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836A4" w14:textId="469145EA" w:rsidR="004A4F82" w:rsidRPr="001C2691" w:rsidRDefault="00DC173F" w:rsidP="004A4F82">
      <w:pPr>
        <w:pStyle w:val="Default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1C2691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4A4F82" w:rsidRPr="001C2691">
        <w:rPr>
          <w:rFonts w:ascii="Arial" w:hAnsi="Arial" w:cs="Arial"/>
          <w:b/>
          <w:color w:val="auto"/>
          <w:sz w:val="22"/>
          <w:szCs w:val="22"/>
        </w:rPr>
        <w:t>SZCZEGÓŁOWY OPIS PRZEDMIOTU ZAMÓWIENIA</w:t>
      </w:r>
    </w:p>
    <w:p w14:paraId="4E33FAB9" w14:textId="77777777" w:rsidR="009056C5" w:rsidRPr="001C2691" w:rsidRDefault="009056C5" w:rsidP="004A4F82">
      <w:pPr>
        <w:pStyle w:val="Default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14:paraId="6A4AF7A9" w14:textId="22A70650" w:rsidR="00BA4E84" w:rsidRPr="001C2691" w:rsidRDefault="00EA77AA" w:rsidP="00F9191D">
      <w:pPr>
        <w:spacing w:after="0" w:line="240" w:lineRule="auto"/>
        <w:jc w:val="both"/>
        <w:rPr>
          <w:rFonts w:ascii="Arial" w:hAnsi="Arial" w:cs="Arial"/>
          <w:bCs/>
        </w:rPr>
      </w:pPr>
      <w:bookmarkStart w:id="0" w:name="_Hlk192498645"/>
      <w:r w:rsidRPr="001C2691">
        <w:rPr>
          <w:rFonts w:ascii="Arial" w:hAnsi="Arial" w:cs="Arial"/>
          <w:bCs/>
        </w:rPr>
        <w:t xml:space="preserve">Przedmiotem </w:t>
      </w:r>
      <w:r w:rsidR="00766E1C" w:rsidRPr="001C2691">
        <w:rPr>
          <w:rFonts w:ascii="Arial" w:hAnsi="Arial" w:cs="Arial"/>
          <w:bCs/>
        </w:rPr>
        <w:t xml:space="preserve">jest dostawa, instalacja i wdrożenie systemu zarządzania zbiorami bibliotecznymi i ich zabezpieczenia w technologii identyfikacji radiowej RFID HF 13,56 MH w Bibliotece Wydziału Zarządzania Uniwersytetu Warszawskiego w gmachu Wydziału na ul. Szturmowej 1/3 w Warszawie. System musi być w pełni kompatybilny z funkcjonującym u Zamawiającego systemem bibliotecznym ALMA. Umowa obejmuje również przeprowadzenie szkoleń personelu oraz świadczenie gwarancji i wsparcia serwisowego. </w:t>
      </w:r>
      <w:r w:rsidR="00BA4E84" w:rsidRPr="001C2691">
        <w:rPr>
          <w:rFonts w:ascii="Arial" w:hAnsi="Arial" w:cs="Arial"/>
          <w:bCs/>
        </w:rPr>
        <w:t xml:space="preserve">W ramach realizacji przedmiotu zamówienia Wykonawca zobowiązany </w:t>
      </w:r>
      <w:r w:rsidR="004A4F82" w:rsidRPr="001C2691">
        <w:rPr>
          <w:rFonts w:ascii="Arial" w:hAnsi="Arial" w:cs="Arial"/>
          <w:bCs/>
        </w:rPr>
        <w:t>jest</w:t>
      </w:r>
      <w:r w:rsidR="00BA4E84" w:rsidRPr="001C2691">
        <w:rPr>
          <w:rFonts w:ascii="Arial" w:hAnsi="Arial" w:cs="Arial"/>
          <w:bCs/>
        </w:rPr>
        <w:t xml:space="preserve"> do:</w:t>
      </w:r>
    </w:p>
    <w:p w14:paraId="590C1111" w14:textId="77777777" w:rsidR="00BA4E84" w:rsidRPr="001C2691" w:rsidRDefault="00BA4E84" w:rsidP="00F9191D">
      <w:pPr>
        <w:spacing w:after="0" w:line="240" w:lineRule="auto"/>
        <w:jc w:val="both"/>
        <w:rPr>
          <w:rFonts w:ascii="Arial" w:hAnsi="Arial" w:cs="Arial"/>
          <w:bCs/>
        </w:rPr>
      </w:pPr>
    </w:p>
    <w:p w14:paraId="60F39783" w14:textId="4B948B6B" w:rsidR="002E07BC" w:rsidRPr="001C2691" w:rsidRDefault="002E07BC" w:rsidP="002E07BC">
      <w:pPr>
        <w:pStyle w:val="Akapitzlist"/>
        <w:numPr>
          <w:ilvl w:val="0"/>
          <w:numId w:val="2"/>
        </w:numPr>
        <w:spacing w:line="240" w:lineRule="auto"/>
        <w:rPr>
          <w:rFonts w:ascii="Arial" w:hAnsi="Arial" w:cs="Arial"/>
          <w:bCs/>
        </w:rPr>
      </w:pPr>
      <w:bookmarkStart w:id="1" w:name="_Hlk192498609"/>
      <w:r w:rsidRPr="001C2691">
        <w:rPr>
          <w:rFonts w:ascii="Arial" w:hAnsi="Arial" w:cs="Arial"/>
          <w:bCs/>
        </w:rPr>
        <w:t>d</w:t>
      </w:r>
      <w:r w:rsidR="00285AE5" w:rsidRPr="001C2691">
        <w:rPr>
          <w:rFonts w:ascii="Arial" w:hAnsi="Arial" w:cs="Arial"/>
          <w:bCs/>
        </w:rPr>
        <w:t>ostarczenia</w:t>
      </w:r>
      <w:r w:rsidRPr="001C2691">
        <w:rPr>
          <w:rFonts w:ascii="Arial" w:hAnsi="Arial" w:cs="Arial"/>
          <w:bCs/>
        </w:rPr>
        <w:t xml:space="preserve"> elementów </w:t>
      </w:r>
      <w:r w:rsidR="00285AE5" w:rsidRPr="001C2691">
        <w:rPr>
          <w:rFonts w:ascii="Arial" w:hAnsi="Arial" w:cs="Arial"/>
          <w:bCs/>
        </w:rPr>
        <w:t xml:space="preserve"> </w:t>
      </w:r>
      <w:r w:rsidRPr="001C2691">
        <w:rPr>
          <w:rFonts w:ascii="Arial" w:hAnsi="Arial" w:cs="Arial"/>
          <w:bCs/>
        </w:rPr>
        <w:t>s</w:t>
      </w:r>
      <w:r w:rsidR="00285AE5" w:rsidRPr="001C2691">
        <w:rPr>
          <w:rFonts w:ascii="Arial" w:hAnsi="Arial" w:cs="Arial"/>
          <w:bCs/>
        </w:rPr>
        <w:t xml:space="preserve">ystemu wraz z </w:t>
      </w:r>
      <w:r w:rsidR="004A4F82" w:rsidRPr="001C2691">
        <w:rPr>
          <w:rFonts w:ascii="Arial" w:hAnsi="Arial" w:cs="Arial"/>
          <w:bCs/>
        </w:rPr>
        <w:t xml:space="preserve">kompletnym </w:t>
      </w:r>
      <w:r w:rsidR="00285AE5" w:rsidRPr="001C2691">
        <w:rPr>
          <w:rFonts w:ascii="Arial" w:hAnsi="Arial" w:cs="Arial"/>
          <w:bCs/>
        </w:rPr>
        <w:t>oprogramowaniem i licencjami;</w:t>
      </w:r>
    </w:p>
    <w:p w14:paraId="5CAC0FE0" w14:textId="606AE9B9" w:rsidR="002E07BC" w:rsidRPr="001C2691" w:rsidRDefault="002E07BC" w:rsidP="002E07BC">
      <w:pPr>
        <w:pStyle w:val="Akapitzlist"/>
        <w:numPr>
          <w:ilvl w:val="0"/>
          <w:numId w:val="2"/>
        </w:numPr>
        <w:spacing w:line="240" w:lineRule="auto"/>
        <w:rPr>
          <w:rFonts w:ascii="Arial" w:hAnsi="Arial" w:cs="Arial"/>
          <w:bCs/>
        </w:rPr>
      </w:pPr>
      <w:r w:rsidRPr="00196F83">
        <w:rPr>
          <w:rFonts w:ascii="Arial" w:hAnsi="Arial" w:cs="Arial"/>
          <w:bCs/>
        </w:rPr>
        <w:t xml:space="preserve">dostarczenia </w:t>
      </w:r>
      <w:r w:rsidR="00527020" w:rsidRPr="00196F83">
        <w:rPr>
          <w:rFonts w:ascii="Arial" w:hAnsi="Arial" w:cs="Arial"/>
          <w:bCs/>
        </w:rPr>
        <w:t xml:space="preserve">27 </w:t>
      </w:r>
      <w:r w:rsidRPr="00196F83">
        <w:rPr>
          <w:rFonts w:ascii="Arial" w:hAnsi="Arial" w:cs="Arial"/>
          <w:bCs/>
        </w:rPr>
        <w:t>tys. etykiet RFID</w:t>
      </w:r>
      <w:r w:rsidRPr="001C2691">
        <w:rPr>
          <w:rFonts w:ascii="Arial" w:hAnsi="Arial" w:cs="Arial"/>
          <w:bCs/>
        </w:rPr>
        <w:t>, kompatybilnych z dostarczonymi urządzeniami</w:t>
      </w:r>
    </w:p>
    <w:p w14:paraId="38AD2491" w14:textId="199B8A83" w:rsidR="00F9191D" w:rsidRPr="001C2691" w:rsidRDefault="00F9191D" w:rsidP="00621174">
      <w:pPr>
        <w:pStyle w:val="Akapitzlist"/>
        <w:numPr>
          <w:ilvl w:val="0"/>
          <w:numId w:val="2"/>
        </w:numPr>
        <w:spacing w:line="240" w:lineRule="auto"/>
        <w:rPr>
          <w:rFonts w:ascii="Arial" w:hAnsi="Arial" w:cs="Arial"/>
          <w:bCs/>
        </w:rPr>
      </w:pPr>
      <w:r w:rsidRPr="001C2691">
        <w:rPr>
          <w:rFonts w:ascii="Arial" w:hAnsi="Arial" w:cs="Arial"/>
          <w:bCs/>
        </w:rPr>
        <w:t>i</w:t>
      </w:r>
      <w:r w:rsidR="00685A64" w:rsidRPr="001C2691">
        <w:rPr>
          <w:rFonts w:ascii="Arial" w:hAnsi="Arial" w:cs="Arial"/>
          <w:bCs/>
        </w:rPr>
        <w:t>nstalacj</w:t>
      </w:r>
      <w:r w:rsidRPr="001C2691">
        <w:rPr>
          <w:rFonts w:ascii="Arial" w:hAnsi="Arial" w:cs="Arial"/>
          <w:bCs/>
        </w:rPr>
        <w:t>i</w:t>
      </w:r>
      <w:r w:rsidR="00685A64" w:rsidRPr="001C2691">
        <w:rPr>
          <w:rFonts w:ascii="Arial" w:hAnsi="Arial" w:cs="Arial"/>
          <w:bCs/>
        </w:rPr>
        <w:t xml:space="preserve"> wszystkich komponentów systemu</w:t>
      </w:r>
      <w:r w:rsidR="00CE43BA" w:rsidRPr="001C2691">
        <w:rPr>
          <w:rFonts w:ascii="Arial" w:hAnsi="Arial" w:cs="Arial"/>
          <w:bCs/>
        </w:rPr>
        <w:t>:</w:t>
      </w:r>
      <w:r w:rsidR="00685A64" w:rsidRPr="001C2691">
        <w:rPr>
          <w:rFonts w:ascii="Arial" w:hAnsi="Arial" w:cs="Arial"/>
          <w:bCs/>
        </w:rPr>
        <w:t xml:space="preserve"> bramek zabezpieczających, czytników, stanowisk wypożyczania</w:t>
      </w:r>
      <w:r w:rsidR="00FD1D28" w:rsidRPr="001C2691">
        <w:rPr>
          <w:rFonts w:ascii="Arial" w:hAnsi="Arial" w:cs="Arial"/>
          <w:bCs/>
        </w:rPr>
        <w:t xml:space="preserve">, </w:t>
      </w:r>
      <w:r w:rsidR="00685A64" w:rsidRPr="001C2691">
        <w:rPr>
          <w:rFonts w:ascii="Arial" w:hAnsi="Arial" w:cs="Arial"/>
          <w:bCs/>
        </w:rPr>
        <w:t>zwrotów</w:t>
      </w:r>
      <w:r w:rsidR="00FD1D28" w:rsidRPr="001C2691">
        <w:rPr>
          <w:rFonts w:ascii="Arial" w:hAnsi="Arial" w:cs="Arial"/>
          <w:bCs/>
        </w:rPr>
        <w:t xml:space="preserve"> i kodowania etykiet RFID</w:t>
      </w:r>
      <w:r w:rsidR="00685A64" w:rsidRPr="001C2691">
        <w:rPr>
          <w:rFonts w:ascii="Arial" w:hAnsi="Arial" w:cs="Arial"/>
          <w:bCs/>
        </w:rPr>
        <w:t xml:space="preserve"> oraz oprogramowania zarządzającego</w:t>
      </w:r>
      <w:r w:rsidRPr="001C2691">
        <w:rPr>
          <w:rFonts w:ascii="Arial" w:hAnsi="Arial" w:cs="Arial"/>
          <w:bCs/>
        </w:rPr>
        <w:t>;</w:t>
      </w:r>
    </w:p>
    <w:p w14:paraId="1B42958E" w14:textId="4D587C04" w:rsidR="004A4F82" w:rsidRPr="001C2691" w:rsidRDefault="004A4F82" w:rsidP="00621174">
      <w:pPr>
        <w:pStyle w:val="Akapitzlist"/>
        <w:numPr>
          <w:ilvl w:val="0"/>
          <w:numId w:val="2"/>
        </w:numPr>
        <w:rPr>
          <w:rFonts w:ascii="Arial" w:eastAsia="Times New Roman" w:hAnsi="Arial" w:cs="Arial"/>
          <w:lang w:eastAsia="pl-PL"/>
        </w:rPr>
      </w:pPr>
      <w:r w:rsidRPr="001C2691">
        <w:rPr>
          <w:rFonts w:ascii="Arial" w:eastAsia="Times New Roman" w:hAnsi="Arial" w:cs="Arial"/>
          <w:lang w:eastAsia="pl-PL"/>
        </w:rPr>
        <w:t xml:space="preserve">konfiguracji systemu zgodnie z wymaganiami Zamawiającego, w tym zapewnienia kompatybilności z posiadanymi wcześniej etykietami RFID </w:t>
      </w:r>
      <w:r w:rsidR="00FD1D28" w:rsidRPr="001C2691">
        <w:rPr>
          <w:rFonts w:ascii="Arial" w:eastAsia="Times New Roman" w:hAnsi="Arial" w:cs="Arial"/>
          <w:lang w:eastAsia="pl-PL"/>
        </w:rPr>
        <w:t xml:space="preserve">oraz </w:t>
      </w:r>
      <w:r w:rsidRPr="001C2691">
        <w:rPr>
          <w:rFonts w:ascii="Arial" w:eastAsia="Times New Roman" w:hAnsi="Arial" w:cs="Arial"/>
          <w:lang w:eastAsia="pl-PL"/>
        </w:rPr>
        <w:t>padami</w:t>
      </w:r>
      <w:r w:rsidR="00FD1D28" w:rsidRPr="001C2691">
        <w:rPr>
          <w:rFonts w:ascii="Arial" w:eastAsia="Times New Roman" w:hAnsi="Arial" w:cs="Arial"/>
          <w:lang w:eastAsia="pl-PL"/>
        </w:rPr>
        <w:t xml:space="preserve"> i czytnikami</w:t>
      </w:r>
      <w:r w:rsidRPr="001C2691">
        <w:rPr>
          <w:rFonts w:ascii="Arial" w:eastAsia="Times New Roman" w:hAnsi="Arial" w:cs="Arial"/>
          <w:lang w:eastAsia="pl-PL"/>
        </w:rPr>
        <w:t>;</w:t>
      </w:r>
    </w:p>
    <w:p w14:paraId="6E54FC2D" w14:textId="51529596" w:rsidR="00F9191D" w:rsidRPr="001C2691" w:rsidRDefault="00F9191D" w:rsidP="00621174">
      <w:pPr>
        <w:pStyle w:val="Akapitzlist"/>
        <w:numPr>
          <w:ilvl w:val="0"/>
          <w:numId w:val="2"/>
        </w:numPr>
        <w:rPr>
          <w:rFonts w:ascii="Arial" w:eastAsia="Times New Roman" w:hAnsi="Arial" w:cs="Arial"/>
          <w:lang w:eastAsia="pl-PL"/>
        </w:rPr>
      </w:pPr>
      <w:r w:rsidRPr="001C2691">
        <w:rPr>
          <w:rFonts w:ascii="Arial" w:eastAsia="Times New Roman" w:hAnsi="Arial" w:cs="Arial"/>
          <w:lang w:eastAsia="pl-PL"/>
        </w:rPr>
        <w:t>w</w:t>
      </w:r>
      <w:r w:rsidR="004A4F82" w:rsidRPr="001C2691">
        <w:rPr>
          <w:rFonts w:ascii="Arial" w:eastAsia="Times New Roman" w:hAnsi="Arial" w:cs="Arial"/>
          <w:lang w:eastAsia="pl-PL"/>
        </w:rPr>
        <w:t>drożenia systemu RFID i pełnej integracji z systemem bibliotecznym ALMA</w:t>
      </w:r>
      <w:r w:rsidR="00EA77AA" w:rsidRPr="001C2691">
        <w:rPr>
          <w:rFonts w:ascii="Arial" w:eastAsia="Times New Roman" w:hAnsi="Arial" w:cs="Arial"/>
          <w:lang w:eastAsia="pl-PL"/>
        </w:rPr>
        <w:t xml:space="preserve"> firmy Ex Libris</w:t>
      </w:r>
      <w:r w:rsidR="004A4F82" w:rsidRPr="001C2691">
        <w:rPr>
          <w:rFonts w:ascii="Arial" w:eastAsia="Times New Roman" w:hAnsi="Arial" w:cs="Arial"/>
          <w:lang w:eastAsia="pl-PL"/>
        </w:rPr>
        <w:t>;</w:t>
      </w:r>
    </w:p>
    <w:p w14:paraId="46747A12" w14:textId="0FC01DC8" w:rsidR="00E945CD" w:rsidRPr="001C2691" w:rsidRDefault="00285AE5" w:rsidP="00621174">
      <w:pPr>
        <w:pStyle w:val="Akapitzlist"/>
        <w:numPr>
          <w:ilvl w:val="0"/>
          <w:numId w:val="2"/>
        </w:numPr>
        <w:spacing w:line="240" w:lineRule="auto"/>
        <w:rPr>
          <w:rFonts w:ascii="Arial" w:hAnsi="Arial" w:cs="Arial"/>
          <w:bCs/>
        </w:rPr>
      </w:pPr>
      <w:r w:rsidRPr="001C2691">
        <w:rPr>
          <w:rFonts w:ascii="Arial" w:hAnsi="Arial" w:cs="Arial"/>
          <w:bCs/>
        </w:rPr>
        <w:t>d</w:t>
      </w:r>
      <w:r w:rsidR="004A4F82" w:rsidRPr="001C2691">
        <w:rPr>
          <w:rFonts w:ascii="Arial" w:hAnsi="Arial" w:cs="Arial"/>
          <w:bCs/>
        </w:rPr>
        <w:t>ostarczenia kompletnej dokumentacji technicznej oraz użytkowej dotyczącej systemu RFID;</w:t>
      </w:r>
    </w:p>
    <w:p w14:paraId="2216473E" w14:textId="3FF9C70D" w:rsidR="00E945CD" w:rsidRPr="001C2691" w:rsidRDefault="00F9191D" w:rsidP="0062117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</w:rPr>
      </w:pPr>
      <w:r w:rsidRPr="001C2691">
        <w:rPr>
          <w:rFonts w:ascii="Arial" w:eastAsia="Times New Roman" w:hAnsi="Arial" w:cs="Arial"/>
          <w:lang w:eastAsia="pl-PL"/>
        </w:rPr>
        <w:t>p</w:t>
      </w:r>
      <w:r w:rsidR="00E945CD" w:rsidRPr="001C2691">
        <w:rPr>
          <w:rFonts w:ascii="Arial" w:eastAsia="Times New Roman" w:hAnsi="Arial" w:cs="Arial"/>
          <w:lang w:eastAsia="pl-PL"/>
        </w:rPr>
        <w:t>rzeprowadzeni</w:t>
      </w:r>
      <w:r w:rsidRPr="001C2691">
        <w:rPr>
          <w:rFonts w:ascii="Arial" w:eastAsia="Times New Roman" w:hAnsi="Arial" w:cs="Arial"/>
          <w:lang w:eastAsia="pl-PL"/>
        </w:rPr>
        <w:t>a</w:t>
      </w:r>
      <w:r w:rsidR="00E945CD" w:rsidRPr="001C2691">
        <w:rPr>
          <w:rFonts w:ascii="Arial" w:eastAsia="Times New Roman" w:hAnsi="Arial" w:cs="Arial"/>
          <w:lang w:eastAsia="pl-PL"/>
        </w:rPr>
        <w:t xml:space="preserve"> szkolenia personelu biblioteki z zakresu obsługi systemu, w tym jego pełnej funkcjonalności</w:t>
      </w:r>
      <w:r w:rsidR="004A4F82" w:rsidRPr="001C2691">
        <w:rPr>
          <w:rFonts w:ascii="Arial" w:eastAsia="Times New Roman" w:hAnsi="Arial" w:cs="Arial"/>
          <w:lang w:eastAsia="pl-PL"/>
        </w:rPr>
        <w:t>;</w:t>
      </w:r>
    </w:p>
    <w:p w14:paraId="12DA1394" w14:textId="2CCAE98A" w:rsidR="004A4F82" w:rsidRPr="001C2691" w:rsidRDefault="004A4F82" w:rsidP="0062117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1C2691">
        <w:rPr>
          <w:rFonts w:ascii="Arial" w:eastAsia="Times New Roman" w:hAnsi="Arial" w:cs="Arial"/>
          <w:lang w:eastAsia="pl-PL"/>
        </w:rPr>
        <w:t>z</w:t>
      </w:r>
      <w:r w:rsidR="00E945CD" w:rsidRPr="001C2691">
        <w:rPr>
          <w:rFonts w:ascii="Arial" w:eastAsia="Times New Roman" w:hAnsi="Arial" w:cs="Arial"/>
          <w:lang w:eastAsia="pl-PL"/>
        </w:rPr>
        <w:t>apewnieni</w:t>
      </w:r>
      <w:r w:rsidR="00F9191D" w:rsidRPr="001C2691">
        <w:rPr>
          <w:rFonts w:ascii="Arial" w:eastAsia="Times New Roman" w:hAnsi="Arial" w:cs="Arial"/>
          <w:lang w:eastAsia="pl-PL"/>
        </w:rPr>
        <w:t xml:space="preserve">a </w:t>
      </w:r>
      <w:r w:rsidR="00E945CD" w:rsidRPr="001C2691">
        <w:rPr>
          <w:rFonts w:ascii="Arial" w:eastAsia="Times New Roman" w:hAnsi="Arial" w:cs="Arial"/>
          <w:lang w:eastAsia="pl-PL"/>
        </w:rPr>
        <w:t>wsparcia serwisowego, w tym darmowych aktualizacji oprogramowania oraz konserwacji urządzeń w okresie gwarancyjnym</w:t>
      </w:r>
      <w:r w:rsidRPr="001C2691">
        <w:rPr>
          <w:rFonts w:ascii="Arial" w:eastAsia="Times New Roman" w:hAnsi="Arial" w:cs="Arial"/>
          <w:lang w:eastAsia="pl-PL"/>
        </w:rPr>
        <w:t>;</w:t>
      </w:r>
    </w:p>
    <w:bookmarkEnd w:id="0"/>
    <w:bookmarkEnd w:id="1"/>
    <w:p w14:paraId="0C630BBB" w14:textId="3DDA3F1C" w:rsidR="00ED49FC" w:rsidRPr="001C2691" w:rsidRDefault="004A4F82" w:rsidP="00ED49F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1C2691">
        <w:rPr>
          <w:rFonts w:ascii="Arial" w:hAnsi="Arial" w:cs="Arial"/>
        </w:rPr>
        <w:t>realizacji przedmiotu zamówienia w terminie nieprzekraczającym</w:t>
      </w:r>
      <w:r w:rsidR="000A6C69" w:rsidRPr="001C2691">
        <w:rPr>
          <w:rFonts w:ascii="Arial" w:hAnsi="Arial" w:cs="Arial"/>
        </w:rPr>
        <w:t xml:space="preserve"> </w:t>
      </w:r>
      <w:r w:rsidR="00217D7A">
        <w:rPr>
          <w:rFonts w:ascii="Arial" w:hAnsi="Arial" w:cs="Arial"/>
        </w:rPr>
        <w:t>90 dni</w:t>
      </w:r>
      <w:r w:rsidRPr="001C2691">
        <w:rPr>
          <w:rFonts w:ascii="Arial" w:hAnsi="Arial" w:cs="Arial"/>
        </w:rPr>
        <w:t xml:space="preserve"> od daty </w:t>
      </w:r>
      <w:r w:rsidR="0023625B" w:rsidRPr="001C2691">
        <w:rPr>
          <w:rFonts w:ascii="Arial" w:hAnsi="Arial" w:cs="Arial"/>
        </w:rPr>
        <w:t xml:space="preserve">podpisania </w:t>
      </w:r>
      <w:r w:rsidR="004F2E83">
        <w:rPr>
          <w:rFonts w:ascii="Arial" w:hAnsi="Arial" w:cs="Arial"/>
        </w:rPr>
        <w:t>u</w:t>
      </w:r>
      <w:r w:rsidRPr="001C2691">
        <w:rPr>
          <w:rFonts w:ascii="Arial" w:hAnsi="Arial" w:cs="Arial"/>
        </w:rPr>
        <w:t>mowy.</w:t>
      </w:r>
      <w:r w:rsidR="00825735" w:rsidRPr="001C2691">
        <w:rPr>
          <w:rFonts w:ascii="Arial" w:hAnsi="Arial" w:cs="Arial"/>
        </w:rPr>
        <w:t xml:space="preserve"> </w:t>
      </w:r>
    </w:p>
    <w:p w14:paraId="5ACBA2C0" w14:textId="3853176A" w:rsidR="00F55FC8" w:rsidRPr="001C2691" w:rsidRDefault="00F55FC8" w:rsidP="00FA1235">
      <w:pPr>
        <w:pStyle w:val="Akapitzlist"/>
        <w:numPr>
          <w:ilvl w:val="0"/>
          <w:numId w:val="37"/>
        </w:numPr>
        <w:jc w:val="center"/>
        <w:rPr>
          <w:rFonts w:ascii="Arial" w:hAnsi="Arial" w:cs="Arial"/>
        </w:rPr>
      </w:pPr>
      <w:r w:rsidRPr="001C2691">
        <w:rPr>
          <w:rFonts w:ascii="Arial" w:hAnsi="Arial" w:cs="Arial"/>
        </w:rPr>
        <w:t xml:space="preserve">OPIS </w:t>
      </w:r>
      <w:r w:rsidR="00CE43BA" w:rsidRPr="001C2691">
        <w:rPr>
          <w:rFonts w:ascii="Arial" w:hAnsi="Arial" w:cs="Arial"/>
        </w:rPr>
        <w:t>OGÓLNY</w:t>
      </w:r>
      <w:r w:rsidRPr="001C2691">
        <w:rPr>
          <w:rFonts w:ascii="Arial" w:hAnsi="Arial" w:cs="Arial"/>
        </w:rPr>
        <w:t xml:space="preserve"> SYSTEMU</w:t>
      </w:r>
    </w:p>
    <w:p w14:paraId="001EAA71" w14:textId="6A20008F" w:rsidR="00BA4E84" w:rsidRPr="001C2691" w:rsidRDefault="00BA4E84" w:rsidP="00F9191D">
      <w:pPr>
        <w:spacing w:after="0" w:line="240" w:lineRule="auto"/>
        <w:rPr>
          <w:rFonts w:ascii="Arial" w:hAnsi="Arial" w:cs="Arial"/>
          <w:bCs/>
          <w:u w:val="single"/>
        </w:rPr>
      </w:pPr>
    </w:p>
    <w:p w14:paraId="5A78ED76" w14:textId="1EC3F445" w:rsidR="00267561" w:rsidRPr="001C2691" w:rsidRDefault="00285AE5" w:rsidP="00F9191D">
      <w:pPr>
        <w:autoSpaceDE w:val="0"/>
        <w:autoSpaceDN w:val="0"/>
        <w:adjustRightInd w:val="0"/>
        <w:spacing w:after="66" w:line="240" w:lineRule="auto"/>
        <w:jc w:val="both"/>
        <w:rPr>
          <w:rFonts w:ascii="Arial" w:hAnsi="Arial" w:cs="Arial"/>
        </w:rPr>
      </w:pPr>
      <w:r w:rsidRPr="001C2691">
        <w:rPr>
          <w:rFonts w:ascii="Arial" w:hAnsi="Arial" w:cs="Arial"/>
        </w:rPr>
        <w:t xml:space="preserve">W zakres niniejszego postępowania wchodzi zainstalowanie elektronicznego systemu działającego w technologii radiowej RFID umożliwiającego identyfikację zbiorów bibliotecznych oraz ich ochronę przed kradzieżą. </w:t>
      </w:r>
      <w:r w:rsidR="004A4F82" w:rsidRPr="001C2691">
        <w:rPr>
          <w:rFonts w:ascii="Arial" w:hAnsi="Arial" w:cs="Arial"/>
        </w:rPr>
        <w:t>System musi spełniać następujące wymagania:</w:t>
      </w:r>
    </w:p>
    <w:p w14:paraId="7FBBEDB9" w14:textId="77777777" w:rsidR="00AB576C" w:rsidRPr="001C2691" w:rsidRDefault="00AB576C" w:rsidP="00F9191D">
      <w:pPr>
        <w:autoSpaceDE w:val="0"/>
        <w:autoSpaceDN w:val="0"/>
        <w:adjustRightInd w:val="0"/>
        <w:spacing w:after="66" w:line="240" w:lineRule="auto"/>
        <w:jc w:val="both"/>
        <w:rPr>
          <w:rFonts w:ascii="Arial" w:hAnsi="Arial" w:cs="Arial"/>
        </w:rPr>
      </w:pPr>
    </w:p>
    <w:p w14:paraId="13C398D0" w14:textId="2BEEAA6E" w:rsidR="00267561" w:rsidRPr="001C2691" w:rsidRDefault="00267561" w:rsidP="00621174">
      <w:pPr>
        <w:pStyle w:val="Akapitzlist"/>
        <w:numPr>
          <w:ilvl w:val="1"/>
          <w:numId w:val="4"/>
        </w:numPr>
        <w:spacing w:after="0" w:line="240" w:lineRule="auto"/>
        <w:rPr>
          <w:rFonts w:ascii="Arial" w:hAnsi="Arial" w:cs="Arial"/>
          <w:b/>
        </w:rPr>
      </w:pPr>
      <w:r w:rsidRPr="001C2691">
        <w:rPr>
          <w:rFonts w:ascii="Arial" w:hAnsi="Arial" w:cs="Arial"/>
          <w:b/>
        </w:rPr>
        <w:t>Technologia i zgodność</w:t>
      </w:r>
      <w:r w:rsidR="000F5C67" w:rsidRPr="001C2691">
        <w:rPr>
          <w:rFonts w:ascii="Arial" w:hAnsi="Arial" w:cs="Arial"/>
          <w:b/>
        </w:rPr>
        <w:t>:</w:t>
      </w:r>
    </w:p>
    <w:p w14:paraId="7E0D018B" w14:textId="77777777" w:rsidR="00AB576C" w:rsidRPr="001C2691" w:rsidRDefault="00AB576C" w:rsidP="00AB576C">
      <w:pPr>
        <w:pStyle w:val="Akapitzlist"/>
        <w:spacing w:after="0" w:line="240" w:lineRule="auto"/>
        <w:ind w:left="1440"/>
        <w:rPr>
          <w:rFonts w:ascii="Arial" w:hAnsi="Arial" w:cs="Arial"/>
          <w:b/>
        </w:rPr>
      </w:pPr>
    </w:p>
    <w:p w14:paraId="410B6D5A" w14:textId="087AAC82" w:rsidR="004A4F82" w:rsidRPr="001C2691" w:rsidRDefault="00267561" w:rsidP="00621174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bCs/>
        </w:rPr>
      </w:pPr>
      <w:r w:rsidRPr="001C2691">
        <w:rPr>
          <w:rFonts w:ascii="Arial" w:hAnsi="Arial" w:cs="Arial"/>
          <w:bCs/>
        </w:rPr>
        <w:t xml:space="preserve">System RFID musi działać w technologii RFID HF (Radio </w:t>
      </w:r>
      <w:proofErr w:type="spellStart"/>
      <w:r w:rsidRPr="001C2691">
        <w:rPr>
          <w:rFonts w:ascii="Arial" w:hAnsi="Arial" w:cs="Arial"/>
          <w:bCs/>
        </w:rPr>
        <w:t>Frequency</w:t>
      </w:r>
      <w:proofErr w:type="spellEnd"/>
      <w:r w:rsidRPr="001C2691">
        <w:rPr>
          <w:rFonts w:ascii="Arial" w:hAnsi="Arial" w:cs="Arial"/>
          <w:bCs/>
        </w:rPr>
        <w:t xml:space="preserve"> </w:t>
      </w:r>
      <w:proofErr w:type="spellStart"/>
      <w:r w:rsidRPr="001C2691">
        <w:rPr>
          <w:rFonts w:ascii="Arial" w:hAnsi="Arial" w:cs="Arial"/>
          <w:bCs/>
        </w:rPr>
        <w:t>Identification</w:t>
      </w:r>
      <w:proofErr w:type="spellEnd"/>
      <w:r w:rsidRPr="001C2691">
        <w:rPr>
          <w:rFonts w:ascii="Arial" w:hAnsi="Arial" w:cs="Arial"/>
          <w:bCs/>
        </w:rPr>
        <w:t xml:space="preserve"> - High </w:t>
      </w:r>
      <w:proofErr w:type="spellStart"/>
      <w:r w:rsidRPr="001C2691">
        <w:rPr>
          <w:rFonts w:ascii="Arial" w:hAnsi="Arial" w:cs="Arial"/>
          <w:bCs/>
        </w:rPr>
        <w:t>Frequency</w:t>
      </w:r>
      <w:proofErr w:type="spellEnd"/>
      <w:r w:rsidRPr="001C2691">
        <w:rPr>
          <w:rFonts w:ascii="Arial" w:hAnsi="Arial" w:cs="Arial"/>
          <w:bCs/>
        </w:rPr>
        <w:t>) na częstotliwości 13,56 MHz, zgodnej z normą ISO 15693-3</w:t>
      </w:r>
      <w:r w:rsidR="00DE568C" w:rsidRPr="001C2691">
        <w:rPr>
          <w:rFonts w:ascii="Arial" w:hAnsi="Arial" w:cs="Arial"/>
          <w:bCs/>
        </w:rPr>
        <w:t xml:space="preserve"> i ISO 18000-3</w:t>
      </w:r>
      <w:r w:rsidRPr="001C2691">
        <w:rPr>
          <w:rFonts w:ascii="Arial" w:hAnsi="Arial" w:cs="Arial"/>
          <w:bCs/>
        </w:rPr>
        <w:t xml:space="preserve">. </w:t>
      </w:r>
    </w:p>
    <w:p w14:paraId="29ADE81F" w14:textId="5E7EC9AA" w:rsidR="000D28F2" w:rsidRPr="001C2691" w:rsidRDefault="00267561" w:rsidP="00621174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bCs/>
        </w:rPr>
      </w:pPr>
      <w:r w:rsidRPr="001C2691">
        <w:rPr>
          <w:rFonts w:ascii="Arial" w:hAnsi="Arial" w:cs="Arial"/>
          <w:bCs/>
        </w:rPr>
        <w:t>Nie dopuszcza się zaoferowania urządzeń działających w technologii RFID UHF</w:t>
      </w:r>
    </w:p>
    <w:p w14:paraId="5186C22C" w14:textId="4AA9D782" w:rsidR="006578C5" w:rsidRPr="001C2691" w:rsidRDefault="00267561" w:rsidP="00621174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Cs/>
        </w:rPr>
      </w:pPr>
      <w:r w:rsidRPr="001C2691">
        <w:rPr>
          <w:rFonts w:ascii="Arial" w:hAnsi="Arial" w:cs="Arial"/>
          <w:bCs/>
        </w:rPr>
        <w:t>Wszystkie urządzenia systemu RFID muszą być zgodne z normami Unii Europejskiej, posiadać certyfikaty CE oraz spełniać wymagania bezpieczeństwa i jakości. Certyfikaty i deklaracje zgodności powinny być wystawiane na kompletne urządzenia, a nie tylko na same komponenty poszczególnych urządzeń</w:t>
      </w:r>
      <w:r w:rsidR="006578C5" w:rsidRPr="001C2691">
        <w:rPr>
          <w:rFonts w:ascii="Arial" w:hAnsi="Arial" w:cs="Arial"/>
          <w:bCs/>
        </w:rPr>
        <w:t>.</w:t>
      </w:r>
    </w:p>
    <w:p w14:paraId="73247461" w14:textId="11444870" w:rsidR="00685A64" w:rsidRPr="001C2691" w:rsidRDefault="00685A64" w:rsidP="0062117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</w:rPr>
      </w:pPr>
      <w:r w:rsidRPr="001C2691">
        <w:rPr>
          <w:rFonts w:ascii="Arial" w:hAnsi="Arial" w:cs="Arial"/>
          <w:bCs/>
        </w:rPr>
        <w:lastRenderedPageBreak/>
        <w:t>System RFID musi być w pełni zintegrowany z systemem bibliotecznym ALMA</w:t>
      </w:r>
      <w:r w:rsidR="008654F1" w:rsidRPr="001C2691">
        <w:rPr>
          <w:rFonts w:ascii="Arial" w:hAnsi="Arial" w:cs="Arial"/>
          <w:bCs/>
        </w:rPr>
        <w:t>.</w:t>
      </w:r>
    </w:p>
    <w:p w14:paraId="58919024" w14:textId="77777777" w:rsidR="00685A64" w:rsidRPr="001C2691" w:rsidRDefault="00685A64" w:rsidP="0062117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</w:rPr>
      </w:pPr>
      <w:r w:rsidRPr="001C2691">
        <w:rPr>
          <w:rFonts w:ascii="Arial" w:hAnsi="Arial" w:cs="Arial"/>
          <w:bCs/>
        </w:rPr>
        <w:t>Komunikacja między systemem RFID a systemem ALMA powinna odbywać się w czasie rzeczywistym, bez konieczności replikacji danych.</w:t>
      </w:r>
    </w:p>
    <w:p w14:paraId="6353AC4A" w14:textId="7D10D04D" w:rsidR="00685A64" w:rsidRPr="001C2691" w:rsidRDefault="00685A64" w:rsidP="0062117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</w:rPr>
      </w:pPr>
      <w:r w:rsidRPr="001C2691">
        <w:rPr>
          <w:rFonts w:ascii="Arial" w:hAnsi="Arial" w:cs="Arial"/>
          <w:bCs/>
        </w:rPr>
        <w:t>Wszelkie operacje związane z wypożyczaniem, zwrotem, prolongatą oraz kodowaniem etykiet RFID muszą być automatycznie rejestrowane w systemie ALMA.</w:t>
      </w:r>
    </w:p>
    <w:p w14:paraId="64C6D04D" w14:textId="77777777" w:rsidR="0047184D" w:rsidRPr="001C2691" w:rsidRDefault="0047184D" w:rsidP="0062117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</w:rPr>
      </w:pPr>
      <w:r w:rsidRPr="001C2691">
        <w:rPr>
          <w:rFonts w:ascii="Arial" w:hAnsi="Arial" w:cs="Arial"/>
          <w:bCs/>
        </w:rPr>
        <w:t>Oferowane urządzenia muszą być fabrycznie nowe, nieużywane, zapakowane w oryginalne opakowanie producenta.</w:t>
      </w:r>
      <w:r w:rsidRPr="001C2691">
        <w:rPr>
          <w:rFonts w:ascii="Arial" w:hAnsi="Arial" w:cs="Arial"/>
          <w:b/>
          <w:bCs/>
        </w:rPr>
        <w:t xml:space="preserve"> </w:t>
      </w:r>
    </w:p>
    <w:p w14:paraId="295EA22B" w14:textId="2E802131" w:rsidR="00820327" w:rsidRPr="001C2691" w:rsidRDefault="00820327" w:rsidP="00820327">
      <w:pPr>
        <w:spacing w:after="0" w:line="240" w:lineRule="auto"/>
        <w:jc w:val="both"/>
        <w:rPr>
          <w:rFonts w:ascii="Arial" w:hAnsi="Arial" w:cs="Arial"/>
          <w:bCs/>
        </w:rPr>
      </w:pPr>
    </w:p>
    <w:p w14:paraId="6C5C5292" w14:textId="465EA1DB" w:rsidR="0047184D" w:rsidRPr="001C2691" w:rsidRDefault="0047184D" w:rsidP="00621174">
      <w:pPr>
        <w:pStyle w:val="Akapitzlist"/>
        <w:numPr>
          <w:ilvl w:val="1"/>
          <w:numId w:val="4"/>
        </w:numPr>
        <w:spacing w:after="0" w:line="240" w:lineRule="auto"/>
        <w:rPr>
          <w:rFonts w:ascii="Arial" w:hAnsi="Arial" w:cs="Arial"/>
          <w:b/>
        </w:rPr>
      </w:pPr>
      <w:r w:rsidRPr="001C2691">
        <w:rPr>
          <w:rFonts w:ascii="Arial" w:hAnsi="Arial" w:cs="Arial"/>
          <w:b/>
        </w:rPr>
        <w:t>Kompatybilność i elastyczność</w:t>
      </w:r>
    </w:p>
    <w:p w14:paraId="048618EA" w14:textId="2FC990CE" w:rsidR="00820327" w:rsidRPr="001C2691" w:rsidRDefault="0047184D" w:rsidP="0047184D">
      <w:pPr>
        <w:pStyle w:val="Akapitzlist"/>
        <w:spacing w:after="0" w:line="240" w:lineRule="auto"/>
        <w:jc w:val="both"/>
        <w:rPr>
          <w:rFonts w:ascii="Arial" w:hAnsi="Arial" w:cs="Arial"/>
          <w:bCs/>
        </w:rPr>
      </w:pPr>
      <w:r w:rsidRPr="001C2691">
        <w:rPr>
          <w:rFonts w:ascii="Arial" w:hAnsi="Arial" w:cs="Arial"/>
          <w:bCs/>
        </w:rPr>
        <w:t xml:space="preserve"> </w:t>
      </w:r>
    </w:p>
    <w:p w14:paraId="17737ECA" w14:textId="6A3D2205" w:rsidR="00906BBF" w:rsidRPr="001C2691" w:rsidRDefault="00906BBF" w:rsidP="007C24A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Cs/>
        </w:rPr>
      </w:pPr>
      <w:r w:rsidRPr="001C2691">
        <w:rPr>
          <w:rFonts w:ascii="Arial" w:hAnsi="Arial" w:cs="Arial"/>
        </w:rPr>
        <w:t>System RFID nie może podlegać ograniczeniom technologicznym lub umownym, które uniemożliwiałyby jego integrację z urządzeniami i oprogramowaniem innych producentów. Niedopuszczalne jest stosowanie zamkniętych protokołów komunikacyjnych, uniemożliwiających rozszerzenie systemu o sprzęt innych dostawców.</w:t>
      </w:r>
    </w:p>
    <w:p w14:paraId="04A4CC52" w14:textId="5E1CF1C2" w:rsidR="00FC6EC6" w:rsidRPr="001C2691" w:rsidRDefault="00FC6EC6" w:rsidP="007C24A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Cs/>
        </w:rPr>
      </w:pPr>
      <w:r w:rsidRPr="001C2691">
        <w:rPr>
          <w:rFonts w:ascii="Arial" w:hAnsi="Arial" w:cs="Arial"/>
          <w:bCs/>
        </w:rPr>
        <w:t>Wprowadzany system RFID powinien umożliwiać przyszłą rozbudowę o kolejne stanowiska i urządzenia, takie jak książkomaty, pochodzące od innych dostawców o ile nowe urządzenia będą  zgodne z normą ISO 15693-3.</w:t>
      </w:r>
    </w:p>
    <w:p w14:paraId="151D1C20" w14:textId="77777777" w:rsidR="00FC6EC6" w:rsidRPr="001C2691" w:rsidRDefault="00FC6EC6" w:rsidP="007C24A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1C2691">
        <w:rPr>
          <w:rFonts w:ascii="Arial" w:hAnsi="Arial" w:cs="Arial"/>
        </w:rPr>
        <w:t>System RFID musi obsługiwać etykiety RFID HF różnych producentów, działające na częstotliwości 13,56 MHz i zgodne z normą ISO 15693-3.</w:t>
      </w:r>
    </w:p>
    <w:p w14:paraId="5D4112BE" w14:textId="6E0A46DF" w:rsidR="00D5186D" w:rsidRPr="001C2691" w:rsidRDefault="00D5186D" w:rsidP="007C24A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1C2691">
        <w:rPr>
          <w:rFonts w:ascii="Arial" w:hAnsi="Arial" w:cs="Arial"/>
          <w:bCs/>
        </w:rPr>
        <w:t xml:space="preserve">Biblioteka posiada </w:t>
      </w:r>
      <w:proofErr w:type="spellStart"/>
      <w:r w:rsidRPr="001C2691">
        <w:rPr>
          <w:rFonts w:ascii="Arial" w:hAnsi="Arial" w:cs="Arial"/>
          <w:bCs/>
        </w:rPr>
        <w:t>preformatowane</w:t>
      </w:r>
      <w:proofErr w:type="spellEnd"/>
      <w:r w:rsidRPr="001C2691">
        <w:rPr>
          <w:rFonts w:ascii="Arial" w:hAnsi="Arial" w:cs="Arial"/>
          <w:bCs/>
        </w:rPr>
        <w:t xml:space="preserve"> etykiety RFID HF w systemie Jacob, zakupione w 2011 roku od firmy </w:t>
      </w:r>
      <w:proofErr w:type="spellStart"/>
      <w:r w:rsidRPr="001C2691">
        <w:rPr>
          <w:rFonts w:ascii="Arial" w:hAnsi="Arial" w:cs="Arial"/>
          <w:bCs/>
        </w:rPr>
        <w:t>Afrido</w:t>
      </w:r>
      <w:proofErr w:type="spellEnd"/>
      <w:r w:rsidRPr="001C2691">
        <w:rPr>
          <w:rFonts w:ascii="Arial" w:hAnsi="Arial" w:cs="Arial"/>
          <w:bCs/>
        </w:rPr>
        <w:t xml:space="preserve">. Zastosowane </w:t>
      </w:r>
      <w:proofErr w:type="spellStart"/>
      <w:r w:rsidRPr="001C2691">
        <w:rPr>
          <w:rFonts w:ascii="Arial" w:hAnsi="Arial" w:cs="Arial"/>
          <w:bCs/>
        </w:rPr>
        <w:t>preformatowanie</w:t>
      </w:r>
      <w:proofErr w:type="spellEnd"/>
      <w:r w:rsidRPr="001C2691">
        <w:rPr>
          <w:rFonts w:ascii="Arial" w:hAnsi="Arial" w:cs="Arial"/>
          <w:bCs/>
        </w:rPr>
        <w:t xml:space="preserve"> ogranicza ich użycie wyłącznie do systemu </w:t>
      </w:r>
      <w:proofErr w:type="spellStart"/>
      <w:r w:rsidRPr="001C2691">
        <w:rPr>
          <w:rFonts w:ascii="Arial" w:hAnsi="Arial" w:cs="Arial"/>
          <w:bCs/>
        </w:rPr>
        <w:t>Afrido</w:t>
      </w:r>
      <w:proofErr w:type="spellEnd"/>
      <w:r w:rsidRPr="001C2691">
        <w:rPr>
          <w:rFonts w:ascii="Arial" w:hAnsi="Arial" w:cs="Arial"/>
          <w:bCs/>
        </w:rPr>
        <w:t>. Etykiety zawierają zakodowane informacje o książkach. Nowy system RFID musi umożliwiać usunięcie dotychczasowych danych i ponowne zakodowanie etykiet zgodnie z normą ISO 15693-3, co zapewni ich kompatybilność z urządzeniami i oprogramowaniem innych dostawców systemów RFID.</w:t>
      </w:r>
      <w:r w:rsidR="004E443E" w:rsidRPr="001C2691">
        <w:rPr>
          <w:rFonts w:ascii="Arial" w:hAnsi="Arial" w:cs="Arial"/>
          <w:bCs/>
        </w:rPr>
        <w:t xml:space="preserve"> </w:t>
      </w:r>
    </w:p>
    <w:p w14:paraId="217F3DAA" w14:textId="405F902C" w:rsidR="000F5C67" w:rsidRPr="001C2691" w:rsidRDefault="00D5186D" w:rsidP="007C24A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</w:rPr>
      </w:pPr>
      <w:r w:rsidRPr="001C2691">
        <w:rPr>
          <w:rFonts w:ascii="Arial" w:hAnsi="Arial" w:cs="Arial"/>
        </w:rPr>
        <w:t xml:space="preserve">Biblioteka posiada </w:t>
      </w:r>
      <w:r w:rsidR="00AD7C24" w:rsidRPr="001C2691">
        <w:rPr>
          <w:rFonts w:ascii="Arial" w:hAnsi="Arial" w:cs="Arial"/>
        </w:rPr>
        <w:t xml:space="preserve">dwa  </w:t>
      </w:r>
      <w:r w:rsidRPr="001C2691">
        <w:rPr>
          <w:rFonts w:ascii="Arial" w:hAnsi="Arial" w:cs="Arial"/>
        </w:rPr>
        <w:t xml:space="preserve">pady firmy FEIG ELECTRONIC model HF Pad </w:t>
      </w:r>
      <w:proofErr w:type="spellStart"/>
      <w:r w:rsidRPr="001C2691">
        <w:rPr>
          <w:rFonts w:ascii="Arial" w:hAnsi="Arial" w:cs="Arial"/>
        </w:rPr>
        <w:t>Antenna</w:t>
      </w:r>
      <w:proofErr w:type="spellEnd"/>
      <w:r w:rsidRPr="001C2691">
        <w:rPr>
          <w:rFonts w:ascii="Arial" w:hAnsi="Arial" w:cs="Arial"/>
        </w:rPr>
        <w:t xml:space="preserve"> (Identyfikator: ANT340/240), które są połączone z czytnikiem średniego zasięgu</w:t>
      </w:r>
      <w:r w:rsidR="004F59E8" w:rsidRPr="001C2691">
        <w:rPr>
          <w:rFonts w:ascii="Arial" w:hAnsi="Arial" w:cs="Arial"/>
        </w:rPr>
        <w:t xml:space="preserve"> </w:t>
      </w:r>
      <w:r w:rsidRPr="001C2691">
        <w:rPr>
          <w:rFonts w:ascii="Arial" w:hAnsi="Arial" w:cs="Arial"/>
        </w:rPr>
        <w:t xml:space="preserve"> </w:t>
      </w:r>
      <w:r w:rsidR="004F59E8" w:rsidRPr="001C2691">
        <w:rPr>
          <w:rFonts w:ascii="Arial" w:hAnsi="Arial" w:cs="Arial"/>
        </w:rPr>
        <w:t xml:space="preserve">do obsługi anten zewnętrznych </w:t>
      </w:r>
      <w:proofErr w:type="spellStart"/>
      <w:r w:rsidR="004F59E8" w:rsidRPr="001C2691">
        <w:rPr>
          <w:rFonts w:ascii="Arial" w:hAnsi="Arial" w:cs="Arial"/>
        </w:rPr>
        <w:t>Mid</w:t>
      </w:r>
      <w:proofErr w:type="spellEnd"/>
      <w:r w:rsidR="004F59E8" w:rsidRPr="001C2691">
        <w:rPr>
          <w:rFonts w:ascii="Arial" w:hAnsi="Arial" w:cs="Arial"/>
        </w:rPr>
        <w:t xml:space="preserve"> </w:t>
      </w:r>
      <w:proofErr w:type="spellStart"/>
      <w:r w:rsidR="004F59E8" w:rsidRPr="001C2691">
        <w:rPr>
          <w:rFonts w:ascii="Arial" w:hAnsi="Arial" w:cs="Arial"/>
        </w:rPr>
        <w:t>Range</w:t>
      </w:r>
      <w:proofErr w:type="spellEnd"/>
      <w:r w:rsidR="004F59E8" w:rsidRPr="001C2691">
        <w:rPr>
          <w:rFonts w:ascii="Arial" w:hAnsi="Arial" w:cs="Arial"/>
        </w:rPr>
        <w:t xml:space="preserve"> Reader </w:t>
      </w:r>
      <w:r w:rsidRPr="001C2691">
        <w:rPr>
          <w:rFonts w:ascii="Arial" w:hAnsi="Arial" w:cs="Arial"/>
        </w:rPr>
        <w:t xml:space="preserve">ISO15693 (Identyfikator: MR102). Zamawiany system RFID musi być kompatybilny z tym sprzętem, aby </w:t>
      </w:r>
      <w:r w:rsidR="007C24AD" w:rsidRPr="001C2691">
        <w:rPr>
          <w:rFonts w:ascii="Arial" w:hAnsi="Arial" w:cs="Arial"/>
        </w:rPr>
        <w:t xml:space="preserve">posiadane urządzenia </w:t>
      </w:r>
      <w:r w:rsidRPr="001C2691">
        <w:rPr>
          <w:rFonts w:ascii="Arial" w:hAnsi="Arial" w:cs="Arial"/>
        </w:rPr>
        <w:t>stanowił</w:t>
      </w:r>
      <w:r w:rsidR="007C24AD" w:rsidRPr="001C2691">
        <w:rPr>
          <w:rFonts w:ascii="Arial" w:hAnsi="Arial" w:cs="Arial"/>
        </w:rPr>
        <w:t>y</w:t>
      </w:r>
      <w:r w:rsidRPr="001C2691">
        <w:rPr>
          <w:rFonts w:ascii="Arial" w:hAnsi="Arial" w:cs="Arial"/>
        </w:rPr>
        <w:t xml:space="preserve"> jego integralną i w pełni funkcjonującą część.</w:t>
      </w:r>
      <w:r w:rsidR="004E443E" w:rsidRPr="001C2691">
        <w:rPr>
          <w:rFonts w:ascii="Arial" w:hAnsi="Arial" w:cs="Arial"/>
        </w:rPr>
        <w:t xml:space="preserve"> </w:t>
      </w:r>
    </w:p>
    <w:p w14:paraId="296B694A" w14:textId="41E7536E" w:rsidR="00906BBF" w:rsidRPr="001C2691" w:rsidRDefault="004F2E83" w:rsidP="007C24A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Wykonawcy</w:t>
      </w:r>
      <w:r w:rsidR="00354284">
        <w:rPr>
          <w:rFonts w:ascii="Arial" w:hAnsi="Arial" w:cs="Arial"/>
          <w:bCs/>
        </w:rPr>
        <w:t xml:space="preserve"> </w:t>
      </w:r>
      <w:r w:rsidR="00906BBF" w:rsidRPr="001C2691">
        <w:rPr>
          <w:rFonts w:ascii="Arial" w:hAnsi="Arial" w:cs="Arial"/>
          <w:bCs/>
        </w:rPr>
        <w:t>mogą przeprowadzić testy integracyjne systemu RFID z etykietami oraz urządzeniami posiadanymi przez Bibliotekę przed złożeniem oferty. Testy mogą odbywać się na miejscu w Bibliotece Wydziału Zarządzania</w:t>
      </w:r>
      <w:r w:rsidR="00F04CCD" w:rsidRPr="001C2691">
        <w:rPr>
          <w:rFonts w:ascii="Arial" w:hAnsi="Arial" w:cs="Arial"/>
          <w:bCs/>
        </w:rPr>
        <w:t>.</w:t>
      </w:r>
    </w:p>
    <w:p w14:paraId="65A793D3" w14:textId="68DEF990" w:rsidR="00FC6EC6" w:rsidRPr="001C2691" w:rsidRDefault="00FC6EC6" w:rsidP="00F9191D">
      <w:pPr>
        <w:pStyle w:val="Akapitzlist"/>
        <w:spacing w:after="0" w:line="240" w:lineRule="auto"/>
        <w:jc w:val="both"/>
        <w:rPr>
          <w:rFonts w:ascii="Arial" w:hAnsi="Arial" w:cs="Arial"/>
          <w:bCs/>
        </w:rPr>
      </w:pPr>
    </w:p>
    <w:p w14:paraId="06214CF0" w14:textId="77777777" w:rsidR="009056C5" w:rsidRPr="001C2691" w:rsidRDefault="009056C5" w:rsidP="00DE6B9C">
      <w:pPr>
        <w:spacing w:after="0" w:line="240" w:lineRule="auto"/>
        <w:jc w:val="both"/>
        <w:rPr>
          <w:rFonts w:ascii="Arial" w:hAnsi="Arial" w:cs="Arial"/>
          <w:bCs/>
        </w:rPr>
      </w:pPr>
    </w:p>
    <w:p w14:paraId="17C8CB17" w14:textId="32D0AF55" w:rsidR="000F5C67" w:rsidRPr="001C2691" w:rsidRDefault="00267561" w:rsidP="00621174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1C2691">
        <w:rPr>
          <w:rFonts w:ascii="Arial" w:hAnsi="Arial" w:cs="Arial"/>
          <w:b/>
          <w:bCs/>
        </w:rPr>
        <w:t>Funkcjonalność system</w:t>
      </w:r>
      <w:r w:rsidR="000F5C67" w:rsidRPr="001C2691">
        <w:rPr>
          <w:rFonts w:ascii="Arial" w:hAnsi="Arial" w:cs="Arial"/>
          <w:b/>
          <w:bCs/>
        </w:rPr>
        <w:t>u</w:t>
      </w:r>
    </w:p>
    <w:p w14:paraId="10190C04" w14:textId="77777777" w:rsidR="00AB576C" w:rsidRPr="001C2691" w:rsidRDefault="00AB576C" w:rsidP="00AB576C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3D66438B" w14:textId="77777777" w:rsidR="00EA0886" w:rsidRPr="001C2691" w:rsidRDefault="000F5C67" w:rsidP="0062117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66" w:line="240" w:lineRule="auto"/>
        <w:jc w:val="both"/>
        <w:rPr>
          <w:rFonts w:ascii="Arial" w:hAnsi="Arial" w:cs="Arial"/>
          <w:u w:val="single"/>
        </w:rPr>
      </w:pPr>
      <w:r w:rsidRPr="001C2691">
        <w:rPr>
          <w:rFonts w:ascii="Arial" w:hAnsi="Arial" w:cs="Arial"/>
          <w:u w:val="single"/>
        </w:rPr>
        <w:t>Kodowanie i programowanie etykiet:</w:t>
      </w:r>
      <w:r w:rsidRPr="001C2691">
        <w:rPr>
          <w:rFonts w:ascii="Arial" w:hAnsi="Arial" w:cs="Arial"/>
        </w:rPr>
        <w:t xml:space="preserve"> System musi umożliwiać kodowanie etykiet RFID, które będą stosowane do identyfikacji książek i innych zasobów bibliotecznych. Kodowanie ma obejmować zapis informacji o egzemplarzu, aktywację oraz dezaktywację etykiety.</w:t>
      </w:r>
      <w:r w:rsidR="00EA0886" w:rsidRPr="001C2691">
        <w:rPr>
          <w:rFonts w:ascii="Arial" w:hAnsi="Arial" w:cs="Arial"/>
          <w:u w:val="single"/>
        </w:rPr>
        <w:t xml:space="preserve"> </w:t>
      </w:r>
    </w:p>
    <w:p w14:paraId="0863A18A" w14:textId="424DCAB4" w:rsidR="00EA0886" w:rsidRPr="001C2691" w:rsidRDefault="00EA0886" w:rsidP="0062117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66" w:line="240" w:lineRule="auto"/>
        <w:jc w:val="both"/>
        <w:rPr>
          <w:rFonts w:ascii="Arial" w:hAnsi="Arial" w:cs="Arial"/>
        </w:rPr>
      </w:pPr>
      <w:r w:rsidRPr="001C2691">
        <w:rPr>
          <w:rFonts w:ascii="Arial" w:hAnsi="Arial" w:cs="Arial"/>
          <w:u w:val="single"/>
        </w:rPr>
        <w:t xml:space="preserve">Obsługa </w:t>
      </w:r>
      <w:proofErr w:type="spellStart"/>
      <w:r w:rsidRPr="001C2691">
        <w:rPr>
          <w:rFonts w:ascii="Arial" w:hAnsi="Arial" w:cs="Arial"/>
          <w:u w:val="single"/>
        </w:rPr>
        <w:t>wypożyczeń</w:t>
      </w:r>
      <w:proofErr w:type="spellEnd"/>
      <w:r w:rsidRPr="001C2691">
        <w:rPr>
          <w:rFonts w:ascii="Arial" w:hAnsi="Arial" w:cs="Arial"/>
          <w:u w:val="single"/>
        </w:rPr>
        <w:t xml:space="preserve"> i zwrotów:</w:t>
      </w:r>
      <w:r w:rsidRPr="001C2691">
        <w:rPr>
          <w:rFonts w:ascii="Arial" w:hAnsi="Arial" w:cs="Arial"/>
        </w:rPr>
        <w:t xml:space="preserve"> System musi umożliwiać obsługę </w:t>
      </w:r>
      <w:proofErr w:type="spellStart"/>
      <w:r w:rsidRPr="001C2691">
        <w:rPr>
          <w:rFonts w:ascii="Arial" w:hAnsi="Arial" w:cs="Arial"/>
        </w:rPr>
        <w:t>wypożyczeń</w:t>
      </w:r>
      <w:proofErr w:type="spellEnd"/>
      <w:r w:rsidRPr="001C2691">
        <w:rPr>
          <w:rFonts w:ascii="Arial" w:hAnsi="Arial" w:cs="Arial"/>
        </w:rPr>
        <w:t>, zwrotów i prolongat zbiorów bibliotecznych na stanowisku wypożyczalni. Podczas procesu wypożyczeni i zwrotów ma następować zmiana statusu etykiety.</w:t>
      </w:r>
    </w:p>
    <w:p w14:paraId="059BD158" w14:textId="3B901D77" w:rsidR="00267561" w:rsidRPr="001C2691" w:rsidRDefault="00267561" w:rsidP="0062117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Cs/>
        </w:rPr>
      </w:pPr>
      <w:r w:rsidRPr="001C2691">
        <w:rPr>
          <w:rFonts w:ascii="Arial" w:hAnsi="Arial" w:cs="Arial"/>
          <w:u w:val="single"/>
        </w:rPr>
        <w:t>Zabezpieczenie zbiorów:</w:t>
      </w:r>
      <w:r w:rsidRPr="001C2691">
        <w:rPr>
          <w:rFonts w:ascii="Arial" w:hAnsi="Arial" w:cs="Arial"/>
        </w:rPr>
        <w:t xml:space="preserve"> Ochrona zbiorów bibliotecznych przed nieautoryzowanym wynoszeniem poza wyznaczoną strefę za pomocą bramek zabezpieczających RFID.</w:t>
      </w:r>
    </w:p>
    <w:p w14:paraId="6F700216" w14:textId="4F062AB4" w:rsidR="00267561" w:rsidRPr="001C2691" w:rsidRDefault="00267561" w:rsidP="0062117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66" w:line="240" w:lineRule="auto"/>
        <w:jc w:val="both"/>
        <w:rPr>
          <w:rFonts w:ascii="Arial" w:hAnsi="Arial" w:cs="Arial"/>
        </w:rPr>
      </w:pPr>
      <w:r w:rsidRPr="001C2691">
        <w:rPr>
          <w:rFonts w:ascii="Arial" w:hAnsi="Arial" w:cs="Arial"/>
          <w:u w:val="single"/>
        </w:rPr>
        <w:lastRenderedPageBreak/>
        <w:t>Identyfikacja zbiorów:</w:t>
      </w:r>
      <w:r w:rsidRPr="001C2691">
        <w:rPr>
          <w:rFonts w:ascii="Arial" w:hAnsi="Arial" w:cs="Arial"/>
        </w:rPr>
        <w:t xml:space="preserve"> Możliwość szybkiej i precyzyjnej identyfikacji zbiorów bibliotecznych, co usprawni proces zarządzania zasobami.</w:t>
      </w:r>
    </w:p>
    <w:p w14:paraId="370D0C0A" w14:textId="478C4DC7" w:rsidR="00267561" w:rsidRPr="001C2691" w:rsidRDefault="00267561" w:rsidP="0062117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66" w:line="240" w:lineRule="auto"/>
        <w:jc w:val="both"/>
        <w:rPr>
          <w:rFonts w:ascii="Arial" w:hAnsi="Arial" w:cs="Arial"/>
        </w:rPr>
      </w:pPr>
      <w:r w:rsidRPr="001C2691">
        <w:rPr>
          <w:rFonts w:ascii="Arial" w:hAnsi="Arial" w:cs="Arial"/>
          <w:u w:val="single"/>
        </w:rPr>
        <w:t>Skontrum i porządkowanie:</w:t>
      </w:r>
      <w:r w:rsidR="00100484" w:rsidRPr="001C2691">
        <w:rPr>
          <w:rFonts w:ascii="Arial" w:hAnsi="Arial" w:cs="Arial"/>
          <w:u w:val="single"/>
        </w:rPr>
        <w:t xml:space="preserve"> </w:t>
      </w:r>
      <w:r w:rsidRPr="001C2691">
        <w:rPr>
          <w:rFonts w:ascii="Arial" w:hAnsi="Arial" w:cs="Arial"/>
        </w:rPr>
        <w:t>System musi wspierać przeprowadzanie skontrum księgozbioru oraz porządkowanie zbiorów, umożliwiając szybkie sprawdzanie ich stanu oraz lokalizacji.</w:t>
      </w:r>
      <w:r w:rsidR="00603025" w:rsidRPr="001C2691">
        <w:rPr>
          <w:rFonts w:ascii="Arial" w:hAnsi="Arial" w:cs="Arial"/>
        </w:rPr>
        <w:t xml:space="preserve">  System musi umożliwiać precyzyjne lokalizowanie książek i innych zasobów bibliotecznych poprzez mobilne urządzenia RFID, wspierające szybkie odnajdywanie egzemplarzy w obrębie biblioteki.</w:t>
      </w:r>
    </w:p>
    <w:p w14:paraId="011DAB6C" w14:textId="68D25C6F" w:rsidR="006559D3" w:rsidRPr="001C2691" w:rsidRDefault="00267561" w:rsidP="0062117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u w:val="single"/>
        </w:rPr>
      </w:pPr>
      <w:r w:rsidRPr="001C2691">
        <w:rPr>
          <w:rFonts w:ascii="Arial" w:hAnsi="Arial" w:cs="Arial"/>
          <w:u w:val="single"/>
        </w:rPr>
        <w:t>Zbieranie i analiza danych:</w:t>
      </w:r>
      <w:r w:rsidRPr="001C2691">
        <w:rPr>
          <w:rFonts w:ascii="Arial" w:hAnsi="Arial" w:cs="Arial"/>
        </w:rPr>
        <w:t xml:space="preserve"> </w:t>
      </w:r>
      <w:r w:rsidR="00603025" w:rsidRPr="001C2691">
        <w:rPr>
          <w:rFonts w:ascii="Arial" w:hAnsi="Arial" w:cs="Arial"/>
        </w:rPr>
        <w:t xml:space="preserve">System RFID musi zapewniać zaawansowane raportowanie statystyk </w:t>
      </w:r>
      <w:proofErr w:type="spellStart"/>
      <w:r w:rsidR="00603025" w:rsidRPr="001C2691">
        <w:rPr>
          <w:rFonts w:ascii="Arial" w:hAnsi="Arial" w:cs="Arial"/>
        </w:rPr>
        <w:t>wypożyczeń</w:t>
      </w:r>
      <w:proofErr w:type="spellEnd"/>
      <w:r w:rsidR="00603025" w:rsidRPr="001C2691">
        <w:rPr>
          <w:rFonts w:ascii="Arial" w:hAnsi="Arial" w:cs="Arial"/>
        </w:rPr>
        <w:t>, zwrotów, zagubionych egzemplarzy oraz ruchu użytkowników w bibliotece. Dane te powinny być dostępne w postaci zestawień oraz wykresów, z możliwością eksportu do formatów CSV i PDF.</w:t>
      </w:r>
    </w:p>
    <w:p w14:paraId="6931090E" w14:textId="77777777" w:rsidR="00603025" w:rsidRPr="001C2691" w:rsidRDefault="00603025" w:rsidP="00603025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14:paraId="544A9BED" w14:textId="7EDF9BCE" w:rsidR="00307809" w:rsidRPr="001C2691" w:rsidRDefault="006559D3" w:rsidP="00FA1235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66" w:line="360" w:lineRule="auto"/>
        <w:jc w:val="center"/>
        <w:rPr>
          <w:rFonts w:ascii="Arial" w:hAnsi="Arial" w:cs="Arial"/>
          <w:color w:val="000000"/>
        </w:rPr>
      </w:pPr>
      <w:bookmarkStart w:id="2" w:name="_Hlk187688769"/>
      <w:r w:rsidRPr="001C2691">
        <w:rPr>
          <w:rFonts w:ascii="Arial" w:hAnsi="Arial" w:cs="Arial"/>
          <w:bCs/>
          <w:u w:val="single"/>
        </w:rPr>
        <w:t xml:space="preserve"> </w:t>
      </w:r>
      <w:r w:rsidR="00307809" w:rsidRPr="001C2691">
        <w:rPr>
          <w:rFonts w:ascii="Arial" w:hAnsi="Arial" w:cs="Arial"/>
          <w:bCs/>
          <w:u w:val="single"/>
        </w:rPr>
        <w:t>WYMAGANE ELEMENTY SYSTEMU</w:t>
      </w:r>
      <w:r w:rsidR="00CE43BA" w:rsidRPr="001C2691">
        <w:rPr>
          <w:rFonts w:ascii="Arial" w:hAnsi="Arial" w:cs="Arial"/>
          <w:bCs/>
          <w:u w:val="single"/>
        </w:rPr>
        <w:t xml:space="preserve"> RFID</w:t>
      </w:r>
      <w:r w:rsidR="00307809" w:rsidRPr="001C2691">
        <w:rPr>
          <w:rFonts w:ascii="Arial" w:hAnsi="Arial" w:cs="Arial"/>
          <w:bCs/>
          <w:u w:val="single"/>
        </w:rPr>
        <w:t xml:space="preserve"> I ICH PARAMETRY TECHNICZNE</w:t>
      </w:r>
    </w:p>
    <w:p w14:paraId="530C4E5F" w14:textId="77777777" w:rsidR="00307809" w:rsidRPr="001C2691" w:rsidRDefault="00307809" w:rsidP="00307809">
      <w:pPr>
        <w:spacing w:after="0"/>
        <w:ind w:left="1080"/>
        <w:rPr>
          <w:rFonts w:ascii="Arial" w:hAnsi="Arial" w:cs="Arial"/>
          <w:bCs/>
          <w:u w:val="single"/>
        </w:rPr>
      </w:pPr>
    </w:p>
    <w:tbl>
      <w:tblPr>
        <w:tblStyle w:val="Tabela-Siatka"/>
        <w:tblW w:w="1466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844"/>
        <w:gridCol w:w="11434"/>
        <w:gridCol w:w="1383"/>
      </w:tblGrid>
      <w:tr w:rsidR="00520A0A" w:rsidRPr="001C2691" w14:paraId="1AF999BD" w14:textId="28D4DADD" w:rsidTr="00295B5F">
        <w:trPr>
          <w:trHeight w:val="775"/>
        </w:trPr>
        <w:tc>
          <w:tcPr>
            <w:tcW w:w="1844" w:type="dxa"/>
          </w:tcPr>
          <w:p w14:paraId="4A0C7404" w14:textId="77777777" w:rsidR="00520A0A" w:rsidRPr="001C2691" w:rsidRDefault="00520A0A" w:rsidP="00ED7018">
            <w:pPr>
              <w:jc w:val="center"/>
              <w:rPr>
                <w:rFonts w:ascii="Arial" w:hAnsi="Arial" w:cs="Arial"/>
                <w:bCs/>
                <w:u w:val="single"/>
              </w:rPr>
            </w:pPr>
            <w:bookmarkStart w:id="3" w:name="_Hlk187413442"/>
            <w:r w:rsidRPr="001C2691">
              <w:rPr>
                <w:rFonts w:ascii="Arial" w:hAnsi="Arial" w:cs="Arial"/>
                <w:bCs/>
                <w:u w:val="single"/>
              </w:rPr>
              <w:t xml:space="preserve">NAZWA </w:t>
            </w:r>
          </w:p>
          <w:p w14:paraId="0AEE84A1" w14:textId="1BFCBDDC" w:rsidR="00520A0A" w:rsidRPr="001C2691" w:rsidRDefault="00520A0A" w:rsidP="00ED7018">
            <w:pPr>
              <w:jc w:val="center"/>
              <w:rPr>
                <w:rFonts w:ascii="Arial" w:hAnsi="Arial" w:cs="Arial"/>
                <w:bCs/>
                <w:u w:val="single"/>
              </w:rPr>
            </w:pPr>
            <w:r w:rsidRPr="001C2691">
              <w:rPr>
                <w:rFonts w:ascii="Arial" w:hAnsi="Arial" w:cs="Arial"/>
                <w:bCs/>
                <w:u w:val="single"/>
              </w:rPr>
              <w:t>ELEMENTU</w:t>
            </w:r>
          </w:p>
        </w:tc>
        <w:tc>
          <w:tcPr>
            <w:tcW w:w="11434" w:type="dxa"/>
          </w:tcPr>
          <w:p w14:paraId="1A988C98" w14:textId="77777777" w:rsidR="00520A0A" w:rsidRPr="001C2691" w:rsidRDefault="00520A0A" w:rsidP="00ED7018">
            <w:pPr>
              <w:jc w:val="center"/>
              <w:rPr>
                <w:rFonts w:ascii="Arial" w:hAnsi="Arial" w:cs="Arial"/>
                <w:bCs/>
                <w:u w:val="single"/>
              </w:rPr>
            </w:pPr>
            <w:r w:rsidRPr="001C2691">
              <w:rPr>
                <w:rFonts w:ascii="Arial" w:hAnsi="Arial" w:cs="Arial"/>
                <w:bCs/>
                <w:u w:val="single"/>
              </w:rPr>
              <w:t>WYMAGANE MINIMALNE, PARAMETRY TECHNICZNE</w:t>
            </w:r>
          </w:p>
          <w:p w14:paraId="4352711C" w14:textId="7BE4FBB0" w:rsidR="00520A0A" w:rsidRPr="001C2691" w:rsidRDefault="00520A0A" w:rsidP="00082ECB">
            <w:pPr>
              <w:jc w:val="center"/>
              <w:rPr>
                <w:rFonts w:ascii="Arial" w:hAnsi="Arial" w:cs="Arial"/>
                <w:bCs/>
                <w:u w:val="single"/>
              </w:rPr>
            </w:pPr>
            <w:r w:rsidRPr="001C2691">
              <w:rPr>
                <w:rFonts w:ascii="Arial" w:hAnsi="Arial" w:cs="Arial"/>
                <w:bCs/>
                <w:u w:val="single"/>
              </w:rPr>
              <w:t>FUNKCJONALNOŚĆ</w:t>
            </w:r>
          </w:p>
          <w:p w14:paraId="06B9C440" w14:textId="174D80E5" w:rsidR="00520A0A" w:rsidRPr="001C2691" w:rsidRDefault="00520A0A" w:rsidP="00082ECB">
            <w:pPr>
              <w:jc w:val="center"/>
              <w:rPr>
                <w:rFonts w:ascii="Arial" w:hAnsi="Arial" w:cs="Arial"/>
                <w:bCs/>
                <w:u w:val="single"/>
              </w:rPr>
            </w:pPr>
            <w:r w:rsidRPr="001C2691">
              <w:rPr>
                <w:rFonts w:ascii="Arial" w:hAnsi="Arial" w:cs="Arial"/>
                <w:bCs/>
                <w:u w:val="single"/>
              </w:rPr>
              <w:t>I UWAGI</w:t>
            </w:r>
          </w:p>
        </w:tc>
        <w:tc>
          <w:tcPr>
            <w:tcW w:w="1383" w:type="dxa"/>
          </w:tcPr>
          <w:p w14:paraId="08DD2987" w14:textId="20F8E018" w:rsidR="00520A0A" w:rsidRPr="001C2691" w:rsidRDefault="00520A0A" w:rsidP="009633B0">
            <w:pPr>
              <w:jc w:val="both"/>
              <w:rPr>
                <w:rFonts w:ascii="Arial" w:hAnsi="Arial" w:cs="Arial"/>
                <w:bCs/>
                <w:u w:val="single"/>
              </w:rPr>
            </w:pPr>
            <w:r w:rsidRPr="001C2691">
              <w:rPr>
                <w:rFonts w:ascii="Arial" w:hAnsi="Arial" w:cs="Arial"/>
                <w:bCs/>
                <w:u w:val="single"/>
              </w:rPr>
              <w:t>ILOŚĆ</w:t>
            </w:r>
          </w:p>
        </w:tc>
      </w:tr>
      <w:tr w:rsidR="00520A0A" w:rsidRPr="001C2691" w14:paraId="68EFE591" w14:textId="2B9CDA77" w:rsidTr="00127FCE">
        <w:trPr>
          <w:trHeight w:val="558"/>
        </w:trPr>
        <w:tc>
          <w:tcPr>
            <w:tcW w:w="1844" w:type="dxa"/>
          </w:tcPr>
          <w:p w14:paraId="748B9630" w14:textId="15ABFF9F" w:rsidR="00520A0A" w:rsidRPr="001C2691" w:rsidRDefault="00520A0A" w:rsidP="003805DB">
            <w:pPr>
              <w:jc w:val="center"/>
              <w:rPr>
                <w:rFonts w:ascii="Arial" w:hAnsi="Arial" w:cs="Arial"/>
                <w:bCs/>
              </w:rPr>
            </w:pPr>
            <w:r w:rsidRPr="001C2691">
              <w:rPr>
                <w:rFonts w:ascii="Arial" w:hAnsi="Arial" w:cs="Arial"/>
                <w:bCs/>
              </w:rPr>
              <w:t>ETYKIETY RFID</w:t>
            </w:r>
          </w:p>
        </w:tc>
        <w:tc>
          <w:tcPr>
            <w:tcW w:w="11434" w:type="dxa"/>
          </w:tcPr>
          <w:p w14:paraId="162E6286" w14:textId="77777777" w:rsidR="00520A0A" w:rsidRPr="001C2691" w:rsidRDefault="00520A0A" w:rsidP="00FA1235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Etykieta przeznaczona do naklejania na książki i czasopisma</w:t>
            </w:r>
          </w:p>
          <w:p w14:paraId="0C866827" w14:textId="77777777" w:rsidR="00520A0A" w:rsidRPr="001C2691" w:rsidRDefault="00520A0A" w:rsidP="00FA1235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Etykieta powinna składać się z układu scalonego (chipa) i anteny pracującej w częstotliwości 13,56 MHz.</w:t>
            </w:r>
          </w:p>
          <w:p w14:paraId="1B565FDC" w14:textId="77777777" w:rsidR="00520A0A" w:rsidRPr="001C2691" w:rsidRDefault="00520A0A" w:rsidP="00FA1235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Etykieta z anteną powinna komunikować się z czytnikiem RFID za pomocą fal radiowych i przesyłać dane zawarte w chipie.</w:t>
            </w:r>
          </w:p>
          <w:p w14:paraId="5BA83D88" w14:textId="77777777" w:rsidR="00520A0A" w:rsidRPr="001C2691" w:rsidRDefault="00520A0A" w:rsidP="00FA1235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Etykieta powinna być zasilana w procesie komunikowania się przez czytnik RFID.</w:t>
            </w:r>
          </w:p>
          <w:p w14:paraId="604D769A" w14:textId="77777777" w:rsidR="00520A0A" w:rsidRPr="001C2691" w:rsidRDefault="00520A0A" w:rsidP="00FA1235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Format zapisu danych powinien zapewniać identyfikację woluminów i wzbudzenie alarmu (EAS).</w:t>
            </w:r>
          </w:p>
          <w:p w14:paraId="16CBD6E0" w14:textId="77777777" w:rsidR="00520A0A" w:rsidRPr="001C2691" w:rsidRDefault="00520A0A" w:rsidP="00FA1235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 xml:space="preserve">Zgodne ze standardami ISO 15693-3 i ISO 18000 </w:t>
            </w:r>
            <w:proofErr w:type="spellStart"/>
            <w:r w:rsidRPr="001C2691">
              <w:rPr>
                <w:rFonts w:ascii="Arial" w:hAnsi="Arial" w:cs="Arial"/>
              </w:rPr>
              <w:t>Mode</w:t>
            </w:r>
            <w:proofErr w:type="spellEnd"/>
            <w:r w:rsidRPr="001C2691">
              <w:rPr>
                <w:rFonts w:ascii="Arial" w:hAnsi="Arial" w:cs="Arial"/>
              </w:rPr>
              <w:t xml:space="preserve"> 1.</w:t>
            </w:r>
          </w:p>
          <w:p w14:paraId="24FF1C8E" w14:textId="77777777" w:rsidR="00520A0A" w:rsidRPr="001C2691" w:rsidRDefault="00520A0A" w:rsidP="00FA1235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 xml:space="preserve">Pamięć: min. 2,5 </w:t>
            </w:r>
            <w:proofErr w:type="spellStart"/>
            <w:r w:rsidRPr="001C2691">
              <w:rPr>
                <w:rFonts w:ascii="Arial" w:hAnsi="Arial" w:cs="Arial"/>
              </w:rPr>
              <w:t>Kbit</w:t>
            </w:r>
            <w:proofErr w:type="spellEnd"/>
            <w:r w:rsidRPr="001C2691">
              <w:rPr>
                <w:rFonts w:ascii="Arial" w:hAnsi="Arial" w:cs="Arial"/>
              </w:rPr>
              <w:t>.</w:t>
            </w:r>
          </w:p>
          <w:p w14:paraId="69F72A82" w14:textId="77777777" w:rsidR="00520A0A" w:rsidRPr="001C2691" w:rsidRDefault="00520A0A" w:rsidP="00FA1235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Tryb R/W: umożliwiający odczyt i zapis danych.</w:t>
            </w:r>
          </w:p>
          <w:p w14:paraId="4A269C89" w14:textId="77777777" w:rsidR="00520A0A" w:rsidRPr="001C2691" w:rsidRDefault="00520A0A" w:rsidP="00FA1235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Trwałość: min. 100 000 cykli odczytu i zapisu</w:t>
            </w:r>
          </w:p>
          <w:p w14:paraId="46500F68" w14:textId="77777777" w:rsidR="00520A0A" w:rsidRPr="001C2691" w:rsidRDefault="00520A0A" w:rsidP="00FA1235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 xml:space="preserve">Odporność na przepięcia elektrostatyczne: min. +/- 2 </w:t>
            </w:r>
            <w:proofErr w:type="spellStart"/>
            <w:r w:rsidRPr="001C2691">
              <w:rPr>
                <w:rFonts w:ascii="Arial" w:hAnsi="Arial" w:cs="Arial"/>
              </w:rPr>
              <w:t>kV</w:t>
            </w:r>
            <w:proofErr w:type="spellEnd"/>
            <w:r w:rsidRPr="001C2691">
              <w:rPr>
                <w:rFonts w:ascii="Arial" w:hAnsi="Arial" w:cs="Arial"/>
              </w:rPr>
              <w:t>.</w:t>
            </w:r>
          </w:p>
          <w:p w14:paraId="086BE83E" w14:textId="77777777" w:rsidR="00520A0A" w:rsidRPr="001C2691" w:rsidRDefault="00520A0A" w:rsidP="00FA1235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Antykolizyjność: możliwość odczytu wielu etykiet jednocześnie w polu anteny.</w:t>
            </w:r>
          </w:p>
          <w:p w14:paraId="2EB955BC" w14:textId="77777777" w:rsidR="00520A0A" w:rsidRPr="001C2691" w:rsidRDefault="00520A0A" w:rsidP="00FA1235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 xml:space="preserve">Zabezpieczenie: bit zabezpieczający EAS, </w:t>
            </w:r>
          </w:p>
          <w:p w14:paraId="171AE484" w14:textId="77777777" w:rsidR="00520A0A" w:rsidRPr="001C2691" w:rsidRDefault="00520A0A" w:rsidP="00FA1235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Ochrona przed zmianą zapisanych danych przez osoby nieuprawnione.</w:t>
            </w:r>
          </w:p>
          <w:p w14:paraId="7DBD5FE9" w14:textId="77777777" w:rsidR="00520A0A" w:rsidRPr="001C2691" w:rsidRDefault="00520A0A" w:rsidP="00FA1235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Antena: aluminiowa lub miedziana.</w:t>
            </w:r>
          </w:p>
          <w:p w14:paraId="6515642E" w14:textId="77777777" w:rsidR="00520A0A" w:rsidRPr="001C2691" w:rsidRDefault="00520A0A" w:rsidP="00FA1235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Podkład: papier silikonowy, biały, samoprzylepny, umożliwiający nadruk.</w:t>
            </w:r>
          </w:p>
          <w:p w14:paraId="00B12057" w14:textId="77777777" w:rsidR="00520A0A" w:rsidRPr="001C2691" w:rsidRDefault="00520A0A" w:rsidP="00FA1235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 xml:space="preserve">Klej: </w:t>
            </w:r>
            <w:proofErr w:type="spellStart"/>
            <w:r w:rsidRPr="001C2691">
              <w:rPr>
                <w:rFonts w:ascii="Arial" w:hAnsi="Arial" w:cs="Arial"/>
              </w:rPr>
              <w:t>niskokwasowy</w:t>
            </w:r>
            <w:proofErr w:type="spellEnd"/>
            <w:r w:rsidRPr="001C2691">
              <w:rPr>
                <w:rFonts w:ascii="Arial" w:hAnsi="Arial" w:cs="Arial"/>
              </w:rPr>
              <w:t xml:space="preserve"> lub o neutralnym </w:t>
            </w:r>
            <w:proofErr w:type="spellStart"/>
            <w:r w:rsidRPr="001C2691">
              <w:rPr>
                <w:rFonts w:ascii="Arial" w:hAnsi="Arial" w:cs="Arial"/>
              </w:rPr>
              <w:t>pH</w:t>
            </w:r>
            <w:proofErr w:type="spellEnd"/>
            <w:r w:rsidRPr="001C2691">
              <w:rPr>
                <w:rFonts w:ascii="Arial" w:hAnsi="Arial" w:cs="Arial"/>
              </w:rPr>
              <w:t>.</w:t>
            </w:r>
          </w:p>
          <w:p w14:paraId="2632651A" w14:textId="77777777" w:rsidR="00520A0A" w:rsidRPr="001C2691" w:rsidRDefault="00520A0A" w:rsidP="00FA1235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Format: etykiety dostarczone na papierowym nośniku pokrytym powłoką silikonową, w formie roli umożliwiającej wykorzystanie ręcznego podajnika.</w:t>
            </w:r>
          </w:p>
          <w:p w14:paraId="765D5276" w14:textId="77777777" w:rsidR="00520A0A" w:rsidRPr="001C2691" w:rsidRDefault="00520A0A" w:rsidP="00FA1235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Wymiary anteny: min. 45 mm x 76 mm.</w:t>
            </w:r>
          </w:p>
          <w:p w14:paraId="75317129" w14:textId="38BAB03F" w:rsidR="00520A0A" w:rsidRPr="001C2691" w:rsidRDefault="00520A0A" w:rsidP="00FA1235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Wymiary etykiety: min. 49 mm x 81 mm, max. 55 mm x 90 mm.</w:t>
            </w:r>
            <w:ins w:id="4" w:author="Autor">
              <w:r w:rsidR="00582745" w:rsidRPr="001C2691">
                <w:rPr>
                  <w:rFonts w:ascii="Arial" w:hAnsi="Arial" w:cs="Arial"/>
                </w:rPr>
                <w:t xml:space="preserve"> </w:t>
              </w:r>
            </w:ins>
          </w:p>
          <w:p w14:paraId="5E8C29DC" w14:textId="6E05488A" w:rsidR="00520A0A" w:rsidRPr="001C2691" w:rsidRDefault="00520A0A" w:rsidP="00FA1235">
            <w:pPr>
              <w:pStyle w:val="Bezodstpw1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lastRenderedPageBreak/>
              <w:t>Wszystkie dostarczone etykiety muszą być sprawne; wadliwe egzemplarze Wykonawca wymieni na koszt własny.</w:t>
            </w:r>
          </w:p>
        </w:tc>
        <w:tc>
          <w:tcPr>
            <w:tcW w:w="1383" w:type="dxa"/>
          </w:tcPr>
          <w:p w14:paraId="307F8CCC" w14:textId="4125B48C" w:rsidR="00520A0A" w:rsidRPr="001C2691" w:rsidRDefault="00520A0A" w:rsidP="00527020">
            <w:pPr>
              <w:jc w:val="center"/>
              <w:rPr>
                <w:rFonts w:ascii="Arial" w:hAnsi="Arial" w:cs="Arial"/>
                <w:bCs/>
                <w:u w:val="single"/>
              </w:rPr>
            </w:pPr>
          </w:p>
          <w:p w14:paraId="3B75C7D2" w14:textId="5433FBDC" w:rsidR="00520A0A" w:rsidRPr="001C2691" w:rsidRDefault="00527020" w:rsidP="00527020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27000 </w:t>
            </w:r>
            <w:r w:rsidR="00303160" w:rsidRPr="001C2691">
              <w:rPr>
                <w:rFonts w:ascii="Arial" w:hAnsi="Arial" w:cs="Arial"/>
                <w:bCs/>
              </w:rPr>
              <w:t>sztuk</w:t>
            </w:r>
          </w:p>
        </w:tc>
      </w:tr>
      <w:tr w:rsidR="00520A0A" w:rsidRPr="001C2691" w14:paraId="65469FBA" w14:textId="77777777" w:rsidTr="00295B5F">
        <w:trPr>
          <w:trHeight w:val="992"/>
        </w:trPr>
        <w:tc>
          <w:tcPr>
            <w:tcW w:w="1844" w:type="dxa"/>
          </w:tcPr>
          <w:p w14:paraId="13E41359" w14:textId="7FFB0882" w:rsidR="00520A0A" w:rsidRPr="001C2691" w:rsidRDefault="00520A0A" w:rsidP="003437C0">
            <w:pPr>
              <w:jc w:val="center"/>
              <w:rPr>
                <w:rFonts w:ascii="Arial" w:hAnsi="Arial" w:cs="Arial"/>
                <w:bCs/>
              </w:rPr>
            </w:pPr>
            <w:r w:rsidRPr="001C2691">
              <w:rPr>
                <w:rFonts w:ascii="Arial" w:hAnsi="Arial" w:cs="Arial"/>
                <w:bCs/>
              </w:rPr>
              <w:t>RĘCZNY PODAJNIK ETYKIET</w:t>
            </w:r>
          </w:p>
          <w:p w14:paraId="63EC8EED" w14:textId="77777777" w:rsidR="00520A0A" w:rsidRPr="001C2691" w:rsidRDefault="00520A0A" w:rsidP="003805DB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1434" w:type="dxa"/>
          </w:tcPr>
          <w:p w14:paraId="36EDFB2B" w14:textId="73A7F63E" w:rsidR="00520A0A" w:rsidRPr="001C2691" w:rsidRDefault="00520A0A" w:rsidP="00FA1235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 xml:space="preserve">Ręczny podajnik etykiet RFID powinien być dostosowany do parametrów rozmieszczenia etykiet w rolkach tak, aby ułatwić pracę bibliotekarza podczas oklejania woluminów etykietami RFID poprzez szybkie udostępnienie mu częściowo już odklejonej z nośnika etykiety. </w:t>
            </w:r>
            <w:r w:rsidR="00F214BD" w:rsidRPr="001C2691">
              <w:rPr>
                <w:rFonts w:ascii="Arial" w:hAnsi="Arial" w:cs="Arial"/>
              </w:rPr>
              <w:t xml:space="preserve">Urządzenie musi być trwałe, łatwe do czyszczenia oraz dostosowane do intensywnej eksploatacji w warunkach bibliotecznych. Wymaga się, aby podajnik był kompatybilny z etykietami dostarczonymi w ramach zamówienia i posiadał regulację dopasowania do szerokości etykiet w zakresie od 49 mm x 81 mm do 55 mm x 90 mm.  </w:t>
            </w:r>
          </w:p>
        </w:tc>
        <w:tc>
          <w:tcPr>
            <w:tcW w:w="1383" w:type="dxa"/>
          </w:tcPr>
          <w:p w14:paraId="2DAABBC7" w14:textId="77777777" w:rsidR="00520A0A" w:rsidRPr="001C2691" w:rsidRDefault="00520A0A" w:rsidP="00AB3596">
            <w:pPr>
              <w:jc w:val="center"/>
              <w:rPr>
                <w:rFonts w:ascii="Arial" w:hAnsi="Arial" w:cs="Arial"/>
                <w:bCs/>
                <w:u w:val="single"/>
              </w:rPr>
            </w:pPr>
          </w:p>
          <w:p w14:paraId="62C972D1" w14:textId="436FA8C7" w:rsidR="00520A0A" w:rsidRPr="001C2691" w:rsidRDefault="00520A0A" w:rsidP="00AB3596">
            <w:pPr>
              <w:jc w:val="center"/>
              <w:rPr>
                <w:rFonts w:ascii="Arial" w:hAnsi="Arial" w:cs="Arial"/>
                <w:bCs/>
              </w:rPr>
            </w:pPr>
            <w:r w:rsidRPr="001C2691">
              <w:rPr>
                <w:rFonts w:ascii="Arial" w:hAnsi="Arial" w:cs="Arial"/>
                <w:bCs/>
              </w:rPr>
              <w:t>1</w:t>
            </w:r>
          </w:p>
        </w:tc>
      </w:tr>
      <w:tr w:rsidR="00520A0A" w:rsidRPr="001C2691" w14:paraId="72F50894" w14:textId="013DAEF5" w:rsidTr="00295B5F">
        <w:tc>
          <w:tcPr>
            <w:tcW w:w="1844" w:type="dxa"/>
          </w:tcPr>
          <w:p w14:paraId="0571E03A" w14:textId="77777777" w:rsidR="00520A0A" w:rsidRPr="001C2691" w:rsidRDefault="00520A0A" w:rsidP="003805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C2691">
              <w:rPr>
                <w:rFonts w:ascii="Arial" w:hAnsi="Arial" w:cs="Arial"/>
                <w:bCs/>
                <w:sz w:val="20"/>
                <w:szCs w:val="20"/>
              </w:rPr>
              <w:t>STANOWISKO  DO WYPOŻYCZEŃ I ZWROTÓW DLA BIBLIOTEKARZY (Z MOŻLIWOŚCIĄ KODOWANIA ETYKIET RFID)</w:t>
            </w:r>
          </w:p>
          <w:p w14:paraId="14E47EED" w14:textId="77777777" w:rsidR="00520A0A" w:rsidRPr="001C2691" w:rsidRDefault="00520A0A" w:rsidP="003805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646EDE6" w14:textId="0C3012D6" w:rsidR="00520A0A" w:rsidRPr="001C2691" w:rsidRDefault="00520A0A" w:rsidP="003805DB">
            <w:pPr>
              <w:jc w:val="center"/>
              <w:rPr>
                <w:rFonts w:ascii="Arial" w:hAnsi="Arial" w:cs="Arial"/>
                <w:bCs/>
              </w:rPr>
            </w:pPr>
            <w:r w:rsidRPr="001C2691">
              <w:rPr>
                <w:rFonts w:ascii="Arial" w:hAnsi="Arial" w:cs="Arial"/>
                <w:bCs/>
                <w:sz w:val="20"/>
                <w:szCs w:val="20"/>
              </w:rPr>
              <w:t>TYP 1</w:t>
            </w:r>
          </w:p>
        </w:tc>
        <w:tc>
          <w:tcPr>
            <w:tcW w:w="11434" w:type="dxa"/>
          </w:tcPr>
          <w:p w14:paraId="7DE44BB0" w14:textId="6342CFEB" w:rsidR="00B77C69" w:rsidRPr="001C2691" w:rsidRDefault="00B77C69" w:rsidP="00766E1C">
            <w:pPr>
              <w:pStyle w:val="Nagwek4"/>
              <w:spacing w:before="0"/>
              <w:outlineLvl w:val="3"/>
              <w:rPr>
                <w:rFonts w:ascii="Arial" w:hAnsi="Arial" w:cs="Arial"/>
                <w:i w:val="0"/>
                <w:iCs w:val="0"/>
                <w:color w:val="auto"/>
              </w:rPr>
            </w:pPr>
            <w:r w:rsidRPr="001C2691">
              <w:rPr>
                <w:rFonts w:ascii="Arial" w:hAnsi="Arial" w:cs="Arial"/>
                <w:i w:val="0"/>
                <w:iCs w:val="0"/>
                <w:color w:val="auto"/>
              </w:rPr>
              <w:t xml:space="preserve">Stanowisko powinno składać się z: </w:t>
            </w:r>
          </w:p>
          <w:p w14:paraId="3A38964D" w14:textId="271A972B" w:rsidR="00B77C69" w:rsidRPr="001C2691" w:rsidRDefault="00B77C69" w:rsidP="00A81A9D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C2691">
              <w:rPr>
                <w:rStyle w:val="Pogrubienie"/>
                <w:rFonts w:ascii="Arial" w:hAnsi="Arial" w:cs="Arial"/>
                <w:sz w:val="22"/>
                <w:szCs w:val="22"/>
              </w:rPr>
              <w:t>Nablatowego</w:t>
            </w:r>
            <w:proofErr w:type="spellEnd"/>
            <w:r w:rsidRPr="001C2691">
              <w:rPr>
                <w:rStyle w:val="Pogrubienie"/>
                <w:rFonts w:ascii="Arial" w:hAnsi="Arial" w:cs="Arial"/>
                <w:sz w:val="22"/>
                <w:szCs w:val="22"/>
              </w:rPr>
              <w:t xml:space="preserve"> urządzenia RFID</w:t>
            </w:r>
          </w:p>
          <w:p w14:paraId="27EAC916" w14:textId="77777777" w:rsidR="00B77C69" w:rsidRPr="001C2691" w:rsidRDefault="00B77C69" w:rsidP="00FA1235">
            <w:pPr>
              <w:numPr>
                <w:ilvl w:val="1"/>
                <w:numId w:val="12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Antena RFID zintegrowana z czytnikiem w jednej obudowie (płytka RFID).</w:t>
            </w:r>
          </w:p>
          <w:p w14:paraId="753124E9" w14:textId="1A81CC48" w:rsidR="00B77C69" w:rsidRPr="001C2691" w:rsidRDefault="00B77C69" w:rsidP="00FA1235">
            <w:pPr>
              <w:numPr>
                <w:ilvl w:val="1"/>
                <w:numId w:val="12"/>
              </w:numPr>
              <w:spacing w:before="100" w:beforeAutospacing="1" w:after="100" w:afterAutospacing="1"/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 xml:space="preserve">Wymiary: długość max 300 mm, szerokość max 210 mm, grubość max </w:t>
            </w:r>
            <w:r w:rsidR="00E77611" w:rsidRPr="001C2691">
              <w:rPr>
                <w:rFonts w:ascii="Arial" w:hAnsi="Arial" w:cs="Arial"/>
              </w:rPr>
              <w:t>3</w:t>
            </w:r>
            <w:r w:rsidRPr="001C2691">
              <w:rPr>
                <w:rFonts w:ascii="Arial" w:hAnsi="Arial" w:cs="Arial"/>
              </w:rPr>
              <w:t>0 mm.</w:t>
            </w:r>
          </w:p>
          <w:p w14:paraId="7961E944" w14:textId="77777777" w:rsidR="00B77C69" w:rsidRPr="001C2691" w:rsidRDefault="00B77C69" w:rsidP="00FA1235">
            <w:pPr>
              <w:numPr>
                <w:ilvl w:val="1"/>
                <w:numId w:val="12"/>
              </w:numPr>
              <w:spacing w:before="100" w:beforeAutospacing="1" w:after="100" w:afterAutospacing="1"/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Zasięg odczytu: min. 15 cm, max. 25 cm dla etykiety RFID znajdującej się pośrodku anteny.</w:t>
            </w:r>
          </w:p>
          <w:p w14:paraId="3C3EC1D3" w14:textId="77777777" w:rsidR="00B77C69" w:rsidRPr="001C2691" w:rsidRDefault="00B77C69" w:rsidP="00FA1235">
            <w:pPr>
              <w:numPr>
                <w:ilvl w:val="1"/>
                <w:numId w:val="12"/>
              </w:numPr>
              <w:spacing w:before="100" w:beforeAutospacing="1" w:after="100" w:afterAutospacing="1"/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Waga: max 500 g.</w:t>
            </w:r>
          </w:p>
          <w:p w14:paraId="4E9E99B0" w14:textId="77777777" w:rsidR="00B77C69" w:rsidRPr="001C2691" w:rsidRDefault="00B77C69" w:rsidP="00FA1235">
            <w:pPr>
              <w:numPr>
                <w:ilvl w:val="1"/>
                <w:numId w:val="12"/>
              </w:numPr>
              <w:spacing w:before="100" w:beforeAutospacing="1" w:after="100" w:afterAutospacing="1"/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Podłączenie do komputera przez USB (opcjonalnie LAN/Ethernet).</w:t>
            </w:r>
          </w:p>
          <w:p w14:paraId="357ACD34" w14:textId="77777777" w:rsidR="00B77C69" w:rsidRPr="001C2691" w:rsidRDefault="00B77C69" w:rsidP="00FA1235">
            <w:pPr>
              <w:numPr>
                <w:ilvl w:val="1"/>
                <w:numId w:val="12"/>
              </w:numPr>
              <w:spacing w:before="100" w:beforeAutospacing="1" w:after="100" w:afterAutospacing="1"/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Urządzenie powinno być wykonane z trwałego tworzywa sztucznego.</w:t>
            </w:r>
          </w:p>
          <w:p w14:paraId="431F1CAE" w14:textId="77777777" w:rsidR="00B77C69" w:rsidRPr="001C2691" w:rsidRDefault="00B77C69" w:rsidP="00FA1235">
            <w:pPr>
              <w:numPr>
                <w:ilvl w:val="1"/>
                <w:numId w:val="12"/>
              </w:numPr>
              <w:spacing w:before="100" w:beforeAutospacing="1" w:after="100" w:afterAutospacing="1"/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Urządzenie powinno posiadać wbudowaną sygnalizację LED oraz dźwiękową, informującą o pomyślnym odczycie etykiety RFID oraz o ewentualnych błędach podczas operacji.</w:t>
            </w:r>
          </w:p>
          <w:p w14:paraId="1B9C226B" w14:textId="77777777" w:rsidR="00B77C69" w:rsidRPr="001C2691" w:rsidRDefault="00B77C69" w:rsidP="00FA1235">
            <w:pPr>
              <w:numPr>
                <w:ilvl w:val="1"/>
                <w:numId w:val="12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Zamawiający wymaga przedstawienia wraz z dostawą karty katalogowej, zawierającej minimum specyfikację techniczną potwierdzającą spełnienie wymogów.</w:t>
            </w:r>
          </w:p>
          <w:p w14:paraId="4FE1293A" w14:textId="77777777" w:rsidR="00B77C69" w:rsidRPr="001C2691" w:rsidRDefault="00B77C69" w:rsidP="00A81A9D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1C2691">
              <w:rPr>
                <w:rStyle w:val="Pogrubienie"/>
                <w:rFonts w:ascii="Arial" w:hAnsi="Arial" w:cs="Arial"/>
                <w:sz w:val="22"/>
                <w:szCs w:val="22"/>
              </w:rPr>
              <w:t>Komputera PC</w:t>
            </w:r>
            <w:r w:rsidRPr="001C2691">
              <w:rPr>
                <w:rFonts w:ascii="Arial" w:hAnsi="Arial" w:cs="Arial"/>
                <w:sz w:val="22"/>
                <w:szCs w:val="22"/>
              </w:rPr>
              <w:t xml:space="preserve"> (element nie stanowi przedmiotu zamówienia, gdyż jest już w posiadaniu Zamawiającego)</w:t>
            </w:r>
          </w:p>
          <w:p w14:paraId="0BF7856B" w14:textId="77777777" w:rsidR="00B77C69" w:rsidRPr="001C2691" w:rsidRDefault="00B77C69" w:rsidP="00A81A9D">
            <w:pPr>
              <w:pStyle w:val="NormalnyWeb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1C2691">
              <w:rPr>
                <w:rStyle w:val="Pogrubienie"/>
                <w:rFonts w:ascii="Arial" w:hAnsi="Arial" w:cs="Arial"/>
                <w:sz w:val="22"/>
                <w:szCs w:val="22"/>
              </w:rPr>
              <w:t xml:space="preserve">Czytnika </w:t>
            </w:r>
            <w:proofErr w:type="spellStart"/>
            <w:r w:rsidRPr="001C2691">
              <w:rPr>
                <w:rStyle w:val="Pogrubienie"/>
                <w:rFonts w:ascii="Arial" w:hAnsi="Arial" w:cs="Arial"/>
                <w:sz w:val="22"/>
                <w:szCs w:val="22"/>
              </w:rPr>
              <w:t>barkodów</w:t>
            </w:r>
            <w:proofErr w:type="spellEnd"/>
            <w:r w:rsidRPr="001C2691">
              <w:rPr>
                <w:rFonts w:ascii="Arial" w:hAnsi="Arial" w:cs="Arial"/>
                <w:sz w:val="22"/>
                <w:szCs w:val="22"/>
              </w:rPr>
              <w:t xml:space="preserve"> (element nie stanowi przedmiotu zamówienia, gdyż jest już w posiadaniu Zamawiającego)</w:t>
            </w:r>
          </w:p>
          <w:p w14:paraId="763830BA" w14:textId="77777777" w:rsidR="00766E1C" w:rsidRPr="001C2691" w:rsidRDefault="00B77C69" w:rsidP="00A81A9D">
            <w:pPr>
              <w:pStyle w:val="NormalnyWeb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1C2691">
              <w:rPr>
                <w:rStyle w:val="Pogrubienie"/>
                <w:rFonts w:ascii="Arial" w:hAnsi="Arial" w:cs="Arial"/>
                <w:sz w:val="22"/>
                <w:szCs w:val="22"/>
              </w:rPr>
              <w:t>Czytnika Elektronicznych Legitymacji Studenckich</w:t>
            </w:r>
            <w:r w:rsidRPr="001C2691">
              <w:rPr>
                <w:rFonts w:ascii="Arial" w:hAnsi="Arial" w:cs="Arial"/>
                <w:sz w:val="22"/>
                <w:szCs w:val="22"/>
              </w:rPr>
              <w:t xml:space="preserve"> (element nie stanowi przedmiotu zamówienia, gdyż jest już w posiadaniu Zamawiającego)</w:t>
            </w:r>
          </w:p>
          <w:p w14:paraId="15822670" w14:textId="3A29EA22" w:rsidR="00B77C69" w:rsidRPr="001C2691" w:rsidRDefault="00B77C69" w:rsidP="00A81A9D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1C2691">
              <w:rPr>
                <w:rStyle w:val="Pogrubienie"/>
                <w:rFonts w:ascii="Arial" w:hAnsi="Arial" w:cs="Arial"/>
                <w:sz w:val="22"/>
                <w:szCs w:val="22"/>
              </w:rPr>
              <w:t>Oprogramowani</w:t>
            </w:r>
            <w:r w:rsidR="00766E1C" w:rsidRPr="001C2691">
              <w:rPr>
                <w:rStyle w:val="Pogrubienie"/>
                <w:rFonts w:ascii="Arial" w:hAnsi="Arial" w:cs="Arial"/>
                <w:sz w:val="22"/>
                <w:szCs w:val="22"/>
              </w:rPr>
              <w:t>a</w:t>
            </w:r>
          </w:p>
          <w:p w14:paraId="0BA50EAA" w14:textId="77777777" w:rsidR="00E02C0A" w:rsidRPr="001C2691" w:rsidRDefault="00B77C69" w:rsidP="00FA123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System RFID musi być kompatybilny z Alma Ex Libris i obsługiwać protokoły SIP2 lub API, umożliwiając integrację z systemem bibliotecznym.</w:t>
            </w:r>
          </w:p>
          <w:p w14:paraId="56249314" w14:textId="77777777" w:rsidR="00127FCE" w:rsidRPr="001C2691" w:rsidRDefault="00B77C69" w:rsidP="00FA123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Jeśli okaże się, że Alma nie obsługuje wszystkich wymaganych funkcji natywnie, Wykonawca dostarczy aplikację pośredniczącą, zapewniającą pełną funkcjonalność stanowiska.</w:t>
            </w:r>
            <w:r w:rsidR="002E161A" w:rsidRPr="001C2691">
              <w:rPr>
                <w:rFonts w:ascii="Arial" w:hAnsi="Arial" w:cs="Arial"/>
              </w:rPr>
              <w:t xml:space="preserve"> Interfejs aplikacji powinien być dostępny w języku polskim.</w:t>
            </w:r>
          </w:p>
          <w:p w14:paraId="0BA0ADDD" w14:textId="2EFEA3BC" w:rsidR="00B77C69" w:rsidRPr="001C2691" w:rsidRDefault="00E77611" w:rsidP="00127FCE">
            <w:pPr>
              <w:ind w:left="360"/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  <w:b/>
                <w:bCs/>
                <w:u w:val="single"/>
              </w:rPr>
              <w:t xml:space="preserve">Stanowisko </w:t>
            </w:r>
            <w:r w:rsidR="00B77C69" w:rsidRPr="001C2691">
              <w:rPr>
                <w:rFonts w:ascii="Arial" w:hAnsi="Arial" w:cs="Arial"/>
                <w:b/>
                <w:bCs/>
                <w:u w:val="single"/>
              </w:rPr>
              <w:t>musi umożliwiać:</w:t>
            </w:r>
          </w:p>
          <w:p w14:paraId="5441DC0A" w14:textId="77777777" w:rsidR="0094674F" w:rsidRPr="001C2691" w:rsidRDefault="00B77C69" w:rsidP="00E02C0A">
            <w:pPr>
              <w:ind w:left="720"/>
              <w:rPr>
                <w:rFonts w:ascii="Arial" w:hAnsi="Arial" w:cs="Arial"/>
              </w:rPr>
            </w:pPr>
            <w:r w:rsidRPr="001C2691">
              <w:rPr>
                <w:rStyle w:val="Pogrubienie"/>
                <w:rFonts w:ascii="Arial" w:hAnsi="Arial" w:cs="Arial"/>
              </w:rPr>
              <w:t>Kodowanie etykiet RFID</w:t>
            </w:r>
            <w:r w:rsidR="0094674F" w:rsidRPr="001C2691">
              <w:rPr>
                <w:rFonts w:ascii="Arial" w:hAnsi="Arial" w:cs="Arial"/>
              </w:rPr>
              <w:t xml:space="preserve"> </w:t>
            </w:r>
          </w:p>
          <w:p w14:paraId="11BC7175" w14:textId="7F6D196E" w:rsidR="0094674F" w:rsidRPr="001C2691" w:rsidRDefault="0094674F" w:rsidP="00FA1235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 xml:space="preserve">Kodowanie i programowanie etykiet RFID zgodnie z normami ISO 15693 i ISO 18000-3 </w:t>
            </w:r>
            <w:proofErr w:type="spellStart"/>
            <w:r w:rsidRPr="001C2691">
              <w:rPr>
                <w:rFonts w:ascii="Arial" w:hAnsi="Arial" w:cs="Arial"/>
              </w:rPr>
              <w:t>Mode</w:t>
            </w:r>
            <w:proofErr w:type="spellEnd"/>
            <w:r w:rsidRPr="001C2691">
              <w:rPr>
                <w:rFonts w:ascii="Arial" w:hAnsi="Arial" w:cs="Arial"/>
              </w:rPr>
              <w:t xml:space="preserve"> 1.</w:t>
            </w:r>
          </w:p>
          <w:p w14:paraId="1843252B" w14:textId="696B1CBB" w:rsidR="00B77C69" w:rsidRPr="001C2691" w:rsidRDefault="0094674F" w:rsidP="00FA1235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Obsługę zabezpieczenia bitu EAS oraz ponowne kodowanie etykiet.</w:t>
            </w:r>
          </w:p>
          <w:p w14:paraId="62F5A515" w14:textId="77777777" w:rsidR="00B77C69" w:rsidRPr="001C2691" w:rsidRDefault="00B77C69" w:rsidP="00FA1235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lastRenderedPageBreak/>
              <w:t>Aplikacja powinna automatycznie pobierać informacje o egzemplarzu z systemu bibliotecznego Alma na podstawie kodu kreskowego lub innego unikalnego identyfikatora.</w:t>
            </w:r>
          </w:p>
          <w:p w14:paraId="04CAF4E5" w14:textId="77777777" w:rsidR="00B77C69" w:rsidRPr="001C2691" w:rsidRDefault="00B77C69" w:rsidP="00FA1235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W trakcie kodowania użytkownik powinien mieć możliwość wyboru jednej z poniższych opcji dotyczących zabezpieczenia etykiety:</w:t>
            </w:r>
          </w:p>
          <w:p w14:paraId="792195A2" w14:textId="77777777" w:rsidR="00B77C69" w:rsidRPr="001C2691" w:rsidRDefault="00B77C69" w:rsidP="00FA1235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Włącz zabezpieczenie (aktywizacja bitu EAS),</w:t>
            </w:r>
          </w:p>
          <w:p w14:paraId="18765AA5" w14:textId="77777777" w:rsidR="00B77C69" w:rsidRPr="001C2691" w:rsidRDefault="00B77C69" w:rsidP="00FA1235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Wyłącz zabezpieczenie (dezaktywacja bitu EAS),</w:t>
            </w:r>
          </w:p>
          <w:p w14:paraId="0F8029E9" w14:textId="77777777" w:rsidR="00B77C69" w:rsidRPr="001C2691" w:rsidRDefault="00B77C69" w:rsidP="00FA1235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Nie podejmuj żadnej akcji związanej z zabezpieczeniem.</w:t>
            </w:r>
          </w:p>
          <w:p w14:paraId="6EF61F93" w14:textId="77777777" w:rsidR="00B77C69" w:rsidRPr="001C2691" w:rsidRDefault="00B77C69" w:rsidP="00FA1235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Powinna zapewniać sygnalizację błędów kodowania w formie graficznej i dźwiękowej.</w:t>
            </w:r>
          </w:p>
          <w:p w14:paraId="39A40EB6" w14:textId="4B1BB995" w:rsidR="00B77C69" w:rsidRPr="001C2691" w:rsidRDefault="0094674F" w:rsidP="00FA1235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Umożliwiać zapisywanie d</w:t>
            </w:r>
            <w:r w:rsidR="00B77C69" w:rsidRPr="001C2691">
              <w:rPr>
                <w:rFonts w:ascii="Arial" w:hAnsi="Arial" w:cs="Arial"/>
              </w:rPr>
              <w:t>a</w:t>
            </w:r>
            <w:r w:rsidRPr="001C2691">
              <w:rPr>
                <w:rFonts w:ascii="Arial" w:hAnsi="Arial" w:cs="Arial"/>
              </w:rPr>
              <w:t>nych</w:t>
            </w:r>
            <w:r w:rsidR="00B77C69" w:rsidRPr="001C2691">
              <w:rPr>
                <w:rFonts w:ascii="Arial" w:hAnsi="Arial" w:cs="Arial"/>
              </w:rPr>
              <w:t xml:space="preserve"> na etykiecie</w:t>
            </w:r>
          </w:p>
          <w:p w14:paraId="65D539C7" w14:textId="77777777" w:rsidR="00B77C69" w:rsidRPr="001C2691" w:rsidRDefault="00B77C69" w:rsidP="00FA1235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Kod kreskowy egzemplarza</w:t>
            </w:r>
          </w:p>
          <w:p w14:paraId="40166315" w14:textId="77777777" w:rsidR="00B77C69" w:rsidRPr="001C2691" w:rsidRDefault="00B77C69" w:rsidP="00FA1235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Sygnatura egzemplarza</w:t>
            </w:r>
          </w:p>
          <w:p w14:paraId="35E3E3A9" w14:textId="77777777" w:rsidR="00B77C69" w:rsidRPr="001C2691" w:rsidRDefault="00B77C69" w:rsidP="00FA1235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Bit zabezpieczający EAS (aktywacja/dezaktywacja)</w:t>
            </w:r>
          </w:p>
          <w:p w14:paraId="6D8037A6" w14:textId="77777777" w:rsidR="009F610D" w:rsidRPr="001C2691" w:rsidRDefault="00B77C69" w:rsidP="00FA1235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Format zapisu danych musi zapewniać</w:t>
            </w:r>
            <w:r w:rsidR="009F610D" w:rsidRPr="001C2691">
              <w:rPr>
                <w:rFonts w:ascii="Arial" w:hAnsi="Arial" w:cs="Arial"/>
              </w:rPr>
              <w:t>:</w:t>
            </w:r>
          </w:p>
          <w:p w14:paraId="2A6B71CC" w14:textId="568B7390" w:rsidR="009F610D" w:rsidRPr="001C2691" w:rsidRDefault="009F610D" w:rsidP="00FA1235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Identyfikację woluminów,</w:t>
            </w:r>
          </w:p>
          <w:p w14:paraId="76F965B0" w14:textId="77777777" w:rsidR="009F610D" w:rsidRPr="001C2691" w:rsidRDefault="009F610D" w:rsidP="00FA1235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Synchronizację informacji między systemem bibliotecznym a etykietą,</w:t>
            </w:r>
          </w:p>
          <w:p w14:paraId="58BF152F" w14:textId="77777777" w:rsidR="009F610D" w:rsidRPr="001C2691" w:rsidRDefault="009F610D" w:rsidP="00FA1235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Umożliwienie elastycznego wyboru zawartości etykiety – zapewniającego porządkowanie zbiorów na podstawie zapisanych informacji,</w:t>
            </w:r>
          </w:p>
          <w:p w14:paraId="02A1ABBB" w14:textId="7B7D5115" w:rsidR="00B77C69" w:rsidRPr="001C2691" w:rsidRDefault="009F610D" w:rsidP="00FA1235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Identyfikację woluminu w bramkach alarmowych bez konieczności odwoływania się do systemu bibliotecznego.</w:t>
            </w:r>
          </w:p>
          <w:p w14:paraId="22E7BC0E" w14:textId="02ADF7E3" w:rsidR="00B77C69" w:rsidRPr="001C2691" w:rsidRDefault="00B77C69" w:rsidP="00E02C0A">
            <w:pPr>
              <w:rPr>
                <w:rFonts w:ascii="Arial" w:hAnsi="Arial" w:cs="Arial"/>
                <w:b/>
                <w:bCs/>
              </w:rPr>
            </w:pPr>
            <w:r w:rsidRPr="001C2691">
              <w:rPr>
                <w:rFonts w:ascii="Arial" w:hAnsi="Arial" w:cs="Arial"/>
                <w:b/>
                <w:bCs/>
              </w:rPr>
              <w:t>Funkcja wypożyczania, zwracania, prolongaty</w:t>
            </w:r>
          </w:p>
          <w:p w14:paraId="540F6F8A" w14:textId="6E73ED42" w:rsidR="009F610D" w:rsidRPr="001C2691" w:rsidRDefault="0094674F" w:rsidP="00FA1235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Integrację z systemem bibliotecznym Alma w czasie rzeczywistym</w:t>
            </w:r>
          </w:p>
          <w:p w14:paraId="1EBC2192" w14:textId="46698BA1" w:rsidR="0094674F" w:rsidRPr="001C2691" w:rsidRDefault="0094674F" w:rsidP="00FA1235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 xml:space="preserve">Automatyczną zmianę statusu etykiety RFID przy </w:t>
            </w:r>
            <w:proofErr w:type="spellStart"/>
            <w:r w:rsidRPr="001C2691">
              <w:rPr>
                <w:rFonts w:ascii="Arial" w:hAnsi="Arial" w:cs="Arial"/>
              </w:rPr>
              <w:t>wypożyczeniach</w:t>
            </w:r>
            <w:proofErr w:type="spellEnd"/>
            <w:r w:rsidRPr="001C2691">
              <w:rPr>
                <w:rFonts w:ascii="Arial" w:hAnsi="Arial" w:cs="Arial"/>
              </w:rPr>
              <w:t xml:space="preserve"> i zwrotach.</w:t>
            </w:r>
          </w:p>
          <w:p w14:paraId="2F2620E1" w14:textId="67FEC029" w:rsidR="00B77C69" w:rsidRPr="001C2691" w:rsidRDefault="00B77C69" w:rsidP="00FA1235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Wypożyczane lub zwracane pozycje będą umieszczane na stanowisku z zamontowaną anteną RFID. Po aktywacji konta użytkownika przy pomocy karty bibliotecznej nastąpi jednoczesny odczyt etykiety RFID znajdującej się w środku woluminu</w:t>
            </w:r>
            <w:r w:rsidR="00E77611" w:rsidRPr="001C2691">
              <w:rPr>
                <w:rFonts w:ascii="Arial" w:hAnsi="Arial" w:cs="Arial"/>
              </w:rPr>
              <w:t>.  W  zależności  od zainicjalizowanej  transakcji,  zostaną  one  zapisane   w  systemie  bibliotecznym  na  koncie użytkownika  lub  z  niego  zdjęte.</w:t>
            </w:r>
          </w:p>
          <w:p w14:paraId="3F72B907" w14:textId="14E4DD2A" w:rsidR="00520A0A" w:rsidRPr="001C2691" w:rsidRDefault="00B77C69" w:rsidP="00FA1235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Zmiana statusu zabezpieczenia etykiety RFID (EAS) powinna być wykonywana tylko po pozytywnej autoryzacji operacji w systemie bibliotecznym lub aplikacji pośredniczącej. W przypadku błędu transakcji (np. brak uprawnień użytkownika do wypożyczenia) zmiana statusu zabezpieczenia nie powinna nastąpić.</w:t>
            </w:r>
          </w:p>
        </w:tc>
        <w:tc>
          <w:tcPr>
            <w:tcW w:w="1383" w:type="dxa"/>
          </w:tcPr>
          <w:p w14:paraId="6BE84E59" w14:textId="77777777" w:rsidR="00843742" w:rsidRPr="001C2691" w:rsidRDefault="00843742" w:rsidP="006B4388">
            <w:pPr>
              <w:jc w:val="both"/>
              <w:rPr>
                <w:rFonts w:ascii="Arial" w:hAnsi="Arial" w:cs="Arial"/>
                <w:bCs/>
                <w:u w:val="single"/>
              </w:rPr>
            </w:pPr>
          </w:p>
          <w:p w14:paraId="366D8ECC" w14:textId="4353837F" w:rsidR="00520A0A" w:rsidRPr="001C2691" w:rsidRDefault="0039500F" w:rsidP="00843742">
            <w:pPr>
              <w:jc w:val="center"/>
              <w:rPr>
                <w:rFonts w:ascii="Arial" w:hAnsi="Arial" w:cs="Arial"/>
                <w:bCs/>
              </w:rPr>
            </w:pPr>
            <w:r w:rsidRPr="001C2691">
              <w:rPr>
                <w:rFonts w:ascii="Arial" w:hAnsi="Arial" w:cs="Arial"/>
                <w:bCs/>
              </w:rPr>
              <w:t>2</w:t>
            </w:r>
          </w:p>
        </w:tc>
      </w:tr>
      <w:tr w:rsidR="00CD7767" w:rsidRPr="001C2691" w14:paraId="1319F9A7" w14:textId="77777777" w:rsidTr="00295B5F">
        <w:trPr>
          <w:trHeight w:val="4114"/>
        </w:trPr>
        <w:tc>
          <w:tcPr>
            <w:tcW w:w="1844" w:type="dxa"/>
          </w:tcPr>
          <w:p w14:paraId="1D1D6354" w14:textId="765AAC17" w:rsidR="00CD7767" w:rsidRPr="001C2691" w:rsidRDefault="00CD7767" w:rsidP="00654E9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C2691">
              <w:rPr>
                <w:rFonts w:ascii="Arial" w:hAnsi="Arial" w:cs="Arial"/>
                <w:bCs/>
                <w:sz w:val="20"/>
                <w:szCs w:val="20"/>
              </w:rPr>
              <w:lastRenderedPageBreak/>
              <w:t>STANOWISKO DO WYPOŻYCZEŃ I ZWROTÓW DLA BIBLIOTEKARZY (Z MOŻLIWOŚCIĄ KODOWANI</w:t>
            </w:r>
            <w:r w:rsidR="00843742" w:rsidRPr="001C2691">
              <w:rPr>
                <w:rFonts w:ascii="Arial" w:hAnsi="Arial" w:cs="Arial"/>
                <w:bCs/>
                <w:sz w:val="20"/>
                <w:szCs w:val="20"/>
              </w:rPr>
              <w:t>A E</w:t>
            </w:r>
            <w:r w:rsidRPr="001C2691">
              <w:rPr>
                <w:rFonts w:ascii="Arial" w:hAnsi="Arial" w:cs="Arial"/>
                <w:bCs/>
                <w:sz w:val="20"/>
                <w:szCs w:val="20"/>
              </w:rPr>
              <w:t>TYKIET RFID)</w:t>
            </w:r>
          </w:p>
          <w:p w14:paraId="20E3509E" w14:textId="77777777" w:rsidR="00CD7767" w:rsidRPr="001C2691" w:rsidRDefault="00CD7767" w:rsidP="00654E9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8F55B0A" w14:textId="183255C0" w:rsidR="00CD7767" w:rsidRPr="001C2691" w:rsidRDefault="00CD7767" w:rsidP="00654E9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C2691">
              <w:rPr>
                <w:rFonts w:ascii="Arial" w:hAnsi="Arial" w:cs="Arial"/>
                <w:bCs/>
                <w:sz w:val="20"/>
                <w:szCs w:val="20"/>
              </w:rPr>
              <w:t>TYP 2</w:t>
            </w:r>
          </w:p>
        </w:tc>
        <w:tc>
          <w:tcPr>
            <w:tcW w:w="11434" w:type="dxa"/>
          </w:tcPr>
          <w:p w14:paraId="28CB4C71" w14:textId="665BC141" w:rsidR="00CD7767" w:rsidRPr="001C2691" w:rsidRDefault="00CD7767" w:rsidP="005F3CE5">
            <w:pPr>
              <w:pStyle w:val="NormalnyWeb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2691">
              <w:rPr>
                <w:rFonts w:ascii="Arial" w:hAnsi="Arial" w:cs="Arial"/>
                <w:b/>
                <w:bCs/>
                <w:sz w:val="22"/>
                <w:szCs w:val="22"/>
              </w:rPr>
              <w:t>Stanowisko powinno składać się z:</w:t>
            </w:r>
          </w:p>
          <w:p w14:paraId="1A405B9A" w14:textId="09B1A4B9" w:rsidR="00CD7767" w:rsidRPr="001C2691" w:rsidRDefault="00CD7767" w:rsidP="00901B88">
            <w:pPr>
              <w:pStyle w:val="NormalnyWeb"/>
              <w:numPr>
                <w:ilvl w:val="1"/>
                <w:numId w:val="1"/>
              </w:numPr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1C2691">
              <w:rPr>
                <w:rFonts w:ascii="Arial" w:hAnsi="Arial" w:cs="Arial"/>
                <w:b/>
                <w:bCs/>
                <w:sz w:val="22"/>
                <w:szCs w:val="22"/>
              </w:rPr>
              <w:t>Urządzenia RFID zbudowanego z posiadanych elementów</w:t>
            </w:r>
            <w:r w:rsidRPr="001C2691">
              <w:rPr>
                <w:rFonts w:ascii="Arial" w:hAnsi="Arial" w:cs="Arial"/>
                <w:sz w:val="22"/>
                <w:szCs w:val="22"/>
              </w:rPr>
              <w:t>, tj.:</w:t>
            </w:r>
          </w:p>
          <w:p w14:paraId="3206E08A" w14:textId="77777777" w:rsidR="00CD7767" w:rsidRPr="001C2691" w:rsidRDefault="00CD7767" w:rsidP="00FA1235">
            <w:pPr>
              <w:pStyle w:val="NormalnyWeb"/>
              <w:numPr>
                <w:ilvl w:val="0"/>
                <w:numId w:val="25"/>
              </w:numPr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C2691">
              <w:rPr>
                <w:rFonts w:ascii="Arial" w:hAnsi="Arial" w:cs="Arial"/>
                <w:sz w:val="22"/>
                <w:szCs w:val="22"/>
                <w:lang w:val="en-US"/>
              </w:rPr>
              <w:t>Padu</w:t>
            </w:r>
            <w:proofErr w:type="spellEnd"/>
            <w:r w:rsidRPr="001C2691">
              <w:rPr>
                <w:rFonts w:ascii="Arial" w:hAnsi="Arial" w:cs="Arial"/>
                <w:sz w:val="22"/>
                <w:szCs w:val="22"/>
                <w:lang w:val="en-US"/>
              </w:rPr>
              <w:t xml:space="preserve"> RFID (FEIG ELECTRONIC model HF Pad Antenna ANT340/240).</w:t>
            </w:r>
          </w:p>
          <w:p w14:paraId="5C223201" w14:textId="77777777" w:rsidR="00901B88" w:rsidRPr="001C2691" w:rsidRDefault="00CD7767" w:rsidP="00FA1235">
            <w:pPr>
              <w:pStyle w:val="NormalnyWeb"/>
              <w:numPr>
                <w:ilvl w:val="0"/>
                <w:numId w:val="25"/>
              </w:numPr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1C2691">
              <w:rPr>
                <w:rFonts w:ascii="Arial" w:hAnsi="Arial" w:cs="Arial"/>
                <w:sz w:val="22"/>
                <w:szCs w:val="22"/>
              </w:rPr>
              <w:t xml:space="preserve">Czytnika średniego zasięgu (FEIG ELECTRONIC </w:t>
            </w:r>
            <w:proofErr w:type="spellStart"/>
            <w:r w:rsidRPr="001C2691">
              <w:rPr>
                <w:rFonts w:ascii="Arial" w:hAnsi="Arial" w:cs="Arial"/>
                <w:sz w:val="22"/>
                <w:szCs w:val="22"/>
              </w:rPr>
              <w:t>Mid</w:t>
            </w:r>
            <w:proofErr w:type="spellEnd"/>
            <w:r w:rsidRPr="001C26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C2691">
              <w:rPr>
                <w:rFonts w:ascii="Arial" w:hAnsi="Arial" w:cs="Arial"/>
                <w:sz w:val="22"/>
                <w:szCs w:val="22"/>
              </w:rPr>
              <w:t>Range</w:t>
            </w:r>
            <w:proofErr w:type="spellEnd"/>
            <w:r w:rsidRPr="001C2691">
              <w:rPr>
                <w:rFonts w:ascii="Arial" w:hAnsi="Arial" w:cs="Arial"/>
                <w:sz w:val="22"/>
                <w:szCs w:val="22"/>
              </w:rPr>
              <w:t xml:space="preserve"> Reader ISO 15693 MR102).</w:t>
            </w:r>
          </w:p>
          <w:p w14:paraId="67367AE8" w14:textId="0B9DF056" w:rsidR="00CD7767" w:rsidRPr="001C2691" w:rsidRDefault="00CD7767" w:rsidP="00901B88">
            <w:pPr>
              <w:pStyle w:val="NormalnyWeb"/>
              <w:numPr>
                <w:ilvl w:val="1"/>
                <w:numId w:val="1"/>
              </w:numPr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1C2691">
              <w:rPr>
                <w:rFonts w:ascii="Arial" w:hAnsi="Arial" w:cs="Arial"/>
                <w:b/>
                <w:bCs/>
                <w:sz w:val="22"/>
                <w:szCs w:val="22"/>
              </w:rPr>
              <w:t>Komputera PC z klientem systemu bibliotecznego</w:t>
            </w:r>
            <w:r w:rsidRPr="001C2691">
              <w:rPr>
                <w:rFonts w:ascii="Arial" w:hAnsi="Arial" w:cs="Arial"/>
                <w:sz w:val="22"/>
                <w:szCs w:val="22"/>
              </w:rPr>
              <w:t xml:space="preserve"> (element już w posiadaniu Zamawiającego).</w:t>
            </w:r>
          </w:p>
          <w:p w14:paraId="5B0B5B04" w14:textId="77777777" w:rsidR="00901B88" w:rsidRPr="001C2691" w:rsidRDefault="00CD7767" w:rsidP="00901B88">
            <w:pPr>
              <w:pStyle w:val="NormalnyWeb"/>
              <w:numPr>
                <w:ilvl w:val="1"/>
                <w:numId w:val="1"/>
              </w:numPr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1C269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Czytnika </w:t>
            </w:r>
            <w:proofErr w:type="spellStart"/>
            <w:r w:rsidRPr="001C2691">
              <w:rPr>
                <w:rFonts w:ascii="Arial" w:hAnsi="Arial" w:cs="Arial"/>
                <w:b/>
                <w:bCs/>
                <w:sz w:val="22"/>
                <w:szCs w:val="22"/>
              </w:rPr>
              <w:t>barkodów</w:t>
            </w:r>
            <w:proofErr w:type="spellEnd"/>
            <w:r w:rsidR="00297BC8" w:rsidRPr="001C2691">
              <w:rPr>
                <w:rFonts w:ascii="Arial" w:hAnsi="Arial" w:cs="Arial"/>
                <w:sz w:val="22"/>
                <w:szCs w:val="22"/>
              </w:rPr>
              <w:t>, służący jednocześnie jako czytnik E</w:t>
            </w:r>
            <w:r w:rsidR="000E1BAF" w:rsidRPr="001C2691">
              <w:rPr>
                <w:rFonts w:ascii="Arial" w:hAnsi="Arial" w:cs="Arial"/>
                <w:sz w:val="22"/>
                <w:szCs w:val="22"/>
              </w:rPr>
              <w:t>lektronicznych Legitymacji Studenckich</w:t>
            </w:r>
            <w:r w:rsidRPr="001C2691">
              <w:rPr>
                <w:rFonts w:ascii="Arial" w:hAnsi="Arial" w:cs="Arial"/>
                <w:sz w:val="22"/>
                <w:szCs w:val="22"/>
              </w:rPr>
              <w:t xml:space="preserve"> (element już w posiadaniu Zamawiającego).</w:t>
            </w:r>
          </w:p>
          <w:p w14:paraId="4D13C98A" w14:textId="1CCE15CC" w:rsidR="005B3A79" w:rsidRPr="001C2691" w:rsidRDefault="000E1BAF" w:rsidP="00901B88">
            <w:pPr>
              <w:pStyle w:val="NormalnyWeb"/>
              <w:numPr>
                <w:ilvl w:val="1"/>
                <w:numId w:val="1"/>
              </w:numPr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1C2691">
              <w:rPr>
                <w:rFonts w:ascii="Arial" w:hAnsi="Arial" w:cs="Arial"/>
                <w:b/>
                <w:bCs/>
                <w:sz w:val="22"/>
                <w:szCs w:val="22"/>
              </w:rPr>
              <w:t>Aplikacji</w:t>
            </w:r>
            <w:r w:rsidRPr="001C2691">
              <w:rPr>
                <w:rFonts w:ascii="Arial" w:hAnsi="Arial" w:cs="Arial"/>
                <w:sz w:val="22"/>
                <w:szCs w:val="22"/>
              </w:rPr>
              <w:t xml:space="preserve"> umożliwiającej realizacji zadań wymaganych na tym stanowisku.</w:t>
            </w:r>
            <w:r w:rsidR="005B3A79" w:rsidRPr="001C2691">
              <w:rPr>
                <w:rFonts w:ascii="Arial" w:hAnsi="Arial" w:cs="Arial"/>
                <w:sz w:val="22"/>
                <w:szCs w:val="22"/>
              </w:rPr>
              <w:t xml:space="preserve">                                           </w:t>
            </w:r>
          </w:p>
          <w:p w14:paraId="0E1D8129" w14:textId="637230DF" w:rsidR="000E1BAF" w:rsidRPr="001C2691" w:rsidRDefault="00CD7767" w:rsidP="000E1BAF">
            <w:pPr>
              <w:pStyle w:val="NormalnyWeb"/>
              <w:rPr>
                <w:ins w:id="5" w:author="Autor"/>
                <w:rFonts w:ascii="Arial" w:hAnsi="Arial" w:cs="Arial"/>
                <w:sz w:val="22"/>
                <w:szCs w:val="22"/>
              </w:rPr>
            </w:pPr>
            <w:r w:rsidRPr="001C2691">
              <w:rPr>
                <w:rFonts w:ascii="Arial" w:hAnsi="Arial" w:cs="Arial"/>
                <w:sz w:val="22"/>
                <w:szCs w:val="22"/>
              </w:rPr>
              <w:t>Stanowisko typ 2 powinno posiadać wszystkie funkcjonalności stanowiska typ 1. Różnica polega jedynie na zastosowanym urządzeniu RFID, które zostało zbudowane z elementów już posiadanych przez Zamawiającego. Parametry techniczne urządzenia wynikają bezpośrednio z zastosowanych komponentów.</w:t>
            </w:r>
          </w:p>
          <w:p w14:paraId="13CCDE48" w14:textId="49F79B2A" w:rsidR="000E1BAF" w:rsidRPr="001C2691" w:rsidRDefault="000E1BAF" w:rsidP="00901B88">
            <w:pPr>
              <w:pStyle w:val="NormalnyWeb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2691">
              <w:rPr>
                <w:rFonts w:ascii="Arial" w:hAnsi="Arial" w:cs="Arial"/>
                <w:sz w:val="22"/>
                <w:szCs w:val="22"/>
              </w:rPr>
              <w:t xml:space="preserve">Urządzenie RFID wchodzące w skład stanowiska typu 2 nie będzie objęte gwarancją. Ze względu na wykorzystanie starszych komponentów nie jest możliwe zagwarantowanie bezawaryjnej pracy sprzętu. W ramach realizacji </w:t>
            </w:r>
            <w:r w:rsidR="004F2E83">
              <w:rPr>
                <w:rFonts w:ascii="Arial" w:hAnsi="Arial" w:cs="Arial"/>
                <w:sz w:val="22"/>
                <w:szCs w:val="22"/>
              </w:rPr>
              <w:t>u</w:t>
            </w:r>
            <w:r w:rsidRPr="001C2691">
              <w:rPr>
                <w:rFonts w:ascii="Arial" w:hAnsi="Arial" w:cs="Arial"/>
                <w:sz w:val="22"/>
                <w:szCs w:val="22"/>
              </w:rPr>
              <w:t xml:space="preserve">mowy </w:t>
            </w:r>
            <w:r w:rsidR="004F2E83">
              <w:rPr>
                <w:rFonts w:ascii="Arial" w:hAnsi="Arial" w:cs="Arial"/>
                <w:sz w:val="22"/>
                <w:szCs w:val="22"/>
              </w:rPr>
              <w:t>W</w:t>
            </w:r>
            <w:r w:rsidRPr="001C2691">
              <w:rPr>
                <w:rFonts w:ascii="Arial" w:hAnsi="Arial" w:cs="Arial"/>
                <w:sz w:val="22"/>
                <w:szCs w:val="22"/>
              </w:rPr>
              <w:t xml:space="preserve">ykonawca zobowiązuje się do zapewnienia ograniczonego wsparcia serwisowego dla stanowiska typu 2, polegającego na diagnozie usterek zgłoszonych przez Zamawiającego i podjęciu działań mających na celu przywrócenie pełnej funkcjonalności urządzenia przed </w:t>
            </w:r>
            <w:r w:rsidR="00D54F11" w:rsidRPr="001C2691">
              <w:rPr>
                <w:rFonts w:ascii="Arial" w:hAnsi="Arial" w:cs="Arial"/>
                <w:sz w:val="22"/>
                <w:szCs w:val="22"/>
              </w:rPr>
              <w:t xml:space="preserve">ewentualnym </w:t>
            </w:r>
            <w:r w:rsidRPr="001C2691">
              <w:rPr>
                <w:rFonts w:ascii="Arial" w:hAnsi="Arial" w:cs="Arial"/>
                <w:sz w:val="22"/>
                <w:szCs w:val="22"/>
              </w:rPr>
              <w:t>ostatecznym uznaniem sprzętu za uszkodzony i niezdolny do dalszej eksploatacji.</w:t>
            </w:r>
          </w:p>
          <w:p w14:paraId="1F791CFF" w14:textId="190945F1" w:rsidR="00D54F11" w:rsidRPr="001C2691" w:rsidRDefault="00D54F11" w:rsidP="000E1BAF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3" w:type="dxa"/>
          </w:tcPr>
          <w:p w14:paraId="77AB44F1" w14:textId="77777777" w:rsidR="00CD7767" w:rsidRPr="001C2691" w:rsidRDefault="00CD7767" w:rsidP="006B4388">
            <w:pPr>
              <w:jc w:val="both"/>
              <w:rPr>
                <w:rFonts w:ascii="Arial" w:hAnsi="Arial" w:cs="Arial"/>
                <w:bCs/>
                <w:u w:val="single"/>
              </w:rPr>
            </w:pPr>
          </w:p>
          <w:p w14:paraId="6A885903" w14:textId="77777777" w:rsidR="00CD7767" w:rsidRPr="001C2691" w:rsidRDefault="00CD7767" w:rsidP="006B4388">
            <w:pPr>
              <w:jc w:val="both"/>
              <w:rPr>
                <w:rFonts w:ascii="Arial" w:hAnsi="Arial" w:cs="Arial"/>
                <w:bCs/>
                <w:u w:val="single"/>
              </w:rPr>
            </w:pPr>
          </w:p>
          <w:p w14:paraId="045A3117" w14:textId="0080DC19" w:rsidR="00CD7767" w:rsidRPr="001C2691" w:rsidRDefault="00CD7767" w:rsidP="00AB3596">
            <w:pPr>
              <w:jc w:val="center"/>
              <w:rPr>
                <w:rFonts w:ascii="Arial" w:hAnsi="Arial" w:cs="Arial"/>
                <w:bCs/>
              </w:rPr>
            </w:pPr>
            <w:r w:rsidRPr="001C2691">
              <w:rPr>
                <w:rFonts w:ascii="Arial" w:hAnsi="Arial" w:cs="Arial"/>
                <w:bCs/>
              </w:rPr>
              <w:t>2</w:t>
            </w:r>
          </w:p>
        </w:tc>
      </w:tr>
      <w:tr w:rsidR="00CD7767" w:rsidRPr="001C2691" w14:paraId="089975C6" w14:textId="77777777" w:rsidTr="00295B5F">
        <w:trPr>
          <w:trHeight w:val="345"/>
        </w:trPr>
        <w:tc>
          <w:tcPr>
            <w:tcW w:w="1844" w:type="dxa"/>
          </w:tcPr>
          <w:p w14:paraId="0A5DBE6F" w14:textId="30A61CCF" w:rsidR="00CD7767" w:rsidRPr="001C2691" w:rsidRDefault="00CD7767" w:rsidP="00843742">
            <w:pPr>
              <w:spacing w:line="0" w:lineRule="atLeast"/>
              <w:ind w:left="20"/>
              <w:jc w:val="center"/>
              <w:rPr>
                <w:rFonts w:ascii="Arial" w:eastAsia="Verdana" w:hAnsi="Arial" w:cs="Arial"/>
              </w:rPr>
            </w:pPr>
            <w:r w:rsidRPr="001C2691">
              <w:rPr>
                <w:rFonts w:ascii="Arial" w:eastAsia="Verdana" w:hAnsi="Arial" w:cs="Arial"/>
              </w:rPr>
              <w:t>URZĄDZENIE RFID HF DO PORZĄDKOWANIA I</w:t>
            </w:r>
          </w:p>
          <w:p w14:paraId="495F5E92" w14:textId="60DDD63F" w:rsidR="00CD7767" w:rsidRPr="001C2691" w:rsidRDefault="00CD7767" w:rsidP="00843742">
            <w:pPr>
              <w:spacing w:line="0" w:lineRule="atLeast"/>
              <w:ind w:left="20"/>
              <w:jc w:val="center"/>
              <w:rPr>
                <w:rFonts w:ascii="Arial" w:eastAsia="Verdana" w:hAnsi="Arial" w:cs="Arial"/>
              </w:rPr>
            </w:pPr>
            <w:r w:rsidRPr="001C2691">
              <w:rPr>
                <w:rFonts w:ascii="Arial" w:eastAsia="Verdana" w:hAnsi="Arial" w:cs="Arial"/>
              </w:rPr>
              <w:t>KONTROLI ZBIORÓW –</w:t>
            </w:r>
          </w:p>
          <w:p w14:paraId="03BEE205" w14:textId="5A2B38A4" w:rsidR="00CD7767" w:rsidRPr="001C2691" w:rsidRDefault="00CD7767" w:rsidP="00843742">
            <w:pPr>
              <w:jc w:val="center"/>
              <w:rPr>
                <w:rFonts w:ascii="Arial" w:hAnsi="Arial" w:cs="Arial"/>
                <w:bCs/>
              </w:rPr>
            </w:pPr>
            <w:r w:rsidRPr="001C2691">
              <w:rPr>
                <w:rFonts w:ascii="Arial" w:eastAsia="Verdana" w:hAnsi="Arial" w:cs="Arial"/>
              </w:rPr>
              <w:t xml:space="preserve">MOBILNE </w:t>
            </w:r>
            <w:ins w:id="6" w:author="Autor">
              <w:r w:rsidR="00901AE2" w:rsidRPr="001C2691">
                <w:rPr>
                  <w:rFonts w:ascii="Arial" w:eastAsia="Verdana" w:hAnsi="Arial" w:cs="Arial"/>
                </w:rPr>
                <w:t xml:space="preserve">   </w:t>
              </w:r>
            </w:ins>
            <w:r w:rsidRPr="001C2691">
              <w:rPr>
                <w:rFonts w:ascii="Arial" w:eastAsia="Verdana" w:hAnsi="Arial" w:cs="Arial"/>
              </w:rPr>
              <w:t>SKONTRUM</w:t>
            </w:r>
          </w:p>
        </w:tc>
        <w:tc>
          <w:tcPr>
            <w:tcW w:w="11434" w:type="dxa"/>
          </w:tcPr>
          <w:p w14:paraId="7595C26A" w14:textId="77777777" w:rsidR="007E5420" w:rsidRPr="001C2691" w:rsidRDefault="00CC6A81" w:rsidP="00FA1235">
            <w:pPr>
              <w:pStyle w:val="Akapitzlist"/>
              <w:numPr>
                <w:ilvl w:val="0"/>
                <w:numId w:val="26"/>
              </w:numPr>
              <w:spacing w:line="0" w:lineRule="atLeast"/>
              <w:rPr>
                <w:rFonts w:ascii="Arial" w:eastAsia="Verdana" w:hAnsi="Arial" w:cs="Arial"/>
                <w:lang w:eastAsia="pl-PL"/>
              </w:rPr>
            </w:pPr>
            <w:r w:rsidRPr="001C2691">
              <w:rPr>
                <w:rFonts w:ascii="Arial" w:eastAsia="Verdana" w:hAnsi="Arial" w:cs="Arial"/>
                <w:lang w:eastAsia="pl-PL"/>
              </w:rPr>
              <w:t>Bezprzewodowe urządzenie do porządkowania i kontroli zbiorów bibliotecznych, wyposażone w czytnik RFID HF oraz oprogramowanie umożliwiające przeprowadzenie skontrum, identyfikację i zarządzanie zasobami biblioteki.</w:t>
            </w:r>
          </w:p>
          <w:p w14:paraId="5EEA7ED5" w14:textId="38323D5C" w:rsidR="00CC6A81" w:rsidRPr="001C2691" w:rsidRDefault="00CC6A81" w:rsidP="00FA1235">
            <w:pPr>
              <w:pStyle w:val="Akapitzlist"/>
              <w:numPr>
                <w:ilvl w:val="0"/>
                <w:numId w:val="26"/>
              </w:numPr>
              <w:spacing w:line="0" w:lineRule="atLeast"/>
              <w:rPr>
                <w:rFonts w:ascii="Arial" w:eastAsia="Verdana" w:hAnsi="Arial" w:cs="Arial"/>
                <w:lang w:eastAsia="pl-PL"/>
              </w:rPr>
            </w:pPr>
            <w:r w:rsidRPr="001C2691">
              <w:rPr>
                <w:rFonts w:ascii="Arial" w:eastAsia="Verdana" w:hAnsi="Arial" w:cs="Arial"/>
                <w:lang w:eastAsia="pl-PL"/>
              </w:rPr>
              <w:t>System umożliwia integrację  i wymianę danych z bazą danych biblioteki</w:t>
            </w:r>
            <w:r w:rsidR="00A863BE" w:rsidRPr="001C2691">
              <w:rPr>
                <w:rFonts w:ascii="Arial" w:eastAsia="Verdana" w:hAnsi="Arial" w:cs="Arial"/>
                <w:lang w:eastAsia="pl-PL"/>
              </w:rPr>
              <w:t xml:space="preserve"> lub odczytuje dane </w:t>
            </w:r>
            <w:r w:rsidRPr="001C2691">
              <w:rPr>
                <w:rFonts w:ascii="Arial" w:eastAsia="Verdana" w:hAnsi="Arial" w:cs="Arial"/>
                <w:lang w:eastAsia="pl-PL"/>
              </w:rPr>
              <w:t xml:space="preserve">bezpośrednio z etykiety RFID. </w:t>
            </w:r>
          </w:p>
          <w:p w14:paraId="0F6E208F" w14:textId="6233FF62" w:rsidR="00CD7767" w:rsidRPr="001C2691" w:rsidRDefault="00CC6A81" w:rsidP="00FA1235">
            <w:pPr>
              <w:pStyle w:val="Akapitzlist"/>
              <w:numPr>
                <w:ilvl w:val="0"/>
                <w:numId w:val="26"/>
              </w:numPr>
              <w:spacing w:line="0" w:lineRule="atLeast"/>
              <w:rPr>
                <w:rFonts w:ascii="Arial" w:eastAsia="Verdana" w:hAnsi="Arial" w:cs="Arial"/>
                <w:lang w:eastAsia="pl-PL"/>
              </w:rPr>
            </w:pPr>
            <w:r w:rsidRPr="001C2691">
              <w:rPr>
                <w:rFonts w:ascii="Arial" w:eastAsia="Verdana" w:hAnsi="Arial" w:cs="Arial"/>
                <w:lang w:eastAsia="pl-PL"/>
              </w:rPr>
              <w:t xml:space="preserve">W zestawie powinny zostać dostarczone wszystkie niezbędne elementy, w tym: </w:t>
            </w:r>
            <w:r w:rsidR="007E5420" w:rsidRPr="001C2691">
              <w:rPr>
                <w:rFonts w:ascii="Arial" w:eastAsia="Verdana" w:hAnsi="Arial" w:cs="Arial"/>
                <w:lang w:eastAsia="pl-PL"/>
              </w:rPr>
              <w:t>o</w:t>
            </w:r>
            <w:r w:rsidRPr="001C2691">
              <w:rPr>
                <w:rFonts w:ascii="Arial" w:eastAsia="Verdana" w:hAnsi="Arial" w:cs="Arial"/>
                <w:lang w:eastAsia="pl-PL"/>
              </w:rPr>
              <w:t>kablowanie,</w:t>
            </w:r>
            <w:r w:rsidR="007E5420" w:rsidRPr="001C2691">
              <w:rPr>
                <w:rFonts w:ascii="Arial" w:eastAsia="Verdana" w:hAnsi="Arial" w:cs="Arial"/>
                <w:lang w:eastAsia="pl-PL"/>
              </w:rPr>
              <w:t xml:space="preserve"> o</w:t>
            </w:r>
            <w:r w:rsidRPr="001C2691">
              <w:rPr>
                <w:rFonts w:ascii="Arial" w:eastAsia="Verdana" w:hAnsi="Arial" w:cs="Arial"/>
                <w:lang w:eastAsia="pl-PL"/>
              </w:rPr>
              <w:t>programowanie (w tym sterowniki zapewniające pełną kompatybilność z systemem bibliotecznym Zamawiającego),</w:t>
            </w:r>
            <w:r w:rsidR="008109AF" w:rsidRPr="001C2691">
              <w:rPr>
                <w:rFonts w:ascii="Arial" w:eastAsia="Verdana" w:hAnsi="Arial" w:cs="Arial"/>
                <w:lang w:eastAsia="pl-PL"/>
              </w:rPr>
              <w:t xml:space="preserve"> </w:t>
            </w:r>
            <w:r w:rsidR="00354284">
              <w:rPr>
                <w:rFonts w:ascii="Arial" w:eastAsia="Verdana" w:hAnsi="Arial" w:cs="Arial"/>
                <w:lang w:eastAsia="pl-PL"/>
              </w:rPr>
              <w:t>akumulator</w:t>
            </w:r>
            <w:r w:rsidR="008109AF" w:rsidRPr="001C2691">
              <w:rPr>
                <w:rFonts w:ascii="Arial" w:eastAsia="Verdana" w:hAnsi="Arial" w:cs="Arial"/>
                <w:b/>
                <w:bCs/>
                <w:lang w:eastAsia="pl-PL"/>
              </w:rPr>
              <w:t xml:space="preserve"> </w:t>
            </w:r>
            <w:r w:rsidR="008109AF" w:rsidRPr="001C2691">
              <w:rPr>
                <w:rFonts w:ascii="Arial" w:eastAsia="Verdana" w:hAnsi="Arial" w:cs="Arial"/>
                <w:lang w:eastAsia="pl-PL"/>
              </w:rPr>
              <w:t>i ładowarka oraz</w:t>
            </w:r>
            <w:r w:rsidRPr="001C2691">
              <w:rPr>
                <w:rFonts w:ascii="Arial" w:eastAsia="Verdana" w:hAnsi="Arial" w:cs="Arial"/>
                <w:lang w:eastAsia="pl-PL"/>
              </w:rPr>
              <w:t xml:space="preserve"> Karta katalogowa producenta zawierająca specyfikację techniczną potwierdzającą spełnienie wymagań.</w:t>
            </w:r>
          </w:p>
          <w:p w14:paraId="341329E0" w14:textId="6A098EF5" w:rsidR="008109AF" w:rsidRPr="001C2691" w:rsidRDefault="008109AF" w:rsidP="008109AF">
            <w:pPr>
              <w:spacing w:line="0" w:lineRule="atLeast"/>
              <w:ind w:left="20"/>
              <w:rPr>
                <w:rFonts w:ascii="Arial" w:eastAsia="Verdana" w:hAnsi="Arial" w:cs="Arial"/>
                <w:b/>
                <w:bCs/>
                <w:lang w:eastAsia="pl-PL"/>
              </w:rPr>
            </w:pPr>
            <w:r w:rsidRPr="001C2691">
              <w:rPr>
                <w:rFonts w:ascii="Arial" w:eastAsia="Verdana" w:hAnsi="Arial" w:cs="Arial"/>
                <w:b/>
                <w:bCs/>
                <w:lang w:eastAsia="pl-PL"/>
              </w:rPr>
              <w:t>Wymagane funkcje urządzenia</w:t>
            </w:r>
          </w:p>
          <w:p w14:paraId="7E99FA59" w14:textId="5B2E12EF" w:rsidR="008109AF" w:rsidRPr="001C2691" w:rsidRDefault="008109AF" w:rsidP="008109AF">
            <w:pPr>
              <w:spacing w:line="0" w:lineRule="atLeast"/>
              <w:rPr>
                <w:rFonts w:ascii="Arial" w:eastAsia="Verdana" w:hAnsi="Arial" w:cs="Arial"/>
                <w:u w:val="single"/>
                <w:lang w:eastAsia="pl-PL"/>
              </w:rPr>
            </w:pPr>
            <w:r w:rsidRPr="001C2691">
              <w:rPr>
                <w:rFonts w:ascii="Arial" w:eastAsia="Verdana" w:hAnsi="Arial" w:cs="Arial"/>
                <w:lang w:eastAsia="pl-PL"/>
              </w:rPr>
              <w:t xml:space="preserve">    </w:t>
            </w:r>
            <w:r w:rsidRPr="001C2691">
              <w:rPr>
                <w:rFonts w:ascii="Arial" w:eastAsia="Verdana" w:hAnsi="Arial" w:cs="Arial"/>
                <w:u w:val="single"/>
                <w:lang w:eastAsia="pl-PL"/>
              </w:rPr>
              <w:t>Identyfikacja i kontrola woluminów</w:t>
            </w:r>
          </w:p>
          <w:p w14:paraId="74261892" w14:textId="1692CF52" w:rsidR="008109AF" w:rsidRPr="001C2691" w:rsidRDefault="008109AF" w:rsidP="00FA1235">
            <w:pPr>
              <w:pStyle w:val="Akapitzlist"/>
              <w:numPr>
                <w:ilvl w:val="0"/>
                <w:numId w:val="27"/>
              </w:numPr>
              <w:spacing w:line="0" w:lineRule="atLeast"/>
              <w:rPr>
                <w:rFonts w:ascii="Arial" w:eastAsia="Verdana" w:hAnsi="Arial" w:cs="Arial"/>
                <w:lang w:eastAsia="pl-PL"/>
              </w:rPr>
            </w:pPr>
            <w:r w:rsidRPr="001C2691">
              <w:rPr>
                <w:rFonts w:ascii="Arial" w:eastAsia="Verdana" w:hAnsi="Arial" w:cs="Arial"/>
                <w:lang w:eastAsia="pl-PL"/>
              </w:rPr>
              <w:t>Identyfikacja woluminów za pomocą wbudowanego czytnika RFID HF.</w:t>
            </w:r>
          </w:p>
          <w:p w14:paraId="74899D22" w14:textId="48D5CDFC" w:rsidR="008109AF" w:rsidRPr="001C2691" w:rsidRDefault="008109AF" w:rsidP="00FA1235">
            <w:pPr>
              <w:pStyle w:val="Akapitzlist"/>
              <w:numPr>
                <w:ilvl w:val="0"/>
                <w:numId w:val="27"/>
              </w:numPr>
              <w:spacing w:line="0" w:lineRule="atLeast"/>
              <w:rPr>
                <w:rFonts w:ascii="Arial" w:eastAsia="Verdana" w:hAnsi="Arial" w:cs="Arial"/>
                <w:lang w:eastAsia="pl-PL"/>
              </w:rPr>
            </w:pPr>
            <w:r w:rsidRPr="001C2691">
              <w:rPr>
                <w:rFonts w:ascii="Arial" w:eastAsia="Verdana" w:hAnsi="Arial" w:cs="Arial"/>
                <w:lang w:eastAsia="pl-PL"/>
              </w:rPr>
              <w:lastRenderedPageBreak/>
              <w:t>Możliwość przeprowadzania skontrum zbiorów oznaczonych etykietami RFID.</w:t>
            </w:r>
          </w:p>
          <w:p w14:paraId="7383BFFF" w14:textId="77777777" w:rsidR="007D31E6" w:rsidRPr="001C2691" w:rsidRDefault="008109AF" w:rsidP="00FA1235">
            <w:pPr>
              <w:pStyle w:val="Akapitzlist"/>
              <w:numPr>
                <w:ilvl w:val="0"/>
                <w:numId w:val="27"/>
              </w:numPr>
              <w:spacing w:line="0" w:lineRule="atLeast"/>
              <w:rPr>
                <w:rFonts w:ascii="Arial" w:eastAsia="Verdana" w:hAnsi="Arial" w:cs="Arial"/>
                <w:lang w:eastAsia="pl-PL"/>
              </w:rPr>
            </w:pPr>
            <w:r w:rsidRPr="001C2691">
              <w:rPr>
                <w:rFonts w:ascii="Arial" w:eastAsia="Verdana" w:hAnsi="Arial" w:cs="Arial"/>
                <w:lang w:eastAsia="pl-PL"/>
              </w:rPr>
              <w:t>Kontrola poprawnego rozmieszczenia książek na półkach oraz wykrywanie woluminów znajdujących się w                                                                                             niewłaściwym miejscu.</w:t>
            </w:r>
          </w:p>
          <w:p w14:paraId="0B92E79A" w14:textId="3751A7F9" w:rsidR="007D31E6" w:rsidRPr="001C2691" w:rsidRDefault="007D31E6" w:rsidP="00FA1235">
            <w:pPr>
              <w:pStyle w:val="Akapitzlist"/>
              <w:numPr>
                <w:ilvl w:val="0"/>
                <w:numId w:val="27"/>
              </w:numPr>
              <w:spacing w:line="0" w:lineRule="atLeast"/>
              <w:rPr>
                <w:rFonts w:ascii="Arial" w:eastAsia="Verdana" w:hAnsi="Arial" w:cs="Arial"/>
                <w:lang w:eastAsia="pl-PL"/>
              </w:rPr>
            </w:pPr>
            <w:r w:rsidRPr="001C2691">
              <w:rPr>
                <w:rFonts w:ascii="Arial" w:eastAsia="Verdana" w:hAnsi="Arial" w:cs="Arial"/>
                <w:lang w:eastAsia="pl-PL"/>
              </w:rPr>
              <w:t>Czytnik RFID musi umożliwiać sprawdzanie statusu zabezpieczenia książek (np. aktywacja/dezaktywacja zabezpieczeń antykradzieżowych).</w:t>
            </w:r>
          </w:p>
          <w:p w14:paraId="6C793E1D" w14:textId="77777777" w:rsidR="008109AF" w:rsidRPr="001C2691" w:rsidRDefault="008109AF" w:rsidP="008109AF">
            <w:pPr>
              <w:spacing w:line="0" w:lineRule="atLeast"/>
              <w:ind w:left="20"/>
              <w:rPr>
                <w:rFonts w:ascii="Arial" w:eastAsia="Verdana" w:hAnsi="Arial" w:cs="Arial"/>
                <w:u w:val="single"/>
                <w:lang w:eastAsia="pl-PL"/>
              </w:rPr>
            </w:pPr>
            <w:r w:rsidRPr="001C2691">
              <w:rPr>
                <w:rFonts w:ascii="Arial" w:eastAsia="Verdana" w:hAnsi="Arial" w:cs="Arial"/>
                <w:lang w:eastAsia="pl-PL"/>
              </w:rPr>
              <w:t xml:space="preserve">    </w:t>
            </w:r>
            <w:r w:rsidRPr="001C2691">
              <w:rPr>
                <w:rFonts w:ascii="Arial" w:eastAsia="Verdana" w:hAnsi="Arial" w:cs="Arial"/>
                <w:u w:val="single"/>
                <w:lang w:eastAsia="pl-PL"/>
              </w:rPr>
              <w:t>Funkcja wyszukiwania</w:t>
            </w:r>
          </w:p>
          <w:p w14:paraId="0250D59A" w14:textId="757B2CD5" w:rsidR="008109AF" w:rsidRPr="001C2691" w:rsidRDefault="008109AF" w:rsidP="00FA1235">
            <w:pPr>
              <w:pStyle w:val="Akapitzlist"/>
              <w:numPr>
                <w:ilvl w:val="0"/>
                <w:numId w:val="28"/>
              </w:numPr>
              <w:spacing w:line="0" w:lineRule="atLeast"/>
              <w:rPr>
                <w:rFonts w:ascii="Arial" w:eastAsia="Verdana" w:hAnsi="Arial" w:cs="Arial"/>
                <w:lang w:eastAsia="pl-PL"/>
              </w:rPr>
            </w:pPr>
            <w:r w:rsidRPr="001C2691">
              <w:rPr>
                <w:rFonts w:ascii="Arial" w:eastAsia="Verdana" w:hAnsi="Arial" w:cs="Arial"/>
                <w:lang w:eastAsia="pl-PL"/>
              </w:rPr>
              <w:t>Możliwość wyszukiwania książek znajdujących się na specjalnie utworzonej liście bibliotecznej (np. książki zaginione, przeznaczone do wycofania</w:t>
            </w:r>
            <w:r w:rsidR="007F7D3D" w:rsidRPr="001C2691">
              <w:rPr>
                <w:rFonts w:ascii="Arial" w:eastAsia="Verdana" w:hAnsi="Arial" w:cs="Arial"/>
                <w:lang w:eastAsia="pl-PL"/>
              </w:rPr>
              <w:t>)</w:t>
            </w:r>
          </w:p>
          <w:p w14:paraId="721F1A2F" w14:textId="0BBA6690" w:rsidR="008109AF" w:rsidRPr="001C2691" w:rsidRDefault="008109AF" w:rsidP="00FA1235">
            <w:pPr>
              <w:pStyle w:val="Akapitzlist"/>
              <w:numPr>
                <w:ilvl w:val="0"/>
                <w:numId w:val="28"/>
              </w:numPr>
              <w:spacing w:line="0" w:lineRule="atLeast"/>
              <w:rPr>
                <w:rFonts w:ascii="Arial" w:eastAsia="Verdana" w:hAnsi="Arial" w:cs="Arial"/>
                <w:lang w:eastAsia="pl-PL"/>
              </w:rPr>
            </w:pPr>
            <w:r w:rsidRPr="001C2691">
              <w:rPr>
                <w:rFonts w:ascii="Arial" w:eastAsia="Verdana" w:hAnsi="Arial" w:cs="Arial"/>
                <w:lang w:eastAsia="pl-PL"/>
              </w:rPr>
              <w:t>W przypadku odnalezienia książki urządzenie powinno natychmiast informować użytkownika poprzez sygnał dźwiękowy i/lub świetlny.</w:t>
            </w:r>
          </w:p>
          <w:p w14:paraId="5D748585" w14:textId="789DEABE" w:rsidR="008109AF" w:rsidRPr="001C2691" w:rsidRDefault="008109AF" w:rsidP="00FA1235">
            <w:pPr>
              <w:pStyle w:val="Akapitzlist"/>
              <w:numPr>
                <w:ilvl w:val="0"/>
                <w:numId w:val="28"/>
              </w:numPr>
              <w:spacing w:line="0" w:lineRule="atLeast"/>
              <w:rPr>
                <w:rFonts w:ascii="Arial" w:eastAsia="Verdana" w:hAnsi="Arial" w:cs="Arial"/>
                <w:lang w:eastAsia="pl-PL"/>
              </w:rPr>
            </w:pPr>
            <w:r w:rsidRPr="001C2691">
              <w:rPr>
                <w:rFonts w:ascii="Arial" w:eastAsia="Verdana" w:hAnsi="Arial" w:cs="Arial"/>
                <w:lang w:eastAsia="pl-PL"/>
              </w:rPr>
              <w:t>Opcja wyszukiwania obiektów na podstawie kryteriów wprowadzonych bezpośrednio przez ekran dotykowy.</w:t>
            </w:r>
          </w:p>
          <w:p w14:paraId="5A33375A" w14:textId="025BE414" w:rsidR="008109AF" w:rsidRPr="001C2691" w:rsidRDefault="008109AF" w:rsidP="008109AF">
            <w:pPr>
              <w:spacing w:line="0" w:lineRule="atLeast"/>
              <w:ind w:left="20"/>
              <w:rPr>
                <w:rFonts w:ascii="Arial" w:eastAsia="Verdana" w:hAnsi="Arial" w:cs="Arial"/>
                <w:u w:val="single"/>
                <w:lang w:eastAsia="pl-PL"/>
              </w:rPr>
            </w:pPr>
            <w:r w:rsidRPr="001C2691">
              <w:rPr>
                <w:rFonts w:ascii="Arial" w:eastAsia="Verdana" w:hAnsi="Arial" w:cs="Arial"/>
                <w:lang w:eastAsia="pl-PL"/>
              </w:rPr>
              <w:t xml:space="preserve"> </w:t>
            </w:r>
            <w:r w:rsidR="007E5420" w:rsidRPr="001C2691">
              <w:rPr>
                <w:rFonts w:ascii="Arial" w:eastAsia="Verdana" w:hAnsi="Arial" w:cs="Arial"/>
                <w:lang w:eastAsia="pl-PL"/>
              </w:rPr>
              <w:t xml:space="preserve"> </w:t>
            </w:r>
            <w:r w:rsidRPr="001C2691">
              <w:rPr>
                <w:rFonts w:ascii="Arial" w:eastAsia="Verdana" w:hAnsi="Arial" w:cs="Arial"/>
                <w:u w:val="single"/>
                <w:lang w:eastAsia="pl-PL"/>
              </w:rPr>
              <w:t>Gromadzenie i eksport danych</w:t>
            </w:r>
          </w:p>
          <w:p w14:paraId="79DF5115" w14:textId="0502B1D6" w:rsidR="008109AF" w:rsidRPr="001C2691" w:rsidRDefault="008109AF" w:rsidP="00FA1235">
            <w:pPr>
              <w:pStyle w:val="Akapitzlist"/>
              <w:numPr>
                <w:ilvl w:val="0"/>
                <w:numId w:val="29"/>
              </w:numPr>
              <w:spacing w:line="0" w:lineRule="atLeast"/>
              <w:rPr>
                <w:rFonts w:ascii="Arial" w:eastAsia="Verdana" w:hAnsi="Arial" w:cs="Arial"/>
                <w:lang w:eastAsia="pl-PL"/>
              </w:rPr>
            </w:pPr>
            <w:r w:rsidRPr="001C2691">
              <w:rPr>
                <w:rFonts w:ascii="Arial" w:eastAsia="Verdana" w:hAnsi="Arial" w:cs="Arial"/>
                <w:lang w:eastAsia="pl-PL"/>
              </w:rPr>
              <w:t>Urządzenie powinno rejestrować dane o skanowanych obiektach, np. statystyki użycia książek w czytelni, bieżącą inwentaryzację itp.</w:t>
            </w:r>
          </w:p>
          <w:p w14:paraId="79F3E42E" w14:textId="708DB71B" w:rsidR="008109AF" w:rsidRPr="001C2691" w:rsidRDefault="008109AF" w:rsidP="00FA1235">
            <w:pPr>
              <w:pStyle w:val="Akapitzlist"/>
              <w:numPr>
                <w:ilvl w:val="0"/>
                <w:numId w:val="29"/>
              </w:numPr>
              <w:spacing w:line="0" w:lineRule="atLeast"/>
              <w:rPr>
                <w:rFonts w:ascii="Arial" w:eastAsia="Verdana" w:hAnsi="Arial" w:cs="Arial"/>
                <w:lang w:eastAsia="pl-PL"/>
              </w:rPr>
            </w:pPr>
            <w:r w:rsidRPr="001C2691">
              <w:rPr>
                <w:rFonts w:ascii="Arial" w:eastAsia="Verdana" w:hAnsi="Arial" w:cs="Arial"/>
                <w:lang w:eastAsia="pl-PL"/>
              </w:rPr>
              <w:t>Możliwość eksportu zgromadzonych danych na komputer lub laptop (np. poprzez port USB lub komunikację bezprzewodową).</w:t>
            </w:r>
          </w:p>
          <w:p w14:paraId="07B68644" w14:textId="77777777" w:rsidR="007D31E6" w:rsidRPr="001C2691" w:rsidRDefault="007D31E6" w:rsidP="007D31E6">
            <w:pPr>
              <w:pStyle w:val="Akapitzlist"/>
              <w:spacing w:line="0" w:lineRule="atLeast"/>
              <w:ind w:left="740"/>
              <w:rPr>
                <w:rFonts w:ascii="Arial" w:eastAsia="Verdana" w:hAnsi="Arial" w:cs="Arial"/>
                <w:lang w:eastAsia="pl-PL"/>
              </w:rPr>
            </w:pPr>
          </w:p>
          <w:p w14:paraId="4DC57AF8" w14:textId="77777777" w:rsidR="007D31E6" w:rsidRPr="001C2691" w:rsidRDefault="00A863BE" w:rsidP="007D31E6">
            <w:pPr>
              <w:spacing w:line="0" w:lineRule="atLeast"/>
              <w:ind w:left="20"/>
              <w:rPr>
                <w:rFonts w:ascii="Arial" w:eastAsia="Verdana" w:hAnsi="Arial" w:cs="Arial"/>
                <w:b/>
                <w:bCs/>
                <w:lang w:eastAsia="pl-PL"/>
              </w:rPr>
            </w:pPr>
            <w:r w:rsidRPr="001C2691">
              <w:rPr>
                <w:rFonts w:ascii="Arial" w:eastAsia="Verdana" w:hAnsi="Arial" w:cs="Arial"/>
                <w:b/>
                <w:bCs/>
                <w:lang w:eastAsia="pl-PL"/>
              </w:rPr>
              <w:t>Wymagane cechy techniczne</w:t>
            </w:r>
          </w:p>
          <w:p w14:paraId="1E2440E9" w14:textId="1CEB2104" w:rsidR="00A863BE" w:rsidRPr="001C2691" w:rsidRDefault="00A863BE" w:rsidP="00FA1235">
            <w:pPr>
              <w:pStyle w:val="Akapitzlist"/>
              <w:numPr>
                <w:ilvl w:val="0"/>
                <w:numId w:val="30"/>
              </w:numPr>
              <w:spacing w:line="0" w:lineRule="atLeast"/>
              <w:rPr>
                <w:rFonts w:ascii="Arial" w:eastAsia="Verdana" w:hAnsi="Arial" w:cs="Arial"/>
                <w:b/>
                <w:bCs/>
                <w:lang w:eastAsia="pl-PL"/>
              </w:rPr>
            </w:pPr>
            <w:r w:rsidRPr="001C2691">
              <w:rPr>
                <w:rFonts w:ascii="Arial" w:hAnsi="Arial" w:cs="Arial"/>
              </w:rPr>
              <w:t>Bezprzewodowa konstrukcja</w:t>
            </w:r>
            <w:r w:rsidR="00644027" w:rsidRPr="001C2691">
              <w:rPr>
                <w:rFonts w:ascii="Arial" w:hAnsi="Arial" w:cs="Arial"/>
              </w:rPr>
              <w:t xml:space="preserve">, </w:t>
            </w:r>
            <w:r w:rsidRPr="001C2691">
              <w:rPr>
                <w:rFonts w:ascii="Arial" w:hAnsi="Arial" w:cs="Arial"/>
              </w:rPr>
              <w:t xml:space="preserve"> urządzenie jednobryłowe, przeznaczone do trzymania w jednej ręce.</w:t>
            </w:r>
          </w:p>
          <w:p w14:paraId="6FDAEAEE" w14:textId="035E504D" w:rsidR="00A863BE" w:rsidRPr="001C2691" w:rsidRDefault="00A863BE" w:rsidP="00FA1235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Kolorowy ekran dotykowy o przekątnej minimum 6 cali, zapewniający czytelność wyświetlanych informacji.</w:t>
            </w:r>
          </w:p>
          <w:p w14:paraId="61C66DC6" w14:textId="43230DEB" w:rsidR="00671F82" w:rsidRPr="001C2691" w:rsidRDefault="00671F82" w:rsidP="00FA1235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Komunikacja z użytkownikiem powinna odbywać się również za pomocą zmiennych sygnałów dźwiękowych i świetlnych, informujących o istotnych zdarzeniach, np. odnalezieniu poszukiwanej pozycji.</w:t>
            </w:r>
          </w:p>
          <w:p w14:paraId="3C73A6D2" w14:textId="26AC0305" w:rsidR="00A863BE" w:rsidRPr="001C2691" w:rsidRDefault="00A863BE" w:rsidP="00FA1235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Ergonomiczna budowa:</w:t>
            </w:r>
          </w:p>
          <w:p w14:paraId="3BD39198" w14:textId="15BC5267" w:rsidR="00A863BE" w:rsidRPr="001C2691" w:rsidRDefault="00A863BE" w:rsidP="00FA1235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Konstrukcja zapewniająca wygodne użytkowanie przy różnych wysokościach półek.</w:t>
            </w:r>
          </w:p>
          <w:p w14:paraId="3E853CC0" w14:textId="78379A69" w:rsidR="00A863BE" w:rsidRPr="001C2691" w:rsidRDefault="00A863BE" w:rsidP="00FA1235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Obudowa minimalizująca obciążenie nadgarstka i przedramienia użytkownika.</w:t>
            </w:r>
          </w:p>
          <w:p w14:paraId="5DC75CE8" w14:textId="751AEFCC" w:rsidR="00A863BE" w:rsidRPr="001C2691" w:rsidRDefault="00A863BE" w:rsidP="00FA1235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 xml:space="preserve">Wbudowany akumulator umożliwiający ciągłą pracę przez minimum </w:t>
            </w:r>
            <w:r w:rsidR="009416FA" w:rsidRPr="001C2691">
              <w:rPr>
                <w:rFonts w:ascii="Arial" w:hAnsi="Arial" w:cs="Arial"/>
              </w:rPr>
              <w:t>6</w:t>
            </w:r>
            <w:r w:rsidRPr="001C2691">
              <w:rPr>
                <w:rFonts w:ascii="Arial" w:hAnsi="Arial" w:cs="Arial"/>
              </w:rPr>
              <w:t xml:space="preserve"> godzin.</w:t>
            </w:r>
          </w:p>
          <w:p w14:paraId="03CEBBB6" w14:textId="027E3AD9" w:rsidR="00A863BE" w:rsidRPr="001C2691" w:rsidRDefault="00A863BE" w:rsidP="00FA1235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Zasięg działania anteny RFID: minimum 150 mm.</w:t>
            </w:r>
          </w:p>
          <w:p w14:paraId="2D03DD81" w14:textId="070A5D77" w:rsidR="00A863BE" w:rsidRPr="001C2691" w:rsidRDefault="00A863BE" w:rsidP="00FA1235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Maksymalne wymiary i waga czytnika:</w:t>
            </w:r>
          </w:p>
          <w:p w14:paraId="08557409" w14:textId="605DA5ED" w:rsidR="00A863BE" w:rsidRPr="001C2691" w:rsidRDefault="00A863BE" w:rsidP="00FA1235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</w:rPr>
            </w:pPr>
            <w:r w:rsidRPr="001C2691">
              <w:rPr>
                <w:rFonts w:ascii="Arial" w:hAnsi="Arial" w:cs="Arial"/>
              </w:rPr>
              <w:t>185 x 100 x 150 mm (długość x szerokość x głębokość).</w:t>
            </w:r>
          </w:p>
          <w:p w14:paraId="6B86B3BE" w14:textId="2572320B" w:rsidR="00A863BE" w:rsidRPr="001C2691" w:rsidRDefault="00A863BE" w:rsidP="00FA1235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lang w:eastAsia="pl-PL"/>
              </w:rPr>
            </w:pPr>
            <w:r w:rsidRPr="001C2691">
              <w:rPr>
                <w:rFonts w:ascii="Arial" w:hAnsi="Arial" w:cs="Arial"/>
              </w:rPr>
              <w:t>Maksymalna waga: 700 g, łącznie z baterią, anteną i wyświetlaczem.</w:t>
            </w:r>
          </w:p>
        </w:tc>
        <w:tc>
          <w:tcPr>
            <w:tcW w:w="1383" w:type="dxa"/>
          </w:tcPr>
          <w:p w14:paraId="6FA46170" w14:textId="77777777" w:rsidR="00CD7767" w:rsidRPr="001C2691" w:rsidRDefault="00CD7767" w:rsidP="00AB3596">
            <w:pPr>
              <w:jc w:val="center"/>
              <w:rPr>
                <w:rFonts w:ascii="Arial" w:hAnsi="Arial" w:cs="Arial"/>
                <w:bCs/>
                <w:u w:val="single"/>
              </w:rPr>
            </w:pPr>
          </w:p>
          <w:p w14:paraId="29AA62B5" w14:textId="103AF974" w:rsidR="00843742" w:rsidRPr="001C2691" w:rsidRDefault="00843742" w:rsidP="00AB3596">
            <w:pPr>
              <w:jc w:val="center"/>
              <w:rPr>
                <w:rFonts w:ascii="Arial" w:hAnsi="Arial" w:cs="Arial"/>
                <w:bCs/>
              </w:rPr>
            </w:pPr>
            <w:r w:rsidRPr="001C2691">
              <w:rPr>
                <w:rFonts w:ascii="Arial" w:hAnsi="Arial" w:cs="Arial"/>
                <w:bCs/>
              </w:rPr>
              <w:t>1</w:t>
            </w:r>
          </w:p>
        </w:tc>
      </w:tr>
      <w:bookmarkEnd w:id="2"/>
      <w:tr w:rsidR="00520A0A" w:rsidRPr="001C2691" w14:paraId="68F77EA6" w14:textId="4BA6FBD9" w:rsidTr="00295B5F">
        <w:tc>
          <w:tcPr>
            <w:tcW w:w="1844" w:type="dxa"/>
          </w:tcPr>
          <w:p w14:paraId="0AC910C5" w14:textId="7EFBB6E8" w:rsidR="00520A0A" w:rsidRPr="001C2691" w:rsidRDefault="00843742" w:rsidP="00843742">
            <w:pPr>
              <w:spacing w:line="0" w:lineRule="atLeast"/>
              <w:ind w:left="20"/>
              <w:jc w:val="center"/>
              <w:rPr>
                <w:rFonts w:ascii="Arial" w:eastAsia="Verdana" w:hAnsi="Arial" w:cs="Arial"/>
                <w:sz w:val="20"/>
                <w:szCs w:val="20"/>
              </w:rPr>
            </w:pPr>
            <w:r w:rsidRPr="001C2691">
              <w:rPr>
                <w:rFonts w:ascii="Arial" w:eastAsia="Verdana" w:hAnsi="Arial" w:cs="Arial"/>
                <w:sz w:val="20"/>
                <w:szCs w:val="20"/>
              </w:rPr>
              <w:t>BRAMKA NADAWCZO-</w:t>
            </w:r>
          </w:p>
          <w:p w14:paraId="5E950C30" w14:textId="656382DC" w:rsidR="00520A0A" w:rsidRPr="001C2691" w:rsidRDefault="00843742" w:rsidP="00843742">
            <w:pPr>
              <w:spacing w:line="0" w:lineRule="atLeast"/>
              <w:ind w:left="20"/>
              <w:jc w:val="center"/>
              <w:rPr>
                <w:rFonts w:ascii="Arial" w:eastAsia="Verdana" w:hAnsi="Arial" w:cs="Arial"/>
                <w:sz w:val="20"/>
                <w:szCs w:val="20"/>
              </w:rPr>
            </w:pPr>
            <w:r w:rsidRPr="001C2691">
              <w:rPr>
                <w:rFonts w:ascii="Arial" w:eastAsia="Verdana" w:hAnsi="Arial" w:cs="Arial"/>
                <w:sz w:val="20"/>
                <w:szCs w:val="20"/>
              </w:rPr>
              <w:t>ODBIORCZA RFID HF Z</w:t>
            </w:r>
          </w:p>
          <w:p w14:paraId="3D571478" w14:textId="6C132DD0" w:rsidR="00520A0A" w:rsidRPr="001C2691" w:rsidRDefault="00843742" w:rsidP="00843742">
            <w:pPr>
              <w:jc w:val="center"/>
              <w:rPr>
                <w:rFonts w:ascii="Arial" w:hAnsi="Arial" w:cs="Arial"/>
                <w:bCs/>
                <w:u w:val="single"/>
              </w:rPr>
            </w:pPr>
            <w:r w:rsidRPr="001C2691">
              <w:rPr>
                <w:rFonts w:ascii="Arial" w:eastAsia="Verdana" w:hAnsi="Arial" w:cs="Arial"/>
                <w:sz w:val="20"/>
                <w:szCs w:val="20"/>
              </w:rPr>
              <w:lastRenderedPageBreak/>
              <w:t>LICZNIKIEM OSÓB ODWIEDZAJĄCYCH Z MOŻLIWOŚCIĄ PRZEJŚCIA DLA OSOBY NIEPEŁNOSPRAWNEJ NA WÓZKU (ZAKRES CHRONIONEGO PRZEJŚCIA: 2,40 M.)</w:t>
            </w:r>
          </w:p>
        </w:tc>
        <w:tc>
          <w:tcPr>
            <w:tcW w:w="11434" w:type="dxa"/>
          </w:tcPr>
          <w:p w14:paraId="600AE317" w14:textId="77777777" w:rsidR="00CD7767" w:rsidRPr="001C2691" w:rsidRDefault="00CD7767" w:rsidP="00CD7767">
            <w:pPr>
              <w:spacing w:line="0" w:lineRule="atLeast"/>
              <w:ind w:left="20"/>
              <w:rPr>
                <w:rFonts w:ascii="Arial" w:eastAsia="Verdana" w:hAnsi="Arial" w:cs="Arial"/>
                <w:lang w:eastAsia="pl-PL"/>
              </w:rPr>
            </w:pPr>
            <w:r w:rsidRPr="001C2691">
              <w:rPr>
                <w:rFonts w:ascii="Arial" w:eastAsia="Verdana" w:hAnsi="Arial" w:cs="Arial"/>
                <w:lang w:eastAsia="pl-PL"/>
              </w:rPr>
              <w:lastRenderedPageBreak/>
              <w:t>System detekcji 13,56 MHz składający się z bramek zabezpieczających:</w:t>
            </w:r>
          </w:p>
          <w:p w14:paraId="1CB6D09C" w14:textId="77777777" w:rsidR="00CD7767" w:rsidRPr="001C2691" w:rsidRDefault="00CD7767" w:rsidP="00FA1235">
            <w:pPr>
              <w:pStyle w:val="Akapitzlist"/>
              <w:numPr>
                <w:ilvl w:val="0"/>
                <w:numId w:val="34"/>
              </w:numPr>
              <w:spacing w:line="0" w:lineRule="atLeast"/>
              <w:rPr>
                <w:rFonts w:ascii="Arial" w:eastAsia="Verdana" w:hAnsi="Arial" w:cs="Arial"/>
                <w:lang w:eastAsia="pl-PL"/>
              </w:rPr>
            </w:pPr>
            <w:r w:rsidRPr="001C2691">
              <w:rPr>
                <w:rFonts w:ascii="Arial" w:eastAsia="Verdana" w:hAnsi="Arial" w:cs="Arial"/>
                <w:lang w:eastAsia="pl-PL"/>
              </w:rPr>
              <w:t>Rozstaw paneli anten musi gwarantować swobodne przejście osobom niepełnosprawnym oraz przejazd wózków inwalidzkich.</w:t>
            </w:r>
          </w:p>
          <w:p w14:paraId="2C6DAFB0" w14:textId="37DCEF96" w:rsidR="00CD7767" w:rsidRPr="001C2691" w:rsidRDefault="00CD7767" w:rsidP="00FA1235">
            <w:pPr>
              <w:pStyle w:val="Akapitzlist"/>
              <w:numPr>
                <w:ilvl w:val="0"/>
                <w:numId w:val="34"/>
              </w:numPr>
              <w:spacing w:line="0" w:lineRule="atLeast"/>
              <w:rPr>
                <w:rFonts w:ascii="Arial" w:eastAsia="Verdana" w:hAnsi="Arial" w:cs="Arial"/>
                <w:lang w:eastAsia="pl-PL"/>
              </w:rPr>
            </w:pPr>
            <w:r w:rsidRPr="001C2691">
              <w:rPr>
                <w:rFonts w:ascii="Arial" w:eastAsia="Verdana" w:hAnsi="Arial" w:cs="Arial"/>
                <w:lang w:eastAsia="pl-PL"/>
              </w:rPr>
              <w:lastRenderedPageBreak/>
              <w:t>Muszą gwarantować zabezpieczenie przejścia o szerokości 2,40 m  (0,5m+1,40m+0,5m).</w:t>
            </w:r>
          </w:p>
          <w:p w14:paraId="06F9C390" w14:textId="77777777" w:rsidR="00CD7767" w:rsidRPr="001C2691" w:rsidRDefault="00CD7767" w:rsidP="00FA1235">
            <w:pPr>
              <w:pStyle w:val="Akapitzlist"/>
              <w:numPr>
                <w:ilvl w:val="0"/>
                <w:numId w:val="34"/>
              </w:numPr>
              <w:spacing w:line="0" w:lineRule="atLeast"/>
              <w:rPr>
                <w:rFonts w:ascii="Arial" w:eastAsia="Verdana" w:hAnsi="Arial" w:cs="Arial"/>
                <w:lang w:eastAsia="pl-PL"/>
              </w:rPr>
            </w:pPr>
            <w:r w:rsidRPr="001C2691">
              <w:rPr>
                <w:rFonts w:ascii="Arial" w:eastAsia="Verdana" w:hAnsi="Arial" w:cs="Arial"/>
                <w:lang w:eastAsia="pl-PL"/>
              </w:rPr>
              <w:t xml:space="preserve">Oferowany system powinien być zgodny ze standardami ISO 15693-3, ISO 18000-3 </w:t>
            </w:r>
            <w:proofErr w:type="spellStart"/>
            <w:r w:rsidRPr="001C2691">
              <w:rPr>
                <w:rFonts w:ascii="Arial" w:eastAsia="Verdana" w:hAnsi="Arial" w:cs="Arial"/>
                <w:lang w:eastAsia="pl-PL"/>
              </w:rPr>
              <w:t>Mode</w:t>
            </w:r>
            <w:proofErr w:type="spellEnd"/>
            <w:r w:rsidRPr="001C2691">
              <w:rPr>
                <w:rFonts w:ascii="Arial" w:eastAsia="Verdana" w:hAnsi="Arial" w:cs="Arial"/>
                <w:lang w:eastAsia="pl-PL"/>
              </w:rPr>
              <w:t>, 1 RTF (</w:t>
            </w:r>
            <w:proofErr w:type="spellStart"/>
            <w:r w:rsidRPr="001C2691">
              <w:rPr>
                <w:rFonts w:ascii="Arial" w:eastAsia="Verdana" w:hAnsi="Arial" w:cs="Arial"/>
                <w:lang w:eastAsia="pl-PL"/>
              </w:rPr>
              <w:t>reader</w:t>
            </w:r>
            <w:proofErr w:type="spellEnd"/>
            <w:r w:rsidRPr="001C2691">
              <w:rPr>
                <w:rFonts w:ascii="Arial" w:eastAsia="Verdana" w:hAnsi="Arial" w:cs="Arial"/>
                <w:lang w:eastAsia="pl-PL"/>
              </w:rPr>
              <w:t xml:space="preserve"> </w:t>
            </w:r>
            <w:proofErr w:type="spellStart"/>
            <w:r w:rsidRPr="001C2691">
              <w:rPr>
                <w:rFonts w:ascii="Arial" w:eastAsia="Verdana" w:hAnsi="Arial" w:cs="Arial"/>
                <w:lang w:eastAsia="pl-PL"/>
              </w:rPr>
              <w:t>talks</w:t>
            </w:r>
            <w:proofErr w:type="spellEnd"/>
            <w:r w:rsidRPr="001C2691">
              <w:rPr>
                <w:rFonts w:ascii="Arial" w:eastAsia="Verdana" w:hAnsi="Arial" w:cs="Arial"/>
                <w:lang w:eastAsia="pl-PL"/>
              </w:rPr>
              <w:t xml:space="preserve"> </w:t>
            </w:r>
            <w:proofErr w:type="spellStart"/>
            <w:r w:rsidRPr="001C2691">
              <w:rPr>
                <w:rFonts w:ascii="Arial" w:eastAsia="Verdana" w:hAnsi="Arial" w:cs="Arial"/>
                <w:lang w:eastAsia="pl-PL"/>
              </w:rPr>
              <w:t>first</w:t>
            </w:r>
            <w:proofErr w:type="spellEnd"/>
            <w:r w:rsidRPr="001C2691">
              <w:rPr>
                <w:rFonts w:ascii="Arial" w:eastAsia="Verdana" w:hAnsi="Arial" w:cs="Arial"/>
                <w:lang w:eastAsia="pl-PL"/>
              </w:rPr>
              <w:t>).</w:t>
            </w:r>
          </w:p>
          <w:p w14:paraId="36D02FDF" w14:textId="6AA13CAE" w:rsidR="00CD7767" w:rsidRPr="001C2691" w:rsidRDefault="00CD7767" w:rsidP="00FA1235">
            <w:pPr>
              <w:pStyle w:val="Akapitzlist"/>
              <w:numPr>
                <w:ilvl w:val="0"/>
                <w:numId w:val="34"/>
              </w:numPr>
              <w:spacing w:line="0" w:lineRule="atLeast"/>
              <w:rPr>
                <w:rFonts w:ascii="Arial" w:eastAsia="Verdana" w:hAnsi="Arial" w:cs="Arial"/>
                <w:lang w:eastAsia="pl-PL"/>
              </w:rPr>
            </w:pPr>
            <w:r w:rsidRPr="001C2691">
              <w:rPr>
                <w:rFonts w:ascii="Arial" w:eastAsia="Verdana" w:hAnsi="Arial" w:cs="Arial"/>
                <w:lang w:eastAsia="pl-PL"/>
              </w:rPr>
              <w:t>Zamawiający wymaga,</w:t>
            </w:r>
            <w:r w:rsidR="006B42CB" w:rsidRPr="001C2691">
              <w:rPr>
                <w:rFonts w:ascii="Arial" w:eastAsia="Verdana" w:hAnsi="Arial" w:cs="Arial"/>
                <w:lang w:eastAsia="pl-PL"/>
              </w:rPr>
              <w:t xml:space="preserve"> aby </w:t>
            </w:r>
            <w:r w:rsidRPr="001C2691">
              <w:rPr>
                <w:rFonts w:ascii="Arial" w:eastAsia="Verdana" w:hAnsi="Arial" w:cs="Arial"/>
                <w:lang w:eastAsia="pl-PL"/>
              </w:rPr>
              <w:t xml:space="preserve"> </w:t>
            </w:r>
            <w:r w:rsidR="006B42CB" w:rsidRPr="001C2691">
              <w:rPr>
                <w:rFonts w:ascii="Arial" w:eastAsia="Verdana" w:hAnsi="Arial" w:cs="Arial"/>
                <w:lang w:eastAsia="pl-PL"/>
              </w:rPr>
              <w:t xml:space="preserve">ze względu na miejsce montażu bramki, charakteryzowała się cichą pracą (max 20 Db). Jeśli będzie wymagała tego sytuacja dopuszczalne jest umieszczenie sterowników w oddzielnej skrzynce na ścianie </w:t>
            </w:r>
          </w:p>
          <w:p w14:paraId="6BC95F91" w14:textId="77777777" w:rsidR="00CD7767" w:rsidRPr="001C2691" w:rsidRDefault="00CD7767" w:rsidP="00FA1235">
            <w:pPr>
              <w:pStyle w:val="Akapitzlist"/>
              <w:numPr>
                <w:ilvl w:val="0"/>
                <w:numId w:val="34"/>
              </w:numPr>
              <w:spacing w:line="0" w:lineRule="atLeast"/>
              <w:rPr>
                <w:rFonts w:ascii="Arial" w:eastAsia="Verdana" w:hAnsi="Arial" w:cs="Arial"/>
                <w:lang w:eastAsia="pl-PL"/>
              </w:rPr>
            </w:pPr>
            <w:r w:rsidRPr="001C2691">
              <w:rPr>
                <w:rFonts w:ascii="Arial" w:eastAsia="Verdana" w:hAnsi="Arial" w:cs="Arial"/>
                <w:lang w:eastAsia="pl-PL"/>
              </w:rPr>
              <w:t>Wymiary anten systemu detekcji (tolerancja ± 15%):</w:t>
            </w:r>
          </w:p>
          <w:p w14:paraId="27642A8C" w14:textId="77777777" w:rsidR="00CD7767" w:rsidRPr="001C2691" w:rsidRDefault="00CD7767" w:rsidP="00FA1235">
            <w:pPr>
              <w:numPr>
                <w:ilvl w:val="0"/>
                <w:numId w:val="35"/>
              </w:numPr>
              <w:spacing w:line="0" w:lineRule="atLeast"/>
              <w:contextualSpacing/>
              <w:rPr>
                <w:rFonts w:ascii="Arial" w:eastAsia="Verdana" w:hAnsi="Arial" w:cs="Arial"/>
                <w:lang w:eastAsia="pl-PL"/>
              </w:rPr>
            </w:pPr>
            <w:r w:rsidRPr="001C2691">
              <w:rPr>
                <w:rFonts w:ascii="Arial" w:eastAsia="Verdana" w:hAnsi="Arial" w:cs="Arial"/>
                <w:lang w:eastAsia="pl-PL"/>
              </w:rPr>
              <w:t>Antena: 600 x 20 x 1900 mm (szer. x gł. x wys.)</w:t>
            </w:r>
          </w:p>
          <w:p w14:paraId="48C113DA" w14:textId="77777777" w:rsidR="00CD7767" w:rsidRPr="001C2691" w:rsidRDefault="00CD7767" w:rsidP="00FA1235">
            <w:pPr>
              <w:numPr>
                <w:ilvl w:val="0"/>
                <w:numId w:val="35"/>
              </w:numPr>
              <w:spacing w:line="0" w:lineRule="atLeast"/>
              <w:contextualSpacing/>
              <w:rPr>
                <w:rFonts w:ascii="Arial" w:eastAsia="Verdana" w:hAnsi="Arial" w:cs="Arial"/>
                <w:lang w:eastAsia="pl-PL"/>
              </w:rPr>
            </w:pPr>
            <w:r w:rsidRPr="001C2691">
              <w:rPr>
                <w:rFonts w:ascii="Arial" w:eastAsia="Verdana" w:hAnsi="Arial" w:cs="Arial"/>
                <w:lang w:eastAsia="pl-PL"/>
              </w:rPr>
              <w:t>Podstawa: 705 x 120 x 20 mm (szer. x gł. x wys.)</w:t>
            </w:r>
          </w:p>
          <w:p w14:paraId="3223679D" w14:textId="54C23182" w:rsidR="00CD7767" w:rsidRPr="001C2691" w:rsidRDefault="00CD7767" w:rsidP="00FA1235">
            <w:pPr>
              <w:numPr>
                <w:ilvl w:val="0"/>
                <w:numId w:val="36"/>
              </w:numPr>
              <w:spacing w:line="0" w:lineRule="atLeast"/>
              <w:contextualSpacing/>
              <w:rPr>
                <w:rFonts w:ascii="Arial" w:eastAsia="Verdana" w:hAnsi="Arial" w:cs="Arial"/>
                <w:lang w:eastAsia="pl-PL"/>
              </w:rPr>
            </w:pPr>
            <w:r w:rsidRPr="001C2691">
              <w:rPr>
                <w:rFonts w:ascii="Arial" w:eastAsia="Verdana" w:hAnsi="Arial" w:cs="Arial"/>
                <w:lang w:eastAsia="pl-PL"/>
              </w:rPr>
              <w:t>Antena bramki wykonana z przezroczystego materiału akrylowego (nie dopuszcza się stosowania bramek plastikowych, ramkowych, nieprzeźroczystych), elementy konstrukcyjne i dolna część ze stali nierdzewnej, wygląd nowoczesny. Całość odporna na zarysowania.</w:t>
            </w:r>
          </w:p>
          <w:p w14:paraId="134ACE93" w14:textId="77777777" w:rsidR="00CD7767" w:rsidRPr="001C2691" w:rsidRDefault="00CD7767" w:rsidP="00FA1235">
            <w:pPr>
              <w:numPr>
                <w:ilvl w:val="0"/>
                <w:numId w:val="36"/>
              </w:numPr>
              <w:spacing w:line="0" w:lineRule="atLeast"/>
              <w:contextualSpacing/>
              <w:rPr>
                <w:rFonts w:ascii="Arial" w:eastAsia="Verdana" w:hAnsi="Arial" w:cs="Arial"/>
                <w:lang w:eastAsia="pl-PL"/>
              </w:rPr>
            </w:pPr>
            <w:r w:rsidRPr="001C2691">
              <w:rPr>
                <w:rFonts w:ascii="Arial" w:eastAsia="Verdana" w:hAnsi="Arial" w:cs="Arial"/>
                <w:lang w:eastAsia="pl-PL"/>
              </w:rPr>
              <w:t>Możliwość trwałego przytwierdzenia całego zestawu do podłoża.</w:t>
            </w:r>
          </w:p>
          <w:p w14:paraId="3219E3D0" w14:textId="4AD95221" w:rsidR="00CD7767" w:rsidRPr="001C2691" w:rsidRDefault="00CD7767" w:rsidP="00FA1235">
            <w:pPr>
              <w:numPr>
                <w:ilvl w:val="0"/>
                <w:numId w:val="36"/>
              </w:numPr>
              <w:spacing w:line="0" w:lineRule="atLeast"/>
              <w:contextualSpacing/>
              <w:rPr>
                <w:rFonts w:ascii="Arial" w:eastAsia="Verdana" w:hAnsi="Arial" w:cs="Arial"/>
                <w:lang w:eastAsia="pl-PL"/>
              </w:rPr>
            </w:pPr>
            <w:r w:rsidRPr="001C2691">
              <w:rPr>
                <w:rFonts w:ascii="Arial" w:eastAsia="Verdana" w:hAnsi="Arial" w:cs="Arial"/>
                <w:lang w:eastAsia="pl-PL"/>
              </w:rPr>
              <w:t>Możliwość połączenia anten z siecią lokalną za pośrednictwem kabla kategorii 6a.</w:t>
            </w:r>
          </w:p>
          <w:p w14:paraId="26457E47" w14:textId="77777777" w:rsidR="00CD7767" w:rsidRPr="001C2691" w:rsidRDefault="00CD7767" w:rsidP="00FA1235">
            <w:pPr>
              <w:numPr>
                <w:ilvl w:val="0"/>
                <w:numId w:val="36"/>
              </w:numPr>
              <w:spacing w:line="0" w:lineRule="atLeast"/>
              <w:contextualSpacing/>
              <w:rPr>
                <w:rFonts w:ascii="Arial" w:eastAsia="Verdana" w:hAnsi="Arial" w:cs="Arial"/>
                <w:lang w:eastAsia="pl-PL"/>
              </w:rPr>
            </w:pPr>
            <w:r w:rsidRPr="001C2691">
              <w:rPr>
                <w:rFonts w:ascii="Arial" w:eastAsia="Verdana" w:hAnsi="Arial" w:cs="Arial"/>
                <w:lang w:eastAsia="pl-PL"/>
              </w:rPr>
              <w:t>Konfiguracja urządzenia lokalnie poprzez złącze USB lub zdalnie, poprzez sieć lokalną.</w:t>
            </w:r>
          </w:p>
          <w:p w14:paraId="0E11F6AF" w14:textId="47144840" w:rsidR="00CD7767" w:rsidRPr="001C2691" w:rsidRDefault="00CD7767" w:rsidP="00FA1235">
            <w:pPr>
              <w:pStyle w:val="Akapitzlist"/>
              <w:numPr>
                <w:ilvl w:val="0"/>
                <w:numId w:val="36"/>
              </w:numPr>
              <w:spacing w:line="0" w:lineRule="atLeast"/>
              <w:rPr>
                <w:rFonts w:ascii="Arial" w:eastAsia="Verdana" w:hAnsi="Arial" w:cs="Arial"/>
                <w:lang w:eastAsia="pl-PL"/>
              </w:rPr>
            </w:pPr>
            <w:r w:rsidRPr="001C2691">
              <w:rPr>
                <w:rFonts w:ascii="Arial" w:eastAsia="Verdana" w:hAnsi="Arial" w:cs="Arial"/>
                <w:lang w:eastAsia="pl-PL"/>
              </w:rPr>
              <w:t>Poziom detekcji  i identyfikacji musi wynosić min. 96%.</w:t>
            </w:r>
          </w:p>
          <w:p w14:paraId="62315803" w14:textId="77777777" w:rsidR="00CD7767" w:rsidRPr="001C2691" w:rsidRDefault="00CD7767" w:rsidP="00FA1235">
            <w:pPr>
              <w:pStyle w:val="Akapitzlist"/>
              <w:numPr>
                <w:ilvl w:val="0"/>
                <w:numId w:val="36"/>
              </w:numPr>
              <w:spacing w:line="0" w:lineRule="atLeast"/>
              <w:rPr>
                <w:rFonts w:ascii="Arial" w:eastAsia="Verdana" w:hAnsi="Arial" w:cs="Arial"/>
                <w:lang w:eastAsia="pl-PL"/>
              </w:rPr>
            </w:pPr>
            <w:r w:rsidRPr="001C2691">
              <w:rPr>
                <w:rFonts w:ascii="Arial" w:eastAsia="Verdana" w:hAnsi="Arial" w:cs="Arial"/>
                <w:lang w:eastAsia="pl-PL"/>
              </w:rPr>
              <w:t>System detekcji powinien posiadać fabrycznie montowany licznik osób, wyposażony w opcję wyzerowania przez pracownika Biblioteki -licznik osób odwiedzających (wchodzących i wychodzących).</w:t>
            </w:r>
          </w:p>
          <w:p w14:paraId="1A0A4D06" w14:textId="77777777" w:rsidR="00CD7767" w:rsidRPr="001C2691" w:rsidRDefault="00CD7767" w:rsidP="00FA1235">
            <w:pPr>
              <w:pStyle w:val="Akapitzlist"/>
              <w:numPr>
                <w:ilvl w:val="0"/>
                <w:numId w:val="36"/>
              </w:numPr>
              <w:spacing w:line="0" w:lineRule="atLeast"/>
              <w:rPr>
                <w:rFonts w:ascii="Arial" w:eastAsia="Verdana" w:hAnsi="Arial" w:cs="Arial"/>
                <w:lang w:eastAsia="pl-PL"/>
              </w:rPr>
            </w:pPr>
            <w:r w:rsidRPr="001C2691">
              <w:rPr>
                <w:rFonts w:ascii="Arial" w:eastAsia="Verdana" w:hAnsi="Arial" w:cs="Arial"/>
                <w:lang w:eastAsia="pl-PL"/>
              </w:rPr>
              <w:t>System detekcji powinien mieć możliwość jego wyłączenia i ponownego włączenia.</w:t>
            </w:r>
          </w:p>
          <w:p w14:paraId="1839A22B" w14:textId="77777777" w:rsidR="00CD7767" w:rsidRPr="001C2691" w:rsidRDefault="00CD7767" w:rsidP="00FA1235">
            <w:pPr>
              <w:pStyle w:val="Akapitzlist"/>
              <w:numPr>
                <w:ilvl w:val="0"/>
                <w:numId w:val="36"/>
              </w:numPr>
              <w:spacing w:line="0" w:lineRule="atLeast"/>
              <w:rPr>
                <w:rFonts w:ascii="Arial" w:eastAsia="Verdana" w:hAnsi="Arial" w:cs="Arial"/>
                <w:lang w:eastAsia="pl-PL"/>
              </w:rPr>
            </w:pPr>
            <w:r w:rsidRPr="001C2691">
              <w:rPr>
                <w:rFonts w:ascii="Arial" w:eastAsia="Verdana" w:hAnsi="Arial" w:cs="Arial"/>
                <w:lang w:eastAsia="pl-PL"/>
              </w:rPr>
              <w:t>Czas reakcji alarmowej nie większy niż 5 ms.</w:t>
            </w:r>
          </w:p>
          <w:p w14:paraId="760F0DEE" w14:textId="77777777" w:rsidR="00CD7767" w:rsidRPr="001C2691" w:rsidRDefault="00CD7767" w:rsidP="00FA1235">
            <w:pPr>
              <w:pStyle w:val="Akapitzlist"/>
              <w:numPr>
                <w:ilvl w:val="0"/>
                <w:numId w:val="36"/>
              </w:numPr>
              <w:spacing w:line="0" w:lineRule="atLeast"/>
              <w:rPr>
                <w:rFonts w:ascii="Arial" w:eastAsia="Verdana" w:hAnsi="Arial" w:cs="Arial"/>
                <w:lang w:eastAsia="pl-PL"/>
              </w:rPr>
            </w:pPr>
            <w:r w:rsidRPr="001C2691">
              <w:rPr>
                <w:rFonts w:ascii="Arial" w:eastAsia="Verdana" w:hAnsi="Arial" w:cs="Arial"/>
                <w:lang w:eastAsia="pl-PL"/>
              </w:rPr>
              <w:t>Czas sczytania wklejki o pojemności pamięci 2kb nie większy niż 300 ms.</w:t>
            </w:r>
          </w:p>
          <w:p w14:paraId="3A965A26" w14:textId="77777777" w:rsidR="00CD7767" w:rsidRPr="001C2691" w:rsidRDefault="00CD7767" w:rsidP="00FA1235">
            <w:pPr>
              <w:pStyle w:val="Akapitzlist"/>
              <w:numPr>
                <w:ilvl w:val="0"/>
                <w:numId w:val="36"/>
              </w:numPr>
              <w:spacing w:line="0" w:lineRule="atLeast"/>
              <w:rPr>
                <w:rFonts w:ascii="Arial" w:eastAsia="Verdana" w:hAnsi="Arial" w:cs="Arial"/>
                <w:lang w:eastAsia="pl-PL"/>
              </w:rPr>
            </w:pPr>
            <w:r w:rsidRPr="001C2691">
              <w:rPr>
                <w:rFonts w:ascii="Arial" w:eastAsia="Verdana" w:hAnsi="Arial" w:cs="Arial"/>
                <w:lang w:eastAsia="pl-PL"/>
              </w:rPr>
              <w:t>System detekcji powinien zapewnić bezpieczeństwo (generować sygnał alarmu przy próbie wyniesienia niewypożyczonego egzemplarza).</w:t>
            </w:r>
          </w:p>
          <w:p w14:paraId="350D32DB" w14:textId="77777777" w:rsidR="00CD7767" w:rsidRPr="001C2691" w:rsidRDefault="00CD7767" w:rsidP="00FA1235">
            <w:pPr>
              <w:pStyle w:val="Akapitzlist"/>
              <w:numPr>
                <w:ilvl w:val="0"/>
                <w:numId w:val="36"/>
              </w:numPr>
              <w:spacing w:line="0" w:lineRule="atLeast"/>
              <w:rPr>
                <w:rFonts w:ascii="Arial" w:eastAsia="Verdana" w:hAnsi="Arial" w:cs="Arial"/>
                <w:lang w:eastAsia="pl-PL"/>
              </w:rPr>
            </w:pPr>
            <w:r w:rsidRPr="001C2691">
              <w:rPr>
                <w:rFonts w:ascii="Arial" w:eastAsia="Verdana" w:hAnsi="Arial" w:cs="Arial"/>
                <w:lang w:eastAsia="pl-PL"/>
              </w:rPr>
              <w:t>Status książki będzie przechowywany w etykiecie, w bicie EAS (możliwość detekcji wynoszenia niewypożyczonego egzemplarza nawet wtedy, gdy nie działa system biblioteczny).</w:t>
            </w:r>
          </w:p>
          <w:p w14:paraId="1158E4C3" w14:textId="733C342B" w:rsidR="00520A0A" w:rsidRPr="001C2691" w:rsidRDefault="00CD7767" w:rsidP="00FA1235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Arial" w:hAnsi="Arial" w:cs="Arial"/>
                <w:bCs/>
                <w:u w:val="single"/>
              </w:rPr>
            </w:pPr>
            <w:r w:rsidRPr="001C2691">
              <w:rPr>
                <w:rFonts w:ascii="Arial" w:eastAsia="Verdana" w:hAnsi="Arial" w:cs="Arial"/>
                <w:lang w:eastAsia="pl-PL"/>
              </w:rPr>
              <w:t xml:space="preserve">Zamawiający   wymaga   przedstawienia   wraz   z   dostawą   karty   katalogowej   producenta, zawierającej  minimum:  specyfikację  techniczną,  wymiary,   wagę,  rysunki  techniczne  z naniesionymi  wymiarami.   </w:t>
            </w:r>
          </w:p>
        </w:tc>
        <w:tc>
          <w:tcPr>
            <w:tcW w:w="1383" w:type="dxa"/>
          </w:tcPr>
          <w:p w14:paraId="40355729" w14:textId="77777777" w:rsidR="00520A0A" w:rsidRPr="001C2691" w:rsidRDefault="00520A0A" w:rsidP="006B4388">
            <w:pPr>
              <w:jc w:val="both"/>
              <w:rPr>
                <w:rFonts w:ascii="Arial" w:hAnsi="Arial" w:cs="Arial"/>
                <w:bCs/>
                <w:u w:val="single"/>
              </w:rPr>
            </w:pPr>
          </w:p>
          <w:p w14:paraId="669066E4" w14:textId="77777777" w:rsidR="00843742" w:rsidRPr="001C2691" w:rsidRDefault="00843742" w:rsidP="006B4388">
            <w:pPr>
              <w:jc w:val="both"/>
              <w:rPr>
                <w:rFonts w:ascii="Arial" w:hAnsi="Arial" w:cs="Arial"/>
                <w:bCs/>
                <w:u w:val="single"/>
              </w:rPr>
            </w:pPr>
          </w:p>
          <w:p w14:paraId="6018A127" w14:textId="250F23D7" w:rsidR="00843742" w:rsidRPr="001C2691" w:rsidRDefault="00843742" w:rsidP="00843742">
            <w:pPr>
              <w:jc w:val="center"/>
              <w:rPr>
                <w:rFonts w:ascii="Arial" w:hAnsi="Arial" w:cs="Arial"/>
                <w:bCs/>
              </w:rPr>
            </w:pPr>
            <w:r w:rsidRPr="001C2691">
              <w:rPr>
                <w:rFonts w:ascii="Arial" w:hAnsi="Arial" w:cs="Arial"/>
                <w:bCs/>
              </w:rPr>
              <w:t>2</w:t>
            </w:r>
          </w:p>
        </w:tc>
      </w:tr>
      <w:bookmarkEnd w:id="3"/>
    </w:tbl>
    <w:p w14:paraId="03ABC7D4" w14:textId="4A5DF7B4" w:rsidR="000B68DF" w:rsidRPr="001C2691" w:rsidRDefault="000B68DF" w:rsidP="000B68DF">
      <w:pPr>
        <w:spacing w:after="0"/>
        <w:jc w:val="both"/>
        <w:rPr>
          <w:rFonts w:ascii="Arial" w:hAnsi="Arial" w:cs="Arial"/>
          <w:bCs/>
        </w:rPr>
      </w:pPr>
    </w:p>
    <w:p w14:paraId="11F49F04" w14:textId="77777777" w:rsidR="00FA1235" w:rsidRPr="001C2691" w:rsidRDefault="00FA1235" w:rsidP="000B68DF">
      <w:pPr>
        <w:spacing w:after="0"/>
        <w:jc w:val="both"/>
        <w:rPr>
          <w:rFonts w:ascii="Arial" w:hAnsi="Arial" w:cs="Arial"/>
          <w:bCs/>
        </w:rPr>
      </w:pPr>
    </w:p>
    <w:p w14:paraId="44380093" w14:textId="697B7ECA" w:rsidR="006559D3" w:rsidRDefault="006559D3" w:rsidP="00A81A9D">
      <w:pPr>
        <w:pStyle w:val="Akapitzlist"/>
        <w:numPr>
          <w:ilvl w:val="2"/>
          <w:numId w:val="7"/>
        </w:numPr>
        <w:spacing w:after="0"/>
        <w:jc w:val="center"/>
        <w:rPr>
          <w:rFonts w:ascii="Arial" w:hAnsi="Arial" w:cs="Arial"/>
          <w:bCs/>
          <w:u w:val="single"/>
        </w:rPr>
      </w:pPr>
      <w:bookmarkStart w:id="7" w:name="_Hlk194449021"/>
      <w:r w:rsidRPr="001C2691">
        <w:rPr>
          <w:rFonts w:ascii="Arial" w:hAnsi="Arial" w:cs="Arial"/>
          <w:bCs/>
          <w:u w:val="single"/>
        </w:rPr>
        <w:t xml:space="preserve">WYMAGANIA DOTYCZĄCE </w:t>
      </w:r>
      <w:r w:rsidR="000B68DF" w:rsidRPr="001C2691">
        <w:rPr>
          <w:rFonts w:ascii="Arial" w:hAnsi="Arial" w:cs="Arial"/>
          <w:bCs/>
          <w:u w:val="single"/>
        </w:rPr>
        <w:t>INSTALACJI</w:t>
      </w:r>
      <w:r w:rsidR="001F5755" w:rsidRPr="001C2691">
        <w:rPr>
          <w:rFonts w:ascii="Arial" w:hAnsi="Arial" w:cs="Arial"/>
          <w:bCs/>
          <w:u w:val="single"/>
        </w:rPr>
        <w:t xml:space="preserve"> i WDRAŻANIA</w:t>
      </w:r>
    </w:p>
    <w:p w14:paraId="41BBE90B" w14:textId="77777777" w:rsidR="001C2691" w:rsidRPr="001C2691" w:rsidRDefault="001C2691" w:rsidP="00093521">
      <w:pPr>
        <w:pStyle w:val="Akapitzlist"/>
        <w:spacing w:after="0"/>
        <w:ind w:left="1287"/>
        <w:rPr>
          <w:rFonts w:ascii="Arial" w:hAnsi="Arial" w:cs="Arial"/>
          <w:bCs/>
          <w:u w:val="single"/>
        </w:rPr>
      </w:pPr>
    </w:p>
    <w:p w14:paraId="588B9EBF" w14:textId="77777777" w:rsidR="001F5755" w:rsidRPr="001C2691" w:rsidRDefault="001F5755" w:rsidP="0063172F">
      <w:pPr>
        <w:pStyle w:val="Akapitzlist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BC7C289" w14:textId="38DE98F8" w:rsidR="001F5755" w:rsidRPr="006D735A" w:rsidRDefault="001F5755" w:rsidP="00FA1235">
      <w:pPr>
        <w:pStyle w:val="Akapitzlist"/>
        <w:numPr>
          <w:ilvl w:val="0"/>
          <w:numId w:val="39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bookmarkStart w:id="8" w:name="_Hlk194497569"/>
      <w:r w:rsidRPr="006D735A">
        <w:rPr>
          <w:rFonts w:ascii="Arial" w:eastAsia="Times New Roman" w:hAnsi="Arial" w:cs="Arial"/>
          <w:b/>
          <w:bCs/>
          <w:lang w:eastAsia="pl-PL"/>
        </w:rPr>
        <w:t>Montaż i instalacja bramek RFID</w:t>
      </w:r>
    </w:p>
    <w:p w14:paraId="2515E663" w14:textId="77777777" w:rsidR="00EF33FB" w:rsidRPr="006D735A" w:rsidRDefault="001F5755" w:rsidP="00EF33FB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D735A">
        <w:rPr>
          <w:rFonts w:ascii="Arial" w:eastAsia="Times New Roman" w:hAnsi="Arial" w:cs="Arial"/>
          <w:lang w:eastAsia="pl-PL"/>
        </w:rPr>
        <w:t>Wykonawca zobowiązuje się do dostarczenia, montażu i konfiguracji bramek RFID w miejscach wskazanych przez Zamawiającego.</w:t>
      </w:r>
    </w:p>
    <w:p w14:paraId="77753932" w14:textId="4FDB0A0B" w:rsidR="00EF33FB" w:rsidRPr="00196F83" w:rsidRDefault="00EF33FB" w:rsidP="00EF33FB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96F83">
        <w:rPr>
          <w:rFonts w:ascii="Arial" w:hAnsi="Arial" w:cs="Arial"/>
        </w:rPr>
        <w:lastRenderedPageBreak/>
        <w:t xml:space="preserve">Wykonawca jest zobowiązany do doprowadzenia i instalacji całego niezbędnego okablowania dla systemu bramek RFID, w tym: </w:t>
      </w:r>
    </w:p>
    <w:p w14:paraId="211D1626" w14:textId="639AC64C" w:rsidR="00EF33FB" w:rsidRPr="00196F83" w:rsidRDefault="00EF33FB" w:rsidP="00EF33FB">
      <w:pPr>
        <w:pStyle w:val="Akapitzlist"/>
        <w:numPr>
          <w:ilvl w:val="0"/>
          <w:numId w:val="50"/>
        </w:numPr>
        <w:spacing w:after="0" w:line="240" w:lineRule="auto"/>
        <w:jc w:val="both"/>
        <w:rPr>
          <w:rFonts w:ascii="Arial" w:hAnsi="Arial" w:cs="Arial"/>
        </w:rPr>
      </w:pPr>
      <w:r w:rsidRPr="00196F83">
        <w:rPr>
          <w:rFonts w:ascii="Arial" w:hAnsi="Arial" w:cs="Arial"/>
        </w:rPr>
        <w:t xml:space="preserve">doprowadzenia kabla </w:t>
      </w:r>
      <w:r w:rsidR="006D735A" w:rsidRPr="00196F83">
        <w:rPr>
          <w:rFonts w:ascii="Arial" w:hAnsi="Arial" w:cs="Arial"/>
        </w:rPr>
        <w:t>sieciowego</w:t>
      </w:r>
      <w:r w:rsidRPr="00196F83">
        <w:rPr>
          <w:rFonts w:ascii="Arial" w:hAnsi="Arial" w:cs="Arial"/>
        </w:rPr>
        <w:t xml:space="preserve"> (odległość od skrajnego skrzydła do punktu podpięcia</w:t>
      </w:r>
      <w:r w:rsidR="006D735A" w:rsidRPr="00196F83">
        <w:rPr>
          <w:rFonts w:ascii="Arial" w:hAnsi="Arial" w:cs="Arial"/>
        </w:rPr>
        <w:t xml:space="preserve"> w kat. 5e</w:t>
      </w:r>
      <w:r w:rsidRPr="00196F83">
        <w:rPr>
          <w:rFonts w:ascii="Arial" w:hAnsi="Arial" w:cs="Arial"/>
        </w:rPr>
        <w:t xml:space="preserve"> = </w:t>
      </w:r>
      <w:r w:rsidR="00420804" w:rsidRPr="00196F83">
        <w:rPr>
          <w:rFonts w:ascii="Arial" w:hAnsi="Arial" w:cs="Arial"/>
        </w:rPr>
        <w:t>400</w:t>
      </w:r>
      <w:r w:rsidRPr="00196F83">
        <w:rPr>
          <w:rFonts w:ascii="Arial" w:hAnsi="Arial" w:cs="Arial"/>
        </w:rPr>
        <w:t xml:space="preserve"> </w:t>
      </w:r>
      <w:r w:rsidR="00420804" w:rsidRPr="00196F83">
        <w:rPr>
          <w:rFonts w:ascii="Arial" w:hAnsi="Arial" w:cs="Arial"/>
        </w:rPr>
        <w:t>cm</w:t>
      </w:r>
      <w:r w:rsidRPr="00196F83">
        <w:rPr>
          <w:rFonts w:ascii="Arial" w:hAnsi="Arial" w:cs="Arial"/>
        </w:rPr>
        <w:t>)</w:t>
      </w:r>
      <w:r w:rsidR="00420804" w:rsidRPr="00196F83">
        <w:rPr>
          <w:rFonts w:ascii="Arial" w:hAnsi="Arial" w:cs="Arial"/>
        </w:rPr>
        <w:t xml:space="preserve"> </w:t>
      </w:r>
    </w:p>
    <w:p w14:paraId="7FB01ACB" w14:textId="0688D4BE" w:rsidR="00093521" w:rsidRPr="00196F83" w:rsidRDefault="00EF33FB" w:rsidP="00093521">
      <w:pPr>
        <w:pStyle w:val="Akapitzlist"/>
        <w:numPr>
          <w:ilvl w:val="0"/>
          <w:numId w:val="50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96F83">
        <w:rPr>
          <w:rFonts w:ascii="Arial" w:hAnsi="Arial" w:cs="Arial"/>
        </w:rPr>
        <w:t xml:space="preserve">doprowadzenia kabla </w:t>
      </w:r>
      <w:r w:rsidR="006D735A" w:rsidRPr="00196F83">
        <w:rPr>
          <w:rFonts w:ascii="Arial" w:hAnsi="Arial" w:cs="Arial"/>
        </w:rPr>
        <w:t>zasilania elektrycznego</w:t>
      </w:r>
      <w:r w:rsidRPr="00196F83">
        <w:rPr>
          <w:rFonts w:ascii="Arial" w:hAnsi="Arial" w:cs="Arial"/>
        </w:rPr>
        <w:t xml:space="preserve"> (odległość od skrajnego skrzydła do punktu podpięcia = </w:t>
      </w:r>
      <w:r w:rsidR="00420804" w:rsidRPr="00196F83">
        <w:rPr>
          <w:rFonts w:ascii="Arial" w:hAnsi="Arial" w:cs="Arial"/>
        </w:rPr>
        <w:t>400</w:t>
      </w:r>
      <w:r w:rsidRPr="00196F83">
        <w:rPr>
          <w:rFonts w:ascii="Arial" w:hAnsi="Arial" w:cs="Arial"/>
        </w:rPr>
        <w:t xml:space="preserve"> </w:t>
      </w:r>
      <w:r w:rsidR="00420804" w:rsidRPr="00196F83">
        <w:rPr>
          <w:rFonts w:ascii="Arial" w:hAnsi="Arial" w:cs="Arial"/>
        </w:rPr>
        <w:t>cm</w:t>
      </w:r>
      <w:r w:rsidRPr="00196F83">
        <w:rPr>
          <w:rFonts w:ascii="Arial" w:hAnsi="Arial" w:cs="Arial"/>
        </w:rPr>
        <w:t xml:space="preserve">) </w:t>
      </w:r>
      <w:bookmarkEnd w:id="7"/>
    </w:p>
    <w:p w14:paraId="3E343572" w14:textId="10C6E5F9" w:rsidR="00093521" w:rsidRPr="00196F83" w:rsidRDefault="00093521" w:rsidP="00093521">
      <w:pPr>
        <w:pStyle w:val="Akapitzlist"/>
        <w:numPr>
          <w:ilvl w:val="0"/>
          <w:numId w:val="50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96F83">
        <w:rPr>
          <w:rFonts w:ascii="Arial" w:eastAsia="Times New Roman" w:hAnsi="Arial" w:cs="Arial"/>
          <w:lang w:eastAsia="pl-PL"/>
        </w:rPr>
        <w:t>Wykonawca zdemontuje istniejące gniazdo zasilające i sieciowe, a następnie wykona trwałe połączenie przewodów w puszce podtynkowej, umieszczonej w miejscu po zdemontowanym gnieździe.</w:t>
      </w:r>
      <w:r w:rsidR="00F91D6F" w:rsidRPr="00196F83">
        <w:rPr>
          <w:rFonts w:ascii="Arial" w:eastAsia="Times New Roman" w:hAnsi="Arial" w:cs="Arial"/>
          <w:lang w:eastAsia="pl-PL"/>
        </w:rPr>
        <w:t xml:space="preserve"> Poprowadzi kable wewnątrz ściany działowej </w:t>
      </w:r>
      <w:r w:rsidR="00024C0E" w:rsidRPr="00196F83">
        <w:rPr>
          <w:rFonts w:ascii="Arial" w:eastAsia="Times New Roman" w:hAnsi="Arial" w:cs="Arial"/>
          <w:lang w:eastAsia="pl-PL"/>
        </w:rPr>
        <w:t>(około 30 cm)</w:t>
      </w:r>
      <w:r w:rsidR="00420804" w:rsidRPr="00196F83">
        <w:rPr>
          <w:rFonts w:ascii="Arial" w:eastAsia="Times New Roman" w:hAnsi="Arial" w:cs="Arial"/>
          <w:lang w:eastAsia="pl-PL"/>
        </w:rPr>
        <w:t>, następnie</w:t>
      </w:r>
      <w:r w:rsidRPr="00196F83">
        <w:rPr>
          <w:rFonts w:ascii="Arial" w:eastAsia="Times New Roman" w:hAnsi="Arial" w:cs="Arial"/>
          <w:lang w:eastAsia="pl-PL"/>
        </w:rPr>
        <w:t xml:space="preserve"> </w:t>
      </w:r>
      <w:r w:rsidR="00420804" w:rsidRPr="00196F83">
        <w:rPr>
          <w:rFonts w:ascii="Arial" w:eastAsia="Times New Roman" w:hAnsi="Arial" w:cs="Arial"/>
          <w:lang w:eastAsia="pl-PL"/>
        </w:rPr>
        <w:t>p</w:t>
      </w:r>
      <w:r w:rsidRPr="00196F83">
        <w:rPr>
          <w:rFonts w:ascii="Arial" w:eastAsia="Times New Roman" w:hAnsi="Arial" w:cs="Arial"/>
          <w:lang w:eastAsia="pl-PL"/>
        </w:rPr>
        <w:t>rzewody zasilające i sieciowe zostaną wyprowadzone przy podłodze i poprowadzone w korytku instalacyjnym wzdłuż ściany do miejsca montażu skrzydła bramki RFID. Na końcowym odcinku, na wysokości bramki, Wykonawca wykona bruzdę w wylewce podłogowej</w:t>
      </w:r>
      <w:r w:rsidR="00024C0E" w:rsidRPr="00196F83">
        <w:rPr>
          <w:rFonts w:ascii="Arial" w:eastAsia="Times New Roman" w:hAnsi="Arial" w:cs="Arial"/>
          <w:lang w:eastAsia="pl-PL"/>
        </w:rPr>
        <w:t xml:space="preserve"> (około </w:t>
      </w:r>
      <w:r w:rsidR="00420804" w:rsidRPr="00196F83">
        <w:rPr>
          <w:rFonts w:ascii="Arial" w:eastAsia="Times New Roman" w:hAnsi="Arial" w:cs="Arial"/>
          <w:lang w:eastAsia="pl-PL"/>
        </w:rPr>
        <w:t>100</w:t>
      </w:r>
      <w:r w:rsidR="00024C0E" w:rsidRPr="00196F83">
        <w:rPr>
          <w:rFonts w:ascii="Arial" w:eastAsia="Times New Roman" w:hAnsi="Arial" w:cs="Arial"/>
          <w:lang w:eastAsia="pl-PL"/>
        </w:rPr>
        <w:t xml:space="preserve"> cm)</w:t>
      </w:r>
      <w:r w:rsidRPr="00196F83">
        <w:rPr>
          <w:rFonts w:ascii="Arial" w:eastAsia="Times New Roman" w:hAnsi="Arial" w:cs="Arial"/>
          <w:lang w:eastAsia="pl-PL"/>
        </w:rPr>
        <w:t xml:space="preserve"> i poprowadzi przewody w </w:t>
      </w:r>
      <w:proofErr w:type="spellStart"/>
      <w:r w:rsidRPr="00196F83">
        <w:rPr>
          <w:rFonts w:ascii="Arial" w:eastAsia="Times New Roman" w:hAnsi="Arial" w:cs="Arial"/>
          <w:lang w:eastAsia="pl-PL"/>
        </w:rPr>
        <w:t>peszlu</w:t>
      </w:r>
      <w:proofErr w:type="spellEnd"/>
      <w:r w:rsidRPr="00196F83">
        <w:rPr>
          <w:rFonts w:ascii="Arial" w:eastAsia="Times New Roman" w:hAnsi="Arial" w:cs="Arial"/>
          <w:lang w:eastAsia="pl-PL"/>
        </w:rPr>
        <w:t xml:space="preserve"> do punktu podpięcia bramki. Przewody łączące skrzydła bramki również będą wymagały wykonania bruzd w wylewce i poprowadzenia ich w osłonie (</w:t>
      </w:r>
      <w:proofErr w:type="spellStart"/>
      <w:r w:rsidRPr="00196F83">
        <w:rPr>
          <w:rFonts w:ascii="Arial" w:eastAsia="Times New Roman" w:hAnsi="Arial" w:cs="Arial"/>
          <w:lang w:eastAsia="pl-PL"/>
        </w:rPr>
        <w:t>peszlu</w:t>
      </w:r>
      <w:proofErr w:type="spellEnd"/>
      <w:r w:rsidRPr="00196F83">
        <w:rPr>
          <w:rFonts w:ascii="Arial" w:eastAsia="Times New Roman" w:hAnsi="Arial" w:cs="Arial"/>
          <w:lang w:eastAsia="pl-PL"/>
        </w:rPr>
        <w:t>).</w:t>
      </w:r>
    </w:p>
    <w:p w14:paraId="48150AC7" w14:textId="3450F673" w:rsidR="00024C0E" w:rsidRPr="00196F83" w:rsidRDefault="00E42B70" w:rsidP="00ED57D4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96F83">
        <w:rPr>
          <w:rFonts w:ascii="Arial" w:eastAsia="Times New Roman" w:hAnsi="Arial" w:cs="Arial"/>
          <w:lang w:eastAsia="pl-PL"/>
        </w:rPr>
        <w:t>W związku z pracami instalacyjnymi związanymi z montażem systemu bramek RFID, wymagającymi wykonania bruzd w posadzce</w:t>
      </w:r>
      <w:r w:rsidR="00024C0E" w:rsidRPr="00196F83">
        <w:rPr>
          <w:rFonts w:ascii="Arial" w:eastAsia="Times New Roman" w:hAnsi="Arial" w:cs="Arial"/>
          <w:lang w:eastAsia="pl-PL"/>
        </w:rPr>
        <w:t xml:space="preserve"> i położenia okablowania</w:t>
      </w:r>
      <w:r w:rsidRPr="00196F83">
        <w:rPr>
          <w:rFonts w:ascii="Arial" w:eastAsia="Times New Roman" w:hAnsi="Arial" w:cs="Arial"/>
          <w:lang w:eastAsia="pl-PL"/>
        </w:rPr>
        <w:t xml:space="preserve">, wykładzina podłogowa powinna zostać odtworzona </w:t>
      </w:r>
      <w:r w:rsidR="00024C0E" w:rsidRPr="00196F83">
        <w:rPr>
          <w:rFonts w:ascii="Arial" w:eastAsia="Times New Roman" w:hAnsi="Arial" w:cs="Arial"/>
          <w:lang w:eastAsia="pl-PL"/>
        </w:rPr>
        <w:t>przez wykonawcę na jego koszt, poprzez położenie</w:t>
      </w:r>
      <w:r w:rsidRPr="00196F83">
        <w:rPr>
          <w:rFonts w:ascii="Arial" w:eastAsia="Times New Roman" w:hAnsi="Arial" w:cs="Arial"/>
          <w:lang w:eastAsia="pl-PL"/>
        </w:rPr>
        <w:t xml:space="preserve"> wykładziny</w:t>
      </w:r>
      <w:r w:rsidR="00ED57D4" w:rsidRPr="00196F83">
        <w:t xml:space="preserve"> </w:t>
      </w:r>
      <w:r w:rsidR="00ED57D4" w:rsidRPr="00196F83">
        <w:rPr>
          <w:rFonts w:ascii="Arial" w:eastAsia="Times New Roman" w:hAnsi="Arial" w:cs="Arial"/>
          <w:lang w:eastAsia="pl-PL"/>
        </w:rPr>
        <w:t>po uprzednim zatwierdzeniu przez Zamawiającego na podstawie przedstawionej próbki.</w:t>
      </w:r>
      <w:r w:rsidRPr="00196F83">
        <w:rPr>
          <w:rFonts w:ascii="Arial" w:eastAsia="Times New Roman" w:hAnsi="Arial" w:cs="Arial"/>
          <w:lang w:eastAsia="pl-PL"/>
        </w:rPr>
        <w:t xml:space="preserve"> </w:t>
      </w:r>
      <w:r w:rsidR="00B2343E" w:rsidRPr="00196F83">
        <w:rPr>
          <w:rFonts w:ascii="Arial" w:eastAsia="Times New Roman" w:hAnsi="Arial" w:cs="Arial"/>
          <w:lang w:eastAsia="pl-PL"/>
        </w:rPr>
        <w:t>(</w:t>
      </w:r>
      <w:r w:rsidR="001844A5" w:rsidRPr="00196F83">
        <w:rPr>
          <w:rFonts w:ascii="Arial" w:eastAsia="Times New Roman" w:hAnsi="Arial" w:cs="Arial"/>
          <w:lang w:eastAsia="pl-PL"/>
        </w:rPr>
        <w:t>wykładzina obiektowa w rolce, o strukturze pętelkowej</w:t>
      </w:r>
      <w:r w:rsidR="00F81A1F" w:rsidRPr="00196F83">
        <w:rPr>
          <w:rFonts w:ascii="Arial" w:eastAsia="Times New Roman" w:hAnsi="Arial" w:cs="Arial"/>
          <w:lang w:eastAsia="pl-PL"/>
        </w:rPr>
        <w:t xml:space="preserve"> lub igłowej</w:t>
      </w:r>
      <w:r w:rsidR="001844A5" w:rsidRPr="00196F83">
        <w:rPr>
          <w:rFonts w:ascii="Arial" w:eastAsia="Times New Roman" w:hAnsi="Arial" w:cs="Arial"/>
          <w:lang w:eastAsia="pl-PL"/>
        </w:rPr>
        <w:t xml:space="preserve">, z włókien syntetycznych, z podkładem filcowym lub równoważnym, </w:t>
      </w:r>
      <w:r w:rsidR="00410306" w:rsidRPr="00196F83">
        <w:rPr>
          <w:rFonts w:ascii="Arial" w:eastAsia="Times New Roman" w:hAnsi="Arial" w:cs="Arial"/>
          <w:lang w:eastAsia="pl-PL"/>
        </w:rPr>
        <w:t>wysokość całkowita minimum 6,5 mm,</w:t>
      </w:r>
      <w:r w:rsidR="00F81A1F" w:rsidRPr="00196F83">
        <w:rPr>
          <w:rFonts w:ascii="Arial" w:eastAsia="Times New Roman" w:hAnsi="Arial" w:cs="Arial"/>
          <w:lang w:eastAsia="pl-PL"/>
        </w:rPr>
        <w:t xml:space="preserve"> odporna na intensywne użytkowanie i czyszczenie ekstrakcyjne, </w:t>
      </w:r>
      <w:r w:rsidR="001844A5" w:rsidRPr="00196F83">
        <w:rPr>
          <w:rFonts w:ascii="Arial" w:eastAsia="Times New Roman" w:hAnsi="Arial" w:cs="Arial"/>
          <w:lang w:eastAsia="pl-PL"/>
        </w:rPr>
        <w:t>w odcieniu</w:t>
      </w:r>
      <w:r w:rsidR="00F81A1F" w:rsidRPr="00196F83">
        <w:rPr>
          <w:rFonts w:ascii="Arial" w:eastAsia="Times New Roman" w:hAnsi="Arial" w:cs="Arial"/>
          <w:lang w:eastAsia="pl-PL"/>
        </w:rPr>
        <w:t xml:space="preserve"> ciemnoniebieskim, wzór melanżowy</w:t>
      </w:r>
      <w:r w:rsidR="00B2343E" w:rsidRPr="00196F83">
        <w:rPr>
          <w:rFonts w:ascii="Arial" w:eastAsia="Times New Roman" w:hAnsi="Arial" w:cs="Arial"/>
          <w:lang w:eastAsia="pl-PL"/>
        </w:rPr>
        <w:t xml:space="preserve">) </w:t>
      </w:r>
      <w:r w:rsidRPr="00196F83">
        <w:rPr>
          <w:rFonts w:ascii="Arial" w:eastAsia="Times New Roman" w:hAnsi="Arial" w:cs="Arial"/>
          <w:lang w:eastAsia="pl-PL"/>
        </w:rPr>
        <w:t xml:space="preserve">w dwóch obszarach o wymiarach </w:t>
      </w:r>
      <w:r w:rsidR="00F81A1F" w:rsidRPr="00196F83">
        <w:rPr>
          <w:rFonts w:ascii="Arial" w:eastAsia="Times New Roman" w:hAnsi="Arial" w:cs="Arial"/>
          <w:lang w:eastAsia="pl-PL"/>
        </w:rPr>
        <w:t>2</w:t>
      </w:r>
      <w:r w:rsidRPr="00196F83">
        <w:rPr>
          <w:rFonts w:ascii="Arial" w:eastAsia="Times New Roman" w:hAnsi="Arial" w:cs="Arial"/>
          <w:lang w:eastAsia="pl-PL"/>
        </w:rPr>
        <w:t xml:space="preserve"> × 3 m.</w:t>
      </w:r>
      <w:r w:rsidR="00FF70D6" w:rsidRPr="00196F83">
        <w:rPr>
          <w:rFonts w:ascii="Arial" w:eastAsia="Times New Roman" w:hAnsi="Arial" w:cs="Arial"/>
          <w:lang w:eastAsia="pl-PL"/>
        </w:rPr>
        <w:t xml:space="preserve"> </w:t>
      </w:r>
      <w:bookmarkEnd w:id="8"/>
    </w:p>
    <w:p w14:paraId="6E9CD0CE" w14:textId="5CBE4A60" w:rsidR="001F5755" w:rsidRPr="00FF70D6" w:rsidRDefault="001F5755" w:rsidP="00FF70D6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F70D6">
        <w:rPr>
          <w:rFonts w:ascii="Arial" w:eastAsia="Times New Roman" w:hAnsi="Arial" w:cs="Arial"/>
          <w:lang w:eastAsia="pl-PL"/>
        </w:rPr>
        <w:t xml:space="preserve">Bramki muszą zostać stabilnie przytwierdzone do podłoża </w:t>
      </w:r>
    </w:p>
    <w:p w14:paraId="086DF3FD" w14:textId="7274E350" w:rsidR="0063172F" w:rsidRPr="001C2691" w:rsidRDefault="001F5755" w:rsidP="00FA1235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C2691">
        <w:rPr>
          <w:rFonts w:ascii="Arial" w:eastAsia="Times New Roman" w:hAnsi="Arial" w:cs="Arial"/>
          <w:lang w:eastAsia="pl-PL"/>
        </w:rPr>
        <w:t>Jeśli wymagane, sterowniki systemu mogą być umieszczone w oddzielnej skrzynce na ścianie, w miejscu uzgodnionym z Zamawiającym.</w:t>
      </w:r>
    </w:p>
    <w:p w14:paraId="09415D1E" w14:textId="77777777" w:rsidR="00C3796A" w:rsidRPr="001C2691" w:rsidRDefault="00C3796A" w:rsidP="00C3796A">
      <w:pPr>
        <w:pStyle w:val="Akapitzlist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4BE7484" w14:textId="77777777" w:rsidR="00C3796A" w:rsidRPr="001C2691" w:rsidRDefault="00C3796A" w:rsidP="00FA1235">
      <w:pPr>
        <w:pStyle w:val="Akapitzlist"/>
        <w:numPr>
          <w:ilvl w:val="0"/>
          <w:numId w:val="39"/>
        </w:numPr>
        <w:rPr>
          <w:rFonts w:ascii="Arial" w:eastAsia="Times New Roman" w:hAnsi="Arial" w:cs="Arial"/>
          <w:b/>
          <w:bCs/>
          <w:lang w:eastAsia="pl-PL"/>
        </w:rPr>
      </w:pPr>
      <w:r w:rsidRPr="001C2691">
        <w:rPr>
          <w:rFonts w:ascii="Arial" w:eastAsia="Times New Roman" w:hAnsi="Arial" w:cs="Arial"/>
          <w:b/>
          <w:bCs/>
          <w:lang w:eastAsia="pl-PL"/>
        </w:rPr>
        <w:t>Konfiguracja i testy działania</w:t>
      </w:r>
    </w:p>
    <w:p w14:paraId="0A6E1CD4" w14:textId="3F30F555" w:rsidR="008E3771" w:rsidRPr="001C2691" w:rsidRDefault="0063172F" w:rsidP="00C3796A">
      <w:pPr>
        <w:pStyle w:val="Akapitzlist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C2691">
        <w:rPr>
          <w:rFonts w:ascii="Arial" w:eastAsia="Times New Roman" w:hAnsi="Arial" w:cs="Arial"/>
          <w:lang w:eastAsia="pl-PL"/>
        </w:rPr>
        <w:t>Wykonawca zobowiązuje się do dostarczenia, instalacji i uruchomienia wszystkich pozostałych  elementów systemu RFID</w:t>
      </w:r>
      <w:r w:rsidR="00C3796A" w:rsidRPr="001C2691">
        <w:rPr>
          <w:rFonts w:ascii="Arial" w:eastAsia="Times New Roman" w:hAnsi="Arial" w:cs="Arial"/>
          <w:lang w:eastAsia="pl-PL"/>
        </w:rPr>
        <w:t xml:space="preserve">. </w:t>
      </w:r>
      <w:r w:rsidR="008E3771" w:rsidRPr="001C2691">
        <w:rPr>
          <w:rFonts w:ascii="Arial" w:eastAsia="Times New Roman" w:hAnsi="Arial" w:cs="Arial"/>
          <w:lang w:eastAsia="pl-PL"/>
        </w:rPr>
        <w:t xml:space="preserve">Po zainstalowaniu systemu RFID, </w:t>
      </w:r>
      <w:r w:rsidR="00402B8A" w:rsidRPr="001C2691">
        <w:rPr>
          <w:rFonts w:ascii="Arial" w:eastAsia="Times New Roman" w:hAnsi="Arial" w:cs="Arial"/>
          <w:lang w:eastAsia="pl-PL"/>
        </w:rPr>
        <w:t xml:space="preserve">Wykonawca </w:t>
      </w:r>
      <w:r w:rsidR="008E3771" w:rsidRPr="001C2691">
        <w:rPr>
          <w:rFonts w:ascii="Arial" w:eastAsia="Times New Roman" w:hAnsi="Arial" w:cs="Arial"/>
          <w:lang w:eastAsia="pl-PL"/>
        </w:rPr>
        <w:t xml:space="preserve">przeprowadzi konfigurację sprzętu i oprogramowania oraz </w:t>
      </w:r>
      <w:r w:rsidR="00402B8A" w:rsidRPr="001C2691">
        <w:rPr>
          <w:rFonts w:ascii="Arial" w:eastAsia="Times New Roman" w:hAnsi="Arial" w:cs="Arial"/>
          <w:lang w:eastAsia="pl-PL"/>
        </w:rPr>
        <w:t xml:space="preserve">w obecności Zamawiającego </w:t>
      </w:r>
      <w:r w:rsidR="008E3771" w:rsidRPr="001C2691">
        <w:rPr>
          <w:rFonts w:ascii="Arial" w:eastAsia="Times New Roman" w:hAnsi="Arial" w:cs="Arial"/>
          <w:lang w:eastAsia="pl-PL"/>
        </w:rPr>
        <w:t>wykona testy poprawności działania, obejmujące:</w:t>
      </w:r>
    </w:p>
    <w:p w14:paraId="3D54A22B" w14:textId="77777777" w:rsidR="008E3771" w:rsidRPr="001C2691" w:rsidRDefault="008E3771" w:rsidP="00FA1235">
      <w:pPr>
        <w:pStyle w:val="Akapitzlist"/>
        <w:numPr>
          <w:ilvl w:val="0"/>
          <w:numId w:val="38"/>
        </w:numPr>
        <w:spacing w:after="0"/>
        <w:rPr>
          <w:rFonts w:ascii="Arial" w:hAnsi="Arial" w:cs="Arial"/>
        </w:rPr>
      </w:pPr>
      <w:r w:rsidRPr="001C2691">
        <w:rPr>
          <w:rFonts w:ascii="Arial" w:hAnsi="Arial" w:cs="Arial"/>
        </w:rPr>
        <w:t>Testy detekcji RFID – sprawdzenie odczytu etykiet RFID w różnych warunkach, w tym dla książek ustawionych w plecaku, torbie i na wózku bibliotecznym.</w:t>
      </w:r>
    </w:p>
    <w:p w14:paraId="72DE2B74" w14:textId="77777777" w:rsidR="008E3771" w:rsidRPr="001C2691" w:rsidRDefault="008E3771" w:rsidP="00FA1235">
      <w:pPr>
        <w:pStyle w:val="Akapitzlist"/>
        <w:numPr>
          <w:ilvl w:val="0"/>
          <w:numId w:val="38"/>
        </w:numPr>
        <w:spacing w:after="0"/>
        <w:rPr>
          <w:rFonts w:ascii="Arial" w:hAnsi="Arial" w:cs="Arial"/>
        </w:rPr>
      </w:pPr>
      <w:r w:rsidRPr="001C2691">
        <w:rPr>
          <w:rFonts w:ascii="Arial" w:hAnsi="Arial" w:cs="Arial"/>
        </w:rPr>
        <w:t>Testy alarmowe – weryfikacja, czy system poprawnie wykrywa wynoszenie książek bez wypożyczenia i uruchamia alarm.</w:t>
      </w:r>
    </w:p>
    <w:p w14:paraId="5035E731" w14:textId="7A948681" w:rsidR="008E3771" w:rsidRPr="001C2691" w:rsidRDefault="008E3771" w:rsidP="00FA1235">
      <w:pPr>
        <w:pStyle w:val="Akapitzlist"/>
        <w:numPr>
          <w:ilvl w:val="0"/>
          <w:numId w:val="38"/>
        </w:numPr>
        <w:spacing w:after="0"/>
        <w:rPr>
          <w:rFonts w:ascii="Arial" w:hAnsi="Arial" w:cs="Arial"/>
        </w:rPr>
      </w:pPr>
      <w:r w:rsidRPr="001C2691">
        <w:rPr>
          <w:rFonts w:ascii="Arial" w:hAnsi="Arial" w:cs="Arial"/>
        </w:rPr>
        <w:t xml:space="preserve">Testy synchronizacji z systemem bibliotecznym </w:t>
      </w:r>
    </w:p>
    <w:p w14:paraId="3EF32BED" w14:textId="77777777" w:rsidR="008E3771" w:rsidRPr="001C2691" w:rsidRDefault="008E3771" w:rsidP="00FA1235">
      <w:pPr>
        <w:pStyle w:val="Akapitzlist"/>
        <w:numPr>
          <w:ilvl w:val="0"/>
          <w:numId w:val="38"/>
        </w:numPr>
        <w:spacing w:after="0"/>
        <w:rPr>
          <w:rFonts w:ascii="Arial" w:hAnsi="Arial" w:cs="Arial"/>
        </w:rPr>
      </w:pPr>
      <w:r w:rsidRPr="001C2691">
        <w:rPr>
          <w:rFonts w:ascii="Arial" w:hAnsi="Arial" w:cs="Arial"/>
        </w:rPr>
        <w:t>Testy sieciowe – kontrola stabilności połączenia z serwerem bibliotecznym oraz poprawności transmisji danych.</w:t>
      </w:r>
    </w:p>
    <w:p w14:paraId="78FCF73D" w14:textId="77777777" w:rsidR="00C3796A" w:rsidRPr="001C2691" w:rsidRDefault="00C3796A" w:rsidP="00FA1235">
      <w:pPr>
        <w:pStyle w:val="Akapitzlist"/>
        <w:numPr>
          <w:ilvl w:val="0"/>
          <w:numId w:val="38"/>
        </w:numPr>
        <w:spacing w:after="0"/>
        <w:rPr>
          <w:rFonts w:ascii="Arial" w:hAnsi="Arial" w:cs="Arial"/>
        </w:rPr>
      </w:pPr>
      <w:r w:rsidRPr="001C2691">
        <w:rPr>
          <w:rFonts w:ascii="Arial" w:hAnsi="Arial" w:cs="Arial"/>
        </w:rPr>
        <w:t>Sprawdzenie poprawności eksportu i importu danych między mobilnym czytnikiem a systemem bibliotecznym ALMA.</w:t>
      </w:r>
    </w:p>
    <w:p w14:paraId="27E2E009" w14:textId="7C58E2AD" w:rsidR="00402B8A" w:rsidRPr="001C2691" w:rsidRDefault="00402B8A" w:rsidP="00FA1235">
      <w:pPr>
        <w:pStyle w:val="Akapitzlist"/>
        <w:numPr>
          <w:ilvl w:val="0"/>
          <w:numId w:val="38"/>
        </w:numPr>
        <w:spacing w:after="0"/>
        <w:rPr>
          <w:rFonts w:ascii="Arial" w:hAnsi="Arial" w:cs="Arial"/>
        </w:rPr>
      </w:pPr>
      <w:r w:rsidRPr="001C2691">
        <w:rPr>
          <w:rFonts w:ascii="Arial" w:hAnsi="Arial" w:cs="Arial"/>
        </w:rPr>
        <w:t>Wykonawca zobowiązuje się do usunięcia wszelkich usterek wykrytych w trakcie testów.</w:t>
      </w:r>
    </w:p>
    <w:p w14:paraId="6406F4C7" w14:textId="77777777" w:rsidR="00C3796A" w:rsidRPr="001C2691" w:rsidRDefault="00C3796A" w:rsidP="00C3796A">
      <w:pPr>
        <w:pStyle w:val="Akapitzlist"/>
        <w:spacing w:after="0"/>
        <w:rPr>
          <w:rFonts w:ascii="Arial" w:hAnsi="Arial" w:cs="Arial"/>
        </w:rPr>
      </w:pPr>
    </w:p>
    <w:p w14:paraId="77FA047C" w14:textId="3E64FD22" w:rsidR="006C48AB" w:rsidRPr="001C2691" w:rsidRDefault="00402B8A" w:rsidP="00FA1235">
      <w:pPr>
        <w:pStyle w:val="Akapitzlist"/>
        <w:numPr>
          <w:ilvl w:val="0"/>
          <w:numId w:val="39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eastAsia="pl-PL"/>
        </w:rPr>
      </w:pPr>
      <w:r w:rsidRPr="001C2691">
        <w:rPr>
          <w:rFonts w:ascii="Arial" w:eastAsia="Times New Roman" w:hAnsi="Arial" w:cs="Arial"/>
          <w:b/>
          <w:bCs/>
          <w:lang w:eastAsia="pl-PL"/>
        </w:rPr>
        <w:t xml:space="preserve">Szkolenia: </w:t>
      </w:r>
      <w:r w:rsidR="006C48AB" w:rsidRPr="001C2691">
        <w:rPr>
          <w:rFonts w:ascii="Arial" w:eastAsia="Times New Roman" w:hAnsi="Arial" w:cs="Arial"/>
          <w:lang w:eastAsia="pl-PL"/>
        </w:rPr>
        <w:t>Wykonawca zobowiązuje się do przeprowadzenia kompleksowego szkolenia dla personelu biblioteki w zakresie</w:t>
      </w:r>
      <w:r w:rsidR="006F7E2E" w:rsidRPr="001C2691">
        <w:rPr>
          <w:rFonts w:ascii="Arial" w:eastAsia="Times New Roman" w:hAnsi="Arial" w:cs="Arial"/>
          <w:lang w:eastAsia="pl-PL"/>
        </w:rPr>
        <w:t xml:space="preserve"> wszystkich funkcjonalności zakupionego systemu RFID, </w:t>
      </w:r>
      <w:r w:rsidR="005360A3" w:rsidRPr="001C2691">
        <w:rPr>
          <w:rFonts w:ascii="Arial" w:eastAsia="Times New Roman" w:hAnsi="Arial" w:cs="Arial"/>
          <w:lang w:eastAsia="pl-PL"/>
        </w:rPr>
        <w:t>w szczególności</w:t>
      </w:r>
      <w:r w:rsidR="006C48AB" w:rsidRPr="001C2691">
        <w:rPr>
          <w:rFonts w:ascii="Arial" w:eastAsia="Times New Roman" w:hAnsi="Arial" w:cs="Arial"/>
          <w:lang w:eastAsia="pl-PL"/>
        </w:rPr>
        <w:t>:</w:t>
      </w:r>
    </w:p>
    <w:p w14:paraId="4D8B1397" w14:textId="77777777" w:rsidR="006C48AB" w:rsidRPr="001C2691" w:rsidRDefault="006C48AB" w:rsidP="00FA1235">
      <w:pPr>
        <w:pStyle w:val="Akapitzlist"/>
        <w:numPr>
          <w:ilvl w:val="0"/>
          <w:numId w:val="42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1C2691">
        <w:rPr>
          <w:rFonts w:ascii="Arial" w:eastAsia="Times New Roman" w:hAnsi="Arial" w:cs="Arial"/>
          <w:lang w:eastAsia="pl-PL"/>
        </w:rPr>
        <w:t>Obsługi bramek RFID oraz systemu detekcji książek.</w:t>
      </w:r>
    </w:p>
    <w:p w14:paraId="6B7B5C26" w14:textId="77777777" w:rsidR="006C48AB" w:rsidRPr="001C2691" w:rsidRDefault="006C48AB" w:rsidP="00FA1235">
      <w:pPr>
        <w:pStyle w:val="Akapitzlist"/>
        <w:numPr>
          <w:ilvl w:val="0"/>
          <w:numId w:val="42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1C2691">
        <w:rPr>
          <w:rFonts w:ascii="Arial" w:eastAsia="Times New Roman" w:hAnsi="Arial" w:cs="Arial"/>
          <w:lang w:eastAsia="pl-PL"/>
        </w:rPr>
        <w:t>Korzystania z stacjonarnych i mobilnych czytników RFID.</w:t>
      </w:r>
    </w:p>
    <w:p w14:paraId="768B04E7" w14:textId="77777777" w:rsidR="006C48AB" w:rsidRPr="001C2691" w:rsidRDefault="006C48AB" w:rsidP="00FA1235">
      <w:pPr>
        <w:pStyle w:val="Akapitzlist"/>
        <w:numPr>
          <w:ilvl w:val="0"/>
          <w:numId w:val="42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1C2691">
        <w:rPr>
          <w:rFonts w:ascii="Arial" w:eastAsia="Times New Roman" w:hAnsi="Arial" w:cs="Arial"/>
          <w:lang w:eastAsia="pl-PL"/>
        </w:rPr>
        <w:lastRenderedPageBreak/>
        <w:t>Kodowania i edytowania etykiet RFID na książkach i innych materiałach bibliotecznych.</w:t>
      </w:r>
    </w:p>
    <w:p w14:paraId="3D900526" w14:textId="77777777" w:rsidR="006C48AB" w:rsidRPr="001C2691" w:rsidRDefault="006C48AB" w:rsidP="00FA1235">
      <w:pPr>
        <w:pStyle w:val="Akapitzlist"/>
        <w:numPr>
          <w:ilvl w:val="0"/>
          <w:numId w:val="42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1C2691">
        <w:rPr>
          <w:rFonts w:ascii="Arial" w:eastAsia="Times New Roman" w:hAnsi="Arial" w:cs="Arial"/>
          <w:lang w:eastAsia="pl-PL"/>
        </w:rPr>
        <w:t>Integracji systemu RFID z systemem bibliotecznym i monitorowania poprawności synchronizacji danych.</w:t>
      </w:r>
    </w:p>
    <w:p w14:paraId="59224D95" w14:textId="77777777" w:rsidR="006C48AB" w:rsidRPr="001C2691" w:rsidRDefault="006C48AB" w:rsidP="00FA1235">
      <w:pPr>
        <w:pStyle w:val="Akapitzlist"/>
        <w:numPr>
          <w:ilvl w:val="0"/>
          <w:numId w:val="42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1C2691">
        <w:rPr>
          <w:rFonts w:ascii="Arial" w:eastAsia="Times New Roman" w:hAnsi="Arial" w:cs="Arial"/>
          <w:lang w:eastAsia="pl-PL"/>
        </w:rPr>
        <w:t>Generowania i interpretacji raportów oraz statystyk z systemu RFID.</w:t>
      </w:r>
    </w:p>
    <w:p w14:paraId="1407319C" w14:textId="3A5ECCFF" w:rsidR="006C48AB" w:rsidRPr="001C2691" w:rsidRDefault="006C48AB" w:rsidP="00FA1235">
      <w:pPr>
        <w:pStyle w:val="Akapitzlist"/>
        <w:numPr>
          <w:ilvl w:val="0"/>
          <w:numId w:val="42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1C2691">
        <w:rPr>
          <w:rFonts w:ascii="Arial" w:eastAsia="Times New Roman" w:hAnsi="Arial" w:cs="Arial"/>
          <w:lang w:eastAsia="pl-PL"/>
        </w:rPr>
        <w:t>Podstawowej diagnostyki i rozwiązywania najczęstszych problemów systemowych.</w:t>
      </w:r>
    </w:p>
    <w:p w14:paraId="35C5F71F" w14:textId="77777777" w:rsidR="005360A3" w:rsidRPr="001C2691" w:rsidRDefault="005360A3" w:rsidP="005360A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0B6617A" w14:textId="61C75C11" w:rsidR="006C48AB" w:rsidRPr="001C2691" w:rsidRDefault="006C48AB" w:rsidP="005360A3">
      <w:pPr>
        <w:spacing w:after="0" w:line="240" w:lineRule="auto"/>
        <w:ind w:firstLine="360"/>
        <w:rPr>
          <w:rFonts w:ascii="Arial" w:eastAsia="Times New Roman" w:hAnsi="Arial" w:cs="Arial"/>
          <w:b/>
          <w:bCs/>
          <w:lang w:eastAsia="pl-PL"/>
        </w:rPr>
      </w:pPr>
      <w:r w:rsidRPr="001C2691">
        <w:rPr>
          <w:rFonts w:ascii="Arial" w:eastAsia="Times New Roman" w:hAnsi="Arial" w:cs="Arial"/>
          <w:b/>
          <w:bCs/>
          <w:lang w:eastAsia="pl-PL"/>
        </w:rPr>
        <w:t xml:space="preserve">Szkolenie  </w:t>
      </w:r>
      <w:r w:rsidR="002060D6" w:rsidRPr="001C2691">
        <w:rPr>
          <w:rFonts w:ascii="Arial" w:eastAsia="Times New Roman" w:hAnsi="Arial" w:cs="Arial"/>
          <w:b/>
          <w:bCs/>
          <w:lang w:eastAsia="pl-PL"/>
        </w:rPr>
        <w:t>z</w:t>
      </w:r>
      <w:r w:rsidRPr="001C2691">
        <w:rPr>
          <w:rFonts w:ascii="Arial" w:eastAsia="Times New Roman" w:hAnsi="Arial" w:cs="Arial"/>
          <w:b/>
          <w:bCs/>
          <w:lang w:eastAsia="pl-PL"/>
        </w:rPr>
        <w:t>ostanie przeprowadzone w następując</w:t>
      </w:r>
      <w:r w:rsidR="00BE1FE4" w:rsidRPr="001C2691">
        <w:rPr>
          <w:rFonts w:ascii="Arial" w:eastAsia="Times New Roman" w:hAnsi="Arial" w:cs="Arial"/>
          <w:b/>
          <w:bCs/>
          <w:lang w:eastAsia="pl-PL"/>
        </w:rPr>
        <w:t>ej formie</w:t>
      </w:r>
      <w:r w:rsidRPr="001C2691">
        <w:rPr>
          <w:rFonts w:ascii="Arial" w:eastAsia="Times New Roman" w:hAnsi="Arial" w:cs="Arial"/>
          <w:b/>
          <w:bCs/>
          <w:lang w:eastAsia="pl-PL"/>
        </w:rPr>
        <w:t>:</w:t>
      </w:r>
    </w:p>
    <w:p w14:paraId="274F2C8C" w14:textId="02E31E94" w:rsidR="00201F74" w:rsidRPr="001C2691" w:rsidRDefault="006C48AB" w:rsidP="00FA1235">
      <w:pPr>
        <w:pStyle w:val="Akapitzlist"/>
        <w:numPr>
          <w:ilvl w:val="0"/>
          <w:numId w:val="43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1C2691">
        <w:rPr>
          <w:rFonts w:ascii="Arial" w:eastAsia="Times New Roman" w:hAnsi="Arial" w:cs="Arial"/>
          <w:lang w:eastAsia="pl-PL"/>
        </w:rPr>
        <w:t>Szkolenie stacjonarne</w:t>
      </w:r>
      <w:r w:rsidR="00825735" w:rsidRPr="001C2691">
        <w:rPr>
          <w:rFonts w:ascii="Arial" w:eastAsia="Times New Roman" w:hAnsi="Arial" w:cs="Arial"/>
          <w:lang w:eastAsia="pl-PL"/>
        </w:rPr>
        <w:t xml:space="preserve"> lub hybrydowe</w:t>
      </w:r>
      <w:r w:rsidRPr="001C2691">
        <w:rPr>
          <w:rFonts w:ascii="Arial" w:eastAsia="Times New Roman" w:hAnsi="Arial" w:cs="Arial"/>
          <w:lang w:eastAsia="pl-PL"/>
        </w:rPr>
        <w:t xml:space="preserve"> w siedzibie Zamawiającego dla </w:t>
      </w:r>
      <w:r w:rsidR="00A627DE" w:rsidRPr="001C2691">
        <w:rPr>
          <w:rFonts w:ascii="Arial" w:eastAsia="Times New Roman" w:hAnsi="Arial" w:cs="Arial"/>
          <w:lang w:eastAsia="pl-PL"/>
        </w:rPr>
        <w:t>wszystkich (10)</w:t>
      </w:r>
      <w:r w:rsidRPr="001C2691">
        <w:rPr>
          <w:rFonts w:ascii="Arial" w:eastAsia="Times New Roman" w:hAnsi="Arial" w:cs="Arial"/>
          <w:lang w:eastAsia="pl-PL"/>
        </w:rPr>
        <w:t xml:space="preserve"> pracowników biblioteki</w:t>
      </w:r>
      <w:r w:rsidR="00201F74" w:rsidRPr="001C2691">
        <w:rPr>
          <w:rFonts w:ascii="Arial" w:eastAsia="Times New Roman" w:hAnsi="Arial" w:cs="Arial"/>
          <w:lang w:eastAsia="pl-PL"/>
        </w:rPr>
        <w:t>, trwające 2 dni szkoleniowe (minimum 5 h/dziennie)</w:t>
      </w:r>
    </w:p>
    <w:p w14:paraId="32A1523B" w14:textId="3DB85C79" w:rsidR="00A627DE" w:rsidRPr="001C2691" w:rsidRDefault="00A627DE" w:rsidP="00FA1235">
      <w:pPr>
        <w:pStyle w:val="Akapitzlist"/>
        <w:numPr>
          <w:ilvl w:val="0"/>
          <w:numId w:val="43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1C2691">
        <w:rPr>
          <w:rFonts w:ascii="Arial" w:eastAsia="Times New Roman" w:hAnsi="Arial" w:cs="Arial"/>
          <w:lang w:eastAsia="pl-PL"/>
        </w:rPr>
        <w:t>Instruktaż teoretyczny i warsztaty praktyczne, w ramach których uczestnicy przetestują funkcje RFID w rzeczywistym środowisku bibliotecznym</w:t>
      </w:r>
    </w:p>
    <w:p w14:paraId="64C06F10" w14:textId="08788AC7" w:rsidR="00825735" w:rsidRPr="001C2691" w:rsidRDefault="00825735" w:rsidP="00FA1235">
      <w:pPr>
        <w:pStyle w:val="Akapitzlist"/>
        <w:numPr>
          <w:ilvl w:val="0"/>
          <w:numId w:val="43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1C2691">
        <w:rPr>
          <w:rFonts w:ascii="Arial" w:eastAsia="Times New Roman" w:hAnsi="Arial" w:cs="Arial"/>
          <w:lang w:eastAsia="pl-PL"/>
        </w:rPr>
        <w:t>Termin szkolenia ustala Zamawiający, z uwzględnieniem obecności personelu bibliotecznego, w terminie nie dłuższym niż 30 dni od zakończenia prac wdrożeniowych.</w:t>
      </w:r>
    </w:p>
    <w:p w14:paraId="3F8EC543" w14:textId="61CB077F" w:rsidR="0063172F" w:rsidRPr="001C2691" w:rsidRDefault="0063172F" w:rsidP="00FA1235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1C2691">
        <w:rPr>
          <w:rFonts w:ascii="Arial" w:eastAsia="Times New Roman" w:hAnsi="Arial" w:cs="Arial"/>
          <w:b/>
          <w:bCs/>
          <w:lang w:eastAsia="pl-PL"/>
        </w:rPr>
        <w:t>Odbiór końcowy i dokumentacja powykonawcza</w:t>
      </w:r>
    </w:p>
    <w:p w14:paraId="633261FF" w14:textId="1904D00E" w:rsidR="0063172F" w:rsidRPr="001C2691" w:rsidRDefault="0063172F" w:rsidP="009825DF">
      <w:pPr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1C2691">
        <w:rPr>
          <w:rFonts w:ascii="Arial" w:eastAsia="Times New Roman" w:hAnsi="Arial" w:cs="Arial"/>
          <w:lang w:eastAsia="pl-PL"/>
        </w:rPr>
        <w:t>Po zakończeniu instalacji i przeprowadzeniu testów</w:t>
      </w:r>
      <w:r w:rsidR="00BC5CA5" w:rsidRPr="001C2691">
        <w:rPr>
          <w:rFonts w:ascii="Arial" w:eastAsia="Times New Roman" w:hAnsi="Arial" w:cs="Arial"/>
          <w:lang w:eastAsia="pl-PL"/>
        </w:rPr>
        <w:t xml:space="preserve"> i szkoleń</w:t>
      </w:r>
      <w:r w:rsidRPr="001C2691">
        <w:rPr>
          <w:rFonts w:ascii="Arial" w:eastAsia="Times New Roman" w:hAnsi="Arial" w:cs="Arial"/>
          <w:lang w:eastAsia="pl-PL"/>
        </w:rPr>
        <w:t>, Wykonawca przekaże Zamawiającemu:</w:t>
      </w:r>
    </w:p>
    <w:p w14:paraId="1EE6587E" w14:textId="2BB02EA7" w:rsidR="0063172F" w:rsidRPr="001C2691" w:rsidRDefault="0063172F" w:rsidP="00FA1235">
      <w:pPr>
        <w:pStyle w:val="Akapitzlist"/>
        <w:numPr>
          <w:ilvl w:val="0"/>
          <w:numId w:val="44"/>
        </w:numPr>
        <w:spacing w:after="0"/>
        <w:rPr>
          <w:rFonts w:ascii="Arial" w:hAnsi="Arial" w:cs="Arial"/>
        </w:rPr>
      </w:pPr>
      <w:r w:rsidRPr="001C2691">
        <w:rPr>
          <w:rFonts w:ascii="Arial" w:hAnsi="Arial" w:cs="Arial"/>
        </w:rPr>
        <w:t>Dokumentację powykonawczą</w:t>
      </w:r>
      <w:r w:rsidR="005360A3" w:rsidRPr="001C2691">
        <w:rPr>
          <w:rFonts w:ascii="Arial" w:hAnsi="Arial" w:cs="Arial"/>
        </w:rPr>
        <w:t>,</w:t>
      </w:r>
    </w:p>
    <w:p w14:paraId="05DD9FFC" w14:textId="4FFA19EA" w:rsidR="0063172F" w:rsidRPr="001C2691" w:rsidRDefault="009825DF" w:rsidP="00FA1235">
      <w:pPr>
        <w:pStyle w:val="Akapitzlist"/>
        <w:numPr>
          <w:ilvl w:val="0"/>
          <w:numId w:val="44"/>
        </w:numPr>
        <w:spacing w:after="0"/>
        <w:rPr>
          <w:rFonts w:ascii="Arial" w:hAnsi="Arial" w:cs="Arial"/>
        </w:rPr>
      </w:pPr>
      <w:r w:rsidRPr="001C2691">
        <w:rPr>
          <w:rFonts w:ascii="Arial" w:hAnsi="Arial" w:cs="Arial"/>
        </w:rPr>
        <w:t>I</w:t>
      </w:r>
      <w:r w:rsidR="0063172F" w:rsidRPr="001C2691">
        <w:rPr>
          <w:rFonts w:ascii="Arial" w:hAnsi="Arial" w:cs="Arial"/>
        </w:rPr>
        <w:t>nstrukcję obsługi systemu RFID dla bibliotekarzy</w:t>
      </w:r>
      <w:r w:rsidR="00A336F5">
        <w:rPr>
          <w:rFonts w:ascii="Arial" w:hAnsi="Arial" w:cs="Arial"/>
        </w:rPr>
        <w:t xml:space="preserve"> w języku polskim</w:t>
      </w:r>
      <w:r w:rsidR="0063172F" w:rsidRPr="001C2691">
        <w:rPr>
          <w:rFonts w:ascii="Arial" w:hAnsi="Arial" w:cs="Arial"/>
        </w:rPr>
        <w:t>.</w:t>
      </w:r>
    </w:p>
    <w:p w14:paraId="224F4198" w14:textId="274C66A2" w:rsidR="0063172F" w:rsidRPr="001C2691" w:rsidRDefault="0063172F" w:rsidP="00FA1235">
      <w:pPr>
        <w:pStyle w:val="Akapitzlist"/>
        <w:numPr>
          <w:ilvl w:val="0"/>
          <w:numId w:val="44"/>
        </w:numPr>
        <w:spacing w:after="0"/>
        <w:rPr>
          <w:rFonts w:ascii="Arial" w:hAnsi="Arial" w:cs="Arial"/>
        </w:rPr>
      </w:pPr>
      <w:r w:rsidRPr="001C2691">
        <w:rPr>
          <w:rFonts w:ascii="Arial" w:hAnsi="Arial" w:cs="Arial"/>
        </w:rPr>
        <w:t>Dokumenty gwarancyjne.</w:t>
      </w:r>
    </w:p>
    <w:p w14:paraId="55941CCA" w14:textId="33CB5658" w:rsidR="0063172F" w:rsidRPr="001C2691" w:rsidRDefault="0063172F" w:rsidP="00FA1235">
      <w:pPr>
        <w:pStyle w:val="Akapitzlist"/>
        <w:numPr>
          <w:ilvl w:val="0"/>
          <w:numId w:val="44"/>
        </w:numPr>
        <w:spacing w:after="0"/>
        <w:rPr>
          <w:rFonts w:ascii="Arial" w:hAnsi="Arial" w:cs="Arial"/>
        </w:rPr>
      </w:pPr>
      <w:r w:rsidRPr="001C2691">
        <w:rPr>
          <w:rFonts w:ascii="Arial" w:hAnsi="Arial" w:cs="Arial"/>
        </w:rPr>
        <w:t>Odbiór końcowy systemu RFID zostanie potwierdzony protokołem</w:t>
      </w:r>
      <w:r w:rsidR="005360A3" w:rsidRPr="001C2691">
        <w:rPr>
          <w:rFonts w:ascii="Arial" w:hAnsi="Arial" w:cs="Arial"/>
        </w:rPr>
        <w:t xml:space="preserve"> odbioru</w:t>
      </w:r>
      <w:r w:rsidRPr="001C2691">
        <w:rPr>
          <w:rFonts w:ascii="Arial" w:hAnsi="Arial" w:cs="Arial"/>
        </w:rPr>
        <w:t xml:space="preserve">, </w:t>
      </w:r>
      <w:r w:rsidR="009825DF" w:rsidRPr="001C2691">
        <w:rPr>
          <w:rFonts w:ascii="Arial" w:hAnsi="Arial" w:cs="Arial"/>
        </w:rPr>
        <w:t xml:space="preserve">podpisanym </w:t>
      </w:r>
      <w:r w:rsidRPr="001C2691">
        <w:rPr>
          <w:rFonts w:ascii="Arial" w:hAnsi="Arial" w:cs="Arial"/>
        </w:rPr>
        <w:t>przez obie strony.</w:t>
      </w:r>
    </w:p>
    <w:p w14:paraId="0C115874" w14:textId="3E4D735B" w:rsidR="00111284" w:rsidRPr="001C2691" w:rsidRDefault="00111284" w:rsidP="00111284">
      <w:pPr>
        <w:pStyle w:val="Akapitzlist"/>
        <w:spacing w:after="0" w:line="240" w:lineRule="auto"/>
        <w:ind w:left="1429"/>
        <w:jc w:val="both"/>
        <w:rPr>
          <w:rFonts w:ascii="Arial" w:eastAsia="Times New Roman" w:hAnsi="Arial" w:cs="Arial"/>
          <w:lang w:eastAsia="pl-PL"/>
        </w:rPr>
      </w:pPr>
    </w:p>
    <w:p w14:paraId="3C4F2F71" w14:textId="77777777" w:rsidR="00825735" w:rsidRPr="001C2691" w:rsidRDefault="00825735" w:rsidP="00111284">
      <w:pPr>
        <w:pStyle w:val="Akapitzlist"/>
        <w:spacing w:after="0" w:line="240" w:lineRule="auto"/>
        <w:ind w:left="1429"/>
        <w:jc w:val="both"/>
        <w:rPr>
          <w:rFonts w:ascii="Arial" w:eastAsia="Times New Roman" w:hAnsi="Arial" w:cs="Arial"/>
          <w:lang w:eastAsia="pl-PL"/>
        </w:rPr>
      </w:pPr>
    </w:p>
    <w:p w14:paraId="0355CD65" w14:textId="77777777" w:rsidR="00390089" w:rsidRPr="001C2691" w:rsidRDefault="00390089" w:rsidP="0090169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61917EF" w14:textId="0798CEEA" w:rsidR="00111284" w:rsidRPr="001C2691" w:rsidRDefault="00825735" w:rsidP="00EB570E">
      <w:pPr>
        <w:pStyle w:val="Akapitzlist"/>
        <w:numPr>
          <w:ilvl w:val="2"/>
          <w:numId w:val="7"/>
        </w:numPr>
        <w:spacing w:after="0" w:line="240" w:lineRule="auto"/>
        <w:jc w:val="center"/>
        <w:rPr>
          <w:rFonts w:ascii="Arial" w:eastAsia="Times New Roman" w:hAnsi="Arial" w:cs="Arial"/>
          <w:u w:val="single"/>
          <w:lang w:eastAsia="pl-PL"/>
        </w:rPr>
      </w:pPr>
      <w:bookmarkStart w:id="9" w:name="_Hlk192600320"/>
      <w:r w:rsidRPr="001C2691">
        <w:rPr>
          <w:rFonts w:ascii="Arial" w:eastAsia="Times New Roman" w:hAnsi="Arial" w:cs="Arial"/>
          <w:u w:val="single"/>
          <w:lang w:eastAsia="pl-PL"/>
        </w:rPr>
        <w:t>GWARANCJA I WSPARCIE SERWISOWE</w:t>
      </w:r>
    </w:p>
    <w:p w14:paraId="472C2B92" w14:textId="5FCE3013" w:rsidR="00825735" w:rsidRPr="001C2691" w:rsidRDefault="00825735" w:rsidP="00FA1235">
      <w:pPr>
        <w:pStyle w:val="Akapitzlist"/>
        <w:numPr>
          <w:ilvl w:val="0"/>
          <w:numId w:val="46"/>
        </w:numPr>
        <w:rPr>
          <w:rFonts w:ascii="Arial" w:hAnsi="Arial" w:cs="Arial"/>
          <w:b/>
          <w:bCs/>
        </w:rPr>
      </w:pPr>
      <w:r w:rsidRPr="001C2691">
        <w:rPr>
          <w:rFonts w:ascii="Arial" w:hAnsi="Arial" w:cs="Arial"/>
          <w:b/>
          <w:bCs/>
        </w:rPr>
        <w:t>Gwarancja na etykiety RFID</w:t>
      </w:r>
    </w:p>
    <w:p w14:paraId="3033F11E" w14:textId="306AC00E" w:rsidR="00825735" w:rsidRPr="001C2691" w:rsidRDefault="00825735" w:rsidP="00FA1235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C2691">
        <w:rPr>
          <w:rFonts w:ascii="Arial" w:eastAsia="Times New Roman" w:hAnsi="Arial" w:cs="Arial"/>
          <w:lang w:eastAsia="pl-PL"/>
        </w:rPr>
        <w:t xml:space="preserve">Wykonawca udziela Zamawiającemu gwarancji na etykiety RFID na okres 10 lat od daty </w:t>
      </w:r>
      <w:r w:rsidR="00407503" w:rsidRPr="001C2691">
        <w:rPr>
          <w:rFonts w:ascii="Arial" w:eastAsia="Times New Roman" w:hAnsi="Arial" w:cs="Arial"/>
          <w:lang w:eastAsia="pl-PL"/>
        </w:rPr>
        <w:t>podpisanie protokołu odbioru</w:t>
      </w:r>
      <w:r w:rsidRPr="001C2691">
        <w:rPr>
          <w:rFonts w:ascii="Arial" w:eastAsia="Times New Roman" w:hAnsi="Arial" w:cs="Arial"/>
          <w:lang w:eastAsia="pl-PL"/>
        </w:rPr>
        <w:t>.</w:t>
      </w:r>
    </w:p>
    <w:p w14:paraId="53B5DDDE" w14:textId="13E9C952" w:rsidR="00825735" w:rsidRPr="001C2691" w:rsidRDefault="00825735" w:rsidP="00FA1235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C2691">
        <w:rPr>
          <w:rFonts w:ascii="Arial" w:eastAsia="Times New Roman" w:hAnsi="Arial" w:cs="Arial"/>
          <w:lang w:eastAsia="pl-PL"/>
        </w:rPr>
        <w:t>Okres gwarancji dotyczy trwałości układu scalonego oraz poprawnego działania etykiet w warunkach eksploatacyjnych określonych w specyfikacji technicznej.</w:t>
      </w:r>
    </w:p>
    <w:p w14:paraId="51BB8A57" w14:textId="183F6F43" w:rsidR="00F1544F" w:rsidRPr="001C2691" w:rsidRDefault="00F1544F" w:rsidP="00FA1235">
      <w:pPr>
        <w:pStyle w:val="Akapitzlist"/>
        <w:numPr>
          <w:ilvl w:val="0"/>
          <w:numId w:val="45"/>
        </w:numPr>
        <w:spacing w:after="0"/>
        <w:rPr>
          <w:rFonts w:ascii="Arial" w:hAnsi="Arial" w:cs="Arial"/>
        </w:rPr>
      </w:pPr>
      <w:r w:rsidRPr="001C2691">
        <w:rPr>
          <w:rFonts w:ascii="Arial" w:hAnsi="Arial" w:cs="Arial"/>
        </w:rPr>
        <w:t>Gwarancja obejmuje wszelkie wady materiałowe, produkcyjne oraz błędy w funkcjonowaniu układu RFID skutkujące niemożnością odczytu danych w standardowych warunkach użytkowania.</w:t>
      </w:r>
    </w:p>
    <w:p w14:paraId="059AB423" w14:textId="38498D57" w:rsidR="00F1544F" w:rsidRPr="001C2691" w:rsidRDefault="00F1544F" w:rsidP="00FA1235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C2691">
        <w:rPr>
          <w:rFonts w:ascii="Arial" w:eastAsia="Times New Roman" w:hAnsi="Arial" w:cs="Arial"/>
          <w:lang w:eastAsia="pl-PL"/>
        </w:rPr>
        <w:t>Wykonawca zapewnia wymianę etykiet, które nie działają prawidłowo bez winy Zamawiającego</w:t>
      </w:r>
      <w:r w:rsidR="005646D5" w:rsidRPr="001C2691">
        <w:rPr>
          <w:rFonts w:ascii="Arial" w:eastAsia="Times New Roman" w:hAnsi="Arial" w:cs="Arial"/>
          <w:lang w:eastAsia="pl-PL"/>
        </w:rPr>
        <w:t xml:space="preserve"> w terminie 14 dni roboczych od </w:t>
      </w:r>
      <w:r w:rsidR="00BE1FE4" w:rsidRPr="001C2691">
        <w:rPr>
          <w:rFonts w:ascii="Arial" w:eastAsia="Times New Roman" w:hAnsi="Arial" w:cs="Arial"/>
          <w:lang w:eastAsia="pl-PL"/>
        </w:rPr>
        <w:t>d</w:t>
      </w:r>
      <w:r w:rsidR="005646D5" w:rsidRPr="001C2691">
        <w:rPr>
          <w:rFonts w:ascii="Arial" w:eastAsia="Times New Roman" w:hAnsi="Arial" w:cs="Arial"/>
          <w:lang w:eastAsia="pl-PL"/>
        </w:rPr>
        <w:t>aty zgłoszenia</w:t>
      </w:r>
      <w:r w:rsidRPr="001C2691">
        <w:rPr>
          <w:rFonts w:ascii="Arial" w:eastAsia="Times New Roman" w:hAnsi="Arial" w:cs="Arial"/>
          <w:lang w:eastAsia="pl-PL"/>
        </w:rPr>
        <w:t>.</w:t>
      </w:r>
    </w:p>
    <w:p w14:paraId="72420891" w14:textId="2AA76E52" w:rsidR="00F1544F" w:rsidRPr="001C2691" w:rsidRDefault="005646D5" w:rsidP="00FA1235">
      <w:pPr>
        <w:pStyle w:val="Akapitzlist"/>
        <w:numPr>
          <w:ilvl w:val="0"/>
          <w:numId w:val="45"/>
        </w:numPr>
        <w:spacing w:after="0"/>
        <w:rPr>
          <w:rFonts w:ascii="Arial" w:hAnsi="Arial" w:cs="Arial"/>
        </w:rPr>
      </w:pPr>
      <w:r w:rsidRPr="001C2691">
        <w:rPr>
          <w:rFonts w:ascii="Arial" w:hAnsi="Arial" w:cs="Arial"/>
        </w:rPr>
        <w:t xml:space="preserve">W ramach wymiany uszkodzonych etykiet Wykonawca zapewnia </w:t>
      </w:r>
      <w:r w:rsidR="00F1544F" w:rsidRPr="001C2691">
        <w:rPr>
          <w:rFonts w:ascii="Arial" w:hAnsi="Arial" w:cs="Arial"/>
        </w:rPr>
        <w:t>etykiet</w:t>
      </w:r>
      <w:r w:rsidRPr="001C2691">
        <w:rPr>
          <w:rFonts w:ascii="Arial" w:hAnsi="Arial" w:cs="Arial"/>
        </w:rPr>
        <w:t>y</w:t>
      </w:r>
      <w:r w:rsidR="00F1544F" w:rsidRPr="001C2691">
        <w:rPr>
          <w:rFonts w:ascii="Arial" w:hAnsi="Arial" w:cs="Arial"/>
        </w:rPr>
        <w:t xml:space="preserve"> o parametrach nie gorszych niż wskazane w Opisie Przedmiotu Zamówienia.</w:t>
      </w:r>
    </w:p>
    <w:p w14:paraId="395F8EC9" w14:textId="77777777" w:rsidR="00FA1235" w:rsidRPr="001C2691" w:rsidRDefault="005646D5" w:rsidP="00FA1235">
      <w:pPr>
        <w:pStyle w:val="Akapitzlist"/>
        <w:numPr>
          <w:ilvl w:val="0"/>
          <w:numId w:val="45"/>
        </w:numPr>
        <w:spacing w:after="0"/>
        <w:rPr>
          <w:rFonts w:ascii="Arial" w:hAnsi="Arial" w:cs="Arial"/>
        </w:rPr>
      </w:pPr>
      <w:r w:rsidRPr="001C2691">
        <w:rPr>
          <w:rFonts w:ascii="Arial" w:hAnsi="Arial" w:cs="Arial"/>
        </w:rPr>
        <w:t>Wymiana wadliwych etykiet na nowe nie powoduje wydłużenia okresu gwarancji dla całej partii etykiet, lecz jedynie dla wymienionych sztuk, liczonych od momentu ich dostarczenia.</w:t>
      </w:r>
    </w:p>
    <w:p w14:paraId="6E1FAF71" w14:textId="648ABC1D" w:rsidR="00E86128" w:rsidRPr="001C2691" w:rsidRDefault="00E86128" w:rsidP="00FA1235">
      <w:pPr>
        <w:pStyle w:val="Akapitzlist"/>
        <w:numPr>
          <w:ilvl w:val="0"/>
          <w:numId w:val="46"/>
        </w:numPr>
        <w:spacing w:after="0"/>
        <w:rPr>
          <w:rFonts w:ascii="Arial" w:hAnsi="Arial" w:cs="Arial"/>
        </w:rPr>
      </w:pPr>
      <w:r w:rsidRPr="001C2691">
        <w:rPr>
          <w:rFonts w:ascii="Arial" w:hAnsi="Arial" w:cs="Arial"/>
          <w:b/>
          <w:bCs/>
        </w:rPr>
        <w:lastRenderedPageBreak/>
        <w:t xml:space="preserve">Gwarancja </w:t>
      </w:r>
      <w:r w:rsidR="00935D70" w:rsidRPr="001C2691">
        <w:rPr>
          <w:rFonts w:ascii="Arial" w:hAnsi="Arial" w:cs="Arial"/>
          <w:b/>
          <w:bCs/>
        </w:rPr>
        <w:t>systemu i sprzętu</w:t>
      </w:r>
      <w:r w:rsidRPr="001C2691">
        <w:rPr>
          <w:rFonts w:ascii="Arial" w:hAnsi="Arial" w:cs="Arial"/>
          <w:b/>
          <w:bCs/>
        </w:rPr>
        <w:t xml:space="preserve"> RFID</w:t>
      </w:r>
    </w:p>
    <w:p w14:paraId="4E1B6240" w14:textId="49B7C6B4" w:rsidR="00FA1235" w:rsidRPr="001C2691" w:rsidRDefault="00E86128" w:rsidP="00FA1235">
      <w:pPr>
        <w:pStyle w:val="Akapitzlist"/>
        <w:numPr>
          <w:ilvl w:val="0"/>
          <w:numId w:val="47"/>
        </w:numPr>
        <w:spacing w:after="0"/>
        <w:rPr>
          <w:rFonts w:ascii="Arial" w:hAnsi="Arial" w:cs="Arial"/>
        </w:rPr>
      </w:pPr>
      <w:r w:rsidRPr="001C2691">
        <w:rPr>
          <w:rFonts w:ascii="Arial" w:hAnsi="Arial" w:cs="Arial"/>
        </w:rPr>
        <w:t>Okres gwarancji wynosi</w:t>
      </w:r>
      <w:r w:rsidR="00395A43" w:rsidRPr="001C2691">
        <w:rPr>
          <w:rFonts w:ascii="Arial" w:hAnsi="Arial" w:cs="Arial"/>
        </w:rPr>
        <w:t xml:space="preserve"> </w:t>
      </w:r>
      <w:r w:rsidRPr="001C2691">
        <w:rPr>
          <w:rFonts w:ascii="Arial" w:hAnsi="Arial" w:cs="Arial"/>
        </w:rPr>
        <w:t>minimum 24</w:t>
      </w:r>
      <w:r w:rsidR="00395A43" w:rsidRPr="001C2691">
        <w:rPr>
          <w:rFonts w:ascii="Arial" w:hAnsi="Arial" w:cs="Arial"/>
        </w:rPr>
        <w:t xml:space="preserve"> </w:t>
      </w:r>
      <w:r w:rsidRPr="001C2691">
        <w:rPr>
          <w:rFonts w:ascii="Arial" w:hAnsi="Arial" w:cs="Arial"/>
        </w:rPr>
        <w:t xml:space="preserve">miesiące, licząc od dnia podpisania protokołu </w:t>
      </w:r>
      <w:r w:rsidR="00FD2A5F" w:rsidRPr="001C2691">
        <w:rPr>
          <w:rFonts w:ascii="Arial" w:hAnsi="Arial" w:cs="Arial"/>
        </w:rPr>
        <w:t>odbioru.</w:t>
      </w:r>
    </w:p>
    <w:p w14:paraId="02FFE827" w14:textId="4B4C6DC1" w:rsidR="00935D70" w:rsidRPr="001C2691" w:rsidRDefault="00935D70" w:rsidP="00FA1235">
      <w:pPr>
        <w:pStyle w:val="Akapitzlist"/>
        <w:numPr>
          <w:ilvl w:val="0"/>
          <w:numId w:val="47"/>
        </w:numPr>
        <w:spacing w:after="0"/>
        <w:rPr>
          <w:rFonts w:ascii="Arial" w:hAnsi="Arial" w:cs="Arial"/>
        </w:rPr>
      </w:pPr>
      <w:r w:rsidRPr="001C2691">
        <w:rPr>
          <w:rFonts w:ascii="Arial" w:eastAsia="Times New Roman" w:hAnsi="Arial" w:cs="Arial"/>
          <w:lang w:eastAsia="pl-PL"/>
        </w:rPr>
        <w:t xml:space="preserve">Serwis obejmuje nie tylko naprawę sprzętu, ale także wsparcie w przypadku nieprawidłowego działania </w:t>
      </w:r>
      <w:r w:rsidRPr="001C2691">
        <w:rPr>
          <w:rFonts w:ascii="Arial" w:eastAsia="Times New Roman" w:hAnsi="Arial" w:cs="Arial"/>
          <w:b/>
          <w:bCs/>
          <w:lang w:eastAsia="pl-PL"/>
        </w:rPr>
        <w:t xml:space="preserve">dowolnej funkcjonalności </w:t>
      </w:r>
      <w:r w:rsidRPr="001C2691">
        <w:rPr>
          <w:rFonts w:ascii="Arial" w:eastAsia="Times New Roman" w:hAnsi="Arial" w:cs="Arial"/>
          <w:lang w:eastAsia="pl-PL"/>
        </w:rPr>
        <w:t>systemu RFID, w tym:</w:t>
      </w:r>
    </w:p>
    <w:p w14:paraId="2E79E52E" w14:textId="77777777" w:rsidR="00935D70" w:rsidRPr="001C2691" w:rsidRDefault="00935D70" w:rsidP="00FA1235">
      <w:pPr>
        <w:pStyle w:val="Akapitzlist"/>
        <w:numPr>
          <w:ilvl w:val="0"/>
          <w:numId w:val="48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1C2691">
        <w:rPr>
          <w:rFonts w:ascii="Arial" w:eastAsia="Times New Roman" w:hAnsi="Arial" w:cs="Arial"/>
          <w:lang w:eastAsia="pl-PL"/>
        </w:rPr>
        <w:t>Błędnego kodowania etykiet RFID,</w:t>
      </w:r>
    </w:p>
    <w:p w14:paraId="1559D45B" w14:textId="77777777" w:rsidR="00935D70" w:rsidRPr="001C2691" w:rsidRDefault="00935D70" w:rsidP="00FA1235">
      <w:pPr>
        <w:pStyle w:val="Akapitzlist"/>
        <w:numPr>
          <w:ilvl w:val="0"/>
          <w:numId w:val="48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1C2691">
        <w:rPr>
          <w:rFonts w:ascii="Arial" w:eastAsia="Times New Roman" w:hAnsi="Arial" w:cs="Arial"/>
          <w:lang w:eastAsia="pl-PL"/>
        </w:rPr>
        <w:t>Problemów z odczytem i zapisaniem danych na etykietach RFID,</w:t>
      </w:r>
    </w:p>
    <w:p w14:paraId="32346BD8" w14:textId="77777777" w:rsidR="00935D70" w:rsidRPr="001C2691" w:rsidRDefault="00935D70" w:rsidP="00FA1235">
      <w:pPr>
        <w:pStyle w:val="Akapitzlist"/>
        <w:numPr>
          <w:ilvl w:val="0"/>
          <w:numId w:val="48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1C2691">
        <w:rPr>
          <w:rFonts w:ascii="Arial" w:eastAsia="Times New Roman" w:hAnsi="Arial" w:cs="Arial"/>
          <w:lang w:eastAsia="pl-PL"/>
        </w:rPr>
        <w:t>Nieprawidłowego rozkodowywania lub aktywacji/dezaktywacji zabezpieczeń RFID,</w:t>
      </w:r>
    </w:p>
    <w:p w14:paraId="65E47EB1" w14:textId="5795FBF7" w:rsidR="00236A2F" w:rsidRPr="001C2691" w:rsidRDefault="00935D70" w:rsidP="00FA1235">
      <w:pPr>
        <w:pStyle w:val="Akapitzlist"/>
        <w:numPr>
          <w:ilvl w:val="0"/>
          <w:numId w:val="48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1C2691">
        <w:rPr>
          <w:rFonts w:ascii="Arial" w:eastAsia="Times New Roman" w:hAnsi="Arial" w:cs="Arial"/>
          <w:lang w:eastAsia="pl-PL"/>
        </w:rPr>
        <w:t>Nieprawidłowego działania bramek RFID,</w:t>
      </w:r>
    </w:p>
    <w:p w14:paraId="2818F935" w14:textId="0BFCC22F" w:rsidR="00FD2A5F" w:rsidRPr="001C2691" w:rsidRDefault="00955D55" w:rsidP="00FD2A5F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1C2691">
        <w:rPr>
          <w:rFonts w:ascii="Arial" w:hAnsi="Arial" w:cs="Arial"/>
        </w:rPr>
        <w:t xml:space="preserve">W okresie gwarancji Wykonawca zapewni wsparcie techniczne. Wykonawca będzie odpisywał na e-maile oraz będzie odbierał połączenia telefoniczne w godzinach: 9:00 – 15:00 w dni robocze. Odpowiedź na wiadomość e-mail będzie wysłana nie później niż w 24 godziny po otrzymaniu zgłoszenia </w:t>
      </w:r>
      <w:r w:rsidR="00FD2A5F" w:rsidRPr="001C2691">
        <w:rPr>
          <w:rFonts w:ascii="Arial" w:hAnsi="Arial" w:cs="Arial"/>
        </w:rPr>
        <w:t xml:space="preserve">i </w:t>
      </w:r>
      <w:r w:rsidR="006E76F8" w:rsidRPr="001C2691">
        <w:rPr>
          <w:rFonts w:ascii="Arial" w:hAnsi="Arial" w:cs="Arial"/>
        </w:rPr>
        <w:t xml:space="preserve">Wykonawca </w:t>
      </w:r>
      <w:r w:rsidR="00FD2A5F" w:rsidRPr="001C2691">
        <w:rPr>
          <w:rFonts w:ascii="Arial" w:hAnsi="Arial" w:cs="Arial"/>
        </w:rPr>
        <w:t>zobowiązuje do przeprowadzenia niezbędnych napraw w terminie nie dłuższym niż 14 dni roboczych.</w:t>
      </w:r>
    </w:p>
    <w:p w14:paraId="42C4D0E8" w14:textId="7AB24330" w:rsidR="006E76F8" w:rsidRPr="000A2021" w:rsidRDefault="006E76F8" w:rsidP="00FD2A5F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0A2021">
        <w:rPr>
          <w:rFonts w:ascii="Arial" w:hAnsi="Arial" w:cs="Arial"/>
        </w:rPr>
        <w:t xml:space="preserve">W uzasadnionych przypadkach, termin usunięcia usterek może zostać przedłużony, jeśli konieczne jest </w:t>
      </w:r>
      <w:bookmarkStart w:id="10" w:name="_Hlk192806200"/>
      <w:r w:rsidRPr="000A2021">
        <w:rPr>
          <w:rFonts w:ascii="Arial" w:hAnsi="Arial" w:cs="Arial"/>
        </w:rPr>
        <w:t>oczekiwanie na dostawę niezbędnych komponentów.</w:t>
      </w:r>
    </w:p>
    <w:bookmarkEnd w:id="10"/>
    <w:p w14:paraId="30C6110C" w14:textId="31707853" w:rsidR="00FD2A5F" w:rsidRPr="001C2691" w:rsidRDefault="00E86128" w:rsidP="00FD2A5F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1C2691">
        <w:rPr>
          <w:rFonts w:ascii="Arial" w:hAnsi="Arial" w:cs="Arial"/>
        </w:rPr>
        <w:t>Okres gwarancji ulega automatycznemu przedłużeniu o czas trwania naprawy, licząc od dnia zgłoszenia usterki do dnia jej usunięcia i potwierdzenia sprawności systemu przez Zamawiającego.</w:t>
      </w:r>
      <w:r w:rsidR="00236A2F" w:rsidRPr="001C2691">
        <w:rPr>
          <w:rFonts w:ascii="Arial" w:eastAsia="Times New Roman" w:hAnsi="Arial" w:cs="Arial"/>
          <w:lang w:eastAsia="pl-PL"/>
        </w:rPr>
        <w:t xml:space="preserve"> </w:t>
      </w:r>
    </w:p>
    <w:p w14:paraId="6D4C6B1E" w14:textId="4CEAC54F" w:rsidR="006E76F8" w:rsidRPr="00491C8C" w:rsidRDefault="00236A2F" w:rsidP="006E76F8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1C2691">
        <w:rPr>
          <w:rFonts w:ascii="Arial" w:eastAsia="Times New Roman" w:hAnsi="Arial" w:cs="Arial"/>
          <w:lang w:eastAsia="pl-PL"/>
        </w:rPr>
        <w:t xml:space="preserve">W przypadku braku możliwości naprawy problemu zdalnie, </w:t>
      </w:r>
      <w:r w:rsidR="004F2E83">
        <w:rPr>
          <w:rFonts w:ascii="Arial" w:eastAsia="Times New Roman" w:hAnsi="Arial" w:cs="Arial"/>
          <w:lang w:eastAsia="pl-PL"/>
        </w:rPr>
        <w:t>W</w:t>
      </w:r>
      <w:r w:rsidRPr="001C2691">
        <w:rPr>
          <w:rFonts w:ascii="Arial" w:eastAsia="Times New Roman" w:hAnsi="Arial" w:cs="Arial"/>
          <w:lang w:eastAsia="pl-PL"/>
        </w:rPr>
        <w:t>ykonawca zobowiązuje się do przyjazdu serwisanta do siedziby biblioteki</w:t>
      </w:r>
      <w:r w:rsidR="001A6FF1" w:rsidRPr="001C2691">
        <w:rPr>
          <w:rFonts w:ascii="Arial" w:eastAsia="Times New Roman" w:hAnsi="Arial" w:cs="Arial"/>
          <w:lang w:eastAsia="pl-PL"/>
        </w:rPr>
        <w:t xml:space="preserve"> w celu dokonania potrzebnych napraw</w:t>
      </w:r>
      <w:r w:rsidR="003D2315" w:rsidRPr="001C2691">
        <w:rPr>
          <w:rFonts w:ascii="Arial" w:eastAsia="Times New Roman" w:hAnsi="Arial" w:cs="Arial"/>
          <w:lang w:eastAsia="pl-PL"/>
        </w:rPr>
        <w:t>.</w:t>
      </w:r>
    </w:p>
    <w:p w14:paraId="116F9DDC" w14:textId="41C1E472" w:rsidR="0010313E" w:rsidRDefault="00491C8C" w:rsidP="0010313E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491C8C">
        <w:rPr>
          <w:rFonts w:ascii="Arial" w:hAnsi="Arial" w:cs="Arial"/>
        </w:rPr>
        <w:t>W przypadku gdy naprawa w miejscu użytkowania nie będzie możliwa, Wykonawca dokona naprawy poza siedzibą Zamawiającego przy czym</w:t>
      </w:r>
      <w:r>
        <w:rPr>
          <w:rFonts w:ascii="Arial" w:hAnsi="Arial" w:cs="Arial"/>
        </w:rPr>
        <w:t>,</w:t>
      </w:r>
      <w:r w:rsidRPr="00491C8C">
        <w:rPr>
          <w:rFonts w:ascii="Arial" w:hAnsi="Arial" w:cs="Arial"/>
        </w:rPr>
        <w:t xml:space="preserve"> odbierze przedmiot </w:t>
      </w:r>
      <w:r w:rsidR="004F2E83">
        <w:rPr>
          <w:rFonts w:ascii="Arial" w:hAnsi="Arial" w:cs="Arial"/>
        </w:rPr>
        <w:t>u</w:t>
      </w:r>
      <w:r w:rsidRPr="00491C8C">
        <w:rPr>
          <w:rFonts w:ascii="Arial" w:hAnsi="Arial" w:cs="Arial"/>
        </w:rPr>
        <w:t>mowy i dostarczy go po naprawie na własny koszt.</w:t>
      </w:r>
    </w:p>
    <w:p w14:paraId="0B054C62" w14:textId="59C2637D" w:rsidR="00491C8C" w:rsidRPr="0010313E" w:rsidRDefault="00491C8C" w:rsidP="0010313E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10313E">
        <w:rPr>
          <w:rFonts w:ascii="Arial" w:hAnsi="Arial" w:cs="Arial"/>
        </w:rPr>
        <w:t xml:space="preserve">W okresie gwarancji Wykonawca zobowiązuje się dokonywać raz na 12 miesięcy bezpłatnie przeglądu sprawności Systemu ochrony zbiorów. </w:t>
      </w:r>
    </w:p>
    <w:p w14:paraId="245B5FC5" w14:textId="170B6B18" w:rsidR="00FD2A5F" w:rsidRPr="001C2691" w:rsidRDefault="000271D9" w:rsidP="00DA27B4">
      <w:pPr>
        <w:pStyle w:val="Akapitzlist"/>
        <w:numPr>
          <w:ilvl w:val="0"/>
          <w:numId w:val="46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1C2691">
        <w:rPr>
          <w:rFonts w:ascii="Arial" w:eastAsia="Times New Roman" w:hAnsi="Arial" w:cs="Arial"/>
          <w:b/>
          <w:bCs/>
          <w:lang w:eastAsia="pl-PL"/>
        </w:rPr>
        <w:t>Aktualizacje oprogramowania</w:t>
      </w:r>
    </w:p>
    <w:p w14:paraId="628407EF" w14:textId="77777777" w:rsidR="00FD2A5F" w:rsidRPr="001C2691" w:rsidRDefault="000271D9" w:rsidP="00FD2A5F">
      <w:pPr>
        <w:pStyle w:val="Akapitzlist"/>
        <w:numPr>
          <w:ilvl w:val="0"/>
          <w:numId w:val="49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1C2691">
        <w:rPr>
          <w:rFonts w:ascii="Arial" w:eastAsia="Times New Roman" w:hAnsi="Arial" w:cs="Arial"/>
          <w:lang w:eastAsia="pl-PL"/>
        </w:rPr>
        <w:t xml:space="preserve">Wykonawca zobowiązuje się do udostępniania Zamawiającemu </w:t>
      </w:r>
      <w:r w:rsidRPr="001C2691">
        <w:rPr>
          <w:rFonts w:ascii="Arial" w:eastAsia="Times New Roman" w:hAnsi="Arial" w:cs="Arial"/>
          <w:b/>
          <w:bCs/>
          <w:lang w:eastAsia="pl-PL"/>
        </w:rPr>
        <w:t>dostępnych aktualizacji systemu RFID</w:t>
      </w:r>
      <w:r w:rsidRPr="001C2691">
        <w:rPr>
          <w:rFonts w:ascii="Arial" w:eastAsia="Times New Roman" w:hAnsi="Arial" w:cs="Arial"/>
          <w:lang w:eastAsia="pl-PL"/>
        </w:rPr>
        <w:t xml:space="preserve"> w trakcie trwania gwarancji.</w:t>
      </w:r>
    </w:p>
    <w:p w14:paraId="1D5D0313" w14:textId="77777777" w:rsidR="00FD2A5F" w:rsidRPr="001C2691" w:rsidRDefault="000271D9" w:rsidP="00FD2A5F">
      <w:pPr>
        <w:pStyle w:val="Akapitzlist"/>
        <w:numPr>
          <w:ilvl w:val="0"/>
          <w:numId w:val="49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1C2691">
        <w:rPr>
          <w:rFonts w:ascii="Arial" w:eastAsia="Times New Roman" w:hAnsi="Arial" w:cs="Arial"/>
          <w:lang w:eastAsia="pl-PL"/>
        </w:rPr>
        <w:t>Aktualizacje muszą być kompatybilne z systemem bibliotecznym Zamawiającego.</w:t>
      </w:r>
    </w:p>
    <w:p w14:paraId="17AB8253" w14:textId="59D3BD09" w:rsidR="000271D9" w:rsidRPr="001C2691" w:rsidRDefault="000271D9" w:rsidP="00390089">
      <w:pPr>
        <w:pStyle w:val="Akapitzlist"/>
        <w:spacing w:after="0"/>
        <w:ind w:left="502"/>
        <w:rPr>
          <w:rFonts w:ascii="Arial" w:hAnsi="Arial" w:cs="Arial"/>
        </w:rPr>
      </w:pPr>
    </w:p>
    <w:bookmarkEnd w:id="9"/>
    <w:p w14:paraId="29772F3C" w14:textId="77777777" w:rsidR="000271D9" w:rsidRPr="001C2691" w:rsidRDefault="000271D9" w:rsidP="000271D9">
      <w:pPr>
        <w:pStyle w:val="Akapitzlist"/>
        <w:ind w:left="502"/>
        <w:rPr>
          <w:rFonts w:ascii="Arial" w:hAnsi="Arial" w:cs="Arial"/>
        </w:rPr>
      </w:pPr>
    </w:p>
    <w:p w14:paraId="15864A01" w14:textId="56EA45B6" w:rsidR="00825735" w:rsidRPr="001C2691" w:rsidRDefault="00825735" w:rsidP="00F1544F">
      <w:pPr>
        <w:pStyle w:val="Akapitzlist"/>
        <w:spacing w:after="0" w:line="240" w:lineRule="auto"/>
        <w:ind w:left="1069"/>
        <w:jc w:val="both"/>
        <w:rPr>
          <w:rFonts w:ascii="Arial" w:eastAsia="Times New Roman" w:hAnsi="Arial" w:cs="Arial"/>
          <w:lang w:eastAsia="pl-PL"/>
        </w:rPr>
      </w:pPr>
    </w:p>
    <w:p w14:paraId="4CE99D56" w14:textId="77777777" w:rsidR="001008A5" w:rsidRPr="001C2691" w:rsidRDefault="001008A5" w:rsidP="001008A5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eastAsia="pl-PL"/>
        </w:rPr>
      </w:pPr>
    </w:p>
    <w:sectPr w:rsidR="001008A5" w:rsidRPr="001C2691" w:rsidSect="00B5059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B5D87" w14:textId="77777777" w:rsidR="00236A2F" w:rsidRDefault="00236A2F" w:rsidP="00236A2F">
      <w:pPr>
        <w:spacing w:after="0" w:line="240" w:lineRule="auto"/>
      </w:pPr>
      <w:r>
        <w:separator/>
      </w:r>
    </w:p>
  </w:endnote>
  <w:endnote w:type="continuationSeparator" w:id="0">
    <w:p w14:paraId="6278B207" w14:textId="77777777" w:rsidR="00236A2F" w:rsidRDefault="00236A2F" w:rsidP="00236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EE357" w14:textId="77777777" w:rsidR="00236A2F" w:rsidRDefault="00236A2F" w:rsidP="00236A2F">
      <w:pPr>
        <w:spacing w:after="0" w:line="240" w:lineRule="auto"/>
      </w:pPr>
      <w:r>
        <w:separator/>
      </w:r>
    </w:p>
  </w:footnote>
  <w:footnote w:type="continuationSeparator" w:id="0">
    <w:p w14:paraId="2B7725B5" w14:textId="77777777" w:rsidR="00236A2F" w:rsidRDefault="00236A2F" w:rsidP="00236A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7ABD"/>
    <w:multiLevelType w:val="hybridMultilevel"/>
    <w:tmpl w:val="73F4BAA2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B946E91"/>
    <w:multiLevelType w:val="hybridMultilevel"/>
    <w:tmpl w:val="97B44A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746C2"/>
    <w:multiLevelType w:val="hybridMultilevel"/>
    <w:tmpl w:val="FAF8A7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972C3C"/>
    <w:multiLevelType w:val="hybridMultilevel"/>
    <w:tmpl w:val="661A6F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E07D3"/>
    <w:multiLevelType w:val="hybridMultilevel"/>
    <w:tmpl w:val="CEA89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D302E"/>
    <w:multiLevelType w:val="hybridMultilevel"/>
    <w:tmpl w:val="DE96A17A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E58FF"/>
    <w:multiLevelType w:val="hybridMultilevel"/>
    <w:tmpl w:val="AE822842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6362028"/>
    <w:multiLevelType w:val="multilevel"/>
    <w:tmpl w:val="844A8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EA267B"/>
    <w:multiLevelType w:val="hybridMultilevel"/>
    <w:tmpl w:val="0AF80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2234F"/>
    <w:multiLevelType w:val="hybridMultilevel"/>
    <w:tmpl w:val="9E1299AC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0" w15:restartNumberingAfterBreak="0">
    <w:nsid w:val="270E79C1"/>
    <w:multiLevelType w:val="hybridMultilevel"/>
    <w:tmpl w:val="43D23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F1218E"/>
    <w:multiLevelType w:val="hybridMultilevel"/>
    <w:tmpl w:val="EC82D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CF4455"/>
    <w:multiLevelType w:val="hybridMultilevel"/>
    <w:tmpl w:val="6D1A14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BF6B11"/>
    <w:multiLevelType w:val="hybridMultilevel"/>
    <w:tmpl w:val="67D24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B25409"/>
    <w:multiLevelType w:val="multilevel"/>
    <w:tmpl w:val="56AEA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8B3215"/>
    <w:multiLevelType w:val="hybridMultilevel"/>
    <w:tmpl w:val="003E8D34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8E273B5"/>
    <w:multiLevelType w:val="hybridMultilevel"/>
    <w:tmpl w:val="9342D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822558"/>
    <w:multiLevelType w:val="hybridMultilevel"/>
    <w:tmpl w:val="AAF2B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E23D30"/>
    <w:multiLevelType w:val="multilevel"/>
    <w:tmpl w:val="4B9E6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EC37745"/>
    <w:multiLevelType w:val="hybridMultilevel"/>
    <w:tmpl w:val="8A265016"/>
    <w:lvl w:ilvl="0" w:tplc="0415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0" w15:restartNumberingAfterBreak="0">
    <w:nsid w:val="3ED5378E"/>
    <w:multiLevelType w:val="hybridMultilevel"/>
    <w:tmpl w:val="027A6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41654E"/>
    <w:multiLevelType w:val="hybridMultilevel"/>
    <w:tmpl w:val="C2A4A3C8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2" w15:restartNumberingAfterBreak="0">
    <w:nsid w:val="49C7282B"/>
    <w:multiLevelType w:val="hybridMultilevel"/>
    <w:tmpl w:val="686C6A2C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3" w15:restartNumberingAfterBreak="0">
    <w:nsid w:val="518523EF"/>
    <w:multiLevelType w:val="hybridMultilevel"/>
    <w:tmpl w:val="6F6AB3BC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1C83DDB"/>
    <w:multiLevelType w:val="hybridMultilevel"/>
    <w:tmpl w:val="70DE86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FA58EB"/>
    <w:multiLevelType w:val="hybridMultilevel"/>
    <w:tmpl w:val="CD248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0A6757"/>
    <w:multiLevelType w:val="hybridMultilevel"/>
    <w:tmpl w:val="994A4CBA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7" w15:restartNumberingAfterBreak="0">
    <w:nsid w:val="58602951"/>
    <w:multiLevelType w:val="multilevel"/>
    <w:tmpl w:val="9AD66C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8" w15:restartNumberingAfterBreak="0">
    <w:nsid w:val="5A2E675A"/>
    <w:multiLevelType w:val="hybridMultilevel"/>
    <w:tmpl w:val="4DF2B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EE0D1E"/>
    <w:multiLevelType w:val="hybridMultilevel"/>
    <w:tmpl w:val="B770C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AA2F25"/>
    <w:multiLevelType w:val="hybridMultilevel"/>
    <w:tmpl w:val="93EC4F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820B5E"/>
    <w:multiLevelType w:val="hybridMultilevel"/>
    <w:tmpl w:val="A1166E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79773C"/>
    <w:multiLevelType w:val="hybridMultilevel"/>
    <w:tmpl w:val="06B24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B56F1A"/>
    <w:multiLevelType w:val="hybridMultilevel"/>
    <w:tmpl w:val="96469F74"/>
    <w:lvl w:ilvl="0" w:tplc="F1ACFB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BC4220"/>
    <w:multiLevelType w:val="hybridMultilevel"/>
    <w:tmpl w:val="2146DD68"/>
    <w:lvl w:ilvl="0" w:tplc="D08C01F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64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8E019D5"/>
    <w:multiLevelType w:val="multilevel"/>
    <w:tmpl w:val="9AD66C34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6" w15:restartNumberingAfterBreak="0">
    <w:nsid w:val="690B12D2"/>
    <w:multiLevelType w:val="multilevel"/>
    <w:tmpl w:val="913638B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7" w15:restartNumberingAfterBreak="0">
    <w:nsid w:val="6B031BBC"/>
    <w:multiLevelType w:val="hybridMultilevel"/>
    <w:tmpl w:val="8948369A"/>
    <w:lvl w:ilvl="0" w:tplc="04150003">
      <w:start w:val="1"/>
      <w:numFmt w:val="bullet"/>
      <w:lvlText w:val="o"/>
      <w:lvlJc w:val="left"/>
      <w:pPr>
        <w:ind w:left="8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8" w15:restartNumberingAfterBreak="0">
    <w:nsid w:val="6D3C736F"/>
    <w:multiLevelType w:val="hybridMultilevel"/>
    <w:tmpl w:val="6504BF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A52936"/>
    <w:multiLevelType w:val="hybridMultilevel"/>
    <w:tmpl w:val="750E3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573922"/>
    <w:multiLevelType w:val="hybridMultilevel"/>
    <w:tmpl w:val="09927B98"/>
    <w:lvl w:ilvl="0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71EA62EE"/>
    <w:multiLevelType w:val="hybridMultilevel"/>
    <w:tmpl w:val="6212B284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726A219C"/>
    <w:multiLevelType w:val="hybridMultilevel"/>
    <w:tmpl w:val="0E308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0B0B74"/>
    <w:multiLevelType w:val="hybridMultilevel"/>
    <w:tmpl w:val="1D5EF5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2F361B"/>
    <w:multiLevelType w:val="hybridMultilevel"/>
    <w:tmpl w:val="D7BAAD2C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5" w15:restartNumberingAfterBreak="0">
    <w:nsid w:val="7790271C"/>
    <w:multiLevelType w:val="hybridMultilevel"/>
    <w:tmpl w:val="4CE8F2D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910313E"/>
    <w:multiLevelType w:val="hybridMultilevel"/>
    <w:tmpl w:val="C9B82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D76C7E"/>
    <w:multiLevelType w:val="hybridMultilevel"/>
    <w:tmpl w:val="BCEAE0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900425"/>
    <w:multiLevelType w:val="hybridMultilevel"/>
    <w:tmpl w:val="6ADABF58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9" w15:restartNumberingAfterBreak="0">
    <w:nsid w:val="7CA9203A"/>
    <w:multiLevelType w:val="hybridMultilevel"/>
    <w:tmpl w:val="EE04B30C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0" w15:restartNumberingAfterBreak="0">
    <w:nsid w:val="7CAF1D50"/>
    <w:multiLevelType w:val="multilevel"/>
    <w:tmpl w:val="E9003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3"/>
      <w:numFmt w:val="upperRoman"/>
      <w:lvlText w:val="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069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44"/>
  </w:num>
  <w:num w:numId="3">
    <w:abstractNumId w:val="29"/>
  </w:num>
  <w:num w:numId="4">
    <w:abstractNumId w:val="5"/>
  </w:num>
  <w:num w:numId="5">
    <w:abstractNumId w:val="10"/>
  </w:num>
  <w:num w:numId="6">
    <w:abstractNumId w:val="16"/>
  </w:num>
  <w:num w:numId="7">
    <w:abstractNumId w:val="50"/>
  </w:num>
  <w:num w:numId="8">
    <w:abstractNumId w:val="7"/>
  </w:num>
  <w:num w:numId="9">
    <w:abstractNumId w:val="36"/>
  </w:num>
  <w:num w:numId="10">
    <w:abstractNumId w:val="27"/>
  </w:num>
  <w:num w:numId="11">
    <w:abstractNumId w:val="35"/>
  </w:num>
  <w:num w:numId="12">
    <w:abstractNumId w:val="18"/>
  </w:num>
  <w:num w:numId="13">
    <w:abstractNumId w:val="14"/>
  </w:num>
  <w:num w:numId="14">
    <w:abstractNumId w:val="8"/>
  </w:num>
  <w:num w:numId="15">
    <w:abstractNumId w:val="19"/>
  </w:num>
  <w:num w:numId="16">
    <w:abstractNumId w:val="2"/>
  </w:num>
  <w:num w:numId="17">
    <w:abstractNumId w:val="15"/>
  </w:num>
  <w:num w:numId="18">
    <w:abstractNumId w:val="46"/>
  </w:num>
  <w:num w:numId="19">
    <w:abstractNumId w:val="41"/>
  </w:num>
  <w:num w:numId="20">
    <w:abstractNumId w:val="32"/>
  </w:num>
  <w:num w:numId="21">
    <w:abstractNumId w:val="23"/>
  </w:num>
  <w:num w:numId="22">
    <w:abstractNumId w:val="12"/>
  </w:num>
  <w:num w:numId="23">
    <w:abstractNumId w:val="3"/>
  </w:num>
  <w:num w:numId="24">
    <w:abstractNumId w:val="24"/>
  </w:num>
  <w:num w:numId="25">
    <w:abstractNumId w:val="38"/>
  </w:num>
  <w:num w:numId="26">
    <w:abstractNumId w:val="22"/>
  </w:num>
  <w:num w:numId="27">
    <w:abstractNumId w:val="48"/>
  </w:num>
  <w:num w:numId="28">
    <w:abstractNumId w:val="26"/>
  </w:num>
  <w:num w:numId="29">
    <w:abstractNumId w:val="9"/>
  </w:num>
  <w:num w:numId="30">
    <w:abstractNumId w:val="49"/>
  </w:num>
  <w:num w:numId="31">
    <w:abstractNumId w:val="6"/>
  </w:num>
  <w:num w:numId="32">
    <w:abstractNumId w:val="47"/>
  </w:num>
  <w:num w:numId="33">
    <w:abstractNumId w:val="0"/>
  </w:num>
  <w:num w:numId="34">
    <w:abstractNumId w:val="21"/>
  </w:num>
  <w:num w:numId="35">
    <w:abstractNumId w:val="37"/>
  </w:num>
  <w:num w:numId="36">
    <w:abstractNumId w:val="39"/>
  </w:num>
  <w:num w:numId="37">
    <w:abstractNumId w:val="33"/>
  </w:num>
  <w:num w:numId="38">
    <w:abstractNumId w:val="17"/>
  </w:num>
  <w:num w:numId="39">
    <w:abstractNumId w:val="28"/>
  </w:num>
  <w:num w:numId="40">
    <w:abstractNumId w:val="43"/>
  </w:num>
  <w:num w:numId="41">
    <w:abstractNumId w:val="11"/>
  </w:num>
  <w:num w:numId="42">
    <w:abstractNumId w:val="13"/>
  </w:num>
  <w:num w:numId="43">
    <w:abstractNumId w:val="31"/>
  </w:num>
  <w:num w:numId="44">
    <w:abstractNumId w:val="30"/>
  </w:num>
  <w:num w:numId="45">
    <w:abstractNumId w:val="25"/>
  </w:num>
  <w:num w:numId="46">
    <w:abstractNumId w:val="42"/>
  </w:num>
  <w:num w:numId="47">
    <w:abstractNumId w:val="1"/>
  </w:num>
  <w:num w:numId="48">
    <w:abstractNumId w:val="40"/>
  </w:num>
  <w:num w:numId="49">
    <w:abstractNumId w:val="20"/>
  </w:num>
  <w:num w:numId="50">
    <w:abstractNumId w:val="45"/>
  </w:num>
  <w:num w:numId="51">
    <w:abstractNumId w:val="4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5DC"/>
    <w:rsid w:val="00024C0E"/>
    <w:rsid w:val="000271D9"/>
    <w:rsid w:val="00034E58"/>
    <w:rsid w:val="00040F3B"/>
    <w:rsid w:val="00082ECB"/>
    <w:rsid w:val="00093521"/>
    <w:rsid w:val="00095965"/>
    <w:rsid w:val="00097812"/>
    <w:rsid w:val="000A2021"/>
    <w:rsid w:val="000A6C69"/>
    <w:rsid w:val="000B68DF"/>
    <w:rsid w:val="000C009A"/>
    <w:rsid w:val="000C3CA4"/>
    <w:rsid w:val="000C4397"/>
    <w:rsid w:val="000C4A1A"/>
    <w:rsid w:val="000C6DA1"/>
    <w:rsid w:val="000D28F2"/>
    <w:rsid w:val="000E1BAF"/>
    <w:rsid w:val="000E5264"/>
    <w:rsid w:val="000E58CC"/>
    <w:rsid w:val="000F5C67"/>
    <w:rsid w:val="00100484"/>
    <w:rsid w:val="001008A5"/>
    <w:rsid w:val="00102CEE"/>
    <w:rsid w:val="0010313E"/>
    <w:rsid w:val="001050AD"/>
    <w:rsid w:val="00111284"/>
    <w:rsid w:val="00127FCE"/>
    <w:rsid w:val="0013317E"/>
    <w:rsid w:val="001513F5"/>
    <w:rsid w:val="00164CF8"/>
    <w:rsid w:val="0016719B"/>
    <w:rsid w:val="00175557"/>
    <w:rsid w:val="00175F45"/>
    <w:rsid w:val="001844A5"/>
    <w:rsid w:val="00196F83"/>
    <w:rsid w:val="001974C1"/>
    <w:rsid w:val="001A6FF1"/>
    <w:rsid w:val="001B0069"/>
    <w:rsid w:val="001B0476"/>
    <w:rsid w:val="001C034F"/>
    <w:rsid w:val="001C2691"/>
    <w:rsid w:val="001C4E21"/>
    <w:rsid w:val="001C6EA5"/>
    <w:rsid w:val="001D73A2"/>
    <w:rsid w:val="001E5061"/>
    <w:rsid w:val="001F5755"/>
    <w:rsid w:val="00201F74"/>
    <w:rsid w:val="002060D6"/>
    <w:rsid w:val="00217D7A"/>
    <w:rsid w:val="002273E0"/>
    <w:rsid w:val="00235804"/>
    <w:rsid w:val="0023625B"/>
    <w:rsid w:val="00236A2F"/>
    <w:rsid w:val="0024374F"/>
    <w:rsid w:val="00243F03"/>
    <w:rsid w:val="00253348"/>
    <w:rsid w:val="002579BA"/>
    <w:rsid w:val="00263421"/>
    <w:rsid w:val="00267561"/>
    <w:rsid w:val="00285AE5"/>
    <w:rsid w:val="00287CE2"/>
    <w:rsid w:val="00295B5F"/>
    <w:rsid w:val="00297BC8"/>
    <w:rsid w:val="002A071B"/>
    <w:rsid w:val="002B230D"/>
    <w:rsid w:val="002B4DB8"/>
    <w:rsid w:val="002E07BC"/>
    <w:rsid w:val="002E161A"/>
    <w:rsid w:val="002E3430"/>
    <w:rsid w:val="002E6069"/>
    <w:rsid w:val="00303160"/>
    <w:rsid w:val="003035DC"/>
    <w:rsid w:val="00303A96"/>
    <w:rsid w:val="00304A2E"/>
    <w:rsid w:val="00307809"/>
    <w:rsid w:val="00307FF7"/>
    <w:rsid w:val="00337CA8"/>
    <w:rsid w:val="003437C0"/>
    <w:rsid w:val="00354284"/>
    <w:rsid w:val="00357B78"/>
    <w:rsid w:val="003805DB"/>
    <w:rsid w:val="00390089"/>
    <w:rsid w:val="0039500F"/>
    <w:rsid w:val="00395A43"/>
    <w:rsid w:val="003B4A72"/>
    <w:rsid w:val="003B5F62"/>
    <w:rsid w:val="003C687A"/>
    <w:rsid w:val="003D2315"/>
    <w:rsid w:val="003D2677"/>
    <w:rsid w:val="003D6761"/>
    <w:rsid w:val="003E73C0"/>
    <w:rsid w:val="00402B8A"/>
    <w:rsid w:val="00403C5D"/>
    <w:rsid w:val="004050BA"/>
    <w:rsid w:val="00407503"/>
    <w:rsid w:val="00410306"/>
    <w:rsid w:val="0041574C"/>
    <w:rsid w:val="0041757B"/>
    <w:rsid w:val="00420804"/>
    <w:rsid w:val="004301DD"/>
    <w:rsid w:val="004303CB"/>
    <w:rsid w:val="004450F1"/>
    <w:rsid w:val="0047184D"/>
    <w:rsid w:val="00480107"/>
    <w:rsid w:val="004858E6"/>
    <w:rsid w:val="00491C8C"/>
    <w:rsid w:val="004A4F82"/>
    <w:rsid w:val="004D0ABC"/>
    <w:rsid w:val="004E08F0"/>
    <w:rsid w:val="004E443E"/>
    <w:rsid w:val="004F2E83"/>
    <w:rsid w:val="004F59E8"/>
    <w:rsid w:val="005003CB"/>
    <w:rsid w:val="005104D6"/>
    <w:rsid w:val="00513088"/>
    <w:rsid w:val="00513CC9"/>
    <w:rsid w:val="00514791"/>
    <w:rsid w:val="00515E39"/>
    <w:rsid w:val="005200C4"/>
    <w:rsid w:val="00520A0A"/>
    <w:rsid w:val="00525ED2"/>
    <w:rsid w:val="00527020"/>
    <w:rsid w:val="00533DB1"/>
    <w:rsid w:val="005360A3"/>
    <w:rsid w:val="00547A49"/>
    <w:rsid w:val="00556F1D"/>
    <w:rsid w:val="0056281F"/>
    <w:rsid w:val="005646D5"/>
    <w:rsid w:val="00570A27"/>
    <w:rsid w:val="00573C93"/>
    <w:rsid w:val="0057454B"/>
    <w:rsid w:val="00582745"/>
    <w:rsid w:val="005852E0"/>
    <w:rsid w:val="005B15F8"/>
    <w:rsid w:val="005B3A79"/>
    <w:rsid w:val="005E04F5"/>
    <w:rsid w:val="005E3413"/>
    <w:rsid w:val="005E7234"/>
    <w:rsid w:val="005F3CE5"/>
    <w:rsid w:val="00603025"/>
    <w:rsid w:val="00621174"/>
    <w:rsid w:val="00624C6C"/>
    <w:rsid w:val="0063172F"/>
    <w:rsid w:val="00644027"/>
    <w:rsid w:val="00654E98"/>
    <w:rsid w:val="006559D3"/>
    <w:rsid w:val="006578C5"/>
    <w:rsid w:val="00660A7A"/>
    <w:rsid w:val="00665204"/>
    <w:rsid w:val="00665460"/>
    <w:rsid w:val="006714D3"/>
    <w:rsid w:val="00671F82"/>
    <w:rsid w:val="00684770"/>
    <w:rsid w:val="00685A64"/>
    <w:rsid w:val="00696247"/>
    <w:rsid w:val="006A6A5B"/>
    <w:rsid w:val="006B42CB"/>
    <w:rsid w:val="006B4388"/>
    <w:rsid w:val="006C48AB"/>
    <w:rsid w:val="006D4DFC"/>
    <w:rsid w:val="006D735A"/>
    <w:rsid w:val="006E3184"/>
    <w:rsid w:val="006E4AC2"/>
    <w:rsid w:val="006E76F8"/>
    <w:rsid w:val="006F7E2E"/>
    <w:rsid w:val="00714CA9"/>
    <w:rsid w:val="00716E85"/>
    <w:rsid w:val="00750BD6"/>
    <w:rsid w:val="00766E1C"/>
    <w:rsid w:val="00777DFD"/>
    <w:rsid w:val="007B3013"/>
    <w:rsid w:val="007C24AD"/>
    <w:rsid w:val="007C60C8"/>
    <w:rsid w:val="007D31E6"/>
    <w:rsid w:val="007E5420"/>
    <w:rsid w:val="007F7D3D"/>
    <w:rsid w:val="008109AF"/>
    <w:rsid w:val="00815369"/>
    <w:rsid w:val="00820327"/>
    <w:rsid w:val="008256A0"/>
    <w:rsid w:val="00825735"/>
    <w:rsid w:val="00843742"/>
    <w:rsid w:val="0085407A"/>
    <w:rsid w:val="008606C5"/>
    <w:rsid w:val="008654F1"/>
    <w:rsid w:val="00876C1A"/>
    <w:rsid w:val="00886075"/>
    <w:rsid w:val="008901BF"/>
    <w:rsid w:val="0089622C"/>
    <w:rsid w:val="008A24B9"/>
    <w:rsid w:val="008C3238"/>
    <w:rsid w:val="008E3771"/>
    <w:rsid w:val="008E6A6F"/>
    <w:rsid w:val="00901694"/>
    <w:rsid w:val="00901AE2"/>
    <w:rsid w:val="00901B88"/>
    <w:rsid w:val="009056C5"/>
    <w:rsid w:val="00906BBF"/>
    <w:rsid w:val="009304FB"/>
    <w:rsid w:val="0093125F"/>
    <w:rsid w:val="00935D70"/>
    <w:rsid w:val="00936217"/>
    <w:rsid w:val="0094017C"/>
    <w:rsid w:val="009416FA"/>
    <w:rsid w:val="0094674F"/>
    <w:rsid w:val="00955D55"/>
    <w:rsid w:val="009633B0"/>
    <w:rsid w:val="009825DF"/>
    <w:rsid w:val="009845C9"/>
    <w:rsid w:val="009B16D7"/>
    <w:rsid w:val="009C2958"/>
    <w:rsid w:val="009D0014"/>
    <w:rsid w:val="009D1A7A"/>
    <w:rsid w:val="009E04B0"/>
    <w:rsid w:val="009F1E72"/>
    <w:rsid w:val="009F610D"/>
    <w:rsid w:val="00A03BBA"/>
    <w:rsid w:val="00A048C9"/>
    <w:rsid w:val="00A04D96"/>
    <w:rsid w:val="00A07918"/>
    <w:rsid w:val="00A1380A"/>
    <w:rsid w:val="00A336F5"/>
    <w:rsid w:val="00A408E5"/>
    <w:rsid w:val="00A44A53"/>
    <w:rsid w:val="00A576F0"/>
    <w:rsid w:val="00A627DE"/>
    <w:rsid w:val="00A716D6"/>
    <w:rsid w:val="00A81A9D"/>
    <w:rsid w:val="00A863BE"/>
    <w:rsid w:val="00AB3596"/>
    <w:rsid w:val="00AB576C"/>
    <w:rsid w:val="00AD7C24"/>
    <w:rsid w:val="00AE780A"/>
    <w:rsid w:val="00B2343E"/>
    <w:rsid w:val="00B27D49"/>
    <w:rsid w:val="00B3426C"/>
    <w:rsid w:val="00B50006"/>
    <w:rsid w:val="00B50599"/>
    <w:rsid w:val="00B57B4B"/>
    <w:rsid w:val="00B6661C"/>
    <w:rsid w:val="00B77C69"/>
    <w:rsid w:val="00B8439E"/>
    <w:rsid w:val="00BA1C71"/>
    <w:rsid w:val="00BA3D31"/>
    <w:rsid w:val="00BA4E84"/>
    <w:rsid w:val="00BB4C3A"/>
    <w:rsid w:val="00BC5CA5"/>
    <w:rsid w:val="00BE1FE4"/>
    <w:rsid w:val="00BF1309"/>
    <w:rsid w:val="00BF25DE"/>
    <w:rsid w:val="00BF7379"/>
    <w:rsid w:val="00BF76DB"/>
    <w:rsid w:val="00C3796A"/>
    <w:rsid w:val="00C45144"/>
    <w:rsid w:val="00C55738"/>
    <w:rsid w:val="00C620D8"/>
    <w:rsid w:val="00C8505F"/>
    <w:rsid w:val="00C856CF"/>
    <w:rsid w:val="00C90EC4"/>
    <w:rsid w:val="00C96861"/>
    <w:rsid w:val="00CC6A81"/>
    <w:rsid w:val="00CD7767"/>
    <w:rsid w:val="00CE32F4"/>
    <w:rsid w:val="00CE43BA"/>
    <w:rsid w:val="00D06212"/>
    <w:rsid w:val="00D154A6"/>
    <w:rsid w:val="00D22573"/>
    <w:rsid w:val="00D235FD"/>
    <w:rsid w:val="00D358A3"/>
    <w:rsid w:val="00D45082"/>
    <w:rsid w:val="00D47E52"/>
    <w:rsid w:val="00D5186D"/>
    <w:rsid w:val="00D54F11"/>
    <w:rsid w:val="00D57B0D"/>
    <w:rsid w:val="00D6484F"/>
    <w:rsid w:val="00D66439"/>
    <w:rsid w:val="00D73184"/>
    <w:rsid w:val="00D87721"/>
    <w:rsid w:val="00DC0F81"/>
    <w:rsid w:val="00DC173F"/>
    <w:rsid w:val="00DD14AE"/>
    <w:rsid w:val="00DD704A"/>
    <w:rsid w:val="00DE4E02"/>
    <w:rsid w:val="00DE568C"/>
    <w:rsid w:val="00DE6B9C"/>
    <w:rsid w:val="00E0226A"/>
    <w:rsid w:val="00E02C0A"/>
    <w:rsid w:val="00E21230"/>
    <w:rsid w:val="00E36BC5"/>
    <w:rsid w:val="00E42B70"/>
    <w:rsid w:val="00E565FA"/>
    <w:rsid w:val="00E67EED"/>
    <w:rsid w:val="00E768C8"/>
    <w:rsid w:val="00E77611"/>
    <w:rsid w:val="00E86128"/>
    <w:rsid w:val="00E92FE2"/>
    <w:rsid w:val="00E945CD"/>
    <w:rsid w:val="00EA0886"/>
    <w:rsid w:val="00EA134F"/>
    <w:rsid w:val="00EA314B"/>
    <w:rsid w:val="00EA6A6A"/>
    <w:rsid w:val="00EA77AA"/>
    <w:rsid w:val="00EB570E"/>
    <w:rsid w:val="00EB61FD"/>
    <w:rsid w:val="00EB74A8"/>
    <w:rsid w:val="00EC3BB1"/>
    <w:rsid w:val="00ED49FC"/>
    <w:rsid w:val="00ED57D4"/>
    <w:rsid w:val="00ED7018"/>
    <w:rsid w:val="00EF33FB"/>
    <w:rsid w:val="00F00322"/>
    <w:rsid w:val="00F04CCD"/>
    <w:rsid w:val="00F113B6"/>
    <w:rsid w:val="00F1544F"/>
    <w:rsid w:val="00F214BD"/>
    <w:rsid w:val="00F22ACC"/>
    <w:rsid w:val="00F230CB"/>
    <w:rsid w:val="00F41CCB"/>
    <w:rsid w:val="00F54162"/>
    <w:rsid w:val="00F55FC8"/>
    <w:rsid w:val="00F626B7"/>
    <w:rsid w:val="00F67D42"/>
    <w:rsid w:val="00F81A1F"/>
    <w:rsid w:val="00F82005"/>
    <w:rsid w:val="00F914CE"/>
    <w:rsid w:val="00F9191D"/>
    <w:rsid w:val="00F91D6F"/>
    <w:rsid w:val="00FA1235"/>
    <w:rsid w:val="00FC6EC6"/>
    <w:rsid w:val="00FD1D28"/>
    <w:rsid w:val="00FD2A5F"/>
    <w:rsid w:val="00FE4D25"/>
    <w:rsid w:val="00FF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5F7D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4E84"/>
  </w:style>
  <w:style w:type="paragraph" w:styleId="Nagwek3">
    <w:name w:val="heading 3"/>
    <w:basedOn w:val="Normalny"/>
    <w:link w:val="Nagwek3Znak"/>
    <w:uiPriority w:val="9"/>
    <w:qFormat/>
    <w:rsid w:val="00B77C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6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035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64CF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00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008A5"/>
    <w:rPr>
      <w:b/>
      <w:bCs/>
    </w:rPr>
  </w:style>
  <w:style w:type="table" w:styleId="Tabela-Siatka">
    <w:name w:val="Table Grid"/>
    <w:basedOn w:val="Standardowy"/>
    <w:uiPriority w:val="39"/>
    <w:rsid w:val="00655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1">
    <w:name w:val="Bez odstępów1"/>
    <w:uiPriority w:val="99"/>
    <w:rsid w:val="005104D6"/>
    <w:pPr>
      <w:spacing w:after="0" w:line="240" w:lineRule="auto"/>
    </w:pPr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3C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3C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3C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3C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3CA4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B77C6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6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6A2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6A2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6A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8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32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24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61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344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2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60771-28F9-428B-A63B-262A4EF79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3708</Words>
  <Characters>22250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2025-03-05T09:01:00Z</dcterms:created>
  <dcterms:modified xsi:type="dcterms:W3CDTF">2025-04-10T12:11:00Z</dcterms:modified>
</cp:coreProperties>
</file>