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3F7DB" w14:textId="72F85B95" w:rsidR="009A2C01" w:rsidRPr="005641F4" w:rsidRDefault="00BB11FB" w:rsidP="009A2C01">
      <w:pPr>
        <w:spacing w:after="80" w:line="240" w:lineRule="auto"/>
        <w:jc w:val="righ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0</w:t>
      </w:r>
      <w:r w:rsidR="009A2C01" w:rsidRPr="005641F4">
        <w:rPr>
          <w:rFonts w:ascii="Tahoma" w:hAnsi="Tahoma" w:cs="Tahoma"/>
          <w:sz w:val="20"/>
        </w:rPr>
        <w:t>Załącznik</w:t>
      </w:r>
      <w:r w:rsidR="00AE68D7">
        <w:rPr>
          <w:rFonts w:ascii="Tahoma" w:hAnsi="Tahoma" w:cs="Tahoma"/>
          <w:sz w:val="20"/>
        </w:rPr>
        <w:t xml:space="preserve"> nr </w:t>
      </w:r>
      <w:r w:rsidR="00A8634A">
        <w:rPr>
          <w:rFonts w:ascii="Tahoma" w:hAnsi="Tahoma" w:cs="Tahoma"/>
          <w:sz w:val="20"/>
        </w:rPr>
        <w:t>1</w:t>
      </w:r>
      <w:r w:rsidR="009A2C01" w:rsidRPr="005641F4">
        <w:rPr>
          <w:rFonts w:ascii="Tahoma" w:hAnsi="Tahoma" w:cs="Tahoma"/>
          <w:sz w:val="20"/>
        </w:rPr>
        <w:t xml:space="preserve"> do Ogłoszenia o zamówieni</w:t>
      </w:r>
      <w:r w:rsidR="00954DB6">
        <w:rPr>
          <w:rFonts w:ascii="Tahoma" w:hAnsi="Tahoma" w:cs="Tahoma"/>
          <w:sz w:val="20"/>
        </w:rPr>
        <w:t>u</w:t>
      </w:r>
    </w:p>
    <w:p w14:paraId="5AD13744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</w:p>
    <w:p w14:paraId="2742094A" w14:textId="77777777" w:rsidR="009A2C01" w:rsidRPr="005641F4" w:rsidRDefault="009A2C01" w:rsidP="009A2C01">
      <w:pPr>
        <w:spacing w:after="80" w:line="240" w:lineRule="auto"/>
        <w:jc w:val="left"/>
        <w:rPr>
          <w:rFonts w:ascii="Tahoma" w:hAnsi="Tahoma" w:cs="Tahoma"/>
          <w:sz w:val="20"/>
        </w:rPr>
      </w:pPr>
      <w:r w:rsidRPr="005641F4">
        <w:rPr>
          <w:rFonts w:ascii="Tahoma" w:hAnsi="Tahoma" w:cs="Tahoma"/>
          <w:sz w:val="20"/>
        </w:rPr>
        <w:t>……………………………………………………</w:t>
      </w:r>
    </w:p>
    <w:p w14:paraId="2B6B30B4" w14:textId="3D4B8389" w:rsidR="009A2C01" w:rsidRPr="005641F4" w:rsidRDefault="009A2C01" w:rsidP="00234C68">
      <w:pPr>
        <w:spacing w:after="80" w:line="240" w:lineRule="auto"/>
        <w:jc w:val="left"/>
        <w:rPr>
          <w:rFonts w:ascii="Tahoma" w:hAnsi="Tahoma" w:cs="Tahoma"/>
          <w:i/>
          <w:sz w:val="20"/>
        </w:rPr>
      </w:pPr>
      <w:r w:rsidRPr="005641F4">
        <w:rPr>
          <w:rFonts w:ascii="Tahoma" w:hAnsi="Tahoma" w:cs="Tahoma"/>
          <w:i/>
          <w:sz w:val="20"/>
        </w:rPr>
        <w:t>Wykonawca</w:t>
      </w:r>
      <w:r w:rsidR="005641F4">
        <w:rPr>
          <w:rFonts w:ascii="Tahoma" w:hAnsi="Tahoma" w:cs="Tahoma"/>
          <w:i/>
          <w:sz w:val="20"/>
        </w:rPr>
        <w:t xml:space="preserve"> (odbiorca Informacji o charakterze poufnym)</w:t>
      </w:r>
    </w:p>
    <w:p w14:paraId="4A38348B" w14:textId="1501ECB3" w:rsidR="009A2C01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545F698B" w14:textId="56591A51" w:rsidR="00A97F35" w:rsidRPr="00AD30D6" w:rsidRDefault="00A97F35" w:rsidP="00A97F35">
      <w:pPr>
        <w:spacing w:after="80" w:line="240" w:lineRule="auto"/>
        <w:rPr>
          <w:rFonts w:ascii="Tahoma" w:hAnsi="Tahoma" w:cs="Tahoma"/>
          <w:b/>
          <w:bCs/>
          <w:i/>
          <w:iCs/>
          <w:sz w:val="20"/>
        </w:rPr>
      </w:pPr>
      <w:r w:rsidRPr="00AD30D6">
        <w:rPr>
          <w:rFonts w:ascii="Tahoma" w:hAnsi="Tahoma" w:cs="Tahoma"/>
          <w:b/>
          <w:bCs/>
          <w:i/>
          <w:iCs/>
          <w:sz w:val="20"/>
        </w:rPr>
        <w:t xml:space="preserve">Wykonawca informuje, że następujące oświadczenia lub dokumenty, o których mowa w § </w:t>
      </w:r>
      <w:r w:rsidR="005A096A" w:rsidRPr="00AD30D6">
        <w:rPr>
          <w:rFonts w:ascii="Tahoma" w:hAnsi="Tahoma" w:cs="Tahoma"/>
          <w:b/>
          <w:bCs/>
          <w:i/>
          <w:iCs/>
          <w:sz w:val="20"/>
        </w:rPr>
        <w:t xml:space="preserve">4 (ETAP I </w:t>
      </w:r>
      <w:r w:rsidR="00EF0A05">
        <w:rPr>
          <w:rFonts w:ascii="Tahoma" w:hAnsi="Tahoma" w:cs="Tahoma"/>
          <w:b/>
          <w:bCs/>
          <w:i/>
          <w:iCs/>
          <w:sz w:val="20"/>
        </w:rPr>
        <w:t xml:space="preserve">– DOKUMENTY </w:t>
      </w:r>
      <w:r w:rsidR="005A096A" w:rsidRPr="00AD30D6">
        <w:rPr>
          <w:rFonts w:ascii="Tahoma" w:hAnsi="Tahoma" w:cs="Tahoma"/>
          <w:b/>
          <w:bCs/>
          <w:i/>
          <w:iCs/>
          <w:sz w:val="20"/>
        </w:rPr>
        <w:t>pkt 3)</w:t>
      </w:r>
      <w:r w:rsidR="003A0C5C" w:rsidRPr="00AD30D6">
        <w:rPr>
          <w:rFonts w:ascii="Tahoma" w:hAnsi="Tahoma" w:cs="Tahoma"/>
          <w:b/>
          <w:bCs/>
          <w:i/>
          <w:iCs/>
          <w:sz w:val="20"/>
        </w:rPr>
        <w:t xml:space="preserve"> </w:t>
      </w:r>
      <w:r w:rsidRPr="00AD30D6">
        <w:rPr>
          <w:rFonts w:ascii="Tahoma" w:hAnsi="Tahoma" w:cs="Tahoma"/>
          <w:b/>
          <w:bCs/>
          <w:i/>
          <w:iCs/>
          <w:sz w:val="20"/>
        </w:rPr>
        <w:t>Ogłoszenia o zamówieni</w:t>
      </w:r>
      <w:r w:rsidR="003A0C5C" w:rsidRPr="00AD30D6">
        <w:rPr>
          <w:rFonts w:ascii="Tahoma" w:hAnsi="Tahoma" w:cs="Tahoma"/>
          <w:b/>
          <w:bCs/>
          <w:i/>
          <w:iCs/>
          <w:sz w:val="20"/>
        </w:rPr>
        <w:t>u</w:t>
      </w:r>
      <w:r w:rsidRPr="00AD30D6">
        <w:rPr>
          <w:rFonts w:ascii="Tahoma" w:hAnsi="Tahoma" w:cs="Tahoma"/>
          <w:b/>
          <w:bCs/>
          <w:i/>
          <w:iCs/>
          <w:sz w:val="20"/>
        </w:rPr>
        <w:t xml:space="preserve"> są dostępne w formie elektronicznej pod określonymi adresami internetowymi ogólnodostępnych i bezpłatnych baz danych:</w:t>
      </w:r>
      <w:r w:rsidR="003A0C5C" w:rsidRPr="00AD30D6">
        <w:rPr>
          <w:rFonts w:ascii="Tahoma" w:hAnsi="Tahoma" w:cs="Tahoma"/>
          <w:b/>
          <w:bCs/>
          <w:i/>
          <w:iCs/>
          <w:sz w:val="20"/>
        </w:rPr>
        <w:t xml:space="preserve"> </w:t>
      </w:r>
      <w:r w:rsidRPr="00AD30D6">
        <w:rPr>
          <w:rFonts w:ascii="Tahoma" w:hAnsi="Tahoma" w:cs="Tahoma"/>
          <w:b/>
          <w:bCs/>
          <w:i/>
          <w:iCs/>
          <w:sz w:val="20"/>
        </w:rPr>
        <w:t>…………………………………………………………</w:t>
      </w:r>
      <w:r w:rsidR="005A096A" w:rsidRPr="00AD30D6">
        <w:rPr>
          <w:rFonts w:ascii="Tahoma" w:hAnsi="Tahoma" w:cs="Tahoma"/>
          <w:b/>
          <w:bCs/>
          <w:i/>
          <w:iCs/>
          <w:sz w:val="20"/>
        </w:rPr>
        <w:t>..</w:t>
      </w:r>
      <w:r w:rsidR="00EF0A05">
        <w:rPr>
          <w:rStyle w:val="Odwoanieprzypisudolnego"/>
          <w:rFonts w:ascii="Tahoma" w:hAnsi="Tahoma" w:cs="Tahoma"/>
          <w:b/>
          <w:bCs/>
          <w:i/>
          <w:iCs/>
          <w:sz w:val="20"/>
        </w:rPr>
        <w:footnoteReference w:id="1"/>
      </w:r>
    </w:p>
    <w:p w14:paraId="05E23EE9" w14:textId="77777777" w:rsidR="00006AEC" w:rsidRPr="005641F4" w:rsidRDefault="00006AEC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1E914CBD" w14:textId="77777777" w:rsidR="003A0C5C" w:rsidRDefault="003A0C5C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69449973" w14:textId="028E0CE5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  <w:r w:rsidRPr="005641F4">
        <w:rPr>
          <w:rFonts w:ascii="Tahoma" w:hAnsi="Tahoma" w:cs="Tahoma"/>
          <w:b/>
          <w:sz w:val="20"/>
        </w:rPr>
        <w:t>WNIOSEK O UDOSTĘPNIENIE INFORMACJI POUFNYCH</w:t>
      </w:r>
    </w:p>
    <w:p w14:paraId="07BFD2A2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  <w:r w:rsidRPr="005641F4">
        <w:rPr>
          <w:rFonts w:ascii="Tahoma" w:hAnsi="Tahoma" w:cs="Tahoma"/>
          <w:b/>
          <w:sz w:val="20"/>
        </w:rPr>
        <w:t>OŚWIADCZENIE O ZACHOWANIU POUFNOŚCI</w:t>
      </w:r>
    </w:p>
    <w:p w14:paraId="65003C02" w14:textId="77777777" w:rsidR="009A2C01" w:rsidRPr="005641F4" w:rsidRDefault="009A2C01" w:rsidP="009A2C01">
      <w:pPr>
        <w:spacing w:after="80" w:line="240" w:lineRule="auto"/>
        <w:jc w:val="center"/>
        <w:rPr>
          <w:rFonts w:ascii="Tahoma" w:hAnsi="Tahoma" w:cs="Tahoma"/>
          <w:b/>
          <w:sz w:val="20"/>
        </w:rPr>
      </w:pPr>
    </w:p>
    <w:p w14:paraId="57B56ABC" w14:textId="63C5505F" w:rsidR="009A2C01" w:rsidRPr="005641F4" w:rsidRDefault="009A2C01" w:rsidP="009A2C01">
      <w:pPr>
        <w:widowControl w:val="0"/>
        <w:spacing w:before="240" w:after="80" w:line="259" w:lineRule="auto"/>
        <w:rPr>
          <w:rFonts w:ascii="Tahoma" w:eastAsia="Calibri" w:hAnsi="Tahoma" w:cs="Tahoma"/>
          <w:b/>
          <w:sz w:val="20"/>
          <w:lang w:eastAsia="en-US"/>
        </w:rPr>
      </w:pPr>
      <w:r w:rsidRPr="005641F4">
        <w:rPr>
          <w:rFonts w:ascii="Tahoma" w:hAnsi="Tahoma" w:cs="Tahoma"/>
          <w:sz w:val="20"/>
        </w:rPr>
        <w:t xml:space="preserve">Zwracam się z </w:t>
      </w:r>
      <w:r w:rsidRPr="005641F4">
        <w:rPr>
          <w:rFonts w:ascii="Tahoma" w:hAnsi="Tahoma" w:cs="Tahoma"/>
          <w:b/>
          <w:sz w:val="20"/>
        </w:rPr>
        <w:t>wnioskiem</w:t>
      </w:r>
      <w:r w:rsidRPr="005641F4">
        <w:rPr>
          <w:rFonts w:ascii="Tahoma" w:hAnsi="Tahoma" w:cs="Tahoma"/>
          <w:sz w:val="20"/>
        </w:rPr>
        <w:t xml:space="preserve"> o udostępnienie informacji o charakterze poufnym będących częścią Ogłoszenia </w:t>
      </w:r>
      <w:r w:rsidR="00963704">
        <w:rPr>
          <w:rFonts w:ascii="Tahoma" w:hAnsi="Tahoma" w:cs="Tahoma"/>
          <w:sz w:val="20"/>
        </w:rPr>
        <w:t xml:space="preserve">o zamówienia </w:t>
      </w:r>
      <w:r w:rsidRPr="005641F4">
        <w:rPr>
          <w:rFonts w:ascii="Tahoma" w:hAnsi="Tahoma" w:cs="Tahoma"/>
          <w:sz w:val="20"/>
        </w:rPr>
        <w:t xml:space="preserve">w celu przygotowania oferty w postępowaniu nr </w:t>
      </w:r>
      <w:bookmarkStart w:id="0" w:name="_Hlk70686748"/>
      <w:bookmarkStart w:id="1" w:name="_Hlk70686728"/>
      <w:r w:rsidR="001D15D0">
        <w:rPr>
          <w:rFonts w:ascii="Tahoma" w:hAnsi="Tahoma" w:cs="Tahoma"/>
          <w:sz w:val="20"/>
        </w:rPr>
        <w:t>DZP</w:t>
      </w:r>
      <w:r w:rsidR="00AE68D7">
        <w:rPr>
          <w:rFonts w:ascii="Tahoma" w:hAnsi="Tahoma" w:cs="Tahoma"/>
          <w:sz w:val="20"/>
        </w:rPr>
        <w:t>.26.</w:t>
      </w:r>
      <w:r w:rsidR="00963704">
        <w:rPr>
          <w:rFonts w:ascii="Tahoma" w:hAnsi="Tahoma" w:cs="Tahoma"/>
          <w:sz w:val="20"/>
        </w:rPr>
        <w:t>1</w:t>
      </w:r>
      <w:r w:rsidR="00BB11FB">
        <w:rPr>
          <w:rFonts w:ascii="Tahoma" w:hAnsi="Tahoma" w:cs="Tahoma"/>
          <w:sz w:val="20"/>
        </w:rPr>
        <w:t>9</w:t>
      </w:r>
      <w:r w:rsidR="00AE68D7">
        <w:rPr>
          <w:rFonts w:ascii="Tahoma" w:hAnsi="Tahoma" w:cs="Tahoma"/>
          <w:sz w:val="20"/>
        </w:rPr>
        <w:t>.202</w:t>
      </w:r>
      <w:r w:rsidR="00BB11FB">
        <w:rPr>
          <w:rFonts w:ascii="Tahoma" w:hAnsi="Tahoma" w:cs="Tahoma"/>
          <w:sz w:val="20"/>
        </w:rPr>
        <w:t>6</w:t>
      </w:r>
      <w:r w:rsidRPr="005641F4">
        <w:rPr>
          <w:rFonts w:ascii="Tahoma" w:hAnsi="Tahoma" w:cs="Tahoma"/>
          <w:sz w:val="20"/>
        </w:rPr>
        <w:t xml:space="preserve">, którego przedmiotem jest </w:t>
      </w:r>
      <w:r w:rsidR="00AE68D7" w:rsidRPr="00AE68D7">
        <w:rPr>
          <w:rFonts w:ascii="Tahoma" w:hAnsi="Tahoma" w:cs="Tahoma"/>
          <w:b/>
          <w:bCs/>
          <w:sz w:val="20"/>
        </w:rPr>
        <w:t>dostawa</w:t>
      </w:r>
      <w:r w:rsidR="00AE68D7" w:rsidRPr="00AE68D7">
        <w:rPr>
          <w:color w:val="000000"/>
          <w:sz w:val="20"/>
        </w:rPr>
        <w:t xml:space="preserve"> </w:t>
      </w:r>
      <w:bookmarkEnd w:id="0"/>
      <w:r w:rsidR="00963704">
        <w:rPr>
          <w:rFonts w:ascii="Tahoma" w:hAnsi="Tahoma" w:cs="Tahoma"/>
          <w:b/>
          <w:bCs/>
          <w:color w:val="000000"/>
          <w:sz w:val="20"/>
        </w:rPr>
        <w:t xml:space="preserve"> </w:t>
      </w:r>
      <w:r w:rsidR="00963704" w:rsidRPr="00963704">
        <w:rPr>
          <w:rFonts w:ascii="Tahoma" w:eastAsia="Calibri" w:hAnsi="Tahoma" w:cs="Tahoma"/>
          <w:b/>
          <w:bCs/>
          <w:sz w:val="20"/>
          <w:lang w:eastAsia="en-US"/>
        </w:rPr>
        <w:t>detali oraz zespołów z metali o podwyższonej klasie dokładności w zakresie dopuszczalnych odchyłek położenia i kształtu, wykonywanych na podstawie dokumentacji technicznej Zamawiającego</w:t>
      </w:r>
      <w:r w:rsidR="00963704">
        <w:rPr>
          <w:rFonts w:ascii="Tahoma" w:eastAsia="Calibri" w:hAnsi="Tahoma" w:cs="Tahoma"/>
          <w:b/>
          <w:sz w:val="20"/>
          <w:lang w:eastAsia="en-US"/>
        </w:rPr>
        <w:t xml:space="preserve"> </w:t>
      </w:r>
      <w:r w:rsidR="005770E1">
        <w:rPr>
          <w:rFonts w:ascii="Tahoma" w:eastAsia="Calibri" w:hAnsi="Tahoma" w:cs="Tahoma"/>
          <w:b/>
          <w:sz w:val="20"/>
          <w:lang w:eastAsia="en-US"/>
        </w:rPr>
        <w:t>(</w:t>
      </w:r>
      <w:r w:rsidR="00963704">
        <w:rPr>
          <w:rFonts w:ascii="Tahoma" w:eastAsia="Calibri" w:hAnsi="Tahoma" w:cs="Tahoma"/>
          <w:b/>
          <w:sz w:val="20"/>
          <w:lang w:eastAsia="en-US"/>
        </w:rPr>
        <w:t xml:space="preserve">dalej: </w:t>
      </w:r>
      <w:r w:rsidR="005770E1">
        <w:rPr>
          <w:rFonts w:ascii="Tahoma" w:eastAsia="Calibri" w:hAnsi="Tahoma" w:cs="Tahoma"/>
          <w:b/>
          <w:sz w:val="20"/>
          <w:lang w:eastAsia="en-US"/>
        </w:rPr>
        <w:t>„Postępowanie</w:t>
      </w:r>
      <w:r w:rsidR="00461AB9">
        <w:rPr>
          <w:rFonts w:ascii="Tahoma" w:eastAsia="Calibri" w:hAnsi="Tahoma" w:cs="Tahoma"/>
          <w:b/>
          <w:sz w:val="20"/>
          <w:lang w:eastAsia="en-US"/>
        </w:rPr>
        <w:t>”</w:t>
      </w:r>
      <w:r w:rsidR="005770E1">
        <w:rPr>
          <w:rFonts w:ascii="Tahoma" w:eastAsia="Calibri" w:hAnsi="Tahoma" w:cs="Tahoma"/>
          <w:b/>
          <w:sz w:val="20"/>
          <w:lang w:eastAsia="en-US"/>
        </w:rPr>
        <w:t>)</w:t>
      </w:r>
      <w:r w:rsidRPr="005641F4">
        <w:rPr>
          <w:rFonts w:ascii="Tahoma" w:eastAsia="Calibri" w:hAnsi="Tahoma" w:cs="Tahoma"/>
          <w:b/>
          <w:sz w:val="20"/>
          <w:lang w:eastAsia="en-US"/>
        </w:rPr>
        <w:t xml:space="preserve">. </w:t>
      </w:r>
    </w:p>
    <w:bookmarkEnd w:id="1"/>
    <w:p w14:paraId="65CC8151" w14:textId="77777777" w:rsidR="009A2C01" w:rsidRPr="005641F4" w:rsidRDefault="009A2C01" w:rsidP="009A2C01">
      <w:pPr>
        <w:spacing w:after="80" w:line="240" w:lineRule="auto"/>
        <w:rPr>
          <w:rFonts w:ascii="Tahoma" w:hAnsi="Tahoma" w:cs="Tahoma"/>
          <w:b/>
          <w:sz w:val="20"/>
        </w:rPr>
      </w:pPr>
    </w:p>
    <w:p w14:paraId="7189E427" w14:textId="4FCC0B79" w:rsidR="009A2C01" w:rsidRPr="005641F4" w:rsidRDefault="005770E1" w:rsidP="009A2C01">
      <w:pPr>
        <w:spacing w:after="80" w:line="240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Działając</w:t>
      </w:r>
      <w:r w:rsidR="009A2C01" w:rsidRPr="005641F4">
        <w:rPr>
          <w:rFonts w:ascii="Tahoma" w:hAnsi="Tahoma" w:cs="Tahoma"/>
          <w:sz w:val="20"/>
        </w:rPr>
        <w:t xml:space="preserve"> jako Wykonawca</w:t>
      </w:r>
      <w:r w:rsidR="005641F4">
        <w:rPr>
          <w:rFonts w:ascii="Tahoma" w:hAnsi="Tahoma" w:cs="Tahoma"/>
          <w:sz w:val="20"/>
        </w:rPr>
        <w:t xml:space="preserve"> i jednocześnie Odbiorca informacji o charakterze poufnym</w:t>
      </w:r>
      <w:r w:rsidR="009A2C01" w:rsidRPr="005641F4">
        <w:rPr>
          <w:rFonts w:ascii="Tahoma" w:hAnsi="Tahoma" w:cs="Tahoma"/>
          <w:sz w:val="20"/>
        </w:rPr>
        <w:t xml:space="preserve"> chcący wziąć udział w </w:t>
      </w:r>
      <w:r>
        <w:rPr>
          <w:rFonts w:ascii="Tahoma" w:hAnsi="Tahoma" w:cs="Tahoma"/>
          <w:sz w:val="20"/>
        </w:rPr>
        <w:t>P</w:t>
      </w:r>
      <w:r w:rsidR="009A2C01" w:rsidRPr="005641F4">
        <w:rPr>
          <w:rFonts w:ascii="Tahoma" w:hAnsi="Tahoma" w:cs="Tahoma"/>
          <w:sz w:val="20"/>
        </w:rPr>
        <w:t>ostępowaniu,</w:t>
      </w:r>
      <w:r>
        <w:rPr>
          <w:rFonts w:ascii="Tahoma" w:hAnsi="Tahoma" w:cs="Tahoma"/>
          <w:sz w:val="20"/>
        </w:rPr>
        <w:t xml:space="preserve"> oświadczam</w:t>
      </w:r>
      <w:r w:rsidR="009A2C01" w:rsidRPr="005641F4">
        <w:rPr>
          <w:rFonts w:ascii="Tahoma" w:hAnsi="Tahoma" w:cs="Tahoma"/>
          <w:sz w:val="20"/>
        </w:rPr>
        <w:t xml:space="preserve"> że zachowam poufność</w:t>
      </w:r>
      <w:r w:rsidR="00461AB9">
        <w:rPr>
          <w:rFonts w:ascii="Tahoma" w:hAnsi="Tahoma" w:cs="Tahoma"/>
          <w:sz w:val="20"/>
        </w:rPr>
        <w:t xml:space="preserve">, </w:t>
      </w:r>
      <w:r w:rsidR="009A2C01" w:rsidRPr="005641F4">
        <w:rPr>
          <w:rFonts w:ascii="Tahoma" w:hAnsi="Tahoma" w:cs="Tahoma"/>
          <w:sz w:val="20"/>
        </w:rPr>
        <w:t>w stosunku do otrzymanych</w:t>
      </w:r>
      <w:r w:rsidR="009A2C01" w:rsidRPr="005641F4">
        <w:rPr>
          <w:rFonts w:ascii="Tahoma" w:hAnsi="Tahoma" w:cs="Tahoma"/>
          <w:b/>
          <w:sz w:val="20"/>
        </w:rPr>
        <w:t xml:space="preserve"> </w:t>
      </w:r>
      <w:r w:rsidR="009A2C01" w:rsidRPr="005641F4">
        <w:rPr>
          <w:rFonts w:ascii="Tahoma" w:hAnsi="Tahoma" w:cs="Tahoma"/>
          <w:sz w:val="20"/>
        </w:rPr>
        <w:t xml:space="preserve">w toku </w:t>
      </w:r>
      <w:r>
        <w:rPr>
          <w:rFonts w:ascii="Tahoma" w:hAnsi="Tahoma" w:cs="Tahoma"/>
          <w:sz w:val="20"/>
        </w:rPr>
        <w:t>P</w:t>
      </w:r>
      <w:r w:rsidR="009A2C01" w:rsidRPr="005641F4">
        <w:rPr>
          <w:rFonts w:ascii="Tahoma" w:hAnsi="Tahoma" w:cs="Tahoma"/>
          <w:sz w:val="20"/>
        </w:rPr>
        <w:t>ostępowania</w:t>
      </w:r>
      <w:r w:rsidR="00461AB9">
        <w:rPr>
          <w:rFonts w:ascii="Tahoma" w:hAnsi="Tahoma" w:cs="Tahoma"/>
          <w:sz w:val="20"/>
        </w:rPr>
        <w:t xml:space="preserve"> informacji. Przekazane informacje (dalej jako: „</w:t>
      </w:r>
      <w:r w:rsidR="00461AB9" w:rsidRPr="00963704">
        <w:rPr>
          <w:rFonts w:ascii="Tahoma" w:hAnsi="Tahoma" w:cs="Tahoma"/>
          <w:b/>
          <w:bCs/>
          <w:sz w:val="20"/>
        </w:rPr>
        <w:t>Informacje poufne</w:t>
      </w:r>
      <w:r w:rsidR="00461AB9">
        <w:rPr>
          <w:rFonts w:ascii="Tahoma" w:hAnsi="Tahoma" w:cs="Tahoma"/>
          <w:sz w:val="20"/>
        </w:rPr>
        <w:t>”) stanowią</w:t>
      </w:r>
      <w:r w:rsidRPr="005770E1">
        <w:rPr>
          <w:rFonts w:ascii="Tahoma" w:hAnsi="Tahoma" w:cs="Tahoma"/>
          <w:sz w:val="20"/>
        </w:rPr>
        <w:t xml:space="preserve"> tajemnicę przedsiębiorcy, o której mowa w art. 5 ust. 2 ustawy z dnia 6 września 2001 r. o dostępie do informacji publicznej</w:t>
      </w:r>
      <w:r w:rsidR="005215BE">
        <w:rPr>
          <w:rFonts w:ascii="Tahoma" w:hAnsi="Tahoma" w:cs="Tahoma"/>
          <w:sz w:val="20"/>
        </w:rPr>
        <w:t xml:space="preserve">, </w:t>
      </w:r>
      <w:r w:rsidRPr="005770E1">
        <w:rPr>
          <w:rFonts w:ascii="Tahoma" w:hAnsi="Tahoma" w:cs="Tahoma"/>
          <w:sz w:val="20"/>
        </w:rPr>
        <w:t>a także tajemnicę przedsiębiorstwa, o której mowa w art. 11 ust. 2 ustawy z dnia 16 kwietnia 1993 r. o zwalczaniu nieuczciwej konkurencji</w:t>
      </w:r>
      <w:r w:rsidR="005215BE">
        <w:rPr>
          <w:rFonts w:ascii="Tahoma" w:hAnsi="Tahoma" w:cs="Tahoma"/>
          <w:sz w:val="20"/>
        </w:rPr>
        <w:t xml:space="preserve">. </w:t>
      </w:r>
      <w:r w:rsidR="00461AB9" w:rsidRPr="00461AB9">
        <w:rPr>
          <w:rFonts w:ascii="Tahoma" w:hAnsi="Tahoma" w:cs="Tahoma"/>
          <w:sz w:val="20"/>
        </w:rPr>
        <w:t xml:space="preserve">Obowiązek zachowania poufności </w:t>
      </w:r>
      <w:r w:rsidR="00461AB9">
        <w:rPr>
          <w:rFonts w:ascii="Tahoma" w:hAnsi="Tahoma" w:cs="Tahoma"/>
          <w:sz w:val="20"/>
        </w:rPr>
        <w:t>obowiązuje</w:t>
      </w:r>
      <w:r w:rsidR="00461AB9" w:rsidRPr="005641F4">
        <w:rPr>
          <w:rFonts w:ascii="Tahoma" w:hAnsi="Tahoma" w:cs="Tahoma"/>
          <w:sz w:val="20"/>
        </w:rPr>
        <w:t xml:space="preserve"> </w:t>
      </w:r>
      <w:r w:rsidR="009A2C01" w:rsidRPr="005641F4">
        <w:rPr>
          <w:rFonts w:ascii="Tahoma" w:hAnsi="Tahoma" w:cs="Tahoma"/>
          <w:sz w:val="20"/>
        </w:rPr>
        <w:t>przez okres 5 lat od daty ich otrzymania, na zasadach określonych poniżej:</w:t>
      </w:r>
      <w:r w:rsidR="00461AB9" w:rsidRPr="00461AB9">
        <w:rPr>
          <w:rFonts w:ascii="Arial" w:hAnsi="Arial" w:cs="Arial"/>
          <w:sz w:val="22"/>
          <w:szCs w:val="22"/>
        </w:rPr>
        <w:t xml:space="preserve"> </w:t>
      </w:r>
    </w:p>
    <w:p w14:paraId="2AAED93C" w14:textId="1300CAFF" w:rsidR="00234BEA" w:rsidRPr="00234C68" w:rsidRDefault="00FE0581" w:rsidP="009A2C01">
      <w:pPr>
        <w:spacing w:after="240" w:line="276" w:lineRule="auto"/>
        <w:jc w:val="center"/>
        <w:rPr>
          <w:rFonts w:ascii="Tahoma" w:hAnsi="Tahoma" w:cs="Tahoma"/>
          <w:b/>
          <w:sz w:val="20"/>
        </w:rPr>
      </w:pPr>
      <w:r w:rsidRPr="00234C68">
        <w:rPr>
          <w:rFonts w:ascii="Tahoma" w:hAnsi="Tahoma" w:cs="Tahoma"/>
          <w:sz w:val="20"/>
        </w:rPr>
        <w:t xml:space="preserve"> </w:t>
      </w:r>
    </w:p>
    <w:p w14:paraId="7F0C544B" w14:textId="6D4CA7A5" w:rsidR="000F406E" w:rsidRPr="00234C68" w:rsidRDefault="000F406E" w:rsidP="0030765B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r w:rsidRPr="00234C68">
        <w:rPr>
          <w:rFonts w:ascii="Tahoma" w:hAnsi="Tahoma" w:cs="Tahoma"/>
          <w:b/>
          <w:sz w:val="20"/>
        </w:rPr>
        <w:t>ARTYKUŁ 1 – CEL</w:t>
      </w:r>
    </w:p>
    <w:p w14:paraId="30C86140" w14:textId="77777777" w:rsidR="0030765B" w:rsidRPr="00234C68" w:rsidRDefault="0030765B" w:rsidP="0030765B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05F96403" w14:textId="493BC307" w:rsidR="00076455" w:rsidRPr="00E77C8B" w:rsidRDefault="000F406E" w:rsidP="00006AEC">
      <w:pPr>
        <w:pStyle w:val="Akapitzlist"/>
        <w:numPr>
          <w:ilvl w:val="0"/>
          <w:numId w:val="14"/>
        </w:numPr>
        <w:spacing w:line="276" w:lineRule="auto"/>
        <w:ind w:left="709" w:hanging="425"/>
        <w:contextualSpacing/>
        <w:jc w:val="both"/>
        <w:rPr>
          <w:rFonts w:ascii="Tahoma" w:hAnsi="Tahoma" w:cs="Tahoma"/>
          <w:sz w:val="20"/>
          <w:lang w:val="pl-PL"/>
        </w:rPr>
      </w:pPr>
      <w:r w:rsidRPr="00E77C8B">
        <w:rPr>
          <w:rFonts w:ascii="Tahoma" w:hAnsi="Tahoma" w:cs="Tahoma"/>
          <w:sz w:val="20"/>
          <w:lang w:val="pl-PL"/>
        </w:rPr>
        <w:t>Niniejsz</w:t>
      </w:r>
      <w:r w:rsidR="009A2C01" w:rsidRPr="00E77C8B">
        <w:rPr>
          <w:rFonts w:ascii="Tahoma" w:hAnsi="Tahoma" w:cs="Tahoma"/>
          <w:sz w:val="20"/>
          <w:lang w:val="pl-PL"/>
        </w:rPr>
        <w:t>e oświadczenie</w:t>
      </w:r>
      <w:r w:rsidRPr="00E77C8B">
        <w:rPr>
          <w:rFonts w:ascii="Tahoma" w:hAnsi="Tahoma" w:cs="Tahoma"/>
          <w:sz w:val="20"/>
          <w:lang w:val="pl-PL"/>
        </w:rPr>
        <w:t xml:space="preserve"> o zachowaniu poufności (zwan</w:t>
      </w:r>
      <w:r w:rsidR="009A2C01" w:rsidRPr="00E77C8B">
        <w:rPr>
          <w:rFonts w:ascii="Tahoma" w:hAnsi="Tahoma" w:cs="Tahoma"/>
          <w:sz w:val="20"/>
          <w:lang w:val="pl-PL"/>
        </w:rPr>
        <w:t>e</w:t>
      </w:r>
      <w:r w:rsidRPr="00E77C8B">
        <w:rPr>
          <w:rFonts w:ascii="Tahoma" w:hAnsi="Tahoma" w:cs="Tahoma"/>
          <w:sz w:val="20"/>
          <w:lang w:val="pl-PL"/>
        </w:rPr>
        <w:t xml:space="preserve"> dalej </w:t>
      </w:r>
      <w:bookmarkStart w:id="2" w:name="_Hlk33443646"/>
      <w:r w:rsidR="00BD04F3" w:rsidRPr="00E77C8B">
        <w:rPr>
          <w:rFonts w:ascii="Tahoma" w:hAnsi="Tahoma" w:cs="Tahoma"/>
          <w:sz w:val="20"/>
          <w:lang w:val="pl-PL"/>
        </w:rPr>
        <w:t>„</w:t>
      </w:r>
      <w:r w:rsidR="005770E1" w:rsidRPr="00E77C8B">
        <w:rPr>
          <w:rFonts w:ascii="Tahoma" w:hAnsi="Tahoma" w:cs="Tahoma"/>
          <w:b/>
          <w:sz w:val="20"/>
          <w:lang w:val="pl-PL"/>
        </w:rPr>
        <w:t>Oświadczeniem</w:t>
      </w:r>
      <w:r w:rsidR="00BD04F3" w:rsidRPr="00E77C8B">
        <w:rPr>
          <w:rFonts w:ascii="Tahoma" w:hAnsi="Tahoma" w:cs="Tahoma"/>
          <w:sz w:val="20"/>
          <w:lang w:val="pl-PL"/>
        </w:rPr>
        <w:t>”</w:t>
      </w:r>
      <w:bookmarkEnd w:id="2"/>
      <w:r w:rsidRPr="00E77C8B">
        <w:rPr>
          <w:rFonts w:ascii="Tahoma" w:hAnsi="Tahoma" w:cs="Tahoma"/>
          <w:sz w:val="20"/>
          <w:lang w:val="pl-PL"/>
        </w:rPr>
        <w:t xml:space="preserve">) określa zasady i warunki regulujące ujawnienie, wykorzystanie i ochronę </w:t>
      </w:r>
      <w:r w:rsidR="00966466" w:rsidRPr="00E77C8B">
        <w:rPr>
          <w:rFonts w:ascii="Tahoma" w:hAnsi="Tahoma" w:cs="Tahoma"/>
          <w:sz w:val="20"/>
          <w:lang w:val="pl-PL"/>
        </w:rPr>
        <w:t xml:space="preserve">Informacji Poufnych </w:t>
      </w:r>
      <w:r w:rsidR="005641F4" w:rsidRPr="00E77C8B">
        <w:rPr>
          <w:rFonts w:ascii="Tahoma" w:hAnsi="Tahoma" w:cs="Tahoma"/>
          <w:sz w:val="20"/>
          <w:lang w:val="pl-PL"/>
        </w:rPr>
        <w:t xml:space="preserve">jakie Odbiorca otrzyma w związku ze złożonym przez niego, przedmiotowym wnioskiem (stanowiącym załącznik nr </w:t>
      </w:r>
      <w:r w:rsidR="00A20F74" w:rsidRPr="00E77C8B">
        <w:rPr>
          <w:rFonts w:ascii="Tahoma" w:hAnsi="Tahoma" w:cs="Tahoma"/>
          <w:sz w:val="20"/>
          <w:lang w:val="pl-PL"/>
        </w:rPr>
        <w:t>1</w:t>
      </w:r>
      <w:r w:rsidR="00AE68D7" w:rsidRPr="00E77C8B">
        <w:rPr>
          <w:rFonts w:ascii="Tahoma" w:hAnsi="Tahoma" w:cs="Tahoma"/>
          <w:sz w:val="20"/>
          <w:lang w:val="pl-PL"/>
        </w:rPr>
        <w:t xml:space="preserve"> </w:t>
      </w:r>
      <w:r w:rsidR="005641F4" w:rsidRPr="00E77C8B">
        <w:rPr>
          <w:rFonts w:ascii="Tahoma" w:hAnsi="Tahoma" w:cs="Tahoma"/>
          <w:sz w:val="20"/>
          <w:lang w:val="pl-PL"/>
        </w:rPr>
        <w:t>do Ogłoszeni</w:t>
      </w:r>
      <w:r w:rsidR="009553AD">
        <w:rPr>
          <w:rFonts w:ascii="Tahoma" w:hAnsi="Tahoma" w:cs="Tahoma"/>
          <w:sz w:val="20"/>
          <w:lang w:val="pl-PL"/>
        </w:rPr>
        <w:t>a</w:t>
      </w:r>
      <w:r w:rsidR="005641F4" w:rsidRPr="00E77C8B">
        <w:rPr>
          <w:rFonts w:ascii="Tahoma" w:hAnsi="Tahoma" w:cs="Tahoma"/>
          <w:sz w:val="20"/>
          <w:lang w:val="pl-PL"/>
        </w:rPr>
        <w:t xml:space="preserve"> o zamówieni</w:t>
      </w:r>
      <w:r w:rsidR="00963704">
        <w:rPr>
          <w:rFonts w:ascii="Tahoma" w:hAnsi="Tahoma" w:cs="Tahoma"/>
          <w:sz w:val="20"/>
          <w:lang w:val="pl-PL"/>
        </w:rPr>
        <w:t>u</w:t>
      </w:r>
      <w:r w:rsidR="005641F4" w:rsidRPr="00E77C8B">
        <w:rPr>
          <w:rFonts w:ascii="Tahoma" w:hAnsi="Tahoma" w:cs="Tahoma"/>
          <w:sz w:val="20"/>
          <w:lang w:val="pl-PL"/>
        </w:rPr>
        <w:t xml:space="preserve"> z dni</w:t>
      </w:r>
      <w:r w:rsidR="00BB11FB">
        <w:rPr>
          <w:rFonts w:ascii="Tahoma" w:hAnsi="Tahoma" w:cs="Tahoma"/>
          <w:sz w:val="20"/>
          <w:lang w:val="pl-PL"/>
        </w:rPr>
        <w:t>a 26.02.2026 r.</w:t>
      </w:r>
      <w:r w:rsidR="00AE68D7" w:rsidRPr="000F5E4A">
        <w:rPr>
          <w:rFonts w:ascii="Tahoma" w:hAnsi="Tahoma" w:cs="Tahoma"/>
          <w:sz w:val="20"/>
          <w:lang w:val="pl-PL"/>
        </w:rPr>
        <w:t>).</w:t>
      </w:r>
    </w:p>
    <w:p w14:paraId="07DCD507" w14:textId="4A7FF8BE" w:rsidR="00204D53" w:rsidRPr="00E77C8B" w:rsidRDefault="006362AD" w:rsidP="00006AEC">
      <w:pPr>
        <w:pStyle w:val="Akapitzlist"/>
        <w:numPr>
          <w:ilvl w:val="0"/>
          <w:numId w:val="14"/>
        </w:numPr>
        <w:spacing w:line="276" w:lineRule="auto"/>
        <w:ind w:left="709" w:hanging="425"/>
        <w:contextualSpacing/>
        <w:jc w:val="both"/>
        <w:rPr>
          <w:rFonts w:ascii="Tahoma" w:hAnsi="Tahoma" w:cs="Tahoma"/>
          <w:sz w:val="20"/>
          <w:lang w:val="pl-PL"/>
        </w:rPr>
      </w:pPr>
      <w:r w:rsidRPr="00E77C8B">
        <w:rPr>
          <w:rFonts w:ascii="Tahoma" w:hAnsi="Tahoma" w:cs="Tahoma"/>
          <w:sz w:val="20"/>
          <w:lang w:val="pl-PL"/>
        </w:rPr>
        <w:t xml:space="preserve">Ujawnienie informacji następuje </w:t>
      </w:r>
      <w:r w:rsidR="0001342E" w:rsidRPr="00E77C8B">
        <w:rPr>
          <w:rFonts w:ascii="Tahoma" w:hAnsi="Tahoma" w:cs="Tahoma"/>
          <w:sz w:val="20"/>
          <w:lang w:val="pl-PL"/>
        </w:rPr>
        <w:t>w związku z</w:t>
      </w:r>
      <w:r w:rsidR="00B45FD7" w:rsidRPr="00E77C8B">
        <w:rPr>
          <w:rFonts w:ascii="Tahoma" w:hAnsi="Tahoma" w:cs="Tahoma"/>
          <w:sz w:val="20"/>
          <w:lang w:val="pl-PL"/>
        </w:rPr>
        <w:t xml:space="preserve"> </w:t>
      </w:r>
      <w:bookmarkStart w:id="3" w:name="_Hlk33443701"/>
      <w:r w:rsidR="009A2C01" w:rsidRPr="00E77C8B">
        <w:rPr>
          <w:rFonts w:ascii="Tahoma" w:hAnsi="Tahoma" w:cs="Tahoma"/>
          <w:sz w:val="20"/>
          <w:lang w:val="pl-PL"/>
        </w:rPr>
        <w:t xml:space="preserve">wyrażeniem woli </w:t>
      </w:r>
      <w:r w:rsidR="005641F4" w:rsidRPr="00E77C8B">
        <w:rPr>
          <w:rFonts w:ascii="Tahoma" w:hAnsi="Tahoma" w:cs="Tahoma"/>
          <w:sz w:val="20"/>
          <w:lang w:val="pl-PL"/>
        </w:rPr>
        <w:t>Odbiorcy</w:t>
      </w:r>
      <w:r w:rsidR="009A2C01" w:rsidRPr="00E77C8B">
        <w:rPr>
          <w:rFonts w:ascii="Tahoma" w:hAnsi="Tahoma" w:cs="Tahoma"/>
          <w:sz w:val="20"/>
          <w:lang w:val="pl-PL"/>
        </w:rPr>
        <w:t xml:space="preserve"> do wzięcia udziału</w:t>
      </w:r>
      <w:r w:rsidR="005641F4" w:rsidRPr="00E77C8B">
        <w:rPr>
          <w:rFonts w:ascii="Tahoma" w:hAnsi="Tahoma" w:cs="Tahoma"/>
          <w:sz w:val="20"/>
          <w:lang w:val="pl-PL"/>
        </w:rPr>
        <w:t>,</w:t>
      </w:r>
      <w:r w:rsidR="009A2C01" w:rsidRPr="00E77C8B">
        <w:rPr>
          <w:rFonts w:ascii="Tahoma" w:hAnsi="Tahoma" w:cs="Tahoma"/>
          <w:sz w:val="20"/>
          <w:lang w:val="pl-PL"/>
        </w:rPr>
        <w:t xml:space="preserve"> w </w:t>
      </w:r>
      <w:r w:rsidR="00680AB3" w:rsidRPr="00E77C8B">
        <w:rPr>
          <w:rFonts w:ascii="Tahoma" w:hAnsi="Tahoma" w:cs="Tahoma"/>
          <w:sz w:val="20"/>
          <w:lang w:val="pl-PL"/>
        </w:rPr>
        <w:t xml:space="preserve"> </w:t>
      </w:r>
      <w:r w:rsidR="009A2C01" w:rsidRPr="00E77C8B">
        <w:rPr>
          <w:rFonts w:ascii="Tahoma" w:hAnsi="Tahoma" w:cs="Tahoma"/>
          <w:sz w:val="20"/>
          <w:lang w:val="pl-PL"/>
        </w:rPr>
        <w:t>celu przygotowania oferty</w:t>
      </w:r>
      <w:r w:rsidR="005641F4" w:rsidRPr="00E77C8B">
        <w:rPr>
          <w:rFonts w:ascii="Tahoma" w:hAnsi="Tahoma" w:cs="Tahoma"/>
          <w:sz w:val="20"/>
          <w:lang w:val="pl-PL"/>
        </w:rPr>
        <w:t>,</w:t>
      </w:r>
      <w:r w:rsidR="009A2C01" w:rsidRPr="00E77C8B">
        <w:rPr>
          <w:rFonts w:ascii="Tahoma" w:hAnsi="Tahoma" w:cs="Tahoma"/>
          <w:sz w:val="20"/>
          <w:lang w:val="pl-PL"/>
        </w:rPr>
        <w:t xml:space="preserve"> w </w:t>
      </w:r>
      <w:r w:rsidR="00680AB3" w:rsidRPr="00E77C8B">
        <w:rPr>
          <w:rFonts w:ascii="Tahoma" w:hAnsi="Tahoma" w:cs="Tahoma"/>
          <w:sz w:val="20"/>
          <w:lang w:val="pl-PL"/>
        </w:rPr>
        <w:t>przedmiotowym P</w:t>
      </w:r>
      <w:r w:rsidR="009A2C01" w:rsidRPr="00E77C8B">
        <w:rPr>
          <w:rFonts w:ascii="Tahoma" w:hAnsi="Tahoma" w:cs="Tahoma"/>
          <w:sz w:val="20"/>
          <w:lang w:val="pl-PL"/>
        </w:rPr>
        <w:t>ostępowaniu</w:t>
      </w:r>
      <w:r w:rsidR="00680AB3" w:rsidRPr="00E77C8B">
        <w:rPr>
          <w:rFonts w:ascii="Tahoma" w:hAnsi="Tahoma" w:cs="Tahoma"/>
          <w:sz w:val="20"/>
          <w:lang w:val="pl-PL"/>
        </w:rPr>
        <w:t>.</w:t>
      </w:r>
      <w:r w:rsidR="009A2C01" w:rsidRPr="00E77C8B">
        <w:rPr>
          <w:rFonts w:ascii="Tahoma" w:hAnsi="Tahoma" w:cs="Tahoma"/>
          <w:sz w:val="20"/>
          <w:lang w:val="pl-PL"/>
        </w:rPr>
        <w:t xml:space="preserve"> </w:t>
      </w:r>
      <w:bookmarkEnd w:id="3"/>
    </w:p>
    <w:p w14:paraId="0E05C17F" w14:textId="77777777" w:rsidR="00680AB3" w:rsidRDefault="00680AB3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3DE52391" w14:textId="6799B01A" w:rsidR="000F406E" w:rsidRPr="00234C68" w:rsidRDefault="000F406E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r w:rsidRPr="00234C68">
        <w:rPr>
          <w:rFonts w:ascii="Tahoma" w:hAnsi="Tahoma" w:cs="Tahoma"/>
          <w:b/>
          <w:sz w:val="20"/>
        </w:rPr>
        <w:t xml:space="preserve">ARTYKUŁ </w:t>
      </w:r>
      <w:r w:rsidR="00B147E5" w:rsidRPr="00234C68">
        <w:rPr>
          <w:rFonts w:ascii="Tahoma" w:hAnsi="Tahoma" w:cs="Tahoma"/>
          <w:b/>
          <w:sz w:val="20"/>
        </w:rPr>
        <w:t>2</w:t>
      </w:r>
      <w:r w:rsidRPr="00234C68">
        <w:rPr>
          <w:rFonts w:ascii="Tahoma" w:hAnsi="Tahoma" w:cs="Tahoma"/>
          <w:b/>
          <w:sz w:val="20"/>
        </w:rPr>
        <w:t xml:space="preserve"> - ZOBOWIĄZANIA STRON</w:t>
      </w:r>
    </w:p>
    <w:p w14:paraId="1A924A18" w14:textId="77777777" w:rsidR="00C85CE3" w:rsidRPr="00234C68" w:rsidRDefault="00C85CE3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79313B14" w14:textId="0ADEDE38" w:rsidR="00026720" w:rsidRPr="00234C68" w:rsidRDefault="001830D5" w:rsidP="00006AEC">
      <w:pPr>
        <w:pStyle w:val="Akapitzlist"/>
        <w:numPr>
          <w:ilvl w:val="0"/>
          <w:numId w:val="15"/>
        </w:numPr>
        <w:spacing w:line="276" w:lineRule="auto"/>
        <w:ind w:left="709" w:hanging="42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Odbiorca</w:t>
      </w:r>
      <w:r w:rsidR="002A007F" w:rsidRPr="00234C68">
        <w:rPr>
          <w:rFonts w:ascii="Tahoma" w:hAnsi="Tahoma" w:cs="Tahoma"/>
          <w:sz w:val="20"/>
          <w:lang w:val="pl-PL"/>
        </w:rPr>
        <w:t xml:space="preserve"> zobowiązuje się</w:t>
      </w:r>
      <w:r w:rsidR="006C015F" w:rsidRPr="00234C68">
        <w:rPr>
          <w:rFonts w:ascii="Tahoma" w:hAnsi="Tahoma" w:cs="Tahoma"/>
          <w:sz w:val="20"/>
          <w:lang w:val="pl-PL"/>
        </w:rPr>
        <w:t xml:space="preserve"> do nieujawniania Informacji Poufnych</w:t>
      </w:r>
      <w:r w:rsidR="007D0F1F" w:rsidRPr="00234C68">
        <w:rPr>
          <w:rFonts w:ascii="Tahoma" w:hAnsi="Tahoma" w:cs="Tahoma"/>
          <w:sz w:val="20"/>
          <w:lang w:val="pl-PL"/>
        </w:rPr>
        <w:t xml:space="preserve"> </w:t>
      </w:r>
      <w:r w:rsidR="00461AB9">
        <w:rPr>
          <w:rFonts w:ascii="Tahoma" w:hAnsi="Tahoma" w:cs="Tahoma"/>
          <w:sz w:val="20"/>
          <w:lang w:val="pl-PL"/>
        </w:rPr>
        <w:t xml:space="preserve">otrzymanych od </w:t>
      </w:r>
      <w:r w:rsidR="00A502AD" w:rsidRPr="00234C68">
        <w:rPr>
          <w:rFonts w:ascii="Tahoma" w:hAnsi="Tahoma" w:cs="Tahoma"/>
          <w:sz w:val="20"/>
          <w:lang w:val="pl-PL"/>
        </w:rPr>
        <w:t>Łukasiewicz</w:t>
      </w:r>
      <w:r w:rsidR="007D0F1F" w:rsidRPr="00234C68">
        <w:rPr>
          <w:rFonts w:ascii="Tahoma" w:hAnsi="Tahoma" w:cs="Tahoma"/>
          <w:sz w:val="20"/>
          <w:lang w:val="pl-PL"/>
        </w:rPr>
        <w:t xml:space="preserve">- </w:t>
      </w:r>
      <w:r w:rsidR="00B147E5" w:rsidRPr="00234C68">
        <w:rPr>
          <w:rFonts w:ascii="Tahoma" w:hAnsi="Tahoma" w:cs="Tahoma"/>
          <w:sz w:val="20"/>
          <w:lang w:val="pl-PL"/>
        </w:rPr>
        <w:t>Instytut</w:t>
      </w:r>
      <w:r w:rsidR="00BB5476">
        <w:rPr>
          <w:rFonts w:ascii="Tahoma" w:hAnsi="Tahoma" w:cs="Tahoma"/>
          <w:sz w:val="20"/>
          <w:lang w:val="pl-PL"/>
        </w:rPr>
        <w:t>u</w:t>
      </w:r>
      <w:r w:rsidR="00B147E5" w:rsidRPr="00234C68">
        <w:rPr>
          <w:rFonts w:ascii="Tahoma" w:hAnsi="Tahoma" w:cs="Tahoma"/>
          <w:sz w:val="20"/>
          <w:lang w:val="pl-PL"/>
        </w:rPr>
        <w:t xml:space="preserve"> Lotnictwa </w:t>
      </w:r>
      <w:r w:rsidR="007D0F1F" w:rsidRPr="00234C68">
        <w:rPr>
          <w:rFonts w:ascii="Tahoma" w:hAnsi="Tahoma" w:cs="Tahoma"/>
          <w:sz w:val="20"/>
          <w:lang w:val="pl-PL"/>
        </w:rPr>
        <w:t>osobom trzecim oraz do ochrony Informacji Poufnych przed ic</w:t>
      </w:r>
      <w:r w:rsidR="006C015F" w:rsidRPr="00234C68">
        <w:rPr>
          <w:rFonts w:ascii="Tahoma" w:hAnsi="Tahoma" w:cs="Tahoma"/>
          <w:sz w:val="20"/>
          <w:lang w:val="pl-PL"/>
        </w:rPr>
        <w:t>h ujawnieniem osobom trzecim,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="006C015F" w:rsidRPr="00234C68">
        <w:rPr>
          <w:rFonts w:ascii="Tahoma" w:hAnsi="Tahoma" w:cs="Tahoma"/>
          <w:sz w:val="20"/>
          <w:lang w:val="pl-PL"/>
        </w:rPr>
        <w:t xml:space="preserve">z zastrzeżeniem </w:t>
      </w:r>
      <w:r w:rsidR="002A6BD5" w:rsidRPr="00234C68">
        <w:rPr>
          <w:rFonts w:ascii="Tahoma" w:hAnsi="Tahoma" w:cs="Tahoma"/>
          <w:sz w:val="20"/>
          <w:lang w:val="pl-PL"/>
        </w:rPr>
        <w:t>postanowień niniejszego artykułu</w:t>
      </w:r>
      <w:r w:rsidR="006C015F" w:rsidRPr="00234C68">
        <w:rPr>
          <w:rFonts w:ascii="Tahoma" w:hAnsi="Tahoma" w:cs="Tahoma"/>
          <w:sz w:val="20"/>
          <w:lang w:val="pl-PL"/>
        </w:rPr>
        <w:t xml:space="preserve">. </w:t>
      </w:r>
    </w:p>
    <w:p w14:paraId="6865B475" w14:textId="0AFF98C9" w:rsidR="007D0F1F" w:rsidRPr="00234C68" w:rsidRDefault="006C015F" w:rsidP="00006AEC">
      <w:pPr>
        <w:pStyle w:val="Akapitzlist"/>
        <w:numPr>
          <w:ilvl w:val="0"/>
          <w:numId w:val="15"/>
        </w:numPr>
        <w:spacing w:line="276" w:lineRule="auto"/>
        <w:ind w:left="709" w:hanging="42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lastRenderedPageBreak/>
        <w:t xml:space="preserve">Odbiorca może ujawnić Informacje Poufne wyłącznie swoim  </w:t>
      </w:r>
      <w:r w:rsidR="00F24B65" w:rsidRPr="00234C68">
        <w:rPr>
          <w:rFonts w:ascii="Tahoma" w:hAnsi="Tahoma" w:cs="Tahoma"/>
          <w:sz w:val="20"/>
          <w:lang w:val="pl-PL"/>
        </w:rPr>
        <w:t>pracownik</w:t>
      </w:r>
      <w:r w:rsidRPr="00234C68">
        <w:rPr>
          <w:rFonts w:ascii="Tahoma" w:hAnsi="Tahoma" w:cs="Tahoma"/>
          <w:sz w:val="20"/>
          <w:lang w:val="pl-PL"/>
        </w:rPr>
        <w:t xml:space="preserve">om oraz osobom stale współpracującym z Odbiorcą na innej podstawie </w:t>
      </w:r>
      <w:r w:rsidR="007D0F1F" w:rsidRPr="00234C68">
        <w:rPr>
          <w:rFonts w:ascii="Tahoma" w:hAnsi="Tahoma" w:cs="Tahoma"/>
          <w:sz w:val="20"/>
          <w:lang w:val="pl-PL"/>
        </w:rPr>
        <w:t xml:space="preserve">prawnej </w:t>
      </w:r>
      <w:r w:rsidRPr="00234C68">
        <w:rPr>
          <w:rFonts w:ascii="Tahoma" w:hAnsi="Tahoma" w:cs="Tahoma"/>
          <w:sz w:val="20"/>
          <w:lang w:val="pl-PL"/>
        </w:rPr>
        <w:t>niż umowa o pracę</w:t>
      </w:r>
      <w:r w:rsidR="007352B2" w:rsidRPr="00234C68">
        <w:rPr>
          <w:rFonts w:ascii="Tahoma" w:hAnsi="Tahoma" w:cs="Tahoma"/>
          <w:sz w:val="20"/>
          <w:lang w:val="pl-PL"/>
        </w:rPr>
        <w:t xml:space="preserve">, </w:t>
      </w:r>
      <w:r w:rsidR="007D0F1F" w:rsidRPr="00234C68">
        <w:rPr>
          <w:rFonts w:ascii="Tahoma" w:hAnsi="Tahoma" w:cs="Tahoma"/>
          <w:sz w:val="20"/>
          <w:lang w:val="pl-PL"/>
        </w:rPr>
        <w:t xml:space="preserve">a także </w:t>
      </w:r>
      <w:r w:rsidR="00F24B65" w:rsidRPr="00234C68">
        <w:rPr>
          <w:rFonts w:ascii="Tahoma" w:hAnsi="Tahoma" w:cs="Tahoma"/>
          <w:sz w:val="20"/>
          <w:lang w:val="pl-PL"/>
        </w:rPr>
        <w:t>wykonawc</w:t>
      </w:r>
      <w:r w:rsidRPr="00234C68">
        <w:rPr>
          <w:rFonts w:ascii="Tahoma" w:hAnsi="Tahoma" w:cs="Tahoma"/>
          <w:sz w:val="20"/>
          <w:lang w:val="pl-PL"/>
        </w:rPr>
        <w:t>om</w:t>
      </w:r>
      <w:r w:rsidR="00F24B65" w:rsidRPr="00234C68">
        <w:rPr>
          <w:rFonts w:ascii="Tahoma" w:hAnsi="Tahoma" w:cs="Tahoma"/>
          <w:sz w:val="20"/>
          <w:lang w:val="pl-PL"/>
        </w:rPr>
        <w:t xml:space="preserve">, </w:t>
      </w:r>
      <w:r w:rsidR="007352B2" w:rsidRPr="00234C68">
        <w:rPr>
          <w:rFonts w:ascii="Tahoma" w:hAnsi="Tahoma" w:cs="Tahoma"/>
          <w:sz w:val="20"/>
          <w:lang w:val="pl-PL"/>
        </w:rPr>
        <w:t>doradc</w:t>
      </w:r>
      <w:r w:rsidR="007D0F1F" w:rsidRPr="00234C68">
        <w:rPr>
          <w:rFonts w:ascii="Tahoma" w:hAnsi="Tahoma" w:cs="Tahoma"/>
          <w:sz w:val="20"/>
          <w:lang w:val="pl-PL"/>
        </w:rPr>
        <w:t>om</w:t>
      </w:r>
      <w:r w:rsidR="007352B2" w:rsidRPr="00234C68">
        <w:rPr>
          <w:rFonts w:ascii="Tahoma" w:hAnsi="Tahoma" w:cs="Tahoma"/>
          <w:sz w:val="20"/>
          <w:lang w:val="pl-PL"/>
        </w:rPr>
        <w:t xml:space="preserve"> prawny</w:t>
      </w:r>
      <w:r w:rsidR="002604D9" w:rsidRPr="00234C68">
        <w:rPr>
          <w:rFonts w:ascii="Tahoma" w:hAnsi="Tahoma" w:cs="Tahoma"/>
          <w:sz w:val="20"/>
          <w:lang w:val="pl-PL"/>
        </w:rPr>
        <w:t>ch</w:t>
      </w:r>
      <w:r w:rsidR="007352B2" w:rsidRPr="00234C68">
        <w:rPr>
          <w:rFonts w:ascii="Tahoma" w:hAnsi="Tahoma" w:cs="Tahoma"/>
          <w:sz w:val="20"/>
          <w:lang w:val="pl-PL"/>
        </w:rPr>
        <w:t>, finansowy</w:t>
      </w:r>
      <w:r w:rsidR="007D0F1F" w:rsidRPr="00234C68">
        <w:rPr>
          <w:rFonts w:ascii="Tahoma" w:hAnsi="Tahoma" w:cs="Tahoma"/>
          <w:sz w:val="20"/>
          <w:lang w:val="pl-PL"/>
        </w:rPr>
        <w:t>m</w:t>
      </w:r>
      <w:r w:rsidR="007352B2" w:rsidRPr="00234C68">
        <w:rPr>
          <w:rFonts w:ascii="Tahoma" w:hAnsi="Tahoma" w:cs="Tahoma"/>
          <w:sz w:val="20"/>
          <w:lang w:val="pl-PL"/>
        </w:rPr>
        <w:t>, techniczn</w:t>
      </w:r>
      <w:r w:rsidR="00F24B65" w:rsidRPr="00234C68">
        <w:rPr>
          <w:rFonts w:ascii="Tahoma" w:hAnsi="Tahoma" w:cs="Tahoma"/>
          <w:sz w:val="20"/>
          <w:lang w:val="pl-PL"/>
        </w:rPr>
        <w:t>y</w:t>
      </w:r>
      <w:r w:rsidR="007D0F1F" w:rsidRPr="00234C68">
        <w:rPr>
          <w:rFonts w:ascii="Tahoma" w:hAnsi="Tahoma" w:cs="Tahoma"/>
          <w:sz w:val="20"/>
          <w:lang w:val="pl-PL"/>
        </w:rPr>
        <w:t>m oraz innym osobom działającym na zlecenie Odbiorcy</w:t>
      </w:r>
      <w:r w:rsidR="007352B2" w:rsidRPr="00234C68">
        <w:rPr>
          <w:rFonts w:ascii="Tahoma" w:hAnsi="Tahoma" w:cs="Tahoma"/>
          <w:sz w:val="20"/>
          <w:lang w:val="pl-PL"/>
        </w:rPr>
        <w:t xml:space="preserve"> </w:t>
      </w:r>
      <w:r w:rsidR="00204D53" w:rsidRPr="00234C68">
        <w:rPr>
          <w:rFonts w:ascii="Tahoma" w:hAnsi="Tahoma" w:cs="Tahoma"/>
          <w:sz w:val="20"/>
          <w:lang w:val="pl-PL"/>
        </w:rPr>
        <w:t>(zwany</w:t>
      </w:r>
      <w:r w:rsidR="00BD251B" w:rsidRPr="00234C68">
        <w:rPr>
          <w:rFonts w:ascii="Tahoma" w:hAnsi="Tahoma" w:cs="Tahoma"/>
          <w:sz w:val="20"/>
          <w:lang w:val="pl-PL"/>
        </w:rPr>
        <w:t>m</w:t>
      </w:r>
      <w:r w:rsidR="00204D53" w:rsidRPr="00234C68">
        <w:rPr>
          <w:rFonts w:ascii="Tahoma" w:hAnsi="Tahoma" w:cs="Tahoma"/>
          <w:sz w:val="20"/>
          <w:lang w:val="pl-PL"/>
        </w:rPr>
        <w:t xml:space="preserve"> dalej łącznie „</w:t>
      </w:r>
      <w:r w:rsidR="00204D53" w:rsidRPr="00234C68">
        <w:rPr>
          <w:rFonts w:ascii="Tahoma" w:hAnsi="Tahoma" w:cs="Tahoma"/>
          <w:b/>
          <w:sz w:val="20"/>
          <w:lang w:val="pl-PL"/>
        </w:rPr>
        <w:t>Przedstawicielami</w:t>
      </w:r>
      <w:r w:rsidR="00204D53" w:rsidRPr="00234C68">
        <w:rPr>
          <w:rFonts w:ascii="Tahoma" w:hAnsi="Tahoma" w:cs="Tahoma"/>
          <w:sz w:val="20"/>
          <w:lang w:val="pl-PL"/>
        </w:rPr>
        <w:t xml:space="preserve">”) </w:t>
      </w:r>
      <w:r w:rsidR="007D0F1F" w:rsidRPr="00234C68">
        <w:rPr>
          <w:rFonts w:ascii="Tahoma" w:hAnsi="Tahoma" w:cs="Tahoma"/>
          <w:sz w:val="20"/>
          <w:lang w:val="pl-PL"/>
        </w:rPr>
        <w:t xml:space="preserve">wyłącznie </w:t>
      </w:r>
      <w:r w:rsidR="007352B2" w:rsidRPr="00234C68">
        <w:rPr>
          <w:rFonts w:ascii="Tahoma" w:hAnsi="Tahoma" w:cs="Tahoma"/>
          <w:sz w:val="20"/>
          <w:lang w:val="pl-PL"/>
        </w:rPr>
        <w:t xml:space="preserve">w </w:t>
      </w:r>
      <w:r w:rsidR="002A6BD5" w:rsidRPr="00234C68">
        <w:rPr>
          <w:rFonts w:ascii="Tahoma" w:hAnsi="Tahoma" w:cs="Tahoma"/>
          <w:sz w:val="20"/>
          <w:lang w:val="pl-PL"/>
        </w:rPr>
        <w:t>przypadku oraz</w:t>
      </w:r>
      <w:r w:rsidR="002A6BD5" w:rsidRPr="00234C68">
        <w:rPr>
          <w:rFonts w:ascii="Tahoma" w:hAnsi="Tahoma" w:cs="Tahoma"/>
          <w:sz w:val="20"/>
          <w:lang w:val="pl-PL"/>
        </w:rPr>
        <w:br/>
        <w:t xml:space="preserve">w </w:t>
      </w:r>
      <w:r w:rsidR="007352B2" w:rsidRPr="00234C68">
        <w:rPr>
          <w:rFonts w:ascii="Tahoma" w:hAnsi="Tahoma" w:cs="Tahoma"/>
          <w:sz w:val="20"/>
          <w:lang w:val="pl-PL"/>
        </w:rPr>
        <w:t>zakresie</w:t>
      </w:r>
      <w:r w:rsidR="008E1690" w:rsidRPr="00234C68">
        <w:rPr>
          <w:rFonts w:ascii="Tahoma" w:hAnsi="Tahoma" w:cs="Tahoma"/>
          <w:sz w:val="20"/>
          <w:lang w:val="pl-PL"/>
        </w:rPr>
        <w:t>,</w:t>
      </w:r>
      <w:r w:rsidR="007352B2" w:rsidRPr="00234C68">
        <w:rPr>
          <w:rFonts w:ascii="Tahoma" w:hAnsi="Tahoma" w:cs="Tahoma"/>
          <w:sz w:val="20"/>
          <w:lang w:val="pl-PL"/>
        </w:rPr>
        <w:t xml:space="preserve"> w jakim </w:t>
      </w:r>
      <w:r w:rsidR="00F24B65" w:rsidRPr="00234C68">
        <w:rPr>
          <w:rFonts w:ascii="Tahoma" w:hAnsi="Tahoma" w:cs="Tahoma"/>
          <w:sz w:val="20"/>
          <w:lang w:val="pl-PL"/>
        </w:rPr>
        <w:t>ujawnienie</w:t>
      </w:r>
      <w:r w:rsidR="007352B2" w:rsidRPr="00234C68">
        <w:rPr>
          <w:rFonts w:ascii="Tahoma" w:hAnsi="Tahoma" w:cs="Tahoma"/>
          <w:sz w:val="20"/>
          <w:lang w:val="pl-PL"/>
        </w:rPr>
        <w:t xml:space="preserve"> danej Informacji Poufnej </w:t>
      </w:r>
      <w:r w:rsidR="00F24B65" w:rsidRPr="00234C68">
        <w:rPr>
          <w:rFonts w:ascii="Tahoma" w:hAnsi="Tahoma" w:cs="Tahoma"/>
          <w:sz w:val="20"/>
          <w:lang w:val="pl-PL"/>
        </w:rPr>
        <w:t xml:space="preserve">jest niezbędne </w:t>
      </w:r>
      <w:r w:rsidR="000F406E" w:rsidRPr="00234C68">
        <w:rPr>
          <w:rFonts w:ascii="Tahoma" w:hAnsi="Tahoma" w:cs="Tahoma"/>
          <w:sz w:val="20"/>
          <w:lang w:val="pl-PL"/>
        </w:rPr>
        <w:t xml:space="preserve">w związku </w:t>
      </w:r>
      <w:r w:rsidR="007D0F1F" w:rsidRPr="00234C68">
        <w:rPr>
          <w:rFonts w:ascii="Tahoma" w:hAnsi="Tahoma" w:cs="Tahoma"/>
          <w:sz w:val="20"/>
          <w:lang w:val="pl-PL"/>
        </w:rPr>
        <w:t>i w celu realizacji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B147E5" w:rsidRPr="00234C68">
        <w:rPr>
          <w:rFonts w:ascii="Tahoma" w:hAnsi="Tahoma" w:cs="Tahoma"/>
          <w:sz w:val="20"/>
          <w:lang w:val="pl-PL"/>
        </w:rPr>
        <w:t xml:space="preserve">Postępowania </w:t>
      </w:r>
      <w:r w:rsidR="00204D53" w:rsidRPr="00234C68">
        <w:rPr>
          <w:rFonts w:ascii="Tahoma" w:hAnsi="Tahoma" w:cs="Tahoma"/>
          <w:sz w:val="20"/>
          <w:lang w:val="pl-PL"/>
        </w:rPr>
        <w:t xml:space="preserve">oraz </w:t>
      </w:r>
      <w:r w:rsidR="007D0F1F" w:rsidRPr="00234C68">
        <w:rPr>
          <w:rFonts w:ascii="Tahoma" w:hAnsi="Tahoma" w:cs="Tahoma"/>
          <w:sz w:val="20"/>
          <w:lang w:val="pl-PL"/>
        </w:rPr>
        <w:t xml:space="preserve">pod warunkiem </w:t>
      </w:r>
      <w:r w:rsidR="00CA3939" w:rsidRPr="00234C68">
        <w:rPr>
          <w:rFonts w:ascii="Tahoma" w:hAnsi="Tahoma" w:cs="Tahoma"/>
          <w:sz w:val="20"/>
          <w:lang w:val="pl-PL"/>
        </w:rPr>
        <w:t>zobowiązani</w:t>
      </w:r>
      <w:r w:rsidR="007D0F1F" w:rsidRPr="00234C68">
        <w:rPr>
          <w:rFonts w:ascii="Tahoma" w:hAnsi="Tahoma" w:cs="Tahoma"/>
          <w:sz w:val="20"/>
          <w:lang w:val="pl-PL"/>
        </w:rPr>
        <w:t>a</w:t>
      </w:r>
      <w:r w:rsidR="00CA3939" w:rsidRPr="00234C68">
        <w:rPr>
          <w:rFonts w:ascii="Tahoma" w:hAnsi="Tahoma" w:cs="Tahoma"/>
          <w:sz w:val="20"/>
          <w:lang w:val="pl-PL"/>
        </w:rPr>
        <w:t xml:space="preserve"> tych osób do zachowa</w:t>
      </w:r>
      <w:r w:rsidR="00471F73" w:rsidRPr="00234C68">
        <w:rPr>
          <w:rFonts w:ascii="Tahoma" w:hAnsi="Tahoma" w:cs="Tahoma"/>
          <w:sz w:val="20"/>
          <w:lang w:val="pl-PL"/>
        </w:rPr>
        <w:t>n</w:t>
      </w:r>
      <w:r w:rsidR="00CA3939" w:rsidRPr="00234C68">
        <w:rPr>
          <w:rFonts w:ascii="Tahoma" w:hAnsi="Tahoma" w:cs="Tahoma"/>
          <w:sz w:val="20"/>
          <w:lang w:val="pl-PL"/>
        </w:rPr>
        <w:t xml:space="preserve">ia ujawnionych </w:t>
      </w:r>
      <w:r w:rsidR="007D0F1F" w:rsidRPr="00234C68">
        <w:rPr>
          <w:rFonts w:ascii="Tahoma" w:hAnsi="Tahoma" w:cs="Tahoma"/>
          <w:sz w:val="20"/>
          <w:lang w:val="pl-PL"/>
        </w:rPr>
        <w:t>i</w:t>
      </w:r>
      <w:r w:rsidR="00CA3939" w:rsidRPr="00234C68">
        <w:rPr>
          <w:rFonts w:ascii="Tahoma" w:hAnsi="Tahoma" w:cs="Tahoma"/>
          <w:sz w:val="20"/>
          <w:lang w:val="pl-PL"/>
        </w:rPr>
        <w:t xml:space="preserve">nformacji w poufności na warunkach odpowiadających warunkom określonym w </w:t>
      </w:r>
      <w:r w:rsidR="00B147E5" w:rsidRPr="00234C68">
        <w:rPr>
          <w:rFonts w:ascii="Tahoma" w:hAnsi="Tahoma" w:cs="Tahoma"/>
          <w:sz w:val="20"/>
          <w:lang w:val="pl-PL"/>
        </w:rPr>
        <w:t>niniejszym Oświadczeniu</w:t>
      </w:r>
      <w:r w:rsidR="007D0F1F" w:rsidRPr="00234C68">
        <w:rPr>
          <w:rFonts w:ascii="Tahoma" w:hAnsi="Tahoma" w:cs="Tahoma"/>
          <w:sz w:val="20"/>
          <w:lang w:val="pl-PL"/>
        </w:rPr>
        <w:t>.</w:t>
      </w:r>
    </w:p>
    <w:p w14:paraId="46BC9E18" w14:textId="58DFE53F" w:rsidR="002A6BD5" w:rsidRPr="00234C68" w:rsidRDefault="007D0F1F" w:rsidP="00006AEC">
      <w:pPr>
        <w:pStyle w:val="Akapitzlist"/>
        <w:numPr>
          <w:ilvl w:val="0"/>
          <w:numId w:val="15"/>
        </w:numPr>
        <w:spacing w:line="276" w:lineRule="auto"/>
        <w:ind w:left="709" w:hanging="42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Odbiorca zobowiązuje się</w:t>
      </w:r>
      <w:r w:rsidR="001068AE" w:rsidRPr="00234C68">
        <w:rPr>
          <w:rFonts w:ascii="Tahoma" w:hAnsi="Tahoma" w:cs="Tahoma"/>
          <w:sz w:val="20"/>
          <w:lang w:val="pl-PL"/>
        </w:rPr>
        <w:t xml:space="preserve"> w szczególności</w:t>
      </w:r>
      <w:r w:rsidR="002A6BD5" w:rsidRPr="00234C68">
        <w:rPr>
          <w:rFonts w:ascii="Tahoma" w:hAnsi="Tahoma" w:cs="Tahoma"/>
          <w:sz w:val="20"/>
          <w:lang w:val="pl-PL"/>
        </w:rPr>
        <w:t>:</w:t>
      </w:r>
    </w:p>
    <w:p w14:paraId="42BBD545" w14:textId="710B2CC3" w:rsidR="000F406E" w:rsidRPr="00234C68" w:rsidRDefault="000F406E" w:rsidP="00A82FEC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nie wykorzystywa</w:t>
      </w:r>
      <w:r w:rsidR="00DC1551" w:rsidRPr="00234C68">
        <w:rPr>
          <w:rFonts w:ascii="Tahoma" w:hAnsi="Tahoma" w:cs="Tahoma"/>
          <w:sz w:val="20"/>
          <w:lang w:val="pl-PL"/>
        </w:rPr>
        <w:t>ć</w:t>
      </w:r>
      <w:r w:rsidR="007D0F1F" w:rsidRPr="00234C68">
        <w:rPr>
          <w:rFonts w:ascii="Tahoma" w:hAnsi="Tahoma" w:cs="Tahoma"/>
          <w:sz w:val="20"/>
          <w:lang w:val="pl-PL"/>
        </w:rPr>
        <w:t xml:space="preserve"> Informacji Poufnych </w:t>
      </w:r>
      <w:r w:rsidRPr="00234C68">
        <w:rPr>
          <w:rFonts w:ascii="Tahoma" w:hAnsi="Tahoma" w:cs="Tahoma"/>
          <w:sz w:val="20"/>
          <w:lang w:val="pl-PL"/>
        </w:rPr>
        <w:t xml:space="preserve">w całości lub w części, bezpośrednio lub pośrednio do innych celów niż </w:t>
      </w:r>
      <w:r w:rsidR="002A6BD5" w:rsidRPr="00234C68">
        <w:rPr>
          <w:rFonts w:ascii="Tahoma" w:hAnsi="Tahoma" w:cs="Tahoma"/>
          <w:sz w:val="20"/>
          <w:lang w:val="pl-PL"/>
        </w:rPr>
        <w:t xml:space="preserve">realizacja </w:t>
      </w:r>
      <w:r w:rsidRPr="00234C68">
        <w:rPr>
          <w:rFonts w:ascii="Tahoma" w:hAnsi="Tahoma" w:cs="Tahoma"/>
          <w:sz w:val="20"/>
          <w:lang w:val="pl-PL"/>
        </w:rPr>
        <w:t>P</w:t>
      </w:r>
      <w:r w:rsidR="00B147E5" w:rsidRPr="00234C68">
        <w:rPr>
          <w:rFonts w:ascii="Tahoma" w:hAnsi="Tahoma" w:cs="Tahoma"/>
          <w:sz w:val="20"/>
          <w:lang w:val="pl-PL"/>
        </w:rPr>
        <w:t>ostępowania</w:t>
      </w:r>
      <w:r w:rsidRPr="00234C68">
        <w:rPr>
          <w:rFonts w:ascii="Tahoma" w:hAnsi="Tahoma" w:cs="Tahoma"/>
          <w:sz w:val="20"/>
          <w:lang w:val="pl-PL"/>
        </w:rPr>
        <w:t xml:space="preserve">; </w:t>
      </w:r>
    </w:p>
    <w:p w14:paraId="11A244A4" w14:textId="7C6F582A" w:rsidR="000F406E" w:rsidRPr="00234C68" w:rsidRDefault="000F406E" w:rsidP="00A82FEC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</w:t>
      </w:r>
      <w:r w:rsidR="00DC7FDB" w:rsidRPr="00234C68">
        <w:rPr>
          <w:rFonts w:ascii="Tahoma" w:hAnsi="Tahoma" w:cs="Tahoma"/>
          <w:sz w:val="20"/>
          <w:lang w:val="pl-PL"/>
        </w:rPr>
        <w:t>wykorzystyw</w:t>
      </w:r>
      <w:r w:rsidR="00DC1551" w:rsidRPr="00234C68">
        <w:rPr>
          <w:rFonts w:ascii="Tahoma" w:hAnsi="Tahoma" w:cs="Tahoma"/>
          <w:sz w:val="20"/>
          <w:lang w:val="pl-PL"/>
        </w:rPr>
        <w:t xml:space="preserve">ać </w:t>
      </w:r>
      <w:r w:rsidR="00DC7FDB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Pr="00234C68">
        <w:rPr>
          <w:rFonts w:ascii="Tahoma" w:hAnsi="Tahoma" w:cs="Tahoma"/>
          <w:sz w:val="20"/>
          <w:lang w:val="pl-PL"/>
        </w:rPr>
        <w:t xml:space="preserve">w celu uzyskania prawa własności intelektualnej </w:t>
      </w:r>
      <w:bookmarkStart w:id="4" w:name="_Hlk39763709"/>
      <w:r w:rsidRPr="00234C68">
        <w:rPr>
          <w:rFonts w:ascii="Tahoma" w:hAnsi="Tahoma" w:cs="Tahoma"/>
          <w:sz w:val="20"/>
          <w:lang w:val="pl-PL"/>
        </w:rPr>
        <w:t>(w tym</w:t>
      </w:r>
      <w:r w:rsidR="00DC7FDB" w:rsidRPr="00234C68">
        <w:rPr>
          <w:rFonts w:ascii="Tahoma" w:hAnsi="Tahoma" w:cs="Tahoma"/>
          <w:sz w:val="20"/>
          <w:lang w:val="pl-PL"/>
        </w:rPr>
        <w:t xml:space="preserve"> prawa do rejestracji wynalazku</w:t>
      </w:r>
      <w:r w:rsidR="00BD251B" w:rsidRPr="00234C68">
        <w:rPr>
          <w:rFonts w:ascii="Tahoma" w:hAnsi="Tahoma" w:cs="Tahoma"/>
          <w:sz w:val="20"/>
          <w:lang w:val="pl-PL"/>
        </w:rPr>
        <w:t xml:space="preserve">, </w:t>
      </w:r>
      <w:r w:rsidR="00DC7FDB" w:rsidRPr="00234C68">
        <w:rPr>
          <w:rFonts w:ascii="Tahoma" w:hAnsi="Tahoma" w:cs="Tahoma"/>
          <w:sz w:val="20"/>
          <w:lang w:val="pl-PL"/>
        </w:rPr>
        <w:t xml:space="preserve">patentu lub innego prawa ochronnego) </w:t>
      </w:r>
      <w:r w:rsidR="00026720" w:rsidRPr="00234C68">
        <w:rPr>
          <w:rFonts w:ascii="Tahoma" w:hAnsi="Tahoma" w:cs="Tahoma"/>
          <w:sz w:val="20"/>
          <w:lang w:val="pl-PL"/>
        </w:rPr>
        <w:t>w jakimkolwiek kraju</w:t>
      </w:r>
      <w:r w:rsidR="00DC7FDB" w:rsidRPr="00234C68">
        <w:rPr>
          <w:rFonts w:ascii="Tahoma" w:hAnsi="Tahoma" w:cs="Tahoma"/>
          <w:sz w:val="20"/>
          <w:lang w:val="pl-PL"/>
        </w:rPr>
        <w:t>;</w:t>
      </w:r>
      <w:bookmarkEnd w:id="4"/>
    </w:p>
    <w:p w14:paraId="192FF177" w14:textId="35DA98D4" w:rsidR="00204D53" w:rsidRPr="00234C68" w:rsidRDefault="00204D53" w:rsidP="00A82FEC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</w:t>
      </w:r>
      <w:bookmarkStart w:id="5" w:name="_Hlk33444341"/>
      <w:r w:rsidR="00DC7FDB" w:rsidRPr="00234C68">
        <w:rPr>
          <w:rFonts w:ascii="Tahoma" w:hAnsi="Tahoma" w:cs="Tahoma"/>
          <w:sz w:val="20"/>
          <w:lang w:val="pl-PL"/>
        </w:rPr>
        <w:t>poddawa</w:t>
      </w:r>
      <w:r w:rsidR="00DC1551" w:rsidRPr="00234C68">
        <w:rPr>
          <w:rFonts w:ascii="Tahoma" w:hAnsi="Tahoma" w:cs="Tahoma"/>
          <w:sz w:val="20"/>
          <w:lang w:val="pl-PL"/>
        </w:rPr>
        <w:t>ć</w:t>
      </w:r>
      <w:r w:rsidR="00DC7FDB" w:rsidRPr="00234C68">
        <w:rPr>
          <w:rFonts w:ascii="Tahoma" w:hAnsi="Tahoma" w:cs="Tahoma"/>
          <w:sz w:val="20"/>
          <w:lang w:val="pl-PL"/>
        </w:rPr>
        <w:t xml:space="preserve"> Informacji Poufnych </w:t>
      </w:r>
      <w:bookmarkEnd w:id="5"/>
      <w:r w:rsidRPr="00234C68">
        <w:rPr>
          <w:rFonts w:ascii="Tahoma" w:hAnsi="Tahoma" w:cs="Tahoma"/>
          <w:sz w:val="20"/>
          <w:lang w:val="pl-PL"/>
        </w:rPr>
        <w:t>de</w:t>
      </w:r>
      <w:r w:rsidR="00223E12" w:rsidRPr="00234C68">
        <w:rPr>
          <w:rFonts w:ascii="Tahoma" w:hAnsi="Tahoma" w:cs="Tahoma"/>
          <w:sz w:val="20"/>
          <w:lang w:val="pl-PL"/>
        </w:rPr>
        <w:t>zasemblacji, inżynierii wsteczn</w:t>
      </w:r>
      <w:r w:rsidRPr="00234C68">
        <w:rPr>
          <w:rFonts w:ascii="Tahoma" w:hAnsi="Tahoma" w:cs="Tahoma"/>
          <w:sz w:val="20"/>
          <w:lang w:val="pl-PL"/>
        </w:rPr>
        <w:t>e</w:t>
      </w:r>
      <w:r w:rsidR="00223E12" w:rsidRPr="00234C68">
        <w:rPr>
          <w:rFonts w:ascii="Tahoma" w:hAnsi="Tahoma" w:cs="Tahoma"/>
          <w:sz w:val="20"/>
          <w:lang w:val="pl-PL"/>
        </w:rPr>
        <w:t>j</w:t>
      </w:r>
      <w:r w:rsidRPr="00234C68">
        <w:rPr>
          <w:rFonts w:ascii="Tahoma" w:hAnsi="Tahoma" w:cs="Tahoma"/>
          <w:sz w:val="20"/>
          <w:lang w:val="pl-PL"/>
        </w:rPr>
        <w:t>, dekompilacji</w:t>
      </w:r>
      <w:r w:rsidR="009B17CA" w:rsidRPr="00234C68">
        <w:rPr>
          <w:rFonts w:ascii="Tahoma" w:hAnsi="Tahoma" w:cs="Tahoma"/>
          <w:sz w:val="20"/>
          <w:lang w:val="pl-PL"/>
        </w:rPr>
        <w:t xml:space="preserve"> lub innym podobnym czynnościom</w:t>
      </w:r>
      <w:r w:rsidR="00DC7FDB" w:rsidRPr="00234C68">
        <w:rPr>
          <w:rFonts w:ascii="Tahoma" w:hAnsi="Tahoma" w:cs="Tahoma"/>
          <w:sz w:val="20"/>
          <w:lang w:val="pl-PL"/>
        </w:rPr>
        <w:t>.</w:t>
      </w:r>
    </w:p>
    <w:p w14:paraId="7B170EDC" w14:textId="185E8245" w:rsidR="000F406E" w:rsidRPr="00234C68" w:rsidRDefault="00CA3939" w:rsidP="00006AEC">
      <w:pPr>
        <w:pStyle w:val="Akapitzlist"/>
        <w:numPr>
          <w:ilvl w:val="0"/>
          <w:numId w:val="15"/>
        </w:numPr>
        <w:spacing w:line="276" w:lineRule="auto"/>
        <w:ind w:left="709" w:hanging="42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W przypadku </w:t>
      </w:r>
      <w:r w:rsidR="00CF0CFA" w:rsidRPr="00234C68">
        <w:rPr>
          <w:rFonts w:ascii="Tahoma" w:hAnsi="Tahoma" w:cs="Tahoma"/>
          <w:sz w:val="20"/>
          <w:lang w:val="pl-PL"/>
        </w:rPr>
        <w:t>ujawnieni</w:t>
      </w:r>
      <w:r w:rsidRPr="00234C68">
        <w:rPr>
          <w:rFonts w:ascii="Tahoma" w:hAnsi="Tahoma" w:cs="Tahoma"/>
          <w:sz w:val="20"/>
          <w:lang w:val="pl-PL"/>
        </w:rPr>
        <w:t>a</w:t>
      </w:r>
      <w:r w:rsidR="0001342E" w:rsidRPr="00234C68">
        <w:rPr>
          <w:rFonts w:ascii="Tahoma" w:hAnsi="Tahoma" w:cs="Tahoma"/>
          <w:sz w:val="20"/>
          <w:lang w:val="pl-PL"/>
        </w:rPr>
        <w:t xml:space="preserve"> przez Odbiorcę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966466" w:rsidRPr="00234C68">
        <w:rPr>
          <w:rFonts w:ascii="Tahoma" w:hAnsi="Tahoma" w:cs="Tahoma"/>
          <w:sz w:val="20"/>
          <w:lang w:val="pl-PL"/>
        </w:rPr>
        <w:t xml:space="preserve">Informacji Poufnych </w:t>
      </w:r>
      <w:r w:rsidR="00DC7FDB" w:rsidRPr="00234C68">
        <w:rPr>
          <w:rFonts w:ascii="Tahoma" w:hAnsi="Tahoma" w:cs="Tahoma"/>
          <w:sz w:val="20"/>
          <w:lang w:val="pl-PL"/>
        </w:rPr>
        <w:t xml:space="preserve">osobie trzeciej z naruszeniem </w:t>
      </w:r>
      <w:r w:rsidR="009B17CA" w:rsidRPr="00234C68">
        <w:rPr>
          <w:rFonts w:ascii="Tahoma" w:hAnsi="Tahoma" w:cs="Tahoma"/>
          <w:sz w:val="20"/>
          <w:lang w:val="pl-PL"/>
        </w:rPr>
        <w:t xml:space="preserve">postanowień </w:t>
      </w:r>
      <w:r w:rsidR="00B147E5" w:rsidRPr="00234C68">
        <w:rPr>
          <w:rFonts w:ascii="Tahoma" w:hAnsi="Tahoma" w:cs="Tahoma"/>
          <w:sz w:val="20"/>
          <w:lang w:val="pl-PL"/>
        </w:rPr>
        <w:t>niniejszego Oświadczenia</w:t>
      </w:r>
      <w:r w:rsidR="00DC7FDB" w:rsidRPr="00234C68">
        <w:rPr>
          <w:rFonts w:ascii="Tahoma" w:hAnsi="Tahoma" w:cs="Tahoma"/>
          <w:sz w:val="20"/>
          <w:lang w:val="pl-PL"/>
        </w:rPr>
        <w:t xml:space="preserve"> </w:t>
      </w:r>
      <w:r w:rsidR="000F406E" w:rsidRPr="00234C68">
        <w:rPr>
          <w:rFonts w:ascii="Tahoma" w:hAnsi="Tahoma" w:cs="Tahoma"/>
          <w:sz w:val="20"/>
          <w:lang w:val="pl-PL"/>
        </w:rPr>
        <w:t xml:space="preserve">Odbiorca podejmie wszelkie środki w celu (i) </w:t>
      </w:r>
      <w:r w:rsidR="009B17CA" w:rsidRPr="00234C68">
        <w:rPr>
          <w:rFonts w:ascii="Tahoma" w:hAnsi="Tahoma" w:cs="Tahoma"/>
          <w:sz w:val="20"/>
          <w:lang w:val="pl-PL"/>
        </w:rPr>
        <w:t>powiadomienia osoby trzeciej o poufnym charakterze tych informacji</w:t>
      </w:r>
      <w:r w:rsidR="00DC7FDB" w:rsidRPr="00234C68">
        <w:rPr>
          <w:rFonts w:ascii="Tahoma" w:hAnsi="Tahoma" w:cs="Tahoma"/>
          <w:sz w:val="20"/>
          <w:lang w:val="pl-PL"/>
        </w:rPr>
        <w:t>,</w:t>
      </w:r>
      <w:r w:rsidR="000F406E" w:rsidRPr="00234C68">
        <w:rPr>
          <w:rFonts w:ascii="Tahoma" w:hAnsi="Tahoma" w:cs="Tahoma"/>
          <w:sz w:val="20"/>
          <w:lang w:val="pl-PL"/>
        </w:rPr>
        <w:t xml:space="preserve"> (ii) powiadomienia</w:t>
      </w:r>
      <w:r w:rsidR="002033D6" w:rsidRPr="00234C68">
        <w:rPr>
          <w:rFonts w:ascii="Tahoma" w:hAnsi="Tahoma" w:cs="Tahoma"/>
          <w:sz w:val="20"/>
          <w:lang w:val="pl-PL"/>
        </w:rPr>
        <w:t xml:space="preserve">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0F406E" w:rsidRPr="00234C68">
        <w:rPr>
          <w:rFonts w:ascii="Tahoma" w:hAnsi="Tahoma" w:cs="Tahoma"/>
          <w:sz w:val="20"/>
          <w:lang w:val="pl-PL"/>
        </w:rPr>
        <w:t>o</w:t>
      </w:r>
      <w:r w:rsidR="00EC50F1" w:rsidRPr="00234C68">
        <w:rPr>
          <w:rFonts w:ascii="Tahoma" w:hAnsi="Tahoma" w:cs="Tahoma"/>
          <w:sz w:val="20"/>
          <w:lang w:val="pl-PL"/>
        </w:rPr>
        <w:t> </w:t>
      </w:r>
      <w:r w:rsidR="000F406E" w:rsidRPr="00234C68">
        <w:rPr>
          <w:rFonts w:ascii="Tahoma" w:hAnsi="Tahoma" w:cs="Tahoma"/>
          <w:sz w:val="20"/>
          <w:lang w:val="pl-PL"/>
        </w:rPr>
        <w:t xml:space="preserve">ujawnieniu </w:t>
      </w:r>
      <w:r w:rsidR="00966466" w:rsidRPr="00234C68">
        <w:rPr>
          <w:rFonts w:ascii="Tahoma" w:hAnsi="Tahoma" w:cs="Tahoma"/>
          <w:sz w:val="20"/>
          <w:lang w:val="pl-PL"/>
        </w:rPr>
        <w:t>Informacji Poufnych</w:t>
      </w:r>
      <w:r w:rsidR="000F406E" w:rsidRPr="00234C68">
        <w:rPr>
          <w:rFonts w:ascii="Tahoma" w:hAnsi="Tahoma" w:cs="Tahoma"/>
          <w:sz w:val="20"/>
          <w:lang w:val="pl-PL"/>
        </w:rPr>
        <w:t>, (iii) uniknięcia dalszych ujawnień oraz (iv) żądania zwrotu</w:t>
      </w:r>
      <w:r w:rsidR="00BD251B" w:rsidRPr="00234C68">
        <w:rPr>
          <w:rFonts w:ascii="Tahoma" w:hAnsi="Tahoma" w:cs="Tahoma"/>
          <w:sz w:val="20"/>
          <w:lang w:val="pl-PL"/>
        </w:rPr>
        <w:t xml:space="preserve"> lub usunięcia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01342E" w:rsidRPr="00234C68">
        <w:rPr>
          <w:rFonts w:ascii="Tahoma" w:hAnsi="Tahoma" w:cs="Tahoma"/>
          <w:sz w:val="20"/>
          <w:lang w:val="pl-PL"/>
        </w:rPr>
        <w:t xml:space="preserve">ujawnionych </w:t>
      </w:r>
      <w:r w:rsidR="00DC7FDB" w:rsidRPr="00234C68">
        <w:rPr>
          <w:rFonts w:ascii="Tahoma" w:hAnsi="Tahoma" w:cs="Tahoma"/>
          <w:sz w:val="20"/>
          <w:lang w:val="pl-PL"/>
        </w:rPr>
        <w:t xml:space="preserve">Informacji Poufnych, </w:t>
      </w:r>
      <w:r w:rsidR="009B17CA" w:rsidRPr="00234C68">
        <w:rPr>
          <w:rFonts w:ascii="Tahoma" w:hAnsi="Tahoma" w:cs="Tahoma"/>
          <w:sz w:val="20"/>
          <w:lang w:val="pl-PL"/>
        </w:rPr>
        <w:t>wraz z ich kopiami oraz informacjami i dokumentami utworzonymi na podstawie Informacji Poufnych</w:t>
      </w:r>
      <w:r w:rsidR="00DC7FDB" w:rsidRPr="00234C68">
        <w:rPr>
          <w:rFonts w:ascii="Tahoma" w:hAnsi="Tahoma" w:cs="Tahoma"/>
          <w:sz w:val="20"/>
          <w:lang w:val="pl-PL"/>
        </w:rPr>
        <w:t xml:space="preserve">, </w:t>
      </w:r>
      <w:r w:rsidR="000F406E" w:rsidRPr="00234C68">
        <w:rPr>
          <w:rFonts w:ascii="Tahoma" w:hAnsi="Tahoma" w:cs="Tahoma"/>
          <w:sz w:val="20"/>
          <w:lang w:val="pl-PL"/>
        </w:rPr>
        <w:t xml:space="preserve">bez uszczerbku dla wszelkich roszczeń, które mogą być </w:t>
      </w:r>
      <w:r w:rsidRPr="00234C68">
        <w:rPr>
          <w:rFonts w:ascii="Tahoma" w:hAnsi="Tahoma" w:cs="Tahoma"/>
          <w:sz w:val="20"/>
          <w:lang w:val="pl-PL"/>
        </w:rPr>
        <w:t xml:space="preserve">dochodzone </w:t>
      </w:r>
      <w:r w:rsidR="000F406E" w:rsidRPr="00234C68">
        <w:rPr>
          <w:rFonts w:ascii="Tahoma" w:hAnsi="Tahoma" w:cs="Tahoma"/>
          <w:sz w:val="20"/>
          <w:lang w:val="pl-PL"/>
        </w:rPr>
        <w:t xml:space="preserve">przez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DC7FDB" w:rsidRPr="00234C68">
        <w:rPr>
          <w:rFonts w:ascii="Tahoma" w:hAnsi="Tahoma" w:cs="Tahoma"/>
          <w:sz w:val="20"/>
          <w:lang w:val="pl-PL"/>
        </w:rPr>
        <w:t>w związku</w:t>
      </w:r>
      <w:r w:rsidR="00BD251B" w:rsidRPr="00234C68">
        <w:rPr>
          <w:rFonts w:ascii="Tahoma" w:hAnsi="Tahoma" w:cs="Tahoma"/>
          <w:sz w:val="20"/>
          <w:lang w:val="pl-PL"/>
        </w:rPr>
        <w:t xml:space="preserve"> </w:t>
      </w:r>
      <w:r w:rsidR="00DC7FDB" w:rsidRPr="00234C68">
        <w:rPr>
          <w:rFonts w:ascii="Tahoma" w:hAnsi="Tahoma" w:cs="Tahoma"/>
          <w:sz w:val="20"/>
          <w:lang w:val="pl-PL"/>
        </w:rPr>
        <w:t xml:space="preserve">z naruszeniem </w:t>
      </w:r>
      <w:r w:rsidR="00B147E5" w:rsidRPr="00234C68">
        <w:rPr>
          <w:rFonts w:ascii="Tahoma" w:hAnsi="Tahoma" w:cs="Tahoma"/>
          <w:sz w:val="20"/>
          <w:lang w:val="pl-PL"/>
        </w:rPr>
        <w:t xml:space="preserve">zapisów niniejszego Oświadczenia </w:t>
      </w:r>
      <w:r w:rsidR="000F406E" w:rsidRPr="00234C68">
        <w:rPr>
          <w:rFonts w:ascii="Tahoma" w:hAnsi="Tahoma" w:cs="Tahoma"/>
          <w:sz w:val="20"/>
          <w:lang w:val="pl-PL"/>
        </w:rPr>
        <w:t xml:space="preserve">. </w:t>
      </w:r>
    </w:p>
    <w:p w14:paraId="5F7B6D6E" w14:textId="6CD17188" w:rsidR="00DC1551" w:rsidRPr="00234C68" w:rsidRDefault="00B147E5" w:rsidP="00006AEC">
      <w:pPr>
        <w:pStyle w:val="Akapitzlist"/>
        <w:numPr>
          <w:ilvl w:val="0"/>
          <w:numId w:val="15"/>
        </w:numPr>
        <w:spacing w:line="276" w:lineRule="auto"/>
        <w:ind w:left="709" w:hanging="426"/>
        <w:jc w:val="both"/>
        <w:rPr>
          <w:rFonts w:ascii="Tahoma" w:hAnsi="Tahoma" w:cs="Tahoma"/>
          <w:sz w:val="20"/>
          <w:lang w:val="pl-PL"/>
        </w:rPr>
      </w:pPr>
      <w:bookmarkStart w:id="6" w:name="_Hlk39763950"/>
      <w:r w:rsidRPr="00234C68">
        <w:rPr>
          <w:rFonts w:ascii="Tahoma" w:hAnsi="Tahoma" w:cs="Tahoma"/>
          <w:sz w:val="20"/>
          <w:lang w:val="pl-PL"/>
        </w:rPr>
        <w:t xml:space="preserve">Oświadczenie </w:t>
      </w:r>
      <w:r w:rsidR="00DC1551" w:rsidRPr="00234C68">
        <w:rPr>
          <w:rFonts w:ascii="Tahoma" w:hAnsi="Tahoma" w:cs="Tahoma"/>
          <w:sz w:val="20"/>
          <w:lang w:val="pl-PL"/>
        </w:rPr>
        <w:t xml:space="preserve">nie przyznaje Odbiorcy żadnych </w:t>
      </w:r>
      <w:r w:rsidR="00BD251B" w:rsidRPr="00234C68">
        <w:rPr>
          <w:rFonts w:ascii="Tahoma" w:hAnsi="Tahoma" w:cs="Tahoma"/>
          <w:sz w:val="20"/>
          <w:lang w:val="pl-PL"/>
        </w:rPr>
        <w:t xml:space="preserve">praw </w:t>
      </w:r>
      <w:r w:rsidR="00DC1551" w:rsidRPr="00234C68">
        <w:rPr>
          <w:rFonts w:ascii="Tahoma" w:hAnsi="Tahoma" w:cs="Tahoma"/>
          <w:sz w:val="20"/>
          <w:lang w:val="pl-PL"/>
        </w:rPr>
        <w:t xml:space="preserve">do Informacji Poufnych, w tym nie uprawnia do produkcji, dystrybucji lub komercjalizacji produktów zawierających dowolną część Informacji Poufnych. </w:t>
      </w:r>
    </w:p>
    <w:bookmarkEnd w:id="6"/>
    <w:p w14:paraId="6BB37AD0" w14:textId="77777777" w:rsidR="00DC1551" w:rsidRPr="00234C68" w:rsidRDefault="00DC1551" w:rsidP="00DC1551">
      <w:pPr>
        <w:pStyle w:val="Akapitzlist"/>
        <w:spacing w:line="276" w:lineRule="auto"/>
        <w:ind w:left="643"/>
        <w:jc w:val="both"/>
        <w:rPr>
          <w:rFonts w:ascii="Tahoma" w:hAnsi="Tahoma" w:cs="Tahoma"/>
          <w:sz w:val="20"/>
          <w:lang w:val="pl-PL"/>
        </w:rPr>
      </w:pPr>
    </w:p>
    <w:p w14:paraId="698834F0" w14:textId="6A016770" w:rsidR="000F406E" w:rsidRPr="00234C68" w:rsidRDefault="000F406E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bookmarkStart w:id="7" w:name="_Hlk39763981"/>
      <w:r w:rsidRPr="00234C68">
        <w:rPr>
          <w:rFonts w:ascii="Tahoma" w:hAnsi="Tahoma" w:cs="Tahoma"/>
          <w:b/>
          <w:sz w:val="20"/>
        </w:rPr>
        <w:t xml:space="preserve">ARTYKUŁ </w:t>
      </w:r>
      <w:r w:rsidR="00B147E5" w:rsidRPr="00234C68">
        <w:rPr>
          <w:rFonts w:ascii="Tahoma" w:hAnsi="Tahoma" w:cs="Tahoma"/>
          <w:b/>
          <w:sz w:val="20"/>
        </w:rPr>
        <w:t>3</w:t>
      </w:r>
      <w:r w:rsidR="00026720" w:rsidRPr="00234C68">
        <w:rPr>
          <w:rFonts w:ascii="Tahoma" w:hAnsi="Tahoma" w:cs="Tahoma"/>
          <w:b/>
          <w:sz w:val="20"/>
        </w:rPr>
        <w:t xml:space="preserve"> – WYJĄTKI OD ZASADY POUFNOŚCI</w:t>
      </w:r>
    </w:p>
    <w:p w14:paraId="2963D8D8" w14:textId="77777777" w:rsidR="00C85CE3" w:rsidRPr="00234C68" w:rsidRDefault="00C85CE3" w:rsidP="004921D9">
      <w:pPr>
        <w:keepNext/>
        <w:spacing w:line="276" w:lineRule="auto"/>
        <w:jc w:val="center"/>
        <w:rPr>
          <w:rFonts w:ascii="Tahoma" w:hAnsi="Tahoma" w:cs="Tahoma"/>
          <w:sz w:val="20"/>
        </w:rPr>
      </w:pPr>
    </w:p>
    <w:p w14:paraId="7682A165" w14:textId="1F8B7DF6" w:rsidR="000F406E" w:rsidRPr="00234C68" w:rsidRDefault="000F406E" w:rsidP="00006AEC">
      <w:pPr>
        <w:pStyle w:val="Akapitzlist"/>
        <w:numPr>
          <w:ilvl w:val="0"/>
          <w:numId w:val="9"/>
        </w:numPr>
        <w:spacing w:line="276" w:lineRule="auto"/>
        <w:ind w:hanging="43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Obowiązki </w:t>
      </w:r>
      <w:bookmarkStart w:id="8" w:name="_Hlk39763972"/>
      <w:r w:rsidRPr="00234C68">
        <w:rPr>
          <w:rFonts w:ascii="Tahoma" w:hAnsi="Tahoma" w:cs="Tahoma"/>
          <w:sz w:val="20"/>
          <w:lang w:val="pl-PL"/>
        </w:rPr>
        <w:t xml:space="preserve">nałożone na Odbiorcę na mocy </w:t>
      </w:r>
      <w:r w:rsidR="00B147E5" w:rsidRPr="00234C68">
        <w:rPr>
          <w:rFonts w:ascii="Tahoma" w:hAnsi="Tahoma" w:cs="Tahoma"/>
          <w:sz w:val="20"/>
          <w:lang w:val="pl-PL"/>
        </w:rPr>
        <w:t xml:space="preserve">niniejszego Oświadczenia  </w:t>
      </w:r>
      <w:r w:rsidRPr="00234C68">
        <w:rPr>
          <w:rFonts w:ascii="Tahoma" w:hAnsi="Tahoma" w:cs="Tahoma"/>
          <w:sz w:val="20"/>
          <w:lang w:val="pl-PL"/>
        </w:rPr>
        <w:t>nie mają zastosowania do informacji, która:</w:t>
      </w:r>
    </w:p>
    <w:p w14:paraId="0C76921C" w14:textId="3F9CB6CD" w:rsidR="000F406E" w:rsidRPr="00234C68" w:rsidRDefault="00DC1551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była </w:t>
      </w:r>
      <w:r w:rsidR="000F406E" w:rsidRPr="00234C68">
        <w:rPr>
          <w:rFonts w:ascii="Tahoma" w:hAnsi="Tahoma" w:cs="Tahoma"/>
          <w:sz w:val="20"/>
          <w:lang w:val="pl-PL"/>
        </w:rPr>
        <w:t xml:space="preserve">znana Odbiorcy przed jej </w:t>
      </w:r>
      <w:r w:rsidR="00CE1A80" w:rsidRPr="00234C68">
        <w:rPr>
          <w:rFonts w:ascii="Tahoma" w:hAnsi="Tahoma" w:cs="Tahoma"/>
          <w:sz w:val="20"/>
          <w:lang w:val="pl-PL"/>
        </w:rPr>
        <w:t xml:space="preserve">ujawnieniem przez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BD04F3" w:rsidRPr="00234C68">
        <w:rPr>
          <w:rFonts w:ascii="Tahoma" w:hAnsi="Tahoma" w:cs="Tahoma"/>
          <w:sz w:val="20"/>
          <w:lang w:val="pl-PL"/>
        </w:rPr>
        <w:t xml:space="preserve">–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Lotnictwa, </w:t>
      </w:r>
      <w:r w:rsidRPr="00234C68">
        <w:rPr>
          <w:rFonts w:ascii="Tahoma" w:hAnsi="Tahoma" w:cs="Tahoma"/>
          <w:sz w:val="20"/>
          <w:lang w:val="pl-PL"/>
        </w:rPr>
        <w:t xml:space="preserve">co zostało </w:t>
      </w:r>
      <w:r w:rsidR="000F406E" w:rsidRPr="00234C68">
        <w:rPr>
          <w:rFonts w:ascii="Tahoma" w:hAnsi="Tahoma" w:cs="Tahoma"/>
          <w:sz w:val="20"/>
          <w:lang w:val="pl-PL"/>
        </w:rPr>
        <w:t>udokumentowan</w:t>
      </w:r>
      <w:r w:rsidRPr="00234C68">
        <w:rPr>
          <w:rFonts w:ascii="Tahoma" w:hAnsi="Tahoma" w:cs="Tahoma"/>
          <w:sz w:val="20"/>
          <w:lang w:val="pl-PL"/>
        </w:rPr>
        <w:t>e</w:t>
      </w:r>
      <w:r w:rsidR="000F406E" w:rsidRPr="00234C68">
        <w:rPr>
          <w:rFonts w:ascii="Tahoma" w:hAnsi="Tahoma" w:cs="Tahoma"/>
          <w:sz w:val="20"/>
          <w:lang w:val="pl-PL"/>
        </w:rPr>
        <w:t xml:space="preserve"> </w:t>
      </w:r>
      <w:r w:rsidR="00CE1A80" w:rsidRPr="00234C68">
        <w:rPr>
          <w:rFonts w:ascii="Tahoma" w:hAnsi="Tahoma" w:cs="Tahoma"/>
          <w:sz w:val="20"/>
          <w:lang w:val="pl-PL"/>
        </w:rPr>
        <w:t xml:space="preserve">przez Odbiorcę </w:t>
      </w:r>
      <w:r w:rsidR="000F406E" w:rsidRPr="00234C68">
        <w:rPr>
          <w:rFonts w:ascii="Tahoma" w:hAnsi="Tahoma" w:cs="Tahoma"/>
          <w:sz w:val="20"/>
          <w:lang w:val="pl-PL"/>
        </w:rPr>
        <w:t xml:space="preserve">w dokumentacji sporządzonej </w:t>
      </w:r>
      <w:r w:rsidRPr="00234C68">
        <w:rPr>
          <w:rFonts w:ascii="Tahoma" w:hAnsi="Tahoma" w:cs="Tahoma"/>
          <w:sz w:val="20"/>
          <w:lang w:val="pl-PL"/>
        </w:rPr>
        <w:t xml:space="preserve">przed </w:t>
      </w:r>
      <w:r w:rsidR="00CE1A80" w:rsidRPr="00234C68">
        <w:rPr>
          <w:rFonts w:ascii="Tahoma" w:hAnsi="Tahoma" w:cs="Tahoma"/>
          <w:sz w:val="20"/>
          <w:lang w:val="pl-PL"/>
        </w:rPr>
        <w:t xml:space="preserve">tym </w:t>
      </w:r>
      <w:r w:rsidRPr="00234C68">
        <w:rPr>
          <w:rFonts w:ascii="Tahoma" w:hAnsi="Tahoma" w:cs="Tahoma"/>
          <w:sz w:val="20"/>
          <w:lang w:val="pl-PL"/>
        </w:rPr>
        <w:t>ujawnieniem</w:t>
      </w:r>
      <w:r w:rsidR="00CE1A80" w:rsidRPr="00234C68">
        <w:rPr>
          <w:rFonts w:ascii="Tahoma" w:hAnsi="Tahoma" w:cs="Tahoma"/>
          <w:sz w:val="20"/>
          <w:lang w:val="pl-PL"/>
        </w:rPr>
        <w:t xml:space="preserve">; </w:t>
      </w:r>
    </w:p>
    <w:p w14:paraId="3B9A67F2" w14:textId="4174ACF0" w:rsidR="00CE1A80" w:rsidRPr="00234C68" w:rsidRDefault="00CE1A80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>została uzyskana przez Odbiorcę od osoby trzeciej, która miała prawo jej posiadania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Pr="00234C68">
        <w:rPr>
          <w:rFonts w:ascii="Tahoma" w:hAnsi="Tahoma" w:cs="Tahoma"/>
          <w:sz w:val="20"/>
          <w:lang w:val="pl-PL"/>
        </w:rPr>
        <w:t>i ujawnienia, z tym zastrzeżeniem</w:t>
      </w:r>
      <w:r w:rsidR="00AC0B62" w:rsidRPr="00234C68">
        <w:rPr>
          <w:rFonts w:ascii="Tahoma" w:hAnsi="Tahoma" w:cs="Tahoma"/>
          <w:sz w:val="20"/>
          <w:lang w:val="pl-PL"/>
        </w:rPr>
        <w:t>,</w:t>
      </w:r>
      <w:r w:rsidRPr="00234C68">
        <w:rPr>
          <w:rFonts w:ascii="Tahoma" w:hAnsi="Tahoma" w:cs="Tahoma"/>
          <w:sz w:val="20"/>
          <w:lang w:val="pl-PL"/>
        </w:rPr>
        <w:t xml:space="preserve"> iż </w:t>
      </w:r>
      <w:r w:rsidR="002F2CE0" w:rsidRPr="00234C68">
        <w:rPr>
          <w:rFonts w:ascii="Tahoma" w:hAnsi="Tahoma" w:cs="Tahoma"/>
          <w:sz w:val="20"/>
          <w:lang w:val="pl-PL"/>
        </w:rPr>
        <w:t xml:space="preserve">informacja ta </w:t>
      </w:r>
      <w:r w:rsidRPr="00234C68">
        <w:rPr>
          <w:rFonts w:ascii="Tahoma" w:hAnsi="Tahoma" w:cs="Tahoma"/>
          <w:sz w:val="20"/>
          <w:lang w:val="pl-PL"/>
        </w:rPr>
        <w:t>nie został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objęt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obowiązkiem zachowania poufności oraz że został</w:t>
      </w:r>
      <w:r w:rsidR="00AC0B62" w:rsidRPr="00234C68">
        <w:rPr>
          <w:rFonts w:ascii="Tahoma" w:hAnsi="Tahoma" w:cs="Tahoma"/>
          <w:sz w:val="20"/>
          <w:lang w:val="pl-PL"/>
        </w:rPr>
        <w:t>a</w:t>
      </w:r>
      <w:r w:rsidRPr="00234C68">
        <w:rPr>
          <w:rFonts w:ascii="Tahoma" w:hAnsi="Tahoma" w:cs="Tahoma"/>
          <w:sz w:val="20"/>
          <w:lang w:val="pl-PL"/>
        </w:rPr>
        <w:t xml:space="preserve"> uzyskan</w:t>
      </w:r>
      <w:r w:rsidR="002F2CE0" w:rsidRPr="00234C68">
        <w:rPr>
          <w:rFonts w:ascii="Tahoma" w:hAnsi="Tahoma" w:cs="Tahoma"/>
          <w:sz w:val="20"/>
          <w:lang w:val="pl-PL"/>
        </w:rPr>
        <w:t xml:space="preserve">a </w:t>
      </w:r>
      <w:r w:rsidRPr="00234C68">
        <w:rPr>
          <w:rFonts w:ascii="Tahoma" w:hAnsi="Tahoma" w:cs="Tahoma"/>
          <w:sz w:val="20"/>
          <w:lang w:val="pl-PL"/>
        </w:rPr>
        <w:t>bez naruszenia prawa;</w:t>
      </w:r>
    </w:p>
    <w:p w14:paraId="0DF603D1" w14:textId="7A1DB2A2" w:rsidR="002F2CE0" w:rsidRPr="00234C68" w:rsidRDefault="002F2CE0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w momencie ujawnienia jest lub później stanie się publicznie dostępna w inny sposób niż w związku z naruszeniem </w:t>
      </w:r>
      <w:r w:rsidR="00B147E5" w:rsidRPr="00234C68">
        <w:rPr>
          <w:rFonts w:ascii="Tahoma" w:hAnsi="Tahoma" w:cs="Tahoma"/>
          <w:sz w:val="20"/>
          <w:lang w:val="pl-PL"/>
        </w:rPr>
        <w:t xml:space="preserve">Oświadczenia </w:t>
      </w:r>
      <w:r w:rsidRPr="00234C68">
        <w:rPr>
          <w:rFonts w:ascii="Tahoma" w:hAnsi="Tahoma" w:cs="Tahoma"/>
          <w:sz w:val="20"/>
          <w:lang w:val="pl-PL"/>
        </w:rPr>
        <w:t>przez Odbiorcę;</w:t>
      </w:r>
    </w:p>
    <w:p w14:paraId="2E537FF7" w14:textId="605ADAB9" w:rsidR="00204D53" w:rsidRPr="00234C68" w:rsidRDefault="00204D53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została niezależnie opracowana </w:t>
      </w:r>
      <w:r w:rsidR="002F2CE0" w:rsidRPr="00234C68">
        <w:rPr>
          <w:rFonts w:ascii="Tahoma" w:hAnsi="Tahoma" w:cs="Tahoma"/>
          <w:sz w:val="20"/>
          <w:lang w:val="pl-PL"/>
        </w:rPr>
        <w:t xml:space="preserve">przez Odbiorcę </w:t>
      </w:r>
      <w:r w:rsidRPr="00234C68">
        <w:rPr>
          <w:rFonts w:ascii="Tahoma" w:hAnsi="Tahoma" w:cs="Tahoma"/>
          <w:sz w:val="20"/>
          <w:lang w:val="pl-PL"/>
        </w:rPr>
        <w:t>bez użycia lub korzys</w:t>
      </w:r>
      <w:r w:rsidR="00C8011E" w:rsidRPr="00234C68">
        <w:rPr>
          <w:rFonts w:ascii="Tahoma" w:hAnsi="Tahoma" w:cs="Tahoma"/>
          <w:sz w:val="20"/>
          <w:lang w:val="pl-PL"/>
        </w:rPr>
        <w:t>tania z Informacji</w:t>
      </w:r>
      <w:r w:rsidRPr="00234C68">
        <w:rPr>
          <w:rFonts w:ascii="Tahoma" w:hAnsi="Tahoma" w:cs="Tahoma"/>
          <w:sz w:val="20"/>
          <w:lang w:val="pl-PL"/>
        </w:rPr>
        <w:t xml:space="preserve"> Poufnych </w:t>
      </w:r>
      <w:r w:rsidR="002F2CE0" w:rsidRPr="00234C68">
        <w:rPr>
          <w:rFonts w:ascii="Tahoma" w:hAnsi="Tahoma" w:cs="Tahoma"/>
          <w:sz w:val="20"/>
          <w:lang w:val="pl-PL"/>
        </w:rPr>
        <w:t>ujawnionych na podstawie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B147E5" w:rsidRPr="00234C68">
        <w:rPr>
          <w:rFonts w:ascii="Tahoma" w:hAnsi="Tahoma" w:cs="Tahoma"/>
          <w:sz w:val="20"/>
          <w:lang w:val="pl-PL"/>
        </w:rPr>
        <w:t>Oświadczenia</w:t>
      </w:r>
      <w:r w:rsidR="005A4D34" w:rsidRPr="00234C68">
        <w:rPr>
          <w:rFonts w:ascii="Tahoma" w:hAnsi="Tahoma" w:cs="Tahoma"/>
          <w:sz w:val="20"/>
          <w:lang w:val="pl-PL"/>
        </w:rPr>
        <w:t>;</w:t>
      </w:r>
    </w:p>
    <w:p w14:paraId="52EDF0B3" w14:textId="1885DE60" w:rsidR="00BC3E80" w:rsidRPr="00234C68" w:rsidRDefault="005A4D34" w:rsidP="005A4D34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której zgodnie z oświadczeniem </w:t>
      </w:r>
      <w:r w:rsidR="00A502AD" w:rsidRPr="00234C68">
        <w:rPr>
          <w:rFonts w:ascii="Tahoma" w:hAnsi="Tahoma" w:cs="Tahoma"/>
          <w:sz w:val="20"/>
          <w:lang w:val="pl-PL"/>
        </w:rPr>
        <w:t xml:space="preserve">Łukasiewicz </w:t>
      </w:r>
      <w:r w:rsidR="002F2CE0" w:rsidRPr="00234C68">
        <w:rPr>
          <w:rFonts w:ascii="Tahoma" w:hAnsi="Tahoma" w:cs="Tahoma"/>
          <w:sz w:val="20"/>
          <w:lang w:val="pl-PL"/>
        </w:rPr>
        <w:t xml:space="preserve">- </w:t>
      </w:r>
      <w:r w:rsidR="00B147E5" w:rsidRPr="00234C68">
        <w:rPr>
          <w:rFonts w:ascii="Tahoma" w:hAnsi="Tahoma" w:cs="Tahoma"/>
          <w:sz w:val="20"/>
          <w:lang w:val="pl-PL"/>
        </w:rPr>
        <w:t xml:space="preserve">Instytut Lotnictwa </w:t>
      </w:r>
      <w:r w:rsidR="002F2CE0" w:rsidRPr="00234C68">
        <w:rPr>
          <w:rFonts w:ascii="Tahoma" w:hAnsi="Tahoma" w:cs="Tahoma"/>
          <w:sz w:val="20"/>
          <w:lang w:val="pl-PL"/>
        </w:rPr>
        <w:t>nie uznaje za Informacj</w:t>
      </w:r>
      <w:r w:rsidRPr="00234C68">
        <w:rPr>
          <w:rFonts w:ascii="Tahoma" w:hAnsi="Tahoma" w:cs="Tahoma"/>
          <w:sz w:val="20"/>
          <w:lang w:val="pl-PL"/>
        </w:rPr>
        <w:t>ę</w:t>
      </w:r>
      <w:r w:rsidR="002F2CE0" w:rsidRPr="00234C68">
        <w:rPr>
          <w:rFonts w:ascii="Tahoma" w:hAnsi="Tahoma" w:cs="Tahoma"/>
          <w:sz w:val="20"/>
          <w:lang w:val="pl-PL"/>
        </w:rPr>
        <w:t xml:space="preserve"> Poufn</w:t>
      </w:r>
      <w:r w:rsidRPr="00234C68">
        <w:rPr>
          <w:rFonts w:ascii="Tahoma" w:hAnsi="Tahoma" w:cs="Tahoma"/>
          <w:sz w:val="20"/>
          <w:lang w:val="pl-PL"/>
        </w:rPr>
        <w:t>ą</w:t>
      </w:r>
      <w:r w:rsidR="00BC3E80" w:rsidRPr="00234C68">
        <w:rPr>
          <w:rFonts w:ascii="Tahoma" w:hAnsi="Tahoma" w:cs="Tahoma"/>
          <w:sz w:val="20"/>
          <w:lang w:val="pl-PL"/>
        </w:rPr>
        <w:t xml:space="preserve">, </w:t>
      </w:r>
    </w:p>
    <w:p w14:paraId="0E4EF1F2" w14:textId="51CB725E" w:rsidR="00BC3E80" w:rsidRPr="00234C68" w:rsidRDefault="00BC3E80" w:rsidP="00BC3E80">
      <w:pPr>
        <w:pStyle w:val="Akapitzlist"/>
        <w:numPr>
          <w:ilvl w:val="0"/>
          <w:numId w:val="29"/>
        </w:numPr>
        <w:spacing w:line="276" w:lineRule="auto"/>
        <w:ind w:left="127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lastRenderedPageBreak/>
        <w:t>nie może zostać objęta obowiązkiem zachowania poufności zgodnie z</w:t>
      </w:r>
      <w:r w:rsidR="00A502AD" w:rsidRPr="00234C68">
        <w:rPr>
          <w:rFonts w:ascii="Tahoma" w:hAnsi="Tahoma" w:cs="Tahoma"/>
          <w:sz w:val="20"/>
          <w:lang w:val="pl-PL"/>
        </w:rPr>
        <w:t> </w:t>
      </w:r>
      <w:r w:rsidRPr="00234C68">
        <w:rPr>
          <w:rFonts w:ascii="Tahoma" w:hAnsi="Tahoma" w:cs="Tahoma"/>
          <w:sz w:val="20"/>
          <w:lang w:val="pl-PL"/>
        </w:rPr>
        <w:t>powszechnie obowiązującymi przepisami, w szczególności na gruncie przepisów o finansach publicznych.</w:t>
      </w:r>
    </w:p>
    <w:p w14:paraId="271E1460" w14:textId="5F14877D" w:rsidR="002F2CE0" w:rsidRPr="00234C68" w:rsidRDefault="002F2CE0" w:rsidP="00006AEC">
      <w:pPr>
        <w:pStyle w:val="Akapitzlist"/>
        <w:numPr>
          <w:ilvl w:val="0"/>
          <w:numId w:val="9"/>
        </w:numPr>
        <w:spacing w:line="276" w:lineRule="auto"/>
        <w:ind w:hanging="436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Na Odbiorcy spoczywa ciężar udowodnienia </w:t>
      </w:r>
      <w:bookmarkStart w:id="9" w:name="_Hlk33445063"/>
      <w:r w:rsidRPr="00234C68">
        <w:rPr>
          <w:rFonts w:ascii="Tahoma" w:hAnsi="Tahoma" w:cs="Tahoma"/>
          <w:sz w:val="20"/>
          <w:lang w:val="pl-PL"/>
        </w:rPr>
        <w:t>zaistnienia którejkolwiek z</w:t>
      </w:r>
      <w:r w:rsidR="00A502AD" w:rsidRPr="00234C68">
        <w:rPr>
          <w:rFonts w:ascii="Tahoma" w:hAnsi="Tahoma" w:cs="Tahoma"/>
          <w:sz w:val="20"/>
          <w:lang w:val="pl-PL"/>
        </w:rPr>
        <w:t> </w:t>
      </w:r>
      <w:r w:rsidRPr="00234C68">
        <w:rPr>
          <w:rFonts w:ascii="Tahoma" w:hAnsi="Tahoma" w:cs="Tahoma"/>
          <w:sz w:val="20"/>
          <w:lang w:val="pl-PL"/>
        </w:rPr>
        <w:t>okoliczności</w:t>
      </w:r>
      <w:bookmarkEnd w:id="9"/>
      <w:r w:rsidRPr="00234C68">
        <w:rPr>
          <w:rFonts w:ascii="Tahoma" w:hAnsi="Tahoma" w:cs="Tahoma"/>
          <w:sz w:val="20"/>
          <w:lang w:val="pl-PL"/>
        </w:rPr>
        <w:t xml:space="preserve">, wskazanych w </w:t>
      </w:r>
      <w:r w:rsidR="005A4D34" w:rsidRPr="00234C68">
        <w:rPr>
          <w:rFonts w:ascii="Tahoma" w:hAnsi="Tahoma" w:cs="Tahoma"/>
          <w:sz w:val="20"/>
          <w:lang w:val="pl-PL"/>
        </w:rPr>
        <w:t xml:space="preserve">art. </w:t>
      </w:r>
      <w:r w:rsidR="00B147E5" w:rsidRPr="00234C68">
        <w:rPr>
          <w:rFonts w:ascii="Tahoma" w:hAnsi="Tahoma" w:cs="Tahoma"/>
          <w:sz w:val="20"/>
          <w:lang w:val="pl-PL"/>
        </w:rPr>
        <w:t>3</w:t>
      </w:r>
      <w:r w:rsidR="005A4D34" w:rsidRPr="00234C68">
        <w:rPr>
          <w:rFonts w:ascii="Tahoma" w:hAnsi="Tahoma" w:cs="Tahoma"/>
          <w:sz w:val="20"/>
          <w:lang w:val="pl-PL"/>
        </w:rPr>
        <w:t>.1</w:t>
      </w:r>
      <w:r w:rsidRPr="00234C68">
        <w:rPr>
          <w:rFonts w:ascii="Tahoma" w:hAnsi="Tahoma" w:cs="Tahoma"/>
          <w:sz w:val="20"/>
          <w:lang w:val="pl-PL"/>
        </w:rPr>
        <w:t xml:space="preserve"> powyżej.</w:t>
      </w:r>
    </w:p>
    <w:p w14:paraId="2AEA08C3" w14:textId="3A7704D6" w:rsidR="002F2CE0" w:rsidRPr="009D2BDE" w:rsidRDefault="002F2CE0" w:rsidP="00006AEC">
      <w:pPr>
        <w:pStyle w:val="Akapitzlist"/>
        <w:numPr>
          <w:ilvl w:val="0"/>
          <w:numId w:val="9"/>
        </w:numPr>
        <w:spacing w:line="276" w:lineRule="auto"/>
        <w:ind w:left="714" w:hanging="430"/>
        <w:jc w:val="both"/>
        <w:rPr>
          <w:rFonts w:ascii="Tahoma" w:hAnsi="Tahoma" w:cs="Tahoma"/>
          <w:sz w:val="20"/>
          <w:lang w:val="pl-PL"/>
        </w:rPr>
      </w:pPr>
      <w:r w:rsidRPr="00234C68">
        <w:rPr>
          <w:rFonts w:ascii="Tahoma" w:hAnsi="Tahoma" w:cs="Tahoma"/>
          <w:sz w:val="20"/>
          <w:lang w:val="pl-PL"/>
        </w:rPr>
        <w:t xml:space="preserve">Nie stanowi naruszenia </w:t>
      </w:r>
      <w:r w:rsidR="00B147E5" w:rsidRPr="00234C68">
        <w:rPr>
          <w:rFonts w:ascii="Tahoma" w:hAnsi="Tahoma" w:cs="Tahoma"/>
          <w:sz w:val="20"/>
          <w:lang w:val="pl-PL"/>
        </w:rPr>
        <w:t>Oświadczenia</w:t>
      </w:r>
      <w:r w:rsidRPr="00234C68">
        <w:rPr>
          <w:rFonts w:ascii="Tahoma" w:hAnsi="Tahoma" w:cs="Tahoma"/>
          <w:sz w:val="20"/>
          <w:lang w:val="pl-PL"/>
        </w:rPr>
        <w:t xml:space="preserve"> ujawnienie Informacji Poufnych, jeżeli taki obowiązek wynika</w:t>
      </w:r>
      <w:r w:rsidR="00A502AD" w:rsidRPr="00234C68">
        <w:rPr>
          <w:rFonts w:ascii="Tahoma" w:hAnsi="Tahoma" w:cs="Tahoma"/>
          <w:sz w:val="20"/>
          <w:lang w:val="pl-PL"/>
        </w:rPr>
        <w:t xml:space="preserve"> </w:t>
      </w:r>
      <w:r w:rsidRPr="00234C68">
        <w:rPr>
          <w:rFonts w:ascii="Tahoma" w:hAnsi="Tahoma" w:cs="Tahoma"/>
          <w:sz w:val="20"/>
          <w:lang w:val="pl-PL"/>
        </w:rPr>
        <w:t xml:space="preserve">z przepisów prawa, w szczególności </w:t>
      </w:r>
      <w:r w:rsidR="005A4D34" w:rsidRPr="00234C68">
        <w:rPr>
          <w:rFonts w:ascii="Tahoma" w:hAnsi="Tahoma" w:cs="Tahoma"/>
          <w:sz w:val="20"/>
          <w:lang w:val="pl-PL"/>
        </w:rPr>
        <w:t>jeżeli ujawnienia Informacji Poufnych żąda</w:t>
      </w:r>
      <w:r w:rsidRPr="00234C68">
        <w:rPr>
          <w:rFonts w:ascii="Tahoma" w:hAnsi="Tahoma" w:cs="Tahoma"/>
          <w:sz w:val="20"/>
          <w:lang w:val="pl-PL"/>
        </w:rPr>
        <w:t xml:space="preserve"> organ nadzoru, organ administracji publicznej lub sąd</w:t>
      </w:r>
      <w:r w:rsidR="00F841E5" w:rsidRPr="00234C68">
        <w:rPr>
          <w:rFonts w:ascii="Tahoma" w:hAnsi="Tahoma" w:cs="Tahoma"/>
          <w:sz w:val="20"/>
          <w:lang w:val="pl-PL"/>
        </w:rPr>
        <w:t>,</w:t>
      </w:r>
      <w:r w:rsidRPr="00234C68">
        <w:rPr>
          <w:rFonts w:ascii="Tahoma" w:hAnsi="Tahoma" w:cs="Tahoma"/>
          <w:sz w:val="20"/>
          <w:lang w:val="pl-PL"/>
        </w:rPr>
        <w:t xml:space="preserve"> </w:t>
      </w:r>
      <w:r w:rsidR="005A4D34" w:rsidRPr="00234C68">
        <w:rPr>
          <w:rFonts w:ascii="Tahoma" w:hAnsi="Tahoma" w:cs="Tahoma"/>
          <w:sz w:val="20"/>
          <w:lang w:val="pl-PL"/>
        </w:rPr>
        <w:t>pod warunkiem że żądanie takie jest wiążące dla Odbiorcy i nie może być kwestionowane (w szczególności, jeżeli decyzja administracyjna lub orzeczenie, z których wynika obowiązek ujawnienia, są odpowiednio ostateczne lub prawomocne)</w:t>
      </w:r>
      <w:r w:rsidR="0072651F">
        <w:rPr>
          <w:rFonts w:ascii="Tahoma" w:hAnsi="Tahoma" w:cs="Tahoma"/>
          <w:sz w:val="20"/>
          <w:lang w:val="pl-PL"/>
        </w:rPr>
        <w:t xml:space="preserve">. </w:t>
      </w:r>
    </w:p>
    <w:p w14:paraId="3778674B" w14:textId="6FFF9C83" w:rsidR="002F2CE0" w:rsidRPr="009D2BDE" w:rsidRDefault="00F841E5" w:rsidP="00006AEC">
      <w:pPr>
        <w:pStyle w:val="Akapitzlist"/>
        <w:numPr>
          <w:ilvl w:val="0"/>
          <w:numId w:val="9"/>
        </w:numPr>
        <w:spacing w:line="276" w:lineRule="auto"/>
        <w:ind w:left="714" w:hanging="430"/>
        <w:jc w:val="both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t xml:space="preserve">W przypadku, o którym mowa w </w:t>
      </w:r>
      <w:r w:rsidR="005A4D34" w:rsidRPr="009D2BDE">
        <w:rPr>
          <w:rFonts w:ascii="Tahoma" w:hAnsi="Tahoma" w:cs="Tahoma"/>
          <w:sz w:val="20"/>
          <w:lang w:val="pl-PL"/>
        </w:rPr>
        <w:t xml:space="preserve">art. </w:t>
      </w:r>
      <w:r w:rsidR="0072651F">
        <w:rPr>
          <w:rFonts w:ascii="Tahoma" w:hAnsi="Tahoma" w:cs="Tahoma"/>
          <w:sz w:val="20"/>
          <w:lang w:val="pl-PL"/>
        </w:rPr>
        <w:t>3</w:t>
      </w:r>
      <w:r w:rsidR="005A4D34" w:rsidRPr="009D2BDE">
        <w:rPr>
          <w:rFonts w:ascii="Tahoma" w:hAnsi="Tahoma" w:cs="Tahoma"/>
          <w:sz w:val="20"/>
          <w:lang w:val="pl-PL"/>
        </w:rPr>
        <w:t>.3</w:t>
      </w:r>
      <w:r w:rsidRPr="009D2BDE">
        <w:rPr>
          <w:rFonts w:ascii="Tahoma" w:hAnsi="Tahoma" w:cs="Tahoma"/>
          <w:sz w:val="20"/>
          <w:lang w:val="pl-PL"/>
        </w:rPr>
        <w:t xml:space="preserve"> powyżej, </w:t>
      </w:r>
      <w:r w:rsidR="002F2CE0" w:rsidRPr="009D2BDE">
        <w:rPr>
          <w:rFonts w:ascii="Tahoma" w:hAnsi="Tahoma" w:cs="Tahoma"/>
          <w:sz w:val="20"/>
          <w:lang w:val="pl-PL"/>
        </w:rPr>
        <w:t xml:space="preserve">Odbiorca niezwłocznie zawiadomi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2F2CE0" w:rsidRPr="009D2BDE">
        <w:rPr>
          <w:rFonts w:ascii="Tahoma" w:hAnsi="Tahoma" w:cs="Tahoma"/>
          <w:sz w:val="20"/>
          <w:lang w:val="pl-PL"/>
        </w:rPr>
        <w:t xml:space="preserve">– </w:t>
      </w:r>
      <w:r w:rsidR="00BA729D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="002F2CE0" w:rsidRPr="009D2BDE">
        <w:rPr>
          <w:rFonts w:ascii="Tahoma" w:hAnsi="Tahoma" w:cs="Tahoma"/>
          <w:sz w:val="20"/>
          <w:lang w:val="pl-PL"/>
        </w:rPr>
        <w:t xml:space="preserve">o </w:t>
      </w:r>
      <w:r w:rsidRPr="009D2BDE">
        <w:rPr>
          <w:rFonts w:ascii="Tahoma" w:hAnsi="Tahoma" w:cs="Tahoma"/>
          <w:sz w:val="20"/>
          <w:lang w:val="pl-PL"/>
        </w:rPr>
        <w:t xml:space="preserve">obowiązku ujawnienia Informacji Poufnych i we współpracy z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2F2CE0" w:rsidRPr="009D2BDE">
        <w:rPr>
          <w:rFonts w:ascii="Tahoma" w:hAnsi="Tahoma" w:cs="Tahoma"/>
          <w:sz w:val="20"/>
          <w:lang w:val="pl-PL"/>
        </w:rPr>
        <w:t xml:space="preserve">– </w:t>
      </w:r>
      <w:bookmarkStart w:id="10" w:name="_Hlk33445279"/>
      <w:r w:rsidR="00BA729D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Pr="009D2BDE">
        <w:rPr>
          <w:rFonts w:ascii="Tahoma" w:hAnsi="Tahoma" w:cs="Tahoma"/>
          <w:sz w:val="20"/>
          <w:lang w:val="pl-PL"/>
        </w:rPr>
        <w:t>podejmie</w:t>
      </w:r>
      <w:r w:rsidR="002F2CE0" w:rsidRPr="009D2BDE">
        <w:rPr>
          <w:rFonts w:ascii="Tahoma" w:hAnsi="Tahoma" w:cs="Tahoma"/>
          <w:sz w:val="20"/>
          <w:lang w:val="pl-PL"/>
        </w:rPr>
        <w:t xml:space="preserve"> niezbędne działania w celu zapobieżenia </w:t>
      </w:r>
      <w:r w:rsidRPr="009D2BDE">
        <w:rPr>
          <w:rFonts w:ascii="Tahoma" w:hAnsi="Tahoma" w:cs="Tahoma"/>
          <w:sz w:val="20"/>
          <w:lang w:val="pl-PL"/>
        </w:rPr>
        <w:t xml:space="preserve">lub ograniczenia zakresu </w:t>
      </w:r>
      <w:r w:rsidR="002F2CE0" w:rsidRPr="009D2BDE">
        <w:rPr>
          <w:rFonts w:ascii="Tahoma" w:hAnsi="Tahoma" w:cs="Tahoma"/>
          <w:sz w:val="20"/>
          <w:lang w:val="pl-PL"/>
        </w:rPr>
        <w:t>ujawnieni</w:t>
      </w:r>
      <w:r w:rsidRPr="009D2BDE">
        <w:rPr>
          <w:rFonts w:ascii="Tahoma" w:hAnsi="Tahoma" w:cs="Tahoma"/>
          <w:sz w:val="20"/>
          <w:lang w:val="pl-PL"/>
        </w:rPr>
        <w:t>a</w:t>
      </w:r>
      <w:r w:rsidR="002F2CE0" w:rsidRPr="009D2BDE">
        <w:rPr>
          <w:rFonts w:ascii="Tahoma" w:hAnsi="Tahoma" w:cs="Tahoma"/>
          <w:sz w:val="20"/>
          <w:lang w:val="pl-PL"/>
        </w:rPr>
        <w:t xml:space="preserve"> Informacji Poufnych</w:t>
      </w:r>
      <w:bookmarkEnd w:id="10"/>
      <w:r w:rsidR="002F2CE0" w:rsidRPr="009D2BDE">
        <w:rPr>
          <w:rFonts w:ascii="Tahoma" w:hAnsi="Tahoma" w:cs="Tahoma"/>
          <w:sz w:val="20"/>
          <w:lang w:val="pl-PL"/>
        </w:rPr>
        <w:t xml:space="preserve">. Na Odbiorcy spoczywa ciężar dowodu wykazania, że </w:t>
      </w:r>
      <w:r w:rsidRPr="009D2BDE">
        <w:rPr>
          <w:rFonts w:ascii="Tahoma" w:hAnsi="Tahoma" w:cs="Tahoma"/>
          <w:sz w:val="20"/>
          <w:lang w:val="pl-PL"/>
        </w:rPr>
        <w:t>obowiązek ujawnienia wynikał z przepisów prawa</w:t>
      </w:r>
      <w:r w:rsidR="002F2CE0" w:rsidRPr="009D2BDE">
        <w:rPr>
          <w:rFonts w:ascii="Tahoma" w:hAnsi="Tahoma" w:cs="Tahoma"/>
          <w:sz w:val="20"/>
          <w:lang w:val="pl-PL"/>
        </w:rPr>
        <w:t xml:space="preserve">. </w:t>
      </w:r>
    </w:p>
    <w:p w14:paraId="6C53972F" w14:textId="77777777" w:rsidR="004921D9" w:rsidRPr="009D2BDE" w:rsidRDefault="004921D9" w:rsidP="0030765B">
      <w:pPr>
        <w:spacing w:line="276" w:lineRule="auto"/>
        <w:jc w:val="center"/>
        <w:rPr>
          <w:rFonts w:ascii="Tahoma" w:hAnsi="Tahoma" w:cs="Tahoma"/>
          <w:b/>
          <w:sz w:val="20"/>
        </w:rPr>
      </w:pPr>
      <w:bookmarkStart w:id="11" w:name="_Hlk39764075"/>
      <w:bookmarkEnd w:id="7"/>
      <w:bookmarkEnd w:id="8"/>
    </w:p>
    <w:p w14:paraId="7AC089E0" w14:textId="3C2433B8" w:rsidR="000F406E" w:rsidRPr="009D2BDE" w:rsidRDefault="000F406E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r w:rsidRPr="009D2BDE">
        <w:rPr>
          <w:rFonts w:ascii="Tahoma" w:hAnsi="Tahoma" w:cs="Tahoma"/>
          <w:b/>
          <w:sz w:val="20"/>
        </w:rPr>
        <w:t>ARTYKU</w:t>
      </w:r>
      <w:r w:rsidR="00CB2266" w:rsidRPr="009D2BDE">
        <w:rPr>
          <w:rFonts w:ascii="Tahoma" w:hAnsi="Tahoma" w:cs="Tahoma"/>
          <w:b/>
          <w:sz w:val="20"/>
        </w:rPr>
        <w:t xml:space="preserve">Ł </w:t>
      </w:r>
      <w:r w:rsidR="00B05E0F" w:rsidRPr="009D2BDE">
        <w:rPr>
          <w:rFonts w:ascii="Tahoma" w:hAnsi="Tahoma" w:cs="Tahoma"/>
          <w:b/>
          <w:sz w:val="20"/>
        </w:rPr>
        <w:t>4</w:t>
      </w:r>
      <w:r w:rsidR="00172064" w:rsidRPr="009D2BDE">
        <w:rPr>
          <w:rFonts w:ascii="Tahoma" w:hAnsi="Tahoma" w:cs="Tahoma"/>
          <w:b/>
          <w:sz w:val="20"/>
        </w:rPr>
        <w:t xml:space="preserve"> - ZWROT INFORMACJI POUFNYCH</w:t>
      </w:r>
    </w:p>
    <w:p w14:paraId="47766124" w14:textId="77777777" w:rsidR="00C85CE3" w:rsidRPr="009D2BDE" w:rsidRDefault="00C85CE3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28534DBB" w14:textId="75846E2D" w:rsidR="00A37818" w:rsidRPr="009D2BDE" w:rsidRDefault="00A37818" w:rsidP="001538F0">
      <w:pPr>
        <w:pStyle w:val="Akapitzlist"/>
        <w:spacing w:line="276" w:lineRule="auto"/>
        <w:ind w:left="720"/>
        <w:jc w:val="both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t xml:space="preserve">W przypadku, gdy </w:t>
      </w:r>
      <w:r w:rsidR="000F406E" w:rsidRPr="009D2BDE">
        <w:rPr>
          <w:rFonts w:ascii="Tahoma" w:hAnsi="Tahoma" w:cs="Tahoma"/>
          <w:sz w:val="20"/>
          <w:lang w:val="pl-PL"/>
        </w:rPr>
        <w:t>Inform</w:t>
      </w:r>
      <w:r w:rsidR="00CB2266" w:rsidRPr="009D2BDE">
        <w:rPr>
          <w:rFonts w:ascii="Tahoma" w:hAnsi="Tahoma" w:cs="Tahoma"/>
          <w:sz w:val="20"/>
          <w:lang w:val="pl-PL"/>
        </w:rPr>
        <w:t xml:space="preserve">acje Poufne </w:t>
      </w:r>
      <w:r w:rsidRPr="009D2BDE">
        <w:rPr>
          <w:rFonts w:ascii="Tahoma" w:hAnsi="Tahoma" w:cs="Tahoma"/>
          <w:sz w:val="20"/>
          <w:lang w:val="pl-PL"/>
        </w:rPr>
        <w:t xml:space="preserve">przestaną być Odbiorcy potrzebne w związku i w celu realizacji </w:t>
      </w:r>
      <w:r w:rsidR="00B05E0F" w:rsidRPr="009D2BDE">
        <w:rPr>
          <w:rFonts w:ascii="Tahoma" w:hAnsi="Tahoma" w:cs="Tahoma"/>
          <w:sz w:val="20"/>
          <w:lang w:val="pl-PL"/>
        </w:rPr>
        <w:t>Postępowania</w:t>
      </w:r>
      <w:r w:rsidR="000F406E" w:rsidRPr="009D2BDE">
        <w:rPr>
          <w:rFonts w:ascii="Tahoma" w:hAnsi="Tahoma" w:cs="Tahoma"/>
          <w:sz w:val="20"/>
          <w:lang w:val="pl-PL"/>
        </w:rPr>
        <w:t xml:space="preserve">, </w:t>
      </w:r>
      <w:r w:rsidRPr="009D2BDE">
        <w:rPr>
          <w:rFonts w:ascii="Tahoma" w:hAnsi="Tahoma" w:cs="Tahoma"/>
          <w:sz w:val="20"/>
          <w:lang w:val="pl-PL"/>
        </w:rPr>
        <w:t xml:space="preserve">Odbiorca zobowiązuje </w:t>
      </w:r>
      <w:r w:rsidR="005A4D34" w:rsidRPr="009D2BDE">
        <w:rPr>
          <w:rFonts w:ascii="Tahoma" w:hAnsi="Tahoma" w:cs="Tahoma"/>
          <w:sz w:val="20"/>
          <w:lang w:val="pl-PL"/>
        </w:rPr>
        <w:t xml:space="preserve">się </w:t>
      </w:r>
      <w:r w:rsidR="00B73C87" w:rsidRPr="009D2BDE">
        <w:rPr>
          <w:rFonts w:ascii="Tahoma" w:hAnsi="Tahoma" w:cs="Tahoma"/>
          <w:sz w:val="20"/>
          <w:lang w:val="pl-PL"/>
        </w:rPr>
        <w:t xml:space="preserve">do </w:t>
      </w:r>
      <w:r w:rsidR="005A4D34" w:rsidRPr="009D2BDE">
        <w:rPr>
          <w:rFonts w:ascii="Tahoma" w:hAnsi="Tahoma" w:cs="Tahoma"/>
          <w:sz w:val="20"/>
          <w:lang w:val="pl-PL"/>
        </w:rPr>
        <w:t xml:space="preserve">ich </w:t>
      </w:r>
      <w:r w:rsidR="00B73C87" w:rsidRPr="009D2BDE">
        <w:rPr>
          <w:rFonts w:ascii="Tahoma" w:hAnsi="Tahoma" w:cs="Tahoma"/>
          <w:sz w:val="20"/>
          <w:lang w:val="pl-PL"/>
        </w:rPr>
        <w:t>niezwłocznego usunięcia lub zwrotu</w:t>
      </w:r>
      <w:r w:rsidR="00E163B3" w:rsidRPr="009D2BDE">
        <w:rPr>
          <w:rFonts w:ascii="Tahoma" w:hAnsi="Tahoma" w:cs="Tahoma"/>
          <w:sz w:val="20"/>
          <w:lang w:val="pl-PL"/>
        </w:rPr>
        <w:t xml:space="preserve"> Odbiorcy</w:t>
      </w:r>
      <w:r w:rsidRPr="009D2BDE">
        <w:rPr>
          <w:rFonts w:ascii="Tahoma" w:hAnsi="Tahoma" w:cs="Tahoma"/>
          <w:sz w:val="20"/>
          <w:lang w:val="pl-PL"/>
        </w:rPr>
        <w:t>,</w:t>
      </w:r>
      <w:r w:rsidR="00B73C87" w:rsidRPr="009D2BDE">
        <w:rPr>
          <w:rFonts w:ascii="Tahoma" w:hAnsi="Tahoma" w:cs="Tahoma"/>
          <w:sz w:val="20"/>
          <w:lang w:val="pl-PL"/>
        </w:rPr>
        <w:t xml:space="preserve"> w tym wszystkich posiadanych kopii Informacji Poufnych lub informacji opracowanych na bazie Informacji Poufnych. Na żądanie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="00B73C87" w:rsidRPr="009D2BDE">
        <w:rPr>
          <w:rFonts w:ascii="Tahoma" w:hAnsi="Tahoma" w:cs="Tahoma"/>
          <w:sz w:val="20"/>
          <w:lang w:val="pl-PL"/>
        </w:rPr>
        <w:t xml:space="preserve">- </w:t>
      </w:r>
      <w:r w:rsidR="00B05E0F" w:rsidRPr="009D2BDE">
        <w:rPr>
          <w:rFonts w:ascii="Tahoma" w:hAnsi="Tahoma" w:cs="Tahoma"/>
          <w:sz w:val="20"/>
          <w:lang w:val="pl-PL"/>
        </w:rPr>
        <w:t xml:space="preserve">Instytutu Lotnictwa </w:t>
      </w:r>
      <w:r w:rsidR="00B73C87" w:rsidRPr="009D2BDE">
        <w:rPr>
          <w:rFonts w:ascii="Tahoma" w:hAnsi="Tahoma" w:cs="Tahoma"/>
          <w:sz w:val="20"/>
          <w:lang w:val="pl-PL"/>
        </w:rPr>
        <w:t>Odbiorca złoży pisemne oświadczenie</w:t>
      </w:r>
      <w:r w:rsidR="00E163B3" w:rsidRPr="009D2BDE">
        <w:rPr>
          <w:rFonts w:ascii="Tahoma" w:hAnsi="Tahoma" w:cs="Tahoma"/>
          <w:sz w:val="20"/>
          <w:lang w:val="pl-PL"/>
        </w:rPr>
        <w:t xml:space="preserve"> </w:t>
      </w:r>
      <w:r w:rsidR="00B73C87" w:rsidRPr="009D2BDE">
        <w:rPr>
          <w:rFonts w:ascii="Tahoma" w:hAnsi="Tahoma" w:cs="Tahoma"/>
          <w:sz w:val="20"/>
          <w:lang w:val="pl-PL"/>
        </w:rPr>
        <w:t>o spełnieniu tego obowiązku.</w:t>
      </w:r>
    </w:p>
    <w:bookmarkEnd w:id="11"/>
    <w:p w14:paraId="37DD288E" w14:textId="77777777" w:rsidR="00204D53" w:rsidRPr="009D2BDE" w:rsidRDefault="00204D53" w:rsidP="0030765B">
      <w:pPr>
        <w:pStyle w:val="Akapitzlist"/>
        <w:spacing w:line="276" w:lineRule="auto"/>
        <w:ind w:left="720"/>
        <w:jc w:val="both"/>
        <w:rPr>
          <w:rFonts w:ascii="Tahoma" w:hAnsi="Tahoma" w:cs="Tahoma"/>
          <w:sz w:val="20"/>
          <w:lang w:val="pl-PL"/>
        </w:rPr>
      </w:pPr>
    </w:p>
    <w:p w14:paraId="3A69A5D4" w14:textId="08A5D87B" w:rsidR="000F2102" w:rsidRPr="009D2BDE" w:rsidRDefault="000F2102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r w:rsidRPr="009D2BDE">
        <w:rPr>
          <w:rFonts w:ascii="Tahoma" w:hAnsi="Tahoma" w:cs="Tahoma"/>
          <w:b/>
          <w:sz w:val="20"/>
        </w:rPr>
        <w:t>ARTYKUŁ</w:t>
      </w:r>
      <w:r w:rsidR="0039018D" w:rsidRPr="009D2BDE">
        <w:rPr>
          <w:rFonts w:ascii="Tahoma" w:hAnsi="Tahoma" w:cs="Tahoma"/>
          <w:b/>
          <w:sz w:val="20"/>
        </w:rPr>
        <w:t xml:space="preserve"> </w:t>
      </w:r>
      <w:r w:rsidR="00B05E0F" w:rsidRPr="009D2BDE">
        <w:rPr>
          <w:rFonts w:ascii="Tahoma" w:hAnsi="Tahoma" w:cs="Tahoma"/>
          <w:b/>
          <w:sz w:val="20"/>
        </w:rPr>
        <w:t>5</w:t>
      </w:r>
      <w:r w:rsidR="0039018D" w:rsidRPr="009D2BDE">
        <w:rPr>
          <w:rFonts w:ascii="Tahoma" w:hAnsi="Tahoma" w:cs="Tahoma"/>
          <w:b/>
          <w:sz w:val="20"/>
        </w:rPr>
        <w:t xml:space="preserve"> </w:t>
      </w:r>
      <w:r w:rsidRPr="009D2BDE">
        <w:rPr>
          <w:rFonts w:ascii="Tahoma" w:hAnsi="Tahoma" w:cs="Tahoma"/>
          <w:b/>
          <w:sz w:val="20"/>
        </w:rPr>
        <w:t xml:space="preserve"> – </w:t>
      </w:r>
      <w:r w:rsidR="004A7FC9" w:rsidRPr="009D2BDE">
        <w:rPr>
          <w:rFonts w:ascii="Tahoma" w:hAnsi="Tahoma" w:cs="Tahoma"/>
          <w:b/>
          <w:sz w:val="20"/>
        </w:rPr>
        <w:t>ODPOWIEDZIALNOŚĆ</w:t>
      </w:r>
    </w:p>
    <w:p w14:paraId="020B927B" w14:textId="77777777" w:rsidR="00C85CE3" w:rsidRPr="009D2BDE" w:rsidRDefault="00C85CE3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10FF31B5" w14:textId="74D562D1" w:rsidR="003070A8" w:rsidRPr="009D2BDE" w:rsidRDefault="00C15A93" w:rsidP="00006AEC">
      <w:pPr>
        <w:pStyle w:val="Akapitzlist"/>
        <w:numPr>
          <w:ilvl w:val="1"/>
          <w:numId w:val="19"/>
        </w:numPr>
        <w:spacing w:line="276" w:lineRule="auto"/>
        <w:ind w:left="709" w:hanging="425"/>
        <w:jc w:val="both"/>
        <w:rPr>
          <w:rFonts w:ascii="Tahoma" w:hAnsi="Tahoma" w:cs="Tahoma"/>
          <w:sz w:val="20"/>
          <w:lang w:val="pl-PL"/>
        </w:rPr>
      </w:pPr>
      <w:bookmarkStart w:id="12" w:name="_Hlk39764146"/>
      <w:r w:rsidRPr="009D2BDE">
        <w:rPr>
          <w:rFonts w:ascii="Tahoma" w:hAnsi="Tahoma" w:cs="Tahoma"/>
          <w:sz w:val="20"/>
          <w:lang w:val="pl-PL"/>
        </w:rPr>
        <w:t xml:space="preserve">W razie naruszenia przez Odbiorcę zobowiązań określonych w </w:t>
      </w:r>
      <w:r w:rsidR="00B05E0F" w:rsidRPr="009D2BDE">
        <w:rPr>
          <w:rFonts w:ascii="Tahoma" w:hAnsi="Tahoma" w:cs="Tahoma"/>
          <w:sz w:val="20"/>
          <w:lang w:val="pl-PL"/>
        </w:rPr>
        <w:t xml:space="preserve">Oświadczeniu </w:t>
      </w:r>
      <w:r w:rsidR="00A502AD" w:rsidRPr="009D2BDE">
        <w:rPr>
          <w:rFonts w:ascii="Tahoma" w:hAnsi="Tahoma" w:cs="Tahoma"/>
          <w:sz w:val="20"/>
          <w:lang w:val="pl-PL"/>
        </w:rPr>
        <w:t xml:space="preserve">Łukasiewicz </w:t>
      </w:r>
      <w:r w:rsidRPr="009D2BDE">
        <w:rPr>
          <w:rFonts w:ascii="Tahoma" w:hAnsi="Tahoma" w:cs="Tahoma"/>
          <w:sz w:val="20"/>
          <w:lang w:val="pl-PL"/>
        </w:rPr>
        <w:t xml:space="preserve">– </w:t>
      </w:r>
      <w:r w:rsidR="00B05E0F" w:rsidRPr="009D2BDE">
        <w:rPr>
          <w:rFonts w:ascii="Tahoma" w:hAnsi="Tahoma" w:cs="Tahoma"/>
          <w:sz w:val="20"/>
          <w:lang w:val="pl-PL"/>
        </w:rPr>
        <w:t xml:space="preserve">Instytut Lotnictwa </w:t>
      </w:r>
      <w:r w:rsidRPr="009D2BDE">
        <w:rPr>
          <w:rFonts w:ascii="Tahoma" w:hAnsi="Tahoma" w:cs="Tahoma"/>
          <w:sz w:val="20"/>
          <w:lang w:val="pl-PL"/>
        </w:rPr>
        <w:t xml:space="preserve">uprawniony będzie do </w:t>
      </w:r>
      <w:r w:rsidR="00582263" w:rsidRPr="009D2BDE">
        <w:rPr>
          <w:rFonts w:ascii="Tahoma" w:hAnsi="Tahoma" w:cs="Tahoma"/>
          <w:sz w:val="20"/>
          <w:lang w:val="pl-PL"/>
        </w:rPr>
        <w:t xml:space="preserve">żądania naprawienia </w:t>
      </w:r>
      <w:r w:rsidR="00E163B3" w:rsidRPr="009D2BDE">
        <w:rPr>
          <w:rFonts w:ascii="Tahoma" w:hAnsi="Tahoma" w:cs="Tahoma"/>
          <w:sz w:val="20"/>
          <w:lang w:val="pl-PL"/>
        </w:rPr>
        <w:t>przez</w:t>
      </w:r>
      <w:r w:rsidRPr="009D2BDE">
        <w:rPr>
          <w:rFonts w:ascii="Tahoma" w:hAnsi="Tahoma" w:cs="Tahoma"/>
          <w:sz w:val="20"/>
          <w:lang w:val="pl-PL"/>
        </w:rPr>
        <w:t xml:space="preserve"> Odbiorc</w:t>
      </w:r>
      <w:r w:rsidR="00E163B3" w:rsidRPr="009D2BDE">
        <w:rPr>
          <w:rFonts w:ascii="Tahoma" w:hAnsi="Tahoma" w:cs="Tahoma"/>
          <w:sz w:val="20"/>
          <w:lang w:val="pl-PL"/>
        </w:rPr>
        <w:t>ę</w:t>
      </w:r>
      <w:r w:rsidRPr="009D2BDE">
        <w:rPr>
          <w:rFonts w:ascii="Tahoma" w:hAnsi="Tahoma" w:cs="Tahoma"/>
          <w:sz w:val="20"/>
          <w:lang w:val="pl-PL"/>
        </w:rPr>
        <w:t xml:space="preserve"> </w:t>
      </w:r>
      <w:r w:rsidR="00E163B3" w:rsidRPr="009D2BDE">
        <w:rPr>
          <w:rFonts w:ascii="Tahoma" w:hAnsi="Tahoma" w:cs="Tahoma"/>
          <w:sz w:val="20"/>
          <w:lang w:val="pl-PL"/>
        </w:rPr>
        <w:t xml:space="preserve">poniesionej </w:t>
      </w:r>
      <w:r w:rsidR="009B17CA" w:rsidRPr="009D2BDE">
        <w:rPr>
          <w:rFonts w:ascii="Tahoma" w:hAnsi="Tahoma" w:cs="Tahoma"/>
          <w:sz w:val="20"/>
          <w:lang w:val="pl-PL"/>
        </w:rPr>
        <w:t xml:space="preserve">szkody </w:t>
      </w:r>
      <w:r w:rsidR="00582263" w:rsidRPr="009D2BDE">
        <w:rPr>
          <w:rFonts w:ascii="Tahoma" w:hAnsi="Tahoma" w:cs="Tahoma"/>
          <w:sz w:val="20"/>
          <w:lang w:val="pl-PL"/>
        </w:rPr>
        <w:t xml:space="preserve">na </w:t>
      </w:r>
      <w:r w:rsidRPr="009D2BDE">
        <w:rPr>
          <w:rFonts w:ascii="Tahoma" w:hAnsi="Tahoma" w:cs="Tahoma"/>
          <w:sz w:val="20"/>
          <w:lang w:val="pl-PL"/>
        </w:rPr>
        <w:t>zasadach ogólnych</w:t>
      </w:r>
      <w:r w:rsidR="004A7FC9" w:rsidRPr="009D2BDE">
        <w:rPr>
          <w:rFonts w:ascii="Tahoma" w:hAnsi="Tahoma" w:cs="Tahoma"/>
          <w:sz w:val="20"/>
          <w:lang w:val="pl-PL"/>
        </w:rPr>
        <w:t>.</w:t>
      </w:r>
    </w:p>
    <w:p w14:paraId="2922A900" w14:textId="57C1A101" w:rsidR="003070A8" w:rsidRPr="009D2BDE" w:rsidRDefault="002033D6" w:rsidP="00006AEC">
      <w:pPr>
        <w:pStyle w:val="Akapitzlist"/>
        <w:numPr>
          <w:ilvl w:val="1"/>
          <w:numId w:val="19"/>
        </w:numPr>
        <w:spacing w:line="276" w:lineRule="auto"/>
        <w:ind w:left="709" w:hanging="425"/>
        <w:jc w:val="both"/>
        <w:rPr>
          <w:rFonts w:ascii="Tahoma" w:hAnsi="Tahoma" w:cs="Tahoma"/>
          <w:sz w:val="20"/>
          <w:lang w:val="pl-PL"/>
        </w:rPr>
      </w:pPr>
      <w:r w:rsidRPr="009D2BDE">
        <w:rPr>
          <w:rFonts w:ascii="Tahoma" w:hAnsi="Tahoma" w:cs="Tahoma"/>
          <w:sz w:val="20"/>
          <w:lang w:val="pl-PL"/>
        </w:rPr>
        <w:t xml:space="preserve">Odbiorca </w:t>
      </w:r>
      <w:r w:rsidR="004A7FC9" w:rsidRPr="009D2BDE">
        <w:rPr>
          <w:rFonts w:ascii="Tahoma" w:hAnsi="Tahoma" w:cs="Tahoma"/>
          <w:sz w:val="20"/>
          <w:lang w:val="pl-PL"/>
        </w:rPr>
        <w:t xml:space="preserve">odpowiada za naruszenia zobowiązań do zachowania poufności </w:t>
      </w:r>
      <w:r w:rsidR="00F30112" w:rsidRPr="009D2BDE">
        <w:rPr>
          <w:rFonts w:ascii="Tahoma" w:hAnsi="Tahoma" w:cs="Tahoma"/>
          <w:sz w:val="20"/>
          <w:lang w:val="pl-PL"/>
        </w:rPr>
        <w:t xml:space="preserve">przez osoby wymienione w </w:t>
      </w:r>
      <w:r w:rsidR="005A4D34" w:rsidRPr="009D2BDE">
        <w:rPr>
          <w:rFonts w:ascii="Tahoma" w:hAnsi="Tahoma" w:cs="Tahoma"/>
          <w:sz w:val="20"/>
          <w:lang w:val="pl-PL"/>
        </w:rPr>
        <w:t>art.</w:t>
      </w:r>
      <w:r w:rsidR="00F30112" w:rsidRPr="009D2BDE">
        <w:rPr>
          <w:rFonts w:ascii="Tahoma" w:hAnsi="Tahoma" w:cs="Tahoma"/>
          <w:sz w:val="20"/>
          <w:lang w:val="pl-PL"/>
        </w:rPr>
        <w:t xml:space="preserve"> </w:t>
      </w:r>
      <w:r w:rsidR="00B05E0F" w:rsidRPr="009D2BDE">
        <w:rPr>
          <w:rFonts w:ascii="Tahoma" w:hAnsi="Tahoma" w:cs="Tahoma"/>
          <w:sz w:val="20"/>
          <w:lang w:val="pl-PL"/>
        </w:rPr>
        <w:t>2</w:t>
      </w:r>
      <w:r w:rsidR="00F30112" w:rsidRPr="009D2BDE">
        <w:rPr>
          <w:rFonts w:ascii="Tahoma" w:hAnsi="Tahoma" w:cs="Tahoma"/>
          <w:sz w:val="20"/>
          <w:lang w:val="pl-PL"/>
        </w:rPr>
        <w:t>.</w:t>
      </w:r>
      <w:r w:rsidR="008E5B8B" w:rsidRPr="009D2BDE">
        <w:rPr>
          <w:rFonts w:ascii="Tahoma" w:hAnsi="Tahoma" w:cs="Tahoma"/>
          <w:sz w:val="20"/>
          <w:lang w:val="pl-PL"/>
        </w:rPr>
        <w:t>1</w:t>
      </w:r>
      <w:r w:rsidR="00B05E0F" w:rsidRPr="009D2BDE">
        <w:rPr>
          <w:rFonts w:ascii="Tahoma" w:hAnsi="Tahoma" w:cs="Tahoma"/>
          <w:sz w:val="20"/>
          <w:lang w:val="pl-PL"/>
        </w:rPr>
        <w:t xml:space="preserve"> Oświadczenia</w:t>
      </w:r>
      <w:r w:rsidR="00160BF6" w:rsidRPr="009D2BDE">
        <w:rPr>
          <w:rFonts w:ascii="Tahoma" w:hAnsi="Tahoma" w:cs="Tahoma"/>
          <w:sz w:val="20"/>
          <w:lang w:val="pl-PL"/>
        </w:rPr>
        <w:t xml:space="preserve"> </w:t>
      </w:r>
      <w:r w:rsidR="004A7FC9" w:rsidRPr="009D2BDE">
        <w:rPr>
          <w:rFonts w:ascii="Tahoma" w:hAnsi="Tahoma" w:cs="Tahoma"/>
          <w:sz w:val="20"/>
          <w:lang w:val="pl-PL"/>
        </w:rPr>
        <w:t xml:space="preserve">jak za naruszenia własne. </w:t>
      </w:r>
    </w:p>
    <w:bookmarkEnd w:id="12"/>
    <w:p w14:paraId="45FB18E9" w14:textId="3AE4910C" w:rsidR="000F2102" w:rsidRPr="00234C68" w:rsidRDefault="000F2102" w:rsidP="0030765B">
      <w:pPr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5504E7B4" w14:textId="46516B6D" w:rsidR="00BC00BD" w:rsidRPr="00234C68" w:rsidRDefault="00BC00BD" w:rsidP="0030765B">
      <w:pPr>
        <w:spacing w:line="276" w:lineRule="auto"/>
        <w:rPr>
          <w:rFonts w:ascii="Tahoma" w:hAnsi="Tahoma" w:cs="Tahoma"/>
          <w:b/>
          <w:sz w:val="20"/>
        </w:rPr>
      </w:pPr>
    </w:p>
    <w:p w14:paraId="550FED96" w14:textId="77777777" w:rsidR="00BC00BD" w:rsidRPr="00234C68" w:rsidRDefault="00BC00BD" w:rsidP="004921D9">
      <w:pPr>
        <w:keepNext/>
        <w:spacing w:line="276" w:lineRule="auto"/>
        <w:jc w:val="center"/>
        <w:rPr>
          <w:rFonts w:ascii="Tahoma" w:hAnsi="Tahoma" w:cs="Tahoma"/>
          <w:b/>
          <w:sz w:val="20"/>
        </w:rPr>
      </w:pPr>
      <w:bookmarkStart w:id="13" w:name="_Hlk39764256"/>
    </w:p>
    <w:p w14:paraId="70E2F37D" w14:textId="77777777" w:rsidR="00B47BF3" w:rsidRPr="00234C68" w:rsidRDefault="00B47BF3" w:rsidP="00B47BF3">
      <w:pPr>
        <w:pStyle w:val="Akapitzlist"/>
        <w:spacing w:line="276" w:lineRule="auto"/>
        <w:ind w:left="720"/>
        <w:jc w:val="both"/>
        <w:rPr>
          <w:rFonts w:ascii="Tahoma" w:hAnsi="Tahoma" w:cs="Tahoma"/>
          <w:sz w:val="20"/>
          <w:lang w:val="pl-PL"/>
        </w:rPr>
      </w:pPr>
    </w:p>
    <w:p w14:paraId="5074D7E3" w14:textId="77777777" w:rsidR="00E00FEF" w:rsidRPr="00234C68" w:rsidRDefault="00E00FEF" w:rsidP="0030765B">
      <w:pPr>
        <w:spacing w:line="276" w:lineRule="auto"/>
        <w:rPr>
          <w:rFonts w:ascii="Tahoma" w:hAnsi="Tahoma" w:cs="Tahoma"/>
          <w:sz w:val="20"/>
        </w:rPr>
      </w:pPr>
    </w:p>
    <w:bookmarkEnd w:id="13"/>
    <w:p w14:paraId="7E098D06" w14:textId="2FD7EF0F" w:rsidR="0041483B" w:rsidRPr="00234C68" w:rsidRDefault="0041483B" w:rsidP="0030765B">
      <w:pPr>
        <w:spacing w:line="276" w:lineRule="auto"/>
        <w:rPr>
          <w:rFonts w:ascii="Tahoma" w:hAnsi="Tahoma" w:cs="Tahoma"/>
          <w:sz w:val="20"/>
        </w:rPr>
      </w:pPr>
    </w:p>
    <w:p w14:paraId="09FAD0B8" w14:textId="08D82E97" w:rsidR="00B05E0F" w:rsidRPr="00234C68" w:rsidRDefault="00B05E0F" w:rsidP="00234C68">
      <w:pPr>
        <w:spacing w:line="276" w:lineRule="auto"/>
        <w:ind w:left="4956"/>
        <w:rPr>
          <w:rFonts w:ascii="Tahoma" w:hAnsi="Tahoma" w:cs="Tahoma"/>
          <w:sz w:val="20"/>
        </w:rPr>
      </w:pPr>
      <w:r w:rsidRPr="00234C68">
        <w:rPr>
          <w:rFonts w:ascii="Tahoma" w:hAnsi="Tahoma" w:cs="Tahoma"/>
          <w:sz w:val="20"/>
        </w:rPr>
        <w:t>………………………………………………………</w:t>
      </w:r>
    </w:p>
    <w:p w14:paraId="68800E60" w14:textId="0CE38A7C" w:rsidR="00B05E0F" w:rsidRPr="00234C68" w:rsidRDefault="00B05E0F" w:rsidP="00234C68">
      <w:pPr>
        <w:spacing w:line="276" w:lineRule="auto"/>
        <w:ind w:left="4956"/>
        <w:rPr>
          <w:rFonts w:ascii="Tahoma" w:hAnsi="Tahoma" w:cs="Tahoma"/>
          <w:sz w:val="20"/>
        </w:rPr>
      </w:pPr>
      <w:r w:rsidRPr="00234C68">
        <w:rPr>
          <w:rFonts w:ascii="Tahoma" w:hAnsi="Tahoma" w:cs="Tahoma"/>
          <w:sz w:val="20"/>
        </w:rPr>
        <w:t xml:space="preserve">(podpis </w:t>
      </w:r>
      <w:r w:rsidR="005641F4">
        <w:rPr>
          <w:rFonts w:ascii="Tahoma" w:hAnsi="Tahoma" w:cs="Tahoma"/>
          <w:sz w:val="20"/>
        </w:rPr>
        <w:t xml:space="preserve">Odbiorcy - </w:t>
      </w:r>
      <w:r w:rsidRPr="00234C68">
        <w:rPr>
          <w:rFonts w:ascii="Tahoma" w:hAnsi="Tahoma" w:cs="Tahoma"/>
          <w:sz w:val="20"/>
        </w:rPr>
        <w:t>osoby umocowanej)</w:t>
      </w:r>
    </w:p>
    <w:sectPr w:rsidR="00B05E0F" w:rsidRPr="00234C68" w:rsidSect="00C0445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FD274" w14:textId="77777777" w:rsidR="00D80CAA" w:rsidRDefault="00D80CAA" w:rsidP="005953AA">
      <w:pPr>
        <w:spacing w:line="240" w:lineRule="auto"/>
      </w:pPr>
      <w:r>
        <w:separator/>
      </w:r>
    </w:p>
  </w:endnote>
  <w:endnote w:type="continuationSeparator" w:id="0">
    <w:p w14:paraId="63D3381A" w14:textId="77777777" w:rsidR="00D80CAA" w:rsidRDefault="00D80CAA" w:rsidP="005953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F934A" w14:textId="77777777" w:rsidR="00C0445A" w:rsidRPr="00C0445A" w:rsidRDefault="00C0445A" w:rsidP="00C0445A">
    <w:pPr>
      <w:tabs>
        <w:tab w:val="center" w:pos="4536"/>
        <w:tab w:val="right" w:pos="9072"/>
      </w:tabs>
      <w:spacing w:line="240" w:lineRule="auto"/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</w:pPr>
    <w:r w:rsidRPr="00C0445A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t xml:space="preserve">Strona </w:t>
    </w:r>
    <w:r w:rsidRPr="00C0445A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fldChar w:fldCharType="begin"/>
    </w:r>
    <w:r w:rsidRPr="00C0445A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instrText>PAGE</w:instrText>
    </w:r>
    <w:r w:rsidRPr="00C0445A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fldChar w:fldCharType="separate"/>
    </w:r>
    <w:r w:rsidRPr="00C0445A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t>1</w:t>
    </w:r>
    <w:r w:rsidRPr="00C0445A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fldChar w:fldCharType="end"/>
    </w:r>
    <w:r w:rsidRPr="00C0445A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t xml:space="preserve"> z </w:t>
    </w:r>
    <w:r w:rsidRPr="00C0445A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fldChar w:fldCharType="begin"/>
    </w:r>
    <w:r w:rsidRPr="00C0445A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instrText>NUMPAGES</w:instrText>
    </w:r>
    <w:r w:rsidRPr="00C0445A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fldChar w:fldCharType="separate"/>
    </w:r>
    <w:r w:rsidRPr="00C0445A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t>10</w:t>
    </w:r>
    <w:r w:rsidRPr="00C0445A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fldChar w:fldCharType="end"/>
    </w:r>
  </w:p>
  <w:p w14:paraId="1EC98667" w14:textId="77777777" w:rsidR="00C0445A" w:rsidRPr="00C0445A" w:rsidRDefault="00C0445A" w:rsidP="00C0445A">
    <w:pPr>
      <w:spacing w:line="170" w:lineRule="exact"/>
      <w:jc w:val="left"/>
      <w:rPr>
        <w:rFonts w:ascii="Verdana" w:eastAsia="Verdana" w:hAnsi="Verdana"/>
        <w:noProof/>
        <w:color w:val="808080"/>
        <w:spacing w:val="2"/>
        <w:sz w:val="14"/>
        <w:szCs w:val="14"/>
        <w:lang w:eastAsia="en-US"/>
      </w:rPr>
    </w:pPr>
    <w:r w:rsidRPr="00C0445A">
      <w:rPr>
        <w:rFonts w:ascii="Verdana" w:eastAsia="Verdana" w:hAnsi="Verdana"/>
        <w:noProof/>
        <w:color w:val="808080"/>
        <w:spacing w:val="4"/>
        <w:sz w:val="14"/>
        <w:szCs w:val="14"/>
        <w:lang w:eastAsia="en-US"/>
      </w:rPr>
      <w:drawing>
        <wp:anchor distT="0" distB="0" distL="114300" distR="114300" simplePos="0" relativeHeight="251659264" behindDoc="1" locked="1" layoutInCell="1" allowOverlap="1" wp14:anchorId="0F5F5595" wp14:editId="42C4F8BA">
          <wp:simplePos x="0" y="0"/>
          <wp:positionH relativeFrom="column">
            <wp:posOffset>4594860</wp:posOffset>
          </wp:positionH>
          <wp:positionV relativeFrom="page">
            <wp:posOffset>9846945</wp:posOffset>
          </wp:positionV>
          <wp:extent cx="1231265" cy="849630"/>
          <wp:effectExtent l="0" t="0" r="0" b="0"/>
          <wp:wrapNone/>
          <wp:docPr id="78206532" name="Obraz 3" descr="Obraz zawierający zrzut ekranu, Grafika, zieleń, Wielobarwność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206532" name="Obraz 3" descr="Obraz zawierający zrzut ekranu, Grafika, zieleń, Wielobarwność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849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0445A">
      <w:rPr>
        <w:rFonts w:ascii="Verdana" w:eastAsia="Verdana" w:hAnsi="Verdana"/>
        <w:noProof/>
        <w:color w:val="808080"/>
        <w:spacing w:val="4"/>
        <w:sz w:val="14"/>
        <w:szCs w:val="14"/>
        <w:lang w:eastAsia="en-US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9E9A3D1" wp14:editId="633E51E7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431800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431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1A9CB1" w14:textId="77777777" w:rsidR="00C0445A" w:rsidRDefault="00C0445A" w:rsidP="00C0445A">
                          <w:pPr>
                            <w:pStyle w:val="LukStopka-adres"/>
                          </w:pPr>
                          <w:r>
                            <w:t>Sieć Badawcza Łukasiewicz – Instytut Lotnictwa</w:t>
                          </w:r>
                        </w:p>
                        <w:p w14:paraId="5EFA2F6E" w14:textId="77777777" w:rsidR="00C0445A" w:rsidRDefault="00C0445A" w:rsidP="00C0445A">
                          <w:pPr>
                            <w:pStyle w:val="LukStopka-adres"/>
                          </w:pPr>
                          <w:r>
                            <w:t xml:space="preserve">02-256 Warszawa, al. Krakowska 110/114, Tel.: +48 22 </w:t>
                          </w:r>
                          <w:r w:rsidRPr="00C16D21">
                            <w:rPr>
                              <w:rStyle w:val="Pogrubienie"/>
                            </w:rPr>
                            <w:t>846 00 11</w:t>
                          </w:r>
                        </w:p>
                        <w:p w14:paraId="3EFA75FD" w14:textId="77777777" w:rsidR="00C0445A" w:rsidRDefault="00C0445A" w:rsidP="00C0445A">
                          <w:pPr>
                            <w:pStyle w:val="LukStopka-adres"/>
                          </w:pPr>
                          <w:r>
                            <w:t xml:space="preserve">E-mail: </w:t>
                          </w:r>
                          <w:r w:rsidRPr="00C16D21">
                            <w:t>ilot@ilot.</w:t>
                          </w:r>
                          <w:r>
                            <w:t>lukasiewicz.gov.</w:t>
                          </w:r>
                          <w:r w:rsidRPr="00C16D21">
                            <w:t>pl</w:t>
                          </w:r>
                          <w:r>
                            <w:t xml:space="preserve"> | NIP: 1070046338, REGON: 387193275</w:t>
                          </w:r>
                        </w:p>
                        <w:p w14:paraId="298D3B63" w14:textId="77777777" w:rsidR="00C0445A" w:rsidRPr="004F5805" w:rsidRDefault="00C0445A" w:rsidP="00C0445A">
                          <w:pPr>
                            <w:pStyle w:val="LukStopka-adres"/>
                            <w:rPr>
                              <w:lang w:val="de-DE"/>
                            </w:rPr>
                          </w:pPr>
                          <w:r w:rsidRPr="00C16D21">
                            <w:t>Sąd Rejonowy dla m.st. Warszawy, XI</w:t>
                          </w:r>
                          <w:r>
                            <w:t>V</w:t>
                          </w:r>
                          <w:r w:rsidRPr="00C16D21">
                            <w:t xml:space="preserve"> Wydział Gospodarczy KRS Nr</w:t>
                          </w:r>
                          <w:r>
                            <w:t xml:space="preserve"> </w:t>
                          </w:r>
                          <w:r w:rsidRPr="004B399D">
                            <w:t>0000862006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E9A3D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774.9pt;width:336.15pt;height:34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" filled="f" stroked="f">
              <o:lock v:ext="edit" aspectratio="t"/>
              <v:textbox style="mso-fit-shape-to-text:t" inset="0,0,0,0">
                <w:txbxContent>
                  <w:p w14:paraId="731A9CB1" w14:textId="77777777" w:rsidR="00C0445A" w:rsidRDefault="00C0445A" w:rsidP="00C0445A">
                    <w:pPr>
                      <w:pStyle w:val="LukStopka-adres"/>
                    </w:pPr>
                    <w:r>
                      <w:t>Sieć Badawcza Łukasiewicz – Instytut Lotnictwa</w:t>
                    </w:r>
                  </w:p>
                  <w:p w14:paraId="5EFA2F6E" w14:textId="77777777" w:rsidR="00C0445A" w:rsidRDefault="00C0445A" w:rsidP="00C0445A">
                    <w:pPr>
                      <w:pStyle w:val="LukStopka-adres"/>
                    </w:pPr>
                    <w:r>
                      <w:t xml:space="preserve">02-256 Warszawa, al. Krakowska 110/114, Tel.: +48 22 </w:t>
                    </w:r>
                    <w:r w:rsidRPr="00C16D21">
                      <w:rPr>
                        <w:rStyle w:val="Pogrubienie"/>
                      </w:rPr>
                      <w:t>846 00 11</w:t>
                    </w:r>
                  </w:p>
                  <w:p w14:paraId="3EFA75FD" w14:textId="77777777" w:rsidR="00C0445A" w:rsidRDefault="00C0445A" w:rsidP="00C0445A">
                    <w:pPr>
                      <w:pStyle w:val="LukStopka-adres"/>
                    </w:pPr>
                    <w:r>
                      <w:t xml:space="preserve">E-mail: </w:t>
                    </w:r>
                    <w:r w:rsidRPr="00C16D21">
                      <w:t>ilot@ilot.</w:t>
                    </w:r>
                    <w:r>
                      <w:t>lukasiewicz.gov.</w:t>
                    </w:r>
                    <w:r w:rsidRPr="00C16D21">
                      <w:t>pl</w:t>
                    </w:r>
                    <w:r>
                      <w:t xml:space="preserve"> | NIP: 1070046338, REGON: 387193275</w:t>
                    </w:r>
                  </w:p>
                  <w:p w14:paraId="298D3B63" w14:textId="77777777" w:rsidR="00C0445A" w:rsidRPr="004F5805" w:rsidRDefault="00C0445A" w:rsidP="00C0445A">
                    <w:pPr>
                      <w:pStyle w:val="LukStopka-adres"/>
                      <w:rPr>
                        <w:lang w:val="de-DE"/>
                      </w:rPr>
                    </w:pPr>
                    <w:r w:rsidRPr="00C16D21">
                      <w:t>Sąd Rejonowy dla m.st. Warszawy, XI</w:t>
                    </w:r>
                    <w:r>
                      <w:t>V</w:t>
                    </w:r>
                    <w:r w:rsidRPr="00C16D21">
                      <w:t xml:space="preserve"> Wydział Gospodarczy KRS Nr</w:t>
                    </w:r>
                    <w:r>
                      <w:t xml:space="preserve"> </w:t>
                    </w:r>
                    <w:r w:rsidRPr="004B399D">
                      <w:t>0000862006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3435CF52" w14:textId="77777777" w:rsidR="00C0445A" w:rsidRPr="00C0445A" w:rsidRDefault="00C0445A" w:rsidP="00C0445A">
    <w:pPr>
      <w:tabs>
        <w:tab w:val="center" w:pos="4536"/>
        <w:tab w:val="right" w:pos="9072"/>
      </w:tabs>
      <w:spacing w:line="240" w:lineRule="auto"/>
      <w:jc w:val="left"/>
      <w:rPr>
        <w:sz w:val="20"/>
      </w:rPr>
    </w:pPr>
  </w:p>
  <w:p w14:paraId="5E881846" w14:textId="48CB1559" w:rsidR="004921D9" w:rsidRPr="00234BEA" w:rsidRDefault="004921D9" w:rsidP="00C0445A">
    <w:pPr>
      <w:pStyle w:val="Stopka"/>
      <w:rPr>
        <w:rFonts w:ascii="Verdana" w:hAnsi="Verdana" w:cs="Calibri Light"/>
        <w:sz w:val="18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D962F" w14:textId="77777777" w:rsidR="00C0445A" w:rsidRPr="00C0445A" w:rsidRDefault="00C0445A" w:rsidP="00C0445A">
    <w:pPr>
      <w:tabs>
        <w:tab w:val="center" w:pos="4536"/>
        <w:tab w:val="right" w:pos="9072"/>
      </w:tabs>
      <w:spacing w:line="240" w:lineRule="auto"/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</w:pPr>
    <w:r w:rsidRPr="00C0445A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t xml:space="preserve">Strona </w:t>
    </w:r>
    <w:r w:rsidRPr="00C0445A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fldChar w:fldCharType="begin"/>
    </w:r>
    <w:r w:rsidRPr="00C0445A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instrText>PAGE</w:instrText>
    </w:r>
    <w:r w:rsidRPr="00C0445A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fldChar w:fldCharType="separate"/>
    </w:r>
    <w:r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t>2</w:t>
    </w:r>
    <w:r w:rsidRPr="00C0445A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fldChar w:fldCharType="end"/>
    </w:r>
    <w:r w:rsidRPr="00C0445A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t xml:space="preserve"> z </w:t>
    </w:r>
    <w:r w:rsidRPr="00C0445A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fldChar w:fldCharType="begin"/>
    </w:r>
    <w:r w:rsidRPr="00C0445A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instrText>NUMPAGES</w:instrText>
    </w:r>
    <w:r w:rsidRPr="00C0445A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fldChar w:fldCharType="separate"/>
    </w:r>
    <w:r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t>3</w:t>
    </w:r>
    <w:r w:rsidRPr="00C0445A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fldChar w:fldCharType="end"/>
    </w:r>
  </w:p>
  <w:p w14:paraId="27378DC6" w14:textId="77777777" w:rsidR="00C0445A" w:rsidRPr="00C0445A" w:rsidRDefault="00C0445A" w:rsidP="00C0445A">
    <w:pPr>
      <w:spacing w:line="170" w:lineRule="exact"/>
      <w:jc w:val="left"/>
      <w:rPr>
        <w:rFonts w:ascii="Verdana" w:eastAsia="Verdana" w:hAnsi="Verdana"/>
        <w:noProof/>
        <w:color w:val="808080"/>
        <w:spacing w:val="2"/>
        <w:sz w:val="14"/>
        <w:szCs w:val="14"/>
        <w:lang w:eastAsia="en-US"/>
      </w:rPr>
    </w:pPr>
    <w:r w:rsidRPr="00C0445A">
      <w:rPr>
        <w:rFonts w:ascii="Verdana" w:eastAsia="Verdana" w:hAnsi="Verdana"/>
        <w:noProof/>
        <w:color w:val="808080"/>
        <w:spacing w:val="4"/>
        <w:sz w:val="14"/>
        <w:szCs w:val="14"/>
        <w:lang w:eastAsia="en-US"/>
      </w:rPr>
      <w:drawing>
        <wp:anchor distT="0" distB="0" distL="114300" distR="114300" simplePos="0" relativeHeight="251662336" behindDoc="1" locked="1" layoutInCell="1" allowOverlap="1" wp14:anchorId="2B30980C" wp14:editId="0245BD02">
          <wp:simplePos x="0" y="0"/>
          <wp:positionH relativeFrom="column">
            <wp:posOffset>4594860</wp:posOffset>
          </wp:positionH>
          <wp:positionV relativeFrom="page">
            <wp:posOffset>9846945</wp:posOffset>
          </wp:positionV>
          <wp:extent cx="1231265" cy="849630"/>
          <wp:effectExtent l="0" t="0" r="0" b="0"/>
          <wp:wrapNone/>
          <wp:docPr id="1976409496" name="Obraz 3" descr="Obraz zawierający zrzut ekranu, Grafika, zieleń, Wielobarwność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206532" name="Obraz 3" descr="Obraz zawierający zrzut ekranu, Grafika, zieleń, Wielobarwność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849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0445A">
      <w:rPr>
        <w:rFonts w:ascii="Verdana" w:eastAsia="Verdana" w:hAnsi="Verdana"/>
        <w:noProof/>
        <w:color w:val="808080"/>
        <w:spacing w:val="4"/>
        <w:sz w:val="14"/>
        <w:szCs w:val="14"/>
        <w:lang w:eastAsia="en-US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4870B57E" wp14:editId="26EF6C5B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431800"/>
              <wp:effectExtent l="0" t="0" r="0" b="0"/>
              <wp:wrapNone/>
              <wp:docPr id="102402556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431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99A35D" w14:textId="77777777" w:rsidR="00C0445A" w:rsidRDefault="00C0445A" w:rsidP="00C0445A">
                          <w:pPr>
                            <w:pStyle w:val="LukStopka-adres"/>
                          </w:pPr>
                          <w:r>
                            <w:t>Sieć Badawcza Łukasiewicz – Instytut Lotnictwa</w:t>
                          </w:r>
                        </w:p>
                        <w:p w14:paraId="1F1CD518" w14:textId="77777777" w:rsidR="00C0445A" w:rsidRDefault="00C0445A" w:rsidP="00C0445A">
                          <w:pPr>
                            <w:pStyle w:val="LukStopka-adres"/>
                          </w:pPr>
                          <w:r>
                            <w:t xml:space="preserve">02-256 Warszawa, al. Krakowska 110/114, Tel.: +48 22 </w:t>
                          </w:r>
                          <w:r w:rsidRPr="00C16D21">
                            <w:rPr>
                              <w:rStyle w:val="Pogrubienie"/>
                            </w:rPr>
                            <w:t>846 00 11</w:t>
                          </w:r>
                        </w:p>
                        <w:p w14:paraId="3027CDF0" w14:textId="77777777" w:rsidR="00C0445A" w:rsidRDefault="00C0445A" w:rsidP="00C0445A">
                          <w:pPr>
                            <w:pStyle w:val="LukStopka-adres"/>
                          </w:pPr>
                          <w:r>
                            <w:t xml:space="preserve">E-mail: </w:t>
                          </w:r>
                          <w:r w:rsidRPr="00C16D21">
                            <w:t>ilot@ilot.</w:t>
                          </w:r>
                          <w:r>
                            <w:t>lukasiewicz.gov.</w:t>
                          </w:r>
                          <w:r w:rsidRPr="00C16D21">
                            <w:t>pl</w:t>
                          </w:r>
                          <w:r>
                            <w:t xml:space="preserve"> | NIP: 1070046338, REGON: 387193275</w:t>
                          </w:r>
                        </w:p>
                        <w:p w14:paraId="02145053" w14:textId="77777777" w:rsidR="00C0445A" w:rsidRPr="004F5805" w:rsidRDefault="00C0445A" w:rsidP="00C0445A">
                          <w:pPr>
                            <w:pStyle w:val="LukStopka-adres"/>
                            <w:rPr>
                              <w:lang w:val="de-DE"/>
                            </w:rPr>
                          </w:pPr>
                          <w:r w:rsidRPr="00C16D21">
                            <w:t>Sąd Rejonowy dla m.st. Warszawy, XI</w:t>
                          </w:r>
                          <w:r>
                            <w:t>V</w:t>
                          </w:r>
                          <w:r w:rsidRPr="00C16D21">
                            <w:t xml:space="preserve"> Wydział Gospodarczy KRS Nr</w:t>
                          </w:r>
                          <w:r>
                            <w:t xml:space="preserve"> </w:t>
                          </w:r>
                          <w:r w:rsidRPr="004B399D">
                            <w:t>0000862006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70B57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336.15pt;height:34pt;z-index:-2516531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" filled="f" stroked="f">
              <o:lock v:ext="edit" aspectratio="t"/>
              <v:textbox style="mso-fit-shape-to-text:t" inset="0,0,0,0">
                <w:txbxContent>
                  <w:p w14:paraId="1699A35D" w14:textId="77777777" w:rsidR="00C0445A" w:rsidRDefault="00C0445A" w:rsidP="00C0445A">
                    <w:pPr>
                      <w:pStyle w:val="LukStopka-adres"/>
                    </w:pPr>
                    <w:r>
                      <w:t>Sieć Badawcza Łukasiewicz – Instytut Lotnictwa</w:t>
                    </w:r>
                  </w:p>
                  <w:p w14:paraId="1F1CD518" w14:textId="77777777" w:rsidR="00C0445A" w:rsidRDefault="00C0445A" w:rsidP="00C0445A">
                    <w:pPr>
                      <w:pStyle w:val="LukStopka-adres"/>
                    </w:pPr>
                    <w:r>
                      <w:t xml:space="preserve">02-256 Warszawa, al. Krakowska 110/114, Tel.: +48 22 </w:t>
                    </w:r>
                    <w:r w:rsidRPr="00C16D21">
                      <w:rPr>
                        <w:rStyle w:val="Pogrubienie"/>
                      </w:rPr>
                      <w:t>846 00 11</w:t>
                    </w:r>
                  </w:p>
                  <w:p w14:paraId="3027CDF0" w14:textId="77777777" w:rsidR="00C0445A" w:rsidRDefault="00C0445A" w:rsidP="00C0445A">
                    <w:pPr>
                      <w:pStyle w:val="LukStopka-adres"/>
                    </w:pPr>
                    <w:r>
                      <w:t xml:space="preserve">E-mail: </w:t>
                    </w:r>
                    <w:r w:rsidRPr="00C16D21">
                      <w:t>ilot@ilot.</w:t>
                    </w:r>
                    <w:r>
                      <w:t>lukasiewicz.gov.</w:t>
                    </w:r>
                    <w:r w:rsidRPr="00C16D21">
                      <w:t>pl</w:t>
                    </w:r>
                    <w:r>
                      <w:t xml:space="preserve"> | NIP: 1070046338, REGON: 387193275</w:t>
                    </w:r>
                  </w:p>
                  <w:p w14:paraId="02145053" w14:textId="77777777" w:rsidR="00C0445A" w:rsidRPr="004F5805" w:rsidRDefault="00C0445A" w:rsidP="00C0445A">
                    <w:pPr>
                      <w:pStyle w:val="LukStopka-adres"/>
                      <w:rPr>
                        <w:lang w:val="de-DE"/>
                      </w:rPr>
                    </w:pPr>
                    <w:r w:rsidRPr="00C16D21">
                      <w:t>Sąd Rejonowy dla m.st. Warszawy, XI</w:t>
                    </w:r>
                    <w:r>
                      <w:t>V</w:t>
                    </w:r>
                    <w:r w:rsidRPr="00C16D21">
                      <w:t xml:space="preserve"> Wydział Gospodarczy KRS Nr</w:t>
                    </w:r>
                    <w:r>
                      <w:t xml:space="preserve"> </w:t>
                    </w:r>
                    <w:r w:rsidRPr="004B399D">
                      <w:t>0000862006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484571EE" w14:textId="77777777" w:rsidR="00C0445A" w:rsidRPr="00234BEA" w:rsidRDefault="00C0445A" w:rsidP="00C0445A">
    <w:pPr>
      <w:pStyle w:val="Stopka"/>
      <w:rPr>
        <w:rFonts w:ascii="Verdana" w:hAnsi="Verdana" w:cs="Calibri Light"/>
        <w:sz w:val="18"/>
        <w:szCs w:val="14"/>
      </w:rPr>
    </w:pPr>
  </w:p>
  <w:p w14:paraId="384902DA" w14:textId="032752A1" w:rsidR="00C0445A" w:rsidRDefault="00C0445A" w:rsidP="00C0445A">
    <w:pPr>
      <w:pStyle w:val="Stopka"/>
      <w:tabs>
        <w:tab w:val="clear" w:pos="4536"/>
        <w:tab w:val="clear" w:pos="9072"/>
        <w:tab w:val="left" w:pos="103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5BDEA" w14:textId="77777777" w:rsidR="00D80CAA" w:rsidRDefault="00D80CAA" w:rsidP="005953AA">
      <w:pPr>
        <w:spacing w:line="240" w:lineRule="auto"/>
      </w:pPr>
      <w:r>
        <w:separator/>
      </w:r>
    </w:p>
  </w:footnote>
  <w:footnote w:type="continuationSeparator" w:id="0">
    <w:p w14:paraId="6139C7BC" w14:textId="77777777" w:rsidR="00D80CAA" w:rsidRDefault="00D80CAA" w:rsidP="005953AA">
      <w:pPr>
        <w:spacing w:line="240" w:lineRule="auto"/>
      </w:pPr>
      <w:r>
        <w:continuationSeparator/>
      </w:r>
    </w:p>
  </w:footnote>
  <w:footnote w:id="1">
    <w:p w14:paraId="335368BF" w14:textId="678BAC9D" w:rsidR="00EF0A05" w:rsidRDefault="00EF0A05">
      <w:pPr>
        <w:pStyle w:val="Tekstprzypisudolnego"/>
      </w:pPr>
      <w:r>
        <w:rPr>
          <w:rStyle w:val="Odwoanieprzypisudolnego"/>
        </w:rPr>
        <w:footnoteRef/>
      </w:r>
      <w:r>
        <w:t xml:space="preserve"> Wykonawca podaje adres internetowy/adresy –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F9B5D" w14:textId="1DDE79EF" w:rsidR="00C0445A" w:rsidRPr="00CC75E7" w:rsidRDefault="00AD30D6" w:rsidP="00C0445A">
    <w:pPr>
      <w:pStyle w:val="Nagwek"/>
    </w:pPr>
    <w:bookmarkStart w:id="14" w:name="_Hlk204690822"/>
    <w:r>
      <w:rPr>
        <w:noProof/>
      </w:rPr>
      <w:drawing>
        <wp:inline distT="0" distB="0" distL="0" distR="0" wp14:anchorId="2675FC7A" wp14:editId="5406A46B">
          <wp:extent cx="1621790" cy="731520"/>
          <wp:effectExtent l="0" t="0" r="0" b="0"/>
          <wp:docPr id="15179783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0445A" w:rsidRPr="00CC75E7">
      <w:tab/>
    </w:r>
    <w:r w:rsidR="00C0445A" w:rsidRPr="00CC75E7">
      <w:tab/>
    </w:r>
  </w:p>
  <w:bookmarkEnd w:id="14"/>
  <w:p w14:paraId="553E659F" w14:textId="77777777" w:rsidR="00C0445A" w:rsidRPr="00A3747F" w:rsidRDefault="00C0445A" w:rsidP="00C0445A">
    <w:pPr>
      <w:pStyle w:val="Nagwek"/>
      <w:ind w:left="3624"/>
      <w:jc w:val="right"/>
      <w:rPr>
        <w:rFonts w:ascii="Tahoma" w:hAnsi="Tahoma" w:cs="Tahoma"/>
      </w:rPr>
    </w:pPr>
  </w:p>
  <w:p w14:paraId="422E621A" w14:textId="76B7B38A" w:rsidR="00954DB6" w:rsidRPr="00954DB6" w:rsidRDefault="00954DB6">
    <w:pPr>
      <w:pStyle w:val="Nagwek"/>
      <w:rPr>
        <w:rFonts w:ascii="Tahoma" w:hAnsi="Tahoma" w:cs="Tahoma"/>
        <w:sz w:val="20"/>
      </w:rPr>
    </w:pPr>
    <w:bookmarkStart w:id="15" w:name="_Hlk204691517"/>
    <w:bookmarkStart w:id="16" w:name="_Hlk204691518"/>
    <w:r w:rsidRPr="00954DB6">
      <w:rPr>
        <w:rFonts w:ascii="Tahoma" w:hAnsi="Tahoma" w:cs="Tahoma"/>
        <w:sz w:val="20"/>
      </w:rPr>
      <w:t xml:space="preserve">Postępowanie nr </w:t>
    </w:r>
    <w:r w:rsidR="001D15D0">
      <w:rPr>
        <w:rFonts w:ascii="Tahoma" w:hAnsi="Tahoma" w:cs="Tahoma"/>
        <w:sz w:val="20"/>
      </w:rPr>
      <w:t>DZP</w:t>
    </w:r>
    <w:r w:rsidRPr="00954DB6">
      <w:rPr>
        <w:rFonts w:ascii="Tahoma" w:hAnsi="Tahoma" w:cs="Tahoma"/>
        <w:sz w:val="20"/>
      </w:rPr>
      <w:t>.26.1</w:t>
    </w:r>
    <w:r w:rsidR="002910A6">
      <w:rPr>
        <w:rFonts w:ascii="Tahoma" w:hAnsi="Tahoma" w:cs="Tahoma"/>
        <w:sz w:val="20"/>
      </w:rPr>
      <w:t>9</w:t>
    </w:r>
    <w:r w:rsidRPr="00954DB6">
      <w:rPr>
        <w:rFonts w:ascii="Tahoma" w:hAnsi="Tahoma" w:cs="Tahoma"/>
        <w:sz w:val="20"/>
      </w:rPr>
      <w:t>.202</w:t>
    </w:r>
    <w:r w:rsidR="002910A6">
      <w:rPr>
        <w:rFonts w:ascii="Tahoma" w:hAnsi="Tahoma" w:cs="Tahoma"/>
        <w:sz w:val="20"/>
      </w:rPr>
      <w:t>6</w:t>
    </w:r>
    <w:bookmarkEnd w:id="15"/>
    <w:bookmarkEnd w:id="16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BB068" w14:textId="7A26A62E" w:rsidR="00C0445A" w:rsidRPr="00C0445A" w:rsidRDefault="00AD30D6" w:rsidP="00AD30D6">
    <w:pPr>
      <w:pStyle w:val="Nagwek"/>
      <w:rPr>
        <w:rFonts w:ascii="Tahoma" w:eastAsia="Calibri" w:hAnsi="Tahoma" w:cs="Tahoma"/>
        <w:i/>
        <w:iCs/>
        <w:sz w:val="18"/>
        <w:szCs w:val="14"/>
        <w:lang w:eastAsia="en-US"/>
      </w:rPr>
    </w:pPr>
    <w:ins w:id="17" w:author="Wanesa Olczak | Łukasiewicz – ILOT" w:date="2026-02-23T07:30:00Z" w16du:dateUtc="2026-02-23T06:30:00Z">
      <w:r>
        <w:rPr>
          <w:rFonts w:ascii="Tahoma" w:hAnsi="Tahoma" w:cs="Tahoma"/>
          <w:noProof/>
        </w:rPr>
        <w:drawing>
          <wp:anchor distT="0" distB="0" distL="114300" distR="114300" simplePos="0" relativeHeight="251665408" behindDoc="0" locked="0" layoutInCell="1" allowOverlap="1" wp14:anchorId="37C23037" wp14:editId="5E98B303">
            <wp:simplePos x="0" y="0"/>
            <wp:positionH relativeFrom="margin">
              <wp:posOffset>-121920</wp:posOffset>
            </wp:positionH>
            <wp:positionV relativeFrom="paragraph">
              <wp:posOffset>-282575</wp:posOffset>
            </wp:positionV>
            <wp:extent cx="1621790" cy="731520"/>
            <wp:effectExtent l="0" t="0" r="0" b="0"/>
            <wp:wrapSquare wrapText="bothSides"/>
            <wp:docPr id="106221110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ins>
    <w:r w:rsidR="00C0445A" w:rsidRPr="00CC75E7">
      <w:tab/>
    </w:r>
  </w:p>
  <w:p w14:paraId="688F62E1" w14:textId="77777777" w:rsidR="00AD30D6" w:rsidRDefault="00AD30D6">
    <w:pPr>
      <w:pStyle w:val="Nagwek"/>
      <w:rPr>
        <w:rFonts w:ascii="Tahoma" w:hAnsi="Tahoma" w:cs="Tahoma"/>
        <w:sz w:val="20"/>
      </w:rPr>
    </w:pPr>
  </w:p>
  <w:p w14:paraId="778E16CF" w14:textId="77777777" w:rsidR="00AD30D6" w:rsidRDefault="00AD30D6">
    <w:pPr>
      <w:pStyle w:val="Nagwek"/>
      <w:rPr>
        <w:rFonts w:ascii="Tahoma" w:hAnsi="Tahoma" w:cs="Tahoma"/>
        <w:sz w:val="20"/>
      </w:rPr>
    </w:pPr>
  </w:p>
  <w:p w14:paraId="2FB77610" w14:textId="77777777" w:rsidR="00AD30D6" w:rsidRDefault="00AD30D6">
    <w:pPr>
      <w:pStyle w:val="Nagwek"/>
      <w:rPr>
        <w:rFonts w:ascii="Tahoma" w:hAnsi="Tahoma" w:cs="Tahoma"/>
        <w:sz w:val="20"/>
      </w:rPr>
    </w:pPr>
  </w:p>
  <w:p w14:paraId="4EEB9A8C" w14:textId="593DB78D" w:rsidR="00C0445A" w:rsidRPr="00C0445A" w:rsidRDefault="00C0445A">
    <w:pPr>
      <w:pStyle w:val="Nagwek"/>
      <w:rPr>
        <w:rFonts w:ascii="Tahoma" w:hAnsi="Tahoma" w:cs="Tahoma"/>
        <w:sz w:val="20"/>
      </w:rPr>
    </w:pPr>
    <w:r w:rsidRPr="00954DB6">
      <w:rPr>
        <w:rFonts w:ascii="Tahoma" w:hAnsi="Tahoma" w:cs="Tahoma"/>
        <w:sz w:val="20"/>
      </w:rPr>
      <w:t xml:space="preserve">Postępowanie nr </w:t>
    </w:r>
    <w:r>
      <w:rPr>
        <w:rFonts w:ascii="Tahoma" w:hAnsi="Tahoma" w:cs="Tahoma"/>
        <w:sz w:val="20"/>
      </w:rPr>
      <w:t>DZP</w:t>
    </w:r>
    <w:r w:rsidRPr="00954DB6">
      <w:rPr>
        <w:rFonts w:ascii="Tahoma" w:hAnsi="Tahoma" w:cs="Tahoma"/>
        <w:sz w:val="20"/>
      </w:rPr>
      <w:t>.26.1</w:t>
    </w:r>
    <w:r w:rsidR="002910A6">
      <w:rPr>
        <w:rFonts w:ascii="Tahoma" w:hAnsi="Tahoma" w:cs="Tahoma"/>
        <w:sz w:val="20"/>
      </w:rPr>
      <w:t>9</w:t>
    </w:r>
    <w:r w:rsidRPr="00954DB6">
      <w:rPr>
        <w:rFonts w:ascii="Tahoma" w:hAnsi="Tahoma" w:cs="Tahoma"/>
        <w:sz w:val="20"/>
      </w:rPr>
      <w:t>.202</w:t>
    </w:r>
    <w:r w:rsidR="002910A6">
      <w:rPr>
        <w:rFonts w:ascii="Tahoma" w:hAnsi="Tahoma" w:cs="Tahoma"/>
        <w:sz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3289C"/>
    <w:multiLevelType w:val="hybridMultilevel"/>
    <w:tmpl w:val="66509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E53B5"/>
    <w:multiLevelType w:val="hybridMultilevel"/>
    <w:tmpl w:val="FCF4D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379FD"/>
    <w:multiLevelType w:val="multilevel"/>
    <w:tmpl w:val="61B255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57672BA"/>
    <w:multiLevelType w:val="multilevel"/>
    <w:tmpl w:val="C4F8F6C6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 w15:restartNumberingAfterBreak="0">
    <w:nsid w:val="16614941"/>
    <w:multiLevelType w:val="multilevel"/>
    <w:tmpl w:val="22DA8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204753"/>
    <w:multiLevelType w:val="hybridMultilevel"/>
    <w:tmpl w:val="C72A4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9022A"/>
    <w:multiLevelType w:val="hybridMultilevel"/>
    <w:tmpl w:val="3CC00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3809E6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04314"/>
    <w:multiLevelType w:val="hybridMultilevel"/>
    <w:tmpl w:val="C9FC808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1E141210"/>
    <w:multiLevelType w:val="hybridMultilevel"/>
    <w:tmpl w:val="43C65C42"/>
    <w:lvl w:ilvl="0" w:tplc="9250879E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1FED7721"/>
    <w:multiLevelType w:val="hybridMultilevel"/>
    <w:tmpl w:val="BFAEF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00F7D"/>
    <w:multiLevelType w:val="hybridMultilevel"/>
    <w:tmpl w:val="B262EBAE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2F382840"/>
    <w:multiLevelType w:val="hybridMultilevel"/>
    <w:tmpl w:val="A33225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61CE0"/>
    <w:multiLevelType w:val="hybridMultilevel"/>
    <w:tmpl w:val="9536AF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D3BB7"/>
    <w:multiLevelType w:val="hybridMultilevel"/>
    <w:tmpl w:val="A44EE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18275E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F4F2E"/>
    <w:multiLevelType w:val="hybridMultilevel"/>
    <w:tmpl w:val="B3DEF6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90E5A"/>
    <w:multiLevelType w:val="hybridMultilevel"/>
    <w:tmpl w:val="02420902"/>
    <w:lvl w:ilvl="0" w:tplc="6624057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43571C33"/>
    <w:multiLevelType w:val="hybridMultilevel"/>
    <w:tmpl w:val="D7DCA8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A614B1"/>
    <w:multiLevelType w:val="hybridMultilevel"/>
    <w:tmpl w:val="A33225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8074E"/>
    <w:multiLevelType w:val="hybridMultilevel"/>
    <w:tmpl w:val="C72A4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2D47CC"/>
    <w:multiLevelType w:val="hybridMultilevel"/>
    <w:tmpl w:val="2A02D7E0"/>
    <w:lvl w:ilvl="0" w:tplc="4BCC5F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E356B7"/>
    <w:multiLevelType w:val="hybridMultilevel"/>
    <w:tmpl w:val="15E2C7B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5E0338C"/>
    <w:multiLevelType w:val="hybridMultilevel"/>
    <w:tmpl w:val="8960A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6F37B4"/>
    <w:multiLevelType w:val="multilevel"/>
    <w:tmpl w:val="68202EE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7DC2437"/>
    <w:multiLevelType w:val="hybridMultilevel"/>
    <w:tmpl w:val="362EF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986E4D"/>
    <w:multiLevelType w:val="hybridMultilevel"/>
    <w:tmpl w:val="727C87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84823"/>
    <w:multiLevelType w:val="hybridMultilevel"/>
    <w:tmpl w:val="435A5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101B02"/>
    <w:multiLevelType w:val="hybridMultilevel"/>
    <w:tmpl w:val="80D614CE"/>
    <w:lvl w:ilvl="0" w:tplc="F664F54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04B1D"/>
    <w:multiLevelType w:val="hybridMultilevel"/>
    <w:tmpl w:val="954E6D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156DCD"/>
    <w:multiLevelType w:val="hybridMultilevel"/>
    <w:tmpl w:val="1ADA98F6"/>
    <w:lvl w:ilvl="0" w:tplc="07488D9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D355C3"/>
    <w:multiLevelType w:val="hybridMultilevel"/>
    <w:tmpl w:val="BB320756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0" w15:restartNumberingAfterBreak="0">
    <w:nsid w:val="7E9F61B8"/>
    <w:multiLevelType w:val="multilevel"/>
    <w:tmpl w:val="1A14D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2877503">
    <w:abstractNumId w:val="3"/>
  </w:num>
  <w:num w:numId="2" w16cid:durableId="149253480">
    <w:abstractNumId w:val="2"/>
  </w:num>
  <w:num w:numId="3" w16cid:durableId="1361466993">
    <w:abstractNumId w:val="20"/>
  </w:num>
  <w:num w:numId="4" w16cid:durableId="532041887">
    <w:abstractNumId w:val="9"/>
  </w:num>
  <w:num w:numId="5" w16cid:durableId="637339333">
    <w:abstractNumId w:val="11"/>
  </w:num>
  <w:num w:numId="6" w16cid:durableId="417556320">
    <w:abstractNumId w:val="23"/>
  </w:num>
  <w:num w:numId="7" w16cid:durableId="818694939">
    <w:abstractNumId w:val="25"/>
  </w:num>
  <w:num w:numId="8" w16cid:durableId="1151599501">
    <w:abstractNumId w:val="0"/>
  </w:num>
  <w:num w:numId="9" w16cid:durableId="1749620430">
    <w:abstractNumId w:val="18"/>
  </w:num>
  <w:num w:numId="10" w16cid:durableId="730006442">
    <w:abstractNumId w:val="29"/>
  </w:num>
  <w:num w:numId="11" w16cid:durableId="1574777724">
    <w:abstractNumId w:val="28"/>
  </w:num>
  <w:num w:numId="12" w16cid:durableId="1195269608">
    <w:abstractNumId w:val="21"/>
  </w:num>
  <w:num w:numId="13" w16cid:durableId="2066221207">
    <w:abstractNumId w:val="22"/>
  </w:num>
  <w:num w:numId="14" w16cid:durableId="1020815480">
    <w:abstractNumId w:val="10"/>
  </w:num>
  <w:num w:numId="15" w16cid:durableId="1515730478">
    <w:abstractNumId w:val="7"/>
  </w:num>
  <w:num w:numId="16" w16cid:durableId="1509562813">
    <w:abstractNumId w:val="27"/>
  </w:num>
  <w:num w:numId="17" w16cid:durableId="2051412914">
    <w:abstractNumId w:val="26"/>
  </w:num>
  <w:num w:numId="18" w16cid:durableId="825436902">
    <w:abstractNumId w:val="5"/>
  </w:num>
  <w:num w:numId="19" w16cid:durableId="1850484695">
    <w:abstractNumId w:val="13"/>
  </w:num>
  <w:num w:numId="20" w16cid:durableId="1206798567">
    <w:abstractNumId w:val="1"/>
  </w:num>
  <w:num w:numId="21" w16cid:durableId="1982608804">
    <w:abstractNumId w:val="15"/>
  </w:num>
  <w:num w:numId="22" w16cid:durableId="1242372687">
    <w:abstractNumId w:val="8"/>
  </w:num>
  <w:num w:numId="23" w16cid:durableId="10181974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9471498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41204729">
    <w:abstractNumId w:val="17"/>
  </w:num>
  <w:num w:numId="26" w16cid:durableId="1267618128">
    <w:abstractNumId w:val="19"/>
  </w:num>
  <w:num w:numId="27" w16cid:durableId="1323701713">
    <w:abstractNumId w:val="12"/>
  </w:num>
  <w:num w:numId="28" w16cid:durableId="1257400364">
    <w:abstractNumId w:val="24"/>
  </w:num>
  <w:num w:numId="29" w16cid:durableId="567692392">
    <w:abstractNumId w:val="16"/>
  </w:num>
  <w:num w:numId="30" w16cid:durableId="8915628">
    <w:abstractNumId w:val="6"/>
  </w:num>
  <w:num w:numId="31" w16cid:durableId="11174140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Wanesa Olczak | Łukasiewicz – ILOT">
    <w15:presenceInfo w15:providerId="AD" w15:userId="S::Wanesa.Olczak@ilot.lukasiewicz.gov.pl::c3510536-3896-4150-98e8-3ad479c94ca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0F5"/>
    <w:rsid w:val="0000329B"/>
    <w:rsid w:val="00006AEC"/>
    <w:rsid w:val="0001342E"/>
    <w:rsid w:val="00015B0F"/>
    <w:rsid w:val="00024474"/>
    <w:rsid w:val="00026720"/>
    <w:rsid w:val="000504BF"/>
    <w:rsid w:val="000529D5"/>
    <w:rsid w:val="000651D0"/>
    <w:rsid w:val="00076455"/>
    <w:rsid w:val="000804CD"/>
    <w:rsid w:val="00081F8A"/>
    <w:rsid w:val="00095059"/>
    <w:rsid w:val="000B4BC7"/>
    <w:rsid w:val="000E4775"/>
    <w:rsid w:val="000F1365"/>
    <w:rsid w:val="000F2102"/>
    <w:rsid w:val="000F360F"/>
    <w:rsid w:val="000F406E"/>
    <w:rsid w:val="000F5E4A"/>
    <w:rsid w:val="0010145D"/>
    <w:rsid w:val="00101686"/>
    <w:rsid w:val="001068AE"/>
    <w:rsid w:val="001169A6"/>
    <w:rsid w:val="0012025B"/>
    <w:rsid w:val="00122AB9"/>
    <w:rsid w:val="00131F3B"/>
    <w:rsid w:val="0013533C"/>
    <w:rsid w:val="00137A38"/>
    <w:rsid w:val="001538F0"/>
    <w:rsid w:val="00160BF6"/>
    <w:rsid w:val="001718FC"/>
    <w:rsid w:val="00172064"/>
    <w:rsid w:val="00182836"/>
    <w:rsid w:val="001830D5"/>
    <w:rsid w:val="001A36DD"/>
    <w:rsid w:val="001A6C73"/>
    <w:rsid w:val="001A748A"/>
    <w:rsid w:val="001C4305"/>
    <w:rsid w:val="001C7EE4"/>
    <w:rsid w:val="001D15D0"/>
    <w:rsid w:val="001D45A1"/>
    <w:rsid w:val="001D6294"/>
    <w:rsid w:val="001E1193"/>
    <w:rsid w:val="001E6B72"/>
    <w:rsid w:val="001F3E64"/>
    <w:rsid w:val="001F60BC"/>
    <w:rsid w:val="002033D6"/>
    <w:rsid w:val="00204D53"/>
    <w:rsid w:val="00206986"/>
    <w:rsid w:val="002213FC"/>
    <w:rsid w:val="00223E12"/>
    <w:rsid w:val="00227606"/>
    <w:rsid w:val="002344A2"/>
    <w:rsid w:val="00234BEA"/>
    <w:rsid w:val="00234C68"/>
    <w:rsid w:val="00254778"/>
    <w:rsid w:val="002604D9"/>
    <w:rsid w:val="00270A8B"/>
    <w:rsid w:val="002853C1"/>
    <w:rsid w:val="002910A6"/>
    <w:rsid w:val="0029588C"/>
    <w:rsid w:val="002A007F"/>
    <w:rsid w:val="002A6BD5"/>
    <w:rsid w:val="002C2BD1"/>
    <w:rsid w:val="002D4813"/>
    <w:rsid w:val="002D7146"/>
    <w:rsid w:val="002E762B"/>
    <w:rsid w:val="002F2CE0"/>
    <w:rsid w:val="002F4F42"/>
    <w:rsid w:val="003070A8"/>
    <w:rsid w:val="0030765B"/>
    <w:rsid w:val="00313D4B"/>
    <w:rsid w:val="00330364"/>
    <w:rsid w:val="00342E04"/>
    <w:rsid w:val="00347436"/>
    <w:rsid w:val="00351E2A"/>
    <w:rsid w:val="00374347"/>
    <w:rsid w:val="003772F1"/>
    <w:rsid w:val="00382EF4"/>
    <w:rsid w:val="0039018D"/>
    <w:rsid w:val="003A0C5C"/>
    <w:rsid w:val="003A3418"/>
    <w:rsid w:val="003A59F9"/>
    <w:rsid w:val="003B2541"/>
    <w:rsid w:val="003B5233"/>
    <w:rsid w:val="003F7C80"/>
    <w:rsid w:val="00401B60"/>
    <w:rsid w:val="0040558A"/>
    <w:rsid w:val="0041483B"/>
    <w:rsid w:val="00417722"/>
    <w:rsid w:val="004215CD"/>
    <w:rsid w:val="00423D7C"/>
    <w:rsid w:val="00461AB9"/>
    <w:rsid w:val="00471193"/>
    <w:rsid w:val="00471F73"/>
    <w:rsid w:val="0047206F"/>
    <w:rsid w:val="00473656"/>
    <w:rsid w:val="004921D9"/>
    <w:rsid w:val="00496373"/>
    <w:rsid w:val="004A0394"/>
    <w:rsid w:val="004A7A80"/>
    <w:rsid w:val="004A7FC9"/>
    <w:rsid w:val="004B7E7A"/>
    <w:rsid w:val="004D5609"/>
    <w:rsid w:val="004E441A"/>
    <w:rsid w:val="00514CEB"/>
    <w:rsid w:val="005215BE"/>
    <w:rsid w:val="00521A7C"/>
    <w:rsid w:val="0053584E"/>
    <w:rsid w:val="00535B35"/>
    <w:rsid w:val="00541313"/>
    <w:rsid w:val="00541A56"/>
    <w:rsid w:val="0055165D"/>
    <w:rsid w:val="0056056D"/>
    <w:rsid w:val="005641F4"/>
    <w:rsid w:val="00570249"/>
    <w:rsid w:val="00571F31"/>
    <w:rsid w:val="005770E1"/>
    <w:rsid w:val="00582263"/>
    <w:rsid w:val="00583ABB"/>
    <w:rsid w:val="005953AA"/>
    <w:rsid w:val="005A096A"/>
    <w:rsid w:val="005A10D4"/>
    <w:rsid w:val="005A4D34"/>
    <w:rsid w:val="005A72E1"/>
    <w:rsid w:val="005B127B"/>
    <w:rsid w:val="005C66F7"/>
    <w:rsid w:val="005F32BD"/>
    <w:rsid w:val="005F38E3"/>
    <w:rsid w:val="005F5C0D"/>
    <w:rsid w:val="006028F2"/>
    <w:rsid w:val="006218A0"/>
    <w:rsid w:val="00627662"/>
    <w:rsid w:val="006362AD"/>
    <w:rsid w:val="00637819"/>
    <w:rsid w:val="0065075B"/>
    <w:rsid w:val="00652F86"/>
    <w:rsid w:val="006533BD"/>
    <w:rsid w:val="006676E5"/>
    <w:rsid w:val="00674F90"/>
    <w:rsid w:val="006762E3"/>
    <w:rsid w:val="00680AB3"/>
    <w:rsid w:val="00687745"/>
    <w:rsid w:val="00690552"/>
    <w:rsid w:val="00690708"/>
    <w:rsid w:val="006A023A"/>
    <w:rsid w:val="006A57DD"/>
    <w:rsid w:val="006A5B9A"/>
    <w:rsid w:val="006C015F"/>
    <w:rsid w:val="006D2C02"/>
    <w:rsid w:val="006E2039"/>
    <w:rsid w:val="006E4407"/>
    <w:rsid w:val="006E56D5"/>
    <w:rsid w:val="006E6F12"/>
    <w:rsid w:val="006F185B"/>
    <w:rsid w:val="00701475"/>
    <w:rsid w:val="007015AB"/>
    <w:rsid w:val="00716D5C"/>
    <w:rsid w:val="00723B66"/>
    <w:rsid w:val="0072446D"/>
    <w:rsid w:val="0072651F"/>
    <w:rsid w:val="00730C6B"/>
    <w:rsid w:val="007352B2"/>
    <w:rsid w:val="00740C60"/>
    <w:rsid w:val="00741DDB"/>
    <w:rsid w:val="007423CA"/>
    <w:rsid w:val="0076036A"/>
    <w:rsid w:val="00765AE0"/>
    <w:rsid w:val="00765C36"/>
    <w:rsid w:val="007978B1"/>
    <w:rsid w:val="007A0E98"/>
    <w:rsid w:val="007A3985"/>
    <w:rsid w:val="007B3E46"/>
    <w:rsid w:val="007B456D"/>
    <w:rsid w:val="007D0F1F"/>
    <w:rsid w:val="00815D2B"/>
    <w:rsid w:val="00824ADE"/>
    <w:rsid w:val="00830793"/>
    <w:rsid w:val="00843300"/>
    <w:rsid w:val="00843E21"/>
    <w:rsid w:val="0085367A"/>
    <w:rsid w:val="008611E9"/>
    <w:rsid w:val="00864971"/>
    <w:rsid w:val="00865F47"/>
    <w:rsid w:val="00890CD5"/>
    <w:rsid w:val="00894A51"/>
    <w:rsid w:val="008B368A"/>
    <w:rsid w:val="008D4133"/>
    <w:rsid w:val="008E1365"/>
    <w:rsid w:val="008E1690"/>
    <w:rsid w:val="008E5B8B"/>
    <w:rsid w:val="008F7644"/>
    <w:rsid w:val="00920510"/>
    <w:rsid w:val="00921E31"/>
    <w:rsid w:val="0092514C"/>
    <w:rsid w:val="0093499A"/>
    <w:rsid w:val="00936F94"/>
    <w:rsid w:val="00937342"/>
    <w:rsid w:val="0095168D"/>
    <w:rsid w:val="00954DB6"/>
    <w:rsid w:val="009553AD"/>
    <w:rsid w:val="00963704"/>
    <w:rsid w:val="00966466"/>
    <w:rsid w:val="00976CC7"/>
    <w:rsid w:val="00976F21"/>
    <w:rsid w:val="00980A6C"/>
    <w:rsid w:val="009901EE"/>
    <w:rsid w:val="009A02E2"/>
    <w:rsid w:val="009A2C01"/>
    <w:rsid w:val="009A7DC0"/>
    <w:rsid w:val="009B0F85"/>
    <w:rsid w:val="009B17CA"/>
    <w:rsid w:val="009D2BDE"/>
    <w:rsid w:val="00A04FB2"/>
    <w:rsid w:val="00A06B96"/>
    <w:rsid w:val="00A16119"/>
    <w:rsid w:val="00A17305"/>
    <w:rsid w:val="00A20F74"/>
    <w:rsid w:val="00A21EFB"/>
    <w:rsid w:val="00A23721"/>
    <w:rsid w:val="00A24160"/>
    <w:rsid w:val="00A24649"/>
    <w:rsid w:val="00A37818"/>
    <w:rsid w:val="00A4172D"/>
    <w:rsid w:val="00A467BA"/>
    <w:rsid w:val="00A502AD"/>
    <w:rsid w:val="00A63FD6"/>
    <w:rsid w:val="00A82FEC"/>
    <w:rsid w:val="00A8315F"/>
    <w:rsid w:val="00A8628E"/>
    <w:rsid w:val="00A8634A"/>
    <w:rsid w:val="00A92458"/>
    <w:rsid w:val="00A95821"/>
    <w:rsid w:val="00A97F35"/>
    <w:rsid w:val="00AC0B62"/>
    <w:rsid w:val="00AC0C7A"/>
    <w:rsid w:val="00AC51E3"/>
    <w:rsid w:val="00AD30D6"/>
    <w:rsid w:val="00AD6FD1"/>
    <w:rsid w:val="00AE37AA"/>
    <w:rsid w:val="00AE68D7"/>
    <w:rsid w:val="00AE6F48"/>
    <w:rsid w:val="00B010F5"/>
    <w:rsid w:val="00B05E0F"/>
    <w:rsid w:val="00B147E5"/>
    <w:rsid w:val="00B17D5A"/>
    <w:rsid w:val="00B237FF"/>
    <w:rsid w:val="00B25DA4"/>
    <w:rsid w:val="00B45FD7"/>
    <w:rsid w:val="00B47BF3"/>
    <w:rsid w:val="00B73C87"/>
    <w:rsid w:val="00B92A5D"/>
    <w:rsid w:val="00BA729D"/>
    <w:rsid w:val="00BB11FB"/>
    <w:rsid w:val="00BB5476"/>
    <w:rsid w:val="00BB6DB1"/>
    <w:rsid w:val="00BC00BD"/>
    <w:rsid w:val="00BC3E80"/>
    <w:rsid w:val="00BC6A11"/>
    <w:rsid w:val="00BD0142"/>
    <w:rsid w:val="00BD04F3"/>
    <w:rsid w:val="00BD251B"/>
    <w:rsid w:val="00BE2495"/>
    <w:rsid w:val="00BE74B4"/>
    <w:rsid w:val="00C0445A"/>
    <w:rsid w:val="00C1548E"/>
    <w:rsid w:val="00C15A93"/>
    <w:rsid w:val="00C22047"/>
    <w:rsid w:val="00C24461"/>
    <w:rsid w:val="00C3253A"/>
    <w:rsid w:val="00C34CD0"/>
    <w:rsid w:val="00C412DA"/>
    <w:rsid w:val="00C43F79"/>
    <w:rsid w:val="00C53F6D"/>
    <w:rsid w:val="00C6008E"/>
    <w:rsid w:val="00C62C2F"/>
    <w:rsid w:val="00C66631"/>
    <w:rsid w:val="00C725FE"/>
    <w:rsid w:val="00C8011E"/>
    <w:rsid w:val="00C82E6C"/>
    <w:rsid w:val="00C85CE3"/>
    <w:rsid w:val="00CA3939"/>
    <w:rsid w:val="00CA4F4C"/>
    <w:rsid w:val="00CA4FF3"/>
    <w:rsid w:val="00CA69BA"/>
    <w:rsid w:val="00CB2266"/>
    <w:rsid w:val="00CB5026"/>
    <w:rsid w:val="00CE1A80"/>
    <w:rsid w:val="00CE2381"/>
    <w:rsid w:val="00CE29EE"/>
    <w:rsid w:val="00CF0CFA"/>
    <w:rsid w:val="00CF6D64"/>
    <w:rsid w:val="00D0014D"/>
    <w:rsid w:val="00D11938"/>
    <w:rsid w:val="00D1328A"/>
    <w:rsid w:val="00D35B15"/>
    <w:rsid w:val="00D559B4"/>
    <w:rsid w:val="00D62421"/>
    <w:rsid w:val="00D72A82"/>
    <w:rsid w:val="00D75324"/>
    <w:rsid w:val="00D76BEF"/>
    <w:rsid w:val="00D80CAA"/>
    <w:rsid w:val="00D8153A"/>
    <w:rsid w:val="00DA4AA0"/>
    <w:rsid w:val="00DB3191"/>
    <w:rsid w:val="00DC0EFC"/>
    <w:rsid w:val="00DC1551"/>
    <w:rsid w:val="00DC1C85"/>
    <w:rsid w:val="00DC7FDB"/>
    <w:rsid w:val="00DD1189"/>
    <w:rsid w:val="00DD78D2"/>
    <w:rsid w:val="00DE08D3"/>
    <w:rsid w:val="00DE339C"/>
    <w:rsid w:val="00DE40BF"/>
    <w:rsid w:val="00DF0950"/>
    <w:rsid w:val="00DF4F4E"/>
    <w:rsid w:val="00E00FEF"/>
    <w:rsid w:val="00E02D26"/>
    <w:rsid w:val="00E136B5"/>
    <w:rsid w:val="00E163B3"/>
    <w:rsid w:val="00E279C3"/>
    <w:rsid w:val="00E35579"/>
    <w:rsid w:val="00E47FD7"/>
    <w:rsid w:val="00E54C3F"/>
    <w:rsid w:val="00E77C8B"/>
    <w:rsid w:val="00E963C6"/>
    <w:rsid w:val="00EA0440"/>
    <w:rsid w:val="00EC0B63"/>
    <w:rsid w:val="00EC453A"/>
    <w:rsid w:val="00EC50F1"/>
    <w:rsid w:val="00ED4BD0"/>
    <w:rsid w:val="00EE22CD"/>
    <w:rsid w:val="00EE542C"/>
    <w:rsid w:val="00EE655B"/>
    <w:rsid w:val="00EF0A05"/>
    <w:rsid w:val="00F07293"/>
    <w:rsid w:val="00F16064"/>
    <w:rsid w:val="00F24B65"/>
    <w:rsid w:val="00F30112"/>
    <w:rsid w:val="00F653C1"/>
    <w:rsid w:val="00F6733E"/>
    <w:rsid w:val="00F75697"/>
    <w:rsid w:val="00F8364D"/>
    <w:rsid w:val="00F841E5"/>
    <w:rsid w:val="00F85C21"/>
    <w:rsid w:val="00F97D17"/>
    <w:rsid w:val="00FA325E"/>
    <w:rsid w:val="00FD16E8"/>
    <w:rsid w:val="00FE0581"/>
    <w:rsid w:val="00FF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471ECAC"/>
  <w15:docId w15:val="{A818A0B2-F303-4F5D-8151-DCE5E2D1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06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406E"/>
    <w:pPr>
      <w:numPr>
        <w:numId w:val="1"/>
      </w:numPr>
      <w:tabs>
        <w:tab w:val="left" w:pos="482"/>
      </w:tabs>
      <w:spacing w:before="360" w:after="120" w:line="240" w:lineRule="auto"/>
      <w:jc w:val="left"/>
      <w:outlineLvl w:val="0"/>
    </w:pPr>
    <w:rPr>
      <w:b/>
      <w:caps/>
      <w:kern w:val="28"/>
      <w:szCs w:val="22"/>
    </w:rPr>
  </w:style>
  <w:style w:type="paragraph" w:styleId="Nagwek2">
    <w:name w:val="heading 2"/>
    <w:basedOn w:val="Nagwek1"/>
    <w:next w:val="Normalny"/>
    <w:link w:val="Nagwek2Znak"/>
    <w:qFormat/>
    <w:rsid w:val="000F406E"/>
    <w:pPr>
      <w:numPr>
        <w:ilvl w:val="1"/>
      </w:numPr>
      <w:outlineLvl w:val="1"/>
    </w:pPr>
    <w:rPr>
      <w:bCs/>
    </w:rPr>
  </w:style>
  <w:style w:type="paragraph" w:styleId="Nagwek3">
    <w:name w:val="heading 3"/>
    <w:basedOn w:val="Normalny"/>
    <w:next w:val="Normalny"/>
    <w:link w:val="Nagwek3Znak"/>
    <w:qFormat/>
    <w:rsid w:val="000F406E"/>
    <w:pPr>
      <w:numPr>
        <w:ilvl w:val="2"/>
        <w:numId w:val="1"/>
      </w:numPr>
      <w:spacing w:before="120" w:line="313" w:lineRule="atLeast"/>
      <w:jc w:val="left"/>
      <w:outlineLvl w:val="2"/>
    </w:pPr>
    <w:rPr>
      <w:b/>
      <w:lang w:eastAsia="fr-FR"/>
    </w:rPr>
  </w:style>
  <w:style w:type="paragraph" w:styleId="Nagwek4">
    <w:name w:val="heading 4"/>
    <w:basedOn w:val="Nagwek3"/>
    <w:next w:val="Normalny"/>
    <w:link w:val="Nagwek4Znak"/>
    <w:qFormat/>
    <w:rsid w:val="000F406E"/>
    <w:pPr>
      <w:numPr>
        <w:ilvl w:val="3"/>
      </w:numPr>
      <w:spacing w:line="312" w:lineRule="atLeast"/>
      <w:outlineLvl w:val="3"/>
    </w:pPr>
    <w:rPr>
      <w:lang w:eastAsia="en-US"/>
    </w:rPr>
  </w:style>
  <w:style w:type="paragraph" w:styleId="Nagwek5">
    <w:name w:val="heading 5"/>
    <w:basedOn w:val="Nagwek4"/>
    <w:next w:val="Normalny"/>
    <w:link w:val="Nagwek5Znak"/>
    <w:qFormat/>
    <w:rsid w:val="000F406E"/>
    <w:pPr>
      <w:numPr>
        <w:ilvl w:val="4"/>
      </w:numPr>
      <w:tabs>
        <w:tab w:val="clear" w:pos="0"/>
        <w:tab w:val="left" w:pos="1049"/>
      </w:tabs>
      <w:outlineLvl w:val="4"/>
    </w:pPr>
  </w:style>
  <w:style w:type="paragraph" w:styleId="Nagwek6">
    <w:name w:val="heading 6"/>
    <w:basedOn w:val="Normalny"/>
    <w:next w:val="Normalny"/>
    <w:link w:val="Nagwek6Znak"/>
    <w:qFormat/>
    <w:rsid w:val="000F406E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rsid w:val="000F406E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link w:val="Nagwek8Znak"/>
    <w:qFormat/>
    <w:rsid w:val="000F406E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0F406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406E"/>
    <w:rPr>
      <w:rFonts w:ascii="Times New Roman" w:eastAsia="Times New Roman" w:hAnsi="Times New Roman" w:cs="Times New Roman"/>
      <w:b/>
      <w:caps/>
      <w:kern w:val="28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F406E"/>
    <w:rPr>
      <w:rFonts w:ascii="Times New Roman" w:eastAsia="Times New Roman" w:hAnsi="Times New Roman" w:cs="Times New Roman"/>
      <w:b/>
      <w:bCs/>
      <w:caps/>
      <w:kern w:val="28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F406E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Nagwek4Znak">
    <w:name w:val="Nagłówek 4 Znak"/>
    <w:basedOn w:val="Domylnaczcionkaakapitu"/>
    <w:link w:val="Nagwek4"/>
    <w:rsid w:val="000F406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0F406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0F406E"/>
    <w:rPr>
      <w:rFonts w:ascii="Times New Roman" w:eastAsia="Times New Roman" w:hAnsi="Times New Roman" w:cs="Times New Roman"/>
      <w:b/>
      <w:bCs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0F40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F406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F406E"/>
    <w:rPr>
      <w:rFonts w:ascii="Arial" w:eastAsia="Times New Roman" w:hAnsi="Arial" w:cs="Arial"/>
      <w:sz w:val="24"/>
      <w:lang w:eastAsia="pl-PL"/>
    </w:rPr>
  </w:style>
  <w:style w:type="paragraph" w:customStyle="1" w:styleId="Normal1">
    <w:name w:val="Normal1"/>
    <w:basedOn w:val="Normalny"/>
    <w:rsid w:val="000F406E"/>
    <w:pPr>
      <w:spacing w:before="60" w:after="60" w:line="240" w:lineRule="auto"/>
    </w:pPr>
    <w:rPr>
      <w:rFonts w:ascii="Arial" w:hAnsi="Arial"/>
      <w:sz w:val="21"/>
      <w:lang w:val="en-US" w:eastAsia="fr-FR"/>
    </w:rPr>
  </w:style>
  <w:style w:type="character" w:customStyle="1" w:styleId="longtext">
    <w:name w:val="long_text"/>
    <w:basedOn w:val="Domylnaczcionkaakapitu"/>
    <w:rsid w:val="000F406E"/>
  </w:style>
  <w:style w:type="character" w:customStyle="1" w:styleId="hps">
    <w:name w:val="hps"/>
    <w:basedOn w:val="Domylnaczcionkaakapitu"/>
    <w:rsid w:val="000F406E"/>
  </w:style>
  <w:style w:type="character" w:customStyle="1" w:styleId="atn">
    <w:name w:val="atn"/>
    <w:basedOn w:val="Domylnaczcionkaakapitu"/>
    <w:rsid w:val="000F406E"/>
  </w:style>
  <w:style w:type="paragraph" w:styleId="Akapitzlist">
    <w:name w:val="List Paragraph"/>
    <w:basedOn w:val="Normalny"/>
    <w:uiPriority w:val="34"/>
    <w:qFormat/>
    <w:rsid w:val="000F406E"/>
    <w:pPr>
      <w:spacing w:line="240" w:lineRule="auto"/>
      <w:ind w:left="708"/>
      <w:jc w:val="left"/>
    </w:pPr>
    <w:rPr>
      <w:rFonts w:ascii="Arial" w:hAnsi="Arial"/>
      <w:sz w:val="21"/>
      <w:lang w:val="fr-FR" w:eastAsia="fr-FR"/>
    </w:rPr>
  </w:style>
  <w:style w:type="paragraph" w:styleId="Nagwek">
    <w:name w:val="header"/>
    <w:basedOn w:val="Normalny"/>
    <w:link w:val="NagwekZnak"/>
    <w:unhideWhenUsed/>
    <w:rsid w:val="005953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953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53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53A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16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168D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16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16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16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68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68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3FD6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3F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63FD6"/>
    <w:rPr>
      <w:vertAlign w:val="superscript"/>
    </w:rPr>
  </w:style>
  <w:style w:type="table" w:styleId="Tabela-Siatka">
    <w:name w:val="Table Grid"/>
    <w:basedOn w:val="Standardowy"/>
    <w:uiPriority w:val="59"/>
    <w:rsid w:val="00A95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06A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uiPriority w:val="22"/>
    <w:qFormat/>
    <w:rsid w:val="00C0445A"/>
    <w:rPr>
      <w:b/>
      <w:bCs/>
    </w:rPr>
  </w:style>
  <w:style w:type="paragraph" w:customStyle="1" w:styleId="LukStopka-adres">
    <w:name w:val="Luk_Stopka-adres"/>
    <w:basedOn w:val="Normalny"/>
    <w:qFormat/>
    <w:rsid w:val="00C0445A"/>
    <w:pPr>
      <w:spacing w:line="170" w:lineRule="exact"/>
      <w:jc w:val="left"/>
    </w:pPr>
    <w:rPr>
      <w:rFonts w:ascii="Verdana" w:eastAsia="Verdana" w:hAnsi="Verdana"/>
      <w:noProof/>
      <w:color w:val="808080"/>
      <w:spacing w:val="4"/>
      <w:sz w:val="14"/>
      <w:szCs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1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AD45F97420364A8657C0594297BDB8" ma:contentTypeVersion="4" ma:contentTypeDescription="Utwórz nowy dokument." ma:contentTypeScope="" ma:versionID="d1de78d55d4d5d2bb35ce0bbd419c2b4">
  <xsd:schema xmlns:xsd="http://www.w3.org/2001/XMLSchema" xmlns:xs="http://www.w3.org/2001/XMLSchema" xmlns:p="http://schemas.microsoft.com/office/2006/metadata/properties" xmlns:ns2="629c25c2-bd97-476f-abeb-185bc4d3fa0b" xmlns:ns3="3d8bfe54-af38-4302-ad02-264037f7a792" targetNamespace="http://schemas.microsoft.com/office/2006/metadata/properties" ma:root="true" ma:fieldsID="f7f2aac293ad39169ed11f3e6a9bc05a" ns2:_="" ns3:_="">
    <xsd:import namespace="629c25c2-bd97-476f-abeb-185bc4d3fa0b"/>
    <xsd:import namespace="3d8bfe54-af38-4302-ad02-264037f7a7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c25c2-bd97-476f-abeb-185bc4d3f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8bfe54-af38-4302-ad02-264037f7a7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BD57FA-B68D-4F06-91C1-BA45C8CF4C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3400D3-F1B6-42AC-ACBC-3D8CC13801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00E239-8DCA-4BD4-A271-3967037012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68FD5F-D59F-43CA-89EA-0BC3D5B82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c25c2-bd97-476f-abeb-185bc4d3fa0b"/>
    <ds:schemaRef ds:uri="3d8bfe54-af38-4302-ad02-264037f7a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1045</Words>
  <Characters>6271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EMAG</Company>
  <LinksUpToDate>false</LinksUpToDate>
  <CharactersWithSpaces>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ekrysztofiuk</dc:creator>
  <cp:lastModifiedBy>Wanesa Olczak | Łukasiewicz – ILOT</cp:lastModifiedBy>
  <cp:revision>21</cp:revision>
  <cp:lastPrinted>2018-11-08T12:15:00Z</cp:lastPrinted>
  <dcterms:created xsi:type="dcterms:W3CDTF">2023-08-17T09:35:00Z</dcterms:created>
  <dcterms:modified xsi:type="dcterms:W3CDTF">2026-02-26T06:51:00Z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0x01010077AD45F97420364A8657C0594297BDB8</vt:lpwstr>
  </property>
</Properties>
</file>