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46A38B" w14:textId="1ED5309A" w:rsidR="000803C3" w:rsidRPr="000C67E8" w:rsidRDefault="000803C3" w:rsidP="00810EA6">
      <w:pPr>
        <w:tabs>
          <w:tab w:val="left" w:pos="0"/>
        </w:tabs>
        <w:spacing w:line="360" w:lineRule="auto"/>
        <w:jc w:val="center"/>
        <w:rPr>
          <w:rFonts w:ascii="Times New Roman" w:hAnsi="Times New Roman" w:cs="Times New Roman"/>
          <w:b/>
          <w:snapToGrid w:val="0"/>
          <w:sz w:val="22"/>
          <w:szCs w:val="22"/>
        </w:rPr>
      </w:pPr>
      <w:r w:rsidRPr="000C67E8">
        <w:rPr>
          <w:rFonts w:ascii="Times New Roman" w:hAnsi="Times New Roman" w:cs="Times New Roman"/>
          <w:b/>
          <w:snapToGrid w:val="0"/>
          <w:sz w:val="22"/>
          <w:szCs w:val="22"/>
        </w:rPr>
        <w:t xml:space="preserve">UMOWA </w:t>
      </w:r>
      <w:r w:rsidR="003701A3" w:rsidRPr="000C67E8">
        <w:rPr>
          <w:rFonts w:ascii="Times New Roman" w:hAnsi="Times New Roman" w:cs="Times New Roman"/>
          <w:b/>
          <w:snapToGrid w:val="0"/>
          <w:sz w:val="22"/>
          <w:szCs w:val="22"/>
        </w:rPr>
        <w:t>DOSTAWY</w:t>
      </w:r>
      <w:r w:rsidR="00A17795" w:rsidRPr="000C67E8">
        <w:rPr>
          <w:rFonts w:ascii="Times New Roman" w:hAnsi="Times New Roman" w:cs="Times New Roman"/>
          <w:b/>
          <w:snapToGrid w:val="0"/>
          <w:sz w:val="22"/>
          <w:szCs w:val="22"/>
        </w:rPr>
        <w:t xml:space="preserve"> </w:t>
      </w:r>
    </w:p>
    <w:p w14:paraId="59E6A5AB" w14:textId="77777777" w:rsidR="00D668C9" w:rsidRPr="000C67E8" w:rsidRDefault="00D668C9" w:rsidP="00810EA6">
      <w:pPr>
        <w:tabs>
          <w:tab w:val="left" w:pos="0"/>
        </w:tabs>
        <w:spacing w:line="360" w:lineRule="auto"/>
        <w:jc w:val="center"/>
        <w:rPr>
          <w:rFonts w:ascii="Times New Roman" w:hAnsi="Times New Roman" w:cs="Times New Roman"/>
          <w:b/>
          <w:snapToGrid w:val="0"/>
          <w:sz w:val="22"/>
          <w:szCs w:val="22"/>
        </w:rPr>
      </w:pPr>
    </w:p>
    <w:p w14:paraId="70FCE15C" w14:textId="73DF78C5" w:rsidR="000803C3" w:rsidRPr="000C67E8" w:rsidRDefault="00AC6E5D" w:rsidP="00331CFC">
      <w:pPr>
        <w:tabs>
          <w:tab w:val="left" w:pos="0"/>
        </w:tabs>
        <w:spacing w:line="360" w:lineRule="auto"/>
        <w:rPr>
          <w:rFonts w:ascii="Times New Roman" w:hAnsi="Times New Roman" w:cs="Times New Roman"/>
          <w:snapToGrid w:val="0"/>
          <w:sz w:val="22"/>
          <w:szCs w:val="22"/>
        </w:rPr>
      </w:pPr>
      <w:r w:rsidRPr="000C67E8">
        <w:rPr>
          <w:rFonts w:ascii="Times New Roman" w:hAnsi="Times New Roman" w:cs="Times New Roman"/>
          <w:snapToGrid w:val="0"/>
          <w:sz w:val="22"/>
          <w:szCs w:val="22"/>
        </w:rPr>
        <w:t>zawarta d</w:t>
      </w:r>
      <w:r w:rsidR="000803C3" w:rsidRPr="000C67E8">
        <w:rPr>
          <w:rFonts w:ascii="Times New Roman" w:hAnsi="Times New Roman" w:cs="Times New Roman"/>
          <w:snapToGrid w:val="0"/>
          <w:sz w:val="22"/>
          <w:szCs w:val="22"/>
        </w:rPr>
        <w:t xml:space="preserve">nia </w:t>
      </w:r>
      <w:r w:rsidR="00B3421E" w:rsidRPr="000C67E8">
        <w:rPr>
          <w:rFonts w:ascii="Times New Roman" w:hAnsi="Times New Roman" w:cs="Times New Roman"/>
          <w:snapToGrid w:val="0"/>
          <w:sz w:val="22"/>
          <w:szCs w:val="22"/>
        </w:rPr>
        <w:t>………….</w:t>
      </w:r>
      <w:r w:rsidR="00627698" w:rsidRPr="000C67E8">
        <w:rPr>
          <w:rFonts w:ascii="Times New Roman" w:hAnsi="Times New Roman" w:cs="Times New Roman"/>
          <w:snapToGrid w:val="0"/>
          <w:sz w:val="22"/>
          <w:szCs w:val="22"/>
        </w:rPr>
        <w:t xml:space="preserve"> </w:t>
      </w:r>
      <w:r w:rsidR="00EF72C8" w:rsidRPr="000C67E8">
        <w:rPr>
          <w:rFonts w:ascii="Times New Roman" w:hAnsi="Times New Roman" w:cs="Times New Roman"/>
          <w:snapToGrid w:val="0"/>
          <w:sz w:val="22"/>
          <w:szCs w:val="22"/>
        </w:rPr>
        <w:t>202</w:t>
      </w:r>
      <w:r w:rsidR="00836E20">
        <w:rPr>
          <w:rFonts w:ascii="Times New Roman" w:hAnsi="Times New Roman" w:cs="Times New Roman"/>
          <w:snapToGrid w:val="0"/>
          <w:sz w:val="22"/>
          <w:szCs w:val="22"/>
        </w:rPr>
        <w:t>5</w:t>
      </w:r>
      <w:r w:rsidR="00A76CC1" w:rsidRPr="000C67E8">
        <w:rPr>
          <w:rFonts w:ascii="Times New Roman" w:hAnsi="Times New Roman" w:cs="Times New Roman"/>
          <w:snapToGrid w:val="0"/>
          <w:sz w:val="22"/>
          <w:szCs w:val="22"/>
        </w:rPr>
        <w:t xml:space="preserve"> r. </w:t>
      </w:r>
      <w:r w:rsidR="000803C3" w:rsidRPr="000C67E8">
        <w:rPr>
          <w:rFonts w:ascii="Times New Roman" w:hAnsi="Times New Roman" w:cs="Times New Roman"/>
          <w:snapToGrid w:val="0"/>
          <w:sz w:val="22"/>
          <w:szCs w:val="22"/>
        </w:rPr>
        <w:t xml:space="preserve"> w </w:t>
      </w:r>
      <w:r w:rsidR="005645E3" w:rsidRPr="000C67E8">
        <w:rPr>
          <w:rFonts w:ascii="Times New Roman" w:hAnsi="Times New Roman" w:cs="Times New Roman"/>
          <w:snapToGrid w:val="0"/>
          <w:sz w:val="22"/>
          <w:szCs w:val="22"/>
        </w:rPr>
        <w:t xml:space="preserve">…………………… </w:t>
      </w:r>
      <w:r w:rsidR="000803C3" w:rsidRPr="000C67E8">
        <w:rPr>
          <w:rFonts w:ascii="Times New Roman" w:hAnsi="Times New Roman" w:cs="Times New Roman"/>
          <w:snapToGrid w:val="0"/>
          <w:sz w:val="22"/>
          <w:szCs w:val="22"/>
        </w:rPr>
        <w:t>pomiędzy:</w:t>
      </w:r>
    </w:p>
    <w:p w14:paraId="305E8CC5" w14:textId="77777777" w:rsidR="000803C3" w:rsidRPr="000C67E8" w:rsidRDefault="000803C3" w:rsidP="00331CFC">
      <w:pPr>
        <w:spacing w:line="360" w:lineRule="auto"/>
        <w:rPr>
          <w:rFonts w:ascii="Times New Roman" w:hAnsi="Times New Roman" w:cs="Times New Roman"/>
          <w:sz w:val="22"/>
          <w:szCs w:val="22"/>
        </w:rPr>
      </w:pPr>
    </w:p>
    <w:p w14:paraId="151ECAF4" w14:textId="77777777" w:rsidR="00810EA6" w:rsidRPr="000C67E8" w:rsidRDefault="00810EA6" w:rsidP="00810EA6">
      <w:pPr>
        <w:tabs>
          <w:tab w:val="left" w:pos="0"/>
        </w:tabs>
        <w:spacing w:line="360" w:lineRule="auto"/>
        <w:rPr>
          <w:rFonts w:ascii="Times New Roman" w:hAnsi="Times New Roman" w:cs="Times New Roman"/>
          <w:sz w:val="22"/>
          <w:szCs w:val="22"/>
        </w:rPr>
      </w:pPr>
    </w:p>
    <w:p w14:paraId="2BBCC8DB" w14:textId="77777777" w:rsidR="00463B58" w:rsidRPr="000C67E8" w:rsidRDefault="00463B58" w:rsidP="00D668C9">
      <w:pPr>
        <w:spacing w:line="360" w:lineRule="auto"/>
        <w:jc w:val="both"/>
        <w:rPr>
          <w:rFonts w:ascii="Times New Roman" w:hAnsi="Times New Roman" w:cs="Times New Roman"/>
          <w:sz w:val="22"/>
          <w:szCs w:val="22"/>
        </w:rPr>
      </w:pPr>
      <w:r w:rsidRPr="000C67E8">
        <w:rPr>
          <w:rFonts w:ascii="Times New Roman" w:hAnsi="Times New Roman" w:cs="Times New Roman"/>
          <w:b/>
          <w:bCs/>
          <w:sz w:val="22"/>
          <w:szCs w:val="22"/>
        </w:rPr>
        <w:t>PIT-RADWAR S.A.</w:t>
      </w:r>
      <w:r w:rsidRPr="000C67E8">
        <w:rPr>
          <w:rFonts w:ascii="Times New Roman" w:hAnsi="Times New Roman" w:cs="Times New Roman"/>
          <w:sz w:val="22"/>
          <w:szCs w:val="22"/>
        </w:rPr>
        <w:t xml:space="preserve"> z siedzibą w Warszawie, pod adresem: 04-051 Warszawa, ul. Poligonowa 30, wpisaną do rejestru przedsiębiorców Krajowego Rejestru Sądowego prowadzonego przez Sąd Rejonowy dla m.st. Warszawy w Warszawie, XIV Wydział Gospodarczy Krajowego Rejestru Sądowego pod numerem KRS: 0000297470, NIP: 5250009298, REGON: 141301063, kapitał zakładowy w kwocie 459.651.130,00 zł wpłacony w całości, reprezentowaną przez działających łącznie:</w:t>
      </w:r>
    </w:p>
    <w:p w14:paraId="46E2677C" w14:textId="67223278" w:rsidR="000803C3" w:rsidRPr="000C67E8" w:rsidRDefault="000803C3" w:rsidP="00D668C9">
      <w:pPr>
        <w:tabs>
          <w:tab w:val="left" w:pos="0"/>
        </w:tabs>
        <w:spacing w:line="360" w:lineRule="auto"/>
        <w:rPr>
          <w:rFonts w:ascii="Times New Roman" w:hAnsi="Times New Roman" w:cs="Times New Roman"/>
          <w:sz w:val="22"/>
          <w:szCs w:val="22"/>
        </w:rPr>
      </w:pPr>
      <w:r w:rsidRPr="000C67E8">
        <w:rPr>
          <w:rFonts w:ascii="Times New Roman" w:hAnsi="Times New Roman" w:cs="Times New Roman"/>
          <w:sz w:val="22"/>
          <w:szCs w:val="22"/>
        </w:rPr>
        <w:t xml:space="preserve">zwaną dalej: </w:t>
      </w:r>
      <w:r w:rsidRPr="000C67E8">
        <w:rPr>
          <w:rFonts w:ascii="Times New Roman" w:hAnsi="Times New Roman" w:cs="Times New Roman"/>
          <w:b/>
          <w:bCs/>
          <w:sz w:val="22"/>
          <w:szCs w:val="22"/>
        </w:rPr>
        <w:t>Z</w:t>
      </w:r>
      <w:r w:rsidR="009F5583" w:rsidRPr="000C67E8">
        <w:rPr>
          <w:rFonts w:ascii="Times New Roman" w:hAnsi="Times New Roman" w:cs="Times New Roman"/>
          <w:b/>
          <w:bCs/>
          <w:sz w:val="22"/>
          <w:szCs w:val="22"/>
        </w:rPr>
        <w:t>amawiającym</w:t>
      </w:r>
      <w:r w:rsidRPr="000C67E8">
        <w:rPr>
          <w:rFonts w:ascii="Times New Roman" w:hAnsi="Times New Roman" w:cs="Times New Roman"/>
          <w:sz w:val="22"/>
          <w:szCs w:val="22"/>
        </w:rPr>
        <w:t>,</w:t>
      </w:r>
    </w:p>
    <w:p w14:paraId="76A8CC52" w14:textId="77777777" w:rsidR="000803C3" w:rsidRPr="000C67E8" w:rsidRDefault="000803C3" w:rsidP="00203BCB">
      <w:pPr>
        <w:tabs>
          <w:tab w:val="left" w:pos="0"/>
        </w:tabs>
        <w:spacing w:line="360" w:lineRule="auto"/>
        <w:rPr>
          <w:rFonts w:ascii="Times New Roman" w:hAnsi="Times New Roman" w:cs="Times New Roman"/>
          <w:b/>
          <w:sz w:val="22"/>
          <w:szCs w:val="22"/>
        </w:rPr>
      </w:pPr>
    </w:p>
    <w:p w14:paraId="44B3628B" w14:textId="77777777" w:rsidR="000803C3" w:rsidRPr="000C67E8" w:rsidRDefault="000803C3" w:rsidP="00810EA6">
      <w:pPr>
        <w:tabs>
          <w:tab w:val="left" w:pos="0"/>
        </w:tabs>
        <w:spacing w:line="360" w:lineRule="auto"/>
        <w:rPr>
          <w:rFonts w:ascii="Times New Roman" w:hAnsi="Times New Roman" w:cs="Times New Roman"/>
          <w:sz w:val="22"/>
          <w:szCs w:val="22"/>
        </w:rPr>
      </w:pPr>
      <w:r w:rsidRPr="000C67E8">
        <w:rPr>
          <w:rFonts w:ascii="Times New Roman" w:hAnsi="Times New Roman" w:cs="Times New Roman"/>
          <w:sz w:val="22"/>
          <w:szCs w:val="22"/>
        </w:rPr>
        <w:t xml:space="preserve">oraz </w:t>
      </w:r>
    </w:p>
    <w:p w14:paraId="0B3F9AB3" w14:textId="2C127BEE" w:rsidR="001E1236" w:rsidRPr="000C67E8" w:rsidRDefault="00996F2C" w:rsidP="00810EA6">
      <w:pPr>
        <w:widowControl/>
        <w:tabs>
          <w:tab w:val="left" w:pos="0"/>
        </w:tabs>
        <w:autoSpaceDE/>
        <w:autoSpaceDN/>
        <w:adjustRightInd/>
        <w:spacing w:line="360" w:lineRule="auto"/>
        <w:jc w:val="both"/>
        <w:rPr>
          <w:rFonts w:ascii="Times New Roman" w:hAnsi="Times New Roman" w:cs="Times New Roman"/>
          <w:sz w:val="22"/>
          <w:szCs w:val="22"/>
        </w:rPr>
      </w:pPr>
      <w:r w:rsidRPr="000C67E8">
        <w:rPr>
          <w:rFonts w:ascii="Times New Roman" w:hAnsi="Times New Roman" w:cs="Times New Roman"/>
          <w:sz w:val="22"/>
          <w:szCs w:val="22"/>
        </w:rPr>
        <w:t>……………………………………………………………………………………………………………………………………………………………………………………………………………………………………………………………………………………………………………………………………………………………………………………………………………………………………………………</w:t>
      </w:r>
    </w:p>
    <w:p w14:paraId="5C29274F" w14:textId="77777777" w:rsidR="00203BCB" w:rsidRPr="000C67E8" w:rsidRDefault="00203BCB" w:rsidP="00810EA6">
      <w:pPr>
        <w:widowControl/>
        <w:tabs>
          <w:tab w:val="left" w:pos="0"/>
        </w:tabs>
        <w:autoSpaceDE/>
        <w:autoSpaceDN/>
        <w:adjustRightInd/>
        <w:spacing w:line="360" w:lineRule="auto"/>
        <w:jc w:val="both"/>
        <w:rPr>
          <w:rFonts w:ascii="Times New Roman" w:hAnsi="Times New Roman" w:cs="Times New Roman"/>
          <w:sz w:val="22"/>
          <w:szCs w:val="22"/>
        </w:rPr>
      </w:pPr>
    </w:p>
    <w:p w14:paraId="221E83BF" w14:textId="660A7521" w:rsidR="000803C3" w:rsidRPr="000C67E8" w:rsidRDefault="000803C3" w:rsidP="00331CFC">
      <w:pPr>
        <w:tabs>
          <w:tab w:val="left" w:pos="0"/>
        </w:tabs>
        <w:spacing w:line="360" w:lineRule="auto"/>
        <w:rPr>
          <w:rFonts w:ascii="Times New Roman" w:hAnsi="Times New Roman" w:cs="Times New Roman"/>
          <w:sz w:val="22"/>
          <w:szCs w:val="22"/>
        </w:rPr>
      </w:pPr>
      <w:r w:rsidRPr="000C67E8">
        <w:rPr>
          <w:rFonts w:ascii="Times New Roman" w:hAnsi="Times New Roman" w:cs="Times New Roman"/>
          <w:sz w:val="22"/>
          <w:szCs w:val="22"/>
        </w:rPr>
        <w:t>zwaną dalej:</w:t>
      </w:r>
      <w:r w:rsidRPr="000C67E8">
        <w:rPr>
          <w:rFonts w:ascii="Times New Roman" w:hAnsi="Times New Roman" w:cs="Times New Roman"/>
          <w:b/>
          <w:sz w:val="22"/>
          <w:szCs w:val="22"/>
        </w:rPr>
        <w:t xml:space="preserve"> D</w:t>
      </w:r>
      <w:r w:rsidR="009F5583" w:rsidRPr="000C67E8">
        <w:rPr>
          <w:rFonts w:ascii="Times New Roman" w:hAnsi="Times New Roman" w:cs="Times New Roman"/>
          <w:b/>
          <w:sz w:val="22"/>
          <w:szCs w:val="22"/>
        </w:rPr>
        <w:t>ostawcą</w:t>
      </w:r>
      <w:r w:rsidRPr="000C67E8">
        <w:rPr>
          <w:rFonts w:ascii="Times New Roman" w:hAnsi="Times New Roman" w:cs="Times New Roman"/>
          <w:b/>
          <w:sz w:val="22"/>
          <w:szCs w:val="22"/>
        </w:rPr>
        <w:t>,</w:t>
      </w:r>
    </w:p>
    <w:p w14:paraId="3A3C66AE" w14:textId="77777777" w:rsidR="00203BCB" w:rsidRPr="000C67E8" w:rsidRDefault="00203BCB" w:rsidP="00331CFC">
      <w:pPr>
        <w:tabs>
          <w:tab w:val="left" w:pos="0"/>
        </w:tabs>
        <w:spacing w:line="360" w:lineRule="auto"/>
        <w:rPr>
          <w:rFonts w:ascii="Times New Roman" w:hAnsi="Times New Roman" w:cs="Times New Roman"/>
          <w:sz w:val="22"/>
          <w:szCs w:val="22"/>
        </w:rPr>
      </w:pPr>
    </w:p>
    <w:p w14:paraId="07B0EB24" w14:textId="4FD051EB" w:rsidR="000803C3" w:rsidRPr="000C67E8" w:rsidRDefault="00810EA6" w:rsidP="009F5583">
      <w:pPr>
        <w:tabs>
          <w:tab w:val="left" w:pos="0"/>
        </w:tabs>
        <w:spacing w:line="320" w:lineRule="exact"/>
        <w:rPr>
          <w:rFonts w:ascii="Times New Roman" w:hAnsi="Times New Roman" w:cs="Times New Roman"/>
          <w:b/>
          <w:bCs/>
          <w:sz w:val="22"/>
          <w:szCs w:val="22"/>
        </w:rPr>
      </w:pPr>
      <w:r w:rsidRPr="000C67E8">
        <w:rPr>
          <w:rFonts w:ascii="Times New Roman" w:hAnsi="Times New Roman" w:cs="Times New Roman"/>
          <w:b/>
          <w:bCs/>
          <w:sz w:val="22"/>
          <w:szCs w:val="22"/>
        </w:rPr>
        <w:t xml:space="preserve">Preambuła: </w:t>
      </w:r>
    </w:p>
    <w:p w14:paraId="05E374C6" w14:textId="77777777" w:rsidR="00810EA6" w:rsidRPr="000C67E8" w:rsidRDefault="00810EA6" w:rsidP="009F5583">
      <w:pPr>
        <w:tabs>
          <w:tab w:val="left" w:pos="0"/>
        </w:tabs>
        <w:spacing w:line="320" w:lineRule="exact"/>
        <w:rPr>
          <w:rFonts w:ascii="Times New Roman" w:hAnsi="Times New Roman" w:cs="Times New Roman"/>
          <w:sz w:val="22"/>
          <w:szCs w:val="22"/>
        </w:rPr>
      </w:pPr>
    </w:p>
    <w:p w14:paraId="1BF45C8A" w14:textId="6FAC5947" w:rsidR="00221765" w:rsidRPr="000C67E8" w:rsidRDefault="00810EA6" w:rsidP="00331CFC">
      <w:pPr>
        <w:tabs>
          <w:tab w:val="left" w:pos="0"/>
        </w:tabs>
        <w:spacing w:line="360" w:lineRule="auto"/>
        <w:jc w:val="both"/>
        <w:rPr>
          <w:rFonts w:ascii="Times New Roman" w:hAnsi="Times New Roman" w:cs="Times New Roman"/>
          <w:bCs/>
          <w:sz w:val="22"/>
          <w:szCs w:val="22"/>
        </w:rPr>
      </w:pPr>
      <w:r w:rsidRPr="000C67E8">
        <w:rPr>
          <w:rFonts w:ascii="Times New Roman" w:hAnsi="Times New Roman" w:cs="Times New Roman"/>
          <w:sz w:val="22"/>
          <w:szCs w:val="22"/>
        </w:rPr>
        <w:t xml:space="preserve">W </w:t>
      </w:r>
      <w:r w:rsidR="000803C3" w:rsidRPr="000C67E8">
        <w:rPr>
          <w:rFonts w:ascii="Times New Roman" w:hAnsi="Times New Roman" w:cs="Times New Roman"/>
          <w:sz w:val="22"/>
          <w:szCs w:val="22"/>
        </w:rPr>
        <w:t xml:space="preserve">wyniku </w:t>
      </w:r>
      <w:r w:rsidR="00A17795" w:rsidRPr="000C67E8">
        <w:rPr>
          <w:rFonts w:ascii="Times New Roman" w:hAnsi="Times New Roman" w:cs="Times New Roman"/>
          <w:sz w:val="22"/>
          <w:szCs w:val="22"/>
        </w:rPr>
        <w:t xml:space="preserve">przeprowadzonego </w:t>
      </w:r>
      <w:r w:rsidR="000803C3" w:rsidRPr="000C67E8">
        <w:rPr>
          <w:rFonts w:ascii="Times New Roman" w:hAnsi="Times New Roman" w:cs="Times New Roman"/>
          <w:sz w:val="22"/>
          <w:szCs w:val="22"/>
        </w:rPr>
        <w:t xml:space="preserve">postępowania na zakup </w:t>
      </w:r>
      <w:r w:rsidR="00F5438B" w:rsidRPr="000C67E8">
        <w:rPr>
          <w:rFonts w:ascii="Times New Roman" w:hAnsi="Times New Roman" w:cs="Times New Roman"/>
          <w:sz w:val="22"/>
          <w:szCs w:val="22"/>
        </w:rPr>
        <w:t xml:space="preserve">maszyny </w:t>
      </w:r>
      <w:r w:rsidR="00D668C9" w:rsidRPr="000C67E8">
        <w:rPr>
          <w:rFonts w:ascii="Times New Roman" w:hAnsi="Times New Roman" w:cs="Times New Roman"/>
          <w:sz w:val="22"/>
          <w:szCs w:val="22"/>
        </w:rPr>
        <w:t>…………..</w:t>
      </w:r>
      <w:r w:rsidR="007375CE" w:rsidRPr="000C67E8">
        <w:rPr>
          <w:rFonts w:ascii="Times New Roman" w:hAnsi="Times New Roman" w:cs="Times New Roman"/>
          <w:sz w:val="22"/>
          <w:szCs w:val="22"/>
        </w:rPr>
        <w:t>………</w:t>
      </w:r>
      <w:r w:rsidR="00C4352E">
        <w:rPr>
          <w:rFonts w:ascii="Times New Roman" w:hAnsi="Times New Roman" w:cs="Times New Roman"/>
          <w:sz w:val="22"/>
          <w:szCs w:val="22"/>
        </w:rPr>
        <w:t xml:space="preserve"> o numerze postępowania ZZ- ……………</w:t>
      </w:r>
      <w:r w:rsidR="000803C3" w:rsidRPr="000C67E8">
        <w:rPr>
          <w:rFonts w:ascii="Times New Roman" w:hAnsi="Times New Roman" w:cs="Times New Roman"/>
          <w:sz w:val="22"/>
          <w:szCs w:val="22"/>
        </w:rPr>
        <w:t xml:space="preserve">przeprowadzonego przez Zamawiającego w trybie </w:t>
      </w:r>
      <w:r w:rsidR="000803C3" w:rsidRPr="000C67E8">
        <w:rPr>
          <w:rStyle w:val="FontStyle63"/>
          <w:rFonts w:ascii="Times New Roman" w:hAnsi="Times New Roman" w:cs="Times New Roman"/>
        </w:rPr>
        <w:t>ustawy z dnia 23 kw</w:t>
      </w:r>
      <w:r w:rsidR="009B7B49" w:rsidRPr="000C67E8">
        <w:rPr>
          <w:rStyle w:val="FontStyle63"/>
          <w:rFonts w:ascii="Times New Roman" w:hAnsi="Times New Roman" w:cs="Times New Roman"/>
        </w:rPr>
        <w:t>ietnia 1964 roku kodeks</w:t>
      </w:r>
      <w:r w:rsidR="005645E3" w:rsidRPr="000C67E8">
        <w:rPr>
          <w:rStyle w:val="FontStyle63"/>
          <w:rFonts w:ascii="Times New Roman" w:hAnsi="Times New Roman" w:cs="Times New Roman"/>
        </w:rPr>
        <w:t xml:space="preserve"> </w:t>
      </w:r>
      <w:r w:rsidR="009B7B49" w:rsidRPr="000C67E8">
        <w:rPr>
          <w:rStyle w:val="FontStyle63"/>
          <w:rFonts w:ascii="Times New Roman" w:hAnsi="Times New Roman" w:cs="Times New Roman"/>
        </w:rPr>
        <w:t xml:space="preserve"> cywilny</w:t>
      </w:r>
      <w:r w:rsidR="00EB7528" w:rsidRPr="000C67E8">
        <w:rPr>
          <w:rStyle w:val="FontStyle63"/>
          <w:rFonts w:ascii="Times New Roman" w:hAnsi="Times New Roman" w:cs="Times New Roman"/>
        </w:rPr>
        <w:t xml:space="preserve"> ( Dz.U. 202</w:t>
      </w:r>
      <w:r w:rsidR="005C1469">
        <w:rPr>
          <w:rStyle w:val="FontStyle63"/>
          <w:rFonts w:ascii="Times New Roman" w:hAnsi="Times New Roman" w:cs="Times New Roman"/>
        </w:rPr>
        <w:t>4</w:t>
      </w:r>
      <w:r w:rsidR="00EB7528" w:rsidRPr="000C67E8">
        <w:rPr>
          <w:rStyle w:val="FontStyle63"/>
          <w:rFonts w:ascii="Times New Roman" w:hAnsi="Times New Roman" w:cs="Times New Roman"/>
        </w:rPr>
        <w:t xml:space="preserve"> poz.</w:t>
      </w:r>
      <w:r w:rsidR="005C1469">
        <w:rPr>
          <w:rStyle w:val="FontStyle63"/>
          <w:rFonts w:ascii="Times New Roman" w:hAnsi="Times New Roman" w:cs="Times New Roman"/>
        </w:rPr>
        <w:t>1061</w:t>
      </w:r>
      <w:r w:rsidR="004366C4" w:rsidRPr="000C67E8">
        <w:rPr>
          <w:rStyle w:val="FontStyle63"/>
          <w:rFonts w:ascii="Times New Roman" w:hAnsi="Times New Roman" w:cs="Times New Roman"/>
        </w:rPr>
        <w:t xml:space="preserve"> z póżn.zm.)</w:t>
      </w:r>
      <w:r w:rsidR="00733C84">
        <w:rPr>
          <w:rStyle w:val="FontStyle63"/>
          <w:rFonts w:ascii="Times New Roman" w:hAnsi="Times New Roman" w:cs="Times New Roman"/>
        </w:rPr>
        <w:t xml:space="preserve"> </w:t>
      </w:r>
      <w:r w:rsidR="00AC6E5D" w:rsidRPr="000C67E8">
        <w:rPr>
          <w:rFonts w:ascii="Times New Roman" w:hAnsi="Times New Roman" w:cs="Times New Roman"/>
          <w:bCs/>
          <w:sz w:val="22"/>
          <w:szCs w:val="22"/>
        </w:rPr>
        <w:t>w tym z</w:t>
      </w:r>
      <w:r w:rsidRPr="000C67E8">
        <w:rPr>
          <w:rFonts w:ascii="Times New Roman" w:hAnsi="Times New Roman" w:cs="Times New Roman"/>
          <w:bCs/>
          <w:sz w:val="22"/>
          <w:szCs w:val="22"/>
        </w:rPr>
        <w:t> </w:t>
      </w:r>
      <w:r w:rsidR="00AC6E5D" w:rsidRPr="000C67E8">
        <w:rPr>
          <w:rFonts w:ascii="Times New Roman" w:hAnsi="Times New Roman" w:cs="Times New Roman"/>
          <w:bCs/>
          <w:sz w:val="22"/>
          <w:szCs w:val="22"/>
        </w:rPr>
        <w:t>uwzględnieniem ustaleń dokonanych przez Strony w toku negocjacji</w:t>
      </w:r>
      <w:r w:rsidR="000803C3" w:rsidRPr="000C67E8">
        <w:rPr>
          <w:rFonts w:ascii="Times New Roman" w:hAnsi="Times New Roman" w:cs="Times New Roman"/>
          <w:bCs/>
          <w:sz w:val="22"/>
          <w:szCs w:val="22"/>
        </w:rPr>
        <w:t>, o</w:t>
      </w:r>
      <w:r w:rsidR="009B7B49" w:rsidRPr="000C67E8">
        <w:rPr>
          <w:rFonts w:ascii="Times New Roman" w:hAnsi="Times New Roman" w:cs="Times New Roman"/>
          <w:bCs/>
          <w:sz w:val="22"/>
          <w:szCs w:val="22"/>
        </w:rPr>
        <w:t> </w:t>
      </w:r>
      <w:r w:rsidR="000803C3" w:rsidRPr="000C67E8">
        <w:rPr>
          <w:rFonts w:ascii="Times New Roman" w:hAnsi="Times New Roman" w:cs="Times New Roman"/>
          <w:bCs/>
          <w:sz w:val="22"/>
          <w:szCs w:val="22"/>
        </w:rPr>
        <w:t xml:space="preserve">następującej treści: </w:t>
      </w:r>
    </w:p>
    <w:p w14:paraId="68A97465" w14:textId="4B76C1E9" w:rsidR="00221765" w:rsidRPr="000C67E8" w:rsidRDefault="00221765" w:rsidP="00331CFC">
      <w:pPr>
        <w:tabs>
          <w:tab w:val="left" w:pos="0"/>
        </w:tabs>
        <w:spacing w:line="360" w:lineRule="auto"/>
        <w:jc w:val="both"/>
        <w:rPr>
          <w:rFonts w:ascii="Times New Roman" w:hAnsi="Times New Roman" w:cs="Times New Roman"/>
          <w:sz w:val="22"/>
          <w:szCs w:val="22"/>
        </w:rPr>
      </w:pPr>
      <w:r w:rsidRPr="000C67E8">
        <w:rPr>
          <w:rFonts w:ascii="Times New Roman" w:hAnsi="Times New Roman" w:cs="Times New Roman"/>
          <w:sz w:val="22"/>
          <w:szCs w:val="22"/>
        </w:rPr>
        <w:t>Strony oświadczają, że na dzień zawarcia Umowy są czynnymi, prawidłowo zarejestrowanymi podatnikami podatku od towarów i usług. W przypadku zmiany statusu podatnika VAT, Dostawca zobowiązany będzie do zawiadomienia o tym fakcie</w:t>
      </w:r>
      <w:r w:rsidR="008A389F" w:rsidRPr="000C67E8">
        <w:rPr>
          <w:rFonts w:ascii="Times New Roman" w:hAnsi="Times New Roman" w:cs="Times New Roman"/>
          <w:sz w:val="22"/>
          <w:szCs w:val="22"/>
        </w:rPr>
        <w:t xml:space="preserve"> Zamawiającego</w:t>
      </w:r>
      <w:r w:rsidRPr="000C67E8">
        <w:rPr>
          <w:rFonts w:ascii="Times New Roman" w:hAnsi="Times New Roman" w:cs="Times New Roman"/>
          <w:sz w:val="22"/>
          <w:szCs w:val="22"/>
        </w:rPr>
        <w:t xml:space="preserve"> w formie pisemnej, </w:t>
      </w:r>
      <w:r w:rsidR="00BD4939" w:rsidRPr="000C67E8">
        <w:rPr>
          <w:rFonts w:ascii="Times New Roman" w:hAnsi="Times New Roman" w:cs="Times New Roman"/>
          <w:sz w:val="22"/>
          <w:szCs w:val="22"/>
        </w:rPr>
        <w:t xml:space="preserve">niezwłocznie, nie później jednak niż </w:t>
      </w:r>
      <w:r w:rsidRPr="000C67E8">
        <w:rPr>
          <w:rFonts w:ascii="Times New Roman" w:hAnsi="Times New Roman" w:cs="Times New Roman"/>
          <w:sz w:val="22"/>
          <w:szCs w:val="22"/>
        </w:rPr>
        <w:t>w terminie 7 dni od zaistnienia zdarzenia powodującego zmianę jego statusu.</w:t>
      </w:r>
    </w:p>
    <w:p w14:paraId="47E33403" w14:textId="6ECDC012" w:rsidR="00221765" w:rsidRPr="000C67E8" w:rsidRDefault="008A389F" w:rsidP="00331CFC">
      <w:pPr>
        <w:tabs>
          <w:tab w:val="left" w:pos="0"/>
        </w:tabs>
        <w:spacing w:line="360" w:lineRule="auto"/>
        <w:jc w:val="both"/>
        <w:rPr>
          <w:rFonts w:ascii="Times New Roman" w:hAnsi="Times New Roman" w:cs="Times New Roman"/>
          <w:sz w:val="22"/>
          <w:szCs w:val="22"/>
        </w:rPr>
      </w:pPr>
      <w:r w:rsidRPr="000C67E8">
        <w:rPr>
          <w:rFonts w:ascii="Times New Roman" w:hAnsi="Times New Roman" w:cs="Times New Roman"/>
          <w:sz w:val="22"/>
          <w:szCs w:val="22"/>
        </w:rPr>
        <w:t xml:space="preserve">Zamawiający </w:t>
      </w:r>
      <w:r w:rsidR="00221765" w:rsidRPr="000C67E8">
        <w:rPr>
          <w:rFonts w:ascii="Times New Roman" w:hAnsi="Times New Roman" w:cs="Times New Roman"/>
          <w:sz w:val="22"/>
          <w:szCs w:val="22"/>
        </w:rPr>
        <w:t>oświadcza, że posiada status dużego przedsiębiorcy w rozumieniu ustawy z dnia 08.03.2013 r. o przeciwdziałaniu nadmiernym opóźnieniom w transakcjach handlowych</w:t>
      </w:r>
      <w:r w:rsidR="00BD4939" w:rsidRPr="000C67E8">
        <w:rPr>
          <w:rFonts w:ascii="Times New Roman" w:hAnsi="Times New Roman" w:cs="Times New Roman"/>
          <w:sz w:val="22"/>
          <w:szCs w:val="22"/>
        </w:rPr>
        <w:t xml:space="preserve"> </w:t>
      </w:r>
      <w:r w:rsidR="00203BCB" w:rsidRPr="000C67E8">
        <w:rPr>
          <w:rFonts w:ascii="Times New Roman" w:hAnsi="Times New Roman" w:cs="Times New Roman"/>
          <w:sz w:val="22"/>
          <w:szCs w:val="22"/>
        </w:rPr>
        <w:br/>
      </w:r>
      <w:r w:rsidR="00BD4939" w:rsidRPr="000C67E8">
        <w:rPr>
          <w:rFonts w:ascii="Times New Roman" w:hAnsi="Times New Roman" w:cs="Times New Roman"/>
          <w:sz w:val="22"/>
          <w:szCs w:val="22"/>
        </w:rPr>
        <w:t>(Dz. U. z 202</w:t>
      </w:r>
      <w:r w:rsidR="007375CE" w:rsidRPr="000C67E8">
        <w:rPr>
          <w:rFonts w:ascii="Times New Roman" w:hAnsi="Times New Roman" w:cs="Times New Roman"/>
          <w:sz w:val="22"/>
          <w:szCs w:val="22"/>
        </w:rPr>
        <w:t>3</w:t>
      </w:r>
      <w:r w:rsidR="00BD4939" w:rsidRPr="000C67E8">
        <w:rPr>
          <w:rFonts w:ascii="Times New Roman" w:hAnsi="Times New Roman" w:cs="Times New Roman"/>
          <w:sz w:val="22"/>
          <w:szCs w:val="22"/>
        </w:rPr>
        <w:t xml:space="preserve"> r. poz. </w:t>
      </w:r>
      <w:r w:rsidR="007375CE" w:rsidRPr="000C67E8">
        <w:rPr>
          <w:rFonts w:ascii="Times New Roman" w:hAnsi="Times New Roman" w:cs="Times New Roman"/>
          <w:sz w:val="22"/>
          <w:szCs w:val="22"/>
        </w:rPr>
        <w:t>1790</w:t>
      </w:r>
      <w:r w:rsidR="00BD4939" w:rsidRPr="000C67E8">
        <w:rPr>
          <w:rFonts w:ascii="Times New Roman" w:hAnsi="Times New Roman" w:cs="Times New Roman"/>
          <w:sz w:val="22"/>
          <w:szCs w:val="22"/>
        </w:rPr>
        <w:t>)</w:t>
      </w:r>
      <w:r w:rsidR="00810EA6" w:rsidRPr="000C67E8">
        <w:rPr>
          <w:rFonts w:ascii="Times New Roman" w:hAnsi="Times New Roman" w:cs="Times New Roman"/>
          <w:sz w:val="22"/>
          <w:szCs w:val="22"/>
        </w:rPr>
        <w:t>.</w:t>
      </w:r>
    </w:p>
    <w:p w14:paraId="671267ED" w14:textId="77777777" w:rsidR="00810EA6" w:rsidRPr="000C67E8" w:rsidRDefault="00810EA6" w:rsidP="008A389F">
      <w:pPr>
        <w:tabs>
          <w:tab w:val="left" w:pos="6073"/>
        </w:tabs>
        <w:jc w:val="center"/>
        <w:rPr>
          <w:rFonts w:ascii="Times New Roman" w:hAnsi="Times New Roman" w:cs="Times New Roman"/>
          <w:b/>
          <w:sz w:val="22"/>
          <w:szCs w:val="22"/>
        </w:rPr>
      </w:pPr>
    </w:p>
    <w:p w14:paraId="0A3BC0C1" w14:textId="295F74E9" w:rsidR="00810EA6" w:rsidRPr="000C67E8" w:rsidRDefault="005645E3" w:rsidP="001B0C59">
      <w:pPr>
        <w:tabs>
          <w:tab w:val="left" w:pos="6073"/>
        </w:tabs>
        <w:rPr>
          <w:rFonts w:ascii="Times New Roman" w:hAnsi="Times New Roman" w:cs="Times New Roman"/>
          <w:b/>
          <w:sz w:val="22"/>
          <w:szCs w:val="22"/>
        </w:rPr>
      </w:pPr>
      <w:r w:rsidRPr="000C67E8">
        <w:rPr>
          <w:rFonts w:ascii="Times New Roman" w:hAnsi="Times New Roman" w:cs="Times New Roman"/>
          <w:b/>
          <w:sz w:val="22"/>
          <w:szCs w:val="22"/>
        </w:rPr>
        <w:t>Słownik</w:t>
      </w:r>
      <w:r w:rsidR="00A17795" w:rsidRPr="000C67E8">
        <w:rPr>
          <w:rFonts w:ascii="Times New Roman" w:hAnsi="Times New Roman" w:cs="Times New Roman"/>
          <w:b/>
          <w:sz w:val="22"/>
          <w:szCs w:val="22"/>
        </w:rPr>
        <w:t>:</w:t>
      </w:r>
    </w:p>
    <w:p w14:paraId="0CAE33B8" w14:textId="77777777" w:rsidR="00810EA6" w:rsidRPr="000C67E8" w:rsidRDefault="00810EA6" w:rsidP="008A389F">
      <w:pPr>
        <w:tabs>
          <w:tab w:val="left" w:pos="6073"/>
        </w:tabs>
        <w:jc w:val="center"/>
        <w:rPr>
          <w:rFonts w:ascii="Times New Roman" w:hAnsi="Times New Roman" w:cs="Times New Roman"/>
          <w:b/>
          <w:sz w:val="22"/>
          <w:szCs w:val="22"/>
        </w:rPr>
      </w:pPr>
    </w:p>
    <w:p w14:paraId="3A1DA0E6" w14:textId="77777777" w:rsidR="004366C4" w:rsidRPr="000C67E8" w:rsidRDefault="004366C4" w:rsidP="001B0C59">
      <w:pPr>
        <w:spacing w:line="360" w:lineRule="auto"/>
        <w:jc w:val="both"/>
        <w:rPr>
          <w:rFonts w:ascii="Times New Roman" w:hAnsi="Times New Roman" w:cs="Times New Roman"/>
          <w:sz w:val="22"/>
          <w:szCs w:val="22"/>
        </w:rPr>
      </w:pPr>
      <w:r w:rsidRPr="000C67E8">
        <w:rPr>
          <w:rFonts w:ascii="Times New Roman" w:hAnsi="Times New Roman" w:cs="Times New Roman"/>
          <w:b/>
          <w:sz w:val="22"/>
          <w:szCs w:val="22"/>
        </w:rPr>
        <w:t xml:space="preserve">Dni </w:t>
      </w:r>
      <w:r w:rsidRPr="000C67E8">
        <w:rPr>
          <w:rFonts w:ascii="Times New Roman" w:hAnsi="Times New Roman" w:cs="Times New Roman"/>
          <w:sz w:val="22"/>
          <w:szCs w:val="22"/>
        </w:rPr>
        <w:t>– dni kalendarzowe;</w:t>
      </w:r>
    </w:p>
    <w:p w14:paraId="1DB270DF" w14:textId="10F8B1B4" w:rsidR="004366C4" w:rsidRPr="000C67E8" w:rsidRDefault="004366C4" w:rsidP="000C67E8">
      <w:pPr>
        <w:spacing w:line="360" w:lineRule="auto"/>
        <w:jc w:val="both"/>
        <w:rPr>
          <w:rFonts w:ascii="Times New Roman" w:hAnsi="Times New Roman" w:cs="Times New Roman"/>
          <w:sz w:val="22"/>
          <w:szCs w:val="22"/>
        </w:rPr>
      </w:pPr>
      <w:r w:rsidRPr="000C67E8">
        <w:rPr>
          <w:rFonts w:ascii="Times New Roman" w:hAnsi="Times New Roman" w:cs="Times New Roman"/>
          <w:b/>
          <w:sz w:val="22"/>
          <w:szCs w:val="22"/>
        </w:rPr>
        <w:t>Dni robocze</w:t>
      </w:r>
      <w:r w:rsidRPr="000C67E8">
        <w:rPr>
          <w:rFonts w:ascii="Times New Roman" w:hAnsi="Times New Roman" w:cs="Times New Roman"/>
          <w:sz w:val="22"/>
          <w:szCs w:val="22"/>
        </w:rPr>
        <w:t xml:space="preserve"> –</w:t>
      </w:r>
      <w:r w:rsidRPr="000C67E8">
        <w:rPr>
          <w:rFonts w:ascii="Times New Roman" w:hAnsi="Times New Roman" w:cs="Times New Roman"/>
          <w:b/>
          <w:sz w:val="22"/>
          <w:szCs w:val="22"/>
        </w:rPr>
        <w:t xml:space="preserve"> </w:t>
      </w:r>
      <w:r w:rsidRPr="000C67E8">
        <w:rPr>
          <w:rFonts w:ascii="Times New Roman" w:hAnsi="Times New Roman" w:cs="Times New Roman"/>
          <w:sz w:val="22"/>
          <w:szCs w:val="22"/>
        </w:rPr>
        <w:t>dni od poniedziałku do piątku, z wyłączeniem dni ustawowo wolnych na ter</w:t>
      </w:r>
      <w:r w:rsidR="00434A95" w:rsidRPr="000C67E8">
        <w:rPr>
          <w:rFonts w:ascii="Times New Roman" w:hAnsi="Times New Roman" w:cs="Times New Roman"/>
          <w:sz w:val="22"/>
          <w:szCs w:val="22"/>
        </w:rPr>
        <w:t>e</w:t>
      </w:r>
      <w:r w:rsidRPr="000C67E8">
        <w:rPr>
          <w:rFonts w:ascii="Times New Roman" w:hAnsi="Times New Roman" w:cs="Times New Roman"/>
          <w:sz w:val="22"/>
          <w:szCs w:val="22"/>
        </w:rPr>
        <w:t xml:space="preserve">nie </w:t>
      </w:r>
      <w:r w:rsidRPr="000C67E8">
        <w:rPr>
          <w:rFonts w:ascii="Times New Roman" w:hAnsi="Times New Roman" w:cs="Times New Roman"/>
          <w:sz w:val="22"/>
          <w:szCs w:val="22"/>
        </w:rPr>
        <w:lastRenderedPageBreak/>
        <w:t xml:space="preserve">Rzeczypospolitej Polskiej od pracy (zgodnie z art. 1 ustawy z dnia 18 stycznia 1951 r. </w:t>
      </w:r>
      <w:r w:rsidRPr="000C67E8">
        <w:rPr>
          <w:rFonts w:ascii="Times New Roman" w:hAnsi="Times New Roman" w:cs="Times New Roman"/>
          <w:i/>
          <w:sz w:val="22"/>
          <w:szCs w:val="22"/>
        </w:rPr>
        <w:t>o dniach wolnych od pracy</w:t>
      </w:r>
      <w:r w:rsidRPr="000C67E8">
        <w:rPr>
          <w:rFonts w:ascii="Times New Roman" w:hAnsi="Times New Roman" w:cs="Times New Roman"/>
          <w:sz w:val="22"/>
          <w:szCs w:val="22"/>
        </w:rPr>
        <w:t xml:space="preserve"> </w:t>
      </w:r>
      <w:proofErr w:type="spellStart"/>
      <w:r w:rsidRPr="000C67E8">
        <w:rPr>
          <w:rFonts w:ascii="Times New Roman" w:hAnsi="Times New Roman" w:cs="Times New Roman"/>
          <w:sz w:val="22"/>
          <w:szCs w:val="22"/>
        </w:rPr>
        <w:t>t.j</w:t>
      </w:r>
      <w:proofErr w:type="spellEnd"/>
      <w:r w:rsidRPr="000C67E8">
        <w:rPr>
          <w:rFonts w:ascii="Times New Roman" w:hAnsi="Times New Roman" w:cs="Times New Roman"/>
          <w:sz w:val="22"/>
          <w:szCs w:val="22"/>
        </w:rPr>
        <w:t>. Dz. U. z </w:t>
      </w:r>
      <w:r w:rsidR="005C1469">
        <w:rPr>
          <w:rFonts w:ascii="Times New Roman" w:hAnsi="Times New Roman" w:cs="Times New Roman"/>
          <w:sz w:val="22"/>
          <w:szCs w:val="22"/>
        </w:rPr>
        <w:t>2025</w:t>
      </w:r>
      <w:r w:rsidRPr="000C67E8">
        <w:rPr>
          <w:rFonts w:ascii="Times New Roman" w:hAnsi="Times New Roman" w:cs="Times New Roman"/>
          <w:sz w:val="22"/>
          <w:szCs w:val="22"/>
        </w:rPr>
        <w:t xml:space="preserve"> r. poz. </w:t>
      </w:r>
      <w:r w:rsidR="005C1469">
        <w:rPr>
          <w:rFonts w:ascii="Times New Roman" w:hAnsi="Times New Roman" w:cs="Times New Roman"/>
          <w:sz w:val="22"/>
          <w:szCs w:val="22"/>
        </w:rPr>
        <w:t>296</w:t>
      </w:r>
      <w:r w:rsidRPr="000C67E8">
        <w:rPr>
          <w:rFonts w:ascii="Times New Roman" w:hAnsi="Times New Roman" w:cs="Times New Roman"/>
          <w:sz w:val="22"/>
          <w:szCs w:val="22"/>
        </w:rPr>
        <w:t>)  i dni wolnych od pracy w PIT- RADWAR S.A.;</w:t>
      </w:r>
    </w:p>
    <w:p w14:paraId="72F86943" w14:textId="65A2F21E" w:rsidR="004366C4" w:rsidRPr="000C67E8" w:rsidRDefault="004366C4" w:rsidP="000C67E8">
      <w:pPr>
        <w:spacing w:line="360" w:lineRule="auto"/>
        <w:jc w:val="both"/>
        <w:rPr>
          <w:rFonts w:ascii="Times New Roman" w:hAnsi="Times New Roman" w:cs="Times New Roman"/>
          <w:bCs/>
          <w:sz w:val="22"/>
          <w:szCs w:val="22"/>
        </w:rPr>
      </w:pPr>
      <w:r w:rsidRPr="000C67E8">
        <w:rPr>
          <w:rFonts w:ascii="Times New Roman" w:hAnsi="Times New Roman" w:cs="Times New Roman"/>
          <w:b/>
          <w:sz w:val="22"/>
          <w:szCs w:val="22"/>
        </w:rPr>
        <w:t xml:space="preserve">Kodeks cywilny – </w:t>
      </w:r>
      <w:r w:rsidRPr="000C67E8">
        <w:rPr>
          <w:rFonts w:ascii="Times New Roman" w:hAnsi="Times New Roman" w:cs="Times New Roman"/>
          <w:bCs/>
          <w:sz w:val="22"/>
          <w:szCs w:val="22"/>
        </w:rPr>
        <w:t>ustawa z dnia 23 kwietnia 1964 r. tj. z dnia 9 czerwca 2022 – Kodeks cywilny (Dz. U. z 202</w:t>
      </w:r>
      <w:r w:rsidR="000A35F1">
        <w:rPr>
          <w:rFonts w:ascii="Times New Roman" w:hAnsi="Times New Roman" w:cs="Times New Roman"/>
          <w:bCs/>
          <w:sz w:val="22"/>
          <w:szCs w:val="22"/>
        </w:rPr>
        <w:t>4</w:t>
      </w:r>
      <w:r w:rsidRPr="000C67E8">
        <w:rPr>
          <w:rFonts w:ascii="Times New Roman" w:hAnsi="Times New Roman" w:cs="Times New Roman"/>
          <w:bCs/>
          <w:sz w:val="22"/>
          <w:szCs w:val="22"/>
        </w:rPr>
        <w:t xml:space="preserve"> r. poz. </w:t>
      </w:r>
      <w:r w:rsidR="000A35F1">
        <w:rPr>
          <w:rFonts w:ascii="Times New Roman" w:hAnsi="Times New Roman" w:cs="Times New Roman"/>
          <w:bCs/>
          <w:sz w:val="22"/>
          <w:szCs w:val="22"/>
        </w:rPr>
        <w:t>1061</w:t>
      </w:r>
      <w:r w:rsidRPr="000C67E8">
        <w:rPr>
          <w:rFonts w:ascii="Times New Roman" w:hAnsi="Times New Roman" w:cs="Times New Roman"/>
          <w:bCs/>
          <w:sz w:val="22"/>
          <w:szCs w:val="22"/>
        </w:rPr>
        <w:t xml:space="preserve"> ze </w:t>
      </w:r>
      <w:proofErr w:type="spellStart"/>
      <w:r w:rsidRPr="000C67E8">
        <w:rPr>
          <w:rFonts w:ascii="Times New Roman" w:hAnsi="Times New Roman" w:cs="Times New Roman"/>
          <w:bCs/>
          <w:sz w:val="22"/>
          <w:szCs w:val="22"/>
        </w:rPr>
        <w:t>zm</w:t>
      </w:r>
      <w:proofErr w:type="spellEnd"/>
      <w:r w:rsidRPr="000C67E8">
        <w:rPr>
          <w:rFonts w:ascii="Times New Roman" w:hAnsi="Times New Roman" w:cs="Times New Roman"/>
          <w:bCs/>
          <w:sz w:val="22"/>
          <w:szCs w:val="22"/>
        </w:rPr>
        <w:t>)</w:t>
      </w:r>
      <w:r w:rsidR="00A17795" w:rsidRPr="000C67E8">
        <w:rPr>
          <w:rFonts w:ascii="Times New Roman" w:hAnsi="Times New Roman" w:cs="Times New Roman"/>
          <w:bCs/>
          <w:sz w:val="22"/>
          <w:szCs w:val="22"/>
        </w:rPr>
        <w:t>;</w:t>
      </w:r>
    </w:p>
    <w:p w14:paraId="74793AFC" w14:textId="3A622CB8" w:rsidR="008D5E15" w:rsidRPr="000C67E8" w:rsidRDefault="008D5E15" w:rsidP="000C67E8">
      <w:pPr>
        <w:tabs>
          <w:tab w:val="left" w:pos="6073"/>
        </w:tabs>
        <w:spacing w:line="360" w:lineRule="auto"/>
        <w:jc w:val="both"/>
        <w:rPr>
          <w:rFonts w:ascii="Times New Roman" w:hAnsi="Times New Roman" w:cs="Times New Roman"/>
          <w:bCs/>
          <w:iCs/>
          <w:sz w:val="22"/>
          <w:szCs w:val="22"/>
        </w:rPr>
      </w:pPr>
      <w:r w:rsidRPr="000C67E8">
        <w:rPr>
          <w:rFonts w:ascii="Times New Roman" w:hAnsi="Times New Roman" w:cs="Times New Roman"/>
          <w:b/>
          <w:sz w:val="22"/>
          <w:szCs w:val="22"/>
        </w:rPr>
        <w:t>Maszyna</w:t>
      </w:r>
      <w:r w:rsidRPr="000C67E8">
        <w:rPr>
          <w:rFonts w:ascii="Times New Roman" w:hAnsi="Times New Roman" w:cs="Times New Roman"/>
          <w:b/>
          <w:iCs/>
          <w:sz w:val="22"/>
          <w:szCs w:val="22"/>
        </w:rPr>
        <w:t xml:space="preserve"> </w:t>
      </w:r>
      <w:r w:rsidRPr="000C67E8">
        <w:rPr>
          <w:rFonts w:ascii="Times New Roman" w:hAnsi="Times New Roman" w:cs="Times New Roman"/>
          <w:sz w:val="22"/>
          <w:szCs w:val="22"/>
        </w:rPr>
        <w:t>– ………………………………..,</w:t>
      </w:r>
      <w:r w:rsidRPr="000C67E8" w:rsidDel="007440D4">
        <w:rPr>
          <w:rFonts w:ascii="Times New Roman" w:hAnsi="Times New Roman" w:cs="Times New Roman"/>
          <w:sz w:val="22"/>
          <w:szCs w:val="22"/>
        </w:rPr>
        <w:t xml:space="preserve"> </w:t>
      </w:r>
      <w:r w:rsidRPr="000C67E8">
        <w:rPr>
          <w:rFonts w:ascii="Times New Roman" w:hAnsi="Times New Roman" w:cs="Times New Roman"/>
          <w:sz w:val="22"/>
          <w:szCs w:val="22"/>
        </w:rPr>
        <w:t>którego ukompletowanie i warunki techniczne są zgodne z  Opisem Przedmiotu Zamówienia</w:t>
      </w:r>
      <w:r w:rsidR="001571EC">
        <w:rPr>
          <w:rFonts w:ascii="Times New Roman" w:hAnsi="Times New Roman" w:cs="Times New Roman"/>
          <w:sz w:val="22"/>
          <w:szCs w:val="22"/>
        </w:rPr>
        <w:t xml:space="preserve"> zgodnie z załącznikiem nr 1</w:t>
      </w:r>
      <w:r w:rsidR="007A3366">
        <w:rPr>
          <w:rFonts w:ascii="Times New Roman" w:hAnsi="Times New Roman" w:cs="Times New Roman"/>
          <w:sz w:val="22"/>
          <w:szCs w:val="22"/>
        </w:rPr>
        <w:t>;</w:t>
      </w:r>
    </w:p>
    <w:p w14:paraId="492D09F5" w14:textId="1D29E90D" w:rsidR="006F608D" w:rsidRPr="000C67E8" w:rsidRDefault="006F608D" w:rsidP="000C67E8">
      <w:pPr>
        <w:spacing w:line="360" w:lineRule="auto"/>
        <w:jc w:val="both"/>
        <w:rPr>
          <w:rFonts w:ascii="Times New Roman" w:hAnsi="Times New Roman" w:cs="Times New Roman"/>
          <w:sz w:val="22"/>
          <w:szCs w:val="22"/>
        </w:rPr>
      </w:pPr>
      <w:r w:rsidRPr="000C67E8">
        <w:rPr>
          <w:rFonts w:ascii="Times New Roman" w:hAnsi="Times New Roman" w:cs="Times New Roman"/>
          <w:b/>
          <w:sz w:val="22"/>
          <w:szCs w:val="22"/>
        </w:rPr>
        <w:t>UPAPP</w:t>
      </w:r>
      <w:r w:rsidR="00A17795" w:rsidRPr="000C67E8">
        <w:rPr>
          <w:rFonts w:ascii="Times New Roman" w:hAnsi="Times New Roman" w:cs="Times New Roman"/>
          <w:b/>
          <w:sz w:val="22"/>
          <w:szCs w:val="22"/>
        </w:rPr>
        <w:t xml:space="preserve">– </w:t>
      </w:r>
      <w:r w:rsidRPr="000C67E8">
        <w:rPr>
          <w:rFonts w:ascii="Times New Roman" w:hAnsi="Times New Roman" w:cs="Times New Roman"/>
          <w:bCs/>
          <w:sz w:val="22"/>
          <w:szCs w:val="22"/>
        </w:rPr>
        <w:t xml:space="preserve"> ustawa o prawie autorskim i prawach pokrewnych (</w:t>
      </w:r>
      <w:r w:rsidRPr="000C67E8">
        <w:rPr>
          <w:rFonts w:ascii="Times New Roman" w:hAnsi="Times New Roman" w:cs="Times New Roman"/>
          <w:sz w:val="22"/>
          <w:szCs w:val="22"/>
        </w:rPr>
        <w:t>Dz.U. 202</w:t>
      </w:r>
      <w:r w:rsidR="000A35F1">
        <w:rPr>
          <w:rFonts w:ascii="Times New Roman" w:hAnsi="Times New Roman" w:cs="Times New Roman"/>
          <w:sz w:val="22"/>
          <w:szCs w:val="22"/>
        </w:rPr>
        <w:t>5</w:t>
      </w:r>
      <w:r w:rsidRPr="000C67E8">
        <w:rPr>
          <w:rFonts w:ascii="Times New Roman" w:hAnsi="Times New Roman" w:cs="Times New Roman"/>
          <w:sz w:val="22"/>
          <w:szCs w:val="22"/>
        </w:rPr>
        <w:t xml:space="preserve"> poz.2</w:t>
      </w:r>
      <w:r w:rsidR="000A35F1">
        <w:rPr>
          <w:rFonts w:ascii="Times New Roman" w:hAnsi="Times New Roman" w:cs="Times New Roman"/>
          <w:sz w:val="22"/>
          <w:szCs w:val="22"/>
        </w:rPr>
        <w:t>4</w:t>
      </w:r>
      <w:r w:rsidRPr="000C67E8">
        <w:rPr>
          <w:rFonts w:ascii="Times New Roman" w:hAnsi="Times New Roman" w:cs="Times New Roman"/>
          <w:sz w:val="22"/>
          <w:szCs w:val="22"/>
        </w:rPr>
        <w:t xml:space="preserve"> z </w:t>
      </w:r>
      <w:proofErr w:type="spellStart"/>
      <w:r w:rsidRPr="000C67E8">
        <w:rPr>
          <w:rFonts w:ascii="Times New Roman" w:hAnsi="Times New Roman" w:cs="Times New Roman"/>
          <w:sz w:val="22"/>
          <w:szCs w:val="22"/>
        </w:rPr>
        <w:t>późn</w:t>
      </w:r>
      <w:proofErr w:type="spellEnd"/>
      <w:r w:rsidRPr="000C67E8">
        <w:rPr>
          <w:rFonts w:ascii="Times New Roman" w:hAnsi="Times New Roman" w:cs="Times New Roman"/>
          <w:sz w:val="22"/>
          <w:szCs w:val="22"/>
        </w:rPr>
        <w:t xml:space="preserve">. </w:t>
      </w:r>
      <w:proofErr w:type="spellStart"/>
      <w:r w:rsidR="00FF5196" w:rsidRPr="000C67E8">
        <w:rPr>
          <w:rFonts w:ascii="Times New Roman" w:hAnsi="Times New Roman" w:cs="Times New Roman"/>
          <w:sz w:val="22"/>
          <w:szCs w:val="22"/>
        </w:rPr>
        <w:t>z</w:t>
      </w:r>
      <w:r w:rsidRPr="000C67E8">
        <w:rPr>
          <w:rFonts w:ascii="Times New Roman" w:hAnsi="Times New Roman" w:cs="Times New Roman"/>
          <w:sz w:val="22"/>
          <w:szCs w:val="22"/>
        </w:rPr>
        <w:t>m</w:t>
      </w:r>
      <w:proofErr w:type="spellEnd"/>
      <w:r w:rsidRPr="000C67E8">
        <w:rPr>
          <w:rFonts w:ascii="Times New Roman" w:hAnsi="Times New Roman" w:cs="Times New Roman"/>
          <w:sz w:val="22"/>
          <w:szCs w:val="22"/>
        </w:rPr>
        <w:t>)</w:t>
      </w:r>
      <w:r w:rsidR="00A17795" w:rsidRPr="000C67E8">
        <w:rPr>
          <w:rFonts w:ascii="Times New Roman" w:hAnsi="Times New Roman" w:cs="Times New Roman"/>
          <w:sz w:val="22"/>
          <w:szCs w:val="22"/>
        </w:rPr>
        <w:t>;</w:t>
      </w:r>
    </w:p>
    <w:p w14:paraId="57DB2646" w14:textId="45844C1C" w:rsidR="00777D63" w:rsidRPr="000C67E8" w:rsidRDefault="00777D63" w:rsidP="000C67E8">
      <w:pPr>
        <w:spacing w:line="360" w:lineRule="auto"/>
        <w:jc w:val="both"/>
        <w:rPr>
          <w:rFonts w:ascii="Times New Roman" w:hAnsi="Times New Roman" w:cs="Times New Roman"/>
          <w:b/>
          <w:bCs/>
          <w:sz w:val="22"/>
          <w:szCs w:val="22"/>
        </w:rPr>
      </w:pPr>
      <w:r w:rsidRPr="000C67E8">
        <w:rPr>
          <w:rFonts w:ascii="Times New Roman" w:hAnsi="Times New Roman" w:cs="Times New Roman"/>
          <w:b/>
          <w:bCs/>
          <w:sz w:val="22"/>
          <w:szCs w:val="22"/>
        </w:rPr>
        <w:t>Protokół odbioru wstępnego</w:t>
      </w:r>
      <w:r w:rsidR="00A17795" w:rsidRPr="000C67E8">
        <w:rPr>
          <w:rFonts w:ascii="Times New Roman" w:hAnsi="Times New Roman" w:cs="Times New Roman"/>
          <w:b/>
          <w:bCs/>
          <w:sz w:val="22"/>
          <w:szCs w:val="22"/>
        </w:rPr>
        <w:t xml:space="preserve"> </w:t>
      </w:r>
      <w:r w:rsidR="00A17795" w:rsidRPr="000C67E8">
        <w:rPr>
          <w:rFonts w:ascii="Times New Roman" w:hAnsi="Times New Roman" w:cs="Times New Roman"/>
          <w:b/>
          <w:sz w:val="22"/>
          <w:szCs w:val="22"/>
        </w:rPr>
        <w:t>–</w:t>
      </w:r>
      <w:r w:rsidR="007A3366">
        <w:rPr>
          <w:rFonts w:ascii="Times New Roman" w:hAnsi="Times New Roman" w:cs="Times New Roman"/>
          <w:b/>
          <w:sz w:val="22"/>
          <w:szCs w:val="22"/>
        </w:rPr>
        <w:t xml:space="preserve"> </w:t>
      </w:r>
      <w:r w:rsidR="00FF5196" w:rsidRPr="000C67E8">
        <w:rPr>
          <w:rFonts w:ascii="Times New Roman" w:hAnsi="Times New Roman" w:cs="Times New Roman"/>
          <w:sz w:val="22"/>
          <w:szCs w:val="22"/>
        </w:rPr>
        <w:t>dokument</w:t>
      </w:r>
      <w:r w:rsidR="00165EB3" w:rsidRPr="000C67E8">
        <w:rPr>
          <w:rFonts w:ascii="Times New Roman" w:hAnsi="Times New Roman" w:cs="Times New Roman"/>
          <w:sz w:val="22"/>
          <w:szCs w:val="22"/>
        </w:rPr>
        <w:t xml:space="preserve"> potwierdzający formalny odbiór</w:t>
      </w:r>
      <w:r w:rsidRPr="000C67E8">
        <w:rPr>
          <w:rFonts w:ascii="Times New Roman" w:hAnsi="Times New Roman" w:cs="Times New Roman"/>
          <w:sz w:val="22"/>
          <w:szCs w:val="22"/>
        </w:rPr>
        <w:t xml:space="preserve"> </w:t>
      </w:r>
      <w:r w:rsidR="00986B48" w:rsidRPr="000C67E8">
        <w:rPr>
          <w:rFonts w:ascii="Times New Roman" w:hAnsi="Times New Roman" w:cs="Times New Roman"/>
          <w:sz w:val="22"/>
          <w:szCs w:val="22"/>
        </w:rPr>
        <w:t xml:space="preserve">Przedmiotu Dostawy </w:t>
      </w:r>
      <w:r w:rsidRPr="000C67E8">
        <w:rPr>
          <w:rFonts w:ascii="Times New Roman" w:hAnsi="Times New Roman" w:cs="Times New Roman"/>
          <w:sz w:val="22"/>
          <w:szCs w:val="22"/>
        </w:rPr>
        <w:t>przez Zamawiającego</w:t>
      </w:r>
      <w:r w:rsidR="0076389E" w:rsidRPr="000C67E8">
        <w:rPr>
          <w:rFonts w:ascii="Times New Roman" w:hAnsi="Times New Roman" w:cs="Times New Roman"/>
          <w:sz w:val="22"/>
          <w:szCs w:val="22"/>
        </w:rPr>
        <w:t>;</w:t>
      </w:r>
    </w:p>
    <w:p w14:paraId="06B8BE4D" w14:textId="00994627" w:rsidR="004366C4" w:rsidRPr="000C67E8" w:rsidRDefault="004366C4" w:rsidP="000C67E8">
      <w:pPr>
        <w:spacing w:line="360" w:lineRule="auto"/>
        <w:jc w:val="both"/>
        <w:rPr>
          <w:rFonts w:ascii="Times New Roman" w:hAnsi="Times New Roman" w:cs="Times New Roman"/>
          <w:sz w:val="22"/>
          <w:szCs w:val="22"/>
        </w:rPr>
      </w:pPr>
      <w:r w:rsidRPr="000C67E8">
        <w:rPr>
          <w:rFonts w:ascii="Times New Roman" w:hAnsi="Times New Roman" w:cs="Times New Roman"/>
          <w:b/>
          <w:sz w:val="22"/>
          <w:szCs w:val="22"/>
        </w:rPr>
        <w:t xml:space="preserve">Protokół odbioru końcowego </w:t>
      </w:r>
      <w:r w:rsidRPr="000C67E8">
        <w:rPr>
          <w:rFonts w:ascii="Times New Roman" w:hAnsi="Times New Roman" w:cs="Times New Roman"/>
          <w:sz w:val="22"/>
          <w:szCs w:val="22"/>
        </w:rPr>
        <w:t>–</w:t>
      </w:r>
      <w:r w:rsidRPr="000C67E8">
        <w:rPr>
          <w:rFonts w:ascii="Times New Roman" w:hAnsi="Times New Roman" w:cs="Times New Roman"/>
          <w:b/>
          <w:sz w:val="22"/>
          <w:szCs w:val="22"/>
        </w:rPr>
        <w:t xml:space="preserve"> </w:t>
      </w:r>
      <w:r w:rsidRPr="000C67E8">
        <w:rPr>
          <w:rFonts w:ascii="Times New Roman" w:hAnsi="Times New Roman" w:cs="Times New Roman"/>
          <w:sz w:val="22"/>
          <w:szCs w:val="22"/>
        </w:rPr>
        <w:t xml:space="preserve">dokument potwierdzający odbiór wykonanego Przedmiotu </w:t>
      </w:r>
      <w:r w:rsidR="00986B48" w:rsidRPr="000C67E8">
        <w:rPr>
          <w:rFonts w:ascii="Times New Roman" w:hAnsi="Times New Roman" w:cs="Times New Roman"/>
          <w:sz w:val="22"/>
          <w:szCs w:val="22"/>
        </w:rPr>
        <w:t>Umowy</w:t>
      </w:r>
      <w:r w:rsidR="0076389E" w:rsidRPr="000C67E8">
        <w:rPr>
          <w:rFonts w:ascii="Times New Roman" w:hAnsi="Times New Roman" w:cs="Times New Roman"/>
          <w:sz w:val="22"/>
          <w:szCs w:val="22"/>
        </w:rPr>
        <w:t>;</w:t>
      </w:r>
    </w:p>
    <w:p w14:paraId="7B139430" w14:textId="0568EDCB" w:rsidR="008D5E15" w:rsidRPr="000C67E8" w:rsidRDefault="008D5E15" w:rsidP="000C67E8">
      <w:pPr>
        <w:tabs>
          <w:tab w:val="left" w:pos="6073"/>
        </w:tabs>
        <w:spacing w:line="360" w:lineRule="auto"/>
        <w:jc w:val="both"/>
        <w:rPr>
          <w:rFonts w:ascii="Times New Roman" w:hAnsi="Times New Roman" w:cs="Times New Roman"/>
          <w:b/>
          <w:iCs/>
          <w:sz w:val="22"/>
          <w:szCs w:val="22"/>
        </w:rPr>
      </w:pPr>
      <w:r w:rsidRPr="000C67E8">
        <w:rPr>
          <w:rFonts w:ascii="Times New Roman" w:hAnsi="Times New Roman" w:cs="Times New Roman"/>
          <w:b/>
          <w:sz w:val="22"/>
          <w:szCs w:val="22"/>
        </w:rPr>
        <w:t>Przedmiot Dostawy</w:t>
      </w:r>
      <w:r w:rsidRPr="000C67E8">
        <w:rPr>
          <w:rFonts w:ascii="Times New Roman" w:hAnsi="Times New Roman" w:cs="Times New Roman"/>
          <w:b/>
          <w:iCs/>
          <w:sz w:val="22"/>
          <w:szCs w:val="22"/>
        </w:rPr>
        <w:t xml:space="preserve"> – </w:t>
      </w:r>
      <w:r w:rsidRPr="000C67E8">
        <w:rPr>
          <w:rFonts w:ascii="Times New Roman" w:hAnsi="Times New Roman" w:cs="Times New Roman"/>
          <w:sz w:val="22"/>
          <w:szCs w:val="22"/>
        </w:rPr>
        <w:t>Przedmiot Umowy, określony w par. 1 pkt. 1</w:t>
      </w:r>
      <w:r w:rsidR="00A03D9C">
        <w:rPr>
          <w:rFonts w:ascii="Times New Roman" w:hAnsi="Times New Roman" w:cs="Times New Roman"/>
          <w:sz w:val="22"/>
          <w:szCs w:val="22"/>
        </w:rPr>
        <w:t>;</w:t>
      </w:r>
      <w:r w:rsidRPr="000C67E8">
        <w:rPr>
          <w:rFonts w:ascii="Times New Roman" w:hAnsi="Times New Roman" w:cs="Times New Roman"/>
          <w:bCs/>
          <w:iCs/>
          <w:sz w:val="22"/>
          <w:szCs w:val="22"/>
        </w:rPr>
        <w:t xml:space="preserve"> </w:t>
      </w:r>
      <w:r w:rsidRPr="000C67E8">
        <w:rPr>
          <w:rFonts w:ascii="Times New Roman" w:hAnsi="Times New Roman" w:cs="Times New Roman"/>
          <w:b/>
          <w:iCs/>
          <w:sz w:val="22"/>
          <w:szCs w:val="22"/>
        </w:rPr>
        <w:t xml:space="preserve"> </w:t>
      </w:r>
    </w:p>
    <w:p w14:paraId="6FC3F005" w14:textId="22E4E38E" w:rsidR="008D5E15" w:rsidRPr="000C67E8" w:rsidRDefault="008D5E15" w:rsidP="000C67E8">
      <w:pPr>
        <w:tabs>
          <w:tab w:val="left" w:pos="6073"/>
        </w:tabs>
        <w:spacing w:line="360" w:lineRule="auto"/>
        <w:jc w:val="both"/>
        <w:rPr>
          <w:rFonts w:ascii="Times New Roman" w:hAnsi="Times New Roman" w:cs="Times New Roman"/>
          <w:bCs/>
          <w:iCs/>
          <w:sz w:val="22"/>
          <w:szCs w:val="22"/>
        </w:rPr>
      </w:pPr>
      <w:r w:rsidRPr="000C67E8">
        <w:rPr>
          <w:rFonts w:ascii="Times New Roman" w:hAnsi="Times New Roman" w:cs="Times New Roman"/>
          <w:b/>
          <w:sz w:val="22"/>
          <w:szCs w:val="22"/>
        </w:rPr>
        <w:t>Przedmiot Umowy</w:t>
      </w:r>
      <w:r w:rsidRPr="000C67E8">
        <w:rPr>
          <w:rFonts w:ascii="Times New Roman" w:hAnsi="Times New Roman" w:cs="Times New Roman"/>
          <w:b/>
          <w:iCs/>
          <w:sz w:val="22"/>
          <w:szCs w:val="22"/>
        </w:rPr>
        <w:t xml:space="preserve"> – </w:t>
      </w:r>
      <w:r w:rsidRPr="000C67E8">
        <w:rPr>
          <w:rFonts w:ascii="Times New Roman" w:hAnsi="Times New Roman" w:cs="Times New Roman"/>
          <w:sz w:val="22"/>
          <w:szCs w:val="22"/>
        </w:rPr>
        <w:t>Przedmiot Umowy określony w par. 1 pkt. 2</w:t>
      </w:r>
      <w:r w:rsidR="00A03D9C">
        <w:rPr>
          <w:rFonts w:ascii="Times New Roman" w:hAnsi="Times New Roman" w:cs="Times New Roman"/>
          <w:sz w:val="22"/>
          <w:szCs w:val="22"/>
        </w:rPr>
        <w:t>;</w:t>
      </w:r>
    </w:p>
    <w:p w14:paraId="4E4EE580" w14:textId="43CF5F5B" w:rsidR="006F608D" w:rsidRPr="000C67E8" w:rsidRDefault="006F608D" w:rsidP="000C67E8">
      <w:pPr>
        <w:spacing w:line="360" w:lineRule="auto"/>
        <w:contextualSpacing/>
        <w:jc w:val="both"/>
        <w:rPr>
          <w:rFonts w:ascii="Times New Roman" w:hAnsi="Times New Roman" w:cs="Times New Roman"/>
          <w:bCs/>
          <w:sz w:val="22"/>
          <w:szCs w:val="22"/>
        </w:rPr>
      </w:pPr>
      <w:r w:rsidRPr="000C67E8">
        <w:rPr>
          <w:rFonts w:ascii="Times New Roman" w:hAnsi="Times New Roman" w:cs="Times New Roman"/>
          <w:b/>
          <w:sz w:val="22"/>
          <w:szCs w:val="22"/>
        </w:rPr>
        <w:t xml:space="preserve">Reklamacja – </w:t>
      </w:r>
      <w:r w:rsidRPr="000C67E8">
        <w:rPr>
          <w:rFonts w:ascii="Times New Roman" w:hAnsi="Times New Roman" w:cs="Times New Roman"/>
          <w:sz w:val="22"/>
          <w:szCs w:val="22"/>
        </w:rPr>
        <w:t xml:space="preserve">zawiadomienie </w:t>
      </w:r>
      <w:r w:rsidR="001404F6" w:rsidRPr="000C67E8">
        <w:rPr>
          <w:rFonts w:ascii="Times New Roman" w:hAnsi="Times New Roman" w:cs="Times New Roman"/>
          <w:sz w:val="22"/>
          <w:szCs w:val="22"/>
        </w:rPr>
        <w:t xml:space="preserve">Zamawiającego </w:t>
      </w:r>
      <w:r w:rsidRPr="000C67E8">
        <w:rPr>
          <w:rFonts w:ascii="Times New Roman" w:hAnsi="Times New Roman" w:cs="Times New Roman"/>
          <w:sz w:val="22"/>
          <w:szCs w:val="22"/>
        </w:rPr>
        <w:t>o Wadzie Przedmiotu Umowy</w:t>
      </w:r>
    </w:p>
    <w:p w14:paraId="392EC893" w14:textId="77777777" w:rsidR="006F608D" w:rsidRPr="000C67E8" w:rsidRDefault="006F608D" w:rsidP="000C67E8">
      <w:pPr>
        <w:spacing w:line="360" w:lineRule="auto"/>
        <w:contextualSpacing/>
        <w:jc w:val="both"/>
        <w:rPr>
          <w:rFonts w:ascii="Times New Roman" w:hAnsi="Times New Roman" w:cs="Times New Roman"/>
          <w:sz w:val="22"/>
          <w:szCs w:val="22"/>
        </w:rPr>
      </w:pPr>
      <w:r w:rsidRPr="000C67E8">
        <w:rPr>
          <w:rFonts w:ascii="Times New Roman" w:hAnsi="Times New Roman" w:cs="Times New Roman"/>
          <w:b/>
          <w:sz w:val="22"/>
          <w:szCs w:val="22"/>
        </w:rPr>
        <w:t>Umowa</w:t>
      </w:r>
      <w:r w:rsidRPr="000C67E8">
        <w:rPr>
          <w:rFonts w:ascii="Times New Roman" w:hAnsi="Times New Roman" w:cs="Times New Roman"/>
          <w:sz w:val="22"/>
          <w:szCs w:val="22"/>
        </w:rPr>
        <w:t xml:space="preserve"> – niniejsza Umowa;</w:t>
      </w:r>
    </w:p>
    <w:p w14:paraId="52D171B7" w14:textId="458FAA36" w:rsidR="006F608D" w:rsidRPr="000C67E8" w:rsidRDefault="006F608D" w:rsidP="000C67E8">
      <w:pPr>
        <w:spacing w:line="360" w:lineRule="auto"/>
        <w:jc w:val="both"/>
        <w:rPr>
          <w:rFonts w:ascii="Times New Roman" w:hAnsi="Times New Roman" w:cs="Times New Roman"/>
          <w:sz w:val="22"/>
          <w:szCs w:val="22"/>
        </w:rPr>
      </w:pPr>
      <w:r w:rsidRPr="000C67E8">
        <w:rPr>
          <w:rFonts w:ascii="Times New Roman" w:hAnsi="Times New Roman" w:cs="Times New Roman"/>
          <w:b/>
          <w:sz w:val="22"/>
          <w:szCs w:val="22"/>
        </w:rPr>
        <w:t>Usunięcie Wady</w:t>
      </w:r>
      <w:r w:rsidRPr="000C67E8">
        <w:rPr>
          <w:rFonts w:ascii="Times New Roman" w:hAnsi="Times New Roman" w:cs="Times New Roman"/>
          <w:sz w:val="22"/>
          <w:szCs w:val="22"/>
        </w:rPr>
        <w:t xml:space="preserve"> – przywrócenie do stanu zgodnego z Umową, Przedmiotu Umowy lub objętego przez Przedmiot Umowy urządzenia, części, elementu, zespołu w tym, poprzez: naprawę lub wymianę wadliwego zespołu/podzespołu/części/elementu/materiału lub objętego przez Przedmiot Umowy urządzenia, na nowy, wolny od Wad;</w:t>
      </w:r>
    </w:p>
    <w:p w14:paraId="480449CE" w14:textId="77777777" w:rsidR="006F608D" w:rsidRPr="000C67E8" w:rsidRDefault="006F608D" w:rsidP="00D668C9">
      <w:pPr>
        <w:spacing w:line="360" w:lineRule="auto"/>
        <w:jc w:val="both"/>
        <w:rPr>
          <w:rFonts w:ascii="Times New Roman" w:hAnsi="Times New Roman" w:cs="Times New Roman"/>
          <w:sz w:val="22"/>
          <w:szCs w:val="22"/>
        </w:rPr>
      </w:pPr>
      <w:r w:rsidRPr="007A3366">
        <w:rPr>
          <w:rFonts w:ascii="Times New Roman" w:hAnsi="Times New Roman" w:cs="Times New Roman"/>
          <w:b/>
          <w:bCs/>
          <w:sz w:val="22"/>
          <w:szCs w:val="22"/>
        </w:rPr>
        <w:t>Wada</w:t>
      </w:r>
      <w:r w:rsidRPr="000C67E8">
        <w:rPr>
          <w:rFonts w:ascii="Times New Roman" w:hAnsi="Times New Roman" w:cs="Times New Roman"/>
          <w:sz w:val="22"/>
          <w:szCs w:val="22"/>
        </w:rPr>
        <w:t xml:space="preserve"> – Wada fizyczna lub Wada prawna;</w:t>
      </w:r>
    </w:p>
    <w:p w14:paraId="679032E2" w14:textId="77777777" w:rsidR="006F608D" w:rsidRPr="000C67E8" w:rsidRDefault="006F608D" w:rsidP="001B0C59">
      <w:pPr>
        <w:spacing w:line="360" w:lineRule="auto"/>
        <w:jc w:val="both"/>
        <w:rPr>
          <w:rFonts w:ascii="Times New Roman" w:hAnsi="Times New Roman" w:cs="Times New Roman"/>
          <w:sz w:val="22"/>
          <w:szCs w:val="22"/>
        </w:rPr>
      </w:pPr>
      <w:r w:rsidRPr="000C67E8">
        <w:rPr>
          <w:rFonts w:ascii="Times New Roman" w:hAnsi="Times New Roman" w:cs="Times New Roman"/>
          <w:b/>
          <w:sz w:val="22"/>
          <w:szCs w:val="22"/>
        </w:rPr>
        <w:t xml:space="preserve">Wada Fizyczna </w:t>
      </w:r>
      <w:r w:rsidRPr="000C67E8">
        <w:rPr>
          <w:rFonts w:ascii="Times New Roman" w:hAnsi="Times New Roman" w:cs="Times New Roman"/>
          <w:sz w:val="22"/>
          <w:szCs w:val="22"/>
        </w:rPr>
        <w:t>– wada polegająca na niezgodności Przedmiotu Umowy z Umową, w tym, na skutek jego wady technicznej, materiałowej, wykonawczej, montażowej, stanu niezupełnego. W szczególności Przedmiot Umowy jest niezgodny z Umową, jeżeli:</w:t>
      </w:r>
    </w:p>
    <w:p w14:paraId="21FCFA25" w14:textId="77777777" w:rsidR="006F608D" w:rsidRPr="000C67E8" w:rsidRDefault="006F608D" w:rsidP="001B0C59">
      <w:pPr>
        <w:widowControl/>
        <w:numPr>
          <w:ilvl w:val="0"/>
          <w:numId w:val="67"/>
        </w:numPr>
        <w:autoSpaceDE/>
        <w:autoSpaceDN/>
        <w:adjustRightInd/>
        <w:spacing w:line="360" w:lineRule="auto"/>
        <w:ind w:left="426" w:hanging="284"/>
        <w:jc w:val="both"/>
        <w:rPr>
          <w:rFonts w:ascii="Times New Roman" w:hAnsi="Times New Roman" w:cs="Times New Roman"/>
          <w:sz w:val="22"/>
          <w:szCs w:val="22"/>
        </w:rPr>
      </w:pPr>
      <w:bookmarkStart w:id="0" w:name="mip43088523"/>
      <w:bookmarkEnd w:id="0"/>
      <w:r w:rsidRPr="000C67E8">
        <w:rPr>
          <w:rFonts w:ascii="Times New Roman" w:hAnsi="Times New Roman" w:cs="Times New Roman"/>
          <w:sz w:val="22"/>
          <w:szCs w:val="22"/>
        </w:rPr>
        <w:t>nie ma właściwości, które rzecz tego rodzaju powinna mieć ze względu na cel w Umowie oznaczony albo wynikający z okoliczności lub przeznaczenia,</w:t>
      </w:r>
    </w:p>
    <w:p w14:paraId="01152274" w14:textId="4D7BB125" w:rsidR="006F608D" w:rsidRPr="000C67E8" w:rsidRDefault="006F608D" w:rsidP="001B0C59">
      <w:pPr>
        <w:widowControl/>
        <w:numPr>
          <w:ilvl w:val="0"/>
          <w:numId w:val="67"/>
        </w:numPr>
        <w:autoSpaceDE/>
        <w:autoSpaceDN/>
        <w:adjustRightInd/>
        <w:spacing w:line="360" w:lineRule="auto"/>
        <w:ind w:left="426" w:hanging="284"/>
        <w:jc w:val="both"/>
        <w:rPr>
          <w:rFonts w:ascii="Times New Roman" w:hAnsi="Times New Roman" w:cs="Times New Roman"/>
          <w:sz w:val="22"/>
          <w:szCs w:val="22"/>
        </w:rPr>
      </w:pPr>
      <w:bookmarkStart w:id="1" w:name="mip43088524"/>
      <w:bookmarkEnd w:id="1"/>
      <w:r w:rsidRPr="000C67E8">
        <w:rPr>
          <w:rFonts w:ascii="Times New Roman" w:hAnsi="Times New Roman" w:cs="Times New Roman"/>
          <w:sz w:val="22"/>
          <w:szCs w:val="22"/>
        </w:rPr>
        <w:t xml:space="preserve">nie ma właściwości, o których istnieniu </w:t>
      </w:r>
      <w:r w:rsidR="00995720" w:rsidRPr="000C67E8">
        <w:rPr>
          <w:rFonts w:ascii="Times New Roman" w:hAnsi="Times New Roman" w:cs="Times New Roman"/>
          <w:sz w:val="22"/>
          <w:szCs w:val="22"/>
        </w:rPr>
        <w:t xml:space="preserve"> Dostawca </w:t>
      </w:r>
      <w:r w:rsidRPr="000C67E8">
        <w:rPr>
          <w:rFonts w:ascii="Times New Roman" w:hAnsi="Times New Roman" w:cs="Times New Roman"/>
          <w:sz w:val="22"/>
          <w:szCs w:val="22"/>
        </w:rPr>
        <w:t>zapewnił Zamawiającego, w tym przedstawiając próbkę, wzór lub plan,</w:t>
      </w:r>
    </w:p>
    <w:p w14:paraId="22D77AC8" w14:textId="453F1C0C" w:rsidR="006F608D" w:rsidRPr="000C67E8" w:rsidRDefault="006F608D" w:rsidP="001B0C59">
      <w:pPr>
        <w:widowControl/>
        <w:numPr>
          <w:ilvl w:val="0"/>
          <w:numId w:val="67"/>
        </w:numPr>
        <w:autoSpaceDE/>
        <w:autoSpaceDN/>
        <w:adjustRightInd/>
        <w:spacing w:line="360" w:lineRule="auto"/>
        <w:ind w:left="426" w:hanging="284"/>
        <w:jc w:val="both"/>
        <w:rPr>
          <w:rFonts w:ascii="Times New Roman" w:hAnsi="Times New Roman" w:cs="Times New Roman"/>
          <w:sz w:val="22"/>
          <w:szCs w:val="22"/>
        </w:rPr>
      </w:pPr>
      <w:bookmarkStart w:id="2" w:name="mip43088525"/>
      <w:bookmarkEnd w:id="2"/>
      <w:r w:rsidRPr="000C67E8">
        <w:rPr>
          <w:rFonts w:ascii="Times New Roman" w:hAnsi="Times New Roman" w:cs="Times New Roman"/>
          <w:sz w:val="22"/>
          <w:szCs w:val="22"/>
        </w:rPr>
        <w:t xml:space="preserve">nie nadaje się do celu, o którym Zamawiający poinformował </w:t>
      </w:r>
      <w:r w:rsidR="00995720" w:rsidRPr="000C67E8">
        <w:rPr>
          <w:rFonts w:ascii="Times New Roman" w:hAnsi="Times New Roman" w:cs="Times New Roman"/>
          <w:sz w:val="22"/>
          <w:szCs w:val="22"/>
        </w:rPr>
        <w:t xml:space="preserve">Dostawcę </w:t>
      </w:r>
      <w:r w:rsidRPr="000C67E8">
        <w:rPr>
          <w:rFonts w:ascii="Times New Roman" w:hAnsi="Times New Roman" w:cs="Times New Roman"/>
          <w:sz w:val="22"/>
          <w:szCs w:val="22"/>
        </w:rPr>
        <w:t>przy zawarciu Umowy, a </w:t>
      </w:r>
      <w:r w:rsidR="00995720" w:rsidRPr="000C67E8">
        <w:rPr>
          <w:rFonts w:ascii="Times New Roman" w:hAnsi="Times New Roman" w:cs="Times New Roman"/>
          <w:sz w:val="22"/>
          <w:szCs w:val="22"/>
        </w:rPr>
        <w:t xml:space="preserve">Dostawca </w:t>
      </w:r>
      <w:r w:rsidRPr="000C67E8">
        <w:rPr>
          <w:rFonts w:ascii="Times New Roman" w:hAnsi="Times New Roman" w:cs="Times New Roman"/>
          <w:sz w:val="22"/>
          <w:szCs w:val="22"/>
        </w:rPr>
        <w:t>nie zgłosił zastrzeżenia co do takiego jego przeznaczenia,</w:t>
      </w:r>
    </w:p>
    <w:p w14:paraId="3F8E1ECD" w14:textId="77777777" w:rsidR="006F608D" w:rsidRPr="000C67E8" w:rsidRDefault="006F608D" w:rsidP="001B0C59">
      <w:pPr>
        <w:widowControl/>
        <w:numPr>
          <w:ilvl w:val="0"/>
          <w:numId w:val="67"/>
        </w:numPr>
        <w:autoSpaceDE/>
        <w:autoSpaceDN/>
        <w:adjustRightInd/>
        <w:spacing w:line="360" w:lineRule="auto"/>
        <w:ind w:left="426" w:hanging="284"/>
        <w:jc w:val="both"/>
        <w:rPr>
          <w:rFonts w:ascii="Times New Roman" w:hAnsi="Times New Roman" w:cs="Times New Roman"/>
          <w:sz w:val="22"/>
          <w:szCs w:val="22"/>
        </w:rPr>
      </w:pPr>
      <w:bookmarkStart w:id="3" w:name="mip43088526"/>
      <w:bookmarkEnd w:id="3"/>
      <w:r w:rsidRPr="000C67E8">
        <w:rPr>
          <w:rFonts w:ascii="Times New Roman" w:hAnsi="Times New Roman" w:cs="Times New Roman"/>
          <w:sz w:val="22"/>
          <w:szCs w:val="22"/>
        </w:rPr>
        <w:t>został Zamawiającemu wydany w stanie niezupełnym,</w:t>
      </w:r>
    </w:p>
    <w:p w14:paraId="4A408323" w14:textId="07A13EB3" w:rsidR="006F608D" w:rsidRPr="000C67E8" w:rsidRDefault="006F608D">
      <w:pPr>
        <w:widowControl/>
        <w:numPr>
          <w:ilvl w:val="0"/>
          <w:numId w:val="67"/>
        </w:numPr>
        <w:autoSpaceDE/>
        <w:autoSpaceDN/>
        <w:adjustRightInd/>
        <w:spacing w:line="360" w:lineRule="auto"/>
        <w:ind w:left="426" w:hanging="284"/>
        <w:jc w:val="both"/>
        <w:rPr>
          <w:rFonts w:ascii="Times New Roman" w:hAnsi="Times New Roman" w:cs="Times New Roman"/>
          <w:sz w:val="22"/>
          <w:szCs w:val="22"/>
        </w:rPr>
      </w:pPr>
      <w:r w:rsidRPr="000C67E8">
        <w:rPr>
          <w:rFonts w:ascii="Times New Roman" w:hAnsi="Times New Roman" w:cs="Times New Roman"/>
          <w:sz w:val="22"/>
          <w:szCs w:val="22"/>
        </w:rPr>
        <w:t xml:space="preserve">został nieprawidłowo zamontowany lub zmontowany lub wykonany, jeżeli czynności te zostały wykonane przez </w:t>
      </w:r>
      <w:r w:rsidR="00995720" w:rsidRPr="000C67E8">
        <w:rPr>
          <w:rFonts w:ascii="Times New Roman" w:hAnsi="Times New Roman" w:cs="Times New Roman"/>
          <w:sz w:val="22"/>
          <w:szCs w:val="22"/>
        </w:rPr>
        <w:t xml:space="preserve">Dostawca </w:t>
      </w:r>
      <w:r w:rsidRPr="000C67E8">
        <w:rPr>
          <w:rFonts w:ascii="Times New Roman" w:hAnsi="Times New Roman" w:cs="Times New Roman"/>
          <w:sz w:val="22"/>
          <w:szCs w:val="22"/>
        </w:rPr>
        <w:t xml:space="preserve">lub osobę trzecią, za którą </w:t>
      </w:r>
      <w:r w:rsidR="00995720" w:rsidRPr="000C67E8">
        <w:rPr>
          <w:rFonts w:ascii="Times New Roman" w:hAnsi="Times New Roman" w:cs="Times New Roman"/>
          <w:sz w:val="22"/>
          <w:szCs w:val="22"/>
        </w:rPr>
        <w:t xml:space="preserve">Dostawca </w:t>
      </w:r>
      <w:r w:rsidRPr="000C67E8">
        <w:rPr>
          <w:rFonts w:ascii="Times New Roman" w:hAnsi="Times New Roman" w:cs="Times New Roman"/>
          <w:sz w:val="22"/>
          <w:szCs w:val="22"/>
        </w:rPr>
        <w:t xml:space="preserve">ponosi odpowiedzialność, albo przez Zamawiającego, który postąpił według instrukcji otrzymanej od </w:t>
      </w:r>
      <w:r w:rsidR="001404F6" w:rsidRPr="000C67E8">
        <w:rPr>
          <w:rFonts w:ascii="Times New Roman" w:hAnsi="Times New Roman" w:cs="Times New Roman"/>
          <w:sz w:val="22"/>
          <w:szCs w:val="22"/>
        </w:rPr>
        <w:t>Dostawcy</w:t>
      </w:r>
      <w:r w:rsidR="0076389E" w:rsidRPr="000C67E8">
        <w:rPr>
          <w:rFonts w:ascii="Times New Roman" w:hAnsi="Times New Roman" w:cs="Times New Roman"/>
          <w:sz w:val="22"/>
          <w:szCs w:val="22"/>
        </w:rPr>
        <w:t>;</w:t>
      </w:r>
    </w:p>
    <w:p w14:paraId="6EB76E2A" w14:textId="3E407774" w:rsidR="00A3770B" w:rsidRPr="000C67E8" w:rsidRDefault="00A3770B" w:rsidP="00A3770B">
      <w:pPr>
        <w:widowControl/>
        <w:autoSpaceDE/>
        <w:autoSpaceDN/>
        <w:adjustRightInd/>
        <w:spacing w:line="360" w:lineRule="auto"/>
        <w:jc w:val="both"/>
        <w:rPr>
          <w:rFonts w:ascii="Times New Roman" w:hAnsi="Times New Roman" w:cs="Times New Roman"/>
          <w:sz w:val="22"/>
          <w:szCs w:val="22"/>
        </w:rPr>
      </w:pPr>
      <w:r w:rsidRPr="000C67E8">
        <w:rPr>
          <w:rFonts w:ascii="Times New Roman" w:hAnsi="Times New Roman" w:cs="Times New Roman"/>
          <w:b/>
          <w:bCs/>
          <w:sz w:val="22"/>
          <w:szCs w:val="22"/>
        </w:rPr>
        <w:t xml:space="preserve">Wada prawna </w:t>
      </w:r>
      <w:r w:rsidR="007A3366">
        <w:rPr>
          <w:rFonts w:ascii="Times New Roman" w:hAnsi="Times New Roman" w:cs="Times New Roman"/>
          <w:b/>
          <w:bCs/>
          <w:sz w:val="22"/>
          <w:szCs w:val="22"/>
        </w:rPr>
        <w:t xml:space="preserve">- </w:t>
      </w:r>
      <w:r w:rsidRPr="000C67E8">
        <w:rPr>
          <w:rFonts w:ascii="Times New Roman" w:hAnsi="Times New Roman" w:cs="Times New Roman"/>
          <w:sz w:val="22"/>
          <w:szCs w:val="22"/>
        </w:rPr>
        <w:t>wada występująca w przypadku gdy Przedmiot Dostawy stanowi własność</w:t>
      </w:r>
      <w:r w:rsidRPr="000C67E8">
        <w:rPr>
          <w:rFonts w:ascii="Times New Roman" w:hAnsi="Times New Roman" w:cs="Times New Roman"/>
          <w:b/>
          <w:bCs/>
          <w:sz w:val="22"/>
          <w:szCs w:val="22"/>
        </w:rPr>
        <w:t xml:space="preserve"> </w:t>
      </w:r>
      <w:r w:rsidRPr="000C67E8">
        <w:rPr>
          <w:rFonts w:ascii="Times New Roman" w:hAnsi="Times New Roman" w:cs="Times New Roman"/>
          <w:sz w:val="22"/>
          <w:szCs w:val="22"/>
        </w:rPr>
        <w:t xml:space="preserve">osoby trzeciej, jest obciążona prawem osoby trzeciej albo ograniczenie w korzystaniu  lub rozporządzaniu  Przedmiotem Dostawy wynika z decyzji lub orzeczenia właściwego organu. W przypadku sprzedaży </w:t>
      </w:r>
      <w:r w:rsidR="00847301" w:rsidRPr="000C67E8">
        <w:rPr>
          <w:rFonts w:ascii="Times New Roman" w:hAnsi="Times New Roman" w:cs="Times New Roman"/>
          <w:sz w:val="22"/>
          <w:szCs w:val="22"/>
        </w:rPr>
        <w:t>prawa wada prawna może  również polegać na nieistnieniu prawa</w:t>
      </w:r>
      <w:r w:rsidR="00A03D9C">
        <w:rPr>
          <w:rFonts w:ascii="Times New Roman" w:hAnsi="Times New Roman" w:cs="Times New Roman"/>
          <w:sz w:val="22"/>
          <w:szCs w:val="22"/>
        </w:rPr>
        <w:t>;</w:t>
      </w:r>
    </w:p>
    <w:p w14:paraId="647D62D2" w14:textId="69E2BC45" w:rsidR="001B0C59" w:rsidRPr="000C67E8" w:rsidRDefault="001B0C59" w:rsidP="00F456B4">
      <w:pPr>
        <w:widowControl/>
        <w:autoSpaceDE/>
        <w:autoSpaceDN/>
        <w:spacing w:line="360" w:lineRule="auto"/>
        <w:jc w:val="both"/>
        <w:rPr>
          <w:rFonts w:ascii="Times New Roman" w:hAnsi="Times New Roman" w:cs="Times New Roman"/>
          <w:sz w:val="22"/>
          <w:szCs w:val="22"/>
        </w:rPr>
      </w:pPr>
      <w:r w:rsidRPr="000C67E8">
        <w:rPr>
          <w:rFonts w:ascii="Times New Roman" w:hAnsi="Times New Roman" w:cs="Times New Roman"/>
          <w:b/>
          <w:bCs/>
          <w:sz w:val="22"/>
          <w:szCs w:val="22"/>
        </w:rPr>
        <w:lastRenderedPageBreak/>
        <w:t>Wady istotne</w:t>
      </w:r>
      <w:r w:rsidRPr="000C67E8">
        <w:rPr>
          <w:rFonts w:ascii="Times New Roman" w:hAnsi="Times New Roman" w:cs="Times New Roman"/>
          <w:sz w:val="22"/>
          <w:szCs w:val="22"/>
        </w:rPr>
        <w:t xml:space="preserve"> </w:t>
      </w:r>
      <w:r w:rsidR="007A3366">
        <w:rPr>
          <w:rFonts w:ascii="Times New Roman" w:hAnsi="Times New Roman" w:cs="Times New Roman"/>
          <w:sz w:val="22"/>
          <w:szCs w:val="22"/>
        </w:rPr>
        <w:t xml:space="preserve">- </w:t>
      </w:r>
      <w:r w:rsidRPr="000C67E8">
        <w:rPr>
          <w:rFonts w:ascii="Times New Roman" w:hAnsi="Times New Roman" w:cs="Times New Roman"/>
          <w:sz w:val="22"/>
          <w:szCs w:val="22"/>
        </w:rPr>
        <w:t>rozumie się w szczególności wady uniemożliwiające lub w znacznym stopniu utrudniające korzystanie z Przedmiotu Dostawy (urządzeń wraz</w:t>
      </w:r>
      <w:r w:rsidR="000C67E8" w:rsidRPr="000C67E8">
        <w:rPr>
          <w:rFonts w:ascii="Times New Roman" w:hAnsi="Times New Roman" w:cs="Times New Roman"/>
          <w:sz w:val="22"/>
          <w:szCs w:val="22"/>
        </w:rPr>
        <w:t xml:space="preserve"> </w:t>
      </w:r>
      <w:r w:rsidRPr="000C67E8">
        <w:rPr>
          <w:rFonts w:ascii="Times New Roman" w:hAnsi="Times New Roman" w:cs="Times New Roman"/>
          <w:sz w:val="22"/>
          <w:szCs w:val="22"/>
        </w:rPr>
        <w:t>z ich elementami, podzespołami lub wszelkimi innymi częściami) w sposób typowy dla tego Przedmiotu Dostawy i bezpieczny oraz zgodnie z celem Umowy, przeznaczeniem Przedmiotu Dostawy, obowiązującymi przepisami i bez naruszania praw osób trzecich, z włączeniem wady prawnych Przedmiotu Dostawy</w:t>
      </w:r>
      <w:r w:rsidR="0076389E" w:rsidRPr="000C67E8">
        <w:rPr>
          <w:rFonts w:ascii="Times New Roman" w:hAnsi="Times New Roman" w:cs="Times New Roman"/>
          <w:sz w:val="22"/>
          <w:szCs w:val="22"/>
        </w:rPr>
        <w:t>;</w:t>
      </w:r>
    </w:p>
    <w:p w14:paraId="27F3C403" w14:textId="2805568D" w:rsidR="006F608D" w:rsidRPr="000C67E8" w:rsidRDefault="006F608D" w:rsidP="001B0C59">
      <w:pPr>
        <w:spacing w:line="360" w:lineRule="auto"/>
        <w:contextualSpacing/>
        <w:jc w:val="both"/>
        <w:rPr>
          <w:rFonts w:ascii="Times New Roman" w:hAnsi="Times New Roman" w:cs="Times New Roman"/>
          <w:sz w:val="22"/>
          <w:szCs w:val="22"/>
        </w:rPr>
      </w:pPr>
      <w:r w:rsidRPr="000C67E8">
        <w:rPr>
          <w:rFonts w:ascii="Times New Roman" w:hAnsi="Times New Roman" w:cs="Times New Roman"/>
          <w:b/>
          <w:sz w:val="22"/>
          <w:szCs w:val="22"/>
        </w:rPr>
        <w:t xml:space="preserve">ZNWU –  </w:t>
      </w:r>
      <w:r w:rsidRPr="000C67E8">
        <w:rPr>
          <w:rFonts w:ascii="Times New Roman" w:hAnsi="Times New Roman" w:cs="Times New Roman"/>
          <w:sz w:val="22"/>
          <w:szCs w:val="22"/>
        </w:rPr>
        <w:t>Zabezpieczenie Należytego Wykonania Umowy</w:t>
      </w:r>
      <w:r w:rsidR="0076389E" w:rsidRPr="000C67E8">
        <w:rPr>
          <w:rFonts w:ascii="Times New Roman" w:hAnsi="Times New Roman" w:cs="Times New Roman"/>
          <w:sz w:val="22"/>
          <w:szCs w:val="22"/>
        </w:rPr>
        <w:t>;</w:t>
      </w:r>
    </w:p>
    <w:p w14:paraId="5431A762" w14:textId="49537A5A" w:rsidR="006F608D" w:rsidRPr="000C67E8" w:rsidRDefault="006F608D" w:rsidP="001B0C59">
      <w:pPr>
        <w:spacing w:line="360" w:lineRule="auto"/>
        <w:contextualSpacing/>
        <w:jc w:val="both"/>
        <w:rPr>
          <w:rFonts w:ascii="Times New Roman" w:hAnsi="Times New Roman" w:cs="Times New Roman"/>
          <w:sz w:val="22"/>
          <w:szCs w:val="22"/>
        </w:rPr>
      </w:pPr>
      <w:r w:rsidRPr="000C67E8">
        <w:rPr>
          <w:rFonts w:ascii="Times New Roman" w:hAnsi="Times New Roman" w:cs="Times New Roman"/>
          <w:b/>
          <w:bCs/>
          <w:sz w:val="22"/>
          <w:szCs w:val="22"/>
        </w:rPr>
        <w:t>ZZZ</w:t>
      </w:r>
      <w:r w:rsidR="0076389E" w:rsidRPr="000C67E8">
        <w:rPr>
          <w:rFonts w:ascii="Times New Roman" w:hAnsi="Times New Roman" w:cs="Times New Roman"/>
          <w:sz w:val="22"/>
          <w:szCs w:val="22"/>
        </w:rPr>
        <w:t xml:space="preserve"> </w:t>
      </w:r>
      <w:r w:rsidR="0076389E" w:rsidRPr="000C67E8">
        <w:rPr>
          <w:rFonts w:ascii="Times New Roman" w:hAnsi="Times New Roman" w:cs="Times New Roman"/>
          <w:b/>
          <w:sz w:val="22"/>
          <w:szCs w:val="22"/>
        </w:rPr>
        <w:t xml:space="preserve">– </w:t>
      </w:r>
      <w:r w:rsidRPr="000C67E8">
        <w:rPr>
          <w:rFonts w:ascii="Times New Roman" w:hAnsi="Times New Roman" w:cs="Times New Roman"/>
          <w:sz w:val="22"/>
          <w:szCs w:val="22"/>
        </w:rPr>
        <w:t>Zabezpieczenie Zwrotu Zaliczki</w:t>
      </w:r>
      <w:r w:rsidR="0076389E" w:rsidRPr="000C67E8">
        <w:rPr>
          <w:rFonts w:ascii="Times New Roman" w:hAnsi="Times New Roman" w:cs="Times New Roman"/>
          <w:sz w:val="22"/>
          <w:szCs w:val="22"/>
        </w:rPr>
        <w:t>;</w:t>
      </w:r>
    </w:p>
    <w:p w14:paraId="4DB368F4" w14:textId="7825F0F0" w:rsidR="006F608D" w:rsidRPr="000C67E8" w:rsidRDefault="006F608D" w:rsidP="001B0C59">
      <w:pPr>
        <w:spacing w:line="360" w:lineRule="auto"/>
        <w:contextualSpacing/>
        <w:jc w:val="both"/>
        <w:rPr>
          <w:rFonts w:ascii="Times New Roman" w:hAnsi="Times New Roman" w:cs="Times New Roman"/>
          <w:sz w:val="22"/>
          <w:szCs w:val="22"/>
        </w:rPr>
      </w:pPr>
      <w:r w:rsidRPr="000C67E8">
        <w:rPr>
          <w:rFonts w:ascii="Times New Roman" w:hAnsi="Times New Roman" w:cs="Times New Roman"/>
          <w:b/>
          <w:bCs/>
          <w:sz w:val="22"/>
          <w:szCs w:val="22"/>
        </w:rPr>
        <w:t>Siła Wyższa</w:t>
      </w:r>
      <w:r w:rsidRPr="000C67E8">
        <w:rPr>
          <w:rFonts w:ascii="Times New Roman" w:hAnsi="Times New Roman" w:cs="Times New Roman"/>
          <w:sz w:val="22"/>
          <w:szCs w:val="22"/>
        </w:rPr>
        <w:t xml:space="preserve"> </w:t>
      </w:r>
      <w:r w:rsidR="0076389E" w:rsidRPr="000C67E8">
        <w:rPr>
          <w:rFonts w:ascii="Times New Roman" w:hAnsi="Times New Roman" w:cs="Times New Roman"/>
          <w:b/>
          <w:sz w:val="22"/>
          <w:szCs w:val="22"/>
        </w:rPr>
        <w:t xml:space="preserve">– </w:t>
      </w:r>
      <w:r w:rsidRPr="000C67E8">
        <w:rPr>
          <w:rFonts w:ascii="Times New Roman" w:hAnsi="Times New Roman" w:cs="Times New Roman"/>
          <w:sz w:val="22"/>
          <w:szCs w:val="22"/>
        </w:rPr>
        <w:t xml:space="preserve"> wydarzenie lub okoliczność o charakterze nadzwyczajnym, na którą </w:t>
      </w:r>
      <w:r w:rsidR="00986B48" w:rsidRPr="000C67E8">
        <w:rPr>
          <w:rFonts w:ascii="Times New Roman" w:hAnsi="Times New Roman" w:cs="Times New Roman"/>
          <w:sz w:val="22"/>
          <w:szCs w:val="22"/>
        </w:rPr>
        <w:t xml:space="preserve">Dostawca </w:t>
      </w:r>
      <w:r w:rsidRPr="000C67E8">
        <w:rPr>
          <w:rFonts w:ascii="Times New Roman" w:hAnsi="Times New Roman" w:cs="Times New Roman"/>
          <w:sz w:val="22"/>
          <w:szCs w:val="22"/>
        </w:rPr>
        <w:t xml:space="preserve">ani Zamawiający nie mają wpływu; wystąpieniu której </w:t>
      </w:r>
      <w:r w:rsidR="00986B48" w:rsidRPr="000C67E8">
        <w:rPr>
          <w:rFonts w:ascii="Times New Roman" w:hAnsi="Times New Roman" w:cs="Times New Roman"/>
          <w:sz w:val="22"/>
          <w:szCs w:val="22"/>
        </w:rPr>
        <w:t xml:space="preserve">Dostawca </w:t>
      </w:r>
      <w:r w:rsidRPr="000C67E8">
        <w:rPr>
          <w:rFonts w:ascii="Times New Roman" w:hAnsi="Times New Roman" w:cs="Times New Roman"/>
          <w:sz w:val="22"/>
          <w:szCs w:val="22"/>
        </w:rPr>
        <w:t xml:space="preserve">ani Zamawiający, działając racjonalnie, nie mogli zapobiec przed zawarciem Umowy; której w przypadku jej wystąpienia, </w:t>
      </w:r>
      <w:r w:rsidR="00986B48" w:rsidRPr="000C67E8">
        <w:rPr>
          <w:rFonts w:ascii="Times New Roman" w:hAnsi="Times New Roman" w:cs="Times New Roman"/>
          <w:sz w:val="22"/>
          <w:szCs w:val="22"/>
        </w:rPr>
        <w:t xml:space="preserve">Dostawca </w:t>
      </w:r>
      <w:r w:rsidRPr="000C67E8">
        <w:rPr>
          <w:rFonts w:ascii="Times New Roman" w:hAnsi="Times New Roman" w:cs="Times New Roman"/>
          <w:sz w:val="22"/>
          <w:szCs w:val="22"/>
        </w:rPr>
        <w:t xml:space="preserve">ani Zamawiający, działając racjonalnie, nie mogli uniknąć lub jej przezwyciężyć; oraz która nie może być zasadniczo przypisana </w:t>
      </w:r>
      <w:r w:rsidR="00986B48" w:rsidRPr="000C67E8">
        <w:rPr>
          <w:rFonts w:ascii="Times New Roman" w:hAnsi="Times New Roman" w:cs="Times New Roman"/>
          <w:sz w:val="22"/>
          <w:szCs w:val="22"/>
        </w:rPr>
        <w:t xml:space="preserve">Dostawcy </w:t>
      </w:r>
      <w:r w:rsidRPr="000C67E8">
        <w:rPr>
          <w:rFonts w:ascii="Times New Roman" w:hAnsi="Times New Roman" w:cs="Times New Roman"/>
          <w:sz w:val="22"/>
          <w:szCs w:val="22"/>
        </w:rPr>
        <w:t xml:space="preserve">ani Zamawiającemu np.  wojna, kataklizm naturalny typu trzęsienie ziemi lub powódź, eksplozję, pożar stan epidemii, zamieszki, strajk generalny w skali kraju etc. Za Siłę wyższą Strony nie uznają </w:t>
      </w:r>
      <w:r w:rsidRPr="000C67E8">
        <w:rPr>
          <w:rFonts w:ascii="Times New Roman" w:hAnsi="Times New Roman" w:cs="Times New Roman"/>
          <w:sz w:val="22"/>
          <w:szCs w:val="22"/>
          <w:lang w:eastAsia="zh-CN"/>
        </w:rPr>
        <w:t xml:space="preserve">strajku pracowników </w:t>
      </w:r>
      <w:r w:rsidR="00986B48" w:rsidRPr="000C67E8">
        <w:rPr>
          <w:rFonts w:ascii="Times New Roman" w:hAnsi="Times New Roman" w:cs="Times New Roman"/>
          <w:sz w:val="22"/>
          <w:szCs w:val="22"/>
        </w:rPr>
        <w:t xml:space="preserve">Dostawcy </w:t>
      </w:r>
      <w:r w:rsidRPr="000C67E8">
        <w:rPr>
          <w:rFonts w:ascii="Times New Roman" w:hAnsi="Times New Roman" w:cs="Times New Roman"/>
          <w:sz w:val="22"/>
          <w:szCs w:val="22"/>
          <w:lang w:eastAsia="zh-CN"/>
        </w:rPr>
        <w:t>lub pracowników jego Kooperantów. Za Siłę Wyższą Strony nie uznają pandemii COVID-19.</w:t>
      </w:r>
    </w:p>
    <w:p w14:paraId="58AD0E6A" w14:textId="77777777" w:rsidR="004366C4" w:rsidRPr="000C67E8" w:rsidRDefault="004366C4" w:rsidP="001B0C59">
      <w:pPr>
        <w:spacing w:line="360" w:lineRule="auto"/>
        <w:jc w:val="both"/>
        <w:rPr>
          <w:rFonts w:ascii="Times New Roman" w:hAnsi="Times New Roman" w:cs="Times New Roman"/>
          <w:sz w:val="22"/>
          <w:szCs w:val="22"/>
        </w:rPr>
      </w:pPr>
    </w:p>
    <w:p w14:paraId="4B43F1C7" w14:textId="77777777" w:rsidR="004366C4" w:rsidRPr="000C67E8" w:rsidRDefault="004366C4" w:rsidP="008A389F">
      <w:pPr>
        <w:tabs>
          <w:tab w:val="left" w:pos="6073"/>
        </w:tabs>
        <w:jc w:val="center"/>
        <w:rPr>
          <w:rFonts w:ascii="Times New Roman" w:hAnsi="Times New Roman" w:cs="Times New Roman"/>
          <w:b/>
          <w:sz w:val="22"/>
          <w:szCs w:val="22"/>
        </w:rPr>
      </w:pPr>
    </w:p>
    <w:p w14:paraId="18DCC72B" w14:textId="40A68BA2" w:rsidR="008A389F" w:rsidRPr="000C67E8" w:rsidRDefault="00AA2904" w:rsidP="008A389F">
      <w:pPr>
        <w:tabs>
          <w:tab w:val="left" w:pos="6073"/>
        </w:tabs>
        <w:jc w:val="center"/>
        <w:rPr>
          <w:rFonts w:ascii="Times New Roman" w:hAnsi="Times New Roman" w:cs="Times New Roman"/>
          <w:b/>
          <w:sz w:val="22"/>
          <w:szCs w:val="22"/>
        </w:rPr>
      </w:pPr>
      <w:r w:rsidRPr="000C67E8">
        <w:rPr>
          <w:rFonts w:ascii="Times New Roman" w:hAnsi="Times New Roman" w:cs="Times New Roman"/>
          <w:b/>
          <w:sz w:val="22"/>
          <w:szCs w:val="22"/>
        </w:rPr>
        <w:t>§1</w:t>
      </w:r>
    </w:p>
    <w:p w14:paraId="63290B3A" w14:textId="29BA73C0" w:rsidR="000803C3" w:rsidRPr="000C67E8" w:rsidRDefault="000803C3" w:rsidP="00203BCB">
      <w:pPr>
        <w:tabs>
          <w:tab w:val="left" w:pos="-1296"/>
          <w:tab w:val="left" w:pos="0"/>
          <w:tab w:val="left" w:pos="405"/>
        </w:tabs>
        <w:spacing w:line="320" w:lineRule="exact"/>
        <w:jc w:val="center"/>
        <w:rPr>
          <w:rFonts w:ascii="Times New Roman" w:hAnsi="Times New Roman" w:cs="Times New Roman"/>
          <w:spacing w:val="-3"/>
          <w:sz w:val="22"/>
          <w:szCs w:val="22"/>
        </w:rPr>
      </w:pPr>
      <w:r w:rsidRPr="000C67E8">
        <w:rPr>
          <w:rFonts w:ascii="Times New Roman" w:hAnsi="Times New Roman" w:cs="Times New Roman"/>
          <w:b/>
          <w:spacing w:val="-3"/>
          <w:sz w:val="22"/>
          <w:szCs w:val="22"/>
        </w:rPr>
        <w:t xml:space="preserve">Przedmiot </w:t>
      </w:r>
      <w:r w:rsidR="005B783D" w:rsidRPr="000C67E8">
        <w:rPr>
          <w:rFonts w:ascii="Times New Roman" w:hAnsi="Times New Roman" w:cs="Times New Roman"/>
          <w:b/>
          <w:spacing w:val="-3"/>
          <w:sz w:val="22"/>
          <w:szCs w:val="22"/>
        </w:rPr>
        <w:t>U</w:t>
      </w:r>
      <w:r w:rsidRPr="000C67E8">
        <w:rPr>
          <w:rFonts w:ascii="Times New Roman" w:hAnsi="Times New Roman" w:cs="Times New Roman"/>
          <w:b/>
          <w:spacing w:val="-3"/>
          <w:sz w:val="22"/>
          <w:szCs w:val="22"/>
        </w:rPr>
        <w:t>mowy.</w:t>
      </w:r>
    </w:p>
    <w:p w14:paraId="38A0930D" w14:textId="38E2D2EE" w:rsidR="000803C3" w:rsidRPr="000C67E8" w:rsidRDefault="000803C3" w:rsidP="009F5583">
      <w:pPr>
        <w:tabs>
          <w:tab w:val="left" w:pos="-1296"/>
          <w:tab w:val="left" w:pos="0"/>
        </w:tabs>
        <w:spacing w:line="320" w:lineRule="exact"/>
        <w:jc w:val="both"/>
        <w:rPr>
          <w:rFonts w:ascii="Times New Roman" w:hAnsi="Times New Roman" w:cs="Times New Roman"/>
          <w:spacing w:val="-3"/>
          <w:sz w:val="22"/>
          <w:szCs w:val="22"/>
        </w:rPr>
      </w:pPr>
    </w:p>
    <w:p w14:paraId="7DC7CD62" w14:textId="6484ADD6" w:rsidR="00E90CE4" w:rsidRPr="00AE439A" w:rsidRDefault="005361B7" w:rsidP="00AE439A">
      <w:pPr>
        <w:widowControl/>
        <w:tabs>
          <w:tab w:val="left" w:pos="567"/>
        </w:tabs>
        <w:autoSpaceDE/>
        <w:autoSpaceDN/>
        <w:spacing w:line="360" w:lineRule="auto"/>
        <w:jc w:val="both"/>
        <w:rPr>
          <w:rFonts w:ascii="Times New Roman" w:hAnsi="Times New Roman" w:cs="Times New Roman"/>
          <w:sz w:val="22"/>
          <w:szCs w:val="22"/>
        </w:rPr>
      </w:pPr>
      <w:r>
        <w:rPr>
          <w:rFonts w:ascii="Times New Roman" w:hAnsi="Times New Roman" w:cs="Times New Roman"/>
          <w:sz w:val="22"/>
          <w:szCs w:val="22"/>
        </w:rPr>
        <w:t>1.</w:t>
      </w:r>
      <w:r w:rsidR="00E90CE4" w:rsidRPr="00AE439A">
        <w:rPr>
          <w:rFonts w:ascii="Times New Roman" w:hAnsi="Times New Roman" w:cs="Times New Roman"/>
          <w:sz w:val="22"/>
          <w:szCs w:val="22"/>
        </w:rPr>
        <w:t xml:space="preserve">Umowa określa zasady, na których Zamawiający zamawia, a Dostawca zobowiązuje </w:t>
      </w:r>
      <w:r w:rsidR="0049621A" w:rsidRPr="00AE439A">
        <w:rPr>
          <w:rFonts w:ascii="Times New Roman" w:hAnsi="Times New Roman" w:cs="Times New Roman"/>
          <w:sz w:val="22"/>
          <w:szCs w:val="22"/>
        </w:rPr>
        <w:br/>
      </w:r>
      <w:r w:rsidR="00E90CE4" w:rsidRPr="00AE439A">
        <w:rPr>
          <w:rFonts w:ascii="Times New Roman" w:hAnsi="Times New Roman" w:cs="Times New Roman"/>
          <w:sz w:val="22"/>
          <w:szCs w:val="22"/>
        </w:rPr>
        <w:t xml:space="preserve">się, za wynagrodzeniem wskazanym w Umowie, dostarczyć Zamawiającemu i przenieść </w:t>
      </w:r>
      <w:r w:rsidR="0049621A" w:rsidRPr="00AE439A">
        <w:rPr>
          <w:rFonts w:ascii="Times New Roman" w:hAnsi="Times New Roman" w:cs="Times New Roman"/>
          <w:sz w:val="22"/>
          <w:szCs w:val="22"/>
        </w:rPr>
        <w:br/>
      </w:r>
      <w:r w:rsidR="00E90CE4" w:rsidRPr="00AE439A">
        <w:rPr>
          <w:rFonts w:ascii="Times New Roman" w:hAnsi="Times New Roman" w:cs="Times New Roman"/>
          <w:sz w:val="22"/>
          <w:szCs w:val="22"/>
        </w:rPr>
        <w:t>na własność Zamawiającego</w:t>
      </w:r>
      <w:r w:rsidR="000A1373" w:rsidRPr="00AE439A">
        <w:rPr>
          <w:rFonts w:ascii="Times New Roman" w:hAnsi="Times New Roman" w:cs="Times New Roman"/>
          <w:sz w:val="22"/>
          <w:szCs w:val="22"/>
        </w:rPr>
        <w:t xml:space="preserve"> Maszynę</w:t>
      </w:r>
      <w:r w:rsidR="00E90CE4" w:rsidRPr="00AE439A">
        <w:rPr>
          <w:rFonts w:ascii="Times New Roman" w:hAnsi="Times New Roman" w:cs="Times New Roman"/>
          <w:sz w:val="22"/>
          <w:szCs w:val="22"/>
        </w:rPr>
        <w:t xml:space="preserve">, dokonać </w:t>
      </w:r>
      <w:r w:rsidR="000A1373" w:rsidRPr="00AE439A">
        <w:rPr>
          <w:rFonts w:ascii="Times New Roman" w:hAnsi="Times New Roman" w:cs="Times New Roman"/>
          <w:sz w:val="22"/>
          <w:szCs w:val="22"/>
        </w:rPr>
        <w:t xml:space="preserve"> jej </w:t>
      </w:r>
      <w:r w:rsidR="00E90CE4" w:rsidRPr="00AE439A">
        <w:rPr>
          <w:rFonts w:ascii="Times New Roman" w:hAnsi="Times New Roman" w:cs="Times New Roman"/>
          <w:sz w:val="22"/>
          <w:szCs w:val="22"/>
        </w:rPr>
        <w:t xml:space="preserve">montażu w miejscu wskazanym przez Zamawiającego wraz z </w:t>
      </w:r>
      <w:r w:rsidR="000A1373" w:rsidRPr="00AE439A">
        <w:rPr>
          <w:rFonts w:ascii="Times New Roman" w:hAnsi="Times New Roman" w:cs="Times New Roman"/>
          <w:sz w:val="22"/>
          <w:szCs w:val="22"/>
        </w:rPr>
        <w:t>jej</w:t>
      </w:r>
      <w:r w:rsidR="00E90CE4" w:rsidRPr="00AE439A">
        <w:rPr>
          <w:rFonts w:ascii="Times New Roman" w:hAnsi="Times New Roman" w:cs="Times New Roman"/>
          <w:sz w:val="22"/>
          <w:szCs w:val="22"/>
        </w:rPr>
        <w:t xml:space="preserve"> elementami, podzespołami, częściami składowymi i wszelkimi innymi częściami, zwany</w:t>
      </w:r>
      <w:r w:rsidR="00B919E2" w:rsidRPr="00AE439A">
        <w:rPr>
          <w:rFonts w:ascii="Times New Roman" w:hAnsi="Times New Roman" w:cs="Times New Roman"/>
          <w:sz w:val="22"/>
          <w:szCs w:val="22"/>
        </w:rPr>
        <w:t>mi</w:t>
      </w:r>
      <w:r w:rsidR="00E90CE4" w:rsidRPr="00AE439A">
        <w:rPr>
          <w:rFonts w:ascii="Times New Roman" w:hAnsi="Times New Roman" w:cs="Times New Roman"/>
          <w:sz w:val="22"/>
          <w:szCs w:val="22"/>
        </w:rPr>
        <w:t xml:space="preserve"> dalej „</w:t>
      </w:r>
      <w:r w:rsidR="00E90CE4" w:rsidRPr="00AE439A">
        <w:rPr>
          <w:rFonts w:ascii="Times New Roman" w:hAnsi="Times New Roman" w:cs="Times New Roman"/>
          <w:b/>
          <w:sz w:val="22"/>
          <w:szCs w:val="22"/>
        </w:rPr>
        <w:t>Przedmiotem Dostawy</w:t>
      </w:r>
      <w:r w:rsidR="00E90CE4" w:rsidRPr="00AE439A">
        <w:rPr>
          <w:rFonts w:ascii="Times New Roman" w:hAnsi="Times New Roman" w:cs="Times New Roman"/>
          <w:sz w:val="22"/>
          <w:szCs w:val="22"/>
        </w:rPr>
        <w:t xml:space="preserve">” opisany szczegółowo w </w:t>
      </w:r>
      <w:r w:rsidR="00C02467" w:rsidRPr="00AE439A">
        <w:rPr>
          <w:rFonts w:ascii="Times New Roman" w:hAnsi="Times New Roman" w:cs="Times New Roman"/>
          <w:sz w:val="22"/>
          <w:szCs w:val="22"/>
        </w:rPr>
        <w:t>Z</w:t>
      </w:r>
      <w:r w:rsidR="00E90CE4" w:rsidRPr="00AE439A">
        <w:rPr>
          <w:rFonts w:ascii="Times New Roman" w:hAnsi="Times New Roman" w:cs="Times New Roman"/>
          <w:sz w:val="22"/>
          <w:szCs w:val="22"/>
        </w:rPr>
        <w:t xml:space="preserve">ałączniku nr 1 </w:t>
      </w:r>
      <w:r w:rsidR="00A376B3" w:rsidRPr="00AE439A">
        <w:rPr>
          <w:rFonts w:ascii="Times New Roman" w:hAnsi="Times New Roman" w:cs="Times New Roman"/>
          <w:sz w:val="22"/>
          <w:szCs w:val="22"/>
        </w:rPr>
        <w:t>d</w:t>
      </w:r>
      <w:r w:rsidR="00203BCB" w:rsidRPr="00AE439A">
        <w:rPr>
          <w:rFonts w:ascii="Times New Roman" w:hAnsi="Times New Roman" w:cs="Times New Roman"/>
          <w:sz w:val="22"/>
          <w:szCs w:val="22"/>
        </w:rPr>
        <w:t>o Umowy.</w:t>
      </w:r>
    </w:p>
    <w:p w14:paraId="72B81B98" w14:textId="1E3B70DD" w:rsidR="00203BCB" w:rsidRPr="000C67E8" w:rsidRDefault="00203BCB" w:rsidP="00203BCB">
      <w:pPr>
        <w:widowControl/>
        <w:tabs>
          <w:tab w:val="left" w:pos="567"/>
        </w:tabs>
        <w:autoSpaceDE/>
        <w:autoSpaceDN/>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2.</w:t>
      </w:r>
      <w:r w:rsidRPr="000C67E8">
        <w:rPr>
          <w:rFonts w:ascii="Times New Roman" w:hAnsi="Times New Roman" w:cs="Times New Roman"/>
          <w:sz w:val="22"/>
          <w:szCs w:val="22"/>
        </w:rPr>
        <w:tab/>
      </w:r>
      <w:r w:rsidR="00E90CE4" w:rsidRPr="000C67E8">
        <w:rPr>
          <w:rFonts w:ascii="Times New Roman" w:hAnsi="Times New Roman" w:cs="Times New Roman"/>
          <w:sz w:val="22"/>
          <w:szCs w:val="22"/>
        </w:rPr>
        <w:t>Przedmiot Umowy, zwany dalej „</w:t>
      </w:r>
      <w:r w:rsidR="00E90CE4" w:rsidRPr="000C67E8">
        <w:rPr>
          <w:rFonts w:ascii="Times New Roman" w:hAnsi="Times New Roman" w:cs="Times New Roman"/>
          <w:b/>
          <w:sz w:val="22"/>
          <w:szCs w:val="22"/>
        </w:rPr>
        <w:t>Przedmiotem Umowy</w:t>
      </w:r>
      <w:r w:rsidR="00E90CE4" w:rsidRPr="000C67E8">
        <w:rPr>
          <w:rFonts w:ascii="Times New Roman" w:hAnsi="Times New Roman" w:cs="Times New Roman"/>
          <w:sz w:val="22"/>
          <w:szCs w:val="22"/>
        </w:rPr>
        <w:t xml:space="preserve">”, stanowią zobowiązania jej Stron, </w:t>
      </w:r>
      <w:r w:rsidR="0049621A" w:rsidRPr="000C67E8">
        <w:rPr>
          <w:rFonts w:ascii="Times New Roman" w:hAnsi="Times New Roman" w:cs="Times New Roman"/>
          <w:sz w:val="22"/>
          <w:szCs w:val="22"/>
        </w:rPr>
        <w:br/>
      </w:r>
      <w:r w:rsidR="00E90CE4" w:rsidRPr="000C67E8">
        <w:rPr>
          <w:rFonts w:ascii="Times New Roman" w:hAnsi="Times New Roman" w:cs="Times New Roman"/>
          <w:sz w:val="22"/>
          <w:szCs w:val="22"/>
        </w:rPr>
        <w:t>to jest:</w:t>
      </w:r>
    </w:p>
    <w:p w14:paraId="34BA9299" w14:textId="294844A0" w:rsidR="00203BCB" w:rsidRPr="000C67E8" w:rsidRDefault="00203BCB" w:rsidP="00203BCB">
      <w:pPr>
        <w:widowControl/>
        <w:tabs>
          <w:tab w:val="left" w:pos="567"/>
        </w:tabs>
        <w:autoSpaceDE/>
        <w:autoSpaceDN/>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1)</w:t>
      </w:r>
      <w:r w:rsidRPr="000C67E8">
        <w:rPr>
          <w:rFonts w:ascii="Times New Roman" w:hAnsi="Times New Roman" w:cs="Times New Roman"/>
          <w:sz w:val="22"/>
          <w:szCs w:val="22"/>
        </w:rPr>
        <w:tab/>
      </w:r>
      <w:r w:rsidR="00E90CE4" w:rsidRPr="000C67E8">
        <w:rPr>
          <w:rFonts w:ascii="Times New Roman" w:hAnsi="Times New Roman" w:cs="Times New Roman"/>
          <w:sz w:val="22"/>
          <w:szCs w:val="22"/>
        </w:rPr>
        <w:t>zobowiązanie Dostawcy do dostarczenia Zamawiającemu Przedmiotu Dostawy wraz z</w:t>
      </w:r>
      <w:r w:rsidR="00A376B3" w:rsidRPr="000C67E8">
        <w:rPr>
          <w:rFonts w:ascii="Times New Roman" w:hAnsi="Times New Roman" w:cs="Times New Roman"/>
          <w:sz w:val="22"/>
          <w:szCs w:val="22"/>
        </w:rPr>
        <w:t> </w:t>
      </w:r>
      <w:r w:rsidR="00E90CE4" w:rsidRPr="000C67E8">
        <w:rPr>
          <w:rFonts w:ascii="Times New Roman" w:hAnsi="Times New Roman" w:cs="Times New Roman"/>
          <w:sz w:val="22"/>
          <w:szCs w:val="22"/>
        </w:rPr>
        <w:t xml:space="preserve">wymaganą dokumentacją dokonania montażu, uruchomienia Przedmiotu Dostawy, przeprowadzenia szkolenia z jego obsługi i udzielenia gwarancji na Przedmiot Dostawy oraz spełnienia pozostałych świadczeń Dostawcy objętych Umową oraz </w:t>
      </w:r>
    </w:p>
    <w:p w14:paraId="55BB0590" w14:textId="024EC164" w:rsidR="00E90CE4" w:rsidRPr="000C67E8" w:rsidRDefault="00203BCB" w:rsidP="00203BCB">
      <w:pPr>
        <w:widowControl/>
        <w:tabs>
          <w:tab w:val="left" w:pos="567"/>
        </w:tabs>
        <w:autoSpaceDE/>
        <w:autoSpaceDN/>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2)</w:t>
      </w:r>
      <w:r w:rsidRPr="000C67E8">
        <w:rPr>
          <w:rFonts w:ascii="Times New Roman" w:hAnsi="Times New Roman" w:cs="Times New Roman"/>
          <w:sz w:val="22"/>
          <w:szCs w:val="22"/>
        </w:rPr>
        <w:tab/>
      </w:r>
      <w:r w:rsidR="00E90CE4" w:rsidRPr="000C67E8">
        <w:rPr>
          <w:rFonts w:ascii="Times New Roman" w:hAnsi="Times New Roman" w:cs="Times New Roman"/>
          <w:sz w:val="22"/>
          <w:szCs w:val="22"/>
        </w:rPr>
        <w:t xml:space="preserve">zobowiązanie Zamawiającego do zapłaty Dostawcy z tytułu świadczeń wskazanych </w:t>
      </w:r>
      <w:r w:rsidR="0049621A" w:rsidRPr="000C67E8">
        <w:rPr>
          <w:rFonts w:ascii="Times New Roman" w:hAnsi="Times New Roman" w:cs="Times New Roman"/>
          <w:sz w:val="22"/>
          <w:szCs w:val="22"/>
        </w:rPr>
        <w:br/>
      </w:r>
      <w:r w:rsidR="00E90CE4" w:rsidRPr="000C67E8">
        <w:rPr>
          <w:rFonts w:ascii="Times New Roman" w:hAnsi="Times New Roman" w:cs="Times New Roman"/>
          <w:sz w:val="22"/>
          <w:szCs w:val="22"/>
        </w:rPr>
        <w:t>w pkt 1 umówionego wynagrodzenia.</w:t>
      </w:r>
    </w:p>
    <w:p w14:paraId="02D14E5E" w14:textId="0E9F57E3" w:rsidR="00E90CE4" w:rsidRPr="000C67E8" w:rsidRDefault="00203BCB" w:rsidP="00203BCB">
      <w:pPr>
        <w:widowControl/>
        <w:tabs>
          <w:tab w:val="left" w:pos="567"/>
        </w:tabs>
        <w:autoSpaceDE/>
        <w:autoSpaceDN/>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3.</w:t>
      </w:r>
      <w:r w:rsidRPr="000C67E8">
        <w:rPr>
          <w:rFonts w:ascii="Times New Roman" w:hAnsi="Times New Roman" w:cs="Times New Roman"/>
          <w:sz w:val="22"/>
          <w:szCs w:val="22"/>
        </w:rPr>
        <w:tab/>
      </w:r>
      <w:r w:rsidR="00E90CE4" w:rsidRPr="000C67E8">
        <w:rPr>
          <w:rFonts w:ascii="Times New Roman" w:hAnsi="Times New Roman" w:cs="Times New Roman"/>
          <w:sz w:val="22"/>
          <w:szCs w:val="22"/>
        </w:rPr>
        <w:t>Zobowiązania Dostawcy do dokonania świadczeń w zakresie wsk</w:t>
      </w:r>
      <w:r w:rsidRPr="000C67E8">
        <w:rPr>
          <w:rFonts w:ascii="Times New Roman" w:hAnsi="Times New Roman" w:cs="Times New Roman"/>
          <w:sz w:val="22"/>
          <w:szCs w:val="22"/>
        </w:rPr>
        <w:t xml:space="preserve">azanym </w:t>
      </w:r>
      <w:r w:rsidR="0049621A" w:rsidRPr="000C67E8">
        <w:rPr>
          <w:rFonts w:ascii="Times New Roman" w:hAnsi="Times New Roman" w:cs="Times New Roman"/>
          <w:sz w:val="22"/>
          <w:szCs w:val="22"/>
        </w:rPr>
        <w:br/>
      </w:r>
      <w:r w:rsidRPr="000C67E8">
        <w:rPr>
          <w:rFonts w:ascii="Times New Roman" w:hAnsi="Times New Roman" w:cs="Times New Roman"/>
          <w:sz w:val="22"/>
          <w:szCs w:val="22"/>
        </w:rPr>
        <w:t xml:space="preserve">w ust. 1 i ust. 2 pkt 1 </w:t>
      </w:r>
      <w:r w:rsidR="00E90CE4" w:rsidRPr="000C67E8">
        <w:rPr>
          <w:rFonts w:ascii="Times New Roman" w:hAnsi="Times New Roman" w:cs="Times New Roman"/>
          <w:sz w:val="22"/>
          <w:szCs w:val="22"/>
        </w:rPr>
        <w:t>powyżej określone są w ofercie Dostawcy, zwanej dalej „</w:t>
      </w:r>
      <w:r w:rsidR="00E90CE4" w:rsidRPr="000C67E8">
        <w:rPr>
          <w:rFonts w:ascii="Times New Roman" w:hAnsi="Times New Roman" w:cs="Times New Roman"/>
          <w:b/>
          <w:sz w:val="22"/>
          <w:szCs w:val="22"/>
        </w:rPr>
        <w:t>Ofertą Dostawcy</w:t>
      </w:r>
      <w:r w:rsidR="00E90CE4" w:rsidRPr="000C67E8">
        <w:rPr>
          <w:rFonts w:ascii="Times New Roman" w:hAnsi="Times New Roman" w:cs="Times New Roman"/>
          <w:sz w:val="22"/>
          <w:szCs w:val="22"/>
        </w:rPr>
        <w:t xml:space="preserve">”, która stanowi Załącznik </w:t>
      </w:r>
      <w:r w:rsidRPr="000C67E8">
        <w:rPr>
          <w:rFonts w:ascii="Times New Roman" w:hAnsi="Times New Roman" w:cs="Times New Roman"/>
          <w:sz w:val="22"/>
          <w:szCs w:val="22"/>
        </w:rPr>
        <w:t xml:space="preserve">nr </w:t>
      </w:r>
      <w:r w:rsidR="004305EE" w:rsidRPr="000C67E8">
        <w:rPr>
          <w:rFonts w:ascii="Times New Roman" w:hAnsi="Times New Roman" w:cs="Times New Roman"/>
          <w:sz w:val="22"/>
          <w:szCs w:val="22"/>
        </w:rPr>
        <w:t>2</w:t>
      </w:r>
      <w:r w:rsidR="00E90CE4" w:rsidRPr="000C67E8">
        <w:rPr>
          <w:rFonts w:ascii="Times New Roman" w:hAnsi="Times New Roman" w:cs="Times New Roman"/>
          <w:sz w:val="22"/>
          <w:szCs w:val="22"/>
        </w:rPr>
        <w:t xml:space="preserve"> do Umowy. </w:t>
      </w:r>
    </w:p>
    <w:p w14:paraId="32B81296" w14:textId="7ACC086D" w:rsidR="00E90CE4" w:rsidRPr="000C67E8" w:rsidRDefault="00203BCB" w:rsidP="00203BCB">
      <w:pPr>
        <w:widowControl/>
        <w:tabs>
          <w:tab w:val="left" w:pos="567"/>
        </w:tabs>
        <w:autoSpaceDE/>
        <w:autoSpaceDN/>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lastRenderedPageBreak/>
        <w:t>4.</w:t>
      </w:r>
      <w:r w:rsidRPr="000C67E8">
        <w:rPr>
          <w:rFonts w:ascii="Times New Roman" w:hAnsi="Times New Roman" w:cs="Times New Roman"/>
          <w:sz w:val="22"/>
          <w:szCs w:val="22"/>
        </w:rPr>
        <w:tab/>
      </w:r>
      <w:r w:rsidR="00E90CE4" w:rsidRPr="000C67E8">
        <w:rPr>
          <w:rFonts w:ascii="Times New Roman" w:hAnsi="Times New Roman" w:cs="Times New Roman"/>
          <w:sz w:val="22"/>
          <w:szCs w:val="22"/>
        </w:rPr>
        <w:t xml:space="preserve">Parametry Przedmiotu Dostawy i towarzyszącej mu dokumentacji, w szczególności rodzaj, liczba urządzeń, </w:t>
      </w:r>
      <w:bookmarkStart w:id="4" w:name="_Hlk535332755"/>
      <w:r w:rsidR="00E90CE4" w:rsidRPr="000C67E8">
        <w:rPr>
          <w:rFonts w:ascii="Times New Roman" w:hAnsi="Times New Roman" w:cs="Times New Roman"/>
          <w:sz w:val="22"/>
          <w:szCs w:val="22"/>
        </w:rPr>
        <w:t>ich rozmiar, dodatkowe niezbędne części lub akcesoria</w:t>
      </w:r>
      <w:bookmarkEnd w:id="4"/>
      <w:r w:rsidR="00E90CE4" w:rsidRPr="000C67E8">
        <w:rPr>
          <w:rFonts w:ascii="Times New Roman" w:hAnsi="Times New Roman" w:cs="Times New Roman"/>
          <w:sz w:val="22"/>
          <w:szCs w:val="22"/>
        </w:rPr>
        <w:t xml:space="preserve">, dane techniczne, </w:t>
      </w:r>
      <w:bookmarkStart w:id="5" w:name="_Hlk535332819"/>
      <w:r w:rsidR="00E90CE4" w:rsidRPr="000C67E8">
        <w:rPr>
          <w:rFonts w:ascii="Times New Roman" w:hAnsi="Times New Roman" w:cs="Times New Roman"/>
          <w:sz w:val="22"/>
          <w:szCs w:val="22"/>
        </w:rPr>
        <w:t xml:space="preserve">wymagania gwarancji i wymagana dokumentacja </w:t>
      </w:r>
      <w:bookmarkEnd w:id="5"/>
      <w:r w:rsidR="00E90CE4" w:rsidRPr="000C67E8">
        <w:rPr>
          <w:rFonts w:ascii="Times New Roman" w:hAnsi="Times New Roman" w:cs="Times New Roman"/>
          <w:sz w:val="22"/>
          <w:szCs w:val="22"/>
        </w:rPr>
        <w:t xml:space="preserve">są wskazane są w specyfikacji technicznej, która stanowi element Oferty Dostawcy. </w:t>
      </w:r>
      <w:bookmarkStart w:id="6" w:name="_Hlk535332698"/>
      <w:r w:rsidR="00E90CE4" w:rsidRPr="000C67E8">
        <w:rPr>
          <w:rFonts w:ascii="Times New Roman" w:hAnsi="Times New Roman" w:cs="Times New Roman"/>
          <w:sz w:val="22"/>
          <w:szCs w:val="22"/>
        </w:rPr>
        <w:t>Dla uniknięcia wątpliwości Strony wskazują, że minimalne parametry techniczne Przedmiotu Dostawy wymagane przez Zamawiającego znajdują się w treści warunków p</w:t>
      </w:r>
      <w:r w:rsidR="008A389F" w:rsidRPr="000C67E8">
        <w:rPr>
          <w:rFonts w:ascii="Times New Roman" w:hAnsi="Times New Roman" w:cs="Times New Roman"/>
          <w:sz w:val="22"/>
          <w:szCs w:val="22"/>
        </w:rPr>
        <w:t>ostępowania</w:t>
      </w:r>
      <w:r w:rsidR="00E90CE4" w:rsidRPr="000C67E8">
        <w:rPr>
          <w:rFonts w:ascii="Times New Roman" w:hAnsi="Times New Roman" w:cs="Times New Roman"/>
          <w:sz w:val="22"/>
          <w:szCs w:val="22"/>
        </w:rPr>
        <w:t xml:space="preserve"> ogłoszonego przez Zamawiającego. </w:t>
      </w:r>
      <w:bookmarkEnd w:id="6"/>
    </w:p>
    <w:p w14:paraId="5AADE54D" w14:textId="19592E73" w:rsidR="00E90CE4" w:rsidRPr="000C67E8" w:rsidRDefault="00203BCB" w:rsidP="00203BCB">
      <w:pPr>
        <w:widowControl/>
        <w:tabs>
          <w:tab w:val="left" w:pos="567"/>
        </w:tabs>
        <w:autoSpaceDE/>
        <w:autoSpaceDN/>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5.</w:t>
      </w:r>
      <w:r w:rsidRPr="000C67E8">
        <w:rPr>
          <w:rFonts w:ascii="Times New Roman" w:hAnsi="Times New Roman" w:cs="Times New Roman"/>
          <w:sz w:val="22"/>
          <w:szCs w:val="22"/>
        </w:rPr>
        <w:tab/>
      </w:r>
      <w:r w:rsidR="00E90CE4" w:rsidRPr="000C67E8">
        <w:rPr>
          <w:rFonts w:ascii="Times New Roman" w:hAnsi="Times New Roman" w:cs="Times New Roman"/>
          <w:sz w:val="22"/>
          <w:szCs w:val="22"/>
        </w:rPr>
        <w:t xml:space="preserve">Przedmiot Dostawy stanowią wyłącznie urządzenia wraz z ich elementami, podzespołami, częściami składowymi i wszelkimi innymi częściami fabrycznie nowe i oryginalnie zapakowane w sposób zabezpieczający przed powstawaniem uszkodzeń mechanicznych i utratą parametrów jakościowych. </w:t>
      </w:r>
    </w:p>
    <w:p w14:paraId="5C429F86" w14:textId="7B9E4222" w:rsidR="00E90CE4" w:rsidRPr="000C67E8" w:rsidRDefault="00203BCB" w:rsidP="00203BCB">
      <w:pPr>
        <w:widowControl/>
        <w:tabs>
          <w:tab w:val="left" w:pos="567"/>
        </w:tabs>
        <w:autoSpaceDE/>
        <w:autoSpaceDN/>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6.</w:t>
      </w:r>
      <w:r w:rsidRPr="000C67E8">
        <w:rPr>
          <w:rFonts w:ascii="Times New Roman" w:hAnsi="Times New Roman" w:cs="Times New Roman"/>
          <w:sz w:val="22"/>
          <w:szCs w:val="22"/>
        </w:rPr>
        <w:tab/>
      </w:r>
      <w:r w:rsidR="00E90CE4" w:rsidRPr="000C67E8">
        <w:rPr>
          <w:rFonts w:ascii="Times New Roman" w:hAnsi="Times New Roman" w:cs="Times New Roman"/>
          <w:sz w:val="22"/>
          <w:szCs w:val="22"/>
        </w:rPr>
        <w:t>Przedmiot Dostawy spełnia co najmniej minimum wymagań wynikających z:</w:t>
      </w:r>
    </w:p>
    <w:p w14:paraId="02EECEBF" w14:textId="5C2A2C26" w:rsidR="00E90CE4" w:rsidRPr="000C67E8" w:rsidRDefault="00203BCB" w:rsidP="00203BCB">
      <w:pPr>
        <w:widowControl/>
        <w:tabs>
          <w:tab w:val="left" w:pos="1134"/>
        </w:tabs>
        <w:autoSpaceDE/>
        <w:autoSpaceDN/>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1)</w:t>
      </w:r>
      <w:r w:rsidRPr="000C67E8">
        <w:rPr>
          <w:rFonts w:ascii="Times New Roman" w:hAnsi="Times New Roman" w:cs="Times New Roman"/>
          <w:sz w:val="22"/>
          <w:szCs w:val="22"/>
        </w:rPr>
        <w:tab/>
      </w:r>
      <w:r w:rsidR="00E90CE4" w:rsidRPr="000C67E8">
        <w:rPr>
          <w:rFonts w:ascii="Times New Roman" w:hAnsi="Times New Roman" w:cs="Times New Roman"/>
          <w:sz w:val="22"/>
          <w:szCs w:val="22"/>
        </w:rPr>
        <w:t>przepisów Unii Europejskiej: Dyrektywy Parlamentu Europejskiego i Rady 2014/30/UE z dnia 26 lutego 2014 r. w sprawie harmonizacji ustawodawstw państw członkowskich odnoszących się do kompatybilności elektromagnetycznej (dotyczącej kompatybilności elektromagnetycznej)</w:t>
      </w:r>
      <w:r w:rsidR="008162EC" w:rsidRPr="000C67E8">
        <w:rPr>
          <w:rFonts w:ascii="Times New Roman" w:hAnsi="Times New Roman" w:cs="Times New Roman"/>
          <w:sz w:val="22"/>
          <w:szCs w:val="22"/>
        </w:rPr>
        <w:t>,</w:t>
      </w:r>
      <w:r w:rsidR="00986B48" w:rsidRPr="000C67E8">
        <w:rPr>
          <w:rFonts w:ascii="Times New Roman" w:hAnsi="Times New Roman" w:cs="Times New Roman"/>
          <w:sz w:val="22"/>
          <w:szCs w:val="22"/>
        </w:rPr>
        <w:t xml:space="preserve"> </w:t>
      </w:r>
      <w:r w:rsidR="00E90CE4" w:rsidRPr="000C67E8">
        <w:rPr>
          <w:rFonts w:ascii="Times New Roman" w:hAnsi="Times New Roman" w:cs="Times New Roman"/>
          <w:sz w:val="22"/>
          <w:szCs w:val="22"/>
        </w:rPr>
        <w:t xml:space="preserve">Dyrektywy Parlamentu Europejskiego i Rady </w:t>
      </w:r>
      <w:bookmarkStart w:id="7" w:name="_Hlk531868743"/>
      <w:r w:rsidR="00E90CE4" w:rsidRPr="000C67E8">
        <w:rPr>
          <w:rFonts w:ascii="Times New Roman" w:hAnsi="Times New Roman" w:cs="Times New Roman"/>
          <w:sz w:val="22"/>
          <w:szCs w:val="22"/>
        </w:rPr>
        <w:t xml:space="preserve">2014/35/UE </w:t>
      </w:r>
      <w:bookmarkEnd w:id="7"/>
      <w:r w:rsidR="00E90CE4" w:rsidRPr="000C67E8">
        <w:rPr>
          <w:rFonts w:ascii="Times New Roman" w:hAnsi="Times New Roman" w:cs="Times New Roman"/>
          <w:sz w:val="22"/>
          <w:szCs w:val="22"/>
        </w:rPr>
        <w:t xml:space="preserve">z dnia </w:t>
      </w:r>
      <w:r w:rsidR="0049621A" w:rsidRPr="000C67E8">
        <w:rPr>
          <w:rFonts w:ascii="Times New Roman" w:hAnsi="Times New Roman" w:cs="Times New Roman"/>
          <w:sz w:val="22"/>
          <w:szCs w:val="22"/>
        </w:rPr>
        <w:br/>
      </w:r>
      <w:r w:rsidR="00E90CE4" w:rsidRPr="000C67E8">
        <w:rPr>
          <w:rFonts w:ascii="Times New Roman" w:hAnsi="Times New Roman" w:cs="Times New Roman"/>
          <w:sz w:val="22"/>
          <w:szCs w:val="22"/>
        </w:rPr>
        <w:t xml:space="preserve">26 lutego 2014 r. w sprawie harmonizacji ustawodawstw państw członkowskich odnoszących się do udostępniania na rynku sprzętu elektrycznego przewidzianego </w:t>
      </w:r>
      <w:r w:rsidR="0049621A" w:rsidRPr="000C67E8">
        <w:rPr>
          <w:rFonts w:ascii="Times New Roman" w:hAnsi="Times New Roman" w:cs="Times New Roman"/>
          <w:sz w:val="22"/>
          <w:szCs w:val="22"/>
        </w:rPr>
        <w:br/>
      </w:r>
      <w:r w:rsidR="00E90CE4" w:rsidRPr="000C67E8">
        <w:rPr>
          <w:rFonts w:ascii="Times New Roman" w:hAnsi="Times New Roman" w:cs="Times New Roman"/>
          <w:sz w:val="22"/>
          <w:szCs w:val="22"/>
        </w:rPr>
        <w:t xml:space="preserve">do stosowania w określonych granicach napięcia (dotyczącej bezpieczeństwa elektrycznego), Dyrektywy 2000/14/WE Parlamentu Europejskiego i Rady z dnia 8 maja 2000 r. w sprawie zbliżenia ustawodawstw Państw Członkowskich odnoszących </w:t>
      </w:r>
      <w:r w:rsidR="0049621A" w:rsidRPr="000C67E8">
        <w:rPr>
          <w:rFonts w:ascii="Times New Roman" w:hAnsi="Times New Roman" w:cs="Times New Roman"/>
          <w:sz w:val="22"/>
          <w:szCs w:val="22"/>
        </w:rPr>
        <w:br/>
      </w:r>
      <w:r w:rsidR="00E90CE4" w:rsidRPr="000C67E8">
        <w:rPr>
          <w:rFonts w:ascii="Times New Roman" w:hAnsi="Times New Roman" w:cs="Times New Roman"/>
          <w:sz w:val="22"/>
          <w:szCs w:val="22"/>
        </w:rPr>
        <w:t>się do emisji hałasu do środowiska przez urządzenia używane na zewnątrz pomieszczeń (dotyczącej emisji hałasu),</w:t>
      </w:r>
    </w:p>
    <w:p w14:paraId="1E7E1A8E" w14:textId="2BCE013F" w:rsidR="00E90CE4" w:rsidRPr="000C67E8" w:rsidRDefault="00203BCB" w:rsidP="00203BCB">
      <w:pPr>
        <w:widowControl/>
        <w:tabs>
          <w:tab w:val="left" w:pos="1134"/>
        </w:tabs>
        <w:autoSpaceDE/>
        <w:autoSpaceDN/>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2)</w:t>
      </w:r>
      <w:r w:rsidRPr="000C67E8">
        <w:rPr>
          <w:rFonts w:ascii="Times New Roman" w:hAnsi="Times New Roman" w:cs="Times New Roman"/>
          <w:sz w:val="22"/>
          <w:szCs w:val="22"/>
        </w:rPr>
        <w:tab/>
      </w:r>
      <w:r w:rsidR="00E90CE4" w:rsidRPr="000C67E8">
        <w:rPr>
          <w:rFonts w:ascii="Times New Roman" w:hAnsi="Times New Roman" w:cs="Times New Roman"/>
          <w:sz w:val="22"/>
          <w:szCs w:val="22"/>
        </w:rPr>
        <w:t>standardów technicznych serii PN-EN, przenoszących europejskie normy zharmonizowane,</w:t>
      </w:r>
    </w:p>
    <w:p w14:paraId="63334C0C" w14:textId="194A86CE" w:rsidR="00A3325C" w:rsidRPr="000C67E8" w:rsidRDefault="00203BCB" w:rsidP="00203BCB">
      <w:pPr>
        <w:widowControl/>
        <w:autoSpaceDE/>
        <w:autoSpaceDN/>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3)</w:t>
      </w:r>
      <w:r w:rsidRPr="000C67E8">
        <w:rPr>
          <w:rFonts w:ascii="Times New Roman" w:hAnsi="Times New Roman" w:cs="Times New Roman"/>
          <w:sz w:val="22"/>
          <w:szCs w:val="22"/>
        </w:rPr>
        <w:tab/>
      </w:r>
      <w:r w:rsidR="00E90CE4" w:rsidRPr="000C67E8">
        <w:rPr>
          <w:rFonts w:ascii="Times New Roman" w:hAnsi="Times New Roman" w:cs="Times New Roman"/>
          <w:sz w:val="22"/>
          <w:szCs w:val="22"/>
        </w:rPr>
        <w:t>przepisów krajowych, w szczególności ustawy z dnia 30 sierpnia 2002 r. o systemie oceny zgodności (t.j.Dz.U.202</w:t>
      </w:r>
      <w:r w:rsidR="008418D7">
        <w:rPr>
          <w:rFonts w:ascii="Times New Roman" w:hAnsi="Times New Roman" w:cs="Times New Roman"/>
          <w:sz w:val="22"/>
          <w:szCs w:val="22"/>
        </w:rPr>
        <w:t>3</w:t>
      </w:r>
      <w:r w:rsidR="00E90CE4" w:rsidRPr="000C67E8">
        <w:rPr>
          <w:rFonts w:ascii="Times New Roman" w:hAnsi="Times New Roman" w:cs="Times New Roman"/>
          <w:sz w:val="22"/>
          <w:szCs w:val="22"/>
        </w:rPr>
        <w:t>.</w:t>
      </w:r>
      <w:r w:rsidR="008418D7">
        <w:rPr>
          <w:rFonts w:ascii="Times New Roman" w:hAnsi="Times New Roman" w:cs="Times New Roman"/>
          <w:sz w:val="22"/>
          <w:szCs w:val="22"/>
        </w:rPr>
        <w:t>215</w:t>
      </w:r>
      <w:r w:rsidR="00E90CE4" w:rsidRPr="000C67E8">
        <w:rPr>
          <w:rFonts w:ascii="Times New Roman" w:hAnsi="Times New Roman" w:cs="Times New Roman"/>
          <w:sz w:val="22"/>
          <w:szCs w:val="22"/>
        </w:rPr>
        <w:t xml:space="preserve"> ze zm.) (w tym dotyczących oznakowania wyrobów znakami „CE”), </w:t>
      </w:r>
      <w:bookmarkStart w:id="8" w:name="_Hlk535332590"/>
      <w:r w:rsidR="00E90CE4" w:rsidRPr="000C67E8">
        <w:rPr>
          <w:rFonts w:ascii="Times New Roman" w:hAnsi="Times New Roman" w:cs="Times New Roman"/>
          <w:sz w:val="22"/>
          <w:szCs w:val="22"/>
        </w:rPr>
        <w:t>ustawy z dnia 12 grudnia 2003 r. o ogólnym bezpieczeństwie produktów (t.j.Dz.U.202</w:t>
      </w:r>
      <w:r w:rsidR="008418D7">
        <w:rPr>
          <w:rFonts w:ascii="Times New Roman" w:hAnsi="Times New Roman" w:cs="Times New Roman"/>
          <w:sz w:val="22"/>
          <w:szCs w:val="22"/>
        </w:rPr>
        <w:t>1</w:t>
      </w:r>
      <w:r w:rsidR="00E90CE4" w:rsidRPr="000C67E8">
        <w:rPr>
          <w:rFonts w:ascii="Times New Roman" w:hAnsi="Times New Roman" w:cs="Times New Roman"/>
          <w:sz w:val="22"/>
          <w:szCs w:val="22"/>
        </w:rPr>
        <w:t>.</w:t>
      </w:r>
      <w:r w:rsidR="008418D7">
        <w:rPr>
          <w:rFonts w:ascii="Times New Roman" w:hAnsi="Times New Roman" w:cs="Times New Roman"/>
          <w:sz w:val="22"/>
          <w:szCs w:val="22"/>
        </w:rPr>
        <w:t>222</w:t>
      </w:r>
      <w:r w:rsidR="00E90CE4" w:rsidRPr="000C67E8">
        <w:rPr>
          <w:rFonts w:ascii="Times New Roman" w:hAnsi="Times New Roman" w:cs="Times New Roman"/>
          <w:sz w:val="22"/>
          <w:szCs w:val="22"/>
        </w:rPr>
        <w:t xml:space="preserve"> ze zm.), </w:t>
      </w:r>
      <w:bookmarkStart w:id="9" w:name="_Hlk532899676"/>
      <w:r w:rsidR="00E90CE4" w:rsidRPr="000C67E8">
        <w:rPr>
          <w:rFonts w:ascii="Times New Roman" w:hAnsi="Times New Roman" w:cs="Times New Roman"/>
          <w:sz w:val="22"/>
          <w:szCs w:val="22"/>
        </w:rPr>
        <w:t>ustawy z dnia 13 kwietnia 2007 r. o kompatybilności elektromagnetycznej (t.j.Dz.U.202</w:t>
      </w:r>
      <w:r w:rsidR="00BA51AA">
        <w:rPr>
          <w:rFonts w:ascii="Times New Roman" w:hAnsi="Times New Roman" w:cs="Times New Roman"/>
          <w:sz w:val="22"/>
          <w:szCs w:val="22"/>
        </w:rPr>
        <w:t>5</w:t>
      </w:r>
      <w:r w:rsidR="00E90CE4" w:rsidRPr="000C67E8">
        <w:rPr>
          <w:rFonts w:ascii="Times New Roman" w:hAnsi="Times New Roman" w:cs="Times New Roman"/>
          <w:sz w:val="22"/>
          <w:szCs w:val="22"/>
        </w:rPr>
        <w:t>.</w:t>
      </w:r>
      <w:r w:rsidR="00BA51AA">
        <w:rPr>
          <w:rFonts w:ascii="Times New Roman" w:hAnsi="Times New Roman" w:cs="Times New Roman"/>
          <w:sz w:val="22"/>
          <w:szCs w:val="22"/>
        </w:rPr>
        <w:t>180</w:t>
      </w:r>
      <w:r w:rsidR="00E90CE4" w:rsidRPr="000C67E8">
        <w:rPr>
          <w:rFonts w:ascii="Times New Roman" w:hAnsi="Times New Roman" w:cs="Times New Roman"/>
          <w:sz w:val="22"/>
          <w:szCs w:val="22"/>
        </w:rPr>
        <w:t xml:space="preserve"> ze zm.), ustawy z dnia 15 maja 2015 r. o</w:t>
      </w:r>
      <w:r w:rsidR="00A376B3" w:rsidRPr="000C67E8">
        <w:rPr>
          <w:rFonts w:ascii="Times New Roman" w:hAnsi="Times New Roman" w:cs="Times New Roman"/>
          <w:sz w:val="22"/>
          <w:szCs w:val="22"/>
        </w:rPr>
        <w:t> </w:t>
      </w:r>
      <w:r w:rsidR="00E90CE4" w:rsidRPr="000C67E8">
        <w:rPr>
          <w:rFonts w:ascii="Times New Roman" w:hAnsi="Times New Roman" w:cs="Times New Roman"/>
          <w:sz w:val="22"/>
          <w:szCs w:val="22"/>
        </w:rPr>
        <w:t>substancjach zubożających warstwę ozonową oraz o niektórych fluorowanych gazach cieplarnianych (t.j.Dz.U.2020.2065 ze zm.)</w:t>
      </w:r>
      <w:bookmarkEnd w:id="9"/>
      <w:r w:rsidR="00E90CE4" w:rsidRPr="000C67E8">
        <w:rPr>
          <w:rFonts w:ascii="Times New Roman" w:hAnsi="Times New Roman" w:cs="Times New Roman"/>
          <w:sz w:val="22"/>
          <w:szCs w:val="22"/>
        </w:rPr>
        <w:t xml:space="preserve">, rozporządzenia Ministra Rozwoju z dnia </w:t>
      </w:r>
      <w:r w:rsidR="0049621A" w:rsidRPr="000C67E8">
        <w:rPr>
          <w:rFonts w:ascii="Times New Roman" w:hAnsi="Times New Roman" w:cs="Times New Roman"/>
          <w:sz w:val="22"/>
          <w:szCs w:val="22"/>
        </w:rPr>
        <w:br/>
      </w:r>
      <w:r w:rsidR="00E90CE4" w:rsidRPr="000C67E8">
        <w:rPr>
          <w:rFonts w:ascii="Times New Roman" w:hAnsi="Times New Roman" w:cs="Times New Roman"/>
          <w:sz w:val="22"/>
          <w:szCs w:val="22"/>
        </w:rPr>
        <w:t>2 czerwca 2016 r. w sprawie wymagań dla sprzętu elektrycznego (Dz.U.2016.806).</w:t>
      </w:r>
      <w:bookmarkEnd w:id="8"/>
    </w:p>
    <w:p w14:paraId="5AEA54B9" w14:textId="77777777" w:rsidR="001B0C59" w:rsidRPr="000C67E8" w:rsidRDefault="001B0C59" w:rsidP="00203BCB">
      <w:pPr>
        <w:tabs>
          <w:tab w:val="left" w:pos="6073"/>
        </w:tabs>
        <w:jc w:val="center"/>
        <w:rPr>
          <w:rFonts w:ascii="Times New Roman" w:hAnsi="Times New Roman" w:cs="Times New Roman"/>
          <w:b/>
          <w:sz w:val="22"/>
          <w:szCs w:val="22"/>
        </w:rPr>
      </w:pPr>
    </w:p>
    <w:p w14:paraId="101ED0AF" w14:textId="77777777" w:rsidR="001B0C59" w:rsidRPr="000C67E8" w:rsidRDefault="001B0C59" w:rsidP="00203BCB">
      <w:pPr>
        <w:tabs>
          <w:tab w:val="left" w:pos="6073"/>
        </w:tabs>
        <w:jc w:val="center"/>
        <w:rPr>
          <w:rFonts w:ascii="Times New Roman" w:hAnsi="Times New Roman" w:cs="Times New Roman"/>
          <w:b/>
          <w:sz w:val="22"/>
          <w:szCs w:val="22"/>
        </w:rPr>
      </w:pPr>
    </w:p>
    <w:p w14:paraId="59D9CE19" w14:textId="77777777" w:rsidR="001B0C59" w:rsidRPr="000C67E8" w:rsidRDefault="001B0C59" w:rsidP="00203BCB">
      <w:pPr>
        <w:tabs>
          <w:tab w:val="left" w:pos="6073"/>
        </w:tabs>
        <w:jc w:val="center"/>
        <w:rPr>
          <w:rFonts w:ascii="Times New Roman" w:hAnsi="Times New Roman" w:cs="Times New Roman"/>
          <w:b/>
          <w:sz w:val="22"/>
          <w:szCs w:val="22"/>
        </w:rPr>
      </w:pPr>
    </w:p>
    <w:p w14:paraId="4D8A7EA4" w14:textId="09388F30" w:rsidR="00810EA6" w:rsidRPr="000C67E8" w:rsidRDefault="00AA2904" w:rsidP="00203BCB">
      <w:pPr>
        <w:tabs>
          <w:tab w:val="left" w:pos="6073"/>
        </w:tabs>
        <w:jc w:val="center"/>
        <w:rPr>
          <w:rFonts w:ascii="Times New Roman" w:hAnsi="Times New Roman" w:cs="Times New Roman"/>
          <w:b/>
          <w:sz w:val="22"/>
          <w:szCs w:val="22"/>
        </w:rPr>
      </w:pPr>
      <w:r w:rsidRPr="000C67E8">
        <w:rPr>
          <w:rFonts w:ascii="Times New Roman" w:hAnsi="Times New Roman" w:cs="Times New Roman"/>
          <w:b/>
          <w:sz w:val="22"/>
          <w:szCs w:val="22"/>
        </w:rPr>
        <w:t>§</w:t>
      </w:r>
      <w:r w:rsidR="00D973C2" w:rsidRPr="000C67E8">
        <w:rPr>
          <w:rFonts w:ascii="Times New Roman" w:hAnsi="Times New Roman" w:cs="Times New Roman"/>
          <w:b/>
          <w:sz w:val="22"/>
          <w:szCs w:val="22"/>
        </w:rPr>
        <w:t>2</w:t>
      </w:r>
    </w:p>
    <w:p w14:paraId="52FE68F2" w14:textId="27451B1F" w:rsidR="00D973C2" w:rsidRPr="000C67E8" w:rsidRDefault="00D973C2" w:rsidP="00D973C2">
      <w:pPr>
        <w:tabs>
          <w:tab w:val="left" w:pos="6073"/>
        </w:tabs>
        <w:jc w:val="center"/>
        <w:rPr>
          <w:rFonts w:ascii="Times New Roman" w:hAnsi="Times New Roman" w:cs="Times New Roman"/>
          <w:b/>
          <w:sz w:val="22"/>
          <w:szCs w:val="22"/>
        </w:rPr>
      </w:pPr>
      <w:r w:rsidRPr="000C67E8">
        <w:rPr>
          <w:rFonts w:ascii="Times New Roman" w:hAnsi="Times New Roman" w:cs="Times New Roman"/>
          <w:b/>
          <w:sz w:val="22"/>
          <w:szCs w:val="22"/>
        </w:rPr>
        <w:t>Oświadczenia Dostawcy.</w:t>
      </w:r>
    </w:p>
    <w:p w14:paraId="212E4C3B" w14:textId="77777777" w:rsidR="00AA2904" w:rsidRPr="000C67E8" w:rsidRDefault="00AA2904" w:rsidP="00AA2904">
      <w:pPr>
        <w:tabs>
          <w:tab w:val="left" w:pos="6073"/>
        </w:tabs>
        <w:rPr>
          <w:rFonts w:ascii="Times New Roman" w:hAnsi="Times New Roman" w:cs="Times New Roman"/>
          <w:b/>
          <w:sz w:val="22"/>
          <w:szCs w:val="22"/>
        </w:rPr>
      </w:pPr>
    </w:p>
    <w:p w14:paraId="050CFC29" w14:textId="156486A2" w:rsidR="00D973C2" w:rsidRPr="000C67E8" w:rsidRDefault="00203BCB" w:rsidP="00203BCB">
      <w:pPr>
        <w:tabs>
          <w:tab w:val="left" w:pos="567"/>
        </w:tabs>
        <w:spacing w:line="360" w:lineRule="auto"/>
        <w:jc w:val="both"/>
        <w:rPr>
          <w:rFonts w:ascii="Times New Roman" w:hAnsi="Times New Roman" w:cs="Times New Roman"/>
          <w:b/>
          <w:sz w:val="22"/>
          <w:szCs w:val="22"/>
        </w:rPr>
      </w:pPr>
      <w:r w:rsidRPr="000C67E8">
        <w:rPr>
          <w:rFonts w:ascii="Times New Roman" w:hAnsi="Times New Roman" w:cs="Times New Roman"/>
          <w:sz w:val="22"/>
          <w:szCs w:val="22"/>
        </w:rPr>
        <w:t>1.</w:t>
      </w:r>
      <w:r w:rsidRPr="000C67E8">
        <w:rPr>
          <w:rFonts w:ascii="Times New Roman" w:hAnsi="Times New Roman" w:cs="Times New Roman"/>
          <w:sz w:val="22"/>
          <w:szCs w:val="22"/>
        </w:rPr>
        <w:tab/>
      </w:r>
      <w:r w:rsidR="00D973C2" w:rsidRPr="000C67E8">
        <w:rPr>
          <w:rFonts w:ascii="Times New Roman" w:hAnsi="Times New Roman" w:cs="Times New Roman"/>
          <w:sz w:val="22"/>
          <w:szCs w:val="22"/>
        </w:rPr>
        <w:t>Dostawca oświadcza, że:</w:t>
      </w:r>
    </w:p>
    <w:p w14:paraId="5E32681D" w14:textId="71C49FD5" w:rsidR="00D973C2" w:rsidRPr="000C67E8" w:rsidRDefault="00203BCB" w:rsidP="00203BCB">
      <w:pPr>
        <w:widowControl/>
        <w:tabs>
          <w:tab w:val="left" w:pos="1134"/>
        </w:tabs>
        <w:autoSpaceDE/>
        <w:autoSpaceDN/>
        <w:spacing w:line="360" w:lineRule="auto"/>
        <w:ind w:left="1134" w:hanging="283"/>
        <w:jc w:val="both"/>
        <w:rPr>
          <w:rFonts w:ascii="Times New Roman" w:hAnsi="Times New Roman" w:cs="Times New Roman"/>
          <w:sz w:val="22"/>
          <w:szCs w:val="22"/>
        </w:rPr>
      </w:pPr>
      <w:bookmarkStart w:id="10" w:name="_Hlk532295419"/>
      <w:r w:rsidRPr="000C67E8">
        <w:rPr>
          <w:rFonts w:ascii="Times New Roman" w:hAnsi="Times New Roman" w:cs="Times New Roman"/>
          <w:sz w:val="22"/>
          <w:szCs w:val="22"/>
        </w:rPr>
        <w:lastRenderedPageBreak/>
        <w:t>1)</w:t>
      </w:r>
      <w:r w:rsidRPr="000C67E8">
        <w:rPr>
          <w:rFonts w:ascii="Times New Roman" w:hAnsi="Times New Roman" w:cs="Times New Roman"/>
          <w:sz w:val="22"/>
          <w:szCs w:val="22"/>
        </w:rPr>
        <w:tab/>
      </w:r>
      <w:r w:rsidR="00D973C2" w:rsidRPr="000C67E8">
        <w:rPr>
          <w:rFonts w:ascii="Times New Roman" w:hAnsi="Times New Roman" w:cs="Times New Roman"/>
          <w:sz w:val="22"/>
          <w:szCs w:val="22"/>
        </w:rPr>
        <w:t xml:space="preserve">Dostawcy jest znane oraz rozumie on zapotrzebowanie Zamawiającego na dostawę </w:t>
      </w:r>
      <w:r w:rsidR="0049621A" w:rsidRPr="000C67E8">
        <w:rPr>
          <w:rFonts w:ascii="Times New Roman" w:hAnsi="Times New Roman" w:cs="Times New Roman"/>
          <w:sz w:val="22"/>
          <w:szCs w:val="22"/>
        </w:rPr>
        <w:br/>
      </w:r>
      <w:r w:rsidR="00D973C2" w:rsidRPr="000C67E8">
        <w:rPr>
          <w:rFonts w:ascii="Times New Roman" w:hAnsi="Times New Roman" w:cs="Times New Roman"/>
          <w:sz w:val="22"/>
          <w:szCs w:val="22"/>
        </w:rPr>
        <w:t xml:space="preserve">i montaż  specyficznego Przedmiotu Dostawy zgodnie z warunkami postępowania ogłoszonego przez Zamawiającego, </w:t>
      </w:r>
    </w:p>
    <w:bookmarkEnd w:id="10"/>
    <w:p w14:paraId="4ED11BB7" w14:textId="77777777" w:rsidR="00D973C2" w:rsidRPr="000C67E8" w:rsidRDefault="00D973C2" w:rsidP="00203BCB">
      <w:pPr>
        <w:pStyle w:val="Akapitzlist"/>
        <w:widowControl/>
        <w:numPr>
          <w:ilvl w:val="0"/>
          <w:numId w:val="26"/>
        </w:numPr>
        <w:tabs>
          <w:tab w:val="left" w:pos="1134"/>
          <w:tab w:val="left" w:pos="6073"/>
        </w:tabs>
        <w:autoSpaceDE/>
        <w:autoSpaceDN/>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Przedmiot Dostawy jest wolny od wad fizycznych i prawnych,</w:t>
      </w:r>
    </w:p>
    <w:p w14:paraId="47212CFF" w14:textId="7A8BC82B" w:rsidR="00D973C2" w:rsidRPr="000C67E8" w:rsidRDefault="00D973C2" w:rsidP="00203BCB">
      <w:pPr>
        <w:pStyle w:val="Akapitzlist"/>
        <w:widowControl/>
        <w:numPr>
          <w:ilvl w:val="0"/>
          <w:numId w:val="26"/>
        </w:numPr>
        <w:tabs>
          <w:tab w:val="left" w:pos="1134"/>
          <w:tab w:val="left" w:pos="6073"/>
        </w:tabs>
        <w:autoSpaceDE/>
        <w:autoSpaceDN/>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Dostawcy przysługuje pełnia praw do Przedmiotu Dostawy, w tym Przedmiot Dostawy nie narusza praw majątkowych osób trzecich i nie jest on obciążony  jakimikolwiek roszczeniami osób trzecich, jak również nie istnieją ograniczenia w możliwości rozporządzania Przedmiotem Dostawy przez Dostawcę,</w:t>
      </w:r>
    </w:p>
    <w:p w14:paraId="5EC81398" w14:textId="77777777" w:rsidR="00D973C2" w:rsidRPr="000C67E8" w:rsidRDefault="00D973C2" w:rsidP="00203BCB">
      <w:pPr>
        <w:pStyle w:val="Akapitzlist"/>
        <w:widowControl/>
        <w:numPr>
          <w:ilvl w:val="0"/>
          <w:numId w:val="26"/>
        </w:numPr>
        <w:tabs>
          <w:tab w:val="left" w:pos="1134"/>
          <w:tab w:val="left" w:pos="6073"/>
        </w:tabs>
        <w:autoSpaceDE/>
        <w:autoSpaceDN/>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w stosunku do Dostawcy nie toczą się żadne postępowania sądowe i administracyjne,</w:t>
      </w:r>
    </w:p>
    <w:p w14:paraId="3CA489B5" w14:textId="427427C1" w:rsidR="00D973C2" w:rsidRPr="000C67E8" w:rsidRDefault="00D973C2" w:rsidP="00203BCB">
      <w:pPr>
        <w:pStyle w:val="Akapitzlist"/>
        <w:widowControl/>
        <w:numPr>
          <w:ilvl w:val="0"/>
          <w:numId w:val="26"/>
        </w:numPr>
        <w:tabs>
          <w:tab w:val="left" w:pos="1134"/>
          <w:tab w:val="left" w:pos="6073"/>
        </w:tabs>
        <w:autoSpaceDE/>
        <w:autoSpaceDN/>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podmioty trzecie nie kierują w stosunku do Dostawcy roszczeń mogących mieć wpływ na uprawnienie Dostawcy do produkcji lub dystrybucji</w:t>
      </w:r>
      <w:r w:rsidRPr="000C67E8">
        <w:rPr>
          <w:rFonts w:ascii="Times New Roman" w:hAnsi="Times New Roman" w:cs="Times New Roman"/>
          <w:i/>
          <w:sz w:val="22"/>
          <w:szCs w:val="22"/>
        </w:rPr>
        <w:t xml:space="preserve"> </w:t>
      </w:r>
      <w:r w:rsidRPr="000C67E8">
        <w:rPr>
          <w:rFonts w:ascii="Times New Roman" w:hAnsi="Times New Roman" w:cs="Times New Roman"/>
          <w:sz w:val="22"/>
          <w:szCs w:val="22"/>
        </w:rPr>
        <w:t>Przedmiotu Dostawy oraz do jego montażu i</w:t>
      </w:r>
      <w:r w:rsidR="00A376B3" w:rsidRPr="000C67E8">
        <w:rPr>
          <w:rFonts w:ascii="Times New Roman" w:hAnsi="Times New Roman" w:cs="Times New Roman"/>
          <w:sz w:val="22"/>
          <w:szCs w:val="22"/>
        </w:rPr>
        <w:t> </w:t>
      </w:r>
      <w:r w:rsidRPr="000C67E8">
        <w:rPr>
          <w:rFonts w:ascii="Times New Roman" w:hAnsi="Times New Roman" w:cs="Times New Roman"/>
          <w:sz w:val="22"/>
          <w:szCs w:val="22"/>
        </w:rPr>
        <w:t>uruchomienia, w tym związanej z Przedmiotem Dostawy dokumentacji, w szczególności roszczeń w zakresie ochrony praw własności intelektualnej,</w:t>
      </w:r>
    </w:p>
    <w:p w14:paraId="0F43B647" w14:textId="77777777" w:rsidR="00D973C2" w:rsidRPr="000C67E8" w:rsidRDefault="00D973C2" w:rsidP="00203BCB">
      <w:pPr>
        <w:pStyle w:val="Akapitzlist"/>
        <w:widowControl/>
        <w:numPr>
          <w:ilvl w:val="0"/>
          <w:numId w:val="26"/>
        </w:numPr>
        <w:tabs>
          <w:tab w:val="left" w:pos="1134"/>
          <w:tab w:val="left" w:pos="6073"/>
        </w:tabs>
        <w:autoSpaceDE/>
        <w:autoSpaceDN/>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w stosunku do Dostawcy nie toczy się postępowanie upadłościowe, postępowanie restrukturyzacyjne, nie zostało wydane postanowienie o umorzeniu takiego postępowania lub oddaleniu wniosku o jego wszczęcie z uwagi na okoliczność, że posiadany majątek nie pozwoli na pokrycie kosztów postępowania, jak również nie zachodzą przyczyny uzasadniające wszczęcie przedmiotowych postępowań,</w:t>
      </w:r>
    </w:p>
    <w:p w14:paraId="5897EE10" w14:textId="1DA98637" w:rsidR="00D973C2" w:rsidRPr="000C67E8" w:rsidRDefault="00D973C2" w:rsidP="00203BCB">
      <w:pPr>
        <w:pStyle w:val="Akapitzlist"/>
        <w:widowControl/>
        <w:numPr>
          <w:ilvl w:val="0"/>
          <w:numId w:val="26"/>
        </w:numPr>
        <w:tabs>
          <w:tab w:val="left" w:pos="1134"/>
          <w:tab w:val="left" w:pos="6073"/>
        </w:tabs>
        <w:autoSpaceDE/>
        <w:autoSpaceDN/>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 xml:space="preserve">Dostawca dysponuje wiedzą i doświadczeniem niezbędnymi do należytego wykonania Przedmiotu Umowy i zobowiązuje się go wykonać z należytą starannością wymaganą </w:t>
      </w:r>
      <w:r w:rsidR="0049621A" w:rsidRPr="000C67E8">
        <w:rPr>
          <w:rFonts w:ascii="Times New Roman" w:hAnsi="Times New Roman" w:cs="Times New Roman"/>
          <w:sz w:val="22"/>
          <w:szCs w:val="22"/>
        </w:rPr>
        <w:br/>
      </w:r>
      <w:r w:rsidRPr="000C67E8">
        <w:rPr>
          <w:rFonts w:ascii="Times New Roman" w:hAnsi="Times New Roman" w:cs="Times New Roman"/>
          <w:sz w:val="22"/>
          <w:szCs w:val="22"/>
        </w:rPr>
        <w:t>od profesjonalisty,</w:t>
      </w:r>
      <w:r w:rsidR="005B783D" w:rsidRPr="000C67E8">
        <w:rPr>
          <w:rFonts w:ascii="Times New Roman" w:hAnsi="Times New Roman" w:cs="Times New Roman"/>
          <w:sz w:val="22"/>
          <w:szCs w:val="22"/>
        </w:rPr>
        <w:t xml:space="preserve"> </w:t>
      </w:r>
      <w:r w:rsidRPr="000C67E8">
        <w:rPr>
          <w:rFonts w:ascii="Times New Roman" w:hAnsi="Times New Roman" w:cs="Times New Roman"/>
          <w:sz w:val="22"/>
          <w:szCs w:val="22"/>
        </w:rPr>
        <w:t>z</w:t>
      </w:r>
      <w:r w:rsidR="005B783D" w:rsidRPr="000C67E8">
        <w:rPr>
          <w:rFonts w:ascii="Times New Roman" w:hAnsi="Times New Roman" w:cs="Times New Roman"/>
          <w:sz w:val="22"/>
          <w:szCs w:val="22"/>
        </w:rPr>
        <w:t> </w:t>
      </w:r>
      <w:r w:rsidRPr="000C67E8">
        <w:rPr>
          <w:rFonts w:ascii="Times New Roman" w:hAnsi="Times New Roman" w:cs="Times New Roman"/>
          <w:sz w:val="22"/>
          <w:szCs w:val="22"/>
        </w:rPr>
        <w:t>poszanowaniem obowiązujących przepisów prawa</w:t>
      </w:r>
      <w:r w:rsidR="00986B48" w:rsidRPr="000C67E8">
        <w:rPr>
          <w:rFonts w:ascii="Times New Roman" w:hAnsi="Times New Roman" w:cs="Times New Roman"/>
          <w:sz w:val="22"/>
          <w:szCs w:val="22"/>
        </w:rPr>
        <w:t xml:space="preserve">. </w:t>
      </w:r>
      <w:r w:rsidR="005B783D" w:rsidRPr="000C67E8">
        <w:rPr>
          <w:rFonts w:ascii="Times New Roman" w:hAnsi="Times New Roman" w:cs="Times New Roman"/>
          <w:sz w:val="22"/>
          <w:szCs w:val="22"/>
        </w:rPr>
        <w:t>Dostawca</w:t>
      </w:r>
      <w:r w:rsidRPr="000C67E8">
        <w:rPr>
          <w:rFonts w:ascii="Times New Roman" w:hAnsi="Times New Roman" w:cs="Times New Roman"/>
          <w:sz w:val="22"/>
          <w:szCs w:val="22"/>
        </w:rPr>
        <w:t xml:space="preserve"> zapewnia, że jest uprawniony do udzielenia licencji na oprogramowanie do Przedmiotu Dostawy w zakresie określonym niniejszą Umową</w:t>
      </w:r>
      <w:r w:rsidR="00C02467" w:rsidRPr="000C67E8">
        <w:rPr>
          <w:rFonts w:ascii="Times New Roman" w:hAnsi="Times New Roman" w:cs="Times New Roman"/>
          <w:sz w:val="22"/>
          <w:szCs w:val="22"/>
        </w:rPr>
        <w:t>,</w:t>
      </w:r>
    </w:p>
    <w:p w14:paraId="71D53B18" w14:textId="53EF503D" w:rsidR="005B783D" w:rsidRPr="000C67E8" w:rsidRDefault="00D973C2" w:rsidP="00203BCB">
      <w:pPr>
        <w:pStyle w:val="Akapitzlist"/>
        <w:widowControl/>
        <w:numPr>
          <w:ilvl w:val="0"/>
          <w:numId w:val="26"/>
        </w:numPr>
        <w:tabs>
          <w:tab w:val="left" w:pos="1134"/>
          <w:tab w:val="left" w:pos="6073"/>
        </w:tabs>
        <w:autoSpaceDE/>
        <w:autoSpaceDN/>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D</w:t>
      </w:r>
      <w:r w:rsidR="005B783D" w:rsidRPr="000C67E8">
        <w:rPr>
          <w:rFonts w:ascii="Times New Roman" w:hAnsi="Times New Roman" w:cs="Times New Roman"/>
          <w:sz w:val="22"/>
          <w:szCs w:val="22"/>
        </w:rPr>
        <w:t>ostawca</w:t>
      </w:r>
      <w:r w:rsidRPr="000C67E8">
        <w:rPr>
          <w:rFonts w:ascii="Times New Roman" w:hAnsi="Times New Roman" w:cs="Times New Roman"/>
          <w:sz w:val="22"/>
          <w:szCs w:val="22"/>
        </w:rPr>
        <w:t xml:space="preserve"> </w:t>
      </w:r>
      <w:r w:rsidRPr="000C67E8">
        <w:rPr>
          <w:rFonts w:ascii="Times New Roman" w:hAnsi="Times New Roman" w:cs="Times New Roman"/>
          <w:sz w:val="22"/>
          <w:szCs w:val="22"/>
          <w:u w:val="single"/>
        </w:rPr>
        <w:t>oświadcza</w:t>
      </w:r>
      <w:r w:rsidRPr="000C67E8">
        <w:rPr>
          <w:rFonts w:ascii="Times New Roman" w:hAnsi="Times New Roman" w:cs="Times New Roman"/>
          <w:sz w:val="22"/>
          <w:szCs w:val="22"/>
        </w:rPr>
        <w:t xml:space="preserve"> i zapewnia, że oprogramowanie do Przedmiotu Dostawy </w:t>
      </w:r>
      <w:r w:rsidR="0049621A" w:rsidRPr="000C67E8">
        <w:rPr>
          <w:rFonts w:ascii="Times New Roman" w:hAnsi="Times New Roman" w:cs="Times New Roman"/>
          <w:sz w:val="22"/>
          <w:szCs w:val="22"/>
        </w:rPr>
        <w:br/>
      </w:r>
      <w:r w:rsidRPr="000C67E8">
        <w:rPr>
          <w:rFonts w:ascii="Times New Roman" w:hAnsi="Times New Roman" w:cs="Times New Roman"/>
          <w:sz w:val="22"/>
          <w:szCs w:val="22"/>
        </w:rPr>
        <w:t xml:space="preserve">nie ma wad prawnych i fizycznych, a także nie ma właściwości, które mogłyby zniszczyć, uszkodzić, przełamać, lub zmienić systemy zabezpieczeń teleinformatycznych </w:t>
      </w:r>
      <w:r w:rsidR="0049621A" w:rsidRPr="000C67E8">
        <w:rPr>
          <w:rFonts w:ascii="Times New Roman" w:hAnsi="Times New Roman" w:cs="Times New Roman"/>
          <w:sz w:val="22"/>
          <w:szCs w:val="22"/>
        </w:rPr>
        <w:br/>
      </w:r>
      <w:r w:rsidRPr="000C67E8">
        <w:rPr>
          <w:rFonts w:ascii="Times New Roman" w:hAnsi="Times New Roman" w:cs="Times New Roman"/>
          <w:sz w:val="22"/>
          <w:szCs w:val="22"/>
        </w:rPr>
        <w:t>lub elektronicznych Zamawiającego</w:t>
      </w:r>
      <w:r w:rsidR="00B919E2" w:rsidRPr="000C67E8">
        <w:rPr>
          <w:rFonts w:ascii="Times New Roman" w:hAnsi="Times New Roman" w:cs="Times New Roman"/>
          <w:sz w:val="22"/>
          <w:szCs w:val="22"/>
        </w:rPr>
        <w:t>.</w:t>
      </w:r>
      <w:r w:rsidRPr="000C67E8">
        <w:rPr>
          <w:rFonts w:ascii="Times New Roman" w:hAnsi="Times New Roman" w:cs="Times New Roman"/>
          <w:sz w:val="22"/>
          <w:szCs w:val="22"/>
        </w:rPr>
        <w:t xml:space="preserve"> </w:t>
      </w:r>
    </w:p>
    <w:p w14:paraId="7E04051B" w14:textId="52978F81" w:rsidR="00D973C2" w:rsidRPr="000C67E8" w:rsidRDefault="00B919E2" w:rsidP="001B0C59">
      <w:pPr>
        <w:widowControl/>
        <w:tabs>
          <w:tab w:val="left" w:pos="1134"/>
          <w:tab w:val="left" w:pos="6073"/>
        </w:tabs>
        <w:autoSpaceDE/>
        <w:autoSpaceDN/>
        <w:spacing w:line="360" w:lineRule="auto"/>
        <w:jc w:val="both"/>
        <w:rPr>
          <w:rFonts w:ascii="Times New Roman" w:hAnsi="Times New Roman" w:cs="Times New Roman"/>
          <w:sz w:val="22"/>
          <w:szCs w:val="22"/>
        </w:rPr>
      </w:pPr>
      <w:r w:rsidRPr="000C67E8">
        <w:rPr>
          <w:rFonts w:ascii="Times New Roman" w:hAnsi="Times New Roman" w:cs="Times New Roman"/>
          <w:sz w:val="22"/>
          <w:szCs w:val="22"/>
        </w:rPr>
        <w:t>2</w:t>
      </w:r>
      <w:r w:rsidR="00777D63" w:rsidRPr="000C67E8">
        <w:rPr>
          <w:rFonts w:ascii="Times New Roman" w:hAnsi="Times New Roman" w:cs="Times New Roman"/>
          <w:sz w:val="22"/>
          <w:szCs w:val="22"/>
        </w:rPr>
        <w:t>.</w:t>
      </w:r>
      <w:r w:rsidR="00986B48" w:rsidRPr="000C67E8">
        <w:rPr>
          <w:rFonts w:ascii="Times New Roman" w:hAnsi="Times New Roman" w:cs="Times New Roman"/>
          <w:sz w:val="22"/>
          <w:szCs w:val="22"/>
        </w:rPr>
        <w:t xml:space="preserve"> </w:t>
      </w:r>
      <w:r w:rsidR="005B783D" w:rsidRPr="000C67E8">
        <w:rPr>
          <w:rFonts w:ascii="Times New Roman" w:hAnsi="Times New Roman" w:cs="Times New Roman"/>
          <w:sz w:val="22"/>
          <w:szCs w:val="22"/>
        </w:rPr>
        <w:t>Dostawca</w:t>
      </w:r>
      <w:r w:rsidR="00D973C2" w:rsidRPr="000C67E8">
        <w:rPr>
          <w:rFonts w:ascii="Times New Roman" w:hAnsi="Times New Roman" w:cs="Times New Roman"/>
          <w:sz w:val="22"/>
          <w:szCs w:val="22"/>
        </w:rPr>
        <w:t xml:space="preserve"> oświadcza, że Przedmiot Dostawy oraz oprogramowanie do Przedmiotu Dostawy nie jest objęte żadnym postępowaniem sądowym, egzekucyjnym i roszczeniowym, jakimikolwiek prawami osób trzecich, oraz nie jest przedmiotem zastawu ani też Umowy przewłaszczenia</w:t>
      </w:r>
      <w:r w:rsidR="00986B48" w:rsidRPr="000C67E8">
        <w:rPr>
          <w:rFonts w:ascii="Times New Roman" w:hAnsi="Times New Roman" w:cs="Times New Roman"/>
          <w:sz w:val="22"/>
          <w:szCs w:val="22"/>
        </w:rPr>
        <w:t>.</w:t>
      </w:r>
    </w:p>
    <w:p w14:paraId="7B44D3F1" w14:textId="0D7D6733" w:rsidR="00D973C2" w:rsidRPr="000C67E8" w:rsidRDefault="00B919E2" w:rsidP="001B0C59">
      <w:pPr>
        <w:widowControl/>
        <w:tabs>
          <w:tab w:val="left" w:pos="1134"/>
        </w:tabs>
        <w:autoSpaceDE/>
        <w:autoSpaceDN/>
        <w:spacing w:line="360" w:lineRule="auto"/>
        <w:jc w:val="both"/>
        <w:rPr>
          <w:rFonts w:ascii="Times New Roman" w:hAnsi="Times New Roman" w:cs="Times New Roman"/>
          <w:sz w:val="22"/>
          <w:szCs w:val="22"/>
        </w:rPr>
      </w:pPr>
      <w:r w:rsidRPr="000C67E8">
        <w:rPr>
          <w:rFonts w:ascii="Times New Roman" w:hAnsi="Times New Roman" w:cs="Times New Roman"/>
          <w:sz w:val="22"/>
          <w:szCs w:val="22"/>
        </w:rPr>
        <w:t>3</w:t>
      </w:r>
      <w:r w:rsidR="001B0C59" w:rsidRPr="000C67E8">
        <w:rPr>
          <w:rFonts w:ascii="Times New Roman" w:hAnsi="Times New Roman" w:cs="Times New Roman"/>
          <w:sz w:val="22"/>
          <w:szCs w:val="22"/>
        </w:rPr>
        <w:t>.</w:t>
      </w:r>
      <w:r w:rsidR="00986B48" w:rsidRPr="000C67E8">
        <w:rPr>
          <w:rFonts w:ascii="Times New Roman" w:hAnsi="Times New Roman" w:cs="Times New Roman"/>
          <w:sz w:val="22"/>
          <w:szCs w:val="22"/>
        </w:rPr>
        <w:t xml:space="preserve"> </w:t>
      </w:r>
      <w:r w:rsidR="00D973C2" w:rsidRPr="000C67E8">
        <w:rPr>
          <w:rFonts w:ascii="Times New Roman" w:hAnsi="Times New Roman" w:cs="Times New Roman"/>
          <w:sz w:val="22"/>
          <w:szCs w:val="22"/>
        </w:rPr>
        <w:t>Dostawca ma świadomość, iż dla Zamawiającego bardzo istotne znaczenie ma terminowe wykonanie Umowy przez Dostawcę, w szczególności dochowanie terminów dostawy, montażu i</w:t>
      </w:r>
      <w:r w:rsidR="00A376B3" w:rsidRPr="000C67E8">
        <w:rPr>
          <w:rFonts w:ascii="Times New Roman" w:hAnsi="Times New Roman" w:cs="Times New Roman"/>
          <w:sz w:val="22"/>
          <w:szCs w:val="22"/>
        </w:rPr>
        <w:t> </w:t>
      </w:r>
      <w:r w:rsidR="00D973C2" w:rsidRPr="000C67E8">
        <w:rPr>
          <w:rFonts w:ascii="Times New Roman" w:hAnsi="Times New Roman" w:cs="Times New Roman"/>
          <w:sz w:val="22"/>
          <w:szCs w:val="22"/>
        </w:rPr>
        <w:t>szkoleń</w:t>
      </w:r>
      <w:r w:rsidR="00986B48" w:rsidRPr="000C67E8">
        <w:rPr>
          <w:rFonts w:ascii="Times New Roman" w:hAnsi="Times New Roman" w:cs="Times New Roman"/>
          <w:sz w:val="22"/>
          <w:szCs w:val="22"/>
        </w:rPr>
        <w:t>.</w:t>
      </w:r>
    </w:p>
    <w:p w14:paraId="3C46A950" w14:textId="0C6E0B12" w:rsidR="00D00826" w:rsidRPr="000C67E8" w:rsidRDefault="00B919E2" w:rsidP="001B0C59">
      <w:pPr>
        <w:widowControl/>
        <w:tabs>
          <w:tab w:val="left" w:pos="1134"/>
        </w:tabs>
        <w:autoSpaceDE/>
        <w:autoSpaceDN/>
        <w:spacing w:line="360" w:lineRule="auto"/>
        <w:jc w:val="both"/>
        <w:rPr>
          <w:rFonts w:ascii="Times New Roman" w:hAnsi="Times New Roman" w:cs="Times New Roman"/>
          <w:sz w:val="22"/>
          <w:szCs w:val="22"/>
        </w:rPr>
      </w:pPr>
      <w:r w:rsidRPr="000C67E8">
        <w:rPr>
          <w:rFonts w:ascii="Times New Roman" w:hAnsi="Times New Roman" w:cs="Times New Roman"/>
          <w:sz w:val="22"/>
          <w:szCs w:val="22"/>
        </w:rPr>
        <w:t>4</w:t>
      </w:r>
      <w:r w:rsidR="001B0C59" w:rsidRPr="000C67E8">
        <w:rPr>
          <w:rFonts w:ascii="Times New Roman" w:hAnsi="Times New Roman" w:cs="Times New Roman"/>
          <w:sz w:val="22"/>
          <w:szCs w:val="22"/>
        </w:rPr>
        <w:t xml:space="preserve">. </w:t>
      </w:r>
      <w:r w:rsidR="00D973C2" w:rsidRPr="000C67E8">
        <w:rPr>
          <w:rFonts w:ascii="Times New Roman" w:hAnsi="Times New Roman" w:cs="Times New Roman"/>
          <w:sz w:val="22"/>
          <w:szCs w:val="22"/>
        </w:rPr>
        <w:t>Dostawca posiada niezbędne uprawnienia, wiedzę i doświadczenie oraz dysponuje potencjałem technicznym i osobami zdolnymi do wykonania Przedmiotu Umowy, a także znajduje się w sytuacji ekonomicznej i finansowej zapewniającej wykonanie Przedmiotu Umowy na zasadach określonych w</w:t>
      </w:r>
      <w:r w:rsidR="00A376B3" w:rsidRPr="000C67E8">
        <w:rPr>
          <w:rFonts w:ascii="Times New Roman" w:hAnsi="Times New Roman" w:cs="Times New Roman"/>
          <w:sz w:val="22"/>
          <w:szCs w:val="22"/>
        </w:rPr>
        <w:t> </w:t>
      </w:r>
      <w:r w:rsidR="00D973C2" w:rsidRPr="000C67E8">
        <w:rPr>
          <w:rFonts w:ascii="Times New Roman" w:hAnsi="Times New Roman" w:cs="Times New Roman"/>
          <w:sz w:val="22"/>
          <w:szCs w:val="22"/>
        </w:rPr>
        <w:t>niniejszej Umowie i w Załącznikach.</w:t>
      </w:r>
    </w:p>
    <w:p w14:paraId="41FCBE03" w14:textId="77777777" w:rsidR="00AA2904" w:rsidRPr="000C67E8" w:rsidRDefault="00AA2904" w:rsidP="00AA2904">
      <w:pPr>
        <w:widowControl/>
        <w:tabs>
          <w:tab w:val="left" w:pos="1134"/>
        </w:tabs>
        <w:autoSpaceDE/>
        <w:autoSpaceDN/>
        <w:spacing w:line="360" w:lineRule="auto"/>
        <w:jc w:val="both"/>
        <w:rPr>
          <w:rFonts w:ascii="Times New Roman" w:hAnsi="Times New Roman" w:cs="Times New Roman"/>
          <w:sz w:val="22"/>
          <w:szCs w:val="22"/>
        </w:rPr>
      </w:pPr>
    </w:p>
    <w:p w14:paraId="3E383E69" w14:textId="3F6AE58F" w:rsidR="00810EA6" w:rsidRPr="000C67E8" w:rsidRDefault="00AA2904" w:rsidP="00203BCB">
      <w:pPr>
        <w:tabs>
          <w:tab w:val="left" w:pos="6073"/>
        </w:tabs>
        <w:jc w:val="center"/>
        <w:rPr>
          <w:rFonts w:ascii="Times New Roman" w:hAnsi="Times New Roman" w:cs="Times New Roman"/>
          <w:b/>
          <w:sz w:val="22"/>
          <w:szCs w:val="22"/>
        </w:rPr>
      </w:pPr>
      <w:r w:rsidRPr="000C67E8">
        <w:rPr>
          <w:rFonts w:ascii="Times New Roman" w:hAnsi="Times New Roman" w:cs="Times New Roman"/>
          <w:b/>
          <w:sz w:val="22"/>
          <w:szCs w:val="22"/>
        </w:rPr>
        <w:lastRenderedPageBreak/>
        <w:t>§</w:t>
      </w:r>
      <w:r w:rsidR="00D00826" w:rsidRPr="000C67E8">
        <w:rPr>
          <w:rFonts w:ascii="Times New Roman" w:hAnsi="Times New Roman" w:cs="Times New Roman"/>
          <w:b/>
          <w:sz w:val="22"/>
          <w:szCs w:val="22"/>
        </w:rPr>
        <w:t>3</w:t>
      </w:r>
    </w:p>
    <w:p w14:paraId="0C176C35" w14:textId="4DD678CA" w:rsidR="00D00826" w:rsidRPr="000C67E8" w:rsidRDefault="00D00826" w:rsidP="00331CFC">
      <w:pPr>
        <w:tabs>
          <w:tab w:val="left" w:pos="6073"/>
        </w:tabs>
        <w:spacing w:line="360" w:lineRule="auto"/>
        <w:jc w:val="center"/>
        <w:rPr>
          <w:rFonts w:ascii="Times New Roman" w:hAnsi="Times New Roman" w:cs="Times New Roman"/>
          <w:b/>
          <w:sz w:val="22"/>
          <w:szCs w:val="22"/>
        </w:rPr>
      </w:pPr>
      <w:r w:rsidRPr="000C67E8">
        <w:rPr>
          <w:rFonts w:ascii="Times New Roman" w:hAnsi="Times New Roman" w:cs="Times New Roman"/>
          <w:b/>
          <w:sz w:val="22"/>
          <w:szCs w:val="22"/>
        </w:rPr>
        <w:t>Zobowiązania Dostawcy.</w:t>
      </w:r>
    </w:p>
    <w:p w14:paraId="37E4CDED" w14:textId="77777777" w:rsidR="00AA2904" w:rsidRPr="000C67E8" w:rsidRDefault="00AA2904" w:rsidP="00AA2904">
      <w:pPr>
        <w:tabs>
          <w:tab w:val="left" w:pos="6073"/>
        </w:tabs>
        <w:spacing w:line="360" w:lineRule="auto"/>
        <w:rPr>
          <w:rFonts w:ascii="Times New Roman" w:hAnsi="Times New Roman" w:cs="Times New Roman"/>
          <w:sz w:val="22"/>
          <w:szCs w:val="22"/>
        </w:rPr>
      </w:pPr>
    </w:p>
    <w:p w14:paraId="799ED197" w14:textId="7BEC32CF" w:rsidR="00D00826" w:rsidRPr="000C67E8" w:rsidRDefault="00203BCB" w:rsidP="00203BCB">
      <w:pPr>
        <w:widowControl/>
        <w:tabs>
          <w:tab w:val="left" w:pos="567"/>
        </w:tabs>
        <w:autoSpaceDE/>
        <w:autoSpaceDN/>
        <w:spacing w:line="360" w:lineRule="auto"/>
        <w:jc w:val="both"/>
        <w:rPr>
          <w:rFonts w:ascii="Times New Roman" w:hAnsi="Times New Roman" w:cs="Times New Roman"/>
          <w:sz w:val="22"/>
          <w:szCs w:val="22"/>
        </w:rPr>
      </w:pPr>
      <w:r w:rsidRPr="000C67E8">
        <w:rPr>
          <w:rFonts w:ascii="Times New Roman" w:hAnsi="Times New Roman" w:cs="Times New Roman"/>
          <w:sz w:val="22"/>
          <w:szCs w:val="22"/>
        </w:rPr>
        <w:t>1.</w:t>
      </w:r>
      <w:r w:rsidRPr="000C67E8">
        <w:rPr>
          <w:rFonts w:ascii="Times New Roman" w:hAnsi="Times New Roman" w:cs="Times New Roman"/>
          <w:sz w:val="22"/>
          <w:szCs w:val="22"/>
        </w:rPr>
        <w:tab/>
      </w:r>
      <w:r w:rsidR="00D00826" w:rsidRPr="000C67E8">
        <w:rPr>
          <w:rFonts w:ascii="Times New Roman" w:hAnsi="Times New Roman" w:cs="Times New Roman"/>
          <w:sz w:val="22"/>
          <w:szCs w:val="22"/>
        </w:rPr>
        <w:t>Dostawca zobowiązuje się przenieść na Zamawiającego własność Przedmiotu Dostawy, który:</w:t>
      </w:r>
    </w:p>
    <w:p w14:paraId="5CDB91BA" w14:textId="77777777" w:rsidR="00D00826" w:rsidRPr="000C67E8" w:rsidRDefault="00D00826" w:rsidP="00203BCB">
      <w:pPr>
        <w:pStyle w:val="Akapitzlist"/>
        <w:widowControl/>
        <w:numPr>
          <w:ilvl w:val="0"/>
          <w:numId w:val="6"/>
        </w:numPr>
        <w:autoSpaceDE/>
        <w:autoSpaceDN/>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jest wolny od wad fizycznych i prawnych,</w:t>
      </w:r>
    </w:p>
    <w:p w14:paraId="6E7280C8" w14:textId="41FF1A9B" w:rsidR="00D00826" w:rsidRPr="000C67E8" w:rsidRDefault="00D00826" w:rsidP="00203BCB">
      <w:pPr>
        <w:pStyle w:val="Akapitzlist"/>
        <w:widowControl/>
        <w:numPr>
          <w:ilvl w:val="0"/>
          <w:numId w:val="6"/>
        </w:numPr>
        <w:autoSpaceDE/>
        <w:autoSpaceDN/>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 xml:space="preserve">jest wysokiej jakości, </w:t>
      </w:r>
    </w:p>
    <w:p w14:paraId="39C36E4B" w14:textId="78A533CF" w:rsidR="00D00826" w:rsidRPr="000C67E8" w:rsidRDefault="00D00826" w:rsidP="00203BCB">
      <w:pPr>
        <w:pStyle w:val="Akapitzlist"/>
        <w:widowControl/>
        <w:numPr>
          <w:ilvl w:val="0"/>
          <w:numId w:val="6"/>
        </w:numPr>
        <w:autoSpaceDE/>
        <w:autoSpaceDN/>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 xml:space="preserve">odpowiada warunkom technicznym i wszelkim innym wymaganiom określonym </w:t>
      </w:r>
      <w:r w:rsidR="0049621A" w:rsidRPr="000C67E8">
        <w:rPr>
          <w:rFonts w:ascii="Times New Roman" w:hAnsi="Times New Roman" w:cs="Times New Roman"/>
          <w:sz w:val="22"/>
          <w:szCs w:val="22"/>
        </w:rPr>
        <w:br/>
      </w:r>
      <w:r w:rsidRPr="000C67E8">
        <w:rPr>
          <w:rFonts w:ascii="Times New Roman" w:hAnsi="Times New Roman" w:cs="Times New Roman"/>
          <w:sz w:val="22"/>
          <w:szCs w:val="22"/>
        </w:rPr>
        <w:t>w Załączniku nr 1 oraz posiada atesty jakości, wymagane opinie techniczne, dopuszczenia, certyfikaty etc.</w:t>
      </w:r>
      <w:r w:rsidR="00C02467" w:rsidRPr="000C67E8">
        <w:rPr>
          <w:rFonts w:ascii="Times New Roman" w:hAnsi="Times New Roman" w:cs="Times New Roman"/>
          <w:sz w:val="22"/>
          <w:szCs w:val="22"/>
        </w:rPr>
        <w:t>,</w:t>
      </w:r>
      <w:r w:rsidRPr="000C67E8">
        <w:rPr>
          <w:rFonts w:ascii="Times New Roman" w:hAnsi="Times New Roman" w:cs="Times New Roman"/>
          <w:sz w:val="22"/>
          <w:szCs w:val="22"/>
        </w:rPr>
        <w:t xml:space="preserve"> potwierdzające zgodność Przedmiotu Dostawy z obowiązującymi normami i zapotrzebowaniem Zamawiającego,</w:t>
      </w:r>
    </w:p>
    <w:p w14:paraId="196B13FB" w14:textId="296F5C70" w:rsidR="00D00826" w:rsidRPr="000C67E8" w:rsidRDefault="00D00826" w:rsidP="00203BCB">
      <w:pPr>
        <w:pStyle w:val="Akapitzlist"/>
        <w:widowControl/>
        <w:numPr>
          <w:ilvl w:val="0"/>
          <w:numId w:val="6"/>
        </w:numPr>
        <w:autoSpaceDE/>
        <w:autoSpaceDN/>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 xml:space="preserve">spełnia aktualne wymagania </w:t>
      </w:r>
      <w:r w:rsidR="00C40692" w:rsidRPr="000C67E8">
        <w:rPr>
          <w:rFonts w:ascii="Times New Roman" w:hAnsi="Times New Roman" w:cs="Times New Roman"/>
          <w:sz w:val="22"/>
          <w:szCs w:val="22"/>
        </w:rPr>
        <w:t xml:space="preserve">wynikające </w:t>
      </w:r>
      <w:r w:rsidRPr="000C67E8">
        <w:rPr>
          <w:rFonts w:ascii="Times New Roman" w:hAnsi="Times New Roman" w:cs="Times New Roman"/>
          <w:sz w:val="22"/>
          <w:szCs w:val="22"/>
        </w:rPr>
        <w:t>z przepisów prawa oraz norm polskich i</w:t>
      </w:r>
      <w:r w:rsidR="00A376B3" w:rsidRPr="000C67E8">
        <w:rPr>
          <w:rFonts w:ascii="Times New Roman" w:hAnsi="Times New Roman" w:cs="Times New Roman"/>
          <w:sz w:val="22"/>
          <w:szCs w:val="22"/>
        </w:rPr>
        <w:t> </w:t>
      </w:r>
      <w:r w:rsidRPr="000C67E8">
        <w:rPr>
          <w:rFonts w:ascii="Times New Roman" w:hAnsi="Times New Roman" w:cs="Times New Roman"/>
          <w:sz w:val="22"/>
          <w:szCs w:val="22"/>
        </w:rPr>
        <w:t>europejskich. W przypadku zmiany właściwych przepisów prawa lub norm w okresie obowiązywania Umowy, Dostawca zobowiązany jest do zapewnienia zgodności Przedmiotu Dostawy z tymi wymaganiami ze stanem prawnym na dzień dostawy.</w:t>
      </w:r>
    </w:p>
    <w:p w14:paraId="3BEA4AC4" w14:textId="2633E0C9" w:rsidR="00D00826" w:rsidRPr="000C67E8" w:rsidRDefault="00203BCB" w:rsidP="00203BCB">
      <w:pPr>
        <w:widowControl/>
        <w:tabs>
          <w:tab w:val="left" w:pos="567"/>
        </w:tabs>
        <w:autoSpaceDE/>
        <w:autoSpaceDN/>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2.</w:t>
      </w:r>
      <w:r w:rsidRPr="000C67E8">
        <w:rPr>
          <w:rFonts w:ascii="Times New Roman" w:hAnsi="Times New Roman" w:cs="Times New Roman"/>
          <w:sz w:val="22"/>
          <w:szCs w:val="22"/>
        </w:rPr>
        <w:tab/>
      </w:r>
      <w:r w:rsidR="00D00826" w:rsidRPr="000C67E8">
        <w:rPr>
          <w:rFonts w:ascii="Times New Roman" w:hAnsi="Times New Roman" w:cs="Times New Roman"/>
          <w:sz w:val="22"/>
          <w:szCs w:val="22"/>
        </w:rPr>
        <w:t>Dostawca zobowiązuje się dostarczyć Zamawiającemu wraz z Przedmiotem Dostawy wszelkie  dokumenty w szczególności instrukcje obsługi w wersj</w:t>
      </w:r>
      <w:r w:rsidR="00C74A0F" w:rsidRPr="000C67E8">
        <w:rPr>
          <w:rFonts w:ascii="Times New Roman" w:hAnsi="Times New Roman" w:cs="Times New Roman"/>
          <w:sz w:val="22"/>
          <w:szCs w:val="22"/>
        </w:rPr>
        <w:t xml:space="preserve">i papierowej i elektronicznej, </w:t>
      </w:r>
      <w:r w:rsidR="00D00826" w:rsidRPr="000C67E8">
        <w:rPr>
          <w:rFonts w:ascii="Times New Roman" w:hAnsi="Times New Roman" w:cs="Times New Roman"/>
          <w:sz w:val="22"/>
          <w:szCs w:val="22"/>
        </w:rPr>
        <w:t>dokumenty określające charakterystykę i dane techniczne Przedmiotu Dostawy, wykaz wyposażenia podstawowego/normalnego i specjalnego, instrukcję bezpiecznego użytkowania, a także sposób załadunku, transportu Przedmiotu Dostawy, w tym jego części składowych lub przynależności, przygotowani</w:t>
      </w:r>
      <w:r w:rsidR="00C40692" w:rsidRPr="000C67E8">
        <w:rPr>
          <w:rFonts w:ascii="Times New Roman" w:hAnsi="Times New Roman" w:cs="Times New Roman"/>
          <w:sz w:val="22"/>
          <w:szCs w:val="22"/>
        </w:rPr>
        <w:t>a</w:t>
      </w:r>
      <w:r w:rsidR="00D00826" w:rsidRPr="000C67E8">
        <w:rPr>
          <w:rFonts w:ascii="Times New Roman" w:hAnsi="Times New Roman" w:cs="Times New Roman"/>
          <w:sz w:val="22"/>
          <w:szCs w:val="22"/>
        </w:rPr>
        <w:t xml:space="preserve"> stanowiska montażowego, </w:t>
      </w:r>
      <w:bookmarkStart w:id="11" w:name="_Hlk535332507"/>
      <w:r w:rsidR="00D00826" w:rsidRPr="000C67E8">
        <w:rPr>
          <w:rFonts w:ascii="Times New Roman" w:hAnsi="Times New Roman" w:cs="Times New Roman"/>
          <w:sz w:val="22"/>
          <w:szCs w:val="22"/>
        </w:rPr>
        <w:t>warunki stanowiskowe odnośnie środowiska pracy Przedmiotu Dostawy (warunki transportu i posadowienia, dane techniczno-ruchowe urządzeń oraz wymagania odnośnie pracy urządzeń np. wilgotność, zakres temperatur itp.), wymagania instalacyjne odnośnie zaopatrzenia Przedmiotu Dostawy w media: energia, sprężone powietrze, gazy itp.,</w:t>
      </w:r>
      <w:bookmarkEnd w:id="11"/>
      <w:r w:rsidR="00D00826" w:rsidRPr="000C67E8">
        <w:rPr>
          <w:rFonts w:ascii="Times New Roman" w:hAnsi="Times New Roman" w:cs="Times New Roman"/>
          <w:sz w:val="22"/>
          <w:szCs w:val="22"/>
        </w:rPr>
        <w:t xml:space="preserve"> montażu i uruchomienia Przedmiotu Dostawy. Wszystkie wymagane dokumenty powinny być sporządzone w języku polskim lub przetłumaczone na język polski. </w:t>
      </w:r>
    </w:p>
    <w:p w14:paraId="26431F17" w14:textId="05160220" w:rsidR="00D00826" w:rsidRPr="000C67E8" w:rsidRDefault="00203BCB" w:rsidP="00203BCB">
      <w:pPr>
        <w:widowControl/>
        <w:tabs>
          <w:tab w:val="left" w:pos="567"/>
        </w:tabs>
        <w:autoSpaceDE/>
        <w:autoSpaceDN/>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3.</w:t>
      </w:r>
      <w:r w:rsidRPr="000C67E8">
        <w:rPr>
          <w:rFonts w:ascii="Times New Roman" w:hAnsi="Times New Roman" w:cs="Times New Roman"/>
          <w:sz w:val="22"/>
          <w:szCs w:val="22"/>
        </w:rPr>
        <w:tab/>
      </w:r>
      <w:r w:rsidR="00D00826" w:rsidRPr="000C67E8">
        <w:rPr>
          <w:rFonts w:ascii="Times New Roman" w:hAnsi="Times New Roman" w:cs="Times New Roman"/>
          <w:sz w:val="22"/>
          <w:szCs w:val="22"/>
        </w:rPr>
        <w:t>Dostawca ponosi pełną odpowiedzialność za prawidłowe wykonanie dostawy, montażu i szkoleń objętych Umową.</w:t>
      </w:r>
    </w:p>
    <w:p w14:paraId="780C7FAE" w14:textId="2DD67130" w:rsidR="00D00826" w:rsidRPr="000C67E8" w:rsidRDefault="00203BCB" w:rsidP="00203BCB">
      <w:pPr>
        <w:widowControl/>
        <w:tabs>
          <w:tab w:val="left" w:pos="567"/>
        </w:tabs>
        <w:autoSpaceDE/>
        <w:autoSpaceDN/>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4.</w:t>
      </w:r>
      <w:r w:rsidRPr="000C67E8">
        <w:rPr>
          <w:rFonts w:ascii="Times New Roman" w:hAnsi="Times New Roman" w:cs="Times New Roman"/>
          <w:sz w:val="22"/>
          <w:szCs w:val="22"/>
        </w:rPr>
        <w:tab/>
      </w:r>
      <w:r w:rsidR="00D00826" w:rsidRPr="000C67E8">
        <w:rPr>
          <w:rFonts w:ascii="Times New Roman" w:hAnsi="Times New Roman" w:cs="Times New Roman"/>
          <w:sz w:val="22"/>
          <w:szCs w:val="22"/>
        </w:rPr>
        <w:t xml:space="preserve">Dostawca zobowiązuje się wykonać Przedmiot Umowy samodzielnie. Przekazanie wykonywania obowiązków Dostawcy wynikających z Umowy jakimkolwiek podmiotom trzecim wymaga uprzedniej pisemnej zgody Zamawiającego. W przypadku takiego powierzenia Dostawca odpowiada za wszelkie działania i zaniechania podmiotów trzecich wskazanych w poprzednim zdaniu tak, jak za własne działania i zaniechania. </w:t>
      </w:r>
    </w:p>
    <w:p w14:paraId="128B3D9C" w14:textId="1D531E3B" w:rsidR="00D00826" w:rsidRPr="000C67E8" w:rsidRDefault="00203BCB" w:rsidP="00203BCB">
      <w:pPr>
        <w:widowControl/>
        <w:tabs>
          <w:tab w:val="left" w:pos="567"/>
        </w:tabs>
        <w:autoSpaceDE/>
        <w:autoSpaceDN/>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5.</w:t>
      </w:r>
      <w:r w:rsidRPr="000C67E8">
        <w:rPr>
          <w:rFonts w:ascii="Times New Roman" w:hAnsi="Times New Roman" w:cs="Times New Roman"/>
          <w:sz w:val="22"/>
          <w:szCs w:val="22"/>
        </w:rPr>
        <w:tab/>
      </w:r>
      <w:r w:rsidR="00D00826" w:rsidRPr="000C67E8">
        <w:rPr>
          <w:rFonts w:ascii="Times New Roman" w:hAnsi="Times New Roman" w:cs="Times New Roman"/>
          <w:sz w:val="22"/>
          <w:szCs w:val="22"/>
        </w:rPr>
        <w:t xml:space="preserve">W przypadku, gdy pomimo zapewnień Dostawcy, osoby trzecie skierują w stosunku </w:t>
      </w:r>
      <w:r w:rsidR="0049621A" w:rsidRPr="000C67E8">
        <w:rPr>
          <w:rFonts w:ascii="Times New Roman" w:hAnsi="Times New Roman" w:cs="Times New Roman"/>
          <w:sz w:val="22"/>
          <w:szCs w:val="22"/>
        </w:rPr>
        <w:br/>
      </w:r>
      <w:r w:rsidR="00D00826" w:rsidRPr="000C67E8">
        <w:rPr>
          <w:rFonts w:ascii="Times New Roman" w:hAnsi="Times New Roman" w:cs="Times New Roman"/>
          <w:sz w:val="22"/>
          <w:szCs w:val="22"/>
        </w:rPr>
        <w:t>do Zamawiającego jakiekolwiek roszczenia dotyczące Przedmiotu Dostawy Dostawca zobowiązuje się:</w:t>
      </w:r>
    </w:p>
    <w:p w14:paraId="02C745D8" w14:textId="08E16A3E" w:rsidR="00D00826" w:rsidRPr="000C67E8" w:rsidRDefault="00D00826" w:rsidP="00203BCB">
      <w:pPr>
        <w:pStyle w:val="Akapitzlist"/>
        <w:widowControl/>
        <w:numPr>
          <w:ilvl w:val="0"/>
          <w:numId w:val="7"/>
        </w:numPr>
        <w:tabs>
          <w:tab w:val="left" w:pos="6073"/>
        </w:tabs>
        <w:autoSpaceDE/>
        <w:autoSpaceDN/>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lastRenderedPageBreak/>
        <w:t>niezwłocznie przystąpić do sporu i zwolnić Zamawiającego z wszelkich roszczeń osób trzecich związanych z Przedmiotem Dostawy, jak również zapewnić Zamawiającemu możliwość niezakłóconego korzystania z Przedmiotu Dostawy</w:t>
      </w:r>
      <w:bookmarkStart w:id="12" w:name="_Hlk531873567"/>
      <w:r w:rsidRPr="000C67E8">
        <w:rPr>
          <w:rFonts w:ascii="Times New Roman" w:hAnsi="Times New Roman" w:cs="Times New Roman"/>
          <w:sz w:val="22"/>
          <w:szCs w:val="22"/>
        </w:rPr>
        <w:t>,</w:t>
      </w:r>
    </w:p>
    <w:bookmarkEnd w:id="12"/>
    <w:p w14:paraId="31CF1D7A" w14:textId="113D4A98" w:rsidR="00D00826" w:rsidRPr="000C67E8" w:rsidRDefault="00D00826" w:rsidP="00203BCB">
      <w:pPr>
        <w:pStyle w:val="Akapitzlist"/>
        <w:widowControl/>
        <w:numPr>
          <w:ilvl w:val="0"/>
          <w:numId w:val="7"/>
        </w:numPr>
        <w:tabs>
          <w:tab w:val="left" w:pos="6073"/>
        </w:tabs>
        <w:autoSpaceDE/>
        <w:autoSpaceDN/>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 xml:space="preserve">naprawić szkodę poniesioną przez Zamawiającego związaną ze skierowaniem przeciwko niemu roszczeń osób trzecich odnoszących się do Przedmiotu Dostawy, w tym pokryć koszty związane z brakiem możliwości korzystania z Przedmiotu Dostawy lub szkodę </w:t>
      </w:r>
      <w:r w:rsidR="0049621A" w:rsidRPr="000C67E8">
        <w:rPr>
          <w:rFonts w:ascii="Times New Roman" w:hAnsi="Times New Roman" w:cs="Times New Roman"/>
          <w:sz w:val="22"/>
          <w:szCs w:val="22"/>
        </w:rPr>
        <w:br/>
      </w:r>
      <w:r w:rsidRPr="000C67E8">
        <w:rPr>
          <w:rFonts w:ascii="Times New Roman" w:hAnsi="Times New Roman" w:cs="Times New Roman"/>
          <w:sz w:val="22"/>
          <w:szCs w:val="22"/>
        </w:rPr>
        <w:t>na wizerunku Zamawiającego wynikłą wskutek takich roszczeń osób trzecich,</w:t>
      </w:r>
    </w:p>
    <w:p w14:paraId="71AA9907" w14:textId="5A021850" w:rsidR="00D00826" w:rsidRPr="000C67E8" w:rsidRDefault="00D00826" w:rsidP="00203BCB">
      <w:pPr>
        <w:pStyle w:val="Akapitzlist"/>
        <w:widowControl/>
        <w:numPr>
          <w:ilvl w:val="0"/>
          <w:numId w:val="7"/>
        </w:numPr>
        <w:tabs>
          <w:tab w:val="left" w:pos="6073"/>
        </w:tabs>
        <w:autoSpaceDE/>
        <w:autoSpaceDN/>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 xml:space="preserve">złożyć publiczne oświadczenie w odpowiedniej formie i odpowiedniej treści, jeżeli fakt skierowania przez osoby trzecie roszczeń związanych z Przedmiotem Dostawy zostanie podany do wiadomości publicznej. </w:t>
      </w:r>
    </w:p>
    <w:p w14:paraId="38BD8BDE" w14:textId="733862FB" w:rsidR="00D00826" w:rsidRPr="000C67E8" w:rsidRDefault="00203BCB" w:rsidP="00203BCB">
      <w:pPr>
        <w:widowControl/>
        <w:tabs>
          <w:tab w:val="left" w:pos="567"/>
        </w:tabs>
        <w:autoSpaceDE/>
        <w:autoSpaceDN/>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6.</w:t>
      </w:r>
      <w:r w:rsidRPr="000C67E8">
        <w:rPr>
          <w:rFonts w:ascii="Times New Roman" w:hAnsi="Times New Roman" w:cs="Times New Roman"/>
          <w:sz w:val="22"/>
          <w:szCs w:val="22"/>
        </w:rPr>
        <w:tab/>
      </w:r>
      <w:r w:rsidR="00D00826" w:rsidRPr="000C67E8">
        <w:rPr>
          <w:rFonts w:ascii="Times New Roman" w:hAnsi="Times New Roman" w:cs="Times New Roman"/>
          <w:sz w:val="22"/>
          <w:szCs w:val="22"/>
        </w:rPr>
        <w:t xml:space="preserve">Dostawca zobowiązuje się do przestrzegania przepisów i zasad bezpieczeństwa i higieny pracy, zwanych </w:t>
      </w:r>
      <w:r w:rsidR="005B783D" w:rsidRPr="000C67E8">
        <w:rPr>
          <w:rFonts w:ascii="Times New Roman" w:hAnsi="Times New Roman" w:cs="Times New Roman"/>
          <w:sz w:val="22"/>
          <w:szCs w:val="22"/>
        </w:rPr>
        <w:t>łącznie</w:t>
      </w:r>
      <w:r w:rsidR="00D00826" w:rsidRPr="000C67E8">
        <w:rPr>
          <w:rFonts w:ascii="Times New Roman" w:hAnsi="Times New Roman" w:cs="Times New Roman"/>
          <w:sz w:val="22"/>
          <w:szCs w:val="22"/>
        </w:rPr>
        <w:t xml:space="preserve"> „</w:t>
      </w:r>
      <w:r w:rsidR="00D00826" w:rsidRPr="000C67E8">
        <w:rPr>
          <w:rFonts w:ascii="Times New Roman" w:hAnsi="Times New Roman" w:cs="Times New Roman"/>
          <w:b/>
          <w:sz w:val="22"/>
          <w:szCs w:val="22"/>
        </w:rPr>
        <w:t>BHP</w:t>
      </w:r>
      <w:r w:rsidR="00D00826" w:rsidRPr="000C67E8">
        <w:rPr>
          <w:rFonts w:ascii="Times New Roman" w:hAnsi="Times New Roman" w:cs="Times New Roman"/>
          <w:sz w:val="22"/>
          <w:szCs w:val="22"/>
        </w:rPr>
        <w:t>”,</w:t>
      </w:r>
      <w:r w:rsidR="005B783D" w:rsidRPr="000C67E8">
        <w:rPr>
          <w:rFonts w:ascii="Times New Roman" w:hAnsi="Times New Roman" w:cs="Times New Roman"/>
          <w:sz w:val="22"/>
          <w:szCs w:val="22"/>
        </w:rPr>
        <w:t xml:space="preserve"> przepisów </w:t>
      </w:r>
      <w:r w:rsidR="00D00826" w:rsidRPr="000C67E8">
        <w:rPr>
          <w:rFonts w:ascii="Times New Roman" w:hAnsi="Times New Roman" w:cs="Times New Roman"/>
          <w:sz w:val="22"/>
          <w:szCs w:val="22"/>
        </w:rPr>
        <w:t xml:space="preserve"> ochrony przeciwpożarowej oraz ochrony środowiska</w:t>
      </w:r>
      <w:r w:rsidR="005B783D" w:rsidRPr="000C67E8">
        <w:rPr>
          <w:rFonts w:ascii="Times New Roman" w:hAnsi="Times New Roman" w:cs="Times New Roman"/>
          <w:sz w:val="22"/>
          <w:szCs w:val="22"/>
        </w:rPr>
        <w:t>.</w:t>
      </w:r>
      <w:r w:rsidR="00D00826" w:rsidRPr="000C67E8">
        <w:rPr>
          <w:rFonts w:ascii="Times New Roman" w:hAnsi="Times New Roman" w:cs="Times New Roman"/>
          <w:sz w:val="22"/>
          <w:szCs w:val="22"/>
        </w:rPr>
        <w:t xml:space="preserve"> </w:t>
      </w:r>
    </w:p>
    <w:p w14:paraId="0355A6A4" w14:textId="6038E298" w:rsidR="00D00826" w:rsidRPr="000C67E8" w:rsidRDefault="00203BCB" w:rsidP="00203BCB">
      <w:pPr>
        <w:widowControl/>
        <w:autoSpaceDE/>
        <w:autoSpaceDN/>
        <w:adjustRightInd/>
        <w:spacing w:line="360" w:lineRule="auto"/>
        <w:ind w:left="567" w:hanging="567"/>
        <w:jc w:val="both"/>
        <w:rPr>
          <w:rStyle w:val="Uwydatnienie"/>
          <w:rFonts w:ascii="Times New Roman" w:hAnsi="Times New Roman" w:cs="Times New Roman"/>
          <w:i w:val="0"/>
          <w:iCs w:val="0"/>
          <w:sz w:val="22"/>
          <w:szCs w:val="22"/>
        </w:rPr>
      </w:pPr>
      <w:r w:rsidRPr="000C67E8">
        <w:rPr>
          <w:rStyle w:val="Uwydatnienie"/>
          <w:rFonts w:ascii="Times New Roman" w:hAnsi="Times New Roman" w:cs="Times New Roman"/>
          <w:i w:val="0"/>
          <w:iCs w:val="0"/>
          <w:sz w:val="22"/>
          <w:szCs w:val="22"/>
        </w:rPr>
        <w:t>7.</w:t>
      </w:r>
      <w:r w:rsidRPr="000C67E8">
        <w:rPr>
          <w:rStyle w:val="Uwydatnienie"/>
          <w:rFonts w:ascii="Times New Roman" w:hAnsi="Times New Roman" w:cs="Times New Roman"/>
          <w:i w:val="0"/>
          <w:iCs w:val="0"/>
          <w:sz w:val="22"/>
          <w:szCs w:val="22"/>
        </w:rPr>
        <w:tab/>
      </w:r>
      <w:r w:rsidR="00D00826" w:rsidRPr="000C67E8">
        <w:rPr>
          <w:rStyle w:val="Uwydatnienie"/>
          <w:rFonts w:ascii="Times New Roman" w:hAnsi="Times New Roman" w:cs="Times New Roman"/>
          <w:i w:val="0"/>
          <w:iCs w:val="0"/>
          <w:sz w:val="22"/>
          <w:szCs w:val="22"/>
        </w:rPr>
        <w:t>Zgodnie z ustawą z dn. 24 kwietnia 2009 r. (Dz. U.</w:t>
      </w:r>
      <w:r w:rsidR="00D00826" w:rsidRPr="000C67E8">
        <w:rPr>
          <w:rStyle w:val="Uwydatnienie"/>
          <w:rFonts w:ascii="Times New Roman" w:hAnsi="Times New Roman" w:cs="Times New Roman"/>
          <w:sz w:val="22"/>
          <w:szCs w:val="22"/>
        </w:rPr>
        <w:t xml:space="preserve"> 202</w:t>
      </w:r>
      <w:r w:rsidR="00F77665">
        <w:rPr>
          <w:rStyle w:val="Uwydatnienie"/>
          <w:rFonts w:ascii="Times New Roman" w:hAnsi="Times New Roman" w:cs="Times New Roman"/>
          <w:sz w:val="22"/>
          <w:szCs w:val="22"/>
        </w:rPr>
        <w:t>4</w:t>
      </w:r>
      <w:r w:rsidR="00D00826" w:rsidRPr="000C67E8">
        <w:rPr>
          <w:rStyle w:val="Uwydatnienie"/>
          <w:rFonts w:ascii="Times New Roman" w:hAnsi="Times New Roman" w:cs="Times New Roman"/>
          <w:sz w:val="22"/>
          <w:szCs w:val="22"/>
        </w:rPr>
        <w:t xml:space="preserve">. </w:t>
      </w:r>
      <w:r w:rsidR="00F77665">
        <w:rPr>
          <w:rStyle w:val="Uwydatnienie"/>
          <w:rFonts w:ascii="Times New Roman" w:hAnsi="Times New Roman" w:cs="Times New Roman"/>
          <w:sz w:val="22"/>
          <w:szCs w:val="22"/>
        </w:rPr>
        <w:t>1004</w:t>
      </w:r>
      <w:r w:rsidR="00D00826" w:rsidRPr="000C67E8">
        <w:rPr>
          <w:rStyle w:val="Uwydatnienie"/>
          <w:rFonts w:ascii="Times New Roman" w:hAnsi="Times New Roman" w:cs="Times New Roman"/>
          <w:i w:val="0"/>
          <w:iCs w:val="0"/>
          <w:sz w:val="22"/>
          <w:szCs w:val="22"/>
        </w:rPr>
        <w:t>) „O bateriach i akumulatorach” D</w:t>
      </w:r>
      <w:r w:rsidR="00715809" w:rsidRPr="000C67E8">
        <w:rPr>
          <w:rStyle w:val="Uwydatnienie"/>
          <w:rFonts w:ascii="Times New Roman" w:hAnsi="Times New Roman" w:cs="Times New Roman"/>
          <w:i w:val="0"/>
          <w:iCs w:val="0"/>
          <w:sz w:val="22"/>
          <w:szCs w:val="22"/>
        </w:rPr>
        <w:t>ostawca</w:t>
      </w:r>
      <w:r w:rsidR="00D00826" w:rsidRPr="000C67E8">
        <w:rPr>
          <w:rStyle w:val="Uwydatnienie"/>
          <w:rFonts w:ascii="Times New Roman" w:hAnsi="Times New Roman" w:cs="Times New Roman"/>
          <w:i w:val="0"/>
          <w:iCs w:val="0"/>
          <w:sz w:val="22"/>
          <w:szCs w:val="22"/>
        </w:rPr>
        <w:t xml:space="preserve"> oświadcza, że jeżeli w Przedmiocie Dostawy</w:t>
      </w:r>
      <w:r w:rsidR="00D00826" w:rsidRPr="000C67E8">
        <w:rPr>
          <w:rStyle w:val="Uwydatnienie"/>
          <w:rFonts w:ascii="Times New Roman" w:hAnsi="Times New Roman" w:cs="Times New Roman"/>
          <w:b/>
          <w:bCs/>
          <w:sz w:val="22"/>
          <w:szCs w:val="22"/>
        </w:rPr>
        <w:t xml:space="preserve"> </w:t>
      </w:r>
      <w:r w:rsidR="00D00826" w:rsidRPr="000C67E8">
        <w:rPr>
          <w:rStyle w:val="Uwydatnienie"/>
          <w:rFonts w:ascii="Times New Roman" w:hAnsi="Times New Roman" w:cs="Times New Roman"/>
          <w:i w:val="0"/>
          <w:iCs w:val="0"/>
          <w:sz w:val="22"/>
          <w:szCs w:val="22"/>
        </w:rPr>
        <w:t>dostarczone zostaną jako jej części składowe baterie/ akumulatory, informację o ich rodzaju, typie i ilości sztuk, oraz łącznej masie przekaże Zamawiającemu. D</w:t>
      </w:r>
      <w:r w:rsidR="00715809" w:rsidRPr="000C67E8">
        <w:rPr>
          <w:rStyle w:val="Uwydatnienie"/>
          <w:rFonts w:ascii="Times New Roman" w:hAnsi="Times New Roman" w:cs="Times New Roman"/>
          <w:i w:val="0"/>
          <w:iCs w:val="0"/>
          <w:sz w:val="22"/>
          <w:szCs w:val="22"/>
        </w:rPr>
        <w:t xml:space="preserve">ostawca </w:t>
      </w:r>
      <w:r w:rsidR="00D00826" w:rsidRPr="000C67E8">
        <w:rPr>
          <w:rStyle w:val="Uwydatnienie"/>
          <w:rFonts w:ascii="Times New Roman" w:hAnsi="Times New Roman" w:cs="Times New Roman"/>
          <w:i w:val="0"/>
          <w:iCs w:val="0"/>
          <w:sz w:val="22"/>
          <w:szCs w:val="22"/>
        </w:rPr>
        <w:t xml:space="preserve"> oświadcza, iż dostarczone baterie i akumulatory spełniają wymagania dyrektywy 2006/66/WE Parlamentu Europejskiego i Rady z dn. 6 września 2006 r. „W sprawie baterii i akumulatorów oraz zużytych baterii i akumulatorów”, w zakresie zawartości kadmu i rtęci.</w:t>
      </w:r>
    </w:p>
    <w:p w14:paraId="3194A6FC" w14:textId="7C258C3D" w:rsidR="00DB333C" w:rsidRPr="000C67E8" w:rsidRDefault="00DB333C" w:rsidP="00DB333C">
      <w:pPr>
        <w:pStyle w:val="NormalnyWeb"/>
        <w:numPr>
          <w:ilvl w:val="0"/>
          <w:numId w:val="48"/>
        </w:numPr>
        <w:shd w:val="clear" w:color="auto" w:fill="FFFFFF"/>
        <w:spacing w:before="0" w:beforeAutospacing="0" w:after="150" w:afterAutospacing="0" w:line="360" w:lineRule="auto"/>
        <w:jc w:val="both"/>
        <w:rPr>
          <w:color w:val="2D2D2D"/>
          <w:sz w:val="22"/>
          <w:szCs w:val="22"/>
        </w:rPr>
      </w:pPr>
      <w:bookmarkStart w:id="13" w:name="_Hlk124848510"/>
      <w:r w:rsidRPr="000C67E8">
        <w:rPr>
          <w:rStyle w:val="Uwydatnienie"/>
          <w:i w:val="0"/>
          <w:iCs w:val="0"/>
          <w:sz w:val="22"/>
          <w:szCs w:val="22"/>
        </w:rPr>
        <w:t xml:space="preserve">Dostawca </w:t>
      </w:r>
      <w:r w:rsidRPr="000C67E8">
        <w:rPr>
          <w:color w:val="2D2D2D"/>
          <w:sz w:val="22"/>
          <w:szCs w:val="22"/>
        </w:rPr>
        <w:t xml:space="preserve"> zobowiązuje się zawrzeć na czas wykonania Przedmiotu Umowy umowę  ubezpieczenia od wszelkiego ryzyka i odpowiedzialności związanej z realizacją Umowy, oraz do terminowego opłacania należnych składek ubezpieczeniowych, w zakresie:</w:t>
      </w:r>
    </w:p>
    <w:p w14:paraId="2ED6D8CE" w14:textId="11F8BEE2" w:rsidR="00DB333C" w:rsidRPr="000A2B4F" w:rsidRDefault="00DB333C" w:rsidP="000A2B4F">
      <w:pPr>
        <w:pStyle w:val="NormalnyWeb"/>
        <w:numPr>
          <w:ilvl w:val="0"/>
          <w:numId w:val="76"/>
        </w:numPr>
        <w:shd w:val="clear" w:color="auto" w:fill="FFFFFF"/>
        <w:spacing w:before="0" w:beforeAutospacing="0" w:after="150" w:afterAutospacing="0" w:line="360" w:lineRule="auto"/>
        <w:jc w:val="both"/>
        <w:rPr>
          <w:color w:val="2D2D2D"/>
          <w:sz w:val="22"/>
          <w:szCs w:val="22"/>
        </w:rPr>
      </w:pPr>
      <w:r w:rsidRPr="000A2B4F">
        <w:rPr>
          <w:color w:val="2D2D2D"/>
          <w:sz w:val="22"/>
          <w:szCs w:val="22"/>
        </w:rPr>
        <w:t xml:space="preserve">od odpowiedzialności cywilnej (OC) </w:t>
      </w:r>
      <w:r w:rsidR="00B919E2" w:rsidRPr="000A2B4F">
        <w:rPr>
          <w:color w:val="2D2D2D"/>
          <w:sz w:val="22"/>
          <w:szCs w:val="22"/>
        </w:rPr>
        <w:t>D</w:t>
      </w:r>
      <w:r w:rsidR="0099316D" w:rsidRPr="000A2B4F">
        <w:rPr>
          <w:color w:val="2D2D2D"/>
          <w:sz w:val="22"/>
          <w:szCs w:val="22"/>
        </w:rPr>
        <w:t xml:space="preserve">ostawcy </w:t>
      </w:r>
      <w:r w:rsidRPr="000A2B4F">
        <w:rPr>
          <w:color w:val="2D2D2D"/>
          <w:sz w:val="22"/>
          <w:szCs w:val="22"/>
        </w:rPr>
        <w:t xml:space="preserve">z tytułu prowadzonej działalności gospodarczej, obejmujące swym zakresem co najmniej szkody poniesione przez osoby trzecie w wyniku śmierci, uszkodzenia ciała, rozstroju zdrowia (szkoda osobowa) lub w wyniku utraty, zniszczenia lub uszkodzenia mienia własnego bądź osób trzecich, a także szkody spowodowane błędami (szkoda rzeczowa), powstałe w związku z wykonywaniem dostawy  i innych prac objętych przedmiotem umowy, na kwotę ubezpieczenia nie niższą niż </w:t>
      </w:r>
      <w:r w:rsidR="008A56A1" w:rsidRPr="000A2B4F">
        <w:rPr>
          <w:color w:val="2D2D2D"/>
          <w:sz w:val="22"/>
          <w:szCs w:val="22"/>
        </w:rPr>
        <w:t>wartość netto umowy tj. …………………………………(słownie:</w:t>
      </w:r>
      <w:r w:rsidRPr="000A2B4F">
        <w:rPr>
          <w:color w:val="2D2D2D"/>
          <w:sz w:val="22"/>
          <w:szCs w:val="22"/>
        </w:rPr>
        <w:t>………zł</w:t>
      </w:r>
      <w:r w:rsidR="008A56A1" w:rsidRPr="000A2B4F">
        <w:rPr>
          <w:color w:val="2D2D2D"/>
          <w:sz w:val="22"/>
          <w:szCs w:val="22"/>
        </w:rPr>
        <w:t>otych)</w:t>
      </w:r>
      <w:r w:rsidRPr="000A2B4F">
        <w:rPr>
          <w:color w:val="2D2D2D"/>
          <w:sz w:val="22"/>
          <w:szCs w:val="22"/>
        </w:rPr>
        <w:t>,</w:t>
      </w:r>
    </w:p>
    <w:p w14:paraId="03483237" w14:textId="7B7D1776" w:rsidR="00DB333C" w:rsidRPr="000A2B4F" w:rsidRDefault="00DB333C" w:rsidP="000A2B4F">
      <w:pPr>
        <w:pStyle w:val="NormalnyWeb"/>
        <w:numPr>
          <w:ilvl w:val="0"/>
          <w:numId w:val="76"/>
        </w:numPr>
        <w:shd w:val="clear" w:color="auto" w:fill="FFFFFF"/>
        <w:spacing w:before="0" w:beforeAutospacing="0" w:after="150" w:afterAutospacing="0" w:line="360" w:lineRule="auto"/>
        <w:jc w:val="both"/>
        <w:rPr>
          <w:color w:val="2D2D2D"/>
          <w:sz w:val="22"/>
          <w:szCs w:val="22"/>
        </w:rPr>
      </w:pPr>
      <w:r w:rsidRPr="000A2B4F">
        <w:rPr>
          <w:color w:val="2D2D2D"/>
          <w:sz w:val="22"/>
          <w:szCs w:val="22"/>
        </w:rPr>
        <w:t xml:space="preserve">ubezpieczenia NNW kadry, pracowników </w:t>
      </w:r>
      <w:r w:rsidR="00B919E2" w:rsidRPr="000A2B4F">
        <w:rPr>
          <w:color w:val="2D2D2D"/>
          <w:sz w:val="22"/>
          <w:szCs w:val="22"/>
        </w:rPr>
        <w:t>D</w:t>
      </w:r>
      <w:r w:rsidR="0099316D" w:rsidRPr="000A2B4F">
        <w:rPr>
          <w:color w:val="2D2D2D"/>
          <w:sz w:val="22"/>
          <w:szCs w:val="22"/>
        </w:rPr>
        <w:t xml:space="preserve">ostawcy </w:t>
      </w:r>
      <w:r w:rsidRPr="000A2B4F">
        <w:rPr>
          <w:color w:val="2D2D2D"/>
          <w:sz w:val="22"/>
          <w:szCs w:val="22"/>
        </w:rPr>
        <w:t>oraz każdego podwykonawcy (dalszego podwykonawcy), a także wszelkich innych osób realizujących w imieniu Dostawcy Przedmiot Umowy;</w:t>
      </w:r>
    </w:p>
    <w:p w14:paraId="03BB1BDF" w14:textId="19B0D244" w:rsidR="00DB333C" w:rsidRPr="000C67E8" w:rsidRDefault="00DB333C" w:rsidP="00DB333C">
      <w:pPr>
        <w:pStyle w:val="NormalnyWeb"/>
        <w:numPr>
          <w:ilvl w:val="0"/>
          <w:numId w:val="48"/>
        </w:numPr>
        <w:shd w:val="clear" w:color="auto" w:fill="FFFFFF"/>
        <w:spacing w:before="0" w:beforeAutospacing="0" w:after="150" w:afterAutospacing="0" w:line="360" w:lineRule="auto"/>
        <w:jc w:val="both"/>
        <w:rPr>
          <w:color w:val="2D2D2D"/>
          <w:sz w:val="22"/>
          <w:szCs w:val="22"/>
        </w:rPr>
      </w:pPr>
      <w:r w:rsidRPr="000C67E8">
        <w:rPr>
          <w:color w:val="2D2D2D"/>
          <w:sz w:val="22"/>
          <w:szCs w:val="22"/>
        </w:rPr>
        <w:t xml:space="preserve"> Umow</w:t>
      </w:r>
      <w:r w:rsidR="00127F9A" w:rsidRPr="000C67E8">
        <w:rPr>
          <w:color w:val="2D2D2D"/>
          <w:sz w:val="22"/>
          <w:szCs w:val="22"/>
        </w:rPr>
        <w:t>y</w:t>
      </w:r>
      <w:r w:rsidRPr="000C67E8">
        <w:rPr>
          <w:color w:val="2D2D2D"/>
          <w:sz w:val="22"/>
          <w:szCs w:val="22"/>
        </w:rPr>
        <w:t xml:space="preserve"> ubezpieczenia, o których mowa w ust.</w:t>
      </w:r>
      <w:r w:rsidR="00127F9A" w:rsidRPr="000C67E8">
        <w:rPr>
          <w:color w:val="2D2D2D"/>
          <w:sz w:val="22"/>
          <w:szCs w:val="22"/>
        </w:rPr>
        <w:t xml:space="preserve"> </w:t>
      </w:r>
      <w:r w:rsidRPr="000C67E8">
        <w:rPr>
          <w:color w:val="2D2D2D"/>
          <w:sz w:val="22"/>
          <w:szCs w:val="22"/>
        </w:rPr>
        <w:t>8, mus</w:t>
      </w:r>
      <w:r w:rsidR="00127F9A" w:rsidRPr="000C67E8">
        <w:rPr>
          <w:color w:val="2D2D2D"/>
          <w:sz w:val="22"/>
          <w:szCs w:val="22"/>
        </w:rPr>
        <w:t>zą</w:t>
      </w:r>
      <w:r w:rsidRPr="000C67E8">
        <w:rPr>
          <w:color w:val="2D2D2D"/>
          <w:sz w:val="22"/>
          <w:szCs w:val="22"/>
        </w:rPr>
        <w:t xml:space="preserve"> zapewniać:</w:t>
      </w:r>
    </w:p>
    <w:p w14:paraId="3C28F878" w14:textId="6FAF4C70" w:rsidR="00DB333C" w:rsidRPr="000C67E8" w:rsidRDefault="00DB333C" w:rsidP="00DB333C">
      <w:pPr>
        <w:pStyle w:val="NormalnyWeb"/>
        <w:numPr>
          <w:ilvl w:val="0"/>
          <w:numId w:val="46"/>
        </w:numPr>
        <w:shd w:val="clear" w:color="auto" w:fill="FFFFFF"/>
        <w:spacing w:before="0" w:beforeAutospacing="0" w:after="150" w:afterAutospacing="0" w:line="360" w:lineRule="auto"/>
        <w:jc w:val="both"/>
        <w:rPr>
          <w:color w:val="2D2D2D"/>
          <w:sz w:val="22"/>
          <w:szCs w:val="22"/>
        </w:rPr>
      </w:pPr>
      <w:r w:rsidRPr="000C67E8">
        <w:rPr>
          <w:color w:val="2D2D2D"/>
          <w:sz w:val="22"/>
          <w:szCs w:val="22"/>
        </w:rPr>
        <w:t xml:space="preserve">wypłatę odszkodowania płatnego w złotych </w:t>
      </w:r>
      <w:r w:rsidRPr="00042882">
        <w:rPr>
          <w:color w:val="2D2D2D"/>
          <w:sz w:val="22"/>
          <w:szCs w:val="22"/>
        </w:rPr>
        <w:t>polskich, bez ograniczeń;</w:t>
      </w:r>
    </w:p>
    <w:p w14:paraId="0AD0DA22" w14:textId="1902B41D" w:rsidR="00DB333C" w:rsidRPr="000C67E8" w:rsidRDefault="00DB333C" w:rsidP="00DB333C">
      <w:pPr>
        <w:pStyle w:val="NormalnyWeb"/>
        <w:numPr>
          <w:ilvl w:val="0"/>
          <w:numId w:val="46"/>
        </w:numPr>
        <w:shd w:val="clear" w:color="auto" w:fill="FFFFFF"/>
        <w:spacing w:before="0" w:beforeAutospacing="0" w:after="150" w:afterAutospacing="0" w:line="360" w:lineRule="auto"/>
        <w:jc w:val="both"/>
        <w:rPr>
          <w:color w:val="2D2D2D"/>
          <w:sz w:val="22"/>
          <w:szCs w:val="22"/>
        </w:rPr>
      </w:pPr>
      <w:r w:rsidRPr="000C67E8">
        <w:rPr>
          <w:color w:val="2D2D2D"/>
          <w:sz w:val="22"/>
          <w:szCs w:val="22"/>
        </w:rPr>
        <w:lastRenderedPageBreak/>
        <w:t xml:space="preserve">koszt umowy o których mowa w ust.8, </w:t>
      </w:r>
      <w:r w:rsidR="00B81B19" w:rsidRPr="000C67E8">
        <w:rPr>
          <w:color w:val="2D2D2D"/>
          <w:sz w:val="22"/>
          <w:szCs w:val="22"/>
        </w:rPr>
        <w:t xml:space="preserve">a </w:t>
      </w:r>
      <w:r w:rsidRPr="000C67E8">
        <w:rPr>
          <w:color w:val="2D2D2D"/>
          <w:sz w:val="22"/>
          <w:szCs w:val="22"/>
        </w:rPr>
        <w:t>w szczególności składki ubezpieczeniowe w całości pokrywa Dostawca</w:t>
      </w:r>
      <w:r w:rsidR="00B919E2" w:rsidRPr="000C67E8">
        <w:rPr>
          <w:color w:val="2D2D2D"/>
          <w:sz w:val="22"/>
          <w:szCs w:val="22"/>
        </w:rPr>
        <w:t>.</w:t>
      </w:r>
    </w:p>
    <w:p w14:paraId="094D0254" w14:textId="0F21B7DF" w:rsidR="00DB333C" w:rsidRPr="000C67E8" w:rsidRDefault="00DB333C" w:rsidP="00DB333C">
      <w:pPr>
        <w:pStyle w:val="NormalnyWeb"/>
        <w:numPr>
          <w:ilvl w:val="0"/>
          <w:numId w:val="48"/>
        </w:numPr>
        <w:shd w:val="clear" w:color="auto" w:fill="FFFFFF"/>
        <w:spacing w:before="0" w:beforeAutospacing="0" w:after="150" w:afterAutospacing="0" w:line="360" w:lineRule="auto"/>
        <w:jc w:val="both"/>
        <w:rPr>
          <w:color w:val="2D2D2D"/>
          <w:sz w:val="22"/>
          <w:szCs w:val="22"/>
        </w:rPr>
      </w:pPr>
      <w:r w:rsidRPr="000C67E8">
        <w:rPr>
          <w:color w:val="2D2D2D"/>
          <w:sz w:val="22"/>
          <w:szCs w:val="22"/>
        </w:rPr>
        <w:t>Dostawca przedłoży Zamawiającemu dokumenty potwierdzające zawarcie um</w:t>
      </w:r>
      <w:r w:rsidR="00A72AE3" w:rsidRPr="000C67E8">
        <w:rPr>
          <w:color w:val="2D2D2D"/>
          <w:sz w:val="22"/>
          <w:szCs w:val="22"/>
        </w:rPr>
        <w:t>ów</w:t>
      </w:r>
      <w:r w:rsidRPr="000C67E8">
        <w:rPr>
          <w:color w:val="2D2D2D"/>
          <w:sz w:val="22"/>
          <w:szCs w:val="22"/>
        </w:rPr>
        <w:t xml:space="preserve"> ubezpieczeni</w:t>
      </w:r>
      <w:r w:rsidR="00A72AE3" w:rsidRPr="000C67E8">
        <w:rPr>
          <w:color w:val="2D2D2D"/>
          <w:sz w:val="22"/>
          <w:szCs w:val="22"/>
        </w:rPr>
        <w:t>owych</w:t>
      </w:r>
      <w:r w:rsidRPr="000C67E8">
        <w:rPr>
          <w:color w:val="2D2D2D"/>
          <w:sz w:val="22"/>
          <w:szCs w:val="22"/>
        </w:rPr>
        <w:t xml:space="preserve"> w tym w szczególności kopię umowy i polisy ubezpieczenia, nie później niż do dnia przekazania terenu</w:t>
      </w:r>
      <w:r w:rsidR="000D4A53" w:rsidRPr="000C67E8">
        <w:rPr>
          <w:color w:val="2D2D2D"/>
          <w:sz w:val="22"/>
          <w:szCs w:val="22"/>
        </w:rPr>
        <w:t xml:space="preserve"> </w:t>
      </w:r>
      <w:r w:rsidR="002D4D62" w:rsidRPr="000C67E8">
        <w:rPr>
          <w:color w:val="2D2D2D"/>
          <w:sz w:val="22"/>
          <w:szCs w:val="22"/>
        </w:rPr>
        <w:t>montażu i dostawy</w:t>
      </w:r>
      <w:r w:rsidR="008751F1" w:rsidRPr="000C67E8">
        <w:rPr>
          <w:color w:val="2D2D2D"/>
          <w:sz w:val="22"/>
          <w:szCs w:val="22"/>
        </w:rPr>
        <w:t xml:space="preserve"> Przedmiotu Dostawy</w:t>
      </w:r>
      <w:r w:rsidRPr="000C67E8">
        <w:rPr>
          <w:color w:val="2D2D2D"/>
          <w:sz w:val="22"/>
          <w:szCs w:val="22"/>
        </w:rPr>
        <w:t xml:space="preserve">. W przypadku uchybienia przedmiotowemu obowiązkowi Zamawiający ma prawo wstrzymać się z przekazaniem terenu </w:t>
      </w:r>
      <w:r w:rsidR="002D4D62" w:rsidRPr="000C67E8">
        <w:rPr>
          <w:color w:val="2D2D2D"/>
          <w:sz w:val="22"/>
          <w:szCs w:val="22"/>
        </w:rPr>
        <w:t xml:space="preserve">montażu i dostawy </w:t>
      </w:r>
      <w:r w:rsidR="008751F1" w:rsidRPr="000C67E8">
        <w:rPr>
          <w:color w:val="2D2D2D"/>
          <w:sz w:val="22"/>
          <w:szCs w:val="22"/>
        </w:rPr>
        <w:t xml:space="preserve">Przedmiotu Dostawy </w:t>
      </w:r>
      <w:r w:rsidRPr="000C67E8">
        <w:rPr>
          <w:color w:val="2D2D2D"/>
          <w:sz w:val="22"/>
          <w:szCs w:val="22"/>
        </w:rPr>
        <w:t xml:space="preserve">do czasu ich przedłożenia, co nie wstrzymuje biegu terminów umownych w zakresie realizacji umowy przez </w:t>
      </w:r>
      <w:r w:rsidR="0099316D" w:rsidRPr="000C67E8">
        <w:rPr>
          <w:color w:val="2D2D2D"/>
          <w:sz w:val="22"/>
          <w:szCs w:val="22"/>
        </w:rPr>
        <w:t>Dostawcę</w:t>
      </w:r>
      <w:r w:rsidRPr="000C67E8">
        <w:rPr>
          <w:color w:val="2D2D2D"/>
          <w:sz w:val="22"/>
          <w:szCs w:val="22"/>
        </w:rPr>
        <w:t>.</w:t>
      </w:r>
    </w:p>
    <w:p w14:paraId="6A5EF7ED" w14:textId="12022429" w:rsidR="00DB333C" w:rsidRPr="000C67E8" w:rsidRDefault="00DB333C" w:rsidP="00DB333C">
      <w:pPr>
        <w:pStyle w:val="NormalnyWeb"/>
        <w:numPr>
          <w:ilvl w:val="0"/>
          <w:numId w:val="48"/>
        </w:numPr>
        <w:shd w:val="clear" w:color="auto" w:fill="FFFFFF"/>
        <w:spacing w:before="0" w:beforeAutospacing="0" w:after="150" w:afterAutospacing="0" w:line="360" w:lineRule="auto"/>
        <w:jc w:val="both"/>
        <w:rPr>
          <w:color w:val="2D2D2D"/>
          <w:sz w:val="22"/>
          <w:szCs w:val="22"/>
        </w:rPr>
      </w:pPr>
      <w:r w:rsidRPr="000C67E8">
        <w:rPr>
          <w:color w:val="2D2D2D"/>
          <w:sz w:val="22"/>
          <w:szCs w:val="22"/>
        </w:rPr>
        <w:t>W razie wydłużenia czasu realizacji umowy, Dostawca  zobowiązuje się przedłużyć ubezpieczenie na zasadach określonych w ust.8-10, przedstawiając Zamawiającemu dokumenty potwierdzające zawarcie umowy ubezpieczenia, w tym w szczególności kopię umowy i polisy ubezpieczenia, na co najmniej miesiąc przed wygaśnięciem poprzedniej umowy ubezpieczenia.</w:t>
      </w:r>
    </w:p>
    <w:p w14:paraId="63E1FF5B" w14:textId="2C22EB52" w:rsidR="00AA2904" w:rsidRPr="000C67E8" w:rsidRDefault="003A0E33" w:rsidP="00517D9D">
      <w:pPr>
        <w:pStyle w:val="NormalnyWeb"/>
        <w:numPr>
          <w:ilvl w:val="0"/>
          <w:numId w:val="48"/>
        </w:numPr>
        <w:shd w:val="clear" w:color="auto" w:fill="FFFFFF"/>
        <w:spacing w:before="0" w:beforeAutospacing="0" w:after="150" w:afterAutospacing="0" w:line="360" w:lineRule="auto"/>
        <w:jc w:val="both"/>
        <w:rPr>
          <w:sz w:val="22"/>
          <w:szCs w:val="22"/>
        </w:rPr>
      </w:pPr>
      <w:r w:rsidRPr="000C67E8">
        <w:rPr>
          <w:color w:val="2D2D2D"/>
          <w:sz w:val="22"/>
          <w:szCs w:val="22"/>
        </w:rPr>
        <w:t>Dokumenty wymienione w ustępie 10) powyżej zostaną przekazane do Zamawiającego na adres</w:t>
      </w:r>
      <w:r w:rsidR="008A56A1" w:rsidRPr="000C67E8">
        <w:rPr>
          <w:color w:val="2D2D2D"/>
          <w:sz w:val="22"/>
          <w:szCs w:val="22"/>
        </w:rPr>
        <w:t>y</w:t>
      </w:r>
      <w:r w:rsidRPr="000C67E8">
        <w:rPr>
          <w:color w:val="2D2D2D"/>
          <w:sz w:val="22"/>
          <w:szCs w:val="22"/>
        </w:rPr>
        <w:t xml:space="preserve"> e-mailow</w:t>
      </w:r>
      <w:r w:rsidR="008A56A1" w:rsidRPr="000C67E8">
        <w:rPr>
          <w:color w:val="2D2D2D"/>
          <w:sz w:val="22"/>
          <w:szCs w:val="22"/>
        </w:rPr>
        <w:t>e wskazane w paragrafie 15 pkt. 1</w:t>
      </w:r>
      <w:bookmarkEnd w:id="13"/>
      <w:r w:rsidR="008A56A1" w:rsidRPr="000C67E8">
        <w:rPr>
          <w:color w:val="2D2D2D"/>
          <w:sz w:val="22"/>
          <w:szCs w:val="22"/>
        </w:rPr>
        <w:t>).</w:t>
      </w:r>
      <w:r w:rsidR="00F77665">
        <w:rPr>
          <w:color w:val="2D2D2D"/>
          <w:sz w:val="22"/>
          <w:szCs w:val="22"/>
        </w:rPr>
        <w:t>1).</w:t>
      </w:r>
    </w:p>
    <w:p w14:paraId="0AAB780B" w14:textId="51E3D365" w:rsidR="00346074" w:rsidRPr="000C67E8" w:rsidRDefault="00AA2904" w:rsidP="00331CFC">
      <w:pPr>
        <w:tabs>
          <w:tab w:val="left" w:pos="6073"/>
        </w:tabs>
        <w:spacing w:line="360" w:lineRule="auto"/>
        <w:jc w:val="center"/>
        <w:rPr>
          <w:rFonts w:ascii="Times New Roman" w:hAnsi="Times New Roman" w:cs="Times New Roman"/>
          <w:b/>
          <w:sz w:val="22"/>
          <w:szCs w:val="22"/>
        </w:rPr>
      </w:pPr>
      <w:r w:rsidRPr="000C67E8">
        <w:rPr>
          <w:rFonts w:ascii="Times New Roman" w:hAnsi="Times New Roman" w:cs="Times New Roman"/>
          <w:b/>
          <w:sz w:val="22"/>
          <w:szCs w:val="22"/>
        </w:rPr>
        <w:t>§</w:t>
      </w:r>
      <w:r w:rsidR="00346074" w:rsidRPr="000C67E8">
        <w:rPr>
          <w:rFonts w:ascii="Times New Roman" w:hAnsi="Times New Roman" w:cs="Times New Roman"/>
          <w:b/>
          <w:sz w:val="22"/>
          <w:szCs w:val="22"/>
        </w:rPr>
        <w:t>4</w:t>
      </w:r>
    </w:p>
    <w:p w14:paraId="6F28ECF9" w14:textId="24B52799" w:rsidR="00346074" w:rsidRPr="000C67E8" w:rsidRDefault="00346074" w:rsidP="00331CFC">
      <w:pPr>
        <w:tabs>
          <w:tab w:val="left" w:pos="6073"/>
        </w:tabs>
        <w:spacing w:line="360" w:lineRule="auto"/>
        <w:jc w:val="center"/>
        <w:rPr>
          <w:rFonts w:ascii="Times New Roman" w:hAnsi="Times New Roman" w:cs="Times New Roman"/>
          <w:b/>
          <w:sz w:val="22"/>
          <w:szCs w:val="22"/>
        </w:rPr>
      </w:pPr>
      <w:r w:rsidRPr="000C67E8">
        <w:rPr>
          <w:rFonts w:ascii="Times New Roman" w:hAnsi="Times New Roman" w:cs="Times New Roman"/>
          <w:b/>
          <w:sz w:val="22"/>
          <w:szCs w:val="22"/>
        </w:rPr>
        <w:t xml:space="preserve">Dostawa. Montaż. Szkolenia. </w:t>
      </w:r>
    </w:p>
    <w:p w14:paraId="54BCED2D" w14:textId="77777777" w:rsidR="00AA2904" w:rsidRPr="000C67E8" w:rsidRDefault="00AA2904" w:rsidP="00AA2904">
      <w:pPr>
        <w:tabs>
          <w:tab w:val="left" w:pos="6073"/>
        </w:tabs>
        <w:spacing w:line="360" w:lineRule="auto"/>
        <w:rPr>
          <w:rFonts w:ascii="Times New Roman" w:hAnsi="Times New Roman" w:cs="Times New Roman"/>
          <w:sz w:val="22"/>
          <w:szCs w:val="22"/>
        </w:rPr>
      </w:pPr>
    </w:p>
    <w:p w14:paraId="10180864" w14:textId="51D9B341" w:rsidR="00346074" w:rsidRPr="000C67E8" w:rsidRDefault="00203BCB" w:rsidP="00203BCB">
      <w:pPr>
        <w:widowControl/>
        <w:tabs>
          <w:tab w:val="left" w:pos="567"/>
        </w:tabs>
        <w:autoSpaceDE/>
        <w:autoSpaceDN/>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1.</w:t>
      </w:r>
      <w:r w:rsidRPr="000C67E8">
        <w:rPr>
          <w:rFonts w:ascii="Times New Roman" w:hAnsi="Times New Roman" w:cs="Times New Roman"/>
          <w:sz w:val="22"/>
          <w:szCs w:val="22"/>
        </w:rPr>
        <w:tab/>
      </w:r>
      <w:r w:rsidR="00346074" w:rsidRPr="000C67E8">
        <w:rPr>
          <w:rFonts w:ascii="Times New Roman" w:hAnsi="Times New Roman" w:cs="Times New Roman"/>
          <w:sz w:val="22"/>
          <w:szCs w:val="22"/>
        </w:rPr>
        <w:t>Dostawca zobowiązany jest do dostarczenia Przedmiotu Dostawy do miejsca wskazanego</w:t>
      </w:r>
      <w:r w:rsidR="00D81522" w:rsidRPr="000C67E8">
        <w:rPr>
          <w:rFonts w:ascii="Times New Roman" w:hAnsi="Times New Roman" w:cs="Times New Roman"/>
          <w:sz w:val="22"/>
          <w:szCs w:val="22"/>
        </w:rPr>
        <w:t xml:space="preserve"> przez Zamawiającego na adres:  </w:t>
      </w:r>
      <w:r w:rsidR="00DD5363" w:rsidRPr="000C67E8">
        <w:rPr>
          <w:rFonts w:ascii="Times New Roman" w:hAnsi="Times New Roman" w:cs="Times New Roman"/>
          <w:sz w:val="22"/>
          <w:szCs w:val="22"/>
        </w:rPr>
        <w:t xml:space="preserve">04 – 051 </w:t>
      </w:r>
      <w:r w:rsidR="007C73C5" w:rsidRPr="000C67E8">
        <w:rPr>
          <w:rFonts w:ascii="Times New Roman" w:hAnsi="Times New Roman" w:cs="Times New Roman"/>
          <w:sz w:val="22"/>
          <w:szCs w:val="22"/>
        </w:rPr>
        <w:t>Warszawa</w:t>
      </w:r>
      <w:r w:rsidR="00D81522" w:rsidRPr="000C67E8">
        <w:rPr>
          <w:rFonts w:ascii="Times New Roman" w:hAnsi="Times New Roman" w:cs="Times New Roman"/>
          <w:sz w:val="22"/>
          <w:szCs w:val="22"/>
        </w:rPr>
        <w:t xml:space="preserve">, ul. </w:t>
      </w:r>
      <w:r w:rsidR="007C73C5" w:rsidRPr="000C67E8">
        <w:rPr>
          <w:rFonts w:ascii="Times New Roman" w:hAnsi="Times New Roman" w:cs="Times New Roman"/>
          <w:sz w:val="22"/>
          <w:szCs w:val="22"/>
        </w:rPr>
        <w:t>Poligonowa 30</w:t>
      </w:r>
      <w:r w:rsidR="00DD5363" w:rsidRPr="000C67E8">
        <w:rPr>
          <w:rFonts w:ascii="Times New Roman" w:hAnsi="Times New Roman" w:cs="Times New Roman"/>
          <w:sz w:val="22"/>
          <w:szCs w:val="22"/>
        </w:rPr>
        <w:t>,</w:t>
      </w:r>
      <w:r w:rsidR="00346074" w:rsidRPr="000C67E8">
        <w:rPr>
          <w:rFonts w:ascii="Times New Roman" w:hAnsi="Times New Roman" w:cs="Times New Roman"/>
          <w:sz w:val="22"/>
          <w:szCs w:val="22"/>
        </w:rPr>
        <w:t xml:space="preserve"> dokonania montażu Przedmiotu Dostawy w miejscu wskazanym przez Zamawiającego i przeprowadzenia dla Zamawiającego szkolenia z obsługi Przedmiotu Dostawy.</w:t>
      </w:r>
    </w:p>
    <w:p w14:paraId="0506A897" w14:textId="70D8C149" w:rsidR="00346074" w:rsidRPr="000C67E8" w:rsidRDefault="00203BCB" w:rsidP="00203BCB">
      <w:pPr>
        <w:widowControl/>
        <w:tabs>
          <w:tab w:val="left" w:pos="567"/>
        </w:tabs>
        <w:autoSpaceDE/>
        <w:autoSpaceDN/>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2.</w:t>
      </w:r>
      <w:r w:rsidRPr="000C67E8">
        <w:rPr>
          <w:rFonts w:ascii="Times New Roman" w:hAnsi="Times New Roman" w:cs="Times New Roman"/>
          <w:sz w:val="22"/>
          <w:szCs w:val="22"/>
        </w:rPr>
        <w:tab/>
      </w:r>
      <w:r w:rsidR="00346074" w:rsidRPr="000C67E8">
        <w:rPr>
          <w:rFonts w:ascii="Times New Roman" w:hAnsi="Times New Roman" w:cs="Times New Roman"/>
          <w:sz w:val="22"/>
          <w:szCs w:val="22"/>
        </w:rPr>
        <w:t>Dostawca wykonuje dostawę własnymi środkami transportu i na własny koszt i ryzyko zgodnie z</w:t>
      </w:r>
      <w:r w:rsidR="00A376B3" w:rsidRPr="000C67E8">
        <w:rPr>
          <w:rFonts w:ascii="Times New Roman" w:hAnsi="Times New Roman" w:cs="Times New Roman"/>
          <w:sz w:val="22"/>
          <w:szCs w:val="22"/>
        </w:rPr>
        <w:t> </w:t>
      </w:r>
      <w:r w:rsidR="00346074" w:rsidRPr="000C67E8">
        <w:rPr>
          <w:rFonts w:ascii="Times New Roman" w:hAnsi="Times New Roman" w:cs="Times New Roman"/>
          <w:sz w:val="22"/>
          <w:szCs w:val="22"/>
        </w:rPr>
        <w:t>regułami D</w:t>
      </w:r>
      <w:r w:rsidR="005267E3" w:rsidRPr="000C67E8">
        <w:rPr>
          <w:rFonts w:ascii="Times New Roman" w:hAnsi="Times New Roman" w:cs="Times New Roman"/>
          <w:sz w:val="22"/>
          <w:szCs w:val="22"/>
        </w:rPr>
        <w:t>PU</w:t>
      </w:r>
      <w:r w:rsidR="00346074" w:rsidRPr="000C67E8">
        <w:rPr>
          <w:rFonts w:ascii="Times New Roman" w:hAnsi="Times New Roman" w:cs="Times New Roman"/>
          <w:sz w:val="22"/>
          <w:szCs w:val="22"/>
        </w:rPr>
        <w:t xml:space="preserve"> INCOTERMS 20</w:t>
      </w:r>
      <w:r w:rsidR="005267E3" w:rsidRPr="000C67E8">
        <w:rPr>
          <w:rFonts w:ascii="Times New Roman" w:hAnsi="Times New Roman" w:cs="Times New Roman"/>
          <w:sz w:val="22"/>
          <w:szCs w:val="22"/>
        </w:rPr>
        <w:t>20</w:t>
      </w:r>
      <w:r w:rsidR="00346074" w:rsidRPr="000C67E8">
        <w:rPr>
          <w:rFonts w:ascii="Times New Roman" w:hAnsi="Times New Roman" w:cs="Times New Roman"/>
          <w:sz w:val="22"/>
          <w:szCs w:val="22"/>
        </w:rPr>
        <w:t xml:space="preserve">. </w:t>
      </w:r>
    </w:p>
    <w:p w14:paraId="6B7E6E89" w14:textId="634802FC" w:rsidR="00346074" w:rsidRPr="000C67E8" w:rsidRDefault="00203BCB" w:rsidP="00203BCB">
      <w:pPr>
        <w:widowControl/>
        <w:autoSpaceDE/>
        <w:autoSpaceDN/>
        <w:adjustRightInd/>
        <w:spacing w:line="360" w:lineRule="auto"/>
        <w:ind w:left="567" w:hanging="567"/>
        <w:jc w:val="both"/>
        <w:rPr>
          <w:rFonts w:ascii="Times New Roman" w:hAnsi="Times New Roman" w:cs="Times New Roman"/>
          <w:sz w:val="22"/>
          <w:szCs w:val="22"/>
          <w:lang w:eastAsia="de-DE"/>
        </w:rPr>
      </w:pPr>
      <w:r w:rsidRPr="000C67E8">
        <w:rPr>
          <w:rFonts w:ascii="Times New Roman" w:hAnsi="Times New Roman" w:cs="Times New Roman"/>
          <w:sz w:val="22"/>
          <w:szCs w:val="22"/>
        </w:rPr>
        <w:t>3.</w:t>
      </w:r>
      <w:r w:rsidRPr="000C67E8">
        <w:rPr>
          <w:rFonts w:ascii="Times New Roman" w:hAnsi="Times New Roman" w:cs="Times New Roman"/>
          <w:sz w:val="22"/>
          <w:szCs w:val="22"/>
        </w:rPr>
        <w:tab/>
      </w:r>
      <w:r w:rsidR="00346074" w:rsidRPr="000C67E8">
        <w:rPr>
          <w:rFonts w:ascii="Times New Roman" w:hAnsi="Times New Roman" w:cs="Times New Roman"/>
          <w:sz w:val="22"/>
          <w:szCs w:val="22"/>
        </w:rPr>
        <w:t>D</w:t>
      </w:r>
      <w:r w:rsidR="004828A2" w:rsidRPr="000C67E8">
        <w:rPr>
          <w:rFonts w:ascii="Times New Roman" w:hAnsi="Times New Roman" w:cs="Times New Roman"/>
          <w:sz w:val="22"/>
          <w:szCs w:val="22"/>
        </w:rPr>
        <w:t>ostawca</w:t>
      </w:r>
      <w:r w:rsidR="00346074" w:rsidRPr="000C67E8">
        <w:rPr>
          <w:rFonts w:ascii="Times New Roman" w:hAnsi="Times New Roman" w:cs="Times New Roman"/>
          <w:sz w:val="22"/>
          <w:szCs w:val="22"/>
        </w:rPr>
        <w:t xml:space="preserve"> dostarczy </w:t>
      </w:r>
      <w:r w:rsidR="00346074" w:rsidRPr="000C67E8">
        <w:rPr>
          <w:rFonts w:ascii="Times New Roman" w:hAnsi="Times New Roman" w:cs="Times New Roman"/>
          <w:bCs/>
          <w:sz w:val="22"/>
          <w:szCs w:val="22"/>
        </w:rPr>
        <w:t>Przedmiot Dostawy</w:t>
      </w:r>
      <w:r w:rsidR="00346074" w:rsidRPr="000C67E8">
        <w:rPr>
          <w:rFonts w:ascii="Times New Roman" w:hAnsi="Times New Roman" w:cs="Times New Roman"/>
          <w:sz w:val="22"/>
          <w:szCs w:val="22"/>
        </w:rPr>
        <w:t xml:space="preserve"> w opakowaniu gwarantującym pełne zabezpieczenie przed uszkodzeniami lub zniszczeniem podczas transportu</w:t>
      </w:r>
      <w:r w:rsidR="006F6F3E" w:rsidRPr="000C67E8">
        <w:rPr>
          <w:rFonts w:ascii="Times New Roman" w:hAnsi="Times New Roman" w:cs="Times New Roman"/>
          <w:sz w:val="22"/>
          <w:szCs w:val="22"/>
        </w:rPr>
        <w:t>.</w:t>
      </w:r>
    </w:p>
    <w:p w14:paraId="6C637B1F" w14:textId="5D6514A3" w:rsidR="00346074" w:rsidRPr="000C67E8" w:rsidRDefault="004508E8" w:rsidP="004508E8">
      <w:pPr>
        <w:widowControl/>
        <w:autoSpaceDE/>
        <w:autoSpaceDN/>
        <w:adjustRightInd/>
        <w:spacing w:line="360" w:lineRule="auto"/>
        <w:ind w:left="567" w:hanging="567"/>
        <w:jc w:val="both"/>
        <w:rPr>
          <w:rFonts w:ascii="Times New Roman" w:hAnsi="Times New Roman" w:cs="Times New Roman"/>
          <w:sz w:val="22"/>
          <w:szCs w:val="22"/>
          <w:lang w:eastAsia="de-DE"/>
        </w:rPr>
      </w:pPr>
      <w:r w:rsidRPr="000C67E8">
        <w:rPr>
          <w:rFonts w:ascii="Times New Roman" w:hAnsi="Times New Roman" w:cs="Times New Roman"/>
          <w:bCs/>
          <w:sz w:val="22"/>
          <w:szCs w:val="22"/>
        </w:rPr>
        <w:t>4.</w:t>
      </w:r>
      <w:r w:rsidRPr="000C67E8">
        <w:rPr>
          <w:rFonts w:ascii="Times New Roman" w:hAnsi="Times New Roman" w:cs="Times New Roman"/>
          <w:bCs/>
          <w:sz w:val="22"/>
          <w:szCs w:val="22"/>
        </w:rPr>
        <w:tab/>
      </w:r>
      <w:r w:rsidR="00346074" w:rsidRPr="000C67E8">
        <w:rPr>
          <w:rFonts w:ascii="Times New Roman" w:hAnsi="Times New Roman" w:cs="Times New Roman"/>
          <w:bCs/>
          <w:sz w:val="22"/>
          <w:szCs w:val="22"/>
        </w:rPr>
        <w:t>Przedmiot Dostawy</w:t>
      </w:r>
      <w:r w:rsidR="00346074" w:rsidRPr="000C67E8">
        <w:rPr>
          <w:rFonts w:ascii="Times New Roman" w:hAnsi="Times New Roman" w:cs="Times New Roman"/>
          <w:b/>
          <w:sz w:val="22"/>
          <w:szCs w:val="22"/>
        </w:rPr>
        <w:t xml:space="preserve"> </w:t>
      </w:r>
      <w:r w:rsidR="00346074" w:rsidRPr="000C67E8">
        <w:rPr>
          <w:rFonts w:ascii="Times New Roman" w:hAnsi="Times New Roman" w:cs="Times New Roman"/>
          <w:sz w:val="22"/>
          <w:szCs w:val="22"/>
        </w:rPr>
        <w:t>będzie dostarczony w odpowiednim opakowaniu. Opakowanie powinno być opisane w następujący sposób:</w:t>
      </w:r>
    </w:p>
    <w:p w14:paraId="3F77501E" w14:textId="7E60250B" w:rsidR="00346074" w:rsidRPr="000C67E8" w:rsidRDefault="004508E8" w:rsidP="004508E8">
      <w:pPr>
        <w:pStyle w:val="Nagwek7"/>
        <w:tabs>
          <w:tab w:val="left" w:pos="709"/>
        </w:tabs>
        <w:spacing w:line="360" w:lineRule="auto"/>
        <w:ind w:left="993" w:hanging="142"/>
        <w:jc w:val="both"/>
        <w:rPr>
          <w:sz w:val="22"/>
          <w:szCs w:val="22"/>
        </w:rPr>
      </w:pPr>
      <w:r w:rsidRPr="000C67E8">
        <w:rPr>
          <w:sz w:val="22"/>
          <w:szCs w:val="22"/>
        </w:rPr>
        <w:t>1)</w:t>
      </w:r>
      <w:r w:rsidRPr="000C67E8">
        <w:rPr>
          <w:sz w:val="22"/>
          <w:szCs w:val="22"/>
        </w:rPr>
        <w:tab/>
      </w:r>
      <w:r w:rsidR="00346074" w:rsidRPr="000C67E8">
        <w:rPr>
          <w:sz w:val="22"/>
          <w:szCs w:val="22"/>
        </w:rPr>
        <w:t>numer umowy;</w:t>
      </w:r>
    </w:p>
    <w:p w14:paraId="5F49727A" w14:textId="66BC187A" w:rsidR="00346074" w:rsidRPr="000C67E8" w:rsidRDefault="004508E8" w:rsidP="004508E8">
      <w:pPr>
        <w:pStyle w:val="Nagwek7"/>
        <w:tabs>
          <w:tab w:val="left" w:pos="709"/>
        </w:tabs>
        <w:spacing w:line="360" w:lineRule="auto"/>
        <w:ind w:left="993" w:hanging="142"/>
        <w:jc w:val="both"/>
        <w:rPr>
          <w:sz w:val="22"/>
          <w:szCs w:val="22"/>
        </w:rPr>
      </w:pPr>
      <w:r w:rsidRPr="000C67E8">
        <w:rPr>
          <w:sz w:val="22"/>
          <w:szCs w:val="22"/>
        </w:rPr>
        <w:t>2)</w:t>
      </w:r>
      <w:r w:rsidRPr="000C67E8">
        <w:rPr>
          <w:sz w:val="22"/>
          <w:szCs w:val="22"/>
        </w:rPr>
        <w:tab/>
      </w:r>
      <w:r w:rsidR="00346074" w:rsidRPr="000C67E8">
        <w:rPr>
          <w:sz w:val="22"/>
          <w:szCs w:val="22"/>
        </w:rPr>
        <w:t>adres Zamawiającego;</w:t>
      </w:r>
    </w:p>
    <w:p w14:paraId="1FB99B86" w14:textId="2F8689C2" w:rsidR="00346074" w:rsidRPr="000C67E8" w:rsidRDefault="004508E8" w:rsidP="004508E8">
      <w:pPr>
        <w:pStyle w:val="Nagwek7"/>
        <w:tabs>
          <w:tab w:val="left" w:pos="709"/>
        </w:tabs>
        <w:spacing w:line="360" w:lineRule="auto"/>
        <w:ind w:left="993" w:hanging="142"/>
        <w:jc w:val="both"/>
        <w:rPr>
          <w:sz w:val="22"/>
          <w:szCs w:val="22"/>
        </w:rPr>
      </w:pPr>
      <w:r w:rsidRPr="000C67E8">
        <w:rPr>
          <w:sz w:val="22"/>
          <w:szCs w:val="22"/>
        </w:rPr>
        <w:t>3)</w:t>
      </w:r>
      <w:r w:rsidRPr="000C67E8">
        <w:rPr>
          <w:sz w:val="22"/>
          <w:szCs w:val="22"/>
        </w:rPr>
        <w:tab/>
      </w:r>
      <w:r w:rsidR="00346074" w:rsidRPr="000C67E8">
        <w:rPr>
          <w:sz w:val="22"/>
          <w:szCs w:val="22"/>
        </w:rPr>
        <w:t>numer opakowania;</w:t>
      </w:r>
    </w:p>
    <w:p w14:paraId="2E90180E" w14:textId="67C2597E" w:rsidR="00346074" w:rsidRPr="000C67E8" w:rsidRDefault="004508E8" w:rsidP="004508E8">
      <w:pPr>
        <w:pStyle w:val="Nagwek7"/>
        <w:tabs>
          <w:tab w:val="left" w:pos="709"/>
        </w:tabs>
        <w:spacing w:line="360" w:lineRule="auto"/>
        <w:ind w:left="993" w:hanging="142"/>
        <w:jc w:val="both"/>
        <w:rPr>
          <w:sz w:val="22"/>
          <w:szCs w:val="22"/>
        </w:rPr>
      </w:pPr>
      <w:r w:rsidRPr="000C67E8">
        <w:rPr>
          <w:sz w:val="22"/>
          <w:szCs w:val="22"/>
        </w:rPr>
        <w:t>4)</w:t>
      </w:r>
      <w:r w:rsidRPr="000C67E8">
        <w:rPr>
          <w:sz w:val="22"/>
          <w:szCs w:val="22"/>
        </w:rPr>
        <w:tab/>
      </w:r>
      <w:r w:rsidR="00346074" w:rsidRPr="000C67E8">
        <w:rPr>
          <w:sz w:val="22"/>
          <w:szCs w:val="22"/>
        </w:rPr>
        <w:t>waga brutto w kg;</w:t>
      </w:r>
    </w:p>
    <w:p w14:paraId="68F7A9A6" w14:textId="5DD3A922" w:rsidR="00346074" w:rsidRPr="000C67E8" w:rsidRDefault="004508E8" w:rsidP="004508E8">
      <w:pPr>
        <w:pStyle w:val="Nagwek7"/>
        <w:tabs>
          <w:tab w:val="left" w:pos="709"/>
        </w:tabs>
        <w:spacing w:line="360" w:lineRule="auto"/>
        <w:ind w:left="993" w:hanging="142"/>
        <w:jc w:val="both"/>
        <w:rPr>
          <w:sz w:val="22"/>
          <w:szCs w:val="22"/>
          <w:lang w:val="en-AU"/>
        </w:rPr>
      </w:pPr>
      <w:r w:rsidRPr="000C67E8">
        <w:rPr>
          <w:sz w:val="22"/>
          <w:szCs w:val="22"/>
          <w:lang w:val="en-AU"/>
        </w:rPr>
        <w:t>5)</w:t>
      </w:r>
      <w:r w:rsidRPr="000C67E8">
        <w:rPr>
          <w:sz w:val="22"/>
          <w:szCs w:val="22"/>
          <w:lang w:val="en-AU"/>
        </w:rPr>
        <w:tab/>
      </w:r>
      <w:proofErr w:type="spellStart"/>
      <w:r w:rsidR="00346074" w:rsidRPr="000C67E8">
        <w:rPr>
          <w:sz w:val="22"/>
          <w:szCs w:val="22"/>
          <w:lang w:val="en-AU"/>
        </w:rPr>
        <w:t>waga</w:t>
      </w:r>
      <w:proofErr w:type="spellEnd"/>
      <w:r w:rsidR="00346074" w:rsidRPr="000C67E8">
        <w:rPr>
          <w:sz w:val="22"/>
          <w:szCs w:val="22"/>
          <w:lang w:val="en-AU"/>
        </w:rPr>
        <w:t xml:space="preserve"> </w:t>
      </w:r>
      <w:proofErr w:type="spellStart"/>
      <w:r w:rsidR="00346074" w:rsidRPr="000C67E8">
        <w:rPr>
          <w:sz w:val="22"/>
          <w:szCs w:val="22"/>
          <w:lang w:val="en-AU"/>
        </w:rPr>
        <w:t>netto</w:t>
      </w:r>
      <w:proofErr w:type="spellEnd"/>
      <w:r w:rsidR="00346074" w:rsidRPr="000C67E8">
        <w:rPr>
          <w:sz w:val="22"/>
          <w:szCs w:val="22"/>
          <w:lang w:val="en-AU"/>
        </w:rPr>
        <w:t xml:space="preserve"> w kg;</w:t>
      </w:r>
    </w:p>
    <w:p w14:paraId="003439F9" w14:textId="3BF64047" w:rsidR="00346074" w:rsidRPr="000C67E8" w:rsidRDefault="004508E8" w:rsidP="004508E8">
      <w:pPr>
        <w:spacing w:line="360" w:lineRule="auto"/>
        <w:ind w:left="993" w:hanging="142"/>
        <w:jc w:val="both"/>
        <w:rPr>
          <w:rFonts w:ascii="Times New Roman" w:hAnsi="Times New Roman" w:cs="Times New Roman"/>
          <w:sz w:val="22"/>
          <w:szCs w:val="22"/>
          <w:lang w:val="en-US" w:eastAsia="de-DE"/>
        </w:rPr>
      </w:pPr>
      <w:r w:rsidRPr="000C67E8">
        <w:rPr>
          <w:rFonts w:ascii="Times New Roman" w:hAnsi="Times New Roman" w:cs="Times New Roman"/>
          <w:sz w:val="22"/>
          <w:szCs w:val="22"/>
          <w:lang w:val="en-US" w:eastAsia="de-DE"/>
        </w:rPr>
        <w:t>6)</w:t>
      </w:r>
      <w:r w:rsidRPr="000C67E8">
        <w:rPr>
          <w:rFonts w:ascii="Times New Roman" w:hAnsi="Times New Roman" w:cs="Times New Roman"/>
          <w:sz w:val="22"/>
          <w:szCs w:val="22"/>
          <w:lang w:val="en-US" w:eastAsia="de-DE"/>
        </w:rPr>
        <w:tab/>
      </w:r>
      <w:r w:rsidR="00346074" w:rsidRPr="000C67E8">
        <w:rPr>
          <w:rFonts w:ascii="Times New Roman" w:hAnsi="Times New Roman" w:cs="Times New Roman"/>
          <w:sz w:val="22"/>
          <w:szCs w:val="22"/>
          <w:lang w:val="en-US"/>
        </w:rPr>
        <w:t>keep dry and handle with care.</w:t>
      </w:r>
    </w:p>
    <w:p w14:paraId="25D266C9" w14:textId="5657DC33" w:rsidR="00346074" w:rsidRPr="000C67E8" w:rsidRDefault="004508E8" w:rsidP="004508E8">
      <w:pPr>
        <w:widowControl/>
        <w:tabs>
          <w:tab w:val="left" w:pos="567"/>
        </w:tabs>
        <w:autoSpaceDE/>
        <w:autoSpaceDN/>
        <w:spacing w:line="360" w:lineRule="auto"/>
        <w:ind w:left="567" w:hanging="567"/>
        <w:jc w:val="both"/>
        <w:rPr>
          <w:rFonts w:ascii="Times New Roman" w:hAnsi="Times New Roman" w:cs="Times New Roman"/>
          <w:b/>
          <w:sz w:val="22"/>
          <w:szCs w:val="22"/>
        </w:rPr>
      </w:pPr>
      <w:r w:rsidRPr="000C67E8">
        <w:rPr>
          <w:rFonts w:ascii="Times New Roman" w:hAnsi="Times New Roman" w:cs="Times New Roman"/>
          <w:sz w:val="22"/>
          <w:szCs w:val="22"/>
        </w:rPr>
        <w:t>5.</w:t>
      </w:r>
      <w:r w:rsidRPr="000C67E8">
        <w:rPr>
          <w:rFonts w:ascii="Times New Roman" w:hAnsi="Times New Roman" w:cs="Times New Roman"/>
          <w:sz w:val="22"/>
          <w:szCs w:val="22"/>
        </w:rPr>
        <w:tab/>
      </w:r>
      <w:r w:rsidR="00346074" w:rsidRPr="000C67E8">
        <w:rPr>
          <w:rFonts w:ascii="Times New Roman" w:hAnsi="Times New Roman" w:cs="Times New Roman"/>
          <w:sz w:val="22"/>
          <w:szCs w:val="22"/>
        </w:rPr>
        <w:t xml:space="preserve">Wyładunek i transport wewnętrzny u Zamawiającego do miejsca instalacji </w:t>
      </w:r>
      <w:r w:rsidR="00346074" w:rsidRPr="000C67E8">
        <w:rPr>
          <w:rFonts w:ascii="Times New Roman" w:hAnsi="Times New Roman" w:cs="Times New Roman"/>
          <w:bCs/>
          <w:sz w:val="22"/>
          <w:szCs w:val="22"/>
        </w:rPr>
        <w:t>Przedmiotu Dostawy</w:t>
      </w:r>
      <w:r w:rsidR="00346074" w:rsidRPr="000C67E8">
        <w:rPr>
          <w:rFonts w:ascii="Times New Roman" w:hAnsi="Times New Roman" w:cs="Times New Roman"/>
          <w:b/>
          <w:sz w:val="22"/>
          <w:szCs w:val="22"/>
        </w:rPr>
        <w:t xml:space="preserve"> </w:t>
      </w:r>
      <w:r w:rsidR="00346074" w:rsidRPr="000C67E8">
        <w:rPr>
          <w:rFonts w:ascii="Times New Roman" w:hAnsi="Times New Roman" w:cs="Times New Roman"/>
          <w:sz w:val="22"/>
          <w:szCs w:val="22"/>
        </w:rPr>
        <w:t xml:space="preserve">zostanie dokonany przez </w:t>
      </w:r>
      <w:r w:rsidR="006F6F3E" w:rsidRPr="000C67E8">
        <w:rPr>
          <w:rFonts w:ascii="Times New Roman" w:hAnsi="Times New Roman" w:cs="Times New Roman"/>
          <w:sz w:val="22"/>
          <w:szCs w:val="22"/>
        </w:rPr>
        <w:t xml:space="preserve">Dostawcę </w:t>
      </w:r>
      <w:r w:rsidR="00346074" w:rsidRPr="000C67E8">
        <w:rPr>
          <w:rFonts w:ascii="Times New Roman" w:hAnsi="Times New Roman" w:cs="Times New Roman"/>
          <w:sz w:val="22"/>
          <w:szCs w:val="22"/>
        </w:rPr>
        <w:t xml:space="preserve">pod nadzorem i w obecności </w:t>
      </w:r>
      <w:r w:rsidR="006F6F3E" w:rsidRPr="000C67E8">
        <w:rPr>
          <w:rFonts w:ascii="Times New Roman" w:hAnsi="Times New Roman" w:cs="Times New Roman"/>
          <w:sz w:val="22"/>
          <w:szCs w:val="22"/>
        </w:rPr>
        <w:t xml:space="preserve">Zamawiającego.  </w:t>
      </w:r>
    </w:p>
    <w:p w14:paraId="13BDF661" w14:textId="5B975C82" w:rsidR="00346074" w:rsidRPr="000C67E8" w:rsidRDefault="004508E8" w:rsidP="004508E8">
      <w:pPr>
        <w:widowControl/>
        <w:tabs>
          <w:tab w:val="left" w:pos="567"/>
        </w:tabs>
        <w:autoSpaceDE/>
        <w:autoSpaceDN/>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lastRenderedPageBreak/>
        <w:t>6.</w:t>
      </w:r>
      <w:r w:rsidRPr="000C67E8">
        <w:rPr>
          <w:rFonts w:ascii="Times New Roman" w:hAnsi="Times New Roman" w:cs="Times New Roman"/>
          <w:sz w:val="22"/>
          <w:szCs w:val="22"/>
        </w:rPr>
        <w:tab/>
      </w:r>
      <w:r w:rsidR="00346074" w:rsidRPr="000C67E8">
        <w:rPr>
          <w:rFonts w:ascii="Times New Roman" w:hAnsi="Times New Roman" w:cs="Times New Roman"/>
          <w:sz w:val="22"/>
          <w:szCs w:val="22"/>
        </w:rPr>
        <w:t xml:space="preserve">Zamawiający uprawniony jest do zmiany miejsca dostawy, najpóźniej na 7 dni roboczych przed planowanym terminem dostawy, poprzez wskazanie Dostawcy miejsca dostawy innego </w:t>
      </w:r>
      <w:r w:rsidR="0049621A" w:rsidRPr="000C67E8">
        <w:rPr>
          <w:rFonts w:ascii="Times New Roman" w:hAnsi="Times New Roman" w:cs="Times New Roman"/>
          <w:sz w:val="22"/>
          <w:szCs w:val="22"/>
        </w:rPr>
        <w:br/>
      </w:r>
      <w:r w:rsidR="00346074" w:rsidRPr="000C67E8">
        <w:rPr>
          <w:rFonts w:ascii="Times New Roman" w:hAnsi="Times New Roman" w:cs="Times New Roman"/>
          <w:sz w:val="22"/>
          <w:szCs w:val="22"/>
        </w:rPr>
        <w:t>niż wskazane w ust. 1 znajdującego się na terytorium Polski.</w:t>
      </w:r>
    </w:p>
    <w:p w14:paraId="79A1940B" w14:textId="3D7FC5CE" w:rsidR="00346074" w:rsidRPr="000C67E8" w:rsidRDefault="004508E8" w:rsidP="004508E8">
      <w:pPr>
        <w:widowControl/>
        <w:tabs>
          <w:tab w:val="left" w:pos="6073"/>
        </w:tabs>
        <w:autoSpaceDE/>
        <w:autoSpaceDN/>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7.</w:t>
      </w:r>
      <w:r w:rsidRPr="000C67E8">
        <w:rPr>
          <w:rFonts w:ascii="Times New Roman" w:hAnsi="Times New Roman" w:cs="Times New Roman"/>
          <w:sz w:val="22"/>
          <w:szCs w:val="22"/>
        </w:rPr>
        <w:tab/>
      </w:r>
      <w:r w:rsidR="00346074" w:rsidRPr="000C67E8">
        <w:rPr>
          <w:rFonts w:ascii="Times New Roman" w:hAnsi="Times New Roman" w:cs="Times New Roman"/>
          <w:sz w:val="22"/>
          <w:szCs w:val="22"/>
        </w:rPr>
        <w:t xml:space="preserve">Dostawca ponosi pełną odpowiedzialność za należyte zabezpieczenie Przedmiotu Dostawy podczas transportu, w tym za jego utratę, uszkodzenie lub ubytek, do momentu formalnego przyjęcia Przedmiotu Dostawy przez Zamawiającego w drodze podpisania </w:t>
      </w:r>
      <w:r w:rsidR="00777D63" w:rsidRPr="000C67E8">
        <w:rPr>
          <w:rFonts w:ascii="Times New Roman" w:hAnsi="Times New Roman" w:cs="Times New Roman"/>
          <w:sz w:val="22"/>
          <w:szCs w:val="22"/>
        </w:rPr>
        <w:t>Protokołu Odbioru</w:t>
      </w:r>
      <w:r w:rsidR="00346074" w:rsidRPr="000C67E8">
        <w:rPr>
          <w:rFonts w:ascii="Times New Roman" w:hAnsi="Times New Roman" w:cs="Times New Roman"/>
          <w:sz w:val="22"/>
          <w:szCs w:val="22"/>
        </w:rPr>
        <w:t xml:space="preserve"> </w:t>
      </w:r>
      <w:r w:rsidR="00EB7528" w:rsidRPr="000C67E8">
        <w:rPr>
          <w:rFonts w:ascii="Times New Roman" w:hAnsi="Times New Roman" w:cs="Times New Roman"/>
          <w:sz w:val="22"/>
          <w:szCs w:val="22"/>
        </w:rPr>
        <w:t>W</w:t>
      </w:r>
      <w:r w:rsidR="00634002" w:rsidRPr="000C67E8">
        <w:rPr>
          <w:rFonts w:ascii="Times New Roman" w:hAnsi="Times New Roman" w:cs="Times New Roman"/>
          <w:sz w:val="22"/>
          <w:szCs w:val="22"/>
        </w:rPr>
        <w:t>stępnego.</w:t>
      </w:r>
    </w:p>
    <w:p w14:paraId="46B95BAA" w14:textId="048A12ED" w:rsidR="00346074" w:rsidRPr="000C67E8" w:rsidRDefault="004508E8" w:rsidP="004508E8">
      <w:pPr>
        <w:widowControl/>
        <w:tabs>
          <w:tab w:val="left" w:pos="567"/>
        </w:tabs>
        <w:autoSpaceDE/>
        <w:autoSpaceDN/>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8.</w:t>
      </w:r>
      <w:r w:rsidRPr="000C67E8">
        <w:rPr>
          <w:rFonts w:ascii="Times New Roman" w:hAnsi="Times New Roman" w:cs="Times New Roman"/>
          <w:sz w:val="22"/>
          <w:szCs w:val="22"/>
        </w:rPr>
        <w:tab/>
      </w:r>
      <w:r w:rsidR="00346074" w:rsidRPr="000C67E8">
        <w:rPr>
          <w:rFonts w:ascii="Times New Roman" w:hAnsi="Times New Roman" w:cs="Times New Roman"/>
          <w:sz w:val="22"/>
          <w:szCs w:val="22"/>
        </w:rPr>
        <w:t xml:space="preserve">W przypadku, gdy Dostawca korzysta z usług przewoźnika, ponosi on odpowiedzialność </w:t>
      </w:r>
      <w:r w:rsidR="0049621A" w:rsidRPr="000C67E8">
        <w:rPr>
          <w:rFonts w:ascii="Times New Roman" w:hAnsi="Times New Roman" w:cs="Times New Roman"/>
          <w:sz w:val="22"/>
          <w:szCs w:val="22"/>
        </w:rPr>
        <w:br/>
      </w:r>
      <w:r w:rsidR="00346074" w:rsidRPr="000C67E8">
        <w:rPr>
          <w:rFonts w:ascii="Times New Roman" w:hAnsi="Times New Roman" w:cs="Times New Roman"/>
          <w:sz w:val="22"/>
          <w:szCs w:val="22"/>
        </w:rPr>
        <w:t>za działania lub zaniechania przewoźnika tak, jak za własne działania lub zaniechania.</w:t>
      </w:r>
    </w:p>
    <w:p w14:paraId="6A8436FF" w14:textId="41CC9F0B" w:rsidR="00346074" w:rsidRPr="000C67E8" w:rsidRDefault="004508E8" w:rsidP="004508E8">
      <w:pPr>
        <w:widowControl/>
        <w:tabs>
          <w:tab w:val="left" w:pos="6073"/>
        </w:tabs>
        <w:autoSpaceDE/>
        <w:autoSpaceDN/>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9.</w:t>
      </w:r>
      <w:r w:rsidRPr="000C67E8">
        <w:rPr>
          <w:rFonts w:ascii="Times New Roman" w:hAnsi="Times New Roman" w:cs="Times New Roman"/>
          <w:sz w:val="22"/>
          <w:szCs w:val="22"/>
        </w:rPr>
        <w:tab/>
      </w:r>
      <w:r w:rsidR="00346074" w:rsidRPr="000C67E8">
        <w:rPr>
          <w:rFonts w:ascii="Times New Roman" w:hAnsi="Times New Roman" w:cs="Times New Roman"/>
          <w:sz w:val="22"/>
          <w:szCs w:val="22"/>
        </w:rPr>
        <w:t>Kosztami ubezpieczenia Przedmiotu Dostawy od wszelkich ryzyk</w:t>
      </w:r>
      <w:r w:rsidR="0049621A" w:rsidRPr="000C67E8">
        <w:rPr>
          <w:rFonts w:ascii="Times New Roman" w:hAnsi="Times New Roman" w:cs="Times New Roman"/>
          <w:sz w:val="22"/>
          <w:szCs w:val="22"/>
        </w:rPr>
        <w:t>a</w:t>
      </w:r>
      <w:r w:rsidR="00346074" w:rsidRPr="000C67E8">
        <w:rPr>
          <w:rFonts w:ascii="Times New Roman" w:hAnsi="Times New Roman" w:cs="Times New Roman"/>
          <w:sz w:val="22"/>
          <w:szCs w:val="22"/>
        </w:rPr>
        <w:t xml:space="preserve"> w czasie transportu </w:t>
      </w:r>
      <w:r w:rsidR="0049621A" w:rsidRPr="000C67E8">
        <w:rPr>
          <w:rFonts w:ascii="Times New Roman" w:hAnsi="Times New Roman" w:cs="Times New Roman"/>
          <w:sz w:val="22"/>
          <w:szCs w:val="22"/>
        </w:rPr>
        <w:br/>
      </w:r>
      <w:r w:rsidR="00346074" w:rsidRPr="000C67E8">
        <w:rPr>
          <w:rFonts w:ascii="Times New Roman" w:hAnsi="Times New Roman" w:cs="Times New Roman"/>
          <w:sz w:val="22"/>
          <w:szCs w:val="22"/>
        </w:rPr>
        <w:t xml:space="preserve">do Zamawiającego w całości obciążony jest Dostawca. </w:t>
      </w:r>
    </w:p>
    <w:p w14:paraId="4A565175" w14:textId="4431982B" w:rsidR="0029484B" w:rsidRPr="000C67E8" w:rsidRDefault="004508E8" w:rsidP="004508E8">
      <w:pPr>
        <w:widowControl/>
        <w:tabs>
          <w:tab w:val="left" w:pos="6073"/>
        </w:tabs>
        <w:autoSpaceDE/>
        <w:autoSpaceDN/>
        <w:spacing w:line="360" w:lineRule="auto"/>
        <w:ind w:left="567" w:hanging="567"/>
        <w:jc w:val="both"/>
        <w:rPr>
          <w:rFonts w:ascii="Times New Roman" w:hAnsi="Times New Roman" w:cs="Times New Roman"/>
          <w:sz w:val="22"/>
          <w:szCs w:val="22"/>
        </w:rPr>
      </w:pPr>
      <w:bookmarkStart w:id="14" w:name="_Hlk532896932"/>
      <w:bookmarkStart w:id="15" w:name="_Hlk535331966"/>
      <w:r w:rsidRPr="000C67E8">
        <w:rPr>
          <w:rFonts w:ascii="Times New Roman" w:hAnsi="Times New Roman" w:cs="Times New Roman"/>
          <w:sz w:val="22"/>
          <w:szCs w:val="22"/>
        </w:rPr>
        <w:t>10.</w:t>
      </w:r>
      <w:r w:rsidRPr="000C67E8">
        <w:rPr>
          <w:rFonts w:ascii="Times New Roman" w:hAnsi="Times New Roman" w:cs="Times New Roman"/>
          <w:sz w:val="22"/>
          <w:szCs w:val="22"/>
        </w:rPr>
        <w:tab/>
      </w:r>
      <w:r w:rsidR="00346074" w:rsidRPr="000C67E8">
        <w:rPr>
          <w:rFonts w:ascii="Times New Roman" w:hAnsi="Times New Roman" w:cs="Times New Roman"/>
          <w:sz w:val="22"/>
          <w:szCs w:val="22"/>
        </w:rPr>
        <w:t>Dostawca z momentem podpisania Umowy przedłoży Zamawiającemu oryginalną instrukcję obsługi wraz z tłumaczeniem na język polski. Zamawiający w zależności od zapotrzebowania objętego danym postępowaniem</w:t>
      </w:r>
      <w:r w:rsidR="0029484B" w:rsidRPr="000C67E8">
        <w:rPr>
          <w:rFonts w:ascii="Times New Roman" w:hAnsi="Times New Roman" w:cs="Times New Roman"/>
          <w:sz w:val="22"/>
          <w:szCs w:val="22"/>
        </w:rPr>
        <w:t xml:space="preserve"> z</w:t>
      </w:r>
      <w:r w:rsidR="00346074" w:rsidRPr="000C67E8">
        <w:rPr>
          <w:rFonts w:ascii="Times New Roman" w:hAnsi="Times New Roman" w:cs="Times New Roman"/>
          <w:sz w:val="22"/>
          <w:szCs w:val="22"/>
        </w:rPr>
        <w:t>astrzega sobie prawo żądania przedłożenia przez oferentów  przedłożenia instrukcji obsługi, o której mowa w poprzednim zdaniu, już na etapie składania ofert, w takim przypadku żądanie takie będzie zawarte w warunkach p</w:t>
      </w:r>
      <w:r w:rsidR="004828A2" w:rsidRPr="000C67E8">
        <w:rPr>
          <w:rFonts w:ascii="Times New Roman" w:hAnsi="Times New Roman" w:cs="Times New Roman"/>
          <w:sz w:val="22"/>
          <w:szCs w:val="22"/>
        </w:rPr>
        <w:t>ost</w:t>
      </w:r>
      <w:r w:rsidR="007F4A3D" w:rsidRPr="000C67E8">
        <w:rPr>
          <w:rFonts w:ascii="Times New Roman" w:hAnsi="Times New Roman" w:cs="Times New Roman"/>
          <w:sz w:val="22"/>
          <w:szCs w:val="22"/>
        </w:rPr>
        <w:t>ę</w:t>
      </w:r>
      <w:r w:rsidR="004828A2" w:rsidRPr="000C67E8">
        <w:rPr>
          <w:rFonts w:ascii="Times New Roman" w:hAnsi="Times New Roman" w:cs="Times New Roman"/>
          <w:sz w:val="22"/>
          <w:szCs w:val="22"/>
        </w:rPr>
        <w:t>powania</w:t>
      </w:r>
      <w:r w:rsidR="00346074" w:rsidRPr="000C67E8">
        <w:rPr>
          <w:rFonts w:ascii="Times New Roman" w:hAnsi="Times New Roman" w:cs="Times New Roman"/>
          <w:sz w:val="22"/>
          <w:szCs w:val="22"/>
        </w:rPr>
        <w:t>.</w:t>
      </w:r>
      <w:bookmarkEnd w:id="14"/>
    </w:p>
    <w:p w14:paraId="6E6661B2" w14:textId="4A337063" w:rsidR="0029484B" w:rsidRPr="000C67E8" w:rsidRDefault="004508E8" w:rsidP="004508E8">
      <w:pPr>
        <w:tabs>
          <w:tab w:val="left" w:pos="-1296"/>
          <w:tab w:val="left" w:pos="567"/>
        </w:tabs>
        <w:spacing w:line="360" w:lineRule="auto"/>
        <w:ind w:left="567" w:hanging="567"/>
        <w:jc w:val="both"/>
        <w:rPr>
          <w:rFonts w:ascii="Times New Roman" w:hAnsi="Times New Roman" w:cs="Times New Roman"/>
          <w:spacing w:val="-3"/>
          <w:sz w:val="22"/>
          <w:szCs w:val="22"/>
        </w:rPr>
      </w:pPr>
      <w:r w:rsidRPr="000C67E8">
        <w:rPr>
          <w:rFonts w:ascii="Times New Roman" w:hAnsi="Times New Roman" w:cs="Times New Roman"/>
          <w:spacing w:val="-3"/>
          <w:sz w:val="22"/>
          <w:szCs w:val="22"/>
        </w:rPr>
        <w:t>11.</w:t>
      </w:r>
      <w:r w:rsidRPr="000C67E8">
        <w:rPr>
          <w:rFonts w:ascii="Times New Roman" w:hAnsi="Times New Roman" w:cs="Times New Roman"/>
          <w:spacing w:val="-3"/>
          <w:sz w:val="22"/>
          <w:szCs w:val="22"/>
        </w:rPr>
        <w:tab/>
      </w:r>
      <w:r w:rsidR="0029484B" w:rsidRPr="000C67E8">
        <w:rPr>
          <w:rFonts w:ascii="Times New Roman" w:hAnsi="Times New Roman" w:cs="Times New Roman"/>
          <w:spacing w:val="-3"/>
          <w:sz w:val="22"/>
          <w:szCs w:val="22"/>
        </w:rPr>
        <w:t xml:space="preserve">W momencie dostawy Zamawiający rozpakuje i sprawdzi - jeśli to możliwe w obecności przedstawicieli Dostawcy - kompletność Urządzeń oraz brak widocznych uszkodzeń, </w:t>
      </w:r>
      <w:r w:rsidR="0049621A" w:rsidRPr="000C67E8">
        <w:rPr>
          <w:rFonts w:ascii="Times New Roman" w:hAnsi="Times New Roman" w:cs="Times New Roman"/>
          <w:spacing w:val="-3"/>
          <w:sz w:val="22"/>
          <w:szCs w:val="22"/>
        </w:rPr>
        <w:br/>
      </w:r>
      <w:r w:rsidR="0029484B" w:rsidRPr="000C67E8">
        <w:rPr>
          <w:rFonts w:ascii="Times New Roman" w:hAnsi="Times New Roman" w:cs="Times New Roman"/>
          <w:spacing w:val="-3"/>
          <w:sz w:val="22"/>
          <w:szCs w:val="22"/>
        </w:rPr>
        <w:t>co potwierdzone zostanie w Protokole Odbioru Wstępnego</w:t>
      </w:r>
      <w:r w:rsidR="003A0E33" w:rsidRPr="000C67E8">
        <w:rPr>
          <w:rFonts w:ascii="Times New Roman" w:hAnsi="Times New Roman" w:cs="Times New Roman"/>
          <w:spacing w:val="-3"/>
          <w:sz w:val="22"/>
          <w:szCs w:val="22"/>
        </w:rPr>
        <w:t xml:space="preserve"> (stanowiącego </w:t>
      </w:r>
      <w:r w:rsidR="0045753C">
        <w:rPr>
          <w:rFonts w:ascii="Times New Roman" w:hAnsi="Times New Roman" w:cs="Times New Roman"/>
          <w:b/>
          <w:bCs/>
          <w:spacing w:val="-3"/>
          <w:sz w:val="22"/>
          <w:szCs w:val="22"/>
        </w:rPr>
        <w:t>Z</w:t>
      </w:r>
      <w:r w:rsidR="003A0E33" w:rsidRPr="00042882">
        <w:rPr>
          <w:rFonts w:ascii="Times New Roman" w:hAnsi="Times New Roman" w:cs="Times New Roman"/>
          <w:b/>
          <w:bCs/>
          <w:spacing w:val="-3"/>
          <w:sz w:val="22"/>
          <w:szCs w:val="22"/>
        </w:rPr>
        <w:t>ałącznik nr 3</w:t>
      </w:r>
      <w:r w:rsidR="003A0E33" w:rsidRPr="000C67E8">
        <w:rPr>
          <w:rFonts w:ascii="Times New Roman" w:hAnsi="Times New Roman" w:cs="Times New Roman"/>
          <w:spacing w:val="-3"/>
          <w:sz w:val="22"/>
          <w:szCs w:val="22"/>
        </w:rPr>
        <w:t>)</w:t>
      </w:r>
      <w:r w:rsidR="008037BA" w:rsidRPr="000C67E8">
        <w:rPr>
          <w:rFonts w:ascii="Times New Roman" w:hAnsi="Times New Roman" w:cs="Times New Roman"/>
          <w:spacing w:val="-3"/>
          <w:sz w:val="22"/>
          <w:szCs w:val="22"/>
        </w:rPr>
        <w:t>.</w:t>
      </w:r>
    </w:p>
    <w:p w14:paraId="68BEEDFC" w14:textId="2A25065A" w:rsidR="0029484B" w:rsidRPr="000C67E8" w:rsidRDefault="004508E8" w:rsidP="004508E8">
      <w:pPr>
        <w:tabs>
          <w:tab w:val="left" w:pos="-1296"/>
          <w:tab w:val="left" w:pos="567"/>
        </w:tabs>
        <w:spacing w:line="360" w:lineRule="auto"/>
        <w:ind w:left="567" w:hanging="567"/>
        <w:jc w:val="both"/>
        <w:rPr>
          <w:rFonts w:ascii="Times New Roman" w:hAnsi="Times New Roman" w:cs="Times New Roman"/>
          <w:spacing w:val="-3"/>
          <w:sz w:val="22"/>
          <w:szCs w:val="22"/>
        </w:rPr>
      </w:pPr>
      <w:r w:rsidRPr="000C67E8">
        <w:rPr>
          <w:rFonts w:ascii="Times New Roman" w:hAnsi="Times New Roman" w:cs="Times New Roman"/>
          <w:sz w:val="22"/>
          <w:szCs w:val="22"/>
        </w:rPr>
        <w:t>12.</w:t>
      </w:r>
      <w:r w:rsidRPr="000C67E8">
        <w:rPr>
          <w:rFonts w:ascii="Times New Roman" w:hAnsi="Times New Roman" w:cs="Times New Roman"/>
          <w:sz w:val="22"/>
          <w:szCs w:val="22"/>
        </w:rPr>
        <w:tab/>
      </w:r>
      <w:r w:rsidR="0029484B" w:rsidRPr="000C67E8">
        <w:rPr>
          <w:rFonts w:ascii="Times New Roman" w:hAnsi="Times New Roman" w:cs="Times New Roman"/>
          <w:sz w:val="22"/>
          <w:szCs w:val="22"/>
        </w:rPr>
        <w:t>Zamawiający ma prawo odmówić przyjęcia Przedmiotu Dostawy i podpisania</w:t>
      </w:r>
      <w:r w:rsidR="0029484B" w:rsidRPr="000C67E8">
        <w:rPr>
          <w:rFonts w:ascii="Times New Roman" w:hAnsi="Times New Roman" w:cs="Times New Roman"/>
          <w:spacing w:val="-3"/>
          <w:sz w:val="22"/>
          <w:szCs w:val="22"/>
        </w:rPr>
        <w:t xml:space="preserve"> Protokołu Odbioru Wstępnego</w:t>
      </w:r>
      <w:r w:rsidR="0029484B" w:rsidRPr="000C67E8">
        <w:rPr>
          <w:rFonts w:ascii="Times New Roman" w:hAnsi="Times New Roman" w:cs="Times New Roman"/>
          <w:sz w:val="22"/>
          <w:szCs w:val="22"/>
        </w:rPr>
        <w:t xml:space="preserve">, gdy </w:t>
      </w:r>
      <w:r w:rsidR="00DE066B">
        <w:rPr>
          <w:rFonts w:ascii="Times New Roman" w:hAnsi="Times New Roman" w:cs="Times New Roman"/>
          <w:sz w:val="22"/>
          <w:szCs w:val="22"/>
        </w:rPr>
        <w:t>Przedmiot Dostawy</w:t>
      </w:r>
      <w:r w:rsidR="00F13D30" w:rsidRPr="000C67E8">
        <w:rPr>
          <w:rFonts w:ascii="Times New Roman" w:hAnsi="Times New Roman" w:cs="Times New Roman"/>
          <w:sz w:val="22"/>
          <w:szCs w:val="22"/>
        </w:rPr>
        <w:t xml:space="preserve"> </w:t>
      </w:r>
      <w:r w:rsidR="0029484B" w:rsidRPr="000C67E8">
        <w:rPr>
          <w:rFonts w:ascii="Times New Roman" w:hAnsi="Times New Roman" w:cs="Times New Roman"/>
          <w:sz w:val="22"/>
          <w:szCs w:val="22"/>
        </w:rPr>
        <w:t>jest niekompletn</w:t>
      </w:r>
      <w:r w:rsidR="00DE066B">
        <w:rPr>
          <w:rFonts w:ascii="Times New Roman" w:hAnsi="Times New Roman" w:cs="Times New Roman"/>
          <w:sz w:val="22"/>
          <w:szCs w:val="22"/>
        </w:rPr>
        <w:t xml:space="preserve">y </w:t>
      </w:r>
      <w:r w:rsidR="0029484B" w:rsidRPr="000C67E8">
        <w:rPr>
          <w:rFonts w:ascii="Times New Roman" w:hAnsi="Times New Roman" w:cs="Times New Roman"/>
          <w:sz w:val="22"/>
          <w:szCs w:val="22"/>
        </w:rPr>
        <w:t>lub został</w:t>
      </w:r>
      <w:r w:rsidR="00F13D30" w:rsidRPr="000C67E8">
        <w:rPr>
          <w:rFonts w:ascii="Times New Roman" w:hAnsi="Times New Roman" w:cs="Times New Roman"/>
          <w:sz w:val="22"/>
          <w:szCs w:val="22"/>
        </w:rPr>
        <w:t>a</w:t>
      </w:r>
      <w:r w:rsidR="0029484B" w:rsidRPr="000C67E8">
        <w:rPr>
          <w:rFonts w:ascii="Times New Roman" w:hAnsi="Times New Roman" w:cs="Times New Roman"/>
          <w:sz w:val="22"/>
          <w:szCs w:val="22"/>
        </w:rPr>
        <w:t xml:space="preserve"> wyraźnie uszkodzon</w:t>
      </w:r>
      <w:r w:rsidR="00DE066B">
        <w:rPr>
          <w:rFonts w:ascii="Times New Roman" w:hAnsi="Times New Roman" w:cs="Times New Roman"/>
          <w:sz w:val="22"/>
          <w:szCs w:val="22"/>
        </w:rPr>
        <w:t>y</w:t>
      </w:r>
      <w:r w:rsidR="0029484B" w:rsidRPr="000C67E8">
        <w:rPr>
          <w:rFonts w:ascii="Times New Roman" w:hAnsi="Times New Roman" w:cs="Times New Roman"/>
          <w:sz w:val="22"/>
          <w:szCs w:val="22"/>
        </w:rPr>
        <w:t xml:space="preserve"> w czasie transportu.</w:t>
      </w:r>
    </w:p>
    <w:p w14:paraId="5E5209B2" w14:textId="326B583D" w:rsidR="0029484B" w:rsidRPr="000C67E8" w:rsidRDefault="004508E8" w:rsidP="004508E8">
      <w:pPr>
        <w:tabs>
          <w:tab w:val="left" w:pos="-1296"/>
          <w:tab w:val="left" w:pos="567"/>
        </w:tabs>
        <w:spacing w:line="360" w:lineRule="auto"/>
        <w:ind w:left="567" w:hanging="567"/>
        <w:jc w:val="both"/>
        <w:rPr>
          <w:rStyle w:val="hps"/>
          <w:rFonts w:ascii="Times New Roman" w:hAnsi="Times New Roman" w:cs="Times New Roman"/>
          <w:sz w:val="22"/>
          <w:szCs w:val="22"/>
        </w:rPr>
      </w:pPr>
      <w:r w:rsidRPr="000C67E8">
        <w:rPr>
          <w:rFonts w:ascii="Times New Roman" w:hAnsi="Times New Roman" w:cs="Times New Roman"/>
          <w:sz w:val="22"/>
          <w:szCs w:val="22"/>
        </w:rPr>
        <w:t>13.</w:t>
      </w:r>
      <w:r w:rsidRPr="000C67E8">
        <w:rPr>
          <w:rFonts w:ascii="Times New Roman" w:hAnsi="Times New Roman" w:cs="Times New Roman"/>
          <w:sz w:val="22"/>
          <w:szCs w:val="22"/>
        </w:rPr>
        <w:tab/>
      </w:r>
      <w:r w:rsidR="0029484B" w:rsidRPr="000C67E8">
        <w:rPr>
          <w:rFonts w:ascii="Times New Roman" w:hAnsi="Times New Roman" w:cs="Times New Roman"/>
          <w:sz w:val="22"/>
          <w:szCs w:val="22"/>
        </w:rPr>
        <w:t xml:space="preserve">Ryzyko utraty </w:t>
      </w:r>
      <w:r w:rsidR="0029484B" w:rsidRPr="000C67E8">
        <w:rPr>
          <w:rStyle w:val="hps"/>
          <w:rFonts w:ascii="Times New Roman" w:hAnsi="Times New Roman" w:cs="Times New Roman"/>
          <w:sz w:val="22"/>
          <w:szCs w:val="22"/>
        </w:rPr>
        <w:t>lub uszkodzeń</w:t>
      </w:r>
      <w:r w:rsidR="0029484B" w:rsidRPr="000C67E8">
        <w:rPr>
          <w:rFonts w:ascii="Times New Roman" w:hAnsi="Times New Roman" w:cs="Times New Roman"/>
          <w:sz w:val="22"/>
          <w:szCs w:val="22"/>
        </w:rPr>
        <w:t xml:space="preserve"> Przedmiotu Dostawy </w:t>
      </w:r>
      <w:r w:rsidR="0029484B" w:rsidRPr="000C67E8">
        <w:rPr>
          <w:rStyle w:val="hps"/>
          <w:rFonts w:ascii="Times New Roman" w:hAnsi="Times New Roman" w:cs="Times New Roman"/>
          <w:sz w:val="22"/>
          <w:szCs w:val="22"/>
        </w:rPr>
        <w:t>przechodzi na</w:t>
      </w:r>
      <w:r w:rsidR="0029484B" w:rsidRPr="000C67E8">
        <w:rPr>
          <w:rFonts w:ascii="Times New Roman" w:hAnsi="Times New Roman" w:cs="Times New Roman"/>
          <w:sz w:val="22"/>
          <w:szCs w:val="22"/>
        </w:rPr>
        <w:t xml:space="preserve"> </w:t>
      </w:r>
      <w:r w:rsidR="0029484B" w:rsidRPr="000C67E8">
        <w:rPr>
          <w:rStyle w:val="hps"/>
          <w:rFonts w:ascii="Times New Roman" w:hAnsi="Times New Roman" w:cs="Times New Roman"/>
          <w:sz w:val="22"/>
          <w:szCs w:val="22"/>
        </w:rPr>
        <w:t>Zamawiającego</w:t>
      </w:r>
      <w:r w:rsidR="0029484B" w:rsidRPr="000C67E8">
        <w:rPr>
          <w:rFonts w:ascii="Times New Roman" w:hAnsi="Times New Roman" w:cs="Times New Roman"/>
          <w:sz w:val="22"/>
          <w:szCs w:val="22"/>
        </w:rPr>
        <w:t xml:space="preserve"> z chwilą </w:t>
      </w:r>
      <w:r w:rsidR="008D5E15" w:rsidRPr="000C67E8">
        <w:rPr>
          <w:rFonts w:ascii="Times New Roman" w:hAnsi="Times New Roman" w:cs="Times New Roman"/>
          <w:sz w:val="22"/>
          <w:szCs w:val="22"/>
        </w:rPr>
        <w:t xml:space="preserve"> </w:t>
      </w:r>
      <w:r w:rsidR="000F649F" w:rsidRPr="000C67E8">
        <w:rPr>
          <w:rFonts w:ascii="Times New Roman" w:hAnsi="Times New Roman" w:cs="Times New Roman"/>
          <w:sz w:val="22"/>
          <w:szCs w:val="22"/>
        </w:rPr>
        <w:t>podpisania protokołu odbioru</w:t>
      </w:r>
      <w:r w:rsidR="000F649F" w:rsidRPr="000C67E8">
        <w:rPr>
          <w:rStyle w:val="hps"/>
          <w:rFonts w:ascii="Times New Roman" w:hAnsi="Times New Roman" w:cs="Times New Roman"/>
          <w:sz w:val="22"/>
          <w:szCs w:val="22"/>
        </w:rPr>
        <w:t xml:space="preserve">, </w:t>
      </w:r>
      <w:r w:rsidR="0029484B" w:rsidRPr="000C67E8">
        <w:rPr>
          <w:rStyle w:val="hps"/>
          <w:rFonts w:ascii="Times New Roman" w:hAnsi="Times New Roman" w:cs="Times New Roman"/>
          <w:sz w:val="22"/>
          <w:szCs w:val="22"/>
        </w:rPr>
        <w:t xml:space="preserve">co nie wyłącza odpowiedzialności Dostawcy za uszkodzenia spowodowane przez niego w trakcie instalacji, montażu, rozruchu lub procedury odbiorowej Przedmiotu Dostawy lub za uszkodzenia, których nie można było stwierdzić wzrokowo przy dostawie. </w:t>
      </w:r>
    </w:p>
    <w:p w14:paraId="0797ABA4" w14:textId="75E966D8" w:rsidR="00263F0D" w:rsidRPr="000C67E8" w:rsidRDefault="004508E8" w:rsidP="004508E8">
      <w:pPr>
        <w:tabs>
          <w:tab w:val="left" w:pos="-1296"/>
          <w:tab w:val="left" w:pos="0"/>
          <w:tab w:val="left" w:pos="567"/>
          <w:tab w:val="left" w:pos="709"/>
          <w:tab w:val="left" w:pos="851"/>
        </w:tabs>
        <w:spacing w:line="360" w:lineRule="auto"/>
        <w:jc w:val="both"/>
        <w:rPr>
          <w:rFonts w:ascii="Times New Roman" w:hAnsi="Times New Roman" w:cs="Times New Roman"/>
          <w:sz w:val="22"/>
          <w:szCs w:val="22"/>
        </w:rPr>
      </w:pPr>
      <w:r w:rsidRPr="000C67E8">
        <w:rPr>
          <w:rStyle w:val="hps"/>
          <w:rFonts w:ascii="Times New Roman" w:hAnsi="Times New Roman" w:cs="Times New Roman"/>
          <w:sz w:val="22"/>
          <w:szCs w:val="22"/>
        </w:rPr>
        <w:t>14.</w:t>
      </w:r>
      <w:r w:rsidRPr="000C67E8">
        <w:rPr>
          <w:rStyle w:val="hps"/>
          <w:rFonts w:ascii="Times New Roman" w:hAnsi="Times New Roman" w:cs="Times New Roman"/>
          <w:sz w:val="22"/>
          <w:szCs w:val="22"/>
        </w:rPr>
        <w:tab/>
      </w:r>
      <w:r w:rsidR="00263F0D" w:rsidRPr="000C67E8">
        <w:rPr>
          <w:rStyle w:val="hps"/>
          <w:rFonts w:ascii="Times New Roman" w:hAnsi="Times New Roman" w:cs="Times New Roman"/>
          <w:sz w:val="22"/>
          <w:szCs w:val="22"/>
        </w:rPr>
        <w:t xml:space="preserve">W przypadku stwierdzenia wad w przedmiocie Dostawy zastosowanie ma </w:t>
      </w:r>
      <w:r w:rsidR="00263F0D" w:rsidRPr="000C67E8">
        <w:rPr>
          <w:rFonts w:ascii="Times New Roman" w:hAnsi="Times New Roman" w:cs="Times New Roman"/>
          <w:bCs/>
          <w:sz w:val="22"/>
          <w:szCs w:val="22"/>
        </w:rPr>
        <w:t xml:space="preserve">§ </w:t>
      </w:r>
      <w:r w:rsidR="00165EB3" w:rsidRPr="000C67E8">
        <w:rPr>
          <w:rFonts w:ascii="Times New Roman" w:hAnsi="Times New Roman" w:cs="Times New Roman"/>
          <w:bCs/>
          <w:sz w:val="22"/>
          <w:szCs w:val="22"/>
        </w:rPr>
        <w:t>10 ust.3</w:t>
      </w:r>
      <w:r w:rsidR="00263F0D" w:rsidRPr="000C67E8">
        <w:rPr>
          <w:rFonts w:ascii="Times New Roman" w:hAnsi="Times New Roman" w:cs="Times New Roman"/>
          <w:bCs/>
          <w:sz w:val="22"/>
          <w:szCs w:val="22"/>
        </w:rPr>
        <w:t xml:space="preserve"> Umowy.</w:t>
      </w:r>
      <w:r w:rsidR="00263F0D" w:rsidRPr="000C67E8">
        <w:rPr>
          <w:rFonts w:ascii="Times New Roman" w:hAnsi="Times New Roman" w:cs="Times New Roman"/>
          <w:b/>
          <w:sz w:val="22"/>
          <w:szCs w:val="22"/>
        </w:rPr>
        <w:t xml:space="preserve"> </w:t>
      </w:r>
    </w:p>
    <w:bookmarkEnd w:id="15"/>
    <w:p w14:paraId="4BCCDDE3" w14:textId="1CD566D0" w:rsidR="00346074" w:rsidRPr="000C67E8" w:rsidRDefault="004508E8" w:rsidP="004508E8">
      <w:pPr>
        <w:widowControl/>
        <w:tabs>
          <w:tab w:val="left" w:pos="6073"/>
        </w:tabs>
        <w:autoSpaceDE/>
        <w:autoSpaceDN/>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15.</w:t>
      </w:r>
      <w:r w:rsidRPr="000C67E8">
        <w:rPr>
          <w:rFonts w:ascii="Times New Roman" w:hAnsi="Times New Roman" w:cs="Times New Roman"/>
          <w:sz w:val="22"/>
          <w:szCs w:val="22"/>
        </w:rPr>
        <w:tab/>
      </w:r>
      <w:r w:rsidR="00346074" w:rsidRPr="000C67E8">
        <w:rPr>
          <w:rFonts w:ascii="Times New Roman" w:hAnsi="Times New Roman" w:cs="Times New Roman"/>
          <w:sz w:val="22"/>
          <w:szCs w:val="22"/>
        </w:rPr>
        <w:t>Dostawca dostarczy Zamawiającemu nie później niż z momentem dostawy Przedmiotu Dostawy, wszelkie wymagane dokumenty, których koszt wliczony jest w</w:t>
      </w:r>
      <w:r w:rsidR="00A376B3" w:rsidRPr="000C67E8">
        <w:rPr>
          <w:rFonts w:ascii="Times New Roman" w:hAnsi="Times New Roman" w:cs="Times New Roman"/>
          <w:sz w:val="22"/>
          <w:szCs w:val="22"/>
        </w:rPr>
        <w:t> </w:t>
      </w:r>
      <w:r w:rsidR="00346074" w:rsidRPr="000C67E8">
        <w:rPr>
          <w:rFonts w:ascii="Times New Roman" w:hAnsi="Times New Roman" w:cs="Times New Roman"/>
          <w:sz w:val="22"/>
          <w:szCs w:val="22"/>
        </w:rPr>
        <w:t>wynagrodzenie Dostawcy wskazane w §</w:t>
      </w:r>
      <w:r w:rsidR="00FE7029" w:rsidRPr="000C67E8">
        <w:rPr>
          <w:rFonts w:ascii="Times New Roman" w:hAnsi="Times New Roman" w:cs="Times New Roman"/>
          <w:sz w:val="22"/>
          <w:szCs w:val="22"/>
        </w:rPr>
        <w:t xml:space="preserve"> </w:t>
      </w:r>
      <w:r w:rsidR="00EA1BC0" w:rsidRPr="000C67E8">
        <w:rPr>
          <w:rFonts w:ascii="Times New Roman" w:hAnsi="Times New Roman" w:cs="Times New Roman"/>
          <w:sz w:val="22"/>
          <w:szCs w:val="22"/>
        </w:rPr>
        <w:t>8</w:t>
      </w:r>
      <w:r w:rsidR="00346074" w:rsidRPr="000C67E8">
        <w:rPr>
          <w:rFonts w:ascii="Times New Roman" w:hAnsi="Times New Roman" w:cs="Times New Roman"/>
          <w:sz w:val="22"/>
          <w:szCs w:val="22"/>
        </w:rPr>
        <w:t xml:space="preserve"> ust. 1,</w:t>
      </w:r>
      <w:r w:rsidR="00FE7029" w:rsidRPr="000C67E8">
        <w:rPr>
          <w:rFonts w:ascii="Times New Roman" w:hAnsi="Times New Roman" w:cs="Times New Roman"/>
          <w:sz w:val="22"/>
          <w:szCs w:val="22"/>
        </w:rPr>
        <w:t xml:space="preserve"> Umowy</w:t>
      </w:r>
      <w:r w:rsidR="00346074" w:rsidRPr="000C67E8">
        <w:rPr>
          <w:rFonts w:ascii="Times New Roman" w:hAnsi="Times New Roman" w:cs="Times New Roman"/>
          <w:sz w:val="22"/>
          <w:szCs w:val="22"/>
        </w:rPr>
        <w:t xml:space="preserve"> w szczególności:</w:t>
      </w:r>
    </w:p>
    <w:p w14:paraId="0D693BEA" w14:textId="2D42F224" w:rsidR="00346074" w:rsidRPr="000C67E8" w:rsidRDefault="00346074" w:rsidP="004508E8">
      <w:pPr>
        <w:pStyle w:val="Akapitzlist"/>
        <w:widowControl/>
        <w:numPr>
          <w:ilvl w:val="0"/>
          <w:numId w:val="9"/>
        </w:numPr>
        <w:tabs>
          <w:tab w:val="left" w:pos="6073"/>
        </w:tabs>
        <w:autoSpaceDE/>
        <w:autoSpaceDN/>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kartę gwarancyjną</w:t>
      </w:r>
      <w:r w:rsidR="00194346" w:rsidRPr="000C67E8">
        <w:rPr>
          <w:rFonts w:ascii="Times New Roman" w:hAnsi="Times New Roman" w:cs="Times New Roman"/>
          <w:sz w:val="22"/>
          <w:szCs w:val="22"/>
        </w:rPr>
        <w:t>;</w:t>
      </w:r>
    </w:p>
    <w:p w14:paraId="192C2972" w14:textId="528D262A" w:rsidR="00346074" w:rsidRPr="000C67E8" w:rsidRDefault="00346074" w:rsidP="004508E8">
      <w:pPr>
        <w:pStyle w:val="Akapitzlist"/>
        <w:widowControl/>
        <w:numPr>
          <w:ilvl w:val="0"/>
          <w:numId w:val="9"/>
        </w:numPr>
        <w:tabs>
          <w:tab w:val="left" w:pos="6073"/>
        </w:tabs>
        <w:autoSpaceDE/>
        <w:autoSpaceDN/>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deklarację CE w języku polskim lub – jeżeli nie jest obowiązkowe posiadanie oznakowania CE – deklarację zgodności UE/WE w języku polskim</w:t>
      </w:r>
      <w:r w:rsidR="00194346" w:rsidRPr="000C67E8">
        <w:rPr>
          <w:rFonts w:ascii="Times New Roman" w:hAnsi="Times New Roman" w:cs="Times New Roman"/>
          <w:sz w:val="22"/>
          <w:szCs w:val="22"/>
        </w:rPr>
        <w:t>;</w:t>
      </w:r>
    </w:p>
    <w:p w14:paraId="5A2FF7E5" w14:textId="5F0CEB22" w:rsidR="008D5E15" w:rsidRPr="000C67E8" w:rsidRDefault="00346074" w:rsidP="002540B1">
      <w:pPr>
        <w:pStyle w:val="Nagwek7"/>
        <w:numPr>
          <w:ilvl w:val="0"/>
          <w:numId w:val="9"/>
        </w:numPr>
        <w:tabs>
          <w:tab w:val="left" w:pos="709"/>
        </w:tabs>
        <w:spacing w:line="360" w:lineRule="auto"/>
        <w:ind w:left="1134" w:hanging="283"/>
        <w:jc w:val="both"/>
        <w:rPr>
          <w:color w:val="000000"/>
          <w:sz w:val="22"/>
          <w:szCs w:val="22"/>
        </w:rPr>
      </w:pPr>
      <w:r w:rsidRPr="000C67E8">
        <w:rPr>
          <w:color w:val="000000"/>
          <w:sz w:val="22"/>
          <w:szCs w:val="22"/>
        </w:rPr>
        <w:lastRenderedPageBreak/>
        <w:t>Instrukcję eksploatacji i konserwacji;</w:t>
      </w:r>
    </w:p>
    <w:p w14:paraId="618521D9" w14:textId="54F2AB50" w:rsidR="00346074" w:rsidRPr="000C67E8" w:rsidRDefault="00346074" w:rsidP="004508E8">
      <w:pPr>
        <w:pStyle w:val="Nagwek7"/>
        <w:numPr>
          <w:ilvl w:val="0"/>
          <w:numId w:val="9"/>
        </w:numPr>
        <w:tabs>
          <w:tab w:val="left" w:pos="709"/>
        </w:tabs>
        <w:spacing w:line="360" w:lineRule="auto"/>
        <w:ind w:left="1134" w:hanging="283"/>
        <w:jc w:val="both"/>
        <w:rPr>
          <w:color w:val="000000"/>
          <w:sz w:val="22"/>
          <w:szCs w:val="22"/>
        </w:rPr>
      </w:pPr>
      <w:r w:rsidRPr="000C67E8">
        <w:rPr>
          <w:color w:val="000000"/>
          <w:sz w:val="22"/>
          <w:szCs w:val="22"/>
        </w:rPr>
        <w:t>Katalog części zamiennych;</w:t>
      </w:r>
    </w:p>
    <w:p w14:paraId="53CC929B" w14:textId="60053FCD" w:rsidR="0049228A" w:rsidRPr="000C67E8" w:rsidRDefault="0049228A" w:rsidP="004508E8">
      <w:pPr>
        <w:pStyle w:val="Nagwek7"/>
        <w:numPr>
          <w:ilvl w:val="0"/>
          <w:numId w:val="9"/>
        </w:numPr>
        <w:tabs>
          <w:tab w:val="left" w:pos="709"/>
        </w:tabs>
        <w:spacing w:line="360" w:lineRule="auto"/>
        <w:ind w:left="1134" w:hanging="283"/>
        <w:jc w:val="both"/>
        <w:rPr>
          <w:sz w:val="22"/>
          <w:szCs w:val="22"/>
        </w:rPr>
      </w:pPr>
      <w:r w:rsidRPr="000C67E8">
        <w:rPr>
          <w:sz w:val="22"/>
          <w:szCs w:val="22"/>
        </w:rPr>
        <w:t>Schematy elektryczne zasilania i sterowania</w:t>
      </w:r>
      <w:r w:rsidR="00194346" w:rsidRPr="000C67E8">
        <w:rPr>
          <w:sz w:val="22"/>
          <w:szCs w:val="22"/>
        </w:rPr>
        <w:t>;</w:t>
      </w:r>
      <w:r w:rsidRPr="000C67E8">
        <w:rPr>
          <w:sz w:val="22"/>
          <w:szCs w:val="22"/>
        </w:rPr>
        <w:t xml:space="preserve"> </w:t>
      </w:r>
    </w:p>
    <w:p w14:paraId="4B707F7D" w14:textId="23CB4D58" w:rsidR="00346074" w:rsidRPr="000C67E8" w:rsidRDefault="0049228A" w:rsidP="004508E8">
      <w:pPr>
        <w:pStyle w:val="Akapitzlist"/>
        <w:numPr>
          <w:ilvl w:val="0"/>
          <w:numId w:val="9"/>
        </w:numPr>
        <w:spacing w:line="360" w:lineRule="auto"/>
        <w:ind w:left="1134" w:hanging="283"/>
        <w:rPr>
          <w:rFonts w:ascii="Times New Roman" w:hAnsi="Times New Roman" w:cs="Times New Roman"/>
          <w:sz w:val="22"/>
          <w:szCs w:val="22"/>
          <w:lang w:eastAsia="de-DE"/>
        </w:rPr>
      </w:pPr>
      <w:r w:rsidRPr="000C67E8">
        <w:rPr>
          <w:rFonts w:ascii="Times New Roman" w:hAnsi="Times New Roman" w:cs="Times New Roman"/>
          <w:sz w:val="22"/>
          <w:szCs w:val="22"/>
        </w:rPr>
        <w:t>Schematy instalacji pneumatycznych  i hydraulicznych</w:t>
      </w:r>
      <w:bookmarkStart w:id="16" w:name="_Hlk535332431"/>
      <w:r w:rsidR="00C74A0F" w:rsidRPr="000C67E8">
        <w:rPr>
          <w:rFonts w:ascii="Times New Roman" w:hAnsi="Times New Roman" w:cs="Times New Roman"/>
          <w:sz w:val="22"/>
          <w:szCs w:val="22"/>
        </w:rPr>
        <w:t xml:space="preserve"> (jeżeli ma zastosowanie)</w:t>
      </w:r>
      <w:r w:rsidR="00194346" w:rsidRPr="000C67E8">
        <w:rPr>
          <w:rFonts w:ascii="Times New Roman" w:hAnsi="Times New Roman" w:cs="Times New Roman"/>
          <w:sz w:val="22"/>
          <w:szCs w:val="22"/>
        </w:rPr>
        <w:t>;</w:t>
      </w:r>
    </w:p>
    <w:p w14:paraId="5FAE260D" w14:textId="70E89493" w:rsidR="007F4A3D" w:rsidRPr="000C67E8" w:rsidRDefault="007F4A3D" w:rsidP="004508E8">
      <w:pPr>
        <w:pStyle w:val="Akapitzlist"/>
        <w:numPr>
          <w:ilvl w:val="0"/>
          <w:numId w:val="9"/>
        </w:numPr>
        <w:spacing w:line="360" w:lineRule="auto"/>
        <w:ind w:left="1134" w:hanging="283"/>
        <w:rPr>
          <w:rFonts w:ascii="Times New Roman" w:hAnsi="Times New Roman" w:cs="Times New Roman"/>
          <w:sz w:val="22"/>
          <w:szCs w:val="22"/>
          <w:lang w:eastAsia="de-DE"/>
        </w:rPr>
      </w:pPr>
      <w:r w:rsidRPr="000C67E8">
        <w:rPr>
          <w:rFonts w:ascii="Times New Roman" w:hAnsi="Times New Roman" w:cs="Times New Roman"/>
          <w:sz w:val="22"/>
          <w:szCs w:val="22"/>
        </w:rPr>
        <w:t xml:space="preserve">DTR – </w:t>
      </w:r>
      <w:r w:rsidR="005C2357" w:rsidRPr="000C67E8">
        <w:rPr>
          <w:rFonts w:ascii="Times New Roman" w:hAnsi="Times New Roman" w:cs="Times New Roman"/>
          <w:sz w:val="22"/>
          <w:szCs w:val="22"/>
        </w:rPr>
        <w:t>dokumentacja</w:t>
      </w:r>
      <w:r w:rsidRPr="000C67E8">
        <w:rPr>
          <w:rFonts w:ascii="Times New Roman" w:hAnsi="Times New Roman" w:cs="Times New Roman"/>
          <w:sz w:val="22"/>
          <w:szCs w:val="22"/>
        </w:rPr>
        <w:t xml:space="preserve"> techniczno-ruchowa</w:t>
      </w:r>
      <w:ins w:id="17" w:author="Beata Sękowska" w:date="2025-09-17T10:38:00Z" w16du:dateUtc="2025-09-17T08:38:00Z">
        <w:r w:rsidR="00F43D61">
          <w:rPr>
            <w:rFonts w:ascii="Times New Roman" w:hAnsi="Times New Roman" w:cs="Times New Roman"/>
            <w:sz w:val="22"/>
            <w:szCs w:val="22"/>
          </w:rPr>
          <w:t xml:space="preserve"> w formie papierowej oraz </w:t>
        </w:r>
      </w:ins>
      <w:ins w:id="18" w:author="Beata Sękowska" w:date="2025-09-17T10:39:00Z" w16du:dateUtc="2025-09-17T08:39:00Z">
        <w:r w:rsidR="00F43D61">
          <w:rPr>
            <w:rFonts w:ascii="Times New Roman" w:hAnsi="Times New Roman" w:cs="Times New Roman"/>
            <w:sz w:val="22"/>
            <w:szCs w:val="22"/>
          </w:rPr>
          <w:t>elektronicznej</w:t>
        </w:r>
      </w:ins>
      <w:del w:id="19" w:author="Beata Sękowska" w:date="2025-09-17T10:38:00Z" w16du:dateUtc="2025-09-17T08:38:00Z">
        <w:r w:rsidR="00194346" w:rsidRPr="000C67E8" w:rsidDel="00F43D61">
          <w:rPr>
            <w:rFonts w:ascii="Times New Roman" w:hAnsi="Times New Roman" w:cs="Times New Roman"/>
            <w:sz w:val="22"/>
            <w:szCs w:val="22"/>
          </w:rPr>
          <w:delText>.</w:delText>
        </w:r>
      </w:del>
    </w:p>
    <w:p w14:paraId="35D7A957" w14:textId="499E4912" w:rsidR="00346074" w:rsidRPr="000C67E8" w:rsidRDefault="004508E8" w:rsidP="004508E8">
      <w:pPr>
        <w:widowControl/>
        <w:tabs>
          <w:tab w:val="left" w:pos="6073"/>
        </w:tabs>
        <w:autoSpaceDE/>
        <w:autoSpaceDN/>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16.</w:t>
      </w:r>
      <w:r w:rsidRPr="000C67E8">
        <w:rPr>
          <w:rFonts w:ascii="Times New Roman" w:hAnsi="Times New Roman" w:cs="Times New Roman"/>
          <w:sz w:val="22"/>
          <w:szCs w:val="22"/>
        </w:rPr>
        <w:tab/>
      </w:r>
      <w:r w:rsidR="00346074" w:rsidRPr="000C67E8">
        <w:rPr>
          <w:rFonts w:ascii="Times New Roman" w:hAnsi="Times New Roman" w:cs="Times New Roman"/>
          <w:sz w:val="22"/>
          <w:szCs w:val="22"/>
        </w:rPr>
        <w:t>D</w:t>
      </w:r>
      <w:r w:rsidR="003400DD" w:rsidRPr="000C67E8">
        <w:rPr>
          <w:rFonts w:ascii="Times New Roman" w:hAnsi="Times New Roman" w:cs="Times New Roman"/>
          <w:sz w:val="22"/>
          <w:szCs w:val="22"/>
        </w:rPr>
        <w:t>ostawca</w:t>
      </w:r>
      <w:r w:rsidR="00346074" w:rsidRPr="000C67E8">
        <w:rPr>
          <w:rFonts w:ascii="Times New Roman" w:hAnsi="Times New Roman" w:cs="Times New Roman"/>
          <w:sz w:val="22"/>
          <w:szCs w:val="22"/>
        </w:rPr>
        <w:t xml:space="preserve"> umieści na Przedmiocie Dostawy niezbędne napisy w języku polskim oraz znaki bezpieczeństwa zgodne z przepisami obowiązującymi w UE</w:t>
      </w:r>
    </w:p>
    <w:bookmarkEnd w:id="16"/>
    <w:p w14:paraId="2D883AA9" w14:textId="3A401BE1" w:rsidR="00346074" w:rsidRPr="000C67E8" w:rsidRDefault="004508E8" w:rsidP="004508E8">
      <w:pPr>
        <w:widowControl/>
        <w:tabs>
          <w:tab w:val="left" w:pos="6073"/>
        </w:tabs>
        <w:autoSpaceDE/>
        <w:autoSpaceDN/>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17.</w:t>
      </w:r>
      <w:r w:rsidRPr="000C67E8">
        <w:rPr>
          <w:rFonts w:ascii="Times New Roman" w:hAnsi="Times New Roman" w:cs="Times New Roman"/>
          <w:sz w:val="22"/>
          <w:szCs w:val="22"/>
        </w:rPr>
        <w:tab/>
      </w:r>
      <w:r w:rsidR="00346074" w:rsidRPr="000C67E8">
        <w:rPr>
          <w:rFonts w:ascii="Times New Roman" w:hAnsi="Times New Roman" w:cs="Times New Roman"/>
          <w:sz w:val="22"/>
          <w:szCs w:val="22"/>
        </w:rPr>
        <w:t xml:space="preserve">Odbiór końcowy Przedmiotu Dostawy  nastąpi po wykonaniu przez Dostawcę wszystkich obowiązków objętych Umową, w tym po dokonaniu pomyślnego uruchomienia Przedmiotu Dostawy, sprawdzeniu prawidłowości jego działania i przeszkoleniu pracowników Zamawiającego w zakresie obsługi i utrzymywania Przedmiotu Dostawy. Zakres szkolenia i lista jego uczestników podlegają udokumentowaniu. </w:t>
      </w:r>
    </w:p>
    <w:p w14:paraId="7C53FF0E" w14:textId="625809D1" w:rsidR="00CA5A2D" w:rsidRPr="000C67E8" w:rsidRDefault="004508E8" w:rsidP="00CA5A2D">
      <w:pPr>
        <w:widowControl/>
        <w:tabs>
          <w:tab w:val="left" w:pos="6073"/>
        </w:tabs>
        <w:autoSpaceDE/>
        <w:autoSpaceDN/>
        <w:spacing w:line="360" w:lineRule="auto"/>
        <w:ind w:left="567" w:hanging="567"/>
        <w:jc w:val="both"/>
        <w:rPr>
          <w:rFonts w:ascii="Times New Roman" w:hAnsi="Times New Roman" w:cs="Times New Roman"/>
          <w:sz w:val="22"/>
          <w:szCs w:val="22"/>
        </w:rPr>
      </w:pPr>
      <w:r w:rsidRPr="000C67E8">
        <w:rPr>
          <w:rFonts w:ascii="Times New Roman" w:hAnsi="Times New Roman" w:cs="Times New Roman"/>
          <w:color w:val="000000"/>
          <w:sz w:val="22"/>
          <w:szCs w:val="22"/>
        </w:rPr>
        <w:t>18.</w:t>
      </w:r>
      <w:r w:rsidRPr="000C67E8">
        <w:rPr>
          <w:rFonts w:ascii="Times New Roman" w:hAnsi="Times New Roman" w:cs="Times New Roman"/>
          <w:color w:val="000000"/>
          <w:sz w:val="22"/>
          <w:szCs w:val="22"/>
        </w:rPr>
        <w:tab/>
      </w:r>
      <w:r w:rsidR="00346074" w:rsidRPr="000C67E8">
        <w:rPr>
          <w:rFonts w:ascii="Times New Roman" w:hAnsi="Times New Roman" w:cs="Times New Roman"/>
          <w:color w:val="000000"/>
          <w:sz w:val="22"/>
          <w:szCs w:val="22"/>
        </w:rPr>
        <w:t xml:space="preserve">Montażu, instalacji, uruchomienia </w:t>
      </w:r>
      <w:r w:rsidR="00346074" w:rsidRPr="000C67E8">
        <w:rPr>
          <w:rFonts w:ascii="Times New Roman" w:hAnsi="Times New Roman" w:cs="Times New Roman"/>
          <w:bCs/>
          <w:color w:val="000000"/>
          <w:sz w:val="22"/>
          <w:szCs w:val="22"/>
        </w:rPr>
        <w:t>Przedmiotu Dostawy oraz szkolenia obsługi Zamawiającego, dokona na własny koszt wykwalifikowany personel D</w:t>
      </w:r>
      <w:r w:rsidR="004828A2" w:rsidRPr="000C67E8">
        <w:rPr>
          <w:rFonts w:ascii="Times New Roman" w:hAnsi="Times New Roman" w:cs="Times New Roman"/>
          <w:bCs/>
          <w:color w:val="000000"/>
          <w:sz w:val="22"/>
          <w:szCs w:val="22"/>
        </w:rPr>
        <w:t>ostawcy</w:t>
      </w:r>
      <w:r w:rsidR="00346074" w:rsidRPr="000C67E8">
        <w:rPr>
          <w:rFonts w:ascii="Times New Roman" w:hAnsi="Times New Roman" w:cs="Times New Roman"/>
          <w:bCs/>
          <w:color w:val="000000"/>
          <w:sz w:val="22"/>
          <w:szCs w:val="22"/>
        </w:rPr>
        <w:t xml:space="preserve">. </w:t>
      </w:r>
      <w:r w:rsidR="004828A2" w:rsidRPr="000C67E8">
        <w:rPr>
          <w:rFonts w:ascii="Times New Roman" w:hAnsi="Times New Roman" w:cs="Times New Roman"/>
          <w:bCs/>
          <w:color w:val="000000"/>
          <w:sz w:val="22"/>
          <w:szCs w:val="22"/>
        </w:rPr>
        <w:t>Dostawca</w:t>
      </w:r>
      <w:r w:rsidR="00346074" w:rsidRPr="000C67E8">
        <w:rPr>
          <w:rFonts w:ascii="Times New Roman" w:hAnsi="Times New Roman" w:cs="Times New Roman"/>
          <w:bCs/>
          <w:color w:val="000000"/>
          <w:sz w:val="22"/>
          <w:szCs w:val="22"/>
        </w:rPr>
        <w:t xml:space="preserve"> ponosi pełną odpowiedzialność za właściwe wykonanie montażu, instalacji i uruchomienia Przedmiotu Dostawy oraz s</w:t>
      </w:r>
      <w:r w:rsidR="00346074" w:rsidRPr="000C67E8">
        <w:rPr>
          <w:rFonts w:ascii="Times New Roman" w:hAnsi="Times New Roman" w:cs="Times New Roman"/>
          <w:color w:val="000000"/>
          <w:sz w:val="22"/>
          <w:szCs w:val="22"/>
        </w:rPr>
        <w:t xml:space="preserve">zkolenia obsługi </w:t>
      </w:r>
      <w:r w:rsidR="004828A2" w:rsidRPr="000C67E8">
        <w:rPr>
          <w:rFonts w:ascii="Times New Roman" w:hAnsi="Times New Roman" w:cs="Times New Roman"/>
          <w:color w:val="000000"/>
          <w:sz w:val="22"/>
          <w:szCs w:val="22"/>
        </w:rPr>
        <w:t>Zamawiającego.</w:t>
      </w:r>
    </w:p>
    <w:p w14:paraId="618C1084" w14:textId="4FE6226E" w:rsidR="00346074" w:rsidRPr="000C67E8" w:rsidRDefault="004508E8" w:rsidP="004508E8">
      <w:pPr>
        <w:widowControl/>
        <w:autoSpaceDE/>
        <w:autoSpaceDN/>
        <w:adjustRightInd/>
        <w:spacing w:line="360" w:lineRule="auto"/>
        <w:ind w:left="567" w:hanging="567"/>
        <w:jc w:val="both"/>
        <w:rPr>
          <w:rFonts w:ascii="Times New Roman" w:hAnsi="Times New Roman" w:cs="Times New Roman"/>
          <w:sz w:val="22"/>
          <w:szCs w:val="22"/>
          <w:u w:val="single"/>
          <w:lang w:eastAsia="de-DE"/>
        </w:rPr>
      </w:pPr>
      <w:r w:rsidRPr="000C67E8">
        <w:rPr>
          <w:rFonts w:ascii="Times New Roman" w:hAnsi="Times New Roman" w:cs="Times New Roman"/>
          <w:bCs/>
          <w:sz w:val="22"/>
          <w:szCs w:val="22"/>
        </w:rPr>
        <w:t>19.</w:t>
      </w:r>
      <w:r w:rsidRPr="000C67E8">
        <w:rPr>
          <w:rFonts w:ascii="Times New Roman" w:hAnsi="Times New Roman" w:cs="Times New Roman"/>
          <w:bCs/>
          <w:sz w:val="22"/>
          <w:szCs w:val="22"/>
        </w:rPr>
        <w:tab/>
      </w:r>
      <w:r w:rsidR="00346074" w:rsidRPr="000C67E8">
        <w:rPr>
          <w:rFonts w:ascii="Times New Roman" w:hAnsi="Times New Roman" w:cs="Times New Roman"/>
          <w:bCs/>
          <w:sz w:val="22"/>
          <w:szCs w:val="22"/>
        </w:rPr>
        <w:t>D</w:t>
      </w:r>
      <w:r w:rsidR="004828A2" w:rsidRPr="000C67E8">
        <w:rPr>
          <w:rFonts w:ascii="Times New Roman" w:hAnsi="Times New Roman" w:cs="Times New Roman"/>
          <w:bCs/>
          <w:sz w:val="22"/>
          <w:szCs w:val="22"/>
        </w:rPr>
        <w:t>ostawca</w:t>
      </w:r>
      <w:r w:rsidR="00346074" w:rsidRPr="000C67E8">
        <w:rPr>
          <w:rFonts w:ascii="Times New Roman" w:hAnsi="Times New Roman" w:cs="Times New Roman"/>
          <w:b/>
          <w:bCs/>
          <w:sz w:val="22"/>
          <w:szCs w:val="22"/>
        </w:rPr>
        <w:t xml:space="preserve"> </w:t>
      </w:r>
      <w:r w:rsidR="00346074" w:rsidRPr="000C67E8">
        <w:rPr>
          <w:rFonts w:ascii="Times New Roman" w:hAnsi="Times New Roman" w:cs="Times New Roman"/>
          <w:sz w:val="22"/>
          <w:szCs w:val="22"/>
        </w:rPr>
        <w:t xml:space="preserve">zobowiązuje się do zapewnienia przy montażu i uruchomieniu </w:t>
      </w:r>
      <w:r w:rsidR="00C27D45" w:rsidRPr="000C67E8">
        <w:rPr>
          <w:rFonts w:ascii="Times New Roman" w:hAnsi="Times New Roman" w:cs="Times New Roman"/>
          <w:sz w:val="22"/>
          <w:szCs w:val="22"/>
        </w:rPr>
        <w:t xml:space="preserve">Przedmiotu Dostawy </w:t>
      </w:r>
      <w:r w:rsidR="00346074" w:rsidRPr="000C67E8">
        <w:rPr>
          <w:rFonts w:ascii="Times New Roman" w:hAnsi="Times New Roman" w:cs="Times New Roman"/>
          <w:sz w:val="22"/>
          <w:szCs w:val="22"/>
        </w:rPr>
        <w:t>odpowiedniego, stałego nadzoru technicznego oraz wyspecjalizowanego personelu, o kwalifikacjach niezbędnych do właściwego i terminowego wykonania prac.</w:t>
      </w:r>
    </w:p>
    <w:p w14:paraId="556285DF" w14:textId="5B24E091" w:rsidR="00346074" w:rsidRPr="000C67E8" w:rsidRDefault="004508E8" w:rsidP="004508E8">
      <w:pPr>
        <w:widowControl/>
        <w:autoSpaceDE/>
        <w:autoSpaceDN/>
        <w:adjustRightInd/>
        <w:spacing w:line="360" w:lineRule="auto"/>
        <w:ind w:left="567" w:hanging="567"/>
        <w:jc w:val="both"/>
        <w:rPr>
          <w:rFonts w:ascii="Times New Roman" w:hAnsi="Times New Roman" w:cs="Times New Roman"/>
          <w:sz w:val="22"/>
          <w:szCs w:val="22"/>
          <w:u w:val="single"/>
          <w:lang w:eastAsia="de-DE"/>
        </w:rPr>
      </w:pPr>
      <w:r w:rsidRPr="000C67E8">
        <w:rPr>
          <w:rFonts w:ascii="Times New Roman" w:hAnsi="Times New Roman" w:cs="Times New Roman"/>
          <w:sz w:val="22"/>
          <w:szCs w:val="22"/>
        </w:rPr>
        <w:t>20.</w:t>
      </w:r>
      <w:r w:rsidRPr="000C67E8">
        <w:rPr>
          <w:rFonts w:ascii="Times New Roman" w:hAnsi="Times New Roman" w:cs="Times New Roman"/>
          <w:sz w:val="22"/>
          <w:szCs w:val="22"/>
        </w:rPr>
        <w:tab/>
      </w:r>
      <w:r w:rsidR="00346074" w:rsidRPr="000C67E8">
        <w:rPr>
          <w:rFonts w:ascii="Times New Roman" w:hAnsi="Times New Roman" w:cs="Times New Roman"/>
          <w:sz w:val="22"/>
          <w:szCs w:val="22"/>
        </w:rPr>
        <w:t>D</w:t>
      </w:r>
      <w:r w:rsidR="004828A2" w:rsidRPr="000C67E8">
        <w:rPr>
          <w:rFonts w:ascii="Times New Roman" w:hAnsi="Times New Roman" w:cs="Times New Roman"/>
          <w:sz w:val="22"/>
          <w:szCs w:val="22"/>
        </w:rPr>
        <w:t>ostawca</w:t>
      </w:r>
      <w:r w:rsidR="00346074" w:rsidRPr="000C67E8">
        <w:rPr>
          <w:rFonts w:ascii="Times New Roman" w:hAnsi="Times New Roman" w:cs="Times New Roman"/>
          <w:sz w:val="22"/>
          <w:szCs w:val="22"/>
        </w:rPr>
        <w:t xml:space="preserve"> podporządkuje się decyzjom </w:t>
      </w:r>
      <w:r w:rsidR="00346074" w:rsidRPr="000C67E8">
        <w:rPr>
          <w:rFonts w:ascii="Times New Roman" w:hAnsi="Times New Roman" w:cs="Times New Roman"/>
          <w:bCs/>
          <w:sz w:val="22"/>
          <w:szCs w:val="22"/>
        </w:rPr>
        <w:t>Zamawiającego, które będą podejmowane w pełnej konsultacji z D</w:t>
      </w:r>
      <w:r w:rsidR="003400DD" w:rsidRPr="000C67E8">
        <w:rPr>
          <w:rFonts w:ascii="Times New Roman" w:hAnsi="Times New Roman" w:cs="Times New Roman"/>
          <w:bCs/>
          <w:sz w:val="22"/>
          <w:szCs w:val="22"/>
        </w:rPr>
        <w:t>ostawcą</w:t>
      </w:r>
      <w:r w:rsidR="00346074" w:rsidRPr="000C67E8">
        <w:rPr>
          <w:rFonts w:ascii="Times New Roman" w:hAnsi="Times New Roman" w:cs="Times New Roman"/>
          <w:bCs/>
          <w:sz w:val="22"/>
          <w:szCs w:val="22"/>
        </w:rPr>
        <w:t>,</w:t>
      </w:r>
      <w:r w:rsidR="00346074" w:rsidRPr="000C67E8">
        <w:rPr>
          <w:rFonts w:ascii="Times New Roman" w:hAnsi="Times New Roman" w:cs="Times New Roman"/>
          <w:b/>
          <w:bCs/>
          <w:sz w:val="22"/>
          <w:szCs w:val="22"/>
        </w:rPr>
        <w:t xml:space="preserve"> </w:t>
      </w:r>
      <w:r w:rsidR="00346074" w:rsidRPr="000C67E8">
        <w:rPr>
          <w:rFonts w:ascii="Times New Roman" w:hAnsi="Times New Roman" w:cs="Times New Roman"/>
          <w:sz w:val="22"/>
          <w:szCs w:val="22"/>
        </w:rPr>
        <w:t xml:space="preserve">w zakresie skoordynowania prac </w:t>
      </w:r>
      <w:r w:rsidR="00346074" w:rsidRPr="000C67E8">
        <w:rPr>
          <w:rFonts w:ascii="Times New Roman" w:hAnsi="Times New Roman" w:cs="Times New Roman"/>
          <w:bCs/>
          <w:sz w:val="22"/>
          <w:szCs w:val="22"/>
        </w:rPr>
        <w:t>D</w:t>
      </w:r>
      <w:r w:rsidR="003400DD" w:rsidRPr="000C67E8">
        <w:rPr>
          <w:rFonts w:ascii="Times New Roman" w:hAnsi="Times New Roman" w:cs="Times New Roman"/>
          <w:bCs/>
          <w:sz w:val="22"/>
          <w:szCs w:val="22"/>
        </w:rPr>
        <w:t>ostawcy</w:t>
      </w:r>
      <w:r w:rsidR="00346074" w:rsidRPr="000C67E8">
        <w:rPr>
          <w:rFonts w:ascii="Times New Roman" w:hAnsi="Times New Roman" w:cs="Times New Roman"/>
          <w:b/>
          <w:bCs/>
          <w:sz w:val="22"/>
          <w:szCs w:val="22"/>
        </w:rPr>
        <w:t xml:space="preserve"> </w:t>
      </w:r>
      <w:r w:rsidR="00346074" w:rsidRPr="000C67E8">
        <w:rPr>
          <w:rFonts w:ascii="Times New Roman" w:hAnsi="Times New Roman" w:cs="Times New Roman"/>
          <w:sz w:val="22"/>
          <w:szCs w:val="22"/>
        </w:rPr>
        <w:t xml:space="preserve">i innych </w:t>
      </w:r>
      <w:r w:rsidR="00A03D9C">
        <w:rPr>
          <w:rFonts w:ascii="Times New Roman" w:hAnsi="Times New Roman" w:cs="Times New Roman"/>
          <w:sz w:val="22"/>
          <w:szCs w:val="22"/>
        </w:rPr>
        <w:t>W</w:t>
      </w:r>
      <w:r w:rsidR="00346074" w:rsidRPr="000C67E8">
        <w:rPr>
          <w:rFonts w:ascii="Times New Roman" w:hAnsi="Times New Roman" w:cs="Times New Roman"/>
          <w:sz w:val="22"/>
          <w:szCs w:val="22"/>
        </w:rPr>
        <w:t xml:space="preserve">ykonawców na miejscu montażu przedmiotu Dostawy oraz stosowanie się do zarządzeń organizacyjno-porządkowych wydanych przez </w:t>
      </w:r>
      <w:r w:rsidR="00346074" w:rsidRPr="000C67E8">
        <w:rPr>
          <w:rFonts w:ascii="Times New Roman" w:hAnsi="Times New Roman" w:cs="Times New Roman"/>
          <w:bCs/>
          <w:sz w:val="22"/>
          <w:szCs w:val="22"/>
        </w:rPr>
        <w:t>Zamawiającego</w:t>
      </w:r>
      <w:r w:rsidR="00346074" w:rsidRPr="000C67E8">
        <w:rPr>
          <w:rFonts w:ascii="Times New Roman" w:hAnsi="Times New Roman" w:cs="Times New Roman"/>
          <w:b/>
          <w:bCs/>
          <w:sz w:val="22"/>
          <w:szCs w:val="22"/>
        </w:rPr>
        <w:t xml:space="preserve">  </w:t>
      </w:r>
      <w:r w:rsidR="00346074" w:rsidRPr="000C67E8">
        <w:rPr>
          <w:rFonts w:ascii="Times New Roman" w:hAnsi="Times New Roman" w:cs="Times New Roman"/>
          <w:sz w:val="22"/>
          <w:szCs w:val="22"/>
        </w:rPr>
        <w:t>pod warunkiem, że nie będą one zagrażać poprawnemu i</w:t>
      </w:r>
      <w:r w:rsidR="00E16421" w:rsidRPr="000C67E8">
        <w:rPr>
          <w:rFonts w:ascii="Times New Roman" w:hAnsi="Times New Roman" w:cs="Times New Roman"/>
          <w:sz w:val="22"/>
          <w:szCs w:val="22"/>
        </w:rPr>
        <w:t> </w:t>
      </w:r>
      <w:r w:rsidR="00346074" w:rsidRPr="000C67E8">
        <w:rPr>
          <w:rFonts w:ascii="Times New Roman" w:hAnsi="Times New Roman" w:cs="Times New Roman"/>
          <w:sz w:val="22"/>
          <w:szCs w:val="22"/>
        </w:rPr>
        <w:t xml:space="preserve">terminowemu wykonaniu </w:t>
      </w:r>
      <w:r w:rsidR="00DD5363" w:rsidRPr="000C67E8">
        <w:rPr>
          <w:rFonts w:ascii="Times New Roman" w:hAnsi="Times New Roman" w:cs="Times New Roman"/>
          <w:sz w:val="22"/>
          <w:szCs w:val="22"/>
        </w:rPr>
        <w:t>P</w:t>
      </w:r>
      <w:r w:rsidR="00346074" w:rsidRPr="000C67E8">
        <w:rPr>
          <w:rFonts w:ascii="Times New Roman" w:hAnsi="Times New Roman" w:cs="Times New Roman"/>
          <w:sz w:val="22"/>
          <w:szCs w:val="22"/>
        </w:rPr>
        <w:t>rzedmiotu Umowy.</w:t>
      </w:r>
    </w:p>
    <w:p w14:paraId="613F1B1B" w14:textId="06CD6626" w:rsidR="003400DD" w:rsidRPr="000C67E8" w:rsidRDefault="004508E8" w:rsidP="000D4A53">
      <w:pPr>
        <w:tabs>
          <w:tab w:val="left" w:pos="6073"/>
        </w:tabs>
        <w:spacing w:line="360" w:lineRule="auto"/>
        <w:ind w:left="426" w:hanging="426"/>
        <w:jc w:val="both"/>
        <w:rPr>
          <w:rFonts w:ascii="Times New Roman" w:hAnsi="Times New Roman" w:cs="Times New Roman"/>
          <w:sz w:val="22"/>
          <w:szCs w:val="22"/>
        </w:rPr>
      </w:pPr>
      <w:r w:rsidRPr="000C67E8">
        <w:rPr>
          <w:rFonts w:ascii="Times New Roman" w:hAnsi="Times New Roman" w:cs="Times New Roman"/>
          <w:sz w:val="22"/>
          <w:szCs w:val="22"/>
        </w:rPr>
        <w:t>21.</w:t>
      </w:r>
      <w:r w:rsidRPr="000C67E8">
        <w:rPr>
          <w:rFonts w:ascii="Times New Roman" w:hAnsi="Times New Roman" w:cs="Times New Roman"/>
          <w:sz w:val="22"/>
          <w:szCs w:val="22"/>
        </w:rPr>
        <w:tab/>
      </w:r>
      <w:r w:rsidR="00346074" w:rsidRPr="000C67E8">
        <w:rPr>
          <w:rFonts w:ascii="Times New Roman" w:hAnsi="Times New Roman" w:cs="Times New Roman"/>
          <w:sz w:val="22"/>
          <w:szCs w:val="22"/>
        </w:rPr>
        <w:t xml:space="preserve">Potwierdzenie wykonania przez Dostawcę dostawy </w:t>
      </w:r>
      <w:r w:rsidR="00C27D45" w:rsidRPr="000C67E8">
        <w:rPr>
          <w:rFonts w:ascii="Times New Roman" w:hAnsi="Times New Roman" w:cs="Times New Roman"/>
          <w:sz w:val="22"/>
          <w:szCs w:val="22"/>
        </w:rPr>
        <w:t xml:space="preserve">Przedmiotu Dostawy </w:t>
      </w:r>
      <w:r w:rsidR="00346074" w:rsidRPr="000C67E8">
        <w:rPr>
          <w:rFonts w:ascii="Times New Roman" w:hAnsi="Times New Roman" w:cs="Times New Roman"/>
          <w:sz w:val="22"/>
          <w:szCs w:val="22"/>
        </w:rPr>
        <w:t>wraz z montażem</w:t>
      </w:r>
      <w:r w:rsidR="00C27D45" w:rsidRPr="000C67E8">
        <w:rPr>
          <w:rFonts w:ascii="Times New Roman" w:hAnsi="Times New Roman" w:cs="Times New Roman"/>
          <w:sz w:val="22"/>
          <w:szCs w:val="22"/>
        </w:rPr>
        <w:t>,  uruchomieniem</w:t>
      </w:r>
      <w:r w:rsidR="00B34097" w:rsidRPr="000C67E8">
        <w:rPr>
          <w:rFonts w:ascii="Times New Roman" w:hAnsi="Times New Roman" w:cs="Times New Roman"/>
          <w:sz w:val="22"/>
          <w:szCs w:val="22"/>
        </w:rPr>
        <w:t xml:space="preserve"> </w:t>
      </w:r>
      <w:r w:rsidR="00346074" w:rsidRPr="000C67E8">
        <w:rPr>
          <w:rFonts w:ascii="Times New Roman" w:hAnsi="Times New Roman" w:cs="Times New Roman"/>
          <w:sz w:val="22"/>
          <w:szCs w:val="22"/>
        </w:rPr>
        <w:t xml:space="preserve">stanowi podpisany przez upoważnionego przedstawiciela Zamawiającego </w:t>
      </w:r>
      <w:r w:rsidR="00181258" w:rsidRPr="000C67E8">
        <w:rPr>
          <w:rFonts w:ascii="Times New Roman" w:hAnsi="Times New Roman" w:cs="Times New Roman"/>
          <w:sz w:val="22"/>
          <w:szCs w:val="22"/>
        </w:rPr>
        <w:t>P</w:t>
      </w:r>
      <w:r w:rsidR="00346074" w:rsidRPr="000C67E8">
        <w:rPr>
          <w:rFonts w:ascii="Times New Roman" w:hAnsi="Times New Roman" w:cs="Times New Roman"/>
          <w:sz w:val="22"/>
          <w:szCs w:val="22"/>
        </w:rPr>
        <w:t xml:space="preserve">rotokół </w:t>
      </w:r>
      <w:r w:rsidR="00181258" w:rsidRPr="000C67E8">
        <w:rPr>
          <w:rFonts w:ascii="Times New Roman" w:hAnsi="Times New Roman" w:cs="Times New Roman"/>
          <w:sz w:val="22"/>
          <w:szCs w:val="22"/>
        </w:rPr>
        <w:t>Odbioru Końcowego</w:t>
      </w:r>
      <w:r w:rsidR="00C27D45" w:rsidRPr="000C67E8">
        <w:rPr>
          <w:rFonts w:ascii="Times New Roman" w:hAnsi="Times New Roman" w:cs="Times New Roman"/>
          <w:sz w:val="22"/>
          <w:szCs w:val="22"/>
        </w:rPr>
        <w:t xml:space="preserve">, </w:t>
      </w:r>
      <w:r w:rsidR="00EA1BC0" w:rsidRPr="000C67E8">
        <w:rPr>
          <w:rFonts w:ascii="Times New Roman" w:hAnsi="Times New Roman" w:cs="Times New Roman"/>
          <w:sz w:val="22"/>
          <w:szCs w:val="22"/>
        </w:rPr>
        <w:t>którego wzór</w:t>
      </w:r>
      <w:r w:rsidR="000F649F" w:rsidRPr="000C67E8">
        <w:rPr>
          <w:rFonts w:ascii="Times New Roman" w:hAnsi="Times New Roman" w:cs="Times New Roman"/>
          <w:sz w:val="22"/>
          <w:szCs w:val="22"/>
        </w:rPr>
        <w:t xml:space="preserve"> </w:t>
      </w:r>
      <w:r w:rsidR="00EA1BC0" w:rsidRPr="000C67E8">
        <w:rPr>
          <w:rFonts w:ascii="Times New Roman" w:hAnsi="Times New Roman" w:cs="Times New Roman"/>
          <w:sz w:val="22"/>
          <w:szCs w:val="22"/>
        </w:rPr>
        <w:t xml:space="preserve">stanowi </w:t>
      </w:r>
      <w:r w:rsidR="00EA1BC0" w:rsidRPr="000C67E8">
        <w:rPr>
          <w:rFonts w:ascii="Times New Roman" w:hAnsi="Times New Roman" w:cs="Times New Roman"/>
          <w:b/>
          <w:bCs/>
          <w:sz w:val="22"/>
          <w:szCs w:val="22"/>
        </w:rPr>
        <w:t xml:space="preserve">Załącznik nr </w:t>
      </w:r>
      <w:r w:rsidR="00165EB3" w:rsidRPr="000C67E8">
        <w:rPr>
          <w:rFonts w:ascii="Times New Roman" w:hAnsi="Times New Roman" w:cs="Times New Roman"/>
          <w:b/>
          <w:bCs/>
          <w:sz w:val="22"/>
          <w:szCs w:val="22"/>
        </w:rPr>
        <w:t>3</w:t>
      </w:r>
      <w:r w:rsidR="00EA1BC0" w:rsidRPr="000C67E8">
        <w:rPr>
          <w:rFonts w:ascii="Times New Roman" w:hAnsi="Times New Roman" w:cs="Times New Roman"/>
          <w:sz w:val="22"/>
          <w:szCs w:val="22"/>
        </w:rPr>
        <w:t xml:space="preserve"> </w:t>
      </w:r>
      <w:r w:rsidR="00EA1BC0" w:rsidRPr="00042882">
        <w:rPr>
          <w:rFonts w:ascii="Times New Roman" w:hAnsi="Times New Roman" w:cs="Times New Roman"/>
          <w:b/>
          <w:bCs/>
          <w:sz w:val="22"/>
          <w:szCs w:val="22"/>
        </w:rPr>
        <w:t>do Umowy</w:t>
      </w:r>
      <w:r w:rsidR="00C27D45" w:rsidRPr="000C67E8">
        <w:rPr>
          <w:rFonts w:ascii="Times New Roman" w:hAnsi="Times New Roman" w:cs="Times New Roman"/>
          <w:sz w:val="22"/>
          <w:szCs w:val="22"/>
        </w:rPr>
        <w:t>. T</w:t>
      </w:r>
      <w:r w:rsidR="00346074" w:rsidRPr="000C67E8">
        <w:rPr>
          <w:rFonts w:ascii="Times New Roman" w:hAnsi="Times New Roman" w:cs="Times New Roman"/>
          <w:sz w:val="22"/>
          <w:szCs w:val="22"/>
        </w:rPr>
        <w:t xml:space="preserve">ermin wykonania przez Dostawcę dostawy </w:t>
      </w:r>
      <w:r w:rsidR="00C27D45" w:rsidRPr="000C67E8">
        <w:rPr>
          <w:rFonts w:ascii="Times New Roman" w:hAnsi="Times New Roman" w:cs="Times New Roman"/>
          <w:sz w:val="22"/>
          <w:szCs w:val="22"/>
        </w:rPr>
        <w:t>Przedmiotu Dostawy wraz</w:t>
      </w:r>
      <w:r w:rsidR="00B34097" w:rsidRPr="000C67E8">
        <w:rPr>
          <w:rFonts w:ascii="Times New Roman" w:hAnsi="Times New Roman" w:cs="Times New Roman"/>
          <w:sz w:val="22"/>
          <w:szCs w:val="22"/>
        </w:rPr>
        <w:t xml:space="preserve"> </w:t>
      </w:r>
      <w:r w:rsidR="00346074" w:rsidRPr="000C67E8">
        <w:rPr>
          <w:rFonts w:ascii="Times New Roman" w:hAnsi="Times New Roman" w:cs="Times New Roman"/>
          <w:sz w:val="22"/>
          <w:szCs w:val="22"/>
        </w:rPr>
        <w:t xml:space="preserve">z </w:t>
      </w:r>
      <w:r w:rsidR="00007A78" w:rsidRPr="000C67E8">
        <w:rPr>
          <w:rFonts w:ascii="Times New Roman" w:hAnsi="Times New Roman" w:cs="Times New Roman"/>
          <w:sz w:val="22"/>
          <w:szCs w:val="22"/>
        </w:rPr>
        <w:t>montażem</w:t>
      </w:r>
      <w:r w:rsidR="00C27D45" w:rsidRPr="000C67E8">
        <w:rPr>
          <w:rFonts w:ascii="Times New Roman" w:hAnsi="Times New Roman" w:cs="Times New Roman"/>
          <w:sz w:val="22"/>
          <w:szCs w:val="22"/>
        </w:rPr>
        <w:t xml:space="preserve">, uruchomieniem </w:t>
      </w:r>
      <w:r w:rsidR="00346074" w:rsidRPr="000C67E8">
        <w:rPr>
          <w:rFonts w:ascii="Times New Roman" w:hAnsi="Times New Roman" w:cs="Times New Roman"/>
          <w:sz w:val="22"/>
          <w:szCs w:val="22"/>
        </w:rPr>
        <w:t xml:space="preserve">rozumie się datę podpisania przez przedstawiciela Zamawiającego </w:t>
      </w:r>
      <w:r w:rsidR="00212706" w:rsidRPr="000C67E8">
        <w:rPr>
          <w:rFonts w:ascii="Times New Roman" w:hAnsi="Times New Roman" w:cs="Times New Roman"/>
          <w:sz w:val="22"/>
          <w:szCs w:val="22"/>
        </w:rPr>
        <w:t>P</w:t>
      </w:r>
      <w:r w:rsidR="00346074" w:rsidRPr="000C67E8">
        <w:rPr>
          <w:rFonts w:ascii="Times New Roman" w:hAnsi="Times New Roman" w:cs="Times New Roman"/>
          <w:sz w:val="22"/>
          <w:szCs w:val="22"/>
        </w:rPr>
        <w:t xml:space="preserve">rotokołu </w:t>
      </w:r>
      <w:r w:rsidR="00212706" w:rsidRPr="000C67E8">
        <w:rPr>
          <w:rFonts w:ascii="Times New Roman" w:hAnsi="Times New Roman" w:cs="Times New Roman"/>
          <w:sz w:val="22"/>
          <w:szCs w:val="22"/>
        </w:rPr>
        <w:t>O</w:t>
      </w:r>
      <w:r w:rsidR="00346074" w:rsidRPr="000C67E8">
        <w:rPr>
          <w:rFonts w:ascii="Times New Roman" w:hAnsi="Times New Roman" w:cs="Times New Roman"/>
          <w:sz w:val="22"/>
          <w:szCs w:val="22"/>
        </w:rPr>
        <w:t xml:space="preserve">dbioru końcowego Przedmiotu </w:t>
      </w:r>
      <w:r w:rsidR="00C27D45" w:rsidRPr="000C67E8">
        <w:rPr>
          <w:rFonts w:ascii="Times New Roman" w:hAnsi="Times New Roman" w:cs="Times New Roman"/>
          <w:sz w:val="22"/>
          <w:szCs w:val="22"/>
        </w:rPr>
        <w:t xml:space="preserve">Umowy </w:t>
      </w:r>
      <w:r w:rsidR="00346074" w:rsidRPr="000C67E8">
        <w:rPr>
          <w:rFonts w:ascii="Times New Roman" w:hAnsi="Times New Roman" w:cs="Times New Roman"/>
          <w:sz w:val="22"/>
          <w:szCs w:val="22"/>
        </w:rPr>
        <w:t>- bez zastrzeżeń.</w:t>
      </w:r>
    </w:p>
    <w:p w14:paraId="71E30972" w14:textId="1C9D6C8A" w:rsidR="003400DD" w:rsidRPr="000C67E8" w:rsidRDefault="00007A78" w:rsidP="001B0C59">
      <w:pPr>
        <w:pStyle w:val="Akapitzlist"/>
        <w:spacing w:line="360" w:lineRule="auto"/>
        <w:ind w:left="0"/>
        <w:jc w:val="both"/>
        <w:rPr>
          <w:rFonts w:ascii="Times New Roman" w:hAnsi="Times New Roman" w:cs="Times New Roman"/>
          <w:sz w:val="22"/>
          <w:szCs w:val="22"/>
        </w:rPr>
      </w:pPr>
      <w:r w:rsidRPr="000C67E8">
        <w:rPr>
          <w:rFonts w:ascii="Times New Roman" w:hAnsi="Times New Roman" w:cs="Times New Roman"/>
          <w:spacing w:val="-3"/>
          <w:sz w:val="22"/>
          <w:szCs w:val="22"/>
        </w:rPr>
        <w:t xml:space="preserve">22. </w:t>
      </w:r>
      <w:r w:rsidR="003400DD" w:rsidRPr="000C67E8">
        <w:rPr>
          <w:rFonts w:ascii="Times New Roman" w:hAnsi="Times New Roman" w:cs="Times New Roman"/>
          <w:spacing w:val="-3"/>
          <w:sz w:val="22"/>
          <w:szCs w:val="22"/>
        </w:rPr>
        <w:t xml:space="preserve">Szkolenie </w:t>
      </w:r>
      <w:r w:rsidR="003400DD" w:rsidRPr="000C67E8">
        <w:rPr>
          <w:rStyle w:val="hps"/>
          <w:rFonts w:ascii="Times New Roman" w:hAnsi="Times New Roman" w:cs="Times New Roman"/>
          <w:sz w:val="22"/>
          <w:szCs w:val="22"/>
        </w:rPr>
        <w:t xml:space="preserve">odbędzie się w siedzibie </w:t>
      </w:r>
      <w:r w:rsidR="00810EA6" w:rsidRPr="000C67E8">
        <w:rPr>
          <w:rStyle w:val="hps"/>
          <w:rFonts w:ascii="Times New Roman" w:hAnsi="Times New Roman" w:cs="Times New Roman"/>
          <w:sz w:val="22"/>
          <w:szCs w:val="22"/>
        </w:rPr>
        <w:t>Zamawiającego. Łączny</w:t>
      </w:r>
      <w:r w:rsidR="003400DD" w:rsidRPr="000C67E8">
        <w:rPr>
          <w:rStyle w:val="hps"/>
          <w:rFonts w:ascii="Times New Roman" w:hAnsi="Times New Roman" w:cs="Times New Roman"/>
          <w:sz w:val="22"/>
          <w:szCs w:val="22"/>
        </w:rPr>
        <w:t xml:space="preserve"> wymiar szkoleń: </w:t>
      </w:r>
      <w:r w:rsidR="00EA1BC0" w:rsidRPr="000C67E8">
        <w:rPr>
          <w:rStyle w:val="hps"/>
          <w:rFonts w:ascii="Times New Roman" w:hAnsi="Times New Roman" w:cs="Times New Roman"/>
          <w:sz w:val="22"/>
          <w:szCs w:val="22"/>
        </w:rPr>
        <w:t>…………………………………..</w:t>
      </w:r>
      <w:r w:rsidR="003400DD" w:rsidRPr="000C67E8">
        <w:rPr>
          <w:rStyle w:val="hps"/>
          <w:rFonts w:ascii="Times New Roman" w:hAnsi="Times New Roman" w:cs="Times New Roman"/>
          <w:sz w:val="22"/>
          <w:szCs w:val="22"/>
        </w:rPr>
        <w:t xml:space="preserve">x </w:t>
      </w:r>
      <w:r w:rsidR="00EA1BC0" w:rsidRPr="000C67E8">
        <w:rPr>
          <w:rStyle w:val="hps"/>
          <w:rFonts w:ascii="Times New Roman" w:hAnsi="Times New Roman" w:cs="Times New Roman"/>
          <w:sz w:val="22"/>
          <w:szCs w:val="22"/>
        </w:rPr>
        <w:t>……………..</w:t>
      </w:r>
      <w:r w:rsidR="003400DD" w:rsidRPr="000C67E8">
        <w:rPr>
          <w:rStyle w:val="hps"/>
          <w:rFonts w:ascii="Times New Roman" w:hAnsi="Times New Roman" w:cs="Times New Roman"/>
          <w:sz w:val="22"/>
          <w:szCs w:val="22"/>
        </w:rPr>
        <w:t xml:space="preserve"> godz. </w:t>
      </w:r>
      <w:r w:rsidR="00B34097" w:rsidRPr="000C67E8">
        <w:rPr>
          <w:rStyle w:val="hps"/>
          <w:rFonts w:ascii="Times New Roman" w:hAnsi="Times New Roman" w:cs="Times New Roman"/>
          <w:sz w:val="22"/>
          <w:szCs w:val="22"/>
        </w:rPr>
        <w:t>z</w:t>
      </w:r>
      <w:r w:rsidR="003400DD" w:rsidRPr="000C67E8">
        <w:rPr>
          <w:rStyle w:val="hps"/>
          <w:rFonts w:ascii="Times New Roman" w:hAnsi="Times New Roman" w:cs="Times New Roman"/>
          <w:sz w:val="22"/>
          <w:szCs w:val="22"/>
        </w:rPr>
        <w:t>egarowych</w:t>
      </w:r>
      <w:r w:rsidR="00810EA6" w:rsidRPr="000C67E8">
        <w:rPr>
          <w:rStyle w:val="hps"/>
          <w:rFonts w:ascii="Times New Roman" w:hAnsi="Times New Roman" w:cs="Times New Roman"/>
          <w:sz w:val="22"/>
          <w:szCs w:val="22"/>
        </w:rPr>
        <w:t xml:space="preserve">. </w:t>
      </w:r>
      <w:r w:rsidR="003400DD" w:rsidRPr="000C67E8">
        <w:rPr>
          <w:rStyle w:val="hps"/>
          <w:rFonts w:ascii="Times New Roman" w:hAnsi="Times New Roman" w:cs="Times New Roman"/>
          <w:sz w:val="22"/>
          <w:szCs w:val="22"/>
        </w:rPr>
        <w:t>Szkolenie prowadzone będzie w języku polskim.</w:t>
      </w:r>
    </w:p>
    <w:p w14:paraId="078D7525" w14:textId="368C0A5C" w:rsidR="003400DD" w:rsidRPr="000C67E8" w:rsidRDefault="00007A78" w:rsidP="00165EB3">
      <w:pPr>
        <w:tabs>
          <w:tab w:val="left" w:pos="6073"/>
        </w:tabs>
        <w:spacing w:line="360" w:lineRule="auto"/>
        <w:jc w:val="both"/>
        <w:rPr>
          <w:rFonts w:ascii="Times New Roman" w:hAnsi="Times New Roman" w:cs="Times New Roman"/>
          <w:sz w:val="22"/>
          <w:szCs w:val="22"/>
        </w:rPr>
      </w:pPr>
      <w:r w:rsidRPr="000C67E8">
        <w:rPr>
          <w:rFonts w:ascii="Times New Roman" w:hAnsi="Times New Roman" w:cs="Times New Roman"/>
          <w:sz w:val="22"/>
          <w:szCs w:val="22"/>
        </w:rPr>
        <w:t xml:space="preserve">23. </w:t>
      </w:r>
      <w:r w:rsidR="00346074" w:rsidRPr="000C67E8">
        <w:rPr>
          <w:rFonts w:ascii="Times New Roman" w:hAnsi="Times New Roman" w:cs="Times New Roman"/>
          <w:sz w:val="22"/>
          <w:szCs w:val="22"/>
        </w:rPr>
        <w:t xml:space="preserve">Po przeprowadzeniu szkolenia w zakresie obsługi </w:t>
      </w:r>
      <w:r w:rsidR="00346074" w:rsidRPr="000C67E8">
        <w:rPr>
          <w:rFonts w:ascii="Times New Roman" w:hAnsi="Times New Roman" w:cs="Times New Roman"/>
          <w:bCs/>
          <w:sz w:val="22"/>
          <w:szCs w:val="22"/>
        </w:rPr>
        <w:t>Przedmiotu Dostawy i oprogramowania oraz serwisu Przedmiotu Dostawy p</w:t>
      </w:r>
      <w:r w:rsidR="00346074" w:rsidRPr="000C67E8">
        <w:rPr>
          <w:rFonts w:ascii="Times New Roman" w:hAnsi="Times New Roman" w:cs="Times New Roman"/>
          <w:sz w:val="22"/>
          <w:szCs w:val="22"/>
        </w:rPr>
        <w:t>odpisany zostanie „Protokół Odbycia Szkolenia</w:t>
      </w:r>
      <w:r w:rsidR="00DD5363" w:rsidRPr="000C67E8">
        <w:rPr>
          <w:rFonts w:ascii="Times New Roman" w:hAnsi="Times New Roman" w:cs="Times New Roman"/>
          <w:sz w:val="22"/>
          <w:szCs w:val="22"/>
        </w:rPr>
        <w:t>”</w:t>
      </w:r>
      <w:r w:rsidR="00EA1BC0" w:rsidRPr="000C67E8">
        <w:rPr>
          <w:rFonts w:ascii="Times New Roman" w:hAnsi="Times New Roman" w:cs="Times New Roman"/>
          <w:sz w:val="22"/>
          <w:szCs w:val="22"/>
        </w:rPr>
        <w:t xml:space="preserve">, którego wzór stanowi </w:t>
      </w:r>
      <w:r w:rsidR="000A1373" w:rsidRPr="000C67E8">
        <w:rPr>
          <w:rFonts w:ascii="Times New Roman" w:hAnsi="Times New Roman" w:cs="Times New Roman"/>
          <w:b/>
          <w:bCs/>
          <w:sz w:val="22"/>
          <w:szCs w:val="22"/>
        </w:rPr>
        <w:t>Z</w:t>
      </w:r>
      <w:r w:rsidR="00EA1BC0" w:rsidRPr="000C67E8">
        <w:rPr>
          <w:rFonts w:ascii="Times New Roman" w:hAnsi="Times New Roman" w:cs="Times New Roman"/>
          <w:b/>
          <w:bCs/>
          <w:sz w:val="22"/>
          <w:szCs w:val="22"/>
        </w:rPr>
        <w:t xml:space="preserve">ałącznik nr </w:t>
      </w:r>
      <w:r w:rsidR="00EB7528" w:rsidRPr="000C67E8">
        <w:rPr>
          <w:rFonts w:ascii="Times New Roman" w:hAnsi="Times New Roman" w:cs="Times New Roman"/>
          <w:b/>
          <w:bCs/>
          <w:sz w:val="22"/>
          <w:szCs w:val="22"/>
        </w:rPr>
        <w:t>4</w:t>
      </w:r>
      <w:r w:rsidR="00EA1BC0" w:rsidRPr="000C67E8">
        <w:rPr>
          <w:rFonts w:ascii="Times New Roman" w:hAnsi="Times New Roman" w:cs="Times New Roman"/>
          <w:b/>
          <w:bCs/>
          <w:sz w:val="22"/>
          <w:szCs w:val="22"/>
        </w:rPr>
        <w:t xml:space="preserve"> do Umowy</w:t>
      </w:r>
      <w:r w:rsidR="00EA1BC0" w:rsidRPr="000C67E8">
        <w:rPr>
          <w:rFonts w:ascii="Times New Roman" w:hAnsi="Times New Roman" w:cs="Times New Roman"/>
          <w:sz w:val="22"/>
          <w:szCs w:val="22"/>
        </w:rPr>
        <w:t>.</w:t>
      </w:r>
    </w:p>
    <w:p w14:paraId="5441247A" w14:textId="77777777" w:rsidR="00AA2904" w:rsidRPr="000C67E8" w:rsidRDefault="00AA2904" w:rsidP="00AA2904">
      <w:pPr>
        <w:tabs>
          <w:tab w:val="left" w:pos="6073"/>
        </w:tabs>
        <w:spacing w:line="360" w:lineRule="auto"/>
        <w:jc w:val="both"/>
        <w:rPr>
          <w:rFonts w:ascii="Times New Roman" w:hAnsi="Times New Roman" w:cs="Times New Roman"/>
          <w:sz w:val="22"/>
          <w:szCs w:val="22"/>
        </w:rPr>
      </w:pPr>
    </w:p>
    <w:p w14:paraId="41FD813C" w14:textId="1105BF00" w:rsidR="00AD3655" w:rsidRPr="000C67E8" w:rsidRDefault="00AA2904" w:rsidP="00AD3655">
      <w:pPr>
        <w:tabs>
          <w:tab w:val="left" w:pos="709"/>
        </w:tabs>
        <w:spacing w:line="360" w:lineRule="auto"/>
        <w:jc w:val="center"/>
        <w:rPr>
          <w:rFonts w:ascii="Times New Roman" w:hAnsi="Times New Roman" w:cs="Times New Roman"/>
          <w:b/>
          <w:sz w:val="22"/>
          <w:szCs w:val="22"/>
        </w:rPr>
      </w:pPr>
      <w:bookmarkStart w:id="20" w:name="_Hlk130304765"/>
      <w:r w:rsidRPr="000C67E8">
        <w:rPr>
          <w:rFonts w:ascii="Times New Roman" w:hAnsi="Times New Roman" w:cs="Times New Roman"/>
          <w:b/>
          <w:sz w:val="22"/>
          <w:szCs w:val="22"/>
        </w:rPr>
        <w:lastRenderedPageBreak/>
        <w:t>§</w:t>
      </w:r>
      <w:r w:rsidR="00FA7094" w:rsidRPr="000C67E8">
        <w:rPr>
          <w:rFonts w:ascii="Times New Roman" w:hAnsi="Times New Roman" w:cs="Times New Roman"/>
          <w:b/>
          <w:sz w:val="22"/>
          <w:szCs w:val="22"/>
        </w:rPr>
        <w:t>5</w:t>
      </w:r>
    </w:p>
    <w:bookmarkEnd w:id="20"/>
    <w:p w14:paraId="47680EC7" w14:textId="1976E474" w:rsidR="00164EA8" w:rsidRPr="000C67E8" w:rsidRDefault="00AD3655" w:rsidP="00810EA6">
      <w:pPr>
        <w:tabs>
          <w:tab w:val="left" w:pos="709"/>
        </w:tabs>
        <w:spacing w:line="360" w:lineRule="auto"/>
        <w:jc w:val="center"/>
        <w:rPr>
          <w:rFonts w:ascii="Times New Roman" w:hAnsi="Times New Roman" w:cs="Times New Roman"/>
          <w:b/>
          <w:sz w:val="22"/>
          <w:szCs w:val="22"/>
        </w:rPr>
      </w:pPr>
      <w:r w:rsidRPr="000C67E8">
        <w:rPr>
          <w:rFonts w:ascii="Times New Roman" w:hAnsi="Times New Roman" w:cs="Times New Roman"/>
          <w:b/>
          <w:sz w:val="22"/>
          <w:szCs w:val="22"/>
        </w:rPr>
        <w:t>Termin Dostawy</w:t>
      </w:r>
      <w:r w:rsidR="0045753C">
        <w:rPr>
          <w:rFonts w:ascii="Times New Roman" w:hAnsi="Times New Roman" w:cs="Times New Roman"/>
          <w:b/>
          <w:sz w:val="22"/>
          <w:szCs w:val="22"/>
        </w:rPr>
        <w:t>.</w:t>
      </w:r>
      <w:r w:rsidRPr="000C67E8">
        <w:rPr>
          <w:rFonts w:ascii="Times New Roman" w:hAnsi="Times New Roman" w:cs="Times New Roman"/>
          <w:b/>
          <w:sz w:val="22"/>
          <w:szCs w:val="22"/>
        </w:rPr>
        <w:t xml:space="preserve"> </w:t>
      </w:r>
    </w:p>
    <w:p w14:paraId="6A79C642" w14:textId="77777777" w:rsidR="00AA2904" w:rsidRPr="000C67E8" w:rsidRDefault="00AA2904" w:rsidP="00AA2904">
      <w:pPr>
        <w:tabs>
          <w:tab w:val="left" w:pos="709"/>
        </w:tabs>
        <w:spacing w:line="360" w:lineRule="auto"/>
        <w:rPr>
          <w:rFonts w:ascii="Times New Roman" w:hAnsi="Times New Roman" w:cs="Times New Roman"/>
          <w:b/>
          <w:sz w:val="22"/>
          <w:szCs w:val="22"/>
        </w:rPr>
      </w:pPr>
    </w:p>
    <w:p w14:paraId="0228C782" w14:textId="3FE4742D" w:rsidR="00164EA8" w:rsidRPr="000C67E8" w:rsidRDefault="004508E8" w:rsidP="004508E8">
      <w:pPr>
        <w:widowControl/>
        <w:tabs>
          <w:tab w:val="left" w:pos="567"/>
        </w:tabs>
        <w:autoSpaceDE/>
        <w:autoSpaceDN/>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1.</w:t>
      </w:r>
      <w:r w:rsidRPr="000C67E8">
        <w:rPr>
          <w:rFonts w:ascii="Times New Roman" w:hAnsi="Times New Roman" w:cs="Times New Roman"/>
          <w:sz w:val="22"/>
          <w:szCs w:val="22"/>
        </w:rPr>
        <w:tab/>
      </w:r>
      <w:r w:rsidR="00164EA8" w:rsidRPr="000C67E8">
        <w:rPr>
          <w:rFonts w:ascii="Times New Roman" w:hAnsi="Times New Roman" w:cs="Times New Roman"/>
          <w:sz w:val="22"/>
          <w:szCs w:val="22"/>
        </w:rPr>
        <w:t xml:space="preserve">W zakresie Przedmiotu </w:t>
      </w:r>
      <w:r w:rsidR="004D3812" w:rsidRPr="000C67E8">
        <w:rPr>
          <w:rFonts w:ascii="Times New Roman" w:hAnsi="Times New Roman" w:cs="Times New Roman"/>
          <w:sz w:val="22"/>
          <w:szCs w:val="22"/>
        </w:rPr>
        <w:t xml:space="preserve">Dostawy </w:t>
      </w:r>
      <w:r w:rsidR="00164EA8" w:rsidRPr="000C67E8">
        <w:rPr>
          <w:rFonts w:ascii="Times New Roman" w:hAnsi="Times New Roman" w:cs="Times New Roman"/>
          <w:sz w:val="22"/>
          <w:szCs w:val="22"/>
        </w:rPr>
        <w:t>określonego w § 1</w:t>
      </w:r>
      <w:r w:rsidR="004D3812" w:rsidRPr="000C67E8">
        <w:rPr>
          <w:rFonts w:ascii="Times New Roman" w:hAnsi="Times New Roman" w:cs="Times New Roman"/>
          <w:sz w:val="22"/>
          <w:szCs w:val="22"/>
        </w:rPr>
        <w:t xml:space="preserve"> Umowy, </w:t>
      </w:r>
      <w:r w:rsidR="00164EA8" w:rsidRPr="000C67E8">
        <w:rPr>
          <w:rFonts w:ascii="Times New Roman" w:hAnsi="Times New Roman" w:cs="Times New Roman"/>
          <w:sz w:val="22"/>
          <w:szCs w:val="22"/>
        </w:rPr>
        <w:t xml:space="preserve"> Dostawca:</w:t>
      </w:r>
    </w:p>
    <w:p w14:paraId="6E702E76" w14:textId="42A0342B" w:rsidR="00C05AF9" w:rsidRPr="000C67E8" w:rsidRDefault="00164EA8" w:rsidP="00DC5E54">
      <w:pPr>
        <w:pStyle w:val="Akapitzlist"/>
        <w:widowControl/>
        <w:numPr>
          <w:ilvl w:val="0"/>
          <w:numId w:val="16"/>
        </w:numPr>
        <w:tabs>
          <w:tab w:val="left" w:pos="6073"/>
        </w:tabs>
        <w:autoSpaceDE/>
        <w:autoSpaceDN/>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 xml:space="preserve">dostarczy Przedmiot Dostawy do </w:t>
      </w:r>
      <w:r w:rsidR="004D3812" w:rsidRPr="000C67E8">
        <w:rPr>
          <w:rFonts w:ascii="Times New Roman" w:hAnsi="Times New Roman" w:cs="Times New Roman"/>
          <w:sz w:val="22"/>
          <w:szCs w:val="22"/>
        </w:rPr>
        <w:t>Zamawiającego</w:t>
      </w:r>
      <w:r w:rsidRPr="000C67E8">
        <w:rPr>
          <w:rFonts w:ascii="Times New Roman" w:hAnsi="Times New Roman" w:cs="Times New Roman"/>
          <w:sz w:val="22"/>
          <w:szCs w:val="22"/>
        </w:rPr>
        <w:t xml:space="preserve">, dokona jego montażu oraz </w:t>
      </w:r>
      <w:r w:rsidR="004D3812" w:rsidRPr="000C67E8">
        <w:rPr>
          <w:rFonts w:ascii="Times New Roman" w:hAnsi="Times New Roman" w:cs="Times New Roman"/>
          <w:sz w:val="22"/>
          <w:szCs w:val="22"/>
        </w:rPr>
        <w:t>uruchomienia</w:t>
      </w:r>
      <w:r w:rsidR="00D81522" w:rsidRPr="000C67E8">
        <w:rPr>
          <w:rFonts w:ascii="Times New Roman" w:hAnsi="Times New Roman" w:cs="Times New Roman"/>
          <w:sz w:val="22"/>
          <w:szCs w:val="22"/>
        </w:rPr>
        <w:t xml:space="preserve"> </w:t>
      </w:r>
      <w:r w:rsidR="00194346" w:rsidRPr="000C67E8">
        <w:rPr>
          <w:rFonts w:ascii="Times New Roman" w:hAnsi="Times New Roman" w:cs="Times New Roman"/>
          <w:sz w:val="22"/>
          <w:szCs w:val="22"/>
        </w:rPr>
        <w:t xml:space="preserve">w terminie ………… tygodni od dnia zawarcia </w:t>
      </w:r>
      <w:r w:rsidR="000D4A53" w:rsidRPr="000C67E8">
        <w:rPr>
          <w:rFonts w:ascii="Times New Roman" w:hAnsi="Times New Roman" w:cs="Times New Roman"/>
          <w:sz w:val="22"/>
          <w:szCs w:val="22"/>
        </w:rPr>
        <w:t>U</w:t>
      </w:r>
      <w:r w:rsidR="00194346" w:rsidRPr="000C67E8">
        <w:rPr>
          <w:rFonts w:ascii="Times New Roman" w:hAnsi="Times New Roman" w:cs="Times New Roman"/>
          <w:sz w:val="22"/>
          <w:szCs w:val="22"/>
        </w:rPr>
        <w:t>mowy</w:t>
      </w:r>
      <w:r w:rsidR="000D4A53" w:rsidRPr="000C67E8">
        <w:rPr>
          <w:rFonts w:ascii="Times New Roman" w:hAnsi="Times New Roman" w:cs="Times New Roman"/>
          <w:sz w:val="22"/>
          <w:szCs w:val="22"/>
        </w:rPr>
        <w:t>.</w:t>
      </w:r>
    </w:p>
    <w:p w14:paraId="02EC3C73" w14:textId="08ED1134" w:rsidR="00164EA8" w:rsidRPr="000C67E8" w:rsidRDefault="00164EA8" w:rsidP="00D81522">
      <w:pPr>
        <w:pStyle w:val="Akapitzlist"/>
        <w:widowControl/>
        <w:numPr>
          <w:ilvl w:val="0"/>
          <w:numId w:val="16"/>
        </w:numPr>
        <w:tabs>
          <w:tab w:val="left" w:pos="6073"/>
        </w:tabs>
        <w:autoSpaceDE/>
        <w:autoSpaceDN/>
        <w:spacing w:line="360" w:lineRule="auto"/>
        <w:jc w:val="both"/>
        <w:rPr>
          <w:rFonts w:ascii="Times New Roman" w:hAnsi="Times New Roman" w:cs="Times New Roman"/>
          <w:sz w:val="22"/>
          <w:szCs w:val="22"/>
        </w:rPr>
      </w:pPr>
      <w:r w:rsidRPr="000C67E8">
        <w:rPr>
          <w:rFonts w:ascii="Times New Roman" w:hAnsi="Times New Roman" w:cs="Times New Roman"/>
          <w:sz w:val="22"/>
          <w:szCs w:val="22"/>
        </w:rPr>
        <w:t>przeprowadzi sz</w:t>
      </w:r>
      <w:r w:rsidR="00D81522" w:rsidRPr="000C67E8">
        <w:rPr>
          <w:rFonts w:ascii="Times New Roman" w:hAnsi="Times New Roman" w:cs="Times New Roman"/>
          <w:sz w:val="22"/>
          <w:szCs w:val="22"/>
        </w:rPr>
        <w:t xml:space="preserve">kolenie personelu Zamawiającego do dnia </w:t>
      </w:r>
      <w:r w:rsidR="00D35771" w:rsidRPr="000C67E8">
        <w:rPr>
          <w:rFonts w:ascii="Times New Roman" w:hAnsi="Times New Roman" w:cs="Times New Roman"/>
          <w:sz w:val="22"/>
          <w:szCs w:val="22"/>
        </w:rPr>
        <w:t>……………………………..</w:t>
      </w:r>
      <w:r w:rsidR="00D81522" w:rsidRPr="000C67E8">
        <w:rPr>
          <w:rFonts w:ascii="Times New Roman" w:hAnsi="Times New Roman" w:cs="Times New Roman"/>
          <w:sz w:val="22"/>
          <w:szCs w:val="22"/>
        </w:rPr>
        <w:t xml:space="preserve"> r</w:t>
      </w:r>
    </w:p>
    <w:p w14:paraId="3BD7AB38" w14:textId="4E85BCB2" w:rsidR="00164EA8" w:rsidRPr="000C67E8" w:rsidRDefault="004508E8" w:rsidP="004508E8">
      <w:pPr>
        <w:widowControl/>
        <w:tabs>
          <w:tab w:val="left" w:pos="567"/>
        </w:tabs>
        <w:autoSpaceDE/>
        <w:autoSpaceDN/>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2.</w:t>
      </w:r>
      <w:r w:rsidRPr="000C67E8">
        <w:rPr>
          <w:rFonts w:ascii="Times New Roman" w:hAnsi="Times New Roman" w:cs="Times New Roman"/>
          <w:sz w:val="22"/>
          <w:szCs w:val="22"/>
        </w:rPr>
        <w:tab/>
      </w:r>
      <w:r w:rsidR="00164EA8" w:rsidRPr="000C67E8">
        <w:rPr>
          <w:rFonts w:ascii="Times New Roman" w:hAnsi="Times New Roman" w:cs="Times New Roman"/>
          <w:sz w:val="22"/>
          <w:szCs w:val="22"/>
        </w:rPr>
        <w:t xml:space="preserve">Dostawca jest zobowiązany informować na bieżąco Zamawiającego o przewidywanym aktualnym terminie wykonania przez Dostawcę Umowy, w tym niezwłocznie informować </w:t>
      </w:r>
      <w:r w:rsidR="0049621A" w:rsidRPr="000C67E8">
        <w:rPr>
          <w:rFonts w:ascii="Times New Roman" w:hAnsi="Times New Roman" w:cs="Times New Roman"/>
          <w:sz w:val="22"/>
          <w:szCs w:val="22"/>
        </w:rPr>
        <w:br/>
      </w:r>
      <w:r w:rsidR="00164EA8" w:rsidRPr="000C67E8">
        <w:rPr>
          <w:rFonts w:ascii="Times New Roman" w:hAnsi="Times New Roman" w:cs="Times New Roman"/>
          <w:sz w:val="22"/>
          <w:szCs w:val="22"/>
        </w:rPr>
        <w:t xml:space="preserve">o wszelkich zmianach przewidywanego terminu realizacji Umowy i ich przyczynie. </w:t>
      </w:r>
    </w:p>
    <w:p w14:paraId="0734C092" w14:textId="68CC26CC" w:rsidR="00973AA1" w:rsidRPr="000C67E8" w:rsidRDefault="004508E8" w:rsidP="004508E8">
      <w:pPr>
        <w:widowControl/>
        <w:tabs>
          <w:tab w:val="left" w:pos="567"/>
        </w:tabs>
        <w:autoSpaceDE/>
        <w:autoSpaceDN/>
        <w:spacing w:line="360" w:lineRule="auto"/>
        <w:ind w:left="567" w:hanging="567"/>
        <w:jc w:val="both"/>
        <w:rPr>
          <w:rFonts w:ascii="Times New Roman" w:hAnsi="Times New Roman" w:cs="Times New Roman"/>
          <w:vanish/>
          <w:sz w:val="22"/>
          <w:szCs w:val="22"/>
          <w:specVanish/>
        </w:rPr>
      </w:pPr>
      <w:r w:rsidRPr="000C67E8">
        <w:rPr>
          <w:rFonts w:ascii="Times New Roman" w:hAnsi="Times New Roman" w:cs="Times New Roman"/>
          <w:sz w:val="22"/>
          <w:szCs w:val="22"/>
        </w:rPr>
        <w:t>3.</w:t>
      </w:r>
      <w:r w:rsidRPr="000C67E8">
        <w:rPr>
          <w:rFonts w:ascii="Times New Roman" w:hAnsi="Times New Roman" w:cs="Times New Roman"/>
          <w:sz w:val="22"/>
          <w:szCs w:val="22"/>
        </w:rPr>
        <w:tab/>
      </w:r>
      <w:r w:rsidR="00164EA8" w:rsidRPr="000C67E8">
        <w:rPr>
          <w:rFonts w:ascii="Times New Roman" w:hAnsi="Times New Roman" w:cs="Times New Roman"/>
          <w:sz w:val="22"/>
          <w:szCs w:val="22"/>
        </w:rPr>
        <w:t xml:space="preserve">Strony mogą dokonać zmian terminów, o których mowa w ust.1, wyłącznie na pisemny wniosek jednej ze Stron wyraźnie zaakceptowany na piśmie przez drugą Stronę pod rygorem nieważności. </w:t>
      </w:r>
      <w:bookmarkStart w:id="21" w:name="_Hlk130374783"/>
    </w:p>
    <w:p w14:paraId="1E044B49" w14:textId="396983E0" w:rsidR="004508E8" w:rsidRPr="000C67E8" w:rsidRDefault="008E1A4A" w:rsidP="004508E8">
      <w:pPr>
        <w:widowControl/>
        <w:tabs>
          <w:tab w:val="left" w:pos="567"/>
        </w:tabs>
        <w:autoSpaceDE/>
        <w:autoSpaceDN/>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 xml:space="preserve"> </w:t>
      </w:r>
    </w:p>
    <w:p w14:paraId="2ACA2C49" w14:textId="77777777" w:rsidR="00194346" w:rsidRPr="000C67E8" w:rsidRDefault="00194346" w:rsidP="00F2041F">
      <w:pPr>
        <w:tabs>
          <w:tab w:val="left" w:pos="709"/>
        </w:tabs>
        <w:jc w:val="center"/>
        <w:rPr>
          <w:rFonts w:ascii="Times New Roman" w:hAnsi="Times New Roman" w:cs="Times New Roman"/>
          <w:b/>
          <w:sz w:val="22"/>
          <w:szCs w:val="22"/>
        </w:rPr>
      </w:pPr>
    </w:p>
    <w:p w14:paraId="4FEEFCE4" w14:textId="44A8D68D" w:rsidR="00F2041F" w:rsidRPr="000C67E8" w:rsidRDefault="00F2041F" w:rsidP="00F456B4">
      <w:pPr>
        <w:tabs>
          <w:tab w:val="left" w:pos="709"/>
        </w:tabs>
        <w:jc w:val="center"/>
        <w:rPr>
          <w:rFonts w:ascii="Times New Roman" w:hAnsi="Times New Roman" w:cs="Times New Roman"/>
          <w:sz w:val="22"/>
          <w:szCs w:val="22"/>
        </w:rPr>
      </w:pPr>
      <w:r w:rsidRPr="000C67E8">
        <w:rPr>
          <w:rFonts w:ascii="Times New Roman" w:hAnsi="Times New Roman" w:cs="Times New Roman"/>
          <w:b/>
          <w:sz w:val="22"/>
          <w:szCs w:val="22"/>
        </w:rPr>
        <w:t xml:space="preserve">§ </w:t>
      </w:r>
      <w:r w:rsidR="00FA7094" w:rsidRPr="000C67E8">
        <w:rPr>
          <w:rFonts w:ascii="Times New Roman" w:hAnsi="Times New Roman" w:cs="Times New Roman"/>
          <w:b/>
          <w:sz w:val="22"/>
          <w:szCs w:val="22"/>
        </w:rPr>
        <w:t>6</w:t>
      </w:r>
      <w:r w:rsidRPr="000C67E8">
        <w:rPr>
          <w:rFonts w:ascii="Times New Roman" w:hAnsi="Times New Roman" w:cs="Times New Roman"/>
          <w:b/>
          <w:sz w:val="22"/>
          <w:szCs w:val="22"/>
        </w:rPr>
        <w:t>.</w:t>
      </w:r>
    </w:p>
    <w:p w14:paraId="1E68A9C5" w14:textId="3D84B791" w:rsidR="00F2041F" w:rsidRPr="000C67E8" w:rsidRDefault="00C1291B" w:rsidP="00F2041F">
      <w:pPr>
        <w:pStyle w:val="Tekstpodstawowywcity3"/>
        <w:jc w:val="center"/>
        <w:rPr>
          <w:rFonts w:ascii="Times New Roman" w:hAnsi="Times New Roman" w:cs="Times New Roman"/>
          <w:b/>
          <w:sz w:val="22"/>
          <w:szCs w:val="22"/>
        </w:rPr>
      </w:pPr>
      <w:r w:rsidRPr="000C67E8">
        <w:rPr>
          <w:rFonts w:ascii="Times New Roman" w:hAnsi="Times New Roman" w:cs="Times New Roman"/>
          <w:b/>
          <w:sz w:val="22"/>
          <w:szCs w:val="22"/>
        </w:rPr>
        <w:t xml:space="preserve">Zabezpieczenie </w:t>
      </w:r>
      <w:r w:rsidR="00F2041F" w:rsidRPr="000C67E8">
        <w:rPr>
          <w:rFonts w:ascii="Times New Roman" w:hAnsi="Times New Roman" w:cs="Times New Roman"/>
          <w:b/>
          <w:sz w:val="22"/>
          <w:szCs w:val="22"/>
        </w:rPr>
        <w:t xml:space="preserve">Zwrotu Zaliczki </w:t>
      </w:r>
      <w:r w:rsidR="00212706" w:rsidRPr="000C67E8">
        <w:rPr>
          <w:rFonts w:ascii="Times New Roman" w:hAnsi="Times New Roman" w:cs="Times New Roman"/>
          <w:b/>
          <w:sz w:val="22"/>
          <w:szCs w:val="22"/>
        </w:rPr>
        <w:t>(ZZZ)</w:t>
      </w:r>
      <w:r w:rsidR="0045753C">
        <w:rPr>
          <w:rFonts w:ascii="Times New Roman" w:hAnsi="Times New Roman" w:cs="Times New Roman"/>
          <w:b/>
          <w:sz w:val="22"/>
          <w:szCs w:val="22"/>
        </w:rPr>
        <w:t>.</w:t>
      </w:r>
    </w:p>
    <w:p w14:paraId="3045B678" w14:textId="77777777" w:rsidR="00F2041F" w:rsidRPr="000C67E8" w:rsidRDefault="00F2041F" w:rsidP="00F2041F">
      <w:pPr>
        <w:pStyle w:val="Tekstpodstawowywcity3"/>
        <w:jc w:val="both"/>
        <w:rPr>
          <w:rFonts w:ascii="Times New Roman" w:hAnsi="Times New Roman" w:cs="Times New Roman"/>
          <w:b/>
          <w:sz w:val="22"/>
          <w:szCs w:val="22"/>
        </w:rPr>
      </w:pPr>
    </w:p>
    <w:p w14:paraId="7D75F381" w14:textId="5C5BE682" w:rsidR="00F2041F" w:rsidRPr="000C67E8" w:rsidRDefault="00F2041F" w:rsidP="00CF3CDC">
      <w:pPr>
        <w:pStyle w:val="Akapitzlist"/>
        <w:widowControl/>
        <w:numPr>
          <w:ilvl w:val="0"/>
          <w:numId w:val="38"/>
        </w:numPr>
        <w:autoSpaceDE/>
        <w:autoSpaceDN/>
        <w:adjustRightInd/>
        <w:spacing w:line="360" w:lineRule="auto"/>
        <w:ind w:left="426" w:hanging="284"/>
        <w:jc w:val="both"/>
        <w:rPr>
          <w:rFonts w:ascii="Times New Roman" w:hAnsi="Times New Roman" w:cs="Times New Roman"/>
          <w:sz w:val="22"/>
          <w:szCs w:val="22"/>
        </w:rPr>
      </w:pPr>
      <w:r w:rsidRPr="000C67E8">
        <w:rPr>
          <w:rFonts w:ascii="Times New Roman" w:hAnsi="Times New Roman" w:cs="Times New Roman"/>
          <w:sz w:val="22"/>
          <w:szCs w:val="22"/>
        </w:rPr>
        <w:t>D</w:t>
      </w:r>
      <w:r w:rsidR="00960BC3" w:rsidRPr="000C67E8">
        <w:rPr>
          <w:rFonts w:ascii="Times New Roman" w:hAnsi="Times New Roman" w:cs="Times New Roman"/>
          <w:sz w:val="22"/>
          <w:szCs w:val="22"/>
        </w:rPr>
        <w:t>ostawca</w:t>
      </w:r>
      <w:r w:rsidRPr="000C67E8">
        <w:rPr>
          <w:rFonts w:ascii="Times New Roman" w:hAnsi="Times New Roman" w:cs="Times New Roman"/>
          <w:sz w:val="22"/>
          <w:szCs w:val="22"/>
        </w:rPr>
        <w:t xml:space="preserve"> zobowiązany jest, przed otrzymaniem zaliczki określonej w §</w:t>
      </w:r>
      <w:r w:rsidR="00EA1BC0" w:rsidRPr="000C67E8">
        <w:rPr>
          <w:rFonts w:ascii="Times New Roman" w:hAnsi="Times New Roman" w:cs="Times New Roman"/>
          <w:sz w:val="22"/>
          <w:szCs w:val="22"/>
        </w:rPr>
        <w:t>8</w:t>
      </w:r>
      <w:r w:rsidRPr="000C67E8">
        <w:rPr>
          <w:rFonts w:ascii="Times New Roman" w:hAnsi="Times New Roman" w:cs="Times New Roman"/>
          <w:sz w:val="22"/>
          <w:szCs w:val="22"/>
        </w:rPr>
        <w:t xml:space="preserve"> ust. </w:t>
      </w:r>
      <w:r w:rsidR="00EA1BC0" w:rsidRPr="000C67E8">
        <w:rPr>
          <w:rFonts w:ascii="Times New Roman" w:hAnsi="Times New Roman" w:cs="Times New Roman"/>
          <w:sz w:val="22"/>
          <w:szCs w:val="22"/>
        </w:rPr>
        <w:t>3 Umowy</w:t>
      </w:r>
      <w:r w:rsidRPr="000C67E8">
        <w:rPr>
          <w:rFonts w:ascii="Times New Roman" w:hAnsi="Times New Roman" w:cs="Times New Roman"/>
          <w:sz w:val="22"/>
          <w:szCs w:val="22"/>
        </w:rPr>
        <w:t xml:space="preserve">, złożyć Zamawiającemu w ciągu </w:t>
      </w:r>
      <w:r w:rsidR="003A6CED" w:rsidRPr="000C67E8">
        <w:rPr>
          <w:rFonts w:ascii="Times New Roman" w:hAnsi="Times New Roman" w:cs="Times New Roman"/>
          <w:sz w:val="22"/>
          <w:szCs w:val="22"/>
        </w:rPr>
        <w:t>14</w:t>
      </w:r>
      <w:r w:rsidRPr="000C67E8">
        <w:rPr>
          <w:rFonts w:ascii="Times New Roman" w:hAnsi="Times New Roman" w:cs="Times New Roman"/>
          <w:sz w:val="22"/>
          <w:szCs w:val="22"/>
        </w:rPr>
        <w:t xml:space="preserve"> dni od daty podpisania przez STRONY niniejszej Umowy ‒ właściwie wystawioną i ważną gwarancję bankową</w:t>
      </w:r>
      <w:r w:rsidR="00C1291B" w:rsidRPr="000C67E8">
        <w:rPr>
          <w:rFonts w:ascii="Times New Roman" w:hAnsi="Times New Roman" w:cs="Times New Roman"/>
          <w:sz w:val="22"/>
          <w:szCs w:val="22"/>
        </w:rPr>
        <w:t xml:space="preserve"> lub ubezpieczeniową </w:t>
      </w:r>
      <w:r w:rsidRPr="000C67E8">
        <w:rPr>
          <w:rFonts w:ascii="Times New Roman" w:hAnsi="Times New Roman" w:cs="Times New Roman"/>
          <w:sz w:val="22"/>
          <w:szCs w:val="22"/>
        </w:rPr>
        <w:t xml:space="preserve"> na kwotę: ……………………(słownie: …………………………………………..), stanowiącą wysokość zaliczki wniesionej przez </w:t>
      </w:r>
      <w:r w:rsidR="00D35771" w:rsidRPr="000C67E8">
        <w:rPr>
          <w:rFonts w:ascii="Times New Roman" w:hAnsi="Times New Roman" w:cs="Times New Roman"/>
          <w:sz w:val="22"/>
          <w:szCs w:val="22"/>
        </w:rPr>
        <w:t>Zamawiającego</w:t>
      </w:r>
      <w:r w:rsidRPr="000C67E8">
        <w:rPr>
          <w:rFonts w:ascii="Times New Roman" w:hAnsi="Times New Roman" w:cs="Times New Roman"/>
          <w:sz w:val="22"/>
          <w:szCs w:val="22"/>
        </w:rPr>
        <w:t>.</w:t>
      </w:r>
    </w:p>
    <w:p w14:paraId="5CBD134D" w14:textId="73560D9A" w:rsidR="000C6332" w:rsidRPr="000C67E8" w:rsidRDefault="000C6332" w:rsidP="001E2BD8">
      <w:pPr>
        <w:pStyle w:val="Tekstpodstawowy"/>
        <w:widowControl/>
        <w:numPr>
          <w:ilvl w:val="0"/>
          <w:numId w:val="53"/>
        </w:numPr>
        <w:tabs>
          <w:tab w:val="left" w:pos="567"/>
        </w:tabs>
        <w:suppressAutoHyphens/>
        <w:autoSpaceDE/>
        <w:autoSpaceDN/>
        <w:adjustRightInd/>
        <w:spacing w:before="120" w:line="360" w:lineRule="auto"/>
        <w:jc w:val="both"/>
        <w:rPr>
          <w:rFonts w:ascii="Times New Roman" w:hAnsi="Times New Roman" w:cs="Times New Roman"/>
          <w:sz w:val="22"/>
          <w:szCs w:val="22"/>
        </w:rPr>
      </w:pPr>
      <w:r w:rsidRPr="000C67E8">
        <w:rPr>
          <w:rFonts w:ascii="Times New Roman" w:hAnsi="Times New Roman" w:cs="Times New Roman"/>
          <w:kern w:val="16"/>
          <w:sz w:val="22"/>
          <w:szCs w:val="22"/>
        </w:rPr>
        <w:t>Zmiana formy Z</w:t>
      </w:r>
      <w:r w:rsidR="00960BC3" w:rsidRPr="000C67E8">
        <w:rPr>
          <w:rFonts w:ascii="Times New Roman" w:hAnsi="Times New Roman" w:cs="Times New Roman"/>
          <w:kern w:val="16"/>
          <w:sz w:val="22"/>
          <w:szCs w:val="22"/>
        </w:rPr>
        <w:t>abezpieczenia</w:t>
      </w:r>
      <w:r w:rsidRPr="000C67E8">
        <w:rPr>
          <w:rFonts w:ascii="Times New Roman" w:hAnsi="Times New Roman" w:cs="Times New Roman"/>
          <w:kern w:val="16"/>
          <w:sz w:val="22"/>
          <w:szCs w:val="22"/>
        </w:rPr>
        <w:t xml:space="preserve"> między gwarancją bankową lub ubezpieczeniową:</w:t>
      </w:r>
    </w:p>
    <w:p w14:paraId="5C9A54ED" w14:textId="77777777" w:rsidR="000C6332" w:rsidRPr="000C67E8" w:rsidRDefault="000C6332" w:rsidP="00CF3CDC">
      <w:pPr>
        <w:pStyle w:val="Tekstpodstawowy"/>
        <w:widowControl/>
        <w:numPr>
          <w:ilvl w:val="1"/>
          <w:numId w:val="53"/>
        </w:numPr>
        <w:suppressAutoHyphens/>
        <w:autoSpaceDE/>
        <w:autoSpaceDN/>
        <w:adjustRightInd/>
        <w:spacing w:before="120" w:line="360" w:lineRule="auto"/>
        <w:ind w:left="993" w:hanging="425"/>
        <w:jc w:val="both"/>
        <w:rPr>
          <w:rFonts w:ascii="Times New Roman" w:hAnsi="Times New Roman" w:cs="Times New Roman"/>
          <w:sz w:val="22"/>
          <w:szCs w:val="22"/>
        </w:rPr>
      </w:pPr>
      <w:r w:rsidRPr="000C67E8">
        <w:rPr>
          <w:rFonts w:ascii="Times New Roman" w:hAnsi="Times New Roman" w:cs="Times New Roman"/>
          <w:kern w:val="16"/>
          <w:sz w:val="22"/>
          <w:szCs w:val="22"/>
        </w:rPr>
        <w:t>nie wymaga zmiany Umowy;</w:t>
      </w:r>
    </w:p>
    <w:p w14:paraId="27B8EDC7" w14:textId="66B924BB" w:rsidR="000C6332" w:rsidRPr="000C67E8" w:rsidRDefault="000C6332" w:rsidP="00CF3CDC">
      <w:pPr>
        <w:pStyle w:val="Tekstpodstawowy"/>
        <w:widowControl/>
        <w:numPr>
          <w:ilvl w:val="1"/>
          <w:numId w:val="53"/>
        </w:numPr>
        <w:suppressAutoHyphens/>
        <w:autoSpaceDE/>
        <w:autoSpaceDN/>
        <w:adjustRightInd/>
        <w:spacing w:before="120" w:line="360" w:lineRule="auto"/>
        <w:ind w:left="993" w:hanging="425"/>
        <w:jc w:val="both"/>
        <w:rPr>
          <w:rFonts w:ascii="Times New Roman" w:hAnsi="Times New Roman" w:cs="Times New Roman"/>
          <w:sz w:val="22"/>
          <w:szCs w:val="22"/>
        </w:rPr>
      </w:pPr>
      <w:r w:rsidRPr="000C67E8">
        <w:rPr>
          <w:rFonts w:ascii="Times New Roman" w:hAnsi="Times New Roman" w:cs="Times New Roman"/>
          <w:kern w:val="16"/>
          <w:sz w:val="22"/>
          <w:szCs w:val="22"/>
        </w:rPr>
        <w:t xml:space="preserve">wymaga pisemnego powiadomienia Zamawiającego przez </w:t>
      </w:r>
      <w:r w:rsidR="00960BC3" w:rsidRPr="000C67E8">
        <w:rPr>
          <w:rFonts w:ascii="Times New Roman" w:hAnsi="Times New Roman" w:cs="Times New Roman"/>
          <w:kern w:val="16"/>
          <w:sz w:val="22"/>
          <w:szCs w:val="22"/>
        </w:rPr>
        <w:t>Dostawcę</w:t>
      </w:r>
      <w:r w:rsidRPr="000C67E8">
        <w:rPr>
          <w:rFonts w:ascii="Times New Roman" w:hAnsi="Times New Roman" w:cs="Times New Roman"/>
          <w:kern w:val="16"/>
          <w:sz w:val="22"/>
          <w:szCs w:val="22"/>
        </w:rPr>
        <w:t>;</w:t>
      </w:r>
    </w:p>
    <w:p w14:paraId="7C86B16C" w14:textId="33BD7520" w:rsidR="000C6332" w:rsidRPr="000C67E8" w:rsidRDefault="000C6332" w:rsidP="00CF3CDC">
      <w:pPr>
        <w:pStyle w:val="Tekstpodstawowy"/>
        <w:widowControl/>
        <w:numPr>
          <w:ilvl w:val="1"/>
          <w:numId w:val="53"/>
        </w:numPr>
        <w:suppressAutoHyphens/>
        <w:autoSpaceDE/>
        <w:autoSpaceDN/>
        <w:adjustRightInd/>
        <w:spacing w:before="120" w:line="360" w:lineRule="auto"/>
        <w:ind w:left="993" w:hanging="425"/>
        <w:jc w:val="both"/>
        <w:rPr>
          <w:rFonts w:ascii="Times New Roman" w:hAnsi="Times New Roman" w:cs="Times New Roman"/>
          <w:sz w:val="22"/>
          <w:szCs w:val="22"/>
        </w:rPr>
      </w:pPr>
      <w:r w:rsidRPr="000C67E8">
        <w:rPr>
          <w:rFonts w:ascii="Times New Roman" w:hAnsi="Times New Roman" w:cs="Times New Roman"/>
          <w:kern w:val="16"/>
          <w:sz w:val="22"/>
          <w:szCs w:val="22"/>
        </w:rPr>
        <w:t>wymaga uprzedniej pisemnej akceptacji treści Z</w:t>
      </w:r>
      <w:r w:rsidR="00960BC3" w:rsidRPr="000C67E8">
        <w:rPr>
          <w:rFonts w:ascii="Times New Roman" w:hAnsi="Times New Roman" w:cs="Times New Roman"/>
          <w:kern w:val="16"/>
          <w:sz w:val="22"/>
          <w:szCs w:val="22"/>
        </w:rPr>
        <w:t xml:space="preserve">abezpieczenia </w:t>
      </w:r>
      <w:r w:rsidRPr="000C67E8">
        <w:rPr>
          <w:rFonts w:ascii="Times New Roman" w:hAnsi="Times New Roman" w:cs="Times New Roman"/>
          <w:kern w:val="16"/>
          <w:sz w:val="22"/>
          <w:szCs w:val="22"/>
        </w:rPr>
        <w:t xml:space="preserve"> przez Zamawiającego</w:t>
      </w:r>
      <w:r w:rsidR="006118C7" w:rsidRPr="000C67E8">
        <w:rPr>
          <w:rFonts w:ascii="Times New Roman" w:hAnsi="Times New Roman" w:cs="Times New Roman"/>
          <w:kern w:val="16"/>
          <w:sz w:val="22"/>
          <w:szCs w:val="22"/>
        </w:rPr>
        <w:t>.</w:t>
      </w:r>
      <w:r w:rsidRPr="000C67E8">
        <w:rPr>
          <w:rFonts w:ascii="Times New Roman" w:hAnsi="Times New Roman" w:cs="Times New Roman"/>
          <w:kern w:val="16"/>
          <w:sz w:val="22"/>
          <w:szCs w:val="22"/>
        </w:rPr>
        <w:t xml:space="preserve"> </w:t>
      </w:r>
    </w:p>
    <w:p w14:paraId="28309346" w14:textId="1917D3C8" w:rsidR="00F2041F" w:rsidRPr="000C67E8" w:rsidRDefault="00E33E17" w:rsidP="001E2BD8">
      <w:pPr>
        <w:pStyle w:val="Akapitzlist"/>
        <w:widowControl/>
        <w:numPr>
          <w:ilvl w:val="0"/>
          <w:numId w:val="53"/>
        </w:numPr>
        <w:autoSpaceDE/>
        <w:autoSpaceDN/>
        <w:adjustRightInd/>
        <w:spacing w:line="360" w:lineRule="auto"/>
        <w:jc w:val="both"/>
        <w:rPr>
          <w:rFonts w:ascii="Times New Roman" w:hAnsi="Times New Roman" w:cs="Times New Roman"/>
          <w:sz w:val="22"/>
          <w:szCs w:val="22"/>
        </w:rPr>
      </w:pPr>
      <w:r w:rsidRPr="000C67E8">
        <w:rPr>
          <w:rFonts w:ascii="Times New Roman" w:hAnsi="Times New Roman" w:cs="Times New Roman"/>
          <w:sz w:val="22"/>
          <w:szCs w:val="22"/>
        </w:rPr>
        <w:t xml:space="preserve">Zabezpieczenie </w:t>
      </w:r>
      <w:r w:rsidR="00F67277" w:rsidRPr="000C67E8">
        <w:rPr>
          <w:rFonts w:ascii="Times New Roman" w:hAnsi="Times New Roman" w:cs="Times New Roman"/>
          <w:sz w:val="22"/>
          <w:szCs w:val="22"/>
        </w:rPr>
        <w:t>Z</w:t>
      </w:r>
      <w:r w:rsidR="00F2041F" w:rsidRPr="000C67E8">
        <w:rPr>
          <w:rFonts w:ascii="Times New Roman" w:hAnsi="Times New Roman" w:cs="Times New Roman"/>
          <w:sz w:val="22"/>
          <w:szCs w:val="22"/>
        </w:rPr>
        <w:t xml:space="preserve">wrotu </w:t>
      </w:r>
      <w:r w:rsidR="00F67277" w:rsidRPr="000C67E8">
        <w:rPr>
          <w:rFonts w:ascii="Times New Roman" w:hAnsi="Times New Roman" w:cs="Times New Roman"/>
          <w:sz w:val="22"/>
          <w:szCs w:val="22"/>
        </w:rPr>
        <w:t>Z</w:t>
      </w:r>
      <w:r w:rsidR="00F2041F" w:rsidRPr="000C67E8">
        <w:rPr>
          <w:rFonts w:ascii="Times New Roman" w:hAnsi="Times New Roman" w:cs="Times New Roman"/>
          <w:sz w:val="22"/>
          <w:szCs w:val="22"/>
        </w:rPr>
        <w:t>aliczki mus</w:t>
      </w:r>
      <w:r w:rsidRPr="000C67E8">
        <w:rPr>
          <w:rFonts w:ascii="Times New Roman" w:hAnsi="Times New Roman" w:cs="Times New Roman"/>
          <w:sz w:val="22"/>
          <w:szCs w:val="22"/>
        </w:rPr>
        <w:t>i</w:t>
      </w:r>
      <w:r w:rsidR="00F2041F" w:rsidRPr="000C67E8">
        <w:rPr>
          <w:rFonts w:ascii="Times New Roman" w:hAnsi="Times New Roman" w:cs="Times New Roman"/>
          <w:sz w:val="22"/>
          <w:szCs w:val="22"/>
        </w:rPr>
        <w:t xml:space="preserve"> być ważn</w:t>
      </w:r>
      <w:r w:rsidR="00CE55FF" w:rsidRPr="000C67E8">
        <w:rPr>
          <w:rFonts w:ascii="Times New Roman" w:hAnsi="Times New Roman" w:cs="Times New Roman"/>
          <w:sz w:val="22"/>
          <w:szCs w:val="22"/>
        </w:rPr>
        <w:t>e</w:t>
      </w:r>
      <w:r w:rsidR="00F2041F" w:rsidRPr="000C67E8">
        <w:rPr>
          <w:rFonts w:ascii="Times New Roman" w:hAnsi="Times New Roman" w:cs="Times New Roman"/>
          <w:sz w:val="22"/>
          <w:szCs w:val="22"/>
        </w:rPr>
        <w:t xml:space="preserve"> od daty złożenia jej </w:t>
      </w:r>
      <w:r w:rsidR="004448C0" w:rsidRPr="000C67E8">
        <w:rPr>
          <w:rFonts w:ascii="Times New Roman" w:hAnsi="Times New Roman" w:cs="Times New Roman"/>
          <w:sz w:val="22"/>
          <w:szCs w:val="22"/>
        </w:rPr>
        <w:t>Zamawiającemu</w:t>
      </w:r>
      <w:r w:rsidR="00F2041F" w:rsidRPr="000C67E8">
        <w:rPr>
          <w:rFonts w:ascii="Times New Roman" w:hAnsi="Times New Roman" w:cs="Times New Roman"/>
          <w:sz w:val="22"/>
          <w:szCs w:val="22"/>
        </w:rPr>
        <w:t>,</w:t>
      </w:r>
      <w:r w:rsidR="00C2495D" w:rsidRPr="000C67E8">
        <w:rPr>
          <w:rFonts w:ascii="Times New Roman" w:hAnsi="Times New Roman" w:cs="Times New Roman"/>
          <w:sz w:val="22"/>
          <w:szCs w:val="22"/>
        </w:rPr>
        <w:t xml:space="preserve"> </w:t>
      </w:r>
      <w:r w:rsidR="00F2041F" w:rsidRPr="000C67E8">
        <w:rPr>
          <w:rFonts w:ascii="Times New Roman" w:hAnsi="Times New Roman" w:cs="Times New Roman"/>
          <w:sz w:val="22"/>
          <w:szCs w:val="22"/>
        </w:rPr>
        <w:t xml:space="preserve"> do następnego dnia włącznie po dniu dostawy do siedziby </w:t>
      </w:r>
      <w:r w:rsidR="004448C0" w:rsidRPr="000C67E8">
        <w:rPr>
          <w:rFonts w:ascii="Times New Roman" w:hAnsi="Times New Roman" w:cs="Times New Roman"/>
          <w:sz w:val="22"/>
          <w:szCs w:val="22"/>
        </w:rPr>
        <w:t>Zamawiającego</w:t>
      </w:r>
      <w:r w:rsidR="00F2041F" w:rsidRPr="000C67E8">
        <w:rPr>
          <w:rFonts w:ascii="Times New Roman" w:hAnsi="Times New Roman" w:cs="Times New Roman"/>
          <w:sz w:val="22"/>
          <w:szCs w:val="22"/>
        </w:rPr>
        <w:t xml:space="preserve"> </w:t>
      </w:r>
      <w:r w:rsidRPr="000C67E8">
        <w:rPr>
          <w:rFonts w:ascii="Times New Roman" w:hAnsi="Times New Roman" w:cs="Times New Roman"/>
          <w:sz w:val="22"/>
          <w:szCs w:val="22"/>
        </w:rPr>
        <w:t>Przedmiotu Dostawy</w:t>
      </w:r>
      <w:r w:rsidR="00F2041F" w:rsidRPr="000C67E8">
        <w:rPr>
          <w:rFonts w:ascii="Times New Roman" w:hAnsi="Times New Roman" w:cs="Times New Roman"/>
          <w:sz w:val="22"/>
          <w:szCs w:val="22"/>
        </w:rPr>
        <w:t xml:space="preserve">. </w:t>
      </w:r>
    </w:p>
    <w:p w14:paraId="09F93382" w14:textId="77777777" w:rsidR="006B39DF" w:rsidRPr="000C67E8" w:rsidRDefault="006B39DF" w:rsidP="001E2BD8">
      <w:pPr>
        <w:rPr>
          <w:rFonts w:ascii="Times New Roman" w:hAnsi="Times New Roman" w:cs="Times New Roman"/>
          <w:sz w:val="22"/>
          <w:szCs w:val="22"/>
        </w:rPr>
      </w:pPr>
    </w:p>
    <w:p w14:paraId="2B7A999A" w14:textId="49F14FD5" w:rsidR="006B39DF" w:rsidRPr="000C67E8" w:rsidRDefault="006B39DF" w:rsidP="006B39DF">
      <w:pPr>
        <w:pStyle w:val="Akapitzlist"/>
        <w:widowControl/>
        <w:numPr>
          <w:ilvl w:val="0"/>
          <w:numId w:val="53"/>
        </w:numPr>
        <w:autoSpaceDE/>
        <w:autoSpaceDN/>
        <w:adjustRightInd/>
        <w:spacing w:line="360" w:lineRule="auto"/>
        <w:jc w:val="both"/>
        <w:rPr>
          <w:rFonts w:ascii="Times New Roman" w:hAnsi="Times New Roman" w:cs="Times New Roman"/>
          <w:sz w:val="22"/>
          <w:szCs w:val="22"/>
        </w:rPr>
      </w:pPr>
      <w:r w:rsidRPr="000C67E8">
        <w:rPr>
          <w:rFonts w:ascii="Times New Roman" w:hAnsi="Times New Roman" w:cs="Times New Roman"/>
          <w:sz w:val="22"/>
          <w:szCs w:val="22"/>
        </w:rPr>
        <w:t>Wystawione gwarancje bankowe lub ubezpieczeniowe Zwrotu Zaliczki muszą być ważne, nieodwołalne i bezwarunkowe oraz płatne na pierwsze pisemne żądanie Zamawiającego, w którym zostanie zawarte oświadczenie, że Dostawca nie wypełnił warunków niniejszej Umowy.</w:t>
      </w:r>
    </w:p>
    <w:p w14:paraId="3991B624" w14:textId="77777777" w:rsidR="00212706" w:rsidRPr="000C67E8" w:rsidRDefault="00212706" w:rsidP="001B0C59">
      <w:pPr>
        <w:pStyle w:val="Akapitzlist"/>
        <w:rPr>
          <w:rFonts w:ascii="Times New Roman" w:hAnsi="Times New Roman" w:cs="Times New Roman"/>
          <w:sz w:val="22"/>
          <w:szCs w:val="22"/>
        </w:rPr>
      </w:pPr>
    </w:p>
    <w:p w14:paraId="5A39586B" w14:textId="226EF040" w:rsidR="00212706" w:rsidRPr="000C67E8" w:rsidRDefault="00212706" w:rsidP="00212706">
      <w:pPr>
        <w:pStyle w:val="Tekstpodstawowy"/>
        <w:widowControl/>
        <w:numPr>
          <w:ilvl w:val="0"/>
          <w:numId w:val="53"/>
        </w:numPr>
        <w:tabs>
          <w:tab w:val="left" w:pos="0"/>
        </w:tabs>
        <w:suppressAutoHyphens/>
        <w:autoSpaceDE/>
        <w:autoSpaceDN/>
        <w:adjustRightInd/>
        <w:spacing w:line="360" w:lineRule="auto"/>
        <w:jc w:val="both"/>
        <w:rPr>
          <w:rFonts w:ascii="Times New Roman" w:hAnsi="Times New Roman" w:cs="Times New Roman"/>
          <w:sz w:val="22"/>
          <w:szCs w:val="22"/>
        </w:rPr>
      </w:pPr>
      <w:r w:rsidRPr="000C67E8">
        <w:rPr>
          <w:rFonts w:ascii="Times New Roman" w:hAnsi="Times New Roman" w:cs="Times New Roman"/>
          <w:sz w:val="22"/>
          <w:szCs w:val="22"/>
        </w:rPr>
        <w:t>W przypadku wygaśnięcia Z</w:t>
      </w:r>
      <w:r w:rsidR="00777D63" w:rsidRPr="000C67E8">
        <w:rPr>
          <w:rFonts w:ascii="Times New Roman" w:hAnsi="Times New Roman" w:cs="Times New Roman"/>
          <w:sz w:val="22"/>
          <w:szCs w:val="22"/>
        </w:rPr>
        <w:t>ZZ</w:t>
      </w:r>
      <w:r w:rsidRPr="000C67E8">
        <w:rPr>
          <w:rFonts w:ascii="Times New Roman" w:hAnsi="Times New Roman" w:cs="Times New Roman"/>
          <w:sz w:val="22"/>
          <w:szCs w:val="22"/>
        </w:rPr>
        <w:t xml:space="preserve"> w formie gwarancji przed upływem terminu, </w:t>
      </w:r>
      <w:r w:rsidRPr="000C67E8">
        <w:rPr>
          <w:rFonts w:ascii="Times New Roman" w:hAnsi="Times New Roman" w:cs="Times New Roman"/>
          <w:kern w:val="16"/>
          <w:sz w:val="22"/>
          <w:szCs w:val="22"/>
        </w:rPr>
        <w:t xml:space="preserve">do którego </w:t>
      </w:r>
      <w:r w:rsidR="0099316D" w:rsidRPr="000C67E8">
        <w:rPr>
          <w:rFonts w:ascii="Times New Roman" w:hAnsi="Times New Roman" w:cs="Times New Roman"/>
          <w:kern w:val="16"/>
          <w:sz w:val="22"/>
          <w:szCs w:val="22"/>
        </w:rPr>
        <w:t xml:space="preserve">Dostawca </w:t>
      </w:r>
      <w:r w:rsidRPr="000C67E8">
        <w:rPr>
          <w:rFonts w:ascii="Times New Roman" w:hAnsi="Times New Roman" w:cs="Times New Roman"/>
          <w:kern w:val="16"/>
          <w:sz w:val="22"/>
          <w:szCs w:val="22"/>
        </w:rPr>
        <w:t>ustanowił ważność Z</w:t>
      </w:r>
      <w:r w:rsidR="00777D63" w:rsidRPr="000C67E8">
        <w:rPr>
          <w:rFonts w:ascii="Times New Roman" w:hAnsi="Times New Roman" w:cs="Times New Roman"/>
          <w:kern w:val="16"/>
          <w:sz w:val="22"/>
          <w:szCs w:val="22"/>
        </w:rPr>
        <w:t>ZZ</w:t>
      </w:r>
      <w:r w:rsidRPr="000C67E8">
        <w:rPr>
          <w:rFonts w:ascii="Times New Roman" w:hAnsi="Times New Roman" w:cs="Times New Roman"/>
          <w:sz w:val="22"/>
          <w:szCs w:val="22"/>
        </w:rPr>
        <w:t xml:space="preserve"> w formie gwarancji, </w:t>
      </w:r>
      <w:r w:rsidR="0099316D" w:rsidRPr="000C67E8">
        <w:rPr>
          <w:rFonts w:ascii="Times New Roman" w:hAnsi="Times New Roman" w:cs="Times New Roman"/>
          <w:kern w:val="16"/>
          <w:sz w:val="22"/>
          <w:szCs w:val="22"/>
        </w:rPr>
        <w:t xml:space="preserve">Dostawca </w:t>
      </w:r>
      <w:r w:rsidRPr="000C67E8">
        <w:rPr>
          <w:rFonts w:ascii="Times New Roman" w:hAnsi="Times New Roman" w:cs="Times New Roman"/>
          <w:sz w:val="22"/>
          <w:szCs w:val="22"/>
        </w:rPr>
        <w:t>zobowiązuje się ustanowić nowe/uzupełnić Z</w:t>
      </w:r>
      <w:r w:rsidR="00777D63" w:rsidRPr="000C67E8">
        <w:rPr>
          <w:rFonts w:ascii="Times New Roman" w:hAnsi="Times New Roman" w:cs="Times New Roman"/>
          <w:sz w:val="22"/>
          <w:szCs w:val="22"/>
        </w:rPr>
        <w:t>ZZ</w:t>
      </w:r>
      <w:r w:rsidRPr="000C67E8">
        <w:rPr>
          <w:rFonts w:ascii="Times New Roman" w:hAnsi="Times New Roman" w:cs="Times New Roman"/>
          <w:sz w:val="22"/>
          <w:szCs w:val="22"/>
        </w:rPr>
        <w:t xml:space="preserve"> w terminie </w:t>
      </w:r>
      <w:r w:rsidRPr="000C67E8">
        <w:rPr>
          <w:rFonts w:ascii="Times New Roman" w:hAnsi="Times New Roman" w:cs="Times New Roman"/>
          <w:b/>
          <w:sz w:val="22"/>
          <w:szCs w:val="22"/>
        </w:rPr>
        <w:t>3 (słownie: trzech) Dni</w:t>
      </w:r>
      <w:r w:rsidRPr="000C67E8">
        <w:rPr>
          <w:rFonts w:ascii="Times New Roman" w:hAnsi="Times New Roman" w:cs="Times New Roman"/>
          <w:sz w:val="22"/>
          <w:szCs w:val="22"/>
        </w:rPr>
        <w:t xml:space="preserve"> przed Dniem wygaśnięcia Z</w:t>
      </w:r>
      <w:r w:rsidR="00777D63" w:rsidRPr="000C67E8">
        <w:rPr>
          <w:rFonts w:ascii="Times New Roman" w:hAnsi="Times New Roman" w:cs="Times New Roman"/>
          <w:sz w:val="22"/>
          <w:szCs w:val="22"/>
        </w:rPr>
        <w:t>ZZ</w:t>
      </w:r>
      <w:r w:rsidRPr="000C67E8">
        <w:rPr>
          <w:rFonts w:ascii="Times New Roman" w:hAnsi="Times New Roman" w:cs="Times New Roman"/>
          <w:sz w:val="22"/>
          <w:szCs w:val="22"/>
        </w:rPr>
        <w:t xml:space="preserve"> w formie gwarancji.</w:t>
      </w:r>
    </w:p>
    <w:p w14:paraId="579CA685" w14:textId="77777777" w:rsidR="0077548C" w:rsidRPr="000C67E8" w:rsidRDefault="0077548C" w:rsidP="001E2BD8">
      <w:pPr>
        <w:rPr>
          <w:rFonts w:ascii="Times New Roman" w:hAnsi="Times New Roman" w:cs="Times New Roman"/>
          <w:kern w:val="16"/>
          <w:sz w:val="22"/>
          <w:szCs w:val="22"/>
        </w:rPr>
      </w:pPr>
    </w:p>
    <w:p w14:paraId="64D3996A" w14:textId="52585628" w:rsidR="00212706" w:rsidRPr="000C67E8" w:rsidRDefault="00212706" w:rsidP="00212706">
      <w:pPr>
        <w:pStyle w:val="Akapitzlist"/>
        <w:numPr>
          <w:ilvl w:val="0"/>
          <w:numId w:val="53"/>
        </w:numPr>
        <w:tabs>
          <w:tab w:val="left" w:pos="426"/>
        </w:tabs>
        <w:spacing w:after="120" w:line="360" w:lineRule="auto"/>
        <w:jc w:val="both"/>
        <w:rPr>
          <w:rFonts w:ascii="Times New Roman" w:hAnsi="Times New Roman" w:cs="Times New Roman"/>
          <w:sz w:val="22"/>
          <w:szCs w:val="22"/>
        </w:rPr>
      </w:pPr>
      <w:r w:rsidRPr="000C67E8">
        <w:rPr>
          <w:rFonts w:ascii="Times New Roman" w:hAnsi="Times New Roman" w:cs="Times New Roman"/>
          <w:kern w:val="16"/>
          <w:sz w:val="22"/>
          <w:szCs w:val="22"/>
        </w:rPr>
        <w:t xml:space="preserve">We wszystkich przypadkach, w których, wbrew postanowieniom niniejszego paragrafu, </w:t>
      </w:r>
      <w:r w:rsidR="0099316D" w:rsidRPr="000C67E8">
        <w:rPr>
          <w:rFonts w:ascii="Times New Roman" w:hAnsi="Times New Roman" w:cs="Times New Roman"/>
          <w:kern w:val="16"/>
          <w:sz w:val="22"/>
          <w:szCs w:val="22"/>
        </w:rPr>
        <w:t xml:space="preserve">Dostawca </w:t>
      </w:r>
      <w:r w:rsidRPr="000C67E8">
        <w:rPr>
          <w:rFonts w:ascii="Times New Roman" w:hAnsi="Times New Roman" w:cs="Times New Roman"/>
          <w:kern w:val="16"/>
          <w:sz w:val="22"/>
          <w:szCs w:val="22"/>
        </w:rPr>
        <w:t>zaniecha przedłużenia gwarancji bankowej/ubezpieczeniowej, w terminie określonym w niniejszym paragrafie, Zamawiający ma prawo do w</w:t>
      </w:r>
      <w:r w:rsidRPr="000C67E8">
        <w:rPr>
          <w:rFonts w:ascii="Times New Roman" w:hAnsi="Times New Roman" w:cs="Times New Roman"/>
          <w:sz w:val="22"/>
          <w:szCs w:val="22"/>
        </w:rPr>
        <w:t xml:space="preserve">ypłaty z takiej </w:t>
      </w:r>
      <w:r w:rsidRPr="000C67E8">
        <w:rPr>
          <w:rFonts w:ascii="Times New Roman" w:hAnsi="Times New Roman" w:cs="Times New Roman"/>
          <w:kern w:val="16"/>
          <w:sz w:val="22"/>
          <w:szCs w:val="22"/>
        </w:rPr>
        <w:t>gwarancji  bankowej/ubezpieczeniowej</w:t>
      </w:r>
      <w:r w:rsidRPr="000C67E8">
        <w:rPr>
          <w:rFonts w:ascii="Times New Roman" w:hAnsi="Times New Roman" w:cs="Times New Roman"/>
          <w:sz w:val="22"/>
          <w:szCs w:val="22"/>
        </w:rPr>
        <w:t xml:space="preserve"> całej dostępnej kwoty gwarancji na konto Zamawiającego, w charakterze Kaucji (jako ZZZ).</w:t>
      </w:r>
    </w:p>
    <w:p w14:paraId="7E024EB0" w14:textId="00F792F9" w:rsidR="00212706" w:rsidRPr="000C67E8" w:rsidRDefault="00212706" w:rsidP="001B0C59">
      <w:pPr>
        <w:pStyle w:val="Akapitzlist"/>
        <w:numPr>
          <w:ilvl w:val="0"/>
          <w:numId w:val="53"/>
        </w:numPr>
        <w:tabs>
          <w:tab w:val="left" w:pos="426"/>
        </w:tabs>
        <w:spacing w:after="120" w:line="360" w:lineRule="auto"/>
        <w:jc w:val="both"/>
        <w:rPr>
          <w:rFonts w:ascii="Times New Roman" w:hAnsi="Times New Roman" w:cs="Times New Roman"/>
          <w:b/>
          <w:sz w:val="22"/>
          <w:szCs w:val="22"/>
        </w:rPr>
      </w:pPr>
      <w:r w:rsidRPr="000C67E8">
        <w:rPr>
          <w:rFonts w:ascii="Times New Roman" w:hAnsi="Times New Roman" w:cs="Times New Roman"/>
          <w:kern w:val="16"/>
          <w:sz w:val="22"/>
          <w:szCs w:val="22"/>
        </w:rPr>
        <w:t>Wszelkie koszty ustanowienia, zmiany, uzupełnienia wysokości</w:t>
      </w:r>
      <w:r w:rsidR="00194346" w:rsidRPr="000C67E8">
        <w:rPr>
          <w:rFonts w:ascii="Times New Roman" w:hAnsi="Times New Roman" w:cs="Times New Roman"/>
          <w:kern w:val="16"/>
          <w:sz w:val="22"/>
          <w:szCs w:val="22"/>
        </w:rPr>
        <w:t xml:space="preserve"> oraz</w:t>
      </w:r>
      <w:r w:rsidR="001E2BD8" w:rsidRPr="000C67E8">
        <w:rPr>
          <w:rFonts w:ascii="Times New Roman" w:hAnsi="Times New Roman" w:cs="Times New Roman"/>
          <w:kern w:val="16"/>
          <w:sz w:val="22"/>
          <w:szCs w:val="22"/>
        </w:rPr>
        <w:t xml:space="preserve"> </w:t>
      </w:r>
      <w:r w:rsidRPr="000C67E8">
        <w:rPr>
          <w:rFonts w:ascii="Times New Roman" w:hAnsi="Times New Roman" w:cs="Times New Roman"/>
          <w:kern w:val="16"/>
          <w:sz w:val="22"/>
          <w:szCs w:val="22"/>
        </w:rPr>
        <w:t xml:space="preserve">przedłużenia okresu ważności ZZZ, ponosi </w:t>
      </w:r>
      <w:r w:rsidR="0099316D" w:rsidRPr="000C67E8">
        <w:rPr>
          <w:rFonts w:ascii="Times New Roman" w:hAnsi="Times New Roman" w:cs="Times New Roman"/>
          <w:kern w:val="16"/>
          <w:sz w:val="22"/>
          <w:szCs w:val="22"/>
        </w:rPr>
        <w:t>Dostawca</w:t>
      </w:r>
      <w:r w:rsidR="00777D63" w:rsidRPr="000C67E8">
        <w:rPr>
          <w:rFonts w:ascii="Times New Roman" w:hAnsi="Times New Roman" w:cs="Times New Roman"/>
          <w:kern w:val="16"/>
          <w:sz w:val="22"/>
          <w:szCs w:val="22"/>
        </w:rPr>
        <w:t>.</w:t>
      </w:r>
    </w:p>
    <w:p w14:paraId="441237F3" w14:textId="77777777" w:rsidR="006B39DF" w:rsidRPr="000C67E8" w:rsidRDefault="006B39DF" w:rsidP="001B0C59">
      <w:pPr>
        <w:pStyle w:val="Akapitzlist"/>
        <w:widowControl/>
        <w:autoSpaceDE/>
        <w:autoSpaceDN/>
        <w:adjustRightInd/>
        <w:spacing w:line="360" w:lineRule="auto"/>
        <w:ind w:left="567"/>
        <w:jc w:val="both"/>
        <w:rPr>
          <w:rFonts w:ascii="Times New Roman" w:hAnsi="Times New Roman" w:cs="Times New Roman"/>
          <w:sz w:val="22"/>
          <w:szCs w:val="22"/>
        </w:rPr>
      </w:pPr>
    </w:p>
    <w:p w14:paraId="1BF7A16C" w14:textId="4A379C79" w:rsidR="006E1534" w:rsidRPr="000C67E8" w:rsidRDefault="006E1534" w:rsidP="006E1534">
      <w:pPr>
        <w:pStyle w:val="Akapitzlist"/>
        <w:tabs>
          <w:tab w:val="left" w:pos="709"/>
        </w:tabs>
        <w:ind w:left="0"/>
        <w:rPr>
          <w:rFonts w:ascii="Times New Roman" w:hAnsi="Times New Roman" w:cs="Times New Roman"/>
          <w:b/>
          <w:sz w:val="22"/>
          <w:szCs w:val="22"/>
        </w:rPr>
      </w:pPr>
      <w:r w:rsidRPr="000C67E8">
        <w:rPr>
          <w:rFonts w:ascii="Times New Roman" w:hAnsi="Times New Roman" w:cs="Times New Roman"/>
          <w:b/>
          <w:sz w:val="22"/>
          <w:szCs w:val="22"/>
        </w:rPr>
        <w:tab/>
      </w:r>
      <w:r w:rsidRPr="000C67E8">
        <w:rPr>
          <w:rFonts w:ascii="Times New Roman" w:hAnsi="Times New Roman" w:cs="Times New Roman"/>
          <w:b/>
          <w:sz w:val="22"/>
          <w:szCs w:val="22"/>
        </w:rPr>
        <w:tab/>
      </w:r>
      <w:r w:rsidRPr="000C67E8">
        <w:rPr>
          <w:rFonts w:ascii="Times New Roman" w:hAnsi="Times New Roman" w:cs="Times New Roman"/>
          <w:b/>
          <w:sz w:val="22"/>
          <w:szCs w:val="22"/>
        </w:rPr>
        <w:tab/>
      </w:r>
      <w:r w:rsidRPr="000C67E8">
        <w:rPr>
          <w:rFonts w:ascii="Times New Roman" w:hAnsi="Times New Roman" w:cs="Times New Roman"/>
          <w:b/>
          <w:sz w:val="22"/>
          <w:szCs w:val="22"/>
        </w:rPr>
        <w:tab/>
      </w:r>
      <w:r w:rsidRPr="000C67E8">
        <w:rPr>
          <w:rFonts w:ascii="Times New Roman" w:hAnsi="Times New Roman" w:cs="Times New Roman"/>
          <w:b/>
          <w:sz w:val="22"/>
          <w:szCs w:val="22"/>
        </w:rPr>
        <w:tab/>
      </w:r>
      <w:r w:rsidRPr="000C67E8">
        <w:rPr>
          <w:rFonts w:ascii="Times New Roman" w:hAnsi="Times New Roman" w:cs="Times New Roman"/>
          <w:b/>
          <w:sz w:val="22"/>
          <w:szCs w:val="22"/>
        </w:rPr>
        <w:tab/>
        <w:t>§ 7</w:t>
      </w:r>
    </w:p>
    <w:p w14:paraId="6B35CDB4" w14:textId="25F7D410" w:rsidR="006E1534" w:rsidRPr="000C67E8" w:rsidRDefault="006E1534" w:rsidP="006E1534">
      <w:pPr>
        <w:pStyle w:val="Akapitzlist"/>
        <w:tabs>
          <w:tab w:val="left" w:pos="709"/>
        </w:tabs>
        <w:ind w:left="0"/>
        <w:rPr>
          <w:rFonts w:ascii="Times New Roman" w:hAnsi="Times New Roman" w:cs="Times New Roman"/>
          <w:b/>
          <w:sz w:val="22"/>
          <w:szCs w:val="22"/>
        </w:rPr>
      </w:pPr>
      <w:r w:rsidRPr="000C67E8">
        <w:rPr>
          <w:rFonts w:ascii="Times New Roman" w:hAnsi="Times New Roman" w:cs="Times New Roman"/>
          <w:b/>
          <w:sz w:val="22"/>
          <w:szCs w:val="22"/>
        </w:rPr>
        <w:tab/>
      </w:r>
      <w:r w:rsidRPr="000C67E8">
        <w:rPr>
          <w:rFonts w:ascii="Times New Roman" w:hAnsi="Times New Roman" w:cs="Times New Roman"/>
          <w:b/>
          <w:sz w:val="22"/>
          <w:szCs w:val="22"/>
        </w:rPr>
        <w:tab/>
      </w:r>
      <w:r w:rsidRPr="000C67E8">
        <w:rPr>
          <w:rFonts w:ascii="Times New Roman" w:hAnsi="Times New Roman" w:cs="Times New Roman"/>
          <w:b/>
          <w:sz w:val="22"/>
          <w:szCs w:val="22"/>
        </w:rPr>
        <w:tab/>
        <w:t xml:space="preserve">Zabezpieczenie  </w:t>
      </w:r>
      <w:r w:rsidR="00212706" w:rsidRPr="000C67E8">
        <w:rPr>
          <w:rFonts w:ascii="Times New Roman" w:hAnsi="Times New Roman" w:cs="Times New Roman"/>
          <w:b/>
          <w:sz w:val="22"/>
          <w:szCs w:val="22"/>
        </w:rPr>
        <w:t>N</w:t>
      </w:r>
      <w:r w:rsidRPr="000C67E8">
        <w:rPr>
          <w:rFonts w:ascii="Times New Roman" w:hAnsi="Times New Roman" w:cs="Times New Roman"/>
          <w:b/>
          <w:sz w:val="22"/>
          <w:szCs w:val="22"/>
        </w:rPr>
        <w:t>ależytego Wykonania Umowy</w:t>
      </w:r>
      <w:r w:rsidR="0045753C">
        <w:rPr>
          <w:rFonts w:ascii="Times New Roman" w:hAnsi="Times New Roman" w:cs="Times New Roman"/>
          <w:b/>
          <w:sz w:val="22"/>
          <w:szCs w:val="22"/>
        </w:rPr>
        <w:t>.</w:t>
      </w:r>
    </w:p>
    <w:p w14:paraId="41BCABD1" w14:textId="77777777" w:rsidR="00182099" w:rsidRPr="000C67E8" w:rsidRDefault="00182099" w:rsidP="006E1534">
      <w:pPr>
        <w:pStyle w:val="Akapitzlist"/>
        <w:tabs>
          <w:tab w:val="left" w:pos="709"/>
        </w:tabs>
        <w:ind w:left="0"/>
        <w:rPr>
          <w:rFonts w:ascii="Times New Roman" w:hAnsi="Times New Roman" w:cs="Times New Roman"/>
          <w:b/>
          <w:sz w:val="22"/>
          <w:szCs w:val="22"/>
        </w:rPr>
      </w:pPr>
    </w:p>
    <w:p w14:paraId="746ED4D3" w14:textId="00B72851" w:rsidR="00182099" w:rsidRPr="000C67E8" w:rsidRDefault="00182099" w:rsidP="001B0C59">
      <w:pPr>
        <w:numPr>
          <w:ilvl w:val="5"/>
          <w:numId w:val="60"/>
        </w:numPr>
        <w:tabs>
          <w:tab w:val="left" w:pos="0"/>
        </w:tabs>
        <w:spacing w:after="120" w:line="360" w:lineRule="auto"/>
        <w:ind w:left="426" w:hanging="426"/>
        <w:jc w:val="both"/>
        <w:rPr>
          <w:rFonts w:ascii="Times New Roman" w:hAnsi="Times New Roman" w:cs="Times New Roman"/>
          <w:kern w:val="16"/>
          <w:sz w:val="22"/>
          <w:szCs w:val="22"/>
        </w:rPr>
      </w:pPr>
      <w:r w:rsidRPr="000C67E8">
        <w:rPr>
          <w:rFonts w:ascii="Times New Roman" w:hAnsi="Times New Roman" w:cs="Times New Roman"/>
          <w:sz w:val="22"/>
          <w:szCs w:val="22"/>
        </w:rPr>
        <w:t xml:space="preserve">ZNWU stanowi zabezpieczenie roszczeń Zamawiającego wobec </w:t>
      </w:r>
      <w:r w:rsidR="00856140" w:rsidRPr="000C67E8">
        <w:rPr>
          <w:rFonts w:ascii="Times New Roman" w:hAnsi="Times New Roman" w:cs="Times New Roman"/>
          <w:kern w:val="16"/>
          <w:sz w:val="22"/>
          <w:szCs w:val="22"/>
        </w:rPr>
        <w:t xml:space="preserve">Dostawcy </w:t>
      </w:r>
      <w:r w:rsidRPr="000C67E8">
        <w:rPr>
          <w:rFonts w:ascii="Times New Roman" w:hAnsi="Times New Roman" w:cs="Times New Roman"/>
          <w:sz w:val="22"/>
          <w:szCs w:val="22"/>
        </w:rPr>
        <w:t xml:space="preserve">w przypadku niewykonania lub nienależytego wykonywania przez </w:t>
      </w:r>
      <w:r w:rsidR="00856140" w:rsidRPr="000C67E8">
        <w:rPr>
          <w:rFonts w:ascii="Times New Roman" w:hAnsi="Times New Roman" w:cs="Times New Roman"/>
          <w:kern w:val="16"/>
          <w:sz w:val="22"/>
          <w:szCs w:val="22"/>
        </w:rPr>
        <w:t xml:space="preserve">Dostawcę </w:t>
      </w:r>
      <w:r w:rsidRPr="000C67E8">
        <w:rPr>
          <w:rFonts w:ascii="Times New Roman" w:hAnsi="Times New Roman" w:cs="Times New Roman"/>
          <w:sz w:val="22"/>
          <w:szCs w:val="22"/>
        </w:rPr>
        <w:t>wszelkich zobowiązań, związanych z Umową.</w:t>
      </w:r>
    </w:p>
    <w:p w14:paraId="5AE7A51A" w14:textId="52A9AD0B" w:rsidR="00182099" w:rsidRPr="000C67E8" w:rsidRDefault="00F2680A" w:rsidP="001B0C59">
      <w:pPr>
        <w:pStyle w:val="Akapitzlist"/>
        <w:numPr>
          <w:ilvl w:val="5"/>
          <w:numId w:val="61"/>
        </w:numPr>
        <w:tabs>
          <w:tab w:val="left" w:pos="0"/>
        </w:tabs>
        <w:spacing w:after="120" w:line="360" w:lineRule="auto"/>
        <w:ind w:left="426" w:hanging="426"/>
        <w:jc w:val="both"/>
        <w:rPr>
          <w:rFonts w:ascii="Times New Roman" w:hAnsi="Times New Roman" w:cs="Times New Roman"/>
          <w:kern w:val="16"/>
          <w:sz w:val="22"/>
          <w:szCs w:val="22"/>
        </w:rPr>
      </w:pPr>
      <w:r w:rsidRPr="000C67E8">
        <w:rPr>
          <w:rFonts w:ascii="Times New Roman" w:hAnsi="Times New Roman" w:cs="Times New Roman"/>
          <w:kern w:val="16"/>
          <w:sz w:val="22"/>
          <w:szCs w:val="22"/>
        </w:rPr>
        <w:t xml:space="preserve">Dostawca </w:t>
      </w:r>
      <w:r w:rsidR="00182099" w:rsidRPr="000C67E8">
        <w:rPr>
          <w:rFonts w:ascii="Times New Roman" w:hAnsi="Times New Roman" w:cs="Times New Roman"/>
          <w:kern w:val="16"/>
          <w:sz w:val="22"/>
          <w:szCs w:val="22"/>
        </w:rPr>
        <w:t xml:space="preserve">zobowiązuje się ustanowić ZNWU w wysokości: </w:t>
      </w:r>
      <w:r w:rsidR="00182099" w:rsidRPr="000C67E8">
        <w:rPr>
          <w:rFonts w:ascii="Times New Roman" w:hAnsi="Times New Roman" w:cs="Times New Roman"/>
          <w:b/>
          <w:kern w:val="16"/>
          <w:sz w:val="22"/>
          <w:szCs w:val="22"/>
        </w:rPr>
        <w:t>………….zł</w:t>
      </w:r>
      <w:r w:rsidR="00182099" w:rsidRPr="000C67E8">
        <w:rPr>
          <w:rFonts w:ascii="Times New Roman" w:hAnsi="Times New Roman" w:cs="Times New Roman"/>
          <w:kern w:val="16"/>
          <w:sz w:val="22"/>
          <w:szCs w:val="22"/>
        </w:rPr>
        <w:t xml:space="preserve"> (słownie: ……………) tj. </w:t>
      </w:r>
      <w:r w:rsidR="00106096">
        <w:rPr>
          <w:rFonts w:ascii="Times New Roman" w:hAnsi="Times New Roman" w:cs="Times New Roman"/>
          <w:kern w:val="16"/>
          <w:sz w:val="22"/>
          <w:szCs w:val="22"/>
        </w:rPr>
        <w:t>5</w:t>
      </w:r>
      <w:r w:rsidR="00017285" w:rsidRPr="000C67E8">
        <w:rPr>
          <w:rFonts w:ascii="Times New Roman" w:hAnsi="Times New Roman" w:cs="Times New Roman"/>
          <w:kern w:val="16"/>
          <w:sz w:val="22"/>
          <w:szCs w:val="22"/>
        </w:rPr>
        <w:t xml:space="preserve">% </w:t>
      </w:r>
      <w:r w:rsidR="00182099" w:rsidRPr="000C67E8">
        <w:rPr>
          <w:rFonts w:ascii="Times New Roman" w:hAnsi="Times New Roman" w:cs="Times New Roman"/>
          <w:kern w:val="16"/>
          <w:sz w:val="22"/>
          <w:szCs w:val="22"/>
        </w:rPr>
        <w:t xml:space="preserve">wartości netto Umowy i </w:t>
      </w:r>
      <w:r w:rsidR="00856140" w:rsidRPr="000C67E8">
        <w:rPr>
          <w:rFonts w:ascii="Times New Roman" w:hAnsi="Times New Roman" w:cs="Times New Roman"/>
          <w:kern w:val="16"/>
          <w:sz w:val="22"/>
          <w:szCs w:val="22"/>
        </w:rPr>
        <w:t xml:space="preserve">Dostawca </w:t>
      </w:r>
      <w:r w:rsidR="00182099" w:rsidRPr="000C67E8">
        <w:rPr>
          <w:rFonts w:ascii="Times New Roman" w:hAnsi="Times New Roman" w:cs="Times New Roman"/>
          <w:kern w:val="16"/>
          <w:sz w:val="22"/>
          <w:szCs w:val="22"/>
        </w:rPr>
        <w:t>zobowiązuje się utrzymywać ZNWU, łącznie w takiej wysokości, zgodnie z niniejszym paragrafem.</w:t>
      </w:r>
    </w:p>
    <w:p w14:paraId="03B5B96E" w14:textId="7AABD92B" w:rsidR="00182099" w:rsidRPr="000C67E8" w:rsidRDefault="006301FF" w:rsidP="001B0C59">
      <w:pPr>
        <w:numPr>
          <w:ilvl w:val="5"/>
          <w:numId w:val="61"/>
        </w:numPr>
        <w:tabs>
          <w:tab w:val="left" w:pos="0"/>
        </w:tabs>
        <w:spacing w:after="120" w:line="360" w:lineRule="auto"/>
        <w:ind w:left="426" w:hanging="426"/>
        <w:jc w:val="both"/>
        <w:rPr>
          <w:rFonts w:ascii="Times New Roman" w:hAnsi="Times New Roman" w:cs="Times New Roman"/>
          <w:kern w:val="16"/>
          <w:sz w:val="22"/>
          <w:szCs w:val="22"/>
        </w:rPr>
      </w:pPr>
      <w:r w:rsidRPr="000C67E8">
        <w:rPr>
          <w:rFonts w:ascii="Times New Roman" w:hAnsi="Times New Roman" w:cs="Times New Roman"/>
          <w:kern w:val="16"/>
          <w:sz w:val="22"/>
          <w:szCs w:val="22"/>
        </w:rPr>
        <w:t xml:space="preserve">Dostawcy </w:t>
      </w:r>
      <w:r w:rsidR="00182099" w:rsidRPr="000C67E8">
        <w:rPr>
          <w:rFonts w:ascii="Times New Roman" w:hAnsi="Times New Roman" w:cs="Times New Roman"/>
          <w:kern w:val="16"/>
          <w:sz w:val="22"/>
          <w:szCs w:val="22"/>
        </w:rPr>
        <w:t xml:space="preserve">zobowiązuje się ustanowić ZNWU w formie nieodwołalnej, bezwarunkowej, płatnej na pierwsze żądanie Zamawiającego, w terminie do </w:t>
      </w:r>
      <w:r w:rsidR="003A6CED" w:rsidRPr="000C67E8">
        <w:rPr>
          <w:rFonts w:ascii="Times New Roman" w:hAnsi="Times New Roman" w:cs="Times New Roman"/>
          <w:b/>
          <w:kern w:val="16"/>
          <w:sz w:val="22"/>
          <w:szCs w:val="22"/>
        </w:rPr>
        <w:t>7</w:t>
      </w:r>
      <w:r w:rsidR="00182099" w:rsidRPr="000C67E8">
        <w:rPr>
          <w:rFonts w:ascii="Times New Roman" w:hAnsi="Times New Roman" w:cs="Times New Roman"/>
          <w:b/>
          <w:kern w:val="16"/>
          <w:sz w:val="22"/>
          <w:szCs w:val="22"/>
        </w:rPr>
        <w:t xml:space="preserve"> Dni</w:t>
      </w:r>
      <w:r w:rsidR="00182099" w:rsidRPr="000C67E8">
        <w:rPr>
          <w:rFonts w:ascii="Times New Roman" w:hAnsi="Times New Roman" w:cs="Times New Roman"/>
          <w:kern w:val="16"/>
          <w:sz w:val="22"/>
          <w:szCs w:val="22"/>
        </w:rPr>
        <w:t xml:space="preserve"> od </w:t>
      </w:r>
      <w:r w:rsidR="003A6CED" w:rsidRPr="000C67E8">
        <w:rPr>
          <w:rFonts w:ascii="Times New Roman" w:hAnsi="Times New Roman" w:cs="Times New Roman"/>
          <w:kern w:val="16"/>
          <w:sz w:val="22"/>
          <w:szCs w:val="22"/>
        </w:rPr>
        <w:t>daty dostarczenia Przedmiotu Dostawy do siedziby Zamawiającego</w:t>
      </w:r>
      <w:r w:rsidR="00182099" w:rsidRPr="000C67E8">
        <w:rPr>
          <w:rFonts w:ascii="Times New Roman" w:hAnsi="Times New Roman" w:cs="Times New Roman"/>
          <w:kern w:val="16"/>
          <w:sz w:val="22"/>
          <w:szCs w:val="22"/>
        </w:rPr>
        <w:t xml:space="preserve"> </w:t>
      </w:r>
      <w:r w:rsidR="00182099" w:rsidRPr="000C67E8">
        <w:rPr>
          <w:rFonts w:ascii="Times New Roman" w:hAnsi="Times New Roman" w:cs="Times New Roman"/>
          <w:b/>
          <w:kern w:val="16"/>
          <w:sz w:val="22"/>
          <w:szCs w:val="22"/>
        </w:rPr>
        <w:t>gwarancji bankowej/ ubezpieczeniowej</w:t>
      </w:r>
      <w:r w:rsidR="00182099" w:rsidRPr="000C67E8">
        <w:rPr>
          <w:rFonts w:ascii="Times New Roman" w:hAnsi="Times New Roman" w:cs="Times New Roman"/>
          <w:kern w:val="16"/>
          <w:sz w:val="22"/>
          <w:szCs w:val="22"/>
        </w:rPr>
        <w:t>,</w:t>
      </w:r>
      <w:r w:rsidR="00182099" w:rsidRPr="000C67E8">
        <w:rPr>
          <w:rFonts w:ascii="Times New Roman" w:hAnsi="Times New Roman" w:cs="Times New Roman"/>
          <w:b/>
          <w:kern w:val="16"/>
          <w:sz w:val="22"/>
          <w:szCs w:val="22"/>
        </w:rPr>
        <w:t xml:space="preserve"> </w:t>
      </w:r>
      <w:r w:rsidR="00182099" w:rsidRPr="000C67E8">
        <w:rPr>
          <w:rFonts w:ascii="Times New Roman" w:hAnsi="Times New Roman" w:cs="Times New Roman"/>
          <w:kern w:val="16"/>
          <w:sz w:val="22"/>
          <w:szCs w:val="22"/>
        </w:rPr>
        <w:t xml:space="preserve">której brzmienie oraz podmiot udzielający gwarancji, wymagają uprzedniej akceptacji Zamawiającego, </w:t>
      </w:r>
    </w:p>
    <w:p w14:paraId="715FB532" w14:textId="5FB76761" w:rsidR="006B39DF" w:rsidRDefault="006B39DF" w:rsidP="001B0C59">
      <w:pPr>
        <w:pStyle w:val="Akapitzlist"/>
        <w:widowControl/>
        <w:numPr>
          <w:ilvl w:val="5"/>
          <w:numId w:val="61"/>
        </w:numPr>
        <w:autoSpaceDE/>
        <w:autoSpaceDN/>
        <w:adjustRightInd/>
        <w:spacing w:line="360" w:lineRule="auto"/>
        <w:jc w:val="both"/>
        <w:rPr>
          <w:rFonts w:ascii="Times New Roman" w:hAnsi="Times New Roman" w:cs="Times New Roman"/>
          <w:sz w:val="22"/>
          <w:szCs w:val="22"/>
        </w:rPr>
      </w:pPr>
      <w:r w:rsidRPr="000C67E8">
        <w:rPr>
          <w:rFonts w:ascii="Times New Roman" w:hAnsi="Times New Roman" w:cs="Times New Roman"/>
          <w:sz w:val="22"/>
          <w:szCs w:val="22"/>
        </w:rPr>
        <w:t>Strony dopuszczają również Z</w:t>
      </w:r>
      <w:r w:rsidR="00F03DBD" w:rsidRPr="000C67E8">
        <w:rPr>
          <w:rFonts w:ascii="Times New Roman" w:hAnsi="Times New Roman" w:cs="Times New Roman"/>
          <w:sz w:val="22"/>
          <w:szCs w:val="22"/>
        </w:rPr>
        <w:t xml:space="preserve">NWU </w:t>
      </w:r>
      <w:r w:rsidRPr="000C67E8">
        <w:rPr>
          <w:rFonts w:ascii="Times New Roman" w:hAnsi="Times New Roman" w:cs="Times New Roman"/>
          <w:sz w:val="22"/>
          <w:szCs w:val="22"/>
        </w:rPr>
        <w:t>wniesione w pieniądzu (dalej również jako: Kaucja), zamiast gwarancji bankowej/ ubezpieczeniowej</w:t>
      </w:r>
      <w:r w:rsidR="00145E78">
        <w:rPr>
          <w:rFonts w:ascii="Times New Roman" w:hAnsi="Times New Roman" w:cs="Times New Roman"/>
          <w:sz w:val="22"/>
          <w:szCs w:val="22"/>
        </w:rPr>
        <w:t xml:space="preserve"> płatne na konto Zamawiającego wskazane jak niżej:</w:t>
      </w:r>
    </w:p>
    <w:p w14:paraId="3B298833" w14:textId="76A7D5FA" w:rsidR="00145E78" w:rsidRPr="00145E78" w:rsidRDefault="00145E78" w:rsidP="00145E78">
      <w:pPr>
        <w:pStyle w:val="Akapitzlist"/>
        <w:ind w:left="0"/>
        <w:rPr>
          <w:rFonts w:ascii="Times New Roman" w:hAnsi="Times New Roman" w:cs="Times New Roman"/>
          <w:sz w:val="22"/>
          <w:szCs w:val="22"/>
        </w:rPr>
      </w:pPr>
      <w:r>
        <w:rPr>
          <w:rFonts w:ascii="Times New Roman" w:hAnsi="Times New Roman" w:cs="Times New Roman"/>
          <w:sz w:val="22"/>
          <w:szCs w:val="22"/>
        </w:rPr>
        <w:t>n</w:t>
      </w:r>
      <w:r w:rsidRPr="00145E78">
        <w:rPr>
          <w:rFonts w:ascii="Times New Roman" w:hAnsi="Times New Roman" w:cs="Times New Roman"/>
          <w:sz w:val="22"/>
          <w:szCs w:val="22"/>
        </w:rPr>
        <w:t>r rachunku w PLN: 57 1130 1017 0020 0771 7820 0001 Bank Gospodarstwa Krajowego</w:t>
      </w:r>
    </w:p>
    <w:p w14:paraId="435AE372" w14:textId="73095E7B" w:rsidR="00145E78" w:rsidRPr="00145E78" w:rsidRDefault="00145E78" w:rsidP="00145E78">
      <w:pPr>
        <w:pStyle w:val="Akapitzlist"/>
        <w:ind w:left="0"/>
        <w:rPr>
          <w:rFonts w:ascii="Times New Roman" w:hAnsi="Times New Roman" w:cs="Times New Roman"/>
          <w:sz w:val="22"/>
          <w:szCs w:val="22"/>
        </w:rPr>
      </w:pPr>
      <w:r>
        <w:rPr>
          <w:rFonts w:ascii="Times New Roman" w:hAnsi="Times New Roman" w:cs="Times New Roman"/>
          <w:sz w:val="22"/>
          <w:szCs w:val="22"/>
        </w:rPr>
        <w:t>n</w:t>
      </w:r>
      <w:r w:rsidRPr="00145E78">
        <w:rPr>
          <w:rFonts w:ascii="Times New Roman" w:hAnsi="Times New Roman" w:cs="Times New Roman"/>
          <w:sz w:val="22"/>
          <w:szCs w:val="22"/>
        </w:rPr>
        <w:t>r rachunku w USD: 88 1130 1017 0020 0771 7820 0025 Bank Gospodarstwa Krajowego</w:t>
      </w:r>
    </w:p>
    <w:p w14:paraId="10D45ADE" w14:textId="7DC5C4C2" w:rsidR="00145E78" w:rsidRPr="00145E78" w:rsidRDefault="00145E78" w:rsidP="00145E78">
      <w:pPr>
        <w:pStyle w:val="Akapitzlist"/>
        <w:ind w:left="0"/>
        <w:rPr>
          <w:rFonts w:ascii="Times New Roman" w:hAnsi="Times New Roman" w:cs="Times New Roman"/>
          <w:sz w:val="22"/>
          <w:szCs w:val="22"/>
        </w:rPr>
      </w:pPr>
      <w:r>
        <w:rPr>
          <w:rFonts w:ascii="Times New Roman" w:hAnsi="Times New Roman" w:cs="Times New Roman"/>
          <w:sz w:val="22"/>
          <w:szCs w:val="22"/>
        </w:rPr>
        <w:t>n</w:t>
      </w:r>
      <w:r w:rsidRPr="00145E78">
        <w:rPr>
          <w:rFonts w:ascii="Times New Roman" w:hAnsi="Times New Roman" w:cs="Times New Roman"/>
          <w:sz w:val="22"/>
          <w:szCs w:val="22"/>
        </w:rPr>
        <w:t>r rachunku w EUR: 61 1130 1017 0020 0771 7820 0026 Bank Gospodarstwa Krajowego</w:t>
      </w:r>
    </w:p>
    <w:p w14:paraId="7FB74176" w14:textId="77777777" w:rsidR="006B39DF" w:rsidRPr="000C67E8" w:rsidRDefault="006B39DF" w:rsidP="006B39DF">
      <w:pPr>
        <w:pStyle w:val="Akapitzlist"/>
        <w:rPr>
          <w:rFonts w:ascii="Times New Roman" w:hAnsi="Times New Roman" w:cs="Times New Roman"/>
          <w:sz w:val="22"/>
          <w:szCs w:val="22"/>
        </w:rPr>
      </w:pPr>
    </w:p>
    <w:p w14:paraId="34574746" w14:textId="53EBF97E" w:rsidR="006B39DF" w:rsidRPr="000C67E8" w:rsidRDefault="006B39DF" w:rsidP="001B0C59">
      <w:pPr>
        <w:pStyle w:val="Tekstpodstawowy"/>
        <w:widowControl/>
        <w:tabs>
          <w:tab w:val="left" w:pos="567"/>
        </w:tabs>
        <w:suppressAutoHyphens/>
        <w:autoSpaceDE/>
        <w:autoSpaceDN/>
        <w:adjustRightInd/>
        <w:spacing w:before="120" w:line="360" w:lineRule="auto"/>
        <w:jc w:val="both"/>
        <w:rPr>
          <w:rFonts w:ascii="Times New Roman" w:hAnsi="Times New Roman" w:cs="Times New Roman"/>
          <w:sz w:val="22"/>
          <w:szCs w:val="22"/>
        </w:rPr>
      </w:pPr>
      <w:r w:rsidRPr="000C67E8">
        <w:rPr>
          <w:rFonts w:ascii="Times New Roman" w:hAnsi="Times New Roman" w:cs="Times New Roman"/>
          <w:kern w:val="16"/>
          <w:sz w:val="22"/>
          <w:szCs w:val="22"/>
        </w:rPr>
        <w:t>5. Zmiana formy Zabezpieczenia między Kaucją, gwarancją bankową lub ubezpieczeniową:</w:t>
      </w:r>
    </w:p>
    <w:p w14:paraId="13562891" w14:textId="77777777" w:rsidR="006B39DF" w:rsidRPr="000C67E8" w:rsidRDefault="006B39DF" w:rsidP="006B39DF">
      <w:pPr>
        <w:pStyle w:val="Tekstpodstawowy"/>
        <w:widowControl/>
        <w:numPr>
          <w:ilvl w:val="1"/>
          <w:numId w:val="53"/>
        </w:numPr>
        <w:suppressAutoHyphens/>
        <w:autoSpaceDE/>
        <w:autoSpaceDN/>
        <w:adjustRightInd/>
        <w:spacing w:before="120" w:line="360" w:lineRule="auto"/>
        <w:ind w:left="993" w:hanging="425"/>
        <w:jc w:val="both"/>
        <w:rPr>
          <w:rFonts w:ascii="Times New Roman" w:hAnsi="Times New Roman" w:cs="Times New Roman"/>
          <w:sz w:val="22"/>
          <w:szCs w:val="22"/>
        </w:rPr>
      </w:pPr>
      <w:r w:rsidRPr="000C67E8">
        <w:rPr>
          <w:rFonts w:ascii="Times New Roman" w:hAnsi="Times New Roman" w:cs="Times New Roman"/>
          <w:kern w:val="16"/>
          <w:sz w:val="22"/>
          <w:szCs w:val="22"/>
        </w:rPr>
        <w:t>nie wymaga zmiany Umowy;</w:t>
      </w:r>
    </w:p>
    <w:p w14:paraId="6B5EF7DF" w14:textId="0A08D658" w:rsidR="006B39DF" w:rsidRPr="000C67E8" w:rsidRDefault="006B39DF" w:rsidP="006B39DF">
      <w:pPr>
        <w:pStyle w:val="Tekstpodstawowy"/>
        <w:widowControl/>
        <w:numPr>
          <w:ilvl w:val="1"/>
          <w:numId w:val="53"/>
        </w:numPr>
        <w:suppressAutoHyphens/>
        <w:autoSpaceDE/>
        <w:autoSpaceDN/>
        <w:adjustRightInd/>
        <w:spacing w:before="120" w:line="360" w:lineRule="auto"/>
        <w:ind w:left="993" w:hanging="425"/>
        <w:jc w:val="both"/>
        <w:rPr>
          <w:rFonts w:ascii="Times New Roman" w:hAnsi="Times New Roman" w:cs="Times New Roman"/>
          <w:sz w:val="22"/>
          <w:szCs w:val="22"/>
        </w:rPr>
      </w:pPr>
      <w:r w:rsidRPr="000C67E8">
        <w:rPr>
          <w:rFonts w:ascii="Times New Roman" w:hAnsi="Times New Roman" w:cs="Times New Roman"/>
          <w:kern w:val="16"/>
          <w:sz w:val="22"/>
          <w:szCs w:val="22"/>
        </w:rPr>
        <w:t>wymaga pisemnego powiadomienia Zamawiającego przez Dostawcę;</w:t>
      </w:r>
    </w:p>
    <w:p w14:paraId="355824DE" w14:textId="77777777" w:rsidR="006B39DF" w:rsidRPr="000C67E8" w:rsidRDefault="006B39DF" w:rsidP="006B39DF">
      <w:pPr>
        <w:pStyle w:val="Tekstpodstawowy"/>
        <w:widowControl/>
        <w:numPr>
          <w:ilvl w:val="1"/>
          <w:numId w:val="53"/>
        </w:numPr>
        <w:suppressAutoHyphens/>
        <w:autoSpaceDE/>
        <w:autoSpaceDN/>
        <w:adjustRightInd/>
        <w:spacing w:before="120" w:line="360" w:lineRule="auto"/>
        <w:ind w:left="993" w:hanging="425"/>
        <w:jc w:val="both"/>
        <w:rPr>
          <w:rFonts w:ascii="Times New Roman" w:hAnsi="Times New Roman" w:cs="Times New Roman"/>
          <w:sz w:val="22"/>
          <w:szCs w:val="22"/>
        </w:rPr>
      </w:pPr>
      <w:r w:rsidRPr="000C67E8">
        <w:rPr>
          <w:rFonts w:ascii="Times New Roman" w:hAnsi="Times New Roman" w:cs="Times New Roman"/>
          <w:kern w:val="16"/>
          <w:sz w:val="22"/>
          <w:szCs w:val="22"/>
        </w:rPr>
        <w:t>wymaga uprzedniej pisemnej akceptacji treści Zabezpieczenia  przez Zamawiającego - w przypadku zmiany formy Zabezpieczenia na gwarancję bankową lub ubezpieczeniową.</w:t>
      </w:r>
    </w:p>
    <w:p w14:paraId="5DD39425" w14:textId="69477C8E" w:rsidR="00EB5586" w:rsidRDefault="00F77665" w:rsidP="00F77665">
      <w:pPr>
        <w:pStyle w:val="Tekstpodstawowywcity3"/>
        <w:tabs>
          <w:tab w:val="left" w:pos="-284"/>
        </w:tabs>
        <w:spacing w:after="0" w:line="360" w:lineRule="auto"/>
        <w:ind w:left="0"/>
        <w:jc w:val="both"/>
        <w:rPr>
          <w:rFonts w:ascii="Times New Roman" w:hAnsi="Times New Roman" w:cs="Times New Roman"/>
          <w:sz w:val="22"/>
          <w:szCs w:val="22"/>
        </w:rPr>
      </w:pPr>
      <w:r>
        <w:rPr>
          <w:rFonts w:ascii="Times New Roman" w:hAnsi="Times New Roman" w:cs="Times New Roman"/>
          <w:sz w:val="22"/>
          <w:szCs w:val="22"/>
        </w:rPr>
        <w:t>6.</w:t>
      </w:r>
      <w:r w:rsidR="00C2495D" w:rsidRPr="000C67E8">
        <w:rPr>
          <w:rFonts w:ascii="Times New Roman" w:hAnsi="Times New Roman" w:cs="Times New Roman"/>
          <w:sz w:val="22"/>
          <w:szCs w:val="22"/>
        </w:rPr>
        <w:t xml:space="preserve">Zabezpieczenie </w:t>
      </w:r>
      <w:r w:rsidR="006B4680" w:rsidRPr="000C67E8">
        <w:rPr>
          <w:rFonts w:ascii="Times New Roman" w:hAnsi="Times New Roman" w:cs="Times New Roman"/>
          <w:sz w:val="22"/>
          <w:szCs w:val="22"/>
        </w:rPr>
        <w:t>Należytego</w:t>
      </w:r>
      <w:r w:rsidR="00F2041F" w:rsidRPr="000C67E8">
        <w:rPr>
          <w:rFonts w:ascii="Times New Roman" w:hAnsi="Times New Roman" w:cs="Times New Roman"/>
          <w:sz w:val="22"/>
          <w:szCs w:val="22"/>
        </w:rPr>
        <w:t xml:space="preserve"> </w:t>
      </w:r>
      <w:r w:rsidR="006B4680" w:rsidRPr="000C67E8">
        <w:rPr>
          <w:rFonts w:ascii="Times New Roman" w:hAnsi="Times New Roman" w:cs="Times New Roman"/>
          <w:sz w:val="22"/>
          <w:szCs w:val="22"/>
        </w:rPr>
        <w:t>W</w:t>
      </w:r>
      <w:r w:rsidR="00F2041F" w:rsidRPr="000C67E8">
        <w:rPr>
          <w:rFonts w:ascii="Times New Roman" w:hAnsi="Times New Roman" w:cs="Times New Roman"/>
          <w:sz w:val="22"/>
          <w:szCs w:val="22"/>
        </w:rPr>
        <w:t xml:space="preserve">ykonania </w:t>
      </w:r>
      <w:r w:rsidR="00960BC3" w:rsidRPr="000C67E8">
        <w:rPr>
          <w:rFonts w:ascii="Times New Roman" w:hAnsi="Times New Roman" w:cs="Times New Roman"/>
          <w:sz w:val="22"/>
          <w:szCs w:val="22"/>
        </w:rPr>
        <w:t>U</w:t>
      </w:r>
      <w:r w:rsidR="00F2041F" w:rsidRPr="000C67E8">
        <w:rPr>
          <w:rFonts w:ascii="Times New Roman" w:hAnsi="Times New Roman" w:cs="Times New Roman"/>
          <w:sz w:val="22"/>
          <w:szCs w:val="22"/>
        </w:rPr>
        <w:t>mowy mus</w:t>
      </w:r>
      <w:r w:rsidR="005267E3" w:rsidRPr="000C67E8">
        <w:rPr>
          <w:rFonts w:ascii="Times New Roman" w:hAnsi="Times New Roman" w:cs="Times New Roman"/>
          <w:sz w:val="22"/>
          <w:szCs w:val="22"/>
        </w:rPr>
        <w:t>i</w:t>
      </w:r>
      <w:r w:rsidR="00F2041F" w:rsidRPr="000C67E8">
        <w:rPr>
          <w:rFonts w:ascii="Times New Roman" w:hAnsi="Times New Roman" w:cs="Times New Roman"/>
          <w:sz w:val="22"/>
          <w:szCs w:val="22"/>
        </w:rPr>
        <w:t xml:space="preserve"> być ważn</w:t>
      </w:r>
      <w:r w:rsidR="00C2495D" w:rsidRPr="000C67E8">
        <w:rPr>
          <w:rFonts w:ascii="Times New Roman" w:hAnsi="Times New Roman" w:cs="Times New Roman"/>
          <w:sz w:val="22"/>
          <w:szCs w:val="22"/>
        </w:rPr>
        <w:t>e</w:t>
      </w:r>
      <w:r w:rsidR="00F2041F" w:rsidRPr="000C67E8">
        <w:rPr>
          <w:rFonts w:ascii="Times New Roman" w:hAnsi="Times New Roman" w:cs="Times New Roman"/>
          <w:sz w:val="22"/>
          <w:szCs w:val="22"/>
        </w:rPr>
        <w:t xml:space="preserve"> od chwili złożenia ich </w:t>
      </w:r>
      <w:r w:rsidR="000B2A79" w:rsidRPr="00A75903">
        <w:rPr>
          <w:rFonts w:ascii="Times New Roman" w:hAnsi="Times New Roman" w:cs="Times New Roman"/>
          <w:sz w:val="22"/>
          <w:szCs w:val="22"/>
        </w:rPr>
        <w:t>Zamawiającemu</w:t>
      </w:r>
      <w:r w:rsidR="00F2041F" w:rsidRPr="00A75903">
        <w:rPr>
          <w:rFonts w:ascii="Times New Roman" w:hAnsi="Times New Roman" w:cs="Times New Roman"/>
          <w:sz w:val="22"/>
          <w:szCs w:val="22"/>
        </w:rPr>
        <w:t>, włącznie z tą datą, do dat końcowych gwarancji, o których mowa w §</w:t>
      </w:r>
      <w:r w:rsidR="000E6771" w:rsidRPr="00A75903">
        <w:rPr>
          <w:rFonts w:ascii="Times New Roman" w:hAnsi="Times New Roman" w:cs="Times New Roman"/>
          <w:sz w:val="22"/>
          <w:szCs w:val="22"/>
        </w:rPr>
        <w:t>10</w:t>
      </w:r>
      <w:r w:rsidR="003A6CED" w:rsidRPr="00A75903">
        <w:rPr>
          <w:rFonts w:ascii="Times New Roman" w:hAnsi="Times New Roman" w:cs="Times New Roman"/>
          <w:sz w:val="22"/>
          <w:szCs w:val="22"/>
        </w:rPr>
        <w:t xml:space="preserve"> Umowy</w:t>
      </w:r>
      <w:r w:rsidR="00F2041F" w:rsidRPr="00A75903">
        <w:rPr>
          <w:rFonts w:ascii="Times New Roman" w:hAnsi="Times New Roman" w:cs="Times New Roman"/>
          <w:sz w:val="22"/>
          <w:szCs w:val="22"/>
        </w:rPr>
        <w:t>.</w:t>
      </w:r>
    </w:p>
    <w:p w14:paraId="094CF3DF" w14:textId="7F42D028" w:rsidR="00D62757" w:rsidRDefault="00F77665" w:rsidP="00F77665">
      <w:pPr>
        <w:pStyle w:val="Tekstpodstawowywcity3"/>
        <w:tabs>
          <w:tab w:val="left" w:pos="-284"/>
        </w:tabs>
        <w:spacing w:after="0" w:line="360" w:lineRule="auto"/>
        <w:ind w:left="0"/>
        <w:jc w:val="both"/>
        <w:rPr>
          <w:rFonts w:ascii="Times New Roman" w:hAnsi="Times New Roman" w:cs="Times New Roman"/>
          <w:sz w:val="22"/>
          <w:szCs w:val="22"/>
        </w:rPr>
      </w:pPr>
      <w:r>
        <w:rPr>
          <w:rFonts w:ascii="Times New Roman" w:hAnsi="Times New Roman" w:cs="Times New Roman"/>
          <w:sz w:val="22"/>
          <w:szCs w:val="22"/>
        </w:rPr>
        <w:lastRenderedPageBreak/>
        <w:t>7.</w:t>
      </w:r>
      <w:r w:rsidR="00F03DBD" w:rsidRPr="00EB5586">
        <w:rPr>
          <w:rFonts w:ascii="Times New Roman" w:hAnsi="Times New Roman" w:cs="Times New Roman"/>
          <w:sz w:val="22"/>
          <w:szCs w:val="22"/>
        </w:rPr>
        <w:t xml:space="preserve">W przypadku wygaśnięcia ZNWU w formie gwarancji przed upływem terminu, </w:t>
      </w:r>
      <w:r w:rsidR="00F03DBD" w:rsidRPr="00EB5586">
        <w:rPr>
          <w:rFonts w:ascii="Times New Roman" w:hAnsi="Times New Roman" w:cs="Times New Roman"/>
          <w:kern w:val="16"/>
          <w:sz w:val="22"/>
          <w:szCs w:val="22"/>
        </w:rPr>
        <w:t xml:space="preserve">do którego </w:t>
      </w:r>
      <w:r w:rsidR="0099316D" w:rsidRPr="00EB5586">
        <w:rPr>
          <w:rFonts w:ascii="Times New Roman" w:hAnsi="Times New Roman" w:cs="Times New Roman"/>
          <w:kern w:val="16"/>
          <w:sz w:val="22"/>
          <w:szCs w:val="22"/>
        </w:rPr>
        <w:t xml:space="preserve">Dostawca </w:t>
      </w:r>
      <w:r w:rsidR="00F03DBD" w:rsidRPr="00EB5586">
        <w:rPr>
          <w:rFonts w:ascii="Times New Roman" w:hAnsi="Times New Roman" w:cs="Times New Roman"/>
          <w:kern w:val="16"/>
          <w:sz w:val="22"/>
          <w:szCs w:val="22"/>
        </w:rPr>
        <w:t>ustanowił ważność ZNWU</w:t>
      </w:r>
      <w:r w:rsidR="00F03DBD" w:rsidRPr="00EB5586">
        <w:rPr>
          <w:rFonts w:ascii="Times New Roman" w:hAnsi="Times New Roman" w:cs="Times New Roman"/>
          <w:sz w:val="22"/>
          <w:szCs w:val="22"/>
        </w:rPr>
        <w:t xml:space="preserve"> w formie gwarancji, </w:t>
      </w:r>
      <w:r w:rsidR="0099316D" w:rsidRPr="00EB5586">
        <w:rPr>
          <w:rFonts w:ascii="Times New Roman" w:hAnsi="Times New Roman" w:cs="Times New Roman"/>
          <w:kern w:val="16"/>
          <w:sz w:val="22"/>
          <w:szCs w:val="22"/>
        </w:rPr>
        <w:t xml:space="preserve">Dostawca </w:t>
      </w:r>
      <w:r w:rsidR="00F03DBD" w:rsidRPr="00EB5586">
        <w:rPr>
          <w:rFonts w:ascii="Times New Roman" w:hAnsi="Times New Roman" w:cs="Times New Roman"/>
          <w:sz w:val="22"/>
          <w:szCs w:val="22"/>
        </w:rPr>
        <w:t xml:space="preserve">zobowiązuje się ustanowić nowe/uzupełnić ZNWU w terminie </w:t>
      </w:r>
      <w:r w:rsidR="00F03DBD" w:rsidRPr="00EB5586">
        <w:rPr>
          <w:rFonts w:ascii="Times New Roman" w:hAnsi="Times New Roman" w:cs="Times New Roman"/>
          <w:b/>
          <w:sz w:val="22"/>
          <w:szCs w:val="22"/>
        </w:rPr>
        <w:t>3 (słownie: trzech) Dni</w:t>
      </w:r>
      <w:r w:rsidR="00F03DBD" w:rsidRPr="00EB5586">
        <w:rPr>
          <w:rFonts w:ascii="Times New Roman" w:hAnsi="Times New Roman" w:cs="Times New Roman"/>
          <w:sz w:val="22"/>
          <w:szCs w:val="22"/>
        </w:rPr>
        <w:t xml:space="preserve"> przed Dniem wygaśnięcia ZNWU w formie gwarancji.</w:t>
      </w:r>
    </w:p>
    <w:p w14:paraId="31DB88ED" w14:textId="31F691FA" w:rsidR="00D62757" w:rsidRDefault="00F77665" w:rsidP="00F77665">
      <w:pPr>
        <w:pStyle w:val="Tekstpodstawowywcity3"/>
        <w:tabs>
          <w:tab w:val="left" w:pos="-284"/>
        </w:tabs>
        <w:spacing w:after="0" w:line="360" w:lineRule="auto"/>
        <w:ind w:left="0"/>
        <w:jc w:val="both"/>
        <w:rPr>
          <w:rFonts w:ascii="Times New Roman" w:hAnsi="Times New Roman" w:cs="Times New Roman"/>
          <w:sz w:val="22"/>
          <w:szCs w:val="22"/>
        </w:rPr>
      </w:pPr>
      <w:r>
        <w:rPr>
          <w:rFonts w:ascii="Times New Roman" w:hAnsi="Times New Roman" w:cs="Times New Roman"/>
          <w:sz w:val="22"/>
          <w:szCs w:val="22"/>
        </w:rPr>
        <w:t>8.</w:t>
      </w:r>
      <w:r w:rsidR="00F03DBD" w:rsidRPr="00D62757">
        <w:rPr>
          <w:rFonts w:ascii="Times New Roman" w:hAnsi="Times New Roman" w:cs="Times New Roman"/>
          <w:sz w:val="22"/>
          <w:szCs w:val="22"/>
        </w:rPr>
        <w:t xml:space="preserve">W każdym przypadku niewykonania lub nienależytego wykonania przez </w:t>
      </w:r>
      <w:r w:rsidR="0099316D" w:rsidRPr="00D62757">
        <w:rPr>
          <w:rFonts w:ascii="Times New Roman" w:hAnsi="Times New Roman" w:cs="Times New Roman"/>
          <w:kern w:val="16"/>
          <w:sz w:val="22"/>
          <w:szCs w:val="22"/>
        </w:rPr>
        <w:t>Dostawcę</w:t>
      </w:r>
      <w:r w:rsidR="001E2BD8" w:rsidRPr="00D62757">
        <w:rPr>
          <w:rFonts w:ascii="Times New Roman" w:hAnsi="Times New Roman" w:cs="Times New Roman"/>
          <w:kern w:val="16"/>
          <w:sz w:val="22"/>
          <w:szCs w:val="22"/>
        </w:rPr>
        <w:t xml:space="preserve"> </w:t>
      </w:r>
      <w:r w:rsidR="00F03DBD" w:rsidRPr="00D62757">
        <w:rPr>
          <w:rFonts w:ascii="Times New Roman" w:hAnsi="Times New Roman" w:cs="Times New Roman"/>
          <w:sz w:val="22"/>
          <w:szCs w:val="22"/>
        </w:rPr>
        <w:t xml:space="preserve">zobowiązań, o których mowa w ust. 1 niniejszego paragrafu, po bezskutecznym upływie dodatkowego terminu, nie krótszego, niż </w:t>
      </w:r>
      <w:r w:rsidR="00F03DBD" w:rsidRPr="00D62757">
        <w:rPr>
          <w:rFonts w:ascii="Times New Roman" w:hAnsi="Times New Roman" w:cs="Times New Roman"/>
          <w:b/>
          <w:sz w:val="22"/>
          <w:szCs w:val="22"/>
        </w:rPr>
        <w:t xml:space="preserve">15 (słownie: </w:t>
      </w:r>
      <w:r w:rsidR="005C2357" w:rsidRPr="00D62757">
        <w:rPr>
          <w:rFonts w:ascii="Times New Roman" w:hAnsi="Times New Roman" w:cs="Times New Roman"/>
          <w:b/>
          <w:sz w:val="22"/>
          <w:szCs w:val="22"/>
        </w:rPr>
        <w:t>piętnaście</w:t>
      </w:r>
      <w:r w:rsidR="00F03DBD" w:rsidRPr="00D62757">
        <w:rPr>
          <w:rFonts w:ascii="Times New Roman" w:hAnsi="Times New Roman" w:cs="Times New Roman"/>
          <w:b/>
          <w:sz w:val="22"/>
          <w:szCs w:val="22"/>
        </w:rPr>
        <w:t>) Dni</w:t>
      </w:r>
      <w:r w:rsidR="00F03DBD" w:rsidRPr="00D62757">
        <w:rPr>
          <w:rFonts w:ascii="Times New Roman" w:hAnsi="Times New Roman" w:cs="Times New Roman"/>
          <w:sz w:val="22"/>
          <w:szCs w:val="22"/>
        </w:rPr>
        <w:t xml:space="preserve">, wyznaczonego </w:t>
      </w:r>
      <w:r w:rsidR="00B92451" w:rsidRPr="00D62757">
        <w:rPr>
          <w:rFonts w:ascii="Times New Roman" w:hAnsi="Times New Roman" w:cs="Times New Roman"/>
          <w:kern w:val="16"/>
          <w:sz w:val="22"/>
          <w:szCs w:val="22"/>
        </w:rPr>
        <w:t>Dostawcy</w:t>
      </w:r>
      <w:r w:rsidR="00F03DBD" w:rsidRPr="00D62757">
        <w:rPr>
          <w:rFonts w:ascii="Times New Roman" w:hAnsi="Times New Roman" w:cs="Times New Roman"/>
          <w:sz w:val="22"/>
          <w:szCs w:val="22"/>
        </w:rPr>
        <w:t xml:space="preserve">, pisemnie, przez Zamawiającego, na należyte wykonanie tych zobowiązań, Zamawiający ma prawo zażądać zapłaty przez gwaranta (w ramach gwarancji  bankowej/ubezpieczeniowej) stosowną kwotę pieniężną, tytułem zaspokojenia roszczeń Zamawiającego wobec </w:t>
      </w:r>
      <w:r w:rsidR="00B92451" w:rsidRPr="00D62757">
        <w:rPr>
          <w:rFonts w:ascii="Times New Roman" w:hAnsi="Times New Roman" w:cs="Times New Roman"/>
          <w:kern w:val="16"/>
          <w:sz w:val="22"/>
          <w:szCs w:val="22"/>
        </w:rPr>
        <w:t>Dostawcy</w:t>
      </w:r>
      <w:r w:rsidR="00B92451" w:rsidRPr="00D62757" w:rsidDel="00B92451">
        <w:rPr>
          <w:rFonts w:ascii="Times New Roman" w:hAnsi="Times New Roman" w:cs="Times New Roman"/>
          <w:sz w:val="22"/>
          <w:szCs w:val="22"/>
        </w:rPr>
        <w:t xml:space="preserve"> </w:t>
      </w:r>
      <w:r w:rsidR="00F03DBD" w:rsidRPr="00D62757">
        <w:rPr>
          <w:rFonts w:ascii="Times New Roman" w:hAnsi="Times New Roman" w:cs="Times New Roman"/>
          <w:sz w:val="22"/>
          <w:szCs w:val="22"/>
        </w:rPr>
        <w:t xml:space="preserve">powstałych w związku z niewykonaniem lub nienależytym wykonaniem przez </w:t>
      </w:r>
      <w:r w:rsidR="00B92451" w:rsidRPr="00D62757">
        <w:rPr>
          <w:rFonts w:ascii="Times New Roman" w:hAnsi="Times New Roman" w:cs="Times New Roman"/>
          <w:kern w:val="16"/>
          <w:sz w:val="22"/>
          <w:szCs w:val="22"/>
        </w:rPr>
        <w:t>Dostawcy</w:t>
      </w:r>
      <w:r w:rsidR="00B92451" w:rsidRPr="00D62757" w:rsidDel="00B92451">
        <w:rPr>
          <w:rFonts w:ascii="Times New Roman" w:hAnsi="Times New Roman" w:cs="Times New Roman"/>
          <w:b/>
          <w:bCs/>
          <w:sz w:val="22"/>
          <w:szCs w:val="22"/>
        </w:rPr>
        <w:t xml:space="preserve"> </w:t>
      </w:r>
      <w:r w:rsidR="00F03DBD" w:rsidRPr="00D62757">
        <w:rPr>
          <w:rFonts w:ascii="Times New Roman" w:hAnsi="Times New Roman" w:cs="Times New Roman"/>
          <w:sz w:val="22"/>
          <w:szCs w:val="22"/>
        </w:rPr>
        <w:t>tych zobowiązań.</w:t>
      </w:r>
    </w:p>
    <w:p w14:paraId="59A8798D" w14:textId="2DE01C07" w:rsidR="00D62757" w:rsidRDefault="00F77665" w:rsidP="00F77665">
      <w:pPr>
        <w:pStyle w:val="Tekstpodstawowywcity3"/>
        <w:tabs>
          <w:tab w:val="left" w:pos="-284"/>
        </w:tabs>
        <w:spacing w:after="0" w:line="360" w:lineRule="auto"/>
        <w:ind w:left="0"/>
        <w:jc w:val="both"/>
        <w:rPr>
          <w:rFonts w:ascii="Times New Roman" w:hAnsi="Times New Roman" w:cs="Times New Roman"/>
          <w:sz w:val="22"/>
          <w:szCs w:val="22"/>
        </w:rPr>
      </w:pPr>
      <w:r>
        <w:rPr>
          <w:rFonts w:ascii="Times New Roman" w:hAnsi="Times New Roman" w:cs="Times New Roman"/>
          <w:sz w:val="22"/>
          <w:szCs w:val="22"/>
        </w:rPr>
        <w:t>9.</w:t>
      </w:r>
      <w:r w:rsidR="00F03DBD" w:rsidRPr="00D62757">
        <w:rPr>
          <w:rFonts w:ascii="Times New Roman" w:hAnsi="Times New Roman" w:cs="Times New Roman"/>
          <w:sz w:val="22"/>
          <w:szCs w:val="22"/>
        </w:rPr>
        <w:t xml:space="preserve">Zamawiający zobowiązuje się pisemnie zawiadomić </w:t>
      </w:r>
      <w:r w:rsidR="00B92451" w:rsidRPr="00D62757">
        <w:rPr>
          <w:rFonts w:ascii="Times New Roman" w:hAnsi="Times New Roman" w:cs="Times New Roman"/>
          <w:sz w:val="22"/>
          <w:szCs w:val="22"/>
        </w:rPr>
        <w:t>Dostawcę</w:t>
      </w:r>
      <w:r w:rsidR="00CA40A2" w:rsidRPr="00D62757">
        <w:rPr>
          <w:rFonts w:ascii="Times New Roman" w:hAnsi="Times New Roman" w:cs="Times New Roman"/>
          <w:sz w:val="22"/>
          <w:szCs w:val="22"/>
        </w:rPr>
        <w:t xml:space="preserve"> </w:t>
      </w:r>
      <w:r w:rsidR="00F03DBD" w:rsidRPr="00D62757">
        <w:rPr>
          <w:rFonts w:ascii="Times New Roman" w:hAnsi="Times New Roman" w:cs="Times New Roman"/>
          <w:sz w:val="22"/>
          <w:szCs w:val="22"/>
        </w:rPr>
        <w:t xml:space="preserve">o każdym potrąceniu lub zapłacie z gwarancji, o którym mowa w ust. </w:t>
      </w:r>
      <w:r>
        <w:rPr>
          <w:rFonts w:ascii="Times New Roman" w:hAnsi="Times New Roman" w:cs="Times New Roman"/>
          <w:sz w:val="22"/>
          <w:szCs w:val="22"/>
        </w:rPr>
        <w:t>8</w:t>
      </w:r>
      <w:r w:rsidR="00F03DBD" w:rsidRPr="00D62757">
        <w:rPr>
          <w:rFonts w:ascii="Times New Roman" w:hAnsi="Times New Roman" w:cs="Times New Roman"/>
          <w:sz w:val="22"/>
          <w:szCs w:val="22"/>
        </w:rPr>
        <w:t xml:space="preserve"> powyżej.</w:t>
      </w:r>
    </w:p>
    <w:p w14:paraId="052368CE" w14:textId="5D33082B" w:rsidR="00D62757" w:rsidRDefault="00F77665" w:rsidP="00F77665">
      <w:pPr>
        <w:pStyle w:val="Tekstpodstawowywcity3"/>
        <w:tabs>
          <w:tab w:val="left" w:pos="-284"/>
        </w:tabs>
        <w:spacing w:after="0" w:line="360" w:lineRule="auto"/>
        <w:ind w:left="0"/>
        <w:jc w:val="both"/>
        <w:rPr>
          <w:rFonts w:ascii="Times New Roman" w:hAnsi="Times New Roman" w:cs="Times New Roman"/>
          <w:sz w:val="22"/>
          <w:szCs w:val="22"/>
        </w:rPr>
      </w:pPr>
      <w:r>
        <w:rPr>
          <w:rFonts w:ascii="Times New Roman" w:hAnsi="Times New Roman" w:cs="Times New Roman"/>
          <w:sz w:val="22"/>
          <w:szCs w:val="22"/>
        </w:rPr>
        <w:t>10.</w:t>
      </w:r>
      <w:r w:rsidR="00F03DBD" w:rsidRPr="00D62757">
        <w:rPr>
          <w:rFonts w:ascii="Times New Roman" w:hAnsi="Times New Roman" w:cs="Times New Roman"/>
          <w:sz w:val="22"/>
          <w:szCs w:val="22"/>
        </w:rPr>
        <w:t xml:space="preserve">W terminie </w:t>
      </w:r>
      <w:r w:rsidR="00F03DBD" w:rsidRPr="00D62757">
        <w:rPr>
          <w:rFonts w:ascii="Times New Roman" w:hAnsi="Times New Roman" w:cs="Times New Roman"/>
          <w:b/>
          <w:sz w:val="22"/>
          <w:szCs w:val="22"/>
        </w:rPr>
        <w:t>7 (słownie: siedmiu) Dni</w:t>
      </w:r>
      <w:r w:rsidR="00F03DBD" w:rsidRPr="00D62757">
        <w:rPr>
          <w:rFonts w:ascii="Times New Roman" w:hAnsi="Times New Roman" w:cs="Times New Roman"/>
          <w:sz w:val="22"/>
          <w:szCs w:val="22"/>
        </w:rPr>
        <w:t xml:space="preserve"> od dnia otrzymania pisemnego zawiadomienia, o którym mowa w ust. </w:t>
      </w:r>
      <w:r>
        <w:rPr>
          <w:rFonts w:ascii="Times New Roman" w:hAnsi="Times New Roman" w:cs="Times New Roman"/>
          <w:sz w:val="22"/>
          <w:szCs w:val="22"/>
        </w:rPr>
        <w:t>9</w:t>
      </w:r>
      <w:r w:rsidR="00F03DBD" w:rsidRPr="00D62757">
        <w:rPr>
          <w:rFonts w:ascii="Times New Roman" w:hAnsi="Times New Roman" w:cs="Times New Roman"/>
          <w:sz w:val="22"/>
          <w:szCs w:val="22"/>
        </w:rPr>
        <w:t xml:space="preserve"> powyżej, </w:t>
      </w:r>
      <w:r w:rsidR="00B92451" w:rsidRPr="00D62757">
        <w:rPr>
          <w:rFonts w:ascii="Times New Roman" w:hAnsi="Times New Roman" w:cs="Times New Roman"/>
          <w:sz w:val="22"/>
          <w:szCs w:val="22"/>
        </w:rPr>
        <w:t>Dostawc</w:t>
      </w:r>
      <w:r w:rsidR="00680097" w:rsidRPr="00D62757">
        <w:rPr>
          <w:rFonts w:ascii="Times New Roman" w:hAnsi="Times New Roman" w:cs="Times New Roman"/>
          <w:sz w:val="22"/>
          <w:szCs w:val="22"/>
        </w:rPr>
        <w:t>a</w:t>
      </w:r>
      <w:r w:rsidR="00B92451" w:rsidRPr="00D62757">
        <w:rPr>
          <w:rFonts w:ascii="Times New Roman" w:hAnsi="Times New Roman" w:cs="Times New Roman"/>
          <w:sz w:val="22"/>
          <w:szCs w:val="22"/>
        </w:rPr>
        <w:t xml:space="preserve"> </w:t>
      </w:r>
      <w:r w:rsidR="00F03DBD" w:rsidRPr="00D62757">
        <w:rPr>
          <w:rFonts w:ascii="Times New Roman" w:hAnsi="Times New Roman" w:cs="Times New Roman"/>
          <w:sz w:val="22"/>
          <w:szCs w:val="22"/>
        </w:rPr>
        <w:t>zobowiązany jest każdorazowo uzupełnić ZNWU, do pełnej wysokości ZNWU, określonej w ustępie 2 niniejszego paragrafu, zgodnie z Umową.</w:t>
      </w:r>
    </w:p>
    <w:p w14:paraId="62DC4F32" w14:textId="7CAC33BF" w:rsidR="00D62757" w:rsidRDefault="00F77665" w:rsidP="00F77665">
      <w:pPr>
        <w:pStyle w:val="Tekstpodstawowywcity3"/>
        <w:tabs>
          <w:tab w:val="left" w:pos="-284"/>
        </w:tabs>
        <w:spacing w:after="0" w:line="360" w:lineRule="auto"/>
        <w:ind w:left="0"/>
        <w:jc w:val="both"/>
        <w:rPr>
          <w:rFonts w:ascii="Times New Roman" w:hAnsi="Times New Roman" w:cs="Times New Roman"/>
          <w:sz w:val="22"/>
          <w:szCs w:val="22"/>
        </w:rPr>
      </w:pPr>
      <w:r>
        <w:rPr>
          <w:rFonts w:ascii="Times New Roman" w:hAnsi="Times New Roman" w:cs="Times New Roman"/>
          <w:kern w:val="16"/>
          <w:sz w:val="22"/>
          <w:szCs w:val="22"/>
        </w:rPr>
        <w:t>11.</w:t>
      </w:r>
      <w:r w:rsidR="00F03DBD" w:rsidRPr="00D62757">
        <w:rPr>
          <w:rFonts w:ascii="Times New Roman" w:hAnsi="Times New Roman" w:cs="Times New Roman"/>
          <w:kern w:val="16"/>
          <w:sz w:val="22"/>
          <w:szCs w:val="22"/>
        </w:rPr>
        <w:t xml:space="preserve">We wszystkich przypadkach, w których, wbrew postanowieniom niniejszego paragrafu, </w:t>
      </w:r>
      <w:r w:rsidR="0099316D" w:rsidRPr="00D62757">
        <w:rPr>
          <w:rFonts w:ascii="Times New Roman" w:hAnsi="Times New Roman" w:cs="Times New Roman"/>
          <w:kern w:val="16"/>
          <w:sz w:val="22"/>
          <w:szCs w:val="22"/>
        </w:rPr>
        <w:t xml:space="preserve">Dostawca </w:t>
      </w:r>
      <w:r w:rsidR="00F03DBD" w:rsidRPr="00D62757">
        <w:rPr>
          <w:rFonts w:ascii="Times New Roman" w:hAnsi="Times New Roman" w:cs="Times New Roman"/>
          <w:kern w:val="16"/>
          <w:sz w:val="22"/>
          <w:szCs w:val="22"/>
        </w:rPr>
        <w:t>zaniecha przedłużenia gwarancji bankowej/ ubezpieczeniowej, w terminie określonym w niniejszym paragrafie, Zamawiający ma prawo do w</w:t>
      </w:r>
      <w:r w:rsidR="00F03DBD" w:rsidRPr="00D62757">
        <w:rPr>
          <w:rFonts w:ascii="Times New Roman" w:hAnsi="Times New Roman" w:cs="Times New Roman"/>
          <w:sz w:val="22"/>
          <w:szCs w:val="22"/>
        </w:rPr>
        <w:t xml:space="preserve">ypłaty z takiej </w:t>
      </w:r>
      <w:r w:rsidR="00F03DBD" w:rsidRPr="00D62757">
        <w:rPr>
          <w:rFonts w:ascii="Times New Roman" w:hAnsi="Times New Roman" w:cs="Times New Roman"/>
          <w:kern w:val="16"/>
          <w:sz w:val="22"/>
          <w:szCs w:val="22"/>
        </w:rPr>
        <w:t>gwarancji  bankowej/ubezpieczeniowej</w:t>
      </w:r>
      <w:r w:rsidR="00F03DBD" w:rsidRPr="00D62757">
        <w:rPr>
          <w:rFonts w:ascii="Times New Roman" w:hAnsi="Times New Roman" w:cs="Times New Roman"/>
          <w:sz w:val="22"/>
          <w:szCs w:val="22"/>
        </w:rPr>
        <w:t xml:space="preserve"> całej dostępnej kwoty gwarancji na konto Zamawiającego, w charakterze Kaucji (jako ZNWU).</w:t>
      </w:r>
    </w:p>
    <w:p w14:paraId="204D1396" w14:textId="2E00871B" w:rsidR="00F03DBD" w:rsidRPr="00D62757" w:rsidRDefault="00F77665" w:rsidP="00F77665">
      <w:pPr>
        <w:pStyle w:val="Tekstpodstawowywcity3"/>
        <w:tabs>
          <w:tab w:val="left" w:pos="-284"/>
        </w:tabs>
        <w:spacing w:after="0" w:line="360" w:lineRule="auto"/>
        <w:ind w:left="0"/>
        <w:jc w:val="both"/>
        <w:rPr>
          <w:rFonts w:ascii="Times New Roman" w:hAnsi="Times New Roman" w:cs="Times New Roman"/>
          <w:sz w:val="22"/>
          <w:szCs w:val="22"/>
        </w:rPr>
      </w:pPr>
      <w:r>
        <w:rPr>
          <w:rFonts w:ascii="Times New Roman" w:hAnsi="Times New Roman" w:cs="Times New Roman"/>
          <w:kern w:val="16"/>
          <w:sz w:val="22"/>
          <w:szCs w:val="22"/>
        </w:rPr>
        <w:t>12.</w:t>
      </w:r>
      <w:r w:rsidR="00F03DBD" w:rsidRPr="00D62757">
        <w:rPr>
          <w:rFonts w:ascii="Times New Roman" w:hAnsi="Times New Roman" w:cs="Times New Roman"/>
          <w:kern w:val="16"/>
          <w:sz w:val="22"/>
          <w:szCs w:val="22"/>
        </w:rPr>
        <w:t xml:space="preserve">Wszelkie koszty ustanowienia ZNWU, zmiany ZNWU, uzupełnienia wysokości ZNWU, przedłużenia okresu ważności ZNWU, ponosi </w:t>
      </w:r>
      <w:r w:rsidR="0099316D" w:rsidRPr="00D62757">
        <w:rPr>
          <w:rFonts w:ascii="Times New Roman" w:hAnsi="Times New Roman" w:cs="Times New Roman"/>
          <w:kern w:val="16"/>
          <w:sz w:val="22"/>
          <w:szCs w:val="22"/>
        </w:rPr>
        <w:t>Dostawca</w:t>
      </w:r>
      <w:r w:rsidR="00F03DBD" w:rsidRPr="00D62757">
        <w:rPr>
          <w:rFonts w:ascii="Times New Roman" w:hAnsi="Times New Roman" w:cs="Times New Roman"/>
          <w:kern w:val="16"/>
          <w:sz w:val="22"/>
          <w:szCs w:val="22"/>
        </w:rPr>
        <w:t>.</w:t>
      </w:r>
    </w:p>
    <w:p w14:paraId="30B4C477" w14:textId="77777777" w:rsidR="00F2041F" w:rsidRPr="000C67E8" w:rsidRDefault="00F2041F" w:rsidP="00F2041F">
      <w:pPr>
        <w:spacing w:line="276" w:lineRule="auto"/>
        <w:jc w:val="both"/>
        <w:rPr>
          <w:rFonts w:ascii="Times New Roman" w:hAnsi="Times New Roman" w:cs="Times New Roman"/>
          <w:sz w:val="22"/>
          <w:szCs w:val="22"/>
        </w:rPr>
      </w:pPr>
    </w:p>
    <w:p w14:paraId="4B4C74CC" w14:textId="524467D3" w:rsidR="00164EA8" w:rsidRPr="000C67E8" w:rsidRDefault="00AA2904" w:rsidP="00941B7A">
      <w:pPr>
        <w:tabs>
          <w:tab w:val="left" w:pos="709"/>
        </w:tabs>
        <w:spacing w:line="360" w:lineRule="auto"/>
        <w:jc w:val="center"/>
        <w:rPr>
          <w:rFonts w:ascii="Times New Roman" w:hAnsi="Times New Roman" w:cs="Times New Roman"/>
          <w:b/>
          <w:sz w:val="22"/>
          <w:szCs w:val="22"/>
        </w:rPr>
      </w:pPr>
      <w:r w:rsidRPr="000C67E8">
        <w:rPr>
          <w:rFonts w:ascii="Times New Roman" w:hAnsi="Times New Roman" w:cs="Times New Roman"/>
          <w:b/>
          <w:sz w:val="22"/>
          <w:szCs w:val="22"/>
        </w:rPr>
        <w:t>§</w:t>
      </w:r>
      <w:bookmarkEnd w:id="21"/>
      <w:r w:rsidR="0075473E" w:rsidRPr="000C67E8">
        <w:rPr>
          <w:rFonts w:ascii="Times New Roman" w:hAnsi="Times New Roman" w:cs="Times New Roman"/>
          <w:b/>
          <w:sz w:val="22"/>
          <w:szCs w:val="22"/>
        </w:rPr>
        <w:t>8</w:t>
      </w:r>
      <w:r w:rsidR="00A66692" w:rsidRPr="000C67E8">
        <w:rPr>
          <w:rFonts w:ascii="Times New Roman" w:hAnsi="Times New Roman" w:cs="Times New Roman"/>
          <w:b/>
          <w:sz w:val="22"/>
          <w:szCs w:val="22"/>
        </w:rPr>
        <w:t xml:space="preserve"> </w:t>
      </w:r>
    </w:p>
    <w:p w14:paraId="3786E194" w14:textId="1B0ED207" w:rsidR="000803C3" w:rsidRPr="000C67E8" w:rsidRDefault="00E27266" w:rsidP="004508E8">
      <w:pPr>
        <w:tabs>
          <w:tab w:val="left" w:pos="-1296"/>
          <w:tab w:val="left" w:pos="0"/>
        </w:tabs>
        <w:spacing w:line="320" w:lineRule="exact"/>
        <w:ind w:left="400" w:hanging="400"/>
        <w:jc w:val="center"/>
        <w:rPr>
          <w:rFonts w:ascii="Times New Roman" w:hAnsi="Times New Roman" w:cs="Times New Roman"/>
          <w:spacing w:val="-3"/>
          <w:sz w:val="22"/>
          <w:szCs w:val="22"/>
        </w:rPr>
      </w:pPr>
      <w:r w:rsidRPr="000C67E8">
        <w:rPr>
          <w:rFonts w:ascii="Times New Roman" w:hAnsi="Times New Roman" w:cs="Times New Roman"/>
          <w:b/>
          <w:spacing w:val="-3"/>
          <w:sz w:val="22"/>
          <w:szCs w:val="22"/>
        </w:rPr>
        <w:t>Wynagrodzenia</w:t>
      </w:r>
      <w:r w:rsidR="000803C3" w:rsidRPr="000C67E8">
        <w:rPr>
          <w:rFonts w:ascii="Times New Roman" w:hAnsi="Times New Roman" w:cs="Times New Roman"/>
          <w:b/>
          <w:spacing w:val="-3"/>
          <w:sz w:val="22"/>
          <w:szCs w:val="22"/>
        </w:rPr>
        <w:t xml:space="preserve"> i</w:t>
      </w:r>
      <w:r w:rsidRPr="000C67E8">
        <w:rPr>
          <w:rFonts w:ascii="Times New Roman" w:hAnsi="Times New Roman" w:cs="Times New Roman"/>
          <w:b/>
          <w:spacing w:val="-3"/>
          <w:sz w:val="22"/>
          <w:szCs w:val="22"/>
        </w:rPr>
        <w:t xml:space="preserve"> warunki</w:t>
      </w:r>
      <w:r w:rsidR="000803C3" w:rsidRPr="000C67E8">
        <w:rPr>
          <w:rFonts w:ascii="Times New Roman" w:hAnsi="Times New Roman" w:cs="Times New Roman"/>
          <w:b/>
          <w:spacing w:val="-3"/>
          <w:sz w:val="22"/>
          <w:szCs w:val="22"/>
        </w:rPr>
        <w:t xml:space="preserve"> płatności.</w:t>
      </w:r>
    </w:p>
    <w:p w14:paraId="4C88B1B9" w14:textId="77777777" w:rsidR="000803C3" w:rsidRPr="000C67E8" w:rsidRDefault="000803C3" w:rsidP="009F5583">
      <w:pPr>
        <w:tabs>
          <w:tab w:val="left" w:pos="-1296"/>
          <w:tab w:val="left" w:pos="0"/>
        </w:tabs>
        <w:spacing w:line="320" w:lineRule="exact"/>
        <w:ind w:left="400" w:hanging="400"/>
        <w:rPr>
          <w:rFonts w:ascii="Times New Roman" w:hAnsi="Times New Roman" w:cs="Times New Roman"/>
          <w:spacing w:val="-3"/>
          <w:sz w:val="22"/>
          <w:szCs w:val="22"/>
        </w:rPr>
      </w:pPr>
    </w:p>
    <w:p w14:paraId="6C0EDC90" w14:textId="2908B64C" w:rsidR="00A3325C" w:rsidRPr="000C67E8" w:rsidRDefault="004508E8" w:rsidP="004508E8">
      <w:pPr>
        <w:tabs>
          <w:tab w:val="left" w:pos="-1296"/>
          <w:tab w:val="left" w:pos="0"/>
        </w:tabs>
        <w:spacing w:line="360" w:lineRule="auto"/>
        <w:ind w:left="567" w:hanging="567"/>
        <w:jc w:val="both"/>
        <w:rPr>
          <w:rFonts w:ascii="Times New Roman" w:hAnsi="Times New Roman" w:cs="Times New Roman"/>
          <w:spacing w:val="-3"/>
          <w:sz w:val="22"/>
          <w:szCs w:val="22"/>
        </w:rPr>
      </w:pPr>
      <w:r w:rsidRPr="000C67E8">
        <w:rPr>
          <w:rFonts w:ascii="Times New Roman" w:hAnsi="Times New Roman" w:cs="Times New Roman"/>
          <w:spacing w:val="-3"/>
          <w:sz w:val="22"/>
          <w:szCs w:val="22"/>
        </w:rPr>
        <w:t>1.</w:t>
      </w:r>
      <w:r w:rsidRPr="000C67E8">
        <w:rPr>
          <w:rFonts w:ascii="Times New Roman" w:hAnsi="Times New Roman" w:cs="Times New Roman"/>
          <w:spacing w:val="-3"/>
          <w:sz w:val="22"/>
          <w:szCs w:val="22"/>
        </w:rPr>
        <w:tab/>
      </w:r>
      <w:r w:rsidR="00B10AF0" w:rsidRPr="000C67E8">
        <w:rPr>
          <w:rFonts w:ascii="Times New Roman" w:hAnsi="Times New Roman" w:cs="Times New Roman"/>
          <w:sz w:val="22"/>
          <w:szCs w:val="22"/>
        </w:rPr>
        <w:t xml:space="preserve">Z tytułu prawidłowego wykonania Przedmiotu Umowy przez Dostawcę Zamawiający zapłaci Dostawcy łączne wynagrodzenie w kwocie </w:t>
      </w:r>
      <w:r w:rsidR="00CA4C02" w:rsidRPr="000C67E8">
        <w:rPr>
          <w:rFonts w:ascii="Times New Roman" w:hAnsi="Times New Roman" w:cs="Times New Roman"/>
          <w:sz w:val="22"/>
          <w:szCs w:val="22"/>
        </w:rPr>
        <w:t>………………..</w:t>
      </w:r>
      <w:r w:rsidR="00B10AF0" w:rsidRPr="000C67E8">
        <w:rPr>
          <w:rFonts w:ascii="Times New Roman" w:hAnsi="Times New Roman" w:cs="Times New Roman"/>
          <w:sz w:val="22"/>
          <w:szCs w:val="22"/>
        </w:rPr>
        <w:t xml:space="preserve">  zł netto (</w:t>
      </w:r>
      <w:r w:rsidR="00CA4C02" w:rsidRPr="000C67E8">
        <w:rPr>
          <w:rFonts w:ascii="Times New Roman" w:hAnsi="Times New Roman" w:cs="Times New Roman"/>
          <w:sz w:val="22"/>
          <w:szCs w:val="22"/>
        </w:rPr>
        <w:t>słownie…………………………………</w:t>
      </w:r>
      <w:r w:rsidR="00B10AF0" w:rsidRPr="000C67E8">
        <w:rPr>
          <w:rFonts w:ascii="Times New Roman" w:hAnsi="Times New Roman" w:cs="Times New Roman"/>
          <w:sz w:val="22"/>
          <w:szCs w:val="22"/>
        </w:rPr>
        <w:t xml:space="preserve">) </w:t>
      </w:r>
    </w:p>
    <w:p w14:paraId="1F211A25" w14:textId="77777777" w:rsidR="000A2B4F" w:rsidRDefault="000803C3" w:rsidP="000A2B4F">
      <w:pPr>
        <w:tabs>
          <w:tab w:val="left" w:pos="-1296"/>
        </w:tabs>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pacing w:val="-3"/>
          <w:sz w:val="22"/>
          <w:szCs w:val="22"/>
        </w:rPr>
        <w:t>2</w:t>
      </w:r>
      <w:r w:rsidR="00E27266" w:rsidRPr="000C67E8">
        <w:rPr>
          <w:rFonts w:ascii="Times New Roman" w:hAnsi="Times New Roman" w:cs="Times New Roman"/>
          <w:spacing w:val="-3"/>
          <w:sz w:val="22"/>
          <w:szCs w:val="22"/>
        </w:rPr>
        <w:t>.</w:t>
      </w:r>
      <w:r w:rsidRPr="000C67E8">
        <w:rPr>
          <w:rFonts w:ascii="Times New Roman" w:hAnsi="Times New Roman" w:cs="Times New Roman"/>
          <w:spacing w:val="-3"/>
          <w:sz w:val="22"/>
          <w:szCs w:val="22"/>
        </w:rPr>
        <w:tab/>
      </w:r>
      <w:r w:rsidR="00CA4C02" w:rsidRPr="000C67E8">
        <w:rPr>
          <w:rFonts w:ascii="Times New Roman" w:hAnsi="Times New Roman" w:cs="Times New Roman"/>
          <w:sz w:val="22"/>
          <w:szCs w:val="22"/>
        </w:rPr>
        <w:t>Wynagrodzenie wskazane w ust. 1 stanowi pełną wartość wynagrodzenia należnego Dostawcy z</w:t>
      </w:r>
      <w:r w:rsidR="00EF2AFE" w:rsidRPr="000C67E8">
        <w:rPr>
          <w:rFonts w:ascii="Times New Roman" w:hAnsi="Times New Roman" w:cs="Times New Roman"/>
          <w:sz w:val="22"/>
          <w:szCs w:val="22"/>
        </w:rPr>
        <w:t> </w:t>
      </w:r>
      <w:r w:rsidR="00CA4C02" w:rsidRPr="000C67E8">
        <w:rPr>
          <w:rFonts w:ascii="Times New Roman" w:hAnsi="Times New Roman" w:cs="Times New Roman"/>
          <w:sz w:val="22"/>
          <w:szCs w:val="22"/>
        </w:rPr>
        <w:t>tytułu wykonania świadczeń objętych Umową przez Dostawcę, w szczególności uwzględnia koszty transportu, montażu i uruchomienia Przedmiotu Dostawy, przeszkolenia personelu Zamawiającego w zakresie korzystania z Przedmiotu Dostawy, praw autorskich, licencji, koszty usuwania wad i</w:t>
      </w:r>
      <w:r w:rsidR="00EF2AFE" w:rsidRPr="000C67E8">
        <w:rPr>
          <w:rFonts w:ascii="Times New Roman" w:hAnsi="Times New Roman" w:cs="Times New Roman"/>
          <w:sz w:val="22"/>
          <w:szCs w:val="22"/>
        </w:rPr>
        <w:t> </w:t>
      </w:r>
      <w:r w:rsidR="00CA4C02" w:rsidRPr="000C67E8">
        <w:rPr>
          <w:rFonts w:ascii="Times New Roman" w:hAnsi="Times New Roman" w:cs="Times New Roman"/>
          <w:sz w:val="22"/>
          <w:szCs w:val="22"/>
        </w:rPr>
        <w:t>usterek gwarancyjnych i innych obowiązków Dostawcy wskazanych w Umowie. Kwota wynagrodzenia wskazanego w ust. 1 wyczerpuje w całości roszczenia Dostawcy i osób, którymi posługuje się w wykonywaniu Umowy</w:t>
      </w:r>
      <w:r w:rsidR="000E6771" w:rsidRPr="000C67E8">
        <w:rPr>
          <w:rFonts w:ascii="Times New Roman" w:hAnsi="Times New Roman" w:cs="Times New Roman"/>
          <w:sz w:val="22"/>
          <w:szCs w:val="22"/>
        </w:rPr>
        <w:t>.</w:t>
      </w:r>
    </w:p>
    <w:p w14:paraId="20913304" w14:textId="372A8B28" w:rsidR="00584D87" w:rsidRPr="000C67E8" w:rsidRDefault="000A2B4F" w:rsidP="000A2B4F">
      <w:pPr>
        <w:tabs>
          <w:tab w:val="left" w:pos="-1296"/>
          <w:tab w:val="left" w:pos="0"/>
        </w:tabs>
        <w:spacing w:line="360" w:lineRule="auto"/>
        <w:jc w:val="both"/>
        <w:rPr>
          <w:rFonts w:ascii="Times New Roman" w:hAnsi="Times New Roman" w:cs="Times New Roman"/>
          <w:sz w:val="22"/>
          <w:szCs w:val="22"/>
        </w:rPr>
      </w:pPr>
      <w:r>
        <w:rPr>
          <w:rFonts w:ascii="Times New Roman" w:hAnsi="Times New Roman" w:cs="Times New Roman"/>
          <w:sz w:val="22"/>
          <w:szCs w:val="22"/>
        </w:rPr>
        <w:t xml:space="preserve">3. </w:t>
      </w:r>
      <w:r w:rsidR="00584D87" w:rsidRPr="000A2B4F">
        <w:rPr>
          <w:rFonts w:ascii="Times New Roman" w:hAnsi="Times New Roman" w:cs="Times New Roman"/>
          <w:sz w:val="22"/>
          <w:szCs w:val="22"/>
        </w:rPr>
        <w:t xml:space="preserve">Zamawiający </w:t>
      </w:r>
      <w:r w:rsidR="00584D87" w:rsidRPr="000C67E8">
        <w:rPr>
          <w:rFonts w:ascii="Times New Roman" w:hAnsi="Times New Roman" w:cs="Times New Roman"/>
          <w:sz w:val="22"/>
          <w:szCs w:val="22"/>
        </w:rPr>
        <w:t xml:space="preserve"> zobowiązuje się wykonać pierwszą (1) transzę płatności z tytułu realizacji niniejszej Umowy (</w:t>
      </w:r>
      <w:ins w:id="22" w:author="Beata Sękowska" w:date="2025-05-23T13:21:00Z" w16du:dateUtc="2025-05-23T11:21:00Z">
        <w:r w:rsidR="004D00E3">
          <w:rPr>
            <w:rFonts w:ascii="Times New Roman" w:hAnsi="Times New Roman" w:cs="Times New Roman"/>
            <w:sz w:val="22"/>
            <w:szCs w:val="22"/>
          </w:rPr>
          <w:t>faktura</w:t>
        </w:r>
      </w:ins>
      <w:ins w:id="23" w:author="Beata Sękowska" w:date="2025-05-23T13:20:00Z" w16du:dateUtc="2025-05-23T11:20:00Z">
        <w:r w:rsidR="004D00E3">
          <w:rPr>
            <w:rFonts w:ascii="Times New Roman" w:hAnsi="Times New Roman" w:cs="Times New Roman"/>
            <w:sz w:val="22"/>
            <w:szCs w:val="22"/>
          </w:rPr>
          <w:t xml:space="preserve"> </w:t>
        </w:r>
      </w:ins>
      <w:r w:rsidR="00584D87" w:rsidRPr="000C67E8">
        <w:rPr>
          <w:rFonts w:ascii="Times New Roman" w:hAnsi="Times New Roman" w:cs="Times New Roman"/>
          <w:sz w:val="22"/>
          <w:szCs w:val="22"/>
        </w:rPr>
        <w:t>zaliczk</w:t>
      </w:r>
      <w:del w:id="24" w:author="Beata Sękowska" w:date="2025-05-23T13:20:00Z" w16du:dateUtc="2025-05-23T11:20:00Z">
        <w:r w:rsidR="00584D87" w:rsidRPr="000C67E8" w:rsidDel="004D00E3">
          <w:rPr>
            <w:rFonts w:ascii="Times New Roman" w:hAnsi="Times New Roman" w:cs="Times New Roman"/>
            <w:sz w:val="22"/>
            <w:szCs w:val="22"/>
          </w:rPr>
          <w:delText>a</w:delText>
        </w:r>
      </w:del>
      <w:ins w:id="25" w:author="Beata Sękowska" w:date="2025-05-23T13:20:00Z" w16du:dateUtc="2025-05-23T11:20:00Z">
        <w:r w:rsidR="004D00E3">
          <w:rPr>
            <w:rFonts w:ascii="Times New Roman" w:hAnsi="Times New Roman" w:cs="Times New Roman"/>
            <w:sz w:val="22"/>
            <w:szCs w:val="22"/>
          </w:rPr>
          <w:t>a</w:t>
        </w:r>
      </w:ins>
      <w:r w:rsidR="00584D87" w:rsidRPr="000C67E8">
        <w:rPr>
          <w:rFonts w:ascii="Times New Roman" w:hAnsi="Times New Roman" w:cs="Times New Roman"/>
          <w:sz w:val="22"/>
          <w:szCs w:val="22"/>
        </w:rPr>
        <w:t xml:space="preserve">) w wysokości …………………..% </w:t>
      </w:r>
      <w:bookmarkStart w:id="26" w:name="_Hlk164523121"/>
      <w:r w:rsidR="00584D87" w:rsidRPr="000C67E8">
        <w:rPr>
          <w:rFonts w:ascii="Times New Roman" w:hAnsi="Times New Roman" w:cs="Times New Roman"/>
          <w:sz w:val="22"/>
          <w:szCs w:val="22"/>
        </w:rPr>
        <w:t xml:space="preserve">całkowitej ceny Umowy określonej w  ust. </w:t>
      </w:r>
      <w:r w:rsidR="00584D87" w:rsidRPr="000C67E8">
        <w:rPr>
          <w:rFonts w:ascii="Times New Roman" w:hAnsi="Times New Roman" w:cs="Times New Roman"/>
          <w:sz w:val="22"/>
          <w:szCs w:val="22"/>
        </w:rPr>
        <w:lastRenderedPageBreak/>
        <w:t xml:space="preserve">1, tj. kwotę ……………………………. (słownie: ……………………………), </w:t>
      </w:r>
      <w:bookmarkEnd w:id="26"/>
      <w:r w:rsidR="00584D87" w:rsidRPr="000C67E8">
        <w:rPr>
          <w:rFonts w:ascii="Times New Roman" w:hAnsi="Times New Roman" w:cs="Times New Roman"/>
          <w:sz w:val="22"/>
          <w:szCs w:val="22"/>
        </w:rPr>
        <w:t>płatną w ciągu 30 dni od daty podpisania Umowy i otrzymania częściowej faktury zaliczkowej oraz po przedłożeniu prawidłowo wystawionej przez D</w:t>
      </w:r>
      <w:r w:rsidR="00133DDF" w:rsidRPr="000C67E8">
        <w:rPr>
          <w:rFonts w:ascii="Times New Roman" w:hAnsi="Times New Roman" w:cs="Times New Roman"/>
          <w:sz w:val="22"/>
          <w:szCs w:val="22"/>
        </w:rPr>
        <w:t>ostawcę</w:t>
      </w:r>
      <w:r w:rsidR="00584D87" w:rsidRPr="000C67E8">
        <w:rPr>
          <w:rFonts w:ascii="Times New Roman" w:hAnsi="Times New Roman" w:cs="Times New Roman"/>
          <w:sz w:val="22"/>
          <w:szCs w:val="22"/>
        </w:rPr>
        <w:t xml:space="preserve"> na rzecz Zamawiającego gwarancji bankowej lub ubezpieczeniowej lub  zwrotu zaliczki lub wniesienia kaucji  na kwotę powyższą, ważnej włącznie do następnego dnia po dniu dostawy </w:t>
      </w:r>
      <w:r w:rsidR="00E33E17" w:rsidRPr="000C67E8">
        <w:rPr>
          <w:rFonts w:ascii="Times New Roman" w:hAnsi="Times New Roman" w:cs="Times New Roman"/>
          <w:sz w:val="22"/>
          <w:szCs w:val="22"/>
        </w:rPr>
        <w:t>Przedmiotu Dostawy</w:t>
      </w:r>
      <w:r w:rsidR="00584D87" w:rsidRPr="000A2B4F">
        <w:rPr>
          <w:rFonts w:ascii="Times New Roman" w:hAnsi="Times New Roman" w:cs="Times New Roman"/>
          <w:sz w:val="22"/>
          <w:szCs w:val="22"/>
        </w:rPr>
        <w:t xml:space="preserve"> </w:t>
      </w:r>
      <w:r w:rsidR="00584D87" w:rsidRPr="000C67E8">
        <w:rPr>
          <w:rFonts w:ascii="Times New Roman" w:hAnsi="Times New Roman" w:cs="Times New Roman"/>
          <w:sz w:val="22"/>
          <w:szCs w:val="22"/>
        </w:rPr>
        <w:t>określone</w:t>
      </w:r>
      <w:r w:rsidR="00E33E17" w:rsidRPr="000C67E8">
        <w:rPr>
          <w:rFonts w:ascii="Times New Roman" w:hAnsi="Times New Roman" w:cs="Times New Roman"/>
          <w:sz w:val="22"/>
          <w:szCs w:val="22"/>
        </w:rPr>
        <w:t>go</w:t>
      </w:r>
      <w:r w:rsidR="00584D87" w:rsidRPr="000C67E8">
        <w:rPr>
          <w:rFonts w:ascii="Times New Roman" w:hAnsi="Times New Roman" w:cs="Times New Roman"/>
          <w:sz w:val="22"/>
          <w:szCs w:val="22"/>
        </w:rPr>
        <w:t xml:space="preserve">  w § 1 ust. 1</w:t>
      </w:r>
      <w:r w:rsidR="00E33E17" w:rsidRPr="000C67E8">
        <w:rPr>
          <w:rFonts w:ascii="Times New Roman" w:hAnsi="Times New Roman" w:cs="Times New Roman"/>
          <w:sz w:val="22"/>
          <w:szCs w:val="22"/>
        </w:rPr>
        <w:t xml:space="preserve"> Umowy</w:t>
      </w:r>
      <w:r w:rsidR="00584D87" w:rsidRPr="000C67E8">
        <w:rPr>
          <w:rFonts w:ascii="Times New Roman" w:hAnsi="Times New Roman" w:cs="Times New Roman"/>
          <w:sz w:val="22"/>
          <w:szCs w:val="22"/>
        </w:rPr>
        <w:t xml:space="preserve">  </w:t>
      </w:r>
    </w:p>
    <w:p w14:paraId="317772F0" w14:textId="035D93BD" w:rsidR="002A19D8" w:rsidRPr="000A2B4F" w:rsidRDefault="002A19D8" w:rsidP="000A2B4F">
      <w:pPr>
        <w:tabs>
          <w:tab w:val="left" w:pos="-1296"/>
          <w:tab w:val="left" w:pos="0"/>
        </w:tabs>
        <w:spacing w:line="360" w:lineRule="auto"/>
        <w:jc w:val="both"/>
        <w:rPr>
          <w:rFonts w:ascii="Times New Roman" w:hAnsi="Times New Roman" w:cs="Times New Roman"/>
          <w:sz w:val="22"/>
          <w:szCs w:val="22"/>
        </w:rPr>
      </w:pPr>
      <w:r w:rsidRPr="000C67E8">
        <w:rPr>
          <w:rFonts w:ascii="Times New Roman" w:hAnsi="Times New Roman" w:cs="Times New Roman"/>
          <w:sz w:val="22"/>
          <w:szCs w:val="22"/>
        </w:rPr>
        <w:t xml:space="preserve">4. </w:t>
      </w:r>
      <w:r w:rsidR="00B83C81" w:rsidRPr="000C67E8">
        <w:rPr>
          <w:rFonts w:ascii="Times New Roman" w:hAnsi="Times New Roman" w:cs="Times New Roman"/>
          <w:sz w:val="22"/>
          <w:szCs w:val="22"/>
        </w:rPr>
        <w:tab/>
      </w:r>
      <w:r w:rsidR="000B2A79" w:rsidRPr="000C67E8">
        <w:rPr>
          <w:rFonts w:ascii="Times New Roman" w:hAnsi="Times New Roman" w:cs="Times New Roman"/>
          <w:sz w:val="22"/>
          <w:szCs w:val="22"/>
        </w:rPr>
        <w:t xml:space="preserve">Zamawiający </w:t>
      </w:r>
      <w:r w:rsidR="00584D87" w:rsidRPr="000C67E8">
        <w:rPr>
          <w:rFonts w:ascii="Times New Roman" w:hAnsi="Times New Roman" w:cs="Times New Roman"/>
          <w:sz w:val="22"/>
          <w:szCs w:val="22"/>
        </w:rPr>
        <w:t xml:space="preserve"> zobowiązuje się </w:t>
      </w:r>
      <w:r w:rsidRPr="000C67E8">
        <w:rPr>
          <w:rFonts w:ascii="Times New Roman" w:hAnsi="Times New Roman" w:cs="Times New Roman"/>
          <w:sz w:val="22"/>
          <w:szCs w:val="22"/>
        </w:rPr>
        <w:t xml:space="preserve">zapłacić </w:t>
      </w:r>
      <w:r w:rsidR="00584D87" w:rsidRPr="000C67E8">
        <w:rPr>
          <w:rFonts w:ascii="Times New Roman" w:hAnsi="Times New Roman" w:cs="Times New Roman"/>
          <w:sz w:val="22"/>
          <w:szCs w:val="22"/>
        </w:rPr>
        <w:t xml:space="preserve"> </w:t>
      </w:r>
      <w:r w:rsidRPr="000C67E8">
        <w:rPr>
          <w:rFonts w:ascii="Times New Roman" w:hAnsi="Times New Roman" w:cs="Times New Roman"/>
          <w:sz w:val="22"/>
          <w:szCs w:val="22"/>
        </w:rPr>
        <w:t xml:space="preserve">pozostała kwotę w wysokości ….% całkowitej ceny Umowy określonej w  ust. 1, tj. kwotę ……………………………. (słownie: ……………………………), </w:t>
      </w:r>
      <w:r w:rsidR="00584D87" w:rsidRPr="000C67E8">
        <w:rPr>
          <w:rFonts w:ascii="Times New Roman" w:hAnsi="Times New Roman" w:cs="Times New Roman"/>
          <w:sz w:val="22"/>
          <w:szCs w:val="22"/>
        </w:rPr>
        <w:t xml:space="preserve"> </w:t>
      </w:r>
      <w:r w:rsidRPr="000C67E8">
        <w:rPr>
          <w:rFonts w:ascii="Times New Roman" w:hAnsi="Times New Roman" w:cs="Times New Roman"/>
          <w:sz w:val="22"/>
          <w:szCs w:val="22"/>
        </w:rPr>
        <w:t xml:space="preserve"> płatną w ciągu 30 dni po obustronnym podpisaniu bez zastrzeżeń </w:t>
      </w:r>
      <w:r w:rsidR="00B83C81" w:rsidRPr="000C67E8">
        <w:rPr>
          <w:rFonts w:ascii="Times New Roman" w:hAnsi="Times New Roman" w:cs="Times New Roman"/>
          <w:sz w:val="22"/>
          <w:szCs w:val="22"/>
        </w:rPr>
        <w:t>P</w:t>
      </w:r>
      <w:r w:rsidRPr="000C67E8">
        <w:rPr>
          <w:rFonts w:ascii="Times New Roman" w:hAnsi="Times New Roman" w:cs="Times New Roman"/>
          <w:sz w:val="22"/>
          <w:szCs w:val="22"/>
        </w:rPr>
        <w:t xml:space="preserve">rotokołu </w:t>
      </w:r>
      <w:r w:rsidR="00B83C81" w:rsidRPr="000C67E8">
        <w:rPr>
          <w:rFonts w:ascii="Times New Roman" w:hAnsi="Times New Roman" w:cs="Times New Roman"/>
          <w:sz w:val="22"/>
          <w:szCs w:val="22"/>
        </w:rPr>
        <w:t>O</w:t>
      </w:r>
      <w:r w:rsidRPr="000C67E8">
        <w:rPr>
          <w:rFonts w:ascii="Times New Roman" w:hAnsi="Times New Roman" w:cs="Times New Roman"/>
          <w:sz w:val="22"/>
          <w:szCs w:val="22"/>
        </w:rPr>
        <w:t xml:space="preserve">dbioru </w:t>
      </w:r>
      <w:r w:rsidR="00B83C81" w:rsidRPr="000C67E8">
        <w:rPr>
          <w:rFonts w:ascii="Times New Roman" w:hAnsi="Times New Roman" w:cs="Times New Roman"/>
          <w:sz w:val="22"/>
          <w:szCs w:val="22"/>
        </w:rPr>
        <w:t>K</w:t>
      </w:r>
      <w:r w:rsidRPr="000C67E8">
        <w:rPr>
          <w:rFonts w:ascii="Times New Roman" w:hAnsi="Times New Roman" w:cs="Times New Roman"/>
          <w:sz w:val="22"/>
          <w:szCs w:val="22"/>
        </w:rPr>
        <w:t xml:space="preserve">ońcowego i po otrzymaniu faktury końcowej dotyczącej </w:t>
      </w:r>
      <w:r w:rsidR="00F80637" w:rsidRPr="000C67E8">
        <w:rPr>
          <w:rFonts w:ascii="Times New Roman" w:hAnsi="Times New Roman" w:cs="Times New Roman"/>
          <w:sz w:val="22"/>
          <w:szCs w:val="22"/>
        </w:rPr>
        <w:t>P</w:t>
      </w:r>
      <w:r w:rsidRPr="000C67E8">
        <w:rPr>
          <w:rFonts w:ascii="Times New Roman" w:hAnsi="Times New Roman" w:cs="Times New Roman"/>
          <w:sz w:val="22"/>
          <w:szCs w:val="22"/>
        </w:rPr>
        <w:t xml:space="preserve">rzedmiotu </w:t>
      </w:r>
      <w:r w:rsidR="000B2A79" w:rsidRPr="000C67E8">
        <w:rPr>
          <w:rFonts w:ascii="Times New Roman" w:hAnsi="Times New Roman" w:cs="Times New Roman"/>
          <w:sz w:val="22"/>
          <w:szCs w:val="22"/>
        </w:rPr>
        <w:t>D</w:t>
      </w:r>
      <w:r w:rsidRPr="000C67E8">
        <w:rPr>
          <w:rFonts w:ascii="Times New Roman" w:hAnsi="Times New Roman" w:cs="Times New Roman"/>
          <w:sz w:val="22"/>
          <w:szCs w:val="22"/>
        </w:rPr>
        <w:t>ostawy</w:t>
      </w:r>
      <w:r w:rsidR="00F80637" w:rsidRPr="000C67E8">
        <w:rPr>
          <w:rFonts w:ascii="Times New Roman" w:hAnsi="Times New Roman" w:cs="Times New Roman"/>
          <w:sz w:val="22"/>
          <w:szCs w:val="22"/>
        </w:rPr>
        <w:t>.</w:t>
      </w:r>
    </w:p>
    <w:p w14:paraId="2C8D7BD0" w14:textId="77777777" w:rsidR="002A19D8" w:rsidRPr="000C67E8" w:rsidRDefault="002A19D8" w:rsidP="002A19D8">
      <w:pPr>
        <w:pStyle w:val="Tekstpodstawowywcity3"/>
        <w:spacing w:after="0" w:line="240" w:lineRule="auto"/>
        <w:ind w:left="720"/>
        <w:jc w:val="both"/>
        <w:rPr>
          <w:rFonts w:ascii="Times New Roman" w:hAnsi="Times New Roman" w:cs="Times New Roman"/>
          <w:spacing w:val="-3"/>
          <w:sz w:val="22"/>
          <w:szCs w:val="22"/>
        </w:rPr>
      </w:pPr>
    </w:p>
    <w:p w14:paraId="6B96C1CA" w14:textId="37882BC5" w:rsidR="00A3325C" w:rsidRPr="000C67E8" w:rsidRDefault="00611439" w:rsidP="00AE439A">
      <w:pPr>
        <w:spacing w:line="360" w:lineRule="auto"/>
        <w:jc w:val="both"/>
        <w:rPr>
          <w:rFonts w:ascii="Times New Roman" w:hAnsi="Times New Roman" w:cs="Times New Roman"/>
          <w:sz w:val="22"/>
          <w:szCs w:val="22"/>
        </w:rPr>
      </w:pPr>
      <w:r>
        <w:rPr>
          <w:rFonts w:ascii="Times New Roman" w:hAnsi="Times New Roman" w:cs="Times New Roman"/>
          <w:sz w:val="22"/>
          <w:szCs w:val="22"/>
        </w:rPr>
        <w:t xml:space="preserve">5. </w:t>
      </w:r>
      <w:r w:rsidR="004F5871" w:rsidRPr="000C67E8">
        <w:rPr>
          <w:rFonts w:ascii="Times New Roman" w:hAnsi="Times New Roman" w:cs="Times New Roman"/>
          <w:sz w:val="22"/>
          <w:szCs w:val="22"/>
        </w:rPr>
        <w:tab/>
      </w:r>
      <w:r w:rsidR="009D4089" w:rsidRPr="000C67E8">
        <w:rPr>
          <w:rFonts w:ascii="Times New Roman" w:hAnsi="Times New Roman" w:cs="Times New Roman"/>
          <w:sz w:val="22"/>
          <w:szCs w:val="22"/>
        </w:rPr>
        <w:t>Fakturę VAT</w:t>
      </w:r>
      <w:r w:rsidR="00E27266" w:rsidRPr="000C67E8">
        <w:rPr>
          <w:rFonts w:ascii="Times New Roman" w:hAnsi="Times New Roman" w:cs="Times New Roman"/>
          <w:sz w:val="22"/>
          <w:szCs w:val="22"/>
        </w:rPr>
        <w:t>,</w:t>
      </w:r>
      <w:r w:rsidR="009D4089" w:rsidRPr="000C67E8">
        <w:rPr>
          <w:rFonts w:ascii="Times New Roman" w:hAnsi="Times New Roman" w:cs="Times New Roman"/>
          <w:sz w:val="22"/>
          <w:szCs w:val="22"/>
        </w:rPr>
        <w:t xml:space="preserve">  Dostawca wyśle niezwłocznie</w:t>
      </w:r>
      <w:r w:rsidR="00E27266" w:rsidRPr="000C67E8">
        <w:rPr>
          <w:rFonts w:ascii="Times New Roman" w:hAnsi="Times New Roman" w:cs="Times New Roman"/>
          <w:sz w:val="22"/>
          <w:szCs w:val="22"/>
        </w:rPr>
        <w:t xml:space="preserve"> po jej wystawieniu,</w:t>
      </w:r>
      <w:r w:rsidR="009D4089" w:rsidRPr="000C67E8">
        <w:rPr>
          <w:rFonts w:ascii="Times New Roman" w:hAnsi="Times New Roman" w:cs="Times New Roman"/>
          <w:sz w:val="22"/>
          <w:szCs w:val="22"/>
        </w:rPr>
        <w:t xml:space="preserve"> na adres </w:t>
      </w:r>
      <w:r w:rsidR="00E05494" w:rsidRPr="000C67E8">
        <w:rPr>
          <w:rFonts w:ascii="Times New Roman" w:hAnsi="Times New Roman" w:cs="Times New Roman"/>
          <w:sz w:val="22"/>
          <w:szCs w:val="22"/>
        </w:rPr>
        <w:t>PIT RADWAR S.A.</w:t>
      </w:r>
      <w:r w:rsidR="000A2B4F">
        <w:rPr>
          <w:rFonts w:ascii="Times New Roman" w:hAnsi="Times New Roman" w:cs="Times New Roman"/>
          <w:sz w:val="22"/>
          <w:szCs w:val="22"/>
        </w:rPr>
        <w:t xml:space="preserve"> </w:t>
      </w:r>
      <w:r w:rsidR="009D4089" w:rsidRPr="000C67E8">
        <w:rPr>
          <w:rFonts w:ascii="Times New Roman" w:hAnsi="Times New Roman" w:cs="Times New Roman"/>
          <w:sz w:val="22"/>
          <w:szCs w:val="22"/>
        </w:rPr>
        <w:t xml:space="preserve">ul. </w:t>
      </w:r>
      <w:r w:rsidR="00C4684A" w:rsidRPr="000C67E8">
        <w:rPr>
          <w:rFonts w:ascii="Times New Roman" w:hAnsi="Times New Roman" w:cs="Times New Roman"/>
          <w:sz w:val="22"/>
          <w:szCs w:val="22"/>
        </w:rPr>
        <w:t>Poligonowa</w:t>
      </w:r>
      <w:r w:rsidR="009D4089" w:rsidRPr="000C67E8">
        <w:rPr>
          <w:rFonts w:ascii="Times New Roman" w:hAnsi="Times New Roman" w:cs="Times New Roman"/>
          <w:sz w:val="22"/>
          <w:szCs w:val="22"/>
        </w:rPr>
        <w:t xml:space="preserve"> </w:t>
      </w:r>
      <w:r w:rsidR="00E05494" w:rsidRPr="000C67E8">
        <w:rPr>
          <w:rFonts w:ascii="Times New Roman" w:hAnsi="Times New Roman" w:cs="Times New Roman"/>
          <w:sz w:val="22"/>
          <w:szCs w:val="22"/>
        </w:rPr>
        <w:t xml:space="preserve"> 30, </w:t>
      </w:r>
      <w:r w:rsidR="00C40ED9" w:rsidRPr="000C67E8">
        <w:rPr>
          <w:rFonts w:ascii="Times New Roman" w:hAnsi="Times New Roman" w:cs="Times New Roman"/>
          <w:sz w:val="22"/>
          <w:szCs w:val="22"/>
        </w:rPr>
        <w:t xml:space="preserve">04-051 </w:t>
      </w:r>
      <w:r w:rsidR="00E05494" w:rsidRPr="000C67E8">
        <w:rPr>
          <w:rFonts w:ascii="Times New Roman" w:hAnsi="Times New Roman" w:cs="Times New Roman"/>
          <w:sz w:val="22"/>
          <w:szCs w:val="22"/>
        </w:rPr>
        <w:t>Warszawa</w:t>
      </w:r>
      <w:r w:rsidR="009D4089" w:rsidRPr="000C67E8">
        <w:rPr>
          <w:rFonts w:ascii="Times New Roman" w:hAnsi="Times New Roman" w:cs="Times New Roman"/>
          <w:sz w:val="22"/>
          <w:szCs w:val="22"/>
        </w:rPr>
        <w:t xml:space="preserve"> w kopercie oznaczonej dopiskiem „FAKTURA”.</w:t>
      </w:r>
      <w:r w:rsidR="0029142D" w:rsidRPr="000C67E8">
        <w:rPr>
          <w:rFonts w:ascii="Times New Roman" w:hAnsi="Times New Roman" w:cs="Times New Roman"/>
          <w:sz w:val="22"/>
          <w:szCs w:val="22"/>
        </w:rPr>
        <w:t xml:space="preserve"> </w:t>
      </w:r>
    </w:p>
    <w:p w14:paraId="25F1DFEC" w14:textId="63EDFF30" w:rsidR="00A3325C" w:rsidRPr="000C67E8" w:rsidRDefault="00611439" w:rsidP="004508E8">
      <w:pPr>
        <w:spacing w:line="360" w:lineRule="auto"/>
        <w:ind w:left="567" w:hanging="567"/>
        <w:jc w:val="both"/>
        <w:rPr>
          <w:rFonts w:ascii="Times New Roman" w:hAnsi="Times New Roman" w:cs="Times New Roman"/>
          <w:sz w:val="22"/>
          <w:szCs w:val="22"/>
        </w:rPr>
      </w:pPr>
      <w:r>
        <w:rPr>
          <w:rFonts w:ascii="Times New Roman" w:hAnsi="Times New Roman" w:cs="Times New Roman"/>
          <w:sz w:val="22"/>
          <w:szCs w:val="22"/>
        </w:rPr>
        <w:t xml:space="preserve">6. </w:t>
      </w:r>
      <w:r w:rsidR="0029142D" w:rsidRPr="000C67E8">
        <w:rPr>
          <w:rFonts w:ascii="Times New Roman" w:hAnsi="Times New Roman" w:cs="Times New Roman"/>
          <w:sz w:val="22"/>
          <w:szCs w:val="22"/>
        </w:rPr>
        <w:t xml:space="preserve">Podstawę do wystawienia przez Dostawcę faktury VAT stanowi dokonanie odbioru Przedmiotu Umowy, potwierdzone podpisaniem przez Dostawcę </w:t>
      </w:r>
      <w:r w:rsidR="00B83C81" w:rsidRPr="000C67E8">
        <w:rPr>
          <w:rFonts w:ascii="Times New Roman" w:hAnsi="Times New Roman" w:cs="Times New Roman"/>
          <w:sz w:val="22"/>
          <w:szCs w:val="22"/>
        </w:rPr>
        <w:t>P</w:t>
      </w:r>
      <w:r w:rsidR="0029142D" w:rsidRPr="000C67E8">
        <w:rPr>
          <w:rFonts w:ascii="Times New Roman" w:hAnsi="Times New Roman" w:cs="Times New Roman"/>
          <w:sz w:val="22"/>
          <w:szCs w:val="22"/>
        </w:rPr>
        <w:t xml:space="preserve">rotokołu </w:t>
      </w:r>
      <w:r w:rsidR="00B83C81" w:rsidRPr="000C67E8">
        <w:rPr>
          <w:rFonts w:ascii="Times New Roman" w:hAnsi="Times New Roman" w:cs="Times New Roman"/>
          <w:sz w:val="22"/>
          <w:szCs w:val="22"/>
        </w:rPr>
        <w:t>O</w:t>
      </w:r>
      <w:r w:rsidR="0029142D" w:rsidRPr="000C67E8">
        <w:rPr>
          <w:rFonts w:ascii="Times New Roman" w:hAnsi="Times New Roman" w:cs="Times New Roman"/>
          <w:sz w:val="22"/>
          <w:szCs w:val="22"/>
        </w:rPr>
        <w:t xml:space="preserve">dbioru </w:t>
      </w:r>
      <w:r w:rsidR="00B83C81" w:rsidRPr="000C67E8">
        <w:rPr>
          <w:rFonts w:ascii="Times New Roman" w:hAnsi="Times New Roman" w:cs="Times New Roman"/>
          <w:sz w:val="22"/>
          <w:szCs w:val="22"/>
        </w:rPr>
        <w:t>K</w:t>
      </w:r>
      <w:r w:rsidR="0029142D" w:rsidRPr="000C67E8">
        <w:rPr>
          <w:rFonts w:ascii="Times New Roman" w:hAnsi="Times New Roman" w:cs="Times New Roman"/>
          <w:sz w:val="22"/>
          <w:szCs w:val="22"/>
        </w:rPr>
        <w:t>ońcowego. W treści faktury należy wskazać numer Umowy</w:t>
      </w:r>
      <w:r w:rsidR="00387212" w:rsidRPr="000C67E8">
        <w:rPr>
          <w:rFonts w:ascii="Times New Roman" w:hAnsi="Times New Roman" w:cs="Times New Roman"/>
          <w:sz w:val="22"/>
          <w:szCs w:val="22"/>
        </w:rPr>
        <w:t>.</w:t>
      </w:r>
      <w:r w:rsidR="0029142D" w:rsidRPr="000C67E8">
        <w:rPr>
          <w:rFonts w:ascii="Times New Roman" w:hAnsi="Times New Roman" w:cs="Times New Roman"/>
          <w:sz w:val="22"/>
          <w:szCs w:val="22"/>
        </w:rPr>
        <w:t xml:space="preserve"> </w:t>
      </w:r>
    </w:p>
    <w:p w14:paraId="5C1207FC" w14:textId="6CECC5DD" w:rsidR="00A3325C" w:rsidRPr="000C67E8" w:rsidRDefault="00611439" w:rsidP="00AE439A">
      <w:pPr>
        <w:spacing w:line="360" w:lineRule="auto"/>
        <w:jc w:val="both"/>
        <w:rPr>
          <w:rFonts w:ascii="Times New Roman" w:hAnsi="Times New Roman" w:cs="Times New Roman"/>
          <w:sz w:val="22"/>
          <w:szCs w:val="22"/>
        </w:rPr>
      </w:pPr>
      <w:r>
        <w:rPr>
          <w:rFonts w:ascii="Times New Roman" w:hAnsi="Times New Roman" w:cs="Times New Roman"/>
          <w:sz w:val="22"/>
          <w:szCs w:val="22"/>
        </w:rPr>
        <w:t xml:space="preserve">7. </w:t>
      </w:r>
      <w:r w:rsidR="0029142D" w:rsidRPr="000C67E8">
        <w:rPr>
          <w:rFonts w:ascii="Times New Roman" w:hAnsi="Times New Roman" w:cs="Times New Roman"/>
          <w:sz w:val="22"/>
          <w:szCs w:val="22"/>
        </w:rPr>
        <w:t>Wystawiając fakturę VAT Dostawca oświadcza, że jest uprawniony zgodnie z przepisami prawa podatkowego do wystawiania faktur VAT. Dostawca gwarantuje i ponosi odpowiedzialność</w:t>
      </w:r>
      <w:r w:rsidR="004F3868" w:rsidRPr="000C67E8">
        <w:rPr>
          <w:rFonts w:ascii="Times New Roman" w:hAnsi="Times New Roman" w:cs="Times New Roman"/>
          <w:sz w:val="22"/>
          <w:szCs w:val="22"/>
        </w:rPr>
        <w:t xml:space="preserve"> </w:t>
      </w:r>
      <w:r w:rsidR="0029142D" w:rsidRPr="000C67E8">
        <w:rPr>
          <w:rFonts w:ascii="Times New Roman" w:hAnsi="Times New Roman" w:cs="Times New Roman"/>
          <w:sz w:val="22"/>
          <w:szCs w:val="22"/>
        </w:rPr>
        <w:t xml:space="preserve">za prawidłowość zastosowanych stawek podatku VAT, co oznacza, że w przypadku zakwestionowania przez organy podatkowe prawa </w:t>
      </w:r>
      <w:r w:rsidR="00331CFC" w:rsidRPr="000C67E8">
        <w:rPr>
          <w:rFonts w:ascii="Times New Roman" w:hAnsi="Times New Roman" w:cs="Times New Roman"/>
          <w:sz w:val="22"/>
          <w:szCs w:val="22"/>
        </w:rPr>
        <w:t>Zamawiającego</w:t>
      </w:r>
      <w:r w:rsidR="0029142D" w:rsidRPr="000C67E8">
        <w:rPr>
          <w:rFonts w:ascii="Times New Roman" w:hAnsi="Times New Roman" w:cs="Times New Roman"/>
          <w:sz w:val="22"/>
          <w:szCs w:val="22"/>
        </w:rPr>
        <w:t xml:space="preserve"> do odliczenia podatku z tego powodu, iż zgodnie z przepisami dana transakcja nie podlegała opodatkowaniu albo była zwolniona od podatku, Dostawca na pisemne żądanie </w:t>
      </w:r>
      <w:r w:rsidR="00420B95" w:rsidRPr="000C67E8">
        <w:rPr>
          <w:rFonts w:ascii="Times New Roman" w:hAnsi="Times New Roman" w:cs="Times New Roman"/>
          <w:sz w:val="22"/>
          <w:szCs w:val="22"/>
        </w:rPr>
        <w:t>Zamawiającego</w:t>
      </w:r>
      <w:r w:rsidR="0029142D" w:rsidRPr="000C67E8">
        <w:rPr>
          <w:rFonts w:ascii="Times New Roman" w:hAnsi="Times New Roman" w:cs="Times New Roman"/>
          <w:sz w:val="22"/>
          <w:szCs w:val="22"/>
        </w:rPr>
        <w:t xml:space="preserve"> oraz w terminie w nim wskazanym dokona odpowiedniej korekty faktury VAT oraz zwróci </w:t>
      </w:r>
      <w:r w:rsidR="00331CFC" w:rsidRPr="000C67E8">
        <w:rPr>
          <w:rFonts w:ascii="Times New Roman" w:hAnsi="Times New Roman" w:cs="Times New Roman"/>
          <w:sz w:val="22"/>
          <w:szCs w:val="22"/>
        </w:rPr>
        <w:t>Zamawiającemu</w:t>
      </w:r>
      <w:r w:rsidR="0029142D" w:rsidRPr="000C67E8">
        <w:rPr>
          <w:rFonts w:ascii="Times New Roman" w:hAnsi="Times New Roman" w:cs="Times New Roman"/>
          <w:sz w:val="22"/>
          <w:szCs w:val="22"/>
        </w:rPr>
        <w:t xml:space="preserve"> powstałą różnicę w</w:t>
      </w:r>
      <w:r w:rsidR="0092690A" w:rsidRPr="000C67E8">
        <w:rPr>
          <w:rFonts w:ascii="Times New Roman" w:hAnsi="Times New Roman" w:cs="Times New Roman"/>
          <w:sz w:val="22"/>
          <w:szCs w:val="22"/>
        </w:rPr>
        <w:t> </w:t>
      </w:r>
      <w:r w:rsidR="0029142D" w:rsidRPr="000C67E8">
        <w:rPr>
          <w:rFonts w:ascii="Times New Roman" w:hAnsi="Times New Roman" w:cs="Times New Roman"/>
          <w:sz w:val="22"/>
          <w:szCs w:val="22"/>
        </w:rPr>
        <w:t xml:space="preserve">terminie </w:t>
      </w:r>
      <w:r w:rsidR="00387212" w:rsidRPr="000C67E8">
        <w:rPr>
          <w:rFonts w:ascii="Times New Roman" w:hAnsi="Times New Roman" w:cs="Times New Roman"/>
          <w:sz w:val="22"/>
          <w:szCs w:val="22"/>
        </w:rPr>
        <w:t>14</w:t>
      </w:r>
      <w:r w:rsidR="0029142D" w:rsidRPr="000C67E8">
        <w:rPr>
          <w:rFonts w:ascii="Times New Roman" w:hAnsi="Times New Roman" w:cs="Times New Roman"/>
          <w:sz w:val="22"/>
          <w:szCs w:val="22"/>
        </w:rPr>
        <w:t xml:space="preserve"> dni od dnia doręczenia wezwania. </w:t>
      </w:r>
    </w:p>
    <w:p w14:paraId="557AA8F8" w14:textId="3181606A" w:rsidR="00A3325C" w:rsidRPr="000C67E8" w:rsidRDefault="00611439" w:rsidP="007302CA">
      <w:pPr>
        <w:tabs>
          <w:tab w:val="left" w:pos="567"/>
        </w:tabs>
        <w:spacing w:line="360" w:lineRule="auto"/>
        <w:ind w:left="567" w:hanging="567"/>
        <w:jc w:val="both"/>
        <w:rPr>
          <w:rFonts w:ascii="Times New Roman" w:hAnsi="Times New Roman" w:cs="Times New Roman"/>
          <w:sz w:val="22"/>
          <w:szCs w:val="22"/>
        </w:rPr>
      </w:pPr>
      <w:r>
        <w:rPr>
          <w:rFonts w:ascii="Times New Roman" w:hAnsi="Times New Roman" w:cs="Times New Roman"/>
          <w:sz w:val="22"/>
          <w:szCs w:val="22"/>
        </w:rPr>
        <w:t>8.</w:t>
      </w:r>
      <w:r w:rsidR="0029142D" w:rsidRPr="000C67E8">
        <w:rPr>
          <w:rFonts w:ascii="Times New Roman" w:hAnsi="Times New Roman" w:cs="Times New Roman"/>
          <w:sz w:val="22"/>
          <w:szCs w:val="22"/>
        </w:rPr>
        <w:t>Za termin dokonania zapłaty wynagrodzenia uważa się dzień obciążenia rachunku</w:t>
      </w:r>
      <w:r w:rsidR="00E27266" w:rsidRPr="000C67E8">
        <w:rPr>
          <w:rFonts w:ascii="Times New Roman" w:hAnsi="Times New Roman" w:cs="Times New Roman"/>
          <w:sz w:val="22"/>
          <w:szCs w:val="22"/>
        </w:rPr>
        <w:t xml:space="preserve"> </w:t>
      </w:r>
      <w:r w:rsidR="0029142D" w:rsidRPr="000C67E8">
        <w:rPr>
          <w:rFonts w:ascii="Times New Roman" w:hAnsi="Times New Roman" w:cs="Times New Roman"/>
          <w:sz w:val="22"/>
          <w:szCs w:val="22"/>
        </w:rPr>
        <w:t xml:space="preserve">bankowego </w:t>
      </w:r>
      <w:r w:rsidR="00420B95" w:rsidRPr="000C67E8">
        <w:rPr>
          <w:rFonts w:ascii="Times New Roman" w:hAnsi="Times New Roman" w:cs="Times New Roman"/>
          <w:sz w:val="22"/>
          <w:szCs w:val="22"/>
        </w:rPr>
        <w:t>Zamawiającego</w:t>
      </w:r>
      <w:r w:rsidR="007302CA" w:rsidRPr="000C67E8">
        <w:rPr>
          <w:rFonts w:ascii="Times New Roman" w:hAnsi="Times New Roman" w:cs="Times New Roman"/>
          <w:sz w:val="22"/>
          <w:szCs w:val="22"/>
        </w:rPr>
        <w:t>.</w:t>
      </w:r>
    </w:p>
    <w:p w14:paraId="6B630A29" w14:textId="61F62229" w:rsidR="00A3325C" w:rsidRPr="000C67E8" w:rsidRDefault="00611439" w:rsidP="007302CA">
      <w:pPr>
        <w:tabs>
          <w:tab w:val="left" w:pos="567"/>
        </w:tabs>
        <w:spacing w:line="360" w:lineRule="auto"/>
        <w:ind w:left="567" w:hanging="567"/>
        <w:jc w:val="both"/>
        <w:rPr>
          <w:rFonts w:ascii="Times New Roman" w:hAnsi="Times New Roman" w:cs="Times New Roman"/>
          <w:sz w:val="22"/>
          <w:szCs w:val="22"/>
        </w:rPr>
      </w:pPr>
      <w:r>
        <w:rPr>
          <w:rFonts w:ascii="Times New Roman" w:hAnsi="Times New Roman" w:cs="Times New Roman"/>
          <w:sz w:val="22"/>
          <w:szCs w:val="22"/>
        </w:rPr>
        <w:t xml:space="preserve">9. </w:t>
      </w:r>
      <w:r w:rsidR="00387212" w:rsidRPr="000C67E8">
        <w:rPr>
          <w:rFonts w:ascii="Times New Roman" w:hAnsi="Times New Roman" w:cs="Times New Roman"/>
          <w:sz w:val="22"/>
          <w:szCs w:val="22"/>
        </w:rPr>
        <w:t>Dostawca oświadcza, że rachunek bankowy wskazany do zapłaty wynagrodzenia jest</w:t>
      </w:r>
      <w:r w:rsidR="006A037E" w:rsidRPr="000C67E8">
        <w:rPr>
          <w:rFonts w:ascii="Times New Roman" w:hAnsi="Times New Roman" w:cs="Times New Roman"/>
          <w:sz w:val="22"/>
          <w:szCs w:val="22"/>
        </w:rPr>
        <w:t xml:space="preserve"> </w:t>
      </w:r>
      <w:r w:rsidR="00387212" w:rsidRPr="000C67E8">
        <w:rPr>
          <w:rFonts w:ascii="Times New Roman" w:hAnsi="Times New Roman" w:cs="Times New Roman"/>
          <w:sz w:val="22"/>
          <w:szCs w:val="22"/>
        </w:rPr>
        <w:t>rachunkiem</w:t>
      </w:r>
      <w:r w:rsidR="006A037E" w:rsidRPr="000C67E8">
        <w:rPr>
          <w:rFonts w:ascii="Times New Roman" w:hAnsi="Times New Roman" w:cs="Times New Roman"/>
          <w:sz w:val="22"/>
          <w:szCs w:val="22"/>
        </w:rPr>
        <w:t xml:space="preserve"> </w:t>
      </w:r>
      <w:r w:rsidR="00387212" w:rsidRPr="000C67E8">
        <w:rPr>
          <w:rFonts w:ascii="Times New Roman" w:hAnsi="Times New Roman" w:cs="Times New Roman"/>
          <w:sz w:val="22"/>
          <w:szCs w:val="22"/>
        </w:rPr>
        <w:t>wskazanym w wykazie podatników prowadzonym i podanym do publicznej wiadomości na</w:t>
      </w:r>
      <w:r w:rsidR="006A037E" w:rsidRPr="000C67E8">
        <w:rPr>
          <w:rFonts w:ascii="Times New Roman" w:hAnsi="Times New Roman" w:cs="Times New Roman"/>
          <w:sz w:val="22"/>
          <w:szCs w:val="22"/>
        </w:rPr>
        <w:t xml:space="preserve"> </w:t>
      </w:r>
      <w:r w:rsidR="00387212" w:rsidRPr="000C67E8">
        <w:rPr>
          <w:rFonts w:ascii="Times New Roman" w:hAnsi="Times New Roman" w:cs="Times New Roman"/>
          <w:sz w:val="22"/>
          <w:szCs w:val="22"/>
        </w:rPr>
        <w:t xml:space="preserve">podstawie przepisów ustawy o podatku od towarów i usług (dalej jako: </w:t>
      </w:r>
      <w:r w:rsidR="00A016FB" w:rsidRPr="000C67E8">
        <w:rPr>
          <w:rFonts w:ascii="Times New Roman" w:hAnsi="Times New Roman" w:cs="Times New Roman"/>
          <w:sz w:val="22"/>
          <w:szCs w:val="22"/>
        </w:rPr>
        <w:t>W</w:t>
      </w:r>
      <w:r w:rsidR="00387212" w:rsidRPr="000C67E8">
        <w:rPr>
          <w:rFonts w:ascii="Times New Roman" w:hAnsi="Times New Roman" w:cs="Times New Roman"/>
          <w:sz w:val="22"/>
          <w:szCs w:val="22"/>
        </w:rPr>
        <w:t>ykaz).</w:t>
      </w:r>
    </w:p>
    <w:p w14:paraId="28F931D6" w14:textId="7F1AEA0D" w:rsidR="00A3325C" w:rsidRPr="000C67E8" w:rsidRDefault="0097268E" w:rsidP="007302CA">
      <w:pPr>
        <w:tabs>
          <w:tab w:val="left" w:pos="567"/>
        </w:tabs>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1</w:t>
      </w:r>
      <w:r w:rsidR="00611439">
        <w:rPr>
          <w:rFonts w:ascii="Times New Roman" w:hAnsi="Times New Roman" w:cs="Times New Roman"/>
          <w:sz w:val="22"/>
          <w:szCs w:val="22"/>
        </w:rPr>
        <w:t>0</w:t>
      </w:r>
      <w:r w:rsidR="004F5871" w:rsidRPr="000C67E8">
        <w:rPr>
          <w:rFonts w:ascii="Times New Roman" w:hAnsi="Times New Roman" w:cs="Times New Roman"/>
          <w:sz w:val="22"/>
          <w:szCs w:val="22"/>
        </w:rPr>
        <w:tab/>
      </w:r>
      <w:r w:rsidR="00387212" w:rsidRPr="000C67E8">
        <w:rPr>
          <w:rFonts w:ascii="Times New Roman" w:hAnsi="Times New Roman" w:cs="Times New Roman"/>
          <w:sz w:val="22"/>
          <w:szCs w:val="22"/>
        </w:rPr>
        <w:t xml:space="preserve">W przypadku negatywnej weryfikacji rachunku, </w:t>
      </w:r>
      <w:r w:rsidR="00420B95" w:rsidRPr="000C67E8">
        <w:rPr>
          <w:rFonts w:ascii="Times New Roman" w:hAnsi="Times New Roman" w:cs="Times New Roman"/>
          <w:sz w:val="22"/>
          <w:szCs w:val="22"/>
        </w:rPr>
        <w:t>Zamawiający</w:t>
      </w:r>
      <w:r w:rsidR="00387212" w:rsidRPr="000C67E8">
        <w:rPr>
          <w:rFonts w:ascii="Times New Roman" w:hAnsi="Times New Roman" w:cs="Times New Roman"/>
          <w:sz w:val="22"/>
          <w:szCs w:val="22"/>
        </w:rPr>
        <w:t xml:space="preserve"> niezwłocznie zawiadomi Dostawcę o</w:t>
      </w:r>
      <w:r w:rsidR="00EF2AFE" w:rsidRPr="000C67E8">
        <w:rPr>
          <w:rFonts w:ascii="Times New Roman" w:hAnsi="Times New Roman" w:cs="Times New Roman"/>
          <w:sz w:val="22"/>
          <w:szCs w:val="22"/>
        </w:rPr>
        <w:t> </w:t>
      </w:r>
      <w:r w:rsidR="00387212" w:rsidRPr="000C67E8">
        <w:rPr>
          <w:rFonts w:ascii="Times New Roman" w:hAnsi="Times New Roman" w:cs="Times New Roman"/>
          <w:sz w:val="22"/>
          <w:szCs w:val="22"/>
        </w:rPr>
        <w:t xml:space="preserve">tej nieprawidłowości celem udzielenia przez Dostawcę wyjaśnień i dokonania odpowiedniej korekty. Ponadto </w:t>
      </w:r>
      <w:r w:rsidR="00420B95" w:rsidRPr="000C67E8">
        <w:rPr>
          <w:rFonts w:ascii="Times New Roman" w:hAnsi="Times New Roman" w:cs="Times New Roman"/>
          <w:sz w:val="22"/>
          <w:szCs w:val="22"/>
        </w:rPr>
        <w:t>Zamawiający</w:t>
      </w:r>
      <w:r w:rsidR="00387212" w:rsidRPr="000C67E8">
        <w:rPr>
          <w:rFonts w:ascii="Times New Roman" w:hAnsi="Times New Roman" w:cs="Times New Roman"/>
          <w:sz w:val="22"/>
          <w:szCs w:val="22"/>
        </w:rPr>
        <w:t xml:space="preserve"> zastrzega sobie prawo do złożenia zawiadomienia do Naczelnika Urzędu Skarbowego o dokonaniu zapłaty należności na rachunek spoza Wykazu.</w:t>
      </w:r>
    </w:p>
    <w:p w14:paraId="5E193250" w14:textId="322CCD18" w:rsidR="00387212" w:rsidRPr="000C67E8" w:rsidRDefault="00611439" w:rsidP="007302CA">
      <w:pPr>
        <w:tabs>
          <w:tab w:val="left" w:pos="567"/>
        </w:tabs>
        <w:spacing w:line="360" w:lineRule="auto"/>
        <w:ind w:left="567" w:hanging="567"/>
        <w:jc w:val="both"/>
        <w:rPr>
          <w:rFonts w:ascii="Times New Roman" w:hAnsi="Times New Roman" w:cs="Times New Roman"/>
          <w:sz w:val="22"/>
          <w:szCs w:val="22"/>
        </w:rPr>
      </w:pPr>
      <w:r>
        <w:rPr>
          <w:rFonts w:ascii="Times New Roman" w:hAnsi="Times New Roman" w:cs="Times New Roman"/>
          <w:sz w:val="22"/>
          <w:szCs w:val="22"/>
        </w:rPr>
        <w:t>11.</w:t>
      </w:r>
      <w:r w:rsidR="004F5871" w:rsidRPr="000C67E8">
        <w:rPr>
          <w:rFonts w:ascii="Times New Roman" w:hAnsi="Times New Roman" w:cs="Times New Roman"/>
          <w:sz w:val="22"/>
          <w:szCs w:val="22"/>
        </w:rPr>
        <w:tab/>
      </w:r>
      <w:r w:rsidR="00387212" w:rsidRPr="000C67E8">
        <w:rPr>
          <w:rFonts w:ascii="Times New Roman" w:hAnsi="Times New Roman" w:cs="Times New Roman"/>
          <w:sz w:val="22"/>
          <w:szCs w:val="22"/>
        </w:rPr>
        <w:t xml:space="preserve">Jeżeli w wyniku zrealizowania przez </w:t>
      </w:r>
      <w:r w:rsidR="00F63A82" w:rsidRPr="000C67E8">
        <w:rPr>
          <w:rFonts w:ascii="Times New Roman" w:hAnsi="Times New Roman" w:cs="Times New Roman"/>
          <w:sz w:val="22"/>
          <w:szCs w:val="22"/>
        </w:rPr>
        <w:t>Zamawiającego</w:t>
      </w:r>
      <w:r w:rsidR="00387212" w:rsidRPr="000C67E8">
        <w:rPr>
          <w:rFonts w:ascii="Times New Roman" w:hAnsi="Times New Roman" w:cs="Times New Roman"/>
          <w:sz w:val="22"/>
          <w:szCs w:val="22"/>
        </w:rPr>
        <w:t xml:space="preserve"> przelewu na rachunek bankowy wskazany</w:t>
      </w:r>
      <w:r w:rsidR="006A037E" w:rsidRPr="000C67E8">
        <w:rPr>
          <w:rFonts w:ascii="Times New Roman" w:hAnsi="Times New Roman" w:cs="Times New Roman"/>
          <w:sz w:val="22"/>
          <w:szCs w:val="22"/>
        </w:rPr>
        <w:t xml:space="preserve"> </w:t>
      </w:r>
      <w:r w:rsidR="00387212" w:rsidRPr="000C67E8">
        <w:rPr>
          <w:rFonts w:ascii="Times New Roman" w:hAnsi="Times New Roman" w:cs="Times New Roman"/>
          <w:sz w:val="22"/>
          <w:szCs w:val="22"/>
        </w:rPr>
        <w:t>przez Dostawcę, który nie widnieje w Wykazie, dojdzie do:</w:t>
      </w:r>
    </w:p>
    <w:p w14:paraId="77A945E0" w14:textId="6680AEF4" w:rsidR="007302CA" w:rsidRPr="000C67E8" w:rsidRDefault="004F5871" w:rsidP="007302CA">
      <w:pPr>
        <w:tabs>
          <w:tab w:val="left" w:pos="851"/>
          <w:tab w:val="left" w:pos="1134"/>
        </w:tabs>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1</w:t>
      </w:r>
      <w:r w:rsidR="007302CA" w:rsidRPr="000C67E8">
        <w:rPr>
          <w:rFonts w:ascii="Times New Roman" w:hAnsi="Times New Roman" w:cs="Times New Roman"/>
          <w:sz w:val="22"/>
          <w:szCs w:val="22"/>
        </w:rPr>
        <w:t>)</w:t>
      </w:r>
      <w:r w:rsidR="007302CA" w:rsidRPr="000C67E8">
        <w:rPr>
          <w:rFonts w:ascii="Times New Roman" w:hAnsi="Times New Roman" w:cs="Times New Roman"/>
          <w:sz w:val="22"/>
          <w:szCs w:val="22"/>
        </w:rPr>
        <w:tab/>
      </w:r>
      <w:r w:rsidR="00387212" w:rsidRPr="000C67E8">
        <w:rPr>
          <w:rFonts w:ascii="Times New Roman" w:hAnsi="Times New Roman" w:cs="Times New Roman"/>
          <w:sz w:val="22"/>
          <w:szCs w:val="22"/>
        </w:rPr>
        <w:t xml:space="preserve">zapłaty przez </w:t>
      </w:r>
      <w:r w:rsidR="00F63A82" w:rsidRPr="000C67E8">
        <w:rPr>
          <w:rFonts w:ascii="Times New Roman" w:hAnsi="Times New Roman" w:cs="Times New Roman"/>
          <w:sz w:val="22"/>
          <w:szCs w:val="22"/>
        </w:rPr>
        <w:t>Zamawiającego</w:t>
      </w:r>
      <w:r w:rsidR="00387212" w:rsidRPr="000C67E8">
        <w:rPr>
          <w:rFonts w:ascii="Times New Roman" w:hAnsi="Times New Roman" w:cs="Times New Roman"/>
          <w:sz w:val="22"/>
          <w:szCs w:val="22"/>
        </w:rPr>
        <w:t xml:space="preserve"> do Urzędu Skarbowego zobowiązania z tytułu </w:t>
      </w:r>
      <w:r w:rsidR="0049621A" w:rsidRPr="000C67E8">
        <w:rPr>
          <w:rFonts w:ascii="Times New Roman" w:hAnsi="Times New Roman" w:cs="Times New Roman"/>
          <w:sz w:val="22"/>
          <w:szCs w:val="22"/>
        </w:rPr>
        <w:br/>
      </w:r>
      <w:r w:rsidR="00387212" w:rsidRPr="000C67E8">
        <w:rPr>
          <w:rFonts w:ascii="Times New Roman" w:hAnsi="Times New Roman" w:cs="Times New Roman"/>
          <w:sz w:val="22"/>
          <w:szCs w:val="22"/>
        </w:rPr>
        <w:t xml:space="preserve">VAT, do której to zapłaty </w:t>
      </w:r>
      <w:r w:rsidR="00066261" w:rsidRPr="000C67E8">
        <w:rPr>
          <w:rFonts w:ascii="Times New Roman" w:hAnsi="Times New Roman" w:cs="Times New Roman"/>
          <w:sz w:val="22"/>
          <w:szCs w:val="22"/>
        </w:rPr>
        <w:t xml:space="preserve">w przypadku dokonania wpłaty </w:t>
      </w:r>
      <w:r w:rsidR="00387212" w:rsidRPr="000C67E8">
        <w:rPr>
          <w:rFonts w:ascii="Times New Roman" w:hAnsi="Times New Roman" w:cs="Times New Roman"/>
          <w:sz w:val="22"/>
          <w:szCs w:val="22"/>
        </w:rPr>
        <w:t>byłby zobowiązany</w:t>
      </w:r>
      <w:r w:rsidR="007302CA" w:rsidRPr="000C67E8">
        <w:rPr>
          <w:rFonts w:ascii="Times New Roman" w:hAnsi="Times New Roman" w:cs="Times New Roman"/>
          <w:sz w:val="22"/>
          <w:szCs w:val="22"/>
        </w:rPr>
        <w:t xml:space="preserve"> wyłącznie </w:t>
      </w:r>
      <w:r w:rsidR="00066261" w:rsidRPr="000C67E8">
        <w:rPr>
          <w:rFonts w:ascii="Times New Roman" w:hAnsi="Times New Roman" w:cs="Times New Roman"/>
          <w:sz w:val="22"/>
          <w:szCs w:val="22"/>
        </w:rPr>
        <w:t>Dostawca,</w:t>
      </w:r>
    </w:p>
    <w:p w14:paraId="65CC47EA" w14:textId="1A0FA3A6" w:rsidR="00066261" w:rsidRPr="000C67E8" w:rsidRDefault="004F5871" w:rsidP="007302CA">
      <w:pPr>
        <w:tabs>
          <w:tab w:val="left" w:pos="851"/>
          <w:tab w:val="left" w:pos="1134"/>
        </w:tabs>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lastRenderedPageBreak/>
        <w:t>2</w:t>
      </w:r>
      <w:r w:rsidR="007302CA" w:rsidRPr="000C67E8">
        <w:rPr>
          <w:rFonts w:ascii="Times New Roman" w:hAnsi="Times New Roman" w:cs="Times New Roman"/>
          <w:sz w:val="22"/>
          <w:szCs w:val="22"/>
        </w:rPr>
        <w:t>)</w:t>
      </w:r>
      <w:r w:rsidR="007302CA" w:rsidRPr="000C67E8">
        <w:rPr>
          <w:rFonts w:ascii="Times New Roman" w:hAnsi="Times New Roman" w:cs="Times New Roman"/>
          <w:sz w:val="22"/>
          <w:szCs w:val="22"/>
        </w:rPr>
        <w:tab/>
      </w:r>
      <w:r w:rsidR="00066261" w:rsidRPr="000C67E8">
        <w:rPr>
          <w:rFonts w:ascii="Times New Roman" w:hAnsi="Times New Roman" w:cs="Times New Roman"/>
          <w:sz w:val="22"/>
          <w:szCs w:val="22"/>
        </w:rPr>
        <w:t xml:space="preserve">sytuacji, w której na skutek braku prawa do zaliczenia w koszty uzyskania przychodu wydatku wynikającego z faktury otrzymanej od Dostawcy, </w:t>
      </w:r>
      <w:r w:rsidR="00F63A82" w:rsidRPr="000C67E8">
        <w:rPr>
          <w:rFonts w:ascii="Times New Roman" w:hAnsi="Times New Roman" w:cs="Times New Roman"/>
          <w:sz w:val="22"/>
          <w:szCs w:val="22"/>
        </w:rPr>
        <w:t>Zamawiający</w:t>
      </w:r>
      <w:r w:rsidR="00066261" w:rsidRPr="000C67E8">
        <w:rPr>
          <w:rFonts w:ascii="Times New Roman" w:hAnsi="Times New Roman" w:cs="Times New Roman"/>
          <w:sz w:val="22"/>
          <w:szCs w:val="22"/>
        </w:rPr>
        <w:t xml:space="preserve"> będzie musiał wykazać wyższą podstawę opodatkowania w podatku dochodowym od osób prawnych, w oparciu o obowiązujące przepisy podatkowe,</w:t>
      </w:r>
    </w:p>
    <w:p w14:paraId="068C5635" w14:textId="63ED3D72" w:rsidR="00066261" w:rsidRPr="000C67E8" w:rsidRDefault="00F63A82" w:rsidP="007302CA">
      <w:pPr>
        <w:tabs>
          <w:tab w:val="left" w:pos="0"/>
        </w:tabs>
        <w:spacing w:line="360" w:lineRule="auto"/>
        <w:ind w:left="567" w:hanging="592"/>
        <w:jc w:val="both"/>
        <w:rPr>
          <w:rFonts w:ascii="Times New Roman" w:hAnsi="Times New Roman" w:cs="Times New Roman"/>
          <w:sz w:val="22"/>
          <w:szCs w:val="22"/>
        </w:rPr>
      </w:pPr>
      <w:r w:rsidRPr="000C67E8">
        <w:rPr>
          <w:rFonts w:ascii="Times New Roman" w:hAnsi="Times New Roman" w:cs="Times New Roman"/>
          <w:sz w:val="22"/>
          <w:szCs w:val="22"/>
        </w:rPr>
        <w:t>Zamawiający</w:t>
      </w:r>
      <w:r w:rsidR="00066261" w:rsidRPr="000C67E8">
        <w:rPr>
          <w:rFonts w:ascii="Times New Roman" w:hAnsi="Times New Roman" w:cs="Times New Roman"/>
          <w:sz w:val="22"/>
          <w:szCs w:val="22"/>
        </w:rPr>
        <w:t xml:space="preserve"> poinformuje Dostawcę o tych okolicznościach i wezwie go do zapłaty, a Dostawca zobowiązuje się do zapłaty na rzecz </w:t>
      </w:r>
      <w:r w:rsidRPr="000C67E8">
        <w:rPr>
          <w:rFonts w:ascii="Times New Roman" w:hAnsi="Times New Roman" w:cs="Times New Roman"/>
          <w:sz w:val="22"/>
          <w:szCs w:val="22"/>
        </w:rPr>
        <w:t>Zamawiającego</w:t>
      </w:r>
      <w:r w:rsidR="00066261" w:rsidRPr="000C67E8">
        <w:rPr>
          <w:rFonts w:ascii="Times New Roman" w:hAnsi="Times New Roman" w:cs="Times New Roman"/>
          <w:sz w:val="22"/>
          <w:szCs w:val="22"/>
        </w:rPr>
        <w:t xml:space="preserve"> w terminie 14 dni od dnia otrzymania wezwania odpowiednio:</w:t>
      </w:r>
    </w:p>
    <w:p w14:paraId="5DAA6E10" w14:textId="77777777" w:rsidR="00066261" w:rsidRPr="000C67E8" w:rsidRDefault="00066261" w:rsidP="007302CA">
      <w:pPr>
        <w:pStyle w:val="Akapitzlist"/>
        <w:numPr>
          <w:ilvl w:val="0"/>
          <w:numId w:val="1"/>
        </w:numPr>
        <w:tabs>
          <w:tab w:val="left" w:pos="0"/>
        </w:tabs>
        <w:spacing w:line="360" w:lineRule="auto"/>
        <w:ind w:left="1134" w:hanging="283"/>
        <w:jc w:val="both"/>
        <w:rPr>
          <w:rFonts w:ascii="Times New Roman" w:hAnsi="Times New Roman" w:cs="Times New Roman"/>
          <w:spacing w:val="-3"/>
          <w:sz w:val="22"/>
          <w:szCs w:val="22"/>
        </w:rPr>
      </w:pPr>
      <w:r w:rsidRPr="000C67E8">
        <w:rPr>
          <w:rFonts w:ascii="Times New Roman" w:hAnsi="Times New Roman" w:cs="Times New Roman"/>
          <w:sz w:val="22"/>
          <w:szCs w:val="22"/>
        </w:rPr>
        <w:t>kwoty VAT Dostawcy,</w:t>
      </w:r>
    </w:p>
    <w:p w14:paraId="40D27DEA" w14:textId="3547B9A3" w:rsidR="00AA2904" w:rsidRPr="000C67E8" w:rsidRDefault="00066261" w:rsidP="00AA2904">
      <w:pPr>
        <w:pStyle w:val="Akapitzlist"/>
        <w:numPr>
          <w:ilvl w:val="0"/>
          <w:numId w:val="1"/>
        </w:numPr>
        <w:tabs>
          <w:tab w:val="left" w:pos="0"/>
        </w:tabs>
        <w:spacing w:line="360" w:lineRule="auto"/>
        <w:ind w:left="1134" w:hanging="283"/>
        <w:jc w:val="both"/>
        <w:rPr>
          <w:rFonts w:ascii="Times New Roman" w:hAnsi="Times New Roman" w:cs="Times New Roman"/>
          <w:spacing w:val="-3"/>
          <w:sz w:val="22"/>
          <w:szCs w:val="22"/>
        </w:rPr>
      </w:pPr>
      <w:r w:rsidRPr="000C67E8">
        <w:rPr>
          <w:rFonts w:ascii="Times New Roman" w:hAnsi="Times New Roman" w:cs="Times New Roman"/>
          <w:sz w:val="22"/>
          <w:szCs w:val="22"/>
        </w:rPr>
        <w:t>kwoty podatku dochodowego wynikającej z braku uwzględnienia przez Kupującego kosztu uzyskania przychodu.</w:t>
      </w:r>
    </w:p>
    <w:p w14:paraId="579E34D4" w14:textId="77777777" w:rsidR="004F5871" w:rsidRPr="000C67E8" w:rsidRDefault="004F5871" w:rsidP="00F456B4">
      <w:pPr>
        <w:tabs>
          <w:tab w:val="left" w:pos="0"/>
        </w:tabs>
        <w:spacing w:line="360" w:lineRule="auto"/>
        <w:jc w:val="both"/>
        <w:rPr>
          <w:rFonts w:ascii="Times New Roman" w:hAnsi="Times New Roman" w:cs="Times New Roman"/>
          <w:spacing w:val="-3"/>
          <w:sz w:val="22"/>
          <w:szCs w:val="22"/>
        </w:rPr>
      </w:pPr>
    </w:p>
    <w:p w14:paraId="5F7929D1" w14:textId="083E2343" w:rsidR="000803C3" w:rsidRPr="000C67E8" w:rsidRDefault="00AA2904" w:rsidP="00331CFC">
      <w:pPr>
        <w:spacing w:line="320" w:lineRule="exact"/>
        <w:ind w:left="3540" w:firstLine="708"/>
        <w:jc w:val="both"/>
        <w:rPr>
          <w:rFonts w:ascii="Times New Roman" w:hAnsi="Times New Roman" w:cs="Times New Roman"/>
          <w:sz w:val="22"/>
          <w:szCs w:val="22"/>
        </w:rPr>
      </w:pPr>
      <w:bookmarkStart w:id="27" w:name="_Hlk130375202"/>
      <w:r w:rsidRPr="000C67E8">
        <w:rPr>
          <w:rFonts w:ascii="Times New Roman" w:hAnsi="Times New Roman" w:cs="Times New Roman"/>
          <w:b/>
          <w:sz w:val="22"/>
          <w:szCs w:val="22"/>
        </w:rPr>
        <w:t>§</w:t>
      </w:r>
      <w:r w:rsidR="0075473E" w:rsidRPr="000C67E8">
        <w:rPr>
          <w:rFonts w:ascii="Times New Roman" w:hAnsi="Times New Roman" w:cs="Times New Roman"/>
          <w:b/>
          <w:sz w:val="22"/>
          <w:szCs w:val="22"/>
        </w:rPr>
        <w:t>9</w:t>
      </w:r>
    </w:p>
    <w:bookmarkEnd w:id="27"/>
    <w:p w14:paraId="0942FDC6" w14:textId="3F3E6147" w:rsidR="000803C3" w:rsidRPr="000C67E8" w:rsidRDefault="000803C3" w:rsidP="007302CA">
      <w:pPr>
        <w:tabs>
          <w:tab w:val="left" w:pos="-1296"/>
          <w:tab w:val="left" w:pos="0"/>
        </w:tabs>
        <w:spacing w:line="320" w:lineRule="exact"/>
        <w:ind w:left="400" w:hanging="425"/>
        <w:jc w:val="center"/>
        <w:rPr>
          <w:rFonts w:ascii="Times New Roman" w:hAnsi="Times New Roman" w:cs="Times New Roman"/>
          <w:b/>
          <w:spacing w:val="-3"/>
          <w:sz w:val="22"/>
          <w:szCs w:val="22"/>
        </w:rPr>
      </w:pPr>
      <w:r w:rsidRPr="000C67E8">
        <w:rPr>
          <w:rFonts w:ascii="Times New Roman" w:hAnsi="Times New Roman" w:cs="Times New Roman"/>
          <w:b/>
          <w:spacing w:val="-3"/>
          <w:sz w:val="22"/>
          <w:szCs w:val="22"/>
        </w:rPr>
        <w:t xml:space="preserve">Własność </w:t>
      </w:r>
      <w:r w:rsidR="00BC2BDD" w:rsidRPr="000C67E8">
        <w:rPr>
          <w:rFonts w:ascii="Times New Roman" w:hAnsi="Times New Roman" w:cs="Times New Roman"/>
          <w:b/>
          <w:spacing w:val="-3"/>
          <w:sz w:val="22"/>
          <w:szCs w:val="22"/>
        </w:rPr>
        <w:t>Maszyny</w:t>
      </w:r>
      <w:r w:rsidR="0045753C">
        <w:rPr>
          <w:rFonts w:ascii="Times New Roman" w:hAnsi="Times New Roman" w:cs="Times New Roman"/>
          <w:b/>
          <w:spacing w:val="-3"/>
          <w:sz w:val="22"/>
          <w:szCs w:val="22"/>
        </w:rPr>
        <w:t>.</w:t>
      </w:r>
    </w:p>
    <w:p w14:paraId="0EA847DD" w14:textId="77777777" w:rsidR="00AA2904" w:rsidRPr="000C67E8" w:rsidRDefault="00AA2904" w:rsidP="00AA2904">
      <w:pPr>
        <w:tabs>
          <w:tab w:val="left" w:pos="-1296"/>
          <w:tab w:val="left" w:pos="0"/>
        </w:tabs>
        <w:spacing w:line="320" w:lineRule="exact"/>
        <w:ind w:left="400" w:hanging="425"/>
        <w:rPr>
          <w:rFonts w:ascii="Times New Roman" w:hAnsi="Times New Roman" w:cs="Times New Roman"/>
          <w:spacing w:val="-3"/>
          <w:sz w:val="22"/>
          <w:szCs w:val="22"/>
        </w:rPr>
      </w:pPr>
    </w:p>
    <w:p w14:paraId="00E08668" w14:textId="4DC9F7BF" w:rsidR="000803C3" w:rsidRPr="00A769A7" w:rsidRDefault="00A52412" w:rsidP="00A769A7">
      <w:pPr>
        <w:pStyle w:val="Akapitzlist"/>
        <w:numPr>
          <w:ilvl w:val="0"/>
          <w:numId w:val="77"/>
        </w:numPr>
        <w:tabs>
          <w:tab w:val="left" w:pos="0"/>
        </w:tabs>
        <w:spacing w:line="360" w:lineRule="auto"/>
        <w:jc w:val="both"/>
        <w:rPr>
          <w:rFonts w:ascii="Times New Roman" w:hAnsi="Times New Roman" w:cs="Times New Roman"/>
          <w:sz w:val="22"/>
          <w:szCs w:val="22"/>
        </w:rPr>
      </w:pPr>
      <w:r w:rsidRPr="00A769A7">
        <w:rPr>
          <w:rFonts w:ascii="Times New Roman" w:hAnsi="Times New Roman" w:cs="Times New Roman"/>
          <w:sz w:val="22"/>
          <w:szCs w:val="22"/>
        </w:rPr>
        <w:t xml:space="preserve">Strony </w:t>
      </w:r>
      <w:r w:rsidR="007302CA" w:rsidRPr="00A769A7">
        <w:rPr>
          <w:rFonts w:ascii="Times New Roman" w:hAnsi="Times New Roman" w:cs="Times New Roman"/>
          <w:sz w:val="22"/>
          <w:szCs w:val="22"/>
        </w:rPr>
        <w:t>oświadczają, że prawo własności</w:t>
      </w:r>
      <w:r w:rsidR="00BA7AD0" w:rsidRPr="00A769A7">
        <w:rPr>
          <w:rFonts w:ascii="Times New Roman" w:hAnsi="Times New Roman" w:cs="Times New Roman"/>
          <w:sz w:val="22"/>
          <w:szCs w:val="22"/>
        </w:rPr>
        <w:t xml:space="preserve"> </w:t>
      </w:r>
      <w:r w:rsidR="0049228A" w:rsidRPr="00A769A7">
        <w:rPr>
          <w:rFonts w:ascii="Times New Roman" w:hAnsi="Times New Roman" w:cs="Times New Roman"/>
          <w:sz w:val="22"/>
          <w:szCs w:val="22"/>
        </w:rPr>
        <w:t xml:space="preserve">Przedmiotu </w:t>
      </w:r>
      <w:r w:rsidR="00331CFC" w:rsidRPr="00A769A7">
        <w:rPr>
          <w:rFonts w:ascii="Times New Roman" w:hAnsi="Times New Roman" w:cs="Times New Roman"/>
          <w:sz w:val="22"/>
          <w:szCs w:val="22"/>
        </w:rPr>
        <w:t>Dostawy przechodzi</w:t>
      </w:r>
      <w:r w:rsidR="000803C3" w:rsidRPr="00A769A7">
        <w:rPr>
          <w:rFonts w:ascii="Times New Roman" w:hAnsi="Times New Roman" w:cs="Times New Roman"/>
          <w:sz w:val="22"/>
          <w:szCs w:val="22"/>
        </w:rPr>
        <w:t xml:space="preserve"> na </w:t>
      </w:r>
      <w:r w:rsidR="0049228A" w:rsidRPr="00A769A7">
        <w:rPr>
          <w:rFonts w:ascii="Times New Roman" w:hAnsi="Times New Roman" w:cs="Times New Roman"/>
          <w:sz w:val="22"/>
          <w:szCs w:val="22"/>
        </w:rPr>
        <w:t>Zamawiającego</w:t>
      </w:r>
      <w:r w:rsidR="000803C3" w:rsidRPr="00A769A7">
        <w:rPr>
          <w:rFonts w:ascii="Times New Roman" w:hAnsi="Times New Roman" w:cs="Times New Roman"/>
          <w:sz w:val="22"/>
          <w:szCs w:val="22"/>
        </w:rPr>
        <w:t xml:space="preserve"> </w:t>
      </w:r>
      <w:r w:rsidR="00FE7029" w:rsidRPr="00A769A7">
        <w:rPr>
          <w:rFonts w:ascii="Times New Roman" w:hAnsi="Times New Roman" w:cs="Times New Roman"/>
          <w:sz w:val="22"/>
          <w:szCs w:val="22"/>
        </w:rPr>
        <w:t>z</w:t>
      </w:r>
      <w:r w:rsidR="000803C3" w:rsidRPr="00A769A7">
        <w:rPr>
          <w:rFonts w:ascii="Times New Roman" w:hAnsi="Times New Roman" w:cs="Times New Roman"/>
          <w:sz w:val="22"/>
          <w:szCs w:val="22"/>
        </w:rPr>
        <w:t xml:space="preserve"> chwi</w:t>
      </w:r>
      <w:r w:rsidR="00FE7029" w:rsidRPr="00A769A7">
        <w:rPr>
          <w:rFonts w:ascii="Times New Roman" w:hAnsi="Times New Roman" w:cs="Times New Roman"/>
          <w:sz w:val="22"/>
          <w:szCs w:val="22"/>
        </w:rPr>
        <w:t>l</w:t>
      </w:r>
      <w:r w:rsidR="005E6B74" w:rsidRPr="00A769A7">
        <w:rPr>
          <w:rFonts w:ascii="Times New Roman" w:hAnsi="Times New Roman" w:cs="Times New Roman"/>
          <w:sz w:val="22"/>
          <w:szCs w:val="22"/>
        </w:rPr>
        <w:t>ą</w:t>
      </w:r>
      <w:r w:rsidR="000803C3" w:rsidRPr="00A769A7">
        <w:rPr>
          <w:rFonts w:ascii="Times New Roman" w:hAnsi="Times New Roman" w:cs="Times New Roman"/>
          <w:sz w:val="22"/>
          <w:szCs w:val="22"/>
        </w:rPr>
        <w:t xml:space="preserve"> podpisania przez </w:t>
      </w:r>
      <w:r w:rsidR="0049228A" w:rsidRPr="00A769A7">
        <w:rPr>
          <w:rFonts w:ascii="Times New Roman" w:hAnsi="Times New Roman" w:cs="Times New Roman"/>
          <w:sz w:val="22"/>
          <w:szCs w:val="22"/>
        </w:rPr>
        <w:t xml:space="preserve">Zamawiającego </w:t>
      </w:r>
      <w:r w:rsidR="000803C3" w:rsidRPr="00A769A7">
        <w:rPr>
          <w:rFonts w:ascii="Times New Roman" w:hAnsi="Times New Roman" w:cs="Times New Roman"/>
          <w:sz w:val="22"/>
          <w:szCs w:val="22"/>
        </w:rPr>
        <w:t xml:space="preserve">Protokołu Odbioru </w:t>
      </w:r>
      <w:r w:rsidR="001D0650" w:rsidRPr="00A769A7">
        <w:rPr>
          <w:rFonts w:ascii="Times New Roman" w:hAnsi="Times New Roman" w:cs="Times New Roman"/>
          <w:sz w:val="22"/>
          <w:szCs w:val="22"/>
        </w:rPr>
        <w:t>Końcowego</w:t>
      </w:r>
      <w:r w:rsidR="000803C3" w:rsidRPr="00A769A7">
        <w:rPr>
          <w:rFonts w:ascii="Times New Roman" w:hAnsi="Times New Roman" w:cs="Times New Roman"/>
          <w:sz w:val="22"/>
          <w:szCs w:val="22"/>
        </w:rPr>
        <w:t>.</w:t>
      </w:r>
    </w:p>
    <w:p w14:paraId="6239D34D" w14:textId="77777777" w:rsidR="00AA2904" w:rsidRPr="000C67E8" w:rsidRDefault="00AA2904" w:rsidP="00AA2904">
      <w:pPr>
        <w:tabs>
          <w:tab w:val="left" w:pos="0"/>
        </w:tabs>
        <w:spacing w:line="320" w:lineRule="exact"/>
        <w:jc w:val="both"/>
        <w:rPr>
          <w:rFonts w:ascii="Times New Roman" w:hAnsi="Times New Roman" w:cs="Times New Roman"/>
          <w:spacing w:val="-3"/>
          <w:sz w:val="22"/>
          <w:szCs w:val="22"/>
        </w:rPr>
      </w:pPr>
    </w:p>
    <w:p w14:paraId="0FF5BD3E" w14:textId="1233A360" w:rsidR="00A3325C" w:rsidRPr="000C67E8" w:rsidRDefault="00AA2904" w:rsidP="00331CFC">
      <w:pPr>
        <w:spacing w:line="320" w:lineRule="exact"/>
        <w:ind w:left="3540" w:firstLine="708"/>
        <w:jc w:val="both"/>
        <w:rPr>
          <w:rFonts w:ascii="Times New Roman" w:hAnsi="Times New Roman" w:cs="Times New Roman"/>
          <w:sz w:val="22"/>
          <w:szCs w:val="22"/>
        </w:rPr>
      </w:pPr>
      <w:r w:rsidRPr="000C67E8">
        <w:rPr>
          <w:rFonts w:ascii="Times New Roman" w:hAnsi="Times New Roman" w:cs="Times New Roman"/>
          <w:b/>
          <w:sz w:val="22"/>
          <w:szCs w:val="22"/>
        </w:rPr>
        <w:t>§</w:t>
      </w:r>
      <w:r w:rsidR="0075473E" w:rsidRPr="000C67E8">
        <w:rPr>
          <w:rFonts w:ascii="Times New Roman" w:hAnsi="Times New Roman" w:cs="Times New Roman"/>
          <w:b/>
          <w:sz w:val="22"/>
          <w:szCs w:val="22"/>
        </w:rPr>
        <w:t>10</w:t>
      </w:r>
    </w:p>
    <w:p w14:paraId="06A8C13C" w14:textId="179BE5DC" w:rsidR="000803C3" w:rsidRPr="000C67E8" w:rsidRDefault="000803C3" w:rsidP="007302CA">
      <w:pPr>
        <w:tabs>
          <w:tab w:val="left" w:pos="315"/>
        </w:tabs>
        <w:spacing w:line="320" w:lineRule="exact"/>
        <w:ind w:left="258" w:hanging="283"/>
        <w:jc w:val="center"/>
        <w:rPr>
          <w:rFonts w:ascii="Times New Roman" w:hAnsi="Times New Roman" w:cs="Times New Roman"/>
          <w:b/>
          <w:sz w:val="22"/>
          <w:szCs w:val="22"/>
        </w:rPr>
      </w:pPr>
      <w:r w:rsidRPr="000C67E8">
        <w:rPr>
          <w:rFonts w:ascii="Times New Roman" w:hAnsi="Times New Roman" w:cs="Times New Roman"/>
          <w:b/>
          <w:sz w:val="22"/>
          <w:szCs w:val="22"/>
        </w:rPr>
        <w:t>Gwarancja</w:t>
      </w:r>
      <w:r w:rsidR="004F5871" w:rsidRPr="000C67E8">
        <w:rPr>
          <w:rFonts w:ascii="Times New Roman" w:hAnsi="Times New Roman" w:cs="Times New Roman"/>
          <w:b/>
          <w:sz w:val="22"/>
          <w:szCs w:val="22"/>
        </w:rPr>
        <w:t xml:space="preserve"> i</w:t>
      </w:r>
      <w:r w:rsidR="00F456B4" w:rsidRPr="000C67E8">
        <w:rPr>
          <w:rFonts w:ascii="Times New Roman" w:hAnsi="Times New Roman" w:cs="Times New Roman"/>
          <w:b/>
          <w:sz w:val="22"/>
          <w:szCs w:val="22"/>
        </w:rPr>
        <w:t xml:space="preserve"> </w:t>
      </w:r>
      <w:r w:rsidR="00AB2ABC" w:rsidRPr="000C67E8">
        <w:rPr>
          <w:rFonts w:ascii="Times New Roman" w:hAnsi="Times New Roman" w:cs="Times New Roman"/>
          <w:b/>
          <w:sz w:val="22"/>
          <w:szCs w:val="22"/>
        </w:rPr>
        <w:t>Rękojmia</w:t>
      </w:r>
      <w:r w:rsidR="0045753C">
        <w:rPr>
          <w:rFonts w:ascii="Times New Roman" w:hAnsi="Times New Roman" w:cs="Times New Roman"/>
          <w:b/>
          <w:sz w:val="22"/>
          <w:szCs w:val="22"/>
        </w:rPr>
        <w:t>.</w:t>
      </w:r>
    </w:p>
    <w:p w14:paraId="1309BBFE" w14:textId="77777777" w:rsidR="000803C3" w:rsidRPr="000C67E8" w:rsidRDefault="000803C3" w:rsidP="009F5583">
      <w:pPr>
        <w:spacing w:line="320" w:lineRule="exact"/>
        <w:ind w:left="900" w:hanging="900"/>
        <w:jc w:val="both"/>
        <w:rPr>
          <w:rFonts w:ascii="Times New Roman" w:hAnsi="Times New Roman" w:cs="Times New Roman"/>
          <w:sz w:val="22"/>
          <w:szCs w:val="22"/>
        </w:rPr>
      </w:pPr>
    </w:p>
    <w:p w14:paraId="49D09E99" w14:textId="1B27B815" w:rsidR="00AB2ABC" w:rsidRPr="000C67E8" w:rsidRDefault="000803C3" w:rsidP="00AB2ABC">
      <w:pPr>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1</w:t>
      </w:r>
      <w:r w:rsidR="006A037E" w:rsidRPr="000C67E8">
        <w:rPr>
          <w:rFonts w:ascii="Times New Roman" w:hAnsi="Times New Roman" w:cs="Times New Roman"/>
          <w:sz w:val="22"/>
          <w:szCs w:val="22"/>
        </w:rPr>
        <w:t>.</w:t>
      </w:r>
      <w:r w:rsidR="007302CA" w:rsidRPr="000C67E8">
        <w:rPr>
          <w:rFonts w:ascii="Times New Roman" w:hAnsi="Times New Roman" w:cs="Times New Roman"/>
          <w:sz w:val="22"/>
          <w:szCs w:val="22"/>
        </w:rPr>
        <w:tab/>
      </w:r>
      <w:r w:rsidR="002568D4" w:rsidRPr="000C67E8">
        <w:rPr>
          <w:rFonts w:ascii="Times New Roman" w:hAnsi="Times New Roman" w:cs="Times New Roman"/>
          <w:sz w:val="22"/>
          <w:szCs w:val="22"/>
        </w:rPr>
        <w:t xml:space="preserve">Dostawca </w:t>
      </w:r>
      <w:r w:rsidR="00AB2ABC" w:rsidRPr="000C67E8">
        <w:rPr>
          <w:rFonts w:ascii="Times New Roman" w:hAnsi="Times New Roman" w:cs="Times New Roman"/>
          <w:sz w:val="22"/>
          <w:szCs w:val="22"/>
        </w:rPr>
        <w:t xml:space="preserve"> udziela </w:t>
      </w:r>
      <w:r w:rsidR="002568D4" w:rsidRPr="000C67E8">
        <w:rPr>
          <w:rFonts w:ascii="Times New Roman" w:hAnsi="Times New Roman" w:cs="Times New Roman"/>
          <w:sz w:val="22"/>
          <w:szCs w:val="22"/>
        </w:rPr>
        <w:t>Zamawiającemu</w:t>
      </w:r>
      <w:r w:rsidR="00AB2ABC" w:rsidRPr="000C67E8">
        <w:rPr>
          <w:rFonts w:ascii="Times New Roman" w:hAnsi="Times New Roman" w:cs="Times New Roman"/>
          <w:sz w:val="22"/>
          <w:szCs w:val="22"/>
        </w:rPr>
        <w:t xml:space="preserve">  gwarancji </w:t>
      </w:r>
      <w:r w:rsidR="000A2B4F">
        <w:rPr>
          <w:rFonts w:ascii="Times New Roman" w:hAnsi="Times New Roman" w:cs="Times New Roman"/>
          <w:sz w:val="22"/>
          <w:szCs w:val="22"/>
        </w:rPr>
        <w:t xml:space="preserve">na Przedmiot Dostawy na okres </w:t>
      </w:r>
      <w:r w:rsidR="00E968E9">
        <w:rPr>
          <w:rFonts w:ascii="Times New Roman" w:hAnsi="Times New Roman" w:cs="Times New Roman"/>
          <w:sz w:val="22"/>
          <w:szCs w:val="22"/>
        </w:rPr>
        <w:t>24</w:t>
      </w:r>
      <w:r w:rsidR="000A2B4F">
        <w:rPr>
          <w:rFonts w:ascii="Times New Roman" w:hAnsi="Times New Roman" w:cs="Times New Roman"/>
          <w:sz w:val="22"/>
          <w:szCs w:val="22"/>
        </w:rPr>
        <w:t xml:space="preserve"> </w:t>
      </w:r>
      <w:r w:rsidR="00A769A7">
        <w:rPr>
          <w:rFonts w:ascii="Times New Roman" w:hAnsi="Times New Roman" w:cs="Times New Roman"/>
          <w:sz w:val="22"/>
          <w:szCs w:val="22"/>
        </w:rPr>
        <w:t>miesięcy</w:t>
      </w:r>
      <w:r w:rsidR="000A2B4F">
        <w:rPr>
          <w:rFonts w:ascii="Times New Roman" w:hAnsi="Times New Roman" w:cs="Times New Roman"/>
          <w:sz w:val="22"/>
          <w:szCs w:val="22"/>
        </w:rPr>
        <w:t xml:space="preserve"> </w:t>
      </w:r>
      <w:r w:rsidR="00AB2ABC" w:rsidRPr="000C67E8">
        <w:rPr>
          <w:rFonts w:ascii="Times New Roman" w:hAnsi="Times New Roman" w:cs="Times New Roman"/>
          <w:sz w:val="22"/>
          <w:szCs w:val="22"/>
        </w:rPr>
        <w:t xml:space="preserve">co do jakości na Przedmiot </w:t>
      </w:r>
      <w:r w:rsidR="002568D4" w:rsidRPr="000C67E8">
        <w:rPr>
          <w:rFonts w:ascii="Times New Roman" w:hAnsi="Times New Roman" w:cs="Times New Roman"/>
          <w:sz w:val="22"/>
          <w:szCs w:val="22"/>
        </w:rPr>
        <w:t>Dostawy</w:t>
      </w:r>
      <w:r w:rsidR="00AB2ABC" w:rsidRPr="000C67E8">
        <w:rPr>
          <w:rFonts w:ascii="Times New Roman" w:hAnsi="Times New Roman" w:cs="Times New Roman"/>
          <w:sz w:val="22"/>
          <w:szCs w:val="22"/>
        </w:rPr>
        <w:t xml:space="preserve"> (dalej jako „Gwarancja”). Gwarancja rozpoczyna swój bieg od dnia podpisania przez przedstawiciela </w:t>
      </w:r>
      <w:r w:rsidR="002568D4" w:rsidRPr="000C67E8">
        <w:rPr>
          <w:rFonts w:ascii="Times New Roman" w:hAnsi="Times New Roman" w:cs="Times New Roman"/>
          <w:sz w:val="22"/>
          <w:szCs w:val="22"/>
        </w:rPr>
        <w:t>Zamawiającego</w:t>
      </w:r>
      <w:r w:rsidR="00AB2ABC" w:rsidRPr="000C67E8">
        <w:rPr>
          <w:rFonts w:ascii="Times New Roman" w:hAnsi="Times New Roman" w:cs="Times New Roman"/>
          <w:sz w:val="22"/>
          <w:szCs w:val="22"/>
        </w:rPr>
        <w:t xml:space="preserve"> Protokołu Odbioru Końcowego</w:t>
      </w:r>
      <w:r w:rsidR="004F5871" w:rsidRPr="000C67E8">
        <w:rPr>
          <w:rFonts w:ascii="Times New Roman" w:hAnsi="Times New Roman" w:cs="Times New Roman"/>
          <w:sz w:val="22"/>
          <w:szCs w:val="22"/>
        </w:rPr>
        <w:t xml:space="preserve"> </w:t>
      </w:r>
    </w:p>
    <w:p w14:paraId="63611E0F" w14:textId="1C0F3876" w:rsidR="00AB2ABC" w:rsidRPr="000A2B4F" w:rsidRDefault="00AB2ABC" w:rsidP="00AB2ABC">
      <w:pPr>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2.</w:t>
      </w:r>
      <w:r w:rsidRPr="000C67E8">
        <w:rPr>
          <w:rFonts w:ascii="Times New Roman" w:hAnsi="Times New Roman" w:cs="Times New Roman"/>
          <w:sz w:val="22"/>
          <w:szCs w:val="22"/>
        </w:rPr>
        <w:tab/>
      </w:r>
      <w:r w:rsidRPr="000A2B4F">
        <w:rPr>
          <w:rFonts w:ascii="Times New Roman" w:hAnsi="Times New Roman" w:cs="Times New Roman"/>
          <w:sz w:val="22"/>
          <w:szCs w:val="22"/>
        </w:rPr>
        <w:t xml:space="preserve">W ramach udzielonej Gwarancji do obowiązków leżących po stronie </w:t>
      </w:r>
      <w:r w:rsidR="002568D4" w:rsidRPr="000A2B4F">
        <w:rPr>
          <w:rFonts w:ascii="Times New Roman" w:hAnsi="Times New Roman" w:cs="Times New Roman"/>
          <w:sz w:val="22"/>
          <w:szCs w:val="22"/>
        </w:rPr>
        <w:t>Dostawcy</w:t>
      </w:r>
      <w:r w:rsidRPr="000A2B4F">
        <w:rPr>
          <w:rFonts w:ascii="Times New Roman" w:hAnsi="Times New Roman" w:cs="Times New Roman"/>
          <w:sz w:val="22"/>
          <w:szCs w:val="22"/>
        </w:rPr>
        <w:t xml:space="preserve"> wchodzi usuwanie wad Przedmiotu </w:t>
      </w:r>
      <w:r w:rsidR="002568D4" w:rsidRPr="000A2B4F">
        <w:rPr>
          <w:rFonts w:ascii="Times New Roman" w:hAnsi="Times New Roman" w:cs="Times New Roman"/>
          <w:sz w:val="22"/>
          <w:szCs w:val="22"/>
        </w:rPr>
        <w:t>Dostawy</w:t>
      </w:r>
      <w:r w:rsidRPr="000A2B4F">
        <w:rPr>
          <w:rFonts w:ascii="Times New Roman" w:hAnsi="Times New Roman" w:cs="Times New Roman"/>
          <w:sz w:val="22"/>
          <w:szCs w:val="22"/>
        </w:rPr>
        <w:t xml:space="preserve">, w tym wykonywanie napraw Przedmiotu </w:t>
      </w:r>
      <w:r w:rsidR="00FE7646" w:rsidRPr="000A2B4F">
        <w:rPr>
          <w:rFonts w:ascii="Times New Roman" w:hAnsi="Times New Roman" w:cs="Times New Roman"/>
          <w:sz w:val="22"/>
          <w:szCs w:val="22"/>
        </w:rPr>
        <w:t>Dostawy.</w:t>
      </w:r>
      <w:r w:rsidRPr="000A2B4F">
        <w:rPr>
          <w:rFonts w:ascii="Times New Roman" w:hAnsi="Times New Roman" w:cs="Times New Roman"/>
          <w:sz w:val="22"/>
          <w:szCs w:val="22"/>
        </w:rPr>
        <w:t xml:space="preserve"> Postanowienia art. 577 § 3 kodeksu cywilnego stosuje się. </w:t>
      </w:r>
    </w:p>
    <w:p w14:paraId="6ED6B6AE" w14:textId="3D41D5B3" w:rsidR="004B734D" w:rsidRPr="000C67E8" w:rsidRDefault="00FA7094" w:rsidP="004B734D">
      <w:pPr>
        <w:widowControl/>
        <w:tabs>
          <w:tab w:val="left" w:pos="567"/>
        </w:tabs>
        <w:autoSpaceDE/>
        <w:autoSpaceDN/>
        <w:spacing w:line="360" w:lineRule="auto"/>
        <w:ind w:left="567" w:hanging="567"/>
        <w:jc w:val="both"/>
        <w:rPr>
          <w:rFonts w:ascii="Times New Roman" w:hAnsi="Times New Roman" w:cs="Times New Roman"/>
          <w:sz w:val="22"/>
          <w:szCs w:val="22"/>
        </w:rPr>
      </w:pPr>
      <w:r w:rsidRPr="000A2B4F">
        <w:rPr>
          <w:rFonts w:ascii="Times New Roman" w:hAnsi="Times New Roman" w:cs="Times New Roman"/>
          <w:sz w:val="22"/>
          <w:szCs w:val="22"/>
        </w:rPr>
        <w:t xml:space="preserve">3. </w:t>
      </w:r>
      <w:r w:rsidR="0045753C">
        <w:rPr>
          <w:rFonts w:ascii="Times New Roman" w:hAnsi="Times New Roman" w:cs="Times New Roman"/>
          <w:sz w:val="22"/>
          <w:szCs w:val="22"/>
        </w:rPr>
        <w:tab/>
      </w:r>
      <w:r w:rsidR="004B734D" w:rsidRPr="000A2B4F">
        <w:rPr>
          <w:rFonts w:ascii="Times New Roman" w:hAnsi="Times New Roman" w:cs="Times New Roman"/>
          <w:sz w:val="22"/>
          <w:szCs w:val="22"/>
        </w:rPr>
        <w:t>W przypadku stwierdzenia wad Przedmiotu Dostawy Zamawiający</w:t>
      </w:r>
      <w:r w:rsidR="004B734D" w:rsidRPr="000C67E8">
        <w:rPr>
          <w:rFonts w:ascii="Times New Roman" w:hAnsi="Times New Roman" w:cs="Times New Roman"/>
          <w:sz w:val="22"/>
          <w:szCs w:val="22"/>
        </w:rPr>
        <w:t>, niezależnie od innych uprawnień przysługujących na mocy powszechnie obowiązujących przepisów, posiada następujące uprawnienia:</w:t>
      </w:r>
    </w:p>
    <w:p w14:paraId="3E2B14F1" w14:textId="784E160E" w:rsidR="004B734D" w:rsidRPr="000C67E8" w:rsidRDefault="003E19A7" w:rsidP="001B0C59">
      <w:pPr>
        <w:pStyle w:val="Akapitzlist"/>
        <w:widowControl/>
        <w:tabs>
          <w:tab w:val="left" w:pos="6073"/>
        </w:tabs>
        <w:autoSpaceDE/>
        <w:autoSpaceDN/>
        <w:spacing w:line="360" w:lineRule="auto"/>
        <w:ind w:left="0"/>
        <w:jc w:val="both"/>
        <w:rPr>
          <w:rFonts w:ascii="Times New Roman" w:hAnsi="Times New Roman" w:cs="Times New Roman"/>
          <w:sz w:val="22"/>
          <w:szCs w:val="22"/>
        </w:rPr>
      </w:pPr>
      <w:r w:rsidRPr="000C67E8">
        <w:rPr>
          <w:rFonts w:ascii="Times New Roman" w:hAnsi="Times New Roman" w:cs="Times New Roman"/>
          <w:sz w:val="22"/>
          <w:szCs w:val="22"/>
        </w:rPr>
        <w:t xml:space="preserve">1) </w:t>
      </w:r>
      <w:r w:rsidR="004B734D" w:rsidRPr="000C67E8">
        <w:rPr>
          <w:rFonts w:ascii="Times New Roman" w:hAnsi="Times New Roman" w:cs="Times New Roman"/>
          <w:sz w:val="22"/>
          <w:szCs w:val="22"/>
        </w:rPr>
        <w:t>jeżeli wada jest nieistotna i usuwalna (nadaje się do usunięcia) Zamawiający może kolejno:</w:t>
      </w:r>
    </w:p>
    <w:p w14:paraId="15CF3267" w14:textId="73BEFD9E" w:rsidR="004B734D" w:rsidRPr="000C67E8" w:rsidRDefault="004B734D" w:rsidP="004B734D">
      <w:pPr>
        <w:widowControl/>
        <w:tabs>
          <w:tab w:val="left" w:pos="6073"/>
        </w:tabs>
        <w:autoSpaceDE/>
        <w:autoSpaceDN/>
        <w:spacing w:line="360" w:lineRule="auto"/>
        <w:ind w:left="1418" w:hanging="283"/>
        <w:jc w:val="both"/>
        <w:rPr>
          <w:rFonts w:ascii="Times New Roman" w:hAnsi="Times New Roman" w:cs="Times New Roman"/>
          <w:sz w:val="22"/>
          <w:szCs w:val="22"/>
        </w:rPr>
      </w:pPr>
      <w:r w:rsidRPr="000C67E8">
        <w:rPr>
          <w:rFonts w:ascii="Times New Roman" w:hAnsi="Times New Roman" w:cs="Times New Roman"/>
          <w:sz w:val="22"/>
          <w:szCs w:val="22"/>
        </w:rPr>
        <w:t xml:space="preserve">a) wyznaczyć Dostawcy termin na wymianę Przedmiotu Dostawy  lub jego części lub elementów (podzespołów) na wolne od wad, żądając dokonania wymiany, </w:t>
      </w:r>
    </w:p>
    <w:p w14:paraId="57B401F0" w14:textId="77777777" w:rsidR="00F701EB" w:rsidRPr="000C67E8" w:rsidRDefault="004B734D" w:rsidP="00F701EB">
      <w:pPr>
        <w:pStyle w:val="Akapitzlist"/>
        <w:widowControl/>
        <w:tabs>
          <w:tab w:val="left" w:pos="6073"/>
        </w:tabs>
        <w:autoSpaceDE/>
        <w:autoSpaceDN/>
        <w:spacing w:line="360" w:lineRule="auto"/>
        <w:ind w:left="1418" w:hanging="284"/>
        <w:jc w:val="both"/>
        <w:rPr>
          <w:rFonts w:ascii="Times New Roman" w:hAnsi="Times New Roman" w:cs="Times New Roman"/>
          <w:sz w:val="22"/>
          <w:szCs w:val="22"/>
        </w:rPr>
      </w:pPr>
      <w:r w:rsidRPr="000C67E8">
        <w:rPr>
          <w:rFonts w:ascii="Times New Roman" w:hAnsi="Times New Roman" w:cs="Times New Roman"/>
          <w:sz w:val="22"/>
          <w:szCs w:val="22"/>
        </w:rPr>
        <w:t>b) wyznaczyć Dostawcy termin na usunięcie stwierdzonej wady, żądając usunięcia wady lub</w:t>
      </w:r>
    </w:p>
    <w:p w14:paraId="4145EC39" w14:textId="3DA480B9" w:rsidR="004B734D" w:rsidRPr="000C67E8" w:rsidRDefault="00F701EB" w:rsidP="00F701EB">
      <w:pPr>
        <w:pStyle w:val="Akapitzlist"/>
        <w:widowControl/>
        <w:tabs>
          <w:tab w:val="left" w:pos="6073"/>
        </w:tabs>
        <w:autoSpaceDE/>
        <w:autoSpaceDN/>
        <w:spacing w:line="360" w:lineRule="auto"/>
        <w:ind w:left="1418" w:hanging="284"/>
        <w:jc w:val="both"/>
        <w:rPr>
          <w:rFonts w:ascii="Times New Roman" w:hAnsi="Times New Roman" w:cs="Times New Roman"/>
          <w:sz w:val="22"/>
          <w:szCs w:val="22"/>
        </w:rPr>
      </w:pPr>
      <w:r w:rsidRPr="000C67E8">
        <w:rPr>
          <w:rFonts w:ascii="Times New Roman" w:hAnsi="Times New Roman" w:cs="Times New Roman"/>
          <w:sz w:val="22"/>
          <w:szCs w:val="22"/>
        </w:rPr>
        <w:t xml:space="preserve">c) </w:t>
      </w:r>
      <w:r w:rsidR="004B734D" w:rsidRPr="000C67E8">
        <w:rPr>
          <w:rFonts w:ascii="Times New Roman" w:hAnsi="Times New Roman" w:cs="Times New Roman"/>
          <w:sz w:val="22"/>
          <w:szCs w:val="22"/>
        </w:rPr>
        <w:t>w przypadku braku wymiany Przedmiotu Dostawy  lub usunięcia wady  złożyć Dostawcy oświadczenie o obniżeniu wynagrodzenia Dostawcy odpowiednio w</w:t>
      </w:r>
      <w:r w:rsidR="003E19A7" w:rsidRPr="000C67E8">
        <w:rPr>
          <w:rFonts w:ascii="Times New Roman" w:hAnsi="Times New Roman" w:cs="Times New Roman"/>
          <w:sz w:val="22"/>
          <w:szCs w:val="22"/>
        </w:rPr>
        <w:t xml:space="preserve"> </w:t>
      </w:r>
      <w:r w:rsidR="004B734D" w:rsidRPr="000C67E8">
        <w:rPr>
          <w:rFonts w:ascii="Times New Roman" w:hAnsi="Times New Roman" w:cs="Times New Roman"/>
          <w:sz w:val="22"/>
          <w:szCs w:val="22"/>
        </w:rPr>
        <w:t xml:space="preserve">stosunku do stwierdzonej wady </w:t>
      </w:r>
      <w:r w:rsidR="003E19A7" w:rsidRPr="000C67E8">
        <w:rPr>
          <w:rFonts w:ascii="Times New Roman" w:hAnsi="Times New Roman" w:cs="Times New Roman"/>
          <w:sz w:val="22"/>
          <w:szCs w:val="22"/>
        </w:rPr>
        <w:t>lub</w:t>
      </w:r>
    </w:p>
    <w:p w14:paraId="3284130F" w14:textId="0E0DE837" w:rsidR="004B734D" w:rsidRPr="000C67E8" w:rsidRDefault="00F701EB" w:rsidP="00F701EB">
      <w:pPr>
        <w:widowControl/>
        <w:tabs>
          <w:tab w:val="left" w:pos="6073"/>
        </w:tabs>
        <w:autoSpaceDE/>
        <w:autoSpaceDN/>
        <w:spacing w:line="360" w:lineRule="auto"/>
        <w:jc w:val="both"/>
        <w:rPr>
          <w:rFonts w:ascii="Times New Roman" w:hAnsi="Times New Roman" w:cs="Times New Roman"/>
          <w:sz w:val="22"/>
          <w:szCs w:val="22"/>
        </w:rPr>
      </w:pPr>
      <w:r w:rsidRPr="000C67E8">
        <w:rPr>
          <w:rFonts w:ascii="Times New Roman" w:hAnsi="Times New Roman" w:cs="Times New Roman"/>
          <w:sz w:val="22"/>
          <w:szCs w:val="22"/>
        </w:rPr>
        <w:t xml:space="preserve">2) </w:t>
      </w:r>
      <w:r w:rsidR="004B734D" w:rsidRPr="000C67E8">
        <w:rPr>
          <w:rFonts w:ascii="Times New Roman" w:hAnsi="Times New Roman" w:cs="Times New Roman"/>
          <w:sz w:val="22"/>
          <w:szCs w:val="22"/>
        </w:rPr>
        <w:t>jeżeli wada jest nieistotna i nieusuwalna (nie nadaje się do usunięcia) Zamawiający może:</w:t>
      </w:r>
    </w:p>
    <w:p w14:paraId="068B027B" w14:textId="218D1BAF" w:rsidR="004B734D" w:rsidRPr="000C67E8" w:rsidRDefault="004B734D" w:rsidP="00F701EB">
      <w:pPr>
        <w:widowControl/>
        <w:tabs>
          <w:tab w:val="left" w:pos="6073"/>
        </w:tabs>
        <w:autoSpaceDE/>
        <w:autoSpaceDN/>
        <w:spacing w:line="360" w:lineRule="auto"/>
        <w:ind w:left="1418" w:hanging="283"/>
        <w:jc w:val="both"/>
        <w:rPr>
          <w:rFonts w:ascii="Times New Roman" w:hAnsi="Times New Roman" w:cs="Times New Roman"/>
          <w:sz w:val="22"/>
          <w:szCs w:val="22"/>
        </w:rPr>
      </w:pPr>
      <w:r w:rsidRPr="000C67E8">
        <w:rPr>
          <w:rFonts w:ascii="Times New Roman" w:hAnsi="Times New Roman" w:cs="Times New Roman"/>
          <w:sz w:val="22"/>
          <w:szCs w:val="22"/>
        </w:rPr>
        <w:lastRenderedPageBreak/>
        <w:t xml:space="preserve">a) wyznaczyć Dostawcy termin na wymianę Przedmiotu Dostawy, jego części </w:t>
      </w:r>
      <w:r w:rsidRPr="000C67E8">
        <w:rPr>
          <w:rFonts w:ascii="Times New Roman" w:hAnsi="Times New Roman" w:cs="Times New Roman"/>
          <w:sz w:val="22"/>
          <w:szCs w:val="22"/>
        </w:rPr>
        <w:br/>
        <w:t>lub elementów na wolne od wad, żądając dokonania wymiany.</w:t>
      </w:r>
    </w:p>
    <w:p w14:paraId="1DEAD9D7" w14:textId="4A69B8E3" w:rsidR="004B734D" w:rsidRPr="000C67E8" w:rsidRDefault="00FA7094" w:rsidP="00F701EB">
      <w:pPr>
        <w:widowControl/>
        <w:tabs>
          <w:tab w:val="left" w:pos="6073"/>
        </w:tabs>
        <w:autoSpaceDE/>
        <w:autoSpaceDN/>
        <w:spacing w:line="360" w:lineRule="auto"/>
        <w:ind w:left="1418" w:hanging="283"/>
        <w:jc w:val="both"/>
        <w:rPr>
          <w:rFonts w:ascii="Times New Roman" w:hAnsi="Times New Roman" w:cs="Times New Roman"/>
          <w:sz w:val="22"/>
          <w:szCs w:val="22"/>
        </w:rPr>
      </w:pPr>
      <w:r w:rsidRPr="000C67E8">
        <w:rPr>
          <w:rFonts w:ascii="Times New Roman" w:hAnsi="Times New Roman" w:cs="Times New Roman"/>
          <w:sz w:val="22"/>
          <w:szCs w:val="22"/>
        </w:rPr>
        <w:t xml:space="preserve">b) </w:t>
      </w:r>
      <w:r w:rsidR="004B734D" w:rsidRPr="000C67E8">
        <w:rPr>
          <w:rFonts w:ascii="Times New Roman" w:hAnsi="Times New Roman" w:cs="Times New Roman"/>
          <w:sz w:val="22"/>
          <w:szCs w:val="22"/>
        </w:rPr>
        <w:t>w przypadku braku wymiany złożyć Dostawcy oświadczenie o obniżeniu wynagrodzenia Dostawcy odpowiednio w stosunku do stwierdzonej wady lub</w:t>
      </w:r>
    </w:p>
    <w:p w14:paraId="55B3C693" w14:textId="7CF705C1" w:rsidR="004B734D" w:rsidRPr="000C67E8" w:rsidRDefault="003E19A7" w:rsidP="001B0C59">
      <w:pPr>
        <w:widowControl/>
        <w:tabs>
          <w:tab w:val="left" w:pos="6073"/>
        </w:tabs>
        <w:autoSpaceDE/>
        <w:autoSpaceDN/>
        <w:spacing w:line="360" w:lineRule="auto"/>
        <w:jc w:val="both"/>
        <w:rPr>
          <w:rFonts w:ascii="Times New Roman" w:hAnsi="Times New Roman" w:cs="Times New Roman"/>
          <w:sz w:val="22"/>
          <w:szCs w:val="22"/>
        </w:rPr>
      </w:pPr>
      <w:r w:rsidRPr="000C67E8">
        <w:rPr>
          <w:rFonts w:ascii="Times New Roman" w:hAnsi="Times New Roman" w:cs="Times New Roman"/>
          <w:sz w:val="22"/>
          <w:szCs w:val="22"/>
        </w:rPr>
        <w:t>3)</w:t>
      </w:r>
      <w:r w:rsidR="00F701EB" w:rsidRPr="000C67E8">
        <w:rPr>
          <w:rFonts w:ascii="Times New Roman" w:hAnsi="Times New Roman" w:cs="Times New Roman"/>
          <w:sz w:val="22"/>
          <w:szCs w:val="22"/>
        </w:rPr>
        <w:t xml:space="preserve"> </w:t>
      </w:r>
      <w:r w:rsidR="004B734D" w:rsidRPr="000C67E8">
        <w:rPr>
          <w:rFonts w:ascii="Times New Roman" w:hAnsi="Times New Roman" w:cs="Times New Roman"/>
          <w:sz w:val="22"/>
          <w:szCs w:val="22"/>
        </w:rPr>
        <w:t>jeżeli wada jest istotna i usuwalna (nadaje się do usunięcia) Zamawiający może kolejno</w:t>
      </w:r>
      <w:r w:rsidR="004F5871" w:rsidRPr="000C67E8">
        <w:rPr>
          <w:rFonts w:ascii="Times New Roman" w:hAnsi="Times New Roman" w:cs="Times New Roman"/>
          <w:sz w:val="22"/>
          <w:szCs w:val="22"/>
        </w:rPr>
        <w:t>:</w:t>
      </w:r>
    </w:p>
    <w:p w14:paraId="6CD5DB74" w14:textId="1CF906D2" w:rsidR="004B734D" w:rsidRPr="000C67E8" w:rsidRDefault="00F701EB" w:rsidP="00F701EB">
      <w:pPr>
        <w:widowControl/>
        <w:tabs>
          <w:tab w:val="left" w:pos="6073"/>
        </w:tabs>
        <w:autoSpaceDE/>
        <w:autoSpaceDN/>
        <w:spacing w:line="360" w:lineRule="auto"/>
        <w:ind w:left="1418" w:hanging="283"/>
        <w:jc w:val="both"/>
        <w:rPr>
          <w:rFonts w:ascii="Times New Roman" w:hAnsi="Times New Roman" w:cs="Times New Roman"/>
          <w:sz w:val="22"/>
          <w:szCs w:val="22"/>
        </w:rPr>
      </w:pPr>
      <w:r w:rsidRPr="000C67E8">
        <w:rPr>
          <w:rFonts w:ascii="Times New Roman" w:hAnsi="Times New Roman" w:cs="Times New Roman"/>
          <w:sz w:val="22"/>
          <w:szCs w:val="22"/>
        </w:rPr>
        <w:t xml:space="preserve">a) </w:t>
      </w:r>
      <w:r w:rsidR="004B734D" w:rsidRPr="000C67E8">
        <w:rPr>
          <w:rFonts w:ascii="Times New Roman" w:hAnsi="Times New Roman" w:cs="Times New Roman"/>
          <w:sz w:val="22"/>
          <w:szCs w:val="22"/>
        </w:rPr>
        <w:t xml:space="preserve">wyznaczyć Dostawcy termin na usunięcie stwierdzonej wady, żądając usunięcia wady lub wyznaczyć Dostawcy termin na wymianę Przedmiotu Dostawy, jego części lub elementów (podzespołów) na wolne od wad, żądając dokonania wymiany </w:t>
      </w:r>
    </w:p>
    <w:p w14:paraId="2FCC76CF" w14:textId="3BF7F61F" w:rsidR="004B734D" w:rsidRPr="000C67E8" w:rsidRDefault="004B734D" w:rsidP="00F701EB">
      <w:pPr>
        <w:widowControl/>
        <w:tabs>
          <w:tab w:val="left" w:pos="6073"/>
        </w:tabs>
        <w:autoSpaceDE/>
        <w:autoSpaceDN/>
        <w:spacing w:line="360" w:lineRule="auto"/>
        <w:ind w:left="1418" w:hanging="283"/>
        <w:jc w:val="both"/>
        <w:rPr>
          <w:rFonts w:ascii="Times New Roman" w:hAnsi="Times New Roman" w:cs="Times New Roman"/>
          <w:sz w:val="22"/>
          <w:szCs w:val="22"/>
        </w:rPr>
      </w:pPr>
      <w:r w:rsidRPr="000C67E8">
        <w:rPr>
          <w:rFonts w:ascii="Times New Roman" w:hAnsi="Times New Roman" w:cs="Times New Roman"/>
          <w:sz w:val="22"/>
          <w:szCs w:val="22"/>
        </w:rPr>
        <w:t xml:space="preserve"> </w:t>
      </w:r>
      <w:r w:rsidR="00F701EB" w:rsidRPr="000C67E8">
        <w:rPr>
          <w:rFonts w:ascii="Times New Roman" w:hAnsi="Times New Roman" w:cs="Times New Roman"/>
          <w:sz w:val="22"/>
          <w:szCs w:val="22"/>
        </w:rPr>
        <w:t xml:space="preserve">b) </w:t>
      </w:r>
      <w:r w:rsidRPr="000C67E8">
        <w:rPr>
          <w:rFonts w:ascii="Times New Roman" w:hAnsi="Times New Roman" w:cs="Times New Roman"/>
          <w:sz w:val="22"/>
          <w:szCs w:val="22"/>
        </w:rPr>
        <w:t xml:space="preserve">w przypadku braku </w:t>
      </w:r>
      <w:hyperlink w:history="1">
        <w:r w:rsidRPr="000C67E8">
          <w:rPr>
            <w:rFonts w:ascii="Times New Roman" w:hAnsi="Times New Roman" w:cs="Times New Roman"/>
            <w:sz w:val="22"/>
            <w:szCs w:val="22"/>
          </w:rPr>
          <w:t xml:space="preserve"> wymiany Przedmiotu Dostawy lub usunięcia wady  Dostawca  może złożyć</w:t>
        </w:r>
      </w:hyperlink>
      <w:r w:rsidRPr="000C67E8">
        <w:rPr>
          <w:rFonts w:ascii="Times New Roman" w:hAnsi="Times New Roman" w:cs="Times New Roman"/>
          <w:sz w:val="22"/>
          <w:szCs w:val="22"/>
        </w:rPr>
        <w:t xml:space="preserve"> Dostawcy oświadczenie o obniżeniu wynagrodzenia Dostawcy odpowiednio w stosunku do stwierdzonej wady lub </w:t>
      </w:r>
    </w:p>
    <w:p w14:paraId="51F6A8BB" w14:textId="426E92DE" w:rsidR="004B734D" w:rsidRPr="000C67E8" w:rsidRDefault="00F701EB" w:rsidP="00F701EB">
      <w:pPr>
        <w:widowControl/>
        <w:tabs>
          <w:tab w:val="left" w:pos="6073"/>
        </w:tabs>
        <w:autoSpaceDE/>
        <w:autoSpaceDN/>
        <w:spacing w:line="360" w:lineRule="auto"/>
        <w:ind w:left="1418" w:hanging="283"/>
        <w:jc w:val="both"/>
        <w:rPr>
          <w:rFonts w:ascii="Times New Roman" w:hAnsi="Times New Roman" w:cs="Times New Roman"/>
          <w:sz w:val="22"/>
          <w:szCs w:val="22"/>
        </w:rPr>
      </w:pPr>
      <w:r w:rsidRPr="000C67E8">
        <w:rPr>
          <w:rFonts w:ascii="Times New Roman" w:hAnsi="Times New Roman" w:cs="Times New Roman"/>
          <w:sz w:val="22"/>
          <w:szCs w:val="22"/>
        </w:rPr>
        <w:t xml:space="preserve">c) </w:t>
      </w:r>
      <w:r w:rsidR="004B734D" w:rsidRPr="000C67E8">
        <w:rPr>
          <w:rFonts w:ascii="Times New Roman" w:hAnsi="Times New Roman" w:cs="Times New Roman"/>
          <w:sz w:val="22"/>
          <w:szCs w:val="22"/>
        </w:rPr>
        <w:t xml:space="preserve">złożyć Dostawcy oświadczenie o odstąpieniu od Umowy w całości lub w części (w tym co do części rzeczy dostarczanych w różnych terminach, które mają </w:t>
      </w:r>
      <w:r w:rsidR="004B734D" w:rsidRPr="000C67E8">
        <w:rPr>
          <w:rFonts w:ascii="Times New Roman" w:hAnsi="Times New Roman" w:cs="Times New Roman"/>
          <w:sz w:val="22"/>
          <w:szCs w:val="22"/>
        </w:rPr>
        <w:br/>
        <w:t xml:space="preserve">być dostarczone później, a także co do niewadliwych elementów Przedmiotu Dostawy dostarczonych wraz z wadliwymi), lub </w:t>
      </w:r>
    </w:p>
    <w:p w14:paraId="5A0B435B" w14:textId="2586BE07" w:rsidR="004B734D" w:rsidRPr="000C67E8" w:rsidRDefault="003E19A7" w:rsidP="001B0C59">
      <w:pPr>
        <w:widowControl/>
        <w:tabs>
          <w:tab w:val="left" w:pos="6073"/>
        </w:tabs>
        <w:autoSpaceDE/>
        <w:autoSpaceDN/>
        <w:spacing w:line="360" w:lineRule="auto"/>
        <w:jc w:val="both"/>
        <w:rPr>
          <w:rFonts w:ascii="Times New Roman" w:hAnsi="Times New Roman" w:cs="Times New Roman"/>
          <w:sz w:val="22"/>
          <w:szCs w:val="22"/>
        </w:rPr>
      </w:pPr>
      <w:r w:rsidRPr="000C67E8">
        <w:rPr>
          <w:rFonts w:ascii="Times New Roman" w:hAnsi="Times New Roman" w:cs="Times New Roman"/>
          <w:sz w:val="22"/>
          <w:szCs w:val="22"/>
        </w:rPr>
        <w:t xml:space="preserve">4) </w:t>
      </w:r>
      <w:r w:rsidR="004B734D" w:rsidRPr="000C67E8">
        <w:rPr>
          <w:rFonts w:ascii="Times New Roman" w:hAnsi="Times New Roman" w:cs="Times New Roman"/>
          <w:sz w:val="22"/>
          <w:szCs w:val="22"/>
        </w:rPr>
        <w:t>jeżeli wada jest istotna i nieusuwalna (nie nadaje się do usunięcia) Zamawiający może złożyć Dostawcy</w:t>
      </w:r>
      <w:r w:rsidR="00CA5CCC" w:rsidRPr="000C67E8">
        <w:rPr>
          <w:rFonts w:ascii="Times New Roman" w:hAnsi="Times New Roman" w:cs="Times New Roman"/>
          <w:sz w:val="22"/>
          <w:szCs w:val="22"/>
        </w:rPr>
        <w:t xml:space="preserve"> </w:t>
      </w:r>
      <w:r w:rsidR="004B734D" w:rsidRPr="000C67E8">
        <w:rPr>
          <w:rFonts w:ascii="Times New Roman" w:hAnsi="Times New Roman" w:cs="Times New Roman"/>
          <w:sz w:val="22"/>
          <w:szCs w:val="22"/>
        </w:rPr>
        <w:t>oświadczenie o odstąpieniu od Umowy w całości lub w części</w:t>
      </w:r>
      <w:r w:rsidR="00F701EB" w:rsidRPr="000C67E8">
        <w:rPr>
          <w:rFonts w:ascii="Times New Roman" w:hAnsi="Times New Roman" w:cs="Times New Roman"/>
          <w:sz w:val="22"/>
          <w:szCs w:val="22"/>
        </w:rPr>
        <w:t>.</w:t>
      </w:r>
    </w:p>
    <w:p w14:paraId="62D56C9B" w14:textId="68E37F24" w:rsidR="004B734D" w:rsidRPr="000C67E8" w:rsidRDefault="00495DB2" w:rsidP="004B734D">
      <w:pPr>
        <w:widowControl/>
        <w:tabs>
          <w:tab w:val="left" w:pos="567"/>
        </w:tabs>
        <w:autoSpaceDE/>
        <w:autoSpaceDN/>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4.</w:t>
      </w:r>
      <w:r w:rsidR="004F5871" w:rsidRPr="000C67E8">
        <w:rPr>
          <w:rFonts w:ascii="Times New Roman" w:hAnsi="Times New Roman" w:cs="Times New Roman"/>
          <w:sz w:val="22"/>
          <w:szCs w:val="22"/>
        </w:rPr>
        <w:tab/>
      </w:r>
      <w:r w:rsidR="004B734D" w:rsidRPr="000C67E8">
        <w:rPr>
          <w:rFonts w:ascii="Times New Roman" w:hAnsi="Times New Roman" w:cs="Times New Roman"/>
          <w:sz w:val="22"/>
          <w:szCs w:val="22"/>
        </w:rPr>
        <w:t>Oświadczenie Zamawiającego o zgłoszeniu wady oraz skorzystaniu z uprawnień, o których mowa powyżej włącznie, może zostać złożone pisemnie lub za pośrednictwem poczty elektronicznej na adres e-mail Dostawcy wskazany w § 15 ust.1 pkt.2 Umowy. Dostawca jest związany treścią złożonego oświadczenia Zamawiającego i nie może odmówić zadośćuczynienia żądaniu Zamawiającego.</w:t>
      </w:r>
    </w:p>
    <w:p w14:paraId="1E24A9E3" w14:textId="20D2FC3A" w:rsidR="004B734D" w:rsidRPr="000C67E8" w:rsidRDefault="00495DB2" w:rsidP="000A2B4F">
      <w:pPr>
        <w:widowControl/>
        <w:tabs>
          <w:tab w:val="left" w:pos="567"/>
        </w:tabs>
        <w:autoSpaceDE/>
        <w:autoSpaceDN/>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5.</w:t>
      </w:r>
      <w:r w:rsidR="00CA5CCC" w:rsidRPr="000C67E8">
        <w:rPr>
          <w:rFonts w:ascii="Times New Roman" w:hAnsi="Times New Roman" w:cs="Times New Roman"/>
          <w:sz w:val="22"/>
          <w:szCs w:val="22"/>
        </w:rPr>
        <w:t>W ramach udzielonej Gwarancji, Dostawca będzie usuwał zgłoszone wady, przy zachowaniu poniższych wymagań</w:t>
      </w:r>
    </w:p>
    <w:p w14:paraId="4CDB2716" w14:textId="77777777" w:rsidR="00AB2ABC" w:rsidRPr="000C67E8" w:rsidRDefault="00AB2ABC" w:rsidP="00E0251D">
      <w:pPr>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1)</w:t>
      </w:r>
      <w:r w:rsidRPr="000C67E8">
        <w:rPr>
          <w:rFonts w:ascii="Times New Roman" w:hAnsi="Times New Roman" w:cs="Times New Roman"/>
          <w:sz w:val="22"/>
          <w:szCs w:val="22"/>
        </w:rPr>
        <w:tab/>
        <w:t xml:space="preserve">usunięcie wad i usterek zostanie wykonane przez wykwalifikowany personel serwisowy (zwany dalej „Personelem Serwisowym”); </w:t>
      </w:r>
    </w:p>
    <w:p w14:paraId="0E774525" w14:textId="77777777" w:rsidR="00AB2ABC" w:rsidRPr="000C67E8" w:rsidRDefault="00AB2ABC" w:rsidP="00E0251D">
      <w:pPr>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2)</w:t>
      </w:r>
      <w:r w:rsidRPr="000C67E8">
        <w:rPr>
          <w:rFonts w:ascii="Times New Roman" w:hAnsi="Times New Roman" w:cs="Times New Roman"/>
          <w:sz w:val="22"/>
          <w:szCs w:val="22"/>
        </w:rPr>
        <w:tab/>
        <w:t xml:space="preserve">komunikowanie się w sprawach związanych z wykonywaniem Gwarancji będzie odbywało się w języku polskim; </w:t>
      </w:r>
    </w:p>
    <w:p w14:paraId="10A4613B" w14:textId="37BFEF7D" w:rsidR="00AB2ABC" w:rsidRPr="000C67E8" w:rsidRDefault="00AB2ABC" w:rsidP="00E0251D">
      <w:pPr>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3)</w:t>
      </w:r>
      <w:r w:rsidRPr="000C67E8">
        <w:rPr>
          <w:rFonts w:ascii="Times New Roman" w:hAnsi="Times New Roman" w:cs="Times New Roman"/>
          <w:sz w:val="22"/>
          <w:szCs w:val="22"/>
        </w:rPr>
        <w:tab/>
        <w:t xml:space="preserve">z zastrzeżeniem pkt 4) poniżej w niniejszym ustępie, naprawy gwarancyjne będą wykonywane na terenie zakładu </w:t>
      </w:r>
      <w:r w:rsidR="002568D4" w:rsidRPr="000C67E8">
        <w:rPr>
          <w:rFonts w:ascii="Times New Roman" w:hAnsi="Times New Roman" w:cs="Times New Roman"/>
          <w:sz w:val="22"/>
          <w:szCs w:val="22"/>
        </w:rPr>
        <w:t>Zamawiającego</w:t>
      </w:r>
      <w:r w:rsidRPr="000C67E8">
        <w:rPr>
          <w:rFonts w:ascii="Times New Roman" w:hAnsi="Times New Roman" w:cs="Times New Roman"/>
          <w:sz w:val="22"/>
          <w:szCs w:val="22"/>
        </w:rPr>
        <w:t xml:space="preserve">; </w:t>
      </w:r>
    </w:p>
    <w:p w14:paraId="0D32BE2C" w14:textId="00CA3E9F" w:rsidR="00AB2ABC" w:rsidRPr="000C67E8" w:rsidRDefault="00AB2ABC" w:rsidP="00E0251D">
      <w:pPr>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4)</w:t>
      </w:r>
      <w:r w:rsidRPr="000C67E8">
        <w:rPr>
          <w:rFonts w:ascii="Times New Roman" w:hAnsi="Times New Roman" w:cs="Times New Roman"/>
          <w:sz w:val="22"/>
          <w:szCs w:val="22"/>
        </w:rPr>
        <w:tab/>
        <w:t xml:space="preserve">dopuszcza się również wykonywanie napraw gwarancyjnych poza miejscami wskazanymi w pkt 3) powyżej. W takim przypadku </w:t>
      </w:r>
      <w:r w:rsidR="002568D4" w:rsidRPr="000C67E8">
        <w:rPr>
          <w:rFonts w:ascii="Times New Roman" w:hAnsi="Times New Roman" w:cs="Times New Roman"/>
          <w:sz w:val="22"/>
          <w:szCs w:val="22"/>
        </w:rPr>
        <w:t xml:space="preserve">Dostawca </w:t>
      </w:r>
      <w:r w:rsidRPr="000C67E8">
        <w:rPr>
          <w:rFonts w:ascii="Times New Roman" w:hAnsi="Times New Roman" w:cs="Times New Roman"/>
          <w:sz w:val="22"/>
          <w:szCs w:val="22"/>
        </w:rPr>
        <w:t xml:space="preserve"> poniesie wszelkie koszty związane </w:t>
      </w:r>
      <w:r w:rsidR="00E0251D" w:rsidRPr="000C67E8">
        <w:rPr>
          <w:rFonts w:ascii="Times New Roman" w:hAnsi="Times New Roman" w:cs="Times New Roman"/>
          <w:sz w:val="22"/>
          <w:szCs w:val="22"/>
        </w:rPr>
        <w:br/>
      </w:r>
      <w:r w:rsidRPr="000C67E8">
        <w:rPr>
          <w:rFonts w:ascii="Times New Roman" w:hAnsi="Times New Roman" w:cs="Times New Roman"/>
          <w:sz w:val="22"/>
          <w:szCs w:val="22"/>
        </w:rPr>
        <w:t>z wykonaniem napraw gwarancyjnych poza miejscami wskazanymi w pkt 3</w:t>
      </w:r>
      <w:r w:rsidR="00FF0EB7" w:rsidRPr="000C67E8">
        <w:rPr>
          <w:rFonts w:ascii="Times New Roman" w:hAnsi="Times New Roman" w:cs="Times New Roman"/>
          <w:sz w:val="22"/>
          <w:szCs w:val="22"/>
        </w:rPr>
        <w:t>)</w:t>
      </w:r>
      <w:r w:rsidRPr="000C67E8">
        <w:rPr>
          <w:rFonts w:ascii="Times New Roman" w:hAnsi="Times New Roman" w:cs="Times New Roman"/>
          <w:sz w:val="22"/>
          <w:szCs w:val="22"/>
        </w:rPr>
        <w:t xml:space="preserve"> powyżej, tym w tym koszty związane z transportem Przedmiotu </w:t>
      </w:r>
      <w:r w:rsidR="002568D4" w:rsidRPr="000C67E8">
        <w:rPr>
          <w:rFonts w:ascii="Times New Roman" w:hAnsi="Times New Roman" w:cs="Times New Roman"/>
          <w:sz w:val="22"/>
          <w:szCs w:val="22"/>
        </w:rPr>
        <w:t>Dostawy</w:t>
      </w:r>
      <w:r w:rsidRPr="000C67E8">
        <w:rPr>
          <w:rFonts w:ascii="Times New Roman" w:hAnsi="Times New Roman" w:cs="Times New Roman"/>
          <w:sz w:val="22"/>
          <w:szCs w:val="22"/>
        </w:rPr>
        <w:t xml:space="preserve"> i ryzykiem jego utraty podczas transportu do miejsca wykonania zgłoszeń żądań gwarancyjnych oraz transportem powrotnym. Obowiązek dostarczenia Przedmiotu  do miejsca poza miejscami wskazanymi w pkt 3) powyżej będzie obciążał </w:t>
      </w:r>
      <w:r w:rsidR="002568D4" w:rsidRPr="000C67E8">
        <w:rPr>
          <w:rFonts w:ascii="Times New Roman" w:hAnsi="Times New Roman" w:cs="Times New Roman"/>
          <w:sz w:val="22"/>
          <w:szCs w:val="22"/>
        </w:rPr>
        <w:t>Dostawcę</w:t>
      </w:r>
      <w:r w:rsidRPr="000C67E8">
        <w:rPr>
          <w:rFonts w:ascii="Times New Roman" w:hAnsi="Times New Roman" w:cs="Times New Roman"/>
          <w:sz w:val="22"/>
          <w:szCs w:val="22"/>
        </w:rPr>
        <w:t xml:space="preserve">, co modyfikuje postanowienie w tym </w:t>
      </w:r>
      <w:r w:rsidRPr="000C67E8">
        <w:rPr>
          <w:rFonts w:ascii="Times New Roman" w:hAnsi="Times New Roman" w:cs="Times New Roman"/>
          <w:sz w:val="22"/>
          <w:szCs w:val="22"/>
        </w:rPr>
        <w:lastRenderedPageBreak/>
        <w:t xml:space="preserve">względzie w art. 580 § 1 kodeksu cywilnego; </w:t>
      </w:r>
    </w:p>
    <w:p w14:paraId="6EB65820" w14:textId="25DC41B2" w:rsidR="00AB2ABC" w:rsidRPr="000C67E8" w:rsidRDefault="00AB2ABC" w:rsidP="00E0251D">
      <w:pPr>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5)</w:t>
      </w:r>
      <w:r w:rsidRPr="000C67E8">
        <w:rPr>
          <w:rFonts w:ascii="Times New Roman" w:hAnsi="Times New Roman" w:cs="Times New Roman"/>
          <w:sz w:val="22"/>
          <w:szCs w:val="22"/>
        </w:rPr>
        <w:tab/>
        <w:t xml:space="preserve">Personel Serwisowy przystąpi do usuwania usterek każdorazowo nie później niż w ciągu 24 godzin od wezwania do wykonania tych czynności ze strony </w:t>
      </w:r>
      <w:r w:rsidR="002568D4" w:rsidRPr="000C67E8">
        <w:rPr>
          <w:rFonts w:ascii="Times New Roman" w:hAnsi="Times New Roman" w:cs="Times New Roman"/>
          <w:sz w:val="22"/>
          <w:szCs w:val="22"/>
        </w:rPr>
        <w:t>Zamawiającego</w:t>
      </w:r>
      <w:r w:rsidRPr="000C67E8">
        <w:rPr>
          <w:rFonts w:ascii="Times New Roman" w:hAnsi="Times New Roman" w:cs="Times New Roman"/>
          <w:sz w:val="22"/>
          <w:szCs w:val="22"/>
        </w:rPr>
        <w:t xml:space="preserve"> (wskazany okres nie biegnie w niedziele i inne dni ustawowo wolne od pracy). Za czynność przystąpienia do wykonywania napraw rozumiane będzie przyjęcie zgłoszenia (wezwania) </w:t>
      </w:r>
      <w:r w:rsidR="002568D4" w:rsidRPr="000C67E8">
        <w:rPr>
          <w:rFonts w:ascii="Times New Roman" w:hAnsi="Times New Roman" w:cs="Times New Roman"/>
          <w:sz w:val="22"/>
          <w:szCs w:val="22"/>
        </w:rPr>
        <w:t>Zamawiającego</w:t>
      </w:r>
      <w:r w:rsidRPr="000C67E8">
        <w:rPr>
          <w:rFonts w:ascii="Times New Roman" w:hAnsi="Times New Roman" w:cs="Times New Roman"/>
          <w:sz w:val="22"/>
          <w:szCs w:val="22"/>
        </w:rPr>
        <w:t xml:space="preserve"> i przybycie na teren zakładu </w:t>
      </w:r>
      <w:r w:rsidR="00FF0EB7" w:rsidRPr="000C67E8">
        <w:rPr>
          <w:rFonts w:ascii="Times New Roman" w:hAnsi="Times New Roman" w:cs="Times New Roman"/>
          <w:sz w:val="22"/>
          <w:szCs w:val="22"/>
        </w:rPr>
        <w:t>Zamawiającego</w:t>
      </w:r>
      <w:r w:rsidRPr="000C67E8">
        <w:rPr>
          <w:rFonts w:ascii="Times New Roman" w:hAnsi="Times New Roman" w:cs="Times New Roman"/>
          <w:sz w:val="22"/>
          <w:szCs w:val="22"/>
        </w:rPr>
        <w:t xml:space="preserve"> w celu ustalenia przyczyn i zakresu usterki.</w:t>
      </w:r>
    </w:p>
    <w:p w14:paraId="645FC207" w14:textId="2C69E450" w:rsidR="00AB2ABC" w:rsidRPr="000C67E8" w:rsidRDefault="00495DB2" w:rsidP="00AB2ABC">
      <w:pPr>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6.</w:t>
      </w:r>
      <w:r w:rsidR="004F5871" w:rsidRPr="000C67E8">
        <w:rPr>
          <w:rFonts w:ascii="Times New Roman" w:hAnsi="Times New Roman" w:cs="Times New Roman"/>
          <w:sz w:val="22"/>
          <w:szCs w:val="22"/>
        </w:rPr>
        <w:tab/>
      </w:r>
      <w:r w:rsidR="00AB2ABC" w:rsidRPr="000C67E8">
        <w:rPr>
          <w:rFonts w:ascii="Times New Roman" w:hAnsi="Times New Roman" w:cs="Times New Roman"/>
          <w:sz w:val="22"/>
          <w:szCs w:val="22"/>
        </w:rPr>
        <w:t xml:space="preserve">Personel Serwisowy </w:t>
      </w:r>
      <w:r w:rsidR="000F649F" w:rsidRPr="000C67E8">
        <w:rPr>
          <w:rFonts w:ascii="Times New Roman" w:hAnsi="Times New Roman" w:cs="Times New Roman"/>
          <w:sz w:val="22"/>
          <w:szCs w:val="22"/>
        </w:rPr>
        <w:t xml:space="preserve">przystąpi do usunięcia usterki </w:t>
      </w:r>
      <w:r w:rsidR="00AB2ABC" w:rsidRPr="000C67E8">
        <w:rPr>
          <w:rFonts w:ascii="Times New Roman" w:hAnsi="Times New Roman" w:cs="Times New Roman"/>
          <w:sz w:val="22"/>
          <w:szCs w:val="22"/>
        </w:rPr>
        <w:t xml:space="preserve">lub w inny sposób naprawi Przedmiot </w:t>
      </w:r>
      <w:r w:rsidR="002568D4" w:rsidRPr="000C67E8">
        <w:rPr>
          <w:rFonts w:ascii="Times New Roman" w:hAnsi="Times New Roman" w:cs="Times New Roman"/>
          <w:sz w:val="22"/>
          <w:szCs w:val="22"/>
        </w:rPr>
        <w:t>Dostawy</w:t>
      </w:r>
      <w:r w:rsidR="00AB2ABC" w:rsidRPr="000C67E8">
        <w:rPr>
          <w:rFonts w:ascii="Times New Roman" w:hAnsi="Times New Roman" w:cs="Times New Roman"/>
          <w:sz w:val="22"/>
          <w:szCs w:val="22"/>
        </w:rPr>
        <w:t xml:space="preserve"> w terminie nie dłuższym niż 48h, nie wliczając czasu przypadającego w dniu ustawowo wolne od pracy, licząc od dnia, w którym nastąpiło ze strony </w:t>
      </w:r>
      <w:r w:rsidR="00FF0EB7" w:rsidRPr="000C67E8">
        <w:rPr>
          <w:rFonts w:ascii="Times New Roman" w:hAnsi="Times New Roman" w:cs="Times New Roman"/>
          <w:sz w:val="22"/>
          <w:szCs w:val="22"/>
        </w:rPr>
        <w:t>Zamawiającego</w:t>
      </w:r>
      <w:r w:rsidR="00AB2ABC" w:rsidRPr="000C67E8">
        <w:rPr>
          <w:rFonts w:ascii="Times New Roman" w:hAnsi="Times New Roman" w:cs="Times New Roman"/>
          <w:sz w:val="22"/>
          <w:szCs w:val="22"/>
        </w:rPr>
        <w:t xml:space="preserve"> wezwanie </w:t>
      </w:r>
      <w:r w:rsidR="00545288" w:rsidRPr="000C67E8">
        <w:rPr>
          <w:rFonts w:ascii="Times New Roman" w:hAnsi="Times New Roman" w:cs="Times New Roman"/>
          <w:sz w:val="22"/>
          <w:szCs w:val="22"/>
        </w:rPr>
        <w:t xml:space="preserve">Dostawcy </w:t>
      </w:r>
      <w:r w:rsidR="00AB2ABC" w:rsidRPr="000C67E8">
        <w:rPr>
          <w:rFonts w:ascii="Times New Roman" w:hAnsi="Times New Roman" w:cs="Times New Roman"/>
          <w:sz w:val="22"/>
          <w:szCs w:val="22"/>
        </w:rPr>
        <w:t xml:space="preserve"> do usunięcia usterek/wad (zwane dalej „Zgłoszeniem wady”), z zastrzeżeniem ust. </w:t>
      </w:r>
      <w:r w:rsidRPr="000C67E8">
        <w:rPr>
          <w:rFonts w:ascii="Times New Roman" w:hAnsi="Times New Roman" w:cs="Times New Roman"/>
          <w:sz w:val="22"/>
          <w:szCs w:val="22"/>
        </w:rPr>
        <w:t>7</w:t>
      </w:r>
      <w:r w:rsidR="00AB2ABC" w:rsidRPr="000C67E8">
        <w:rPr>
          <w:rFonts w:ascii="Times New Roman" w:hAnsi="Times New Roman" w:cs="Times New Roman"/>
          <w:sz w:val="22"/>
          <w:szCs w:val="22"/>
        </w:rPr>
        <w:t xml:space="preserve"> poniżej. </w:t>
      </w:r>
    </w:p>
    <w:p w14:paraId="48A370DE" w14:textId="643AD8EB" w:rsidR="00AB2ABC" w:rsidRPr="000C67E8" w:rsidRDefault="00495DB2" w:rsidP="00AB2ABC">
      <w:pPr>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7.</w:t>
      </w:r>
      <w:r w:rsidR="004F5871" w:rsidRPr="000C67E8">
        <w:rPr>
          <w:rFonts w:ascii="Times New Roman" w:hAnsi="Times New Roman" w:cs="Times New Roman"/>
          <w:sz w:val="22"/>
          <w:szCs w:val="22"/>
        </w:rPr>
        <w:tab/>
      </w:r>
      <w:r w:rsidR="00AB2ABC" w:rsidRPr="000C67E8">
        <w:rPr>
          <w:rFonts w:ascii="Times New Roman" w:hAnsi="Times New Roman" w:cs="Times New Roman"/>
          <w:sz w:val="22"/>
          <w:szCs w:val="22"/>
        </w:rPr>
        <w:t xml:space="preserve">W przypadku, gdy wskazany w ustępie poprzedzającym termin na usunięcie usterek/wad nie będzie mógł być przez </w:t>
      </w:r>
      <w:r w:rsidR="00545288" w:rsidRPr="000C67E8">
        <w:rPr>
          <w:rFonts w:ascii="Times New Roman" w:hAnsi="Times New Roman" w:cs="Times New Roman"/>
          <w:sz w:val="22"/>
          <w:szCs w:val="22"/>
        </w:rPr>
        <w:t xml:space="preserve">Dostawcę </w:t>
      </w:r>
      <w:r w:rsidR="00AB2ABC" w:rsidRPr="000C67E8">
        <w:rPr>
          <w:rFonts w:ascii="Times New Roman" w:hAnsi="Times New Roman" w:cs="Times New Roman"/>
          <w:sz w:val="22"/>
          <w:szCs w:val="22"/>
        </w:rPr>
        <w:t xml:space="preserve"> dotrzymany, w szczególności, w przypadku skomplikowanych napraw lub konieczności sprowadzenia części zamiennej czy innego materiału w celu wykonania</w:t>
      </w:r>
      <w:r w:rsidR="00CF3CDC" w:rsidRPr="000C67E8">
        <w:rPr>
          <w:rFonts w:ascii="Times New Roman" w:hAnsi="Times New Roman" w:cs="Times New Roman"/>
          <w:sz w:val="22"/>
          <w:szCs w:val="22"/>
        </w:rPr>
        <w:t xml:space="preserve"> </w:t>
      </w:r>
      <w:r w:rsidR="00AB2ABC" w:rsidRPr="000C67E8">
        <w:rPr>
          <w:rFonts w:ascii="Times New Roman" w:hAnsi="Times New Roman" w:cs="Times New Roman"/>
          <w:sz w:val="22"/>
          <w:szCs w:val="22"/>
        </w:rPr>
        <w:t>naprawy z zagranic</w:t>
      </w:r>
      <w:r w:rsidR="00CF3CDC" w:rsidRPr="000C67E8">
        <w:rPr>
          <w:rFonts w:ascii="Times New Roman" w:hAnsi="Times New Roman" w:cs="Times New Roman"/>
          <w:sz w:val="22"/>
          <w:szCs w:val="22"/>
        </w:rPr>
        <w:t>y</w:t>
      </w:r>
      <w:r w:rsidR="00AB2ABC" w:rsidRPr="000C67E8">
        <w:rPr>
          <w:rFonts w:ascii="Times New Roman" w:hAnsi="Times New Roman" w:cs="Times New Roman"/>
          <w:sz w:val="22"/>
          <w:szCs w:val="22"/>
        </w:rPr>
        <w:t>, termin na usunięcie usterek wynosi 14 dni.</w:t>
      </w:r>
    </w:p>
    <w:p w14:paraId="412DC4D2" w14:textId="2882FA08" w:rsidR="00AB2ABC" w:rsidRPr="000C67E8" w:rsidRDefault="00495DB2" w:rsidP="00DC5E54">
      <w:pPr>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8.</w:t>
      </w:r>
      <w:r w:rsidR="004F5871" w:rsidRPr="000C67E8">
        <w:rPr>
          <w:rFonts w:ascii="Times New Roman" w:hAnsi="Times New Roman" w:cs="Times New Roman"/>
          <w:sz w:val="22"/>
          <w:szCs w:val="22"/>
        </w:rPr>
        <w:tab/>
      </w:r>
      <w:r w:rsidR="00CF3CDC" w:rsidRPr="000C67E8">
        <w:rPr>
          <w:rFonts w:ascii="Times New Roman" w:hAnsi="Times New Roman" w:cs="Times New Roman"/>
          <w:sz w:val="22"/>
          <w:szCs w:val="22"/>
        </w:rPr>
        <w:t>Zg</w:t>
      </w:r>
      <w:r w:rsidR="00AB2ABC" w:rsidRPr="000C67E8">
        <w:rPr>
          <w:rFonts w:ascii="Times New Roman" w:hAnsi="Times New Roman" w:cs="Times New Roman"/>
          <w:sz w:val="22"/>
          <w:szCs w:val="22"/>
        </w:rPr>
        <w:t xml:space="preserve">łoszenia wady </w:t>
      </w:r>
      <w:r w:rsidR="00545288" w:rsidRPr="000C67E8">
        <w:rPr>
          <w:rFonts w:ascii="Times New Roman" w:hAnsi="Times New Roman" w:cs="Times New Roman"/>
          <w:sz w:val="22"/>
          <w:szCs w:val="22"/>
        </w:rPr>
        <w:t xml:space="preserve">Zamawiający </w:t>
      </w:r>
      <w:r w:rsidR="00AB2ABC" w:rsidRPr="000C67E8">
        <w:rPr>
          <w:rFonts w:ascii="Times New Roman" w:hAnsi="Times New Roman" w:cs="Times New Roman"/>
          <w:sz w:val="22"/>
          <w:szCs w:val="22"/>
        </w:rPr>
        <w:t xml:space="preserve"> jest uprawniony dokonywać za pośrednictwem </w:t>
      </w:r>
      <w:r w:rsidR="00F34E6E" w:rsidRPr="000C67E8">
        <w:rPr>
          <w:rFonts w:ascii="Times New Roman" w:hAnsi="Times New Roman" w:cs="Times New Roman"/>
          <w:sz w:val="22"/>
          <w:szCs w:val="22"/>
        </w:rPr>
        <w:t>wskazanego adresu email: ……………………………</w:t>
      </w:r>
      <w:r w:rsidR="00AB2ABC" w:rsidRPr="000C67E8">
        <w:rPr>
          <w:rFonts w:ascii="Times New Roman" w:hAnsi="Times New Roman" w:cs="Times New Roman"/>
          <w:sz w:val="22"/>
          <w:szCs w:val="22"/>
        </w:rPr>
        <w:t xml:space="preserve">. </w:t>
      </w:r>
      <w:r w:rsidR="00545288" w:rsidRPr="000C67E8">
        <w:rPr>
          <w:rFonts w:ascii="Times New Roman" w:hAnsi="Times New Roman" w:cs="Times New Roman"/>
          <w:sz w:val="22"/>
          <w:szCs w:val="22"/>
        </w:rPr>
        <w:t xml:space="preserve">Dostawca </w:t>
      </w:r>
      <w:r w:rsidR="00AB2ABC" w:rsidRPr="000C67E8">
        <w:rPr>
          <w:rFonts w:ascii="Times New Roman" w:hAnsi="Times New Roman" w:cs="Times New Roman"/>
          <w:sz w:val="22"/>
          <w:szCs w:val="22"/>
        </w:rPr>
        <w:t xml:space="preserve"> uzna za skutecznie doręczone mu Zgłoszenie wady również w sytuacji, gdy wezwanie to zostanie </w:t>
      </w:r>
      <w:r w:rsidR="00545288" w:rsidRPr="000C67E8">
        <w:rPr>
          <w:rFonts w:ascii="Times New Roman" w:hAnsi="Times New Roman" w:cs="Times New Roman"/>
          <w:sz w:val="22"/>
          <w:szCs w:val="22"/>
        </w:rPr>
        <w:t>Dostawcy</w:t>
      </w:r>
      <w:r w:rsidR="00AB2ABC" w:rsidRPr="000C67E8">
        <w:rPr>
          <w:rFonts w:ascii="Times New Roman" w:hAnsi="Times New Roman" w:cs="Times New Roman"/>
          <w:sz w:val="22"/>
          <w:szCs w:val="22"/>
        </w:rPr>
        <w:t xml:space="preserve"> przekazane pocztą </w:t>
      </w:r>
      <w:r w:rsidR="00F34E6E" w:rsidRPr="000C67E8">
        <w:rPr>
          <w:rFonts w:ascii="Times New Roman" w:hAnsi="Times New Roman" w:cs="Times New Roman"/>
          <w:sz w:val="22"/>
          <w:szCs w:val="22"/>
        </w:rPr>
        <w:t xml:space="preserve">na wskazany adres: </w:t>
      </w:r>
      <w:r w:rsidR="00AB2ABC" w:rsidRPr="000C67E8">
        <w:rPr>
          <w:rFonts w:ascii="Times New Roman" w:hAnsi="Times New Roman" w:cs="Times New Roman"/>
          <w:sz w:val="22"/>
          <w:szCs w:val="22"/>
        </w:rPr>
        <w:t xml:space="preserve">…………………… </w:t>
      </w:r>
    </w:p>
    <w:p w14:paraId="13E493C5" w14:textId="664C0328" w:rsidR="00AB2ABC" w:rsidRPr="000C67E8" w:rsidRDefault="00495DB2" w:rsidP="00AB2ABC">
      <w:pPr>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9.</w:t>
      </w:r>
      <w:r w:rsidR="004F5871" w:rsidRPr="000C67E8">
        <w:rPr>
          <w:rFonts w:ascii="Times New Roman" w:hAnsi="Times New Roman" w:cs="Times New Roman"/>
          <w:sz w:val="22"/>
          <w:szCs w:val="22"/>
        </w:rPr>
        <w:tab/>
      </w:r>
      <w:r w:rsidR="00AB2ABC" w:rsidRPr="000C67E8">
        <w:rPr>
          <w:rFonts w:ascii="Times New Roman" w:hAnsi="Times New Roman" w:cs="Times New Roman"/>
          <w:sz w:val="22"/>
          <w:szCs w:val="22"/>
        </w:rPr>
        <w:t xml:space="preserve">W przypadku, jeżeli </w:t>
      </w:r>
      <w:r w:rsidR="00545288" w:rsidRPr="000C67E8">
        <w:rPr>
          <w:rFonts w:ascii="Times New Roman" w:hAnsi="Times New Roman" w:cs="Times New Roman"/>
          <w:sz w:val="22"/>
          <w:szCs w:val="22"/>
        </w:rPr>
        <w:t xml:space="preserve">Dostawca </w:t>
      </w:r>
      <w:r w:rsidR="00AB2ABC" w:rsidRPr="000C67E8">
        <w:rPr>
          <w:rFonts w:ascii="Times New Roman" w:hAnsi="Times New Roman" w:cs="Times New Roman"/>
          <w:sz w:val="22"/>
          <w:szCs w:val="22"/>
        </w:rPr>
        <w:t xml:space="preserve"> będzie pozostawał w zwłoce w przystąpieniu Personelu Serwisowego do usuwania wad Przedmiotu </w:t>
      </w:r>
      <w:r w:rsidR="00DD2E0D" w:rsidRPr="000C67E8">
        <w:rPr>
          <w:rFonts w:ascii="Times New Roman" w:hAnsi="Times New Roman" w:cs="Times New Roman"/>
          <w:sz w:val="22"/>
          <w:szCs w:val="22"/>
        </w:rPr>
        <w:t xml:space="preserve">Dostawy </w:t>
      </w:r>
      <w:r w:rsidR="00AB2ABC" w:rsidRPr="000C67E8">
        <w:rPr>
          <w:rFonts w:ascii="Times New Roman" w:hAnsi="Times New Roman" w:cs="Times New Roman"/>
          <w:sz w:val="22"/>
          <w:szCs w:val="22"/>
        </w:rPr>
        <w:t xml:space="preserve"> lub przekroczy terminy na usunięcie usterek i wad, </w:t>
      </w:r>
      <w:r w:rsidR="00DD2E0D" w:rsidRPr="000C67E8">
        <w:rPr>
          <w:rFonts w:ascii="Times New Roman" w:hAnsi="Times New Roman" w:cs="Times New Roman"/>
          <w:sz w:val="22"/>
          <w:szCs w:val="22"/>
        </w:rPr>
        <w:t>Zamawiający</w:t>
      </w:r>
      <w:r w:rsidR="00AB2ABC" w:rsidRPr="000C67E8">
        <w:rPr>
          <w:rFonts w:ascii="Times New Roman" w:hAnsi="Times New Roman" w:cs="Times New Roman"/>
          <w:sz w:val="22"/>
          <w:szCs w:val="22"/>
        </w:rPr>
        <w:t xml:space="preserve"> uprawniony będzie do powierzenia/ zlecenia dokonania usunięcia wady/usterki (czy w inny sposób naprawy Przedmiotu </w:t>
      </w:r>
      <w:r w:rsidR="00DD2E0D" w:rsidRPr="000C67E8">
        <w:rPr>
          <w:rFonts w:ascii="Times New Roman" w:hAnsi="Times New Roman" w:cs="Times New Roman"/>
          <w:sz w:val="22"/>
          <w:szCs w:val="22"/>
        </w:rPr>
        <w:t>Dostawy</w:t>
      </w:r>
      <w:r w:rsidR="00AB2ABC" w:rsidRPr="000C67E8">
        <w:rPr>
          <w:rFonts w:ascii="Times New Roman" w:hAnsi="Times New Roman" w:cs="Times New Roman"/>
          <w:sz w:val="22"/>
          <w:szCs w:val="22"/>
        </w:rPr>
        <w:t xml:space="preserve">) podmiotowi trzeciemu bez konieczności uzyskiwania upoważnienia sądu, bez utraty uprawnień wynikających z tytułu udzielonej gwarancji, na koszt i ryzyko </w:t>
      </w:r>
      <w:r w:rsidR="00DD2E0D" w:rsidRPr="000C67E8">
        <w:rPr>
          <w:rFonts w:ascii="Times New Roman" w:hAnsi="Times New Roman" w:cs="Times New Roman"/>
          <w:sz w:val="22"/>
          <w:szCs w:val="22"/>
        </w:rPr>
        <w:t>Dostawcy</w:t>
      </w:r>
      <w:r w:rsidR="00AB2ABC" w:rsidRPr="000C67E8">
        <w:rPr>
          <w:rFonts w:ascii="Times New Roman" w:hAnsi="Times New Roman" w:cs="Times New Roman"/>
          <w:sz w:val="22"/>
          <w:szCs w:val="22"/>
        </w:rPr>
        <w:t>.</w:t>
      </w:r>
    </w:p>
    <w:p w14:paraId="43059A1F" w14:textId="04C4508A" w:rsidR="00AB2ABC" w:rsidRPr="000C67E8" w:rsidRDefault="003E19A7" w:rsidP="00AB2ABC">
      <w:pPr>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1</w:t>
      </w:r>
      <w:r w:rsidR="00495DB2" w:rsidRPr="000C67E8">
        <w:rPr>
          <w:rFonts w:ascii="Times New Roman" w:hAnsi="Times New Roman" w:cs="Times New Roman"/>
          <w:sz w:val="22"/>
          <w:szCs w:val="22"/>
        </w:rPr>
        <w:t>0.</w:t>
      </w:r>
      <w:r w:rsidR="004F5871" w:rsidRPr="000C67E8">
        <w:rPr>
          <w:rFonts w:ascii="Times New Roman" w:hAnsi="Times New Roman" w:cs="Times New Roman"/>
          <w:sz w:val="22"/>
          <w:szCs w:val="22"/>
        </w:rPr>
        <w:tab/>
      </w:r>
      <w:r w:rsidR="00AB2ABC" w:rsidRPr="000C67E8">
        <w:rPr>
          <w:rFonts w:ascii="Times New Roman" w:hAnsi="Times New Roman" w:cs="Times New Roman"/>
          <w:sz w:val="22"/>
          <w:szCs w:val="22"/>
        </w:rPr>
        <w:t xml:space="preserve">W sytuacji wydania przez </w:t>
      </w:r>
      <w:r w:rsidR="00DD2E0D" w:rsidRPr="000C67E8">
        <w:rPr>
          <w:rFonts w:ascii="Times New Roman" w:hAnsi="Times New Roman" w:cs="Times New Roman"/>
          <w:sz w:val="22"/>
          <w:szCs w:val="22"/>
        </w:rPr>
        <w:t xml:space="preserve">Dostawcę </w:t>
      </w:r>
      <w:r w:rsidR="00AB2ABC" w:rsidRPr="000C67E8">
        <w:rPr>
          <w:rFonts w:ascii="Times New Roman" w:hAnsi="Times New Roman" w:cs="Times New Roman"/>
          <w:sz w:val="22"/>
          <w:szCs w:val="22"/>
        </w:rPr>
        <w:t xml:space="preserve">Karty Gwarancyjnej jej postanowienia nie będą mniej korzystne dla </w:t>
      </w:r>
      <w:r w:rsidR="00DD2E0D" w:rsidRPr="000C67E8">
        <w:rPr>
          <w:rFonts w:ascii="Times New Roman" w:hAnsi="Times New Roman" w:cs="Times New Roman"/>
          <w:sz w:val="22"/>
          <w:szCs w:val="22"/>
        </w:rPr>
        <w:t>Zamawiającego</w:t>
      </w:r>
      <w:r w:rsidR="00AB2ABC" w:rsidRPr="000C67E8">
        <w:rPr>
          <w:rFonts w:ascii="Times New Roman" w:hAnsi="Times New Roman" w:cs="Times New Roman"/>
          <w:sz w:val="22"/>
          <w:szCs w:val="22"/>
        </w:rPr>
        <w:t xml:space="preserve"> w stosunku do postanowień ust. 1 – 7 niniejszego paragrafu. </w:t>
      </w:r>
    </w:p>
    <w:p w14:paraId="48F681E2" w14:textId="3116A585" w:rsidR="00AB2ABC" w:rsidRPr="000C67E8" w:rsidRDefault="00CA5CCC" w:rsidP="00AB2ABC">
      <w:pPr>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1</w:t>
      </w:r>
      <w:r w:rsidR="00495DB2" w:rsidRPr="000C67E8">
        <w:rPr>
          <w:rFonts w:ascii="Times New Roman" w:hAnsi="Times New Roman" w:cs="Times New Roman"/>
          <w:sz w:val="22"/>
          <w:szCs w:val="22"/>
        </w:rPr>
        <w:t>1</w:t>
      </w:r>
      <w:r w:rsidR="00AB2ABC" w:rsidRPr="000C67E8">
        <w:rPr>
          <w:rFonts w:ascii="Times New Roman" w:hAnsi="Times New Roman" w:cs="Times New Roman"/>
          <w:sz w:val="22"/>
          <w:szCs w:val="22"/>
        </w:rPr>
        <w:t>.</w:t>
      </w:r>
      <w:r w:rsidR="00AB2ABC" w:rsidRPr="000C67E8">
        <w:rPr>
          <w:rFonts w:ascii="Times New Roman" w:hAnsi="Times New Roman" w:cs="Times New Roman"/>
          <w:sz w:val="22"/>
          <w:szCs w:val="22"/>
        </w:rPr>
        <w:tab/>
        <w:t xml:space="preserve">W przypadku, gdy </w:t>
      </w:r>
      <w:r w:rsidR="003772E8" w:rsidRPr="000C67E8">
        <w:rPr>
          <w:rFonts w:ascii="Times New Roman" w:hAnsi="Times New Roman" w:cs="Times New Roman"/>
          <w:sz w:val="22"/>
          <w:szCs w:val="22"/>
        </w:rPr>
        <w:t>Zamawiający</w:t>
      </w:r>
      <w:r w:rsidR="00DD2E0D" w:rsidRPr="000C67E8">
        <w:rPr>
          <w:rFonts w:ascii="Times New Roman" w:hAnsi="Times New Roman" w:cs="Times New Roman"/>
          <w:sz w:val="22"/>
          <w:szCs w:val="22"/>
        </w:rPr>
        <w:t xml:space="preserve"> </w:t>
      </w:r>
      <w:r w:rsidR="00AB2ABC" w:rsidRPr="000C67E8">
        <w:rPr>
          <w:rFonts w:ascii="Times New Roman" w:hAnsi="Times New Roman" w:cs="Times New Roman"/>
          <w:sz w:val="22"/>
          <w:szCs w:val="22"/>
        </w:rPr>
        <w:t xml:space="preserve">utraci dokument Karty Gwarancyjnej, dowód jej udzielenia </w:t>
      </w:r>
      <w:r w:rsidR="00DD2E0D" w:rsidRPr="000C67E8">
        <w:rPr>
          <w:rFonts w:ascii="Times New Roman" w:hAnsi="Times New Roman" w:cs="Times New Roman"/>
          <w:sz w:val="22"/>
          <w:szCs w:val="22"/>
        </w:rPr>
        <w:t>Zamawiającemu</w:t>
      </w:r>
      <w:r w:rsidR="00AB2ABC" w:rsidRPr="000C67E8">
        <w:rPr>
          <w:rFonts w:ascii="Times New Roman" w:hAnsi="Times New Roman" w:cs="Times New Roman"/>
          <w:sz w:val="22"/>
          <w:szCs w:val="22"/>
        </w:rPr>
        <w:t xml:space="preserve"> wynikać będzie z faktu zawarcia niniejszej Umowy, a minimalne warunki wykonywania Usług w ramach gwarancji (w Okresie Gwarancji) ustalają postanowienia </w:t>
      </w:r>
      <w:r w:rsidR="00E0251D" w:rsidRPr="000C67E8">
        <w:rPr>
          <w:rFonts w:ascii="Times New Roman" w:hAnsi="Times New Roman" w:cs="Times New Roman"/>
          <w:sz w:val="22"/>
          <w:szCs w:val="22"/>
        </w:rPr>
        <w:br/>
      </w:r>
      <w:r w:rsidR="00AB2ABC" w:rsidRPr="000C67E8">
        <w:rPr>
          <w:rFonts w:ascii="Times New Roman" w:hAnsi="Times New Roman" w:cs="Times New Roman"/>
          <w:sz w:val="22"/>
          <w:szCs w:val="22"/>
        </w:rPr>
        <w:t xml:space="preserve">ust. 1 – </w:t>
      </w:r>
      <w:r w:rsidR="00CF3CDC" w:rsidRPr="000C67E8">
        <w:rPr>
          <w:rFonts w:ascii="Times New Roman" w:hAnsi="Times New Roman" w:cs="Times New Roman"/>
          <w:sz w:val="22"/>
          <w:szCs w:val="22"/>
        </w:rPr>
        <w:t>9</w:t>
      </w:r>
      <w:r w:rsidR="00AB2ABC" w:rsidRPr="000C67E8">
        <w:rPr>
          <w:rFonts w:ascii="Times New Roman" w:hAnsi="Times New Roman" w:cs="Times New Roman"/>
          <w:sz w:val="22"/>
          <w:szCs w:val="22"/>
        </w:rPr>
        <w:t xml:space="preserve"> niniejszego paragrafu.</w:t>
      </w:r>
    </w:p>
    <w:p w14:paraId="33E1A726" w14:textId="7374D86E" w:rsidR="00AB2ABC" w:rsidRPr="000C67E8" w:rsidRDefault="00AB2ABC" w:rsidP="00AB2ABC">
      <w:pPr>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1</w:t>
      </w:r>
      <w:r w:rsidR="00495DB2" w:rsidRPr="000C67E8">
        <w:rPr>
          <w:rFonts w:ascii="Times New Roman" w:hAnsi="Times New Roman" w:cs="Times New Roman"/>
          <w:sz w:val="22"/>
          <w:szCs w:val="22"/>
        </w:rPr>
        <w:t>2</w:t>
      </w:r>
      <w:r w:rsidR="003E19A7" w:rsidRPr="000C67E8">
        <w:rPr>
          <w:rFonts w:ascii="Times New Roman" w:hAnsi="Times New Roman" w:cs="Times New Roman"/>
          <w:sz w:val="22"/>
          <w:szCs w:val="22"/>
        </w:rPr>
        <w:t>.</w:t>
      </w:r>
      <w:r w:rsidRPr="000C67E8">
        <w:rPr>
          <w:rFonts w:ascii="Times New Roman" w:hAnsi="Times New Roman" w:cs="Times New Roman"/>
          <w:sz w:val="22"/>
          <w:szCs w:val="22"/>
        </w:rPr>
        <w:tab/>
        <w:t xml:space="preserve">W ramach udzielonej Gwarancji przez cały okres jej trwania, </w:t>
      </w:r>
      <w:r w:rsidR="00DD2E0D" w:rsidRPr="000C67E8">
        <w:rPr>
          <w:rFonts w:ascii="Times New Roman" w:hAnsi="Times New Roman" w:cs="Times New Roman"/>
          <w:sz w:val="22"/>
          <w:szCs w:val="22"/>
        </w:rPr>
        <w:t xml:space="preserve">Dostawca </w:t>
      </w:r>
      <w:r w:rsidRPr="000C67E8">
        <w:rPr>
          <w:rFonts w:ascii="Times New Roman" w:hAnsi="Times New Roman" w:cs="Times New Roman"/>
          <w:sz w:val="22"/>
          <w:szCs w:val="22"/>
        </w:rPr>
        <w:t xml:space="preserve"> jest zobowiązany</w:t>
      </w:r>
      <w:r w:rsidR="00724285" w:rsidRPr="000C67E8">
        <w:rPr>
          <w:rFonts w:ascii="Times New Roman" w:hAnsi="Times New Roman" w:cs="Times New Roman"/>
          <w:sz w:val="22"/>
          <w:szCs w:val="22"/>
        </w:rPr>
        <w:t xml:space="preserve"> bez dodatkowego wynagrodzenia</w:t>
      </w:r>
      <w:r w:rsidRPr="000C67E8">
        <w:rPr>
          <w:rFonts w:ascii="Times New Roman" w:hAnsi="Times New Roman" w:cs="Times New Roman"/>
          <w:sz w:val="22"/>
          <w:szCs w:val="22"/>
        </w:rPr>
        <w:t xml:space="preserve"> do wykonania co </w:t>
      </w:r>
      <w:r w:rsidR="005559B8" w:rsidRPr="000C67E8">
        <w:rPr>
          <w:rFonts w:ascii="Times New Roman" w:hAnsi="Times New Roman" w:cs="Times New Roman"/>
          <w:sz w:val="22"/>
          <w:szCs w:val="22"/>
        </w:rPr>
        <w:t xml:space="preserve">12 </w:t>
      </w:r>
      <w:r w:rsidRPr="000C67E8">
        <w:rPr>
          <w:rFonts w:ascii="Times New Roman" w:hAnsi="Times New Roman" w:cs="Times New Roman"/>
          <w:sz w:val="22"/>
          <w:szCs w:val="22"/>
        </w:rPr>
        <w:t xml:space="preserve">miesięcy przeglądów gwarancyjnych Przedmiotu </w:t>
      </w:r>
      <w:r w:rsidR="00DD2E0D" w:rsidRPr="000C67E8">
        <w:rPr>
          <w:rFonts w:ascii="Times New Roman" w:hAnsi="Times New Roman" w:cs="Times New Roman"/>
          <w:sz w:val="22"/>
          <w:szCs w:val="22"/>
        </w:rPr>
        <w:t>Dostawy</w:t>
      </w:r>
      <w:r w:rsidRPr="000C67E8">
        <w:rPr>
          <w:rFonts w:ascii="Times New Roman" w:hAnsi="Times New Roman" w:cs="Times New Roman"/>
          <w:sz w:val="22"/>
          <w:szCs w:val="22"/>
        </w:rPr>
        <w:t xml:space="preserve">. Wszelkie </w:t>
      </w:r>
      <w:r w:rsidR="00CF3CDC" w:rsidRPr="000C67E8">
        <w:rPr>
          <w:rFonts w:ascii="Times New Roman" w:hAnsi="Times New Roman" w:cs="Times New Roman"/>
          <w:sz w:val="22"/>
          <w:szCs w:val="22"/>
        </w:rPr>
        <w:t>wady</w:t>
      </w:r>
      <w:r w:rsidRPr="000C67E8">
        <w:rPr>
          <w:rFonts w:ascii="Times New Roman" w:hAnsi="Times New Roman" w:cs="Times New Roman"/>
          <w:sz w:val="22"/>
          <w:szCs w:val="22"/>
        </w:rPr>
        <w:t xml:space="preserve"> zdiagnozowane w toku przeglądu podlegają usunięciu zgodnie z postanowieniem </w:t>
      </w:r>
      <w:r w:rsidR="00CF3CDC" w:rsidRPr="000C67E8">
        <w:rPr>
          <w:rFonts w:ascii="Times New Roman" w:hAnsi="Times New Roman" w:cs="Times New Roman"/>
          <w:sz w:val="22"/>
          <w:szCs w:val="22"/>
        </w:rPr>
        <w:t>niniejszego paragrafu</w:t>
      </w:r>
      <w:r w:rsidRPr="000C67E8">
        <w:rPr>
          <w:rFonts w:ascii="Times New Roman" w:hAnsi="Times New Roman" w:cs="Times New Roman"/>
          <w:sz w:val="22"/>
          <w:szCs w:val="22"/>
        </w:rPr>
        <w:t xml:space="preserve">. </w:t>
      </w:r>
    </w:p>
    <w:p w14:paraId="31A308A6" w14:textId="1DA4A0D6" w:rsidR="00E519BA" w:rsidRPr="009D2974" w:rsidRDefault="00495DB2" w:rsidP="009D2974">
      <w:pPr>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13.</w:t>
      </w:r>
      <w:r w:rsidR="009D2974">
        <w:rPr>
          <w:rFonts w:ascii="Times New Roman" w:hAnsi="Times New Roman" w:cs="Times New Roman"/>
          <w:sz w:val="22"/>
          <w:szCs w:val="22"/>
        </w:rPr>
        <w:t xml:space="preserve"> </w:t>
      </w:r>
      <w:r w:rsidR="00AB2ABC" w:rsidRPr="000C67E8">
        <w:rPr>
          <w:rFonts w:ascii="Times New Roman" w:hAnsi="Times New Roman" w:cs="Times New Roman"/>
          <w:sz w:val="22"/>
          <w:szCs w:val="22"/>
        </w:rPr>
        <w:t xml:space="preserve">Sprzedawca gwarantuje w okresie Gwarancji sprawność Przedmiotu </w:t>
      </w:r>
      <w:r w:rsidR="00DD2E0D" w:rsidRPr="000C67E8">
        <w:rPr>
          <w:rFonts w:ascii="Times New Roman" w:hAnsi="Times New Roman" w:cs="Times New Roman"/>
          <w:sz w:val="22"/>
          <w:szCs w:val="22"/>
        </w:rPr>
        <w:t xml:space="preserve">Dostawy </w:t>
      </w:r>
      <w:r w:rsidR="00AB2ABC" w:rsidRPr="000C67E8">
        <w:rPr>
          <w:rFonts w:ascii="Times New Roman" w:hAnsi="Times New Roman" w:cs="Times New Roman"/>
          <w:sz w:val="22"/>
          <w:szCs w:val="22"/>
        </w:rPr>
        <w:t xml:space="preserve"> w skali roku przy założeniu </w:t>
      </w:r>
      <w:r w:rsidR="000F649F" w:rsidRPr="000C67E8">
        <w:rPr>
          <w:rFonts w:ascii="Times New Roman" w:hAnsi="Times New Roman" w:cs="Times New Roman"/>
          <w:sz w:val="22"/>
          <w:szCs w:val="22"/>
        </w:rPr>
        <w:t xml:space="preserve">8 </w:t>
      </w:r>
      <w:r w:rsidR="00AB2ABC" w:rsidRPr="000C67E8">
        <w:rPr>
          <w:rFonts w:ascii="Times New Roman" w:hAnsi="Times New Roman" w:cs="Times New Roman"/>
          <w:sz w:val="22"/>
          <w:szCs w:val="22"/>
        </w:rPr>
        <w:t xml:space="preserve">godzin roboczych wymaganej dostępności, w pięciodniowym tygodniu pracy na </w:t>
      </w:r>
      <w:r w:rsidR="00AB2ABC" w:rsidRPr="000C67E8">
        <w:rPr>
          <w:rFonts w:ascii="Times New Roman" w:hAnsi="Times New Roman" w:cs="Times New Roman"/>
          <w:sz w:val="22"/>
          <w:szCs w:val="22"/>
        </w:rPr>
        <w:lastRenderedPageBreak/>
        <w:t xml:space="preserve">poziomie nie niższym niż </w:t>
      </w:r>
      <w:r w:rsidR="000F649F" w:rsidRPr="000C67E8">
        <w:rPr>
          <w:rFonts w:ascii="Times New Roman" w:hAnsi="Times New Roman" w:cs="Times New Roman"/>
          <w:sz w:val="22"/>
          <w:szCs w:val="22"/>
        </w:rPr>
        <w:t xml:space="preserve">100 </w:t>
      </w:r>
      <w:r w:rsidR="00AB2ABC" w:rsidRPr="000C67E8">
        <w:rPr>
          <w:rFonts w:ascii="Times New Roman" w:hAnsi="Times New Roman" w:cs="Times New Roman"/>
          <w:sz w:val="22"/>
          <w:szCs w:val="22"/>
        </w:rPr>
        <w:t xml:space="preserve">%.  Weryfikacja rzeczywistego poziomu sprawności Przedmiotu </w:t>
      </w:r>
      <w:r w:rsidR="00DD2E0D" w:rsidRPr="000C67E8">
        <w:rPr>
          <w:rFonts w:ascii="Times New Roman" w:hAnsi="Times New Roman" w:cs="Times New Roman"/>
          <w:sz w:val="22"/>
          <w:szCs w:val="22"/>
        </w:rPr>
        <w:t>Dostawy</w:t>
      </w:r>
      <w:r w:rsidR="00AB2ABC" w:rsidRPr="000C67E8">
        <w:rPr>
          <w:rFonts w:ascii="Times New Roman" w:hAnsi="Times New Roman" w:cs="Times New Roman"/>
          <w:sz w:val="22"/>
          <w:szCs w:val="22"/>
        </w:rPr>
        <w:t xml:space="preserve"> będzie dokonywana po zakończeniu każdego roku kalendarzowego, przy czym dla pierwszego i ostatniego roku obowiązywania Gwarancji będzie dokonywana proporcjonalnie do okresu obowiązywania gwarancji w danym roku kalendarzowym</w:t>
      </w:r>
    </w:p>
    <w:p w14:paraId="4095C435" w14:textId="15B30E35" w:rsidR="00E519BA" w:rsidRPr="009D2974" w:rsidRDefault="00495DB2" w:rsidP="009D2974">
      <w:pPr>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14.</w:t>
      </w:r>
      <w:r w:rsidR="00E519BA" w:rsidRPr="009D2974">
        <w:rPr>
          <w:rFonts w:ascii="Times New Roman" w:hAnsi="Times New Roman" w:cs="Times New Roman"/>
          <w:sz w:val="22"/>
          <w:szCs w:val="22"/>
        </w:rPr>
        <w:t xml:space="preserve"> </w:t>
      </w:r>
      <w:r w:rsidR="009D2974">
        <w:rPr>
          <w:rFonts w:ascii="Times New Roman" w:hAnsi="Times New Roman" w:cs="Times New Roman"/>
          <w:sz w:val="22"/>
          <w:szCs w:val="22"/>
        </w:rPr>
        <w:t xml:space="preserve"> </w:t>
      </w:r>
      <w:r w:rsidR="00E519BA" w:rsidRPr="009D2974">
        <w:rPr>
          <w:rFonts w:ascii="Times New Roman" w:hAnsi="Times New Roman" w:cs="Times New Roman"/>
          <w:sz w:val="22"/>
          <w:szCs w:val="22"/>
        </w:rPr>
        <w:t>Gwarancja nie obejmuje wad, usterek, błędów spowodowanych przez Zamawiającego (np. na skutek użytkowania niezgodnego ze specyfikacją i przeznaczeniem, nieodpowiednim przechowywaniem i konserwacją), uszkodzeń transportowych, dalszych wad montażowych, wad komponentów elektronicznych, lub powstałych wskutek działania siły wyższej, zdarzeń losowych, nieszczęśliwego wypadku, a także normalnego zużycia czy niewłaściwej eksploatacji. Gwarancja nie obejmuje także uszkodzenia powstałego na skutek naprawy, instalowania, serwisowania przez osoby nieuprawnione, zastosowania materiałów, płynów, części zespołów, podzespołów innych niż zalecane przez Dostawcę lub producenta tych urządzeń lub ich części, zmodyfikowania lub połączenia z innym produktem w sposób znacząco utrudniający lub uniemożliwiający „serwisowanie lub naprawę”.</w:t>
      </w:r>
    </w:p>
    <w:p w14:paraId="46048D94" w14:textId="33E0CDA7" w:rsidR="00AB2ABC" w:rsidRPr="000C67E8" w:rsidRDefault="00495DB2" w:rsidP="009D2974">
      <w:pPr>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15.</w:t>
      </w:r>
      <w:r w:rsidR="00AB2ABC" w:rsidRPr="000C67E8">
        <w:rPr>
          <w:rFonts w:ascii="Times New Roman" w:hAnsi="Times New Roman" w:cs="Times New Roman"/>
          <w:sz w:val="22"/>
          <w:szCs w:val="22"/>
        </w:rPr>
        <w:tab/>
        <w:t xml:space="preserve">Umowa nie przewiduje wyłączenia lub ograniczenia odpowiedzialności </w:t>
      </w:r>
      <w:r w:rsidR="00545288" w:rsidRPr="000C67E8">
        <w:rPr>
          <w:rFonts w:ascii="Times New Roman" w:hAnsi="Times New Roman" w:cs="Times New Roman"/>
          <w:sz w:val="22"/>
          <w:szCs w:val="22"/>
        </w:rPr>
        <w:t xml:space="preserve">Dostawcy </w:t>
      </w:r>
      <w:r w:rsidR="00AB2ABC" w:rsidRPr="000C67E8">
        <w:rPr>
          <w:rFonts w:ascii="Times New Roman" w:hAnsi="Times New Roman" w:cs="Times New Roman"/>
          <w:sz w:val="22"/>
          <w:szCs w:val="22"/>
        </w:rPr>
        <w:t xml:space="preserve"> z tytułu rękojmi za wady na podstawie przepisów kodeksu cywilnego,  z tym zastrzeżeniem, że okres rękojmi będzie równy okresowi udzielonej gwarancji.  Wszelkie zastrzeżenia przeciwne poczynione przez </w:t>
      </w:r>
      <w:r w:rsidR="00545288" w:rsidRPr="000C67E8">
        <w:rPr>
          <w:rFonts w:ascii="Times New Roman" w:hAnsi="Times New Roman" w:cs="Times New Roman"/>
          <w:sz w:val="22"/>
          <w:szCs w:val="22"/>
        </w:rPr>
        <w:t xml:space="preserve">Dostawcę </w:t>
      </w:r>
      <w:r w:rsidR="00AB2ABC" w:rsidRPr="000C67E8">
        <w:rPr>
          <w:rFonts w:ascii="Times New Roman" w:hAnsi="Times New Roman" w:cs="Times New Roman"/>
          <w:sz w:val="22"/>
          <w:szCs w:val="22"/>
        </w:rPr>
        <w:t xml:space="preserve"> uważa się za niezastrzeżone.</w:t>
      </w:r>
    </w:p>
    <w:p w14:paraId="37B84D1E" w14:textId="78474A53" w:rsidR="00AB2ABC" w:rsidRPr="000C67E8" w:rsidRDefault="00AB2ABC" w:rsidP="00AB2ABC">
      <w:pPr>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1</w:t>
      </w:r>
      <w:r w:rsidR="00495DB2" w:rsidRPr="000C67E8">
        <w:rPr>
          <w:rFonts w:ascii="Times New Roman" w:hAnsi="Times New Roman" w:cs="Times New Roman"/>
          <w:sz w:val="22"/>
          <w:szCs w:val="22"/>
        </w:rPr>
        <w:t>6.</w:t>
      </w:r>
      <w:r w:rsidRPr="000C67E8">
        <w:rPr>
          <w:rFonts w:ascii="Times New Roman" w:hAnsi="Times New Roman" w:cs="Times New Roman"/>
          <w:sz w:val="22"/>
          <w:szCs w:val="22"/>
        </w:rPr>
        <w:tab/>
      </w:r>
      <w:r w:rsidR="00DD2E0D" w:rsidRPr="000C67E8">
        <w:rPr>
          <w:rFonts w:ascii="Times New Roman" w:hAnsi="Times New Roman" w:cs="Times New Roman"/>
          <w:sz w:val="22"/>
          <w:szCs w:val="22"/>
        </w:rPr>
        <w:t xml:space="preserve">Dostawca </w:t>
      </w:r>
      <w:r w:rsidRPr="000C67E8">
        <w:rPr>
          <w:rFonts w:ascii="Times New Roman" w:hAnsi="Times New Roman" w:cs="Times New Roman"/>
          <w:sz w:val="22"/>
          <w:szCs w:val="22"/>
        </w:rPr>
        <w:t xml:space="preserve"> jest zobowiązany do zapewnienia na terenie Polski przez cały okres Gwarancji stałego serwisu z infolinią działającą co najmniej w godzinach 9.00 – 15.00, od poniedziałku do piątku.</w:t>
      </w:r>
    </w:p>
    <w:p w14:paraId="7F0797FA" w14:textId="3A8FB78E" w:rsidR="00D81522" w:rsidRPr="009D2974" w:rsidRDefault="00AB2ABC" w:rsidP="009D2974">
      <w:pPr>
        <w:spacing w:line="360" w:lineRule="auto"/>
        <w:ind w:left="567" w:hanging="567"/>
        <w:jc w:val="both"/>
      </w:pPr>
      <w:r w:rsidRPr="000C67E8">
        <w:rPr>
          <w:rFonts w:ascii="Times New Roman" w:hAnsi="Times New Roman" w:cs="Times New Roman"/>
          <w:sz w:val="22"/>
          <w:szCs w:val="22"/>
        </w:rPr>
        <w:t>1</w:t>
      </w:r>
      <w:r w:rsidR="00495DB2" w:rsidRPr="000C67E8">
        <w:rPr>
          <w:rFonts w:ascii="Times New Roman" w:hAnsi="Times New Roman" w:cs="Times New Roman"/>
          <w:sz w:val="22"/>
          <w:szCs w:val="22"/>
        </w:rPr>
        <w:t>7</w:t>
      </w:r>
      <w:r w:rsidRPr="000C67E8">
        <w:rPr>
          <w:rFonts w:ascii="Times New Roman" w:hAnsi="Times New Roman" w:cs="Times New Roman"/>
          <w:sz w:val="22"/>
          <w:szCs w:val="22"/>
        </w:rPr>
        <w:t>.</w:t>
      </w:r>
      <w:r w:rsidRPr="000C67E8">
        <w:rPr>
          <w:rFonts w:ascii="Times New Roman" w:hAnsi="Times New Roman" w:cs="Times New Roman"/>
          <w:sz w:val="22"/>
          <w:szCs w:val="22"/>
        </w:rPr>
        <w:tab/>
        <w:t>Okres gwarancji zostanie przedłużony o czas</w:t>
      </w:r>
      <w:r w:rsidR="006F04D4" w:rsidRPr="000C67E8">
        <w:rPr>
          <w:rFonts w:ascii="Times New Roman" w:hAnsi="Times New Roman" w:cs="Times New Roman"/>
          <w:sz w:val="22"/>
          <w:szCs w:val="22"/>
        </w:rPr>
        <w:t xml:space="preserve"> kiedy</w:t>
      </w:r>
      <w:r w:rsidR="00F456B4" w:rsidRPr="000C67E8">
        <w:rPr>
          <w:rFonts w:ascii="Times New Roman" w:hAnsi="Times New Roman" w:cs="Times New Roman"/>
          <w:sz w:val="22"/>
          <w:szCs w:val="22"/>
        </w:rPr>
        <w:t xml:space="preserve"> </w:t>
      </w:r>
      <w:r w:rsidRPr="000C67E8">
        <w:rPr>
          <w:rFonts w:ascii="Times New Roman" w:hAnsi="Times New Roman" w:cs="Times New Roman"/>
          <w:sz w:val="22"/>
          <w:szCs w:val="22"/>
        </w:rPr>
        <w:t xml:space="preserve">Przedmiot </w:t>
      </w:r>
      <w:r w:rsidR="00DD2E0D" w:rsidRPr="000C67E8">
        <w:rPr>
          <w:rFonts w:ascii="Times New Roman" w:hAnsi="Times New Roman" w:cs="Times New Roman"/>
          <w:sz w:val="22"/>
          <w:szCs w:val="22"/>
        </w:rPr>
        <w:t>Dostawy</w:t>
      </w:r>
      <w:r w:rsidRPr="000C67E8">
        <w:rPr>
          <w:rFonts w:ascii="Times New Roman" w:hAnsi="Times New Roman" w:cs="Times New Roman"/>
          <w:sz w:val="22"/>
          <w:szCs w:val="22"/>
        </w:rPr>
        <w:t xml:space="preserve"> był wyłączon</w:t>
      </w:r>
      <w:r w:rsidR="006F04D4" w:rsidRPr="000C67E8">
        <w:rPr>
          <w:rFonts w:ascii="Times New Roman" w:hAnsi="Times New Roman" w:cs="Times New Roman"/>
          <w:sz w:val="22"/>
          <w:szCs w:val="22"/>
        </w:rPr>
        <w:t>y</w:t>
      </w:r>
      <w:r w:rsidRPr="000C67E8">
        <w:rPr>
          <w:rFonts w:ascii="Times New Roman" w:hAnsi="Times New Roman" w:cs="Times New Roman"/>
          <w:sz w:val="22"/>
          <w:szCs w:val="22"/>
        </w:rPr>
        <w:t xml:space="preserve"> z użycia w wyniku usterki, licząc od dnia zgłoszenia zgodnie z ustępem </w:t>
      </w:r>
      <w:r w:rsidR="00CF3CDC" w:rsidRPr="000C67E8">
        <w:rPr>
          <w:rFonts w:ascii="Times New Roman" w:hAnsi="Times New Roman" w:cs="Times New Roman"/>
          <w:sz w:val="22"/>
          <w:szCs w:val="22"/>
        </w:rPr>
        <w:t>8</w:t>
      </w:r>
      <w:r w:rsidRPr="000C67E8">
        <w:rPr>
          <w:rFonts w:ascii="Times New Roman" w:hAnsi="Times New Roman" w:cs="Times New Roman"/>
          <w:sz w:val="22"/>
          <w:szCs w:val="22"/>
        </w:rPr>
        <w:t xml:space="preserve">. W przypadku dokonania naprawy lub wymiany, okres gwarancji Przedmiotu </w:t>
      </w:r>
      <w:r w:rsidR="00DD2E0D" w:rsidRPr="000C67E8">
        <w:rPr>
          <w:rFonts w:ascii="Times New Roman" w:hAnsi="Times New Roman" w:cs="Times New Roman"/>
          <w:sz w:val="22"/>
          <w:szCs w:val="22"/>
        </w:rPr>
        <w:t>Dostawy</w:t>
      </w:r>
      <w:r w:rsidRPr="000C67E8">
        <w:rPr>
          <w:rFonts w:ascii="Times New Roman" w:hAnsi="Times New Roman" w:cs="Times New Roman"/>
          <w:sz w:val="22"/>
          <w:szCs w:val="22"/>
        </w:rPr>
        <w:t xml:space="preserve"> rozpoczyna bieg na nowo</w:t>
      </w:r>
      <w:r w:rsidR="006E181F" w:rsidRPr="000C67E8">
        <w:rPr>
          <w:rFonts w:ascii="Times New Roman" w:hAnsi="Times New Roman" w:cs="Times New Roman"/>
          <w:sz w:val="22"/>
          <w:szCs w:val="22"/>
        </w:rPr>
        <w:t xml:space="preserve"> od chwili podpisania przez obie Strony, bez zastrzeżeń Protokołu Usunięcia Wady w ramach Gwarancji. W innym przypadku termin gwarancji ulega przedłużeniu o czas, w ciągu którego wskutek wady Przedmiotu objętego gwarancją uprawniony z gwarancji nie mógł z niego korzystać.</w:t>
      </w:r>
    </w:p>
    <w:p w14:paraId="2E9BED3A" w14:textId="77777777" w:rsidR="009D2974" w:rsidRDefault="009D2974" w:rsidP="007302CA">
      <w:pPr>
        <w:spacing w:line="320" w:lineRule="exact"/>
        <w:ind w:left="567" w:hanging="567"/>
        <w:jc w:val="center"/>
        <w:rPr>
          <w:rFonts w:ascii="Times New Roman" w:hAnsi="Times New Roman" w:cs="Times New Roman"/>
          <w:b/>
          <w:sz w:val="22"/>
          <w:szCs w:val="22"/>
        </w:rPr>
      </w:pPr>
    </w:p>
    <w:p w14:paraId="36672FBE" w14:textId="1134B8A3" w:rsidR="00885221" w:rsidRPr="000C67E8" w:rsidRDefault="00AA2904" w:rsidP="007302CA">
      <w:pPr>
        <w:spacing w:line="320" w:lineRule="exact"/>
        <w:ind w:left="567" w:hanging="567"/>
        <w:jc w:val="center"/>
        <w:rPr>
          <w:rFonts w:ascii="Times New Roman" w:hAnsi="Times New Roman" w:cs="Times New Roman"/>
          <w:sz w:val="22"/>
          <w:szCs w:val="22"/>
        </w:rPr>
      </w:pPr>
      <w:r w:rsidRPr="000C67E8">
        <w:rPr>
          <w:rFonts w:ascii="Times New Roman" w:hAnsi="Times New Roman" w:cs="Times New Roman"/>
          <w:b/>
          <w:sz w:val="22"/>
          <w:szCs w:val="22"/>
        </w:rPr>
        <w:t>§</w:t>
      </w:r>
      <w:r w:rsidR="00885221" w:rsidRPr="000C67E8">
        <w:rPr>
          <w:rFonts w:ascii="Times New Roman" w:hAnsi="Times New Roman" w:cs="Times New Roman"/>
          <w:b/>
          <w:sz w:val="22"/>
          <w:szCs w:val="22"/>
        </w:rPr>
        <w:t>1</w:t>
      </w:r>
      <w:r w:rsidR="0075473E" w:rsidRPr="000C67E8">
        <w:rPr>
          <w:rFonts w:ascii="Times New Roman" w:hAnsi="Times New Roman" w:cs="Times New Roman"/>
          <w:b/>
          <w:sz w:val="22"/>
          <w:szCs w:val="22"/>
        </w:rPr>
        <w:t>1</w:t>
      </w:r>
    </w:p>
    <w:p w14:paraId="27FBA2AC" w14:textId="398DC312" w:rsidR="006A037E" w:rsidRPr="000C67E8" w:rsidRDefault="004465FC" w:rsidP="004465FC">
      <w:pPr>
        <w:spacing w:line="320" w:lineRule="exact"/>
        <w:ind w:left="567" w:hanging="567"/>
        <w:jc w:val="center"/>
        <w:rPr>
          <w:rStyle w:val="FontStyle63"/>
          <w:rFonts w:ascii="Times New Roman" w:hAnsi="Times New Roman" w:cs="Times New Roman"/>
          <w:b/>
          <w:bCs/>
        </w:rPr>
      </w:pPr>
      <w:r w:rsidRPr="000C67E8">
        <w:rPr>
          <w:rStyle w:val="FontStyle63"/>
          <w:rFonts w:ascii="Times New Roman" w:hAnsi="Times New Roman" w:cs="Times New Roman"/>
          <w:b/>
          <w:bCs/>
        </w:rPr>
        <w:t xml:space="preserve">Prawa </w:t>
      </w:r>
      <w:r w:rsidR="00CA5F2A" w:rsidRPr="000C67E8">
        <w:rPr>
          <w:rStyle w:val="FontStyle63"/>
          <w:rFonts w:ascii="Times New Roman" w:hAnsi="Times New Roman" w:cs="Times New Roman"/>
          <w:b/>
          <w:bCs/>
        </w:rPr>
        <w:t>własności intelektualnej</w:t>
      </w:r>
      <w:r w:rsidR="0045753C">
        <w:rPr>
          <w:rStyle w:val="FontStyle63"/>
          <w:rFonts w:ascii="Times New Roman" w:hAnsi="Times New Roman" w:cs="Times New Roman"/>
          <w:b/>
          <w:bCs/>
        </w:rPr>
        <w:t>.</w:t>
      </w:r>
    </w:p>
    <w:p w14:paraId="504B1C29" w14:textId="77777777" w:rsidR="00AA2904" w:rsidRPr="000C67E8" w:rsidRDefault="00AA2904" w:rsidP="00AA2904">
      <w:pPr>
        <w:spacing w:line="320" w:lineRule="exact"/>
        <w:ind w:left="567" w:hanging="567"/>
        <w:rPr>
          <w:rStyle w:val="FontStyle63"/>
          <w:rFonts w:ascii="Times New Roman" w:hAnsi="Times New Roman" w:cs="Times New Roman"/>
          <w:bCs/>
        </w:rPr>
      </w:pPr>
    </w:p>
    <w:p w14:paraId="3EDC2CA9" w14:textId="4108ED49" w:rsidR="00CA5F2A" w:rsidRPr="000C67E8" w:rsidRDefault="006A037E" w:rsidP="00CB7660">
      <w:pPr>
        <w:pStyle w:val="Default"/>
        <w:spacing w:line="360" w:lineRule="auto"/>
        <w:ind w:left="567" w:hanging="567"/>
        <w:jc w:val="both"/>
        <w:rPr>
          <w:rFonts w:ascii="Times New Roman" w:hAnsi="Times New Roman" w:cs="Times New Roman"/>
          <w:color w:val="auto"/>
          <w:sz w:val="22"/>
          <w:szCs w:val="22"/>
        </w:rPr>
      </w:pPr>
      <w:r w:rsidRPr="000C67E8">
        <w:rPr>
          <w:rFonts w:ascii="Times New Roman" w:hAnsi="Times New Roman" w:cs="Times New Roman"/>
          <w:sz w:val="22"/>
          <w:szCs w:val="22"/>
        </w:rPr>
        <w:t>1.</w:t>
      </w:r>
      <w:r w:rsidR="007302CA" w:rsidRPr="000C67E8">
        <w:rPr>
          <w:rFonts w:ascii="Times New Roman" w:hAnsi="Times New Roman" w:cs="Times New Roman"/>
          <w:b/>
          <w:bCs/>
          <w:sz w:val="22"/>
          <w:szCs w:val="22"/>
        </w:rPr>
        <w:tab/>
      </w:r>
      <w:r w:rsidR="00CA5F2A" w:rsidRPr="000C67E8">
        <w:rPr>
          <w:rFonts w:ascii="Times New Roman" w:hAnsi="Times New Roman" w:cs="Times New Roman"/>
          <w:sz w:val="22"/>
          <w:szCs w:val="22"/>
        </w:rPr>
        <w:t xml:space="preserve">Jeżeli w ramach wykonywania Przedmiotu Umowy, Dostawca sporządzi jakąkolwiek dokumentację, projekty graficzne opracowanie, </w:t>
      </w:r>
      <w:r w:rsidR="00CA5F2A" w:rsidRPr="000C67E8">
        <w:rPr>
          <w:rFonts w:ascii="Times New Roman" w:hAnsi="Times New Roman" w:cs="Times New Roman"/>
          <w:color w:val="auto"/>
          <w:sz w:val="22"/>
          <w:szCs w:val="22"/>
        </w:rPr>
        <w:t>zalece</w:t>
      </w:r>
      <w:r w:rsidR="00CA5F2A" w:rsidRPr="000C67E8">
        <w:rPr>
          <w:rFonts w:ascii="Times New Roman" w:hAnsi="Times New Roman" w:cs="Times New Roman"/>
          <w:sz w:val="22"/>
          <w:szCs w:val="22"/>
        </w:rPr>
        <w:t>nia</w:t>
      </w:r>
      <w:r w:rsidR="00CA5F2A" w:rsidRPr="000C67E8">
        <w:rPr>
          <w:rFonts w:ascii="Times New Roman" w:hAnsi="Times New Roman" w:cs="Times New Roman"/>
          <w:color w:val="auto"/>
          <w:sz w:val="22"/>
          <w:szCs w:val="22"/>
        </w:rPr>
        <w:t>, bazy danych, materiał</w:t>
      </w:r>
      <w:r w:rsidR="00CA5F2A" w:rsidRPr="000C67E8">
        <w:rPr>
          <w:rFonts w:ascii="Times New Roman" w:hAnsi="Times New Roman" w:cs="Times New Roman"/>
          <w:sz w:val="22"/>
          <w:szCs w:val="22"/>
        </w:rPr>
        <w:t>y</w:t>
      </w:r>
      <w:r w:rsidR="00CA5F2A" w:rsidRPr="000C67E8">
        <w:rPr>
          <w:rFonts w:ascii="Times New Roman" w:hAnsi="Times New Roman" w:cs="Times New Roman"/>
          <w:color w:val="auto"/>
          <w:sz w:val="22"/>
          <w:szCs w:val="22"/>
        </w:rPr>
        <w:t xml:space="preserve"> szkoleniow</w:t>
      </w:r>
      <w:r w:rsidR="00CA5F2A" w:rsidRPr="000C67E8">
        <w:rPr>
          <w:rFonts w:ascii="Times New Roman" w:hAnsi="Times New Roman" w:cs="Times New Roman"/>
          <w:sz w:val="22"/>
          <w:szCs w:val="22"/>
        </w:rPr>
        <w:t>e</w:t>
      </w:r>
      <w:r w:rsidR="00CA5F2A" w:rsidRPr="000C67E8">
        <w:rPr>
          <w:rFonts w:ascii="Times New Roman" w:hAnsi="Times New Roman" w:cs="Times New Roman"/>
          <w:color w:val="auto"/>
          <w:sz w:val="22"/>
          <w:szCs w:val="22"/>
        </w:rPr>
        <w:t xml:space="preserve">, </w:t>
      </w:r>
      <w:r w:rsidR="00CA5F2A" w:rsidRPr="000C67E8">
        <w:rPr>
          <w:rFonts w:ascii="Times New Roman" w:hAnsi="Times New Roman" w:cs="Times New Roman"/>
          <w:sz w:val="22"/>
          <w:szCs w:val="22"/>
        </w:rPr>
        <w:t>wyroby, zespoły, podzespoły</w:t>
      </w:r>
      <w:r w:rsidR="00CA5F2A" w:rsidRPr="000C67E8">
        <w:rPr>
          <w:rFonts w:ascii="Times New Roman" w:hAnsi="Times New Roman" w:cs="Times New Roman"/>
          <w:color w:val="auto"/>
          <w:sz w:val="22"/>
          <w:szCs w:val="22"/>
        </w:rPr>
        <w:t xml:space="preserve"> w wersji przygotowanej dla Zamawiającego lub jakichkolwiek </w:t>
      </w:r>
      <w:r w:rsidR="0049621A" w:rsidRPr="000C67E8">
        <w:rPr>
          <w:rFonts w:ascii="Times New Roman" w:hAnsi="Times New Roman" w:cs="Times New Roman"/>
          <w:color w:val="auto"/>
          <w:sz w:val="22"/>
          <w:szCs w:val="22"/>
        </w:rPr>
        <w:br/>
      </w:r>
      <w:r w:rsidR="00CA5F2A" w:rsidRPr="000C67E8">
        <w:rPr>
          <w:rFonts w:ascii="Times New Roman" w:hAnsi="Times New Roman" w:cs="Times New Roman"/>
          <w:color w:val="auto"/>
          <w:sz w:val="22"/>
          <w:szCs w:val="22"/>
        </w:rPr>
        <w:t>ich elementów lub części składowych</w:t>
      </w:r>
      <w:r w:rsidR="00CA5F2A" w:rsidRPr="000C67E8">
        <w:rPr>
          <w:rFonts w:ascii="Times New Roman" w:hAnsi="Times New Roman" w:cs="Times New Roman"/>
          <w:sz w:val="22"/>
          <w:szCs w:val="22"/>
        </w:rPr>
        <w:t xml:space="preserve"> (</w:t>
      </w:r>
      <w:r w:rsidR="00CA5F2A" w:rsidRPr="000C67E8">
        <w:rPr>
          <w:rFonts w:ascii="Times New Roman" w:hAnsi="Times New Roman" w:cs="Times New Roman"/>
          <w:color w:val="auto"/>
          <w:sz w:val="22"/>
          <w:szCs w:val="22"/>
        </w:rPr>
        <w:t>dalej zwane „</w:t>
      </w:r>
      <w:r w:rsidR="00CA5F2A" w:rsidRPr="000C67E8">
        <w:rPr>
          <w:rFonts w:ascii="Times New Roman" w:hAnsi="Times New Roman" w:cs="Times New Roman"/>
          <w:b/>
          <w:color w:val="auto"/>
          <w:sz w:val="22"/>
          <w:szCs w:val="22"/>
        </w:rPr>
        <w:t>Utworami Dedykowanymi</w:t>
      </w:r>
      <w:r w:rsidR="00FF0EB7" w:rsidRPr="000C67E8">
        <w:rPr>
          <w:rFonts w:ascii="Times New Roman" w:hAnsi="Times New Roman" w:cs="Times New Roman"/>
          <w:b/>
          <w:color w:val="auto"/>
          <w:sz w:val="22"/>
          <w:szCs w:val="22"/>
        </w:rPr>
        <w:t>”</w:t>
      </w:r>
      <w:r w:rsidR="00CA5F2A" w:rsidRPr="000C67E8">
        <w:rPr>
          <w:rFonts w:ascii="Times New Roman" w:hAnsi="Times New Roman" w:cs="Times New Roman"/>
          <w:bCs/>
          <w:sz w:val="22"/>
          <w:szCs w:val="22"/>
        </w:rPr>
        <w:t>)</w:t>
      </w:r>
      <w:r w:rsidR="00CA5F2A" w:rsidRPr="000C67E8">
        <w:rPr>
          <w:rFonts w:ascii="Times New Roman" w:hAnsi="Times New Roman" w:cs="Times New Roman"/>
          <w:sz w:val="22"/>
          <w:szCs w:val="22"/>
        </w:rPr>
        <w:t xml:space="preserve"> stanowiące utwór w rozumieniu ustawy z dnia 4 lutego 1994 r. o prawie autorskim i prawach pokrewnych,</w:t>
      </w:r>
      <w:r w:rsidR="00072C71" w:rsidRPr="000C67E8">
        <w:rPr>
          <w:rFonts w:ascii="Times New Roman" w:hAnsi="Times New Roman" w:cs="Times New Roman"/>
          <w:sz w:val="22"/>
          <w:szCs w:val="22"/>
        </w:rPr>
        <w:t xml:space="preserve"> (Dz.U. 202</w:t>
      </w:r>
      <w:r w:rsidR="0067684B">
        <w:rPr>
          <w:rFonts w:ascii="Times New Roman" w:hAnsi="Times New Roman" w:cs="Times New Roman"/>
          <w:sz w:val="22"/>
          <w:szCs w:val="22"/>
        </w:rPr>
        <w:t>5</w:t>
      </w:r>
      <w:r w:rsidR="00072C71" w:rsidRPr="000C67E8">
        <w:rPr>
          <w:rFonts w:ascii="Times New Roman" w:hAnsi="Times New Roman" w:cs="Times New Roman"/>
          <w:sz w:val="22"/>
          <w:szCs w:val="22"/>
        </w:rPr>
        <w:t xml:space="preserve"> poz.</w:t>
      </w:r>
      <w:r w:rsidR="0067684B">
        <w:rPr>
          <w:rFonts w:ascii="Times New Roman" w:hAnsi="Times New Roman" w:cs="Times New Roman"/>
          <w:sz w:val="22"/>
          <w:szCs w:val="22"/>
        </w:rPr>
        <w:t>24</w:t>
      </w:r>
      <w:r w:rsidR="00072C71" w:rsidRPr="000C67E8">
        <w:rPr>
          <w:rFonts w:ascii="Times New Roman" w:hAnsi="Times New Roman" w:cs="Times New Roman"/>
          <w:sz w:val="22"/>
          <w:szCs w:val="22"/>
        </w:rPr>
        <w:t xml:space="preserve"> z </w:t>
      </w:r>
      <w:proofErr w:type="spellStart"/>
      <w:r w:rsidR="00072C71" w:rsidRPr="000C67E8">
        <w:rPr>
          <w:rFonts w:ascii="Times New Roman" w:hAnsi="Times New Roman" w:cs="Times New Roman"/>
          <w:sz w:val="22"/>
          <w:szCs w:val="22"/>
        </w:rPr>
        <w:t>pó</w:t>
      </w:r>
      <w:r w:rsidR="006463F4" w:rsidRPr="000C67E8">
        <w:rPr>
          <w:rFonts w:ascii="Times New Roman" w:hAnsi="Times New Roman" w:cs="Times New Roman"/>
          <w:sz w:val="22"/>
          <w:szCs w:val="22"/>
        </w:rPr>
        <w:t>ź</w:t>
      </w:r>
      <w:r w:rsidR="00072C71" w:rsidRPr="000C67E8">
        <w:rPr>
          <w:rFonts w:ascii="Times New Roman" w:hAnsi="Times New Roman" w:cs="Times New Roman"/>
          <w:sz w:val="22"/>
          <w:szCs w:val="22"/>
        </w:rPr>
        <w:t>n</w:t>
      </w:r>
      <w:proofErr w:type="spellEnd"/>
      <w:r w:rsidR="00072C71" w:rsidRPr="000C67E8">
        <w:rPr>
          <w:rFonts w:ascii="Times New Roman" w:hAnsi="Times New Roman" w:cs="Times New Roman"/>
          <w:sz w:val="22"/>
          <w:szCs w:val="22"/>
        </w:rPr>
        <w:t xml:space="preserve">. Zm. ) </w:t>
      </w:r>
      <w:r w:rsidR="00CA5F2A" w:rsidRPr="000C67E8">
        <w:rPr>
          <w:rFonts w:ascii="Times New Roman" w:hAnsi="Times New Roman" w:cs="Times New Roman"/>
          <w:sz w:val="22"/>
          <w:szCs w:val="22"/>
        </w:rPr>
        <w:t xml:space="preserve">to Strony postanawiają, iż w ramach wynagrodzenia, Dostawca przenosi na rzecz Kupującego, bezwarunkowo, na wyłączność, bez jakichkolwiek ograniczeń </w:t>
      </w:r>
      <w:r w:rsidR="00CA5F2A" w:rsidRPr="000C67E8">
        <w:rPr>
          <w:rFonts w:ascii="Times New Roman" w:hAnsi="Times New Roman" w:cs="Times New Roman"/>
          <w:sz w:val="22"/>
          <w:szCs w:val="22"/>
        </w:rPr>
        <w:lastRenderedPageBreak/>
        <w:t xml:space="preserve">czasowych i terytorialnych całość autorskich praw majątkowych do </w:t>
      </w:r>
      <w:r w:rsidR="0037794C" w:rsidRPr="000C67E8">
        <w:rPr>
          <w:rFonts w:ascii="Times New Roman" w:hAnsi="Times New Roman" w:cs="Times New Roman"/>
          <w:sz w:val="22"/>
          <w:szCs w:val="22"/>
        </w:rPr>
        <w:t>U</w:t>
      </w:r>
      <w:r w:rsidR="00CA5F2A" w:rsidRPr="000C67E8">
        <w:rPr>
          <w:rFonts w:ascii="Times New Roman" w:hAnsi="Times New Roman" w:cs="Times New Roman"/>
          <w:sz w:val="22"/>
          <w:szCs w:val="22"/>
        </w:rPr>
        <w:t>twor</w:t>
      </w:r>
      <w:r w:rsidR="0037794C" w:rsidRPr="000C67E8">
        <w:rPr>
          <w:rFonts w:ascii="Times New Roman" w:hAnsi="Times New Roman" w:cs="Times New Roman"/>
          <w:sz w:val="22"/>
          <w:szCs w:val="22"/>
        </w:rPr>
        <w:t>ów Dedykowanych</w:t>
      </w:r>
      <w:r w:rsidR="00CA5F2A" w:rsidRPr="000C67E8">
        <w:rPr>
          <w:rFonts w:ascii="Times New Roman" w:hAnsi="Times New Roman" w:cs="Times New Roman"/>
          <w:sz w:val="22"/>
          <w:szCs w:val="22"/>
        </w:rPr>
        <w:t xml:space="preserve">, </w:t>
      </w:r>
      <w:r w:rsidR="00CA5F2A" w:rsidRPr="000C67E8">
        <w:rPr>
          <w:rFonts w:ascii="Times New Roman" w:hAnsi="Times New Roman" w:cs="Times New Roman"/>
          <w:color w:val="auto"/>
          <w:sz w:val="22"/>
          <w:szCs w:val="22"/>
        </w:rPr>
        <w:t xml:space="preserve">na </w:t>
      </w:r>
      <w:r w:rsidR="00CA5F2A" w:rsidRPr="000C67E8">
        <w:rPr>
          <w:rFonts w:ascii="Times New Roman" w:hAnsi="Times New Roman" w:cs="Times New Roman"/>
          <w:bCs/>
          <w:color w:val="auto"/>
          <w:sz w:val="22"/>
          <w:szCs w:val="22"/>
        </w:rPr>
        <w:t xml:space="preserve">wszystkich znanych </w:t>
      </w:r>
      <w:r w:rsidR="00CA5F2A" w:rsidRPr="000C67E8">
        <w:rPr>
          <w:rFonts w:ascii="Times New Roman" w:hAnsi="Times New Roman" w:cs="Times New Roman"/>
          <w:color w:val="auto"/>
          <w:sz w:val="22"/>
          <w:szCs w:val="22"/>
        </w:rPr>
        <w:t>polach eksploatacji,</w:t>
      </w:r>
      <w:r w:rsidR="005E5880" w:rsidRPr="000C67E8">
        <w:rPr>
          <w:rFonts w:ascii="Times New Roman" w:hAnsi="Times New Roman" w:cs="Times New Roman"/>
          <w:color w:val="auto"/>
          <w:sz w:val="22"/>
          <w:szCs w:val="22"/>
        </w:rPr>
        <w:t xml:space="preserve"> w chwili zawarcia Umowy, w tym tych </w:t>
      </w:r>
      <w:r w:rsidR="00CA5F2A" w:rsidRPr="000C67E8">
        <w:rPr>
          <w:rFonts w:ascii="Times New Roman" w:hAnsi="Times New Roman" w:cs="Times New Roman"/>
          <w:color w:val="auto"/>
          <w:sz w:val="22"/>
          <w:szCs w:val="22"/>
        </w:rPr>
        <w:t>określonych w art. 50 ustawy o prawie autorskim i prawach pokrewnych z 4 lutego 1994 r.</w:t>
      </w:r>
      <w:r w:rsidR="007320C3" w:rsidRPr="000C67E8">
        <w:rPr>
          <w:rFonts w:ascii="Times New Roman" w:hAnsi="Times New Roman" w:cs="Times New Roman"/>
          <w:color w:val="auto"/>
          <w:sz w:val="22"/>
          <w:szCs w:val="22"/>
        </w:rPr>
        <w:t xml:space="preserve"> oraz</w:t>
      </w:r>
      <w:r w:rsidR="00CA5F2A" w:rsidRPr="000C67E8">
        <w:rPr>
          <w:rFonts w:ascii="Times New Roman" w:hAnsi="Times New Roman" w:cs="Times New Roman"/>
          <w:color w:val="auto"/>
          <w:sz w:val="22"/>
          <w:szCs w:val="22"/>
        </w:rPr>
        <w:t>:</w:t>
      </w:r>
    </w:p>
    <w:p w14:paraId="3A942BE7" w14:textId="21EC0AA0" w:rsidR="00CA5F2A" w:rsidRPr="000C67E8" w:rsidRDefault="00CA5F2A" w:rsidP="00DC5E54">
      <w:pPr>
        <w:pStyle w:val="Default"/>
        <w:numPr>
          <w:ilvl w:val="0"/>
          <w:numId w:val="19"/>
        </w:numPr>
        <w:spacing w:after="138" w:line="360" w:lineRule="auto"/>
        <w:ind w:left="1134" w:hanging="283"/>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 xml:space="preserve">w zakresie utrwalania i zwielokrotniania utworu - wytwarzanie każdą techniką egzemplarzy utworu, w tym techniką drukarską, reprograficzną, zapisu magnetycznego oraz techniką cyfrową; </w:t>
      </w:r>
    </w:p>
    <w:p w14:paraId="616512DC" w14:textId="739D791F" w:rsidR="00CA5F2A" w:rsidRPr="000C67E8" w:rsidRDefault="00CA5F2A" w:rsidP="00DC5E54">
      <w:pPr>
        <w:pStyle w:val="Default"/>
        <w:numPr>
          <w:ilvl w:val="0"/>
          <w:numId w:val="19"/>
        </w:numPr>
        <w:spacing w:after="138" w:line="360" w:lineRule="auto"/>
        <w:ind w:left="1134" w:hanging="283"/>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 xml:space="preserve">w zakresie obrotu oryginałem albo egzemplarzami, na których utwór utrwalono - wprowadzanie do obrotu, użyczenie lub najem oryginału albo egzemplarzy; </w:t>
      </w:r>
    </w:p>
    <w:p w14:paraId="7D9168DF" w14:textId="2F47E4AB" w:rsidR="00CA5F2A" w:rsidRPr="000C67E8" w:rsidRDefault="00CA5F2A" w:rsidP="00DC5E54">
      <w:pPr>
        <w:pStyle w:val="Default"/>
        <w:numPr>
          <w:ilvl w:val="0"/>
          <w:numId w:val="19"/>
        </w:numPr>
        <w:spacing w:after="138" w:line="360" w:lineRule="auto"/>
        <w:ind w:left="1134" w:hanging="283"/>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 xml:space="preserve">w zakresie rozpowszechniania utworu w sposób inny niż określony pod lit. b) - publiczne wykonanie, wystawienie, wyświetlenie, odtworzenie oraz nadawanie </w:t>
      </w:r>
      <w:r w:rsidRPr="000C67E8">
        <w:rPr>
          <w:rFonts w:ascii="Times New Roman" w:hAnsi="Times New Roman" w:cs="Times New Roman"/>
          <w:color w:val="auto"/>
          <w:sz w:val="22"/>
          <w:szCs w:val="22"/>
        </w:rPr>
        <w:br/>
        <w:t xml:space="preserve">i reemitowanie, a także publiczne udostępnianie utworu w taki sposób, aby każdy mógł mieć do niego dostęp w miejscu i w czasie przez siebie wybranym, </w:t>
      </w:r>
    </w:p>
    <w:p w14:paraId="4E7122E1" w14:textId="232693CB" w:rsidR="00CA5F2A" w:rsidRPr="000C67E8" w:rsidRDefault="00CA5F2A" w:rsidP="00DC5E54">
      <w:pPr>
        <w:pStyle w:val="Default"/>
        <w:numPr>
          <w:ilvl w:val="0"/>
          <w:numId w:val="19"/>
        </w:numPr>
        <w:spacing w:after="138" w:line="360" w:lineRule="auto"/>
        <w:ind w:left="1134" w:hanging="283"/>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oraz w przypadku Utworów Dedykowanych będących oprogramowaniem (programami komputerowymi) wytworzonym (w szczególności skonfigurowanym, dostosowanym i</w:t>
      </w:r>
      <w:r w:rsidR="003767BB" w:rsidRPr="000C67E8">
        <w:rPr>
          <w:rFonts w:ascii="Times New Roman" w:hAnsi="Times New Roman" w:cs="Times New Roman"/>
          <w:color w:val="auto"/>
          <w:sz w:val="22"/>
          <w:szCs w:val="22"/>
        </w:rPr>
        <w:t> </w:t>
      </w:r>
      <w:r w:rsidRPr="000C67E8">
        <w:rPr>
          <w:rFonts w:ascii="Times New Roman" w:hAnsi="Times New Roman" w:cs="Times New Roman"/>
          <w:color w:val="auto"/>
          <w:sz w:val="22"/>
          <w:szCs w:val="22"/>
        </w:rPr>
        <w:t>wdrożonym) przez Dostawcę  w celu realizacji Umowy (dalej zwanym „</w:t>
      </w:r>
      <w:r w:rsidRPr="000C67E8">
        <w:rPr>
          <w:rFonts w:ascii="Times New Roman" w:hAnsi="Times New Roman" w:cs="Times New Roman"/>
          <w:b/>
          <w:color w:val="auto"/>
          <w:sz w:val="22"/>
          <w:szCs w:val="22"/>
        </w:rPr>
        <w:t>Oprogramowaniem Dedykowanym</w:t>
      </w:r>
      <w:r w:rsidRPr="000C67E8">
        <w:rPr>
          <w:rFonts w:ascii="Times New Roman" w:hAnsi="Times New Roman" w:cs="Times New Roman"/>
          <w:color w:val="auto"/>
          <w:sz w:val="22"/>
          <w:szCs w:val="22"/>
        </w:rPr>
        <w:t xml:space="preserve">”), w szczególności w trakcie prac przygotowawczych dla Zamawiającego, prac, instalacyjnych oraz prac rozwojowych nad </w:t>
      </w:r>
      <w:r w:rsidRPr="000C67E8">
        <w:rPr>
          <w:rFonts w:ascii="Times New Roman" w:hAnsi="Times New Roman" w:cs="Times New Roman"/>
          <w:bCs/>
          <w:color w:val="auto"/>
          <w:sz w:val="22"/>
          <w:szCs w:val="22"/>
        </w:rPr>
        <w:t>Przedmiotem Dostawy</w:t>
      </w:r>
      <w:r w:rsidRPr="000C67E8">
        <w:rPr>
          <w:rFonts w:ascii="Times New Roman" w:hAnsi="Times New Roman" w:cs="Times New Roman"/>
          <w:color w:val="auto"/>
          <w:sz w:val="22"/>
          <w:szCs w:val="22"/>
        </w:rPr>
        <w:t xml:space="preserve"> w celu osiągnięcia zadanej funkcjonalności, w tym jego kodów źródłowych wraz z ich opisem i komentarzami i innymi informacjami, w</w:t>
      </w:r>
      <w:r w:rsidR="003767BB" w:rsidRPr="000C67E8">
        <w:rPr>
          <w:rFonts w:ascii="Times New Roman" w:hAnsi="Times New Roman" w:cs="Times New Roman"/>
          <w:color w:val="auto"/>
          <w:sz w:val="22"/>
          <w:szCs w:val="22"/>
        </w:rPr>
        <w:t> </w:t>
      </w:r>
      <w:r w:rsidRPr="000C67E8">
        <w:rPr>
          <w:rFonts w:ascii="Times New Roman" w:hAnsi="Times New Roman" w:cs="Times New Roman"/>
          <w:color w:val="auto"/>
          <w:sz w:val="22"/>
          <w:szCs w:val="22"/>
        </w:rPr>
        <w:t xml:space="preserve">szczególności oprogramowaniem służącym do obsługi </w:t>
      </w:r>
      <w:r w:rsidRPr="000C67E8">
        <w:rPr>
          <w:rFonts w:ascii="Times New Roman" w:hAnsi="Times New Roman" w:cs="Times New Roman"/>
          <w:bCs/>
          <w:color w:val="auto"/>
          <w:sz w:val="22"/>
          <w:szCs w:val="22"/>
        </w:rPr>
        <w:t>Przedmiotu Dostawy</w:t>
      </w:r>
      <w:r w:rsidRPr="000C67E8">
        <w:rPr>
          <w:rFonts w:ascii="Times New Roman" w:hAnsi="Times New Roman" w:cs="Times New Roman"/>
          <w:color w:val="auto"/>
          <w:sz w:val="22"/>
          <w:szCs w:val="22"/>
        </w:rPr>
        <w:t xml:space="preserve">, zaimplementowanym w </w:t>
      </w:r>
      <w:r w:rsidRPr="000C67E8">
        <w:rPr>
          <w:rFonts w:ascii="Times New Roman" w:hAnsi="Times New Roman" w:cs="Times New Roman"/>
          <w:bCs/>
          <w:color w:val="auto"/>
          <w:sz w:val="22"/>
          <w:szCs w:val="22"/>
        </w:rPr>
        <w:t>nim</w:t>
      </w:r>
      <w:r w:rsidRPr="000C67E8">
        <w:rPr>
          <w:rFonts w:ascii="Times New Roman" w:hAnsi="Times New Roman" w:cs="Times New Roman"/>
          <w:color w:val="auto"/>
          <w:sz w:val="22"/>
          <w:szCs w:val="22"/>
        </w:rPr>
        <w:t xml:space="preserve"> lub związanym w jakikolwiek sposób </w:t>
      </w:r>
      <w:r w:rsidRPr="000C67E8">
        <w:rPr>
          <w:rFonts w:ascii="Times New Roman" w:hAnsi="Times New Roman" w:cs="Times New Roman"/>
          <w:b/>
          <w:color w:val="auto"/>
          <w:sz w:val="22"/>
          <w:szCs w:val="22"/>
        </w:rPr>
        <w:t xml:space="preserve"> </w:t>
      </w:r>
      <w:r w:rsidRPr="000C67E8">
        <w:rPr>
          <w:rFonts w:ascii="Times New Roman" w:hAnsi="Times New Roman" w:cs="Times New Roman"/>
          <w:color w:val="auto"/>
          <w:sz w:val="22"/>
          <w:szCs w:val="22"/>
        </w:rPr>
        <w:t>wytworzonym w</w:t>
      </w:r>
      <w:r w:rsidR="00EF2AFE" w:rsidRPr="000C67E8">
        <w:rPr>
          <w:rFonts w:ascii="Times New Roman" w:hAnsi="Times New Roman" w:cs="Times New Roman"/>
          <w:color w:val="auto"/>
          <w:sz w:val="22"/>
          <w:szCs w:val="22"/>
        </w:rPr>
        <w:t> </w:t>
      </w:r>
      <w:r w:rsidRPr="000C67E8">
        <w:rPr>
          <w:rFonts w:ascii="Times New Roman" w:hAnsi="Times New Roman" w:cs="Times New Roman"/>
          <w:color w:val="auto"/>
          <w:sz w:val="22"/>
          <w:szCs w:val="22"/>
        </w:rPr>
        <w:t>celu realizacji Umowy, na polach eksploatacji określonych w art. 74 ust. 4 ustawy o</w:t>
      </w:r>
      <w:r w:rsidR="003767BB" w:rsidRPr="000C67E8">
        <w:rPr>
          <w:rFonts w:ascii="Times New Roman" w:hAnsi="Times New Roman" w:cs="Times New Roman"/>
          <w:color w:val="auto"/>
          <w:sz w:val="22"/>
          <w:szCs w:val="22"/>
        </w:rPr>
        <w:t> </w:t>
      </w:r>
      <w:r w:rsidRPr="000C67E8">
        <w:rPr>
          <w:rFonts w:ascii="Times New Roman" w:hAnsi="Times New Roman" w:cs="Times New Roman"/>
          <w:color w:val="auto"/>
          <w:sz w:val="22"/>
          <w:szCs w:val="22"/>
        </w:rPr>
        <w:t xml:space="preserve">prawie autorskim i prawach pokrewnych z 4 lutego 1994 r., prawo do: </w:t>
      </w:r>
    </w:p>
    <w:p w14:paraId="6553F2EB" w14:textId="43E19D1C" w:rsidR="00CA5F2A" w:rsidRPr="000C67E8" w:rsidRDefault="00CA5F2A" w:rsidP="00DC5E54">
      <w:pPr>
        <w:pStyle w:val="Default"/>
        <w:numPr>
          <w:ilvl w:val="1"/>
          <w:numId w:val="20"/>
        </w:numPr>
        <w:spacing w:after="138" w:line="360" w:lineRule="auto"/>
        <w:ind w:left="1418" w:hanging="284"/>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 xml:space="preserve">trwałego lub czasowego zwielokrotnienia programu komputerowego w całości </w:t>
      </w:r>
      <w:r w:rsidR="0049621A" w:rsidRPr="000C67E8">
        <w:rPr>
          <w:rFonts w:ascii="Times New Roman" w:hAnsi="Times New Roman" w:cs="Times New Roman"/>
          <w:color w:val="auto"/>
          <w:sz w:val="22"/>
          <w:szCs w:val="22"/>
        </w:rPr>
        <w:br/>
      </w:r>
      <w:r w:rsidRPr="000C67E8">
        <w:rPr>
          <w:rFonts w:ascii="Times New Roman" w:hAnsi="Times New Roman" w:cs="Times New Roman"/>
          <w:color w:val="auto"/>
          <w:sz w:val="22"/>
          <w:szCs w:val="22"/>
        </w:rPr>
        <w:t xml:space="preserve">lub w części jakimikolwiek środkami i w jakiejkolwiek formie, w szczególności obejmuje to jego kompilowanie; </w:t>
      </w:r>
    </w:p>
    <w:p w14:paraId="609B11C3" w14:textId="32F5ABEB" w:rsidR="00CA5F2A" w:rsidRPr="000C67E8" w:rsidRDefault="00CA5F2A" w:rsidP="00DC5E54">
      <w:pPr>
        <w:pStyle w:val="Default"/>
        <w:numPr>
          <w:ilvl w:val="1"/>
          <w:numId w:val="20"/>
        </w:numPr>
        <w:spacing w:after="138" w:line="360" w:lineRule="auto"/>
        <w:ind w:left="1418" w:hanging="284"/>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 xml:space="preserve">tłumaczenia, przystosowywania, zmiany układu lub jakichkolwiek innych zmian </w:t>
      </w:r>
      <w:r w:rsidR="0049621A" w:rsidRPr="000C67E8">
        <w:rPr>
          <w:rFonts w:ascii="Times New Roman" w:hAnsi="Times New Roman" w:cs="Times New Roman"/>
          <w:color w:val="auto"/>
          <w:sz w:val="22"/>
          <w:szCs w:val="22"/>
        </w:rPr>
        <w:br/>
      </w:r>
      <w:r w:rsidRPr="000C67E8">
        <w:rPr>
          <w:rFonts w:ascii="Times New Roman" w:hAnsi="Times New Roman" w:cs="Times New Roman"/>
          <w:color w:val="auto"/>
          <w:sz w:val="22"/>
          <w:szCs w:val="22"/>
        </w:rPr>
        <w:t xml:space="preserve">w programie komputerowym; </w:t>
      </w:r>
    </w:p>
    <w:p w14:paraId="3F0F295D" w14:textId="15D12952" w:rsidR="00CA5F2A" w:rsidRPr="000C67E8" w:rsidRDefault="00CA5F2A" w:rsidP="00DC5E54">
      <w:pPr>
        <w:pStyle w:val="Default"/>
        <w:numPr>
          <w:ilvl w:val="1"/>
          <w:numId w:val="20"/>
        </w:numPr>
        <w:spacing w:line="360" w:lineRule="auto"/>
        <w:ind w:left="1418" w:hanging="284"/>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 xml:space="preserve">rozpowszechniania, w tym użyczenia lub najmu, programu komputerowego lub jego kopii. </w:t>
      </w:r>
    </w:p>
    <w:p w14:paraId="36CB59DA" w14:textId="1CC95793" w:rsidR="00CA5F2A" w:rsidRPr="000C67E8" w:rsidRDefault="004465FC" w:rsidP="004465FC">
      <w:pPr>
        <w:pStyle w:val="Default"/>
        <w:spacing w:line="360" w:lineRule="auto"/>
        <w:ind w:left="567" w:hanging="567"/>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2.</w:t>
      </w:r>
      <w:r w:rsidRPr="000C67E8">
        <w:rPr>
          <w:rFonts w:ascii="Times New Roman" w:hAnsi="Times New Roman" w:cs="Times New Roman"/>
          <w:color w:val="auto"/>
          <w:sz w:val="22"/>
          <w:szCs w:val="22"/>
        </w:rPr>
        <w:tab/>
      </w:r>
      <w:r w:rsidR="00CA5F2A" w:rsidRPr="000C67E8">
        <w:rPr>
          <w:rFonts w:ascii="Times New Roman" w:hAnsi="Times New Roman" w:cs="Times New Roman"/>
          <w:color w:val="auto"/>
          <w:sz w:val="22"/>
          <w:szCs w:val="22"/>
        </w:rPr>
        <w:t>Dostawca udzieli  Zamawiającemu licencji, z prawem udzielania sublicencji, na wszelkie utwory dostarczone w celu realizacji Umowy, które zostały wytworzone przez Dostawcę przed zawarciem Umowy oraz były wykorzystywane przez Dostawcę lub licencjonowane innym podmiotom przed zawarciem Umowy (dalej zwane „</w:t>
      </w:r>
      <w:r w:rsidR="00CA5F2A" w:rsidRPr="000C67E8">
        <w:rPr>
          <w:rFonts w:ascii="Times New Roman" w:hAnsi="Times New Roman" w:cs="Times New Roman"/>
          <w:b/>
          <w:color w:val="auto"/>
          <w:sz w:val="22"/>
          <w:szCs w:val="22"/>
        </w:rPr>
        <w:t>Utworami  Dostawcy</w:t>
      </w:r>
      <w:r w:rsidR="00CA5F2A" w:rsidRPr="000C67E8">
        <w:rPr>
          <w:rFonts w:ascii="Times New Roman" w:hAnsi="Times New Roman" w:cs="Times New Roman"/>
          <w:color w:val="auto"/>
          <w:sz w:val="22"/>
          <w:szCs w:val="22"/>
        </w:rPr>
        <w:t xml:space="preserve">”). W szczególności obejmuje to utwory będące standardowymi elementami lub częściami składowymi </w:t>
      </w:r>
      <w:r w:rsidR="00CA5F2A" w:rsidRPr="000C67E8">
        <w:rPr>
          <w:rFonts w:ascii="Times New Roman" w:hAnsi="Times New Roman" w:cs="Times New Roman"/>
          <w:bCs/>
          <w:color w:val="auto"/>
          <w:sz w:val="22"/>
          <w:szCs w:val="22"/>
        </w:rPr>
        <w:t xml:space="preserve">Przedmiotu </w:t>
      </w:r>
      <w:r w:rsidR="00CA5F2A" w:rsidRPr="000C67E8">
        <w:rPr>
          <w:rFonts w:ascii="Times New Roman" w:hAnsi="Times New Roman" w:cs="Times New Roman"/>
          <w:bCs/>
          <w:color w:val="auto"/>
          <w:sz w:val="22"/>
          <w:szCs w:val="22"/>
        </w:rPr>
        <w:lastRenderedPageBreak/>
        <w:t>Dostawy, dotyczącymi tych elementów lub części składowych do</w:t>
      </w:r>
      <w:r w:rsidR="00CA5F2A" w:rsidRPr="000C67E8">
        <w:rPr>
          <w:rFonts w:ascii="Times New Roman" w:hAnsi="Times New Roman" w:cs="Times New Roman"/>
          <w:color w:val="auto"/>
          <w:sz w:val="22"/>
          <w:szCs w:val="22"/>
        </w:rPr>
        <w:t xml:space="preserve">kumentacji technicznej, instrukcji, zaleceń, projektów graficznych, baz danych, materiałów szkoleniowych. </w:t>
      </w:r>
    </w:p>
    <w:p w14:paraId="3242D8D6" w14:textId="7331593F" w:rsidR="00CA5F2A" w:rsidRPr="000C67E8" w:rsidRDefault="004465FC" w:rsidP="004465FC">
      <w:pPr>
        <w:pStyle w:val="Default"/>
        <w:spacing w:line="360" w:lineRule="auto"/>
        <w:ind w:left="567" w:hanging="567"/>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3.</w:t>
      </w:r>
      <w:r w:rsidRPr="000C67E8">
        <w:rPr>
          <w:rFonts w:ascii="Times New Roman" w:hAnsi="Times New Roman" w:cs="Times New Roman"/>
          <w:color w:val="auto"/>
          <w:sz w:val="22"/>
          <w:szCs w:val="22"/>
        </w:rPr>
        <w:tab/>
      </w:r>
      <w:r w:rsidR="00CA5F2A" w:rsidRPr="000C67E8">
        <w:rPr>
          <w:rFonts w:ascii="Times New Roman" w:hAnsi="Times New Roman" w:cs="Times New Roman"/>
          <w:color w:val="auto"/>
          <w:sz w:val="22"/>
          <w:szCs w:val="22"/>
        </w:rPr>
        <w:t xml:space="preserve">Udzielenie licencji zgodnie z ust. 2 następuje na wszystkich znanych polach eksploatacji, wskazanych w ust. 1, z tym że w stosunku do oprogramowania (programów komputerowych), pola eksploatacji wskazane w ust. 1 dotyczą oprogramowania (programów komputerowych), które zostały wytworzone przez Dostawcę   przed zawarciem Umowy i były wykorzystywane przez </w:t>
      </w:r>
      <w:r w:rsidR="00145BE5" w:rsidRPr="000C67E8">
        <w:rPr>
          <w:rFonts w:ascii="Times New Roman" w:hAnsi="Times New Roman" w:cs="Times New Roman"/>
          <w:color w:val="auto"/>
          <w:sz w:val="22"/>
          <w:szCs w:val="22"/>
        </w:rPr>
        <w:t>Dostawcę</w:t>
      </w:r>
      <w:r w:rsidR="00CA5F2A" w:rsidRPr="000C67E8">
        <w:rPr>
          <w:rFonts w:ascii="Times New Roman" w:hAnsi="Times New Roman" w:cs="Times New Roman"/>
          <w:color w:val="auto"/>
          <w:sz w:val="22"/>
          <w:szCs w:val="22"/>
        </w:rPr>
        <w:t xml:space="preserve">  lub licencjonowane innym podmiotom przed zawarciem Umowy (dalej zwane „</w:t>
      </w:r>
      <w:r w:rsidR="00CA5F2A" w:rsidRPr="000C67E8">
        <w:rPr>
          <w:rFonts w:ascii="Times New Roman" w:hAnsi="Times New Roman" w:cs="Times New Roman"/>
          <w:b/>
          <w:color w:val="auto"/>
          <w:sz w:val="22"/>
          <w:szCs w:val="22"/>
        </w:rPr>
        <w:t>Oprogramowaniem Dostawcy</w:t>
      </w:r>
      <w:r w:rsidR="00CA5F2A" w:rsidRPr="000C67E8">
        <w:rPr>
          <w:rFonts w:ascii="Times New Roman" w:hAnsi="Times New Roman" w:cs="Times New Roman"/>
          <w:color w:val="auto"/>
          <w:sz w:val="22"/>
          <w:szCs w:val="22"/>
        </w:rPr>
        <w:t>”). W</w:t>
      </w:r>
      <w:r w:rsidR="00CD4467" w:rsidRPr="000C67E8">
        <w:rPr>
          <w:rFonts w:ascii="Times New Roman" w:hAnsi="Times New Roman" w:cs="Times New Roman"/>
          <w:color w:val="auto"/>
          <w:sz w:val="22"/>
          <w:szCs w:val="22"/>
        </w:rPr>
        <w:t> </w:t>
      </w:r>
      <w:r w:rsidR="00CA5F2A" w:rsidRPr="000C67E8">
        <w:rPr>
          <w:rFonts w:ascii="Times New Roman" w:hAnsi="Times New Roman" w:cs="Times New Roman"/>
          <w:color w:val="auto"/>
          <w:sz w:val="22"/>
          <w:szCs w:val="22"/>
        </w:rPr>
        <w:t xml:space="preserve">szczególności obejmuje to standardowe komponenty informatyczne  Dostawcy, w tym biblioteki, służące do obsługi </w:t>
      </w:r>
      <w:r w:rsidR="0037794C" w:rsidRPr="000C67E8">
        <w:rPr>
          <w:rFonts w:ascii="Times New Roman" w:hAnsi="Times New Roman" w:cs="Times New Roman"/>
          <w:color w:val="auto"/>
          <w:sz w:val="22"/>
          <w:szCs w:val="22"/>
        </w:rPr>
        <w:t>P</w:t>
      </w:r>
      <w:r w:rsidR="00CA5F2A" w:rsidRPr="000C67E8">
        <w:rPr>
          <w:rFonts w:ascii="Times New Roman" w:hAnsi="Times New Roman" w:cs="Times New Roman"/>
          <w:color w:val="auto"/>
          <w:sz w:val="22"/>
          <w:szCs w:val="22"/>
        </w:rPr>
        <w:t xml:space="preserve">rzedmiotu </w:t>
      </w:r>
      <w:r w:rsidR="00145BE5" w:rsidRPr="000C67E8">
        <w:rPr>
          <w:rFonts w:ascii="Times New Roman" w:hAnsi="Times New Roman" w:cs="Times New Roman"/>
          <w:color w:val="auto"/>
          <w:sz w:val="22"/>
          <w:szCs w:val="22"/>
        </w:rPr>
        <w:t>D</w:t>
      </w:r>
      <w:r w:rsidR="00CA5F2A" w:rsidRPr="000C67E8">
        <w:rPr>
          <w:rFonts w:ascii="Times New Roman" w:hAnsi="Times New Roman" w:cs="Times New Roman"/>
          <w:color w:val="auto"/>
          <w:sz w:val="22"/>
          <w:szCs w:val="22"/>
        </w:rPr>
        <w:t xml:space="preserve">ostawy </w:t>
      </w:r>
      <w:r w:rsidR="0049621A" w:rsidRPr="000C67E8">
        <w:rPr>
          <w:rFonts w:ascii="Times New Roman" w:hAnsi="Times New Roman" w:cs="Times New Roman"/>
          <w:color w:val="auto"/>
          <w:sz w:val="22"/>
          <w:szCs w:val="22"/>
        </w:rPr>
        <w:br/>
      </w:r>
      <w:r w:rsidR="00CA5F2A" w:rsidRPr="000C67E8">
        <w:rPr>
          <w:rFonts w:ascii="Times New Roman" w:hAnsi="Times New Roman" w:cs="Times New Roman"/>
          <w:color w:val="auto"/>
          <w:sz w:val="22"/>
          <w:szCs w:val="22"/>
        </w:rPr>
        <w:t>lub ich elementów lub części składowych, z których korzystać będzie Oprogramowanie Dedykowane.</w:t>
      </w:r>
    </w:p>
    <w:p w14:paraId="72183CE8" w14:textId="0E37B4B1" w:rsidR="00CA5F2A" w:rsidRPr="000C67E8" w:rsidRDefault="004465FC" w:rsidP="004465FC">
      <w:pPr>
        <w:pStyle w:val="Default"/>
        <w:spacing w:line="360" w:lineRule="auto"/>
        <w:ind w:left="567" w:hanging="567"/>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4.</w:t>
      </w:r>
      <w:r w:rsidRPr="000C67E8">
        <w:rPr>
          <w:rFonts w:ascii="Times New Roman" w:hAnsi="Times New Roman" w:cs="Times New Roman"/>
          <w:color w:val="auto"/>
          <w:sz w:val="22"/>
          <w:szCs w:val="22"/>
        </w:rPr>
        <w:tab/>
      </w:r>
      <w:r w:rsidR="00CA5F2A" w:rsidRPr="000C67E8">
        <w:rPr>
          <w:rFonts w:ascii="Times New Roman" w:hAnsi="Times New Roman" w:cs="Times New Roman"/>
          <w:color w:val="auto"/>
          <w:sz w:val="22"/>
          <w:szCs w:val="22"/>
        </w:rPr>
        <w:t xml:space="preserve">Dostawca udziela Zamawiającemu licencji lub zapewnia uzyskanie przez niego licencji </w:t>
      </w:r>
      <w:r w:rsidR="0049621A" w:rsidRPr="000C67E8">
        <w:rPr>
          <w:rFonts w:ascii="Times New Roman" w:hAnsi="Times New Roman" w:cs="Times New Roman"/>
          <w:color w:val="auto"/>
          <w:sz w:val="22"/>
          <w:szCs w:val="22"/>
        </w:rPr>
        <w:br/>
      </w:r>
      <w:r w:rsidR="00CA5F2A" w:rsidRPr="000C67E8">
        <w:rPr>
          <w:rFonts w:ascii="Times New Roman" w:hAnsi="Times New Roman" w:cs="Times New Roman"/>
          <w:color w:val="auto"/>
          <w:sz w:val="22"/>
          <w:szCs w:val="22"/>
        </w:rPr>
        <w:t xml:space="preserve">na oprogramowanie (programy komputerowe) dostarczone w celu realizacji Umowy, które zostały wytworzone przez podmioty trzecie (producentów) i które są licencjonowane przez </w:t>
      </w:r>
      <w:r w:rsidR="0049621A" w:rsidRPr="000C67E8">
        <w:rPr>
          <w:rFonts w:ascii="Times New Roman" w:hAnsi="Times New Roman" w:cs="Times New Roman"/>
          <w:color w:val="auto"/>
          <w:sz w:val="22"/>
          <w:szCs w:val="22"/>
        </w:rPr>
        <w:br/>
      </w:r>
      <w:r w:rsidR="00CA5F2A" w:rsidRPr="000C67E8">
        <w:rPr>
          <w:rFonts w:ascii="Times New Roman" w:hAnsi="Times New Roman" w:cs="Times New Roman"/>
          <w:color w:val="auto"/>
          <w:sz w:val="22"/>
          <w:szCs w:val="22"/>
        </w:rPr>
        <w:t>nie użytkownikom na standardowych warunkach, a Dostawca nie dysponuje autorskimi prawami majątkowymi do nich, a</w:t>
      </w:r>
      <w:r w:rsidR="00CD4467" w:rsidRPr="000C67E8">
        <w:rPr>
          <w:rFonts w:ascii="Times New Roman" w:hAnsi="Times New Roman" w:cs="Times New Roman"/>
          <w:color w:val="auto"/>
          <w:sz w:val="22"/>
          <w:szCs w:val="22"/>
        </w:rPr>
        <w:t> </w:t>
      </w:r>
      <w:r w:rsidR="00CA5F2A" w:rsidRPr="000C67E8">
        <w:rPr>
          <w:rFonts w:ascii="Times New Roman" w:hAnsi="Times New Roman" w:cs="Times New Roman"/>
          <w:color w:val="auto"/>
          <w:sz w:val="22"/>
          <w:szCs w:val="22"/>
        </w:rPr>
        <w:t>jest ich licencjobiorcą lub jest uprawniony do ich dystrybucji (dalej zwane „</w:t>
      </w:r>
      <w:r w:rsidR="00CA5F2A" w:rsidRPr="000C67E8">
        <w:rPr>
          <w:rFonts w:ascii="Times New Roman" w:hAnsi="Times New Roman" w:cs="Times New Roman"/>
          <w:b/>
          <w:color w:val="auto"/>
          <w:sz w:val="22"/>
          <w:szCs w:val="22"/>
        </w:rPr>
        <w:t>Oprogramowaniem Podmiotów Trzecich</w:t>
      </w:r>
      <w:r w:rsidR="00CA5F2A" w:rsidRPr="000C67E8">
        <w:rPr>
          <w:rFonts w:ascii="Times New Roman" w:hAnsi="Times New Roman" w:cs="Times New Roman"/>
          <w:color w:val="auto"/>
          <w:sz w:val="22"/>
          <w:szCs w:val="22"/>
        </w:rPr>
        <w:t xml:space="preserve">”). W szczególności obejmuje </w:t>
      </w:r>
      <w:r w:rsidR="0049621A" w:rsidRPr="000C67E8">
        <w:rPr>
          <w:rFonts w:ascii="Times New Roman" w:hAnsi="Times New Roman" w:cs="Times New Roman"/>
          <w:color w:val="auto"/>
          <w:sz w:val="22"/>
          <w:szCs w:val="22"/>
        </w:rPr>
        <w:br/>
      </w:r>
      <w:r w:rsidR="00CA5F2A" w:rsidRPr="000C67E8">
        <w:rPr>
          <w:rFonts w:ascii="Times New Roman" w:hAnsi="Times New Roman" w:cs="Times New Roman"/>
          <w:color w:val="auto"/>
          <w:sz w:val="22"/>
          <w:szCs w:val="22"/>
        </w:rPr>
        <w:t>to oprogramowanie systemowe, narzędziowe, standardowe komponenty informatyczne, w tym biblioteki.</w:t>
      </w:r>
    </w:p>
    <w:p w14:paraId="4D80726A" w14:textId="6D74803B" w:rsidR="00CA5F2A" w:rsidRPr="000C67E8" w:rsidRDefault="004465FC" w:rsidP="004465FC">
      <w:pPr>
        <w:pStyle w:val="Default"/>
        <w:spacing w:line="360" w:lineRule="auto"/>
        <w:ind w:left="567" w:hanging="567"/>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5.</w:t>
      </w:r>
      <w:r w:rsidRPr="000C67E8">
        <w:rPr>
          <w:rFonts w:ascii="Times New Roman" w:hAnsi="Times New Roman" w:cs="Times New Roman"/>
          <w:color w:val="auto"/>
          <w:sz w:val="22"/>
          <w:szCs w:val="22"/>
        </w:rPr>
        <w:tab/>
      </w:r>
      <w:r w:rsidR="00CA5F2A" w:rsidRPr="000C67E8">
        <w:rPr>
          <w:rFonts w:ascii="Times New Roman" w:hAnsi="Times New Roman" w:cs="Times New Roman"/>
          <w:color w:val="auto"/>
          <w:sz w:val="22"/>
          <w:szCs w:val="22"/>
        </w:rPr>
        <w:t xml:space="preserve">Udzielenie licencji zgodnie z ust. </w:t>
      </w:r>
      <w:r w:rsidR="0037794C" w:rsidRPr="000C67E8">
        <w:rPr>
          <w:rFonts w:ascii="Times New Roman" w:hAnsi="Times New Roman" w:cs="Times New Roman"/>
          <w:color w:val="auto"/>
          <w:sz w:val="22"/>
          <w:szCs w:val="22"/>
        </w:rPr>
        <w:t>4</w:t>
      </w:r>
      <w:r w:rsidR="00CA5F2A" w:rsidRPr="000C67E8">
        <w:rPr>
          <w:rFonts w:ascii="Times New Roman" w:hAnsi="Times New Roman" w:cs="Times New Roman"/>
          <w:color w:val="auto"/>
          <w:sz w:val="22"/>
          <w:szCs w:val="22"/>
        </w:rPr>
        <w:t xml:space="preserve"> następuje na standardowych zasadach licencjonowania takiego oprogramowania przez podmiot trzeci (jego producenta), nie mniej korzystnych </w:t>
      </w:r>
      <w:r w:rsidR="0049621A" w:rsidRPr="000C67E8">
        <w:rPr>
          <w:rFonts w:ascii="Times New Roman" w:hAnsi="Times New Roman" w:cs="Times New Roman"/>
          <w:color w:val="auto"/>
          <w:sz w:val="22"/>
          <w:szCs w:val="22"/>
        </w:rPr>
        <w:br/>
      </w:r>
      <w:r w:rsidR="00CA5F2A" w:rsidRPr="000C67E8">
        <w:rPr>
          <w:rFonts w:ascii="Times New Roman" w:hAnsi="Times New Roman" w:cs="Times New Roman"/>
          <w:color w:val="auto"/>
          <w:sz w:val="22"/>
          <w:szCs w:val="22"/>
        </w:rPr>
        <w:t>niż w stosunku do innych użytkowników tego opr</w:t>
      </w:r>
      <w:r w:rsidRPr="000C67E8">
        <w:rPr>
          <w:rFonts w:ascii="Times New Roman" w:hAnsi="Times New Roman" w:cs="Times New Roman"/>
          <w:color w:val="auto"/>
          <w:sz w:val="22"/>
          <w:szCs w:val="22"/>
        </w:rPr>
        <w:t xml:space="preserve">ogramowania, z tym że Dostawca </w:t>
      </w:r>
      <w:r w:rsidR="00CA5F2A" w:rsidRPr="000C67E8">
        <w:rPr>
          <w:rFonts w:ascii="Times New Roman" w:hAnsi="Times New Roman" w:cs="Times New Roman"/>
          <w:color w:val="auto"/>
          <w:sz w:val="22"/>
          <w:szCs w:val="22"/>
        </w:rPr>
        <w:t xml:space="preserve">gwarantuje, że zasady te zapewniają należytą realizację Umowy, zgodnie z jej celem i zakresem. </w:t>
      </w:r>
    </w:p>
    <w:p w14:paraId="53B22F43" w14:textId="0A1BA9FE" w:rsidR="00CA5F2A" w:rsidRPr="000C67E8" w:rsidRDefault="004465FC" w:rsidP="004465FC">
      <w:pPr>
        <w:pStyle w:val="Default"/>
        <w:spacing w:line="360" w:lineRule="auto"/>
        <w:ind w:left="567" w:hanging="567"/>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6.</w:t>
      </w:r>
      <w:r w:rsidRPr="000C67E8">
        <w:rPr>
          <w:rFonts w:ascii="Times New Roman" w:hAnsi="Times New Roman" w:cs="Times New Roman"/>
          <w:color w:val="auto"/>
          <w:sz w:val="22"/>
          <w:szCs w:val="22"/>
        </w:rPr>
        <w:tab/>
      </w:r>
      <w:r w:rsidR="00CA5F2A" w:rsidRPr="000C67E8">
        <w:rPr>
          <w:rFonts w:ascii="Times New Roman" w:hAnsi="Times New Roman" w:cs="Times New Roman"/>
          <w:color w:val="auto"/>
          <w:sz w:val="22"/>
          <w:szCs w:val="22"/>
        </w:rPr>
        <w:t xml:space="preserve">Dostawca zezwala i upoważnia Zamawiającego i wszelkie inne podmioty, na rzecz których Zamawiający rozporządził utworami lub upoważnił je do korzystania, do dokonywania przeróbek, zmian i innych opracowań utworów wytworzonych lub dostarczonych przez Dostawcę oraz rozporządzania nimi, wykorzystywania utworów we fragmentach, łączenia fragmentów oraz opracowań fragmentów z innymi dobrami niematerialnymi oraz decydowaniu o pierwszym udostępnieniu utworu publiczności oraz rozpowszechnianiu utworu. Dostawca oświadcza, </w:t>
      </w:r>
      <w:r w:rsidR="0049621A" w:rsidRPr="000C67E8">
        <w:rPr>
          <w:rFonts w:ascii="Times New Roman" w:hAnsi="Times New Roman" w:cs="Times New Roman"/>
          <w:color w:val="auto"/>
          <w:sz w:val="22"/>
          <w:szCs w:val="22"/>
        </w:rPr>
        <w:br/>
      </w:r>
      <w:r w:rsidR="00CA5F2A" w:rsidRPr="000C67E8">
        <w:rPr>
          <w:rFonts w:ascii="Times New Roman" w:hAnsi="Times New Roman" w:cs="Times New Roman"/>
          <w:color w:val="auto"/>
          <w:sz w:val="22"/>
          <w:szCs w:val="22"/>
        </w:rPr>
        <w:t xml:space="preserve">że nie będzie wykonywał nadzoru nad sposobem korzystania z utworu (nadzoru autorskiego), także w postaci zmienionej lub we fragmentach, a także, że nie będzie korzystał z prawa </w:t>
      </w:r>
      <w:r w:rsidR="0049621A" w:rsidRPr="000C67E8">
        <w:rPr>
          <w:rFonts w:ascii="Times New Roman" w:hAnsi="Times New Roman" w:cs="Times New Roman"/>
          <w:color w:val="auto"/>
          <w:sz w:val="22"/>
          <w:szCs w:val="22"/>
        </w:rPr>
        <w:br/>
      </w:r>
      <w:r w:rsidR="00CA5F2A" w:rsidRPr="000C67E8">
        <w:rPr>
          <w:rFonts w:ascii="Times New Roman" w:hAnsi="Times New Roman" w:cs="Times New Roman"/>
          <w:color w:val="auto"/>
          <w:sz w:val="22"/>
          <w:szCs w:val="22"/>
        </w:rPr>
        <w:t>do oznaczania utworu, w szczególności danymi twórców. Dostawca  oświadcza, że uzyskał odpowiednie zgody i upoważnienia w powyższym zakresie od twórców uprawnionych z tytułu osobistych praw autorskich i jest uprawniony do złożenia takich oświadczeń i zobowiązań także na rzecz i w imieniu twórców.</w:t>
      </w:r>
    </w:p>
    <w:p w14:paraId="06978946" w14:textId="477F7A2C" w:rsidR="00CA5F2A" w:rsidRPr="000C67E8" w:rsidRDefault="004465FC" w:rsidP="004465FC">
      <w:pPr>
        <w:pStyle w:val="Default"/>
        <w:spacing w:line="360" w:lineRule="auto"/>
        <w:ind w:left="567" w:hanging="567"/>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lastRenderedPageBreak/>
        <w:t>7.</w:t>
      </w:r>
      <w:r w:rsidRPr="000C67E8">
        <w:rPr>
          <w:rFonts w:ascii="Times New Roman" w:hAnsi="Times New Roman" w:cs="Times New Roman"/>
          <w:color w:val="auto"/>
          <w:sz w:val="22"/>
          <w:szCs w:val="22"/>
        </w:rPr>
        <w:tab/>
      </w:r>
      <w:r w:rsidR="00CA5F2A" w:rsidRPr="000C67E8">
        <w:rPr>
          <w:rFonts w:ascii="Times New Roman" w:hAnsi="Times New Roman" w:cs="Times New Roman"/>
          <w:color w:val="auto"/>
          <w:sz w:val="22"/>
          <w:szCs w:val="22"/>
        </w:rPr>
        <w:t xml:space="preserve">Dostawca przenosi na Zamawiającego </w:t>
      </w:r>
      <w:r w:rsidR="00FE7646" w:rsidRPr="000C67E8">
        <w:rPr>
          <w:rFonts w:ascii="Times New Roman" w:hAnsi="Times New Roman" w:cs="Times New Roman"/>
          <w:color w:val="auto"/>
          <w:sz w:val="22"/>
          <w:szCs w:val="22"/>
        </w:rPr>
        <w:t xml:space="preserve"> bez dodatkowego wynagrodzenia </w:t>
      </w:r>
      <w:r w:rsidR="00CA5F2A" w:rsidRPr="000C67E8">
        <w:rPr>
          <w:rFonts w:ascii="Times New Roman" w:hAnsi="Times New Roman" w:cs="Times New Roman"/>
          <w:color w:val="auto"/>
          <w:sz w:val="22"/>
          <w:szCs w:val="22"/>
        </w:rPr>
        <w:t xml:space="preserve">prawo zezwalania na wykonywanie zależnego prawa autorskiego, w szczególności w zakresie wynikającym z ust. 1 i </w:t>
      </w:r>
      <w:r w:rsidR="0037794C" w:rsidRPr="000C67E8">
        <w:rPr>
          <w:rFonts w:ascii="Times New Roman" w:hAnsi="Times New Roman" w:cs="Times New Roman"/>
          <w:color w:val="auto"/>
          <w:sz w:val="22"/>
          <w:szCs w:val="22"/>
        </w:rPr>
        <w:t>6</w:t>
      </w:r>
      <w:r w:rsidR="00CA5F2A" w:rsidRPr="000C67E8">
        <w:rPr>
          <w:rFonts w:ascii="Times New Roman" w:hAnsi="Times New Roman" w:cs="Times New Roman"/>
          <w:color w:val="auto"/>
          <w:sz w:val="22"/>
          <w:szCs w:val="22"/>
        </w:rPr>
        <w:t xml:space="preserve">. </w:t>
      </w:r>
    </w:p>
    <w:p w14:paraId="7E79EB69" w14:textId="11076E61" w:rsidR="00CA5F2A" w:rsidRPr="000C67E8" w:rsidRDefault="004465FC" w:rsidP="004465FC">
      <w:pPr>
        <w:pStyle w:val="Default"/>
        <w:spacing w:line="360" w:lineRule="auto"/>
        <w:ind w:left="567" w:hanging="567"/>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8.</w:t>
      </w:r>
      <w:r w:rsidRPr="000C67E8">
        <w:rPr>
          <w:rFonts w:ascii="Times New Roman" w:hAnsi="Times New Roman" w:cs="Times New Roman"/>
          <w:color w:val="auto"/>
          <w:sz w:val="22"/>
          <w:szCs w:val="22"/>
        </w:rPr>
        <w:tab/>
      </w:r>
      <w:r w:rsidR="00CA5F2A" w:rsidRPr="000C67E8">
        <w:rPr>
          <w:rFonts w:ascii="Times New Roman" w:hAnsi="Times New Roman" w:cs="Times New Roman"/>
          <w:color w:val="auto"/>
          <w:sz w:val="22"/>
          <w:szCs w:val="22"/>
        </w:rPr>
        <w:t xml:space="preserve">Z momentem przyjęcia przez Zamawiającego, bez konieczności składania jakichkolwiek dalszych oświadczeń: </w:t>
      </w:r>
    </w:p>
    <w:p w14:paraId="26492910" w14:textId="7A245061" w:rsidR="00CA5F2A" w:rsidRPr="000C67E8" w:rsidRDefault="00CA5F2A" w:rsidP="004465FC">
      <w:pPr>
        <w:pStyle w:val="Default"/>
        <w:numPr>
          <w:ilvl w:val="0"/>
          <w:numId w:val="17"/>
        </w:numPr>
        <w:spacing w:after="138" w:line="360" w:lineRule="auto"/>
        <w:ind w:left="1134" w:hanging="567"/>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 xml:space="preserve">w przypadku utworów i innych dóbr niematerialnych - następuje nabycie przez Zamawiającego praw i uzyskanie wszelkich zezwoleń, licencji, zgód i upoważnień, zgodnie z postanowieniami Umowy, </w:t>
      </w:r>
    </w:p>
    <w:p w14:paraId="572E2C7C" w14:textId="2CF19D9D" w:rsidR="00CA5F2A" w:rsidRPr="000C67E8" w:rsidRDefault="00CA5F2A" w:rsidP="004465FC">
      <w:pPr>
        <w:pStyle w:val="Default"/>
        <w:numPr>
          <w:ilvl w:val="0"/>
          <w:numId w:val="17"/>
        </w:numPr>
        <w:spacing w:after="138" w:line="360" w:lineRule="auto"/>
        <w:ind w:left="1134" w:hanging="567"/>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jeżeli w związku z wykonywaniem Umowy, dostarczane Zamawiającemu są nośniki i</w:t>
      </w:r>
      <w:r w:rsidR="00944F07" w:rsidRPr="000C67E8">
        <w:rPr>
          <w:rFonts w:ascii="Times New Roman" w:hAnsi="Times New Roman" w:cs="Times New Roman"/>
          <w:color w:val="auto"/>
          <w:sz w:val="22"/>
          <w:szCs w:val="22"/>
        </w:rPr>
        <w:t> </w:t>
      </w:r>
      <w:r w:rsidRPr="000C67E8">
        <w:rPr>
          <w:rFonts w:ascii="Times New Roman" w:hAnsi="Times New Roman" w:cs="Times New Roman"/>
          <w:color w:val="auto"/>
          <w:sz w:val="22"/>
          <w:szCs w:val="22"/>
        </w:rPr>
        <w:t xml:space="preserve">egzemplarze utworów, Zamawiający  nabywa ich własność. </w:t>
      </w:r>
    </w:p>
    <w:p w14:paraId="7F370649" w14:textId="08FB4177" w:rsidR="00CA5F2A" w:rsidRPr="000C67E8" w:rsidRDefault="004465FC" w:rsidP="004465FC">
      <w:pPr>
        <w:pStyle w:val="Default"/>
        <w:spacing w:line="360" w:lineRule="auto"/>
        <w:ind w:left="567" w:hanging="567"/>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9.</w:t>
      </w:r>
      <w:r w:rsidRPr="000C67E8">
        <w:rPr>
          <w:rFonts w:ascii="Times New Roman" w:hAnsi="Times New Roman" w:cs="Times New Roman"/>
          <w:color w:val="auto"/>
          <w:sz w:val="22"/>
          <w:szCs w:val="22"/>
        </w:rPr>
        <w:tab/>
      </w:r>
      <w:r w:rsidR="00CA5F2A" w:rsidRPr="000C67E8">
        <w:rPr>
          <w:rFonts w:ascii="Times New Roman" w:hAnsi="Times New Roman" w:cs="Times New Roman"/>
          <w:color w:val="auto"/>
          <w:sz w:val="22"/>
          <w:szCs w:val="22"/>
        </w:rPr>
        <w:t>Dostawca jest zobowiązany, na żądanie Zamawiającego, do potwierdzenia nabycia przez Zamawiającego na mocy Umowy wszelkich praw, w szczególności autorskich praw majątkowych,</w:t>
      </w:r>
      <w:r w:rsidR="00AD7E15" w:rsidRPr="000C67E8">
        <w:rPr>
          <w:rFonts w:ascii="Times New Roman" w:hAnsi="Times New Roman" w:cs="Times New Roman"/>
          <w:color w:val="auto"/>
          <w:sz w:val="22"/>
          <w:szCs w:val="22"/>
        </w:rPr>
        <w:t xml:space="preserve"> </w:t>
      </w:r>
      <w:r w:rsidR="00CA5F2A" w:rsidRPr="000C67E8">
        <w:rPr>
          <w:rFonts w:ascii="Times New Roman" w:hAnsi="Times New Roman" w:cs="Times New Roman"/>
          <w:color w:val="auto"/>
          <w:sz w:val="22"/>
          <w:szCs w:val="22"/>
        </w:rPr>
        <w:t xml:space="preserve">uzyskania licencji, zezwoleń, zgód lub upoważnień, a także do składania innych oświadczeń lub przedkładania dokumentów dotyczących wszelkich okoliczności faktycznych </w:t>
      </w:r>
      <w:r w:rsidR="0049621A" w:rsidRPr="000C67E8">
        <w:rPr>
          <w:rFonts w:ascii="Times New Roman" w:hAnsi="Times New Roman" w:cs="Times New Roman"/>
          <w:color w:val="auto"/>
          <w:sz w:val="22"/>
          <w:szCs w:val="22"/>
        </w:rPr>
        <w:br/>
      </w:r>
      <w:r w:rsidR="00CA5F2A" w:rsidRPr="000C67E8">
        <w:rPr>
          <w:rFonts w:ascii="Times New Roman" w:hAnsi="Times New Roman" w:cs="Times New Roman"/>
          <w:color w:val="auto"/>
          <w:sz w:val="22"/>
          <w:szCs w:val="22"/>
        </w:rPr>
        <w:t>lub prawnych w zakresie dóbr niematerialnych lub praw własności, w tym informacji o twórcach rozwiązań. W szczególności  Dostawca oświadcza, że w związku z przeniesieniem praw do dóbr niematerialnych oraz możliwością przenoszenia takich praw na dalsze podmioty, jego intencją jest przeniesienie wszelkich praw i</w:t>
      </w:r>
      <w:r w:rsidR="00944F07" w:rsidRPr="000C67E8">
        <w:rPr>
          <w:rFonts w:ascii="Times New Roman" w:hAnsi="Times New Roman" w:cs="Times New Roman"/>
          <w:color w:val="auto"/>
          <w:sz w:val="22"/>
          <w:szCs w:val="22"/>
        </w:rPr>
        <w:t> </w:t>
      </w:r>
      <w:r w:rsidR="00CA5F2A" w:rsidRPr="000C67E8">
        <w:rPr>
          <w:rFonts w:ascii="Times New Roman" w:hAnsi="Times New Roman" w:cs="Times New Roman"/>
          <w:color w:val="auto"/>
          <w:sz w:val="22"/>
          <w:szCs w:val="22"/>
        </w:rPr>
        <w:t xml:space="preserve">interesów do pełnego korzystania z takich dóbr. W przypadku, w którym zgodnie z jakimikolwiek regulacjami prawnymi, którym podlegają wskazane </w:t>
      </w:r>
      <w:r w:rsidR="0049621A" w:rsidRPr="000C67E8">
        <w:rPr>
          <w:rFonts w:ascii="Times New Roman" w:hAnsi="Times New Roman" w:cs="Times New Roman"/>
          <w:color w:val="auto"/>
          <w:sz w:val="22"/>
          <w:szCs w:val="22"/>
        </w:rPr>
        <w:br/>
      </w:r>
      <w:r w:rsidR="00CA5F2A" w:rsidRPr="000C67E8">
        <w:rPr>
          <w:rFonts w:ascii="Times New Roman" w:hAnsi="Times New Roman" w:cs="Times New Roman"/>
          <w:color w:val="auto"/>
          <w:sz w:val="22"/>
          <w:szCs w:val="22"/>
        </w:rPr>
        <w:t xml:space="preserve">w niniejszym punkcie podmioty, nie jest możliwe lub skuteczne przeniesienie praw majątkowych lub zaciąganie zobowiązań, zezwoleń lub upoważnień w zakresie praw osobistych lub interesów do dóbr niematerialnych w zakresie lub w sposób określony w Umowie, w tym ze względu </w:t>
      </w:r>
      <w:r w:rsidR="0049621A" w:rsidRPr="000C67E8">
        <w:rPr>
          <w:rFonts w:ascii="Times New Roman" w:hAnsi="Times New Roman" w:cs="Times New Roman"/>
          <w:color w:val="auto"/>
          <w:sz w:val="22"/>
          <w:szCs w:val="22"/>
        </w:rPr>
        <w:br/>
      </w:r>
      <w:r w:rsidR="00CA5F2A" w:rsidRPr="000C67E8">
        <w:rPr>
          <w:rFonts w:ascii="Times New Roman" w:hAnsi="Times New Roman" w:cs="Times New Roman"/>
          <w:color w:val="auto"/>
          <w:sz w:val="22"/>
          <w:szCs w:val="22"/>
        </w:rPr>
        <w:t xml:space="preserve">na charakter praw lub formę przeniesienia lub upoważnienia, Dostawca złoży dodatkowo wszelkie niezbędne dokumenty, podpisy, potwierdzenia, oświadczenia, które to umożliwią </w:t>
      </w:r>
      <w:r w:rsidR="0049621A" w:rsidRPr="000C67E8">
        <w:rPr>
          <w:rFonts w:ascii="Times New Roman" w:hAnsi="Times New Roman" w:cs="Times New Roman"/>
          <w:color w:val="auto"/>
          <w:sz w:val="22"/>
          <w:szCs w:val="22"/>
        </w:rPr>
        <w:br/>
      </w:r>
      <w:r w:rsidR="00CA5F2A" w:rsidRPr="000C67E8">
        <w:rPr>
          <w:rFonts w:ascii="Times New Roman" w:hAnsi="Times New Roman" w:cs="Times New Roman"/>
          <w:color w:val="auto"/>
          <w:sz w:val="22"/>
          <w:szCs w:val="22"/>
        </w:rPr>
        <w:t>w pełnym możliwym zakresie, z zachowaniem intencji i celów wynikających z niniejszej Umowy</w:t>
      </w:r>
      <w:r w:rsidR="00944F07" w:rsidRPr="000C67E8">
        <w:rPr>
          <w:rFonts w:ascii="Times New Roman" w:hAnsi="Times New Roman" w:cs="Times New Roman"/>
          <w:color w:val="auto"/>
          <w:sz w:val="22"/>
          <w:szCs w:val="22"/>
        </w:rPr>
        <w:t>.</w:t>
      </w:r>
    </w:p>
    <w:p w14:paraId="7CF92503" w14:textId="77281C43" w:rsidR="00CA5F2A" w:rsidRPr="000C67E8" w:rsidRDefault="004465FC" w:rsidP="004465FC">
      <w:pPr>
        <w:pStyle w:val="Default"/>
        <w:spacing w:line="360" w:lineRule="auto"/>
        <w:ind w:left="567" w:hanging="567"/>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10.</w:t>
      </w:r>
      <w:r w:rsidRPr="000C67E8">
        <w:rPr>
          <w:rFonts w:ascii="Times New Roman" w:hAnsi="Times New Roman" w:cs="Times New Roman"/>
          <w:color w:val="auto"/>
          <w:sz w:val="22"/>
          <w:szCs w:val="22"/>
        </w:rPr>
        <w:tab/>
      </w:r>
      <w:r w:rsidR="00CA5F2A" w:rsidRPr="000C67E8">
        <w:rPr>
          <w:rFonts w:ascii="Times New Roman" w:hAnsi="Times New Roman" w:cs="Times New Roman"/>
          <w:color w:val="auto"/>
          <w:sz w:val="22"/>
          <w:szCs w:val="22"/>
        </w:rPr>
        <w:t>Dostawca jest zobowiązany:</w:t>
      </w:r>
    </w:p>
    <w:p w14:paraId="7D0DE616" w14:textId="4030F240" w:rsidR="00CA5F2A" w:rsidRPr="000C67E8" w:rsidRDefault="00CA5F2A" w:rsidP="004465FC">
      <w:pPr>
        <w:pStyle w:val="Default"/>
        <w:numPr>
          <w:ilvl w:val="0"/>
          <w:numId w:val="18"/>
        </w:numPr>
        <w:spacing w:after="138" w:line="360" w:lineRule="auto"/>
        <w:ind w:left="1134" w:hanging="567"/>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w stosunku do Oprogramowania Dedykowanego do przekazania wraz z</w:t>
      </w:r>
      <w:r w:rsidR="00944F07" w:rsidRPr="000C67E8">
        <w:rPr>
          <w:rFonts w:ascii="Times New Roman" w:hAnsi="Times New Roman" w:cs="Times New Roman"/>
          <w:color w:val="auto"/>
          <w:sz w:val="22"/>
          <w:szCs w:val="22"/>
        </w:rPr>
        <w:t> </w:t>
      </w:r>
      <w:r w:rsidRPr="000C67E8">
        <w:rPr>
          <w:rFonts w:ascii="Times New Roman" w:hAnsi="Times New Roman" w:cs="Times New Roman"/>
          <w:color w:val="auto"/>
          <w:sz w:val="22"/>
          <w:szCs w:val="22"/>
        </w:rPr>
        <w:t>Oprogramowaniem Dedykowanym pełnej dokumentacji oraz kompletnych kodów źródłowych tego oprogramowania, wraz z ich opisem i komentarzem oraz innymi informacjami w tym dotyczącymi parametrów, wzajemnych powiązań, układu, konfiguracji, w tym w związku z współdziałaniem Oprogramowania Dedykowanego z</w:t>
      </w:r>
      <w:r w:rsidR="00944F07" w:rsidRPr="000C67E8">
        <w:rPr>
          <w:rFonts w:ascii="Times New Roman" w:hAnsi="Times New Roman" w:cs="Times New Roman"/>
          <w:color w:val="auto"/>
          <w:sz w:val="22"/>
          <w:szCs w:val="22"/>
        </w:rPr>
        <w:t> </w:t>
      </w:r>
      <w:r w:rsidRPr="000C67E8">
        <w:rPr>
          <w:rFonts w:ascii="Times New Roman" w:hAnsi="Times New Roman" w:cs="Times New Roman"/>
          <w:color w:val="auto"/>
          <w:sz w:val="22"/>
          <w:szCs w:val="22"/>
        </w:rPr>
        <w:t>Oprogramowaniem Dostawcy i Oprogramowaniem Podmiotów Trzecich,</w:t>
      </w:r>
    </w:p>
    <w:p w14:paraId="68D9F814" w14:textId="751DDE07" w:rsidR="00CA5F2A" w:rsidRPr="000C67E8" w:rsidRDefault="00CA5F2A" w:rsidP="00DC5E54">
      <w:pPr>
        <w:pStyle w:val="Default"/>
        <w:numPr>
          <w:ilvl w:val="0"/>
          <w:numId w:val="18"/>
        </w:numPr>
        <w:spacing w:after="138" w:line="360" w:lineRule="auto"/>
        <w:ind w:left="1134" w:hanging="567"/>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 xml:space="preserve">w stosunku do Oprogramowania Dostawcy oraz Oprogramowania Podmiotów Trzecich - do  przekazania informacji i dokumentacji w zakresie niezbędnym do korzystania z tego </w:t>
      </w:r>
      <w:r w:rsidRPr="000C67E8">
        <w:rPr>
          <w:rFonts w:ascii="Times New Roman" w:hAnsi="Times New Roman" w:cs="Times New Roman"/>
          <w:color w:val="auto"/>
          <w:sz w:val="22"/>
          <w:szCs w:val="22"/>
        </w:rPr>
        <w:lastRenderedPageBreak/>
        <w:t>oprogramowania i korzystania z Oprogramowania Dedykowanego w zakresie współdziałania z Oprogramowaniem Dostawcy i Oprogramowaniem Podmiotów Trzecich,</w:t>
      </w:r>
    </w:p>
    <w:p w14:paraId="170CC7E1" w14:textId="7196E3E5" w:rsidR="00CA5F2A" w:rsidRPr="000C67E8" w:rsidRDefault="004465FC" w:rsidP="00DC5E54">
      <w:pPr>
        <w:pStyle w:val="Default"/>
        <w:spacing w:line="360" w:lineRule="auto"/>
        <w:ind w:left="567" w:hanging="567"/>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11.</w:t>
      </w:r>
      <w:r w:rsidRPr="000C67E8">
        <w:rPr>
          <w:rFonts w:ascii="Times New Roman" w:hAnsi="Times New Roman" w:cs="Times New Roman"/>
          <w:color w:val="auto"/>
          <w:sz w:val="22"/>
          <w:szCs w:val="22"/>
        </w:rPr>
        <w:tab/>
      </w:r>
      <w:r w:rsidR="00CA5F2A" w:rsidRPr="000C67E8">
        <w:rPr>
          <w:rFonts w:ascii="Times New Roman" w:hAnsi="Times New Roman" w:cs="Times New Roman"/>
          <w:color w:val="auto"/>
          <w:sz w:val="22"/>
          <w:szCs w:val="22"/>
        </w:rPr>
        <w:t>Przekazanie, o którym mowa w ust. 1</w:t>
      </w:r>
      <w:r w:rsidR="0037794C" w:rsidRPr="000C67E8">
        <w:rPr>
          <w:rFonts w:ascii="Times New Roman" w:hAnsi="Times New Roman" w:cs="Times New Roman"/>
          <w:color w:val="auto"/>
          <w:sz w:val="22"/>
          <w:szCs w:val="22"/>
        </w:rPr>
        <w:t>0</w:t>
      </w:r>
      <w:r w:rsidR="00CA5F2A" w:rsidRPr="000C67E8">
        <w:rPr>
          <w:rFonts w:ascii="Times New Roman" w:hAnsi="Times New Roman" w:cs="Times New Roman"/>
          <w:color w:val="auto"/>
          <w:sz w:val="22"/>
          <w:szCs w:val="22"/>
        </w:rPr>
        <w:t xml:space="preserve">  nastąpi drogą elektroniczną w sposób wskazany przez Zamawiającego. Dokumentacja, kody źródłowe, opis, komentarz i inne informacje, o których mowa w</w:t>
      </w:r>
      <w:r w:rsidR="00944F07" w:rsidRPr="000C67E8">
        <w:rPr>
          <w:rFonts w:ascii="Times New Roman" w:hAnsi="Times New Roman" w:cs="Times New Roman"/>
          <w:color w:val="auto"/>
          <w:sz w:val="22"/>
          <w:szCs w:val="22"/>
        </w:rPr>
        <w:t> </w:t>
      </w:r>
      <w:r w:rsidR="00CA5F2A" w:rsidRPr="000C67E8">
        <w:rPr>
          <w:rFonts w:ascii="Times New Roman" w:hAnsi="Times New Roman" w:cs="Times New Roman"/>
          <w:color w:val="auto"/>
          <w:sz w:val="22"/>
          <w:szCs w:val="22"/>
        </w:rPr>
        <w:t>ust. 1</w:t>
      </w:r>
      <w:r w:rsidR="0037794C" w:rsidRPr="000C67E8">
        <w:rPr>
          <w:rFonts w:ascii="Times New Roman" w:hAnsi="Times New Roman" w:cs="Times New Roman"/>
          <w:color w:val="auto"/>
          <w:sz w:val="22"/>
          <w:szCs w:val="22"/>
        </w:rPr>
        <w:t>0</w:t>
      </w:r>
      <w:r w:rsidR="00CA5F2A" w:rsidRPr="000C67E8">
        <w:rPr>
          <w:rFonts w:ascii="Times New Roman" w:hAnsi="Times New Roman" w:cs="Times New Roman"/>
          <w:color w:val="auto"/>
          <w:sz w:val="22"/>
          <w:szCs w:val="22"/>
        </w:rPr>
        <w:t>, muszą zostać przekazane w takim zakresie, który umożliwi Zamawiającemu samodzielne stosowanie oprogramowania i Przedmiotu Dostawy, któr</w:t>
      </w:r>
      <w:r w:rsidR="00E4418D" w:rsidRPr="000C67E8">
        <w:rPr>
          <w:rFonts w:ascii="Times New Roman" w:hAnsi="Times New Roman" w:cs="Times New Roman"/>
          <w:color w:val="auto"/>
          <w:sz w:val="22"/>
          <w:szCs w:val="22"/>
        </w:rPr>
        <w:t>ego</w:t>
      </w:r>
      <w:r w:rsidR="00CA5F2A" w:rsidRPr="000C67E8">
        <w:rPr>
          <w:rFonts w:ascii="Times New Roman" w:hAnsi="Times New Roman" w:cs="Times New Roman"/>
          <w:color w:val="auto"/>
          <w:sz w:val="22"/>
          <w:szCs w:val="22"/>
        </w:rPr>
        <w:t xml:space="preserve"> dotyczy, w tym umożliwiać ich samodzielną interpretację, modyfikację i rozwój oprogramowania,  lub wszelkich ich elementów przez Zamawiającego lub inne podmioty. Zamawiający może wskazać zakres przekazania przez Dostawcę  takich informacji i materiałów.</w:t>
      </w:r>
    </w:p>
    <w:p w14:paraId="639B618D" w14:textId="44B1B224" w:rsidR="00CA5F2A" w:rsidRPr="000C67E8" w:rsidRDefault="006A037E" w:rsidP="004465FC">
      <w:pPr>
        <w:pStyle w:val="Default"/>
        <w:spacing w:line="360" w:lineRule="auto"/>
        <w:ind w:left="567" w:hanging="567"/>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1</w:t>
      </w:r>
      <w:r w:rsidR="004465FC" w:rsidRPr="000C67E8">
        <w:rPr>
          <w:rFonts w:ascii="Times New Roman" w:hAnsi="Times New Roman" w:cs="Times New Roman"/>
          <w:color w:val="auto"/>
          <w:sz w:val="22"/>
          <w:szCs w:val="22"/>
        </w:rPr>
        <w:t>2.</w:t>
      </w:r>
      <w:r w:rsidR="004465FC" w:rsidRPr="000C67E8">
        <w:rPr>
          <w:rFonts w:ascii="Times New Roman" w:hAnsi="Times New Roman" w:cs="Times New Roman"/>
          <w:color w:val="auto"/>
          <w:sz w:val="22"/>
          <w:szCs w:val="22"/>
        </w:rPr>
        <w:tab/>
      </w:r>
      <w:r w:rsidR="00CA5F2A" w:rsidRPr="000C67E8">
        <w:rPr>
          <w:rFonts w:ascii="Times New Roman" w:hAnsi="Times New Roman" w:cs="Times New Roman"/>
          <w:color w:val="auto"/>
          <w:sz w:val="22"/>
          <w:szCs w:val="22"/>
        </w:rPr>
        <w:t xml:space="preserve">Dostawca zobowiązany jest do aktualizacji kodów źródłowych oprogramowania wraz </w:t>
      </w:r>
      <w:r w:rsidR="0049621A" w:rsidRPr="000C67E8">
        <w:rPr>
          <w:rFonts w:ascii="Times New Roman" w:hAnsi="Times New Roman" w:cs="Times New Roman"/>
          <w:color w:val="auto"/>
          <w:sz w:val="22"/>
          <w:szCs w:val="22"/>
        </w:rPr>
        <w:br/>
      </w:r>
      <w:r w:rsidR="00CA5F2A" w:rsidRPr="000C67E8">
        <w:rPr>
          <w:rFonts w:ascii="Times New Roman" w:hAnsi="Times New Roman" w:cs="Times New Roman"/>
          <w:color w:val="auto"/>
          <w:sz w:val="22"/>
          <w:szCs w:val="22"/>
        </w:rPr>
        <w:t xml:space="preserve">z ich opisem i komentarzem oraz innymi informacjami oraz dokumentacji, niezwłocznie </w:t>
      </w:r>
      <w:r w:rsidR="0049621A" w:rsidRPr="000C67E8">
        <w:rPr>
          <w:rFonts w:ascii="Times New Roman" w:hAnsi="Times New Roman" w:cs="Times New Roman"/>
          <w:color w:val="auto"/>
          <w:sz w:val="22"/>
          <w:szCs w:val="22"/>
        </w:rPr>
        <w:br/>
      </w:r>
      <w:r w:rsidR="00CA5F2A" w:rsidRPr="000C67E8">
        <w:rPr>
          <w:rFonts w:ascii="Times New Roman" w:hAnsi="Times New Roman" w:cs="Times New Roman"/>
          <w:color w:val="auto"/>
          <w:sz w:val="22"/>
          <w:szCs w:val="22"/>
        </w:rPr>
        <w:t>po dokonaniu zmian w</w:t>
      </w:r>
      <w:r w:rsidR="00944F07" w:rsidRPr="000C67E8">
        <w:rPr>
          <w:rFonts w:ascii="Times New Roman" w:hAnsi="Times New Roman" w:cs="Times New Roman"/>
          <w:color w:val="auto"/>
          <w:sz w:val="22"/>
          <w:szCs w:val="22"/>
        </w:rPr>
        <w:t> </w:t>
      </w:r>
      <w:r w:rsidR="00CA5F2A" w:rsidRPr="000C67E8">
        <w:rPr>
          <w:rFonts w:ascii="Times New Roman" w:hAnsi="Times New Roman" w:cs="Times New Roman"/>
          <w:color w:val="auto"/>
          <w:sz w:val="22"/>
          <w:szCs w:val="22"/>
        </w:rPr>
        <w:t xml:space="preserve">oprogramowaniu ale nie później niż w ciągu </w:t>
      </w:r>
      <w:r w:rsidR="00E4418D" w:rsidRPr="000C67E8">
        <w:rPr>
          <w:rFonts w:ascii="Times New Roman" w:hAnsi="Times New Roman" w:cs="Times New Roman"/>
          <w:color w:val="auto"/>
          <w:sz w:val="22"/>
          <w:szCs w:val="22"/>
        </w:rPr>
        <w:t>7</w:t>
      </w:r>
      <w:r w:rsidR="00CA5F2A" w:rsidRPr="000C67E8">
        <w:rPr>
          <w:rFonts w:ascii="Times New Roman" w:hAnsi="Times New Roman" w:cs="Times New Roman"/>
          <w:color w:val="auto"/>
          <w:sz w:val="22"/>
          <w:szCs w:val="22"/>
        </w:rPr>
        <w:t xml:space="preserve"> dni roboczych </w:t>
      </w:r>
      <w:r w:rsidR="0049621A" w:rsidRPr="000C67E8">
        <w:rPr>
          <w:rFonts w:ascii="Times New Roman" w:hAnsi="Times New Roman" w:cs="Times New Roman"/>
          <w:color w:val="auto"/>
          <w:sz w:val="22"/>
          <w:szCs w:val="22"/>
        </w:rPr>
        <w:br/>
      </w:r>
      <w:r w:rsidR="00CA5F2A" w:rsidRPr="000C67E8">
        <w:rPr>
          <w:rFonts w:ascii="Times New Roman" w:hAnsi="Times New Roman" w:cs="Times New Roman"/>
          <w:color w:val="auto"/>
          <w:sz w:val="22"/>
          <w:szCs w:val="22"/>
        </w:rPr>
        <w:t>od wprowadzenia zmiany.</w:t>
      </w:r>
    </w:p>
    <w:p w14:paraId="4E5397D1" w14:textId="2F22F580" w:rsidR="00CA5F2A" w:rsidRPr="000C67E8" w:rsidRDefault="004465FC" w:rsidP="004465FC">
      <w:pPr>
        <w:pStyle w:val="Default"/>
        <w:spacing w:line="360" w:lineRule="auto"/>
        <w:ind w:left="567" w:hanging="567"/>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13.</w:t>
      </w:r>
      <w:r w:rsidRPr="000C67E8">
        <w:rPr>
          <w:rFonts w:ascii="Times New Roman" w:hAnsi="Times New Roman" w:cs="Times New Roman"/>
          <w:color w:val="auto"/>
          <w:sz w:val="22"/>
          <w:szCs w:val="22"/>
        </w:rPr>
        <w:tab/>
      </w:r>
      <w:r w:rsidR="00CA5F2A" w:rsidRPr="000C67E8">
        <w:rPr>
          <w:rFonts w:ascii="Times New Roman" w:hAnsi="Times New Roman" w:cs="Times New Roman"/>
          <w:color w:val="auto"/>
          <w:sz w:val="22"/>
          <w:szCs w:val="22"/>
        </w:rPr>
        <w:t>Wynagrodzenie z tytułu realizacji Umowy obejmuje wszystkie świadczenia Dostawcy wskazane w</w:t>
      </w:r>
      <w:r w:rsidR="00944F07" w:rsidRPr="000C67E8">
        <w:rPr>
          <w:rFonts w:ascii="Times New Roman" w:hAnsi="Times New Roman" w:cs="Times New Roman"/>
          <w:color w:val="auto"/>
          <w:sz w:val="22"/>
          <w:szCs w:val="22"/>
        </w:rPr>
        <w:t> </w:t>
      </w:r>
      <w:r w:rsidR="00CA5F2A" w:rsidRPr="000C67E8">
        <w:rPr>
          <w:rFonts w:ascii="Times New Roman" w:hAnsi="Times New Roman" w:cs="Times New Roman"/>
          <w:color w:val="auto"/>
          <w:sz w:val="22"/>
          <w:szCs w:val="22"/>
        </w:rPr>
        <w:t xml:space="preserve">niniejszym paragrafie, w szczególności przeniesienie autorskich praw majątkowych, </w:t>
      </w:r>
      <w:r w:rsidR="0049621A" w:rsidRPr="000C67E8">
        <w:rPr>
          <w:rFonts w:ascii="Times New Roman" w:hAnsi="Times New Roman" w:cs="Times New Roman"/>
          <w:color w:val="auto"/>
          <w:sz w:val="22"/>
          <w:szCs w:val="22"/>
        </w:rPr>
        <w:br/>
      </w:r>
      <w:r w:rsidR="00CA5F2A" w:rsidRPr="000C67E8">
        <w:rPr>
          <w:rFonts w:ascii="Times New Roman" w:hAnsi="Times New Roman" w:cs="Times New Roman"/>
          <w:color w:val="auto"/>
          <w:sz w:val="22"/>
          <w:szCs w:val="22"/>
        </w:rPr>
        <w:t>na wszystkich polach eksploatacji,</w:t>
      </w:r>
      <w:r w:rsidR="00133DDF" w:rsidRPr="000C67E8">
        <w:rPr>
          <w:rFonts w:ascii="Times New Roman" w:hAnsi="Times New Roman" w:cs="Times New Roman"/>
          <w:color w:val="auto"/>
          <w:sz w:val="22"/>
          <w:szCs w:val="22"/>
        </w:rPr>
        <w:t xml:space="preserve"> </w:t>
      </w:r>
      <w:r w:rsidR="00FE7646" w:rsidRPr="000C67E8">
        <w:rPr>
          <w:rStyle w:val="cf01"/>
          <w:rFonts w:ascii="Times New Roman" w:hAnsi="Times New Roman" w:cs="Times New Roman"/>
          <w:sz w:val="22"/>
          <w:szCs w:val="22"/>
        </w:rPr>
        <w:t xml:space="preserve"> znanych </w:t>
      </w:r>
      <w:r w:rsidR="00133DDF" w:rsidRPr="000C67E8">
        <w:rPr>
          <w:rStyle w:val="cf01"/>
          <w:rFonts w:ascii="Times New Roman" w:hAnsi="Times New Roman" w:cs="Times New Roman"/>
          <w:sz w:val="22"/>
          <w:szCs w:val="22"/>
        </w:rPr>
        <w:t xml:space="preserve">w chwili zawierania </w:t>
      </w:r>
      <w:r w:rsidR="00FE7646" w:rsidRPr="000C67E8">
        <w:rPr>
          <w:rStyle w:val="cf01"/>
          <w:rFonts w:ascii="Times New Roman" w:hAnsi="Times New Roman" w:cs="Times New Roman"/>
          <w:sz w:val="22"/>
          <w:szCs w:val="22"/>
        </w:rPr>
        <w:t>U</w:t>
      </w:r>
      <w:r w:rsidR="00133DDF" w:rsidRPr="000C67E8">
        <w:rPr>
          <w:rStyle w:val="cf01"/>
          <w:rFonts w:ascii="Times New Roman" w:hAnsi="Times New Roman" w:cs="Times New Roman"/>
          <w:sz w:val="22"/>
          <w:szCs w:val="22"/>
        </w:rPr>
        <w:t xml:space="preserve">mowy, w tym tych określonych w 50 </w:t>
      </w:r>
      <w:proofErr w:type="spellStart"/>
      <w:r w:rsidR="00133DDF" w:rsidRPr="000C67E8">
        <w:rPr>
          <w:rStyle w:val="cf01"/>
          <w:rFonts w:ascii="Times New Roman" w:hAnsi="Times New Roman" w:cs="Times New Roman"/>
          <w:sz w:val="22"/>
          <w:szCs w:val="22"/>
        </w:rPr>
        <w:t>upapp</w:t>
      </w:r>
      <w:proofErr w:type="spellEnd"/>
      <w:r w:rsidR="00133DDF" w:rsidRPr="000C67E8">
        <w:rPr>
          <w:rStyle w:val="cf01"/>
          <w:rFonts w:ascii="Times New Roman" w:hAnsi="Times New Roman" w:cs="Times New Roman"/>
          <w:sz w:val="22"/>
          <w:szCs w:val="22"/>
        </w:rPr>
        <w:t xml:space="preserve"> oraz wymienionych po</w:t>
      </w:r>
      <w:r w:rsidR="00FE7646" w:rsidRPr="000C67E8">
        <w:rPr>
          <w:rStyle w:val="cf01"/>
          <w:rFonts w:ascii="Times New Roman" w:hAnsi="Times New Roman" w:cs="Times New Roman"/>
          <w:sz w:val="22"/>
          <w:szCs w:val="22"/>
        </w:rPr>
        <w:t>wyżej</w:t>
      </w:r>
      <w:r w:rsidR="00133DDF" w:rsidRPr="000C67E8">
        <w:rPr>
          <w:rFonts w:ascii="Times New Roman" w:hAnsi="Times New Roman" w:cs="Times New Roman"/>
          <w:color w:val="auto"/>
          <w:sz w:val="22"/>
          <w:szCs w:val="22"/>
        </w:rPr>
        <w:t>,</w:t>
      </w:r>
      <w:r w:rsidR="00CA5F2A" w:rsidRPr="000C67E8">
        <w:rPr>
          <w:rFonts w:ascii="Times New Roman" w:hAnsi="Times New Roman" w:cs="Times New Roman"/>
          <w:color w:val="auto"/>
          <w:sz w:val="22"/>
          <w:szCs w:val="22"/>
        </w:rPr>
        <w:t xml:space="preserve"> udzielenie wszelkich licencji, zgód i</w:t>
      </w:r>
      <w:r w:rsidR="00E4418D" w:rsidRPr="000C67E8">
        <w:rPr>
          <w:rFonts w:ascii="Times New Roman" w:hAnsi="Times New Roman" w:cs="Times New Roman"/>
          <w:color w:val="auto"/>
          <w:sz w:val="22"/>
          <w:szCs w:val="22"/>
        </w:rPr>
        <w:t> </w:t>
      </w:r>
      <w:r w:rsidR="00CA5F2A" w:rsidRPr="000C67E8">
        <w:rPr>
          <w:rFonts w:ascii="Times New Roman" w:hAnsi="Times New Roman" w:cs="Times New Roman"/>
          <w:color w:val="auto"/>
          <w:sz w:val="22"/>
          <w:szCs w:val="22"/>
        </w:rPr>
        <w:t>upoważnień, w tym uzyskanie przez Dostawcę  na Oprogramowanie Podmiotów Trzecich oraz wszelkie koszty poniesione przez Dostawcę. Dostawca oświadcza także, że wynagrodzenie, o</w:t>
      </w:r>
      <w:r w:rsidR="00E4418D" w:rsidRPr="000C67E8">
        <w:rPr>
          <w:rFonts w:ascii="Times New Roman" w:hAnsi="Times New Roman" w:cs="Times New Roman"/>
          <w:color w:val="auto"/>
          <w:sz w:val="22"/>
          <w:szCs w:val="22"/>
        </w:rPr>
        <w:t> </w:t>
      </w:r>
      <w:r w:rsidR="00CA5F2A" w:rsidRPr="000C67E8">
        <w:rPr>
          <w:rFonts w:ascii="Times New Roman" w:hAnsi="Times New Roman" w:cs="Times New Roman"/>
          <w:color w:val="auto"/>
          <w:sz w:val="22"/>
          <w:szCs w:val="22"/>
        </w:rPr>
        <w:t>którym</w:t>
      </w:r>
      <w:r w:rsidR="00AD7E15" w:rsidRPr="000C67E8">
        <w:rPr>
          <w:rFonts w:ascii="Times New Roman" w:hAnsi="Times New Roman" w:cs="Times New Roman"/>
          <w:color w:val="auto"/>
          <w:sz w:val="22"/>
          <w:szCs w:val="22"/>
        </w:rPr>
        <w:t xml:space="preserve"> </w:t>
      </w:r>
      <w:r w:rsidR="00CA5F2A" w:rsidRPr="000C67E8">
        <w:rPr>
          <w:rFonts w:ascii="Times New Roman" w:hAnsi="Times New Roman" w:cs="Times New Roman"/>
          <w:color w:val="auto"/>
          <w:sz w:val="22"/>
          <w:szCs w:val="22"/>
        </w:rPr>
        <w:t xml:space="preserve">mowa </w:t>
      </w:r>
      <w:r w:rsidR="0049621A" w:rsidRPr="000C67E8">
        <w:rPr>
          <w:rFonts w:ascii="Times New Roman" w:hAnsi="Times New Roman" w:cs="Times New Roman"/>
          <w:color w:val="auto"/>
          <w:sz w:val="22"/>
          <w:szCs w:val="22"/>
        </w:rPr>
        <w:br/>
      </w:r>
      <w:r w:rsidR="00CA5F2A" w:rsidRPr="000C67E8">
        <w:rPr>
          <w:rFonts w:ascii="Times New Roman" w:hAnsi="Times New Roman" w:cs="Times New Roman"/>
          <w:color w:val="auto"/>
          <w:sz w:val="22"/>
          <w:szCs w:val="22"/>
        </w:rPr>
        <w:t>w Umowie, obejmuje wszelkie wynagrodzenie twórcy z tytułu stworzenia rozwiązania podlegającego ochronie, w szczególności patentowej, które w</w:t>
      </w:r>
      <w:r w:rsidR="00944F07" w:rsidRPr="000C67E8">
        <w:rPr>
          <w:rFonts w:ascii="Times New Roman" w:hAnsi="Times New Roman" w:cs="Times New Roman"/>
          <w:color w:val="auto"/>
          <w:sz w:val="22"/>
          <w:szCs w:val="22"/>
        </w:rPr>
        <w:t> </w:t>
      </w:r>
      <w:r w:rsidR="00CA5F2A" w:rsidRPr="000C67E8">
        <w:rPr>
          <w:rFonts w:ascii="Times New Roman" w:hAnsi="Times New Roman" w:cs="Times New Roman"/>
          <w:color w:val="auto"/>
          <w:sz w:val="22"/>
          <w:szCs w:val="22"/>
        </w:rPr>
        <w:t xml:space="preserve">takim przypadku jest zobowiązany uiścić lub uregulować z twórcą we własnym zakresie. </w:t>
      </w:r>
    </w:p>
    <w:p w14:paraId="699A2904" w14:textId="2A8AD1E0" w:rsidR="00CA5F2A" w:rsidRPr="000C67E8" w:rsidRDefault="004465FC" w:rsidP="004465FC">
      <w:pPr>
        <w:pStyle w:val="Default"/>
        <w:spacing w:line="360" w:lineRule="auto"/>
        <w:ind w:left="567" w:hanging="567"/>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14.</w:t>
      </w:r>
      <w:r w:rsidRPr="000C67E8">
        <w:rPr>
          <w:rFonts w:ascii="Times New Roman" w:hAnsi="Times New Roman" w:cs="Times New Roman"/>
          <w:color w:val="auto"/>
          <w:sz w:val="22"/>
          <w:szCs w:val="22"/>
        </w:rPr>
        <w:tab/>
      </w:r>
      <w:r w:rsidR="00CA5F2A" w:rsidRPr="000C67E8">
        <w:rPr>
          <w:rFonts w:ascii="Times New Roman" w:hAnsi="Times New Roman" w:cs="Times New Roman"/>
          <w:color w:val="auto"/>
          <w:sz w:val="22"/>
          <w:szCs w:val="22"/>
        </w:rPr>
        <w:t>Licencje, o których mowa w ust. 2 -</w:t>
      </w:r>
      <w:r w:rsidR="0037794C" w:rsidRPr="000C67E8">
        <w:rPr>
          <w:rFonts w:ascii="Times New Roman" w:hAnsi="Times New Roman" w:cs="Times New Roman"/>
          <w:color w:val="auto"/>
          <w:sz w:val="22"/>
          <w:szCs w:val="22"/>
        </w:rPr>
        <w:t>5</w:t>
      </w:r>
      <w:r w:rsidR="00CA5F2A" w:rsidRPr="000C67E8">
        <w:rPr>
          <w:rFonts w:ascii="Times New Roman" w:hAnsi="Times New Roman" w:cs="Times New Roman"/>
          <w:color w:val="auto"/>
          <w:sz w:val="22"/>
          <w:szCs w:val="22"/>
        </w:rPr>
        <w:t xml:space="preserve"> są udzielone na czas nieokreślony oraz na obszarze całego świata, bez ograniczeń terytorialnych. </w:t>
      </w:r>
    </w:p>
    <w:p w14:paraId="442A4F91" w14:textId="0CD3215C" w:rsidR="00CA5F2A" w:rsidRPr="000C67E8" w:rsidRDefault="004465FC" w:rsidP="004465FC">
      <w:pPr>
        <w:pStyle w:val="Default"/>
        <w:spacing w:line="360" w:lineRule="auto"/>
        <w:ind w:left="567" w:hanging="567"/>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15.</w:t>
      </w:r>
      <w:r w:rsidRPr="000C67E8">
        <w:rPr>
          <w:rFonts w:ascii="Times New Roman" w:hAnsi="Times New Roman" w:cs="Times New Roman"/>
          <w:color w:val="auto"/>
          <w:sz w:val="22"/>
          <w:szCs w:val="22"/>
        </w:rPr>
        <w:tab/>
      </w:r>
      <w:r w:rsidR="00CA5F2A" w:rsidRPr="000C67E8">
        <w:rPr>
          <w:rFonts w:ascii="Times New Roman" w:hAnsi="Times New Roman" w:cs="Times New Roman"/>
          <w:color w:val="auto"/>
          <w:sz w:val="22"/>
          <w:szCs w:val="22"/>
        </w:rPr>
        <w:t>Dostawca  przyjmuje do wiadomości, że jego zobowiązania wynikające z niniejszego paragrafu, w</w:t>
      </w:r>
      <w:r w:rsidR="00944F07" w:rsidRPr="000C67E8">
        <w:rPr>
          <w:rFonts w:ascii="Times New Roman" w:hAnsi="Times New Roman" w:cs="Times New Roman"/>
          <w:color w:val="auto"/>
          <w:sz w:val="22"/>
          <w:szCs w:val="22"/>
        </w:rPr>
        <w:t> </w:t>
      </w:r>
      <w:r w:rsidR="00CA5F2A" w:rsidRPr="000C67E8">
        <w:rPr>
          <w:rFonts w:ascii="Times New Roman" w:hAnsi="Times New Roman" w:cs="Times New Roman"/>
          <w:color w:val="auto"/>
          <w:sz w:val="22"/>
          <w:szCs w:val="22"/>
        </w:rPr>
        <w:t>szczególności licencje, o których mowa w ust. 2 -</w:t>
      </w:r>
      <w:r w:rsidR="0037794C" w:rsidRPr="000C67E8">
        <w:rPr>
          <w:rFonts w:ascii="Times New Roman" w:hAnsi="Times New Roman" w:cs="Times New Roman"/>
          <w:color w:val="auto"/>
          <w:sz w:val="22"/>
          <w:szCs w:val="22"/>
        </w:rPr>
        <w:t>5</w:t>
      </w:r>
      <w:r w:rsidR="00CA5F2A" w:rsidRPr="000C67E8">
        <w:rPr>
          <w:rFonts w:ascii="Times New Roman" w:hAnsi="Times New Roman" w:cs="Times New Roman"/>
          <w:color w:val="auto"/>
          <w:sz w:val="22"/>
          <w:szCs w:val="22"/>
        </w:rPr>
        <w:t xml:space="preserve"> służą umożliwieniu Zamawiającemu korzystania z Przedmiotu Dostawy w pełnym zakresie. Dostawca  zobowiązuje się, że nie będzie ich rozwiązywał w jakikolwiek sposób, w szczególności przez wypowiedzenie lub odstąpienie. W przypadku naruszenia tego zobowiązania w stosunku do udzielonych licencji, o których mowa w ust. 2 -</w:t>
      </w:r>
      <w:r w:rsidR="0037794C" w:rsidRPr="000C67E8">
        <w:rPr>
          <w:rFonts w:ascii="Times New Roman" w:hAnsi="Times New Roman" w:cs="Times New Roman"/>
          <w:color w:val="auto"/>
          <w:sz w:val="22"/>
          <w:szCs w:val="22"/>
        </w:rPr>
        <w:t>5</w:t>
      </w:r>
      <w:r w:rsidR="00CA5F2A" w:rsidRPr="000C67E8">
        <w:rPr>
          <w:rFonts w:ascii="Times New Roman" w:hAnsi="Times New Roman" w:cs="Times New Roman"/>
          <w:color w:val="auto"/>
          <w:sz w:val="22"/>
          <w:szCs w:val="22"/>
        </w:rPr>
        <w:t>, Dostawca zapłaci karę umowną w wysokości 50.000 zł</w:t>
      </w:r>
      <w:r w:rsidR="0045753C">
        <w:rPr>
          <w:rFonts w:ascii="Times New Roman" w:hAnsi="Times New Roman" w:cs="Times New Roman"/>
          <w:color w:val="auto"/>
          <w:sz w:val="22"/>
          <w:szCs w:val="22"/>
        </w:rPr>
        <w:t xml:space="preserve"> </w:t>
      </w:r>
      <w:r w:rsidR="00CA5F2A" w:rsidRPr="000C67E8">
        <w:rPr>
          <w:rFonts w:ascii="Times New Roman" w:hAnsi="Times New Roman" w:cs="Times New Roman"/>
          <w:color w:val="auto"/>
          <w:sz w:val="22"/>
          <w:szCs w:val="22"/>
        </w:rPr>
        <w:t xml:space="preserve">(słownie: pięćdziesiąt tysięcy złotych) z tym, że </w:t>
      </w:r>
      <w:r w:rsidR="0037794C" w:rsidRPr="000C67E8">
        <w:rPr>
          <w:rFonts w:ascii="Times New Roman" w:hAnsi="Times New Roman" w:cs="Times New Roman"/>
          <w:color w:val="auto"/>
          <w:sz w:val="22"/>
          <w:szCs w:val="22"/>
        </w:rPr>
        <w:t>Zamawiający</w:t>
      </w:r>
      <w:r w:rsidR="00CA5F2A" w:rsidRPr="000C67E8">
        <w:rPr>
          <w:rFonts w:ascii="Times New Roman" w:hAnsi="Times New Roman" w:cs="Times New Roman"/>
          <w:color w:val="auto"/>
          <w:sz w:val="22"/>
          <w:szCs w:val="22"/>
        </w:rPr>
        <w:t xml:space="preserve"> może dochodzić na zasadach ogólnych odszkodowania przewyższającego zastrzeżone kary umowne.</w:t>
      </w:r>
    </w:p>
    <w:p w14:paraId="263B47F7" w14:textId="6C861532" w:rsidR="00CA5F2A" w:rsidRPr="00042882" w:rsidRDefault="004465FC" w:rsidP="004465FC">
      <w:pPr>
        <w:pStyle w:val="Default"/>
        <w:spacing w:line="360" w:lineRule="auto"/>
        <w:ind w:left="567" w:hanging="567"/>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16.</w:t>
      </w:r>
      <w:r w:rsidRPr="000C67E8">
        <w:rPr>
          <w:rFonts w:ascii="Times New Roman" w:hAnsi="Times New Roman" w:cs="Times New Roman"/>
          <w:color w:val="auto"/>
          <w:sz w:val="22"/>
          <w:szCs w:val="22"/>
        </w:rPr>
        <w:tab/>
      </w:r>
      <w:r w:rsidR="00CA5F2A" w:rsidRPr="000C67E8">
        <w:rPr>
          <w:rFonts w:ascii="Times New Roman" w:hAnsi="Times New Roman" w:cs="Times New Roman"/>
          <w:color w:val="auto"/>
          <w:sz w:val="22"/>
          <w:szCs w:val="22"/>
        </w:rPr>
        <w:t xml:space="preserve">Bez uszczerbku dla pozostałych postanowień niniejszego paragrafu, Dostawca przyjmuje </w:t>
      </w:r>
      <w:r w:rsidR="0049621A" w:rsidRPr="000C67E8">
        <w:rPr>
          <w:rFonts w:ascii="Times New Roman" w:hAnsi="Times New Roman" w:cs="Times New Roman"/>
          <w:color w:val="auto"/>
          <w:sz w:val="22"/>
          <w:szCs w:val="22"/>
        </w:rPr>
        <w:br/>
      </w:r>
      <w:r w:rsidR="00CA5F2A" w:rsidRPr="000C67E8">
        <w:rPr>
          <w:rFonts w:ascii="Times New Roman" w:hAnsi="Times New Roman" w:cs="Times New Roman"/>
          <w:color w:val="auto"/>
          <w:sz w:val="22"/>
          <w:szCs w:val="22"/>
        </w:rPr>
        <w:t xml:space="preserve">do wiadomości, że wszelkie prawa do Przedmiotu Dostawy i jego wszelkich elementów, </w:t>
      </w:r>
      <w:r w:rsidR="0049621A" w:rsidRPr="000C67E8">
        <w:rPr>
          <w:rFonts w:ascii="Times New Roman" w:hAnsi="Times New Roman" w:cs="Times New Roman"/>
          <w:color w:val="auto"/>
          <w:sz w:val="22"/>
          <w:szCs w:val="22"/>
        </w:rPr>
        <w:br/>
      </w:r>
      <w:r w:rsidR="00CA5F2A" w:rsidRPr="000C67E8">
        <w:rPr>
          <w:rFonts w:ascii="Times New Roman" w:hAnsi="Times New Roman" w:cs="Times New Roman"/>
          <w:color w:val="auto"/>
          <w:sz w:val="22"/>
          <w:szCs w:val="22"/>
        </w:rPr>
        <w:t xml:space="preserve"> w wersji przygotowanej dla Zamawiającego,</w:t>
      </w:r>
      <w:r w:rsidR="00DD2E0D" w:rsidRPr="000C67E8">
        <w:rPr>
          <w:rFonts w:ascii="Times New Roman" w:hAnsi="Times New Roman" w:cs="Times New Roman"/>
          <w:color w:val="auto"/>
          <w:sz w:val="22"/>
          <w:szCs w:val="22"/>
        </w:rPr>
        <w:t xml:space="preserve"> w tym: </w:t>
      </w:r>
      <w:r w:rsidR="00CA5F2A" w:rsidRPr="000C67E8">
        <w:rPr>
          <w:rFonts w:ascii="Times New Roman" w:hAnsi="Times New Roman" w:cs="Times New Roman"/>
          <w:color w:val="auto"/>
          <w:sz w:val="22"/>
          <w:szCs w:val="22"/>
        </w:rPr>
        <w:t xml:space="preserve"> dokumentacji projektowej, technicznej, </w:t>
      </w:r>
      <w:r w:rsidR="00CA5F2A" w:rsidRPr="000C67E8">
        <w:rPr>
          <w:rFonts w:ascii="Times New Roman" w:hAnsi="Times New Roman" w:cs="Times New Roman"/>
          <w:color w:val="auto"/>
          <w:sz w:val="22"/>
          <w:szCs w:val="22"/>
        </w:rPr>
        <w:lastRenderedPageBreak/>
        <w:t xml:space="preserve">instrukcji, zaleceń, projektów graficznych, baz danych, materiałów szkoleniowych,  Oprogramowania Dedykowanego, </w:t>
      </w:r>
      <w:r w:rsidR="002540B1" w:rsidRPr="00042882">
        <w:rPr>
          <w:rFonts w:ascii="Times New Roman" w:hAnsi="Times New Roman" w:cs="Times New Roman"/>
          <w:color w:val="auto"/>
          <w:sz w:val="22"/>
          <w:szCs w:val="22"/>
        </w:rPr>
        <w:t xml:space="preserve">kodów i haseł serwisowych do programów sterujących </w:t>
      </w:r>
      <w:r w:rsidR="00CA5F2A" w:rsidRPr="00042882">
        <w:rPr>
          <w:rFonts w:ascii="Times New Roman" w:hAnsi="Times New Roman" w:cs="Times New Roman"/>
          <w:color w:val="auto"/>
          <w:sz w:val="22"/>
          <w:szCs w:val="22"/>
        </w:rPr>
        <w:t>przechod</w:t>
      </w:r>
      <w:r w:rsidR="0049621A" w:rsidRPr="00042882">
        <w:rPr>
          <w:rFonts w:ascii="Times New Roman" w:hAnsi="Times New Roman" w:cs="Times New Roman"/>
          <w:color w:val="auto"/>
          <w:sz w:val="22"/>
          <w:szCs w:val="22"/>
        </w:rPr>
        <w:t xml:space="preserve">zą na Zamawiającego i Dostawca </w:t>
      </w:r>
      <w:r w:rsidR="00CA5F2A" w:rsidRPr="00042882">
        <w:rPr>
          <w:rFonts w:ascii="Times New Roman" w:hAnsi="Times New Roman" w:cs="Times New Roman"/>
          <w:color w:val="auto"/>
          <w:sz w:val="22"/>
          <w:szCs w:val="22"/>
        </w:rPr>
        <w:t xml:space="preserve">nie może z nich korzystać, rozporządzać lub wykonywać praw zależnych, w szczególności wytwarzać </w:t>
      </w:r>
      <w:r w:rsidR="0049621A" w:rsidRPr="00042882">
        <w:rPr>
          <w:rFonts w:ascii="Times New Roman" w:hAnsi="Times New Roman" w:cs="Times New Roman"/>
          <w:color w:val="auto"/>
          <w:sz w:val="22"/>
          <w:szCs w:val="22"/>
        </w:rPr>
        <w:br/>
      </w:r>
      <w:r w:rsidR="00CA5F2A" w:rsidRPr="00042882">
        <w:rPr>
          <w:rFonts w:ascii="Times New Roman" w:hAnsi="Times New Roman" w:cs="Times New Roman"/>
          <w:color w:val="auto"/>
          <w:sz w:val="22"/>
          <w:szCs w:val="22"/>
        </w:rPr>
        <w:t>we własnym zakresie lub zezwalać na wytwarzanie innym podmiotom i wprowadzać do obrotu</w:t>
      </w:r>
    </w:p>
    <w:p w14:paraId="234EA2DC" w14:textId="4FE55184" w:rsidR="00CA5F2A" w:rsidRPr="000C67E8" w:rsidRDefault="004465FC" w:rsidP="004465FC">
      <w:pPr>
        <w:pStyle w:val="Default"/>
        <w:tabs>
          <w:tab w:val="left" w:pos="-4395"/>
          <w:tab w:val="left" w:pos="709"/>
        </w:tabs>
        <w:spacing w:line="360" w:lineRule="auto"/>
        <w:ind w:left="567" w:hanging="567"/>
        <w:jc w:val="both"/>
        <w:rPr>
          <w:rFonts w:ascii="Times New Roman" w:hAnsi="Times New Roman" w:cs="Times New Roman"/>
          <w:color w:val="auto"/>
          <w:sz w:val="22"/>
          <w:szCs w:val="22"/>
        </w:rPr>
      </w:pPr>
      <w:r w:rsidRPr="00042882">
        <w:rPr>
          <w:rFonts w:ascii="Times New Roman" w:hAnsi="Times New Roman" w:cs="Times New Roman"/>
          <w:color w:val="auto"/>
          <w:sz w:val="22"/>
          <w:szCs w:val="22"/>
        </w:rPr>
        <w:t>17.</w:t>
      </w:r>
      <w:r w:rsidRPr="00042882">
        <w:rPr>
          <w:rFonts w:ascii="Times New Roman" w:hAnsi="Times New Roman" w:cs="Times New Roman"/>
          <w:color w:val="auto"/>
          <w:sz w:val="22"/>
          <w:szCs w:val="22"/>
        </w:rPr>
        <w:tab/>
      </w:r>
      <w:r w:rsidR="00CA5F2A" w:rsidRPr="00042882">
        <w:rPr>
          <w:rFonts w:ascii="Times New Roman" w:hAnsi="Times New Roman" w:cs="Times New Roman"/>
          <w:color w:val="auto"/>
          <w:sz w:val="22"/>
          <w:szCs w:val="22"/>
        </w:rPr>
        <w:t>W celu uniknięcia wątpliwości, Strony potwierdzają, że Zamawiający może rozporządzać</w:t>
      </w:r>
      <w:r w:rsidR="00CA5F2A" w:rsidRPr="000C67E8">
        <w:rPr>
          <w:rFonts w:ascii="Times New Roman" w:hAnsi="Times New Roman" w:cs="Times New Roman"/>
          <w:color w:val="auto"/>
          <w:sz w:val="22"/>
          <w:szCs w:val="22"/>
        </w:rPr>
        <w:t xml:space="preserve"> Przedmiotem Dostawy na rzecz podmiotów trzecich, w szczególności obejmuje to wszelkie prawa, w</w:t>
      </w:r>
      <w:r w:rsidR="00944F07" w:rsidRPr="000C67E8">
        <w:rPr>
          <w:rFonts w:ascii="Times New Roman" w:hAnsi="Times New Roman" w:cs="Times New Roman"/>
          <w:color w:val="auto"/>
          <w:sz w:val="22"/>
          <w:szCs w:val="22"/>
        </w:rPr>
        <w:t> </w:t>
      </w:r>
      <w:r w:rsidR="00CA5F2A" w:rsidRPr="000C67E8">
        <w:rPr>
          <w:rFonts w:ascii="Times New Roman" w:hAnsi="Times New Roman" w:cs="Times New Roman"/>
          <w:color w:val="auto"/>
          <w:sz w:val="22"/>
          <w:szCs w:val="22"/>
        </w:rPr>
        <w:t xml:space="preserve">tym oprogramowanie związane z Przedmiotem Dostawy, co oznacza że </w:t>
      </w:r>
      <w:r w:rsidR="00E4418D" w:rsidRPr="000C67E8">
        <w:rPr>
          <w:rFonts w:ascii="Times New Roman" w:hAnsi="Times New Roman" w:cs="Times New Roman"/>
          <w:color w:val="auto"/>
          <w:sz w:val="22"/>
          <w:szCs w:val="22"/>
        </w:rPr>
        <w:t>Zamawiający</w:t>
      </w:r>
      <w:r w:rsidR="00CA5F2A" w:rsidRPr="000C67E8">
        <w:rPr>
          <w:rFonts w:ascii="Times New Roman" w:hAnsi="Times New Roman" w:cs="Times New Roman"/>
          <w:color w:val="auto"/>
          <w:sz w:val="22"/>
          <w:szCs w:val="22"/>
        </w:rPr>
        <w:t xml:space="preserve"> w szczególności może je przenieść na rzecz podmiotów trzecich, w tym w przenieść autorskie prawa majątkowe, licencje, upoważnienia, zgody, bez uzyskiwania dodatkowej zgody Dostawcy lub jakichkolwiek innych podmiotów. W przypadku takiego rozporządzenia, wszelkie postanowienia niniejszego paragrafu mają zastosowanie do ww. podmiotu trzeciego.</w:t>
      </w:r>
    </w:p>
    <w:p w14:paraId="572749A2" w14:textId="0A26C491" w:rsidR="0037794C" w:rsidRPr="000C67E8" w:rsidRDefault="004465FC" w:rsidP="001637E6">
      <w:pPr>
        <w:tabs>
          <w:tab w:val="left" w:pos="-1296"/>
          <w:tab w:val="left" w:pos="0"/>
        </w:tabs>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18.</w:t>
      </w:r>
      <w:r w:rsidRPr="000C67E8">
        <w:rPr>
          <w:rFonts w:ascii="Times New Roman" w:hAnsi="Times New Roman" w:cs="Times New Roman"/>
          <w:sz w:val="22"/>
          <w:szCs w:val="22"/>
        </w:rPr>
        <w:tab/>
      </w:r>
      <w:r w:rsidR="0037794C" w:rsidRPr="000C67E8">
        <w:rPr>
          <w:rFonts w:ascii="Times New Roman" w:hAnsi="Times New Roman" w:cs="Times New Roman"/>
          <w:sz w:val="22"/>
          <w:szCs w:val="22"/>
        </w:rPr>
        <w:t xml:space="preserve">W razie skierowania przeciwko </w:t>
      </w:r>
      <w:r w:rsidR="00881FDB" w:rsidRPr="000C67E8">
        <w:rPr>
          <w:rFonts w:ascii="Times New Roman" w:hAnsi="Times New Roman" w:cs="Times New Roman"/>
          <w:sz w:val="22"/>
          <w:szCs w:val="22"/>
        </w:rPr>
        <w:t>Zamawiającemu</w:t>
      </w:r>
      <w:r w:rsidR="0037794C" w:rsidRPr="000C67E8">
        <w:rPr>
          <w:rFonts w:ascii="Times New Roman" w:hAnsi="Times New Roman" w:cs="Times New Roman"/>
          <w:sz w:val="22"/>
          <w:szCs w:val="22"/>
        </w:rPr>
        <w:t xml:space="preserve"> jakichkolwiek roszczeń z tytułu naruszenia praw autorskich:</w:t>
      </w:r>
    </w:p>
    <w:p w14:paraId="1940B414" w14:textId="4DE73D77" w:rsidR="0037794C" w:rsidRPr="000C67E8" w:rsidRDefault="004465FC" w:rsidP="00A43970">
      <w:pPr>
        <w:tabs>
          <w:tab w:val="left" w:pos="-1296"/>
          <w:tab w:val="left" w:pos="0"/>
        </w:tabs>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a)</w:t>
      </w:r>
      <w:r w:rsidRPr="000C67E8">
        <w:rPr>
          <w:rFonts w:ascii="Times New Roman" w:hAnsi="Times New Roman" w:cs="Times New Roman"/>
          <w:sz w:val="22"/>
          <w:szCs w:val="22"/>
        </w:rPr>
        <w:tab/>
      </w:r>
      <w:r w:rsidR="0037794C" w:rsidRPr="000C67E8">
        <w:rPr>
          <w:rFonts w:ascii="Times New Roman" w:hAnsi="Times New Roman" w:cs="Times New Roman"/>
          <w:sz w:val="22"/>
          <w:szCs w:val="22"/>
        </w:rPr>
        <w:t xml:space="preserve">Dostawca przyjmuje na siebie pełną odpowiedzialność za wszelkie powstałe z tego tytułu skutki, w tym naprawi każdą szkodę jaką poniesie </w:t>
      </w:r>
      <w:r w:rsidR="00E4418D" w:rsidRPr="000C67E8">
        <w:rPr>
          <w:rFonts w:ascii="Times New Roman" w:hAnsi="Times New Roman" w:cs="Times New Roman"/>
          <w:sz w:val="22"/>
          <w:szCs w:val="22"/>
        </w:rPr>
        <w:t>Zamawiający</w:t>
      </w:r>
      <w:r w:rsidR="0037794C" w:rsidRPr="000C67E8">
        <w:rPr>
          <w:rFonts w:ascii="Times New Roman" w:hAnsi="Times New Roman" w:cs="Times New Roman"/>
          <w:sz w:val="22"/>
          <w:szCs w:val="22"/>
        </w:rPr>
        <w:t>;</w:t>
      </w:r>
    </w:p>
    <w:p w14:paraId="62493024" w14:textId="7063C868" w:rsidR="0037794C" w:rsidRPr="000C67E8" w:rsidRDefault="004465FC" w:rsidP="00A43970">
      <w:pPr>
        <w:tabs>
          <w:tab w:val="left" w:pos="-1296"/>
          <w:tab w:val="left" w:pos="0"/>
        </w:tabs>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b)</w:t>
      </w:r>
      <w:r w:rsidRPr="000C67E8">
        <w:rPr>
          <w:rFonts w:ascii="Times New Roman" w:hAnsi="Times New Roman" w:cs="Times New Roman"/>
          <w:sz w:val="22"/>
          <w:szCs w:val="22"/>
        </w:rPr>
        <w:tab/>
      </w:r>
      <w:r w:rsidR="0037794C" w:rsidRPr="000C67E8">
        <w:rPr>
          <w:rFonts w:ascii="Times New Roman" w:hAnsi="Times New Roman" w:cs="Times New Roman"/>
          <w:sz w:val="22"/>
          <w:szCs w:val="22"/>
        </w:rPr>
        <w:t xml:space="preserve">w przypadku skierowania sprawy na drogę postępowania sądowego, arbitrażowego </w:t>
      </w:r>
      <w:r w:rsidR="0049621A" w:rsidRPr="000C67E8">
        <w:rPr>
          <w:rFonts w:ascii="Times New Roman" w:hAnsi="Times New Roman" w:cs="Times New Roman"/>
          <w:sz w:val="22"/>
          <w:szCs w:val="22"/>
        </w:rPr>
        <w:br/>
      </w:r>
      <w:r w:rsidR="0037794C" w:rsidRPr="000C67E8">
        <w:rPr>
          <w:rFonts w:ascii="Times New Roman" w:hAnsi="Times New Roman" w:cs="Times New Roman"/>
          <w:sz w:val="22"/>
          <w:szCs w:val="22"/>
        </w:rPr>
        <w:t xml:space="preserve">lub postępowania o podobnym charakterze, Dostawca przystąpi do postępowania po stronie </w:t>
      </w:r>
      <w:r w:rsidR="00881FDB" w:rsidRPr="000C67E8">
        <w:rPr>
          <w:rFonts w:ascii="Times New Roman" w:hAnsi="Times New Roman" w:cs="Times New Roman"/>
          <w:sz w:val="22"/>
          <w:szCs w:val="22"/>
        </w:rPr>
        <w:t>Zamawiającego</w:t>
      </w:r>
      <w:r w:rsidR="0037794C" w:rsidRPr="000C67E8">
        <w:rPr>
          <w:rFonts w:ascii="Times New Roman" w:hAnsi="Times New Roman" w:cs="Times New Roman"/>
          <w:sz w:val="22"/>
          <w:szCs w:val="22"/>
        </w:rPr>
        <w:t xml:space="preserve"> oraz pokryje wszelkie koszty związane z udziałem </w:t>
      </w:r>
      <w:r w:rsidR="00881FDB" w:rsidRPr="000C67E8">
        <w:rPr>
          <w:rFonts w:ascii="Times New Roman" w:hAnsi="Times New Roman" w:cs="Times New Roman"/>
          <w:sz w:val="22"/>
          <w:szCs w:val="22"/>
        </w:rPr>
        <w:t>Zamawiającego</w:t>
      </w:r>
      <w:r w:rsidR="0037794C" w:rsidRPr="000C67E8">
        <w:rPr>
          <w:rFonts w:ascii="Times New Roman" w:hAnsi="Times New Roman" w:cs="Times New Roman"/>
          <w:sz w:val="22"/>
          <w:szCs w:val="22"/>
        </w:rPr>
        <w:t xml:space="preserve"> w takim postępowaniu, w tym poniesione przez </w:t>
      </w:r>
      <w:r w:rsidR="00881FDB" w:rsidRPr="000C67E8">
        <w:rPr>
          <w:rFonts w:ascii="Times New Roman" w:hAnsi="Times New Roman" w:cs="Times New Roman"/>
          <w:sz w:val="22"/>
          <w:szCs w:val="22"/>
        </w:rPr>
        <w:t>Zamawiającego</w:t>
      </w:r>
      <w:r w:rsidR="0037794C" w:rsidRPr="000C67E8">
        <w:rPr>
          <w:rFonts w:ascii="Times New Roman" w:hAnsi="Times New Roman" w:cs="Times New Roman"/>
          <w:sz w:val="22"/>
          <w:szCs w:val="22"/>
        </w:rPr>
        <w:t xml:space="preserve"> koszty obsługi prawnej;</w:t>
      </w:r>
    </w:p>
    <w:p w14:paraId="2CC8BCDB" w14:textId="365009C0" w:rsidR="0037794C" w:rsidRPr="000C67E8" w:rsidRDefault="004465FC" w:rsidP="00A43970">
      <w:pPr>
        <w:tabs>
          <w:tab w:val="left" w:pos="-1296"/>
          <w:tab w:val="left" w:pos="0"/>
        </w:tabs>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c)</w:t>
      </w:r>
      <w:r w:rsidRPr="000C67E8">
        <w:rPr>
          <w:rFonts w:ascii="Times New Roman" w:hAnsi="Times New Roman" w:cs="Times New Roman"/>
          <w:sz w:val="22"/>
          <w:szCs w:val="22"/>
        </w:rPr>
        <w:tab/>
      </w:r>
      <w:r w:rsidR="0037794C" w:rsidRPr="000C67E8">
        <w:rPr>
          <w:rFonts w:ascii="Times New Roman" w:hAnsi="Times New Roman" w:cs="Times New Roman"/>
          <w:sz w:val="22"/>
          <w:szCs w:val="22"/>
        </w:rPr>
        <w:t xml:space="preserve">Dostawca poniesie wszelkie koszty związane z koniecznością pokrycia roszczeń majątkowych lub niemajątkowych związanych z naruszeniem praw autorskich, a gdyby pokrycie takich roszczeń zostało wyegzekwowane od </w:t>
      </w:r>
      <w:r w:rsidR="00881FDB" w:rsidRPr="000C67E8">
        <w:rPr>
          <w:rFonts w:ascii="Times New Roman" w:hAnsi="Times New Roman" w:cs="Times New Roman"/>
          <w:sz w:val="22"/>
          <w:szCs w:val="22"/>
        </w:rPr>
        <w:t>Zamawiającego</w:t>
      </w:r>
      <w:r w:rsidR="0037794C" w:rsidRPr="000C67E8">
        <w:rPr>
          <w:rFonts w:ascii="Times New Roman" w:hAnsi="Times New Roman" w:cs="Times New Roman"/>
          <w:sz w:val="22"/>
          <w:szCs w:val="22"/>
        </w:rPr>
        <w:t xml:space="preserve">, w tym na podstawie zapadłych przeciwko </w:t>
      </w:r>
      <w:r w:rsidR="005B783D" w:rsidRPr="000C67E8">
        <w:rPr>
          <w:rFonts w:ascii="Times New Roman" w:hAnsi="Times New Roman" w:cs="Times New Roman"/>
          <w:sz w:val="22"/>
          <w:szCs w:val="22"/>
        </w:rPr>
        <w:t>Zamawiającemu</w:t>
      </w:r>
      <w:r w:rsidR="002F7E31" w:rsidRPr="000C67E8">
        <w:rPr>
          <w:rFonts w:ascii="Times New Roman" w:hAnsi="Times New Roman" w:cs="Times New Roman"/>
          <w:sz w:val="22"/>
          <w:szCs w:val="22"/>
        </w:rPr>
        <w:t xml:space="preserve"> </w:t>
      </w:r>
      <w:r w:rsidR="0037794C" w:rsidRPr="000C67E8">
        <w:rPr>
          <w:rFonts w:ascii="Times New Roman" w:hAnsi="Times New Roman" w:cs="Times New Roman"/>
          <w:sz w:val="22"/>
          <w:szCs w:val="22"/>
        </w:rPr>
        <w:t xml:space="preserve">orzeczeń lub rozstrzygnięć o podobnym charakterze, zwróci </w:t>
      </w:r>
      <w:r w:rsidR="005B783D" w:rsidRPr="000C67E8">
        <w:rPr>
          <w:rFonts w:ascii="Times New Roman" w:hAnsi="Times New Roman" w:cs="Times New Roman"/>
          <w:sz w:val="22"/>
          <w:szCs w:val="22"/>
        </w:rPr>
        <w:t>Zamawiającemu</w:t>
      </w:r>
      <w:r w:rsidR="0037794C" w:rsidRPr="000C67E8">
        <w:rPr>
          <w:rFonts w:ascii="Times New Roman" w:hAnsi="Times New Roman" w:cs="Times New Roman"/>
          <w:sz w:val="22"/>
          <w:szCs w:val="22"/>
        </w:rPr>
        <w:t xml:space="preserve"> wszelkie związane z tym koszty.</w:t>
      </w:r>
    </w:p>
    <w:p w14:paraId="4CF6D438" w14:textId="6D67874E" w:rsidR="0049621A" w:rsidRPr="000C67E8" w:rsidRDefault="0049621A" w:rsidP="00AA2904">
      <w:pPr>
        <w:tabs>
          <w:tab w:val="left" w:pos="-1296"/>
          <w:tab w:val="left" w:pos="0"/>
        </w:tabs>
        <w:spacing w:line="360" w:lineRule="auto"/>
        <w:jc w:val="both"/>
        <w:rPr>
          <w:rFonts w:ascii="Times New Roman" w:hAnsi="Times New Roman" w:cs="Times New Roman"/>
          <w:sz w:val="22"/>
          <w:szCs w:val="22"/>
        </w:rPr>
      </w:pPr>
    </w:p>
    <w:p w14:paraId="290748D2" w14:textId="7BFD237B" w:rsidR="00CA5F2A" w:rsidRPr="000C67E8" w:rsidRDefault="00AA2904" w:rsidP="004465FC">
      <w:pPr>
        <w:spacing w:line="320" w:lineRule="exact"/>
        <w:ind w:left="567" w:hanging="567"/>
        <w:jc w:val="center"/>
        <w:rPr>
          <w:rFonts w:ascii="Times New Roman" w:hAnsi="Times New Roman" w:cs="Times New Roman"/>
          <w:sz w:val="22"/>
          <w:szCs w:val="22"/>
        </w:rPr>
      </w:pPr>
      <w:r w:rsidRPr="000C67E8">
        <w:rPr>
          <w:rFonts w:ascii="Times New Roman" w:hAnsi="Times New Roman" w:cs="Times New Roman"/>
          <w:b/>
          <w:sz w:val="22"/>
          <w:szCs w:val="22"/>
        </w:rPr>
        <w:t>§</w:t>
      </w:r>
      <w:r w:rsidR="00881FDB" w:rsidRPr="000C67E8">
        <w:rPr>
          <w:rFonts w:ascii="Times New Roman" w:hAnsi="Times New Roman" w:cs="Times New Roman"/>
          <w:b/>
          <w:sz w:val="22"/>
          <w:szCs w:val="22"/>
        </w:rPr>
        <w:t>1</w:t>
      </w:r>
      <w:r w:rsidR="0075473E" w:rsidRPr="000C67E8">
        <w:rPr>
          <w:rFonts w:ascii="Times New Roman" w:hAnsi="Times New Roman" w:cs="Times New Roman"/>
          <w:b/>
          <w:sz w:val="22"/>
          <w:szCs w:val="22"/>
        </w:rPr>
        <w:t>2</w:t>
      </w:r>
    </w:p>
    <w:p w14:paraId="3936C557" w14:textId="40ED41F5" w:rsidR="00A3325C" w:rsidRPr="000C67E8" w:rsidRDefault="00881FDB" w:rsidP="004465FC">
      <w:pPr>
        <w:pStyle w:val="Nagwek"/>
        <w:tabs>
          <w:tab w:val="left" w:pos="0"/>
        </w:tabs>
        <w:spacing w:line="360" w:lineRule="auto"/>
        <w:ind w:left="567" w:hanging="567"/>
        <w:jc w:val="center"/>
        <w:rPr>
          <w:rStyle w:val="FontStyle63"/>
          <w:rFonts w:ascii="Times New Roman" w:hAnsi="Times New Roman" w:cs="Times New Roman"/>
          <w:b/>
          <w:bCs/>
        </w:rPr>
      </w:pPr>
      <w:r w:rsidRPr="000C67E8">
        <w:rPr>
          <w:rStyle w:val="FontStyle63"/>
          <w:rFonts w:ascii="Times New Roman" w:hAnsi="Times New Roman" w:cs="Times New Roman"/>
          <w:b/>
          <w:bCs/>
        </w:rPr>
        <w:t>Kary umowne</w:t>
      </w:r>
      <w:r w:rsidR="0045753C">
        <w:rPr>
          <w:rStyle w:val="FontStyle63"/>
          <w:rFonts w:ascii="Times New Roman" w:hAnsi="Times New Roman" w:cs="Times New Roman"/>
          <w:b/>
          <w:bCs/>
        </w:rPr>
        <w:t>.</w:t>
      </w:r>
    </w:p>
    <w:p w14:paraId="7A64A9DA" w14:textId="77777777" w:rsidR="00AA2904" w:rsidRPr="000C67E8" w:rsidRDefault="00AA2904" w:rsidP="00AA2904">
      <w:pPr>
        <w:pStyle w:val="Nagwek"/>
        <w:tabs>
          <w:tab w:val="left" w:pos="0"/>
        </w:tabs>
        <w:spacing w:line="360" w:lineRule="auto"/>
        <w:ind w:left="567" w:hanging="567"/>
        <w:rPr>
          <w:rFonts w:ascii="Times New Roman" w:hAnsi="Times New Roman" w:cs="Times New Roman"/>
          <w:sz w:val="22"/>
          <w:szCs w:val="22"/>
        </w:rPr>
      </w:pPr>
    </w:p>
    <w:p w14:paraId="45702D99" w14:textId="14C77251" w:rsidR="0071544A" w:rsidRPr="000C67E8" w:rsidRDefault="00881FDB" w:rsidP="004465FC">
      <w:pPr>
        <w:pStyle w:val="Nagwek"/>
        <w:tabs>
          <w:tab w:val="left" w:pos="0"/>
        </w:tabs>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1.</w:t>
      </w:r>
      <w:r w:rsidR="004465FC" w:rsidRPr="000C67E8">
        <w:rPr>
          <w:rFonts w:ascii="Times New Roman" w:hAnsi="Times New Roman" w:cs="Times New Roman"/>
          <w:sz w:val="22"/>
          <w:szCs w:val="22"/>
        </w:rPr>
        <w:tab/>
      </w:r>
      <w:r w:rsidR="003A455C" w:rsidRPr="000C67E8">
        <w:rPr>
          <w:rFonts w:ascii="Times New Roman" w:hAnsi="Times New Roman" w:cs="Times New Roman"/>
          <w:sz w:val="22"/>
          <w:szCs w:val="22"/>
        </w:rPr>
        <w:t xml:space="preserve">Dostawca jest zobowiązany do zapłaty na rzecz </w:t>
      </w:r>
      <w:r w:rsidR="00EB5E12" w:rsidRPr="000C67E8">
        <w:rPr>
          <w:rFonts w:ascii="Times New Roman" w:hAnsi="Times New Roman" w:cs="Times New Roman"/>
          <w:sz w:val="22"/>
          <w:szCs w:val="22"/>
        </w:rPr>
        <w:t>Zamawiającego</w:t>
      </w:r>
      <w:r w:rsidR="003A455C" w:rsidRPr="000C67E8">
        <w:rPr>
          <w:rFonts w:ascii="Times New Roman" w:hAnsi="Times New Roman" w:cs="Times New Roman"/>
          <w:sz w:val="22"/>
          <w:szCs w:val="22"/>
        </w:rPr>
        <w:t xml:space="preserve"> kar umownych w wypadku:</w:t>
      </w:r>
    </w:p>
    <w:p w14:paraId="008E0C2A" w14:textId="60E05197" w:rsidR="0038545D" w:rsidRPr="000C67E8" w:rsidRDefault="004465FC" w:rsidP="004465FC">
      <w:pPr>
        <w:pStyle w:val="Nagwek"/>
        <w:spacing w:line="360" w:lineRule="auto"/>
        <w:ind w:left="1134" w:hanging="283"/>
        <w:jc w:val="both"/>
        <w:rPr>
          <w:rFonts w:ascii="Times New Roman" w:hAnsi="Times New Roman" w:cs="Times New Roman"/>
          <w:bCs/>
          <w:sz w:val="22"/>
          <w:szCs w:val="22"/>
        </w:rPr>
      </w:pPr>
      <w:r w:rsidRPr="000C67E8">
        <w:rPr>
          <w:rFonts w:ascii="Times New Roman" w:hAnsi="Times New Roman" w:cs="Times New Roman"/>
          <w:sz w:val="22"/>
          <w:szCs w:val="22"/>
        </w:rPr>
        <w:t>a)</w:t>
      </w:r>
      <w:r w:rsidRPr="000C67E8">
        <w:rPr>
          <w:rFonts w:ascii="Times New Roman" w:hAnsi="Times New Roman" w:cs="Times New Roman"/>
          <w:sz w:val="22"/>
          <w:szCs w:val="22"/>
        </w:rPr>
        <w:tab/>
      </w:r>
      <w:r w:rsidR="00E674F2" w:rsidRPr="000C67E8">
        <w:rPr>
          <w:rFonts w:ascii="Times New Roman" w:hAnsi="Times New Roman" w:cs="Times New Roman"/>
          <w:sz w:val="22"/>
          <w:szCs w:val="22"/>
        </w:rPr>
        <w:t xml:space="preserve">zwłoki Dostawcy </w:t>
      </w:r>
      <w:r w:rsidR="0030649F" w:rsidRPr="000C67E8">
        <w:rPr>
          <w:rFonts w:ascii="Times New Roman" w:hAnsi="Times New Roman" w:cs="Times New Roman"/>
          <w:sz w:val="22"/>
          <w:szCs w:val="22"/>
        </w:rPr>
        <w:t xml:space="preserve">w wykonaniu Przedmiotu Umowy w stosunku do </w:t>
      </w:r>
      <w:r w:rsidR="007F7CB2" w:rsidRPr="000C67E8">
        <w:rPr>
          <w:rFonts w:ascii="Times New Roman" w:hAnsi="Times New Roman" w:cs="Times New Roman"/>
          <w:sz w:val="22"/>
          <w:szCs w:val="22"/>
        </w:rPr>
        <w:t xml:space="preserve">terminów określonych w </w:t>
      </w:r>
      <w:r w:rsidR="00881FDB" w:rsidRPr="000C67E8">
        <w:rPr>
          <w:rFonts w:ascii="Times New Roman" w:hAnsi="Times New Roman" w:cs="Times New Roman"/>
          <w:bCs/>
          <w:sz w:val="22"/>
          <w:szCs w:val="22"/>
        </w:rPr>
        <w:t xml:space="preserve">§ </w:t>
      </w:r>
      <w:r w:rsidR="003E5A3F">
        <w:rPr>
          <w:rFonts w:ascii="Times New Roman" w:hAnsi="Times New Roman" w:cs="Times New Roman"/>
          <w:bCs/>
          <w:sz w:val="22"/>
          <w:szCs w:val="22"/>
        </w:rPr>
        <w:t>5</w:t>
      </w:r>
      <w:r w:rsidR="00881FDB" w:rsidRPr="000C67E8">
        <w:rPr>
          <w:rFonts w:ascii="Times New Roman" w:hAnsi="Times New Roman" w:cs="Times New Roman"/>
          <w:bCs/>
          <w:sz w:val="22"/>
          <w:szCs w:val="22"/>
        </w:rPr>
        <w:t xml:space="preserve"> ust.1</w:t>
      </w:r>
      <w:r w:rsidR="00733C84">
        <w:rPr>
          <w:rFonts w:ascii="Times New Roman" w:hAnsi="Times New Roman" w:cs="Times New Roman"/>
          <w:bCs/>
          <w:sz w:val="22"/>
          <w:szCs w:val="22"/>
        </w:rPr>
        <w:t>(a)</w:t>
      </w:r>
      <w:r w:rsidR="00881FDB" w:rsidRPr="000C67E8">
        <w:rPr>
          <w:rFonts w:ascii="Times New Roman" w:hAnsi="Times New Roman" w:cs="Times New Roman"/>
          <w:bCs/>
          <w:sz w:val="22"/>
          <w:szCs w:val="22"/>
        </w:rPr>
        <w:t xml:space="preserve"> Umowy </w:t>
      </w:r>
      <w:r w:rsidR="007F7CB2" w:rsidRPr="000C67E8">
        <w:rPr>
          <w:rFonts w:ascii="Times New Roman" w:hAnsi="Times New Roman" w:cs="Times New Roman"/>
          <w:bCs/>
          <w:sz w:val="22"/>
          <w:szCs w:val="22"/>
        </w:rPr>
        <w:t>w wysokości 0</w:t>
      </w:r>
      <w:r w:rsidR="000F7F95" w:rsidRPr="000C67E8">
        <w:rPr>
          <w:rFonts w:ascii="Times New Roman" w:hAnsi="Times New Roman" w:cs="Times New Roman"/>
          <w:bCs/>
          <w:sz w:val="22"/>
          <w:szCs w:val="22"/>
        </w:rPr>
        <w:t xml:space="preserve">, 25% </w:t>
      </w:r>
      <w:r w:rsidR="00D24512" w:rsidRPr="000C67E8">
        <w:rPr>
          <w:rFonts w:ascii="Times New Roman" w:hAnsi="Times New Roman" w:cs="Times New Roman"/>
          <w:bCs/>
          <w:sz w:val="22"/>
          <w:szCs w:val="22"/>
        </w:rPr>
        <w:t>wynagrodzenia netto</w:t>
      </w:r>
      <w:r w:rsidR="00881FDB" w:rsidRPr="000C67E8">
        <w:rPr>
          <w:rFonts w:ascii="Times New Roman" w:hAnsi="Times New Roman" w:cs="Times New Roman"/>
          <w:bCs/>
          <w:sz w:val="22"/>
          <w:szCs w:val="22"/>
        </w:rPr>
        <w:t xml:space="preserve"> </w:t>
      </w:r>
      <w:bookmarkStart w:id="28" w:name="_Hlk130392261"/>
      <w:r w:rsidR="00881FDB" w:rsidRPr="000C67E8">
        <w:rPr>
          <w:rFonts w:ascii="Times New Roman" w:hAnsi="Times New Roman" w:cs="Times New Roman"/>
          <w:bCs/>
          <w:sz w:val="22"/>
          <w:szCs w:val="22"/>
        </w:rPr>
        <w:t xml:space="preserve">określonego </w:t>
      </w:r>
      <w:r w:rsidR="0049621A" w:rsidRPr="000C67E8">
        <w:rPr>
          <w:rFonts w:ascii="Times New Roman" w:hAnsi="Times New Roman" w:cs="Times New Roman"/>
          <w:bCs/>
          <w:sz w:val="22"/>
          <w:szCs w:val="22"/>
        </w:rPr>
        <w:br/>
      </w:r>
      <w:r w:rsidR="00881FDB" w:rsidRPr="000C67E8">
        <w:rPr>
          <w:rFonts w:ascii="Times New Roman" w:hAnsi="Times New Roman" w:cs="Times New Roman"/>
          <w:bCs/>
          <w:sz w:val="22"/>
          <w:szCs w:val="22"/>
        </w:rPr>
        <w:t xml:space="preserve">w </w:t>
      </w:r>
      <w:bookmarkStart w:id="29" w:name="_Hlk130392192"/>
      <w:r w:rsidR="00881FDB" w:rsidRPr="000C67E8">
        <w:rPr>
          <w:rFonts w:ascii="Times New Roman" w:hAnsi="Times New Roman" w:cs="Times New Roman"/>
          <w:bCs/>
          <w:sz w:val="22"/>
          <w:szCs w:val="22"/>
        </w:rPr>
        <w:t>§</w:t>
      </w:r>
      <w:bookmarkEnd w:id="29"/>
      <w:r w:rsidR="00881FDB" w:rsidRPr="000C67E8">
        <w:rPr>
          <w:rFonts w:ascii="Times New Roman" w:hAnsi="Times New Roman" w:cs="Times New Roman"/>
          <w:bCs/>
          <w:sz w:val="22"/>
          <w:szCs w:val="22"/>
        </w:rPr>
        <w:t xml:space="preserve"> </w:t>
      </w:r>
      <w:r w:rsidR="0075473E" w:rsidRPr="000C67E8">
        <w:rPr>
          <w:rFonts w:ascii="Times New Roman" w:hAnsi="Times New Roman" w:cs="Times New Roman"/>
          <w:bCs/>
          <w:sz w:val="22"/>
          <w:szCs w:val="22"/>
        </w:rPr>
        <w:t>8</w:t>
      </w:r>
      <w:r w:rsidR="000C1F81" w:rsidRPr="000C67E8">
        <w:rPr>
          <w:rFonts w:ascii="Times New Roman" w:hAnsi="Times New Roman" w:cs="Times New Roman"/>
          <w:bCs/>
          <w:sz w:val="22"/>
          <w:szCs w:val="22"/>
        </w:rPr>
        <w:t xml:space="preserve"> </w:t>
      </w:r>
      <w:r w:rsidR="00881FDB" w:rsidRPr="000C67E8">
        <w:rPr>
          <w:rFonts w:ascii="Times New Roman" w:hAnsi="Times New Roman" w:cs="Times New Roman"/>
          <w:bCs/>
          <w:sz w:val="22"/>
          <w:szCs w:val="22"/>
        </w:rPr>
        <w:t>ust.1 Umowy</w:t>
      </w:r>
      <w:bookmarkEnd w:id="28"/>
      <w:r w:rsidR="0038545D" w:rsidRPr="000C67E8">
        <w:rPr>
          <w:rFonts w:ascii="Times New Roman" w:hAnsi="Times New Roman" w:cs="Times New Roman"/>
          <w:bCs/>
          <w:sz w:val="22"/>
          <w:szCs w:val="22"/>
        </w:rPr>
        <w:t xml:space="preserve">, </w:t>
      </w:r>
      <w:r w:rsidR="006D2742" w:rsidRPr="000C67E8">
        <w:rPr>
          <w:rFonts w:ascii="Times New Roman" w:hAnsi="Times New Roman" w:cs="Times New Roman"/>
          <w:bCs/>
          <w:sz w:val="22"/>
          <w:szCs w:val="22"/>
        </w:rPr>
        <w:t>za każdy</w:t>
      </w:r>
      <w:r w:rsidR="00D24512" w:rsidRPr="000C67E8">
        <w:rPr>
          <w:rFonts w:ascii="Times New Roman" w:hAnsi="Times New Roman" w:cs="Times New Roman"/>
          <w:bCs/>
          <w:sz w:val="22"/>
          <w:szCs w:val="22"/>
        </w:rPr>
        <w:t xml:space="preserve"> dzień zw</w:t>
      </w:r>
      <w:r w:rsidR="0038545D" w:rsidRPr="000C67E8">
        <w:rPr>
          <w:rFonts w:ascii="Times New Roman" w:hAnsi="Times New Roman" w:cs="Times New Roman"/>
          <w:bCs/>
          <w:sz w:val="22"/>
          <w:szCs w:val="22"/>
        </w:rPr>
        <w:t>łoki;</w:t>
      </w:r>
    </w:p>
    <w:p w14:paraId="7FE52982" w14:textId="54D6A7C8" w:rsidR="00984200" w:rsidRPr="000C67E8" w:rsidRDefault="004465FC" w:rsidP="004465FC">
      <w:pPr>
        <w:pStyle w:val="Nagwek"/>
        <w:spacing w:line="360" w:lineRule="auto"/>
        <w:ind w:left="1134" w:hanging="283"/>
        <w:jc w:val="both"/>
        <w:rPr>
          <w:rFonts w:ascii="Times New Roman" w:hAnsi="Times New Roman" w:cs="Times New Roman"/>
          <w:bCs/>
          <w:sz w:val="22"/>
          <w:szCs w:val="22"/>
        </w:rPr>
      </w:pPr>
      <w:r w:rsidRPr="000C67E8">
        <w:rPr>
          <w:rFonts w:ascii="Times New Roman" w:hAnsi="Times New Roman" w:cs="Times New Roman"/>
          <w:sz w:val="22"/>
          <w:szCs w:val="22"/>
        </w:rPr>
        <w:t>b)</w:t>
      </w:r>
      <w:r w:rsidRPr="000C67E8">
        <w:rPr>
          <w:rFonts w:ascii="Times New Roman" w:hAnsi="Times New Roman" w:cs="Times New Roman"/>
          <w:sz w:val="22"/>
          <w:szCs w:val="22"/>
        </w:rPr>
        <w:tab/>
      </w:r>
      <w:r w:rsidR="0038545D" w:rsidRPr="000C67E8">
        <w:rPr>
          <w:rFonts w:ascii="Times New Roman" w:hAnsi="Times New Roman" w:cs="Times New Roman"/>
          <w:sz w:val="22"/>
          <w:szCs w:val="22"/>
        </w:rPr>
        <w:t xml:space="preserve">zwłoki Dostawcy w usunięciu wad </w:t>
      </w:r>
      <w:r w:rsidR="003E47A1" w:rsidRPr="000C67E8">
        <w:rPr>
          <w:rFonts w:ascii="Times New Roman" w:hAnsi="Times New Roman" w:cs="Times New Roman"/>
          <w:sz w:val="22"/>
          <w:szCs w:val="22"/>
        </w:rPr>
        <w:t>P</w:t>
      </w:r>
      <w:r w:rsidR="00AF613D" w:rsidRPr="000C67E8">
        <w:rPr>
          <w:rFonts w:ascii="Times New Roman" w:hAnsi="Times New Roman" w:cs="Times New Roman"/>
          <w:sz w:val="22"/>
          <w:szCs w:val="22"/>
        </w:rPr>
        <w:t>rzedmiotu Dostawy</w:t>
      </w:r>
      <w:r w:rsidR="0038545D" w:rsidRPr="000C67E8">
        <w:rPr>
          <w:rFonts w:ascii="Times New Roman" w:hAnsi="Times New Roman" w:cs="Times New Roman"/>
          <w:sz w:val="22"/>
          <w:szCs w:val="22"/>
        </w:rPr>
        <w:t xml:space="preserve"> w okresie gwarancji  </w:t>
      </w:r>
      <w:r w:rsidR="003267CD" w:rsidRPr="000C67E8">
        <w:rPr>
          <w:rFonts w:ascii="Times New Roman" w:hAnsi="Times New Roman" w:cs="Times New Roman"/>
          <w:sz w:val="22"/>
          <w:szCs w:val="22"/>
        </w:rPr>
        <w:t>ponad termin</w:t>
      </w:r>
      <w:r w:rsidR="00214FE3" w:rsidRPr="000C67E8">
        <w:rPr>
          <w:rFonts w:ascii="Times New Roman" w:hAnsi="Times New Roman" w:cs="Times New Roman"/>
          <w:sz w:val="22"/>
          <w:szCs w:val="22"/>
        </w:rPr>
        <w:t xml:space="preserve"> określony w</w:t>
      </w:r>
      <w:r w:rsidR="00E4418D" w:rsidRPr="000C67E8">
        <w:rPr>
          <w:rFonts w:ascii="Times New Roman" w:hAnsi="Times New Roman" w:cs="Times New Roman"/>
          <w:sz w:val="22"/>
          <w:szCs w:val="22"/>
        </w:rPr>
        <w:t xml:space="preserve"> </w:t>
      </w:r>
      <w:r w:rsidR="00AF613D" w:rsidRPr="000C67E8">
        <w:rPr>
          <w:rFonts w:ascii="Times New Roman" w:hAnsi="Times New Roman" w:cs="Times New Roman"/>
          <w:bCs/>
          <w:sz w:val="22"/>
          <w:szCs w:val="22"/>
        </w:rPr>
        <w:t xml:space="preserve">§ </w:t>
      </w:r>
      <w:r w:rsidR="0075473E" w:rsidRPr="000C67E8">
        <w:rPr>
          <w:rFonts w:ascii="Times New Roman" w:hAnsi="Times New Roman" w:cs="Times New Roman"/>
          <w:bCs/>
          <w:sz w:val="22"/>
          <w:szCs w:val="22"/>
        </w:rPr>
        <w:t>10</w:t>
      </w:r>
      <w:r w:rsidR="00AF613D" w:rsidRPr="000C67E8">
        <w:rPr>
          <w:rFonts w:ascii="Times New Roman" w:hAnsi="Times New Roman" w:cs="Times New Roman"/>
          <w:bCs/>
          <w:sz w:val="22"/>
          <w:szCs w:val="22"/>
        </w:rPr>
        <w:t xml:space="preserve"> ust.</w:t>
      </w:r>
      <w:r w:rsidR="000C1F81" w:rsidRPr="000C67E8">
        <w:rPr>
          <w:rFonts w:ascii="Times New Roman" w:hAnsi="Times New Roman" w:cs="Times New Roman"/>
          <w:bCs/>
          <w:sz w:val="22"/>
          <w:szCs w:val="22"/>
        </w:rPr>
        <w:t xml:space="preserve"> </w:t>
      </w:r>
      <w:r w:rsidR="00733C84">
        <w:rPr>
          <w:rFonts w:ascii="Times New Roman" w:hAnsi="Times New Roman" w:cs="Times New Roman"/>
          <w:bCs/>
          <w:sz w:val="22"/>
          <w:szCs w:val="22"/>
        </w:rPr>
        <w:t xml:space="preserve">6 i 7 </w:t>
      </w:r>
      <w:r w:rsidR="00AF613D" w:rsidRPr="000C67E8">
        <w:rPr>
          <w:rFonts w:ascii="Times New Roman" w:hAnsi="Times New Roman" w:cs="Times New Roman"/>
          <w:bCs/>
          <w:sz w:val="22"/>
          <w:szCs w:val="22"/>
        </w:rPr>
        <w:t xml:space="preserve">Umowy w </w:t>
      </w:r>
      <w:r w:rsidR="0038545D" w:rsidRPr="000C67E8">
        <w:rPr>
          <w:rFonts w:ascii="Times New Roman" w:hAnsi="Times New Roman" w:cs="Times New Roman"/>
          <w:bCs/>
          <w:sz w:val="22"/>
          <w:szCs w:val="22"/>
        </w:rPr>
        <w:t xml:space="preserve">wysokości 0,25 % wynagrodzenia netto </w:t>
      </w:r>
      <w:r w:rsidR="00AF613D" w:rsidRPr="000C67E8">
        <w:rPr>
          <w:rFonts w:ascii="Times New Roman" w:hAnsi="Times New Roman" w:cs="Times New Roman"/>
          <w:bCs/>
          <w:sz w:val="22"/>
          <w:szCs w:val="22"/>
        </w:rPr>
        <w:t xml:space="preserve">określonego </w:t>
      </w:r>
      <w:bookmarkStart w:id="30" w:name="_Hlk130393070"/>
      <w:r w:rsidR="00AF613D" w:rsidRPr="000C67E8">
        <w:rPr>
          <w:rFonts w:ascii="Times New Roman" w:hAnsi="Times New Roman" w:cs="Times New Roman"/>
          <w:bCs/>
          <w:sz w:val="22"/>
          <w:szCs w:val="22"/>
        </w:rPr>
        <w:t>w §</w:t>
      </w:r>
      <w:r w:rsidR="003267CD" w:rsidRPr="000C67E8">
        <w:rPr>
          <w:rFonts w:ascii="Times New Roman" w:hAnsi="Times New Roman" w:cs="Times New Roman"/>
          <w:bCs/>
          <w:sz w:val="22"/>
          <w:szCs w:val="22"/>
        </w:rPr>
        <w:t> </w:t>
      </w:r>
      <w:r w:rsidR="0075473E" w:rsidRPr="000C67E8">
        <w:rPr>
          <w:rFonts w:ascii="Times New Roman" w:hAnsi="Times New Roman" w:cs="Times New Roman"/>
          <w:bCs/>
          <w:sz w:val="22"/>
          <w:szCs w:val="22"/>
        </w:rPr>
        <w:t>8</w:t>
      </w:r>
      <w:r w:rsidR="00AF613D" w:rsidRPr="000C67E8">
        <w:rPr>
          <w:rFonts w:ascii="Times New Roman" w:hAnsi="Times New Roman" w:cs="Times New Roman"/>
          <w:bCs/>
          <w:sz w:val="22"/>
          <w:szCs w:val="22"/>
        </w:rPr>
        <w:t>.ust.1 Umowy</w:t>
      </w:r>
      <w:bookmarkEnd w:id="30"/>
      <w:r w:rsidR="00984200" w:rsidRPr="000C67E8">
        <w:rPr>
          <w:rFonts w:ascii="Times New Roman" w:hAnsi="Times New Roman" w:cs="Times New Roman"/>
          <w:bCs/>
          <w:sz w:val="22"/>
          <w:szCs w:val="22"/>
        </w:rPr>
        <w:t>, za każdy dzień zwłoki;</w:t>
      </w:r>
    </w:p>
    <w:p w14:paraId="36E850DC" w14:textId="672C089C" w:rsidR="00984200" w:rsidRPr="000C67E8" w:rsidRDefault="004465FC" w:rsidP="004465FC">
      <w:pPr>
        <w:pStyle w:val="Nagwek"/>
        <w:spacing w:line="360" w:lineRule="auto"/>
        <w:ind w:left="1134" w:hanging="283"/>
        <w:jc w:val="both"/>
        <w:rPr>
          <w:rFonts w:ascii="Times New Roman" w:hAnsi="Times New Roman" w:cs="Times New Roman"/>
          <w:bCs/>
          <w:sz w:val="22"/>
          <w:szCs w:val="22"/>
        </w:rPr>
      </w:pPr>
      <w:r w:rsidRPr="000C67E8">
        <w:rPr>
          <w:rFonts w:ascii="Times New Roman" w:hAnsi="Times New Roman" w:cs="Times New Roman"/>
          <w:bCs/>
          <w:sz w:val="22"/>
          <w:szCs w:val="22"/>
        </w:rPr>
        <w:t>c)</w:t>
      </w:r>
      <w:r w:rsidRPr="000C67E8">
        <w:rPr>
          <w:rFonts w:ascii="Times New Roman" w:hAnsi="Times New Roman" w:cs="Times New Roman"/>
          <w:bCs/>
          <w:sz w:val="22"/>
          <w:szCs w:val="22"/>
        </w:rPr>
        <w:tab/>
      </w:r>
      <w:r w:rsidR="00984200" w:rsidRPr="000C67E8">
        <w:rPr>
          <w:rFonts w:ascii="Times New Roman" w:hAnsi="Times New Roman" w:cs="Times New Roman"/>
          <w:bCs/>
          <w:sz w:val="22"/>
          <w:szCs w:val="22"/>
        </w:rPr>
        <w:t xml:space="preserve">przekroczenia przez Dostawcę </w:t>
      </w:r>
      <w:r w:rsidR="001B7EC5" w:rsidRPr="000C67E8">
        <w:rPr>
          <w:rFonts w:ascii="Times New Roman" w:hAnsi="Times New Roman" w:cs="Times New Roman"/>
          <w:bCs/>
          <w:sz w:val="22"/>
          <w:szCs w:val="22"/>
        </w:rPr>
        <w:t xml:space="preserve">w okresie gwarancji dopuszczalnego poziomu </w:t>
      </w:r>
      <w:r w:rsidR="001B7EC5" w:rsidRPr="000C67E8">
        <w:rPr>
          <w:rFonts w:ascii="Times New Roman" w:hAnsi="Times New Roman" w:cs="Times New Roman"/>
          <w:bCs/>
          <w:sz w:val="22"/>
          <w:szCs w:val="22"/>
        </w:rPr>
        <w:lastRenderedPageBreak/>
        <w:t xml:space="preserve">niesprawności </w:t>
      </w:r>
      <w:r w:rsidR="00AF613D" w:rsidRPr="000C67E8">
        <w:rPr>
          <w:rFonts w:ascii="Times New Roman" w:hAnsi="Times New Roman" w:cs="Times New Roman"/>
          <w:bCs/>
          <w:sz w:val="22"/>
          <w:szCs w:val="22"/>
        </w:rPr>
        <w:t>Przedmiotu Dostawy</w:t>
      </w:r>
      <w:r w:rsidR="001B7EC5" w:rsidRPr="000C67E8">
        <w:rPr>
          <w:rFonts w:ascii="Times New Roman" w:hAnsi="Times New Roman" w:cs="Times New Roman"/>
          <w:bCs/>
          <w:sz w:val="22"/>
          <w:szCs w:val="22"/>
        </w:rPr>
        <w:t xml:space="preserve"> -</w:t>
      </w:r>
      <w:r w:rsidR="00984200" w:rsidRPr="000C67E8">
        <w:rPr>
          <w:rFonts w:ascii="Times New Roman" w:hAnsi="Times New Roman" w:cs="Times New Roman"/>
          <w:bCs/>
          <w:sz w:val="22"/>
          <w:szCs w:val="22"/>
        </w:rPr>
        <w:t xml:space="preserve"> w wysokości 0,5% </w:t>
      </w:r>
      <w:r w:rsidR="0049621A" w:rsidRPr="000C67E8">
        <w:rPr>
          <w:rFonts w:ascii="Times New Roman" w:hAnsi="Times New Roman" w:cs="Times New Roman"/>
          <w:bCs/>
          <w:sz w:val="22"/>
          <w:szCs w:val="22"/>
        </w:rPr>
        <w:t>wynagrodzenia</w:t>
      </w:r>
      <w:r w:rsidR="00984200" w:rsidRPr="000C67E8">
        <w:rPr>
          <w:rFonts w:ascii="Times New Roman" w:hAnsi="Times New Roman" w:cs="Times New Roman"/>
          <w:bCs/>
          <w:sz w:val="22"/>
          <w:szCs w:val="22"/>
        </w:rPr>
        <w:t xml:space="preserve"> netto</w:t>
      </w:r>
      <w:r w:rsidR="00EB5E12" w:rsidRPr="000C67E8">
        <w:rPr>
          <w:rFonts w:ascii="Times New Roman" w:hAnsi="Times New Roman" w:cs="Times New Roman"/>
          <w:bCs/>
          <w:sz w:val="22"/>
          <w:szCs w:val="22"/>
        </w:rPr>
        <w:t xml:space="preserve"> </w:t>
      </w:r>
      <w:r w:rsidR="00AF613D" w:rsidRPr="000C67E8">
        <w:rPr>
          <w:rFonts w:ascii="Times New Roman" w:hAnsi="Times New Roman" w:cs="Times New Roman"/>
          <w:bCs/>
          <w:sz w:val="22"/>
          <w:szCs w:val="22"/>
        </w:rPr>
        <w:t xml:space="preserve">określonego w § </w:t>
      </w:r>
      <w:r w:rsidR="0075473E" w:rsidRPr="000C67E8">
        <w:rPr>
          <w:rFonts w:ascii="Times New Roman" w:hAnsi="Times New Roman" w:cs="Times New Roman"/>
          <w:bCs/>
          <w:sz w:val="22"/>
          <w:szCs w:val="22"/>
        </w:rPr>
        <w:t>8</w:t>
      </w:r>
      <w:r w:rsidR="00AF613D" w:rsidRPr="000C67E8">
        <w:rPr>
          <w:rFonts w:ascii="Times New Roman" w:hAnsi="Times New Roman" w:cs="Times New Roman"/>
          <w:bCs/>
          <w:sz w:val="22"/>
          <w:szCs w:val="22"/>
        </w:rPr>
        <w:t>.ust.1 Umowy</w:t>
      </w:r>
      <w:r w:rsidR="00984200" w:rsidRPr="000C67E8">
        <w:rPr>
          <w:rFonts w:ascii="Times New Roman" w:hAnsi="Times New Roman" w:cs="Times New Roman"/>
          <w:bCs/>
          <w:sz w:val="22"/>
          <w:szCs w:val="22"/>
        </w:rPr>
        <w:t>,</w:t>
      </w:r>
      <w:r w:rsidR="00663AB0" w:rsidRPr="000C67E8">
        <w:rPr>
          <w:rFonts w:ascii="Times New Roman" w:hAnsi="Times New Roman" w:cs="Times New Roman"/>
          <w:bCs/>
          <w:sz w:val="22"/>
          <w:szCs w:val="22"/>
        </w:rPr>
        <w:t xml:space="preserve"> </w:t>
      </w:r>
      <w:r w:rsidR="0025319E" w:rsidRPr="000C67E8">
        <w:rPr>
          <w:rFonts w:ascii="Times New Roman" w:hAnsi="Times New Roman" w:cs="Times New Roman"/>
          <w:bCs/>
          <w:sz w:val="22"/>
          <w:szCs w:val="22"/>
        </w:rPr>
        <w:t>którego</w:t>
      </w:r>
      <w:r w:rsidR="0025319E" w:rsidRPr="000C67E8">
        <w:rPr>
          <w:rFonts w:ascii="Times New Roman" w:hAnsi="Times New Roman" w:cs="Times New Roman"/>
          <w:sz w:val="22"/>
          <w:szCs w:val="22"/>
        </w:rPr>
        <w:t xml:space="preserve"> niesprawność dotyczy</w:t>
      </w:r>
      <w:r w:rsidR="00984200" w:rsidRPr="000C67E8">
        <w:rPr>
          <w:rFonts w:ascii="Times New Roman" w:hAnsi="Times New Roman" w:cs="Times New Roman"/>
          <w:sz w:val="22"/>
          <w:szCs w:val="22"/>
        </w:rPr>
        <w:t xml:space="preserve">, za każdy dzień braku sprawności </w:t>
      </w:r>
      <w:r w:rsidR="00E05381">
        <w:rPr>
          <w:rFonts w:ascii="Times New Roman" w:hAnsi="Times New Roman" w:cs="Times New Roman"/>
          <w:sz w:val="22"/>
          <w:szCs w:val="22"/>
        </w:rPr>
        <w:t>Maszyny</w:t>
      </w:r>
      <w:r w:rsidR="003267CD" w:rsidRPr="000C67E8">
        <w:rPr>
          <w:rFonts w:ascii="Times New Roman" w:hAnsi="Times New Roman" w:cs="Times New Roman"/>
          <w:bCs/>
          <w:sz w:val="22"/>
          <w:szCs w:val="22"/>
        </w:rPr>
        <w:t>,</w:t>
      </w:r>
    </w:p>
    <w:p w14:paraId="6339C050" w14:textId="5C20B1DA" w:rsidR="004B27EB" w:rsidRPr="00845AA4" w:rsidRDefault="004465FC" w:rsidP="004B27EB">
      <w:pPr>
        <w:pStyle w:val="Nagwek"/>
        <w:spacing w:line="360" w:lineRule="auto"/>
        <w:ind w:left="1134" w:hanging="283"/>
        <w:jc w:val="both"/>
        <w:rPr>
          <w:rFonts w:cstheme="minorHAnsi"/>
          <w:color w:val="FF0000"/>
        </w:rPr>
      </w:pPr>
      <w:r w:rsidRPr="000C67E8">
        <w:rPr>
          <w:rFonts w:ascii="Times New Roman" w:hAnsi="Times New Roman" w:cs="Times New Roman"/>
          <w:bCs/>
          <w:sz w:val="22"/>
          <w:szCs w:val="22"/>
        </w:rPr>
        <w:t>d)</w:t>
      </w:r>
      <w:r w:rsidRPr="000C67E8">
        <w:rPr>
          <w:rFonts w:ascii="Times New Roman" w:hAnsi="Times New Roman" w:cs="Times New Roman"/>
          <w:bCs/>
          <w:sz w:val="22"/>
          <w:szCs w:val="22"/>
        </w:rPr>
        <w:tab/>
      </w:r>
      <w:r w:rsidR="004B27EB">
        <w:rPr>
          <w:rFonts w:ascii="Times New Roman" w:hAnsi="Times New Roman" w:cs="Times New Roman"/>
          <w:bCs/>
          <w:sz w:val="22"/>
          <w:szCs w:val="22"/>
        </w:rPr>
        <w:t>d</w:t>
      </w:r>
      <w:r w:rsidR="004B27EB" w:rsidRPr="00845AA4">
        <w:rPr>
          <w:rFonts w:ascii="Times New Roman" w:hAnsi="Times New Roman" w:cs="Times New Roman"/>
          <w:bCs/>
          <w:sz w:val="22"/>
          <w:szCs w:val="22"/>
        </w:rPr>
        <w:t xml:space="preserve">ostawca zapłaci karę umowną wysokości </w:t>
      </w:r>
      <w:r w:rsidR="00E000E3">
        <w:rPr>
          <w:rFonts w:ascii="Times New Roman" w:hAnsi="Times New Roman" w:cs="Times New Roman"/>
          <w:bCs/>
          <w:sz w:val="22"/>
          <w:szCs w:val="22"/>
        </w:rPr>
        <w:t>0,2</w:t>
      </w:r>
      <w:r w:rsidR="004B27EB">
        <w:rPr>
          <w:rFonts w:ascii="Times New Roman" w:hAnsi="Times New Roman" w:cs="Times New Roman"/>
          <w:bCs/>
          <w:sz w:val="22"/>
          <w:szCs w:val="22"/>
        </w:rPr>
        <w:t>5</w:t>
      </w:r>
      <w:r w:rsidR="004B27EB" w:rsidRPr="00845AA4">
        <w:rPr>
          <w:rFonts w:ascii="Times New Roman" w:hAnsi="Times New Roman" w:cs="Times New Roman"/>
          <w:bCs/>
          <w:sz w:val="22"/>
          <w:szCs w:val="22"/>
        </w:rPr>
        <w:t xml:space="preserve">% wartości netto wynagrodzenia Dostawcy wskazanego </w:t>
      </w:r>
      <w:r w:rsidR="004B27EB" w:rsidRPr="000C67E8">
        <w:rPr>
          <w:rFonts w:ascii="Times New Roman" w:hAnsi="Times New Roman" w:cs="Times New Roman"/>
          <w:bCs/>
          <w:sz w:val="22"/>
          <w:szCs w:val="22"/>
        </w:rPr>
        <w:t>§ 8 ust.1</w:t>
      </w:r>
      <w:r w:rsidR="00E000E3">
        <w:rPr>
          <w:rFonts w:ascii="Times New Roman" w:hAnsi="Times New Roman" w:cs="Times New Roman"/>
          <w:bCs/>
          <w:sz w:val="22"/>
          <w:szCs w:val="22"/>
        </w:rPr>
        <w:t xml:space="preserve"> za każdy dzień zwłoki</w:t>
      </w:r>
      <w:r w:rsidR="004B27EB" w:rsidRPr="00845AA4">
        <w:rPr>
          <w:rFonts w:ascii="Times New Roman" w:hAnsi="Times New Roman" w:cs="Times New Roman"/>
          <w:bCs/>
          <w:sz w:val="22"/>
          <w:szCs w:val="22"/>
        </w:rPr>
        <w:t xml:space="preserve">, gdy Dostawca naruszył zobowiązanie do dostarczenia Zamawiającemu Gwarancji </w:t>
      </w:r>
      <w:r w:rsidR="004B27EB">
        <w:rPr>
          <w:rFonts w:ascii="Times New Roman" w:hAnsi="Times New Roman" w:cs="Times New Roman"/>
          <w:bCs/>
          <w:sz w:val="22"/>
          <w:szCs w:val="22"/>
        </w:rPr>
        <w:t xml:space="preserve">ZNWU </w:t>
      </w:r>
      <w:r w:rsidR="004B27EB" w:rsidRPr="00845AA4">
        <w:rPr>
          <w:rFonts w:ascii="Times New Roman" w:hAnsi="Times New Roman" w:cs="Times New Roman"/>
          <w:bCs/>
          <w:sz w:val="22"/>
          <w:szCs w:val="22"/>
        </w:rPr>
        <w:t>wskazane</w:t>
      </w:r>
      <w:r w:rsidR="004B27EB">
        <w:rPr>
          <w:rFonts w:ascii="Times New Roman" w:hAnsi="Times New Roman" w:cs="Times New Roman"/>
          <w:bCs/>
          <w:sz w:val="22"/>
          <w:szCs w:val="22"/>
        </w:rPr>
        <w:t>j</w:t>
      </w:r>
      <w:r w:rsidR="004B27EB" w:rsidRPr="00845AA4">
        <w:rPr>
          <w:rFonts w:ascii="Times New Roman" w:hAnsi="Times New Roman" w:cs="Times New Roman"/>
          <w:bCs/>
          <w:sz w:val="22"/>
          <w:szCs w:val="22"/>
        </w:rPr>
        <w:t xml:space="preserve"> w § </w:t>
      </w:r>
      <w:r w:rsidR="004B27EB">
        <w:rPr>
          <w:rFonts w:ascii="Times New Roman" w:hAnsi="Times New Roman" w:cs="Times New Roman"/>
          <w:bCs/>
          <w:sz w:val="22"/>
          <w:szCs w:val="22"/>
        </w:rPr>
        <w:t>7</w:t>
      </w:r>
      <w:r w:rsidR="004B27EB" w:rsidRPr="00845AA4">
        <w:rPr>
          <w:rFonts w:ascii="Times New Roman" w:hAnsi="Times New Roman" w:cs="Times New Roman"/>
          <w:bCs/>
          <w:sz w:val="22"/>
          <w:szCs w:val="22"/>
        </w:rPr>
        <w:t xml:space="preserve"> ust. </w:t>
      </w:r>
      <w:r w:rsidR="004B27EB">
        <w:rPr>
          <w:rFonts w:ascii="Times New Roman" w:hAnsi="Times New Roman" w:cs="Times New Roman"/>
          <w:bCs/>
          <w:sz w:val="22"/>
          <w:szCs w:val="22"/>
        </w:rPr>
        <w:t>2</w:t>
      </w:r>
      <w:r w:rsidR="004B27EB" w:rsidRPr="00845AA4">
        <w:rPr>
          <w:rFonts w:ascii="Times New Roman" w:hAnsi="Times New Roman" w:cs="Times New Roman"/>
          <w:bCs/>
          <w:sz w:val="22"/>
          <w:szCs w:val="22"/>
        </w:rPr>
        <w:t>.</w:t>
      </w:r>
    </w:p>
    <w:p w14:paraId="39939687" w14:textId="77777777" w:rsidR="004B27EB" w:rsidRPr="000C67E8" w:rsidRDefault="004B27EB" w:rsidP="004B27EB">
      <w:pPr>
        <w:pStyle w:val="Nagwek"/>
        <w:spacing w:line="360" w:lineRule="auto"/>
        <w:ind w:left="1134" w:hanging="283"/>
        <w:jc w:val="both"/>
        <w:rPr>
          <w:rFonts w:ascii="Times New Roman" w:hAnsi="Times New Roman" w:cs="Times New Roman"/>
          <w:bCs/>
          <w:sz w:val="22"/>
          <w:szCs w:val="22"/>
        </w:rPr>
      </w:pPr>
      <w:r>
        <w:rPr>
          <w:rFonts w:ascii="Times New Roman" w:hAnsi="Times New Roman" w:cs="Times New Roman"/>
          <w:bCs/>
          <w:sz w:val="22"/>
          <w:szCs w:val="22"/>
        </w:rPr>
        <w:t>e</w:t>
      </w:r>
      <w:r w:rsidRPr="000C67E8">
        <w:rPr>
          <w:rFonts w:ascii="Times New Roman" w:hAnsi="Times New Roman" w:cs="Times New Roman"/>
          <w:bCs/>
          <w:sz w:val="22"/>
          <w:szCs w:val="22"/>
        </w:rPr>
        <w:t>)</w:t>
      </w:r>
      <w:r w:rsidRPr="000C67E8">
        <w:rPr>
          <w:rFonts w:ascii="Times New Roman" w:hAnsi="Times New Roman" w:cs="Times New Roman"/>
          <w:bCs/>
          <w:sz w:val="22"/>
          <w:szCs w:val="22"/>
        </w:rPr>
        <w:tab/>
        <w:t xml:space="preserve">odstąpienia od Umowy przez Zamawiającego w całości lub w części z przyczyn leżących po stronie Dostawcy w wysokości 25% wynagrodzenia netto określonego </w:t>
      </w:r>
      <w:r w:rsidRPr="000C67E8">
        <w:rPr>
          <w:rFonts w:ascii="Times New Roman" w:hAnsi="Times New Roman" w:cs="Times New Roman"/>
          <w:bCs/>
          <w:sz w:val="22"/>
          <w:szCs w:val="22"/>
        </w:rPr>
        <w:br/>
        <w:t xml:space="preserve">w § 8.ust.1 Umowy. </w:t>
      </w:r>
    </w:p>
    <w:p w14:paraId="799F95D3" w14:textId="41C7F648" w:rsidR="00A3325C" w:rsidRPr="000C67E8" w:rsidRDefault="00E4418D" w:rsidP="004465FC">
      <w:pPr>
        <w:pStyle w:val="Nagwek"/>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2.</w:t>
      </w:r>
      <w:r w:rsidR="004465FC" w:rsidRPr="000C67E8">
        <w:rPr>
          <w:rFonts w:ascii="Times New Roman" w:hAnsi="Times New Roman" w:cs="Times New Roman"/>
          <w:sz w:val="22"/>
          <w:szCs w:val="22"/>
        </w:rPr>
        <w:tab/>
      </w:r>
      <w:r w:rsidR="00944F07" w:rsidRPr="000C67E8">
        <w:rPr>
          <w:rFonts w:ascii="Times New Roman" w:hAnsi="Times New Roman" w:cs="Times New Roman"/>
          <w:sz w:val="22"/>
          <w:szCs w:val="22"/>
        </w:rPr>
        <w:t>Zamawiający</w:t>
      </w:r>
      <w:r w:rsidR="00F8461F" w:rsidRPr="000C67E8">
        <w:rPr>
          <w:rFonts w:ascii="Times New Roman" w:hAnsi="Times New Roman" w:cs="Times New Roman"/>
          <w:sz w:val="22"/>
          <w:szCs w:val="22"/>
        </w:rPr>
        <w:t xml:space="preserve"> ma prawo dochodzić każdej z wyżej wymienionych </w:t>
      </w:r>
      <w:r w:rsidR="00B13B3F" w:rsidRPr="000C67E8">
        <w:rPr>
          <w:rFonts w:ascii="Times New Roman" w:hAnsi="Times New Roman" w:cs="Times New Roman"/>
          <w:sz w:val="22"/>
          <w:szCs w:val="22"/>
        </w:rPr>
        <w:t>kar umownych odrębnie i</w:t>
      </w:r>
      <w:r w:rsidR="00944F07" w:rsidRPr="000C67E8">
        <w:rPr>
          <w:rFonts w:ascii="Times New Roman" w:hAnsi="Times New Roman" w:cs="Times New Roman"/>
          <w:sz w:val="22"/>
          <w:szCs w:val="22"/>
        </w:rPr>
        <w:t> </w:t>
      </w:r>
      <w:r w:rsidR="00B13B3F" w:rsidRPr="000C67E8">
        <w:rPr>
          <w:rFonts w:ascii="Times New Roman" w:hAnsi="Times New Roman" w:cs="Times New Roman"/>
          <w:sz w:val="22"/>
          <w:szCs w:val="22"/>
        </w:rPr>
        <w:t>niezależnie od pozostałych.</w:t>
      </w:r>
    </w:p>
    <w:p w14:paraId="64DC1B40" w14:textId="677397F5" w:rsidR="00B13B3F" w:rsidRPr="000C67E8" w:rsidRDefault="00AA2904" w:rsidP="004465FC">
      <w:pPr>
        <w:pStyle w:val="Nagwek"/>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3.</w:t>
      </w:r>
      <w:r w:rsidRPr="000C67E8">
        <w:rPr>
          <w:rFonts w:ascii="Times New Roman" w:hAnsi="Times New Roman" w:cs="Times New Roman"/>
          <w:sz w:val="22"/>
          <w:szCs w:val="22"/>
        </w:rPr>
        <w:tab/>
      </w:r>
      <w:r w:rsidR="00EB5E12" w:rsidRPr="000C67E8">
        <w:rPr>
          <w:rFonts w:ascii="Times New Roman" w:hAnsi="Times New Roman" w:cs="Times New Roman"/>
          <w:bCs/>
          <w:sz w:val="22"/>
          <w:szCs w:val="22"/>
        </w:rPr>
        <w:t>Zamawiający</w:t>
      </w:r>
      <w:r w:rsidR="003267CD" w:rsidRPr="000C67E8">
        <w:rPr>
          <w:rFonts w:ascii="Times New Roman" w:hAnsi="Times New Roman" w:cs="Times New Roman"/>
          <w:bCs/>
          <w:sz w:val="22"/>
          <w:szCs w:val="22"/>
        </w:rPr>
        <w:t xml:space="preserve"> </w:t>
      </w:r>
      <w:r w:rsidR="00EB5E12" w:rsidRPr="000C67E8">
        <w:rPr>
          <w:rFonts w:ascii="Times New Roman" w:hAnsi="Times New Roman" w:cs="Times New Roman"/>
          <w:sz w:val="22"/>
          <w:szCs w:val="22"/>
        </w:rPr>
        <w:t xml:space="preserve">zastrzega sobie prawo dochodzenia na zasadach ogólnych odszkodowania </w:t>
      </w:r>
      <w:r w:rsidR="0049621A" w:rsidRPr="000C67E8">
        <w:rPr>
          <w:rFonts w:ascii="Times New Roman" w:hAnsi="Times New Roman" w:cs="Times New Roman"/>
          <w:sz w:val="22"/>
          <w:szCs w:val="22"/>
        </w:rPr>
        <w:br/>
      </w:r>
      <w:r w:rsidR="00EB5E12" w:rsidRPr="000C67E8">
        <w:rPr>
          <w:rFonts w:ascii="Times New Roman" w:hAnsi="Times New Roman" w:cs="Times New Roman"/>
          <w:sz w:val="22"/>
          <w:szCs w:val="22"/>
        </w:rPr>
        <w:t>jeżeli wartość szkody przewyższa wysokość zapłaconej kary umownej</w:t>
      </w:r>
      <w:r w:rsidR="00A079C6" w:rsidRPr="000C67E8">
        <w:rPr>
          <w:rFonts w:ascii="Times New Roman" w:hAnsi="Times New Roman" w:cs="Times New Roman"/>
          <w:sz w:val="22"/>
          <w:szCs w:val="22"/>
        </w:rPr>
        <w:t>.</w:t>
      </w:r>
    </w:p>
    <w:p w14:paraId="1194A3CB" w14:textId="48D9AB18" w:rsidR="00A3325C" w:rsidRPr="000C67E8" w:rsidRDefault="00AA2904" w:rsidP="004465FC">
      <w:pPr>
        <w:pStyle w:val="Nagwek"/>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4.</w:t>
      </w:r>
      <w:r w:rsidRPr="000C67E8">
        <w:rPr>
          <w:rFonts w:ascii="Times New Roman" w:hAnsi="Times New Roman" w:cs="Times New Roman"/>
          <w:sz w:val="22"/>
          <w:szCs w:val="22"/>
        </w:rPr>
        <w:tab/>
      </w:r>
      <w:r w:rsidR="00FC24E3" w:rsidRPr="000C67E8">
        <w:rPr>
          <w:rFonts w:ascii="Times New Roman" w:hAnsi="Times New Roman" w:cs="Times New Roman"/>
          <w:sz w:val="22"/>
          <w:szCs w:val="22"/>
        </w:rPr>
        <w:t>Kary umowne są wymagalne z chwilą doręczenia pisemnego wezwania do zapłaty</w:t>
      </w:r>
      <w:r w:rsidR="0007671F" w:rsidRPr="000C67E8">
        <w:rPr>
          <w:rFonts w:ascii="Times New Roman" w:hAnsi="Times New Roman" w:cs="Times New Roman"/>
          <w:sz w:val="22"/>
          <w:szCs w:val="22"/>
        </w:rPr>
        <w:t>. Wierzytelność z</w:t>
      </w:r>
      <w:r w:rsidR="003267CD" w:rsidRPr="000C67E8">
        <w:rPr>
          <w:rFonts w:ascii="Times New Roman" w:hAnsi="Times New Roman" w:cs="Times New Roman"/>
          <w:sz w:val="22"/>
          <w:szCs w:val="22"/>
        </w:rPr>
        <w:t> </w:t>
      </w:r>
      <w:r w:rsidR="0007671F" w:rsidRPr="000C67E8">
        <w:rPr>
          <w:rFonts w:ascii="Times New Roman" w:hAnsi="Times New Roman" w:cs="Times New Roman"/>
          <w:sz w:val="22"/>
          <w:szCs w:val="22"/>
        </w:rPr>
        <w:t>tytułu kar umownych może zostać potrącona z wynagrodzenia Dostawcy.</w:t>
      </w:r>
    </w:p>
    <w:p w14:paraId="46064F00" w14:textId="5B3EDDD7" w:rsidR="001637E6" w:rsidRPr="000C67E8" w:rsidRDefault="00AA2904" w:rsidP="004465FC">
      <w:pPr>
        <w:spacing w:line="320" w:lineRule="exact"/>
        <w:ind w:left="567" w:hanging="567"/>
        <w:jc w:val="both"/>
        <w:rPr>
          <w:rFonts w:ascii="Times New Roman" w:hAnsi="Times New Roman" w:cs="Times New Roman"/>
          <w:sz w:val="22"/>
          <w:szCs w:val="22"/>
        </w:rPr>
      </w:pPr>
      <w:r w:rsidRPr="000C67E8">
        <w:rPr>
          <w:rFonts w:ascii="Times New Roman" w:hAnsi="Times New Roman" w:cs="Times New Roman"/>
          <w:sz w:val="22"/>
          <w:szCs w:val="22"/>
        </w:rPr>
        <w:t>5.</w:t>
      </w:r>
      <w:r w:rsidRPr="000C67E8">
        <w:rPr>
          <w:rFonts w:ascii="Times New Roman" w:hAnsi="Times New Roman" w:cs="Times New Roman"/>
          <w:sz w:val="22"/>
          <w:szCs w:val="22"/>
        </w:rPr>
        <w:tab/>
      </w:r>
      <w:r w:rsidR="00C87768" w:rsidRPr="000C67E8">
        <w:rPr>
          <w:rFonts w:ascii="Times New Roman" w:hAnsi="Times New Roman" w:cs="Times New Roman"/>
          <w:sz w:val="22"/>
          <w:szCs w:val="22"/>
        </w:rPr>
        <w:t xml:space="preserve">W przypadku odstąpienia od Umowy przez którąkolwiek ze Stron postanowienia </w:t>
      </w:r>
      <w:r w:rsidR="00FC3C80" w:rsidRPr="000C67E8">
        <w:rPr>
          <w:rFonts w:ascii="Times New Roman" w:hAnsi="Times New Roman" w:cs="Times New Roman"/>
          <w:sz w:val="22"/>
          <w:szCs w:val="22"/>
        </w:rPr>
        <w:t xml:space="preserve">niniejszego paragrafu </w:t>
      </w:r>
      <w:r w:rsidRPr="000C67E8">
        <w:rPr>
          <w:rFonts w:ascii="Times New Roman" w:hAnsi="Times New Roman" w:cs="Times New Roman"/>
          <w:sz w:val="22"/>
          <w:szCs w:val="22"/>
        </w:rPr>
        <w:t>pozostają w mocy.</w:t>
      </w:r>
    </w:p>
    <w:p w14:paraId="5942AE25" w14:textId="77777777" w:rsidR="00AA2904" w:rsidRPr="000C67E8" w:rsidRDefault="00AA2904" w:rsidP="004465FC">
      <w:pPr>
        <w:spacing w:line="320" w:lineRule="exact"/>
        <w:ind w:left="567" w:hanging="567"/>
        <w:jc w:val="both"/>
        <w:rPr>
          <w:rFonts w:ascii="Times New Roman" w:hAnsi="Times New Roman" w:cs="Times New Roman"/>
          <w:sz w:val="22"/>
          <w:szCs w:val="22"/>
        </w:rPr>
      </w:pPr>
    </w:p>
    <w:p w14:paraId="1D9111ED" w14:textId="7834F66A" w:rsidR="00E674F2" w:rsidRPr="000C67E8" w:rsidRDefault="00AA2904" w:rsidP="004465FC">
      <w:pPr>
        <w:spacing w:line="320" w:lineRule="exact"/>
        <w:ind w:left="567" w:hanging="567"/>
        <w:jc w:val="center"/>
        <w:rPr>
          <w:rFonts w:ascii="Times New Roman" w:hAnsi="Times New Roman" w:cs="Times New Roman"/>
          <w:sz w:val="22"/>
          <w:szCs w:val="22"/>
        </w:rPr>
      </w:pPr>
      <w:r w:rsidRPr="000C67E8">
        <w:rPr>
          <w:rFonts w:ascii="Times New Roman" w:hAnsi="Times New Roman" w:cs="Times New Roman"/>
          <w:b/>
          <w:sz w:val="22"/>
          <w:szCs w:val="22"/>
        </w:rPr>
        <w:t>§</w:t>
      </w:r>
      <w:r w:rsidR="006D1069" w:rsidRPr="000C67E8">
        <w:rPr>
          <w:rFonts w:ascii="Times New Roman" w:hAnsi="Times New Roman" w:cs="Times New Roman"/>
          <w:b/>
          <w:sz w:val="22"/>
          <w:szCs w:val="22"/>
        </w:rPr>
        <w:t>1</w:t>
      </w:r>
      <w:r w:rsidR="0075473E" w:rsidRPr="000C67E8">
        <w:rPr>
          <w:rFonts w:ascii="Times New Roman" w:hAnsi="Times New Roman" w:cs="Times New Roman"/>
          <w:b/>
          <w:sz w:val="22"/>
          <w:szCs w:val="22"/>
        </w:rPr>
        <w:t>3</w:t>
      </w:r>
    </w:p>
    <w:p w14:paraId="0230FF46" w14:textId="0BBB6BD4" w:rsidR="0071544A" w:rsidRPr="000C67E8" w:rsidRDefault="00780FA0" w:rsidP="004465FC">
      <w:pPr>
        <w:pStyle w:val="Nagwek"/>
        <w:tabs>
          <w:tab w:val="left" w:pos="0"/>
        </w:tabs>
        <w:spacing w:line="320" w:lineRule="exact"/>
        <w:ind w:left="567" w:hanging="567"/>
        <w:jc w:val="center"/>
        <w:rPr>
          <w:rFonts w:ascii="Times New Roman" w:hAnsi="Times New Roman" w:cs="Times New Roman"/>
          <w:b/>
          <w:bCs/>
          <w:sz w:val="22"/>
          <w:szCs w:val="22"/>
        </w:rPr>
      </w:pPr>
      <w:r w:rsidRPr="000C67E8">
        <w:rPr>
          <w:rFonts w:ascii="Times New Roman" w:hAnsi="Times New Roman" w:cs="Times New Roman"/>
          <w:b/>
          <w:bCs/>
          <w:sz w:val="22"/>
          <w:szCs w:val="22"/>
        </w:rPr>
        <w:t>Siła wyższa</w:t>
      </w:r>
      <w:r w:rsidR="0045753C">
        <w:rPr>
          <w:rFonts w:ascii="Times New Roman" w:hAnsi="Times New Roman" w:cs="Times New Roman"/>
          <w:b/>
          <w:bCs/>
          <w:sz w:val="22"/>
          <w:szCs w:val="22"/>
        </w:rPr>
        <w:t>.</w:t>
      </w:r>
    </w:p>
    <w:p w14:paraId="298328AA" w14:textId="77777777" w:rsidR="00AA2904" w:rsidRPr="000C67E8" w:rsidRDefault="00AA2904" w:rsidP="00AA2904">
      <w:pPr>
        <w:pStyle w:val="Nagwek"/>
        <w:tabs>
          <w:tab w:val="left" w:pos="0"/>
        </w:tabs>
        <w:spacing w:line="320" w:lineRule="exact"/>
        <w:ind w:left="567" w:hanging="567"/>
        <w:rPr>
          <w:rStyle w:val="hps"/>
          <w:rFonts w:ascii="Times New Roman" w:hAnsi="Times New Roman" w:cs="Times New Roman"/>
          <w:bCs/>
          <w:sz w:val="22"/>
          <w:szCs w:val="22"/>
        </w:rPr>
      </w:pPr>
    </w:p>
    <w:p w14:paraId="0B35EE69" w14:textId="7DA0E476" w:rsidR="00A3325C" w:rsidRPr="000C67E8" w:rsidRDefault="004465FC" w:rsidP="00CF3CDC">
      <w:pPr>
        <w:pStyle w:val="Nagwek"/>
        <w:tabs>
          <w:tab w:val="left" w:pos="0"/>
        </w:tabs>
        <w:spacing w:line="360" w:lineRule="auto"/>
        <w:ind w:left="567" w:right="2" w:hanging="567"/>
        <w:jc w:val="both"/>
        <w:rPr>
          <w:rStyle w:val="hps"/>
          <w:rFonts w:ascii="Times New Roman" w:hAnsi="Times New Roman" w:cs="Times New Roman"/>
          <w:sz w:val="22"/>
          <w:szCs w:val="22"/>
        </w:rPr>
      </w:pPr>
      <w:r w:rsidRPr="000C67E8">
        <w:rPr>
          <w:rStyle w:val="hps"/>
          <w:rFonts w:ascii="Times New Roman" w:hAnsi="Times New Roman" w:cs="Times New Roman"/>
          <w:sz w:val="22"/>
          <w:szCs w:val="22"/>
        </w:rPr>
        <w:t>1.</w:t>
      </w:r>
      <w:r w:rsidR="00584C07" w:rsidRPr="000C67E8">
        <w:rPr>
          <w:rStyle w:val="hps"/>
          <w:rFonts w:ascii="Times New Roman" w:hAnsi="Times New Roman" w:cs="Times New Roman"/>
          <w:sz w:val="22"/>
          <w:szCs w:val="22"/>
        </w:rPr>
        <w:tab/>
      </w:r>
      <w:r w:rsidR="000803C3" w:rsidRPr="000C67E8">
        <w:rPr>
          <w:rStyle w:val="hps"/>
          <w:rFonts w:ascii="Times New Roman" w:hAnsi="Times New Roman" w:cs="Times New Roman"/>
          <w:sz w:val="22"/>
          <w:szCs w:val="22"/>
        </w:rPr>
        <w:t>Żadna ze Stron nie</w:t>
      </w:r>
      <w:r w:rsidR="000803C3" w:rsidRPr="000C67E8">
        <w:rPr>
          <w:rFonts w:ascii="Times New Roman" w:hAnsi="Times New Roman" w:cs="Times New Roman"/>
          <w:sz w:val="22"/>
          <w:szCs w:val="22"/>
        </w:rPr>
        <w:t xml:space="preserve"> </w:t>
      </w:r>
      <w:r w:rsidR="000803C3" w:rsidRPr="000C67E8">
        <w:rPr>
          <w:rStyle w:val="hps"/>
          <w:rFonts w:ascii="Times New Roman" w:hAnsi="Times New Roman" w:cs="Times New Roman"/>
          <w:sz w:val="22"/>
          <w:szCs w:val="22"/>
        </w:rPr>
        <w:t>ponosi odpowiedzialności wobec</w:t>
      </w:r>
      <w:r w:rsidR="000803C3" w:rsidRPr="000C67E8">
        <w:rPr>
          <w:rFonts w:ascii="Times New Roman" w:hAnsi="Times New Roman" w:cs="Times New Roman"/>
          <w:sz w:val="22"/>
          <w:szCs w:val="22"/>
        </w:rPr>
        <w:t xml:space="preserve"> </w:t>
      </w:r>
      <w:r w:rsidR="000803C3" w:rsidRPr="000C67E8">
        <w:rPr>
          <w:rStyle w:val="hps"/>
          <w:rFonts w:ascii="Times New Roman" w:hAnsi="Times New Roman" w:cs="Times New Roman"/>
          <w:sz w:val="22"/>
          <w:szCs w:val="22"/>
        </w:rPr>
        <w:t>drugiej</w:t>
      </w:r>
      <w:r w:rsidR="000803C3" w:rsidRPr="000C67E8">
        <w:rPr>
          <w:rFonts w:ascii="Times New Roman" w:hAnsi="Times New Roman" w:cs="Times New Roman"/>
          <w:sz w:val="22"/>
          <w:szCs w:val="22"/>
        </w:rPr>
        <w:t xml:space="preserve"> Strony </w:t>
      </w:r>
      <w:r w:rsidR="0049621A" w:rsidRPr="000C67E8">
        <w:rPr>
          <w:rStyle w:val="hps"/>
          <w:rFonts w:ascii="Times New Roman" w:hAnsi="Times New Roman" w:cs="Times New Roman"/>
          <w:sz w:val="22"/>
          <w:szCs w:val="22"/>
        </w:rPr>
        <w:t xml:space="preserve">za </w:t>
      </w:r>
      <w:r w:rsidR="000803C3" w:rsidRPr="000C67E8">
        <w:rPr>
          <w:rStyle w:val="hps"/>
          <w:rFonts w:ascii="Times New Roman" w:hAnsi="Times New Roman" w:cs="Times New Roman"/>
          <w:sz w:val="22"/>
          <w:szCs w:val="22"/>
        </w:rPr>
        <w:t>niewykonanie</w:t>
      </w:r>
      <w:r w:rsidR="00D63526" w:rsidRPr="000C67E8">
        <w:rPr>
          <w:rStyle w:val="hps"/>
          <w:rFonts w:ascii="Times New Roman" w:hAnsi="Times New Roman" w:cs="Times New Roman"/>
          <w:sz w:val="22"/>
          <w:szCs w:val="22"/>
        </w:rPr>
        <w:t xml:space="preserve"> </w:t>
      </w:r>
      <w:r w:rsidR="0049621A" w:rsidRPr="000C67E8">
        <w:rPr>
          <w:rStyle w:val="hps"/>
          <w:rFonts w:ascii="Times New Roman" w:hAnsi="Times New Roman" w:cs="Times New Roman"/>
          <w:sz w:val="22"/>
          <w:szCs w:val="22"/>
        </w:rPr>
        <w:br/>
      </w:r>
      <w:r w:rsidR="00D63526" w:rsidRPr="000C67E8">
        <w:rPr>
          <w:rStyle w:val="hps"/>
          <w:rFonts w:ascii="Times New Roman" w:hAnsi="Times New Roman" w:cs="Times New Roman"/>
          <w:sz w:val="22"/>
          <w:szCs w:val="22"/>
        </w:rPr>
        <w:t>lub nienależyte</w:t>
      </w:r>
      <w:r w:rsidR="000803C3" w:rsidRPr="000C67E8">
        <w:rPr>
          <w:rFonts w:ascii="Times New Roman" w:hAnsi="Times New Roman" w:cs="Times New Roman"/>
          <w:sz w:val="22"/>
          <w:szCs w:val="22"/>
        </w:rPr>
        <w:t xml:space="preserve"> </w:t>
      </w:r>
      <w:r w:rsidR="00A079C6" w:rsidRPr="000C67E8">
        <w:rPr>
          <w:rFonts w:ascii="Times New Roman" w:hAnsi="Times New Roman" w:cs="Times New Roman"/>
          <w:sz w:val="22"/>
          <w:szCs w:val="22"/>
        </w:rPr>
        <w:t xml:space="preserve">wykonanie </w:t>
      </w:r>
      <w:r w:rsidR="000803C3" w:rsidRPr="000C67E8">
        <w:rPr>
          <w:rStyle w:val="hps"/>
          <w:rFonts w:ascii="Times New Roman" w:hAnsi="Times New Roman" w:cs="Times New Roman"/>
          <w:sz w:val="22"/>
          <w:szCs w:val="22"/>
        </w:rPr>
        <w:t>swoich zobowiązań wynikających z Umowy</w:t>
      </w:r>
      <w:r w:rsidR="000803C3" w:rsidRPr="000C67E8">
        <w:rPr>
          <w:rFonts w:ascii="Times New Roman" w:hAnsi="Times New Roman" w:cs="Times New Roman"/>
          <w:sz w:val="22"/>
          <w:szCs w:val="22"/>
        </w:rPr>
        <w:t xml:space="preserve"> w przypadku </w:t>
      </w:r>
      <w:r w:rsidR="000803C3" w:rsidRPr="000C67E8">
        <w:rPr>
          <w:rStyle w:val="hps"/>
          <w:rFonts w:ascii="Times New Roman" w:hAnsi="Times New Roman" w:cs="Times New Roman"/>
          <w:sz w:val="22"/>
          <w:szCs w:val="22"/>
        </w:rPr>
        <w:t>i w zakresie</w:t>
      </w:r>
      <w:r w:rsidR="000803C3" w:rsidRPr="000C67E8">
        <w:rPr>
          <w:rFonts w:ascii="Times New Roman" w:hAnsi="Times New Roman" w:cs="Times New Roman"/>
          <w:sz w:val="22"/>
          <w:szCs w:val="22"/>
        </w:rPr>
        <w:t xml:space="preserve">, gdy </w:t>
      </w:r>
      <w:r w:rsidR="000803C3" w:rsidRPr="000C67E8">
        <w:rPr>
          <w:rStyle w:val="hps"/>
          <w:rFonts w:ascii="Times New Roman" w:hAnsi="Times New Roman" w:cs="Times New Roman"/>
          <w:sz w:val="22"/>
          <w:szCs w:val="22"/>
        </w:rPr>
        <w:t>niewykonanie</w:t>
      </w:r>
      <w:r w:rsidR="00D63526" w:rsidRPr="000C67E8">
        <w:rPr>
          <w:rStyle w:val="hps"/>
          <w:rFonts w:ascii="Times New Roman" w:hAnsi="Times New Roman" w:cs="Times New Roman"/>
          <w:sz w:val="22"/>
          <w:szCs w:val="22"/>
        </w:rPr>
        <w:t xml:space="preserve"> lub nienależyte wykonanie</w:t>
      </w:r>
      <w:r w:rsidR="000803C3" w:rsidRPr="000C67E8">
        <w:rPr>
          <w:rFonts w:ascii="Times New Roman" w:hAnsi="Times New Roman" w:cs="Times New Roman"/>
          <w:sz w:val="22"/>
          <w:szCs w:val="22"/>
        </w:rPr>
        <w:t xml:space="preserve"> </w:t>
      </w:r>
      <w:r w:rsidR="000803C3" w:rsidRPr="000C67E8">
        <w:rPr>
          <w:rStyle w:val="hps"/>
          <w:rFonts w:ascii="Times New Roman" w:hAnsi="Times New Roman" w:cs="Times New Roman"/>
          <w:sz w:val="22"/>
          <w:szCs w:val="22"/>
        </w:rPr>
        <w:t>jest wynikiem</w:t>
      </w:r>
      <w:r w:rsidR="000803C3" w:rsidRPr="000C67E8">
        <w:rPr>
          <w:rFonts w:ascii="Times New Roman" w:hAnsi="Times New Roman" w:cs="Times New Roman"/>
          <w:sz w:val="22"/>
          <w:szCs w:val="22"/>
        </w:rPr>
        <w:t xml:space="preserve"> </w:t>
      </w:r>
      <w:r w:rsidR="000803C3" w:rsidRPr="000C67E8">
        <w:rPr>
          <w:rStyle w:val="hps"/>
          <w:rFonts w:ascii="Times New Roman" w:hAnsi="Times New Roman" w:cs="Times New Roman"/>
          <w:sz w:val="22"/>
          <w:szCs w:val="22"/>
        </w:rPr>
        <w:t>zdarzenia</w:t>
      </w:r>
      <w:r w:rsidR="000803C3" w:rsidRPr="000C67E8">
        <w:rPr>
          <w:rFonts w:ascii="Times New Roman" w:hAnsi="Times New Roman" w:cs="Times New Roman"/>
          <w:sz w:val="22"/>
          <w:szCs w:val="22"/>
        </w:rPr>
        <w:t xml:space="preserve"> </w:t>
      </w:r>
      <w:r w:rsidR="000803C3" w:rsidRPr="000C67E8">
        <w:rPr>
          <w:rStyle w:val="hps"/>
          <w:rFonts w:ascii="Times New Roman" w:hAnsi="Times New Roman" w:cs="Times New Roman"/>
          <w:sz w:val="22"/>
          <w:szCs w:val="22"/>
        </w:rPr>
        <w:t>siły wyższej.</w:t>
      </w:r>
    </w:p>
    <w:p w14:paraId="5FACF7A7" w14:textId="3BB17177" w:rsidR="00A3325C" w:rsidRPr="000C67E8" w:rsidRDefault="000803C3" w:rsidP="00CF3CDC">
      <w:pPr>
        <w:pStyle w:val="Nagwek"/>
        <w:tabs>
          <w:tab w:val="left" w:pos="0"/>
        </w:tabs>
        <w:spacing w:line="360" w:lineRule="auto"/>
        <w:ind w:left="567" w:right="2" w:hanging="567"/>
        <w:jc w:val="both"/>
        <w:rPr>
          <w:rFonts w:ascii="Times New Roman" w:hAnsi="Times New Roman" w:cs="Times New Roman"/>
          <w:sz w:val="22"/>
          <w:szCs w:val="22"/>
        </w:rPr>
      </w:pPr>
      <w:r w:rsidRPr="000C67E8">
        <w:rPr>
          <w:rFonts w:ascii="Times New Roman" w:hAnsi="Times New Roman" w:cs="Times New Roman"/>
          <w:sz w:val="22"/>
          <w:szCs w:val="22"/>
        </w:rPr>
        <w:t>2</w:t>
      </w:r>
      <w:r w:rsidR="004465FC" w:rsidRPr="000C67E8">
        <w:rPr>
          <w:rFonts w:ascii="Times New Roman" w:hAnsi="Times New Roman" w:cs="Times New Roman"/>
          <w:sz w:val="22"/>
          <w:szCs w:val="22"/>
        </w:rPr>
        <w:t>.</w:t>
      </w:r>
      <w:r w:rsidR="00584C07" w:rsidRPr="000C67E8">
        <w:rPr>
          <w:rFonts w:ascii="Times New Roman" w:hAnsi="Times New Roman" w:cs="Times New Roman"/>
          <w:sz w:val="22"/>
          <w:szCs w:val="22"/>
        </w:rPr>
        <w:tab/>
      </w:r>
      <w:r w:rsidR="00D63526" w:rsidRPr="000C67E8">
        <w:rPr>
          <w:rFonts w:ascii="Times New Roman" w:hAnsi="Times New Roman" w:cs="Times New Roman"/>
          <w:sz w:val="22"/>
          <w:szCs w:val="22"/>
        </w:rPr>
        <w:t xml:space="preserve">Przez </w:t>
      </w:r>
      <w:r w:rsidR="00D63526" w:rsidRPr="000C67E8">
        <w:rPr>
          <w:rStyle w:val="hps"/>
          <w:rFonts w:ascii="Times New Roman" w:hAnsi="Times New Roman" w:cs="Times New Roman"/>
          <w:sz w:val="22"/>
          <w:szCs w:val="22"/>
        </w:rPr>
        <w:t>d</w:t>
      </w:r>
      <w:r w:rsidRPr="000C67E8">
        <w:rPr>
          <w:rStyle w:val="hps"/>
          <w:rFonts w:ascii="Times New Roman" w:hAnsi="Times New Roman" w:cs="Times New Roman"/>
          <w:sz w:val="22"/>
          <w:szCs w:val="22"/>
        </w:rPr>
        <w:t>ziałania siły wyższej</w:t>
      </w:r>
      <w:r w:rsidR="00D63526" w:rsidRPr="000C67E8">
        <w:rPr>
          <w:rStyle w:val="hps"/>
          <w:rFonts w:ascii="Times New Roman" w:hAnsi="Times New Roman" w:cs="Times New Roman"/>
          <w:sz w:val="22"/>
          <w:szCs w:val="22"/>
        </w:rPr>
        <w:t xml:space="preserve"> Strony rozumieją</w:t>
      </w:r>
      <w:r w:rsidRPr="000C67E8">
        <w:rPr>
          <w:rFonts w:ascii="Times New Roman" w:hAnsi="Times New Roman" w:cs="Times New Roman"/>
          <w:sz w:val="22"/>
          <w:szCs w:val="22"/>
        </w:rPr>
        <w:t xml:space="preserve"> </w:t>
      </w:r>
      <w:r w:rsidRPr="000C67E8">
        <w:rPr>
          <w:rStyle w:val="hps"/>
          <w:rFonts w:ascii="Times New Roman" w:hAnsi="Times New Roman" w:cs="Times New Roman"/>
          <w:sz w:val="22"/>
          <w:szCs w:val="22"/>
        </w:rPr>
        <w:t>zdarzenia</w:t>
      </w:r>
      <w:r w:rsidRPr="000C67E8">
        <w:rPr>
          <w:rFonts w:ascii="Times New Roman" w:hAnsi="Times New Roman" w:cs="Times New Roman"/>
          <w:sz w:val="22"/>
          <w:szCs w:val="22"/>
        </w:rPr>
        <w:t xml:space="preserve"> </w:t>
      </w:r>
      <w:r w:rsidRPr="000C67E8">
        <w:rPr>
          <w:rStyle w:val="hps"/>
          <w:rFonts w:ascii="Times New Roman" w:hAnsi="Times New Roman" w:cs="Times New Roman"/>
          <w:sz w:val="22"/>
          <w:szCs w:val="22"/>
        </w:rPr>
        <w:t>poza</w:t>
      </w:r>
      <w:r w:rsidRPr="000C67E8">
        <w:rPr>
          <w:rFonts w:ascii="Times New Roman" w:hAnsi="Times New Roman" w:cs="Times New Roman"/>
          <w:sz w:val="22"/>
          <w:szCs w:val="22"/>
        </w:rPr>
        <w:t xml:space="preserve"> </w:t>
      </w:r>
      <w:r w:rsidRPr="000C67E8">
        <w:rPr>
          <w:rStyle w:val="hps"/>
          <w:rFonts w:ascii="Times New Roman" w:hAnsi="Times New Roman" w:cs="Times New Roman"/>
          <w:sz w:val="22"/>
          <w:szCs w:val="22"/>
        </w:rPr>
        <w:t>kontrolą Strony</w:t>
      </w:r>
      <w:r w:rsidRPr="000C67E8">
        <w:rPr>
          <w:rFonts w:ascii="Times New Roman" w:hAnsi="Times New Roman" w:cs="Times New Roman"/>
          <w:sz w:val="22"/>
          <w:szCs w:val="22"/>
        </w:rPr>
        <w:t xml:space="preserve">, które wystąpiły po </w:t>
      </w:r>
      <w:r w:rsidRPr="000C67E8">
        <w:rPr>
          <w:rStyle w:val="hps"/>
          <w:rFonts w:ascii="Times New Roman" w:hAnsi="Times New Roman" w:cs="Times New Roman"/>
          <w:sz w:val="22"/>
          <w:szCs w:val="22"/>
        </w:rPr>
        <w:t>dniu podpisania</w:t>
      </w:r>
      <w:r w:rsidRPr="000C67E8">
        <w:rPr>
          <w:rFonts w:ascii="Times New Roman" w:hAnsi="Times New Roman" w:cs="Times New Roman"/>
          <w:sz w:val="22"/>
          <w:szCs w:val="22"/>
        </w:rPr>
        <w:t xml:space="preserve"> </w:t>
      </w:r>
      <w:r w:rsidRPr="000C67E8">
        <w:rPr>
          <w:rStyle w:val="hps"/>
          <w:rFonts w:ascii="Times New Roman" w:hAnsi="Times New Roman" w:cs="Times New Roman"/>
          <w:sz w:val="22"/>
          <w:szCs w:val="22"/>
        </w:rPr>
        <w:t>niniejszej Umowy i które</w:t>
      </w:r>
      <w:r w:rsidRPr="000C67E8">
        <w:rPr>
          <w:rFonts w:ascii="Times New Roman" w:hAnsi="Times New Roman" w:cs="Times New Roman"/>
          <w:sz w:val="22"/>
          <w:szCs w:val="22"/>
        </w:rPr>
        <w:t xml:space="preserve"> </w:t>
      </w:r>
      <w:r w:rsidRPr="000C67E8">
        <w:rPr>
          <w:rStyle w:val="hps"/>
          <w:rFonts w:ascii="Times New Roman" w:hAnsi="Times New Roman" w:cs="Times New Roman"/>
          <w:sz w:val="22"/>
          <w:szCs w:val="22"/>
        </w:rPr>
        <w:t>nie były</w:t>
      </w:r>
      <w:r w:rsidRPr="000C67E8">
        <w:rPr>
          <w:rFonts w:ascii="Times New Roman" w:hAnsi="Times New Roman" w:cs="Times New Roman"/>
          <w:sz w:val="22"/>
          <w:szCs w:val="22"/>
        </w:rPr>
        <w:t xml:space="preserve"> </w:t>
      </w:r>
      <w:r w:rsidRPr="000C67E8">
        <w:rPr>
          <w:rStyle w:val="hps"/>
          <w:rFonts w:ascii="Times New Roman" w:hAnsi="Times New Roman" w:cs="Times New Roman"/>
          <w:sz w:val="22"/>
          <w:szCs w:val="22"/>
        </w:rPr>
        <w:t>możliwe do przewidzenia</w:t>
      </w:r>
      <w:r w:rsidRPr="000C67E8">
        <w:rPr>
          <w:rFonts w:ascii="Times New Roman" w:hAnsi="Times New Roman" w:cs="Times New Roman"/>
          <w:sz w:val="22"/>
          <w:szCs w:val="22"/>
        </w:rPr>
        <w:t xml:space="preserve"> </w:t>
      </w:r>
      <w:r w:rsidRPr="000C67E8">
        <w:rPr>
          <w:rStyle w:val="hps"/>
          <w:rFonts w:ascii="Times New Roman" w:hAnsi="Times New Roman" w:cs="Times New Roman"/>
          <w:sz w:val="22"/>
          <w:szCs w:val="22"/>
        </w:rPr>
        <w:t>w chwili</w:t>
      </w:r>
      <w:r w:rsidRPr="000C67E8">
        <w:rPr>
          <w:rFonts w:ascii="Times New Roman" w:hAnsi="Times New Roman" w:cs="Times New Roman"/>
          <w:sz w:val="22"/>
          <w:szCs w:val="22"/>
        </w:rPr>
        <w:t xml:space="preserve"> </w:t>
      </w:r>
      <w:r w:rsidRPr="000C67E8">
        <w:rPr>
          <w:rStyle w:val="hps"/>
          <w:rFonts w:ascii="Times New Roman" w:hAnsi="Times New Roman" w:cs="Times New Roman"/>
          <w:sz w:val="22"/>
          <w:szCs w:val="22"/>
        </w:rPr>
        <w:t>podpisania niniejszej Umowy.</w:t>
      </w:r>
      <w:r w:rsidRPr="000C67E8">
        <w:rPr>
          <w:rFonts w:ascii="Times New Roman" w:hAnsi="Times New Roman" w:cs="Times New Roman"/>
          <w:sz w:val="22"/>
          <w:szCs w:val="22"/>
        </w:rPr>
        <w:t xml:space="preserve"> </w:t>
      </w:r>
      <w:r w:rsidRPr="000C67E8">
        <w:rPr>
          <w:rStyle w:val="hps"/>
          <w:rFonts w:ascii="Times New Roman" w:hAnsi="Times New Roman" w:cs="Times New Roman"/>
          <w:sz w:val="22"/>
          <w:szCs w:val="22"/>
        </w:rPr>
        <w:t>Działanie siły wyższej</w:t>
      </w:r>
      <w:r w:rsidRPr="000C67E8">
        <w:rPr>
          <w:rFonts w:ascii="Times New Roman" w:hAnsi="Times New Roman" w:cs="Times New Roman"/>
          <w:sz w:val="22"/>
          <w:szCs w:val="22"/>
        </w:rPr>
        <w:t xml:space="preserve"> </w:t>
      </w:r>
      <w:r w:rsidRPr="000C67E8">
        <w:rPr>
          <w:rStyle w:val="hps"/>
          <w:rFonts w:ascii="Times New Roman" w:hAnsi="Times New Roman" w:cs="Times New Roman"/>
          <w:sz w:val="22"/>
          <w:szCs w:val="22"/>
        </w:rPr>
        <w:t>obejmuje (</w:t>
      </w:r>
      <w:r w:rsidRPr="000C67E8">
        <w:rPr>
          <w:rFonts w:ascii="Times New Roman" w:hAnsi="Times New Roman" w:cs="Times New Roman"/>
          <w:sz w:val="22"/>
          <w:szCs w:val="22"/>
        </w:rPr>
        <w:t xml:space="preserve">ale nie ogranicza się do) wojny, </w:t>
      </w:r>
      <w:r w:rsidRPr="000C67E8">
        <w:rPr>
          <w:rStyle w:val="hps"/>
          <w:rFonts w:ascii="Times New Roman" w:hAnsi="Times New Roman" w:cs="Times New Roman"/>
          <w:sz w:val="22"/>
          <w:szCs w:val="22"/>
        </w:rPr>
        <w:t>niepokoje społeczne</w:t>
      </w:r>
      <w:r w:rsidRPr="000C67E8">
        <w:rPr>
          <w:rFonts w:ascii="Times New Roman" w:hAnsi="Times New Roman" w:cs="Times New Roman"/>
          <w:sz w:val="22"/>
          <w:szCs w:val="22"/>
        </w:rPr>
        <w:t xml:space="preserve">, strajki, </w:t>
      </w:r>
      <w:r w:rsidRPr="000C67E8">
        <w:rPr>
          <w:rStyle w:val="hps"/>
          <w:rFonts w:ascii="Times New Roman" w:hAnsi="Times New Roman" w:cs="Times New Roman"/>
          <w:sz w:val="22"/>
          <w:szCs w:val="22"/>
        </w:rPr>
        <w:t>lokaut</w:t>
      </w:r>
      <w:r w:rsidRPr="000C67E8">
        <w:rPr>
          <w:rFonts w:ascii="Times New Roman" w:hAnsi="Times New Roman" w:cs="Times New Roman"/>
          <w:sz w:val="22"/>
          <w:szCs w:val="22"/>
        </w:rPr>
        <w:t xml:space="preserve"> </w:t>
      </w:r>
      <w:r w:rsidRPr="000C67E8">
        <w:rPr>
          <w:rStyle w:val="hps"/>
          <w:rFonts w:ascii="Times New Roman" w:hAnsi="Times New Roman" w:cs="Times New Roman"/>
          <w:sz w:val="22"/>
          <w:szCs w:val="22"/>
        </w:rPr>
        <w:t>i</w:t>
      </w:r>
      <w:r w:rsidRPr="000C67E8">
        <w:rPr>
          <w:rFonts w:ascii="Times New Roman" w:hAnsi="Times New Roman" w:cs="Times New Roman"/>
          <w:sz w:val="22"/>
          <w:szCs w:val="22"/>
        </w:rPr>
        <w:t xml:space="preserve"> </w:t>
      </w:r>
      <w:r w:rsidRPr="000C67E8">
        <w:rPr>
          <w:rStyle w:val="hps"/>
          <w:rFonts w:ascii="Times New Roman" w:hAnsi="Times New Roman" w:cs="Times New Roman"/>
          <w:sz w:val="22"/>
          <w:szCs w:val="22"/>
        </w:rPr>
        <w:t>inne powszechne</w:t>
      </w:r>
      <w:r w:rsidRPr="000C67E8">
        <w:rPr>
          <w:rFonts w:ascii="Times New Roman" w:hAnsi="Times New Roman" w:cs="Times New Roman"/>
          <w:sz w:val="22"/>
          <w:szCs w:val="22"/>
        </w:rPr>
        <w:t xml:space="preserve"> </w:t>
      </w:r>
      <w:r w:rsidRPr="000C67E8">
        <w:rPr>
          <w:rStyle w:val="hps"/>
          <w:rFonts w:ascii="Times New Roman" w:hAnsi="Times New Roman" w:cs="Times New Roman"/>
          <w:sz w:val="22"/>
          <w:szCs w:val="22"/>
        </w:rPr>
        <w:t>spory pracownicze</w:t>
      </w:r>
      <w:r w:rsidRPr="000C67E8">
        <w:rPr>
          <w:rFonts w:ascii="Times New Roman" w:hAnsi="Times New Roman" w:cs="Times New Roman"/>
          <w:sz w:val="22"/>
          <w:szCs w:val="22"/>
        </w:rPr>
        <w:t xml:space="preserve">,  </w:t>
      </w:r>
      <w:r w:rsidRPr="000C67E8">
        <w:rPr>
          <w:rStyle w:val="hps"/>
          <w:rFonts w:ascii="Times New Roman" w:hAnsi="Times New Roman" w:cs="Times New Roman"/>
          <w:sz w:val="22"/>
          <w:szCs w:val="22"/>
        </w:rPr>
        <w:t>katastrofy naturalne</w:t>
      </w:r>
      <w:r w:rsidRPr="000C67E8">
        <w:rPr>
          <w:rFonts w:ascii="Times New Roman" w:hAnsi="Times New Roman" w:cs="Times New Roman"/>
          <w:sz w:val="22"/>
          <w:szCs w:val="22"/>
        </w:rPr>
        <w:t xml:space="preserve">, wyjątkowe </w:t>
      </w:r>
      <w:r w:rsidRPr="000C67E8">
        <w:rPr>
          <w:rStyle w:val="hps"/>
          <w:rFonts w:ascii="Times New Roman" w:hAnsi="Times New Roman" w:cs="Times New Roman"/>
          <w:sz w:val="22"/>
          <w:szCs w:val="22"/>
        </w:rPr>
        <w:t>warunki atmosferyczne</w:t>
      </w:r>
      <w:r w:rsidRPr="000C67E8">
        <w:rPr>
          <w:rFonts w:ascii="Times New Roman" w:hAnsi="Times New Roman" w:cs="Times New Roman"/>
          <w:sz w:val="22"/>
          <w:szCs w:val="22"/>
        </w:rPr>
        <w:t xml:space="preserve">, powszechną awarię </w:t>
      </w:r>
      <w:r w:rsidRPr="000C67E8">
        <w:rPr>
          <w:rStyle w:val="hps"/>
          <w:rFonts w:ascii="Times New Roman" w:hAnsi="Times New Roman" w:cs="Times New Roman"/>
          <w:sz w:val="22"/>
          <w:szCs w:val="22"/>
        </w:rPr>
        <w:t>lub powszechną</w:t>
      </w:r>
      <w:r w:rsidRPr="000C67E8">
        <w:rPr>
          <w:rFonts w:ascii="Times New Roman" w:hAnsi="Times New Roman" w:cs="Times New Roman"/>
          <w:sz w:val="22"/>
          <w:szCs w:val="22"/>
        </w:rPr>
        <w:t xml:space="preserve"> </w:t>
      </w:r>
      <w:r w:rsidRPr="000C67E8">
        <w:rPr>
          <w:rStyle w:val="hps"/>
          <w:rFonts w:ascii="Times New Roman" w:hAnsi="Times New Roman" w:cs="Times New Roman"/>
          <w:sz w:val="22"/>
          <w:szCs w:val="22"/>
        </w:rPr>
        <w:t>niedostępność</w:t>
      </w:r>
      <w:r w:rsidRPr="000C67E8">
        <w:rPr>
          <w:rFonts w:ascii="Times New Roman" w:hAnsi="Times New Roman" w:cs="Times New Roman"/>
          <w:sz w:val="22"/>
          <w:szCs w:val="22"/>
        </w:rPr>
        <w:t xml:space="preserve"> </w:t>
      </w:r>
      <w:r w:rsidRPr="000C67E8">
        <w:rPr>
          <w:rStyle w:val="hps"/>
          <w:rFonts w:ascii="Times New Roman" w:hAnsi="Times New Roman" w:cs="Times New Roman"/>
          <w:sz w:val="22"/>
          <w:szCs w:val="22"/>
        </w:rPr>
        <w:t>środków transportu</w:t>
      </w:r>
      <w:r w:rsidRPr="000C67E8">
        <w:rPr>
          <w:rFonts w:ascii="Times New Roman" w:hAnsi="Times New Roman" w:cs="Times New Roman"/>
          <w:sz w:val="22"/>
          <w:szCs w:val="22"/>
        </w:rPr>
        <w:t xml:space="preserve">, </w:t>
      </w:r>
      <w:r w:rsidRPr="000C67E8">
        <w:rPr>
          <w:rStyle w:val="hps"/>
          <w:rFonts w:ascii="Times New Roman" w:hAnsi="Times New Roman" w:cs="Times New Roman"/>
          <w:sz w:val="22"/>
          <w:szCs w:val="22"/>
        </w:rPr>
        <w:t>pożary, wybuchy</w:t>
      </w:r>
      <w:r w:rsidRPr="000C67E8">
        <w:rPr>
          <w:rFonts w:ascii="Times New Roman" w:hAnsi="Times New Roman" w:cs="Times New Roman"/>
          <w:sz w:val="22"/>
          <w:szCs w:val="22"/>
        </w:rPr>
        <w:t xml:space="preserve"> </w:t>
      </w:r>
      <w:r w:rsidRPr="000C67E8">
        <w:rPr>
          <w:rStyle w:val="hps"/>
          <w:rFonts w:ascii="Times New Roman" w:hAnsi="Times New Roman" w:cs="Times New Roman"/>
          <w:sz w:val="22"/>
          <w:szCs w:val="22"/>
        </w:rPr>
        <w:t>i powszechne</w:t>
      </w:r>
      <w:r w:rsidRPr="000C67E8">
        <w:rPr>
          <w:rFonts w:ascii="Times New Roman" w:hAnsi="Times New Roman" w:cs="Times New Roman"/>
          <w:sz w:val="22"/>
          <w:szCs w:val="22"/>
        </w:rPr>
        <w:t xml:space="preserve"> </w:t>
      </w:r>
      <w:r w:rsidRPr="000C67E8">
        <w:rPr>
          <w:rStyle w:val="hps"/>
          <w:rFonts w:ascii="Times New Roman" w:hAnsi="Times New Roman" w:cs="Times New Roman"/>
          <w:sz w:val="22"/>
          <w:szCs w:val="22"/>
        </w:rPr>
        <w:t>niedobory</w:t>
      </w:r>
      <w:r w:rsidRPr="000C67E8">
        <w:rPr>
          <w:rFonts w:ascii="Times New Roman" w:hAnsi="Times New Roman" w:cs="Times New Roman"/>
          <w:sz w:val="22"/>
          <w:szCs w:val="22"/>
        </w:rPr>
        <w:t xml:space="preserve"> </w:t>
      </w:r>
      <w:r w:rsidRPr="000C67E8">
        <w:rPr>
          <w:rStyle w:val="hps"/>
          <w:rFonts w:ascii="Times New Roman" w:hAnsi="Times New Roman" w:cs="Times New Roman"/>
          <w:sz w:val="22"/>
          <w:szCs w:val="22"/>
        </w:rPr>
        <w:t>energii</w:t>
      </w:r>
      <w:r w:rsidR="006D1069" w:rsidRPr="000C67E8">
        <w:rPr>
          <w:rStyle w:val="hps"/>
          <w:rFonts w:ascii="Times New Roman" w:hAnsi="Times New Roman" w:cs="Times New Roman"/>
          <w:sz w:val="22"/>
          <w:szCs w:val="22"/>
        </w:rPr>
        <w:t xml:space="preserve"> oraz epidemie.</w:t>
      </w:r>
    </w:p>
    <w:p w14:paraId="6E5F91F0" w14:textId="30FB0BF4" w:rsidR="00F67277" w:rsidRPr="000C67E8" w:rsidRDefault="000803C3" w:rsidP="009D2974">
      <w:pPr>
        <w:pStyle w:val="Nagwek"/>
        <w:spacing w:line="360" w:lineRule="auto"/>
        <w:jc w:val="both"/>
        <w:rPr>
          <w:rFonts w:ascii="Times New Roman" w:hAnsi="Times New Roman" w:cs="Times New Roman"/>
          <w:sz w:val="22"/>
          <w:szCs w:val="22"/>
        </w:rPr>
      </w:pPr>
      <w:r w:rsidRPr="000C67E8">
        <w:rPr>
          <w:rFonts w:ascii="Times New Roman" w:hAnsi="Times New Roman" w:cs="Times New Roman"/>
          <w:sz w:val="22"/>
          <w:szCs w:val="22"/>
        </w:rPr>
        <w:tab/>
      </w:r>
      <w:r w:rsidR="00863C02" w:rsidRPr="000C67E8">
        <w:rPr>
          <w:rFonts w:ascii="Times New Roman" w:eastAsia="Calibri" w:hAnsi="Times New Roman" w:cs="Times New Roman"/>
          <w:kern w:val="2"/>
          <w:sz w:val="22"/>
          <w:szCs w:val="22"/>
          <w:lang w:eastAsia="zh-CN"/>
        </w:rPr>
        <w:t xml:space="preserve">3. </w:t>
      </w:r>
      <w:r w:rsidR="00F67277" w:rsidRPr="000C67E8">
        <w:rPr>
          <w:rFonts w:ascii="Times New Roman" w:eastAsia="Calibri" w:hAnsi="Times New Roman" w:cs="Times New Roman"/>
          <w:kern w:val="2"/>
          <w:sz w:val="22"/>
          <w:szCs w:val="22"/>
          <w:lang w:eastAsia="zh-CN"/>
        </w:rPr>
        <w:t xml:space="preserve">W przypadku wystąpienia przeszkody w realizacji Umowy, spowodowanej działaniem Siły Wyższej, Strona zobowiązana jest niezwłocznie, lecz nie później niż w terminie </w:t>
      </w:r>
      <w:r w:rsidR="00F67277" w:rsidRPr="000C67E8">
        <w:rPr>
          <w:rFonts w:ascii="Times New Roman" w:eastAsia="Calibri" w:hAnsi="Times New Roman" w:cs="Times New Roman"/>
          <w:b/>
          <w:kern w:val="2"/>
          <w:sz w:val="22"/>
          <w:szCs w:val="22"/>
          <w:lang w:eastAsia="zh-CN"/>
        </w:rPr>
        <w:t>7 Dni</w:t>
      </w:r>
      <w:r w:rsidR="00F67277" w:rsidRPr="000C67E8">
        <w:rPr>
          <w:rFonts w:ascii="Times New Roman" w:eastAsia="Calibri" w:hAnsi="Times New Roman" w:cs="Times New Roman"/>
          <w:kern w:val="2"/>
          <w:sz w:val="22"/>
          <w:szCs w:val="22"/>
          <w:lang w:eastAsia="zh-CN"/>
        </w:rPr>
        <w:t xml:space="preserve"> od wystąpienia wspomnianych okoliczności zawiadomić drugą Stronę o zaistniałej przeszkodzie w formie pisemnej i następnie w ciągu </w:t>
      </w:r>
      <w:r w:rsidR="00F67277" w:rsidRPr="000C67E8">
        <w:rPr>
          <w:rFonts w:ascii="Times New Roman" w:eastAsia="Calibri" w:hAnsi="Times New Roman" w:cs="Times New Roman"/>
          <w:b/>
          <w:kern w:val="2"/>
          <w:sz w:val="22"/>
          <w:szCs w:val="22"/>
          <w:lang w:eastAsia="zh-CN"/>
        </w:rPr>
        <w:t>czternastu (14) Dni</w:t>
      </w:r>
      <w:r w:rsidR="00F67277" w:rsidRPr="000C67E8">
        <w:rPr>
          <w:rFonts w:ascii="Times New Roman" w:eastAsia="Calibri" w:hAnsi="Times New Roman" w:cs="Times New Roman"/>
          <w:kern w:val="2"/>
          <w:sz w:val="22"/>
          <w:szCs w:val="22"/>
          <w:lang w:eastAsia="zh-CN"/>
        </w:rPr>
        <w:t xml:space="preserve"> udokumentować zaistnienie Siły Wyższej.  </w:t>
      </w:r>
    </w:p>
    <w:p w14:paraId="636E861E" w14:textId="1FC6F20D" w:rsidR="00F67277" w:rsidRPr="000C67E8" w:rsidRDefault="00863C02" w:rsidP="009D2974">
      <w:pPr>
        <w:pStyle w:val="Akapitzlist"/>
        <w:widowControl/>
        <w:suppressAutoHyphens/>
        <w:autoSpaceDE/>
        <w:autoSpaceDN/>
        <w:adjustRightInd/>
        <w:spacing w:line="360" w:lineRule="auto"/>
        <w:ind w:left="0"/>
        <w:contextualSpacing/>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 xml:space="preserve">4. </w:t>
      </w:r>
      <w:r w:rsidR="00F67277" w:rsidRPr="000C67E8">
        <w:rPr>
          <w:rFonts w:ascii="Times New Roman" w:eastAsia="Calibri" w:hAnsi="Times New Roman" w:cs="Times New Roman"/>
          <w:kern w:val="2"/>
          <w:sz w:val="22"/>
          <w:szCs w:val="22"/>
          <w:lang w:eastAsia="zh-CN"/>
        </w:rPr>
        <w:t xml:space="preserve">W przypadku braku zawiadomienia lub braku przedstawienia dokumentu potwierdzającego wystąpienie Siły Wyższej wystawionego przez odpowiednią instytucję we wskazanym w ust. </w:t>
      </w:r>
      <w:r w:rsidR="00294E3E">
        <w:rPr>
          <w:rFonts w:ascii="Times New Roman" w:eastAsia="Calibri" w:hAnsi="Times New Roman" w:cs="Times New Roman"/>
          <w:kern w:val="2"/>
          <w:sz w:val="22"/>
          <w:szCs w:val="22"/>
          <w:lang w:eastAsia="zh-CN"/>
        </w:rPr>
        <w:t>3</w:t>
      </w:r>
      <w:r w:rsidR="00F67277" w:rsidRPr="000C67E8">
        <w:rPr>
          <w:rFonts w:ascii="Times New Roman" w:eastAsia="Calibri" w:hAnsi="Times New Roman" w:cs="Times New Roman"/>
          <w:kern w:val="2"/>
          <w:sz w:val="22"/>
          <w:szCs w:val="22"/>
          <w:lang w:eastAsia="zh-CN"/>
        </w:rPr>
        <w:t xml:space="preserve"> terminie </w:t>
      </w:r>
      <w:r w:rsidR="00F67277" w:rsidRPr="000C67E8">
        <w:rPr>
          <w:rFonts w:ascii="Times New Roman" w:eastAsia="Calibri" w:hAnsi="Times New Roman" w:cs="Times New Roman"/>
          <w:b/>
          <w:kern w:val="2"/>
          <w:sz w:val="22"/>
          <w:szCs w:val="22"/>
          <w:lang w:eastAsia="zh-CN"/>
        </w:rPr>
        <w:t xml:space="preserve">czternastu (14) Dni </w:t>
      </w:r>
      <w:r w:rsidR="00F67277" w:rsidRPr="000C67E8">
        <w:rPr>
          <w:rFonts w:ascii="Times New Roman" w:eastAsia="Calibri" w:hAnsi="Times New Roman" w:cs="Times New Roman"/>
          <w:kern w:val="2"/>
          <w:sz w:val="22"/>
          <w:szCs w:val="22"/>
          <w:lang w:eastAsia="zh-CN"/>
        </w:rPr>
        <w:t xml:space="preserve">lub w innym terminie pisemnie uzgodnionym przez Strony, Strona powołująca się </w:t>
      </w:r>
      <w:r w:rsidR="00F67277" w:rsidRPr="000C67E8">
        <w:rPr>
          <w:rFonts w:ascii="Times New Roman" w:eastAsia="Calibri" w:hAnsi="Times New Roman" w:cs="Times New Roman"/>
          <w:kern w:val="2"/>
          <w:sz w:val="22"/>
          <w:szCs w:val="22"/>
          <w:lang w:eastAsia="zh-CN"/>
        </w:rPr>
        <w:lastRenderedPageBreak/>
        <w:t>na wystąpienie Siły Wyższej traci prawo do powoływania się na jej wystąpienie w celu uniknięcia lub ograniczenia odpowiedzialności.</w:t>
      </w:r>
    </w:p>
    <w:p w14:paraId="1B3A71BC" w14:textId="77777777" w:rsidR="00AA2904" w:rsidRPr="000C67E8" w:rsidRDefault="00AA2904" w:rsidP="004465FC">
      <w:pPr>
        <w:pStyle w:val="Nagwek"/>
        <w:tabs>
          <w:tab w:val="left" w:pos="0"/>
        </w:tabs>
        <w:spacing w:line="320" w:lineRule="exact"/>
        <w:ind w:left="567" w:right="2" w:hanging="567"/>
        <w:jc w:val="both"/>
        <w:rPr>
          <w:rFonts w:ascii="Times New Roman" w:hAnsi="Times New Roman" w:cs="Times New Roman"/>
          <w:sz w:val="22"/>
          <w:szCs w:val="22"/>
        </w:rPr>
      </w:pPr>
    </w:p>
    <w:p w14:paraId="274C0A9B" w14:textId="42EF7D3E" w:rsidR="009E315C" w:rsidRPr="000C67E8" w:rsidRDefault="00AA2904" w:rsidP="00AA2904">
      <w:pPr>
        <w:spacing w:line="320" w:lineRule="exact"/>
        <w:ind w:left="567" w:hanging="567"/>
        <w:jc w:val="center"/>
        <w:rPr>
          <w:rFonts w:ascii="Times New Roman" w:hAnsi="Times New Roman" w:cs="Times New Roman"/>
          <w:sz w:val="22"/>
          <w:szCs w:val="22"/>
        </w:rPr>
      </w:pPr>
      <w:r w:rsidRPr="000C67E8">
        <w:rPr>
          <w:rFonts w:ascii="Times New Roman" w:hAnsi="Times New Roman" w:cs="Times New Roman"/>
          <w:b/>
          <w:sz w:val="22"/>
          <w:szCs w:val="22"/>
        </w:rPr>
        <w:t>§</w:t>
      </w:r>
      <w:r w:rsidR="009E315C" w:rsidRPr="000C67E8">
        <w:rPr>
          <w:rFonts w:ascii="Times New Roman" w:hAnsi="Times New Roman" w:cs="Times New Roman"/>
          <w:b/>
          <w:sz w:val="22"/>
          <w:szCs w:val="22"/>
        </w:rPr>
        <w:t>1</w:t>
      </w:r>
      <w:r w:rsidR="0075473E" w:rsidRPr="000C67E8">
        <w:rPr>
          <w:rFonts w:ascii="Times New Roman" w:hAnsi="Times New Roman" w:cs="Times New Roman"/>
          <w:b/>
          <w:sz w:val="22"/>
          <w:szCs w:val="22"/>
        </w:rPr>
        <w:t>4</w:t>
      </w:r>
    </w:p>
    <w:p w14:paraId="4F67C296" w14:textId="33A83F2F" w:rsidR="000803C3" w:rsidRPr="000C67E8" w:rsidRDefault="000803C3" w:rsidP="00AA2904">
      <w:pPr>
        <w:tabs>
          <w:tab w:val="left" w:pos="0"/>
        </w:tabs>
        <w:spacing w:line="320" w:lineRule="exact"/>
        <w:ind w:left="567" w:hanging="567"/>
        <w:jc w:val="center"/>
        <w:rPr>
          <w:rFonts w:ascii="Times New Roman" w:hAnsi="Times New Roman" w:cs="Times New Roman"/>
          <w:b/>
          <w:sz w:val="22"/>
          <w:szCs w:val="22"/>
          <w:u w:val="single"/>
        </w:rPr>
      </w:pPr>
      <w:r w:rsidRPr="000C67E8">
        <w:rPr>
          <w:rFonts w:ascii="Times New Roman" w:hAnsi="Times New Roman" w:cs="Times New Roman"/>
          <w:b/>
          <w:sz w:val="22"/>
          <w:szCs w:val="22"/>
        </w:rPr>
        <w:t>O</w:t>
      </w:r>
      <w:r w:rsidR="006E5259" w:rsidRPr="000C67E8">
        <w:rPr>
          <w:rFonts w:ascii="Times New Roman" w:hAnsi="Times New Roman" w:cs="Times New Roman"/>
          <w:b/>
          <w:sz w:val="22"/>
          <w:szCs w:val="22"/>
        </w:rPr>
        <w:t xml:space="preserve">dstąpienia od </w:t>
      </w:r>
      <w:r w:rsidRPr="000C67E8">
        <w:rPr>
          <w:rFonts w:ascii="Times New Roman" w:hAnsi="Times New Roman" w:cs="Times New Roman"/>
          <w:b/>
          <w:sz w:val="22"/>
          <w:szCs w:val="22"/>
        </w:rPr>
        <w:t>Umowy</w:t>
      </w:r>
    </w:p>
    <w:p w14:paraId="0348670A" w14:textId="77777777" w:rsidR="009E315C" w:rsidRPr="000C67E8" w:rsidRDefault="009E315C" w:rsidP="004465FC">
      <w:pPr>
        <w:tabs>
          <w:tab w:val="left" w:pos="0"/>
        </w:tabs>
        <w:spacing w:line="320" w:lineRule="exact"/>
        <w:ind w:left="567" w:hanging="567"/>
        <w:jc w:val="both"/>
        <w:rPr>
          <w:rFonts w:ascii="Times New Roman" w:hAnsi="Times New Roman" w:cs="Times New Roman"/>
          <w:sz w:val="22"/>
          <w:szCs w:val="22"/>
        </w:rPr>
      </w:pPr>
    </w:p>
    <w:p w14:paraId="10BE6AA0" w14:textId="1F772CCC" w:rsidR="00FF160B" w:rsidRPr="000C67E8" w:rsidRDefault="006E5259" w:rsidP="004465FC">
      <w:pPr>
        <w:widowControl/>
        <w:autoSpaceDE/>
        <w:autoSpaceDN/>
        <w:adjustRightInd/>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1</w:t>
      </w:r>
      <w:r w:rsidR="006B2061" w:rsidRPr="000C67E8">
        <w:rPr>
          <w:rFonts w:ascii="Times New Roman" w:hAnsi="Times New Roman" w:cs="Times New Roman"/>
          <w:sz w:val="22"/>
          <w:szCs w:val="22"/>
        </w:rPr>
        <w:t>.</w:t>
      </w:r>
      <w:r w:rsidR="004465FC" w:rsidRPr="000C67E8">
        <w:rPr>
          <w:rFonts w:ascii="Times New Roman" w:hAnsi="Times New Roman" w:cs="Times New Roman"/>
          <w:sz w:val="22"/>
          <w:szCs w:val="22"/>
        </w:rPr>
        <w:tab/>
      </w:r>
      <w:r w:rsidR="003B2FA3" w:rsidRPr="000C67E8">
        <w:rPr>
          <w:rFonts w:ascii="Times New Roman" w:hAnsi="Times New Roman" w:cs="Times New Roman"/>
          <w:sz w:val="22"/>
          <w:szCs w:val="22"/>
        </w:rPr>
        <w:t>Zamawiający</w:t>
      </w:r>
      <w:r w:rsidR="0098214F" w:rsidRPr="000C67E8">
        <w:rPr>
          <w:rFonts w:ascii="Times New Roman" w:hAnsi="Times New Roman" w:cs="Times New Roman"/>
          <w:sz w:val="22"/>
          <w:szCs w:val="22"/>
        </w:rPr>
        <w:t>, oprócz przypadków określonych przepisami prawa lub innymi postanowieniami Umowy</w:t>
      </w:r>
      <w:r w:rsidR="00FF160B" w:rsidRPr="000C67E8">
        <w:rPr>
          <w:rFonts w:ascii="Times New Roman" w:hAnsi="Times New Roman" w:cs="Times New Roman"/>
          <w:sz w:val="22"/>
          <w:szCs w:val="22"/>
        </w:rPr>
        <w:t>,</w:t>
      </w:r>
      <w:r w:rsidR="000803C3" w:rsidRPr="000C67E8">
        <w:rPr>
          <w:rFonts w:ascii="Times New Roman" w:hAnsi="Times New Roman" w:cs="Times New Roman"/>
          <w:sz w:val="22"/>
          <w:szCs w:val="22"/>
        </w:rPr>
        <w:t xml:space="preserve"> ma prawo odstąpić od Umowy</w:t>
      </w:r>
      <w:r w:rsidR="00752CA9" w:rsidRPr="000C67E8">
        <w:rPr>
          <w:rFonts w:ascii="Times New Roman" w:hAnsi="Times New Roman" w:cs="Times New Roman"/>
          <w:sz w:val="22"/>
          <w:szCs w:val="22"/>
        </w:rPr>
        <w:t xml:space="preserve"> w całości lub w części</w:t>
      </w:r>
      <w:r w:rsidR="00FF160B" w:rsidRPr="000C67E8">
        <w:rPr>
          <w:rFonts w:ascii="Times New Roman" w:hAnsi="Times New Roman" w:cs="Times New Roman"/>
          <w:sz w:val="22"/>
          <w:szCs w:val="22"/>
        </w:rPr>
        <w:t>:</w:t>
      </w:r>
    </w:p>
    <w:p w14:paraId="52975756" w14:textId="3926F4E5" w:rsidR="00FF160B" w:rsidRPr="000C67E8" w:rsidRDefault="00584C07" w:rsidP="00AA2904">
      <w:pPr>
        <w:widowControl/>
        <w:autoSpaceDE/>
        <w:autoSpaceDN/>
        <w:adjustRightInd/>
        <w:spacing w:line="360" w:lineRule="auto"/>
        <w:ind w:left="1134" w:hanging="567"/>
        <w:jc w:val="both"/>
        <w:rPr>
          <w:rFonts w:ascii="Times New Roman" w:hAnsi="Times New Roman" w:cs="Times New Roman"/>
          <w:sz w:val="22"/>
          <w:szCs w:val="22"/>
        </w:rPr>
      </w:pPr>
      <w:r w:rsidRPr="000C67E8">
        <w:rPr>
          <w:rFonts w:ascii="Times New Roman" w:hAnsi="Times New Roman" w:cs="Times New Roman"/>
          <w:sz w:val="22"/>
          <w:szCs w:val="22"/>
        </w:rPr>
        <w:t>1</w:t>
      </w:r>
      <w:r w:rsidR="00AA2904" w:rsidRPr="000C67E8">
        <w:rPr>
          <w:rFonts w:ascii="Times New Roman" w:hAnsi="Times New Roman" w:cs="Times New Roman"/>
          <w:sz w:val="22"/>
          <w:szCs w:val="22"/>
        </w:rPr>
        <w:t>)</w:t>
      </w:r>
      <w:r w:rsidR="00AA2904" w:rsidRPr="000C67E8">
        <w:rPr>
          <w:rFonts w:ascii="Times New Roman" w:hAnsi="Times New Roman" w:cs="Times New Roman"/>
          <w:sz w:val="22"/>
          <w:szCs w:val="22"/>
        </w:rPr>
        <w:tab/>
      </w:r>
      <w:r w:rsidR="00FF160B" w:rsidRPr="000C67E8">
        <w:rPr>
          <w:rFonts w:ascii="Times New Roman" w:hAnsi="Times New Roman" w:cs="Times New Roman"/>
          <w:sz w:val="22"/>
          <w:szCs w:val="22"/>
        </w:rPr>
        <w:t>w prz</w:t>
      </w:r>
      <w:r w:rsidR="00752CA9" w:rsidRPr="000C67E8">
        <w:rPr>
          <w:rFonts w:ascii="Times New Roman" w:hAnsi="Times New Roman" w:cs="Times New Roman"/>
          <w:sz w:val="22"/>
          <w:szCs w:val="22"/>
        </w:rPr>
        <w:t xml:space="preserve">ypadku </w:t>
      </w:r>
      <w:r w:rsidR="00A016FB" w:rsidRPr="000C67E8">
        <w:rPr>
          <w:rFonts w:ascii="Times New Roman" w:hAnsi="Times New Roman" w:cs="Times New Roman"/>
          <w:sz w:val="22"/>
          <w:szCs w:val="22"/>
        </w:rPr>
        <w:t>opóźnień</w:t>
      </w:r>
      <w:r w:rsidR="00752CA9" w:rsidRPr="000C67E8">
        <w:rPr>
          <w:rFonts w:ascii="Times New Roman" w:hAnsi="Times New Roman" w:cs="Times New Roman"/>
          <w:sz w:val="22"/>
          <w:szCs w:val="22"/>
        </w:rPr>
        <w:t xml:space="preserve"> w realizacji dostaw objętych </w:t>
      </w:r>
      <w:r w:rsidR="000803C3" w:rsidRPr="000C67E8">
        <w:rPr>
          <w:rFonts w:ascii="Times New Roman" w:hAnsi="Times New Roman" w:cs="Times New Roman"/>
          <w:sz w:val="22"/>
          <w:szCs w:val="22"/>
        </w:rPr>
        <w:t xml:space="preserve"> </w:t>
      </w:r>
      <w:r w:rsidR="00E17271" w:rsidRPr="000C67E8">
        <w:rPr>
          <w:rFonts w:ascii="Times New Roman" w:hAnsi="Times New Roman" w:cs="Times New Roman"/>
          <w:sz w:val="22"/>
          <w:szCs w:val="22"/>
        </w:rPr>
        <w:t xml:space="preserve">Umową przekraczającej </w:t>
      </w:r>
      <w:r w:rsidR="0049621A" w:rsidRPr="000C67E8">
        <w:rPr>
          <w:rFonts w:ascii="Times New Roman" w:hAnsi="Times New Roman" w:cs="Times New Roman"/>
          <w:sz w:val="22"/>
          <w:szCs w:val="22"/>
        </w:rPr>
        <w:br/>
      </w:r>
      <w:r w:rsidR="00A016FB" w:rsidRPr="000C67E8">
        <w:rPr>
          <w:rFonts w:ascii="Times New Roman" w:hAnsi="Times New Roman" w:cs="Times New Roman"/>
          <w:sz w:val="22"/>
          <w:szCs w:val="22"/>
        </w:rPr>
        <w:t>30</w:t>
      </w:r>
      <w:r w:rsidR="00E17271" w:rsidRPr="000C67E8">
        <w:rPr>
          <w:rFonts w:ascii="Times New Roman" w:hAnsi="Times New Roman" w:cs="Times New Roman"/>
          <w:sz w:val="22"/>
          <w:szCs w:val="22"/>
        </w:rPr>
        <w:t xml:space="preserve"> dni w</w:t>
      </w:r>
      <w:r w:rsidR="00944F07" w:rsidRPr="000C67E8">
        <w:rPr>
          <w:rFonts w:ascii="Times New Roman" w:hAnsi="Times New Roman" w:cs="Times New Roman"/>
          <w:sz w:val="22"/>
          <w:szCs w:val="22"/>
        </w:rPr>
        <w:t> </w:t>
      </w:r>
      <w:r w:rsidR="00E17271" w:rsidRPr="000C67E8">
        <w:rPr>
          <w:rFonts w:ascii="Times New Roman" w:hAnsi="Times New Roman" w:cs="Times New Roman"/>
          <w:sz w:val="22"/>
          <w:szCs w:val="22"/>
        </w:rPr>
        <w:t>stosunku do terminów określonych Umową;</w:t>
      </w:r>
    </w:p>
    <w:p w14:paraId="0D93C4C7" w14:textId="521DAB07" w:rsidR="00AA2904" w:rsidRPr="000C67E8" w:rsidRDefault="00584C07" w:rsidP="00AA2904">
      <w:pPr>
        <w:widowControl/>
        <w:autoSpaceDE/>
        <w:autoSpaceDN/>
        <w:adjustRightInd/>
        <w:spacing w:line="360" w:lineRule="auto"/>
        <w:ind w:left="1134" w:hanging="567"/>
        <w:jc w:val="both"/>
        <w:rPr>
          <w:rFonts w:ascii="Times New Roman" w:hAnsi="Times New Roman" w:cs="Times New Roman"/>
          <w:sz w:val="22"/>
          <w:szCs w:val="22"/>
        </w:rPr>
      </w:pPr>
      <w:r w:rsidRPr="000C67E8">
        <w:rPr>
          <w:rFonts w:ascii="Times New Roman" w:hAnsi="Times New Roman" w:cs="Times New Roman"/>
          <w:sz w:val="22"/>
          <w:szCs w:val="22"/>
        </w:rPr>
        <w:t>2</w:t>
      </w:r>
      <w:r w:rsidR="00AA2904" w:rsidRPr="000C67E8">
        <w:rPr>
          <w:rFonts w:ascii="Times New Roman" w:hAnsi="Times New Roman" w:cs="Times New Roman"/>
          <w:sz w:val="22"/>
          <w:szCs w:val="22"/>
        </w:rPr>
        <w:t>)</w:t>
      </w:r>
      <w:r w:rsidR="00AA2904" w:rsidRPr="000C67E8">
        <w:rPr>
          <w:rFonts w:ascii="Times New Roman" w:hAnsi="Times New Roman" w:cs="Times New Roman"/>
          <w:sz w:val="22"/>
          <w:szCs w:val="22"/>
        </w:rPr>
        <w:tab/>
      </w:r>
      <w:r w:rsidR="00E17271" w:rsidRPr="000C67E8">
        <w:rPr>
          <w:rFonts w:ascii="Times New Roman" w:hAnsi="Times New Roman" w:cs="Times New Roman"/>
          <w:sz w:val="22"/>
          <w:szCs w:val="22"/>
        </w:rPr>
        <w:t xml:space="preserve">Dostawca przerwał, z przyczyn leżących po jego stronie, realizację Przedmiotu Umowy </w:t>
      </w:r>
      <w:r w:rsidR="0049621A" w:rsidRPr="000C67E8">
        <w:rPr>
          <w:rFonts w:ascii="Times New Roman" w:hAnsi="Times New Roman" w:cs="Times New Roman"/>
          <w:sz w:val="22"/>
          <w:szCs w:val="22"/>
        </w:rPr>
        <w:br/>
      </w:r>
      <w:r w:rsidR="00E17271" w:rsidRPr="000C67E8">
        <w:rPr>
          <w:rFonts w:ascii="Times New Roman" w:hAnsi="Times New Roman" w:cs="Times New Roman"/>
          <w:sz w:val="22"/>
          <w:szCs w:val="22"/>
        </w:rPr>
        <w:t>i nie kontynuuje je</w:t>
      </w:r>
      <w:r w:rsidR="00665A69" w:rsidRPr="000C67E8">
        <w:rPr>
          <w:rFonts w:ascii="Times New Roman" w:hAnsi="Times New Roman" w:cs="Times New Roman"/>
          <w:sz w:val="22"/>
          <w:szCs w:val="22"/>
        </w:rPr>
        <w:t xml:space="preserve">go realizacji pomimo pisemnego wezwania </w:t>
      </w:r>
      <w:r w:rsidR="007039E4" w:rsidRPr="000C67E8">
        <w:rPr>
          <w:rFonts w:ascii="Times New Roman" w:hAnsi="Times New Roman" w:cs="Times New Roman"/>
          <w:sz w:val="22"/>
          <w:szCs w:val="22"/>
        </w:rPr>
        <w:t>Zamawiającego</w:t>
      </w:r>
      <w:r w:rsidR="00665A69" w:rsidRPr="000C67E8">
        <w:rPr>
          <w:rFonts w:ascii="Times New Roman" w:hAnsi="Times New Roman" w:cs="Times New Roman"/>
          <w:sz w:val="22"/>
          <w:szCs w:val="22"/>
        </w:rPr>
        <w:t>;</w:t>
      </w:r>
    </w:p>
    <w:p w14:paraId="635A0C78" w14:textId="12E0F193" w:rsidR="00AA2904" w:rsidRPr="000C67E8" w:rsidRDefault="00584C07" w:rsidP="00AA2904">
      <w:pPr>
        <w:widowControl/>
        <w:autoSpaceDE/>
        <w:autoSpaceDN/>
        <w:adjustRightInd/>
        <w:spacing w:line="360" w:lineRule="auto"/>
        <w:ind w:left="1134" w:hanging="567"/>
        <w:jc w:val="both"/>
        <w:rPr>
          <w:rFonts w:ascii="Times New Roman" w:hAnsi="Times New Roman" w:cs="Times New Roman"/>
          <w:sz w:val="22"/>
          <w:szCs w:val="22"/>
        </w:rPr>
      </w:pPr>
      <w:r w:rsidRPr="000C67E8">
        <w:rPr>
          <w:rFonts w:ascii="Times New Roman" w:hAnsi="Times New Roman" w:cs="Times New Roman"/>
          <w:sz w:val="22"/>
          <w:szCs w:val="22"/>
        </w:rPr>
        <w:t>3</w:t>
      </w:r>
      <w:r w:rsidR="00AA2904" w:rsidRPr="000C67E8">
        <w:rPr>
          <w:rFonts w:ascii="Times New Roman" w:hAnsi="Times New Roman" w:cs="Times New Roman"/>
          <w:sz w:val="22"/>
          <w:szCs w:val="22"/>
        </w:rPr>
        <w:t>)</w:t>
      </w:r>
      <w:r w:rsidR="00AA2904" w:rsidRPr="000C67E8">
        <w:rPr>
          <w:rFonts w:ascii="Times New Roman" w:hAnsi="Times New Roman" w:cs="Times New Roman"/>
          <w:sz w:val="22"/>
          <w:szCs w:val="22"/>
        </w:rPr>
        <w:tab/>
      </w:r>
      <w:r w:rsidR="009E315C" w:rsidRPr="000C67E8">
        <w:rPr>
          <w:rFonts w:ascii="Times New Roman" w:hAnsi="Times New Roman" w:cs="Times New Roman"/>
          <w:sz w:val="22"/>
          <w:szCs w:val="22"/>
        </w:rPr>
        <w:t>Przedmiot Dostawy jest niezgodny z warunkami Umowy, jej Załączników lub zamówienia,</w:t>
      </w:r>
      <w:r w:rsidR="00AA2904" w:rsidRPr="000C67E8">
        <w:rPr>
          <w:rFonts w:ascii="Times New Roman" w:hAnsi="Times New Roman" w:cs="Times New Roman"/>
          <w:sz w:val="22"/>
          <w:szCs w:val="22"/>
        </w:rPr>
        <w:t xml:space="preserve"> </w:t>
      </w:r>
      <w:r w:rsidR="009E315C" w:rsidRPr="000C67E8">
        <w:rPr>
          <w:rFonts w:ascii="Times New Roman" w:hAnsi="Times New Roman" w:cs="Times New Roman"/>
          <w:sz w:val="22"/>
          <w:szCs w:val="22"/>
        </w:rPr>
        <w:t>w szczególności:</w:t>
      </w:r>
    </w:p>
    <w:p w14:paraId="766CA0D8" w14:textId="23C51225" w:rsidR="00AA2904" w:rsidRPr="000C67E8" w:rsidRDefault="00584C07" w:rsidP="00AA2904">
      <w:pPr>
        <w:widowControl/>
        <w:autoSpaceDE/>
        <w:autoSpaceDN/>
        <w:adjustRightInd/>
        <w:spacing w:line="360" w:lineRule="auto"/>
        <w:ind w:left="1134" w:hanging="567"/>
        <w:jc w:val="both"/>
        <w:rPr>
          <w:rFonts w:ascii="Times New Roman" w:hAnsi="Times New Roman" w:cs="Times New Roman"/>
          <w:sz w:val="22"/>
          <w:szCs w:val="22"/>
        </w:rPr>
      </w:pPr>
      <w:r w:rsidRPr="000C67E8">
        <w:rPr>
          <w:rFonts w:ascii="Times New Roman" w:hAnsi="Times New Roman" w:cs="Times New Roman"/>
          <w:sz w:val="22"/>
          <w:szCs w:val="22"/>
        </w:rPr>
        <w:t>4</w:t>
      </w:r>
      <w:r w:rsidR="00AA2904" w:rsidRPr="000C67E8">
        <w:rPr>
          <w:rFonts w:ascii="Times New Roman" w:hAnsi="Times New Roman" w:cs="Times New Roman"/>
          <w:sz w:val="22"/>
          <w:szCs w:val="22"/>
        </w:rPr>
        <w:t>)</w:t>
      </w:r>
      <w:r w:rsidR="00AA2904" w:rsidRPr="000C67E8">
        <w:rPr>
          <w:rFonts w:ascii="Times New Roman" w:hAnsi="Times New Roman" w:cs="Times New Roman"/>
          <w:sz w:val="22"/>
          <w:szCs w:val="22"/>
        </w:rPr>
        <w:tab/>
      </w:r>
      <w:r w:rsidR="009E315C" w:rsidRPr="000C67E8">
        <w:rPr>
          <w:rFonts w:ascii="Times New Roman" w:hAnsi="Times New Roman" w:cs="Times New Roman"/>
          <w:sz w:val="22"/>
          <w:szCs w:val="22"/>
        </w:rPr>
        <w:t xml:space="preserve">Przedmiot Dostawy nie jest nowy, </w:t>
      </w:r>
    </w:p>
    <w:p w14:paraId="40B9CE8F" w14:textId="5EE0B218" w:rsidR="00AA2904" w:rsidRPr="000C67E8" w:rsidRDefault="00584C07" w:rsidP="00AA2904">
      <w:pPr>
        <w:widowControl/>
        <w:autoSpaceDE/>
        <w:autoSpaceDN/>
        <w:adjustRightInd/>
        <w:spacing w:line="360" w:lineRule="auto"/>
        <w:ind w:left="1134" w:hanging="567"/>
        <w:jc w:val="both"/>
        <w:rPr>
          <w:rFonts w:ascii="Times New Roman" w:hAnsi="Times New Roman" w:cs="Times New Roman"/>
          <w:sz w:val="22"/>
          <w:szCs w:val="22"/>
        </w:rPr>
      </w:pPr>
      <w:r w:rsidRPr="000C67E8">
        <w:rPr>
          <w:rFonts w:ascii="Times New Roman" w:hAnsi="Times New Roman" w:cs="Times New Roman"/>
          <w:sz w:val="22"/>
          <w:szCs w:val="22"/>
        </w:rPr>
        <w:t>5</w:t>
      </w:r>
      <w:r w:rsidR="00AA2904" w:rsidRPr="000C67E8">
        <w:rPr>
          <w:rFonts w:ascii="Times New Roman" w:hAnsi="Times New Roman" w:cs="Times New Roman"/>
          <w:sz w:val="22"/>
          <w:szCs w:val="22"/>
        </w:rPr>
        <w:t>)</w:t>
      </w:r>
      <w:r w:rsidR="00AA2904" w:rsidRPr="000C67E8">
        <w:rPr>
          <w:rFonts w:ascii="Times New Roman" w:hAnsi="Times New Roman" w:cs="Times New Roman"/>
          <w:sz w:val="22"/>
          <w:szCs w:val="22"/>
        </w:rPr>
        <w:tab/>
      </w:r>
      <w:r w:rsidR="009E315C" w:rsidRPr="000C67E8">
        <w:rPr>
          <w:rFonts w:ascii="Times New Roman" w:hAnsi="Times New Roman" w:cs="Times New Roman"/>
          <w:sz w:val="22"/>
          <w:szCs w:val="22"/>
        </w:rPr>
        <w:t xml:space="preserve">Przedmiot Dostawy nie odpowiada specyfikacji technicznej, o której mowa </w:t>
      </w:r>
      <w:r w:rsidR="00AA2904" w:rsidRPr="000C67E8">
        <w:rPr>
          <w:rFonts w:ascii="Times New Roman" w:hAnsi="Times New Roman" w:cs="Times New Roman"/>
          <w:sz w:val="22"/>
          <w:szCs w:val="22"/>
        </w:rPr>
        <w:br/>
      </w:r>
      <w:r w:rsidR="009E315C" w:rsidRPr="000C67E8">
        <w:rPr>
          <w:rFonts w:ascii="Times New Roman" w:hAnsi="Times New Roman" w:cs="Times New Roman"/>
          <w:sz w:val="22"/>
          <w:szCs w:val="22"/>
        </w:rPr>
        <w:t>w § 1 ust. 1</w:t>
      </w:r>
      <w:r w:rsidR="00AA2904" w:rsidRPr="000C67E8">
        <w:rPr>
          <w:rFonts w:ascii="Times New Roman" w:hAnsi="Times New Roman" w:cs="Times New Roman"/>
          <w:sz w:val="22"/>
          <w:szCs w:val="22"/>
        </w:rPr>
        <w:t xml:space="preserve"> </w:t>
      </w:r>
      <w:r w:rsidR="00E4418D" w:rsidRPr="000C67E8">
        <w:rPr>
          <w:rFonts w:ascii="Times New Roman" w:hAnsi="Times New Roman" w:cs="Times New Roman"/>
          <w:sz w:val="22"/>
          <w:szCs w:val="22"/>
        </w:rPr>
        <w:t>Umowy</w:t>
      </w:r>
      <w:r w:rsidR="003767BB" w:rsidRPr="000C67E8">
        <w:rPr>
          <w:rFonts w:ascii="Times New Roman" w:hAnsi="Times New Roman" w:cs="Times New Roman"/>
          <w:sz w:val="22"/>
          <w:szCs w:val="22"/>
        </w:rPr>
        <w:t>,</w:t>
      </w:r>
    </w:p>
    <w:p w14:paraId="02510F56" w14:textId="29B2FDE0" w:rsidR="00944F07" w:rsidRPr="000C67E8" w:rsidRDefault="00584C07" w:rsidP="00AA2904">
      <w:pPr>
        <w:widowControl/>
        <w:autoSpaceDE/>
        <w:autoSpaceDN/>
        <w:adjustRightInd/>
        <w:spacing w:line="360" w:lineRule="auto"/>
        <w:ind w:left="1134" w:hanging="567"/>
        <w:jc w:val="both"/>
        <w:rPr>
          <w:rFonts w:ascii="Times New Roman" w:hAnsi="Times New Roman" w:cs="Times New Roman"/>
          <w:sz w:val="22"/>
          <w:szCs w:val="22"/>
        </w:rPr>
      </w:pPr>
      <w:r w:rsidRPr="000C67E8">
        <w:rPr>
          <w:rFonts w:ascii="Times New Roman" w:hAnsi="Times New Roman" w:cs="Times New Roman"/>
          <w:sz w:val="22"/>
          <w:szCs w:val="22"/>
        </w:rPr>
        <w:t>6</w:t>
      </w:r>
      <w:r w:rsidR="00AA2904" w:rsidRPr="000C67E8">
        <w:rPr>
          <w:rFonts w:ascii="Times New Roman" w:hAnsi="Times New Roman" w:cs="Times New Roman"/>
          <w:sz w:val="22"/>
          <w:szCs w:val="22"/>
        </w:rPr>
        <w:t>)</w:t>
      </w:r>
      <w:r w:rsidR="00AA2904" w:rsidRPr="000C67E8">
        <w:rPr>
          <w:rFonts w:ascii="Times New Roman" w:hAnsi="Times New Roman" w:cs="Times New Roman"/>
          <w:sz w:val="22"/>
          <w:szCs w:val="22"/>
        </w:rPr>
        <w:tab/>
      </w:r>
      <w:r w:rsidR="009E315C" w:rsidRPr="000C67E8">
        <w:rPr>
          <w:rFonts w:ascii="Times New Roman" w:hAnsi="Times New Roman" w:cs="Times New Roman"/>
          <w:sz w:val="22"/>
          <w:szCs w:val="22"/>
        </w:rPr>
        <w:t>Dostawca nie jest w stanie wykazać posiadania wszelkich niezbędnych atestów, badań</w:t>
      </w:r>
      <w:r w:rsidR="00AA2904" w:rsidRPr="000C67E8">
        <w:rPr>
          <w:rFonts w:ascii="Times New Roman" w:hAnsi="Times New Roman" w:cs="Times New Roman"/>
          <w:sz w:val="22"/>
          <w:szCs w:val="22"/>
        </w:rPr>
        <w:t xml:space="preserve"> </w:t>
      </w:r>
      <w:r w:rsidR="009E315C" w:rsidRPr="000C67E8">
        <w:rPr>
          <w:rFonts w:ascii="Times New Roman" w:hAnsi="Times New Roman" w:cs="Times New Roman"/>
          <w:sz w:val="22"/>
          <w:szCs w:val="22"/>
        </w:rPr>
        <w:t>technicznych, certyfikatów czy też innych dokumentów potwierdzających jakość lub</w:t>
      </w:r>
    </w:p>
    <w:p w14:paraId="0F5FF060" w14:textId="7F9796F4" w:rsidR="009E315C" w:rsidRPr="000C67E8" w:rsidRDefault="009E315C" w:rsidP="00AA2904">
      <w:pPr>
        <w:widowControl/>
        <w:tabs>
          <w:tab w:val="left" w:pos="6073"/>
        </w:tabs>
        <w:autoSpaceDE/>
        <w:autoSpaceDN/>
        <w:spacing w:line="360" w:lineRule="auto"/>
        <w:ind w:left="567" w:firstLine="567"/>
        <w:jc w:val="both"/>
        <w:rPr>
          <w:rFonts w:ascii="Times New Roman" w:hAnsi="Times New Roman" w:cs="Times New Roman"/>
          <w:b/>
          <w:sz w:val="22"/>
          <w:szCs w:val="22"/>
        </w:rPr>
      </w:pPr>
      <w:r w:rsidRPr="000C67E8">
        <w:rPr>
          <w:rFonts w:ascii="Times New Roman" w:hAnsi="Times New Roman" w:cs="Times New Roman"/>
          <w:sz w:val="22"/>
          <w:szCs w:val="22"/>
        </w:rPr>
        <w:t xml:space="preserve">użyteczność </w:t>
      </w:r>
      <w:r w:rsidR="003B2FA3" w:rsidRPr="000C67E8">
        <w:rPr>
          <w:rFonts w:ascii="Times New Roman" w:hAnsi="Times New Roman" w:cs="Times New Roman"/>
          <w:sz w:val="22"/>
          <w:szCs w:val="22"/>
        </w:rPr>
        <w:t>Przedmiotu Dostawy</w:t>
      </w:r>
      <w:r w:rsidR="003767BB" w:rsidRPr="000C67E8">
        <w:rPr>
          <w:rFonts w:ascii="Times New Roman" w:hAnsi="Times New Roman" w:cs="Times New Roman"/>
          <w:sz w:val="22"/>
          <w:szCs w:val="22"/>
        </w:rPr>
        <w:t>,</w:t>
      </w:r>
    </w:p>
    <w:p w14:paraId="7DE9BF11" w14:textId="1B67D4A9" w:rsidR="009E315C" w:rsidRPr="000C67E8" w:rsidRDefault="00584C07" w:rsidP="00AA2904">
      <w:pPr>
        <w:widowControl/>
        <w:autoSpaceDE/>
        <w:autoSpaceDN/>
        <w:adjustRightInd/>
        <w:spacing w:line="360" w:lineRule="auto"/>
        <w:ind w:left="1134" w:hanging="567"/>
        <w:jc w:val="both"/>
        <w:rPr>
          <w:rFonts w:ascii="Times New Roman" w:hAnsi="Times New Roman" w:cs="Times New Roman"/>
          <w:sz w:val="22"/>
          <w:szCs w:val="22"/>
        </w:rPr>
      </w:pPr>
      <w:r w:rsidRPr="000C67E8">
        <w:rPr>
          <w:rFonts w:ascii="Times New Roman" w:hAnsi="Times New Roman" w:cs="Times New Roman"/>
          <w:sz w:val="22"/>
          <w:szCs w:val="22"/>
        </w:rPr>
        <w:t>7</w:t>
      </w:r>
      <w:r w:rsidR="00944F07" w:rsidRPr="000C67E8">
        <w:rPr>
          <w:rFonts w:ascii="Times New Roman" w:hAnsi="Times New Roman" w:cs="Times New Roman"/>
          <w:sz w:val="22"/>
          <w:szCs w:val="22"/>
        </w:rPr>
        <w:t>)</w:t>
      </w:r>
      <w:r w:rsidR="00AA2904" w:rsidRPr="000C67E8">
        <w:rPr>
          <w:rFonts w:ascii="Times New Roman" w:hAnsi="Times New Roman" w:cs="Times New Roman"/>
          <w:sz w:val="22"/>
          <w:szCs w:val="22"/>
        </w:rPr>
        <w:tab/>
      </w:r>
      <w:r w:rsidR="009E315C" w:rsidRPr="000C67E8">
        <w:rPr>
          <w:rFonts w:ascii="Times New Roman" w:hAnsi="Times New Roman" w:cs="Times New Roman"/>
          <w:sz w:val="22"/>
          <w:szCs w:val="22"/>
        </w:rPr>
        <w:t xml:space="preserve">stwierdzono wady Przedmiotu Dostawy określone w § </w:t>
      </w:r>
      <w:r w:rsidR="00863C02" w:rsidRPr="000C67E8">
        <w:rPr>
          <w:rFonts w:ascii="Times New Roman" w:hAnsi="Times New Roman" w:cs="Times New Roman"/>
          <w:sz w:val="22"/>
          <w:szCs w:val="22"/>
        </w:rPr>
        <w:t>10</w:t>
      </w:r>
      <w:r w:rsidR="009E315C" w:rsidRPr="000C67E8">
        <w:rPr>
          <w:rFonts w:ascii="Times New Roman" w:hAnsi="Times New Roman" w:cs="Times New Roman"/>
          <w:sz w:val="22"/>
          <w:szCs w:val="22"/>
        </w:rPr>
        <w:t xml:space="preserve"> ust. </w:t>
      </w:r>
      <w:r w:rsidR="001B0C59" w:rsidRPr="000C67E8">
        <w:rPr>
          <w:rFonts w:ascii="Times New Roman" w:hAnsi="Times New Roman" w:cs="Times New Roman"/>
          <w:sz w:val="22"/>
          <w:szCs w:val="22"/>
        </w:rPr>
        <w:t>3</w:t>
      </w:r>
      <w:r w:rsidR="009E315C" w:rsidRPr="000C67E8">
        <w:rPr>
          <w:rFonts w:ascii="Times New Roman" w:hAnsi="Times New Roman" w:cs="Times New Roman"/>
          <w:sz w:val="22"/>
          <w:szCs w:val="22"/>
        </w:rPr>
        <w:t xml:space="preserve">  pkt </w:t>
      </w:r>
      <w:r w:rsidR="001B0C59" w:rsidRPr="000C67E8">
        <w:rPr>
          <w:rFonts w:ascii="Times New Roman" w:hAnsi="Times New Roman" w:cs="Times New Roman"/>
          <w:sz w:val="22"/>
          <w:szCs w:val="22"/>
        </w:rPr>
        <w:t>3</w:t>
      </w:r>
      <w:r w:rsidR="009E315C" w:rsidRPr="000C67E8">
        <w:rPr>
          <w:rFonts w:ascii="Times New Roman" w:hAnsi="Times New Roman" w:cs="Times New Roman"/>
          <w:sz w:val="22"/>
          <w:szCs w:val="22"/>
        </w:rPr>
        <w:t xml:space="preserve"> </w:t>
      </w:r>
      <w:r w:rsidR="001B0C59" w:rsidRPr="000C67E8">
        <w:rPr>
          <w:rFonts w:ascii="Times New Roman" w:hAnsi="Times New Roman" w:cs="Times New Roman"/>
          <w:sz w:val="22"/>
          <w:szCs w:val="22"/>
        </w:rPr>
        <w:t xml:space="preserve">i </w:t>
      </w:r>
      <w:r w:rsidR="009E315C" w:rsidRPr="000C67E8">
        <w:rPr>
          <w:rFonts w:ascii="Times New Roman" w:hAnsi="Times New Roman" w:cs="Times New Roman"/>
          <w:sz w:val="22"/>
          <w:szCs w:val="22"/>
        </w:rPr>
        <w:t xml:space="preserve"> pkt </w:t>
      </w:r>
      <w:r w:rsidR="001B0C59" w:rsidRPr="000C67E8">
        <w:rPr>
          <w:rFonts w:ascii="Times New Roman" w:hAnsi="Times New Roman" w:cs="Times New Roman"/>
          <w:sz w:val="22"/>
          <w:szCs w:val="22"/>
        </w:rPr>
        <w:t>4</w:t>
      </w:r>
      <w:r w:rsidR="009E315C" w:rsidRPr="000C67E8">
        <w:rPr>
          <w:rFonts w:ascii="Times New Roman" w:hAnsi="Times New Roman" w:cs="Times New Roman"/>
          <w:sz w:val="22"/>
          <w:szCs w:val="22"/>
        </w:rPr>
        <w:t xml:space="preserve"> </w:t>
      </w:r>
      <w:r w:rsidR="00CF3CDC" w:rsidRPr="000C67E8">
        <w:rPr>
          <w:rFonts w:ascii="Times New Roman" w:hAnsi="Times New Roman" w:cs="Times New Roman"/>
          <w:sz w:val="22"/>
          <w:szCs w:val="22"/>
        </w:rPr>
        <w:t>Umowy</w:t>
      </w:r>
      <w:r w:rsidR="00181A71">
        <w:rPr>
          <w:rFonts w:ascii="Times New Roman" w:hAnsi="Times New Roman" w:cs="Times New Roman"/>
          <w:sz w:val="22"/>
          <w:szCs w:val="22"/>
        </w:rPr>
        <w:t>.</w:t>
      </w:r>
    </w:p>
    <w:p w14:paraId="09BC1F32" w14:textId="51F0059C" w:rsidR="003B2FA3" w:rsidRPr="000C67E8" w:rsidRDefault="00584C07" w:rsidP="00AA2904">
      <w:pPr>
        <w:widowControl/>
        <w:tabs>
          <w:tab w:val="left" w:pos="6073"/>
        </w:tabs>
        <w:autoSpaceDE/>
        <w:autoSpaceDN/>
        <w:spacing w:line="360" w:lineRule="auto"/>
        <w:ind w:left="1134" w:hanging="567"/>
        <w:jc w:val="both"/>
        <w:rPr>
          <w:rFonts w:ascii="Times New Roman" w:hAnsi="Times New Roman" w:cs="Times New Roman"/>
          <w:sz w:val="22"/>
          <w:szCs w:val="22"/>
        </w:rPr>
      </w:pPr>
      <w:r w:rsidRPr="000C67E8">
        <w:rPr>
          <w:rFonts w:ascii="Times New Roman" w:hAnsi="Times New Roman" w:cs="Times New Roman"/>
          <w:sz w:val="22"/>
          <w:szCs w:val="22"/>
        </w:rPr>
        <w:t>8</w:t>
      </w:r>
      <w:r w:rsidR="00AA2904" w:rsidRPr="000C67E8">
        <w:rPr>
          <w:rFonts w:ascii="Times New Roman" w:hAnsi="Times New Roman" w:cs="Times New Roman"/>
          <w:sz w:val="22"/>
          <w:szCs w:val="22"/>
        </w:rPr>
        <w:t>)</w:t>
      </w:r>
      <w:r w:rsidR="00AA2904" w:rsidRPr="000C67E8">
        <w:rPr>
          <w:rFonts w:ascii="Times New Roman" w:hAnsi="Times New Roman" w:cs="Times New Roman"/>
          <w:sz w:val="22"/>
          <w:szCs w:val="22"/>
        </w:rPr>
        <w:tab/>
      </w:r>
      <w:r w:rsidR="003B2FA3" w:rsidRPr="000C67E8">
        <w:rPr>
          <w:rFonts w:ascii="Times New Roman" w:hAnsi="Times New Roman" w:cs="Times New Roman"/>
          <w:sz w:val="22"/>
          <w:szCs w:val="22"/>
        </w:rPr>
        <w:t xml:space="preserve">Dostawca w sposób rażący zaniedbuje  swoje obowiązki wynikające z gwarancji </w:t>
      </w:r>
      <w:r w:rsidR="0049621A" w:rsidRPr="000C67E8">
        <w:rPr>
          <w:rFonts w:ascii="Times New Roman" w:hAnsi="Times New Roman" w:cs="Times New Roman"/>
          <w:sz w:val="22"/>
          <w:szCs w:val="22"/>
        </w:rPr>
        <w:br/>
      </w:r>
      <w:r w:rsidR="003B2FA3" w:rsidRPr="000C67E8">
        <w:rPr>
          <w:rFonts w:ascii="Times New Roman" w:hAnsi="Times New Roman" w:cs="Times New Roman"/>
          <w:sz w:val="22"/>
          <w:szCs w:val="22"/>
        </w:rPr>
        <w:t>lub opóźnia</w:t>
      </w:r>
      <w:r w:rsidR="00AA2904" w:rsidRPr="000C67E8">
        <w:rPr>
          <w:rFonts w:ascii="Times New Roman" w:hAnsi="Times New Roman" w:cs="Times New Roman"/>
          <w:sz w:val="22"/>
          <w:szCs w:val="22"/>
        </w:rPr>
        <w:t xml:space="preserve"> </w:t>
      </w:r>
      <w:r w:rsidR="003B2FA3" w:rsidRPr="000C67E8">
        <w:rPr>
          <w:rFonts w:ascii="Times New Roman" w:hAnsi="Times New Roman" w:cs="Times New Roman"/>
          <w:sz w:val="22"/>
          <w:szCs w:val="22"/>
        </w:rPr>
        <w:t xml:space="preserve">się z przywróceniem należytego stanu Przedmiotu Dostawy co najmniej </w:t>
      </w:r>
      <w:r w:rsidR="0049621A" w:rsidRPr="000C67E8">
        <w:rPr>
          <w:rFonts w:ascii="Times New Roman" w:hAnsi="Times New Roman" w:cs="Times New Roman"/>
          <w:sz w:val="22"/>
          <w:szCs w:val="22"/>
        </w:rPr>
        <w:br/>
      </w:r>
      <w:r w:rsidR="003B2FA3" w:rsidRPr="000C67E8">
        <w:rPr>
          <w:rFonts w:ascii="Times New Roman" w:hAnsi="Times New Roman" w:cs="Times New Roman"/>
          <w:sz w:val="22"/>
          <w:szCs w:val="22"/>
        </w:rPr>
        <w:t>o 30 dni,</w:t>
      </w:r>
    </w:p>
    <w:p w14:paraId="05390190" w14:textId="4FE1FC71" w:rsidR="003B2FA3" w:rsidRPr="000C67E8" w:rsidRDefault="00584C07" w:rsidP="00AA2904">
      <w:pPr>
        <w:widowControl/>
        <w:autoSpaceDE/>
        <w:autoSpaceDN/>
        <w:adjustRightInd/>
        <w:spacing w:line="360" w:lineRule="auto"/>
        <w:ind w:left="1134" w:hanging="567"/>
        <w:jc w:val="both"/>
        <w:rPr>
          <w:rFonts w:ascii="Times New Roman" w:hAnsi="Times New Roman" w:cs="Times New Roman"/>
          <w:sz w:val="22"/>
          <w:szCs w:val="22"/>
        </w:rPr>
      </w:pPr>
      <w:r w:rsidRPr="000C67E8">
        <w:rPr>
          <w:rFonts w:ascii="Times New Roman" w:hAnsi="Times New Roman" w:cs="Times New Roman"/>
          <w:sz w:val="22"/>
          <w:szCs w:val="22"/>
        </w:rPr>
        <w:t>9</w:t>
      </w:r>
      <w:r w:rsidR="00AA2904" w:rsidRPr="000C67E8">
        <w:rPr>
          <w:rFonts w:ascii="Times New Roman" w:hAnsi="Times New Roman" w:cs="Times New Roman"/>
          <w:sz w:val="22"/>
          <w:szCs w:val="22"/>
        </w:rPr>
        <w:t>)</w:t>
      </w:r>
      <w:r w:rsidR="00AA2904" w:rsidRPr="000C67E8">
        <w:rPr>
          <w:rFonts w:ascii="Times New Roman" w:hAnsi="Times New Roman" w:cs="Times New Roman"/>
          <w:sz w:val="22"/>
          <w:szCs w:val="22"/>
        </w:rPr>
        <w:tab/>
      </w:r>
      <w:r w:rsidR="003B2FA3" w:rsidRPr="000C67E8">
        <w:rPr>
          <w:rFonts w:ascii="Times New Roman" w:hAnsi="Times New Roman" w:cs="Times New Roman"/>
          <w:sz w:val="22"/>
          <w:szCs w:val="22"/>
        </w:rPr>
        <w:t>Dostawca</w:t>
      </w:r>
      <w:r w:rsidR="003B2FA3" w:rsidRPr="000C67E8">
        <w:rPr>
          <w:rFonts w:ascii="Times New Roman" w:eastAsia="MS Mincho" w:hAnsi="Times New Roman" w:cs="Times New Roman"/>
          <w:sz w:val="22"/>
          <w:szCs w:val="22"/>
          <w:lang w:eastAsia="ar-SA"/>
        </w:rPr>
        <w:t xml:space="preserve"> </w:t>
      </w:r>
      <w:r w:rsidR="003B2FA3" w:rsidRPr="000C67E8">
        <w:rPr>
          <w:rFonts w:ascii="Times New Roman" w:hAnsi="Times New Roman" w:cs="Times New Roman"/>
          <w:sz w:val="22"/>
          <w:szCs w:val="22"/>
        </w:rPr>
        <w:t>dopuścił się istotnego naruszenia postanowień Umowy, w szczególności w</w:t>
      </w:r>
      <w:r w:rsidR="009F6610" w:rsidRPr="000C67E8">
        <w:rPr>
          <w:rFonts w:ascii="Times New Roman" w:hAnsi="Times New Roman" w:cs="Times New Roman"/>
          <w:sz w:val="22"/>
          <w:szCs w:val="22"/>
        </w:rPr>
        <w:t> </w:t>
      </w:r>
      <w:r w:rsidR="003B2FA3" w:rsidRPr="000C67E8">
        <w:rPr>
          <w:rFonts w:ascii="Times New Roman" w:hAnsi="Times New Roman" w:cs="Times New Roman"/>
          <w:sz w:val="22"/>
          <w:szCs w:val="22"/>
        </w:rPr>
        <w:t>zakresie zasad przetwarzania danych osobowych oraz  zasad zachowania poufności</w:t>
      </w:r>
      <w:r w:rsidR="003767BB" w:rsidRPr="000C67E8">
        <w:rPr>
          <w:rFonts w:ascii="Times New Roman" w:hAnsi="Times New Roman" w:cs="Times New Roman"/>
          <w:sz w:val="22"/>
          <w:szCs w:val="22"/>
        </w:rPr>
        <w:t>,</w:t>
      </w:r>
    </w:p>
    <w:p w14:paraId="16035E5B" w14:textId="1D25A192" w:rsidR="00A3325C" w:rsidRPr="000C67E8" w:rsidRDefault="00A1529F" w:rsidP="00F24A7E">
      <w:pPr>
        <w:widowControl/>
        <w:autoSpaceDE/>
        <w:autoSpaceDN/>
        <w:adjustRightInd/>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2</w:t>
      </w:r>
      <w:r w:rsidR="004465FC" w:rsidRPr="000C67E8">
        <w:rPr>
          <w:rFonts w:ascii="Times New Roman" w:hAnsi="Times New Roman" w:cs="Times New Roman"/>
          <w:sz w:val="22"/>
          <w:szCs w:val="22"/>
        </w:rPr>
        <w:t>.</w:t>
      </w:r>
      <w:r w:rsidR="004465FC" w:rsidRPr="000C67E8">
        <w:rPr>
          <w:rFonts w:ascii="Times New Roman" w:hAnsi="Times New Roman" w:cs="Times New Roman"/>
          <w:sz w:val="22"/>
          <w:szCs w:val="22"/>
        </w:rPr>
        <w:tab/>
      </w:r>
      <w:r w:rsidR="009E315C" w:rsidRPr="000C67E8">
        <w:rPr>
          <w:rFonts w:ascii="Times New Roman" w:hAnsi="Times New Roman" w:cs="Times New Roman"/>
          <w:sz w:val="22"/>
          <w:szCs w:val="22"/>
        </w:rPr>
        <w:t xml:space="preserve">Zamawiającemu </w:t>
      </w:r>
      <w:r w:rsidR="00127503" w:rsidRPr="000C67E8">
        <w:rPr>
          <w:rFonts w:ascii="Times New Roman" w:hAnsi="Times New Roman" w:cs="Times New Roman"/>
          <w:sz w:val="22"/>
          <w:szCs w:val="22"/>
        </w:rPr>
        <w:t>przysługuje prawo do odstąpienia umowy w całości lub w części w terminie</w:t>
      </w:r>
      <w:r w:rsidR="00EF2AFE" w:rsidRPr="000C67E8">
        <w:rPr>
          <w:rFonts w:ascii="Times New Roman" w:hAnsi="Times New Roman" w:cs="Times New Roman"/>
          <w:sz w:val="22"/>
          <w:szCs w:val="22"/>
        </w:rPr>
        <w:t xml:space="preserve"> </w:t>
      </w:r>
      <w:r w:rsidR="0049621A" w:rsidRPr="000C67E8">
        <w:rPr>
          <w:rFonts w:ascii="Times New Roman" w:hAnsi="Times New Roman" w:cs="Times New Roman"/>
          <w:sz w:val="22"/>
          <w:szCs w:val="22"/>
        </w:rPr>
        <w:br/>
      </w:r>
      <w:r w:rsidR="009E315C" w:rsidRPr="000C67E8">
        <w:rPr>
          <w:rFonts w:ascii="Times New Roman" w:hAnsi="Times New Roman" w:cs="Times New Roman"/>
          <w:sz w:val="22"/>
          <w:szCs w:val="22"/>
        </w:rPr>
        <w:t xml:space="preserve">60 dni </w:t>
      </w:r>
      <w:r w:rsidR="00127503" w:rsidRPr="000C67E8">
        <w:rPr>
          <w:rFonts w:ascii="Times New Roman" w:hAnsi="Times New Roman" w:cs="Times New Roman"/>
          <w:sz w:val="22"/>
          <w:szCs w:val="22"/>
        </w:rPr>
        <w:t>od dnia powzięcia w</w:t>
      </w:r>
      <w:r w:rsidR="00104935" w:rsidRPr="000C67E8">
        <w:rPr>
          <w:rFonts w:ascii="Times New Roman" w:hAnsi="Times New Roman" w:cs="Times New Roman"/>
          <w:sz w:val="22"/>
          <w:szCs w:val="22"/>
        </w:rPr>
        <w:t xml:space="preserve">iadomości o </w:t>
      </w:r>
      <w:r w:rsidR="004D1EB1" w:rsidRPr="000C67E8">
        <w:rPr>
          <w:rFonts w:ascii="Times New Roman" w:hAnsi="Times New Roman" w:cs="Times New Roman"/>
          <w:sz w:val="22"/>
          <w:szCs w:val="22"/>
        </w:rPr>
        <w:t xml:space="preserve">okolicznościach stanowiących podstawę odstąpienia. </w:t>
      </w:r>
    </w:p>
    <w:p w14:paraId="427BD136" w14:textId="6E00DCCE" w:rsidR="00A3325C" w:rsidRPr="000C67E8" w:rsidRDefault="004465FC" w:rsidP="00F24A7E">
      <w:pPr>
        <w:widowControl/>
        <w:autoSpaceDE/>
        <w:autoSpaceDN/>
        <w:adjustRightInd/>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3.</w:t>
      </w:r>
      <w:r w:rsidRPr="000C67E8">
        <w:rPr>
          <w:rFonts w:ascii="Times New Roman" w:hAnsi="Times New Roman" w:cs="Times New Roman"/>
          <w:sz w:val="22"/>
          <w:szCs w:val="22"/>
        </w:rPr>
        <w:tab/>
      </w:r>
      <w:r w:rsidR="004D1EB1" w:rsidRPr="000C67E8">
        <w:rPr>
          <w:rFonts w:ascii="Times New Roman" w:hAnsi="Times New Roman" w:cs="Times New Roman"/>
          <w:sz w:val="22"/>
          <w:szCs w:val="22"/>
        </w:rPr>
        <w:t xml:space="preserve">Odstąpienie dla swej ważności wymaga zachowania formy pisemnej. </w:t>
      </w:r>
    </w:p>
    <w:p w14:paraId="043B49FD" w14:textId="029537FB" w:rsidR="000803C3" w:rsidRPr="000C67E8" w:rsidRDefault="004465FC" w:rsidP="00F24A7E">
      <w:pPr>
        <w:widowControl/>
        <w:autoSpaceDE/>
        <w:autoSpaceDN/>
        <w:adjustRightInd/>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4.</w:t>
      </w:r>
      <w:r w:rsidRPr="000C67E8">
        <w:rPr>
          <w:rFonts w:ascii="Times New Roman" w:hAnsi="Times New Roman" w:cs="Times New Roman"/>
          <w:sz w:val="22"/>
          <w:szCs w:val="22"/>
        </w:rPr>
        <w:tab/>
      </w:r>
      <w:r w:rsidR="000803C3" w:rsidRPr="000C67E8">
        <w:rPr>
          <w:rFonts w:ascii="Times New Roman" w:hAnsi="Times New Roman" w:cs="Times New Roman"/>
          <w:sz w:val="22"/>
          <w:szCs w:val="22"/>
        </w:rPr>
        <w:t xml:space="preserve">W </w:t>
      </w:r>
      <w:r w:rsidR="00A1529F" w:rsidRPr="000C67E8">
        <w:rPr>
          <w:rFonts w:ascii="Times New Roman" w:hAnsi="Times New Roman" w:cs="Times New Roman"/>
          <w:sz w:val="22"/>
          <w:szCs w:val="22"/>
        </w:rPr>
        <w:t>przypadku odstąpienia od Umowy</w:t>
      </w:r>
      <w:r w:rsidR="00294E3E">
        <w:rPr>
          <w:rFonts w:ascii="Times New Roman" w:hAnsi="Times New Roman" w:cs="Times New Roman"/>
          <w:sz w:val="22"/>
          <w:szCs w:val="22"/>
        </w:rPr>
        <w:t xml:space="preserve"> w całości</w:t>
      </w:r>
      <w:r w:rsidR="001D56EC" w:rsidRPr="000C67E8">
        <w:rPr>
          <w:rFonts w:ascii="Times New Roman" w:hAnsi="Times New Roman" w:cs="Times New Roman"/>
          <w:sz w:val="22"/>
          <w:szCs w:val="22"/>
        </w:rPr>
        <w:t xml:space="preserve">, umowa uważana jest za niezawartą. </w:t>
      </w:r>
    </w:p>
    <w:p w14:paraId="7192162B" w14:textId="0C3A9004" w:rsidR="000803C3" w:rsidRPr="000C67E8" w:rsidRDefault="004465FC" w:rsidP="00F24A7E">
      <w:pPr>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5.</w:t>
      </w:r>
      <w:r w:rsidRPr="000C67E8">
        <w:rPr>
          <w:rFonts w:ascii="Times New Roman" w:hAnsi="Times New Roman" w:cs="Times New Roman"/>
          <w:sz w:val="22"/>
          <w:szCs w:val="22"/>
        </w:rPr>
        <w:tab/>
      </w:r>
      <w:r w:rsidR="000803C3" w:rsidRPr="000C67E8">
        <w:rPr>
          <w:rFonts w:ascii="Times New Roman" w:hAnsi="Times New Roman" w:cs="Times New Roman"/>
          <w:sz w:val="22"/>
          <w:szCs w:val="22"/>
        </w:rPr>
        <w:t>Urządzenie (jeśli już zostało dostarczone) podlega zwrotowi do D</w:t>
      </w:r>
      <w:r w:rsidR="006B2061" w:rsidRPr="000C67E8">
        <w:rPr>
          <w:rFonts w:ascii="Times New Roman" w:hAnsi="Times New Roman" w:cs="Times New Roman"/>
          <w:sz w:val="22"/>
          <w:szCs w:val="22"/>
        </w:rPr>
        <w:t>ostawcy</w:t>
      </w:r>
      <w:r w:rsidR="00214FE3" w:rsidRPr="000C67E8">
        <w:rPr>
          <w:rFonts w:ascii="Times New Roman" w:hAnsi="Times New Roman" w:cs="Times New Roman"/>
          <w:sz w:val="22"/>
          <w:szCs w:val="22"/>
        </w:rPr>
        <w:t xml:space="preserve"> </w:t>
      </w:r>
      <w:r w:rsidR="000803C3" w:rsidRPr="000C67E8">
        <w:rPr>
          <w:rFonts w:ascii="Times New Roman" w:hAnsi="Times New Roman" w:cs="Times New Roman"/>
          <w:sz w:val="22"/>
          <w:szCs w:val="22"/>
        </w:rPr>
        <w:t>na koszt i ryzyko D</w:t>
      </w:r>
      <w:r w:rsidR="006B2061" w:rsidRPr="000C67E8">
        <w:rPr>
          <w:rFonts w:ascii="Times New Roman" w:hAnsi="Times New Roman" w:cs="Times New Roman"/>
          <w:sz w:val="22"/>
          <w:szCs w:val="22"/>
        </w:rPr>
        <w:t>ostawcy</w:t>
      </w:r>
      <w:r w:rsidR="00EF2AFE" w:rsidRPr="000C67E8">
        <w:rPr>
          <w:rFonts w:ascii="Times New Roman" w:hAnsi="Times New Roman" w:cs="Times New Roman"/>
          <w:sz w:val="22"/>
          <w:szCs w:val="22"/>
        </w:rPr>
        <w:t>.</w:t>
      </w:r>
    </w:p>
    <w:p w14:paraId="437C0826" w14:textId="399B6934" w:rsidR="004465FC" w:rsidRPr="000C67E8" w:rsidRDefault="004465FC" w:rsidP="00F24A7E">
      <w:pPr>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6.</w:t>
      </w:r>
      <w:r w:rsidRPr="000C67E8">
        <w:rPr>
          <w:rFonts w:ascii="Times New Roman" w:hAnsi="Times New Roman" w:cs="Times New Roman"/>
          <w:sz w:val="22"/>
          <w:szCs w:val="22"/>
        </w:rPr>
        <w:tab/>
      </w:r>
      <w:r w:rsidR="006B2061" w:rsidRPr="000C67E8">
        <w:rPr>
          <w:rFonts w:ascii="Times New Roman" w:hAnsi="Times New Roman" w:cs="Times New Roman"/>
          <w:sz w:val="22"/>
          <w:szCs w:val="22"/>
        </w:rPr>
        <w:t xml:space="preserve">Dostawca </w:t>
      </w:r>
      <w:r w:rsidR="000803C3" w:rsidRPr="000C67E8">
        <w:rPr>
          <w:rFonts w:ascii="Times New Roman" w:hAnsi="Times New Roman" w:cs="Times New Roman"/>
          <w:sz w:val="22"/>
          <w:szCs w:val="22"/>
        </w:rPr>
        <w:t xml:space="preserve">zobowiązany jest do zwrotu </w:t>
      </w:r>
      <w:r w:rsidR="009E315C" w:rsidRPr="000C67E8">
        <w:rPr>
          <w:rFonts w:ascii="Times New Roman" w:hAnsi="Times New Roman" w:cs="Times New Roman"/>
          <w:sz w:val="22"/>
          <w:szCs w:val="22"/>
        </w:rPr>
        <w:t xml:space="preserve"> wynagrodzenia określonego w</w:t>
      </w:r>
      <w:r w:rsidR="009E315C" w:rsidRPr="000C67E8">
        <w:rPr>
          <w:rFonts w:ascii="Times New Roman" w:hAnsi="Times New Roman" w:cs="Times New Roman"/>
          <w:bCs/>
          <w:sz w:val="22"/>
          <w:szCs w:val="22"/>
        </w:rPr>
        <w:t xml:space="preserve"> § </w:t>
      </w:r>
      <w:r w:rsidR="0075473E" w:rsidRPr="000C67E8">
        <w:rPr>
          <w:rFonts w:ascii="Times New Roman" w:hAnsi="Times New Roman" w:cs="Times New Roman"/>
          <w:bCs/>
          <w:sz w:val="22"/>
          <w:szCs w:val="22"/>
        </w:rPr>
        <w:t>8</w:t>
      </w:r>
      <w:r w:rsidR="009E315C" w:rsidRPr="000C67E8">
        <w:rPr>
          <w:rFonts w:ascii="Times New Roman" w:hAnsi="Times New Roman" w:cs="Times New Roman"/>
          <w:bCs/>
          <w:sz w:val="22"/>
          <w:szCs w:val="22"/>
        </w:rPr>
        <w:t>.ust.1 Umowy</w:t>
      </w:r>
      <w:r w:rsidR="00944F07" w:rsidRPr="000C67E8">
        <w:rPr>
          <w:rFonts w:ascii="Times New Roman" w:hAnsi="Times New Roman" w:cs="Times New Roman"/>
          <w:sz w:val="22"/>
          <w:szCs w:val="22"/>
        </w:rPr>
        <w:t>.</w:t>
      </w:r>
    </w:p>
    <w:p w14:paraId="7AAA983C" w14:textId="70E079C7" w:rsidR="00A12723" w:rsidRPr="000C67E8" w:rsidRDefault="004465FC" w:rsidP="00F24A7E">
      <w:pPr>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7.</w:t>
      </w:r>
      <w:r w:rsidRPr="000C67E8">
        <w:rPr>
          <w:rFonts w:ascii="Times New Roman" w:hAnsi="Times New Roman" w:cs="Times New Roman"/>
          <w:sz w:val="22"/>
          <w:szCs w:val="22"/>
        </w:rPr>
        <w:tab/>
      </w:r>
      <w:r w:rsidR="000803C3" w:rsidRPr="000C67E8">
        <w:rPr>
          <w:rFonts w:ascii="Times New Roman" w:hAnsi="Times New Roman" w:cs="Times New Roman"/>
          <w:sz w:val="22"/>
          <w:szCs w:val="22"/>
        </w:rPr>
        <w:t>Jeśli przyczyny odstąpienia dotyczą tylko jedne</w:t>
      </w:r>
      <w:r w:rsidR="009E315C" w:rsidRPr="000C67E8">
        <w:rPr>
          <w:rFonts w:ascii="Times New Roman" w:hAnsi="Times New Roman" w:cs="Times New Roman"/>
          <w:sz w:val="22"/>
          <w:szCs w:val="22"/>
        </w:rPr>
        <w:t xml:space="preserve">go z </w:t>
      </w:r>
      <w:r w:rsidR="000803C3" w:rsidRPr="000C67E8">
        <w:rPr>
          <w:rFonts w:ascii="Times New Roman" w:hAnsi="Times New Roman" w:cs="Times New Roman"/>
          <w:sz w:val="22"/>
          <w:szCs w:val="22"/>
        </w:rPr>
        <w:t xml:space="preserve">urządzeń będących </w:t>
      </w:r>
      <w:r w:rsidR="009E315C" w:rsidRPr="000C67E8">
        <w:rPr>
          <w:rFonts w:ascii="Times New Roman" w:hAnsi="Times New Roman" w:cs="Times New Roman"/>
          <w:sz w:val="22"/>
          <w:szCs w:val="22"/>
        </w:rPr>
        <w:t>P</w:t>
      </w:r>
      <w:r w:rsidR="000803C3" w:rsidRPr="000C67E8">
        <w:rPr>
          <w:rFonts w:ascii="Times New Roman" w:hAnsi="Times New Roman" w:cs="Times New Roman"/>
          <w:sz w:val="22"/>
          <w:szCs w:val="22"/>
        </w:rPr>
        <w:t>rzedmiotem</w:t>
      </w:r>
      <w:r w:rsidR="009E315C" w:rsidRPr="000C67E8">
        <w:rPr>
          <w:rFonts w:ascii="Times New Roman" w:hAnsi="Times New Roman" w:cs="Times New Roman"/>
          <w:sz w:val="22"/>
          <w:szCs w:val="22"/>
        </w:rPr>
        <w:t xml:space="preserve"> Dostawy</w:t>
      </w:r>
      <w:r w:rsidR="000803C3" w:rsidRPr="000C67E8">
        <w:rPr>
          <w:rFonts w:ascii="Times New Roman" w:hAnsi="Times New Roman" w:cs="Times New Roman"/>
          <w:sz w:val="22"/>
          <w:szCs w:val="22"/>
        </w:rPr>
        <w:t xml:space="preserve">, </w:t>
      </w:r>
      <w:r w:rsidR="003B2FA3" w:rsidRPr="000C67E8">
        <w:rPr>
          <w:rFonts w:ascii="Times New Roman" w:hAnsi="Times New Roman" w:cs="Times New Roman"/>
          <w:sz w:val="22"/>
          <w:szCs w:val="22"/>
        </w:rPr>
        <w:t>Zamawiający</w:t>
      </w:r>
      <w:r w:rsidR="009E315C" w:rsidRPr="000C67E8">
        <w:rPr>
          <w:rFonts w:ascii="Times New Roman" w:hAnsi="Times New Roman" w:cs="Times New Roman"/>
          <w:sz w:val="22"/>
          <w:szCs w:val="22"/>
        </w:rPr>
        <w:t xml:space="preserve"> </w:t>
      </w:r>
      <w:r w:rsidR="000803C3" w:rsidRPr="000C67E8">
        <w:rPr>
          <w:rFonts w:ascii="Times New Roman" w:hAnsi="Times New Roman" w:cs="Times New Roman"/>
          <w:sz w:val="22"/>
          <w:szCs w:val="22"/>
        </w:rPr>
        <w:t>ma prawo według swego uznania odstąpić od Umowy w całości lub tylko</w:t>
      </w:r>
      <w:r w:rsidR="00A3325C" w:rsidRPr="000C67E8">
        <w:rPr>
          <w:rFonts w:ascii="Times New Roman" w:hAnsi="Times New Roman" w:cs="Times New Roman"/>
          <w:sz w:val="22"/>
          <w:szCs w:val="22"/>
        </w:rPr>
        <w:t xml:space="preserve"> w części -</w:t>
      </w:r>
      <w:r w:rsidR="000803C3" w:rsidRPr="000C67E8">
        <w:rPr>
          <w:rFonts w:ascii="Times New Roman" w:hAnsi="Times New Roman" w:cs="Times New Roman"/>
          <w:sz w:val="22"/>
          <w:szCs w:val="22"/>
        </w:rPr>
        <w:t xml:space="preserve"> odnośnie te</w:t>
      </w:r>
      <w:r w:rsidR="009E315C" w:rsidRPr="000C67E8">
        <w:rPr>
          <w:rFonts w:ascii="Times New Roman" w:hAnsi="Times New Roman" w:cs="Times New Roman"/>
          <w:sz w:val="22"/>
          <w:szCs w:val="22"/>
        </w:rPr>
        <w:t>go</w:t>
      </w:r>
      <w:r w:rsidR="000803C3" w:rsidRPr="000C67E8">
        <w:rPr>
          <w:rFonts w:ascii="Times New Roman" w:hAnsi="Times New Roman" w:cs="Times New Roman"/>
          <w:sz w:val="22"/>
          <w:szCs w:val="22"/>
        </w:rPr>
        <w:t xml:space="preserve"> jedne</w:t>
      </w:r>
      <w:r w:rsidR="003B2FA3" w:rsidRPr="000C67E8">
        <w:rPr>
          <w:rFonts w:ascii="Times New Roman" w:hAnsi="Times New Roman" w:cs="Times New Roman"/>
          <w:sz w:val="22"/>
          <w:szCs w:val="22"/>
        </w:rPr>
        <w:t>go</w:t>
      </w:r>
      <w:r w:rsidR="000803C3" w:rsidRPr="000C67E8">
        <w:rPr>
          <w:rFonts w:ascii="Times New Roman" w:hAnsi="Times New Roman" w:cs="Times New Roman"/>
          <w:sz w:val="22"/>
          <w:szCs w:val="22"/>
        </w:rPr>
        <w:t xml:space="preserve"> urządzenia.</w:t>
      </w:r>
    </w:p>
    <w:p w14:paraId="40B7BA82" w14:textId="71108C8D" w:rsidR="00C74A0F" w:rsidRPr="000C67E8" w:rsidRDefault="00C74A0F" w:rsidP="00AB2ABC">
      <w:pPr>
        <w:pStyle w:val="BodyText1"/>
        <w:spacing w:after="0" w:line="320" w:lineRule="exact"/>
        <w:ind w:firstLine="0"/>
        <w:rPr>
          <w:b/>
          <w:sz w:val="22"/>
          <w:szCs w:val="22"/>
          <w:lang w:val="pl-PL"/>
        </w:rPr>
      </w:pPr>
    </w:p>
    <w:p w14:paraId="6DA50349" w14:textId="5A68AA9F" w:rsidR="00F92DD7" w:rsidRPr="000C67E8" w:rsidRDefault="00AA2904" w:rsidP="004465FC">
      <w:pPr>
        <w:pStyle w:val="BodyText1"/>
        <w:spacing w:after="0" w:line="320" w:lineRule="exact"/>
        <w:ind w:left="567" w:hanging="567"/>
        <w:jc w:val="center"/>
        <w:rPr>
          <w:sz w:val="22"/>
          <w:szCs w:val="22"/>
          <w:lang w:val="pl-PL"/>
        </w:rPr>
      </w:pPr>
      <w:r w:rsidRPr="000C67E8">
        <w:rPr>
          <w:b/>
          <w:sz w:val="22"/>
          <w:szCs w:val="22"/>
          <w:lang w:val="pl-PL"/>
        </w:rPr>
        <w:lastRenderedPageBreak/>
        <w:t>§</w:t>
      </w:r>
      <w:r w:rsidR="00F92DD7" w:rsidRPr="000C67E8">
        <w:rPr>
          <w:b/>
          <w:sz w:val="22"/>
          <w:szCs w:val="22"/>
          <w:lang w:val="pl-PL"/>
        </w:rPr>
        <w:t>1</w:t>
      </w:r>
      <w:r w:rsidR="0075473E" w:rsidRPr="000C67E8">
        <w:rPr>
          <w:b/>
          <w:sz w:val="22"/>
          <w:szCs w:val="22"/>
          <w:lang w:val="pl-PL"/>
        </w:rPr>
        <w:t>5</w:t>
      </w:r>
    </w:p>
    <w:p w14:paraId="4923BC97" w14:textId="5FB0DC63" w:rsidR="00F92DD7" w:rsidRPr="000C67E8" w:rsidRDefault="00F92DD7" w:rsidP="004465FC">
      <w:pPr>
        <w:tabs>
          <w:tab w:val="left" w:pos="6073"/>
        </w:tabs>
        <w:spacing w:line="360" w:lineRule="auto"/>
        <w:jc w:val="center"/>
        <w:rPr>
          <w:rFonts w:ascii="Times New Roman" w:hAnsi="Times New Roman" w:cs="Times New Roman"/>
          <w:b/>
          <w:sz w:val="22"/>
          <w:szCs w:val="22"/>
        </w:rPr>
      </w:pPr>
      <w:r w:rsidRPr="000C67E8">
        <w:rPr>
          <w:rFonts w:ascii="Times New Roman" w:hAnsi="Times New Roman" w:cs="Times New Roman"/>
          <w:b/>
          <w:sz w:val="22"/>
          <w:szCs w:val="22"/>
        </w:rPr>
        <w:t>Osoby do Kontaktu.</w:t>
      </w:r>
    </w:p>
    <w:p w14:paraId="1F03A7F2" w14:textId="77777777" w:rsidR="00AA2904" w:rsidRPr="000C67E8" w:rsidRDefault="00AA2904" w:rsidP="00AA2904">
      <w:pPr>
        <w:tabs>
          <w:tab w:val="left" w:pos="6073"/>
        </w:tabs>
        <w:spacing w:line="360" w:lineRule="auto"/>
        <w:rPr>
          <w:rFonts w:ascii="Times New Roman" w:hAnsi="Times New Roman" w:cs="Times New Roman"/>
          <w:b/>
          <w:sz w:val="22"/>
          <w:szCs w:val="22"/>
        </w:rPr>
      </w:pPr>
    </w:p>
    <w:p w14:paraId="7B06B622" w14:textId="38784B20" w:rsidR="00F92DD7" w:rsidRPr="000C67E8" w:rsidRDefault="004465FC" w:rsidP="00DC5E54">
      <w:pPr>
        <w:pStyle w:val="Tekstpodstawowy21"/>
        <w:adjustRightInd w:val="0"/>
        <w:spacing w:line="360" w:lineRule="auto"/>
        <w:ind w:left="567" w:hanging="567"/>
        <w:jc w:val="both"/>
        <w:rPr>
          <w:color w:val="000000"/>
          <w:sz w:val="22"/>
          <w:szCs w:val="22"/>
        </w:rPr>
      </w:pPr>
      <w:r w:rsidRPr="000C67E8">
        <w:rPr>
          <w:color w:val="000000"/>
          <w:sz w:val="22"/>
          <w:szCs w:val="22"/>
        </w:rPr>
        <w:t>1.</w:t>
      </w:r>
      <w:r w:rsidRPr="000C67E8">
        <w:rPr>
          <w:color w:val="000000"/>
          <w:sz w:val="22"/>
          <w:szCs w:val="22"/>
        </w:rPr>
        <w:tab/>
      </w:r>
      <w:r w:rsidR="00F92DD7" w:rsidRPr="000C67E8">
        <w:rPr>
          <w:color w:val="000000"/>
          <w:sz w:val="22"/>
          <w:szCs w:val="22"/>
        </w:rPr>
        <w:t xml:space="preserve">We wszelkich sprawach związanych z wykonywaniem niniejszej Umowy osobami wyznaczonymi do kontaktu są: </w:t>
      </w:r>
    </w:p>
    <w:p w14:paraId="4B8628EB" w14:textId="2B9C1EC2" w:rsidR="00F92DD7" w:rsidRPr="000C67E8" w:rsidRDefault="00D81522" w:rsidP="00AA2904">
      <w:pPr>
        <w:pStyle w:val="Tekstpodstawowy21"/>
        <w:numPr>
          <w:ilvl w:val="0"/>
          <w:numId w:val="21"/>
        </w:numPr>
        <w:spacing w:line="360" w:lineRule="auto"/>
        <w:ind w:left="1134" w:hanging="567"/>
        <w:jc w:val="both"/>
        <w:rPr>
          <w:color w:val="000000"/>
          <w:sz w:val="22"/>
          <w:szCs w:val="22"/>
        </w:rPr>
      </w:pPr>
      <w:r w:rsidRPr="000C67E8">
        <w:rPr>
          <w:color w:val="000000"/>
          <w:sz w:val="22"/>
          <w:szCs w:val="22"/>
        </w:rPr>
        <w:t xml:space="preserve">po stronie </w:t>
      </w:r>
      <w:r w:rsidR="00F92DD7" w:rsidRPr="000C67E8">
        <w:rPr>
          <w:color w:val="000000"/>
          <w:sz w:val="22"/>
          <w:szCs w:val="22"/>
        </w:rPr>
        <w:t xml:space="preserve">Zamawiającego </w:t>
      </w:r>
    </w:p>
    <w:p w14:paraId="74DC8EDE" w14:textId="749B4801" w:rsidR="00F92DD7" w:rsidRPr="000C67E8" w:rsidRDefault="00F92DD7" w:rsidP="00AA2904">
      <w:pPr>
        <w:pStyle w:val="Tekstpodstawowy21"/>
        <w:numPr>
          <w:ilvl w:val="0"/>
          <w:numId w:val="22"/>
        </w:numPr>
        <w:spacing w:line="360" w:lineRule="auto"/>
        <w:ind w:left="1134" w:firstLine="0"/>
        <w:jc w:val="both"/>
        <w:rPr>
          <w:rStyle w:val="Hipercze"/>
          <w:color w:val="000000"/>
          <w:sz w:val="22"/>
          <w:szCs w:val="22"/>
        </w:rPr>
      </w:pPr>
      <w:r w:rsidRPr="000C67E8">
        <w:rPr>
          <w:color w:val="000000"/>
          <w:sz w:val="22"/>
          <w:szCs w:val="22"/>
        </w:rPr>
        <w:t>Pan/Pani [………………….●], tel. ……………………[●], fax [……………….●], kom. [………………………●], e-mail [……………….●], […………….●]</w:t>
      </w:r>
      <w:r w:rsidRPr="000C67E8">
        <w:rPr>
          <w:rStyle w:val="Hipercze"/>
          <w:sz w:val="22"/>
          <w:szCs w:val="22"/>
        </w:rPr>
        <w:t>,</w:t>
      </w:r>
    </w:p>
    <w:p w14:paraId="57FB73F4" w14:textId="008AC702" w:rsidR="0058202A" w:rsidRPr="000C67E8" w:rsidRDefault="00F92DD7" w:rsidP="00AA2904">
      <w:pPr>
        <w:pStyle w:val="Tekstpodstawowy21"/>
        <w:numPr>
          <w:ilvl w:val="0"/>
          <w:numId w:val="21"/>
        </w:numPr>
        <w:spacing w:line="360" w:lineRule="auto"/>
        <w:ind w:left="993" w:hanging="426"/>
        <w:jc w:val="both"/>
        <w:rPr>
          <w:color w:val="000000"/>
          <w:sz w:val="22"/>
          <w:szCs w:val="22"/>
        </w:rPr>
      </w:pPr>
      <w:r w:rsidRPr="000C67E8">
        <w:rPr>
          <w:color w:val="000000"/>
          <w:sz w:val="22"/>
          <w:szCs w:val="22"/>
        </w:rPr>
        <w:t xml:space="preserve">po stronie  Dostawcy </w:t>
      </w:r>
    </w:p>
    <w:p w14:paraId="5F7AA15C" w14:textId="02BEC28B" w:rsidR="00F92DD7" w:rsidRPr="000C67E8" w:rsidRDefault="0058202A" w:rsidP="00AA2904">
      <w:pPr>
        <w:pStyle w:val="Tekstpodstawowy21"/>
        <w:numPr>
          <w:ilvl w:val="0"/>
          <w:numId w:val="25"/>
        </w:numPr>
        <w:spacing w:line="360" w:lineRule="auto"/>
        <w:ind w:left="1134" w:hanging="283"/>
        <w:jc w:val="both"/>
        <w:rPr>
          <w:color w:val="000000"/>
          <w:sz w:val="22"/>
          <w:szCs w:val="22"/>
        </w:rPr>
      </w:pPr>
      <w:r w:rsidRPr="000C67E8">
        <w:rPr>
          <w:color w:val="000000"/>
          <w:sz w:val="22"/>
          <w:szCs w:val="22"/>
        </w:rPr>
        <w:t xml:space="preserve">Pan/Pani </w:t>
      </w:r>
      <w:r w:rsidR="00F92DD7" w:rsidRPr="000C67E8">
        <w:rPr>
          <w:color w:val="000000"/>
          <w:sz w:val="22"/>
          <w:szCs w:val="22"/>
        </w:rPr>
        <w:t xml:space="preserve">……………………..tel. …………..,  e-mail </w:t>
      </w:r>
      <w:bookmarkStart w:id="31" w:name="_Hlk531879654"/>
      <w:r w:rsidR="00F92DD7" w:rsidRPr="000C67E8">
        <w:rPr>
          <w:color w:val="000000"/>
          <w:sz w:val="22"/>
          <w:szCs w:val="22"/>
        </w:rPr>
        <w:t>…………………..</w:t>
      </w:r>
    </w:p>
    <w:bookmarkEnd w:id="31"/>
    <w:p w14:paraId="7E8D2DAB" w14:textId="3E908586" w:rsidR="00F92DD7" w:rsidRPr="000C67E8" w:rsidRDefault="004465FC" w:rsidP="004465FC">
      <w:pPr>
        <w:pStyle w:val="Tekstpodstawowy21"/>
        <w:adjustRightInd w:val="0"/>
        <w:spacing w:line="360" w:lineRule="auto"/>
        <w:ind w:left="567" w:hanging="567"/>
        <w:jc w:val="both"/>
        <w:rPr>
          <w:color w:val="000000"/>
          <w:sz w:val="22"/>
          <w:szCs w:val="22"/>
        </w:rPr>
      </w:pPr>
      <w:r w:rsidRPr="000C67E8">
        <w:rPr>
          <w:color w:val="000000"/>
          <w:sz w:val="22"/>
          <w:szCs w:val="22"/>
        </w:rPr>
        <w:t>2.</w:t>
      </w:r>
      <w:r w:rsidRPr="000C67E8">
        <w:rPr>
          <w:color w:val="000000"/>
          <w:sz w:val="22"/>
          <w:szCs w:val="22"/>
        </w:rPr>
        <w:tab/>
      </w:r>
      <w:r w:rsidR="00F92DD7" w:rsidRPr="000C67E8">
        <w:rPr>
          <w:color w:val="000000"/>
          <w:sz w:val="22"/>
          <w:szCs w:val="22"/>
        </w:rPr>
        <w:t>Osob</w:t>
      </w:r>
      <w:r w:rsidR="00A079C6" w:rsidRPr="000C67E8">
        <w:rPr>
          <w:color w:val="000000"/>
          <w:sz w:val="22"/>
          <w:szCs w:val="22"/>
        </w:rPr>
        <w:t>y</w:t>
      </w:r>
      <w:r w:rsidR="00F92DD7" w:rsidRPr="000C67E8">
        <w:rPr>
          <w:color w:val="000000"/>
          <w:sz w:val="22"/>
          <w:szCs w:val="22"/>
        </w:rPr>
        <w:t xml:space="preserve"> wskazan</w:t>
      </w:r>
      <w:r w:rsidR="00A079C6" w:rsidRPr="000C67E8">
        <w:rPr>
          <w:color w:val="000000"/>
          <w:sz w:val="22"/>
          <w:szCs w:val="22"/>
        </w:rPr>
        <w:t>e</w:t>
      </w:r>
      <w:r w:rsidR="00F92DD7" w:rsidRPr="000C67E8">
        <w:rPr>
          <w:color w:val="000000"/>
          <w:sz w:val="22"/>
          <w:szCs w:val="22"/>
        </w:rPr>
        <w:t xml:space="preserve"> przez Zamawiającego w ust. 1 </w:t>
      </w:r>
      <w:r w:rsidR="00A079C6" w:rsidRPr="000C67E8">
        <w:rPr>
          <w:color w:val="000000"/>
          <w:sz w:val="22"/>
          <w:szCs w:val="22"/>
        </w:rPr>
        <w:t>są</w:t>
      </w:r>
      <w:r w:rsidR="00AF6F67">
        <w:rPr>
          <w:color w:val="000000"/>
          <w:sz w:val="22"/>
          <w:szCs w:val="22"/>
        </w:rPr>
        <w:t xml:space="preserve"> </w:t>
      </w:r>
      <w:r w:rsidR="00F92DD7" w:rsidRPr="000C67E8">
        <w:rPr>
          <w:color w:val="000000"/>
          <w:sz w:val="22"/>
          <w:szCs w:val="22"/>
        </w:rPr>
        <w:t>odpowiedzialn</w:t>
      </w:r>
      <w:r w:rsidR="00A079C6" w:rsidRPr="000C67E8">
        <w:rPr>
          <w:color w:val="000000"/>
          <w:sz w:val="22"/>
          <w:szCs w:val="22"/>
        </w:rPr>
        <w:t>e</w:t>
      </w:r>
      <w:r w:rsidR="00F92DD7" w:rsidRPr="000C67E8">
        <w:rPr>
          <w:color w:val="000000"/>
          <w:sz w:val="22"/>
          <w:szCs w:val="22"/>
        </w:rPr>
        <w:t xml:space="preserve"> ze strony Zamawiającego za bieżące monitorowanie wykonywania Umowy i jej rozliczenie.</w:t>
      </w:r>
    </w:p>
    <w:p w14:paraId="39595FC9" w14:textId="0B3D03E1" w:rsidR="00AA2904" w:rsidRPr="000C67E8" w:rsidRDefault="004465FC" w:rsidP="00AA2904">
      <w:pPr>
        <w:pStyle w:val="Tekstpodstawowy21"/>
        <w:adjustRightInd w:val="0"/>
        <w:spacing w:line="360" w:lineRule="auto"/>
        <w:ind w:left="567" w:hanging="567"/>
        <w:jc w:val="both"/>
        <w:rPr>
          <w:color w:val="000000"/>
          <w:sz w:val="22"/>
          <w:szCs w:val="22"/>
        </w:rPr>
      </w:pPr>
      <w:r w:rsidRPr="000C67E8">
        <w:rPr>
          <w:color w:val="000000"/>
          <w:sz w:val="22"/>
          <w:szCs w:val="22"/>
        </w:rPr>
        <w:t>3.</w:t>
      </w:r>
      <w:r w:rsidRPr="000C67E8">
        <w:rPr>
          <w:color w:val="000000"/>
          <w:sz w:val="22"/>
          <w:szCs w:val="22"/>
        </w:rPr>
        <w:tab/>
      </w:r>
      <w:r w:rsidR="00F92DD7" w:rsidRPr="000C67E8">
        <w:rPr>
          <w:color w:val="000000"/>
          <w:sz w:val="22"/>
          <w:szCs w:val="22"/>
        </w:rPr>
        <w:t xml:space="preserve">Upoważnienie przez Zamawiającego </w:t>
      </w:r>
      <w:r w:rsidR="00294E3E">
        <w:rPr>
          <w:color w:val="000000"/>
          <w:sz w:val="22"/>
          <w:szCs w:val="22"/>
        </w:rPr>
        <w:t>osób</w:t>
      </w:r>
      <w:r w:rsidR="00F92DD7" w:rsidRPr="000C67E8">
        <w:rPr>
          <w:color w:val="000000"/>
          <w:sz w:val="22"/>
          <w:szCs w:val="22"/>
        </w:rPr>
        <w:t xml:space="preserve"> wskazan</w:t>
      </w:r>
      <w:r w:rsidR="00294E3E">
        <w:rPr>
          <w:color w:val="000000"/>
          <w:sz w:val="22"/>
          <w:szCs w:val="22"/>
        </w:rPr>
        <w:t>ych</w:t>
      </w:r>
      <w:r w:rsidR="00F92DD7" w:rsidRPr="000C67E8">
        <w:rPr>
          <w:color w:val="000000"/>
          <w:sz w:val="22"/>
          <w:szCs w:val="22"/>
        </w:rPr>
        <w:t xml:space="preserve"> w ust. 1 w zakresie spraw związanych z</w:t>
      </w:r>
      <w:r w:rsidR="003767BB" w:rsidRPr="000C67E8">
        <w:rPr>
          <w:color w:val="000000"/>
          <w:sz w:val="22"/>
          <w:szCs w:val="22"/>
        </w:rPr>
        <w:t> </w:t>
      </w:r>
      <w:r w:rsidR="00F92DD7" w:rsidRPr="000C67E8">
        <w:rPr>
          <w:color w:val="000000"/>
          <w:sz w:val="22"/>
          <w:szCs w:val="22"/>
        </w:rPr>
        <w:t xml:space="preserve">wykonywaniem Umowy nie stanowi udzielenia pełnomocnictwa </w:t>
      </w:r>
      <w:r w:rsidR="00294E3E">
        <w:rPr>
          <w:color w:val="000000"/>
          <w:sz w:val="22"/>
          <w:szCs w:val="22"/>
        </w:rPr>
        <w:t>tym osobom</w:t>
      </w:r>
      <w:r w:rsidR="00F92DD7" w:rsidRPr="000C67E8">
        <w:rPr>
          <w:color w:val="000000"/>
          <w:sz w:val="22"/>
          <w:szCs w:val="22"/>
        </w:rPr>
        <w:t xml:space="preserve"> upoważniającego </w:t>
      </w:r>
      <w:r w:rsidR="00294E3E">
        <w:rPr>
          <w:color w:val="000000"/>
          <w:sz w:val="22"/>
          <w:szCs w:val="22"/>
        </w:rPr>
        <w:t>ich</w:t>
      </w:r>
      <w:r w:rsidR="00F92DD7" w:rsidRPr="000C67E8">
        <w:rPr>
          <w:color w:val="000000"/>
          <w:sz w:val="22"/>
          <w:szCs w:val="22"/>
        </w:rPr>
        <w:t xml:space="preserve"> d</w:t>
      </w:r>
      <w:r w:rsidR="00AA2904" w:rsidRPr="000C67E8">
        <w:rPr>
          <w:color w:val="000000"/>
          <w:sz w:val="22"/>
          <w:szCs w:val="22"/>
        </w:rPr>
        <w:t>o zmiany lub rozwiązania Umowy.</w:t>
      </w:r>
    </w:p>
    <w:p w14:paraId="6B011498" w14:textId="43A85596" w:rsidR="00F92DD7" w:rsidRPr="000C67E8" w:rsidRDefault="00AA2904" w:rsidP="00AA2904">
      <w:pPr>
        <w:pStyle w:val="Tekstpodstawowy21"/>
        <w:adjustRightInd w:val="0"/>
        <w:spacing w:line="360" w:lineRule="auto"/>
        <w:ind w:left="567" w:hanging="567"/>
        <w:jc w:val="both"/>
        <w:rPr>
          <w:color w:val="000000"/>
          <w:sz w:val="22"/>
          <w:szCs w:val="22"/>
        </w:rPr>
      </w:pPr>
      <w:r w:rsidRPr="000C67E8">
        <w:rPr>
          <w:color w:val="000000"/>
          <w:sz w:val="22"/>
          <w:szCs w:val="22"/>
        </w:rPr>
        <w:t>4.</w:t>
      </w:r>
      <w:r w:rsidRPr="000C67E8">
        <w:rPr>
          <w:color w:val="000000"/>
          <w:sz w:val="22"/>
          <w:szCs w:val="22"/>
        </w:rPr>
        <w:tab/>
      </w:r>
      <w:r w:rsidR="00F92DD7" w:rsidRPr="000C67E8">
        <w:rPr>
          <w:color w:val="000000"/>
          <w:sz w:val="22"/>
          <w:szCs w:val="22"/>
        </w:rPr>
        <w:t>Zmiana osób wskazanych w ust. 1 nie stanowi zmiany Umowy</w:t>
      </w:r>
      <w:r w:rsidR="009F6610" w:rsidRPr="000C67E8">
        <w:rPr>
          <w:color w:val="000000"/>
          <w:sz w:val="22"/>
          <w:szCs w:val="22"/>
        </w:rPr>
        <w:t>.</w:t>
      </w:r>
    </w:p>
    <w:p w14:paraId="2BE834F5" w14:textId="77777777" w:rsidR="00AA2904" w:rsidRPr="000C67E8" w:rsidRDefault="00AA2904" w:rsidP="00AA2904">
      <w:pPr>
        <w:pStyle w:val="Tekstpodstawowy21"/>
        <w:adjustRightInd w:val="0"/>
        <w:spacing w:line="360" w:lineRule="auto"/>
        <w:ind w:left="567" w:hanging="567"/>
        <w:jc w:val="both"/>
        <w:rPr>
          <w:color w:val="000000"/>
          <w:sz w:val="22"/>
          <w:szCs w:val="22"/>
        </w:rPr>
      </w:pPr>
    </w:p>
    <w:p w14:paraId="07E643B2" w14:textId="033B5CF2" w:rsidR="00F92DD7" w:rsidRPr="000C67E8" w:rsidRDefault="00AA2904" w:rsidP="004465FC">
      <w:pPr>
        <w:pStyle w:val="BodyText1"/>
        <w:spacing w:after="0" w:line="320" w:lineRule="exact"/>
        <w:ind w:left="567" w:hanging="567"/>
        <w:jc w:val="center"/>
        <w:rPr>
          <w:sz w:val="22"/>
          <w:szCs w:val="22"/>
          <w:lang w:val="pl-PL"/>
        </w:rPr>
      </w:pPr>
      <w:r w:rsidRPr="000C67E8">
        <w:rPr>
          <w:b/>
          <w:sz w:val="22"/>
          <w:szCs w:val="22"/>
          <w:lang w:val="pl-PL"/>
        </w:rPr>
        <w:t>§</w:t>
      </w:r>
      <w:r w:rsidR="00F92DD7" w:rsidRPr="000C67E8">
        <w:rPr>
          <w:b/>
          <w:sz w:val="22"/>
          <w:szCs w:val="22"/>
          <w:lang w:val="pl-PL"/>
        </w:rPr>
        <w:t>1</w:t>
      </w:r>
      <w:r w:rsidR="0075473E" w:rsidRPr="000C67E8">
        <w:rPr>
          <w:b/>
          <w:sz w:val="22"/>
          <w:szCs w:val="22"/>
          <w:lang w:val="pl-PL"/>
        </w:rPr>
        <w:t>6</w:t>
      </w:r>
    </w:p>
    <w:p w14:paraId="13703B80" w14:textId="7A34EE4B" w:rsidR="000803C3" w:rsidRPr="000C67E8" w:rsidRDefault="001F4E11" w:rsidP="004465FC">
      <w:pPr>
        <w:tabs>
          <w:tab w:val="left" w:pos="0"/>
        </w:tabs>
        <w:spacing w:line="360" w:lineRule="auto"/>
        <w:ind w:left="567" w:hanging="567"/>
        <w:jc w:val="center"/>
        <w:rPr>
          <w:rFonts w:ascii="Times New Roman" w:hAnsi="Times New Roman" w:cs="Times New Roman"/>
          <w:b/>
          <w:bCs/>
          <w:sz w:val="22"/>
          <w:szCs w:val="22"/>
          <w:lang w:val="it-IT"/>
        </w:rPr>
      </w:pPr>
      <w:r w:rsidRPr="000C67E8">
        <w:rPr>
          <w:rFonts w:ascii="Times New Roman" w:hAnsi="Times New Roman" w:cs="Times New Roman"/>
          <w:b/>
          <w:bCs/>
          <w:sz w:val="22"/>
          <w:szCs w:val="22"/>
          <w:lang w:val="it-IT"/>
        </w:rPr>
        <w:t>Poufność</w:t>
      </w:r>
      <w:r w:rsidR="00181A71">
        <w:rPr>
          <w:rFonts w:ascii="Times New Roman" w:hAnsi="Times New Roman" w:cs="Times New Roman"/>
          <w:b/>
          <w:bCs/>
          <w:sz w:val="22"/>
          <w:szCs w:val="22"/>
          <w:lang w:val="it-IT"/>
        </w:rPr>
        <w:t>.</w:t>
      </w:r>
    </w:p>
    <w:p w14:paraId="47594A82" w14:textId="77777777" w:rsidR="00AA2904" w:rsidRPr="000C67E8" w:rsidRDefault="00AA2904" w:rsidP="00AA2904">
      <w:pPr>
        <w:tabs>
          <w:tab w:val="left" w:pos="0"/>
        </w:tabs>
        <w:spacing w:line="360" w:lineRule="auto"/>
        <w:ind w:left="567" w:hanging="567"/>
        <w:rPr>
          <w:rFonts w:ascii="Times New Roman" w:hAnsi="Times New Roman" w:cs="Times New Roman"/>
          <w:b/>
          <w:bCs/>
          <w:sz w:val="22"/>
          <w:szCs w:val="22"/>
          <w:lang w:val="it-IT"/>
        </w:rPr>
      </w:pPr>
    </w:p>
    <w:p w14:paraId="63541299" w14:textId="5023B32F" w:rsidR="001F4E11" w:rsidRPr="000C67E8" w:rsidRDefault="004465FC" w:rsidP="004465FC">
      <w:pPr>
        <w:widowControl/>
        <w:suppressAutoHyphens/>
        <w:autoSpaceDE/>
        <w:autoSpaceDN/>
        <w:spacing w:line="360" w:lineRule="auto"/>
        <w:ind w:left="567" w:hanging="567"/>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1.</w:t>
      </w:r>
      <w:r w:rsidRPr="000C67E8">
        <w:rPr>
          <w:rFonts w:ascii="Times New Roman" w:eastAsia="Calibri" w:hAnsi="Times New Roman" w:cs="Times New Roman"/>
          <w:kern w:val="2"/>
          <w:sz w:val="22"/>
          <w:szCs w:val="22"/>
          <w:lang w:eastAsia="zh-CN"/>
        </w:rPr>
        <w:tab/>
      </w:r>
      <w:r w:rsidR="001F4E11" w:rsidRPr="000C67E8">
        <w:rPr>
          <w:rFonts w:ascii="Times New Roman" w:eastAsia="Calibri" w:hAnsi="Times New Roman" w:cs="Times New Roman"/>
          <w:kern w:val="2"/>
          <w:sz w:val="22"/>
          <w:szCs w:val="22"/>
          <w:lang w:eastAsia="zh-CN"/>
        </w:rPr>
        <w:t>Każda ze Stron zobowiązana jest do nieujawniania osobom trzecim, oraz do niewykorzystywania dla własnych celów, w całości lub w części, jakichkolwiek informacji dotyczących działalności drugiej Strony lub informacji związanych z Umową i faktem jej zawarcia, w szczególności wszelkich informacji finansowych, ekonomicznych, handlowych, organizacyjnych, prawnych, technicznych, technologicznych i innych odnoszących się do działalności prowadzonej przez drugą Stronę, informacji dotyczących wzajemnych rozliczeń Stron oraz innych informacji związanych z współpracą Stron, zwanych dalej „</w:t>
      </w:r>
      <w:r w:rsidR="001F4E11" w:rsidRPr="000C67E8">
        <w:rPr>
          <w:rFonts w:ascii="Times New Roman" w:eastAsia="Calibri" w:hAnsi="Times New Roman" w:cs="Times New Roman"/>
          <w:b/>
          <w:kern w:val="2"/>
          <w:sz w:val="22"/>
          <w:szCs w:val="22"/>
          <w:lang w:eastAsia="zh-CN"/>
        </w:rPr>
        <w:t>Informacjami Poufnymi</w:t>
      </w:r>
      <w:r w:rsidR="001F4E11" w:rsidRPr="000C67E8">
        <w:rPr>
          <w:rFonts w:ascii="Times New Roman" w:eastAsia="Calibri" w:hAnsi="Times New Roman" w:cs="Times New Roman"/>
          <w:kern w:val="2"/>
          <w:sz w:val="22"/>
          <w:szCs w:val="22"/>
          <w:lang w:eastAsia="zh-CN"/>
        </w:rPr>
        <w:t xml:space="preserve">”. Każda ze Stron zobowiązana jest do niewykorzystywania Informacji Poufnych bez uprzedniej pisemnej zgody drugiej Strony. </w:t>
      </w:r>
    </w:p>
    <w:p w14:paraId="2B5A577E" w14:textId="3C6B1265" w:rsidR="001F4E11" w:rsidRPr="000C67E8" w:rsidRDefault="004465FC" w:rsidP="004465FC">
      <w:pPr>
        <w:widowControl/>
        <w:suppressAutoHyphens/>
        <w:autoSpaceDE/>
        <w:autoSpaceDN/>
        <w:spacing w:line="360" w:lineRule="auto"/>
        <w:ind w:left="567" w:hanging="567"/>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2.</w:t>
      </w:r>
      <w:r w:rsidRPr="000C67E8">
        <w:rPr>
          <w:rFonts w:ascii="Times New Roman" w:eastAsia="Calibri" w:hAnsi="Times New Roman" w:cs="Times New Roman"/>
          <w:kern w:val="2"/>
          <w:sz w:val="22"/>
          <w:szCs w:val="22"/>
          <w:lang w:eastAsia="zh-CN"/>
        </w:rPr>
        <w:tab/>
      </w:r>
      <w:r w:rsidR="001F4E11" w:rsidRPr="000C67E8">
        <w:rPr>
          <w:rFonts w:ascii="Times New Roman" w:eastAsia="Calibri" w:hAnsi="Times New Roman" w:cs="Times New Roman"/>
          <w:kern w:val="2"/>
          <w:sz w:val="22"/>
          <w:szCs w:val="22"/>
          <w:lang w:eastAsia="zh-CN"/>
        </w:rPr>
        <w:t xml:space="preserve">W celu uniknięcia wątpliwości wskazuje się, że Informacjami Poufnymi dotyczącymi Zamawiającego są w szczególności, lecz nie wyłącznie: </w:t>
      </w:r>
    </w:p>
    <w:p w14:paraId="43DB436E" w14:textId="77777777" w:rsidR="001F4E11" w:rsidRPr="000C67E8" w:rsidRDefault="001F4E11" w:rsidP="00AA2904">
      <w:pPr>
        <w:pStyle w:val="Akapitzlist"/>
        <w:widowControl/>
        <w:numPr>
          <w:ilvl w:val="0"/>
          <w:numId w:val="23"/>
        </w:numPr>
        <w:suppressAutoHyphens/>
        <w:autoSpaceDE/>
        <w:autoSpaceDN/>
        <w:spacing w:line="360" w:lineRule="auto"/>
        <w:ind w:left="1134" w:hanging="567"/>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dane dotyczące produktów opracowywanych lub oferowanych przez Zamawiającego nieujawnione do publicznej wiadomości,</w:t>
      </w:r>
    </w:p>
    <w:p w14:paraId="4DB6B7D0" w14:textId="057CE65D" w:rsidR="001F4E11" w:rsidRPr="000C67E8" w:rsidRDefault="001F4E11" w:rsidP="00AA2904">
      <w:pPr>
        <w:pStyle w:val="Akapitzlist"/>
        <w:widowControl/>
        <w:numPr>
          <w:ilvl w:val="0"/>
          <w:numId w:val="23"/>
        </w:numPr>
        <w:suppressAutoHyphens/>
        <w:autoSpaceDE/>
        <w:autoSpaceDN/>
        <w:spacing w:line="360" w:lineRule="auto"/>
        <w:ind w:left="1134" w:hanging="567"/>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 xml:space="preserve">dane dotyczące wszelkiego rodzaju umów i porozumień z podmiotami trzecimi zawieranych przez Zamawiającego, niezależnie od ich przedmiotu, nieujawnione </w:t>
      </w:r>
      <w:r w:rsidR="0049621A" w:rsidRPr="000C67E8">
        <w:rPr>
          <w:rFonts w:ascii="Times New Roman" w:eastAsia="Calibri" w:hAnsi="Times New Roman" w:cs="Times New Roman"/>
          <w:kern w:val="2"/>
          <w:sz w:val="22"/>
          <w:szCs w:val="22"/>
          <w:lang w:eastAsia="zh-CN"/>
        </w:rPr>
        <w:br/>
      </w:r>
      <w:r w:rsidRPr="000C67E8">
        <w:rPr>
          <w:rFonts w:ascii="Times New Roman" w:eastAsia="Calibri" w:hAnsi="Times New Roman" w:cs="Times New Roman"/>
          <w:kern w:val="2"/>
          <w:sz w:val="22"/>
          <w:szCs w:val="22"/>
          <w:lang w:eastAsia="zh-CN"/>
        </w:rPr>
        <w:t xml:space="preserve">do publicznej wiadomości, </w:t>
      </w:r>
    </w:p>
    <w:p w14:paraId="75B69321" w14:textId="77777777" w:rsidR="001F4E11" w:rsidRPr="000C67E8" w:rsidRDefault="001F4E11" w:rsidP="00AA2904">
      <w:pPr>
        <w:pStyle w:val="Akapitzlist"/>
        <w:widowControl/>
        <w:numPr>
          <w:ilvl w:val="0"/>
          <w:numId w:val="23"/>
        </w:numPr>
        <w:suppressAutoHyphens/>
        <w:autoSpaceDE/>
        <w:autoSpaceDN/>
        <w:spacing w:line="360" w:lineRule="auto"/>
        <w:ind w:left="1134" w:hanging="567"/>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 xml:space="preserve">dane dotyczące rozliczeń z tytułu umów, </w:t>
      </w:r>
    </w:p>
    <w:p w14:paraId="783760C1" w14:textId="77777777" w:rsidR="001F4E11" w:rsidRPr="000C67E8" w:rsidRDefault="001F4E11" w:rsidP="00AA2904">
      <w:pPr>
        <w:pStyle w:val="Akapitzlist"/>
        <w:widowControl/>
        <w:numPr>
          <w:ilvl w:val="0"/>
          <w:numId w:val="23"/>
        </w:numPr>
        <w:suppressAutoHyphens/>
        <w:autoSpaceDE/>
        <w:autoSpaceDN/>
        <w:spacing w:line="360" w:lineRule="auto"/>
        <w:ind w:left="1134" w:hanging="567"/>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lastRenderedPageBreak/>
        <w:t>dane dotyczące strategii i planów operacyjnych Zamawiającego,</w:t>
      </w:r>
    </w:p>
    <w:p w14:paraId="18798862" w14:textId="09DE6681" w:rsidR="001F4E11" w:rsidRPr="000C67E8" w:rsidRDefault="001F4E11" w:rsidP="00AA2904">
      <w:pPr>
        <w:pStyle w:val="Akapitzlist"/>
        <w:widowControl/>
        <w:numPr>
          <w:ilvl w:val="0"/>
          <w:numId w:val="23"/>
        </w:numPr>
        <w:suppressAutoHyphens/>
        <w:autoSpaceDE/>
        <w:autoSpaceDN/>
        <w:spacing w:line="360" w:lineRule="auto"/>
        <w:ind w:left="1134" w:hanging="567"/>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wszelkie informacje oznaczone lub zdefiniowane jako poufne,</w:t>
      </w:r>
      <w:r w:rsidR="00AB2ABC" w:rsidRPr="000C67E8">
        <w:rPr>
          <w:rFonts w:ascii="Times New Roman" w:eastAsia="Calibri" w:hAnsi="Times New Roman" w:cs="Times New Roman"/>
          <w:kern w:val="2"/>
          <w:sz w:val="22"/>
          <w:szCs w:val="22"/>
          <w:lang w:eastAsia="zh-CN"/>
        </w:rPr>
        <w:t xml:space="preserve"> </w:t>
      </w:r>
      <w:r w:rsidRPr="000C67E8">
        <w:rPr>
          <w:rFonts w:ascii="Times New Roman" w:eastAsia="Calibri" w:hAnsi="Times New Roman" w:cs="Times New Roman"/>
          <w:kern w:val="2"/>
          <w:sz w:val="22"/>
          <w:szCs w:val="22"/>
          <w:lang w:eastAsia="zh-CN"/>
        </w:rPr>
        <w:t xml:space="preserve">niezależnie od formy, </w:t>
      </w:r>
      <w:r w:rsidR="00AA2904" w:rsidRPr="000C67E8">
        <w:rPr>
          <w:rFonts w:ascii="Times New Roman" w:eastAsia="Calibri" w:hAnsi="Times New Roman" w:cs="Times New Roman"/>
          <w:kern w:val="2"/>
          <w:sz w:val="22"/>
          <w:szCs w:val="22"/>
          <w:lang w:eastAsia="zh-CN"/>
        </w:rPr>
        <w:br/>
      </w:r>
      <w:r w:rsidRPr="000C67E8">
        <w:rPr>
          <w:rFonts w:ascii="Times New Roman" w:eastAsia="Calibri" w:hAnsi="Times New Roman" w:cs="Times New Roman"/>
          <w:kern w:val="2"/>
          <w:sz w:val="22"/>
          <w:szCs w:val="22"/>
          <w:lang w:eastAsia="zh-CN"/>
        </w:rPr>
        <w:t xml:space="preserve">w jakiej zostały one przekazane oraz od sposobu, w jaki Dostawca uzyskał do nich dostęp. </w:t>
      </w:r>
    </w:p>
    <w:p w14:paraId="0971C5FC" w14:textId="6D6C2ECC" w:rsidR="001F4E11" w:rsidRPr="000C67E8" w:rsidRDefault="004465FC" w:rsidP="004465FC">
      <w:pPr>
        <w:widowControl/>
        <w:suppressAutoHyphens/>
        <w:autoSpaceDE/>
        <w:autoSpaceDN/>
        <w:spacing w:line="360" w:lineRule="auto"/>
        <w:ind w:left="567" w:hanging="567"/>
        <w:jc w:val="both"/>
        <w:rPr>
          <w:rFonts w:ascii="Times New Roman" w:eastAsia="Calibri" w:hAnsi="Times New Roman" w:cs="Times New Roman"/>
          <w:kern w:val="2"/>
          <w:sz w:val="22"/>
          <w:szCs w:val="22"/>
          <w:lang w:eastAsia="zh-CN"/>
        </w:rPr>
      </w:pPr>
      <w:bookmarkStart w:id="32" w:name="_Hlk535331741"/>
      <w:r w:rsidRPr="000C67E8">
        <w:rPr>
          <w:rFonts w:ascii="Times New Roman" w:eastAsia="Calibri" w:hAnsi="Times New Roman" w:cs="Times New Roman"/>
          <w:kern w:val="2"/>
          <w:sz w:val="22"/>
          <w:szCs w:val="22"/>
          <w:lang w:eastAsia="zh-CN"/>
        </w:rPr>
        <w:t>3.</w:t>
      </w:r>
      <w:r w:rsidRPr="000C67E8">
        <w:rPr>
          <w:rFonts w:ascii="Times New Roman" w:eastAsia="Calibri" w:hAnsi="Times New Roman" w:cs="Times New Roman"/>
          <w:kern w:val="2"/>
          <w:sz w:val="22"/>
          <w:szCs w:val="22"/>
          <w:lang w:eastAsia="zh-CN"/>
        </w:rPr>
        <w:tab/>
      </w:r>
      <w:r w:rsidR="001F4E11" w:rsidRPr="000C67E8">
        <w:rPr>
          <w:rFonts w:ascii="Times New Roman" w:eastAsia="Calibri" w:hAnsi="Times New Roman" w:cs="Times New Roman"/>
          <w:kern w:val="2"/>
          <w:sz w:val="22"/>
          <w:szCs w:val="22"/>
          <w:lang w:eastAsia="zh-CN"/>
        </w:rPr>
        <w:t xml:space="preserve">Termin „Informacje Poufne” nie obejmuje informacji niejawnych w rozumieniu ustawy z dnia </w:t>
      </w:r>
      <w:r w:rsidR="0049621A" w:rsidRPr="000C67E8">
        <w:rPr>
          <w:rFonts w:ascii="Times New Roman" w:eastAsia="Calibri" w:hAnsi="Times New Roman" w:cs="Times New Roman"/>
          <w:kern w:val="2"/>
          <w:sz w:val="22"/>
          <w:szCs w:val="22"/>
          <w:lang w:eastAsia="zh-CN"/>
        </w:rPr>
        <w:br/>
      </w:r>
      <w:r w:rsidR="001F4E11" w:rsidRPr="000C67E8">
        <w:rPr>
          <w:rFonts w:ascii="Times New Roman" w:eastAsia="Calibri" w:hAnsi="Times New Roman" w:cs="Times New Roman"/>
          <w:kern w:val="2"/>
          <w:sz w:val="22"/>
          <w:szCs w:val="22"/>
          <w:lang w:eastAsia="zh-CN"/>
        </w:rPr>
        <w:t>5 sierpnia 2010 r. o ochronie informacji niejawnych (t.j.Dz.U.20</w:t>
      </w:r>
      <w:r w:rsidR="00294E3E">
        <w:rPr>
          <w:rFonts w:ascii="Times New Roman" w:eastAsia="Calibri" w:hAnsi="Times New Roman" w:cs="Times New Roman"/>
          <w:kern w:val="2"/>
          <w:sz w:val="22"/>
          <w:szCs w:val="22"/>
          <w:lang w:eastAsia="zh-CN"/>
        </w:rPr>
        <w:t>24</w:t>
      </w:r>
      <w:r w:rsidR="001F4E11" w:rsidRPr="000C67E8">
        <w:rPr>
          <w:rFonts w:ascii="Times New Roman" w:eastAsia="Calibri" w:hAnsi="Times New Roman" w:cs="Times New Roman"/>
          <w:kern w:val="2"/>
          <w:sz w:val="22"/>
          <w:szCs w:val="22"/>
          <w:lang w:eastAsia="zh-CN"/>
        </w:rPr>
        <w:t>.</w:t>
      </w:r>
      <w:r w:rsidR="00294E3E">
        <w:rPr>
          <w:rFonts w:ascii="Times New Roman" w:eastAsia="Calibri" w:hAnsi="Times New Roman" w:cs="Times New Roman"/>
          <w:kern w:val="2"/>
          <w:sz w:val="22"/>
          <w:szCs w:val="22"/>
          <w:lang w:eastAsia="zh-CN"/>
        </w:rPr>
        <w:t>632</w:t>
      </w:r>
      <w:r w:rsidR="001F4E11" w:rsidRPr="000C67E8">
        <w:rPr>
          <w:rFonts w:ascii="Times New Roman" w:eastAsia="Calibri" w:hAnsi="Times New Roman" w:cs="Times New Roman"/>
          <w:kern w:val="2"/>
          <w:sz w:val="22"/>
          <w:szCs w:val="22"/>
          <w:lang w:eastAsia="zh-CN"/>
        </w:rPr>
        <w:t xml:space="preserve"> ze zm.).</w:t>
      </w:r>
    </w:p>
    <w:p w14:paraId="6CC518BB" w14:textId="1B7092B0" w:rsidR="001F4E11" w:rsidRPr="000C67E8" w:rsidRDefault="004465FC" w:rsidP="004465FC">
      <w:pPr>
        <w:widowControl/>
        <w:suppressAutoHyphens/>
        <w:autoSpaceDE/>
        <w:autoSpaceDN/>
        <w:spacing w:line="360" w:lineRule="auto"/>
        <w:ind w:left="567" w:hanging="567"/>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4.</w:t>
      </w:r>
      <w:r w:rsidRPr="000C67E8">
        <w:rPr>
          <w:rFonts w:ascii="Times New Roman" w:eastAsia="Calibri" w:hAnsi="Times New Roman" w:cs="Times New Roman"/>
          <w:kern w:val="2"/>
          <w:sz w:val="22"/>
          <w:szCs w:val="22"/>
          <w:lang w:eastAsia="zh-CN"/>
        </w:rPr>
        <w:tab/>
      </w:r>
      <w:r w:rsidR="001F4E11" w:rsidRPr="000C67E8">
        <w:rPr>
          <w:rFonts w:ascii="Times New Roman" w:eastAsia="Calibri" w:hAnsi="Times New Roman" w:cs="Times New Roman"/>
          <w:kern w:val="2"/>
          <w:sz w:val="22"/>
          <w:szCs w:val="22"/>
          <w:lang w:eastAsia="zh-CN"/>
        </w:rPr>
        <w:t xml:space="preserve">W przypadku zaistnienia potrzeby przekazania informacji niejawnych, o których mowa </w:t>
      </w:r>
      <w:r w:rsidR="0049621A" w:rsidRPr="000C67E8">
        <w:rPr>
          <w:rFonts w:ascii="Times New Roman" w:eastAsia="Calibri" w:hAnsi="Times New Roman" w:cs="Times New Roman"/>
          <w:kern w:val="2"/>
          <w:sz w:val="22"/>
          <w:szCs w:val="22"/>
          <w:lang w:eastAsia="zh-CN"/>
        </w:rPr>
        <w:br/>
      </w:r>
      <w:r w:rsidR="001F4E11" w:rsidRPr="000C67E8">
        <w:rPr>
          <w:rFonts w:ascii="Times New Roman" w:eastAsia="Calibri" w:hAnsi="Times New Roman" w:cs="Times New Roman"/>
          <w:kern w:val="2"/>
          <w:sz w:val="22"/>
          <w:szCs w:val="22"/>
          <w:lang w:eastAsia="zh-CN"/>
        </w:rPr>
        <w:t>w ust. 3 powyżej, zakres oraz tryb i sposób ich przekazania będzie uregulowany odrębną umową Stron, z</w:t>
      </w:r>
      <w:r w:rsidR="008012C4" w:rsidRPr="000C67E8">
        <w:rPr>
          <w:rFonts w:ascii="Times New Roman" w:eastAsia="Calibri" w:hAnsi="Times New Roman" w:cs="Times New Roman"/>
          <w:kern w:val="2"/>
          <w:sz w:val="22"/>
          <w:szCs w:val="22"/>
          <w:lang w:eastAsia="zh-CN"/>
        </w:rPr>
        <w:t> </w:t>
      </w:r>
      <w:r w:rsidR="001F4E11" w:rsidRPr="000C67E8">
        <w:rPr>
          <w:rFonts w:ascii="Times New Roman" w:eastAsia="Calibri" w:hAnsi="Times New Roman" w:cs="Times New Roman"/>
          <w:kern w:val="2"/>
          <w:sz w:val="22"/>
          <w:szCs w:val="22"/>
          <w:lang w:eastAsia="zh-CN"/>
        </w:rPr>
        <w:t xml:space="preserve">zachowaniem wymogów wynikających z przepisów ustawy, o której mowa w ust. 3 oraz aktów wykonawczych wydanych na jej podstawie. </w:t>
      </w:r>
    </w:p>
    <w:bookmarkEnd w:id="32"/>
    <w:p w14:paraId="6052A303" w14:textId="0CD79FB4" w:rsidR="001F4E11" w:rsidRPr="000C67E8" w:rsidRDefault="004465FC" w:rsidP="004465FC">
      <w:pPr>
        <w:widowControl/>
        <w:autoSpaceDE/>
        <w:autoSpaceDN/>
        <w:adjustRightInd/>
        <w:spacing w:line="360" w:lineRule="auto"/>
        <w:ind w:left="567" w:hanging="567"/>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5.</w:t>
      </w:r>
      <w:r w:rsidRPr="000C67E8">
        <w:rPr>
          <w:rFonts w:ascii="Times New Roman" w:eastAsia="Calibri" w:hAnsi="Times New Roman" w:cs="Times New Roman"/>
          <w:kern w:val="2"/>
          <w:sz w:val="22"/>
          <w:szCs w:val="22"/>
          <w:lang w:eastAsia="zh-CN"/>
        </w:rPr>
        <w:tab/>
      </w:r>
      <w:r w:rsidR="001F4E11" w:rsidRPr="000C67E8">
        <w:rPr>
          <w:rFonts w:ascii="Times New Roman" w:eastAsia="Calibri" w:hAnsi="Times New Roman" w:cs="Times New Roman"/>
          <w:kern w:val="2"/>
          <w:sz w:val="22"/>
          <w:szCs w:val="22"/>
          <w:lang w:eastAsia="zh-CN"/>
        </w:rPr>
        <w:t>Strony zezwalają na ujawnienie Informacji Poufnych pracownikom, doradcom prawnym oraz finansowym Stron z zastrzeżeniem zobowiązania tych osób do zachowania Informacji Poufnych w</w:t>
      </w:r>
      <w:r w:rsidR="008012C4" w:rsidRPr="000C67E8">
        <w:rPr>
          <w:rFonts w:ascii="Times New Roman" w:eastAsia="Calibri" w:hAnsi="Times New Roman" w:cs="Times New Roman"/>
          <w:kern w:val="2"/>
          <w:sz w:val="22"/>
          <w:szCs w:val="22"/>
          <w:lang w:eastAsia="zh-CN"/>
        </w:rPr>
        <w:t> </w:t>
      </w:r>
      <w:r w:rsidR="001F4E11" w:rsidRPr="000C67E8">
        <w:rPr>
          <w:rFonts w:ascii="Times New Roman" w:eastAsia="Calibri" w:hAnsi="Times New Roman" w:cs="Times New Roman"/>
          <w:kern w:val="2"/>
          <w:sz w:val="22"/>
          <w:szCs w:val="22"/>
          <w:lang w:eastAsia="zh-CN"/>
        </w:rPr>
        <w:t>tajemnicy na zasadach wskazanych w niniejszej Umowie.</w:t>
      </w:r>
    </w:p>
    <w:p w14:paraId="5D448547" w14:textId="3B0FEF60" w:rsidR="001F4E11" w:rsidRPr="000C67E8" w:rsidRDefault="004465FC" w:rsidP="004465FC">
      <w:pPr>
        <w:widowControl/>
        <w:suppressAutoHyphens/>
        <w:autoSpaceDE/>
        <w:autoSpaceDN/>
        <w:spacing w:line="360" w:lineRule="auto"/>
        <w:ind w:left="567" w:hanging="567"/>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6.</w:t>
      </w:r>
      <w:r w:rsidRPr="000C67E8">
        <w:rPr>
          <w:rFonts w:ascii="Times New Roman" w:eastAsia="Calibri" w:hAnsi="Times New Roman" w:cs="Times New Roman"/>
          <w:kern w:val="2"/>
          <w:sz w:val="22"/>
          <w:szCs w:val="22"/>
          <w:lang w:eastAsia="zh-CN"/>
        </w:rPr>
        <w:tab/>
      </w:r>
      <w:r w:rsidR="001F4E11" w:rsidRPr="000C67E8">
        <w:rPr>
          <w:rFonts w:ascii="Times New Roman" w:eastAsia="Calibri" w:hAnsi="Times New Roman" w:cs="Times New Roman"/>
          <w:kern w:val="2"/>
          <w:sz w:val="22"/>
          <w:szCs w:val="22"/>
          <w:lang w:eastAsia="zh-CN"/>
        </w:rPr>
        <w:t>Zakaz ujawniania Informacji Poufnych nie dotyczy informacji, które:</w:t>
      </w:r>
    </w:p>
    <w:p w14:paraId="28B9D0CF" w14:textId="77777777" w:rsidR="001F4E11" w:rsidRPr="000C67E8" w:rsidRDefault="001F4E11" w:rsidP="00AA2904">
      <w:pPr>
        <w:pStyle w:val="Akapitzlist"/>
        <w:widowControl/>
        <w:numPr>
          <w:ilvl w:val="0"/>
          <w:numId w:val="24"/>
        </w:numPr>
        <w:suppressAutoHyphens/>
        <w:autoSpaceDE/>
        <w:autoSpaceDN/>
        <w:spacing w:line="360" w:lineRule="auto"/>
        <w:ind w:left="1134" w:hanging="567"/>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są opublikowane, znane i urzędowo podane do publicznej wiadomości, bez naruszenia postanowień Umowy,</w:t>
      </w:r>
    </w:p>
    <w:p w14:paraId="7B8C4AC5" w14:textId="2D5DBB21" w:rsidR="001F4E11" w:rsidRPr="000C67E8" w:rsidRDefault="001F4E11" w:rsidP="00AA2904">
      <w:pPr>
        <w:pStyle w:val="Akapitzlist"/>
        <w:widowControl/>
        <w:numPr>
          <w:ilvl w:val="0"/>
          <w:numId w:val="24"/>
        </w:numPr>
        <w:suppressAutoHyphens/>
        <w:autoSpaceDE/>
        <w:autoSpaceDN/>
        <w:spacing w:line="360" w:lineRule="auto"/>
        <w:ind w:left="1134" w:hanging="567"/>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zostały przekazane przez osobę trzecią, bez naruszania jakichkolwiek zobowiązań o</w:t>
      </w:r>
      <w:r w:rsidR="008012C4" w:rsidRPr="000C67E8">
        <w:rPr>
          <w:rFonts w:ascii="Times New Roman" w:eastAsia="Calibri" w:hAnsi="Times New Roman" w:cs="Times New Roman"/>
          <w:kern w:val="2"/>
          <w:sz w:val="22"/>
          <w:szCs w:val="22"/>
          <w:lang w:eastAsia="zh-CN"/>
        </w:rPr>
        <w:t> </w:t>
      </w:r>
      <w:r w:rsidRPr="000C67E8">
        <w:rPr>
          <w:rFonts w:ascii="Times New Roman" w:eastAsia="Calibri" w:hAnsi="Times New Roman" w:cs="Times New Roman"/>
          <w:kern w:val="2"/>
          <w:sz w:val="22"/>
          <w:szCs w:val="22"/>
          <w:lang w:eastAsia="zh-CN"/>
        </w:rPr>
        <w:t>nieujawnianiu w stosunku do Stron,</w:t>
      </w:r>
    </w:p>
    <w:p w14:paraId="501D62E6" w14:textId="77777777" w:rsidR="001F4E11" w:rsidRPr="000C67E8" w:rsidRDefault="001F4E11" w:rsidP="00AA2904">
      <w:pPr>
        <w:pStyle w:val="Akapitzlist"/>
        <w:widowControl/>
        <w:numPr>
          <w:ilvl w:val="0"/>
          <w:numId w:val="24"/>
        </w:numPr>
        <w:suppressAutoHyphens/>
        <w:autoSpaceDE/>
        <w:autoSpaceDN/>
        <w:spacing w:line="360" w:lineRule="auto"/>
        <w:ind w:left="1134" w:hanging="567"/>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zostaną podane przez jedną ze Stron za uprzednią zgodą drugiej Strony,</w:t>
      </w:r>
    </w:p>
    <w:p w14:paraId="1267EACC" w14:textId="298B3D04" w:rsidR="001F4E11" w:rsidRPr="000C67E8" w:rsidRDefault="001F4E11" w:rsidP="00AA2904">
      <w:pPr>
        <w:pStyle w:val="Akapitzlist"/>
        <w:widowControl/>
        <w:numPr>
          <w:ilvl w:val="0"/>
          <w:numId w:val="24"/>
        </w:numPr>
        <w:suppressAutoHyphens/>
        <w:autoSpaceDE/>
        <w:autoSpaceDN/>
        <w:spacing w:line="360" w:lineRule="auto"/>
        <w:ind w:left="1134" w:hanging="567"/>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 xml:space="preserve">zostaną ujawnione na podstawie bezwzględnie obowiązujących przepisów prawa </w:t>
      </w:r>
      <w:r w:rsidR="0049621A" w:rsidRPr="000C67E8">
        <w:rPr>
          <w:rFonts w:ascii="Times New Roman" w:eastAsia="Calibri" w:hAnsi="Times New Roman" w:cs="Times New Roman"/>
          <w:kern w:val="2"/>
          <w:sz w:val="22"/>
          <w:szCs w:val="22"/>
          <w:lang w:eastAsia="zh-CN"/>
        </w:rPr>
        <w:br/>
      </w:r>
      <w:r w:rsidRPr="000C67E8">
        <w:rPr>
          <w:rFonts w:ascii="Times New Roman" w:eastAsia="Calibri" w:hAnsi="Times New Roman" w:cs="Times New Roman"/>
          <w:kern w:val="2"/>
          <w:sz w:val="22"/>
          <w:szCs w:val="22"/>
          <w:lang w:eastAsia="zh-CN"/>
        </w:rPr>
        <w:t>lub w wyniku żądania właściwego sądu powszechnego lub administracyjnego, organu państwowego lub władzy publicznej zgodnie z prawem lub orzeczeniem sądu lub w wyniku postępowania administracyjnego, kontrolnego bądź innego postępowania urzędowego.</w:t>
      </w:r>
    </w:p>
    <w:p w14:paraId="37A75466" w14:textId="7BDA0711" w:rsidR="001F4E11" w:rsidRPr="000C67E8" w:rsidRDefault="004465FC" w:rsidP="004465FC">
      <w:pPr>
        <w:widowControl/>
        <w:suppressAutoHyphens/>
        <w:autoSpaceDE/>
        <w:autoSpaceDN/>
        <w:spacing w:line="360" w:lineRule="auto"/>
        <w:ind w:left="567" w:hanging="567"/>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7.</w:t>
      </w:r>
      <w:r w:rsidRPr="000C67E8">
        <w:rPr>
          <w:rFonts w:ascii="Times New Roman" w:eastAsia="Calibri" w:hAnsi="Times New Roman" w:cs="Times New Roman"/>
          <w:kern w:val="2"/>
          <w:sz w:val="22"/>
          <w:szCs w:val="22"/>
          <w:lang w:eastAsia="zh-CN"/>
        </w:rPr>
        <w:tab/>
      </w:r>
      <w:r w:rsidR="001F4E11" w:rsidRPr="000C67E8">
        <w:rPr>
          <w:rFonts w:ascii="Times New Roman" w:eastAsia="Calibri" w:hAnsi="Times New Roman" w:cs="Times New Roman"/>
          <w:kern w:val="2"/>
          <w:sz w:val="22"/>
          <w:szCs w:val="22"/>
          <w:lang w:eastAsia="zh-CN"/>
        </w:rPr>
        <w:t>Obowiązek zachowania poufności Informacji Poufnych wskazany w niniejszym paragrafie trwa w</w:t>
      </w:r>
      <w:r w:rsidR="008012C4" w:rsidRPr="000C67E8">
        <w:rPr>
          <w:rFonts w:ascii="Times New Roman" w:eastAsia="Calibri" w:hAnsi="Times New Roman" w:cs="Times New Roman"/>
          <w:kern w:val="2"/>
          <w:sz w:val="22"/>
          <w:szCs w:val="22"/>
          <w:lang w:eastAsia="zh-CN"/>
        </w:rPr>
        <w:t> </w:t>
      </w:r>
      <w:r w:rsidR="001F4E11" w:rsidRPr="000C67E8">
        <w:rPr>
          <w:rFonts w:ascii="Times New Roman" w:eastAsia="Calibri" w:hAnsi="Times New Roman" w:cs="Times New Roman"/>
          <w:kern w:val="2"/>
          <w:sz w:val="22"/>
          <w:szCs w:val="22"/>
          <w:lang w:eastAsia="zh-CN"/>
        </w:rPr>
        <w:t xml:space="preserve">czasie obowiązywania niniejszej Umowy, jak również w okresie po </w:t>
      </w:r>
      <w:r w:rsidR="00FC53DA" w:rsidRPr="000C67E8">
        <w:rPr>
          <w:rFonts w:ascii="Times New Roman" w:eastAsia="Calibri" w:hAnsi="Times New Roman" w:cs="Times New Roman"/>
          <w:kern w:val="2"/>
          <w:sz w:val="22"/>
          <w:szCs w:val="22"/>
          <w:lang w:eastAsia="zh-CN"/>
        </w:rPr>
        <w:t xml:space="preserve">jej </w:t>
      </w:r>
      <w:r w:rsidR="001F4E11" w:rsidRPr="000C67E8">
        <w:rPr>
          <w:rFonts w:ascii="Times New Roman" w:eastAsia="Calibri" w:hAnsi="Times New Roman" w:cs="Times New Roman"/>
          <w:kern w:val="2"/>
          <w:sz w:val="22"/>
          <w:szCs w:val="22"/>
          <w:lang w:eastAsia="zh-CN"/>
        </w:rPr>
        <w:t>wygaśnięciu, rozwiązaniu lub odstąpieniu od Umowy.</w:t>
      </w:r>
    </w:p>
    <w:p w14:paraId="295DA10D" w14:textId="1707682B" w:rsidR="001F4E11" w:rsidRPr="000C67E8" w:rsidRDefault="001F4E11" w:rsidP="004465FC">
      <w:pPr>
        <w:widowControl/>
        <w:suppressAutoHyphens/>
        <w:autoSpaceDE/>
        <w:autoSpaceDN/>
        <w:spacing w:line="360" w:lineRule="auto"/>
        <w:ind w:left="567" w:hanging="567"/>
        <w:jc w:val="both"/>
        <w:rPr>
          <w:rFonts w:ascii="Times New Roman" w:eastAsia="Calibri" w:hAnsi="Times New Roman" w:cs="Times New Roman"/>
          <w:kern w:val="2"/>
          <w:sz w:val="22"/>
          <w:szCs w:val="22"/>
          <w:lang w:eastAsia="zh-CN"/>
        </w:rPr>
      </w:pPr>
    </w:p>
    <w:p w14:paraId="0E1E8A52" w14:textId="467AF15D" w:rsidR="00AB2ABC" w:rsidRPr="000C67E8" w:rsidRDefault="00AB2ABC" w:rsidP="00AB2ABC">
      <w:pPr>
        <w:widowControl/>
        <w:suppressAutoHyphens/>
        <w:autoSpaceDE/>
        <w:autoSpaceDN/>
        <w:spacing w:line="360" w:lineRule="auto"/>
        <w:jc w:val="both"/>
        <w:rPr>
          <w:rFonts w:ascii="Times New Roman" w:eastAsia="Calibri" w:hAnsi="Times New Roman" w:cs="Times New Roman"/>
          <w:kern w:val="2"/>
          <w:sz w:val="22"/>
          <w:szCs w:val="22"/>
          <w:lang w:eastAsia="zh-CN"/>
        </w:rPr>
      </w:pPr>
    </w:p>
    <w:p w14:paraId="2F3EA353" w14:textId="4116C501" w:rsidR="000803C3" w:rsidRPr="000C67E8" w:rsidRDefault="00AA2904" w:rsidP="004465FC">
      <w:pPr>
        <w:pStyle w:val="BodyText1"/>
        <w:spacing w:after="0" w:line="320" w:lineRule="exact"/>
        <w:ind w:left="567" w:hanging="567"/>
        <w:jc w:val="center"/>
        <w:rPr>
          <w:rStyle w:val="hps"/>
          <w:sz w:val="22"/>
          <w:szCs w:val="22"/>
          <w:lang w:val="pl-PL"/>
        </w:rPr>
      </w:pPr>
      <w:r w:rsidRPr="000C67E8">
        <w:rPr>
          <w:b/>
          <w:sz w:val="22"/>
          <w:szCs w:val="22"/>
          <w:lang w:val="pl-PL"/>
        </w:rPr>
        <w:t>§</w:t>
      </w:r>
      <w:r w:rsidR="001F4E11" w:rsidRPr="000C67E8">
        <w:rPr>
          <w:b/>
          <w:sz w:val="22"/>
          <w:szCs w:val="22"/>
          <w:lang w:val="pl-PL"/>
        </w:rPr>
        <w:t>1</w:t>
      </w:r>
      <w:r w:rsidR="0075473E" w:rsidRPr="000C67E8">
        <w:rPr>
          <w:b/>
          <w:sz w:val="22"/>
          <w:szCs w:val="22"/>
          <w:lang w:val="pl-PL"/>
        </w:rPr>
        <w:t>7</w:t>
      </w:r>
    </w:p>
    <w:p w14:paraId="73CEC252" w14:textId="0BF25634" w:rsidR="001F4E11" w:rsidRPr="000C67E8" w:rsidRDefault="00A3325C" w:rsidP="00AA2904">
      <w:pPr>
        <w:tabs>
          <w:tab w:val="left" w:pos="0"/>
        </w:tabs>
        <w:spacing w:line="360" w:lineRule="auto"/>
        <w:ind w:left="567" w:hanging="567"/>
        <w:jc w:val="center"/>
        <w:rPr>
          <w:rFonts w:ascii="Times New Roman" w:hAnsi="Times New Roman" w:cs="Times New Roman"/>
          <w:b/>
          <w:sz w:val="22"/>
          <w:szCs w:val="22"/>
        </w:rPr>
      </w:pPr>
      <w:r w:rsidRPr="000C67E8">
        <w:rPr>
          <w:rFonts w:ascii="Times New Roman" w:hAnsi="Times New Roman" w:cs="Times New Roman"/>
          <w:b/>
          <w:sz w:val="22"/>
          <w:szCs w:val="22"/>
        </w:rPr>
        <w:t>Przetwarzanie danych osobowych</w:t>
      </w:r>
      <w:r w:rsidR="00181A71">
        <w:rPr>
          <w:rFonts w:ascii="Times New Roman" w:hAnsi="Times New Roman" w:cs="Times New Roman"/>
          <w:b/>
          <w:sz w:val="22"/>
          <w:szCs w:val="22"/>
        </w:rPr>
        <w:t>.</w:t>
      </w:r>
    </w:p>
    <w:p w14:paraId="519BD694" w14:textId="77777777" w:rsidR="00AA2904" w:rsidRPr="000C67E8" w:rsidRDefault="00AA2904" w:rsidP="0049621A">
      <w:pPr>
        <w:tabs>
          <w:tab w:val="left" w:pos="0"/>
        </w:tabs>
        <w:spacing w:line="360" w:lineRule="auto"/>
        <w:ind w:left="567" w:hanging="567"/>
        <w:rPr>
          <w:rFonts w:ascii="Times New Roman" w:hAnsi="Times New Roman" w:cs="Times New Roman"/>
          <w:sz w:val="22"/>
          <w:szCs w:val="22"/>
        </w:rPr>
      </w:pPr>
    </w:p>
    <w:p w14:paraId="77777C5E" w14:textId="78DE2B55" w:rsidR="00A3325C" w:rsidRPr="000C67E8" w:rsidRDefault="004465FC" w:rsidP="004465FC">
      <w:pPr>
        <w:tabs>
          <w:tab w:val="left" w:pos="0"/>
        </w:tabs>
        <w:spacing w:line="360" w:lineRule="auto"/>
        <w:ind w:left="567" w:hanging="567"/>
        <w:jc w:val="both"/>
        <w:rPr>
          <w:rFonts w:ascii="Times New Roman" w:hAnsi="Times New Roman" w:cs="Times New Roman"/>
          <w:b/>
          <w:sz w:val="22"/>
          <w:szCs w:val="22"/>
        </w:rPr>
      </w:pPr>
      <w:r w:rsidRPr="000C67E8">
        <w:rPr>
          <w:rFonts w:ascii="Times New Roman" w:hAnsi="Times New Roman" w:cs="Times New Roman"/>
          <w:bCs/>
          <w:sz w:val="22"/>
          <w:szCs w:val="22"/>
        </w:rPr>
        <w:t>1.</w:t>
      </w:r>
      <w:r w:rsidRPr="000C67E8">
        <w:rPr>
          <w:rFonts w:ascii="Times New Roman" w:hAnsi="Times New Roman" w:cs="Times New Roman"/>
          <w:bCs/>
          <w:sz w:val="22"/>
          <w:szCs w:val="22"/>
        </w:rPr>
        <w:tab/>
      </w:r>
      <w:r w:rsidR="00F504E4" w:rsidRPr="000C67E8">
        <w:rPr>
          <w:rFonts w:ascii="Times New Roman" w:hAnsi="Times New Roman" w:cs="Times New Roman"/>
          <w:bCs/>
          <w:sz w:val="22"/>
          <w:szCs w:val="22"/>
        </w:rPr>
        <w:t>Strony</w:t>
      </w:r>
      <w:r w:rsidR="00A70760" w:rsidRPr="000C67E8">
        <w:rPr>
          <w:rFonts w:ascii="Times New Roman" w:hAnsi="Times New Roman" w:cs="Times New Roman"/>
          <w:bCs/>
          <w:sz w:val="22"/>
          <w:szCs w:val="22"/>
        </w:rPr>
        <w:t xml:space="preserve"> oświadcza</w:t>
      </w:r>
      <w:r w:rsidR="00F504E4" w:rsidRPr="000C67E8">
        <w:rPr>
          <w:rFonts w:ascii="Times New Roman" w:hAnsi="Times New Roman" w:cs="Times New Roman"/>
          <w:bCs/>
          <w:sz w:val="22"/>
          <w:szCs w:val="22"/>
        </w:rPr>
        <w:t>ją</w:t>
      </w:r>
      <w:r w:rsidR="00A70760" w:rsidRPr="000C67E8">
        <w:rPr>
          <w:rFonts w:ascii="Times New Roman" w:hAnsi="Times New Roman" w:cs="Times New Roman"/>
          <w:bCs/>
          <w:sz w:val="22"/>
          <w:szCs w:val="22"/>
        </w:rPr>
        <w:t xml:space="preserve">, iż </w:t>
      </w:r>
      <w:r w:rsidR="00F504E4" w:rsidRPr="000C67E8">
        <w:rPr>
          <w:rFonts w:ascii="Times New Roman" w:hAnsi="Times New Roman" w:cs="Times New Roman"/>
          <w:bCs/>
          <w:sz w:val="22"/>
          <w:szCs w:val="22"/>
        </w:rPr>
        <w:t>są</w:t>
      </w:r>
      <w:r w:rsidR="00A70760" w:rsidRPr="000C67E8">
        <w:rPr>
          <w:rFonts w:ascii="Times New Roman" w:hAnsi="Times New Roman" w:cs="Times New Roman"/>
          <w:bCs/>
          <w:sz w:val="22"/>
          <w:szCs w:val="22"/>
        </w:rPr>
        <w:t xml:space="preserve">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osób odpowiedzialnych za bieżące kontakty robocze (tzw. dane kontaktowe) lub wykonujących czynności faktyczne wynikające z Umowy. Przekazywane na potrzeby realizacji Umowy dane osobowe są danymi </w:t>
      </w:r>
      <w:r w:rsidR="00A70760" w:rsidRPr="000C67E8">
        <w:rPr>
          <w:rFonts w:ascii="Times New Roman" w:hAnsi="Times New Roman" w:cs="Times New Roman"/>
          <w:bCs/>
          <w:sz w:val="22"/>
          <w:szCs w:val="22"/>
        </w:rPr>
        <w:lastRenderedPageBreak/>
        <w:t>zwykłymi i obejmują w szczególności imię, nazwisko, zajmowane stanowisko i miejsce pracy, numer służbowego telefonu, służbowy adres poczty elektronicznej</w:t>
      </w:r>
      <w:r w:rsidR="00A70760" w:rsidRPr="000C67E8">
        <w:rPr>
          <w:rFonts w:ascii="Times New Roman" w:hAnsi="Times New Roman" w:cs="Times New Roman"/>
          <w:b/>
          <w:sz w:val="22"/>
          <w:szCs w:val="22"/>
        </w:rPr>
        <w:t>.</w:t>
      </w:r>
    </w:p>
    <w:p w14:paraId="7E5E41C9" w14:textId="7C65BCB0" w:rsidR="00A3325C" w:rsidRPr="000C67E8" w:rsidRDefault="001F4E11" w:rsidP="004465FC">
      <w:pPr>
        <w:tabs>
          <w:tab w:val="left" w:pos="0"/>
        </w:tabs>
        <w:spacing w:line="360" w:lineRule="auto"/>
        <w:ind w:left="567" w:hanging="567"/>
        <w:jc w:val="both"/>
        <w:rPr>
          <w:rFonts w:ascii="Times New Roman" w:hAnsi="Times New Roman" w:cs="Times New Roman"/>
          <w:bCs/>
          <w:sz w:val="22"/>
          <w:szCs w:val="22"/>
        </w:rPr>
      </w:pPr>
      <w:r w:rsidRPr="000C67E8">
        <w:rPr>
          <w:rFonts w:ascii="Times New Roman" w:hAnsi="Times New Roman" w:cs="Times New Roman"/>
          <w:bCs/>
          <w:sz w:val="22"/>
          <w:szCs w:val="22"/>
        </w:rPr>
        <w:t>2</w:t>
      </w:r>
      <w:r w:rsidR="004465FC" w:rsidRPr="000C67E8">
        <w:rPr>
          <w:rFonts w:ascii="Times New Roman" w:hAnsi="Times New Roman" w:cs="Times New Roman"/>
          <w:b/>
          <w:sz w:val="22"/>
          <w:szCs w:val="22"/>
        </w:rPr>
        <w:t>.</w:t>
      </w:r>
      <w:r w:rsidR="004465FC" w:rsidRPr="000C67E8">
        <w:rPr>
          <w:rFonts w:ascii="Times New Roman" w:hAnsi="Times New Roman" w:cs="Times New Roman"/>
          <w:b/>
          <w:sz w:val="22"/>
          <w:szCs w:val="22"/>
        </w:rPr>
        <w:tab/>
      </w:r>
      <w:r w:rsidR="00A70760" w:rsidRPr="000C67E8">
        <w:rPr>
          <w:rFonts w:ascii="Times New Roman" w:hAnsi="Times New Roman" w:cs="Times New Roman"/>
          <w:bCs/>
          <w:sz w:val="22"/>
          <w:szCs w:val="22"/>
        </w:rPr>
        <w:t xml:space="preserve">Dane osobowe osób, o których mowa w ust. 1, przetwarzane są przez </w:t>
      </w:r>
      <w:r w:rsidR="00F504E4" w:rsidRPr="000C67E8">
        <w:rPr>
          <w:rFonts w:ascii="Times New Roman" w:hAnsi="Times New Roman" w:cs="Times New Roman"/>
          <w:bCs/>
          <w:sz w:val="22"/>
          <w:szCs w:val="22"/>
        </w:rPr>
        <w:t>Strony</w:t>
      </w:r>
      <w:r w:rsidR="00A70760" w:rsidRPr="000C67E8">
        <w:rPr>
          <w:rFonts w:ascii="Times New Roman" w:hAnsi="Times New Roman" w:cs="Times New Roman"/>
          <w:bCs/>
          <w:sz w:val="22"/>
          <w:szCs w:val="22"/>
        </w:rPr>
        <w:t xml:space="preserve"> na podstawie </w:t>
      </w:r>
      <w:r w:rsidR="0049621A" w:rsidRPr="000C67E8">
        <w:rPr>
          <w:rFonts w:ascii="Times New Roman" w:hAnsi="Times New Roman" w:cs="Times New Roman"/>
          <w:bCs/>
          <w:sz w:val="22"/>
          <w:szCs w:val="22"/>
        </w:rPr>
        <w:br/>
      </w:r>
      <w:r w:rsidR="00A70760" w:rsidRPr="000C67E8">
        <w:rPr>
          <w:rFonts w:ascii="Times New Roman" w:hAnsi="Times New Roman" w:cs="Times New Roman"/>
          <w:bCs/>
          <w:sz w:val="22"/>
          <w:szCs w:val="22"/>
        </w:rPr>
        <w:t>art. 6 ust. 1 lit. f RODO (tj. przetwarzanie jest niezbędne do celów wynikających z prawnie uzasadnionych interesów realizowanych przez administratorów danych) jedynie w celu i zakresie niezbędnym do realizacji zadań związanych z wykonaniem zawartej Umowy.</w:t>
      </w:r>
    </w:p>
    <w:p w14:paraId="31E9286D" w14:textId="7E342F01" w:rsidR="00A3325C" w:rsidRPr="000C67E8" w:rsidRDefault="004465FC" w:rsidP="004465FC">
      <w:pPr>
        <w:tabs>
          <w:tab w:val="left" w:pos="0"/>
        </w:tabs>
        <w:spacing w:line="360" w:lineRule="auto"/>
        <w:ind w:left="567" w:hanging="567"/>
        <w:jc w:val="both"/>
        <w:rPr>
          <w:rFonts w:ascii="Times New Roman" w:hAnsi="Times New Roman" w:cs="Times New Roman"/>
          <w:bCs/>
          <w:sz w:val="22"/>
          <w:szCs w:val="22"/>
        </w:rPr>
      </w:pPr>
      <w:r w:rsidRPr="000C67E8">
        <w:rPr>
          <w:rFonts w:ascii="Times New Roman" w:hAnsi="Times New Roman" w:cs="Times New Roman"/>
          <w:bCs/>
          <w:sz w:val="22"/>
          <w:szCs w:val="22"/>
        </w:rPr>
        <w:t>3.</w:t>
      </w:r>
      <w:r w:rsidRPr="000C67E8">
        <w:rPr>
          <w:rFonts w:ascii="Times New Roman" w:hAnsi="Times New Roman" w:cs="Times New Roman"/>
          <w:bCs/>
          <w:sz w:val="22"/>
          <w:szCs w:val="22"/>
        </w:rPr>
        <w:tab/>
      </w:r>
      <w:r w:rsidR="00A70760" w:rsidRPr="000C67E8">
        <w:rPr>
          <w:rFonts w:ascii="Times New Roman" w:hAnsi="Times New Roman" w:cs="Times New Roman"/>
          <w:bCs/>
          <w:sz w:val="22"/>
          <w:szCs w:val="22"/>
        </w:rPr>
        <w:t xml:space="preserve">Strony zobowiązują się do ochrony danych osobowych udostępnionych sobie wzajemnie </w:t>
      </w:r>
      <w:r w:rsidR="0049621A" w:rsidRPr="000C67E8">
        <w:rPr>
          <w:rFonts w:ascii="Times New Roman" w:hAnsi="Times New Roman" w:cs="Times New Roman"/>
          <w:bCs/>
          <w:sz w:val="22"/>
          <w:szCs w:val="22"/>
        </w:rPr>
        <w:br/>
      </w:r>
      <w:r w:rsidR="00A70760" w:rsidRPr="000C67E8">
        <w:rPr>
          <w:rFonts w:ascii="Times New Roman" w:hAnsi="Times New Roman" w:cs="Times New Roman"/>
          <w:bCs/>
          <w:sz w:val="22"/>
          <w:szCs w:val="22"/>
        </w:rPr>
        <w:t>w związku z wykonywaniem Umowy, w tym do wdrożenia oraz stosowania środków technicznych i</w:t>
      </w:r>
      <w:r w:rsidR="008012C4" w:rsidRPr="000C67E8">
        <w:rPr>
          <w:rFonts w:ascii="Times New Roman" w:hAnsi="Times New Roman" w:cs="Times New Roman"/>
          <w:bCs/>
          <w:sz w:val="22"/>
          <w:szCs w:val="22"/>
        </w:rPr>
        <w:t> </w:t>
      </w:r>
      <w:r w:rsidR="00A70760" w:rsidRPr="000C67E8">
        <w:rPr>
          <w:rFonts w:ascii="Times New Roman" w:hAnsi="Times New Roman" w:cs="Times New Roman"/>
          <w:bCs/>
          <w:sz w:val="22"/>
          <w:szCs w:val="22"/>
        </w:rPr>
        <w:t>organizacyjnych zapewniających odpowiedni stopień bezpieczeństwa danych osobowych zgodnie z</w:t>
      </w:r>
      <w:r w:rsidR="008012C4" w:rsidRPr="000C67E8">
        <w:rPr>
          <w:rFonts w:ascii="Times New Roman" w:hAnsi="Times New Roman" w:cs="Times New Roman"/>
          <w:bCs/>
          <w:sz w:val="22"/>
          <w:szCs w:val="22"/>
        </w:rPr>
        <w:t> </w:t>
      </w:r>
      <w:r w:rsidR="00A70760" w:rsidRPr="000C67E8">
        <w:rPr>
          <w:rFonts w:ascii="Times New Roman" w:hAnsi="Times New Roman" w:cs="Times New Roman"/>
          <w:bCs/>
          <w:sz w:val="22"/>
          <w:szCs w:val="22"/>
        </w:rPr>
        <w:t>przepisami prawa, a w szczególności przepisami RODO.</w:t>
      </w:r>
    </w:p>
    <w:p w14:paraId="3F670C10" w14:textId="5D389339" w:rsidR="00A3325C" w:rsidRPr="000C67E8" w:rsidRDefault="004465FC" w:rsidP="004465FC">
      <w:pPr>
        <w:tabs>
          <w:tab w:val="left" w:pos="0"/>
        </w:tabs>
        <w:spacing w:line="360" w:lineRule="auto"/>
        <w:ind w:left="567" w:hanging="567"/>
        <w:jc w:val="both"/>
        <w:rPr>
          <w:rFonts w:ascii="Times New Roman" w:hAnsi="Times New Roman" w:cs="Times New Roman"/>
          <w:bCs/>
          <w:sz w:val="22"/>
          <w:szCs w:val="22"/>
        </w:rPr>
      </w:pPr>
      <w:r w:rsidRPr="000C67E8">
        <w:rPr>
          <w:rFonts w:ascii="Times New Roman" w:hAnsi="Times New Roman" w:cs="Times New Roman"/>
          <w:bCs/>
          <w:sz w:val="22"/>
          <w:szCs w:val="22"/>
        </w:rPr>
        <w:t>4.</w:t>
      </w:r>
      <w:r w:rsidRPr="000C67E8">
        <w:rPr>
          <w:rFonts w:ascii="Times New Roman" w:hAnsi="Times New Roman" w:cs="Times New Roman"/>
          <w:bCs/>
          <w:sz w:val="22"/>
          <w:szCs w:val="22"/>
        </w:rPr>
        <w:tab/>
      </w:r>
      <w:r w:rsidR="00F504E4" w:rsidRPr="000C67E8">
        <w:rPr>
          <w:rFonts w:ascii="Times New Roman" w:hAnsi="Times New Roman" w:cs="Times New Roman"/>
          <w:bCs/>
          <w:sz w:val="22"/>
          <w:szCs w:val="22"/>
        </w:rPr>
        <w:t>Strony oświadczają</w:t>
      </w:r>
      <w:r w:rsidR="00A70760" w:rsidRPr="000C67E8">
        <w:rPr>
          <w:rFonts w:ascii="Times New Roman" w:hAnsi="Times New Roman" w:cs="Times New Roman"/>
          <w:bCs/>
          <w:sz w:val="22"/>
          <w:szCs w:val="22"/>
        </w:rPr>
        <w:t xml:space="preserve">, że treść klauzuli informacyjnej zawierającej szczegółowe informacje dotyczące przetwarzania danych osobowych osób fizycznych, o których mowa w ust. 1 zawiera załącznik nr </w:t>
      </w:r>
      <w:r w:rsidR="00182099" w:rsidRPr="000C67E8">
        <w:rPr>
          <w:rFonts w:ascii="Times New Roman" w:hAnsi="Times New Roman" w:cs="Times New Roman"/>
          <w:bCs/>
          <w:sz w:val="22"/>
          <w:szCs w:val="22"/>
        </w:rPr>
        <w:t>5</w:t>
      </w:r>
      <w:r w:rsidR="00F504E4" w:rsidRPr="000C67E8">
        <w:rPr>
          <w:rFonts w:ascii="Times New Roman" w:hAnsi="Times New Roman" w:cs="Times New Roman"/>
          <w:bCs/>
          <w:sz w:val="22"/>
          <w:szCs w:val="22"/>
        </w:rPr>
        <w:t xml:space="preserve"> i</w:t>
      </w:r>
      <w:r w:rsidR="008012C4" w:rsidRPr="000C67E8">
        <w:rPr>
          <w:rFonts w:ascii="Times New Roman" w:hAnsi="Times New Roman" w:cs="Times New Roman"/>
          <w:bCs/>
          <w:sz w:val="22"/>
          <w:szCs w:val="22"/>
        </w:rPr>
        <w:t> </w:t>
      </w:r>
      <w:r w:rsidR="00F504E4" w:rsidRPr="000C67E8">
        <w:rPr>
          <w:rFonts w:ascii="Times New Roman" w:hAnsi="Times New Roman" w:cs="Times New Roman"/>
          <w:bCs/>
          <w:sz w:val="22"/>
          <w:szCs w:val="22"/>
        </w:rPr>
        <w:t xml:space="preserve">załącznik nr </w:t>
      </w:r>
      <w:r w:rsidR="00182099" w:rsidRPr="000C67E8">
        <w:rPr>
          <w:rFonts w:ascii="Times New Roman" w:hAnsi="Times New Roman" w:cs="Times New Roman"/>
          <w:bCs/>
          <w:sz w:val="22"/>
          <w:szCs w:val="22"/>
        </w:rPr>
        <w:t>6</w:t>
      </w:r>
      <w:r w:rsidR="00A70760" w:rsidRPr="000C67E8">
        <w:rPr>
          <w:rFonts w:ascii="Times New Roman" w:hAnsi="Times New Roman" w:cs="Times New Roman"/>
          <w:bCs/>
          <w:sz w:val="22"/>
          <w:szCs w:val="22"/>
        </w:rPr>
        <w:t>.</w:t>
      </w:r>
    </w:p>
    <w:p w14:paraId="097EF767" w14:textId="3E2AA23D" w:rsidR="00A70760" w:rsidRPr="000C67E8" w:rsidRDefault="004465FC" w:rsidP="004465FC">
      <w:pPr>
        <w:tabs>
          <w:tab w:val="left" w:pos="0"/>
        </w:tabs>
        <w:spacing w:line="360" w:lineRule="auto"/>
        <w:ind w:left="567" w:hanging="567"/>
        <w:jc w:val="both"/>
        <w:rPr>
          <w:rFonts w:ascii="Times New Roman" w:hAnsi="Times New Roman" w:cs="Times New Roman"/>
          <w:bCs/>
          <w:sz w:val="22"/>
          <w:szCs w:val="22"/>
        </w:rPr>
      </w:pPr>
      <w:r w:rsidRPr="000C67E8">
        <w:rPr>
          <w:rFonts w:ascii="Times New Roman" w:hAnsi="Times New Roman" w:cs="Times New Roman"/>
          <w:bCs/>
          <w:sz w:val="22"/>
          <w:szCs w:val="22"/>
        </w:rPr>
        <w:t>5.</w:t>
      </w:r>
      <w:r w:rsidRPr="000C67E8">
        <w:rPr>
          <w:rFonts w:ascii="Times New Roman" w:hAnsi="Times New Roman" w:cs="Times New Roman"/>
          <w:bCs/>
          <w:sz w:val="22"/>
          <w:szCs w:val="22"/>
        </w:rPr>
        <w:tab/>
      </w:r>
      <w:r w:rsidR="00A70760" w:rsidRPr="000C67E8">
        <w:rPr>
          <w:rFonts w:ascii="Times New Roman" w:hAnsi="Times New Roman" w:cs="Times New Roman"/>
          <w:bCs/>
          <w:sz w:val="22"/>
          <w:szCs w:val="22"/>
        </w:rPr>
        <w:t>Strony zobowiązują się poinformować osoby fizyczne, o których mowa w ust. 1, nie będących osobami podpisującymi Umowę, o treści niniejszego paragrafu.</w:t>
      </w:r>
    </w:p>
    <w:p w14:paraId="02ACD544" w14:textId="77777777" w:rsidR="000B2A79" w:rsidRPr="000C67E8" w:rsidRDefault="000B2A79" w:rsidP="004465FC">
      <w:pPr>
        <w:tabs>
          <w:tab w:val="left" w:pos="0"/>
        </w:tabs>
        <w:spacing w:line="360" w:lineRule="auto"/>
        <w:ind w:left="567" w:hanging="567"/>
        <w:jc w:val="both"/>
        <w:rPr>
          <w:rFonts w:ascii="Times New Roman" w:hAnsi="Times New Roman" w:cs="Times New Roman"/>
          <w:bCs/>
          <w:sz w:val="22"/>
          <w:szCs w:val="22"/>
        </w:rPr>
      </w:pPr>
    </w:p>
    <w:p w14:paraId="63BCA55C" w14:textId="77777777" w:rsidR="000B2A79" w:rsidRPr="000C67E8" w:rsidRDefault="000B2A79" w:rsidP="000B2A79">
      <w:pPr>
        <w:pStyle w:val="Akapitzlist"/>
        <w:suppressAutoHyphens/>
        <w:jc w:val="both"/>
        <w:rPr>
          <w:rFonts w:ascii="Times New Roman" w:eastAsia="Calibri" w:hAnsi="Times New Roman" w:cs="Times New Roman"/>
          <w:kern w:val="2"/>
          <w:sz w:val="22"/>
          <w:szCs w:val="22"/>
          <w:lang w:eastAsia="zh-CN"/>
        </w:rPr>
      </w:pPr>
    </w:p>
    <w:p w14:paraId="5720AFC2" w14:textId="6F000E47" w:rsidR="000B2A79" w:rsidRPr="000C67E8" w:rsidRDefault="000B2A79" w:rsidP="000B2A79">
      <w:pPr>
        <w:tabs>
          <w:tab w:val="left" w:pos="6073"/>
        </w:tabs>
        <w:jc w:val="center"/>
        <w:rPr>
          <w:rFonts w:ascii="Times New Roman" w:hAnsi="Times New Roman" w:cs="Times New Roman"/>
          <w:b/>
          <w:sz w:val="22"/>
          <w:szCs w:val="22"/>
        </w:rPr>
      </w:pPr>
      <w:r w:rsidRPr="000C67E8">
        <w:rPr>
          <w:rFonts w:ascii="Times New Roman" w:hAnsi="Times New Roman" w:cs="Times New Roman"/>
          <w:b/>
          <w:sz w:val="22"/>
          <w:szCs w:val="22"/>
        </w:rPr>
        <w:t>§ 18</w:t>
      </w:r>
    </w:p>
    <w:p w14:paraId="1C03908D" w14:textId="60AF6C91" w:rsidR="000B2A79" w:rsidRPr="000C67E8" w:rsidRDefault="000B2A79" w:rsidP="006B4680">
      <w:pPr>
        <w:tabs>
          <w:tab w:val="left" w:pos="6073"/>
        </w:tabs>
        <w:spacing w:line="360" w:lineRule="auto"/>
        <w:jc w:val="center"/>
        <w:rPr>
          <w:rFonts w:ascii="Times New Roman" w:hAnsi="Times New Roman" w:cs="Times New Roman"/>
          <w:b/>
          <w:sz w:val="22"/>
          <w:szCs w:val="22"/>
        </w:rPr>
      </w:pPr>
      <w:r w:rsidRPr="000C67E8">
        <w:rPr>
          <w:rFonts w:ascii="Times New Roman" w:hAnsi="Times New Roman" w:cs="Times New Roman"/>
          <w:b/>
          <w:sz w:val="22"/>
          <w:szCs w:val="22"/>
        </w:rPr>
        <w:t>BHP. Ochrona Przeciwpożarowa</w:t>
      </w:r>
      <w:r w:rsidR="00181A71">
        <w:rPr>
          <w:rFonts w:ascii="Times New Roman" w:hAnsi="Times New Roman" w:cs="Times New Roman"/>
          <w:b/>
          <w:sz w:val="22"/>
          <w:szCs w:val="22"/>
        </w:rPr>
        <w:t>.</w:t>
      </w:r>
    </w:p>
    <w:p w14:paraId="305FF2CC" w14:textId="77777777" w:rsidR="00BC7F2C" w:rsidRPr="000C67E8" w:rsidRDefault="00BC7F2C" w:rsidP="006B4680">
      <w:pPr>
        <w:tabs>
          <w:tab w:val="left" w:pos="6073"/>
        </w:tabs>
        <w:spacing w:line="360" w:lineRule="auto"/>
        <w:jc w:val="center"/>
        <w:rPr>
          <w:rFonts w:ascii="Times New Roman" w:hAnsi="Times New Roman" w:cs="Times New Roman"/>
          <w:b/>
          <w:sz w:val="22"/>
          <w:szCs w:val="22"/>
        </w:rPr>
      </w:pPr>
    </w:p>
    <w:p w14:paraId="4FCD3A5A" w14:textId="77777777" w:rsidR="000B2A79" w:rsidRPr="000C67E8" w:rsidRDefault="000B2A79" w:rsidP="006B4680">
      <w:pPr>
        <w:widowControl/>
        <w:numPr>
          <w:ilvl w:val="0"/>
          <w:numId w:val="51"/>
        </w:numPr>
        <w:suppressAutoHyphens/>
        <w:autoSpaceDE/>
        <w:autoSpaceDN/>
        <w:spacing w:line="360" w:lineRule="auto"/>
        <w:ind w:left="357" w:hanging="357"/>
        <w:contextualSpacing/>
        <w:jc w:val="both"/>
        <w:rPr>
          <w:rFonts w:ascii="Times New Roman" w:eastAsia="Calibri" w:hAnsi="Times New Roman" w:cs="Times New Roman"/>
          <w:kern w:val="2"/>
          <w:sz w:val="22"/>
          <w:szCs w:val="22"/>
          <w:lang w:eastAsia="zh-CN"/>
        </w:rPr>
      </w:pPr>
      <w:bookmarkStart w:id="33" w:name="_Hlk531959835"/>
      <w:r w:rsidRPr="000C67E8">
        <w:rPr>
          <w:rFonts w:ascii="Times New Roman" w:eastAsia="Calibri" w:hAnsi="Times New Roman" w:cs="Times New Roman"/>
          <w:kern w:val="2"/>
          <w:sz w:val="22"/>
          <w:szCs w:val="22"/>
          <w:lang w:eastAsia="zh-CN"/>
        </w:rPr>
        <w:t>W okresie obowiązywania Umowy Dostawca zobowiązuje się do:</w:t>
      </w:r>
    </w:p>
    <w:bookmarkEnd w:id="33"/>
    <w:p w14:paraId="0F447354" w14:textId="77777777" w:rsidR="000B2A79" w:rsidRPr="000C67E8" w:rsidRDefault="000B2A79" w:rsidP="006B4680">
      <w:pPr>
        <w:widowControl/>
        <w:numPr>
          <w:ilvl w:val="0"/>
          <w:numId w:val="49"/>
        </w:numPr>
        <w:suppressAutoHyphens/>
        <w:autoSpaceDE/>
        <w:autoSpaceDN/>
        <w:spacing w:line="360" w:lineRule="auto"/>
        <w:ind w:left="714" w:hanging="357"/>
        <w:contextualSpacing/>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zatrudniania osób na postawie legalnej formy zatrudnienia,</w:t>
      </w:r>
    </w:p>
    <w:p w14:paraId="50090ED1" w14:textId="77777777" w:rsidR="000B2A79" w:rsidRPr="000C67E8" w:rsidRDefault="000B2A79" w:rsidP="006B4680">
      <w:pPr>
        <w:widowControl/>
        <w:numPr>
          <w:ilvl w:val="0"/>
          <w:numId w:val="49"/>
        </w:numPr>
        <w:suppressAutoHyphens/>
        <w:autoSpaceDE/>
        <w:autoSpaceDN/>
        <w:spacing w:line="360" w:lineRule="auto"/>
        <w:ind w:left="714" w:hanging="357"/>
        <w:contextualSpacing/>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imiennego wyznaczenia swojego przedstawiciela odpowiedzialnego za bezpieczeństwo pracy w czasie wykonywania Przedmiotu Umowy.</w:t>
      </w:r>
    </w:p>
    <w:p w14:paraId="068A55B3" w14:textId="77777777" w:rsidR="000B2A79" w:rsidRPr="000C67E8" w:rsidRDefault="000B2A79" w:rsidP="006B4680">
      <w:pPr>
        <w:widowControl/>
        <w:numPr>
          <w:ilvl w:val="0"/>
          <w:numId w:val="51"/>
        </w:numPr>
        <w:suppressAutoHyphens/>
        <w:autoSpaceDE/>
        <w:autoSpaceDN/>
        <w:spacing w:line="360" w:lineRule="auto"/>
        <w:ind w:left="357" w:hanging="357"/>
        <w:contextualSpacing/>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 xml:space="preserve">W </w:t>
      </w:r>
      <w:bookmarkStart w:id="34" w:name="_Hlk535331696"/>
      <w:r w:rsidRPr="000C67E8">
        <w:rPr>
          <w:rFonts w:ascii="Times New Roman" w:eastAsia="Calibri" w:hAnsi="Times New Roman" w:cs="Times New Roman"/>
          <w:kern w:val="2"/>
          <w:sz w:val="22"/>
          <w:szCs w:val="22"/>
          <w:lang w:eastAsia="zh-CN"/>
        </w:rPr>
        <w:t xml:space="preserve">czasie montażu Przedmiotu Dostawy, przeprowadzania szkolenia, wykonywania czynności w ramach </w:t>
      </w:r>
      <w:bookmarkEnd w:id="34"/>
      <w:r w:rsidRPr="000C67E8">
        <w:rPr>
          <w:rFonts w:ascii="Times New Roman" w:eastAsia="Calibri" w:hAnsi="Times New Roman" w:cs="Times New Roman"/>
          <w:kern w:val="2"/>
          <w:sz w:val="22"/>
          <w:szCs w:val="22"/>
          <w:lang w:eastAsia="zh-CN"/>
        </w:rPr>
        <w:t>gwarancji lub wykonywania innych czynności w siedzibie Zamawiającego lub w innej lokalizacji wskazanej przez Zamawiającego Dostawca zobowiązuje się do:</w:t>
      </w:r>
    </w:p>
    <w:p w14:paraId="04066B7A" w14:textId="77777777" w:rsidR="000B2A79" w:rsidRPr="000C67E8" w:rsidRDefault="000B2A79" w:rsidP="006B4680">
      <w:pPr>
        <w:pStyle w:val="Akapitzlist"/>
        <w:widowControl/>
        <w:numPr>
          <w:ilvl w:val="0"/>
          <w:numId w:val="52"/>
        </w:numPr>
        <w:suppressAutoHyphens/>
        <w:autoSpaceDE/>
        <w:autoSpaceDN/>
        <w:spacing w:line="360" w:lineRule="auto"/>
        <w:ind w:left="714" w:hanging="357"/>
        <w:contextualSpacing/>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okazania przed rozpoczęciem prac oraz na żądanie wyznaczonego przez Zamawiającego Koordynatora ds. BHP potwierdzeń uprawnień (kwalifikacji) zawodowych, ogólnych specjalistycznych szkoleń w zakresie BHP (np. do pracy na wysokości), aktualnych zaświadczeń lekarskich o braku przeciwwskazań do pracy na zajmowanym stanowisku zatrudnianych osób,</w:t>
      </w:r>
    </w:p>
    <w:p w14:paraId="0555EAAF" w14:textId="77777777" w:rsidR="000B2A79" w:rsidRPr="000C67E8" w:rsidRDefault="000B2A79" w:rsidP="006B4680">
      <w:pPr>
        <w:pStyle w:val="Akapitzlist"/>
        <w:widowControl/>
        <w:numPr>
          <w:ilvl w:val="0"/>
          <w:numId w:val="52"/>
        </w:numPr>
        <w:suppressAutoHyphens/>
        <w:autoSpaceDE/>
        <w:autoSpaceDN/>
        <w:spacing w:line="360" w:lineRule="auto"/>
        <w:ind w:left="714" w:hanging="357"/>
        <w:contextualSpacing/>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ustalenia z Koordynatorem ds. BHP organizacji i zasad bezpiecznego wykonania wszystkich prac objętych Umową,</w:t>
      </w:r>
    </w:p>
    <w:p w14:paraId="4C18FA5D" w14:textId="77777777" w:rsidR="000B2A79" w:rsidRPr="000C67E8" w:rsidRDefault="000B2A79" w:rsidP="006B4680">
      <w:pPr>
        <w:pStyle w:val="Akapitzlist"/>
        <w:widowControl/>
        <w:numPr>
          <w:ilvl w:val="0"/>
          <w:numId w:val="52"/>
        </w:numPr>
        <w:suppressAutoHyphens/>
        <w:autoSpaceDE/>
        <w:autoSpaceDN/>
        <w:spacing w:line="360" w:lineRule="auto"/>
        <w:ind w:left="714" w:hanging="357"/>
        <w:contextualSpacing/>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 xml:space="preserve">skierowania osób pracujących na rzecz Dostawcy przed rozpoczęciem wykonywania Przedmiotu Umowy do Koordynatora ds. BHP, celem uzyskania informacji o zagrożeniach dla bezpieczeństwa i zdrowia podczas pracy oraz zasadach bezpieczeństwa obowiązujących u </w:t>
      </w:r>
      <w:r w:rsidRPr="000C67E8">
        <w:rPr>
          <w:rFonts w:ascii="Times New Roman" w:eastAsia="Calibri" w:hAnsi="Times New Roman" w:cs="Times New Roman"/>
          <w:kern w:val="2"/>
          <w:sz w:val="22"/>
          <w:szCs w:val="22"/>
          <w:lang w:eastAsia="zh-CN"/>
        </w:rPr>
        <w:lastRenderedPageBreak/>
        <w:t>Zamawiającego. Fakt przekazania powyższych informacji osoby pracujące na rzecz Dostawcy potwierdzają podpisem na druku przekazanym przez Koordynatora ds. BHP,</w:t>
      </w:r>
    </w:p>
    <w:p w14:paraId="7549A3DD" w14:textId="4166CEE5" w:rsidR="000B2A79" w:rsidRPr="000C67E8" w:rsidRDefault="000B2A79" w:rsidP="006B4680">
      <w:pPr>
        <w:pStyle w:val="Akapitzlist"/>
        <w:widowControl/>
        <w:numPr>
          <w:ilvl w:val="0"/>
          <w:numId w:val="52"/>
        </w:numPr>
        <w:suppressAutoHyphens/>
        <w:autoSpaceDE/>
        <w:autoSpaceDN/>
        <w:spacing w:line="360" w:lineRule="auto"/>
        <w:ind w:left="714" w:hanging="357"/>
        <w:contextualSpacing/>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przekazania Koordynatorowi ds. BHP, przed rozpoczęciem prac, pisemnego oświadczenia o zapoznaniu osób pracujących na rzecz Dostawcy z oceną ryzyka zawodowego, właściwego dla wykonywania</w:t>
      </w:r>
      <w:r w:rsidR="00182099" w:rsidRPr="000C67E8">
        <w:rPr>
          <w:rFonts w:ascii="Times New Roman" w:eastAsia="Calibri" w:hAnsi="Times New Roman" w:cs="Times New Roman"/>
          <w:kern w:val="2"/>
          <w:sz w:val="22"/>
          <w:szCs w:val="22"/>
          <w:lang w:eastAsia="zh-CN"/>
        </w:rPr>
        <w:t xml:space="preserve"> </w:t>
      </w:r>
      <w:r w:rsidRPr="000C67E8">
        <w:rPr>
          <w:rFonts w:ascii="Times New Roman" w:eastAsia="Calibri" w:hAnsi="Times New Roman" w:cs="Times New Roman"/>
          <w:kern w:val="2"/>
          <w:sz w:val="22"/>
          <w:szCs w:val="22"/>
          <w:lang w:eastAsia="zh-CN"/>
        </w:rPr>
        <w:t xml:space="preserve">przez nich prac na terenie Zamawiającego, według wzoru stanowiącego </w:t>
      </w:r>
      <w:r w:rsidRPr="000C67E8">
        <w:rPr>
          <w:rFonts w:ascii="Times New Roman" w:eastAsia="Calibri" w:hAnsi="Times New Roman" w:cs="Times New Roman"/>
          <w:b/>
          <w:bCs/>
          <w:kern w:val="2"/>
          <w:sz w:val="22"/>
          <w:szCs w:val="22"/>
          <w:lang w:eastAsia="zh-CN"/>
        </w:rPr>
        <w:t xml:space="preserve">Załącznik nr </w:t>
      </w:r>
      <w:r w:rsidR="00182099" w:rsidRPr="000C67E8">
        <w:rPr>
          <w:rFonts w:ascii="Times New Roman" w:eastAsia="Calibri" w:hAnsi="Times New Roman" w:cs="Times New Roman"/>
          <w:b/>
          <w:bCs/>
          <w:kern w:val="2"/>
          <w:sz w:val="22"/>
          <w:szCs w:val="22"/>
          <w:lang w:eastAsia="zh-CN"/>
        </w:rPr>
        <w:t xml:space="preserve">7 </w:t>
      </w:r>
      <w:r w:rsidRPr="000C67E8">
        <w:rPr>
          <w:rFonts w:ascii="Times New Roman" w:eastAsia="Calibri" w:hAnsi="Times New Roman" w:cs="Times New Roman"/>
          <w:kern w:val="2"/>
          <w:sz w:val="22"/>
          <w:szCs w:val="22"/>
          <w:lang w:eastAsia="zh-CN"/>
        </w:rPr>
        <w:t xml:space="preserve"> do Umowy,</w:t>
      </w:r>
    </w:p>
    <w:p w14:paraId="25204C93" w14:textId="77777777" w:rsidR="000B2A79" w:rsidRPr="000C67E8" w:rsidRDefault="000B2A79" w:rsidP="006B4680">
      <w:pPr>
        <w:pStyle w:val="Akapitzlist"/>
        <w:widowControl/>
        <w:numPr>
          <w:ilvl w:val="0"/>
          <w:numId w:val="52"/>
        </w:numPr>
        <w:suppressAutoHyphens/>
        <w:autoSpaceDE/>
        <w:autoSpaceDN/>
        <w:spacing w:line="360" w:lineRule="auto"/>
        <w:ind w:left="714" w:hanging="357"/>
        <w:contextualSpacing/>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wyposażenia osób pracujących na rzecz Dostawcy w urządzenia i narzędzia, posiadające stosowne certyfikaty i deklaracje zgodności oraz w odpowiednie do rodzaju wykonywanej pracy, odzież i obuwie robocze oraz środki ochrony indywidualnej,</w:t>
      </w:r>
    </w:p>
    <w:p w14:paraId="63265D78" w14:textId="77777777" w:rsidR="000B2A79" w:rsidRPr="000C67E8" w:rsidRDefault="000B2A79" w:rsidP="006B4680">
      <w:pPr>
        <w:pStyle w:val="Akapitzlist"/>
        <w:widowControl/>
        <w:numPr>
          <w:ilvl w:val="0"/>
          <w:numId w:val="52"/>
        </w:numPr>
        <w:suppressAutoHyphens/>
        <w:autoSpaceDE/>
        <w:autoSpaceDN/>
        <w:spacing w:line="360" w:lineRule="auto"/>
        <w:ind w:left="714" w:hanging="357"/>
        <w:contextualSpacing/>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bezwzględnego przestrzegania przepisów i zasad BHP oraz ochrony przeciwpożarowej podczas wykonywania Przedmiotu Umowy, w szczególności:</w:t>
      </w:r>
    </w:p>
    <w:p w14:paraId="51DCBC07" w14:textId="77777777" w:rsidR="000B2A79" w:rsidRPr="000C67E8" w:rsidRDefault="000B2A79" w:rsidP="006B4680">
      <w:pPr>
        <w:widowControl/>
        <w:numPr>
          <w:ilvl w:val="0"/>
          <w:numId w:val="50"/>
        </w:numPr>
        <w:suppressAutoHyphens/>
        <w:autoSpaceDE/>
        <w:autoSpaceDN/>
        <w:spacing w:line="360" w:lineRule="auto"/>
        <w:ind w:left="1077" w:hanging="357"/>
        <w:contextualSpacing/>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zabezpieczenia stanowisk pracy, ze szczególnym uwzględnieniem pracy na wysokości,</w:t>
      </w:r>
    </w:p>
    <w:p w14:paraId="1C2646EA" w14:textId="77777777" w:rsidR="000B2A79" w:rsidRPr="000C67E8" w:rsidRDefault="000B2A79" w:rsidP="006B4680">
      <w:pPr>
        <w:widowControl/>
        <w:numPr>
          <w:ilvl w:val="0"/>
          <w:numId w:val="50"/>
        </w:numPr>
        <w:suppressAutoHyphens/>
        <w:autoSpaceDE/>
        <w:autoSpaceDN/>
        <w:spacing w:line="360" w:lineRule="auto"/>
        <w:ind w:left="1077" w:hanging="357"/>
        <w:contextualSpacing/>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wykonywania prac pożarowo niebezpiecznych zgodnie z Regulaminem Ochrony Przeciwpożarowej obowiązującym na terenie Zakładu Zamawiającego, zwłaszcza do posiadania zgłoszenia oraz zezwolenia na wykonanie tych prac,</w:t>
      </w:r>
    </w:p>
    <w:p w14:paraId="037B47D8" w14:textId="77777777" w:rsidR="000B2A79" w:rsidRPr="000C67E8" w:rsidRDefault="000B2A79" w:rsidP="006B4680">
      <w:pPr>
        <w:widowControl/>
        <w:numPr>
          <w:ilvl w:val="0"/>
          <w:numId w:val="50"/>
        </w:numPr>
        <w:suppressAutoHyphens/>
        <w:autoSpaceDE/>
        <w:autoSpaceDN/>
        <w:spacing w:line="360" w:lineRule="auto"/>
        <w:ind w:left="1077" w:hanging="357"/>
        <w:contextualSpacing/>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przestrzegania zakazu palenia papierosów, wyrobów tytoniowych, nowatorskich wyrobów tytoniowych oraz palenia papierosów elektronicznych w budynkach Zamawiającego,</w:t>
      </w:r>
    </w:p>
    <w:p w14:paraId="2B7FCBDD" w14:textId="77777777" w:rsidR="000B2A79" w:rsidRPr="000C67E8" w:rsidRDefault="000B2A79" w:rsidP="006B4680">
      <w:pPr>
        <w:widowControl/>
        <w:numPr>
          <w:ilvl w:val="0"/>
          <w:numId w:val="50"/>
        </w:numPr>
        <w:suppressAutoHyphens/>
        <w:autoSpaceDE/>
        <w:autoSpaceDN/>
        <w:spacing w:line="360" w:lineRule="auto"/>
        <w:ind w:left="1077" w:hanging="357"/>
        <w:contextualSpacing/>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użytkowania instalacji, urządzeń i narzędzi sprawnych technicznie i w sposób zgodny z ich przeznaczeniem,</w:t>
      </w:r>
    </w:p>
    <w:p w14:paraId="60BC9F12" w14:textId="77777777" w:rsidR="000B2A79" w:rsidRPr="000C67E8" w:rsidRDefault="000B2A79" w:rsidP="006B4680">
      <w:pPr>
        <w:widowControl/>
        <w:numPr>
          <w:ilvl w:val="0"/>
          <w:numId w:val="50"/>
        </w:numPr>
        <w:suppressAutoHyphens/>
        <w:autoSpaceDE/>
        <w:autoSpaceDN/>
        <w:spacing w:line="360" w:lineRule="auto"/>
        <w:ind w:left="1077" w:hanging="357"/>
        <w:contextualSpacing/>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lokowania przedmiotów na drogach ewakuacyjnych w sposób niepowodujący zmniejszenia ich szerokości poniżej wymaganych wartości, określonych w przepisach techniczno-budowlanych oraz nieblokowania wyjść ewakuacyjnych,</w:t>
      </w:r>
    </w:p>
    <w:p w14:paraId="3F2F61D0" w14:textId="77777777" w:rsidR="000B2A79" w:rsidRPr="000C67E8" w:rsidRDefault="000B2A79" w:rsidP="006B4680">
      <w:pPr>
        <w:widowControl/>
        <w:numPr>
          <w:ilvl w:val="0"/>
          <w:numId w:val="50"/>
        </w:numPr>
        <w:suppressAutoHyphens/>
        <w:autoSpaceDE/>
        <w:autoSpaceDN/>
        <w:spacing w:line="360" w:lineRule="auto"/>
        <w:ind w:left="1077" w:hanging="357"/>
        <w:contextualSpacing/>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nieograniczania dostępu do gaśnic i urządzeń przeciwpożarowych,</w:t>
      </w:r>
    </w:p>
    <w:p w14:paraId="17C82E19" w14:textId="77777777" w:rsidR="000B2A79" w:rsidRPr="000C67E8" w:rsidRDefault="000B2A79" w:rsidP="006B4680">
      <w:pPr>
        <w:widowControl/>
        <w:numPr>
          <w:ilvl w:val="0"/>
          <w:numId w:val="50"/>
        </w:numPr>
        <w:suppressAutoHyphens/>
        <w:autoSpaceDE/>
        <w:autoSpaceDN/>
        <w:spacing w:line="360" w:lineRule="auto"/>
        <w:ind w:left="1077" w:hanging="357"/>
        <w:contextualSpacing/>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składowania materiałów palnych w odległości większej niż 5 m od budynków,</w:t>
      </w:r>
    </w:p>
    <w:p w14:paraId="759D3E22" w14:textId="77777777" w:rsidR="000B2A79" w:rsidRPr="000C67E8" w:rsidRDefault="000B2A79" w:rsidP="006B4680">
      <w:pPr>
        <w:widowControl/>
        <w:numPr>
          <w:ilvl w:val="0"/>
          <w:numId w:val="50"/>
        </w:numPr>
        <w:suppressAutoHyphens/>
        <w:autoSpaceDE/>
        <w:autoSpaceDN/>
        <w:spacing w:line="360" w:lineRule="auto"/>
        <w:ind w:left="1077" w:hanging="357"/>
        <w:contextualSpacing/>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utrzymywania terenu prac w należytym porządku (w tym składowania wszelkich urządzeń pomocniczych i materiałów w miejscu wyznaczonym przez Zamawiającego), w stanie wolnym od przeszkód komunikacyjnych,</w:t>
      </w:r>
    </w:p>
    <w:p w14:paraId="2C65A260" w14:textId="77777777" w:rsidR="000B2A79" w:rsidRPr="000C67E8" w:rsidRDefault="000B2A79" w:rsidP="006B4680">
      <w:pPr>
        <w:widowControl/>
        <w:numPr>
          <w:ilvl w:val="0"/>
          <w:numId w:val="50"/>
        </w:numPr>
        <w:suppressAutoHyphens/>
        <w:autoSpaceDE/>
        <w:autoSpaceDN/>
        <w:spacing w:line="360" w:lineRule="auto"/>
        <w:ind w:left="1077" w:hanging="357"/>
        <w:contextualSpacing/>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poruszania się po terenie zakładu po wyznaczonych drogach komunikacyjnych, zgodnie z umieszczonymi znakami ruchu drogowego,</w:t>
      </w:r>
    </w:p>
    <w:p w14:paraId="521318D0" w14:textId="77777777" w:rsidR="000B2A79" w:rsidRPr="000C67E8" w:rsidRDefault="000B2A79" w:rsidP="006B4680">
      <w:pPr>
        <w:widowControl/>
        <w:numPr>
          <w:ilvl w:val="0"/>
          <w:numId w:val="50"/>
        </w:numPr>
        <w:suppressAutoHyphens/>
        <w:autoSpaceDE/>
        <w:autoSpaceDN/>
        <w:spacing w:line="360" w:lineRule="auto"/>
        <w:ind w:left="1077" w:hanging="357"/>
        <w:contextualSpacing/>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niewylewania do gruntu lub kanalizacji ściekowej wszelkich cieczy, szczególnie niebezpiecznych oraz ropopochodnych (np. chłodziw, olejów, paliw, rozpuszczalników, itp.),</w:t>
      </w:r>
    </w:p>
    <w:p w14:paraId="41ABB888" w14:textId="77777777" w:rsidR="000B2A79" w:rsidRPr="000C67E8" w:rsidRDefault="000B2A79" w:rsidP="006B4680">
      <w:pPr>
        <w:widowControl/>
        <w:numPr>
          <w:ilvl w:val="0"/>
          <w:numId w:val="50"/>
        </w:numPr>
        <w:suppressAutoHyphens/>
        <w:autoSpaceDE/>
        <w:autoSpaceDN/>
        <w:spacing w:line="360" w:lineRule="auto"/>
        <w:ind w:left="1077" w:hanging="357"/>
        <w:contextualSpacing/>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stosowania sorbentu oraz zabezpieczenia najbliżej położonej studzienki i kratki ściekowej, w przypadku wycieku substancji niebezpiecznej wskutek awarii; zużyty sorbent należy sprzątnąć i zagospodarować we własnym zakresie oraz na własny koszt,</w:t>
      </w:r>
    </w:p>
    <w:p w14:paraId="73D3127E" w14:textId="77777777" w:rsidR="000B2A79" w:rsidRPr="000C67E8" w:rsidRDefault="000B2A79" w:rsidP="006B4680">
      <w:pPr>
        <w:widowControl/>
        <w:numPr>
          <w:ilvl w:val="0"/>
          <w:numId w:val="50"/>
        </w:numPr>
        <w:suppressAutoHyphens/>
        <w:autoSpaceDE/>
        <w:autoSpaceDN/>
        <w:spacing w:line="360" w:lineRule="auto"/>
        <w:ind w:left="1077" w:hanging="357"/>
        <w:contextualSpacing/>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 xml:space="preserve">usuwania na bieżąco wytworzonych w wyniku wykonywania Przedmiotu Umowy odpadów, we własnym zakresie i na własny koszt, zgodnie z zapisami ustawy o odpadach </w:t>
      </w:r>
      <w:r w:rsidRPr="000C67E8">
        <w:rPr>
          <w:rFonts w:ascii="Times New Roman" w:eastAsia="Calibri" w:hAnsi="Times New Roman" w:cs="Times New Roman"/>
          <w:kern w:val="2"/>
          <w:sz w:val="22"/>
          <w:szCs w:val="22"/>
          <w:lang w:eastAsia="zh-CN"/>
        </w:rPr>
        <w:lastRenderedPageBreak/>
        <w:t>z dnia 14 grudnia 2012 r. (</w:t>
      </w:r>
      <w:proofErr w:type="spellStart"/>
      <w:r w:rsidRPr="000C67E8">
        <w:rPr>
          <w:rFonts w:ascii="Times New Roman" w:eastAsia="Calibri" w:hAnsi="Times New Roman" w:cs="Times New Roman"/>
          <w:kern w:val="2"/>
          <w:sz w:val="22"/>
          <w:szCs w:val="22"/>
          <w:lang w:eastAsia="zh-CN"/>
        </w:rPr>
        <w:t>t.j</w:t>
      </w:r>
      <w:proofErr w:type="spellEnd"/>
      <w:r w:rsidRPr="000C67E8">
        <w:rPr>
          <w:rFonts w:ascii="Times New Roman" w:eastAsia="Calibri" w:hAnsi="Times New Roman" w:cs="Times New Roman"/>
          <w:kern w:val="2"/>
          <w:sz w:val="22"/>
          <w:szCs w:val="22"/>
          <w:lang w:eastAsia="zh-CN"/>
        </w:rPr>
        <w:t>. Dz.U. z 2023 r., poz. 1587) zgodnie z którą Dostawca lub osoby, którymi za zgodą Zamawiającego Dostawca posługuje się w wykonywaniu Umowy, są wytwarzającym odpady,</w:t>
      </w:r>
    </w:p>
    <w:p w14:paraId="03796ADB" w14:textId="77777777" w:rsidR="000B2A79" w:rsidRPr="000C67E8" w:rsidRDefault="000B2A79" w:rsidP="006B4680">
      <w:pPr>
        <w:widowControl/>
        <w:numPr>
          <w:ilvl w:val="0"/>
          <w:numId w:val="50"/>
        </w:numPr>
        <w:suppressAutoHyphens/>
        <w:autoSpaceDE/>
        <w:autoSpaceDN/>
        <w:spacing w:line="360" w:lineRule="auto"/>
        <w:ind w:left="1077" w:hanging="357"/>
        <w:contextualSpacing/>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niezwłocznego informowania Koordynatora ds. BHP o wszystkich zauważonych zagrożeniach.</w:t>
      </w:r>
    </w:p>
    <w:p w14:paraId="63AE63A7" w14:textId="77777777" w:rsidR="00AB2ABC" w:rsidRPr="000C67E8" w:rsidRDefault="00AB2ABC" w:rsidP="00CF3CDC">
      <w:pPr>
        <w:tabs>
          <w:tab w:val="left" w:pos="0"/>
        </w:tabs>
        <w:spacing w:line="360" w:lineRule="auto"/>
        <w:jc w:val="both"/>
        <w:rPr>
          <w:rFonts w:ascii="Times New Roman" w:hAnsi="Times New Roman" w:cs="Times New Roman"/>
          <w:bCs/>
          <w:sz w:val="22"/>
          <w:szCs w:val="22"/>
        </w:rPr>
      </w:pPr>
    </w:p>
    <w:p w14:paraId="670AE8C1" w14:textId="36160776" w:rsidR="008D1F10" w:rsidRPr="000C67E8" w:rsidRDefault="00AB2ABC" w:rsidP="004465FC">
      <w:pPr>
        <w:pStyle w:val="BodyText1"/>
        <w:spacing w:after="0" w:line="360" w:lineRule="auto"/>
        <w:ind w:left="567" w:hanging="567"/>
        <w:jc w:val="center"/>
        <w:rPr>
          <w:sz w:val="22"/>
          <w:szCs w:val="22"/>
          <w:lang w:val="pl-PL"/>
        </w:rPr>
      </w:pPr>
      <w:r w:rsidRPr="000C67E8">
        <w:rPr>
          <w:b/>
          <w:sz w:val="22"/>
          <w:szCs w:val="22"/>
          <w:lang w:val="pl-PL"/>
        </w:rPr>
        <w:t>§</w:t>
      </w:r>
      <w:r w:rsidR="005834D3" w:rsidRPr="000C67E8">
        <w:rPr>
          <w:b/>
          <w:sz w:val="22"/>
          <w:szCs w:val="22"/>
          <w:lang w:val="pl-PL"/>
        </w:rPr>
        <w:t>1</w:t>
      </w:r>
      <w:r w:rsidR="000B2A79" w:rsidRPr="000C67E8">
        <w:rPr>
          <w:b/>
          <w:sz w:val="22"/>
          <w:szCs w:val="22"/>
          <w:lang w:val="pl-PL"/>
        </w:rPr>
        <w:t>9</w:t>
      </w:r>
    </w:p>
    <w:p w14:paraId="02FA3038" w14:textId="56242E1E" w:rsidR="00DD6A52" w:rsidRPr="000C67E8" w:rsidRDefault="000803C3" w:rsidP="00AA2904">
      <w:pPr>
        <w:tabs>
          <w:tab w:val="left" w:pos="0"/>
        </w:tabs>
        <w:spacing w:line="360" w:lineRule="auto"/>
        <w:ind w:left="567" w:hanging="567"/>
        <w:jc w:val="center"/>
        <w:rPr>
          <w:rFonts w:ascii="Times New Roman" w:hAnsi="Times New Roman" w:cs="Times New Roman"/>
          <w:b/>
          <w:sz w:val="22"/>
          <w:szCs w:val="22"/>
        </w:rPr>
      </w:pPr>
      <w:r w:rsidRPr="000C67E8">
        <w:rPr>
          <w:rFonts w:ascii="Times New Roman" w:hAnsi="Times New Roman" w:cs="Times New Roman"/>
          <w:b/>
          <w:sz w:val="22"/>
          <w:szCs w:val="22"/>
        </w:rPr>
        <w:t>Postanowienia końcowe.</w:t>
      </w:r>
    </w:p>
    <w:p w14:paraId="450A2777" w14:textId="77777777" w:rsidR="00AA2904" w:rsidRPr="000C67E8" w:rsidRDefault="00AA2904" w:rsidP="00AA2904">
      <w:pPr>
        <w:tabs>
          <w:tab w:val="left" w:pos="0"/>
        </w:tabs>
        <w:spacing w:line="360" w:lineRule="auto"/>
        <w:ind w:left="567" w:hanging="567"/>
        <w:rPr>
          <w:rFonts w:ascii="Times New Roman" w:hAnsi="Times New Roman" w:cs="Times New Roman"/>
          <w:sz w:val="22"/>
          <w:szCs w:val="22"/>
        </w:rPr>
      </w:pPr>
    </w:p>
    <w:p w14:paraId="5318839F" w14:textId="6432BF43" w:rsidR="000803C3" w:rsidRPr="000C67E8" w:rsidRDefault="00372345" w:rsidP="004465FC">
      <w:pPr>
        <w:pStyle w:val="Tekstpodstawowy2"/>
        <w:tabs>
          <w:tab w:val="left" w:pos="0"/>
          <w:tab w:val="left" w:pos="9923"/>
        </w:tabs>
        <w:spacing w:after="0" w:line="360" w:lineRule="auto"/>
        <w:ind w:left="567" w:hanging="567"/>
        <w:rPr>
          <w:sz w:val="22"/>
          <w:szCs w:val="22"/>
          <w:lang w:val="pl-PL"/>
        </w:rPr>
      </w:pPr>
      <w:r w:rsidRPr="000C67E8">
        <w:rPr>
          <w:sz w:val="22"/>
          <w:szCs w:val="22"/>
          <w:lang w:val="pl-PL"/>
        </w:rPr>
        <w:t>1</w:t>
      </w:r>
      <w:r w:rsidR="008012C4" w:rsidRPr="000C67E8">
        <w:rPr>
          <w:sz w:val="22"/>
          <w:szCs w:val="22"/>
          <w:lang w:val="pl-PL"/>
        </w:rPr>
        <w:t>.</w:t>
      </w:r>
      <w:r w:rsidR="004465FC" w:rsidRPr="000C67E8">
        <w:rPr>
          <w:sz w:val="22"/>
          <w:szCs w:val="22"/>
          <w:lang w:val="pl-PL"/>
        </w:rPr>
        <w:tab/>
      </w:r>
      <w:r w:rsidR="000803C3" w:rsidRPr="000C67E8">
        <w:rPr>
          <w:rStyle w:val="hps"/>
          <w:sz w:val="22"/>
          <w:szCs w:val="22"/>
          <w:lang w:val="pl-PL"/>
        </w:rPr>
        <w:t>Wszelkie spory i roszczenia</w:t>
      </w:r>
      <w:r w:rsidR="000803C3" w:rsidRPr="000C67E8">
        <w:rPr>
          <w:sz w:val="22"/>
          <w:szCs w:val="22"/>
          <w:lang w:val="pl-PL"/>
        </w:rPr>
        <w:t xml:space="preserve"> </w:t>
      </w:r>
      <w:r w:rsidR="000803C3" w:rsidRPr="000C67E8">
        <w:rPr>
          <w:rStyle w:val="hps"/>
          <w:sz w:val="22"/>
          <w:szCs w:val="22"/>
          <w:lang w:val="pl-PL"/>
        </w:rPr>
        <w:t>związane</w:t>
      </w:r>
      <w:r w:rsidR="000803C3" w:rsidRPr="000C67E8">
        <w:rPr>
          <w:sz w:val="22"/>
          <w:szCs w:val="22"/>
          <w:lang w:val="pl-PL"/>
        </w:rPr>
        <w:t xml:space="preserve"> </w:t>
      </w:r>
      <w:r w:rsidR="000803C3" w:rsidRPr="000C67E8">
        <w:rPr>
          <w:rStyle w:val="hps"/>
          <w:sz w:val="22"/>
          <w:szCs w:val="22"/>
          <w:lang w:val="pl-PL"/>
        </w:rPr>
        <w:t>z niniejszą</w:t>
      </w:r>
      <w:r w:rsidR="000803C3" w:rsidRPr="000C67E8">
        <w:rPr>
          <w:sz w:val="22"/>
          <w:szCs w:val="22"/>
          <w:lang w:val="pl-PL"/>
        </w:rPr>
        <w:t xml:space="preserve"> </w:t>
      </w:r>
      <w:r w:rsidR="000803C3" w:rsidRPr="000C67E8">
        <w:rPr>
          <w:rStyle w:val="hps"/>
          <w:sz w:val="22"/>
          <w:szCs w:val="22"/>
          <w:lang w:val="pl-PL"/>
        </w:rPr>
        <w:t>Umową lub pozostające z nią w związku, które</w:t>
      </w:r>
      <w:r w:rsidR="000803C3" w:rsidRPr="000C67E8">
        <w:rPr>
          <w:sz w:val="22"/>
          <w:szCs w:val="22"/>
          <w:lang w:val="pl-PL"/>
        </w:rPr>
        <w:t xml:space="preserve"> </w:t>
      </w:r>
      <w:r w:rsidR="000803C3" w:rsidRPr="000C67E8">
        <w:rPr>
          <w:rStyle w:val="hps"/>
          <w:sz w:val="22"/>
          <w:szCs w:val="22"/>
          <w:lang w:val="pl-PL"/>
        </w:rPr>
        <w:t>nie mogą być rozstrzygnięte</w:t>
      </w:r>
      <w:r w:rsidR="000803C3" w:rsidRPr="000C67E8">
        <w:rPr>
          <w:sz w:val="22"/>
          <w:szCs w:val="22"/>
          <w:lang w:val="pl-PL"/>
        </w:rPr>
        <w:t xml:space="preserve"> </w:t>
      </w:r>
      <w:r w:rsidR="000803C3" w:rsidRPr="000C67E8">
        <w:rPr>
          <w:rStyle w:val="hps"/>
          <w:sz w:val="22"/>
          <w:szCs w:val="22"/>
          <w:lang w:val="pl-PL"/>
        </w:rPr>
        <w:t>w drodze</w:t>
      </w:r>
      <w:r w:rsidR="000803C3" w:rsidRPr="000C67E8">
        <w:rPr>
          <w:sz w:val="22"/>
          <w:szCs w:val="22"/>
          <w:lang w:val="pl-PL"/>
        </w:rPr>
        <w:t xml:space="preserve"> </w:t>
      </w:r>
      <w:r w:rsidR="000803C3" w:rsidRPr="000C67E8">
        <w:rPr>
          <w:rStyle w:val="hps"/>
          <w:sz w:val="22"/>
          <w:szCs w:val="22"/>
          <w:lang w:val="pl-PL"/>
        </w:rPr>
        <w:t>wzajemnego porozumienia</w:t>
      </w:r>
      <w:r w:rsidR="000803C3" w:rsidRPr="000C67E8">
        <w:rPr>
          <w:sz w:val="22"/>
          <w:szCs w:val="22"/>
          <w:lang w:val="pl-PL"/>
        </w:rPr>
        <w:t xml:space="preserve">, będą rozstrzygane przez </w:t>
      </w:r>
      <w:r w:rsidR="0049621A" w:rsidRPr="000C67E8">
        <w:rPr>
          <w:sz w:val="22"/>
          <w:szCs w:val="22"/>
          <w:lang w:val="pl-PL"/>
        </w:rPr>
        <w:br/>
      </w:r>
      <w:r w:rsidR="000803C3" w:rsidRPr="000C67E8">
        <w:rPr>
          <w:sz w:val="22"/>
          <w:szCs w:val="22"/>
          <w:lang w:val="pl-PL"/>
        </w:rPr>
        <w:t xml:space="preserve">Sąd Arbitrażowy przy Krajowej Izbie Gospodarczej, zgodnie z regulaminem tego sądu; językiem postępowania jest język polski. </w:t>
      </w:r>
    </w:p>
    <w:p w14:paraId="6E7E5C34" w14:textId="2B461259" w:rsidR="00DD6A52" w:rsidRPr="000C67E8" w:rsidRDefault="004465FC" w:rsidP="004465FC">
      <w:pPr>
        <w:pStyle w:val="Tekstpodstawowy2"/>
        <w:tabs>
          <w:tab w:val="left" w:pos="0"/>
          <w:tab w:val="left" w:pos="9923"/>
        </w:tabs>
        <w:spacing w:after="0" w:line="360" w:lineRule="auto"/>
        <w:ind w:left="567" w:hanging="567"/>
        <w:rPr>
          <w:sz w:val="22"/>
          <w:szCs w:val="22"/>
          <w:lang w:val="pl-PL"/>
        </w:rPr>
      </w:pPr>
      <w:r w:rsidRPr="000C67E8">
        <w:rPr>
          <w:sz w:val="22"/>
          <w:szCs w:val="22"/>
          <w:lang w:val="pl-PL"/>
        </w:rPr>
        <w:t>2.</w:t>
      </w:r>
      <w:r w:rsidRPr="000C67E8">
        <w:rPr>
          <w:sz w:val="22"/>
          <w:szCs w:val="22"/>
          <w:lang w:val="pl-PL"/>
        </w:rPr>
        <w:tab/>
      </w:r>
      <w:r w:rsidR="000803C3" w:rsidRPr="000C67E8">
        <w:rPr>
          <w:sz w:val="22"/>
          <w:szCs w:val="22"/>
          <w:lang w:val="pl-PL"/>
        </w:rPr>
        <w:t>Prawem właściwym dla niniejszej Umowy jest prawo polskie, z wyłączeniem postanowień Konwencji Narodów Zjednoczonych o Mi</w:t>
      </w:r>
      <w:r w:rsidR="00DD6A52" w:rsidRPr="000C67E8">
        <w:rPr>
          <w:sz w:val="22"/>
          <w:szCs w:val="22"/>
          <w:lang w:val="pl-PL"/>
        </w:rPr>
        <w:t>ędzynarodowej Sprzedaży Towarów.</w:t>
      </w:r>
    </w:p>
    <w:p w14:paraId="758F09A7" w14:textId="79D0B9F7" w:rsidR="00AD2D43" w:rsidRPr="000C67E8" w:rsidRDefault="008012C4" w:rsidP="004465FC">
      <w:pPr>
        <w:tabs>
          <w:tab w:val="left" w:pos="0"/>
          <w:tab w:val="left" w:pos="9923"/>
        </w:tabs>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3.</w:t>
      </w:r>
      <w:r w:rsidR="004465FC" w:rsidRPr="000C67E8">
        <w:rPr>
          <w:rFonts w:ascii="Times New Roman" w:hAnsi="Times New Roman" w:cs="Times New Roman"/>
          <w:sz w:val="22"/>
          <w:szCs w:val="22"/>
        </w:rPr>
        <w:tab/>
      </w:r>
      <w:r w:rsidR="00372345" w:rsidRPr="000C67E8">
        <w:rPr>
          <w:rFonts w:ascii="Times New Roman" w:hAnsi="Times New Roman" w:cs="Times New Roman"/>
          <w:sz w:val="22"/>
          <w:szCs w:val="22"/>
        </w:rPr>
        <w:t>W przypadku, gdy poszczególne postanowienia Umowy, okażą się nieważne lub bezskuteczne w</w:t>
      </w:r>
      <w:r w:rsidR="00EF2AFE" w:rsidRPr="000C67E8">
        <w:rPr>
          <w:rFonts w:ascii="Times New Roman" w:hAnsi="Times New Roman" w:cs="Times New Roman"/>
          <w:sz w:val="22"/>
          <w:szCs w:val="22"/>
        </w:rPr>
        <w:t> </w:t>
      </w:r>
      <w:r w:rsidR="00372345" w:rsidRPr="000C67E8">
        <w:rPr>
          <w:rFonts w:ascii="Times New Roman" w:hAnsi="Times New Roman" w:cs="Times New Roman"/>
          <w:sz w:val="22"/>
          <w:szCs w:val="22"/>
        </w:rPr>
        <w:t xml:space="preserve">całości lub w części z dowolnej przyczyny, inne postanowienia Umowy pozostają w mocy. Strony zobowiązują się w wyżej opisanym przypadku zastąpić postanowienia nieważne </w:t>
      </w:r>
      <w:r w:rsidR="0049621A" w:rsidRPr="000C67E8">
        <w:rPr>
          <w:rFonts w:ascii="Times New Roman" w:hAnsi="Times New Roman" w:cs="Times New Roman"/>
          <w:sz w:val="22"/>
          <w:szCs w:val="22"/>
        </w:rPr>
        <w:br/>
      </w:r>
      <w:r w:rsidR="00372345" w:rsidRPr="000C67E8">
        <w:rPr>
          <w:rFonts w:ascii="Times New Roman" w:hAnsi="Times New Roman" w:cs="Times New Roman"/>
          <w:sz w:val="22"/>
          <w:szCs w:val="22"/>
        </w:rPr>
        <w:t xml:space="preserve">lub bezskuteczne innymi  w taki sposób, aby najpełniej zrealizować cel Umowy. </w:t>
      </w:r>
    </w:p>
    <w:p w14:paraId="4077078D" w14:textId="201BF8A4" w:rsidR="00372345" w:rsidRPr="000C67E8" w:rsidRDefault="005E5880" w:rsidP="004465FC">
      <w:pPr>
        <w:tabs>
          <w:tab w:val="left" w:pos="0"/>
          <w:tab w:val="left" w:pos="9923"/>
        </w:tabs>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4</w:t>
      </w:r>
      <w:r w:rsidR="008012C4" w:rsidRPr="000C67E8">
        <w:rPr>
          <w:rFonts w:ascii="Times New Roman" w:hAnsi="Times New Roman" w:cs="Times New Roman"/>
          <w:sz w:val="22"/>
          <w:szCs w:val="22"/>
        </w:rPr>
        <w:t>.</w:t>
      </w:r>
      <w:r w:rsidR="004465FC" w:rsidRPr="000C67E8">
        <w:rPr>
          <w:rFonts w:ascii="Times New Roman" w:hAnsi="Times New Roman" w:cs="Times New Roman"/>
          <w:sz w:val="22"/>
          <w:szCs w:val="22"/>
        </w:rPr>
        <w:tab/>
      </w:r>
      <w:r w:rsidR="00AD2D43" w:rsidRPr="000C67E8">
        <w:rPr>
          <w:rFonts w:ascii="Times New Roman" w:hAnsi="Times New Roman" w:cs="Times New Roman"/>
          <w:sz w:val="22"/>
          <w:szCs w:val="22"/>
        </w:rPr>
        <w:t xml:space="preserve">Wszelkie wierzytelności Dostawcy powstałe w wyniku realizacji umowy nie mogą </w:t>
      </w:r>
      <w:r w:rsidR="0049621A" w:rsidRPr="000C67E8">
        <w:rPr>
          <w:rFonts w:ascii="Times New Roman" w:hAnsi="Times New Roman" w:cs="Times New Roman"/>
          <w:sz w:val="22"/>
          <w:szCs w:val="22"/>
        </w:rPr>
        <w:br/>
      </w:r>
      <w:r w:rsidR="00AD2D43" w:rsidRPr="000C67E8">
        <w:rPr>
          <w:rFonts w:ascii="Times New Roman" w:hAnsi="Times New Roman" w:cs="Times New Roman"/>
          <w:sz w:val="22"/>
          <w:szCs w:val="22"/>
        </w:rPr>
        <w:t xml:space="preserve">być przeniesione na osoby trzecie bez zgody Zamawiającego wyrażonej w formie pisemnej </w:t>
      </w:r>
      <w:r w:rsidR="0049621A" w:rsidRPr="000C67E8">
        <w:rPr>
          <w:rFonts w:ascii="Times New Roman" w:hAnsi="Times New Roman" w:cs="Times New Roman"/>
          <w:sz w:val="22"/>
          <w:szCs w:val="22"/>
        </w:rPr>
        <w:br/>
      </w:r>
      <w:r w:rsidR="00AD2D43" w:rsidRPr="000C67E8">
        <w:rPr>
          <w:rFonts w:ascii="Times New Roman" w:hAnsi="Times New Roman" w:cs="Times New Roman"/>
          <w:sz w:val="22"/>
          <w:szCs w:val="22"/>
        </w:rPr>
        <w:t xml:space="preserve">pod rygorem nieważności, ani nie mogą być przedstawiane do potrącenia ustawowego </w:t>
      </w:r>
      <w:r w:rsidR="0049621A" w:rsidRPr="000C67E8">
        <w:rPr>
          <w:rFonts w:ascii="Times New Roman" w:hAnsi="Times New Roman" w:cs="Times New Roman"/>
          <w:sz w:val="22"/>
          <w:szCs w:val="22"/>
        </w:rPr>
        <w:br/>
      </w:r>
      <w:r w:rsidR="00AD2D43" w:rsidRPr="000C67E8">
        <w:rPr>
          <w:rFonts w:ascii="Times New Roman" w:hAnsi="Times New Roman" w:cs="Times New Roman"/>
          <w:sz w:val="22"/>
          <w:szCs w:val="22"/>
        </w:rPr>
        <w:t>z wierzytelnościami Zamawiającego.</w:t>
      </w:r>
    </w:p>
    <w:p w14:paraId="55DE1F66" w14:textId="6C1E700F" w:rsidR="00A3325C" w:rsidRPr="000C67E8" w:rsidRDefault="005E5880" w:rsidP="004465FC">
      <w:pPr>
        <w:tabs>
          <w:tab w:val="left" w:pos="0"/>
          <w:tab w:val="left" w:pos="9923"/>
        </w:tabs>
        <w:spacing w:line="360" w:lineRule="auto"/>
        <w:ind w:left="567" w:hanging="567"/>
        <w:jc w:val="both"/>
        <w:rPr>
          <w:rFonts w:ascii="Times New Roman" w:hAnsi="Times New Roman" w:cs="Times New Roman"/>
          <w:sz w:val="22"/>
          <w:szCs w:val="22"/>
        </w:rPr>
      </w:pPr>
      <w:r w:rsidRPr="000C67E8">
        <w:rPr>
          <w:rStyle w:val="hps"/>
          <w:rFonts w:ascii="Times New Roman" w:hAnsi="Times New Roman" w:cs="Times New Roman"/>
          <w:sz w:val="22"/>
          <w:szCs w:val="22"/>
        </w:rPr>
        <w:t>5</w:t>
      </w:r>
      <w:r w:rsidR="00372345" w:rsidRPr="000C67E8">
        <w:rPr>
          <w:rStyle w:val="hps"/>
          <w:rFonts w:ascii="Times New Roman" w:hAnsi="Times New Roman" w:cs="Times New Roman"/>
          <w:sz w:val="22"/>
          <w:szCs w:val="22"/>
        </w:rPr>
        <w:t>.</w:t>
      </w:r>
      <w:r w:rsidR="004465FC" w:rsidRPr="000C67E8">
        <w:rPr>
          <w:rStyle w:val="hps"/>
          <w:rFonts w:ascii="Times New Roman" w:hAnsi="Times New Roman" w:cs="Times New Roman"/>
          <w:sz w:val="22"/>
          <w:szCs w:val="22"/>
        </w:rPr>
        <w:tab/>
      </w:r>
      <w:r w:rsidR="000803C3" w:rsidRPr="000C67E8">
        <w:rPr>
          <w:rStyle w:val="hps"/>
          <w:rFonts w:ascii="Times New Roman" w:hAnsi="Times New Roman" w:cs="Times New Roman"/>
          <w:sz w:val="22"/>
          <w:szCs w:val="22"/>
        </w:rPr>
        <w:t>Niniejsza Umowa</w:t>
      </w:r>
      <w:r w:rsidR="000803C3" w:rsidRPr="000C67E8">
        <w:rPr>
          <w:rFonts w:ascii="Times New Roman" w:hAnsi="Times New Roman" w:cs="Times New Roman"/>
          <w:sz w:val="22"/>
          <w:szCs w:val="22"/>
        </w:rPr>
        <w:t xml:space="preserve"> </w:t>
      </w:r>
      <w:r w:rsidR="000803C3" w:rsidRPr="000C67E8">
        <w:rPr>
          <w:rStyle w:val="hps"/>
          <w:rFonts w:ascii="Times New Roman" w:hAnsi="Times New Roman" w:cs="Times New Roman"/>
          <w:sz w:val="22"/>
          <w:szCs w:val="22"/>
        </w:rPr>
        <w:t>wraz z Załącznikami</w:t>
      </w:r>
      <w:r w:rsidR="000803C3" w:rsidRPr="000C67E8">
        <w:rPr>
          <w:rFonts w:ascii="Times New Roman" w:hAnsi="Times New Roman" w:cs="Times New Roman"/>
          <w:sz w:val="22"/>
          <w:szCs w:val="22"/>
        </w:rPr>
        <w:t xml:space="preserve"> </w:t>
      </w:r>
      <w:r w:rsidR="000803C3" w:rsidRPr="000C67E8">
        <w:rPr>
          <w:rStyle w:val="hps"/>
          <w:rFonts w:ascii="Times New Roman" w:hAnsi="Times New Roman" w:cs="Times New Roman"/>
          <w:sz w:val="22"/>
          <w:szCs w:val="22"/>
        </w:rPr>
        <w:t>stanowi całość umowy pomiędzy Stronami</w:t>
      </w:r>
      <w:r w:rsidR="000803C3" w:rsidRPr="000C67E8">
        <w:rPr>
          <w:rFonts w:ascii="Times New Roman" w:hAnsi="Times New Roman" w:cs="Times New Roman"/>
          <w:sz w:val="22"/>
          <w:szCs w:val="22"/>
        </w:rPr>
        <w:t>. Wszystkie załączniki do niniejszej Umowy są jej integralną częścią.</w:t>
      </w:r>
    </w:p>
    <w:p w14:paraId="08A1ED51" w14:textId="5F40547C" w:rsidR="00A3325C" w:rsidRPr="000C67E8" w:rsidRDefault="005E5880" w:rsidP="004465FC">
      <w:pPr>
        <w:tabs>
          <w:tab w:val="left" w:pos="0"/>
          <w:tab w:val="left" w:pos="9923"/>
        </w:tabs>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6.</w:t>
      </w:r>
      <w:r w:rsidR="004465FC" w:rsidRPr="000C67E8">
        <w:rPr>
          <w:rFonts w:ascii="Times New Roman" w:hAnsi="Times New Roman" w:cs="Times New Roman"/>
          <w:sz w:val="22"/>
          <w:szCs w:val="22"/>
        </w:rPr>
        <w:tab/>
      </w:r>
      <w:r w:rsidR="000803C3" w:rsidRPr="000C67E8">
        <w:rPr>
          <w:rStyle w:val="hps"/>
          <w:rFonts w:ascii="Times New Roman" w:hAnsi="Times New Roman" w:cs="Times New Roman"/>
          <w:sz w:val="22"/>
          <w:szCs w:val="22"/>
        </w:rPr>
        <w:t>Niniejsza Umowa</w:t>
      </w:r>
      <w:r w:rsidR="000803C3" w:rsidRPr="000C67E8">
        <w:rPr>
          <w:rFonts w:ascii="Times New Roman" w:hAnsi="Times New Roman" w:cs="Times New Roman"/>
          <w:sz w:val="22"/>
          <w:szCs w:val="22"/>
        </w:rPr>
        <w:t xml:space="preserve"> </w:t>
      </w:r>
      <w:r w:rsidR="000803C3" w:rsidRPr="000C67E8">
        <w:rPr>
          <w:rStyle w:val="hps"/>
          <w:rFonts w:ascii="Times New Roman" w:hAnsi="Times New Roman" w:cs="Times New Roman"/>
          <w:sz w:val="22"/>
          <w:szCs w:val="22"/>
        </w:rPr>
        <w:t>została sporządzona w</w:t>
      </w:r>
      <w:r w:rsidR="000803C3" w:rsidRPr="000C67E8">
        <w:rPr>
          <w:rFonts w:ascii="Times New Roman" w:hAnsi="Times New Roman" w:cs="Times New Roman"/>
          <w:sz w:val="22"/>
          <w:szCs w:val="22"/>
        </w:rPr>
        <w:t xml:space="preserve"> </w:t>
      </w:r>
      <w:r w:rsidR="000803C3" w:rsidRPr="000C67E8">
        <w:rPr>
          <w:rStyle w:val="hps"/>
          <w:rFonts w:ascii="Times New Roman" w:hAnsi="Times New Roman" w:cs="Times New Roman"/>
          <w:sz w:val="22"/>
          <w:szCs w:val="22"/>
        </w:rPr>
        <w:t>dwóch (2)</w:t>
      </w:r>
      <w:r w:rsidR="000803C3" w:rsidRPr="000C67E8">
        <w:rPr>
          <w:rFonts w:ascii="Times New Roman" w:hAnsi="Times New Roman" w:cs="Times New Roman"/>
          <w:sz w:val="22"/>
          <w:szCs w:val="22"/>
        </w:rPr>
        <w:t xml:space="preserve"> </w:t>
      </w:r>
      <w:r w:rsidR="000803C3" w:rsidRPr="000C67E8">
        <w:rPr>
          <w:rStyle w:val="hps"/>
          <w:rFonts w:ascii="Times New Roman" w:hAnsi="Times New Roman" w:cs="Times New Roman"/>
          <w:sz w:val="22"/>
          <w:szCs w:val="22"/>
        </w:rPr>
        <w:t>jednobrzmiących</w:t>
      </w:r>
      <w:r w:rsidR="000803C3" w:rsidRPr="000C67E8">
        <w:rPr>
          <w:rFonts w:ascii="Times New Roman" w:hAnsi="Times New Roman" w:cs="Times New Roman"/>
          <w:sz w:val="22"/>
          <w:szCs w:val="22"/>
        </w:rPr>
        <w:t xml:space="preserve"> </w:t>
      </w:r>
      <w:r w:rsidR="000803C3" w:rsidRPr="000C67E8">
        <w:rPr>
          <w:rStyle w:val="hps"/>
          <w:rFonts w:ascii="Times New Roman" w:hAnsi="Times New Roman" w:cs="Times New Roman"/>
          <w:sz w:val="22"/>
          <w:szCs w:val="22"/>
        </w:rPr>
        <w:t>egzemplarzach</w:t>
      </w:r>
      <w:r w:rsidR="000803C3" w:rsidRPr="000C67E8">
        <w:rPr>
          <w:rFonts w:ascii="Times New Roman" w:hAnsi="Times New Roman" w:cs="Times New Roman"/>
          <w:sz w:val="22"/>
          <w:szCs w:val="22"/>
        </w:rPr>
        <w:t xml:space="preserve"> </w:t>
      </w:r>
      <w:r w:rsidR="000803C3" w:rsidRPr="000C67E8">
        <w:rPr>
          <w:rStyle w:val="hps"/>
          <w:rFonts w:ascii="Times New Roman" w:hAnsi="Times New Roman" w:cs="Times New Roman"/>
          <w:sz w:val="22"/>
          <w:szCs w:val="22"/>
        </w:rPr>
        <w:t>dla</w:t>
      </w:r>
      <w:r w:rsidR="000803C3" w:rsidRPr="000C67E8">
        <w:rPr>
          <w:rFonts w:ascii="Times New Roman" w:hAnsi="Times New Roman" w:cs="Times New Roman"/>
          <w:sz w:val="22"/>
          <w:szCs w:val="22"/>
        </w:rPr>
        <w:t xml:space="preserve"> </w:t>
      </w:r>
      <w:r w:rsidR="000803C3" w:rsidRPr="000C67E8">
        <w:rPr>
          <w:rStyle w:val="hps"/>
          <w:rFonts w:ascii="Times New Roman" w:hAnsi="Times New Roman" w:cs="Times New Roman"/>
          <w:sz w:val="22"/>
          <w:szCs w:val="22"/>
        </w:rPr>
        <w:t>każdej ze Stron.</w:t>
      </w:r>
    </w:p>
    <w:p w14:paraId="6A86603F" w14:textId="3EFABEAB" w:rsidR="00A3325C" w:rsidRPr="000C67E8" w:rsidRDefault="005E5880" w:rsidP="004465FC">
      <w:pPr>
        <w:tabs>
          <w:tab w:val="left" w:pos="0"/>
        </w:tabs>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7</w:t>
      </w:r>
      <w:r w:rsidR="008012C4" w:rsidRPr="000C67E8">
        <w:rPr>
          <w:rFonts w:ascii="Times New Roman" w:hAnsi="Times New Roman" w:cs="Times New Roman"/>
          <w:sz w:val="22"/>
          <w:szCs w:val="22"/>
        </w:rPr>
        <w:t>.</w:t>
      </w:r>
      <w:r w:rsidR="004465FC" w:rsidRPr="000C67E8">
        <w:rPr>
          <w:rFonts w:ascii="Times New Roman" w:hAnsi="Times New Roman" w:cs="Times New Roman"/>
          <w:sz w:val="22"/>
          <w:szCs w:val="22"/>
        </w:rPr>
        <w:tab/>
      </w:r>
      <w:r w:rsidR="000803C3" w:rsidRPr="000C67E8">
        <w:rPr>
          <w:rFonts w:ascii="Times New Roman" w:hAnsi="Times New Roman" w:cs="Times New Roman"/>
          <w:sz w:val="22"/>
          <w:szCs w:val="22"/>
        </w:rPr>
        <w:t xml:space="preserve">Wszelkie zmiany i modyfikacje do niniejszej Umowy </w:t>
      </w:r>
      <w:r w:rsidR="00372345" w:rsidRPr="000C67E8">
        <w:rPr>
          <w:rFonts w:ascii="Times New Roman" w:hAnsi="Times New Roman" w:cs="Times New Roman"/>
          <w:sz w:val="22"/>
          <w:szCs w:val="22"/>
        </w:rPr>
        <w:t>wymagają dla zachowania formy pisemnej</w:t>
      </w:r>
      <w:r w:rsidR="005834D3" w:rsidRPr="000C67E8">
        <w:rPr>
          <w:rFonts w:ascii="Times New Roman" w:hAnsi="Times New Roman" w:cs="Times New Roman"/>
          <w:sz w:val="22"/>
          <w:szCs w:val="22"/>
        </w:rPr>
        <w:t xml:space="preserve"> pod rygorem nieważności</w:t>
      </w:r>
      <w:r w:rsidR="00584C07" w:rsidRPr="000C67E8">
        <w:rPr>
          <w:rFonts w:ascii="Times New Roman" w:hAnsi="Times New Roman" w:cs="Times New Roman"/>
          <w:sz w:val="22"/>
          <w:szCs w:val="22"/>
        </w:rPr>
        <w:t xml:space="preserve"> </w:t>
      </w:r>
    </w:p>
    <w:p w14:paraId="6E17DEA0" w14:textId="1A4004C6" w:rsidR="008012C4" w:rsidRPr="000C67E8" w:rsidRDefault="005E5880" w:rsidP="004465FC">
      <w:pPr>
        <w:tabs>
          <w:tab w:val="left" w:pos="0"/>
        </w:tabs>
        <w:spacing w:line="360" w:lineRule="auto"/>
        <w:ind w:left="567" w:hanging="567"/>
        <w:jc w:val="both"/>
        <w:rPr>
          <w:rStyle w:val="result-single"/>
          <w:rFonts w:ascii="Times New Roman" w:hAnsi="Times New Roman" w:cs="Times New Roman"/>
          <w:bCs/>
          <w:sz w:val="22"/>
          <w:szCs w:val="22"/>
        </w:rPr>
      </w:pPr>
      <w:r w:rsidRPr="000C67E8">
        <w:rPr>
          <w:rFonts w:ascii="Times New Roman" w:hAnsi="Times New Roman" w:cs="Times New Roman"/>
          <w:sz w:val="22"/>
          <w:szCs w:val="22"/>
        </w:rPr>
        <w:t>8</w:t>
      </w:r>
      <w:r w:rsidR="008012C4" w:rsidRPr="000C67E8">
        <w:rPr>
          <w:rFonts w:ascii="Times New Roman" w:hAnsi="Times New Roman" w:cs="Times New Roman"/>
          <w:sz w:val="22"/>
          <w:szCs w:val="22"/>
        </w:rPr>
        <w:t>.</w:t>
      </w:r>
      <w:r w:rsidR="004465FC" w:rsidRPr="000C67E8">
        <w:rPr>
          <w:rFonts w:ascii="Times New Roman" w:hAnsi="Times New Roman" w:cs="Times New Roman"/>
          <w:sz w:val="22"/>
          <w:szCs w:val="22"/>
        </w:rPr>
        <w:tab/>
      </w:r>
      <w:r w:rsidR="000803C3" w:rsidRPr="000C67E8">
        <w:rPr>
          <w:rStyle w:val="result-single"/>
          <w:rFonts w:ascii="Times New Roman" w:hAnsi="Times New Roman" w:cs="Times New Roman"/>
          <w:bCs/>
          <w:sz w:val="22"/>
          <w:szCs w:val="22"/>
        </w:rPr>
        <w:t xml:space="preserve">W razie rozbieżności między brzmieniem Umowy, a brzmieniem oferty </w:t>
      </w:r>
      <w:r w:rsidR="00B94D56" w:rsidRPr="000C67E8">
        <w:rPr>
          <w:rStyle w:val="result-single"/>
          <w:rFonts w:ascii="Times New Roman" w:hAnsi="Times New Roman" w:cs="Times New Roman"/>
          <w:bCs/>
          <w:sz w:val="22"/>
          <w:szCs w:val="22"/>
        </w:rPr>
        <w:t>D</w:t>
      </w:r>
      <w:r w:rsidR="00A3325C" w:rsidRPr="000C67E8">
        <w:rPr>
          <w:rStyle w:val="result-single"/>
          <w:rFonts w:ascii="Times New Roman" w:hAnsi="Times New Roman" w:cs="Times New Roman"/>
          <w:bCs/>
          <w:sz w:val="22"/>
          <w:szCs w:val="22"/>
        </w:rPr>
        <w:t>ostawcy</w:t>
      </w:r>
      <w:r w:rsidR="00B94D56" w:rsidRPr="000C67E8">
        <w:rPr>
          <w:rStyle w:val="result-single"/>
          <w:rFonts w:ascii="Times New Roman" w:hAnsi="Times New Roman" w:cs="Times New Roman"/>
          <w:bCs/>
          <w:sz w:val="22"/>
          <w:szCs w:val="22"/>
        </w:rPr>
        <w:t xml:space="preserve"> </w:t>
      </w:r>
      <w:r w:rsidR="000803C3" w:rsidRPr="000C67E8">
        <w:rPr>
          <w:rStyle w:val="result-single"/>
          <w:rFonts w:ascii="Times New Roman" w:hAnsi="Times New Roman" w:cs="Times New Roman"/>
          <w:bCs/>
          <w:sz w:val="22"/>
          <w:szCs w:val="22"/>
        </w:rPr>
        <w:t xml:space="preserve">stanowiącej </w:t>
      </w:r>
      <w:r w:rsidR="000803C3" w:rsidRPr="000C67E8">
        <w:rPr>
          <w:rStyle w:val="result-single"/>
          <w:rFonts w:ascii="Times New Roman" w:hAnsi="Times New Roman" w:cs="Times New Roman"/>
          <w:b/>
          <w:bCs/>
          <w:sz w:val="22"/>
          <w:szCs w:val="22"/>
        </w:rPr>
        <w:t xml:space="preserve">Załącznik </w:t>
      </w:r>
      <w:r w:rsidR="0075473E" w:rsidRPr="000C67E8">
        <w:rPr>
          <w:rStyle w:val="result-single"/>
          <w:rFonts w:ascii="Times New Roman" w:hAnsi="Times New Roman" w:cs="Times New Roman"/>
          <w:b/>
          <w:bCs/>
          <w:sz w:val="22"/>
          <w:szCs w:val="22"/>
        </w:rPr>
        <w:t>2</w:t>
      </w:r>
      <w:r w:rsidR="000803C3" w:rsidRPr="000C67E8">
        <w:rPr>
          <w:rStyle w:val="result-single"/>
          <w:rFonts w:ascii="Times New Roman" w:hAnsi="Times New Roman" w:cs="Times New Roman"/>
          <w:bCs/>
          <w:sz w:val="22"/>
          <w:szCs w:val="22"/>
        </w:rPr>
        <w:t xml:space="preserve"> do Umowy, rozstrzygające będą postanowienia korzystniejsze dla </w:t>
      </w:r>
      <w:r w:rsidR="005834D3" w:rsidRPr="000C67E8">
        <w:rPr>
          <w:rStyle w:val="result-single"/>
          <w:rFonts w:ascii="Times New Roman" w:hAnsi="Times New Roman" w:cs="Times New Roman"/>
          <w:bCs/>
          <w:sz w:val="22"/>
          <w:szCs w:val="22"/>
        </w:rPr>
        <w:t>Zamawiającego</w:t>
      </w:r>
      <w:r w:rsidR="00A3325C" w:rsidRPr="000C67E8">
        <w:rPr>
          <w:rStyle w:val="result-single"/>
          <w:rFonts w:ascii="Times New Roman" w:hAnsi="Times New Roman" w:cs="Times New Roman"/>
          <w:bCs/>
          <w:sz w:val="22"/>
          <w:szCs w:val="22"/>
        </w:rPr>
        <w:t>.</w:t>
      </w:r>
    </w:p>
    <w:p w14:paraId="731BB711" w14:textId="2503EDC8" w:rsidR="008012C4" w:rsidRPr="000C67E8" w:rsidRDefault="005E5880" w:rsidP="00AA2904">
      <w:pPr>
        <w:tabs>
          <w:tab w:val="left" w:pos="0"/>
        </w:tabs>
        <w:spacing w:line="360" w:lineRule="auto"/>
        <w:ind w:left="567" w:hanging="567"/>
        <w:jc w:val="both"/>
        <w:rPr>
          <w:rStyle w:val="result-single"/>
          <w:rFonts w:ascii="Times New Roman" w:hAnsi="Times New Roman" w:cs="Times New Roman"/>
          <w:bCs/>
          <w:sz w:val="22"/>
          <w:szCs w:val="22"/>
        </w:rPr>
      </w:pPr>
      <w:r w:rsidRPr="000C67E8">
        <w:rPr>
          <w:rStyle w:val="result-single"/>
          <w:rFonts w:ascii="Times New Roman" w:hAnsi="Times New Roman" w:cs="Times New Roman"/>
          <w:bCs/>
          <w:sz w:val="22"/>
          <w:szCs w:val="22"/>
        </w:rPr>
        <w:t>9</w:t>
      </w:r>
      <w:r w:rsidR="004465FC" w:rsidRPr="000C67E8">
        <w:rPr>
          <w:rStyle w:val="result-single"/>
          <w:rFonts w:ascii="Times New Roman" w:hAnsi="Times New Roman" w:cs="Times New Roman"/>
          <w:bCs/>
          <w:sz w:val="22"/>
          <w:szCs w:val="22"/>
        </w:rPr>
        <w:t>.</w:t>
      </w:r>
      <w:r w:rsidR="004465FC" w:rsidRPr="000C67E8">
        <w:rPr>
          <w:rStyle w:val="result-single"/>
          <w:rFonts w:ascii="Times New Roman" w:hAnsi="Times New Roman" w:cs="Times New Roman"/>
          <w:bCs/>
          <w:sz w:val="22"/>
          <w:szCs w:val="22"/>
        </w:rPr>
        <w:tab/>
      </w:r>
      <w:r w:rsidR="000803C3" w:rsidRPr="000C67E8">
        <w:rPr>
          <w:rStyle w:val="result-single"/>
          <w:rFonts w:ascii="Times New Roman" w:hAnsi="Times New Roman" w:cs="Times New Roman"/>
          <w:bCs/>
          <w:sz w:val="22"/>
          <w:szCs w:val="22"/>
        </w:rPr>
        <w:t>Postanowienia jakichkolwiek ogólnych warunków sprzedaży lub dostawy (używanych</w:t>
      </w:r>
      <w:r w:rsidR="008012C4" w:rsidRPr="000C67E8">
        <w:rPr>
          <w:rStyle w:val="result-single"/>
          <w:rFonts w:ascii="Times New Roman" w:hAnsi="Times New Roman" w:cs="Times New Roman"/>
          <w:bCs/>
          <w:sz w:val="22"/>
          <w:szCs w:val="22"/>
        </w:rPr>
        <w:t xml:space="preserve"> </w:t>
      </w:r>
      <w:r w:rsidR="000803C3" w:rsidRPr="000C67E8">
        <w:rPr>
          <w:rStyle w:val="result-single"/>
          <w:rFonts w:ascii="Times New Roman" w:hAnsi="Times New Roman" w:cs="Times New Roman"/>
          <w:bCs/>
          <w:sz w:val="22"/>
          <w:szCs w:val="22"/>
        </w:rPr>
        <w:t>przez D</w:t>
      </w:r>
      <w:r w:rsidR="00A3325C" w:rsidRPr="000C67E8">
        <w:rPr>
          <w:rStyle w:val="result-single"/>
          <w:rFonts w:ascii="Times New Roman" w:hAnsi="Times New Roman" w:cs="Times New Roman"/>
          <w:bCs/>
          <w:sz w:val="22"/>
          <w:szCs w:val="22"/>
        </w:rPr>
        <w:t>ostawcę</w:t>
      </w:r>
      <w:r w:rsidR="000803C3" w:rsidRPr="000C67E8">
        <w:rPr>
          <w:rStyle w:val="result-single"/>
          <w:rFonts w:ascii="Times New Roman" w:hAnsi="Times New Roman" w:cs="Times New Roman"/>
          <w:bCs/>
          <w:sz w:val="22"/>
          <w:szCs w:val="22"/>
        </w:rPr>
        <w:t xml:space="preserve"> lub P</w:t>
      </w:r>
      <w:r w:rsidR="00A3325C" w:rsidRPr="000C67E8">
        <w:rPr>
          <w:rStyle w:val="result-single"/>
          <w:rFonts w:ascii="Times New Roman" w:hAnsi="Times New Roman" w:cs="Times New Roman"/>
          <w:bCs/>
          <w:sz w:val="22"/>
          <w:szCs w:val="22"/>
        </w:rPr>
        <w:t>roducenta</w:t>
      </w:r>
      <w:r w:rsidR="000803C3" w:rsidRPr="000C67E8">
        <w:rPr>
          <w:rStyle w:val="result-single"/>
          <w:rFonts w:ascii="Times New Roman" w:hAnsi="Times New Roman" w:cs="Times New Roman"/>
          <w:bCs/>
          <w:sz w:val="22"/>
          <w:szCs w:val="22"/>
        </w:rPr>
        <w:t xml:space="preserve">) nie mają zastosowania w stosunku do </w:t>
      </w:r>
      <w:r w:rsidR="008012C4" w:rsidRPr="000C67E8">
        <w:rPr>
          <w:rStyle w:val="result-single"/>
          <w:rFonts w:ascii="Times New Roman" w:hAnsi="Times New Roman" w:cs="Times New Roman"/>
          <w:bCs/>
          <w:sz w:val="22"/>
          <w:szCs w:val="22"/>
        </w:rPr>
        <w:t>Zamawiającego.</w:t>
      </w:r>
    </w:p>
    <w:p w14:paraId="04D39322" w14:textId="7453533A" w:rsidR="000C1F81" w:rsidRPr="000C67E8" w:rsidRDefault="000C1F81" w:rsidP="00AA2904">
      <w:pPr>
        <w:tabs>
          <w:tab w:val="left" w:pos="0"/>
        </w:tabs>
        <w:spacing w:line="360" w:lineRule="auto"/>
        <w:ind w:left="567" w:hanging="567"/>
        <w:jc w:val="both"/>
        <w:rPr>
          <w:rStyle w:val="result-single"/>
          <w:rFonts w:ascii="Times New Roman" w:hAnsi="Times New Roman" w:cs="Times New Roman"/>
          <w:bCs/>
          <w:sz w:val="22"/>
          <w:szCs w:val="22"/>
        </w:rPr>
      </w:pPr>
    </w:p>
    <w:p w14:paraId="29B8ED2A" w14:textId="77777777" w:rsidR="000C1F81" w:rsidRPr="000C67E8" w:rsidRDefault="000C1F81" w:rsidP="00AA2904">
      <w:pPr>
        <w:tabs>
          <w:tab w:val="left" w:pos="0"/>
        </w:tabs>
        <w:spacing w:line="360" w:lineRule="auto"/>
        <w:ind w:left="567" w:hanging="567"/>
        <w:jc w:val="both"/>
        <w:rPr>
          <w:rFonts w:ascii="Times New Roman" w:hAnsi="Times New Roman" w:cs="Times New Roman"/>
          <w:bCs/>
          <w:sz w:val="22"/>
          <w:szCs w:val="22"/>
        </w:rPr>
      </w:pPr>
    </w:p>
    <w:p w14:paraId="1BF580CB" w14:textId="77777777" w:rsidR="008012C4" w:rsidRPr="000C67E8" w:rsidRDefault="008012C4" w:rsidP="008012C4">
      <w:pPr>
        <w:spacing w:line="320" w:lineRule="exact"/>
        <w:ind w:left="357" w:hanging="357"/>
        <w:jc w:val="center"/>
        <w:rPr>
          <w:rFonts w:ascii="Times New Roman" w:hAnsi="Times New Roman" w:cs="Times New Roman"/>
          <w:sz w:val="22"/>
          <w:szCs w:val="22"/>
          <w:lang w:eastAsia="ar-SA"/>
        </w:rPr>
      </w:pPr>
      <w:r w:rsidRPr="000C67E8">
        <w:rPr>
          <w:rFonts w:ascii="Times New Roman" w:hAnsi="Times New Roman" w:cs="Times New Roman"/>
          <w:b/>
          <w:bCs/>
          <w:sz w:val="22"/>
          <w:szCs w:val="22"/>
          <w:lang w:eastAsia="ar-SA"/>
        </w:rPr>
        <w:t>P</w:t>
      </w:r>
      <w:r w:rsidRPr="000C67E8">
        <w:rPr>
          <w:rFonts w:ascii="Times New Roman" w:hAnsi="Times New Roman" w:cs="Times New Roman"/>
          <w:b/>
          <w:sz w:val="22"/>
          <w:szCs w:val="22"/>
        </w:rPr>
        <w:t>odpisy Stron</w:t>
      </w:r>
    </w:p>
    <w:p w14:paraId="345AB76D" w14:textId="77777777" w:rsidR="008012C4" w:rsidRPr="000C67E8" w:rsidRDefault="008012C4" w:rsidP="008012C4">
      <w:pPr>
        <w:spacing w:line="320" w:lineRule="exact"/>
        <w:ind w:left="357" w:hanging="357"/>
        <w:rPr>
          <w:rFonts w:ascii="Times New Roman" w:hAnsi="Times New Roman" w:cs="Times New Roman"/>
          <w:sz w:val="22"/>
          <w:szCs w:val="22"/>
          <w:lang w:eastAsia="ar-SA"/>
        </w:rPr>
      </w:pPr>
    </w:p>
    <w:p w14:paraId="173B959C" w14:textId="03382B4F" w:rsidR="008012C4" w:rsidRPr="000C67E8" w:rsidRDefault="008012C4" w:rsidP="008012C4">
      <w:pPr>
        <w:spacing w:line="320" w:lineRule="exact"/>
        <w:rPr>
          <w:rFonts w:ascii="Times New Roman" w:hAnsi="Times New Roman" w:cs="Times New Roman"/>
          <w:b/>
          <w:bCs/>
          <w:sz w:val="22"/>
          <w:szCs w:val="22"/>
          <w:lang w:eastAsia="ar-SA"/>
        </w:rPr>
      </w:pPr>
      <w:r w:rsidRPr="000C67E8">
        <w:rPr>
          <w:rFonts w:ascii="Times New Roman" w:hAnsi="Times New Roman" w:cs="Times New Roman"/>
          <w:sz w:val="22"/>
          <w:szCs w:val="22"/>
          <w:lang w:eastAsia="ar-SA"/>
        </w:rPr>
        <w:lastRenderedPageBreak/>
        <w:tab/>
      </w:r>
      <w:r w:rsidRPr="000C67E8">
        <w:rPr>
          <w:rFonts w:ascii="Times New Roman" w:hAnsi="Times New Roman" w:cs="Times New Roman"/>
          <w:sz w:val="22"/>
          <w:szCs w:val="22"/>
          <w:lang w:eastAsia="ar-SA"/>
        </w:rPr>
        <w:tab/>
      </w:r>
      <w:r w:rsidR="0049621A" w:rsidRPr="000C67E8">
        <w:rPr>
          <w:rFonts w:ascii="Times New Roman" w:hAnsi="Times New Roman" w:cs="Times New Roman"/>
          <w:b/>
          <w:bCs/>
          <w:sz w:val="22"/>
          <w:szCs w:val="22"/>
          <w:lang w:eastAsia="ar-SA"/>
        </w:rPr>
        <w:t xml:space="preserve">Zamawiający: </w:t>
      </w:r>
      <w:r w:rsidR="0049621A" w:rsidRPr="000C67E8">
        <w:rPr>
          <w:rFonts w:ascii="Times New Roman" w:hAnsi="Times New Roman" w:cs="Times New Roman"/>
          <w:b/>
          <w:bCs/>
          <w:sz w:val="22"/>
          <w:szCs w:val="22"/>
          <w:lang w:eastAsia="ar-SA"/>
        </w:rPr>
        <w:tab/>
      </w:r>
      <w:r w:rsidR="0049621A" w:rsidRPr="000C67E8">
        <w:rPr>
          <w:rFonts w:ascii="Times New Roman" w:hAnsi="Times New Roman" w:cs="Times New Roman"/>
          <w:b/>
          <w:bCs/>
          <w:sz w:val="22"/>
          <w:szCs w:val="22"/>
          <w:lang w:eastAsia="ar-SA"/>
        </w:rPr>
        <w:tab/>
      </w:r>
      <w:r w:rsidR="0049621A" w:rsidRPr="000C67E8">
        <w:rPr>
          <w:rFonts w:ascii="Times New Roman" w:hAnsi="Times New Roman" w:cs="Times New Roman"/>
          <w:b/>
          <w:bCs/>
          <w:sz w:val="22"/>
          <w:szCs w:val="22"/>
          <w:lang w:eastAsia="ar-SA"/>
        </w:rPr>
        <w:tab/>
      </w:r>
      <w:r w:rsidR="0049621A" w:rsidRPr="000C67E8">
        <w:rPr>
          <w:rFonts w:ascii="Times New Roman" w:hAnsi="Times New Roman" w:cs="Times New Roman"/>
          <w:b/>
          <w:bCs/>
          <w:sz w:val="22"/>
          <w:szCs w:val="22"/>
          <w:lang w:eastAsia="ar-SA"/>
        </w:rPr>
        <w:tab/>
      </w:r>
      <w:r w:rsidR="0049621A" w:rsidRPr="000C67E8">
        <w:rPr>
          <w:rFonts w:ascii="Times New Roman" w:hAnsi="Times New Roman" w:cs="Times New Roman"/>
          <w:b/>
          <w:bCs/>
          <w:sz w:val="22"/>
          <w:szCs w:val="22"/>
          <w:lang w:eastAsia="ar-SA"/>
        </w:rPr>
        <w:tab/>
      </w:r>
      <w:r w:rsidR="0049621A" w:rsidRPr="000C67E8">
        <w:rPr>
          <w:rFonts w:ascii="Times New Roman" w:hAnsi="Times New Roman" w:cs="Times New Roman"/>
          <w:b/>
          <w:bCs/>
          <w:sz w:val="22"/>
          <w:szCs w:val="22"/>
          <w:lang w:eastAsia="ar-SA"/>
        </w:rPr>
        <w:tab/>
        <w:t xml:space="preserve">Dostawca: </w:t>
      </w:r>
    </w:p>
    <w:p w14:paraId="63E7404F" w14:textId="77777777" w:rsidR="008012C4" w:rsidRPr="000C67E8" w:rsidRDefault="008012C4" w:rsidP="008012C4">
      <w:pPr>
        <w:spacing w:line="320" w:lineRule="exact"/>
        <w:ind w:left="357" w:hanging="357"/>
        <w:rPr>
          <w:rFonts w:ascii="Times New Roman" w:hAnsi="Times New Roman" w:cs="Times New Roman"/>
          <w:bCs/>
          <w:sz w:val="22"/>
          <w:szCs w:val="22"/>
          <w:lang w:eastAsia="ar-SA"/>
        </w:rPr>
      </w:pPr>
    </w:p>
    <w:p w14:paraId="399B1135" w14:textId="77777777" w:rsidR="008012C4" w:rsidRPr="000C67E8" w:rsidRDefault="008012C4" w:rsidP="008012C4">
      <w:pPr>
        <w:spacing w:line="320" w:lineRule="exact"/>
        <w:ind w:left="357" w:hanging="357"/>
        <w:rPr>
          <w:rFonts w:ascii="Times New Roman" w:hAnsi="Times New Roman" w:cs="Times New Roman"/>
          <w:sz w:val="22"/>
          <w:szCs w:val="22"/>
          <w:lang w:eastAsia="ar-SA"/>
        </w:rPr>
      </w:pPr>
    </w:p>
    <w:p w14:paraId="0CEFF76C" w14:textId="16A1E980" w:rsidR="008012C4" w:rsidRPr="000C67E8" w:rsidRDefault="0049621A" w:rsidP="008012C4">
      <w:pPr>
        <w:spacing w:line="320" w:lineRule="exact"/>
        <w:rPr>
          <w:rFonts w:ascii="Times New Roman" w:hAnsi="Times New Roman" w:cs="Times New Roman"/>
          <w:sz w:val="22"/>
          <w:szCs w:val="22"/>
          <w:lang w:eastAsia="ar-SA"/>
        </w:rPr>
      </w:pPr>
      <w:r w:rsidRPr="000C67E8">
        <w:rPr>
          <w:rFonts w:ascii="Times New Roman" w:hAnsi="Times New Roman" w:cs="Times New Roman"/>
          <w:sz w:val="22"/>
          <w:szCs w:val="22"/>
          <w:lang w:eastAsia="ar-SA"/>
        </w:rPr>
        <w:tab/>
      </w:r>
      <w:r w:rsidR="008012C4" w:rsidRPr="000C67E8">
        <w:rPr>
          <w:rFonts w:ascii="Times New Roman" w:hAnsi="Times New Roman" w:cs="Times New Roman"/>
          <w:sz w:val="22"/>
          <w:szCs w:val="22"/>
          <w:lang w:eastAsia="ar-SA"/>
        </w:rPr>
        <w:t>……………………………</w:t>
      </w:r>
      <w:r w:rsidR="008012C4" w:rsidRPr="000C67E8">
        <w:rPr>
          <w:rFonts w:ascii="Times New Roman" w:hAnsi="Times New Roman" w:cs="Times New Roman"/>
          <w:sz w:val="22"/>
          <w:szCs w:val="22"/>
          <w:lang w:eastAsia="ar-SA"/>
        </w:rPr>
        <w:tab/>
      </w:r>
      <w:r w:rsidR="008012C4" w:rsidRPr="000C67E8">
        <w:rPr>
          <w:rFonts w:ascii="Times New Roman" w:hAnsi="Times New Roman" w:cs="Times New Roman"/>
          <w:sz w:val="22"/>
          <w:szCs w:val="22"/>
          <w:lang w:eastAsia="ar-SA"/>
        </w:rPr>
        <w:tab/>
      </w:r>
      <w:r w:rsidR="008012C4" w:rsidRPr="000C67E8">
        <w:rPr>
          <w:rFonts w:ascii="Times New Roman" w:hAnsi="Times New Roman" w:cs="Times New Roman"/>
          <w:sz w:val="22"/>
          <w:szCs w:val="22"/>
          <w:lang w:eastAsia="ar-SA"/>
        </w:rPr>
        <w:tab/>
      </w:r>
      <w:r w:rsidR="008012C4" w:rsidRPr="000C67E8">
        <w:rPr>
          <w:rFonts w:ascii="Times New Roman" w:hAnsi="Times New Roman" w:cs="Times New Roman"/>
          <w:sz w:val="22"/>
          <w:szCs w:val="22"/>
          <w:lang w:eastAsia="ar-SA"/>
        </w:rPr>
        <w:tab/>
      </w:r>
      <w:r w:rsidR="008012C4" w:rsidRPr="000C67E8">
        <w:rPr>
          <w:rFonts w:ascii="Times New Roman" w:hAnsi="Times New Roman" w:cs="Times New Roman"/>
          <w:sz w:val="22"/>
          <w:szCs w:val="22"/>
          <w:lang w:eastAsia="ar-SA"/>
        </w:rPr>
        <w:tab/>
      </w:r>
      <w:r w:rsidRPr="000C67E8">
        <w:rPr>
          <w:rFonts w:ascii="Times New Roman" w:hAnsi="Times New Roman" w:cs="Times New Roman"/>
          <w:sz w:val="22"/>
          <w:szCs w:val="22"/>
          <w:lang w:eastAsia="ar-SA"/>
        </w:rPr>
        <w:t>…</w:t>
      </w:r>
      <w:r w:rsidR="008012C4" w:rsidRPr="000C67E8">
        <w:rPr>
          <w:rFonts w:ascii="Times New Roman" w:hAnsi="Times New Roman" w:cs="Times New Roman"/>
          <w:sz w:val="22"/>
          <w:szCs w:val="22"/>
          <w:lang w:eastAsia="ar-SA"/>
        </w:rPr>
        <w:t>……………………………</w:t>
      </w:r>
    </w:p>
    <w:p w14:paraId="6CF3A38D" w14:textId="77777777" w:rsidR="008012C4" w:rsidRPr="000C67E8" w:rsidRDefault="008012C4" w:rsidP="008012C4">
      <w:pPr>
        <w:spacing w:line="320" w:lineRule="exact"/>
        <w:rPr>
          <w:rFonts w:ascii="Times New Roman" w:hAnsi="Times New Roman" w:cs="Times New Roman"/>
          <w:sz w:val="22"/>
          <w:szCs w:val="22"/>
          <w:lang w:eastAsia="ar-SA"/>
        </w:rPr>
      </w:pPr>
    </w:p>
    <w:p w14:paraId="59D656B3" w14:textId="77777777" w:rsidR="008012C4" w:rsidRPr="000C67E8" w:rsidRDefault="008012C4" w:rsidP="008012C4">
      <w:pPr>
        <w:spacing w:line="320" w:lineRule="exact"/>
        <w:rPr>
          <w:rFonts w:ascii="Times New Roman" w:hAnsi="Times New Roman" w:cs="Times New Roman"/>
          <w:sz w:val="22"/>
          <w:szCs w:val="22"/>
          <w:lang w:eastAsia="ar-SA"/>
        </w:rPr>
      </w:pPr>
    </w:p>
    <w:p w14:paraId="0EC9023F" w14:textId="77777777" w:rsidR="008012C4" w:rsidRPr="000C67E8" w:rsidRDefault="008012C4" w:rsidP="008012C4">
      <w:pPr>
        <w:spacing w:line="320" w:lineRule="exact"/>
        <w:rPr>
          <w:rFonts w:ascii="Times New Roman" w:hAnsi="Times New Roman" w:cs="Times New Roman"/>
          <w:sz w:val="22"/>
          <w:szCs w:val="22"/>
          <w:lang w:eastAsia="ar-SA"/>
        </w:rPr>
      </w:pPr>
    </w:p>
    <w:p w14:paraId="5067EFF8" w14:textId="5260F99A" w:rsidR="008012C4" w:rsidRPr="000C67E8" w:rsidRDefault="0049621A" w:rsidP="008012C4">
      <w:pPr>
        <w:spacing w:line="320" w:lineRule="exact"/>
        <w:rPr>
          <w:rFonts w:ascii="Times New Roman" w:hAnsi="Times New Roman" w:cs="Times New Roman"/>
          <w:sz w:val="22"/>
          <w:szCs w:val="22"/>
          <w:lang w:eastAsia="ar-SA"/>
        </w:rPr>
      </w:pPr>
      <w:r w:rsidRPr="000C67E8">
        <w:rPr>
          <w:rFonts w:ascii="Times New Roman" w:hAnsi="Times New Roman" w:cs="Times New Roman"/>
          <w:sz w:val="22"/>
          <w:szCs w:val="22"/>
          <w:lang w:eastAsia="ar-SA"/>
        </w:rPr>
        <w:tab/>
      </w:r>
      <w:r w:rsidR="008012C4" w:rsidRPr="000C67E8">
        <w:rPr>
          <w:rFonts w:ascii="Times New Roman" w:hAnsi="Times New Roman" w:cs="Times New Roman"/>
          <w:sz w:val="22"/>
          <w:szCs w:val="22"/>
          <w:lang w:eastAsia="ar-SA"/>
        </w:rPr>
        <w:t>……………………………</w:t>
      </w:r>
      <w:r w:rsidR="008012C4" w:rsidRPr="000C67E8">
        <w:rPr>
          <w:rFonts w:ascii="Times New Roman" w:hAnsi="Times New Roman" w:cs="Times New Roman"/>
          <w:sz w:val="22"/>
          <w:szCs w:val="22"/>
          <w:lang w:eastAsia="ar-SA"/>
        </w:rPr>
        <w:tab/>
      </w:r>
      <w:r w:rsidR="008012C4" w:rsidRPr="000C67E8">
        <w:rPr>
          <w:rFonts w:ascii="Times New Roman" w:hAnsi="Times New Roman" w:cs="Times New Roman"/>
          <w:sz w:val="22"/>
          <w:szCs w:val="22"/>
          <w:lang w:eastAsia="ar-SA"/>
        </w:rPr>
        <w:tab/>
      </w:r>
      <w:r w:rsidR="008012C4" w:rsidRPr="000C67E8">
        <w:rPr>
          <w:rFonts w:ascii="Times New Roman" w:hAnsi="Times New Roman" w:cs="Times New Roman"/>
          <w:sz w:val="22"/>
          <w:szCs w:val="22"/>
          <w:lang w:eastAsia="ar-SA"/>
        </w:rPr>
        <w:tab/>
      </w:r>
      <w:r w:rsidR="008012C4" w:rsidRPr="000C67E8">
        <w:rPr>
          <w:rFonts w:ascii="Times New Roman" w:hAnsi="Times New Roman" w:cs="Times New Roman"/>
          <w:sz w:val="22"/>
          <w:szCs w:val="22"/>
          <w:lang w:eastAsia="ar-SA"/>
        </w:rPr>
        <w:tab/>
        <w:t>……………………………</w:t>
      </w:r>
    </w:p>
    <w:p w14:paraId="11980768" w14:textId="7C3081C5" w:rsidR="008012C4" w:rsidRPr="000C67E8" w:rsidRDefault="008012C4" w:rsidP="008012C4">
      <w:pPr>
        <w:tabs>
          <w:tab w:val="left" w:pos="576"/>
        </w:tabs>
        <w:spacing w:line="320" w:lineRule="exact"/>
        <w:jc w:val="both"/>
        <w:rPr>
          <w:rFonts w:ascii="Times New Roman" w:hAnsi="Times New Roman" w:cs="Times New Roman"/>
          <w:b/>
          <w:sz w:val="22"/>
          <w:szCs w:val="22"/>
        </w:rPr>
      </w:pPr>
    </w:p>
    <w:p w14:paraId="2D8E59BA" w14:textId="265F06B7" w:rsidR="000803C3" w:rsidRPr="000C67E8" w:rsidRDefault="000803C3" w:rsidP="008012C4">
      <w:pPr>
        <w:tabs>
          <w:tab w:val="left" w:pos="576"/>
        </w:tabs>
        <w:spacing w:line="320" w:lineRule="exact"/>
        <w:jc w:val="both"/>
        <w:rPr>
          <w:rFonts w:ascii="Times New Roman" w:hAnsi="Times New Roman" w:cs="Times New Roman"/>
          <w:b/>
          <w:sz w:val="22"/>
          <w:szCs w:val="22"/>
        </w:rPr>
      </w:pPr>
      <w:r w:rsidRPr="000C67E8">
        <w:rPr>
          <w:rFonts w:ascii="Times New Roman" w:hAnsi="Times New Roman" w:cs="Times New Roman"/>
          <w:b/>
          <w:sz w:val="22"/>
          <w:szCs w:val="22"/>
          <w:u w:val="single"/>
        </w:rPr>
        <w:t>Załączniki</w:t>
      </w:r>
      <w:r w:rsidRPr="000C67E8">
        <w:rPr>
          <w:rFonts w:ascii="Times New Roman" w:hAnsi="Times New Roman" w:cs="Times New Roman"/>
          <w:b/>
          <w:sz w:val="22"/>
          <w:szCs w:val="22"/>
        </w:rPr>
        <w:t>:</w:t>
      </w:r>
    </w:p>
    <w:p w14:paraId="4914FEE6" w14:textId="77777777" w:rsidR="000803C3" w:rsidRPr="000C67E8" w:rsidRDefault="000803C3" w:rsidP="009F5583">
      <w:pPr>
        <w:tabs>
          <w:tab w:val="left" w:pos="430"/>
        </w:tabs>
        <w:spacing w:line="320" w:lineRule="exact"/>
        <w:jc w:val="both"/>
        <w:rPr>
          <w:rFonts w:ascii="Times New Roman" w:hAnsi="Times New Roman" w:cs="Times New Roman"/>
          <w:sz w:val="22"/>
          <w:szCs w:val="22"/>
        </w:rPr>
      </w:pPr>
    </w:p>
    <w:p w14:paraId="45839E96" w14:textId="3E5C28ED" w:rsidR="000803C3" w:rsidRPr="000C67E8" w:rsidRDefault="000803C3" w:rsidP="009F5583">
      <w:pPr>
        <w:spacing w:line="320" w:lineRule="exact"/>
        <w:ind w:left="396" w:hanging="396"/>
        <w:jc w:val="both"/>
        <w:rPr>
          <w:rFonts w:ascii="Times New Roman" w:hAnsi="Times New Roman" w:cs="Times New Roman"/>
          <w:sz w:val="22"/>
          <w:szCs w:val="22"/>
          <w:lang w:eastAsia="ar-SA"/>
        </w:rPr>
      </w:pPr>
      <w:r w:rsidRPr="000C67E8">
        <w:rPr>
          <w:rFonts w:ascii="Times New Roman" w:hAnsi="Times New Roman" w:cs="Times New Roman"/>
          <w:sz w:val="22"/>
          <w:szCs w:val="22"/>
          <w:lang w:eastAsia="ar-SA"/>
        </w:rPr>
        <w:t xml:space="preserve">Załącznik nr 1 – </w:t>
      </w:r>
      <w:r w:rsidR="00221765" w:rsidRPr="000C67E8">
        <w:rPr>
          <w:rFonts w:ascii="Times New Roman" w:hAnsi="Times New Roman" w:cs="Times New Roman"/>
          <w:sz w:val="22"/>
          <w:szCs w:val="22"/>
          <w:lang w:eastAsia="ar-SA"/>
        </w:rPr>
        <w:t>Szczegółowy opis przedmiotu zamówienia</w:t>
      </w:r>
    </w:p>
    <w:p w14:paraId="6567C2F2" w14:textId="51F5792C" w:rsidR="000803C3" w:rsidRPr="000C67E8" w:rsidRDefault="000803C3" w:rsidP="009F5583">
      <w:pPr>
        <w:spacing w:line="320" w:lineRule="exact"/>
        <w:ind w:left="396" w:hanging="396"/>
        <w:jc w:val="both"/>
        <w:rPr>
          <w:rFonts w:ascii="Times New Roman" w:hAnsi="Times New Roman" w:cs="Times New Roman"/>
          <w:sz w:val="22"/>
          <w:szCs w:val="22"/>
          <w:lang w:eastAsia="ar-SA"/>
        </w:rPr>
      </w:pPr>
      <w:r w:rsidRPr="000C67E8">
        <w:rPr>
          <w:rFonts w:ascii="Times New Roman" w:hAnsi="Times New Roman" w:cs="Times New Roman"/>
          <w:sz w:val="22"/>
          <w:szCs w:val="22"/>
          <w:lang w:eastAsia="ar-SA"/>
        </w:rPr>
        <w:t>Załącznik nr 2</w:t>
      </w:r>
      <w:r w:rsidR="00B05AC3" w:rsidRPr="000C67E8">
        <w:rPr>
          <w:rFonts w:ascii="Times New Roman" w:hAnsi="Times New Roman" w:cs="Times New Roman"/>
          <w:sz w:val="22"/>
          <w:szCs w:val="22"/>
          <w:lang w:eastAsia="ar-SA"/>
        </w:rPr>
        <w:t xml:space="preserve"> – </w:t>
      </w:r>
      <w:r w:rsidR="000A1373" w:rsidRPr="000C67E8">
        <w:rPr>
          <w:rFonts w:ascii="Times New Roman" w:hAnsi="Times New Roman" w:cs="Times New Roman"/>
          <w:sz w:val="22"/>
          <w:szCs w:val="22"/>
          <w:lang w:eastAsia="ar-SA"/>
        </w:rPr>
        <w:t xml:space="preserve"> </w:t>
      </w:r>
      <w:r w:rsidR="008C36EE" w:rsidRPr="000C67E8">
        <w:rPr>
          <w:rFonts w:ascii="Times New Roman" w:hAnsi="Times New Roman" w:cs="Times New Roman"/>
          <w:sz w:val="22"/>
          <w:szCs w:val="22"/>
          <w:lang w:eastAsia="ar-SA"/>
        </w:rPr>
        <w:t>Ofert</w:t>
      </w:r>
      <w:r w:rsidR="00CF3CDC" w:rsidRPr="000C67E8">
        <w:rPr>
          <w:rFonts w:ascii="Times New Roman" w:hAnsi="Times New Roman" w:cs="Times New Roman"/>
          <w:sz w:val="22"/>
          <w:szCs w:val="22"/>
          <w:lang w:eastAsia="ar-SA"/>
        </w:rPr>
        <w:t xml:space="preserve">a </w:t>
      </w:r>
      <w:r w:rsidR="008C36EE" w:rsidRPr="000C67E8">
        <w:rPr>
          <w:rFonts w:ascii="Times New Roman" w:hAnsi="Times New Roman" w:cs="Times New Roman"/>
          <w:sz w:val="22"/>
          <w:szCs w:val="22"/>
          <w:lang w:eastAsia="ar-SA"/>
        </w:rPr>
        <w:t>Dostawcy</w:t>
      </w:r>
      <w:r w:rsidR="00584C07" w:rsidRPr="000C67E8">
        <w:rPr>
          <w:rFonts w:ascii="Times New Roman" w:hAnsi="Times New Roman" w:cs="Times New Roman"/>
          <w:sz w:val="22"/>
          <w:szCs w:val="22"/>
          <w:lang w:eastAsia="ar-SA"/>
        </w:rPr>
        <w:t xml:space="preserve"> z dnia……..</w:t>
      </w:r>
    </w:p>
    <w:p w14:paraId="6544E608" w14:textId="60AAE07D" w:rsidR="004448C0" w:rsidRPr="000C67E8" w:rsidRDefault="000803C3" w:rsidP="008037BA">
      <w:pPr>
        <w:spacing w:line="320" w:lineRule="exact"/>
        <w:ind w:left="357" w:hanging="357"/>
        <w:jc w:val="both"/>
        <w:rPr>
          <w:rFonts w:ascii="Times New Roman" w:hAnsi="Times New Roman" w:cs="Times New Roman"/>
          <w:sz w:val="22"/>
          <w:szCs w:val="22"/>
          <w:lang w:eastAsia="ar-SA"/>
        </w:rPr>
      </w:pPr>
      <w:r w:rsidRPr="000C67E8">
        <w:rPr>
          <w:rFonts w:ascii="Times New Roman" w:hAnsi="Times New Roman" w:cs="Times New Roman"/>
          <w:sz w:val="22"/>
          <w:szCs w:val="22"/>
          <w:lang w:eastAsia="ar-SA"/>
        </w:rPr>
        <w:t xml:space="preserve">Załącznik nr </w:t>
      </w:r>
      <w:r w:rsidR="00182099" w:rsidRPr="000C67E8">
        <w:rPr>
          <w:rFonts w:ascii="Times New Roman" w:hAnsi="Times New Roman" w:cs="Times New Roman"/>
          <w:sz w:val="22"/>
          <w:szCs w:val="22"/>
          <w:lang w:eastAsia="ar-SA"/>
        </w:rPr>
        <w:t>3</w:t>
      </w:r>
      <w:r w:rsidRPr="000C67E8">
        <w:rPr>
          <w:rFonts w:ascii="Times New Roman" w:hAnsi="Times New Roman" w:cs="Times New Roman"/>
          <w:sz w:val="22"/>
          <w:szCs w:val="22"/>
          <w:lang w:eastAsia="ar-SA"/>
        </w:rPr>
        <w:t xml:space="preserve"> – </w:t>
      </w:r>
      <w:r w:rsidR="004448C0" w:rsidRPr="000C67E8">
        <w:rPr>
          <w:rFonts w:ascii="Times New Roman" w:hAnsi="Times New Roman" w:cs="Times New Roman"/>
          <w:sz w:val="22"/>
          <w:szCs w:val="22"/>
          <w:lang w:eastAsia="ar-SA"/>
        </w:rPr>
        <w:t>Wzór Protokołu Odbioru Wstępnego</w:t>
      </w:r>
      <w:r w:rsidR="008037BA" w:rsidRPr="000C67E8">
        <w:rPr>
          <w:rFonts w:ascii="Times New Roman" w:hAnsi="Times New Roman" w:cs="Times New Roman"/>
          <w:sz w:val="22"/>
          <w:szCs w:val="22"/>
          <w:lang w:eastAsia="ar-SA"/>
        </w:rPr>
        <w:t xml:space="preserve">/ Końcowego </w:t>
      </w:r>
    </w:p>
    <w:p w14:paraId="0EA47426" w14:textId="08A0C5F8" w:rsidR="004448C0" w:rsidRPr="000C67E8" w:rsidRDefault="006820FB" w:rsidP="008C36EE">
      <w:pPr>
        <w:spacing w:line="320" w:lineRule="exact"/>
        <w:ind w:left="357" w:hanging="357"/>
        <w:jc w:val="both"/>
        <w:rPr>
          <w:rFonts w:ascii="Times New Roman" w:hAnsi="Times New Roman" w:cs="Times New Roman"/>
          <w:sz w:val="22"/>
          <w:szCs w:val="22"/>
          <w:lang w:eastAsia="ar-SA"/>
        </w:rPr>
      </w:pPr>
      <w:r w:rsidRPr="000C67E8">
        <w:rPr>
          <w:rFonts w:ascii="Times New Roman" w:hAnsi="Times New Roman" w:cs="Times New Roman"/>
          <w:sz w:val="22"/>
          <w:szCs w:val="22"/>
          <w:lang w:eastAsia="ar-SA"/>
        </w:rPr>
        <w:t>Załącznik</w:t>
      </w:r>
      <w:r w:rsidR="004448C0" w:rsidRPr="000C67E8">
        <w:rPr>
          <w:rFonts w:ascii="Times New Roman" w:hAnsi="Times New Roman" w:cs="Times New Roman"/>
          <w:sz w:val="22"/>
          <w:szCs w:val="22"/>
          <w:lang w:eastAsia="ar-SA"/>
        </w:rPr>
        <w:t xml:space="preserve"> </w:t>
      </w:r>
      <w:r w:rsidR="002545DB">
        <w:rPr>
          <w:rFonts w:ascii="Times New Roman" w:hAnsi="Times New Roman" w:cs="Times New Roman"/>
          <w:sz w:val="22"/>
          <w:szCs w:val="22"/>
          <w:lang w:eastAsia="ar-SA"/>
        </w:rPr>
        <w:t xml:space="preserve">nr </w:t>
      </w:r>
      <w:r w:rsidR="00182099" w:rsidRPr="000C67E8">
        <w:rPr>
          <w:rFonts w:ascii="Times New Roman" w:hAnsi="Times New Roman" w:cs="Times New Roman"/>
          <w:sz w:val="22"/>
          <w:szCs w:val="22"/>
          <w:lang w:eastAsia="ar-SA"/>
        </w:rPr>
        <w:t>4</w:t>
      </w:r>
      <w:r w:rsidR="00B05AC3" w:rsidRPr="000C67E8">
        <w:rPr>
          <w:rFonts w:ascii="Times New Roman" w:hAnsi="Times New Roman" w:cs="Times New Roman"/>
          <w:sz w:val="22"/>
          <w:szCs w:val="22"/>
          <w:lang w:eastAsia="ar-SA"/>
        </w:rPr>
        <w:t xml:space="preserve"> – </w:t>
      </w:r>
      <w:r w:rsidR="004448C0" w:rsidRPr="000C67E8">
        <w:rPr>
          <w:rFonts w:ascii="Times New Roman" w:hAnsi="Times New Roman" w:cs="Times New Roman"/>
          <w:sz w:val="22"/>
          <w:szCs w:val="22"/>
          <w:lang w:eastAsia="ar-SA"/>
        </w:rPr>
        <w:t xml:space="preserve">Wzór </w:t>
      </w:r>
      <w:r w:rsidR="00052ADB" w:rsidRPr="000C67E8">
        <w:rPr>
          <w:rFonts w:ascii="Times New Roman" w:hAnsi="Times New Roman" w:cs="Times New Roman"/>
          <w:sz w:val="22"/>
          <w:szCs w:val="22"/>
        </w:rPr>
        <w:t>Protokołu</w:t>
      </w:r>
      <w:r w:rsidR="004448C0" w:rsidRPr="000C67E8">
        <w:rPr>
          <w:rFonts w:ascii="Times New Roman" w:hAnsi="Times New Roman" w:cs="Times New Roman"/>
          <w:sz w:val="22"/>
          <w:szCs w:val="22"/>
        </w:rPr>
        <w:t xml:space="preserve"> Odbycia Szkolenia</w:t>
      </w:r>
    </w:p>
    <w:p w14:paraId="0D5C6088" w14:textId="568763C5" w:rsidR="00DD6A52" w:rsidRPr="000C67E8" w:rsidRDefault="00221765" w:rsidP="009F5583">
      <w:pPr>
        <w:spacing w:line="320" w:lineRule="exact"/>
        <w:ind w:left="357" w:hanging="357"/>
        <w:jc w:val="both"/>
        <w:rPr>
          <w:rFonts w:ascii="Times New Roman" w:hAnsi="Times New Roman" w:cs="Times New Roman"/>
          <w:sz w:val="22"/>
          <w:szCs w:val="22"/>
          <w:lang w:eastAsia="ar-SA"/>
        </w:rPr>
      </w:pPr>
      <w:r w:rsidRPr="000C67E8">
        <w:rPr>
          <w:rFonts w:ascii="Times New Roman" w:hAnsi="Times New Roman" w:cs="Times New Roman"/>
          <w:sz w:val="22"/>
          <w:szCs w:val="22"/>
          <w:lang w:eastAsia="ar-SA"/>
        </w:rPr>
        <w:t xml:space="preserve">Załącznik nr </w:t>
      </w:r>
      <w:r w:rsidR="00182099" w:rsidRPr="000C67E8">
        <w:rPr>
          <w:rFonts w:ascii="Times New Roman" w:hAnsi="Times New Roman" w:cs="Times New Roman"/>
          <w:sz w:val="22"/>
          <w:szCs w:val="22"/>
          <w:lang w:eastAsia="ar-SA"/>
        </w:rPr>
        <w:t>5</w:t>
      </w:r>
      <w:r w:rsidRPr="000C67E8">
        <w:rPr>
          <w:rFonts w:ascii="Times New Roman" w:hAnsi="Times New Roman" w:cs="Times New Roman"/>
          <w:sz w:val="22"/>
          <w:szCs w:val="22"/>
          <w:lang w:eastAsia="ar-SA"/>
        </w:rPr>
        <w:t xml:space="preserve"> – Klauzula RODO K</w:t>
      </w:r>
      <w:r w:rsidR="00A3325C" w:rsidRPr="000C67E8">
        <w:rPr>
          <w:rFonts w:ascii="Times New Roman" w:hAnsi="Times New Roman" w:cs="Times New Roman"/>
          <w:sz w:val="22"/>
          <w:szCs w:val="22"/>
          <w:lang w:eastAsia="ar-SA"/>
        </w:rPr>
        <w:t>upującego</w:t>
      </w:r>
    </w:p>
    <w:p w14:paraId="034A0820" w14:textId="230B61DF" w:rsidR="00A12723" w:rsidRPr="000C67E8" w:rsidRDefault="00221765" w:rsidP="00AA2904">
      <w:pPr>
        <w:spacing w:line="320" w:lineRule="exact"/>
        <w:ind w:left="357" w:hanging="357"/>
        <w:jc w:val="both"/>
        <w:rPr>
          <w:rFonts w:ascii="Times New Roman" w:hAnsi="Times New Roman" w:cs="Times New Roman"/>
          <w:sz w:val="22"/>
          <w:szCs w:val="22"/>
          <w:lang w:eastAsia="ar-SA"/>
        </w:rPr>
      </w:pPr>
      <w:r w:rsidRPr="000C67E8">
        <w:rPr>
          <w:rFonts w:ascii="Times New Roman" w:hAnsi="Times New Roman" w:cs="Times New Roman"/>
          <w:sz w:val="22"/>
          <w:szCs w:val="22"/>
          <w:lang w:eastAsia="ar-SA"/>
        </w:rPr>
        <w:t xml:space="preserve">Załącznik nr </w:t>
      </w:r>
      <w:r w:rsidR="00182099" w:rsidRPr="000C67E8">
        <w:rPr>
          <w:rFonts w:ascii="Times New Roman" w:hAnsi="Times New Roman" w:cs="Times New Roman"/>
          <w:sz w:val="22"/>
          <w:szCs w:val="22"/>
          <w:lang w:eastAsia="ar-SA"/>
        </w:rPr>
        <w:t>6</w:t>
      </w:r>
      <w:r w:rsidRPr="000C67E8">
        <w:rPr>
          <w:rFonts w:ascii="Times New Roman" w:hAnsi="Times New Roman" w:cs="Times New Roman"/>
          <w:sz w:val="22"/>
          <w:szCs w:val="22"/>
          <w:lang w:eastAsia="ar-SA"/>
        </w:rPr>
        <w:t xml:space="preserve"> – Klauzula RODO D</w:t>
      </w:r>
      <w:r w:rsidR="00A3325C" w:rsidRPr="000C67E8">
        <w:rPr>
          <w:rFonts w:ascii="Times New Roman" w:hAnsi="Times New Roman" w:cs="Times New Roman"/>
          <w:sz w:val="22"/>
          <w:szCs w:val="22"/>
          <w:lang w:eastAsia="ar-SA"/>
        </w:rPr>
        <w:t>ostawcy</w:t>
      </w:r>
    </w:p>
    <w:p w14:paraId="5691FF85" w14:textId="60245DF4" w:rsidR="006820FB" w:rsidRPr="000C67E8" w:rsidRDefault="006820FB" w:rsidP="00AA2904">
      <w:pPr>
        <w:spacing w:line="320" w:lineRule="exact"/>
        <w:ind w:left="357" w:hanging="357"/>
        <w:jc w:val="both"/>
        <w:rPr>
          <w:rFonts w:ascii="Times New Roman" w:hAnsi="Times New Roman" w:cs="Times New Roman"/>
          <w:sz w:val="22"/>
          <w:szCs w:val="22"/>
          <w:lang w:eastAsia="ar-SA"/>
        </w:rPr>
      </w:pPr>
      <w:r w:rsidRPr="000C67E8">
        <w:rPr>
          <w:rFonts w:ascii="Times New Roman" w:hAnsi="Times New Roman" w:cs="Times New Roman"/>
          <w:sz w:val="22"/>
          <w:szCs w:val="22"/>
          <w:lang w:eastAsia="ar-SA"/>
        </w:rPr>
        <w:t xml:space="preserve">Załącznik nr </w:t>
      </w:r>
      <w:r w:rsidR="00182099" w:rsidRPr="000C67E8">
        <w:rPr>
          <w:rFonts w:ascii="Times New Roman" w:hAnsi="Times New Roman" w:cs="Times New Roman"/>
          <w:sz w:val="22"/>
          <w:szCs w:val="22"/>
          <w:lang w:eastAsia="ar-SA"/>
        </w:rPr>
        <w:t>7</w:t>
      </w:r>
      <w:r w:rsidR="00B05AC3" w:rsidRPr="000C67E8">
        <w:rPr>
          <w:rFonts w:ascii="Times New Roman" w:hAnsi="Times New Roman" w:cs="Times New Roman"/>
          <w:sz w:val="22"/>
          <w:szCs w:val="22"/>
          <w:lang w:eastAsia="ar-SA"/>
        </w:rPr>
        <w:t xml:space="preserve"> – </w:t>
      </w:r>
      <w:r w:rsidRPr="000C67E8">
        <w:rPr>
          <w:rFonts w:ascii="Times New Roman" w:hAnsi="Times New Roman" w:cs="Times New Roman"/>
          <w:sz w:val="22"/>
          <w:szCs w:val="22"/>
          <w:lang w:eastAsia="ar-SA"/>
        </w:rPr>
        <w:t xml:space="preserve"> Oświadczenie BHP</w:t>
      </w:r>
    </w:p>
    <w:p w14:paraId="6C7CBC1B" w14:textId="77777777" w:rsidR="00F80637" w:rsidRPr="000C67E8" w:rsidRDefault="00F80637" w:rsidP="00AA2904">
      <w:pPr>
        <w:spacing w:line="320" w:lineRule="exact"/>
        <w:ind w:left="357" w:hanging="357"/>
        <w:jc w:val="both"/>
        <w:rPr>
          <w:rFonts w:ascii="Times New Roman" w:hAnsi="Times New Roman" w:cs="Times New Roman"/>
          <w:sz w:val="22"/>
          <w:szCs w:val="22"/>
          <w:lang w:eastAsia="ar-SA"/>
        </w:rPr>
      </w:pPr>
    </w:p>
    <w:p w14:paraId="014676E4" w14:textId="77777777" w:rsidR="00F80637" w:rsidRPr="000C67E8" w:rsidRDefault="00F80637" w:rsidP="00AA2904">
      <w:pPr>
        <w:spacing w:line="320" w:lineRule="exact"/>
        <w:ind w:left="357" w:hanging="357"/>
        <w:jc w:val="both"/>
        <w:rPr>
          <w:rFonts w:ascii="Times New Roman" w:hAnsi="Times New Roman" w:cs="Times New Roman"/>
          <w:sz w:val="22"/>
          <w:szCs w:val="22"/>
          <w:lang w:eastAsia="ar-SA"/>
        </w:rPr>
      </w:pPr>
    </w:p>
    <w:p w14:paraId="377D294B" w14:textId="77777777" w:rsidR="00F34215" w:rsidRPr="000C67E8" w:rsidRDefault="00F34215" w:rsidP="008037BA">
      <w:pPr>
        <w:rPr>
          <w:rFonts w:ascii="Times New Roman" w:hAnsi="Times New Roman" w:cs="Times New Roman"/>
          <w:sz w:val="22"/>
          <w:szCs w:val="22"/>
          <w:u w:val="single"/>
        </w:rPr>
      </w:pPr>
    </w:p>
    <w:p w14:paraId="3D788014" w14:textId="77777777" w:rsidR="00F34215" w:rsidRPr="000C67E8" w:rsidRDefault="00F34215" w:rsidP="008037BA">
      <w:pPr>
        <w:rPr>
          <w:rFonts w:ascii="Times New Roman" w:hAnsi="Times New Roman" w:cs="Times New Roman"/>
          <w:sz w:val="22"/>
          <w:szCs w:val="22"/>
          <w:u w:val="single"/>
        </w:rPr>
      </w:pPr>
    </w:p>
    <w:p w14:paraId="5BE56C7F" w14:textId="77777777" w:rsidR="00F34215" w:rsidRPr="000C67E8" w:rsidRDefault="00F34215" w:rsidP="008037BA">
      <w:pPr>
        <w:rPr>
          <w:rFonts w:ascii="Times New Roman" w:hAnsi="Times New Roman" w:cs="Times New Roman"/>
          <w:sz w:val="22"/>
          <w:szCs w:val="22"/>
          <w:u w:val="single"/>
        </w:rPr>
      </w:pPr>
    </w:p>
    <w:p w14:paraId="7141FBAE" w14:textId="77777777" w:rsidR="00F34215" w:rsidRPr="000C67E8" w:rsidRDefault="00F34215" w:rsidP="008037BA">
      <w:pPr>
        <w:rPr>
          <w:rFonts w:ascii="Times New Roman" w:hAnsi="Times New Roman" w:cs="Times New Roman"/>
          <w:sz w:val="22"/>
          <w:szCs w:val="22"/>
          <w:u w:val="single"/>
        </w:rPr>
      </w:pPr>
    </w:p>
    <w:p w14:paraId="48CA0E9B" w14:textId="77777777" w:rsidR="00F34215" w:rsidRPr="000C67E8" w:rsidRDefault="00F34215" w:rsidP="008037BA">
      <w:pPr>
        <w:rPr>
          <w:rFonts w:ascii="Times New Roman" w:hAnsi="Times New Roman" w:cs="Times New Roman"/>
          <w:sz w:val="22"/>
          <w:szCs w:val="22"/>
          <w:u w:val="single"/>
        </w:rPr>
      </w:pPr>
    </w:p>
    <w:p w14:paraId="1A2EA24D" w14:textId="77777777" w:rsidR="00F34215" w:rsidRPr="000C67E8" w:rsidRDefault="00F34215" w:rsidP="008037BA">
      <w:pPr>
        <w:rPr>
          <w:rFonts w:ascii="Times New Roman" w:hAnsi="Times New Roman" w:cs="Times New Roman"/>
          <w:sz w:val="22"/>
          <w:szCs w:val="22"/>
          <w:u w:val="single"/>
        </w:rPr>
      </w:pPr>
    </w:p>
    <w:p w14:paraId="6A9DF57E" w14:textId="77777777" w:rsidR="00F34215" w:rsidRPr="000C67E8" w:rsidRDefault="00F34215" w:rsidP="008037BA">
      <w:pPr>
        <w:rPr>
          <w:rFonts w:ascii="Times New Roman" w:hAnsi="Times New Roman" w:cs="Times New Roman"/>
          <w:sz w:val="22"/>
          <w:szCs w:val="22"/>
          <w:u w:val="single"/>
        </w:rPr>
      </w:pPr>
    </w:p>
    <w:p w14:paraId="4E24F8BC" w14:textId="77777777" w:rsidR="00F34215" w:rsidRPr="000C67E8" w:rsidRDefault="00F34215" w:rsidP="008037BA">
      <w:pPr>
        <w:rPr>
          <w:rFonts w:ascii="Times New Roman" w:hAnsi="Times New Roman" w:cs="Times New Roman"/>
          <w:sz w:val="22"/>
          <w:szCs w:val="22"/>
          <w:u w:val="single"/>
        </w:rPr>
      </w:pPr>
    </w:p>
    <w:p w14:paraId="40A8179B" w14:textId="77777777" w:rsidR="00F34215" w:rsidRPr="000C67E8" w:rsidRDefault="00F34215" w:rsidP="008037BA">
      <w:pPr>
        <w:rPr>
          <w:rFonts w:ascii="Times New Roman" w:hAnsi="Times New Roman" w:cs="Times New Roman"/>
          <w:sz w:val="22"/>
          <w:szCs w:val="22"/>
          <w:u w:val="single"/>
        </w:rPr>
      </w:pPr>
    </w:p>
    <w:p w14:paraId="5A87BA8A" w14:textId="77777777" w:rsidR="00F34215" w:rsidRPr="000C67E8" w:rsidRDefault="00F34215" w:rsidP="008037BA">
      <w:pPr>
        <w:rPr>
          <w:rFonts w:ascii="Times New Roman" w:hAnsi="Times New Roman" w:cs="Times New Roman"/>
          <w:sz w:val="22"/>
          <w:szCs w:val="22"/>
          <w:u w:val="single"/>
        </w:rPr>
      </w:pPr>
    </w:p>
    <w:p w14:paraId="32F7948A" w14:textId="77777777" w:rsidR="00F34215" w:rsidRPr="000C67E8" w:rsidRDefault="00F34215" w:rsidP="008037BA">
      <w:pPr>
        <w:rPr>
          <w:rFonts w:ascii="Times New Roman" w:hAnsi="Times New Roman" w:cs="Times New Roman"/>
          <w:sz w:val="22"/>
          <w:szCs w:val="22"/>
          <w:u w:val="single"/>
        </w:rPr>
      </w:pPr>
    </w:p>
    <w:p w14:paraId="2FE71061" w14:textId="77777777" w:rsidR="00F34215" w:rsidRPr="000C67E8" w:rsidRDefault="00F34215" w:rsidP="008037BA">
      <w:pPr>
        <w:rPr>
          <w:rFonts w:ascii="Times New Roman" w:hAnsi="Times New Roman" w:cs="Times New Roman"/>
          <w:sz w:val="22"/>
          <w:szCs w:val="22"/>
          <w:u w:val="single"/>
        </w:rPr>
      </w:pPr>
    </w:p>
    <w:p w14:paraId="60F0B59F" w14:textId="77777777" w:rsidR="00F34215" w:rsidRDefault="00F34215" w:rsidP="008037BA">
      <w:pPr>
        <w:rPr>
          <w:rFonts w:ascii="Times New Roman" w:hAnsi="Times New Roman" w:cs="Times New Roman"/>
          <w:sz w:val="22"/>
          <w:szCs w:val="22"/>
          <w:u w:val="single"/>
        </w:rPr>
      </w:pPr>
    </w:p>
    <w:p w14:paraId="571FE211" w14:textId="77777777" w:rsidR="00042882" w:rsidRDefault="00042882" w:rsidP="008037BA">
      <w:pPr>
        <w:rPr>
          <w:rFonts w:ascii="Times New Roman" w:hAnsi="Times New Roman" w:cs="Times New Roman"/>
          <w:sz w:val="22"/>
          <w:szCs w:val="22"/>
          <w:u w:val="single"/>
        </w:rPr>
      </w:pPr>
    </w:p>
    <w:p w14:paraId="494CE3E2" w14:textId="77777777" w:rsidR="00042882" w:rsidRDefault="00042882" w:rsidP="008037BA">
      <w:pPr>
        <w:rPr>
          <w:rFonts w:ascii="Times New Roman" w:hAnsi="Times New Roman" w:cs="Times New Roman"/>
          <w:sz w:val="22"/>
          <w:szCs w:val="22"/>
          <w:u w:val="single"/>
        </w:rPr>
      </w:pPr>
    </w:p>
    <w:p w14:paraId="182626C7" w14:textId="77777777" w:rsidR="00042882" w:rsidRDefault="00042882" w:rsidP="008037BA">
      <w:pPr>
        <w:rPr>
          <w:rFonts w:ascii="Times New Roman" w:hAnsi="Times New Roman" w:cs="Times New Roman"/>
          <w:sz w:val="22"/>
          <w:szCs w:val="22"/>
          <w:u w:val="single"/>
        </w:rPr>
      </w:pPr>
    </w:p>
    <w:p w14:paraId="44F4ABE0" w14:textId="77777777" w:rsidR="00042882" w:rsidRDefault="00042882" w:rsidP="008037BA">
      <w:pPr>
        <w:rPr>
          <w:rFonts w:ascii="Times New Roman" w:hAnsi="Times New Roman" w:cs="Times New Roman"/>
          <w:sz w:val="22"/>
          <w:szCs w:val="22"/>
          <w:u w:val="single"/>
        </w:rPr>
      </w:pPr>
    </w:p>
    <w:p w14:paraId="38A6433E" w14:textId="77777777" w:rsidR="00042882" w:rsidRDefault="00042882" w:rsidP="008037BA">
      <w:pPr>
        <w:rPr>
          <w:rFonts w:ascii="Times New Roman" w:hAnsi="Times New Roman" w:cs="Times New Roman"/>
          <w:sz w:val="22"/>
          <w:szCs w:val="22"/>
          <w:u w:val="single"/>
        </w:rPr>
      </w:pPr>
    </w:p>
    <w:p w14:paraId="70350AD6" w14:textId="77777777" w:rsidR="00042882" w:rsidRDefault="00042882" w:rsidP="008037BA">
      <w:pPr>
        <w:rPr>
          <w:rFonts w:ascii="Times New Roman" w:hAnsi="Times New Roman" w:cs="Times New Roman"/>
          <w:sz w:val="22"/>
          <w:szCs w:val="22"/>
          <w:u w:val="single"/>
        </w:rPr>
      </w:pPr>
    </w:p>
    <w:p w14:paraId="628D6320" w14:textId="77777777" w:rsidR="00042882" w:rsidRDefault="00042882" w:rsidP="008037BA">
      <w:pPr>
        <w:rPr>
          <w:rFonts w:ascii="Times New Roman" w:hAnsi="Times New Roman" w:cs="Times New Roman"/>
          <w:sz w:val="22"/>
          <w:szCs w:val="22"/>
          <w:u w:val="single"/>
        </w:rPr>
      </w:pPr>
    </w:p>
    <w:p w14:paraId="323B8F15" w14:textId="77777777" w:rsidR="00042882" w:rsidRDefault="00042882" w:rsidP="008037BA">
      <w:pPr>
        <w:rPr>
          <w:rFonts w:ascii="Times New Roman" w:hAnsi="Times New Roman" w:cs="Times New Roman"/>
          <w:sz w:val="22"/>
          <w:szCs w:val="22"/>
          <w:u w:val="single"/>
        </w:rPr>
      </w:pPr>
    </w:p>
    <w:p w14:paraId="65B50A17" w14:textId="77777777" w:rsidR="00042882" w:rsidRDefault="00042882" w:rsidP="008037BA">
      <w:pPr>
        <w:rPr>
          <w:rFonts w:ascii="Times New Roman" w:hAnsi="Times New Roman" w:cs="Times New Roman"/>
          <w:sz w:val="22"/>
          <w:szCs w:val="22"/>
          <w:u w:val="single"/>
        </w:rPr>
      </w:pPr>
    </w:p>
    <w:p w14:paraId="55FC9841" w14:textId="77777777" w:rsidR="00042882" w:rsidRDefault="00042882" w:rsidP="008037BA">
      <w:pPr>
        <w:rPr>
          <w:rFonts w:ascii="Times New Roman" w:hAnsi="Times New Roman" w:cs="Times New Roman"/>
          <w:sz w:val="22"/>
          <w:szCs w:val="22"/>
          <w:u w:val="single"/>
        </w:rPr>
      </w:pPr>
    </w:p>
    <w:p w14:paraId="385EB7BD" w14:textId="77777777" w:rsidR="00042882" w:rsidRDefault="00042882" w:rsidP="008037BA">
      <w:pPr>
        <w:rPr>
          <w:rFonts w:ascii="Times New Roman" w:hAnsi="Times New Roman" w:cs="Times New Roman"/>
          <w:sz w:val="22"/>
          <w:szCs w:val="22"/>
          <w:u w:val="single"/>
        </w:rPr>
      </w:pPr>
    </w:p>
    <w:p w14:paraId="4D6EF2AC" w14:textId="77777777" w:rsidR="00042882" w:rsidRDefault="00042882" w:rsidP="008037BA">
      <w:pPr>
        <w:rPr>
          <w:rFonts w:ascii="Times New Roman" w:hAnsi="Times New Roman" w:cs="Times New Roman"/>
          <w:sz w:val="22"/>
          <w:szCs w:val="22"/>
          <w:u w:val="single"/>
        </w:rPr>
      </w:pPr>
    </w:p>
    <w:p w14:paraId="77E95556" w14:textId="77777777" w:rsidR="00042882" w:rsidRDefault="00042882" w:rsidP="008037BA">
      <w:pPr>
        <w:rPr>
          <w:rFonts w:ascii="Times New Roman" w:hAnsi="Times New Roman" w:cs="Times New Roman"/>
          <w:sz w:val="22"/>
          <w:szCs w:val="22"/>
          <w:u w:val="single"/>
        </w:rPr>
      </w:pPr>
    </w:p>
    <w:p w14:paraId="1FECDE02" w14:textId="77777777" w:rsidR="00042882" w:rsidRDefault="00042882" w:rsidP="008037BA">
      <w:pPr>
        <w:rPr>
          <w:rFonts w:ascii="Times New Roman" w:hAnsi="Times New Roman" w:cs="Times New Roman"/>
          <w:sz w:val="22"/>
          <w:szCs w:val="22"/>
          <w:u w:val="single"/>
        </w:rPr>
      </w:pPr>
    </w:p>
    <w:p w14:paraId="72BEA741" w14:textId="77777777" w:rsidR="00042882" w:rsidRDefault="00042882" w:rsidP="008037BA">
      <w:pPr>
        <w:rPr>
          <w:rFonts w:ascii="Times New Roman" w:hAnsi="Times New Roman" w:cs="Times New Roman"/>
          <w:sz w:val="22"/>
          <w:szCs w:val="22"/>
          <w:u w:val="single"/>
        </w:rPr>
      </w:pPr>
    </w:p>
    <w:p w14:paraId="4287A21F" w14:textId="77777777" w:rsidR="00042882" w:rsidRPr="000C67E8" w:rsidRDefault="00042882" w:rsidP="008037BA">
      <w:pPr>
        <w:rPr>
          <w:rFonts w:ascii="Times New Roman" w:hAnsi="Times New Roman" w:cs="Times New Roman"/>
          <w:sz w:val="22"/>
          <w:szCs w:val="22"/>
          <w:u w:val="single"/>
        </w:rPr>
      </w:pPr>
    </w:p>
    <w:p w14:paraId="4B7B254D" w14:textId="77777777" w:rsidR="00F34215" w:rsidRPr="000C67E8" w:rsidRDefault="00F34215" w:rsidP="008037BA">
      <w:pPr>
        <w:rPr>
          <w:rFonts w:ascii="Times New Roman" w:hAnsi="Times New Roman" w:cs="Times New Roman"/>
          <w:sz w:val="22"/>
          <w:szCs w:val="22"/>
          <w:u w:val="single"/>
        </w:rPr>
      </w:pPr>
    </w:p>
    <w:p w14:paraId="59FD49C5" w14:textId="77777777" w:rsidR="00F34215" w:rsidRPr="000C67E8" w:rsidRDefault="00F34215" w:rsidP="008037BA">
      <w:pPr>
        <w:rPr>
          <w:rFonts w:ascii="Times New Roman" w:hAnsi="Times New Roman" w:cs="Times New Roman"/>
          <w:sz w:val="22"/>
          <w:szCs w:val="22"/>
          <w:u w:val="single"/>
        </w:rPr>
      </w:pPr>
    </w:p>
    <w:p w14:paraId="0F611AC7" w14:textId="4A682406" w:rsidR="008037BA" w:rsidRPr="000C67E8" w:rsidRDefault="008037BA" w:rsidP="00042882">
      <w:pPr>
        <w:ind w:firstLine="708"/>
        <w:jc w:val="right"/>
        <w:rPr>
          <w:rFonts w:ascii="Times New Roman" w:hAnsi="Times New Roman" w:cs="Times New Roman"/>
          <w:sz w:val="22"/>
          <w:szCs w:val="22"/>
          <w:u w:val="single"/>
        </w:rPr>
      </w:pPr>
      <w:r w:rsidRPr="000C67E8">
        <w:rPr>
          <w:rFonts w:ascii="Times New Roman" w:hAnsi="Times New Roman" w:cs="Times New Roman"/>
          <w:sz w:val="22"/>
          <w:szCs w:val="22"/>
          <w:u w:val="single"/>
        </w:rPr>
        <w:t xml:space="preserve">ZAŁĄCZNIK NR </w:t>
      </w:r>
      <w:r w:rsidR="00182099" w:rsidRPr="000C67E8">
        <w:rPr>
          <w:rFonts w:ascii="Times New Roman" w:hAnsi="Times New Roman" w:cs="Times New Roman"/>
          <w:sz w:val="22"/>
          <w:szCs w:val="22"/>
          <w:u w:val="single"/>
        </w:rPr>
        <w:t>3</w:t>
      </w:r>
    </w:p>
    <w:p w14:paraId="1B4D03C3" w14:textId="77777777" w:rsidR="008037BA" w:rsidRPr="000C67E8" w:rsidRDefault="008037BA" w:rsidP="008037BA">
      <w:pPr>
        <w:rPr>
          <w:rFonts w:ascii="Times New Roman" w:hAnsi="Times New Roman" w:cs="Times New Roman"/>
          <w:b/>
          <w:sz w:val="22"/>
          <w:szCs w:val="22"/>
          <w:u w:val="single"/>
        </w:rPr>
      </w:pPr>
    </w:p>
    <w:p w14:paraId="7495FD8B" w14:textId="014A7870" w:rsidR="008037BA" w:rsidRPr="000C67E8" w:rsidRDefault="008037BA" w:rsidP="008037BA">
      <w:pPr>
        <w:tabs>
          <w:tab w:val="left" w:pos="709"/>
        </w:tabs>
        <w:jc w:val="both"/>
        <w:rPr>
          <w:rFonts w:ascii="Times New Roman" w:eastAsia="Arial Unicode MS" w:hAnsi="Times New Roman" w:cs="Times New Roman"/>
          <w:b/>
          <w:sz w:val="22"/>
          <w:szCs w:val="22"/>
        </w:rPr>
      </w:pPr>
      <w:r w:rsidRPr="000C67E8">
        <w:rPr>
          <w:rFonts w:ascii="Times New Roman" w:eastAsia="Arial Unicode MS" w:hAnsi="Times New Roman" w:cs="Times New Roman"/>
          <w:b/>
          <w:sz w:val="22"/>
          <w:szCs w:val="22"/>
        </w:rPr>
        <w:t>Do Umowy Nr ……….202</w:t>
      </w:r>
      <w:r w:rsidR="00C06B3F">
        <w:rPr>
          <w:rFonts w:ascii="Times New Roman" w:eastAsia="Arial Unicode MS" w:hAnsi="Times New Roman" w:cs="Times New Roman"/>
          <w:b/>
          <w:sz w:val="22"/>
          <w:szCs w:val="22"/>
        </w:rPr>
        <w:t>5</w:t>
      </w:r>
      <w:r w:rsidRPr="000C67E8">
        <w:rPr>
          <w:rFonts w:ascii="Times New Roman" w:eastAsia="Arial Unicode MS" w:hAnsi="Times New Roman" w:cs="Times New Roman"/>
          <w:b/>
          <w:sz w:val="22"/>
          <w:szCs w:val="22"/>
        </w:rPr>
        <w:t xml:space="preserve"> z dnia......................</w:t>
      </w:r>
    </w:p>
    <w:p w14:paraId="392CB60E" w14:textId="77777777" w:rsidR="008037BA" w:rsidRPr="000C67E8" w:rsidRDefault="008037BA" w:rsidP="008037BA">
      <w:pPr>
        <w:jc w:val="center"/>
        <w:rPr>
          <w:rFonts w:ascii="Times New Roman" w:hAnsi="Times New Roman" w:cs="Times New Roman"/>
          <w:b/>
          <w:caps/>
          <w:sz w:val="22"/>
          <w:szCs w:val="22"/>
        </w:rPr>
      </w:pPr>
    </w:p>
    <w:p w14:paraId="03511AF8" w14:textId="77777777" w:rsidR="008037BA" w:rsidRPr="000C67E8" w:rsidRDefault="008037BA" w:rsidP="00042882">
      <w:pPr>
        <w:jc w:val="center"/>
        <w:rPr>
          <w:rFonts w:ascii="Times New Roman" w:hAnsi="Times New Roman" w:cs="Times New Roman"/>
          <w:b/>
          <w:sz w:val="22"/>
          <w:szCs w:val="22"/>
        </w:rPr>
      </w:pPr>
      <w:r w:rsidRPr="000C67E8">
        <w:rPr>
          <w:rFonts w:ascii="Times New Roman" w:hAnsi="Times New Roman" w:cs="Times New Roman"/>
          <w:b/>
          <w:sz w:val="22"/>
          <w:szCs w:val="22"/>
        </w:rPr>
        <w:t>PROTOKÓŁ ODBIORU WSTĘPNEGO/KOŃCOWEGO</w:t>
      </w:r>
    </w:p>
    <w:p w14:paraId="59845470" w14:textId="77777777" w:rsidR="008037BA" w:rsidRPr="000C67E8" w:rsidRDefault="008037BA" w:rsidP="008037BA">
      <w:pPr>
        <w:pStyle w:val="Nagwek1"/>
        <w:rPr>
          <w:rFonts w:ascii="Times New Roman" w:hAnsi="Times New Roman" w:cs="Times New Roman"/>
          <w:sz w:val="22"/>
          <w:szCs w:val="22"/>
        </w:rPr>
      </w:pPr>
    </w:p>
    <w:p w14:paraId="3B15AEEE" w14:textId="1C48FA12" w:rsidR="008037BA" w:rsidRPr="000C67E8" w:rsidRDefault="008037BA" w:rsidP="008037BA">
      <w:pPr>
        <w:ind w:left="1416" w:hanging="1416"/>
        <w:rPr>
          <w:rFonts w:ascii="Times New Roman" w:hAnsi="Times New Roman" w:cs="Times New Roman"/>
          <w:b/>
          <w:sz w:val="22"/>
          <w:szCs w:val="22"/>
        </w:rPr>
      </w:pPr>
      <w:r w:rsidRPr="000C67E8">
        <w:rPr>
          <w:rFonts w:ascii="Times New Roman" w:hAnsi="Times New Roman" w:cs="Times New Roman"/>
          <w:b/>
          <w:sz w:val="22"/>
          <w:szCs w:val="22"/>
        </w:rPr>
        <w:t>DOSTAWCA:</w:t>
      </w:r>
      <w:r w:rsidRPr="000C67E8">
        <w:rPr>
          <w:rFonts w:ascii="Times New Roman" w:hAnsi="Times New Roman" w:cs="Times New Roman"/>
          <w:b/>
          <w:sz w:val="22"/>
          <w:szCs w:val="22"/>
        </w:rPr>
        <w:tab/>
      </w:r>
      <w:r w:rsidRPr="000C67E8">
        <w:rPr>
          <w:rFonts w:ascii="Times New Roman" w:hAnsi="Times New Roman" w:cs="Times New Roman"/>
          <w:b/>
          <w:sz w:val="22"/>
          <w:szCs w:val="22"/>
        </w:rPr>
        <w:tab/>
      </w:r>
    </w:p>
    <w:p w14:paraId="49E4AE50" w14:textId="77777777" w:rsidR="008037BA" w:rsidRPr="000C67E8" w:rsidRDefault="008037BA" w:rsidP="008037BA">
      <w:pPr>
        <w:rPr>
          <w:rFonts w:ascii="Times New Roman" w:hAnsi="Times New Roman" w:cs="Times New Roman"/>
          <w:b/>
          <w:sz w:val="22"/>
          <w:szCs w:val="22"/>
        </w:rPr>
      </w:pPr>
    </w:p>
    <w:p w14:paraId="12F5E6AA" w14:textId="36AE34A5" w:rsidR="008037BA" w:rsidRPr="000C67E8" w:rsidRDefault="008037BA" w:rsidP="008037BA">
      <w:pPr>
        <w:rPr>
          <w:rFonts w:ascii="Times New Roman" w:hAnsi="Times New Roman" w:cs="Times New Roman"/>
          <w:b/>
          <w:sz w:val="22"/>
          <w:szCs w:val="22"/>
        </w:rPr>
      </w:pPr>
      <w:r w:rsidRPr="000C67E8">
        <w:rPr>
          <w:rFonts w:ascii="Times New Roman" w:hAnsi="Times New Roman" w:cs="Times New Roman"/>
          <w:b/>
          <w:sz w:val="22"/>
          <w:szCs w:val="22"/>
        </w:rPr>
        <w:t>ODBIORCA</w:t>
      </w:r>
      <w:r w:rsidRPr="000C67E8">
        <w:rPr>
          <w:rFonts w:ascii="Times New Roman" w:hAnsi="Times New Roman" w:cs="Times New Roman"/>
          <w:sz w:val="22"/>
          <w:szCs w:val="22"/>
        </w:rPr>
        <w:t>:</w:t>
      </w:r>
      <w:r w:rsidRPr="000C67E8">
        <w:rPr>
          <w:rFonts w:ascii="Times New Roman" w:hAnsi="Times New Roman" w:cs="Times New Roman"/>
          <w:sz w:val="22"/>
          <w:szCs w:val="22"/>
        </w:rPr>
        <w:tab/>
      </w:r>
      <w:r w:rsidRPr="000C67E8">
        <w:rPr>
          <w:rFonts w:ascii="Times New Roman" w:hAnsi="Times New Roman" w:cs="Times New Roman"/>
          <w:sz w:val="22"/>
          <w:szCs w:val="22"/>
        </w:rPr>
        <w:tab/>
      </w:r>
    </w:p>
    <w:p w14:paraId="7E9EC785" w14:textId="77777777" w:rsidR="008037BA" w:rsidRPr="000C67E8" w:rsidRDefault="008037BA" w:rsidP="008037BA">
      <w:pPr>
        <w:rPr>
          <w:rFonts w:ascii="Times New Roman" w:hAnsi="Times New Roman" w:cs="Times New Roman"/>
          <w:b/>
          <w:sz w:val="22"/>
          <w:szCs w:val="22"/>
        </w:rPr>
      </w:pPr>
      <w:r w:rsidRPr="000C67E8">
        <w:rPr>
          <w:rFonts w:ascii="Times New Roman" w:hAnsi="Times New Roman" w:cs="Times New Roman"/>
          <w:b/>
          <w:sz w:val="22"/>
          <w:szCs w:val="22"/>
        </w:rPr>
        <w:tab/>
      </w:r>
      <w:r w:rsidRPr="000C67E8">
        <w:rPr>
          <w:rFonts w:ascii="Times New Roman" w:hAnsi="Times New Roman" w:cs="Times New Roman"/>
          <w:b/>
          <w:sz w:val="22"/>
          <w:szCs w:val="22"/>
        </w:rPr>
        <w:tab/>
      </w:r>
      <w:r w:rsidRPr="000C67E8">
        <w:rPr>
          <w:rFonts w:ascii="Times New Roman" w:hAnsi="Times New Roman" w:cs="Times New Roman"/>
          <w:b/>
          <w:sz w:val="22"/>
          <w:szCs w:val="22"/>
        </w:rPr>
        <w:tab/>
      </w:r>
    </w:p>
    <w:p w14:paraId="2C592943" w14:textId="77777777" w:rsidR="008037BA" w:rsidRPr="000C67E8" w:rsidRDefault="008037BA" w:rsidP="008037BA">
      <w:pPr>
        <w:spacing w:line="360" w:lineRule="atLeast"/>
        <w:rPr>
          <w:rFonts w:ascii="Times New Roman" w:hAnsi="Times New Roman" w:cs="Times New Roman"/>
          <w:b/>
          <w:sz w:val="22"/>
          <w:szCs w:val="22"/>
        </w:rPr>
      </w:pPr>
      <w:r w:rsidRPr="000C67E8">
        <w:rPr>
          <w:rFonts w:ascii="Times New Roman" w:hAnsi="Times New Roman" w:cs="Times New Roman"/>
          <w:sz w:val="22"/>
          <w:szCs w:val="22"/>
        </w:rPr>
        <w:t>Przedmiot dostawy:</w:t>
      </w:r>
      <w:r w:rsidRPr="000C67E8">
        <w:rPr>
          <w:rFonts w:ascii="Times New Roman" w:hAnsi="Times New Roman" w:cs="Times New Roman"/>
          <w:b/>
          <w:sz w:val="22"/>
          <w:szCs w:val="22"/>
        </w:rPr>
        <w:tab/>
        <w:t xml:space="preserve"> </w:t>
      </w:r>
    </w:p>
    <w:p w14:paraId="7390B133" w14:textId="77777777" w:rsidR="008037BA" w:rsidRPr="000C67E8" w:rsidRDefault="008037BA" w:rsidP="008037BA">
      <w:pPr>
        <w:spacing w:line="360" w:lineRule="atLeast"/>
        <w:rPr>
          <w:rFonts w:ascii="Times New Roman" w:hAnsi="Times New Roman" w:cs="Times New Roman"/>
          <w:b/>
          <w:sz w:val="22"/>
          <w:szCs w:val="22"/>
        </w:rPr>
      </w:pPr>
      <w:r w:rsidRPr="000C67E8">
        <w:rPr>
          <w:rFonts w:ascii="Times New Roman" w:hAnsi="Times New Roman" w:cs="Times New Roman"/>
          <w:sz w:val="22"/>
          <w:szCs w:val="22"/>
        </w:rPr>
        <w:t>Nr seryjny:…………………………………………..</w:t>
      </w:r>
      <w:r w:rsidRPr="000C67E8">
        <w:rPr>
          <w:rFonts w:ascii="Times New Roman" w:hAnsi="Times New Roman" w:cs="Times New Roman"/>
          <w:sz w:val="22"/>
          <w:szCs w:val="22"/>
        </w:rPr>
        <w:tab/>
      </w:r>
      <w:r w:rsidRPr="000C67E8">
        <w:rPr>
          <w:rFonts w:ascii="Times New Roman" w:hAnsi="Times New Roman" w:cs="Times New Roman"/>
          <w:sz w:val="22"/>
          <w:szCs w:val="22"/>
        </w:rPr>
        <w:tab/>
      </w:r>
    </w:p>
    <w:p w14:paraId="10EAE4C5" w14:textId="77777777" w:rsidR="008037BA" w:rsidRPr="000C67E8" w:rsidRDefault="008037BA" w:rsidP="008037BA">
      <w:pPr>
        <w:spacing w:line="360" w:lineRule="atLeast"/>
        <w:rPr>
          <w:rFonts w:ascii="Times New Roman" w:hAnsi="Times New Roman" w:cs="Times New Roman"/>
          <w:b/>
          <w:sz w:val="22"/>
          <w:szCs w:val="22"/>
        </w:rPr>
      </w:pPr>
    </w:p>
    <w:p w14:paraId="1E571B22" w14:textId="709ADED1" w:rsidR="008037BA" w:rsidRPr="000C67E8" w:rsidRDefault="008037BA" w:rsidP="00042882">
      <w:pPr>
        <w:pStyle w:val="Tekstpodstawowy"/>
        <w:jc w:val="both"/>
        <w:rPr>
          <w:rFonts w:ascii="Times New Roman" w:hAnsi="Times New Roman" w:cs="Times New Roman"/>
          <w:sz w:val="22"/>
          <w:szCs w:val="22"/>
        </w:rPr>
      </w:pPr>
      <w:r w:rsidRPr="000C67E8">
        <w:rPr>
          <w:rFonts w:ascii="Times New Roman" w:hAnsi="Times New Roman" w:cs="Times New Roman"/>
          <w:sz w:val="22"/>
          <w:szCs w:val="22"/>
        </w:rPr>
        <w:t xml:space="preserve">Wyżej wymieniona </w:t>
      </w:r>
      <w:r w:rsidRPr="000C67E8">
        <w:rPr>
          <w:rFonts w:ascii="Times New Roman" w:hAnsi="Times New Roman" w:cs="Times New Roman"/>
          <w:b/>
          <w:sz w:val="22"/>
          <w:szCs w:val="22"/>
        </w:rPr>
        <w:t>………………….</w:t>
      </w:r>
      <w:r w:rsidRPr="000C67E8">
        <w:rPr>
          <w:rFonts w:ascii="Times New Roman" w:hAnsi="Times New Roman" w:cs="Times New Roman"/>
          <w:sz w:val="22"/>
          <w:szCs w:val="22"/>
        </w:rPr>
        <w:t xml:space="preserve"> została zgodnie z warunkami kontraktu dostarczona, zamontowana oraz przekazana do eksploatacji wraz z instrukcją obsługi i dokumentacją techniczną. </w:t>
      </w:r>
    </w:p>
    <w:p w14:paraId="0EB8985C" w14:textId="77777777" w:rsidR="008037BA" w:rsidRPr="000C67E8" w:rsidRDefault="008037BA" w:rsidP="00042882">
      <w:pPr>
        <w:spacing w:line="360" w:lineRule="atLeast"/>
        <w:jc w:val="both"/>
        <w:rPr>
          <w:rFonts w:ascii="Times New Roman" w:hAnsi="Times New Roman" w:cs="Times New Roman"/>
          <w:sz w:val="22"/>
          <w:szCs w:val="22"/>
        </w:rPr>
      </w:pPr>
    </w:p>
    <w:p w14:paraId="5AB9ACF4" w14:textId="77777777" w:rsidR="008037BA" w:rsidRPr="000C67E8" w:rsidRDefault="008037BA" w:rsidP="00042882">
      <w:pPr>
        <w:spacing w:line="360" w:lineRule="atLeast"/>
        <w:jc w:val="both"/>
        <w:rPr>
          <w:rFonts w:ascii="Times New Roman" w:hAnsi="Times New Roman" w:cs="Times New Roman"/>
          <w:sz w:val="22"/>
          <w:szCs w:val="22"/>
        </w:rPr>
      </w:pPr>
      <w:r w:rsidRPr="000C67E8">
        <w:rPr>
          <w:rFonts w:ascii="Times New Roman" w:hAnsi="Times New Roman" w:cs="Times New Roman"/>
          <w:sz w:val="22"/>
          <w:szCs w:val="22"/>
        </w:rPr>
        <w:t xml:space="preserve">Odbierający uzupełnia niniejsze potwierdzenie właściwości zakresu dostawy, montażu </w:t>
      </w:r>
      <w:r w:rsidRPr="000C67E8">
        <w:rPr>
          <w:rFonts w:ascii="Times New Roman" w:hAnsi="Times New Roman" w:cs="Times New Roman"/>
          <w:sz w:val="22"/>
          <w:szCs w:val="22"/>
        </w:rPr>
        <w:br/>
        <w:t>i funkcjonalności przedmiotu dostawy następującymi uwagami:</w:t>
      </w:r>
    </w:p>
    <w:p w14:paraId="202CFAF0" w14:textId="77777777" w:rsidR="008037BA" w:rsidRPr="000C67E8" w:rsidRDefault="008037BA" w:rsidP="00042882">
      <w:pPr>
        <w:spacing w:line="360" w:lineRule="atLeast"/>
        <w:jc w:val="both"/>
        <w:rPr>
          <w:rFonts w:ascii="Times New Roman" w:hAnsi="Times New Roman" w:cs="Times New Roman"/>
          <w:sz w:val="22"/>
          <w:szCs w:val="22"/>
        </w:rPr>
      </w:pPr>
      <w:r w:rsidRPr="000C67E8">
        <w:rPr>
          <w:rFonts w:ascii="Times New Roman" w:hAnsi="Times New Roman" w:cs="Times New Roman"/>
          <w:sz w:val="22"/>
          <w:szCs w:val="22"/>
        </w:rPr>
        <w:t>.................................................................................................................................</w:t>
      </w:r>
    </w:p>
    <w:p w14:paraId="78A38B0C" w14:textId="77777777" w:rsidR="008037BA" w:rsidRPr="000C67E8" w:rsidRDefault="008037BA" w:rsidP="00042882">
      <w:pPr>
        <w:spacing w:line="360" w:lineRule="atLeast"/>
        <w:ind w:right="-540"/>
        <w:jc w:val="both"/>
        <w:rPr>
          <w:rFonts w:ascii="Times New Roman" w:hAnsi="Times New Roman" w:cs="Times New Roman"/>
          <w:sz w:val="22"/>
          <w:szCs w:val="22"/>
        </w:rPr>
      </w:pPr>
      <w:r w:rsidRPr="000C67E8">
        <w:rPr>
          <w:rFonts w:ascii="Times New Roman" w:hAnsi="Times New Roman" w:cs="Times New Roman"/>
          <w:sz w:val="22"/>
          <w:szCs w:val="22"/>
        </w:rPr>
        <w:t>.................................................................................................................................</w:t>
      </w:r>
    </w:p>
    <w:p w14:paraId="351A3E9A" w14:textId="77777777" w:rsidR="008037BA" w:rsidRPr="000C67E8" w:rsidRDefault="008037BA" w:rsidP="00042882">
      <w:pPr>
        <w:spacing w:line="360" w:lineRule="atLeast"/>
        <w:jc w:val="both"/>
        <w:rPr>
          <w:rFonts w:ascii="Times New Roman" w:hAnsi="Times New Roman" w:cs="Times New Roman"/>
          <w:sz w:val="22"/>
          <w:szCs w:val="22"/>
        </w:rPr>
      </w:pPr>
    </w:p>
    <w:p w14:paraId="4AE05B82" w14:textId="77777777" w:rsidR="008037BA" w:rsidRPr="000C67E8" w:rsidRDefault="008037BA" w:rsidP="00042882">
      <w:pPr>
        <w:spacing w:line="360" w:lineRule="atLeast"/>
        <w:jc w:val="both"/>
        <w:rPr>
          <w:rFonts w:ascii="Times New Roman" w:hAnsi="Times New Roman" w:cs="Times New Roman"/>
          <w:sz w:val="22"/>
          <w:szCs w:val="22"/>
        </w:rPr>
      </w:pPr>
      <w:r w:rsidRPr="000C67E8">
        <w:rPr>
          <w:rFonts w:ascii="Times New Roman" w:hAnsi="Times New Roman" w:cs="Times New Roman"/>
          <w:sz w:val="22"/>
          <w:szCs w:val="22"/>
        </w:rPr>
        <w:t>Jednocześnie odbierający potwierdza, że ww. uwagi nie stanowią przeszkody w funkcjonowaniu i użytkowaniu przedmiotu dostawy.</w:t>
      </w:r>
    </w:p>
    <w:p w14:paraId="1C236198" w14:textId="77777777" w:rsidR="008037BA" w:rsidRPr="000C67E8" w:rsidRDefault="008037BA" w:rsidP="008037BA">
      <w:pPr>
        <w:spacing w:line="360" w:lineRule="atLeast"/>
        <w:rPr>
          <w:rFonts w:ascii="Times New Roman" w:hAnsi="Times New Roman" w:cs="Times New Roman"/>
          <w:sz w:val="22"/>
          <w:szCs w:val="22"/>
        </w:rPr>
      </w:pPr>
    </w:p>
    <w:p w14:paraId="1463D61E" w14:textId="77777777" w:rsidR="008037BA" w:rsidRPr="000C67E8" w:rsidRDefault="008037BA" w:rsidP="008037BA">
      <w:pPr>
        <w:pStyle w:val="Tekstpodstawowy"/>
        <w:rPr>
          <w:rFonts w:ascii="Times New Roman" w:hAnsi="Times New Roman" w:cs="Times New Roman"/>
          <w:sz w:val="22"/>
          <w:szCs w:val="22"/>
        </w:rPr>
      </w:pPr>
      <w:r w:rsidRPr="000C67E8">
        <w:rPr>
          <w:rFonts w:ascii="Times New Roman" w:hAnsi="Times New Roman" w:cs="Times New Roman"/>
          <w:sz w:val="22"/>
          <w:szCs w:val="22"/>
        </w:rPr>
        <w:t>Podpisy osób odbierających:</w:t>
      </w:r>
      <w:r w:rsidRPr="000C67E8">
        <w:rPr>
          <w:rFonts w:ascii="Times New Roman" w:hAnsi="Times New Roman" w:cs="Times New Roman"/>
          <w:sz w:val="22"/>
          <w:szCs w:val="22"/>
        </w:rPr>
        <w:tab/>
      </w:r>
      <w:r w:rsidRPr="000C67E8">
        <w:rPr>
          <w:rFonts w:ascii="Times New Roman" w:hAnsi="Times New Roman" w:cs="Times New Roman"/>
          <w:sz w:val="22"/>
          <w:szCs w:val="22"/>
        </w:rPr>
        <w:tab/>
      </w:r>
      <w:r w:rsidRPr="000C67E8">
        <w:rPr>
          <w:rFonts w:ascii="Times New Roman" w:hAnsi="Times New Roman" w:cs="Times New Roman"/>
          <w:sz w:val="22"/>
          <w:szCs w:val="22"/>
        </w:rPr>
        <w:tab/>
        <w:t>Podpisy osób przekazujących:</w:t>
      </w:r>
    </w:p>
    <w:p w14:paraId="551A04D4" w14:textId="77777777" w:rsidR="008037BA" w:rsidRPr="000C67E8" w:rsidRDefault="008037BA" w:rsidP="008037BA">
      <w:pPr>
        <w:spacing w:line="360" w:lineRule="atLeast"/>
        <w:rPr>
          <w:rFonts w:ascii="Times New Roman" w:hAnsi="Times New Roman" w:cs="Times New Roman"/>
          <w:sz w:val="22"/>
          <w:szCs w:val="22"/>
        </w:rPr>
      </w:pPr>
      <w:r w:rsidRPr="000C67E8">
        <w:rPr>
          <w:rFonts w:ascii="Times New Roman" w:hAnsi="Times New Roman" w:cs="Times New Roman"/>
          <w:sz w:val="22"/>
          <w:szCs w:val="22"/>
        </w:rPr>
        <w:t xml:space="preserve"> ................................................</w:t>
      </w:r>
      <w:r w:rsidRPr="000C67E8">
        <w:rPr>
          <w:rFonts w:ascii="Times New Roman" w:hAnsi="Times New Roman" w:cs="Times New Roman"/>
          <w:sz w:val="22"/>
          <w:szCs w:val="22"/>
        </w:rPr>
        <w:tab/>
      </w:r>
      <w:r w:rsidRPr="000C67E8">
        <w:rPr>
          <w:rFonts w:ascii="Times New Roman" w:hAnsi="Times New Roman" w:cs="Times New Roman"/>
          <w:sz w:val="22"/>
          <w:szCs w:val="22"/>
        </w:rPr>
        <w:tab/>
        <w:t xml:space="preserve"> </w:t>
      </w:r>
      <w:r w:rsidRPr="000C67E8">
        <w:rPr>
          <w:rFonts w:ascii="Times New Roman" w:hAnsi="Times New Roman" w:cs="Times New Roman"/>
          <w:b/>
          <w:sz w:val="22"/>
          <w:szCs w:val="22"/>
        </w:rPr>
        <w:tab/>
      </w:r>
      <w:r w:rsidRPr="000C67E8">
        <w:rPr>
          <w:rFonts w:ascii="Times New Roman" w:hAnsi="Times New Roman" w:cs="Times New Roman"/>
          <w:sz w:val="22"/>
          <w:szCs w:val="22"/>
        </w:rPr>
        <w:t>.................................................</w:t>
      </w:r>
    </w:p>
    <w:p w14:paraId="6238213D" w14:textId="77777777" w:rsidR="008037BA" w:rsidRPr="000C67E8" w:rsidRDefault="008037BA" w:rsidP="008037BA">
      <w:pPr>
        <w:spacing w:line="360" w:lineRule="atLeast"/>
        <w:rPr>
          <w:rFonts w:ascii="Times New Roman" w:hAnsi="Times New Roman" w:cs="Times New Roman"/>
          <w:sz w:val="22"/>
          <w:szCs w:val="22"/>
        </w:rPr>
      </w:pPr>
      <w:r w:rsidRPr="000C67E8">
        <w:rPr>
          <w:rFonts w:ascii="Times New Roman" w:hAnsi="Times New Roman" w:cs="Times New Roman"/>
          <w:sz w:val="22"/>
          <w:szCs w:val="22"/>
        </w:rPr>
        <w:t>.................................................</w:t>
      </w:r>
      <w:r w:rsidRPr="000C67E8">
        <w:rPr>
          <w:rFonts w:ascii="Times New Roman" w:hAnsi="Times New Roman" w:cs="Times New Roman"/>
          <w:sz w:val="22"/>
          <w:szCs w:val="22"/>
        </w:rPr>
        <w:tab/>
      </w:r>
      <w:r w:rsidRPr="000C67E8">
        <w:rPr>
          <w:rFonts w:ascii="Times New Roman" w:hAnsi="Times New Roman" w:cs="Times New Roman"/>
          <w:sz w:val="22"/>
          <w:szCs w:val="22"/>
        </w:rPr>
        <w:tab/>
      </w:r>
      <w:r w:rsidRPr="000C67E8">
        <w:rPr>
          <w:rFonts w:ascii="Times New Roman" w:hAnsi="Times New Roman" w:cs="Times New Roman"/>
          <w:sz w:val="22"/>
          <w:szCs w:val="22"/>
        </w:rPr>
        <w:tab/>
        <w:t>.................................................</w:t>
      </w:r>
    </w:p>
    <w:p w14:paraId="1E601467" w14:textId="0062E626" w:rsidR="008037BA" w:rsidRPr="000C67E8" w:rsidRDefault="008037BA" w:rsidP="008037BA">
      <w:pPr>
        <w:spacing w:line="360" w:lineRule="atLeast"/>
        <w:rPr>
          <w:rFonts w:ascii="Times New Roman" w:hAnsi="Times New Roman" w:cs="Times New Roman"/>
          <w:sz w:val="22"/>
          <w:szCs w:val="22"/>
        </w:rPr>
      </w:pPr>
      <w:r w:rsidRPr="000C67E8">
        <w:rPr>
          <w:rFonts w:ascii="Times New Roman" w:hAnsi="Times New Roman" w:cs="Times New Roman"/>
          <w:sz w:val="22"/>
          <w:szCs w:val="22"/>
        </w:rPr>
        <w:t>…………………………………..</w:t>
      </w:r>
      <w:r w:rsidRPr="000C67E8">
        <w:rPr>
          <w:rFonts w:ascii="Times New Roman" w:hAnsi="Times New Roman" w:cs="Times New Roman"/>
          <w:sz w:val="22"/>
          <w:szCs w:val="22"/>
        </w:rPr>
        <w:tab/>
      </w:r>
      <w:r w:rsidRPr="000C67E8">
        <w:rPr>
          <w:rFonts w:ascii="Times New Roman" w:hAnsi="Times New Roman" w:cs="Times New Roman"/>
          <w:sz w:val="22"/>
          <w:szCs w:val="22"/>
        </w:rPr>
        <w:tab/>
        <w:t>…………………………………..</w:t>
      </w:r>
    </w:p>
    <w:p w14:paraId="66FB74D4" w14:textId="77777777" w:rsidR="008037BA" w:rsidRPr="000C67E8" w:rsidRDefault="008037BA" w:rsidP="008037BA">
      <w:pPr>
        <w:spacing w:line="360" w:lineRule="atLeast"/>
        <w:rPr>
          <w:rFonts w:ascii="Times New Roman" w:hAnsi="Times New Roman" w:cs="Times New Roman"/>
          <w:sz w:val="22"/>
          <w:szCs w:val="22"/>
        </w:rPr>
      </w:pPr>
    </w:p>
    <w:p w14:paraId="57BDD8CF" w14:textId="77777777" w:rsidR="008037BA" w:rsidRPr="000C67E8" w:rsidRDefault="008037BA" w:rsidP="008037BA">
      <w:pPr>
        <w:rPr>
          <w:rFonts w:ascii="Times New Roman" w:hAnsi="Times New Roman" w:cs="Times New Roman"/>
          <w:sz w:val="22"/>
          <w:szCs w:val="22"/>
        </w:rPr>
      </w:pPr>
      <w:r w:rsidRPr="000C67E8">
        <w:rPr>
          <w:rFonts w:ascii="Times New Roman" w:hAnsi="Times New Roman" w:cs="Times New Roman"/>
          <w:sz w:val="22"/>
          <w:szCs w:val="22"/>
        </w:rPr>
        <w:t xml:space="preserve">Miejscowość:                                            </w:t>
      </w:r>
      <w:r w:rsidRPr="000C67E8">
        <w:rPr>
          <w:rFonts w:ascii="Times New Roman" w:hAnsi="Times New Roman" w:cs="Times New Roman"/>
          <w:sz w:val="22"/>
          <w:szCs w:val="22"/>
        </w:rPr>
        <w:tab/>
        <w:t>Data odbioru:</w:t>
      </w:r>
    </w:p>
    <w:p w14:paraId="29335757" w14:textId="77777777" w:rsidR="008037BA" w:rsidRPr="000C67E8" w:rsidRDefault="008037BA" w:rsidP="008037BA">
      <w:pPr>
        <w:rPr>
          <w:rFonts w:ascii="Times New Roman" w:hAnsi="Times New Roman" w:cs="Times New Roman"/>
          <w:b/>
          <w:sz w:val="22"/>
          <w:szCs w:val="22"/>
        </w:rPr>
      </w:pPr>
    </w:p>
    <w:p w14:paraId="31AA6BCA" w14:textId="185855E6" w:rsidR="008037BA" w:rsidRPr="000C67E8" w:rsidRDefault="00181A71" w:rsidP="008037BA">
      <w:pPr>
        <w:rPr>
          <w:rFonts w:ascii="Times New Roman" w:hAnsi="Times New Roman" w:cs="Times New Roman"/>
          <w:sz w:val="22"/>
          <w:szCs w:val="22"/>
        </w:rPr>
      </w:pPr>
      <w:r>
        <w:rPr>
          <w:rFonts w:ascii="Times New Roman" w:hAnsi="Times New Roman" w:cs="Times New Roman"/>
          <w:sz w:val="22"/>
          <w:szCs w:val="22"/>
        </w:rPr>
        <w:t>…………………………...</w:t>
      </w:r>
      <w:r w:rsidR="008037BA" w:rsidRPr="000C67E8">
        <w:rPr>
          <w:rFonts w:ascii="Times New Roman" w:hAnsi="Times New Roman" w:cs="Times New Roman"/>
          <w:sz w:val="22"/>
          <w:szCs w:val="22"/>
        </w:rPr>
        <w:t xml:space="preserve">                               ………………………………</w:t>
      </w:r>
    </w:p>
    <w:p w14:paraId="71F5ED49" w14:textId="77777777" w:rsidR="008037BA" w:rsidRPr="000C67E8" w:rsidRDefault="008037BA" w:rsidP="008037BA">
      <w:pPr>
        <w:rPr>
          <w:rFonts w:ascii="Times New Roman" w:hAnsi="Times New Roman" w:cs="Times New Roman"/>
          <w:sz w:val="22"/>
          <w:szCs w:val="22"/>
        </w:rPr>
      </w:pPr>
    </w:p>
    <w:p w14:paraId="12C37953" w14:textId="53FF7D67" w:rsidR="00E8620E" w:rsidRPr="000C67E8" w:rsidRDefault="008037BA" w:rsidP="00042882">
      <w:pPr>
        <w:spacing w:line="320" w:lineRule="exact"/>
        <w:ind w:left="357" w:hanging="357"/>
        <w:jc w:val="right"/>
        <w:rPr>
          <w:rFonts w:ascii="Times New Roman" w:hAnsi="Times New Roman" w:cs="Times New Roman"/>
          <w:sz w:val="22"/>
          <w:szCs w:val="22"/>
          <w:u w:val="single"/>
        </w:rPr>
      </w:pPr>
      <w:r w:rsidRPr="000C67E8">
        <w:rPr>
          <w:rFonts w:ascii="Times New Roman" w:hAnsi="Times New Roman" w:cs="Times New Roman"/>
          <w:sz w:val="22"/>
          <w:szCs w:val="22"/>
        </w:rPr>
        <w:br w:type="page"/>
      </w:r>
      <w:r w:rsidR="00E8620E" w:rsidRPr="000C67E8">
        <w:rPr>
          <w:rFonts w:ascii="Times New Roman" w:hAnsi="Times New Roman" w:cs="Times New Roman"/>
          <w:sz w:val="22"/>
          <w:szCs w:val="22"/>
          <w:u w:val="single"/>
        </w:rPr>
        <w:lastRenderedPageBreak/>
        <w:t xml:space="preserve">ZAŁĄCZNIK NR </w:t>
      </w:r>
      <w:r w:rsidR="00182099" w:rsidRPr="000C67E8">
        <w:rPr>
          <w:rFonts w:ascii="Times New Roman" w:hAnsi="Times New Roman" w:cs="Times New Roman"/>
          <w:sz w:val="22"/>
          <w:szCs w:val="22"/>
          <w:u w:val="single"/>
        </w:rPr>
        <w:t>4</w:t>
      </w:r>
    </w:p>
    <w:p w14:paraId="70122686" w14:textId="77777777" w:rsidR="00E8620E" w:rsidRPr="000C67E8" w:rsidRDefault="00E8620E" w:rsidP="00E8620E">
      <w:pPr>
        <w:rPr>
          <w:rFonts w:ascii="Times New Roman" w:hAnsi="Times New Roman" w:cs="Times New Roman"/>
          <w:b/>
          <w:sz w:val="22"/>
          <w:szCs w:val="22"/>
          <w:u w:val="single"/>
        </w:rPr>
      </w:pPr>
    </w:p>
    <w:p w14:paraId="035CE22D" w14:textId="5881209D" w:rsidR="00E8620E" w:rsidRPr="000C67E8" w:rsidRDefault="00E8620E" w:rsidP="00E8620E">
      <w:pPr>
        <w:tabs>
          <w:tab w:val="left" w:pos="709"/>
        </w:tabs>
        <w:jc w:val="both"/>
        <w:rPr>
          <w:rFonts w:ascii="Times New Roman" w:eastAsia="Arial Unicode MS" w:hAnsi="Times New Roman" w:cs="Times New Roman"/>
          <w:b/>
          <w:sz w:val="22"/>
          <w:szCs w:val="22"/>
        </w:rPr>
      </w:pPr>
      <w:r w:rsidRPr="000C67E8">
        <w:rPr>
          <w:rFonts w:ascii="Times New Roman" w:eastAsia="Arial Unicode MS" w:hAnsi="Times New Roman" w:cs="Times New Roman"/>
          <w:b/>
          <w:sz w:val="22"/>
          <w:szCs w:val="22"/>
        </w:rPr>
        <w:t>Do Umowy Nr ……………../...................................................../202</w:t>
      </w:r>
      <w:r w:rsidR="00C06B3F">
        <w:rPr>
          <w:rFonts w:ascii="Times New Roman" w:eastAsia="Arial Unicode MS" w:hAnsi="Times New Roman" w:cs="Times New Roman"/>
          <w:b/>
          <w:sz w:val="22"/>
          <w:szCs w:val="22"/>
        </w:rPr>
        <w:t>5</w:t>
      </w:r>
      <w:r w:rsidRPr="000C67E8">
        <w:rPr>
          <w:rFonts w:ascii="Times New Roman" w:eastAsia="Arial Unicode MS" w:hAnsi="Times New Roman" w:cs="Times New Roman"/>
          <w:b/>
          <w:sz w:val="22"/>
          <w:szCs w:val="22"/>
        </w:rPr>
        <w:t xml:space="preserve"> z dnia......................</w:t>
      </w:r>
    </w:p>
    <w:p w14:paraId="1D5D7B0B" w14:textId="77777777" w:rsidR="00E8620E" w:rsidRPr="000C67E8" w:rsidRDefault="00E8620E" w:rsidP="00E8620E">
      <w:pPr>
        <w:jc w:val="center"/>
        <w:rPr>
          <w:rFonts w:ascii="Times New Roman" w:hAnsi="Times New Roman" w:cs="Times New Roman"/>
          <w:sz w:val="22"/>
          <w:szCs w:val="22"/>
        </w:rPr>
      </w:pPr>
    </w:p>
    <w:p w14:paraId="20BA952D" w14:textId="77777777" w:rsidR="00181A71" w:rsidRDefault="00181A71" w:rsidP="00181A71">
      <w:pPr>
        <w:jc w:val="center"/>
        <w:rPr>
          <w:rFonts w:ascii="Times New Roman" w:hAnsi="Times New Roman" w:cs="Times New Roman"/>
          <w:b/>
          <w:sz w:val="22"/>
          <w:szCs w:val="22"/>
        </w:rPr>
      </w:pPr>
    </w:p>
    <w:p w14:paraId="26460C4C" w14:textId="78744CFE" w:rsidR="00E8620E" w:rsidRPr="000C67E8" w:rsidRDefault="00E8620E" w:rsidP="00042882">
      <w:pPr>
        <w:jc w:val="center"/>
        <w:rPr>
          <w:rFonts w:ascii="Times New Roman" w:hAnsi="Times New Roman" w:cs="Times New Roman"/>
          <w:b/>
          <w:sz w:val="22"/>
          <w:szCs w:val="22"/>
        </w:rPr>
      </w:pPr>
      <w:r w:rsidRPr="000C67E8">
        <w:rPr>
          <w:rFonts w:ascii="Times New Roman" w:hAnsi="Times New Roman" w:cs="Times New Roman"/>
          <w:b/>
          <w:sz w:val="22"/>
          <w:szCs w:val="22"/>
        </w:rPr>
        <w:t>PROTOKÓŁ ODBYCIA SZKOLENIA</w:t>
      </w:r>
    </w:p>
    <w:p w14:paraId="68527508" w14:textId="77777777" w:rsidR="00E8620E" w:rsidRPr="000C67E8" w:rsidRDefault="00E8620E" w:rsidP="00E8620E">
      <w:pPr>
        <w:jc w:val="center"/>
        <w:rPr>
          <w:rFonts w:ascii="Times New Roman" w:hAnsi="Times New Roman" w:cs="Times New Roman"/>
          <w:sz w:val="22"/>
          <w:szCs w:val="22"/>
        </w:rPr>
      </w:pPr>
    </w:p>
    <w:p w14:paraId="3E60A14D" w14:textId="77777777" w:rsidR="00E8620E" w:rsidRPr="000C67E8" w:rsidRDefault="00E8620E" w:rsidP="00E8620E">
      <w:pPr>
        <w:jc w:val="center"/>
        <w:rPr>
          <w:rFonts w:ascii="Times New Roman" w:hAnsi="Times New Roman" w:cs="Times New Roman"/>
          <w:sz w:val="22"/>
          <w:szCs w:val="22"/>
        </w:rPr>
      </w:pPr>
    </w:p>
    <w:p w14:paraId="2207FD41" w14:textId="708BCE04" w:rsidR="00E8620E" w:rsidRPr="000C67E8" w:rsidRDefault="00E8620E" w:rsidP="00E8620E">
      <w:pPr>
        <w:ind w:left="1416" w:hanging="1416"/>
        <w:rPr>
          <w:rFonts w:ascii="Times New Roman" w:hAnsi="Times New Roman" w:cs="Times New Roman"/>
          <w:b/>
          <w:sz w:val="22"/>
          <w:szCs w:val="22"/>
        </w:rPr>
      </w:pPr>
      <w:r w:rsidRPr="000C67E8">
        <w:rPr>
          <w:rFonts w:ascii="Times New Roman" w:hAnsi="Times New Roman" w:cs="Times New Roman"/>
          <w:b/>
          <w:sz w:val="22"/>
          <w:szCs w:val="22"/>
        </w:rPr>
        <w:t>DOSTAWCA:</w:t>
      </w:r>
      <w:r w:rsidRPr="000C67E8">
        <w:rPr>
          <w:rFonts w:ascii="Times New Roman" w:hAnsi="Times New Roman" w:cs="Times New Roman"/>
          <w:b/>
          <w:sz w:val="22"/>
          <w:szCs w:val="22"/>
        </w:rPr>
        <w:tab/>
        <w:t xml:space="preserve"> </w:t>
      </w:r>
      <w:r w:rsidRPr="000C67E8">
        <w:rPr>
          <w:rFonts w:ascii="Times New Roman" w:hAnsi="Times New Roman" w:cs="Times New Roman"/>
          <w:b/>
          <w:sz w:val="22"/>
          <w:szCs w:val="22"/>
        </w:rPr>
        <w:tab/>
      </w:r>
    </w:p>
    <w:p w14:paraId="278B73F2" w14:textId="77777777" w:rsidR="00E8620E" w:rsidRPr="000C67E8" w:rsidRDefault="00E8620E" w:rsidP="00E8620E">
      <w:pPr>
        <w:jc w:val="center"/>
        <w:rPr>
          <w:rFonts w:ascii="Times New Roman" w:hAnsi="Times New Roman" w:cs="Times New Roman"/>
          <w:b/>
          <w:sz w:val="22"/>
          <w:szCs w:val="22"/>
        </w:rPr>
      </w:pPr>
    </w:p>
    <w:p w14:paraId="53FE8907" w14:textId="3E6B501C" w:rsidR="00E8620E" w:rsidRPr="000C67E8" w:rsidRDefault="00E8620E" w:rsidP="00E8620E">
      <w:pPr>
        <w:rPr>
          <w:rFonts w:ascii="Times New Roman" w:hAnsi="Times New Roman" w:cs="Times New Roman"/>
          <w:b/>
          <w:sz w:val="22"/>
          <w:szCs w:val="22"/>
        </w:rPr>
      </w:pPr>
      <w:r w:rsidRPr="000C67E8">
        <w:rPr>
          <w:rFonts w:ascii="Times New Roman" w:hAnsi="Times New Roman" w:cs="Times New Roman"/>
          <w:b/>
          <w:sz w:val="22"/>
          <w:szCs w:val="22"/>
        </w:rPr>
        <w:t>ODBIORCA</w:t>
      </w:r>
      <w:r w:rsidRPr="000C67E8">
        <w:rPr>
          <w:rFonts w:ascii="Times New Roman" w:hAnsi="Times New Roman" w:cs="Times New Roman"/>
          <w:sz w:val="22"/>
          <w:szCs w:val="22"/>
        </w:rPr>
        <w:t>:</w:t>
      </w:r>
      <w:r w:rsidRPr="000C67E8">
        <w:rPr>
          <w:rFonts w:ascii="Times New Roman" w:hAnsi="Times New Roman" w:cs="Times New Roman"/>
          <w:sz w:val="22"/>
          <w:szCs w:val="22"/>
        </w:rPr>
        <w:tab/>
      </w:r>
      <w:r w:rsidRPr="000C67E8">
        <w:rPr>
          <w:rFonts w:ascii="Times New Roman" w:hAnsi="Times New Roman" w:cs="Times New Roman"/>
          <w:sz w:val="22"/>
          <w:szCs w:val="22"/>
        </w:rPr>
        <w:tab/>
      </w:r>
    </w:p>
    <w:p w14:paraId="009F2530" w14:textId="77777777" w:rsidR="00E8620E" w:rsidRPr="000C67E8" w:rsidRDefault="00E8620E" w:rsidP="00E8620E">
      <w:pPr>
        <w:spacing w:line="360" w:lineRule="atLeast"/>
        <w:rPr>
          <w:rFonts w:ascii="Times New Roman" w:hAnsi="Times New Roman" w:cs="Times New Roman"/>
          <w:sz w:val="22"/>
          <w:szCs w:val="22"/>
        </w:rPr>
      </w:pPr>
    </w:p>
    <w:p w14:paraId="66DBB160" w14:textId="49F96B88" w:rsidR="00E8620E" w:rsidRPr="000C67E8" w:rsidRDefault="00E8620E" w:rsidP="00E8620E">
      <w:pPr>
        <w:spacing w:line="360" w:lineRule="atLeast"/>
        <w:rPr>
          <w:rFonts w:ascii="Times New Roman" w:hAnsi="Times New Roman" w:cs="Times New Roman"/>
          <w:b/>
          <w:sz w:val="22"/>
          <w:szCs w:val="22"/>
        </w:rPr>
      </w:pPr>
      <w:r w:rsidRPr="000C67E8">
        <w:rPr>
          <w:rFonts w:ascii="Times New Roman" w:hAnsi="Times New Roman" w:cs="Times New Roman"/>
          <w:sz w:val="22"/>
          <w:szCs w:val="22"/>
        </w:rPr>
        <w:t>Przedmiot dostawy:</w:t>
      </w:r>
      <w:r w:rsidRPr="000C67E8">
        <w:rPr>
          <w:rFonts w:ascii="Times New Roman" w:hAnsi="Times New Roman" w:cs="Times New Roman"/>
          <w:b/>
          <w:sz w:val="22"/>
          <w:szCs w:val="22"/>
        </w:rPr>
        <w:tab/>
        <w:t xml:space="preserve"> </w:t>
      </w:r>
    </w:p>
    <w:p w14:paraId="153095EE" w14:textId="77777777" w:rsidR="00E8620E" w:rsidRPr="000C67E8" w:rsidRDefault="00E8620E" w:rsidP="00E8620E">
      <w:pPr>
        <w:spacing w:line="360" w:lineRule="atLeast"/>
        <w:rPr>
          <w:rFonts w:ascii="Times New Roman" w:hAnsi="Times New Roman" w:cs="Times New Roman"/>
          <w:b/>
          <w:sz w:val="22"/>
          <w:szCs w:val="22"/>
        </w:rPr>
      </w:pPr>
      <w:r w:rsidRPr="000C67E8">
        <w:rPr>
          <w:rFonts w:ascii="Times New Roman" w:hAnsi="Times New Roman" w:cs="Times New Roman"/>
          <w:sz w:val="22"/>
          <w:szCs w:val="22"/>
        </w:rPr>
        <w:t>Nr seryjny:…………………………………………..</w:t>
      </w:r>
      <w:r w:rsidRPr="000C67E8">
        <w:rPr>
          <w:rFonts w:ascii="Times New Roman" w:hAnsi="Times New Roman" w:cs="Times New Roman"/>
          <w:sz w:val="22"/>
          <w:szCs w:val="22"/>
        </w:rPr>
        <w:tab/>
      </w:r>
      <w:r w:rsidRPr="000C67E8">
        <w:rPr>
          <w:rFonts w:ascii="Times New Roman" w:hAnsi="Times New Roman" w:cs="Times New Roman"/>
          <w:sz w:val="22"/>
          <w:szCs w:val="22"/>
        </w:rPr>
        <w:tab/>
      </w:r>
    </w:p>
    <w:p w14:paraId="03F48E14" w14:textId="77777777" w:rsidR="00E8620E" w:rsidRPr="000C67E8" w:rsidRDefault="00E8620E" w:rsidP="00E8620E">
      <w:pPr>
        <w:spacing w:line="360" w:lineRule="atLeast"/>
        <w:rPr>
          <w:rFonts w:ascii="Times New Roman" w:hAnsi="Times New Roman" w:cs="Times New Roman"/>
          <w:b/>
          <w:bCs/>
          <w:sz w:val="22"/>
          <w:szCs w:val="22"/>
        </w:rPr>
      </w:pPr>
      <w:r w:rsidRPr="000C67E8">
        <w:rPr>
          <w:rFonts w:ascii="Times New Roman" w:hAnsi="Times New Roman" w:cs="Times New Roman"/>
          <w:sz w:val="22"/>
          <w:szCs w:val="22"/>
        </w:rPr>
        <w:tab/>
      </w:r>
    </w:p>
    <w:p w14:paraId="57FB34BC" w14:textId="77777777" w:rsidR="00E8620E" w:rsidRPr="000C67E8" w:rsidRDefault="00E8620E" w:rsidP="00E8620E">
      <w:pPr>
        <w:spacing w:line="360" w:lineRule="atLeast"/>
        <w:rPr>
          <w:rFonts w:ascii="Times New Roman" w:hAnsi="Times New Roman" w:cs="Times New Roman"/>
          <w:b/>
          <w:sz w:val="22"/>
          <w:szCs w:val="22"/>
        </w:rPr>
      </w:pPr>
    </w:p>
    <w:p w14:paraId="5B22F539" w14:textId="77777777" w:rsidR="00E8620E" w:rsidRPr="000C67E8" w:rsidRDefault="00E8620E" w:rsidP="00E8620E">
      <w:pPr>
        <w:pStyle w:val="Tekstpodstawowy"/>
        <w:rPr>
          <w:rFonts w:ascii="Times New Roman" w:hAnsi="Times New Roman" w:cs="Times New Roman"/>
          <w:sz w:val="22"/>
          <w:szCs w:val="22"/>
        </w:rPr>
      </w:pPr>
      <w:r w:rsidRPr="000C67E8">
        <w:rPr>
          <w:rFonts w:ascii="Times New Roman" w:hAnsi="Times New Roman" w:cs="Times New Roman"/>
          <w:sz w:val="22"/>
          <w:szCs w:val="22"/>
        </w:rPr>
        <w:t>Została zgodnie z warunkami kontraktu DOSTAWCA przeprowadził szkolenie personelu.</w:t>
      </w:r>
    </w:p>
    <w:p w14:paraId="67267F3F" w14:textId="77777777" w:rsidR="00E8620E" w:rsidRPr="000C67E8" w:rsidRDefault="00E8620E" w:rsidP="00E8620E">
      <w:pPr>
        <w:spacing w:line="360" w:lineRule="atLeast"/>
        <w:rPr>
          <w:rFonts w:ascii="Times New Roman" w:hAnsi="Times New Roman" w:cs="Times New Roman"/>
          <w:sz w:val="22"/>
          <w:szCs w:val="22"/>
        </w:rPr>
      </w:pPr>
      <w:r w:rsidRPr="000C67E8">
        <w:rPr>
          <w:rFonts w:ascii="Times New Roman" w:hAnsi="Times New Roman" w:cs="Times New Roman"/>
          <w:sz w:val="22"/>
          <w:szCs w:val="22"/>
        </w:rPr>
        <w:t>O warunkach obsługi, użytkowania i konserwacji zostali poinformowani pracownicy ODBIORCY:</w:t>
      </w:r>
    </w:p>
    <w:p w14:paraId="4AEC712C" w14:textId="77777777" w:rsidR="00E8620E" w:rsidRPr="000C67E8" w:rsidRDefault="00E8620E" w:rsidP="00E8620E">
      <w:pPr>
        <w:spacing w:line="360" w:lineRule="atLeast"/>
        <w:rPr>
          <w:rFonts w:ascii="Times New Roman" w:hAnsi="Times New Roman" w:cs="Times New Roman"/>
          <w:sz w:val="22"/>
          <w:szCs w:val="22"/>
        </w:rPr>
      </w:pPr>
    </w:p>
    <w:p w14:paraId="6BBE844A" w14:textId="77777777" w:rsidR="00E8620E" w:rsidRPr="000C67E8" w:rsidRDefault="00E8620E" w:rsidP="00E8620E">
      <w:pPr>
        <w:spacing w:line="360" w:lineRule="atLeast"/>
        <w:rPr>
          <w:rFonts w:ascii="Times New Roman" w:hAnsi="Times New Roman" w:cs="Times New Roman"/>
          <w:sz w:val="22"/>
          <w:szCs w:val="22"/>
        </w:rPr>
      </w:pPr>
      <w:r w:rsidRPr="000C67E8">
        <w:rPr>
          <w:rFonts w:ascii="Times New Roman" w:hAnsi="Times New Roman" w:cs="Times New Roman"/>
          <w:sz w:val="22"/>
          <w:szCs w:val="22"/>
        </w:rPr>
        <w:t>A - operatorzy maszyny:</w:t>
      </w:r>
    </w:p>
    <w:p w14:paraId="06E60CE3" w14:textId="77777777" w:rsidR="00E8620E" w:rsidRPr="000C67E8" w:rsidRDefault="00E8620E" w:rsidP="00E8620E">
      <w:pPr>
        <w:spacing w:line="360" w:lineRule="atLeast"/>
        <w:rPr>
          <w:rFonts w:ascii="Times New Roman" w:hAnsi="Times New Roman" w:cs="Times New Roman"/>
          <w:sz w:val="22"/>
          <w:szCs w:val="22"/>
        </w:rPr>
      </w:pPr>
      <w:r w:rsidRPr="000C67E8">
        <w:rPr>
          <w:rFonts w:ascii="Times New Roman" w:hAnsi="Times New Roman" w:cs="Times New Roman"/>
          <w:sz w:val="22"/>
          <w:szCs w:val="22"/>
        </w:rPr>
        <w:t>……………………………………………………………………………………………….</w:t>
      </w:r>
    </w:p>
    <w:p w14:paraId="428919A3" w14:textId="77777777" w:rsidR="00E8620E" w:rsidRPr="000C67E8" w:rsidRDefault="00E8620E" w:rsidP="00E8620E">
      <w:pPr>
        <w:spacing w:line="360" w:lineRule="atLeast"/>
        <w:rPr>
          <w:rFonts w:ascii="Times New Roman" w:hAnsi="Times New Roman" w:cs="Times New Roman"/>
          <w:sz w:val="22"/>
          <w:szCs w:val="22"/>
        </w:rPr>
      </w:pPr>
      <w:r w:rsidRPr="000C67E8">
        <w:rPr>
          <w:rFonts w:ascii="Times New Roman" w:hAnsi="Times New Roman" w:cs="Times New Roman"/>
          <w:sz w:val="22"/>
          <w:szCs w:val="22"/>
        </w:rPr>
        <w:t>……………………………………………………………………………………………….</w:t>
      </w:r>
    </w:p>
    <w:p w14:paraId="20A94C65" w14:textId="77777777" w:rsidR="00E8620E" w:rsidRPr="000C67E8" w:rsidRDefault="00E8620E" w:rsidP="00E8620E">
      <w:pPr>
        <w:spacing w:line="360" w:lineRule="atLeast"/>
        <w:rPr>
          <w:rFonts w:ascii="Times New Roman" w:hAnsi="Times New Roman" w:cs="Times New Roman"/>
          <w:sz w:val="22"/>
          <w:szCs w:val="22"/>
        </w:rPr>
      </w:pPr>
      <w:r w:rsidRPr="000C67E8">
        <w:rPr>
          <w:rFonts w:ascii="Times New Roman" w:hAnsi="Times New Roman" w:cs="Times New Roman"/>
          <w:sz w:val="22"/>
          <w:szCs w:val="22"/>
        </w:rPr>
        <w:t>……………………………………………………………………………………………….</w:t>
      </w:r>
    </w:p>
    <w:p w14:paraId="19E491CA" w14:textId="77777777" w:rsidR="00E8620E" w:rsidRPr="000C67E8" w:rsidRDefault="00E8620E" w:rsidP="00E8620E">
      <w:pPr>
        <w:spacing w:line="360" w:lineRule="atLeast"/>
        <w:rPr>
          <w:rFonts w:ascii="Times New Roman" w:hAnsi="Times New Roman" w:cs="Times New Roman"/>
          <w:sz w:val="22"/>
          <w:szCs w:val="22"/>
        </w:rPr>
      </w:pPr>
      <w:r w:rsidRPr="000C67E8">
        <w:rPr>
          <w:rFonts w:ascii="Times New Roman" w:hAnsi="Times New Roman" w:cs="Times New Roman"/>
          <w:sz w:val="22"/>
          <w:szCs w:val="22"/>
        </w:rPr>
        <w:t>……………………………………………………………………………………………….</w:t>
      </w:r>
    </w:p>
    <w:p w14:paraId="70B9B6B7" w14:textId="77777777" w:rsidR="00E8620E" w:rsidRPr="000C67E8" w:rsidRDefault="00E8620E" w:rsidP="00E8620E">
      <w:pPr>
        <w:spacing w:line="360" w:lineRule="atLeast"/>
        <w:rPr>
          <w:rFonts w:ascii="Times New Roman" w:hAnsi="Times New Roman" w:cs="Times New Roman"/>
          <w:sz w:val="22"/>
          <w:szCs w:val="22"/>
        </w:rPr>
      </w:pPr>
      <w:r w:rsidRPr="000C67E8">
        <w:rPr>
          <w:rFonts w:ascii="Times New Roman" w:hAnsi="Times New Roman" w:cs="Times New Roman"/>
          <w:sz w:val="22"/>
          <w:szCs w:val="22"/>
        </w:rPr>
        <w:t>B – pracownicy technicznego utrzymania ruchu:</w:t>
      </w:r>
    </w:p>
    <w:p w14:paraId="1FA37D7F" w14:textId="77777777" w:rsidR="00E8620E" w:rsidRPr="000C67E8" w:rsidRDefault="00E8620E" w:rsidP="00E8620E">
      <w:pPr>
        <w:spacing w:line="360" w:lineRule="atLeast"/>
        <w:rPr>
          <w:rFonts w:ascii="Times New Roman" w:hAnsi="Times New Roman" w:cs="Times New Roman"/>
          <w:sz w:val="22"/>
          <w:szCs w:val="22"/>
        </w:rPr>
      </w:pPr>
      <w:r w:rsidRPr="000C67E8">
        <w:rPr>
          <w:rFonts w:ascii="Times New Roman" w:hAnsi="Times New Roman" w:cs="Times New Roman"/>
          <w:sz w:val="22"/>
          <w:szCs w:val="22"/>
        </w:rPr>
        <w:t>……………………………………………………………………………………………….</w:t>
      </w:r>
    </w:p>
    <w:p w14:paraId="5E124415" w14:textId="77777777" w:rsidR="00E8620E" w:rsidRPr="000C67E8" w:rsidRDefault="00E8620E" w:rsidP="00E8620E">
      <w:pPr>
        <w:spacing w:line="360" w:lineRule="atLeast"/>
        <w:rPr>
          <w:rFonts w:ascii="Times New Roman" w:hAnsi="Times New Roman" w:cs="Times New Roman"/>
          <w:sz w:val="22"/>
          <w:szCs w:val="22"/>
        </w:rPr>
      </w:pPr>
      <w:r w:rsidRPr="000C67E8">
        <w:rPr>
          <w:rFonts w:ascii="Times New Roman" w:hAnsi="Times New Roman" w:cs="Times New Roman"/>
          <w:sz w:val="22"/>
          <w:szCs w:val="22"/>
        </w:rPr>
        <w:t>……………………………………………………………………………………………….</w:t>
      </w:r>
    </w:p>
    <w:p w14:paraId="7DCAB663" w14:textId="77777777" w:rsidR="00E8620E" w:rsidRPr="000C67E8" w:rsidRDefault="00E8620E" w:rsidP="00E8620E">
      <w:pPr>
        <w:spacing w:line="360" w:lineRule="atLeast"/>
        <w:rPr>
          <w:rFonts w:ascii="Times New Roman" w:hAnsi="Times New Roman" w:cs="Times New Roman"/>
          <w:sz w:val="22"/>
          <w:szCs w:val="22"/>
        </w:rPr>
      </w:pPr>
      <w:r w:rsidRPr="000C67E8">
        <w:rPr>
          <w:rFonts w:ascii="Times New Roman" w:hAnsi="Times New Roman" w:cs="Times New Roman"/>
          <w:sz w:val="22"/>
          <w:szCs w:val="22"/>
        </w:rPr>
        <w:t>……………………………………………………………………………………………….</w:t>
      </w:r>
    </w:p>
    <w:p w14:paraId="64C3EF38" w14:textId="77777777" w:rsidR="00E8620E" w:rsidRPr="000C67E8" w:rsidRDefault="00E8620E" w:rsidP="00E8620E">
      <w:pPr>
        <w:spacing w:line="360" w:lineRule="atLeast"/>
        <w:rPr>
          <w:rFonts w:ascii="Times New Roman" w:hAnsi="Times New Roman" w:cs="Times New Roman"/>
          <w:sz w:val="22"/>
          <w:szCs w:val="22"/>
        </w:rPr>
      </w:pPr>
      <w:r w:rsidRPr="000C67E8">
        <w:rPr>
          <w:rFonts w:ascii="Times New Roman" w:hAnsi="Times New Roman" w:cs="Times New Roman"/>
          <w:sz w:val="22"/>
          <w:szCs w:val="22"/>
        </w:rPr>
        <w:t>C – pracownicy IT/ programiści...................................................................................</w:t>
      </w:r>
    </w:p>
    <w:p w14:paraId="4BBD2FE7" w14:textId="77777777" w:rsidR="00E8620E" w:rsidRPr="000C67E8" w:rsidRDefault="00E8620E" w:rsidP="00E8620E">
      <w:pPr>
        <w:spacing w:line="360" w:lineRule="atLeast"/>
        <w:rPr>
          <w:rFonts w:ascii="Times New Roman" w:hAnsi="Times New Roman" w:cs="Times New Roman"/>
          <w:sz w:val="22"/>
          <w:szCs w:val="22"/>
        </w:rPr>
      </w:pPr>
      <w:r w:rsidRPr="000C67E8">
        <w:rPr>
          <w:rFonts w:ascii="Times New Roman" w:hAnsi="Times New Roman" w:cs="Times New Roman"/>
          <w:sz w:val="22"/>
          <w:szCs w:val="22"/>
        </w:rPr>
        <w:t>Ze strony Sprzedającego szkolenie przeprowadził:</w:t>
      </w:r>
    </w:p>
    <w:p w14:paraId="33E394B9" w14:textId="77777777" w:rsidR="00E8620E" w:rsidRPr="000C67E8" w:rsidRDefault="00E8620E" w:rsidP="00E8620E">
      <w:pPr>
        <w:spacing w:line="360" w:lineRule="atLeast"/>
        <w:rPr>
          <w:rFonts w:ascii="Times New Roman" w:hAnsi="Times New Roman" w:cs="Times New Roman"/>
          <w:sz w:val="22"/>
          <w:szCs w:val="22"/>
        </w:rPr>
      </w:pPr>
      <w:r w:rsidRPr="000C67E8">
        <w:rPr>
          <w:rFonts w:ascii="Times New Roman" w:hAnsi="Times New Roman" w:cs="Times New Roman"/>
          <w:sz w:val="22"/>
          <w:szCs w:val="22"/>
        </w:rPr>
        <w:t>………………………………………………………………………………………………</w:t>
      </w:r>
    </w:p>
    <w:p w14:paraId="3CCD54F3" w14:textId="77777777" w:rsidR="00E8620E" w:rsidRPr="000C67E8" w:rsidRDefault="00E8620E" w:rsidP="00E8620E">
      <w:pPr>
        <w:spacing w:line="360" w:lineRule="atLeast"/>
        <w:rPr>
          <w:rFonts w:ascii="Times New Roman" w:hAnsi="Times New Roman" w:cs="Times New Roman"/>
          <w:sz w:val="22"/>
          <w:szCs w:val="22"/>
        </w:rPr>
      </w:pPr>
      <w:r w:rsidRPr="000C67E8">
        <w:rPr>
          <w:rFonts w:ascii="Times New Roman" w:hAnsi="Times New Roman" w:cs="Times New Roman"/>
          <w:sz w:val="22"/>
          <w:szCs w:val="22"/>
        </w:rPr>
        <w:t>………………………………………………………………………………………………</w:t>
      </w:r>
    </w:p>
    <w:p w14:paraId="2C40BCA7" w14:textId="77777777" w:rsidR="00E8620E" w:rsidRPr="000C67E8" w:rsidRDefault="00E8620E" w:rsidP="00E8620E">
      <w:pPr>
        <w:spacing w:line="360" w:lineRule="atLeast"/>
        <w:rPr>
          <w:rFonts w:ascii="Times New Roman" w:hAnsi="Times New Roman" w:cs="Times New Roman"/>
          <w:sz w:val="22"/>
          <w:szCs w:val="22"/>
        </w:rPr>
      </w:pPr>
    </w:p>
    <w:p w14:paraId="4A922C5B" w14:textId="77777777" w:rsidR="00E8620E" w:rsidRPr="000C67E8" w:rsidRDefault="00E8620E" w:rsidP="00E8620E">
      <w:pPr>
        <w:rPr>
          <w:rFonts w:ascii="Times New Roman" w:hAnsi="Times New Roman" w:cs="Times New Roman"/>
          <w:sz w:val="22"/>
          <w:szCs w:val="22"/>
        </w:rPr>
      </w:pPr>
      <w:r w:rsidRPr="000C67E8">
        <w:rPr>
          <w:rFonts w:ascii="Times New Roman" w:hAnsi="Times New Roman" w:cs="Times New Roman"/>
          <w:sz w:val="22"/>
          <w:szCs w:val="22"/>
        </w:rPr>
        <w:t>Miejscowość:</w:t>
      </w:r>
      <w:r w:rsidRPr="000C67E8">
        <w:rPr>
          <w:rFonts w:ascii="Times New Roman" w:hAnsi="Times New Roman" w:cs="Times New Roman"/>
          <w:sz w:val="22"/>
          <w:szCs w:val="22"/>
        </w:rPr>
        <w:tab/>
      </w:r>
      <w:r w:rsidRPr="000C67E8">
        <w:rPr>
          <w:rFonts w:ascii="Times New Roman" w:hAnsi="Times New Roman" w:cs="Times New Roman"/>
          <w:sz w:val="22"/>
          <w:szCs w:val="22"/>
        </w:rPr>
        <w:tab/>
      </w:r>
      <w:r w:rsidRPr="000C67E8">
        <w:rPr>
          <w:rFonts w:ascii="Times New Roman" w:hAnsi="Times New Roman" w:cs="Times New Roman"/>
          <w:sz w:val="22"/>
          <w:szCs w:val="22"/>
        </w:rPr>
        <w:tab/>
      </w:r>
      <w:r w:rsidRPr="000C67E8">
        <w:rPr>
          <w:rFonts w:ascii="Times New Roman" w:hAnsi="Times New Roman" w:cs="Times New Roman"/>
          <w:sz w:val="22"/>
          <w:szCs w:val="22"/>
        </w:rPr>
        <w:tab/>
      </w:r>
      <w:r w:rsidRPr="000C67E8">
        <w:rPr>
          <w:rFonts w:ascii="Times New Roman" w:hAnsi="Times New Roman" w:cs="Times New Roman"/>
          <w:sz w:val="22"/>
          <w:szCs w:val="22"/>
        </w:rPr>
        <w:tab/>
      </w:r>
      <w:r w:rsidRPr="000C67E8">
        <w:rPr>
          <w:rFonts w:ascii="Times New Roman" w:hAnsi="Times New Roman" w:cs="Times New Roman"/>
          <w:sz w:val="22"/>
          <w:szCs w:val="22"/>
        </w:rPr>
        <w:tab/>
        <w:t>Data:</w:t>
      </w:r>
    </w:p>
    <w:p w14:paraId="64BC8928" w14:textId="77777777" w:rsidR="00E8620E" w:rsidRPr="000C67E8" w:rsidRDefault="00E8620E" w:rsidP="00E8620E">
      <w:pPr>
        <w:rPr>
          <w:rFonts w:ascii="Times New Roman" w:hAnsi="Times New Roman" w:cs="Times New Roman"/>
          <w:b/>
          <w:sz w:val="22"/>
          <w:szCs w:val="22"/>
        </w:rPr>
      </w:pPr>
    </w:p>
    <w:p w14:paraId="2FE6A52A" w14:textId="77777777" w:rsidR="00E8620E" w:rsidRPr="000C67E8" w:rsidRDefault="00E8620E" w:rsidP="00E8620E">
      <w:pPr>
        <w:rPr>
          <w:rFonts w:ascii="Times New Roman" w:hAnsi="Times New Roman" w:cs="Times New Roman"/>
          <w:sz w:val="22"/>
          <w:szCs w:val="22"/>
        </w:rPr>
      </w:pPr>
      <w:r w:rsidRPr="000C67E8">
        <w:rPr>
          <w:rFonts w:ascii="Times New Roman" w:hAnsi="Times New Roman" w:cs="Times New Roman"/>
          <w:sz w:val="22"/>
          <w:szCs w:val="22"/>
        </w:rPr>
        <w:t>Warszawa</w:t>
      </w:r>
      <w:r w:rsidRPr="000C67E8">
        <w:rPr>
          <w:rFonts w:ascii="Times New Roman" w:hAnsi="Times New Roman" w:cs="Times New Roman"/>
          <w:b/>
          <w:sz w:val="22"/>
          <w:szCs w:val="22"/>
        </w:rPr>
        <w:tab/>
      </w:r>
      <w:r w:rsidRPr="000C67E8">
        <w:rPr>
          <w:rFonts w:ascii="Times New Roman" w:hAnsi="Times New Roman" w:cs="Times New Roman"/>
          <w:b/>
          <w:sz w:val="22"/>
          <w:szCs w:val="22"/>
        </w:rPr>
        <w:tab/>
      </w:r>
      <w:r w:rsidRPr="000C67E8">
        <w:rPr>
          <w:rFonts w:ascii="Times New Roman" w:hAnsi="Times New Roman" w:cs="Times New Roman"/>
          <w:b/>
          <w:sz w:val="22"/>
          <w:szCs w:val="22"/>
        </w:rPr>
        <w:tab/>
      </w:r>
      <w:r w:rsidRPr="000C67E8">
        <w:rPr>
          <w:rFonts w:ascii="Times New Roman" w:hAnsi="Times New Roman" w:cs="Times New Roman"/>
          <w:b/>
          <w:sz w:val="22"/>
          <w:szCs w:val="22"/>
        </w:rPr>
        <w:tab/>
      </w:r>
      <w:r w:rsidRPr="000C67E8">
        <w:rPr>
          <w:rFonts w:ascii="Times New Roman" w:hAnsi="Times New Roman" w:cs="Times New Roman"/>
          <w:b/>
          <w:sz w:val="22"/>
          <w:szCs w:val="22"/>
        </w:rPr>
        <w:tab/>
      </w:r>
      <w:r w:rsidRPr="000C67E8">
        <w:rPr>
          <w:rFonts w:ascii="Times New Roman" w:hAnsi="Times New Roman" w:cs="Times New Roman"/>
          <w:b/>
          <w:sz w:val="22"/>
          <w:szCs w:val="22"/>
        </w:rPr>
        <w:tab/>
      </w:r>
      <w:r w:rsidRPr="000C67E8">
        <w:rPr>
          <w:rFonts w:ascii="Times New Roman" w:hAnsi="Times New Roman" w:cs="Times New Roman"/>
          <w:sz w:val="22"/>
          <w:szCs w:val="22"/>
        </w:rPr>
        <w:t>……………………………………</w:t>
      </w:r>
    </w:p>
    <w:p w14:paraId="3E5B09BC" w14:textId="77777777" w:rsidR="00E8620E" w:rsidRPr="000C67E8" w:rsidRDefault="00E8620E" w:rsidP="00E8620E">
      <w:pPr>
        <w:jc w:val="center"/>
        <w:rPr>
          <w:rFonts w:ascii="Times New Roman" w:hAnsi="Times New Roman" w:cs="Times New Roman"/>
          <w:sz w:val="22"/>
          <w:szCs w:val="22"/>
        </w:rPr>
      </w:pPr>
    </w:p>
    <w:p w14:paraId="45914418" w14:textId="77777777" w:rsidR="00E8620E" w:rsidRPr="000C67E8" w:rsidRDefault="00E8620E" w:rsidP="00E8620E">
      <w:pPr>
        <w:jc w:val="center"/>
        <w:rPr>
          <w:rFonts w:ascii="Times New Roman" w:hAnsi="Times New Roman" w:cs="Times New Roman"/>
          <w:sz w:val="22"/>
          <w:szCs w:val="22"/>
        </w:rPr>
      </w:pPr>
    </w:p>
    <w:p w14:paraId="70EE1B8A" w14:textId="77777777" w:rsidR="00E8620E" w:rsidRPr="000C67E8" w:rsidRDefault="00E8620E" w:rsidP="00E8620E">
      <w:pPr>
        <w:jc w:val="center"/>
        <w:rPr>
          <w:rFonts w:ascii="Times New Roman" w:hAnsi="Times New Roman" w:cs="Times New Roman"/>
          <w:b/>
          <w:sz w:val="22"/>
          <w:szCs w:val="22"/>
          <w:u w:val="single"/>
        </w:rPr>
      </w:pPr>
    </w:p>
    <w:p w14:paraId="79A380A1" w14:textId="77777777" w:rsidR="00E8620E" w:rsidRPr="000C67E8" w:rsidRDefault="00E8620E" w:rsidP="00E8620E">
      <w:pPr>
        <w:rPr>
          <w:rFonts w:ascii="Times New Roman" w:hAnsi="Times New Roman" w:cs="Times New Roman"/>
          <w:sz w:val="22"/>
          <w:szCs w:val="22"/>
          <w:u w:val="single"/>
        </w:rPr>
      </w:pPr>
    </w:p>
    <w:p w14:paraId="108A984D" w14:textId="77777777" w:rsidR="00E8620E" w:rsidRPr="000C67E8" w:rsidRDefault="00E8620E" w:rsidP="00E8620E">
      <w:pPr>
        <w:rPr>
          <w:rFonts w:ascii="Times New Roman" w:hAnsi="Times New Roman" w:cs="Times New Roman"/>
          <w:sz w:val="22"/>
          <w:szCs w:val="22"/>
          <w:u w:val="single"/>
        </w:rPr>
      </w:pPr>
    </w:p>
    <w:p w14:paraId="30018689" w14:textId="77777777" w:rsidR="00E8620E" w:rsidRPr="000C67E8" w:rsidRDefault="00E8620E" w:rsidP="00E8620E">
      <w:pPr>
        <w:rPr>
          <w:rFonts w:ascii="Times New Roman" w:hAnsi="Times New Roman" w:cs="Times New Roman"/>
          <w:sz w:val="22"/>
          <w:szCs w:val="22"/>
          <w:u w:val="single"/>
        </w:rPr>
      </w:pPr>
    </w:p>
    <w:p w14:paraId="1A204C25" w14:textId="77777777" w:rsidR="00F80637" w:rsidRPr="000C67E8" w:rsidRDefault="00F80637" w:rsidP="00AA2904">
      <w:pPr>
        <w:spacing w:line="320" w:lineRule="exact"/>
        <w:ind w:left="357" w:hanging="357"/>
        <w:jc w:val="both"/>
        <w:rPr>
          <w:rFonts w:ascii="Times New Roman" w:hAnsi="Times New Roman" w:cs="Times New Roman"/>
          <w:sz w:val="22"/>
          <w:szCs w:val="22"/>
          <w:lang w:eastAsia="ar-SA"/>
        </w:rPr>
      </w:pPr>
    </w:p>
    <w:p w14:paraId="56DA9B6E" w14:textId="77777777" w:rsidR="008F6CD3" w:rsidRPr="000C67E8" w:rsidRDefault="008F6CD3" w:rsidP="008F6CD3">
      <w:pPr>
        <w:spacing w:before="60" w:after="300" w:line="360" w:lineRule="auto"/>
        <w:contextualSpacing/>
        <w:jc w:val="right"/>
        <w:rPr>
          <w:rFonts w:ascii="Times New Roman" w:hAnsi="Times New Roman" w:cs="Times New Roman"/>
          <w:b/>
          <w:sz w:val="22"/>
          <w:szCs w:val="22"/>
        </w:rPr>
      </w:pPr>
    </w:p>
    <w:p w14:paraId="3A5C26F4" w14:textId="76E7AB5F" w:rsidR="008F6CD3" w:rsidRPr="000C67E8" w:rsidRDefault="008F6CD3" w:rsidP="008F6CD3">
      <w:pPr>
        <w:spacing w:before="60" w:after="300" w:line="360" w:lineRule="auto"/>
        <w:contextualSpacing/>
        <w:jc w:val="right"/>
        <w:rPr>
          <w:rFonts w:ascii="Times New Roman" w:hAnsi="Times New Roman" w:cs="Times New Roman"/>
          <w:b/>
          <w:sz w:val="22"/>
          <w:szCs w:val="22"/>
        </w:rPr>
      </w:pPr>
      <w:r w:rsidRPr="000C67E8">
        <w:rPr>
          <w:rFonts w:ascii="Times New Roman" w:hAnsi="Times New Roman" w:cs="Times New Roman"/>
          <w:b/>
          <w:sz w:val="22"/>
          <w:szCs w:val="22"/>
        </w:rPr>
        <w:lastRenderedPageBreak/>
        <w:t xml:space="preserve">Załącznik nr 5 do Umowy </w:t>
      </w:r>
    </w:p>
    <w:p w14:paraId="7C4F2046" w14:textId="77777777" w:rsidR="008F6CD3" w:rsidRPr="000C67E8" w:rsidRDefault="008F6CD3" w:rsidP="008F6CD3">
      <w:pPr>
        <w:spacing w:before="60" w:after="300" w:line="360" w:lineRule="auto"/>
        <w:contextualSpacing/>
        <w:jc w:val="right"/>
        <w:rPr>
          <w:rFonts w:ascii="Times New Roman" w:hAnsi="Times New Roman" w:cs="Times New Roman"/>
          <w:b/>
          <w:sz w:val="22"/>
          <w:szCs w:val="22"/>
        </w:rPr>
      </w:pPr>
    </w:p>
    <w:p w14:paraId="02962222" w14:textId="77777777" w:rsidR="008F6CD3" w:rsidRPr="000C67E8" w:rsidRDefault="008F6CD3" w:rsidP="008F6CD3">
      <w:pPr>
        <w:spacing w:before="60" w:after="300" w:line="360" w:lineRule="auto"/>
        <w:contextualSpacing/>
        <w:jc w:val="center"/>
        <w:rPr>
          <w:rFonts w:ascii="Times New Roman" w:hAnsi="Times New Roman" w:cs="Times New Roman"/>
          <w:b/>
          <w:sz w:val="22"/>
          <w:szCs w:val="22"/>
        </w:rPr>
      </w:pPr>
      <w:r w:rsidRPr="000C67E8">
        <w:rPr>
          <w:rFonts w:ascii="Times New Roman" w:hAnsi="Times New Roman" w:cs="Times New Roman"/>
          <w:b/>
          <w:iCs/>
          <w:color w:val="000000" w:themeColor="text1"/>
          <w:sz w:val="22"/>
          <w:szCs w:val="22"/>
        </w:rPr>
        <w:t xml:space="preserve">Klauzula informacyjna </w:t>
      </w:r>
    </w:p>
    <w:p w14:paraId="54A819D6" w14:textId="77777777" w:rsidR="008F6CD3" w:rsidRPr="000C67E8" w:rsidRDefault="008F6CD3" w:rsidP="008F6CD3">
      <w:pPr>
        <w:spacing w:before="60" w:after="300"/>
        <w:contextualSpacing/>
        <w:jc w:val="both"/>
        <w:rPr>
          <w:rFonts w:ascii="Times New Roman" w:hAnsi="Times New Roman" w:cs="Times New Roman"/>
          <w:sz w:val="22"/>
          <w:szCs w:val="22"/>
        </w:rPr>
      </w:pPr>
      <w:r w:rsidRPr="000C67E8">
        <w:rPr>
          <w:rFonts w:ascii="Times New Roman" w:hAnsi="Times New Roman" w:cs="Times New Roman"/>
          <w:sz w:val="22"/>
          <w:szCs w:val="22"/>
        </w:rPr>
        <w:t xml:space="preserve">Zgodnie z </w:t>
      </w:r>
      <w:r w:rsidRPr="000C67E8">
        <w:rPr>
          <w:rFonts w:ascii="Times New Roman" w:hAnsi="Times New Roman" w:cs="Times New Roman"/>
          <w:color w:val="222222"/>
          <w:sz w:val="22"/>
          <w:szCs w:val="22"/>
          <w:shd w:val="clear" w:color="auto" w:fill="FFFFFF"/>
        </w:rPr>
        <w:t>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informujemy, że:</w:t>
      </w:r>
    </w:p>
    <w:p w14:paraId="4FF41C62" w14:textId="77777777" w:rsidR="008F6CD3" w:rsidRPr="000C67E8" w:rsidRDefault="008F6CD3" w:rsidP="008F6CD3">
      <w:pPr>
        <w:pStyle w:val="Akapitzlist"/>
        <w:widowControl/>
        <w:numPr>
          <w:ilvl w:val="0"/>
          <w:numId w:val="70"/>
        </w:numPr>
        <w:autoSpaceDE/>
        <w:autoSpaceDN/>
        <w:adjustRightInd/>
        <w:spacing w:before="60" w:after="300"/>
        <w:ind w:left="0" w:hanging="284"/>
        <w:contextualSpacing/>
        <w:jc w:val="both"/>
        <w:rPr>
          <w:rFonts w:ascii="Times New Roman" w:hAnsi="Times New Roman" w:cs="Times New Roman"/>
          <w:sz w:val="22"/>
          <w:szCs w:val="22"/>
        </w:rPr>
      </w:pPr>
      <w:r w:rsidRPr="000C67E8">
        <w:rPr>
          <w:rFonts w:ascii="Times New Roman" w:hAnsi="Times New Roman" w:cs="Times New Roman"/>
          <w:sz w:val="22"/>
          <w:szCs w:val="22"/>
        </w:rPr>
        <w:t>Administratorem Pani/Pana danych osobowych jest PIT-RADWAR S.A. z siedzibą w Warszawie, ul. Poligonowa 30, 04-051 Warszawa.</w:t>
      </w:r>
    </w:p>
    <w:p w14:paraId="62F1ACD2" w14:textId="77777777" w:rsidR="008F6CD3" w:rsidRPr="000C67E8" w:rsidRDefault="008F6CD3" w:rsidP="008F6CD3">
      <w:pPr>
        <w:pStyle w:val="Akapitzlist"/>
        <w:widowControl/>
        <w:numPr>
          <w:ilvl w:val="0"/>
          <w:numId w:val="70"/>
        </w:numPr>
        <w:autoSpaceDE/>
        <w:autoSpaceDN/>
        <w:adjustRightInd/>
        <w:spacing w:before="60" w:after="300"/>
        <w:ind w:left="0" w:hanging="284"/>
        <w:contextualSpacing/>
        <w:jc w:val="both"/>
        <w:rPr>
          <w:rFonts w:ascii="Times New Roman" w:hAnsi="Times New Roman" w:cs="Times New Roman"/>
          <w:sz w:val="22"/>
          <w:szCs w:val="22"/>
        </w:rPr>
      </w:pPr>
      <w:r w:rsidRPr="000C67E8">
        <w:rPr>
          <w:rFonts w:ascii="Times New Roman" w:hAnsi="Times New Roman" w:cs="Times New Roman"/>
          <w:sz w:val="22"/>
          <w:szCs w:val="22"/>
        </w:rPr>
        <w:t xml:space="preserve">W sprawach związanych z ochroną danych osobowych w PIT-RADWAR S.A. może się Pani/Pan kontaktować </w:t>
      </w:r>
      <w:r w:rsidRPr="000C67E8">
        <w:rPr>
          <w:rFonts w:ascii="Times New Roman" w:hAnsi="Times New Roman" w:cs="Times New Roman"/>
          <w:sz w:val="22"/>
          <w:szCs w:val="22"/>
        </w:rPr>
        <w:br/>
        <w:t xml:space="preserve">z Głównym Specjalistą ds. ochrony danych osobowych pod numerem telefonu </w:t>
      </w:r>
      <w:r w:rsidRPr="000C67E8">
        <w:rPr>
          <w:rFonts w:ascii="Times New Roman" w:hAnsi="Times New Roman" w:cs="Times New Roman"/>
          <w:b/>
          <w:sz w:val="22"/>
          <w:szCs w:val="22"/>
        </w:rPr>
        <w:t xml:space="preserve">22 540 22 02, </w:t>
      </w:r>
      <w:r w:rsidRPr="000C67E8">
        <w:rPr>
          <w:rFonts w:ascii="Times New Roman" w:hAnsi="Times New Roman" w:cs="Times New Roman"/>
          <w:sz w:val="22"/>
          <w:szCs w:val="22"/>
        </w:rPr>
        <w:t xml:space="preserve">lub za pośrednictwem poczty elektronicznej: </w:t>
      </w:r>
      <w:r w:rsidRPr="000C67E8">
        <w:rPr>
          <w:rFonts w:ascii="Times New Roman" w:hAnsi="Times New Roman" w:cs="Times New Roman"/>
          <w:b/>
          <w:sz w:val="22"/>
          <w:szCs w:val="22"/>
        </w:rPr>
        <w:t>dane.osobowe@pitradwar.com</w:t>
      </w:r>
      <w:r w:rsidRPr="000C67E8">
        <w:rPr>
          <w:rFonts w:ascii="Times New Roman" w:hAnsi="Times New Roman" w:cs="Times New Roman"/>
          <w:sz w:val="22"/>
          <w:szCs w:val="22"/>
        </w:rPr>
        <w:t>.</w:t>
      </w:r>
    </w:p>
    <w:p w14:paraId="6C7FF098" w14:textId="77777777" w:rsidR="008F6CD3" w:rsidRPr="000C67E8" w:rsidRDefault="008F6CD3" w:rsidP="008F6CD3">
      <w:pPr>
        <w:pStyle w:val="Akapitzlist"/>
        <w:widowControl/>
        <w:numPr>
          <w:ilvl w:val="0"/>
          <w:numId w:val="70"/>
        </w:numPr>
        <w:autoSpaceDE/>
        <w:autoSpaceDN/>
        <w:adjustRightInd/>
        <w:spacing w:before="60" w:after="300"/>
        <w:ind w:left="0" w:hanging="284"/>
        <w:contextualSpacing/>
        <w:jc w:val="both"/>
        <w:rPr>
          <w:rFonts w:ascii="Times New Roman" w:hAnsi="Times New Roman" w:cs="Times New Roman"/>
          <w:sz w:val="22"/>
          <w:szCs w:val="22"/>
        </w:rPr>
      </w:pPr>
      <w:r w:rsidRPr="000C67E8">
        <w:rPr>
          <w:rFonts w:ascii="Times New Roman" w:hAnsi="Times New Roman" w:cs="Times New Roman"/>
          <w:sz w:val="22"/>
          <w:szCs w:val="22"/>
        </w:rPr>
        <w:t>Pani/Pana dane osobowe przetwarzane są na podstawie art. 6 ust. 1 lit. c, f w celu realizacji umowy w zakresie niezbędnym (minimalnym) do zagwarantowania prawidłowego działania w następujących celach. Realizacji obowiązków podatkowych – w celu realizacji obowiązków wynikających z przepisów podatkowych, w szczególności Ordynacji Podatkowej, ustawy o podatku dochodowym od osób prawnych ustawy o podatku od towaru i usług i innych przepisów podatkowych - przez 5 lat od końca roku kalendarzowego w którym nastąpiło zdarzenie (podstawa art. 6 ust. 1 lit. c RODO). Dochodzenia roszczeń lub obrony przed roszczeniami w celu realizacji prawnie uzasadnionego interesu administratora polegającego na dochodzeniu swoich praw majątkowych lub niemajątkowych lub ochrony przed roszczeniami wobec Administratora zgodnie z przepisami ogólnymi, w szczególności z Kodeksem Cywilnym – przez 3 lata od zakończenia współpracy, a w przypadku toczącego się postępowania do czasu jego prawomocnego zakończenia oraz do czasu przedawnienia roszczeń. (podstawa art. 6 ust. 1 lit. f RODO)</w:t>
      </w:r>
    </w:p>
    <w:p w14:paraId="033DDE2D" w14:textId="77777777" w:rsidR="008F6CD3" w:rsidRPr="000C67E8" w:rsidRDefault="008F6CD3" w:rsidP="008F6CD3">
      <w:pPr>
        <w:pStyle w:val="Akapitzlist"/>
        <w:widowControl/>
        <w:numPr>
          <w:ilvl w:val="0"/>
          <w:numId w:val="70"/>
        </w:numPr>
        <w:autoSpaceDE/>
        <w:autoSpaceDN/>
        <w:adjustRightInd/>
        <w:spacing w:before="60" w:after="300"/>
        <w:ind w:left="0" w:hanging="284"/>
        <w:contextualSpacing/>
        <w:jc w:val="both"/>
        <w:rPr>
          <w:rFonts w:ascii="Times New Roman" w:hAnsi="Times New Roman" w:cs="Times New Roman"/>
          <w:sz w:val="22"/>
          <w:szCs w:val="22"/>
        </w:rPr>
      </w:pPr>
      <w:r w:rsidRPr="000C67E8">
        <w:rPr>
          <w:rFonts w:ascii="Times New Roman" w:hAnsi="Times New Roman" w:cs="Times New Roman"/>
          <w:sz w:val="22"/>
          <w:szCs w:val="22"/>
        </w:rPr>
        <w:t xml:space="preserve">Odbiorcą Pani/Pana danych osobowych będzie PIT-RADWAR S.A który udostępnia dane osobowe </w:t>
      </w:r>
      <w:r w:rsidRPr="000C67E8">
        <w:rPr>
          <w:rFonts w:ascii="Times New Roman" w:hAnsi="Times New Roman" w:cs="Times New Roman"/>
          <w:sz w:val="22"/>
          <w:szCs w:val="22"/>
        </w:rPr>
        <w:br/>
        <w:t>w przypadku gdy taki obowiązek wynika z przepisów obowiązującego prawa m.in. do ZUS, Krajowej Administracji Skarbowej, PFRON, komornikom sądowym, Państwowej Inspekcji Pracy, Państwowej Inspekcji Sanitarnej, innym organom państwowym np. Policji, Żandarmerii Wojskowej, Służbie Kontrwywiadu Wojskowego oraz innym organom uprawnionym do kontroli naszej działalności, a także specjalistycznej uzbrojonej formacji ochronnej,</w:t>
      </w:r>
      <w:r w:rsidRPr="000C67E8">
        <w:rPr>
          <w:rFonts w:ascii="Times New Roman" w:hAnsi="Times New Roman" w:cs="Times New Roman"/>
          <w:sz w:val="22"/>
          <w:szCs w:val="22"/>
        </w:rPr>
        <w:br/>
        <w:t>o której mowa w art. 5 ust. 1 ustawy z dnia 22 sierpnia 1997 r. o ochronie osób i mienia.</w:t>
      </w:r>
    </w:p>
    <w:p w14:paraId="778107A3" w14:textId="77777777" w:rsidR="008F6CD3" w:rsidRPr="000C67E8" w:rsidRDefault="008F6CD3" w:rsidP="008F6CD3">
      <w:pPr>
        <w:pStyle w:val="Default"/>
        <w:spacing w:before="60" w:after="300"/>
        <w:ind w:hanging="284"/>
        <w:contextualSpacing/>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 xml:space="preserve">5. Pani/Pana dane osobowe będą przetwarzane przez okres wymagany przez prawo tj.: </w:t>
      </w:r>
    </w:p>
    <w:p w14:paraId="2C0EE743" w14:textId="77777777" w:rsidR="008F6CD3" w:rsidRPr="000C67E8" w:rsidRDefault="008F6CD3" w:rsidP="008F6CD3">
      <w:pPr>
        <w:pStyle w:val="Default"/>
        <w:numPr>
          <w:ilvl w:val="0"/>
          <w:numId w:val="71"/>
        </w:numPr>
        <w:spacing w:before="60" w:after="300"/>
        <w:contextualSpacing/>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 xml:space="preserve">zabezpieczenia lub dochodzenia ewentualnych roszczeń wynikających z umowy, </w:t>
      </w:r>
    </w:p>
    <w:p w14:paraId="52CAC73C" w14:textId="77777777" w:rsidR="008F6CD3" w:rsidRPr="000C67E8" w:rsidRDefault="008F6CD3" w:rsidP="008F6CD3">
      <w:pPr>
        <w:pStyle w:val="Default"/>
        <w:numPr>
          <w:ilvl w:val="0"/>
          <w:numId w:val="71"/>
        </w:numPr>
        <w:spacing w:before="60" w:after="300"/>
        <w:contextualSpacing/>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 xml:space="preserve">wywiązania się z obowiązku prawnego nałożonego na Administratora (wynikającego np. </w:t>
      </w:r>
      <w:r w:rsidRPr="000C67E8">
        <w:rPr>
          <w:rFonts w:ascii="Times New Roman" w:hAnsi="Times New Roman" w:cs="Times New Roman"/>
          <w:color w:val="auto"/>
          <w:sz w:val="22"/>
          <w:szCs w:val="22"/>
        </w:rPr>
        <w:br/>
        <w:t xml:space="preserve">z przepisów o rachunkowości i przepisów podatkowych). </w:t>
      </w:r>
    </w:p>
    <w:p w14:paraId="484A3717" w14:textId="77777777" w:rsidR="008F6CD3" w:rsidRPr="000C67E8" w:rsidRDefault="008F6CD3" w:rsidP="008F6CD3">
      <w:pPr>
        <w:pStyle w:val="Default"/>
        <w:spacing w:before="60" w:after="300"/>
        <w:contextualSpacing/>
        <w:jc w:val="both"/>
        <w:rPr>
          <w:rFonts w:ascii="Times New Roman" w:hAnsi="Times New Roman" w:cs="Times New Roman"/>
          <w:color w:val="auto"/>
          <w:sz w:val="22"/>
          <w:szCs w:val="22"/>
        </w:rPr>
      </w:pPr>
    </w:p>
    <w:p w14:paraId="62305594" w14:textId="77777777" w:rsidR="008F6CD3" w:rsidRPr="000C67E8" w:rsidRDefault="008F6CD3" w:rsidP="008F6CD3">
      <w:pPr>
        <w:pStyle w:val="Default"/>
        <w:spacing w:before="60" w:after="300"/>
        <w:ind w:hanging="284"/>
        <w:contextualSpacing/>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 xml:space="preserve">6. Przysługuje Pani/Panu prawo dostępu do treści swoich danych oraz prawo ich sprostowania, usunięcia, ograniczenia przetwarzania, prawo do przenoszenia danych, prawo wniesienia sprzeciwu, a jeżeli przetwarzanie odbywa się na podstawie zgody: prawo do cofnięcia zgody w dowolnym momencie bez wpływu na zgodność </w:t>
      </w:r>
      <w:r w:rsidRPr="000C67E8">
        <w:rPr>
          <w:rFonts w:ascii="Times New Roman" w:hAnsi="Times New Roman" w:cs="Times New Roman"/>
          <w:color w:val="auto"/>
          <w:sz w:val="22"/>
          <w:szCs w:val="22"/>
        </w:rPr>
        <w:br/>
        <w:t xml:space="preserve">z prawem przetwarzania, którego dokonano na podstawie zgody przed jej cofnięciem. </w:t>
      </w:r>
    </w:p>
    <w:p w14:paraId="73500201" w14:textId="77777777" w:rsidR="008F6CD3" w:rsidRPr="000C67E8" w:rsidRDefault="008F6CD3" w:rsidP="008F6CD3">
      <w:pPr>
        <w:pStyle w:val="Default"/>
        <w:spacing w:before="60" w:after="300"/>
        <w:contextualSpacing/>
        <w:jc w:val="both"/>
        <w:rPr>
          <w:rFonts w:ascii="Times New Roman" w:hAnsi="Times New Roman" w:cs="Times New Roman"/>
          <w:color w:val="auto"/>
          <w:sz w:val="22"/>
          <w:szCs w:val="22"/>
        </w:rPr>
      </w:pPr>
    </w:p>
    <w:p w14:paraId="5F69C823" w14:textId="77777777" w:rsidR="008F6CD3" w:rsidRPr="000C67E8" w:rsidRDefault="008F6CD3" w:rsidP="008F6CD3">
      <w:pPr>
        <w:pStyle w:val="Default"/>
        <w:spacing w:before="60" w:after="300"/>
        <w:contextualSpacing/>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 xml:space="preserve">Przysługuje Pani/Panu prawo dostępu do: </w:t>
      </w:r>
    </w:p>
    <w:p w14:paraId="782FD694" w14:textId="77777777" w:rsidR="008F6CD3" w:rsidRPr="000C67E8" w:rsidRDefault="008F6CD3" w:rsidP="008F6CD3">
      <w:pPr>
        <w:pStyle w:val="Default"/>
        <w:numPr>
          <w:ilvl w:val="0"/>
          <w:numId w:val="72"/>
        </w:numPr>
        <w:spacing w:before="60" w:after="300"/>
        <w:contextualSpacing/>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 xml:space="preserve">dostępu do treści swoich danych - uzyskania od Administratora potwierdzenia czy przetwarzane są jej dane osobowe. Jeżeli dane o osobie której dane dotyczą są przetwarzane, jest ona uprawniona do uzyskania dostępu do nich oraz uzyskania następujących informacji: o celach przetwarzania, kategoriach danych osobowych, informacji o odbiorcach lub kategoriach odbiorców którym dane zostały lub zostaną ujawnione, o okresie przechowywania danych lub kryteriach ich ustalania, o prawie do żądania sprostowania, usunięcia lub ograniczenia </w:t>
      </w:r>
      <w:r w:rsidRPr="000C67E8">
        <w:rPr>
          <w:rFonts w:ascii="Times New Roman" w:hAnsi="Times New Roman" w:cs="Times New Roman"/>
          <w:color w:val="auto"/>
          <w:sz w:val="22"/>
          <w:szCs w:val="22"/>
        </w:rPr>
        <w:lastRenderedPageBreak/>
        <w:t xml:space="preserve">przetwarzania danych osobowych przysługujących osobie której dane dotyczą oraz do wniesienia sprzeciwu wobec takiego przetwarzania (art. 15 RODO), </w:t>
      </w:r>
    </w:p>
    <w:p w14:paraId="5E47F33C" w14:textId="77777777" w:rsidR="008F6CD3" w:rsidRPr="000C67E8" w:rsidRDefault="008F6CD3" w:rsidP="008F6CD3">
      <w:pPr>
        <w:pStyle w:val="Default"/>
        <w:numPr>
          <w:ilvl w:val="0"/>
          <w:numId w:val="72"/>
        </w:numPr>
        <w:spacing w:before="60" w:after="300"/>
        <w:contextualSpacing/>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 xml:space="preserve">otrzymania kopii danych - uzyskania kopii danych podlegających przetwarzaniu, przy czym pierwsza kopia jest bezpłatna a za kolejne kopie administrator może nałożyć opłatę </w:t>
      </w:r>
      <w:r w:rsidRPr="000C67E8">
        <w:rPr>
          <w:rFonts w:ascii="Times New Roman" w:hAnsi="Times New Roman" w:cs="Times New Roman"/>
          <w:color w:val="auto"/>
          <w:sz w:val="22"/>
          <w:szCs w:val="22"/>
        </w:rPr>
        <w:br/>
        <w:t xml:space="preserve">w rozsądnej wysokości wynikającą z kosztów administracyjnych (art. 15 ust. 3 RODO), </w:t>
      </w:r>
    </w:p>
    <w:p w14:paraId="094B2E3A" w14:textId="77777777" w:rsidR="008F6CD3" w:rsidRPr="000C67E8" w:rsidRDefault="008F6CD3" w:rsidP="008F6CD3">
      <w:pPr>
        <w:pStyle w:val="Default"/>
        <w:numPr>
          <w:ilvl w:val="0"/>
          <w:numId w:val="72"/>
        </w:numPr>
        <w:spacing w:before="60" w:after="300"/>
        <w:contextualSpacing/>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 xml:space="preserve">sprostowania - żądania sprostowania dotyczących jej danych osobowych, które są nieprawidłowe lub uzupełnienia niekompletnych danych (art. 16 RODO), </w:t>
      </w:r>
    </w:p>
    <w:p w14:paraId="243909FD" w14:textId="77777777" w:rsidR="008F6CD3" w:rsidRPr="000C67E8" w:rsidRDefault="008F6CD3" w:rsidP="008F6CD3">
      <w:pPr>
        <w:pStyle w:val="Default"/>
        <w:numPr>
          <w:ilvl w:val="0"/>
          <w:numId w:val="72"/>
        </w:numPr>
        <w:spacing w:before="60" w:after="300"/>
        <w:contextualSpacing/>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 xml:space="preserve">usunięcia danych - żądania usunięcia jej danych osobowych jeżeli Administrator nie ma już podstawy prawnej do ich przetwarzania lub dane nie są już niezbędne do celów przetwarzania (art. 17 RODO), </w:t>
      </w:r>
    </w:p>
    <w:p w14:paraId="3B40FB1D" w14:textId="77777777" w:rsidR="008F6CD3" w:rsidRPr="000C67E8" w:rsidRDefault="008F6CD3" w:rsidP="008F6CD3">
      <w:pPr>
        <w:pStyle w:val="Default"/>
        <w:numPr>
          <w:ilvl w:val="0"/>
          <w:numId w:val="72"/>
        </w:numPr>
        <w:spacing w:before="60" w:after="300"/>
        <w:contextualSpacing/>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ograniczenia przetwarzania - żądania ograniczenia przetwarzania danych osobowych (art. 18 RODO),</w:t>
      </w:r>
    </w:p>
    <w:p w14:paraId="46EE56F6" w14:textId="77777777" w:rsidR="008F6CD3" w:rsidRPr="000C67E8" w:rsidRDefault="008F6CD3" w:rsidP="008F6CD3">
      <w:pPr>
        <w:pStyle w:val="Default"/>
        <w:numPr>
          <w:ilvl w:val="0"/>
          <w:numId w:val="73"/>
        </w:numPr>
        <w:spacing w:before="60" w:after="300"/>
        <w:contextualSpacing/>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 xml:space="preserve">sprzeciwu - wniesienia sprzeciwu wobec przetwarzania jej danych osobowych w prawnie uzasadnionych celach Administratora z przyczyn związanych z jej szczególną sytuacją </w:t>
      </w:r>
      <w:r w:rsidRPr="000C67E8">
        <w:rPr>
          <w:rFonts w:ascii="Times New Roman" w:hAnsi="Times New Roman" w:cs="Times New Roman"/>
          <w:color w:val="auto"/>
          <w:sz w:val="22"/>
          <w:szCs w:val="22"/>
        </w:rPr>
        <w:br/>
        <w:t xml:space="preserve">w tym wobec profilowania. Wówczas Administrator dokonuje oceny istnienia ważnych prawnie uzasadnionych podstaw przetwarzania, nadrzędnych wobec interesów praw </w:t>
      </w:r>
      <w:r w:rsidRPr="000C67E8">
        <w:rPr>
          <w:rFonts w:ascii="Times New Roman" w:hAnsi="Times New Roman" w:cs="Times New Roman"/>
          <w:color w:val="auto"/>
          <w:sz w:val="22"/>
          <w:szCs w:val="22"/>
        </w:rPr>
        <w:br/>
        <w:t xml:space="preserve">i wolności osób których dane dotyczą lub podstaw ustalenia, dochodzenia lub obrony roszczeń. Jeżeli zgodnie z oceną interesy osoby której dane dotyczą będą ważniejsze od interesów Administratora to będzie on zobowiązany zaprzestać przetwarzania danych w tych celach (art. 21 RODO). </w:t>
      </w:r>
    </w:p>
    <w:p w14:paraId="408AE386" w14:textId="77777777" w:rsidR="008F6CD3" w:rsidRPr="000C67E8" w:rsidRDefault="008F6CD3" w:rsidP="008F6CD3">
      <w:pPr>
        <w:pStyle w:val="Default"/>
        <w:spacing w:before="60" w:after="300"/>
        <w:contextualSpacing/>
        <w:jc w:val="both"/>
        <w:rPr>
          <w:rFonts w:ascii="Times New Roman" w:hAnsi="Times New Roman" w:cs="Times New Roman"/>
          <w:color w:val="auto"/>
          <w:sz w:val="22"/>
          <w:szCs w:val="22"/>
        </w:rPr>
      </w:pPr>
    </w:p>
    <w:p w14:paraId="2B476273" w14:textId="77777777" w:rsidR="008F6CD3" w:rsidRPr="000C67E8" w:rsidRDefault="008F6CD3" w:rsidP="008F6CD3">
      <w:pPr>
        <w:pStyle w:val="Default"/>
        <w:spacing w:before="60" w:after="300"/>
        <w:contextualSpacing/>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 xml:space="preserve">W celu skorzystania z wyżej wymienionych praw, osoba której dane dotyczą, powinna skontaktować się </w:t>
      </w:r>
      <w:r w:rsidRPr="000C67E8">
        <w:rPr>
          <w:rFonts w:ascii="Times New Roman" w:hAnsi="Times New Roman" w:cs="Times New Roman"/>
          <w:color w:val="auto"/>
          <w:sz w:val="22"/>
          <w:szCs w:val="22"/>
        </w:rPr>
        <w:br/>
        <w:t xml:space="preserve">z Administratorem lub Głównym Specjalistą ds. ochrony danych osobowych (dane kontaktowe zawarte </w:t>
      </w:r>
      <w:r w:rsidRPr="000C67E8">
        <w:rPr>
          <w:rFonts w:ascii="Times New Roman" w:hAnsi="Times New Roman" w:cs="Times New Roman"/>
          <w:color w:val="auto"/>
          <w:sz w:val="22"/>
          <w:szCs w:val="22"/>
        </w:rPr>
        <w:br/>
        <w:t xml:space="preserve">w punktach 1 i 2) i poinformować z którego prawa i w jakim zakresie chce skorzystać. </w:t>
      </w:r>
    </w:p>
    <w:p w14:paraId="6C98964A" w14:textId="77777777" w:rsidR="008F6CD3" w:rsidRPr="000C67E8" w:rsidRDefault="008F6CD3" w:rsidP="008F6CD3">
      <w:pPr>
        <w:pStyle w:val="Default"/>
        <w:spacing w:before="60" w:after="300"/>
        <w:contextualSpacing/>
        <w:jc w:val="both"/>
        <w:rPr>
          <w:rFonts w:ascii="Times New Roman" w:hAnsi="Times New Roman" w:cs="Times New Roman"/>
          <w:color w:val="auto"/>
          <w:sz w:val="22"/>
          <w:szCs w:val="22"/>
        </w:rPr>
      </w:pPr>
    </w:p>
    <w:p w14:paraId="34CA7DC9" w14:textId="77777777" w:rsidR="008F6CD3" w:rsidRPr="000C67E8" w:rsidRDefault="008F6CD3" w:rsidP="008F6CD3">
      <w:pPr>
        <w:pStyle w:val="Default"/>
        <w:spacing w:before="60" w:after="300"/>
        <w:ind w:left="284" w:hanging="568"/>
        <w:contextualSpacing/>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 xml:space="preserve">7.  Nie przysługuje Pani/Panu prawo do: </w:t>
      </w:r>
    </w:p>
    <w:p w14:paraId="574846E2" w14:textId="77777777" w:rsidR="008F6CD3" w:rsidRPr="000C67E8" w:rsidRDefault="008F6CD3" w:rsidP="008F6CD3">
      <w:pPr>
        <w:pStyle w:val="Default"/>
        <w:spacing w:before="60" w:after="300"/>
        <w:contextualSpacing/>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 xml:space="preserve">a) Usunięcia danych w związku z art. 17 ust 3 lit. b, d lub e RODO; </w:t>
      </w:r>
    </w:p>
    <w:p w14:paraId="0AD43528" w14:textId="77777777" w:rsidR="008F6CD3" w:rsidRPr="000C67E8" w:rsidRDefault="008F6CD3" w:rsidP="008F6CD3">
      <w:pPr>
        <w:pStyle w:val="Default"/>
        <w:spacing w:before="60" w:after="300"/>
        <w:contextualSpacing/>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 xml:space="preserve">b) Przenoszenia danych osobowych o których mowa w art. 20 RODO; </w:t>
      </w:r>
    </w:p>
    <w:p w14:paraId="0A07E5F9" w14:textId="77777777" w:rsidR="008F6CD3" w:rsidRPr="000C67E8" w:rsidRDefault="008F6CD3" w:rsidP="008F6CD3">
      <w:pPr>
        <w:pStyle w:val="Default"/>
        <w:spacing w:before="60" w:after="300"/>
        <w:contextualSpacing/>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 xml:space="preserve">c) Prawo do sprzeciwu wobec przetwarzania danych osobowych, gdy podstawę prawną przetwarzania danych osobowych stanowi przesłanka z art. 6 ust 1 lit c RODO. </w:t>
      </w:r>
    </w:p>
    <w:p w14:paraId="6C0E3BE6" w14:textId="77777777" w:rsidR="008F6CD3" w:rsidRPr="000C67E8" w:rsidRDefault="008F6CD3" w:rsidP="008F6CD3">
      <w:pPr>
        <w:pStyle w:val="Akapitzlist"/>
        <w:widowControl/>
        <w:numPr>
          <w:ilvl w:val="0"/>
          <w:numId w:val="74"/>
        </w:numPr>
        <w:autoSpaceDE/>
        <w:autoSpaceDN/>
        <w:adjustRightInd/>
        <w:spacing w:before="60" w:after="300"/>
        <w:ind w:left="142" w:hanging="426"/>
        <w:contextualSpacing/>
        <w:jc w:val="both"/>
        <w:rPr>
          <w:rFonts w:ascii="Times New Roman" w:hAnsi="Times New Roman" w:cs="Times New Roman"/>
          <w:b/>
          <w:sz w:val="22"/>
          <w:szCs w:val="22"/>
        </w:rPr>
      </w:pPr>
      <w:r w:rsidRPr="000C67E8">
        <w:rPr>
          <w:rFonts w:ascii="Times New Roman" w:hAnsi="Times New Roman" w:cs="Times New Roman"/>
          <w:sz w:val="22"/>
          <w:szCs w:val="22"/>
        </w:rPr>
        <w:t xml:space="preserve">Jeśli uzna Pani/Pan, iż przetwarzanie danych osobowych Pani/Pana dotyczących narusza przepisy RODO, przysługuje Pani/Panu prawo wniesienia skargi do Prezesa Urzędu Ochrony Danych Osobowych. Adres: Urząd Ochrony Danych Osobowych, Stawki 2, 00-193 Warszawa, Telefon: 22 531 03 00, Fax: 22 531 03 01 lub przez elektroniczną skrzynkę podawczą dostępną na stronie </w:t>
      </w:r>
      <w:hyperlink w:history="1">
        <w:r w:rsidRPr="000C67E8">
          <w:rPr>
            <w:rStyle w:val="Hipercze"/>
            <w:rFonts w:ascii="Times New Roman" w:hAnsi="Times New Roman" w:cs="Times New Roman"/>
            <w:sz w:val="22"/>
            <w:szCs w:val="22"/>
          </w:rPr>
          <w:t>https://www.uodo.gov.pl/pl/p/kontakt</w:t>
        </w:r>
      </w:hyperlink>
      <w:r w:rsidRPr="000C67E8">
        <w:rPr>
          <w:rFonts w:ascii="Times New Roman" w:hAnsi="Times New Roman" w:cs="Times New Roman"/>
          <w:sz w:val="22"/>
          <w:szCs w:val="22"/>
        </w:rPr>
        <w:t>.</w:t>
      </w:r>
    </w:p>
    <w:p w14:paraId="791CDA77" w14:textId="77777777" w:rsidR="008F6CD3" w:rsidRPr="000C67E8" w:rsidRDefault="008F6CD3" w:rsidP="008F6CD3">
      <w:pPr>
        <w:spacing w:line="320" w:lineRule="exact"/>
        <w:ind w:left="357" w:hanging="357"/>
        <w:jc w:val="both"/>
        <w:rPr>
          <w:rFonts w:ascii="Times New Roman" w:hAnsi="Times New Roman" w:cs="Times New Roman"/>
          <w:sz w:val="22"/>
          <w:szCs w:val="22"/>
          <w:lang w:eastAsia="ar-SA"/>
        </w:rPr>
      </w:pPr>
    </w:p>
    <w:p w14:paraId="62F6076E" w14:textId="77777777" w:rsidR="008F6CD3" w:rsidRPr="000C67E8" w:rsidRDefault="008F6CD3" w:rsidP="008F6CD3">
      <w:pPr>
        <w:spacing w:line="320" w:lineRule="exact"/>
        <w:ind w:left="357" w:hanging="357"/>
        <w:jc w:val="both"/>
        <w:rPr>
          <w:rFonts w:ascii="Times New Roman" w:hAnsi="Times New Roman" w:cs="Times New Roman"/>
          <w:sz w:val="22"/>
          <w:szCs w:val="22"/>
          <w:lang w:eastAsia="ar-SA"/>
        </w:rPr>
      </w:pPr>
    </w:p>
    <w:p w14:paraId="051E8596" w14:textId="77777777" w:rsidR="008F6CD3" w:rsidRPr="000C67E8" w:rsidRDefault="008F6CD3" w:rsidP="00AA2904">
      <w:pPr>
        <w:spacing w:line="320" w:lineRule="exact"/>
        <w:ind w:left="357" w:hanging="357"/>
        <w:jc w:val="both"/>
        <w:rPr>
          <w:rFonts w:ascii="Times New Roman" w:hAnsi="Times New Roman" w:cs="Times New Roman"/>
          <w:sz w:val="22"/>
          <w:szCs w:val="22"/>
          <w:lang w:eastAsia="ar-SA"/>
        </w:rPr>
      </w:pPr>
    </w:p>
    <w:sectPr w:rsidR="008F6CD3" w:rsidRPr="000C67E8">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4CE8A7" w14:textId="77777777" w:rsidR="00853B4E" w:rsidRDefault="00853B4E" w:rsidP="008239F6">
      <w:r>
        <w:separator/>
      </w:r>
    </w:p>
  </w:endnote>
  <w:endnote w:type="continuationSeparator" w:id="0">
    <w:p w14:paraId="73601C57" w14:textId="77777777" w:rsidR="00853B4E" w:rsidRDefault="00853B4E" w:rsidP="00823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7399516"/>
      <w:docPartObj>
        <w:docPartGallery w:val="Page Numbers (Bottom of Page)"/>
        <w:docPartUnique/>
      </w:docPartObj>
    </w:sdtPr>
    <w:sdtEndPr>
      <w:rPr>
        <w:rFonts w:ascii="Times New Roman" w:hAnsi="Times New Roman" w:cs="Times New Roman"/>
      </w:rPr>
    </w:sdtEndPr>
    <w:sdtContent>
      <w:p w14:paraId="0895DBD7" w14:textId="24B2DE49" w:rsidR="00463F9C" w:rsidRPr="001B0C59" w:rsidRDefault="00463F9C">
        <w:pPr>
          <w:pStyle w:val="Stopka"/>
          <w:jc w:val="center"/>
          <w:rPr>
            <w:rFonts w:ascii="Times New Roman" w:hAnsi="Times New Roman" w:cs="Times New Roman"/>
          </w:rPr>
        </w:pPr>
        <w:r w:rsidRPr="001B0C59">
          <w:rPr>
            <w:rFonts w:ascii="Times New Roman" w:hAnsi="Times New Roman" w:cs="Times New Roman"/>
          </w:rPr>
          <w:fldChar w:fldCharType="begin"/>
        </w:r>
        <w:r w:rsidRPr="001B0C59">
          <w:rPr>
            <w:rFonts w:ascii="Times New Roman" w:hAnsi="Times New Roman" w:cs="Times New Roman"/>
          </w:rPr>
          <w:instrText>PAGE   \* MERGEFORMAT</w:instrText>
        </w:r>
        <w:r w:rsidRPr="001B0C59">
          <w:rPr>
            <w:rFonts w:ascii="Times New Roman" w:hAnsi="Times New Roman" w:cs="Times New Roman"/>
          </w:rPr>
          <w:fldChar w:fldCharType="separate"/>
        </w:r>
        <w:r w:rsidR="00286F45">
          <w:rPr>
            <w:rFonts w:ascii="Times New Roman" w:hAnsi="Times New Roman" w:cs="Times New Roman"/>
            <w:noProof/>
          </w:rPr>
          <w:t>33</w:t>
        </w:r>
        <w:r w:rsidRPr="001B0C59">
          <w:rPr>
            <w:rFonts w:ascii="Times New Roman" w:hAnsi="Times New Roman" w:cs="Times New Roman"/>
          </w:rPr>
          <w:fldChar w:fldCharType="end"/>
        </w:r>
      </w:p>
    </w:sdtContent>
  </w:sdt>
  <w:p w14:paraId="058DB8CE" w14:textId="77777777" w:rsidR="00463F9C" w:rsidRDefault="00463F9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0EA2E7" w14:textId="77777777" w:rsidR="00853B4E" w:rsidRDefault="00853B4E" w:rsidP="008239F6">
      <w:r>
        <w:separator/>
      </w:r>
    </w:p>
  </w:footnote>
  <w:footnote w:type="continuationSeparator" w:id="0">
    <w:p w14:paraId="7E0C0FE8" w14:textId="77777777" w:rsidR="00853B4E" w:rsidRDefault="00853B4E" w:rsidP="008239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17336"/>
    <w:multiLevelType w:val="hybridMultilevel"/>
    <w:tmpl w:val="FFFFFFFF"/>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 w15:restartNumberingAfterBreak="0">
    <w:nsid w:val="01501B5D"/>
    <w:multiLevelType w:val="hybridMultilevel"/>
    <w:tmpl w:val="16EEEDCC"/>
    <w:lvl w:ilvl="0" w:tplc="7C42622E">
      <w:start w:val="22"/>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 w15:restartNumberingAfterBreak="0">
    <w:nsid w:val="016F3ED1"/>
    <w:multiLevelType w:val="hybridMultilevel"/>
    <w:tmpl w:val="9FD2AA86"/>
    <w:lvl w:ilvl="0" w:tplc="49B04462">
      <w:start w:val="1"/>
      <w:numFmt w:val="lowerRoman"/>
      <w:lvlText w:val="(%1)"/>
      <w:lvlJc w:val="left"/>
      <w:pPr>
        <w:ind w:left="402" w:hanging="284"/>
      </w:pPr>
      <w:rPr>
        <w:rFonts w:ascii="Times New Roman" w:eastAsia="Arial" w:hAnsi="Times New Roman" w:cs="Times New Roman" w:hint="default"/>
        <w:spacing w:val="-1"/>
        <w:w w:val="99"/>
        <w:sz w:val="22"/>
        <w:szCs w:val="22"/>
        <w:lang w:val="pl-PL" w:eastAsia="en-US" w:bidi="ar-SA"/>
      </w:rPr>
    </w:lvl>
    <w:lvl w:ilvl="1" w:tplc="19F06C04">
      <w:numFmt w:val="bullet"/>
      <w:lvlText w:val="•"/>
      <w:lvlJc w:val="left"/>
      <w:pPr>
        <w:ind w:left="883" w:hanging="284"/>
      </w:pPr>
      <w:rPr>
        <w:rFonts w:hint="default"/>
        <w:lang w:val="pl-PL" w:eastAsia="en-US" w:bidi="ar-SA"/>
      </w:rPr>
    </w:lvl>
    <w:lvl w:ilvl="2" w:tplc="52A63E32">
      <w:numFmt w:val="bullet"/>
      <w:lvlText w:val="•"/>
      <w:lvlJc w:val="left"/>
      <w:pPr>
        <w:ind w:left="1366" w:hanging="284"/>
      </w:pPr>
      <w:rPr>
        <w:rFonts w:hint="default"/>
        <w:lang w:val="pl-PL" w:eastAsia="en-US" w:bidi="ar-SA"/>
      </w:rPr>
    </w:lvl>
    <w:lvl w:ilvl="3" w:tplc="52DC43A6">
      <w:numFmt w:val="bullet"/>
      <w:lvlText w:val="•"/>
      <w:lvlJc w:val="left"/>
      <w:pPr>
        <w:ind w:left="1849" w:hanging="284"/>
      </w:pPr>
      <w:rPr>
        <w:rFonts w:hint="default"/>
        <w:lang w:val="pl-PL" w:eastAsia="en-US" w:bidi="ar-SA"/>
      </w:rPr>
    </w:lvl>
    <w:lvl w:ilvl="4" w:tplc="9BB0401A">
      <w:numFmt w:val="bullet"/>
      <w:lvlText w:val="•"/>
      <w:lvlJc w:val="left"/>
      <w:pPr>
        <w:ind w:left="2332" w:hanging="284"/>
      </w:pPr>
      <w:rPr>
        <w:rFonts w:hint="default"/>
        <w:lang w:val="pl-PL" w:eastAsia="en-US" w:bidi="ar-SA"/>
      </w:rPr>
    </w:lvl>
    <w:lvl w:ilvl="5" w:tplc="8CE00758">
      <w:numFmt w:val="bullet"/>
      <w:lvlText w:val="•"/>
      <w:lvlJc w:val="left"/>
      <w:pPr>
        <w:ind w:left="2815" w:hanging="284"/>
      </w:pPr>
      <w:rPr>
        <w:rFonts w:hint="default"/>
        <w:lang w:val="pl-PL" w:eastAsia="en-US" w:bidi="ar-SA"/>
      </w:rPr>
    </w:lvl>
    <w:lvl w:ilvl="6" w:tplc="F56CF58A">
      <w:numFmt w:val="bullet"/>
      <w:lvlText w:val="•"/>
      <w:lvlJc w:val="left"/>
      <w:pPr>
        <w:ind w:left="3299" w:hanging="284"/>
      </w:pPr>
      <w:rPr>
        <w:rFonts w:hint="default"/>
        <w:lang w:val="pl-PL" w:eastAsia="en-US" w:bidi="ar-SA"/>
      </w:rPr>
    </w:lvl>
    <w:lvl w:ilvl="7" w:tplc="4FA28DF6">
      <w:numFmt w:val="bullet"/>
      <w:lvlText w:val="•"/>
      <w:lvlJc w:val="left"/>
      <w:pPr>
        <w:ind w:left="3782" w:hanging="284"/>
      </w:pPr>
      <w:rPr>
        <w:rFonts w:hint="default"/>
        <w:lang w:val="pl-PL" w:eastAsia="en-US" w:bidi="ar-SA"/>
      </w:rPr>
    </w:lvl>
    <w:lvl w:ilvl="8" w:tplc="A614DF10">
      <w:numFmt w:val="bullet"/>
      <w:lvlText w:val="•"/>
      <w:lvlJc w:val="left"/>
      <w:pPr>
        <w:ind w:left="4265" w:hanging="284"/>
      </w:pPr>
      <w:rPr>
        <w:rFonts w:hint="default"/>
        <w:lang w:val="pl-PL" w:eastAsia="en-US" w:bidi="ar-SA"/>
      </w:rPr>
    </w:lvl>
  </w:abstractNum>
  <w:abstractNum w:abstractNumId="3" w15:restartNumberingAfterBreak="0">
    <w:nsid w:val="01CF095A"/>
    <w:multiLevelType w:val="hybridMultilevel"/>
    <w:tmpl w:val="2DFA5DC2"/>
    <w:lvl w:ilvl="0" w:tplc="0198866A">
      <w:start w:val="16"/>
      <w:numFmt w:val="decimal"/>
      <w:lvlText w:val="%1."/>
      <w:lvlJc w:val="left"/>
      <w:pPr>
        <w:ind w:left="284" w:hanging="360"/>
      </w:pPr>
      <w:rPr>
        <w:rFonts w:hint="default"/>
      </w:rPr>
    </w:lvl>
    <w:lvl w:ilvl="1" w:tplc="04150019" w:tentative="1">
      <w:start w:val="1"/>
      <w:numFmt w:val="lowerLetter"/>
      <w:lvlText w:val="%2."/>
      <w:lvlJc w:val="left"/>
      <w:pPr>
        <w:ind w:left="1004" w:hanging="360"/>
      </w:pPr>
    </w:lvl>
    <w:lvl w:ilvl="2" w:tplc="0415001B" w:tentative="1">
      <w:start w:val="1"/>
      <w:numFmt w:val="lowerRoman"/>
      <w:lvlText w:val="%3."/>
      <w:lvlJc w:val="right"/>
      <w:pPr>
        <w:ind w:left="1724" w:hanging="180"/>
      </w:pPr>
    </w:lvl>
    <w:lvl w:ilvl="3" w:tplc="0415000F" w:tentative="1">
      <w:start w:val="1"/>
      <w:numFmt w:val="decimal"/>
      <w:lvlText w:val="%4."/>
      <w:lvlJc w:val="left"/>
      <w:pPr>
        <w:ind w:left="2444" w:hanging="360"/>
      </w:pPr>
    </w:lvl>
    <w:lvl w:ilvl="4" w:tplc="04150019" w:tentative="1">
      <w:start w:val="1"/>
      <w:numFmt w:val="lowerLetter"/>
      <w:lvlText w:val="%5."/>
      <w:lvlJc w:val="left"/>
      <w:pPr>
        <w:ind w:left="3164" w:hanging="360"/>
      </w:pPr>
    </w:lvl>
    <w:lvl w:ilvl="5" w:tplc="0415001B" w:tentative="1">
      <w:start w:val="1"/>
      <w:numFmt w:val="lowerRoman"/>
      <w:lvlText w:val="%6."/>
      <w:lvlJc w:val="right"/>
      <w:pPr>
        <w:ind w:left="3884" w:hanging="180"/>
      </w:pPr>
    </w:lvl>
    <w:lvl w:ilvl="6" w:tplc="0415000F" w:tentative="1">
      <w:start w:val="1"/>
      <w:numFmt w:val="decimal"/>
      <w:lvlText w:val="%7."/>
      <w:lvlJc w:val="left"/>
      <w:pPr>
        <w:ind w:left="4604" w:hanging="360"/>
      </w:pPr>
    </w:lvl>
    <w:lvl w:ilvl="7" w:tplc="04150019" w:tentative="1">
      <w:start w:val="1"/>
      <w:numFmt w:val="lowerLetter"/>
      <w:lvlText w:val="%8."/>
      <w:lvlJc w:val="left"/>
      <w:pPr>
        <w:ind w:left="5324" w:hanging="360"/>
      </w:pPr>
    </w:lvl>
    <w:lvl w:ilvl="8" w:tplc="0415001B" w:tentative="1">
      <w:start w:val="1"/>
      <w:numFmt w:val="lowerRoman"/>
      <w:lvlText w:val="%9."/>
      <w:lvlJc w:val="right"/>
      <w:pPr>
        <w:ind w:left="6044" w:hanging="180"/>
      </w:pPr>
    </w:lvl>
  </w:abstractNum>
  <w:abstractNum w:abstractNumId="4" w15:restartNumberingAfterBreak="0">
    <w:nsid w:val="02884CD9"/>
    <w:multiLevelType w:val="hybridMultilevel"/>
    <w:tmpl w:val="D97621E6"/>
    <w:lvl w:ilvl="0" w:tplc="0415000F">
      <w:start w:val="1"/>
      <w:numFmt w:val="decimal"/>
      <w:lvlText w:val="%1."/>
      <w:lvlJc w:val="left"/>
      <w:pPr>
        <w:ind w:left="720" w:hanging="360"/>
      </w:pPr>
    </w:lvl>
    <w:lvl w:ilvl="1" w:tplc="F654B07E">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5AB330E"/>
    <w:multiLevelType w:val="hybridMultilevel"/>
    <w:tmpl w:val="9CD2A25E"/>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06D25FD3"/>
    <w:multiLevelType w:val="multilevel"/>
    <w:tmpl w:val="28A6C2FC"/>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09552698"/>
    <w:multiLevelType w:val="hybridMultilevel"/>
    <w:tmpl w:val="96BAF5F8"/>
    <w:lvl w:ilvl="0" w:tplc="D60887C8">
      <w:start w:val="1"/>
      <w:numFmt w:val="upperLetter"/>
      <w:lvlText w:val="%1."/>
      <w:lvlJc w:val="left"/>
      <w:pPr>
        <w:ind w:left="195" w:hanging="195"/>
      </w:pPr>
      <w:rPr>
        <w:rFonts w:ascii="Arial" w:eastAsia="Arial" w:hAnsi="Arial" w:cs="Arial" w:hint="default"/>
        <w:w w:val="99"/>
        <w:sz w:val="14"/>
        <w:szCs w:val="14"/>
        <w:lang w:val="pl-PL" w:eastAsia="en-US" w:bidi="ar-SA"/>
      </w:rPr>
    </w:lvl>
    <w:lvl w:ilvl="1" w:tplc="6404841A">
      <w:numFmt w:val="bullet"/>
      <w:lvlText w:val="•"/>
      <w:lvlJc w:val="left"/>
      <w:pPr>
        <w:ind w:left="707" w:hanging="195"/>
      </w:pPr>
      <w:rPr>
        <w:rFonts w:hint="default"/>
        <w:lang w:val="pl-PL" w:eastAsia="en-US" w:bidi="ar-SA"/>
      </w:rPr>
    </w:lvl>
    <w:lvl w:ilvl="2" w:tplc="386261B0">
      <w:numFmt w:val="bullet"/>
      <w:lvlText w:val="•"/>
      <w:lvlJc w:val="left"/>
      <w:pPr>
        <w:ind w:left="1218" w:hanging="195"/>
      </w:pPr>
      <w:rPr>
        <w:rFonts w:hint="default"/>
        <w:lang w:val="pl-PL" w:eastAsia="en-US" w:bidi="ar-SA"/>
      </w:rPr>
    </w:lvl>
    <w:lvl w:ilvl="3" w:tplc="0E8ECA80">
      <w:numFmt w:val="bullet"/>
      <w:lvlText w:val="•"/>
      <w:lvlJc w:val="left"/>
      <w:pPr>
        <w:ind w:left="1729" w:hanging="195"/>
      </w:pPr>
      <w:rPr>
        <w:rFonts w:hint="default"/>
        <w:lang w:val="pl-PL" w:eastAsia="en-US" w:bidi="ar-SA"/>
      </w:rPr>
    </w:lvl>
    <w:lvl w:ilvl="4" w:tplc="264CB492">
      <w:numFmt w:val="bullet"/>
      <w:lvlText w:val="•"/>
      <w:lvlJc w:val="left"/>
      <w:pPr>
        <w:ind w:left="2240" w:hanging="195"/>
      </w:pPr>
      <w:rPr>
        <w:rFonts w:hint="default"/>
        <w:lang w:val="pl-PL" w:eastAsia="en-US" w:bidi="ar-SA"/>
      </w:rPr>
    </w:lvl>
    <w:lvl w:ilvl="5" w:tplc="E7DA4EBE">
      <w:numFmt w:val="bullet"/>
      <w:lvlText w:val="•"/>
      <w:lvlJc w:val="left"/>
      <w:pPr>
        <w:ind w:left="2751" w:hanging="195"/>
      </w:pPr>
      <w:rPr>
        <w:rFonts w:hint="default"/>
        <w:lang w:val="pl-PL" w:eastAsia="en-US" w:bidi="ar-SA"/>
      </w:rPr>
    </w:lvl>
    <w:lvl w:ilvl="6" w:tplc="27ECE618">
      <w:numFmt w:val="bullet"/>
      <w:lvlText w:val="•"/>
      <w:lvlJc w:val="left"/>
      <w:pPr>
        <w:ind w:left="3263" w:hanging="195"/>
      </w:pPr>
      <w:rPr>
        <w:rFonts w:hint="default"/>
        <w:lang w:val="pl-PL" w:eastAsia="en-US" w:bidi="ar-SA"/>
      </w:rPr>
    </w:lvl>
    <w:lvl w:ilvl="7" w:tplc="DB201884">
      <w:numFmt w:val="bullet"/>
      <w:lvlText w:val="•"/>
      <w:lvlJc w:val="left"/>
      <w:pPr>
        <w:ind w:left="3774" w:hanging="195"/>
      </w:pPr>
      <w:rPr>
        <w:rFonts w:hint="default"/>
        <w:lang w:val="pl-PL" w:eastAsia="en-US" w:bidi="ar-SA"/>
      </w:rPr>
    </w:lvl>
    <w:lvl w:ilvl="8" w:tplc="E750A2E8">
      <w:numFmt w:val="bullet"/>
      <w:lvlText w:val="•"/>
      <w:lvlJc w:val="left"/>
      <w:pPr>
        <w:ind w:left="4285" w:hanging="195"/>
      </w:pPr>
      <w:rPr>
        <w:rFonts w:hint="default"/>
        <w:lang w:val="pl-PL" w:eastAsia="en-US" w:bidi="ar-SA"/>
      </w:rPr>
    </w:lvl>
  </w:abstractNum>
  <w:abstractNum w:abstractNumId="8" w15:restartNumberingAfterBreak="0">
    <w:nsid w:val="10611A62"/>
    <w:multiLevelType w:val="hybridMultilevel"/>
    <w:tmpl w:val="9B080960"/>
    <w:lvl w:ilvl="0" w:tplc="0415000F">
      <w:start w:val="8"/>
      <w:numFmt w:val="decimal"/>
      <w:lvlText w:val="%1."/>
      <w:lvlJc w:val="left"/>
      <w:pPr>
        <w:ind w:left="720" w:hanging="360"/>
      </w:pPr>
      <w:rPr>
        <w:rFonts w:ascii="Times New Roman" w:hAnsi="Times New Roman"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487A91"/>
    <w:multiLevelType w:val="hybridMultilevel"/>
    <w:tmpl w:val="DC507F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3317A7B"/>
    <w:multiLevelType w:val="hybridMultilevel"/>
    <w:tmpl w:val="A380F28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52140FC"/>
    <w:multiLevelType w:val="hybridMultilevel"/>
    <w:tmpl w:val="933279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270D58"/>
    <w:multiLevelType w:val="hybridMultilevel"/>
    <w:tmpl w:val="6E66BD98"/>
    <w:lvl w:ilvl="0" w:tplc="C48015D4">
      <w:start w:val="1"/>
      <w:numFmt w:val="decimal"/>
      <w:lvlText w:val="%1)"/>
      <w:lvlJc w:val="left"/>
      <w:pPr>
        <w:tabs>
          <w:tab w:val="num" w:pos="757"/>
        </w:tabs>
        <w:ind w:left="757" w:hanging="360"/>
      </w:pPr>
      <w:rPr>
        <w:rFonts w:hint="default"/>
        <w:i w:val="0"/>
      </w:rPr>
    </w:lvl>
    <w:lvl w:ilvl="1" w:tplc="B4441E7A" w:tentative="1">
      <w:start w:val="1"/>
      <w:numFmt w:val="lowerLetter"/>
      <w:lvlText w:val="%2."/>
      <w:lvlJc w:val="left"/>
      <w:pPr>
        <w:tabs>
          <w:tab w:val="num" w:pos="1837"/>
        </w:tabs>
        <w:ind w:left="1837" w:hanging="360"/>
      </w:pPr>
    </w:lvl>
    <w:lvl w:ilvl="2" w:tplc="7BBECBB2" w:tentative="1">
      <w:start w:val="1"/>
      <w:numFmt w:val="lowerRoman"/>
      <w:lvlText w:val="%3."/>
      <w:lvlJc w:val="right"/>
      <w:pPr>
        <w:tabs>
          <w:tab w:val="num" w:pos="2557"/>
        </w:tabs>
        <w:ind w:left="2557" w:hanging="180"/>
      </w:pPr>
    </w:lvl>
    <w:lvl w:ilvl="3" w:tplc="0F3CD250" w:tentative="1">
      <w:start w:val="1"/>
      <w:numFmt w:val="decimal"/>
      <w:lvlText w:val="%4."/>
      <w:lvlJc w:val="left"/>
      <w:pPr>
        <w:tabs>
          <w:tab w:val="num" w:pos="3277"/>
        </w:tabs>
        <w:ind w:left="3277" w:hanging="360"/>
      </w:pPr>
    </w:lvl>
    <w:lvl w:ilvl="4" w:tplc="D2AE0CC2" w:tentative="1">
      <w:start w:val="1"/>
      <w:numFmt w:val="lowerLetter"/>
      <w:lvlText w:val="%5."/>
      <w:lvlJc w:val="left"/>
      <w:pPr>
        <w:tabs>
          <w:tab w:val="num" w:pos="3997"/>
        </w:tabs>
        <w:ind w:left="3997" w:hanging="360"/>
      </w:pPr>
    </w:lvl>
    <w:lvl w:ilvl="5" w:tplc="F224E6AA" w:tentative="1">
      <w:start w:val="1"/>
      <w:numFmt w:val="lowerRoman"/>
      <w:lvlText w:val="%6."/>
      <w:lvlJc w:val="right"/>
      <w:pPr>
        <w:tabs>
          <w:tab w:val="num" w:pos="4717"/>
        </w:tabs>
        <w:ind w:left="4717" w:hanging="180"/>
      </w:pPr>
    </w:lvl>
    <w:lvl w:ilvl="6" w:tplc="A672E95C" w:tentative="1">
      <w:start w:val="1"/>
      <w:numFmt w:val="decimal"/>
      <w:lvlText w:val="%7."/>
      <w:lvlJc w:val="left"/>
      <w:pPr>
        <w:tabs>
          <w:tab w:val="num" w:pos="5437"/>
        </w:tabs>
        <w:ind w:left="5437" w:hanging="360"/>
      </w:pPr>
    </w:lvl>
    <w:lvl w:ilvl="7" w:tplc="FE18955E" w:tentative="1">
      <w:start w:val="1"/>
      <w:numFmt w:val="lowerLetter"/>
      <w:lvlText w:val="%8."/>
      <w:lvlJc w:val="left"/>
      <w:pPr>
        <w:tabs>
          <w:tab w:val="num" w:pos="6157"/>
        </w:tabs>
        <w:ind w:left="6157" w:hanging="360"/>
      </w:pPr>
    </w:lvl>
    <w:lvl w:ilvl="8" w:tplc="E4E81300" w:tentative="1">
      <w:start w:val="1"/>
      <w:numFmt w:val="lowerRoman"/>
      <w:lvlText w:val="%9."/>
      <w:lvlJc w:val="right"/>
      <w:pPr>
        <w:tabs>
          <w:tab w:val="num" w:pos="6877"/>
        </w:tabs>
        <w:ind w:left="6877" w:hanging="180"/>
      </w:pPr>
    </w:lvl>
  </w:abstractNum>
  <w:abstractNum w:abstractNumId="13" w15:restartNumberingAfterBreak="0">
    <w:nsid w:val="17350FFB"/>
    <w:multiLevelType w:val="hybridMultilevel"/>
    <w:tmpl w:val="CC72D4E0"/>
    <w:lvl w:ilvl="0" w:tplc="FFFFFFFF">
      <w:start w:val="1"/>
      <w:numFmt w:val="upperLetter"/>
      <w:lvlText w:val="%1."/>
      <w:lvlJc w:val="left"/>
      <w:pPr>
        <w:ind w:left="308" w:hanging="166"/>
      </w:pPr>
      <w:rPr>
        <w:rFonts w:ascii="Arial" w:eastAsia="Arial" w:hAnsi="Arial" w:cs="Arial" w:hint="default"/>
        <w:w w:val="99"/>
        <w:sz w:val="14"/>
        <w:szCs w:val="14"/>
        <w:lang w:val="pl-PL" w:eastAsia="en-US" w:bidi="ar-SA"/>
      </w:rPr>
    </w:lvl>
    <w:lvl w:ilvl="1" w:tplc="FFFFFFFF">
      <w:start w:val="1"/>
      <w:numFmt w:val="lowerLetter"/>
      <w:lvlText w:val="%2."/>
      <w:lvlJc w:val="left"/>
      <w:pPr>
        <w:ind w:left="450" w:hanging="279"/>
      </w:pPr>
      <w:rPr>
        <w:rFonts w:ascii="Times New Roman" w:eastAsia="Arial" w:hAnsi="Times New Roman" w:cs="Times New Roman" w:hint="default"/>
        <w:spacing w:val="-1"/>
        <w:w w:val="99"/>
        <w:sz w:val="22"/>
        <w:szCs w:val="22"/>
        <w:lang w:val="pl-PL" w:eastAsia="en-US" w:bidi="ar-SA"/>
      </w:rPr>
    </w:lvl>
    <w:lvl w:ilvl="2" w:tplc="FFFFFFFF">
      <w:numFmt w:val="bullet"/>
      <w:lvlText w:val="•"/>
      <w:lvlJc w:val="left"/>
      <w:pPr>
        <w:ind w:left="401" w:hanging="279"/>
      </w:pPr>
      <w:rPr>
        <w:rFonts w:hint="default"/>
        <w:lang w:val="pl-PL" w:eastAsia="en-US" w:bidi="ar-SA"/>
      </w:rPr>
    </w:lvl>
    <w:lvl w:ilvl="3" w:tplc="FFFFFFFF">
      <w:numFmt w:val="bullet"/>
      <w:lvlText w:val="•"/>
      <w:lvlJc w:val="left"/>
      <w:pPr>
        <w:ind w:left="353" w:hanging="279"/>
      </w:pPr>
      <w:rPr>
        <w:rFonts w:hint="default"/>
        <w:lang w:val="pl-PL" w:eastAsia="en-US" w:bidi="ar-SA"/>
      </w:rPr>
    </w:lvl>
    <w:lvl w:ilvl="4" w:tplc="FFFFFFFF">
      <w:numFmt w:val="bullet"/>
      <w:lvlText w:val="•"/>
      <w:lvlJc w:val="left"/>
      <w:pPr>
        <w:ind w:left="305" w:hanging="279"/>
      </w:pPr>
      <w:rPr>
        <w:rFonts w:hint="default"/>
        <w:lang w:val="pl-PL" w:eastAsia="en-US" w:bidi="ar-SA"/>
      </w:rPr>
    </w:lvl>
    <w:lvl w:ilvl="5" w:tplc="FFFFFFFF">
      <w:numFmt w:val="bullet"/>
      <w:lvlText w:val="•"/>
      <w:lvlJc w:val="left"/>
      <w:pPr>
        <w:ind w:left="256" w:hanging="279"/>
      </w:pPr>
      <w:rPr>
        <w:rFonts w:hint="default"/>
        <w:lang w:val="pl-PL" w:eastAsia="en-US" w:bidi="ar-SA"/>
      </w:rPr>
    </w:lvl>
    <w:lvl w:ilvl="6" w:tplc="FFFFFFFF">
      <w:numFmt w:val="bullet"/>
      <w:lvlText w:val="•"/>
      <w:lvlJc w:val="left"/>
      <w:pPr>
        <w:ind w:left="208" w:hanging="279"/>
      </w:pPr>
      <w:rPr>
        <w:rFonts w:hint="default"/>
        <w:lang w:val="pl-PL" w:eastAsia="en-US" w:bidi="ar-SA"/>
      </w:rPr>
    </w:lvl>
    <w:lvl w:ilvl="7" w:tplc="FFFFFFFF">
      <w:numFmt w:val="bullet"/>
      <w:lvlText w:val="•"/>
      <w:lvlJc w:val="left"/>
      <w:pPr>
        <w:ind w:left="160" w:hanging="279"/>
      </w:pPr>
      <w:rPr>
        <w:rFonts w:hint="default"/>
        <w:lang w:val="pl-PL" w:eastAsia="en-US" w:bidi="ar-SA"/>
      </w:rPr>
    </w:lvl>
    <w:lvl w:ilvl="8" w:tplc="FFFFFFFF">
      <w:numFmt w:val="bullet"/>
      <w:lvlText w:val="•"/>
      <w:lvlJc w:val="left"/>
      <w:pPr>
        <w:ind w:left="111" w:hanging="279"/>
      </w:pPr>
      <w:rPr>
        <w:rFonts w:hint="default"/>
        <w:lang w:val="pl-PL" w:eastAsia="en-US" w:bidi="ar-SA"/>
      </w:rPr>
    </w:lvl>
  </w:abstractNum>
  <w:abstractNum w:abstractNumId="14" w15:restartNumberingAfterBreak="0">
    <w:nsid w:val="1DEB0172"/>
    <w:multiLevelType w:val="hybridMultilevel"/>
    <w:tmpl w:val="66B6DC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05B72B7"/>
    <w:multiLevelType w:val="hybridMultilevel"/>
    <w:tmpl w:val="499E7F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231D5789"/>
    <w:multiLevelType w:val="hybridMultilevel"/>
    <w:tmpl w:val="AAAABDF2"/>
    <w:lvl w:ilvl="0" w:tplc="04150011">
      <w:start w:val="1"/>
      <w:numFmt w:val="decimal"/>
      <w:lvlText w:val="%1)"/>
      <w:lvlJc w:val="left"/>
      <w:pPr>
        <w:ind w:left="1777" w:hanging="360"/>
      </w:pPr>
      <w:rPr>
        <w:rFonts w:hint="default"/>
      </w:rPr>
    </w:lvl>
    <w:lvl w:ilvl="1" w:tplc="04150019" w:tentative="1">
      <w:start w:val="1"/>
      <w:numFmt w:val="lowerLetter"/>
      <w:lvlText w:val="%2."/>
      <w:lvlJc w:val="left"/>
      <w:pPr>
        <w:ind w:left="2497" w:hanging="360"/>
      </w:pPr>
    </w:lvl>
    <w:lvl w:ilvl="2" w:tplc="0415001B" w:tentative="1">
      <w:start w:val="1"/>
      <w:numFmt w:val="lowerRoman"/>
      <w:lvlText w:val="%3."/>
      <w:lvlJc w:val="right"/>
      <w:pPr>
        <w:ind w:left="3217" w:hanging="180"/>
      </w:pPr>
    </w:lvl>
    <w:lvl w:ilvl="3" w:tplc="0415000F" w:tentative="1">
      <w:start w:val="1"/>
      <w:numFmt w:val="decimal"/>
      <w:lvlText w:val="%4."/>
      <w:lvlJc w:val="left"/>
      <w:pPr>
        <w:ind w:left="3937" w:hanging="360"/>
      </w:pPr>
    </w:lvl>
    <w:lvl w:ilvl="4" w:tplc="04150019" w:tentative="1">
      <w:start w:val="1"/>
      <w:numFmt w:val="lowerLetter"/>
      <w:lvlText w:val="%5."/>
      <w:lvlJc w:val="left"/>
      <w:pPr>
        <w:ind w:left="4657" w:hanging="360"/>
      </w:pPr>
    </w:lvl>
    <w:lvl w:ilvl="5" w:tplc="0415001B" w:tentative="1">
      <w:start w:val="1"/>
      <w:numFmt w:val="lowerRoman"/>
      <w:lvlText w:val="%6."/>
      <w:lvlJc w:val="right"/>
      <w:pPr>
        <w:ind w:left="5377" w:hanging="180"/>
      </w:pPr>
    </w:lvl>
    <w:lvl w:ilvl="6" w:tplc="0415000F" w:tentative="1">
      <w:start w:val="1"/>
      <w:numFmt w:val="decimal"/>
      <w:lvlText w:val="%7."/>
      <w:lvlJc w:val="left"/>
      <w:pPr>
        <w:ind w:left="6097" w:hanging="360"/>
      </w:pPr>
    </w:lvl>
    <w:lvl w:ilvl="7" w:tplc="04150019" w:tentative="1">
      <w:start w:val="1"/>
      <w:numFmt w:val="lowerLetter"/>
      <w:lvlText w:val="%8."/>
      <w:lvlJc w:val="left"/>
      <w:pPr>
        <w:ind w:left="6817" w:hanging="360"/>
      </w:pPr>
    </w:lvl>
    <w:lvl w:ilvl="8" w:tplc="0415001B" w:tentative="1">
      <w:start w:val="1"/>
      <w:numFmt w:val="lowerRoman"/>
      <w:lvlText w:val="%9."/>
      <w:lvlJc w:val="right"/>
      <w:pPr>
        <w:ind w:left="7537" w:hanging="180"/>
      </w:pPr>
    </w:lvl>
  </w:abstractNum>
  <w:abstractNum w:abstractNumId="17" w15:restartNumberingAfterBreak="0">
    <w:nsid w:val="266F3B7E"/>
    <w:multiLevelType w:val="hybridMultilevel"/>
    <w:tmpl w:val="9196A6BE"/>
    <w:lvl w:ilvl="0" w:tplc="6E96DBA0">
      <w:start w:val="1"/>
      <w:numFmt w:val="decimal"/>
      <w:lvlText w:val="%1."/>
      <w:lvlJc w:val="left"/>
      <w:pPr>
        <w:ind w:left="927"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A6177D"/>
    <w:multiLevelType w:val="hybridMultilevel"/>
    <w:tmpl w:val="CA440604"/>
    <w:lvl w:ilvl="0" w:tplc="04150017">
      <w:start w:val="1"/>
      <w:numFmt w:val="lowerLetter"/>
      <w:lvlText w:val="%1)"/>
      <w:lvlJc w:val="left"/>
      <w:pPr>
        <w:ind w:left="1846" w:hanging="360"/>
      </w:pPr>
    </w:lvl>
    <w:lvl w:ilvl="1" w:tplc="04150019" w:tentative="1">
      <w:start w:val="1"/>
      <w:numFmt w:val="lowerLetter"/>
      <w:lvlText w:val="%2."/>
      <w:lvlJc w:val="left"/>
      <w:pPr>
        <w:ind w:left="2566" w:hanging="360"/>
      </w:pPr>
    </w:lvl>
    <w:lvl w:ilvl="2" w:tplc="0415001B" w:tentative="1">
      <w:start w:val="1"/>
      <w:numFmt w:val="lowerRoman"/>
      <w:lvlText w:val="%3."/>
      <w:lvlJc w:val="right"/>
      <w:pPr>
        <w:ind w:left="3286" w:hanging="180"/>
      </w:pPr>
    </w:lvl>
    <w:lvl w:ilvl="3" w:tplc="0415000F" w:tentative="1">
      <w:start w:val="1"/>
      <w:numFmt w:val="decimal"/>
      <w:lvlText w:val="%4."/>
      <w:lvlJc w:val="left"/>
      <w:pPr>
        <w:ind w:left="4006" w:hanging="360"/>
      </w:pPr>
    </w:lvl>
    <w:lvl w:ilvl="4" w:tplc="04150019" w:tentative="1">
      <w:start w:val="1"/>
      <w:numFmt w:val="lowerLetter"/>
      <w:lvlText w:val="%5."/>
      <w:lvlJc w:val="left"/>
      <w:pPr>
        <w:ind w:left="4726" w:hanging="360"/>
      </w:pPr>
    </w:lvl>
    <w:lvl w:ilvl="5" w:tplc="0415001B" w:tentative="1">
      <w:start w:val="1"/>
      <w:numFmt w:val="lowerRoman"/>
      <w:lvlText w:val="%6."/>
      <w:lvlJc w:val="right"/>
      <w:pPr>
        <w:ind w:left="5446" w:hanging="180"/>
      </w:pPr>
    </w:lvl>
    <w:lvl w:ilvl="6" w:tplc="0415000F" w:tentative="1">
      <w:start w:val="1"/>
      <w:numFmt w:val="decimal"/>
      <w:lvlText w:val="%7."/>
      <w:lvlJc w:val="left"/>
      <w:pPr>
        <w:ind w:left="6166" w:hanging="360"/>
      </w:pPr>
    </w:lvl>
    <w:lvl w:ilvl="7" w:tplc="04150019" w:tentative="1">
      <w:start w:val="1"/>
      <w:numFmt w:val="lowerLetter"/>
      <w:lvlText w:val="%8."/>
      <w:lvlJc w:val="left"/>
      <w:pPr>
        <w:ind w:left="6886" w:hanging="360"/>
      </w:pPr>
    </w:lvl>
    <w:lvl w:ilvl="8" w:tplc="0415001B" w:tentative="1">
      <w:start w:val="1"/>
      <w:numFmt w:val="lowerRoman"/>
      <w:lvlText w:val="%9."/>
      <w:lvlJc w:val="right"/>
      <w:pPr>
        <w:ind w:left="7606" w:hanging="180"/>
      </w:pPr>
    </w:lvl>
  </w:abstractNum>
  <w:abstractNum w:abstractNumId="19" w15:restartNumberingAfterBreak="0">
    <w:nsid w:val="28E81815"/>
    <w:multiLevelType w:val="hybridMultilevel"/>
    <w:tmpl w:val="20D03B1C"/>
    <w:lvl w:ilvl="0" w:tplc="20F6C1A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BBC780D"/>
    <w:multiLevelType w:val="hybridMultilevel"/>
    <w:tmpl w:val="DD3608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BD12356"/>
    <w:multiLevelType w:val="hybridMultilevel"/>
    <w:tmpl w:val="DEFAC804"/>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2D7D61"/>
    <w:multiLevelType w:val="hybridMultilevel"/>
    <w:tmpl w:val="94B8C0F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C5F0318"/>
    <w:multiLevelType w:val="hybridMultilevel"/>
    <w:tmpl w:val="CF14CA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EB52077"/>
    <w:multiLevelType w:val="hybridMultilevel"/>
    <w:tmpl w:val="6E0C6202"/>
    <w:lvl w:ilvl="0" w:tplc="04150017">
      <w:start w:val="1"/>
      <w:numFmt w:val="lowerLetter"/>
      <w:lvlText w:val="%1)"/>
      <w:lvlJc w:val="left"/>
      <w:pPr>
        <w:ind w:left="1846" w:hanging="360"/>
      </w:pPr>
    </w:lvl>
    <w:lvl w:ilvl="1" w:tplc="04150019" w:tentative="1">
      <w:start w:val="1"/>
      <w:numFmt w:val="lowerLetter"/>
      <w:lvlText w:val="%2."/>
      <w:lvlJc w:val="left"/>
      <w:pPr>
        <w:ind w:left="2566" w:hanging="360"/>
      </w:pPr>
    </w:lvl>
    <w:lvl w:ilvl="2" w:tplc="0415001B" w:tentative="1">
      <w:start w:val="1"/>
      <w:numFmt w:val="lowerRoman"/>
      <w:lvlText w:val="%3."/>
      <w:lvlJc w:val="right"/>
      <w:pPr>
        <w:ind w:left="3286" w:hanging="180"/>
      </w:pPr>
    </w:lvl>
    <w:lvl w:ilvl="3" w:tplc="0415000F" w:tentative="1">
      <w:start w:val="1"/>
      <w:numFmt w:val="decimal"/>
      <w:lvlText w:val="%4."/>
      <w:lvlJc w:val="left"/>
      <w:pPr>
        <w:ind w:left="4006" w:hanging="360"/>
      </w:pPr>
    </w:lvl>
    <w:lvl w:ilvl="4" w:tplc="04150019" w:tentative="1">
      <w:start w:val="1"/>
      <w:numFmt w:val="lowerLetter"/>
      <w:lvlText w:val="%5."/>
      <w:lvlJc w:val="left"/>
      <w:pPr>
        <w:ind w:left="4726" w:hanging="360"/>
      </w:pPr>
    </w:lvl>
    <w:lvl w:ilvl="5" w:tplc="0415001B" w:tentative="1">
      <w:start w:val="1"/>
      <w:numFmt w:val="lowerRoman"/>
      <w:lvlText w:val="%6."/>
      <w:lvlJc w:val="right"/>
      <w:pPr>
        <w:ind w:left="5446" w:hanging="180"/>
      </w:pPr>
    </w:lvl>
    <w:lvl w:ilvl="6" w:tplc="0415000F" w:tentative="1">
      <w:start w:val="1"/>
      <w:numFmt w:val="decimal"/>
      <w:lvlText w:val="%7."/>
      <w:lvlJc w:val="left"/>
      <w:pPr>
        <w:ind w:left="6166" w:hanging="360"/>
      </w:pPr>
    </w:lvl>
    <w:lvl w:ilvl="7" w:tplc="04150019" w:tentative="1">
      <w:start w:val="1"/>
      <w:numFmt w:val="lowerLetter"/>
      <w:lvlText w:val="%8."/>
      <w:lvlJc w:val="left"/>
      <w:pPr>
        <w:ind w:left="6886" w:hanging="360"/>
      </w:pPr>
    </w:lvl>
    <w:lvl w:ilvl="8" w:tplc="0415001B" w:tentative="1">
      <w:start w:val="1"/>
      <w:numFmt w:val="lowerRoman"/>
      <w:lvlText w:val="%9."/>
      <w:lvlJc w:val="right"/>
      <w:pPr>
        <w:ind w:left="7606" w:hanging="180"/>
      </w:pPr>
    </w:lvl>
  </w:abstractNum>
  <w:abstractNum w:abstractNumId="25" w15:restartNumberingAfterBreak="0">
    <w:nsid w:val="33E62B8E"/>
    <w:multiLevelType w:val="hybridMultilevel"/>
    <w:tmpl w:val="725CCA7A"/>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354F4D67"/>
    <w:multiLevelType w:val="hybridMultilevel"/>
    <w:tmpl w:val="14C06B7C"/>
    <w:lvl w:ilvl="0" w:tplc="FF10B36C">
      <w:start w:val="1"/>
      <w:numFmt w:val="lowerRoman"/>
      <w:lvlText w:val="(%1)"/>
      <w:lvlJc w:val="left"/>
      <w:pPr>
        <w:ind w:left="402" w:hanging="245"/>
      </w:pPr>
      <w:rPr>
        <w:rFonts w:ascii="Times New Roman" w:eastAsia="Arial" w:hAnsi="Times New Roman" w:cs="Times New Roman" w:hint="default"/>
        <w:spacing w:val="-1"/>
        <w:w w:val="99"/>
        <w:sz w:val="22"/>
        <w:szCs w:val="22"/>
        <w:lang w:val="pl-PL" w:eastAsia="en-US" w:bidi="ar-SA"/>
      </w:rPr>
    </w:lvl>
    <w:lvl w:ilvl="1" w:tplc="CAAE10EA">
      <w:numFmt w:val="bullet"/>
      <w:lvlText w:val="•"/>
      <w:lvlJc w:val="left"/>
      <w:pPr>
        <w:ind w:left="883" w:hanging="245"/>
      </w:pPr>
      <w:rPr>
        <w:rFonts w:hint="default"/>
        <w:lang w:val="pl-PL" w:eastAsia="en-US" w:bidi="ar-SA"/>
      </w:rPr>
    </w:lvl>
    <w:lvl w:ilvl="2" w:tplc="61D80A26">
      <w:numFmt w:val="bullet"/>
      <w:lvlText w:val="•"/>
      <w:lvlJc w:val="left"/>
      <w:pPr>
        <w:ind w:left="1366" w:hanging="245"/>
      </w:pPr>
      <w:rPr>
        <w:rFonts w:hint="default"/>
        <w:lang w:val="pl-PL" w:eastAsia="en-US" w:bidi="ar-SA"/>
      </w:rPr>
    </w:lvl>
    <w:lvl w:ilvl="3" w:tplc="D43A572C">
      <w:numFmt w:val="bullet"/>
      <w:lvlText w:val="•"/>
      <w:lvlJc w:val="left"/>
      <w:pPr>
        <w:ind w:left="1849" w:hanging="245"/>
      </w:pPr>
      <w:rPr>
        <w:rFonts w:hint="default"/>
        <w:lang w:val="pl-PL" w:eastAsia="en-US" w:bidi="ar-SA"/>
      </w:rPr>
    </w:lvl>
    <w:lvl w:ilvl="4" w:tplc="B8DA2EFE">
      <w:numFmt w:val="bullet"/>
      <w:lvlText w:val="•"/>
      <w:lvlJc w:val="left"/>
      <w:pPr>
        <w:ind w:left="2332" w:hanging="245"/>
      </w:pPr>
      <w:rPr>
        <w:rFonts w:hint="default"/>
        <w:lang w:val="pl-PL" w:eastAsia="en-US" w:bidi="ar-SA"/>
      </w:rPr>
    </w:lvl>
    <w:lvl w:ilvl="5" w:tplc="26CEEF82">
      <w:numFmt w:val="bullet"/>
      <w:lvlText w:val="•"/>
      <w:lvlJc w:val="left"/>
      <w:pPr>
        <w:ind w:left="2815" w:hanging="245"/>
      </w:pPr>
      <w:rPr>
        <w:rFonts w:hint="default"/>
        <w:lang w:val="pl-PL" w:eastAsia="en-US" w:bidi="ar-SA"/>
      </w:rPr>
    </w:lvl>
    <w:lvl w:ilvl="6" w:tplc="E05602C8">
      <w:numFmt w:val="bullet"/>
      <w:lvlText w:val="•"/>
      <w:lvlJc w:val="left"/>
      <w:pPr>
        <w:ind w:left="3299" w:hanging="245"/>
      </w:pPr>
      <w:rPr>
        <w:rFonts w:hint="default"/>
        <w:lang w:val="pl-PL" w:eastAsia="en-US" w:bidi="ar-SA"/>
      </w:rPr>
    </w:lvl>
    <w:lvl w:ilvl="7" w:tplc="3386E2C8">
      <w:numFmt w:val="bullet"/>
      <w:lvlText w:val="•"/>
      <w:lvlJc w:val="left"/>
      <w:pPr>
        <w:ind w:left="3782" w:hanging="245"/>
      </w:pPr>
      <w:rPr>
        <w:rFonts w:hint="default"/>
        <w:lang w:val="pl-PL" w:eastAsia="en-US" w:bidi="ar-SA"/>
      </w:rPr>
    </w:lvl>
    <w:lvl w:ilvl="8" w:tplc="9208DBFE">
      <w:numFmt w:val="bullet"/>
      <w:lvlText w:val="•"/>
      <w:lvlJc w:val="left"/>
      <w:pPr>
        <w:ind w:left="4265" w:hanging="245"/>
      </w:pPr>
      <w:rPr>
        <w:rFonts w:hint="default"/>
        <w:lang w:val="pl-PL" w:eastAsia="en-US" w:bidi="ar-SA"/>
      </w:rPr>
    </w:lvl>
  </w:abstractNum>
  <w:abstractNum w:abstractNumId="27" w15:restartNumberingAfterBreak="0">
    <w:nsid w:val="36424A96"/>
    <w:multiLevelType w:val="multilevel"/>
    <w:tmpl w:val="05224F02"/>
    <w:name w:val="WW8Num283"/>
    <w:lvl w:ilvl="0">
      <w:start w:val="1"/>
      <w:numFmt w:val="decimal"/>
      <w:lvlText w:val="%1."/>
      <w:lvlJc w:val="left"/>
      <w:pPr>
        <w:tabs>
          <w:tab w:val="num" w:pos="360"/>
        </w:tabs>
        <w:ind w:left="360" w:hanging="360"/>
      </w:pPr>
      <w:rPr>
        <w:rFonts w:hint="default"/>
        <w:b/>
        <w:strike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8" w15:restartNumberingAfterBreak="0">
    <w:nsid w:val="382E0C7D"/>
    <w:multiLevelType w:val="hybridMultilevel"/>
    <w:tmpl w:val="4FC835D8"/>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388B6771"/>
    <w:multiLevelType w:val="multilevel"/>
    <w:tmpl w:val="64C8EA98"/>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A0C10FD"/>
    <w:multiLevelType w:val="hybridMultilevel"/>
    <w:tmpl w:val="3CDEA0AA"/>
    <w:lvl w:ilvl="0" w:tplc="EC702F86">
      <w:start w:val="1"/>
      <w:numFmt w:val="decimal"/>
      <w:lvlText w:val="%1."/>
      <w:lvlJc w:val="left"/>
      <w:pPr>
        <w:ind w:left="1919" w:hanging="360"/>
      </w:pPr>
      <w:rPr>
        <w:b w:val="0"/>
      </w:rPr>
    </w:lvl>
    <w:lvl w:ilvl="1" w:tplc="04150019" w:tentative="1">
      <w:start w:val="1"/>
      <w:numFmt w:val="lowerLetter"/>
      <w:lvlText w:val="%2."/>
      <w:lvlJc w:val="left"/>
      <w:pPr>
        <w:ind w:left="2639" w:hanging="360"/>
      </w:pPr>
    </w:lvl>
    <w:lvl w:ilvl="2" w:tplc="0415001B" w:tentative="1">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tentative="1">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31" w15:restartNumberingAfterBreak="0">
    <w:nsid w:val="3A755F8E"/>
    <w:multiLevelType w:val="hybridMultilevel"/>
    <w:tmpl w:val="009E22B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3A90621B"/>
    <w:multiLevelType w:val="hybridMultilevel"/>
    <w:tmpl w:val="D2C45BBA"/>
    <w:lvl w:ilvl="0" w:tplc="20F6C1A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3CA962A3"/>
    <w:multiLevelType w:val="hybridMultilevel"/>
    <w:tmpl w:val="F5602B5C"/>
    <w:lvl w:ilvl="0" w:tplc="7BEEC290">
      <w:start w:val="1"/>
      <w:numFmt w:val="decimal"/>
      <w:lvlText w:val="%1)"/>
      <w:lvlJc w:val="left"/>
      <w:pPr>
        <w:ind w:left="749" w:hanging="360"/>
      </w:pPr>
      <w:rPr>
        <w:b w:val="0"/>
        <w:sz w:val="20"/>
        <w:szCs w:val="22"/>
      </w:rPr>
    </w:lvl>
    <w:lvl w:ilvl="1" w:tplc="04150019">
      <w:start w:val="1"/>
      <w:numFmt w:val="lowerLetter"/>
      <w:lvlText w:val="%2."/>
      <w:lvlJc w:val="left"/>
      <w:pPr>
        <w:ind w:left="1469" w:hanging="360"/>
      </w:pPr>
    </w:lvl>
    <w:lvl w:ilvl="2" w:tplc="0415001B">
      <w:start w:val="1"/>
      <w:numFmt w:val="lowerRoman"/>
      <w:lvlText w:val="%3."/>
      <w:lvlJc w:val="right"/>
      <w:pPr>
        <w:ind w:left="2189" w:hanging="180"/>
      </w:pPr>
    </w:lvl>
    <w:lvl w:ilvl="3" w:tplc="ACAE250A">
      <w:start w:val="6"/>
      <w:numFmt w:val="decimal"/>
      <w:lvlText w:val="%4."/>
      <w:lvlJc w:val="left"/>
      <w:pPr>
        <w:ind w:left="2909" w:hanging="360"/>
      </w:pPr>
      <w:rPr>
        <w:rFonts w:hint="default"/>
        <w:b w:val="0"/>
        <w:i w:val="0"/>
      </w:rPr>
    </w:lvl>
    <w:lvl w:ilvl="4" w:tplc="04150019">
      <w:start w:val="1"/>
      <w:numFmt w:val="lowerLetter"/>
      <w:lvlText w:val="%5."/>
      <w:lvlJc w:val="left"/>
      <w:pPr>
        <w:ind w:left="3629" w:hanging="360"/>
      </w:pPr>
    </w:lvl>
    <w:lvl w:ilvl="5" w:tplc="0415001B">
      <w:start w:val="1"/>
      <w:numFmt w:val="lowerRoman"/>
      <w:lvlText w:val="%6."/>
      <w:lvlJc w:val="right"/>
      <w:pPr>
        <w:ind w:left="4349" w:hanging="180"/>
      </w:pPr>
    </w:lvl>
    <w:lvl w:ilvl="6" w:tplc="0415000F">
      <w:start w:val="1"/>
      <w:numFmt w:val="decimal"/>
      <w:lvlText w:val="%7."/>
      <w:lvlJc w:val="left"/>
      <w:pPr>
        <w:ind w:left="5069" w:hanging="360"/>
      </w:pPr>
    </w:lvl>
    <w:lvl w:ilvl="7" w:tplc="04150019">
      <w:start w:val="1"/>
      <w:numFmt w:val="lowerLetter"/>
      <w:lvlText w:val="%8."/>
      <w:lvlJc w:val="left"/>
      <w:pPr>
        <w:ind w:left="5789" w:hanging="360"/>
      </w:pPr>
    </w:lvl>
    <w:lvl w:ilvl="8" w:tplc="0415001B">
      <w:start w:val="1"/>
      <w:numFmt w:val="lowerRoman"/>
      <w:lvlText w:val="%9."/>
      <w:lvlJc w:val="right"/>
      <w:pPr>
        <w:ind w:left="6509" w:hanging="180"/>
      </w:pPr>
    </w:lvl>
  </w:abstractNum>
  <w:abstractNum w:abstractNumId="34" w15:restartNumberingAfterBreak="0">
    <w:nsid w:val="3CBD60DE"/>
    <w:multiLevelType w:val="hybridMultilevel"/>
    <w:tmpl w:val="68B08EC2"/>
    <w:lvl w:ilvl="0" w:tplc="89D8CD4C">
      <w:start w:val="8"/>
      <w:numFmt w:val="decimal"/>
      <w:lvlText w:val="%1."/>
      <w:lvlJc w:val="left"/>
      <w:pPr>
        <w:ind w:left="720" w:hanging="360"/>
      </w:pPr>
      <w:rPr>
        <w:rFonts w:cs="Arial"/>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409840E1"/>
    <w:multiLevelType w:val="hybridMultilevel"/>
    <w:tmpl w:val="A45261C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413840E2"/>
    <w:multiLevelType w:val="hybridMultilevel"/>
    <w:tmpl w:val="ACB4FA42"/>
    <w:lvl w:ilvl="0" w:tplc="04150017">
      <w:start w:val="1"/>
      <w:numFmt w:val="lowerLetter"/>
      <w:lvlText w:val="%1)"/>
      <w:lvlJc w:val="left"/>
      <w:pPr>
        <w:ind w:left="1846" w:hanging="360"/>
      </w:pPr>
    </w:lvl>
    <w:lvl w:ilvl="1" w:tplc="04150019" w:tentative="1">
      <w:start w:val="1"/>
      <w:numFmt w:val="lowerLetter"/>
      <w:lvlText w:val="%2."/>
      <w:lvlJc w:val="left"/>
      <w:pPr>
        <w:ind w:left="2566" w:hanging="360"/>
      </w:pPr>
    </w:lvl>
    <w:lvl w:ilvl="2" w:tplc="0415001B" w:tentative="1">
      <w:start w:val="1"/>
      <w:numFmt w:val="lowerRoman"/>
      <w:lvlText w:val="%3."/>
      <w:lvlJc w:val="right"/>
      <w:pPr>
        <w:ind w:left="3286" w:hanging="180"/>
      </w:pPr>
    </w:lvl>
    <w:lvl w:ilvl="3" w:tplc="0415000F" w:tentative="1">
      <w:start w:val="1"/>
      <w:numFmt w:val="decimal"/>
      <w:lvlText w:val="%4."/>
      <w:lvlJc w:val="left"/>
      <w:pPr>
        <w:ind w:left="4006" w:hanging="360"/>
      </w:pPr>
    </w:lvl>
    <w:lvl w:ilvl="4" w:tplc="04150019" w:tentative="1">
      <w:start w:val="1"/>
      <w:numFmt w:val="lowerLetter"/>
      <w:lvlText w:val="%5."/>
      <w:lvlJc w:val="left"/>
      <w:pPr>
        <w:ind w:left="4726" w:hanging="360"/>
      </w:pPr>
    </w:lvl>
    <w:lvl w:ilvl="5" w:tplc="0415001B" w:tentative="1">
      <w:start w:val="1"/>
      <w:numFmt w:val="lowerRoman"/>
      <w:lvlText w:val="%6."/>
      <w:lvlJc w:val="right"/>
      <w:pPr>
        <w:ind w:left="5446" w:hanging="180"/>
      </w:pPr>
    </w:lvl>
    <w:lvl w:ilvl="6" w:tplc="0415000F" w:tentative="1">
      <w:start w:val="1"/>
      <w:numFmt w:val="decimal"/>
      <w:lvlText w:val="%7."/>
      <w:lvlJc w:val="left"/>
      <w:pPr>
        <w:ind w:left="6166" w:hanging="360"/>
      </w:pPr>
    </w:lvl>
    <w:lvl w:ilvl="7" w:tplc="04150019" w:tentative="1">
      <w:start w:val="1"/>
      <w:numFmt w:val="lowerLetter"/>
      <w:lvlText w:val="%8."/>
      <w:lvlJc w:val="left"/>
      <w:pPr>
        <w:ind w:left="6886" w:hanging="360"/>
      </w:pPr>
    </w:lvl>
    <w:lvl w:ilvl="8" w:tplc="0415001B" w:tentative="1">
      <w:start w:val="1"/>
      <w:numFmt w:val="lowerRoman"/>
      <w:lvlText w:val="%9."/>
      <w:lvlJc w:val="right"/>
      <w:pPr>
        <w:ind w:left="7606" w:hanging="180"/>
      </w:pPr>
    </w:lvl>
  </w:abstractNum>
  <w:abstractNum w:abstractNumId="37" w15:restartNumberingAfterBreak="0">
    <w:nsid w:val="42CA74FA"/>
    <w:multiLevelType w:val="hybridMultilevel"/>
    <w:tmpl w:val="6E66BD98"/>
    <w:lvl w:ilvl="0" w:tplc="04150011">
      <w:start w:val="1"/>
      <w:numFmt w:val="decimal"/>
      <w:lvlText w:val="%1)"/>
      <w:lvlJc w:val="left"/>
      <w:pPr>
        <w:tabs>
          <w:tab w:val="num" w:pos="757"/>
        </w:tabs>
        <w:ind w:left="757" w:hanging="360"/>
      </w:pPr>
      <w:rPr>
        <w:rFonts w:hint="default"/>
        <w:i w:val="0"/>
      </w:rPr>
    </w:lvl>
    <w:lvl w:ilvl="1" w:tplc="84F076AE" w:tentative="1">
      <w:start w:val="1"/>
      <w:numFmt w:val="lowerLetter"/>
      <w:lvlText w:val="%2."/>
      <w:lvlJc w:val="left"/>
      <w:pPr>
        <w:tabs>
          <w:tab w:val="num" w:pos="1837"/>
        </w:tabs>
        <w:ind w:left="1837" w:hanging="360"/>
      </w:pPr>
    </w:lvl>
    <w:lvl w:ilvl="2" w:tplc="0415001B" w:tentative="1">
      <w:start w:val="1"/>
      <w:numFmt w:val="lowerRoman"/>
      <w:lvlText w:val="%3."/>
      <w:lvlJc w:val="right"/>
      <w:pPr>
        <w:tabs>
          <w:tab w:val="num" w:pos="2557"/>
        </w:tabs>
        <w:ind w:left="2557" w:hanging="180"/>
      </w:pPr>
    </w:lvl>
    <w:lvl w:ilvl="3" w:tplc="0415000F" w:tentative="1">
      <w:start w:val="1"/>
      <w:numFmt w:val="decimal"/>
      <w:lvlText w:val="%4."/>
      <w:lvlJc w:val="left"/>
      <w:pPr>
        <w:tabs>
          <w:tab w:val="num" w:pos="3277"/>
        </w:tabs>
        <w:ind w:left="3277" w:hanging="360"/>
      </w:pPr>
    </w:lvl>
    <w:lvl w:ilvl="4" w:tplc="04150019" w:tentative="1">
      <w:start w:val="1"/>
      <w:numFmt w:val="lowerLetter"/>
      <w:lvlText w:val="%5."/>
      <w:lvlJc w:val="left"/>
      <w:pPr>
        <w:tabs>
          <w:tab w:val="num" w:pos="3997"/>
        </w:tabs>
        <w:ind w:left="3997" w:hanging="360"/>
      </w:pPr>
    </w:lvl>
    <w:lvl w:ilvl="5" w:tplc="0415001B" w:tentative="1">
      <w:start w:val="1"/>
      <w:numFmt w:val="lowerRoman"/>
      <w:lvlText w:val="%6."/>
      <w:lvlJc w:val="right"/>
      <w:pPr>
        <w:tabs>
          <w:tab w:val="num" w:pos="4717"/>
        </w:tabs>
        <w:ind w:left="4717" w:hanging="180"/>
      </w:pPr>
    </w:lvl>
    <w:lvl w:ilvl="6" w:tplc="0415000F" w:tentative="1">
      <w:start w:val="1"/>
      <w:numFmt w:val="decimal"/>
      <w:lvlText w:val="%7."/>
      <w:lvlJc w:val="left"/>
      <w:pPr>
        <w:tabs>
          <w:tab w:val="num" w:pos="5437"/>
        </w:tabs>
        <w:ind w:left="5437" w:hanging="360"/>
      </w:pPr>
    </w:lvl>
    <w:lvl w:ilvl="7" w:tplc="04150019" w:tentative="1">
      <w:start w:val="1"/>
      <w:numFmt w:val="lowerLetter"/>
      <w:lvlText w:val="%8."/>
      <w:lvlJc w:val="left"/>
      <w:pPr>
        <w:tabs>
          <w:tab w:val="num" w:pos="6157"/>
        </w:tabs>
        <w:ind w:left="6157" w:hanging="360"/>
      </w:pPr>
    </w:lvl>
    <w:lvl w:ilvl="8" w:tplc="0415001B" w:tentative="1">
      <w:start w:val="1"/>
      <w:numFmt w:val="lowerRoman"/>
      <w:lvlText w:val="%9."/>
      <w:lvlJc w:val="right"/>
      <w:pPr>
        <w:tabs>
          <w:tab w:val="num" w:pos="6877"/>
        </w:tabs>
        <w:ind w:left="6877" w:hanging="180"/>
      </w:pPr>
    </w:lvl>
  </w:abstractNum>
  <w:abstractNum w:abstractNumId="38" w15:restartNumberingAfterBreak="0">
    <w:nsid w:val="42CE1D93"/>
    <w:multiLevelType w:val="hybridMultilevel"/>
    <w:tmpl w:val="CC72D4E0"/>
    <w:lvl w:ilvl="0" w:tplc="1ED42330">
      <w:start w:val="1"/>
      <w:numFmt w:val="upperLetter"/>
      <w:lvlText w:val="%1."/>
      <w:lvlJc w:val="left"/>
      <w:pPr>
        <w:ind w:left="308" w:hanging="166"/>
      </w:pPr>
      <w:rPr>
        <w:rFonts w:ascii="Arial" w:eastAsia="Arial" w:hAnsi="Arial" w:cs="Arial" w:hint="default"/>
        <w:w w:val="99"/>
        <w:sz w:val="14"/>
        <w:szCs w:val="14"/>
        <w:lang w:val="pl-PL" w:eastAsia="en-US" w:bidi="ar-SA"/>
      </w:rPr>
    </w:lvl>
    <w:lvl w:ilvl="1" w:tplc="36BAE124">
      <w:start w:val="1"/>
      <w:numFmt w:val="lowerLetter"/>
      <w:lvlText w:val="%2."/>
      <w:lvlJc w:val="left"/>
      <w:pPr>
        <w:ind w:left="450" w:hanging="279"/>
      </w:pPr>
      <w:rPr>
        <w:rFonts w:ascii="Times New Roman" w:eastAsia="Arial" w:hAnsi="Times New Roman" w:cs="Times New Roman" w:hint="default"/>
        <w:spacing w:val="-1"/>
        <w:w w:val="99"/>
        <w:sz w:val="22"/>
        <w:szCs w:val="22"/>
        <w:lang w:val="pl-PL" w:eastAsia="en-US" w:bidi="ar-SA"/>
      </w:rPr>
    </w:lvl>
    <w:lvl w:ilvl="2" w:tplc="D85CD3BC">
      <w:numFmt w:val="bullet"/>
      <w:lvlText w:val="•"/>
      <w:lvlJc w:val="left"/>
      <w:pPr>
        <w:ind w:left="401" w:hanging="279"/>
      </w:pPr>
      <w:rPr>
        <w:rFonts w:hint="default"/>
        <w:lang w:val="pl-PL" w:eastAsia="en-US" w:bidi="ar-SA"/>
      </w:rPr>
    </w:lvl>
    <w:lvl w:ilvl="3" w:tplc="8446D1D6">
      <w:numFmt w:val="bullet"/>
      <w:lvlText w:val="•"/>
      <w:lvlJc w:val="left"/>
      <w:pPr>
        <w:ind w:left="353" w:hanging="279"/>
      </w:pPr>
      <w:rPr>
        <w:rFonts w:hint="default"/>
        <w:lang w:val="pl-PL" w:eastAsia="en-US" w:bidi="ar-SA"/>
      </w:rPr>
    </w:lvl>
    <w:lvl w:ilvl="4" w:tplc="B7C6D23C">
      <w:numFmt w:val="bullet"/>
      <w:lvlText w:val="•"/>
      <w:lvlJc w:val="left"/>
      <w:pPr>
        <w:ind w:left="305" w:hanging="279"/>
      </w:pPr>
      <w:rPr>
        <w:rFonts w:hint="default"/>
        <w:lang w:val="pl-PL" w:eastAsia="en-US" w:bidi="ar-SA"/>
      </w:rPr>
    </w:lvl>
    <w:lvl w:ilvl="5" w:tplc="DF622EC0">
      <w:numFmt w:val="bullet"/>
      <w:lvlText w:val="•"/>
      <w:lvlJc w:val="left"/>
      <w:pPr>
        <w:ind w:left="256" w:hanging="279"/>
      </w:pPr>
      <w:rPr>
        <w:rFonts w:hint="default"/>
        <w:lang w:val="pl-PL" w:eastAsia="en-US" w:bidi="ar-SA"/>
      </w:rPr>
    </w:lvl>
    <w:lvl w:ilvl="6" w:tplc="03C01C38">
      <w:numFmt w:val="bullet"/>
      <w:lvlText w:val="•"/>
      <w:lvlJc w:val="left"/>
      <w:pPr>
        <w:ind w:left="208" w:hanging="279"/>
      </w:pPr>
      <w:rPr>
        <w:rFonts w:hint="default"/>
        <w:lang w:val="pl-PL" w:eastAsia="en-US" w:bidi="ar-SA"/>
      </w:rPr>
    </w:lvl>
    <w:lvl w:ilvl="7" w:tplc="DCEE53DC">
      <w:numFmt w:val="bullet"/>
      <w:lvlText w:val="•"/>
      <w:lvlJc w:val="left"/>
      <w:pPr>
        <w:ind w:left="160" w:hanging="279"/>
      </w:pPr>
      <w:rPr>
        <w:rFonts w:hint="default"/>
        <w:lang w:val="pl-PL" w:eastAsia="en-US" w:bidi="ar-SA"/>
      </w:rPr>
    </w:lvl>
    <w:lvl w:ilvl="8" w:tplc="7AF6D672">
      <w:numFmt w:val="bullet"/>
      <w:lvlText w:val="•"/>
      <w:lvlJc w:val="left"/>
      <w:pPr>
        <w:ind w:left="111" w:hanging="279"/>
      </w:pPr>
      <w:rPr>
        <w:rFonts w:hint="default"/>
        <w:lang w:val="pl-PL" w:eastAsia="en-US" w:bidi="ar-SA"/>
      </w:rPr>
    </w:lvl>
  </w:abstractNum>
  <w:abstractNum w:abstractNumId="39" w15:restartNumberingAfterBreak="0">
    <w:nsid w:val="450A5647"/>
    <w:multiLevelType w:val="hybridMultilevel"/>
    <w:tmpl w:val="5BBEDD1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471A03C4"/>
    <w:multiLevelType w:val="multilevel"/>
    <w:tmpl w:val="549EC6BC"/>
    <w:lvl w:ilvl="0">
      <w:start w:val="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1">
      <w:start w:val="1"/>
      <w:numFmt w:val="decimal"/>
      <w:lvlText w:val="%2)"/>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2">
      <w:start w:val="1"/>
      <w:numFmt w:val="lowerLetter"/>
      <w:lvlText w:val="%3)"/>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3">
      <w:start w:val="1"/>
      <w:numFmt w:val="decimal"/>
      <w:lvlText w:val="%4."/>
      <w:lvlJc w:val="left"/>
      <w:pPr>
        <w:ind w:left="0" w:firstLine="0"/>
      </w:pPr>
      <w:rPr>
        <w:rFonts w:ascii="Arial" w:eastAsia="Times New Roman" w:hAnsi="Arial" w:cs="Arial" w:hint="default"/>
        <w:b/>
        <w:bCs w:val="0"/>
        <w:i w:val="0"/>
        <w:iCs w:val="0"/>
        <w:smallCaps w:val="0"/>
        <w:strike w:val="0"/>
        <w:color w:val="000000"/>
        <w:spacing w:val="4"/>
        <w:w w:val="100"/>
        <w:position w:val="0"/>
        <w:sz w:val="22"/>
        <w:szCs w:val="22"/>
        <w:u w:val="none"/>
      </w:rPr>
    </w:lvl>
    <w:lvl w:ilvl="4">
      <w:start w:val="1"/>
      <w:numFmt w:val="decimal"/>
      <w:lvlText w:val="%5)"/>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5">
      <w:start w:val="1"/>
      <w:numFmt w:val="decimal"/>
      <w:lvlText w:val="%6."/>
      <w:lvlJc w:val="left"/>
      <w:pPr>
        <w:ind w:left="0" w:firstLine="0"/>
      </w:pPr>
      <w:rPr>
        <w:rFonts w:asciiTheme="minorHAnsi" w:eastAsia="Times New Roman" w:hAnsiTheme="minorHAnsi" w:cstheme="minorHAnsi" w:hint="default"/>
        <w:b w:val="0"/>
        <w:bCs w:val="0"/>
        <w:i w:val="0"/>
        <w:iCs w:val="0"/>
        <w:smallCaps w:val="0"/>
        <w:strike w:val="0"/>
        <w:color w:val="000000"/>
        <w:spacing w:val="4"/>
        <w:w w:val="100"/>
        <w:position w:val="0"/>
        <w:sz w:val="22"/>
        <w:szCs w:val="22"/>
        <w:u w:val="none"/>
      </w:rPr>
    </w:lvl>
    <w:lvl w:ilvl="6">
      <w:start w:val="1"/>
      <w:numFmt w:val="decimal"/>
      <w:lvlText w:val="%7)"/>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1" w15:restartNumberingAfterBreak="0">
    <w:nsid w:val="47735371"/>
    <w:multiLevelType w:val="hybridMultilevel"/>
    <w:tmpl w:val="176E2D8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486352BD"/>
    <w:multiLevelType w:val="hybridMultilevel"/>
    <w:tmpl w:val="E016457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3" w15:restartNumberingAfterBreak="0">
    <w:nsid w:val="496164FA"/>
    <w:multiLevelType w:val="hybridMultilevel"/>
    <w:tmpl w:val="3266DC10"/>
    <w:lvl w:ilvl="0" w:tplc="422E5AB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4" w15:restartNumberingAfterBreak="0">
    <w:nsid w:val="4A8F21DA"/>
    <w:multiLevelType w:val="hybridMultilevel"/>
    <w:tmpl w:val="A45261C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4B9024C1"/>
    <w:multiLevelType w:val="hybridMultilevel"/>
    <w:tmpl w:val="9716CB2E"/>
    <w:lvl w:ilvl="0" w:tplc="6FC2BF8A">
      <w:start w:val="1"/>
      <w:numFmt w:val="decimal"/>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D312098"/>
    <w:multiLevelType w:val="hybridMultilevel"/>
    <w:tmpl w:val="93EC73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E613117"/>
    <w:multiLevelType w:val="hybridMultilevel"/>
    <w:tmpl w:val="14E4B54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50034F43"/>
    <w:multiLevelType w:val="hybridMultilevel"/>
    <w:tmpl w:val="D722AD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1AC0B52"/>
    <w:multiLevelType w:val="hybridMultilevel"/>
    <w:tmpl w:val="24AA1852"/>
    <w:lvl w:ilvl="0" w:tplc="43EE661A">
      <w:start w:val="7"/>
      <w:numFmt w:val="decimal"/>
      <w:lvlText w:val="%1."/>
      <w:lvlJc w:val="left"/>
      <w:pPr>
        <w:ind w:left="927"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2B76F8C"/>
    <w:multiLevelType w:val="hybridMultilevel"/>
    <w:tmpl w:val="6CCA0DF6"/>
    <w:lvl w:ilvl="0" w:tplc="04150011">
      <w:start w:val="1"/>
      <w:numFmt w:val="decimal"/>
      <w:lvlText w:val="%1)"/>
      <w:lvlJc w:val="left"/>
      <w:pPr>
        <w:ind w:left="1068" w:hanging="360"/>
      </w:pPr>
    </w:lvl>
    <w:lvl w:ilvl="1" w:tplc="537C4CF4">
      <w:start w:val="1"/>
      <w:numFmt w:val="decimal"/>
      <w:lvlText w:val="%2)"/>
      <w:lvlJc w:val="left"/>
      <w:pPr>
        <w:ind w:left="1788" w:hanging="360"/>
      </w:pPr>
      <w:rPr>
        <w:rFonts w:hint="default"/>
      </w:rPr>
    </w:lvl>
    <w:lvl w:ilvl="2" w:tplc="A2CCFCFC">
      <w:start w:val="1"/>
      <w:numFmt w:val="lowerLetter"/>
      <w:lvlText w:val="%3)"/>
      <w:lvlJc w:val="left"/>
      <w:pPr>
        <w:ind w:left="2688" w:hanging="360"/>
      </w:pPr>
      <w:rPr>
        <w:rFonts w:hint="default"/>
      </w:r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1" w15:restartNumberingAfterBreak="0">
    <w:nsid w:val="52DF00E7"/>
    <w:multiLevelType w:val="multilevel"/>
    <w:tmpl w:val="023AC6DC"/>
    <w:lvl w:ilvl="0">
      <w:start w:val="1"/>
      <w:numFmt w:val="decimal"/>
      <w:lvlText w:val="%1."/>
      <w:lvlJc w:val="left"/>
      <w:pPr>
        <w:tabs>
          <w:tab w:val="num" w:pos="720"/>
        </w:tabs>
        <w:ind w:left="720" w:hanging="360"/>
      </w:pPr>
      <w:rPr>
        <w:rFonts w:ascii="Tahoma" w:eastAsia="Times New Roman" w:hAnsi="Tahoma" w:cs="Tahoma" w:hint="default"/>
        <w:b w:val="0"/>
        <w:color w:val="000000"/>
        <w:sz w:val="22"/>
        <w:szCs w:val="22"/>
        <w:lang w:val="x-none"/>
      </w:rPr>
    </w:lvl>
    <w:lvl w:ilvl="1">
      <w:numFmt w:val="bullet"/>
      <w:lvlText w:val="-"/>
      <w:lvlJc w:val="left"/>
      <w:pPr>
        <w:tabs>
          <w:tab w:val="num" w:pos="1440"/>
        </w:tabs>
        <w:ind w:left="1440" w:hanging="360"/>
      </w:pPr>
      <w:rPr>
        <w:rFonts w:ascii="Times New Roman" w:hAnsi="Times New Roman"/>
      </w:rPr>
    </w:lvl>
    <w:lvl w:ilvl="2">
      <w:start w:val="1"/>
      <w:numFmt w:val="lowerLetter"/>
      <w:lvlText w:val="%3)"/>
      <w:lvlJc w:val="left"/>
      <w:pPr>
        <w:tabs>
          <w:tab w:val="num" w:pos="234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3600"/>
        </w:tabs>
        <w:ind w:left="3600" w:hanging="360"/>
      </w:pPr>
      <w:rPr>
        <w:rFonts w:ascii="Tahoma" w:eastAsia="Times New Roman" w:hAnsi="Tahoma" w:cs="Tahoma"/>
        <w:color w:val="000000"/>
        <w:sz w:val="22"/>
        <w:szCs w:val="22"/>
        <w:lang w:val="x-none"/>
      </w:rPr>
    </w:lvl>
    <w:lvl w:ilvl="5">
      <w:start w:val="1"/>
      <w:numFmt w:val="lowerRoman"/>
      <w:lvlText w:val="%6."/>
      <w:lvlJc w:val="right"/>
      <w:pPr>
        <w:tabs>
          <w:tab w:val="num" w:pos="4320"/>
        </w:tabs>
        <w:ind w:left="4320" w:hanging="180"/>
      </w:pPr>
      <w:rPr>
        <w:rFonts w:ascii="Tahoma" w:eastAsia="Times New Roman" w:hAnsi="Tahoma" w:cs="Tahoma"/>
        <w:color w:val="000000"/>
        <w:sz w:val="22"/>
        <w:szCs w:val="22"/>
        <w:lang w:val="x-none"/>
      </w:rPr>
    </w:lvl>
    <w:lvl w:ilvl="6">
      <w:start w:val="1"/>
      <w:numFmt w:val="decimal"/>
      <w:lvlText w:val="%7."/>
      <w:lvlJc w:val="left"/>
      <w:pPr>
        <w:tabs>
          <w:tab w:val="num" w:pos="5040"/>
        </w:tabs>
        <w:ind w:left="5040" w:hanging="360"/>
      </w:pPr>
      <w:rPr>
        <w:rFonts w:ascii="Tahoma" w:eastAsia="Times New Roman" w:hAnsi="Tahoma" w:cs="Tahoma"/>
        <w:color w:val="000000"/>
        <w:sz w:val="22"/>
        <w:szCs w:val="22"/>
        <w:lang w:val="x-none"/>
      </w:rPr>
    </w:lvl>
    <w:lvl w:ilvl="7">
      <w:start w:val="1"/>
      <w:numFmt w:val="lowerLetter"/>
      <w:lvlText w:val="%8."/>
      <w:lvlJc w:val="left"/>
      <w:pPr>
        <w:tabs>
          <w:tab w:val="num" w:pos="5760"/>
        </w:tabs>
        <w:ind w:left="5760" w:hanging="360"/>
      </w:pPr>
      <w:rPr>
        <w:rFonts w:ascii="Tahoma" w:eastAsia="Times New Roman" w:hAnsi="Tahoma" w:cs="Tahoma"/>
        <w:color w:val="000000"/>
        <w:sz w:val="22"/>
        <w:szCs w:val="22"/>
        <w:lang w:val="x-none"/>
      </w:rPr>
    </w:lvl>
    <w:lvl w:ilvl="8">
      <w:start w:val="1"/>
      <w:numFmt w:val="lowerRoman"/>
      <w:lvlText w:val="%9."/>
      <w:lvlJc w:val="right"/>
      <w:pPr>
        <w:tabs>
          <w:tab w:val="num" w:pos="6480"/>
        </w:tabs>
        <w:ind w:left="6480" w:hanging="180"/>
      </w:pPr>
      <w:rPr>
        <w:rFonts w:ascii="Tahoma" w:eastAsia="Times New Roman" w:hAnsi="Tahoma" w:cs="Tahoma"/>
        <w:color w:val="000000"/>
        <w:sz w:val="22"/>
        <w:szCs w:val="22"/>
        <w:lang w:val="x-none"/>
      </w:rPr>
    </w:lvl>
  </w:abstractNum>
  <w:abstractNum w:abstractNumId="52" w15:restartNumberingAfterBreak="0">
    <w:nsid w:val="53367882"/>
    <w:multiLevelType w:val="multilevel"/>
    <w:tmpl w:val="A78C54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3" w15:restartNumberingAfterBreak="0">
    <w:nsid w:val="53CA3AB3"/>
    <w:multiLevelType w:val="hybridMultilevel"/>
    <w:tmpl w:val="CC72D4E0"/>
    <w:lvl w:ilvl="0" w:tplc="FFFFFFFF">
      <w:start w:val="1"/>
      <w:numFmt w:val="upperLetter"/>
      <w:lvlText w:val="%1."/>
      <w:lvlJc w:val="left"/>
      <w:pPr>
        <w:ind w:left="308" w:hanging="166"/>
      </w:pPr>
      <w:rPr>
        <w:rFonts w:ascii="Arial" w:eastAsia="Arial" w:hAnsi="Arial" w:cs="Arial" w:hint="default"/>
        <w:w w:val="99"/>
        <w:sz w:val="14"/>
        <w:szCs w:val="14"/>
        <w:lang w:val="pl-PL" w:eastAsia="en-US" w:bidi="ar-SA"/>
      </w:rPr>
    </w:lvl>
    <w:lvl w:ilvl="1" w:tplc="FFFFFFFF">
      <w:start w:val="1"/>
      <w:numFmt w:val="lowerLetter"/>
      <w:lvlText w:val="%2."/>
      <w:lvlJc w:val="left"/>
      <w:pPr>
        <w:ind w:left="450" w:hanging="279"/>
      </w:pPr>
      <w:rPr>
        <w:rFonts w:ascii="Times New Roman" w:eastAsia="Arial" w:hAnsi="Times New Roman" w:cs="Times New Roman" w:hint="default"/>
        <w:spacing w:val="-1"/>
        <w:w w:val="99"/>
        <w:sz w:val="22"/>
        <w:szCs w:val="22"/>
        <w:lang w:val="pl-PL" w:eastAsia="en-US" w:bidi="ar-SA"/>
      </w:rPr>
    </w:lvl>
    <w:lvl w:ilvl="2" w:tplc="FFFFFFFF">
      <w:numFmt w:val="bullet"/>
      <w:lvlText w:val="•"/>
      <w:lvlJc w:val="left"/>
      <w:pPr>
        <w:ind w:left="401" w:hanging="279"/>
      </w:pPr>
      <w:rPr>
        <w:rFonts w:hint="default"/>
        <w:lang w:val="pl-PL" w:eastAsia="en-US" w:bidi="ar-SA"/>
      </w:rPr>
    </w:lvl>
    <w:lvl w:ilvl="3" w:tplc="FFFFFFFF">
      <w:numFmt w:val="bullet"/>
      <w:lvlText w:val="•"/>
      <w:lvlJc w:val="left"/>
      <w:pPr>
        <w:ind w:left="353" w:hanging="279"/>
      </w:pPr>
      <w:rPr>
        <w:rFonts w:hint="default"/>
        <w:lang w:val="pl-PL" w:eastAsia="en-US" w:bidi="ar-SA"/>
      </w:rPr>
    </w:lvl>
    <w:lvl w:ilvl="4" w:tplc="FFFFFFFF">
      <w:numFmt w:val="bullet"/>
      <w:lvlText w:val="•"/>
      <w:lvlJc w:val="left"/>
      <w:pPr>
        <w:ind w:left="305" w:hanging="279"/>
      </w:pPr>
      <w:rPr>
        <w:rFonts w:hint="default"/>
        <w:lang w:val="pl-PL" w:eastAsia="en-US" w:bidi="ar-SA"/>
      </w:rPr>
    </w:lvl>
    <w:lvl w:ilvl="5" w:tplc="FFFFFFFF">
      <w:numFmt w:val="bullet"/>
      <w:lvlText w:val="•"/>
      <w:lvlJc w:val="left"/>
      <w:pPr>
        <w:ind w:left="256" w:hanging="279"/>
      </w:pPr>
      <w:rPr>
        <w:rFonts w:hint="default"/>
        <w:lang w:val="pl-PL" w:eastAsia="en-US" w:bidi="ar-SA"/>
      </w:rPr>
    </w:lvl>
    <w:lvl w:ilvl="6" w:tplc="FFFFFFFF">
      <w:numFmt w:val="bullet"/>
      <w:lvlText w:val="•"/>
      <w:lvlJc w:val="left"/>
      <w:pPr>
        <w:ind w:left="208" w:hanging="279"/>
      </w:pPr>
      <w:rPr>
        <w:rFonts w:hint="default"/>
        <w:lang w:val="pl-PL" w:eastAsia="en-US" w:bidi="ar-SA"/>
      </w:rPr>
    </w:lvl>
    <w:lvl w:ilvl="7" w:tplc="FFFFFFFF">
      <w:numFmt w:val="bullet"/>
      <w:lvlText w:val="•"/>
      <w:lvlJc w:val="left"/>
      <w:pPr>
        <w:ind w:left="160" w:hanging="279"/>
      </w:pPr>
      <w:rPr>
        <w:rFonts w:hint="default"/>
        <w:lang w:val="pl-PL" w:eastAsia="en-US" w:bidi="ar-SA"/>
      </w:rPr>
    </w:lvl>
    <w:lvl w:ilvl="8" w:tplc="FFFFFFFF">
      <w:numFmt w:val="bullet"/>
      <w:lvlText w:val="•"/>
      <w:lvlJc w:val="left"/>
      <w:pPr>
        <w:ind w:left="111" w:hanging="279"/>
      </w:pPr>
      <w:rPr>
        <w:rFonts w:hint="default"/>
        <w:lang w:val="pl-PL" w:eastAsia="en-US" w:bidi="ar-SA"/>
      </w:rPr>
    </w:lvl>
  </w:abstractNum>
  <w:abstractNum w:abstractNumId="54" w15:restartNumberingAfterBreak="0">
    <w:nsid w:val="57B61D81"/>
    <w:multiLevelType w:val="multilevel"/>
    <w:tmpl w:val="676CF762"/>
    <w:lvl w:ilvl="0">
      <w:start w:val="2"/>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1">
      <w:start w:val="1"/>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2"/>
        <w:szCs w:val="22"/>
        <w:u w:val="none"/>
      </w:rPr>
    </w:lvl>
    <w:lvl w:ilvl="2">
      <w:start w:val="1"/>
      <w:numFmt w:val="lowerLetter"/>
      <w:lvlText w:val="%3)"/>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3">
      <w:start w:val="1"/>
      <w:numFmt w:val="none"/>
      <w:lvlText w:val="16."/>
      <w:lvlJc w:val="left"/>
      <w:pPr>
        <w:ind w:left="0" w:firstLine="0"/>
      </w:pPr>
      <w:rPr>
        <w:rFonts w:ascii="Arial" w:eastAsia="Times New Roman" w:hAnsi="Arial" w:cs="Arial" w:hint="default"/>
        <w:b/>
        <w:bCs w:val="0"/>
        <w:i w:val="0"/>
        <w:iCs w:val="0"/>
        <w:smallCaps w:val="0"/>
        <w:strike w:val="0"/>
        <w:color w:val="000000"/>
        <w:spacing w:val="4"/>
        <w:w w:val="100"/>
        <w:position w:val="0"/>
        <w:sz w:val="22"/>
        <w:szCs w:val="22"/>
        <w:u w:val="none"/>
      </w:rPr>
    </w:lvl>
    <w:lvl w:ilvl="4">
      <w:start w:val="1"/>
      <w:numFmt w:val="decimal"/>
      <w:lvlText w:val="%5)"/>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4"/>
        <w:szCs w:val="24"/>
        <w:u w:val="none"/>
      </w:rPr>
    </w:lvl>
    <w:lvl w:ilvl="5">
      <w:start w:val="3"/>
      <w:numFmt w:val="decimal"/>
      <w:lvlText w:val="%6."/>
      <w:lvlJc w:val="left"/>
      <w:pPr>
        <w:ind w:left="0" w:firstLine="0"/>
      </w:pPr>
      <w:rPr>
        <w:rFonts w:ascii="Times New Roman" w:eastAsia="Times New Roman" w:hAnsi="Times New Roman" w:cs="Times New Roman" w:hint="default"/>
        <w:b/>
        <w:bCs w:val="0"/>
        <w:i w:val="0"/>
        <w:iCs w:val="0"/>
        <w:smallCaps w:val="0"/>
        <w:strike w:val="0"/>
        <w:color w:val="000000"/>
        <w:spacing w:val="4"/>
        <w:w w:val="100"/>
        <w:position w:val="0"/>
        <w:sz w:val="24"/>
        <w:szCs w:val="24"/>
        <w:u w:val="none"/>
      </w:rPr>
    </w:lvl>
    <w:lvl w:ilvl="6">
      <w:start w:val="1"/>
      <w:numFmt w:val="decimal"/>
      <w:lvlText w:val="%7)"/>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5" w15:restartNumberingAfterBreak="0">
    <w:nsid w:val="5944585C"/>
    <w:multiLevelType w:val="hybridMultilevel"/>
    <w:tmpl w:val="13980D02"/>
    <w:lvl w:ilvl="0" w:tplc="436AA5F6">
      <w:start w:val="1"/>
      <w:numFmt w:val="decimal"/>
      <w:lvlText w:val="%1."/>
      <w:lvlJc w:val="left"/>
      <w:pPr>
        <w:ind w:left="1020" w:hanging="360"/>
      </w:pPr>
    </w:lvl>
    <w:lvl w:ilvl="1" w:tplc="6A047DFA">
      <w:start w:val="1"/>
      <w:numFmt w:val="decimal"/>
      <w:lvlText w:val="%2."/>
      <w:lvlJc w:val="left"/>
      <w:pPr>
        <w:ind w:left="1020" w:hanging="360"/>
      </w:pPr>
    </w:lvl>
    <w:lvl w:ilvl="2" w:tplc="4F90CE7A">
      <w:start w:val="1"/>
      <w:numFmt w:val="decimal"/>
      <w:lvlText w:val="%3."/>
      <w:lvlJc w:val="left"/>
      <w:pPr>
        <w:ind w:left="1020" w:hanging="360"/>
      </w:pPr>
    </w:lvl>
    <w:lvl w:ilvl="3" w:tplc="DC44A974">
      <w:start w:val="1"/>
      <w:numFmt w:val="decimal"/>
      <w:lvlText w:val="%4."/>
      <w:lvlJc w:val="left"/>
      <w:pPr>
        <w:ind w:left="1020" w:hanging="360"/>
      </w:pPr>
    </w:lvl>
    <w:lvl w:ilvl="4" w:tplc="57EC6CE8">
      <w:start w:val="1"/>
      <w:numFmt w:val="decimal"/>
      <w:lvlText w:val="%5."/>
      <w:lvlJc w:val="left"/>
      <w:pPr>
        <w:ind w:left="1020" w:hanging="360"/>
      </w:pPr>
    </w:lvl>
    <w:lvl w:ilvl="5" w:tplc="9D180944">
      <w:start w:val="1"/>
      <w:numFmt w:val="decimal"/>
      <w:lvlText w:val="%6."/>
      <w:lvlJc w:val="left"/>
      <w:pPr>
        <w:ind w:left="1020" w:hanging="360"/>
      </w:pPr>
    </w:lvl>
    <w:lvl w:ilvl="6" w:tplc="C5E457B4">
      <w:start w:val="1"/>
      <w:numFmt w:val="decimal"/>
      <w:lvlText w:val="%7."/>
      <w:lvlJc w:val="left"/>
      <w:pPr>
        <w:ind w:left="1020" w:hanging="360"/>
      </w:pPr>
    </w:lvl>
    <w:lvl w:ilvl="7" w:tplc="EEEEAD06">
      <w:start w:val="1"/>
      <w:numFmt w:val="decimal"/>
      <w:lvlText w:val="%8."/>
      <w:lvlJc w:val="left"/>
      <w:pPr>
        <w:ind w:left="1020" w:hanging="360"/>
      </w:pPr>
    </w:lvl>
    <w:lvl w:ilvl="8" w:tplc="71FE9408">
      <w:start w:val="1"/>
      <w:numFmt w:val="decimal"/>
      <w:lvlText w:val="%9."/>
      <w:lvlJc w:val="left"/>
      <w:pPr>
        <w:ind w:left="1020" w:hanging="360"/>
      </w:pPr>
    </w:lvl>
  </w:abstractNum>
  <w:abstractNum w:abstractNumId="56" w15:restartNumberingAfterBreak="0">
    <w:nsid w:val="594C70A0"/>
    <w:multiLevelType w:val="hybridMultilevel"/>
    <w:tmpl w:val="F440D8F0"/>
    <w:lvl w:ilvl="0" w:tplc="EB9660E6">
      <w:start w:val="1"/>
      <w:numFmt w:val="decimal"/>
      <w:lvlText w:val="%1."/>
      <w:lvlJc w:val="left"/>
      <w:pPr>
        <w:ind w:left="1020" w:hanging="360"/>
      </w:pPr>
    </w:lvl>
    <w:lvl w:ilvl="1" w:tplc="C95C44B8">
      <w:start w:val="1"/>
      <w:numFmt w:val="decimal"/>
      <w:lvlText w:val="%2."/>
      <w:lvlJc w:val="left"/>
      <w:pPr>
        <w:ind w:left="1020" w:hanging="360"/>
      </w:pPr>
    </w:lvl>
    <w:lvl w:ilvl="2" w:tplc="ABEE59E2">
      <w:start w:val="1"/>
      <w:numFmt w:val="decimal"/>
      <w:lvlText w:val="%3."/>
      <w:lvlJc w:val="left"/>
      <w:pPr>
        <w:ind w:left="1020" w:hanging="360"/>
      </w:pPr>
    </w:lvl>
    <w:lvl w:ilvl="3" w:tplc="9E884E8A">
      <w:start w:val="1"/>
      <w:numFmt w:val="decimal"/>
      <w:lvlText w:val="%4."/>
      <w:lvlJc w:val="left"/>
      <w:pPr>
        <w:ind w:left="1020" w:hanging="360"/>
      </w:pPr>
    </w:lvl>
    <w:lvl w:ilvl="4" w:tplc="92240412">
      <w:start w:val="1"/>
      <w:numFmt w:val="decimal"/>
      <w:lvlText w:val="%5."/>
      <w:lvlJc w:val="left"/>
      <w:pPr>
        <w:ind w:left="1020" w:hanging="360"/>
      </w:pPr>
    </w:lvl>
    <w:lvl w:ilvl="5" w:tplc="75E06D60">
      <w:start w:val="1"/>
      <w:numFmt w:val="decimal"/>
      <w:lvlText w:val="%6."/>
      <w:lvlJc w:val="left"/>
      <w:pPr>
        <w:ind w:left="1020" w:hanging="360"/>
      </w:pPr>
    </w:lvl>
    <w:lvl w:ilvl="6" w:tplc="97144456">
      <w:start w:val="1"/>
      <w:numFmt w:val="decimal"/>
      <w:lvlText w:val="%7."/>
      <w:lvlJc w:val="left"/>
      <w:pPr>
        <w:ind w:left="1020" w:hanging="360"/>
      </w:pPr>
    </w:lvl>
    <w:lvl w:ilvl="7" w:tplc="2A6E0340">
      <w:start w:val="1"/>
      <w:numFmt w:val="decimal"/>
      <w:lvlText w:val="%8."/>
      <w:lvlJc w:val="left"/>
      <w:pPr>
        <w:ind w:left="1020" w:hanging="360"/>
      </w:pPr>
    </w:lvl>
    <w:lvl w:ilvl="8" w:tplc="1722ED62">
      <w:start w:val="1"/>
      <w:numFmt w:val="decimal"/>
      <w:lvlText w:val="%9."/>
      <w:lvlJc w:val="left"/>
      <w:pPr>
        <w:ind w:left="1020" w:hanging="360"/>
      </w:pPr>
    </w:lvl>
  </w:abstractNum>
  <w:abstractNum w:abstractNumId="57" w15:restartNumberingAfterBreak="0">
    <w:nsid w:val="596B3557"/>
    <w:multiLevelType w:val="hybridMultilevel"/>
    <w:tmpl w:val="C9125AE0"/>
    <w:lvl w:ilvl="0" w:tplc="EBB88314">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A0F485F"/>
    <w:multiLevelType w:val="multilevel"/>
    <w:tmpl w:val="7F7658A4"/>
    <w:lvl w:ilvl="0">
      <w:start w:val="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1">
      <w:start w:val="2"/>
      <w:numFmt w:val="decimal"/>
      <w:lvlText w:val="%2)"/>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2">
      <w:start w:val="1"/>
      <w:numFmt w:val="lowerLetter"/>
      <w:lvlText w:val="%3)"/>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3">
      <w:start w:val="1"/>
      <w:numFmt w:val="decimal"/>
      <w:lvlText w:val="%4."/>
      <w:lvlJc w:val="left"/>
      <w:pPr>
        <w:ind w:left="0" w:firstLine="0"/>
      </w:pPr>
      <w:rPr>
        <w:rFonts w:ascii="Arial" w:eastAsia="Times New Roman" w:hAnsi="Arial" w:cs="Arial" w:hint="default"/>
        <w:b/>
        <w:bCs w:val="0"/>
        <w:i w:val="0"/>
        <w:iCs w:val="0"/>
        <w:smallCaps w:val="0"/>
        <w:strike w:val="0"/>
        <w:color w:val="000000"/>
        <w:spacing w:val="4"/>
        <w:w w:val="100"/>
        <w:position w:val="0"/>
        <w:sz w:val="22"/>
        <w:szCs w:val="22"/>
        <w:u w:val="none"/>
      </w:rPr>
    </w:lvl>
    <w:lvl w:ilvl="4">
      <w:start w:val="1"/>
      <w:numFmt w:val="decimal"/>
      <w:lvlText w:val="%5)"/>
      <w:lvlJc w:val="left"/>
      <w:pPr>
        <w:ind w:left="0" w:firstLine="0"/>
      </w:pPr>
      <w:rPr>
        <w:rFonts w:asciiTheme="minorHAnsi" w:eastAsia="Times New Roman" w:hAnsiTheme="minorHAnsi" w:cstheme="minorHAnsi" w:hint="default"/>
        <w:b w:val="0"/>
        <w:bCs w:val="0"/>
        <w:i w:val="0"/>
        <w:iCs w:val="0"/>
        <w:smallCaps w:val="0"/>
        <w:strike w:val="0"/>
        <w:color w:val="000000"/>
        <w:spacing w:val="4"/>
        <w:w w:val="100"/>
        <w:position w:val="0"/>
        <w:sz w:val="20"/>
        <w:szCs w:val="20"/>
        <w:u w:val="none"/>
      </w:rPr>
    </w:lvl>
    <w:lvl w:ilvl="5">
      <w:start w:val="2"/>
      <w:numFmt w:val="decimal"/>
      <w:lvlText w:val="%6."/>
      <w:lvlJc w:val="left"/>
      <w:pPr>
        <w:ind w:left="0" w:firstLine="0"/>
      </w:pPr>
      <w:rPr>
        <w:rFonts w:asciiTheme="minorHAnsi" w:eastAsia="Times New Roman" w:hAnsiTheme="minorHAnsi" w:cstheme="minorHAnsi" w:hint="default"/>
        <w:b w:val="0"/>
        <w:bCs w:val="0"/>
        <w:i w:val="0"/>
        <w:iCs w:val="0"/>
        <w:smallCaps w:val="0"/>
        <w:strike w:val="0"/>
        <w:color w:val="000000"/>
        <w:spacing w:val="4"/>
        <w:w w:val="100"/>
        <w:position w:val="0"/>
        <w:sz w:val="22"/>
        <w:szCs w:val="22"/>
        <w:u w:val="none"/>
      </w:rPr>
    </w:lvl>
    <w:lvl w:ilvl="6">
      <w:start w:val="1"/>
      <w:numFmt w:val="decimal"/>
      <w:lvlText w:val="%7)"/>
      <w:lvlJc w:val="left"/>
      <w:pPr>
        <w:ind w:left="0" w:firstLine="0"/>
      </w:pPr>
      <w:rPr>
        <w:rFonts w:asciiTheme="minorHAnsi" w:eastAsia="Times New Roman" w:hAnsiTheme="minorHAnsi" w:cstheme="minorHAnsi" w:hint="default"/>
        <w:b w:val="0"/>
        <w:bCs w:val="0"/>
        <w:i w:val="0"/>
        <w:iCs w:val="0"/>
        <w:smallCaps w:val="0"/>
        <w:strike w:val="0"/>
        <w:color w:val="000000"/>
        <w:spacing w:val="4"/>
        <w:w w:val="100"/>
        <w:position w:val="0"/>
        <w:sz w:val="20"/>
        <w:szCs w:val="20"/>
        <w:u w:val="none"/>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9" w15:restartNumberingAfterBreak="0">
    <w:nsid w:val="5C57349B"/>
    <w:multiLevelType w:val="hybridMultilevel"/>
    <w:tmpl w:val="EC1A4890"/>
    <w:lvl w:ilvl="0" w:tplc="97A646F0">
      <w:start w:val="7"/>
      <w:numFmt w:val="decimal"/>
      <w:lvlText w:val="%1."/>
      <w:lvlJc w:val="left"/>
      <w:pPr>
        <w:ind w:left="862" w:hanging="360"/>
      </w:pPr>
      <w:rPr>
        <w:rFonts w:hint="default"/>
        <w:sz w:val="24"/>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0" w15:restartNumberingAfterBreak="0">
    <w:nsid w:val="65CB5E2F"/>
    <w:multiLevelType w:val="hybridMultilevel"/>
    <w:tmpl w:val="B70017AE"/>
    <w:lvl w:ilvl="0" w:tplc="EBB88314">
      <w:start w:val="1"/>
      <w:numFmt w:val="lowerLetter"/>
      <w:lvlText w:val="%1)"/>
      <w:lvlJc w:val="left"/>
      <w:pPr>
        <w:ind w:left="1352" w:hanging="360"/>
      </w:pPr>
      <w:rPr>
        <w:b w:val="0"/>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69216C6F"/>
    <w:multiLevelType w:val="hybridMultilevel"/>
    <w:tmpl w:val="B4DCF85C"/>
    <w:lvl w:ilvl="0" w:tplc="772E7DF6">
      <w:start w:val="1"/>
      <w:numFmt w:val="decimal"/>
      <w:lvlText w:val="%1."/>
      <w:lvlJc w:val="left"/>
      <w:pPr>
        <w:ind w:left="502" w:hanging="360"/>
      </w:pPr>
      <w:rPr>
        <w:rFonts w:hint="default"/>
        <w:sz w:val="24"/>
        <w:szCs w:val="24"/>
      </w:rPr>
    </w:lvl>
    <w:lvl w:ilvl="1" w:tplc="04150019" w:tentative="1">
      <w:start w:val="1"/>
      <w:numFmt w:val="lowerLetter"/>
      <w:lvlText w:val="%2."/>
      <w:lvlJc w:val="left"/>
      <w:pPr>
        <w:ind w:left="1582" w:hanging="360"/>
      </w:pPr>
    </w:lvl>
    <w:lvl w:ilvl="2" w:tplc="0415001B">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2" w15:restartNumberingAfterBreak="0">
    <w:nsid w:val="69C9189E"/>
    <w:multiLevelType w:val="hybridMultilevel"/>
    <w:tmpl w:val="277ABF6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3" w15:restartNumberingAfterBreak="0">
    <w:nsid w:val="6BE626C4"/>
    <w:multiLevelType w:val="hybridMultilevel"/>
    <w:tmpl w:val="2CF2CD8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4" w15:restartNumberingAfterBreak="0">
    <w:nsid w:val="6F7477BF"/>
    <w:multiLevelType w:val="hybridMultilevel"/>
    <w:tmpl w:val="6F6E6620"/>
    <w:lvl w:ilvl="0" w:tplc="04150017">
      <w:start w:val="1"/>
      <w:numFmt w:val="lowerLetter"/>
      <w:lvlText w:val="%1)"/>
      <w:lvlJc w:val="left"/>
      <w:pPr>
        <w:ind w:left="1846" w:hanging="360"/>
      </w:pPr>
    </w:lvl>
    <w:lvl w:ilvl="1" w:tplc="04150019" w:tentative="1">
      <w:start w:val="1"/>
      <w:numFmt w:val="lowerLetter"/>
      <w:lvlText w:val="%2."/>
      <w:lvlJc w:val="left"/>
      <w:pPr>
        <w:ind w:left="2566" w:hanging="360"/>
      </w:pPr>
    </w:lvl>
    <w:lvl w:ilvl="2" w:tplc="0415001B" w:tentative="1">
      <w:start w:val="1"/>
      <w:numFmt w:val="lowerRoman"/>
      <w:lvlText w:val="%3."/>
      <w:lvlJc w:val="right"/>
      <w:pPr>
        <w:ind w:left="3286" w:hanging="180"/>
      </w:pPr>
    </w:lvl>
    <w:lvl w:ilvl="3" w:tplc="0415000F" w:tentative="1">
      <w:start w:val="1"/>
      <w:numFmt w:val="decimal"/>
      <w:lvlText w:val="%4."/>
      <w:lvlJc w:val="left"/>
      <w:pPr>
        <w:ind w:left="4006" w:hanging="360"/>
      </w:pPr>
    </w:lvl>
    <w:lvl w:ilvl="4" w:tplc="04150019" w:tentative="1">
      <w:start w:val="1"/>
      <w:numFmt w:val="lowerLetter"/>
      <w:lvlText w:val="%5."/>
      <w:lvlJc w:val="left"/>
      <w:pPr>
        <w:ind w:left="4726" w:hanging="360"/>
      </w:pPr>
    </w:lvl>
    <w:lvl w:ilvl="5" w:tplc="0415001B" w:tentative="1">
      <w:start w:val="1"/>
      <w:numFmt w:val="lowerRoman"/>
      <w:lvlText w:val="%6."/>
      <w:lvlJc w:val="right"/>
      <w:pPr>
        <w:ind w:left="5446" w:hanging="180"/>
      </w:pPr>
    </w:lvl>
    <w:lvl w:ilvl="6" w:tplc="0415000F" w:tentative="1">
      <w:start w:val="1"/>
      <w:numFmt w:val="decimal"/>
      <w:lvlText w:val="%7."/>
      <w:lvlJc w:val="left"/>
      <w:pPr>
        <w:ind w:left="6166" w:hanging="360"/>
      </w:pPr>
    </w:lvl>
    <w:lvl w:ilvl="7" w:tplc="04150019" w:tentative="1">
      <w:start w:val="1"/>
      <w:numFmt w:val="lowerLetter"/>
      <w:lvlText w:val="%8."/>
      <w:lvlJc w:val="left"/>
      <w:pPr>
        <w:ind w:left="6886" w:hanging="360"/>
      </w:pPr>
    </w:lvl>
    <w:lvl w:ilvl="8" w:tplc="0415001B" w:tentative="1">
      <w:start w:val="1"/>
      <w:numFmt w:val="lowerRoman"/>
      <w:lvlText w:val="%9."/>
      <w:lvlJc w:val="right"/>
      <w:pPr>
        <w:ind w:left="7606" w:hanging="180"/>
      </w:pPr>
    </w:lvl>
  </w:abstractNum>
  <w:abstractNum w:abstractNumId="65" w15:restartNumberingAfterBreak="0">
    <w:nsid w:val="714B152F"/>
    <w:multiLevelType w:val="hybridMultilevel"/>
    <w:tmpl w:val="9CF4B08E"/>
    <w:lvl w:ilvl="0" w:tplc="9006ADA4">
      <w:start w:val="1"/>
      <w:numFmt w:val="decimal"/>
      <w:lvlText w:val="%1."/>
      <w:lvlJc w:val="left"/>
      <w:pPr>
        <w:ind w:left="720" w:hanging="360"/>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2F27769"/>
    <w:multiLevelType w:val="hybridMultilevel"/>
    <w:tmpl w:val="A0901D8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7" w15:restartNumberingAfterBreak="0">
    <w:nsid w:val="73502658"/>
    <w:multiLevelType w:val="hybridMultilevel"/>
    <w:tmpl w:val="4B1CD382"/>
    <w:lvl w:ilvl="0" w:tplc="6E10DE36">
      <w:start w:val="5"/>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68" w15:restartNumberingAfterBreak="0">
    <w:nsid w:val="74DC7552"/>
    <w:multiLevelType w:val="hybridMultilevel"/>
    <w:tmpl w:val="2C62344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75296CF3"/>
    <w:multiLevelType w:val="hybridMultilevel"/>
    <w:tmpl w:val="DAAC920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757A19C8"/>
    <w:multiLevelType w:val="hybridMultilevel"/>
    <w:tmpl w:val="365A8714"/>
    <w:lvl w:ilvl="0" w:tplc="FEBE810C">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6FA1FAE"/>
    <w:multiLevelType w:val="multilevel"/>
    <w:tmpl w:val="014E8D62"/>
    <w:lvl w:ilvl="0">
      <w:start w:val="3"/>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72" w15:restartNumberingAfterBreak="0">
    <w:nsid w:val="77280997"/>
    <w:multiLevelType w:val="hybridMultilevel"/>
    <w:tmpl w:val="13727AC0"/>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DD327D3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7AA0E39"/>
    <w:multiLevelType w:val="hybridMultilevel"/>
    <w:tmpl w:val="CB366516"/>
    <w:lvl w:ilvl="0" w:tplc="04150011">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BEE1CA0"/>
    <w:multiLevelType w:val="hybridMultilevel"/>
    <w:tmpl w:val="BA804838"/>
    <w:lvl w:ilvl="0" w:tplc="D58290C6">
      <w:start w:val="1"/>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7DA31B48"/>
    <w:multiLevelType w:val="hybridMultilevel"/>
    <w:tmpl w:val="84CAD0D4"/>
    <w:lvl w:ilvl="0" w:tplc="6BF04DB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6" w15:restartNumberingAfterBreak="0">
    <w:nsid w:val="7F4955FA"/>
    <w:multiLevelType w:val="hybridMultilevel"/>
    <w:tmpl w:val="932A1B58"/>
    <w:lvl w:ilvl="0" w:tplc="79261EF4">
      <w:start w:val="5"/>
      <w:numFmt w:val="lowerRoman"/>
      <w:lvlText w:val="(%1)"/>
      <w:lvlJc w:val="left"/>
      <w:pPr>
        <w:ind w:left="402" w:hanging="284"/>
      </w:pPr>
      <w:rPr>
        <w:rFonts w:ascii="Times New Roman" w:eastAsia="Arial" w:hAnsi="Times New Roman" w:cs="Times New Roman" w:hint="default"/>
        <w:spacing w:val="-1"/>
        <w:w w:val="99"/>
        <w:sz w:val="22"/>
        <w:szCs w:val="22"/>
        <w:lang w:val="pl-PL" w:eastAsia="en-US" w:bidi="ar-SA"/>
      </w:rPr>
    </w:lvl>
    <w:lvl w:ilvl="1" w:tplc="B328BC6A">
      <w:numFmt w:val="bullet"/>
      <w:lvlText w:val="•"/>
      <w:lvlJc w:val="left"/>
      <w:pPr>
        <w:ind w:left="400" w:hanging="284"/>
      </w:pPr>
      <w:rPr>
        <w:rFonts w:hint="default"/>
        <w:lang w:val="pl-PL" w:eastAsia="en-US" w:bidi="ar-SA"/>
      </w:rPr>
    </w:lvl>
    <w:lvl w:ilvl="2" w:tplc="AEEC2A72">
      <w:numFmt w:val="bullet"/>
      <w:lvlText w:val="•"/>
      <w:lvlJc w:val="left"/>
      <w:pPr>
        <w:ind w:left="936" w:hanging="284"/>
      </w:pPr>
      <w:rPr>
        <w:rFonts w:hint="default"/>
        <w:lang w:val="pl-PL" w:eastAsia="en-US" w:bidi="ar-SA"/>
      </w:rPr>
    </w:lvl>
    <w:lvl w:ilvl="3" w:tplc="B590F906">
      <w:numFmt w:val="bullet"/>
      <w:lvlText w:val="•"/>
      <w:lvlJc w:val="left"/>
      <w:pPr>
        <w:ind w:left="1473" w:hanging="284"/>
      </w:pPr>
      <w:rPr>
        <w:rFonts w:hint="default"/>
        <w:lang w:val="pl-PL" w:eastAsia="en-US" w:bidi="ar-SA"/>
      </w:rPr>
    </w:lvl>
    <w:lvl w:ilvl="4" w:tplc="ECF61934">
      <w:numFmt w:val="bullet"/>
      <w:lvlText w:val="•"/>
      <w:lvlJc w:val="left"/>
      <w:pPr>
        <w:ind w:left="2010" w:hanging="284"/>
      </w:pPr>
      <w:rPr>
        <w:rFonts w:hint="default"/>
        <w:lang w:val="pl-PL" w:eastAsia="en-US" w:bidi="ar-SA"/>
      </w:rPr>
    </w:lvl>
    <w:lvl w:ilvl="5" w:tplc="47D04392">
      <w:numFmt w:val="bullet"/>
      <w:lvlText w:val="•"/>
      <w:lvlJc w:val="left"/>
      <w:pPr>
        <w:ind w:left="2547" w:hanging="284"/>
      </w:pPr>
      <w:rPr>
        <w:rFonts w:hint="default"/>
        <w:lang w:val="pl-PL" w:eastAsia="en-US" w:bidi="ar-SA"/>
      </w:rPr>
    </w:lvl>
    <w:lvl w:ilvl="6" w:tplc="A1F479C0">
      <w:numFmt w:val="bullet"/>
      <w:lvlText w:val="•"/>
      <w:lvlJc w:val="left"/>
      <w:pPr>
        <w:ind w:left="3084" w:hanging="284"/>
      </w:pPr>
      <w:rPr>
        <w:rFonts w:hint="default"/>
        <w:lang w:val="pl-PL" w:eastAsia="en-US" w:bidi="ar-SA"/>
      </w:rPr>
    </w:lvl>
    <w:lvl w:ilvl="7" w:tplc="1EA61B3E">
      <w:numFmt w:val="bullet"/>
      <w:lvlText w:val="•"/>
      <w:lvlJc w:val="left"/>
      <w:pPr>
        <w:ind w:left="3621" w:hanging="284"/>
      </w:pPr>
      <w:rPr>
        <w:rFonts w:hint="default"/>
        <w:lang w:val="pl-PL" w:eastAsia="en-US" w:bidi="ar-SA"/>
      </w:rPr>
    </w:lvl>
    <w:lvl w:ilvl="8" w:tplc="937C7B9E">
      <w:numFmt w:val="bullet"/>
      <w:lvlText w:val="•"/>
      <w:lvlJc w:val="left"/>
      <w:pPr>
        <w:ind w:left="4158" w:hanging="284"/>
      </w:pPr>
      <w:rPr>
        <w:rFonts w:hint="default"/>
        <w:lang w:val="pl-PL" w:eastAsia="en-US" w:bidi="ar-SA"/>
      </w:rPr>
    </w:lvl>
  </w:abstractNum>
  <w:num w:numId="1" w16cid:durableId="1887642505">
    <w:abstractNumId w:val="21"/>
  </w:num>
  <w:num w:numId="2" w16cid:durableId="860633203">
    <w:abstractNumId w:val="71"/>
  </w:num>
  <w:num w:numId="3" w16cid:durableId="1578631699">
    <w:abstractNumId w:val="5"/>
  </w:num>
  <w:num w:numId="4" w16cid:durableId="113016161">
    <w:abstractNumId w:val="69"/>
  </w:num>
  <w:num w:numId="5" w16cid:durableId="1187449826">
    <w:abstractNumId w:val="73"/>
  </w:num>
  <w:num w:numId="6" w16cid:durableId="617877247">
    <w:abstractNumId w:val="42"/>
  </w:num>
  <w:num w:numId="7" w16cid:durableId="716008550">
    <w:abstractNumId w:val="47"/>
  </w:num>
  <w:num w:numId="8" w16cid:durableId="1763841300">
    <w:abstractNumId w:val="17"/>
  </w:num>
  <w:num w:numId="9" w16cid:durableId="116682402">
    <w:abstractNumId w:val="66"/>
  </w:num>
  <w:num w:numId="10" w16cid:durableId="1641157533">
    <w:abstractNumId w:val="11"/>
  </w:num>
  <w:num w:numId="11" w16cid:durableId="2020309707">
    <w:abstractNumId w:val="23"/>
  </w:num>
  <w:num w:numId="12" w16cid:durableId="788011616">
    <w:abstractNumId w:val="36"/>
  </w:num>
  <w:num w:numId="13" w16cid:durableId="159007596">
    <w:abstractNumId w:val="24"/>
  </w:num>
  <w:num w:numId="14" w16cid:durableId="123350634">
    <w:abstractNumId w:val="18"/>
  </w:num>
  <w:num w:numId="15" w16cid:durableId="1485196959">
    <w:abstractNumId w:val="64"/>
  </w:num>
  <w:num w:numId="16" w16cid:durableId="389156747">
    <w:abstractNumId w:val="22"/>
  </w:num>
  <w:num w:numId="17" w16cid:durableId="1734549667">
    <w:abstractNumId w:val="68"/>
  </w:num>
  <w:num w:numId="18" w16cid:durableId="2114592828">
    <w:abstractNumId w:val="60"/>
  </w:num>
  <w:num w:numId="19" w16cid:durableId="1385325729">
    <w:abstractNumId w:val="10"/>
  </w:num>
  <w:num w:numId="20" w16cid:durableId="885332889">
    <w:abstractNumId w:val="72"/>
  </w:num>
  <w:num w:numId="21" w16cid:durableId="484510358">
    <w:abstractNumId w:val="14"/>
  </w:num>
  <w:num w:numId="22" w16cid:durableId="669799636">
    <w:abstractNumId w:val="15"/>
  </w:num>
  <w:num w:numId="23" w16cid:durableId="1802575142">
    <w:abstractNumId w:val="44"/>
  </w:num>
  <w:num w:numId="24" w16cid:durableId="1979803234">
    <w:abstractNumId w:val="35"/>
  </w:num>
  <w:num w:numId="25" w16cid:durableId="450249039">
    <w:abstractNumId w:val="25"/>
  </w:num>
  <w:num w:numId="26" w16cid:durableId="230700908">
    <w:abstractNumId w:val="20"/>
  </w:num>
  <w:num w:numId="27" w16cid:durableId="1280720002">
    <w:abstractNumId w:val="1"/>
  </w:num>
  <w:num w:numId="28" w16cid:durableId="1038622211">
    <w:abstractNumId w:val="45"/>
  </w:num>
  <w:num w:numId="29" w16cid:durableId="28184003">
    <w:abstractNumId w:val="26"/>
  </w:num>
  <w:num w:numId="30" w16cid:durableId="613244018">
    <w:abstractNumId w:val="38"/>
  </w:num>
  <w:num w:numId="31" w16cid:durableId="1629507893">
    <w:abstractNumId w:val="13"/>
  </w:num>
  <w:num w:numId="32" w16cid:durableId="588972577">
    <w:abstractNumId w:val="53"/>
  </w:num>
  <w:num w:numId="33" w16cid:durableId="1952975131">
    <w:abstractNumId w:val="76"/>
  </w:num>
  <w:num w:numId="34" w16cid:durableId="204102217">
    <w:abstractNumId w:val="2"/>
  </w:num>
  <w:num w:numId="35" w16cid:durableId="614750080">
    <w:abstractNumId w:val="7"/>
  </w:num>
  <w:num w:numId="36" w16cid:durableId="1919973714">
    <w:abstractNumId w:val="3"/>
  </w:num>
  <w:num w:numId="37" w16cid:durableId="1625964293">
    <w:abstractNumId w:val="70"/>
  </w:num>
  <w:num w:numId="38" w16cid:durableId="935133691">
    <w:abstractNumId w:val="30"/>
  </w:num>
  <w:num w:numId="39" w16cid:durableId="139461877">
    <w:abstractNumId w:val="43"/>
  </w:num>
  <w:num w:numId="40" w16cid:durableId="1354723099">
    <w:abstractNumId w:val="48"/>
  </w:num>
  <w:num w:numId="41" w16cid:durableId="1964343033">
    <w:abstractNumId w:val="67"/>
  </w:num>
  <w:num w:numId="42" w16cid:durableId="1206214804">
    <w:abstractNumId w:val="19"/>
  </w:num>
  <w:num w:numId="43" w16cid:durableId="2042968752">
    <w:abstractNumId w:val="32"/>
  </w:num>
  <w:num w:numId="44" w16cid:durableId="2045977085">
    <w:abstractNumId w:val="75"/>
  </w:num>
  <w:num w:numId="45" w16cid:durableId="1455632526">
    <w:abstractNumId w:val="16"/>
  </w:num>
  <w:num w:numId="46" w16cid:durableId="967979323">
    <w:abstractNumId w:val="28"/>
  </w:num>
  <w:num w:numId="47" w16cid:durableId="418254236">
    <w:abstractNumId w:val="6"/>
  </w:num>
  <w:num w:numId="48" w16cid:durableId="682903628">
    <w:abstractNumId w:val="8"/>
  </w:num>
  <w:num w:numId="49" w16cid:durableId="504784995">
    <w:abstractNumId w:val="50"/>
  </w:num>
  <w:num w:numId="50" w16cid:durableId="1217012533">
    <w:abstractNumId w:val="31"/>
  </w:num>
  <w:num w:numId="51" w16cid:durableId="713312901">
    <w:abstractNumId w:val="65"/>
  </w:num>
  <w:num w:numId="52" w16cid:durableId="424039667">
    <w:abstractNumId w:val="41"/>
  </w:num>
  <w:num w:numId="53" w16cid:durableId="2011910887">
    <w:abstractNumId w:val="54"/>
  </w:num>
  <w:num w:numId="54" w16cid:durableId="719868393">
    <w:abstractNumId w:val="49"/>
  </w:num>
  <w:num w:numId="55" w16cid:durableId="2135326021">
    <w:abstractNumId w:val="51"/>
  </w:num>
  <w:num w:numId="56" w16cid:durableId="697388723">
    <w:abstractNumId w:val="56"/>
  </w:num>
  <w:num w:numId="57" w16cid:durableId="613560925">
    <w:abstractNumId w:val="55"/>
  </w:num>
  <w:num w:numId="58" w16cid:durableId="1392846955">
    <w:abstractNumId w:val="74"/>
  </w:num>
  <w:num w:numId="59" w16cid:durableId="1955600003">
    <w:abstractNumId w:val="27"/>
  </w:num>
  <w:num w:numId="60" w16cid:durableId="1210146004">
    <w:abstractNumId w:val="40"/>
  </w:num>
  <w:num w:numId="61" w16cid:durableId="1428309301">
    <w:abstractNumId w:val="58"/>
  </w:num>
  <w:num w:numId="62" w16cid:durableId="758480549">
    <w:abstractNumId w:val="37"/>
  </w:num>
  <w:num w:numId="63" w16cid:durableId="630523225">
    <w:abstractNumId w:val="12"/>
  </w:num>
  <w:num w:numId="64" w16cid:durableId="783813736">
    <w:abstractNumId w:val="61"/>
  </w:num>
  <w:num w:numId="65" w16cid:durableId="5401923">
    <w:abstractNumId w:val="59"/>
  </w:num>
  <w:num w:numId="66" w16cid:durableId="563951767">
    <w:abstractNumId w:val="33"/>
  </w:num>
  <w:num w:numId="67" w16cid:durableId="1728339488">
    <w:abstractNumId w:val="0"/>
  </w:num>
  <w:num w:numId="68" w16cid:durableId="1787112665">
    <w:abstractNumId w:val="52"/>
  </w:num>
  <w:num w:numId="69" w16cid:durableId="1305550462">
    <w:abstractNumId w:val="29"/>
  </w:num>
  <w:num w:numId="70" w16cid:durableId="12361675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839886425">
    <w:abstractNumId w:val="63"/>
  </w:num>
  <w:num w:numId="72" w16cid:durableId="2036997080">
    <w:abstractNumId w:val="62"/>
  </w:num>
  <w:num w:numId="73" w16cid:durableId="327443912">
    <w:abstractNumId w:val="39"/>
  </w:num>
  <w:num w:numId="74" w16cid:durableId="1987199906">
    <w:abstractNumId w:val="3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599919393">
    <w:abstractNumId w:val="9"/>
  </w:num>
  <w:num w:numId="76" w16cid:durableId="815799663">
    <w:abstractNumId w:val="57"/>
  </w:num>
  <w:num w:numId="77" w16cid:durableId="262998107">
    <w:abstractNumId w:val="46"/>
  </w:num>
  <w:numIdMacAtCleanup w:val="7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eata Sękowska">
    <w15:presenceInfo w15:providerId="AD" w15:userId="S::b.sekowska@pitradwar.com::853d7631-cb0a-4c4a-b1b7-4203e5a38a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03C3"/>
    <w:rsid w:val="000010E7"/>
    <w:rsid w:val="00004A2F"/>
    <w:rsid w:val="0000510F"/>
    <w:rsid w:val="00007A78"/>
    <w:rsid w:val="00017285"/>
    <w:rsid w:val="000317CA"/>
    <w:rsid w:val="00042882"/>
    <w:rsid w:val="0004539E"/>
    <w:rsid w:val="000477CC"/>
    <w:rsid w:val="00047918"/>
    <w:rsid w:val="00052ADB"/>
    <w:rsid w:val="000604A4"/>
    <w:rsid w:val="00066261"/>
    <w:rsid w:val="000700AD"/>
    <w:rsid w:val="000724C6"/>
    <w:rsid w:val="00072C71"/>
    <w:rsid w:val="00072E29"/>
    <w:rsid w:val="00075CE6"/>
    <w:rsid w:val="00076611"/>
    <w:rsid w:val="0007671F"/>
    <w:rsid w:val="000803C3"/>
    <w:rsid w:val="0008352B"/>
    <w:rsid w:val="00083C32"/>
    <w:rsid w:val="00085B12"/>
    <w:rsid w:val="000A022E"/>
    <w:rsid w:val="000A1373"/>
    <w:rsid w:val="000A2B4F"/>
    <w:rsid w:val="000A35F1"/>
    <w:rsid w:val="000A40EA"/>
    <w:rsid w:val="000A420B"/>
    <w:rsid w:val="000A7B37"/>
    <w:rsid w:val="000B2A79"/>
    <w:rsid w:val="000B6048"/>
    <w:rsid w:val="000B7E9E"/>
    <w:rsid w:val="000C1F81"/>
    <w:rsid w:val="000C6332"/>
    <w:rsid w:val="000C67E8"/>
    <w:rsid w:val="000D2538"/>
    <w:rsid w:val="000D4326"/>
    <w:rsid w:val="000D4A53"/>
    <w:rsid w:val="000D5768"/>
    <w:rsid w:val="000E4725"/>
    <w:rsid w:val="000E6771"/>
    <w:rsid w:val="000F649F"/>
    <w:rsid w:val="000F7F95"/>
    <w:rsid w:val="00104935"/>
    <w:rsid w:val="0010579D"/>
    <w:rsid w:val="00106096"/>
    <w:rsid w:val="001116C9"/>
    <w:rsid w:val="001156E9"/>
    <w:rsid w:val="00121E98"/>
    <w:rsid w:val="0012206F"/>
    <w:rsid w:val="0012215C"/>
    <w:rsid w:val="00127356"/>
    <w:rsid w:val="00127503"/>
    <w:rsid w:val="00127B78"/>
    <w:rsid w:val="00127EF2"/>
    <w:rsid w:val="00127F9A"/>
    <w:rsid w:val="00133DDF"/>
    <w:rsid w:val="001404F6"/>
    <w:rsid w:val="00145BE5"/>
    <w:rsid w:val="00145E78"/>
    <w:rsid w:val="00146BC6"/>
    <w:rsid w:val="00147278"/>
    <w:rsid w:val="001571EC"/>
    <w:rsid w:val="001607B2"/>
    <w:rsid w:val="001637E6"/>
    <w:rsid w:val="00164EA8"/>
    <w:rsid w:val="00165EB3"/>
    <w:rsid w:val="00166808"/>
    <w:rsid w:val="00167566"/>
    <w:rsid w:val="00177D3A"/>
    <w:rsid w:val="00181258"/>
    <w:rsid w:val="00181A71"/>
    <w:rsid w:val="00182099"/>
    <w:rsid w:val="0018428F"/>
    <w:rsid w:val="00190881"/>
    <w:rsid w:val="00191157"/>
    <w:rsid w:val="00194346"/>
    <w:rsid w:val="00195307"/>
    <w:rsid w:val="001A191F"/>
    <w:rsid w:val="001A4613"/>
    <w:rsid w:val="001A6A4F"/>
    <w:rsid w:val="001B0C59"/>
    <w:rsid w:val="001B4278"/>
    <w:rsid w:val="001B7EC5"/>
    <w:rsid w:val="001C19E7"/>
    <w:rsid w:val="001D0650"/>
    <w:rsid w:val="001D56EC"/>
    <w:rsid w:val="001E1236"/>
    <w:rsid w:val="001E2BD8"/>
    <w:rsid w:val="001F0572"/>
    <w:rsid w:val="001F2B1D"/>
    <w:rsid w:val="001F4E11"/>
    <w:rsid w:val="00202B30"/>
    <w:rsid w:val="00203BCB"/>
    <w:rsid w:val="00212706"/>
    <w:rsid w:val="00214FE3"/>
    <w:rsid w:val="00221765"/>
    <w:rsid w:val="00221E00"/>
    <w:rsid w:val="00223CE5"/>
    <w:rsid w:val="00234D12"/>
    <w:rsid w:val="00235BF9"/>
    <w:rsid w:val="00251572"/>
    <w:rsid w:val="002526FA"/>
    <w:rsid w:val="0025319E"/>
    <w:rsid w:val="002540B1"/>
    <w:rsid w:val="002545DB"/>
    <w:rsid w:val="002548AA"/>
    <w:rsid w:val="00256028"/>
    <w:rsid w:val="002568D4"/>
    <w:rsid w:val="00263F0D"/>
    <w:rsid w:val="002860C4"/>
    <w:rsid w:val="00286F45"/>
    <w:rsid w:val="0029142D"/>
    <w:rsid w:val="0029484B"/>
    <w:rsid w:val="00294E3E"/>
    <w:rsid w:val="002A039A"/>
    <w:rsid w:val="002A11B1"/>
    <w:rsid w:val="002A19D8"/>
    <w:rsid w:val="002D4D62"/>
    <w:rsid w:val="002E3011"/>
    <w:rsid w:val="002F017D"/>
    <w:rsid w:val="002F7E31"/>
    <w:rsid w:val="0030649F"/>
    <w:rsid w:val="003129F9"/>
    <w:rsid w:val="003267CD"/>
    <w:rsid w:val="00331CFC"/>
    <w:rsid w:val="003400DD"/>
    <w:rsid w:val="0034121A"/>
    <w:rsid w:val="00346074"/>
    <w:rsid w:val="00346386"/>
    <w:rsid w:val="0035690D"/>
    <w:rsid w:val="003628B9"/>
    <w:rsid w:val="00363A01"/>
    <w:rsid w:val="00366074"/>
    <w:rsid w:val="003666DE"/>
    <w:rsid w:val="003701A3"/>
    <w:rsid w:val="00372345"/>
    <w:rsid w:val="003767BB"/>
    <w:rsid w:val="003772E8"/>
    <w:rsid w:val="0037794C"/>
    <w:rsid w:val="0038545D"/>
    <w:rsid w:val="00387212"/>
    <w:rsid w:val="00392EDE"/>
    <w:rsid w:val="0039420E"/>
    <w:rsid w:val="003972F5"/>
    <w:rsid w:val="003A0E33"/>
    <w:rsid w:val="003A455C"/>
    <w:rsid w:val="003A56FB"/>
    <w:rsid w:val="003A588A"/>
    <w:rsid w:val="003A6CED"/>
    <w:rsid w:val="003B2FA3"/>
    <w:rsid w:val="003B3534"/>
    <w:rsid w:val="003B4EF0"/>
    <w:rsid w:val="003B5B1B"/>
    <w:rsid w:val="003C5359"/>
    <w:rsid w:val="003C5B01"/>
    <w:rsid w:val="003C6AFC"/>
    <w:rsid w:val="003C706A"/>
    <w:rsid w:val="003D5904"/>
    <w:rsid w:val="003D5CA2"/>
    <w:rsid w:val="003D6459"/>
    <w:rsid w:val="003E19A7"/>
    <w:rsid w:val="003E47A1"/>
    <w:rsid w:val="003E5A3F"/>
    <w:rsid w:val="003E6819"/>
    <w:rsid w:val="004032F4"/>
    <w:rsid w:val="004062E5"/>
    <w:rsid w:val="00411068"/>
    <w:rsid w:val="00420B95"/>
    <w:rsid w:val="00424DA1"/>
    <w:rsid w:val="004305EE"/>
    <w:rsid w:val="00434A95"/>
    <w:rsid w:val="004366C4"/>
    <w:rsid w:val="0044186C"/>
    <w:rsid w:val="004448C0"/>
    <w:rsid w:val="004465FC"/>
    <w:rsid w:val="0044688A"/>
    <w:rsid w:val="00447E92"/>
    <w:rsid w:val="004508E8"/>
    <w:rsid w:val="00454035"/>
    <w:rsid w:val="0045753C"/>
    <w:rsid w:val="0046146B"/>
    <w:rsid w:val="0046174F"/>
    <w:rsid w:val="00463711"/>
    <w:rsid w:val="00463B58"/>
    <w:rsid w:val="00463F9C"/>
    <w:rsid w:val="00464CA6"/>
    <w:rsid w:val="0047124F"/>
    <w:rsid w:val="004828A2"/>
    <w:rsid w:val="0049228A"/>
    <w:rsid w:val="00495DB2"/>
    <w:rsid w:val="0049621A"/>
    <w:rsid w:val="004A19CA"/>
    <w:rsid w:val="004A5B53"/>
    <w:rsid w:val="004B27EB"/>
    <w:rsid w:val="004B46B0"/>
    <w:rsid w:val="004B69A5"/>
    <w:rsid w:val="004B734D"/>
    <w:rsid w:val="004D00E3"/>
    <w:rsid w:val="004D1EB1"/>
    <w:rsid w:val="004D3812"/>
    <w:rsid w:val="004D521A"/>
    <w:rsid w:val="004F1142"/>
    <w:rsid w:val="004F3868"/>
    <w:rsid w:val="004F50AE"/>
    <w:rsid w:val="004F5871"/>
    <w:rsid w:val="00525C20"/>
    <w:rsid w:val="005267E3"/>
    <w:rsid w:val="005356E7"/>
    <w:rsid w:val="005359B5"/>
    <w:rsid w:val="005361B7"/>
    <w:rsid w:val="00536F4D"/>
    <w:rsid w:val="00545288"/>
    <w:rsid w:val="005479EA"/>
    <w:rsid w:val="00551146"/>
    <w:rsid w:val="00553D09"/>
    <w:rsid w:val="005555AA"/>
    <w:rsid w:val="005559B8"/>
    <w:rsid w:val="005574BC"/>
    <w:rsid w:val="00560308"/>
    <w:rsid w:val="005645E3"/>
    <w:rsid w:val="00567416"/>
    <w:rsid w:val="005712C2"/>
    <w:rsid w:val="00574539"/>
    <w:rsid w:val="0058202A"/>
    <w:rsid w:val="005834D3"/>
    <w:rsid w:val="00584C07"/>
    <w:rsid w:val="00584D87"/>
    <w:rsid w:val="00593A8B"/>
    <w:rsid w:val="005971DD"/>
    <w:rsid w:val="005A505F"/>
    <w:rsid w:val="005A7A22"/>
    <w:rsid w:val="005B783D"/>
    <w:rsid w:val="005C1469"/>
    <w:rsid w:val="005C2357"/>
    <w:rsid w:val="005C63B5"/>
    <w:rsid w:val="005D15B2"/>
    <w:rsid w:val="005E5880"/>
    <w:rsid w:val="005E6B74"/>
    <w:rsid w:val="00604976"/>
    <w:rsid w:val="00611439"/>
    <w:rsid w:val="006118C7"/>
    <w:rsid w:val="00627698"/>
    <w:rsid w:val="006301FF"/>
    <w:rsid w:val="00634002"/>
    <w:rsid w:val="0064540D"/>
    <w:rsid w:val="006463F4"/>
    <w:rsid w:val="00651E59"/>
    <w:rsid w:val="00654BB6"/>
    <w:rsid w:val="00663AB0"/>
    <w:rsid w:val="00665A69"/>
    <w:rsid w:val="0067189A"/>
    <w:rsid w:val="0067684B"/>
    <w:rsid w:val="00680097"/>
    <w:rsid w:val="006820FB"/>
    <w:rsid w:val="00693064"/>
    <w:rsid w:val="00693323"/>
    <w:rsid w:val="006933FE"/>
    <w:rsid w:val="006A037E"/>
    <w:rsid w:val="006A3BA3"/>
    <w:rsid w:val="006B070D"/>
    <w:rsid w:val="006B111C"/>
    <w:rsid w:val="006B2061"/>
    <w:rsid w:val="006B39DF"/>
    <w:rsid w:val="006B4680"/>
    <w:rsid w:val="006C58EC"/>
    <w:rsid w:val="006D1069"/>
    <w:rsid w:val="006D2742"/>
    <w:rsid w:val="006E1534"/>
    <w:rsid w:val="006E181F"/>
    <w:rsid w:val="006E4591"/>
    <w:rsid w:val="006E466E"/>
    <w:rsid w:val="006E5259"/>
    <w:rsid w:val="006F04D4"/>
    <w:rsid w:val="006F3213"/>
    <w:rsid w:val="006F608D"/>
    <w:rsid w:val="006F6F3E"/>
    <w:rsid w:val="007020DC"/>
    <w:rsid w:val="007039E4"/>
    <w:rsid w:val="00707686"/>
    <w:rsid w:val="0071045D"/>
    <w:rsid w:val="00711220"/>
    <w:rsid w:val="00712067"/>
    <w:rsid w:val="0071544A"/>
    <w:rsid w:val="00715809"/>
    <w:rsid w:val="00724285"/>
    <w:rsid w:val="0072727E"/>
    <w:rsid w:val="007302CA"/>
    <w:rsid w:val="007320C3"/>
    <w:rsid w:val="00733C84"/>
    <w:rsid w:val="00733E5F"/>
    <w:rsid w:val="007375CE"/>
    <w:rsid w:val="00742F43"/>
    <w:rsid w:val="00750156"/>
    <w:rsid w:val="00752CA9"/>
    <w:rsid w:val="0075473E"/>
    <w:rsid w:val="0076384A"/>
    <w:rsid w:val="0076389E"/>
    <w:rsid w:val="00773B5A"/>
    <w:rsid w:val="00774C66"/>
    <w:rsid w:val="0077548C"/>
    <w:rsid w:val="00777D63"/>
    <w:rsid w:val="00780FA0"/>
    <w:rsid w:val="007816BE"/>
    <w:rsid w:val="00790838"/>
    <w:rsid w:val="00794BBC"/>
    <w:rsid w:val="007A3366"/>
    <w:rsid w:val="007A572B"/>
    <w:rsid w:val="007A6FA0"/>
    <w:rsid w:val="007C2D71"/>
    <w:rsid w:val="007C73C5"/>
    <w:rsid w:val="007D1F48"/>
    <w:rsid w:val="007E028E"/>
    <w:rsid w:val="007F4A3D"/>
    <w:rsid w:val="007F7CB2"/>
    <w:rsid w:val="0080044B"/>
    <w:rsid w:val="008012C4"/>
    <w:rsid w:val="00801F32"/>
    <w:rsid w:val="008029C0"/>
    <w:rsid w:val="008037BA"/>
    <w:rsid w:val="008101FB"/>
    <w:rsid w:val="00810EA6"/>
    <w:rsid w:val="008162EC"/>
    <w:rsid w:val="00817D44"/>
    <w:rsid w:val="0082360B"/>
    <w:rsid w:val="008239F6"/>
    <w:rsid w:val="00836E20"/>
    <w:rsid w:val="00840A8F"/>
    <w:rsid w:val="00840BB3"/>
    <w:rsid w:val="0084185B"/>
    <w:rsid w:val="008418D7"/>
    <w:rsid w:val="00847301"/>
    <w:rsid w:val="00847393"/>
    <w:rsid w:val="00853B4E"/>
    <w:rsid w:val="00856140"/>
    <w:rsid w:val="0085770A"/>
    <w:rsid w:val="00863C02"/>
    <w:rsid w:val="00873160"/>
    <w:rsid w:val="008751F1"/>
    <w:rsid w:val="00881FDB"/>
    <w:rsid w:val="008846AE"/>
    <w:rsid w:val="00885221"/>
    <w:rsid w:val="00885AC2"/>
    <w:rsid w:val="00886DA8"/>
    <w:rsid w:val="008915AA"/>
    <w:rsid w:val="00896B7A"/>
    <w:rsid w:val="008A389F"/>
    <w:rsid w:val="008A46A6"/>
    <w:rsid w:val="008A56A1"/>
    <w:rsid w:val="008A7D0B"/>
    <w:rsid w:val="008B6667"/>
    <w:rsid w:val="008B6F1D"/>
    <w:rsid w:val="008C36EE"/>
    <w:rsid w:val="008D1F10"/>
    <w:rsid w:val="008D3BAD"/>
    <w:rsid w:val="008D3E22"/>
    <w:rsid w:val="008D5E15"/>
    <w:rsid w:val="008D66B2"/>
    <w:rsid w:val="008E1A4A"/>
    <w:rsid w:val="008E4852"/>
    <w:rsid w:val="008F6CD3"/>
    <w:rsid w:val="009067CD"/>
    <w:rsid w:val="009148AA"/>
    <w:rsid w:val="00920F35"/>
    <w:rsid w:val="0092690A"/>
    <w:rsid w:val="00932A98"/>
    <w:rsid w:val="00941B7A"/>
    <w:rsid w:val="00944F07"/>
    <w:rsid w:val="00946557"/>
    <w:rsid w:val="00947622"/>
    <w:rsid w:val="009526DF"/>
    <w:rsid w:val="00953E05"/>
    <w:rsid w:val="00960BC3"/>
    <w:rsid w:val="0097268E"/>
    <w:rsid w:val="009729D3"/>
    <w:rsid w:val="00973AA1"/>
    <w:rsid w:val="0098214F"/>
    <w:rsid w:val="00984200"/>
    <w:rsid w:val="00986B48"/>
    <w:rsid w:val="009870D8"/>
    <w:rsid w:val="0099316D"/>
    <w:rsid w:val="00995720"/>
    <w:rsid w:val="00996F2C"/>
    <w:rsid w:val="009A055E"/>
    <w:rsid w:val="009A21F7"/>
    <w:rsid w:val="009B7B49"/>
    <w:rsid w:val="009C0BD6"/>
    <w:rsid w:val="009C4908"/>
    <w:rsid w:val="009D0719"/>
    <w:rsid w:val="009D2974"/>
    <w:rsid w:val="009D4089"/>
    <w:rsid w:val="009D496A"/>
    <w:rsid w:val="009E315C"/>
    <w:rsid w:val="009F5583"/>
    <w:rsid w:val="009F6610"/>
    <w:rsid w:val="00A0056E"/>
    <w:rsid w:val="00A00C91"/>
    <w:rsid w:val="00A016FB"/>
    <w:rsid w:val="00A03D9C"/>
    <w:rsid w:val="00A079C6"/>
    <w:rsid w:val="00A12723"/>
    <w:rsid w:val="00A1529F"/>
    <w:rsid w:val="00A17795"/>
    <w:rsid w:val="00A21AF7"/>
    <w:rsid w:val="00A3325C"/>
    <w:rsid w:val="00A376B3"/>
    <w:rsid w:val="00A3770B"/>
    <w:rsid w:val="00A42359"/>
    <w:rsid w:val="00A43970"/>
    <w:rsid w:val="00A52412"/>
    <w:rsid w:val="00A66692"/>
    <w:rsid w:val="00A70760"/>
    <w:rsid w:val="00A71513"/>
    <w:rsid w:val="00A72AE3"/>
    <w:rsid w:val="00A733F1"/>
    <w:rsid w:val="00A75903"/>
    <w:rsid w:val="00A769A7"/>
    <w:rsid w:val="00A76CC1"/>
    <w:rsid w:val="00A839B1"/>
    <w:rsid w:val="00AA2904"/>
    <w:rsid w:val="00AA79B8"/>
    <w:rsid w:val="00AB03DB"/>
    <w:rsid w:val="00AB2ABC"/>
    <w:rsid w:val="00AB4B1B"/>
    <w:rsid w:val="00AC0373"/>
    <w:rsid w:val="00AC2EA8"/>
    <w:rsid w:val="00AC6E5D"/>
    <w:rsid w:val="00AD2D43"/>
    <w:rsid w:val="00AD3655"/>
    <w:rsid w:val="00AD7E15"/>
    <w:rsid w:val="00AE01A0"/>
    <w:rsid w:val="00AE0DEC"/>
    <w:rsid w:val="00AE439A"/>
    <w:rsid w:val="00AF130F"/>
    <w:rsid w:val="00AF2AE2"/>
    <w:rsid w:val="00AF613D"/>
    <w:rsid w:val="00AF6F67"/>
    <w:rsid w:val="00AF7C7C"/>
    <w:rsid w:val="00B0495B"/>
    <w:rsid w:val="00B05AC3"/>
    <w:rsid w:val="00B10AF0"/>
    <w:rsid w:val="00B13B3F"/>
    <w:rsid w:val="00B13C39"/>
    <w:rsid w:val="00B313CE"/>
    <w:rsid w:val="00B3149D"/>
    <w:rsid w:val="00B338BD"/>
    <w:rsid w:val="00B34097"/>
    <w:rsid w:val="00B3421E"/>
    <w:rsid w:val="00B43036"/>
    <w:rsid w:val="00B72F07"/>
    <w:rsid w:val="00B81B19"/>
    <w:rsid w:val="00B83C81"/>
    <w:rsid w:val="00B83E88"/>
    <w:rsid w:val="00B852B5"/>
    <w:rsid w:val="00B8553A"/>
    <w:rsid w:val="00B85F0F"/>
    <w:rsid w:val="00B870DF"/>
    <w:rsid w:val="00B919E2"/>
    <w:rsid w:val="00B92451"/>
    <w:rsid w:val="00B93F3B"/>
    <w:rsid w:val="00B9482B"/>
    <w:rsid w:val="00B94D56"/>
    <w:rsid w:val="00B94EBE"/>
    <w:rsid w:val="00BA51AA"/>
    <w:rsid w:val="00BA6B5C"/>
    <w:rsid w:val="00BA7009"/>
    <w:rsid w:val="00BA7AD0"/>
    <w:rsid w:val="00BB0BA3"/>
    <w:rsid w:val="00BB560F"/>
    <w:rsid w:val="00BC2BDD"/>
    <w:rsid w:val="00BC7704"/>
    <w:rsid w:val="00BC7F2C"/>
    <w:rsid w:val="00BD2047"/>
    <w:rsid w:val="00BD4939"/>
    <w:rsid w:val="00BD74F5"/>
    <w:rsid w:val="00BF0B53"/>
    <w:rsid w:val="00BF14BB"/>
    <w:rsid w:val="00BF1EF0"/>
    <w:rsid w:val="00C02467"/>
    <w:rsid w:val="00C05AF9"/>
    <w:rsid w:val="00C06B3F"/>
    <w:rsid w:val="00C1291B"/>
    <w:rsid w:val="00C12A49"/>
    <w:rsid w:val="00C13A92"/>
    <w:rsid w:val="00C2495D"/>
    <w:rsid w:val="00C27D45"/>
    <w:rsid w:val="00C40692"/>
    <w:rsid w:val="00C40ED9"/>
    <w:rsid w:val="00C4352E"/>
    <w:rsid w:val="00C43FA2"/>
    <w:rsid w:val="00C45AE8"/>
    <w:rsid w:val="00C4684A"/>
    <w:rsid w:val="00C5020D"/>
    <w:rsid w:val="00C529A2"/>
    <w:rsid w:val="00C5521D"/>
    <w:rsid w:val="00C5767C"/>
    <w:rsid w:val="00C63182"/>
    <w:rsid w:val="00C67CD2"/>
    <w:rsid w:val="00C74A0F"/>
    <w:rsid w:val="00C80AAC"/>
    <w:rsid w:val="00C82D58"/>
    <w:rsid w:val="00C87768"/>
    <w:rsid w:val="00C93F2A"/>
    <w:rsid w:val="00CA0134"/>
    <w:rsid w:val="00CA06AF"/>
    <w:rsid w:val="00CA19A6"/>
    <w:rsid w:val="00CA40A2"/>
    <w:rsid w:val="00CA4C02"/>
    <w:rsid w:val="00CA5A2D"/>
    <w:rsid w:val="00CA5CCC"/>
    <w:rsid w:val="00CA5F2A"/>
    <w:rsid w:val="00CB708B"/>
    <w:rsid w:val="00CB7660"/>
    <w:rsid w:val="00CC2234"/>
    <w:rsid w:val="00CC32BC"/>
    <w:rsid w:val="00CC6646"/>
    <w:rsid w:val="00CD4467"/>
    <w:rsid w:val="00CD52AF"/>
    <w:rsid w:val="00CE55FF"/>
    <w:rsid w:val="00CF3CDC"/>
    <w:rsid w:val="00CF4D05"/>
    <w:rsid w:val="00D00826"/>
    <w:rsid w:val="00D069DD"/>
    <w:rsid w:val="00D06E17"/>
    <w:rsid w:val="00D23373"/>
    <w:rsid w:val="00D24512"/>
    <w:rsid w:val="00D3549D"/>
    <w:rsid w:val="00D35771"/>
    <w:rsid w:val="00D44F2D"/>
    <w:rsid w:val="00D46B4C"/>
    <w:rsid w:val="00D50FBE"/>
    <w:rsid w:val="00D518DA"/>
    <w:rsid w:val="00D51CC1"/>
    <w:rsid w:val="00D557A4"/>
    <w:rsid w:val="00D57494"/>
    <w:rsid w:val="00D6153C"/>
    <w:rsid w:val="00D62757"/>
    <w:rsid w:val="00D627AB"/>
    <w:rsid w:val="00D63526"/>
    <w:rsid w:val="00D661F5"/>
    <w:rsid w:val="00D668C9"/>
    <w:rsid w:val="00D70644"/>
    <w:rsid w:val="00D81522"/>
    <w:rsid w:val="00D81F22"/>
    <w:rsid w:val="00D93CC9"/>
    <w:rsid w:val="00D93EE1"/>
    <w:rsid w:val="00D953E5"/>
    <w:rsid w:val="00D973C2"/>
    <w:rsid w:val="00D97E1A"/>
    <w:rsid w:val="00DA17B4"/>
    <w:rsid w:val="00DB16CD"/>
    <w:rsid w:val="00DB333C"/>
    <w:rsid w:val="00DB7A23"/>
    <w:rsid w:val="00DC5E54"/>
    <w:rsid w:val="00DD2BA3"/>
    <w:rsid w:val="00DD2E0D"/>
    <w:rsid w:val="00DD36AD"/>
    <w:rsid w:val="00DD475B"/>
    <w:rsid w:val="00DD5363"/>
    <w:rsid w:val="00DD6A52"/>
    <w:rsid w:val="00DE066B"/>
    <w:rsid w:val="00DE0E57"/>
    <w:rsid w:val="00DF4E9C"/>
    <w:rsid w:val="00DF733A"/>
    <w:rsid w:val="00E000E3"/>
    <w:rsid w:val="00E01206"/>
    <w:rsid w:val="00E0251D"/>
    <w:rsid w:val="00E02560"/>
    <w:rsid w:val="00E05381"/>
    <w:rsid w:val="00E05494"/>
    <w:rsid w:val="00E15D94"/>
    <w:rsid w:val="00E16421"/>
    <w:rsid w:val="00E17271"/>
    <w:rsid w:val="00E17D53"/>
    <w:rsid w:val="00E228FE"/>
    <w:rsid w:val="00E25D1C"/>
    <w:rsid w:val="00E27266"/>
    <w:rsid w:val="00E31F1B"/>
    <w:rsid w:val="00E32C80"/>
    <w:rsid w:val="00E339B7"/>
    <w:rsid w:val="00E33E17"/>
    <w:rsid w:val="00E4418D"/>
    <w:rsid w:val="00E519BA"/>
    <w:rsid w:val="00E631BA"/>
    <w:rsid w:val="00E637C5"/>
    <w:rsid w:val="00E64E42"/>
    <w:rsid w:val="00E674F2"/>
    <w:rsid w:val="00E7565D"/>
    <w:rsid w:val="00E77368"/>
    <w:rsid w:val="00E826F9"/>
    <w:rsid w:val="00E8620E"/>
    <w:rsid w:val="00E86B97"/>
    <w:rsid w:val="00E87183"/>
    <w:rsid w:val="00E90CE4"/>
    <w:rsid w:val="00E95D03"/>
    <w:rsid w:val="00E968E9"/>
    <w:rsid w:val="00E978AF"/>
    <w:rsid w:val="00EA1BC0"/>
    <w:rsid w:val="00EB3749"/>
    <w:rsid w:val="00EB5586"/>
    <w:rsid w:val="00EB5DD8"/>
    <w:rsid w:val="00EB5E12"/>
    <w:rsid w:val="00EB7528"/>
    <w:rsid w:val="00EC13EC"/>
    <w:rsid w:val="00EC391E"/>
    <w:rsid w:val="00ED435E"/>
    <w:rsid w:val="00EE005D"/>
    <w:rsid w:val="00EF0C5A"/>
    <w:rsid w:val="00EF2AFE"/>
    <w:rsid w:val="00EF64E8"/>
    <w:rsid w:val="00EF72C8"/>
    <w:rsid w:val="00F003E8"/>
    <w:rsid w:val="00F03B0E"/>
    <w:rsid w:val="00F03DBD"/>
    <w:rsid w:val="00F13D30"/>
    <w:rsid w:val="00F2041F"/>
    <w:rsid w:val="00F2358A"/>
    <w:rsid w:val="00F24A7E"/>
    <w:rsid w:val="00F24FC1"/>
    <w:rsid w:val="00F2680A"/>
    <w:rsid w:val="00F311C4"/>
    <w:rsid w:val="00F33251"/>
    <w:rsid w:val="00F34215"/>
    <w:rsid w:val="00F34E6E"/>
    <w:rsid w:val="00F35A5B"/>
    <w:rsid w:val="00F413A9"/>
    <w:rsid w:val="00F43D61"/>
    <w:rsid w:val="00F456B4"/>
    <w:rsid w:val="00F504E4"/>
    <w:rsid w:val="00F52D27"/>
    <w:rsid w:val="00F5438B"/>
    <w:rsid w:val="00F55641"/>
    <w:rsid w:val="00F63A82"/>
    <w:rsid w:val="00F642BC"/>
    <w:rsid w:val="00F67277"/>
    <w:rsid w:val="00F701EB"/>
    <w:rsid w:val="00F710B4"/>
    <w:rsid w:val="00F77665"/>
    <w:rsid w:val="00F80637"/>
    <w:rsid w:val="00F8461F"/>
    <w:rsid w:val="00F85FF1"/>
    <w:rsid w:val="00F92DD7"/>
    <w:rsid w:val="00F96E86"/>
    <w:rsid w:val="00FA103B"/>
    <w:rsid w:val="00FA2421"/>
    <w:rsid w:val="00FA62ED"/>
    <w:rsid w:val="00FA7094"/>
    <w:rsid w:val="00FC24E3"/>
    <w:rsid w:val="00FC3C80"/>
    <w:rsid w:val="00FC53DA"/>
    <w:rsid w:val="00FD56C7"/>
    <w:rsid w:val="00FE17F3"/>
    <w:rsid w:val="00FE51BA"/>
    <w:rsid w:val="00FE7029"/>
    <w:rsid w:val="00FE7646"/>
    <w:rsid w:val="00FF0EB7"/>
    <w:rsid w:val="00FF115B"/>
    <w:rsid w:val="00FF160B"/>
    <w:rsid w:val="00FF2A0B"/>
    <w:rsid w:val="00FF51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24A771"/>
  <w15:chartTrackingRefBased/>
  <w15:docId w15:val="{74805B09-8F17-494C-A2B2-A50594174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B3749"/>
    <w:pPr>
      <w:widowControl w:val="0"/>
      <w:autoSpaceDE w:val="0"/>
      <w:autoSpaceDN w:val="0"/>
      <w:adjustRightInd w:val="0"/>
    </w:pPr>
    <w:rPr>
      <w:rFonts w:ascii="Arial" w:eastAsia="Times New Roman" w:hAnsi="Arial" w:cs="Arial"/>
      <w:sz w:val="24"/>
      <w:szCs w:val="24"/>
    </w:rPr>
  </w:style>
  <w:style w:type="paragraph" w:styleId="Nagwek1">
    <w:name w:val="heading 1"/>
    <w:basedOn w:val="Normalny"/>
    <w:next w:val="Normalny"/>
    <w:link w:val="Nagwek1Znak"/>
    <w:uiPriority w:val="9"/>
    <w:qFormat/>
    <w:rsid w:val="008037B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7">
    <w:name w:val="heading 7"/>
    <w:basedOn w:val="Normalny"/>
    <w:next w:val="Normalny"/>
    <w:link w:val="Nagwek7Znak"/>
    <w:qFormat/>
    <w:rsid w:val="00346074"/>
    <w:pPr>
      <w:keepNext/>
      <w:widowControl/>
      <w:autoSpaceDE/>
      <w:autoSpaceDN/>
      <w:adjustRightInd/>
      <w:outlineLvl w:val="6"/>
    </w:pPr>
    <w:rPr>
      <w:rFonts w:ascii="Times New Roman" w:hAnsi="Times New Roman" w:cs="Times New Roman"/>
      <w:szCs w:val="20"/>
      <w:lang w:eastAsia="de-DE"/>
    </w:rPr>
  </w:style>
  <w:style w:type="paragraph" w:styleId="Nagwek9">
    <w:name w:val="heading 9"/>
    <w:basedOn w:val="Normalny"/>
    <w:next w:val="Normalny"/>
    <w:link w:val="Nagwek9Znak"/>
    <w:uiPriority w:val="9"/>
    <w:semiHidden/>
    <w:unhideWhenUsed/>
    <w:qFormat/>
    <w:rsid w:val="00AD3655"/>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ntStyle63">
    <w:name w:val="Font Style63"/>
    <w:rsid w:val="000803C3"/>
    <w:rPr>
      <w:rFonts w:ascii="Arial" w:hAnsi="Arial" w:cs="Arial"/>
      <w:sz w:val="22"/>
      <w:szCs w:val="22"/>
    </w:rPr>
  </w:style>
  <w:style w:type="character" w:customStyle="1" w:styleId="FontStyle67">
    <w:name w:val="Font Style67"/>
    <w:rsid w:val="000803C3"/>
    <w:rPr>
      <w:rFonts w:ascii="Arial" w:hAnsi="Arial" w:cs="Arial"/>
      <w:sz w:val="22"/>
      <w:szCs w:val="22"/>
    </w:rPr>
  </w:style>
  <w:style w:type="paragraph" w:styleId="Nagwek">
    <w:name w:val="header"/>
    <w:basedOn w:val="Normalny"/>
    <w:link w:val="NagwekZnak"/>
    <w:rsid w:val="000803C3"/>
    <w:pPr>
      <w:tabs>
        <w:tab w:val="center" w:pos="4536"/>
        <w:tab w:val="right" w:pos="9072"/>
      </w:tabs>
    </w:pPr>
  </w:style>
  <w:style w:type="character" w:customStyle="1" w:styleId="NagwekZnak">
    <w:name w:val="Nagłówek Znak"/>
    <w:link w:val="Nagwek"/>
    <w:rsid w:val="000803C3"/>
    <w:rPr>
      <w:rFonts w:ascii="Arial" w:eastAsia="Times New Roman" w:hAnsi="Arial" w:cs="Arial"/>
      <w:sz w:val="24"/>
      <w:szCs w:val="24"/>
      <w:lang w:eastAsia="pl-PL"/>
    </w:rPr>
  </w:style>
  <w:style w:type="paragraph" w:styleId="Akapitzlist">
    <w:name w:val="List Paragraph"/>
    <w:aliases w:val="Numerowanie 1),Numerowanie,Wypunktowanie,Podsis rysunku,BulletC,Wyliczanie,Obiekt,normalny tekst,L1,2 heading,A_wyliczenie,K-P_odwolanie,Akapit z listą5,maz_wyliczenie,opis dzialania,Bullet Number,List Paragraph1,lp1,List Paragraph2,NOT 3"/>
    <w:basedOn w:val="Normalny"/>
    <w:link w:val="AkapitzlistZnak"/>
    <w:uiPriority w:val="34"/>
    <w:qFormat/>
    <w:rsid w:val="000803C3"/>
    <w:pPr>
      <w:ind w:left="708"/>
    </w:pPr>
  </w:style>
  <w:style w:type="paragraph" w:styleId="Tytu">
    <w:name w:val="Title"/>
    <w:basedOn w:val="Normalny"/>
    <w:link w:val="TytuZnak"/>
    <w:qFormat/>
    <w:rsid w:val="000803C3"/>
    <w:pPr>
      <w:widowControl/>
      <w:autoSpaceDE/>
      <w:autoSpaceDN/>
      <w:adjustRightInd/>
      <w:spacing w:before="240" w:after="60"/>
      <w:jc w:val="both"/>
    </w:pPr>
    <w:rPr>
      <w:rFonts w:ascii="Times New Roman" w:hAnsi="Times New Roman" w:cs="Times New Roman"/>
      <w:b/>
      <w:kern w:val="28"/>
      <w:sz w:val="32"/>
      <w:szCs w:val="20"/>
      <w:lang w:val="fi-FI" w:eastAsia="en-GB"/>
    </w:rPr>
  </w:style>
  <w:style w:type="character" w:customStyle="1" w:styleId="TytuZnak">
    <w:name w:val="Tytuł Znak"/>
    <w:link w:val="Tytu"/>
    <w:rsid w:val="000803C3"/>
    <w:rPr>
      <w:rFonts w:ascii="Times New Roman" w:eastAsia="Times New Roman" w:hAnsi="Times New Roman" w:cs="Times New Roman"/>
      <w:b/>
      <w:kern w:val="28"/>
      <w:sz w:val="32"/>
      <w:szCs w:val="20"/>
      <w:lang w:val="fi-FI" w:eastAsia="en-GB"/>
    </w:rPr>
  </w:style>
  <w:style w:type="paragraph" w:styleId="Tekstpodstawowy2">
    <w:name w:val="Body Text 2"/>
    <w:basedOn w:val="Normalny"/>
    <w:link w:val="Tekstpodstawowy2Znak"/>
    <w:rsid w:val="000803C3"/>
    <w:pPr>
      <w:widowControl/>
      <w:autoSpaceDE/>
      <w:autoSpaceDN/>
      <w:adjustRightInd/>
      <w:spacing w:after="120" w:line="480" w:lineRule="auto"/>
      <w:jc w:val="both"/>
    </w:pPr>
    <w:rPr>
      <w:rFonts w:ascii="Times New Roman" w:hAnsi="Times New Roman" w:cs="Times New Roman"/>
      <w:szCs w:val="20"/>
      <w:lang w:val="fi-FI" w:eastAsia="en-GB"/>
    </w:rPr>
  </w:style>
  <w:style w:type="character" w:customStyle="1" w:styleId="Tekstpodstawowy2Znak">
    <w:name w:val="Tekst podstawowy 2 Znak"/>
    <w:link w:val="Tekstpodstawowy2"/>
    <w:rsid w:val="000803C3"/>
    <w:rPr>
      <w:rFonts w:ascii="Times New Roman" w:eastAsia="Times New Roman" w:hAnsi="Times New Roman" w:cs="Times New Roman"/>
      <w:sz w:val="24"/>
      <w:szCs w:val="20"/>
      <w:lang w:val="fi-FI" w:eastAsia="en-GB"/>
    </w:rPr>
  </w:style>
  <w:style w:type="paragraph" w:customStyle="1" w:styleId="BodyText1">
    <w:name w:val="Body Text_1"/>
    <w:basedOn w:val="Normalny"/>
    <w:rsid w:val="000803C3"/>
    <w:pPr>
      <w:widowControl/>
      <w:autoSpaceDE/>
      <w:autoSpaceDN/>
      <w:adjustRightInd/>
      <w:spacing w:after="240"/>
      <w:ind w:firstLine="1440"/>
    </w:pPr>
    <w:rPr>
      <w:rFonts w:ascii="Times New Roman" w:hAnsi="Times New Roman" w:cs="Times New Roman"/>
      <w:szCs w:val="20"/>
      <w:lang w:val="en-US" w:eastAsia="en-US"/>
    </w:rPr>
  </w:style>
  <w:style w:type="paragraph" w:customStyle="1" w:styleId="Paragraph">
    <w:name w:val="Paragraph"/>
    <w:basedOn w:val="Normalny"/>
    <w:rsid w:val="000803C3"/>
    <w:pPr>
      <w:widowControl/>
      <w:tabs>
        <w:tab w:val="left" w:pos="0"/>
        <w:tab w:val="left" w:pos="1298"/>
        <w:tab w:val="left" w:pos="2591"/>
        <w:tab w:val="left" w:pos="3890"/>
        <w:tab w:val="left" w:pos="5182"/>
        <w:tab w:val="left" w:pos="6481"/>
        <w:tab w:val="left" w:pos="7779"/>
        <w:tab w:val="right" w:pos="9072"/>
      </w:tabs>
      <w:autoSpaceDE/>
      <w:autoSpaceDN/>
      <w:adjustRightInd/>
      <w:spacing w:after="240"/>
      <w:ind w:left="2591"/>
      <w:jc w:val="both"/>
    </w:pPr>
    <w:rPr>
      <w:rFonts w:ascii="Times New Roman" w:hAnsi="Times New Roman" w:cs="Times New Roman"/>
      <w:sz w:val="22"/>
      <w:szCs w:val="20"/>
      <w:lang w:val="en-GB" w:eastAsia="en-US"/>
    </w:rPr>
  </w:style>
  <w:style w:type="character" w:customStyle="1" w:styleId="hps">
    <w:name w:val="hps"/>
    <w:rsid w:val="000803C3"/>
  </w:style>
  <w:style w:type="character" w:customStyle="1" w:styleId="shorttext">
    <w:name w:val="short_text"/>
    <w:rsid w:val="000803C3"/>
  </w:style>
  <w:style w:type="character" w:customStyle="1" w:styleId="result-single">
    <w:name w:val="result-single"/>
    <w:rsid w:val="000803C3"/>
  </w:style>
  <w:style w:type="character" w:styleId="Hipercze">
    <w:name w:val="Hyperlink"/>
    <w:uiPriority w:val="99"/>
    <w:unhideWhenUsed/>
    <w:rsid w:val="00E228FE"/>
    <w:rPr>
      <w:color w:val="0563C1"/>
      <w:u w:val="single"/>
    </w:rPr>
  </w:style>
  <w:style w:type="character" w:styleId="Odwoaniedokomentarza">
    <w:name w:val="annotation reference"/>
    <w:uiPriority w:val="99"/>
    <w:unhideWhenUsed/>
    <w:rsid w:val="00F35A5B"/>
    <w:rPr>
      <w:sz w:val="16"/>
      <w:szCs w:val="16"/>
    </w:rPr>
  </w:style>
  <w:style w:type="paragraph" w:styleId="Tekstkomentarza">
    <w:name w:val="annotation text"/>
    <w:basedOn w:val="Normalny"/>
    <w:link w:val="TekstkomentarzaZnak"/>
    <w:uiPriority w:val="99"/>
    <w:unhideWhenUsed/>
    <w:rsid w:val="00F35A5B"/>
    <w:rPr>
      <w:sz w:val="20"/>
      <w:szCs w:val="20"/>
    </w:rPr>
  </w:style>
  <w:style w:type="character" w:customStyle="1" w:styleId="TekstkomentarzaZnak">
    <w:name w:val="Tekst komentarza Znak"/>
    <w:link w:val="Tekstkomentarza"/>
    <w:uiPriority w:val="99"/>
    <w:rsid w:val="00F35A5B"/>
    <w:rPr>
      <w:rFonts w:ascii="Arial" w:eastAsia="Times New Roman" w:hAnsi="Arial" w:cs="Arial"/>
    </w:rPr>
  </w:style>
  <w:style w:type="paragraph" w:styleId="Tematkomentarza">
    <w:name w:val="annotation subject"/>
    <w:basedOn w:val="Tekstkomentarza"/>
    <w:next w:val="Tekstkomentarza"/>
    <w:link w:val="TematkomentarzaZnak"/>
    <w:uiPriority w:val="99"/>
    <w:semiHidden/>
    <w:unhideWhenUsed/>
    <w:rsid w:val="00F35A5B"/>
    <w:rPr>
      <w:b/>
      <w:bCs/>
    </w:rPr>
  </w:style>
  <w:style w:type="character" w:customStyle="1" w:styleId="TematkomentarzaZnak">
    <w:name w:val="Temat komentarza Znak"/>
    <w:link w:val="Tematkomentarza"/>
    <w:uiPriority w:val="99"/>
    <w:semiHidden/>
    <w:rsid w:val="00F35A5B"/>
    <w:rPr>
      <w:rFonts w:ascii="Arial" w:eastAsia="Times New Roman" w:hAnsi="Arial" w:cs="Arial"/>
      <w:b/>
      <w:bCs/>
    </w:rPr>
  </w:style>
  <w:style w:type="paragraph" w:styleId="Tekstdymka">
    <w:name w:val="Balloon Text"/>
    <w:basedOn w:val="Normalny"/>
    <w:link w:val="TekstdymkaZnak"/>
    <w:uiPriority w:val="99"/>
    <w:semiHidden/>
    <w:unhideWhenUsed/>
    <w:rsid w:val="00F35A5B"/>
    <w:rPr>
      <w:rFonts w:ascii="Tahoma" w:hAnsi="Tahoma" w:cs="Tahoma"/>
      <w:sz w:val="16"/>
      <w:szCs w:val="16"/>
    </w:rPr>
  </w:style>
  <w:style w:type="character" w:customStyle="1" w:styleId="TekstdymkaZnak">
    <w:name w:val="Tekst dymka Znak"/>
    <w:link w:val="Tekstdymka"/>
    <w:uiPriority w:val="99"/>
    <w:semiHidden/>
    <w:rsid w:val="00F35A5B"/>
    <w:rPr>
      <w:rFonts w:ascii="Tahoma" w:eastAsia="Times New Roman" w:hAnsi="Tahoma" w:cs="Tahoma"/>
      <w:sz w:val="16"/>
      <w:szCs w:val="16"/>
    </w:rPr>
  </w:style>
  <w:style w:type="paragraph" w:styleId="Tekstpodstawowywcity">
    <w:name w:val="Body Text Indent"/>
    <w:basedOn w:val="Normalny"/>
    <w:link w:val="TekstpodstawowywcityZnak"/>
    <w:uiPriority w:val="99"/>
    <w:semiHidden/>
    <w:unhideWhenUsed/>
    <w:rsid w:val="00B3421E"/>
    <w:pPr>
      <w:spacing w:after="120"/>
      <w:ind w:left="283"/>
    </w:pPr>
  </w:style>
  <w:style w:type="character" w:customStyle="1" w:styleId="TekstpodstawowywcityZnak">
    <w:name w:val="Tekst podstawowy wcięty Znak"/>
    <w:link w:val="Tekstpodstawowywcity"/>
    <w:uiPriority w:val="99"/>
    <w:semiHidden/>
    <w:rsid w:val="00B3421E"/>
    <w:rPr>
      <w:rFonts w:ascii="Arial" w:eastAsia="Times New Roman" w:hAnsi="Arial" w:cs="Arial"/>
      <w:sz w:val="24"/>
      <w:szCs w:val="24"/>
    </w:rPr>
  </w:style>
  <w:style w:type="paragraph" w:styleId="Poprawka">
    <w:name w:val="Revision"/>
    <w:hidden/>
    <w:uiPriority w:val="99"/>
    <w:semiHidden/>
    <w:rsid w:val="00BD4939"/>
    <w:rPr>
      <w:rFonts w:ascii="Arial" w:eastAsia="Times New Roman" w:hAnsi="Arial" w:cs="Arial"/>
      <w:sz w:val="24"/>
      <w:szCs w:val="24"/>
    </w:rPr>
  </w:style>
  <w:style w:type="paragraph" w:styleId="Tekstprzypisukocowego">
    <w:name w:val="endnote text"/>
    <w:basedOn w:val="Normalny"/>
    <w:link w:val="TekstprzypisukocowegoZnak"/>
    <w:uiPriority w:val="99"/>
    <w:semiHidden/>
    <w:unhideWhenUsed/>
    <w:rsid w:val="0082360B"/>
    <w:rPr>
      <w:sz w:val="20"/>
      <w:szCs w:val="20"/>
    </w:rPr>
  </w:style>
  <w:style w:type="character" w:customStyle="1" w:styleId="TekstprzypisukocowegoZnak">
    <w:name w:val="Tekst przypisu końcowego Znak"/>
    <w:basedOn w:val="Domylnaczcionkaakapitu"/>
    <w:link w:val="Tekstprzypisukocowego"/>
    <w:uiPriority w:val="99"/>
    <w:semiHidden/>
    <w:rsid w:val="0082360B"/>
    <w:rPr>
      <w:rFonts w:ascii="Arial" w:eastAsia="Times New Roman" w:hAnsi="Arial" w:cs="Arial"/>
    </w:rPr>
  </w:style>
  <w:style w:type="character" w:styleId="Odwoanieprzypisukocowego">
    <w:name w:val="endnote reference"/>
    <w:basedOn w:val="Domylnaczcionkaakapitu"/>
    <w:uiPriority w:val="99"/>
    <w:semiHidden/>
    <w:unhideWhenUsed/>
    <w:rsid w:val="0082360B"/>
    <w:rPr>
      <w:vertAlign w:val="superscript"/>
    </w:rPr>
  </w:style>
  <w:style w:type="paragraph" w:styleId="Stopka">
    <w:name w:val="footer"/>
    <w:basedOn w:val="Normalny"/>
    <w:link w:val="StopkaZnak"/>
    <w:uiPriority w:val="99"/>
    <w:unhideWhenUsed/>
    <w:rsid w:val="009F5583"/>
    <w:pPr>
      <w:tabs>
        <w:tab w:val="center" w:pos="4536"/>
        <w:tab w:val="right" w:pos="9072"/>
      </w:tabs>
    </w:pPr>
  </w:style>
  <w:style w:type="character" w:customStyle="1" w:styleId="StopkaZnak">
    <w:name w:val="Stopka Znak"/>
    <w:basedOn w:val="Domylnaczcionkaakapitu"/>
    <w:link w:val="Stopka"/>
    <w:uiPriority w:val="99"/>
    <w:rsid w:val="009F5583"/>
    <w:rPr>
      <w:rFonts w:ascii="Arial" w:eastAsia="Times New Roman" w:hAnsi="Arial" w:cs="Arial"/>
      <w:sz w:val="24"/>
      <w:szCs w:val="24"/>
    </w:rPr>
  </w:style>
  <w:style w:type="character" w:customStyle="1" w:styleId="AkapitzlistZnak">
    <w:name w:val="Akapit z listą Znak"/>
    <w:aliases w:val="Numerowanie 1) Znak,Numerowanie Znak,Wypunktowanie Znak,Podsis rysunku Znak,BulletC Znak,Wyliczanie Znak,Obiekt Znak,normalny tekst Znak,L1 Znak,2 heading Znak,A_wyliczenie Znak,K-P_odwolanie Znak,Akapit z listą5 Znak,lp1 Znak"/>
    <w:link w:val="Akapitzlist"/>
    <w:uiPriority w:val="34"/>
    <w:qFormat/>
    <w:rsid w:val="00E90CE4"/>
    <w:rPr>
      <w:rFonts w:ascii="Arial" w:eastAsia="Times New Roman" w:hAnsi="Arial" w:cs="Arial"/>
      <w:sz w:val="24"/>
      <w:szCs w:val="24"/>
    </w:rPr>
  </w:style>
  <w:style w:type="character" w:styleId="Uwydatnienie">
    <w:name w:val="Emphasis"/>
    <w:uiPriority w:val="20"/>
    <w:qFormat/>
    <w:rsid w:val="00D00826"/>
    <w:rPr>
      <w:i/>
      <w:iCs/>
    </w:rPr>
  </w:style>
  <w:style w:type="character" w:customStyle="1" w:styleId="Nagwek7Znak">
    <w:name w:val="Nagłówek 7 Znak"/>
    <w:basedOn w:val="Domylnaczcionkaakapitu"/>
    <w:link w:val="Nagwek7"/>
    <w:rsid w:val="00346074"/>
    <w:rPr>
      <w:rFonts w:ascii="Times New Roman" w:eastAsia="Times New Roman" w:hAnsi="Times New Roman"/>
      <w:sz w:val="24"/>
      <w:lang w:eastAsia="de-DE"/>
    </w:rPr>
  </w:style>
  <w:style w:type="character" w:customStyle="1" w:styleId="Nagwek9Znak">
    <w:name w:val="Nagłówek 9 Znak"/>
    <w:basedOn w:val="Domylnaczcionkaakapitu"/>
    <w:link w:val="Nagwek9"/>
    <w:uiPriority w:val="9"/>
    <w:semiHidden/>
    <w:rsid w:val="00AD3655"/>
    <w:rPr>
      <w:rFonts w:asciiTheme="majorHAnsi" w:eastAsiaTheme="majorEastAsia" w:hAnsiTheme="majorHAnsi" w:cstheme="majorBidi"/>
      <w:i/>
      <w:iCs/>
      <w:color w:val="272727" w:themeColor="text1" w:themeTint="D8"/>
      <w:sz w:val="21"/>
      <w:szCs w:val="21"/>
    </w:rPr>
  </w:style>
  <w:style w:type="paragraph" w:styleId="Tekstpodstawowy">
    <w:name w:val="Body Text"/>
    <w:basedOn w:val="Normalny"/>
    <w:link w:val="TekstpodstawowyZnak"/>
    <w:uiPriority w:val="99"/>
    <w:unhideWhenUsed/>
    <w:rsid w:val="0049228A"/>
    <w:pPr>
      <w:spacing w:after="120"/>
    </w:pPr>
  </w:style>
  <w:style w:type="character" w:customStyle="1" w:styleId="TekstpodstawowyZnak">
    <w:name w:val="Tekst podstawowy Znak"/>
    <w:basedOn w:val="Domylnaczcionkaakapitu"/>
    <w:link w:val="Tekstpodstawowy"/>
    <w:uiPriority w:val="99"/>
    <w:rsid w:val="0049228A"/>
    <w:rPr>
      <w:rFonts w:ascii="Arial" w:eastAsia="Times New Roman" w:hAnsi="Arial" w:cs="Arial"/>
      <w:sz w:val="24"/>
      <w:szCs w:val="24"/>
    </w:rPr>
  </w:style>
  <w:style w:type="paragraph" w:customStyle="1" w:styleId="Default">
    <w:name w:val="Default"/>
    <w:rsid w:val="00CA5F2A"/>
    <w:pPr>
      <w:autoSpaceDE w:val="0"/>
      <w:autoSpaceDN w:val="0"/>
      <w:adjustRightInd w:val="0"/>
    </w:pPr>
    <w:rPr>
      <w:rFonts w:ascii="Cambria" w:eastAsia="Times New Roman" w:hAnsi="Cambria" w:cs="Cambria"/>
      <w:color w:val="000000"/>
      <w:sz w:val="24"/>
      <w:szCs w:val="24"/>
    </w:rPr>
  </w:style>
  <w:style w:type="paragraph" w:customStyle="1" w:styleId="Tekstpodstawowy21">
    <w:name w:val="Tekst podstawowy 21"/>
    <w:basedOn w:val="Normalny"/>
    <w:rsid w:val="00F92DD7"/>
    <w:pPr>
      <w:widowControl/>
      <w:suppressAutoHyphens/>
      <w:autoSpaceDE/>
      <w:autoSpaceDN/>
      <w:adjustRightInd/>
    </w:pPr>
    <w:rPr>
      <w:rFonts w:ascii="Times New Roman" w:hAnsi="Times New Roman" w:cs="Times New Roman"/>
      <w:szCs w:val="20"/>
      <w:lang w:eastAsia="ar-SA"/>
    </w:rPr>
  </w:style>
  <w:style w:type="character" w:customStyle="1" w:styleId="Nierozpoznanawzmianka1">
    <w:name w:val="Nierozpoznana wzmianka1"/>
    <w:basedOn w:val="Domylnaczcionkaakapitu"/>
    <w:uiPriority w:val="99"/>
    <w:semiHidden/>
    <w:unhideWhenUsed/>
    <w:rsid w:val="001C19E7"/>
    <w:rPr>
      <w:color w:val="605E5C"/>
      <w:shd w:val="clear" w:color="auto" w:fill="E1DFDD"/>
    </w:rPr>
  </w:style>
  <w:style w:type="paragraph" w:styleId="Tekstpodstawowywcity3">
    <w:name w:val="Body Text Indent 3"/>
    <w:basedOn w:val="Normalny"/>
    <w:link w:val="Tekstpodstawowywcity3Znak"/>
    <w:uiPriority w:val="99"/>
    <w:unhideWhenUsed/>
    <w:rsid w:val="00F2041F"/>
    <w:pPr>
      <w:widowControl/>
      <w:autoSpaceDE/>
      <w:autoSpaceDN/>
      <w:adjustRightInd/>
      <w:spacing w:after="120" w:line="259" w:lineRule="auto"/>
      <w:ind w:left="283"/>
    </w:pPr>
    <w:rPr>
      <w:rFonts w:asciiTheme="minorHAnsi" w:eastAsiaTheme="minorHAnsi" w:hAnsiTheme="minorHAnsi" w:cstheme="minorBidi"/>
      <w:sz w:val="16"/>
      <w:szCs w:val="16"/>
      <w:lang w:eastAsia="en-US"/>
    </w:rPr>
  </w:style>
  <w:style w:type="character" w:customStyle="1" w:styleId="Tekstpodstawowywcity3Znak">
    <w:name w:val="Tekst podstawowy wcięty 3 Znak"/>
    <w:basedOn w:val="Domylnaczcionkaakapitu"/>
    <w:link w:val="Tekstpodstawowywcity3"/>
    <w:uiPriority w:val="99"/>
    <w:rsid w:val="00F2041F"/>
    <w:rPr>
      <w:rFonts w:asciiTheme="minorHAnsi" w:eastAsiaTheme="minorHAnsi" w:hAnsiTheme="minorHAnsi" w:cstheme="minorBidi"/>
      <w:sz w:val="16"/>
      <w:szCs w:val="16"/>
      <w:lang w:eastAsia="en-US"/>
    </w:rPr>
  </w:style>
  <w:style w:type="paragraph" w:styleId="Tekstpodstawowy3">
    <w:name w:val="Body Text 3"/>
    <w:basedOn w:val="Normalny"/>
    <w:link w:val="Tekstpodstawowy3Znak"/>
    <w:uiPriority w:val="99"/>
    <w:semiHidden/>
    <w:unhideWhenUsed/>
    <w:rsid w:val="00F2041F"/>
    <w:pPr>
      <w:widowControl/>
      <w:autoSpaceDE/>
      <w:autoSpaceDN/>
      <w:adjustRightInd/>
      <w:spacing w:after="120" w:line="259" w:lineRule="auto"/>
    </w:pPr>
    <w:rPr>
      <w:rFonts w:asciiTheme="minorHAnsi" w:eastAsiaTheme="minorHAnsi" w:hAnsiTheme="minorHAnsi" w:cstheme="minorBidi"/>
      <w:sz w:val="16"/>
      <w:szCs w:val="16"/>
      <w:lang w:eastAsia="en-US"/>
    </w:rPr>
  </w:style>
  <w:style w:type="character" w:customStyle="1" w:styleId="Tekstpodstawowy3Znak">
    <w:name w:val="Tekst podstawowy 3 Znak"/>
    <w:basedOn w:val="Domylnaczcionkaakapitu"/>
    <w:link w:val="Tekstpodstawowy3"/>
    <w:uiPriority w:val="99"/>
    <w:semiHidden/>
    <w:rsid w:val="00F2041F"/>
    <w:rPr>
      <w:rFonts w:asciiTheme="minorHAnsi" w:eastAsiaTheme="minorHAnsi" w:hAnsiTheme="minorHAnsi" w:cstheme="minorBidi"/>
      <w:sz w:val="16"/>
      <w:szCs w:val="16"/>
      <w:lang w:eastAsia="en-US"/>
    </w:rPr>
  </w:style>
  <w:style w:type="character" w:customStyle="1" w:styleId="Nagwek1Znak">
    <w:name w:val="Nagłówek 1 Znak"/>
    <w:basedOn w:val="Domylnaczcionkaakapitu"/>
    <w:link w:val="Nagwek1"/>
    <w:uiPriority w:val="9"/>
    <w:rsid w:val="008037BA"/>
    <w:rPr>
      <w:rFonts w:asciiTheme="majorHAnsi" w:eastAsiaTheme="majorEastAsia" w:hAnsiTheme="majorHAnsi" w:cstheme="majorBidi"/>
      <w:color w:val="2E74B5" w:themeColor="accent1" w:themeShade="BF"/>
      <w:sz w:val="32"/>
      <w:szCs w:val="32"/>
    </w:rPr>
  </w:style>
  <w:style w:type="paragraph" w:styleId="NormalnyWeb">
    <w:name w:val="Normal (Web)"/>
    <w:basedOn w:val="Normalny"/>
    <w:uiPriority w:val="99"/>
    <w:unhideWhenUsed/>
    <w:rsid w:val="00DB333C"/>
    <w:pPr>
      <w:widowControl/>
      <w:autoSpaceDE/>
      <w:autoSpaceDN/>
      <w:adjustRightInd/>
      <w:spacing w:before="100" w:beforeAutospacing="1" w:after="100" w:afterAutospacing="1"/>
    </w:pPr>
    <w:rPr>
      <w:rFonts w:ascii="Times New Roman" w:hAnsi="Times New Roman" w:cs="Times New Roman"/>
    </w:rPr>
  </w:style>
  <w:style w:type="character" w:customStyle="1" w:styleId="cf01">
    <w:name w:val="cf01"/>
    <w:basedOn w:val="Domylnaczcionkaakapitu"/>
    <w:rsid w:val="00133DD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5613984">
      <w:bodyDiv w:val="1"/>
      <w:marLeft w:val="0"/>
      <w:marRight w:val="0"/>
      <w:marTop w:val="0"/>
      <w:marBottom w:val="0"/>
      <w:divBdr>
        <w:top w:val="none" w:sz="0" w:space="0" w:color="auto"/>
        <w:left w:val="none" w:sz="0" w:space="0" w:color="auto"/>
        <w:bottom w:val="none" w:sz="0" w:space="0" w:color="auto"/>
        <w:right w:val="none" w:sz="0" w:space="0" w:color="auto"/>
      </w:divBdr>
    </w:div>
    <w:div w:id="1595942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BB26A40A96A2547B4DB58E505557529" ma:contentTypeVersion="0" ma:contentTypeDescription="Utwórz nowy dokument." ma:contentTypeScope="" ma:versionID="d0366bfe82c01f280efc49f2a162df35">
  <xsd:schema xmlns:xsd="http://www.w3.org/2001/XMLSchema" xmlns:xs="http://www.w3.org/2001/XMLSchema" xmlns:p="http://schemas.microsoft.com/office/2006/metadata/properties" targetNamespace="http://schemas.microsoft.com/office/2006/metadata/properties" ma:root="true" ma:fieldsID="29a6fe206d367b6a0a65f19b11c193b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C99628-1C89-449E-B7B6-670823B346F0}">
  <ds:schemaRefs>
    <ds:schemaRef ds:uri="http://schemas.openxmlformats.org/officeDocument/2006/bibliography"/>
  </ds:schemaRefs>
</ds:datastoreItem>
</file>

<file path=customXml/itemProps2.xml><?xml version="1.0" encoding="utf-8"?>
<ds:datastoreItem xmlns:ds="http://schemas.openxmlformats.org/officeDocument/2006/customXml" ds:itemID="{16E9503A-4A31-4EB7-9467-D6FEFAC233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30C32A4-7B37-43F7-AA59-515E305981A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B965897-66EC-47DF-B0F2-8D41A48CCC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35</Pages>
  <Words>11915</Words>
  <Characters>71495</Characters>
  <Application>Microsoft Office Word</Application>
  <DocSecurity>0</DocSecurity>
  <Lines>595</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83244</CharactersWithSpaces>
  <SharedDoc>false</SharedDoc>
  <HLinks>
    <vt:vector size="6" baseType="variant">
      <vt:variant>
        <vt:i4>2818063</vt:i4>
      </vt:variant>
      <vt:variant>
        <vt:i4>0</vt:i4>
      </vt:variant>
      <vt:variant>
        <vt:i4>0</vt:i4>
      </vt:variant>
      <vt:variant>
        <vt:i4>5</vt:i4>
      </vt:variant>
      <vt:variant>
        <vt:lpwstr>mailto:mszary@fabrykabroni.pl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Kacprzak Tomasz</dc:creator>
  <cp:keywords/>
  <cp:lastModifiedBy>Beata Sękowska</cp:lastModifiedBy>
  <cp:revision>7</cp:revision>
  <cp:lastPrinted>2024-04-22T09:27:00Z</cp:lastPrinted>
  <dcterms:created xsi:type="dcterms:W3CDTF">2025-04-07T09:23:00Z</dcterms:created>
  <dcterms:modified xsi:type="dcterms:W3CDTF">2025-09-17T08:39:00Z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0x010100DBB26A40A96A2547B4DB58E505557529</vt:lpwstr>
  </property>
</Properties>
</file>