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C8F7" w14:textId="5374658A" w:rsidR="000803C3" w:rsidRPr="001958ED" w:rsidRDefault="000803C3" w:rsidP="005C7F04">
      <w:pPr>
        <w:tabs>
          <w:tab w:val="left" w:pos="0"/>
        </w:tabs>
        <w:jc w:val="center"/>
        <w:rPr>
          <w:rFonts w:ascii="Times New Roman" w:hAnsi="Times New Roman"/>
          <w:color w:val="FF0000"/>
          <w:sz w:val="22"/>
          <w:rPrChange w:id="0" w:author="Agata Siwak" w:date="2025-12-08T06:44:00Z" w16du:dateUtc="2025-12-08T05:44:00Z">
            <w:rPr>
              <w:rFonts w:ascii="Times New Roman" w:hAnsi="Times New Roman"/>
              <w:b/>
              <w:sz w:val="22"/>
            </w:rPr>
          </w:rPrChange>
        </w:rPr>
      </w:pPr>
      <w:r w:rsidRPr="009A3BBF">
        <w:rPr>
          <w:rFonts w:ascii="Times New Roman" w:hAnsi="Times New Roman" w:cs="Times New Roman"/>
          <w:b/>
          <w:snapToGrid w:val="0"/>
          <w:sz w:val="22"/>
          <w:szCs w:val="22"/>
        </w:rPr>
        <w:t>SUPPLY CONTRACT</w:t>
      </w:r>
      <w:r w:rsidR="000F0543">
        <w:rPr>
          <w:rFonts w:ascii="Times New Roman" w:hAnsi="Times New Roman" w:cs="Times New Roman"/>
          <w:snapToGrid w:val="0"/>
          <w:sz w:val="22"/>
          <w:szCs w:val="22"/>
        </w:rPr>
        <w:t xml:space="preserve"> </w:t>
      </w:r>
      <w:ins w:id="1" w:author="Agata Siwak" w:date="2025-12-08T06:44:00Z" w16du:dateUtc="2025-12-08T05:44:00Z">
        <w:r w:rsidR="000F0543" w:rsidRPr="003D24D2">
          <w:rPr>
            <w:rFonts w:ascii="Times New Roman" w:hAnsi="Times New Roman" w:cs="Times New Roman"/>
            <w:b/>
            <w:bCs/>
            <w:snapToGrid w:val="0"/>
            <w:sz w:val="22"/>
            <w:szCs w:val="22"/>
          </w:rPr>
          <w:t xml:space="preserve">no. </w:t>
        </w:r>
        <w:r w:rsidR="003D24D2" w:rsidRPr="003D24D2">
          <w:rPr>
            <w:rFonts w:ascii="Times New Roman" w:hAnsi="Times New Roman" w:cs="Times New Roman"/>
            <w:b/>
            <w:bCs/>
            <w:snapToGrid w:val="0"/>
            <w:sz w:val="22"/>
            <w:szCs w:val="22"/>
          </w:rPr>
          <w:t>ZZ/25/02/000764</w:t>
        </w:r>
      </w:ins>
    </w:p>
    <w:p w14:paraId="1ADC7A55" w14:textId="77777777" w:rsidR="00D668C9" w:rsidRPr="009A3BBF" w:rsidRDefault="00D668C9" w:rsidP="005C7F04">
      <w:pPr>
        <w:tabs>
          <w:tab w:val="left" w:pos="0"/>
        </w:tabs>
        <w:rPr>
          <w:rFonts w:ascii="Times New Roman" w:hAnsi="Times New Roman" w:cs="Times New Roman"/>
          <w:b/>
          <w:snapToGrid w:val="0"/>
          <w:sz w:val="22"/>
          <w:szCs w:val="22"/>
        </w:rPr>
      </w:pPr>
    </w:p>
    <w:p w14:paraId="174DD71D" w14:textId="291DF6F5" w:rsidR="000803C3" w:rsidRPr="009A3BBF" w:rsidRDefault="00AC6E5D" w:rsidP="005C7F04">
      <w:pPr>
        <w:tabs>
          <w:tab w:val="left" w:pos="0"/>
        </w:tabs>
        <w:rPr>
          <w:rFonts w:ascii="Times New Roman" w:hAnsi="Times New Roman" w:cs="Times New Roman"/>
          <w:snapToGrid w:val="0"/>
          <w:sz w:val="22"/>
          <w:szCs w:val="22"/>
        </w:rPr>
      </w:pPr>
      <w:r w:rsidRPr="009A3BBF">
        <w:rPr>
          <w:rFonts w:ascii="Times New Roman" w:hAnsi="Times New Roman" w:cs="Times New Roman"/>
          <w:snapToGrid w:val="0"/>
          <w:sz w:val="22"/>
          <w:szCs w:val="22"/>
        </w:rPr>
        <w:t>concluded on</w:t>
      </w:r>
      <w:r w:rsidR="00E86E10" w:rsidRPr="009A3BBF">
        <w:rPr>
          <w:rFonts w:ascii="Times New Roman" w:hAnsi="Times New Roman" w:cs="Times New Roman"/>
          <w:snapToGrid w:val="0"/>
          <w:sz w:val="22"/>
          <w:szCs w:val="22"/>
        </w:rPr>
        <w:t xml:space="preserve"> </w:t>
      </w:r>
      <w:del w:id="2" w:author="Agata Siwak" w:date="2025-12-08T06:44:00Z" w16du:dateUtc="2025-12-08T05:44:00Z">
        <w:r w:rsidRPr="009A3BBF">
          <w:rPr>
            <w:rFonts w:ascii="Times New Roman" w:hAnsi="Times New Roman" w:cs="Times New Roman"/>
            <w:snapToGrid w:val="0"/>
            <w:sz w:val="22"/>
            <w:szCs w:val="22"/>
          </w:rPr>
          <w:delText xml:space="preserve">................................ </w:delText>
        </w:r>
      </w:del>
      <w:ins w:id="3" w:author="Agata Siwak" w:date="2025-12-08T06:44:00Z" w16du:dateUtc="2025-12-08T05:44:00Z">
        <w:r w:rsidR="00BF7473">
          <w:rPr>
            <w:rFonts w:ascii="Times New Roman" w:hAnsi="Times New Roman" w:cs="Times New Roman"/>
            <w:snapToGrid w:val="0"/>
            <w:sz w:val="22"/>
            <w:szCs w:val="22"/>
          </w:rPr>
          <w:t>09</w:t>
        </w:r>
        <w:r w:rsidR="003D24D2">
          <w:rPr>
            <w:rFonts w:ascii="Times New Roman" w:hAnsi="Times New Roman" w:cs="Times New Roman"/>
            <w:snapToGrid w:val="0"/>
            <w:sz w:val="22"/>
            <w:szCs w:val="22"/>
          </w:rPr>
          <w:t>.0</w:t>
        </w:r>
        <w:r w:rsidR="00BF7473">
          <w:rPr>
            <w:rFonts w:ascii="Times New Roman" w:hAnsi="Times New Roman" w:cs="Times New Roman"/>
            <w:snapToGrid w:val="0"/>
            <w:sz w:val="22"/>
            <w:szCs w:val="22"/>
          </w:rPr>
          <w:t>4</w:t>
        </w:r>
        <w:r w:rsidR="003D24D2">
          <w:rPr>
            <w:rFonts w:ascii="Times New Roman" w:hAnsi="Times New Roman" w:cs="Times New Roman"/>
            <w:snapToGrid w:val="0"/>
            <w:sz w:val="22"/>
            <w:szCs w:val="22"/>
          </w:rPr>
          <w:t>.</w:t>
        </w:r>
      </w:ins>
      <w:r w:rsidRPr="009A3BBF">
        <w:rPr>
          <w:rFonts w:ascii="Times New Roman" w:hAnsi="Times New Roman" w:cs="Times New Roman"/>
          <w:snapToGrid w:val="0"/>
          <w:sz w:val="22"/>
          <w:szCs w:val="22"/>
        </w:rPr>
        <w:t>202</w:t>
      </w:r>
      <w:r w:rsidR="000F0543">
        <w:rPr>
          <w:rFonts w:ascii="Times New Roman" w:hAnsi="Times New Roman" w:cs="Times New Roman"/>
          <w:snapToGrid w:val="0"/>
          <w:sz w:val="22"/>
          <w:szCs w:val="22"/>
        </w:rPr>
        <w:t>5</w:t>
      </w:r>
      <w:ins w:id="4" w:author="Agata Siwak" w:date="2025-12-08T06:44:00Z" w16du:dateUtc="2025-12-08T05:44:00Z">
        <w:r w:rsidRPr="009A3BBF">
          <w:rPr>
            <w:rFonts w:ascii="Times New Roman" w:hAnsi="Times New Roman" w:cs="Times New Roman"/>
            <w:snapToGrid w:val="0"/>
            <w:sz w:val="22"/>
            <w:szCs w:val="22"/>
          </w:rPr>
          <w:t xml:space="preserve"> </w:t>
        </w:r>
        <w:r w:rsidR="00D817C3">
          <w:rPr>
            <w:rFonts w:ascii="Times New Roman" w:hAnsi="Times New Roman" w:cs="Times New Roman"/>
            <w:snapToGrid w:val="0"/>
            <w:sz w:val="22"/>
            <w:szCs w:val="22"/>
          </w:rPr>
          <w:t>in</w:t>
        </w:r>
      </w:ins>
      <w:r w:rsidR="00D817C3">
        <w:rPr>
          <w:rFonts w:ascii="Times New Roman" w:hAnsi="Times New Roman" w:cs="Times New Roman"/>
          <w:snapToGrid w:val="0"/>
          <w:sz w:val="22"/>
          <w:szCs w:val="22"/>
        </w:rPr>
        <w:t xml:space="preserve"> </w:t>
      </w:r>
      <w:r w:rsidR="00E86E10" w:rsidRPr="009A3BBF">
        <w:rPr>
          <w:rFonts w:ascii="Times New Roman" w:hAnsi="Times New Roman" w:cs="Times New Roman"/>
          <w:snapToGrid w:val="0"/>
          <w:sz w:val="22"/>
          <w:szCs w:val="22"/>
        </w:rPr>
        <w:t>…………………</w:t>
      </w:r>
      <w:r w:rsidRPr="009A3BBF">
        <w:rPr>
          <w:rFonts w:ascii="Times New Roman" w:hAnsi="Times New Roman" w:cs="Times New Roman"/>
          <w:snapToGrid w:val="0"/>
          <w:sz w:val="22"/>
          <w:szCs w:val="22"/>
        </w:rPr>
        <w:t xml:space="preserve"> by and between</w:t>
      </w:r>
      <w:r w:rsidR="00C81810" w:rsidRPr="009A3BBF">
        <w:rPr>
          <w:rFonts w:ascii="Times New Roman" w:hAnsi="Times New Roman" w:cs="Times New Roman"/>
          <w:snapToGrid w:val="0"/>
          <w:sz w:val="22"/>
          <w:szCs w:val="22"/>
        </w:rPr>
        <w:t>:</w:t>
      </w:r>
    </w:p>
    <w:p w14:paraId="20422AE9" w14:textId="77777777" w:rsidR="00810EA6" w:rsidRPr="009A3BBF" w:rsidRDefault="00810EA6" w:rsidP="005C7F04">
      <w:pPr>
        <w:tabs>
          <w:tab w:val="left" w:pos="0"/>
        </w:tabs>
        <w:rPr>
          <w:rFonts w:ascii="Times New Roman" w:hAnsi="Times New Roman" w:cs="Times New Roman"/>
          <w:sz w:val="22"/>
          <w:szCs w:val="22"/>
        </w:rPr>
      </w:pPr>
    </w:p>
    <w:p w14:paraId="6C4DCBF2" w14:textId="7D97D238" w:rsidR="00CC2F81" w:rsidRDefault="00463B58" w:rsidP="005C7F04">
      <w:pPr>
        <w:jc w:val="both"/>
        <w:rPr>
          <w:rFonts w:ascii="Times New Roman" w:hAnsi="Times New Roman"/>
          <w:i/>
          <w:sz w:val="22"/>
          <w:rPrChange w:id="5" w:author="Agata Siwak" w:date="2025-12-08T06:44:00Z" w16du:dateUtc="2025-12-08T05:44:00Z">
            <w:rPr>
              <w:rFonts w:ascii="Times New Roman" w:hAnsi="Times New Roman"/>
              <w:sz w:val="22"/>
            </w:rPr>
          </w:rPrChange>
        </w:rPr>
      </w:pPr>
      <w:r w:rsidRPr="009A3BBF">
        <w:rPr>
          <w:rFonts w:ascii="Times New Roman" w:hAnsi="Times New Roman" w:cs="Times New Roman"/>
          <w:b/>
          <w:sz w:val="22"/>
          <w:szCs w:val="22"/>
        </w:rPr>
        <w:t>PIT-RADWAR S.A.</w:t>
      </w:r>
      <w:r w:rsidRPr="009A3BBF">
        <w:rPr>
          <w:rFonts w:ascii="Times New Roman" w:hAnsi="Times New Roman" w:cs="Times New Roman"/>
          <w:sz w:val="22"/>
          <w:szCs w:val="22"/>
        </w:rPr>
        <w:t>, a joint-stock company with its registered office in Warsaw</w:t>
      </w:r>
      <w:r w:rsidR="00134D26" w:rsidRPr="009A3BBF">
        <w:rPr>
          <w:rFonts w:ascii="Times New Roman" w:hAnsi="Times New Roman" w:cs="Times New Roman"/>
          <w:sz w:val="22"/>
          <w:szCs w:val="22"/>
        </w:rPr>
        <w:t xml:space="preserve"> (post code: 04-051)</w:t>
      </w:r>
      <w:r w:rsidRPr="009A3BBF">
        <w:rPr>
          <w:rFonts w:ascii="Times New Roman" w:hAnsi="Times New Roman" w:cs="Times New Roman"/>
          <w:sz w:val="22"/>
          <w:szCs w:val="22"/>
        </w:rPr>
        <w:t xml:space="preserve">, ul. </w:t>
      </w:r>
      <w:proofErr w:type="spellStart"/>
      <w:r w:rsidRPr="009A3BBF">
        <w:rPr>
          <w:rFonts w:ascii="Times New Roman" w:hAnsi="Times New Roman" w:cs="Times New Roman"/>
          <w:sz w:val="22"/>
          <w:szCs w:val="22"/>
        </w:rPr>
        <w:t>Poligonowa</w:t>
      </w:r>
      <w:proofErr w:type="spellEnd"/>
      <w:r w:rsidRPr="009A3BBF">
        <w:rPr>
          <w:rFonts w:ascii="Times New Roman" w:hAnsi="Times New Roman" w:cs="Times New Roman"/>
          <w:sz w:val="22"/>
          <w:szCs w:val="22"/>
        </w:rPr>
        <w:t xml:space="preserve"> 30, entered into the Register of Entrepreneurs of the National Court Register </w:t>
      </w:r>
      <w:r w:rsidRPr="009A3BBF">
        <w:rPr>
          <w:rFonts w:ascii="Times New Roman" w:hAnsi="Times New Roman" w:cs="Times New Roman"/>
          <w:i/>
          <w:sz w:val="22"/>
          <w:szCs w:val="22"/>
        </w:rPr>
        <w:t>[KRS]</w:t>
      </w:r>
      <w:r w:rsidRPr="009A3BBF">
        <w:rPr>
          <w:rFonts w:ascii="Times New Roman" w:hAnsi="Times New Roman" w:cs="Times New Roman"/>
          <w:sz w:val="22"/>
          <w:szCs w:val="22"/>
        </w:rPr>
        <w:t xml:space="preserve"> run by the District Court for the Capital City of Warsaw in Warsaw, 14th Economic Division of the National Court Register, KRS No. 0000297470, NIP </w:t>
      </w:r>
      <w:r w:rsidRPr="009A3BBF">
        <w:rPr>
          <w:rFonts w:ascii="Times New Roman" w:hAnsi="Times New Roman" w:cs="Times New Roman"/>
          <w:i/>
          <w:iCs/>
          <w:sz w:val="22"/>
          <w:szCs w:val="22"/>
        </w:rPr>
        <w:t>[tax identification number]</w:t>
      </w:r>
      <w:r w:rsidRPr="009A3BBF">
        <w:rPr>
          <w:rFonts w:ascii="Times New Roman" w:hAnsi="Times New Roman" w:cs="Times New Roman"/>
          <w:sz w:val="22"/>
          <w:szCs w:val="22"/>
        </w:rPr>
        <w:t xml:space="preserve">: 5250009298, REGON </w:t>
      </w:r>
      <w:r w:rsidRPr="009A3BBF">
        <w:rPr>
          <w:rFonts w:ascii="Times New Roman" w:hAnsi="Times New Roman" w:cs="Times New Roman"/>
          <w:i/>
          <w:iCs/>
          <w:sz w:val="22"/>
          <w:szCs w:val="22"/>
        </w:rPr>
        <w:t>[tax identification number]</w:t>
      </w:r>
      <w:r w:rsidRPr="009A3BBF">
        <w:rPr>
          <w:rFonts w:ascii="Times New Roman" w:hAnsi="Times New Roman" w:cs="Times New Roman"/>
          <w:sz w:val="22"/>
          <w:szCs w:val="22"/>
        </w:rPr>
        <w:t>: 141301063,</w:t>
      </w:r>
      <w:r w:rsidR="00134D26" w:rsidRPr="009A3BBF">
        <w:rPr>
          <w:rFonts w:ascii="Times New Roman" w:hAnsi="Times New Roman" w:cs="Times New Roman"/>
          <w:sz w:val="22"/>
          <w:szCs w:val="22"/>
        </w:rPr>
        <w:t xml:space="preserve"> </w:t>
      </w:r>
      <w:r w:rsidRPr="009A3BBF">
        <w:rPr>
          <w:rFonts w:ascii="Times New Roman" w:hAnsi="Times New Roman" w:cs="Times New Roman"/>
          <w:sz w:val="22"/>
          <w:szCs w:val="22"/>
        </w:rPr>
        <w:t>its share capital of PLN 459,651,130.00 being paid for in full, represented by the following persons acting jointly:</w:t>
      </w:r>
      <w:r w:rsidR="00134D26" w:rsidRPr="009A3BBF">
        <w:rPr>
          <w:rFonts w:ascii="Times New Roman" w:hAnsi="Times New Roman" w:cs="Times New Roman"/>
          <w:sz w:val="22"/>
          <w:szCs w:val="22"/>
        </w:rPr>
        <w:t xml:space="preserve"> </w:t>
      </w:r>
      <w:del w:id="6" w:author="Agata Siwak" w:date="2025-12-08T06:44:00Z" w16du:dateUtc="2025-12-08T05:44:00Z">
        <w:r w:rsidR="00134D26" w:rsidRPr="009A3BBF">
          <w:rPr>
            <w:rFonts w:ascii="Times New Roman" w:hAnsi="Times New Roman" w:cs="Times New Roman"/>
            <w:i/>
            <w:sz w:val="22"/>
            <w:szCs w:val="22"/>
          </w:rPr>
          <w:delText>[no entry]</w:delText>
        </w:r>
        <w:r w:rsidRPr="009A3BBF">
          <w:rPr>
            <w:rFonts w:ascii="Times New Roman" w:hAnsi="Times New Roman" w:cs="Times New Roman"/>
            <w:sz w:val="22"/>
            <w:szCs w:val="22"/>
          </w:rPr>
          <w:delText xml:space="preserve"> </w:delText>
        </w:r>
      </w:del>
    </w:p>
    <w:p w14:paraId="584636BB" w14:textId="77777777" w:rsidR="00CC2F81" w:rsidRDefault="00CC2F81" w:rsidP="005C7F04">
      <w:pPr>
        <w:jc w:val="both"/>
        <w:rPr>
          <w:ins w:id="7" w:author="Agata Siwak" w:date="2025-12-08T06:44:00Z" w16du:dateUtc="2025-12-08T05:44:00Z"/>
          <w:rFonts w:ascii="Times New Roman" w:hAnsi="Times New Roman" w:cs="Times New Roman"/>
          <w:i/>
          <w:sz w:val="22"/>
          <w:szCs w:val="22"/>
        </w:rPr>
      </w:pPr>
    </w:p>
    <w:p w14:paraId="0D489839" w14:textId="5ACFE533" w:rsidR="00CC2F81" w:rsidRDefault="00CC2F81" w:rsidP="005C7F04">
      <w:pPr>
        <w:jc w:val="both"/>
        <w:rPr>
          <w:ins w:id="8" w:author="Agata Siwak" w:date="2025-12-08T06:44:00Z" w16du:dateUtc="2025-12-08T05:44:00Z"/>
          <w:rFonts w:ascii="Times New Roman" w:hAnsi="Times New Roman" w:cs="Times New Roman"/>
          <w:i/>
          <w:sz w:val="22"/>
          <w:szCs w:val="22"/>
        </w:rPr>
      </w:pPr>
      <w:ins w:id="9" w:author="Agata Siwak" w:date="2025-12-08T06:44:00Z" w16du:dateUtc="2025-12-08T05:44:00Z">
        <w:r>
          <w:rPr>
            <w:rFonts w:ascii="Times New Roman" w:hAnsi="Times New Roman" w:cs="Times New Roman"/>
            <w:i/>
            <w:sz w:val="22"/>
            <w:szCs w:val="22"/>
          </w:rPr>
          <w:t>……………………………………………………………….</w:t>
        </w:r>
      </w:ins>
    </w:p>
    <w:p w14:paraId="19760F97" w14:textId="77777777" w:rsidR="00CC2F81" w:rsidRDefault="00CC2F81" w:rsidP="005C7F04">
      <w:pPr>
        <w:jc w:val="both"/>
        <w:rPr>
          <w:ins w:id="10" w:author="Agata Siwak" w:date="2025-12-08T06:44:00Z" w16du:dateUtc="2025-12-08T05:44:00Z"/>
          <w:rFonts w:ascii="Times New Roman" w:hAnsi="Times New Roman" w:cs="Times New Roman"/>
          <w:i/>
          <w:sz w:val="22"/>
          <w:szCs w:val="22"/>
        </w:rPr>
      </w:pPr>
    </w:p>
    <w:p w14:paraId="4324CB2A" w14:textId="79FBB9D7" w:rsidR="00CC2F81" w:rsidRDefault="00CC2F81" w:rsidP="005C7F04">
      <w:pPr>
        <w:jc w:val="both"/>
        <w:rPr>
          <w:ins w:id="11" w:author="Agata Siwak" w:date="2025-12-08T06:44:00Z" w16du:dateUtc="2025-12-08T05:44:00Z"/>
          <w:rFonts w:ascii="Times New Roman" w:hAnsi="Times New Roman" w:cs="Times New Roman"/>
          <w:i/>
          <w:sz w:val="22"/>
          <w:szCs w:val="22"/>
        </w:rPr>
      </w:pPr>
      <w:ins w:id="12" w:author="Agata Siwak" w:date="2025-12-08T06:44:00Z" w16du:dateUtc="2025-12-08T05:44:00Z">
        <w:r>
          <w:rPr>
            <w:rFonts w:ascii="Times New Roman" w:hAnsi="Times New Roman" w:cs="Times New Roman"/>
            <w:i/>
            <w:sz w:val="22"/>
            <w:szCs w:val="22"/>
          </w:rPr>
          <w:t>………………………………………………………………..</w:t>
        </w:r>
      </w:ins>
    </w:p>
    <w:p w14:paraId="2574E90A" w14:textId="20202C1A" w:rsidR="00463B58" w:rsidRPr="009A3BBF" w:rsidRDefault="00463B58" w:rsidP="005C7F04">
      <w:pPr>
        <w:jc w:val="both"/>
        <w:rPr>
          <w:ins w:id="13" w:author="Agata Siwak" w:date="2025-12-08T06:44:00Z" w16du:dateUtc="2025-12-08T05:44:00Z"/>
          <w:rFonts w:ascii="Times New Roman" w:hAnsi="Times New Roman" w:cs="Times New Roman"/>
          <w:sz w:val="22"/>
          <w:szCs w:val="22"/>
        </w:rPr>
      </w:pPr>
      <w:ins w:id="14" w:author="Agata Siwak" w:date="2025-12-08T06:44:00Z" w16du:dateUtc="2025-12-08T05:44:00Z">
        <w:r w:rsidRPr="009A3BBF">
          <w:rPr>
            <w:rFonts w:ascii="Times New Roman" w:hAnsi="Times New Roman" w:cs="Times New Roman"/>
            <w:sz w:val="22"/>
            <w:szCs w:val="22"/>
          </w:rPr>
          <w:t xml:space="preserve"> </w:t>
        </w:r>
      </w:ins>
    </w:p>
    <w:p w14:paraId="111CE78C" w14:textId="77777777" w:rsidR="000803C3" w:rsidRPr="009A3BBF" w:rsidRDefault="000803C3" w:rsidP="005C7F04">
      <w:pPr>
        <w:tabs>
          <w:tab w:val="left" w:pos="0"/>
        </w:tabs>
        <w:rPr>
          <w:rFonts w:ascii="Times New Roman" w:hAnsi="Times New Roman" w:cs="Times New Roman"/>
          <w:sz w:val="22"/>
          <w:szCs w:val="22"/>
        </w:rPr>
      </w:pPr>
      <w:r w:rsidRPr="009A3BBF">
        <w:rPr>
          <w:rFonts w:ascii="Times New Roman" w:hAnsi="Times New Roman" w:cs="Times New Roman"/>
          <w:sz w:val="22"/>
          <w:szCs w:val="22"/>
        </w:rPr>
        <w:t>hereinafter referred to as</w:t>
      </w:r>
      <w:r w:rsidR="00E86E10" w:rsidRPr="009A3BBF">
        <w:rPr>
          <w:rFonts w:ascii="Times New Roman" w:hAnsi="Times New Roman" w:cs="Times New Roman"/>
          <w:sz w:val="22"/>
          <w:szCs w:val="22"/>
        </w:rPr>
        <w:t xml:space="preserve"> the “</w:t>
      </w:r>
      <w:r w:rsidR="009A5146">
        <w:rPr>
          <w:rFonts w:ascii="Times New Roman" w:hAnsi="Times New Roman" w:cs="Times New Roman"/>
          <w:b/>
          <w:bCs/>
          <w:sz w:val="22"/>
          <w:szCs w:val="22"/>
        </w:rPr>
        <w:t>Contracting Authority</w:t>
      </w:r>
      <w:r w:rsidR="00E86E10" w:rsidRPr="009A3BBF">
        <w:rPr>
          <w:rFonts w:ascii="Times New Roman" w:hAnsi="Times New Roman" w:cs="Times New Roman"/>
          <w:bCs/>
          <w:sz w:val="22"/>
          <w:szCs w:val="22"/>
        </w:rPr>
        <w:t>”</w:t>
      </w:r>
      <w:r w:rsidRPr="009A3BBF">
        <w:rPr>
          <w:rFonts w:ascii="Times New Roman" w:hAnsi="Times New Roman" w:cs="Times New Roman"/>
          <w:sz w:val="22"/>
          <w:szCs w:val="22"/>
        </w:rPr>
        <w:t>,</w:t>
      </w:r>
    </w:p>
    <w:p w14:paraId="1CEBA134" w14:textId="77777777" w:rsidR="000803C3" w:rsidRPr="009A3BBF" w:rsidRDefault="000803C3" w:rsidP="005C7F04">
      <w:pPr>
        <w:tabs>
          <w:tab w:val="left" w:pos="0"/>
        </w:tabs>
        <w:rPr>
          <w:rFonts w:ascii="Times New Roman" w:hAnsi="Times New Roman" w:cs="Times New Roman"/>
          <w:sz w:val="22"/>
          <w:szCs w:val="22"/>
        </w:rPr>
      </w:pPr>
    </w:p>
    <w:p w14:paraId="16941C56" w14:textId="77777777" w:rsidR="000803C3" w:rsidRPr="009A3BBF" w:rsidRDefault="00134D26" w:rsidP="005C7F04">
      <w:pPr>
        <w:tabs>
          <w:tab w:val="left" w:pos="0"/>
        </w:tabs>
        <w:rPr>
          <w:rFonts w:ascii="Times New Roman" w:hAnsi="Times New Roman" w:cs="Times New Roman"/>
          <w:sz w:val="22"/>
          <w:szCs w:val="22"/>
        </w:rPr>
      </w:pPr>
      <w:r w:rsidRPr="009A3BBF">
        <w:rPr>
          <w:rFonts w:ascii="Times New Roman" w:hAnsi="Times New Roman" w:cs="Times New Roman"/>
          <w:sz w:val="22"/>
          <w:szCs w:val="22"/>
        </w:rPr>
        <w:t>and</w:t>
      </w:r>
    </w:p>
    <w:p w14:paraId="4468978B" w14:textId="77777777" w:rsidR="001E1236" w:rsidRPr="009A3BBF" w:rsidRDefault="00996F2C" w:rsidP="005C7F04">
      <w:pPr>
        <w:widowControl/>
        <w:tabs>
          <w:tab w:val="left" w:pos="0"/>
        </w:tabs>
        <w:autoSpaceDE/>
        <w:autoSpaceDN/>
        <w:adjustRightInd/>
        <w:jc w:val="both"/>
        <w:rPr>
          <w:del w:id="15" w:author="Agata Siwak" w:date="2025-12-08T06:44:00Z" w16du:dateUtc="2025-12-08T05:44:00Z"/>
          <w:rFonts w:ascii="Times New Roman" w:hAnsi="Times New Roman" w:cs="Times New Roman"/>
          <w:sz w:val="22"/>
          <w:szCs w:val="22"/>
        </w:rPr>
      </w:pPr>
      <w:del w:id="16" w:author="Agata Siwak" w:date="2025-12-08T06:44:00Z" w16du:dateUtc="2025-12-08T05:44:00Z">
        <w:r w:rsidRPr="009A3BBF">
          <w:rPr>
            <w:rFonts w:ascii="Times New Roman" w:hAnsi="Times New Roman" w:cs="Times New Roman"/>
            <w:sz w:val="22"/>
            <w:szCs w:val="22"/>
          </w:rPr>
          <w:delText>……………………………………………………………………………………………………………………………………………………………………………………………………………………………………………………………………………………………………………………………………………………………………………………………………………………………</w:delText>
        </w:r>
      </w:del>
    </w:p>
    <w:p w14:paraId="3AC14F92" w14:textId="1DF6677C" w:rsidR="00203BCB" w:rsidRPr="001958ED" w:rsidRDefault="0029245C" w:rsidP="00CC2F81">
      <w:pPr>
        <w:widowControl/>
        <w:tabs>
          <w:tab w:val="left" w:pos="0"/>
        </w:tabs>
        <w:autoSpaceDE/>
        <w:autoSpaceDN/>
        <w:adjustRightInd/>
        <w:rPr>
          <w:ins w:id="17" w:author="Agata Siwak" w:date="2025-12-08T06:44:00Z" w16du:dateUtc="2025-12-08T05:44:00Z"/>
          <w:rFonts w:ascii="Times New Roman" w:hAnsi="Times New Roman" w:cs="Times New Roman"/>
          <w:sz w:val="22"/>
          <w:szCs w:val="22"/>
        </w:rPr>
      </w:pPr>
      <w:ins w:id="18" w:author="Agata Siwak" w:date="2025-12-08T06:44:00Z" w16du:dateUtc="2025-12-08T05:44:00Z">
        <w:r w:rsidRPr="00814BAE">
          <w:rPr>
            <w:rFonts w:ascii="Times New Roman" w:hAnsi="Times New Roman" w:cs="Times New Roman"/>
            <w:b/>
            <w:bCs/>
            <w:sz w:val="22"/>
            <w:szCs w:val="22"/>
          </w:rPr>
          <w:t xml:space="preserve">I.T.C. </w:t>
        </w:r>
        <w:proofErr w:type="spellStart"/>
        <w:r w:rsidRPr="00814BAE">
          <w:rPr>
            <w:rFonts w:ascii="Times New Roman" w:hAnsi="Times New Roman" w:cs="Times New Roman"/>
            <w:b/>
            <w:bCs/>
            <w:sz w:val="22"/>
            <w:szCs w:val="22"/>
          </w:rPr>
          <w:t>Intercircuit</w:t>
        </w:r>
        <w:proofErr w:type="spellEnd"/>
        <w:r w:rsidRPr="00814BAE">
          <w:rPr>
            <w:rFonts w:ascii="Times New Roman" w:hAnsi="Times New Roman" w:cs="Times New Roman"/>
            <w:b/>
            <w:bCs/>
            <w:sz w:val="22"/>
            <w:szCs w:val="22"/>
          </w:rPr>
          <w:t xml:space="preserve"> Electronic GmbH</w:t>
        </w:r>
        <w:r w:rsidR="00CC2F81" w:rsidRPr="001958ED">
          <w:rPr>
            <w:rFonts w:ascii="Times New Roman" w:hAnsi="Times New Roman" w:cs="Times New Roman"/>
            <w:sz w:val="22"/>
            <w:szCs w:val="22"/>
          </w:rPr>
          <w:t xml:space="preserve"> legal entity incorporated under laws of München, with its registered office in </w:t>
        </w:r>
        <w:r w:rsidRPr="001958ED">
          <w:rPr>
            <w:rFonts w:ascii="Times New Roman" w:hAnsi="Times New Roman" w:cs="Times New Roman"/>
            <w:sz w:val="22"/>
            <w:szCs w:val="22"/>
          </w:rPr>
          <w:t xml:space="preserve">Wasserburger </w:t>
        </w:r>
        <w:proofErr w:type="spellStart"/>
        <w:r w:rsidRPr="001958ED">
          <w:rPr>
            <w:rFonts w:ascii="Times New Roman" w:hAnsi="Times New Roman" w:cs="Times New Roman"/>
            <w:sz w:val="22"/>
            <w:szCs w:val="22"/>
          </w:rPr>
          <w:t>Landstr</w:t>
        </w:r>
        <w:proofErr w:type="spellEnd"/>
        <w:r w:rsidR="00CC2F81" w:rsidRPr="001958ED">
          <w:rPr>
            <w:rFonts w:ascii="Times New Roman" w:hAnsi="Times New Roman" w:cs="Times New Roman"/>
            <w:sz w:val="22"/>
            <w:szCs w:val="22"/>
          </w:rPr>
          <w:t xml:space="preserve">. </w:t>
        </w:r>
        <w:r w:rsidRPr="001958ED">
          <w:rPr>
            <w:rFonts w:ascii="Times New Roman" w:hAnsi="Times New Roman" w:cs="Times New Roman"/>
            <w:sz w:val="22"/>
            <w:szCs w:val="22"/>
          </w:rPr>
          <w:t xml:space="preserve">280, 818127 München, </w:t>
        </w:r>
        <w:r w:rsidR="00CC2F81" w:rsidRPr="001958ED">
          <w:rPr>
            <w:rFonts w:ascii="Times New Roman" w:hAnsi="Times New Roman" w:cs="Times New Roman"/>
            <w:sz w:val="22"/>
            <w:szCs w:val="22"/>
          </w:rPr>
          <w:t xml:space="preserve">Germany, registered in Commercial Register under the number HRB 81538, tax identification number: DE 129389890, </w:t>
        </w:r>
      </w:ins>
    </w:p>
    <w:p w14:paraId="59857076" w14:textId="4F24DD2C" w:rsidR="00CC2F81" w:rsidRPr="001958ED" w:rsidRDefault="00CC2F81" w:rsidP="00CC2F81">
      <w:pPr>
        <w:widowControl/>
        <w:tabs>
          <w:tab w:val="left" w:pos="0"/>
        </w:tabs>
        <w:autoSpaceDE/>
        <w:autoSpaceDN/>
        <w:adjustRightInd/>
        <w:rPr>
          <w:ins w:id="19" w:author="Agata Siwak" w:date="2025-12-08T06:44:00Z" w16du:dateUtc="2025-12-08T05:44:00Z"/>
          <w:rFonts w:ascii="Times New Roman" w:hAnsi="Times New Roman" w:cs="Times New Roman"/>
          <w:sz w:val="22"/>
          <w:szCs w:val="22"/>
        </w:rPr>
      </w:pPr>
      <w:ins w:id="20" w:author="Agata Siwak" w:date="2025-12-08T06:44:00Z" w16du:dateUtc="2025-12-08T05:44:00Z">
        <w:r w:rsidRPr="001958ED">
          <w:rPr>
            <w:rFonts w:ascii="Times New Roman" w:hAnsi="Times New Roman" w:cs="Times New Roman"/>
            <w:sz w:val="22"/>
            <w:szCs w:val="22"/>
          </w:rPr>
          <w:t>Share capital in the amount of EUR 50,000.00 represented by:</w:t>
        </w:r>
      </w:ins>
    </w:p>
    <w:p w14:paraId="5590CA4B" w14:textId="77777777" w:rsidR="00CC2F81" w:rsidRPr="001958ED" w:rsidRDefault="00CC2F81" w:rsidP="00CC2F81">
      <w:pPr>
        <w:widowControl/>
        <w:tabs>
          <w:tab w:val="left" w:pos="0"/>
        </w:tabs>
        <w:autoSpaceDE/>
        <w:autoSpaceDN/>
        <w:adjustRightInd/>
        <w:rPr>
          <w:ins w:id="21" w:author="Agata Siwak" w:date="2025-12-08T06:44:00Z" w16du:dateUtc="2025-12-08T05:44:00Z"/>
          <w:rFonts w:ascii="Times New Roman" w:hAnsi="Times New Roman" w:cs="Times New Roman"/>
          <w:sz w:val="22"/>
          <w:szCs w:val="22"/>
        </w:rPr>
      </w:pPr>
    </w:p>
    <w:p w14:paraId="3DD3EB16" w14:textId="2407E148" w:rsidR="00CC2F81" w:rsidRPr="001958ED" w:rsidRDefault="00CC2F81" w:rsidP="00CC2F81">
      <w:pPr>
        <w:widowControl/>
        <w:tabs>
          <w:tab w:val="left" w:pos="0"/>
        </w:tabs>
        <w:autoSpaceDE/>
        <w:autoSpaceDN/>
        <w:adjustRightInd/>
        <w:rPr>
          <w:ins w:id="22" w:author="Agata Siwak" w:date="2025-12-08T06:44:00Z" w16du:dateUtc="2025-12-08T05:44:00Z"/>
          <w:rFonts w:ascii="Times New Roman" w:hAnsi="Times New Roman" w:cs="Times New Roman"/>
          <w:sz w:val="22"/>
          <w:szCs w:val="22"/>
        </w:rPr>
      </w:pPr>
      <w:ins w:id="23" w:author="Agata Siwak" w:date="2025-12-08T06:44:00Z" w16du:dateUtc="2025-12-08T05:44:00Z">
        <w:r w:rsidRPr="001958ED">
          <w:rPr>
            <w:rFonts w:ascii="Times New Roman" w:hAnsi="Times New Roman" w:cs="Times New Roman"/>
            <w:sz w:val="22"/>
            <w:szCs w:val="22"/>
          </w:rPr>
          <w:t xml:space="preserve">Erwin Franz-Xaver </w:t>
        </w:r>
        <w:proofErr w:type="spellStart"/>
        <w:r w:rsidRPr="001958ED">
          <w:rPr>
            <w:rFonts w:ascii="Times New Roman" w:hAnsi="Times New Roman" w:cs="Times New Roman"/>
            <w:sz w:val="22"/>
            <w:szCs w:val="22"/>
          </w:rPr>
          <w:t>Härtl</w:t>
        </w:r>
        <w:proofErr w:type="spellEnd"/>
        <w:r w:rsidRPr="001958ED">
          <w:rPr>
            <w:rFonts w:ascii="Times New Roman" w:hAnsi="Times New Roman" w:cs="Times New Roman"/>
            <w:sz w:val="22"/>
            <w:szCs w:val="22"/>
          </w:rPr>
          <w:t xml:space="preserve"> – President and </w:t>
        </w:r>
        <w:commentRangeStart w:id="24"/>
        <w:commentRangeStart w:id="25"/>
        <w:r w:rsidRPr="001958ED">
          <w:rPr>
            <w:rFonts w:ascii="Times New Roman" w:hAnsi="Times New Roman" w:cs="Times New Roman"/>
            <w:sz w:val="22"/>
            <w:szCs w:val="22"/>
          </w:rPr>
          <w:t>CEO</w:t>
        </w:r>
        <w:commentRangeEnd w:id="24"/>
        <w:r w:rsidR="00A35811">
          <w:rPr>
            <w:rStyle w:val="Odwoaniedokomentarza"/>
            <w:rFonts w:cs="Times New Roman"/>
          </w:rPr>
          <w:commentReference w:id="24"/>
        </w:r>
        <w:commentRangeEnd w:id="25"/>
        <w:r w:rsidR="00502913">
          <w:rPr>
            <w:rStyle w:val="Odwoaniedokomentarza"/>
            <w:rFonts w:cs="Times New Roman"/>
          </w:rPr>
          <w:commentReference w:id="25"/>
        </w:r>
      </w:ins>
    </w:p>
    <w:p w14:paraId="7228D868" w14:textId="77777777" w:rsidR="00CC2F81" w:rsidRPr="009A3BBF" w:rsidRDefault="00CC2F81" w:rsidP="001958ED">
      <w:pPr>
        <w:widowControl/>
        <w:tabs>
          <w:tab w:val="left" w:pos="0"/>
        </w:tabs>
        <w:autoSpaceDE/>
        <w:autoSpaceDN/>
        <w:adjustRightInd/>
        <w:rPr>
          <w:rFonts w:ascii="Times New Roman" w:hAnsi="Times New Roman" w:cs="Times New Roman"/>
          <w:sz w:val="22"/>
          <w:szCs w:val="22"/>
        </w:rPr>
        <w:pPrChange w:id="26" w:author="Agata Siwak" w:date="2025-12-08T06:44:00Z" w16du:dateUtc="2025-12-08T05:44:00Z">
          <w:pPr>
            <w:widowControl/>
            <w:tabs>
              <w:tab w:val="left" w:pos="0"/>
            </w:tabs>
            <w:autoSpaceDE/>
            <w:autoSpaceDN/>
            <w:adjustRightInd/>
            <w:jc w:val="both"/>
          </w:pPr>
        </w:pPrChange>
      </w:pPr>
    </w:p>
    <w:p w14:paraId="25166DA8" w14:textId="77777777" w:rsidR="000803C3" w:rsidRPr="009A3BBF" w:rsidRDefault="000803C3" w:rsidP="005C7F04">
      <w:pPr>
        <w:tabs>
          <w:tab w:val="left" w:pos="0"/>
        </w:tabs>
        <w:rPr>
          <w:rFonts w:ascii="Times New Roman" w:hAnsi="Times New Roman" w:cs="Times New Roman"/>
          <w:sz w:val="22"/>
          <w:szCs w:val="22"/>
        </w:rPr>
      </w:pPr>
      <w:r w:rsidRPr="009A3BBF">
        <w:rPr>
          <w:rFonts w:ascii="Times New Roman" w:hAnsi="Times New Roman" w:cs="Times New Roman"/>
          <w:sz w:val="22"/>
          <w:szCs w:val="22"/>
        </w:rPr>
        <w:t>hereinafter referred to as</w:t>
      </w:r>
      <w:r w:rsidR="00E86E10" w:rsidRPr="009A3BBF">
        <w:rPr>
          <w:rFonts w:ascii="Times New Roman" w:hAnsi="Times New Roman" w:cs="Times New Roman"/>
          <w:sz w:val="22"/>
          <w:szCs w:val="22"/>
        </w:rPr>
        <w:t xml:space="preserve"> the “</w:t>
      </w:r>
      <w:r w:rsidRPr="009A3BBF">
        <w:rPr>
          <w:rFonts w:ascii="Times New Roman" w:hAnsi="Times New Roman" w:cs="Times New Roman"/>
          <w:b/>
          <w:sz w:val="22"/>
          <w:szCs w:val="22"/>
        </w:rPr>
        <w:t>Supplier</w:t>
      </w:r>
      <w:r w:rsidR="00E86E10" w:rsidRPr="009A3BBF">
        <w:rPr>
          <w:rFonts w:ascii="Times New Roman" w:hAnsi="Times New Roman" w:cs="Times New Roman"/>
          <w:sz w:val="22"/>
          <w:szCs w:val="22"/>
        </w:rPr>
        <w:t>”.</w:t>
      </w:r>
    </w:p>
    <w:p w14:paraId="687982CC" w14:textId="77777777" w:rsidR="00203BCB" w:rsidRPr="009A3BBF" w:rsidRDefault="00203BCB" w:rsidP="005C7F04">
      <w:pPr>
        <w:tabs>
          <w:tab w:val="left" w:pos="0"/>
        </w:tabs>
        <w:rPr>
          <w:rFonts w:ascii="Times New Roman" w:hAnsi="Times New Roman" w:cs="Times New Roman"/>
          <w:sz w:val="22"/>
          <w:szCs w:val="22"/>
        </w:rPr>
      </w:pPr>
    </w:p>
    <w:p w14:paraId="189BB1DD" w14:textId="77777777" w:rsidR="000803C3" w:rsidRPr="009A3BBF" w:rsidRDefault="00134D26" w:rsidP="005C7F04">
      <w:pPr>
        <w:tabs>
          <w:tab w:val="left" w:pos="0"/>
        </w:tabs>
        <w:rPr>
          <w:rFonts w:ascii="Times New Roman" w:hAnsi="Times New Roman" w:cs="Times New Roman"/>
          <w:b/>
          <w:bCs/>
          <w:sz w:val="22"/>
          <w:szCs w:val="22"/>
        </w:rPr>
      </w:pPr>
      <w:r w:rsidRPr="009A3BBF">
        <w:rPr>
          <w:rFonts w:ascii="Times New Roman" w:hAnsi="Times New Roman" w:cs="Times New Roman"/>
          <w:b/>
          <w:sz w:val="22"/>
          <w:szCs w:val="22"/>
        </w:rPr>
        <w:t>Preamble:</w:t>
      </w:r>
    </w:p>
    <w:p w14:paraId="28033863" w14:textId="77777777" w:rsidR="00810EA6" w:rsidRPr="009A3BBF" w:rsidRDefault="00810EA6" w:rsidP="005C7F04">
      <w:pPr>
        <w:tabs>
          <w:tab w:val="left" w:pos="0"/>
        </w:tabs>
        <w:rPr>
          <w:rFonts w:ascii="Times New Roman" w:hAnsi="Times New Roman" w:cs="Times New Roman"/>
          <w:sz w:val="22"/>
          <w:szCs w:val="22"/>
        </w:rPr>
      </w:pPr>
    </w:p>
    <w:p w14:paraId="1E970449" w14:textId="0CE5F85E" w:rsidR="00221765" w:rsidRPr="009A3BBF" w:rsidRDefault="00810EA6" w:rsidP="005C7F04">
      <w:pPr>
        <w:tabs>
          <w:tab w:val="left" w:pos="0"/>
        </w:tabs>
        <w:jc w:val="both"/>
        <w:rPr>
          <w:rFonts w:ascii="Times New Roman" w:hAnsi="Times New Roman" w:cs="Times New Roman"/>
          <w:bCs/>
          <w:sz w:val="22"/>
          <w:szCs w:val="22"/>
        </w:rPr>
      </w:pPr>
      <w:r w:rsidRPr="009A3BBF">
        <w:rPr>
          <w:rFonts w:ascii="Times New Roman" w:hAnsi="Times New Roman" w:cs="Times New Roman"/>
          <w:sz w:val="22"/>
          <w:szCs w:val="22"/>
        </w:rPr>
        <w:t xml:space="preserve">As a result of </w:t>
      </w:r>
      <w:r w:rsidRPr="00F046EC">
        <w:rPr>
          <w:rFonts w:ascii="Times New Roman" w:hAnsi="Times New Roman" w:cs="Times New Roman"/>
          <w:sz w:val="22"/>
          <w:szCs w:val="22"/>
        </w:rPr>
        <w:t xml:space="preserve">the </w:t>
      </w:r>
      <w:r w:rsidR="00134D26" w:rsidRPr="00F046EC">
        <w:rPr>
          <w:rFonts w:ascii="Times New Roman" w:hAnsi="Times New Roman" w:cs="Times New Roman"/>
          <w:sz w:val="22"/>
          <w:szCs w:val="22"/>
        </w:rPr>
        <w:t xml:space="preserve">procedure launched to purchase </w:t>
      </w:r>
      <w:r w:rsidRPr="00F046EC">
        <w:rPr>
          <w:rFonts w:ascii="Times New Roman" w:hAnsi="Times New Roman" w:cs="Times New Roman"/>
          <w:sz w:val="22"/>
          <w:szCs w:val="22"/>
        </w:rPr>
        <w:t xml:space="preserve">machine </w:t>
      </w:r>
      <w:del w:id="27" w:author="Agata Siwak" w:date="2025-12-08T06:44:00Z" w16du:dateUtc="2025-12-08T05:44:00Z">
        <w:r w:rsidR="00134D26" w:rsidRPr="00F95F3D">
          <w:rPr>
            <w:rFonts w:ascii="Times New Roman" w:hAnsi="Times New Roman" w:cs="Times New Roman"/>
            <w:sz w:val="22"/>
            <w:szCs w:val="22"/>
            <w:highlight w:val="yellow"/>
          </w:rPr>
          <w:delText>…………..………</w:delText>
        </w:r>
        <w:r w:rsidRPr="00F95F3D">
          <w:rPr>
            <w:rFonts w:ascii="Times New Roman" w:hAnsi="Times New Roman" w:cs="Times New Roman"/>
            <w:sz w:val="22"/>
            <w:szCs w:val="22"/>
            <w:highlight w:val="yellow"/>
          </w:rPr>
          <w:delText>,</w:delText>
        </w:r>
      </w:del>
      <w:ins w:id="28" w:author="Agata Siwak" w:date="2025-12-08T06:44:00Z" w16du:dateUtc="2025-12-08T05:44:00Z">
        <w:r w:rsidR="00CC2F81" w:rsidRPr="00F95F3D">
          <w:rPr>
            <w:rFonts w:ascii="Times New Roman" w:hAnsi="Times New Roman" w:cs="Times New Roman"/>
            <w:b/>
            <w:bCs/>
            <w:sz w:val="22"/>
            <w:szCs w:val="22"/>
            <w:highlight w:val="yellow"/>
          </w:rPr>
          <w:t>THP 35 Double Chamber Hole Filler</w:t>
        </w:r>
        <w:r w:rsidR="00CC2F81" w:rsidRPr="00F95F3D">
          <w:rPr>
            <w:rFonts w:ascii="Times New Roman" w:hAnsi="Times New Roman" w:cs="Times New Roman"/>
            <w:sz w:val="22"/>
            <w:szCs w:val="22"/>
            <w:highlight w:val="yellow"/>
          </w:rPr>
          <w:t xml:space="preserve">  with </w:t>
        </w:r>
        <w:r w:rsidR="00CC2F81" w:rsidRPr="00F95F3D">
          <w:rPr>
            <w:rFonts w:ascii="Times New Roman" w:hAnsi="Times New Roman" w:cs="Times New Roman"/>
            <w:b/>
            <w:bCs/>
            <w:sz w:val="22"/>
            <w:szCs w:val="22"/>
            <w:highlight w:val="yellow"/>
          </w:rPr>
          <w:t>PD 50 Wet Sanding Machine</w:t>
        </w:r>
        <w:r w:rsidRPr="00F95F3D">
          <w:rPr>
            <w:rFonts w:ascii="Times New Roman" w:hAnsi="Times New Roman" w:cs="Times New Roman"/>
            <w:sz w:val="22"/>
            <w:szCs w:val="22"/>
            <w:highlight w:val="yellow"/>
          </w:rPr>
          <w:t>,</w:t>
        </w:r>
      </w:ins>
      <w:r w:rsidRPr="00F046EC">
        <w:rPr>
          <w:rFonts w:ascii="Times New Roman" w:hAnsi="Times New Roman" w:cs="Times New Roman"/>
          <w:sz w:val="22"/>
          <w:szCs w:val="22"/>
        </w:rPr>
        <w:t xml:space="preserve"> procedure No. ZZ-</w:t>
      </w:r>
      <w:r w:rsidR="00CC2F81" w:rsidRPr="00F046EC">
        <w:rPr>
          <w:rFonts w:ascii="Times New Roman" w:hAnsi="Times New Roman" w:cs="Times New Roman"/>
          <w:sz w:val="22"/>
          <w:szCs w:val="22"/>
        </w:rPr>
        <w:t xml:space="preserve"> </w:t>
      </w:r>
      <w:del w:id="29" w:author="Agata Siwak" w:date="2025-12-08T06:44:00Z" w16du:dateUtc="2025-12-08T05:44:00Z">
        <w:r w:rsidR="00134D26" w:rsidRPr="00F95F3D">
          <w:rPr>
            <w:rFonts w:ascii="Times New Roman" w:hAnsi="Times New Roman" w:cs="Times New Roman"/>
            <w:sz w:val="22"/>
            <w:szCs w:val="22"/>
            <w:highlight w:val="yellow"/>
          </w:rPr>
          <w:delText>……………,</w:delText>
        </w:r>
      </w:del>
      <w:ins w:id="30" w:author="Agata Siwak" w:date="2025-12-08T06:44:00Z" w16du:dateUtc="2025-12-08T05:44:00Z">
        <w:r w:rsidR="00CC2F81" w:rsidRPr="00F95F3D">
          <w:rPr>
            <w:rFonts w:ascii="Times New Roman" w:hAnsi="Times New Roman" w:cs="Times New Roman"/>
            <w:sz w:val="22"/>
            <w:szCs w:val="22"/>
            <w:highlight w:val="yellow"/>
          </w:rPr>
          <w:t>020165,</w:t>
        </w:r>
      </w:ins>
      <w:r w:rsidR="00134D26" w:rsidRPr="00F046EC">
        <w:rPr>
          <w:rFonts w:ascii="Times New Roman" w:hAnsi="Times New Roman" w:cs="Times New Roman"/>
          <w:sz w:val="22"/>
          <w:szCs w:val="22"/>
        </w:rPr>
        <w:t xml:space="preserve"> </w:t>
      </w:r>
      <w:r w:rsidRPr="00F046EC">
        <w:rPr>
          <w:rFonts w:ascii="Times New Roman" w:hAnsi="Times New Roman" w:cs="Times New Roman"/>
          <w:sz w:val="22"/>
          <w:szCs w:val="22"/>
        </w:rPr>
        <w:t xml:space="preserve">conducted by the </w:t>
      </w:r>
      <w:r w:rsidR="009A5146" w:rsidRPr="00F046EC">
        <w:rPr>
          <w:rFonts w:ascii="Times New Roman" w:hAnsi="Times New Roman" w:cs="Times New Roman"/>
          <w:sz w:val="22"/>
          <w:szCs w:val="22"/>
        </w:rPr>
        <w:t>Contracting Authority</w:t>
      </w:r>
      <w:r w:rsidRPr="00F046EC">
        <w:rPr>
          <w:rFonts w:ascii="Times New Roman" w:hAnsi="Times New Roman" w:cs="Times New Roman"/>
          <w:sz w:val="22"/>
          <w:szCs w:val="22"/>
        </w:rPr>
        <w:t xml:space="preserve"> </w:t>
      </w:r>
      <w:r w:rsidRPr="00F046EC">
        <w:rPr>
          <w:rStyle w:val="FontStyle63"/>
          <w:rFonts w:ascii="Times New Roman" w:hAnsi="Times New Roman" w:cs="Times New Roman"/>
        </w:rPr>
        <w:t>pursuant to the Act of 23 April 1964 – the Civil</w:t>
      </w:r>
      <w:r w:rsidRPr="009A3BBF">
        <w:rPr>
          <w:rStyle w:val="FontStyle63"/>
          <w:rFonts w:ascii="Times New Roman" w:hAnsi="Times New Roman" w:cs="Times New Roman"/>
        </w:rPr>
        <w:t xml:space="preserve"> Code (</w:t>
      </w:r>
      <w:proofErr w:type="spellStart"/>
      <w:r w:rsidRPr="009A3BBF">
        <w:rPr>
          <w:rStyle w:val="FontStyle63"/>
          <w:rFonts w:ascii="Times New Roman" w:hAnsi="Times New Roman" w:cs="Times New Roman"/>
        </w:rPr>
        <w:t>Dz.U</w:t>
      </w:r>
      <w:proofErr w:type="spellEnd"/>
      <w:r w:rsidRPr="009A3BBF">
        <w:rPr>
          <w:rStyle w:val="FontStyle63"/>
          <w:rFonts w:ascii="Times New Roman" w:hAnsi="Times New Roman" w:cs="Times New Roman"/>
        </w:rPr>
        <w:t xml:space="preserve">. </w:t>
      </w:r>
      <w:r w:rsidRPr="009A3BBF">
        <w:rPr>
          <w:rStyle w:val="FontStyle63"/>
          <w:rFonts w:ascii="Times New Roman" w:hAnsi="Times New Roman" w:cs="Times New Roman"/>
          <w:i/>
          <w:iCs/>
        </w:rPr>
        <w:t>[Polish Journal of Laws]</w:t>
      </w:r>
      <w:r w:rsidRPr="009A3BBF">
        <w:rPr>
          <w:rStyle w:val="FontStyle63"/>
          <w:rFonts w:ascii="Times New Roman" w:hAnsi="Times New Roman" w:cs="Times New Roman"/>
        </w:rPr>
        <w:t xml:space="preserve"> </w:t>
      </w:r>
      <w:r w:rsidR="00E86E10" w:rsidRPr="009A3BBF">
        <w:rPr>
          <w:rStyle w:val="FontStyle63"/>
          <w:rFonts w:ascii="Times New Roman" w:hAnsi="Times New Roman" w:cs="Times New Roman"/>
        </w:rPr>
        <w:t>of 202</w:t>
      </w:r>
      <w:r w:rsidR="00F20689">
        <w:rPr>
          <w:rStyle w:val="FontStyle63"/>
          <w:rFonts w:ascii="Times New Roman" w:hAnsi="Times New Roman" w:cs="Times New Roman"/>
        </w:rPr>
        <w:t>4</w:t>
      </w:r>
      <w:r w:rsidR="00E86E10" w:rsidRPr="009A3BBF">
        <w:rPr>
          <w:rStyle w:val="FontStyle63"/>
          <w:rFonts w:ascii="Times New Roman" w:hAnsi="Times New Roman" w:cs="Times New Roman"/>
        </w:rPr>
        <w:t xml:space="preserve">, item </w:t>
      </w:r>
      <w:r w:rsidR="00F20689">
        <w:rPr>
          <w:rStyle w:val="FontStyle63"/>
          <w:rFonts w:ascii="Times New Roman" w:hAnsi="Times New Roman" w:cs="Times New Roman"/>
        </w:rPr>
        <w:t>1061</w:t>
      </w:r>
      <w:r w:rsidR="00E86E10" w:rsidRPr="009A3BBF">
        <w:rPr>
          <w:rStyle w:val="FontStyle63"/>
          <w:rFonts w:ascii="Times New Roman" w:hAnsi="Times New Roman" w:cs="Times New Roman"/>
        </w:rPr>
        <w:t>, as amended),</w:t>
      </w:r>
      <w:r w:rsidRPr="009A3BBF">
        <w:rPr>
          <w:rStyle w:val="FontStyle63"/>
          <w:rFonts w:ascii="Times New Roman" w:hAnsi="Times New Roman" w:cs="Times New Roman"/>
        </w:rPr>
        <w:t xml:space="preserve"> </w:t>
      </w:r>
      <w:r w:rsidRPr="009A3BBF">
        <w:rPr>
          <w:rFonts w:ascii="Times New Roman" w:hAnsi="Times New Roman" w:cs="Times New Roman"/>
          <w:sz w:val="22"/>
          <w:szCs w:val="22"/>
        </w:rPr>
        <w:t>including the arrangements made by the Parties in the course of negotiations, reading as</w:t>
      </w:r>
      <w:r w:rsidR="00134D26" w:rsidRPr="009A3BBF">
        <w:rPr>
          <w:rFonts w:ascii="Times New Roman" w:hAnsi="Times New Roman" w:cs="Times New Roman"/>
          <w:sz w:val="22"/>
          <w:szCs w:val="22"/>
        </w:rPr>
        <w:t xml:space="preserve"> follows:</w:t>
      </w:r>
    </w:p>
    <w:p w14:paraId="228C2197" w14:textId="77777777" w:rsidR="00221765" w:rsidRPr="009A3BBF" w:rsidRDefault="00221765" w:rsidP="005C7F04">
      <w:pPr>
        <w:tabs>
          <w:tab w:val="left" w:pos="0"/>
        </w:tabs>
        <w:jc w:val="both"/>
        <w:rPr>
          <w:rFonts w:ascii="Times New Roman" w:hAnsi="Times New Roman" w:cs="Times New Roman"/>
          <w:sz w:val="22"/>
          <w:szCs w:val="22"/>
        </w:rPr>
      </w:pPr>
      <w:r w:rsidRPr="009A3BBF">
        <w:rPr>
          <w:rFonts w:ascii="Times New Roman" w:hAnsi="Times New Roman" w:cs="Times New Roman"/>
          <w:sz w:val="22"/>
          <w:szCs w:val="22"/>
        </w:rPr>
        <w:t>The Parties declare that, as at the date of conclusion hereof, they are active and properly registered goods and services</w:t>
      </w:r>
      <w:r w:rsidR="00134D26" w:rsidRPr="009A3BBF">
        <w:rPr>
          <w:rFonts w:ascii="Times New Roman" w:hAnsi="Times New Roman" w:cs="Times New Roman"/>
          <w:sz w:val="22"/>
          <w:szCs w:val="22"/>
        </w:rPr>
        <w:t xml:space="preserve"> tax payers. In case its VAT </w:t>
      </w:r>
      <w:r w:rsidRPr="009A3BBF">
        <w:rPr>
          <w:rFonts w:ascii="Times New Roman" w:hAnsi="Times New Roman" w:cs="Times New Roman"/>
          <w:sz w:val="22"/>
          <w:szCs w:val="22"/>
        </w:rPr>
        <w:t xml:space="preserve">payer status changes, the Supplier shall promptly notify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of that fact in writing, no later than within 7 days </w:t>
      </w:r>
      <w:r w:rsidR="00134D26" w:rsidRPr="009A3BBF">
        <w:rPr>
          <w:rFonts w:ascii="Times New Roman" w:hAnsi="Times New Roman" w:cs="Times New Roman"/>
          <w:sz w:val="22"/>
          <w:szCs w:val="22"/>
        </w:rPr>
        <w:t>of the</w:t>
      </w:r>
      <w:r w:rsidRPr="009A3BBF">
        <w:rPr>
          <w:rFonts w:ascii="Times New Roman" w:hAnsi="Times New Roman" w:cs="Times New Roman"/>
          <w:sz w:val="22"/>
          <w:szCs w:val="22"/>
        </w:rPr>
        <w:t xml:space="preserve"> occurrence of an event causing </w:t>
      </w:r>
      <w:r w:rsidR="00134D26" w:rsidRPr="009A3BBF">
        <w:rPr>
          <w:rFonts w:ascii="Times New Roman" w:hAnsi="Times New Roman" w:cs="Times New Roman"/>
          <w:sz w:val="22"/>
          <w:szCs w:val="22"/>
        </w:rPr>
        <w:t>such change</w:t>
      </w:r>
      <w:r w:rsidRPr="009A3BBF">
        <w:rPr>
          <w:rFonts w:ascii="Times New Roman" w:hAnsi="Times New Roman" w:cs="Times New Roman"/>
          <w:sz w:val="22"/>
          <w:szCs w:val="22"/>
        </w:rPr>
        <w:t>.</w:t>
      </w:r>
    </w:p>
    <w:p w14:paraId="74F152C0" w14:textId="77777777" w:rsidR="00221765" w:rsidRPr="009A3BBF" w:rsidRDefault="008A389F" w:rsidP="005C7F04">
      <w:pPr>
        <w:tabs>
          <w:tab w:val="left" w:pos="0"/>
        </w:tabs>
        <w:jc w:val="both"/>
        <w:rPr>
          <w:rFonts w:ascii="Times New Roman" w:hAnsi="Times New Roman" w:cs="Times New Roman"/>
          <w:sz w:val="22"/>
          <w:szCs w:val="22"/>
        </w:rPr>
      </w:pPr>
      <w:r w:rsidRPr="009A3BBF">
        <w:rPr>
          <w:rFonts w:ascii="Times New Roman" w:hAnsi="Times New Roman" w:cs="Times New Roman"/>
          <w:sz w:val="22"/>
          <w:szCs w:val="22"/>
        </w:rPr>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warrants and represents that it has the status of a large entrepreneur, within the meaning of the Act of 8 March 2013 on the prevention of excessive delays in commercial transactions (Journal of Laws of 2023, item 1790).</w:t>
      </w:r>
    </w:p>
    <w:p w14:paraId="69009917" w14:textId="77777777" w:rsidR="00810EA6" w:rsidRPr="009A3BBF" w:rsidRDefault="00810EA6" w:rsidP="005C7F04">
      <w:pPr>
        <w:tabs>
          <w:tab w:val="left" w:pos="6073"/>
        </w:tabs>
        <w:rPr>
          <w:rFonts w:ascii="Times New Roman" w:hAnsi="Times New Roman" w:cs="Times New Roman"/>
          <w:sz w:val="22"/>
          <w:szCs w:val="22"/>
        </w:rPr>
      </w:pPr>
    </w:p>
    <w:p w14:paraId="56FE059C" w14:textId="77777777" w:rsidR="00810EA6" w:rsidRDefault="005645E3" w:rsidP="005C7F04">
      <w:pPr>
        <w:tabs>
          <w:tab w:val="left" w:pos="6073"/>
        </w:tabs>
        <w:rPr>
          <w:rFonts w:ascii="Times New Roman" w:hAnsi="Times New Roman" w:cs="Times New Roman"/>
          <w:b/>
          <w:sz w:val="22"/>
          <w:szCs w:val="22"/>
        </w:rPr>
      </w:pPr>
      <w:r w:rsidRPr="009A3BBF">
        <w:rPr>
          <w:rFonts w:ascii="Times New Roman" w:hAnsi="Times New Roman" w:cs="Times New Roman"/>
          <w:b/>
          <w:sz w:val="22"/>
          <w:szCs w:val="22"/>
        </w:rPr>
        <w:t>Definitions:</w:t>
      </w:r>
    </w:p>
    <w:p w14:paraId="6A2A0DFB" w14:textId="77777777" w:rsidR="009A3BBF" w:rsidRPr="009A3BBF" w:rsidRDefault="009A3BBF" w:rsidP="005C7F04">
      <w:pPr>
        <w:tabs>
          <w:tab w:val="left" w:pos="6073"/>
        </w:tabs>
        <w:rPr>
          <w:rFonts w:ascii="Times New Roman" w:hAnsi="Times New Roman" w:cs="Times New Roman"/>
          <w:b/>
          <w:sz w:val="22"/>
          <w:szCs w:val="22"/>
        </w:rPr>
      </w:pPr>
    </w:p>
    <w:p w14:paraId="52C656DF" w14:textId="77777777" w:rsidR="00F20689" w:rsidRPr="00CA3FB8" w:rsidRDefault="00F20689" w:rsidP="00F20689">
      <w:pPr>
        <w:jc w:val="both"/>
        <w:rPr>
          <w:rFonts w:ascii="Times New Roman" w:hAnsi="Times New Roman" w:cs="Times New Roman"/>
          <w:sz w:val="22"/>
          <w:szCs w:val="22"/>
        </w:rPr>
      </w:pPr>
      <w:r w:rsidRPr="00CA3FB8">
        <w:rPr>
          <w:rFonts w:ascii="Times New Roman" w:hAnsi="Times New Roman" w:cs="Times New Roman"/>
          <w:b/>
          <w:sz w:val="22"/>
          <w:szCs w:val="22"/>
        </w:rPr>
        <w:t>Days</w:t>
      </w:r>
      <w:r w:rsidRPr="00CA3FB8">
        <w:rPr>
          <w:rFonts w:ascii="Times New Roman" w:hAnsi="Times New Roman"/>
          <w:b/>
          <w:sz w:val="22"/>
          <w:rPrChange w:id="31" w:author="Agata Siwak" w:date="2025-12-08T06:44:00Z" w16du:dateUtc="2025-12-08T05:44:00Z">
            <w:rPr>
              <w:rFonts w:ascii="Times New Roman" w:hAnsi="Times New Roman"/>
              <w:sz w:val="22"/>
            </w:rPr>
          </w:rPrChange>
        </w:rPr>
        <w:t xml:space="preserve"> </w:t>
      </w:r>
      <w:r w:rsidRPr="00CA3FB8">
        <w:rPr>
          <w:rFonts w:ascii="Times New Roman" w:hAnsi="Times New Roman" w:cs="Times New Roman"/>
          <w:sz w:val="22"/>
          <w:szCs w:val="22"/>
        </w:rPr>
        <w:t>– calendar days;</w:t>
      </w:r>
    </w:p>
    <w:p w14:paraId="1DFF9908" w14:textId="77777777" w:rsidR="00F20689" w:rsidRPr="00CA3FB8" w:rsidRDefault="00F20689" w:rsidP="00F20689">
      <w:pPr>
        <w:jc w:val="both"/>
        <w:rPr>
          <w:rFonts w:ascii="Times New Roman" w:hAnsi="Times New Roman" w:cs="Times New Roman"/>
          <w:sz w:val="22"/>
          <w:szCs w:val="22"/>
        </w:rPr>
      </w:pPr>
      <w:r w:rsidRPr="00CA3FB8">
        <w:rPr>
          <w:rFonts w:ascii="Times New Roman" w:hAnsi="Times New Roman" w:cs="Times New Roman"/>
          <w:b/>
          <w:sz w:val="22"/>
          <w:szCs w:val="22"/>
        </w:rPr>
        <w:t>Working days</w:t>
      </w:r>
      <w:r w:rsidRPr="00CA3FB8">
        <w:rPr>
          <w:rFonts w:ascii="Times New Roman" w:hAnsi="Times New Roman" w:cs="Times New Roman"/>
          <w:sz w:val="22"/>
          <w:szCs w:val="22"/>
        </w:rPr>
        <w:t xml:space="preserve"> – days from Monday through Friday, excluding bank holidays binding in the Republic of Poland (under Article 1 of the Act of 18 January 1951 on bank holidays (consolidated text, Journal of Laws of </w:t>
      </w:r>
      <w:r>
        <w:rPr>
          <w:rFonts w:ascii="Times New Roman" w:hAnsi="Times New Roman" w:cs="Times New Roman"/>
          <w:sz w:val="22"/>
          <w:szCs w:val="22"/>
        </w:rPr>
        <w:t>2025</w:t>
      </w:r>
      <w:r w:rsidRPr="00CA3FB8">
        <w:rPr>
          <w:rFonts w:ascii="Times New Roman" w:hAnsi="Times New Roman" w:cs="Times New Roman"/>
          <w:sz w:val="22"/>
          <w:szCs w:val="22"/>
        </w:rPr>
        <w:t xml:space="preserve">, item </w:t>
      </w:r>
      <w:r>
        <w:rPr>
          <w:rFonts w:ascii="Times New Roman" w:hAnsi="Times New Roman" w:cs="Times New Roman"/>
          <w:sz w:val="22"/>
          <w:szCs w:val="22"/>
        </w:rPr>
        <w:t>296</w:t>
      </w:r>
      <w:r w:rsidRPr="00CA3FB8">
        <w:rPr>
          <w:rFonts w:ascii="Times New Roman" w:hAnsi="Times New Roman" w:cs="Times New Roman"/>
          <w:sz w:val="22"/>
          <w:szCs w:val="22"/>
        </w:rPr>
        <w:t>), and days off binding at PIT-RADWAR S.A.;</w:t>
      </w:r>
    </w:p>
    <w:p w14:paraId="719E9096" w14:textId="77777777" w:rsidR="00F20689" w:rsidRPr="00CA3FB8" w:rsidRDefault="00F20689" w:rsidP="00F20689">
      <w:pPr>
        <w:jc w:val="both"/>
        <w:rPr>
          <w:rFonts w:ascii="Times New Roman" w:hAnsi="Times New Roman" w:cs="Times New Roman"/>
          <w:bCs/>
          <w:sz w:val="22"/>
          <w:szCs w:val="22"/>
        </w:rPr>
      </w:pPr>
      <w:r w:rsidRPr="00CA3FB8">
        <w:rPr>
          <w:rFonts w:ascii="Times New Roman" w:hAnsi="Times New Roman" w:cs="Times New Roman"/>
          <w:b/>
          <w:sz w:val="22"/>
          <w:szCs w:val="22"/>
        </w:rPr>
        <w:t>Civil Code</w:t>
      </w:r>
      <w:r w:rsidRPr="00CA3FB8">
        <w:rPr>
          <w:rFonts w:ascii="Times New Roman" w:hAnsi="Times New Roman"/>
          <w:b/>
          <w:sz w:val="22"/>
          <w:rPrChange w:id="32" w:author="Agata Siwak" w:date="2025-12-08T06:44:00Z" w16du:dateUtc="2025-12-08T05:44:00Z">
            <w:rPr>
              <w:rFonts w:ascii="Times New Roman" w:hAnsi="Times New Roman"/>
              <w:sz w:val="22"/>
            </w:rPr>
          </w:rPrChange>
        </w:rPr>
        <w:t xml:space="preserve"> – </w:t>
      </w:r>
      <w:r w:rsidRPr="00CA3FB8">
        <w:rPr>
          <w:rFonts w:ascii="Times New Roman" w:hAnsi="Times New Roman" w:cs="Times New Roman"/>
          <w:sz w:val="22"/>
          <w:szCs w:val="22"/>
        </w:rPr>
        <w:t xml:space="preserve">the Act of 23 April 1964 – the Civil Code (Journal of Laws of </w:t>
      </w:r>
      <w:r>
        <w:rPr>
          <w:rFonts w:ascii="Times New Roman" w:hAnsi="Times New Roman" w:cs="Times New Roman"/>
          <w:sz w:val="22"/>
          <w:szCs w:val="22"/>
        </w:rPr>
        <w:t>2024</w:t>
      </w:r>
      <w:r w:rsidRPr="00CA3FB8">
        <w:rPr>
          <w:rFonts w:ascii="Times New Roman" w:hAnsi="Times New Roman" w:cs="Times New Roman"/>
          <w:sz w:val="22"/>
          <w:szCs w:val="22"/>
        </w:rPr>
        <w:t xml:space="preserve">, item </w:t>
      </w:r>
      <w:r>
        <w:rPr>
          <w:rFonts w:ascii="Times New Roman" w:hAnsi="Times New Roman" w:cs="Times New Roman"/>
          <w:sz w:val="22"/>
          <w:szCs w:val="22"/>
        </w:rPr>
        <w:t>1061</w:t>
      </w:r>
      <w:r w:rsidRPr="00CA3FB8">
        <w:rPr>
          <w:rFonts w:ascii="Times New Roman" w:hAnsi="Times New Roman" w:cs="Times New Roman"/>
          <w:sz w:val="22"/>
          <w:szCs w:val="22"/>
        </w:rPr>
        <w:t>);</w:t>
      </w:r>
    </w:p>
    <w:p w14:paraId="6B1DABAC" w14:textId="6D75D63C" w:rsidR="00F20689" w:rsidRPr="00CA3FB8" w:rsidRDefault="006D53E8" w:rsidP="00F20689">
      <w:pPr>
        <w:tabs>
          <w:tab w:val="left" w:pos="6073"/>
        </w:tabs>
        <w:jc w:val="both"/>
        <w:rPr>
          <w:rFonts w:ascii="Times New Roman" w:hAnsi="Times New Roman" w:cs="Times New Roman"/>
          <w:bCs/>
          <w:iCs/>
          <w:sz w:val="22"/>
          <w:szCs w:val="22"/>
        </w:rPr>
        <w:pPrChange w:id="33" w:author="Agata Siwak" w:date="2025-12-08T06:44:00Z" w16du:dateUtc="2025-12-08T05:44:00Z">
          <w:pPr>
            <w:jc w:val="both"/>
          </w:pPr>
        </w:pPrChange>
      </w:pPr>
      <w:del w:id="34" w:author="Agata Siwak" w:date="2025-12-08T06:44:00Z" w16du:dateUtc="2025-12-08T05:44:00Z">
        <w:r w:rsidRPr="006D53E8">
          <w:rPr>
            <w:rFonts w:ascii="Times New Roman" w:hAnsi="Times New Roman" w:cs="Times New Roman"/>
            <w:b/>
            <w:sz w:val="22"/>
            <w:szCs w:val="22"/>
          </w:rPr>
          <w:delText>Machine</w:delText>
        </w:r>
        <w:r w:rsidRPr="006D53E8">
          <w:rPr>
            <w:rFonts w:ascii="Times New Roman" w:hAnsi="Times New Roman" w:cs="Times New Roman"/>
            <w:bCs/>
            <w:sz w:val="22"/>
            <w:szCs w:val="22"/>
          </w:rPr>
          <w:delText xml:space="preserve"> – </w:delText>
        </w:r>
        <w:r w:rsidR="000B51B9">
          <w:rPr>
            <w:rFonts w:ascii="Times New Roman" w:hAnsi="Times New Roman" w:cs="Times New Roman"/>
            <w:bCs/>
            <w:sz w:val="22"/>
            <w:szCs w:val="22"/>
          </w:rPr>
          <w:delText>………………………………….</w:delText>
        </w:r>
        <w:r w:rsidRPr="006D53E8">
          <w:rPr>
            <w:rFonts w:ascii="Times New Roman" w:hAnsi="Times New Roman" w:cs="Times New Roman"/>
            <w:bCs/>
            <w:sz w:val="22"/>
            <w:szCs w:val="22"/>
          </w:rPr>
          <w:delText>,</w:delText>
        </w:r>
      </w:del>
      <w:ins w:id="35" w:author="Agata Siwak" w:date="2025-12-08T06:44:00Z" w16du:dateUtc="2025-12-08T05:44:00Z">
        <w:r w:rsidR="00F20689" w:rsidRPr="00F95F3D">
          <w:rPr>
            <w:rFonts w:ascii="Times New Roman" w:hAnsi="Times New Roman" w:cs="Times New Roman"/>
            <w:b/>
            <w:sz w:val="22"/>
            <w:szCs w:val="22"/>
            <w:highlight w:val="yellow"/>
          </w:rPr>
          <w:t xml:space="preserve">Machine </w:t>
        </w:r>
        <w:r w:rsidR="00F20689" w:rsidRPr="00F95F3D">
          <w:rPr>
            <w:rFonts w:ascii="Times New Roman" w:hAnsi="Times New Roman" w:cs="Times New Roman"/>
            <w:sz w:val="22"/>
            <w:szCs w:val="22"/>
            <w:highlight w:val="yellow"/>
          </w:rPr>
          <w:t xml:space="preserve">– </w:t>
        </w:r>
        <w:r w:rsidR="00320948" w:rsidRPr="00F95F3D">
          <w:rPr>
            <w:rFonts w:ascii="Times New Roman" w:hAnsi="Times New Roman" w:cs="Times New Roman"/>
            <w:b/>
            <w:bCs/>
            <w:sz w:val="22"/>
            <w:szCs w:val="22"/>
            <w:highlight w:val="yellow"/>
          </w:rPr>
          <w:t>THP 35 Double Chamber Hole Filler</w:t>
        </w:r>
        <w:r w:rsidR="00320948" w:rsidRPr="00F95F3D">
          <w:rPr>
            <w:rFonts w:ascii="Times New Roman" w:hAnsi="Times New Roman" w:cs="Times New Roman"/>
            <w:sz w:val="22"/>
            <w:szCs w:val="22"/>
            <w:highlight w:val="yellow"/>
          </w:rPr>
          <w:t xml:space="preserve"> with </w:t>
        </w:r>
        <w:r w:rsidR="00320948" w:rsidRPr="00F95F3D">
          <w:rPr>
            <w:rFonts w:ascii="Times New Roman" w:hAnsi="Times New Roman" w:cs="Times New Roman"/>
            <w:b/>
            <w:bCs/>
            <w:sz w:val="22"/>
            <w:szCs w:val="22"/>
            <w:highlight w:val="yellow"/>
          </w:rPr>
          <w:t>PD 50 Wet Sanding Machine</w:t>
        </w:r>
        <w:r w:rsidR="00320948" w:rsidRPr="00814BAE">
          <w:rPr>
            <w:rFonts w:ascii="Times New Roman" w:hAnsi="Times New Roman" w:cs="Times New Roman"/>
            <w:b/>
            <w:bCs/>
            <w:sz w:val="22"/>
            <w:szCs w:val="22"/>
          </w:rPr>
          <w:t>,</w:t>
        </w:r>
      </w:ins>
      <w:r w:rsidR="00320948" w:rsidRPr="00814BAE">
        <w:rPr>
          <w:rFonts w:ascii="Times New Roman" w:hAnsi="Times New Roman"/>
          <w:b/>
          <w:sz w:val="22"/>
          <w:rPrChange w:id="36" w:author="Agata Siwak" w:date="2025-12-08T06:44:00Z" w16du:dateUtc="2025-12-08T05:44:00Z">
            <w:rPr>
              <w:rFonts w:ascii="Times New Roman" w:hAnsi="Times New Roman"/>
              <w:sz w:val="22"/>
            </w:rPr>
          </w:rPrChange>
        </w:rPr>
        <w:t xml:space="preserve"> </w:t>
      </w:r>
      <w:r w:rsidR="00F20689" w:rsidRPr="00F046EC">
        <w:rPr>
          <w:rFonts w:ascii="Times New Roman" w:hAnsi="Times New Roman" w:cs="Times New Roman"/>
          <w:sz w:val="22"/>
          <w:szCs w:val="22"/>
        </w:rPr>
        <w:t>the composition and technical conditions of which are compliant with the Description of the Subject-Matter of</w:t>
      </w:r>
      <w:r w:rsidR="00F20689" w:rsidRPr="00CA3FB8">
        <w:rPr>
          <w:rFonts w:ascii="Times New Roman" w:hAnsi="Times New Roman" w:cs="Times New Roman"/>
          <w:sz w:val="22"/>
          <w:szCs w:val="22"/>
        </w:rPr>
        <w:t xml:space="preserve"> the Contract as provided in Appendix 1;</w:t>
      </w:r>
    </w:p>
    <w:p w14:paraId="6C4FD5F3" w14:textId="77777777" w:rsidR="00F20689" w:rsidRPr="00CA3FB8" w:rsidRDefault="00F20689" w:rsidP="00F20689">
      <w:pPr>
        <w:jc w:val="both"/>
        <w:rPr>
          <w:rFonts w:ascii="Times New Roman" w:hAnsi="Times New Roman" w:cs="Times New Roman"/>
          <w:sz w:val="22"/>
          <w:szCs w:val="22"/>
        </w:rPr>
      </w:pPr>
      <w:r w:rsidRPr="00CA3FB8">
        <w:rPr>
          <w:rFonts w:ascii="Times New Roman" w:hAnsi="Times New Roman" w:cs="Times New Roman"/>
          <w:b/>
          <w:sz w:val="22"/>
          <w:szCs w:val="22"/>
        </w:rPr>
        <w:t>ACRR</w:t>
      </w:r>
      <w:r w:rsidRPr="00CA3FB8">
        <w:rPr>
          <w:rFonts w:ascii="Times New Roman" w:hAnsi="Times New Roman"/>
          <w:b/>
          <w:sz w:val="22"/>
          <w:rPrChange w:id="37" w:author="Agata Siwak" w:date="2025-12-08T06:44:00Z" w16du:dateUtc="2025-12-08T05:44:00Z">
            <w:rPr>
              <w:rFonts w:ascii="Times New Roman" w:hAnsi="Times New Roman"/>
              <w:sz w:val="22"/>
            </w:rPr>
          </w:rPrChange>
        </w:rPr>
        <w:t xml:space="preserve"> – </w:t>
      </w:r>
      <w:r w:rsidRPr="00CA3FB8">
        <w:rPr>
          <w:rFonts w:ascii="Times New Roman" w:hAnsi="Times New Roman" w:cs="Times New Roman"/>
          <w:sz w:val="22"/>
          <w:szCs w:val="22"/>
        </w:rPr>
        <w:t xml:space="preserve">the Act </w:t>
      </w:r>
      <w:r>
        <w:rPr>
          <w:rFonts w:ascii="Times New Roman" w:hAnsi="Times New Roman" w:cs="Times New Roman"/>
          <w:sz w:val="22"/>
          <w:szCs w:val="22"/>
        </w:rPr>
        <w:t xml:space="preserve">of 4 February 1994 </w:t>
      </w:r>
      <w:r w:rsidRPr="00CA3FB8">
        <w:rPr>
          <w:rFonts w:ascii="Times New Roman" w:hAnsi="Times New Roman" w:cs="Times New Roman"/>
          <w:sz w:val="22"/>
          <w:szCs w:val="22"/>
        </w:rPr>
        <w:t xml:space="preserve">on Copyright and Related Rights (Journal of Laws of </w:t>
      </w:r>
      <w:r>
        <w:rPr>
          <w:rFonts w:ascii="Times New Roman" w:hAnsi="Times New Roman" w:cs="Times New Roman"/>
          <w:sz w:val="22"/>
          <w:szCs w:val="22"/>
        </w:rPr>
        <w:t>2025</w:t>
      </w:r>
      <w:r w:rsidRPr="00CA3FB8">
        <w:rPr>
          <w:rFonts w:ascii="Times New Roman" w:hAnsi="Times New Roman" w:cs="Times New Roman"/>
          <w:sz w:val="22"/>
          <w:szCs w:val="22"/>
        </w:rPr>
        <w:t xml:space="preserve">, item </w:t>
      </w:r>
      <w:r>
        <w:rPr>
          <w:rFonts w:ascii="Times New Roman" w:hAnsi="Times New Roman" w:cs="Times New Roman"/>
          <w:sz w:val="22"/>
          <w:szCs w:val="22"/>
        </w:rPr>
        <w:t>24</w:t>
      </w:r>
      <w:r w:rsidRPr="00CA3FB8">
        <w:rPr>
          <w:rFonts w:ascii="Times New Roman" w:hAnsi="Times New Roman" w:cs="Times New Roman"/>
          <w:sz w:val="22"/>
          <w:szCs w:val="22"/>
        </w:rPr>
        <w:t>, as amended);</w:t>
      </w:r>
    </w:p>
    <w:p w14:paraId="70045D22" w14:textId="77777777" w:rsidR="00777D63" w:rsidRPr="009A3BBF" w:rsidRDefault="00777D63" w:rsidP="005C7F04">
      <w:pPr>
        <w:jc w:val="both"/>
        <w:rPr>
          <w:rFonts w:ascii="Times New Roman" w:hAnsi="Times New Roman" w:cs="Times New Roman"/>
          <w:b/>
          <w:bCs/>
          <w:sz w:val="22"/>
          <w:szCs w:val="22"/>
        </w:rPr>
      </w:pPr>
      <w:r w:rsidRPr="009A3BBF">
        <w:rPr>
          <w:rFonts w:ascii="Times New Roman" w:hAnsi="Times New Roman" w:cs="Times New Roman"/>
          <w:b/>
          <w:sz w:val="22"/>
          <w:szCs w:val="22"/>
        </w:rPr>
        <w:t xml:space="preserve">Preliminary Acceptance Report – </w:t>
      </w:r>
      <w:r w:rsidRPr="009A3BBF">
        <w:rPr>
          <w:rFonts w:ascii="Times New Roman" w:hAnsi="Times New Roman" w:cs="Times New Roman"/>
          <w:sz w:val="22"/>
          <w:szCs w:val="22"/>
        </w:rPr>
        <w:t xml:space="preserve">a document confirming the formal acceptance of the Supply Object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7275D6C3" w14:textId="77777777" w:rsidR="004366C4" w:rsidRPr="009A3BBF" w:rsidRDefault="004366C4" w:rsidP="005C7F04">
      <w:pPr>
        <w:jc w:val="both"/>
        <w:rPr>
          <w:rFonts w:ascii="Times New Roman" w:hAnsi="Times New Roman" w:cs="Times New Roman"/>
          <w:sz w:val="22"/>
          <w:szCs w:val="22"/>
        </w:rPr>
      </w:pPr>
      <w:r w:rsidRPr="009A3BBF">
        <w:rPr>
          <w:rFonts w:ascii="Times New Roman" w:hAnsi="Times New Roman" w:cs="Times New Roman"/>
          <w:b/>
          <w:sz w:val="22"/>
          <w:szCs w:val="22"/>
        </w:rPr>
        <w:t xml:space="preserve">Final Acceptance Report – </w:t>
      </w:r>
      <w:r w:rsidRPr="009A3BBF">
        <w:rPr>
          <w:rFonts w:ascii="Times New Roman" w:hAnsi="Times New Roman" w:cs="Times New Roman"/>
          <w:sz w:val="22"/>
          <w:szCs w:val="22"/>
        </w:rPr>
        <w:t xml:space="preserve">a document confirming the acceptance of the </w:t>
      </w:r>
      <w:r w:rsidR="00134D26" w:rsidRPr="009A3BBF">
        <w:rPr>
          <w:rFonts w:ascii="Times New Roman" w:hAnsi="Times New Roman" w:cs="Times New Roman"/>
          <w:sz w:val="22"/>
          <w:szCs w:val="22"/>
        </w:rPr>
        <w:t>Subject-Matter</w:t>
      </w:r>
      <w:r w:rsidRPr="009A3BBF">
        <w:rPr>
          <w:rFonts w:ascii="Times New Roman" w:hAnsi="Times New Roman" w:cs="Times New Roman"/>
          <w:sz w:val="22"/>
          <w:szCs w:val="22"/>
        </w:rPr>
        <w:t xml:space="preserve"> of </w:t>
      </w:r>
      <w:r w:rsidR="00134D26" w:rsidRPr="009A3BBF">
        <w:rPr>
          <w:rFonts w:ascii="Times New Roman" w:hAnsi="Times New Roman" w:cs="Times New Roman"/>
          <w:sz w:val="22"/>
          <w:szCs w:val="22"/>
        </w:rPr>
        <w:t xml:space="preserve">the </w:t>
      </w:r>
      <w:r w:rsidRPr="009A3BBF">
        <w:rPr>
          <w:rFonts w:ascii="Times New Roman" w:hAnsi="Times New Roman" w:cs="Times New Roman"/>
          <w:sz w:val="22"/>
          <w:szCs w:val="22"/>
        </w:rPr>
        <w:t>Contract;</w:t>
      </w:r>
    </w:p>
    <w:p w14:paraId="2DBCE8F5" w14:textId="77777777" w:rsidR="008D5E15" w:rsidRPr="009A3BBF" w:rsidRDefault="008D5E15" w:rsidP="005C7F04">
      <w:pPr>
        <w:tabs>
          <w:tab w:val="left" w:pos="6073"/>
        </w:tabs>
        <w:jc w:val="both"/>
        <w:rPr>
          <w:rFonts w:ascii="Times New Roman" w:hAnsi="Times New Roman" w:cs="Times New Roman"/>
          <w:b/>
          <w:iCs/>
          <w:sz w:val="22"/>
          <w:szCs w:val="22"/>
        </w:rPr>
      </w:pPr>
      <w:r w:rsidRPr="009A3BBF">
        <w:rPr>
          <w:rFonts w:ascii="Times New Roman" w:hAnsi="Times New Roman" w:cs="Times New Roman"/>
          <w:b/>
          <w:bCs/>
          <w:sz w:val="22"/>
          <w:szCs w:val="22"/>
        </w:rPr>
        <w:t xml:space="preserve">Supply Object </w:t>
      </w:r>
      <w:r w:rsidRPr="009A3BBF">
        <w:rPr>
          <w:rFonts w:ascii="Times New Roman" w:hAnsi="Times New Roman" w:cs="Times New Roman"/>
          <w:sz w:val="22"/>
          <w:szCs w:val="22"/>
        </w:rPr>
        <w:t>– the Subject-Matter of the Co</w:t>
      </w:r>
      <w:r w:rsidR="00E86E10" w:rsidRPr="009A3BBF">
        <w:rPr>
          <w:rFonts w:ascii="Times New Roman" w:hAnsi="Times New Roman" w:cs="Times New Roman"/>
          <w:sz w:val="22"/>
          <w:szCs w:val="22"/>
        </w:rPr>
        <w:t>ntract as specified in Par. 1(</w:t>
      </w:r>
      <w:r w:rsidRPr="009A3BBF">
        <w:rPr>
          <w:rFonts w:ascii="Times New Roman" w:hAnsi="Times New Roman" w:cs="Times New Roman"/>
          <w:sz w:val="22"/>
          <w:szCs w:val="22"/>
        </w:rPr>
        <w:t>1);</w:t>
      </w:r>
    </w:p>
    <w:p w14:paraId="4341CB0E" w14:textId="77777777" w:rsidR="008D5E15" w:rsidRPr="009A3BBF" w:rsidRDefault="008D5E15" w:rsidP="005C7F04">
      <w:pPr>
        <w:tabs>
          <w:tab w:val="left" w:pos="6073"/>
        </w:tabs>
        <w:jc w:val="both"/>
        <w:rPr>
          <w:rFonts w:ascii="Times New Roman" w:hAnsi="Times New Roman" w:cs="Times New Roman"/>
          <w:bCs/>
          <w:iCs/>
          <w:sz w:val="22"/>
          <w:szCs w:val="22"/>
        </w:rPr>
      </w:pPr>
      <w:r w:rsidRPr="009A3BBF">
        <w:rPr>
          <w:rFonts w:ascii="Times New Roman" w:hAnsi="Times New Roman" w:cs="Times New Roman"/>
          <w:b/>
          <w:sz w:val="22"/>
          <w:szCs w:val="22"/>
        </w:rPr>
        <w:t>Subject-Matter of the Contract</w:t>
      </w:r>
      <w:r w:rsidRPr="009A3BBF">
        <w:rPr>
          <w:rFonts w:ascii="Times New Roman" w:hAnsi="Times New Roman" w:cs="Times New Roman"/>
          <w:sz w:val="22"/>
          <w:szCs w:val="22"/>
        </w:rPr>
        <w:t xml:space="preserve"> – the Subject-Matter of the C</w:t>
      </w:r>
      <w:r w:rsidR="00E86E10" w:rsidRPr="009A3BBF">
        <w:rPr>
          <w:rFonts w:ascii="Times New Roman" w:hAnsi="Times New Roman" w:cs="Times New Roman"/>
          <w:sz w:val="22"/>
          <w:szCs w:val="22"/>
        </w:rPr>
        <w:t>ontract as specified in Par 1(</w:t>
      </w:r>
      <w:r w:rsidRPr="009A3BBF">
        <w:rPr>
          <w:rFonts w:ascii="Times New Roman" w:hAnsi="Times New Roman" w:cs="Times New Roman"/>
          <w:sz w:val="22"/>
          <w:szCs w:val="22"/>
        </w:rPr>
        <w:t>2);</w:t>
      </w:r>
    </w:p>
    <w:p w14:paraId="4E17BFF0" w14:textId="77777777" w:rsidR="006F608D" w:rsidRPr="009A3BBF" w:rsidRDefault="006F608D" w:rsidP="005C7F04">
      <w:pPr>
        <w:contextualSpacing/>
        <w:jc w:val="both"/>
        <w:rPr>
          <w:rFonts w:ascii="Times New Roman" w:hAnsi="Times New Roman" w:cs="Times New Roman"/>
          <w:bCs/>
          <w:sz w:val="22"/>
          <w:szCs w:val="22"/>
        </w:rPr>
      </w:pPr>
      <w:r w:rsidRPr="009A3BBF">
        <w:rPr>
          <w:rFonts w:ascii="Times New Roman" w:hAnsi="Times New Roman" w:cs="Times New Roman"/>
          <w:b/>
          <w:sz w:val="22"/>
          <w:szCs w:val="22"/>
        </w:rPr>
        <w:t>Complaint –</w:t>
      </w:r>
      <w:r w:rsidR="00134D26" w:rsidRPr="009A3BBF">
        <w:rPr>
          <w:rFonts w:ascii="Times New Roman" w:hAnsi="Times New Roman" w:cs="Times New Roman"/>
          <w:sz w:val="22"/>
          <w:szCs w:val="22"/>
        </w:rPr>
        <w:t xml:space="preserve"> </w:t>
      </w:r>
      <w:r w:rsidRPr="009A3BBF">
        <w:rPr>
          <w:rFonts w:ascii="Times New Roman" w:hAnsi="Times New Roman" w:cs="Times New Roman"/>
          <w:sz w:val="22"/>
          <w:szCs w:val="22"/>
        </w:rPr>
        <w:t xml:space="preserve">the </w:t>
      </w:r>
      <w:r w:rsidR="009A5146">
        <w:rPr>
          <w:rFonts w:ascii="Times New Roman" w:hAnsi="Times New Roman" w:cs="Times New Roman"/>
          <w:sz w:val="22"/>
          <w:szCs w:val="22"/>
        </w:rPr>
        <w:t>Contracting Authority</w:t>
      </w:r>
      <w:r w:rsidR="00134D26" w:rsidRPr="009A3BBF">
        <w:rPr>
          <w:rFonts w:ascii="Times New Roman" w:hAnsi="Times New Roman" w:cs="Times New Roman"/>
          <w:sz w:val="22"/>
          <w:szCs w:val="22"/>
        </w:rPr>
        <w:t>’s notification</w:t>
      </w:r>
      <w:r w:rsidRPr="009A3BBF">
        <w:rPr>
          <w:rFonts w:ascii="Times New Roman" w:hAnsi="Times New Roman" w:cs="Times New Roman"/>
          <w:sz w:val="22"/>
          <w:szCs w:val="22"/>
        </w:rPr>
        <w:t xml:space="preserve"> regarding a Defect </w:t>
      </w:r>
      <w:r w:rsidR="00134D26" w:rsidRPr="009A3BBF">
        <w:rPr>
          <w:rFonts w:ascii="Times New Roman" w:hAnsi="Times New Roman" w:cs="Times New Roman"/>
          <w:sz w:val="22"/>
          <w:szCs w:val="22"/>
        </w:rPr>
        <w:t xml:space="preserve">identified </w:t>
      </w:r>
      <w:r w:rsidRPr="009A3BBF">
        <w:rPr>
          <w:rFonts w:ascii="Times New Roman" w:hAnsi="Times New Roman" w:cs="Times New Roman"/>
          <w:sz w:val="22"/>
          <w:szCs w:val="22"/>
        </w:rPr>
        <w:t>in the Subject-Matter of the Contract;</w:t>
      </w:r>
    </w:p>
    <w:p w14:paraId="002B2A97" w14:textId="77777777" w:rsidR="006F608D" w:rsidRPr="009A3BBF" w:rsidRDefault="006F608D" w:rsidP="005C7F04">
      <w:pPr>
        <w:contextualSpacing/>
        <w:jc w:val="both"/>
        <w:rPr>
          <w:rFonts w:ascii="Times New Roman" w:hAnsi="Times New Roman" w:cs="Times New Roman"/>
          <w:sz w:val="22"/>
          <w:szCs w:val="22"/>
        </w:rPr>
      </w:pPr>
      <w:r w:rsidRPr="009A3BBF">
        <w:rPr>
          <w:rFonts w:ascii="Times New Roman" w:hAnsi="Times New Roman" w:cs="Times New Roman"/>
          <w:b/>
          <w:sz w:val="22"/>
          <w:szCs w:val="22"/>
        </w:rPr>
        <w:t>Contract</w:t>
      </w:r>
      <w:r w:rsidRPr="009A3BBF">
        <w:rPr>
          <w:rFonts w:ascii="Times New Roman" w:hAnsi="Times New Roman" w:cs="Times New Roman"/>
          <w:sz w:val="22"/>
          <w:szCs w:val="22"/>
        </w:rPr>
        <w:t xml:space="preserve"> – this Contract;</w:t>
      </w:r>
    </w:p>
    <w:p w14:paraId="0C38038C" w14:textId="77777777" w:rsidR="005C7F04" w:rsidRDefault="006F608D" w:rsidP="005C7F04">
      <w:pPr>
        <w:jc w:val="both"/>
        <w:rPr>
          <w:rFonts w:ascii="Times New Roman" w:hAnsi="Times New Roman" w:cs="Times New Roman"/>
          <w:sz w:val="22"/>
          <w:szCs w:val="22"/>
        </w:rPr>
      </w:pPr>
      <w:r w:rsidRPr="009A3BBF">
        <w:rPr>
          <w:rFonts w:ascii="Times New Roman" w:hAnsi="Times New Roman" w:cs="Times New Roman"/>
          <w:b/>
          <w:bCs/>
          <w:sz w:val="22"/>
          <w:szCs w:val="22"/>
        </w:rPr>
        <w:t>Defect Removal</w:t>
      </w:r>
      <w:r w:rsidRPr="009A3BBF">
        <w:rPr>
          <w:rFonts w:ascii="Times New Roman" w:hAnsi="Times New Roman" w:cs="Times New Roman"/>
          <w:sz w:val="22"/>
          <w:szCs w:val="22"/>
        </w:rPr>
        <w:t xml:space="preserve"> – restoration of the Subject-Matter of the Contract or the equipment, part, element or assembly covered hereunder, to a state compliant herewith, including </w:t>
      </w:r>
      <w:r w:rsidR="00134D26" w:rsidRPr="009A3BBF">
        <w:rPr>
          <w:rFonts w:ascii="Times New Roman" w:hAnsi="Times New Roman" w:cs="Times New Roman"/>
          <w:sz w:val="22"/>
          <w:szCs w:val="22"/>
        </w:rPr>
        <w:t>the repair or replacement of</w:t>
      </w:r>
      <w:r w:rsidRPr="009A3BBF">
        <w:rPr>
          <w:rFonts w:ascii="Times New Roman" w:hAnsi="Times New Roman" w:cs="Times New Roman"/>
          <w:sz w:val="22"/>
          <w:szCs w:val="22"/>
        </w:rPr>
        <w:t xml:space="preserve"> </w:t>
      </w:r>
      <w:r w:rsidR="00134D26" w:rsidRPr="009A3BBF">
        <w:rPr>
          <w:rFonts w:ascii="Times New Roman" w:hAnsi="Times New Roman" w:cs="Times New Roman"/>
          <w:sz w:val="22"/>
          <w:szCs w:val="22"/>
        </w:rPr>
        <w:t>a</w:t>
      </w:r>
      <w:r w:rsidRPr="009A3BBF">
        <w:rPr>
          <w:rFonts w:ascii="Times New Roman" w:hAnsi="Times New Roman" w:cs="Times New Roman"/>
          <w:sz w:val="22"/>
          <w:szCs w:val="22"/>
        </w:rPr>
        <w:t xml:space="preserve"> defective assembly/sub</w:t>
      </w:r>
      <w:r w:rsidR="00134D26" w:rsidRPr="009A3BBF">
        <w:rPr>
          <w:rFonts w:ascii="Times New Roman" w:hAnsi="Times New Roman" w:cs="Times New Roman"/>
          <w:sz w:val="22"/>
          <w:szCs w:val="22"/>
        </w:rPr>
        <w:t>-</w:t>
      </w:r>
      <w:r w:rsidRPr="009A3BBF">
        <w:rPr>
          <w:rFonts w:ascii="Times New Roman" w:hAnsi="Times New Roman" w:cs="Times New Roman"/>
          <w:sz w:val="22"/>
          <w:szCs w:val="22"/>
        </w:rPr>
        <w:t>assembly/part/element/material</w:t>
      </w:r>
      <w:r w:rsidR="00134D26" w:rsidRPr="009A3BBF">
        <w:rPr>
          <w:rFonts w:ascii="Times New Roman" w:hAnsi="Times New Roman" w:cs="Times New Roman"/>
          <w:sz w:val="22"/>
          <w:szCs w:val="22"/>
        </w:rPr>
        <w:t>,</w:t>
      </w:r>
      <w:r w:rsidRPr="009A3BBF">
        <w:rPr>
          <w:rFonts w:ascii="Times New Roman" w:hAnsi="Times New Roman" w:cs="Times New Roman"/>
          <w:sz w:val="22"/>
          <w:szCs w:val="22"/>
        </w:rPr>
        <w:t xml:space="preserve"> or any equipment covered hereunder</w:t>
      </w:r>
      <w:r w:rsidR="00134D26" w:rsidRPr="009A3BBF">
        <w:rPr>
          <w:rFonts w:ascii="Times New Roman" w:hAnsi="Times New Roman" w:cs="Times New Roman"/>
          <w:sz w:val="22"/>
          <w:szCs w:val="22"/>
        </w:rPr>
        <w:t>,</w:t>
      </w:r>
      <w:r w:rsidRPr="009A3BBF">
        <w:rPr>
          <w:rFonts w:ascii="Times New Roman" w:hAnsi="Times New Roman" w:cs="Times New Roman"/>
          <w:sz w:val="22"/>
          <w:szCs w:val="22"/>
        </w:rPr>
        <w:t xml:space="preserve"> with a new one, free from any Defects;</w:t>
      </w:r>
    </w:p>
    <w:p w14:paraId="0ABA7327" w14:textId="29AA7ADC" w:rsidR="006F608D" w:rsidRPr="009A3BBF" w:rsidRDefault="006F608D" w:rsidP="005C7F04">
      <w:pPr>
        <w:jc w:val="both"/>
        <w:rPr>
          <w:rFonts w:ascii="Times New Roman" w:hAnsi="Times New Roman" w:cs="Times New Roman"/>
          <w:sz w:val="22"/>
          <w:szCs w:val="22"/>
        </w:rPr>
      </w:pPr>
      <w:r w:rsidRPr="009A3BBF">
        <w:rPr>
          <w:rFonts w:ascii="Times New Roman" w:hAnsi="Times New Roman" w:cs="Times New Roman"/>
          <w:b/>
          <w:sz w:val="22"/>
          <w:szCs w:val="22"/>
        </w:rPr>
        <w:t>Defect</w:t>
      </w:r>
      <w:r w:rsidRPr="009A3BBF">
        <w:rPr>
          <w:rFonts w:ascii="Times New Roman" w:hAnsi="Times New Roman" w:cs="Times New Roman"/>
          <w:sz w:val="22"/>
          <w:szCs w:val="22"/>
        </w:rPr>
        <w:t xml:space="preserve"> – a Physical Defect or a Legal Defect;</w:t>
      </w:r>
    </w:p>
    <w:p w14:paraId="2DE04C8F" w14:textId="77777777" w:rsidR="006F608D" w:rsidRPr="009A3BBF" w:rsidRDefault="006F608D" w:rsidP="005C7F04">
      <w:pPr>
        <w:jc w:val="both"/>
        <w:rPr>
          <w:rFonts w:ascii="Times New Roman" w:hAnsi="Times New Roman" w:cs="Times New Roman"/>
          <w:sz w:val="22"/>
          <w:szCs w:val="22"/>
        </w:rPr>
      </w:pPr>
      <w:r w:rsidRPr="009A3BBF">
        <w:rPr>
          <w:rFonts w:ascii="Times New Roman" w:hAnsi="Times New Roman" w:cs="Times New Roman"/>
          <w:b/>
          <w:sz w:val="22"/>
          <w:szCs w:val="22"/>
        </w:rPr>
        <w:t xml:space="preserve">Physical Defect </w:t>
      </w:r>
      <w:r w:rsidR="00134D26" w:rsidRPr="009A3BBF">
        <w:rPr>
          <w:rFonts w:ascii="Times New Roman" w:hAnsi="Times New Roman" w:cs="Times New Roman"/>
          <w:sz w:val="22"/>
          <w:szCs w:val="22"/>
        </w:rPr>
        <w:t>– a defect consisting of the Subject-Matter of the Contract</w:t>
      </w:r>
      <w:r w:rsidRPr="009A3BBF">
        <w:rPr>
          <w:rFonts w:ascii="Times New Roman" w:hAnsi="Times New Roman" w:cs="Times New Roman"/>
          <w:sz w:val="22"/>
          <w:szCs w:val="22"/>
        </w:rPr>
        <w:t xml:space="preserve"> being non-compliant herewith, including any technical, material, workmanship or assembly-related defect, or an incomplete character. In particular, the Subject-Matter of the Contract shall be considered non-compliant herewith if:</w:t>
      </w:r>
    </w:p>
    <w:p w14:paraId="10E5C820" w14:textId="77777777" w:rsidR="006F608D" w:rsidRPr="009A3BBF" w:rsidRDefault="006F608D" w:rsidP="005C7F04">
      <w:pPr>
        <w:widowControl/>
        <w:numPr>
          <w:ilvl w:val="0"/>
          <w:numId w:val="67"/>
        </w:numPr>
        <w:autoSpaceDE/>
        <w:autoSpaceDN/>
        <w:adjustRightInd/>
        <w:ind w:left="426" w:hanging="284"/>
        <w:jc w:val="both"/>
        <w:rPr>
          <w:rFonts w:ascii="Times New Roman" w:hAnsi="Times New Roman" w:cs="Times New Roman"/>
          <w:sz w:val="22"/>
          <w:szCs w:val="22"/>
        </w:rPr>
      </w:pPr>
      <w:bookmarkStart w:id="38" w:name="mip43088523"/>
      <w:bookmarkEnd w:id="38"/>
      <w:r w:rsidRPr="009A3BBF">
        <w:rPr>
          <w:rFonts w:ascii="Times New Roman" w:hAnsi="Times New Roman" w:cs="Times New Roman"/>
          <w:sz w:val="22"/>
          <w:szCs w:val="22"/>
        </w:rPr>
        <w:t>it does not have the qualities that an item of that kind should have to meet the objective specified in the Contract or resulting from the circumstances or purpose of that item,</w:t>
      </w:r>
    </w:p>
    <w:p w14:paraId="5A3B25D3" w14:textId="77777777" w:rsidR="006F608D" w:rsidRPr="009A3BBF" w:rsidRDefault="006F608D" w:rsidP="005C7F04">
      <w:pPr>
        <w:widowControl/>
        <w:numPr>
          <w:ilvl w:val="0"/>
          <w:numId w:val="67"/>
        </w:numPr>
        <w:autoSpaceDE/>
        <w:autoSpaceDN/>
        <w:adjustRightInd/>
        <w:ind w:left="426" w:hanging="284"/>
        <w:jc w:val="both"/>
        <w:rPr>
          <w:rFonts w:ascii="Times New Roman" w:hAnsi="Times New Roman" w:cs="Times New Roman"/>
          <w:sz w:val="22"/>
          <w:szCs w:val="22"/>
        </w:rPr>
      </w:pPr>
      <w:bookmarkStart w:id="39" w:name="mip43088524"/>
      <w:bookmarkEnd w:id="39"/>
      <w:r w:rsidRPr="009A3BBF">
        <w:rPr>
          <w:rFonts w:ascii="Times New Roman" w:hAnsi="Times New Roman" w:cs="Times New Roman"/>
          <w:sz w:val="22"/>
          <w:szCs w:val="22"/>
        </w:rPr>
        <w:t xml:space="preserve">it does not have the qualities which the Supplier assured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of, including by presenting a sample, a model or a plan,</w:t>
      </w:r>
    </w:p>
    <w:p w14:paraId="2A270451" w14:textId="77777777" w:rsidR="006F608D" w:rsidRPr="009A3BBF" w:rsidRDefault="006F608D" w:rsidP="005C7F04">
      <w:pPr>
        <w:widowControl/>
        <w:numPr>
          <w:ilvl w:val="0"/>
          <w:numId w:val="67"/>
        </w:numPr>
        <w:autoSpaceDE/>
        <w:autoSpaceDN/>
        <w:adjustRightInd/>
        <w:ind w:left="426" w:hanging="284"/>
        <w:jc w:val="both"/>
        <w:rPr>
          <w:rFonts w:ascii="Times New Roman" w:hAnsi="Times New Roman" w:cs="Times New Roman"/>
          <w:sz w:val="22"/>
          <w:szCs w:val="22"/>
        </w:rPr>
      </w:pPr>
      <w:bookmarkStart w:id="40" w:name="mip43088525"/>
      <w:bookmarkEnd w:id="40"/>
      <w:r w:rsidRPr="009A3BBF">
        <w:rPr>
          <w:rFonts w:ascii="Times New Roman" w:hAnsi="Times New Roman" w:cs="Times New Roman"/>
          <w:sz w:val="22"/>
          <w:szCs w:val="22"/>
        </w:rPr>
        <w:t xml:space="preserve">it is not suitable for the purpose indicated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to the Supplier upon concluding the Contract, and the Supplier has not raised any reservations as to such purpose,</w:t>
      </w:r>
    </w:p>
    <w:p w14:paraId="35DD6A26" w14:textId="77777777" w:rsidR="006F608D" w:rsidRPr="009A3BBF" w:rsidRDefault="006F608D" w:rsidP="005C7F04">
      <w:pPr>
        <w:widowControl/>
        <w:numPr>
          <w:ilvl w:val="0"/>
          <w:numId w:val="67"/>
        </w:numPr>
        <w:autoSpaceDE/>
        <w:autoSpaceDN/>
        <w:adjustRightInd/>
        <w:ind w:left="426" w:hanging="284"/>
        <w:jc w:val="both"/>
        <w:rPr>
          <w:rFonts w:ascii="Times New Roman" w:hAnsi="Times New Roman" w:cs="Times New Roman"/>
          <w:sz w:val="22"/>
          <w:szCs w:val="22"/>
        </w:rPr>
      </w:pPr>
      <w:bookmarkStart w:id="41" w:name="mip43088526"/>
      <w:bookmarkEnd w:id="41"/>
      <w:r w:rsidRPr="009A3BBF">
        <w:rPr>
          <w:rFonts w:ascii="Times New Roman" w:hAnsi="Times New Roman" w:cs="Times New Roman"/>
          <w:sz w:val="22"/>
          <w:szCs w:val="22"/>
        </w:rPr>
        <w:t xml:space="preserve">it has been delivered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 an incomplete condition,</w:t>
      </w:r>
    </w:p>
    <w:p w14:paraId="0A3DFBAA" w14:textId="77777777" w:rsidR="006F608D" w:rsidRDefault="006F608D" w:rsidP="005C7F04">
      <w:pPr>
        <w:widowControl/>
        <w:numPr>
          <w:ilvl w:val="0"/>
          <w:numId w:val="67"/>
        </w:numPr>
        <w:autoSpaceDE/>
        <w:autoSpaceDN/>
        <w:adjustRightInd/>
        <w:ind w:left="426" w:hanging="284"/>
        <w:jc w:val="both"/>
        <w:rPr>
          <w:rFonts w:ascii="Times New Roman" w:hAnsi="Times New Roman" w:cs="Times New Roman"/>
          <w:sz w:val="22"/>
          <w:szCs w:val="22"/>
        </w:rPr>
      </w:pPr>
      <w:r w:rsidRPr="009A3BBF">
        <w:rPr>
          <w:rFonts w:ascii="Times New Roman" w:hAnsi="Times New Roman" w:cs="Times New Roman"/>
          <w:sz w:val="22"/>
          <w:szCs w:val="22"/>
        </w:rPr>
        <w:t>it has bee</w:t>
      </w:r>
      <w:r w:rsidR="002F6C5A" w:rsidRPr="009A3BBF">
        <w:rPr>
          <w:rFonts w:ascii="Times New Roman" w:hAnsi="Times New Roman" w:cs="Times New Roman"/>
          <w:sz w:val="22"/>
          <w:szCs w:val="22"/>
        </w:rPr>
        <w:t xml:space="preserve">n incorrectly assembled, </w:t>
      </w:r>
      <w:r w:rsidRPr="009A3BBF">
        <w:rPr>
          <w:rFonts w:ascii="Times New Roman" w:hAnsi="Times New Roman" w:cs="Times New Roman"/>
          <w:sz w:val="22"/>
          <w:szCs w:val="22"/>
        </w:rPr>
        <w:t xml:space="preserve">put together or created, if these actions have been performed by the Supplier or a third party for whom the Supplier bears responsibility, or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 accordance with the instructions provided by the Supplier;</w:t>
      </w:r>
    </w:p>
    <w:p w14:paraId="06EC63A8" w14:textId="77777777" w:rsidR="00A3770B" w:rsidRPr="009A3BBF" w:rsidRDefault="00A3770B" w:rsidP="005C7F04">
      <w:pPr>
        <w:widowControl/>
        <w:autoSpaceDE/>
        <w:autoSpaceDN/>
        <w:adjustRightInd/>
        <w:jc w:val="both"/>
        <w:rPr>
          <w:rFonts w:ascii="Times New Roman" w:hAnsi="Times New Roman" w:cs="Times New Roman"/>
          <w:sz w:val="22"/>
          <w:szCs w:val="22"/>
        </w:rPr>
      </w:pPr>
      <w:r w:rsidRPr="009A3BBF">
        <w:rPr>
          <w:rFonts w:ascii="Times New Roman" w:hAnsi="Times New Roman" w:cs="Times New Roman"/>
          <w:b/>
          <w:sz w:val="22"/>
          <w:szCs w:val="22"/>
        </w:rPr>
        <w:t xml:space="preserve">Legal Defect – </w:t>
      </w:r>
      <w:r w:rsidRPr="009A3BBF">
        <w:rPr>
          <w:rFonts w:ascii="Times New Roman" w:hAnsi="Times New Roman" w:cs="Times New Roman"/>
          <w:sz w:val="22"/>
          <w:szCs w:val="22"/>
        </w:rPr>
        <w:t>a defect existing when the Subject-Matter of the Contract is the property of a third party, is encumbered with third-party rights</w:t>
      </w:r>
      <w:r w:rsidR="002F6C5A" w:rsidRPr="009A3BBF">
        <w:rPr>
          <w:rFonts w:ascii="Times New Roman" w:hAnsi="Times New Roman" w:cs="Times New Roman"/>
          <w:sz w:val="22"/>
          <w:szCs w:val="22"/>
        </w:rPr>
        <w:t>,</w:t>
      </w:r>
      <w:r w:rsidRPr="009A3BBF">
        <w:rPr>
          <w:rFonts w:ascii="Times New Roman" w:hAnsi="Times New Roman" w:cs="Times New Roman"/>
          <w:sz w:val="22"/>
          <w:szCs w:val="22"/>
        </w:rPr>
        <w:t xml:space="preserve"> or its use or disposal is limited due to a decision or</w:t>
      </w:r>
      <w:r w:rsidR="002F6C5A" w:rsidRPr="009A3BBF">
        <w:rPr>
          <w:rFonts w:ascii="Times New Roman" w:hAnsi="Times New Roman" w:cs="Times New Roman"/>
          <w:sz w:val="22"/>
          <w:szCs w:val="22"/>
        </w:rPr>
        <w:t xml:space="preserve"> order of a competent authority</w:t>
      </w:r>
      <w:r w:rsidRPr="009A3BBF">
        <w:rPr>
          <w:rFonts w:ascii="Times New Roman" w:hAnsi="Times New Roman" w:cs="Times New Roman"/>
          <w:sz w:val="22"/>
          <w:szCs w:val="22"/>
        </w:rPr>
        <w:t>. In the case of the sales o</w:t>
      </w:r>
      <w:r w:rsidR="002F6C5A" w:rsidRPr="009A3BBF">
        <w:rPr>
          <w:rFonts w:ascii="Times New Roman" w:hAnsi="Times New Roman" w:cs="Times New Roman"/>
          <w:sz w:val="22"/>
          <w:szCs w:val="22"/>
        </w:rPr>
        <w:t xml:space="preserve">f a right, the </w:t>
      </w:r>
      <w:r w:rsidR="00851FC3" w:rsidRPr="009A3BBF">
        <w:rPr>
          <w:rFonts w:ascii="Times New Roman" w:hAnsi="Times New Roman" w:cs="Times New Roman"/>
          <w:sz w:val="22"/>
          <w:szCs w:val="22"/>
        </w:rPr>
        <w:t>l</w:t>
      </w:r>
      <w:r w:rsidR="002F6C5A" w:rsidRPr="009A3BBF">
        <w:rPr>
          <w:rFonts w:ascii="Times New Roman" w:hAnsi="Times New Roman" w:cs="Times New Roman"/>
          <w:sz w:val="22"/>
          <w:szCs w:val="22"/>
        </w:rPr>
        <w:t xml:space="preserve">egal </w:t>
      </w:r>
      <w:r w:rsidR="00851FC3" w:rsidRPr="009A3BBF">
        <w:rPr>
          <w:rFonts w:ascii="Times New Roman" w:hAnsi="Times New Roman" w:cs="Times New Roman"/>
          <w:sz w:val="22"/>
          <w:szCs w:val="22"/>
        </w:rPr>
        <w:t>d</w:t>
      </w:r>
      <w:r w:rsidRPr="009A3BBF">
        <w:rPr>
          <w:rFonts w:ascii="Times New Roman" w:hAnsi="Times New Roman" w:cs="Times New Roman"/>
          <w:sz w:val="22"/>
          <w:szCs w:val="22"/>
        </w:rPr>
        <w:t>efect may also consist of the non-existence of that right;</w:t>
      </w:r>
    </w:p>
    <w:p w14:paraId="03B968C4" w14:textId="77777777" w:rsidR="005C7F04" w:rsidRDefault="002F6C5A" w:rsidP="005C7F04">
      <w:pPr>
        <w:widowControl/>
        <w:autoSpaceDE/>
        <w:autoSpaceDN/>
        <w:jc w:val="both"/>
        <w:rPr>
          <w:rFonts w:ascii="Times New Roman" w:hAnsi="Times New Roman" w:cs="Times New Roman"/>
          <w:sz w:val="22"/>
          <w:szCs w:val="22"/>
        </w:rPr>
      </w:pPr>
      <w:r w:rsidRPr="009A3BBF">
        <w:rPr>
          <w:rFonts w:ascii="Times New Roman" w:hAnsi="Times New Roman" w:cs="Times New Roman"/>
          <w:b/>
          <w:bCs/>
          <w:sz w:val="22"/>
          <w:szCs w:val="22"/>
        </w:rPr>
        <w:t>Major</w:t>
      </w:r>
      <w:r w:rsidR="001B0C59" w:rsidRPr="009A3BBF">
        <w:rPr>
          <w:rFonts w:ascii="Times New Roman" w:hAnsi="Times New Roman" w:cs="Times New Roman"/>
          <w:b/>
          <w:bCs/>
          <w:sz w:val="22"/>
          <w:szCs w:val="22"/>
        </w:rPr>
        <w:t xml:space="preserve"> Defects</w:t>
      </w:r>
      <w:r w:rsidR="001B0C59" w:rsidRPr="009A3BBF">
        <w:rPr>
          <w:rFonts w:ascii="Times New Roman" w:hAnsi="Times New Roman" w:cs="Times New Roman"/>
          <w:sz w:val="22"/>
          <w:szCs w:val="22"/>
        </w:rPr>
        <w:t xml:space="preserve"> – understood, in particular, as defects that prevent or significantly impede the use of the Supply Object (equipment with its components, subassemblies or any other parts) in a manner that is typical of that Supply Object, safe and consistent with the purpose of the Contract, the intended use of the Supply Object and the applicable regulations, without infringing upon the righ</w:t>
      </w:r>
      <w:r w:rsidRPr="009A3BBF">
        <w:rPr>
          <w:rFonts w:ascii="Times New Roman" w:hAnsi="Times New Roman" w:cs="Times New Roman"/>
          <w:sz w:val="22"/>
          <w:szCs w:val="22"/>
        </w:rPr>
        <w:t xml:space="preserve">ts of third parties, including </w:t>
      </w:r>
      <w:r w:rsidR="00851FC3" w:rsidRPr="009A3BBF">
        <w:rPr>
          <w:rFonts w:ascii="Times New Roman" w:hAnsi="Times New Roman" w:cs="Times New Roman"/>
          <w:sz w:val="22"/>
          <w:szCs w:val="22"/>
        </w:rPr>
        <w:t>l</w:t>
      </w:r>
      <w:r w:rsidR="001B0C59" w:rsidRPr="009A3BBF">
        <w:rPr>
          <w:rFonts w:ascii="Times New Roman" w:hAnsi="Times New Roman" w:cs="Times New Roman"/>
          <w:sz w:val="22"/>
          <w:szCs w:val="22"/>
        </w:rPr>
        <w:t>ega</w:t>
      </w:r>
      <w:r w:rsidRPr="009A3BBF">
        <w:rPr>
          <w:rFonts w:ascii="Times New Roman" w:hAnsi="Times New Roman" w:cs="Times New Roman"/>
          <w:sz w:val="22"/>
          <w:szCs w:val="22"/>
        </w:rPr>
        <w:t xml:space="preserve">l </w:t>
      </w:r>
      <w:r w:rsidR="00851FC3" w:rsidRPr="009A3BBF">
        <w:rPr>
          <w:rFonts w:ascii="Times New Roman" w:hAnsi="Times New Roman" w:cs="Times New Roman"/>
          <w:sz w:val="22"/>
          <w:szCs w:val="22"/>
        </w:rPr>
        <w:t>d</w:t>
      </w:r>
      <w:r w:rsidR="001B0C59" w:rsidRPr="009A3BBF">
        <w:rPr>
          <w:rFonts w:ascii="Times New Roman" w:hAnsi="Times New Roman" w:cs="Times New Roman"/>
          <w:sz w:val="22"/>
          <w:szCs w:val="22"/>
        </w:rPr>
        <w:t>efects of the Supply Object;</w:t>
      </w:r>
    </w:p>
    <w:p w14:paraId="67803728" w14:textId="6637BF79" w:rsidR="006F608D" w:rsidRPr="009A3BBF" w:rsidRDefault="006F608D" w:rsidP="005C7F04">
      <w:pPr>
        <w:widowControl/>
        <w:autoSpaceDE/>
        <w:autoSpaceDN/>
        <w:jc w:val="both"/>
        <w:rPr>
          <w:rFonts w:ascii="Times New Roman" w:hAnsi="Times New Roman" w:cs="Times New Roman"/>
          <w:sz w:val="22"/>
          <w:szCs w:val="22"/>
        </w:rPr>
      </w:pPr>
      <w:r w:rsidRPr="009A3BBF">
        <w:rPr>
          <w:rFonts w:ascii="Times New Roman" w:hAnsi="Times New Roman" w:cs="Times New Roman"/>
          <w:b/>
          <w:sz w:val="22"/>
          <w:szCs w:val="22"/>
        </w:rPr>
        <w:t>SPPC –</w:t>
      </w:r>
      <w:r w:rsidR="00F4547D" w:rsidRPr="009A3BBF">
        <w:rPr>
          <w:rFonts w:ascii="Times New Roman" w:hAnsi="Times New Roman" w:cs="Times New Roman"/>
          <w:b/>
          <w:sz w:val="22"/>
          <w:szCs w:val="22"/>
        </w:rPr>
        <w:t xml:space="preserve"> </w:t>
      </w:r>
      <w:r w:rsidR="002F6C5A" w:rsidRPr="009A3BBF">
        <w:rPr>
          <w:rFonts w:ascii="Times New Roman" w:hAnsi="Times New Roman" w:cs="Times New Roman"/>
          <w:sz w:val="22"/>
          <w:szCs w:val="22"/>
        </w:rPr>
        <w:t xml:space="preserve">the </w:t>
      </w:r>
      <w:r w:rsidRPr="009A3BBF">
        <w:rPr>
          <w:rFonts w:ascii="Times New Roman" w:hAnsi="Times New Roman" w:cs="Times New Roman"/>
          <w:sz w:val="22"/>
          <w:szCs w:val="22"/>
        </w:rPr>
        <w:t>Security for the Proper Performance of the Contract;</w:t>
      </w:r>
    </w:p>
    <w:p w14:paraId="3CD0ECD9" w14:textId="77777777" w:rsidR="006F608D" w:rsidRPr="009A3BBF" w:rsidRDefault="006F608D" w:rsidP="005C7F04">
      <w:pPr>
        <w:contextualSpacing/>
        <w:jc w:val="both"/>
        <w:rPr>
          <w:rFonts w:ascii="Times New Roman" w:hAnsi="Times New Roman" w:cs="Times New Roman"/>
          <w:sz w:val="22"/>
          <w:szCs w:val="22"/>
        </w:rPr>
      </w:pPr>
      <w:r w:rsidRPr="009A3BBF">
        <w:rPr>
          <w:rFonts w:ascii="Times New Roman" w:hAnsi="Times New Roman" w:cs="Times New Roman"/>
          <w:b/>
          <w:sz w:val="22"/>
          <w:szCs w:val="22"/>
        </w:rPr>
        <w:t>SRAP</w:t>
      </w:r>
      <w:r w:rsidRPr="009A3BBF">
        <w:rPr>
          <w:rFonts w:ascii="Times New Roman" w:hAnsi="Times New Roman" w:cs="Times New Roman"/>
          <w:sz w:val="22"/>
          <w:szCs w:val="22"/>
        </w:rPr>
        <w:t xml:space="preserve"> </w:t>
      </w:r>
      <w:r w:rsidRPr="009A3BBF">
        <w:rPr>
          <w:rFonts w:ascii="Times New Roman" w:hAnsi="Times New Roman" w:cs="Times New Roman"/>
          <w:b/>
          <w:sz w:val="22"/>
          <w:szCs w:val="22"/>
        </w:rPr>
        <w:t xml:space="preserve">– </w:t>
      </w:r>
      <w:r w:rsidR="002F6C5A" w:rsidRPr="009A3BBF">
        <w:rPr>
          <w:rFonts w:ascii="Times New Roman" w:hAnsi="Times New Roman" w:cs="Times New Roman"/>
          <w:sz w:val="22"/>
          <w:szCs w:val="22"/>
        </w:rPr>
        <w:t xml:space="preserve">the </w:t>
      </w:r>
      <w:r w:rsidRPr="009A3BBF">
        <w:rPr>
          <w:rFonts w:ascii="Times New Roman" w:hAnsi="Times New Roman" w:cs="Times New Roman"/>
          <w:sz w:val="22"/>
          <w:szCs w:val="22"/>
        </w:rPr>
        <w:t>Security for the Repayment of the Advance Payment;</w:t>
      </w:r>
    </w:p>
    <w:p w14:paraId="361B0937" w14:textId="77777777" w:rsidR="004366C4" w:rsidRPr="009A3BBF" w:rsidRDefault="006F608D" w:rsidP="005C7F04">
      <w:pPr>
        <w:contextualSpacing/>
        <w:jc w:val="both"/>
        <w:rPr>
          <w:rFonts w:ascii="Times New Roman" w:hAnsi="Times New Roman" w:cs="Times New Roman"/>
          <w:sz w:val="22"/>
          <w:szCs w:val="22"/>
        </w:rPr>
      </w:pPr>
      <w:r w:rsidRPr="009A3BBF">
        <w:rPr>
          <w:rFonts w:ascii="Times New Roman" w:hAnsi="Times New Roman" w:cs="Times New Roman"/>
          <w:b/>
          <w:bCs/>
          <w:sz w:val="22"/>
          <w:szCs w:val="22"/>
        </w:rPr>
        <w:t>Force Majeure</w:t>
      </w:r>
      <w:r w:rsidRPr="009A3BBF">
        <w:rPr>
          <w:rFonts w:ascii="Times New Roman" w:hAnsi="Times New Roman" w:cs="Times New Roman"/>
          <w:sz w:val="22"/>
          <w:szCs w:val="22"/>
        </w:rPr>
        <w:t xml:space="preserve"> </w:t>
      </w:r>
      <w:r w:rsidRPr="009A3BBF">
        <w:rPr>
          <w:rFonts w:ascii="Times New Roman" w:hAnsi="Times New Roman" w:cs="Times New Roman"/>
          <w:b/>
          <w:sz w:val="22"/>
          <w:szCs w:val="22"/>
        </w:rPr>
        <w:t xml:space="preserve">– </w:t>
      </w:r>
      <w:r w:rsidRPr="009A3BBF">
        <w:rPr>
          <w:rFonts w:ascii="Times New Roman" w:hAnsi="Times New Roman" w:cs="Times New Roman"/>
          <w:sz w:val="22"/>
          <w:szCs w:val="22"/>
        </w:rPr>
        <w:t xml:space="preserve">an event or circumstance of an extraordinary character and beyond the control of the Supplier or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the occurrence of which could not have been prevented by the</w:t>
      </w:r>
      <w:r w:rsidR="002F6C5A" w:rsidRPr="009A3BBF">
        <w:rPr>
          <w:rFonts w:ascii="Times New Roman" w:hAnsi="Times New Roman" w:cs="Times New Roman"/>
          <w:sz w:val="22"/>
          <w:szCs w:val="22"/>
        </w:rPr>
        <w:t xml:space="preserve"> Supplier or the </w:t>
      </w:r>
      <w:r w:rsidR="009A5146">
        <w:rPr>
          <w:rFonts w:ascii="Times New Roman" w:hAnsi="Times New Roman" w:cs="Times New Roman"/>
          <w:sz w:val="22"/>
          <w:szCs w:val="22"/>
        </w:rPr>
        <w:t>Contracting Authority</w:t>
      </w:r>
      <w:r w:rsidR="002F6C5A" w:rsidRPr="009A3BBF">
        <w:rPr>
          <w:rFonts w:ascii="Times New Roman" w:hAnsi="Times New Roman" w:cs="Times New Roman"/>
          <w:sz w:val="22"/>
          <w:szCs w:val="22"/>
        </w:rPr>
        <w:t>,</w:t>
      </w:r>
      <w:r w:rsidRPr="009A3BBF">
        <w:rPr>
          <w:rFonts w:ascii="Times New Roman" w:hAnsi="Times New Roman" w:cs="Times New Roman"/>
          <w:sz w:val="22"/>
          <w:szCs w:val="22"/>
        </w:rPr>
        <w:t xml:space="preserve"> acting reasonably, before entering into the Contract; which, once it occurs, could not be avoided or overcome by the Supplier or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acting reasonably, and which cannot be, in principle, attributed to the Supplier or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including war, a natural disaster such as an earthquake or flood, explosion, fire, epidemic, riot, general strike on a national scale, etc. The Parties jointly agree that strikes </w:t>
      </w:r>
      <w:r w:rsidR="002F6C5A" w:rsidRPr="009A3BBF">
        <w:rPr>
          <w:rFonts w:ascii="Times New Roman" w:hAnsi="Times New Roman" w:cs="Times New Roman"/>
          <w:sz w:val="22"/>
          <w:szCs w:val="22"/>
        </w:rPr>
        <w:t xml:space="preserve">launched </w:t>
      </w:r>
      <w:r w:rsidRPr="009A3BBF">
        <w:rPr>
          <w:rFonts w:ascii="Times New Roman" w:hAnsi="Times New Roman" w:cs="Times New Roman"/>
          <w:sz w:val="22"/>
          <w:szCs w:val="22"/>
        </w:rPr>
        <w:t xml:space="preserve">by employees of the Supplier or by </w:t>
      </w:r>
      <w:r w:rsidR="002F6C5A" w:rsidRPr="009A3BBF">
        <w:rPr>
          <w:rFonts w:ascii="Times New Roman" w:hAnsi="Times New Roman" w:cs="Times New Roman"/>
          <w:sz w:val="22"/>
          <w:szCs w:val="22"/>
        </w:rPr>
        <w:t xml:space="preserve">employees of its Collaborators </w:t>
      </w:r>
      <w:r w:rsidRPr="009A3BBF">
        <w:rPr>
          <w:rFonts w:ascii="Times New Roman" w:hAnsi="Times New Roman" w:cs="Times New Roman"/>
          <w:sz w:val="22"/>
          <w:szCs w:val="22"/>
        </w:rPr>
        <w:t>shall not be considered Force Majeure.</w:t>
      </w:r>
      <w:r w:rsidR="002F6C5A" w:rsidRPr="009A3BBF">
        <w:rPr>
          <w:rFonts w:ascii="Times New Roman" w:hAnsi="Times New Roman" w:cs="Times New Roman"/>
          <w:sz w:val="22"/>
          <w:szCs w:val="22"/>
        </w:rPr>
        <w:t xml:space="preserve"> The COVID-19 pandemic shall not be considered Force Majeure either.</w:t>
      </w:r>
    </w:p>
    <w:p w14:paraId="463D484A" w14:textId="77777777" w:rsidR="004366C4" w:rsidRPr="009A3BBF" w:rsidRDefault="004366C4" w:rsidP="005C7F04">
      <w:pPr>
        <w:tabs>
          <w:tab w:val="left" w:pos="6073"/>
        </w:tabs>
        <w:rPr>
          <w:rFonts w:ascii="Times New Roman" w:hAnsi="Times New Roman" w:cs="Times New Roman"/>
          <w:sz w:val="22"/>
          <w:szCs w:val="22"/>
        </w:rPr>
      </w:pPr>
    </w:p>
    <w:p w14:paraId="380B1966" w14:textId="77777777" w:rsidR="008A389F" w:rsidRPr="009A3BBF" w:rsidRDefault="00AA2904"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§1</w:t>
      </w:r>
    </w:p>
    <w:p w14:paraId="1CDA21B8" w14:textId="77777777" w:rsidR="000803C3" w:rsidRPr="009A3BBF" w:rsidRDefault="000803C3" w:rsidP="005C7F04">
      <w:pPr>
        <w:tabs>
          <w:tab w:val="left" w:pos="-1296"/>
          <w:tab w:val="left" w:pos="0"/>
        </w:tabs>
        <w:jc w:val="center"/>
        <w:rPr>
          <w:rFonts w:ascii="Times New Roman" w:hAnsi="Times New Roman" w:cs="Times New Roman"/>
          <w:spacing w:val="-3"/>
          <w:sz w:val="22"/>
          <w:szCs w:val="22"/>
        </w:rPr>
      </w:pPr>
      <w:r w:rsidRPr="009A3BBF">
        <w:rPr>
          <w:rFonts w:ascii="Times New Roman" w:hAnsi="Times New Roman" w:cs="Times New Roman"/>
          <w:b/>
          <w:sz w:val="22"/>
          <w:szCs w:val="22"/>
        </w:rPr>
        <w:t>Subject-Matter of the Contract</w:t>
      </w:r>
    </w:p>
    <w:p w14:paraId="774C4424" w14:textId="77777777" w:rsidR="000803C3" w:rsidRPr="009A3BBF" w:rsidRDefault="000803C3" w:rsidP="005C7F04">
      <w:pPr>
        <w:tabs>
          <w:tab w:val="left" w:pos="-1296"/>
          <w:tab w:val="left" w:pos="0"/>
        </w:tabs>
        <w:jc w:val="both"/>
        <w:rPr>
          <w:rFonts w:ascii="Times New Roman" w:hAnsi="Times New Roman" w:cs="Times New Roman"/>
          <w:spacing w:val="-3"/>
          <w:sz w:val="22"/>
          <w:szCs w:val="22"/>
        </w:rPr>
      </w:pPr>
    </w:p>
    <w:p w14:paraId="43DF110A" w14:textId="0FC6D1BF" w:rsidR="00E90CE4" w:rsidRPr="00814BAE" w:rsidRDefault="00E90CE4" w:rsidP="00814BAE">
      <w:pPr>
        <w:pStyle w:val="Akapitzlist"/>
        <w:widowControl/>
        <w:numPr>
          <w:ilvl w:val="0"/>
          <w:numId w:val="82"/>
        </w:numPr>
        <w:tabs>
          <w:tab w:val="left" w:pos="567"/>
        </w:tabs>
        <w:autoSpaceDE/>
        <w:autoSpaceDN/>
        <w:jc w:val="both"/>
        <w:rPr>
          <w:rFonts w:ascii="Times New Roman" w:hAnsi="Times New Roman"/>
          <w:sz w:val="22"/>
          <w:szCs w:val="22"/>
        </w:rPr>
        <w:pPrChange w:id="42" w:author="Agata Siwak" w:date="2025-12-08T06:44:00Z" w16du:dateUtc="2025-12-08T05:44:00Z">
          <w:pPr>
            <w:pStyle w:val="Akapitzlist"/>
            <w:widowControl/>
            <w:numPr>
              <w:numId w:val="26"/>
            </w:numPr>
            <w:tabs>
              <w:tab w:val="left" w:pos="567"/>
            </w:tabs>
            <w:autoSpaceDE/>
            <w:autoSpaceDN/>
            <w:ind w:left="567" w:hanging="567"/>
            <w:jc w:val="both"/>
          </w:pPr>
        </w:pPrChange>
      </w:pPr>
      <w:r w:rsidRPr="00814BAE">
        <w:rPr>
          <w:rFonts w:ascii="Times New Roman" w:hAnsi="Times New Roman"/>
          <w:sz w:val="22"/>
          <w:szCs w:val="22"/>
        </w:rPr>
        <w:t xml:space="preserve">The Contract sets out the principles based on which the </w:t>
      </w:r>
      <w:r w:rsidR="009A5146" w:rsidRPr="00814BAE">
        <w:rPr>
          <w:rFonts w:ascii="Times New Roman" w:hAnsi="Times New Roman"/>
          <w:sz w:val="22"/>
          <w:szCs w:val="22"/>
        </w:rPr>
        <w:t>Contracting Authority</w:t>
      </w:r>
      <w:r w:rsidRPr="00814BAE">
        <w:rPr>
          <w:rFonts w:ascii="Times New Roman" w:hAnsi="Times New Roman"/>
          <w:sz w:val="22"/>
          <w:szCs w:val="22"/>
        </w:rPr>
        <w:t xml:space="preserve"> orders, and the Supplier undertakes to supply</w:t>
      </w:r>
      <w:r w:rsidR="002F6C5A" w:rsidRPr="00814BAE">
        <w:rPr>
          <w:rFonts w:ascii="Times New Roman" w:hAnsi="Times New Roman"/>
          <w:sz w:val="22"/>
          <w:szCs w:val="22"/>
        </w:rPr>
        <w:t xml:space="preserve"> in return for the remuneration determined hereunder,</w:t>
      </w:r>
      <w:r w:rsidRPr="00814BAE">
        <w:rPr>
          <w:rFonts w:ascii="Times New Roman" w:hAnsi="Times New Roman"/>
          <w:sz w:val="22"/>
          <w:szCs w:val="22"/>
        </w:rPr>
        <w:t xml:space="preserve"> the Machine, along with the corresponding ownership title, to the </w:t>
      </w:r>
      <w:r w:rsidR="009A5146" w:rsidRPr="00814BAE">
        <w:rPr>
          <w:rFonts w:ascii="Times New Roman" w:hAnsi="Times New Roman"/>
          <w:sz w:val="22"/>
          <w:szCs w:val="22"/>
        </w:rPr>
        <w:t>Contracting Authority</w:t>
      </w:r>
      <w:r w:rsidRPr="00814BAE">
        <w:rPr>
          <w:rFonts w:ascii="Times New Roman" w:hAnsi="Times New Roman"/>
          <w:sz w:val="22"/>
          <w:szCs w:val="22"/>
        </w:rPr>
        <w:t xml:space="preserve">, and to assemble the Machine on the premises indicated by the </w:t>
      </w:r>
      <w:r w:rsidR="009A5146" w:rsidRPr="00814BAE">
        <w:rPr>
          <w:rFonts w:ascii="Times New Roman" w:hAnsi="Times New Roman"/>
          <w:sz w:val="22"/>
          <w:szCs w:val="22"/>
        </w:rPr>
        <w:t>Contracting Authority</w:t>
      </w:r>
      <w:r w:rsidR="00E86E10" w:rsidRPr="00814BAE">
        <w:rPr>
          <w:rFonts w:ascii="Times New Roman" w:hAnsi="Times New Roman"/>
          <w:sz w:val="22"/>
          <w:szCs w:val="22"/>
        </w:rPr>
        <w:t xml:space="preserve">, together with all </w:t>
      </w:r>
      <w:r w:rsidRPr="00814BAE">
        <w:rPr>
          <w:rFonts w:ascii="Times New Roman" w:hAnsi="Times New Roman"/>
          <w:sz w:val="22"/>
          <w:szCs w:val="22"/>
        </w:rPr>
        <w:t>its elements, sub</w:t>
      </w:r>
      <w:r w:rsidR="00E86E10" w:rsidRPr="00814BAE">
        <w:rPr>
          <w:rFonts w:ascii="Times New Roman" w:hAnsi="Times New Roman"/>
          <w:sz w:val="22"/>
          <w:szCs w:val="22"/>
        </w:rPr>
        <w:t>-</w:t>
      </w:r>
      <w:r w:rsidRPr="00814BAE">
        <w:rPr>
          <w:rFonts w:ascii="Times New Roman" w:hAnsi="Times New Roman"/>
          <w:sz w:val="22"/>
          <w:szCs w:val="22"/>
        </w:rPr>
        <w:t>assem</w:t>
      </w:r>
      <w:r w:rsidR="00E86E10" w:rsidRPr="00814BAE">
        <w:rPr>
          <w:rFonts w:ascii="Times New Roman" w:hAnsi="Times New Roman"/>
          <w:sz w:val="22"/>
          <w:szCs w:val="22"/>
        </w:rPr>
        <w:t>b</w:t>
      </w:r>
      <w:r w:rsidRPr="00814BAE">
        <w:rPr>
          <w:rFonts w:ascii="Times New Roman" w:hAnsi="Times New Roman"/>
          <w:sz w:val="22"/>
          <w:szCs w:val="22"/>
        </w:rPr>
        <w:t>lies, constituents and other parts, hereinafter referred to as the “</w:t>
      </w:r>
      <w:r w:rsidRPr="00814BAE">
        <w:rPr>
          <w:rFonts w:ascii="Times New Roman" w:hAnsi="Times New Roman"/>
          <w:b/>
          <w:sz w:val="22"/>
          <w:szCs w:val="22"/>
        </w:rPr>
        <w:t>Supply Object</w:t>
      </w:r>
      <w:r w:rsidRPr="00814BAE">
        <w:rPr>
          <w:rFonts w:ascii="Times New Roman" w:hAnsi="Times New Roman"/>
          <w:sz w:val="22"/>
          <w:szCs w:val="22"/>
        </w:rPr>
        <w:t>”, described in detail in Appendix 1 hereto.</w:t>
      </w:r>
    </w:p>
    <w:p w14:paraId="5F9D7F21" w14:textId="77777777" w:rsidR="00203BCB"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The Subject-Matter of the Contract, hereinafter referred to as the “</w:t>
      </w:r>
      <w:r w:rsidRPr="009A3BBF">
        <w:rPr>
          <w:rFonts w:ascii="Times New Roman" w:hAnsi="Times New Roman" w:cs="Times New Roman"/>
          <w:b/>
          <w:sz w:val="22"/>
          <w:szCs w:val="22"/>
        </w:rPr>
        <w:t>Subject-Matter of the Contract”</w:t>
      </w:r>
      <w:r w:rsidRPr="009A3BBF">
        <w:rPr>
          <w:rFonts w:ascii="Times New Roman" w:hAnsi="Times New Roman" w:cs="Times New Roman"/>
          <w:sz w:val="22"/>
          <w:szCs w:val="22"/>
        </w:rPr>
        <w:t xml:space="preserve">, shall </w:t>
      </w:r>
      <w:r w:rsidR="002F6C5A" w:rsidRPr="009A3BBF">
        <w:rPr>
          <w:rFonts w:ascii="Times New Roman" w:hAnsi="Times New Roman" w:cs="Times New Roman"/>
          <w:sz w:val="22"/>
          <w:szCs w:val="22"/>
        </w:rPr>
        <w:t>cover</w:t>
      </w:r>
      <w:r w:rsidRPr="009A3BBF">
        <w:rPr>
          <w:rFonts w:ascii="Times New Roman" w:hAnsi="Times New Roman" w:cs="Times New Roman"/>
          <w:sz w:val="22"/>
          <w:szCs w:val="22"/>
        </w:rPr>
        <w:t xml:space="preserve"> the</w:t>
      </w:r>
      <w:r w:rsidR="002F6C5A" w:rsidRPr="009A3BBF">
        <w:rPr>
          <w:rFonts w:ascii="Times New Roman" w:hAnsi="Times New Roman" w:cs="Times New Roman"/>
          <w:sz w:val="22"/>
          <w:szCs w:val="22"/>
        </w:rPr>
        <w:t xml:space="preserve"> following</w:t>
      </w:r>
      <w:r w:rsidRPr="009A3BBF">
        <w:rPr>
          <w:rFonts w:ascii="Times New Roman" w:hAnsi="Times New Roman" w:cs="Times New Roman"/>
          <w:sz w:val="22"/>
          <w:szCs w:val="22"/>
        </w:rPr>
        <w:t xml:space="preserve"> obligati</w:t>
      </w:r>
      <w:r w:rsidR="002F6C5A" w:rsidRPr="009A3BBF">
        <w:rPr>
          <w:rFonts w:ascii="Times New Roman" w:hAnsi="Times New Roman" w:cs="Times New Roman"/>
          <w:sz w:val="22"/>
          <w:szCs w:val="22"/>
        </w:rPr>
        <w:t>ons of the Parties hereto:</w:t>
      </w:r>
    </w:p>
    <w:p w14:paraId="3822EE4E" w14:textId="77777777" w:rsidR="00203BCB" w:rsidRPr="009A3BBF" w:rsidRDefault="00203BCB" w:rsidP="005C7F04">
      <w:pPr>
        <w:widowControl/>
        <w:tabs>
          <w:tab w:val="left" w:pos="567"/>
        </w:tabs>
        <w:autoSpaceDE/>
        <w:autoSpaceDN/>
        <w:ind w:left="1134" w:hanging="283"/>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 the Supplier’s obligations to </w:t>
      </w:r>
      <w:r w:rsidR="002F6C5A" w:rsidRPr="009A3BBF">
        <w:rPr>
          <w:rFonts w:ascii="Times New Roman" w:hAnsi="Times New Roman" w:cs="Times New Roman"/>
          <w:sz w:val="22"/>
          <w:szCs w:val="22"/>
        </w:rPr>
        <w:t>deliver</w:t>
      </w:r>
      <w:r w:rsidRPr="009A3BBF">
        <w:rPr>
          <w:rFonts w:ascii="Times New Roman" w:hAnsi="Times New Roman" w:cs="Times New Roman"/>
          <w:sz w:val="22"/>
          <w:szCs w:val="22"/>
        </w:rPr>
        <w:t xml:space="preserve"> the Supply Object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together with the required documentation, to perform the assembly and start-up of the Supply Object, to conduct operation training, to provide a warranty for the Supply Object, and to perform other services which the Supplie</w:t>
      </w:r>
      <w:r w:rsidR="002F6C5A" w:rsidRPr="009A3BBF">
        <w:rPr>
          <w:rFonts w:ascii="Times New Roman" w:hAnsi="Times New Roman" w:cs="Times New Roman"/>
          <w:sz w:val="22"/>
          <w:szCs w:val="22"/>
        </w:rPr>
        <w:t>r is hereunder bound to perform;</w:t>
      </w:r>
      <w:r w:rsidRPr="009A3BBF">
        <w:rPr>
          <w:rFonts w:ascii="Times New Roman" w:hAnsi="Times New Roman" w:cs="Times New Roman"/>
          <w:sz w:val="22"/>
          <w:szCs w:val="22"/>
        </w:rPr>
        <w:t xml:space="preserve"> and </w:t>
      </w:r>
    </w:p>
    <w:p w14:paraId="2F1CED98" w14:textId="77777777" w:rsidR="00E90CE4" w:rsidRPr="009A3BBF" w:rsidRDefault="00203BCB" w:rsidP="005C7F04">
      <w:pPr>
        <w:widowControl/>
        <w:tabs>
          <w:tab w:val="left" w:pos="567"/>
        </w:tabs>
        <w:autoSpaceDE/>
        <w:autoSpaceDN/>
        <w:ind w:left="1134" w:hanging="283"/>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obligation to pay the agreed remuneration to the Supplier for the services indicated in Point 1.</w:t>
      </w:r>
    </w:p>
    <w:p w14:paraId="03D3B019" w14:textId="77777777" w:rsidR="00E90CE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Supplier</w:t>
      </w:r>
      <w:r w:rsidR="002F6C5A" w:rsidRPr="009A3BBF">
        <w:rPr>
          <w:rFonts w:ascii="Times New Roman" w:hAnsi="Times New Roman" w:cs="Times New Roman"/>
          <w:sz w:val="22"/>
          <w:szCs w:val="22"/>
        </w:rPr>
        <w:t>’</w:t>
      </w:r>
      <w:r w:rsidRPr="009A3BBF">
        <w:rPr>
          <w:rFonts w:ascii="Times New Roman" w:hAnsi="Times New Roman" w:cs="Times New Roman"/>
          <w:sz w:val="22"/>
          <w:szCs w:val="22"/>
        </w:rPr>
        <w:t>s obligations to perform the service</w:t>
      </w:r>
      <w:r w:rsidR="002F6C5A" w:rsidRPr="009A3BBF">
        <w:rPr>
          <w:rFonts w:ascii="Times New Roman" w:hAnsi="Times New Roman" w:cs="Times New Roman"/>
          <w:sz w:val="22"/>
          <w:szCs w:val="22"/>
        </w:rPr>
        <w:t>s indicated in Par. 1 and Par. 2</w:t>
      </w:r>
      <w:r w:rsidRPr="009A3BBF">
        <w:rPr>
          <w:rFonts w:ascii="Times New Roman" w:hAnsi="Times New Roman" w:cs="Times New Roman"/>
          <w:sz w:val="22"/>
          <w:szCs w:val="22"/>
        </w:rPr>
        <w:t>(1) above are further specified in the Supplier’s offer, hereinafter referred to as the “</w:t>
      </w:r>
      <w:r w:rsidRPr="009A3BBF">
        <w:rPr>
          <w:rFonts w:ascii="Times New Roman" w:hAnsi="Times New Roman" w:cs="Times New Roman"/>
          <w:b/>
          <w:sz w:val="22"/>
          <w:szCs w:val="22"/>
        </w:rPr>
        <w:t>Supplier’s Offer</w:t>
      </w:r>
      <w:r w:rsidRPr="009A3BBF">
        <w:rPr>
          <w:rFonts w:ascii="Times New Roman" w:hAnsi="Times New Roman" w:cs="Times New Roman"/>
          <w:sz w:val="22"/>
          <w:szCs w:val="22"/>
        </w:rPr>
        <w:t>”, which constitutes</w:t>
      </w:r>
      <w:r w:rsidR="002F6C5A" w:rsidRPr="009A3BBF">
        <w:rPr>
          <w:rFonts w:ascii="Times New Roman" w:hAnsi="Times New Roman" w:cs="Times New Roman"/>
          <w:sz w:val="22"/>
          <w:szCs w:val="22"/>
        </w:rPr>
        <w:t xml:space="preserve"> Appendix 2 hereto.</w:t>
      </w:r>
    </w:p>
    <w:p w14:paraId="6B175452" w14:textId="77777777" w:rsidR="00E90CE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 xml:space="preserve">The parameters of the Supply Object and the accompanying documentation, including in particular the type and number of devices, </w:t>
      </w:r>
      <w:bookmarkStart w:id="43" w:name="_Hlk535332755"/>
      <w:r w:rsidRPr="009A3BBF">
        <w:rPr>
          <w:rFonts w:ascii="Times New Roman" w:hAnsi="Times New Roman" w:cs="Times New Roman"/>
          <w:sz w:val="22"/>
          <w:szCs w:val="22"/>
        </w:rPr>
        <w:t>their dimensions, auxiliary parts or accessories</w:t>
      </w:r>
      <w:bookmarkEnd w:id="43"/>
      <w:r w:rsidRPr="009A3BBF">
        <w:rPr>
          <w:rFonts w:ascii="Times New Roman" w:hAnsi="Times New Roman" w:cs="Times New Roman"/>
          <w:sz w:val="22"/>
          <w:szCs w:val="22"/>
        </w:rPr>
        <w:t xml:space="preserve">, technical data, </w:t>
      </w:r>
      <w:bookmarkStart w:id="44" w:name="_Hlk535332819"/>
      <w:r w:rsidRPr="009A3BBF">
        <w:rPr>
          <w:rFonts w:ascii="Times New Roman" w:hAnsi="Times New Roman" w:cs="Times New Roman"/>
          <w:sz w:val="22"/>
          <w:szCs w:val="22"/>
        </w:rPr>
        <w:t xml:space="preserve">warranty-related requirements and required documentation, </w:t>
      </w:r>
      <w:bookmarkEnd w:id="44"/>
      <w:r w:rsidRPr="009A3BBF">
        <w:rPr>
          <w:rFonts w:ascii="Times New Roman" w:hAnsi="Times New Roman" w:cs="Times New Roman"/>
          <w:sz w:val="22"/>
          <w:szCs w:val="22"/>
        </w:rPr>
        <w:t xml:space="preserve">are outlined in the technical specification which forms part of the Supplier’s Offer. </w:t>
      </w:r>
      <w:bookmarkStart w:id="45" w:name="_Hlk535332698"/>
      <w:r w:rsidRPr="009A3BBF">
        <w:rPr>
          <w:rFonts w:ascii="Times New Roman" w:hAnsi="Times New Roman" w:cs="Times New Roman"/>
          <w:sz w:val="22"/>
          <w:szCs w:val="22"/>
        </w:rPr>
        <w:t xml:space="preserve">For the avoidance of doubt, the Parties state that the minimum technical parameters of the Supply Object, required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are contained in the terms and conditions of the procedure announced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bookmarkEnd w:id="45"/>
    </w:p>
    <w:p w14:paraId="790AB231" w14:textId="77777777" w:rsidR="00E90CE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The Supply Object shall include equipment with</w:t>
      </w:r>
      <w:r w:rsidR="002F6C5A" w:rsidRPr="009A3BBF">
        <w:rPr>
          <w:rFonts w:ascii="Times New Roman" w:hAnsi="Times New Roman" w:cs="Times New Roman"/>
          <w:sz w:val="22"/>
          <w:szCs w:val="22"/>
        </w:rPr>
        <w:t xml:space="preserve"> all</w:t>
      </w:r>
      <w:r w:rsidRPr="009A3BBF">
        <w:rPr>
          <w:rFonts w:ascii="Times New Roman" w:hAnsi="Times New Roman" w:cs="Times New Roman"/>
          <w:sz w:val="22"/>
          <w:szCs w:val="22"/>
        </w:rPr>
        <w:t xml:space="preserve"> its elements, subassemblies, constituents and other parts, which shall be brand new and originally packed in a manner preventing their mechanical damage and loss of quality parameters. </w:t>
      </w:r>
    </w:p>
    <w:p w14:paraId="2A62EAED" w14:textId="77777777" w:rsidR="00E90CE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The Supply Object shall conform at least to the minimum requirements arising from:</w:t>
      </w:r>
    </w:p>
    <w:p w14:paraId="2FDB59F2" w14:textId="77777777" w:rsidR="00E90CE4" w:rsidRPr="009A3BBF" w:rsidRDefault="00203BCB" w:rsidP="005C7F04">
      <w:pPr>
        <w:widowControl/>
        <w:tabs>
          <w:tab w:val="left" w:pos="1134"/>
        </w:tabs>
        <w:autoSpaceDE/>
        <w:autoSpaceDN/>
        <w:ind w:left="1134" w:hanging="283"/>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the following EU regulations: Directive 2014/30/EU of the European Parliament and of the Council of 26 February 2014 on the harmonisation of the laws of the Member States relating to electromagnetic compatibility (regarding electromagnetic compatibility), Directive </w:t>
      </w:r>
      <w:bookmarkStart w:id="46" w:name="_Hlk531868743"/>
      <w:r w:rsidR="002F6C5A" w:rsidRPr="009A3BBF">
        <w:rPr>
          <w:rFonts w:ascii="Times New Roman" w:hAnsi="Times New Roman" w:cs="Times New Roman"/>
          <w:sz w:val="22"/>
          <w:szCs w:val="22"/>
        </w:rPr>
        <w:t>2014/35/EU</w:t>
      </w:r>
      <w:r w:rsidRPr="009A3BBF">
        <w:rPr>
          <w:rFonts w:ascii="Times New Roman" w:hAnsi="Times New Roman" w:cs="Times New Roman"/>
          <w:sz w:val="22"/>
          <w:szCs w:val="22"/>
        </w:rPr>
        <w:t xml:space="preserve"> </w:t>
      </w:r>
      <w:bookmarkEnd w:id="46"/>
      <w:r w:rsidRPr="009A3BBF">
        <w:rPr>
          <w:rFonts w:ascii="Times New Roman" w:hAnsi="Times New Roman" w:cs="Times New Roman"/>
          <w:sz w:val="22"/>
          <w:szCs w:val="22"/>
        </w:rPr>
        <w:t xml:space="preserve">of the European Parliament and of the Council of 26 February 2014 on the harmonisation of the laws of the Member States relating to the making available on the market of electrical equipment designed for use within certain voltage limits (regarding electrical safety), </w:t>
      </w:r>
      <w:r w:rsidR="002F6C5A" w:rsidRPr="009A3BBF">
        <w:rPr>
          <w:rFonts w:ascii="Times New Roman" w:hAnsi="Times New Roman" w:cs="Times New Roman"/>
          <w:sz w:val="22"/>
          <w:szCs w:val="22"/>
        </w:rPr>
        <w:t xml:space="preserve">and </w:t>
      </w:r>
      <w:r w:rsidRPr="009A3BBF">
        <w:rPr>
          <w:rFonts w:ascii="Times New Roman" w:hAnsi="Times New Roman" w:cs="Times New Roman"/>
          <w:sz w:val="22"/>
          <w:szCs w:val="22"/>
        </w:rPr>
        <w:t>Directive 2000/14/EC of</w:t>
      </w:r>
      <w:r w:rsidR="00F4547D" w:rsidRPr="009A3BBF">
        <w:rPr>
          <w:rFonts w:ascii="Times New Roman" w:hAnsi="Times New Roman" w:cs="Times New Roman"/>
          <w:sz w:val="22"/>
          <w:szCs w:val="22"/>
        </w:rPr>
        <w:t xml:space="preserve"> </w:t>
      </w:r>
      <w:r w:rsidRPr="009A3BBF">
        <w:rPr>
          <w:rFonts w:ascii="Times New Roman" w:hAnsi="Times New Roman" w:cs="Times New Roman"/>
          <w:sz w:val="22"/>
          <w:szCs w:val="22"/>
        </w:rPr>
        <w:t>the European Parliament and of the Council of 8 May 2000 on the approximation of the laws of the Member States relating to the noise emission in the environment by equipment for use outdoors (regarding noise emission),</w:t>
      </w:r>
    </w:p>
    <w:p w14:paraId="21B798A8" w14:textId="5CA89C74" w:rsidR="00F20689" w:rsidRPr="00CA3FB8" w:rsidRDefault="00F20689" w:rsidP="00F20689">
      <w:pPr>
        <w:widowControl/>
        <w:tabs>
          <w:tab w:val="left" w:pos="1134"/>
        </w:tabs>
        <w:autoSpaceDE/>
        <w:autoSpaceDN/>
        <w:ind w:left="1134" w:hanging="283"/>
        <w:jc w:val="both"/>
        <w:rPr>
          <w:rFonts w:ascii="Times New Roman" w:hAnsi="Times New Roman" w:cs="Times New Roman"/>
          <w:sz w:val="22"/>
          <w:szCs w:val="22"/>
        </w:rPr>
        <w:pPrChange w:id="47" w:author="Agata Siwak" w:date="2025-12-08T06:44:00Z" w16du:dateUtc="2025-12-08T05:44:00Z">
          <w:pPr>
            <w:tabs>
              <w:tab w:val="left" w:pos="6073"/>
            </w:tabs>
            <w:jc w:val="both"/>
          </w:pPr>
        </w:pPrChange>
      </w:pPr>
      <w:r w:rsidRPr="00CA3FB8">
        <w:rPr>
          <w:rFonts w:ascii="Times New Roman" w:hAnsi="Times New Roman" w:cs="Times New Roman"/>
          <w:sz w:val="22"/>
          <w:szCs w:val="22"/>
        </w:rPr>
        <w:t>2)</w:t>
      </w:r>
      <w:del w:id="48" w:author="Agata Siwak" w:date="2025-12-08T06:44:00Z" w16du:dateUtc="2025-12-08T05:44:00Z">
        <w:r w:rsidR="006D53E8">
          <w:rPr>
            <w:rFonts w:ascii="Times New Roman" w:hAnsi="Times New Roman" w:cs="Times New Roman"/>
            <w:sz w:val="22"/>
            <w:szCs w:val="22"/>
          </w:rPr>
          <w:delText xml:space="preserve"> </w:delText>
        </w:r>
      </w:del>
      <w:ins w:id="49" w:author="Agata Siwak" w:date="2025-12-08T06:44:00Z" w16du:dateUtc="2025-12-08T05:44:00Z">
        <w:r w:rsidRPr="00CA3FB8">
          <w:rPr>
            <w:rFonts w:ascii="Times New Roman" w:hAnsi="Times New Roman" w:cs="Times New Roman"/>
            <w:sz w:val="22"/>
            <w:szCs w:val="22"/>
          </w:rPr>
          <w:tab/>
        </w:r>
      </w:ins>
      <w:r w:rsidRPr="00CA3FB8">
        <w:rPr>
          <w:rFonts w:ascii="Times New Roman" w:hAnsi="Times New Roman" w:cs="Times New Roman"/>
          <w:sz w:val="22"/>
          <w:szCs w:val="22"/>
        </w:rPr>
        <w:t>PN-EN technical standards transposing the European harmonised standards,</w:t>
      </w:r>
    </w:p>
    <w:p w14:paraId="1B6826D2" w14:textId="4B86F444" w:rsidR="00F20689" w:rsidRPr="00CA3FB8" w:rsidRDefault="00F20689" w:rsidP="00F20689">
      <w:pPr>
        <w:widowControl/>
        <w:autoSpaceDE/>
        <w:autoSpaceDN/>
        <w:ind w:left="1134" w:hanging="283"/>
        <w:jc w:val="both"/>
        <w:rPr>
          <w:rFonts w:ascii="Times New Roman" w:hAnsi="Times New Roman" w:cs="Times New Roman"/>
          <w:sz w:val="22"/>
          <w:szCs w:val="22"/>
        </w:rPr>
        <w:pPrChange w:id="50" w:author="Agata Siwak" w:date="2025-12-08T06:44:00Z" w16du:dateUtc="2025-12-08T05:44:00Z">
          <w:pPr>
            <w:tabs>
              <w:tab w:val="left" w:pos="6073"/>
            </w:tabs>
            <w:jc w:val="both"/>
          </w:pPr>
        </w:pPrChange>
      </w:pPr>
      <w:r w:rsidRPr="00CA3FB8">
        <w:rPr>
          <w:rFonts w:ascii="Times New Roman" w:hAnsi="Times New Roman" w:cs="Times New Roman"/>
          <w:sz w:val="22"/>
          <w:szCs w:val="22"/>
        </w:rPr>
        <w:t>3)</w:t>
      </w:r>
      <w:del w:id="51" w:author="Agata Siwak" w:date="2025-12-08T06:44:00Z" w16du:dateUtc="2025-12-08T05:44:00Z">
        <w:r w:rsidR="006D53E8">
          <w:rPr>
            <w:rFonts w:ascii="Times New Roman" w:hAnsi="Times New Roman" w:cs="Times New Roman"/>
            <w:sz w:val="22"/>
            <w:szCs w:val="22"/>
          </w:rPr>
          <w:delText xml:space="preserve"> </w:delText>
        </w:r>
      </w:del>
      <w:ins w:id="52" w:author="Agata Siwak" w:date="2025-12-08T06:44:00Z" w16du:dateUtc="2025-12-08T05:44:00Z">
        <w:r w:rsidRPr="00CA3FB8">
          <w:rPr>
            <w:rFonts w:ascii="Times New Roman" w:hAnsi="Times New Roman" w:cs="Times New Roman"/>
            <w:sz w:val="22"/>
            <w:szCs w:val="22"/>
          </w:rPr>
          <w:tab/>
        </w:r>
      </w:ins>
      <w:r w:rsidRPr="00CA3FB8">
        <w:rPr>
          <w:rFonts w:ascii="Times New Roman" w:hAnsi="Times New Roman" w:cs="Times New Roman"/>
          <w:sz w:val="22"/>
          <w:szCs w:val="22"/>
        </w:rPr>
        <w:t xml:space="preserve">national provisions, including in particular the Act of 30 August 2002 on the product conformity assessment system (consolidated text, Journal of Laws </w:t>
      </w:r>
      <w:r>
        <w:rPr>
          <w:rFonts w:ascii="Times New Roman" w:hAnsi="Times New Roman" w:cs="Times New Roman"/>
          <w:sz w:val="22"/>
          <w:szCs w:val="22"/>
        </w:rPr>
        <w:t>2023</w:t>
      </w:r>
      <w:r w:rsidRPr="00CA3FB8">
        <w:rPr>
          <w:rFonts w:ascii="Times New Roman" w:hAnsi="Times New Roman" w:cs="Times New Roman"/>
          <w:sz w:val="22"/>
          <w:szCs w:val="22"/>
        </w:rPr>
        <w:t xml:space="preserve">, item </w:t>
      </w:r>
      <w:r>
        <w:rPr>
          <w:rFonts w:ascii="Times New Roman" w:hAnsi="Times New Roman" w:cs="Times New Roman"/>
          <w:sz w:val="22"/>
          <w:szCs w:val="22"/>
        </w:rPr>
        <w:t>215</w:t>
      </w:r>
      <w:r w:rsidRPr="00CA3FB8">
        <w:rPr>
          <w:rFonts w:ascii="Times New Roman" w:hAnsi="Times New Roman" w:cs="Times New Roman"/>
          <w:sz w:val="22"/>
          <w:szCs w:val="22"/>
        </w:rPr>
        <w:t xml:space="preserve">, as amended) (including those concerning the use of “CE” marks), </w:t>
      </w:r>
      <w:bookmarkStart w:id="53" w:name="_Hlk535332590"/>
      <w:r w:rsidRPr="00CA3FB8">
        <w:rPr>
          <w:rFonts w:ascii="Times New Roman" w:hAnsi="Times New Roman" w:cs="Times New Roman"/>
          <w:sz w:val="22"/>
          <w:szCs w:val="22"/>
        </w:rPr>
        <w:t xml:space="preserve">the Act of 12 December 2003 on general product safety (consolidated text, Journal of Laws 2021, item 222, as amended), </w:t>
      </w:r>
      <w:bookmarkStart w:id="54" w:name="_Hlk532899676"/>
      <w:r w:rsidRPr="00CA3FB8">
        <w:rPr>
          <w:rFonts w:ascii="Times New Roman" w:hAnsi="Times New Roman" w:cs="Times New Roman"/>
          <w:sz w:val="22"/>
          <w:szCs w:val="22"/>
        </w:rPr>
        <w:t xml:space="preserve">the Act of 13 April 2007 on electromagnetic compatibility (consolidated text, Journal of Laws </w:t>
      </w:r>
      <w:r>
        <w:rPr>
          <w:rFonts w:ascii="Times New Roman" w:hAnsi="Times New Roman" w:cs="Times New Roman"/>
          <w:sz w:val="22"/>
          <w:szCs w:val="22"/>
        </w:rPr>
        <w:t>2025</w:t>
      </w:r>
      <w:r w:rsidRPr="00CA3FB8">
        <w:rPr>
          <w:rFonts w:ascii="Times New Roman" w:hAnsi="Times New Roman" w:cs="Times New Roman"/>
          <w:sz w:val="22"/>
          <w:szCs w:val="22"/>
        </w:rPr>
        <w:t xml:space="preserve">, item </w:t>
      </w:r>
      <w:r>
        <w:rPr>
          <w:rFonts w:ascii="Times New Roman" w:hAnsi="Times New Roman" w:cs="Times New Roman"/>
          <w:sz w:val="22"/>
          <w:szCs w:val="22"/>
        </w:rPr>
        <w:t>180</w:t>
      </w:r>
      <w:r w:rsidRPr="00CA3FB8">
        <w:rPr>
          <w:rFonts w:ascii="Times New Roman" w:hAnsi="Times New Roman" w:cs="Times New Roman"/>
          <w:sz w:val="22"/>
          <w:szCs w:val="22"/>
        </w:rPr>
        <w:t>, as amended), the Act of 15 May 2015 on substances depleting the ozone layer and on certain fluorinated greenhouse gases (consolidated text, Journal of Laws 2020, item 2065, as amended)</w:t>
      </w:r>
      <w:bookmarkEnd w:id="54"/>
      <w:r w:rsidRPr="00CA3FB8">
        <w:rPr>
          <w:rFonts w:ascii="Times New Roman" w:hAnsi="Times New Roman" w:cs="Times New Roman"/>
          <w:sz w:val="22"/>
          <w:szCs w:val="22"/>
        </w:rPr>
        <w:t>, and the Regulation of the Minister of Development of 2 June 2016 on the requirements applicable to electrical equipment (Journal of Laws of 2016, item 806).</w:t>
      </w:r>
      <w:bookmarkEnd w:id="53"/>
    </w:p>
    <w:p w14:paraId="73608B10" w14:textId="77777777" w:rsidR="001B0C59" w:rsidRPr="009A3BBF" w:rsidRDefault="001B0C59" w:rsidP="005C7F04">
      <w:pPr>
        <w:tabs>
          <w:tab w:val="left" w:pos="6073"/>
        </w:tabs>
        <w:rPr>
          <w:rFonts w:ascii="Times New Roman" w:hAnsi="Times New Roman" w:cs="Times New Roman"/>
          <w:sz w:val="22"/>
          <w:szCs w:val="22"/>
        </w:rPr>
      </w:pPr>
    </w:p>
    <w:p w14:paraId="59C3E41D" w14:textId="77777777" w:rsidR="00810EA6" w:rsidRPr="009A3BBF" w:rsidRDefault="00AA2904"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§2</w:t>
      </w:r>
    </w:p>
    <w:p w14:paraId="4B131DC0" w14:textId="77777777" w:rsidR="00D973C2" w:rsidRPr="009A3BBF" w:rsidRDefault="00D973C2"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Supplier’s declarations</w:t>
      </w:r>
    </w:p>
    <w:p w14:paraId="37693A33" w14:textId="77777777" w:rsidR="00AA2904" w:rsidRPr="009A3BBF" w:rsidRDefault="00AA2904" w:rsidP="005C7F04">
      <w:pPr>
        <w:tabs>
          <w:tab w:val="left" w:pos="6073"/>
        </w:tabs>
        <w:rPr>
          <w:rFonts w:ascii="Times New Roman" w:hAnsi="Times New Roman" w:cs="Times New Roman"/>
          <w:b/>
          <w:sz w:val="22"/>
          <w:szCs w:val="22"/>
        </w:rPr>
      </w:pPr>
    </w:p>
    <w:p w14:paraId="5AEA7C22" w14:textId="1355C4A6" w:rsidR="00D973C2" w:rsidRPr="00814BAE" w:rsidRDefault="00203BCB" w:rsidP="00814BAE">
      <w:pPr>
        <w:pStyle w:val="Akapitzlist"/>
        <w:numPr>
          <w:ilvl w:val="0"/>
          <w:numId w:val="84"/>
        </w:numPr>
        <w:tabs>
          <w:tab w:val="left" w:pos="567"/>
        </w:tabs>
        <w:jc w:val="both"/>
        <w:rPr>
          <w:rFonts w:ascii="Times New Roman" w:hAnsi="Times New Roman"/>
          <w:b/>
          <w:sz w:val="22"/>
          <w:szCs w:val="22"/>
        </w:rPr>
        <w:pPrChange w:id="55" w:author="Agata Siwak" w:date="2025-12-08T06:44:00Z" w16du:dateUtc="2025-12-08T05:44:00Z">
          <w:pPr>
            <w:tabs>
              <w:tab w:val="left" w:pos="567"/>
            </w:tabs>
            <w:jc w:val="both"/>
          </w:pPr>
        </w:pPrChange>
      </w:pPr>
      <w:del w:id="56" w:author="Agata Siwak" w:date="2025-12-08T06:44:00Z" w16du:dateUtc="2025-12-08T05:44:00Z">
        <w:r w:rsidRPr="009A3BBF">
          <w:rPr>
            <w:rFonts w:ascii="Times New Roman" w:hAnsi="Times New Roman"/>
            <w:sz w:val="22"/>
            <w:szCs w:val="22"/>
          </w:rPr>
          <w:delText>1.</w:delText>
        </w:r>
        <w:r w:rsidRPr="009A3BBF">
          <w:rPr>
            <w:rFonts w:ascii="Times New Roman" w:hAnsi="Times New Roman"/>
            <w:sz w:val="22"/>
            <w:szCs w:val="22"/>
          </w:rPr>
          <w:tab/>
        </w:r>
      </w:del>
      <w:r w:rsidRPr="00814BAE">
        <w:rPr>
          <w:rFonts w:ascii="Times New Roman" w:hAnsi="Times New Roman"/>
          <w:sz w:val="22"/>
          <w:szCs w:val="22"/>
        </w:rPr>
        <w:t>The Supplier declares that:</w:t>
      </w:r>
    </w:p>
    <w:p w14:paraId="281A4E2F" w14:textId="5C65D604" w:rsidR="00F046EC" w:rsidRPr="00814BAE" w:rsidRDefault="005C7F04" w:rsidP="00814BAE">
      <w:pPr>
        <w:pStyle w:val="Akapitzlist"/>
        <w:widowControl/>
        <w:numPr>
          <w:ilvl w:val="0"/>
          <w:numId w:val="83"/>
        </w:numPr>
        <w:tabs>
          <w:tab w:val="left" w:pos="1134"/>
          <w:tab w:val="left" w:pos="6073"/>
        </w:tabs>
        <w:autoSpaceDE/>
        <w:autoSpaceDN/>
        <w:jc w:val="both"/>
        <w:rPr>
          <w:rFonts w:ascii="Times New Roman" w:hAnsi="Times New Roman"/>
          <w:sz w:val="22"/>
          <w:szCs w:val="22"/>
        </w:rPr>
        <w:pPrChange w:id="57" w:author="Agata Siwak" w:date="2025-12-08T06:44:00Z" w16du:dateUtc="2025-12-08T05:44:00Z">
          <w:pPr>
            <w:pStyle w:val="Akapitzlist"/>
            <w:widowControl/>
            <w:tabs>
              <w:tab w:val="left" w:pos="1134"/>
              <w:tab w:val="left" w:pos="6073"/>
            </w:tabs>
            <w:autoSpaceDE/>
            <w:autoSpaceDN/>
            <w:ind w:left="720"/>
            <w:jc w:val="both"/>
          </w:pPr>
        </w:pPrChange>
      </w:pPr>
      <w:bookmarkStart w:id="58" w:name="_Hlk532295419"/>
      <w:del w:id="59" w:author="Agata Siwak" w:date="2025-12-08T06:44:00Z" w16du:dateUtc="2025-12-08T05:44:00Z">
        <w:r>
          <w:rPr>
            <w:rFonts w:ascii="Times New Roman" w:hAnsi="Times New Roman"/>
            <w:sz w:val="22"/>
            <w:szCs w:val="22"/>
          </w:rPr>
          <w:delText xml:space="preserve">1. </w:delText>
        </w:r>
      </w:del>
      <w:r w:rsidR="00203BCB" w:rsidRPr="00814BAE">
        <w:rPr>
          <w:rFonts w:ascii="Times New Roman" w:hAnsi="Times New Roman"/>
          <w:sz w:val="22"/>
          <w:szCs w:val="22"/>
        </w:rPr>
        <w:t xml:space="preserve">The Supplier is aware of and acknowledges </w:t>
      </w:r>
      <w:r w:rsidR="002F6C5A" w:rsidRPr="00814BAE">
        <w:rPr>
          <w:rFonts w:ascii="Times New Roman" w:hAnsi="Times New Roman"/>
          <w:sz w:val="22"/>
          <w:szCs w:val="22"/>
        </w:rPr>
        <w:t xml:space="preserve">the </w:t>
      </w:r>
      <w:r w:rsidR="009A5146" w:rsidRPr="00814BAE">
        <w:rPr>
          <w:rFonts w:ascii="Times New Roman" w:hAnsi="Times New Roman"/>
          <w:sz w:val="22"/>
          <w:szCs w:val="22"/>
        </w:rPr>
        <w:t>Contracting Authority</w:t>
      </w:r>
      <w:r w:rsidR="00203BCB" w:rsidRPr="00814BAE">
        <w:rPr>
          <w:rFonts w:ascii="Times New Roman" w:hAnsi="Times New Roman"/>
          <w:sz w:val="22"/>
          <w:szCs w:val="22"/>
        </w:rPr>
        <w:t xml:space="preserve">’s demand </w:t>
      </w:r>
      <w:r w:rsidR="002F6C5A" w:rsidRPr="00814BAE">
        <w:rPr>
          <w:rFonts w:ascii="Times New Roman" w:hAnsi="Times New Roman"/>
          <w:sz w:val="22"/>
          <w:szCs w:val="22"/>
        </w:rPr>
        <w:t>for the supply and assembly of the</w:t>
      </w:r>
      <w:r w:rsidR="00203BCB" w:rsidRPr="00814BAE">
        <w:rPr>
          <w:rFonts w:ascii="Times New Roman" w:hAnsi="Times New Roman"/>
          <w:sz w:val="22"/>
          <w:szCs w:val="22"/>
        </w:rPr>
        <w:t xml:space="preserve"> specific Supply Object, in accordance with the terms and conditions of the procedure </w:t>
      </w:r>
      <w:r w:rsidR="00F55616" w:rsidRPr="00814BAE">
        <w:rPr>
          <w:rFonts w:ascii="Times New Roman" w:hAnsi="Times New Roman"/>
          <w:sz w:val="22"/>
          <w:szCs w:val="22"/>
        </w:rPr>
        <w:t xml:space="preserve">announced by the </w:t>
      </w:r>
      <w:r w:rsidR="009A5146" w:rsidRPr="00814BAE">
        <w:rPr>
          <w:rFonts w:ascii="Times New Roman" w:hAnsi="Times New Roman"/>
          <w:sz w:val="22"/>
          <w:szCs w:val="22"/>
        </w:rPr>
        <w:t>Contracting Authority</w:t>
      </w:r>
      <w:r w:rsidR="00F55616" w:rsidRPr="00814BAE">
        <w:rPr>
          <w:rFonts w:ascii="Times New Roman" w:hAnsi="Times New Roman"/>
          <w:sz w:val="22"/>
          <w:szCs w:val="22"/>
        </w:rPr>
        <w:t>;</w:t>
      </w:r>
      <w:r w:rsidR="00203BCB" w:rsidRPr="00814BAE">
        <w:rPr>
          <w:rFonts w:ascii="Times New Roman" w:hAnsi="Times New Roman"/>
          <w:sz w:val="22"/>
          <w:szCs w:val="22"/>
        </w:rPr>
        <w:t xml:space="preserve"> </w:t>
      </w:r>
    </w:p>
    <w:bookmarkEnd w:id="58"/>
    <w:p w14:paraId="42ED4805" w14:textId="33250C4F" w:rsidR="00F046EC"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szCs w:val="22"/>
        </w:rPr>
        <w:pPrChange w:id="60"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The Supply Object is free from</w:t>
      </w:r>
      <w:r w:rsidR="00F55616" w:rsidRPr="00814BAE">
        <w:rPr>
          <w:rFonts w:ascii="Times New Roman" w:hAnsi="Times New Roman"/>
          <w:sz w:val="22"/>
          <w:szCs w:val="22"/>
        </w:rPr>
        <w:t xml:space="preserve"> any physical and legal defects;</w:t>
      </w:r>
    </w:p>
    <w:p w14:paraId="2160D0E5" w14:textId="2F560426" w:rsidR="00F046EC"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lang w:val="en"/>
          <w:rPrChange w:id="61" w:author="Agata Siwak" w:date="2025-12-08T06:44:00Z" w16du:dateUtc="2025-12-08T05:44:00Z">
            <w:rPr>
              <w:rFonts w:ascii="Times New Roman" w:hAnsi="Times New Roman"/>
              <w:sz w:val="22"/>
            </w:rPr>
          </w:rPrChange>
        </w:rPr>
        <w:pPrChange w:id="62"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 xml:space="preserve">The Supplier has an unlimited right to the Supply Object, and the Supply Object does not infringe upon any property rights of third parties and is not encumbered with any third-party claims, and there are no restrictions on the Supplier’s ability </w:t>
      </w:r>
      <w:r w:rsidR="00F55616" w:rsidRPr="00814BAE">
        <w:rPr>
          <w:rFonts w:ascii="Times New Roman" w:hAnsi="Times New Roman"/>
          <w:sz w:val="22"/>
          <w:szCs w:val="22"/>
        </w:rPr>
        <w:t>to dispose of the Supply Object;</w:t>
      </w:r>
    </w:p>
    <w:p w14:paraId="49D03CC2" w14:textId="77777777" w:rsidR="00D973C2" w:rsidRPr="00F95F3D" w:rsidRDefault="00D973C2" w:rsidP="005C7F04">
      <w:pPr>
        <w:pStyle w:val="Akapitzlist"/>
        <w:widowControl/>
        <w:numPr>
          <w:ilvl w:val="0"/>
          <w:numId w:val="26"/>
        </w:numPr>
        <w:tabs>
          <w:tab w:val="left" w:pos="1134"/>
          <w:tab w:val="left" w:pos="6073"/>
        </w:tabs>
        <w:autoSpaceDE/>
        <w:autoSpaceDN/>
        <w:ind w:left="1134" w:hanging="283"/>
        <w:jc w:val="both"/>
        <w:rPr>
          <w:del w:id="63" w:author="Agata Siwak" w:date="2025-12-08T06:44:00Z" w16du:dateUtc="2025-12-08T05:44:00Z"/>
          <w:rFonts w:ascii="Times New Roman" w:hAnsi="Times New Roman"/>
          <w:sz w:val="22"/>
          <w:szCs w:val="22"/>
          <w:highlight w:val="yellow"/>
        </w:rPr>
      </w:pPr>
      <w:del w:id="64" w:author="Agata Siwak" w:date="2025-12-08T06:44:00Z" w16du:dateUtc="2025-12-08T05:44:00Z">
        <w:r w:rsidRPr="00F95F3D">
          <w:rPr>
            <w:rFonts w:ascii="Times New Roman" w:hAnsi="Times New Roman"/>
            <w:sz w:val="22"/>
            <w:szCs w:val="22"/>
            <w:highlight w:val="yellow"/>
          </w:rPr>
          <w:delText>No legal or administrative proceedings a</w:delText>
        </w:r>
        <w:r w:rsidR="00F55616" w:rsidRPr="00F95F3D">
          <w:rPr>
            <w:rFonts w:ascii="Times New Roman" w:hAnsi="Times New Roman"/>
            <w:sz w:val="22"/>
            <w:szCs w:val="22"/>
            <w:highlight w:val="yellow"/>
          </w:rPr>
          <w:delText>re pending against the Supplier;</w:delText>
        </w:r>
      </w:del>
    </w:p>
    <w:p w14:paraId="5DE0E46C" w14:textId="11E9EA4B" w:rsidR="00F046EC"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szCs w:val="22"/>
        </w:rPr>
        <w:pPrChange w:id="65"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 xml:space="preserve">No third parties have any claims against the Supplier which might affect the Supplier’s right to produce or distribute the Supply Object, or to its assembly or start-up, including the documentation related to the Supply Object, including in particular any claims for </w:t>
      </w:r>
      <w:r w:rsidR="009F4E5B" w:rsidRPr="00814BAE">
        <w:rPr>
          <w:rFonts w:ascii="Times New Roman" w:hAnsi="Times New Roman"/>
          <w:sz w:val="22"/>
          <w:szCs w:val="22"/>
        </w:rPr>
        <w:t xml:space="preserve">the </w:t>
      </w:r>
      <w:r w:rsidRPr="00814BAE">
        <w:rPr>
          <w:rFonts w:ascii="Times New Roman" w:hAnsi="Times New Roman"/>
          <w:sz w:val="22"/>
          <w:szCs w:val="22"/>
        </w:rPr>
        <w:t>protection of intellectual</w:t>
      </w:r>
      <w:r w:rsidR="00F55616" w:rsidRPr="00814BAE">
        <w:rPr>
          <w:rFonts w:ascii="Times New Roman" w:hAnsi="Times New Roman"/>
          <w:sz w:val="22"/>
          <w:szCs w:val="22"/>
        </w:rPr>
        <w:t xml:space="preserve"> property rights;</w:t>
      </w:r>
    </w:p>
    <w:p w14:paraId="590FF152" w14:textId="55CDF378" w:rsidR="00F046EC"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szCs w:val="22"/>
        </w:rPr>
        <w:pPrChange w:id="66"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No bankruptcy or restructuring proceedings are pending against the Supplier, no decision has been issued regarding the discontinuation of such proceedings or dismissal of a motion to initiate such proceedings on the grounds that its assets are insufficient to cover the costs of the proceedings, and there are no reasons that would justify the</w:t>
      </w:r>
      <w:r w:rsidR="00F55616" w:rsidRPr="00814BAE">
        <w:rPr>
          <w:rFonts w:ascii="Times New Roman" w:hAnsi="Times New Roman"/>
          <w:sz w:val="22"/>
          <w:szCs w:val="22"/>
        </w:rPr>
        <w:t xml:space="preserve"> initiation of such proceedings;</w:t>
      </w:r>
    </w:p>
    <w:p w14:paraId="5934E98A" w14:textId="59023396" w:rsidR="00F046EC"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szCs w:val="22"/>
        </w:rPr>
        <w:pPrChange w:id="67"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The Supplier has the knowledge and experience necessary to properly perform the Subject-Matter of the Contract, and undertakes to perform it with due diligence a</w:t>
      </w:r>
      <w:r w:rsidR="00F55616" w:rsidRPr="00814BAE">
        <w:rPr>
          <w:rFonts w:ascii="Times New Roman" w:hAnsi="Times New Roman"/>
          <w:sz w:val="22"/>
          <w:szCs w:val="22"/>
        </w:rPr>
        <w:t xml:space="preserve">s is required of a professional, </w:t>
      </w:r>
      <w:r w:rsidRPr="00814BAE">
        <w:rPr>
          <w:rFonts w:ascii="Times New Roman" w:hAnsi="Times New Roman"/>
          <w:sz w:val="22"/>
          <w:szCs w:val="22"/>
        </w:rPr>
        <w:t>and in compliance with applicable laws. The Supplier warrants and represents that it is entitled to license the software for the Supply Object to the extent as specified herein</w:t>
      </w:r>
      <w:r w:rsidR="00F55616" w:rsidRPr="00814BAE">
        <w:rPr>
          <w:rFonts w:ascii="Times New Roman" w:hAnsi="Times New Roman"/>
          <w:sz w:val="22"/>
          <w:szCs w:val="22"/>
        </w:rPr>
        <w:t>;</w:t>
      </w:r>
    </w:p>
    <w:p w14:paraId="25401D05" w14:textId="3191ACF8" w:rsidR="009D6B52" w:rsidRPr="00814BAE" w:rsidRDefault="00D973C2" w:rsidP="00814BAE">
      <w:pPr>
        <w:pStyle w:val="Akapitzlist"/>
        <w:widowControl/>
        <w:numPr>
          <w:ilvl w:val="0"/>
          <w:numId w:val="83"/>
        </w:numPr>
        <w:tabs>
          <w:tab w:val="left" w:pos="1134"/>
          <w:tab w:val="left" w:pos="6073"/>
        </w:tabs>
        <w:autoSpaceDE/>
        <w:autoSpaceDN/>
        <w:jc w:val="both"/>
        <w:rPr>
          <w:rFonts w:ascii="Times New Roman" w:hAnsi="Times New Roman"/>
          <w:sz w:val="22"/>
        </w:rPr>
        <w:pPrChange w:id="68" w:author="Agata Siwak" w:date="2025-12-08T06:44:00Z" w16du:dateUtc="2025-12-08T05:44:00Z">
          <w:pPr>
            <w:pStyle w:val="Akapitzlist"/>
            <w:widowControl/>
            <w:numPr>
              <w:numId w:val="26"/>
            </w:numPr>
            <w:tabs>
              <w:tab w:val="left" w:pos="1134"/>
              <w:tab w:val="left" w:pos="6073"/>
            </w:tabs>
            <w:autoSpaceDE/>
            <w:autoSpaceDN/>
            <w:ind w:left="1134" w:hanging="283"/>
            <w:jc w:val="both"/>
          </w:pPr>
        </w:pPrChange>
      </w:pPr>
      <w:r w:rsidRPr="00814BAE">
        <w:rPr>
          <w:rFonts w:ascii="Times New Roman" w:hAnsi="Times New Roman"/>
          <w:sz w:val="22"/>
          <w:szCs w:val="22"/>
        </w:rPr>
        <w:t xml:space="preserve">The Supplier </w:t>
      </w:r>
      <w:r w:rsidR="00F55616" w:rsidRPr="00814BAE">
        <w:rPr>
          <w:rFonts w:ascii="Times New Roman" w:hAnsi="Times New Roman"/>
          <w:sz w:val="22"/>
          <w:szCs w:val="22"/>
        </w:rPr>
        <w:t>warrants and represents</w:t>
      </w:r>
      <w:r w:rsidRPr="00814BAE">
        <w:rPr>
          <w:rFonts w:ascii="Times New Roman" w:hAnsi="Times New Roman"/>
          <w:sz w:val="22"/>
          <w:szCs w:val="22"/>
        </w:rPr>
        <w:t xml:space="preserve"> that the software for the Supply Object is free from any legal and physical defects</w:t>
      </w:r>
      <w:del w:id="69" w:author="Agata Siwak" w:date="2025-12-08T06:44:00Z" w16du:dateUtc="2025-12-08T05:44:00Z">
        <w:r w:rsidR="00F55616" w:rsidRPr="00F95F3D">
          <w:rPr>
            <w:rFonts w:ascii="Times New Roman" w:hAnsi="Times New Roman"/>
            <w:sz w:val="22"/>
            <w:szCs w:val="22"/>
            <w:highlight w:val="yellow"/>
          </w:rPr>
          <w:delText>,</w:delText>
        </w:r>
        <w:r w:rsidRPr="00F95F3D">
          <w:rPr>
            <w:rFonts w:ascii="Times New Roman" w:hAnsi="Times New Roman"/>
            <w:sz w:val="22"/>
            <w:szCs w:val="22"/>
            <w:highlight w:val="yellow"/>
          </w:rPr>
          <w:delText xml:space="preserve"> and does not exhibit any properties which might destroy, damage, break or alter the </w:delText>
        </w:r>
        <w:r w:rsidR="009A5146" w:rsidRPr="00F95F3D">
          <w:rPr>
            <w:rFonts w:ascii="Times New Roman" w:hAnsi="Times New Roman"/>
            <w:sz w:val="22"/>
            <w:szCs w:val="22"/>
            <w:highlight w:val="yellow"/>
          </w:rPr>
          <w:delText>Contracting Authority</w:delText>
        </w:r>
        <w:r w:rsidR="00E86E10" w:rsidRPr="00F95F3D">
          <w:rPr>
            <w:rFonts w:ascii="Times New Roman" w:hAnsi="Times New Roman"/>
            <w:sz w:val="22"/>
            <w:szCs w:val="22"/>
            <w:highlight w:val="yellow"/>
          </w:rPr>
          <w:delText xml:space="preserve">’s ICT security systems </w:delText>
        </w:r>
        <w:r w:rsidRPr="00F95F3D">
          <w:rPr>
            <w:rFonts w:ascii="Times New Roman" w:hAnsi="Times New Roman"/>
            <w:sz w:val="22"/>
            <w:szCs w:val="22"/>
            <w:highlight w:val="yellow"/>
          </w:rPr>
          <w:delText>or electronic systems.</w:delText>
        </w:r>
      </w:del>
      <w:ins w:id="70" w:author="Agata Siwak" w:date="2025-12-08T06:44:00Z" w16du:dateUtc="2025-12-08T05:44:00Z">
        <w:r w:rsidR="006029F3" w:rsidRPr="00F95F3D">
          <w:rPr>
            <w:rFonts w:ascii="Times New Roman" w:hAnsi="Times New Roman"/>
            <w:sz w:val="22"/>
            <w:szCs w:val="22"/>
            <w:highlight w:val="yellow"/>
          </w:rPr>
          <w:t>.</w:t>
        </w:r>
      </w:ins>
      <w:r w:rsidRPr="00814BAE">
        <w:rPr>
          <w:rFonts w:ascii="Times New Roman" w:hAnsi="Times New Roman"/>
          <w:sz w:val="22"/>
          <w:szCs w:val="22"/>
        </w:rPr>
        <w:t xml:space="preserve"> </w:t>
      </w:r>
    </w:p>
    <w:p w14:paraId="6A2BBA5E" w14:textId="77777777" w:rsidR="00D973C2" w:rsidRPr="003D24D2" w:rsidRDefault="00B919E2" w:rsidP="005C7F04">
      <w:pPr>
        <w:pStyle w:val="Akapitzlist"/>
        <w:widowControl/>
        <w:numPr>
          <w:ilvl w:val="0"/>
          <w:numId w:val="77"/>
        </w:numPr>
        <w:tabs>
          <w:tab w:val="left" w:pos="1134"/>
          <w:tab w:val="left" w:pos="6073"/>
        </w:tabs>
        <w:autoSpaceDE/>
        <w:autoSpaceDN/>
        <w:jc w:val="both"/>
        <w:rPr>
          <w:rFonts w:ascii="Times New Roman" w:hAnsi="Times New Roman"/>
          <w:sz w:val="22"/>
          <w:szCs w:val="22"/>
        </w:rPr>
      </w:pPr>
      <w:r w:rsidRPr="003D24D2">
        <w:rPr>
          <w:rFonts w:ascii="Times New Roman" w:hAnsi="Times New Roman"/>
          <w:sz w:val="22"/>
          <w:szCs w:val="22"/>
        </w:rPr>
        <w:t>The Supplier declares that the Supply Object and the software for the Supply Object are not subject to any court</w:t>
      </w:r>
      <w:r w:rsidR="00F4547D" w:rsidRPr="003D24D2">
        <w:rPr>
          <w:rFonts w:ascii="Times New Roman" w:hAnsi="Times New Roman"/>
          <w:sz w:val="22"/>
          <w:szCs w:val="22"/>
        </w:rPr>
        <w:t xml:space="preserve"> </w:t>
      </w:r>
      <w:r w:rsidRPr="003D24D2">
        <w:rPr>
          <w:rFonts w:ascii="Times New Roman" w:hAnsi="Times New Roman"/>
          <w:sz w:val="22"/>
          <w:szCs w:val="22"/>
        </w:rPr>
        <w:t>proceedings, enforcement proceedings or claims, or any third-party rights, and are not subject to any pledge or agreement of ownership transfer.</w:t>
      </w:r>
    </w:p>
    <w:p w14:paraId="2A9988A8" w14:textId="77777777" w:rsidR="00D973C2" w:rsidRPr="003D24D2" w:rsidRDefault="00B919E2" w:rsidP="005C7F04">
      <w:pPr>
        <w:pStyle w:val="Akapitzlist"/>
        <w:widowControl/>
        <w:numPr>
          <w:ilvl w:val="0"/>
          <w:numId w:val="77"/>
        </w:numPr>
        <w:tabs>
          <w:tab w:val="left" w:pos="1134"/>
          <w:tab w:val="left" w:pos="6073"/>
        </w:tabs>
        <w:autoSpaceDE/>
        <w:autoSpaceDN/>
        <w:jc w:val="both"/>
        <w:rPr>
          <w:rFonts w:ascii="Times New Roman" w:hAnsi="Times New Roman"/>
          <w:sz w:val="22"/>
          <w:szCs w:val="22"/>
        </w:rPr>
      </w:pPr>
      <w:r w:rsidRPr="003D24D2">
        <w:rPr>
          <w:rFonts w:ascii="Times New Roman" w:hAnsi="Times New Roman"/>
          <w:sz w:val="22"/>
          <w:szCs w:val="22"/>
        </w:rPr>
        <w:t xml:space="preserve">The Supplier is aware that it is essential to the </w:t>
      </w:r>
      <w:r w:rsidR="009A5146" w:rsidRPr="003D24D2">
        <w:rPr>
          <w:rFonts w:ascii="Times New Roman" w:hAnsi="Times New Roman"/>
          <w:sz w:val="22"/>
          <w:szCs w:val="22"/>
        </w:rPr>
        <w:t>Contracting Authority</w:t>
      </w:r>
      <w:r w:rsidRPr="003D24D2">
        <w:rPr>
          <w:rFonts w:ascii="Times New Roman" w:hAnsi="Times New Roman"/>
          <w:sz w:val="22"/>
          <w:szCs w:val="22"/>
        </w:rPr>
        <w:t xml:space="preserve"> that the Contract be performed by the Supplier in a timely manner, in particular to meet the delivery, assembly and training deadlines.</w:t>
      </w:r>
    </w:p>
    <w:p w14:paraId="5F1C6D12" w14:textId="77777777" w:rsidR="00D00826" w:rsidRPr="003D24D2" w:rsidRDefault="00B919E2" w:rsidP="005C7F04">
      <w:pPr>
        <w:pStyle w:val="Akapitzlist"/>
        <w:widowControl/>
        <w:numPr>
          <w:ilvl w:val="0"/>
          <w:numId w:val="77"/>
        </w:numPr>
        <w:tabs>
          <w:tab w:val="left" w:pos="1134"/>
          <w:tab w:val="left" w:pos="6073"/>
        </w:tabs>
        <w:autoSpaceDE/>
        <w:autoSpaceDN/>
        <w:jc w:val="both"/>
        <w:rPr>
          <w:rFonts w:ascii="Times New Roman" w:hAnsi="Times New Roman"/>
          <w:sz w:val="22"/>
          <w:szCs w:val="22"/>
        </w:rPr>
      </w:pPr>
      <w:r w:rsidRPr="003D24D2">
        <w:rPr>
          <w:rFonts w:ascii="Times New Roman" w:hAnsi="Times New Roman"/>
          <w:sz w:val="22"/>
          <w:szCs w:val="22"/>
        </w:rPr>
        <w:t>The Supplier has the necessary authorisations, knowledge and experience, as well as technical potential and staff capable of performing the Subject-Matter of the Contract, and its economic and financial standing ensures the proper performance of the Subject-Matter hereof, under the terms and conditions specified in this Contract and Appendices hereto.</w:t>
      </w:r>
    </w:p>
    <w:p w14:paraId="609135C9" w14:textId="77777777" w:rsidR="00AA2904" w:rsidRPr="003D24D2" w:rsidRDefault="00AA2904" w:rsidP="005C7F04">
      <w:pPr>
        <w:widowControl/>
        <w:tabs>
          <w:tab w:val="left" w:pos="1134"/>
        </w:tabs>
        <w:autoSpaceDE/>
        <w:autoSpaceDN/>
        <w:jc w:val="both"/>
        <w:rPr>
          <w:rFonts w:ascii="Times New Roman" w:hAnsi="Times New Roman" w:cs="Times New Roman"/>
          <w:sz w:val="22"/>
          <w:szCs w:val="22"/>
        </w:rPr>
      </w:pPr>
    </w:p>
    <w:p w14:paraId="3DC94F97" w14:textId="77777777" w:rsidR="00810EA6" w:rsidRPr="003D24D2" w:rsidRDefault="00F55616" w:rsidP="005C7F04">
      <w:pPr>
        <w:tabs>
          <w:tab w:val="left" w:pos="6073"/>
        </w:tabs>
        <w:jc w:val="center"/>
        <w:rPr>
          <w:rFonts w:ascii="Times New Roman" w:hAnsi="Times New Roman" w:cs="Times New Roman"/>
          <w:b/>
          <w:sz w:val="22"/>
          <w:szCs w:val="22"/>
        </w:rPr>
      </w:pPr>
      <w:r w:rsidRPr="003D24D2">
        <w:rPr>
          <w:rFonts w:ascii="Times New Roman" w:hAnsi="Times New Roman" w:cs="Times New Roman"/>
          <w:b/>
          <w:sz w:val="22"/>
          <w:szCs w:val="22"/>
        </w:rPr>
        <w:t>§3</w:t>
      </w:r>
    </w:p>
    <w:p w14:paraId="6EFF1916" w14:textId="77777777" w:rsidR="00D00826" w:rsidRPr="003D24D2" w:rsidRDefault="00D00826" w:rsidP="005C7F04">
      <w:pPr>
        <w:tabs>
          <w:tab w:val="left" w:pos="6073"/>
        </w:tabs>
        <w:jc w:val="center"/>
        <w:rPr>
          <w:rFonts w:ascii="Times New Roman" w:hAnsi="Times New Roman" w:cs="Times New Roman"/>
          <w:b/>
          <w:sz w:val="22"/>
          <w:szCs w:val="22"/>
        </w:rPr>
      </w:pPr>
      <w:r w:rsidRPr="003D24D2">
        <w:rPr>
          <w:rFonts w:ascii="Times New Roman" w:hAnsi="Times New Roman" w:cs="Times New Roman"/>
          <w:b/>
          <w:sz w:val="22"/>
          <w:szCs w:val="22"/>
        </w:rPr>
        <w:t>Supplier’s obligations</w:t>
      </w:r>
    </w:p>
    <w:p w14:paraId="4B725AE6" w14:textId="77777777" w:rsidR="00AA2904" w:rsidRPr="003D24D2" w:rsidRDefault="00AA2904" w:rsidP="005C7F04">
      <w:pPr>
        <w:tabs>
          <w:tab w:val="left" w:pos="6073"/>
        </w:tabs>
        <w:rPr>
          <w:rFonts w:ascii="Times New Roman" w:hAnsi="Times New Roman" w:cs="Times New Roman"/>
          <w:sz w:val="22"/>
          <w:szCs w:val="22"/>
        </w:rPr>
      </w:pPr>
    </w:p>
    <w:p w14:paraId="7D1617C5" w14:textId="77777777" w:rsidR="00D00826" w:rsidRPr="003D24D2" w:rsidRDefault="00203BCB" w:rsidP="005C7F04">
      <w:pPr>
        <w:widowControl/>
        <w:tabs>
          <w:tab w:val="left" w:pos="567"/>
        </w:tabs>
        <w:autoSpaceDE/>
        <w:autoSpaceDN/>
        <w:ind w:left="567" w:hanging="567"/>
        <w:jc w:val="both"/>
        <w:rPr>
          <w:rFonts w:ascii="Times New Roman" w:hAnsi="Times New Roman" w:cs="Times New Roman"/>
          <w:sz w:val="22"/>
          <w:szCs w:val="22"/>
        </w:rPr>
      </w:pPr>
      <w:r w:rsidRPr="003D24D2">
        <w:rPr>
          <w:rFonts w:ascii="Times New Roman" w:hAnsi="Times New Roman" w:cs="Times New Roman"/>
          <w:sz w:val="22"/>
          <w:szCs w:val="22"/>
        </w:rPr>
        <w:t>1.</w:t>
      </w:r>
      <w:r w:rsidRPr="003D24D2">
        <w:rPr>
          <w:rFonts w:ascii="Times New Roman" w:hAnsi="Times New Roman" w:cs="Times New Roman"/>
          <w:sz w:val="22"/>
          <w:szCs w:val="22"/>
        </w:rPr>
        <w:tab/>
        <w:t xml:space="preserve">The Supplier undertakes to transfer to the </w:t>
      </w:r>
      <w:r w:rsidR="009A5146" w:rsidRPr="003D24D2">
        <w:rPr>
          <w:rFonts w:ascii="Times New Roman" w:hAnsi="Times New Roman" w:cs="Times New Roman"/>
          <w:sz w:val="22"/>
          <w:szCs w:val="22"/>
        </w:rPr>
        <w:t>Contracting Authority</w:t>
      </w:r>
      <w:r w:rsidRPr="003D24D2">
        <w:rPr>
          <w:rFonts w:ascii="Times New Roman" w:hAnsi="Times New Roman" w:cs="Times New Roman"/>
          <w:sz w:val="22"/>
          <w:szCs w:val="22"/>
        </w:rPr>
        <w:t xml:space="preserve"> the ownership of the Supply Object which:</w:t>
      </w:r>
    </w:p>
    <w:p w14:paraId="539AE830" w14:textId="77777777" w:rsidR="00D00826" w:rsidRPr="003D24D2" w:rsidRDefault="00D00826" w:rsidP="005C7F04">
      <w:pPr>
        <w:pStyle w:val="Akapitzlist"/>
        <w:widowControl/>
        <w:numPr>
          <w:ilvl w:val="0"/>
          <w:numId w:val="6"/>
        </w:numPr>
        <w:autoSpaceDE/>
        <w:autoSpaceDN/>
        <w:ind w:left="1134" w:hanging="283"/>
        <w:jc w:val="both"/>
        <w:rPr>
          <w:rFonts w:ascii="Times New Roman" w:hAnsi="Times New Roman"/>
          <w:sz w:val="22"/>
          <w:szCs w:val="22"/>
        </w:rPr>
      </w:pPr>
      <w:r w:rsidRPr="003D24D2">
        <w:rPr>
          <w:rFonts w:ascii="Times New Roman" w:hAnsi="Times New Roman"/>
          <w:sz w:val="22"/>
          <w:szCs w:val="22"/>
        </w:rPr>
        <w:t>is free from any physical and legal defects,</w:t>
      </w:r>
    </w:p>
    <w:p w14:paraId="043134AD" w14:textId="77777777" w:rsidR="003D24D2" w:rsidRPr="003D24D2" w:rsidRDefault="00D00826" w:rsidP="00B1414F">
      <w:pPr>
        <w:pStyle w:val="Akapitzlist"/>
        <w:widowControl/>
        <w:numPr>
          <w:ilvl w:val="0"/>
          <w:numId w:val="6"/>
        </w:numPr>
        <w:autoSpaceDE/>
        <w:autoSpaceDN/>
        <w:jc w:val="both"/>
        <w:rPr>
          <w:rFonts w:ascii="Times New Roman" w:hAnsi="Times New Roman"/>
          <w:sz w:val="22"/>
          <w:szCs w:val="22"/>
        </w:rPr>
        <w:pPrChange w:id="71" w:author="Agata Siwak" w:date="2025-12-08T06:44:00Z" w16du:dateUtc="2025-12-08T05:44:00Z">
          <w:pPr>
            <w:pStyle w:val="Akapitzlist"/>
            <w:widowControl/>
            <w:numPr>
              <w:numId w:val="6"/>
            </w:numPr>
            <w:autoSpaceDE/>
            <w:autoSpaceDN/>
            <w:ind w:left="1134" w:hanging="283"/>
            <w:jc w:val="both"/>
          </w:pPr>
        </w:pPrChange>
      </w:pPr>
      <w:r w:rsidRPr="003D24D2">
        <w:rPr>
          <w:rFonts w:ascii="Times New Roman" w:hAnsi="Times New Roman"/>
          <w:sz w:val="22"/>
          <w:szCs w:val="22"/>
        </w:rPr>
        <w:t xml:space="preserve">is of high quality, </w:t>
      </w:r>
    </w:p>
    <w:p w14:paraId="039C2B78" w14:textId="3CA56436" w:rsidR="00D00826" w:rsidRPr="00F95F3D" w:rsidRDefault="00D00826" w:rsidP="00B1414F">
      <w:pPr>
        <w:pStyle w:val="Akapitzlist"/>
        <w:widowControl/>
        <w:numPr>
          <w:ilvl w:val="0"/>
          <w:numId w:val="6"/>
        </w:numPr>
        <w:autoSpaceDE/>
        <w:autoSpaceDN/>
        <w:jc w:val="both"/>
        <w:rPr>
          <w:rFonts w:ascii="Times New Roman" w:hAnsi="Times New Roman"/>
          <w:sz w:val="22"/>
          <w:szCs w:val="22"/>
          <w:highlight w:val="yellow"/>
        </w:rPr>
        <w:pPrChange w:id="72" w:author="Agata Siwak" w:date="2025-12-08T06:44:00Z" w16du:dateUtc="2025-12-08T05:44:00Z">
          <w:pPr>
            <w:pStyle w:val="Akapitzlist"/>
            <w:widowControl/>
            <w:numPr>
              <w:numId w:val="6"/>
            </w:numPr>
            <w:autoSpaceDE/>
            <w:autoSpaceDN/>
            <w:ind w:left="1134" w:hanging="283"/>
            <w:jc w:val="both"/>
          </w:pPr>
        </w:pPrChange>
      </w:pPr>
      <w:r w:rsidRPr="003D24D2">
        <w:rPr>
          <w:rFonts w:ascii="Times New Roman" w:hAnsi="Times New Roman"/>
          <w:sz w:val="22"/>
          <w:szCs w:val="22"/>
        </w:rPr>
        <w:t>complies with the technical conditions and all other requirements specified in Appendix 1</w:t>
      </w:r>
      <w:r w:rsidR="00F55616" w:rsidRPr="003D24D2">
        <w:rPr>
          <w:rFonts w:ascii="Times New Roman" w:hAnsi="Times New Roman"/>
          <w:sz w:val="22"/>
          <w:szCs w:val="22"/>
        </w:rPr>
        <w:t>,</w:t>
      </w:r>
      <w:r w:rsidRPr="003D24D2">
        <w:rPr>
          <w:rFonts w:ascii="Times New Roman" w:hAnsi="Times New Roman"/>
          <w:sz w:val="22"/>
          <w:szCs w:val="22"/>
        </w:rPr>
        <w:t xml:space="preserve"> and has the quality approvals, required technical opinions, approvals, certificates, etc., confirming its compliance with the applicable standards and the </w:t>
      </w:r>
      <w:r w:rsidR="009A5146" w:rsidRPr="003D24D2">
        <w:rPr>
          <w:rFonts w:ascii="Times New Roman" w:hAnsi="Times New Roman"/>
          <w:sz w:val="22"/>
          <w:szCs w:val="22"/>
        </w:rPr>
        <w:t>Contracting Authority</w:t>
      </w:r>
      <w:r w:rsidRPr="003D24D2">
        <w:rPr>
          <w:rFonts w:ascii="Times New Roman" w:hAnsi="Times New Roman"/>
          <w:sz w:val="22"/>
          <w:szCs w:val="22"/>
        </w:rPr>
        <w:t>’s demand</w:t>
      </w:r>
      <w:del w:id="73" w:author="Agata Siwak" w:date="2025-12-08T06:44:00Z" w16du:dateUtc="2025-12-08T05:44:00Z">
        <w:r w:rsidRPr="00F95F3D">
          <w:rPr>
            <w:rFonts w:ascii="Times New Roman" w:hAnsi="Times New Roman"/>
            <w:sz w:val="22"/>
            <w:szCs w:val="22"/>
            <w:highlight w:val="yellow"/>
          </w:rPr>
          <w:delText>,</w:delText>
        </w:r>
      </w:del>
      <w:ins w:id="74" w:author="Agata Siwak" w:date="2025-12-08T06:44:00Z" w16du:dateUtc="2025-12-08T05:44:00Z">
        <w:r w:rsidR="006029F3" w:rsidRPr="00F95F3D">
          <w:rPr>
            <w:rFonts w:ascii="Times New Roman" w:hAnsi="Times New Roman"/>
            <w:sz w:val="22"/>
            <w:szCs w:val="22"/>
            <w:highlight w:val="yellow"/>
          </w:rPr>
          <w:t xml:space="preserve"> set out in this contract.</w:t>
        </w:r>
      </w:ins>
    </w:p>
    <w:p w14:paraId="193C5F75" w14:textId="77777777" w:rsidR="00D00826" w:rsidRPr="009A3BBF" w:rsidRDefault="00D00826" w:rsidP="005C7F04">
      <w:pPr>
        <w:pStyle w:val="Akapitzlist"/>
        <w:widowControl/>
        <w:numPr>
          <w:ilvl w:val="0"/>
          <w:numId w:val="6"/>
        </w:numPr>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meets the applicable requirements resulting from legal regulations, and the Polish and European standards. In the event of changes in the applicable regulations or standards during the term of the Contract, the Supplier shall ensure compliance of the Supply Object with these requirements </w:t>
      </w:r>
      <w:r w:rsidR="00F55616" w:rsidRPr="009A3BBF">
        <w:rPr>
          <w:rFonts w:ascii="Times New Roman" w:hAnsi="Times New Roman"/>
          <w:sz w:val="22"/>
          <w:szCs w:val="22"/>
        </w:rPr>
        <w:t>as binding on</w:t>
      </w:r>
      <w:r w:rsidRPr="009A3BBF">
        <w:rPr>
          <w:rFonts w:ascii="Times New Roman" w:hAnsi="Times New Roman"/>
          <w:sz w:val="22"/>
          <w:szCs w:val="22"/>
        </w:rPr>
        <w:t xml:space="preserve"> the supply date.</w:t>
      </w:r>
    </w:p>
    <w:p w14:paraId="3C26BC35" w14:textId="77777777" w:rsidR="00D00826"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Supplier shall provide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together with the Supply Object, with all documents, </w:t>
      </w:r>
      <w:r w:rsidR="00F55616" w:rsidRPr="009A3BBF">
        <w:rPr>
          <w:rFonts w:ascii="Times New Roman" w:hAnsi="Times New Roman" w:cs="Times New Roman"/>
          <w:sz w:val="22"/>
          <w:szCs w:val="22"/>
        </w:rPr>
        <w:t>including in particular:</w:t>
      </w:r>
      <w:r w:rsidRPr="009A3BBF">
        <w:rPr>
          <w:rFonts w:ascii="Times New Roman" w:hAnsi="Times New Roman" w:cs="Times New Roman"/>
          <w:sz w:val="22"/>
          <w:szCs w:val="22"/>
        </w:rPr>
        <w:t xml:space="preserve"> manuals in paper and electronic versions, documents specifying the characteristics and technical data of the Supply Object, a list of basic/normal and special equipment, instructions for safe operation, as well as </w:t>
      </w:r>
      <w:r w:rsidR="00F55616" w:rsidRPr="009A3BBF">
        <w:rPr>
          <w:rFonts w:ascii="Times New Roman" w:hAnsi="Times New Roman" w:cs="Times New Roman"/>
          <w:sz w:val="22"/>
          <w:szCs w:val="22"/>
        </w:rPr>
        <w:t xml:space="preserve">descriptions </w:t>
      </w:r>
      <w:r w:rsidRPr="009A3BBF">
        <w:rPr>
          <w:rFonts w:ascii="Times New Roman" w:hAnsi="Times New Roman" w:cs="Times New Roman"/>
          <w:sz w:val="22"/>
          <w:szCs w:val="22"/>
        </w:rPr>
        <w:t>of the method of loading and transport of the Supply Object, including its components or related parts, preparation of the assembly station and workplace conditions regarding the working environment of the Supply Object (transport and arrangement conditions, technical and op</w:t>
      </w:r>
      <w:r w:rsidR="00F55616" w:rsidRPr="009A3BBF">
        <w:rPr>
          <w:rFonts w:ascii="Times New Roman" w:hAnsi="Times New Roman" w:cs="Times New Roman"/>
          <w:sz w:val="22"/>
          <w:szCs w:val="22"/>
        </w:rPr>
        <w:t xml:space="preserve">erational data of the equipment, </w:t>
      </w:r>
      <w:r w:rsidRPr="009A3BBF">
        <w:rPr>
          <w:rFonts w:ascii="Times New Roman" w:hAnsi="Times New Roman" w:cs="Times New Roman"/>
          <w:sz w:val="22"/>
          <w:szCs w:val="22"/>
        </w:rPr>
        <w:t xml:space="preserve">and requirements regarding the operation of the equipment, e.g., humidity, temperature range, etc.), </w:t>
      </w:r>
      <w:bookmarkStart w:id="75" w:name="_Hlk535332507"/>
      <w:r w:rsidRPr="009A3BBF">
        <w:rPr>
          <w:rFonts w:ascii="Times New Roman" w:hAnsi="Times New Roman" w:cs="Times New Roman"/>
          <w:sz w:val="22"/>
          <w:szCs w:val="22"/>
        </w:rPr>
        <w:t>assembly requirements regarding the provision of the Supply Object with utilities: energy, compressed air, gases, etc.,</w:t>
      </w:r>
      <w:bookmarkEnd w:id="75"/>
      <w:r w:rsidRPr="009A3BBF">
        <w:rPr>
          <w:rFonts w:ascii="Times New Roman" w:hAnsi="Times New Roman" w:cs="Times New Roman"/>
          <w:sz w:val="22"/>
          <w:szCs w:val="22"/>
        </w:rPr>
        <w:t xml:space="preserve"> and assembly and start-up of the Supply Object. All required documents should be drawn up in Po</w:t>
      </w:r>
      <w:r w:rsidR="00F55616" w:rsidRPr="009A3BBF">
        <w:rPr>
          <w:rFonts w:ascii="Times New Roman" w:hAnsi="Times New Roman" w:cs="Times New Roman"/>
          <w:sz w:val="22"/>
          <w:szCs w:val="22"/>
        </w:rPr>
        <w:t>lish or translated into Polish.</w:t>
      </w:r>
    </w:p>
    <w:p w14:paraId="350F19A4" w14:textId="77777777" w:rsidR="00D00826"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Supplier shall bear full responsibility for the proper performance of the supply, assembly and training covered hereunder.</w:t>
      </w:r>
    </w:p>
    <w:p w14:paraId="1F5780FF" w14:textId="77777777" w:rsidR="00D00826"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 xml:space="preserve">The Supplier undertakes to perform the Subject-Matter of the Contract on its own. The delegation of the performance of the Supplier’s obligations arising hereunder to any third party shall require the prior written consent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 the event of such delegation, the Supplier shall be liable for all acts and omissions of the third parties indicated in the preceding sentence as </w:t>
      </w:r>
      <w:r w:rsidR="00F55616" w:rsidRPr="009A3BBF">
        <w:rPr>
          <w:rFonts w:ascii="Times New Roman" w:hAnsi="Times New Roman" w:cs="Times New Roman"/>
          <w:sz w:val="22"/>
          <w:szCs w:val="22"/>
        </w:rPr>
        <w:t>for its own acts and omissions.</w:t>
      </w:r>
    </w:p>
    <w:p w14:paraId="7AFC76FF" w14:textId="77777777" w:rsidR="00D00826"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 xml:space="preserve">If, despite the Supplier’s assurances, any third parties make any claims against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relating to the Supply Object, the Supplier undertakes to:</w:t>
      </w:r>
    </w:p>
    <w:p w14:paraId="426E15F7" w14:textId="77777777" w:rsidR="00D00826" w:rsidRPr="009A3BBF" w:rsidRDefault="00D00826" w:rsidP="005C7F04">
      <w:pPr>
        <w:pStyle w:val="Akapitzlist"/>
        <w:widowControl/>
        <w:numPr>
          <w:ilvl w:val="0"/>
          <w:numId w:val="7"/>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immediately enter into a dispute and indemnify the </w:t>
      </w:r>
      <w:r w:rsidR="009A5146">
        <w:rPr>
          <w:rFonts w:ascii="Times New Roman" w:hAnsi="Times New Roman"/>
          <w:sz w:val="22"/>
          <w:szCs w:val="22"/>
        </w:rPr>
        <w:t>Contracting Authority</w:t>
      </w:r>
      <w:r w:rsidRPr="009A3BBF">
        <w:rPr>
          <w:rFonts w:ascii="Times New Roman" w:hAnsi="Times New Roman"/>
          <w:sz w:val="22"/>
          <w:szCs w:val="22"/>
        </w:rPr>
        <w:t xml:space="preserve"> against all such claims by third parties</w:t>
      </w:r>
      <w:r w:rsidR="00F55616" w:rsidRPr="009A3BBF">
        <w:rPr>
          <w:rFonts w:ascii="Times New Roman" w:hAnsi="Times New Roman"/>
          <w:sz w:val="22"/>
          <w:szCs w:val="22"/>
        </w:rPr>
        <w:t>,</w:t>
      </w:r>
      <w:r w:rsidRPr="009A3BBF">
        <w:rPr>
          <w:rFonts w:ascii="Times New Roman" w:hAnsi="Times New Roman"/>
          <w:sz w:val="22"/>
          <w:szCs w:val="22"/>
        </w:rPr>
        <w:t xml:space="preserve"> relating to the Supply Object, as well as ensure that the </w:t>
      </w:r>
      <w:r w:rsidR="009A5146">
        <w:rPr>
          <w:rFonts w:ascii="Times New Roman" w:hAnsi="Times New Roman"/>
          <w:sz w:val="22"/>
          <w:szCs w:val="22"/>
        </w:rPr>
        <w:t>Contracting Authority</w:t>
      </w:r>
      <w:r w:rsidRPr="009A3BBF">
        <w:rPr>
          <w:rFonts w:ascii="Times New Roman" w:hAnsi="Times New Roman"/>
          <w:sz w:val="22"/>
          <w:szCs w:val="22"/>
        </w:rPr>
        <w:t xml:space="preserve"> is able to use the Supply Object in an undisturbed manner</w:t>
      </w:r>
      <w:bookmarkStart w:id="76" w:name="_Hlk531873567"/>
      <w:r w:rsidRPr="009A3BBF">
        <w:rPr>
          <w:rFonts w:ascii="Times New Roman" w:hAnsi="Times New Roman"/>
          <w:sz w:val="22"/>
          <w:szCs w:val="22"/>
        </w:rPr>
        <w:t>,</w:t>
      </w:r>
    </w:p>
    <w:bookmarkEnd w:id="76"/>
    <w:p w14:paraId="144D6BFE" w14:textId="77777777" w:rsidR="00D00826" w:rsidRPr="009A3BBF" w:rsidRDefault="00D00826" w:rsidP="005C7F04">
      <w:pPr>
        <w:pStyle w:val="Akapitzlist"/>
        <w:widowControl/>
        <w:numPr>
          <w:ilvl w:val="0"/>
          <w:numId w:val="7"/>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remedy any damage suffered by the </w:t>
      </w:r>
      <w:r w:rsidR="009A5146">
        <w:rPr>
          <w:rFonts w:ascii="Times New Roman" w:hAnsi="Times New Roman"/>
          <w:sz w:val="22"/>
          <w:szCs w:val="22"/>
        </w:rPr>
        <w:t>Contracting Authority</w:t>
      </w:r>
      <w:r w:rsidRPr="009A3BBF">
        <w:rPr>
          <w:rFonts w:ascii="Times New Roman" w:hAnsi="Times New Roman"/>
          <w:sz w:val="22"/>
          <w:szCs w:val="22"/>
        </w:rPr>
        <w:t xml:space="preserve"> as a result of such claims made against the latter by </w:t>
      </w:r>
      <w:r w:rsidR="00F55616" w:rsidRPr="009A3BBF">
        <w:rPr>
          <w:rFonts w:ascii="Times New Roman" w:hAnsi="Times New Roman"/>
          <w:sz w:val="22"/>
          <w:szCs w:val="22"/>
        </w:rPr>
        <w:t>any third parties</w:t>
      </w:r>
      <w:r w:rsidRPr="009A3BBF">
        <w:rPr>
          <w:rFonts w:ascii="Times New Roman" w:hAnsi="Times New Roman"/>
          <w:sz w:val="22"/>
          <w:szCs w:val="22"/>
        </w:rPr>
        <w:t xml:space="preserve">, relating to the Supply Object, as well as cover any costs relating to the inability to use the Supply Object or damage to the </w:t>
      </w:r>
      <w:r w:rsidR="009A5146">
        <w:rPr>
          <w:rFonts w:ascii="Times New Roman" w:hAnsi="Times New Roman"/>
          <w:sz w:val="22"/>
          <w:szCs w:val="22"/>
        </w:rPr>
        <w:t>Contracting Authority</w:t>
      </w:r>
      <w:r w:rsidRPr="009A3BBF">
        <w:rPr>
          <w:rFonts w:ascii="Times New Roman" w:hAnsi="Times New Roman"/>
          <w:sz w:val="22"/>
          <w:szCs w:val="22"/>
        </w:rPr>
        <w:t xml:space="preserve">’s reputation resulting from such third-party claims, </w:t>
      </w:r>
    </w:p>
    <w:p w14:paraId="793498C8" w14:textId="77777777" w:rsidR="00D00826" w:rsidRPr="009A3BBF" w:rsidRDefault="00D00826" w:rsidP="005C7F04">
      <w:pPr>
        <w:pStyle w:val="Akapitzlist"/>
        <w:widowControl/>
        <w:numPr>
          <w:ilvl w:val="0"/>
          <w:numId w:val="7"/>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make a public statement, in an appropriate form and content, if the fact of third party claims relating to the Supply Object becomes public. </w:t>
      </w:r>
    </w:p>
    <w:p w14:paraId="71D6229F" w14:textId="77777777" w:rsidR="00D00826"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The Supplier undertakes to comply with the rules and regulations on occupational health and safety, collectively referred to as “</w:t>
      </w:r>
      <w:r w:rsidRPr="009A3BBF">
        <w:rPr>
          <w:rFonts w:ascii="Times New Roman" w:hAnsi="Times New Roman" w:cs="Times New Roman"/>
          <w:b/>
          <w:sz w:val="22"/>
          <w:szCs w:val="22"/>
        </w:rPr>
        <w:t>OHS</w:t>
      </w:r>
      <w:r w:rsidRPr="009A3BBF">
        <w:rPr>
          <w:rFonts w:ascii="Times New Roman" w:hAnsi="Times New Roman" w:cs="Times New Roman"/>
          <w:sz w:val="22"/>
          <w:szCs w:val="22"/>
        </w:rPr>
        <w:t xml:space="preserve">”, fire protection regulations, and environmental protection regulations. </w:t>
      </w:r>
    </w:p>
    <w:p w14:paraId="3EFB123E" w14:textId="5A6472A5" w:rsidR="00D00826" w:rsidRPr="009A3BBF" w:rsidRDefault="00203BCB" w:rsidP="005C7F04">
      <w:pPr>
        <w:widowControl/>
        <w:autoSpaceDE/>
        <w:autoSpaceDN/>
        <w:adjustRightInd/>
        <w:ind w:left="567" w:hanging="567"/>
        <w:jc w:val="both"/>
        <w:rPr>
          <w:rStyle w:val="Uwydatnienie"/>
          <w:rFonts w:ascii="Times New Roman" w:hAnsi="Times New Roman" w:cs="Times New Roman"/>
          <w:i w:val="0"/>
          <w:iCs w:val="0"/>
          <w:sz w:val="22"/>
          <w:szCs w:val="22"/>
        </w:rPr>
      </w:pPr>
      <w:r w:rsidRPr="009A3BBF">
        <w:rPr>
          <w:rStyle w:val="Uwydatnienie"/>
          <w:rFonts w:ascii="Times New Roman" w:hAnsi="Times New Roman" w:cs="Times New Roman"/>
          <w:i w:val="0"/>
          <w:sz w:val="22"/>
          <w:szCs w:val="22"/>
        </w:rPr>
        <w:t>7.</w:t>
      </w:r>
      <w:r w:rsidRPr="009A3BBF">
        <w:rPr>
          <w:rStyle w:val="Uwydatnienie"/>
          <w:rFonts w:ascii="Times New Roman" w:hAnsi="Times New Roman" w:cs="Times New Roman"/>
          <w:i w:val="0"/>
          <w:sz w:val="22"/>
          <w:szCs w:val="22"/>
        </w:rPr>
        <w:tab/>
      </w:r>
      <w:r w:rsidR="00F20689" w:rsidRPr="00CA3FB8">
        <w:rPr>
          <w:rStyle w:val="Uwydatnienie"/>
          <w:rFonts w:ascii="Times New Roman" w:hAnsi="Times New Roman"/>
          <w:i w:val="0"/>
          <w:sz w:val="22"/>
          <w:rPrChange w:id="77" w:author="Agata Siwak" w:date="2025-12-08T06:44:00Z" w16du:dateUtc="2025-12-08T05:44:00Z">
            <w:rPr>
              <w:rFonts w:ascii="Times New Roman" w:hAnsi="Times New Roman"/>
              <w:sz w:val="22"/>
            </w:rPr>
          </w:rPrChange>
        </w:rPr>
        <w:t xml:space="preserve">In compliance with the Act of 24 April 2009 on batteries and accumulators (Journal of Laws of </w:t>
      </w:r>
      <w:r w:rsidR="00F20689">
        <w:rPr>
          <w:rStyle w:val="Uwydatnienie"/>
          <w:rFonts w:ascii="Times New Roman" w:hAnsi="Times New Roman"/>
          <w:i w:val="0"/>
          <w:sz w:val="22"/>
          <w:rPrChange w:id="78" w:author="Agata Siwak" w:date="2025-12-08T06:44:00Z" w16du:dateUtc="2025-12-08T05:44:00Z">
            <w:rPr>
              <w:rFonts w:ascii="Times New Roman" w:hAnsi="Times New Roman"/>
              <w:sz w:val="22"/>
            </w:rPr>
          </w:rPrChange>
        </w:rPr>
        <w:t>2024</w:t>
      </w:r>
      <w:r w:rsidR="00F20689" w:rsidRPr="00CA3FB8">
        <w:rPr>
          <w:rStyle w:val="Uwydatnienie"/>
          <w:rFonts w:ascii="Times New Roman" w:hAnsi="Times New Roman"/>
          <w:i w:val="0"/>
          <w:sz w:val="22"/>
          <w:rPrChange w:id="79" w:author="Agata Siwak" w:date="2025-12-08T06:44:00Z" w16du:dateUtc="2025-12-08T05:44:00Z">
            <w:rPr>
              <w:rFonts w:ascii="Times New Roman" w:hAnsi="Times New Roman"/>
              <w:sz w:val="22"/>
            </w:rPr>
          </w:rPrChange>
        </w:rPr>
        <w:t>,</w:t>
      </w:r>
      <w:r w:rsidR="00F20689" w:rsidRPr="00CA3FB8">
        <w:rPr>
          <w:rStyle w:val="Uwydatnienie"/>
          <w:rFonts w:ascii="Times New Roman" w:hAnsi="Times New Roman"/>
          <w:sz w:val="22"/>
          <w:rPrChange w:id="80" w:author="Agata Siwak" w:date="2025-12-08T06:44:00Z" w16du:dateUtc="2025-12-08T05:44:00Z">
            <w:rPr>
              <w:rFonts w:ascii="Times New Roman" w:hAnsi="Times New Roman"/>
              <w:sz w:val="22"/>
            </w:rPr>
          </w:rPrChange>
        </w:rPr>
        <w:t xml:space="preserve"> </w:t>
      </w:r>
      <w:r w:rsidR="00F20689" w:rsidRPr="00CA3FB8">
        <w:rPr>
          <w:rStyle w:val="Uwydatnienie"/>
          <w:rFonts w:ascii="Times New Roman" w:hAnsi="Times New Roman"/>
          <w:i w:val="0"/>
          <w:sz w:val="22"/>
          <w:rPrChange w:id="81" w:author="Agata Siwak" w:date="2025-12-08T06:44:00Z" w16du:dateUtc="2025-12-08T05:44:00Z">
            <w:rPr>
              <w:rFonts w:ascii="Times New Roman" w:hAnsi="Times New Roman"/>
              <w:sz w:val="22"/>
            </w:rPr>
          </w:rPrChange>
        </w:rPr>
        <w:t xml:space="preserve">item </w:t>
      </w:r>
      <w:r w:rsidR="00F20689">
        <w:rPr>
          <w:rStyle w:val="Uwydatnienie"/>
          <w:rFonts w:ascii="Times New Roman" w:hAnsi="Times New Roman"/>
          <w:i w:val="0"/>
          <w:sz w:val="22"/>
          <w:rPrChange w:id="82" w:author="Agata Siwak" w:date="2025-12-08T06:44:00Z" w16du:dateUtc="2025-12-08T05:44:00Z">
            <w:rPr>
              <w:rFonts w:ascii="Times New Roman" w:hAnsi="Times New Roman"/>
              <w:sz w:val="22"/>
            </w:rPr>
          </w:rPrChange>
        </w:rPr>
        <w:t>1004</w:t>
      </w:r>
      <w:r w:rsidR="00F20689" w:rsidRPr="00CA3FB8">
        <w:rPr>
          <w:rStyle w:val="Uwydatnienie"/>
          <w:rFonts w:ascii="Times New Roman" w:hAnsi="Times New Roman"/>
          <w:i w:val="0"/>
          <w:sz w:val="22"/>
          <w:rPrChange w:id="83" w:author="Agata Siwak" w:date="2025-12-08T06:44:00Z" w16du:dateUtc="2025-12-08T05:44:00Z">
            <w:rPr>
              <w:rFonts w:ascii="Times New Roman" w:hAnsi="Times New Roman"/>
              <w:sz w:val="22"/>
            </w:rPr>
          </w:rPrChange>
        </w:rPr>
        <w:t>) , the Supplier declares that, if batteries/accumulators are supplied as components of the Supply Object, information about their type, character and number of pieces, as well as total weight, shall be provided to the Contracting Authority. The Supplier declares that the batteries and accumulators supplied meet the requirements of Directive 2006/66/EC of the European Parliament and of the Council of 6 September 2006 on batteries and accumulators for electrical equipment, regarding the content of cadmium and mercury.</w:t>
      </w:r>
    </w:p>
    <w:p w14:paraId="40F79E54" w14:textId="77777777" w:rsidR="00DB333C" w:rsidRDefault="00DB333C" w:rsidP="005C7F04">
      <w:pPr>
        <w:pStyle w:val="NormalnyWeb"/>
        <w:numPr>
          <w:ilvl w:val="0"/>
          <w:numId w:val="48"/>
        </w:numPr>
        <w:shd w:val="clear" w:color="auto" w:fill="FFFFFF"/>
        <w:spacing w:before="0" w:beforeAutospacing="0" w:after="0" w:afterAutospacing="0"/>
        <w:ind w:left="567" w:hanging="567"/>
        <w:jc w:val="both"/>
        <w:rPr>
          <w:sz w:val="22"/>
          <w:szCs w:val="22"/>
        </w:rPr>
      </w:pPr>
      <w:bookmarkStart w:id="84" w:name="_Hlk124848510"/>
      <w:r w:rsidRPr="009A3BBF">
        <w:rPr>
          <w:rStyle w:val="Uwydatnienie"/>
          <w:i w:val="0"/>
          <w:sz w:val="22"/>
          <w:szCs w:val="22"/>
        </w:rPr>
        <w:t>The Supplier</w:t>
      </w:r>
      <w:r w:rsidRPr="009A3BBF">
        <w:rPr>
          <w:sz w:val="22"/>
          <w:szCs w:val="22"/>
        </w:rPr>
        <w:t xml:space="preserve"> undertakes to conclude, for the duration of the performance of the Subject-Matter of the Contract, an insurance agreement covering the entire risk and liability related to the performance hereof, and to pay, in a timely manner, the applicable insurance premiums, including:</w:t>
      </w:r>
    </w:p>
    <w:p w14:paraId="7681D321" w14:textId="77777777" w:rsidR="00DB333C" w:rsidRPr="009A3BBF" w:rsidRDefault="00DB333C" w:rsidP="005C7F04">
      <w:pPr>
        <w:pStyle w:val="NormalnyWeb"/>
        <w:numPr>
          <w:ilvl w:val="0"/>
          <w:numId w:val="76"/>
        </w:numPr>
        <w:shd w:val="clear" w:color="auto" w:fill="FFFFFF"/>
        <w:spacing w:before="0" w:beforeAutospacing="0" w:after="0" w:afterAutospacing="0"/>
        <w:jc w:val="both"/>
        <w:rPr>
          <w:sz w:val="22"/>
          <w:szCs w:val="22"/>
        </w:rPr>
      </w:pPr>
      <w:r w:rsidRPr="009A3BBF">
        <w:rPr>
          <w:sz w:val="22"/>
          <w:szCs w:val="22"/>
        </w:rPr>
        <w:t>third-party liability insurance for the Supplier on account of its business activit</w:t>
      </w:r>
      <w:r w:rsidR="00EF7A4E" w:rsidRPr="009A3BBF">
        <w:rPr>
          <w:sz w:val="22"/>
          <w:szCs w:val="22"/>
        </w:rPr>
        <w:t>y, covering at least the damage</w:t>
      </w:r>
      <w:r w:rsidRPr="009A3BBF">
        <w:rPr>
          <w:sz w:val="22"/>
          <w:szCs w:val="22"/>
        </w:rPr>
        <w:t xml:space="preserve"> </w:t>
      </w:r>
      <w:r w:rsidR="00EF7A4E" w:rsidRPr="009A3BBF">
        <w:rPr>
          <w:sz w:val="22"/>
          <w:szCs w:val="22"/>
        </w:rPr>
        <w:t>sustained</w:t>
      </w:r>
      <w:r w:rsidRPr="009A3BBF">
        <w:rPr>
          <w:sz w:val="22"/>
          <w:szCs w:val="22"/>
        </w:rPr>
        <w:t xml:space="preserve"> by third parties as a result of death, bodily injury, he</w:t>
      </w:r>
      <w:r w:rsidR="00EF7A4E" w:rsidRPr="009A3BBF">
        <w:rPr>
          <w:sz w:val="22"/>
          <w:szCs w:val="22"/>
        </w:rPr>
        <w:t xml:space="preserve">alth disorder (personal damage), </w:t>
      </w:r>
      <w:r w:rsidRPr="009A3BBF">
        <w:rPr>
          <w:sz w:val="22"/>
          <w:szCs w:val="22"/>
        </w:rPr>
        <w:t xml:space="preserve">or as a result of loss, destruction or damage to its own or third-party property, as well as damages caused by errors (material damage), arising in connection with the performance of the delivery and other work covered hereunder, for an insurance amount not lower than the </w:t>
      </w:r>
      <w:r w:rsidR="00E86E10" w:rsidRPr="009A3BBF">
        <w:rPr>
          <w:sz w:val="22"/>
          <w:szCs w:val="22"/>
        </w:rPr>
        <w:t xml:space="preserve">net value of the Contract, i.e., </w:t>
      </w:r>
      <w:r w:rsidRPr="00F95F3D">
        <w:rPr>
          <w:sz w:val="22"/>
          <w:szCs w:val="22"/>
          <w:highlight w:val="yellow"/>
        </w:rPr>
        <w:t>....................</w:t>
      </w:r>
      <w:r w:rsidR="00E86E10" w:rsidRPr="00F95F3D">
        <w:rPr>
          <w:sz w:val="22"/>
          <w:szCs w:val="22"/>
          <w:highlight w:val="yellow"/>
        </w:rPr>
        <w:t xml:space="preserve"> </w:t>
      </w:r>
      <w:r w:rsidRPr="00F95F3D">
        <w:rPr>
          <w:sz w:val="22"/>
          <w:szCs w:val="22"/>
          <w:highlight w:val="yellow"/>
        </w:rPr>
        <w:t>(say: .........</w:t>
      </w:r>
      <w:r w:rsidR="00E86E10" w:rsidRPr="00F95F3D">
        <w:rPr>
          <w:sz w:val="22"/>
          <w:szCs w:val="22"/>
          <w:highlight w:val="yellow"/>
        </w:rPr>
        <w:t>...................</w:t>
      </w:r>
      <w:r w:rsidRPr="00F95F3D">
        <w:rPr>
          <w:sz w:val="22"/>
          <w:szCs w:val="22"/>
          <w:highlight w:val="yellow"/>
        </w:rPr>
        <w:t xml:space="preserve"> zlotys),</w:t>
      </w:r>
    </w:p>
    <w:p w14:paraId="6D8D984A" w14:textId="77777777" w:rsidR="00DB333C" w:rsidRPr="009A3BBF" w:rsidRDefault="00DB333C" w:rsidP="005C7F04">
      <w:pPr>
        <w:pStyle w:val="NormalnyWeb"/>
        <w:numPr>
          <w:ilvl w:val="0"/>
          <w:numId w:val="76"/>
        </w:numPr>
        <w:shd w:val="clear" w:color="auto" w:fill="FFFFFF"/>
        <w:spacing w:before="0" w:beforeAutospacing="0" w:after="0" w:afterAutospacing="0"/>
        <w:jc w:val="both"/>
        <w:rPr>
          <w:sz w:val="22"/>
          <w:szCs w:val="22"/>
        </w:rPr>
      </w:pPr>
      <w:r w:rsidRPr="009A3BBF">
        <w:rPr>
          <w:sz w:val="22"/>
          <w:szCs w:val="22"/>
        </w:rPr>
        <w:t xml:space="preserve">accident insurance for the Supplier’s staff, employees and all </w:t>
      </w:r>
      <w:r w:rsidR="004E7129">
        <w:rPr>
          <w:sz w:val="22"/>
          <w:szCs w:val="22"/>
        </w:rPr>
        <w:t>subcontractors</w:t>
      </w:r>
      <w:r w:rsidRPr="009A3BBF">
        <w:rPr>
          <w:sz w:val="22"/>
          <w:szCs w:val="22"/>
        </w:rPr>
        <w:t>, and for any other persons performing the Subject-Matter of the Contract on behalf of the Supplier;</w:t>
      </w:r>
    </w:p>
    <w:p w14:paraId="6C184019" w14:textId="77777777" w:rsidR="00DB333C" w:rsidRPr="009A3BBF" w:rsidRDefault="00DB333C" w:rsidP="005C7F04">
      <w:pPr>
        <w:pStyle w:val="NormalnyWeb"/>
        <w:numPr>
          <w:ilvl w:val="0"/>
          <w:numId w:val="48"/>
        </w:numPr>
        <w:shd w:val="clear" w:color="auto" w:fill="FFFFFF"/>
        <w:spacing w:before="0" w:beforeAutospacing="0" w:after="0" w:afterAutospacing="0"/>
        <w:ind w:left="567" w:hanging="567"/>
        <w:jc w:val="both"/>
        <w:rPr>
          <w:sz w:val="22"/>
          <w:szCs w:val="22"/>
        </w:rPr>
      </w:pPr>
      <w:r w:rsidRPr="009A3BBF">
        <w:rPr>
          <w:sz w:val="22"/>
          <w:szCs w:val="22"/>
        </w:rPr>
        <w:t xml:space="preserve"> The request referred to in Par. 8 shall be accompanied by:</w:t>
      </w:r>
    </w:p>
    <w:p w14:paraId="795FEA9A" w14:textId="77777777" w:rsidR="00DB333C" w:rsidRPr="009A3BBF" w:rsidRDefault="00DB333C" w:rsidP="005C7F04">
      <w:pPr>
        <w:pStyle w:val="NormalnyWeb"/>
        <w:numPr>
          <w:ilvl w:val="0"/>
          <w:numId w:val="46"/>
        </w:numPr>
        <w:shd w:val="clear" w:color="auto" w:fill="FFFFFF"/>
        <w:spacing w:before="0" w:beforeAutospacing="0" w:after="0" w:afterAutospacing="0"/>
        <w:jc w:val="both"/>
        <w:rPr>
          <w:sz w:val="22"/>
          <w:szCs w:val="22"/>
        </w:rPr>
      </w:pPr>
      <w:r w:rsidRPr="009A3BBF">
        <w:rPr>
          <w:sz w:val="22"/>
          <w:szCs w:val="22"/>
        </w:rPr>
        <w:t>damages payable in Polish zlotys, without limitation;</w:t>
      </w:r>
    </w:p>
    <w:p w14:paraId="6FB808F5" w14:textId="77777777" w:rsidR="00DB333C" w:rsidRPr="009A3BBF" w:rsidRDefault="00DB333C" w:rsidP="005C7F04">
      <w:pPr>
        <w:pStyle w:val="NormalnyWeb"/>
        <w:numPr>
          <w:ilvl w:val="0"/>
          <w:numId w:val="46"/>
        </w:numPr>
        <w:shd w:val="clear" w:color="auto" w:fill="FFFFFF"/>
        <w:spacing w:before="0" w:beforeAutospacing="0" w:after="0" w:afterAutospacing="0"/>
        <w:jc w:val="both"/>
        <w:rPr>
          <w:sz w:val="22"/>
          <w:szCs w:val="22"/>
        </w:rPr>
      </w:pPr>
      <w:r w:rsidRPr="009A3BBF">
        <w:rPr>
          <w:sz w:val="22"/>
          <w:szCs w:val="22"/>
        </w:rPr>
        <w:t xml:space="preserve">the cost of the </w:t>
      </w:r>
      <w:r w:rsidR="00EF7A4E" w:rsidRPr="009A3BBF">
        <w:rPr>
          <w:sz w:val="22"/>
          <w:szCs w:val="22"/>
        </w:rPr>
        <w:t>agreement</w:t>
      </w:r>
      <w:r w:rsidRPr="009A3BBF">
        <w:rPr>
          <w:sz w:val="22"/>
          <w:szCs w:val="22"/>
        </w:rPr>
        <w:t xml:space="preserve"> referred to in Par. 8; in particular, insurance premiums shall be borne entirely by the Supplier.</w:t>
      </w:r>
    </w:p>
    <w:p w14:paraId="023C9851" w14:textId="77777777" w:rsidR="00DB333C" w:rsidRPr="009A3BBF" w:rsidRDefault="00DB333C" w:rsidP="005C7F04">
      <w:pPr>
        <w:pStyle w:val="NormalnyWeb"/>
        <w:numPr>
          <w:ilvl w:val="0"/>
          <w:numId w:val="48"/>
        </w:numPr>
        <w:shd w:val="clear" w:color="auto" w:fill="FFFFFF"/>
        <w:spacing w:before="0" w:beforeAutospacing="0" w:after="0" w:afterAutospacing="0"/>
        <w:ind w:hanging="720"/>
        <w:jc w:val="both"/>
        <w:rPr>
          <w:sz w:val="22"/>
          <w:szCs w:val="22"/>
        </w:rPr>
      </w:pPr>
      <w:r w:rsidRPr="009A3BBF">
        <w:rPr>
          <w:sz w:val="22"/>
          <w:szCs w:val="22"/>
        </w:rPr>
        <w:t xml:space="preserve">The Supplier shall submit to the </w:t>
      </w:r>
      <w:r w:rsidR="009A5146">
        <w:rPr>
          <w:sz w:val="22"/>
          <w:szCs w:val="22"/>
        </w:rPr>
        <w:t>Contracting Authority</w:t>
      </w:r>
      <w:r w:rsidRPr="009A3BBF">
        <w:rPr>
          <w:sz w:val="22"/>
          <w:szCs w:val="22"/>
        </w:rPr>
        <w:t xml:space="preserve"> documents confirming the conclusion of insurance contracts, including in particular a copy of the contract and the insurance policy, no later than by the date of handing over the premises for the assembly and delivery of the Supply Object. In the event of failure to comply with this obligation, the Purchaser shall have the right to withhold the handover of the premises for the assembly and delivery of the Supply Object until the documents in question are submitted, which shall not suspend the contractual deadlines for the Supplier’s performance of the contract.</w:t>
      </w:r>
    </w:p>
    <w:p w14:paraId="69AC11E5" w14:textId="77777777" w:rsidR="00DB333C" w:rsidRPr="009A3BBF" w:rsidRDefault="00DB333C" w:rsidP="005C7F04">
      <w:pPr>
        <w:pStyle w:val="NormalnyWeb"/>
        <w:numPr>
          <w:ilvl w:val="0"/>
          <w:numId w:val="48"/>
        </w:numPr>
        <w:shd w:val="clear" w:color="auto" w:fill="FFFFFF"/>
        <w:spacing w:before="0" w:beforeAutospacing="0" w:after="0" w:afterAutospacing="0"/>
        <w:ind w:hanging="720"/>
        <w:jc w:val="both"/>
        <w:rPr>
          <w:sz w:val="22"/>
          <w:szCs w:val="22"/>
        </w:rPr>
      </w:pPr>
      <w:r w:rsidRPr="009A3BBF">
        <w:rPr>
          <w:sz w:val="22"/>
          <w:szCs w:val="22"/>
        </w:rPr>
        <w:t xml:space="preserve">In the event that the </w:t>
      </w:r>
      <w:r w:rsidR="00EF7A4E" w:rsidRPr="009A3BBF">
        <w:rPr>
          <w:sz w:val="22"/>
          <w:szCs w:val="22"/>
        </w:rPr>
        <w:t>duration hereof</w:t>
      </w:r>
      <w:r w:rsidRPr="009A3BBF">
        <w:rPr>
          <w:sz w:val="22"/>
          <w:szCs w:val="22"/>
        </w:rPr>
        <w:t xml:space="preserve"> is extended, the Supplier undertakes to renew the insurance on the p</w:t>
      </w:r>
      <w:r w:rsidR="00EF7A4E" w:rsidRPr="009A3BBF">
        <w:rPr>
          <w:sz w:val="22"/>
          <w:szCs w:val="22"/>
        </w:rPr>
        <w:t xml:space="preserve">rinciples stipulated in Pars. 8 – </w:t>
      </w:r>
      <w:r w:rsidRPr="009A3BBF">
        <w:rPr>
          <w:sz w:val="22"/>
          <w:szCs w:val="22"/>
        </w:rPr>
        <w:t xml:space="preserve">10, providing the </w:t>
      </w:r>
      <w:r w:rsidR="009A5146">
        <w:rPr>
          <w:sz w:val="22"/>
          <w:szCs w:val="22"/>
        </w:rPr>
        <w:t>Contracting Authority</w:t>
      </w:r>
      <w:r w:rsidRPr="009A3BBF">
        <w:rPr>
          <w:sz w:val="22"/>
          <w:szCs w:val="22"/>
        </w:rPr>
        <w:t xml:space="preserve"> with documents confirming the conclusion of the insurance </w:t>
      </w:r>
      <w:r w:rsidR="00EF7A4E" w:rsidRPr="009A3BBF">
        <w:rPr>
          <w:sz w:val="22"/>
          <w:szCs w:val="22"/>
        </w:rPr>
        <w:t>agreement</w:t>
      </w:r>
      <w:r w:rsidRPr="009A3BBF">
        <w:rPr>
          <w:sz w:val="22"/>
          <w:szCs w:val="22"/>
        </w:rPr>
        <w:t xml:space="preserve">, including in particular a copy of the </w:t>
      </w:r>
      <w:r w:rsidR="00EF7A4E" w:rsidRPr="009A3BBF">
        <w:rPr>
          <w:sz w:val="22"/>
          <w:szCs w:val="22"/>
        </w:rPr>
        <w:t>agreement</w:t>
      </w:r>
      <w:r w:rsidRPr="009A3BBF">
        <w:rPr>
          <w:sz w:val="22"/>
          <w:szCs w:val="22"/>
        </w:rPr>
        <w:t xml:space="preserve"> and the insurance policy, at least one month before the expiry of the previous insurance </w:t>
      </w:r>
      <w:r w:rsidR="00EF7A4E" w:rsidRPr="009A3BBF">
        <w:rPr>
          <w:sz w:val="22"/>
          <w:szCs w:val="22"/>
        </w:rPr>
        <w:t>agreement</w:t>
      </w:r>
      <w:r w:rsidRPr="009A3BBF">
        <w:rPr>
          <w:sz w:val="22"/>
          <w:szCs w:val="22"/>
        </w:rPr>
        <w:t>.</w:t>
      </w:r>
    </w:p>
    <w:p w14:paraId="0937806C" w14:textId="30023559" w:rsidR="00AA2904" w:rsidRPr="009A3BBF" w:rsidRDefault="003A0E33" w:rsidP="005C7F04">
      <w:pPr>
        <w:pStyle w:val="NormalnyWeb"/>
        <w:numPr>
          <w:ilvl w:val="0"/>
          <w:numId w:val="48"/>
        </w:numPr>
        <w:shd w:val="clear" w:color="auto" w:fill="FFFFFF"/>
        <w:spacing w:before="0" w:beforeAutospacing="0" w:after="0" w:afterAutospacing="0"/>
        <w:ind w:hanging="720"/>
        <w:jc w:val="both"/>
        <w:rPr>
          <w:sz w:val="22"/>
          <w:rPrChange w:id="85" w:author="Agata Siwak" w:date="2025-12-08T06:44:00Z" w16du:dateUtc="2025-12-08T05:44:00Z">
            <w:rPr>
              <w:sz w:val="22"/>
              <w:lang w:val="pl-PL"/>
            </w:rPr>
          </w:rPrChange>
        </w:rPr>
        <w:pPrChange w:id="86" w:author="Agata Siwak" w:date="2025-12-08T06:44:00Z" w16du:dateUtc="2025-12-08T05:44:00Z">
          <w:pPr>
            <w:pStyle w:val="NormalnyWeb"/>
            <w:numPr>
              <w:numId w:val="48"/>
            </w:numPr>
            <w:shd w:val="clear" w:color="auto" w:fill="FFFFFF"/>
            <w:ind w:left="720" w:hanging="720"/>
            <w:jc w:val="both"/>
          </w:pPr>
        </w:pPrChange>
      </w:pPr>
      <w:r w:rsidRPr="009A3BBF">
        <w:rPr>
          <w:sz w:val="22"/>
          <w:szCs w:val="22"/>
        </w:rPr>
        <w:t xml:space="preserve">The documents mentioned in Par. 10 above shall be forwarded to the </w:t>
      </w:r>
      <w:r w:rsidR="009A5146">
        <w:rPr>
          <w:sz w:val="22"/>
          <w:szCs w:val="22"/>
        </w:rPr>
        <w:t>Contracting Authority</w:t>
      </w:r>
      <w:r w:rsidRPr="009A3BBF">
        <w:rPr>
          <w:sz w:val="22"/>
          <w:szCs w:val="22"/>
        </w:rPr>
        <w:t>, to the e-mail</w:t>
      </w:r>
      <w:r w:rsidR="00EF7A4E" w:rsidRPr="009A3BBF">
        <w:rPr>
          <w:sz w:val="22"/>
          <w:szCs w:val="22"/>
        </w:rPr>
        <w:t xml:space="preserve"> addresses indicated in Par. </w:t>
      </w:r>
      <w:r w:rsidR="00F20689" w:rsidRPr="00CA3FB8">
        <w:rPr>
          <w:sz w:val="22"/>
          <w:szCs w:val="22"/>
        </w:rPr>
        <w:t>15(1)</w:t>
      </w:r>
      <w:r w:rsidR="00F20689">
        <w:rPr>
          <w:sz w:val="22"/>
          <w:szCs w:val="22"/>
        </w:rPr>
        <w:t>(1)</w:t>
      </w:r>
      <w:r w:rsidR="00F20689" w:rsidRPr="00CA3FB8">
        <w:rPr>
          <w:sz w:val="22"/>
          <w:szCs w:val="22"/>
        </w:rPr>
        <w:t xml:space="preserve">. </w:t>
      </w:r>
      <w:bookmarkEnd w:id="84"/>
      <w:del w:id="87" w:author="Agata Siwak" w:date="2025-12-08T06:44:00Z" w16du:dateUtc="2025-12-08T05:44:00Z">
        <w:r w:rsidR="006D53E8" w:rsidRPr="006D53E8">
          <w:rPr>
            <w:sz w:val="22"/>
            <w:szCs w:val="22"/>
            <w:lang w:val="pl-PL"/>
          </w:rPr>
          <w:delText xml:space="preserve"> </w:delText>
        </w:r>
      </w:del>
    </w:p>
    <w:p w14:paraId="5FC566FB" w14:textId="77777777" w:rsidR="00AA2904" w:rsidRPr="009A3BBF" w:rsidRDefault="00AA2904" w:rsidP="005C7F04">
      <w:pPr>
        <w:pStyle w:val="NormalnyWeb"/>
        <w:numPr>
          <w:ilvl w:val="0"/>
          <w:numId w:val="48"/>
        </w:numPr>
        <w:shd w:val="clear" w:color="auto" w:fill="FFFFFF"/>
        <w:spacing w:before="0" w:beforeAutospacing="0" w:after="0" w:afterAutospacing="0"/>
        <w:ind w:hanging="720"/>
        <w:jc w:val="both"/>
        <w:rPr>
          <w:del w:id="88" w:author="Agata Siwak" w:date="2025-12-08T06:44:00Z" w16du:dateUtc="2025-12-08T05:44:00Z"/>
          <w:sz w:val="22"/>
          <w:szCs w:val="22"/>
        </w:rPr>
      </w:pPr>
    </w:p>
    <w:p w14:paraId="31466DE0" w14:textId="77777777" w:rsidR="00EF7A4E" w:rsidRPr="009A3BBF" w:rsidRDefault="00EF7A4E" w:rsidP="005C7F04">
      <w:pPr>
        <w:pStyle w:val="NormalnyWeb"/>
        <w:shd w:val="clear" w:color="auto" w:fill="FFFFFF"/>
        <w:spacing w:before="0" w:beforeAutospacing="0" w:after="0" w:afterAutospacing="0"/>
        <w:jc w:val="both"/>
        <w:rPr>
          <w:sz w:val="22"/>
          <w:szCs w:val="22"/>
        </w:rPr>
      </w:pPr>
    </w:p>
    <w:p w14:paraId="75F1FE84" w14:textId="77777777" w:rsidR="00346074" w:rsidRPr="009A3BBF" w:rsidRDefault="00AA2904"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§4</w:t>
      </w:r>
    </w:p>
    <w:p w14:paraId="5FBE0D7B" w14:textId="77777777" w:rsidR="00346074" w:rsidRPr="009A3BBF" w:rsidRDefault="00E86E10"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Supply, assembly and training</w:t>
      </w:r>
    </w:p>
    <w:p w14:paraId="19180785" w14:textId="77777777" w:rsidR="00AA2904" w:rsidRPr="009A3BBF" w:rsidRDefault="00AA2904" w:rsidP="005C7F04">
      <w:pPr>
        <w:tabs>
          <w:tab w:val="left" w:pos="6073"/>
        </w:tabs>
        <w:rPr>
          <w:rFonts w:ascii="Times New Roman" w:hAnsi="Times New Roman" w:cs="Times New Roman"/>
          <w:sz w:val="22"/>
          <w:szCs w:val="22"/>
        </w:rPr>
      </w:pPr>
    </w:p>
    <w:p w14:paraId="49E53901" w14:textId="77777777" w:rsidR="0034607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The Supplier shall deliver the Supply Object to the premises indicated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to the f</w:t>
      </w:r>
      <w:r w:rsidR="00EF7A4E" w:rsidRPr="009A3BBF">
        <w:rPr>
          <w:rFonts w:ascii="Times New Roman" w:hAnsi="Times New Roman" w:cs="Times New Roman"/>
          <w:sz w:val="22"/>
          <w:szCs w:val="22"/>
        </w:rPr>
        <w:t xml:space="preserve">ollowing address: </w:t>
      </w:r>
      <w:r w:rsidRPr="009A3BBF">
        <w:rPr>
          <w:rFonts w:ascii="Times New Roman" w:hAnsi="Times New Roman" w:cs="Times New Roman"/>
          <w:sz w:val="22"/>
          <w:szCs w:val="22"/>
        </w:rPr>
        <w:t xml:space="preserve">04-051 </w:t>
      </w:r>
      <w:r w:rsidR="00EF7A4E" w:rsidRPr="009A3BBF">
        <w:rPr>
          <w:rFonts w:ascii="Times New Roman" w:hAnsi="Times New Roman" w:cs="Times New Roman"/>
          <w:sz w:val="22"/>
          <w:szCs w:val="22"/>
        </w:rPr>
        <w:t xml:space="preserve">Warszawa </w:t>
      </w:r>
      <w:r w:rsidR="00EF7A4E" w:rsidRPr="009A3BBF">
        <w:rPr>
          <w:rFonts w:ascii="Times New Roman" w:hAnsi="Times New Roman" w:cs="Times New Roman"/>
          <w:i/>
          <w:sz w:val="22"/>
          <w:szCs w:val="22"/>
        </w:rPr>
        <w:t>[Warsaw]</w:t>
      </w:r>
      <w:r w:rsidRPr="009A3BBF">
        <w:rPr>
          <w:rFonts w:ascii="Times New Roman" w:hAnsi="Times New Roman" w:cs="Times New Roman"/>
          <w:sz w:val="22"/>
          <w:szCs w:val="22"/>
        </w:rPr>
        <w:t xml:space="preserve">, ul. </w:t>
      </w:r>
      <w:proofErr w:type="spellStart"/>
      <w:r w:rsidRPr="009A3BBF">
        <w:rPr>
          <w:rFonts w:ascii="Times New Roman" w:hAnsi="Times New Roman" w:cs="Times New Roman"/>
          <w:sz w:val="22"/>
          <w:szCs w:val="22"/>
        </w:rPr>
        <w:t>Poligonowa</w:t>
      </w:r>
      <w:proofErr w:type="spellEnd"/>
      <w:r w:rsidRPr="009A3BBF">
        <w:rPr>
          <w:rFonts w:ascii="Times New Roman" w:hAnsi="Times New Roman" w:cs="Times New Roman"/>
          <w:sz w:val="22"/>
          <w:szCs w:val="22"/>
        </w:rPr>
        <w:t xml:space="preserve"> 30, to assemble the Supply Object on the premises indicated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and to conduct training for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 the </w:t>
      </w:r>
      <w:r w:rsidR="00EF7A4E" w:rsidRPr="009A3BBF">
        <w:rPr>
          <w:rFonts w:ascii="Times New Roman" w:hAnsi="Times New Roman" w:cs="Times New Roman"/>
          <w:sz w:val="22"/>
          <w:szCs w:val="22"/>
        </w:rPr>
        <w:t>operation of the Supply Object.</w:t>
      </w:r>
    </w:p>
    <w:p w14:paraId="79C8C456" w14:textId="77777777" w:rsidR="00346074" w:rsidRPr="009A3BBF" w:rsidRDefault="00203BCB"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Supplier shall carry out the delivery using its own means of transport, and at its own cost and risk, in accordance with the rules of DPU INCOTERMS 2020. </w:t>
      </w:r>
    </w:p>
    <w:p w14:paraId="26210371" w14:textId="77777777" w:rsidR="00346074" w:rsidRPr="009A3BBF" w:rsidRDefault="00203BCB"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Supplier shall deliver the Supply Object in the packaging ensuring full protection against damage or destruction during transport.</w:t>
      </w:r>
    </w:p>
    <w:p w14:paraId="5B8DC49D" w14:textId="77777777" w:rsidR="00346074" w:rsidRPr="009A3BBF" w:rsidRDefault="004508E8"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The Supply Object shall be delivered in appropriate packaging. The packaging shall be labelled as follows:</w:t>
      </w:r>
    </w:p>
    <w:p w14:paraId="68BCAE93" w14:textId="77777777" w:rsidR="00346074" w:rsidRPr="009A3BBF" w:rsidRDefault="00EF7A4E" w:rsidP="005C7F04">
      <w:pPr>
        <w:pStyle w:val="Nagwek7"/>
        <w:tabs>
          <w:tab w:val="left" w:pos="709"/>
        </w:tabs>
        <w:ind w:left="993" w:hanging="142"/>
        <w:jc w:val="both"/>
        <w:rPr>
          <w:sz w:val="22"/>
          <w:szCs w:val="22"/>
        </w:rPr>
      </w:pPr>
      <w:r w:rsidRPr="009A3BBF">
        <w:rPr>
          <w:sz w:val="22"/>
          <w:szCs w:val="22"/>
        </w:rPr>
        <w:t>1)</w:t>
      </w:r>
      <w:r w:rsidRPr="009A3BBF">
        <w:rPr>
          <w:sz w:val="22"/>
          <w:szCs w:val="22"/>
        </w:rPr>
        <w:tab/>
        <w:t>the Contract number,</w:t>
      </w:r>
    </w:p>
    <w:p w14:paraId="29821AB1" w14:textId="77777777" w:rsidR="00346074" w:rsidRPr="009A3BBF" w:rsidRDefault="00EF7A4E" w:rsidP="005C7F04">
      <w:pPr>
        <w:pStyle w:val="Nagwek7"/>
        <w:tabs>
          <w:tab w:val="left" w:pos="709"/>
        </w:tabs>
        <w:ind w:left="993" w:hanging="142"/>
        <w:jc w:val="both"/>
        <w:rPr>
          <w:sz w:val="22"/>
          <w:szCs w:val="22"/>
        </w:rPr>
      </w:pPr>
      <w:r w:rsidRPr="009A3BBF">
        <w:rPr>
          <w:sz w:val="22"/>
          <w:szCs w:val="22"/>
        </w:rPr>
        <w:t>2)</w:t>
      </w:r>
      <w:r w:rsidRPr="009A3BBF">
        <w:rPr>
          <w:sz w:val="22"/>
          <w:szCs w:val="22"/>
        </w:rPr>
        <w:tab/>
        <w:t xml:space="preserve">the </w:t>
      </w:r>
      <w:r w:rsidR="009A5146">
        <w:rPr>
          <w:sz w:val="22"/>
          <w:szCs w:val="22"/>
        </w:rPr>
        <w:t>Contracting Authority</w:t>
      </w:r>
      <w:r w:rsidRPr="009A3BBF">
        <w:rPr>
          <w:sz w:val="22"/>
          <w:szCs w:val="22"/>
        </w:rPr>
        <w:t>’s address,</w:t>
      </w:r>
    </w:p>
    <w:p w14:paraId="7F46B13E" w14:textId="77777777" w:rsidR="00346074" w:rsidRPr="009A3BBF" w:rsidRDefault="004508E8" w:rsidP="005C7F04">
      <w:pPr>
        <w:pStyle w:val="Nagwek7"/>
        <w:tabs>
          <w:tab w:val="left" w:pos="709"/>
        </w:tabs>
        <w:ind w:left="993" w:hanging="142"/>
        <w:jc w:val="both"/>
        <w:rPr>
          <w:sz w:val="22"/>
          <w:szCs w:val="22"/>
        </w:rPr>
      </w:pPr>
      <w:r w:rsidRPr="009A3BBF">
        <w:rPr>
          <w:sz w:val="22"/>
          <w:szCs w:val="22"/>
        </w:rPr>
        <w:t>3)</w:t>
      </w:r>
      <w:r w:rsidRPr="009A3BBF">
        <w:rPr>
          <w:sz w:val="22"/>
          <w:szCs w:val="22"/>
        </w:rPr>
        <w:tab/>
        <w:t>the packaging number,</w:t>
      </w:r>
    </w:p>
    <w:p w14:paraId="560A9986" w14:textId="77777777" w:rsidR="00346074" w:rsidRPr="009A3BBF" w:rsidRDefault="00EF7A4E" w:rsidP="005C7F04">
      <w:pPr>
        <w:pStyle w:val="Nagwek7"/>
        <w:tabs>
          <w:tab w:val="left" w:pos="709"/>
        </w:tabs>
        <w:ind w:left="993" w:hanging="142"/>
        <w:jc w:val="both"/>
        <w:rPr>
          <w:sz w:val="22"/>
          <w:szCs w:val="22"/>
        </w:rPr>
      </w:pPr>
      <w:r w:rsidRPr="009A3BBF">
        <w:rPr>
          <w:sz w:val="22"/>
          <w:szCs w:val="22"/>
        </w:rPr>
        <w:t>4)</w:t>
      </w:r>
      <w:r w:rsidRPr="009A3BBF">
        <w:rPr>
          <w:sz w:val="22"/>
          <w:szCs w:val="22"/>
        </w:rPr>
        <w:tab/>
        <w:t>gross weight in kg,</w:t>
      </w:r>
    </w:p>
    <w:p w14:paraId="6FB08936" w14:textId="77777777" w:rsidR="00346074" w:rsidRPr="009A3BBF" w:rsidRDefault="00EF7A4E" w:rsidP="005C7F04">
      <w:pPr>
        <w:pStyle w:val="Nagwek7"/>
        <w:tabs>
          <w:tab w:val="left" w:pos="709"/>
        </w:tabs>
        <w:ind w:left="993" w:hanging="142"/>
        <w:jc w:val="both"/>
        <w:rPr>
          <w:sz w:val="22"/>
          <w:szCs w:val="22"/>
        </w:rPr>
      </w:pPr>
      <w:r w:rsidRPr="009A3BBF">
        <w:rPr>
          <w:sz w:val="22"/>
          <w:szCs w:val="22"/>
        </w:rPr>
        <w:t>5)</w:t>
      </w:r>
      <w:r w:rsidRPr="009A3BBF">
        <w:rPr>
          <w:sz w:val="22"/>
          <w:szCs w:val="22"/>
        </w:rPr>
        <w:tab/>
        <w:t>net weight in kg,</w:t>
      </w:r>
    </w:p>
    <w:p w14:paraId="628CCD28" w14:textId="77777777" w:rsidR="00346074" w:rsidRPr="009A3BBF" w:rsidRDefault="004508E8" w:rsidP="005C7F04">
      <w:pPr>
        <w:ind w:left="993" w:hanging="142"/>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r>
      <w:r w:rsidR="00EF7A4E" w:rsidRPr="009A3BBF">
        <w:rPr>
          <w:rFonts w:ascii="Times New Roman" w:hAnsi="Times New Roman" w:cs="Times New Roman"/>
          <w:i/>
          <w:sz w:val="22"/>
          <w:szCs w:val="22"/>
        </w:rPr>
        <w:t>[a note reading:]</w:t>
      </w:r>
      <w:r w:rsidR="00EF7A4E" w:rsidRPr="009A3BBF">
        <w:rPr>
          <w:rFonts w:ascii="Times New Roman" w:hAnsi="Times New Roman" w:cs="Times New Roman"/>
          <w:sz w:val="22"/>
          <w:szCs w:val="22"/>
        </w:rPr>
        <w:t xml:space="preserve"> </w:t>
      </w:r>
      <w:r w:rsidRPr="009A3BBF">
        <w:rPr>
          <w:rFonts w:ascii="Times New Roman" w:hAnsi="Times New Roman" w:cs="Times New Roman"/>
          <w:sz w:val="22"/>
          <w:szCs w:val="22"/>
        </w:rPr>
        <w:t>keep dry and handle with care.</w:t>
      </w:r>
    </w:p>
    <w:p w14:paraId="4EA77124" w14:textId="77777777" w:rsidR="00346074" w:rsidRPr="009A3BBF" w:rsidRDefault="004508E8" w:rsidP="005C7F04">
      <w:pPr>
        <w:widowControl/>
        <w:tabs>
          <w:tab w:val="left" w:pos="567"/>
        </w:tabs>
        <w:autoSpaceDE/>
        <w:autoSpaceDN/>
        <w:ind w:left="567" w:hanging="567"/>
        <w:jc w:val="both"/>
        <w:rPr>
          <w:rFonts w:ascii="Times New Roman" w:hAnsi="Times New Roman" w:cs="Times New Roman"/>
          <w:b/>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 xml:space="preserve">Unloading and internal transport on the Purchaser’s premises to the Supply Object installation site </w:t>
      </w:r>
      <w:r w:rsidR="00EF7A4E" w:rsidRPr="009A3BBF">
        <w:rPr>
          <w:rFonts w:ascii="Times New Roman" w:hAnsi="Times New Roman" w:cs="Times New Roman"/>
          <w:sz w:val="22"/>
          <w:szCs w:val="22"/>
        </w:rPr>
        <w:t>shall</w:t>
      </w:r>
      <w:r w:rsidRPr="009A3BBF">
        <w:rPr>
          <w:rFonts w:ascii="Times New Roman" w:hAnsi="Times New Roman" w:cs="Times New Roman"/>
          <w:sz w:val="22"/>
          <w:szCs w:val="22"/>
        </w:rPr>
        <w:t xml:space="preserve"> be carried out by the Supplier under the supervision and in the presence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w:t>
      </w:r>
    </w:p>
    <w:p w14:paraId="08AC445A" w14:textId="77777777" w:rsidR="00346074" w:rsidRPr="009A3BBF" w:rsidRDefault="004508E8"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is entitled to change the place of delivery no later than 7 working days before the planned delivery date, by indicating to the Supplier a place of delivery other than that specified in Par. 1, located in the territory of Poland.</w:t>
      </w:r>
    </w:p>
    <w:p w14:paraId="53C6F51B" w14:textId="77777777" w:rsidR="00346074"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7.</w:t>
      </w:r>
      <w:r w:rsidRPr="009A3BBF">
        <w:rPr>
          <w:rFonts w:ascii="Times New Roman" w:hAnsi="Times New Roman" w:cs="Times New Roman"/>
          <w:sz w:val="22"/>
          <w:szCs w:val="22"/>
        </w:rPr>
        <w:tab/>
        <w:t xml:space="preserve">The Supplier shall be fully responsible for the proper protection of the Supply Object during transport, including for its loss, damage or decrement, until formal acceptance of the Supply Object by the </w:t>
      </w:r>
      <w:r w:rsidR="009A5146">
        <w:rPr>
          <w:rFonts w:ascii="Times New Roman" w:hAnsi="Times New Roman" w:cs="Times New Roman"/>
          <w:sz w:val="22"/>
          <w:szCs w:val="22"/>
        </w:rPr>
        <w:t>Contracting Authority</w:t>
      </w:r>
      <w:r w:rsidR="002D65C9" w:rsidRPr="009A3BBF">
        <w:rPr>
          <w:rFonts w:ascii="Times New Roman" w:hAnsi="Times New Roman" w:cs="Times New Roman"/>
          <w:sz w:val="22"/>
          <w:szCs w:val="22"/>
        </w:rPr>
        <w:t>,</w:t>
      </w:r>
      <w:r w:rsidRPr="009A3BBF">
        <w:rPr>
          <w:rFonts w:ascii="Times New Roman" w:hAnsi="Times New Roman" w:cs="Times New Roman"/>
          <w:sz w:val="22"/>
          <w:szCs w:val="22"/>
        </w:rPr>
        <w:t xml:space="preserve"> by way of signing the Preliminary Acceptance Report.</w:t>
      </w:r>
    </w:p>
    <w:p w14:paraId="12B5E06F" w14:textId="77777777" w:rsidR="00346074" w:rsidRPr="009A3BBF" w:rsidRDefault="004508E8"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8.</w:t>
      </w:r>
      <w:r w:rsidRPr="009A3BBF">
        <w:rPr>
          <w:rFonts w:ascii="Times New Roman" w:hAnsi="Times New Roman" w:cs="Times New Roman"/>
          <w:sz w:val="22"/>
          <w:szCs w:val="22"/>
        </w:rPr>
        <w:tab/>
        <w:t>In the event of using external carrier’s services, the Supplier shall be liable for any acts or omissions of that carrier as for its own acts or omissions.</w:t>
      </w:r>
    </w:p>
    <w:p w14:paraId="666FAAB5" w14:textId="77777777" w:rsidR="00346074"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9.</w:t>
      </w:r>
      <w:r w:rsidRPr="009A3BBF">
        <w:rPr>
          <w:rFonts w:ascii="Times New Roman" w:hAnsi="Times New Roman" w:cs="Times New Roman"/>
          <w:sz w:val="22"/>
          <w:szCs w:val="22"/>
        </w:rPr>
        <w:tab/>
        <w:t xml:space="preserve">The costs of insuring the Supply Object against all risks during transport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be </w:t>
      </w:r>
      <w:r w:rsidR="002D65C9" w:rsidRPr="009A3BBF">
        <w:rPr>
          <w:rFonts w:ascii="Times New Roman" w:hAnsi="Times New Roman" w:cs="Times New Roman"/>
          <w:sz w:val="22"/>
          <w:szCs w:val="22"/>
        </w:rPr>
        <w:t>borne entirely by the Supplier.</w:t>
      </w:r>
    </w:p>
    <w:p w14:paraId="64F4DE48" w14:textId="77777777" w:rsidR="0029484B"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bookmarkStart w:id="89" w:name="_Hlk532896932"/>
      <w:bookmarkStart w:id="90" w:name="_Hlk535331966"/>
      <w:r w:rsidRPr="009A3BBF">
        <w:rPr>
          <w:rFonts w:ascii="Times New Roman" w:hAnsi="Times New Roman" w:cs="Times New Roman"/>
          <w:sz w:val="22"/>
          <w:szCs w:val="22"/>
        </w:rPr>
        <w:t>10.</w:t>
      </w:r>
      <w:r w:rsidRPr="009A3BBF">
        <w:rPr>
          <w:rFonts w:ascii="Times New Roman" w:hAnsi="Times New Roman" w:cs="Times New Roman"/>
          <w:sz w:val="22"/>
          <w:szCs w:val="22"/>
        </w:rPr>
        <w:tab/>
        <w:t xml:space="preserve">Upon signing the Contract, the Supplier shall submit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the original instruction manual, along with its translation into Polish. Depending on the demand covered by a given procedure,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reserves the right to require the participating bidders to submit the instruction manual referred to in the previous sentence, already upon bid submission, in which case the demand shall be included in the terms and conditions of the procedure.</w:t>
      </w:r>
      <w:bookmarkEnd w:id="89"/>
    </w:p>
    <w:p w14:paraId="21006C04" w14:textId="77777777" w:rsidR="0029484B" w:rsidRPr="009A3BBF" w:rsidRDefault="004508E8" w:rsidP="005C7F04">
      <w:pPr>
        <w:tabs>
          <w:tab w:val="left" w:pos="-1296"/>
          <w:tab w:val="left" w:pos="567"/>
        </w:tabs>
        <w:ind w:left="567" w:hanging="567"/>
        <w:jc w:val="both"/>
        <w:rPr>
          <w:rFonts w:ascii="Times New Roman" w:hAnsi="Times New Roman" w:cs="Times New Roman"/>
          <w:spacing w:val="-3"/>
          <w:sz w:val="22"/>
          <w:szCs w:val="22"/>
        </w:rPr>
      </w:pPr>
      <w:r w:rsidRPr="009A3BBF">
        <w:rPr>
          <w:rFonts w:ascii="Times New Roman" w:hAnsi="Times New Roman" w:cs="Times New Roman"/>
          <w:sz w:val="22"/>
          <w:szCs w:val="22"/>
        </w:rPr>
        <w:t>11.</w:t>
      </w:r>
      <w:r w:rsidRPr="009A3BBF">
        <w:rPr>
          <w:rFonts w:ascii="Times New Roman" w:hAnsi="Times New Roman" w:cs="Times New Roman"/>
          <w:sz w:val="22"/>
          <w:szCs w:val="22"/>
        </w:rPr>
        <w:tab/>
        <w:t xml:space="preserve">Upon delivery, the Purchaser shall unpack and check </w:t>
      </w:r>
      <w:r w:rsidRPr="009A3BBF">
        <w:rPr>
          <w:rFonts w:ascii="Times New Roman" w:hAnsi="Times New Roman" w:cs="Times New Roman"/>
          <w:b/>
          <w:sz w:val="22"/>
          <w:szCs w:val="22"/>
        </w:rPr>
        <w:t>–</w:t>
      </w:r>
      <w:r w:rsidRPr="009A3BBF">
        <w:rPr>
          <w:rFonts w:ascii="Times New Roman" w:hAnsi="Times New Roman" w:cs="Times New Roman"/>
          <w:sz w:val="22"/>
          <w:szCs w:val="22"/>
        </w:rPr>
        <w:t xml:space="preserve"> if possible in the presence of the Supplier’s representatives </w:t>
      </w:r>
      <w:r w:rsidRPr="009A3BBF">
        <w:rPr>
          <w:rFonts w:ascii="Times New Roman" w:hAnsi="Times New Roman" w:cs="Times New Roman"/>
          <w:b/>
          <w:sz w:val="22"/>
          <w:szCs w:val="22"/>
        </w:rPr>
        <w:t>–</w:t>
      </w:r>
      <w:r w:rsidRPr="009A3BBF">
        <w:rPr>
          <w:rFonts w:ascii="Times New Roman" w:hAnsi="Times New Roman" w:cs="Times New Roman"/>
          <w:sz w:val="22"/>
          <w:szCs w:val="22"/>
        </w:rPr>
        <w:t xml:space="preserve"> whether the Equipment is complete and free from any visible damage, which shall be confirmed in the Preliminary Acceptance Report (constituting Appendix 3 hereto).</w:t>
      </w:r>
    </w:p>
    <w:p w14:paraId="283C9299" w14:textId="77777777" w:rsidR="0029484B" w:rsidRPr="009A3BBF" w:rsidRDefault="004508E8" w:rsidP="005C7F04">
      <w:pPr>
        <w:tabs>
          <w:tab w:val="left" w:pos="-1296"/>
          <w:tab w:val="left" w:pos="567"/>
        </w:tabs>
        <w:ind w:left="567" w:hanging="567"/>
        <w:jc w:val="both"/>
        <w:rPr>
          <w:rFonts w:ascii="Times New Roman" w:hAnsi="Times New Roman" w:cs="Times New Roman"/>
          <w:spacing w:val="-3"/>
          <w:sz w:val="22"/>
          <w:szCs w:val="22"/>
        </w:rPr>
      </w:pPr>
      <w:r w:rsidRPr="009A3BBF">
        <w:rPr>
          <w:rFonts w:ascii="Times New Roman" w:hAnsi="Times New Roman" w:cs="Times New Roman"/>
          <w:sz w:val="22"/>
          <w:szCs w:val="22"/>
        </w:rPr>
        <w:t>12.</w:t>
      </w:r>
      <w:r w:rsidRPr="009A3BBF">
        <w:rPr>
          <w:rFonts w:ascii="Times New Roman" w:hAnsi="Times New Roman" w:cs="Times New Roman"/>
          <w:sz w:val="22"/>
          <w:szCs w:val="22"/>
        </w:rPr>
        <w:tab/>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has the right to refuse to accept the Supply Object and to sign the Preliminary Acceptance Report if the Supply Object is incomplete or has been visibly damaged during transport.</w:t>
      </w:r>
    </w:p>
    <w:p w14:paraId="639C1C9A" w14:textId="37932B2F" w:rsidR="001667A3" w:rsidRPr="003D24D2" w:rsidRDefault="004508E8" w:rsidP="005C7F04">
      <w:pPr>
        <w:tabs>
          <w:tab w:val="left" w:pos="-1296"/>
          <w:tab w:val="left" w:pos="567"/>
        </w:tabs>
        <w:ind w:left="567" w:hanging="567"/>
        <w:jc w:val="both"/>
        <w:rPr>
          <w:rStyle w:val="hps"/>
          <w:rFonts w:ascii="Times New Roman" w:hAnsi="Times New Roman"/>
          <w:color w:val="FF0000"/>
          <w:sz w:val="22"/>
          <w:rPrChange w:id="91" w:author="Agata Siwak" w:date="2025-12-08T06:44:00Z" w16du:dateUtc="2025-12-08T05:44:00Z">
            <w:rPr>
              <w:rStyle w:val="hps"/>
              <w:rFonts w:ascii="Times New Roman" w:hAnsi="Times New Roman"/>
              <w:sz w:val="22"/>
            </w:rPr>
          </w:rPrChange>
        </w:rPr>
      </w:pPr>
      <w:r w:rsidRPr="009A3BBF">
        <w:rPr>
          <w:rFonts w:ascii="Times New Roman" w:hAnsi="Times New Roman" w:cs="Times New Roman"/>
          <w:sz w:val="22"/>
          <w:szCs w:val="22"/>
        </w:rPr>
        <w:t>13.</w:t>
      </w:r>
      <w:r w:rsidRPr="009A3BBF">
        <w:rPr>
          <w:rFonts w:ascii="Times New Roman" w:hAnsi="Times New Roman" w:cs="Times New Roman"/>
          <w:sz w:val="22"/>
          <w:szCs w:val="22"/>
        </w:rPr>
        <w:tab/>
        <w:t xml:space="preserve">The risk of loss of or </w:t>
      </w:r>
      <w:r w:rsidRPr="009A3BBF">
        <w:rPr>
          <w:rStyle w:val="hps"/>
          <w:rFonts w:ascii="Times New Roman" w:hAnsi="Times New Roman" w:cs="Times New Roman"/>
          <w:sz w:val="22"/>
          <w:szCs w:val="22"/>
        </w:rPr>
        <w:t>damage to</w:t>
      </w:r>
      <w:r w:rsidRPr="009A3BBF">
        <w:rPr>
          <w:rFonts w:ascii="Times New Roman" w:hAnsi="Times New Roman" w:cs="Times New Roman"/>
          <w:sz w:val="22"/>
          <w:szCs w:val="22"/>
        </w:rPr>
        <w:t xml:space="preserve"> the Supply Object </w:t>
      </w:r>
      <w:r w:rsidRPr="009A3BBF">
        <w:rPr>
          <w:rStyle w:val="hps"/>
          <w:rFonts w:ascii="Times New Roman" w:hAnsi="Times New Roman" w:cs="Times New Roman"/>
          <w:sz w:val="22"/>
          <w:szCs w:val="22"/>
        </w:rPr>
        <w:t>shall pass to</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 xml:space="preserve">the </w:t>
      </w:r>
      <w:r w:rsidR="009A5146">
        <w:rPr>
          <w:rStyle w:val="hps"/>
          <w:rFonts w:ascii="Times New Roman" w:hAnsi="Times New Roman" w:cs="Times New Roman"/>
          <w:sz w:val="22"/>
          <w:szCs w:val="22"/>
        </w:rPr>
        <w:t>Contracting Authority</w:t>
      </w:r>
      <w:r w:rsidRPr="009A3BBF">
        <w:rPr>
          <w:rFonts w:ascii="Times New Roman" w:hAnsi="Times New Roman" w:cs="Times New Roman"/>
          <w:sz w:val="22"/>
          <w:szCs w:val="22"/>
        </w:rPr>
        <w:t xml:space="preserve"> upon signing the acceptance report</w:t>
      </w:r>
      <w:r w:rsidRPr="009A3BBF">
        <w:rPr>
          <w:rStyle w:val="hps"/>
          <w:rFonts w:ascii="Times New Roman" w:hAnsi="Times New Roman" w:cs="Times New Roman"/>
          <w:sz w:val="22"/>
          <w:szCs w:val="22"/>
        </w:rPr>
        <w:t>, which shall not exclude the Supplier’s liability for damage arising through its fault during the installation, assembly, start-up or acceptance procedure of the Supply Object, or for damage which could not have been id</w:t>
      </w:r>
      <w:r w:rsidR="000D3543">
        <w:rPr>
          <w:rStyle w:val="hps"/>
          <w:rFonts w:ascii="Times New Roman" w:hAnsi="Times New Roman" w:cs="Times New Roman"/>
          <w:sz w:val="22"/>
          <w:szCs w:val="22"/>
        </w:rPr>
        <w:t>entified visually upon delivery</w:t>
      </w:r>
      <w:r w:rsidR="00205462">
        <w:rPr>
          <w:rStyle w:val="hps"/>
          <w:rFonts w:ascii="Times New Roman" w:hAnsi="Times New Roman" w:cs="Times New Roman"/>
          <w:sz w:val="22"/>
          <w:szCs w:val="22"/>
        </w:rPr>
        <w:t xml:space="preserve">. </w:t>
      </w:r>
    </w:p>
    <w:p w14:paraId="7F8121A2" w14:textId="238CDAC0" w:rsidR="00263F0D" w:rsidRPr="009A3BBF" w:rsidRDefault="004508E8" w:rsidP="005C7F04">
      <w:pPr>
        <w:tabs>
          <w:tab w:val="left" w:pos="-1296"/>
          <w:tab w:val="left" w:pos="0"/>
          <w:tab w:val="left" w:pos="567"/>
          <w:tab w:val="left" w:pos="709"/>
          <w:tab w:val="left" w:pos="851"/>
        </w:tabs>
        <w:jc w:val="both"/>
        <w:rPr>
          <w:rFonts w:ascii="Times New Roman" w:hAnsi="Times New Roman" w:cs="Times New Roman"/>
          <w:sz w:val="22"/>
          <w:szCs w:val="22"/>
        </w:rPr>
      </w:pPr>
      <w:r w:rsidRPr="009A3BBF">
        <w:rPr>
          <w:rStyle w:val="hps"/>
          <w:rFonts w:ascii="Times New Roman" w:hAnsi="Times New Roman" w:cs="Times New Roman"/>
          <w:sz w:val="22"/>
          <w:szCs w:val="22"/>
        </w:rPr>
        <w:t>14.</w:t>
      </w:r>
      <w:r w:rsidRPr="009A3BBF">
        <w:rPr>
          <w:rStyle w:val="hps"/>
          <w:rFonts w:ascii="Times New Roman" w:hAnsi="Times New Roman" w:cs="Times New Roman"/>
          <w:sz w:val="22"/>
          <w:szCs w:val="22"/>
        </w:rPr>
        <w:tab/>
        <w:t xml:space="preserve">If any defects are identified in the Supply Object, </w:t>
      </w:r>
      <w:r w:rsidR="002D65C9" w:rsidRPr="009A3BBF">
        <w:rPr>
          <w:rFonts w:ascii="Times New Roman" w:hAnsi="Times New Roman" w:cs="Times New Roman"/>
          <w:sz w:val="22"/>
          <w:szCs w:val="22"/>
        </w:rPr>
        <w:t>§ 10</w:t>
      </w:r>
      <w:r w:rsidRPr="009A3BBF">
        <w:rPr>
          <w:rFonts w:ascii="Times New Roman" w:hAnsi="Times New Roman" w:cs="Times New Roman"/>
          <w:sz w:val="22"/>
          <w:szCs w:val="22"/>
        </w:rPr>
        <w:t>(3) of the Contract shall apply.</w:t>
      </w:r>
      <w:r w:rsidRPr="009A3BBF">
        <w:rPr>
          <w:rFonts w:ascii="Times New Roman" w:hAnsi="Times New Roman" w:cs="Times New Roman"/>
          <w:b/>
          <w:sz w:val="22"/>
          <w:szCs w:val="22"/>
        </w:rPr>
        <w:t xml:space="preserve"> </w:t>
      </w:r>
    </w:p>
    <w:bookmarkEnd w:id="90"/>
    <w:p w14:paraId="17F44269" w14:textId="77777777" w:rsidR="00346074"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15.</w:t>
      </w:r>
      <w:r w:rsidRPr="009A3BBF">
        <w:rPr>
          <w:rFonts w:ascii="Times New Roman" w:hAnsi="Times New Roman" w:cs="Times New Roman"/>
          <w:sz w:val="22"/>
          <w:szCs w:val="22"/>
        </w:rPr>
        <w:tab/>
        <w:t xml:space="preserve">The Supplier shall provide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no later than upon delivery of the Supply Object, with all required documents, the cost of which is included in the Supplier’</w:t>
      </w:r>
      <w:r w:rsidR="002D65C9" w:rsidRPr="009A3BBF">
        <w:rPr>
          <w:rFonts w:ascii="Times New Roman" w:hAnsi="Times New Roman" w:cs="Times New Roman"/>
          <w:sz w:val="22"/>
          <w:szCs w:val="22"/>
        </w:rPr>
        <w:t>s remuneration indicated in § 8</w:t>
      </w:r>
      <w:r w:rsidRPr="009A3BBF">
        <w:rPr>
          <w:rFonts w:ascii="Times New Roman" w:hAnsi="Times New Roman" w:cs="Times New Roman"/>
          <w:sz w:val="22"/>
          <w:szCs w:val="22"/>
        </w:rPr>
        <w:t>(1) hereof, and in particular:</w:t>
      </w:r>
    </w:p>
    <w:p w14:paraId="10A461AE" w14:textId="77777777" w:rsidR="00346074" w:rsidRPr="009A3BBF" w:rsidRDefault="00346074" w:rsidP="005C7F04">
      <w:pPr>
        <w:pStyle w:val="Akapitzlist"/>
        <w:widowControl/>
        <w:numPr>
          <w:ilvl w:val="0"/>
          <w:numId w:val="9"/>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the warranty card;</w:t>
      </w:r>
    </w:p>
    <w:p w14:paraId="0D441825" w14:textId="77777777" w:rsidR="00346074" w:rsidRPr="009A3BBF" w:rsidRDefault="00346074" w:rsidP="005C7F04">
      <w:pPr>
        <w:pStyle w:val="Akapitzlist"/>
        <w:widowControl/>
        <w:numPr>
          <w:ilvl w:val="0"/>
          <w:numId w:val="9"/>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the CE declaration of conformity in Polish or </w:t>
      </w:r>
      <w:r w:rsidRPr="009A3BBF">
        <w:rPr>
          <w:rFonts w:ascii="Times New Roman" w:hAnsi="Times New Roman"/>
          <w:b/>
          <w:sz w:val="22"/>
          <w:szCs w:val="22"/>
        </w:rPr>
        <w:t>–</w:t>
      </w:r>
      <w:r w:rsidRPr="009A3BBF">
        <w:rPr>
          <w:rFonts w:ascii="Times New Roman" w:hAnsi="Times New Roman"/>
          <w:sz w:val="22"/>
          <w:szCs w:val="22"/>
        </w:rPr>
        <w:t xml:space="preserve"> if not obligatory </w:t>
      </w:r>
      <w:r w:rsidRPr="009A3BBF">
        <w:rPr>
          <w:rFonts w:ascii="Times New Roman" w:hAnsi="Times New Roman"/>
          <w:b/>
          <w:sz w:val="22"/>
          <w:szCs w:val="22"/>
        </w:rPr>
        <w:t>–</w:t>
      </w:r>
      <w:r w:rsidRPr="009A3BBF">
        <w:rPr>
          <w:rFonts w:ascii="Times New Roman" w:hAnsi="Times New Roman"/>
          <w:sz w:val="22"/>
          <w:szCs w:val="22"/>
        </w:rPr>
        <w:t xml:space="preserve"> the EU declaration of conformity in Polish;</w:t>
      </w:r>
    </w:p>
    <w:p w14:paraId="085F054F" w14:textId="77777777" w:rsidR="008D5E15" w:rsidRPr="009A3BBF" w:rsidRDefault="00346074" w:rsidP="005C7F04">
      <w:pPr>
        <w:pStyle w:val="Nagwek7"/>
        <w:numPr>
          <w:ilvl w:val="0"/>
          <w:numId w:val="9"/>
        </w:numPr>
        <w:tabs>
          <w:tab w:val="left" w:pos="709"/>
        </w:tabs>
        <w:ind w:left="1134" w:hanging="283"/>
        <w:jc w:val="both"/>
        <w:rPr>
          <w:sz w:val="22"/>
          <w:szCs w:val="22"/>
        </w:rPr>
      </w:pPr>
      <w:r w:rsidRPr="009A3BBF">
        <w:rPr>
          <w:sz w:val="22"/>
          <w:szCs w:val="22"/>
        </w:rPr>
        <w:t>the operating and maintenance manual;</w:t>
      </w:r>
    </w:p>
    <w:p w14:paraId="405B4E36" w14:textId="77777777" w:rsidR="00346074" w:rsidRPr="009A3BBF" w:rsidRDefault="00346074" w:rsidP="005C7F04">
      <w:pPr>
        <w:pStyle w:val="Nagwek7"/>
        <w:numPr>
          <w:ilvl w:val="0"/>
          <w:numId w:val="9"/>
        </w:numPr>
        <w:tabs>
          <w:tab w:val="left" w:pos="709"/>
        </w:tabs>
        <w:ind w:left="1134" w:hanging="283"/>
        <w:jc w:val="both"/>
        <w:rPr>
          <w:sz w:val="22"/>
          <w:szCs w:val="22"/>
        </w:rPr>
      </w:pPr>
      <w:r w:rsidRPr="009A3BBF">
        <w:rPr>
          <w:sz w:val="22"/>
          <w:szCs w:val="22"/>
        </w:rPr>
        <w:t>the spare parts catalogue;</w:t>
      </w:r>
    </w:p>
    <w:p w14:paraId="09D45566" w14:textId="77777777" w:rsidR="0049228A" w:rsidRPr="009A3BBF" w:rsidRDefault="0049228A" w:rsidP="005C7F04">
      <w:pPr>
        <w:pStyle w:val="Nagwek7"/>
        <w:numPr>
          <w:ilvl w:val="0"/>
          <w:numId w:val="9"/>
        </w:numPr>
        <w:tabs>
          <w:tab w:val="left" w:pos="709"/>
        </w:tabs>
        <w:ind w:left="1134" w:hanging="283"/>
        <w:jc w:val="both"/>
        <w:rPr>
          <w:sz w:val="22"/>
          <w:szCs w:val="22"/>
        </w:rPr>
      </w:pPr>
      <w:r w:rsidRPr="009A3BBF">
        <w:rPr>
          <w:sz w:val="22"/>
          <w:szCs w:val="22"/>
        </w:rPr>
        <w:t>the powe</w:t>
      </w:r>
      <w:r w:rsidR="002D65C9" w:rsidRPr="009A3BBF">
        <w:rPr>
          <w:sz w:val="22"/>
          <w:szCs w:val="22"/>
        </w:rPr>
        <w:t>r and control circuit diagrams;</w:t>
      </w:r>
    </w:p>
    <w:p w14:paraId="31DCCD1F" w14:textId="77777777" w:rsidR="00346074" w:rsidRPr="009A3BBF" w:rsidRDefault="0049228A" w:rsidP="005C7F04">
      <w:pPr>
        <w:pStyle w:val="Akapitzlist"/>
        <w:numPr>
          <w:ilvl w:val="0"/>
          <w:numId w:val="9"/>
        </w:numPr>
        <w:ind w:left="1134" w:hanging="283"/>
        <w:rPr>
          <w:rFonts w:ascii="Times New Roman" w:hAnsi="Times New Roman"/>
          <w:sz w:val="22"/>
          <w:szCs w:val="22"/>
        </w:rPr>
      </w:pPr>
      <w:r w:rsidRPr="009A3BBF">
        <w:rPr>
          <w:rFonts w:ascii="Times New Roman" w:hAnsi="Times New Roman"/>
          <w:sz w:val="22"/>
          <w:szCs w:val="22"/>
        </w:rPr>
        <w:t>the pneumatic and hydraulic system diagrams</w:t>
      </w:r>
      <w:bookmarkStart w:id="92" w:name="_Hlk535332431"/>
      <w:r w:rsidRPr="009A3BBF">
        <w:rPr>
          <w:rFonts w:ascii="Times New Roman" w:hAnsi="Times New Roman"/>
          <w:sz w:val="22"/>
          <w:szCs w:val="22"/>
        </w:rPr>
        <w:t xml:space="preserve"> (if applicable);</w:t>
      </w:r>
    </w:p>
    <w:p w14:paraId="7EB5F866" w14:textId="396DEE48" w:rsidR="007F4A3D" w:rsidRPr="009A3BBF" w:rsidRDefault="006F56ED" w:rsidP="005C7F04">
      <w:pPr>
        <w:pStyle w:val="Akapitzlist"/>
        <w:numPr>
          <w:ilvl w:val="0"/>
          <w:numId w:val="9"/>
        </w:numPr>
        <w:ind w:left="1134" w:hanging="283"/>
        <w:rPr>
          <w:rFonts w:ascii="Times New Roman" w:hAnsi="Times New Roman"/>
          <w:sz w:val="22"/>
          <w:szCs w:val="22"/>
        </w:rPr>
      </w:pPr>
      <w:r>
        <w:rPr>
          <w:rFonts w:ascii="Times New Roman" w:hAnsi="Times New Roman"/>
          <w:sz w:val="22"/>
          <w:szCs w:val="22"/>
        </w:rPr>
        <w:t>DTR</w:t>
      </w:r>
      <w:r w:rsidR="007F4A3D" w:rsidRPr="009A3BBF">
        <w:rPr>
          <w:rFonts w:ascii="Times New Roman" w:hAnsi="Times New Roman"/>
          <w:sz w:val="22"/>
          <w:szCs w:val="22"/>
        </w:rPr>
        <w:t xml:space="preserve"> – the operation and maintenance documentation.</w:t>
      </w:r>
    </w:p>
    <w:p w14:paraId="26074E9A" w14:textId="77777777" w:rsidR="00346074"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16.</w:t>
      </w:r>
      <w:r w:rsidRPr="009A3BBF">
        <w:rPr>
          <w:rFonts w:ascii="Times New Roman" w:hAnsi="Times New Roman" w:cs="Times New Roman"/>
          <w:sz w:val="22"/>
          <w:szCs w:val="22"/>
        </w:rPr>
        <w:tab/>
        <w:t>The Supplier shall place the necessary inscriptions in Polish and safety marks on the Supply Object, in compliance with the binding EU regulations.</w:t>
      </w:r>
    </w:p>
    <w:bookmarkEnd w:id="92"/>
    <w:p w14:paraId="015F3301" w14:textId="77777777" w:rsidR="00346074"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17.</w:t>
      </w:r>
      <w:r w:rsidRPr="009A3BBF">
        <w:rPr>
          <w:rFonts w:ascii="Times New Roman" w:hAnsi="Times New Roman" w:cs="Times New Roman"/>
          <w:sz w:val="22"/>
          <w:szCs w:val="22"/>
        </w:rPr>
        <w:tab/>
        <w:t xml:space="preserve">The final acceptance of the Supply Object shall take place after the Supplier has fulfilled all obligations arising hereunder, including the successful start-up of the Supply Object, the verification of its proper operation, and training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staff in the operation and maintenance of the Supply Object. The scope of the training and the list of its pa</w:t>
      </w:r>
      <w:r w:rsidR="00352A5F" w:rsidRPr="009A3BBF">
        <w:rPr>
          <w:rFonts w:ascii="Times New Roman" w:hAnsi="Times New Roman" w:cs="Times New Roman"/>
          <w:sz w:val="22"/>
          <w:szCs w:val="22"/>
        </w:rPr>
        <w:t>rticipants shall be documented.</w:t>
      </w:r>
    </w:p>
    <w:p w14:paraId="3C3464A9" w14:textId="77777777" w:rsidR="00CA5A2D" w:rsidRPr="009A3BBF" w:rsidRDefault="004508E8" w:rsidP="005C7F04">
      <w:pPr>
        <w:widowControl/>
        <w:tabs>
          <w:tab w:val="left" w:pos="6073"/>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18.</w:t>
      </w:r>
      <w:r w:rsidRPr="009A3BBF">
        <w:rPr>
          <w:rFonts w:ascii="Times New Roman" w:hAnsi="Times New Roman" w:cs="Times New Roman"/>
          <w:sz w:val="22"/>
          <w:szCs w:val="22"/>
        </w:rPr>
        <w:tab/>
        <w:t xml:space="preserve">The assembly, installation and start-up of the Supply Object, and training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staff</w:t>
      </w:r>
      <w:r w:rsidR="00352A5F" w:rsidRPr="009A3BBF">
        <w:rPr>
          <w:rFonts w:ascii="Times New Roman" w:hAnsi="Times New Roman" w:cs="Times New Roman"/>
          <w:sz w:val="22"/>
          <w:szCs w:val="22"/>
        </w:rPr>
        <w:t>,</w:t>
      </w:r>
      <w:r w:rsidRPr="009A3BBF">
        <w:rPr>
          <w:rFonts w:ascii="Times New Roman" w:hAnsi="Times New Roman" w:cs="Times New Roman"/>
          <w:sz w:val="22"/>
          <w:szCs w:val="22"/>
        </w:rPr>
        <w:t xml:space="preserve"> shall be carried out at the Supplier’s own expense by qualified personnel. The Supplier shall be fully responsible for the proper conduction of the assembly, installation and start-up of the Supply Object, and for training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staff.</w:t>
      </w:r>
    </w:p>
    <w:p w14:paraId="4106832F" w14:textId="77777777" w:rsidR="00346074" w:rsidRPr="009A3BBF" w:rsidRDefault="004508E8" w:rsidP="005C7F04">
      <w:pPr>
        <w:widowControl/>
        <w:autoSpaceDE/>
        <w:autoSpaceDN/>
        <w:adjustRightInd/>
        <w:ind w:left="567" w:hanging="567"/>
        <w:jc w:val="both"/>
        <w:rPr>
          <w:rFonts w:ascii="Times New Roman" w:hAnsi="Times New Roman" w:cs="Times New Roman"/>
          <w:sz w:val="22"/>
          <w:szCs w:val="22"/>
          <w:u w:val="single"/>
        </w:rPr>
      </w:pPr>
      <w:r w:rsidRPr="009A3BBF">
        <w:rPr>
          <w:rFonts w:ascii="Times New Roman" w:hAnsi="Times New Roman" w:cs="Times New Roman"/>
          <w:sz w:val="22"/>
          <w:szCs w:val="22"/>
        </w:rPr>
        <w:t>19.</w:t>
      </w:r>
      <w:r w:rsidRPr="009A3BBF">
        <w:rPr>
          <w:rFonts w:ascii="Times New Roman" w:hAnsi="Times New Roman" w:cs="Times New Roman"/>
          <w:sz w:val="22"/>
          <w:szCs w:val="22"/>
        </w:rPr>
        <w:tab/>
        <w:t>The Supplier undertakes to provide, during the installation and start-up of the Supply Object, the appropriate permanent technical supervision and specialised personnel</w:t>
      </w:r>
      <w:r w:rsidR="00352A5F" w:rsidRPr="009A3BBF">
        <w:rPr>
          <w:rFonts w:ascii="Times New Roman" w:hAnsi="Times New Roman" w:cs="Times New Roman"/>
          <w:sz w:val="22"/>
          <w:szCs w:val="22"/>
        </w:rPr>
        <w:t xml:space="preserve"> with</w:t>
      </w:r>
      <w:r w:rsidRPr="009A3BBF">
        <w:rPr>
          <w:rFonts w:ascii="Times New Roman" w:hAnsi="Times New Roman" w:cs="Times New Roman"/>
          <w:sz w:val="22"/>
          <w:szCs w:val="22"/>
        </w:rPr>
        <w:t xml:space="preserve"> qualifications necessary for the proper and timely performance of the work.</w:t>
      </w:r>
    </w:p>
    <w:p w14:paraId="31E37492" w14:textId="77777777" w:rsidR="00346074" w:rsidRPr="009A3BBF" w:rsidRDefault="004508E8" w:rsidP="005C7F04">
      <w:pPr>
        <w:widowControl/>
        <w:autoSpaceDE/>
        <w:autoSpaceDN/>
        <w:adjustRightInd/>
        <w:ind w:left="567" w:hanging="567"/>
        <w:jc w:val="both"/>
        <w:rPr>
          <w:rFonts w:ascii="Times New Roman" w:hAnsi="Times New Roman" w:cs="Times New Roman"/>
          <w:sz w:val="22"/>
          <w:szCs w:val="22"/>
          <w:u w:val="single"/>
        </w:rPr>
      </w:pPr>
      <w:r w:rsidRPr="009A3BBF">
        <w:rPr>
          <w:rFonts w:ascii="Times New Roman" w:hAnsi="Times New Roman" w:cs="Times New Roman"/>
          <w:sz w:val="22"/>
          <w:szCs w:val="22"/>
        </w:rPr>
        <w:t>20.</w:t>
      </w:r>
      <w:r w:rsidRPr="009A3BBF">
        <w:rPr>
          <w:rFonts w:ascii="Times New Roman" w:hAnsi="Times New Roman" w:cs="Times New Roman"/>
          <w:sz w:val="22"/>
          <w:szCs w:val="22"/>
        </w:rPr>
        <w:tab/>
        <w:t xml:space="preserve">The Supplier shall abide </w:t>
      </w:r>
      <w:r w:rsidR="00352A5F" w:rsidRPr="009A3BBF">
        <w:rPr>
          <w:rFonts w:ascii="Times New Roman" w:hAnsi="Times New Roman" w:cs="Times New Roman"/>
          <w:sz w:val="22"/>
          <w:szCs w:val="22"/>
        </w:rPr>
        <w:t xml:space="preserve">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’s decisions, which shall be made in consultation with the Supplier, with regard to coordinating the Supplier’s and other </w:t>
      </w:r>
      <w:r w:rsidR="009A5146">
        <w:rPr>
          <w:rFonts w:ascii="Times New Roman" w:hAnsi="Times New Roman" w:cs="Times New Roman"/>
          <w:sz w:val="22"/>
          <w:szCs w:val="22"/>
        </w:rPr>
        <w:t>Economic Operator</w:t>
      </w:r>
      <w:r w:rsidRPr="009A3BBF">
        <w:rPr>
          <w:rFonts w:ascii="Times New Roman" w:hAnsi="Times New Roman" w:cs="Times New Roman"/>
          <w:sz w:val="22"/>
          <w:szCs w:val="22"/>
        </w:rPr>
        <w:t xml:space="preserve">s’ work at the Supply Object assembly site, and shall comply with organisational instructions issued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provided that they do not compromise the proper and timely </w:t>
      </w:r>
      <w:r w:rsidR="00352A5F" w:rsidRPr="009A3BBF">
        <w:rPr>
          <w:rFonts w:ascii="Times New Roman" w:hAnsi="Times New Roman" w:cs="Times New Roman"/>
          <w:sz w:val="22"/>
          <w:szCs w:val="22"/>
        </w:rPr>
        <w:t>performance</w:t>
      </w:r>
      <w:r w:rsidRPr="009A3BBF">
        <w:rPr>
          <w:rFonts w:ascii="Times New Roman" w:hAnsi="Times New Roman" w:cs="Times New Roman"/>
          <w:sz w:val="22"/>
          <w:szCs w:val="22"/>
        </w:rPr>
        <w:t xml:space="preserve"> of the </w:t>
      </w:r>
      <w:r w:rsidR="00352A5F" w:rsidRPr="009A3BBF">
        <w:rPr>
          <w:rFonts w:ascii="Times New Roman" w:hAnsi="Times New Roman" w:cs="Times New Roman"/>
          <w:sz w:val="22"/>
          <w:szCs w:val="22"/>
        </w:rPr>
        <w:t>Subject-Matter of the Contract</w:t>
      </w:r>
      <w:r w:rsidRPr="009A3BBF">
        <w:rPr>
          <w:rFonts w:ascii="Times New Roman" w:hAnsi="Times New Roman" w:cs="Times New Roman"/>
          <w:sz w:val="22"/>
          <w:szCs w:val="22"/>
        </w:rPr>
        <w:t>.</w:t>
      </w:r>
    </w:p>
    <w:p w14:paraId="7DFBDE5A" w14:textId="77777777" w:rsidR="003400DD" w:rsidRPr="009A3BBF" w:rsidRDefault="004508E8" w:rsidP="005C7F04">
      <w:pPr>
        <w:tabs>
          <w:tab w:val="left" w:pos="6073"/>
        </w:tabs>
        <w:ind w:left="426" w:hanging="426"/>
        <w:jc w:val="both"/>
        <w:rPr>
          <w:rFonts w:ascii="Times New Roman" w:hAnsi="Times New Roman" w:cs="Times New Roman"/>
          <w:sz w:val="22"/>
          <w:szCs w:val="22"/>
        </w:rPr>
      </w:pPr>
      <w:r w:rsidRPr="009A3BBF">
        <w:rPr>
          <w:rFonts w:ascii="Times New Roman" w:hAnsi="Times New Roman" w:cs="Times New Roman"/>
          <w:sz w:val="22"/>
          <w:szCs w:val="22"/>
        </w:rPr>
        <w:t>21.</w:t>
      </w:r>
      <w:r w:rsidRPr="009A3BBF">
        <w:rPr>
          <w:rFonts w:ascii="Times New Roman" w:hAnsi="Times New Roman" w:cs="Times New Roman"/>
          <w:sz w:val="22"/>
          <w:szCs w:val="22"/>
        </w:rPr>
        <w:tab/>
        <w:t xml:space="preserve">The Final Acceptance Report signed by an authorised representative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the template of which constitutes </w:t>
      </w:r>
      <w:r w:rsidRPr="009A3BBF">
        <w:rPr>
          <w:rFonts w:ascii="Times New Roman" w:hAnsi="Times New Roman" w:cs="Times New Roman"/>
          <w:b/>
          <w:sz w:val="22"/>
          <w:szCs w:val="22"/>
        </w:rPr>
        <w:t>Appendix 3 hereto</w:t>
      </w:r>
      <w:r w:rsidRPr="009A3BBF">
        <w:rPr>
          <w:rFonts w:ascii="Times New Roman" w:hAnsi="Times New Roman" w:cs="Times New Roman"/>
          <w:sz w:val="22"/>
          <w:szCs w:val="22"/>
        </w:rPr>
        <w:t xml:space="preserve">, shall serve as the confirmation of the delivery of the Supply Object by the Supplier, together with its assembly and start-up. The date of delivery of the Supply Object by the Supplier, together with its assembly and start-up, shall be understood as the date of signing the Final Acceptance Report regarding the Supply Object, without reservations, by a representative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428E1051" w14:textId="7DE96C33" w:rsidR="003400DD" w:rsidRPr="009A3BBF" w:rsidRDefault="00007A78" w:rsidP="005C7F04">
      <w:pPr>
        <w:pStyle w:val="Akapitzlist"/>
        <w:ind w:left="426" w:hanging="426"/>
        <w:jc w:val="both"/>
        <w:rPr>
          <w:rFonts w:ascii="Times New Roman" w:hAnsi="Times New Roman"/>
          <w:sz w:val="22"/>
          <w:szCs w:val="22"/>
        </w:rPr>
      </w:pPr>
      <w:r w:rsidRPr="009A3BBF">
        <w:rPr>
          <w:rFonts w:ascii="Times New Roman" w:hAnsi="Times New Roman"/>
          <w:sz w:val="22"/>
          <w:szCs w:val="22"/>
        </w:rPr>
        <w:t xml:space="preserve">22. The training shall be held </w:t>
      </w:r>
      <w:r w:rsidRPr="009A3BBF">
        <w:rPr>
          <w:rStyle w:val="hps"/>
          <w:rFonts w:ascii="Times New Roman" w:hAnsi="Times New Roman"/>
          <w:sz w:val="22"/>
          <w:szCs w:val="22"/>
        </w:rPr>
        <w:t xml:space="preserve">at the </w:t>
      </w:r>
      <w:r w:rsidR="009A5146">
        <w:rPr>
          <w:rStyle w:val="hps"/>
          <w:rFonts w:ascii="Times New Roman" w:hAnsi="Times New Roman"/>
          <w:sz w:val="22"/>
          <w:szCs w:val="22"/>
        </w:rPr>
        <w:t>Contracting Authority</w:t>
      </w:r>
      <w:r w:rsidRPr="009A3BBF">
        <w:rPr>
          <w:rStyle w:val="hps"/>
          <w:rFonts w:ascii="Times New Roman" w:hAnsi="Times New Roman"/>
          <w:sz w:val="22"/>
          <w:szCs w:val="22"/>
        </w:rPr>
        <w:t xml:space="preserve">’s seat. Total training duration: </w:t>
      </w:r>
      <w:del w:id="93" w:author="Agata Siwak" w:date="2025-12-08T06:44:00Z" w16du:dateUtc="2025-12-08T05:44:00Z">
        <w:r w:rsidRPr="00F95F3D">
          <w:rPr>
            <w:rStyle w:val="hps"/>
            <w:rFonts w:ascii="Times New Roman" w:hAnsi="Times New Roman"/>
            <w:sz w:val="22"/>
            <w:szCs w:val="22"/>
            <w:highlight w:val="yellow"/>
          </w:rPr>
          <w:delText>…………………………………..</w:delText>
        </w:r>
      </w:del>
      <w:ins w:id="94" w:author="Agata Siwak" w:date="2025-12-08T06:44:00Z" w16du:dateUtc="2025-12-08T05:44:00Z">
        <w:r w:rsidR="00205462" w:rsidRPr="00F95F3D">
          <w:rPr>
            <w:rStyle w:val="hps"/>
            <w:rFonts w:ascii="Times New Roman" w:hAnsi="Times New Roman"/>
            <w:sz w:val="22"/>
            <w:szCs w:val="22"/>
            <w:highlight w:val="yellow"/>
          </w:rPr>
          <w:t>5 days</w:t>
        </w:r>
      </w:ins>
      <w:r w:rsidR="00E86E10" w:rsidRPr="00F95F3D">
        <w:rPr>
          <w:rStyle w:val="hps"/>
          <w:rFonts w:ascii="Times New Roman" w:hAnsi="Times New Roman"/>
          <w:sz w:val="22"/>
          <w:szCs w:val="22"/>
          <w:highlight w:val="yellow"/>
        </w:rPr>
        <w:t xml:space="preserve"> </w:t>
      </w:r>
      <w:r w:rsidRPr="00F95F3D">
        <w:rPr>
          <w:rStyle w:val="hps"/>
          <w:rFonts w:ascii="Times New Roman" w:hAnsi="Times New Roman"/>
          <w:sz w:val="22"/>
          <w:szCs w:val="22"/>
          <w:highlight w:val="yellow"/>
        </w:rPr>
        <w:t xml:space="preserve">x </w:t>
      </w:r>
      <w:del w:id="95" w:author="Agata Siwak" w:date="2025-12-08T06:44:00Z" w16du:dateUtc="2025-12-08T05:44:00Z">
        <w:r w:rsidRPr="00F95F3D">
          <w:rPr>
            <w:rStyle w:val="hps"/>
            <w:rFonts w:ascii="Times New Roman" w:hAnsi="Times New Roman"/>
            <w:sz w:val="22"/>
            <w:szCs w:val="22"/>
            <w:highlight w:val="yellow"/>
          </w:rPr>
          <w:delText>……………..</w:delText>
        </w:r>
      </w:del>
      <w:ins w:id="96" w:author="Agata Siwak" w:date="2025-12-08T06:44:00Z" w16du:dateUtc="2025-12-08T05:44:00Z">
        <w:r w:rsidR="00205462" w:rsidRPr="00F95F3D">
          <w:rPr>
            <w:rStyle w:val="hps"/>
            <w:rFonts w:ascii="Times New Roman" w:hAnsi="Times New Roman"/>
            <w:sz w:val="22"/>
            <w:szCs w:val="22"/>
            <w:highlight w:val="yellow"/>
          </w:rPr>
          <w:t>8</w:t>
        </w:r>
      </w:ins>
      <w:r w:rsidR="00E86E10" w:rsidRPr="00F95F3D">
        <w:rPr>
          <w:rStyle w:val="hps"/>
          <w:rFonts w:ascii="Times New Roman" w:hAnsi="Times New Roman"/>
          <w:sz w:val="22"/>
          <w:szCs w:val="22"/>
          <w:highlight w:val="yellow"/>
        </w:rPr>
        <w:t xml:space="preserve"> </w:t>
      </w:r>
      <w:r w:rsidRPr="00F95F3D">
        <w:rPr>
          <w:rStyle w:val="hps"/>
          <w:rFonts w:ascii="Times New Roman" w:hAnsi="Times New Roman"/>
          <w:sz w:val="22"/>
          <w:szCs w:val="22"/>
          <w:highlight w:val="yellow"/>
        </w:rPr>
        <w:t>full</w:t>
      </w:r>
      <w:r w:rsidRPr="009A3BBF">
        <w:rPr>
          <w:rStyle w:val="hps"/>
          <w:rFonts w:ascii="Times New Roman" w:hAnsi="Times New Roman"/>
          <w:sz w:val="22"/>
          <w:szCs w:val="22"/>
        </w:rPr>
        <w:t xml:space="preserve"> hours. The training shall be conducted in Polish.</w:t>
      </w:r>
    </w:p>
    <w:p w14:paraId="5F14C35F" w14:textId="77777777" w:rsidR="003400DD" w:rsidRPr="009A3BBF" w:rsidRDefault="00007A78" w:rsidP="005C7F04">
      <w:pPr>
        <w:tabs>
          <w:tab w:val="left" w:pos="6073"/>
        </w:tabs>
        <w:ind w:left="426" w:hanging="426"/>
        <w:jc w:val="both"/>
        <w:rPr>
          <w:rFonts w:ascii="Times New Roman" w:hAnsi="Times New Roman" w:cs="Times New Roman"/>
          <w:sz w:val="22"/>
          <w:szCs w:val="22"/>
        </w:rPr>
      </w:pPr>
      <w:r w:rsidRPr="009A3BBF">
        <w:rPr>
          <w:rFonts w:ascii="Times New Roman" w:hAnsi="Times New Roman" w:cs="Times New Roman"/>
          <w:sz w:val="22"/>
          <w:szCs w:val="22"/>
        </w:rPr>
        <w:t xml:space="preserve">23. Once the training in the operation of the Supply Object and software, and the maintenance of the Supply Object, is completed, the Training Report shall be signed, </w:t>
      </w:r>
      <w:r w:rsidR="002B0382" w:rsidRPr="009A3BBF">
        <w:rPr>
          <w:rFonts w:ascii="Times New Roman" w:hAnsi="Times New Roman" w:cs="Times New Roman"/>
          <w:sz w:val="22"/>
          <w:szCs w:val="22"/>
        </w:rPr>
        <w:t>t</w:t>
      </w:r>
      <w:r w:rsidRPr="009A3BBF">
        <w:rPr>
          <w:rFonts w:ascii="Times New Roman" w:hAnsi="Times New Roman" w:cs="Times New Roman"/>
          <w:sz w:val="22"/>
          <w:szCs w:val="22"/>
        </w:rPr>
        <w:t xml:space="preserve">he template of which constitutes </w:t>
      </w:r>
      <w:r w:rsidRPr="009A3BBF">
        <w:rPr>
          <w:rFonts w:ascii="Times New Roman" w:hAnsi="Times New Roman" w:cs="Times New Roman"/>
          <w:b/>
          <w:bCs/>
          <w:sz w:val="22"/>
          <w:szCs w:val="22"/>
        </w:rPr>
        <w:t>Appendix 4 hereto</w:t>
      </w:r>
      <w:r w:rsidRPr="009A3BBF">
        <w:rPr>
          <w:rFonts w:ascii="Times New Roman" w:hAnsi="Times New Roman" w:cs="Times New Roman"/>
          <w:sz w:val="22"/>
          <w:szCs w:val="22"/>
        </w:rPr>
        <w:t>.</w:t>
      </w:r>
    </w:p>
    <w:p w14:paraId="3A980C72" w14:textId="77777777" w:rsidR="00AA2904" w:rsidRPr="009A3BBF" w:rsidRDefault="00AA2904" w:rsidP="005C7F04">
      <w:pPr>
        <w:tabs>
          <w:tab w:val="left" w:pos="6073"/>
        </w:tabs>
        <w:jc w:val="both"/>
        <w:rPr>
          <w:rFonts w:ascii="Times New Roman" w:hAnsi="Times New Roman" w:cs="Times New Roman"/>
          <w:sz w:val="22"/>
          <w:szCs w:val="22"/>
        </w:rPr>
      </w:pPr>
    </w:p>
    <w:p w14:paraId="762251B2" w14:textId="77777777" w:rsidR="00AD3655" w:rsidRPr="009A3BBF" w:rsidRDefault="00AA2904" w:rsidP="005C7F04">
      <w:pPr>
        <w:tabs>
          <w:tab w:val="left" w:pos="709"/>
        </w:tabs>
        <w:jc w:val="center"/>
        <w:rPr>
          <w:rFonts w:ascii="Times New Roman" w:hAnsi="Times New Roman" w:cs="Times New Roman"/>
          <w:b/>
          <w:sz w:val="22"/>
          <w:szCs w:val="22"/>
        </w:rPr>
      </w:pPr>
      <w:bookmarkStart w:id="97" w:name="_Hlk130304765"/>
      <w:r w:rsidRPr="009A3BBF">
        <w:rPr>
          <w:rFonts w:ascii="Times New Roman" w:hAnsi="Times New Roman" w:cs="Times New Roman"/>
          <w:b/>
          <w:sz w:val="22"/>
          <w:szCs w:val="22"/>
        </w:rPr>
        <w:t>§5</w:t>
      </w:r>
    </w:p>
    <w:bookmarkEnd w:id="97"/>
    <w:p w14:paraId="1DA5032A" w14:textId="77777777" w:rsidR="00164EA8" w:rsidRPr="009A3BBF" w:rsidRDefault="002B0382" w:rsidP="005C7F04">
      <w:pPr>
        <w:tabs>
          <w:tab w:val="left" w:pos="709"/>
        </w:tabs>
        <w:jc w:val="center"/>
        <w:rPr>
          <w:rFonts w:ascii="Times New Roman" w:hAnsi="Times New Roman" w:cs="Times New Roman"/>
          <w:b/>
          <w:sz w:val="22"/>
          <w:szCs w:val="22"/>
        </w:rPr>
      </w:pPr>
      <w:r w:rsidRPr="009A3BBF">
        <w:rPr>
          <w:rFonts w:ascii="Times New Roman" w:hAnsi="Times New Roman" w:cs="Times New Roman"/>
          <w:b/>
          <w:sz w:val="22"/>
          <w:szCs w:val="22"/>
        </w:rPr>
        <w:t>Delivery date</w:t>
      </w:r>
    </w:p>
    <w:p w14:paraId="5E773281" w14:textId="77777777" w:rsidR="00AA2904" w:rsidRPr="009A3BBF" w:rsidRDefault="00AA2904" w:rsidP="005C7F04">
      <w:pPr>
        <w:tabs>
          <w:tab w:val="left" w:pos="709"/>
        </w:tabs>
        <w:rPr>
          <w:rFonts w:ascii="Times New Roman" w:hAnsi="Times New Roman" w:cs="Times New Roman"/>
          <w:b/>
          <w:sz w:val="22"/>
          <w:szCs w:val="22"/>
        </w:rPr>
      </w:pPr>
    </w:p>
    <w:p w14:paraId="1DD96D4F" w14:textId="77777777" w:rsidR="00164EA8" w:rsidRPr="009A3BBF" w:rsidRDefault="004508E8"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With regard to the Supply Object specified in § 1 hereof, the Supplier shall:</w:t>
      </w:r>
    </w:p>
    <w:p w14:paraId="39433F80" w14:textId="7EE8E55F" w:rsidR="00C05AF9" w:rsidRPr="009A3BBF" w:rsidRDefault="00164EA8" w:rsidP="005C7F04">
      <w:pPr>
        <w:pStyle w:val="Akapitzlist"/>
        <w:widowControl/>
        <w:numPr>
          <w:ilvl w:val="0"/>
          <w:numId w:val="16"/>
        </w:numPr>
        <w:tabs>
          <w:tab w:val="left" w:pos="6073"/>
        </w:tabs>
        <w:autoSpaceDE/>
        <w:autoSpaceDN/>
        <w:ind w:left="1134" w:hanging="283"/>
        <w:jc w:val="both"/>
        <w:rPr>
          <w:rFonts w:ascii="Times New Roman" w:hAnsi="Times New Roman"/>
          <w:sz w:val="22"/>
          <w:szCs w:val="22"/>
        </w:rPr>
      </w:pPr>
      <w:r w:rsidRPr="009A3BBF">
        <w:rPr>
          <w:rFonts w:ascii="Times New Roman" w:hAnsi="Times New Roman"/>
          <w:sz w:val="22"/>
          <w:szCs w:val="22"/>
        </w:rPr>
        <w:t xml:space="preserve">deliver the Supply Object to the </w:t>
      </w:r>
      <w:r w:rsidR="009A5146">
        <w:rPr>
          <w:rFonts w:ascii="Times New Roman" w:hAnsi="Times New Roman"/>
          <w:sz w:val="22"/>
          <w:szCs w:val="22"/>
        </w:rPr>
        <w:t>Contracting Authority</w:t>
      </w:r>
      <w:r w:rsidRPr="009A3BBF">
        <w:rPr>
          <w:rFonts w:ascii="Times New Roman" w:hAnsi="Times New Roman"/>
          <w:sz w:val="22"/>
          <w:szCs w:val="22"/>
        </w:rPr>
        <w:t xml:space="preserve">, as well as perform its assembly and start-up within </w:t>
      </w:r>
      <w:del w:id="98" w:author="Agata Siwak" w:date="2025-12-08T06:44:00Z" w16du:dateUtc="2025-12-08T05:44:00Z">
        <w:r w:rsidRPr="00F95F3D">
          <w:rPr>
            <w:rFonts w:ascii="Times New Roman" w:hAnsi="Times New Roman"/>
            <w:sz w:val="22"/>
            <w:szCs w:val="22"/>
            <w:highlight w:val="yellow"/>
          </w:rPr>
          <w:delText>............</w:delText>
        </w:r>
      </w:del>
      <w:ins w:id="99" w:author="Agata Siwak" w:date="2025-12-08T06:44:00Z" w16du:dateUtc="2025-12-08T05:44:00Z">
        <w:r w:rsidR="00205462" w:rsidRPr="00F95F3D">
          <w:rPr>
            <w:rFonts w:ascii="Times New Roman" w:hAnsi="Times New Roman"/>
            <w:sz w:val="22"/>
            <w:szCs w:val="22"/>
            <w:highlight w:val="yellow"/>
          </w:rPr>
          <w:t>16</w:t>
        </w:r>
      </w:ins>
      <w:r w:rsidRPr="009A3BBF">
        <w:rPr>
          <w:rFonts w:ascii="Times New Roman" w:hAnsi="Times New Roman"/>
          <w:sz w:val="22"/>
          <w:szCs w:val="22"/>
        </w:rPr>
        <w:t xml:space="preserve"> weeks from the date of conclusion hereof;</w:t>
      </w:r>
    </w:p>
    <w:p w14:paraId="63E7D622" w14:textId="47B46FA9" w:rsidR="00164EA8" w:rsidRPr="009A3BBF" w:rsidRDefault="00164EA8" w:rsidP="005C7F04">
      <w:pPr>
        <w:pStyle w:val="Akapitzlist"/>
        <w:widowControl/>
        <w:numPr>
          <w:ilvl w:val="0"/>
          <w:numId w:val="16"/>
        </w:numPr>
        <w:tabs>
          <w:tab w:val="left" w:pos="6073"/>
        </w:tabs>
        <w:autoSpaceDE/>
        <w:autoSpaceDN/>
        <w:jc w:val="both"/>
        <w:rPr>
          <w:rFonts w:ascii="Times New Roman" w:hAnsi="Times New Roman"/>
          <w:sz w:val="22"/>
          <w:szCs w:val="22"/>
        </w:rPr>
      </w:pPr>
      <w:r w:rsidRPr="009A3BBF">
        <w:rPr>
          <w:rFonts w:ascii="Times New Roman" w:hAnsi="Times New Roman"/>
          <w:sz w:val="22"/>
          <w:szCs w:val="22"/>
        </w:rPr>
        <w:t xml:space="preserve">conduct training for the </w:t>
      </w:r>
      <w:r w:rsidR="009A5146">
        <w:rPr>
          <w:rFonts w:ascii="Times New Roman" w:hAnsi="Times New Roman"/>
          <w:sz w:val="22"/>
          <w:szCs w:val="22"/>
        </w:rPr>
        <w:t>Contracting Authority</w:t>
      </w:r>
      <w:r w:rsidRPr="009A3BBF">
        <w:rPr>
          <w:rFonts w:ascii="Times New Roman" w:hAnsi="Times New Roman"/>
          <w:sz w:val="22"/>
          <w:szCs w:val="22"/>
        </w:rPr>
        <w:t xml:space="preserve">’s staff </w:t>
      </w:r>
      <w:del w:id="100" w:author="Agata Siwak" w:date="2025-12-08T06:44:00Z" w16du:dateUtc="2025-12-08T05:44:00Z">
        <w:r w:rsidRPr="00F95F3D">
          <w:rPr>
            <w:rFonts w:ascii="Times New Roman" w:hAnsi="Times New Roman"/>
            <w:sz w:val="22"/>
            <w:szCs w:val="22"/>
            <w:highlight w:val="yellow"/>
          </w:rPr>
          <w:delText>by ......................................</w:delText>
        </w:r>
      </w:del>
      <w:ins w:id="101" w:author="Agata Siwak" w:date="2025-12-08T06:44:00Z" w16du:dateUtc="2025-12-08T05:44:00Z">
        <w:r w:rsidR="00205462" w:rsidRPr="00F95F3D">
          <w:rPr>
            <w:rFonts w:ascii="Times New Roman" w:hAnsi="Times New Roman"/>
            <w:sz w:val="22"/>
            <w:szCs w:val="22"/>
            <w:highlight w:val="yellow"/>
          </w:rPr>
          <w:t xml:space="preserve">will be completed by </w:t>
        </w:r>
        <w:r w:rsidR="003D24D2" w:rsidRPr="00F95F3D">
          <w:rPr>
            <w:rFonts w:ascii="Times New Roman" w:hAnsi="Times New Roman"/>
            <w:sz w:val="22"/>
            <w:szCs w:val="22"/>
            <w:highlight w:val="yellow"/>
          </w:rPr>
          <w:t>…………………… .</w:t>
        </w:r>
      </w:ins>
    </w:p>
    <w:p w14:paraId="500EBEE0" w14:textId="77777777" w:rsidR="00164EA8" w:rsidRPr="009A3BBF" w:rsidRDefault="004508E8"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Supplier shall keep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informed of the expected date of the Supplier’s performance of the Contract, and shall promptly inform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of any changes to the expected date of performance of the Contract and the reason for any such changes. </w:t>
      </w:r>
    </w:p>
    <w:p w14:paraId="60BD8020" w14:textId="77777777" w:rsidR="00973AA1" w:rsidRPr="009A3BBF" w:rsidRDefault="004508E8" w:rsidP="005C7F04">
      <w:pPr>
        <w:widowControl/>
        <w:tabs>
          <w:tab w:val="left" w:pos="567"/>
        </w:tabs>
        <w:autoSpaceDE/>
        <w:autoSpaceDN/>
        <w:ind w:left="567" w:hanging="567"/>
        <w:jc w:val="both"/>
        <w:rPr>
          <w:rFonts w:ascii="Times New Roman" w:hAnsi="Times New Roman" w:cs="Times New Roman"/>
          <w:vanish/>
          <w:sz w:val="22"/>
          <w:szCs w:val="22"/>
          <w:specVanish/>
        </w:rPr>
      </w:pPr>
      <w:r w:rsidRPr="009A3BBF">
        <w:rPr>
          <w:rFonts w:ascii="Times New Roman" w:hAnsi="Times New Roman" w:cs="Times New Roman"/>
          <w:sz w:val="22"/>
          <w:szCs w:val="22"/>
        </w:rPr>
        <w:t>3.</w:t>
      </w:r>
      <w:r w:rsidRPr="009A3BBF">
        <w:rPr>
          <w:rFonts w:ascii="Times New Roman" w:hAnsi="Times New Roman" w:cs="Times New Roman"/>
          <w:sz w:val="22"/>
          <w:szCs w:val="22"/>
        </w:rPr>
        <w:tab/>
        <w:t xml:space="preserve">The Parties may change the dates referred to in Par. 1 at the request of one Party which, in order to be valid, shall be made in writing and </w:t>
      </w:r>
      <w:r w:rsidR="00514115" w:rsidRPr="009A3BBF">
        <w:rPr>
          <w:rFonts w:ascii="Times New Roman" w:hAnsi="Times New Roman" w:cs="Times New Roman"/>
          <w:sz w:val="22"/>
          <w:szCs w:val="22"/>
        </w:rPr>
        <w:t>expressly</w:t>
      </w:r>
      <w:r w:rsidRPr="009A3BBF">
        <w:rPr>
          <w:rFonts w:ascii="Times New Roman" w:hAnsi="Times New Roman" w:cs="Times New Roman"/>
          <w:sz w:val="22"/>
          <w:szCs w:val="22"/>
        </w:rPr>
        <w:t xml:space="preserve"> accepted in writing by the other Party. </w:t>
      </w:r>
      <w:bookmarkStart w:id="102" w:name="_Hlk130374783"/>
    </w:p>
    <w:p w14:paraId="60E922EA" w14:textId="77777777" w:rsidR="004508E8" w:rsidRPr="009A3BBF" w:rsidRDefault="004508E8" w:rsidP="005C7F04">
      <w:pPr>
        <w:widowControl/>
        <w:tabs>
          <w:tab w:val="left" w:pos="567"/>
        </w:tabs>
        <w:autoSpaceDE/>
        <w:autoSpaceDN/>
        <w:jc w:val="both"/>
        <w:rPr>
          <w:rFonts w:ascii="Times New Roman" w:hAnsi="Times New Roman" w:cs="Times New Roman"/>
          <w:sz w:val="22"/>
          <w:szCs w:val="22"/>
        </w:rPr>
      </w:pPr>
    </w:p>
    <w:p w14:paraId="6AED5C4C" w14:textId="77777777" w:rsidR="00194346" w:rsidRPr="009A3BBF" w:rsidRDefault="00194346" w:rsidP="005C7F04">
      <w:pPr>
        <w:tabs>
          <w:tab w:val="left" w:pos="709"/>
        </w:tabs>
        <w:rPr>
          <w:rFonts w:ascii="Times New Roman" w:hAnsi="Times New Roman" w:cs="Times New Roman"/>
          <w:sz w:val="22"/>
          <w:szCs w:val="22"/>
        </w:rPr>
      </w:pPr>
    </w:p>
    <w:p w14:paraId="2EFAC207" w14:textId="77777777" w:rsidR="00F2041F" w:rsidRDefault="00F2041F" w:rsidP="005C7F04">
      <w:pPr>
        <w:tabs>
          <w:tab w:val="left" w:pos="709"/>
        </w:tabs>
        <w:jc w:val="center"/>
        <w:rPr>
          <w:rFonts w:ascii="Times New Roman" w:hAnsi="Times New Roman"/>
          <w:b/>
          <w:sz w:val="22"/>
          <w:rPrChange w:id="103" w:author="Agata Siwak" w:date="2025-12-08T06:44:00Z" w16du:dateUtc="2025-12-08T05:44:00Z">
            <w:rPr>
              <w:rFonts w:ascii="Times New Roman" w:hAnsi="Times New Roman"/>
              <w:sz w:val="22"/>
            </w:rPr>
          </w:rPrChange>
        </w:rPr>
      </w:pPr>
      <w:r w:rsidRPr="009A3BBF">
        <w:rPr>
          <w:rFonts w:ascii="Times New Roman" w:hAnsi="Times New Roman" w:cs="Times New Roman"/>
          <w:b/>
          <w:sz w:val="22"/>
          <w:szCs w:val="22"/>
        </w:rPr>
        <w:t>§ 6</w:t>
      </w:r>
    </w:p>
    <w:p w14:paraId="3E36F55C" w14:textId="77777777" w:rsidR="000F0543" w:rsidRPr="009A3BBF" w:rsidRDefault="000F0543" w:rsidP="000F0543">
      <w:pPr>
        <w:pStyle w:val="Tekstpodstawowywcity3"/>
        <w:spacing w:after="0" w:line="240" w:lineRule="auto"/>
        <w:jc w:val="center"/>
        <w:rPr>
          <w:rFonts w:ascii="Times New Roman" w:hAnsi="Times New Roman"/>
          <w:b/>
          <w:sz w:val="22"/>
          <w:szCs w:val="22"/>
        </w:rPr>
      </w:pPr>
      <w:r w:rsidRPr="009A3BBF">
        <w:rPr>
          <w:rFonts w:ascii="Times New Roman" w:hAnsi="Times New Roman"/>
          <w:b/>
          <w:sz w:val="22"/>
          <w:szCs w:val="22"/>
        </w:rPr>
        <w:t>Security for the Repayment of the Advance Payment (SRAP)</w:t>
      </w:r>
    </w:p>
    <w:p w14:paraId="5D6FB172" w14:textId="77777777" w:rsidR="000F0543" w:rsidRPr="009A3BBF" w:rsidRDefault="000F0543" w:rsidP="000F0543">
      <w:pPr>
        <w:pStyle w:val="Tekstpodstawowywcity3"/>
        <w:spacing w:after="0" w:line="240" w:lineRule="auto"/>
        <w:ind w:left="0"/>
        <w:jc w:val="both"/>
        <w:rPr>
          <w:rFonts w:ascii="Times New Roman" w:hAnsi="Times New Roman"/>
          <w:sz w:val="22"/>
          <w:szCs w:val="22"/>
        </w:rPr>
      </w:pPr>
    </w:p>
    <w:p w14:paraId="20F75941" w14:textId="79316D95" w:rsidR="000F0543" w:rsidRPr="00586A45" w:rsidRDefault="000F0543" w:rsidP="00586A45">
      <w:pPr>
        <w:pStyle w:val="Akapitzlist"/>
        <w:widowControl/>
        <w:numPr>
          <w:ilvl w:val="0"/>
          <w:numId w:val="38"/>
        </w:numPr>
        <w:autoSpaceDE/>
        <w:autoSpaceDN/>
        <w:adjustRightInd/>
        <w:ind w:left="426" w:hanging="426"/>
        <w:jc w:val="both"/>
        <w:rPr>
          <w:rFonts w:ascii="Times New Roman" w:hAnsi="Times New Roman"/>
          <w:sz w:val="22"/>
          <w:szCs w:val="22"/>
        </w:rPr>
      </w:pPr>
      <w:r w:rsidRPr="00586A45">
        <w:rPr>
          <w:rFonts w:ascii="Times New Roman" w:hAnsi="Times New Roman"/>
          <w:sz w:val="22"/>
          <w:szCs w:val="22"/>
        </w:rPr>
        <w:t xml:space="preserve">The Supplier shall, before receiving the advance payment specified in §8(3) hereof, submit to the Contracting Authority, within 14 days of conclusion hereof by both PARTIES, a duly issued and valid bank or insurance guarantee for the amount </w:t>
      </w:r>
      <w:r w:rsidRPr="00F95F3D">
        <w:rPr>
          <w:rFonts w:ascii="Times New Roman" w:hAnsi="Times New Roman"/>
          <w:sz w:val="22"/>
          <w:szCs w:val="22"/>
          <w:highlight w:val="yellow"/>
        </w:rPr>
        <w:t xml:space="preserve">of </w:t>
      </w:r>
      <w:ins w:id="104" w:author="Agata Siwak" w:date="2025-12-08T06:44:00Z" w16du:dateUtc="2025-12-08T05:44:00Z">
        <w:r w:rsidR="00586A45" w:rsidRPr="00F95F3D">
          <w:rPr>
            <w:rFonts w:ascii="Times New Roman" w:hAnsi="Times New Roman"/>
            <w:sz w:val="22"/>
            <w:szCs w:val="22"/>
            <w:highlight w:val="yellow"/>
          </w:rPr>
          <w:t xml:space="preserve">119 100 </w:t>
        </w:r>
      </w:ins>
      <w:r w:rsidR="00586A45" w:rsidRPr="00F95F3D">
        <w:rPr>
          <w:rFonts w:ascii="Times New Roman" w:hAnsi="Times New Roman"/>
          <w:sz w:val="22"/>
          <w:szCs w:val="22"/>
          <w:highlight w:val="yellow"/>
        </w:rPr>
        <w:t>EUR</w:t>
      </w:r>
      <w:r w:rsidRPr="00F95F3D">
        <w:rPr>
          <w:rFonts w:ascii="Times New Roman" w:hAnsi="Times New Roman"/>
          <w:sz w:val="22"/>
          <w:szCs w:val="22"/>
          <w:highlight w:val="yellow"/>
        </w:rPr>
        <w:t xml:space="preserve"> </w:t>
      </w:r>
      <w:del w:id="105" w:author="Agata Siwak" w:date="2025-12-08T06:44:00Z" w16du:dateUtc="2025-12-08T05:44:00Z">
        <w:r w:rsidR="00F2041F" w:rsidRPr="00F95F3D">
          <w:rPr>
            <w:rFonts w:ascii="Times New Roman" w:hAnsi="Times New Roman"/>
            <w:sz w:val="22"/>
            <w:szCs w:val="22"/>
            <w:highlight w:val="yellow"/>
          </w:rPr>
          <w:delText xml:space="preserve">…………… </w:delText>
        </w:r>
      </w:del>
      <w:r w:rsidRPr="00F95F3D">
        <w:rPr>
          <w:rFonts w:ascii="Times New Roman" w:hAnsi="Times New Roman"/>
          <w:sz w:val="22"/>
          <w:szCs w:val="22"/>
          <w:highlight w:val="yellow"/>
        </w:rPr>
        <w:t xml:space="preserve">(say: </w:t>
      </w:r>
      <w:del w:id="106" w:author="Agata Siwak" w:date="2025-12-08T06:44:00Z" w16du:dateUtc="2025-12-08T05:44:00Z">
        <w:r w:rsidR="00966008" w:rsidRPr="00F95F3D">
          <w:rPr>
            <w:rFonts w:ascii="Times New Roman" w:hAnsi="Times New Roman"/>
            <w:sz w:val="22"/>
            <w:szCs w:val="22"/>
            <w:highlight w:val="yellow"/>
          </w:rPr>
          <w:delText>………………</w:delText>
        </w:r>
        <w:r w:rsidR="00F2041F" w:rsidRPr="00F95F3D">
          <w:rPr>
            <w:rFonts w:ascii="Times New Roman" w:hAnsi="Times New Roman"/>
            <w:sz w:val="22"/>
            <w:szCs w:val="22"/>
            <w:highlight w:val="yellow"/>
          </w:rPr>
          <w:delText>),</w:delText>
        </w:r>
      </w:del>
      <w:ins w:id="107" w:author="Agata Siwak" w:date="2025-12-08T06:44:00Z" w16du:dateUtc="2025-12-08T05:44:00Z">
        <w:r w:rsidR="00586A45" w:rsidRPr="00F95F3D">
          <w:rPr>
            <w:rFonts w:ascii="Times New Roman" w:hAnsi="Times New Roman"/>
            <w:sz w:val="22"/>
            <w:szCs w:val="22"/>
            <w:highlight w:val="yellow"/>
            <w:lang w:val="en"/>
          </w:rPr>
          <w:t>one</w:t>
        </w:r>
        <w:r w:rsidR="00586A45" w:rsidRPr="00586A45">
          <w:rPr>
            <w:rFonts w:ascii="Times New Roman" w:hAnsi="Times New Roman"/>
            <w:sz w:val="22"/>
            <w:szCs w:val="22"/>
            <w:lang w:val="en"/>
          </w:rPr>
          <w:t xml:space="preserve"> </w:t>
        </w:r>
        <w:r w:rsidR="00586A45" w:rsidRPr="00F95F3D">
          <w:rPr>
            <w:rFonts w:ascii="Times New Roman" w:hAnsi="Times New Roman"/>
            <w:sz w:val="22"/>
            <w:szCs w:val="22"/>
            <w:highlight w:val="yellow"/>
            <w:lang w:val="en"/>
          </w:rPr>
          <w:t>hundred nineteen thousand one hundred euros</w:t>
        </w:r>
        <w:r w:rsidRPr="00F95F3D">
          <w:rPr>
            <w:rFonts w:ascii="Times New Roman" w:hAnsi="Times New Roman"/>
            <w:sz w:val="22"/>
            <w:szCs w:val="22"/>
            <w:highlight w:val="yellow"/>
          </w:rPr>
          <w:t>),</w:t>
        </w:r>
      </w:ins>
      <w:r w:rsidRPr="00586A45">
        <w:rPr>
          <w:rFonts w:ascii="Times New Roman" w:hAnsi="Times New Roman"/>
          <w:sz w:val="22"/>
          <w:szCs w:val="22"/>
        </w:rPr>
        <w:t xml:space="preserve">  corresponding to the advance payment made by the Contracting Authority.</w:t>
      </w:r>
    </w:p>
    <w:p w14:paraId="4C27C93C" w14:textId="77777777" w:rsidR="000F0543" w:rsidRPr="009A3BBF" w:rsidRDefault="000F0543" w:rsidP="000F0543">
      <w:pPr>
        <w:pStyle w:val="Tekstpodstawowy"/>
        <w:widowControl/>
        <w:numPr>
          <w:ilvl w:val="0"/>
          <w:numId w:val="53"/>
        </w:numPr>
        <w:tabs>
          <w:tab w:val="left" w:pos="567"/>
        </w:tabs>
        <w:suppressAutoHyphens/>
        <w:autoSpaceDE/>
        <w:autoSpaceDN/>
        <w:adjustRightInd/>
        <w:spacing w:after="0"/>
        <w:ind w:left="426" w:hanging="426"/>
        <w:jc w:val="both"/>
        <w:rPr>
          <w:rFonts w:ascii="Times New Roman" w:hAnsi="Times New Roman" w:cs="Times New Roman"/>
          <w:sz w:val="22"/>
          <w:szCs w:val="22"/>
        </w:rPr>
      </w:pPr>
      <w:r w:rsidRPr="009A3BBF">
        <w:rPr>
          <w:rFonts w:ascii="Times New Roman" w:hAnsi="Times New Roman" w:cs="Times New Roman"/>
          <w:sz w:val="22"/>
          <w:szCs w:val="22"/>
        </w:rPr>
        <w:t>A change in the form of Security from a bank guarantee into an insurance guarantee, or the other way round, shall:</w:t>
      </w:r>
    </w:p>
    <w:p w14:paraId="2D5FEC99" w14:textId="77777777" w:rsidR="000F0543" w:rsidRPr="009A3BBF" w:rsidRDefault="000F0543" w:rsidP="000F0543">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 xml:space="preserve">not require an amendment hereto; </w:t>
      </w:r>
    </w:p>
    <w:p w14:paraId="54046F57" w14:textId="77777777" w:rsidR="000F0543" w:rsidRPr="009A3BBF" w:rsidRDefault="000F0543" w:rsidP="000F0543">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 xml:space="preserve">require a written notification to the </w:t>
      </w:r>
      <w:r>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from the Supplier;</w:t>
      </w:r>
    </w:p>
    <w:p w14:paraId="49303A91" w14:textId="77777777" w:rsidR="000F0543" w:rsidRPr="009A3BBF" w:rsidRDefault="000F0543" w:rsidP="000F0543">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 xml:space="preserve">require the prior written approval of the Security content by the </w:t>
      </w:r>
      <w:r>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w:t>
      </w:r>
    </w:p>
    <w:p w14:paraId="5A439DF9" w14:textId="77777777" w:rsidR="000F0543" w:rsidRPr="009A3BBF" w:rsidRDefault="000F0543" w:rsidP="000F0543">
      <w:pPr>
        <w:pStyle w:val="Akapitzlist"/>
        <w:widowControl/>
        <w:numPr>
          <w:ilvl w:val="0"/>
          <w:numId w:val="53"/>
        </w:numPr>
        <w:autoSpaceDE/>
        <w:autoSpaceDN/>
        <w:adjustRightInd/>
        <w:ind w:left="426" w:hanging="426"/>
        <w:jc w:val="both"/>
        <w:rPr>
          <w:rFonts w:ascii="Times New Roman" w:hAnsi="Times New Roman"/>
          <w:sz w:val="22"/>
          <w:szCs w:val="22"/>
        </w:rPr>
      </w:pPr>
      <w:r w:rsidRPr="009A3BBF">
        <w:rPr>
          <w:rFonts w:ascii="Times New Roman" w:hAnsi="Times New Roman"/>
          <w:sz w:val="22"/>
          <w:szCs w:val="22"/>
        </w:rPr>
        <w:t xml:space="preserve">The Security for the Repayment of the Advance Payment must be valid from the date of its submission to the </w:t>
      </w:r>
      <w:r>
        <w:rPr>
          <w:rFonts w:ascii="Times New Roman" w:hAnsi="Times New Roman"/>
          <w:sz w:val="22"/>
          <w:szCs w:val="22"/>
        </w:rPr>
        <w:t>Contracting Authority</w:t>
      </w:r>
      <w:r w:rsidRPr="009A3BBF">
        <w:rPr>
          <w:rFonts w:ascii="Times New Roman" w:hAnsi="Times New Roman"/>
          <w:sz w:val="22"/>
          <w:szCs w:val="22"/>
        </w:rPr>
        <w:t xml:space="preserve"> to the date following the delivery date (inclusive) of the Supply Object to the </w:t>
      </w:r>
      <w:r>
        <w:rPr>
          <w:rFonts w:ascii="Times New Roman" w:hAnsi="Times New Roman"/>
          <w:sz w:val="22"/>
          <w:szCs w:val="22"/>
        </w:rPr>
        <w:t>Contracting Authority</w:t>
      </w:r>
      <w:r w:rsidRPr="009A3BBF">
        <w:rPr>
          <w:rFonts w:ascii="Times New Roman" w:hAnsi="Times New Roman"/>
          <w:sz w:val="22"/>
          <w:szCs w:val="22"/>
        </w:rPr>
        <w:t xml:space="preserve">’s seat. </w:t>
      </w:r>
    </w:p>
    <w:p w14:paraId="6F10365E" w14:textId="77777777" w:rsidR="000F0543" w:rsidRPr="009A3BBF" w:rsidRDefault="000F0543" w:rsidP="000F0543">
      <w:pPr>
        <w:pStyle w:val="Akapitzlist"/>
        <w:widowControl/>
        <w:numPr>
          <w:ilvl w:val="0"/>
          <w:numId w:val="53"/>
        </w:numPr>
        <w:autoSpaceDE/>
        <w:autoSpaceDN/>
        <w:adjustRightInd/>
        <w:ind w:left="426" w:hanging="426"/>
        <w:jc w:val="both"/>
        <w:rPr>
          <w:rFonts w:ascii="Times New Roman" w:hAnsi="Times New Roman"/>
          <w:sz w:val="22"/>
          <w:szCs w:val="22"/>
        </w:rPr>
      </w:pPr>
      <w:r w:rsidRPr="009A3BBF">
        <w:rPr>
          <w:rFonts w:ascii="Times New Roman" w:hAnsi="Times New Roman"/>
          <w:sz w:val="22"/>
          <w:szCs w:val="22"/>
        </w:rPr>
        <w:t xml:space="preserve">The bank or insurance guarantees for the Repayment of the Advance Payment must be valid, irrevocable, unconditional and payable at the first written request of the </w:t>
      </w:r>
      <w:r>
        <w:rPr>
          <w:rFonts w:ascii="Times New Roman" w:hAnsi="Times New Roman"/>
          <w:sz w:val="22"/>
          <w:szCs w:val="22"/>
        </w:rPr>
        <w:t>Contracting Authority</w:t>
      </w:r>
      <w:r w:rsidRPr="009A3BBF">
        <w:rPr>
          <w:rFonts w:ascii="Times New Roman" w:hAnsi="Times New Roman"/>
          <w:sz w:val="22"/>
          <w:szCs w:val="22"/>
        </w:rPr>
        <w:t>, which shall include a statement that the Supplier has not fulfilled the terms and conditions hereof.</w:t>
      </w:r>
    </w:p>
    <w:p w14:paraId="5C0296FA" w14:textId="77777777" w:rsidR="000F0543" w:rsidRPr="009A3BBF" w:rsidRDefault="000F0543" w:rsidP="000F0543">
      <w:pPr>
        <w:pStyle w:val="Tekstpodstawowy"/>
        <w:widowControl/>
        <w:numPr>
          <w:ilvl w:val="0"/>
          <w:numId w:val="53"/>
        </w:numPr>
        <w:tabs>
          <w:tab w:val="left" w:pos="426"/>
        </w:tabs>
        <w:suppressAutoHyphens/>
        <w:autoSpaceDE/>
        <w:autoSpaceDN/>
        <w:adjustRightInd/>
        <w:spacing w:after="0"/>
        <w:ind w:left="426" w:hanging="426"/>
        <w:jc w:val="both"/>
        <w:rPr>
          <w:rFonts w:ascii="Times New Roman" w:hAnsi="Times New Roman" w:cs="Times New Roman"/>
          <w:sz w:val="22"/>
          <w:szCs w:val="22"/>
        </w:rPr>
      </w:pPr>
      <w:r w:rsidRPr="009A3BBF">
        <w:rPr>
          <w:rFonts w:ascii="Times New Roman" w:hAnsi="Times New Roman" w:cs="Times New Roman"/>
          <w:sz w:val="22"/>
          <w:szCs w:val="22"/>
        </w:rPr>
        <w:t xml:space="preserve">In the event that the SRAP, in the form of a guarantee, expires before the date by which the Supplier has established its validity, the Supplier undertakes to establish a new/supplemented SRAP within </w:t>
      </w:r>
      <w:r w:rsidRPr="009A3BBF">
        <w:rPr>
          <w:rFonts w:ascii="Times New Roman" w:hAnsi="Times New Roman" w:cs="Times New Roman"/>
          <w:b/>
          <w:sz w:val="22"/>
          <w:szCs w:val="22"/>
        </w:rPr>
        <w:t>3 (say: three) days</w:t>
      </w:r>
      <w:r w:rsidRPr="009A3BBF">
        <w:rPr>
          <w:rFonts w:ascii="Times New Roman" w:hAnsi="Times New Roman" w:cs="Times New Roman"/>
          <w:sz w:val="22"/>
          <w:szCs w:val="22"/>
        </w:rPr>
        <w:t xml:space="preserve"> prior to the date of expiry of the SRAP in the form of a guarantee.</w:t>
      </w:r>
    </w:p>
    <w:p w14:paraId="6A66E523" w14:textId="77777777" w:rsidR="000F0543" w:rsidRPr="009A3BBF" w:rsidRDefault="000F0543" w:rsidP="000F0543">
      <w:pPr>
        <w:pStyle w:val="Akapitzlist"/>
        <w:numPr>
          <w:ilvl w:val="0"/>
          <w:numId w:val="53"/>
        </w:numPr>
        <w:tabs>
          <w:tab w:val="left" w:pos="426"/>
        </w:tabs>
        <w:ind w:left="426" w:hanging="426"/>
        <w:jc w:val="both"/>
        <w:rPr>
          <w:rFonts w:ascii="Times New Roman" w:hAnsi="Times New Roman"/>
          <w:sz w:val="22"/>
          <w:szCs w:val="22"/>
        </w:rPr>
      </w:pPr>
      <w:r w:rsidRPr="009A3BBF">
        <w:rPr>
          <w:rFonts w:ascii="Times New Roman" w:hAnsi="Times New Roman"/>
          <w:sz w:val="22"/>
          <w:szCs w:val="22"/>
        </w:rPr>
        <w:t xml:space="preserve">In all cases in which, contrary to the provisions of this paragraph, the Supplier fails to renew the bank/insurance guarantee within the period specified herein, the </w:t>
      </w:r>
      <w:r>
        <w:rPr>
          <w:rFonts w:ascii="Times New Roman" w:hAnsi="Times New Roman"/>
          <w:sz w:val="22"/>
          <w:szCs w:val="22"/>
        </w:rPr>
        <w:t>Contracting Authority</w:t>
      </w:r>
      <w:r w:rsidRPr="009A3BBF">
        <w:rPr>
          <w:rFonts w:ascii="Times New Roman" w:hAnsi="Times New Roman"/>
          <w:sz w:val="22"/>
          <w:szCs w:val="22"/>
        </w:rPr>
        <w:t xml:space="preserve"> shall have the right to withdraw from that bank/insurance guarantee the entire available guarantee amount, to the </w:t>
      </w:r>
      <w:r>
        <w:rPr>
          <w:rFonts w:ascii="Times New Roman" w:hAnsi="Times New Roman"/>
          <w:sz w:val="22"/>
          <w:szCs w:val="22"/>
        </w:rPr>
        <w:t>Contracting Authority</w:t>
      </w:r>
      <w:r w:rsidRPr="009A3BBF">
        <w:rPr>
          <w:rFonts w:ascii="Times New Roman" w:hAnsi="Times New Roman"/>
          <w:sz w:val="22"/>
          <w:szCs w:val="22"/>
        </w:rPr>
        <w:t>’s account, as the Deposit (as the SRAP).</w:t>
      </w:r>
    </w:p>
    <w:p w14:paraId="08715446" w14:textId="77777777" w:rsidR="000F0543" w:rsidRPr="009A3BBF" w:rsidRDefault="000F0543" w:rsidP="000F0543">
      <w:pPr>
        <w:pStyle w:val="Akapitzlist"/>
        <w:numPr>
          <w:ilvl w:val="0"/>
          <w:numId w:val="53"/>
        </w:numPr>
        <w:tabs>
          <w:tab w:val="left" w:pos="426"/>
        </w:tabs>
        <w:ind w:left="426" w:hanging="426"/>
        <w:jc w:val="both"/>
        <w:rPr>
          <w:rFonts w:ascii="Times New Roman" w:hAnsi="Times New Roman"/>
          <w:b/>
          <w:sz w:val="22"/>
          <w:szCs w:val="22"/>
        </w:rPr>
      </w:pPr>
      <w:r w:rsidRPr="009A3BBF">
        <w:rPr>
          <w:rFonts w:ascii="Times New Roman" w:hAnsi="Times New Roman"/>
          <w:sz w:val="22"/>
          <w:szCs w:val="22"/>
        </w:rPr>
        <w:t>All costs related to establishing, amending or supplementing the amount, and extending the period of validity of the SRAP, shall be borne by the Supplier.</w:t>
      </w:r>
    </w:p>
    <w:p w14:paraId="53AB7CF1" w14:textId="425466CF" w:rsidR="009D6B52" w:rsidRDefault="009D6B52" w:rsidP="005C7F04">
      <w:pPr>
        <w:pStyle w:val="Akapitzlist"/>
        <w:widowControl/>
        <w:autoSpaceDE/>
        <w:autoSpaceDN/>
        <w:adjustRightInd/>
        <w:ind w:left="0"/>
        <w:jc w:val="both"/>
        <w:rPr>
          <w:rFonts w:ascii="Times New Roman" w:hAnsi="Times New Roman"/>
          <w:color w:val="FF0000"/>
          <w:sz w:val="22"/>
          <w:rPrChange w:id="108" w:author="Agata Siwak" w:date="2025-12-08T06:44:00Z" w16du:dateUtc="2025-12-08T05:44:00Z">
            <w:rPr>
              <w:rFonts w:ascii="Times New Roman" w:hAnsi="Times New Roman"/>
              <w:sz w:val="22"/>
            </w:rPr>
          </w:rPrChange>
        </w:rPr>
      </w:pPr>
    </w:p>
    <w:p w14:paraId="1342BDAE" w14:textId="77777777" w:rsidR="006E1534" w:rsidRPr="009A3BBF" w:rsidRDefault="006E1534" w:rsidP="005C7F04">
      <w:pPr>
        <w:pStyle w:val="Akapitzlist"/>
        <w:tabs>
          <w:tab w:val="left" w:pos="709"/>
        </w:tabs>
        <w:ind w:left="0"/>
        <w:rPr>
          <w:rFonts w:ascii="Times New Roman" w:hAnsi="Times New Roman"/>
          <w:b/>
          <w:sz w:val="22"/>
          <w:szCs w:val="22"/>
        </w:rPr>
      </w:pPr>
      <w:r w:rsidRPr="009A3BBF">
        <w:rPr>
          <w:rFonts w:ascii="Times New Roman" w:hAnsi="Times New Roman"/>
          <w:b/>
          <w:sz w:val="22"/>
          <w:szCs w:val="22"/>
        </w:rPr>
        <w:tab/>
      </w:r>
      <w:r w:rsidRPr="009A3BBF">
        <w:rPr>
          <w:rFonts w:ascii="Times New Roman" w:hAnsi="Times New Roman"/>
          <w:b/>
          <w:sz w:val="22"/>
          <w:szCs w:val="22"/>
        </w:rPr>
        <w:tab/>
      </w:r>
      <w:r w:rsidRPr="009A3BBF">
        <w:rPr>
          <w:rFonts w:ascii="Times New Roman" w:hAnsi="Times New Roman"/>
          <w:b/>
          <w:sz w:val="22"/>
          <w:szCs w:val="22"/>
        </w:rPr>
        <w:tab/>
      </w:r>
      <w:r w:rsidRPr="009A3BBF">
        <w:rPr>
          <w:rFonts w:ascii="Times New Roman" w:hAnsi="Times New Roman"/>
          <w:b/>
          <w:sz w:val="22"/>
          <w:szCs w:val="22"/>
        </w:rPr>
        <w:tab/>
      </w:r>
      <w:r w:rsidRPr="009A3BBF">
        <w:rPr>
          <w:rFonts w:ascii="Times New Roman" w:hAnsi="Times New Roman"/>
          <w:b/>
          <w:sz w:val="22"/>
          <w:szCs w:val="22"/>
        </w:rPr>
        <w:tab/>
      </w:r>
      <w:r w:rsidRPr="009A3BBF">
        <w:rPr>
          <w:rFonts w:ascii="Times New Roman" w:hAnsi="Times New Roman"/>
          <w:b/>
          <w:sz w:val="22"/>
          <w:szCs w:val="22"/>
        </w:rPr>
        <w:tab/>
        <w:t>§ 7</w:t>
      </w:r>
    </w:p>
    <w:p w14:paraId="02737D1A" w14:textId="77777777" w:rsidR="006E1534" w:rsidRPr="009A3BBF" w:rsidRDefault="006E1534" w:rsidP="005C7F04">
      <w:pPr>
        <w:pStyle w:val="Akapitzlist"/>
        <w:tabs>
          <w:tab w:val="left" w:pos="709"/>
        </w:tabs>
        <w:ind w:left="0"/>
        <w:rPr>
          <w:rFonts w:ascii="Times New Roman" w:hAnsi="Times New Roman"/>
          <w:b/>
          <w:sz w:val="22"/>
          <w:szCs w:val="22"/>
        </w:rPr>
      </w:pPr>
      <w:r w:rsidRPr="009A3BBF">
        <w:rPr>
          <w:rFonts w:ascii="Times New Roman" w:hAnsi="Times New Roman"/>
          <w:b/>
          <w:sz w:val="22"/>
          <w:szCs w:val="22"/>
        </w:rPr>
        <w:tab/>
      </w:r>
      <w:r w:rsidRPr="009A3BBF">
        <w:rPr>
          <w:rFonts w:ascii="Times New Roman" w:hAnsi="Times New Roman"/>
          <w:b/>
          <w:sz w:val="22"/>
          <w:szCs w:val="22"/>
        </w:rPr>
        <w:tab/>
      </w:r>
      <w:r w:rsidRPr="009A3BBF">
        <w:rPr>
          <w:rFonts w:ascii="Times New Roman" w:hAnsi="Times New Roman"/>
          <w:b/>
          <w:sz w:val="22"/>
          <w:szCs w:val="22"/>
        </w:rPr>
        <w:tab/>
        <w:t>Security for the Pro</w:t>
      </w:r>
      <w:r w:rsidR="00966008" w:rsidRPr="009A3BBF">
        <w:rPr>
          <w:rFonts w:ascii="Times New Roman" w:hAnsi="Times New Roman"/>
          <w:b/>
          <w:sz w:val="22"/>
          <w:szCs w:val="22"/>
        </w:rPr>
        <w:t>per Performance of the Contract</w:t>
      </w:r>
    </w:p>
    <w:p w14:paraId="23930D76" w14:textId="77777777" w:rsidR="00182099" w:rsidRPr="009A3BBF" w:rsidRDefault="00182099" w:rsidP="005C7F04">
      <w:pPr>
        <w:pStyle w:val="Akapitzlist"/>
        <w:tabs>
          <w:tab w:val="left" w:pos="709"/>
        </w:tabs>
        <w:ind w:left="0"/>
        <w:rPr>
          <w:rFonts w:ascii="Times New Roman" w:hAnsi="Times New Roman"/>
          <w:b/>
          <w:sz w:val="22"/>
          <w:szCs w:val="22"/>
        </w:rPr>
      </w:pPr>
    </w:p>
    <w:p w14:paraId="5B78387E" w14:textId="77777777" w:rsidR="00182099" w:rsidRPr="009A3BBF" w:rsidRDefault="00182099" w:rsidP="005C7F04">
      <w:pPr>
        <w:numPr>
          <w:ilvl w:val="5"/>
          <w:numId w:val="60"/>
        </w:numPr>
        <w:tabs>
          <w:tab w:val="left" w:pos="0"/>
        </w:tabs>
        <w:ind w:left="426" w:hanging="426"/>
        <w:jc w:val="both"/>
        <w:rPr>
          <w:rFonts w:ascii="Times New Roman" w:hAnsi="Times New Roman" w:cs="Times New Roman"/>
          <w:kern w:val="16"/>
          <w:sz w:val="22"/>
          <w:szCs w:val="22"/>
        </w:rPr>
      </w:pPr>
      <w:r w:rsidRPr="009A3BBF">
        <w:rPr>
          <w:rFonts w:ascii="Times New Roman" w:hAnsi="Times New Roman" w:cs="Times New Roman"/>
          <w:sz w:val="22"/>
          <w:szCs w:val="22"/>
        </w:rPr>
        <w:t xml:space="preserve">The SPPC constitutes security for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claims against the Supplier in the event of the Supplier’s non-performance or improper performance of any obligations arising hereunder.</w:t>
      </w:r>
    </w:p>
    <w:p w14:paraId="2E1C1556" w14:textId="7845E755" w:rsidR="00182099" w:rsidRPr="009A3BBF" w:rsidRDefault="00F2680A" w:rsidP="005C7F04">
      <w:pPr>
        <w:pStyle w:val="Akapitzlist"/>
        <w:numPr>
          <w:ilvl w:val="5"/>
          <w:numId w:val="61"/>
        </w:numPr>
        <w:tabs>
          <w:tab w:val="left" w:pos="0"/>
        </w:tabs>
        <w:ind w:left="426" w:hanging="426"/>
        <w:jc w:val="both"/>
        <w:rPr>
          <w:rFonts w:ascii="Times New Roman" w:hAnsi="Times New Roman"/>
          <w:kern w:val="16"/>
          <w:sz w:val="22"/>
          <w:szCs w:val="22"/>
        </w:rPr>
      </w:pPr>
      <w:r w:rsidRPr="009A3BBF">
        <w:rPr>
          <w:rFonts w:ascii="Times New Roman" w:hAnsi="Times New Roman"/>
          <w:sz w:val="22"/>
          <w:szCs w:val="22"/>
        </w:rPr>
        <w:t xml:space="preserve">The Supplier undertakes to establish the SPPC in the amount of: </w:t>
      </w:r>
      <w:del w:id="109" w:author="Agata Siwak" w:date="2025-12-08T06:44:00Z" w16du:dateUtc="2025-12-08T05:44:00Z">
        <w:r w:rsidRPr="009A3BBF">
          <w:rPr>
            <w:rFonts w:ascii="Times New Roman" w:hAnsi="Times New Roman"/>
            <w:sz w:val="22"/>
            <w:szCs w:val="22"/>
          </w:rPr>
          <w:delText>PLN …………… (say: ……………),</w:delText>
        </w:r>
      </w:del>
      <w:ins w:id="110" w:author="Agata Siwak" w:date="2025-12-08T06:44:00Z" w16du:dateUtc="2025-12-08T05:44:00Z">
        <w:r w:rsidR="00CB276D" w:rsidRPr="00F95F3D">
          <w:rPr>
            <w:rFonts w:ascii="Times New Roman" w:hAnsi="Times New Roman"/>
            <w:sz w:val="22"/>
            <w:szCs w:val="22"/>
            <w:highlight w:val="yellow"/>
          </w:rPr>
          <w:t xml:space="preserve">9 925,00 EURO </w:t>
        </w:r>
        <w:r w:rsidRPr="00F95F3D">
          <w:rPr>
            <w:rFonts w:ascii="Times New Roman" w:hAnsi="Times New Roman"/>
            <w:sz w:val="22"/>
            <w:szCs w:val="22"/>
            <w:highlight w:val="yellow"/>
          </w:rPr>
          <w:t xml:space="preserve">(say: </w:t>
        </w:r>
        <w:r w:rsidR="00CB276D" w:rsidRPr="00F95F3D">
          <w:rPr>
            <w:rFonts w:ascii="Times New Roman" w:hAnsi="Times New Roman"/>
            <w:sz w:val="22"/>
            <w:szCs w:val="22"/>
            <w:highlight w:val="yellow"/>
          </w:rPr>
          <w:t>nine thousand nine hundred twenty-five euros</w:t>
        </w:r>
        <w:r w:rsidRPr="00F95F3D">
          <w:rPr>
            <w:rFonts w:ascii="Times New Roman" w:hAnsi="Times New Roman"/>
            <w:sz w:val="22"/>
            <w:szCs w:val="22"/>
            <w:highlight w:val="yellow"/>
          </w:rPr>
          <w:t>),</w:t>
        </w:r>
      </w:ins>
      <w:r w:rsidRPr="009A3BBF">
        <w:rPr>
          <w:rFonts w:ascii="Times New Roman" w:hAnsi="Times New Roman"/>
          <w:sz w:val="22"/>
          <w:szCs w:val="22"/>
        </w:rPr>
        <w:t xml:space="preserve"> corresponding to </w:t>
      </w:r>
      <w:r w:rsidR="008B58AE">
        <w:rPr>
          <w:rFonts w:ascii="Times New Roman" w:hAnsi="Times New Roman"/>
          <w:sz w:val="22"/>
          <w:szCs w:val="22"/>
        </w:rPr>
        <w:t>5</w:t>
      </w:r>
      <w:r w:rsidRPr="009A3BBF">
        <w:rPr>
          <w:rFonts w:ascii="Times New Roman" w:hAnsi="Times New Roman"/>
          <w:sz w:val="22"/>
          <w:szCs w:val="22"/>
        </w:rPr>
        <w:t>% of the net value of the Contract, and to maintain the SPPC in that amount, in line with this paragraph.</w:t>
      </w:r>
    </w:p>
    <w:p w14:paraId="066B5CBD" w14:textId="77777777" w:rsidR="00182099" w:rsidRPr="009A3BBF" w:rsidRDefault="006301FF" w:rsidP="005C7F04">
      <w:pPr>
        <w:numPr>
          <w:ilvl w:val="5"/>
          <w:numId w:val="61"/>
        </w:numPr>
        <w:tabs>
          <w:tab w:val="left" w:pos="0"/>
        </w:tabs>
        <w:ind w:left="426" w:hanging="426"/>
        <w:jc w:val="both"/>
        <w:rPr>
          <w:rFonts w:ascii="Times New Roman" w:hAnsi="Times New Roman" w:cs="Times New Roman"/>
          <w:kern w:val="16"/>
          <w:sz w:val="22"/>
          <w:szCs w:val="22"/>
        </w:rPr>
      </w:pPr>
      <w:r w:rsidRPr="009A3BBF">
        <w:rPr>
          <w:rFonts w:ascii="Times New Roman" w:hAnsi="Times New Roman" w:cs="Times New Roman"/>
          <w:sz w:val="22"/>
          <w:szCs w:val="22"/>
        </w:rPr>
        <w:t>The Supplier undertakes to establish</w:t>
      </w:r>
      <w:r w:rsidR="00966008" w:rsidRPr="009A3BBF">
        <w:rPr>
          <w:rFonts w:ascii="Times New Roman" w:hAnsi="Times New Roman" w:cs="Times New Roman"/>
          <w:sz w:val="22"/>
          <w:szCs w:val="22"/>
        </w:rPr>
        <w:t xml:space="preserve">, within 7 days from the date of delivery of the Supply Object to the </w:t>
      </w:r>
      <w:r w:rsidR="009A5146">
        <w:rPr>
          <w:rFonts w:ascii="Times New Roman" w:hAnsi="Times New Roman" w:cs="Times New Roman"/>
          <w:sz w:val="22"/>
          <w:szCs w:val="22"/>
        </w:rPr>
        <w:t>Contracting Authority</w:t>
      </w:r>
      <w:r w:rsidR="00966008" w:rsidRPr="009A3BBF">
        <w:rPr>
          <w:rFonts w:ascii="Times New Roman" w:hAnsi="Times New Roman" w:cs="Times New Roman"/>
          <w:sz w:val="22"/>
          <w:szCs w:val="22"/>
        </w:rPr>
        <w:t>’s seat,</w:t>
      </w:r>
      <w:r w:rsidRPr="009A3BBF">
        <w:rPr>
          <w:rFonts w:ascii="Times New Roman" w:hAnsi="Times New Roman" w:cs="Times New Roman"/>
          <w:sz w:val="22"/>
          <w:szCs w:val="22"/>
        </w:rPr>
        <w:t xml:space="preserve"> the SPPC in the form of an irrevocable, unconditional </w:t>
      </w:r>
      <w:r w:rsidRPr="009A3BBF">
        <w:rPr>
          <w:rFonts w:ascii="Times New Roman" w:hAnsi="Times New Roman" w:cs="Times New Roman"/>
          <w:b/>
          <w:bCs/>
          <w:sz w:val="22"/>
          <w:szCs w:val="22"/>
        </w:rPr>
        <w:t xml:space="preserve">bank/insurance guarantee, </w:t>
      </w:r>
      <w:r w:rsidRPr="009A3BBF">
        <w:rPr>
          <w:rFonts w:ascii="Times New Roman" w:hAnsi="Times New Roman" w:cs="Times New Roman"/>
          <w:sz w:val="22"/>
          <w:szCs w:val="22"/>
        </w:rPr>
        <w:t xml:space="preserve">the wording of which and the entity providing the guarantee shall require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prior approval, which shall be payable at the firs</w:t>
      </w:r>
      <w:r w:rsidR="00966008" w:rsidRPr="009A3BBF">
        <w:rPr>
          <w:rFonts w:ascii="Times New Roman" w:hAnsi="Times New Roman" w:cs="Times New Roman"/>
          <w:sz w:val="22"/>
          <w:szCs w:val="22"/>
        </w:rPr>
        <w:t xml:space="preserve">t request of the </w:t>
      </w:r>
      <w:r w:rsidR="009A5146">
        <w:rPr>
          <w:rFonts w:ascii="Times New Roman" w:hAnsi="Times New Roman" w:cs="Times New Roman"/>
          <w:sz w:val="22"/>
          <w:szCs w:val="22"/>
        </w:rPr>
        <w:t>Contracting Authority</w:t>
      </w:r>
      <w:r w:rsidR="00966008" w:rsidRPr="009A3BBF">
        <w:rPr>
          <w:rFonts w:ascii="Times New Roman" w:hAnsi="Times New Roman" w:cs="Times New Roman"/>
          <w:sz w:val="22"/>
          <w:szCs w:val="22"/>
        </w:rPr>
        <w:t>.</w:t>
      </w:r>
    </w:p>
    <w:p w14:paraId="251F661A" w14:textId="77777777" w:rsidR="00E2669B" w:rsidRPr="003B72F7" w:rsidRDefault="00E2669B" w:rsidP="00E2669B">
      <w:pPr>
        <w:pStyle w:val="Akapitzlist"/>
        <w:widowControl/>
        <w:numPr>
          <w:ilvl w:val="5"/>
          <w:numId w:val="61"/>
        </w:numPr>
        <w:tabs>
          <w:tab w:val="left" w:pos="426"/>
        </w:tabs>
        <w:autoSpaceDE/>
        <w:autoSpaceDN/>
        <w:adjustRightInd/>
        <w:ind w:left="426" w:hanging="426"/>
        <w:jc w:val="both"/>
        <w:rPr>
          <w:rFonts w:ascii="Times New Roman" w:hAnsi="Times New Roman"/>
          <w:sz w:val="22"/>
          <w:szCs w:val="22"/>
        </w:rPr>
      </w:pPr>
      <w:bookmarkStart w:id="111" w:name="_Hlk176255680"/>
      <w:r w:rsidRPr="003B72F7">
        <w:rPr>
          <w:rFonts w:ascii="Times New Roman" w:hAnsi="Times New Roman"/>
          <w:sz w:val="22"/>
          <w:szCs w:val="22"/>
        </w:rPr>
        <w:t>The Parties also allow the SPPC to be paid in cash (hereinafter also referred to as the “Deposit”), instead of the bank/insurance guarantee to the Contracting Authority bank accounts as follows:</w:t>
      </w:r>
    </w:p>
    <w:p w14:paraId="2CC8B1F9" w14:textId="77777777" w:rsidR="00E2669B" w:rsidRPr="00F95F3D" w:rsidRDefault="00E2669B" w:rsidP="00E2669B">
      <w:pPr>
        <w:pStyle w:val="Akapitzlist"/>
        <w:ind w:left="0" w:firstLine="708"/>
        <w:rPr>
          <w:del w:id="112" w:author="Agata Siwak" w:date="2025-12-08T06:44:00Z" w16du:dateUtc="2025-12-08T05:44:00Z"/>
          <w:rFonts w:ascii="Times New Roman" w:hAnsi="Times New Roman"/>
          <w:sz w:val="22"/>
          <w:szCs w:val="22"/>
          <w:highlight w:val="yellow"/>
        </w:rPr>
      </w:pPr>
      <w:proofErr w:type="spellStart"/>
      <w:r w:rsidRPr="00F95F3D">
        <w:rPr>
          <w:rFonts w:ascii="Times New Roman" w:hAnsi="Times New Roman"/>
          <w:sz w:val="22"/>
          <w:highlight w:val="yellow"/>
          <w:lang w:val="pl-PL"/>
          <w:rPrChange w:id="113" w:author="Agata Siwak" w:date="2025-12-08T06:44:00Z" w16du:dateUtc="2025-12-08T05:44:00Z">
            <w:rPr>
              <w:rFonts w:ascii="Times New Roman" w:hAnsi="Times New Roman"/>
              <w:sz w:val="22"/>
            </w:rPr>
          </w:rPrChange>
        </w:rPr>
        <w:t>Account</w:t>
      </w:r>
      <w:proofErr w:type="spellEnd"/>
      <w:r w:rsidRPr="00F95F3D">
        <w:rPr>
          <w:rFonts w:ascii="Times New Roman" w:hAnsi="Times New Roman"/>
          <w:sz w:val="22"/>
          <w:highlight w:val="yellow"/>
          <w:lang w:val="pl-PL"/>
          <w:rPrChange w:id="114" w:author="Agata Siwak" w:date="2025-12-08T06:44:00Z" w16du:dateUtc="2025-12-08T05:44:00Z">
            <w:rPr>
              <w:rFonts w:ascii="Times New Roman" w:hAnsi="Times New Roman"/>
              <w:sz w:val="22"/>
            </w:rPr>
          </w:rPrChange>
        </w:rPr>
        <w:t xml:space="preserve"> No. </w:t>
      </w:r>
      <w:del w:id="115" w:author="Agata Siwak" w:date="2025-12-08T06:44:00Z" w16du:dateUtc="2025-12-08T05:44:00Z">
        <w:r w:rsidRPr="00F95F3D">
          <w:rPr>
            <w:rFonts w:ascii="Times New Roman" w:hAnsi="Times New Roman"/>
            <w:sz w:val="22"/>
            <w:szCs w:val="22"/>
            <w:highlight w:val="yellow"/>
          </w:rPr>
          <w:delText>PLN: 57 1130 1017 0020 0771 7820 0001 Bank Gospodarstwa Krajowego</w:delText>
        </w:r>
      </w:del>
    </w:p>
    <w:p w14:paraId="2A606E4E" w14:textId="77777777" w:rsidR="00E2669B" w:rsidRPr="00F95F3D" w:rsidRDefault="00E2669B" w:rsidP="00E2669B">
      <w:pPr>
        <w:pStyle w:val="Akapitzlist"/>
        <w:rPr>
          <w:del w:id="116" w:author="Agata Siwak" w:date="2025-12-08T06:44:00Z" w16du:dateUtc="2025-12-08T05:44:00Z"/>
          <w:rFonts w:ascii="Times New Roman" w:hAnsi="Times New Roman"/>
          <w:sz w:val="22"/>
          <w:szCs w:val="22"/>
          <w:highlight w:val="yellow"/>
        </w:rPr>
      </w:pPr>
      <w:del w:id="117" w:author="Agata Siwak" w:date="2025-12-08T06:44:00Z" w16du:dateUtc="2025-12-08T05:44:00Z">
        <w:r w:rsidRPr="00F95F3D">
          <w:rPr>
            <w:rFonts w:ascii="Times New Roman" w:hAnsi="Times New Roman"/>
            <w:sz w:val="22"/>
            <w:szCs w:val="22"/>
            <w:highlight w:val="yellow"/>
          </w:rPr>
          <w:delText>Account No. USD: 88 1130 1017 0020 0771 7820 0025 Bank Gospodarstwa Krajowego</w:delText>
        </w:r>
      </w:del>
    </w:p>
    <w:p w14:paraId="4362EC9B" w14:textId="50747FCD" w:rsidR="00757FDE" w:rsidRPr="00814BAE" w:rsidRDefault="00E2669B" w:rsidP="00E2669B">
      <w:pPr>
        <w:pStyle w:val="Akapitzlist"/>
        <w:ind w:left="0" w:firstLine="708"/>
        <w:rPr>
          <w:rFonts w:ascii="Times New Roman" w:hAnsi="Times New Roman"/>
          <w:sz w:val="22"/>
          <w:lang w:val="pl-PL"/>
          <w:rPrChange w:id="118" w:author="Agata Siwak" w:date="2025-12-08T06:44:00Z" w16du:dateUtc="2025-12-08T05:44:00Z">
            <w:rPr>
              <w:rFonts w:ascii="Times New Roman" w:hAnsi="Times New Roman"/>
              <w:sz w:val="22"/>
            </w:rPr>
          </w:rPrChange>
        </w:rPr>
      </w:pPr>
      <w:del w:id="119" w:author="Agata Siwak" w:date="2025-12-08T06:44:00Z" w16du:dateUtc="2025-12-08T05:44:00Z">
        <w:r w:rsidRPr="00F95F3D">
          <w:rPr>
            <w:rFonts w:ascii="Times New Roman" w:hAnsi="Times New Roman"/>
            <w:sz w:val="22"/>
            <w:szCs w:val="22"/>
            <w:highlight w:val="yellow"/>
          </w:rPr>
          <w:delText xml:space="preserve">Account No. </w:delText>
        </w:r>
      </w:del>
      <w:r w:rsidRPr="00F95F3D">
        <w:rPr>
          <w:rFonts w:ascii="Times New Roman" w:hAnsi="Times New Roman"/>
          <w:sz w:val="22"/>
          <w:highlight w:val="yellow"/>
          <w:lang w:val="pl-PL"/>
          <w:rPrChange w:id="120" w:author="Agata Siwak" w:date="2025-12-08T06:44:00Z" w16du:dateUtc="2025-12-08T05:44:00Z">
            <w:rPr>
              <w:rFonts w:ascii="Times New Roman" w:hAnsi="Times New Roman"/>
              <w:sz w:val="22"/>
            </w:rPr>
          </w:rPrChange>
        </w:rPr>
        <w:t>EUR: 61 1130 1017 0020 0771 7820 0026 Bank Gospodarstwa Krajowego</w:t>
      </w:r>
    </w:p>
    <w:p w14:paraId="67039682" w14:textId="05AB48F8" w:rsidR="00757FDE" w:rsidRPr="00814BAE" w:rsidRDefault="00757FDE" w:rsidP="003D24D2">
      <w:pPr>
        <w:tabs>
          <w:tab w:val="left" w:pos="709"/>
        </w:tabs>
        <w:ind w:left="708"/>
        <w:rPr>
          <w:ins w:id="121" w:author="Agata Siwak" w:date="2025-12-08T06:44:00Z" w16du:dateUtc="2025-12-08T05:44:00Z"/>
          <w:rFonts w:ascii="Times New Roman" w:hAnsi="Times New Roman"/>
          <w:sz w:val="22"/>
          <w:szCs w:val="22"/>
          <w:lang w:val="pl-PL"/>
        </w:rPr>
      </w:pPr>
      <w:ins w:id="122" w:author="Agata Siwak" w:date="2025-12-08T06:44:00Z" w16du:dateUtc="2025-12-08T05:44:00Z">
        <w:r w:rsidRPr="00814BAE">
          <w:rPr>
            <w:rFonts w:ascii="Times New Roman" w:hAnsi="Times New Roman"/>
            <w:color w:val="FF0000"/>
            <w:sz w:val="22"/>
            <w:szCs w:val="22"/>
            <w:lang w:val="pl-PL"/>
          </w:rPr>
          <w:tab/>
        </w:r>
      </w:ins>
    </w:p>
    <w:bookmarkEnd w:id="111"/>
    <w:p w14:paraId="7E4E7A54" w14:textId="77777777" w:rsidR="006B39DF" w:rsidRPr="009A3BBF" w:rsidRDefault="006B39DF" w:rsidP="005C7F04">
      <w:pPr>
        <w:pStyle w:val="Tekstpodstawowy"/>
        <w:widowControl/>
        <w:tabs>
          <w:tab w:val="left" w:pos="851"/>
        </w:tabs>
        <w:suppressAutoHyphens/>
        <w:autoSpaceDE/>
        <w:autoSpaceDN/>
        <w:adjustRightInd/>
        <w:spacing w:after="0"/>
        <w:ind w:left="567" w:hanging="567"/>
        <w:jc w:val="both"/>
        <w:rPr>
          <w:rFonts w:ascii="Times New Roman" w:hAnsi="Times New Roman" w:cs="Times New Roman"/>
          <w:sz w:val="22"/>
          <w:szCs w:val="22"/>
        </w:rPr>
      </w:pPr>
      <w:r w:rsidRPr="009A3BBF">
        <w:rPr>
          <w:rFonts w:ascii="Times New Roman" w:hAnsi="Times New Roman" w:cs="Times New Roman"/>
          <w:sz w:val="22"/>
          <w:szCs w:val="22"/>
        </w:rPr>
        <w:t>5.</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Pr="009A3BBF">
        <w:rPr>
          <w:rFonts w:ascii="Times New Roman" w:hAnsi="Times New Roman" w:cs="Times New Roman"/>
          <w:sz w:val="22"/>
          <w:szCs w:val="22"/>
        </w:rPr>
        <w:t>A change in the form of Security from a bank/insurance guarantee into the Deposit, or the other way round, shall:</w:t>
      </w:r>
    </w:p>
    <w:p w14:paraId="23B7D65D" w14:textId="77777777" w:rsidR="006B39DF" w:rsidRPr="009A3BBF" w:rsidRDefault="006B39DF" w:rsidP="005C7F04">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not require an amendment hereto;</w:t>
      </w:r>
    </w:p>
    <w:p w14:paraId="5EA76C59" w14:textId="77777777" w:rsidR="006B39DF" w:rsidRPr="009A3BBF" w:rsidRDefault="006B39DF" w:rsidP="005C7F04">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 xml:space="preserve">require a written notification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from the Supplier;</w:t>
      </w:r>
    </w:p>
    <w:p w14:paraId="2CF34CF6" w14:textId="77777777" w:rsidR="00E2669B" w:rsidRDefault="006B39DF" w:rsidP="00E2669B">
      <w:pPr>
        <w:pStyle w:val="Tekstpodstawowy"/>
        <w:widowControl/>
        <w:numPr>
          <w:ilvl w:val="1"/>
          <w:numId w:val="53"/>
        </w:numPr>
        <w:suppressAutoHyphens/>
        <w:autoSpaceDE/>
        <w:autoSpaceDN/>
        <w:adjustRightInd/>
        <w:spacing w:after="0"/>
        <w:ind w:left="993" w:hanging="425"/>
        <w:jc w:val="both"/>
        <w:rPr>
          <w:rFonts w:ascii="Times New Roman" w:hAnsi="Times New Roman" w:cs="Times New Roman"/>
          <w:sz w:val="22"/>
          <w:szCs w:val="22"/>
        </w:rPr>
      </w:pPr>
      <w:r w:rsidRPr="009A3BBF">
        <w:rPr>
          <w:rFonts w:ascii="Times New Roman" w:hAnsi="Times New Roman" w:cs="Times New Roman"/>
          <w:sz w:val="22"/>
          <w:szCs w:val="22"/>
        </w:rPr>
        <w:t xml:space="preserve">require the prior written approval of the Security content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in the event of change of the Security form into a bank/insurance guarantee.</w:t>
      </w:r>
    </w:p>
    <w:p w14:paraId="5AC0994C" w14:textId="0C86B0DC" w:rsidR="00F2041F" w:rsidRPr="003D24D2" w:rsidRDefault="00E2669B" w:rsidP="00E2669B">
      <w:pPr>
        <w:pStyle w:val="Tekstpodstawowy"/>
        <w:widowControl/>
        <w:suppressAutoHyphens/>
        <w:autoSpaceDE/>
        <w:autoSpaceDN/>
        <w:adjustRightInd/>
        <w:spacing w:after="0"/>
        <w:jc w:val="both"/>
        <w:rPr>
          <w:rFonts w:ascii="Times New Roman" w:hAnsi="Times New Roman"/>
          <w:color w:val="FF0000"/>
          <w:sz w:val="22"/>
          <w:rPrChange w:id="123" w:author="Agata Siwak" w:date="2025-12-08T06:44:00Z" w16du:dateUtc="2025-12-08T05:44:00Z">
            <w:rPr>
              <w:rFonts w:ascii="Times New Roman" w:hAnsi="Times New Roman"/>
              <w:sz w:val="22"/>
            </w:rPr>
          </w:rPrChange>
        </w:rPr>
      </w:pPr>
      <w:r>
        <w:rPr>
          <w:rFonts w:ascii="Times New Roman" w:hAnsi="Times New Roman" w:cs="Times New Roman"/>
          <w:sz w:val="22"/>
          <w:szCs w:val="22"/>
        </w:rPr>
        <w:t>6.</w:t>
      </w:r>
      <w:r w:rsidR="00C2495D" w:rsidRPr="00E2669B">
        <w:rPr>
          <w:rFonts w:ascii="Times New Roman" w:hAnsi="Times New Roman"/>
          <w:sz w:val="22"/>
          <w:szCs w:val="22"/>
        </w:rPr>
        <w:t xml:space="preserve">The Security for the Proper Performance of the Contract must be valid from the date of its submission to the </w:t>
      </w:r>
      <w:r w:rsidR="009A5146" w:rsidRPr="00E2669B">
        <w:rPr>
          <w:rFonts w:ascii="Times New Roman" w:hAnsi="Times New Roman"/>
          <w:sz w:val="22"/>
          <w:szCs w:val="22"/>
        </w:rPr>
        <w:t>Contracting Authority</w:t>
      </w:r>
      <w:r w:rsidR="00C2495D" w:rsidRPr="00E2669B">
        <w:rPr>
          <w:rFonts w:ascii="Times New Roman" w:hAnsi="Times New Roman"/>
          <w:sz w:val="22"/>
          <w:szCs w:val="22"/>
        </w:rPr>
        <w:t xml:space="preserve"> (inclusive) to the expiry dates of the guarantees referred to in §10 hereof.</w:t>
      </w:r>
      <w:ins w:id="124" w:author="Agata Siwak" w:date="2025-12-08T06:44:00Z" w16du:dateUtc="2025-12-08T05:44:00Z">
        <w:r w:rsidR="000E432F">
          <w:rPr>
            <w:rFonts w:ascii="Times New Roman" w:hAnsi="Times New Roman"/>
            <w:sz w:val="22"/>
            <w:szCs w:val="22"/>
          </w:rPr>
          <w:t xml:space="preserve"> </w:t>
        </w:r>
      </w:ins>
    </w:p>
    <w:p w14:paraId="25F92E03" w14:textId="6B02D7B1" w:rsidR="00F03DBD" w:rsidRPr="009A3BBF" w:rsidRDefault="00E2669B" w:rsidP="005C7F04">
      <w:pPr>
        <w:pStyle w:val="Tekstpodstawowy"/>
        <w:widowControl/>
        <w:tabs>
          <w:tab w:val="left" w:pos="426"/>
        </w:tabs>
        <w:suppressAutoHyphens/>
        <w:autoSpaceDE/>
        <w:autoSpaceDN/>
        <w:adjustRightInd/>
        <w:spacing w:after="0"/>
        <w:ind w:left="709" w:hanging="709"/>
        <w:jc w:val="both"/>
        <w:rPr>
          <w:rFonts w:ascii="Times New Roman" w:hAnsi="Times New Roman" w:cs="Times New Roman"/>
          <w:sz w:val="22"/>
          <w:szCs w:val="22"/>
        </w:rPr>
      </w:pPr>
      <w:r>
        <w:rPr>
          <w:rFonts w:ascii="Times New Roman" w:hAnsi="Times New Roman" w:cs="Times New Roman"/>
          <w:sz w:val="22"/>
          <w:szCs w:val="22"/>
        </w:rPr>
        <w:t>7</w:t>
      </w:r>
      <w:r w:rsidR="0045753C" w:rsidRPr="009A3BBF">
        <w:rPr>
          <w:rFonts w:ascii="Times New Roman" w:hAnsi="Times New Roman" w:cs="Times New Roman"/>
          <w:sz w:val="22"/>
          <w:szCs w:val="22"/>
        </w:rPr>
        <w:t>.</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0045753C" w:rsidRPr="009A3BBF">
        <w:rPr>
          <w:rFonts w:ascii="Times New Roman" w:hAnsi="Times New Roman" w:cs="Times New Roman"/>
          <w:sz w:val="22"/>
          <w:szCs w:val="22"/>
        </w:rPr>
        <w:t>In the event</w:t>
      </w:r>
      <w:r w:rsidR="00550F2B" w:rsidRPr="009A3BBF">
        <w:rPr>
          <w:rFonts w:ascii="Times New Roman" w:hAnsi="Times New Roman" w:cs="Times New Roman"/>
          <w:sz w:val="22"/>
          <w:szCs w:val="22"/>
        </w:rPr>
        <w:t xml:space="preserve"> that the SPPC in the form of a guarantee</w:t>
      </w:r>
      <w:r w:rsidR="0045753C" w:rsidRPr="009A3BBF">
        <w:rPr>
          <w:rFonts w:ascii="Times New Roman" w:hAnsi="Times New Roman" w:cs="Times New Roman"/>
          <w:sz w:val="22"/>
          <w:szCs w:val="22"/>
        </w:rPr>
        <w:t xml:space="preserve"> expires before the date by which the Supplier has established its validity</w:t>
      </w:r>
      <w:r w:rsidR="00550F2B" w:rsidRPr="009A3BBF">
        <w:rPr>
          <w:rFonts w:ascii="Times New Roman" w:hAnsi="Times New Roman" w:cs="Times New Roman"/>
          <w:sz w:val="22"/>
          <w:szCs w:val="22"/>
        </w:rPr>
        <w:t xml:space="preserve"> in the form of a guarantee</w:t>
      </w:r>
      <w:r w:rsidR="0045753C" w:rsidRPr="009A3BBF">
        <w:rPr>
          <w:rFonts w:ascii="Times New Roman" w:hAnsi="Times New Roman" w:cs="Times New Roman"/>
          <w:sz w:val="22"/>
          <w:szCs w:val="22"/>
        </w:rPr>
        <w:t xml:space="preserve">, the Supplier undertakes to establish a new/supplemented SPPC within </w:t>
      </w:r>
      <w:r w:rsidR="0045753C" w:rsidRPr="009A3BBF">
        <w:rPr>
          <w:rFonts w:ascii="Times New Roman" w:hAnsi="Times New Roman" w:cs="Times New Roman"/>
          <w:b/>
          <w:bCs/>
          <w:sz w:val="22"/>
          <w:szCs w:val="22"/>
        </w:rPr>
        <w:t>3 (say: three) days</w:t>
      </w:r>
      <w:r w:rsidR="0045753C" w:rsidRPr="009A3BBF">
        <w:rPr>
          <w:rFonts w:ascii="Times New Roman" w:hAnsi="Times New Roman" w:cs="Times New Roman"/>
          <w:sz w:val="22"/>
          <w:szCs w:val="22"/>
        </w:rPr>
        <w:t xml:space="preserve"> prior to the date of expiry of the SPPC in the form of a guarantee.</w:t>
      </w:r>
    </w:p>
    <w:p w14:paraId="6366E22F" w14:textId="5A33A79E" w:rsidR="00F03DBD" w:rsidRPr="009A3BBF" w:rsidRDefault="00E2669B" w:rsidP="005C7F04">
      <w:pPr>
        <w:pStyle w:val="Tekstpodstawowy"/>
        <w:widowControl/>
        <w:tabs>
          <w:tab w:val="left" w:pos="0"/>
        </w:tabs>
        <w:suppressAutoHyphens/>
        <w:autoSpaceDE/>
        <w:autoSpaceDN/>
        <w:adjustRightInd/>
        <w:spacing w:after="0"/>
        <w:ind w:left="709" w:hanging="709"/>
        <w:jc w:val="both"/>
        <w:rPr>
          <w:rFonts w:ascii="Times New Roman" w:hAnsi="Times New Roman" w:cs="Times New Roman"/>
          <w:sz w:val="22"/>
          <w:szCs w:val="22"/>
        </w:rPr>
      </w:pPr>
      <w:r>
        <w:rPr>
          <w:rFonts w:ascii="Times New Roman" w:hAnsi="Times New Roman" w:cs="Times New Roman"/>
          <w:sz w:val="22"/>
          <w:szCs w:val="22"/>
        </w:rPr>
        <w:t>8</w:t>
      </w:r>
      <w:r w:rsidR="0045753C" w:rsidRPr="009A3BBF">
        <w:rPr>
          <w:rFonts w:ascii="Times New Roman" w:hAnsi="Times New Roman" w:cs="Times New Roman"/>
          <w:sz w:val="22"/>
          <w:szCs w:val="22"/>
        </w:rPr>
        <w:t xml:space="preserve">. </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0045753C" w:rsidRPr="009A3BBF">
        <w:rPr>
          <w:rFonts w:ascii="Times New Roman" w:hAnsi="Times New Roman" w:cs="Times New Roman"/>
          <w:sz w:val="22"/>
          <w:szCs w:val="22"/>
        </w:rPr>
        <w:t xml:space="preserve">In any event of non-performance or improper performance of the obligations referred to in Par. 1 herein by the Supplier, after the ineffective expiry of an additional period of not less than </w:t>
      </w:r>
      <w:r w:rsidR="0045753C" w:rsidRPr="009A3BBF">
        <w:rPr>
          <w:rFonts w:ascii="Times New Roman" w:hAnsi="Times New Roman" w:cs="Times New Roman"/>
          <w:b/>
          <w:bCs/>
          <w:sz w:val="22"/>
          <w:szCs w:val="22"/>
        </w:rPr>
        <w:t>15 (say: fifteen) days</w:t>
      </w:r>
      <w:r w:rsidR="0045753C" w:rsidRPr="009A3BBF">
        <w:rPr>
          <w:rFonts w:ascii="Times New Roman" w:hAnsi="Times New Roman" w:cs="Times New Roman"/>
          <w:sz w:val="22"/>
          <w:szCs w:val="22"/>
        </w:rPr>
        <w:t xml:space="preserve">, set by the </w:t>
      </w:r>
      <w:r w:rsidR="009A5146">
        <w:rPr>
          <w:rFonts w:ascii="Times New Roman" w:hAnsi="Times New Roman" w:cs="Times New Roman"/>
          <w:sz w:val="22"/>
          <w:szCs w:val="22"/>
        </w:rPr>
        <w:t>Contracting Authority</w:t>
      </w:r>
      <w:r w:rsidR="0045753C" w:rsidRPr="009A3BBF">
        <w:rPr>
          <w:rFonts w:ascii="Times New Roman" w:hAnsi="Times New Roman" w:cs="Times New Roman"/>
          <w:sz w:val="22"/>
          <w:szCs w:val="22"/>
        </w:rPr>
        <w:t xml:space="preserve"> in writing to the Supplier for proper performance of these obligations, the </w:t>
      </w:r>
      <w:r w:rsidR="009A5146">
        <w:rPr>
          <w:rFonts w:ascii="Times New Roman" w:hAnsi="Times New Roman" w:cs="Times New Roman"/>
          <w:sz w:val="22"/>
          <w:szCs w:val="22"/>
        </w:rPr>
        <w:t>Contracting Authority</w:t>
      </w:r>
      <w:r w:rsidR="0045753C" w:rsidRPr="009A3BBF">
        <w:rPr>
          <w:rFonts w:ascii="Times New Roman" w:hAnsi="Times New Roman" w:cs="Times New Roman"/>
          <w:sz w:val="22"/>
          <w:szCs w:val="22"/>
        </w:rPr>
        <w:t xml:space="preserve"> shall have the right to demand payment by the guarantor (under a bank/insurance guarantee) of the corresponding amount, in order to satisfy the </w:t>
      </w:r>
      <w:r w:rsidR="009A5146">
        <w:rPr>
          <w:rFonts w:ascii="Times New Roman" w:hAnsi="Times New Roman" w:cs="Times New Roman"/>
          <w:sz w:val="22"/>
          <w:szCs w:val="22"/>
        </w:rPr>
        <w:t>Contracting Authority</w:t>
      </w:r>
      <w:r w:rsidR="0045753C" w:rsidRPr="009A3BBF">
        <w:rPr>
          <w:rFonts w:ascii="Times New Roman" w:hAnsi="Times New Roman" w:cs="Times New Roman"/>
          <w:sz w:val="22"/>
          <w:szCs w:val="22"/>
        </w:rPr>
        <w:t>’s claims against the Supplier arising in connection with non-performance or improper performance of these obligations by the Supplier.</w:t>
      </w:r>
    </w:p>
    <w:p w14:paraId="7D000EA5" w14:textId="2C3F225E" w:rsidR="00F03DBD" w:rsidRPr="009A3BBF" w:rsidRDefault="00E2669B" w:rsidP="005C7F04">
      <w:pPr>
        <w:pStyle w:val="Tekstpodstawowy"/>
        <w:widowControl/>
        <w:tabs>
          <w:tab w:val="left" w:pos="0"/>
        </w:tabs>
        <w:suppressAutoHyphens/>
        <w:autoSpaceDE/>
        <w:autoSpaceDN/>
        <w:adjustRightInd/>
        <w:spacing w:after="0"/>
        <w:ind w:left="709" w:hanging="709"/>
        <w:jc w:val="both"/>
        <w:rPr>
          <w:rFonts w:ascii="Times New Roman" w:hAnsi="Times New Roman" w:cs="Times New Roman"/>
          <w:sz w:val="22"/>
          <w:szCs w:val="22"/>
        </w:rPr>
      </w:pPr>
      <w:r>
        <w:rPr>
          <w:rFonts w:ascii="Times New Roman" w:hAnsi="Times New Roman" w:cs="Times New Roman"/>
          <w:sz w:val="22"/>
          <w:szCs w:val="22"/>
        </w:rPr>
        <w:t>9</w:t>
      </w:r>
      <w:r w:rsidR="00F03DBD" w:rsidRPr="009A3BBF">
        <w:rPr>
          <w:rFonts w:ascii="Times New Roman" w:hAnsi="Times New Roman" w:cs="Times New Roman"/>
          <w:sz w:val="22"/>
          <w:szCs w:val="22"/>
        </w:rPr>
        <w:t>.</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00F03DBD" w:rsidRPr="009A3BBF">
        <w:rPr>
          <w:rFonts w:ascii="Times New Roman" w:hAnsi="Times New Roman" w:cs="Times New Roman"/>
          <w:sz w:val="22"/>
          <w:szCs w:val="22"/>
        </w:rPr>
        <w:t xml:space="preserve">The </w:t>
      </w:r>
      <w:r w:rsidR="009A5146">
        <w:rPr>
          <w:rFonts w:ascii="Times New Roman" w:hAnsi="Times New Roman" w:cs="Times New Roman"/>
          <w:sz w:val="22"/>
          <w:szCs w:val="22"/>
        </w:rPr>
        <w:t>Contracting Authority</w:t>
      </w:r>
      <w:r w:rsidR="00F03DBD" w:rsidRPr="009A3BBF">
        <w:rPr>
          <w:rFonts w:ascii="Times New Roman" w:hAnsi="Times New Roman" w:cs="Times New Roman"/>
          <w:sz w:val="22"/>
          <w:szCs w:val="22"/>
        </w:rPr>
        <w:t xml:space="preserve"> undertakes to notify the Supplier in writing of any set-off or payment under the guarantee referred to in Par. </w:t>
      </w:r>
      <w:r w:rsidR="00F20689">
        <w:rPr>
          <w:rFonts w:ascii="Times New Roman" w:hAnsi="Times New Roman" w:cs="Times New Roman"/>
          <w:sz w:val="22"/>
          <w:szCs w:val="22"/>
        </w:rPr>
        <w:t>8</w:t>
      </w:r>
      <w:r w:rsidR="00F20689" w:rsidRPr="009A3BBF">
        <w:rPr>
          <w:rFonts w:ascii="Times New Roman" w:hAnsi="Times New Roman" w:cs="Times New Roman"/>
          <w:sz w:val="22"/>
          <w:szCs w:val="22"/>
        </w:rPr>
        <w:t xml:space="preserve"> </w:t>
      </w:r>
      <w:r w:rsidR="00F03DBD" w:rsidRPr="009A3BBF">
        <w:rPr>
          <w:rFonts w:ascii="Times New Roman" w:hAnsi="Times New Roman" w:cs="Times New Roman"/>
          <w:sz w:val="22"/>
          <w:szCs w:val="22"/>
        </w:rPr>
        <w:t>above.</w:t>
      </w:r>
    </w:p>
    <w:p w14:paraId="063ECD86" w14:textId="30EB79E3" w:rsidR="00F03DBD" w:rsidRPr="009A3BBF" w:rsidRDefault="00E2669B" w:rsidP="005C7F04">
      <w:pPr>
        <w:pStyle w:val="Tekstpodstawowy"/>
        <w:widowControl/>
        <w:tabs>
          <w:tab w:val="left" w:pos="426"/>
        </w:tabs>
        <w:suppressAutoHyphens/>
        <w:autoSpaceDE/>
        <w:autoSpaceDN/>
        <w:adjustRightInd/>
        <w:spacing w:after="0"/>
        <w:ind w:left="709" w:hanging="709"/>
        <w:jc w:val="both"/>
        <w:rPr>
          <w:rFonts w:ascii="Times New Roman" w:hAnsi="Times New Roman" w:cs="Times New Roman"/>
          <w:i/>
          <w:sz w:val="22"/>
          <w:szCs w:val="22"/>
        </w:rPr>
      </w:pPr>
      <w:r>
        <w:rPr>
          <w:rFonts w:ascii="Times New Roman" w:hAnsi="Times New Roman" w:cs="Times New Roman"/>
          <w:sz w:val="22"/>
          <w:szCs w:val="22"/>
        </w:rPr>
        <w:t>10</w:t>
      </w:r>
      <w:r w:rsidR="00F03DBD" w:rsidRPr="009A3BBF">
        <w:rPr>
          <w:rFonts w:ascii="Times New Roman" w:hAnsi="Times New Roman" w:cs="Times New Roman"/>
          <w:sz w:val="22"/>
          <w:szCs w:val="22"/>
        </w:rPr>
        <w:t>.</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00F03DBD" w:rsidRPr="009A3BBF">
        <w:rPr>
          <w:rFonts w:ascii="Times New Roman" w:hAnsi="Times New Roman" w:cs="Times New Roman"/>
          <w:sz w:val="22"/>
          <w:szCs w:val="22"/>
        </w:rPr>
        <w:t xml:space="preserve">Within </w:t>
      </w:r>
      <w:r w:rsidR="00F03DBD" w:rsidRPr="009A3BBF">
        <w:rPr>
          <w:rFonts w:ascii="Times New Roman" w:hAnsi="Times New Roman" w:cs="Times New Roman"/>
          <w:b/>
          <w:bCs/>
          <w:sz w:val="22"/>
          <w:szCs w:val="22"/>
        </w:rPr>
        <w:t>7 (say: seven) days</w:t>
      </w:r>
      <w:r w:rsidR="00F03DBD" w:rsidRPr="009A3BBF">
        <w:rPr>
          <w:rFonts w:ascii="Times New Roman" w:hAnsi="Times New Roman" w:cs="Times New Roman"/>
          <w:sz w:val="22"/>
          <w:szCs w:val="22"/>
        </w:rPr>
        <w:t xml:space="preserve"> from the date of receipt of the written notice referred to in Par. </w:t>
      </w:r>
      <w:r w:rsidR="00F20689">
        <w:rPr>
          <w:rFonts w:ascii="Times New Roman" w:hAnsi="Times New Roman" w:cs="Times New Roman"/>
          <w:sz w:val="22"/>
          <w:szCs w:val="22"/>
        </w:rPr>
        <w:t>9</w:t>
      </w:r>
      <w:r w:rsidR="00F20689" w:rsidRPr="009A3BBF">
        <w:rPr>
          <w:rFonts w:ascii="Times New Roman" w:hAnsi="Times New Roman" w:cs="Times New Roman"/>
          <w:sz w:val="22"/>
          <w:szCs w:val="22"/>
        </w:rPr>
        <w:t xml:space="preserve"> </w:t>
      </w:r>
      <w:r w:rsidR="00F03DBD" w:rsidRPr="009A3BBF">
        <w:rPr>
          <w:rFonts w:ascii="Times New Roman" w:hAnsi="Times New Roman" w:cs="Times New Roman"/>
          <w:sz w:val="22"/>
          <w:szCs w:val="22"/>
        </w:rPr>
        <w:t>above, the Supplier shall, in each case, supplement the SPPC up to the full amount specified in Par. 2 herein, in accordance with the Contract.</w:t>
      </w:r>
    </w:p>
    <w:p w14:paraId="325F51A4" w14:textId="76924039" w:rsidR="00F03DBD" w:rsidRPr="009A3BBF" w:rsidRDefault="00E2669B" w:rsidP="005C7F04">
      <w:pPr>
        <w:tabs>
          <w:tab w:val="left" w:pos="426"/>
        </w:tabs>
        <w:ind w:left="709" w:hanging="709"/>
        <w:jc w:val="both"/>
        <w:rPr>
          <w:rFonts w:ascii="Times New Roman" w:hAnsi="Times New Roman" w:cs="Times New Roman"/>
          <w:sz w:val="22"/>
          <w:szCs w:val="22"/>
        </w:rPr>
      </w:pPr>
      <w:r>
        <w:rPr>
          <w:rFonts w:ascii="Times New Roman" w:hAnsi="Times New Roman" w:cs="Times New Roman"/>
          <w:sz w:val="22"/>
          <w:szCs w:val="22"/>
        </w:rPr>
        <w:t>11</w:t>
      </w:r>
      <w:r w:rsidR="00F03DBD" w:rsidRPr="009A3BBF">
        <w:rPr>
          <w:rFonts w:ascii="Times New Roman" w:hAnsi="Times New Roman" w:cs="Times New Roman"/>
          <w:sz w:val="22"/>
          <w:szCs w:val="22"/>
        </w:rPr>
        <w:t>.</w:t>
      </w:r>
      <w:r w:rsidR="00F4547D" w:rsidRPr="009A3BBF">
        <w:rPr>
          <w:rFonts w:ascii="Times New Roman" w:hAnsi="Times New Roman" w:cs="Times New Roman"/>
          <w:sz w:val="22"/>
          <w:szCs w:val="22"/>
        </w:rPr>
        <w:t xml:space="preserve">  </w:t>
      </w:r>
      <w:r w:rsidR="00873CB1" w:rsidRPr="009A3BBF">
        <w:rPr>
          <w:rFonts w:ascii="Times New Roman" w:hAnsi="Times New Roman" w:cs="Times New Roman"/>
          <w:sz w:val="22"/>
          <w:szCs w:val="22"/>
        </w:rPr>
        <w:t xml:space="preserve"> </w:t>
      </w:r>
      <w:r w:rsidR="00F03DBD" w:rsidRPr="009A3BBF">
        <w:rPr>
          <w:rFonts w:ascii="Times New Roman" w:hAnsi="Times New Roman" w:cs="Times New Roman"/>
          <w:sz w:val="22"/>
          <w:szCs w:val="22"/>
        </w:rPr>
        <w:t xml:space="preserve">In all cases in which, contrary to the provisions of this paragraph, the Supplier fails to renew the bank/insurance guarantee within the period specified herein, the </w:t>
      </w:r>
      <w:r w:rsidR="009A5146">
        <w:rPr>
          <w:rFonts w:ascii="Times New Roman" w:hAnsi="Times New Roman" w:cs="Times New Roman"/>
          <w:sz w:val="22"/>
          <w:szCs w:val="22"/>
        </w:rPr>
        <w:t>Contracting Authority</w:t>
      </w:r>
      <w:r w:rsidR="00F03DBD" w:rsidRPr="009A3BBF">
        <w:rPr>
          <w:rFonts w:ascii="Times New Roman" w:hAnsi="Times New Roman" w:cs="Times New Roman"/>
          <w:sz w:val="22"/>
          <w:szCs w:val="22"/>
        </w:rPr>
        <w:t xml:space="preserve"> shall have the right to withdraw from th</w:t>
      </w:r>
      <w:r w:rsidR="00550F2B" w:rsidRPr="009A3BBF">
        <w:rPr>
          <w:rFonts w:ascii="Times New Roman" w:hAnsi="Times New Roman" w:cs="Times New Roman"/>
          <w:sz w:val="22"/>
          <w:szCs w:val="22"/>
        </w:rPr>
        <w:t xml:space="preserve">at </w:t>
      </w:r>
      <w:r w:rsidR="00F03DBD" w:rsidRPr="009A3BBF">
        <w:rPr>
          <w:rFonts w:ascii="Times New Roman" w:hAnsi="Times New Roman" w:cs="Times New Roman"/>
          <w:sz w:val="22"/>
          <w:szCs w:val="22"/>
        </w:rPr>
        <w:t xml:space="preserve">bank/insurance guarantee the entire available guarantee amount, to the </w:t>
      </w:r>
      <w:r w:rsidR="009A5146">
        <w:rPr>
          <w:rFonts w:ascii="Times New Roman" w:hAnsi="Times New Roman" w:cs="Times New Roman"/>
          <w:sz w:val="22"/>
          <w:szCs w:val="22"/>
        </w:rPr>
        <w:t>Contracting Authority</w:t>
      </w:r>
      <w:r w:rsidR="00F03DBD" w:rsidRPr="009A3BBF">
        <w:rPr>
          <w:rFonts w:ascii="Times New Roman" w:hAnsi="Times New Roman" w:cs="Times New Roman"/>
          <w:sz w:val="22"/>
          <w:szCs w:val="22"/>
        </w:rPr>
        <w:t>’s account, as the Deposit (as the SPPC).</w:t>
      </w:r>
    </w:p>
    <w:p w14:paraId="0DCBD0C1" w14:textId="18831FC1" w:rsidR="00F03DBD" w:rsidRPr="009A3BBF" w:rsidRDefault="00E2669B" w:rsidP="005C7F04">
      <w:pPr>
        <w:tabs>
          <w:tab w:val="left" w:pos="426"/>
        </w:tabs>
        <w:ind w:left="709" w:hanging="709"/>
        <w:jc w:val="both"/>
        <w:rPr>
          <w:rFonts w:ascii="Times New Roman" w:hAnsi="Times New Roman" w:cs="Times New Roman"/>
          <w:b/>
          <w:sz w:val="22"/>
          <w:szCs w:val="22"/>
        </w:rPr>
      </w:pPr>
      <w:r>
        <w:rPr>
          <w:rFonts w:ascii="Times New Roman" w:hAnsi="Times New Roman" w:cs="Times New Roman"/>
          <w:sz w:val="22"/>
          <w:szCs w:val="22"/>
        </w:rPr>
        <w:t>12</w:t>
      </w:r>
      <w:r w:rsidR="0045753C" w:rsidRPr="009A3BBF">
        <w:rPr>
          <w:rFonts w:ascii="Times New Roman" w:hAnsi="Times New Roman" w:cs="Times New Roman"/>
          <w:sz w:val="22"/>
          <w:szCs w:val="22"/>
        </w:rPr>
        <w:t>.</w:t>
      </w:r>
      <w:r w:rsidR="00F4547D" w:rsidRPr="009A3BBF">
        <w:rPr>
          <w:rFonts w:ascii="Times New Roman" w:hAnsi="Times New Roman" w:cs="Times New Roman"/>
          <w:sz w:val="22"/>
          <w:szCs w:val="22"/>
        </w:rPr>
        <w:t xml:space="preserve">  </w:t>
      </w:r>
      <w:r w:rsidR="0045753C" w:rsidRPr="009A3BBF">
        <w:rPr>
          <w:rFonts w:ascii="Times New Roman" w:hAnsi="Times New Roman" w:cs="Times New Roman"/>
          <w:sz w:val="22"/>
          <w:szCs w:val="22"/>
        </w:rPr>
        <w:t>All costs related to establishing, amending or supplementing the amount, and extending the period of validity of the SPPC, shall be borne by the Supplier.</w:t>
      </w:r>
    </w:p>
    <w:p w14:paraId="5F143D39" w14:textId="77777777" w:rsidR="00F2041F" w:rsidRPr="009A3BBF" w:rsidRDefault="00F2041F" w:rsidP="005C7F04">
      <w:pPr>
        <w:jc w:val="both"/>
        <w:rPr>
          <w:rFonts w:ascii="Times New Roman" w:hAnsi="Times New Roman" w:cs="Times New Roman"/>
          <w:sz w:val="22"/>
          <w:szCs w:val="22"/>
        </w:rPr>
      </w:pPr>
    </w:p>
    <w:p w14:paraId="267DADFE" w14:textId="77777777" w:rsidR="00164EA8" w:rsidRPr="009A3BBF" w:rsidRDefault="00AA2904" w:rsidP="005C7F04">
      <w:pPr>
        <w:tabs>
          <w:tab w:val="left" w:pos="709"/>
        </w:tabs>
        <w:jc w:val="center"/>
        <w:rPr>
          <w:rFonts w:ascii="Times New Roman" w:hAnsi="Times New Roman" w:cs="Times New Roman"/>
          <w:b/>
          <w:sz w:val="22"/>
          <w:szCs w:val="22"/>
        </w:rPr>
      </w:pPr>
      <w:r w:rsidRPr="009A3BBF">
        <w:rPr>
          <w:rFonts w:ascii="Times New Roman" w:hAnsi="Times New Roman" w:cs="Times New Roman"/>
          <w:b/>
          <w:sz w:val="22"/>
          <w:szCs w:val="22"/>
        </w:rPr>
        <w:t>§</w:t>
      </w:r>
      <w:bookmarkEnd w:id="102"/>
      <w:r w:rsidR="00550F2B" w:rsidRPr="009A3BBF">
        <w:rPr>
          <w:rFonts w:ascii="Times New Roman" w:hAnsi="Times New Roman" w:cs="Times New Roman"/>
          <w:b/>
          <w:sz w:val="22"/>
          <w:szCs w:val="22"/>
        </w:rPr>
        <w:t>8</w:t>
      </w:r>
    </w:p>
    <w:p w14:paraId="3E88AD89" w14:textId="77777777" w:rsidR="000803C3" w:rsidRPr="009A3BBF" w:rsidRDefault="00E27266" w:rsidP="005C7F04">
      <w:pPr>
        <w:tabs>
          <w:tab w:val="left" w:pos="-1296"/>
          <w:tab w:val="left" w:pos="0"/>
        </w:tabs>
        <w:ind w:left="400" w:hanging="400"/>
        <w:jc w:val="center"/>
        <w:rPr>
          <w:rFonts w:ascii="Times New Roman" w:hAnsi="Times New Roman" w:cs="Times New Roman"/>
          <w:spacing w:val="-3"/>
          <w:sz w:val="22"/>
          <w:szCs w:val="22"/>
        </w:rPr>
      </w:pPr>
      <w:r w:rsidRPr="009A3BBF">
        <w:rPr>
          <w:rFonts w:ascii="Times New Roman" w:hAnsi="Times New Roman" w:cs="Times New Roman"/>
          <w:b/>
          <w:sz w:val="22"/>
          <w:szCs w:val="22"/>
        </w:rPr>
        <w:t>Remuneration and terms of payment</w:t>
      </w:r>
    </w:p>
    <w:p w14:paraId="1C762675" w14:textId="77777777" w:rsidR="000803C3" w:rsidRPr="009A3BBF" w:rsidRDefault="000803C3" w:rsidP="005C7F04">
      <w:pPr>
        <w:tabs>
          <w:tab w:val="left" w:pos="-1296"/>
          <w:tab w:val="left" w:pos="0"/>
        </w:tabs>
        <w:ind w:left="400" w:hanging="400"/>
        <w:rPr>
          <w:rFonts w:ascii="Times New Roman" w:hAnsi="Times New Roman" w:cs="Times New Roman"/>
          <w:spacing w:val="-3"/>
          <w:sz w:val="22"/>
          <w:szCs w:val="22"/>
        </w:rPr>
      </w:pPr>
    </w:p>
    <w:p w14:paraId="7BAE0721" w14:textId="2057B0AB" w:rsidR="00A3325C" w:rsidRPr="009A3BBF" w:rsidRDefault="004508E8" w:rsidP="005C7F04">
      <w:pPr>
        <w:tabs>
          <w:tab w:val="left" w:pos="-1296"/>
          <w:tab w:val="left" w:pos="0"/>
        </w:tabs>
        <w:ind w:left="567" w:hanging="567"/>
        <w:jc w:val="both"/>
        <w:rPr>
          <w:rFonts w:ascii="Times New Roman" w:hAnsi="Times New Roman" w:cs="Times New Roman"/>
          <w:spacing w:val="-3"/>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In return for the proper performance of the Subject-Matter of the Contract by the Supplier,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pay to the Supplier the total remuneration in the amount of: </w:t>
      </w:r>
      <w:del w:id="125" w:author="Agata Siwak" w:date="2025-12-08T06:44:00Z" w16du:dateUtc="2025-12-08T05:44:00Z">
        <w:r w:rsidR="006D53E8">
          <w:rPr>
            <w:rFonts w:ascii="Times New Roman" w:hAnsi="Times New Roman" w:cs="Times New Roman"/>
            <w:sz w:val="22"/>
            <w:szCs w:val="22"/>
          </w:rPr>
          <w:delText>EUR</w:delText>
        </w:r>
        <w:r w:rsidRPr="009A3BBF">
          <w:rPr>
            <w:rFonts w:ascii="Times New Roman" w:hAnsi="Times New Roman" w:cs="Times New Roman"/>
            <w:sz w:val="22"/>
            <w:szCs w:val="22"/>
          </w:rPr>
          <w:delText xml:space="preserve"> ………………..</w:delText>
        </w:r>
        <w:r w:rsidR="00F4547D" w:rsidRPr="009A3BBF">
          <w:rPr>
            <w:rFonts w:ascii="Times New Roman" w:hAnsi="Times New Roman" w:cs="Times New Roman"/>
            <w:sz w:val="22"/>
            <w:szCs w:val="22"/>
          </w:rPr>
          <w:delText xml:space="preserve"> </w:delText>
        </w:r>
        <w:r w:rsidRPr="009A3BBF">
          <w:rPr>
            <w:rFonts w:ascii="Times New Roman" w:hAnsi="Times New Roman" w:cs="Times New Roman"/>
            <w:sz w:val="22"/>
            <w:szCs w:val="22"/>
          </w:rPr>
          <w:delText xml:space="preserve">net (say </w:delText>
        </w:r>
        <w:r w:rsidRPr="00F95F3D">
          <w:rPr>
            <w:rFonts w:ascii="Times New Roman" w:hAnsi="Times New Roman" w:cs="Times New Roman"/>
            <w:sz w:val="22"/>
            <w:szCs w:val="22"/>
            <w:highlight w:val="yellow"/>
          </w:rPr>
          <w:delText>…………………………………)</w:delText>
        </w:r>
        <w:r w:rsidR="00550F2B" w:rsidRPr="00F95F3D">
          <w:rPr>
            <w:rFonts w:ascii="Times New Roman" w:hAnsi="Times New Roman" w:cs="Times New Roman"/>
            <w:sz w:val="22"/>
            <w:szCs w:val="22"/>
            <w:highlight w:val="yellow"/>
          </w:rPr>
          <w:delText>.</w:delText>
        </w:r>
      </w:del>
      <w:ins w:id="126" w:author="Agata Siwak" w:date="2025-12-08T06:44:00Z" w16du:dateUtc="2025-12-08T05:44:00Z">
        <w:r w:rsidR="00507C39" w:rsidRPr="00F95F3D">
          <w:rPr>
            <w:rFonts w:ascii="Times New Roman" w:hAnsi="Times New Roman" w:cs="Times New Roman"/>
            <w:sz w:val="22"/>
            <w:szCs w:val="22"/>
            <w:highlight w:val="yellow"/>
          </w:rPr>
          <w:t>198 500 EUR</w:t>
        </w:r>
        <w:r w:rsidR="00F4547D" w:rsidRPr="00F95F3D">
          <w:rPr>
            <w:rFonts w:ascii="Times New Roman" w:hAnsi="Times New Roman" w:cs="Times New Roman"/>
            <w:sz w:val="22"/>
            <w:szCs w:val="22"/>
            <w:highlight w:val="yellow"/>
          </w:rPr>
          <w:t xml:space="preserve"> </w:t>
        </w:r>
        <w:r w:rsidRPr="00F95F3D">
          <w:rPr>
            <w:rFonts w:ascii="Times New Roman" w:hAnsi="Times New Roman" w:cs="Times New Roman"/>
            <w:sz w:val="22"/>
            <w:szCs w:val="22"/>
            <w:highlight w:val="yellow"/>
          </w:rPr>
          <w:t>(say</w:t>
        </w:r>
        <w:r w:rsidR="00E554D4" w:rsidRPr="00F95F3D">
          <w:rPr>
            <w:rFonts w:ascii="Times New Roman" w:hAnsi="Times New Roman" w:cs="Times New Roman"/>
            <w:sz w:val="22"/>
            <w:szCs w:val="22"/>
            <w:highlight w:val="yellow"/>
          </w:rPr>
          <w:t>:</w:t>
        </w:r>
        <w:r w:rsidRPr="00F95F3D">
          <w:rPr>
            <w:rFonts w:ascii="Times New Roman" w:hAnsi="Times New Roman" w:cs="Times New Roman"/>
            <w:sz w:val="22"/>
            <w:szCs w:val="22"/>
            <w:highlight w:val="yellow"/>
          </w:rPr>
          <w:t xml:space="preserve"> </w:t>
        </w:r>
        <w:r w:rsidR="00507C39" w:rsidRPr="00F95F3D">
          <w:rPr>
            <w:rFonts w:ascii="Times New Roman" w:hAnsi="Times New Roman" w:cs="Times New Roman"/>
            <w:sz w:val="22"/>
            <w:szCs w:val="22"/>
            <w:highlight w:val="yellow"/>
          </w:rPr>
          <w:t>one hundred ninety eight thousand five hundred euros</w:t>
        </w:r>
        <w:r w:rsidRPr="00F95F3D">
          <w:rPr>
            <w:rFonts w:ascii="Times New Roman" w:hAnsi="Times New Roman" w:cs="Times New Roman"/>
            <w:sz w:val="22"/>
            <w:szCs w:val="22"/>
            <w:highlight w:val="yellow"/>
          </w:rPr>
          <w:t>)</w:t>
        </w:r>
        <w:r w:rsidR="00F20689" w:rsidRPr="00F95F3D">
          <w:rPr>
            <w:rFonts w:ascii="Times New Roman" w:hAnsi="Times New Roman" w:cs="Times New Roman"/>
            <w:sz w:val="22"/>
            <w:szCs w:val="22"/>
            <w:highlight w:val="yellow"/>
          </w:rPr>
          <w:t xml:space="preserve"> net</w:t>
        </w:r>
        <w:r w:rsidR="00550F2B" w:rsidRPr="00F95F3D">
          <w:rPr>
            <w:rFonts w:ascii="Times New Roman" w:hAnsi="Times New Roman" w:cs="Times New Roman"/>
            <w:sz w:val="22"/>
            <w:szCs w:val="22"/>
            <w:highlight w:val="yellow"/>
          </w:rPr>
          <w:t>.</w:t>
        </w:r>
      </w:ins>
    </w:p>
    <w:p w14:paraId="5E5478C5" w14:textId="77777777" w:rsidR="00081309" w:rsidRPr="009A3BBF" w:rsidRDefault="000803C3" w:rsidP="005C7F04">
      <w:pPr>
        <w:tabs>
          <w:tab w:val="left" w:pos="-1296"/>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remuneration indicated in Par. 1 constitutes the full value of remuneration payable to the Supplier for the performance of services covered hereunder by the Supplier, in particular including the costs of transport, assembly and start-up of the Supply Object, training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staff in the operation of the Supply Object, copyright, licences, costs of removal of defects and faults covered by the guarantee, and other obligations of the Supplier as stipulated herein. The amount of remuneration indicated in Par. 1 exhausts any claims which may be brought by the Supplier and any persons it engages in the performance hereof.</w:t>
      </w:r>
    </w:p>
    <w:p w14:paraId="69A9FA1A" w14:textId="08EE5C23" w:rsidR="00584D87" w:rsidRDefault="000A2B4F" w:rsidP="005C7F04">
      <w:pPr>
        <w:tabs>
          <w:tab w:val="left" w:pos="-1296"/>
          <w:tab w:val="left" w:pos="567"/>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00F4547D" w:rsidRPr="009A3BBF">
        <w:rPr>
          <w:rFonts w:ascii="Times New Roman" w:hAnsi="Times New Roman" w:cs="Times New Roman"/>
          <w:sz w:val="22"/>
          <w:szCs w:val="22"/>
        </w:rPr>
        <w:t xml:space="preserve"> </w:t>
      </w:r>
      <w:r w:rsidR="00081309" w:rsidRPr="009A3BBF">
        <w:rPr>
          <w:rFonts w:ascii="Times New Roman" w:hAnsi="Times New Roman" w:cs="Times New Roman"/>
          <w:sz w:val="22"/>
          <w:szCs w:val="22"/>
        </w:rPr>
        <w:t xml:space="preserve">  </w:t>
      </w:r>
      <w:r w:rsidR="00507C39" w:rsidRPr="009A3BBF">
        <w:rPr>
          <w:rFonts w:ascii="Times New Roman" w:hAnsi="Times New Roman" w:cs="Times New Roman"/>
          <w:sz w:val="22"/>
          <w:szCs w:val="22"/>
        </w:rPr>
        <w:t xml:space="preserve">The </w:t>
      </w:r>
      <w:r w:rsidR="00507C39">
        <w:rPr>
          <w:rFonts w:ascii="Times New Roman" w:hAnsi="Times New Roman" w:cs="Times New Roman"/>
          <w:sz w:val="22"/>
          <w:szCs w:val="22"/>
        </w:rPr>
        <w:t>Contracting Authority</w:t>
      </w:r>
      <w:r w:rsidR="00507C39" w:rsidRPr="009A3BBF">
        <w:rPr>
          <w:rFonts w:ascii="Times New Roman" w:hAnsi="Times New Roman" w:cs="Times New Roman"/>
          <w:sz w:val="22"/>
          <w:szCs w:val="22"/>
        </w:rPr>
        <w:t xml:space="preserve"> undertakes to </w:t>
      </w:r>
      <w:r w:rsidR="008641F6">
        <w:rPr>
          <w:rFonts w:ascii="Times New Roman" w:hAnsi="Times New Roman" w:cs="Times New Roman"/>
          <w:sz w:val="22"/>
          <w:szCs w:val="22"/>
        </w:rPr>
        <w:t>make the first (1) tranche of payment for the performance hereof (the advance payment)</w:t>
      </w:r>
      <w:r w:rsidR="00ED1984">
        <w:rPr>
          <w:rFonts w:ascii="Times New Roman" w:hAnsi="Times New Roman" w:cs="Times New Roman"/>
          <w:sz w:val="22"/>
          <w:szCs w:val="22"/>
        </w:rPr>
        <w:t xml:space="preserve"> in</w:t>
      </w:r>
      <w:r w:rsidR="00507C39" w:rsidRPr="009A3BBF">
        <w:rPr>
          <w:rFonts w:ascii="Times New Roman" w:hAnsi="Times New Roman" w:cs="Times New Roman"/>
          <w:sz w:val="22"/>
          <w:szCs w:val="22"/>
        </w:rPr>
        <w:t xml:space="preserve"> the amount </w:t>
      </w:r>
      <w:del w:id="127" w:author="Agata Siwak" w:date="2025-12-08T06:44:00Z" w16du:dateUtc="2025-12-08T05:44:00Z">
        <w:r w:rsidRPr="00F95F3D">
          <w:rPr>
            <w:rFonts w:ascii="Times New Roman" w:hAnsi="Times New Roman" w:cs="Times New Roman"/>
            <w:sz w:val="22"/>
            <w:szCs w:val="22"/>
            <w:highlight w:val="yellow"/>
          </w:rPr>
          <w:delText>of .......................</w:delText>
        </w:r>
        <w:r w:rsidR="00081309" w:rsidRPr="00F95F3D">
          <w:rPr>
            <w:rFonts w:ascii="Times New Roman" w:hAnsi="Times New Roman" w:cs="Times New Roman"/>
            <w:sz w:val="22"/>
            <w:szCs w:val="22"/>
            <w:highlight w:val="yellow"/>
          </w:rPr>
          <w:delText xml:space="preserve"> </w:delText>
        </w:r>
      </w:del>
      <w:ins w:id="128" w:author="Agata Siwak" w:date="2025-12-08T06:44:00Z" w16du:dateUtc="2025-12-08T05:44:00Z">
        <w:r w:rsidR="00507C39" w:rsidRPr="00F95F3D">
          <w:rPr>
            <w:rFonts w:ascii="Times New Roman" w:hAnsi="Times New Roman" w:cs="Times New Roman"/>
            <w:sz w:val="22"/>
            <w:szCs w:val="22"/>
            <w:highlight w:val="yellow"/>
          </w:rPr>
          <w:t xml:space="preserve">corresponding to </w:t>
        </w:r>
        <w:r w:rsidR="00586A45" w:rsidRPr="00F95F3D">
          <w:rPr>
            <w:rFonts w:ascii="Times New Roman" w:hAnsi="Times New Roman" w:cs="Times New Roman"/>
            <w:sz w:val="22"/>
            <w:szCs w:val="22"/>
            <w:highlight w:val="yellow"/>
          </w:rPr>
          <w:t>60</w:t>
        </w:r>
      </w:ins>
      <w:r w:rsidR="00507C39" w:rsidRPr="00F95F3D">
        <w:rPr>
          <w:rFonts w:ascii="Times New Roman" w:hAnsi="Times New Roman" w:cs="Times New Roman"/>
          <w:sz w:val="22"/>
          <w:szCs w:val="22"/>
          <w:highlight w:val="yellow"/>
        </w:rPr>
        <w:t>%</w:t>
      </w:r>
      <w:r w:rsidR="00507C39" w:rsidRPr="009A3BBF">
        <w:rPr>
          <w:rFonts w:ascii="Times New Roman" w:hAnsi="Times New Roman" w:cs="Times New Roman"/>
          <w:sz w:val="22"/>
          <w:szCs w:val="22"/>
        </w:rPr>
        <w:t xml:space="preserve"> of the </w:t>
      </w:r>
      <w:bookmarkStart w:id="129" w:name="_Hlk164523121"/>
      <w:del w:id="130" w:author="Agata Siwak" w:date="2025-12-08T06:44:00Z" w16du:dateUtc="2025-12-08T05:44:00Z">
        <w:r w:rsidRPr="00F95F3D">
          <w:rPr>
            <w:rFonts w:ascii="Times New Roman" w:hAnsi="Times New Roman" w:cs="Times New Roman"/>
            <w:sz w:val="22"/>
            <w:szCs w:val="22"/>
            <w:highlight w:val="yellow"/>
          </w:rPr>
          <w:delText>of the</w:delText>
        </w:r>
        <w:r w:rsidRPr="009A3BBF">
          <w:rPr>
            <w:rFonts w:ascii="Times New Roman" w:hAnsi="Times New Roman" w:cs="Times New Roman"/>
            <w:sz w:val="22"/>
            <w:szCs w:val="22"/>
          </w:rPr>
          <w:delText xml:space="preserve"> </w:delText>
        </w:r>
      </w:del>
      <w:r w:rsidR="00507C39" w:rsidRPr="009A3BBF">
        <w:rPr>
          <w:rFonts w:ascii="Times New Roman" w:hAnsi="Times New Roman" w:cs="Times New Roman"/>
          <w:sz w:val="22"/>
          <w:szCs w:val="22"/>
        </w:rPr>
        <w:t xml:space="preserve">total price of the Contract specified in Par. 1, i.e., the amount of </w:t>
      </w:r>
      <w:del w:id="131" w:author="Agata Siwak" w:date="2025-12-08T06:44:00Z" w16du:dateUtc="2025-12-08T05:44:00Z">
        <w:r w:rsidRPr="00F95F3D">
          <w:rPr>
            <w:rFonts w:ascii="Times New Roman" w:hAnsi="Times New Roman" w:cs="Times New Roman"/>
            <w:sz w:val="22"/>
            <w:szCs w:val="22"/>
            <w:highlight w:val="yellow"/>
          </w:rPr>
          <w:delText>PLN ……………</w:delText>
        </w:r>
      </w:del>
      <w:ins w:id="132" w:author="Agata Siwak" w:date="2025-12-08T06:44:00Z" w16du:dateUtc="2025-12-08T05:44:00Z">
        <w:r w:rsidR="00507C39" w:rsidRPr="00F95F3D">
          <w:rPr>
            <w:rFonts w:ascii="Times New Roman" w:hAnsi="Times New Roman" w:cs="Times New Roman"/>
            <w:sz w:val="22"/>
            <w:szCs w:val="22"/>
            <w:highlight w:val="yellow"/>
          </w:rPr>
          <w:t>1</w:t>
        </w:r>
        <w:r w:rsidR="00586A45" w:rsidRPr="00F95F3D">
          <w:rPr>
            <w:rFonts w:ascii="Times New Roman" w:hAnsi="Times New Roman" w:cs="Times New Roman"/>
            <w:sz w:val="22"/>
            <w:szCs w:val="22"/>
            <w:highlight w:val="yellow"/>
          </w:rPr>
          <w:t>19</w:t>
        </w:r>
        <w:r w:rsidR="00507C39" w:rsidRPr="00F95F3D">
          <w:rPr>
            <w:rFonts w:ascii="Times New Roman" w:hAnsi="Times New Roman" w:cs="Times New Roman"/>
            <w:sz w:val="22"/>
            <w:szCs w:val="22"/>
            <w:highlight w:val="yellow"/>
          </w:rPr>
          <w:t> </w:t>
        </w:r>
        <w:r w:rsidR="00586A45" w:rsidRPr="00F95F3D">
          <w:rPr>
            <w:rFonts w:ascii="Times New Roman" w:hAnsi="Times New Roman" w:cs="Times New Roman"/>
            <w:sz w:val="22"/>
            <w:szCs w:val="22"/>
            <w:highlight w:val="yellow"/>
          </w:rPr>
          <w:t>100</w:t>
        </w:r>
        <w:r w:rsidR="00507C39" w:rsidRPr="00F95F3D">
          <w:rPr>
            <w:rFonts w:ascii="Times New Roman" w:hAnsi="Times New Roman" w:cs="Times New Roman"/>
            <w:sz w:val="22"/>
            <w:szCs w:val="22"/>
            <w:highlight w:val="yellow"/>
          </w:rPr>
          <w:t xml:space="preserve"> EUR</w:t>
        </w:r>
      </w:ins>
      <w:r w:rsidR="00507C39">
        <w:rPr>
          <w:rFonts w:ascii="Times New Roman" w:hAnsi="Times New Roman" w:cs="Times New Roman"/>
          <w:sz w:val="22"/>
          <w:szCs w:val="22"/>
        </w:rPr>
        <w:t xml:space="preserve"> </w:t>
      </w:r>
      <w:r w:rsidR="00507C39" w:rsidRPr="009A3BBF">
        <w:rPr>
          <w:rFonts w:ascii="Times New Roman" w:hAnsi="Times New Roman" w:cs="Times New Roman"/>
          <w:sz w:val="22"/>
          <w:szCs w:val="22"/>
        </w:rPr>
        <w:t xml:space="preserve">(say: </w:t>
      </w:r>
      <w:del w:id="133" w:author="Agata Siwak" w:date="2025-12-08T06:44:00Z" w16du:dateUtc="2025-12-08T05:44:00Z">
        <w:r w:rsidRPr="009A3BBF">
          <w:rPr>
            <w:rFonts w:ascii="Times New Roman" w:hAnsi="Times New Roman" w:cs="Times New Roman"/>
            <w:sz w:val="22"/>
            <w:szCs w:val="22"/>
          </w:rPr>
          <w:delText>……………………………),</w:delText>
        </w:r>
      </w:del>
      <w:ins w:id="134" w:author="Agata Siwak" w:date="2025-12-08T06:44:00Z" w16du:dateUtc="2025-12-08T05:44:00Z">
        <w:r w:rsidR="00586A45" w:rsidRPr="00F95F3D">
          <w:rPr>
            <w:rFonts w:ascii="Times New Roman" w:hAnsi="Times New Roman" w:cs="Times New Roman"/>
            <w:sz w:val="22"/>
            <w:szCs w:val="22"/>
            <w:highlight w:val="yellow"/>
            <w:lang w:val="en"/>
          </w:rPr>
          <w:t>one hundred nineteen thousand one hundred euros</w:t>
        </w:r>
        <w:r w:rsidR="00914C25">
          <w:rPr>
            <w:rFonts w:ascii="Times New Roman" w:hAnsi="Times New Roman" w:cs="Times New Roman"/>
            <w:sz w:val="22"/>
            <w:szCs w:val="22"/>
          </w:rPr>
          <w:t>)</w:t>
        </w:r>
        <w:r w:rsidR="00507C39" w:rsidRPr="009A3BBF">
          <w:rPr>
            <w:rFonts w:ascii="Times New Roman" w:hAnsi="Times New Roman" w:cs="Times New Roman"/>
            <w:sz w:val="22"/>
            <w:szCs w:val="22"/>
          </w:rPr>
          <w:t>,</w:t>
        </w:r>
      </w:ins>
      <w:r w:rsidR="00507C39" w:rsidRPr="009A3BBF">
        <w:rPr>
          <w:rFonts w:ascii="Times New Roman" w:hAnsi="Times New Roman" w:cs="Times New Roman"/>
          <w:sz w:val="22"/>
          <w:szCs w:val="22"/>
        </w:rPr>
        <w:t xml:space="preserve"> </w:t>
      </w:r>
      <w:bookmarkEnd w:id="129"/>
      <w:r w:rsidR="00ED1984" w:rsidRPr="00ED1984">
        <w:rPr>
          <w:rFonts w:ascii="Times New Roman" w:hAnsi="Times New Roman" w:cs="Times New Roman"/>
          <w:sz w:val="22"/>
          <w:szCs w:val="22"/>
        </w:rPr>
        <w:t xml:space="preserve">payable within 30 days from the date of conclusion hereof and receipt of the partial advance invoice, and upon submission of a bank or insurance guarantee duly issued by the Supplier, for the benefit of the Contracting Authority, or reimbursement of the advance payment or payment of a deposit for the above amount, valid to the day following the day of delivery of the Supply Object (inclusive) specified in § 1(1) hereof.  </w:t>
      </w:r>
    </w:p>
    <w:p w14:paraId="5D415C2D" w14:textId="273EC652" w:rsidR="00586A45" w:rsidRDefault="00586A45" w:rsidP="005C7F04">
      <w:pPr>
        <w:tabs>
          <w:tab w:val="left" w:pos="-1296"/>
          <w:tab w:val="left" w:pos="567"/>
        </w:tabs>
        <w:ind w:left="567" w:hanging="567"/>
        <w:jc w:val="both"/>
        <w:rPr>
          <w:rFonts w:ascii="Times New Roman" w:hAnsi="Times New Roman" w:cs="Times New Roman"/>
          <w:sz w:val="22"/>
          <w:szCs w:val="22"/>
        </w:rPr>
      </w:pPr>
      <w:r>
        <w:rPr>
          <w:rFonts w:ascii="Times New Roman" w:hAnsi="Times New Roman" w:cs="Times New Roman"/>
          <w:sz w:val="22"/>
          <w:szCs w:val="22"/>
        </w:rPr>
        <w:t xml:space="preserve">4. </w:t>
      </w:r>
      <w:del w:id="135" w:author="Agata Siwak" w:date="2025-12-08T06:44:00Z" w16du:dateUtc="2025-12-08T05:44:00Z">
        <w:r w:rsidR="002A19D8" w:rsidRPr="009A3BBF">
          <w:rPr>
            <w:rFonts w:ascii="Times New Roman" w:hAnsi="Times New Roman" w:cs="Times New Roman"/>
            <w:sz w:val="22"/>
            <w:szCs w:val="22"/>
          </w:rPr>
          <w:tab/>
        </w:r>
      </w:del>
      <w:r w:rsidRPr="009A3BBF">
        <w:rPr>
          <w:rFonts w:ascii="Times New Roman" w:hAnsi="Times New Roman" w:cs="Times New Roman"/>
          <w:sz w:val="22"/>
          <w:szCs w:val="22"/>
        </w:rPr>
        <w:t xml:space="preserve">The </w:t>
      </w:r>
      <w:r>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undertakes to pay </w:t>
      </w:r>
      <w:r w:rsidR="00320948" w:rsidRPr="00CA3FB8">
        <w:rPr>
          <w:rFonts w:ascii="Times New Roman" w:hAnsi="Times New Roman" w:cs="Times New Roman"/>
          <w:sz w:val="22"/>
          <w:szCs w:val="22"/>
        </w:rPr>
        <w:t xml:space="preserve">the </w:t>
      </w:r>
      <w:del w:id="136" w:author="Agata Siwak" w:date="2025-12-08T06:44:00Z" w16du:dateUtc="2025-12-08T05:44:00Z">
        <w:r w:rsidR="002A19D8" w:rsidRPr="00F95F3D">
          <w:rPr>
            <w:rFonts w:ascii="Times New Roman" w:hAnsi="Times New Roman" w:cs="Times New Roman"/>
            <w:sz w:val="22"/>
            <w:szCs w:val="22"/>
            <w:highlight w:val="yellow"/>
          </w:rPr>
          <w:delText xml:space="preserve">remaining </w:delText>
        </w:r>
      </w:del>
      <w:ins w:id="137" w:author="Agata Siwak" w:date="2025-12-08T06:44:00Z" w16du:dateUtc="2025-12-08T05:44:00Z">
        <w:r w:rsidR="00320948" w:rsidRPr="00F95F3D">
          <w:rPr>
            <w:rFonts w:ascii="Times New Roman" w:hAnsi="Times New Roman" w:cs="Times New Roman"/>
            <w:sz w:val="22"/>
            <w:szCs w:val="22"/>
            <w:highlight w:val="yellow"/>
          </w:rPr>
          <w:t xml:space="preserve">second (2) tranche of payment for </w:t>
        </w:r>
        <w:r w:rsidRPr="00F95F3D">
          <w:rPr>
            <w:rFonts w:ascii="Times New Roman" w:hAnsi="Times New Roman" w:cs="Times New Roman"/>
            <w:sz w:val="22"/>
            <w:szCs w:val="22"/>
            <w:highlight w:val="yellow"/>
          </w:rPr>
          <w:t xml:space="preserve">the </w:t>
        </w:r>
      </w:ins>
      <w:r w:rsidRPr="00F95F3D">
        <w:rPr>
          <w:rFonts w:ascii="Times New Roman" w:hAnsi="Times New Roman" w:cs="Times New Roman"/>
          <w:sz w:val="22"/>
          <w:szCs w:val="22"/>
          <w:highlight w:val="yellow"/>
        </w:rPr>
        <w:t xml:space="preserve">amount corresponding to </w:t>
      </w:r>
      <w:del w:id="138" w:author="Agata Siwak" w:date="2025-12-08T06:44:00Z" w16du:dateUtc="2025-12-08T05:44:00Z">
        <w:r w:rsidR="00081309" w:rsidRPr="00F95F3D">
          <w:rPr>
            <w:rFonts w:ascii="Times New Roman" w:hAnsi="Times New Roman" w:cs="Times New Roman"/>
            <w:sz w:val="22"/>
            <w:szCs w:val="22"/>
            <w:highlight w:val="yellow"/>
          </w:rPr>
          <w:delText>…..</w:delText>
        </w:r>
        <w:r w:rsidR="002A19D8" w:rsidRPr="00F95F3D">
          <w:rPr>
            <w:rFonts w:ascii="Times New Roman" w:hAnsi="Times New Roman" w:cs="Times New Roman"/>
            <w:sz w:val="22"/>
            <w:szCs w:val="22"/>
            <w:highlight w:val="yellow"/>
          </w:rPr>
          <w:delText>.%</w:delText>
        </w:r>
      </w:del>
      <w:ins w:id="139" w:author="Agata Siwak" w:date="2025-12-08T06:44:00Z" w16du:dateUtc="2025-12-08T05:44:00Z">
        <w:r w:rsidRPr="00F95F3D">
          <w:rPr>
            <w:rFonts w:ascii="Times New Roman" w:hAnsi="Times New Roman" w:cs="Times New Roman"/>
            <w:sz w:val="22"/>
            <w:szCs w:val="22"/>
            <w:highlight w:val="yellow"/>
          </w:rPr>
          <w:t>20%</w:t>
        </w:r>
      </w:ins>
      <w:r w:rsidRPr="009A3BBF">
        <w:rPr>
          <w:rFonts w:ascii="Times New Roman" w:hAnsi="Times New Roman" w:cs="Times New Roman"/>
          <w:sz w:val="22"/>
          <w:szCs w:val="22"/>
        </w:rPr>
        <w:t xml:space="preserve"> of the total price of the Contract specified in Par. 1, i.e., the amount o</w:t>
      </w:r>
      <w:r w:rsidRPr="00F95F3D">
        <w:rPr>
          <w:rFonts w:ascii="Times New Roman" w:hAnsi="Times New Roman" w:cs="Times New Roman"/>
          <w:sz w:val="22"/>
          <w:szCs w:val="22"/>
          <w:highlight w:val="yellow"/>
        </w:rPr>
        <w:t xml:space="preserve">f </w:t>
      </w:r>
      <w:del w:id="140" w:author="Agata Siwak" w:date="2025-12-08T06:44:00Z" w16du:dateUtc="2025-12-08T05:44:00Z">
        <w:r w:rsidR="002A19D8" w:rsidRPr="00F95F3D">
          <w:rPr>
            <w:rFonts w:ascii="Times New Roman" w:hAnsi="Times New Roman" w:cs="Times New Roman"/>
            <w:sz w:val="22"/>
            <w:szCs w:val="22"/>
            <w:highlight w:val="yellow"/>
          </w:rPr>
          <w:delText>PLN ……………</w:delText>
        </w:r>
      </w:del>
      <w:ins w:id="141" w:author="Agata Siwak" w:date="2025-12-08T06:44:00Z" w16du:dateUtc="2025-12-08T05:44:00Z">
        <w:r w:rsidRPr="00F95F3D">
          <w:rPr>
            <w:rFonts w:ascii="Times New Roman" w:hAnsi="Times New Roman" w:cs="Times New Roman"/>
            <w:sz w:val="22"/>
            <w:szCs w:val="22"/>
            <w:highlight w:val="yellow"/>
          </w:rPr>
          <w:t>39 700 EUR</w:t>
        </w:r>
      </w:ins>
      <w:r w:rsidRPr="00F95F3D">
        <w:rPr>
          <w:rFonts w:ascii="Times New Roman" w:hAnsi="Times New Roman" w:cs="Times New Roman"/>
          <w:sz w:val="22"/>
          <w:szCs w:val="22"/>
          <w:highlight w:val="yellow"/>
        </w:rPr>
        <w:t xml:space="preserve"> (say: </w:t>
      </w:r>
      <w:del w:id="142" w:author="Agata Siwak" w:date="2025-12-08T06:44:00Z" w16du:dateUtc="2025-12-08T05:44:00Z">
        <w:r w:rsidR="002A19D8" w:rsidRPr="00F95F3D">
          <w:rPr>
            <w:rFonts w:ascii="Times New Roman" w:hAnsi="Times New Roman" w:cs="Times New Roman"/>
            <w:sz w:val="22"/>
            <w:szCs w:val="22"/>
            <w:highlight w:val="yellow"/>
          </w:rPr>
          <w:delText>……………………………),</w:delText>
        </w:r>
      </w:del>
      <w:ins w:id="143" w:author="Agata Siwak" w:date="2025-12-08T06:44:00Z" w16du:dateUtc="2025-12-08T05:44:00Z">
        <w:r w:rsidRPr="00F95F3D">
          <w:rPr>
            <w:rFonts w:ascii="Times New Roman" w:hAnsi="Times New Roman" w:cs="Times New Roman"/>
            <w:sz w:val="22"/>
            <w:szCs w:val="22"/>
            <w:highlight w:val="yellow"/>
          </w:rPr>
          <w:t>thirty-nine thousand seven hundred euros)</w:t>
        </w:r>
        <w:r w:rsidRPr="009A3BBF">
          <w:rPr>
            <w:rFonts w:ascii="Times New Roman" w:hAnsi="Times New Roman" w:cs="Times New Roman"/>
            <w:sz w:val="22"/>
            <w:szCs w:val="22"/>
          </w:rPr>
          <w:t>,</w:t>
        </w:r>
      </w:ins>
      <w:r w:rsidRPr="009A3BBF">
        <w:rPr>
          <w:rFonts w:ascii="Times New Roman" w:hAnsi="Times New Roman" w:cs="Times New Roman"/>
          <w:sz w:val="22"/>
          <w:szCs w:val="22"/>
        </w:rPr>
        <w:t xml:space="preserve"> payable within 30 days of the signing of the </w:t>
      </w:r>
      <w:del w:id="144" w:author="Agata Siwak" w:date="2025-12-08T06:44:00Z" w16du:dateUtc="2025-12-08T05:44:00Z">
        <w:r w:rsidR="002A19D8" w:rsidRPr="00F95F3D">
          <w:rPr>
            <w:rFonts w:ascii="Times New Roman" w:hAnsi="Times New Roman" w:cs="Times New Roman"/>
            <w:sz w:val="22"/>
            <w:szCs w:val="22"/>
            <w:highlight w:val="yellow"/>
          </w:rPr>
          <w:delText>Final</w:delText>
        </w:r>
      </w:del>
      <w:ins w:id="145" w:author="Agata Siwak" w:date="2025-12-08T06:44:00Z" w16du:dateUtc="2025-12-08T05:44:00Z">
        <w:r w:rsidR="00320948" w:rsidRPr="00F95F3D">
          <w:rPr>
            <w:rFonts w:ascii="Times New Roman" w:hAnsi="Times New Roman" w:cs="Times New Roman"/>
            <w:sz w:val="22"/>
            <w:szCs w:val="22"/>
            <w:highlight w:val="yellow"/>
          </w:rPr>
          <w:t>Preliminary</w:t>
        </w:r>
      </w:ins>
      <w:r w:rsidR="00320948" w:rsidRPr="00B77C63">
        <w:rPr>
          <w:rFonts w:ascii="Times New Roman" w:hAnsi="Times New Roman" w:cs="Times New Roman"/>
          <w:sz w:val="22"/>
          <w:szCs w:val="22"/>
        </w:rPr>
        <w:t xml:space="preserve"> </w:t>
      </w:r>
      <w:r w:rsidR="00320948" w:rsidRPr="009A3BBF">
        <w:rPr>
          <w:rFonts w:ascii="Times New Roman" w:hAnsi="Times New Roman" w:cs="Times New Roman"/>
          <w:sz w:val="22"/>
          <w:szCs w:val="22"/>
        </w:rPr>
        <w:t xml:space="preserve">Acceptance </w:t>
      </w:r>
      <w:r w:rsidRPr="009A3BBF">
        <w:rPr>
          <w:rFonts w:ascii="Times New Roman" w:hAnsi="Times New Roman" w:cs="Times New Roman"/>
          <w:sz w:val="22"/>
          <w:szCs w:val="22"/>
        </w:rPr>
        <w:t xml:space="preserve">Report by both parties, without reservations, and receipt of the </w:t>
      </w:r>
      <w:del w:id="146" w:author="Agata Siwak" w:date="2025-12-08T06:44:00Z" w16du:dateUtc="2025-12-08T05:44:00Z">
        <w:r w:rsidR="002A19D8" w:rsidRPr="009A3BBF">
          <w:rPr>
            <w:rFonts w:ascii="Times New Roman" w:hAnsi="Times New Roman" w:cs="Times New Roman"/>
            <w:sz w:val="22"/>
            <w:szCs w:val="22"/>
          </w:rPr>
          <w:delText>fin</w:delText>
        </w:r>
        <w:r w:rsidR="002A19D8" w:rsidRPr="00F95F3D">
          <w:rPr>
            <w:rFonts w:ascii="Times New Roman" w:hAnsi="Times New Roman" w:cs="Times New Roman"/>
            <w:sz w:val="22"/>
            <w:szCs w:val="22"/>
            <w:highlight w:val="yellow"/>
          </w:rPr>
          <w:delText>al</w:delText>
        </w:r>
      </w:del>
      <w:ins w:id="147" w:author="Agata Siwak" w:date="2025-12-08T06:44:00Z" w16du:dateUtc="2025-12-08T05:44:00Z">
        <w:r w:rsidR="00320948" w:rsidRPr="00F95F3D">
          <w:rPr>
            <w:rFonts w:ascii="Times New Roman" w:hAnsi="Times New Roman" w:cs="Times New Roman"/>
            <w:sz w:val="22"/>
            <w:szCs w:val="22"/>
            <w:highlight w:val="yellow"/>
          </w:rPr>
          <w:t>partial</w:t>
        </w:r>
      </w:ins>
      <w:r w:rsidR="00320948">
        <w:rPr>
          <w:rFonts w:ascii="Times New Roman" w:hAnsi="Times New Roman" w:cs="Times New Roman"/>
          <w:sz w:val="22"/>
          <w:szCs w:val="22"/>
        </w:rPr>
        <w:t xml:space="preserve"> </w:t>
      </w:r>
      <w:r w:rsidRPr="009A3BBF">
        <w:rPr>
          <w:rFonts w:ascii="Times New Roman" w:hAnsi="Times New Roman" w:cs="Times New Roman"/>
          <w:sz w:val="22"/>
          <w:szCs w:val="22"/>
        </w:rPr>
        <w:t>invoice for the Supply Object.</w:t>
      </w:r>
    </w:p>
    <w:p w14:paraId="382E4BC6" w14:textId="2E4AF5AE" w:rsidR="00586A45" w:rsidRDefault="000B51B9" w:rsidP="00586A45">
      <w:pPr>
        <w:tabs>
          <w:tab w:val="left" w:pos="-1296"/>
          <w:tab w:val="left" w:pos="567"/>
        </w:tabs>
        <w:ind w:left="567" w:hanging="567"/>
        <w:jc w:val="both"/>
        <w:rPr>
          <w:ins w:id="148" w:author="Agata Siwak" w:date="2025-12-08T06:44:00Z" w16du:dateUtc="2025-12-08T05:44:00Z"/>
          <w:rFonts w:ascii="Times New Roman" w:hAnsi="Times New Roman" w:cs="Times New Roman"/>
          <w:sz w:val="22"/>
          <w:szCs w:val="22"/>
        </w:rPr>
      </w:pPr>
      <w:del w:id="149" w:author="Agata Siwak" w:date="2025-12-08T06:44:00Z" w16du:dateUtc="2025-12-08T05:44:00Z">
        <w:r>
          <w:rPr>
            <w:rFonts w:ascii="Times New Roman" w:hAnsi="Times New Roman" w:cs="Times New Roman"/>
            <w:sz w:val="22"/>
            <w:szCs w:val="22"/>
          </w:rPr>
          <w:delText>5</w:delText>
        </w:r>
      </w:del>
      <w:ins w:id="150" w:author="Agata Siwak" w:date="2025-12-08T06:44:00Z" w16du:dateUtc="2025-12-08T05:44:00Z">
        <w:r w:rsidR="00586A45">
          <w:rPr>
            <w:rFonts w:ascii="Times New Roman" w:hAnsi="Times New Roman" w:cs="Times New Roman"/>
            <w:sz w:val="22"/>
            <w:szCs w:val="22"/>
          </w:rPr>
          <w:t>5</w:t>
        </w:r>
        <w:r w:rsidR="002A19D8" w:rsidRPr="009A3BBF">
          <w:rPr>
            <w:rFonts w:ascii="Times New Roman" w:hAnsi="Times New Roman" w:cs="Times New Roman"/>
            <w:sz w:val="22"/>
            <w:szCs w:val="22"/>
          </w:rPr>
          <w:t xml:space="preserve">. </w:t>
        </w:r>
        <w:r w:rsidR="002A19D8" w:rsidRPr="009A3BBF">
          <w:rPr>
            <w:rFonts w:ascii="Times New Roman" w:hAnsi="Times New Roman" w:cs="Times New Roman"/>
            <w:sz w:val="22"/>
            <w:szCs w:val="22"/>
          </w:rPr>
          <w:tab/>
        </w:r>
        <w:r w:rsidR="002A19D8" w:rsidRPr="00F95F3D">
          <w:rPr>
            <w:rFonts w:ascii="Times New Roman" w:hAnsi="Times New Roman" w:cs="Times New Roman"/>
            <w:sz w:val="22"/>
            <w:szCs w:val="22"/>
            <w:highlight w:val="yellow"/>
          </w:rPr>
          <w:t xml:space="preserve">The </w:t>
        </w:r>
        <w:r w:rsidR="009A5146" w:rsidRPr="00F95F3D">
          <w:rPr>
            <w:rFonts w:ascii="Times New Roman" w:hAnsi="Times New Roman" w:cs="Times New Roman"/>
            <w:sz w:val="22"/>
            <w:szCs w:val="22"/>
            <w:highlight w:val="yellow"/>
          </w:rPr>
          <w:t>Contracting Authority</w:t>
        </w:r>
        <w:r w:rsidR="002A19D8" w:rsidRPr="00F95F3D">
          <w:rPr>
            <w:rFonts w:ascii="Times New Roman" w:hAnsi="Times New Roman" w:cs="Times New Roman"/>
            <w:sz w:val="22"/>
            <w:szCs w:val="22"/>
            <w:highlight w:val="yellow"/>
          </w:rPr>
          <w:t xml:space="preserve"> undertakes to pay the remaining amount corresponding to </w:t>
        </w:r>
        <w:r w:rsidR="00586A45" w:rsidRPr="00F95F3D">
          <w:rPr>
            <w:rFonts w:ascii="Times New Roman" w:hAnsi="Times New Roman" w:cs="Times New Roman"/>
            <w:sz w:val="22"/>
            <w:szCs w:val="22"/>
            <w:highlight w:val="yellow"/>
          </w:rPr>
          <w:t>20</w:t>
        </w:r>
        <w:r w:rsidR="00914C25" w:rsidRPr="00F95F3D">
          <w:rPr>
            <w:rFonts w:ascii="Times New Roman" w:hAnsi="Times New Roman" w:cs="Times New Roman"/>
            <w:sz w:val="22"/>
            <w:szCs w:val="22"/>
            <w:highlight w:val="yellow"/>
          </w:rPr>
          <w:t xml:space="preserve">% </w:t>
        </w:r>
        <w:r w:rsidR="002A19D8" w:rsidRPr="00F95F3D">
          <w:rPr>
            <w:rFonts w:ascii="Times New Roman" w:hAnsi="Times New Roman" w:cs="Times New Roman"/>
            <w:sz w:val="22"/>
            <w:szCs w:val="22"/>
            <w:highlight w:val="yellow"/>
          </w:rPr>
          <w:t xml:space="preserve">of the total price of the Contract specified in Par. 1, i.e., the amount of </w:t>
        </w:r>
        <w:r w:rsidR="00586A45" w:rsidRPr="00F95F3D">
          <w:rPr>
            <w:rFonts w:ascii="Times New Roman" w:hAnsi="Times New Roman" w:cs="Times New Roman"/>
            <w:sz w:val="22"/>
            <w:szCs w:val="22"/>
            <w:highlight w:val="yellow"/>
          </w:rPr>
          <w:t xml:space="preserve">39 700 </w:t>
        </w:r>
        <w:r w:rsidR="00507C39" w:rsidRPr="00F95F3D">
          <w:rPr>
            <w:rFonts w:ascii="Times New Roman" w:hAnsi="Times New Roman" w:cs="Times New Roman"/>
            <w:sz w:val="22"/>
            <w:szCs w:val="22"/>
            <w:highlight w:val="yellow"/>
          </w:rPr>
          <w:t xml:space="preserve">EUR </w:t>
        </w:r>
        <w:r w:rsidR="002A19D8" w:rsidRPr="00F95F3D">
          <w:rPr>
            <w:rFonts w:ascii="Times New Roman" w:hAnsi="Times New Roman" w:cs="Times New Roman"/>
            <w:sz w:val="22"/>
            <w:szCs w:val="22"/>
            <w:highlight w:val="yellow"/>
          </w:rPr>
          <w:t xml:space="preserve">(say: </w:t>
        </w:r>
        <w:r w:rsidR="00586A45" w:rsidRPr="00F95F3D">
          <w:rPr>
            <w:rFonts w:ascii="Times New Roman" w:hAnsi="Times New Roman" w:cs="Times New Roman"/>
            <w:sz w:val="22"/>
            <w:szCs w:val="22"/>
            <w:highlight w:val="yellow"/>
          </w:rPr>
          <w:t>thirty-nine thousand seven hundred euros</w:t>
        </w:r>
        <w:r w:rsidR="002A19D8" w:rsidRPr="00F95F3D">
          <w:rPr>
            <w:rFonts w:ascii="Times New Roman" w:hAnsi="Times New Roman" w:cs="Times New Roman"/>
            <w:sz w:val="22"/>
            <w:szCs w:val="22"/>
            <w:highlight w:val="yellow"/>
          </w:rPr>
          <w:t>),</w:t>
        </w:r>
        <w:r w:rsidR="00F4547D" w:rsidRPr="00F95F3D">
          <w:rPr>
            <w:rFonts w:ascii="Times New Roman" w:hAnsi="Times New Roman" w:cs="Times New Roman"/>
            <w:sz w:val="22"/>
            <w:szCs w:val="22"/>
            <w:highlight w:val="yellow"/>
          </w:rPr>
          <w:t xml:space="preserve"> </w:t>
        </w:r>
        <w:r w:rsidR="002A19D8" w:rsidRPr="00F95F3D">
          <w:rPr>
            <w:rFonts w:ascii="Times New Roman" w:hAnsi="Times New Roman" w:cs="Times New Roman"/>
            <w:sz w:val="22"/>
            <w:szCs w:val="22"/>
            <w:highlight w:val="yellow"/>
          </w:rPr>
          <w:t xml:space="preserve">payable within 30 days of the signing of the Final Acceptance Report by both parties, </w:t>
        </w:r>
        <w:r w:rsidR="00320948" w:rsidRPr="00F95F3D">
          <w:rPr>
            <w:rFonts w:ascii="Times New Roman" w:hAnsi="Times New Roman" w:cs="Times New Roman"/>
            <w:sz w:val="22"/>
            <w:szCs w:val="22"/>
            <w:highlight w:val="yellow"/>
          </w:rPr>
          <w:t xml:space="preserve">after the training, installation and commissioning, </w:t>
        </w:r>
        <w:r w:rsidR="002A19D8" w:rsidRPr="00F95F3D">
          <w:rPr>
            <w:rFonts w:ascii="Times New Roman" w:hAnsi="Times New Roman" w:cs="Times New Roman"/>
            <w:sz w:val="22"/>
            <w:szCs w:val="22"/>
            <w:highlight w:val="yellow"/>
          </w:rPr>
          <w:t xml:space="preserve">without reservations, and receipt of the </w:t>
        </w:r>
        <w:r w:rsidR="00320948" w:rsidRPr="00F95F3D">
          <w:rPr>
            <w:rFonts w:ascii="Times New Roman" w:hAnsi="Times New Roman" w:cs="Times New Roman"/>
            <w:sz w:val="22"/>
            <w:szCs w:val="22"/>
            <w:highlight w:val="yellow"/>
          </w:rPr>
          <w:t xml:space="preserve">final </w:t>
        </w:r>
        <w:r w:rsidR="002A19D8" w:rsidRPr="00F95F3D">
          <w:rPr>
            <w:rFonts w:ascii="Times New Roman" w:hAnsi="Times New Roman" w:cs="Times New Roman"/>
            <w:sz w:val="22"/>
            <w:szCs w:val="22"/>
            <w:highlight w:val="yellow"/>
          </w:rPr>
          <w:t>invoice for the Supply Object.</w:t>
        </w:r>
      </w:ins>
    </w:p>
    <w:p w14:paraId="686E7998" w14:textId="7EFF71E2" w:rsidR="00A3325C" w:rsidRPr="009A3BBF" w:rsidRDefault="00586A45" w:rsidP="00586A45">
      <w:pPr>
        <w:tabs>
          <w:tab w:val="left" w:pos="-1296"/>
          <w:tab w:val="left" w:pos="567"/>
        </w:tabs>
        <w:ind w:left="567" w:hanging="567"/>
        <w:jc w:val="both"/>
        <w:rPr>
          <w:rFonts w:ascii="Times New Roman" w:hAnsi="Times New Roman" w:cs="Times New Roman"/>
          <w:sz w:val="22"/>
          <w:szCs w:val="22"/>
        </w:rPr>
        <w:pPrChange w:id="151" w:author="Agata Siwak" w:date="2025-12-08T06:44:00Z" w16du:dateUtc="2025-12-08T05:44:00Z">
          <w:pPr>
            <w:ind w:left="567" w:hanging="567"/>
            <w:jc w:val="both"/>
          </w:pPr>
        </w:pPrChange>
      </w:pPr>
      <w:ins w:id="152" w:author="Agata Siwak" w:date="2025-12-08T06:44:00Z" w16du:dateUtc="2025-12-08T05:44:00Z">
        <w:r>
          <w:rPr>
            <w:rFonts w:ascii="Times New Roman" w:hAnsi="Times New Roman" w:cs="Times New Roman"/>
            <w:sz w:val="22"/>
            <w:szCs w:val="22"/>
          </w:rPr>
          <w:t>6</w:t>
        </w:r>
      </w:ins>
      <w:r w:rsidR="00495DB2" w:rsidRPr="009A3BBF">
        <w:rPr>
          <w:rFonts w:ascii="Times New Roman" w:hAnsi="Times New Roman" w:cs="Times New Roman"/>
          <w:sz w:val="22"/>
          <w:szCs w:val="22"/>
        </w:rPr>
        <w:t>.</w:t>
      </w:r>
      <w:r w:rsidR="00495DB2" w:rsidRPr="009A3BBF">
        <w:rPr>
          <w:rFonts w:ascii="Times New Roman" w:hAnsi="Times New Roman" w:cs="Times New Roman"/>
          <w:sz w:val="22"/>
          <w:szCs w:val="22"/>
        </w:rPr>
        <w:tab/>
        <w:t xml:space="preserve">The Supplier shall send the VAT invoice, immediately after its issue, to the following address: </w:t>
      </w:r>
      <w:r w:rsidR="00081309" w:rsidRPr="009A3BBF">
        <w:rPr>
          <w:rFonts w:ascii="Times New Roman" w:hAnsi="Times New Roman" w:cs="Times New Roman"/>
          <w:sz w:val="22"/>
          <w:szCs w:val="22"/>
        </w:rPr>
        <w:t xml:space="preserve">PIT RADWAR S.A. ul. </w:t>
      </w:r>
      <w:proofErr w:type="spellStart"/>
      <w:r w:rsidR="00081309" w:rsidRPr="009A3BBF">
        <w:rPr>
          <w:rFonts w:ascii="Times New Roman" w:hAnsi="Times New Roman" w:cs="Times New Roman"/>
          <w:sz w:val="22"/>
          <w:szCs w:val="22"/>
        </w:rPr>
        <w:t>Poligonowa</w:t>
      </w:r>
      <w:proofErr w:type="spellEnd"/>
      <w:r w:rsidR="00081309" w:rsidRPr="009A3BBF">
        <w:rPr>
          <w:rFonts w:ascii="Times New Roman" w:hAnsi="Times New Roman" w:cs="Times New Roman"/>
          <w:sz w:val="22"/>
          <w:szCs w:val="22"/>
        </w:rPr>
        <w:t xml:space="preserve"> </w:t>
      </w:r>
      <w:r w:rsidR="00495DB2" w:rsidRPr="009A3BBF">
        <w:rPr>
          <w:rFonts w:ascii="Times New Roman" w:hAnsi="Times New Roman" w:cs="Times New Roman"/>
          <w:sz w:val="22"/>
          <w:szCs w:val="22"/>
        </w:rPr>
        <w:t xml:space="preserve">30, 04-051 Warszawa, in an envelope containing the following inscription: “FAKTURA” </w:t>
      </w:r>
      <w:r w:rsidR="00495DB2" w:rsidRPr="009A3BBF">
        <w:rPr>
          <w:rFonts w:ascii="Times New Roman" w:hAnsi="Times New Roman" w:cs="Times New Roman"/>
          <w:i/>
          <w:iCs/>
          <w:sz w:val="22"/>
          <w:szCs w:val="22"/>
        </w:rPr>
        <w:t>[invoice]</w:t>
      </w:r>
      <w:r w:rsidR="00495DB2" w:rsidRPr="009A3BBF">
        <w:rPr>
          <w:rFonts w:ascii="Times New Roman" w:hAnsi="Times New Roman" w:cs="Times New Roman"/>
          <w:sz w:val="22"/>
          <w:szCs w:val="22"/>
        </w:rPr>
        <w:t xml:space="preserve">. </w:t>
      </w:r>
    </w:p>
    <w:p w14:paraId="1A8D4434" w14:textId="28EC801D" w:rsidR="00586A45" w:rsidRDefault="000B51B9" w:rsidP="00A70FA0">
      <w:pPr>
        <w:ind w:left="567" w:hanging="567"/>
        <w:jc w:val="both"/>
        <w:rPr>
          <w:rFonts w:ascii="Times New Roman" w:hAnsi="Times New Roman" w:cs="Times New Roman"/>
          <w:sz w:val="22"/>
          <w:szCs w:val="22"/>
        </w:rPr>
      </w:pPr>
      <w:del w:id="153" w:author="Agata Siwak" w:date="2025-12-08T06:44:00Z" w16du:dateUtc="2025-12-08T05:44:00Z">
        <w:r>
          <w:rPr>
            <w:rFonts w:ascii="Times New Roman" w:hAnsi="Times New Roman" w:cs="Times New Roman"/>
            <w:sz w:val="22"/>
            <w:szCs w:val="22"/>
          </w:rPr>
          <w:delText>6</w:delText>
        </w:r>
      </w:del>
      <w:ins w:id="154" w:author="Agata Siwak" w:date="2025-12-08T06:44:00Z" w16du:dateUtc="2025-12-08T05:44:00Z">
        <w:r w:rsidR="00586A45">
          <w:rPr>
            <w:rFonts w:ascii="Times New Roman" w:hAnsi="Times New Roman" w:cs="Times New Roman"/>
            <w:sz w:val="22"/>
            <w:szCs w:val="22"/>
          </w:rPr>
          <w:t>7</w:t>
        </w:r>
      </w:ins>
      <w:r w:rsidR="00495DB2" w:rsidRPr="009A3BBF">
        <w:rPr>
          <w:rFonts w:ascii="Times New Roman" w:hAnsi="Times New Roman" w:cs="Times New Roman"/>
          <w:sz w:val="22"/>
          <w:szCs w:val="22"/>
        </w:rPr>
        <w:t>.</w:t>
      </w:r>
      <w:r w:rsidR="00495DB2" w:rsidRPr="009A3BBF">
        <w:rPr>
          <w:rFonts w:ascii="Times New Roman" w:hAnsi="Times New Roman" w:cs="Times New Roman"/>
          <w:sz w:val="22"/>
          <w:szCs w:val="22"/>
        </w:rPr>
        <w:tab/>
      </w:r>
      <w:r w:rsidR="00320948" w:rsidRPr="00097FA0">
        <w:rPr>
          <w:rFonts w:ascii="Times New Roman" w:hAnsi="Times New Roman" w:cs="Times New Roman"/>
          <w:sz w:val="22"/>
          <w:szCs w:val="22"/>
        </w:rPr>
        <w:t xml:space="preserve">The basis for issuing a </w:t>
      </w:r>
      <w:r w:rsidR="00E554D4">
        <w:rPr>
          <w:rFonts w:ascii="Times New Roman" w:hAnsi="Times New Roman" w:cs="Times New Roman"/>
          <w:sz w:val="22"/>
          <w:szCs w:val="22"/>
        </w:rPr>
        <w:t xml:space="preserve">partial </w:t>
      </w:r>
      <w:r w:rsidR="00320948" w:rsidRPr="00097FA0">
        <w:rPr>
          <w:rFonts w:ascii="Times New Roman" w:hAnsi="Times New Roman" w:cs="Times New Roman"/>
          <w:sz w:val="22"/>
          <w:szCs w:val="22"/>
        </w:rPr>
        <w:t xml:space="preserve">VAT invoice by the Supplier, </w:t>
      </w:r>
      <w:r w:rsidR="00320948">
        <w:rPr>
          <w:rFonts w:ascii="Times New Roman" w:hAnsi="Times New Roman" w:cs="Times New Roman"/>
          <w:sz w:val="22"/>
          <w:szCs w:val="22"/>
        </w:rPr>
        <w:t xml:space="preserve">indicated in Point </w:t>
      </w:r>
      <w:del w:id="155" w:author="Agata Siwak" w:date="2025-12-08T06:44:00Z" w16du:dateUtc="2025-12-08T05:44:00Z">
        <w:r w:rsidR="00753071">
          <w:rPr>
            <w:rFonts w:ascii="Times New Roman" w:hAnsi="Times New Roman" w:cs="Times New Roman"/>
            <w:sz w:val="22"/>
            <w:szCs w:val="22"/>
          </w:rPr>
          <w:delText>..</w:delText>
        </w:r>
      </w:del>
      <w:ins w:id="156" w:author="Agata Siwak" w:date="2025-12-08T06:44:00Z" w16du:dateUtc="2025-12-08T05:44:00Z">
        <w:r w:rsidR="00320948">
          <w:rPr>
            <w:rFonts w:ascii="Times New Roman" w:hAnsi="Times New Roman" w:cs="Times New Roman"/>
            <w:sz w:val="22"/>
            <w:szCs w:val="22"/>
          </w:rPr>
          <w:t>4</w:t>
        </w:r>
      </w:ins>
      <w:r w:rsidR="00320948">
        <w:rPr>
          <w:rFonts w:ascii="Times New Roman" w:hAnsi="Times New Roman" w:cs="Times New Roman"/>
          <w:sz w:val="22"/>
          <w:szCs w:val="22"/>
        </w:rPr>
        <w:t xml:space="preserve"> above</w:t>
      </w:r>
      <w:r w:rsidR="00320948" w:rsidRPr="00097FA0">
        <w:rPr>
          <w:rFonts w:ascii="Times New Roman" w:hAnsi="Times New Roman" w:cs="Times New Roman"/>
          <w:sz w:val="22"/>
          <w:szCs w:val="22"/>
        </w:rPr>
        <w:t xml:space="preserve">, shall be signing of the </w:t>
      </w:r>
      <w:r w:rsidR="00320948" w:rsidRPr="00CC36D4">
        <w:rPr>
          <w:rFonts w:ascii="Times New Roman" w:hAnsi="Times New Roman" w:cs="Times New Roman"/>
          <w:sz w:val="22"/>
          <w:szCs w:val="22"/>
        </w:rPr>
        <w:t>Preliminary Acceptance Report</w:t>
      </w:r>
      <w:r w:rsidR="00320948" w:rsidRPr="00097FA0">
        <w:rPr>
          <w:rFonts w:ascii="Times New Roman" w:hAnsi="Times New Roman" w:cs="Times New Roman"/>
          <w:sz w:val="22"/>
          <w:szCs w:val="22"/>
        </w:rPr>
        <w:t xml:space="preserve"> by both parties, without reservations. </w:t>
      </w:r>
      <w:r w:rsidR="00320948" w:rsidRPr="00CA3FB8">
        <w:rPr>
          <w:rFonts w:ascii="Times New Roman" w:hAnsi="Times New Roman" w:cs="Times New Roman"/>
          <w:sz w:val="22"/>
          <w:szCs w:val="22"/>
        </w:rPr>
        <w:t xml:space="preserve">The basis for issuing a </w:t>
      </w:r>
      <w:r w:rsidR="00320948">
        <w:rPr>
          <w:rFonts w:ascii="Times New Roman" w:hAnsi="Times New Roman" w:cs="Times New Roman"/>
          <w:sz w:val="22"/>
          <w:szCs w:val="22"/>
        </w:rPr>
        <w:t xml:space="preserve">final </w:t>
      </w:r>
      <w:r w:rsidR="00320948" w:rsidRPr="00CA3FB8">
        <w:rPr>
          <w:rFonts w:ascii="Times New Roman" w:hAnsi="Times New Roman" w:cs="Times New Roman"/>
          <w:sz w:val="22"/>
          <w:szCs w:val="22"/>
        </w:rPr>
        <w:t>VAT invoice by the Supplier</w:t>
      </w:r>
      <w:r w:rsidR="00320948">
        <w:rPr>
          <w:rFonts w:ascii="Times New Roman" w:hAnsi="Times New Roman" w:cs="Times New Roman"/>
          <w:sz w:val="22"/>
          <w:szCs w:val="22"/>
        </w:rPr>
        <w:t xml:space="preserve">, indicated in Point </w:t>
      </w:r>
      <w:del w:id="157" w:author="Agata Siwak" w:date="2025-12-08T06:44:00Z" w16du:dateUtc="2025-12-08T05:44:00Z">
        <w:r w:rsidR="00753071">
          <w:rPr>
            <w:rFonts w:ascii="Times New Roman" w:hAnsi="Times New Roman" w:cs="Times New Roman"/>
            <w:sz w:val="22"/>
            <w:szCs w:val="22"/>
          </w:rPr>
          <w:delText>…</w:delText>
        </w:r>
      </w:del>
      <w:ins w:id="158" w:author="Agata Siwak" w:date="2025-12-08T06:44:00Z" w16du:dateUtc="2025-12-08T05:44:00Z">
        <w:r w:rsidR="00320948">
          <w:rPr>
            <w:rFonts w:ascii="Times New Roman" w:hAnsi="Times New Roman" w:cs="Times New Roman"/>
            <w:sz w:val="22"/>
            <w:szCs w:val="22"/>
          </w:rPr>
          <w:t>5</w:t>
        </w:r>
      </w:ins>
      <w:r w:rsidR="00320948">
        <w:rPr>
          <w:rFonts w:ascii="Times New Roman" w:hAnsi="Times New Roman" w:cs="Times New Roman"/>
          <w:sz w:val="22"/>
          <w:szCs w:val="22"/>
        </w:rPr>
        <w:t xml:space="preserve"> above,</w:t>
      </w:r>
      <w:r w:rsidR="00320948" w:rsidRPr="00CA3FB8">
        <w:rPr>
          <w:rFonts w:ascii="Times New Roman" w:hAnsi="Times New Roman" w:cs="Times New Roman"/>
          <w:sz w:val="22"/>
          <w:szCs w:val="22"/>
        </w:rPr>
        <w:t xml:space="preserve"> is the acceptance of the Subject-Matter of the Contract, confirmed by signing the Final Acceptance Report by </w:t>
      </w:r>
      <w:r w:rsidR="00320948">
        <w:rPr>
          <w:rFonts w:ascii="Times New Roman" w:hAnsi="Times New Roman" w:cs="Times New Roman"/>
          <w:sz w:val="22"/>
          <w:szCs w:val="22"/>
        </w:rPr>
        <w:t>both Parties, without reservations</w:t>
      </w:r>
      <w:r w:rsidR="00320948" w:rsidRPr="00CA3FB8">
        <w:rPr>
          <w:rFonts w:ascii="Times New Roman" w:hAnsi="Times New Roman" w:cs="Times New Roman"/>
          <w:sz w:val="22"/>
          <w:szCs w:val="22"/>
        </w:rPr>
        <w:t xml:space="preserve">. </w:t>
      </w:r>
      <w:r w:rsidR="00320948">
        <w:rPr>
          <w:rFonts w:ascii="Times New Roman" w:hAnsi="Times New Roman" w:cs="Times New Roman"/>
          <w:sz w:val="22"/>
          <w:szCs w:val="22"/>
        </w:rPr>
        <w:t>Each</w:t>
      </w:r>
      <w:r w:rsidR="00320948" w:rsidRPr="00CA3FB8">
        <w:rPr>
          <w:rFonts w:ascii="Times New Roman" w:hAnsi="Times New Roman" w:cs="Times New Roman"/>
          <w:sz w:val="22"/>
          <w:szCs w:val="22"/>
        </w:rPr>
        <w:t xml:space="preserve"> </w:t>
      </w:r>
      <w:r w:rsidR="00320948">
        <w:rPr>
          <w:rFonts w:ascii="Times New Roman" w:hAnsi="Times New Roman" w:cs="Times New Roman"/>
          <w:sz w:val="22"/>
          <w:szCs w:val="22"/>
        </w:rPr>
        <w:t xml:space="preserve">VAT </w:t>
      </w:r>
      <w:r w:rsidR="00320948" w:rsidRPr="00CA3FB8">
        <w:rPr>
          <w:rFonts w:ascii="Times New Roman" w:hAnsi="Times New Roman" w:cs="Times New Roman"/>
          <w:sz w:val="22"/>
          <w:szCs w:val="22"/>
        </w:rPr>
        <w:t>invoice should contain the number of the Contract.</w:t>
      </w:r>
    </w:p>
    <w:p w14:paraId="789D86A8" w14:textId="13FBAD82" w:rsidR="00A70FA0" w:rsidRDefault="000B51B9" w:rsidP="00A70FA0">
      <w:pPr>
        <w:ind w:left="567" w:hanging="567"/>
        <w:jc w:val="both"/>
        <w:rPr>
          <w:rFonts w:ascii="Times New Roman" w:hAnsi="Times New Roman" w:cs="Times New Roman"/>
          <w:sz w:val="22"/>
          <w:szCs w:val="22"/>
        </w:rPr>
      </w:pPr>
      <w:del w:id="159" w:author="Agata Siwak" w:date="2025-12-08T06:44:00Z" w16du:dateUtc="2025-12-08T05:44:00Z">
        <w:r>
          <w:rPr>
            <w:rFonts w:ascii="Times New Roman" w:hAnsi="Times New Roman" w:cs="Times New Roman"/>
            <w:sz w:val="22"/>
            <w:szCs w:val="22"/>
          </w:rPr>
          <w:delText>7</w:delText>
        </w:r>
      </w:del>
      <w:ins w:id="160" w:author="Agata Siwak" w:date="2025-12-08T06:44:00Z" w16du:dateUtc="2025-12-08T05:44:00Z">
        <w:r w:rsidR="00586A45">
          <w:rPr>
            <w:rFonts w:ascii="Times New Roman" w:hAnsi="Times New Roman" w:cs="Times New Roman"/>
            <w:sz w:val="22"/>
            <w:szCs w:val="22"/>
          </w:rPr>
          <w:t>8</w:t>
        </w:r>
      </w:ins>
      <w:r w:rsidR="00586A45">
        <w:rPr>
          <w:rFonts w:ascii="Times New Roman" w:hAnsi="Times New Roman" w:cs="Times New Roman"/>
          <w:sz w:val="22"/>
          <w:szCs w:val="22"/>
        </w:rPr>
        <w:t xml:space="preserve">. </w:t>
      </w:r>
      <w:r w:rsidR="00A70FA0" w:rsidRPr="00A22F26">
        <w:rPr>
          <w:rFonts w:ascii="Times New Roman" w:hAnsi="Times New Roman" w:cs="Times New Roman"/>
          <w:sz w:val="22"/>
          <w:szCs w:val="22"/>
        </w:rPr>
        <w:t xml:space="preserve">If the Contracting Authority decides, on the basis of the acts performed by the </w:t>
      </w:r>
      <w:r w:rsidR="00A70FA0">
        <w:rPr>
          <w:rFonts w:ascii="Times New Roman" w:hAnsi="Times New Roman" w:cs="Times New Roman"/>
          <w:sz w:val="22"/>
          <w:szCs w:val="22"/>
        </w:rPr>
        <w:t>S</w:t>
      </w:r>
      <w:r w:rsidR="00A70FA0" w:rsidRPr="00A22F26">
        <w:rPr>
          <w:rFonts w:ascii="Times New Roman" w:hAnsi="Times New Roman" w:cs="Times New Roman"/>
          <w:sz w:val="22"/>
          <w:szCs w:val="22"/>
        </w:rPr>
        <w:t xml:space="preserve">upplier described in Article 4(18) of this contract, that it is the purchase of goods with assembly and installation referred to in Article 36 of Directive 2006/112/EC and Article 22 section 2 par.1 of the Vat Polish act, the </w:t>
      </w:r>
      <w:r w:rsidR="00A70FA0">
        <w:rPr>
          <w:rFonts w:ascii="Times New Roman" w:hAnsi="Times New Roman" w:cs="Times New Roman"/>
          <w:sz w:val="22"/>
          <w:szCs w:val="22"/>
        </w:rPr>
        <w:t>S</w:t>
      </w:r>
      <w:r w:rsidR="00A70FA0" w:rsidRPr="00A22F26">
        <w:rPr>
          <w:rFonts w:ascii="Times New Roman" w:hAnsi="Times New Roman" w:cs="Times New Roman"/>
          <w:sz w:val="22"/>
          <w:szCs w:val="22"/>
        </w:rPr>
        <w:t xml:space="preserve">upplier should issue an invoice with Polish VAT as an entity registered for VAT purposes in Poland. If the </w:t>
      </w:r>
      <w:r w:rsidR="00A70FA0">
        <w:rPr>
          <w:rFonts w:ascii="Times New Roman" w:hAnsi="Times New Roman" w:cs="Times New Roman"/>
          <w:sz w:val="22"/>
          <w:szCs w:val="22"/>
        </w:rPr>
        <w:t>S</w:t>
      </w:r>
      <w:r w:rsidR="00A70FA0" w:rsidRPr="00A22F26">
        <w:rPr>
          <w:rFonts w:ascii="Times New Roman" w:hAnsi="Times New Roman" w:cs="Times New Roman"/>
          <w:sz w:val="22"/>
          <w:szCs w:val="22"/>
        </w:rPr>
        <w:t>upplier does not issue an invoice with a Polish VAT number and taxed with a Polish VAT, he must inform the Contracting Authority in writing before the delivery and installation of the goods.</w:t>
      </w:r>
    </w:p>
    <w:p w14:paraId="16406BE4" w14:textId="4EE3975B" w:rsidR="00A3325C" w:rsidRPr="003D24D2" w:rsidRDefault="000B51B9" w:rsidP="005C7F04">
      <w:pPr>
        <w:ind w:left="567" w:hanging="567"/>
        <w:jc w:val="both"/>
        <w:rPr>
          <w:rFonts w:ascii="Times New Roman" w:hAnsi="Times New Roman" w:cs="Times New Roman"/>
          <w:sz w:val="22"/>
          <w:szCs w:val="22"/>
        </w:rPr>
      </w:pPr>
      <w:del w:id="161" w:author="Agata Siwak" w:date="2025-12-08T06:44:00Z" w16du:dateUtc="2025-12-08T05:44:00Z">
        <w:r>
          <w:rPr>
            <w:rFonts w:ascii="Times New Roman" w:hAnsi="Times New Roman" w:cs="Times New Roman"/>
            <w:sz w:val="22"/>
            <w:szCs w:val="22"/>
          </w:rPr>
          <w:delText>8</w:delText>
        </w:r>
      </w:del>
      <w:ins w:id="162" w:author="Agata Siwak" w:date="2025-12-08T06:44:00Z" w16du:dateUtc="2025-12-08T05:44:00Z">
        <w:r w:rsidR="00586A45">
          <w:rPr>
            <w:rFonts w:ascii="Times New Roman" w:hAnsi="Times New Roman" w:cs="Times New Roman"/>
            <w:sz w:val="22"/>
            <w:szCs w:val="22"/>
          </w:rPr>
          <w:t>9</w:t>
        </w:r>
      </w:ins>
      <w:r w:rsidR="00495DB2" w:rsidRPr="009A3BBF">
        <w:rPr>
          <w:rFonts w:ascii="Times New Roman" w:hAnsi="Times New Roman" w:cs="Times New Roman"/>
          <w:sz w:val="22"/>
          <w:szCs w:val="22"/>
        </w:rPr>
        <w:t>.</w:t>
      </w:r>
      <w:r w:rsidR="00495DB2" w:rsidRPr="009A3BBF">
        <w:rPr>
          <w:rFonts w:ascii="Times New Roman" w:hAnsi="Times New Roman" w:cs="Times New Roman"/>
          <w:sz w:val="22"/>
          <w:szCs w:val="22"/>
        </w:rPr>
        <w:tab/>
        <w:t xml:space="preserve">By issuing a VAT invoice, the Supplier declares that it is entitled to issue VAT invoices in accordance with tax law regulations. The Supplier guarantees and shall be accountable for the correctness of the applied VAT rates, which means that if the right of the </w:t>
      </w:r>
      <w:r w:rsidR="009A5146">
        <w:rPr>
          <w:rFonts w:ascii="Times New Roman" w:hAnsi="Times New Roman" w:cs="Times New Roman"/>
          <w:sz w:val="22"/>
          <w:szCs w:val="22"/>
        </w:rPr>
        <w:t>Contracting Authority</w:t>
      </w:r>
      <w:r w:rsidR="00495DB2" w:rsidRPr="009A3BBF">
        <w:rPr>
          <w:rFonts w:ascii="Times New Roman" w:hAnsi="Times New Roman" w:cs="Times New Roman"/>
          <w:sz w:val="22"/>
          <w:szCs w:val="22"/>
        </w:rPr>
        <w:t xml:space="preserve"> to deduct tax is questioned by the relevant tax authorities due to the fact that, in accordance with the applicable regulations, a given transaction was not subject to taxation or was exempted from tax, the Supplier shall, at the </w:t>
      </w:r>
      <w:r w:rsidR="009A5146">
        <w:rPr>
          <w:rFonts w:ascii="Times New Roman" w:hAnsi="Times New Roman" w:cs="Times New Roman"/>
          <w:sz w:val="22"/>
          <w:szCs w:val="22"/>
        </w:rPr>
        <w:t>Contracting Authority</w:t>
      </w:r>
      <w:r w:rsidR="00495DB2" w:rsidRPr="009A3BBF">
        <w:rPr>
          <w:rFonts w:ascii="Times New Roman" w:hAnsi="Times New Roman" w:cs="Times New Roman"/>
          <w:sz w:val="22"/>
          <w:szCs w:val="22"/>
        </w:rPr>
        <w:t xml:space="preserve">’s written request and </w:t>
      </w:r>
      <w:r w:rsidR="00495DB2" w:rsidRPr="003D24D2">
        <w:rPr>
          <w:rFonts w:ascii="Times New Roman" w:hAnsi="Times New Roman" w:cs="Times New Roman"/>
          <w:sz w:val="22"/>
          <w:szCs w:val="22"/>
        </w:rPr>
        <w:t xml:space="preserve">within the period indicated therein, correct the VAT invoice accordingly and return the difference to the </w:t>
      </w:r>
      <w:r w:rsidR="009A5146" w:rsidRPr="003D24D2">
        <w:rPr>
          <w:rFonts w:ascii="Times New Roman" w:hAnsi="Times New Roman" w:cs="Times New Roman"/>
          <w:sz w:val="22"/>
          <w:szCs w:val="22"/>
        </w:rPr>
        <w:t>Contracting Authority</w:t>
      </w:r>
      <w:r w:rsidR="00495DB2" w:rsidRPr="003D24D2">
        <w:rPr>
          <w:rFonts w:ascii="Times New Roman" w:hAnsi="Times New Roman" w:cs="Times New Roman"/>
          <w:sz w:val="22"/>
          <w:szCs w:val="22"/>
        </w:rPr>
        <w:t xml:space="preserve"> within 14 days of the date of delivery of the request.</w:t>
      </w:r>
      <w:del w:id="163" w:author="Agata Siwak" w:date="2025-12-08T06:44:00Z" w16du:dateUtc="2025-12-08T05:44:00Z">
        <w:r w:rsidR="00495DB2" w:rsidRPr="009A3BBF">
          <w:rPr>
            <w:rFonts w:ascii="Times New Roman" w:hAnsi="Times New Roman" w:cs="Times New Roman"/>
            <w:sz w:val="22"/>
            <w:szCs w:val="22"/>
          </w:rPr>
          <w:delText xml:space="preserve"> </w:delText>
        </w:r>
      </w:del>
    </w:p>
    <w:p w14:paraId="0FCE881F" w14:textId="0C325A4C" w:rsidR="00F363A4" w:rsidRPr="003D24D2" w:rsidRDefault="000B51B9" w:rsidP="00F363A4">
      <w:pPr>
        <w:ind w:left="567" w:hanging="567"/>
        <w:rPr>
          <w:ins w:id="164" w:author="Agata Siwak" w:date="2025-12-08T06:44:00Z" w16du:dateUtc="2025-12-08T05:44:00Z"/>
          <w:rFonts w:ascii="Times New Roman" w:hAnsi="Times New Roman" w:cs="Times New Roman"/>
          <w:sz w:val="22"/>
          <w:szCs w:val="22"/>
        </w:rPr>
      </w:pPr>
      <w:del w:id="165" w:author="Agata Siwak" w:date="2025-12-08T06:44:00Z" w16du:dateUtc="2025-12-08T05:44:00Z">
        <w:r>
          <w:rPr>
            <w:rFonts w:ascii="Times New Roman" w:hAnsi="Times New Roman" w:cs="Times New Roman"/>
            <w:sz w:val="22"/>
            <w:szCs w:val="22"/>
          </w:rPr>
          <w:delText>9</w:delText>
        </w:r>
      </w:del>
      <w:ins w:id="166" w:author="Agata Siwak" w:date="2025-12-08T06:44:00Z" w16du:dateUtc="2025-12-08T05:44:00Z">
        <w:r w:rsidR="00F363A4" w:rsidRPr="003D24D2">
          <w:rPr>
            <w:rFonts w:ascii="Times New Roman" w:hAnsi="Times New Roman" w:cs="Times New Roman"/>
            <w:sz w:val="22"/>
            <w:szCs w:val="22"/>
          </w:rPr>
          <w:tab/>
        </w:r>
      </w:ins>
    </w:p>
    <w:p w14:paraId="77022445" w14:textId="6FA79AF5" w:rsidR="001667A3" w:rsidRPr="003D24D2" w:rsidRDefault="00586A45" w:rsidP="005C7F04">
      <w:pPr>
        <w:tabs>
          <w:tab w:val="left" w:pos="567"/>
        </w:tabs>
        <w:ind w:left="567" w:hanging="567"/>
        <w:jc w:val="both"/>
        <w:rPr>
          <w:rFonts w:ascii="Times New Roman" w:hAnsi="Times New Roman" w:cs="Times New Roman"/>
          <w:sz w:val="22"/>
          <w:szCs w:val="22"/>
        </w:rPr>
      </w:pPr>
      <w:ins w:id="167" w:author="Agata Siwak" w:date="2025-12-08T06:44:00Z" w16du:dateUtc="2025-12-08T05:44:00Z">
        <w:r w:rsidRPr="003D24D2">
          <w:rPr>
            <w:rFonts w:ascii="Times New Roman" w:hAnsi="Times New Roman" w:cs="Times New Roman"/>
            <w:sz w:val="22"/>
            <w:szCs w:val="22"/>
          </w:rPr>
          <w:t>10</w:t>
        </w:r>
      </w:ins>
      <w:r w:rsidR="00495DB2" w:rsidRPr="003D24D2">
        <w:rPr>
          <w:rFonts w:ascii="Times New Roman" w:hAnsi="Times New Roman" w:cs="Times New Roman"/>
          <w:sz w:val="22"/>
          <w:szCs w:val="22"/>
        </w:rPr>
        <w:t>.</w:t>
      </w:r>
      <w:r w:rsidR="00495DB2" w:rsidRPr="003D24D2">
        <w:rPr>
          <w:rFonts w:ascii="Times New Roman" w:hAnsi="Times New Roman" w:cs="Times New Roman"/>
          <w:sz w:val="22"/>
          <w:szCs w:val="22"/>
        </w:rPr>
        <w:tab/>
      </w:r>
      <w:r w:rsidR="000D3543" w:rsidRPr="003D24D2">
        <w:rPr>
          <w:rFonts w:ascii="Times New Roman" w:hAnsi="Times New Roman"/>
          <w:sz w:val="22"/>
        </w:rPr>
        <w:t xml:space="preserve">The date of </w:t>
      </w:r>
      <w:del w:id="168" w:author="Agata Siwak" w:date="2025-12-08T06:44:00Z" w16du:dateUtc="2025-12-08T05:44:00Z">
        <w:r w:rsidR="00495DB2" w:rsidRPr="00F95F3D">
          <w:rPr>
            <w:rFonts w:ascii="Times New Roman" w:hAnsi="Times New Roman" w:cs="Times New Roman"/>
            <w:sz w:val="22"/>
            <w:szCs w:val="22"/>
            <w:highlight w:val="yellow"/>
          </w:rPr>
          <w:delText>debiting</w:delText>
        </w:r>
      </w:del>
      <w:ins w:id="169" w:author="Agata Siwak" w:date="2025-12-08T06:44:00Z" w16du:dateUtc="2025-12-08T05:44:00Z">
        <w:r w:rsidR="000D3543" w:rsidRPr="00F95F3D">
          <w:rPr>
            <w:rFonts w:ascii="Times New Roman" w:hAnsi="Times New Roman" w:cs="Times New Roman"/>
            <w:sz w:val="22"/>
            <w:szCs w:val="22"/>
            <w:highlight w:val="yellow"/>
          </w:rPr>
          <w:t>receipt to</w:t>
        </w:r>
      </w:ins>
      <w:r w:rsidR="000D3543" w:rsidRPr="00F95F3D">
        <w:rPr>
          <w:rFonts w:ascii="Times New Roman" w:hAnsi="Times New Roman"/>
          <w:sz w:val="22"/>
          <w:highlight w:val="yellow"/>
        </w:rPr>
        <w:t xml:space="preserve"> the </w:t>
      </w:r>
      <w:del w:id="170" w:author="Agata Siwak" w:date="2025-12-08T06:44:00Z" w16du:dateUtc="2025-12-08T05:44:00Z">
        <w:r w:rsidR="009A5146" w:rsidRPr="00F95F3D">
          <w:rPr>
            <w:rFonts w:ascii="Times New Roman" w:hAnsi="Times New Roman" w:cs="Times New Roman"/>
            <w:sz w:val="22"/>
            <w:szCs w:val="22"/>
            <w:highlight w:val="yellow"/>
          </w:rPr>
          <w:delText>Contracting Authority</w:delText>
        </w:r>
        <w:r w:rsidR="00495DB2" w:rsidRPr="00F95F3D">
          <w:rPr>
            <w:rFonts w:ascii="Times New Roman" w:hAnsi="Times New Roman" w:cs="Times New Roman"/>
            <w:sz w:val="22"/>
            <w:szCs w:val="22"/>
            <w:highlight w:val="yellow"/>
          </w:rPr>
          <w:delText>’s</w:delText>
        </w:r>
      </w:del>
      <w:ins w:id="171" w:author="Agata Siwak" w:date="2025-12-08T06:44:00Z" w16du:dateUtc="2025-12-08T05:44:00Z">
        <w:r w:rsidR="000D3543" w:rsidRPr="00F95F3D">
          <w:rPr>
            <w:rFonts w:ascii="Times New Roman" w:hAnsi="Times New Roman" w:cs="Times New Roman"/>
            <w:sz w:val="22"/>
            <w:szCs w:val="22"/>
            <w:highlight w:val="yellow"/>
          </w:rPr>
          <w:t>Supplier's</w:t>
        </w:r>
      </w:ins>
      <w:r w:rsidR="000D3543" w:rsidRPr="003D24D2">
        <w:rPr>
          <w:rFonts w:ascii="Times New Roman" w:hAnsi="Times New Roman"/>
          <w:sz w:val="22"/>
        </w:rPr>
        <w:t xml:space="preserve"> bank account </w:t>
      </w:r>
      <w:ins w:id="172" w:author="Agata Siwak" w:date="2025-12-08T06:44:00Z" w16du:dateUtc="2025-12-08T05:44:00Z">
        <w:r w:rsidR="00495DB2" w:rsidRPr="003D24D2">
          <w:rPr>
            <w:rFonts w:ascii="Times New Roman" w:hAnsi="Times New Roman" w:cs="Times New Roman"/>
            <w:sz w:val="22"/>
            <w:szCs w:val="22"/>
          </w:rPr>
          <w:t xml:space="preserve"> </w:t>
        </w:r>
      </w:ins>
      <w:r w:rsidR="00495DB2" w:rsidRPr="003D24D2">
        <w:rPr>
          <w:rFonts w:ascii="Times New Roman" w:hAnsi="Times New Roman" w:cs="Times New Roman"/>
          <w:sz w:val="22"/>
          <w:szCs w:val="22"/>
        </w:rPr>
        <w:t>shall be deemed the date of remuneration payment.</w:t>
      </w:r>
      <w:ins w:id="173" w:author="Agata Siwak" w:date="2025-12-08T06:44:00Z" w16du:dateUtc="2025-12-08T05:44:00Z">
        <w:r w:rsidR="000D3543" w:rsidRPr="003D24D2">
          <w:t xml:space="preserve"> </w:t>
        </w:r>
      </w:ins>
    </w:p>
    <w:p w14:paraId="28367396" w14:textId="0BF0A996" w:rsidR="001667A3" w:rsidRPr="003D24D2" w:rsidRDefault="000B51B9" w:rsidP="005C7F04">
      <w:pPr>
        <w:tabs>
          <w:tab w:val="left" w:pos="567"/>
        </w:tabs>
        <w:ind w:left="567" w:hanging="567"/>
        <w:jc w:val="both"/>
        <w:rPr>
          <w:ins w:id="174" w:author="Agata Siwak" w:date="2025-12-08T06:44:00Z" w16du:dateUtc="2025-12-08T05:44:00Z"/>
          <w:rFonts w:ascii="Times New Roman" w:hAnsi="Times New Roman" w:cs="Times New Roman"/>
          <w:sz w:val="22"/>
          <w:szCs w:val="22"/>
        </w:rPr>
      </w:pPr>
      <w:del w:id="175" w:author="Agata Siwak" w:date="2025-12-08T06:44:00Z" w16du:dateUtc="2025-12-08T05:44:00Z">
        <w:r>
          <w:rPr>
            <w:rFonts w:ascii="Times New Roman" w:hAnsi="Times New Roman" w:cs="Times New Roman"/>
            <w:sz w:val="22"/>
            <w:szCs w:val="22"/>
          </w:rPr>
          <w:delText>10</w:delText>
        </w:r>
      </w:del>
      <w:ins w:id="176" w:author="Agata Siwak" w:date="2025-12-08T06:44:00Z" w16du:dateUtc="2025-12-08T05:44:00Z">
        <w:r w:rsidR="00264D82" w:rsidRPr="003D24D2">
          <w:rPr>
            <w:rFonts w:ascii="Times New Roman" w:hAnsi="Times New Roman" w:cs="Times New Roman"/>
            <w:sz w:val="22"/>
            <w:szCs w:val="22"/>
          </w:rPr>
          <w:tab/>
        </w:r>
      </w:ins>
    </w:p>
    <w:p w14:paraId="4E6696D5" w14:textId="68BEEAB1" w:rsidR="00A3325C" w:rsidRPr="003D24D2" w:rsidRDefault="00586A45" w:rsidP="005C7F04">
      <w:pPr>
        <w:tabs>
          <w:tab w:val="left" w:pos="567"/>
        </w:tabs>
        <w:ind w:left="567" w:hanging="567"/>
        <w:jc w:val="both"/>
        <w:rPr>
          <w:rFonts w:ascii="Times New Roman" w:hAnsi="Times New Roman" w:cs="Times New Roman"/>
          <w:sz w:val="22"/>
          <w:szCs w:val="22"/>
        </w:rPr>
      </w:pPr>
      <w:ins w:id="177" w:author="Agata Siwak" w:date="2025-12-08T06:44:00Z" w16du:dateUtc="2025-12-08T05:44:00Z">
        <w:r w:rsidRPr="003D24D2">
          <w:rPr>
            <w:rFonts w:ascii="Times New Roman" w:hAnsi="Times New Roman" w:cs="Times New Roman"/>
            <w:sz w:val="22"/>
            <w:szCs w:val="22"/>
          </w:rPr>
          <w:t>11</w:t>
        </w:r>
      </w:ins>
      <w:r w:rsidR="002A19D8" w:rsidRPr="003D24D2">
        <w:rPr>
          <w:rFonts w:ascii="Times New Roman" w:hAnsi="Times New Roman" w:cs="Times New Roman"/>
          <w:sz w:val="22"/>
          <w:szCs w:val="22"/>
        </w:rPr>
        <w:t>.</w:t>
      </w:r>
      <w:r w:rsidR="002A19D8" w:rsidRPr="003D24D2">
        <w:rPr>
          <w:rFonts w:ascii="Times New Roman" w:hAnsi="Times New Roman" w:cs="Times New Roman"/>
          <w:sz w:val="22"/>
          <w:szCs w:val="22"/>
        </w:rPr>
        <w:tab/>
        <w:t>The Supplier declares that the bank account provided for remuneration payment shall be the account indicated in the list of taxpayers maintained and publicised under the Value Added Tax A</w:t>
      </w:r>
      <w:r w:rsidR="00081309" w:rsidRPr="003D24D2">
        <w:rPr>
          <w:rFonts w:ascii="Times New Roman" w:hAnsi="Times New Roman" w:cs="Times New Roman"/>
          <w:sz w:val="22"/>
          <w:szCs w:val="22"/>
        </w:rPr>
        <w:t xml:space="preserve">ct (hereinafter referred to as </w:t>
      </w:r>
      <w:r w:rsidR="002A19D8" w:rsidRPr="003D24D2">
        <w:rPr>
          <w:rFonts w:ascii="Times New Roman" w:hAnsi="Times New Roman" w:cs="Times New Roman"/>
          <w:sz w:val="22"/>
          <w:szCs w:val="22"/>
        </w:rPr>
        <w:t xml:space="preserve">the </w:t>
      </w:r>
      <w:r w:rsidR="00081309" w:rsidRPr="003D24D2">
        <w:rPr>
          <w:rFonts w:ascii="Times New Roman" w:hAnsi="Times New Roman" w:cs="Times New Roman"/>
          <w:sz w:val="22"/>
          <w:szCs w:val="22"/>
        </w:rPr>
        <w:t>“</w:t>
      </w:r>
      <w:r w:rsidR="002A19D8" w:rsidRPr="003D24D2">
        <w:rPr>
          <w:rFonts w:ascii="Times New Roman" w:hAnsi="Times New Roman" w:cs="Times New Roman"/>
          <w:sz w:val="22"/>
          <w:szCs w:val="22"/>
        </w:rPr>
        <w:t>List</w:t>
      </w:r>
      <w:r w:rsidR="00081309" w:rsidRPr="003D24D2">
        <w:rPr>
          <w:rFonts w:ascii="Times New Roman" w:hAnsi="Times New Roman" w:cs="Times New Roman"/>
          <w:sz w:val="22"/>
          <w:szCs w:val="22"/>
        </w:rPr>
        <w:t>”</w:t>
      </w:r>
      <w:r w:rsidR="002A19D8" w:rsidRPr="003D24D2">
        <w:rPr>
          <w:rFonts w:ascii="Times New Roman" w:hAnsi="Times New Roman" w:cs="Times New Roman"/>
          <w:sz w:val="22"/>
          <w:szCs w:val="22"/>
        </w:rPr>
        <w:t>).</w:t>
      </w:r>
    </w:p>
    <w:p w14:paraId="50B54C0F" w14:textId="2AA69E5C" w:rsidR="00A3325C" w:rsidRPr="009A3BBF" w:rsidRDefault="000B51B9" w:rsidP="005C7F04">
      <w:pPr>
        <w:tabs>
          <w:tab w:val="left" w:pos="567"/>
        </w:tabs>
        <w:ind w:left="567" w:hanging="567"/>
        <w:jc w:val="both"/>
        <w:rPr>
          <w:rFonts w:ascii="Times New Roman" w:hAnsi="Times New Roman" w:cs="Times New Roman"/>
          <w:sz w:val="22"/>
          <w:szCs w:val="22"/>
        </w:rPr>
      </w:pPr>
      <w:del w:id="178" w:author="Agata Siwak" w:date="2025-12-08T06:44:00Z" w16du:dateUtc="2025-12-08T05:44:00Z">
        <w:r>
          <w:rPr>
            <w:rFonts w:ascii="Times New Roman" w:hAnsi="Times New Roman" w:cs="Times New Roman"/>
            <w:sz w:val="22"/>
            <w:szCs w:val="22"/>
          </w:rPr>
          <w:delText>11</w:delText>
        </w:r>
      </w:del>
      <w:ins w:id="179" w:author="Agata Siwak" w:date="2025-12-08T06:44:00Z" w16du:dateUtc="2025-12-08T05:44:00Z">
        <w:r w:rsidR="00586A45" w:rsidRPr="003D24D2">
          <w:rPr>
            <w:rFonts w:ascii="Times New Roman" w:hAnsi="Times New Roman" w:cs="Times New Roman"/>
            <w:sz w:val="22"/>
            <w:szCs w:val="22"/>
          </w:rPr>
          <w:t>12</w:t>
        </w:r>
      </w:ins>
      <w:r w:rsidR="0097268E" w:rsidRPr="003D24D2">
        <w:rPr>
          <w:rFonts w:ascii="Times New Roman" w:hAnsi="Times New Roman" w:cs="Times New Roman"/>
          <w:sz w:val="22"/>
          <w:szCs w:val="22"/>
        </w:rPr>
        <w:t>.</w:t>
      </w:r>
      <w:r w:rsidR="0097268E" w:rsidRPr="003D24D2">
        <w:rPr>
          <w:rFonts w:ascii="Times New Roman" w:hAnsi="Times New Roman" w:cs="Times New Roman"/>
          <w:sz w:val="22"/>
          <w:szCs w:val="22"/>
        </w:rPr>
        <w:tab/>
        <w:t xml:space="preserve">In the event of a negative verification </w:t>
      </w:r>
      <w:r w:rsidR="0097268E" w:rsidRPr="009A3BBF">
        <w:rPr>
          <w:rFonts w:ascii="Times New Roman" w:hAnsi="Times New Roman" w:cs="Times New Roman"/>
          <w:sz w:val="22"/>
          <w:szCs w:val="22"/>
        </w:rPr>
        <w:t xml:space="preserve">of the account, the </w:t>
      </w:r>
      <w:r w:rsidR="009A5146">
        <w:rPr>
          <w:rFonts w:ascii="Times New Roman" w:hAnsi="Times New Roman" w:cs="Times New Roman"/>
          <w:sz w:val="22"/>
          <w:szCs w:val="22"/>
        </w:rPr>
        <w:t>Contracting Authority</w:t>
      </w:r>
      <w:r w:rsidR="0097268E" w:rsidRPr="009A3BBF">
        <w:rPr>
          <w:rFonts w:ascii="Times New Roman" w:hAnsi="Times New Roman" w:cs="Times New Roman"/>
          <w:sz w:val="22"/>
          <w:szCs w:val="22"/>
        </w:rPr>
        <w:t xml:space="preserve"> shall immediately notify the Supplier of this irregularity in order for the Supplier to provide an explanation and to make an appropriate correction. In addition, the </w:t>
      </w:r>
      <w:r w:rsidR="009A5146">
        <w:rPr>
          <w:rFonts w:ascii="Times New Roman" w:hAnsi="Times New Roman" w:cs="Times New Roman"/>
          <w:sz w:val="22"/>
          <w:szCs w:val="22"/>
        </w:rPr>
        <w:t>Contracting Authority</w:t>
      </w:r>
      <w:r w:rsidR="0097268E" w:rsidRPr="009A3BBF">
        <w:rPr>
          <w:rFonts w:ascii="Times New Roman" w:hAnsi="Times New Roman" w:cs="Times New Roman"/>
          <w:sz w:val="22"/>
          <w:szCs w:val="22"/>
        </w:rPr>
        <w:t xml:space="preserve"> reserves the right to submit a notice to the Head of the Tax Office on making the payment for the amounts due to an account outside the List.</w:t>
      </w:r>
    </w:p>
    <w:p w14:paraId="5633BDC1" w14:textId="5515F21B" w:rsidR="00387212" w:rsidRPr="009A3BBF" w:rsidRDefault="000B51B9" w:rsidP="005C7F04">
      <w:pPr>
        <w:tabs>
          <w:tab w:val="left" w:pos="567"/>
        </w:tabs>
        <w:ind w:left="567" w:hanging="567"/>
        <w:jc w:val="both"/>
        <w:rPr>
          <w:rFonts w:ascii="Times New Roman" w:hAnsi="Times New Roman" w:cs="Times New Roman"/>
          <w:sz w:val="22"/>
          <w:szCs w:val="22"/>
        </w:rPr>
      </w:pPr>
      <w:del w:id="180" w:author="Agata Siwak" w:date="2025-12-08T06:44:00Z" w16du:dateUtc="2025-12-08T05:44:00Z">
        <w:r>
          <w:rPr>
            <w:rFonts w:ascii="Times New Roman" w:hAnsi="Times New Roman" w:cs="Times New Roman"/>
            <w:sz w:val="22"/>
            <w:szCs w:val="22"/>
          </w:rPr>
          <w:delText>12</w:delText>
        </w:r>
      </w:del>
      <w:ins w:id="181" w:author="Agata Siwak" w:date="2025-12-08T06:44:00Z" w16du:dateUtc="2025-12-08T05:44:00Z">
        <w:r w:rsidR="00586A45">
          <w:rPr>
            <w:rFonts w:ascii="Times New Roman" w:hAnsi="Times New Roman" w:cs="Times New Roman"/>
            <w:sz w:val="22"/>
            <w:szCs w:val="22"/>
          </w:rPr>
          <w:t>13</w:t>
        </w:r>
      </w:ins>
      <w:r w:rsidR="00495DB2" w:rsidRPr="009A3BBF">
        <w:rPr>
          <w:rFonts w:ascii="Times New Roman" w:hAnsi="Times New Roman" w:cs="Times New Roman"/>
          <w:sz w:val="22"/>
          <w:szCs w:val="22"/>
        </w:rPr>
        <w:t>.</w:t>
      </w:r>
      <w:r w:rsidR="00495DB2" w:rsidRPr="009A3BBF">
        <w:rPr>
          <w:rFonts w:ascii="Times New Roman" w:hAnsi="Times New Roman" w:cs="Times New Roman"/>
          <w:sz w:val="22"/>
          <w:szCs w:val="22"/>
        </w:rPr>
        <w:tab/>
        <w:t xml:space="preserve">If, as a result of a transfer made by the </w:t>
      </w:r>
      <w:r w:rsidR="009A5146">
        <w:rPr>
          <w:rFonts w:ascii="Times New Roman" w:hAnsi="Times New Roman" w:cs="Times New Roman"/>
          <w:sz w:val="22"/>
          <w:szCs w:val="22"/>
        </w:rPr>
        <w:t>Contracting Authority</w:t>
      </w:r>
      <w:r w:rsidR="00495DB2" w:rsidRPr="009A3BBF">
        <w:rPr>
          <w:rFonts w:ascii="Times New Roman" w:hAnsi="Times New Roman" w:cs="Times New Roman"/>
          <w:sz w:val="22"/>
          <w:szCs w:val="22"/>
        </w:rPr>
        <w:t xml:space="preserve"> to the account indicated by the Supplier</w:t>
      </w:r>
      <w:r w:rsidR="00081309" w:rsidRPr="009A3BBF">
        <w:rPr>
          <w:rFonts w:ascii="Times New Roman" w:hAnsi="Times New Roman" w:cs="Times New Roman"/>
          <w:sz w:val="22"/>
          <w:szCs w:val="22"/>
        </w:rPr>
        <w:t>,</w:t>
      </w:r>
      <w:r w:rsidR="00495DB2" w:rsidRPr="009A3BBF">
        <w:rPr>
          <w:rFonts w:ascii="Times New Roman" w:hAnsi="Times New Roman" w:cs="Times New Roman"/>
          <w:sz w:val="22"/>
          <w:szCs w:val="22"/>
        </w:rPr>
        <w:t xml:space="preserve"> which is not included in the List:</w:t>
      </w:r>
    </w:p>
    <w:p w14:paraId="1A037AF2" w14:textId="77777777" w:rsidR="007302CA" w:rsidRPr="009A3BBF" w:rsidRDefault="004F5871" w:rsidP="005C7F04">
      <w:pPr>
        <w:tabs>
          <w:tab w:val="left" w:pos="851"/>
          <w:tab w:val="left" w:pos="1134"/>
        </w:tabs>
        <w:ind w:left="1134" w:hanging="283"/>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payment is made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to the Tax Office of the VAT amount due, which only the Supplier would have been obliged to pay had the payment been made,</w:t>
      </w:r>
    </w:p>
    <w:p w14:paraId="129043A0" w14:textId="77777777" w:rsidR="00066261" w:rsidRPr="009A3BBF" w:rsidRDefault="004F5871" w:rsidP="005C7F04">
      <w:pPr>
        <w:tabs>
          <w:tab w:val="left" w:pos="851"/>
          <w:tab w:val="left" w:pos="1134"/>
        </w:tabs>
        <w:ind w:left="1134" w:hanging="283"/>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a situation occurs in which, as a consequence of the lack of the right to include in tax deductible costs an expense resulting from an invoice received from the Supplier,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be under the obligation to prove a higher corporate income tax basis, as arising from the applicable tax regulations,</w:t>
      </w:r>
    </w:p>
    <w:p w14:paraId="437EFCF5" w14:textId="77777777" w:rsidR="00066261" w:rsidRPr="009A3BBF" w:rsidRDefault="00F63A82" w:rsidP="005C7F04">
      <w:pPr>
        <w:tabs>
          <w:tab w:val="left" w:pos="0"/>
        </w:tabs>
        <w:ind w:hanging="25"/>
        <w:jc w:val="both"/>
        <w:rPr>
          <w:rFonts w:ascii="Times New Roman" w:hAnsi="Times New Roman" w:cs="Times New Roman"/>
          <w:sz w:val="22"/>
          <w:szCs w:val="22"/>
        </w:rPr>
      </w:pPr>
      <w:r w:rsidRPr="009A3BBF">
        <w:rPr>
          <w:rFonts w:ascii="Times New Roman" w:hAnsi="Times New Roman" w:cs="Times New Roman"/>
          <w:sz w:val="22"/>
          <w:szCs w:val="22"/>
        </w:rPr>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notify the Supplier of such circumstances and call for payment, and the Supplier undertakes to pay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within 14 days from the date of receipt of the call, respectively:</w:t>
      </w:r>
    </w:p>
    <w:p w14:paraId="79BB26CE" w14:textId="77777777" w:rsidR="00066261" w:rsidRPr="009A3BBF" w:rsidRDefault="00066261" w:rsidP="005C7F04">
      <w:pPr>
        <w:pStyle w:val="Akapitzlist"/>
        <w:numPr>
          <w:ilvl w:val="0"/>
          <w:numId w:val="1"/>
        </w:numPr>
        <w:tabs>
          <w:tab w:val="left" w:pos="0"/>
        </w:tabs>
        <w:ind w:left="1134" w:hanging="283"/>
        <w:jc w:val="both"/>
        <w:rPr>
          <w:rFonts w:ascii="Times New Roman" w:hAnsi="Times New Roman"/>
          <w:spacing w:val="-3"/>
          <w:sz w:val="22"/>
          <w:szCs w:val="22"/>
        </w:rPr>
      </w:pPr>
      <w:r w:rsidRPr="009A3BBF">
        <w:rPr>
          <w:rFonts w:ascii="Times New Roman" w:hAnsi="Times New Roman"/>
          <w:sz w:val="22"/>
          <w:szCs w:val="22"/>
        </w:rPr>
        <w:t>the Supplier’s VAT amount,</w:t>
      </w:r>
    </w:p>
    <w:p w14:paraId="1BCCAAF1" w14:textId="77777777" w:rsidR="00AA2904" w:rsidRPr="009A3BBF" w:rsidRDefault="00066261" w:rsidP="005C7F04">
      <w:pPr>
        <w:pStyle w:val="Akapitzlist"/>
        <w:numPr>
          <w:ilvl w:val="0"/>
          <w:numId w:val="1"/>
        </w:numPr>
        <w:tabs>
          <w:tab w:val="left" w:pos="0"/>
        </w:tabs>
        <w:ind w:left="1134" w:hanging="283"/>
        <w:jc w:val="both"/>
        <w:rPr>
          <w:rFonts w:ascii="Times New Roman" w:hAnsi="Times New Roman"/>
          <w:spacing w:val="-3"/>
          <w:sz w:val="22"/>
          <w:szCs w:val="22"/>
        </w:rPr>
      </w:pPr>
      <w:r w:rsidRPr="009A3BBF">
        <w:rPr>
          <w:rFonts w:ascii="Times New Roman" w:hAnsi="Times New Roman"/>
          <w:sz w:val="22"/>
          <w:szCs w:val="22"/>
        </w:rPr>
        <w:t xml:space="preserve">the amount of income tax resulting from the </w:t>
      </w:r>
      <w:r w:rsidR="009A5146">
        <w:rPr>
          <w:rFonts w:ascii="Times New Roman" w:hAnsi="Times New Roman"/>
          <w:sz w:val="22"/>
          <w:szCs w:val="22"/>
        </w:rPr>
        <w:t>Contracting Authority</w:t>
      </w:r>
      <w:r w:rsidRPr="009A3BBF">
        <w:rPr>
          <w:rFonts w:ascii="Times New Roman" w:hAnsi="Times New Roman"/>
          <w:sz w:val="22"/>
          <w:szCs w:val="22"/>
        </w:rPr>
        <w:t>’s failure to include the deductible cost.</w:t>
      </w:r>
    </w:p>
    <w:p w14:paraId="15C6AE01" w14:textId="77777777" w:rsidR="004F5871" w:rsidRPr="009A3BBF" w:rsidRDefault="004F5871" w:rsidP="005C7F04">
      <w:pPr>
        <w:tabs>
          <w:tab w:val="left" w:pos="0"/>
        </w:tabs>
        <w:jc w:val="both"/>
        <w:rPr>
          <w:rFonts w:ascii="Times New Roman" w:hAnsi="Times New Roman" w:cs="Times New Roman"/>
          <w:spacing w:val="-3"/>
          <w:sz w:val="22"/>
          <w:szCs w:val="22"/>
        </w:rPr>
      </w:pPr>
    </w:p>
    <w:p w14:paraId="020E16A9" w14:textId="77777777" w:rsidR="000803C3" w:rsidRPr="009A3BBF" w:rsidRDefault="00AA2904" w:rsidP="005C7F04">
      <w:pPr>
        <w:ind w:left="3540" w:firstLine="708"/>
        <w:jc w:val="both"/>
        <w:rPr>
          <w:rFonts w:ascii="Times New Roman" w:hAnsi="Times New Roman" w:cs="Times New Roman"/>
          <w:sz w:val="22"/>
          <w:szCs w:val="22"/>
        </w:rPr>
      </w:pPr>
      <w:bookmarkStart w:id="182" w:name="_Hlk130375202"/>
      <w:r w:rsidRPr="009A3BBF">
        <w:rPr>
          <w:rFonts w:ascii="Times New Roman" w:hAnsi="Times New Roman" w:cs="Times New Roman"/>
          <w:b/>
          <w:sz w:val="22"/>
          <w:szCs w:val="22"/>
        </w:rPr>
        <w:t>§9</w:t>
      </w:r>
    </w:p>
    <w:bookmarkEnd w:id="182"/>
    <w:p w14:paraId="71881102" w14:textId="77777777" w:rsidR="000803C3" w:rsidRPr="009A3BBF" w:rsidRDefault="000803C3" w:rsidP="005C7F04">
      <w:pPr>
        <w:tabs>
          <w:tab w:val="left" w:pos="-1296"/>
          <w:tab w:val="left" w:pos="0"/>
        </w:tabs>
        <w:ind w:left="400" w:hanging="425"/>
        <w:jc w:val="center"/>
        <w:rPr>
          <w:rFonts w:ascii="Times New Roman" w:hAnsi="Times New Roman" w:cs="Times New Roman"/>
          <w:b/>
          <w:spacing w:val="-3"/>
          <w:sz w:val="22"/>
          <w:szCs w:val="22"/>
        </w:rPr>
      </w:pPr>
      <w:r w:rsidRPr="009A3BBF">
        <w:rPr>
          <w:rFonts w:ascii="Times New Roman" w:hAnsi="Times New Roman" w:cs="Times New Roman"/>
          <w:b/>
          <w:sz w:val="22"/>
          <w:szCs w:val="22"/>
        </w:rPr>
        <w:t>Ownership title to the Machine</w:t>
      </w:r>
    </w:p>
    <w:p w14:paraId="0C015BBD" w14:textId="77777777" w:rsidR="00AA2904" w:rsidRPr="009A3BBF" w:rsidRDefault="00AA2904" w:rsidP="005C7F04">
      <w:pPr>
        <w:tabs>
          <w:tab w:val="left" w:pos="-1296"/>
          <w:tab w:val="left" w:pos="0"/>
        </w:tabs>
        <w:ind w:left="400" w:hanging="425"/>
        <w:rPr>
          <w:rFonts w:ascii="Times New Roman" w:hAnsi="Times New Roman" w:cs="Times New Roman"/>
          <w:spacing w:val="-3"/>
          <w:sz w:val="22"/>
          <w:szCs w:val="22"/>
        </w:rPr>
      </w:pPr>
    </w:p>
    <w:p w14:paraId="2B291C55" w14:textId="77777777" w:rsidR="000803C3" w:rsidRPr="009A3BBF" w:rsidRDefault="00A52412" w:rsidP="005C7F04">
      <w:pPr>
        <w:tabs>
          <w:tab w:val="left" w:pos="0"/>
        </w:tabs>
        <w:jc w:val="both"/>
        <w:rPr>
          <w:rFonts w:ascii="Times New Roman" w:hAnsi="Times New Roman" w:cs="Times New Roman"/>
          <w:sz w:val="22"/>
          <w:szCs w:val="22"/>
        </w:rPr>
      </w:pPr>
      <w:r w:rsidRPr="009A3BBF">
        <w:rPr>
          <w:rFonts w:ascii="Times New Roman" w:hAnsi="Times New Roman" w:cs="Times New Roman"/>
          <w:sz w:val="22"/>
          <w:szCs w:val="22"/>
        </w:rPr>
        <w:t xml:space="preserve">The Parties declare that the ownership title to the Supply Object shall pass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upon signing the Final Acceptance Report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6330A4F8" w14:textId="77777777" w:rsidR="00AA2904" w:rsidRPr="009A3BBF" w:rsidRDefault="00AA2904" w:rsidP="005C7F04">
      <w:pPr>
        <w:tabs>
          <w:tab w:val="left" w:pos="0"/>
        </w:tabs>
        <w:jc w:val="both"/>
        <w:rPr>
          <w:rFonts w:ascii="Times New Roman" w:hAnsi="Times New Roman" w:cs="Times New Roman"/>
          <w:spacing w:val="-3"/>
          <w:sz w:val="22"/>
          <w:szCs w:val="22"/>
        </w:rPr>
      </w:pPr>
    </w:p>
    <w:p w14:paraId="5C35B1DB" w14:textId="77777777" w:rsidR="00A3325C" w:rsidRPr="009A3BBF" w:rsidRDefault="00AA2904" w:rsidP="005C7F04">
      <w:pPr>
        <w:ind w:left="3540" w:firstLine="708"/>
        <w:jc w:val="both"/>
        <w:rPr>
          <w:rFonts w:ascii="Times New Roman" w:hAnsi="Times New Roman" w:cs="Times New Roman"/>
          <w:sz w:val="22"/>
          <w:szCs w:val="22"/>
        </w:rPr>
      </w:pPr>
      <w:r w:rsidRPr="009A3BBF">
        <w:rPr>
          <w:rFonts w:ascii="Times New Roman" w:hAnsi="Times New Roman" w:cs="Times New Roman"/>
          <w:b/>
          <w:sz w:val="22"/>
          <w:szCs w:val="22"/>
        </w:rPr>
        <w:t>§10</w:t>
      </w:r>
    </w:p>
    <w:p w14:paraId="12F510C1" w14:textId="77777777" w:rsidR="000803C3" w:rsidRPr="009A3BBF" w:rsidRDefault="00081309" w:rsidP="005C7F04">
      <w:pPr>
        <w:tabs>
          <w:tab w:val="left" w:pos="315"/>
        </w:tabs>
        <w:ind w:left="258" w:hanging="283"/>
        <w:jc w:val="center"/>
        <w:rPr>
          <w:rFonts w:ascii="Times New Roman" w:hAnsi="Times New Roman" w:cs="Times New Roman"/>
          <w:b/>
          <w:sz w:val="22"/>
          <w:szCs w:val="22"/>
        </w:rPr>
      </w:pPr>
      <w:r w:rsidRPr="009A3BBF">
        <w:rPr>
          <w:rFonts w:ascii="Times New Roman" w:hAnsi="Times New Roman" w:cs="Times New Roman"/>
          <w:b/>
          <w:sz w:val="22"/>
          <w:szCs w:val="22"/>
        </w:rPr>
        <w:t>Warranty and Guarantee</w:t>
      </w:r>
    </w:p>
    <w:p w14:paraId="5E9068B2" w14:textId="77777777" w:rsidR="000803C3" w:rsidRPr="009A3BBF" w:rsidRDefault="000803C3" w:rsidP="005C7F04">
      <w:pPr>
        <w:ind w:left="900" w:hanging="900"/>
        <w:jc w:val="both"/>
        <w:rPr>
          <w:rFonts w:ascii="Times New Roman" w:hAnsi="Times New Roman" w:cs="Times New Roman"/>
          <w:sz w:val="22"/>
          <w:szCs w:val="22"/>
        </w:rPr>
      </w:pPr>
    </w:p>
    <w:p w14:paraId="650D516C" w14:textId="45F5E8F9" w:rsidR="00AB2ABC" w:rsidRDefault="000803C3" w:rsidP="00264D82">
      <w:pPr>
        <w:pStyle w:val="Akapitzlist"/>
        <w:numPr>
          <w:ilvl w:val="0"/>
          <w:numId w:val="79"/>
        </w:numPr>
        <w:jc w:val="both"/>
        <w:rPr>
          <w:ins w:id="183" w:author="Agata Siwak" w:date="2025-12-08T06:44:00Z" w16du:dateUtc="2025-12-08T05:44:00Z"/>
          <w:rFonts w:ascii="Times New Roman" w:hAnsi="Times New Roman"/>
          <w:sz w:val="22"/>
          <w:szCs w:val="22"/>
        </w:rPr>
      </w:pPr>
      <w:del w:id="184" w:author="Agata Siwak" w:date="2025-12-08T06:44:00Z" w16du:dateUtc="2025-12-08T05:44:00Z">
        <w:r w:rsidRPr="009A3BBF">
          <w:rPr>
            <w:rFonts w:ascii="Times New Roman" w:hAnsi="Times New Roman"/>
            <w:sz w:val="22"/>
            <w:szCs w:val="22"/>
          </w:rPr>
          <w:delText>1.</w:delText>
        </w:r>
        <w:r w:rsidRPr="009A3BBF">
          <w:rPr>
            <w:rFonts w:ascii="Times New Roman" w:hAnsi="Times New Roman"/>
            <w:sz w:val="22"/>
            <w:szCs w:val="22"/>
          </w:rPr>
          <w:tab/>
        </w:r>
      </w:del>
      <w:r w:rsidRPr="00264D82">
        <w:rPr>
          <w:rFonts w:ascii="Times New Roman" w:hAnsi="Times New Roman"/>
          <w:sz w:val="22"/>
          <w:szCs w:val="22"/>
        </w:rPr>
        <w:t xml:space="preserve">The Supplier shall provide the </w:t>
      </w:r>
      <w:r w:rsidR="009A5146" w:rsidRPr="00264D82">
        <w:rPr>
          <w:rFonts w:ascii="Times New Roman" w:hAnsi="Times New Roman"/>
          <w:sz w:val="22"/>
          <w:szCs w:val="22"/>
        </w:rPr>
        <w:t>Contracting Authority</w:t>
      </w:r>
      <w:r w:rsidRPr="00264D82">
        <w:rPr>
          <w:rFonts w:ascii="Times New Roman" w:hAnsi="Times New Roman"/>
          <w:sz w:val="22"/>
          <w:szCs w:val="22"/>
        </w:rPr>
        <w:t xml:space="preserve"> with a guarantee for the Supply Object for a period </w:t>
      </w:r>
      <w:r w:rsidRPr="003D24D2">
        <w:rPr>
          <w:rFonts w:ascii="Times New Roman" w:hAnsi="Times New Roman"/>
          <w:sz w:val="22"/>
          <w:szCs w:val="22"/>
        </w:rPr>
        <w:t xml:space="preserve">of </w:t>
      </w:r>
      <w:r w:rsidR="000D3543" w:rsidRPr="003D24D2">
        <w:rPr>
          <w:rFonts w:ascii="Times New Roman" w:hAnsi="Times New Roman"/>
          <w:sz w:val="22"/>
          <w:szCs w:val="22"/>
        </w:rPr>
        <w:t xml:space="preserve">24 </w:t>
      </w:r>
      <w:r w:rsidRPr="003D24D2">
        <w:rPr>
          <w:rFonts w:ascii="Times New Roman" w:hAnsi="Times New Roman"/>
          <w:sz w:val="22"/>
          <w:szCs w:val="22"/>
        </w:rPr>
        <w:t xml:space="preserve">months </w:t>
      </w:r>
      <w:r w:rsidRPr="00264D82">
        <w:rPr>
          <w:rFonts w:ascii="Times New Roman" w:hAnsi="Times New Roman"/>
          <w:sz w:val="22"/>
          <w:szCs w:val="22"/>
        </w:rPr>
        <w:t xml:space="preserve">as to the quality of the Supply Object (hereinafter referred to as the “Warranty”). The Warranty shall apply from the date of signing the Final Acceptance Report by a representative of the </w:t>
      </w:r>
      <w:r w:rsidR="009A5146" w:rsidRPr="00264D82">
        <w:rPr>
          <w:rFonts w:ascii="Times New Roman" w:hAnsi="Times New Roman"/>
          <w:sz w:val="22"/>
          <w:szCs w:val="22"/>
        </w:rPr>
        <w:t>Contracting Authority</w:t>
      </w:r>
      <w:r w:rsidRPr="00264D82">
        <w:rPr>
          <w:rFonts w:ascii="Times New Roman" w:hAnsi="Times New Roman"/>
          <w:sz w:val="22"/>
          <w:szCs w:val="22"/>
        </w:rPr>
        <w:t xml:space="preserve">. </w:t>
      </w:r>
    </w:p>
    <w:p w14:paraId="47C960A8" w14:textId="77777777" w:rsidR="001667A3" w:rsidRPr="00814BAE" w:rsidRDefault="001667A3" w:rsidP="00814BAE">
      <w:pPr>
        <w:jc w:val="both"/>
        <w:rPr>
          <w:rFonts w:ascii="Times New Roman" w:hAnsi="Times New Roman"/>
          <w:color w:val="FF0000"/>
          <w:sz w:val="22"/>
          <w:rPrChange w:id="185" w:author="Agata Siwak" w:date="2025-12-08T06:44:00Z" w16du:dateUtc="2025-12-08T05:44:00Z">
            <w:rPr>
              <w:rFonts w:ascii="Times New Roman" w:hAnsi="Times New Roman"/>
              <w:sz w:val="22"/>
            </w:rPr>
          </w:rPrChange>
        </w:rPr>
        <w:pPrChange w:id="186" w:author="Agata Siwak" w:date="2025-12-08T06:44:00Z" w16du:dateUtc="2025-12-08T05:44:00Z">
          <w:pPr>
            <w:ind w:left="567" w:hanging="567"/>
            <w:jc w:val="both"/>
          </w:pPr>
        </w:pPrChange>
      </w:pPr>
    </w:p>
    <w:p w14:paraId="4AF9977E" w14:textId="77777777" w:rsidR="00AB2ABC" w:rsidRPr="009A3BBF" w:rsidRDefault="00AB2AB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Supplier’s obligations as part of the Warranty shall include removing the defects identified in the Supply Object and performing the necessary repairs thereof. The provisions of Article 577 § 3 of the Civil Code shall apply accordingly.  </w:t>
      </w:r>
    </w:p>
    <w:p w14:paraId="64358EE5" w14:textId="77777777" w:rsidR="004B734D" w:rsidRPr="009A3BBF" w:rsidRDefault="00FA7094"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 xml:space="preserve">3. </w:t>
      </w:r>
      <w:r w:rsidRPr="009A3BBF">
        <w:rPr>
          <w:rFonts w:ascii="Times New Roman" w:hAnsi="Times New Roman" w:cs="Times New Roman"/>
          <w:sz w:val="22"/>
          <w:szCs w:val="22"/>
        </w:rPr>
        <w:tab/>
        <w:t xml:space="preserve">In the event of identifying defects in the Supply Object,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have the following rights, irrespective of other rights arising from the generally applicable regulations:</w:t>
      </w:r>
    </w:p>
    <w:p w14:paraId="75B7C406" w14:textId="77777777" w:rsidR="004B734D" w:rsidRPr="009A3BBF" w:rsidRDefault="003E19A7" w:rsidP="005C7F04">
      <w:pPr>
        <w:pStyle w:val="Akapitzlist"/>
        <w:widowControl/>
        <w:numPr>
          <w:ilvl w:val="0"/>
          <w:numId w:val="78"/>
        </w:numPr>
        <w:tabs>
          <w:tab w:val="left" w:pos="6073"/>
        </w:tabs>
        <w:autoSpaceDE/>
        <w:autoSpaceDN/>
        <w:jc w:val="both"/>
        <w:rPr>
          <w:rFonts w:ascii="Times New Roman" w:hAnsi="Times New Roman"/>
          <w:sz w:val="22"/>
          <w:szCs w:val="22"/>
        </w:rPr>
      </w:pPr>
      <w:r w:rsidRPr="009A3BBF">
        <w:rPr>
          <w:rFonts w:ascii="Times New Roman" w:hAnsi="Times New Roman"/>
          <w:sz w:val="22"/>
          <w:szCs w:val="22"/>
        </w:rPr>
        <w:t xml:space="preserve">if the defect is minor and removable (capable of being removed), the </w:t>
      </w:r>
      <w:r w:rsidR="009A5146">
        <w:rPr>
          <w:rFonts w:ascii="Times New Roman" w:hAnsi="Times New Roman"/>
          <w:sz w:val="22"/>
          <w:szCs w:val="22"/>
        </w:rPr>
        <w:t>Contracting Authority</w:t>
      </w:r>
      <w:r w:rsidRPr="009A3BBF">
        <w:rPr>
          <w:rFonts w:ascii="Times New Roman" w:hAnsi="Times New Roman"/>
          <w:sz w:val="22"/>
          <w:szCs w:val="22"/>
        </w:rPr>
        <w:t xml:space="preserve"> may (in the following order):</w:t>
      </w:r>
    </w:p>
    <w:p w14:paraId="25E81C68" w14:textId="77777777" w:rsidR="004B734D" w:rsidRPr="009A3BBF" w:rsidRDefault="004B734D"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(a) set a time limit for the Supplier to replace the Supply Object</w:t>
      </w:r>
      <w:r w:rsidR="00A161E9" w:rsidRPr="009A3BBF">
        <w:rPr>
          <w:rFonts w:ascii="Times New Roman" w:hAnsi="Times New Roman" w:cs="Times New Roman"/>
          <w:sz w:val="22"/>
          <w:szCs w:val="22"/>
        </w:rPr>
        <w:t>,</w:t>
      </w:r>
      <w:r w:rsidRPr="009A3BBF">
        <w:rPr>
          <w:rFonts w:ascii="Times New Roman" w:hAnsi="Times New Roman" w:cs="Times New Roman"/>
          <w:sz w:val="22"/>
          <w:szCs w:val="22"/>
        </w:rPr>
        <w:t xml:space="preserve"> or its parts or components (sub-assemblies) with new ones that are free from defects, demanding that such replacement be made, </w:t>
      </w:r>
    </w:p>
    <w:p w14:paraId="54968FEE" w14:textId="77777777" w:rsidR="00F701EB" w:rsidRPr="009A3BBF" w:rsidRDefault="004B734D" w:rsidP="005C7F04">
      <w:pPr>
        <w:pStyle w:val="Akapitzlist"/>
        <w:widowControl/>
        <w:tabs>
          <w:tab w:val="left" w:pos="6073"/>
        </w:tabs>
        <w:autoSpaceDE/>
        <w:autoSpaceDN/>
        <w:ind w:left="1418" w:hanging="284"/>
        <w:jc w:val="both"/>
        <w:rPr>
          <w:rFonts w:ascii="Times New Roman" w:hAnsi="Times New Roman"/>
          <w:sz w:val="22"/>
          <w:szCs w:val="22"/>
        </w:rPr>
      </w:pPr>
      <w:r w:rsidRPr="009A3BBF">
        <w:rPr>
          <w:rFonts w:ascii="Times New Roman" w:hAnsi="Times New Roman"/>
          <w:sz w:val="22"/>
          <w:szCs w:val="22"/>
        </w:rPr>
        <w:t>b) set a time limit for the Supplier to remove the defect identified, demanding that the defect be removed, or</w:t>
      </w:r>
    </w:p>
    <w:p w14:paraId="2F1C889C" w14:textId="77777777" w:rsidR="004B734D" w:rsidRPr="009A3BBF" w:rsidRDefault="00F701EB" w:rsidP="005C7F04">
      <w:pPr>
        <w:pStyle w:val="Akapitzlist"/>
        <w:widowControl/>
        <w:tabs>
          <w:tab w:val="left" w:pos="6073"/>
        </w:tabs>
        <w:autoSpaceDE/>
        <w:autoSpaceDN/>
        <w:ind w:left="1418" w:hanging="284"/>
        <w:jc w:val="both"/>
        <w:rPr>
          <w:rFonts w:ascii="Times New Roman" w:hAnsi="Times New Roman"/>
          <w:sz w:val="22"/>
          <w:szCs w:val="22"/>
        </w:rPr>
      </w:pPr>
      <w:r w:rsidRPr="009A3BBF">
        <w:rPr>
          <w:rFonts w:ascii="Times New Roman" w:hAnsi="Times New Roman"/>
          <w:sz w:val="22"/>
          <w:szCs w:val="22"/>
        </w:rPr>
        <w:t>c) in the event of failure to replace the Supply Object or to remove the defect, submit a declaration to the Supplier on reducing the Supplier’s remuneration accordingly, in relation to the identified defect, or</w:t>
      </w:r>
    </w:p>
    <w:p w14:paraId="74B198C4" w14:textId="77777777" w:rsidR="004B734D" w:rsidRPr="009A3BBF" w:rsidRDefault="00F701EB" w:rsidP="005C7F04">
      <w:pPr>
        <w:pStyle w:val="Akapitzlist"/>
        <w:widowControl/>
        <w:numPr>
          <w:ilvl w:val="0"/>
          <w:numId w:val="78"/>
        </w:numPr>
        <w:tabs>
          <w:tab w:val="left" w:pos="6073"/>
        </w:tabs>
        <w:autoSpaceDE/>
        <w:autoSpaceDN/>
        <w:jc w:val="both"/>
        <w:rPr>
          <w:rFonts w:ascii="Times New Roman" w:hAnsi="Times New Roman"/>
          <w:sz w:val="22"/>
          <w:szCs w:val="22"/>
        </w:rPr>
      </w:pPr>
      <w:r w:rsidRPr="009A3BBF">
        <w:rPr>
          <w:rFonts w:ascii="Times New Roman" w:hAnsi="Times New Roman"/>
          <w:sz w:val="22"/>
          <w:szCs w:val="22"/>
        </w:rPr>
        <w:t xml:space="preserve">if the defect is minor and irremovable (incapable of being removed), the </w:t>
      </w:r>
      <w:r w:rsidR="009A5146">
        <w:rPr>
          <w:rFonts w:ascii="Times New Roman" w:hAnsi="Times New Roman"/>
          <w:sz w:val="22"/>
          <w:szCs w:val="22"/>
        </w:rPr>
        <w:t>Contracting Authority</w:t>
      </w:r>
      <w:r w:rsidRPr="009A3BBF">
        <w:rPr>
          <w:rFonts w:ascii="Times New Roman" w:hAnsi="Times New Roman"/>
          <w:sz w:val="22"/>
          <w:szCs w:val="22"/>
        </w:rPr>
        <w:t xml:space="preserve"> may (in the following order):</w:t>
      </w:r>
    </w:p>
    <w:p w14:paraId="5C3E9E13" w14:textId="77777777" w:rsidR="004B734D" w:rsidRPr="009A3BBF" w:rsidRDefault="004B734D"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(a) set a time limit for the Supplier to replace the Supply Object, its parts or components with new ones that are free from defects, demanding that such replacement be made,</w:t>
      </w:r>
    </w:p>
    <w:p w14:paraId="694316F1" w14:textId="77777777" w:rsidR="004B734D" w:rsidRPr="009A3BBF" w:rsidRDefault="00A161E9"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b</w:t>
      </w:r>
      <w:r w:rsidR="00FA7094" w:rsidRPr="009A3BBF">
        <w:rPr>
          <w:rFonts w:ascii="Times New Roman" w:hAnsi="Times New Roman" w:cs="Times New Roman"/>
          <w:sz w:val="22"/>
          <w:szCs w:val="22"/>
        </w:rPr>
        <w:t>) in the event of failure to replace the above, submit a declaration to the Supplier on reducing the Supplier’s remuneration accordingly, in relation to the identified defect, or</w:t>
      </w:r>
    </w:p>
    <w:p w14:paraId="4DD405CC" w14:textId="77777777" w:rsidR="004B734D" w:rsidRPr="009A3BBF" w:rsidRDefault="003E19A7" w:rsidP="005C7F04">
      <w:pPr>
        <w:pStyle w:val="Akapitzlist"/>
        <w:widowControl/>
        <w:numPr>
          <w:ilvl w:val="0"/>
          <w:numId w:val="78"/>
        </w:numPr>
        <w:tabs>
          <w:tab w:val="left" w:pos="6073"/>
        </w:tabs>
        <w:autoSpaceDE/>
        <w:autoSpaceDN/>
        <w:jc w:val="both"/>
        <w:rPr>
          <w:rFonts w:ascii="Times New Roman" w:hAnsi="Times New Roman"/>
          <w:sz w:val="22"/>
          <w:szCs w:val="22"/>
        </w:rPr>
      </w:pPr>
      <w:r w:rsidRPr="009A3BBF">
        <w:rPr>
          <w:rFonts w:ascii="Times New Roman" w:hAnsi="Times New Roman"/>
          <w:sz w:val="22"/>
          <w:szCs w:val="22"/>
        </w:rPr>
        <w:t xml:space="preserve">if the defect is major and removable (capable of being removed), the </w:t>
      </w:r>
      <w:r w:rsidR="009A5146">
        <w:rPr>
          <w:rFonts w:ascii="Times New Roman" w:hAnsi="Times New Roman"/>
          <w:sz w:val="22"/>
          <w:szCs w:val="22"/>
        </w:rPr>
        <w:t>Contracting Authority</w:t>
      </w:r>
      <w:r w:rsidRPr="009A3BBF">
        <w:rPr>
          <w:rFonts w:ascii="Times New Roman" w:hAnsi="Times New Roman"/>
          <w:sz w:val="22"/>
          <w:szCs w:val="22"/>
        </w:rPr>
        <w:t xml:space="preserve"> may (in the following order):</w:t>
      </w:r>
    </w:p>
    <w:p w14:paraId="59EF52AD" w14:textId="77777777" w:rsidR="004B734D" w:rsidRPr="009A3BBF" w:rsidRDefault="00F701EB"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a) set a time limit for the Supplier to remove the identified defect, demanding that the defect be removed, or set a time limit for the Supplier to replace the Supply Object, its parts or components (sub-assemblies) with new ones that are free from defects, demanding</w:t>
      </w:r>
      <w:r w:rsidR="00A161E9" w:rsidRPr="009A3BBF">
        <w:rPr>
          <w:rFonts w:ascii="Times New Roman" w:hAnsi="Times New Roman" w:cs="Times New Roman"/>
          <w:sz w:val="22"/>
          <w:szCs w:val="22"/>
        </w:rPr>
        <w:t xml:space="preserve"> that such replacement be made,</w:t>
      </w:r>
    </w:p>
    <w:p w14:paraId="4D43A272" w14:textId="745F3F4B" w:rsidR="004B734D" w:rsidRPr="009A3BBF" w:rsidRDefault="004B734D"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 xml:space="preserve"> b) in the event of </w:t>
      </w:r>
      <w:hyperlink w:history="1">
        <w:r w:rsidRPr="009A3BBF">
          <w:rPr>
            <w:rFonts w:ascii="Times New Roman" w:hAnsi="Times New Roman" w:cs="Times New Roman"/>
            <w:sz w:val="22"/>
            <w:szCs w:val="22"/>
          </w:rPr>
          <w:t xml:space="preserve"> failure to replace the Supply Object or to remove the defect, </w:t>
        </w:r>
      </w:hyperlink>
      <w:r w:rsidRPr="009A3BBF">
        <w:rPr>
          <w:rFonts w:ascii="Times New Roman" w:hAnsi="Times New Roman" w:cs="Times New Roman"/>
          <w:sz w:val="22"/>
          <w:szCs w:val="22"/>
        </w:rPr>
        <w:t xml:space="preserve">submit a declaration to the Supplier on reducing the Supplier’s remuneration accordingly, in relation to the identified defect, or  </w:t>
      </w:r>
    </w:p>
    <w:p w14:paraId="36BBC2F6" w14:textId="77777777" w:rsidR="004B734D" w:rsidRPr="009A3BBF" w:rsidRDefault="00F701EB" w:rsidP="005C7F04">
      <w:pPr>
        <w:widowControl/>
        <w:tabs>
          <w:tab w:val="left" w:pos="6073"/>
        </w:tabs>
        <w:autoSpaceDE/>
        <w:autoSpaceDN/>
        <w:ind w:left="1418" w:hanging="283"/>
        <w:jc w:val="both"/>
        <w:rPr>
          <w:rFonts w:ascii="Times New Roman" w:hAnsi="Times New Roman" w:cs="Times New Roman"/>
          <w:sz w:val="22"/>
          <w:szCs w:val="22"/>
        </w:rPr>
      </w:pPr>
      <w:r w:rsidRPr="009A3BBF">
        <w:rPr>
          <w:rFonts w:ascii="Times New Roman" w:hAnsi="Times New Roman" w:cs="Times New Roman"/>
          <w:sz w:val="22"/>
          <w:szCs w:val="22"/>
        </w:rPr>
        <w:t xml:space="preserve">c) submit a declaration to the Supplier to withdraw from the Contract, whether in whole or in part (with regard to the part of the Supply Object delivered on different dates, which are to be delivered at a later date, as well as with regard to the non-defective parts of the Supply Object delivered together with the defective ones), or </w:t>
      </w:r>
    </w:p>
    <w:p w14:paraId="5C331F26" w14:textId="77777777" w:rsidR="004B734D" w:rsidRPr="009A3BBF" w:rsidRDefault="003E19A7" w:rsidP="005C7F04">
      <w:pPr>
        <w:pStyle w:val="Akapitzlist"/>
        <w:widowControl/>
        <w:numPr>
          <w:ilvl w:val="0"/>
          <w:numId w:val="78"/>
        </w:numPr>
        <w:tabs>
          <w:tab w:val="left" w:pos="6073"/>
        </w:tabs>
        <w:autoSpaceDE/>
        <w:autoSpaceDN/>
        <w:jc w:val="both"/>
        <w:rPr>
          <w:rFonts w:ascii="Times New Roman" w:hAnsi="Times New Roman"/>
          <w:sz w:val="22"/>
          <w:szCs w:val="22"/>
        </w:rPr>
      </w:pPr>
      <w:r w:rsidRPr="009A3BBF">
        <w:rPr>
          <w:rFonts w:ascii="Times New Roman" w:hAnsi="Times New Roman"/>
          <w:sz w:val="22"/>
          <w:szCs w:val="22"/>
        </w:rPr>
        <w:t xml:space="preserve">if the defect is major and irremovable (incapable of being removed), the </w:t>
      </w:r>
      <w:r w:rsidR="009A5146">
        <w:rPr>
          <w:rFonts w:ascii="Times New Roman" w:hAnsi="Times New Roman"/>
          <w:sz w:val="22"/>
          <w:szCs w:val="22"/>
        </w:rPr>
        <w:t>Contracting Authority</w:t>
      </w:r>
      <w:r w:rsidRPr="009A3BBF">
        <w:rPr>
          <w:rFonts w:ascii="Times New Roman" w:hAnsi="Times New Roman"/>
          <w:sz w:val="22"/>
          <w:szCs w:val="22"/>
        </w:rPr>
        <w:t xml:space="preserve"> may submit a declaration to the Supplier to withdraw from the Contract, whether in whole or in part.</w:t>
      </w:r>
    </w:p>
    <w:p w14:paraId="303ECF18" w14:textId="77777777" w:rsidR="004B734D" w:rsidRPr="009A3BBF" w:rsidRDefault="00495DB2"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declaration on reporting the defect and exercising the rights referred to above (inclusive) may be submitted in writing or by e-mail to the Supplier’s e</w:t>
      </w:r>
      <w:r w:rsidR="00A161E9" w:rsidRPr="009A3BBF">
        <w:rPr>
          <w:rFonts w:ascii="Times New Roman" w:hAnsi="Times New Roman" w:cs="Times New Roman"/>
          <w:sz w:val="22"/>
          <w:szCs w:val="22"/>
        </w:rPr>
        <w:t xml:space="preserve">-mail address indicated in § 15(1)(2) hereof. </w:t>
      </w:r>
      <w:r w:rsidRPr="009A3BBF">
        <w:rPr>
          <w:rFonts w:ascii="Times New Roman" w:hAnsi="Times New Roman" w:cs="Times New Roman"/>
          <w:sz w:val="22"/>
          <w:szCs w:val="22"/>
        </w:rPr>
        <w:t xml:space="preserve">The Supplier is bound by the content of the declaration submitted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and cannot refuse to satisfy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demand.</w:t>
      </w:r>
    </w:p>
    <w:p w14:paraId="749BA0D6" w14:textId="77777777" w:rsidR="004B734D" w:rsidRPr="009A3BBF" w:rsidRDefault="00495DB2" w:rsidP="005C7F04">
      <w:pPr>
        <w:widowControl/>
        <w:tabs>
          <w:tab w:val="left" w:pos="567"/>
        </w:tab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5. As part of the Warranty, the Supplier shall remove the reported defects, subject to the following requirements:</w:t>
      </w:r>
    </w:p>
    <w:p w14:paraId="117618C6" w14:textId="77777777" w:rsidR="00AB2ABC" w:rsidRPr="009A3BBF" w:rsidRDefault="00AB2ABC" w:rsidP="005C7F04">
      <w:pPr>
        <w:ind w:left="1134" w:hanging="283"/>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defect and fault removal shall be performed by qualified service staff (hereinafter refer</w:t>
      </w:r>
      <w:r w:rsidR="00A161E9" w:rsidRPr="009A3BBF">
        <w:rPr>
          <w:rFonts w:ascii="Times New Roman" w:hAnsi="Times New Roman" w:cs="Times New Roman"/>
          <w:sz w:val="22"/>
          <w:szCs w:val="22"/>
        </w:rPr>
        <w:t>red to as the “Service Staff”);</w:t>
      </w:r>
    </w:p>
    <w:p w14:paraId="403DE6DD" w14:textId="05F77945" w:rsidR="000D3543" w:rsidRPr="003D24D2" w:rsidRDefault="00AB2ABC" w:rsidP="005C7F04">
      <w:pPr>
        <w:ind w:left="1134" w:hanging="283"/>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communication in </w:t>
      </w:r>
      <w:r w:rsidRPr="003D24D2">
        <w:rPr>
          <w:rFonts w:ascii="Times New Roman" w:hAnsi="Times New Roman" w:cs="Times New Roman"/>
          <w:sz w:val="22"/>
          <w:szCs w:val="22"/>
        </w:rPr>
        <w:t xml:space="preserve">matters related to the performance of the Warranty shall be conducted </w:t>
      </w:r>
      <w:r w:rsidRPr="00F95F3D">
        <w:rPr>
          <w:rFonts w:ascii="Times New Roman" w:hAnsi="Times New Roman" w:cs="Times New Roman"/>
          <w:sz w:val="22"/>
          <w:szCs w:val="22"/>
          <w:highlight w:val="yellow"/>
        </w:rPr>
        <w:t xml:space="preserve">in </w:t>
      </w:r>
      <w:del w:id="187" w:author="Agata Siwak" w:date="2025-12-08T06:44:00Z" w16du:dateUtc="2025-12-08T05:44:00Z">
        <w:r w:rsidRPr="00F95F3D">
          <w:rPr>
            <w:rFonts w:ascii="Times New Roman" w:hAnsi="Times New Roman" w:cs="Times New Roman"/>
            <w:sz w:val="22"/>
            <w:szCs w:val="22"/>
            <w:highlight w:val="yellow"/>
          </w:rPr>
          <w:delText>Polish</w:delText>
        </w:r>
      </w:del>
      <w:ins w:id="188" w:author="Agata Siwak" w:date="2025-12-08T06:44:00Z" w16du:dateUtc="2025-12-08T05:44:00Z">
        <w:r w:rsidR="000D3543" w:rsidRPr="00F95F3D">
          <w:rPr>
            <w:rFonts w:ascii="Times New Roman" w:hAnsi="Times New Roman" w:cs="Times New Roman"/>
            <w:sz w:val="22"/>
            <w:szCs w:val="22"/>
            <w:highlight w:val="yellow"/>
          </w:rPr>
          <w:t>English</w:t>
        </w:r>
      </w:ins>
      <w:r w:rsidRPr="003D24D2">
        <w:rPr>
          <w:rFonts w:ascii="Times New Roman" w:hAnsi="Times New Roman"/>
          <w:sz w:val="22"/>
        </w:rPr>
        <w:t>;</w:t>
      </w:r>
      <w:r w:rsidRPr="003D24D2">
        <w:rPr>
          <w:rFonts w:ascii="Times New Roman" w:hAnsi="Times New Roman" w:cs="Times New Roman"/>
          <w:sz w:val="22"/>
          <w:szCs w:val="22"/>
        </w:rPr>
        <w:t xml:space="preserve"> </w:t>
      </w:r>
    </w:p>
    <w:p w14:paraId="0FA7527E" w14:textId="77777777" w:rsidR="00AB2ABC" w:rsidRPr="009A3BBF" w:rsidRDefault="00AB2ABC" w:rsidP="005C7F04">
      <w:pPr>
        <w:ind w:left="1134" w:hanging="283"/>
        <w:jc w:val="both"/>
        <w:rPr>
          <w:rFonts w:ascii="Times New Roman" w:hAnsi="Times New Roman" w:cs="Times New Roman"/>
          <w:sz w:val="22"/>
          <w:szCs w:val="22"/>
        </w:rPr>
      </w:pPr>
      <w:r w:rsidRPr="003D24D2">
        <w:rPr>
          <w:rFonts w:ascii="Times New Roman" w:hAnsi="Times New Roman" w:cs="Times New Roman"/>
          <w:sz w:val="22"/>
          <w:szCs w:val="22"/>
        </w:rPr>
        <w:t>3)</w:t>
      </w:r>
      <w:r w:rsidRPr="003D24D2">
        <w:rPr>
          <w:rFonts w:ascii="Times New Roman" w:hAnsi="Times New Roman" w:cs="Times New Roman"/>
          <w:sz w:val="22"/>
          <w:szCs w:val="22"/>
        </w:rPr>
        <w:tab/>
        <w:t xml:space="preserve">subject to Point 4 below, </w:t>
      </w:r>
      <w:r w:rsidRPr="009A3BBF">
        <w:rPr>
          <w:rFonts w:ascii="Times New Roman" w:hAnsi="Times New Roman" w:cs="Times New Roman"/>
          <w:sz w:val="22"/>
          <w:szCs w:val="22"/>
        </w:rPr>
        <w:t xml:space="preserve">warranty repairs shall be performed on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’s premises; </w:t>
      </w:r>
    </w:p>
    <w:p w14:paraId="21146B3D" w14:textId="77777777" w:rsidR="00AB2ABC" w:rsidRPr="009A3BBF" w:rsidRDefault="00AB2ABC" w:rsidP="005C7F04">
      <w:pPr>
        <w:ind w:left="1134" w:hanging="283"/>
        <w:jc w:val="both"/>
        <w:rPr>
          <w:rFonts w:ascii="Times New Roman" w:hAnsi="Times New Roman" w:cs="Times New Roman"/>
          <w:sz w:val="22"/>
          <w:szCs w:val="22"/>
        </w:rPr>
      </w:pPr>
      <w:r w:rsidRPr="009A3BBF">
        <w:rPr>
          <w:rFonts w:ascii="Times New Roman" w:hAnsi="Times New Roman" w:cs="Times New Roman"/>
          <w:sz w:val="22"/>
          <w:szCs w:val="22"/>
        </w:rPr>
        <w:t xml:space="preserve">4) </w:t>
      </w:r>
      <w:r w:rsidRPr="009A3BBF">
        <w:rPr>
          <w:rFonts w:ascii="Times New Roman" w:hAnsi="Times New Roman" w:cs="Times New Roman"/>
          <w:sz w:val="22"/>
          <w:szCs w:val="22"/>
        </w:rPr>
        <w:tab/>
        <w:t>it is also permissible to perform warranty repairs outside the premises indicated in Point</w:t>
      </w:r>
      <w:r w:rsidR="00A161E9" w:rsidRPr="009A3BBF">
        <w:rPr>
          <w:rFonts w:ascii="Times New Roman" w:hAnsi="Times New Roman" w:cs="Times New Roman"/>
          <w:sz w:val="22"/>
          <w:szCs w:val="22"/>
        </w:rPr>
        <w:t xml:space="preserve"> 3</w:t>
      </w:r>
      <w:r w:rsidRPr="009A3BBF">
        <w:rPr>
          <w:rFonts w:ascii="Times New Roman" w:hAnsi="Times New Roman" w:cs="Times New Roman"/>
          <w:sz w:val="22"/>
          <w:szCs w:val="22"/>
        </w:rPr>
        <w:t xml:space="preserve"> above. In the latter case, the Supplier shall bear all costs related to performing warranty repairs outside the premises indicated in Point 3 above, including the costs related to transport of the Supply Object and the risk of its loss during transport to the place of performing the requested warranty repairs and return transport. The obligation to deliver the Supply Object to a place outside the premises indicated in Point 3 above shall be borne by the Supplier, which modifies the corresponding provision contained in Article </w:t>
      </w:r>
      <w:r w:rsidR="00A161E9" w:rsidRPr="009A3BBF">
        <w:rPr>
          <w:rFonts w:ascii="Times New Roman" w:hAnsi="Times New Roman" w:cs="Times New Roman"/>
          <w:sz w:val="22"/>
          <w:szCs w:val="22"/>
        </w:rPr>
        <w:t>580 § 1 of the Civil Code;</w:t>
      </w:r>
    </w:p>
    <w:p w14:paraId="7075C30C" w14:textId="01F3F342" w:rsidR="00AB2ABC" w:rsidRPr="009A3BBF" w:rsidRDefault="00AB2ABC" w:rsidP="005C7F04">
      <w:pPr>
        <w:ind w:left="1134" w:hanging="283"/>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 xml:space="preserve">The Service Staff shall proceed to each time remove the defects no later than within </w:t>
      </w:r>
      <w:del w:id="189" w:author="Agata Siwak" w:date="2025-12-08T06:44:00Z" w16du:dateUtc="2025-12-08T05:44:00Z">
        <w:r w:rsidRPr="009A3BBF">
          <w:rPr>
            <w:rFonts w:ascii="Times New Roman" w:hAnsi="Times New Roman" w:cs="Times New Roman"/>
            <w:sz w:val="22"/>
            <w:szCs w:val="22"/>
          </w:rPr>
          <w:delText>24</w:delText>
        </w:r>
      </w:del>
      <w:ins w:id="190" w:author="Agata Siwak" w:date="2025-12-08T06:44:00Z" w16du:dateUtc="2025-12-08T05:44:00Z">
        <w:r w:rsidR="002864F4">
          <w:rPr>
            <w:rFonts w:ascii="Times New Roman" w:hAnsi="Times New Roman" w:cs="Times New Roman"/>
            <w:sz w:val="22"/>
            <w:szCs w:val="22"/>
          </w:rPr>
          <w:t>72</w:t>
        </w:r>
      </w:ins>
      <w:r w:rsidR="002864F4" w:rsidRPr="009A3BBF">
        <w:rPr>
          <w:rFonts w:ascii="Times New Roman" w:hAnsi="Times New Roman" w:cs="Times New Roman"/>
          <w:sz w:val="22"/>
          <w:szCs w:val="22"/>
        </w:rPr>
        <w:t xml:space="preserve"> </w:t>
      </w:r>
      <w:r w:rsidRPr="009A3BBF">
        <w:rPr>
          <w:rFonts w:ascii="Times New Roman" w:hAnsi="Times New Roman" w:cs="Times New Roman"/>
          <w:sz w:val="22"/>
          <w:szCs w:val="22"/>
        </w:rPr>
        <w:t xml:space="preserve">hours of being requested to do so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(the indicated period shall not include Sundays and other bank holidays). The receipt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call and arrival at its premises to determine the causes and scope of the defect shall be deemed to constitute the commencement of the repair process.</w:t>
      </w:r>
    </w:p>
    <w:p w14:paraId="70C88DAE" w14:textId="3CAAF9F2" w:rsidR="00AB2ABC" w:rsidRPr="009A3BBF" w:rsidRDefault="00495DB2"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 xml:space="preserve">The Service Staff shall </w:t>
      </w:r>
      <w:del w:id="191" w:author="Agata Siwak" w:date="2025-12-08T06:44:00Z" w16du:dateUtc="2025-12-08T05:44:00Z">
        <w:r w:rsidRPr="009A3BBF">
          <w:rPr>
            <w:rFonts w:ascii="Times New Roman" w:hAnsi="Times New Roman" w:cs="Times New Roman"/>
            <w:sz w:val="22"/>
            <w:szCs w:val="22"/>
          </w:rPr>
          <w:delText xml:space="preserve">proceed </w:delText>
        </w:r>
        <w:r w:rsidR="00F6165C">
          <w:rPr>
            <w:rFonts w:ascii="Times New Roman" w:hAnsi="Times New Roman" w:cs="Times New Roman"/>
            <w:sz w:val="22"/>
            <w:szCs w:val="22"/>
          </w:rPr>
          <w:delText>and</w:delText>
        </w:r>
        <w:r w:rsidRPr="009A3BBF">
          <w:rPr>
            <w:rFonts w:ascii="Times New Roman" w:hAnsi="Times New Roman" w:cs="Times New Roman"/>
            <w:sz w:val="22"/>
            <w:szCs w:val="22"/>
          </w:rPr>
          <w:delText xml:space="preserve"> </w:delText>
        </w:r>
      </w:del>
      <w:r w:rsidRPr="009A3BBF">
        <w:rPr>
          <w:rFonts w:ascii="Times New Roman" w:hAnsi="Times New Roman" w:cs="Times New Roman"/>
          <w:sz w:val="22"/>
          <w:szCs w:val="22"/>
        </w:rPr>
        <w:t>remove the defect or</w:t>
      </w:r>
      <w:r w:rsidR="000379F8" w:rsidRPr="009A3BBF">
        <w:rPr>
          <w:rFonts w:ascii="Times New Roman" w:hAnsi="Times New Roman" w:cs="Times New Roman"/>
          <w:sz w:val="22"/>
          <w:szCs w:val="22"/>
        </w:rPr>
        <w:t xml:space="preserve"> to</w:t>
      </w:r>
      <w:r w:rsidRPr="009A3BBF">
        <w:rPr>
          <w:rFonts w:ascii="Times New Roman" w:hAnsi="Times New Roman" w:cs="Times New Roman"/>
          <w:sz w:val="22"/>
          <w:szCs w:val="22"/>
        </w:rPr>
        <w:t xml:space="preserve"> otherwise repair the Supply Object</w:t>
      </w:r>
      <w:r w:rsidR="000379F8" w:rsidRPr="009A3BBF">
        <w:rPr>
          <w:rFonts w:ascii="Times New Roman" w:hAnsi="Times New Roman" w:cs="Times New Roman"/>
          <w:sz w:val="22"/>
          <w:szCs w:val="22"/>
        </w:rPr>
        <w:t>,</w:t>
      </w:r>
      <w:r w:rsidRPr="009A3BBF">
        <w:rPr>
          <w:rFonts w:ascii="Times New Roman" w:hAnsi="Times New Roman" w:cs="Times New Roman"/>
          <w:sz w:val="22"/>
          <w:szCs w:val="22"/>
        </w:rPr>
        <w:t xml:space="preserve"> within a maximum period of </w:t>
      </w:r>
      <w:del w:id="192" w:author="Agata Siwak" w:date="2025-12-08T06:44:00Z" w16du:dateUtc="2025-12-08T05:44:00Z">
        <w:r w:rsidRPr="009A3BBF">
          <w:rPr>
            <w:rFonts w:ascii="Times New Roman" w:hAnsi="Times New Roman" w:cs="Times New Roman"/>
            <w:sz w:val="22"/>
            <w:szCs w:val="22"/>
          </w:rPr>
          <w:delText>48</w:delText>
        </w:r>
      </w:del>
      <w:ins w:id="193" w:author="Agata Siwak" w:date="2025-12-08T06:44:00Z" w16du:dateUtc="2025-12-08T05:44:00Z">
        <w:r w:rsidR="004A12AD">
          <w:rPr>
            <w:rFonts w:ascii="Times New Roman" w:hAnsi="Times New Roman" w:cs="Times New Roman"/>
            <w:sz w:val="22"/>
            <w:szCs w:val="22"/>
          </w:rPr>
          <w:t>72</w:t>
        </w:r>
      </w:ins>
      <w:r w:rsidR="004A12AD" w:rsidRPr="009A3BBF">
        <w:rPr>
          <w:rFonts w:ascii="Times New Roman" w:hAnsi="Times New Roman" w:cs="Times New Roman"/>
          <w:sz w:val="22"/>
          <w:szCs w:val="22"/>
        </w:rPr>
        <w:t xml:space="preserve"> </w:t>
      </w:r>
      <w:r w:rsidRPr="009A3BBF">
        <w:rPr>
          <w:rFonts w:ascii="Times New Roman" w:hAnsi="Times New Roman" w:cs="Times New Roman"/>
          <w:sz w:val="22"/>
          <w:szCs w:val="22"/>
        </w:rPr>
        <w:t xml:space="preserve">hours, not including the time falling on a bank holiday, counting from the day on which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w:t>
      </w:r>
      <w:r w:rsidR="00F20689">
        <w:rPr>
          <w:rFonts w:ascii="Times New Roman" w:hAnsi="Times New Roman" w:cs="Times New Roman"/>
          <w:sz w:val="22"/>
          <w:szCs w:val="22"/>
        </w:rPr>
        <w:t>n</w:t>
      </w:r>
      <w:r w:rsidR="00F20689" w:rsidRPr="00504232">
        <w:rPr>
          <w:rFonts w:ascii="Times New Roman" w:hAnsi="Times New Roman" w:cs="Times New Roman"/>
          <w:sz w:val="22"/>
          <w:szCs w:val="22"/>
        </w:rPr>
        <w:t>otify </w:t>
      </w:r>
      <w:r w:rsidR="00F20689" w:rsidRPr="009A3BBF" w:rsidDel="00F20689">
        <w:rPr>
          <w:rFonts w:ascii="Times New Roman" w:hAnsi="Times New Roman" w:cs="Times New Roman"/>
          <w:sz w:val="22"/>
          <w:szCs w:val="22"/>
        </w:rPr>
        <w:t xml:space="preserve"> </w:t>
      </w:r>
      <w:r w:rsidRPr="009A3BBF">
        <w:rPr>
          <w:rFonts w:ascii="Times New Roman" w:hAnsi="Times New Roman" w:cs="Times New Roman"/>
          <w:sz w:val="22"/>
          <w:szCs w:val="22"/>
        </w:rPr>
        <w:t xml:space="preserve">the Supplier to remove the defects/flaws (hereinafter referred to as the “Defect Notification”), subject to Par. 7 below. </w:t>
      </w:r>
    </w:p>
    <w:p w14:paraId="0E740FD0" w14:textId="2687DB48" w:rsidR="004A12AD" w:rsidRDefault="00F20689" w:rsidP="002558E9">
      <w:pPr>
        <w:ind w:left="567" w:hanging="567"/>
        <w:jc w:val="both"/>
        <w:rPr>
          <w:rFonts w:ascii="Times New Roman" w:hAnsi="Times New Roman" w:cs="Times New Roman"/>
          <w:sz w:val="22"/>
          <w:szCs w:val="22"/>
        </w:rPr>
      </w:pPr>
      <w:r>
        <w:rPr>
          <w:rFonts w:ascii="Times New Roman" w:hAnsi="Times New Roman" w:cs="Times New Roman"/>
          <w:sz w:val="22"/>
          <w:szCs w:val="22"/>
        </w:rPr>
        <w:t>7.</w:t>
      </w:r>
      <w:ins w:id="194" w:author="Agata Siwak" w:date="2025-12-08T06:44:00Z" w16du:dateUtc="2025-12-08T05:44:00Z">
        <w:r>
          <w:rPr>
            <w:rFonts w:ascii="Times New Roman" w:hAnsi="Times New Roman" w:cs="Times New Roman"/>
            <w:sz w:val="22"/>
            <w:szCs w:val="22"/>
          </w:rPr>
          <w:t xml:space="preserve"> </w:t>
        </w:r>
      </w:ins>
      <w:r w:rsidR="002558E9">
        <w:rPr>
          <w:rFonts w:ascii="Times New Roman" w:hAnsi="Times New Roman" w:cs="Times New Roman"/>
          <w:sz w:val="22"/>
          <w:szCs w:val="22"/>
        </w:rPr>
        <w:tab/>
      </w:r>
      <w:r w:rsidR="00495DB2" w:rsidRPr="009A3BBF">
        <w:rPr>
          <w:rFonts w:ascii="Times New Roman" w:hAnsi="Times New Roman" w:cs="Times New Roman"/>
          <w:sz w:val="22"/>
          <w:szCs w:val="22"/>
        </w:rPr>
        <w:t>If the deadline indicated in the preceding paragraph for removing</w:t>
      </w:r>
      <w:r w:rsidR="000379F8" w:rsidRPr="009A3BBF">
        <w:rPr>
          <w:rFonts w:ascii="Times New Roman" w:hAnsi="Times New Roman" w:cs="Times New Roman"/>
          <w:sz w:val="22"/>
          <w:szCs w:val="22"/>
        </w:rPr>
        <w:t xml:space="preserve"> the</w:t>
      </w:r>
      <w:r w:rsidR="00495DB2" w:rsidRPr="009A3BBF">
        <w:rPr>
          <w:rFonts w:ascii="Times New Roman" w:hAnsi="Times New Roman" w:cs="Times New Roman"/>
          <w:sz w:val="22"/>
          <w:szCs w:val="22"/>
        </w:rPr>
        <w:t xml:space="preserve"> defects/flaws cannot be met by the Supplier, in particular, in the case of complex repairs or the need to import a spare part or other repair material from abroad, the period for removing the defects shall be extended to </w:t>
      </w:r>
      <w:r w:rsidR="00495DB2" w:rsidRPr="00F95F3D">
        <w:rPr>
          <w:rFonts w:ascii="Times New Roman" w:hAnsi="Times New Roman" w:cs="Times New Roman"/>
          <w:sz w:val="22"/>
          <w:szCs w:val="22"/>
          <w:highlight w:val="yellow"/>
        </w:rPr>
        <w:t xml:space="preserve">14 </w:t>
      </w:r>
      <w:del w:id="195" w:author="Agata Siwak" w:date="2025-12-08T06:44:00Z" w16du:dateUtc="2025-12-08T05:44:00Z">
        <w:r w:rsidR="00495DB2" w:rsidRPr="00F95F3D">
          <w:rPr>
            <w:rFonts w:ascii="Times New Roman" w:hAnsi="Times New Roman" w:cs="Times New Roman"/>
            <w:sz w:val="22"/>
            <w:szCs w:val="22"/>
            <w:highlight w:val="yellow"/>
          </w:rPr>
          <w:delText>days</w:delText>
        </w:r>
      </w:del>
      <w:ins w:id="196" w:author="Agata Siwak" w:date="2025-12-08T06:44:00Z" w16du:dateUtc="2025-12-08T05:44:00Z">
        <w:r w:rsidR="002558E9" w:rsidRPr="00F95F3D">
          <w:rPr>
            <w:rFonts w:ascii="Times New Roman" w:hAnsi="Times New Roman" w:cs="Times New Roman"/>
            <w:sz w:val="22"/>
            <w:szCs w:val="22"/>
            <w:highlight w:val="yellow"/>
          </w:rPr>
          <w:t>D</w:t>
        </w:r>
        <w:r w:rsidR="00495DB2" w:rsidRPr="00F95F3D">
          <w:rPr>
            <w:rFonts w:ascii="Times New Roman" w:hAnsi="Times New Roman" w:cs="Times New Roman"/>
            <w:sz w:val="22"/>
            <w:szCs w:val="22"/>
            <w:highlight w:val="yellow"/>
          </w:rPr>
          <w:t>ays</w:t>
        </w:r>
      </w:ins>
      <w:r w:rsidR="002558E9">
        <w:rPr>
          <w:rFonts w:ascii="Times New Roman" w:hAnsi="Times New Roman" w:cs="Times New Roman"/>
          <w:sz w:val="22"/>
          <w:szCs w:val="22"/>
        </w:rPr>
        <w:t xml:space="preserve"> from </w:t>
      </w:r>
      <w:r w:rsidR="00F04FD2">
        <w:rPr>
          <w:rFonts w:ascii="Times New Roman" w:hAnsi="Times New Roman" w:cs="Times New Roman"/>
          <w:sz w:val="22"/>
          <w:szCs w:val="22"/>
        </w:rPr>
        <w:t xml:space="preserve">the </w:t>
      </w:r>
      <w:del w:id="197" w:author="Agata Siwak" w:date="2025-12-08T06:44:00Z" w16du:dateUtc="2025-12-08T05:44:00Z">
        <w:r w:rsidR="00F6165C">
          <w:rPr>
            <w:rFonts w:ascii="Times New Roman" w:hAnsi="Times New Roman" w:cs="Times New Roman"/>
            <w:sz w:val="22"/>
            <w:szCs w:val="22"/>
          </w:rPr>
          <w:delText>date</w:delText>
        </w:r>
      </w:del>
      <w:ins w:id="198" w:author="Agata Siwak" w:date="2025-12-08T06:44:00Z" w16du:dateUtc="2025-12-08T05:44:00Z">
        <w:r w:rsidR="00F04FD2">
          <w:rPr>
            <w:rFonts w:ascii="Times New Roman" w:hAnsi="Times New Roman" w:cs="Times New Roman"/>
            <w:sz w:val="22"/>
            <w:szCs w:val="22"/>
          </w:rPr>
          <w:t>day</w:t>
        </w:r>
      </w:ins>
      <w:r w:rsidR="00F04FD2">
        <w:rPr>
          <w:rFonts w:ascii="Times New Roman" w:hAnsi="Times New Roman" w:cs="Times New Roman"/>
          <w:sz w:val="22"/>
          <w:szCs w:val="22"/>
        </w:rPr>
        <w:t xml:space="preserve"> of </w:t>
      </w:r>
      <w:del w:id="199" w:author="Agata Siwak" w:date="2025-12-08T06:44:00Z" w16du:dateUtc="2025-12-08T05:44:00Z">
        <w:r w:rsidR="00F6165C">
          <w:rPr>
            <w:rFonts w:ascii="Times New Roman" w:hAnsi="Times New Roman" w:cs="Times New Roman"/>
            <w:sz w:val="22"/>
            <w:szCs w:val="22"/>
          </w:rPr>
          <w:delText xml:space="preserve">the email </w:delText>
        </w:r>
        <w:r w:rsidR="00F6165C" w:rsidRPr="00504232">
          <w:rPr>
            <w:rFonts w:ascii="Times New Roman" w:hAnsi="Times New Roman" w:cs="Times New Roman"/>
            <w:sz w:val="22"/>
            <w:szCs w:val="22"/>
          </w:rPr>
          <w:delText>notification</w:delText>
        </w:r>
        <w:r w:rsidR="00495DB2" w:rsidRPr="009A3BBF">
          <w:rPr>
            <w:rFonts w:ascii="Times New Roman" w:hAnsi="Times New Roman" w:cs="Times New Roman"/>
            <w:sz w:val="22"/>
            <w:szCs w:val="22"/>
          </w:rPr>
          <w:delText>.</w:delText>
        </w:r>
      </w:del>
      <w:ins w:id="200" w:author="Agata Siwak" w:date="2025-12-08T06:44:00Z" w16du:dateUtc="2025-12-08T05:44:00Z">
        <w:r w:rsidR="002558E9" w:rsidRPr="00F95F3D">
          <w:rPr>
            <w:rFonts w:ascii="Times New Roman" w:hAnsi="Times New Roman" w:cs="Times New Roman"/>
            <w:sz w:val="22"/>
            <w:szCs w:val="22"/>
            <w:highlight w:val="yellow"/>
          </w:rPr>
          <w:t>Defect Notification</w:t>
        </w:r>
        <w:r w:rsidRPr="00F95F3D">
          <w:rPr>
            <w:rFonts w:ascii="Times New Roman" w:hAnsi="Times New Roman" w:cs="Times New Roman"/>
            <w:sz w:val="22"/>
            <w:szCs w:val="22"/>
            <w:highlight w:val="yellow"/>
          </w:rPr>
          <w:t>.</w:t>
        </w:r>
        <w:r>
          <w:rPr>
            <w:rFonts w:ascii="Times New Roman" w:hAnsi="Times New Roman" w:cs="Times New Roman"/>
            <w:sz w:val="22"/>
            <w:szCs w:val="22"/>
          </w:rPr>
          <w:t xml:space="preserve"> </w:t>
        </w:r>
      </w:ins>
    </w:p>
    <w:p w14:paraId="00CF6CFE" w14:textId="6216CEB4" w:rsidR="00AB2ABC" w:rsidRPr="00D00589" w:rsidRDefault="00495DB2" w:rsidP="00814BAE">
      <w:pPr>
        <w:ind w:left="567" w:hanging="567"/>
        <w:jc w:val="both"/>
        <w:rPr>
          <w:rFonts w:ascii="Times New Roman" w:hAnsi="Times New Roman"/>
          <w:sz w:val="22"/>
          <w:lang w:val="hu-HU"/>
          <w:rPrChange w:id="201" w:author="Agata Siwak" w:date="2025-12-08T06:44:00Z" w16du:dateUtc="2025-12-08T05:44:00Z">
            <w:rPr>
              <w:rFonts w:ascii="Times New Roman" w:hAnsi="Times New Roman"/>
              <w:sz w:val="22"/>
            </w:rPr>
          </w:rPrChange>
        </w:rPr>
      </w:pPr>
      <w:r w:rsidRPr="00F95F3D">
        <w:rPr>
          <w:rFonts w:ascii="Times New Roman" w:hAnsi="Times New Roman" w:cs="Times New Roman"/>
          <w:sz w:val="22"/>
          <w:szCs w:val="22"/>
          <w:highlight w:val="yellow"/>
        </w:rPr>
        <w:t>8.</w:t>
      </w:r>
      <w:r w:rsidRPr="00F95F3D">
        <w:rPr>
          <w:rFonts w:ascii="Times New Roman" w:hAnsi="Times New Roman" w:cs="Times New Roman"/>
          <w:sz w:val="22"/>
          <w:szCs w:val="22"/>
          <w:highlight w:val="yellow"/>
        </w:rPr>
        <w:tab/>
        <w:t xml:space="preserve">The </w:t>
      </w:r>
      <w:r w:rsidR="009A5146" w:rsidRPr="00F95F3D">
        <w:rPr>
          <w:rFonts w:ascii="Times New Roman" w:hAnsi="Times New Roman" w:cs="Times New Roman"/>
          <w:sz w:val="22"/>
          <w:szCs w:val="22"/>
          <w:highlight w:val="yellow"/>
        </w:rPr>
        <w:t>Contracting Authority</w:t>
      </w:r>
      <w:r w:rsidRPr="00F95F3D">
        <w:rPr>
          <w:rFonts w:ascii="Times New Roman" w:hAnsi="Times New Roman" w:cs="Times New Roman"/>
          <w:sz w:val="22"/>
          <w:szCs w:val="22"/>
          <w:highlight w:val="yellow"/>
        </w:rPr>
        <w:t xml:space="preserve"> is entitled to report a defect via the indicated e-mail address: </w:t>
      </w:r>
      <w:del w:id="202" w:author="Agata Siwak" w:date="2025-12-08T06:44:00Z" w16du:dateUtc="2025-12-08T05:44:00Z">
        <w:r w:rsidR="000379F8" w:rsidRPr="00F95F3D">
          <w:rPr>
            <w:rFonts w:ascii="Times New Roman" w:hAnsi="Times New Roman" w:cs="Times New Roman"/>
            <w:sz w:val="22"/>
            <w:szCs w:val="22"/>
            <w:highlight w:val="yellow"/>
          </w:rPr>
          <w:delText>…………………………</w:delText>
        </w:r>
        <w:r w:rsidRPr="00F95F3D">
          <w:rPr>
            <w:rFonts w:ascii="Times New Roman" w:hAnsi="Times New Roman" w:cs="Times New Roman"/>
            <w:sz w:val="22"/>
            <w:szCs w:val="22"/>
            <w:highlight w:val="yellow"/>
          </w:rPr>
          <w:delText>.</w:delText>
        </w:r>
        <w:r w:rsidR="000379F8" w:rsidRPr="00F95F3D">
          <w:rPr>
            <w:rFonts w:ascii="Times New Roman" w:hAnsi="Times New Roman" w:cs="Times New Roman"/>
            <w:sz w:val="22"/>
            <w:szCs w:val="22"/>
            <w:highlight w:val="yellow"/>
          </w:rPr>
          <w:delText>.</w:delText>
        </w:r>
      </w:del>
      <w:ins w:id="203" w:author="Agata Siwak" w:date="2025-12-08T06:44:00Z" w16du:dateUtc="2025-12-08T05:44:00Z">
        <w:r w:rsidR="00D00589" w:rsidRPr="00F95F3D">
          <w:rPr>
            <w:highlight w:val="yellow"/>
          </w:rPr>
          <w:fldChar w:fldCharType="begin"/>
        </w:r>
        <w:r w:rsidR="00D00589" w:rsidRPr="00F95F3D">
          <w:rPr>
            <w:highlight w:val="yellow"/>
          </w:rPr>
          <w:instrText>HYPERLINK</w:instrText>
        </w:r>
        <w:r w:rsidR="00D00589" w:rsidRPr="00F95F3D">
          <w:rPr>
            <w:highlight w:val="yellow"/>
          </w:rPr>
        </w:r>
        <w:r w:rsidR="00D00589" w:rsidRPr="00F95F3D">
          <w:rPr>
            <w:highlight w:val="yellow"/>
          </w:rPr>
          <w:fldChar w:fldCharType="separate"/>
        </w:r>
        <w:r w:rsidR="00D00589" w:rsidRPr="00F95F3D">
          <w:rPr>
            <w:rStyle w:val="Hipercze"/>
            <w:rFonts w:ascii="Times New Roman" w:hAnsi="Times New Roman" w:cs="Times New Roman"/>
            <w:sz w:val="22"/>
            <w:szCs w:val="22"/>
            <w:highlight w:val="yellow"/>
            <w:lang w:val="en"/>
          </w:rPr>
          <w:t>clist@itc-intercircuit.de</w:t>
        </w:r>
        <w:r w:rsidR="00D00589" w:rsidRPr="00F95F3D">
          <w:rPr>
            <w:highlight w:val="yellow"/>
          </w:rPr>
          <w:fldChar w:fldCharType="end"/>
        </w:r>
        <w:r w:rsidR="00D00589" w:rsidRPr="00F95F3D">
          <w:rPr>
            <w:rFonts w:ascii="Times New Roman" w:hAnsi="Times New Roman" w:cs="Times New Roman"/>
            <w:sz w:val="22"/>
            <w:szCs w:val="22"/>
            <w:highlight w:val="yellow"/>
            <w:lang w:val="en"/>
          </w:rPr>
          <w:t xml:space="preserve"> and/or </w:t>
        </w:r>
        <w:r w:rsidR="00D00589" w:rsidRPr="00F95F3D">
          <w:rPr>
            <w:highlight w:val="yellow"/>
          </w:rPr>
          <w:fldChar w:fldCharType="begin"/>
        </w:r>
        <w:r w:rsidR="00D00589" w:rsidRPr="00F95F3D">
          <w:rPr>
            <w:highlight w:val="yellow"/>
          </w:rPr>
          <w:instrText>HYPERLINK</w:instrText>
        </w:r>
        <w:r w:rsidR="00D00589" w:rsidRPr="00F95F3D">
          <w:rPr>
            <w:highlight w:val="yellow"/>
          </w:rPr>
        </w:r>
        <w:r w:rsidR="00D00589" w:rsidRPr="00F95F3D">
          <w:rPr>
            <w:highlight w:val="yellow"/>
          </w:rPr>
          <w:fldChar w:fldCharType="separate"/>
        </w:r>
        <w:r w:rsidR="00D00589" w:rsidRPr="00F95F3D">
          <w:rPr>
            <w:rStyle w:val="Hipercze"/>
            <w:rFonts w:ascii="Times New Roman" w:hAnsi="Times New Roman" w:cs="Times New Roman"/>
            <w:sz w:val="22"/>
            <w:szCs w:val="22"/>
            <w:highlight w:val="yellow"/>
            <w:lang w:val="en"/>
          </w:rPr>
          <w:t>production@itc-intercircuit.de</w:t>
        </w:r>
        <w:r w:rsidR="00D00589" w:rsidRPr="00F95F3D">
          <w:rPr>
            <w:highlight w:val="yellow"/>
          </w:rPr>
          <w:fldChar w:fldCharType="end"/>
        </w:r>
        <w:r w:rsidR="00D00589" w:rsidRPr="00F95F3D">
          <w:rPr>
            <w:rFonts w:ascii="Times New Roman" w:hAnsi="Times New Roman" w:cs="Times New Roman"/>
            <w:sz w:val="22"/>
            <w:szCs w:val="22"/>
            <w:highlight w:val="yellow"/>
            <w:lang w:val="en"/>
          </w:rPr>
          <w:t>.</w:t>
        </w:r>
      </w:ins>
      <w:r w:rsidR="00D00589" w:rsidRPr="00D00589">
        <w:rPr>
          <w:rFonts w:ascii="Times New Roman" w:hAnsi="Times New Roman"/>
          <w:sz w:val="22"/>
          <w:lang w:val="en"/>
          <w:rPrChange w:id="204" w:author="Agata Siwak" w:date="2025-12-08T06:44:00Z" w16du:dateUtc="2025-12-08T05:44:00Z">
            <w:rPr>
              <w:rFonts w:ascii="Times New Roman" w:hAnsi="Times New Roman"/>
              <w:sz w:val="22"/>
            </w:rPr>
          </w:rPrChange>
        </w:rPr>
        <w:t xml:space="preserve"> </w:t>
      </w:r>
      <w:r w:rsidRPr="009A3BBF">
        <w:rPr>
          <w:rFonts w:ascii="Times New Roman" w:hAnsi="Times New Roman" w:cs="Times New Roman"/>
          <w:sz w:val="22"/>
          <w:szCs w:val="22"/>
        </w:rPr>
        <w:t xml:space="preserve">The Supplier shall deem the Defect Notification to have been effectively delivered also if sent by post to the following address: </w:t>
      </w:r>
      <w:del w:id="205" w:author="Agata Siwak" w:date="2025-12-08T06:44:00Z" w16du:dateUtc="2025-12-08T05:44:00Z">
        <w:r w:rsidRPr="00F95F3D">
          <w:rPr>
            <w:rFonts w:ascii="Times New Roman" w:hAnsi="Times New Roman" w:cs="Times New Roman"/>
            <w:sz w:val="22"/>
            <w:szCs w:val="22"/>
            <w:highlight w:val="yellow"/>
          </w:rPr>
          <w:delText xml:space="preserve">…………………… </w:delText>
        </w:r>
      </w:del>
      <w:ins w:id="206" w:author="Agata Siwak" w:date="2025-12-08T06:44:00Z" w16du:dateUtc="2025-12-08T05:44:00Z">
        <w:r w:rsidR="00D00589" w:rsidRPr="00F95F3D">
          <w:rPr>
            <w:rFonts w:ascii="Times New Roman" w:hAnsi="Times New Roman" w:cs="Times New Roman"/>
            <w:sz w:val="22"/>
            <w:szCs w:val="22"/>
            <w:highlight w:val="yellow"/>
            <w:lang w:val="en"/>
          </w:rPr>
          <w:t xml:space="preserve">I.T.C. </w:t>
        </w:r>
        <w:proofErr w:type="spellStart"/>
        <w:r w:rsidR="00D00589" w:rsidRPr="00F95F3D">
          <w:rPr>
            <w:rFonts w:ascii="Times New Roman" w:hAnsi="Times New Roman" w:cs="Times New Roman"/>
            <w:sz w:val="22"/>
            <w:szCs w:val="22"/>
            <w:highlight w:val="yellow"/>
            <w:lang w:val="en"/>
          </w:rPr>
          <w:t>Intercircuit</w:t>
        </w:r>
        <w:proofErr w:type="spellEnd"/>
        <w:r w:rsidR="00D00589" w:rsidRPr="00F95F3D">
          <w:rPr>
            <w:rFonts w:ascii="Times New Roman" w:hAnsi="Times New Roman" w:cs="Times New Roman"/>
            <w:sz w:val="22"/>
            <w:szCs w:val="22"/>
            <w:highlight w:val="yellow"/>
            <w:lang w:val="en"/>
          </w:rPr>
          <w:t xml:space="preserve"> Production GmbH </w:t>
        </w:r>
        <w:proofErr w:type="spellStart"/>
        <w:r w:rsidR="00D00589" w:rsidRPr="00F95F3D">
          <w:rPr>
            <w:rFonts w:ascii="Times New Roman" w:hAnsi="Times New Roman" w:cs="Times New Roman"/>
            <w:sz w:val="22"/>
            <w:szCs w:val="22"/>
            <w:highlight w:val="yellow"/>
            <w:lang w:val="en"/>
          </w:rPr>
          <w:t>Innere</w:t>
        </w:r>
        <w:proofErr w:type="spellEnd"/>
        <w:r w:rsidR="00D00589" w:rsidRPr="00F95F3D">
          <w:rPr>
            <w:rFonts w:ascii="Times New Roman" w:hAnsi="Times New Roman" w:cs="Times New Roman"/>
            <w:sz w:val="22"/>
            <w:szCs w:val="22"/>
            <w:highlight w:val="yellow"/>
            <w:lang w:val="en"/>
          </w:rPr>
          <w:t xml:space="preserve"> </w:t>
        </w:r>
        <w:proofErr w:type="spellStart"/>
        <w:r w:rsidR="00D00589" w:rsidRPr="00F95F3D">
          <w:rPr>
            <w:rFonts w:ascii="Times New Roman" w:hAnsi="Times New Roman" w:cs="Times New Roman"/>
            <w:sz w:val="22"/>
            <w:szCs w:val="22"/>
            <w:highlight w:val="yellow"/>
            <w:lang w:val="en"/>
          </w:rPr>
          <w:t>Gewerbestr</w:t>
        </w:r>
        <w:proofErr w:type="spellEnd"/>
        <w:r w:rsidR="00D00589" w:rsidRPr="00F95F3D">
          <w:rPr>
            <w:rFonts w:ascii="Times New Roman" w:hAnsi="Times New Roman" w:cs="Times New Roman"/>
            <w:sz w:val="22"/>
            <w:szCs w:val="22"/>
            <w:highlight w:val="yellow"/>
            <w:lang w:val="en"/>
          </w:rPr>
          <w:t xml:space="preserve">. 8 09235 </w:t>
        </w:r>
        <w:proofErr w:type="spellStart"/>
        <w:r w:rsidR="00D00589" w:rsidRPr="00F95F3D">
          <w:rPr>
            <w:rFonts w:ascii="Times New Roman" w:hAnsi="Times New Roman" w:cs="Times New Roman"/>
            <w:sz w:val="22"/>
            <w:szCs w:val="22"/>
            <w:highlight w:val="yellow"/>
            <w:lang w:val="en"/>
          </w:rPr>
          <w:t>Burkhardtsdorf</w:t>
        </w:r>
        <w:proofErr w:type="spellEnd"/>
        <w:r w:rsidR="00D00589" w:rsidRPr="00F95F3D">
          <w:rPr>
            <w:rFonts w:ascii="Times New Roman" w:hAnsi="Times New Roman" w:cs="Times New Roman"/>
            <w:sz w:val="22"/>
            <w:szCs w:val="22"/>
            <w:highlight w:val="yellow"/>
            <w:lang w:val="en"/>
          </w:rPr>
          <w:t xml:space="preserve"> / OT </w:t>
        </w:r>
        <w:proofErr w:type="spellStart"/>
        <w:r w:rsidR="00D00589" w:rsidRPr="00F95F3D">
          <w:rPr>
            <w:rFonts w:ascii="Times New Roman" w:hAnsi="Times New Roman" w:cs="Times New Roman"/>
            <w:sz w:val="22"/>
            <w:szCs w:val="22"/>
            <w:highlight w:val="yellow"/>
            <w:lang w:val="en"/>
          </w:rPr>
          <w:t>Meinersdorf</w:t>
        </w:r>
        <w:proofErr w:type="spellEnd"/>
        <w:r w:rsidR="00D00589" w:rsidRPr="00F95F3D">
          <w:rPr>
            <w:rFonts w:ascii="Times New Roman" w:hAnsi="Times New Roman" w:cs="Times New Roman"/>
            <w:sz w:val="22"/>
            <w:szCs w:val="22"/>
            <w:highlight w:val="yellow"/>
            <w:lang w:val="en"/>
          </w:rPr>
          <w:t xml:space="preserve"> – Germany</w:t>
        </w:r>
      </w:ins>
    </w:p>
    <w:p w14:paraId="3094F45D" w14:textId="2004AF27" w:rsidR="00AB2ABC" w:rsidRDefault="00495DB2" w:rsidP="005C7F04">
      <w:pPr>
        <w:ind w:left="567" w:hanging="567"/>
        <w:jc w:val="both"/>
        <w:rPr>
          <w:rFonts w:ascii="Times New Roman" w:hAnsi="Times New Roman"/>
          <w:color w:val="FF0000"/>
          <w:sz w:val="22"/>
          <w:rPrChange w:id="207" w:author="Agata Siwak" w:date="2025-12-08T06:44:00Z" w16du:dateUtc="2025-12-08T05:44:00Z">
            <w:rPr>
              <w:rFonts w:ascii="Times New Roman" w:hAnsi="Times New Roman"/>
              <w:sz w:val="22"/>
            </w:rPr>
          </w:rPrChange>
        </w:rPr>
      </w:pPr>
      <w:r w:rsidRPr="009A3BBF">
        <w:rPr>
          <w:rFonts w:ascii="Times New Roman" w:hAnsi="Times New Roman" w:cs="Times New Roman"/>
          <w:sz w:val="22"/>
          <w:szCs w:val="22"/>
        </w:rPr>
        <w:t>9.</w:t>
      </w:r>
      <w:r w:rsidRPr="009A3BBF">
        <w:rPr>
          <w:rFonts w:ascii="Times New Roman" w:hAnsi="Times New Roman" w:cs="Times New Roman"/>
          <w:sz w:val="22"/>
          <w:szCs w:val="22"/>
        </w:rPr>
        <w:tab/>
        <w:t xml:space="preserve">If the Supplier’s Service Staff defaults in commencing the removal of defects identified in the Supply Object or the Supplier exceeds the deadlines set for the removal of defects and flaws,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be entitled to entrust/order the removal of such defect/flaws (or otherwise repair the Supply Object) to a third party</w:t>
      </w:r>
      <w:r w:rsidR="000379F8" w:rsidRPr="009A3BBF">
        <w:rPr>
          <w:rFonts w:ascii="Times New Roman" w:hAnsi="Times New Roman" w:cs="Times New Roman"/>
          <w:sz w:val="22"/>
          <w:szCs w:val="22"/>
        </w:rPr>
        <w:t>,</w:t>
      </w:r>
      <w:r w:rsidRPr="009A3BBF">
        <w:rPr>
          <w:rFonts w:ascii="Times New Roman" w:hAnsi="Times New Roman" w:cs="Times New Roman"/>
          <w:sz w:val="22"/>
          <w:szCs w:val="22"/>
        </w:rPr>
        <w:t xml:space="preserve"> without the need to obtain the prior court authorisation</w:t>
      </w:r>
      <w:del w:id="208" w:author="Agata Siwak" w:date="2025-12-08T06:44:00Z" w16du:dateUtc="2025-12-08T05:44:00Z">
        <w:r w:rsidRPr="009A3BBF">
          <w:rPr>
            <w:rFonts w:ascii="Times New Roman" w:hAnsi="Times New Roman" w:cs="Times New Roman"/>
            <w:sz w:val="22"/>
            <w:szCs w:val="22"/>
          </w:rPr>
          <w:delText>,</w:delText>
        </w:r>
      </w:del>
      <w:r w:rsidR="006F46A8">
        <w:rPr>
          <w:rFonts w:ascii="Times New Roman" w:hAnsi="Times New Roman" w:cs="Times New Roman"/>
          <w:sz w:val="22"/>
          <w:szCs w:val="22"/>
        </w:rPr>
        <w:t xml:space="preserve"> </w:t>
      </w:r>
      <w:r w:rsidR="006F46A8" w:rsidRPr="006F46A8">
        <w:rPr>
          <w:rFonts w:ascii="Times New Roman" w:hAnsi="Times New Roman" w:cs="Times New Roman"/>
          <w:sz w:val="22"/>
          <w:szCs w:val="22"/>
        </w:rPr>
        <w:t>at the expense and risk of the Supplier, which shall not result in the Contracting Authority’s losing its rights under the warranty</w:t>
      </w:r>
      <w:r w:rsidR="004A12AD">
        <w:rPr>
          <w:rFonts w:ascii="Times New Roman" w:hAnsi="Times New Roman" w:cs="Times New Roman"/>
          <w:sz w:val="22"/>
          <w:szCs w:val="22"/>
        </w:rPr>
        <w:t>.</w:t>
      </w:r>
      <w:ins w:id="209" w:author="Agata Siwak" w:date="2025-12-08T06:44:00Z" w16du:dateUtc="2025-12-08T05:44:00Z">
        <w:r w:rsidRPr="009A3BBF">
          <w:rPr>
            <w:rFonts w:ascii="Times New Roman" w:hAnsi="Times New Roman" w:cs="Times New Roman"/>
            <w:sz w:val="22"/>
            <w:szCs w:val="22"/>
          </w:rPr>
          <w:t xml:space="preserve"> </w:t>
        </w:r>
      </w:ins>
    </w:p>
    <w:p w14:paraId="5D6F4E14" w14:textId="77777777" w:rsidR="00AB2ABC" w:rsidRPr="009A3BBF" w:rsidRDefault="003E19A7"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10.</w:t>
      </w:r>
      <w:r w:rsidRPr="009A3BBF">
        <w:rPr>
          <w:rFonts w:ascii="Times New Roman" w:hAnsi="Times New Roman" w:cs="Times New Roman"/>
          <w:sz w:val="22"/>
          <w:szCs w:val="22"/>
        </w:rPr>
        <w:tab/>
        <w:t xml:space="preserve">If the Supplier issues the Warranty Card, its provisions shall not be less favourable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than the provisions of Pars 1 – 7 herein. </w:t>
      </w:r>
    </w:p>
    <w:p w14:paraId="121346BF" w14:textId="77777777" w:rsidR="00AB2ABC" w:rsidRPr="009A3BBF" w:rsidRDefault="00CA5CC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11.</w:t>
      </w:r>
      <w:r w:rsidRPr="009A3BBF">
        <w:rPr>
          <w:rFonts w:ascii="Times New Roman" w:hAnsi="Times New Roman" w:cs="Times New Roman"/>
          <w:sz w:val="22"/>
          <w:szCs w:val="22"/>
        </w:rPr>
        <w:tab/>
        <w:t xml:space="preserve">If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loses the Warranty Card, the conclusion of this Contract shall act as a proof of its issue, and the minimum terms and conditions for performing the Services under the warranty (in the Warranty Period) shall be established by the provisions of Pars 1 – 9 herein.</w:t>
      </w:r>
    </w:p>
    <w:p w14:paraId="088DD7B8" w14:textId="77777777" w:rsidR="00AB2ABC" w:rsidRPr="009A3BBF" w:rsidRDefault="00AB2AB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12.</w:t>
      </w:r>
      <w:r w:rsidRPr="009A3BBF">
        <w:rPr>
          <w:rFonts w:ascii="Times New Roman" w:hAnsi="Times New Roman" w:cs="Times New Roman"/>
          <w:sz w:val="22"/>
          <w:szCs w:val="22"/>
        </w:rPr>
        <w:tab/>
        <w:t xml:space="preserve">As part of the Warranty and throughout its duration, the Supplier shall, without additional remuneration, perform warranty inspections of the Supply Object every 12 months. Any defects identified during the inspections shall be removed in accordance with the provision of this paragraph. </w:t>
      </w:r>
    </w:p>
    <w:p w14:paraId="44996883" w14:textId="77777777" w:rsidR="00E519BA" w:rsidRPr="009A3BBF" w:rsidRDefault="00495DB2"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13. In the Warranty Period, the Seller guarantees the annual performance of the Supply Object assuming 8 working hours of required availability, during a five-day working week, at</w:t>
      </w:r>
      <w:r w:rsidR="00734382" w:rsidRPr="009A3BBF">
        <w:rPr>
          <w:rFonts w:ascii="Times New Roman" w:hAnsi="Times New Roman" w:cs="Times New Roman"/>
          <w:sz w:val="22"/>
          <w:szCs w:val="22"/>
        </w:rPr>
        <w:t xml:space="preserve"> a level of no less than 100%. </w:t>
      </w:r>
      <w:r w:rsidRPr="009A3BBF">
        <w:rPr>
          <w:rFonts w:ascii="Times New Roman" w:hAnsi="Times New Roman" w:cs="Times New Roman"/>
          <w:sz w:val="22"/>
          <w:szCs w:val="22"/>
        </w:rPr>
        <w:t>Verification of the actual performance of the Supply Object shall be made after the end of each calendar year, and for the first and last year of the Warranty Period – in proportion to the actual applic</w:t>
      </w:r>
      <w:r w:rsidR="00734382" w:rsidRPr="009A3BBF">
        <w:rPr>
          <w:rFonts w:ascii="Times New Roman" w:hAnsi="Times New Roman" w:cs="Times New Roman"/>
          <w:sz w:val="22"/>
          <w:szCs w:val="22"/>
        </w:rPr>
        <w:t>ability of the Warranty in that</w:t>
      </w:r>
      <w:r w:rsidRPr="009A3BBF">
        <w:rPr>
          <w:rFonts w:ascii="Times New Roman" w:hAnsi="Times New Roman" w:cs="Times New Roman"/>
          <w:sz w:val="22"/>
          <w:szCs w:val="22"/>
        </w:rPr>
        <w:t xml:space="preserve"> calendar year.</w:t>
      </w:r>
    </w:p>
    <w:p w14:paraId="4C4B4C0C" w14:textId="77777777" w:rsidR="00E519BA" w:rsidRPr="009A3BBF" w:rsidRDefault="00495DB2"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14.</w:t>
      </w:r>
      <w:r w:rsidR="00F4547D" w:rsidRPr="009A3BBF">
        <w:rPr>
          <w:rFonts w:ascii="Times New Roman" w:hAnsi="Times New Roman" w:cs="Times New Roman"/>
          <w:sz w:val="22"/>
          <w:szCs w:val="22"/>
        </w:rPr>
        <w:t xml:space="preserve"> </w:t>
      </w:r>
      <w:r w:rsidRPr="009A3BBF">
        <w:rPr>
          <w:rFonts w:ascii="Times New Roman" w:hAnsi="Times New Roman" w:cs="Times New Roman"/>
          <w:sz w:val="22"/>
          <w:szCs w:val="22"/>
        </w:rPr>
        <w:t xml:space="preserve">The Warranty does not cover defects, flaws or errors caused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(e.g., as a result of using the Supply Object contrary to the specifications and intended use, or inadequate storage and maintenance), or arising from transport damage, further assembly defects, electronic component defects, or defects caused by force majeure, fortuitous events, accidents, as well as normal wear and tear or improper operation. In addition, the Warranty does not cover damage resulting from the Supply Object’s repair, installation, servicing by unauthorised persons, the use of materials, fluids, parts of assemblies, components other than those recommended by the Supplier or the manufacturer of these devices or their parts, modification or combination with another product in a way</w:t>
      </w:r>
      <w:r w:rsidR="00F4547D" w:rsidRPr="009A3BBF">
        <w:rPr>
          <w:rFonts w:ascii="Times New Roman" w:hAnsi="Times New Roman" w:cs="Times New Roman"/>
          <w:sz w:val="22"/>
          <w:szCs w:val="22"/>
        </w:rPr>
        <w:t xml:space="preserve"> </w:t>
      </w:r>
      <w:r w:rsidRPr="009A3BBF">
        <w:rPr>
          <w:rFonts w:ascii="Times New Roman" w:hAnsi="Times New Roman" w:cs="Times New Roman"/>
          <w:sz w:val="22"/>
          <w:szCs w:val="22"/>
        </w:rPr>
        <w:t>the “servicing or repair” significantly more difficult or impossible.</w:t>
      </w:r>
    </w:p>
    <w:p w14:paraId="7FB135C2" w14:textId="77777777" w:rsidR="00AB2ABC" w:rsidRPr="009A3BBF" w:rsidRDefault="00495DB2"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15.</w:t>
      </w:r>
      <w:r w:rsidRPr="009A3BBF">
        <w:rPr>
          <w:rFonts w:ascii="Times New Roman" w:hAnsi="Times New Roman" w:cs="Times New Roman"/>
          <w:sz w:val="22"/>
          <w:szCs w:val="22"/>
        </w:rPr>
        <w:tab/>
        <w:t xml:space="preserve">The Contract does not provide for exclusion or limitation of the Supplier’s liability under the guarantee for defects based on the provisions of the Civil Code, provided that the guarantee period is equal </w:t>
      </w:r>
      <w:r w:rsidR="00734382" w:rsidRPr="009A3BBF">
        <w:rPr>
          <w:rFonts w:ascii="Times New Roman" w:hAnsi="Times New Roman" w:cs="Times New Roman"/>
          <w:sz w:val="22"/>
          <w:szCs w:val="22"/>
        </w:rPr>
        <w:t xml:space="preserve">to the period of the warranty. </w:t>
      </w:r>
      <w:r w:rsidRPr="009A3BBF">
        <w:rPr>
          <w:rFonts w:ascii="Times New Roman" w:hAnsi="Times New Roman" w:cs="Times New Roman"/>
          <w:sz w:val="22"/>
          <w:szCs w:val="22"/>
        </w:rPr>
        <w:t>Any provisions to the contrary made by the Supplier shall be deemed not to have been made.</w:t>
      </w:r>
    </w:p>
    <w:p w14:paraId="4C6845AB" w14:textId="77A1F23C" w:rsidR="00AB2ABC" w:rsidRPr="003D24D2" w:rsidRDefault="00AB2ABC" w:rsidP="005C7F04">
      <w:pPr>
        <w:ind w:left="567" w:hanging="567"/>
        <w:jc w:val="both"/>
        <w:rPr>
          <w:rFonts w:ascii="Times New Roman" w:hAnsi="Times New Roman"/>
          <w:color w:val="FF0000"/>
          <w:sz w:val="22"/>
          <w:rPrChange w:id="210" w:author="Agata Siwak" w:date="2025-12-08T06:44:00Z" w16du:dateUtc="2025-12-08T05:44:00Z">
            <w:rPr>
              <w:rFonts w:ascii="Times New Roman" w:hAnsi="Times New Roman"/>
              <w:sz w:val="22"/>
            </w:rPr>
          </w:rPrChange>
        </w:rPr>
      </w:pPr>
      <w:r w:rsidRPr="009A3BBF">
        <w:rPr>
          <w:rFonts w:ascii="Times New Roman" w:hAnsi="Times New Roman" w:cs="Times New Roman"/>
          <w:sz w:val="22"/>
          <w:szCs w:val="22"/>
        </w:rPr>
        <w:t>16.</w:t>
      </w:r>
      <w:r w:rsidRPr="009A3BBF">
        <w:rPr>
          <w:rFonts w:ascii="Times New Roman" w:hAnsi="Times New Roman" w:cs="Times New Roman"/>
          <w:sz w:val="22"/>
          <w:szCs w:val="22"/>
        </w:rPr>
        <w:tab/>
      </w:r>
      <w:r w:rsidRPr="003F3E12">
        <w:rPr>
          <w:rFonts w:ascii="Times New Roman" w:hAnsi="Times New Roman" w:cs="Times New Roman"/>
          <w:sz w:val="22"/>
          <w:szCs w:val="22"/>
        </w:rPr>
        <w:t>The Supplier shall provide a permanent service in the territory of Poland for the entire Warranty Period, with a hotline operating at least from 9.00 a.m. to 3.00 p.m., from Monday to Friday.</w:t>
      </w:r>
      <w:ins w:id="211" w:author="Agata Siwak" w:date="2025-12-08T06:44:00Z" w16du:dateUtc="2025-12-08T05:44:00Z">
        <w:r w:rsidR="00264D82" w:rsidRPr="003F3E12">
          <w:t xml:space="preserve"> </w:t>
        </w:r>
      </w:ins>
    </w:p>
    <w:p w14:paraId="57458411" w14:textId="14501EA5" w:rsidR="00D81522" w:rsidRDefault="00AB2ABC" w:rsidP="005C7F04">
      <w:pPr>
        <w:ind w:left="567" w:hanging="567"/>
        <w:jc w:val="both"/>
        <w:rPr>
          <w:ins w:id="212" w:author="Agata Siwak" w:date="2025-12-08T06:44:00Z" w16du:dateUtc="2025-12-08T05:44:00Z"/>
          <w:rFonts w:ascii="Times New Roman" w:hAnsi="Times New Roman" w:cs="Times New Roman"/>
          <w:color w:val="FF0000"/>
          <w:sz w:val="22"/>
          <w:szCs w:val="22"/>
        </w:rPr>
      </w:pPr>
      <w:r w:rsidRPr="009A3BBF">
        <w:rPr>
          <w:rFonts w:ascii="Times New Roman" w:hAnsi="Times New Roman" w:cs="Times New Roman"/>
          <w:sz w:val="22"/>
          <w:szCs w:val="22"/>
        </w:rPr>
        <w:t>17.</w:t>
      </w:r>
      <w:r w:rsidRPr="009A3BBF">
        <w:rPr>
          <w:rFonts w:ascii="Times New Roman" w:hAnsi="Times New Roman" w:cs="Times New Roman"/>
          <w:sz w:val="22"/>
          <w:szCs w:val="22"/>
        </w:rPr>
        <w:tab/>
        <w:t xml:space="preserve">The Warranty Period shall be extended by the time </w:t>
      </w:r>
      <w:r w:rsidR="00734382" w:rsidRPr="009A3BBF">
        <w:rPr>
          <w:rFonts w:ascii="Times New Roman" w:hAnsi="Times New Roman" w:cs="Times New Roman"/>
          <w:sz w:val="22"/>
          <w:szCs w:val="22"/>
        </w:rPr>
        <w:t>during which</w:t>
      </w:r>
      <w:r w:rsidRPr="009A3BBF">
        <w:rPr>
          <w:rFonts w:ascii="Times New Roman" w:hAnsi="Times New Roman" w:cs="Times New Roman"/>
          <w:sz w:val="22"/>
          <w:szCs w:val="22"/>
        </w:rPr>
        <w:t xml:space="preserve"> the Supply Object was out of use as a result of a defect, counting from the date of notification in accordance with Par. 8. In the event of repair or replacement, the Warranty Period for the Supply Object shall recommence upon both Parties signing the Defect Removal Report, without reservations.</w:t>
      </w:r>
      <w:r w:rsidR="005A2FC2" w:rsidRPr="003D24D2">
        <w:rPr>
          <w:rPrChange w:id="213" w:author="Agata Siwak" w:date="2025-12-08T06:44:00Z" w16du:dateUtc="2025-12-08T05:44:00Z">
            <w:rPr>
              <w:rFonts w:ascii="Times New Roman" w:hAnsi="Times New Roman"/>
              <w:sz w:val="22"/>
            </w:rPr>
          </w:rPrChange>
        </w:rPr>
        <w:t xml:space="preserve"> </w:t>
      </w:r>
      <w:r w:rsidRPr="009A3BBF">
        <w:rPr>
          <w:rFonts w:ascii="Times New Roman" w:hAnsi="Times New Roman" w:cs="Times New Roman"/>
          <w:sz w:val="22"/>
          <w:szCs w:val="22"/>
        </w:rPr>
        <w:t>Otherwise, the Warranty Period shall be extended by the time during which the person entitled to the warranty could not use the Object covered by the warranty due to the defect.</w:t>
      </w:r>
      <w:ins w:id="214" w:author="Agata Siwak" w:date="2025-12-08T06:44:00Z" w16du:dateUtc="2025-12-08T05:44:00Z">
        <w:r w:rsidR="00507C39">
          <w:rPr>
            <w:rFonts w:ascii="Times New Roman" w:hAnsi="Times New Roman" w:cs="Times New Roman"/>
            <w:sz w:val="22"/>
            <w:szCs w:val="22"/>
          </w:rPr>
          <w:t xml:space="preserve"> </w:t>
        </w:r>
      </w:ins>
    </w:p>
    <w:p w14:paraId="78D43352" w14:textId="77777777" w:rsidR="005A2FC2" w:rsidRDefault="005A2FC2" w:rsidP="005C7F04">
      <w:pPr>
        <w:ind w:left="567" w:hanging="567"/>
        <w:jc w:val="both"/>
        <w:rPr>
          <w:rFonts w:ascii="Times New Roman" w:hAnsi="Times New Roman" w:cs="Times New Roman"/>
          <w:sz w:val="22"/>
          <w:szCs w:val="22"/>
        </w:rPr>
      </w:pPr>
    </w:p>
    <w:p w14:paraId="4640A791" w14:textId="77777777" w:rsidR="009F1C09" w:rsidRPr="003D24D2" w:rsidRDefault="009F1C09" w:rsidP="003D24D2">
      <w:pPr>
        <w:ind w:left="567" w:hanging="567"/>
        <w:jc w:val="both"/>
        <w:rPr>
          <w:rFonts w:ascii="Times New Roman" w:hAnsi="Times New Roman"/>
          <w:sz w:val="22"/>
          <w:rPrChange w:id="215" w:author="Agata Siwak" w:date="2025-12-08T06:44:00Z" w16du:dateUtc="2025-12-08T05:44:00Z">
            <w:rPr>
              <w:rFonts w:ascii="Times New Roman" w:hAnsi="Times New Roman"/>
              <w:b/>
              <w:sz w:val="22"/>
            </w:rPr>
          </w:rPrChange>
        </w:rPr>
        <w:pPrChange w:id="216" w:author="Agata Siwak" w:date="2025-12-08T06:44:00Z" w16du:dateUtc="2025-12-08T05:44:00Z">
          <w:pPr>
            <w:ind w:left="567" w:hanging="567"/>
          </w:pPr>
        </w:pPrChange>
      </w:pPr>
    </w:p>
    <w:p w14:paraId="0D423816" w14:textId="77777777" w:rsidR="00885221" w:rsidRPr="009A3BBF" w:rsidRDefault="00AA2904" w:rsidP="005C7F04">
      <w:pPr>
        <w:ind w:left="567" w:hanging="567"/>
        <w:jc w:val="center"/>
        <w:rPr>
          <w:rFonts w:ascii="Times New Roman" w:hAnsi="Times New Roman" w:cs="Times New Roman"/>
          <w:sz w:val="22"/>
          <w:szCs w:val="22"/>
        </w:rPr>
      </w:pPr>
      <w:r w:rsidRPr="009A3BBF">
        <w:rPr>
          <w:rFonts w:ascii="Times New Roman" w:hAnsi="Times New Roman" w:cs="Times New Roman"/>
          <w:b/>
          <w:sz w:val="22"/>
          <w:szCs w:val="22"/>
        </w:rPr>
        <w:t>§11</w:t>
      </w:r>
    </w:p>
    <w:p w14:paraId="406E4FC0" w14:textId="77777777" w:rsidR="006A037E" w:rsidRPr="009A3BBF" w:rsidRDefault="004465FC" w:rsidP="005C7F04">
      <w:pPr>
        <w:ind w:left="567" w:hanging="567"/>
        <w:jc w:val="center"/>
        <w:rPr>
          <w:rStyle w:val="FontStyle63"/>
          <w:rFonts w:ascii="Times New Roman" w:hAnsi="Times New Roman" w:cs="Times New Roman"/>
          <w:b/>
          <w:bCs/>
        </w:rPr>
      </w:pPr>
      <w:r w:rsidRPr="009A3BBF">
        <w:rPr>
          <w:rStyle w:val="FontStyle63"/>
          <w:rFonts w:ascii="Times New Roman" w:hAnsi="Times New Roman" w:cs="Times New Roman"/>
          <w:b/>
        </w:rPr>
        <w:t>Intellectual property rights</w:t>
      </w:r>
    </w:p>
    <w:p w14:paraId="62F65596" w14:textId="77777777" w:rsidR="00AA2904" w:rsidRPr="009A3BBF" w:rsidRDefault="00AA2904" w:rsidP="005C7F04">
      <w:pPr>
        <w:ind w:left="567" w:hanging="567"/>
        <w:rPr>
          <w:rStyle w:val="FontStyle63"/>
          <w:rFonts w:ascii="Times New Roman" w:hAnsi="Times New Roman" w:cs="Times New Roman"/>
          <w:bCs/>
        </w:rPr>
      </w:pPr>
    </w:p>
    <w:p w14:paraId="1F3E375B" w14:textId="3156D6C8" w:rsidR="00CA5F2A" w:rsidRPr="009A3BBF" w:rsidRDefault="006A037E"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w:t>
      </w:r>
      <w:r w:rsidRPr="009A3BBF">
        <w:rPr>
          <w:rFonts w:ascii="Times New Roman" w:hAnsi="Times New Roman" w:cs="Times New Roman"/>
          <w:b/>
          <w:color w:val="auto"/>
          <w:sz w:val="22"/>
          <w:szCs w:val="22"/>
        </w:rPr>
        <w:tab/>
      </w:r>
      <w:r w:rsidRPr="009A3BBF">
        <w:rPr>
          <w:rFonts w:ascii="Times New Roman" w:hAnsi="Times New Roman" w:cs="Times New Roman"/>
          <w:color w:val="auto"/>
          <w:sz w:val="22"/>
          <w:szCs w:val="22"/>
        </w:rPr>
        <w:t xml:space="preserve">If, as part of performing the Subject-Matter of the Contract, the Supplier prepares any documentation, graphic designs, recommendations, databases, training materials, products, assemblies or sub-assemblies, in versions intended for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or any of their elements or components (hereinafter referred to as the “Dedicated Works”), constituting works within the meaning of the Act of 4 February 1994 on Copyright and Related Rights, (Journal of Laws of </w:t>
      </w:r>
      <w:r w:rsidR="00F20689">
        <w:rPr>
          <w:rFonts w:ascii="Times New Roman" w:hAnsi="Times New Roman" w:cs="Times New Roman"/>
          <w:color w:val="auto"/>
          <w:sz w:val="22"/>
          <w:szCs w:val="22"/>
        </w:rPr>
        <w:t>2025</w:t>
      </w:r>
      <w:r w:rsidRPr="009A3BBF">
        <w:rPr>
          <w:rFonts w:ascii="Times New Roman" w:hAnsi="Times New Roman" w:cs="Times New Roman"/>
          <w:color w:val="auto"/>
          <w:sz w:val="22"/>
          <w:szCs w:val="22"/>
        </w:rPr>
        <w:t xml:space="preserve">, item </w:t>
      </w:r>
      <w:r w:rsidR="00F20689">
        <w:rPr>
          <w:rFonts w:ascii="Times New Roman" w:hAnsi="Times New Roman" w:cs="Times New Roman"/>
          <w:color w:val="auto"/>
          <w:sz w:val="22"/>
          <w:szCs w:val="22"/>
        </w:rPr>
        <w:t>24</w:t>
      </w:r>
      <w:r w:rsidRPr="009A3BBF">
        <w:rPr>
          <w:rFonts w:ascii="Times New Roman" w:hAnsi="Times New Roman" w:cs="Times New Roman"/>
          <w:color w:val="auto"/>
          <w:sz w:val="22"/>
          <w:szCs w:val="22"/>
        </w:rPr>
        <w:t>, as</w:t>
      </w:r>
      <w:r w:rsidR="00F4547D" w:rsidRPr="009A3BBF">
        <w:rPr>
          <w:rFonts w:ascii="Times New Roman" w:hAnsi="Times New Roman" w:cs="Times New Roman"/>
          <w:color w:val="auto"/>
          <w:sz w:val="22"/>
          <w:szCs w:val="22"/>
        </w:rPr>
        <w:t xml:space="preserve"> </w:t>
      </w:r>
      <w:r w:rsidRPr="009A3BBF">
        <w:rPr>
          <w:rFonts w:ascii="Times New Roman" w:hAnsi="Times New Roman" w:cs="Times New Roman"/>
          <w:color w:val="auto"/>
          <w:sz w:val="22"/>
          <w:szCs w:val="22"/>
        </w:rPr>
        <w:t>amended ), the Parties agree that, as part of the remuneration, the Supplier shall transfer to the Buyer, unconditionally, exclusively and without any time and territorial restrictions, the entire proprietary copyright to the Dedicated Works, in all known fields of exploitation, upon conclusion hereof, including those specified in Article 50 of the Act on Copyright and Related Rights of 4 February 1994</w:t>
      </w:r>
      <w:r w:rsidR="00734382" w:rsidRPr="009A3BBF">
        <w:rPr>
          <w:rFonts w:ascii="Times New Roman" w:hAnsi="Times New Roman" w:cs="Times New Roman"/>
          <w:color w:val="auto"/>
          <w:sz w:val="22"/>
          <w:szCs w:val="22"/>
        </w:rPr>
        <w:t>,</w:t>
      </w:r>
      <w:r w:rsidRPr="009A3BBF">
        <w:rPr>
          <w:rFonts w:ascii="Times New Roman" w:hAnsi="Times New Roman" w:cs="Times New Roman"/>
          <w:color w:val="auto"/>
          <w:sz w:val="22"/>
          <w:szCs w:val="22"/>
        </w:rPr>
        <w:t xml:space="preserve"> and:</w:t>
      </w:r>
    </w:p>
    <w:p w14:paraId="30DE6C0F" w14:textId="77777777" w:rsidR="00CA5F2A" w:rsidRPr="009A3BBF" w:rsidRDefault="00CA5F2A" w:rsidP="005C7F04">
      <w:pPr>
        <w:pStyle w:val="Default"/>
        <w:numPr>
          <w:ilvl w:val="0"/>
          <w:numId w:val="19"/>
        </w:numPr>
        <w:ind w:left="1134" w:hanging="283"/>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as regards recording and preparing copies of the work – using any available techniques,</w:t>
      </w:r>
      <w:r w:rsidR="00734382" w:rsidRPr="009A3BBF">
        <w:rPr>
          <w:rFonts w:ascii="Times New Roman" w:hAnsi="Times New Roman" w:cs="Times New Roman"/>
          <w:color w:val="auto"/>
          <w:sz w:val="22"/>
          <w:szCs w:val="22"/>
        </w:rPr>
        <w:t xml:space="preserve"> such as printing, </w:t>
      </w:r>
      <w:r w:rsidRPr="009A3BBF">
        <w:rPr>
          <w:rFonts w:ascii="Times New Roman" w:hAnsi="Times New Roman" w:cs="Times New Roman"/>
          <w:color w:val="auto"/>
          <w:sz w:val="22"/>
          <w:szCs w:val="22"/>
        </w:rPr>
        <w:t>reprography, magnetic recording and digital technique,</w:t>
      </w:r>
      <w:r w:rsidR="00734382" w:rsidRPr="009A3BBF">
        <w:rPr>
          <w:rFonts w:ascii="Times New Roman" w:hAnsi="Times New Roman" w:cs="Times New Roman"/>
          <w:color w:val="auto"/>
          <w:sz w:val="22"/>
          <w:szCs w:val="22"/>
        </w:rPr>
        <w:t xml:space="preserve"> to prepare copies of the work;</w:t>
      </w:r>
    </w:p>
    <w:p w14:paraId="5FE458A9" w14:textId="77777777" w:rsidR="00CA5F2A" w:rsidRPr="009A3BBF" w:rsidRDefault="00CA5F2A" w:rsidP="005C7F04">
      <w:pPr>
        <w:pStyle w:val="Default"/>
        <w:numPr>
          <w:ilvl w:val="0"/>
          <w:numId w:val="19"/>
        </w:numPr>
        <w:ind w:left="1134" w:hanging="283"/>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as regards the sales of original versions or copies containing the work – marketing, renting or leasing such original versions or copies; </w:t>
      </w:r>
    </w:p>
    <w:p w14:paraId="562A23BC" w14:textId="77777777" w:rsidR="00CA5F2A" w:rsidRPr="009A3BBF" w:rsidRDefault="00CA5F2A" w:rsidP="005C7F04">
      <w:pPr>
        <w:pStyle w:val="Default"/>
        <w:numPr>
          <w:ilvl w:val="0"/>
          <w:numId w:val="19"/>
        </w:numPr>
        <w:ind w:left="1134" w:hanging="283"/>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as regards disseminating the work in a manner different from that indicated in section (b) above – performing, staging, screening, replaying, transmitting, retransmitting the work in public, and enabling the work to be used publicly, by any person in any place and a</w:t>
      </w:r>
      <w:r w:rsidR="00D559F8" w:rsidRPr="009A3BBF">
        <w:rPr>
          <w:rFonts w:ascii="Times New Roman" w:hAnsi="Times New Roman" w:cs="Times New Roman"/>
          <w:color w:val="auto"/>
          <w:sz w:val="22"/>
          <w:szCs w:val="22"/>
        </w:rPr>
        <w:t>t any time;</w:t>
      </w:r>
      <w:r w:rsidRPr="009A3BBF">
        <w:rPr>
          <w:rFonts w:ascii="Times New Roman" w:hAnsi="Times New Roman" w:cs="Times New Roman"/>
          <w:color w:val="auto"/>
          <w:sz w:val="22"/>
          <w:szCs w:val="22"/>
        </w:rPr>
        <w:t xml:space="preserve"> </w:t>
      </w:r>
    </w:p>
    <w:p w14:paraId="29A9C30F" w14:textId="77777777" w:rsidR="00CA5F2A" w:rsidRPr="009A3BBF" w:rsidRDefault="00CA5F2A" w:rsidP="005C7F04">
      <w:pPr>
        <w:pStyle w:val="Default"/>
        <w:numPr>
          <w:ilvl w:val="0"/>
          <w:numId w:val="19"/>
        </w:numPr>
        <w:ind w:left="1134" w:hanging="283"/>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and as regards the Dedicated Works constituting software (computer programs) created (in particular configured, customised and implemented) by the Supplier for the purpose of performing the Contract (hereinafter referred to as the “</w:t>
      </w:r>
      <w:r w:rsidRPr="009A3BBF">
        <w:rPr>
          <w:rFonts w:ascii="Times New Roman" w:hAnsi="Times New Roman" w:cs="Times New Roman"/>
          <w:b/>
          <w:color w:val="auto"/>
          <w:sz w:val="22"/>
          <w:szCs w:val="22"/>
        </w:rPr>
        <w:t>Dedicated Software</w:t>
      </w:r>
      <w:r w:rsidRPr="009A3BBF">
        <w:rPr>
          <w:rFonts w:ascii="Times New Roman" w:hAnsi="Times New Roman" w:cs="Times New Roman"/>
          <w:color w:val="auto"/>
          <w:sz w:val="22"/>
          <w:szCs w:val="22"/>
        </w:rPr>
        <w:t xml:space="preserve">”), in particular during preparatory work for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other work, installation and development work on the Supply Object, in order to achieve the specified functionality, including its source codes with their description and comments, and other information, in particular software used to operate the Supply Object, implemented within it or in any way related to it, created for the purpose of performing the Contract, in the fields of use specified in Article 74 (4) of the Act on Copyright and Related Rights of 4 February 1994, the right to: </w:t>
      </w:r>
    </w:p>
    <w:p w14:paraId="70ACCF2B" w14:textId="77777777" w:rsidR="00CA5F2A" w:rsidRPr="009A3BBF" w:rsidRDefault="00CA5F2A" w:rsidP="005C7F04">
      <w:pPr>
        <w:pStyle w:val="Default"/>
        <w:numPr>
          <w:ilvl w:val="1"/>
          <w:numId w:val="20"/>
        </w:numPr>
        <w:ind w:left="1418" w:hanging="284"/>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reproducing software permanently or temporarily, whether in whole or in part, by any means and i</w:t>
      </w:r>
      <w:r w:rsidR="00D559F8" w:rsidRPr="009A3BBF">
        <w:rPr>
          <w:rFonts w:ascii="Times New Roman" w:hAnsi="Times New Roman" w:cs="Times New Roman"/>
          <w:color w:val="auto"/>
          <w:sz w:val="22"/>
          <w:szCs w:val="22"/>
        </w:rPr>
        <w:t xml:space="preserve">n any form, which shall include, </w:t>
      </w:r>
      <w:r w:rsidRPr="009A3BBF">
        <w:rPr>
          <w:rFonts w:ascii="Times New Roman" w:hAnsi="Times New Roman" w:cs="Times New Roman"/>
          <w:color w:val="auto"/>
          <w:sz w:val="22"/>
          <w:szCs w:val="22"/>
        </w:rPr>
        <w:t>in particular</w:t>
      </w:r>
      <w:r w:rsidR="00D559F8" w:rsidRPr="009A3BBF">
        <w:rPr>
          <w:rFonts w:ascii="Times New Roman" w:hAnsi="Times New Roman" w:cs="Times New Roman"/>
          <w:color w:val="auto"/>
          <w:sz w:val="22"/>
          <w:szCs w:val="22"/>
        </w:rPr>
        <w:t>,</w:t>
      </w:r>
      <w:r w:rsidRPr="009A3BBF">
        <w:rPr>
          <w:rFonts w:ascii="Times New Roman" w:hAnsi="Times New Roman" w:cs="Times New Roman"/>
          <w:color w:val="auto"/>
          <w:sz w:val="22"/>
          <w:szCs w:val="22"/>
        </w:rPr>
        <w:t xml:space="preserve"> its compilation; </w:t>
      </w:r>
    </w:p>
    <w:p w14:paraId="309491B8" w14:textId="77777777" w:rsidR="00CA5F2A" w:rsidRPr="009A3BBF" w:rsidRDefault="00CA5F2A" w:rsidP="005C7F04">
      <w:pPr>
        <w:pStyle w:val="Default"/>
        <w:numPr>
          <w:ilvl w:val="1"/>
          <w:numId w:val="20"/>
        </w:numPr>
        <w:ind w:left="1418" w:hanging="284"/>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translating, adjusting or changing computer systems, or introducing any other changes to software, </w:t>
      </w:r>
    </w:p>
    <w:p w14:paraId="4EA7054D" w14:textId="77777777" w:rsidR="00CA5F2A" w:rsidRPr="009A3BBF" w:rsidRDefault="00CA5F2A" w:rsidP="005C7F04">
      <w:pPr>
        <w:pStyle w:val="Default"/>
        <w:numPr>
          <w:ilvl w:val="1"/>
          <w:numId w:val="20"/>
        </w:numPr>
        <w:ind w:left="1418" w:hanging="284"/>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disseminating, also through renting or leasing, software or its copies. </w:t>
      </w:r>
    </w:p>
    <w:p w14:paraId="7883436B"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2.</w:t>
      </w:r>
      <w:r w:rsidRPr="009A3BBF">
        <w:rPr>
          <w:rFonts w:ascii="Times New Roman" w:hAnsi="Times New Roman" w:cs="Times New Roman"/>
          <w:color w:val="auto"/>
          <w:sz w:val="22"/>
          <w:szCs w:val="22"/>
        </w:rPr>
        <w:tab/>
        <w:t xml:space="preserve">The Supplier shall grant the licence to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including the right to grant sub-licences, to any works supplied for the purpose of performing the Contract, created by the Supplier prior to the conclusion hereof and used by the Supplier or licensed to other entities prior to the conclusion hereof (hereinafter referred to as the “</w:t>
      </w:r>
      <w:r w:rsidRPr="009A3BBF">
        <w:rPr>
          <w:rFonts w:ascii="Times New Roman" w:hAnsi="Times New Roman" w:cs="Times New Roman"/>
          <w:b/>
          <w:color w:val="auto"/>
          <w:sz w:val="22"/>
          <w:szCs w:val="22"/>
        </w:rPr>
        <w:t>Supplier’s Works</w:t>
      </w:r>
      <w:r w:rsidRPr="009A3BBF">
        <w:rPr>
          <w:rFonts w:ascii="Times New Roman" w:hAnsi="Times New Roman" w:cs="Times New Roman"/>
          <w:color w:val="auto"/>
          <w:sz w:val="22"/>
          <w:szCs w:val="22"/>
        </w:rPr>
        <w:t xml:space="preserve">”). These include, in particular, works that are standard elements or components of the Supply Object, concerning those elements or components of technical documentation, instructions, recommendations, graphic designs, databases, training materials. </w:t>
      </w:r>
    </w:p>
    <w:p w14:paraId="5EBE6804"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3.</w:t>
      </w:r>
      <w:r w:rsidRPr="009A3BBF">
        <w:rPr>
          <w:rFonts w:ascii="Times New Roman" w:hAnsi="Times New Roman" w:cs="Times New Roman"/>
          <w:color w:val="auto"/>
          <w:sz w:val="22"/>
          <w:szCs w:val="22"/>
        </w:rPr>
        <w:tab/>
      </w:r>
      <w:r w:rsidR="00FA188A" w:rsidRPr="009A3BBF">
        <w:rPr>
          <w:rFonts w:ascii="Times New Roman" w:hAnsi="Times New Roman" w:cs="Times New Roman"/>
          <w:color w:val="auto"/>
          <w:sz w:val="22"/>
          <w:szCs w:val="22"/>
        </w:rPr>
        <w:t>The g</w:t>
      </w:r>
      <w:r w:rsidRPr="009A3BBF">
        <w:rPr>
          <w:rFonts w:ascii="Times New Roman" w:hAnsi="Times New Roman" w:cs="Times New Roman"/>
          <w:color w:val="auto"/>
          <w:sz w:val="22"/>
          <w:szCs w:val="22"/>
        </w:rPr>
        <w:t>ranting</w:t>
      </w:r>
      <w:r w:rsidR="00FA188A" w:rsidRPr="009A3BBF">
        <w:rPr>
          <w:rFonts w:ascii="Times New Roman" w:hAnsi="Times New Roman" w:cs="Times New Roman"/>
          <w:color w:val="auto"/>
          <w:sz w:val="22"/>
          <w:szCs w:val="22"/>
        </w:rPr>
        <w:t xml:space="preserve"> of</w:t>
      </w:r>
      <w:r w:rsidRPr="009A3BBF">
        <w:rPr>
          <w:rFonts w:ascii="Times New Roman" w:hAnsi="Times New Roman" w:cs="Times New Roman"/>
          <w:color w:val="auto"/>
          <w:sz w:val="22"/>
          <w:szCs w:val="22"/>
        </w:rPr>
        <w:t xml:space="preserve"> the licence in accordance with Par. 2 shall apply to all known fields of use, as indicated in Par. 1, except that, in relation to software (computer programs), the fields of use indicated in Par. 1 shall apply to the software (computer programs) developed by the Supplier prior to the conclusion hereof</w:t>
      </w:r>
      <w:r w:rsidR="00FA188A" w:rsidRPr="009A3BBF">
        <w:rPr>
          <w:rFonts w:ascii="Times New Roman" w:hAnsi="Times New Roman" w:cs="Times New Roman"/>
          <w:color w:val="auto"/>
          <w:sz w:val="22"/>
          <w:szCs w:val="22"/>
        </w:rPr>
        <w:t>,</w:t>
      </w:r>
      <w:r w:rsidRPr="009A3BBF">
        <w:rPr>
          <w:rFonts w:ascii="Times New Roman" w:hAnsi="Times New Roman" w:cs="Times New Roman"/>
          <w:color w:val="auto"/>
          <w:sz w:val="22"/>
          <w:szCs w:val="22"/>
        </w:rPr>
        <w:t xml:space="preserve"> and used by the Supplier or licensed to other entities prior to the conclusion hereof (hereinafter referred to as the “</w:t>
      </w:r>
      <w:r w:rsidRPr="009A3BBF">
        <w:rPr>
          <w:rFonts w:ascii="Times New Roman" w:hAnsi="Times New Roman" w:cs="Times New Roman"/>
          <w:b/>
          <w:color w:val="auto"/>
          <w:sz w:val="22"/>
          <w:szCs w:val="22"/>
        </w:rPr>
        <w:t>Supplier’s Software</w:t>
      </w:r>
      <w:r w:rsidRPr="009A3BBF">
        <w:rPr>
          <w:rFonts w:ascii="Times New Roman" w:hAnsi="Times New Roman" w:cs="Times New Roman"/>
          <w:color w:val="auto"/>
          <w:sz w:val="22"/>
          <w:szCs w:val="22"/>
        </w:rPr>
        <w:t>”). This includes, in particular, the Supplier’s standard IT components, including libraries used for the operation of the Supply Object, or their elements or components, which shall be used by the Dedicated Software.</w:t>
      </w:r>
    </w:p>
    <w:p w14:paraId="49A93CF1"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4.</w:t>
      </w:r>
      <w:r w:rsidRPr="009A3BBF">
        <w:rPr>
          <w:rFonts w:ascii="Times New Roman" w:hAnsi="Times New Roman" w:cs="Times New Roman"/>
          <w:color w:val="auto"/>
          <w:sz w:val="22"/>
          <w:szCs w:val="22"/>
        </w:rPr>
        <w:tab/>
        <w:t>The Supplier shall license</w:t>
      </w:r>
      <w:r w:rsidR="00FA188A" w:rsidRPr="009A3BBF">
        <w:rPr>
          <w:rFonts w:ascii="Times New Roman" w:hAnsi="Times New Roman" w:cs="Times New Roman"/>
          <w:color w:val="auto"/>
          <w:sz w:val="22"/>
          <w:szCs w:val="22"/>
        </w:rPr>
        <w:t>,</w:t>
      </w:r>
      <w:r w:rsidRPr="009A3BBF">
        <w:rPr>
          <w:rFonts w:ascii="Times New Roman" w:hAnsi="Times New Roman" w:cs="Times New Roman"/>
          <w:color w:val="auto"/>
          <w:sz w:val="22"/>
          <w:szCs w:val="22"/>
        </w:rPr>
        <w:t xml:space="preserve"> or ensure that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obtains a license for</w:t>
      </w:r>
      <w:r w:rsidR="00FA188A" w:rsidRPr="009A3BBF">
        <w:rPr>
          <w:rFonts w:ascii="Times New Roman" w:hAnsi="Times New Roman" w:cs="Times New Roman"/>
          <w:color w:val="auto"/>
          <w:sz w:val="22"/>
          <w:szCs w:val="22"/>
        </w:rPr>
        <w:t>,</w:t>
      </w:r>
      <w:r w:rsidRPr="009A3BBF">
        <w:rPr>
          <w:rFonts w:ascii="Times New Roman" w:hAnsi="Times New Roman" w:cs="Times New Roman"/>
          <w:color w:val="auto"/>
          <w:sz w:val="22"/>
          <w:szCs w:val="22"/>
        </w:rPr>
        <w:t xml:space="preserve"> the software (computer programs) supplied for the purpose of performing the Contract, which has been developed by third parties (manufacturers) and which they license to users on standard terms and conditions, where the Supplier does not hold the copyright to such software but is its licensee or is entitled to distribute it (hereinafter referred to as the “</w:t>
      </w:r>
      <w:r w:rsidRPr="009A3BBF">
        <w:rPr>
          <w:rFonts w:ascii="Times New Roman" w:hAnsi="Times New Roman" w:cs="Times New Roman"/>
          <w:b/>
          <w:color w:val="auto"/>
          <w:sz w:val="22"/>
          <w:szCs w:val="22"/>
        </w:rPr>
        <w:t>Third-Party Software</w:t>
      </w:r>
      <w:r w:rsidR="00FA188A" w:rsidRPr="009A3BBF">
        <w:rPr>
          <w:rFonts w:ascii="Times New Roman" w:hAnsi="Times New Roman" w:cs="Times New Roman"/>
          <w:color w:val="auto"/>
          <w:sz w:val="22"/>
          <w:szCs w:val="22"/>
        </w:rPr>
        <w:t>”).</w:t>
      </w:r>
      <w:r w:rsidR="005D4113">
        <w:rPr>
          <w:rFonts w:ascii="Times New Roman" w:hAnsi="Times New Roman" w:cs="Times New Roman"/>
          <w:color w:val="auto"/>
          <w:sz w:val="22"/>
          <w:szCs w:val="22"/>
        </w:rPr>
        <w:t xml:space="preserve"> </w:t>
      </w:r>
      <w:r w:rsidRPr="009A3BBF">
        <w:rPr>
          <w:rFonts w:ascii="Times New Roman" w:hAnsi="Times New Roman" w:cs="Times New Roman"/>
          <w:color w:val="auto"/>
          <w:sz w:val="22"/>
          <w:szCs w:val="22"/>
        </w:rPr>
        <w:t>This includes, in particular, system software, tool software, standard IT components, and libraries.</w:t>
      </w:r>
    </w:p>
    <w:p w14:paraId="7C93BB12"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5.</w:t>
      </w:r>
      <w:r w:rsidRPr="009A3BBF">
        <w:rPr>
          <w:rFonts w:ascii="Times New Roman" w:hAnsi="Times New Roman" w:cs="Times New Roman"/>
          <w:color w:val="auto"/>
          <w:sz w:val="22"/>
          <w:szCs w:val="22"/>
        </w:rPr>
        <w:tab/>
      </w:r>
      <w:r w:rsidR="00FA188A" w:rsidRPr="009A3BBF">
        <w:rPr>
          <w:rFonts w:ascii="Times New Roman" w:hAnsi="Times New Roman" w:cs="Times New Roman"/>
          <w:color w:val="auto"/>
          <w:sz w:val="22"/>
          <w:szCs w:val="22"/>
        </w:rPr>
        <w:t>The g</w:t>
      </w:r>
      <w:r w:rsidRPr="009A3BBF">
        <w:rPr>
          <w:rFonts w:ascii="Times New Roman" w:hAnsi="Times New Roman" w:cs="Times New Roman"/>
          <w:color w:val="auto"/>
          <w:sz w:val="22"/>
          <w:szCs w:val="22"/>
        </w:rPr>
        <w:t>ranting</w:t>
      </w:r>
      <w:r w:rsidR="00FA188A" w:rsidRPr="009A3BBF">
        <w:rPr>
          <w:rFonts w:ascii="Times New Roman" w:hAnsi="Times New Roman" w:cs="Times New Roman"/>
          <w:color w:val="auto"/>
          <w:sz w:val="22"/>
          <w:szCs w:val="22"/>
        </w:rPr>
        <w:t xml:space="preserve"> of</w:t>
      </w:r>
      <w:r w:rsidRPr="009A3BBF">
        <w:rPr>
          <w:rFonts w:ascii="Times New Roman" w:hAnsi="Times New Roman" w:cs="Times New Roman"/>
          <w:color w:val="auto"/>
          <w:sz w:val="22"/>
          <w:szCs w:val="22"/>
        </w:rPr>
        <w:t xml:space="preserve"> the licence in accordance with Par. 4 shall be based on the standard terms and conditions of licensing such software by third parties (manufacturers), which shall be no less beneficial than for other users of such software, provided that the Supplier guarantees that these terms and conditions ensure the proper performance of the Contract, in compliance with its purpose and scope.</w:t>
      </w:r>
    </w:p>
    <w:p w14:paraId="4A7C935B"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6.</w:t>
      </w:r>
      <w:r w:rsidRPr="009A3BBF">
        <w:rPr>
          <w:rFonts w:ascii="Times New Roman" w:hAnsi="Times New Roman" w:cs="Times New Roman"/>
          <w:color w:val="auto"/>
          <w:sz w:val="22"/>
          <w:szCs w:val="22"/>
        </w:rPr>
        <w:tab/>
        <w:t xml:space="preserve">The Supplier permits and authorises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and any other entities to which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has provided the works or which have been authorised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to use, to make alterations or modifications in, and </w:t>
      </w:r>
      <w:r w:rsidR="00FA188A" w:rsidRPr="009A3BBF">
        <w:rPr>
          <w:rFonts w:ascii="Times New Roman" w:hAnsi="Times New Roman" w:cs="Times New Roman"/>
          <w:color w:val="auto"/>
          <w:sz w:val="22"/>
          <w:szCs w:val="22"/>
        </w:rPr>
        <w:t xml:space="preserve">to </w:t>
      </w:r>
      <w:r w:rsidRPr="009A3BBF">
        <w:rPr>
          <w:rFonts w:ascii="Times New Roman" w:hAnsi="Times New Roman" w:cs="Times New Roman"/>
          <w:color w:val="auto"/>
          <w:sz w:val="22"/>
          <w:szCs w:val="22"/>
        </w:rPr>
        <w:t>perform other compilations of the works created or delivered by the Supplier, as well as to dispose of such works, to use their fragments, to combine fragments and compilations of fragments with other intangible goods, and to decide on the date of making the works available to the public and on distributing them. The Supplier declares that it shall not exercise any supervision over the manner of using the works (copyright supervision), also in an altered form or in fragments, and that it shall not exercise the right to mark the works in any way, in particular with their authors’ data. The Supplier further declares that it has obtained the relevant consents and authorisations in the aforementioned scope from the authors entitled by virtue of their personal copyright, and is entitled to make such declarations and commitments also for and on behalf of those authors.</w:t>
      </w:r>
    </w:p>
    <w:p w14:paraId="282DE09A"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7.</w:t>
      </w:r>
      <w:r w:rsidRPr="009A3BBF">
        <w:rPr>
          <w:rFonts w:ascii="Times New Roman" w:hAnsi="Times New Roman" w:cs="Times New Roman"/>
          <w:color w:val="auto"/>
          <w:sz w:val="22"/>
          <w:szCs w:val="22"/>
        </w:rPr>
        <w:tab/>
        <w:t xml:space="preserve">The Supplier transfers to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without any additional remuneration, the right to allow for the exercise of dependent copyright, in particular within the scope resulting from Pars. 1 and 6. </w:t>
      </w:r>
    </w:p>
    <w:p w14:paraId="030E45EC"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8.</w:t>
      </w:r>
      <w:r w:rsidRPr="009A3BBF">
        <w:rPr>
          <w:rFonts w:ascii="Times New Roman" w:hAnsi="Times New Roman" w:cs="Times New Roman"/>
          <w:color w:val="auto"/>
          <w:sz w:val="22"/>
          <w:szCs w:val="22"/>
        </w:rPr>
        <w:tab/>
        <w:t xml:space="preserve">Upon acceptance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without any further declarations being required: </w:t>
      </w:r>
    </w:p>
    <w:p w14:paraId="559D1745" w14:textId="77777777" w:rsidR="00CA5F2A" w:rsidRPr="009A3BBF" w:rsidRDefault="00CA5F2A" w:rsidP="005C7F04">
      <w:pPr>
        <w:pStyle w:val="Default"/>
        <w:numPr>
          <w:ilvl w:val="0"/>
          <w:numId w:val="17"/>
        </w:numPr>
        <w:ind w:left="1134"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in the case of works and other intangible assets – the rights shall be acquired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and all permissions, licences, consents and authorisations shall be obtained in accordance with the provisions hereof, </w:t>
      </w:r>
    </w:p>
    <w:p w14:paraId="0692962D" w14:textId="77777777" w:rsidR="00CA5F2A" w:rsidRPr="009A3BBF" w:rsidRDefault="00CA5F2A" w:rsidP="005C7F04">
      <w:pPr>
        <w:pStyle w:val="Default"/>
        <w:numPr>
          <w:ilvl w:val="0"/>
          <w:numId w:val="17"/>
        </w:numPr>
        <w:ind w:left="1134"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if, in connection with the performance hereof, any media or copies of the works are delivered to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shall acquire the ownership thereof. </w:t>
      </w:r>
    </w:p>
    <w:p w14:paraId="4097FA3D"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9.</w:t>
      </w:r>
      <w:r w:rsidRPr="009A3BBF">
        <w:rPr>
          <w:rFonts w:ascii="Times New Roman" w:hAnsi="Times New Roman" w:cs="Times New Roman"/>
          <w:color w:val="auto"/>
          <w:sz w:val="22"/>
          <w:szCs w:val="22"/>
        </w:rPr>
        <w:tab/>
        <w:t xml:space="preserve">The Supplier shall, at the request of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confirm the acquisition of any rights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arising hereunder, in particular proprietary copyright, licences</w:t>
      </w:r>
      <w:r w:rsidR="00FA188A" w:rsidRPr="009A3BBF">
        <w:rPr>
          <w:rFonts w:ascii="Times New Roman" w:hAnsi="Times New Roman" w:cs="Times New Roman"/>
          <w:color w:val="auto"/>
          <w:sz w:val="22"/>
          <w:szCs w:val="22"/>
        </w:rPr>
        <w:t xml:space="preserve"> obtained, approvals, consent</w:t>
      </w:r>
      <w:r w:rsidRPr="009A3BBF">
        <w:rPr>
          <w:rFonts w:ascii="Times New Roman" w:hAnsi="Times New Roman" w:cs="Times New Roman"/>
          <w:color w:val="auto"/>
          <w:sz w:val="22"/>
          <w:szCs w:val="22"/>
        </w:rPr>
        <w:t xml:space="preserve"> or authorisations, as well as make other declarations or submit documents relating to any factual circumstances or legal circumstances in respect of intangible assets or property rights, including information on the developers of solutions. In particular, the Supplier declares that, in connection with the transfer of rights to intangible goods and the possibility of transferring such rights to other entities, its intention is to transfer all rights and interests to enable the full use of such goods. In the event that, in accordance with any legal regulations to which the entities referred to in this paragraph, it is not possible or effective to transfer proprietary rights or to contract, permit or authorise personal rights or interests in intangible assets, to the extent or in the manner specified in the Contract, including due to the nature of these rights or the form of the transfer or authorisation, the Supplier shall additionally submit all necessary docum</w:t>
      </w:r>
      <w:r w:rsidR="00FA188A" w:rsidRPr="009A3BBF">
        <w:rPr>
          <w:rFonts w:ascii="Times New Roman" w:hAnsi="Times New Roman" w:cs="Times New Roman"/>
          <w:color w:val="auto"/>
          <w:sz w:val="22"/>
          <w:szCs w:val="22"/>
        </w:rPr>
        <w:t>ents, signatures, confirmations or</w:t>
      </w:r>
      <w:r w:rsidRPr="009A3BBF">
        <w:rPr>
          <w:rFonts w:ascii="Times New Roman" w:hAnsi="Times New Roman" w:cs="Times New Roman"/>
          <w:color w:val="auto"/>
          <w:sz w:val="22"/>
          <w:szCs w:val="22"/>
        </w:rPr>
        <w:t xml:space="preserve"> declarations that make this possible to the fullest extent, in line with the intent and purposes of this Contract.</w:t>
      </w:r>
    </w:p>
    <w:p w14:paraId="2167D15A"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10.</w:t>
      </w:r>
      <w:r w:rsidRPr="009A3BBF">
        <w:rPr>
          <w:rFonts w:ascii="Times New Roman" w:hAnsi="Times New Roman" w:cs="Times New Roman"/>
          <w:color w:val="auto"/>
          <w:sz w:val="22"/>
          <w:szCs w:val="22"/>
        </w:rPr>
        <w:tab/>
        <w:t>The Supplier shall:</w:t>
      </w:r>
    </w:p>
    <w:p w14:paraId="26D71F59" w14:textId="77777777" w:rsidR="00CA5F2A" w:rsidRPr="009A3BBF" w:rsidRDefault="00CA5F2A" w:rsidP="005C7F04">
      <w:pPr>
        <w:pStyle w:val="Default"/>
        <w:numPr>
          <w:ilvl w:val="0"/>
          <w:numId w:val="18"/>
        </w:numPr>
        <w:ind w:left="1134"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as regards the Dedicated Software – provide, together with the Dedicated Software, full documentation and complete source codes for the Dedicated Software, together with their description and commentary, and other information including parameters, correlations, layout</w:t>
      </w:r>
      <w:r w:rsidR="00FA188A" w:rsidRPr="009A3BBF">
        <w:rPr>
          <w:rFonts w:ascii="Times New Roman" w:hAnsi="Times New Roman" w:cs="Times New Roman"/>
          <w:color w:val="auto"/>
          <w:sz w:val="22"/>
          <w:szCs w:val="22"/>
        </w:rPr>
        <w:t>s</w:t>
      </w:r>
      <w:r w:rsidRPr="009A3BBF">
        <w:rPr>
          <w:rFonts w:ascii="Times New Roman" w:hAnsi="Times New Roman" w:cs="Times New Roman"/>
          <w:color w:val="auto"/>
          <w:sz w:val="22"/>
          <w:szCs w:val="22"/>
        </w:rPr>
        <w:t xml:space="preserve"> and configuration</w:t>
      </w:r>
      <w:r w:rsidR="00FA188A" w:rsidRPr="009A3BBF">
        <w:rPr>
          <w:rFonts w:ascii="Times New Roman" w:hAnsi="Times New Roman" w:cs="Times New Roman"/>
          <w:color w:val="auto"/>
          <w:sz w:val="22"/>
          <w:szCs w:val="22"/>
        </w:rPr>
        <w:t>s</w:t>
      </w:r>
      <w:r w:rsidRPr="009A3BBF">
        <w:rPr>
          <w:rFonts w:ascii="Times New Roman" w:hAnsi="Times New Roman" w:cs="Times New Roman"/>
          <w:color w:val="auto"/>
          <w:sz w:val="22"/>
          <w:szCs w:val="22"/>
        </w:rPr>
        <w:t>, including in relation to the interaction of the Dedicated Software with the Supplier’s Software and the Third-Party Software,</w:t>
      </w:r>
    </w:p>
    <w:p w14:paraId="25DA4EE8" w14:textId="77777777" w:rsidR="00CA5F2A" w:rsidRPr="009A3BBF" w:rsidRDefault="00CA5F2A" w:rsidP="005C7F04">
      <w:pPr>
        <w:pStyle w:val="Default"/>
        <w:numPr>
          <w:ilvl w:val="0"/>
          <w:numId w:val="18"/>
        </w:numPr>
        <w:ind w:left="1134"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as regards the Supplier’s Software and the Third-Party Software – provide information and documentation to the extent necessary for the use of both such software and the Dedicated Software, in relation to the interaction with the Supplier’s Software and the Third-Party Software.</w:t>
      </w:r>
    </w:p>
    <w:p w14:paraId="4311EF40"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11.</w:t>
      </w:r>
      <w:r w:rsidRPr="009A3BBF">
        <w:rPr>
          <w:rFonts w:ascii="Times New Roman" w:hAnsi="Times New Roman" w:cs="Times New Roman"/>
          <w:color w:val="auto"/>
          <w:sz w:val="22"/>
          <w:szCs w:val="22"/>
        </w:rPr>
        <w:tab/>
        <w:t xml:space="preserve">The transfer referred to in Par. 10 shall be made electronically in the manner indicated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The documentation, source codes, description, commentary and other information referred to in Par. 10 must be handed over to the extent enabling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to use the software and the Supply Object to which it relates independently, which includes enabling an independent interpretation, modification and development of such software, or any elements thereof, by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or other entities.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may indicate the extent to which the Supplier shall provide such information and materials.</w:t>
      </w:r>
    </w:p>
    <w:p w14:paraId="22144358" w14:textId="4AE61325" w:rsidR="00CA5F2A" w:rsidRPr="003D24D2" w:rsidRDefault="006A037E" w:rsidP="005C7F04">
      <w:pPr>
        <w:pStyle w:val="Default"/>
        <w:ind w:left="567" w:hanging="567"/>
        <w:jc w:val="both"/>
        <w:rPr>
          <w:rFonts w:ascii="Times New Roman" w:hAnsi="Times New Roman"/>
          <w:color w:val="FF0000"/>
          <w:sz w:val="22"/>
          <w:rPrChange w:id="217" w:author="Agata Siwak" w:date="2025-12-08T06:44:00Z" w16du:dateUtc="2025-12-08T05:44:00Z">
            <w:rPr>
              <w:rFonts w:ascii="Times New Roman" w:hAnsi="Times New Roman"/>
              <w:color w:val="auto"/>
              <w:sz w:val="22"/>
            </w:rPr>
          </w:rPrChange>
        </w:rPr>
      </w:pPr>
      <w:r w:rsidRPr="009A3BBF">
        <w:rPr>
          <w:rFonts w:ascii="Times New Roman" w:hAnsi="Times New Roman" w:cs="Times New Roman"/>
          <w:color w:val="auto"/>
          <w:sz w:val="22"/>
          <w:szCs w:val="22"/>
        </w:rPr>
        <w:t>12.</w:t>
      </w:r>
      <w:r w:rsidRPr="009A3BBF">
        <w:rPr>
          <w:rFonts w:ascii="Times New Roman" w:hAnsi="Times New Roman" w:cs="Times New Roman"/>
          <w:color w:val="auto"/>
          <w:sz w:val="22"/>
          <w:szCs w:val="22"/>
        </w:rPr>
        <w:tab/>
        <w:t>The Supplier shall update the software source codes, together with their description and commentary, and other information and documentation, immediately after any changes are made to the software, but no later than with</w:t>
      </w:r>
      <w:r w:rsidR="001E1050">
        <w:rPr>
          <w:rFonts w:ascii="Times New Roman" w:hAnsi="Times New Roman" w:cs="Times New Roman"/>
          <w:color w:val="auto"/>
          <w:sz w:val="22"/>
          <w:szCs w:val="22"/>
        </w:rPr>
        <w:t>in 7 working days of the change</w:t>
      </w:r>
      <w:r w:rsidR="00507C39">
        <w:rPr>
          <w:rFonts w:ascii="Times New Roman" w:hAnsi="Times New Roman" w:cs="Times New Roman"/>
          <w:color w:val="auto"/>
          <w:sz w:val="22"/>
          <w:szCs w:val="22"/>
        </w:rPr>
        <w:t>.</w:t>
      </w:r>
    </w:p>
    <w:p w14:paraId="7E683951"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13.</w:t>
      </w:r>
      <w:r w:rsidRPr="009A3BBF">
        <w:rPr>
          <w:rFonts w:ascii="Times New Roman" w:hAnsi="Times New Roman" w:cs="Times New Roman"/>
          <w:color w:val="auto"/>
          <w:sz w:val="22"/>
          <w:szCs w:val="22"/>
        </w:rPr>
        <w:tab/>
        <w:t>The remuneration for the performance hereof shall include all services to be provided by the Supplier, as indicated in this paragraph, in parti</w:t>
      </w:r>
      <w:r w:rsidR="00DE5EDF" w:rsidRPr="009A3BBF">
        <w:rPr>
          <w:rFonts w:ascii="Times New Roman" w:hAnsi="Times New Roman" w:cs="Times New Roman"/>
          <w:color w:val="auto"/>
          <w:sz w:val="22"/>
          <w:szCs w:val="22"/>
        </w:rPr>
        <w:t>cular the transfer of copyright</w:t>
      </w:r>
      <w:r w:rsidRPr="009A3BBF">
        <w:rPr>
          <w:rFonts w:ascii="Times New Roman" w:hAnsi="Times New Roman" w:cs="Times New Roman"/>
          <w:color w:val="auto"/>
          <w:sz w:val="22"/>
          <w:szCs w:val="22"/>
        </w:rPr>
        <w:t xml:space="preserve"> in all fields of use</w:t>
      </w:r>
      <w:r w:rsidR="00F4547D" w:rsidRPr="009A3BBF">
        <w:rPr>
          <w:rFonts w:ascii="Times New Roman" w:hAnsi="Times New Roman" w:cs="Times New Roman"/>
          <w:color w:val="auto"/>
          <w:sz w:val="22"/>
          <w:szCs w:val="22"/>
        </w:rPr>
        <w:t xml:space="preserve"> </w:t>
      </w:r>
      <w:r w:rsidRPr="009A3BBF">
        <w:rPr>
          <w:rStyle w:val="cf01"/>
          <w:rFonts w:ascii="Times New Roman" w:hAnsi="Times New Roman" w:cs="Times New Roman"/>
          <w:color w:val="auto"/>
          <w:sz w:val="22"/>
          <w:szCs w:val="22"/>
        </w:rPr>
        <w:t xml:space="preserve">known upon </w:t>
      </w:r>
      <w:r w:rsidR="00DE5EDF" w:rsidRPr="009A3BBF">
        <w:rPr>
          <w:rStyle w:val="cf01"/>
          <w:rFonts w:ascii="Times New Roman" w:hAnsi="Times New Roman" w:cs="Times New Roman"/>
          <w:color w:val="auto"/>
          <w:sz w:val="22"/>
          <w:szCs w:val="22"/>
        </w:rPr>
        <w:t xml:space="preserve">the </w:t>
      </w:r>
      <w:r w:rsidRPr="009A3BBF">
        <w:rPr>
          <w:rStyle w:val="cf01"/>
          <w:rFonts w:ascii="Times New Roman" w:hAnsi="Times New Roman" w:cs="Times New Roman"/>
          <w:color w:val="auto"/>
          <w:sz w:val="22"/>
          <w:szCs w:val="22"/>
        </w:rPr>
        <w:t>conclusion hereof, including those specified in 50 ACRR and listed above, the granting of all licences</w:t>
      </w:r>
      <w:r w:rsidRPr="009A3BBF">
        <w:rPr>
          <w:rFonts w:ascii="Times New Roman" w:hAnsi="Times New Roman" w:cs="Times New Roman"/>
          <w:color w:val="auto"/>
          <w:sz w:val="22"/>
          <w:szCs w:val="22"/>
        </w:rPr>
        <w:t>, consent and authorisations, including those o</w:t>
      </w:r>
      <w:r w:rsidR="00DE5EDF" w:rsidRPr="009A3BBF">
        <w:rPr>
          <w:rFonts w:ascii="Times New Roman" w:hAnsi="Times New Roman" w:cs="Times New Roman"/>
          <w:color w:val="auto"/>
          <w:sz w:val="22"/>
          <w:szCs w:val="22"/>
        </w:rPr>
        <w:t xml:space="preserve">btained by the Supplier for the </w:t>
      </w:r>
      <w:r w:rsidRPr="009A3BBF">
        <w:rPr>
          <w:rFonts w:ascii="Times New Roman" w:hAnsi="Times New Roman" w:cs="Times New Roman"/>
          <w:color w:val="auto"/>
          <w:sz w:val="22"/>
          <w:szCs w:val="22"/>
        </w:rPr>
        <w:t xml:space="preserve">Third-Party Software and any other costs incurred by the Supplier. The Supplier also declares that the remuneration referred to herein shall include any remuneration to the author(s) for the creation of a solution subject to protection, in particular patent protection, which the Supplier shall, in that case, pay to or settle with the author(s) within its own means. </w:t>
      </w:r>
    </w:p>
    <w:p w14:paraId="7F6BDB06"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14.</w:t>
      </w:r>
      <w:r w:rsidRPr="009A3BBF">
        <w:rPr>
          <w:rFonts w:ascii="Times New Roman" w:hAnsi="Times New Roman" w:cs="Times New Roman"/>
          <w:color w:val="auto"/>
          <w:sz w:val="22"/>
          <w:szCs w:val="22"/>
        </w:rPr>
        <w:tab/>
        <w:t>The licences referred to in Pars. 2 – 5 shall be granted without any tim</w:t>
      </w:r>
      <w:r w:rsidR="00DE5EDF" w:rsidRPr="009A3BBF">
        <w:rPr>
          <w:rFonts w:ascii="Times New Roman" w:hAnsi="Times New Roman" w:cs="Times New Roman"/>
          <w:color w:val="auto"/>
          <w:sz w:val="22"/>
          <w:szCs w:val="22"/>
        </w:rPr>
        <w:t>e and territorial restrictions.</w:t>
      </w:r>
    </w:p>
    <w:p w14:paraId="67BE6618" w14:textId="6EC023E3" w:rsidR="00CA5F2A" w:rsidRPr="003D24D2" w:rsidRDefault="004465FC" w:rsidP="005C7F04">
      <w:pPr>
        <w:pStyle w:val="Default"/>
        <w:ind w:left="567" w:hanging="567"/>
        <w:jc w:val="both"/>
        <w:rPr>
          <w:rFonts w:ascii="Times New Roman" w:hAnsi="Times New Roman"/>
          <w:strike/>
          <w:color w:val="FF0000"/>
          <w:sz w:val="22"/>
          <w:rPrChange w:id="218" w:author="Agata Siwak" w:date="2025-12-08T06:44:00Z" w16du:dateUtc="2025-12-08T05:44:00Z">
            <w:rPr>
              <w:rFonts w:ascii="Times New Roman" w:hAnsi="Times New Roman"/>
              <w:color w:val="auto"/>
              <w:sz w:val="22"/>
            </w:rPr>
          </w:rPrChange>
        </w:rPr>
      </w:pPr>
      <w:r w:rsidRPr="009A3BBF">
        <w:rPr>
          <w:rFonts w:ascii="Times New Roman" w:hAnsi="Times New Roman" w:cs="Times New Roman"/>
          <w:color w:val="auto"/>
          <w:sz w:val="22"/>
          <w:szCs w:val="22"/>
        </w:rPr>
        <w:t>15.</w:t>
      </w:r>
      <w:r w:rsidRPr="009A3BBF">
        <w:rPr>
          <w:rFonts w:ascii="Times New Roman" w:hAnsi="Times New Roman" w:cs="Times New Roman"/>
          <w:color w:val="auto"/>
          <w:sz w:val="22"/>
          <w:szCs w:val="22"/>
        </w:rPr>
        <w:tab/>
        <w:t xml:space="preserve">The Supplier acknowledges that its obligations under this paragraph, in particular the licences referred to in Pars. 2 – 5, serve to enable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to use the Supply Object to its full extent. The Supplier undertakes not to </w:t>
      </w:r>
      <w:r w:rsidR="00DE5EDF" w:rsidRPr="009A3BBF">
        <w:rPr>
          <w:rFonts w:ascii="Times New Roman" w:hAnsi="Times New Roman" w:cs="Times New Roman"/>
          <w:color w:val="auto"/>
          <w:sz w:val="22"/>
          <w:szCs w:val="22"/>
        </w:rPr>
        <w:t>dissolve</w:t>
      </w:r>
      <w:r w:rsidRPr="009A3BBF">
        <w:rPr>
          <w:rFonts w:ascii="Times New Roman" w:hAnsi="Times New Roman" w:cs="Times New Roman"/>
          <w:color w:val="auto"/>
          <w:sz w:val="22"/>
          <w:szCs w:val="22"/>
        </w:rPr>
        <w:t xml:space="preserve"> them in any way, in particular by termination or withdrawal. In the event of a breach of this obligation in relation to the licences referred to in Pars. 2 – 5, the Supplier shall pay a contractual penalty of PLN 50,000 (say: fifty thousand zloty), provided that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may seek compensation on general principles in excess of the stipulated contractual penalties</w:t>
      </w:r>
      <w:del w:id="219" w:author="Agata Siwak" w:date="2025-12-08T06:44:00Z" w16du:dateUtc="2025-12-08T05:44:00Z">
        <w:r w:rsidRPr="009A3BBF">
          <w:rPr>
            <w:rFonts w:ascii="Times New Roman" w:hAnsi="Times New Roman" w:cs="Times New Roman"/>
            <w:color w:val="auto"/>
            <w:sz w:val="22"/>
            <w:szCs w:val="22"/>
          </w:rPr>
          <w:delText>.</w:delText>
        </w:r>
      </w:del>
      <w:ins w:id="220" w:author="Agata Siwak" w:date="2025-12-08T06:44:00Z" w16du:dateUtc="2025-12-08T05:44:00Z">
        <w:r w:rsidRPr="009A3BBF">
          <w:rPr>
            <w:rFonts w:ascii="Times New Roman" w:hAnsi="Times New Roman" w:cs="Times New Roman"/>
            <w:color w:val="auto"/>
            <w:sz w:val="22"/>
            <w:szCs w:val="22"/>
          </w:rPr>
          <w:t>.</w:t>
        </w:r>
        <w:r w:rsidRPr="001E1050">
          <w:rPr>
            <w:rFonts w:ascii="Times New Roman" w:hAnsi="Times New Roman" w:cs="Times New Roman"/>
            <w:strike/>
            <w:color w:val="FF0000"/>
            <w:sz w:val="22"/>
            <w:szCs w:val="22"/>
          </w:rPr>
          <w:t>.</w:t>
        </w:r>
      </w:ins>
    </w:p>
    <w:p w14:paraId="0E5F9CBC" w14:textId="77777777" w:rsidR="00CA5F2A" w:rsidRPr="009A3BBF" w:rsidRDefault="004465FC" w:rsidP="005C7F04">
      <w:pPr>
        <w:pStyle w:val="Default"/>
        <w:ind w:left="567" w:hanging="567"/>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16.</w:t>
      </w:r>
      <w:r w:rsidRPr="009A3BBF">
        <w:rPr>
          <w:rFonts w:ascii="Times New Roman" w:hAnsi="Times New Roman" w:cs="Times New Roman"/>
          <w:color w:val="auto"/>
          <w:sz w:val="22"/>
          <w:szCs w:val="22"/>
        </w:rPr>
        <w:tab/>
        <w:t xml:space="preserve">Without prejudice to the other provisions of this paragraph, the Supplier acknowledges that all rights to the Supply Object and all its elements, in versions prepared for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w:t>
      </w:r>
      <w:r w:rsidR="009A3BBF" w:rsidRPr="009A3BBF">
        <w:rPr>
          <w:rFonts w:ascii="Times New Roman" w:hAnsi="Times New Roman" w:cs="Times New Roman"/>
          <w:color w:val="auto"/>
          <w:sz w:val="22"/>
          <w:szCs w:val="22"/>
        </w:rPr>
        <w:t xml:space="preserve"> </w:t>
      </w:r>
      <w:r w:rsidR="00DE5EDF" w:rsidRPr="009A3BBF">
        <w:rPr>
          <w:rFonts w:ascii="Times New Roman" w:hAnsi="Times New Roman" w:cs="Times New Roman"/>
          <w:color w:val="auto"/>
          <w:sz w:val="22"/>
          <w:szCs w:val="22"/>
        </w:rPr>
        <w:t>including:</w:t>
      </w:r>
      <w:r w:rsidRPr="009A3BBF">
        <w:rPr>
          <w:rFonts w:ascii="Times New Roman" w:hAnsi="Times New Roman" w:cs="Times New Roman"/>
          <w:color w:val="auto"/>
          <w:sz w:val="22"/>
          <w:szCs w:val="22"/>
        </w:rPr>
        <w:t xml:space="preserve"> design documentation, technical documentation, instructions, recommendations, graphic designs, databases, training materials, the Dedicated Software, codes and service passwords for control programs, shall pass to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and the Supplier may not use, dispose of or exercise any subsidiary rights, in particular the right to produce on its own or allow others to produce them and to market them.</w:t>
      </w:r>
    </w:p>
    <w:p w14:paraId="050C8F00" w14:textId="211B09E5" w:rsidR="00CA5F2A" w:rsidRPr="003D24D2" w:rsidRDefault="004465FC" w:rsidP="005C7F04">
      <w:pPr>
        <w:pStyle w:val="Default"/>
        <w:tabs>
          <w:tab w:val="left" w:pos="-4395"/>
          <w:tab w:val="left" w:pos="709"/>
        </w:tabs>
        <w:ind w:left="567" w:hanging="567"/>
        <w:jc w:val="both"/>
        <w:rPr>
          <w:rFonts w:ascii="Times New Roman" w:hAnsi="Times New Roman"/>
          <w:strike/>
          <w:color w:val="FF0000"/>
          <w:sz w:val="22"/>
          <w:rPrChange w:id="221" w:author="Agata Siwak" w:date="2025-12-08T06:44:00Z" w16du:dateUtc="2025-12-08T05:44:00Z">
            <w:rPr>
              <w:rFonts w:ascii="Times New Roman" w:hAnsi="Times New Roman"/>
              <w:color w:val="auto"/>
              <w:sz w:val="22"/>
            </w:rPr>
          </w:rPrChange>
        </w:rPr>
      </w:pPr>
      <w:r w:rsidRPr="009A3BBF">
        <w:rPr>
          <w:rFonts w:ascii="Times New Roman" w:hAnsi="Times New Roman" w:cs="Times New Roman"/>
          <w:color w:val="auto"/>
          <w:sz w:val="22"/>
          <w:szCs w:val="22"/>
        </w:rPr>
        <w:t>17.</w:t>
      </w:r>
      <w:r w:rsidRPr="009A3BBF">
        <w:rPr>
          <w:rFonts w:ascii="Times New Roman" w:hAnsi="Times New Roman" w:cs="Times New Roman"/>
          <w:color w:val="auto"/>
          <w:sz w:val="22"/>
          <w:szCs w:val="22"/>
        </w:rPr>
        <w:tab/>
        <w:t xml:space="preserve">For the avoidance of doubt, the Parties confirm that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may dispose of the Supply Object to third parties, which shall pertain, in particular, to all rights, including software related to the Supply Object, which means that the </w:t>
      </w:r>
      <w:r w:rsidR="009A5146">
        <w:rPr>
          <w:rFonts w:ascii="Times New Roman" w:hAnsi="Times New Roman" w:cs="Times New Roman"/>
          <w:color w:val="auto"/>
          <w:sz w:val="22"/>
          <w:szCs w:val="22"/>
        </w:rPr>
        <w:t>Contracting Authority</w:t>
      </w:r>
      <w:r w:rsidRPr="009A3BBF">
        <w:rPr>
          <w:rFonts w:ascii="Times New Roman" w:hAnsi="Times New Roman" w:cs="Times New Roman"/>
          <w:color w:val="auto"/>
          <w:sz w:val="22"/>
          <w:szCs w:val="22"/>
        </w:rPr>
        <w:t xml:space="preserve"> may, in particular, transfer them to third parties, including the transfer of copyright, licences, authorisations and consent, without the need to obtain </w:t>
      </w:r>
      <w:r w:rsidR="00DE5EDF" w:rsidRPr="009A3BBF">
        <w:rPr>
          <w:rFonts w:ascii="Times New Roman" w:hAnsi="Times New Roman" w:cs="Times New Roman"/>
          <w:color w:val="auto"/>
          <w:sz w:val="22"/>
          <w:szCs w:val="22"/>
        </w:rPr>
        <w:t xml:space="preserve">any </w:t>
      </w:r>
      <w:r w:rsidRPr="009A3BBF">
        <w:rPr>
          <w:rFonts w:ascii="Times New Roman" w:hAnsi="Times New Roman" w:cs="Times New Roman"/>
          <w:color w:val="auto"/>
          <w:sz w:val="22"/>
          <w:szCs w:val="22"/>
        </w:rPr>
        <w:t>additional consent from the Supplier or any other parties. In the event of such disposition, all provisions of this paragraph shall apply to the aforementioned third party.</w:t>
      </w:r>
    </w:p>
    <w:p w14:paraId="4DD6970A" w14:textId="77777777" w:rsidR="0037794C" w:rsidRPr="009A3BBF" w:rsidRDefault="004465FC" w:rsidP="005C7F04">
      <w:pPr>
        <w:tabs>
          <w:tab w:val="left" w:pos="-1296"/>
          <w:tab w:val="left" w:pos="0"/>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18.</w:t>
      </w:r>
      <w:r w:rsidRPr="009A3BBF">
        <w:rPr>
          <w:rFonts w:ascii="Times New Roman" w:hAnsi="Times New Roman" w:cs="Times New Roman"/>
          <w:sz w:val="22"/>
          <w:szCs w:val="22"/>
        </w:rPr>
        <w:tab/>
        <w:t xml:space="preserve">In the event that any claims for copyright infringement are made against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3C6D42A2" w14:textId="77777777" w:rsidR="0037794C" w:rsidRPr="009A3BBF" w:rsidRDefault="004465FC" w:rsidP="005C7F04">
      <w:pPr>
        <w:tabs>
          <w:tab w:val="left" w:pos="-1296"/>
          <w:tab w:val="left" w:pos="0"/>
        </w:tabs>
        <w:ind w:left="1134" w:hanging="283"/>
        <w:jc w:val="both"/>
        <w:rPr>
          <w:rFonts w:ascii="Times New Roman" w:hAnsi="Times New Roman" w:cs="Times New Roman"/>
          <w:sz w:val="22"/>
          <w:szCs w:val="22"/>
        </w:rPr>
      </w:pPr>
      <w:r w:rsidRPr="009A3BBF">
        <w:rPr>
          <w:rFonts w:ascii="Times New Roman" w:hAnsi="Times New Roman" w:cs="Times New Roman"/>
          <w:sz w:val="22"/>
          <w:szCs w:val="22"/>
        </w:rPr>
        <w:t>a)</w:t>
      </w:r>
      <w:r w:rsidRPr="009A3BBF">
        <w:rPr>
          <w:rFonts w:ascii="Times New Roman" w:hAnsi="Times New Roman" w:cs="Times New Roman"/>
          <w:sz w:val="22"/>
          <w:szCs w:val="22"/>
        </w:rPr>
        <w:tab/>
        <w:t xml:space="preserve">the Supplier shall assume full responsibility for any consequences arising from such claims, which includes mitigating any damage suffered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46A21F30" w14:textId="77777777" w:rsidR="0037794C" w:rsidRPr="009A3BBF" w:rsidRDefault="004465FC" w:rsidP="005C7F04">
      <w:pPr>
        <w:tabs>
          <w:tab w:val="left" w:pos="-1296"/>
          <w:tab w:val="left" w:pos="0"/>
        </w:tabs>
        <w:ind w:left="1134" w:hanging="283"/>
        <w:jc w:val="both"/>
        <w:rPr>
          <w:rFonts w:ascii="Times New Roman" w:hAnsi="Times New Roman" w:cs="Times New Roman"/>
          <w:sz w:val="22"/>
          <w:szCs w:val="22"/>
        </w:rPr>
      </w:pPr>
      <w:r w:rsidRPr="009A3BBF">
        <w:rPr>
          <w:rFonts w:ascii="Times New Roman" w:hAnsi="Times New Roman" w:cs="Times New Roman"/>
          <w:sz w:val="22"/>
          <w:szCs w:val="22"/>
        </w:rPr>
        <w:t>b)</w:t>
      </w:r>
      <w:r w:rsidRPr="009A3BBF">
        <w:rPr>
          <w:rFonts w:ascii="Times New Roman" w:hAnsi="Times New Roman" w:cs="Times New Roman"/>
          <w:sz w:val="22"/>
          <w:szCs w:val="22"/>
        </w:rPr>
        <w:tab/>
      </w:r>
      <w:r w:rsidR="00DE5EDF" w:rsidRPr="009A3BBF">
        <w:rPr>
          <w:rFonts w:ascii="Times New Roman" w:hAnsi="Times New Roman" w:cs="Times New Roman"/>
          <w:sz w:val="22"/>
          <w:szCs w:val="22"/>
        </w:rPr>
        <w:t>if the</w:t>
      </w:r>
      <w:r w:rsidRPr="009A3BBF">
        <w:rPr>
          <w:rFonts w:ascii="Times New Roman" w:hAnsi="Times New Roman" w:cs="Times New Roman"/>
          <w:sz w:val="22"/>
          <w:szCs w:val="22"/>
        </w:rPr>
        <w:t xml:space="preserve"> case is referred to court, arbitration or proceedings of a similar nature, the Supplier shall join the proceedings with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and shall cover all costs related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’s participation in such proceedings, including the costs of legal services incurred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54934236" w14:textId="77777777" w:rsidR="0037794C" w:rsidRPr="009A3BBF" w:rsidRDefault="00DE5EDF" w:rsidP="005C7F04">
      <w:pPr>
        <w:tabs>
          <w:tab w:val="left" w:pos="-1296"/>
          <w:tab w:val="left" w:pos="0"/>
        </w:tabs>
        <w:ind w:left="1134" w:hanging="283"/>
        <w:jc w:val="both"/>
        <w:rPr>
          <w:rFonts w:ascii="Times New Roman" w:hAnsi="Times New Roman" w:cs="Times New Roman"/>
          <w:sz w:val="22"/>
          <w:szCs w:val="22"/>
        </w:rPr>
      </w:pPr>
      <w:r w:rsidRPr="009A3BBF">
        <w:rPr>
          <w:rFonts w:ascii="Times New Roman" w:hAnsi="Times New Roman" w:cs="Times New Roman"/>
          <w:sz w:val="22"/>
          <w:szCs w:val="22"/>
        </w:rPr>
        <w:t>c)</w:t>
      </w:r>
      <w:r w:rsidRPr="009A3BBF">
        <w:rPr>
          <w:rFonts w:ascii="Times New Roman" w:hAnsi="Times New Roman" w:cs="Times New Roman"/>
          <w:sz w:val="22"/>
          <w:szCs w:val="22"/>
        </w:rPr>
        <w:tab/>
        <w:t>t</w:t>
      </w:r>
      <w:r w:rsidR="004465FC" w:rsidRPr="009A3BBF">
        <w:rPr>
          <w:rFonts w:ascii="Times New Roman" w:hAnsi="Times New Roman" w:cs="Times New Roman"/>
          <w:sz w:val="22"/>
          <w:szCs w:val="22"/>
        </w:rPr>
        <w:t xml:space="preserve">he Supplier shall bear all costs related to the need to cover proprietary or non-proprietary claims related to copyright infringement, and if the coverage of such claims is enforced against the </w:t>
      </w:r>
      <w:r w:rsidR="009A5146">
        <w:rPr>
          <w:rFonts w:ascii="Times New Roman" w:hAnsi="Times New Roman" w:cs="Times New Roman"/>
          <w:sz w:val="22"/>
          <w:szCs w:val="22"/>
        </w:rPr>
        <w:t>Contracting Authority</w:t>
      </w:r>
      <w:r w:rsidR="004465FC" w:rsidRPr="009A3BBF">
        <w:rPr>
          <w:rFonts w:ascii="Times New Roman" w:hAnsi="Times New Roman" w:cs="Times New Roman"/>
          <w:sz w:val="22"/>
          <w:szCs w:val="22"/>
        </w:rPr>
        <w:t xml:space="preserve">, including on the basis of judgements or settlements of a similar nature, against the </w:t>
      </w:r>
      <w:r w:rsidR="009A5146">
        <w:rPr>
          <w:rFonts w:ascii="Times New Roman" w:hAnsi="Times New Roman" w:cs="Times New Roman"/>
          <w:sz w:val="22"/>
          <w:szCs w:val="22"/>
        </w:rPr>
        <w:t>Contracting Authority</w:t>
      </w:r>
      <w:r w:rsidR="004465FC" w:rsidRPr="009A3BBF">
        <w:rPr>
          <w:rFonts w:ascii="Times New Roman" w:hAnsi="Times New Roman" w:cs="Times New Roman"/>
          <w:sz w:val="22"/>
          <w:szCs w:val="22"/>
        </w:rPr>
        <w:t xml:space="preserve">, the Supplier shall reimburse the </w:t>
      </w:r>
      <w:r w:rsidR="009A5146">
        <w:rPr>
          <w:rFonts w:ascii="Times New Roman" w:hAnsi="Times New Roman" w:cs="Times New Roman"/>
          <w:sz w:val="22"/>
          <w:szCs w:val="22"/>
        </w:rPr>
        <w:t>Contracting Authority</w:t>
      </w:r>
      <w:r w:rsidR="004465FC" w:rsidRPr="009A3BBF">
        <w:rPr>
          <w:rFonts w:ascii="Times New Roman" w:hAnsi="Times New Roman" w:cs="Times New Roman"/>
          <w:sz w:val="22"/>
          <w:szCs w:val="22"/>
        </w:rPr>
        <w:t xml:space="preserve"> for all related costs.</w:t>
      </w:r>
    </w:p>
    <w:p w14:paraId="2EC1D249" w14:textId="77777777" w:rsidR="003D24D2" w:rsidRDefault="003D24D2" w:rsidP="005C7F04">
      <w:pPr>
        <w:ind w:left="567" w:hanging="567"/>
        <w:jc w:val="center"/>
        <w:rPr>
          <w:rFonts w:ascii="Times New Roman" w:hAnsi="Times New Roman"/>
          <w:b/>
          <w:sz w:val="22"/>
          <w:rPrChange w:id="222" w:author="Agata Siwak" w:date="2025-12-08T06:44:00Z" w16du:dateUtc="2025-12-08T05:44:00Z">
            <w:rPr>
              <w:rFonts w:ascii="Times New Roman" w:hAnsi="Times New Roman"/>
              <w:sz w:val="22"/>
            </w:rPr>
          </w:rPrChange>
        </w:rPr>
        <w:pPrChange w:id="223" w:author="Agata Siwak" w:date="2025-12-08T06:44:00Z" w16du:dateUtc="2025-12-08T05:44:00Z">
          <w:pPr>
            <w:tabs>
              <w:tab w:val="left" w:pos="-1296"/>
              <w:tab w:val="left" w:pos="0"/>
            </w:tabs>
            <w:jc w:val="both"/>
          </w:pPr>
        </w:pPrChange>
      </w:pPr>
    </w:p>
    <w:p w14:paraId="6DF7D538" w14:textId="286B12ED" w:rsidR="00CA5F2A" w:rsidRPr="009A3BBF" w:rsidRDefault="00AA2904" w:rsidP="005C7F04">
      <w:pPr>
        <w:ind w:left="567" w:hanging="567"/>
        <w:jc w:val="center"/>
        <w:rPr>
          <w:rFonts w:ascii="Times New Roman" w:hAnsi="Times New Roman" w:cs="Times New Roman"/>
          <w:sz w:val="22"/>
          <w:szCs w:val="22"/>
        </w:rPr>
      </w:pPr>
      <w:r w:rsidRPr="009A3BBF">
        <w:rPr>
          <w:rFonts w:ascii="Times New Roman" w:hAnsi="Times New Roman" w:cs="Times New Roman"/>
          <w:b/>
          <w:sz w:val="22"/>
          <w:szCs w:val="22"/>
        </w:rPr>
        <w:t>§12</w:t>
      </w:r>
    </w:p>
    <w:p w14:paraId="57BBCA57" w14:textId="77777777" w:rsidR="00A3325C" w:rsidRPr="009A3BBF" w:rsidRDefault="00DE5EDF" w:rsidP="005C7F04">
      <w:pPr>
        <w:pStyle w:val="Nagwek"/>
        <w:tabs>
          <w:tab w:val="left" w:pos="0"/>
        </w:tabs>
        <w:ind w:left="567" w:hanging="567"/>
        <w:jc w:val="center"/>
        <w:rPr>
          <w:rStyle w:val="FontStyle63"/>
          <w:rFonts w:ascii="Times New Roman" w:hAnsi="Times New Roman" w:cs="Times New Roman"/>
          <w:b/>
          <w:bCs/>
        </w:rPr>
      </w:pPr>
      <w:r w:rsidRPr="009A3BBF">
        <w:rPr>
          <w:rStyle w:val="FontStyle63"/>
          <w:rFonts w:ascii="Times New Roman" w:hAnsi="Times New Roman" w:cs="Times New Roman"/>
          <w:b/>
        </w:rPr>
        <w:t>Contractual penalties</w:t>
      </w:r>
    </w:p>
    <w:p w14:paraId="5A4E5554" w14:textId="77777777" w:rsidR="00AA2904" w:rsidRPr="009A3BBF" w:rsidRDefault="00AA2904" w:rsidP="005C7F04">
      <w:pPr>
        <w:pStyle w:val="Nagwek"/>
        <w:tabs>
          <w:tab w:val="left" w:pos="0"/>
        </w:tabs>
        <w:ind w:left="567" w:hanging="567"/>
        <w:rPr>
          <w:rFonts w:ascii="Times New Roman" w:hAnsi="Times New Roman"/>
          <w:sz w:val="22"/>
          <w:szCs w:val="22"/>
        </w:rPr>
      </w:pPr>
    </w:p>
    <w:p w14:paraId="0A2C5CAC" w14:textId="77777777" w:rsidR="0071544A" w:rsidRPr="009A3BBF" w:rsidRDefault="00881FDB" w:rsidP="005C7F04">
      <w:pPr>
        <w:pStyle w:val="Nagwek"/>
        <w:tabs>
          <w:tab w:val="left" w:pos="0"/>
        </w:tabs>
        <w:ind w:left="567" w:hanging="567"/>
        <w:jc w:val="both"/>
        <w:rPr>
          <w:rFonts w:ascii="Times New Roman" w:hAnsi="Times New Roman"/>
          <w:sz w:val="22"/>
          <w:szCs w:val="22"/>
        </w:rPr>
      </w:pPr>
      <w:r w:rsidRPr="009A3BBF">
        <w:rPr>
          <w:rFonts w:ascii="Times New Roman" w:hAnsi="Times New Roman"/>
          <w:sz w:val="22"/>
          <w:szCs w:val="22"/>
        </w:rPr>
        <w:t>1.</w:t>
      </w:r>
      <w:r w:rsidRPr="009A3BBF">
        <w:rPr>
          <w:rFonts w:ascii="Times New Roman" w:hAnsi="Times New Roman"/>
          <w:sz w:val="22"/>
          <w:szCs w:val="22"/>
        </w:rPr>
        <w:tab/>
        <w:t xml:space="preserve">The Supplier shall pay contractual penalties to the </w:t>
      </w:r>
      <w:r w:rsidR="009A5146">
        <w:rPr>
          <w:rFonts w:ascii="Times New Roman" w:hAnsi="Times New Roman"/>
          <w:sz w:val="22"/>
          <w:szCs w:val="22"/>
        </w:rPr>
        <w:t>Contracting Authority</w:t>
      </w:r>
      <w:r w:rsidRPr="009A3BBF">
        <w:rPr>
          <w:rFonts w:ascii="Times New Roman" w:hAnsi="Times New Roman"/>
          <w:sz w:val="22"/>
          <w:szCs w:val="22"/>
        </w:rPr>
        <w:t xml:space="preserve"> in the event of:</w:t>
      </w:r>
    </w:p>
    <w:p w14:paraId="62EBEE33" w14:textId="5C2DA88F" w:rsidR="0038545D" w:rsidRPr="009A3BBF" w:rsidRDefault="004465FC" w:rsidP="005C7F04">
      <w:pPr>
        <w:pStyle w:val="Nagwek"/>
        <w:ind w:left="1134" w:hanging="283"/>
        <w:jc w:val="both"/>
        <w:rPr>
          <w:rFonts w:ascii="Times New Roman" w:hAnsi="Times New Roman"/>
          <w:bCs/>
          <w:sz w:val="22"/>
          <w:szCs w:val="22"/>
        </w:rPr>
      </w:pPr>
      <w:r w:rsidRPr="009A3BBF">
        <w:rPr>
          <w:rFonts w:ascii="Times New Roman" w:hAnsi="Times New Roman"/>
          <w:sz w:val="22"/>
          <w:szCs w:val="22"/>
        </w:rPr>
        <w:t>a)</w:t>
      </w:r>
      <w:r w:rsidRPr="009A3BBF">
        <w:rPr>
          <w:rFonts w:ascii="Times New Roman" w:hAnsi="Times New Roman"/>
          <w:sz w:val="22"/>
          <w:szCs w:val="22"/>
        </w:rPr>
        <w:tab/>
        <w:t>the Supplier’s delay in performing the Subject-Matter of the Contract relative</w:t>
      </w:r>
      <w:r w:rsidR="00DE5EDF" w:rsidRPr="009A3BBF">
        <w:rPr>
          <w:rFonts w:ascii="Times New Roman" w:hAnsi="Times New Roman"/>
          <w:sz w:val="22"/>
          <w:szCs w:val="22"/>
        </w:rPr>
        <w:t xml:space="preserve"> to the dates stipulated in § </w:t>
      </w:r>
      <w:r w:rsidR="00F20689">
        <w:rPr>
          <w:rFonts w:ascii="Times New Roman" w:hAnsi="Times New Roman"/>
          <w:sz w:val="22"/>
          <w:szCs w:val="22"/>
        </w:rPr>
        <w:t>5</w:t>
      </w:r>
      <w:r w:rsidRPr="009A3BBF">
        <w:rPr>
          <w:rFonts w:ascii="Times New Roman" w:hAnsi="Times New Roman"/>
          <w:sz w:val="22"/>
          <w:szCs w:val="22"/>
        </w:rPr>
        <w:t>(1</w:t>
      </w:r>
      <w:del w:id="224" w:author="Agata Siwak" w:date="2025-12-08T06:44:00Z" w16du:dateUtc="2025-12-08T05:44:00Z">
        <w:r w:rsidRPr="009A3BBF">
          <w:rPr>
            <w:rFonts w:ascii="Times New Roman" w:hAnsi="Times New Roman"/>
            <w:sz w:val="22"/>
            <w:szCs w:val="22"/>
          </w:rPr>
          <w:delText>)</w:delText>
        </w:r>
        <w:r w:rsidR="000B51B9">
          <w:rPr>
            <w:rFonts w:ascii="Times New Roman" w:hAnsi="Times New Roman"/>
            <w:sz w:val="22"/>
            <w:szCs w:val="22"/>
          </w:rPr>
          <w:delText>(a</w:delText>
        </w:r>
      </w:del>
      <w:r w:rsidRPr="009A3BBF">
        <w:rPr>
          <w:rFonts w:ascii="Times New Roman" w:hAnsi="Times New Roman"/>
          <w:sz w:val="22"/>
          <w:szCs w:val="22"/>
        </w:rPr>
        <w:t xml:space="preserve">) hereof, in the amount corresponding to 0.25% of the net remuneration defined </w:t>
      </w:r>
      <w:bookmarkStart w:id="225" w:name="_Hlk130392261"/>
      <w:r w:rsidRPr="009A3BBF">
        <w:rPr>
          <w:rFonts w:ascii="Times New Roman" w:hAnsi="Times New Roman"/>
          <w:sz w:val="22"/>
          <w:szCs w:val="22"/>
        </w:rPr>
        <w:t xml:space="preserve">in </w:t>
      </w:r>
      <w:bookmarkStart w:id="226" w:name="_Hlk130392192"/>
      <w:r w:rsidRPr="009A3BBF">
        <w:rPr>
          <w:rFonts w:ascii="Times New Roman" w:hAnsi="Times New Roman"/>
          <w:sz w:val="22"/>
          <w:szCs w:val="22"/>
        </w:rPr>
        <w:t>§</w:t>
      </w:r>
      <w:bookmarkEnd w:id="226"/>
      <w:r w:rsidR="00DE5EDF" w:rsidRPr="009A3BBF">
        <w:rPr>
          <w:rFonts w:ascii="Times New Roman" w:hAnsi="Times New Roman"/>
          <w:sz w:val="22"/>
          <w:szCs w:val="22"/>
        </w:rPr>
        <w:t xml:space="preserve"> 8</w:t>
      </w:r>
      <w:r w:rsidRPr="009A3BBF">
        <w:rPr>
          <w:rFonts w:ascii="Times New Roman" w:hAnsi="Times New Roman"/>
          <w:sz w:val="22"/>
          <w:szCs w:val="22"/>
        </w:rPr>
        <w:t xml:space="preserve">(1) hereof, </w:t>
      </w:r>
      <w:bookmarkEnd w:id="225"/>
      <w:r w:rsidRPr="009A3BBF">
        <w:rPr>
          <w:rFonts w:ascii="Times New Roman" w:hAnsi="Times New Roman"/>
          <w:sz w:val="22"/>
          <w:szCs w:val="22"/>
        </w:rPr>
        <w:t>for each day of the delay;</w:t>
      </w:r>
    </w:p>
    <w:p w14:paraId="5EA861C5" w14:textId="77777777" w:rsidR="000B51B9" w:rsidRPr="000B51B9" w:rsidRDefault="004465FC" w:rsidP="000B51B9">
      <w:pPr>
        <w:pStyle w:val="Nagwek"/>
        <w:ind w:left="1134" w:hanging="283"/>
        <w:jc w:val="both"/>
        <w:rPr>
          <w:del w:id="227" w:author="Agata Siwak" w:date="2025-12-08T06:44:00Z" w16du:dateUtc="2025-12-08T05:44:00Z"/>
          <w:rFonts w:ascii="Times New Roman" w:hAnsi="Times New Roman"/>
          <w:sz w:val="22"/>
          <w:szCs w:val="22"/>
          <w:lang w:val="pl-PL"/>
        </w:rPr>
      </w:pPr>
      <w:r w:rsidRPr="009A3BBF">
        <w:rPr>
          <w:rFonts w:ascii="Times New Roman" w:hAnsi="Times New Roman"/>
          <w:sz w:val="22"/>
          <w:szCs w:val="22"/>
        </w:rPr>
        <w:t>b)</w:t>
      </w:r>
      <w:r w:rsidRPr="009A3BBF">
        <w:rPr>
          <w:rFonts w:ascii="Times New Roman" w:hAnsi="Times New Roman"/>
          <w:sz w:val="22"/>
          <w:szCs w:val="22"/>
        </w:rPr>
        <w:tab/>
        <w:t>the Supplier’s delay in removing the defects in the Supply Object in the</w:t>
      </w:r>
      <w:r w:rsidR="00DE5EDF" w:rsidRPr="009A3BBF">
        <w:rPr>
          <w:rFonts w:ascii="Times New Roman" w:hAnsi="Times New Roman"/>
          <w:sz w:val="22"/>
          <w:szCs w:val="22"/>
        </w:rPr>
        <w:t xml:space="preserve"> warranty pe</w:t>
      </w:r>
      <w:r w:rsidRPr="009A3BBF">
        <w:rPr>
          <w:rFonts w:ascii="Times New Roman" w:hAnsi="Times New Roman"/>
          <w:sz w:val="22"/>
          <w:szCs w:val="22"/>
        </w:rPr>
        <w:t>riod, relative</w:t>
      </w:r>
      <w:r w:rsidR="00DE5EDF" w:rsidRPr="009A3BBF">
        <w:rPr>
          <w:rFonts w:ascii="Times New Roman" w:hAnsi="Times New Roman"/>
          <w:sz w:val="22"/>
          <w:szCs w:val="22"/>
        </w:rPr>
        <w:t xml:space="preserve"> to the date stipulated in § 10</w:t>
      </w:r>
      <w:r w:rsidRPr="009A3BBF">
        <w:rPr>
          <w:rFonts w:ascii="Times New Roman" w:hAnsi="Times New Roman"/>
          <w:sz w:val="22"/>
          <w:szCs w:val="22"/>
        </w:rPr>
        <w:t>(</w:t>
      </w:r>
      <w:r w:rsidR="00320948">
        <w:rPr>
          <w:rFonts w:ascii="Times New Roman" w:hAnsi="Times New Roman"/>
          <w:sz w:val="22"/>
          <w:szCs w:val="22"/>
        </w:rPr>
        <w:t>6</w:t>
      </w:r>
      <w:r w:rsidRPr="009A3BBF">
        <w:rPr>
          <w:rFonts w:ascii="Times New Roman" w:hAnsi="Times New Roman"/>
          <w:sz w:val="22"/>
          <w:szCs w:val="22"/>
        </w:rPr>
        <w:t xml:space="preserve">) hereof, </w:t>
      </w:r>
      <w:r w:rsidR="00320948">
        <w:rPr>
          <w:rFonts w:ascii="Times New Roman" w:hAnsi="Times New Roman"/>
          <w:sz w:val="22"/>
          <w:szCs w:val="22"/>
        </w:rPr>
        <w:t xml:space="preserve">subject to the </w:t>
      </w:r>
      <w:r w:rsidR="00320948" w:rsidRPr="00CA3FB8">
        <w:rPr>
          <w:rFonts w:ascii="Times New Roman" w:hAnsi="Times New Roman"/>
          <w:sz w:val="22"/>
          <w:szCs w:val="22"/>
        </w:rPr>
        <w:t>§ 10(</w:t>
      </w:r>
      <w:r w:rsidR="00320948">
        <w:rPr>
          <w:rFonts w:ascii="Times New Roman" w:hAnsi="Times New Roman"/>
          <w:sz w:val="22"/>
          <w:szCs w:val="22"/>
        </w:rPr>
        <w:t>7) hereof,</w:t>
      </w:r>
      <w:r w:rsidR="00320948" w:rsidRPr="00CA3FB8">
        <w:rPr>
          <w:rFonts w:ascii="Times New Roman" w:hAnsi="Times New Roman"/>
          <w:sz w:val="22"/>
          <w:szCs w:val="22"/>
        </w:rPr>
        <w:t xml:space="preserve"> </w:t>
      </w:r>
      <w:del w:id="228" w:author="Agata Siwak" w:date="2025-12-08T06:44:00Z" w16du:dateUtc="2025-12-08T05:44:00Z">
        <w:r w:rsidR="000B51B9" w:rsidRPr="000B51B9">
          <w:rPr>
            <w:rFonts w:ascii="Times New Roman" w:hAnsi="Times New Roman"/>
            <w:sz w:val="22"/>
            <w:szCs w:val="22"/>
            <w:lang w:val="pl-PL"/>
          </w:rPr>
          <w:delText xml:space="preserve"> </w:delText>
        </w:r>
      </w:del>
    </w:p>
    <w:p w14:paraId="101E11D1" w14:textId="7CBBAB03" w:rsidR="00984200" w:rsidRPr="009A3BBF" w:rsidRDefault="000B51B9" w:rsidP="005C7F04">
      <w:pPr>
        <w:pStyle w:val="Nagwek"/>
        <w:ind w:left="1134" w:hanging="283"/>
        <w:jc w:val="both"/>
        <w:rPr>
          <w:rFonts w:ascii="Times New Roman" w:hAnsi="Times New Roman"/>
          <w:bCs/>
          <w:sz w:val="22"/>
          <w:szCs w:val="22"/>
        </w:rPr>
      </w:pPr>
      <w:del w:id="229" w:author="Agata Siwak" w:date="2025-12-08T06:44:00Z" w16du:dateUtc="2025-12-08T05:44:00Z">
        <w:r>
          <w:rPr>
            <w:rFonts w:ascii="Times New Roman" w:hAnsi="Times New Roman"/>
            <w:sz w:val="22"/>
            <w:szCs w:val="22"/>
          </w:rPr>
          <w:delText xml:space="preserve">     </w:delText>
        </w:r>
      </w:del>
      <w:r w:rsidR="004465FC" w:rsidRPr="009A3BBF">
        <w:rPr>
          <w:rFonts w:ascii="Times New Roman" w:hAnsi="Times New Roman"/>
          <w:sz w:val="22"/>
          <w:szCs w:val="22"/>
        </w:rPr>
        <w:t>in the amount corresponding to 0.25% of the net remuneration defined</w:t>
      </w:r>
      <w:bookmarkStart w:id="230" w:name="_Hlk130393070"/>
      <w:r w:rsidR="00DE5EDF" w:rsidRPr="009A3BBF">
        <w:rPr>
          <w:rFonts w:ascii="Times New Roman" w:hAnsi="Times New Roman"/>
          <w:sz w:val="22"/>
          <w:szCs w:val="22"/>
        </w:rPr>
        <w:t xml:space="preserve"> in § 8</w:t>
      </w:r>
      <w:r w:rsidR="004465FC" w:rsidRPr="009A3BBF">
        <w:rPr>
          <w:rFonts w:ascii="Times New Roman" w:hAnsi="Times New Roman"/>
          <w:sz w:val="22"/>
          <w:szCs w:val="22"/>
        </w:rPr>
        <w:t>(1) hereof</w:t>
      </w:r>
      <w:bookmarkEnd w:id="230"/>
      <w:r w:rsidR="004465FC" w:rsidRPr="009A3BBF">
        <w:rPr>
          <w:rFonts w:ascii="Times New Roman" w:hAnsi="Times New Roman"/>
          <w:sz w:val="22"/>
          <w:szCs w:val="22"/>
        </w:rPr>
        <w:t>, for each day of the delay;</w:t>
      </w:r>
    </w:p>
    <w:p w14:paraId="6C9E38FE" w14:textId="469C9A3C" w:rsidR="00984200" w:rsidRPr="009A3BBF" w:rsidRDefault="004465FC" w:rsidP="005C7F04">
      <w:pPr>
        <w:pStyle w:val="Nagwek"/>
        <w:ind w:left="1134" w:hanging="283"/>
        <w:jc w:val="both"/>
        <w:rPr>
          <w:rFonts w:ascii="Times New Roman" w:hAnsi="Times New Roman"/>
          <w:bCs/>
          <w:sz w:val="22"/>
          <w:szCs w:val="22"/>
        </w:rPr>
      </w:pPr>
      <w:r w:rsidRPr="009A3BBF">
        <w:rPr>
          <w:rFonts w:ascii="Times New Roman" w:hAnsi="Times New Roman"/>
          <w:sz w:val="22"/>
          <w:szCs w:val="22"/>
        </w:rPr>
        <w:t>c)</w:t>
      </w:r>
      <w:r w:rsidRPr="009A3BBF">
        <w:rPr>
          <w:rFonts w:ascii="Times New Roman" w:hAnsi="Times New Roman"/>
          <w:sz w:val="22"/>
          <w:szCs w:val="22"/>
        </w:rPr>
        <w:tab/>
        <w:t>the Supplier’s exceeding the permissible level of inef</w:t>
      </w:r>
      <w:r w:rsidRPr="003D24D2">
        <w:rPr>
          <w:rFonts w:ascii="Times New Roman" w:hAnsi="Times New Roman"/>
          <w:sz w:val="22"/>
          <w:szCs w:val="22"/>
        </w:rPr>
        <w:t>ficiency of the</w:t>
      </w:r>
      <w:r w:rsidR="00DE5EDF" w:rsidRPr="003D24D2">
        <w:rPr>
          <w:rFonts w:ascii="Times New Roman" w:hAnsi="Times New Roman"/>
          <w:sz w:val="22"/>
          <w:szCs w:val="22"/>
        </w:rPr>
        <w:t xml:space="preserve"> Supply Object in the warranty p</w:t>
      </w:r>
      <w:r w:rsidRPr="003D24D2">
        <w:rPr>
          <w:rFonts w:ascii="Times New Roman" w:hAnsi="Times New Roman"/>
          <w:sz w:val="22"/>
          <w:szCs w:val="22"/>
        </w:rPr>
        <w:t xml:space="preserve">eriod, in the amount corresponding to </w:t>
      </w:r>
      <w:r w:rsidR="002C3A12" w:rsidRPr="003D24D2">
        <w:rPr>
          <w:rFonts w:ascii="Times New Roman" w:hAnsi="Times New Roman"/>
          <w:sz w:val="22"/>
          <w:szCs w:val="22"/>
        </w:rPr>
        <w:t>0</w:t>
      </w:r>
      <w:r w:rsidR="002C3A12" w:rsidRPr="00F95F3D">
        <w:rPr>
          <w:rFonts w:ascii="Times New Roman" w:hAnsi="Times New Roman"/>
          <w:sz w:val="22"/>
          <w:szCs w:val="22"/>
          <w:highlight w:val="yellow"/>
        </w:rPr>
        <w:t>.</w:t>
      </w:r>
      <w:del w:id="231" w:author="Agata Siwak" w:date="2025-12-08T06:44:00Z" w16du:dateUtc="2025-12-08T05:44:00Z">
        <w:r w:rsidRPr="00F95F3D">
          <w:rPr>
            <w:rFonts w:ascii="Times New Roman" w:hAnsi="Times New Roman"/>
            <w:sz w:val="22"/>
            <w:szCs w:val="22"/>
            <w:highlight w:val="yellow"/>
          </w:rPr>
          <w:delText>5</w:delText>
        </w:r>
      </w:del>
      <w:ins w:id="232" w:author="Agata Siwak" w:date="2025-12-08T06:44:00Z" w16du:dateUtc="2025-12-08T05:44:00Z">
        <w:r w:rsidR="002C3A12" w:rsidRPr="00F95F3D">
          <w:rPr>
            <w:rFonts w:ascii="Times New Roman" w:hAnsi="Times New Roman"/>
            <w:sz w:val="22"/>
            <w:szCs w:val="22"/>
            <w:highlight w:val="yellow"/>
          </w:rPr>
          <w:t>25</w:t>
        </w:r>
      </w:ins>
      <w:r w:rsidR="002C3A12" w:rsidRPr="00F95F3D">
        <w:rPr>
          <w:rFonts w:ascii="Times New Roman" w:hAnsi="Times New Roman"/>
          <w:sz w:val="22"/>
          <w:szCs w:val="22"/>
          <w:highlight w:val="yellow"/>
        </w:rPr>
        <w:t>%</w:t>
      </w:r>
      <w:r w:rsidR="002C3A12" w:rsidRPr="003D24D2">
        <w:rPr>
          <w:rFonts w:ascii="Times New Roman" w:hAnsi="Times New Roman"/>
          <w:sz w:val="22"/>
          <w:szCs w:val="22"/>
        </w:rPr>
        <w:t xml:space="preserve"> </w:t>
      </w:r>
      <w:r w:rsidRPr="003D24D2">
        <w:rPr>
          <w:rFonts w:ascii="Times New Roman" w:hAnsi="Times New Roman"/>
          <w:sz w:val="22"/>
          <w:szCs w:val="22"/>
        </w:rPr>
        <w:t xml:space="preserve">of the </w:t>
      </w:r>
      <w:r w:rsidR="00DE5EDF" w:rsidRPr="003D24D2">
        <w:rPr>
          <w:rFonts w:ascii="Times New Roman" w:hAnsi="Times New Roman"/>
          <w:sz w:val="22"/>
          <w:szCs w:val="22"/>
        </w:rPr>
        <w:t>net remuneration defined in § 8</w:t>
      </w:r>
      <w:r w:rsidRPr="003D24D2">
        <w:rPr>
          <w:rFonts w:ascii="Times New Roman" w:hAnsi="Times New Roman"/>
          <w:sz w:val="22"/>
          <w:szCs w:val="22"/>
        </w:rPr>
        <w:t>(1) hereof, for each day of the delay,</w:t>
      </w:r>
    </w:p>
    <w:p w14:paraId="5A676890" w14:textId="00D5CB4A" w:rsidR="00320948" w:rsidRPr="009A3BBF" w:rsidRDefault="004465FC" w:rsidP="00320948">
      <w:pPr>
        <w:pStyle w:val="Nagwek"/>
        <w:ind w:left="1134" w:hanging="283"/>
        <w:jc w:val="both"/>
        <w:rPr>
          <w:rFonts w:ascii="Times New Roman" w:hAnsi="Times New Roman"/>
          <w:bCs/>
          <w:sz w:val="22"/>
          <w:szCs w:val="22"/>
        </w:rPr>
      </w:pPr>
      <w:r w:rsidRPr="009A3BBF">
        <w:rPr>
          <w:rFonts w:ascii="Times New Roman" w:hAnsi="Times New Roman"/>
          <w:sz w:val="22"/>
          <w:szCs w:val="22"/>
        </w:rPr>
        <w:t>d)</w:t>
      </w:r>
      <w:del w:id="233" w:author="Agata Siwak" w:date="2025-12-08T06:44:00Z" w16du:dateUtc="2025-12-08T05:44:00Z">
        <w:r w:rsidR="00D801ED">
          <w:rPr>
            <w:rFonts w:ascii="Times New Roman" w:hAnsi="Times New Roman"/>
            <w:bCs/>
            <w:sz w:val="22"/>
            <w:szCs w:val="22"/>
          </w:rPr>
          <w:delText xml:space="preserve"> </w:delText>
        </w:r>
      </w:del>
      <w:ins w:id="234" w:author="Agata Siwak" w:date="2025-12-08T06:44:00Z" w16du:dateUtc="2025-12-08T05:44:00Z">
        <w:r w:rsidRPr="009A3BBF">
          <w:rPr>
            <w:rFonts w:ascii="Times New Roman" w:hAnsi="Times New Roman"/>
            <w:sz w:val="22"/>
            <w:szCs w:val="22"/>
          </w:rPr>
          <w:tab/>
        </w:r>
      </w:ins>
      <w:r w:rsidR="006F46A8" w:rsidRPr="006F46A8">
        <w:rPr>
          <w:rFonts w:ascii="Times New Roman" w:hAnsi="Times New Roman"/>
          <w:bCs/>
          <w:sz w:val="22"/>
          <w:szCs w:val="22"/>
        </w:rPr>
        <w:t>failure</w:t>
      </w:r>
      <w:r w:rsidR="006F46A8" w:rsidRPr="006F46A8">
        <w:rPr>
          <w:rFonts w:ascii="Times New Roman" w:hAnsi="Times New Roman"/>
          <w:sz w:val="22"/>
          <w:rPrChange w:id="235" w:author="Agata Siwak" w:date="2025-12-08T06:44:00Z" w16du:dateUtc="2025-12-08T05:44:00Z">
            <w:rPr/>
          </w:rPrChange>
        </w:rPr>
        <w:t xml:space="preserve"> </w:t>
      </w:r>
      <w:r w:rsidR="006F46A8" w:rsidRPr="006F46A8">
        <w:rPr>
          <w:rFonts w:ascii="Times New Roman" w:hAnsi="Times New Roman"/>
          <w:bCs/>
          <w:sz w:val="22"/>
          <w:szCs w:val="22"/>
        </w:rPr>
        <w:t>to establish or maintain the SPPC under the terms specified in § 7 hereof – in the amount of corresponding to</w:t>
      </w:r>
      <w:r w:rsidR="006F46A8">
        <w:rPr>
          <w:rFonts w:ascii="Times New Roman" w:hAnsi="Times New Roman"/>
          <w:bCs/>
          <w:sz w:val="22"/>
          <w:szCs w:val="22"/>
        </w:rPr>
        <w:t xml:space="preserve"> </w:t>
      </w:r>
      <w:r w:rsidR="006F46A8" w:rsidRPr="006F46A8">
        <w:rPr>
          <w:rFonts w:ascii="Times New Roman" w:hAnsi="Times New Roman"/>
          <w:bCs/>
          <w:sz w:val="22"/>
          <w:szCs w:val="22"/>
        </w:rPr>
        <w:t xml:space="preserve">0,25% of the net remuneration defined in § 8(1) hereof, for each day of the breach of § </w:t>
      </w:r>
      <w:r w:rsidR="006F46A8" w:rsidRPr="00F95F3D">
        <w:rPr>
          <w:rFonts w:ascii="Times New Roman" w:hAnsi="Times New Roman"/>
          <w:bCs/>
          <w:sz w:val="22"/>
          <w:szCs w:val="22"/>
          <w:highlight w:val="yellow"/>
        </w:rPr>
        <w:t xml:space="preserve">7 </w:t>
      </w:r>
      <w:commentRangeStart w:id="236"/>
      <w:r w:rsidR="006F46A8" w:rsidRPr="00F95F3D">
        <w:rPr>
          <w:rFonts w:ascii="Times New Roman" w:hAnsi="Times New Roman"/>
          <w:bCs/>
          <w:sz w:val="22"/>
          <w:szCs w:val="22"/>
          <w:highlight w:val="yellow"/>
        </w:rPr>
        <w:t>hereof</w:t>
      </w:r>
      <w:commentRangeEnd w:id="236"/>
      <w:r w:rsidR="00A35811" w:rsidRPr="00F95F3D">
        <w:rPr>
          <w:rStyle w:val="Odwoaniedokomentarza"/>
          <w:highlight w:val="yellow"/>
        </w:rPr>
        <w:commentReference w:id="236"/>
      </w:r>
      <w:r w:rsidR="006F46A8" w:rsidRPr="00F95F3D">
        <w:rPr>
          <w:rFonts w:ascii="Times New Roman" w:hAnsi="Times New Roman"/>
          <w:bCs/>
          <w:sz w:val="22"/>
          <w:szCs w:val="22"/>
          <w:highlight w:val="yellow"/>
        </w:rPr>
        <w:t>;</w:t>
      </w:r>
    </w:p>
    <w:p w14:paraId="4C233627" w14:textId="77777777" w:rsidR="00320948" w:rsidRPr="009A3BBF" w:rsidRDefault="00320948" w:rsidP="00320948">
      <w:pPr>
        <w:pStyle w:val="Nagwek"/>
        <w:ind w:left="1134" w:hanging="283"/>
        <w:jc w:val="both"/>
        <w:rPr>
          <w:rFonts w:ascii="Times New Roman" w:hAnsi="Times New Roman"/>
          <w:bCs/>
          <w:sz w:val="22"/>
          <w:szCs w:val="22"/>
        </w:rPr>
      </w:pPr>
      <w:r>
        <w:rPr>
          <w:rFonts w:ascii="Times New Roman" w:hAnsi="Times New Roman"/>
          <w:sz w:val="22"/>
          <w:szCs w:val="22"/>
        </w:rPr>
        <w:t>e</w:t>
      </w:r>
      <w:r w:rsidRPr="009A3BBF">
        <w:rPr>
          <w:rFonts w:ascii="Times New Roman" w:hAnsi="Times New Roman"/>
          <w:sz w:val="22"/>
          <w:szCs w:val="22"/>
        </w:rPr>
        <w:t>)</w:t>
      </w:r>
      <w:r w:rsidRPr="009A3BBF">
        <w:rPr>
          <w:rFonts w:ascii="Times New Roman" w:hAnsi="Times New Roman"/>
          <w:sz w:val="22"/>
          <w:szCs w:val="22"/>
        </w:rPr>
        <w:tab/>
        <w:t xml:space="preserve">the </w:t>
      </w:r>
      <w:r>
        <w:rPr>
          <w:rFonts w:ascii="Times New Roman" w:hAnsi="Times New Roman"/>
          <w:sz w:val="22"/>
          <w:szCs w:val="22"/>
        </w:rPr>
        <w:t>Contracting Authority</w:t>
      </w:r>
      <w:r w:rsidRPr="009A3BBF">
        <w:rPr>
          <w:rFonts w:ascii="Times New Roman" w:hAnsi="Times New Roman"/>
          <w:sz w:val="22"/>
          <w:szCs w:val="22"/>
        </w:rPr>
        <w:t>’s withdrawing from the Contract, whether in whole or in part, for reasons attributable to the Supplier, in the amount corresponding to 25% of the net remuneration defined in § 8(1) hereof.</w:t>
      </w:r>
    </w:p>
    <w:p w14:paraId="0CFD5FB6" w14:textId="46441C46" w:rsidR="00A3325C" w:rsidRPr="009A3BBF" w:rsidRDefault="00A3325C" w:rsidP="005C7F04">
      <w:pPr>
        <w:pStyle w:val="Nagwek"/>
        <w:ind w:left="1134" w:hanging="283"/>
        <w:jc w:val="both"/>
        <w:rPr>
          <w:ins w:id="237" w:author="Agata Siwak" w:date="2025-12-08T06:44:00Z" w16du:dateUtc="2025-12-08T05:44:00Z"/>
          <w:rFonts w:ascii="Times New Roman" w:hAnsi="Times New Roman"/>
          <w:bCs/>
          <w:sz w:val="22"/>
          <w:szCs w:val="22"/>
        </w:rPr>
      </w:pPr>
    </w:p>
    <w:p w14:paraId="6F4D9145" w14:textId="77777777" w:rsidR="00A3325C" w:rsidRPr="009A3BBF" w:rsidRDefault="00E4418D" w:rsidP="005C7F04">
      <w:pPr>
        <w:pStyle w:val="Nagwek"/>
        <w:ind w:left="567" w:hanging="567"/>
        <w:jc w:val="both"/>
        <w:rPr>
          <w:rFonts w:ascii="Times New Roman" w:hAnsi="Times New Roman"/>
          <w:sz w:val="22"/>
          <w:szCs w:val="22"/>
        </w:rPr>
      </w:pPr>
      <w:r w:rsidRPr="009A3BBF">
        <w:rPr>
          <w:rFonts w:ascii="Times New Roman" w:hAnsi="Times New Roman"/>
          <w:sz w:val="22"/>
          <w:szCs w:val="22"/>
        </w:rPr>
        <w:t>2.</w:t>
      </w:r>
      <w:r w:rsidRPr="009A3BBF">
        <w:rPr>
          <w:rFonts w:ascii="Times New Roman" w:hAnsi="Times New Roman"/>
          <w:sz w:val="22"/>
          <w:szCs w:val="22"/>
        </w:rPr>
        <w:tab/>
        <w:t xml:space="preserve">The </w:t>
      </w:r>
      <w:r w:rsidR="009A5146">
        <w:rPr>
          <w:rFonts w:ascii="Times New Roman" w:hAnsi="Times New Roman"/>
          <w:sz w:val="22"/>
          <w:szCs w:val="22"/>
        </w:rPr>
        <w:t>Contracting Authority</w:t>
      </w:r>
      <w:r w:rsidRPr="009A3BBF">
        <w:rPr>
          <w:rFonts w:ascii="Times New Roman" w:hAnsi="Times New Roman"/>
          <w:sz w:val="22"/>
          <w:szCs w:val="22"/>
        </w:rPr>
        <w:t xml:space="preserve"> shall have the right to claim each of the aforementioned contractual penalties separately and independently of the others</w:t>
      </w:r>
      <w:r w:rsidR="00DE5EDF" w:rsidRPr="009A3BBF">
        <w:rPr>
          <w:rFonts w:ascii="Times New Roman" w:hAnsi="Times New Roman"/>
          <w:sz w:val="22"/>
          <w:szCs w:val="22"/>
        </w:rPr>
        <w:t>.</w:t>
      </w:r>
    </w:p>
    <w:p w14:paraId="0DCB0133" w14:textId="77777777" w:rsidR="00B13B3F" w:rsidRPr="009A3BBF" w:rsidRDefault="00AA2904" w:rsidP="005C7F04">
      <w:pPr>
        <w:pStyle w:val="Nagwek"/>
        <w:ind w:left="567" w:hanging="567"/>
        <w:jc w:val="both"/>
        <w:rPr>
          <w:rFonts w:ascii="Times New Roman" w:hAnsi="Times New Roman"/>
          <w:sz w:val="22"/>
          <w:szCs w:val="22"/>
        </w:rPr>
      </w:pPr>
      <w:r w:rsidRPr="009A3BBF">
        <w:rPr>
          <w:rFonts w:ascii="Times New Roman" w:hAnsi="Times New Roman"/>
          <w:sz w:val="22"/>
          <w:szCs w:val="22"/>
        </w:rPr>
        <w:t>3.</w:t>
      </w:r>
      <w:r w:rsidRPr="009A3BBF">
        <w:rPr>
          <w:rFonts w:ascii="Times New Roman" w:hAnsi="Times New Roman"/>
          <w:sz w:val="22"/>
          <w:szCs w:val="22"/>
        </w:rPr>
        <w:tab/>
        <w:t xml:space="preserve">The </w:t>
      </w:r>
      <w:r w:rsidR="009A5146">
        <w:rPr>
          <w:rFonts w:ascii="Times New Roman" w:hAnsi="Times New Roman"/>
          <w:sz w:val="22"/>
          <w:szCs w:val="22"/>
        </w:rPr>
        <w:t>Contracting Authority</w:t>
      </w:r>
      <w:r w:rsidRPr="009A3BBF">
        <w:rPr>
          <w:rFonts w:ascii="Times New Roman" w:hAnsi="Times New Roman"/>
          <w:sz w:val="22"/>
          <w:szCs w:val="22"/>
        </w:rPr>
        <w:t xml:space="preserve"> reserves the right to claim damages on general principles if the value of the sustained damage exceeds the amount of the contractual penalty received.</w:t>
      </w:r>
    </w:p>
    <w:p w14:paraId="3FF9C231" w14:textId="77777777" w:rsidR="00A3325C" w:rsidRPr="009A3BBF" w:rsidRDefault="00AA2904" w:rsidP="005C7F04">
      <w:pPr>
        <w:pStyle w:val="Nagwek"/>
        <w:ind w:left="567" w:hanging="567"/>
        <w:jc w:val="both"/>
        <w:rPr>
          <w:rFonts w:ascii="Times New Roman" w:hAnsi="Times New Roman"/>
          <w:sz w:val="22"/>
          <w:szCs w:val="22"/>
        </w:rPr>
      </w:pPr>
      <w:r w:rsidRPr="009A3BBF">
        <w:rPr>
          <w:rFonts w:ascii="Times New Roman" w:hAnsi="Times New Roman"/>
          <w:sz w:val="22"/>
          <w:szCs w:val="22"/>
        </w:rPr>
        <w:t>4.</w:t>
      </w:r>
      <w:r w:rsidRPr="009A3BBF">
        <w:rPr>
          <w:rFonts w:ascii="Times New Roman" w:hAnsi="Times New Roman"/>
          <w:sz w:val="22"/>
          <w:szCs w:val="22"/>
        </w:rPr>
        <w:tab/>
        <w:t>The contractual penalties shall become payable upon serving a written demand for payment. The liability for contractual penalties may be deducted from the Supplier’s remuneration.</w:t>
      </w:r>
    </w:p>
    <w:p w14:paraId="6B9BA245" w14:textId="77777777" w:rsidR="00AA2904" w:rsidRPr="009A3BBF" w:rsidRDefault="00AA2904"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In the event of withdrawal from the Contract by either Party, the provisions of this paragraph shall remain in force.</w:t>
      </w:r>
    </w:p>
    <w:p w14:paraId="0B668E81" w14:textId="4374AAD4" w:rsidR="00314D97" w:rsidRDefault="00314D97" w:rsidP="003D24D2">
      <w:pPr>
        <w:jc w:val="both"/>
        <w:rPr>
          <w:rFonts w:ascii="Times New Roman" w:hAnsi="Times New Roman"/>
          <w:color w:val="FF0000"/>
          <w:sz w:val="22"/>
          <w:rPrChange w:id="238" w:author="Agata Siwak" w:date="2025-12-08T06:44:00Z" w16du:dateUtc="2025-12-08T05:44:00Z">
            <w:rPr>
              <w:rFonts w:ascii="Times New Roman" w:hAnsi="Times New Roman"/>
              <w:sz w:val="22"/>
            </w:rPr>
          </w:rPrChange>
        </w:rPr>
        <w:pPrChange w:id="239" w:author="Agata Siwak" w:date="2025-12-08T06:44:00Z" w16du:dateUtc="2025-12-08T05:44:00Z">
          <w:pPr>
            <w:ind w:left="567" w:hanging="567"/>
            <w:jc w:val="both"/>
          </w:pPr>
        </w:pPrChange>
      </w:pPr>
      <w:ins w:id="240" w:author="Agata Siwak" w:date="2025-12-08T06:44:00Z" w16du:dateUtc="2025-12-08T05:44:00Z">
        <w:r w:rsidRPr="00314D97">
          <w:rPr>
            <w:rFonts w:ascii="Times New Roman" w:hAnsi="Times New Roman" w:cs="Times New Roman"/>
            <w:color w:val="FF0000"/>
            <w:sz w:val="22"/>
            <w:szCs w:val="22"/>
          </w:rPr>
          <w:t xml:space="preserve"> </w:t>
        </w:r>
      </w:ins>
    </w:p>
    <w:p w14:paraId="2BC0B062" w14:textId="77777777" w:rsidR="00E674F2" w:rsidRPr="009A3BBF" w:rsidRDefault="00AA2904" w:rsidP="005C7F04">
      <w:pPr>
        <w:ind w:left="567" w:hanging="567"/>
        <w:jc w:val="center"/>
        <w:rPr>
          <w:rFonts w:ascii="Times New Roman" w:hAnsi="Times New Roman" w:cs="Times New Roman"/>
          <w:sz w:val="22"/>
          <w:szCs w:val="22"/>
        </w:rPr>
      </w:pPr>
      <w:r w:rsidRPr="009A3BBF">
        <w:rPr>
          <w:rFonts w:ascii="Times New Roman" w:hAnsi="Times New Roman" w:cs="Times New Roman"/>
          <w:b/>
          <w:sz w:val="22"/>
          <w:szCs w:val="22"/>
        </w:rPr>
        <w:t>§13</w:t>
      </w:r>
    </w:p>
    <w:p w14:paraId="1A3B6C55" w14:textId="77777777" w:rsidR="0071544A" w:rsidRPr="009A3BBF" w:rsidRDefault="002444BF" w:rsidP="005C7F04">
      <w:pPr>
        <w:pStyle w:val="Nagwek"/>
        <w:tabs>
          <w:tab w:val="left" w:pos="0"/>
        </w:tabs>
        <w:ind w:left="567" w:hanging="567"/>
        <w:jc w:val="center"/>
        <w:rPr>
          <w:rFonts w:ascii="Times New Roman" w:hAnsi="Times New Roman"/>
          <w:b/>
          <w:bCs/>
          <w:sz w:val="22"/>
          <w:szCs w:val="22"/>
        </w:rPr>
      </w:pPr>
      <w:r w:rsidRPr="009A3BBF">
        <w:rPr>
          <w:rFonts w:ascii="Times New Roman" w:hAnsi="Times New Roman"/>
          <w:b/>
          <w:sz w:val="22"/>
          <w:szCs w:val="22"/>
        </w:rPr>
        <w:t>Force m</w:t>
      </w:r>
      <w:r w:rsidR="00780FA0" w:rsidRPr="009A3BBF">
        <w:rPr>
          <w:rFonts w:ascii="Times New Roman" w:hAnsi="Times New Roman"/>
          <w:b/>
          <w:sz w:val="22"/>
          <w:szCs w:val="22"/>
        </w:rPr>
        <w:t>ajeure</w:t>
      </w:r>
    </w:p>
    <w:p w14:paraId="74B7AC5A" w14:textId="77777777" w:rsidR="00AA2904" w:rsidRPr="009A3BBF" w:rsidRDefault="00AA2904" w:rsidP="005C7F04">
      <w:pPr>
        <w:pStyle w:val="Nagwek"/>
        <w:tabs>
          <w:tab w:val="left" w:pos="0"/>
        </w:tabs>
        <w:ind w:left="567" w:hanging="567"/>
        <w:rPr>
          <w:rStyle w:val="hps"/>
          <w:rFonts w:ascii="Times New Roman" w:hAnsi="Times New Roman"/>
          <w:bCs/>
          <w:sz w:val="22"/>
          <w:szCs w:val="22"/>
        </w:rPr>
      </w:pPr>
    </w:p>
    <w:p w14:paraId="455BF0BB" w14:textId="77777777" w:rsidR="00A3325C" w:rsidRPr="009A3BBF" w:rsidRDefault="004465FC" w:rsidP="005C7F04">
      <w:pPr>
        <w:pStyle w:val="Nagwek"/>
        <w:tabs>
          <w:tab w:val="left" w:pos="0"/>
        </w:tabs>
        <w:ind w:left="567" w:right="2" w:hanging="567"/>
        <w:jc w:val="both"/>
        <w:rPr>
          <w:rStyle w:val="hps"/>
          <w:rFonts w:ascii="Times New Roman" w:hAnsi="Times New Roman"/>
          <w:sz w:val="22"/>
          <w:szCs w:val="22"/>
        </w:rPr>
      </w:pPr>
      <w:r w:rsidRPr="009A3BBF">
        <w:rPr>
          <w:rStyle w:val="hps"/>
          <w:rFonts w:ascii="Times New Roman" w:hAnsi="Times New Roman"/>
          <w:sz w:val="22"/>
          <w:szCs w:val="22"/>
        </w:rPr>
        <w:t>1.</w:t>
      </w:r>
      <w:r w:rsidRPr="009A3BBF">
        <w:rPr>
          <w:rStyle w:val="hps"/>
          <w:rFonts w:ascii="Times New Roman" w:hAnsi="Times New Roman"/>
          <w:sz w:val="22"/>
          <w:szCs w:val="22"/>
        </w:rPr>
        <w:tab/>
      </w:r>
      <w:r w:rsidR="002444BF" w:rsidRPr="009A3BBF">
        <w:rPr>
          <w:rFonts w:ascii="Times New Roman" w:hAnsi="Times New Roman"/>
          <w:sz w:val="22"/>
          <w:szCs w:val="22"/>
        </w:rPr>
        <w:t>Neither Party shall be liable to the other Party for non-performance or improper performance of its obligations arising hereunder if, and to the extent that, the non-performance or improper performance has resulted from a force majeure event</w:t>
      </w:r>
      <w:r w:rsidRPr="009A3BBF">
        <w:rPr>
          <w:rStyle w:val="hps"/>
          <w:rFonts w:ascii="Times New Roman" w:hAnsi="Times New Roman"/>
          <w:sz w:val="22"/>
          <w:szCs w:val="22"/>
        </w:rPr>
        <w:t>.</w:t>
      </w:r>
    </w:p>
    <w:p w14:paraId="429A0437" w14:textId="24E4810B" w:rsidR="001667A3" w:rsidRDefault="000803C3" w:rsidP="005C7F04">
      <w:pPr>
        <w:pStyle w:val="Nagwek"/>
        <w:tabs>
          <w:tab w:val="left" w:pos="0"/>
        </w:tabs>
        <w:ind w:left="567" w:right="2" w:hanging="567"/>
        <w:jc w:val="both"/>
        <w:rPr>
          <w:rPrChange w:id="241" w:author="Agata Siwak" w:date="2025-12-08T06:44:00Z" w16du:dateUtc="2025-12-08T05:44:00Z">
            <w:rPr>
              <w:rFonts w:ascii="Times New Roman" w:hAnsi="Times New Roman"/>
              <w:sz w:val="22"/>
            </w:rPr>
          </w:rPrChange>
        </w:rPr>
      </w:pPr>
      <w:r w:rsidRPr="009A3BBF">
        <w:rPr>
          <w:rFonts w:ascii="Times New Roman" w:hAnsi="Times New Roman"/>
          <w:sz w:val="22"/>
          <w:szCs w:val="22"/>
        </w:rPr>
        <w:t>2.</w:t>
      </w:r>
      <w:r w:rsidRPr="009A3BBF">
        <w:rPr>
          <w:rFonts w:ascii="Times New Roman" w:hAnsi="Times New Roman"/>
          <w:sz w:val="22"/>
          <w:szCs w:val="22"/>
        </w:rPr>
        <w:tab/>
      </w:r>
      <w:r w:rsidR="002444BF" w:rsidRPr="009A3BBF">
        <w:rPr>
          <w:rFonts w:ascii="Times New Roman" w:hAnsi="Times New Roman"/>
          <w:sz w:val="22"/>
          <w:szCs w:val="22"/>
        </w:rPr>
        <w:t>Force majeure shall be interpreted by the Parties as any event beyond the Party’s control, which occurs after the date of conclusion hereof, and which could not be foreseen upon signing this Contract. Force majeure events include (without limitation) war, civil unrest, strikes, lock-outs</w:t>
      </w:r>
      <w:del w:id="242" w:author="Agata Siwak" w:date="2025-12-08T06:44:00Z" w16du:dateUtc="2025-12-08T05:44:00Z">
        <w:r w:rsidR="002444BF" w:rsidRPr="009A3BBF">
          <w:rPr>
            <w:rFonts w:ascii="Times New Roman" w:hAnsi="Times New Roman"/>
            <w:sz w:val="22"/>
            <w:szCs w:val="22"/>
          </w:rPr>
          <w:delText xml:space="preserve"> </w:delText>
        </w:r>
        <w:r w:rsidR="002444BF" w:rsidRPr="00F95F3D">
          <w:rPr>
            <w:rFonts w:ascii="Times New Roman" w:hAnsi="Times New Roman"/>
            <w:sz w:val="22"/>
            <w:szCs w:val="22"/>
            <w:highlight w:val="yellow"/>
          </w:rPr>
          <w:delText>and other general labour disputes</w:delText>
        </w:r>
      </w:del>
      <w:r w:rsidR="002444BF" w:rsidRPr="009A3BBF">
        <w:rPr>
          <w:rFonts w:ascii="Times New Roman" w:hAnsi="Times New Roman"/>
          <w:sz w:val="22"/>
          <w:szCs w:val="22"/>
        </w:rPr>
        <w:t>, natural disasters, exceptional weather conditions, general breakdown or general unavailability of means of transport, fires, explosions and general energy shortages, as well as epidemics</w:t>
      </w:r>
      <w:r w:rsidRPr="009A3BBF">
        <w:rPr>
          <w:rStyle w:val="hps"/>
          <w:rFonts w:ascii="Times New Roman" w:hAnsi="Times New Roman"/>
          <w:sz w:val="22"/>
          <w:szCs w:val="22"/>
        </w:rPr>
        <w:t>.</w:t>
      </w:r>
      <w:ins w:id="243" w:author="Agata Siwak" w:date="2025-12-08T06:44:00Z" w16du:dateUtc="2025-12-08T05:44:00Z">
        <w:r w:rsidR="006D751E" w:rsidRPr="006D751E">
          <w:t xml:space="preserve"> </w:t>
        </w:r>
      </w:ins>
    </w:p>
    <w:p w14:paraId="6F71711E" w14:textId="77777777" w:rsidR="00F67277" w:rsidRPr="009A3BBF" w:rsidRDefault="000803C3" w:rsidP="005C7F04">
      <w:pPr>
        <w:pStyle w:val="Nagwek"/>
        <w:ind w:left="567" w:hanging="567"/>
        <w:jc w:val="both"/>
        <w:rPr>
          <w:rFonts w:ascii="Times New Roman" w:hAnsi="Times New Roman"/>
          <w:sz w:val="22"/>
          <w:szCs w:val="22"/>
        </w:rPr>
      </w:pPr>
      <w:r w:rsidRPr="009A3BBF">
        <w:rPr>
          <w:rFonts w:ascii="Times New Roman" w:hAnsi="Times New Roman"/>
          <w:sz w:val="22"/>
          <w:szCs w:val="22"/>
        </w:rPr>
        <w:t>3.</w:t>
      </w:r>
      <w:r w:rsidR="00F4547D" w:rsidRPr="009A3BBF">
        <w:rPr>
          <w:rFonts w:ascii="Times New Roman" w:hAnsi="Times New Roman"/>
          <w:sz w:val="22"/>
          <w:szCs w:val="22"/>
        </w:rPr>
        <w:t xml:space="preserve">  </w:t>
      </w:r>
      <w:r w:rsidR="002444BF" w:rsidRPr="009A3BBF">
        <w:rPr>
          <w:rFonts w:ascii="Times New Roman" w:hAnsi="Times New Roman"/>
          <w:sz w:val="22"/>
          <w:szCs w:val="22"/>
        </w:rPr>
        <w:t xml:space="preserve"> </w:t>
      </w:r>
      <w:r w:rsidRPr="009A3BBF">
        <w:rPr>
          <w:rFonts w:ascii="Times New Roman" w:hAnsi="Times New Roman"/>
          <w:sz w:val="22"/>
          <w:szCs w:val="22"/>
        </w:rPr>
        <w:t xml:space="preserve">If an impediment to the performance hereof arises as a consequence of Force Majeure, the Party </w:t>
      </w:r>
      <w:r w:rsidR="000100E7" w:rsidRPr="009A3BBF">
        <w:rPr>
          <w:rFonts w:ascii="Times New Roman" w:hAnsi="Times New Roman"/>
          <w:sz w:val="22"/>
          <w:szCs w:val="22"/>
        </w:rPr>
        <w:t xml:space="preserve">concerned </w:t>
      </w:r>
      <w:r w:rsidRPr="009A3BBF">
        <w:rPr>
          <w:rFonts w:ascii="Times New Roman" w:hAnsi="Times New Roman"/>
          <w:sz w:val="22"/>
          <w:szCs w:val="22"/>
        </w:rPr>
        <w:t>shall notify the other Party in writing of th</w:t>
      </w:r>
      <w:r w:rsidR="000100E7" w:rsidRPr="009A3BBF">
        <w:rPr>
          <w:rFonts w:ascii="Times New Roman" w:hAnsi="Times New Roman"/>
          <w:sz w:val="22"/>
          <w:szCs w:val="22"/>
        </w:rPr>
        <w:t>e occurrence of such impediment</w:t>
      </w:r>
      <w:r w:rsidRPr="009A3BBF">
        <w:rPr>
          <w:rFonts w:ascii="Times New Roman" w:hAnsi="Times New Roman"/>
          <w:sz w:val="22"/>
          <w:szCs w:val="22"/>
        </w:rPr>
        <w:t xml:space="preserve"> immediately, but no later than within </w:t>
      </w:r>
      <w:r w:rsidRPr="009A3BBF">
        <w:rPr>
          <w:rFonts w:ascii="Times New Roman" w:hAnsi="Times New Roman"/>
          <w:b/>
          <w:bCs/>
          <w:sz w:val="22"/>
          <w:szCs w:val="22"/>
        </w:rPr>
        <w:t>7 days</w:t>
      </w:r>
      <w:r w:rsidRPr="009A3BBF">
        <w:rPr>
          <w:rFonts w:ascii="Times New Roman" w:hAnsi="Times New Roman"/>
          <w:sz w:val="22"/>
          <w:szCs w:val="22"/>
        </w:rPr>
        <w:t xml:space="preserve"> </w:t>
      </w:r>
      <w:r w:rsidR="000100E7" w:rsidRPr="009A3BBF">
        <w:rPr>
          <w:rFonts w:ascii="Times New Roman" w:hAnsi="Times New Roman"/>
          <w:sz w:val="22"/>
          <w:szCs w:val="22"/>
        </w:rPr>
        <w:t>of</w:t>
      </w:r>
      <w:r w:rsidRPr="009A3BBF">
        <w:rPr>
          <w:rFonts w:ascii="Times New Roman" w:hAnsi="Times New Roman"/>
          <w:sz w:val="22"/>
          <w:szCs w:val="22"/>
        </w:rPr>
        <w:t xml:space="preserve"> the occurrence of Force Majeure, and then, within </w:t>
      </w:r>
      <w:r w:rsidRPr="009A3BBF">
        <w:rPr>
          <w:rFonts w:ascii="Times New Roman" w:hAnsi="Times New Roman"/>
          <w:b/>
          <w:bCs/>
          <w:sz w:val="22"/>
          <w:szCs w:val="22"/>
        </w:rPr>
        <w:t>fourteen (14) days</w:t>
      </w:r>
      <w:r w:rsidRPr="009A3BBF">
        <w:rPr>
          <w:rFonts w:ascii="Times New Roman" w:hAnsi="Times New Roman"/>
          <w:sz w:val="22"/>
          <w:szCs w:val="22"/>
        </w:rPr>
        <w:t>, it shall provide a proof to the other Party of th</w:t>
      </w:r>
      <w:r w:rsidR="000100E7" w:rsidRPr="009A3BBF">
        <w:rPr>
          <w:rFonts w:ascii="Times New Roman" w:hAnsi="Times New Roman"/>
          <w:sz w:val="22"/>
          <w:szCs w:val="22"/>
        </w:rPr>
        <w:t>e occurrence of Force Majeure.</w:t>
      </w:r>
    </w:p>
    <w:p w14:paraId="6E0D75EB" w14:textId="334AD8B1" w:rsidR="00F67277" w:rsidRPr="009A3BBF" w:rsidRDefault="00863C02" w:rsidP="005C7F04">
      <w:pPr>
        <w:pStyle w:val="Akapitzlist"/>
        <w:widowControl/>
        <w:suppressAutoHyphens/>
        <w:autoSpaceDE/>
        <w:autoSpaceDN/>
        <w:adjustRightInd/>
        <w:ind w:left="567" w:hanging="567"/>
        <w:contextualSpacing/>
        <w:jc w:val="both"/>
        <w:rPr>
          <w:rFonts w:ascii="Times New Roman" w:eastAsia="Calibri" w:hAnsi="Times New Roman"/>
          <w:kern w:val="2"/>
          <w:sz w:val="22"/>
          <w:szCs w:val="22"/>
        </w:rPr>
      </w:pPr>
      <w:r w:rsidRPr="009A3BBF">
        <w:rPr>
          <w:rFonts w:ascii="Times New Roman" w:hAnsi="Times New Roman"/>
          <w:sz w:val="22"/>
          <w:szCs w:val="22"/>
        </w:rPr>
        <w:t>4.</w:t>
      </w:r>
      <w:r w:rsidR="00F4547D" w:rsidRPr="009A3BBF">
        <w:rPr>
          <w:rFonts w:ascii="Times New Roman" w:hAnsi="Times New Roman"/>
          <w:sz w:val="22"/>
          <w:szCs w:val="22"/>
        </w:rPr>
        <w:t xml:space="preserve">  </w:t>
      </w:r>
      <w:r w:rsidR="002444BF" w:rsidRPr="009A3BBF">
        <w:rPr>
          <w:rFonts w:ascii="Times New Roman" w:hAnsi="Times New Roman"/>
          <w:sz w:val="22"/>
          <w:szCs w:val="22"/>
        </w:rPr>
        <w:t xml:space="preserve"> </w:t>
      </w:r>
      <w:r w:rsidRPr="009A3BBF">
        <w:rPr>
          <w:rFonts w:ascii="Times New Roman" w:hAnsi="Times New Roman"/>
          <w:sz w:val="22"/>
          <w:szCs w:val="22"/>
        </w:rPr>
        <w:t>In the case of failure to notify the other Party or to provide a proof of the occurrence of Force Majeure</w:t>
      </w:r>
      <w:r w:rsidR="000100E7" w:rsidRPr="009A3BBF">
        <w:rPr>
          <w:rFonts w:ascii="Times New Roman" w:hAnsi="Times New Roman"/>
          <w:sz w:val="22"/>
          <w:szCs w:val="22"/>
        </w:rPr>
        <w:t>,</w:t>
      </w:r>
      <w:r w:rsidRPr="009A3BBF">
        <w:rPr>
          <w:rFonts w:ascii="Times New Roman" w:hAnsi="Times New Roman"/>
          <w:sz w:val="22"/>
          <w:szCs w:val="22"/>
        </w:rPr>
        <w:t xml:space="preserve"> issued by a relevant institution, within the period of </w:t>
      </w:r>
      <w:r w:rsidRPr="009A3BBF">
        <w:rPr>
          <w:rFonts w:ascii="Times New Roman" w:hAnsi="Times New Roman"/>
          <w:b/>
          <w:bCs/>
          <w:sz w:val="22"/>
          <w:szCs w:val="22"/>
        </w:rPr>
        <w:t>fourteen (14) days</w:t>
      </w:r>
      <w:r w:rsidRPr="009A3BBF">
        <w:rPr>
          <w:rFonts w:ascii="Times New Roman" w:hAnsi="Times New Roman"/>
          <w:sz w:val="22"/>
          <w:szCs w:val="22"/>
        </w:rPr>
        <w:t xml:space="preserve"> as indicated in Par. </w:t>
      </w:r>
      <w:r w:rsidR="008770BF">
        <w:rPr>
          <w:rFonts w:ascii="Times New Roman" w:hAnsi="Times New Roman"/>
          <w:sz w:val="22"/>
          <w:szCs w:val="22"/>
        </w:rPr>
        <w:t>3</w:t>
      </w:r>
      <w:r w:rsidRPr="009A3BBF">
        <w:rPr>
          <w:rFonts w:ascii="Times New Roman" w:hAnsi="Times New Roman"/>
          <w:sz w:val="22"/>
          <w:szCs w:val="22"/>
        </w:rPr>
        <w:t xml:space="preserve"> above,</w:t>
      </w:r>
      <w:r w:rsidRPr="009A3BBF">
        <w:rPr>
          <w:rFonts w:ascii="Times New Roman" w:hAnsi="Times New Roman"/>
          <w:b/>
          <w:sz w:val="22"/>
          <w:szCs w:val="22"/>
        </w:rPr>
        <w:t xml:space="preserve"> </w:t>
      </w:r>
      <w:r w:rsidRPr="009A3BBF">
        <w:rPr>
          <w:rFonts w:ascii="Times New Roman" w:hAnsi="Times New Roman"/>
          <w:sz w:val="22"/>
          <w:szCs w:val="22"/>
        </w:rPr>
        <w:t>or within any other period agreed by the Parties in writing, the Party claiming the occurrence of Force Majeure shall lose the right to indicate its occurrence as a reason for exemption from or limitation of liability.</w:t>
      </w:r>
    </w:p>
    <w:p w14:paraId="1571B97A" w14:textId="77777777" w:rsidR="00AA2904" w:rsidRPr="009A3BBF" w:rsidRDefault="00AA2904" w:rsidP="005C7F04">
      <w:pPr>
        <w:pStyle w:val="Nagwek"/>
        <w:tabs>
          <w:tab w:val="left" w:pos="0"/>
        </w:tabs>
        <w:ind w:left="567" w:right="2" w:hanging="567"/>
        <w:jc w:val="both"/>
        <w:rPr>
          <w:rFonts w:ascii="Times New Roman" w:hAnsi="Times New Roman"/>
          <w:sz w:val="22"/>
          <w:szCs w:val="22"/>
        </w:rPr>
      </w:pPr>
    </w:p>
    <w:p w14:paraId="46E52F99" w14:textId="77777777" w:rsidR="009E315C" w:rsidRPr="009A3BBF" w:rsidRDefault="00AA2904" w:rsidP="005C7F04">
      <w:pPr>
        <w:ind w:left="567" w:hanging="567"/>
        <w:jc w:val="center"/>
        <w:rPr>
          <w:rFonts w:ascii="Times New Roman" w:hAnsi="Times New Roman" w:cs="Times New Roman"/>
          <w:sz w:val="22"/>
          <w:szCs w:val="22"/>
        </w:rPr>
      </w:pPr>
      <w:r w:rsidRPr="009A3BBF">
        <w:rPr>
          <w:rFonts w:ascii="Times New Roman" w:hAnsi="Times New Roman" w:cs="Times New Roman"/>
          <w:b/>
          <w:sz w:val="22"/>
          <w:szCs w:val="22"/>
        </w:rPr>
        <w:t>§14</w:t>
      </w:r>
    </w:p>
    <w:p w14:paraId="615FD5D9" w14:textId="77777777" w:rsidR="000803C3" w:rsidRPr="009A3BBF" w:rsidRDefault="000803C3" w:rsidP="005C7F04">
      <w:pPr>
        <w:tabs>
          <w:tab w:val="left" w:pos="0"/>
        </w:tabs>
        <w:ind w:left="567" w:hanging="567"/>
        <w:jc w:val="center"/>
        <w:rPr>
          <w:rFonts w:ascii="Times New Roman" w:hAnsi="Times New Roman" w:cs="Times New Roman"/>
          <w:b/>
          <w:sz w:val="22"/>
          <w:szCs w:val="22"/>
          <w:u w:val="single"/>
        </w:rPr>
      </w:pPr>
      <w:r w:rsidRPr="009A3BBF">
        <w:rPr>
          <w:rFonts w:ascii="Times New Roman" w:hAnsi="Times New Roman" w:cs="Times New Roman"/>
          <w:b/>
          <w:sz w:val="22"/>
          <w:szCs w:val="22"/>
        </w:rPr>
        <w:t>Withdrawal from the Contract</w:t>
      </w:r>
    </w:p>
    <w:p w14:paraId="349BDACC" w14:textId="77777777" w:rsidR="009E315C" w:rsidRPr="009A3BBF" w:rsidRDefault="009E315C" w:rsidP="005C7F04">
      <w:pPr>
        <w:tabs>
          <w:tab w:val="left" w:pos="0"/>
        </w:tabs>
        <w:ind w:left="567" w:hanging="567"/>
        <w:jc w:val="both"/>
        <w:rPr>
          <w:rFonts w:ascii="Times New Roman" w:hAnsi="Times New Roman" w:cs="Times New Roman"/>
          <w:sz w:val="22"/>
          <w:szCs w:val="22"/>
        </w:rPr>
      </w:pPr>
    </w:p>
    <w:p w14:paraId="5A258C57" w14:textId="77777777" w:rsidR="00FF160B" w:rsidRPr="009A3BBF" w:rsidRDefault="006E5259"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 xml:space="preserve">In addition to the instances specified by law or other provisions of the Contract,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also have the right to withdraw from the Contract, whether in whole or in part, if:</w:t>
      </w:r>
    </w:p>
    <w:p w14:paraId="6D85C357" w14:textId="77777777" w:rsidR="00FF160B"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a delay has occurred in the performance of deliveries covered by the Contract, exceeding 30 days in relation to the deadlines specified herein;</w:t>
      </w:r>
    </w:p>
    <w:p w14:paraId="3FA3C35C" w14:textId="77777777" w:rsidR="00AA2904"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Supplier has discontinued, for reasons attributable to the Supplier, the performance of the Subject-Matter of the Contract and does not recommence its performance despite a written request from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w:t>
      </w:r>
    </w:p>
    <w:p w14:paraId="088A89DA" w14:textId="77777777" w:rsidR="00AA2904"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Supply Object is non-compliant with the terms and conditions of the Contract, its Appendices or the order, and in particular:</w:t>
      </w:r>
    </w:p>
    <w:p w14:paraId="45D7131D" w14:textId="77777777" w:rsidR="00AA2904"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the Suppl</w:t>
      </w:r>
      <w:r w:rsidR="000100E7" w:rsidRPr="009A3BBF">
        <w:rPr>
          <w:rFonts w:ascii="Times New Roman" w:hAnsi="Times New Roman" w:cs="Times New Roman"/>
          <w:sz w:val="22"/>
          <w:szCs w:val="22"/>
        </w:rPr>
        <w:t>y Object is not brand new,</w:t>
      </w:r>
    </w:p>
    <w:p w14:paraId="67050BBC" w14:textId="77777777" w:rsidR="00AA2904"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the Supply Object does not conform to the technical s</w:t>
      </w:r>
      <w:r w:rsidR="000100E7" w:rsidRPr="009A3BBF">
        <w:rPr>
          <w:rFonts w:ascii="Times New Roman" w:hAnsi="Times New Roman" w:cs="Times New Roman"/>
          <w:sz w:val="22"/>
          <w:szCs w:val="22"/>
        </w:rPr>
        <w:t>pecification referred to in § 1</w:t>
      </w:r>
      <w:r w:rsidRPr="009A3BBF">
        <w:rPr>
          <w:rFonts w:ascii="Times New Roman" w:hAnsi="Times New Roman" w:cs="Times New Roman"/>
          <w:sz w:val="22"/>
          <w:szCs w:val="22"/>
        </w:rPr>
        <w:t>(1) hereof,</w:t>
      </w:r>
    </w:p>
    <w:p w14:paraId="47A02116" w14:textId="77777777" w:rsidR="009E315C"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the Supplier is unable to prove the possession of all necessary approvals, technical tests, certificates or other documents confirming the quality or usability of</w:t>
      </w:r>
      <w:r w:rsidR="000100E7" w:rsidRPr="009A3BBF">
        <w:rPr>
          <w:rFonts w:ascii="Times New Roman" w:hAnsi="Times New Roman" w:cs="Times New Roman"/>
          <w:sz w:val="22"/>
          <w:szCs w:val="22"/>
        </w:rPr>
        <w:t xml:space="preserve"> </w:t>
      </w:r>
      <w:r w:rsidR="009E315C" w:rsidRPr="009A3BBF">
        <w:rPr>
          <w:rFonts w:ascii="Times New Roman" w:hAnsi="Times New Roman" w:cs="Times New Roman"/>
          <w:sz w:val="22"/>
          <w:szCs w:val="22"/>
        </w:rPr>
        <w:t>the Supply Object,</w:t>
      </w:r>
    </w:p>
    <w:p w14:paraId="65221125" w14:textId="77777777" w:rsidR="009E315C"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7)</w:t>
      </w:r>
      <w:r w:rsidRPr="009A3BBF">
        <w:rPr>
          <w:rFonts w:ascii="Times New Roman" w:hAnsi="Times New Roman" w:cs="Times New Roman"/>
          <w:sz w:val="22"/>
          <w:szCs w:val="22"/>
        </w:rPr>
        <w:tab/>
        <w:t>defects in the Supply Object, specified in § 10 (3)(3) and (</w:t>
      </w:r>
      <w:r w:rsidR="000100E7" w:rsidRPr="009A3BBF">
        <w:rPr>
          <w:rFonts w:ascii="Times New Roman" w:hAnsi="Times New Roman" w:cs="Times New Roman"/>
          <w:sz w:val="22"/>
          <w:szCs w:val="22"/>
        </w:rPr>
        <w:t>4) hereof, have been identified,</w:t>
      </w:r>
    </w:p>
    <w:p w14:paraId="66F8B592" w14:textId="77777777" w:rsidR="003B2FA3" w:rsidRPr="009A3BBF" w:rsidRDefault="00584C07" w:rsidP="005C7F04">
      <w:pPr>
        <w:widowControl/>
        <w:tabs>
          <w:tab w:val="left" w:pos="6073"/>
        </w:tabs>
        <w:autoSpaceDE/>
        <w:autoSpaceDN/>
        <w:ind w:left="1134" w:hanging="567"/>
        <w:jc w:val="both"/>
        <w:rPr>
          <w:rFonts w:ascii="Times New Roman" w:hAnsi="Times New Roman" w:cs="Times New Roman"/>
          <w:sz w:val="22"/>
          <w:szCs w:val="22"/>
        </w:rPr>
      </w:pPr>
      <w:r w:rsidRPr="009A3BBF">
        <w:rPr>
          <w:rFonts w:ascii="Times New Roman" w:hAnsi="Times New Roman" w:cs="Times New Roman"/>
          <w:sz w:val="22"/>
          <w:szCs w:val="22"/>
        </w:rPr>
        <w:t>8)</w:t>
      </w:r>
      <w:r w:rsidRPr="009A3BBF">
        <w:rPr>
          <w:rFonts w:ascii="Times New Roman" w:hAnsi="Times New Roman" w:cs="Times New Roman"/>
          <w:sz w:val="22"/>
          <w:szCs w:val="22"/>
        </w:rPr>
        <w:tab/>
        <w:t>the Supplier grossly neglects its obligations arising from the warranty or delays in restoring the proper condition of the Supply Object at least by 30 days,</w:t>
      </w:r>
    </w:p>
    <w:p w14:paraId="6E5A88EA" w14:textId="77777777" w:rsidR="003B2FA3" w:rsidRPr="009A3BBF" w:rsidRDefault="00584C07" w:rsidP="005C7F04">
      <w:pPr>
        <w:widowControl/>
        <w:autoSpaceDE/>
        <w:autoSpaceDN/>
        <w:adjustRightInd/>
        <w:ind w:left="1134" w:hanging="567"/>
        <w:jc w:val="both"/>
        <w:rPr>
          <w:rFonts w:ascii="Times New Roman" w:hAnsi="Times New Roman" w:cs="Times New Roman"/>
          <w:sz w:val="22"/>
          <w:szCs w:val="22"/>
        </w:rPr>
      </w:pPr>
      <w:r w:rsidRPr="009A3BBF">
        <w:rPr>
          <w:rFonts w:ascii="Times New Roman" w:hAnsi="Times New Roman" w:cs="Times New Roman"/>
          <w:sz w:val="22"/>
          <w:szCs w:val="22"/>
        </w:rPr>
        <w:t>9)</w:t>
      </w:r>
      <w:r w:rsidRPr="009A3BBF">
        <w:rPr>
          <w:rFonts w:ascii="Times New Roman" w:hAnsi="Times New Roman" w:cs="Times New Roman"/>
          <w:sz w:val="22"/>
          <w:szCs w:val="22"/>
        </w:rPr>
        <w:tab/>
        <w:t>the Supplier has committed a material breach of the provisions of the Agreement, in particular with regard to the principles of personal data</w:t>
      </w:r>
      <w:r w:rsidR="000100E7" w:rsidRPr="009A3BBF">
        <w:rPr>
          <w:rFonts w:ascii="Times New Roman" w:hAnsi="Times New Roman" w:cs="Times New Roman"/>
          <w:sz w:val="22"/>
          <w:szCs w:val="22"/>
        </w:rPr>
        <w:t xml:space="preserve"> processing and confidentiality.</w:t>
      </w:r>
    </w:p>
    <w:p w14:paraId="224361E9" w14:textId="77777777" w:rsidR="00A3325C" w:rsidRPr="009A3BBF" w:rsidRDefault="00A1529F"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have the right to withdraw from the Contract, whether in whole or in part, within 60 days from the date of becoming aware of the circumstances const</w:t>
      </w:r>
      <w:r w:rsidR="000100E7" w:rsidRPr="009A3BBF">
        <w:rPr>
          <w:rFonts w:ascii="Times New Roman" w:hAnsi="Times New Roman" w:cs="Times New Roman"/>
          <w:sz w:val="22"/>
          <w:szCs w:val="22"/>
        </w:rPr>
        <w:t>ituting grounds for withdrawal.</w:t>
      </w:r>
    </w:p>
    <w:p w14:paraId="0E0FE683" w14:textId="77777777" w:rsidR="00A3325C" w:rsidRPr="009A3BBF" w:rsidRDefault="004465FC"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withdrawal shall be i</w:t>
      </w:r>
      <w:r w:rsidR="000100E7" w:rsidRPr="009A3BBF">
        <w:rPr>
          <w:rFonts w:ascii="Times New Roman" w:hAnsi="Times New Roman" w:cs="Times New Roman"/>
          <w:sz w:val="22"/>
          <w:szCs w:val="22"/>
        </w:rPr>
        <w:t>n writing in order to be valid.</w:t>
      </w:r>
    </w:p>
    <w:p w14:paraId="130AF247" w14:textId="672808C0" w:rsidR="000803C3" w:rsidRPr="009A3BBF" w:rsidRDefault="004465FC" w:rsidP="005C7F04">
      <w:pPr>
        <w:widowControl/>
        <w:autoSpaceDE/>
        <w:autoSpaceDN/>
        <w:adjustRightInd/>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In the event of withdrawal from the Contract</w:t>
      </w:r>
      <w:r w:rsidR="00530ADE">
        <w:rPr>
          <w:rFonts w:ascii="Times New Roman" w:hAnsi="Times New Roman" w:cs="Times New Roman"/>
          <w:sz w:val="22"/>
          <w:szCs w:val="22"/>
        </w:rPr>
        <w:t xml:space="preserve"> in whole</w:t>
      </w:r>
      <w:r w:rsidRPr="009A3BBF">
        <w:rPr>
          <w:rFonts w:ascii="Times New Roman" w:hAnsi="Times New Roman" w:cs="Times New Roman"/>
          <w:sz w:val="22"/>
          <w:szCs w:val="22"/>
        </w:rPr>
        <w:t>,</w:t>
      </w:r>
      <w:r w:rsidR="00161A1E" w:rsidRPr="009A3BBF">
        <w:rPr>
          <w:rFonts w:ascii="Times New Roman" w:hAnsi="Times New Roman" w:cs="Times New Roman"/>
          <w:sz w:val="22"/>
          <w:szCs w:val="22"/>
        </w:rPr>
        <w:t xml:space="preserve"> it </w:t>
      </w:r>
      <w:r w:rsidRPr="009A3BBF">
        <w:rPr>
          <w:rFonts w:ascii="Times New Roman" w:hAnsi="Times New Roman" w:cs="Times New Roman"/>
          <w:sz w:val="22"/>
          <w:szCs w:val="22"/>
        </w:rPr>
        <w:t xml:space="preserve">shall be deemed not to have been concluded. </w:t>
      </w:r>
    </w:p>
    <w:p w14:paraId="25FD5A99" w14:textId="77777777" w:rsidR="000803C3" w:rsidRPr="009A3BBF" w:rsidRDefault="004465F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The equipment (if already delivered) shall be returned to the Supplier at the Supplier’s expense and risk.</w:t>
      </w:r>
    </w:p>
    <w:p w14:paraId="03895A08" w14:textId="77777777" w:rsidR="004465FC" w:rsidRPr="009A3BBF" w:rsidRDefault="004465F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The Supplier shall be obliged to return the remuneration specified in § 8.1 hereof.</w:t>
      </w:r>
    </w:p>
    <w:p w14:paraId="474F8C18" w14:textId="77777777" w:rsidR="00A12723" w:rsidRDefault="004465FC" w:rsidP="005C7F04">
      <w:pPr>
        <w:ind w:left="567" w:hanging="567"/>
        <w:jc w:val="both"/>
        <w:rPr>
          <w:rFonts w:ascii="Times New Roman" w:hAnsi="Times New Roman" w:cs="Times New Roman"/>
          <w:sz w:val="22"/>
          <w:szCs w:val="22"/>
        </w:rPr>
      </w:pPr>
      <w:r w:rsidRPr="009A3BBF">
        <w:rPr>
          <w:rFonts w:ascii="Times New Roman" w:hAnsi="Times New Roman" w:cs="Times New Roman"/>
          <w:sz w:val="22"/>
          <w:szCs w:val="22"/>
        </w:rPr>
        <w:t>7.</w:t>
      </w:r>
      <w:r w:rsidRPr="009A3BBF">
        <w:rPr>
          <w:rFonts w:ascii="Times New Roman" w:hAnsi="Times New Roman" w:cs="Times New Roman"/>
          <w:sz w:val="22"/>
          <w:szCs w:val="22"/>
        </w:rPr>
        <w:tab/>
        <w:t xml:space="preserve">If the reasons for withdrawal concern only one of the devices constituting the Supply Object,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have the right, at its discretion, to withdraw from the Contract, whether in whole or in part, with regard to this device.</w:t>
      </w:r>
    </w:p>
    <w:p w14:paraId="13978A74" w14:textId="4010647A" w:rsidR="00314D97" w:rsidRPr="00314D97" w:rsidRDefault="00314D97" w:rsidP="003D24D2">
      <w:pPr>
        <w:jc w:val="both"/>
        <w:rPr>
          <w:rFonts w:ascii="Times New Roman" w:hAnsi="Times New Roman"/>
          <w:color w:val="FF0000"/>
          <w:sz w:val="22"/>
          <w:rPrChange w:id="244" w:author="Agata Siwak" w:date="2025-12-08T06:44:00Z" w16du:dateUtc="2025-12-08T05:44:00Z">
            <w:rPr>
              <w:sz w:val="22"/>
            </w:rPr>
          </w:rPrChange>
        </w:rPr>
        <w:pPrChange w:id="245" w:author="Agata Siwak" w:date="2025-12-08T06:44:00Z" w16du:dateUtc="2025-12-08T05:44:00Z">
          <w:pPr>
            <w:pStyle w:val="BodyText1"/>
            <w:spacing w:after="0"/>
            <w:ind w:firstLine="0"/>
          </w:pPr>
        </w:pPrChange>
      </w:pPr>
    </w:p>
    <w:p w14:paraId="22D661FC" w14:textId="77777777" w:rsidR="009D6B52" w:rsidRDefault="009D6B52" w:rsidP="006D751E">
      <w:pPr>
        <w:ind w:left="567"/>
        <w:rPr>
          <w:ins w:id="246" w:author="Agata Siwak" w:date="2025-12-08T06:44:00Z" w16du:dateUtc="2025-12-08T05:44:00Z"/>
          <w:rFonts w:ascii="Times New Roman" w:hAnsi="Times New Roman" w:cs="Times New Roman"/>
          <w:color w:val="FF0000"/>
          <w:sz w:val="22"/>
          <w:szCs w:val="22"/>
          <w:lang w:eastAsia="en-US"/>
        </w:rPr>
      </w:pPr>
    </w:p>
    <w:p w14:paraId="51BE4E7B" w14:textId="77777777" w:rsidR="00C74A0F" w:rsidRPr="009A3BBF" w:rsidRDefault="00C74A0F" w:rsidP="005C7F04">
      <w:pPr>
        <w:pStyle w:val="BodyText1"/>
        <w:spacing w:after="0"/>
        <w:ind w:firstLine="0"/>
        <w:rPr>
          <w:ins w:id="247" w:author="Agata Siwak" w:date="2025-12-08T06:44:00Z" w16du:dateUtc="2025-12-08T05:44:00Z"/>
          <w:sz w:val="22"/>
          <w:szCs w:val="22"/>
        </w:rPr>
      </w:pPr>
    </w:p>
    <w:p w14:paraId="0CD5B5C1" w14:textId="77777777" w:rsidR="00F92DD7" w:rsidRPr="009A3BBF" w:rsidRDefault="00AA2904" w:rsidP="005C7F04">
      <w:pPr>
        <w:pStyle w:val="BodyText1"/>
        <w:spacing w:after="0"/>
        <w:ind w:left="567" w:hanging="567"/>
        <w:jc w:val="center"/>
        <w:rPr>
          <w:sz w:val="22"/>
          <w:szCs w:val="22"/>
        </w:rPr>
      </w:pPr>
      <w:r w:rsidRPr="009A3BBF">
        <w:rPr>
          <w:b/>
          <w:sz w:val="22"/>
          <w:szCs w:val="22"/>
        </w:rPr>
        <w:t>§15</w:t>
      </w:r>
    </w:p>
    <w:p w14:paraId="7DAA6442" w14:textId="77777777" w:rsidR="00F92DD7" w:rsidRPr="009A3BBF" w:rsidRDefault="00F92DD7"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Contact persons</w:t>
      </w:r>
    </w:p>
    <w:p w14:paraId="0CD52C32" w14:textId="77777777" w:rsidR="00AA2904" w:rsidRPr="009A3BBF" w:rsidRDefault="00AA2904" w:rsidP="005C7F04">
      <w:pPr>
        <w:tabs>
          <w:tab w:val="left" w:pos="6073"/>
        </w:tabs>
        <w:rPr>
          <w:rFonts w:ascii="Times New Roman" w:hAnsi="Times New Roman" w:cs="Times New Roman"/>
          <w:b/>
          <w:sz w:val="22"/>
          <w:szCs w:val="22"/>
        </w:rPr>
      </w:pPr>
    </w:p>
    <w:p w14:paraId="690D2326" w14:textId="77777777" w:rsidR="00F92DD7" w:rsidRPr="009A3BBF" w:rsidRDefault="004465FC" w:rsidP="005C7F04">
      <w:pPr>
        <w:pStyle w:val="Tekstpodstawowy21"/>
        <w:adjustRightInd w:val="0"/>
        <w:ind w:left="567" w:hanging="567"/>
        <w:jc w:val="both"/>
        <w:rPr>
          <w:sz w:val="22"/>
          <w:szCs w:val="22"/>
        </w:rPr>
      </w:pPr>
      <w:r w:rsidRPr="009A3BBF">
        <w:rPr>
          <w:sz w:val="22"/>
          <w:szCs w:val="22"/>
        </w:rPr>
        <w:t>1.</w:t>
      </w:r>
      <w:r w:rsidRPr="009A3BBF">
        <w:rPr>
          <w:sz w:val="22"/>
          <w:szCs w:val="22"/>
        </w:rPr>
        <w:tab/>
        <w:t>The following persons shall act as contact persons in any matters rel</w:t>
      </w:r>
      <w:r w:rsidR="00161A1E" w:rsidRPr="009A3BBF">
        <w:rPr>
          <w:sz w:val="22"/>
          <w:szCs w:val="22"/>
        </w:rPr>
        <w:t>ated to the performance hereof:</w:t>
      </w:r>
    </w:p>
    <w:p w14:paraId="380A505B" w14:textId="77777777" w:rsidR="00F92DD7" w:rsidRPr="009A3BBF" w:rsidRDefault="00161A1E" w:rsidP="005C7F04">
      <w:pPr>
        <w:pStyle w:val="Tekstpodstawowy21"/>
        <w:numPr>
          <w:ilvl w:val="0"/>
          <w:numId w:val="21"/>
        </w:numPr>
        <w:ind w:left="1134" w:hanging="567"/>
        <w:jc w:val="both"/>
        <w:rPr>
          <w:sz w:val="22"/>
          <w:szCs w:val="22"/>
        </w:rPr>
      </w:pPr>
      <w:r w:rsidRPr="009A3BBF">
        <w:rPr>
          <w:sz w:val="22"/>
          <w:szCs w:val="22"/>
        </w:rPr>
        <w:t xml:space="preserve">for the </w:t>
      </w:r>
      <w:r w:rsidR="009A5146">
        <w:rPr>
          <w:sz w:val="22"/>
          <w:szCs w:val="22"/>
        </w:rPr>
        <w:t>Contracting Authority</w:t>
      </w:r>
      <w:r w:rsidRPr="009A3BBF">
        <w:rPr>
          <w:sz w:val="22"/>
          <w:szCs w:val="22"/>
        </w:rPr>
        <w:t>:</w:t>
      </w:r>
    </w:p>
    <w:p w14:paraId="6D374E73" w14:textId="77777777" w:rsidR="00F92DD7" w:rsidRPr="00F95F3D" w:rsidRDefault="00F92DD7" w:rsidP="005C7F04">
      <w:pPr>
        <w:pStyle w:val="Tekstpodstawowy21"/>
        <w:numPr>
          <w:ilvl w:val="0"/>
          <w:numId w:val="22"/>
        </w:numPr>
        <w:ind w:left="1134" w:firstLine="0"/>
        <w:jc w:val="both"/>
        <w:rPr>
          <w:del w:id="248" w:author="Agata Siwak" w:date="2025-12-08T06:44:00Z" w16du:dateUtc="2025-12-08T05:44:00Z"/>
          <w:rStyle w:val="Hipercze"/>
          <w:color w:val="auto"/>
          <w:sz w:val="22"/>
          <w:szCs w:val="22"/>
          <w:highlight w:val="yellow"/>
        </w:rPr>
      </w:pPr>
      <w:del w:id="249" w:author="Agata Siwak" w:date="2025-12-08T06:44:00Z" w16du:dateUtc="2025-12-08T05:44:00Z">
        <w:r w:rsidRPr="00F95F3D">
          <w:rPr>
            <w:sz w:val="22"/>
            <w:szCs w:val="22"/>
            <w:highlight w:val="yellow"/>
          </w:rPr>
          <w:delText>Mr/Ms</w:delText>
        </w:r>
        <w:r w:rsidR="00161A1E" w:rsidRPr="00F95F3D">
          <w:rPr>
            <w:sz w:val="22"/>
            <w:szCs w:val="22"/>
            <w:highlight w:val="yellow"/>
          </w:rPr>
          <w:delText xml:space="preserve"> </w:delText>
        </w:r>
        <w:r w:rsidRPr="00F95F3D">
          <w:rPr>
            <w:sz w:val="22"/>
            <w:szCs w:val="22"/>
            <w:highlight w:val="yellow"/>
          </w:rPr>
          <w:delText xml:space="preserve">[………………….●], phone </w:delText>
        </w:r>
        <w:r w:rsidR="00161A1E" w:rsidRPr="00F95F3D">
          <w:rPr>
            <w:sz w:val="22"/>
            <w:szCs w:val="22"/>
            <w:highlight w:val="yellow"/>
          </w:rPr>
          <w:delText>…</w:delText>
        </w:r>
        <w:r w:rsidRPr="00F95F3D">
          <w:rPr>
            <w:sz w:val="22"/>
            <w:szCs w:val="22"/>
            <w:highlight w:val="yellow"/>
          </w:rPr>
          <w:delText>………………[●], fax […………….●], mobile phone [</w:delText>
        </w:r>
        <w:r w:rsidR="00161A1E" w:rsidRPr="00F95F3D">
          <w:rPr>
            <w:sz w:val="22"/>
            <w:szCs w:val="22"/>
            <w:highlight w:val="yellow"/>
          </w:rPr>
          <w:delText>………</w:delText>
        </w:r>
        <w:r w:rsidRPr="00F95F3D">
          <w:rPr>
            <w:sz w:val="22"/>
            <w:szCs w:val="22"/>
            <w:highlight w:val="yellow"/>
          </w:rPr>
          <w:delText>……………●], e-mail [……………….●], [</w:delText>
        </w:r>
        <w:r w:rsidR="00161A1E" w:rsidRPr="00F95F3D">
          <w:rPr>
            <w:sz w:val="22"/>
            <w:szCs w:val="22"/>
            <w:highlight w:val="yellow"/>
          </w:rPr>
          <w:delText>……</w:delText>
        </w:r>
        <w:r w:rsidRPr="00F95F3D">
          <w:rPr>
            <w:sz w:val="22"/>
            <w:szCs w:val="22"/>
            <w:highlight w:val="yellow"/>
          </w:rPr>
          <w:delText>…….●]</w:delText>
        </w:r>
        <w:r w:rsidRPr="00F95F3D">
          <w:rPr>
            <w:rStyle w:val="Hipercze"/>
            <w:color w:val="auto"/>
            <w:sz w:val="22"/>
            <w:szCs w:val="22"/>
            <w:highlight w:val="yellow"/>
            <w:u w:val="none"/>
          </w:rPr>
          <w:delText>,</w:delText>
        </w:r>
      </w:del>
    </w:p>
    <w:p w14:paraId="536DA2AD" w14:textId="7D57CBB7" w:rsidR="00530ADE" w:rsidRPr="00F95F3D" w:rsidRDefault="00113D1A" w:rsidP="00814BAE">
      <w:pPr>
        <w:pStyle w:val="Tekstpodstawowy21"/>
        <w:numPr>
          <w:ilvl w:val="0"/>
          <w:numId w:val="85"/>
        </w:numPr>
        <w:jc w:val="both"/>
        <w:rPr>
          <w:ins w:id="250" w:author="Agata Siwak" w:date="2025-12-08T06:44:00Z" w16du:dateUtc="2025-12-08T05:44:00Z"/>
          <w:sz w:val="22"/>
          <w:szCs w:val="22"/>
          <w:highlight w:val="yellow"/>
          <w:lang w:val="en-US"/>
        </w:rPr>
      </w:pPr>
      <w:ins w:id="251" w:author="Agata Siwak" w:date="2025-12-08T06:44:00Z" w16du:dateUtc="2025-12-08T05:44:00Z">
        <w:r w:rsidRPr="00F95F3D">
          <w:rPr>
            <w:sz w:val="22"/>
            <w:szCs w:val="22"/>
            <w:highlight w:val="yellow"/>
          </w:rPr>
          <w:t xml:space="preserve">Beata Sękowska, </w:t>
        </w:r>
        <w:r w:rsidRPr="00F95F3D">
          <w:rPr>
            <w:sz w:val="22"/>
            <w:szCs w:val="22"/>
            <w:highlight w:val="yellow"/>
            <w:lang w:val="en-US"/>
          </w:rPr>
          <w:t xml:space="preserve">e-mail: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sz w:val="22"/>
            <w:szCs w:val="22"/>
            <w:highlight w:val="yellow"/>
            <w:lang w:val="en-US"/>
          </w:rPr>
          <w:t>beata.sekowska@pitradwar.com</w:t>
        </w:r>
        <w:r w:rsidRPr="00F95F3D">
          <w:rPr>
            <w:highlight w:val="yellow"/>
          </w:rPr>
          <w:fldChar w:fldCharType="end"/>
        </w:r>
        <w:r w:rsidRPr="00F95F3D">
          <w:rPr>
            <w:sz w:val="22"/>
            <w:szCs w:val="22"/>
            <w:highlight w:val="yellow"/>
            <w:lang w:val="pl-PL"/>
          </w:rPr>
          <w:t>, mobile: 532 546</w:t>
        </w:r>
        <w:r w:rsidR="00530ADE" w:rsidRPr="00F95F3D">
          <w:rPr>
            <w:sz w:val="22"/>
            <w:szCs w:val="22"/>
            <w:highlight w:val="yellow"/>
            <w:lang w:val="pl-PL"/>
          </w:rPr>
          <w:t> </w:t>
        </w:r>
        <w:r w:rsidRPr="00F95F3D">
          <w:rPr>
            <w:sz w:val="22"/>
            <w:szCs w:val="22"/>
            <w:highlight w:val="yellow"/>
            <w:lang w:val="pl-PL"/>
          </w:rPr>
          <w:t xml:space="preserve">697 </w:t>
        </w:r>
      </w:ins>
    </w:p>
    <w:p w14:paraId="048297E6" w14:textId="28F666F6" w:rsidR="00530ADE" w:rsidRPr="00F95F3D" w:rsidRDefault="00113D1A" w:rsidP="00814BAE">
      <w:pPr>
        <w:pStyle w:val="Tekstpodstawowy21"/>
        <w:numPr>
          <w:ilvl w:val="0"/>
          <w:numId w:val="85"/>
        </w:numPr>
        <w:jc w:val="both"/>
        <w:rPr>
          <w:ins w:id="252" w:author="Agata Siwak" w:date="2025-12-08T06:44:00Z" w16du:dateUtc="2025-12-08T05:44:00Z"/>
          <w:rFonts w:ascii="Segoe UI" w:hAnsi="Segoe UI" w:cs="Segoe UI"/>
          <w:color w:val="696969"/>
          <w:sz w:val="19"/>
          <w:szCs w:val="19"/>
          <w:highlight w:val="yellow"/>
          <w:lang w:val="pl-PL"/>
        </w:rPr>
      </w:pPr>
      <w:ins w:id="253" w:author="Agata Siwak" w:date="2025-12-08T06:44:00Z" w16du:dateUtc="2025-12-08T05:44:00Z">
        <w:r w:rsidRPr="00F95F3D">
          <w:rPr>
            <w:sz w:val="22"/>
            <w:szCs w:val="22"/>
            <w:highlight w:val="yellow"/>
            <w:lang w:val="pl-PL"/>
          </w:rPr>
          <w:t xml:space="preserve">Piotr Żdżarski, e-mail: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sz w:val="22"/>
            <w:szCs w:val="22"/>
            <w:highlight w:val="yellow"/>
            <w:lang w:val="pl-PL"/>
          </w:rPr>
          <w:t>piotr.zdzarski@pitradwar.com</w:t>
        </w:r>
        <w:r w:rsidRPr="00F95F3D">
          <w:rPr>
            <w:highlight w:val="yellow"/>
          </w:rPr>
          <w:fldChar w:fldCharType="end"/>
        </w:r>
        <w:r w:rsidRPr="00F95F3D">
          <w:rPr>
            <w:sz w:val="22"/>
            <w:szCs w:val="22"/>
            <w:highlight w:val="yellow"/>
            <w:lang w:val="pl-PL"/>
          </w:rPr>
          <w:t>, mobile: 603 333</w:t>
        </w:r>
        <w:r w:rsidR="00530ADE" w:rsidRPr="00F95F3D">
          <w:rPr>
            <w:sz w:val="22"/>
            <w:szCs w:val="22"/>
            <w:highlight w:val="yellow"/>
            <w:lang w:val="pl-PL"/>
          </w:rPr>
          <w:t> </w:t>
        </w:r>
        <w:r w:rsidRPr="00F95F3D">
          <w:rPr>
            <w:sz w:val="22"/>
            <w:szCs w:val="22"/>
            <w:highlight w:val="yellow"/>
            <w:lang w:val="pl-PL"/>
          </w:rPr>
          <w:t>447</w:t>
        </w:r>
      </w:ins>
    </w:p>
    <w:p w14:paraId="25004090" w14:textId="1A63351C" w:rsidR="00530ADE" w:rsidRPr="00F95F3D" w:rsidRDefault="00113D1A" w:rsidP="00814BAE">
      <w:pPr>
        <w:pStyle w:val="Tekstpodstawowy21"/>
        <w:numPr>
          <w:ilvl w:val="0"/>
          <w:numId w:val="85"/>
        </w:numPr>
        <w:jc w:val="both"/>
        <w:rPr>
          <w:ins w:id="254" w:author="Agata Siwak" w:date="2025-12-08T06:44:00Z" w16du:dateUtc="2025-12-08T05:44:00Z"/>
          <w:rFonts w:ascii="Segoe UI" w:hAnsi="Segoe UI" w:cs="Segoe UI"/>
          <w:color w:val="696969"/>
          <w:sz w:val="19"/>
          <w:szCs w:val="19"/>
          <w:highlight w:val="yellow"/>
          <w:lang w:val="en-US"/>
        </w:rPr>
      </w:pPr>
      <w:ins w:id="255" w:author="Agata Siwak" w:date="2025-12-08T06:44:00Z" w16du:dateUtc="2025-12-08T05:44:00Z">
        <w:r w:rsidRPr="00F95F3D">
          <w:rPr>
            <w:sz w:val="22"/>
            <w:szCs w:val="22"/>
            <w:highlight w:val="yellow"/>
            <w:lang w:val="en-US"/>
          </w:rPr>
          <w:t xml:space="preserve">Janusz Wosiński, e-mail: </w:t>
        </w:r>
        <w:r w:rsidRPr="00F95F3D">
          <w:rPr>
            <w:rStyle w:val="Hipercze"/>
            <w:sz w:val="22"/>
            <w:szCs w:val="22"/>
            <w:highlight w:val="yellow"/>
            <w:lang w:val="en-US"/>
          </w:rPr>
          <w:t>janusz.wosinski@pitradwar.com</w:t>
        </w:r>
        <w:r w:rsidR="00530ADE" w:rsidRPr="00F95F3D">
          <w:rPr>
            <w:highlight w:val="yellow"/>
          </w:rPr>
          <w:fldChar w:fldCharType="begin"/>
        </w:r>
        <w:r w:rsidR="00530ADE" w:rsidRPr="00F95F3D">
          <w:rPr>
            <w:highlight w:val="yellow"/>
          </w:rPr>
          <w:instrText>HYPERLINK</w:instrText>
        </w:r>
        <w:r w:rsidR="00530ADE" w:rsidRPr="00F95F3D">
          <w:rPr>
            <w:highlight w:val="yellow"/>
          </w:rPr>
        </w:r>
        <w:r w:rsidR="00530ADE" w:rsidRPr="00F95F3D">
          <w:rPr>
            <w:highlight w:val="yellow"/>
          </w:rPr>
          <w:fldChar w:fldCharType="separate"/>
        </w:r>
        <w:r w:rsidR="00530ADE" w:rsidRPr="00F95F3D">
          <w:rPr>
            <w:highlight w:val="yellow"/>
          </w:rPr>
          <w:fldChar w:fldCharType="end"/>
        </w:r>
        <w:r w:rsidRPr="00F95F3D">
          <w:rPr>
            <w:sz w:val="22"/>
            <w:szCs w:val="22"/>
            <w:highlight w:val="yellow"/>
            <w:lang w:val="en-US"/>
          </w:rPr>
          <w:t>, mobile: 603550749</w:t>
        </w:r>
      </w:ins>
    </w:p>
    <w:p w14:paraId="59A2F2D6" w14:textId="6AF940F2" w:rsidR="00530ADE" w:rsidRPr="00F95F3D" w:rsidRDefault="00113D1A" w:rsidP="00814BAE">
      <w:pPr>
        <w:pStyle w:val="Tekstpodstawowy21"/>
        <w:numPr>
          <w:ilvl w:val="0"/>
          <w:numId w:val="85"/>
        </w:numPr>
        <w:jc w:val="both"/>
        <w:rPr>
          <w:ins w:id="256" w:author="Agata Siwak" w:date="2025-12-08T06:44:00Z" w16du:dateUtc="2025-12-08T05:44:00Z"/>
          <w:sz w:val="22"/>
          <w:szCs w:val="22"/>
          <w:highlight w:val="yellow"/>
          <w:lang w:val="en-US"/>
        </w:rPr>
      </w:pPr>
      <w:ins w:id="257" w:author="Agata Siwak" w:date="2025-12-08T06:44:00Z" w16du:dateUtc="2025-12-08T05:44:00Z">
        <w:r w:rsidRPr="00F95F3D">
          <w:rPr>
            <w:sz w:val="22"/>
            <w:szCs w:val="22"/>
            <w:highlight w:val="yellow"/>
            <w:lang w:val="en-US"/>
          </w:rPr>
          <w:t xml:space="preserve">Aleksandra Cybulska, e-mail: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sz w:val="22"/>
            <w:szCs w:val="22"/>
            <w:highlight w:val="yellow"/>
          </w:rPr>
          <w:t>Aleksandra.Cybulska@pitradwar.com</w:t>
        </w:r>
        <w:r w:rsidRPr="00F95F3D">
          <w:rPr>
            <w:highlight w:val="yellow"/>
          </w:rPr>
          <w:fldChar w:fldCharType="end"/>
        </w:r>
        <w:r w:rsidRPr="00F95F3D">
          <w:rPr>
            <w:sz w:val="22"/>
            <w:szCs w:val="22"/>
            <w:highlight w:val="yellow"/>
          </w:rPr>
          <w:t xml:space="preserve">, phone: </w:t>
        </w:r>
        <w:r w:rsidRPr="00F95F3D">
          <w:rPr>
            <w:sz w:val="22"/>
            <w:szCs w:val="22"/>
            <w:highlight w:val="yellow"/>
            <w:lang w:val="en-US"/>
          </w:rPr>
          <w:t>+48 22 540 5482</w:t>
        </w:r>
      </w:ins>
    </w:p>
    <w:p w14:paraId="259C48C9" w14:textId="1B7F1C37" w:rsidR="00113D1A" w:rsidRPr="00F95F3D" w:rsidRDefault="00113D1A" w:rsidP="00814BAE">
      <w:pPr>
        <w:pStyle w:val="Tekstpodstawowy21"/>
        <w:numPr>
          <w:ilvl w:val="0"/>
          <w:numId w:val="85"/>
        </w:numPr>
        <w:jc w:val="both"/>
        <w:rPr>
          <w:ins w:id="258" w:author="Agata Siwak" w:date="2025-12-08T06:44:00Z" w16du:dateUtc="2025-12-08T05:44:00Z"/>
          <w:sz w:val="22"/>
          <w:szCs w:val="22"/>
          <w:highlight w:val="yellow"/>
          <w:u w:val="single"/>
          <w:lang w:val="pl-PL"/>
        </w:rPr>
      </w:pPr>
      <w:ins w:id="259" w:author="Agata Siwak" w:date="2025-12-08T06:44:00Z" w16du:dateUtc="2025-12-08T05:44:00Z">
        <w:r w:rsidRPr="00F95F3D">
          <w:rPr>
            <w:sz w:val="22"/>
            <w:szCs w:val="22"/>
            <w:highlight w:val="yellow"/>
            <w:lang w:val="pl-PL"/>
          </w:rPr>
          <w:t xml:space="preserve">Jarosław Burdyński, e-mail: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sz w:val="22"/>
            <w:szCs w:val="22"/>
            <w:highlight w:val="yellow"/>
            <w:lang w:val="pl-PL"/>
          </w:rPr>
          <w:t>jaroslaw.burdynski@pitradwar.com</w:t>
        </w:r>
        <w:r w:rsidRPr="00F95F3D">
          <w:rPr>
            <w:highlight w:val="yellow"/>
          </w:rPr>
          <w:fldChar w:fldCharType="end"/>
        </w:r>
        <w:r w:rsidRPr="00F95F3D">
          <w:rPr>
            <w:sz w:val="22"/>
            <w:szCs w:val="22"/>
            <w:highlight w:val="yellow"/>
            <w:lang w:val="pl-PL"/>
          </w:rPr>
          <w:t xml:space="preserve">, mobile: 695 202 125 </w:t>
        </w:r>
      </w:ins>
    </w:p>
    <w:p w14:paraId="2F87636B" w14:textId="77777777" w:rsidR="0058202A" w:rsidRPr="00F95F3D" w:rsidRDefault="00F92DD7" w:rsidP="005C7F04">
      <w:pPr>
        <w:pStyle w:val="Tekstpodstawowy21"/>
        <w:numPr>
          <w:ilvl w:val="0"/>
          <w:numId w:val="21"/>
        </w:numPr>
        <w:ind w:left="993" w:hanging="426"/>
        <w:jc w:val="both"/>
        <w:rPr>
          <w:sz w:val="22"/>
          <w:szCs w:val="22"/>
          <w:highlight w:val="yellow"/>
        </w:rPr>
      </w:pPr>
      <w:r w:rsidRPr="00F95F3D">
        <w:rPr>
          <w:sz w:val="22"/>
          <w:szCs w:val="22"/>
          <w:highlight w:val="yellow"/>
        </w:rPr>
        <w:t xml:space="preserve">for the Supplier: </w:t>
      </w:r>
    </w:p>
    <w:p w14:paraId="75AF8D0E" w14:textId="77777777" w:rsidR="00F92DD7" w:rsidRPr="00F95F3D" w:rsidRDefault="0058202A" w:rsidP="005C7F04">
      <w:pPr>
        <w:pStyle w:val="Tekstpodstawowy21"/>
        <w:numPr>
          <w:ilvl w:val="0"/>
          <w:numId w:val="25"/>
        </w:numPr>
        <w:ind w:left="1134" w:hanging="283"/>
        <w:jc w:val="both"/>
        <w:rPr>
          <w:del w:id="260" w:author="Agata Siwak" w:date="2025-12-08T06:44:00Z" w16du:dateUtc="2025-12-08T05:44:00Z"/>
          <w:sz w:val="22"/>
          <w:szCs w:val="22"/>
          <w:highlight w:val="yellow"/>
        </w:rPr>
      </w:pPr>
      <w:del w:id="261" w:author="Agata Siwak" w:date="2025-12-08T06:44:00Z" w16du:dateUtc="2025-12-08T05:44:00Z">
        <w:r w:rsidRPr="00F95F3D">
          <w:rPr>
            <w:sz w:val="22"/>
            <w:szCs w:val="22"/>
            <w:highlight w:val="yellow"/>
          </w:rPr>
          <w:delText>Mr/Ms</w:delText>
        </w:r>
        <w:r w:rsidR="00161A1E" w:rsidRPr="00F95F3D">
          <w:rPr>
            <w:sz w:val="22"/>
            <w:szCs w:val="22"/>
            <w:highlight w:val="yellow"/>
          </w:rPr>
          <w:delText xml:space="preserve"> </w:delText>
        </w:r>
        <w:r w:rsidRPr="00F95F3D">
          <w:rPr>
            <w:sz w:val="22"/>
            <w:szCs w:val="22"/>
            <w:highlight w:val="yellow"/>
          </w:rPr>
          <w:delText>[………………….●], phone …………..,</w:delText>
        </w:r>
        <w:r w:rsidR="00F4547D" w:rsidRPr="00F95F3D">
          <w:rPr>
            <w:sz w:val="22"/>
            <w:szCs w:val="22"/>
            <w:highlight w:val="yellow"/>
          </w:rPr>
          <w:delText xml:space="preserve"> </w:delText>
        </w:r>
        <w:r w:rsidRPr="00F95F3D">
          <w:rPr>
            <w:sz w:val="22"/>
            <w:szCs w:val="22"/>
            <w:highlight w:val="yellow"/>
          </w:rPr>
          <w:delText xml:space="preserve">e-mail </w:delText>
        </w:r>
        <w:bookmarkStart w:id="262" w:name="_Hlk531879654"/>
        <w:r w:rsidRPr="00F95F3D">
          <w:rPr>
            <w:sz w:val="22"/>
            <w:szCs w:val="22"/>
            <w:highlight w:val="yellow"/>
          </w:rPr>
          <w:delText>…………………..</w:delText>
        </w:r>
      </w:del>
    </w:p>
    <w:bookmarkEnd w:id="262"/>
    <w:p w14:paraId="199B8C8B" w14:textId="773D7295" w:rsidR="00530ADE" w:rsidRPr="00F95F3D" w:rsidRDefault="00C45BF7" w:rsidP="00814BAE">
      <w:pPr>
        <w:pStyle w:val="Akapitzlist"/>
        <w:numPr>
          <w:ilvl w:val="0"/>
          <w:numId w:val="86"/>
        </w:numPr>
        <w:jc w:val="both"/>
        <w:rPr>
          <w:ins w:id="263" w:author="Agata Siwak" w:date="2025-12-08T06:44:00Z" w16du:dateUtc="2025-12-08T05:44:00Z"/>
          <w:rFonts w:ascii="Times New Roman" w:hAnsi="Times New Roman"/>
          <w:sz w:val="22"/>
          <w:szCs w:val="22"/>
          <w:highlight w:val="yellow"/>
          <w:lang w:eastAsia="ar-SA"/>
        </w:rPr>
      </w:pPr>
      <w:ins w:id="264" w:author="Agata Siwak" w:date="2025-12-08T06:44:00Z" w16du:dateUtc="2025-12-08T05:44:00Z">
        <w:r w:rsidRPr="00F95F3D">
          <w:rPr>
            <w:rFonts w:ascii="Times New Roman" w:hAnsi="Times New Roman"/>
            <w:sz w:val="22"/>
            <w:szCs w:val="22"/>
            <w:highlight w:val="yellow"/>
            <w:lang w:eastAsia="ar-SA"/>
          </w:rPr>
          <w:t xml:space="preserve">Ervin Koncz, e-mail: </w:t>
        </w:r>
        <w:r w:rsidR="00530ADE" w:rsidRPr="00F95F3D">
          <w:rPr>
            <w:highlight w:val="yellow"/>
          </w:rPr>
          <w:fldChar w:fldCharType="begin"/>
        </w:r>
        <w:r w:rsidR="00530ADE" w:rsidRPr="00F95F3D">
          <w:rPr>
            <w:highlight w:val="yellow"/>
          </w:rPr>
          <w:instrText>HYPERLINK</w:instrText>
        </w:r>
        <w:r w:rsidR="00530ADE" w:rsidRPr="00F95F3D">
          <w:rPr>
            <w:highlight w:val="yellow"/>
          </w:rPr>
        </w:r>
        <w:r w:rsidR="00530ADE" w:rsidRPr="00F95F3D">
          <w:rPr>
            <w:highlight w:val="yellow"/>
          </w:rPr>
          <w:fldChar w:fldCharType="separate"/>
        </w:r>
        <w:r w:rsidR="00530ADE" w:rsidRPr="00F95F3D">
          <w:rPr>
            <w:highlight w:val="yellow"/>
          </w:rPr>
          <w:fldChar w:fldCharType="end"/>
        </w:r>
        <w:r w:rsidRPr="00F95F3D">
          <w:rPr>
            <w:rStyle w:val="Hipercze"/>
            <w:rFonts w:ascii="Times New Roman" w:hAnsi="Times New Roman"/>
            <w:sz w:val="22"/>
            <w:szCs w:val="22"/>
            <w:highlight w:val="yellow"/>
            <w:lang w:eastAsia="ar-SA"/>
          </w:rPr>
          <w:t>Ervin.Koncz@itc-intercircuit.de</w:t>
        </w:r>
        <w:r w:rsidRPr="00F95F3D">
          <w:rPr>
            <w:rFonts w:ascii="Times New Roman" w:hAnsi="Times New Roman"/>
            <w:sz w:val="22"/>
            <w:szCs w:val="22"/>
            <w:highlight w:val="yellow"/>
            <w:lang w:eastAsia="ar-SA"/>
          </w:rPr>
          <w:t>, mobile: 00 36 20 928 6060</w:t>
        </w:r>
      </w:ins>
    </w:p>
    <w:p w14:paraId="0735215D" w14:textId="0B61A2E9" w:rsidR="00530ADE" w:rsidRPr="00F95F3D" w:rsidRDefault="00C45BF7" w:rsidP="00814BAE">
      <w:pPr>
        <w:pStyle w:val="Akapitzlist"/>
        <w:numPr>
          <w:ilvl w:val="0"/>
          <w:numId w:val="86"/>
        </w:numPr>
        <w:jc w:val="both"/>
        <w:rPr>
          <w:ins w:id="265" w:author="Agata Siwak" w:date="2025-12-08T06:44:00Z" w16du:dateUtc="2025-12-08T05:44:00Z"/>
          <w:rFonts w:ascii="Times New Roman" w:hAnsi="Times New Roman"/>
          <w:sz w:val="22"/>
          <w:szCs w:val="22"/>
          <w:highlight w:val="yellow"/>
          <w:lang w:val="de-DE" w:eastAsia="en-US"/>
          <w14:ligatures w14:val="standardContextual"/>
        </w:rPr>
      </w:pPr>
      <w:ins w:id="266" w:author="Agata Siwak" w:date="2025-12-08T06:44:00Z" w16du:dateUtc="2025-12-08T05:44:00Z">
        <w:r w:rsidRPr="00F95F3D">
          <w:rPr>
            <w:rFonts w:ascii="Times New Roman" w:hAnsi="Times New Roman"/>
            <w:sz w:val="22"/>
            <w:szCs w:val="22"/>
            <w:highlight w:val="yellow"/>
            <w:lang w:eastAsia="ar-SA"/>
          </w:rPr>
          <w:t xml:space="preserve">Erwin Haertl, e-mail: </w:t>
        </w:r>
        <w:r w:rsidR="00530ADE" w:rsidRPr="00F95F3D">
          <w:rPr>
            <w:highlight w:val="yellow"/>
          </w:rPr>
          <w:fldChar w:fldCharType="begin"/>
        </w:r>
        <w:r w:rsidR="00530ADE" w:rsidRPr="00F95F3D">
          <w:rPr>
            <w:highlight w:val="yellow"/>
          </w:rPr>
          <w:instrText>HYPERLINK</w:instrText>
        </w:r>
        <w:r w:rsidR="00530ADE" w:rsidRPr="00F95F3D">
          <w:rPr>
            <w:highlight w:val="yellow"/>
          </w:rPr>
        </w:r>
        <w:r w:rsidR="00530ADE" w:rsidRPr="00F95F3D">
          <w:rPr>
            <w:highlight w:val="yellow"/>
          </w:rPr>
          <w:fldChar w:fldCharType="separate"/>
        </w:r>
        <w:r w:rsidR="00530ADE" w:rsidRPr="00F95F3D">
          <w:rPr>
            <w:highlight w:val="yellow"/>
          </w:rPr>
          <w:fldChar w:fldCharType="end"/>
        </w:r>
        <w:r w:rsidRPr="00F95F3D">
          <w:rPr>
            <w:rFonts w:ascii="Times New Roman" w:hAnsi="Times New Roman"/>
            <w:sz w:val="22"/>
            <w:szCs w:val="22"/>
            <w:highlight w:val="yellow"/>
          </w:rPr>
          <w:t xml:space="preserve">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rFonts w:ascii="Times New Roman" w:hAnsi="Times New Roman"/>
            <w:sz w:val="22"/>
            <w:szCs w:val="22"/>
            <w:highlight w:val="yellow"/>
            <w:lang w:eastAsia="ar-SA"/>
          </w:rPr>
          <w:t>muenchen@itc-intercircuit.de</w:t>
        </w:r>
        <w:r w:rsidRPr="00F95F3D">
          <w:rPr>
            <w:highlight w:val="yellow"/>
          </w:rPr>
          <w:fldChar w:fldCharType="end"/>
        </w:r>
        <w:r w:rsidRPr="00F95F3D">
          <w:rPr>
            <w:rFonts w:ascii="Times New Roman" w:hAnsi="Times New Roman"/>
            <w:sz w:val="22"/>
            <w:szCs w:val="22"/>
            <w:highlight w:val="yellow"/>
            <w:lang w:val="en-US"/>
          </w:rPr>
          <w:t xml:space="preserve">, </w:t>
        </w:r>
        <w:r w:rsidRPr="00F95F3D">
          <w:rPr>
            <w:rFonts w:ascii="Times New Roman" w:hAnsi="Times New Roman"/>
            <w:sz w:val="22"/>
            <w:szCs w:val="22"/>
            <w:highlight w:val="yellow"/>
            <w:lang w:eastAsia="ar-SA"/>
          </w:rPr>
          <w:t>mobile: +49(0)89 453 604-0</w:t>
        </w:r>
      </w:ins>
    </w:p>
    <w:p w14:paraId="56AFEEE0" w14:textId="302506EF" w:rsidR="00530ADE" w:rsidRPr="00F95F3D" w:rsidRDefault="00C45BF7" w:rsidP="00814BAE">
      <w:pPr>
        <w:pStyle w:val="Akapitzlist"/>
        <w:numPr>
          <w:ilvl w:val="0"/>
          <w:numId w:val="86"/>
        </w:numPr>
        <w:jc w:val="both"/>
        <w:rPr>
          <w:ins w:id="267" w:author="Agata Siwak" w:date="2025-12-08T06:44:00Z" w16du:dateUtc="2025-12-08T05:44:00Z"/>
          <w:rFonts w:ascii="Times New Roman" w:hAnsi="Times New Roman"/>
          <w:sz w:val="22"/>
          <w:szCs w:val="22"/>
          <w:highlight w:val="yellow"/>
          <w:lang w:val="de-DE" w:eastAsia="en-US"/>
          <w14:ligatures w14:val="standardContextual"/>
        </w:rPr>
      </w:pPr>
      <w:ins w:id="268" w:author="Agata Siwak" w:date="2025-12-08T06:44:00Z" w16du:dateUtc="2025-12-08T05:44:00Z">
        <w:r w:rsidRPr="00F95F3D">
          <w:rPr>
            <w:rFonts w:ascii="Times New Roman" w:hAnsi="Times New Roman"/>
            <w:sz w:val="22"/>
            <w:szCs w:val="22"/>
            <w:highlight w:val="yellow"/>
            <w:lang w:val="hu-HU"/>
          </w:rPr>
          <w:t xml:space="preserve">Zbigniew Żyrek, </w:t>
        </w:r>
        <w:r w:rsidRPr="00F95F3D">
          <w:rPr>
            <w:rFonts w:ascii="Times New Roman" w:hAnsi="Times New Roman"/>
            <w:sz w:val="22"/>
            <w:szCs w:val="22"/>
            <w:highlight w:val="yellow"/>
            <w:lang w:eastAsia="ar-SA"/>
          </w:rPr>
          <w:t xml:space="preserve">e-mail: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rFonts w:ascii="Times New Roman" w:hAnsi="Times New Roman"/>
            <w:sz w:val="22"/>
            <w:szCs w:val="22"/>
            <w:highlight w:val="yellow"/>
            <w:lang w:eastAsia="ar-SA"/>
          </w:rPr>
          <w:t>azzbiuro@gmail.com</w:t>
        </w:r>
        <w:r w:rsidRPr="00F95F3D">
          <w:rPr>
            <w:highlight w:val="yellow"/>
          </w:rPr>
          <w:fldChar w:fldCharType="end"/>
        </w:r>
        <w:r w:rsidRPr="00F95F3D">
          <w:rPr>
            <w:rFonts w:ascii="Times New Roman" w:hAnsi="Times New Roman"/>
            <w:sz w:val="22"/>
            <w:szCs w:val="22"/>
            <w:highlight w:val="yellow"/>
            <w:lang w:val="hu-HU"/>
          </w:rPr>
          <w:t xml:space="preserve">, </w:t>
        </w:r>
        <w:r w:rsidR="004F610D" w:rsidRPr="00F95F3D">
          <w:rPr>
            <w:rFonts w:ascii="Times New Roman" w:hAnsi="Times New Roman"/>
            <w:sz w:val="22"/>
            <w:szCs w:val="22"/>
            <w:highlight w:val="yellow"/>
            <w:lang w:eastAsia="ar-SA"/>
          </w:rPr>
          <w:t>mobile</w:t>
        </w:r>
        <w:r w:rsidRPr="00F95F3D">
          <w:rPr>
            <w:rFonts w:ascii="Times New Roman" w:hAnsi="Times New Roman"/>
            <w:sz w:val="22"/>
            <w:szCs w:val="22"/>
            <w:highlight w:val="yellow"/>
            <w:lang w:val="hu-HU"/>
          </w:rPr>
          <w:t xml:space="preserve">: </w:t>
        </w:r>
        <w:r w:rsidR="00ED60DE" w:rsidRPr="00F95F3D">
          <w:rPr>
            <w:rFonts w:ascii="Times New Roman" w:hAnsi="Times New Roman"/>
            <w:sz w:val="22"/>
            <w:szCs w:val="22"/>
            <w:highlight w:val="yellow"/>
            <w:lang w:val="hu-HU"/>
          </w:rPr>
          <w:t xml:space="preserve">+48 </w:t>
        </w:r>
        <w:r w:rsidR="00ED60DE" w:rsidRPr="00F95F3D">
          <w:rPr>
            <w:rFonts w:ascii="Times New Roman" w:hAnsi="Times New Roman"/>
            <w:sz w:val="22"/>
            <w:szCs w:val="22"/>
            <w:highlight w:val="yellow"/>
            <w:lang w:eastAsia="ar-SA"/>
          </w:rPr>
          <w:t>666 094</w:t>
        </w:r>
        <w:r w:rsidR="00530ADE" w:rsidRPr="00F95F3D">
          <w:rPr>
            <w:rFonts w:ascii="Times New Roman" w:hAnsi="Times New Roman"/>
            <w:sz w:val="22"/>
            <w:szCs w:val="22"/>
            <w:highlight w:val="yellow"/>
            <w:lang w:eastAsia="ar-SA"/>
          </w:rPr>
          <w:t> </w:t>
        </w:r>
        <w:r w:rsidR="00ED60DE" w:rsidRPr="00F95F3D">
          <w:rPr>
            <w:rFonts w:ascii="Times New Roman" w:hAnsi="Times New Roman"/>
            <w:sz w:val="22"/>
            <w:szCs w:val="22"/>
            <w:highlight w:val="yellow"/>
            <w:lang w:eastAsia="ar-SA"/>
          </w:rPr>
          <w:t>013</w:t>
        </w:r>
      </w:ins>
    </w:p>
    <w:p w14:paraId="417E29E4" w14:textId="77777777" w:rsidR="00C45BF7" w:rsidRPr="00F95F3D" w:rsidRDefault="00C45BF7" w:rsidP="00814BAE">
      <w:pPr>
        <w:pStyle w:val="Akapitzlist"/>
        <w:numPr>
          <w:ilvl w:val="0"/>
          <w:numId w:val="86"/>
        </w:numPr>
        <w:jc w:val="both"/>
        <w:rPr>
          <w:ins w:id="269" w:author="Agata Siwak" w:date="2025-12-08T06:44:00Z" w16du:dateUtc="2025-12-08T05:44:00Z"/>
          <w:sz w:val="22"/>
          <w:szCs w:val="22"/>
          <w:highlight w:val="yellow"/>
        </w:rPr>
      </w:pPr>
      <w:ins w:id="270" w:author="Agata Siwak" w:date="2025-12-08T06:44:00Z" w16du:dateUtc="2025-12-08T05:44:00Z">
        <w:r w:rsidRPr="00F95F3D">
          <w:rPr>
            <w:rFonts w:ascii="Times New Roman" w:hAnsi="Times New Roman"/>
            <w:sz w:val="22"/>
            <w:szCs w:val="22"/>
            <w:highlight w:val="yellow"/>
          </w:rPr>
          <w:t xml:space="preserve">I.T.C. </w:t>
        </w:r>
        <w:proofErr w:type="spellStart"/>
        <w:r w:rsidRPr="00F95F3D">
          <w:rPr>
            <w:rFonts w:ascii="Times New Roman" w:hAnsi="Times New Roman"/>
            <w:sz w:val="22"/>
            <w:szCs w:val="22"/>
            <w:highlight w:val="yellow"/>
          </w:rPr>
          <w:t>Intercircuit</w:t>
        </w:r>
        <w:proofErr w:type="spellEnd"/>
        <w:r w:rsidRPr="00F95F3D">
          <w:rPr>
            <w:rFonts w:ascii="Times New Roman" w:hAnsi="Times New Roman"/>
            <w:sz w:val="22"/>
            <w:szCs w:val="22"/>
            <w:highlight w:val="yellow"/>
          </w:rPr>
          <w:t xml:space="preserve"> Production GmbH, </w:t>
        </w:r>
        <w:proofErr w:type="spellStart"/>
        <w:r w:rsidRPr="00F95F3D">
          <w:rPr>
            <w:rFonts w:ascii="Times New Roman" w:hAnsi="Times New Roman"/>
            <w:sz w:val="22"/>
            <w:szCs w:val="22"/>
            <w:highlight w:val="yellow"/>
          </w:rPr>
          <w:t>Innere</w:t>
        </w:r>
        <w:proofErr w:type="spellEnd"/>
        <w:r w:rsidRPr="00F95F3D">
          <w:rPr>
            <w:rFonts w:ascii="Times New Roman" w:hAnsi="Times New Roman"/>
            <w:sz w:val="22"/>
            <w:szCs w:val="22"/>
            <w:highlight w:val="yellow"/>
          </w:rPr>
          <w:t xml:space="preserve"> </w:t>
        </w:r>
        <w:proofErr w:type="spellStart"/>
        <w:r w:rsidRPr="00F95F3D">
          <w:rPr>
            <w:rFonts w:ascii="Times New Roman" w:hAnsi="Times New Roman"/>
            <w:sz w:val="22"/>
            <w:szCs w:val="22"/>
            <w:highlight w:val="yellow"/>
          </w:rPr>
          <w:t>Gewerbestraße</w:t>
        </w:r>
        <w:proofErr w:type="spellEnd"/>
        <w:r w:rsidRPr="00F95F3D">
          <w:rPr>
            <w:rFonts w:ascii="Times New Roman" w:hAnsi="Times New Roman"/>
            <w:sz w:val="22"/>
            <w:szCs w:val="22"/>
            <w:highlight w:val="yellow"/>
          </w:rPr>
          <w:t xml:space="preserve"> 8</w:t>
        </w:r>
        <w:r w:rsidRPr="00F95F3D">
          <w:rPr>
            <w:rFonts w:ascii="Times New Roman" w:hAnsi="Times New Roman"/>
            <w:sz w:val="22"/>
            <w:szCs w:val="22"/>
            <w:highlight w:val="yellow"/>
          </w:rPr>
          <w:br/>
          <w:t xml:space="preserve">D-09235 </w:t>
        </w:r>
        <w:proofErr w:type="spellStart"/>
        <w:r w:rsidRPr="00F95F3D">
          <w:rPr>
            <w:rFonts w:ascii="Times New Roman" w:hAnsi="Times New Roman"/>
            <w:sz w:val="22"/>
            <w:szCs w:val="22"/>
            <w:highlight w:val="yellow"/>
          </w:rPr>
          <w:t>Burkhardtsdorf</w:t>
        </w:r>
        <w:proofErr w:type="spellEnd"/>
        <w:r w:rsidRPr="00F95F3D">
          <w:rPr>
            <w:rFonts w:ascii="Times New Roman" w:hAnsi="Times New Roman"/>
            <w:sz w:val="22"/>
            <w:szCs w:val="22"/>
            <w:highlight w:val="yellow"/>
          </w:rPr>
          <w:t xml:space="preserve"> / OT </w:t>
        </w:r>
        <w:proofErr w:type="spellStart"/>
        <w:r w:rsidRPr="00F95F3D">
          <w:rPr>
            <w:rFonts w:ascii="Times New Roman" w:hAnsi="Times New Roman"/>
            <w:sz w:val="22"/>
            <w:szCs w:val="22"/>
            <w:highlight w:val="yellow"/>
          </w:rPr>
          <w:t>Meinersdorf</w:t>
        </w:r>
        <w:proofErr w:type="spellEnd"/>
        <w:r w:rsidRPr="00F95F3D">
          <w:rPr>
            <w:rFonts w:ascii="Times New Roman" w:hAnsi="Times New Roman"/>
            <w:sz w:val="22"/>
            <w:szCs w:val="22"/>
            <w:highlight w:val="yellow"/>
          </w:rPr>
          <w:t xml:space="preserve"> </w:t>
        </w:r>
        <w:r w:rsidRPr="00F95F3D">
          <w:rPr>
            <w:highlight w:val="yellow"/>
          </w:rPr>
          <w:fldChar w:fldCharType="begin"/>
        </w:r>
        <w:r w:rsidRPr="00F95F3D">
          <w:rPr>
            <w:highlight w:val="yellow"/>
          </w:rPr>
          <w:instrText>HYPERLINK</w:instrText>
        </w:r>
        <w:r w:rsidRPr="00F95F3D">
          <w:rPr>
            <w:highlight w:val="yellow"/>
          </w:rPr>
        </w:r>
        <w:r w:rsidRPr="00F95F3D">
          <w:rPr>
            <w:highlight w:val="yellow"/>
          </w:rPr>
          <w:fldChar w:fldCharType="separate"/>
        </w:r>
        <w:r w:rsidRPr="00F95F3D">
          <w:rPr>
            <w:rStyle w:val="Hipercze"/>
            <w:rFonts w:ascii="Times New Roman" w:hAnsi="Times New Roman"/>
            <w:sz w:val="22"/>
            <w:szCs w:val="22"/>
            <w:highlight w:val="yellow"/>
          </w:rPr>
          <w:t>production@itc-intercircuit.de</w:t>
        </w:r>
        <w:r w:rsidRPr="00F95F3D">
          <w:rPr>
            <w:highlight w:val="yellow"/>
          </w:rPr>
          <w:fldChar w:fldCharType="end"/>
        </w:r>
        <w:r w:rsidRPr="00F95F3D">
          <w:rPr>
            <w:rFonts w:ascii="Times New Roman" w:hAnsi="Times New Roman"/>
            <w:sz w:val="22"/>
            <w:szCs w:val="22"/>
            <w:highlight w:val="yellow"/>
          </w:rPr>
          <w:t xml:space="preserve"> </w:t>
        </w:r>
      </w:ins>
    </w:p>
    <w:p w14:paraId="0533302B" w14:textId="5FD352B6" w:rsidR="00C45BF7" w:rsidRDefault="00C45BF7" w:rsidP="00814BAE">
      <w:pPr>
        <w:pStyle w:val="Tekstpodstawowy21"/>
        <w:adjustRightInd w:val="0"/>
        <w:ind w:left="1440"/>
        <w:rPr>
          <w:ins w:id="271" w:author="Agata Siwak" w:date="2025-12-08T06:44:00Z" w16du:dateUtc="2025-12-08T05:44:00Z"/>
          <w:sz w:val="22"/>
          <w:szCs w:val="22"/>
        </w:rPr>
      </w:pPr>
      <w:ins w:id="272" w:author="Agata Siwak" w:date="2025-12-08T06:44:00Z" w16du:dateUtc="2025-12-08T05:44:00Z">
        <w:r w:rsidRPr="00F95F3D">
          <w:rPr>
            <w:sz w:val="22"/>
            <w:szCs w:val="22"/>
            <w:highlight w:val="yellow"/>
          </w:rPr>
          <w:t>Tel +49 3721 3992 - 0</w:t>
        </w:r>
      </w:ins>
    </w:p>
    <w:p w14:paraId="5D9F0EEE" w14:textId="18B2249C" w:rsidR="00F92DD7" w:rsidRPr="009A3BBF" w:rsidRDefault="004465FC" w:rsidP="005C7F04">
      <w:pPr>
        <w:pStyle w:val="Tekstpodstawowy21"/>
        <w:adjustRightInd w:val="0"/>
        <w:ind w:left="567" w:hanging="567"/>
        <w:jc w:val="both"/>
        <w:rPr>
          <w:sz w:val="22"/>
          <w:szCs w:val="22"/>
        </w:rPr>
      </w:pPr>
      <w:r w:rsidRPr="009A3BBF">
        <w:rPr>
          <w:sz w:val="22"/>
          <w:szCs w:val="22"/>
        </w:rPr>
        <w:t>2.</w:t>
      </w:r>
      <w:r w:rsidRPr="009A3BBF">
        <w:rPr>
          <w:sz w:val="22"/>
          <w:szCs w:val="22"/>
        </w:rPr>
        <w:tab/>
        <w:t xml:space="preserve">The persons indicated by the </w:t>
      </w:r>
      <w:r w:rsidR="009A5146">
        <w:rPr>
          <w:sz w:val="22"/>
          <w:szCs w:val="22"/>
        </w:rPr>
        <w:t>Contracting Authority</w:t>
      </w:r>
      <w:r w:rsidRPr="009A3BBF">
        <w:rPr>
          <w:sz w:val="22"/>
          <w:szCs w:val="22"/>
        </w:rPr>
        <w:t xml:space="preserve"> in Par. 1 shall be responsible, on behalf of the </w:t>
      </w:r>
      <w:r w:rsidR="009A5146">
        <w:rPr>
          <w:sz w:val="22"/>
          <w:szCs w:val="22"/>
        </w:rPr>
        <w:t>Contracting Authority</w:t>
      </w:r>
      <w:r w:rsidRPr="009A3BBF">
        <w:rPr>
          <w:sz w:val="22"/>
          <w:szCs w:val="22"/>
        </w:rPr>
        <w:t>, for the ongoing monitoring of the performance of the Contract and its settlement.</w:t>
      </w:r>
    </w:p>
    <w:p w14:paraId="3A0CA7CA" w14:textId="65C961E5" w:rsidR="00AA2904" w:rsidRPr="009A3BBF" w:rsidRDefault="004465FC" w:rsidP="005C7F04">
      <w:pPr>
        <w:pStyle w:val="Tekstpodstawowy21"/>
        <w:adjustRightInd w:val="0"/>
        <w:ind w:left="567" w:hanging="567"/>
        <w:jc w:val="both"/>
        <w:rPr>
          <w:sz w:val="22"/>
          <w:rPrChange w:id="273" w:author="Agata Siwak" w:date="2025-12-08T06:44:00Z" w16du:dateUtc="2025-12-08T05:44:00Z">
            <w:rPr>
              <w:sz w:val="22"/>
              <w:lang w:val="pl-PL"/>
            </w:rPr>
          </w:rPrChange>
        </w:rPr>
      </w:pPr>
      <w:r w:rsidRPr="009A3BBF">
        <w:rPr>
          <w:sz w:val="22"/>
          <w:szCs w:val="22"/>
        </w:rPr>
        <w:t>3.</w:t>
      </w:r>
      <w:r w:rsidRPr="009A3BBF">
        <w:rPr>
          <w:sz w:val="22"/>
          <w:szCs w:val="22"/>
        </w:rPr>
        <w:tab/>
      </w:r>
      <w:r w:rsidR="008770BF" w:rsidRPr="00CA3FB8">
        <w:rPr>
          <w:sz w:val="22"/>
          <w:szCs w:val="22"/>
        </w:rPr>
        <w:t>The authorisation by the Contracting Authority of the person</w:t>
      </w:r>
      <w:r w:rsidR="008770BF">
        <w:rPr>
          <w:sz w:val="22"/>
          <w:szCs w:val="22"/>
        </w:rPr>
        <w:t>s</w:t>
      </w:r>
      <w:r w:rsidR="008770BF" w:rsidRPr="00CA3FB8">
        <w:rPr>
          <w:sz w:val="22"/>
          <w:szCs w:val="22"/>
        </w:rPr>
        <w:t xml:space="preserve"> indicated in Par. 1, in respect of any matters relating to the performance hereof, shall not constitute the granting of a power of attorney to that person</w:t>
      </w:r>
      <w:r w:rsidR="008770BF">
        <w:rPr>
          <w:sz w:val="22"/>
          <w:szCs w:val="22"/>
        </w:rPr>
        <w:t>s</w:t>
      </w:r>
      <w:r w:rsidR="008770BF" w:rsidRPr="00CA3FB8">
        <w:rPr>
          <w:sz w:val="22"/>
          <w:szCs w:val="22"/>
        </w:rPr>
        <w:t xml:space="preserve"> authorising </w:t>
      </w:r>
      <w:r w:rsidR="008770BF">
        <w:rPr>
          <w:sz w:val="22"/>
          <w:szCs w:val="22"/>
        </w:rPr>
        <w:t>them</w:t>
      </w:r>
      <w:r w:rsidR="008770BF" w:rsidRPr="00CA3FB8">
        <w:rPr>
          <w:sz w:val="22"/>
          <w:szCs w:val="22"/>
        </w:rPr>
        <w:t xml:space="preserve"> to amend or terminate the Contract</w:t>
      </w:r>
      <w:del w:id="274" w:author="Agata Siwak" w:date="2025-12-08T06:44:00Z" w16du:dateUtc="2025-12-08T05:44:00Z">
        <w:r w:rsidR="00F6165C" w:rsidRPr="00F6165C">
          <w:rPr>
            <w:sz w:val="22"/>
            <w:szCs w:val="22"/>
          </w:rPr>
          <w:delText>.</w:delText>
        </w:r>
        <w:r w:rsidR="00F6165C" w:rsidRPr="00F6165C">
          <w:rPr>
            <w:sz w:val="22"/>
            <w:szCs w:val="22"/>
            <w:lang w:val="pl-PL"/>
          </w:rPr>
          <w:delText xml:space="preserve"> </w:delText>
        </w:r>
      </w:del>
    </w:p>
    <w:p w14:paraId="128DB65E" w14:textId="77777777" w:rsidR="00F92DD7" w:rsidRPr="009A3BBF" w:rsidRDefault="00AA2904" w:rsidP="005C7F04">
      <w:pPr>
        <w:pStyle w:val="Tekstpodstawowy21"/>
        <w:adjustRightInd w:val="0"/>
        <w:ind w:left="567" w:hanging="567"/>
        <w:jc w:val="both"/>
        <w:rPr>
          <w:sz w:val="22"/>
          <w:szCs w:val="22"/>
        </w:rPr>
      </w:pPr>
      <w:r w:rsidRPr="009A3BBF">
        <w:rPr>
          <w:sz w:val="22"/>
          <w:szCs w:val="22"/>
        </w:rPr>
        <w:t>4.</w:t>
      </w:r>
      <w:r w:rsidRPr="009A3BBF">
        <w:rPr>
          <w:sz w:val="22"/>
          <w:szCs w:val="22"/>
        </w:rPr>
        <w:tab/>
        <w:t>A change of the persons indicated in Par. 1 shall not constitute an amendment hereto.</w:t>
      </w:r>
    </w:p>
    <w:p w14:paraId="619A00A6" w14:textId="77777777" w:rsidR="00AA2904" w:rsidRPr="009A3BBF" w:rsidRDefault="00AA2904" w:rsidP="005C7F04">
      <w:pPr>
        <w:pStyle w:val="Tekstpodstawowy21"/>
        <w:adjustRightInd w:val="0"/>
        <w:ind w:left="567" w:hanging="567"/>
        <w:jc w:val="both"/>
        <w:rPr>
          <w:sz w:val="22"/>
          <w:szCs w:val="22"/>
        </w:rPr>
      </w:pPr>
    </w:p>
    <w:p w14:paraId="6C17CB9A" w14:textId="77777777" w:rsidR="00F92DD7" w:rsidRPr="009A3BBF" w:rsidRDefault="00AA2904" w:rsidP="005C7F04">
      <w:pPr>
        <w:pStyle w:val="BodyText1"/>
        <w:spacing w:after="0"/>
        <w:ind w:left="567" w:hanging="567"/>
        <w:jc w:val="center"/>
        <w:rPr>
          <w:sz w:val="22"/>
          <w:szCs w:val="22"/>
        </w:rPr>
      </w:pPr>
      <w:r w:rsidRPr="009A3BBF">
        <w:rPr>
          <w:b/>
          <w:sz w:val="22"/>
          <w:szCs w:val="22"/>
        </w:rPr>
        <w:t>§16</w:t>
      </w:r>
    </w:p>
    <w:p w14:paraId="67EAB0FA" w14:textId="77777777" w:rsidR="000803C3" w:rsidRPr="009A3BBF" w:rsidRDefault="00161A1E" w:rsidP="005C7F04">
      <w:pPr>
        <w:tabs>
          <w:tab w:val="left" w:pos="0"/>
        </w:tabs>
        <w:ind w:left="567" w:hanging="567"/>
        <w:jc w:val="center"/>
        <w:rPr>
          <w:rFonts w:ascii="Times New Roman" w:hAnsi="Times New Roman" w:cs="Times New Roman"/>
          <w:b/>
          <w:bCs/>
          <w:sz w:val="22"/>
          <w:szCs w:val="22"/>
        </w:rPr>
      </w:pPr>
      <w:r w:rsidRPr="009A3BBF">
        <w:rPr>
          <w:rFonts w:ascii="Times New Roman" w:hAnsi="Times New Roman" w:cs="Times New Roman"/>
          <w:b/>
          <w:sz w:val="22"/>
          <w:szCs w:val="22"/>
        </w:rPr>
        <w:t>Confidentiality</w:t>
      </w:r>
    </w:p>
    <w:p w14:paraId="31946586" w14:textId="77777777" w:rsidR="00AA2904" w:rsidRPr="009A3BBF" w:rsidRDefault="00AA2904" w:rsidP="005C7F04">
      <w:pPr>
        <w:tabs>
          <w:tab w:val="left" w:pos="0"/>
        </w:tabs>
        <w:ind w:left="567" w:hanging="567"/>
        <w:rPr>
          <w:rFonts w:ascii="Times New Roman" w:hAnsi="Times New Roman" w:cs="Times New Roman"/>
          <w:b/>
          <w:bCs/>
          <w:sz w:val="22"/>
          <w:szCs w:val="22"/>
        </w:rPr>
      </w:pPr>
    </w:p>
    <w:p w14:paraId="2507A571" w14:textId="77777777" w:rsidR="001F4E11" w:rsidRPr="009A3BBF" w:rsidRDefault="004465FC" w:rsidP="005C7F04">
      <w:pPr>
        <w:widowControl/>
        <w:suppressAutoHyphens/>
        <w:autoSpaceDE/>
        <w:autoSpaceDN/>
        <w:ind w:left="567" w:hanging="56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r>
      <w:r w:rsidR="00387387" w:rsidRPr="009A3BBF">
        <w:rPr>
          <w:rFonts w:ascii="Times New Roman" w:hAnsi="Times New Roman" w:cs="Times New Roman"/>
          <w:sz w:val="22"/>
          <w:szCs w:val="22"/>
        </w:rPr>
        <w:t>Neither</w:t>
      </w:r>
      <w:r w:rsidRPr="009A3BBF">
        <w:rPr>
          <w:rFonts w:ascii="Times New Roman" w:hAnsi="Times New Roman" w:cs="Times New Roman"/>
          <w:sz w:val="22"/>
          <w:szCs w:val="22"/>
        </w:rPr>
        <w:t xml:space="preserve"> Party shall </w:t>
      </w:r>
      <w:r w:rsidR="00387387" w:rsidRPr="009A3BBF">
        <w:rPr>
          <w:rFonts w:ascii="Times New Roman" w:hAnsi="Times New Roman" w:cs="Times New Roman"/>
          <w:sz w:val="22"/>
          <w:szCs w:val="22"/>
        </w:rPr>
        <w:t xml:space="preserve">disclose to third parties or </w:t>
      </w:r>
      <w:r w:rsidRPr="009A3BBF">
        <w:rPr>
          <w:rFonts w:ascii="Times New Roman" w:hAnsi="Times New Roman" w:cs="Times New Roman"/>
          <w:sz w:val="22"/>
          <w:szCs w:val="22"/>
        </w:rPr>
        <w:t>use for its own purposes, whether in whole or in part, any information concerning the activities of the other Party or information related to the Contract, and the fact of its conclusion, including in particular any financial, economic, commercial, organisational, legal, technical, technological and other information relating to the activities carried out by the other Party, information concerning mutual settlements of the Parties and other information related to the cooperation of the Parties, hereinafter referred to as “</w:t>
      </w:r>
      <w:r w:rsidRPr="009A3BBF">
        <w:rPr>
          <w:rFonts w:ascii="Times New Roman" w:hAnsi="Times New Roman" w:cs="Times New Roman"/>
          <w:b/>
          <w:sz w:val="22"/>
          <w:szCs w:val="22"/>
        </w:rPr>
        <w:t>Confidential Information</w:t>
      </w:r>
      <w:r w:rsidRPr="009A3BBF">
        <w:rPr>
          <w:rFonts w:ascii="Times New Roman" w:hAnsi="Times New Roman" w:cs="Times New Roman"/>
          <w:sz w:val="22"/>
          <w:szCs w:val="22"/>
        </w:rPr>
        <w:t xml:space="preserve">”. Each Party shall not use Confidential Information without the prior written consent of the other Party. </w:t>
      </w:r>
    </w:p>
    <w:p w14:paraId="316298C6" w14:textId="77777777" w:rsidR="001F4E11" w:rsidRPr="009A3BBF" w:rsidRDefault="004465FC" w:rsidP="005C7F04">
      <w:pPr>
        <w:widowControl/>
        <w:suppressAutoHyphens/>
        <w:autoSpaceDE/>
        <w:autoSpaceDN/>
        <w:ind w:left="567" w:hanging="56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2.</w:t>
      </w:r>
      <w:r w:rsidRPr="009A3BBF">
        <w:rPr>
          <w:rFonts w:ascii="Times New Roman" w:hAnsi="Times New Roman" w:cs="Times New Roman"/>
          <w:sz w:val="22"/>
          <w:szCs w:val="22"/>
        </w:rPr>
        <w:tab/>
        <w:t xml:space="preserve">For the avoidance of doubt, Confidential Information relating to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shall include in particular, but not exclusively:</w:t>
      </w:r>
    </w:p>
    <w:p w14:paraId="2E8BAAAA" w14:textId="77777777" w:rsidR="001F4E11" w:rsidRPr="009A3BBF" w:rsidRDefault="001F4E11" w:rsidP="005C7F04">
      <w:pPr>
        <w:pStyle w:val="Akapitzlist"/>
        <w:widowControl/>
        <w:numPr>
          <w:ilvl w:val="0"/>
          <w:numId w:val="23"/>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 xml:space="preserve">data concerning products developed or offered by the </w:t>
      </w:r>
      <w:r w:rsidR="009A5146">
        <w:rPr>
          <w:rFonts w:ascii="Times New Roman" w:hAnsi="Times New Roman"/>
          <w:sz w:val="22"/>
          <w:szCs w:val="22"/>
        </w:rPr>
        <w:t>Contracting Authority</w:t>
      </w:r>
      <w:r w:rsidRPr="009A3BBF">
        <w:rPr>
          <w:rFonts w:ascii="Times New Roman" w:hAnsi="Times New Roman"/>
          <w:sz w:val="22"/>
          <w:szCs w:val="22"/>
        </w:rPr>
        <w:t>, which have not been disclosed to the public,</w:t>
      </w:r>
    </w:p>
    <w:p w14:paraId="3F1F0137" w14:textId="77777777" w:rsidR="001F4E11" w:rsidRPr="009A3BBF" w:rsidRDefault="001F4E11" w:rsidP="005C7F04">
      <w:pPr>
        <w:pStyle w:val="Akapitzlist"/>
        <w:widowControl/>
        <w:numPr>
          <w:ilvl w:val="0"/>
          <w:numId w:val="23"/>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 xml:space="preserve">data concerning contracts and agreements of any kind, concluded by the </w:t>
      </w:r>
      <w:r w:rsidR="009A5146">
        <w:rPr>
          <w:rFonts w:ascii="Times New Roman" w:hAnsi="Times New Roman"/>
          <w:sz w:val="22"/>
          <w:szCs w:val="22"/>
        </w:rPr>
        <w:t>Contracting Authority</w:t>
      </w:r>
      <w:r w:rsidRPr="009A3BBF">
        <w:rPr>
          <w:rFonts w:ascii="Times New Roman" w:hAnsi="Times New Roman"/>
          <w:sz w:val="22"/>
          <w:szCs w:val="22"/>
        </w:rPr>
        <w:t xml:space="preserve"> with third parties, regardless of their subject matter, which have not been disclosed to the public,</w:t>
      </w:r>
    </w:p>
    <w:p w14:paraId="237E836F" w14:textId="77777777" w:rsidR="001F4E11" w:rsidRPr="009A3BBF" w:rsidRDefault="001F4E11" w:rsidP="005C7F04">
      <w:pPr>
        <w:pStyle w:val="Akapitzlist"/>
        <w:widowControl/>
        <w:numPr>
          <w:ilvl w:val="0"/>
          <w:numId w:val="23"/>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data relating to contract settlements,</w:t>
      </w:r>
    </w:p>
    <w:p w14:paraId="4784F4BE" w14:textId="77777777" w:rsidR="001F4E11" w:rsidRPr="009A3BBF" w:rsidRDefault="001F4E11" w:rsidP="005C7F04">
      <w:pPr>
        <w:pStyle w:val="Akapitzlist"/>
        <w:widowControl/>
        <w:numPr>
          <w:ilvl w:val="0"/>
          <w:numId w:val="23"/>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 xml:space="preserve">data concerning the </w:t>
      </w:r>
      <w:r w:rsidR="009A5146">
        <w:rPr>
          <w:rFonts w:ascii="Times New Roman" w:hAnsi="Times New Roman"/>
          <w:sz w:val="22"/>
          <w:szCs w:val="22"/>
        </w:rPr>
        <w:t>Contracting Authority</w:t>
      </w:r>
      <w:r w:rsidRPr="009A3BBF">
        <w:rPr>
          <w:rFonts w:ascii="Times New Roman" w:hAnsi="Times New Roman"/>
          <w:sz w:val="22"/>
          <w:szCs w:val="22"/>
        </w:rPr>
        <w:t>’s strategy and business plans,</w:t>
      </w:r>
    </w:p>
    <w:p w14:paraId="52ADF86F" w14:textId="77777777" w:rsidR="001F4E11" w:rsidRPr="009A3BBF" w:rsidRDefault="001F4E11" w:rsidP="005C7F04">
      <w:pPr>
        <w:pStyle w:val="Akapitzlist"/>
        <w:widowControl/>
        <w:numPr>
          <w:ilvl w:val="0"/>
          <w:numId w:val="23"/>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any information marked or defined as confidential, regardless of the form in which it was communicated and the manner in which the Seller gained access to it.</w:t>
      </w:r>
    </w:p>
    <w:p w14:paraId="7720AB3D" w14:textId="635DA32D" w:rsidR="001F4E11" w:rsidRPr="009A3BBF" w:rsidRDefault="004465FC" w:rsidP="005C7F04">
      <w:pPr>
        <w:widowControl/>
        <w:suppressAutoHyphens/>
        <w:autoSpaceDE/>
        <w:autoSpaceDN/>
        <w:ind w:left="567" w:hanging="567"/>
        <w:jc w:val="both"/>
        <w:rPr>
          <w:rFonts w:ascii="Times New Roman" w:eastAsia="Calibri" w:hAnsi="Times New Roman" w:cs="Times New Roman"/>
          <w:kern w:val="2"/>
          <w:sz w:val="22"/>
          <w:szCs w:val="22"/>
        </w:rPr>
      </w:pPr>
      <w:bookmarkStart w:id="275" w:name="_Hlk535331741"/>
      <w:r w:rsidRPr="009A3BBF">
        <w:rPr>
          <w:rFonts w:ascii="Times New Roman" w:hAnsi="Times New Roman" w:cs="Times New Roman"/>
          <w:sz w:val="22"/>
          <w:szCs w:val="22"/>
        </w:rPr>
        <w:t>3.</w:t>
      </w:r>
      <w:r w:rsidRPr="009A3BBF">
        <w:rPr>
          <w:rFonts w:ascii="Times New Roman" w:hAnsi="Times New Roman" w:cs="Times New Roman"/>
          <w:sz w:val="22"/>
          <w:szCs w:val="22"/>
        </w:rPr>
        <w:tab/>
        <w:t>The term “Confidential Information” shall not include any classified information, wi</w:t>
      </w:r>
      <w:r w:rsidR="00387387" w:rsidRPr="009A3BBF">
        <w:rPr>
          <w:rFonts w:ascii="Times New Roman" w:hAnsi="Times New Roman" w:cs="Times New Roman"/>
          <w:sz w:val="22"/>
          <w:szCs w:val="22"/>
        </w:rPr>
        <w:t xml:space="preserve">thin the meaning of the Act of </w:t>
      </w:r>
      <w:r w:rsidRPr="009A3BBF">
        <w:rPr>
          <w:rFonts w:ascii="Times New Roman" w:hAnsi="Times New Roman" w:cs="Times New Roman"/>
          <w:sz w:val="22"/>
          <w:szCs w:val="22"/>
        </w:rPr>
        <w:t xml:space="preserve">5 August 2010 on the protection of classified information (consolidated text, Journal of Laws of </w:t>
      </w:r>
      <w:r w:rsidR="008770BF">
        <w:rPr>
          <w:rFonts w:ascii="Times New Roman" w:hAnsi="Times New Roman" w:cs="Times New Roman"/>
          <w:sz w:val="22"/>
          <w:szCs w:val="22"/>
        </w:rPr>
        <w:t>2024</w:t>
      </w:r>
      <w:r w:rsidRPr="009A3BBF">
        <w:rPr>
          <w:rFonts w:ascii="Times New Roman" w:hAnsi="Times New Roman" w:cs="Times New Roman"/>
          <w:sz w:val="22"/>
          <w:szCs w:val="22"/>
        </w:rPr>
        <w:t xml:space="preserve">, item </w:t>
      </w:r>
      <w:r w:rsidR="008770BF">
        <w:rPr>
          <w:rFonts w:ascii="Times New Roman" w:hAnsi="Times New Roman" w:cs="Times New Roman"/>
          <w:sz w:val="22"/>
          <w:szCs w:val="22"/>
        </w:rPr>
        <w:t>632</w:t>
      </w:r>
      <w:r w:rsidRPr="009A3BBF">
        <w:rPr>
          <w:rFonts w:ascii="Times New Roman" w:hAnsi="Times New Roman" w:cs="Times New Roman"/>
          <w:sz w:val="22"/>
          <w:szCs w:val="22"/>
        </w:rPr>
        <w:t>, as amended).</w:t>
      </w:r>
    </w:p>
    <w:p w14:paraId="3B563919" w14:textId="77777777" w:rsidR="001F4E11" w:rsidRPr="009A3BBF" w:rsidRDefault="004465FC" w:rsidP="005C7F04">
      <w:pPr>
        <w:widowControl/>
        <w:suppressAutoHyphens/>
        <w:autoSpaceDE/>
        <w:autoSpaceDN/>
        <w:ind w:left="567" w:hanging="56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If the need arises to provide classified information referred to in Par. 3 above, the scope, mode and manner of transfer of such information shall be regulated by a separate agreement between the Parties, in compliance with the requirements arising from the provisions of the Act referred to in Par. 3 and executive acts issued on its basis.</w:t>
      </w:r>
    </w:p>
    <w:bookmarkEnd w:id="275"/>
    <w:p w14:paraId="75D94A52" w14:textId="77777777" w:rsidR="001F4E11" w:rsidRPr="009A3BBF" w:rsidRDefault="004465FC" w:rsidP="005C7F04">
      <w:pPr>
        <w:widowControl/>
        <w:autoSpaceDE/>
        <w:autoSpaceDN/>
        <w:adjustRightInd/>
        <w:ind w:left="567" w:hanging="56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The Parties shall permit the disclosure of Confidential Information to the Parties’ staff, legal and financial advisors subject to the obligation of such persons to keep Confidential Information confidential under the terms and conditions indicated herein.</w:t>
      </w:r>
    </w:p>
    <w:p w14:paraId="2C052E9E" w14:textId="77777777" w:rsidR="001F4E11" w:rsidRPr="009A3BBF" w:rsidRDefault="004465FC" w:rsidP="005C7F04">
      <w:pPr>
        <w:widowControl/>
        <w:suppressAutoHyphens/>
        <w:autoSpaceDE/>
        <w:autoSpaceDN/>
        <w:ind w:left="567" w:hanging="56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t>The prohibition on disclosure of Confidential Information shall not apply to information which:</w:t>
      </w:r>
    </w:p>
    <w:p w14:paraId="5DDA1C91" w14:textId="77777777" w:rsidR="001F4E11" w:rsidRPr="009A3BBF" w:rsidRDefault="001F4E11" w:rsidP="005C7F04">
      <w:pPr>
        <w:pStyle w:val="Akapitzlist"/>
        <w:widowControl/>
        <w:numPr>
          <w:ilvl w:val="0"/>
          <w:numId w:val="24"/>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 xml:space="preserve">has been published, become known </w:t>
      </w:r>
      <w:r w:rsidR="00387387" w:rsidRPr="009A3BBF">
        <w:rPr>
          <w:rFonts w:ascii="Times New Roman" w:hAnsi="Times New Roman"/>
          <w:sz w:val="22"/>
          <w:szCs w:val="22"/>
        </w:rPr>
        <w:t>or been</w:t>
      </w:r>
      <w:r w:rsidRPr="009A3BBF">
        <w:rPr>
          <w:rFonts w:ascii="Times New Roman" w:hAnsi="Times New Roman"/>
          <w:sz w:val="22"/>
          <w:szCs w:val="22"/>
        </w:rPr>
        <w:t xml:space="preserve"> officially made public, without </w:t>
      </w:r>
      <w:r w:rsidR="007B1EF4" w:rsidRPr="009A3BBF">
        <w:rPr>
          <w:rFonts w:ascii="Times New Roman" w:hAnsi="Times New Roman"/>
          <w:sz w:val="22"/>
          <w:szCs w:val="22"/>
        </w:rPr>
        <w:t xml:space="preserve">breaching </w:t>
      </w:r>
      <w:r w:rsidRPr="009A3BBF">
        <w:rPr>
          <w:rFonts w:ascii="Times New Roman" w:hAnsi="Times New Roman"/>
          <w:sz w:val="22"/>
          <w:szCs w:val="22"/>
        </w:rPr>
        <w:t xml:space="preserve">the </w:t>
      </w:r>
      <w:r w:rsidR="007B1EF4" w:rsidRPr="009A3BBF">
        <w:rPr>
          <w:rFonts w:ascii="Times New Roman" w:hAnsi="Times New Roman"/>
          <w:sz w:val="22"/>
          <w:szCs w:val="22"/>
        </w:rPr>
        <w:t>provisions hereof</w:t>
      </w:r>
      <w:r w:rsidRPr="009A3BBF">
        <w:rPr>
          <w:rFonts w:ascii="Times New Roman" w:hAnsi="Times New Roman"/>
          <w:sz w:val="22"/>
          <w:szCs w:val="22"/>
        </w:rPr>
        <w:t>,</w:t>
      </w:r>
    </w:p>
    <w:p w14:paraId="1386D739" w14:textId="77777777" w:rsidR="001F4E11" w:rsidRPr="009A3BBF" w:rsidRDefault="001F4E11" w:rsidP="005C7F04">
      <w:pPr>
        <w:pStyle w:val="Akapitzlist"/>
        <w:widowControl/>
        <w:numPr>
          <w:ilvl w:val="0"/>
          <w:numId w:val="24"/>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has been communicated by a third party, without breaching any non-disclosure obligations towards the Parties,</w:t>
      </w:r>
    </w:p>
    <w:p w14:paraId="36FB5271" w14:textId="77777777" w:rsidR="001F4E11" w:rsidRPr="009A3BBF" w:rsidRDefault="001F4E11" w:rsidP="005C7F04">
      <w:pPr>
        <w:pStyle w:val="Akapitzlist"/>
        <w:widowControl/>
        <w:numPr>
          <w:ilvl w:val="0"/>
          <w:numId w:val="24"/>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will be communicated by one Party with the prior consent of the other Party,</w:t>
      </w:r>
    </w:p>
    <w:p w14:paraId="62967D62" w14:textId="77777777" w:rsidR="001F4E11" w:rsidRPr="009A3BBF" w:rsidRDefault="001F4E11" w:rsidP="005C7F04">
      <w:pPr>
        <w:pStyle w:val="Akapitzlist"/>
        <w:widowControl/>
        <w:numPr>
          <w:ilvl w:val="0"/>
          <w:numId w:val="24"/>
        </w:numPr>
        <w:suppressAutoHyphens/>
        <w:autoSpaceDE/>
        <w:autoSpaceDN/>
        <w:ind w:left="1134" w:hanging="567"/>
        <w:jc w:val="both"/>
        <w:rPr>
          <w:rFonts w:ascii="Times New Roman" w:eastAsia="Calibri" w:hAnsi="Times New Roman"/>
          <w:kern w:val="2"/>
          <w:sz w:val="22"/>
          <w:szCs w:val="22"/>
        </w:rPr>
      </w:pPr>
      <w:r w:rsidRPr="009A3BBF">
        <w:rPr>
          <w:rFonts w:ascii="Times New Roman" w:hAnsi="Times New Roman"/>
          <w:sz w:val="22"/>
          <w:szCs w:val="22"/>
        </w:rPr>
        <w:t>will be disclosed pursuant to mandatory provisions of law or as a result of a request from a competent general or administrative court, state authority or public authority, in accordance with the law or a court decision or as a result of administrative, control or other official proceedings.</w:t>
      </w:r>
    </w:p>
    <w:p w14:paraId="42550B9E" w14:textId="77777777" w:rsidR="00AB2ABC" w:rsidRPr="009A3BBF" w:rsidRDefault="004465FC" w:rsidP="005C7F04">
      <w:pPr>
        <w:widowControl/>
        <w:suppressAutoHyphens/>
        <w:autoSpaceDE/>
        <w:autoSpaceDN/>
        <w:ind w:left="567" w:hanging="567"/>
        <w:jc w:val="both"/>
        <w:rPr>
          <w:rFonts w:ascii="Times New Roman" w:hAnsi="Times New Roman" w:cs="Times New Roman"/>
          <w:sz w:val="22"/>
          <w:szCs w:val="22"/>
        </w:rPr>
      </w:pPr>
      <w:r w:rsidRPr="009A3BBF">
        <w:rPr>
          <w:rFonts w:ascii="Times New Roman" w:hAnsi="Times New Roman" w:cs="Times New Roman"/>
          <w:sz w:val="22"/>
          <w:szCs w:val="22"/>
        </w:rPr>
        <w:t>7.</w:t>
      </w:r>
      <w:r w:rsidRPr="009A3BBF">
        <w:rPr>
          <w:rFonts w:ascii="Times New Roman" w:hAnsi="Times New Roman" w:cs="Times New Roman"/>
          <w:sz w:val="22"/>
          <w:szCs w:val="22"/>
        </w:rPr>
        <w:tab/>
        <w:t>The obligation to maintain the secrecy of Confidential Information, as indicated herein, shall continue during the term hereof, as well as after the expiry or termination of, or withdrawal from, the Contract.</w:t>
      </w:r>
    </w:p>
    <w:p w14:paraId="53AB7F45" w14:textId="77777777" w:rsidR="007B1EF4" w:rsidRPr="009A3BBF" w:rsidRDefault="007B1EF4" w:rsidP="005C7F04">
      <w:pPr>
        <w:widowControl/>
        <w:suppressAutoHyphens/>
        <w:autoSpaceDE/>
        <w:autoSpaceDN/>
        <w:ind w:left="567" w:hanging="567"/>
        <w:jc w:val="both"/>
        <w:rPr>
          <w:rFonts w:ascii="Times New Roman" w:eastAsia="Calibri" w:hAnsi="Times New Roman" w:cs="Times New Roman"/>
          <w:kern w:val="2"/>
          <w:sz w:val="22"/>
          <w:szCs w:val="22"/>
        </w:rPr>
      </w:pPr>
    </w:p>
    <w:p w14:paraId="753E4FDB" w14:textId="77777777" w:rsidR="000803C3" w:rsidRPr="009A3BBF" w:rsidRDefault="00AA2904" w:rsidP="005C7F04">
      <w:pPr>
        <w:pStyle w:val="BodyText1"/>
        <w:spacing w:after="0"/>
        <w:ind w:left="567" w:hanging="567"/>
        <w:jc w:val="center"/>
        <w:rPr>
          <w:rStyle w:val="hps"/>
          <w:sz w:val="22"/>
          <w:szCs w:val="22"/>
        </w:rPr>
      </w:pPr>
      <w:r w:rsidRPr="009A3BBF">
        <w:rPr>
          <w:b/>
          <w:sz w:val="22"/>
          <w:szCs w:val="22"/>
        </w:rPr>
        <w:t>§17</w:t>
      </w:r>
    </w:p>
    <w:p w14:paraId="728A83EF" w14:textId="77777777" w:rsidR="001F4E11" w:rsidRPr="009A3BBF" w:rsidRDefault="007B1EF4" w:rsidP="005C7F04">
      <w:pPr>
        <w:tabs>
          <w:tab w:val="left" w:pos="0"/>
        </w:tabs>
        <w:ind w:left="567" w:hanging="567"/>
        <w:jc w:val="center"/>
        <w:rPr>
          <w:rFonts w:ascii="Times New Roman" w:hAnsi="Times New Roman" w:cs="Times New Roman"/>
          <w:b/>
          <w:sz w:val="22"/>
          <w:szCs w:val="22"/>
        </w:rPr>
      </w:pPr>
      <w:r w:rsidRPr="009A3BBF">
        <w:rPr>
          <w:rFonts w:ascii="Times New Roman" w:hAnsi="Times New Roman" w:cs="Times New Roman"/>
          <w:b/>
          <w:sz w:val="22"/>
          <w:szCs w:val="22"/>
        </w:rPr>
        <w:t>Processing of personal data</w:t>
      </w:r>
    </w:p>
    <w:p w14:paraId="46F45FEF" w14:textId="77777777" w:rsidR="00AA2904" w:rsidRPr="009A3BBF" w:rsidRDefault="00AA2904" w:rsidP="005C7F04">
      <w:pPr>
        <w:tabs>
          <w:tab w:val="left" w:pos="0"/>
        </w:tabs>
        <w:ind w:left="567" w:hanging="567"/>
        <w:rPr>
          <w:rFonts w:ascii="Times New Roman" w:hAnsi="Times New Roman" w:cs="Times New Roman"/>
          <w:sz w:val="22"/>
          <w:szCs w:val="22"/>
        </w:rPr>
      </w:pPr>
    </w:p>
    <w:p w14:paraId="28113442" w14:textId="77777777" w:rsidR="00A3325C" w:rsidRPr="009A3BBF" w:rsidRDefault="004465FC" w:rsidP="005C7F04">
      <w:pPr>
        <w:tabs>
          <w:tab w:val="left" w:pos="0"/>
        </w:tabs>
        <w:ind w:left="567" w:hanging="567"/>
        <w:jc w:val="both"/>
        <w:rPr>
          <w:rFonts w:ascii="Times New Roman" w:hAnsi="Times New Roman" w:cs="Times New Roman"/>
          <w:b/>
          <w:sz w:val="22"/>
          <w:szCs w:val="22"/>
        </w:rPr>
      </w:pPr>
      <w:r w:rsidRPr="009A3BBF">
        <w:rPr>
          <w:rFonts w:ascii="Times New Roman" w:hAnsi="Times New Roman" w:cs="Times New Roman"/>
          <w:sz w:val="22"/>
          <w:szCs w:val="22"/>
        </w:rPr>
        <w:t>1.</w:t>
      </w:r>
      <w:r w:rsidRPr="009A3BBF">
        <w:rPr>
          <w:rFonts w:ascii="Times New Roman" w:hAnsi="Times New Roman" w:cs="Times New Roman"/>
          <w:sz w:val="22"/>
          <w:szCs w:val="22"/>
        </w:rPr>
        <w:tab/>
        <w:t>The Parties declare that they act as controllers of personal data, within the meaning of Regulation (EU) 2016/679 of the European Parliament and of the Council of 27 April 2016 on the protection of natural persons in relation to the processing of personal data and on the free movement of such data and the repeal of Directive 95/46/EC (General Data Protection Regulation), hereinafter referred to as the “GDPR”, with regard to the personal data of persons responsible for day-to-day working contacts (so-called contact data) or performing factual activities arising from the Contract. The personal data provided for the purposes of the Contract shall be ordinary data and shall include, in particular, first name, surname, position and place of work, business telephone number, business e-mail address.</w:t>
      </w:r>
    </w:p>
    <w:p w14:paraId="370E990D" w14:textId="77777777" w:rsidR="00A3325C" w:rsidRPr="009A3BBF" w:rsidRDefault="001F4E11" w:rsidP="005C7F04">
      <w:pPr>
        <w:tabs>
          <w:tab w:val="left" w:pos="0"/>
        </w:tabs>
        <w:ind w:left="567" w:hanging="567"/>
        <w:jc w:val="both"/>
        <w:rPr>
          <w:rFonts w:ascii="Times New Roman" w:hAnsi="Times New Roman" w:cs="Times New Roman"/>
          <w:bCs/>
          <w:sz w:val="22"/>
          <w:szCs w:val="22"/>
        </w:rPr>
      </w:pPr>
      <w:r w:rsidRPr="009A3BBF">
        <w:rPr>
          <w:rFonts w:ascii="Times New Roman" w:hAnsi="Times New Roman" w:cs="Times New Roman"/>
          <w:sz w:val="22"/>
          <w:szCs w:val="22"/>
        </w:rPr>
        <w:t>2.</w:t>
      </w:r>
      <w:r w:rsidRPr="009A3BBF">
        <w:rPr>
          <w:rFonts w:ascii="Times New Roman" w:hAnsi="Times New Roman" w:cs="Times New Roman"/>
          <w:b/>
          <w:sz w:val="22"/>
          <w:szCs w:val="22"/>
        </w:rPr>
        <w:tab/>
      </w:r>
      <w:r w:rsidRPr="009A3BBF">
        <w:rPr>
          <w:rFonts w:ascii="Times New Roman" w:hAnsi="Times New Roman" w:cs="Times New Roman"/>
          <w:sz w:val="22"/>
          <w:szCs w:val="22"/>
        </w:rPr>
        <w:t>Personal data of the persons referred to in Par. 1 shall be processed by the Parties on the basis of Article 6(1)(f) of the GDPR (i.e., the processing is necessary for the purposes of the legitimate interests pursued by the data controllers) only for the purpose and to the extent as necessary for the performance of the tasks related to the execution of the concluded Contract.</w:t>
      </w:r>
    </w:p>
    <w:p w14:paraId="46124FBB" w14:textId="77777777" w:rsidR="00A3325C" w:rsidRPr="009A3BBF" w:rsidRDefault="004465FC" w:rsidP="005C7F04">
      <w:pPr>
        <w:tabs>
          <w:tab w:val="left" w:pos="0"/>
        </w:tabs>
        <w:ind w:left="567" w:hanging="567"/>
        <w:jc w:val="both"/>
        <w:rPr>
          <w:rFonts w:ascii="Times New Roman" w:hAnsi="Times New Roman" w:cs="Times New Roman"/>
          <w:bCs/>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The Parties undertake to protect the personal data made available to each other in connection with the performance hereof, including the implementation and application of technical and organisational measures ensuring the appropriate level of security of personal data, in accordance with the provisions of the law, and in particular the provisions of the GDPR.</w:t>
      </w:r>
    </w:p>
    <w:p w14:paraId="478981C4" w14:textId="77777777" w:rsidR="00A3325C" w:rsidRPr="009A3BBF" w:rsidRDefault="004465FC" w:rsidP="005C7F04">
      <w:pPr>
        <w:tabs>
          <w:tab w:val="left" w:pos="0"/>
        </w:tabs>
        <w:ind w:left="567" w:hanging="567"/>
        <w:jc w:val="both"/>
        <w:rPr>
          <w:rFonts w:ascii="Times New Roman" w:hAnsi="Times New Roman" w:cs="Times New Roman"/>
          <w:bCs/>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The Parties declare that the content of the information clause containing detailed information on the processing of personal data of natural persons, referred to in Par. 1, is enclosed in Appendix 5 and Appendix 6.</w:t>
      </w:r>
    </w:p>
    <w:p w14:paraId="014404F6" w14:textId="77777777" w:rsidR="00A70760" w:rsidRPr="009A3BBF" w:rsidRDefault="004465FC" w:rsidP="005C7F04">
      <w:pPr>
        <w:tabs>
          <w:tab w:val="left" w:pos="0"/>
        </w:tabs>
        <w:ind w:left="567" w:hanging="567"/>
        <w:jc w:val="both"/>
        <w:rPr>
          <w:rFonts w:ascii="Times New Roman" w:hAnsi="Times New Roman" w:cs="Times New Roman"/>
          <w:bCs/>
          <w:sz w:val="22"/>
          <w:szCs w:val="22"/>
        </w:rPr>
      </w:pPr>
      <w:r w:rsidRPr="009A3BBF">
        <w:rPr>
          <w:rFonts w:ascii="Times New Roman" w:hAnsi="Times New Roman" w:cs="Times New Roman"/>
          <w:sz w:val="22"/>
          <w:szCs w:val="22"/>
        </w:rPr>
        <w:t>5.</w:t>
      </w:r>
      <w:r w:rsidRPr="009A3BBF">
        <w:rPr>
          <w:rFonts w:ascii="Times New Roman" w:hAnsi="Times New Roman" w:cs="Times New Roman"/>
          <w:sz w:val="22"/>
          <w:szCs w:val="22"/>
        </w:rPr>
        <w:tab/>
        <w:t>The Parties undertake to inform the natural persons referred to in Par. 1, who are not the persons signing the Contract, of the content of this paragraph.</w:t>
      </w:r>
    </w:p>
    <w:p w14:paraId="297F1328" w14:textId="77777777" w:rsidR="000B2A79" w:rsidRPr="009A3BBF" w:rsidRDefault="000B2A79" w:rsidP="005C7F04">
      <w:pPr>
        <w:tabs>
          <w:tab w:val="left" w:pos="0"/>
        </w:tabs>
        <w:ind w:left="567" w:hanging="567"/>
        <w:jc w:val="both"/>
        <w:rPr>
          <w:rFonts w:ascii="Times New Roman" w:hAnsi="Times New Roman" w:cs="Times New Roman"/>
          <w:bCs/>
          <w:sz w:val="22"/>
          <w:szCs w:val="22"/>
        </w:rPr>
      </w:pPr>
    </w:p>
    <w:p w14:paraId="0B0EAB72" w14:textId="77777777" w:rsidR="000B2A79" w:rsidRPr="009A3BBF" w:rsidRDefault="000B2A79"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 18</w:t>
      </w:r>
    </w:p>
    <w:p w14:paraId="4CD3DF16" w14:textId="77777777" w:rsidR="000B2A79" w:rsidRPr="009A3BBF" w:rsidRDefault="007B1EF4" w:rsidP="005C7F04">
      <w:pPr>
        <w:tabs>
          <w:tab w:val="left" w:pos="6073"/>
        </w:tabs>
        <w:jc w:val="center"/>
        <w:rPr>
          <w:rFonts w:ascii="Times New Roman" w:hAnsi="Times New Roman" w:cs="Times New Roman"/>
          <w:b/>
          <w:sz w:val="22"/>
          <w:szCs w:val="22"/>
        </w:rPr>
      </w:pPr>
      <w:r w:rsidRPr="009A3BBF">
        <w:rPr>
          <w:rFonts w:ascii="Times New Roman" w:hAnsi="Times New Roman" w:cs="Times New Roman"/>
          <w:b/>
          <w:sz w:val="22"/>
          <w:szCs w:val="22"/>
        </w:rPr>
        <w:t>OHS and f</w:t>
      </w:r>
      <w:r w:rsidR="000B2A79" w:rsidRPr="009A3BBF">
        <w:rPr>
          <w:rFonts w:ascii="Times New Roman" w:hAnsi="Times New Roman" w:cs="Times New Roman"/>
          <w:b/>
          <w:sz w:val="22"/>
          <w:szCs w:val="22"/>
        </w:rPr>
        <w:t>i</w:t>
      </w:r>
      <w:r w:rsidRPr="009A3BBF">
        <w:rPr>
          <w:rFonts w:ascii="Times New Roman" w:hAnsi="Times New Roman" w:cs="Times New Roman"/>
          <w:b/>
          <w:sz w:val="22"/>
          <w:szCs w:val="22"/>
        </w:rPr>
        <w:t>re protection</w:t>
      </w:r>
    </w:p>
    <w:p w14:paraId="772226B1" w14:textId="77777777" w:rsidR="00BC7F2C" w:rsidRPr="009A3BBF" w:rsidRDefault="00BC7F2C" w:rsidP="005C7F04">
      <w:pPr>
        <w:tabs>
          <w:tab w:val="left" w:pos="6073"/>
        </w:tabs>
        <w:rPr>
          <w:rFonts w:ascii="Times New Roman" w:hAnsi="Times New Roman" w:cs="Times New Roman"/>
          <w:b/>
          <w:sz w:val="22"/>
          <w:szCs w:val="22"/>
        </w:rPr>
      </w:pPr>
    </w:p>
    <w:p w14:paraId="743358C5" w14:textId="77777777" w:rsidR="000B2A79" w:rsidRPr="009A3BBF" w:rsidRDefault="000B2A79" w:rsidP="005C7F04">
      <w:pPr>
        <w:widowControl/>
        <w:numPr>
          <w:ilvl w:val="0"/>
          <w:numId w:val="51"/>
        </w:numPr>
        <w:suppressAutoHyphens/>
        <w:autoSpaceDE/>
        <w:autoSpaceDN/>
        <w:ind w:left="357" w:hanging="357"/>
        <w:jc w:val="both"/>
        <w:rPr>
          <w:rFonts w:ascii="Times New Roman" w:eastAsia="Calibri" w:hAnsi="Times New Roman" w:cs="Times New Roman"/>
          <w:kern w:val="2"/>
          <w:sz w:val="22"/>
          <w:szCs w:val="22"/>
        </w:rPr>
      </w:pPr>
      <w:bookmarkStart w:id="276" w:name="_Hlk531959835"/>
      <w:r w:rsidRPr="009A3BBF">
        <w:rPr>
          <w:rFonts w:ascii="Times New Roman" w:hAnsi="Times New Roman" w:cs="Times New Roman"/>
          <w:sz w:val="22"/>
          <w:szCs w:val="22"/>
        </w:rPr>
        <w:t>For the duration of the Contract, the Supplier undertakes to:</w:t>
      </w:r>
    </w:p>
    <w:bookmarkEnd w:id="276"/>
    <w:p w14:paraId="70E18329" w14:textId="77777777" w:rsidR="000B2A79" w:rsidRPr="009A3BBF" w:rsidRDefault="000B2A79" w:rsidP="005C7F04">
      <w:pPr>
        <w:widowControl/>
        <w:numPr>
          <w:ilvl w:val="0"/>
          <w:numId w:val="49"/>
        </w:numPr>
        <w:suppressAutoHyphens/>
        <w:autoSpaceDE/>
        <w:autoSpaceDN/>
        <w:ind w:left="714"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employ persons on the basis of a legal form of employment,</w:t>
      </w:r>
    </w:p>
    <w:p w14:paraId="1671B701" w14:textId="77777777" w:rsidR="000B2A79" w:rsidRPr="009A3BBF" w:rsidRDefault="000B2A79" w:rsidP="005C7F04">
      <w:pPr>
        <w:widowControl/>
        <w:numPr>
          <w:ilvl w:val="0"/>
          <w:numId w:val="49"/>
        </w:numPr>
        <w:suppressAutoHyphens/>
        <w:autoSpaceDE/>
        <w:autoSpaceDN/>
        <w:ind w:left="714"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designate (by name) its representative responsible for work safety during the performance of the Contract.</w:t>
      </w:r>
    </w:p>
    <w:p w14:paraId="238665A0" w14:textId="77777777" w:rsidR="000B2A79" w:rsidRPr="009A3BBF" w:rsidRDefault="000B2A79" w:rsidP="005C7F04">
      <w:pPr>
        <w:widowControl/>
        <w:numPr>
          <w:ilvl w:val="0"/>
          <w:numId w:val="51"/>
        </w:numPr>
        <w:suppressAutoHyphens/>
        <w:autoSpaceDE/>
        <w:autoSpaceDN/>
        <w:ind w:left="35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 xml:space="preserve">During </w:t>
      </w:r>
      <w:bookmarkStart w:id="277" w:name="_Hlk535331696"/>
      <w:r w:rsidRPr="009A3BBF">
        <w:rPr>
          <w:rFonts w:ascii="Times New Roman" w:hAnsi="Times New Roman" w:cs="Times New Roman"/>
          <w:sz w:val="22"/>
          <w:szCs w:val="22"/>
        </w:rPr>
        <w:t xml:space="preserve">the assembly of the Supply Object, </w:t>
      </w:r>
      <w:bookmarkEnd w:id="277"/>
      <w:r w:rsidRPr="009A3BBF">
        <w:rPr>
          <w:rFonts w:ascii="Times New Roman" w:hAnsi="Times New Roman" w:cs="Times New Roman"/>
          <w:sz w:val="22"/>
          <w:szCs w:val="22"/>
        </w:rPr>
        <w:t xml:space="preserve">the conduction of training and the performance of any warranty activities or other activities on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’s premises, or at any other location indicated by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the Supplier undertakes to:</w:t>
      </w:r>
    </w:p>
    <w:p w14:paraId="75F570CE"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 xml:space="preserve">present, before the commencement of the work and at the request of the Health and Safety Coordinator appointed by the </w:t>
      </w:r>
      <w:r w:rsidR="009A5146">
        <w:rPr>
          <w:rFonts w:ascii="Times New Roman" w:hAnsi="Times New Roman"/>
          <w:sz w:val="22"/>
          <w:szCs w:val="22"/>
        </w:rPr>
        <w:t>Contracting Authority</w:t>
      </w:r>
      <w:r w:rsidRPr="009A3BBF">
        <w:rPr>
          <w:rFonts w:ascii="Times New Roman" w:hAnsi="Times New Roman"/>
          <w:sz w:val="22"/>
          <w:szCs w:val="22"/>
        </w:rPr>
        <w:t>, a proof of professional authorisations (qualifications), general specialist health and safety training (e.g., for work at heights), and valid medical certificates indicating that there are no contraindications to work in the occupied position by the persons employed,</w:t>
      </w:r>
    </w:p>
    <w:p w14:paraId="63F58C30"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arrange, together with the Health and Safety Coordinator, the organisation and principles for the safe execution of all work under the Contract,</w:t>
      </w:r>
    </w:p>
    <w:p w14:paraId="5E10094B"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 xml:space="preserve">direct the persons working for the Supplier, prior to the commencement of the performance of the Subject-Matter of the Contract, to the Health and Safety Coordinator, in order to obtain information on risks to health and safety at work, and on the safety rules in force at the </w:t>
      </w:r>
      <w:r w:rsidR="009A5146">
        <w:rPr>
          <w:rFonts w:ascii="Times New Roman" w:hAnsi="Times New Roman"/>
          <w:sz w:val="22"/>
          <w:szCs w:val="22"/>
        </w:rPr>
        <w:t>Contracting Authority</w:t>
      </w:r>
      <w:r w:rsidRPr="009A3BBF">
        <w:rPr>
          <w:rFonts w:ascii="Times New Roman" w:hAnsi="Times New Roman"/>
          <w:sz w:val="22"/>
          <w:szCs w:val="22"/>
        </w:rPr>
        <w:t>. The persons working for the Supplier shall confirm that they have been provided with the above information by signing a form provided by the Health and Safety Coordinator,</w:t>
      </w:r>
    </w:p>
    <w:p w14:paraId="284165C1"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 xml:space="preserve">provide the Health and Safety Coordinator, prior to the commencement of work, with a written statement indicating that the persons working for the Supplier have been acquainted with the occupational risk assessment applicable to their work on the </w:t>
      </w:r>
      <w:r w:rsidR="009A5146">
        <w:rPr>
          <w:rFonts w:ascii="Times New Roman" w:hAnsi="Times New Roman"/>
          <w:sz w:val="22"/>
          <w:szCs w:val="22"/>
        </w:rPr>
        <w:t>Contracting Authority</w:t>
      </w:r>
      <w:r w:rsidRPr="009A3BBF">
        <w:rPr>
          <w:rFonts w:ascii="Times New Roman" w:hAnsi="Times New Roman"/>
          <w:sz w:val="22"/>
          <w:szCs w:val="22"/>
        </w:rPr>
        <w:t xml:space="preserve">’s premises, based on the template constituting </w:t>
      </w:r>
      <w:r w:rsidRPr="009A3BBF">
        <w:rPr>
          <w:rFonts w:ascii="Times New Roman" w:hAnsi="Times New Roman"/>
          <w:b/>
          <w:sz w:val="22"/>
          <w:szCs w:val="22"/>
        </w:rPr>
        <w:t xml:space="preserve">Appendix 7 </w:t>
      </w:r>
      <w:r w:rsidRPr="009A3BBF">
        <w:rPr>
          <w:rFonts w:ascii="Times New Roman" w:hAnsi="Times New Roman"/>
          <w:sz w:val="22"/>
          <w:szCs w:val="22"/>
        </w:rPr>
        <w:t>hereto,</w:t>
      </w:r>
    </w:p>
    <w:p w14:paraId="6FE958FA"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equip the persons working for the Supplier with the necessary devices and tools with appropriate certificates and declarations of conformity, as well as with work clothing, footwear and personal protective equipment, appropriate for the type of work to be performed,</w:t>
      </w:r>
    </w:p>
    <w:p w14:paraId="6607740A" w14:textId="77777777" w:rsidR="000B2A79" w:rsidRPr="009A3BBF" w:rsidRDefault="000B2A79" w:rsidP="005C7F04">
      <w:pPr>
        <w:pStyle w:val="Akapitzlist"/>
        <w:widowControl/>
        <w:numPr>
          <w:ilvl w:val="0"/>
          <w:numId w:val="52"/>
        </w:numPr>
        <w:suppressAutoHyphens/>
        <w:autoSpaceDE/>
        <w:autoSpaceDN/>
        <w:ind w:left="714" w:hanging="357"/>
        <w:jc w:val="both"/>
        <w:rPr>
          <w:rFonts w:ascii="Times New Roman" w:eastAsia="Calibri" w:hAnsi="Times New Roman"/>
          <w:kern w:val="2"/>
          <w:sz w:val="22"/>
          <w:szCs w:val="22"/>
        </w:rPr>
      </w:pPr>
      <w:r w:rsidRPr="009A3BBF">
        <w:rPr>
          <w:rFonts w:ascii="Times New Roman" w:hAnsi="Times New Roman"/>
          <w:sz w:val="22"/>
          <w:szCs w:val="22"/>
        </w:rPr>
        <w:t>fully observe the regulations and principles of occupational health and safety, as well as fire protection, during the performance hereof, and in particular:</w:t>
      </w:r>
    </w:p>
    <w:p w14:paraId="46FBA256"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secure workplaces, with particular attention to work at height,</w:t>
      </w:r>
    </w:p>
    <w:p w14:paraId="3E8F9D00"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 xml:space="preserve">carry out fire protection work in accordance with the Fire Safety Regulations in force on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premises, in particular to have a notification and authorisation to carry out such work,</w:t>
      </w:r>
    </w:p>
    <w:p w14:paraId="2686E816"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 xml:space="preserve">comply with the ban on smoking cigarettes, tobacco products, novelty tobacco products and electronic cigarettes in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’s buildings,</w:t>
      </w:r>
    </w:p>
    <w:p w14:paraId="20825ABA"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use installations, equipment and tools in a technically efficient manner, consistent with their intended use,</w:t>
      </w:r>
    </w:p>
    <w:p w14:paraId="43DF5707"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place objects on exit routes in a manner which does not reduce their width below the required values, as specified in the technical and construction regulations, and avoid blocking emergency exits,</w:t>
      </w:r>
    </w:p>
    <w:p w14:paraId="6A1A8FFE"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abstain from restricting access to fire extinguishers and fire-fighting equipment,</w:t>
      </w:r>
    </w:p>
    <w:p w14:paraId="1812E50F"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store flammable materials at a distance of more than 5 m from buildings,</w:t>
      </w:r>
    </w:p>
    <w:p w14:paraId="27EA2580"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keep the work area in good order (including the storage of all auxiliary equipment and materials in a place designated by the Employer), free from traffic obstructions,</w:t>
      </w:r>
    </w:p>
    <w:p w14:paraId="5CAD6A0D"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move around the site on designated traffic routes, in accordance with the traffic signs,</w:t>
      </w:r>
    </w:p>
    <w:p w14:paraId="03CA6AAA"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abstain from pouring any liquids, especially hazardous and oil-based liquids (e.g., coolants, oils, fuels, solvents, etc.) into the ground or into sewage drains,</w:t>
      </w:r>
    </w:p>
    <w:p w14:paraId="076AAB7E"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use a sorbent, and protect the nearest manhole and gully, in the event of accidental leakage of a hazardous substance; the used sorbent must be cleaned up and disposed of by the Supplier, at its own expense,</w:t>
      </w:r>
    </w:p>
    <w:p w14:paraId="2241A8F0" w14:textId="77777777" w:rsidR="000B2A79" w:rsidRPr="009A3BBF" w:rsidRDefault="000B2A79" w:rsidP="005C7F04">
      <w:pPr>
        <w:widowControl/>
        <w:numPr>
          <w:ilvl w:val="0"/>
          <w:numId w:val="50"/>
        </w:numPr>
        <w:suppressAutoHyphens/>
        <w:autoSpaceDE/>
        <w:autoSpaceDN/>
        <w:ind w:left="1077" w:hanging="357"/>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 xml:space="preserve">dispose of waste generated in connection with performing the Subject-Matter of the Contract on an ongoing basis, within the Supplier’s own means and at its expense, in accordance with the provisions of the Waste Act of 14 December 2012 (consolidated text, Journal of Laws of 2023, item 1587), in accordance with which the Supplier or persons whom the Supplier engages in the performance hereof, with the consent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shall be acting as waste generators,</w:t>
      </w:r>
    </w:p>
    <w:p w14:paraId="4BFAC073" w14:textId="77777777" w:rsidR="000B2A79" w:rsidRPr="009A3BBF" w:rsidRDefault="000B2A79" w:rsidP="005C7F04">
      <w:pPr>
        <w:widowControl/>
        <w:numPr>
          <w:ilvl w:val="0"/>
          <w:numId w:val="50"/>
        </w:numPr>
        <w:suppressAutoHyphens/>
        <w:autoSpaceDE/>
        <w:autoSpaceDN/>
        <w:ind w:left="1077" w:hanging="357"/>
        <w:contextualSpacing/>
        <w:jc w:val="both"/>
        <w:rPr>
          <w:rFonts w:ascii="Times New Roman" w:eastAsia="Calibri" w:hAnsi="Times New Roman" w:cs="Times New Roman"/>
          <w:kern w:val="2"/>
          <w:sz w:val="22"/>
          <w:szCs w:val="22"/>
        </w:rPr>
      </w:pPr>
      <w:r w:rsidRPr="009A3BBF">
        <w:rPr>
          <w:rFonts w:ascii="Times New Roman" w:hAnsi="Times New Roman" w:cs="Times New Roman"/>
          <w:sz w:val="22"/>
          <w:szCs w:val="22"/>
        </w:rPr>
        <w:t>promptly inform the Health and Safety Coordinator of any hazards noticed.</w:t>
      </w:r>
    </w:p>
    <w:p w14:paraId="6DB5DDA2" w14:textId="77777777" w:rsidR="00AB2ABC" w:rsidRPr="009A3BBF" w:rsidRDefault="00AB2ABC" w:rsidP="005C7F04">
      <w:pPr>
        <w:tabs>
          <w:tab w:val="left" w:pos="0"/>
        </w:tabs>
        <w:jc w:val="both"/>
        <w:rPr>
          <w:rFonts w:ascii="Times New Roman" w:hAnsi="Times New Roman" w:cs="Times New Roman"/>
          <w:bCs/>
          <w:sz w:val="22"/>
          <w:szCs w:val="22"/>
        </w:rPr>
      </w:pPr>
    </w:p>
    <w:p w14:paraId="7504723B" w14:textId="77777777" w:rsidR="008D1F10" w:rsidRPr="009A3BBF" w:rsidRDefault="00AB2ABC" w:rsidP="005C7F04">
      <w:pPr>
        <w:pStyle w:val="BodyText1"/>
        <w:spacing w:after="0"/>
        <w:ind w:left="567" w:hanging="567"/>
        <w:jc w:val="center"/>
        <w:rPr>
          <w:sz w:val="22"/>
          <w:szCs w:val="22"/>
        </w:rPr>
      </w:pPr>
      <w:r w:rsidRPr="009A3BBF">
        <w:rPr>
          <w:b/>
          <w:sz w:val="22"/>
          <w:szCs w:val="22"/>
        </w:rPr>
        <w:t>§19</w:t>
      </w:r>
    </w:p>
    <w:p w14:paraId="469F2E4E" w14:textId="77777777" w:rsidR="00DD6A52" w:rsidRPr="009A3BBF" w:rsidRDefault="007B1EF4" w:rsidP="005C7F04">
      <w:pPr>
        <w:tabs>
          <w:tab w:val="left" w:pos="0"/>
        </w:tabs>
        <w:ind w:left="567" w:hanging="567"/>
        <w:jc w:val="center"/>
        <w:rPr>
          <w:rFonts w:ascii="Times New Roman" w:hAnsi="Times New Roman" w:cs="Times New Roman"/>
          <w:sz w:val="22"/>
          <w:szCs w:val="22"/>
        </w:rPr>
      </w:pPr>
      <w:r w:rsidRPr="009A3BBF">
        <w:rPr>
          <w:rFonts w:ascii="Times New Roman" w:hAnsi="Times New Roman" w:cs="Times New Roman"/>
          <w:b/>
          <w:sz w:val="22"/>
          <w:szCs w:val="22"/>
        </w:rPr>
        <w:t>Final provisions</w:t>
      </w:r>
    </w:p>
    <w:p w14:paraId="63C03D53" w14:textId="77777777" w:rsidR="00AA2904" w:rsidRPr="009A3BBF" w:rsidRDefault="00AA2904" w:rsidP="005C7F04">
      <w:pPr>
        <w:tabs>
          <w:tab w:val="left" w:pos="0"/>
        </w:tabs>
        <w:ind w:left="567" w:hanging="567"/>
        <w:rPr>
          <w:rFonts w:ascii="Times New Roman" w:hAnsi="Times New Roman" w:cs="Times New Roman"/>
          <w:sz w:val="22"/>
          <w:szCs w:val="22"/>
        </w:rPr>
      </w:pPr>
    </w:p>
    <w:p w14:paraId="60FD94EF" w14:textId="77777777" w:rsidR="000803C3" w:rsidRPr="009A3BBF" w:rsidRDefault="00372345" w:rsidP="005C7F04">
      <w:pPr>
        <w:pStyle w:val="Tekstpodstawowy2"/>
        <w:tabs>
          <w:tab w:val="left" w:pos="0"/>
          <w:tab w:val="left" w:pos="9923"/>
        </w:tabs>
        <w:spacing w:after="0" w:line="240" w:lineRule="auto"/>
        <w:ind w:left="567" w:hanging="567"/>
        <w:rPr>
          <w:sz w:val="22"/>
          <w:szCs w:val="22"/>
        </w:rPr>
      </w:pPr>
      <w:r w:rsidRPr="009A3BBF">
        <w:rPr>
          <w:sz w:val="22"/>
          <w:szCs w:val="22"/>
        </w:rPr>
        <w:t>1.</w:t>
      </w:r>
      <w:r w:rsidRPr="009A3BBF">
        <w:rPr>
          <w:sz w:val="22"/>
          <w:szCs w:val="22"/>
        </w:rPr>
        <w:tab/>
      </w:r>
      <w:r w:rsidRPr="009A3BBF">
        <w:rPr>
          <w:rStyle w:val="hps"/>
          <w:sz w:val="22"/>
          <w:szCs w:val="22"/>
        </w:rPr>
        <w:t>Any disputes and claims</w:t>
      </w:r>
      <w:r w:rsidRPr="009A3BBF">
        <w:rPr>
          <w:sz w:val="22"/>
          <w:szCs w:val="22"/>
        </w:rPr>
        <w:t xml:space="preserve"> </w:t>
      </w:r>
      <w:r w:rsidRPr="009A3BBF">
        <w:rPr>
          <w:rStyle w:val="hps"/>
          <w:sz w:val="22"/>
          <w:szCs w:val="22"/>
        </w:rPr>
        <w:t>arising</w:t>
      </w:r>
      <w:r w:rsidR="00F4547D" w:rsidRPr="009A3BBF">
        <w:rPr>
          <w:rStyle w:val="hps"/>
          <w:sz w:val="22"/>
          <w:szCs w:val="22"/>
        </w:rPr>
        <w:t xml:space="preserve"> </w:t>
      </w:r>
      <w:r w:rsidRPr="009A3BBF">
        <w:rPr>
          <w:rStyle w:val="hps"/>
          <w:sz w:val="22"/>
          <w:szCs w:val="22"/>
        </w:rPr>
        <w:t>hereunder</w:t>
      </w:r>
      <w:r w:rsidRPr="009A3BBF">
        <w:rPr>
          <w:sz w:val="22"/>
          <w:szCs w:val="22"/>
        </w:rPr>
        <w:t xml:space="preserve"> </w:t>
      </w:r>
      <w:r w:rsidRPr="009A3BBF">
        <w:rPr>
          <w:rStyle w:val="hps"/>
          <w:sz w:val="22"/>
          <w:szCs w:val="22"/>
        </w:rPr>
        <w:t>or in connection herewith, which</w:t>
      </w:r>
      <w:r w:rsidR="00F4547D" w:rsidRPr="009A3BBF">
        <w:rPr>
          <w:rStyle w:val="hps"/>
          <w:sz w:val="22"/>
          <w:szCs w:val="22"/>
        </w:rPr>
        <w:t xml:space="preserve"> </w:t>
      </w:r>
      <w:r w:rsidRPr="009A3BBF">
        <w:rPr>
          <w:rStyle w:val="hps"/>
          <w:sz w:val="22"/>
          <w:szCs w:val="22"/>
        </w:rPr>
        <w:t>cannot be settled by way of</w:t>
      </w:r>
      <w:r w:rsidRPr="009A3BBF">
        <w:rPr>
          <w:sz w:val="22"/>
          <w:szCs w:val="22"/>
        </w:rPr>
        <w:t xml:space="preserve"> </w:t>
      </w:r>
      <w:r w:rsidRPr="009A3BBF">
        <w:rPr>
          <w:rStyle w:val="hps"/>
          <w:sz w:val="22"/>
          <w:szCs w:val="22"/>
        </w:rPr>
        <w:t>mutual negotiations</w:t>
      </w:r>
      <w:r w:rsidRPr="009A3BBF">
        <w:rPr>
          <w:sz w:val="22"/>
          <w:szCs w:val="22"/>
        </w:rPr>
        <w:t xml:space="preserve">, shall be settled by the Arbitration Court within the National Chamber of Commerce, in accordance with the rules of that court; and the language of the proceedings shall be Polish.  </w:t>
      </w:r>
    </w:p>
    <w:p w14:paraId="7B47715B" w14:textId="77777777" w:rsidR="00DD6A52" w:rsidRPr="009A3BBF" w:rsidRDefault="004465FC" w:rsidP="005C7F04">
      <w:pPr>
        <w:pStyle w:val="Tekstpodstawowy2"/>
        <w:tabs>
          <w:tab w:val="left" w:pos="0"/>
          <w:tab w:val="left" w:pos="9923"/>
        </w:tabs>
        <w:spacing w:after="0" w:line="240" w:lineRule="auto"/>
        <w:ind w:left="567" w:hanging="567"/>
        <w:rPr>
          <w:sz w:val="22"/>
          <w:szCs w:val="22"/>
        </w:rPr>
      </w:pPr>
      <w:r w:rsidRPr="009A3BBF">
        <w:rPr>
          <w:sz w:val="22"/>
          <w:szCs w:val="22"/>
        </w:rPr>
        <w:t>2.</w:t>
      </w:r>
      <w:r w:rsidRPr="009A3BBF">
        <w:rPr>
          <w:sz w:val="22"/>
          <w:szCs w:val="22"/>
        </w:rPr>
        <w:tab/>
        <w:t>This Contract shall be governed by Polish law, excluding the provisions of the United Nations Convention on the International Sale of Goods.</w:t>
      </w:r>
    </w:p>
    <w:p w14:paraId="7ED4BCC5" w14:textId="77777777" w:rsidR="00AD2D43" w:rsidRPr="009A3BBF" w:rsidRDefault="008012C4" w:rsidP="005C7F04">
      <w:pPr>
        <w:tabs>
          <w:tab w:val="left" w:pos="0"/>
          <w:tab w:val="left" w:pos="9923"/>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3.</w:t>
      </w:r>
      <w:r w:rsidRPr="009A3BBF">
        <w:rPr>
          <w:rFonts w:ascii="Times New Roman" w:hAnsi="Times New Roman" w:cs="Times New Roman"/>
          <w:sz w:val="22"/>
          <w:szCs w:val="22"/>
        </w:rPr>
        <w:tab/>
        <w:t xml:space="preserve">In the event that individual provisions of the Contract prove to be invalid or ineffective, whether in whole or in part, and for any reason, the other provisions of the Contract shall remain in force. The parties undertake, in the aforementioned case, to replace the invalid or ineffective provisions with other provisions, in such a way as to achieve the purpose of the Contract </w:t>
      </w:r>
      <w:r w:rsidR="007B1EF4" w:rsidRPr="009A3BBF">
        <w:rPr>
          <w:rFonts w:ascii="Times New Roman" w:hAnsi="Times New Roman" w:cs="Times New Roman"/>
          <w:sz w:val="22"/>
          <w:szCs w:val="22"/>
        </w:rPr>
        <w:t>to the fullest extent possible.</w:t>
      </w:r>
    </w:p>
    <w:p w14:paraId="425AD690" w14:textId="77777777" w:rsidR="00372345" w:rsidRPr="009A3BBF" w:rsidRDefault="005E5880" w:rsidP="005C7F04">
      <w:pPr>
        <w:tabs>
          <w:tab w:val="left" w:pos="0"/>
          <w:tab w:val="left" w:pos="9923"/>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4.</w:t>
      </w:r>
      <w:r w:rsidRPr="009A3BBF">
        <w:rPr>
          <w:rFonts w:ascii="Times New Roman" w:hAnsi="Times New Roman" w:cs="Times New Roman"/>
          <w:sz w:val="22"/>
          <w:szCs w:val="22"/>
        </w:rPr>
        <w:tab/>
        <w:t xml:space="preserve">Any receivables to which the Supplier may be entitled in connection herewith may not be transferred to any third parties without the consent of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which, in order to be valid, must be expressed in writing, nor may they be submitted to statutory set-off</w:t>
      </w:r>
      <w:r w:rsidR="00F4547D" w:rsidRPr="009A3BBF">
        <w:rPr>
          <w:rFonts w:ascii="Times New Roman" w:hAnsi="Times New Roman" w:cs="Times New Roman"/>
          <w:sz w:val="22"/>
          <w:szCs w:val="22"/>
        </w:rPr>
        <w:t xml:space="preserve"> </w:t>
      </w:r>
      <w:r w:rsidRPr="009A3BBF">
        <w:rPr>
          <w:rFonts w:ascii="Times New Roman" w:hAnsi="Times New Roman" w:cs="Times New Roman"/>
          <w:sz w:val="22"/>
          <w:szCs w:val="22"/>
        </w:rPr>
        <w:t xml:space="preserve">with the receivables to which the </w:t>
      </w:r>
      <w:r w:rsidR="009A5146">
        <w:rPr>
          <w:rFonts w:ascii="Times New Roman" w:hAnsi="Times New Roman" w:cs="Times New Roman"/>
          <w:sz w:val="22"/>
          <w:szCs w:val="22"/>
        </w:rPr>
        <w:t>Contracting Authority</w:t>
      </w:r>
      <w:r w:rsidRPr="009A3BBF">
        <w:rPr>
          <w:rFonts w:ascii="Times New Roman" w:hAnsi="Times New Roman" w:cs="Times New Roman"/>
          <w:sz w:val="22"/>
          <w:szCs w:val="22"/>
        </w:rPr>
        <w:t xml:space="preserve"> is entitled.</w:t>
      </w:r>
    </w:p>
    <w:p w14:paraId="31E63C0A" w14:textId="77777777" w:rsidR="00A3325C" w:rsidRPr="009A3BBF" w:rsidRDefault="005E5880" w:rsidP="005C7F04">
      <w:pPr>
        <w:tabs>
          <w:tab w:val="left" w:pos="0"/>
          <w:tab w:val="left" w:pos="9923"/>
        </w:tabs>
        <w:ind w:left="567" w:hanging="567"/>
        <w:jc w:val="both"/>
        <w:rPr>
          <w:rFonts w:ascii="Times New Roman" w:hAnsi="Times New Roman" w:cs="Times New Roman"/>
          <w:sz w:val="22"/>
          <w:szCs w:val="22"/>
        </w:rPr>
      </w:pPr>
      <w:r w:rsidRPr="009A3BBF">
        <w:rPr>
          <w:rStyle w:val="hps"/>
          <w:rFonts w:ascii="Times New Roman" w:hAnsi="Times New Roman" w:cs="Times New Roman"/>
          <w:sz w:val="22"/>
          <w:szCs w:val="22"/>
        </w:rPr>
        <w:t>5.</w:t>
      </w:r>
      <w:r w:rsidRPr="009A3BBF">
        <w:rPr>
          <w:rStyle w:val="hps"/>
          <w:rFonts w:ascii="Times New Roman" w:hAnsi="Times New Roman" w:cs="Times New Roman"/>
          <w:sz w:val="22"/>
          <w:szCs w:val="22"/>
        </w:rPr>
        <w:tab/>
        <w:t>This Contract,</w:t>
      </w:r>
      <w:r w:rsidR="007B1EF4" w:rsidRPr="009A3BBF">
        <w:rPr>
          <w:rStyle w:val="hps"/>
          <w:rFonts w:ascii="Times New Roman" w:hAnsi="Times New Roman" w:cs="Times New Roman"/>
          <w:sz w:val="22"/>
          <w:szCs w:val="22"/>
        </w:rPr>
        <w:t xml:space="preserve"> </w:t>
      </w:r>
      <w:r w:rsidRPr="009A3BBF">
        <w:rPr>
          <w:rStyle w:val="hps"/>
          <w:rFonts w:ascii="Times New Roman" w:hAnsi="Times New Roman" w:cs="Times New Roman"/>
          <w:sz w:val="22"/>
          <w:szCs w:val="22"/>
        </w:rPr>
        <w:t>together with Appendices,</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constitutes the entire agreement between the Parties</w:t>
      </w:r>
      <w:r w:rsidRPr="009A3BBF">
        <w:rPr>
          <w:rFonts w:ascii="Times New Roman" w:hAnsi="Times New Roman" w:cs="Times New Roman"/>
          <w:sz w:val="22"/>
          <w:szCs w:val="22"/>
        </w:rPr>
        <w:t>. All appendices hereto shall form integral parts hereof.</w:t>
      </w:r>
    </w:p>
    <w:p w14:paraId="689A0A6C" w14:textId="77777777" w:rsidR="00A3325C" w:rsidRPr="009A3BBF" w:rsidRDefault="005E5880" w:rsidP="005C7F04">
      <w:pPr>
        <w:tabs>
          <w:tab w:val="left" w:pos="0"/>
          <w:tab w:val="left" w:pos="9923"/>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6.</w:t>
      </w:r>
      <w:r w:rsidRPr="009A3BBF">
        <w:rPr>
          <w:rFonts w:ascii="Times New Roman" w:hAnsi="Times New Roman" w:cs="Times New Roman"/>
          <w:sz w:val="22"/>
          <w:szCs w:val="22"/>
        </w:rPr>
        <w:tab/>
      </w:r>
      <w:r w:rsidRPr="009A3BBF">
        <w:rPr>
          <w:rStyle w:val="hps"/>
          <w:rFonts w:ascii="Times New Roman" w:hAnsi="Times New Roman" w:cs="Times New Roman"/>
          <w:sz w:val="22"/>
          <w:szCs w:val="22"/>
        </w:rPr>
        <w:t>This Contract</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has been drawn up in two</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(2)</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counterparts</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for each</w:t>
      </w:r>
      <w:r w:rsidRPr="009A3BBF">
        <w:rPr>
          <w:rFonts w:ascii="Times New Roman" w:hAnsi="Times New Roman" w:cs="Times New Roman"/>
          <w:sz w:val="22"/>
          <w:szCs w:val="22"/>
        </w:rPr>
        <w:t xml:space="preserve"> </w:t>
      </w:r>
      <w:r w:rsidRPr="009A3BBF">
        <w:rPr>
          <w:rStyle w:val="hps"/>
          <w:rFonts w:ascii="Times New Roman" w:hAnsi="Times New Roman" w:cs="Times New Roman"/>
          <w:sz w:val="22"/>
          <w:szCs w:val="22"/>
        </w:rPr>
        <w:t>Party.</w:t>
      </w:r>
    </w:p>
    <w:p w14:paraId="788EB350" w14:textId="77777777" w:rsidR="00A3325C" w:rsidRPr="009A3BBF" w:rsidRDefault="005E5880" w:rsidP="005C7F04">
      <w:pPr>
        <w:tabs>
          <w:tab w:val="left" w:pos="0"/>
        </w:tabs>
        <w:ind w:left="567" w:hanging="567"/>
        <w:jc w:val="both"/>
        <w:rPr>
          <w:rFonts w:ascii="Times New Roman" w:hAnsi="Times New Roman" w:cs="Times New Roman"/>
          <w:sz w:val="22"/>
          <w:szCs w:val="22"/>
        </w:rPr>
      </w:pPr>
      <w:r w:rsidRPr="009A3BBF">
        <w:rPr>
          <w:rFonts w:ascii="Times New Roman" w:hAnsi="Times New Roman" w:cs="Times New Roman"/>
          <w:sz w:val="22"/>
          <w:szCs w:val="22"/>
        </w:rPr>
        <w:t>7.</w:t>
      </w:r>
      <w:r w:rsidRPr="009A3BBF">
        <w:rPr>
          <w:rFonts w:ascii="Times New Roman" w:hAnsi="Times New Roman" w:cs="Times New Roman"/>
          <w:sz w:val="22"/>
          <w:szCs w:val="22"/>
        </w:rPr>
        <w:tab/>
        <w:t>Any changes hereto or modifications hereof shall be made in writing, or shall otherwise be null and</w:t>
      </w:r>
      <w:r w:rsidR="007B1EF4" w:rsidRPr="009A3BBF">
        <w:rPr>
          <w:rFonts w:ascii="Times New Roman" w:hAnsi="Times New Roman" w:cs="Times New Roman"/>
          <w:sz w:val="22"/>
          <w:szCs w:val="22"/>
        </w:rPr>
        <w:t xml:space="preserve"> void.</w:t>
      </w:r>
    </w:p>
    <w:p w14:paraId="1581FB5A" w14:textId="77777777" w:rsidR="008012C4" w:rsidRPr="009A3BBF" w:rsidRDefault="005E5880" w:rsidP="005C7F04">
      <w:pPr>
        <w:tabs>
          <w:tab w:val="left" w:pos="0"/>
        </w:tabs>
        <w:ind w:left="567" w:hanging="567"/>
        <w:jc w:val="both"/>
        <w:rPr>
          <w:rStyle w:val="result-single"/>
          <w:rFonts w:ascii="Times New Roman" w:hAnsi="Times New Roman" w:cs="Times New Roman"/>
          <w:bCs/>
          <w:sz w:val="22"/>
          <w:szCs w:val="22"/>
        </w:rPr>
      </w:pPr>
      <w:r w:rsidRPr="009A3BBF">
        <w:rPr>
          <w:rFonts w:ascii="Times New Roman" w:hAnsi="Times New Roman" w:cs="Times New Roman"/>
          <w:sz w:val="22"/>
          <w:szCs w:val="22"/>
        </w:rPr>
        <w:t>8.</w:t>
      </w:r>
      <w:r w:rsidRPr="009A3BBF">
        <w:rPr>
          <w:rFonts w:ascii="Times New Roman" w:hAnsi="Times New Roman" w:cs="Times New Roman"/>
          <w:sz w:val="22"/>
          <w:szCs w:val="22"/>
        </w:rPr>
        <w:tab/>
      </w:r>
      <w:r w:rsidRPr="009A3BBF">
        <w:rPr>
          <w:rStyle w:val="result-single"/>
          <w:rFonts w:ascii="Times New Roman" w:hAnsi="Times New Roman" w:cs="Times New Roman"/>
          <w:sz w:val="22"/>
          <w:szCs w:val="22"/>
        </w:rPr>
        <w:t xml:space="preserve">In </w:t>
      </w:r>
      <w:r w:rsidR="007B1EF4" w:rsidRPr="009A3BBF">
        <w:rPr>
          <w:rStyle w:val="result-single"/>
          <w:rFonts w:ascii="Times New Roman" w:hAnsi="Times New Roman" w:cs="Times New Roman"/>
          <w:sz w:val="22"/>
          <w:szCs w:val="22"/>
        </w:rPr>
        <w:t>the event</w:t>
      </w:r>
      <w:r w:rsidRPr="009A3BBF">
        <w:rPr>
          <w:rStyle w:val="result-single"/>
          <w:rFonts w:ascii="Times New Roman" w:hAnsi="Times New Roman" w:cs="Times New Roman"/>
          <w:sz w:val="22"/>
          <w:szCs w:val="22"/>
        </w:rPr>
        <w:t xml:space="preserve"> of any discrepancies between the wording of the Contract and the wording of the Supplier’s offer constituting </w:t>
      </w:r>
      <w:r w:rsidRPr="009A3BBF">
        <w:rPr>
          <w:rStyle w:val="result-single"/>
          <w:rFonts w:ascii="Times New Roman" w:hAnsi="Times New Roman" w:cs="Times New Roman"/>
          <w:b/>
          <w:sz w:val="22"/>
          <w:szCs w:val="22"/>
        </w:rPr>
        <w:t xml:space="preserve">Appendix 2 </w:t>
      </w:r>
      <w:r w:rsidRPr="009A3BBF">
        <w:rPr>
          <w:rStyle w:val="result-single"/>
          <w:rFonts w:ascii="Times New Roman" w:hAnsi="Times New Roman" w:cs="Times New Roman"/>
          <w:sz w:val="22"/>
          <w:szCs w:val="22"/>
        </w:rPr>
        <w:t xml:space="preserve">hereto, the provisions more favourable to the </w:t>
      </w:r>
      <w:r w:rsidR="009A5146">
        <w:rPr>
          <w:rStyle w:val="result-single"/>
          <w:rFonts w:ascii="Times New Roman" w:hAnsi="Times New Roman" w:cs="Times New Roman"/>
          <w:sz w:val="22"/>
          <w:szCs w:val="22"/>
        </w:rPr>
        <w:t>Contracting Authority</w:t>
      </w:r>
      <w:r w:rsidRPr="009A3BBF">
        <w:rPr>
          <w:rStyle w:val="result-single"/>
          <w:rFonts w:ascii="Times New Roman" w:hAnsi="Times New Roman" w:cs="Times New Roman"/>
          <w:sz w:val="22"/>
          <w:szCs w:val="22"/>
        </w:rPr>
        <w:t xml:space="preserve"> shall prevail.</w:t>
      </w:r>
    </w:p>
    <w:p w14:paraId="369465C4" w14:textId="77777777" w:rsidR="008012C4" w:rsidRDefault="005E5880" w:rsidP="005C7F04">
      <w:pPr>
        <w:tabs>
          <w:tab w:val="left" w:pos="0"/>
        </w:tabs>
        <w:ind w:left="567" w:hanging="567"/>
        <w:jc w:val="both"/>
        <w:rPr>
          <w:rStyle w:val="result-single"/>
          <w:rFonts w:ascii="Times New Roman" w:hAnsi="Times New Roman" w:cs="Times New Roman"/>
          <w:sz w:val="22"/>
          <w:szCs w:val="22"/>
        </w:rPr>
      </w:pPr>
      <w:r w:rsidRPr="009A3BBF">
        <w:rPr>
          <w:rStyle w:val="result-single"/>
          <w:rFonts w:ascii="Times New Roman" w:hAnsi="Times New Roman" w:cs="Times New Roman"/>
          <w:sz w:val="22"/>
          <w:szCs w:val="22"/>
        </w:rPr>
        <w:t>9.</w:t>
      </w:r>
      <w:r w:rsidRPr="009A3BBF">
        <w:rPr>
          <w:rStyle w:val="result-single"/>
          <w:rFonts w:ascii="Times New Roman" w:hAnsi="Times New Roman" w:cs="Times New Roman"/>
          <w:sz w:val="22"/>
          <w:szCs w:val="22"/>
        </w:rPr>
        <w:tab/>
        <w:t xml:space="preserve">The provisions of any general terms and conditions of sales or delivery (used by the Supplier or the Manufacturer) shall not apply to the </w:t>
      </w:r>
      <w:r w:rsidR="009A5146">
        <w:rPr>
          <w:rStyle w:val="result-single"/>
          <w:rFonts w:ascii="Times New Roman" w:hAnsi="Times New Roman" w:cs="Times New Roman"/>
          <w:sz w:val="22"/>
          <w:szCs w:val="22"/>
        </w:rPr>
        <w:t>Contracting Authority</w:t>
      </w:r>
      <w:r w:rsidRPr="009A3BBF">
        <w:rPr>
          <w:rStyle w:val="result-single"/>
          <w:rFonts w:ascii="Times New Roman" w:hAnsi="Times New Roman" w:cs="Times New Roman"/>
          <w:sz w:val="22"/>
          <w:szCs w:val="22"/>
        </w:rPr>
        <w:t>.</w:t>
      </w:r>
    </w:p>
    <w:p w14:paraId="1BFD6622" w14:textId="77777777" w:rsidR="000142C2" w:rsidRDefault="000142C2" w:rsidP="005C7F04">
      <w:pPr>
        <w:tabs>
          <w:tab w:val="left" w:pos="0"/>
        </w:tabs>
        <w:ind w:left="567" w:hanging="567"/>
        <w:jc w:val="both"/>
        <w:rPr>
          <w:rStyle w:val="result-single"/>
          <w:rFonts w:ascii="Times New Roman" w:hAnsi="Times New Roman"/>
          <w:sz w:val="22"/>
          <w:rPrChange w:id="278" w:author="Agata Siwak" w:date="2025-12-08T06:44:00Z" w16du:dateUtc="2025-12-08T05:44:00Z">
            <w:rPr>
              <w:rFonts w:ascii="Times New Roman" w:hAnsi="Times New Roman"/>
              <w:sz w:val="22"/>
            </w:rPr>
          </w:rPrChange>
        </w:rPr>
      </w:pPr>
    </w:p>
    <w:p w14:paraId="3C9290FE" w14:textId="77777777" w:rsidR="000142C2" w:rsidRPr="009A3BBF" w:rsidRDefault="000142C2" w:rsidP="005C7F04">
      <w:pPr>
        <w:tabs>
          <w:tab w:val="left" w:pos="0"/>
        </w:tabs>
        <w:ind w:left="567" w:hanging="567"/>
        <w:jc w:val="both"/>
        <w:rPr>
          <w:ins w:id="279" w:author="Agata Siwak" w:date="2025-12-08T06:44:00Z" w16du:dateUtc="2025-12-08T05:44:00Z"/>
          <w:rStyle w:val="result-single"/>
          <w:rFonts w:ascii="Times New Roman" w:hAnsi="Times New Roman" w:cs="Times New Roman"/>
          <w:bCs/>
          <w:sz w:val="22"/>
          <w:szCs w:val="22"/>
        </w:rPr>
      </w:pPr>
    </w:p>
    <w:p w14:paraId="7610E146" w14:textId="77777777" w:rsidR="000C1F81" w:rsidRPr="009A3BBF" w:rsidRDefault="000C1F81" w:rsidP="005C7F04">
      <w:pPr>
        <w:tabs>
          <w:tab w:val="left" w:pos="0"/>
        </w:tabs>
        <w:ind w:left="567" w:hanging="567"/>
        <w:jc w:val="both"/>
        <w:rPr>
          <w:ins w:id="280" w:author="Agata Siwak" w:date="2025-12-08T06:44:00Z" w16du:dateUtc="2025-12-08T05:44:00Z"/>
          <w:rFonts w:ascii="Times New Roman" w:hAnsi="Times New Roman" w:cs="Times New Roman"/>
          <w:bCs/>
          <w:sz w:val="22"/>
          <w:szCs w:val="22"/>
        </w:rPr>
      </w:pPr>
    </w:p>
    <w:p w14:paraId="009F28CE" w14:textId="77777777" w:rsidR="008012C4" w:rsidRPr="009A3BBF" w:rsidRDefault="008012C4" w:rsidP="005C7F04">
      <w:pPr>
        <w:ind w:left="357" w:hanging="357"/>
        <w:jc w:val="center"/>
        <w:rPr>
          <w:rFonts w:ascii="Times New Roman" w:hAnsi="Times New Roman" w:cs="Times New Roman"/>
          <w:sz w:val="22"/>
          <w:szCs w:val="22"/>
        </w:rPr>
      </w:pPr>
      <w:r w:rsidRPr="009A3BBF">
        <w:rPr>
          <w:rFonts w:ascii="Times New Roman" w:hAnsi="Times New Roman" w:cs="Times New Roman"/>
          <w:b/>
          <w:sz w:val="22"/>
          <w:szCs w:val="22"/>
        </w:rPr>
        <w:t>Signatures of the Parties</w:t>
      </w:r>
    </w:p>
    <w:p w14:paraId="74ED0960" w14:textId="77777777" w:rsidR="008012C4" w:rsidRPr="009A3BBF" w:rsidRDefault="008012C4" w:rsidP="005C7F04">
      <w:pPr>
        <w:ind w:left="357" w:hanging="357"/>
        <w:rPr>
          <w:rFonts w:ascii="Times New Roman" w:hAnsi="Times New Roman" w:cs="Times New Roman"/>
          <w:sz w:val="22"/>
          <w:szCs w:val="22"/>
          <w:lang w:eastAsia="ar-SA"/>
        </w:rPr>
      </w:pPr>
    </w:p>
    <w:p w14:paraId="448D9DF7" w14:textId="77777777" w:rsidR="008012C4" w:rsidRPr="009A3BBF" w:rsidRDefault="008012C4" w:rsidP="005C7F04">
      <w:pPr>
        <w:rPr>
          <w:rFonts w:ascii="Times New Roman" w:hAnsi="Times New Roman" w:cs="Times New Roman"/>
          <w:b/>
          <w:bCs/>
          <w:sz w:val="22"/>
          <w:szCs w:val="22"/>
        </w:rPr>
      </w:pPr>
      <w:r w:rsidRPr="009A3BBF">
        <w:rPr>
          <w:rFonts w:ascii="Times New Roman" w:hAnsi="Times New Roman" w:cs="Times New Roman"/>
          <w:sz w:val="22"/>
          <w:szCs w:val="22"/>
        </w:rPr>
        <w:tab/>
      </w:r>
      <w:r w:rsidRPr="009A3BBF">
        <w:rPr>
          <w:rFonts w:ascii="Times New Roman" w:hAnsi="Times New Roman" w:cs="Times New Roman"/>
          <w:b/>
          <w:sz w:val="22"/>
          <w:szCs w:val="22"/>
        </w:rPr>
        <w:t xml:space="preserve">The </w:t>
      </w:r>
      <w:r w:rsidR="009A5146">
        <w:rPr>
          <w:rFonts w:ascii="Times New Roman" w:hAnsi="Times New Roman" w:cs="Times New Roman"/>
          <w:b/>
          <w:sz w:val="22"/>
          <w:szCs w:val="22"/>
        </w:rPr>
        <w:t>Contracting Authority</w:t>
      </w:r>
      <w:r w:rsidR="007B1EF4" w:rsidRPr="009A3BBF">
        <w:rPr>
          <w:rFonts w:ascii="Times New Roman" w:hAnsi="Times New Roman" w:cs="Times New Roman"/>
          <w:b/>
          <w:sz w:val="22"/>
          <w:szCs w:val="22"/>
        </w:rPr>
        <w:t xml:space="preserve">: </w:t>
      </w:r>
      <w:r w:rsidR="007B1EF4" w:rsidRPr="009A3BBF">
        <w:rPr>
          <w:rFonts w:ascii="Times New Roman" w:hAnsi="Times New Roman" w:cs="Times New Roman"/>
          <w:b/>
          <w:sz w:val="22"/>
          <w:szCs w:val="22"/>
        </w:rPr>
        <w:tab/>
      </w:r>
      <w:r w:rsidR="007B1EF4" w:rsidRPr="009A3BBF">
        <w:rPr>
          <w:rFonts w:ascii="Times New Roman" w:hAnsi="Times New Roman" w:cs="Times New Roman"/>
          <w:b/>
          <w:sz w:val="22"/>
          <w:szCs w:val="22"/>
        </w:rPr>
        <w:tab/>
      </w:r>
      <w:r w:rsidR="007B1EF4" w:rsidRPr="009A3BBF">
        <w:rPr>
          <w:rFonts w:ascii="Times New Roman" w:hAnsi="Times New Roman" w:cs="Times New Roman"/>
          <w:b/>
          <w:sz w:val="22"/>
          <w:szCs w:val="22"/>
        </w:rPr>
        <w:tab/>
      </w:r>
      <w:r w:rsidR="007B1EF4" w:rsidRPr="009A3BBF">
        <w:rPr>
          <w:rFonts w:ascii="Times New Roman" w:hAnsi="Times New Roman" w:cs="Times New Roman"/>
          <w:b/>
          <w:sz w:val="22"/>
          <w:szCs w:val="22"/>
        </w:rPr>
        <w:tab/>
      </w:r>
      <w:r w:rsidR="007B1EF4" w:rsidRPr="009A3BBF">
        <w:rPr>
          <w:rFonts w:ascii="Times New Roman" w:hAnsi="Times New Roman" w:cs="Times New Roman"/>
          <w:b/>
          <w:sz w:val="22"/>
          <w:szCs w:val="22"/>
        </w:rPr>
        <w:tab/>
        <w:t>The Supplier:</w:t>
      </w:r>
    </w:p>
    <w:p w14:paraId="07F1D5F0" w14:textId="77777777" w:rsidR="008012C4" w:rsidRPr="009A3BBF" w:rsidRDefault="008012C4" w:rsidP="005C7F04">
      <w:pPr>
        <w:rPr>
          <w:rFonts w:ascii="Times New Roman" w:hAnsi="Times New Roman" w:cs="Times New Roman"/>
          <w:sz w:val="22"/>
          <w:szCs w:val="22"/>
          <w:lang w:eastAsia="ar-SA"/>
        </w:rPr>
      </w:pPr>
    </w:p>
    <w:p w14:paraId="63A91D6B" w14:textId="77777777" w:rsidR="008012C4" w:rsidRPr="009A3BBF" w:rsidRDefault="005D4113" w:rsidP="005C7F04">
      <w:pPr>
        <w:rPr>
          <w:rFonts w:ascii="Times New Roman" w:hAnsi="Times New Roman" w:cs="Times New Roman"/>
          <w:sz w:val="22"/>
          <w:szCs w:val="22"/>
        </w:rPr>
      </w:pPr>
      <w:r>
        <w:rPr>
          <w:rFonts w:ascii="Times New Roman" w:hAnsi="Times New Roman" w:cs="Times New Roman"/>
          <w:sz w:val="22"/>
          <w:szCs w:val="22"/>
        </w:rPr>
        <w:tab/>
        <w:t>……………………………</w:t>
      </w:r>
      <w:r>
        <w:rPr>
          <w:rFonts w:ascii="Times New Roman" w:hAnsi="Times New Roman" w:cs="Times New Roman"/>
          <w:sz w:val="22"/>
          <w:szCs w:val="22"/>
        </w:rPr>
        <w:tab/>
      </w:r>
      <w:r>
        <w:rPr>
          <w:rFonts w:ascii="Times New Roman" w:hAnsi="Times New Roman" w:cs="Times New Roman"/>
          <w:sz w:val="22"/>
          <w:szCs w:val="22"/>
        </w:rPr>
        <w:tab/>
      </w:r>
      <w:r w:rsidR="007B1EF4" w:rsidRPr="009A3BBF">
        <w:rPr>
          <w:rFonts w:ascii="Times New Roman" w:hAnsi="Times New Roman" w:cs="Times New Roman"/>
          <w:sz w:val="22"/>
          <w:szCs w:val="22"/>
        </w:rPr>
        <w:tab/>
        <w:t>…………………………</w:t>
      </w:r>
    </w:p>
    <w:p w14:paraId="69DA8BC7" w14:textId="77777777" w:rsidR="008012C4" w:rsidRPr="009A3BBF" w:rsidRDefault="008012C4" w:rsidP="005C7F04">
      <w:pPr>
        <w:rPr>
          <w:rFonts w:ascii="Times New Roman" w:hAnsi="Times New Roman" w:cs="Times New Roman"/>
          <w:sz w:val="22"/>
          <w:szCs w:val="22"/>
          <w:lang w:eastAsia="ar-SA"/>
        </w:rPr>
      </w:pPr>
    </w:p>
    <w:p w14:paraId="00313F71" w14:textId="77777777" w:rsidR="008012C4" w:rsidRPr="009A3BBF" w:rsidRDefault="0049621A" w:rsidP="005C7F04">
      <w:pPr>
        <w:rPr>
          <w:ins w:id="281" w:author="Agata Siwak" w:date="2025-12-08T06:44:00Z" w16du:dateUtc="2025-12-08T05:44:00Z"/>
          <w:rFonts w:ascii="Times New Roman" w:hAnsi="Times New Roman" w:cs="Times New Roman"/>
          <w:sz w:val="22"/>
          <w:szCs w:val="22"/>
        </w:rPr>
      </w:pPr>
      <w:r w:rsidRPr="009A3BBF">
        <w:rPr>
          <w:rFonts w:ascii="Times New Roman" w:hAnsi="Times New Roman" w:cs="Times New Roman"/>
          <w:sz w:val="22"/>
          <w:szCs w:val="22"/>
        </w:rPr>
        <w:tab/>
        <w:t>……………………………</w:t>
      </w:r>
      <w:r w:rsidR="005D4113">
        <w:rPr>
          <w:rFonts w:ascii="Times New Roman" w:hAnsi="Times New Roman" w:cs="Times New Roman"/>
          <w:sz w:val="22"/>
          <w:szCs w:val="22"/>
        </w:rPr>
        <w:tab/>
      </w:r>
      <w:r w:rsidR="005D4113">
        <w:rPr>
          <w:rFonts w:ascii="Times New Roman" w:hAnsi="Times New Roman" w:cs="Times New Roman"/>
          <w:sz w:val="22"/>
          <w:szCs w:val="22"/>
        </w:rPr>
        <w:tab/>
      </w:r>
      <w:r w:rsidRPr="009A3BBF">
        <w:rPr>
          <w:rFonts w:ascii="Times New Roman" w:hAnsi="Times New Roman" w:cs="Times New Roman"/>
          <w:sz w:val="22"/>
          <w:szCs w:val="22"/>
        </w:rPr>
        <w:tab/>
      </w:r>
      <w:r w:rsidR="007B1EF4" w:rsidRPr="009A3BBF">
        <w:rPr>
          <w:rFonts w:ascii="Times New Roman" w:hAnsi="Times New Roman" w:cs="Times New Roman"/>
          <w:sz w:val="22"/>
          <w:szCs w:val="22"/>
        </w:rPr>
        <w:t>…………………………</w:t>
      </w:r>
    </w:p>
    <w:p w14:paraId="7C5B85F9" w14:textId="77777777" w:rsidR="008012C4" w:rsidRPr="009A3BBF" w:rsidRDefault="008012C4" w:rsidP="005C7F04">
      <w:pPr>
        <w:tabs>
          <w:tab w:val="left" w:pos="576"/>
        </w:tabs>
        <w:jc w:val="both"/>
        <w:rPr>
          <w:ins w:id="282" w:author="Agata Siwak" w:date="2025-12-08T06:44:00Z" w16du:dateUtc="2025-12-08T05:44:00Z"/>
          <w:rFonts w:ascii="Times New Roman" w:hAnsi="Times New Roman" w:cs="Times New Roman"/>
          <w:b/>
          <w:sz w:val="22"/>
          <w:szCs w:val="22"/>
        </w:rPr>
      </w:pPr>
    </w:p>
    <w:p w14:paraId="0214BD68" w14:textId="77777777" w:rsidR="000142C2" w:rsidRDefault="000142C2" w:rsidP="005C7F04">
      <w:pPr>
        <w:tabs>
          <w:tab w:val="left" w:pos="576"/>
        </w:tabs>
        <w:jc w:val="both"/>
        <w:rPr>
          <w:ins w:id="283" w:author="Agata Siwak" w:date="2025-12-08T06:44:00Z" w16du:dateUtc="2025-12-08T05:44:00Z"/>
          <w:rFonts w:ascii="Times New Roman" w:hAnsi="Times New Roman" w:cs="Times New Roman"/>
          <w:b/>
          <w:sz w:val="22"/>
          <w:szCs w:val="22"/>
          <w:u w:val="single"/>
        </w:rPr>
      </w:pPr>
    </w:p>
    <w:p w14:paraId="1C46BCAE" w14:textId="77777777" w:rsidR="000142C2" w:rsidRDefault="000142C2" w:rsidP="005C7F04">
      <w:pPr>
        <w:tabs>
          <w:tab w:val="left" w:pos="576"/>
        </w:tabs>
        <w:jc w:val="both"/>
        <w:rPr>
          <w:ins w:id="284" w:author="Agata Siwak" w:date="2025-12-08T06:44:00Z" w16du:dateUtc="2025-12-08T05:44:00Z"/>
          <w:rFonts w:ascii="Times New Roman" w:hAnsi="Times New Roman" w:cs="Times New Roman"/>
          <w:b/>
          <w:sz w:val="22"/>
          <w:szCs w:val="22"/>
          <w:u w:val="single"/>
        </w:rPr>
      </w:pPr>
    </w:p>
    <w:p w14:paraId="6AA333D9" w14:textId="77777777" w:rsidR="000142C2" w:rsidRDefault="000142C2" w:rsidP="005C7F04">
      <w:pPr>
        <w:tabs>
          <w:tab w:val="left" w:pos="576"/>
        </w:tabs>
        <w:jc w:val="both"/>
        <w:rPr>
          <w:ins w:id="285" w:author="Agata Siwak" w:date="2025-12-08T06:44:00Z" w16du:dateUtc="2025-12-08T05:44:00Z"/>
          <w:rFonts w:ascii="Times New Roman" w:hAnsi="Times New Roman" w:cs="Times New Roman"/>
          <w:b/>
          <w:sz w:val="22"/>
          <w:szCs w:val="22"/>
          <w:u w:val="single"/>
        </w:rPr>
      </w:pPr>
    </w:p>
    <w:p w14:paraId="7D7EE533" w14:textId="77777777" w:rsidR="000142C2" w:rsidRDefault="000142C2" w:rsidP="005C7F04">
      <w:pPr>
        <w:tabs>
          <w:tab w:val="left" w:pos="576"/>
        </w:tabs>
        <w:jc w:val="both"/>
        <w:rPr>
          <w:ins w:id="286" w:author="Agata Siwak" w:date="2025-12-08T06:44:00Z" w16du:dateUtc="2025-12-08T05:44:00Z"/>
          <w:rFonts w:ascii="Times New Roman" w:hAnsi="Times New Roman" w:cs="Times New Roman"/>
          <w:b/>
          <w:sz w:val="22"/>
          <w:szCs w:val="22"/>
          <w:u w:val="single"/>
        </w:rPr>
      </w:pPr>
    </w:p>
    <w:p w14:paraId="156B3068" w14:textId="77777777" w:rsidR="000142C2" w:rsidRDefault="000142C2" w:rsidP="005C7F04">
      <w:pPr>
        <w:tabs>
          <w:tab w:val="left" w:pos="576"/>
        </w:tabs>
        <w:jc w:val="both"/>
        <w:rPr>
          <w:ins w:id="287" w:author="Agata Siwak" w:date="2025-12-08T06:44:00Z" w16du:dateUtc="2025-12-08T05:44:00Z"/>
          <w:rFonts w:ascii="Times New Roman" w:hAnsi="Times New Roman" w:cs="Times New Roman"/>
          <w:b/>
          <w:sz w:val="22"/>
          <w:szCs w:val="22"/>
          <w:u w:val="single"/>
        </w:rPr>
      </w:pPr>
    </w:p>
    <w:p w14:paraId="6C7DF71E" w14:textId="77777777" w:rsidR="000142C2" w:rsidRDefault="000142C2" w:rsidP="005C7F04">
      <w:pPr>
        <w:tabs>
          <w:tab w:val="left" w:pos="576"/>
        </w:tabs>
        <w:jc w:val="both"/>
        <w:rPr>
          <w:rFonts w:ascii="Times New Roman" w:hAnsi="Times New Roman"/>
          <w:b/>
          <w:sz w:val="22"/>
          <w:u w:val="single"/>
          <w:rPrChange w:id="288" w:author="Agata Siwak" w:date="2025-12-08T06:44:00Z" w16du:dateUtc="2025-12-08T05:44:00Z">
            <w:rPr>
              <w:rFonts w:ascii="Times New Roman" w:hAnsi="Times New Roman"/>
              <w:sz w:val="22"/>
            </w:rPr>
          </w:rPrChange>
        </w:rPr>
        <w:pPrChange w:id="289" w:author="Agata Siwak" w:date="2025-12-08T06:44:00Z" w16du:dateUtc="2025-12-08T05:44:00Z">
          <w:pPr/>
        </w:pPrChange>
      </w:pPr>
    </w:p>
    <w:p w14:paraId="7F31B881" w14:textId="77777777" w:rsidR="000142C2" w:rsidRDefault="000142C2" w:rsidP="005C7F04">
      <w:pPr>
        <w:tabs>
          <w:tab w:val="left" w:pos="576"/>
        </w:tabs>
        <w:jc w:val="both"/>
        <w:rPr>
          <w:rFonts w:ascii="Times New Roman" w:hAnsi="Times New Roman"/>
          <w:b/>
          <w:sz w:val="22"/>
          <w:u w:val="single"/>
          <w:rPrChange w:id="290" w:author="Agata Siwak" w:date="2025-12-08T06:44:00Z" w16du:dateUtc="2025-12-08T05:44:00Z">
            <w:rPr>
              <w:rFonts w:ascii="Times New Roman" w:hAnsi="Times New Roman"/>
              <w:b/>
              <w:sz w:val="22"/>
            </w:rPr>
          </w:rPrChange>
        </w:rPr>
      </w:pPr>
    </w:p>
    <w:p w14:paraId="5E2F9CF0" w14:textId="377E312F" w:rsidR="000803C3" w:rsidRPr="009A3BBF" w:rsidRDefault="000803C3" w:rsidP="005C7F04">
      <w:pPr>
        <w:tabs>
          <w:tab w:val="left" w:pos="576"/>
        </w:tabs>
        <w:jc w:val="both"/>
        <w:rPr>
          <w:rFonts w:ascii="Times New Roman" w:hAnsi="Times New Roman" w:cs="Times New Roman"/>
          <w:b/>
          <w:sz w:val="22"/>
          <w:szCs w:val="22"/>
        </w:rPr>
      </w:pPr>
      <w:r w:rsidRPr="009A3BBF">
        <w:rPr>
          <w:rFonts w:ascii="Times New Roman" w:hAnsi="Times New Roman" w:cs="Times New Roman"/>
          <w:b/>
          <w:sz w:val="22"/>
          <w:szCs w:val="22"/>
          <w:u w:val="single"/>
        </w:rPr>
        <w:t>Appendices</w:t>
      </w:r>
      <w:r w:rsidRPr="009A3BBF">
        <w:rPr>
          <w:rFonts w:ascii="Times New Roman" w:hAnsi="Times New Roman" w:cs="Times New Roman"/>
          <w:b/>
          <w:sz w:val="22"/>
          <w:szCs w:val="22"/>
        </w:rPr>
        <w:t>:</w:t>
      </w:r>
    </w:p>
    <w:p w14:paraId="63A49899" w14:textId="77777777" w:rsidR="000803C3" w:rsidRPr="009A3BBF" w:rsidRDefault="000803C3" w:rsidP="005C7F04">
      <w:pPr>
        <w:tabs>
          <w:tab w:val="left" w:pos="430"/>
        </w:tabs>
        <w:jc w:val="both"/>
        <w:rPr>
          <w:rFonts w:ascii="Times New Roman" w:hAnsi="Times New Roman" w:cs="Times New Roman"/>
          <w:sz w:val="22"/>
          <w:szCs w:val="22"/>
        </w:rPr>
      </w:pPr>
    </w:p>
    <w:p w14:paraId="3C7F17A0" w14:textId="77777777" w:rsidR="000803C3" w:rsidRPr="009A3BBF" w:rsidRDefault="000803C3" w:rsidP="005C7F04">
      <w:pPr>
        <w:ind w:left="396" w:hanging="396"/>
        <w:jc w:val="both"/>
        <w:rPr>
          <w:rFonts w:ascii="Times New Roman" w:hAnsi="Times New Roman" w:cs="Times New Roman"/>
          <w:sz w:val="22"/>
          <w:szCs w:val="22"/>
        </w:rPr>
      </w:pPr>
      <w:r w:rsidRPr="009A3BBF">
        <w:rPr>
          <w:rFonts w:ascii="Times New Roman" w:hAnsi="Times New Roman" w:cs="Times New Roman"/>
          <w:sz w:val="22"/>
          <w:szCs w:val="22"/>
        </w:rPr>
        <w:t>Appendix 1 – Detailed description of the Subject-Matter of the Contract</w:t>
      </w:r>
    </w:p>
    <w:p w14:paraId="72BA1A22" w14:textId="79BD7BCF" w:rsidR="000803C3" w:rsidRPr="009A3BBF" w:rsidRDefault="000803C3" w:rsidP="005C7F04">
      <w:pPr>
        <w:ind w:left="396" w:hanging="396"/>
        <w:jc w:val="both"/>
        <w:rPr>
          <w:rFonts w:ascii="Times New Roman" w:hAnsi="Times New Roman" w:cs="Times New Roman"/>
          <w:sz w:val="22"/>
          <w:szCs w:val="22"/>
        </w:rPr>
      </w:pPr>
      <w:r w:rsidRPr="009A3BBF">
        <w:rPr>
          <w:rFonts w:ascii="Times New Roman" w:hAnsi="Times New Roman" w:cs="Times New Roman"/>
          <w:sz w:val="22"/>
          <w:szCs w:val="22"/>
        </w:rPr>
        <w:t xml:space="preserve">Appendix 2 – Supplier’s Offer dated </w:t>
      </w:r>
      <w:del w:id="291" w:author="Agata Siwak" w:date="2025-12-08T06:44:00Z" w16du:dateUtc="2025-12-08T05:44:00Z">
        <w:r w:rsidRPr="009A3BBF">
          <w:rPr>
            <w:rFonts w:ascii="Times New Roman" w:hAnsi="Times New Roman" w:cs="Times New Roman"/>
            <w:sz w:val="22"/>
            <w:szCs w:val="22"/>
          </w:rPr>
          <w:delText>………………</w:delText>
        </w:r>
      </w:del>
      <w:ins w:id="292" w:author="Agata Siwak" w:date="2025-12-08T06:44:00Z" w16du:dateUtc="2025-12-08T05:44:00Z">
        <w:r w:rsidR="00D7018D">
          <w:rPr>
            <w:rFonts w:ascii="Times New Roman" w:hAnsi="Times New Roman" w:cs="Times New Roman"/>
            <w:sz w:val="22"/>
            <w:szCs w:val="22"/>
          </w:rPr>
          <w:t xml:space="preserve">18.02.2025 - </w:t>
        </w:r>
        <w:r w:rsidR="00D7018D" w:rsidRPr="003D24D2">
          <w:rPr>
            <w:rFonts w:ascii="Times New Roman" w:hAnsi="Times New Roman" w:cs="Times New Roman"/>
            <w:sz w:val="22"/>
            <w:szCs w:val="22"/>
          </w:rPr>
          <w:t>quotation no. 24-10-4125, Rev. 3</w:t>
        </w:r>
      </w:ins>
    </w:p>
    <w:p w14:paraId="68896F5A" w14:textId="77777777" w:rsidR="004448C0" w:rsidRPr="009A3BBF" w:rsidRDefault="000803C3" w:rsidP="005C7F04">
      <w:pPr>
        <w:ind w:left="357" w:hanging="357"/>
        <w:jc w:val="both"/>
        <w:rPr>
          <w:rFonts w:ascii="Times New Roman" w:hAnsi="Times New Roman" w:cs="Times New Roman"/>
          <w:sz w:val="22"/>
          <w:szCs w:val="22"/>
        </w:rPr>
      </w:pPr>
      <w:r w:rsidRPr="009A3BBF">
        <w:rPr>
          <w:rFonts w:ascii="Times New Roman" w:hAnsi="Times New Roman" w:cs="Times New Roman"/>
          <w:sz w:val="22"/>
          <w:szCs w:val="22"/>
        </w:rPr>
        <w:t xml:space="preserve">Appendix 3 – Template of the Preliminary/Final Acceptance Report </w:t>
      </w:r>
    </w:p>
    <w:p w14:paraId="7B81CA33" w14:textId="77777777" w:rsidR="004448C0" w:rsidRPr="009A3BBF" w:rsidRDefault="006820FB" w:rsidP="005C7F04">
      <w:pPr>
        <w:ind w:left="357" w:hanging="357"/>
        <w:jc w:val="both"/>
        <w:rPr>
          <w:rFonts w:ascii="Times New Roman" w:hAnsi="Times New Roman" w:cs="Times New Roman"/>
          <w:sz w:val="22"/>
          <w:szCs w:val="22"/>
        </w:rPr>
      </w:pPr>
      <w:r w:rsidRPr="009A3BBF">
        <w:rPr>
          <w:rFonts w:ascii="Times New Roman" w:hAnsi="Times New Roman" w:cs="Times New Roman"/>
          <w:sz w:val="22"/>
          <w:szCs w:val="22"/>
        </w:rPr>
        <w:t>Appendix 4 – Template of the Training Report</w:t>
      </w:r>
    </w:p>
    <w:p w14:paraId="3D37060E" w14:textId="77777777" w:rsidR="00DD6A52" w:rsidRPr="009A3BBF" w:rsidRDefault="00221765" w:rsidP="005C7F04">
      <w:pPr>
        <w:ind w:left="357" w:hanging="357"/>
        <w:jc w:val="both"/>
        <w:rPr>
          <w:rFonts w:ascii="Times New Roman" w:hAnsi="Times New Roman" w:cs="Times New Roman"/>
          <w:sz w:val="22"/>
          <w:szCs w:val="22"/>
        </w:rPr>
      </w:pPr>
      <w:r w:rsidRPr="009A3BBF">
        <w:rPr>
          <w:rFonts w:ascii="Times New Roman" w:hAnsi="Times New Roman" w:cs="Times New Roman"/>
          <w:sz w:val="22"/>
          <w:szCs w:val="22"/>
        </w:rPr>
        <w:t>Appendix 5 – GDPR clause of the Buyer</w:t>
      </w:r>
    </w:p>
    <w:p w14:paraId="02F026EC" w14:textId="77777777" w:rsidR="00A12723" w:rsidRPr="009A3BBF" w:rsidRDefault="00221765" w:rsidP="005C7F04">
      <w:pPr>
        <w:ind w:left="357" w:hanging="357"/>
        <w:jc w:val="both"/>
        <w:rPr>
          <w:rFonts w:ascii="Times New Roman" w:hAnsi="Times New Roman" w:cs="Times New Roman"/>
          <w:sz w:val="22"/>
          <w:szCs w:val="22"/>
        </w:rPr>
      </w:pPr>
      <w:r w:rsidRPr="009A3BBF">
        <w:rPr>
          <w:rFonts w:ascii="Times New Roman" w:hAnsi="Times New Roman" w:cs="Times New Roman"/>
          <w:sz w:val="22"/>
          <w:szCs w:val="22"/>
        </w:rPr>
        <w:t>Appendix 6 – GDPR clause of the Supplier</w:t>
      </w:r>
    </w:p>
    <w:p w14:paraId="5211EB6C" w14:textId="77777777" w:rsidR="006820FB" w:rsidRPr="009A3BBF" w:rsidRDefault="006820FB" w:rsidP="005C7F04">
      <w:pPr>
        <w:ind w:left="357" w:hanging="357"/>
        <w:jc w:val="both"/>
        <w:rPr>
          <w:ins w:id="293" w:author="Agata Siwak" w:date="2025-12-08T06:44:00Z" w16du:dateUtc="2025-12-08T05:44:00Z"/>
          <w:rFonts w:ascii="Times New Roman" w:hAnsi="Times New Roman" w:cs="Times New Roman"/>
          <w:sz w:val="22"/>
          <w:szCs w:val="22"/>
        </w:rPr>
      </w:pPr>
      <w:r w:rsidRPr="009A3BBF">
        <w:rPr>
          <w:rFonts w:ascii="Times New Roman" w:hAnsi="Times New Roman" w:cs="Times New Roman"/>
          <w:sz w:val="22"/>
          <w:szCs w:val="22"/>
        </w:rPr>
        <w:t>Appendix 7 – OHS statement</w:t>
      </w:r>
    </w:p>
    <w:p w14:paraId="14817737" w14:textId="77777777" w:rsidR="00F80637" w:rsidRPr="009A3BBF" w:rsidRDefault="00F80637" w:rsidP="005C7F04">
      <w:pPr>
        <w:ind w:left="357" w:hanging="357"/>
        <w:jc w:val="both"/>
        <w:rPr>
          <w:ins w:id="294" w:author="Agata Siwak" w:date="2025-12-08T06:44:00Z" w16du:dateUtc="2025-12-08T05:44:00Z"/>
          <w:rFonts w:ascii="Times New Roman" w:hAnsi="Times New Roman" w:cs="Times New Roman"/>
          <w:sz w:val="22"/>
          <w:szCs w:val="22"/>
          <w:lang w:eastAsia="ar-SA"/>
        </w:rPr>
      </w:pPr>
    </w:p>
    <w:p w14:paraId="40BC4F65" w14:textId="77777777" w:rsidR="005C7F04" w:rsidRDefault="005C7F04" w:rsidP="005C7F04">
      <w:pPr>
        <w:ind w:firstLine="708"/>
        <w:jc w:val="right"/>
        <w:rPr>
          <w:ins w:id="295" w:author="Agata Siwak" w:date="2025-12-08T06:44:00Z" w16du:dateUtc="2025-12-08T05:44:00Z"/>
          <w:rFonts w:ascii="Times New Roman" w:hAnsi="Times New Roman" w:cs="Times New Roman"/>
          <w:sz w:val="22"/>
          <w:szCs w:val="22"/>
          <w:u w:val="single"/>
        </w:rPr>
      </w:pPr>
    </w:p>
    <w:p w14:paraId="668A89F5" w14:textId="77777777" w:rsidR="005C7F04" w:rsidRDefault="005C7F04" w:rsidP="005C7F04">
      <w:pPr>
        <w:ind w:firstLine="708"/>
        <w:jc w:val="right"/>
        <w:rPr>
          <w:ins w:id="296" w:author="Agata Siwak" w:date="2025-12-08T06:44:00Z" w16du:dateUtc="2025-12-08T05:44:00Z"/>
          <w:rFonts w:ascii="Times New Roman" w:hAnsi="Times New Roman" w:cs="Times New Roman"/>
          <w:sz w:val="22"/>
          <w:szCs w:val="22"/>
          <w:u w:val="single"/>
        </w:rPr>
      </w:pPr>
    </w:p>
    <w:p w14:paraId="6B4DB1FE" w14:textId="77777777" w:rsidR="00D7018D" w:rsidRDefault="00D7018D" w:rsidP="005C7F04">
      <w:pPr>
        <w:ind w:firstLine="708"/>
        <w:jc w:val="right"/>
        <w:rPr>
          <w:ins w:id="297" w:author="Agata Siwak" w:date="2025-12-08T06:44:00Z" w16du:dateUtc="2025-12-08T05:44:00Z"/>
          <w:rFonts w:ascii="Times New Roman" w:hAnsi="Times New Roman" w:cs="Times New Roman"/>
          <w:sz w:val="22"/>
          <w:szCs w:val="22"/>
          <w:u w:val="single"/>
        </w:rPr>
      </w:pPr>
    </w:p>
    <w:p w14:paraId="38149D63" w14:textId="77777777" w:rsidR="00D7018D" w:rsidRDefault="00D7018D" w:rsidP="005C7F04">
      <w:pPr>
        <w:ind w:firstLine="708"/>
        <w:jc w:val="right"/>
        <w:rPr>
          <w:rFonts w:ascii="Times New Roman" w:hAnsi="Times New Roman"/>
          <w:sz w:val="22"/>
          <w:u w:val="single"/>
          <w:rPrChange w:id="298" w:author="Agata Siwak" w:date="2025-12-08T06:44:00Z" w16du:dateUtc="2025-12-08T05:44:00Z">
            <w:rPr>
              <w:rFonts w:ascii="Times New Roman" w:hAnsi="Times New Roman"/>
              <w:sz w:val="22"/>
            </w:rPr>
          </w:rPrChange>
        </w:rPr>
        <w:pPrChange w:id="299" w:author="Agata Siwak" w:date="2025-12-08T06:44:00Z" w16du:dateUtc="2025-12-08T05:44:00Z">
          <w:pPr>
            <w:ind w:left="357" w:hanging="357"/>
            <w:jc w:val="both"/>
          </w:pPr>
        </w:pPrChange>
      </w:pPr>
    </w:p>
    <w:p w14:paraId="4F56A550" w14:textId="77777777" w:rsidR="00D7018D" w:rsidRDefault="00D7018D" w:rsidP="005C7F04">
      <w:pPr>
        <w:ind w:firstLine="708"/>
        <w:jc w:val="right"/>
        <w:rPr>
          <w:rFonts w:ascii="Times New Roman" w:hAnsi="Times New Roman"/>
          <w:sz w:val="22"/>
          <w:u w:val="single"/>
          <w:rPrChange w:id="300" w:author="Agata Siwak" w:date="2025-12-08T06:44:00Z" w16du:dateUtc="2025-12-08T05:44:00Z">
            <w:rPr>
              <w:rFonts w:ascii="Times New Roman" w:hAnsi="Times New Roman"/>
              <w:sz w:val="22"/>
            </w:rPr>
          </w:rPrChange>
        </w:rPr>
        <w:pPrChange w:id="301" w:author="Agata Siwak" w:date="2025-12-08T06:44:00Z" w16du:dateUtc="2025-12-08T05:44:00Z">
          <w:pPr>
            <w:ind w:left="357" w:hanging="357"/>
            <w:jc w:val="both"/>
          </w:pPr>
        </w:pPrChange>
      </w:pPr>
    </w:p>
    <w:p w14:paraId="69E17F35" w14:textId="77777777" w:rsidR="00D7018D" w:rsidRDefault="00D7018D" w:rsidP="005C7F04">
      <w:pPr>
        <w:ind w:firstLine="708"/>
        <w:jc w:val="right"/>
        <w:rPr>
          <w:rFonts w:ascii="Times New Roman" w:hAnsi="Times New Roman" w:cs="Times New Roman"/>
          <w:sz w:val="22"/>
          <w:szCs w:val="22"/>
          <w:u w:val="single"/>
        </w:rPr>
      </w:pPr>
    </w:p>
    <w:p w14:paraId="74534F9D" w14:textId="77777777" w:rsidR="00D7018D" w:rsidRDefault="00D7018D" w:rsidP="005C7F04">
      <w:pPr>
        <w:ind w:firstLine="708"/>
        <w:jc w:val="right"/>
        <w:rPr>
          <w:rFonts w:ascii="Times New Roman" w:hAnsi="Times New Roman" w:cs="Times New Roman"/>
          <w:sz w:val="22"/>
          <w:szCs w:val="22"/>
          <w:u w:val="single"/>
        </w:rPr>
      </w:pPr>
    </w:p>
    <w:p w14:paraId="48813635" w14:textId="77777777" w:rsidR="00D7018D" w:rsidRDefault="00D7018D" w:rsidP="005C7F04">
      <w:pPr>
        <w:ind w:firstLine="708"/>
        <w:jc w:val="right"/>
        <w:rPr>
          <w:rFonts w:ascii="Times New Roman" w:hAnsi="Times New Roman" w:cs="Times New Roman"/>
          <w:sz w:val="22"/>
          <w:szCs w:val="22"/>
          <w:u w:val="single"/>
        </w:rPr>
      </w:pPr>
    </w:p>
    <w:p w14:paraId="53ED6041" w14:textId="77777777" w:rsidR="00D7018D" w:rsidRDefault="00D7018D" w:rsidP="005C7F04">
      <w:pPr>
        <w:ind w:firstLine="708"/>
        <w:jc w:val="right"/>
        <w:rPr>
          <w:rFonts w:ascii="Times New Roman" w:hAnsi="Times New Roman" w:cs="Times New Roman"/>
          <w:sz w:val="22"/>
          <w:szCs w:val="22"/>
          <w:u w:val="single"/>
        </w:rPr>
      </w:pPr>
    </w:p>
    <w:p w14:paraId="45C72F74" w14:textId="3D4817CF" w:rsidR="008037BA" w:rsidRPr="009A3BBF" w:rsidRDefault="008037BA" w:rsidP="005C7F04">
      <w:pPr>
        <w:ind w:firstLine="708"/>
        <w:jc w:val="right"/>
        <w:rPr>
          <w:rFonts w:ascii="Times New Roman" w:hAnsi="Times New Roman" w:cs="Times New Roman"/>
          <w:sz w:val="22"/>
          <w:szCs w:val="22"/>
          <w:u w:val="single"/>
        </w:rPr>
      </w:pPr>
      <w:r w:rsidRPr="009A3BBF">
        <w:rPr>
          <w:rFonts w:ascii="Times New Roman" w:hAnsi="Times New Roman" w:cs="Times New Roman"/>
          <w:sz w:val="22"/>
          <w:szCs w:val="22"/>
          <w:u w:val="single"/>
        </w:rPr>
        <w:t>APPENDIX 3</w:t>
      </w:r>
    </w:p>
    <w:p w14:paraId="05745102" w14:textId="77777777" w:rsidR="008037BA" w:rsidRPr="009A3BBF" w:rsidRDefault="008037BA" w:rsidP="005C7F04">
      <w:pPr>
        <w:rPr>
          <w:rFonts w:ascii="Times New Roman" w:hAnsi="Times New Roman" w:cs="Times New Roman"/>
          <w:b/>
          <w:sz w:val="22"/>
          <w:szCs w:val="22"/>
          <w:u w:val="single"/>
        </w:rPr>
      </w:pPr>
    </w:p>
    <w:p w14:paraId="5A54615D" w14:textId="189402B7" w:rsidR="008037BA" w:rsidRPr="009A3BBF" w:rsidRDefault="008037BA" w:rsidP="005C7F04">
      <w:pPr>
        <w:tabs>
          <w:tab w:val="left" w:pos="709"/>
        </w:tabs>
        <w:jc w:val="both"/>
        <w:rPr>
          <w:rFonts w:ascii="Times New Roman" w:eastAsia="Arial Unicode MS" w:hAnsi="Times New Roman" w:cs="Times New Roman"/>
          <w:b/>
          <w:sz w:val="22"/>
          <w:szCs w:val="22"/>
        </w:rPr>
      </w:pPr>
      <w:r w:rsidRPr="009A3BBF">
        <w:rPr>
          <w:rFonts w:ascii="Times New Roman" w:hAnsi="Times New Roman" w:cs="Times New Roman"/>
          <w:b/>
          <w:sz w:val="22"/>
          <w:szCs w:val="22"/>
        </w:rPr>
        <w:t>To Contract No. ……….</w:t>
      </w:r>
      <w:r w:rsidR="007B1EF4" w:rsidRPr="009A3BBF">
        <w:rPr>
          <w:rFonts w:ascii="Times New Roman" w:hAnsi="Times New Roman" w:cs="Times New Roman"/>
          <w:sz w:val="22"/>
          <w:szCs w:val="22"/>
        </w:rPr>
        <w:t xml:space="preserve"> </w:t>
      </w:r>
      <w:r w:rsidRPr="009A3BBF">
        <w:rPr>
          <w:rFonts w:ascii="Times New Roman" w:hAnsi="Times New Roman" w:cs="Times New Roman"/>
          <w:b/>
          <w:sz w:val="22"/>
          <w:szCs w:val="22"/>
        </w:rPr>
        <w:t>202</w:t>
      </w:r>
      <w:r w:rsidR="00530ADE">
        <w:rPr>
          <w:rFonts w:ascii="Times New Roman" w:hAnsi="Times New Roman" w:cs="Times New Roman"/>
          <w:b/>
          <w:sz w:val="22"/>
          <w:szCs w:val="22"/>
        </w:rPr>
        <w:t>5</w:t>
      </w:r>
      <w:r w:rsidRPr="009A3BBF">
        <w:rPr>
          <w:rFonts w:ascii="Times New Roman" w:hAnsi="Times New Roman" w:cs="Times New Roman"/>
          <w:b/>
          <w:sz w:val="22"/>
          <w:szCs w:val="22"/>
        </w:rPr>
        <w:t xml:space="preserve"> of ......................</w:t>
      </w:r>
    </w:p>
    <w:p w14:paraId="722809FE" w14:textId="77777777" w:rsidR="008037BA" w:rsidRPr="009A3BBF" w:rsidRDefault="008037BA" w:rsidP="005C7F04">
      <w:pPr>
        <w:jc w:val="center"/>
        <w:rPr>
          <w:rFonts w:ascii="Times New Roman" w:hAnsi="Times New Roman" w:cs="Times New Roman"/>
          <w:b/>
          <w:caps/>
          <w:sz w:val="22"/>
          <w:szCs w:val="22"/>
        </w:rPr>
      </w:pPr>
    </w:p>
    <w:p w14:paraId="051453FB" w14:textId="77777777" w:rsidR="008037BA" w:rsidRPr="009A3BBF" w:rsidRDefault="008037BA" w:rsidP="005C7F04">
      <w:pPr>
        <w:jc w:val="center"/>
        <w:rPr>
          <w:rFonts w:ascii="Times New Roman" w:hAnsi="Times New Roman" w:cs="Times New Roman"/>
          <w:b/>
          <w:sz w:val="22"/>
          <w:szCs w:val="22"/>
        </w:rPr>
      </w:pPr>
      <w:r w:rsidRPr="009A3BBF">
        <w:rPr>
          <w:rFonts w:ascii="Times New Roman" w:hAnsi="Times New Roman" w:cs="Times New Roman"/>
          <w:b/>
          <w:sz w:val="22"/>
          <w:szCs w:val="22"/>
        </w:rPr>
        <w:t>PRELIMINARY/FINAL ACCEPTANCE REPORT</w:t>
      </w:r>
    </w:p>
    <w:p w14:paraId="77E67DA7" w14:textId="77777777" w:rsidR="008037BA" w:rsidRPr="009A3BBF" w:rsidRDefault="008037BA" w:rsidP="005C7F04">
      <w:pPr>
        <w:pStyle w:val="Nagwek1"/>
        <w:spacing w:before="0"/>
        <w:rPr>
          <w:rFonts w:ascii="Times New Roman" w:hAnsi="Times New Roman"/>
          <w:color w:val="auto"/>
          <w:sz w:val="22"/>
          <w:szCs w:val="22"/>
        </w:rPr>
      </w:pPr>
    </w:p>
    <w:p w14:paraId="606F55B8" w14:textId="77777777" w:rsidR="008037BA" w:rsidRPr="009A3BBF" w:rsidRDefault="008037BA" w:rsidP="005C7F04">
      <w:pPr>
        <w:ind w:left="1416" w:hanging="1416"/>
        <w:rPr>
          <w:rFonts w:ascii="Times New Roman" w:hAnsi="Times New Roman" w:cs="Times New Roman"/>
          <w:b/>
          <w:sz w:val="22"/>
          <w:szCs w:val="22"/>
        </w:rPr>
      </w:pPr>
      <w:r w:rsidRPr="009A3BBF">
        <w:rPr>
          <w:rFonts w:ascii="Times New Roman" w:hAnsi="Times New Roman" w:cs="Times New Roman"/>
          <w:b/>
          <w:sz w:val="22"/>
          <w:szCs w:val="22"/>
        </w:rPr>
        <w:t>THE SUPPLIER:</w:t>
      </w:r>
      <w:r w:rsidRPr="009A3BBF">
        <w:rPr>
          <w:rFonts w:ascii="Times New Roman" w:hAnsi="Times New Roman" w:cs="Times New Roman"/>
          <w:b/>
          <w:sz w:val="22"/>
          <w:szCs w:val="22"/>
        </w:rPr>
        <w:tab/>
      </w:r>
      <w:r w:rsidRPr="009A3BBF">
        <w:rPr>
          <w:rFonts w:ascii="Times New Roman" w:hAnsi="Times New Roman" w:cs="Times New Roman"/>
          <w:b/>
          <w:sz w:val="22"/>
          <w:szCs w:val="22"/>
        </w:rPr>
        <w:tab/>
      </w:r>
    </w:p>
    <w:p w14:paraId="2A385CF8" w14:textId="77777777" w:rsidR="008037BA" w:rsidRPr="009A3BBF" w:rsidRDefault="008037BA" w:rsidP="005C7F04">
      <w:pPr>
        <w:rPr>
          <w:rFonts w:ascii="Times New Roman" w:hAnsi="Times New Roman" w:cs="Times New Roman"/>
          <w:b/>
          <w:sz w:val="22"/>
          <w:szCs w:val="22"/>
        </w:rPr>
      </w:pPr>
    </w:p>
    <w:p w14:paraId="4F5369DD" w14:textId="77777777" w:rsidR="008037BA" w:rsidRPr="009A3BBF" w:rsidRDefault="008037BA" w:rsidP="005C7F04">
      <w:pPr>
        <w:rPr>
          <w:rFonts w:ascii="Times New Roman" w:hAnsi="Times New Roman" w:cs="Times New Roman"/>
          <w:b/>
          <w:sz w:val="22"/>
          <w:szCs w:val="22"/>
        </w:rPr>
      </w:pPr>
      <w:r w:rsidRPr="009A3BBF">
        <w:rPr>
          <w:rFonts w:ascii="Times New Roman" w:hAnsi="Times New Roman" w:cs="Times New Roman"/>
          <w:b/>
          <w:bCs/>
          <w:sz w:val="22"/>
          <w:szCs w:val="22"/>
        </w:rPr>
        <w:t>THE RECIP</w:t>
      </w:r>
      <w:r w:rsidR="00FD4F54">
        <w:rPr>
          <w:rFonts w:ascii="Times New Roman" w:hAnsi="Times New Roman" w:cs="Times New Roman"/>
          <w:b/>
          <w:bCs/>
          <w:sz w:val="22"/>
          <w:szCs w:val="22"/>
        </w:rPr>
        <w:t>I</w:t>
      </w:r>
      <w:r w:rsidRPr="009A3BBF">
        <w:rPr>
          <w:rFonts w:ascii="Times New Roman" w:hAnsi="Times New Roman" w:cs="Times New Roman"/>
          <w:b/>
          <w:bCs/>
          <w:sz w:val="22"/>
          <w:szCs w:val="22"/>
        </w:rPr>
        <w:t>ENT:</w:t>
      </w:r>
      <w:r w:rsidRPr="009A3BBF">
        <w:rPr>
          <w:rFonts w:ascii="Times New Roman" w:hAnsi="Times New Roman" w:cs="Times New Roman"/>
          <w:sz w:val="22"/>
          <w:szCs w:val="22"/>
        </w:rPr>
        <w:tab/>
      </w:r>
      <w:r w:rsidRPr="009A3BBF">
        <w:rPr>
          <w:rFonts w:ascii="Times New Roman" w:hAnsi="Times New Roman" w:cs="Times New Roman"/>
          <w:sz w:val="22"/>
          <w:szCs w:val="22"/>
        </w:rPr>
        <w:tab/>
      </w:r>
    </w:p>
    <w:p w14:paraId="4E111FF9" w14:textId="77777777" w:rsidR="008037BA" w:rsidRPr="009A3BBF" w:rsidRDefault="008037BA" w:rsidP="005C7F04">
      <w:pPr>
        <w:rPr>
          <w:rFonts w:ascii="Times New Roman" w:hAnsi="Times New Roman" w:cs="Times New Roman"/>
          <w:b/>
          <w:sz w:val="22"/>
          <w:szCs w:val="22"/>
        </w:rPr>
      </w:pP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b/>
          <w:sz w:val="22"/>
          <w:szCs w:val="22"/>
        </w:rPr>
        <w:tab/>
      </w:r>
    </w:p>
    <w:p w14:paraId="02046163" w14:textId="77777777" w:rsidR="008037BA" w:rsidRPr="009A3BBF" w:rsidRDefault="008037BA" w:rsidP="005C7F04">
      <w:pPr>
        <w:rPr>
          <w:rFonts w:ascii="Times New Roman" w:hAnsi="Times New Roman" w:cs="Times New Roman"/>
          <w:b/>
          <w:sz w:val="22"/>
          <w:szCs w:val="22"/>
        </w:rPr>
      </w:pPr>
      <w:r w:rsidRPr="009A3BBF">
        <w:rPr>
          <w:rFonts w:ascii="Times New Roman" w:hAnsi="Times New Roman" w:cs="Times New Roman"/>
          <w:sz w:val="22"/>
          <w:szCs w:val="22"/>
        </w:rPr>
        <w:t>Supply Object:</w:t>
      </w:r>
      <w:r w:rsidRPr="009A3BBF">
        <w:rPr>
          <w:rFonts w:ascii="Times New Roman" w:hAnsi="Times New Roman" w:cs="Times New Roman"/>
          <w:b/>
          <w:sz w:val="22"/>
          <w:szCs w:val="22"/>
        </w:rPr>
        <w:tab/>
        <w:t xml:space="preserve"> </w:t>
      </w:r>
    </w:p>
    <w:p w14:paraId="7D18C2D7" w14:textId="77777777" w:rsidR="008037BA" w:rsidRPr="009A3BBF" w:rsidRDefault="008037BA" w:rsidP="005C7F04">
      <w:pPr>
        <w:rPr>
          <w:rFonts w:ascii="Times New Roman" w:hAnsi="Times New Roman" w:cs="Times New Roman"/>
          <w:b/>
          <w:sz w:val="22"/>
          <w:szCs w:val="22"/>
        </w:rPr>
      </w:pPr>
      <w:r w:rsidRPr="009A3BBF">
        <w:rPr>
          <w:rFonts w:ascii="Times New Roman" w:hAnsi="Times New Roman" w:cs="Times New Roman"/>
          <w:sz w:val="22"/>
          <w:szCs w:val="22"/>
        </w:rPr>
        <w:t>Serial No. …………………………………………..</w:t>
      </w:r>
      <w:r w:rsidRPr="009A3BBF">
        <w:rPr>
          <w:rFonts w:ascii="Times New Roman" w:hAnsi="Times New Roman" w:cs="Times New Roman"/>
          <w:sz w:val="22"/>
          <w:szCs w:val="22"/>
        </w:rPr>
        <w:tab/>
      </w:r>
      <w:r w:rsidRPr="009A3BBF">
        <w:rPr>
          <w:rFonts w:ascii="Times New Roman" w:hAnsi="Times New Roman" w:cs="Times New Roman"/>
          <w:sz w:val="22"/>
          <w:szCs w:val="22"/>
        </w:rPr>
        <w:tab/>
      </w:r>
    </w:p>
    <w:p w14:paraId="39F7B4EF" w14:textId="77777777" w:rsidR="008037BA" w:rsidRPr="009A3BBF" w:rsidRDefault="008037BA" w:rsidP="005C7F04">
      <w:pPr>
        <w:rPr>
          <w:rFonts w:ascii="Times New Roman" w:hAnsi="Times New Roman" w:cs="Times New Roman"/>
          <w:b/>
          <w:sz w:val="22"/>
          <w:szCs w:val="22"/>
        </w:rPr>
      </w:pPr>
    </w:p>
    <w:p w14:paraId="6EE504EC" w14:textId="77777777" w:rsidR="008037BA" w:rsidRPr="009A3BBF" w:rsidRDefault="008037BA" w:rsidP="005C7F04">
      <w:pPr>
        <w:pStyle w:val="Tekstpodstawowy"/>
        <w:spacing w:after="0"/>
        <w:jc w:val="both"/>
        <w:rPr>
          <w:rFonts w:ascii="Times New Roman" w:hAnsi="Times New Roman" w:cs="Times New Roman"/>
          <w:sz w:val="22"/>
          <w:szCs w:val="22"/>
        </w:rPr>
      </w:pPr>
      <w:r w:rsidRPr="009A3BBF">
        <w:rPr>
          <w:rFonts w:ascii="Times New Roman" w:hAnsi="Times New Roman" w:cs="Times New Roman"/>
          <w:sz w:val="22"/>
          <w:szCs w:val="22"/>
        </w:rPr>
        <w:t>The aforementioned</w:t>
      </w:r>
      <w:r w:rsidRPr="009A3BBF">
        <w:rPr>
          <w:rFonts w:ascii="Times New Roman" w:hAnsi="Times New Roman" w:cs="Times New Roman"/>
          <w:i/>
          <w:iCs/>
          <w:sz w:val="22"/>
          <w:szCs w:val="22"/>
        </w:rPr>
        <w:t xml:space="preserve"> </w:t>
      </w:r>
      <w:r w:rsidR="00D360B0" w:rsidRPr="009A3BBF">
        <w:rPr>
          <w:rFonts w:ascii="Times New Roman" w:hAnsi="Times New Roman" w:cs="Times New Roman"/>
          <w:i/>
          <w:iCs/>
          <w:sz w:val="22"/>
          <w:szCs w:val="22"/>
        </w:rPr>
        <w:t xml:space="preserve">………………… </w:t>
      </w:r>
      <w:r w:rsidRPr="009A3BBF">
        <w:rPr>
          <w:rFonts w:ascii="Times New Roman" w:hAnsi="Times New Roman" w:cs="Times New Roman"/>
          <w:sz w:val="22"/>
          <w:szCs w:val="22"/>
        </w:rPr>
        <w:t xml:space="preserve">has, in accordance with the terms and conditions of the Contract, been delivered, assembled and commissioned, together with the instruction manual and technical documentation. </w:t>
      </w:r>
    </w:p>
    <w:p w14:paraId="62FAB23D" w14:textId="77777777" w:rsidR="008037BA" w:rsidRPr="009A3BBF" w:rsidRDefault="008037BA" w:rsidP="005C7F04">
      <w:pPr>
        <w:jc w:val="both"/>
        <w:rPr>
          <w:rFonts w:ascii="Times New Roman" w:hAnsi="Times New Roman" w:cs="Times New Roman"/>
          <w:sz w:val="22"/>
          <w:szCs w:val="22"/>
        </w:rPr>
      </w:pPr>
    </w:p>
    <w:p w14:paraId="4694CC90" w14:textId="77777777" w:rsidR="008037BA" w:rsidRPr="009A3BBF" w:rsidRDefault="008037BA" w:rsidP="005C7F04">
      <w:pPr>
        <w:jc w:val="both"/>
        <w:rPr>
          <w:rFonts w:ascii="Times New Roman" w:hAnsi="Times New Roman" w:cs="Times New Roman"/>
          <w:sz w:val="22"/>
          <w:szCs w:val="22"/>
        </w:rPr>
      </w:pPr>
      <w:r w:rsidRPr="009A3BBF">
        <w:rPr>
          <w:rFonts w:ascii="Times New Roman" w:hAnsi="Times New Roman" w:cs="Times New Roman"/>
          <w:sz w:val="22"/>
          <w:szCs w:val="22"/>
        </w:rPr>
        <w:t>The receiving party shall supplement this confirmation of the characteristics o</w:t>
      </w:r>
      <w:r w:rsidR="00D360B0" w:rsidRPr="009A3BBF">
        <w:rPr>
          <w:rFonts w:ascii="Times New Roman" w:hAnsi="Times New Roman" w:cs="Times New Roman"/>
          <w:sz w:val="22"/>
          <w:szCs w:val="22"/>
        </w:rPr>
        <w:t xml:space="preserve">f the scope of supply, assembly </w:t>
      </w:r>
      <w:r w:rsidRPr="009A3BBF">
        <w:rPr>
          <w:rFonts w:ascii="Times New Roman" w:hAnsi="Times New Roman" w:cs="Times New Roman"/>
          <w:sz w:val="22"/>
          <w:szCs w:val="22"/>
        </w:rPr>
        <w:t>and functionality of the supply object with the following comments:</w:t>
      </w:r>
    </w:p>
    <w:p w14:paraId="55789A8F" w14:textId="77777777" w:rsidR="008037BA" w:rsidRPr="009A3BBF" w:rsidRDefault="008037BA" w:rsidP="005C7F04">
      <w:pPr>
        <w:jc w:val="both"/>
        <w:rPr>
          <w:rFonts w:ascii="Times New Roman" w:hAnsi="Times New Roman" w:cs="Times New Roman"/>
          <w:sz w:val="22"/>
          <w:szCs w:val="22"/>
        </w:rPr>
      </w:pPr>
      <w:r w:rsidRPr="009A3BBF">
        <w:rPr>
          <w:rFonts w:ascii="Times New Roman" w:hAnsi="Times New Roman" w:cs="Times New Roman"/>
          <w:sz w:val="22"/>
          <w:szCs w:val="22"/>
        </w:rPr>
        <w:t>.................................................................................................................................</w:t>
      </w:r>
    </w:p>
    <w:p w14:paraId="0ECE4F85" w14:textId="77777777" w:rsidR="008037BA" w:rsidRPr="009A3BBF" w:rsidRDefault="008037BA" w:rsidP="005C7F04">
      <w:pPr>
        <w:ind w:right="-540"/>
        <w:jc w:val="both"/>
        <w:rPr>
          <w:rFonts w:ascii="Times New Roman" w:hAnsi="Times New Roman" w:cs="Times New Roman"/>
          <w:sz w:val="22"/>
          <w:szCs w:val="22"/>
        </w:rPr>
      </w:pPr>
      <w:r w:rsidRPr="009A3BBF">
        <w:rPr>
          <w:rFonts w:ascii="Times New Roman" w:hAnsi="Times New Roman" w:cs="Times New Roman"/>
          <w:sz w:val="22"/>
          <w:szCs w:val="22"/>
        </w:rPr>
        <w:t>.................................................................................................................................</w:t>
      </w:r>
    </w:p>
    <w:p w14:paraId="1BCD668D" w14:textId="77777777" w:rsidR="008037BA" w:rsidRPr="009A3BBF" w:rsidRDefault="008037BA" w:rsidP="005C7F04">
      <w:pPr>
        <w:jc w:val="both"/>
        <w:rPr>
          <w:rFonts w:ascii="Times New Roman" w:hAnsi="Times New Roman" w:cs="Times New Roman"/>
          <w:sz w:val="22"/>
          <w:szCs w:val="22"/>
        </w:rPr>
      </w:pPr>
    </w:p>
    <w:p w14:paraId="31E402C5" w14:textId="77777777" w:rsidR="008037BA" w:rsidRPr="009A3BBF" w:rsidRDefault="008037BA" w:rsidP="005C7F04">
      <w:pPr>
        <w:jc w:val="both"/>
        <w:rPr>
          <w:rFonts w:ascii="Times New Roman" w:hAnsi="Times New Roman" w:cs="Times New Roman"/>
          <w:sz w:val="22"/>
          <w:szCs w:val="22"/>
        </w:rPr>
      </w:pPr>
      <w:r w:rsidRPr="009A3BBF">
        <w:rPr>
          <w:rFonts w:ascii="Times New Roman" w:hAnsi="Times New Roman" w:cs="Times New Roman"/>
          <w:sz w:val="22"/>
          <w:szCs w:val="22"/>
        </w:rPr>
        <w:t>At the same time, the receiving party confirms that the above remarks do not constitute obstacles to the functioning and use of the supply object.</w:t>
      </w:r>
    </w:p>
    <w:p w14:paraId="134B075A" w14:textId="77777777" w:rsidR="008037BA" w:rsidRPr="009A3BBF" w:rsidRDefault="008037BA" w:rsidP="005C7F04">
      <w:pPr>
        <w:rPr>
          <w:rFonts w:ascii="Times New Roman" w:hAnsi="Times New Roman" w:cs="Times New Roman"/>
          <w:sz w:val="22"/>
          <w:szCs w:val="22"/>
        </w:rPr>
      </w:pPr>
    </w:p>
    <w:p w14:paraId="4065BB9F" w14:textId="77777777" w:rsidR="008037BA" w:rsidRPr="009A3BBF" w:rsidRDefault="008037BA" w:rsidP="005C7F04">
      <w:pPr>
        <w:pStyle w:val="Tekstpodstawowy"/>
        <w:spacing w:after="0"/>
        <w:rPr>
          <w:rFonts w:ascii="Times New Roman" w:hAnsi="Times New Roman" w:cs="Times New Roman"/>
          <w:sz w:val="22"/>
          <w:szCs w:val="22"/>
        </w:rPr>
      </w:pPr>
      <w:r w:rsidRPr="009A3BBF">
        <w:rPr>
          <w:rFonts w:ascii="Times New Roman" w:hAnsi="Times New Roman" w:cs="Times New Roman"/>
          <w:sz w:val="22"/>
          <w:szCs w:val="22"/>
        </w:rPr>
        <w:t>Signatures of the receiving persons:</w:t>
      </w:r>
      <w:r w:rsidR="00D360B0" w:rsidRPr="009A3BBF">
        <w:rPr>
          <w:rFonts w:ascii="Times New Roman" w:hAnsi="Times New Roman" w:cs="Times New Roman"/>
          <w:sz w:val="22"/>
          <w:szCs w:val="22"/>
        </w:rPr>
        <w:tab/>
      </w:r>
      <w:r w:rsidR="00D360B0" w:rsidRPr="009A3BBF">
        <w:rPr>
          <w:rFonts w:ascii="Times New Roman" w:hAnsi="Times New Roman" w:cs="Times New Roman"/>
          <w:sz w:val="22"/>
          <w:szCs w:val="22"/>
        </w:rPr>
        <w:tab/>
      </w:r>
      <w:r w:rsidRPr="009A3BBF">
        <w:rPr>
          <w:rFonts w:ascii="Times New Roman" w:hAnsi="Times New Roman" w:cs="Times New Roman"/>
          <w:sz w:val="22"/>
          <w:szCs w:val="22"/>
        </w:rPr>
        <w:t>Signatures of the delivering persons:</w:t>
      </w:r>
    </w:p>
    <w:p w14:paraId="19DB97E2" w14:textId="77777777" w:rsidR="008037BA" w:rsidRPr="009A3BBF" w:rsidRDefault="008037BA" w:rsidP="005C7F04">
      <w:pPr>
        <w:rPr>
          <w:rFonts w:ascii="Times New Roman" w:hAnsi="Times New Roman" w:cs="Times New Roman"/>
          <w:sz w:val="22"/>
          <w:szCs w:val="22"/>
        </w:rPr>
      </w:pPr>
      <w:r w:rsidRPr="009A3BBF">
        <w:rPr>
          <w:rFonts w:ascii="Times New Roman" w:hAnsi="Times New Roman" w:cs="Times New Roman"/>
          <w:sz w:val="22"/>
          <w:szCs w:val="22"/>
        </w:rPr>
        <w:t>................................................</w:t>
      </w:r>
      <w:r w:rsidRPr="009A3BBF">
        <w:rPr>
          <w:rFonts w:ascii="Times New Roman" w:hAnsi="Times New Roman" w:cs="Times New Roman"/>
          <w:sz w:val="22"/>
          <w:szCs w:val="22"/>
        </w:rPr>
        <w:tab/>
      </w:r>
      <w:r w:rsidRPr="009A3BBF">
        <w:rPr>
          <w:rFonts w:ascii="Times New Roman" w:hAnsi="Times New Roman" w:cs="Times New Roman"/>
          <w:sz w:val="22"/>
          <w:szCs w:val="22"/>
        </w:rPr>
        <w:tab/>
        <w:t xml:space="preserve"> .................................................</w:t>
      </w:r>
    </w:p>
    <w:p w14:paraId="185E79C4" w14:textId="77777777" w:rsidR="008037BA" w:rsidRPr="009A3BBF" w:rsidRDefault="008037BA" w:rsidP="005C7F04">
      <w:pPr>
        <w:rPr>
          <w:rFonts w:ascii="Times New Roman" w:hAnsi="Times New Roman" w:cs="Times New Roman"/>
          <w:sz w:val="22"/>
          <w:szCs w:val="22"/>
        </w:rPr>
      </w:pPr>
      <w:r w:rsidRPr="009A3BBF">
        <w:rPr>
          <w:rFonts w:ascii="Times New Roman" w:hAnsi="Times New Roman" w:cs="Times New Roman"/>
          <w:sz w:val="22"/>
          <w:szCs w:val="22"/>
        </w:rPr>
        <w:t>.................................................</w:t>
      </w:r>
      <w:r w:rsidR="00D360B0" w:rsidRPr="009A3BBF">
        <w:rPr>
          <w:rFonts w:ascii="Times New Roman" w:hAnsi="Times New Roman" w:cs="Times New Roman"/>
          <w:sz w:val="22"/>
          <w:szCs w:val="22"/>
        </w:rPr>
        <w:tab/>
      </w:r>
      <w:r w:rsidR="00D360B0" w:rsidRPr="009A3BBF">
        <w:rPr>
          <w:rFonts w:ascii="Times New Roman" w:hAnsi="Times New Roman" w:cs="Times New Roman"/>
          <w:sz w:val="22"/>
          <w:szCs w:val="22"/>
        </w:rPr>
        <w:tab/>
      </w:r>
      <w:r w:rsidRPr="009A3BBF">
        <w:rPr>
          <w:rFonts w:ascii="Times New Roman" w:hAnsi="Times New Roman" w:cs="Times New Roman"/>
          <w:sz w:val="22"/>
          <w:szCs w:val="22"/>
        </w:rPr>
        <w:t>.................................................</w:t>
      </w:r>
    </w:p>
    <w:p w14:paraId="7B7224AC" w14:textId="77777777" w:rsidR="008037BA" w:rsidRPr="009A3BBF" w:rsidRDefault="00D360B0" w:rsidP="005C7F04">
      <w:pPr>
        <w:rPr>
          <w:rFonts w:ascii="Times New Roman" w:hAnsi="Times New Roman" w:cs="Times New Roman"/>
          <w:sz w:val="22"/>
          <w:szCs w:val="22"/>
        </w:rPr>
      </w:pPr>
      <w:r w:rsidRPr="009A3BBF">
        <w:rPr>
          <w:rFonts w:ascii="Times New Roman" w:hAnsi="Times New Roman" w:cs="Times New Roman"/>
          <w:sz w:val="22"/>
          <w:szCs w:val="22"/>
        </w:rPr>
        <w:t>…………………………………</w:t>
      </w:r>
      <w:r w:rsidR="009701DD">
        <w:rPr>
          <w:rFonts w:ascii="Times New Roman" w:hAnsi="Times New Roman" w:cs="Times New Roman"/>
          <w:sz w:val="22"/>
          <w:szCs w:val="22"/>
        </w:rPr>
        <w:tab/>
      </w:r>
      <w:r w:rsidRPr="009A3BBF">
        <w:rPr>
          <w:rFonts w:ascii="Times New Roman" w:hAnsi="Times New Roman" w:cs="Times New Roman"/>
          <w:sz w:val="22"/>
          <w:szCs w:val="22"/>
        </w:rPr>
        <w:t>…………………………………</w:t>
      </w:r>
    </w:p>
    <w:p w14:paraId="64F5DDD5" w14:textId="77777777" w:rsidR="008037BA" w:rsidRPr="009A3BBF" w:rsidRDefault="008037BA" w:rsidP="005C7F04">
      <w:pPr>
        <w:rPr>
          <w:rFonts w:ascii="Times New Roman" w:hAnsi="Times New Roman" w:cs="Times New Roman"/>
          <w:sz w:val="22"/>
          <w:szCs w:val="22"/>
        </w:rPr>
      </w:pPr>
    </w:p>
    <w:p w14:paraId="474C1E41" w14:textId="77777777" w:rsidR="008037BA" w:rsidRPr="009A3BBF" w:rsidRDefault="008037BA" w:rsidP="005C7F04">
      <w:pPr>
        <w:rPr>
          <w:rFonts w:ascii="Times New Roman" w:hAnsi="Times New Roman" w:cs="Times New Roman"/>
          <w:sz w:val="22"/>
          <w:szCs w:val="22"/>
        </w:rPr>
      </w:pPr>
      <w:r w:rsidRPr="009A3BBF">
        <w:rPr>
          <w:rFonts w:ascii="Times New Roman" w:hAnsi="Times New Roman" w:cs="Times New Roman"/>
          <w:sz w:val="22"/>
          <w:szCs w:val="22"/>
        </w:rPr>
        <w:t xml:space="preserve">City/town:                                            </w:t>
      </w:r>
      <w:r w:rsidRPr="009A3BBF">
        <w:rPr>
          <w:rFonts w:ascii="Times New Roman" w:hAnsi="Times New Roman" w:cs="Times New Roman"/>
          <w:sz w:val="22"/>
          <w:szCs w:val="22"/>
        </w:rPr>
        <w:tab/>
        <w:t>Date of receipt:</w:t>
      </w:r>
    </w:p>
    <w:p w14:paraId="4E317057" w14:textId="77777777" w:rsidR="008037BA" w:rsidRPr="009A3BBF" w:rsidRDefault="008037BA" w:rsidP="005C7F04">
      <w:pPr>
        <w:rPr>
          <w:rFonts w:ascii="Times New Roman" w:hAnsi="Times New Roman" w:cs="Times New Roman"/>
          <w:b/>
          <w:sz w:val="22"/>
          <w:szCs w:val="22"/>
        </w:rPr>
      </w:pPr>
    </w:p>
    <w:p w14:paraId="59AF9371" w14:textId="77777777" w:rsidR="008037BA" w:rsidRPr="009A3BBF" w:rsidRDefault="00D360B0" w:rsidP="005C7F04">
      <w:pPr>
        <w:rPr>
          <w:rFonts w:ascii="Times New Roman" w:hAnsi="Times New Roman" w:cs="Times New Roman"/>
          <w:sz w:val="22"/>
          <w:szCs w:val="22"/>
        </w:rPr>
      </w:pPr>
      <w:r w:rsidRPr="009A3BBF">
        <w:rPr>
          <w:rFonts w:ascii="Times New Roman" w:hAnsi="Times New Roman" w:cs="Times New Roman"/>
          <w:sz w:val="22"/>
          <w:szCs w:val="22"/>
        </w:rPr>
        <w:t xml:space="preserve">…………………………...                          </w:t>
      </w:r>
      <w:r w:rsidR="00181A71" w:rsidRPr="009A3BBF">
        <w:rPr>
          <w:rFonts w:ascii="Times New Roman" w:hAnsi="Times New Roman" w:cs="Times New Roman"/>
          <w:sz w:val="22"/>
          <w:szCs w:val="22"/>
        </w:rPr>
        <w:t>………………………………</w:t>
      </w:r>
    </w:p>
    <w:p w14:paraId="3FB84E16" w14:textId="77777777" w:rsidR="009A3BBF" w:rsidRPr="009A3BBF" w:rsidRDefault="009A3BBF" w:rsidP="005C7F04">
      <w:pPr>
        <w:rPr>
          <w:rFonts w:ascii="Times New Roman" w:hAnsi="Times New Roman" w:cs="Times New Roman"/>
          <w:sz w:val="22"/>
          <w:szCs w:val="22"/>
        </w:rPr>
      </w:pPr>
    </w:p>
    <w:p w14:paraId="0D01E847" w14:textId="77777777" w:rsidR="005C7F04" w:rsidRDefault="005C7F04" w:rsidP="005C7F04">
      <w:pPr>
        <w:ind w:left="357" w:hanging="357"/>
        <w:jc w:val="right"/>
        <w:rPr>
          <w:rFonts w:ascii="Times New Roman" w:hAnsi="Times New Roman" w:cs="Times New Roman"/>
          <w:sz w:val="22"/>
          <w:szCs w:val="22"/>
          <w:u w:val="single"/>
        </w:rPr>
      </w:pPr>
    </w:p>
    <w:p w14:paraId="21D559A3" w14:textId="77777777" w:rsidR="005C7F04" w:rsidRDefault="005C7F04" w:rsidP="005C7F04">
      <w:pPr>
        <w:ind w:left="357" w:hanging="357"/>
        <w:jc w:val="right"/>
        <w:rPr>
          <w:rFonts w:ascii="Times New Roman" w:hAnsi="Times New Roman" w:cs="Times New Roman"/>
          <w:sz w:val="22"/>
          <w:szCs w:val="22"/>
          <w:u w:val="single"/>
        </w:rPr>
      </w:pPr>
    </w:p>
    <w:p w14:paraId="74511C55" w14:textId="77777777" w:rsidR="005C7F04" w:rsidRDefault="005C7F04" w:rsidP="005C7F04">
      <w:pPr>
        <w:ind w:left="357" w:hanging="357"/>
        <w:jc w:val="right"/>
        <w:rPr>
          <w:rFonts w:ascii="Times New Roman" w:hAnsi="Times New Roman" w:cs="Times New Roman"/>
          <w:sz w:val="22"/>
          <w:szCs w:val="22"/>
          <w:u w:val="single"/>
        </w:rPr>
      </w:pPr>
    </w:p>
    <w:p w14:paraId="5D90AADC" w14:textId="77777777" w:rsidR="005C7F04" w:rsidRDefault="005C7F04" w:rsidP="005C7F04">
      <w:pPr>
        <w:ind w:left="357" w:hanging="357"/>
        <w:jc w:val="right"/>
        <w:rPr>
          <w:rFonts w:ascii="Times New Roman" w:hAnsi="Times New Roman" w:cs="Times New Roman"/>
          <w:sz w:val="22"/>
          <w:szCs w:val="22"/>
          <w:u w:val="single"/>
        </w:rPr>
      </w:pPr>
    </w:p>
    <w:p w14:paraId="63148430" w14:textId="77777777" w:rsidR="005C7F04" w:rsidRDefault="005C7F04" w:rsidP="005C7F04">
      <w:pPr>
        <w:ind w:left="357" w:hanging="357"/>
        <w:jc w:val="right"/>
        <w:rPr>
          <w:rFonts w:ascii="Times New Roman" w:hAnsi="Times New Roman" w:cs="Times New Roman"/>
          <w:sz w:val="22"/>
          <w:szCs w:val="22"/>
          <w:u w:val="single"/>
        </w:rPr>
      </w:pPr>
    </w:p>
    <w:p w14:paraId="5CE0BB4B" w14:textId="77777777" w:rsidR="005C7F04" w:rsidRDefault="005C7F04" w:rsidP="005C7F04">
      <w:pPr>
        <w:ind w:left="357" w:hanging="357"/>
        <w:jc w:val="right"/>
        <w:rPr>
          <w:rFonts w:ascii="Times New Roman" w:hAnsi="Times New Roman" w:cs="Times New Roman"/>
          <w:sz w:val="22"/>
          <w:szCs w:val="22"/>
          <w:u w:val="single"/>
        </w:rPr>
      </w:pPr>
    </w:p>
    <w:p w14:paraId="479F6C8A" w14:textId="77777777" w:rsidR="000142C2" w:rsidRDefault="000142C2" w:rsidP="005C7F04">
      <w:pPr>
        <w:ind w:left="357" w:hanging="357"/>
        <w:jc w:val="right"/>
        <w:rPr>
          <w:rFonts w:ascii="Times New Roman" w:hAnsi="Times New Roman" w:cs="Times New Roman"/>
          <w:sz w:val="22"/>
          <w:szCs w:val="22"/>
          <w:u w:val="single"/>
        </w:rPr>
      </w:pPr>
    </w:p>
    <w:p w14:paraId="71553004" w14:textId="77777777" w:rsidR="000142C2" w:rsidRDefault="000142C2" w:rsidP="005C7F04">
      <w:pPr>
        <w:ind w:left="357" w:hanging="357"/>
        <w:jc w:val="right"/>
        <w:rPr>
          <w:rFonts w:ascii="Times New Roman" w:hAnsi="Times New Roman" w:cs="Times New Roman"/>
          <w:sz w:val="22"/>
          <w:szCs w:val="22"/>
          <w:u w:val="single"/>
        </w:rPr>
      </w:pPr>
    </w:p>
    <w:p w14:paraId="24222393" w14:textId="77777777" w:rsidR="000142C2" w:rsidRDefault="000142C2" w:rsidP="005C7F04">
      <w:pPr>
        <w:ind w:left="357" w:hanging="357"/>
        <w:jc w:val="right"/>
        <w:rPr>
          <w:rFonts w:ascii="Times New Roman" w:hAnsi="Times New Roman" w:cs="Times New Roman"/>
          <w:sz w:val="22"/>
          <w:szCs w:val="22"/>
          <w:u w:val="single"/>
        </w:rPr>
      </w:pPr>
    </w:p>
    <w:p w14:paraId="531FDBF4" w14:textId="77777777" w:rsidR="000142C2" w:rsidRDefault="000142C2" w:rsidP="005C7F04">
      <w:pPr>
        <w:ind w:left="357" w:hanging="357"/>
        <w:jc w:val="right"/>
        <w:rPr>
          <w:rFonts w:ascii="Times New Roman" w:hAnsi="Times New Roman" w:cs="Times New Roman"/>
          <w:sz w:val="22"/>
          <w:szCs w:val="22"/>
          <w:u w:val="single"/>
        </w:rPr>
      </w:pPr>
    </w:p>
    <w:p w14:paraId="01FED8A6" w14:textId="77777777" w:rsidR="000142C2" w:rsidRDefault="000142C2" w:rsidP="005C7F04">
      <w:pPr>
        <w:ind w:left="357" w:hanging="357"/>
        <w:jc w:val="right"/>
        <w:rPr>
          <w:rFonts w:ascii="Times New Roman" w:hAnsi="Times New Roman" w:cs="Times New Roman"/>
          <w:sz w:val="22"/>
          <w:szCs w:val="22"/>
          <w:u w:val="single"/>
        </w:rPr>
      </w:pPr>
    </w:p>
    <w:p w14:paraId="6B01C004" w14:textId="77777777" w:rsidR="000142C2" w:rsidRDefault="000142C2" w:rsidP="005C7F04">
      <w:pPr>
        <w:ind w:left="357" w:hanging="357"/>
        <w:jc w:val="right"/>
        <w:rPr>
          <w:rFonts w:ascii="Times New Roman" w:hAnsi="Times New Roman" w:cs="Times New Roman"/>
          <w:sz w:val="22"/>
          <w:szCs w:val="22"/>
          <w:u w:val="single"/>
        </w:rPr>
      </w:pPr>
    </w:p>
    <w:p w14:paraId="62C1DFE5" w14:textId="77777777" w:rsidR="005C7F04" w:rsidRDefault="005C7F04" w:rsidP="005C7F04">
      <w:pPr>
        <w:ind w:left="357" w:hanging="357"/>
        <w:jc w:val="right"/>
        <w:rPr>
          <w:rFonts w:ascii="Times New Roman" w:hAnsi="Times New Roman" w:cs="Times New Roman"/>
          <w:sz w:val="22"/>
          <w:szCs w:val="22"/>
          <w:u w:val="single"/>
        </w:rPr>
      </w:pPr>
    </w:p>
    <w:p w14:paraId="3B31446E" w14:textId="77777777" w:rsidR="000142C2" w:rsidRDefault="000142C2" w:rsidP="005C7F04">
      <w:pPr>
        <w:ind w:left="357" w:hanging="357"/>
        <w:jc w:val="right"/>
        <w:rPr>
          <w:rFonts w:ascii="Times New Roman" w:hAnsi="Times New Roman" w:cs="Times New Roman"/>
          <w:sz w:val="22"/>
          <w:szCs w:val="22"/>
          <w:u w:val="single"/>
        </w:rPr>
      </w:pPr>
    </w:p>
    <w:p w14:paraId="60DB971B" w14:textId="77777777" w:rsidR="000142C2" w:rsidRDefault="000142C2" w:rsidP="005C7F04">
      <w:pPr>
        <w:ind w:left="357" w:hanging="357"/>
        <w:jc w:val="right"/>
        <w:rPr>
          <w:rFonts w:ascii="Times New Roman" w:hAnsi="Times New Roman" w:cs="Times New Roman"/>
          <w:sz w:val="22"/>
          <w:szCs w:val="22"/>
          <w:u w:val="single"/>
        </w:rPr>
      </w:pPr>
    </w:p>
    <w:p w14:paraId="09A70C7C" w14:textId="77777777" w:rsidR="005C7F04" w:rsidRDefault="005C7F04" w:rsidP="005C7F04">
      <w:pPr>
        <w:ind w:left="357" w:hanging="357"/>
        <w:jc w:val="right"/>
        <w:rPr>
          <w:rFonts w:ascii="Times New Roman" w:hAnsi="Times New Roman" w:cs="Times New Roman"/>
          <w:sz w:val="22"/>
          <w:szCs w:val="22"/>
          <w:u w:val="single"/>
        </w:rPr>
      </w:pPr>
    </w:p>
    <w:p w14:paraId="77CD87DB" w14:textId="77777777" w:rsidR="005C7F04" w:rsidRDefault="005C7F04" w:rsidP="005C7F04">
      <w:pPr>
        <w:ind w:left="357" w:hanging="357"/>
        <w:jc w:val="right"/>
        <w:rPr>
          <w:rFonts w:ascii="Times New Roman" w:hAnsi="Times New Roman" w:cs="Times New Roman"/>
          <w:sz w:val="22"/>
          <w:szCs w:val="22"/>
          <w:u w:val="single"/>
        </w:rPr>
      </w:pPr>
    </w:p>
    <w:p w14:paraId="4BB9EF36" w14:textId="77777777" w:rsidR="005C7F04" w:rsidRDefault="005C7F04" w:rsidP="005C7F04">
      <w:pPr>
        <w:ind w:left="357" w:hanging="357"/>
        <w:jc w:val="right"/>
        <w:rPr>
          <w:rFonts w:ascii="Times New Roman" w:hAnsi="Times New Roman" w:cs="Times New Roman"/>
          <w:sz w:val="22"/>
          <w:szCs w:val="22"/>
          <w:u w:val="single"/>
        </w:rPr>
      </w:pPr>
    </w:p>
    <w:p w14:paraId="1BD80CAF" w14:textId="77777777" w:rsidR="005C7F04" w:rsidRDefault="005C7F04" w:rsidP="005C7F04">
      <w:pPr>
        <w:ind w:left="357" w:hanging="357"/>
        <w:jc w:val="right"/>
        <w:rPr>
          <w:rFonts w:ascii="Times New Roman" w:hAnsi="Times New Roman" w:cs="Times New Roman"/>
          <w:sz w:val="22"/>
          <w:szCs w:val="22"/>
          <w:u w:val="single"/>
        </w:rPr>
      </w:pPr>
    </w:p>
    <w:p w14:paraId="413CA4B3" w14:textId="77777777" w:rsidR="005C7F04" w:rsidRDefault="005C7F04" w:rsidP="005C7F04">
      <w:pPr>
        <w:ind w:left="357" w:hanging="357"/>
        <w:jc w:val="right"/>
        <w:rPr>
          <w:rFonts w:ascii="Times New Roman" w:hAnsi="Times New Roman" w:cs="Times New Roman"/>
          <w:sz w:val="22"/>
          <w:szCs w:val="22"/>
          <w:u w:val="single"/>
        </w:rPr>
      </w:pPr>
    </w:p>
    <w:p w14:paraId="1C987B62" w14:textId="772AD50F" w:rsidR="00E8620E" w:rsidRPr="009A3BBF" w:rsidRDefault="008037BA" w:rsidP="005C7F04">
      <w:pPr>
        <w:ind w:left="357" w:hanging="357"/>
        <w:jc w:val="right"/>
        <w:rPr>
          <w:rFonts w:ascii="Times New Roman" w:hAnsi="Times New Roman" w:cs="Times New Roman"/>
          <w:sz w:val="22"/>
          <w:szCs w:val="22"/>
          <w:u w:val="single"/>
        </w:rPr>
      </w:pPr>
      <w:r w:rsidRPr="009A3BBF">
        <w:rPr>
          <w:rFonts w:ascii="Times New Roman" w:hAnsi="Times New Roman" w:cs="Times New Roman"/>
          <w:sz w:val="22"/>
          <w:szCs w:val="22"/>
          <w:u w:val="single"/>
        </w:rPr>
        <w:t>APPENDIX 4</w:t>
      </w:r>
    </w:p>
    <w:p w14:paraId="20C22CD4" w14:textId="77777777" w:rsidR="00E8620E" w:rsidRPr="009A3BBF" w:rsidRDefault="00E8620E" w:rsidP="005C7F04">
      <w:pPr>
        <w:rPr>
          <w:rFonts w:ascii="Times New Roman" w:hAnsi="Times New Roman" w:cs="Times New Roman"/>
          <w:b/>
          <w:sz w:val="22"/>
          <w:szCs w:val="22"/>
          <w:u w:val="single"/>
        </w:rPr>
      </w:pPr>
    </w:p>
    <w:p w14:paraId="543E8CC4" w14:textId="70A05641" w:rsidR="00E8620E" w:rsidRPr="009A3BBF" w:rsidRDefault="00E8620E" w:rsidP="005C7F04">
      <w:pPr>
        <w:tabs>
          <w:tab w:val="left" w:pos="709"/>
        </w:tabs>
        <w:jc w:val="both"/>
        <w:rPr>
          <w:rFonts w:ascii="Times New Roman" w:eastAsia="Arial Unicode MS" w:hAnsi="Times New Roman" w:cs="Times New Roman"/>
          <w:b/>
          <w:sz w:val="22"/>
          <w:szCs w:val="22"/>
        </w:rPr>
      </w:pPr>
      <w:r w:rsidRPr="009A3BBF">
        <w:rPr>
          <w:rFonts w:ascii="Times New Roman" w:hAnsi="Times New Roman" w:cs="Times New Roman"/>
          <w:b/>
          <w:sz w:val="22"/>
          <w:szCs w:val="22"/>
        </w:rPr>
        <w:t>To Contract No. ……………../...................................................../202</w:t>
      </w:r>
      <w:r w:rsidR="000142C2">
        <w:rPr>
          <w:rFonts w:ascii="Times New Roman" w:hAnsi="Times New Roman" w:cs="Times New Roman"/>
          <w:b/>
          <w:sz w:val="22"/>
          <w:szCs w:val="22"/>
        </w:rPr>
        <w:t>5</w:t>
      </w:r>
      <w:r w:rsidRPr="009A3BBF">
        <w:rPr>
          <w:rFonts w:ascii="Times New Roman" w:hAnsi="Times New Roman" w:cs="Times New Roman"/>
          <w:b/>
          <w:sz w:val="22"/>
          <w:szCs w:val="22"/>
        </w:rPr>
        <w:t xml:space="preserve"> of ......................</w:t>
      </w:r>
    </w:p>
    <w:p w14:paraId="7EAB2D8A" w14:textId="77777777" w:rsidR="00181A71" w:rsidRPr="009A3BBF" w:rsidRDefault="00181A71" w:rsidP="005C7F04">
      <w:pPr>
        <w:rPr>
          <w:rFonts w:ascii="Times New Roman" w:hAnsi="Times New Roman" w:cs="Times New Roman"/>
          <w:b/>
          <w:sz w:val="22"/>
          <w:szCs w:val="22"/>
        </w:rPr>
      </w:pPr>
    </w:p>
    <w:p w14:paraId="07FF0E62" w14:textId="77777777" w:rsidR="00E8620E" w:rsidRPr="009A3BBF" w:rsidRDefault="00E8620E" w:rsidP="005C7F04">
      <w:pPr>
        <w:jc w:val="center"/>
        <w:rPr>
          <w:rFonts w:ascii="Times New Roman" w:hAnsi="Times New Roman" w:cs="Times New Roman"/>
          <w:b/>
          <w:sz w:val="22"/>
          <w:szCs w:val="22"/>
        </w:rPr>
      </w:pPr>
      <w:r w:rsidRPr="009A3BBF">
        <w:rPr>
          <w:rFonts w:ascii="Times New Roman" w:hAnsi="Times New Roman" w:cs="Times New Roman"/>
          <w:b/>
          <w:sz w:val="22"/>
          <w:szCs w:val="22"/>
        </w:rPr>
        <w:t>TRAINING REPORT</w:t>
      </w:r>
    </w:p>
    <w:p w14:paraId="5ED773D5" w14:textId="77777777" w:rsidR="00E8620E" w:rsidRPr="009A3BBF" w:rsidRDefault="00E8620E" w:rsidP="005C7F04">
      <w:pPr>
        <w:rPr>
          <w:rFonts w:ascii="Times New Roman" w:hAnsi="Times New Roman" w:cs="Times New Roman"/>
          <w:sz w:val="22"/>
          <w:szCs w:val="22"/>
        </w:rPr>
      </w:pPr>
    </w:p>
    <w:p w14:paraId="0A838EFE" w14:textId="77777777" w:rsidR="00E8620E" w:rsidRPr="009A3BBF" w:rsidRDefault="00E8620E" w:rsidP="005C7F04">
      <w:pPr>
        <w:ind w:left="1416" w:hanging="1416"/>
        <w:rPr>
          <w:rFonts w:ascii="Times New Roman" w:hAnsi="Times New Roman" w:cs="Times New Roman"/>
          <w:b/>
          <w:sz w:val="22"/>
          <w:szCs w:val="22"/>
        </w:rPr>
      </w:pPr>
      <w:r w:rsidRPr="009A3BBF">
        <w:rPr>
          <w:rFonts w:ascii="Times New Roman" w:hAnsi="Times New Roman" w:cs="Times New Roman"/>
          <w:b/>
          <w:sz w:val="22"/>
          <w:szCs w:val="22"/>
        </w:rPr>
        <w:t>THE SUPPLIER:</w:t>
      </w:r>
      <w:r w:rsidRPr="009A3BBF">
        <w:rPr>
          <w:rFonts w:ascii="Times New Roman" w:hAnsi="Times New Roman" w:cs="Times New Roman"/>
          <w:b/>
          <w:sz w:val="22"/>
          <w:szCs w:val="22"/>
        </w:rPr>
        <w:tab/>
        <w:t xml:space="preserve"> </w:t>
      </w:r>
      <w:r w:rsidRPr="009A3BBF">
        <w:rPr>
          <w:rFonts w:ascii="Times New Roman" w:hAnsi="Times New Roman" w:cs="Times New Roman"/>
          <w:b/>
          <w:sz w:val="22"/>
          <w:szCs w:val="22"/>
        </w:rPr>
        <w:tab/>
      </w:r>
    </w:p>
    <w:p w14:paraId="74116D3A" w14:textId="77777777" w:rsidR="00E8620E" w:rsidRPr="009A3BBF" w:rsidRDefault="00E8620E" w:rsidP="005C7F04">
      <w:pPr>
        <w:rPr>
          <w:rFonts w:ascii="Times New Roman" w:hAnsi="Times New Roman" w:cs="Times New Roman"/>
          <w:b/>
          <w:sz w:val="22"/>
          <w:szCs w:val="22"/>
        </w:rPr>
      </w:pPr>
    </w:p>
    <w:p w14:paraId="5B984ACC" w14:textId="77777777" w:rsidR="00E8620E" w:rsidRPr="009A3BBF" w:rsidRDefault="00E8620E" w:rsidP="005C7F04">
      <w:pPr>
        <w:rPr>
          <w:rFonts w:ascii="Times New Roman" w:hAnsi="Times New Roman" w:cs="Times New Roman"/>
          <w:b/>
          <w:sz w:val="22"/>
          <w:szCs w:val="22"/>
        </w:rPr>
      </w:pPr>
      <w:r w:rsidRPr="009A3BBF">
        <w:rPr>
          <w:rFonts w:ascii="Times New Roman" w:hAnsi="Times New Roman" w:cs="Times New Roman"/>
          <w:b/>
          <w:bCs/>
          <w:sz w:val="22"/>
          <w:szCs w:val="22"/>
        </w:rPr>
        <w:t>THE RECIP</w:t>
      </w:r>
      <w:r w:rsidR="00FD4F54">
        <w:rPr>
          <w:rFonts w:ascii="Times New Roman" w:hAnsi="Times New Roman" w:cs="Times New Roman"/>
          <w:b/>
          <w:bCs/>
          <w:sz w:val="22"/>
          <w:szCs w:val="22"/>
        </w:rPr>
        <w:t>I</w:t>
      </w:r>
      <w:r w:rsidRPr="009A3BBF">
        <w:rPr>
          <w:rFonts w:ascii="Times New Roman" w:hAnsi="Times New Roman" w:cs="Times New Roman"/>
          <w:b/>
          <w:bCs/>
          <w:sz w:val="22"/>
          <w:szCs w:val="22"/>
        </w:rPr>
        <w:t>ENT:</w:t>
      </w:r>
      <w:r w:rsidRPr="009A3BBF">
        <w:rPr>
          <w:rFonts w:ascii="Times New Roman" w:hAnsi="Times New Roman" w:cs="Times New Roman"/>
          <w:sz w:val="22"/>
          <w:szCs w:val="22"/>
        </w:rPr>
        <w:tab/>
      </w:r>
      <w:r w:rsidRPr="009A3BBF">
        <w:rPr>
          <w:rFonts w:ascii="Times New Roman" w:hAnsi="Times New Roman" w:cs="Times New Roman"/>
          <w:sz w:val="22"/>
          <w:szCs w:val="22"/>
        </w:rPr>
        <w:tab/>
      </w:r>
    </w:p>
    <w:p w14:paraId="7C7A5058" w14:textId="77777777" w:rsidR="00E8620E" w:rsidRPr="009A3BBF" w:rsidRDefault="00E8620E" w:rsidP="005C7F04">
      <w:pPr>
        <w:rPr>
          <w:rFonts w:ascii="Times New Roman" w:hAnsi="Times New Roman" w:cs="Times New Roman"/>
          <w:sz w:val="22"/>
          <w:szCs w:val="22"/>
        </w:rPr>
      </w:pPr>
    </w:p>
    <w:p w14:paraId="7B6930CF" w14:textId="77777777" w:rsidR="00E8620E" w:rsidRPr="009A3BBF" w:rsidRDefault="00E8620E" w:rsidP="005C7F04">
      <w:pPr>
        <w:rPr>
          <w:rFonts w:ascii="Times New Roman" w:hAnsi="Times New Roman" w:cs="Times New Roman"/>
          <w:b/>
          <w:sz w:val="22"/>
          <w:szCs w:val="22"/>
        </w:rPr>
      </w:pPr>
      <w:r w:rsidRPr="009A3BBF">
        <w:rPr>
          <w:rFonts w:ascii="Times New Roman" w:hAnsi="Times New Roman" w:cs="Times New Roman"/>
          <w:sz w:val="22"/>
          <w:szCs w:val="22"/>
        </w:rPr>
        <w:t>Supply Object:</w:t>
      </w:r>
    </w:p>
    <w:p w14:paraId="0D826452" w14:textId="77777777" w:rsidR="00E8620E" w:rsidRPr="009A3BBF" w:rsidRDefault="00E8620E" w:rsidP="005C7F04">
      <w:pPr>
        <w:rPr>
          <w:rFonts w:ascii="Times New Roman" w:hAnsi="Times New Roman" w:cs="Times New Roman"/>
          <w:b/>
          <w:sz w:val="22"/>
          <w:szCs w:val="22"/>
        </w:rPr>
      </w:pPr>
      <w:r w:rsidRPr="009A3BBF">
        <w:rPr>
          <w:rFonts w:ascii="Times New Roman" w:hAnsi="Times New Roman" w:cs="Times New Roman"/>
          <w:sz w:val="22"/>
          <w:szCs w:val="22"/>
        </w:rPr>
        <w:t>Serial No. …………………………………………..</w:t>
      </w:r>
      <w:r w:rsidRPr="009A3BBF">
        <w:rPr>
          <w:rFonts w:ascii="Times New Roman" w:hAnsi="Times New Roman" w:cs="Times New Roman"/>
          <w:sz w:val="22"/>
          <w:szCs w:val="22"/>
        </w:rPr>
        <w:tab/>
      </w:r>
      <w:r w:rsidRPr="009A3BBF">
        <w:rPr>
          <w:rFonts w:ascii="Times New Roman" w:hAnsi="Times New Roman" w:cs="Times New Roman"/>
          <w:sz w:val="22"/>
          <w:szCs w:val="22"/>
        </w:rPr>
        <w:tab/>
      </w:r>
    </w:p>
    <w:p w14:paraId="5E4F5FA6" w14:textId="77777777" w:rsidR="00E8620E" w:rsidRPr="009A3BBF" w:rsidRDefault="00E8620E" w:rsidP="005C7F04">
      <w:pPr>
        <w:rPr>
          <w:rFonts w:ascii="Times New Roman" w:hAnsi="Times New Roman" w:cs="Times New Roman"/>
          <w:b/>
          <w:bCs/>
          <w:sz w:val="22"/>
          <w:szCs w:val="22"/>
        </w:rPr>
      </w:pPr>
      <w:r w:rsidRPr="009A3BBF">
        <w:rPr>
          <w:rFonts w:ascii="Times New Roman" w:hAnsi="Times New Roman" w:cs="Times New Roman"/>
          <w:sz w:val="22"/>
          <w:szCs w:val="22"/>
        </w:rPr>
        <w:tab/>
      </w:r>
    </w:p>
    <w:p w14:paraId="2615568C" w14:textId="77777777" w:rsidR="00E8620E" w:rsidRPr="009A3BBF" w:rsidRDefault="00E8620E" w:rsidP="005C7F04">
      <w:pPr>
        <w:pStyle w:val="Tekstpodstawowy"/>
        <w:spacing w:after="0"/>
        <w:jc w:val="both"/>
        <w:rPr>
          <w:rFonts w:ascii="Times New Roman" w:hAnsi="Times New Roman" w:cs="Times New Roman"/>
          <w:sz w:val="22"/>
          <w:szCs w:val="22"/>
        </w:rPr>
      </w:pPr>
      <w:r w:rsidRPr="009A3BBF">
        <w:rPr>
          <w:rFonts w:ascii="Times New Roman" w:hAnsi="Times New Roman" w:cs="Times New Roman"/>
          <w:sz w:val="22"/>
          <w:szCs w:val="22"/>
        </w:rPr>
        <w:t>In line with the terms and conditions of the contract, THE SUPPLIER has conducted staff training.</w:t>
      </w:r>
    </w:p>
    <w:p w14:paraId="1BA5FA46" w14:textId="77777777" w:rsidR="00E8620E" w:rsidRPr="009A3BBF" w:rsidRDefault="00E8620E" w:rsidP="005C7F04">
      <w:pPr>
        <w:jc w:val="both"/>
        <w:rPr>
          <w:rFonts w:ascii="Times New Roman" w:hAnsi="Times New Roman" w:cs="Times New Roman"/>
          <w:sz w:val="22"/>
          <w:szCs w:val="22"/>
        </w:rPr>
      </w:pPr>
      <w:r w:rsidRPr="009A3BBF">
        <w:rPr>
          <w:rFonts w:ascii="Times New Roman" w:hAnsi="Times New Roman" w:cs="Times New Roman"/>
          <w:sz w:val="22"/>
          <w:szCs w:val="22"/>
        </w:rPr>
        <w:t>The following RECIPIENTS have been familiarised with the terms and conditions of operation, use and maintenance:</w:t>
      </w:r>
    </w:p>
    <w:p w14:paraId="497F18DC" w14:textId="77777777" w:rsidR="00E8620E" w:rsidRPr="009A3BBF" w:rsidRDefault="00E8620E" w:rsidP="005C7F04">
      <w:pPr>
        <w:rPr>
          <w:rFonts w:ascii="Times New Roman" w:hAnsi="Times New Roman" w:cs="Times New Roman"/>
          <w:sz w:val="22"/>
          <w:szCs w:val="22"/>
        </w:rPr>
      </w:pPr>
    </w:p>
    <w:p w14:paraId="2BE98A10"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A – machine operators:</w:t>
      </w:r>
    </w:p>
    <w:p w14:paraId="39624EFF"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0B7D558C"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62478538"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6CCE995F"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4CDEBE28"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B – technical maintenance workers:</w:t>
      </w:r>
    </w:p>
    <w:p w14:paraId="1831ED0F"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4E601AD6"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57F25B08"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079B3334"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C – IT staff / programmers: ..................................................................................</w:t>
      </w:r>
    </w:p>
    <w:p w14:paraId="6807F794"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On the part of the Seller, the training has been conducted by:</w:t>
      </w:r>
    </w:p>
    <w:p w14:paraId="14B1D09F"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049D0DCD"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t>
      </w:r>
    </w:p>
    <w:p w14:paraId="18272121" w14:textId="77777777" w:rsidR="00E8620E" w:rsidRPr="009A3BBF" w:rsidRDefault="00E8620E" w:rsidP="005C7F04">
      <w:pPr>
        <w:rPr>
          <w:rFonts w:ascii="Times New Roman" w:hAnsi="Times New Roman" w:cs="Times New Roman"/>
          <w:sz w:val="22"/>
          <w:szCs w:val="22"/>
        </w:rPr>
      </w:pPr>
    </w:p>
    <w:p w14:paraId="302EB68C" w14:textId="77777777" w:rsidR="00E8620E" w:rsidRPr="009A3BBF" w:rsidRDefault="00655DED" w:rsidP="005C7F04">
      <w:pPr>
        <w:rPr>
          <w:rFonts w:ascii="Times New Roman" w:hAnsi="Times New Roman" w:cs="Times New Roman"/>
          <w:sz w:val="22"/>
          <w:szCs w:val="22"/>
        </w:rPr>
      </w:pPr>
      <w:r>
        <w:rPr>
          <w:rFonts w:ascii="Times New Roman" w:hAnsi="Times New Roman" w:cs="Times New Roman"/>
          <w:sz w:val="22"/>
          <w:szCs w:val="22"/>
        </w:rPr>
        <w:t>Place:</w:t>
      </w:r>
      <w:r>
        <w:rPr>
          <w:rFonts w:ascii="Times New Roman" w:hAnsi="Times New Roman" w:cs="Times New Roman"/>
          <w:sz w:val="22"/>
          <w:szCs w:val="22"/>
        </w:rPr>
        <w:tab/>
      </w:r>
      <w:r w:rsidR="00E8620E" w:rsidRPr="009A3BBF">
        <w:rPr>
          <w:rFonts w:ascii="Times New Roman" w:hAnsi="Times New Roman" w:cs="Times New Roman"/>
          <w:sz w:val="22"/>
          <w:szCs w:val="22"/>
        </w:rPr>
        <w:tab/>
      </w:r>
      <w:r w:rsidR="00E8620E" w:rsidRPr="009A3BBF">
        <w:rPr>
          <w:rFonts w:ascii="Times New Roman" w:hAnsi="Times New Roman" w:cs="Times New Roman"/>
          <w:sz w:val="22"/>
          <w:szCs w:val="22"/>
        </w:rPr>
        <w:tab/>
      </w:r>
      <w:r w:rsidR="00E8620E" w:rsidRPr="009A3BBF">
        <w:rPr>
          <w:rFonts w:ascii="Times New Roman" w:hAnsi="Times New Roman" w:cs="Times New Roman"/>
          <w:sz w:val="22"/>
          <w:szCs w:val="22"/>
        </w:rPr>
        <w:tab/>
      </w:r>
      <w:r w:rsidR="00E8620E" w:rsidRPr="009A3BBF">
        <w:rPr>
          <w:rFonts w:ascii="Times New Roman" w:hAnsi="Times New Roman" w:cs="Times New Roman"/>
          <w:sz w:val="22"/>
          <w:szCs w:val="22"/>
        </w:rPr>
        <w:tab/>
      </w:r>
      <w:r w:rsidR="00E8620E" w:rsidRPr="009A3BBF">
        <w:rPr>
          <w:rFonts w:ascii="Times New Roman" w:hAnsi="Times New Roman" w:cs="Times New Roman"/>
          <w:sz w:val="22"/>
          <w:szCs w:val="22"/>
        </w:rPr>
        <w:tab/>
      </w:r>
      <w:r w:rsidR="00E8620E" w:rsidRPr="009A3BBF">
        <w:rPr>
          <w:rFonts w:ascii="Times New Roman" w:hAnsi="Times New Roman" w:cs="Times New Roman"/>
          <w:sz w:val="22"/>
          <w:szCs w:val="22"/>
        </w:rPr>
        <w:tab/>
        <w:t>Date:</w:t>
      </w:r>
    </w:p>
    <w:p w14:paraId="0B1DDE3F" w14:textId="77777777" w:rsidR="00E8620E" w:rsidRPr="009A3BBF" w:rsidRDefault="00E8620E" w:rsidP="005C7F04">
      <w:pPr>
        <w:rPr>
          <w:rFonts w:ascii="Times New Roman" w:hAnsi="Times New Roman" w:cs="Times New Roman"/>
          <w:sz w:val="22"/>
          <w:szCs w:val="22"/>
        </w:rPr>
      </w:pPr>
      <w:r w:rsidRPr="009A3BBF">
        <w:rPr>
          <w:rFonts w:ascii="Times New Roman" w:hAnsi="Times New Roman" w:cs="Times New Roman"/>
          <w:sz w:val="22"/>
          <w:szCs w:val="22"/>
        </w:rPr>
        <w:t>Warsaw</w:t>
      </w: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b/>
          <w:sz w:val="22"/>
          <w:szCs w:val="22"/>
        </w:rPr>
        <w:tab/>
      </w:r>
      <w:r w:rsidRPr="009A3BBF">
        <w:rPr>
          <w:rFonts w:ascii="Times New Roman" w:hAnsi="Times New Roman" w:cs="Times New Roman"/>
          <w:sz w:val="22"/>
          <w:szCs w:val="22"/>
        </w:rPr>
        <w:t>……………………………………</w:t>
      </w:r>
    </w:p>
    <w:p w14:paraId="13E3D202" w14:textId="77777777" w:rsidR="00E8620E" w:rsidRPr="009A3BBF" w:rsidRDefault="00E8620E" w:rsidP="005C7F04">
      <w:pPr>
        <w:rPr>
          <w:rFonts w:ascii="Times New Roman" w:hAnsi="Times New Roman" w:cs="Times New Roman"/>
          <w:sz w:val="22"/>
          <w:szCs w:val="22"/>
        </w:rPr>
      </w:pPr>
    </w:p>
    <w:p w14:paraId="338030F6" w14:textId="77777777" w:rsidR="005C7F04" w:rsidRDefault="005C7F04" w:rsidP="005C7F04">
      <w:pPr>
        <w:contextualSpacing/>
        <w:jc w:val="right"/>
        <w:rPr>
          <w:rFonts w:ascii="Times New Roman" w:hAnsi="Times New Roman" w:cs="Times New Roman"/>
          <w:b/>
          <w:sz w:val="22"/>
          <w:szCs w:val="22"/>
        </w:rPr>
      </w:pPr>
    </w:p>
    <w:p w14:paraId="4110662B" w14:textId="77777777" w:rsidR="005C7F04" w:rsidRDefault="005C7F04" w:rsidP="005C7F04">
      <w:pPr>
        <w:contextualSpacing/>
        <w:jc w:val="right"/>
        <w:rPr>
          <w:rFonts w:ascii="Times New Roman" w:hAnsi="Times New Roman" w:cs="Times New Roman"/>
          <w:b/>
          <w:sz w:val="22"/>
          <w:szCs w:val="22"/>
        </w:rPr>
      </w:pPr>
    </w:p>
    <w:p w14:paraId="16D033CE" w14:textId="77777777" w:rsidR="005C7F04" w:rsidRDefault="005C7F04" w:rsidP="005C7F04">
      <w:pPr>
        <w:contextualSpacing/>
        <w:jc w:val="right"/>
        <w:rPr>
          <w:rFonts w:ascii="Times New Roman" w:hAnsi="Times New Roman" w:cs="Times New Roman"/>
          <w:b/>
          <w:sz w:val="22"/>
          <w:szCs w:val="22"/>
        </w:rPr>
      </w:pPr>
    </w:p>
    <w:p w14:paraId="1E6FDB76" w14:textId="77777777" w:rsidR="005C7F04" w:rsidRDefault="005C7F04" w:rsidP="005C7F04">
      <w:pPr>
        <w:contextualSpacing/>
        <w:jc w:val="right"/>
        <w:rPr>
          <w:rFonts w:ascii="Times New Roman" w:hAnsi="Times New Roman" w:cs="Times New Roman"/>
          <w:b/>
          <w:sz w:val="22"/>
          <w:szCs w:val="22"/>
        </w:rPr>
      </w:pPr>
    </w:p>
    <w:p w14:paraId="57D84723" w14:textId="77777777" w:rsidR="005C7F04" w:rsidRDefault="005C7F04" w:rsidP="005C7F04">
      <w:pPr>
        <w:contextualSpacing/>
        <w:jc w:val="right"/>
        <w:rPr>
          <w:rFonts w:ascii="Times New Roman" w:hAnsi="Times New Roman" w:cs="Times New Roman"/>
          <w:b/>
          <w:sz w:val="22"/>
          <w:szCs w:val="22"/>
        </w:rPr>
      </w:pPr>
    </w:p>
    <w:p w14:paraId="42DADE14" w14:textId="77777777" w:rsidR="005C7F04" w:rsidRDefault="005C7F04" w:rsidP="005C7F04">
      <w:pPr>
        <w:contextualSpacing/>
        <w:jc w:val="right"/>
        <w:rPr>
          <w:rFonts w:ascii="Times New Roman" w:hAnsi="Times New Roman" w:cs="Times New Roman"/>
          <w:b/>
          <w:sz w:val="22"/>
          <w:szCs w:val="22"/>
        </w:rPr>
      </w:pPr>
    </w:p>
    <w:p w14:paraId="018D2C0D" w14:textId="77777777" w:rsidR="005C7F04" w:rsidRDefault="005C7F04" w:rsidP="005C7F04">
      <w:pPr>
        <w:contextualSpacing/>
        <w:jc w:val="right"/>
        <w:rPr>
          <w:rFonts w:ascii="Times New Roman" w:hAnsi="Times New Roman" w:cs="Times New Roman"/>
          <w:b/>
          <w:sz w:val="22"/>
          <w:szCs w:val="22"/>
        </w:rPr>
      </w:pPr>
    </w:p>
    <w:p w14:paraId="61754F2A" w14:textId="77777777" w:rsidR="005C7F04" w:rsidRDefault="005C7F04" w:rsidP="005C7F04">
      <w:pPr>
        <w:contextualSpacing/>
        <w:jc w:val="right"/>
        <w:rPr>
          <w:rFonts w:ascii="Times New Roman" w:hAnsi="Times New Roman" w:cs="Times New Roman"/>
          <w:b/>
          <w:sz w:val="22"/>
          <w:szCs w:val="22"/>
        </w:rPr>
      </w:pPr>
    </w:p>
    <w:p w14:paraId="5C67FC67" w14:textId="77777777" w:rsidR="005C7F04" w:rsidRDefault="005C7F04" w:rsidP="005C7F04">
      <w:pPr>
        <w:contextualSpacing/>
        <w:jc w:val="right"/>
        <w:rPr>
          <w:rFonts w:ascii="Times New Roman" w:hAnsi="Times New Roman" w:cs="Times New Roman"/>
          <w:b/>
          <w:sz w:val="22"/>
          <w:szCs w:val="22"/>
        </w:rPr>
      </w:pPr>
    </w:p>
    <w:p w14:paraId="00C3F58C" w14:textId="77777777" w:rsidR="005C7F04" w:rsidRDefault="005C7F04" w:rsidP="005C7F04">
      <w:pPr>
        <w:contextualSpacing/>
        <w:jc w:val="right"/>
        <w:rPr>
          <w:rFonts w:ascii="Times New Roman" w:hAnsi="Times New Roman" w:cs="Times New Roman"/>
          <w:b/>
          <w:sz w:val="22"/>
          <w:szCs w:val="22"/>
        </w:rPr>
      </w:pPr>
    </w:p>
    <w:p w14:paraId="03F529CD" w14:textId="77777777" w:rsidR="005C7F04" w:rsidRDefault="005C7F04" w:rsidP="005C7F04">
      <w:pPr>
        <w:contextualSpacing/>
        <w:jc w:val="right"/>
        <w:rPr>
          <w:rFonts w:ascii="Times New Roman" w:hAnsi="Times New Roman" w:cs="Times New Roman"/>
          <w:b/>
          <w:sz w:val="22"/>
          <w:szCs w:val="22"/>
        </w:rPr>
      </w:pPr>
    </w:p>
    <w:p w14:paraId="20196F3E" w14:textId="77777777" w:rsidR="005C7F04" w:rsidRDefault="005C7F04" w:rsidP="005C7F04">
      <w:pPr>
        <w:contextualSpacing/>
        <w:jc w:val="right"/>
        <w:rPr>
          <w:rFonts w:ascii="Times New Roman" w:hAnsi="Times New Roman" w:cs="Times New Roman"/>
          <w:b/>
          <w:sz w:val="22"/>
          <w:szCs w:val="22"/>
        </w:rPr>
      </w:pPr>
    </w:p>
    <w:p w14:paraId="0278355D" w14:textId="77777777" w:rsidR="005C7F04" w:rsidRDefault="005C7F04" w:rsidP="005C7F04">
      <w:pPr>
        <w:contextualSpacing/>
        <w:jc w:val="right"/>
        <w:rPr>
          <w:rFonts w:ascii="Times New Roman" w:hAnsi="Times New Roman" w:cs="Times New Roman"/>
          <w:b/>
          <w:sz w:val="22"/>
          <w:szCs w:val="22"/>
        </w:rPr>
      </w:pPr>
    </w:p>
    <w:p w14:paraId="23EE5F34" w14:textId="77777777" w:rsidR="005C7F04" w:rsidRDefault="005C7F04" w:rsidP="005C7F04">
      <w:pPr>
        <w:contextualSpacing/>
        <w:jc w:val="right"/>
        <w:rPr>
          <w:rFonts w:ascii="Times New Roman" w:hAnsi="Times New Roman" w:cs="Times New Roman"/>
          <w:b/>
          <w:sz w:val="22"/>
          <w:szCs w:val="22"/>
        </w:rPr>
      </w:pPr>
    </w:p>
    <w:p w14:paraId="13213B92" w14:textId="77777777" w:rsidR="005C7F04" w:rsidRDefault="005C7F04" w:rsidP="005C7F04">
      <w:pPr>
        <w:contextualSpacing/>
        <w:jc w:val="right"/>
        <w:rPr>
          <w:ins w:id="302" w:author="Agata Siwak" w:date="2025-12-08T06:44:00Z" w16du:dateUtc="2025-12-08T05:44:00Z"/>
          <w:rFonts w:ascii="Times New Roman" w:hAnsi="Times New Roman" w:cs="Times New Roman"/>
          <w:b/>
          <w:sz w:val="22"/>
          <w:szCs w:val="22"/>
        </w:rPr>
      </w:pPr>
    </w:p>
    <w:p w14:paraId="29B3A31F" w14:textId="77777777" w:rsidR="005C7F04" w:rsidRDefault="005C7F04" w:rsidP="005C7F04">
      <w:pPr>
        <w:contextualSpacing/>
        <w:jc w:val="right"/>
        <w:rPr>
          <w:ins w:id="303" w:author="Agata Siwak" w:date="2025-12-08T06:44:00Z" w16du:dateUtc="2025-12-08T05:44:00Z"/>
          <w:rFonts w:ascii="Times New Roman" w:hAnsi="Times New Roman" w:cs="Times New Roman"/>
          <w:b/>
          <w:sz w:val="22"/>
          <w:szCs w:val="22"/>
        </w:rPr>
      </w:pPr>
    </w:p>
    <w:p w14:paraId="7FED800D" w14:textId="77777777" w:rsidR="005C7F04" w:rsidRDefault="005C7F04" w:rsidP="005C7F04">
      <w:pPr>
        <w:contextualSpacing/>
        <w:jc w:val="right"/>
        <w:rPr>
          <w:ins w:id="304" w:author="Agata Siwak" w:date="2025-12-08T06:44:00Z" w16du:dateUtc="2025-12-08T05:44:00Z"/>
          <w:rFonts w:ascii="Times New Roman" w:hAnsi="Times New Roman" w:cs="Times New Roman"/>
          <w:b/>
          <w:sz w:val="22"/>
          <w:szCs w:val="22"/>
        </w:rPr>
      </w:pPr>
    </w:p>
    <w:p w14:paraId="6E89D69A" w14:textId="77777777" w:rsidR="005C7F04" w:rsidRDefault="005C7F04" w:rsidP="005C7F04">
      <w:pPr>
        <w:contextualSpacing/>
        <w:jc w:val="right"/>
        <w:rPr>
          <w:ins w:id="305" w:author="Agata Siwak" w:date="2025-12-08T06:44:00Z" w16du:dateUtc="2025-12-08T05:44:00Z"/>
          <w:rFonts w:ascii="Times New Roman" w:hAnsi="Times New Roman" w:cs="Times New Roman"/>
          <w:b/>
          <w:sz w:val="22"/>
          <w:szCs w:val="22"/>
        </w:rPr>
      </w:pPr>
    </w:p>
    <w:p w14:paraId="25FC5645" w14:textId="555665BD" w:rsidR="008F6CD3" w:rsidRPr="009A3BBF" w:rsidRDefault="008F6CD3" w:rsidP="005C7F04">
      <w:pPr>
        <w:contextualSpacing/>
        <w:jc w:val="right"/>
        <w:rPr>
          <w:rFonts w:ascii="Times New Roman" w:hAnsi="Times New Roman" w:cs="Times New Roman"/>
          <w:b/>
          <w:sz w:val="22"/>
          <w:szCs w:val="22"/>
        </w:rPr>
      </w:pPr>
      <w:r w:rsidRPr="009A3BBF">
        <w:rPr>
          <w:rFonts w:ascii="Times New Roman" w:hAnsi="Times New Roman" w:cs="Times New Roman"/>
          <w:b/>
          <w:sz w:val="22"/>
          <w:szCs w:val="22"/>
        </w:rPr>
        <w:t xml:space="preserve">Appendix 5 to the Contract </w:t>
      </w:r>
    </w:p>
    <w:p w14:paraId="5C8649BD" w14:textId="77777777" w:rsidR="008F6CD3" w:rsidRPr="009A3BBF" w:rsidRDefault="008F6CD3" w:rsidP="005C7F04">
      <w:pPr>
        <w:contextualSpacing/>
        <w:rPr>
          <w:rFonts w:ascii="Times New Roman" w:hAnsi="Times New Roman" w:cs="Times New Roman"/>
          <w:b/>
          <w:sz w:val="22"/>
          <w:szCs w:val="22"/>
        </w:rPr>
      </w:pPr>
    </w:p>
    <w:p w14:paraId="26C7CC1A" w14:textId="77777777" w:rsidR="008F6CD3" w:rsidRPr="009A3BBF" w:rsidRDefault="008F6CD3" w:rsidP="005C7F04">
      <w:pPr>
        <w:contextualSpacing/>
        <w:jc w:val="center"/>
        <w:rPr>
          <w:rFonts w:ascii="Times New Roman" w:hAnsi="Times New Roman" w:cs="Times New Roman"/>
          <w:b/>
          <w:sz w:val="22"/>
          <w:szCs w:val="22"/>
        </w:rPr>
      </w:pPr>
      <w:r w:rsidRPr="009A3BBF">
        <w:rPr>
          <w:rFonts w:ascii="Times New Roman" w:hAnsi="Times New Roman" w:cs="Times New Roman"/>
          <w:b/>
          <w:sz w:val="22"/>
          <w:szCs w:val="22"/>
        </w:rPr>
        <w:t xml:space="preserve">Information clause </w:t>
      </w:r>
    </w:p>
    <w:p w14:paraId="59EDBF43" w14:textId="77777777" w:rsidR="008F6CD3" w:rsidRPr="009A3BBF" w:rsidRDefault="008F6CD3" w:rsidP="005C7F04">
      <w:pPr>
        <w:contextualSpacing/>
        <w:jc w:val="both"/>
        <w:rPr>
          <w:rFonts w:ascii="Times New Roman" w:hAnsi="Times New Roman" w:cs="Times New Roman"/>
          <w:sz w:val="22"/>
          <w:szCs w:val="22"/>
        </w:rPr>
      </w:pPr>
      <w:r w:rsidRPr="009A3BBF">
        <w:rPr>
          <w:rFonts w:ascii="Times New Roman" w:hAnsi="Times New Roman" w:cs="Times New Roman"/>
          <w:sz w:val="22"/>
          <w:szCs w:val="22"/>
        </w:rPr>
        <w:t xml:space="preserve">Pursuant to </w:t>
      </w:r>
      <w:r w:rsidRPr="009A3BBF">
        <w:rPr>
          <w:rFonts w:ascii="Times New Roman" w:hAnsi="Times New Roman" w:cs="Times New Roman"/>
          <w:sz w:val="22"/>
          <w:szCs w:val="22"/>
          <w:shd w:val="clear" w:color="auto" w:fill="FFFFFF"/>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please be informed that:</w:t>
      </w:r>
    </w:p>
    <w:p w14:paraId="10CF4190" w14:textId="77777777" w:rsidR="008F6CD3" w:rsidRPr="009A3BBF" w:rsidRDefault="008F6CD3" w:rsidP="005C7F04">
      <w:pPr>
        <w:pStyle w:val="Akapitzlist"/>
        <w:widowControl/>
        <w:numPr>
          <w:ilvl w:val="0"/>
          <w:numId w:val="70"/>
        </w:numPr>
        <w:autoSpaceDE/>
        <w:autoSpaceDN/>
        <w:adjustRightInd/>
        <w:ind w:left="0" w:hanging="284"/>
        <w:contextualSpacing/>
        <w:jc w:val="both"/>
        <w:rPr>
          <w:rFonts w:ascii="Times New Roman" w:hAnsi="Times New Roman"/>
          <w:sz w:val="22"/>
          <w:szCs w:val="22"/>
        </w:rPr>
      </w:pPr>
      <w:r w:rsidRPr="009A3BBF">
        <w:rPr>
          <w:rFonts w:ascii="Times New Roman" w:hAnsi="Times New Roman"/>
          <w:sz w:val="22"/>
          <w:szCs w:val="22"/>
        </w:rPr>
        <w:t xml:space="preserve">The controller of your personal data is PIT-RADWAR S.A. with its registered office in Warsaw, ul. </w:t>
      </w:r>
      <w:proofErr w:type="spellStart"/>
      <w:r w:rsidRPr="009A3BBF">
        <w:rPr>
          <w:rFonts w:ascii="Times New Roman" w:hAnsi="Times New Roman"/>
          <w:sz w:val="22"/>
          <w:szCs w:val="22"/>
        </w:rPr>
        <w:t>Poligonowa</w:t>
      </w:r>
      <w:proofErr w:type="spellEnd"/>
      <w:r w:rsidRPr="009A3BBF">
        <w:rPr>
          <w:rFonts w:ascii="Times New Roman" w:hAnsi="Times New Roman"/>
          <w:sz w:val="22"/>
          <w:szCs w:val="22"/>
        </w:rPr>
        <w:t xml:space="preserve"> 30, 04-051 Warszawa.</w:t>
      </w:r>
    </w:p>
    <w:p w14:paraId="7A12EB14" w14:textId="77777777" w:rsidR="008F6CD3" w:rsidRPr="009A3BBF" w:rsidRDefault="008F6CD3" w:rsidP="005C7F04">
      <w:pPr>
        <w:pStyle w:val="Akapitzlist"/>
        <w:widowControl/>
        <w:numPr>
          <w:ilvl w:val="0"/>
          <w:numId w:val="70"/>
        </w:numPr>
        <w:autoSpaceDE/>
        <w:autoSpaceDN/>
        <w:adjustRightInd/>
        <w:ind w:left="0" w:hanging="284"/>
        <w:contextualSpacing/>
        <w:jc w:val="both"/>
        <w:rPr>
          <w:rFonts w:ascii="Times New Roman" w:hAnsi="Times New Roman"/>
          <w:sz w:val="22"/>
          <w:szCs w:val="22"/>
        </w:rPr>
      </w:pPr>
      <w:r w:rsidRPr="009A3BBF">
        <w:rPr>
          <w:rFonts w:ascii="Times New Roman" w:hAnsi="Times New Roman"/>
          <w:sz w:val="22"/>
          <w:szCs w:val="22"/>
        </w:rPr>
        <w:t xml:space="preserve">In any matters related to the protection of personal data at PIT-RADWAR S.A., you may contact the Chief Data Protection Specialist by calling at </w:t>
      </w:r>
      <w:r w:rsidRPr="009A3BBF">
        <w:rPr>
          <w:rFonts w:ascii="Times New Roman" w:hAnsi="Times New Roman"/>
          <w:b/>
          <w:sz w:val="22"/>
          <w:szCs w:val="22"/>
        </w:rPr>
        <w:t>22 540 22 02</w:t>
      </w:r>
      <w:r w:rsidRPr="009A3BBF">
        <w:rPr>
          <w:rFonts w:ascii="Times New Roman" w:hAnsi="Times New Roman"/>
          <w:sz w:val="22"/>
          <w:szCs w:val="22"/>
        </w:rPr>
        <w:t xml:space="preserve"> or via electronic mail: </w:t>
      </w:r>
      <w:r w:rsidRPr="009A3BBF">
        <w:rPr>
          <w:rFonts w:ascii="Times New Roman" w:hAnsi="Times New Roman"/>
          <w:b/>
          <w:sz w:val="22"/>
          <w:szCs w:val="22"/>
        </w:rPr>
        <w:t>dane.osobowe@pitradwar.com</w:t>
      </w:r>
      <w:r w:rsidRPr="009A3BBF">
        <w:rPr>
          <w:rFonts w:ascii="Times New Roman" w:hAnsi="Times New Roman"/>
          <w:sz w:val="22"/>
          <w:szCs w:val="22"/>
        </w:rPr>
        <w:t>.</w:t>
      </w:r>
    </w:p>
    <w:p w14:paraId="42D16031" w14:textId="77777777" w:rsidR="008F6CD3" w:rsidRPr="009A3BBF" w:rsidRDefault="008F6CD3" w:rsidP="005C7F04">
      <w:pPr>
        <w:pStyle w:val="Akapitzlist"/>
        <w:widowControl/>
        <w:numPr>
          <w:ilvl w:val="0"/>
          <w:numId w:val="70"/>
        </w:numPr>
        <w:autoSpaceDE/>
        <w:autoSpaceDN/>
        <w:adjustRightInd/>
        <w:ind w:left="0" w:hanging="284"/>
        <w:contextualSpacing/>
        <w:jc w:val="both"/>
        <w:rPr>
          <w:rFonts w:ascii="Times New Roman" w:hAnsi="Times New Roman"/>
          <w:sz w:val="22"/>
          <w:szCs w:val="22"/>
        </w:rPr>
      </w:pPr>
      <w:r w:rsidRPr="009A3BBF">
        <w:rPr>
          <w:rFonts w:ascii="Times New Roman" w:hAnsi="Times New Roman"/>
          <w:sz w:val="22"/>
          <w:szCs w:val="22"/>
        </w:rPr>
        <w:t xml:space="preserve">Your personal data shall be processed pursuant to points c and f of Article 6(1) with the aim of performing the contract, to the necessary (minimum) scope to guarantee proper operations for the following purposes: The fulfilment of tax obligations </w:t>
      </w:r>
      <w:r w:rsidRPr="009A3BBF">
        <w:rPr>
          <w:rFonts w:ascii="Times New Roman" w:hAnsi="Times New Roman"/>
          <w:b/>
          <w:bCs/>
          <w:sz w:val="22"/>
          <w:szCs w:val="22"/>
        </w:rPr>
        <w:t>–</w:t>
      </w:r>
      <w:r w:rsidRPr="009A3BBF">
        <w:rPr>
          <w:rFonts w:ascii="Times New Roman" w:hAnsi="Times New Roman"/>
          <w:sz w:val="22"/>
          <w:szCs w:val="22"/>
        </w:rPr>
        <w:t xml:space="preserve"> to fulfil obligations arising from tax laws, in particular the General Tax Law, the Corporate Income Tax Act, the Act on Goods and Services Tax, and other tax regulations - for 5 years starting from the end of the calendar year in which a given event occurs (legal basis: Point c of Article 6 (1) of the GDPR). Exercise or defence of legal claims for the purposes of the legitimate interests pursued by the controller, consisting in the exercise of property and non-property rights or the defence of legal claims against the controller pursuant to general legal provisions, in particular the Civil Code </w:t>
      </w:r>
      <w:r w:rsidR="00D00B90" w:rsidRPr="009A3BBF">
        <w:rPr>
          <w:rFonts w:ascii="Times New Roman" w:hAnsi="Times New Roman"/>
          <w:sz w:val="22"/>
          <w:szCs w:val="22"/>
        </w:rPr>
        <w:t>–</w:t>
      </w:r>
      <w:r w:rsidRPr="009A3BBF">
        <w:rPr>
          <w:rFonts w:ascii="Times New Roman" w:hAnsi="Times New Roman"/>
          <w:sz w:val="22"/>
          <w:szCs w:val="22"/>
        </w:rPr>
        <w:t xml:space="preserve"> for 3 years after the end of cooperation, and in the event of pending proceedings, until it is concluded with a final and binding ruling, or until the statute of limitations on relevant claims expires (legal basis: point f of Article 6(1) of the GDPR).</w:t>
      </w:r>
    </w:p>
    <w:p w14:paraId="75641070" w14:textId="77777777" w:rsidR="008F6CD3" w:rsidRPr="009A3BBF" w:rsidRDefault="008F6CD3" w:rsidP="005C7F04">
      <w:pPr>
        <w:pStyle w:val="Akapitzlist"/>
        <w:widowControl/>
        <w:numPr>
          <w:ilvl w:val="0"/>
          <w:numId w:val="70"/>
        </w:numPr>
        <w:autoSpaceDE/>
        <w:autoSpaceDN/>
        <w:adjustRightInd/>
        <w:ind w:left="0" w:hanging="284"/>
        <w:contextualSpacing/>
        <w:jc w:val="both"/>
        <w:rPr>
          <w:rFonts w:ascii="Times New Roman" w:hAnsi="Times New Roman"/>
          <w:sz w:val="22"/>
          <w:szCs w:val="22"/>
        </w:rPr>
      </w:pPr>
      <w:r w:rsidRPr="009A3BBF">
        <w:rPr>
          <w:rFonts w:ascii="Times New Roman" w:hAnsi="Times New Roman"/>
          <w:sz w:val="22"/>
          <w:szCs w:val="22"/>
        </w:rPr>
        <w:t xml:space="preserve">The recipient of your personal data is PIT-RADWAR S.A. which makes your data available if such obligation arises from the provisions of applicable law, </w:t>
      </w:r>
      <w:proofErr w:type="spellStart"/>
      <w:r w:rsidRPr="009A3BBF">
        <w:rPr>
          <w:rFonts w:ascii="Times New Roman" w:hAnsi="Times New Roman"/>
          <w:sz w:val="22"/>
          <w:szCs w:val="22"/>
        </w:rPr>
        <w:t>i.a.</w:t>
      </w:r>
      <w:proofErr w:type="spellEnd"/>
      <w:r w:rsidR="00D00B90" w:rsidRPr="009A3BBF">
        <w:rPr>
          <w:rFonts w:ascii="Times New Roman" w:hAnsi="Times New Roman"/>
          <w:sz w:val="22"/>
          <w:szCs w:val="22"/>
        </w:rPr>
        <w:t>,</w:t>
      </w:r>
      <w:r w:rsidRPr="009A3BBF">
        <w:rPr>
          <w:rFonts w:ascii="Times New Roman" w:hAnsi="Times New Roman"/>
          <w:sz w:val="22"/>
          <w:szCs w:val="22"/>
        </w:rPr>
        <w:t xml:space="preserve"> to the Social Insurance Institution (ZUS), National Revenue Administration (KAS), State Fund for the Rehabilitation of Disabled Persons (PFRON), court enforcement officers, State Labour Inspectorate (PIP), State Sanitary Inspectorate, other state bodies, the Police, the Military Police, Military Counter-Intelligence Service and other bodies authorised to control our operations, and a specialised armed security formation referred to in Article 5 (1) of the Act of 22 August 1997 on the Protection of People and Property.</w:t>
      </w:r>
    </w:p>
    <w:p w14:paraId="1AD79452" w14:textId="77777777" w:rsidR="008F6CD3" w:rsidRPr="009A3BBF" w:rsidRDefault="008F6CD3" w:rsidP="005C7F04">
      <w:pPr>
        <w:pStyle w:val="Default"/>
        <w:ind w:hanging="284"/>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5. Your personal data shall be processed for </w:t>
      </w:r>
      <w:r w:rsidR="00D00B90" w:rsidRPr="009A3BBF">
        <w:rPr>
          <w:rFonts w:ascii="Times New Roman" w:hAnsi="Times New Roman" w:cs="Times New Roman"/>
          <w:color w:val="auto"/>
          <w:sz w:val="22"/>
          <w:szCs w:val="22"/>
        </w:rPr>
        <w:t>a period required by law, i.e.,</w:t>
      </w:r>
    </w:p>
    <w:p w14:paraId="5B61DC8A" w14:textId="77777777" w:rsidR="008F6CD3" w:rsidRPr="009A3BBF" w:rsidRDefault="008F6CD3" w:rsidP="005C7F04">
      <w:pPr>
        <w:pStyle w:val="Default"/>
        <w:numPr>
          <w:ilvl w:val="0"/>
          <w:numId w:val="71"/>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to secure or exercise potential cl</w:t>
      </w:r>
      <w:r w:rsidR="00D00B90" w:rsidRPr="009A3BBF">
        <w:rPr>
          <w:rFonts w:ascii="Times New Roman" w:hAnsi="Times New Roman" w:cs="Times New Roman"/>
          <w:color w:val="auto"/>
          <w:sz w:val="22"/>
          <w:szCs w:val="22"/>
        </w:rPr>
        <w:t>aims arising from the Contract,</w:t>
      </w:r>
    </w:p>
    <w:p w14:paraId="5456704D" w14:textId="77777777" w:rsidR="008F6CD3" w:rsidRPr="009A3BBF" w:rsidRDefault="008F6CD3" w:rsidP="005C7F04">
      <w:pPr>
        <w:pStyle w:val="Default"/>
        <w:numPr>
          <w:ilvl w:val="0"/>
          <w:numId w:val="71"/>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to comply with the legal obligations imposed on the Controller (arising, for instance</w:t>
      </w:r>
      <w:r w:rsidR="00D00B90" w:rsidRPr="009A3BBF">
        <w:rPr>
          <w:rFonts w:ascii="Times New Roman" w:hAnsi="Times New Roman" w:cs="Times New Roman"/>
          <w:color w:val="auto"/>
          <w:sz w:val="22"/>
          <w:szCs w:val="22"/>
        </w:rPr>
        <w:t>, from accounting or tax laws).</w:t>
      </w:r>
    </w:p>
    <w:p w14:paraId="131F0F78" w14:textId="77777777" w:rsidR="008F6CD3" w:rsidRPr="009A3BBF" w:rsidRDefault="008F6CD3" w:rsidP="005C7F04">
      <w:pPr>
        <w:pStyle w:val="Default"/>
        <w:contextualSpacing/>
        <w:jc w:val="both"/>
        <w:rPr>
          <w:rFonts w:ascii="Times New Roman" w:hAnsi="Times New Roman" w:cs="Times New Roman"/>
          <w:color w:val="auto"/>
          <w:sz w:val="22"/>
          <w:szCs w:val="22"/>
        </w:rPr>
      </w:pPr>
    </w:p>
    <w:p w14:paraId="29A12BBD" w14:textId="77777777" w:rsidR="008F6CD3" w:rsidRPr="009A3BBF" w:rsidRDefault="008F6CD3" w:rsidP="005C7F04">
      <w:pPr>
        <w:pStyle w:val="Default"/>
        <w:ind w:hanging="284"/>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6. You have the right to request access to your data, and the right to request rectification, erasure, restriction of processing, and</w:t>
      </w:r>
      <w:r w:rsidR="00F4547D" w:rsidRPr="009A3BBF">
        <w:rPr>
          <w:rFonts w:ascii="Times New Roman" w:hAnsi="Times New Roman" w:cs="Times New Roman"/>
          <w:color w:val="auto"/>
          <w:sz w:val="22"/>
          <w:szCs w:val="22"/>
        </w:rPr>
        <w:t xml:space="preserve"> the right</w:t>
      </w:r>
      <w:r w:rsidRPr="009A3BBF">
        <w:rPr>
          <w:rFonts w:ascii="Times New Roman" w:hAnsi="Times New Roman" w:cs="Times New Roman"/>
          <w:color w:val="auto"/>
          <w:sz w:val="22"/>
          <w:szCs w:val="22"/>
        </w:rPr>
        <w:t xml:space="preserve"> to data portability, the right to object to processing, and if the data is processes based on a consent: the right to withdraw your consent at any time, without affecting the lawfulness of processing based on</w:t>
      </w:r>
      <w:r w:rsidR="00D00B90" w:rsidRPr="009A3BBF">
        <w:rPr>
          <w:rFonts w:ascii="Times New Roman" w:hAnsi="Times New Roman" w:cs="Times New Roman"/>
          <w:color w:val="auto"/>
          <w:sz w:val="22"/>
          <w:szCs w:val="22"/>
        </w:rPr>
        <w:t xml:space="preserve"> consent before its withdrawal.</w:t>
      </w:r>
    </w:p>
    <w:p w14:paraId="2717AD88" w14:textId="77777777" w:rsidR="00F4547D" w:rsidRPr="009A3BBF" w:rsidRDefault="00F4547D" w:rsidP="005C7F04">
      <w:pPr>
        <w:pStyle w:val="Default"/>
        <w:ind w:hanging="284"/>
        <w:contextualSpacing/>
        <w:jc w:val="both"/>
        <w:rPr>
          <w:rFonts w:ascii="Times New Roman" w:hAnsi="Times New Roman" w:cs="Times New Roman"/>
          <w:color w:val="auto"/>
          <w:sz w:val="22"/>
          <w:szCs w:val="22"/>
        </w:rPr>
      </w:pPr>
    </w:p>
    <w:p w14:paraId="5268F2E7" w14:textId="77777777" w:rsidR="008F6CD3" w:rsidRPr="009A3BBF" w:rsidRDefault="00F4547D" w:rsidP="005C7F04">
      <w:pPr>
        <w:pStyle w:val="Default"/>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You have the right to:</w:t>
      </w:r>
    </w:p>
    <w:p w14:paraId="1F3B601C" w14:textId="77777777" w:rsidR="008F6CD3" w:rsidRPr="009A3BBF" w:rsidRDefault="008F6CD3" w:rsidP="005C7F04">
      <w:pPr>
        <w:pStyle w:val="Default"/>
        <w:numPr>
          <w:ilvl w:val="0"/>
          <w:numId w:val="72"/>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access the contents of yo</w:t>
      </w:r>
      <w:r w:rsidR="00F4547D" w:rsidRPr="009A3BBF">
        <w:rPr>
          <w:rFonts w:ascii="Times New Roman" w:hAnsi="Times New Roman" w:cs="Times New Roman"/>
          <w:color w:val="auto"/>
          <w:sz w:val="22"/>
          <w:szCs w:val="22"/>
        </w:rPr>
        <w:t>ur data – to obtain Controller’s</w:t>
      </w:r>
      <w:r w:rsidRPr="009A3BBF">
        <w:rPr>
          <w:rFonts w:ascii="Times New Roman" w:hAnsi="Times New Roman" w:cs="Times New Roman"/>
          <w:color w:val="auto"/>
          <w:sz w:val="22"/>
          <w:szCs w:val="22"/>
        </w:rPr>
        <w:t xml:space="preserve"> confirmation whether or not your data is being processed. If the data of the data subject are processed, the data subject has the right to request access to the data and to the following information: the purposes of the processing, the categories of personal data concerned, the recipients or categories of recipient to whom the personal data have been or will be disclosed, the period for which the personal data will be stored, or the criteria used to determine that period, the right to request rectification or erasure of personal data or restriction of processing of personal data concerning the data subject or to object to such processing (Article 15 of the GDPR); </w:t>
      </w:r>
    </w:p>
    <w:p w14:paraId="43E2E3FE" w14:textId="77777777" w:rsidR="008F6CD3" w:rsidRPr="009A3BBF" w:rsidRDefault="008F6CD3" w:rsidP="005C7F04">
      <w:pPr>
        <w:pStyle w:val="Default"/>
        <w:numPr>
          <w:ilvl w:val="0"/>
          <w:numId w:val="72"/>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obtain a copy of your personal data – the provision of a copy of data undergoing processing, whereas the first copy is free-of-charge and the controller may charge a reasonable fee based on administrative costs for any further copi</w:t>
      </w:r>
      <w:r w:rsidR="00F4547D" w:rsidRPr="009A3BBF">
        <w:rPr>
          <w:rFonts w:ascii="Times New Roman" w:hAnsi="Times New Roman" w:cs="Times New Roman"/>
          <w:color w:val="auto"/>
          <w:sz w:val="22"/>
          <w:szCs w:val="22"/>
        </w:rPr>
        <w:t>es (Article 15(3) of the GDPR);</w:t>
      </w:r>
    </w:p>
    <w:p w14:paraId="72516E99" w14:textId="77777777" w:rsidR="008F6CD3" w:rsidRPr="009A3BBF" w:rsidRDefault="008F6CD3" w:rsidP="005C7F04">
      <w:pPr>
        <w:pStyle w:val="Default"/>
        <w:numPr>
          <w:ilvl w:val="0"/>
          <w:numId w:val="72"/>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rectification </w:t>
      </w:r>
      <w:r w:rsidRPr="009A3BBF">
        <w:rPr>
          <w:rFonts w:ascii="Times New Roman" w:hAnsi="Times New Roman" w:cs="Times New Roman"/>
          <w:b/>
          <w:bCs/>
          <w:color w:val="auto"/>
          <w:sz w:val="22"/>
          <w:szCs w:val="22"/>
        </w:rPr>
        <w:t>–</w:t>
      </w:r>
      <w:r w:rsidRPr="009A3BBF">
        <w:rPr>
          <w:rFonts w:ascii="Times New Roman" w:hAnsi="Times New Roman" w:cs="Times New Roman"/>
          <w:color w:val="auto"/>
          <w:sz w:val="22"/>
          <w:szCs w:val="22"/>
        </w:rPr>
        <w:t xml:space="preserve"> the right to request rectification of inaccurate or incomplete data concerning the data contr</w:t>
      </w:r>
      <w:r w:rsidR="00F4547D" w:rsidRPr="009A3BBF">
        <w:rPr>
          <w:rFonts w:ascii="Times New Roman" w:hAnsi="Times New Roman" w:cs="Times New Roman"/>
          <w:color w:val="auto"/>
          <w:sz w:val="22"/>
          <w:szCs w:val="22"/>
        </w:rPr>
        <w:t>oller (Article 16 of the GDPR);</w:t>
      </w:r>
    </w:p>
    <w:p w14:paraId="390CCFEE" w14:textId="77777777" w:rsidR="008F6CD3" w:rsidRPr="009A3BBF" w:rsidRDefault="008F6CD3" w:rsidP="005C7F04">
      <w:pPr>
        <w:pStyle w:val="Default"/>
        <w:numPr>
          <w:ilvl w:val="0"/>
          <w:numId w:val="72"/>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erasure of data </w:t>
      </w:r>
      <w:r w:rsidRPr="009A3BBF">
        <w:rPr>
          <w:rFonts w:ascii="Times New Roman" w:hAnsi="Times New Roman" w:cs="Times New Roman"/>
          <w:b/>
          <w:bCs/>
          <w:color w:val="auto"/>
          <w:sz w:val="22"/>
          <w:szCs w:val="22"/>
        </w:rPr>
        <w:t>–</w:t>
      </w:r>
      <w:r w:rsidRPr="009A3BBF">
        <w:rPr>
          <w:rFonts w:ascii="Times New Roman" w:hAnsi="Times New Roman" w:cs="Times New Roman"/>
          <w:color w:val="auto"/>
          <w:sz w:val="22"/>
          <w:szCs w:val="22"/>
        </w:rPr>
        <w:t xml:space="preserve"> the right to request erasure of personal data where there is no legal ground for processing or the data </w:t>
      </w:r>
      <w:r w:rsidR="00F4547D" w:rsidRPr="009A3BBF">
        <w:rPr>
          <w:rFonts w:ascii="Times New Roman" w:hAnsi="Times New Roman" w:cs="Times New Roman"/>
          <w:color w:val="auto"/>
          <w:sz w:val="22"/>
          <w:szCs w:val="22"/>
        </w:rPr>
        <w:t>is</w:t>
      </w:r>
      <w:r w:rsidRPr="009A3BBF">
        <w:rPr>
          <w:rFonts w:ascii="Times New Roman" w:hAnsi="Times New Roman" w:cs="Times New Roman"/>
          <w:color w:val="auto"/>
          <w:sz w:val="22"/>
          <w:szCs w:val="22"/>
        </w:rPr>
        <w:t xml:space="preserve"> no longer necessary in relation to the purposes for which </w:t>
      </w:r>
      <w:r w:rsidR="00F4547D" w:rsidRPr="009A3BBF">
        <w:rPr>
          <w:rFonts w:ascii="Times New Roman" w:hAnsi="Times New Roman" w:cs="Times New Roman"/>
          <w:color w:val="auto"/>
          <w:sz w:val="22"/>
          <w:szCs w:val="22"/>
        </w:rPr>
        <w:t>it was</w:t>
      </w:r>
      <w:r w:rsidRPr="009A3BBF">
        <w:rPr>
          <w:rFonts w:ascii="Times New Roman" w:hAnsi="Times New Roman" w:cs="Times New Roman"/>
          <w:color w:val="auto"/>
          <w:sz w:val="22"/>
          <w:szCs w:val="22"/>
        </w:rPr>
        <w:t xml:space="preserve"> proc</w:t>
      </w:r>
      <w:r w:rsidR="00F4547D" w:rsidRPr="009A3BBF">
        <w:rPr>
          <w:rFonts w:ascii="Times New Roman" w:hAnsi="Times New Roman" w:cs="Times New Roman"/>
          <w:color w:val="auto"/>
          <w:sz w:val="22"/>
          <w:szCs w:val="22"/>
        </w:rPr>
        <w:t>essed (Article 17 of the GDPR);</w:t>
      </w:r>
    </w:p>
    <w:p w14:paraId="3B91AA1D" w14:textId="77777777" w:rsidR="008F6CD3" w:rsidRPr="009A3BBF" w:rsidRDefault="008F6CD3" w:rsidP="005C7F04">
      <w:pPr>
        <w:pStyle w:val="Default"/>
        <w:numPr>
          <w:ilvl w:val="0"/>
          <w:numId w:val="72"/>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restriction of processing </w:t>
      </w:r>
      <w:r w:rsidRPr="009A3BBF">
        <w:rPr>
          <w:rFonts w:ascii="Times New Roman" w:hAnsi="Times New Roman" w:cs="Times New Roman"/>
          <w:b/>
          <w:bCs/>
          <w:color w:val="auto"/>
          <w:sz w:val="22"/>
          <w:szCs w:val="22"/>
        </w:rPr>
        <w:t>–</w:t>
      </w:r>
      <w:r w:rsidRPr="009A3BBF">
        <w:rPr>
          <w:rFonts w:ascii="Times New Roman" w:hAnsi="Times New Roman" w:cs="Times New Roman"/>
          <w:color w:val="auto"/>
          <w:sz w:val="22"/>
          <w:szCs w:val="22"/>
        </w:rPr>
        <w:t xml:space="preserve"> the right to request rest</w:t>
      </w:r>
      <w:r w:rsidR="00F4547D" w:rsidRPr="009A3BBF">
        <w:rPr>
          <w:rFonts w:ascii="Times New Roman" w:hAnsi="Times New Roman" w:cs="Times New Roman"/>
          <w:color w:val="auto"/>
          <w:sz w:val="22"/>
          <w:szCs w:val="22"/>
        </w:rPr>
        <w:t>riction of personal data</w:t>
      </w:r>
      <w:r w:rsidRPr="009A3BBF">
        <w:rPr>
          <w:rFonts w:ascii="Times New Roman" w:hAnsi="Times New Roman" w:cs="Times New Roman"/>
          <w:color w:val="auto"/>
          <w:sz w:val="22"/>
          <w:szCs w:val="22"/>
        </w:rPr>
        <w:t xml:space="preserve"> processing (Article 18 of the GDPR);</w:t>
      </w:r>
    </w:p>
    <w:p w14:paraId="5E37ED68" w14:textId="77777777" w:rsidR="008F6CD3" w:rsidRPr="009A3BBF" w:rsidRDefault="008F6CD3" w:rsidP="005C7F04">
      <w:pPr>
        <w:pStyle w:val="Default"/>
        <w:numPr>
          <w:ilvl w:val="0"/>
          <w:numId w:val="73"/>
        </w:numPr>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object </w:t>
      </w:r>
      <w:r w:rsidRPr="009A3BBF">
        <w:rPr>
          <w:rFonts w:ascii="Times New Roman" w:hAnsi="Times New Roman" w:cs="Times New Roman"/>
          <w:b/>
          <w:bCs/>
          <w:color w:val="auto"/>
          <w:sz w:val="22"/>
          <w:szCs w:val="22"/>
        </w:rPr>
        <w:t>–</w:t>
      </w:r>
      <w:r w:rsidRPr="009A3BBF">
        <w:rPr>
          <w:rFonts w:ascii="Times New Roman" w:hAnsi="Times New Roman" w:cs="Times New Roman"/>
          <w:color w:val="auto"/>
          <w:sz w:val="22"/>
          <w:szCs w:val="22"/>
        </w:rPr>
        <w:t xml:space="preserve"> the data subject’s right to object, on grounds relating to his or her particular situation, at any time to processing of personal data concerning him or her where processing is necessary for the purposes of the legitimate interests pursued by the controller, including profiling. The Controller shall review whether there are compelling legitimate grounds for the processing which override the interests, rights and freedoms of the data subject or for the establishment, exercise or defence of legal claims. If, according to the controller's assessment, the data subject's interests override the Controller's interests, the controller shall no</w:t>
      </w:r>
      <w:r w:rsidR="00F4547D" w:rsidRPr="009A3BBF">
        <w:rPr>
          <w:rFonts w:ascii="Times New Roman" w:hAnsi="Times New Roman" w:cs="Times New Roman"/>
          <w:color w:val="auto"/>
          <w:sz w:val="22"/>
          <w:szCs w:val="22"/>
        </w:rPr>
        <w:t xml:space="preserve"> </w:t>
      </w:r>
      <w:r w:rsidRPr="009A3BBF">
        <w:rPr>
          <w:rFonts w:ascii="Times New Roman" w:hAnsi="Times New Roman" w:cs="Times New Roman"/>
          <w:color w:val="auto"/>
          <w:sz w:val="22"/>
          <w:szCs w:val="22"/>
        </w:rPr>
        <w:t xml:space="preserve">longer process the data for such purposes (Article 21 of the GDPR). </w:t>
      </w:r>
    </w:p>
    <w:p w14:paraId="229B8494" w14:textId="77777777" w:rsidR="008F6CD3" w:rsidRPr="009A3BBF" w:rsidRDefault="008F6CD3" w:rsidP="005C7F04">
      <w:pPr>
        <w:pStyle w:val="Default"/>
        <w:contextualSpacing/>
        <w:jc w:val="both"/>
        <w:rPr>
          <w:rFonts w:ascii="Times New Roman" w:hAnsi="Times New Roman" w:cs="Times New Roman"/>
          <w:color w:val="auto"/>
          <w:sz w:val="22"/>
          <w:szCs w:val="22"/>
        </w:rPr>
      </w:pPr>
    </w:p>
    <w:p w14:paraId="4339D46B" w14:textId="77777777" w:rsidR="008F6CD3" w:rsidRPr="009A3BBF" w:rsidRDefault="008F6CD3" w:rsidP="005C7F04">
      <w:pPr>
        <w:pStyle w:val="Default"/>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To exercise the aforementioned rights, the data subject should contact the Controller or its Ch</w:t>
      </w:r>
      <w:r w:rsidR="00F4547D" w:rsidRPr="009A3BBF">
        <w:rPr>
          <w:rFonts w:ascii="Times New Roman" w:hAnsi="Times New Roman" w:cs="Times New Roman"/>
          <w:color w:val="auto"/>
          <w:sz w:val="22"/>
          <w:szCs w:val="22"/>
        </w:rPr>
        <w:t xml:space="preserve">ief Data Protection Specialist </w:t>
      </w:r>
      <w:r w:rsidRPr="009A3BBF">
        <w:rPr>
          <w:rFonts w:ascii="Times New Roman" w:hAnsi="Times New Roman" w:cs="Times New Roman"/>
          <w:color w:val="auto"/>
          <w:sz w:val="22"/>
          <w:szCs w:val="22"/>
        </w:rPr>
        <w:t xml:space="preserve">(contact details in points 1 and 2), and provide information about the right he or she wishes to exercise and </w:t>
      </w:r>
      <w:r w:rsidR="00F4547D" w:rsidRPr="009A3BBF">
        <w:rPr>
          <w:rFonts w:ascii="Times New Roman" w:hAnsi="Times New Roman" w:cs="Times New Roman"/>
          <w:color w:val="auto"/>
          <w:sz w:val="22"/>
          <w:szCs w:val="22"/>
        </w:rPr>
        <w:t>to what extent.</w:t>
      </w:r>
    </w:p>
    <w:p w14:paraId="1C96DE9F" w14:textId="77777777" w:rsidR="008F6CD3" w:rsidRPr="009A3BBF" w:rsidRDefault="008F6CD3" w:rsidP="005C7F04">
      <w:pPr>
        <w:pStyle w:val="Default"/>
        <w:contextualSpacing/>
        <w:jc w:val="both"/>
        <w:rPr>
          <w:rFonts w:ascii="Times New Roman" w:hAnsi="Times New Roman" w:cs="Times New Roman"/>
          <w:color w:val="auto"/>
          <w:sz w:val="22"/>
          <w:szCs w:val="22"/>
        </w:rPr>
      </w:pPr>
    </w:p>
    <w:p w14:paraId="62E733C1" w14:textId="77777777" w:rsidR="008F6CD3" w:rsidRPr="009A3BBF" w:rsidRDefault="008F6CD3" w:rsidP="005C7F04">
      <w:pPr>
        <w:pStyle w:val="Default"/>
        <w:ind w:left="284" w:hanging="568"/>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7.</w:t>
      </w:r>
      <w:r w:rsidR="00F4547D" w:rsidRPr="009A3BBF">
        <w:rPr>
          <w:rFonts w:ascii="Times New Roman" w:hAnsi="Times New Roman" w:cs="Times New Roman"/>
          <w:color w:val="auto"/>
          <w:sz w:val="22"/>
          <w:szCs w:val="22"/>
        </w:rPr>
        <w:t xml:space="preserve">  You do not have the right to:</w:t>
      </w:r>
    </w:p>
    <w:p w14:paraId="5AB96394" w14:textId="77777777" w:rsidR="008F6CD3" w:rsidRPr="009A3BBF" w:rsidRDefault="008F6CD3" w:rsidP="005C7F04">
      <w:pPr>
        <w:pStyle w:val="Default"/>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a) erasure of data in conjunction with Points (b), (d) or (e)</w:t>
      </w:r>
      <w:r w:rsidR="00F4547D" w:rsidRPr="009A3BBF">
        <w:rPr>
          <w:rFonts w:ascii="Times New Roman" w:hAnsi="Times New Roman" w:cs="Times New Roman"/>
          <w:color w:val="auto"/>
          <w:sz w:val="22"/>
          <w:szCs w:val="22"/>
        </w:rPr>
        <w:t xml:space="preserve"> of Article 17 (3) of the GDPR;</w:t>
      </w:r>
      <w:r w:rsidRPr="009A3BBF">
        <w:rPr>
          <w:rFonts w:ascii="Times New Roman" w:hAnsi="Times New Roman" w:cs="Times New Roman"/>
          <w:color w:val="auto"/>
          <w:sz w:val="22"/>
          <w:szCs w:val="22"/>
        </w:rPr>
        <w:t xml:space="preserve"> </w:t>
      </w:r>
    </w:p>
    <w:p w14:paraId="152E1742" w14:textId="77777777" w:rsidR="008F6CD3" w:rsidRPr="009A3BBF" w:rsidRDefault="008F6CD3" w:rsidP="005C7F04">
      <w:pPr>
        <w:pStyle w:val="Default"/>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 xml:space="preserve">b) data portability referred to in Article 20 of the GDPR; </w:t>
      </w:r>
    </w:p>
    <w:p w14:paraId="243F076F" w14:textId="77777777" w:rsidR="008F6CD3" w:rsidRPr="009A3BBF" w:rsidRDefault="008F6CD3" w:rsidP="005C7F04">
      <w:pPr>
        <w:pStyle w:val="Default"/>
        <w:contextualSpacing/>
        <w:jc w:val="both"/>
        <w:rPr>
          <w:rFonts w:ascii="Times New Roman" w:hAnsi="Times New Roman" w:cs="Times New Roman"/>
          <w:color w:val="auto"/>
          <w:sz w:val="22"/>
          <w:szCs w:val="22"/>
        </w:rPr>
      </w:pPr>
      <w:r w:rsidRPr="009A3BBF">
        <w:rPr>
          <w:rFonts w:ascii="Times New Roman" w:hAnsi="Times New Roman" w:cs="Times New Roman"/>
          <w:color w:val="auto"/>
          <w:sz w:val="22"/>
          <w:szCs w:val="22"/>
        </w:rPr>
        <w:t>c) object to data processing there the legal basis for the processing is a condition laid down in Point (c</w:t>
      </w:r>
      <w:r w:rsidR="00F4547D" w:rsidRPr="009A3BBF">
        <w:rPr>
          <w:rFonts w:ascii="Times New Roman" w:hAnsi="Times New Roman" w:cs="Times New Roman"/>
          <w:color w:val="auto"/>
          <w:sz w:val="22"/>
          <w:szCs w:val="22"/>
        </w:rPr>
        <w:t>) of Article 6 (1) of the GDPR.</w:t>
      </w:r>
    </w:p>
    <w:p w14:paraId="210CF99A" w14:textId="77777777" w:rsidR="008F6CD3" w:rsidRPr="009A3BBF" w:rsidRDefault="008F6CD3" w:rsidP="005C7F04">
      <w:pPr>
        <w:pStyle w:val="Akapitzlist"/>
        <w:widowControl/>
        <w:numPr>
          <w:ilvl w:val="0"/>
          <w:numId w:val="74"/>
        </w:numPr>
        <w:autoSpaceDE/>
        <w:autoSpaceDN/>
        <w:adjustRightInd/>
        <w:ind w:left="142" w:hanging="426"/>
        <w:contextualSpacing/>
        <w:jc w:val="both"/>
        <w:rPr>
          <w:rFonts w:ascii="Times New Roman" w:hAnsi="Times New Roman"/>
          <w:b/>
          <w:sz w:val="22"/>
          <w:szCs w:val="22"/>
        </w:rPr>
      </w:pPr>
      <w:r w:rsidRPr="009A3BBF">
        <w:rPr>
          <w:rFonts w:ascii="Times New Roman" w:hAnsi="Times New Roman"/>
          <w:sz w:val="22"/>
          <w:szCs w:val="22"/>
        </w:rPr>
        <w:t xml:space="preserve">If you consider that the processing of your personal data infringes the provisions of the GDPR, you have the right to lodge a complaint with the President of the Personal Data Protection Office. Address: Urząd </w:t>
      </w:r>
      <w:proofErr w:type="spellStart"/>
      <w:r w:rsidRPr="009A3BBF">
        <w:rPr>
          <w:rFonts w:ascii="Times New Roman" w:hAnsi="Times New Roman"/>
          <w:sz w:val="22"/>
          <w:szCs w:val="22"/>
        </w:rPr>
        <w:t>Ochrony</w:t>
      </w:r>
      <w:proofErr w:type="spellEnd"/>
      <w:r w:rsidRPr="009A3BBF">
        <w:rPr>
          <w:rFonts w:ascii="Times New Roman" w:hAnsi="Times New Roman"/>
          <w:sz w:val="22"/>
          <w:szCs w:val="22"/>
        </w:rPr>
        <w:t xml:space="preserve"> Danych </w:t>
      </w:r>
      <w:proofErr w:type="spellStart"/>
      <w:r w:rsidRPr="009A3BBF">
        <w:rPr>
          <w:rFonts w:ascii="Times New Roman" w:hAnsi="Times New Roman"/>
          <w:sz w:val="22"/>
          <w:szCs w:val="22"/>
        </w:rPr>
        <w:t>Osobowych</w:t>
      </w:r>
      <w:proofErr w:type="spellEnd"/>
      <w:r w:rsidRPr="009A3BBF">
        <w:rPr>
          <w:rFonts w:ascii="Times New Roman" w:hAnsi="Times New Roman"/>
          <w:sz w:val="22"/>
          <w:szCs w:val="22"/>
        </w:rPr>
        <w:t xml:space="preserve"> (Personal Data Protection Office), </w:t>
      </w:r>
      <w:proofErr w:type="spellStart"/>
      <w:r w:rsidRPr="009A3BBF">
        <w:rPr>
          <w:rFonts w:ascii="Times New Roman" w:hAnsi="Times New Roman"/>
          <w:sz w:val="22"/>
          <w:szCs w:val="22"/>
        </w:rPr>
        <w:t>Stawki</w:t>
      </w:r>
      <w:proofErr w:type="spellEnd"/>
      <w:r w:rsidRPr="009A3BBF">
        <w:rPr>
          <w:rFonts w:ascii="Times New Roman" w:hAnsi="Times New Roman"/>
          <w:sz w:val="22"/>
          <w:szCs w:val="22"/>
        </w:rPr>
        <w:t xml:space="preserve"> 2, 00- 193 Warszawa, </w:t>
      </w:r>
      <w:r w:rsidR="00211E79">
        <w:rPr>
          <w:rFonts w:ascii="Times New Roman" w:hAnsi="Times New Roman"/>
          <w:sz w:val="22"/>
          <w:szCs w:val="22"/>
        </w:rPr>
        <w:t>p</w:t>
      </w:r>
      <w:r w:rsidRPr="009A3BBF">
        <w:rPr>
          <w:rFonts w:ascii="Times New Roman" w:hAnsi="Times New Roman"/>
          <w:sz w:val="22"/>
          <w:szCs w:val="22"/>
        </w:rPr>
        <w:t xml:space="preserve">hone: 22 531 03 00, </w:t>
      </w:r>
      <w:r w:rsidR="00211E79">
        <w:rPr>
          <w:rFonts w:ascii="Times New Roman" w:hAnsi="Times New Roman"/>
          <w:sz w:val="22"/>
          <w:szCs w:val="22"/>
        </w:rPr>
        <w:t>f</w:t>
      </w:r>
      <w:r w:rsidRPr="009A3BBF">
        <w:rPr>
          <w:rFonts w:ascii="Times New Roman" w:hAnsi="Times New Roman"/>
          <w:sz w:val="22"/>
          <w:szCs w:val="22"/>
        </w:rPr>
        <w:t xml:space="preserve">ax: 22 531 03 01 or via an electronic filing system available on </w:t>
      </w:r>
      <w:r w:rsidR="00F4547D" w:rsidRPr="00A5765F">
        <w:rPr>
          <w:rFonts w:ascii="Times New Roman" w:hAnsi="Times New Roman"/>
          <w:sz w:val="22"/>
          <w:szCs w:val="22"/>
        </w:rPr>
        <w:t>https://www.uodo.gov.pl/pl/p/kontakt.</w:t>
      </w:r>
    </w:p>
    <w:sectPr w:rsidR="008F6CD3" w:rsidRPr="009A3BBF" w:rsidSect="00250EB1">
      <w:headerReference w:type="default" r:id="rId15"/>
      <w:footerReference w:type="default" r:id="rId16"/>
      <w:pgSz w:w="11906" w:h="16838"/>
      <w:pgMar w:top="1701" w:right="1701" w:bottom="1701"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Beata Sękowska" w:date="2025-03-28T15:31:00Z" w:initials="BS">
    <w:p w14:paraId="547BCCE0" w14:textId="77777777" w:rsidR="00A35811" w:rsidRDefault="00A35811" w:rsidP="00A35811">
      <w:pPr>
        <w:pStyle w:val="Tekstkomentarza"/>
      </w:pPr>
      <w:r>
        <w:rPr>
          <w:rStyle w:val="Odwoaniedokomentarza"/>
        </w:rPr>
        <w:annotationRef/>
      </w:r>
      <w:r>
        <w:rPr>
          <w:color w:val="1F497D"/>
        </w:rPr>
        <w:t>To verify company's registration data</w:t>
      </w:r>
    </w:p>
  </w:comment>
  <w:comment w:id="25" w:author="Beata Sękowska" w:date="2025-04-09T08:55:00Z" w:initials="BS">
    <w:p w14:paraId="1661EE91" w14:textId="77777777" w:rsidR="00502913" w:rsidRDefault="00502913" w:rsidP="00502913">
      <w:pPr>
        <w:pStyle w:val="Tekstkomentarza"/>
      </w:pPr>
      <w:r>
        <w:rPr>
          <w:rStyle w:val="Odwoaniedokomentarza"/>
        </w:rPr>
        <w:annotationRef/>
      </w:r>
      <w:r>
        <w:rPr>
          <w:color w:val="3C4043"/>
          <w:highlight w:val="white"/>
        </w:rPr>
        <w:t>verified on the basis of the company registration documents. thank you.</w:t>
      </w:r>
      <w:r>
        <w:t xml:space="preserve"> </w:t>
      </w:r>
    </w:p>
  </w:comment>
  <w:comment w:id="236" w:author="Beata Sękowska" w:date="2025-03-28T15:30:00Z" w:initials="BS">
    <w:p w14:paraId="32709517" w14:textId="0DD92B74" w:rsidR="00A35811" w:rsidRDefault="00A35811" w:rsidP="00A35811">
      <w:pPr>
        <w:pStyle w:val="Tekstkomentarza"/>
      </w:pPr>
      <w:r>
        <w:rPr>
          <w:rStyle w:val="Odwoaniedokomentarza"/>
        </w:rPr>
        <w:annotationRef/>
      </w:r>
      <w:r>
        <w:rPr>
          <w:color w:val="111111"/>
        </w:rPr>
        <w:t>We have established the necessity to enter the penalty for failure to provide the security indicated in paragraph 7 </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47BCCE0" w15:done="0"/>
  <w15:commentEx w15:paraId="1661EE91" w15:paraIdParent="547BCCE0" w15:done="0"/>
  <w15:commentEx w15:paraId="327095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049D29" w16cex:dateUtc="2025-03-28T14:31:00Z"/>
  <w16cex:commentExtensible w16cex:durableId="795E03D8" w16cex:dateUtc="2025-04-09T06:55:00Z"/>
  <w16cex:commentExtensible w16cex:durableId="6D7DEB67" w16cex:dateUtc="2025-03-28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47BCCE0" w16cid:durableId="40049D29"/>
  <w16cid:commentId w16cid:paraId="1661EE91" w16cid:durableId="795E03D8"/>
  <w16cid:commentId w16cid:paraId="32709517" w16cid:durableId="6D7DEB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86055" w14:textId="77777777" w:rsidR="00406FA0" w:rsidRDefault="00406FA0" w:rsidP="008239F6">
      <w:r>
        <w:separator/>
      </w:r>
    </w:p>
  </w:endnote>
  <w:endnote w:type="continuationSeparator" w:id="0">
    <w:p w14:paraId="0299AC47" w14:textId="77777777" w:rsidR="00406FA0" w:rsidRDefault="00406FA0" w:rsidP="008239F6">
      <w:r>
        <w:continuationSeparator/>
      </w:r>
    </w:p>
  </w:endnote>
  <w:endnote w:type="continuationNotice" w:id="1">
    <w:p w14:paraId="39513013" w14:textId="77777777" w:rsidR="00406FA0" w:rsidRDefault="00406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FD041" w14:textId="77777777" w:rsidR="00891A82" w:rsidRPr="009A3BBF" w:rsidRDefault="00891A82">
    <w:pPr>
      <w:pStyle w:val="Stopka"/>
      <w:jc w:val="right"/>
      <w:rPr>
        <w:del w:id="306" w:author="Agata Siwak" w:date="2025-12-08T06:44:00Z" w16du:dateUtc="2025-12-08T05:44:00Z"/>
        <w:rFonts w:ascii="Times New Roman" w:hAnsi="Times New Roman" w:cs="Times New Roman"/>
        <w:sz w:val="22"/>
        <w:szCs w:val="22"/>
      </w:rPr>
    </w:pPr>
    <w:del w:id="307" w:author="Agata Siwak" w:date="2025-12-08T06:44:00Z" w16du:dateUtc="2025-12-08T05:44:00Z">
      <w:r w:rsidRPr="009A3BBF">
        <w:rPr>
          <w:rFonts w:ascii="Times New Roman" w:hAnsi="Times New Roman" w:cs="Times New Roman"/>
          <w:sz w:val="22"/>
          <w:szCs w:val="22"/>
        </w:rPr>
        <w:fldChar w:fldCharType="begin"/>
      </w:r>
      <w:r w:rsidRPr="009A3BBF">
        <w:rPr>
          <w:rFonts w:ascii="Times New Roman" w:hAnsi="Times New Roman" w:cs="Times New Roman"/>
          <w:sz w:val="22"/>
          <w:szCs w:val="22"/>
        </w:rPr>
        <w:delInstrText xml:space="preserve"> PAGE   \* MERGEFORMAT </w:delInstrText>
      </w:r>
      <w:r w:rsidRPr="009A3BBF">
        <w:rPr>
          <w:rFonts w:ascii="Times New Roman" w:hAnsi="Times New Roman" w:cs="Times New Roman"/>
          <w:sz w:val="22"/>
          <w:szCs w:val="22"/>
        </w:rPr>
        <w:fldChar w:fldCharType="separate"/>
      </w:r>
      <w:r w:rsidR="009701DD">
        <w:rPr>
          <w:rFonts w:ascii="Times New Roman" w:hAnsi="Times New Roman" w:cs="Times New Roman"/>
          <w:noProof/>
          <w:sz w:val="22"/>
          <w:szCs w:val="22"/>
        </w:rPr>
        <w:delText>35</w:delText>
      </w:r>
      <w:r w:rsidRPr="009A3BBF">
        <w:rPr>
          <w:rFonts w:ascii="Times New Roman" w:hAnsi="Times New Roman" w:cs="Times New Roman"/>
          <w:sz w:val="22"/>
          <w:szCs w:val="22"/>
        </w:rPr>
        <w:fldChar w:fldCharType="end"/>
      </w:r>
      <w:r w:rsidR="00184D84">
        <w:rPr>
          <w:rFonts w:ascii="Times New Roman" w:hAnsi="Times New Roman" w:cs="Times New Roman"/>
          <w:sz w:val="22"/>
          <w:szCs w:val="22"/>
        </w:rPr>
        <w:delText>/43</w:delText>
      </w:r>
    </w:del>
  </w:p>
  <w:p w14:paraId="78D9282F" w14:textId="7A354F03" w:rsidR="000C54B7" w:rsidRPr="000C54B7" w:rsidRDefault="000C54B7">
    <w:pPr>
      <w:pStyle w:val="Stopka"/>
      <w:jc w:val="right"/>
      <w:rPr>
        <w:ins w:id="308" w:author="Agata Siwak" w:date="2025-12-08T06:44:00Z" w16du:dateUtc="2025-12-08T05:44:00Z"/>
        <w:sz w:val="16"/>
        <w:szCs w:val="16"/>
      </w:rPr>
    </w:pPr>
    <w:ins w:id="309" w:author="Agata Siwak" w:date="2025-12-08T06:44:00Z" w16du:dateUtc="2025-12-08T05:44:00Z">
      <w:r w:rsidRPr="000C54B7">
        <w:rPr>
          <w:color w:val="4F81BD" w:themeColor="accent1"/>
          <w:sz w:val="16"/>
          <w:szCs w:val="16"/>
          <w:lang w:val="pl-PL"/>
        </w:rPr>
        <w:t xml:space="preserve">str. </w:t>
      </w:r>
      <w:r w:rsidRPr="000C54B7">
        <w:rPr>
          <w:color w:val="4F81BD" w:themeColor="accent1"/>
          <w:sz w:val="16"/>
          <w:szCs w:val="16"/>
        </w:rPr>
        <w:fldChar w:fldCharType="begin"/>
      </w:r>
      <w:r w:rsidRPr="000C54B7">
        <w:rPr>
          <w:color w:val="4F81BD" w:themeColor="accent1"/>
          <w:sz w:val="16"/>
          <w:szCs w:val="16"/>
        </w:rPr>
        <w:instrText>PAGE \ * arabskie</w:instrText>
      </w:r>
      <w:r w:rsidRPr="000C54B7">
        <w:rPr>
          <w:color w:val="4F81BD" w:themeColor="accent1"/>
          <w:sz w:val="16"/>
          <w:szCs w:val="16"/>
        </w:rPr>
        <w:fldChar w:fldCharType="separate"/>
      </w:r>
      <w:r w:rsidRPr="000C54B7">
        <w:rPr>
          <w:color w:val="4F81BD" w:themeColor="accent1"/>
          <w:sz w:val="16"/>
          <w:szCs w:val="16"/>
          <w:lang w:val="pl-PL"/>
        </w:rPr>
        <w:t>1</w:t>
      </w:r>
      <w:r w:rsidRPr="000C54B7">
        <w:rPr>
          <w:color w:val="4F81BD" w:themeColor="accent1"/>
          <w:sz w:val="16"/>
          <w:szCs w:val="16"/>
        </w:rPr>
        <w:fldChar w:fldCharType="end"/>
      </w:r>
      <w:r w:rsidRPr="000C54B7">
        <w:rPr>
          <w:color w:val="4F81BD" w:themeColor="accent1"/>
          <w:sz w:val="16"/>
          <w:szCs w:val="16"/>
        </w:rPr>
        <w:t xml:space="preserve">  </w:t>
      </w:r>
      <w:r w:rsidRPr="000C54B7">
        <w:rPr>
          <w:color w:val="4F81BD" w:themeColor="accent1"/>
          <w:sz w:val="16"/>
          <w:szCs w:val="16"/>
        </w:rPr>
        <w:tab/>
      </w:r>
      <w:r w:rsidRPr="000C54B7">
        <w:rPr>
          <w:color w:val="4F81BD" w:themeColor="accent1"/>
          <w:sz w:val="16"/>
          <w:szCs w:val="16"/>
        </w:rPr>
        <w:tab/>
      </w:r>
      <w:r w:rsidRPr="000C54B7">
        <w:rPr>
          <w:rFonts w:ascii="Times New Roman" w:hAnsi="Times New Roman" w:cs="Times New Roman"/>
          <w:snapToGrid w:val="0"/>
          <w:sz w:val="16"/>
          <w:szCs w:val="16"/>
        </w:rPr>
        <w:t>ZZ/25/02/000764</w:t>
      </w:r>
    </w:ins>
  </w:p>
  <w:p w14:paraId="7BFE9BFE" w14:textId="77777777" w:rsidR="003F3E12" w:rsidRPr="009A3BBF" w:rsidRDefault="003F3E12">
    <w:pPr>
      <w:pStyle w:val="Stopka"/>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6B981" w14:textId="77777777" w:rsidR="00406FA0" w:rsidRDefault="00406FA0" w:rsidP="008239F6">
      <w:r>
        <w:separator/>
      </w:r>
    </w:p>
  </w:footnote>
  <w:footnote w:type="continuationSeparator" w:id="0">
    <w:p w14:paraId="6D18F3B9" w14:textId="77777777" w:rsidR="00406FA0" w:rsidRDefault="00406FA0" w:rsidP="008239F6">
      <w:r>
        <w:continuationSeparator/>
      </w:r>
    </w:p>
  </w:footnote>
  <w:footnote w:type="continuationNotice" w:id="1">
    <w:p w14:paraId="60FA8054" w14:textId="77777777" w:rsidR="00406FA0" w:rsidRDefault="00406F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4D8BE" w14:textId="77777777" w:rsidR="00F95F3D" w:rsidRDefault="00F95F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7336"/>
    <w:multiLevelType w:val="hybridMultilevel"/>
    <w:tmpl w:val="FFFFFFFF"/>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1501B5D"/>
    <w:multiLevelType w:val="hybridMultilevel"/>
    <w:tmpl w:val="16EEEDCC"/>
    <w:lvl w:ilvl="0" w:tplc="7C42622E">
      <w:start w:val="2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16F3ED1"/>
    <w:multiLevelType w:val="hybridMultilevel"/>
    <w:tmpl w:val="9FD2AA86"/>
    <w:lvl w:ilvl="0" w:tplc="49B04462">
      <w:start w:val="1"/>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19F06C04">
      <w:numFmt w:val="bullet"/>
      <w:lvlText w:val="•"/>
      <w:lvlJc w:val="left"/>
      <w:pPr>
        <w:ind w:left="883" w:hanging="284"/>
      </w:pPr>
      <w:rPr>
        <w:rFonts w:hint="default"/>
        <w:lang w:val="pl-PL" w:eastAsia="en-US" w:bidi="ar-SA"/>
      </w:rPr>
    </w:lvl>
    <w:lvl w:ilvl="2" w:tplc="52A63E32">
      <w:numFmt w:val="bullet"/>
      <w:lvlText w:val="•"/>
      <w:lvlJc w:val="left"/>
      <w:pPr>
        <w:ind w:left="1366" w:hanging="284"/>
      </w:pPr>
      <w:rPr>
        <w:rFonts w:hint="default"/>
        <w:lang w:val="pl-PL" w:eastAsia="en-US" w:bidi="ar-SA"/>
      </w:rPr>
    </w:lvl>
    <w:lvl w:ilvl="3" w:tplc="52DC43A6">
      <w:numFmt w:val="bullet"/>
      <w:lvlText w:val="•"/>
      <w:lvlJc w:val="left"/>
      <w:pPr>
        <w:ind w:left="1849" w:hanging="284"/>
      </w:pPr>
      <w:rPr>
        <w:rFonts w:hint="default"/>
        <w:lang w:val="pl-PL" w:eastAsia="en-US" w:bidi="ar-SA"/>
      </w:rPr>
    </w:lvl>
    <w:lvl w:ilvl="4" w:tplc="9BB0401A">
      <w:numFmt w:val="bullet"/>
      <w:lvlText w:val="•"/>
      <w:lvlJc w:val="left"/>
      <w:pPr>
        <w:ind w:left="2332" w:hanging="284"/>
      </w:pPr>
      <w:rPr>
        <w:rFonts w:hint="default"/>
        <w:lang w:val="pl-PL" w:eastAsia="en-US" w:bidi="ar-SA"/>
      </w:rPr>
    </w:lvl>
    <w:lvl w:ilvl="5" w:tplc="8CE00758">
      <w:numFmt w:val="bullet"/>
      <w:lvlText w:val="•"/>
      <w:lvlJc w:val="left"/>
      <w:pPr>
        <w:ind w:left="2815" w:hanging="284"/>
      </w:pPr>
      <w:rPr>
        <w:rFonts w:hint="default"/>
        <w:lang w:val="pl-PL" w:eastAsia="en-US" w:bidi="ar-SA"/>
      </w:rPr>
    </w:lvl>
    <w:lvl w:ilvl="6" w:tplc="F56CF58A">
      <w:numFmt w:val="bullet"/>
      <w:lvlText w:val="•"/>
      <w:lvlJc w:val="left"/>
      <w:pPr>
        <w:ind w:left="3299" w:hanging="284"/>
      </w:pPr>
      <w:rPr>
        <w:rFonts w:hint="default"/>
        <w:lang w:val="pl-PL" w:eastAsia="en-US" w:bidi="ar-SA"/>
      </w:rPr>
    </w:lvl>
    <w:lvl w:ilvl="7" w:tplc="4FA28DF6">
      <w:numFmt w:val="bullet"/>
      <w:lvlText w:val="•"/>
      <w:lvlJc w:val="left"/>
      <w:pPr>
        <w:ind w:left="3782" w:hanging="284"/>
      </w:pPr>
      <w:rPr>
        <w:rFonts w:hint="default"/>
        <w:lang w:val="pl-PL" w:eastAsia="en-US" w:bidi="ar-SA"/>
      </w:rPr>
    </w:lvl>
    <w:lvl w:ilvl="8" w:tplc="A614DF10">
      <w:numFmt w:val="bullet"/>
      <w:lvlText w:val="•"/>
      <w:lvlJc w:val="left"/>
      <w:pPr>
        <w:ind w:left="4265" w:hanging="284"/>
      </w:pPr>
      <w:rPr>
        <w:rFonts w:hint="default"/>
        <w:lang w:val="pl-PL" w:eastAsia="en-US" w:bidi="ar-SA"/>
      </w:rPr>
    </w:lvl>
  </w:abstractNum>
  <w:abstractNum w:abstractNumId="3" w15:restartNumberingAfterBreak="0">
    <w:nsid w:val="01CF095A"/>
    <w:multiLevelType w:val="hybridMultilevel"/>
    <w:tmpl w:val="2DFA5DC2"/>
    <w:lvl w:ilvl="0" w:tplc="0198866A">
      <w:start w:val="16"/>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 w15:restartNumberingAfterBreak="0">
    <w:nsid w:val="02884CD9"/>
    <w:multiLevelType w:val="hybridMultilevel"/>
    <w:tmpl w:val="D97621E6"/>
    <w:lvl w:ilvl="0" w:tplc="0415000F">
      <w:start w:val="1"/>
      <w:numFmt w:val="decimal"/>
      <w:lvlText w:val="%1."/>
      <w:lvlJc w:val="left"/>
      <w:pPr>
        <w:ind w:left="720" w:hanging="360"/>
      </w:pPr>
    </w:lvl>
    <w:lvl w:ilvl="1" w:tplc="F654B0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AB330E"/>
    <w:multiLevelType w:val="hybridMultilevel"/>
    <w:tmpl w:val="9CD2A25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6D25FD3"/>
    <w:multiLevelType w:val="multilevel"/>
    <w:tmpl w:val="28A6C2F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9552698"/>
    <w:multiLevelType w:val="hybridMultilevel"/>
    <w:tmpl w:val="96BAF5F8"/>
    <w:lvl w:ilvl="0" w:tplc="D60887C8">
      <w:start w:val="1"/>
      <w:numFmt w:val="upperLetter"/>
      <w:lvlText w:val="%1."/>
      <w:lvlJc w:val="left"/>
      <w:pPr>
        <w:ind w:left="195" w:hanging="195"/>
      </w:pPr>
      <w:rPr>
        <w:rFonts w:ascii="Arial" w:eastAsia="Arial" w:hAnsi="Arial" w:cs="Arial" w:hint="default"/>
        <w:w w:val="99"/>
        <w:sz w:val="14"/>
        <w:szCs w:val="14"/>
        <w:lang w:val="pl-PL" w:eastAsia="en-US" w:bidi="ar-SA"/>
      </w:rPr>
    </w:lvl>
    <w:lvl w:ilvl="1" w:tplc="6404841A">
      <w:numFmt w:val="bullet"/>
      <w:lvlText w:val="•"/>
      <w:lvlJc w:val="left"/>
      <w:pPr>
        <w:ind w:left="707" w:hanging="195"/>
      </w:pPr>
      <w:rPr>
        <w:rFonts w:hint="default"/>
        <w:lang w:val="pl-PL" w:eastAsia="en-US" w:bidi="ar-SA"/>
      </w:rPr>
    </w:lvl>
    <w:lvl w:ilvl="2" w:tplc="386261B0">
      <w:numFmt w:val="bullet"/>
      <w:lvlText w:val="•"/>
      <w:lvlJc w:val="left"/>
      <w:pPr>
        <w:ind w:left="1218" w:hanging="195"/>
      </w:pPr>
      <w:rPr>
        <w:rFonts w:hint="default"/>
        <w:lang w:val="pl-PL" w:eastAsia="en-US" w:bidi="ar-SA"/>
      </w:rPr>
    </w:lvl>
    <w:lvl w:ilvl="3" w:tplc="0E8ECA80">
      <w:numFmt w:val="bullet"/>
      <w:lvlText w:val="•"/>
      <w:lvlJc w:val="left"/>
      <w:pPr>
        <w:ind w:left="1729" w:hanging="195"/>
      </w:pPr>
      <w:rPr>
        <w:rFonts w:hint="default"/>
        <w:lang w:val="pl-PL" w:eastAsia="en-US" w:bidi="ar-SA"/>
      </w:rPr>
    </w:lvl>
    <w:lvl w:ilvl="4" w:tplc="264CB492">
      <w:numFmt w:val="bullet"/>
      <w:lvlText w:val="•"/>
      <w:lvlJc w:val="left"/>
      <w:pPr>
        <w:ind w:left="2240" w:hanging="195"/>
      </w:pPr>
      <w:rPr>
        <w:rFonts w:hint="default"/>
        <w:lang w:val="pl-PL" w:eastAsia="en-US" w:bidi="ar-SA"/>
      </w:rPr>
    </w:lvl>
    <w:lvl w:ilvl="5" w:tplc="E7DA4EBE">
      <w:numFmt w:val="bullet"/>
      <w:lvlText w:val="•"/>
      <w:lvlJc w:val="left"/>
      <w:pPr>
        <w:ind w:left="2751" w:hanging="195"/>
      </w:pPr>
      <w:rPr>
        <w:rFonts w:hint="default"/>
        <w:lang w:val="pl-PL" w:eastAsia="en-US" w:bidi="ar-SA"/>
      </w:rPr>
    </w:lvl>
    <w:lvl w:ilvl="6" w:tplc="27ECE618">
      <w:numFmt w:val="bullet"/>
      <w:lvlText w:val="•"/>
      <w:lvlJc w:val="left"/>
      <w:pPr>
        <w:ind w:left="3263" w:hanging="195"/>
      </w:pPr>
      <w:rPr>
        <w:rFonts w:hint="default"/>
        <w:lang w:val="pl-PL" w:eastAsia="en-US" w:bidi="ar-SA"/>
      </w:rPr>
    </w:lvl>
    <w:lvl w:ilvl="7" w:tplc="DB201884">
      <w:numFmt w:val="bullet"/>
      <w:lvlText w:val="•"/>
      <w:lvlJc w:val="left"/>
      <w:pPr>
        <w:ind w:left="3774" w:hanging="195"/>
      </w:pPr>
      <w:rPr>
        <w:rFonts w:hint="default"/>
        <w:lang w:val="pl-PL" w:eastAsia="en-US" w:bidi="ar-SA"/>
      </w:rPr>
    </w:lvl>
    <w:lvl w:ilvl="8" w:tplc="E750A2E8">
      <w:numFmt w:val="bullet"/>
      <w:lvlText w:val="•"/>
      <w:lvlJc w:val="left"/>
      <w:pPr>
        <w:ind w:left="4285" w:hanging="195"/>
      </w:pPr>
      <w:rPr>
        <w:rFonts w:hint="default"/>
        <w:lang w:val="pl-PL" w:eastAsia="en-US" w:bidi="ar-SA"/>
      </w:rPr>
    </w:lvl>
  </w:abstractNum>
  <w:abstractNum w:abstractNumId="8" w15:restartNumberingAfterBreak="0">
    <w:nsid w:val="10611A62"/>
    <w:multiLevelType w:val="hybridMultilevel"/>
    <w:tmpl w:val="9B080960"/>
    <w:lvl w:ilvl="0" w:tplc="0415000F">
      <w:start w:val="8"/>
      <w:numFmt w:val="decimal"/>
      <w:lvlText w:val="%1."/>
      <w:lvlJc w:val="left"/>
      <w:pPr>
        <w:ind w:left="720" w:hanging="360"/>
      </w:pPr>
      <w:rPr>
        <w:rFonts w:ascii="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87A91"/>
    <w:multiLevelType w:val="hybridMultilevel"/>
    <w:tmpl w:val="DC507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17A7B"/>
    <w:multiLevelType w:val="hybridMultilevel"/>
    <w:tmpl w:val="A380F2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2140FC"/>
    <w:multiLevelType w:val="hybridMultilevel"/>
    <w:tmpl w:val="93327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270D58"/>
    <w:multiLevelType w:val="hybridMultilevel"/>
    <w:tmpl w:val="6E66BD98"/>
    <w:lvl w:ilvl="0" w:tplc="C48015D4">
      <w:start w:val="1"/>
      <w:numFmt w:val="decimal"/>
      <w:lvlText w:val="%1)"/>
      <w:lvlJc w:val="left"/>
      <w:pPr>
        <w:tabs>
          <w:tab w:val="num" w:pos="757"/>
        </w:tabs>
        <w:ind w:left="757" w:hanging="360"/>
      </w:pPr>
      <w:rPr>
        <w:rFonts w:hint="default"/>
        <w:i w:val="0"/>
      </w:rPr>
    </w:lvl>
    <w:lvl w:ilvl="1" w:tplc="B4441E7A" w:tentative="1">
      <w:start w:val="1"/>
      <w:numFmt w:val="lowerLetter"/>
      <w:lvlText w:val="%2."/>
      <w:lvlJc w:val="left"/>
      <w:pPr>
        <w:tabs>
          <w:tab w:val="num" w:pos="1837"/>
        </w:tabs>
        <w:ind w:left="1837" w:hanging="360"/>
      </w:pPr>
    </w:lvl>
    <w:lvl w:ilvl="2" w:tplc="7BBECBB2" w:tentative="1">
      <w:start w:val="1"/>
      <w:numFmt w:val="lowerRoman"/>
      <w:lvlText w:val="%3."/>
      <w:lvlJc w:val="right"/>
      <w:pPr>
        <w:tabs>
          <w:tab w:val="num" w:pos="2557"/>
        </w:tabs>
        <w:ind w:left="2557" w:hanging="180"/>
      </w:pPr>
    </w:lvl>
    <w:lvl w:ilvl="3" w:tplc="0F3CD250" w:tentative="1">
      <w:start w:val="1"/>
      <w:numFmt w:val="decimal"/>
      <w:lvlText w:val="%4."/>
      <w:lvlJc w:val="left"/>
      <w:pPr>
        <w:tabs>
          <w:tab w:val="num" w:pos="3277"/>
        </w:tabs>
        <w:ind w:left="3277" w:hanging="360"/>
      </w:pPr>
    </w:lvl>
    <w:lvl w:ilvl="4" w:tplc="D2AE0CC2" w:tentative="1">
      <w:start w:val="1"/>
      <w:numFmt w:val="lowerLetter"/>
      <w:lvlText w:val="%5."/>
      <w:lvlJc w:val="left"/>
      <w:pPr>
        <w:tabs>
          <w:tab w:val="num" w:pos="3997"/>
        </w:tabs>
        <w:ind w:left="3997" w:hanging="360"/>
      </w:pPr>
    </w:lvl>
    <w:lvl w:ilvl="5" w:tplc="F224E6AA" w:tentative="1">
      <w:start w:val="1"/>
      <w:numFmt w:val="lowerRoman"/>
      <w:lvlText w:val="%6."/>
      <w:lvlJc w:val="right"/>
      <w:pPr>
        <w:tabs>
          <w:tab w:val="num" w:pos="4717"/>
        </w:tabs>
        <w:ind w:left="4717" w:hanging="180"/>
      </w:pPr>
    </w:lvl>
    <w:lvl w:ilvl="6" w:tplc="A672E95C" w:tentative="1">
      <w:start w:val="1"/>
      <w:numFmt w:val="decimal"/>
      <w:lvlText w:val="%7."/>
      <w:lvlJc w:val="left"/>
      <w:pPr>
        <w:tabs>
          <w:tab w:val="num" w:pos="5437"/>
        </w:tabs>
        <w:ind w:left="5437" w:hanging="360"/>
      </w:pPr>
    </w:lvl>
    <w:lvl w:ilvl="7" w:tplc="FE18955E" w:tentative="1">
      <w:start w:val="1"/>
      <w:numFmt w:val="lowerLetter"/>
      <w:lvlText w:val="%8."/>
      <w:lvlJc w:val="left"/>
      <w:pPr>
        <w:tabs>
          <w:tab w:val="num" w:pos="6157"/>
        </w:tabs>
        <w:ind w:left="6157" w:hanging="360"/>
      </w:pPr>
    </w:lvl>
    <w:lvl w:ilvl="8" w:tplc="E4E81300" w:tentative="1">
      <w:start w:val="1"/>
      <w:numFmt w:val="lowerRoman"/>
      <w:lvlText w:val="%9."/>
      <w:lvlJc w:val="right"/>
      <w:pPr>
        <w:tabs>
          <w:tab w:val="num" w:pos="6877"/>
        </w:tabs>
        <w:ind w:left="6877" w:hanging="180"/>
      </w:pPr>
    </w:lvl>
  </w:abstractNum>
  <w:abstractNum w:abstractNumId="13" w15:restartNumberingAfterBreak="0">
    <w:nsid w:val="16352F71"/>
    <w:multiLevelType w:val="hybridMultilevel"/>
    <w:tmpl w:val="97946CE2"/>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4" w15:restartNumberingAfterBreak="0">
    <w:nsid w:val="17350FFB"/>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15" w15:restartNumberingAfterBreak="0">
    <w:nsid w:val="19256045"/>
    <w:multiLevelType w:val="hybridMultilevel"/>
    <w:tmpl w:val="66B6DC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DEB0172"/>
    <w:multiLevelType w:val="hybridMultilevel"/>
    <w:tmpl w:val="66B6DC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5B72B7"/>
    <w:multiLevelType w:val="hybridMultilevel"/>
    <w:tmpl w:val="499E7F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31D5789"/>
    <w:multiLevelType w:val="hybridMultilevel"/>
    <w:tmpl w:val="AAAABDF2"/>
    <w:lvl w:ilvl="0" w:tplc="04150011">
      <w:start w:val="1"/>
      <w:numFmt w:val="decimal"/>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9" w15:restartNumberingAfterBreak="0">
    <w:nsid w:val="266F3B7E"/>
    <w:multiLevelType w:val="hybridMultilevel"/>
    <w:tmpl w:val="9196A6BE"/>
    <w:lvl w:ilvl="0" w:tplc="6E96DBA0">
      <w:start w:val="1"/>
      <w:numFmt w:val="decimal"/>
      <w:lvlText w:val="%1."/>
      <w:lvlJc w:val="left"/>
      <w:pPr>
        <w:ind w:left="927"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7D4FB9"/>
    <w:multiLevelType w:val="hybridMultilevel"/>
    <w:tmpl w:val="7B32D4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A6177D"/>
    <w:multiLevelType w:val="hybridMultilevel"/>
    <w:tmpl w:val="CA440604"/>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22" w15:restartNumberingAfterBreak="0">
    <w:nsid w:val="28E81815"/>
    <w:multiLevelType w:val="hybridMultilevel"/>
    <w:tmpl w:val="20D03B1C"/>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BBC780D"/>
    <w:multiLevelType w:val="hybridMultilevel"/>
    <w:tmpl w:val="DD360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D12356"/>
    <w:multiLevelType w:val="hybridMultilevel"/>
    <w:tmpl w:val="DEFAC80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D7D61"/>
    <w:multiLevelType w:val="hybridMultilevel"/>
    <w:tmpl w:val="94B8C0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C5F0318"/>
    <w:multiLevelType w:val="hybridMultilevel"/>
    <w:tmpl w:val="CF14C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DF2C22"/>
    <w:multiLevelType w:val="hybridMultilevel"/>
    <w:tmpl w:val="F8462688"/>
    <w:lvl w:ilvl="0" w:tplc="0415000F">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2EB52077"/>
    <w:multiLevelType w:val="hybridMultilevel"/>
    <w:tmpl w:val="6E0C620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29" w15:restartNumberingAfterBreak="0">
    <w:nsid w:val="2FDD6BE8"/>
    <w:multiLevelType w:val="hybridMultilevel"/>
    <w:tmpl w:val="66BCDA6A"/>
    <w:lvl w:ilvl="0" w:tplc="2EC22492">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2214D9D"/>
    <w:multiLevelType w:val="hybridMultilevel"/>
    <w:tmpl w:val="314CA8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3E62B8E"/>
    <w:multiLevelType w:val="hybridMultilevel"/>
    <w:tmpl w:val="725CCA7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54F4D67"/>
    <w:multiLevelType w:val="hybridMultilevel"/>
    <w:tmpl w:val="14C06B7C"/>
    <w:lvl w:ilvl="0" w:tplc="FF10B36C">
      <w:start w:val="1"/>
      <w:numFmt w:val="lowerRoman"/>
      <w:lvlText w:val="(%1)"/>
      <w:lvlJc w:val="left"/>
      <w:pPr>
        <w:ind w:left="402" w:hanging="245"/>
      </w:pPr>
      <w:rPr>
        <w:rFonts w:ascii="Times New Roman" w:eastAsia="Arial" w:hAnsi="Times New Roman" w:cs="Times New Roman" w:hint="default"/>
        <w:spacing w:val="-1"/>
        <w:w w:val="99"/>
        <w:sz w:val="22"/>
        <w:szCs w:val="22"/>
        <w:lang w:val="pl-PL" w:eastAsia="en-US" w:bidi="ar-SA"/>
      </w:rPr>
    </w:lvl>
    <w:lvl w:ilvl="1" w:tplc="CAAE10EA">
      <w:numFmt w:val="bullet"/>
      <w:lvlText w:val="•"/>
      <w:lvlJc w:val="left"/>
      <w:pPr>
        <w:ind w:left="883" w:hanging="245"/>
      </w:pPr>
      <w:rPr>
        <w:rFonts w:hint="default"/>
        <w:lang w:val="pl-PL" w:eastAsia="en-US" w:bidi="ar-SA"/>
      </w:rPr>
    </w:lvl>
    <w:lvl w:ilvl="2" w:tplc="61D80A26">
      <w:numFmt w:val="bullet"/>
      <w:lvlText w:val="•"/>
      <w:lvlJc w:val="left"/>
      <w:pPr>
        <w:ind w:left="1366" w:hanging="245"/>
      </w:pPr>
      <w:rPr>
        <w:rFonts w:hint="default"/>
        <w:lang w:val="pl-PL" w:eastAsia="en-US" w:bidi="ar-SA"/>
      </w:rPr>
    </w:lvl>
    <w:lvl w:ilvl="3" w:tplc="D43A572C">
      <w:numFmt w:val="bullet"/>
      <w:lvlText w:val="•"/>
      <w:lvlJc w:val="left"/>
      <w:pPr>
        <w:ind w:left="1849" w:hanging="245"/>
      </w:pPr>
      <w:rPr>
        <w:rFonts w:hint="default"/>
        <w:lang w:val="pl-PL" w:eastAsia="en-US" w:bidi="ar-SA"/>
      </w:rPr>
    </w:lvl>
    <w:lvl w:ilvl="4" w:tplc="B8DA2EFE">
      <w:numFmt w:val="bullet"/>
      <w:lvlText w:val="•"/>
      <w:lvlJc w:val="left"/>
      <w:pPr>
        <w:ind w:left="2332" w:hanging="245"/>
      </w:pPr>
      <w:rPr>
        <w:rFonts w:hint="default"/>
        <w:lang w:val="pl-PL" w:eastAsia="en-US" w:bidi="ar-SA"/>
      </w:rPr>
    </w:lvl>
    <w:lvl w:ilvl="5" w:tplc="26CEEF82">
      <w:numFmt w:val="bullet"/>
      <w:lvlText w:val="•"/>
      <w:lvlJc w:val="left"/>
      <w:pPr>
        <w:ind w:left="2815" w:hanging="245"/>
      </w:pPr>
      <w:rPr>
        <w:rFonts w:hint="default"/>
        <w:lang w:val="pl-PL" w:eastAsia="en-US" w:bidi="ar-SA"/>
      </w:rPr>
    </w:lvl>
    <w:lvl w:ilvl="6" w:tplc="E05602C8">
      <w:numFmt w:val="bullet"/>
      <w:lvlText w:val="•"/>
      <w:lvlJc w:val="left"/>
      <w:pPr>
        <w:ind w:left="3299" w:hanging="245"/>
      </w:pPr>
      <w:rPr>
        <w:rFonts w:hint="default"/>
        <w:lang w:val="pl-PL" w:eastAsia="en-US" w:bidi="ar-SA"/>
      </w:rPr>
    </w:lvl>
    <w:lvl w:ilvl="7" w:tplc="3386E2C8">
      <w:numFmt w:val="bullet"/>
      <w:lvlText w:val="•"/>
      <w:lvlJc w:val="left"/>
      <w:pPr>
        <w:ind w:left="3782" w:hanging="245"/>
      </w:pPr>
      <w:rPr>
        <w:rFonts w:hint="default"/>
        <w:lang w:val="pl-PL" w:eastAsia="en-US" w:bidi="ar-SA"/>
      </w:rPr>
    </w:lvl>
    <w:lvl w:ilvl="8" w:tplc="9208DBFE">
      <w:numFmt w:val="bullet"/>
      <w:lvlText w:val="•"/>
      <w:lvlJc w:val="left"/>
      <w:pPr>
        <w:ind w:left="4265" w:hanging="245"/>
      </w:pPr>
      <w:rPr>
        <w:rFonts w:hint="default"/>
        <w:lang w:val="pl-PL" w:eastAsia="en-US" w:bidi="ar-SA"/>
      </w:rPr>
    </w:lvl>
  </w:abstractNum>
  <w:abstractNum w:abstractNumId="33" w15:restartNumberingAfterBreak="0">
    <w:nsid w:val="36424A96"/>
    <w:multiLevelType w:val="multilevel"/>
    <w:tmpl w:val="05224F02"/>
    <w:name w:val="WW8Num283"/>
    <w:lvl w:ilvl="0">
      <w:start w:val="1"/>
      <w:numFmt w:val="decimal"/>
      <w:lvlText w:val="%1."/>
      <w:lvlJc w:val="left"/>
      <w:pPr>
        <w:tabs>
          <w:tab w:val="num" w:pos="360"/>
        </w:tabs>
        <w:ind w:left="360" w:hanging="360"/>
      </w:pPr>
      <w:rPr>
        <w:rFonts w:hint="default"/>
        <w:b/>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382E0C7D"/>
    <w:multiLevelType w:val="hybridMultilevel"/>
    <w:tmpl w:val="4FC835D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88B6771"/>
    <w:multiLevelType w:val="multilevel"/>
    <w:tmpl w:val="64C8EA9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A0C10FD"/>
    <w:multiLevelType w:val="hybridMultilevel"/>
    <w:tmpl w:val="3CDEA0AA"/>
    <w:lvl w:ilvl="0" w:tplc="EC702F86">
      <w:start w:val="1"/>
      <w:numFmt w:val="decimal"/>
      <w:lvlText w:val="%1."/>
      <w:lvlJc w:val="left"/>
      <w:pPr>
        <w:ind w:left="1919" w:hanging="360"/>
      </w:pPr>
      <w:rPr>
        <w:b w:val="0"/>
      </w:r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37" w15:restartNumberingAfterBreak="0">
    <w:nsid w:val="3A755F8E"/>
    <w:multiLevelType w:val="hybridMultilevel"/>
    <w:tmpl w:val="009E22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A90621B"/>
    <w:multiLevelType w:val="hybridMultilevel"/>
    <w:tmpl w:val="D2C45BBA"/>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CA962A3"/>
    <w:multiLevelType w:val="hybridMultilevel"/>
    <w:tmpl w:val="F5602B5C"/>
    <w:lvl w:ilvl="0" w:tplc="7BEEC290">
      <w:start w:val="1"/>
      <w:numFmt w:val="decimal"/>
      <w:lvlText w:val="%1)"/>
      <w:lvlJc w:val="left"/>
      <w:pPr>
        <w:ind w:left="749" w:hanging="360"/>
      </w:pPr>
      <w:rPr>
        <w:b w:val="0"/>
        <w:sz w:val="20"/>
        <w:szCs w:val="22"/>
      </w:rPr>
    </w:lvl>
    <w:lvl w:ilvl="1" w:tplc="04150019">
      <w:start w:val="1"/>
      <w:numFmt w:val="lowerLetter"/>
      <w:lvlText w:val="%2."/>
      <w:lvlJc w:val="left"/>
      <w:pPr>
        <w:ind w:left="1469" w:hanging="360"/>
      </w:pPr>
    </w:lvl>
    <w:lvl w:ilvl="2" w:tplc="0415001B">
      <w:start w:val="1"/>
      <w:numFmt w:val="lowerRoman"/>
      <w:lvlText w:val="%3."/>
      <w:lvlJc w:val="right"/>
      <w:pPr>
        <w:ind w:left="2189" w:hanging="180"/>
      </w:pPr>
    </w:lvl>
    <w:lvl w:ilvl="3" w:tplc="ACAE250A">
      <w:start w:val="6"/>
      <w:numFmt w:val="decimal"/>
      <w:lvlText w:val="%4."/>
      <w:lvlJc w:val="left"/>
      <w:pPr>
        <w:ind w:left="2909" w:hanging="360"/>
      </w:pPr>
      <w:rPr>
        <w:rFonts w:hint="default"/>
        <w:b w:val="0"/>
        <w:i w:val="0"/>
      </w:rPr>
    </w:lvl>
    <w:lvl w:ilvl="4" w:tplc="04150019">
      <w:start w:val="1"/>
      <w:numFmt w:val="lowerLetter"/>
      <w:lvlText w:val="%5."/>
      <w:lvlJc w:val="left"/>
      <w:pPr>
        <w:ind w:left="3629" w:hanging="360"/>
      </w:pPr>
    </w:lvl>
    <w:lvl w:ilvl="5" w:tplc="0415001B">
      <w:start w:val="1"/>
      <w:numFmt w:val="lowerRoman"/>
      <w:lvlText w:val="%6."/>
      <w:lvlJc w:val="right"/>
      <w:pPr>
        <w:ind w:left="4349" w:hanging="180"/>
      </w:pPr>
    </w:lvl>
    <w:lvl w:ilvl="6" w:tplc="0415000F">
      <w:start w:val="1"/>
      <w:numFmt w:val="decimal"/>
      <w:lvlText w:val="%7."/>
      <w:lvlJc w:val="left"/>
      <w:pPr>
        <w:ind w:left="5069" w:hanging="360"/>
      </w:pPr>
    </w:lvl>
    <w:lvl w:ilvl="7" w:tplc="04150019">
      <w:start w:val="1"/>
      <w:numFmt w:val="lowerLetter"/>
      <w:lvlText w:val="%8."/>
      <w:lvlJc w:val="left"/>
      <w:pPr>
        <w:ind w:left="5789" w:hanging="360"/>
      </w:pPr>
    </w:lvl>
    <w:lvl w:ilvl="8" w:tplc="0415001B">
      <w:start w:val="1"/>
      <w:numFmt w:val="lowerRoman"/>
      <w:lvlText w:val="%9."/>
      <w:lvlJc w:val="right"/>
      <w:pPr>
        <w:ind w:left="6509" w:hanging="180"/>
      </w:pPr>
    </w:lvl>
  </w:abstractNum>
  <w:abstractNum w:abstractNumId="40" w15:restartNumberingAfterBreak="0">
    <w:nsid w:val="3CBD60DE"/>
    <w:multiLevelType w:val="hybridMultilevel"/>
    <w:tmpl w:val="68B08EC2"/>
    <w:lvl w:ilvl="0" w:tplc="89D8CD4C">
      <w:start w:val="8"/>
      <w:numFmt w:val="decimal"/>
      <w:lvlText w:val="%1."/>
      <w:lvlJc w:val="left"/>
      <w:pPr>
        <w:ind w:left="720" w:hanging="360"/>
      </w:pPr>
      <w:rPr>
        <w:rFonts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09840E1"/>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13840E2"/>
    <w:multiLevelType w:val="hybridMultilevel"/>
    <w:tmpl w:val="ACB4FA4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43" w15:restartNumberingAfterBreak="0">
    <w:nsid w:val="42CA74FA"/>
    <w:multiLevelType w:val="hybridMultilevel"/>
    <w:tmpl w:val="6E66BD98"/>
    <w:lvl w:ilvl="0" w:tplc="04150011">
      <w:start w:val="1"/>
      <w:numFmt w:val="decimal"/>
      <w:lvlText w:val="%1)"/>
      <w:lvlJc w:val="left"/>
      <w:pPr>
        <w:tabs>
          <w:tab w:val="num" w:pos="757"/>
        </w:tabs>
        <w:ind w:left="757" w:hanging="360"/>
      </w:pPr>
      <w:rPr>
        <w:rFonts w:hint="default"/>
        <w:i w:val="0"/>
      </w:rPr>
    </w:lvl>
    <w:lvl w:ilvl="1" w:tplc="84F076AE" w:tentative="1">
      <w:start w:val="1"/>
      <w:numFmt w:val="lowerLetter"/>
      <w:lvlText w:val="%2."/>
      <w:lvlJc w:val="left"/>
      <w:pPr>
        <w:tabs>
          <w:tab w:val="num" w:pos="1837"/>
        </w:tabs>
        <w:ind w:left="1837" w:hanging="360"/>
      </w:pPr>
    </w:lvl>
    <w:lvl w:ilvl="2" w:tplc="0415001B" w:tentative="1">
      <w:start w:val="1"/>
      <w:numFmt w:val="lowerRoman"/>
      <w:lvlText w:val="%3."/>
      <w:lvlJc w:val="right"/>
      <w:pPr>
        <w:tabs>
          <w:tab w:val="num" w:pos="2557"/>
        </w:tabs>
        <w:ind w:left="2557" w:hanging="180"/>
      </w:pPr>
    </w:lvl>
    <w:lvl w:ilvl="3" w:tplc="0415000F" w:tentative="1">
      <w:start w:val="1"/>
      <w:numFmt w:val="decimal"/>
      <w:lvlText w:val="%4."/>
      <w:lvlJc w:val="left"/>
      <w:pPr>
        <w:tabs>
          <w:tab w:val="num" w:pos="3277"/>
        </w:tabs>
        <w:ind w:left="3277" w:hanging="360"/>
      </w:pPr>
    </w:lvl>
    <w:lvl w:ilvl="4" w:tplc="04150019" w:tentative="1">
      <w:start w:val="1"/>
      <w:numFmt w:val="lowerLetter"/>
      <w:lvlText w:val="%5."/>
      <w:lvlJc w:val="left"/>
      <w:pPr>
        <w:tabs>
          <w:tab w:val="num" w:pos="3997"/>
        </w:tabs>
        <w:ind w:left="3997" w:hanging="360"/>
      </w:pPr>
    </w:lvl>
    <w:lvl w:ilvl="5" w:tplc="0415001B" w:tentative="1">
      <w:start w:val="1"/>
      <w:numFmt w:val="lowerRoman"/>
      <w:lvlText w:val="%6."/>
      <w:lvlJc w:val="right"/>
      <w:pPr>
        <w:tabs>
          <w:tab w:val="num" w:pos="4717"/>
        </w:tabs>
        <w:ind w:left="4717" w:hanging="180"/>
      </w:pPr>
    </w:lvl>
    <w:lvl w:ilvl="6" w:tplc="0415000F" w:tentative="1">
      <w:start w:val="1"/>
      <w:numFmt w:val="decimal"/>
      <w:lvlText w:val="%7."/>
      <w:lvlJc w:val="left"/>
      <w:pPr>
        <w:tabs>
          <w:tab w:val="num" w:pos="5437"/>
        </w:tabs>
        <w:ind w:left="5437" w:hanging="360"/>
      </w:pPr>
    </w:lvl>
    <w:lvl w:ilvl="7" w:tplc="04150019" w:tentative="1">
      <w:start w:val="1"/>
      <w:numFmt w:val="lowerLetter"/>
      <w:lvlText w:val="%8."/>
      <w:lvlJc w:val="left"/>
      <w:pPr>
        <w:tabs>
          <w:tab w:val="num" w:pos="6157"/>
        </w:tabs>
        <w:ind w:left="6157" w:hanging="360"/>
      </w:pPr>
    </w:lvl>
    <w:lvl w:ilvl="8" w:tplc="0415001B" w:tentative="1">
      <w:start w:val="1"/>
      <w:numFmt w:val="lowerRoman"/>
      <w:lvlText w:val="%9."/>
      <w:lvlJc w:val="right"/>
      <w:pPr>
        <w:tabs>
          <w:tab w:val="num" w:pos="6877"/>
        </w:tabs>
        <w:ind w:left="6877" w:hanging="180"/>
      </w:pPr>
    </w:lvl>
  </w:abstractNum>
  <w:abstractNum w:abstractNumId="44" w15:restartNumberingAfterBreak="0">
    <w:nsid w:val="42CE1D93"/>
    <w:multiLevelType w:val="hybridMultilevel"/>
    <w:tmpl w:val="CC72D4E0"/>
    <w:lvl w:ilvl="0" w:tplc="1ED42330">
      <w:start w:val="1"/>
      <w:numFmt w:val="upperLetter"/>
      <w:lvlText w:val="%1."/>
      <w:lvlJc w:val="left"/>
      <w:pPr>
        <w:ind w:left="308" w:hanging="166"/>
      </w:pPr>
      <w:rPr>
        <w:rFonts w:ascii="Arial" w:eastAsia="Arial" w:hAnsi="Arial" w:cs="Arial" w:hint="default"/>
        <w:w w:val="99"/>
        <w:sz w:val="14"/>
        <w:szCs w:val="14"/>
        <w:lang w:val="pl-PL" w:eastAsia="en-US" w:bidi="ar-SA"/>
      </w:rPr>
    </w:lvl>
    <w:lvl w:ilvl="1" w:tplc="36BAE124">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D85CD3BC">
      <w:numFmt w:val="bullet"/>
      <w:lvlText w:val="•"/>
      <w:lvlJc w:val="left"/>
      <w:pPr>
        <w:ind w:left="401" w:hanging="279"/>
      </w:pPr>
      <w:rPr>
        <w:rFonts w:hint="default"/>
        <w:lang w:val="pl-PL" w:eastAsia="en-US" w:bidi="ar-SA"/>
      </w:rPr>
    </w:lvl>
    <w:lvl w:ilvl="3" w:tplc="8446D1D6">
      <w:numFmt w:val="bullet"/>
      <w:lvlText w:val="•"/>
      <w:lvlJc w:val="left"/>
      <w:pPr>
        <w:ind w:left="353" w:hanging="279"/>
      </w:pPr>
      <w:rPr>
        <w:rFonts w:hint="default"/>
        <w:lang w:val="pl-PL" w:eastAsia="en-US" w:bidi="ar-SA"/>
      </w:rPr>
    </w:lvl>
    <w:lvl w:ilvl="4" w:tplc="B7C6D23C">
      <w:numFmt w:val="bullet"/>
      <w:lvlText w:val="•"/>
      <w:lvlJc w:val="left"/>
      <w:pPr>
        <w:ind w:left="305" w:hanging="279"/>
      </w:pPr>
      <w:rPr>
        <w:rFonts w:hint="default"/>
        <w:lang w:val="pl-PL" w:eastAsia="en-US" w:bidi="ar-SA"/>
      </w:rPr>
    </w:lvl>
    <w:lvl w:ilvl="5" w:tplc="DF622EC0">
      <w:numFmt w:val="bullet"/>
      <w:lvlText w:val="•"/>
      <w:lvlJc w:val="left"/>
      <w:pPr>
        <w:ind w:left="256" w:hanging="279"/>
      </w:pPr>
      <w:rPr>
        <w:rFonts w:hint="default"/>
        <w:lang w:val="pl-PL" w:eastAsia="en-US" w:bidi="ar-SA"/>
      </w:rPr>
    </w:lvl>
    <w:lvl w:ilvl="6" w:tplc="03C01C38">
      <w:numFmt w:val="bullet"/>
      <w:lvlText w:val="•"/>
      <w:lvlJc w:val="left"/>
      <w:pPr>
        <w:ind w:left="208" w:hanging="279"/>
      </w:pPr>
      <w:rPr>
        <w:rFonts w:hint="default"/>
        <w:lang w:val="pl-PL" w:eastAsia="en-US" w:bidi="ar-SA"/>
      </w:rPr>
    </w:lvl>
    <w:lvl w:ilvl="7" w:tplc="DCEE53DC">
      <w:numFmt w:val="bullet"/>
      <w:lvlText w:val="•"/>
      <w:lvlJc w:val="left"/>
      <w:pPr>
        <w:ind w:left="160" w:hanging="279"/>
      </w:pPr>
      <w:rPr>
        <w:rFonts w:hint="default"/>
        <w:lang w:val="pl-PL" w:eastAsia="en-US" w:bidi="ar-SA"/>
      </w:rPr>
    </w:lvl>
    <w:lvl w:ilvl="8" w:tplc="7AF6D672">
      <w:numFmt w:val="bullet"/>
      <w:lvlText w:val="•"/>
      <w:lvlJc w:val="left"/>
      <w:pPr>
        <w:ind w:left="111" w:hanging="279"/>
      </w:pPr>
      <w:rPr>
        <w:rFonts w:hint="default"/>
        <w:lang w:val="pl-PL" w:eastAsia="en-US" w:bidi="ar-SA"/>
      </w:rPr>
    </w:lvl>
  </w:abstractNum>
  <w:abstractNum w:abstractNumId="45" w15:restartNumberingAfterBreak="0">
    <w:nsid w:val="450A5647"/>
    <w:multiLevelType w:val="hybridMultilevel"/>
    <w:tmpl w:val="5BBEDD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471A03C4"/>
    <w:multiLevelType w:val="multilevel"/>
    <w:tmpl w:val="F1ECB370"/>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47735371"/>
    <w:multiLevelType w:val="hybridMultilevel"/>
    <w:tmpl w:val="176E2D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86352BD"/>
    <w:multiLevelType w:val="hybridMultilevel"/>
    <w:tmpl w:val="E016457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496164FA"/>
    <w:multiLevelType w:val="hybridMultilevel"/>
    <w:tmpl w:val="3266DC10"/>
    <w:lvl w:ilvl="0" w:tplc="422E5AB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4A8F21DA"/>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4B9024C1"/>
    <w:multiLevelType w:val="hybridMultilevel"/>
    <w:tmpl w:val="9716CB2E"/>
    <w:lvl w:ilvl="0" w:tplc="6FC2BF8A">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613117"/>
    <w:multiLevelType w:val="hybridMultilevel"/>
    <w:tmpl w:val="14E4B5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0034F43"/>
    <w:multiLevelType w:val="hybridMultilevel"/>
    <w:tmpl w:val="D722A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AC0B52"/>
    <w:multiLevelType w:val="hybridMultilevel"/>
    <w:tmpl w:val="24AA1852"/>
    <w:lvl w:ilvl="0" w:tplc="43EE661A">
      <w:start w:val="7"/>
      <w:numFmt w:val="decimal"/>
      <w:lvlText w:val="%1."/>
      <w:lvlJc w:val="left"/>
      <w:pPr>
        <w:ind w:left="927"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B76F8C"/>
    <w:multiLevelType w:val="hybridMultilevel"/>
    <w:tmpl w:val="6CCA0DF6"/>
    <w:lvl w:ilvl="0" w:tplc="04150011">
      <w:start w:val="1"/>
      <w:numFmt w:val="decimal"/>
      <w:lvlText w:val="%1)"/>
      <w:lvlJc w:val="left"/>
      <w:pPr>
        <w:ind w:left="1068" w:hanging="360"/>
      </w:pPr>
    </w:lvl>
    <w:lvl w:ilvl="1" w:tplc="537C4CF4">
      <w:start w:val="1"/>
      <w:numFmt w:val="decimal"/>
      <w:lvlText w:val="%2)"/>
      <w:lvlJc w:val="left"/>
      <w:pPr>
        <w:ind w:left="1788" w:hanging="360"/>
      </w:pPr>
      <w:rPr>
        <w:rFonts w:hint="default"/>
      </w:rPr>
    </w:lvl>
    <w:lvl w:ilvl="2" w:tplc="A2CCFCFC">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52DF00E7"/>
    <w:multiLevelType w:val="multilevel"/>
    <w:tmpl w:val="023AC6DC"/>
    <w:lvl w:ilvl="0">
      <w:start w:val="1"/>
      <w:numFmt w:val="decimal"/>
      <w:lvlText w:val="%1."/>
      <w:lvlJc w:val="left"/>
      <w:pPr>
        <w:tabs>
          <w:tab w:val="num" w:pos="720"/>
        </w:tabs>
        <w:ind w:left="720" w:hanging="360"/>
      </w:pPr>
      <w:rPr>
        <w:rFonts w:ascii="Tahoma" w:eastAsia="Times New Roman" w:hAnsi="Tahoma" w:cs="Tahoma" w:hint="default"/>
        <w:b w:val="0"/>
        <w:color w:val="000000"/>
        <w:sz w:val="22"/>
        <w:szCs w:val="22"/>
      </w:rPr>
    </w:lvl>
    <w:lvl w:ilvl="1">
      <w:numFmt w:val="bullet"/>
      <w:lvlText w:val="-"/>
      <w:lvlJc w:val="left"/>
      <w:pPr>
        <w:tabs>
          <w:tab w:val="num" w:pos="1440"/>
        </w:tabs>
        <w:ind w:left="1440" w:hanging="360"/>
      </w:pPr>
      <w:rPr>
        <w:rFonts w:ascii="Times New Roman" w:hAnsi="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rPr>
        <w:rFonts w:ascii="Tahoma" w:eastAsia="Times New Roman" w:hAnsi="Tahoma" w:cs="Tahoma"/>
        <w:color w:val="000000"/>
        <w:sz w:val="22"/>
        <w:szCs w:val="22"/>
      </w:rPr>
    </w:lvl>
    <w:lvl w:ilvl="5">
      <w:start w:val="1"/>
      <w:numFmt w:val="lowerRoman"/>
      <w:lvlText w:val="%6."/>
      <w:lvlJc w:val="right"/>
      <w:pPr>
        <w:tabs>
          <w:tab w:val="num" w:pos="4320"/>
        </w:tabs>
        <w:ind w:left="4320" w:hanging="180"/>
      </w:pPr>
      <w:rPr>
        <w:rFonts w:ascii="Tahoma" w:eastAsia="Times New Roman" w:hAnsi="Tahoma" w:cs="Tahoma"/>
        <w:color w:val="000000"/>
        <w:sz w:val="22"/>
        <w:szCs w:val="22"/>
      </w:rPr>
    </w:lvl>
    <w:lvl w:ilvl="6">
      <w:start w:val="1"/>
      <w:numFmt w:val="decimal"/>
      <w:lvlText w:val="%7."/>
      <w:lvlJc w:val="left"/>
      <w:pPr>
        <w:tabs>
          <w:tab w:val="num" w:pos="5040"/>
        </w:tabs>
        <w:ind w:left="5040" w:hanging="360"/>
      </w:pPr>
      <w:rPr>
        <w:rFonts w:ascii="Tahoma" w:eastAsia="Times New Roman" w:hAnsi="Tahoma" w:cs="Tahoma"/>
        <w:color w:val="000000"/>
        <w:sz w:val="22"/>
        <w:szCs w:val="22"/>
      </w:rPr>
    </w:lvl>
    <w:lvl w:ilvl="7">
      <w:start w:val="1"/>
      <w:numFmt w:val="lowerLetter"/>
      <w:lvlText w:val="%8."/>
      <w:lvlJc w:val="left"/>
      <w:pPr>
        <w:tabs>
          <w:tab w:val="num" w:pos="5760"/>
        </w:tabs>
        <w:ind w:left="5760" w:hanging="360"/>
      </w:pPr>
      <w:rPr>
        <w:rFonts w:ascii="Tahoma" w:eastAsia="Times New Roman" w:hAnsi="Tahoma" w:cs="Tahoma"/>
        <w:color w:val="000000"/>
        <w:sz w:val="22"/>
        <w:szCs w:val="22"/>
      </w:rPr>
    </w:lvl>
    <w:lvl w:ilvl="8">
      <w:start w:val="1"/>
      <w:numFmt w:val="lowerRoman"/>
      <w:lvlText w:val="%9."/>
      <w:lvlJc w:val="right"/>
      <w:pPr>
        <w:tabs>
          <w:tab w:val="num" w:pos="6480"/>
        </w:tabs>
        <w:ind w:left="6480" w:hanging="180"/>
      </w:pPr>
      <w:rPr>
        <w:rFonts w:ascii="Tahoma" w:eastAsia="Times New Roman" w:hAnsi="Tahoma" w:cs="Tahoma"/>
        <w:color w:val="000000"/>
        <w:sz w:val="22"/>
        <w:szCs w:val="22"/>
      </w:rPr>
    </w:lvl>
  </w:abstractNum>
  <w:abstractNum w:abstractNumId="57" w15:restartNumberingAfterBreak="0">
    <w:nsid w:val="53367882"/>
    <w:multiLevelType w:val="multilevel"/>
    <w:tmpl w:val="A78C54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53CA3AB3"/>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59" w15:restartNumberingAfterBreak="0">
    <w:nsid w:val="57B61D81"/>
    <w:multiLevelType w:val="multilevel"/>
    <w:tmpl w:val="676CF762"/>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none"/>
      <w:lvlText w:val="16."/>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4"/>
        <w:szCs w:val="24"/>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5944585C"/>
    <w:multiLevelType w:val="hybridMultilevel"/>
    <w:tmpl w:val="13980D02"/>
    <w:lvl w:ilvl="0" w:tplc="436AA5F6">
      <w:start w:val="1"/>
      <w:numFmt w:val="decimal"/>
      <w:lvlText w:val="%1."/>
      <w:lvlJc w:val="left"/>
      <w:pPr>
        <w:ind w:left="1020" w:hanging="360"/>
      </w:pPr>
    </w:lvl>
    <w:lvl w:ilvl="1" w:tplc="6A047DFA">
      <w:start w:val="1"/>
      <w:numFmt w:val="decimal"/>
      <w:lvlText w:val="%2."/>
      <w:lvlJc w:val="left"/>
      <w:pPr>
        <w:ind w:left="1020" w:hanging="360"/>
      </w:pPr>
    </w:lvl>
    <w:lvl w:ilvl="2" w:tplc="4F90CE7A">
      <w:start w:val="1"/>
      <w:numFmt w:val="decimal"/>
      <w:lvlText w:val="%3."/>
      <w:lvlJc w:val="left"/>
      <w:pPr>
        <w:ind w:left="1020" w:hanging="360"/>
      </w:pPr>
    </w:lvl>
    <w:lvl w:ilvl="3" w:tplc="DC44A974">
      <w:start w:val="1"/>
      <w:numFmt w:val="decimal"/>
      <w:lvlText w:val="%4."/>
      <w:lvlJc w:val="left"/>
      <w:pPr>
        <w:ind w:left="1020" w:hanging="360"/>
      </w:pPr>
    </w:lvl>
    <w:lvl w:ilvl="4" w:tplc="57EC6CE8">
      <w:start w:val="1"/>
      <w:numFmt w:val="decimal"/>
      <w:lvlText w:val="%5."/>
      <w:lvlJc w:val="left"/>
      <w:pPr>
        <w:ind w:left="1020" w:hanging="360"/>
      </w:pPr>
    </w:lvl>
    <w:lvl w:ilvl="5" w:tplc="9D180944">
      <w:start w:val="1"/>
      <w:numFmt w:val="decimal"/>
      <w:lvlText w:val="%6."/>
      <w:lvlJc w:val="left"/>
      <w:pPr>
        <w:ind w:left="1020" w:hanging="360"/>
      </w:pPr>
    </w:lvl>
    <w:lvl w:ilvl="6" w:tplc="C5E457B4">
      <w:start w:val="1"/>
      <w:numFmt w:val="decimal"/>
      <w:lvlText w:val="%7."/>
      <w:lvlJc w:val="left"/>
      <w:pPr>
        <w:ind w:left="1020" w:hanging="360"/>
      </w:pPr>
    </w:lvl>
    <w:lvl w:ilvl="7" w:tplc="EEEEAD06">
      <w:start w:val="1"/>
      <w:numFmt w:val="decimal"/>
      <w:lvlText w:val="%8."/>
      <w:lvlJc w:val="left"/>
      <w:pPr>
        <w:ind w:left="1020" w:hanging="360"/>
      </w:pPr>
    </w:lvl>
    <w:lvl w:ilvl="8" w:tplc="71FE9408">
      <w:start w:val="1"/>
      <w:numFmt w:val="decimal"/>
      <w:lvlText w:val="%9."/>
      <w:lvlJc w:val="left"/>
      <w:pPr>
        <w:ind w:left="1020" w:hanging="360"/>
      </w:pPr>
    </w:lvl>
  </w:abstractNum>
  <w:abstractNum w:abstractNumId="61" w15:restartNumberingAfterBreak="0">
    <w:nsid w:val="594C70A0"/>
    <w:multiLevelType w:val="hybridMultilevel"/>
    <w:tmpl w:val="F440D8F0"/>
    <w:lvl w:ilvl="0" w:tplc="EB9660E6">
      <w:start w:val="1"/>
      <w:numFmt w:val="decimal"/>
      <w:lvlText w:val="%1."/>
      <w:lvlJc w:val="left"/>
      <w:pPr>
        <w:ind w:left="1020" w:hanging="360"/>
      </w:pPr>
    </w:lvl>
    <w:lvl w:ilvl="1" w:tplc="C95C44B8">
      <w:start w:val="1"/>
      <w:numFmt w:val="decimal"/>
      <w:lvlText w:val="%2."/>
      <w:lvlJc w:val="left"/>
      <w:pPr>
        <w:ind w:left="1020" w:hanging="360"/>
      </w:pPr>
    </w:lvl>
    <w:lvl w:ilvl="2" w:tplc="ABEE59E2">
      <w:start w:val="1"/>
      <w:numFmt w:val="decimal"/>
      <w:lvlText w:val="%3."/>
      <w:lvlJc w:val="left"/>
      <w:pPr>
        <w:ind w:left="1020" w:hanging="360"/>
      </w:pPr>
    </w:lvl>
    <w:lvl w:ilvl="3" w:tplc="9E884E8A">
      <w:start w:val="1"/>
      <w:numFmt w:val="decimal"/>
      <w:lvlText w:val="%4."/>
      <w:lvlJc w:val="left"/>
      <w:pPr>
        <w:ind w:left="1020" w:hanging="360"/>
      </w:pPr>
    </w:lvl>
    <w:lvl w:ilvl="4" w:tplc="92240412">
      <w:start w:val="1"/>
      <w:numFmt w:val="decimal"/>
      <w:lvlText w:val="%5."/>
      <w:lvlJc w:val="left"/>
      <w:pPr>
        <w:ind w:left="1020" w:hanging="360"/>
      </w:pPr>
    </w:lvl>
    <w:lvl w:ilvl="5" w:tplc="75E06D60">
      <w:start w:val="1"/>
      <w:numFmt w:val="decimal"/>
      <w:lvlText w:val="%6."/>
      <w:lvlJc w:val="left"/>
      <w:pPr>
        <w:ind w:left="1020" w:hanging="360"/>
      </w:pPr>
    </w:lvl>
    <w:lvl w:ilvl="6" w:tplc="97144456">
      <w:start w:val="1"/>
      <w:numFmt w:val="decimal"/>
      <w:lvlText w:val="%7."/>
      <w:lvlJc w:val="left"/>
      <w:pPr>
        <w:ind w:left="1020" w:hanging="360"/>
      </w:pPr>
    </w:lvl>
    <w:lvl w:ilvl="7" w:tplc="2A6E0340">
      <w:start w:val="1"/>
      <w:numFmt w:val="decimal"/>
      <w:lvlText w:val="%8."/>
      <w:lvlJc w:val="left"/>
      <w:pPr>
        <w:ind w:left="1020" w:hanging="360"/>
      </w:pPr>
    </w:lvl>
    <w:lvl w:ilvl="8" w:tplc="1722ED62">
      <w:start w:val="1"/>
      <w:numFmt w:val="decimal"/>
      <w:lvlText w:val="%9."/>
      <w:lvlJc w:val="left"/>
      <w:pPr>
        <w:ind w:left="1020" w:hanging="360"/>
      </w:pPr>
    </w:lvl>
  </w:abstractNum>
  <w:abstractNum w:abstractNumId="62" w15:restartNumberingAfterBreak="0">
    <w:nsid w:val="596B3557"/>
    <w:multiLevelType w:val="hybridMultilevel"/>
    <w:tmpl w:val="C9125AE0"/>
    <w:lvl w:ilvl="0" w:tplc="EBB8831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A0F485F"/>
    <w:multiLevelType w:val="multilevel"/>
    <w:tmpl w:val="0598DA52"/>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2"/>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5C57349B"/>
    <w:multiLevelType w:val="hybridMultilevel"/>
    <w:tmpl w:val="EC1A4890"/>
    <w:lvl w:ilvl="0" w:tplc="97A646F0">
      <w:start w:val="7"/>
      <w:numFmt w:val="decimal"/>
      <w:lvlText w:val="%1."/>
      <w:lvlJc w:val="left"/>
      <w:pPr>
        <w:ind w:left="862" w:hanging="360"/>
      </w:pPr>
      <w:rPr>
        <w:rFonts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5" w15:restartNumberingAfterBreak="0">
    <w:nsid w:val="5F1A3A28"/>
    <w:multiLevelType w:val="hybridMultilevel"/>
    <w:tmpl w:val="8720579E"/>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66" w15:restartNumberingAfterBreak="0">
    <w:nsid w:val="61AC4490"/>
    <w:multiLevelType w:val="hybridMultilevel"/>
    <w:tmpl w:val="F056A8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CB5E2F"/>
    <w:multiLevelType w:val="hybridMultilevel"/>
    <w:tmpl w:val="B70017AE"/>
    <w:lvl w:ilvl="0" w:tplc="EBB88314">
      <w:start w:val="1"/>
      <w:numFmt w:val="lowerLetter"/>
      <w:lvlText w:val="%1)"/>
      <w:lvlJc w:val="left"/>
      <w:pPr>
        <w:ind w:left="1352"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9216C6F"/>
    <w:multiLevelType w:val="hybridMultilevel"/>
    <w:tmpl w:val="B4DCF85C"/>
    <w:lvl w:ilvl="0" w:tplc="772E7DF6">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9" w15:restartNumberingAfterBreak="0">
    <w:nsid w:val="69C9189E"/>
    <w:multiLevelType w:val="hybridMultilevel"/>
    <w:tmpl w:val="277ABF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6BE626C4"/>
    <w:multiLevelType w:val="hybridMultilevel"/>
    <w:tmpl w:val="2CF2C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6F7477BF"/>
    <w:multiLevelType w:val="hybridMultilevel"/>
    <w:tmpl w:val="6F6E6620"/>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72" w15:restartNumberingAfterBreak="0">
    <w:nsid w:val="714B152F"/>
    <w:multiLevelType w:val="hybridMultilevel"/>
    <w:tmpl w:val="9CF4B08E"/>
    <w:lvl w:ilvl="0" w:tplc="9006ADA4">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F27769"/>
    <w:multiLevelType w:val="hybridMultilevel"/>
    <w:tmpl w:val="A0901D8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73502658"/>
    <w:multiLevelType w:val="hybridMultilevel"/>
    <w:tmpl w:val="4B1CD382"/>
    <w:lvl w:ilvl="0" w:tplc="6E10DE36">
      <w:start w:val="5"/>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5" w15:restartNumberingAfterBreak="0">
    <w:nsid w:val="74DC7552"/>
    <w:multiLevelType w:val="hybridMultilevel"/>
    <w:tmpl w:val="2C6234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5296CF3"/>
    <w:multiLevelType w:val="hybridMultilevel"/>
    <w:tmpl w:val="DAAC92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57A19C8"/>
    <w:multiLevelType w:val="hybridMultilevel"/>
    <w:tmpl w:val="365A8714"/>
    <w:lvl w:ilvl="0" w:tplc="FEBE810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FA1FAE"/>
    <w:multiLevelType w:val="multilevel"/>
    <w:tmpl w:val="014E8D62"/>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9" w15:restartNumberingAfterBreak="0">
    <w:nsid w:val="77280997"/>
    <w:multiLevelType w:val="hybridMultilevel"/>
    <w:tmpl w:val="13727AC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DD327D3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AA0E39"/>
    <w:multiLevelType w:val="hybridMultilevel"/>
    <w:tmpl w:val="CB36651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900486C"/>
    <w:multiLevelType w:val="hybridMultilevel"/>
    <w:tmpl w:val="39DE5B52"/>
    <w:lvl w:ilvl="0" w:tplc="4B58E90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EE1CA0"/>
    <w:multiLevelType w:val="hybridMultilevel"/>
    <w:tmpl w:val="BA804838"/>
    <w:lvl w:ilvl="0" w:tplc="D58290C6">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DA31B48"/>
    <w:multiLevelType w:val="hybridMultilevel"/>
    <w:tmpl w:val="84CAD0D4"/>
    <w:lvl w:ilvl="0" w:tplc="6BF04D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1E1AA8"/>
    <w:multiLevelType w:val="hybridMultilevel"/>
    <w:tmpl w:val="92F8B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4955FA"/>
    <w:multiLevelType w:val="hybridMultilevel"/>
    <w:tmpl w:val="932A1B58"/>
    <w:lvl w:ilvl="0" w:tplc="79261EF4">
      <w:start w:val="5"/>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B328BC6A">
      <w:numFmt w:val="bullet"/>
      <w:lvlText w:val="•"/>
      <w:lvlJc w:val="left"/>
      <w:pPr>
        <w:ind w:left="400" w:hanging="284"/>
      </w:pPr>
      <w:rPr>
        <w:rFonts w:hint="default"/>
        <w:lang w:val="pl-PL" w:eastAsia="en-US" w:bidi="ar-SA"/>
      </w:rPr>
    </w:lvl>
    <w:lvl w:ilvl="2" w:tplc="AEEC2A72">
      <w:numFmt w:val="bullet"/>
      <w:lvlText w:val="•"/>
      <w:lvlJc w:val="left"/>
      <w:pPr>
        <w:ind w:left="936" w:hanging="284"/>
      </w:pPr>
      <w:rPr>
        <w:rFonts w:hint="default"/>
        <w:lang w:val="pl-PL" w:eastAsia="en-US" w:bidi="ar-SA"/>
      </w:rPr>
    </w:lvl>
    <w:lvl w:ilvl="3" w:tplc="B590F906">
      <w:numFmt w:val="bullet"/>
      <w:lvlText w:val="•"/>
      <w:lvlJc w:val="left"/>
      <w:pPr>
        <w:ind w:left="1473" w:hanging="284"/>
      </w:pPr>
      <w:rPr>
        <w:rFonts w:hint="default"/>
        <w:lang w:val="pl-PL" w:eastAsia="en-US" w:bidi="ar-SA"/>
      </w:rPr>
    </w:lvl>
    <w:lvl w:ilvl="4" w:tplc="ECF61934">
      <w:numFmt w:val="bullet"/>
      <w:lvlText w:val="•"/>
      <w:lvlJc w:val="left"/>
      <w:pPr>
        <w:ind w:left="2010" w:hanging="284"/>
      </w:pPr>
      <w:rPr>
        <w:rFonts w:hint="default"/>
        <w:lang w:val="pl-PL" w:eastAsia="en-US" w:bidi="ar-SA"/>
      </w:rPr>
    </w:lvl>
    <w:lvl w:ilvl="5" w:tplc="47D04392">
      <w:numFmt w:val="bullet"/>
      <w:lvlText w:val="•"/>
      <w:lvlJc w:val="left"/>
      <w:pPr>
        <w:ind w:left="2547" w:hanging="284"/>
      </w:pPr>
      <w:rPr>
        <w:rFonts w:hint="default"/>
        <w:lang w:val="pl-PL" w:eastAsia="en-US" w:bidi="ar-SA"/>
      </w:rPr>
    </w:lvl>
    <w:lvl w:ilvl="6" w:tplc="A1F479C0">
      <w:numFmt w:val="bullet"/>
      <w:lvlText w:val="•"/>
      <w:lvlJc w:val="left"/>
      <w:pPr>
        <w:ind w:left="3084" w:hanging="284"/>
      </w:pPr>
      <w:rPr>
        <w:rFonts w:hint="default"/>
        <w:lang w:val="pl-PL" w:eastAsia="en-US" w:bidi="ar-SA"/>
      </w:rPr>
    </w:lvl>
    <w:lvl w:ilvl="7" w:tplc="1EA61B3E">
      <w:numFmt w:val="bullet"/>
      <w:lvlText w:val="•"/>
      <w:lvlJc w:val="left"/>
      <w:pPr>
        <w:ind w:left="3621" w:hanging="284"/>
      </w:pPr>
      <w:rPr>
        <w:rFonts w:hint="default"/>
        <w:lang w:val="pl-PL" w:eastAsia="en-US" w:bidi="ar-SA"/>
      </w:rPr>
    </w:lvl>
    <w:lvl w:ilvl="8" w:tplc="937C7B9E">
      <w:numFmt w:val="bullet"/>
      <w:lvlText w:val="•"/>
      <w:lvlJc w:val="left"/>
      <w:pPr>
        <w:ind w:left="4158" w:hanging="284"/>
      </w:pPr>
      <w:rPr>
        <w:rFonts w:hint="default"/>
        <w:lang w:val="pl-PL" w:eastAsia="en-US" w:bidi="ar-SA"/>
      </w:rPr>
    </w:lvl>
  </w:abstractNum>
  <w:num w:numId="1" w16cid:durableId="1139037334">
    <w:abstractNumId w:val="24"/>
  </w:num>
  <w:num w:numId="2" w16cid:durableId="431509590">
    <w:abstractNumId w:val="78"/>
  </w:num>
  <w:num w:numId="3" w16cid:durableId="79449941">
    <w:abstractNumId w:val="5"/>
  </w:num>
  <w:num w:numId="4" w16cid:durableId="1746685658">
    <w:abstractNumId w:val="76"/>
  </w:num>
  <w:num w:numId="5" w16cid:durableId="1158154556">
    <w:abstractNumId w:val="80"/>
  </w:num>
  <w:num w:numId="6" w16cid:durableId="1935285893">
    <w:abstractNumId w:val="48"/>
  </w:num>
  <w:num w:numId="7" w16cid:durableId="856121283">
    <w:abstractNumId w:val="52"/>
  </w:num>
  <w:num w:numId="8" w16cid:durableId="1753549714">
    <w:abstractNumId w:val="19"/>
  </w:num>
  <w:num w:numId="9" w16cid:durableId="426658345">
    <w:abstractNumId w:val="73"/>
  </w:num>
  <w:num w:numId="10" w16cid:durableId="1706637548">
    <w:abstractNumId w:val="11"/>
  </w:num>
  <w:num w:numId="11" w16cid:durableId="962616338">
    <w:abstractNumId w:val="26"/>
  </w:num>
  <w:num w:numId="12" w16cid:durableId="2126194898">
    <w:abstractNumId w:val="42"/>
  </w:num>
  <w:num w:numId="13" w16cid:durableId="1633098094">
    <w:abstractNumId w:val="28"/>
  </w:num>
  <w:num w:numId="14" w16cid:durableId="2079936749">
    <w:abstractNumId w:val="21"/>
  </w:num>
  <w:num w:numId="15" w16cid:durableId="788398535">
    <w:abstractNumId w:val="71"/>
  </w:num>
  <w:num w:numId="16" w16cid:durableId="1428387333">
    <w:abstractNumId w:val="25"/>
  </w:num>
  <w:num w:numId="17" w16cid:durableId="336930078">
    <w:abstractNumId w:val="75"/>
  </w:num>
  <w:num w:numId="18" w16cid:durableId="1084687623">
    <w:abstractNumId w:val="67"/>
  </w:num>
  <w:num w:numId="19" w16cid:durableId="1215240118">
    <w:abstractNumId w:val="10"/>
  </w:num>
  <w:num w:numId="20" w16cid:durableId="1559710304">
    <w:abstractNumId w:val="79"/>
  </w:num>
  <w:num w:numId="21" w16cid:durableId="1803187566">
    <w:abstractNumId w:val="16"/>
  </w:num>
  <w:num w:numId="22" w16cid:durableId="178930881">
    <w:abstractNumId w:val="17"/>
  </w:num>
  <w:num w:numId="23" w16cid:durableId="2021272640">
    <w:abstractNumId w:val="50"/>
  </w:num>
  <w:num w:numId="24" w16cid:durableId="1183586921">
    <w:abstractNumId w:val="41"/>
  </w:num>
  <w:num w:numId="25" w16cid:durableId="1225490104">
    <w:abstractNumId w:val="31"/>
  </w:num>
  <w:num w:numId="26" w16cid:durableId="1147547766">
    <w:abstractNumId w:val="23"/>
  </w:num>
  <w:num w:numId="27" w16cid:durableId="1508057802">
    <w:abstractNumId w:val="1"/>
  </w:num>
  <w:num w:numId="28" w16cid:durableId="2132941254">
    <w:abstractNumId w:val="51"/>
  </w:num>
  <w:num w:numId="29" w16cid:durableId="1764955192">
    <w:abstractNumId w:val="32"/>
  </w:num>
  <w:num w:numId="30" w16cid:durableId="251623133">
    <w:abstractNumId w:val="44"/>
  </w:num>
  <w:num w:numId="31" w16cid:durableId="1994286644">
    <w:abstractNumId w:val="14"/>
  </w:num>
  <w:num w:numId="32" w16cid:durableId="1185752938">
    <w:abstractNumId w:val="58"/>
  </w:num>
  <w:num w:numId="33" w16cid:durableId="868030297">
    <w:abstractNumId w:val="85"/>
  </w:num>
  <w:num w:numId="34" w16cid:durableId="552426994">
    <w:abstractNumId w:val="2"/>
  </w:num>
  <w:num w:numId="35" w16cid:durableId="1028792663">
    <w:abstractNumId w:val="7"/>
  </w:num>
  <w:num w:numId="36" w16cid:durableId="4139174">
    <w:abstractNumId w:val="3"/>
  </w:num>
  <w:num w:numId="37" w16cid:durableId="563226581">
    <w:abstractNumId w:val="77"/>
  </w:num>
  <w:num w:numId="38" w16cid:durableId="331950474">
    <w:abstractNumId w:val="36"/>
  </w:num>
  <w:num w:numId="39" w16cid:durableId="2093233759">
    <w:abstractNumId w:val="49"/>
  </w:num>
  <w:num w:numId="40" w16cid:durableId="564528010">
    <w:abstractNumId w:val="53"/>
  </w:num>
  <w:num w:numId="41" w16cid:durableId="963846792">
    <w:abstractNumId w:val="74"/>
  </w:num>
  <w:num w:numId="42" w16cid:durableId="1742558967">
    <w:abstractNumId w:val="22"/>
  </w:num>
  <w:num w:numId="43" w16cid:durableId="1726172521">
    <w:abstractNumId w:val="38"/>
  </w:num>
  <w:num w:numId="44" w16cid:durableId="1184246175">
    <w:abstractNumId w:val="83"/>
  </w:num>
  <w:num w:numId="45" w16cid:durableId="631248156">
    <w:abstractNumId w:val="18"/>
  </w:num>
  <w:num w:numId="46" w16cid:durableId="1913075549">
    <w:abstractNumId w:val="34"/>
  </w:num>
  <w:num w:numId="47" w16cid:durableId="1261523724">
    <w:abstractNumId w:val="6"/>
  </w:num>
  <w:num w:numId="48" w16cid:durableId="112410814">
    <w:abstractNumId w:val="8"/>
  </w:num>
  <w:num w:numId="49" w16cid:durableId="268660685">
    <w:abstractNumId w:val="55"/>
  </w:num>
  <w:num w:numId="50" w16cid:durableId="351996604">
    <w:abstractNumId w:val="37"/>
  </w:num>
  <w:num w:numId="51" w16cid:durableId="1705515191">
    <w:abstractNumId w:val="72"/>
  </w:num>
  <w:num w:numId="52" w16cid:durableId="1245337658">
    <w:abstractNumId w:val="47"/>
  </w:num>
  <w:num w:numId="53" w16cid:durableId="553809900">
    <w:abstractNumId w:val="59"/>
  </w:num>
  <w:num w:numId="54" w16cid:durableId="1005550902">
    <w:abstractNumId w:val="54"/>
  </w:num>
  <w:num w:numId="55" w16cid:durableId="329023374">
    <w:abstractNumId w:val="56"/>
  </w:num>
  <w:num w:numId="56" w16cid:durableId="1841308791">
    <w:abstractNumId w:val="61"/>
  </w:num>
  <w:num w:numId="57" w16cid:durableId="1714190444">
    <w:abstractNumId w:val="60"/>
  </w:num>
  <w:num w:numId="58" w16cid:durableId="1686637669">
    <w:abstractNumId w:val="82"/>
  </w:num>
  <w:num w:numId="59" w16cid:durableId="308553753">
    <w:abstractNumId w:val="33"/>
  </w:num>
  <w:num w:numId="60" w16cid:durableId="607392143">
    <w:abstractNumId w:val="46"/>
  </w:num>
  <w:num w:numId="61" w16cid:durableId="831991398">
    <w:abstractNumId w:val="63"/>
  </w:num>
  <w:num w:numId="62" w16cid:durableId="1739983885">
    <w:abstractNumId w:val="43"/>
  </w:num>
  <w:num w:numId="63" w16cid:durableId="1129477136">
    <w:abstractNumId w:val="12"/>
  </w:num>
  <w:num w:numId="64" w16cid:durableId="1188790093">
    <w:abstractNumId w:val="68"/>
  </w:num>
  <w:num w:numId="65" w16cid:durableId="2072844223">
    <w:abstractNumId w:val="64"/>
  </w:num>
  <w:num w:numId="66" w16cid:durableId="1772579482">
    <w:abstractNumId w:val="39"/>
  </w:num>
  <w:num w:numId="67" w16cid:durableId="113866628">
    <w:abstractNumId w:val="0"/>
  </w:num>
  <w:num w:numId="68" w16cid:durableId="835610529">
    <w:abstractNumId w:val="57"/>
  </w:num>
  <w:num w:numId="69" w16cid:durableId="2064788426">
    <w:abstractNumId w:val="35"/>
  </w:num>
  <w:num w:numId="70" w16cid:durableId="11293255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51082128">
    <w:abstractNumId w:val="70"/>
  </w:num>
  <w:num w:numId="72" w16cid:durableId="986738232">
    <w:abstractNumId w:val="69"/>
  </w:num>
  <w:num w:numId="73" w16cid:durableId="1794665270">
    <w:abstractNumId w:val="45"/>
  </w:num>
  <w:num w:numId="74" w16cid:durableId="1805004819">
    <w:abstractNumId w:val="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44662852">
    <w:abstractNumId w:val="9"/>
  </w:num>
  <w:num w:numId="76" w16cid:durableId="1630623412">
    <w:abstractNumId w:val="62"/>
  </w:num>
  <w:num w:numId="77" w16cid:durableId="1078601705">
    <w:abstractNumId w:val="81"/>
  </w:num>
  <w:num w:numId="78" w16cid:durableId="310253658">
    <w:abstractNumId w:val="20"/>
  </w:num>
  <w:num w:numId="79" w16cid:durableId="1285966979">
    <w:abstractNumId w:val="29"/>
  </w:num>
  <w:num w:numId="80" w16cid:durableId="1519999538">
    <w:abstractNumId w:val="84"/>
  </w:num>
  <w:num w:numId="81" w16cid:durableId="13960963">
    <w:abstractNumId w:val="15"/>
  </w:num>
  <w:num w:numId="82" w16cid:durableId="1606576689">
    <w:abstractNumId w:val="30"/>
  </w:num>
  <w:num w:numId="83" w16cid:durableId="1624728481">
    <w:abstractNumId w:val="66"/>
  </w:num>
  <w:num w:numId="84" w16cid:durableId="1349454094">
    <w:abstractNumId w:val="27"/>
  </w:num>
  <w:num w:numId="85" w16cid:durableId="1885481533">
    <w:abstractNumId w:val="13"/>
  </w:num>
  <w:num w:numId="86" w16cid:durableId="629866748">
    <w:abstractNumId w:val="65"/>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ata Siwak">
    <w15:presenceInfo w15:providerId="AD" w15:userId="S::a.siwak@pitradwar.com::09afbd17-c7c2-4a98-9454-b3455b74af19"/>
  </w15:person>
  <w15:person w15:author="Beata Sękowska">
    <w15:presenceInfo w15:providerId="AD" w15:userId="S::b.sekowska@pitradwar.com::853d7631-cb0a-4c4a-b1b7-4203e5a38a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3C3"/>
    <w:rsid w:val="00000D9B"/>
    <w:rsid w:val="000010E7"/>
    <w:rsid w:val="00004A2F"/>
    <w:rsid w:val="00007A78"/>
    <w:rsid w:val="000100E7"/>
    <w:rsid w:val="00013ECA"/>
    <w:rsid w:val="000142C2"/>
    <w:rsid w:val="00017285"/>
    <w:rsid w:val="00023131"/>
    <w:rsid w:val="000317CA"/>
    <w:rsid w:val="000379F8"/>
    <w:rsid w:val="00042882"/>
    <w:rsid w:val="0004539E"/>
    <w:rsid w:val="000475AC"/>
    <w:rsid w:val="000477CC"/>
    <w:rsid w:val="00047918"/>
    <w:rsid w:val="00052ADB"/>
    <w:rsid w:val="000604A4"/>
    <w:rsid w:val="00066261"/>
    <w:rsid w:val="000700AD"/>
    <w:rsid w:val="000724C6"/>
    <w:rsid w:val="00072C71"/>
    <w:rsid w:val="00072E29"/>
    <w:rsid w:val="00074D3D"/>
    <w:rsid w:val="00075CE6"/>
    <w:rsid w:val="0007671F"/>
    <w:rsid w:val="000803C3"/>
    <w:rsid w:val="00081309"/>
    <w:rsid w:val="0008352B"/>
    <w:rsid w:val="00083C32"/>
    <w:rsid w:val="00085B12"/>
    <w:rsid w:val="00090E34"/>
    <w:rsid w:val="000978D8"/>
    <w:rsid w:val="000A022E"/>
    <w:rsid w:val="000A1373"/>
    <w:rsid w:val="000A2B4F"/>
    <w:rsid w:val="000A40EA"/>
    <w:rsid w:val="000A420B"/>
    <w:rsid w:val="000A7B37"/>
    <w:rsid w:val="000B2A79"/>
    <w:rsid w:val="000B51B9"/>
    <w:rsid w:val="000B6048"/>
    <w:rsid w:val="000B7A8B"/>
    <w:rsid w:val="000B7E9E"/>
    <w:rsid w:val="000C1F81"/>
    <w:rsid w:val="000C54B7"/>
    <w:rsid w:val="000C6332"/>
    <w:rsid w:val="000C67E8"/>
    <w:rsid w:val="000D2538"/>
    <w:rsid w:val="000D27A2"/>
    <w:rsid w:val="000D2F5C"/>
    <w:rsid w:val="000D3543"/>
    <w:rsid w:val="000D4A53"/>
    <w:rsid w:val="000D5768"/>
    <w:rsid w:val="000E11B9"/>
    <w:rsid w:val="000E432F"/>
    <w:rsid w:val="000E4725"/>
    <w:rsid w:val="000E6771"/>
    <w:rsid w:val="000F0543"/>
    <w:rsid w:val="000F649F"/>
    <w:rsid w:val="000F7F95"/>
    <w:rsid w:val="00104935"/>
    <w:rsid w:val="0010579D"/>
    <w:rsid w:val="001116C9"/>
    <w:rsid w:val="00113D1A"/>
    <w:rsid w:val="001156E9"/>
    <w:rsid w:val="00121E98"/>
    <w:rsid w:val="0012206F"/>
    <w:rsid w:val="0012215C"/>
    <w:rsid w:val="00127356"/>
    <w:rsid w:val="00127503"/>
    <w:rsid w:val="00127F9A"/>
    <w:rsid w:val="00133DDF"/>
    <w:rsid w:val="00134D26"/>
    <w:rsid w:val="001404F6"/>
    <w:rsid w:val="00145BE5"/>
    <w:rsid w:val="00155346"/>
    <w:rsid w:val="001571EC"/>
    <w:rsid w:val="001607B2"/>
    <w:rsid w:val="00161A1E"/>
    <w:rsid w:val="001637E6"/>
    <w:rsid w:val="00164EA8"/>
    <w:rsid w:val="00165EB3"/>
    <w:rsid w:val="001667A3"/>
    <w:rsid w:val="00166808"/>
    <w:rsid w:val="00167566"/>
    <w:rsid w:val="00173218"/>
    <w:rsid w:val="00173F64"/>
    <w:rsid w:val="0017447E"/>
    <w:rsid w:val="00177D3A"/>
    <w:rsid w:val="00181258"/>
    <w:rsid w:val="00181A71"/>
    <w:rsid w:val="00182099"/>
    <w:rsid w:val="0018428F"/>
    <w:rsid w:val="00184D84"/>
    <w:rsid w:val="00190881"/>
    <w:rsid w:val="00190F40"/>
    <w:rsid w:val="00191157"/>
    <w:rsid w:val="00194346"/>
    <w:rsid w:val="00195307"/>
    <w:rsid w:val="001958ED"/>
    <w:rsid w:val="001A191F"/>
    <w:rsid w:val="001A4613"/>
    <w:rsid w:val="001A6A4F"/>
    <w:rsid w:val="001B0C59"/>
    <w:rsid w:val="001B4278"/>
    <w:rsid w:val="001B7EC5"/>
    <w:rsid w:val="001C19E7"/>
    <w:rsid w:val="001C79E9"/>
    <w:rsid w:val="001D0650"/>
    <w:rsid w:val="001D56EC"/>
    <w:rsid w:val="001E0184"/>
    <w:rsid w:val="001E1050"/>
    <w:rsid w:val="001E1236"/>
    <w:rsid w:val="001E2BD8"/>
    <w:rsid w:val="001F0572"/>
    <w:rsid w:val="001F2B1D"/>
    <w:rsid w:val="001F4E11"/>
    <w:rsid w:val="001F566C"/>
    <w:rsid w:val="00202B30"/>
    <w:rsid w:val="00203BCB"/>
    <w:rsid w:val="00204ECF"/>
    <w:rsid w:val="00205462"/>
    <w:rsid w:val="00211E79"/>
    <w:rsid w:val="00212706"/>
    <w:rsid w:val="00214FE3"/>
    <w:rsid w:val="00216AB5"/>
    <w:rsid w:val="00221765"/>
    <w:rsid w:val="00221E00"/>
    <w:rsid w:val="00223CE5"/>
    <w:rsid w:val="00234D12"/>
    <w:rsid w:val="00235BF9"/>
    <w:rsid w:val="002444BF"/>
    <w:rsid w:val="00250EB1"/>
    <w:rsid w:val="00251572"/>
    <w:rsid w:val="002526FA"/>
    <w:rsid w:val="0025319E"/>
    <w:rsid w:val="002540B1"/>
    <w:rsid w:val="002545DB"/>
    <w:rsid w:val="002548AA"/>
    <w:rsid w:val="002558E9"/>
    <w:rsid w:val="00256028"/>
    <w:rsid w:val="002568D4"/>
    <w:rsid w:val="00263F0D"/>
    <w:rsid w:val="00264D82"/>
    <w:rsid w:val="00267A48"/>
    <w:rsid w:val="00274002"/>
    <w:rsid w:val="002860C4"/>
    <w:rsid w:val="002864F4"/>
    <w:rsid w:val="00286F2A"/>
    <w:rsid w:val="00286F45"/>
    <w:rsid w:val="0029142D"/>
    <w:rsid w:val="0029245C"/>
    <w:rsid w:val="0029484B"/>
    <w:rsid w:val="002A039A"/>
    <w:rsid w:val="002A11B1"/>
    <w:rsid w:val="002A19D8"/>
    <w:rsid w:val="002B0382"/>
    <w:rsid w:val="002C0F32"/>
    <w:rsid w:val="002C3A12"/>
    <w:rsid w:val="002C3ADE"/>
    <w:rsid w:val="002C5EA0"/>
    <w:rsid w:val="002D4D62"/>
    <w:rsid w:val="002D65C9"/>
    <w:rsid w:val="002E24A4"/>
    <w:rsid w:val="002E3011"/>
    <w:rsid w:val="002E3EC6"/>
    <w:rsid w:val="002F017D"/>
    <w:rsid w:val="002F6C5A"/>
    <w:rsid w:val="002F7E31"/>
    <w:rsid w:val="0030649F"/>
    <w:rsid w:val="003129F9"/>
    <w:rsid w:val="00314D97"/>
    <w:rsid w:val="00320948"/>
    <w:rsid w:val="003267CD"/>
    <w:rsid w:val="00331CFC"/>
    <w:rsid w:val="003400DD"/>
    <w:rsid w:val="0034121A"/>
    <w:rsid w:val="00346074"/>
    <w:rsid w:val="00346386"/>
    <w:rsid w:val="00350B8D"/>
    <w:rsid w:val="00352A5F"/>
    <w:rsid w:val="0035690D"/>
    <w:rsid w:val="003628B9"/>
    <w:rsid w:val="00363A01"/>
    <w:rsid w:val="00366074"/>
    <w:rsid w:val="003666DE"/>
    <w:rsid w:val="003701A3"/>
    <w:rsid w:val="00372345"/>
    <w:rsid w:val="003767BB"/>
    <w:rsid w:val="003772E8"/>
    <w:rsid w:val="003778F3"/>
    <w:rsid w:val="0037794C"/>
    <w:rsid w:val="0038545D"/>
    <w:rsid w:val="00387212"/>
    <w:rsid w:val="00387387"/>
    <w:rsid w:val="00392EDE"/>
    <w:rsid w:val="0039395C"/>
    <w:rsid w:val="0039420E"/>
    <w:rsid w:val="00396803"/>
    <w:rsid w:val="003972F5"/>
    <w:rsid w:val="003A0E33"/>
    <w:rsid w:val="003A455C"/>
    <w:rsid w:val="003A56FB"/>
    <w:rsid w:val="003A588A"/>
    <w:rsid w:val="003A6CED"/>
    <w:rsid w:val="003B2FA3"/>
    <w:rsid w:val="003B3534"/>
    <w:rsid w:val="003B4EF0"/>
    <w:rsid w:val="003B685D"/>
    <w:rsid w:val="003C5359"/>
    <w:rsid w:val="003C5B01"/>
    <w:rsid w:val="003C706A"/>
    <w:rsid w:val="003D24D2"/>
    <w:rsid w:val="003D2B83"/>
    <w:rsid w:val="003D5904"/>
    <w:rsid w:val="003D5BA9"/>
    <w:rsid w:val="003D5CA2"/>
    <w:rsid w:val="003D6459"/>
    <w:rsid w:val="003E19A7"/>
    <w:rsid w:val="003E47A1"/>
    <w:rsid w:val="003E6819"/>
    <w:rsid w:val="003F3E12"/>
    <w:rsid w:val="004032F4"/>
    <w:rsid w:val="00404A15"/>
    <w:rsid w:val="004062E5"/>
    <w:rsid w:val="004065CD"/>
    <w:rsid w:val="00406FA0"/>
    <w:rsid w:val="00411068"/>
    <w:rsid w:val="00420B95"/>
    <w:rsid w:val="00424DA1"/>
    <w:rsid w:val="00426B32"/>
    <w:rsid w:val="004305EE"/>
    <w:rsid w:val="00434A95"/>
    <w:rsid w:val="004366C4"/>
    <w:rsid w:val="004407FE"/>
    <w:rsid w:val="004448C0"/>
    <w:rsid w:val="004465FC"/>
    <w:rsid w:val="0044688A"/>
    <w:rsid w:val="004471C7"/>
    <w:rsid w:val="00447E92"/>
    <w:rsid w:val="004508E8"/>
    <w:rsid w:val="00454035"/>
    <w:rsid w:val="0045753C"/>
    <w:rsid w:val="0046146B"/>
    <w:rsid w:val="0046174F"/>
    <w:rsid w:val="00463711"/>
    <w:rsid w:val="00463AFA"/>
    <w:rsid w:val="00463B58"/>
    <w:rsid w:val="00463F9C"/>
    <w:rsid w:val="00466ED9"/>
    <w:rsid w:val="0047124F"/>
    <w:rsid w:val="00473333"/>
    <w:rsid w:val="004828A2"/>
    <w:rsid w:val="0049228A"/>
    <w:rsid w:val="00495430"/>
    <w:rsid w:val="00495C1F"/>
    <w:rsid w:val="00495DB2"/>
    <w:rsid w:val="0049621A"/>
    <w:rsid w:val="00496375"/>
    <w:rsid w:val="00497ABC"/>
    <w:rsid w:val="004A12AD"/>
    <w:rsid w:val="004A19CA"/>
    <w:rsid w:val="004A2866"/>
    <w:rsid w:val="004A5B53"/>
    <w:rsid w:val="004B46B0"/>
    <w:rsid w:val="004B69A5"/>
    <w:rsid w:val="004B734D"/>
    <w:rsid w:val="004C68D0"/>
    <w:rsid w:val="004D1EB1"/>
    <w:rsid w:val="004D3812"/>
    <w:rsid w:val="004D521A"/>
    <w:rsid w:val="004E7129"/>
    <w:rsid w:val="004F1142"/>
    <w:rsid w:val="004F1B29"/>
    <w:rsid w:val="004F3868"/>
    <w:rsid w:val="004F50AE"/>
    <w:rsid w:val="004F5871"/>
    <w:rsid w:val="004F610D"/>
    <w:rsid w:val="00501E21"/>
    <w:rsid w:val="00502913"/>
    <w:rsid w:val="00505B2F"/>
    <w:rsid w:val="00505D0C"/>
    <w:rsid w:val="00507C39"/>
    <w:rsid w:val="00510F03"/>
    <w:rsid w:val="005123E4"/>
    <w:rsid w:val="00514115"/>
    <w:rsid w:val="005267E3"/>
    <w:rsid w:val="00530ADE"/>
    <w:rsid w:val="005356E7"/>
    <w:rsid w:val="005359B5"/>
    <w:rsid w:val="00536DA8"/>
    <w:rsid w:val="00545288"/>
    <w:rsid w:val="005479EA"/>
    <w:rsid w:val="00550F2B"/>
    <w:rsid w:val="00551146"/>
    <w:rsid w:val="00553D09"/>
    <w:rsid w:val="005555AA"/>
    <w:rsid w:val="005559B8"/>
    <w:rsid w:val="005574BC"/>
    <w:rsid w:val="00560308"/>
    <w:rsid w:val="005645E3"/>
    <w:rsid w:val="00567416"/>
    <w:rsid w:val="005712C2"/>
    <w:rsid w:val="0057169B"/>
    <w:rsid w:val="00574539"/>
    <w:rsid w:val="00575726"/>
    <w:rsid w:val="00575CA1"/>
    <w:rsid w:val="00577F74"/>
    <w:rsid w:val="0058202A"/>
    <w:rsid w:val="005834D3"/>
    <w:rsid w:val="00583FE3"/>
    <w:rsid w:val="00584C07"/>
    <w:rsid w:val="00584D87"/>
    <w:rsid w:val="00586A45"/>
    <w:rsid w:val="00593A8B"/>
    <w:rsid w:val="00596FB1"/>
    <w:rsid w:val="005971DD"/>
    <w:rsid w:val="005A2FC2"/>
    <w:rsid w:val="005A505F"/>
    <w:rsid w:val="005A7A22"/>
    <w:rsid w:val="005B783D"/>
    <w:rsid w:val="005C2357"/>
    <w:rsid w:val="005C7F04"/>
    <w:rsid w:val="005D15B2"/>
    <w:rsid w:val="005D4113"/>
    <w:rsid w:val="005D689A"/>
    <w:rsid w:val="005E5880"/>
    <w:rsid w:val="005E6B74"/>
    <w:rsid w:val="006029F3"/>
    <w:rsid w:val="00603792"/>
    <w:rsid w:val="00604976"/>
    <w:rsid w:val="00604EB2"/>
    <w:rsid w:val="006118C7"/>
    <w:rsid w:val="00627698"/>
    <w:rsid w:val="006301FF"/>
    <w:rsid w:val="00634002"/>
    <w:rsid w:val="0064540D"/>
    <w:rsid w:val="006463F4"/>
    <w:rsid w:val="00654BB6"/>
    <w:rsid w:val="00655DED"/>
    <w:rsid w:val="00663AB0"/>
    <w:rsid w:val="00665A69"/>
    <w:rsid w:val="0067189A"/>
    <w:rsid w:val="00680097"/>
    <w:rsid w:val="006820FB"/>
    <w:rsid w:val="00693064"/>
    <w:rsid w:val="00693323"/>
    <w:rsid w:val="006933FE"/>
    <w:rsid w:val="006A037E"/>
    <w:rsid w:val="006A3BA3"/>
    <w:rsid w:val="006B070D"/>
    <w:rsid w:val="006B2061"/>
    <w:rsid w:val="006B39DF"/>
    <w:rsid w:val="006B4680"/>
    <w:rsid w:val="006C2148"/>
    <w:rsid w:val="006C58EC"/>
    <w:rsid w:val="006C6271"/>
    <w:rsid w:val="006D09AB"/>
    <w:rsid w:val="006D1069"/>
    <w:rsid w:val="006D2742"/>
    <w:rsid w:val="006D53E8"/>
    <w:rsid w:val="006D751E"/>
    <w:rsid w:val="006E1534"/>
    <w:rsid w:val="006E181F"/>
    <w:rsid w:val="006E4591"/>
    <w:rsid w:val="006E466E"/>
    <w:rsid w:val="006E5259"/>
    <w:rsid w:val="006E5ECC"/>
    <w:rsid w:val="006F04D4"/>
    <w:rsid w:val="006F3213"/>
    <w:rsid w:val="006F46A8"/>
    <w:rsid w:val="006F56ED"/>
    <w:rsid w:val="006F608D"/>
    <w:rsid w:val="006F696F"/>
    <w:rsid w:val="006F6F3E"/>
    <w:rsid w:val="007020DC"/>
    <w:rsid w:val="007039E4"/>
    <w:rsid w:val="00707686"/>
    <w:rsid w:val="0071045D"/>
    <w:rsid w:val="00711220"/>
    <w:rsid w:val="00712067"/>
    <w:rsid w:val="00712EB0"/>
    <w:rsid w:val="0071544A"/>
    <w:rsid w:val="00715809"/>
    <w:rsid w:val="00724285"/>
    <w:rsid w:val="0072727E"/>
    <w:rsid w:val="007302CA"/>
    <w:rsid w:val="007320C3"/>
    <w:rsid w:val="00734382"/>
    <w:rsid w:val="007375CE"/>
    <w:rsid w:val="007376FB"/>
    <w:rsid w:val="00742F43"/>
    <w:rsid w:val="00744C83"/>
    <w:rsid w:val="00750156"/>
    <w:rsid w:val="00752C36"/>
    <w:rsid w:val="00752CA9"/>
    <w:rsid w:val="00753071"/>
    <w:rsid w:val="0075473E"/>
    <w:rsid w:val="00757FDE"/>
    <w:rsid w:val="0076384A"/>
    <w:rsid w:val="0076389E"/>
    <w:rsid w:val="00773B5A"/>
    <w:rsid w:val="00774C66"/>
    <w:rsid w:val="0077548C"/>
    <w:rsid w:val="00777D63"/>
    <w:rsid w:val="00780FA0"/>
    <w:rsid w:val="00781571"/>
    <w:rsid w:val="007816BE"/>
    <w:rsid w:val="00787780"/>
    <w:rsid w:val="00790838"/>
    <w:rsid w:val="007A3366"/>
    <w:rsid w:val="007A572B"/>
    <w:rsid w:val="007A6FA0"/>
    <w:rsid w:val="007B1EF4"/>
    <w:rsid w:val="007C0D73"/>
    <w:rsid w:val="007C2D71"/>
    <w:rsid w:val="007C304C"/>
    <w:rsid w:val="007C73C5"/>
    <w:rsid w:val="007D1F48"/>
    <w:rsid w:val="007E028E"/>
    <w:rsid w:val="007F4A3D"/>
    <w:rsid w:val="007F6D96"/>
    <w:rsid w:val="007F7CB2"/>
    <w:rsid w:val="0080044B"/>
    <w:rsid w:val="008012C4"/>
    <w:rsid w:val="00801F32"/>
    <w:rsid w:val="0080227F"/>
    <w:rsid w:val="008037BA"/>
    <w:rsid w:val="008101FB"/>
    <w:rsid w:val="00810EA6"/>
    <w:rsid w:val="00814BAE"/>
    <w:rsid w:val="008162EC"/>
    <w:rsid w:val="00817D44"/>
    <w:rsid w:val="0082360B"/>
    <w:rsid w:val="008239F6"/>
    <w:rsid w:val="00840A8F"/>
    <w:rsid w:val="0084185B"/>
    <w:rsid w:val="00847301"/>
    <w:rsid w:val="00847393"/>
    <w:rsid w:val="00851FC3"/>
    <w:rsid w:val="00856140"/>
    <w:rsid w:val="0085770A"/>
    <w:rsid w:val="00863C02"/>
    <w:rsid w:val="008641F6"/>
    <w:rsid w:val="0086700F"/>
    <w:rsid w:val="00873160"/>
    <w:rsid w:val="00873CB1"/>
    <w:rsid w:val="008751F1"/>
    <w:rsid w:val="00875F5C"/>
    <w:rsid w:val="008770BF"/>
    <w:rsid w:val="00881FDB"/>
    <w:rsid w:val="008846AE"/>
    <w:rsid w:val="00885221"/>
    <w:rsid w:val="00885AC2"/>
    <w:rsid w:val="00886DA8"/>
    <w:rsid w:val="008915AA"/>
    <w:rsid w:val="00891A82"/>
    <w:rsid w:val="008926C2"/>
    <w:rsid w:val="00896B7A"/>
    <w:rsid w:val="008A389F"/>
    <w:rsid w:val="008A46A6"/>
    <w:rsid w:val="008A56A1"/>
    <w:rsid w:val="008A7D0B"/>
    <w:rsid w:val="008B58AE"/>
    <w:rsid w:val="008B6667"/>
    <w:rsid w:val="008B6F1D"/>
    <w:rsid w:val="008C36EE"/>
    <w:rsid w:val="008D1F10"/>
    <w:rsid w:val="008D3BAD"/>
    <w:rsid w:val="008D3E22"/>
    <w:rsid w:val="008D5E15"/>
    <w:rsid w:val="008D66B2"/>
    <w:rsid w:val="008E1A4A"/>
    <w:rsid w:val="008E44B8"/>
    <w:rsid w:val="008E4852"/>
    <w:rsid w:val="008E7CB8"/>
    <w:rsid w:val="008F6CD3"/>
    <w:rsid w:val="009067CD"/>
    <w:rsid w:val="009148AA"/>
    <w:rsid w:val="00914C25"/>
    <w:rsid w:val="00920F35"/>
    <w:rsid w:val="009232C3"/>
    <w:rsid w:val="0092690A"/>
    <w:rsid w:val="00932A98"/>
    <w:rsid w:val="00933286"/>
    <w:rsid w:val="00940EB1"/>
    <w:rsid w:val="00941B7A"/>
    <w:rsid w:val="00944F07"/>
    <w:rsid w:val="00946557"/>
    <w:rsid w:val="00947622"/>
    <w:rsid w:val="00950404"/>
    <w:rsid w:val="009526DF"/>
    <w:rsid w:val="00953E05"/>
    <w:rsid w:val="00954E0E"/>
    <w:rsid w:val="00960BC3"/>
    <w:rsid w:val="00966008"/>
    <w:rsid w:val="009701DD"/>
    <w:rsid w:val="0097268E"/>
    <w:rsid w:val="009729D3"/>
    <w:rsid w:val="00973AA1"/>
    <w:rsid w:val="0098214F"/>
    <w:rsid w:val="00984200"/>
    <w:rsid w:val="00986B48"/>
    <w:rsid w:val="009870D8"/>
    <w:rsid w:val="0099204B"/>
    <w:rsid w:val="0099316D"/>
    <w:rsid w:val="00995720"/>
    <w:rsid w:val="00996F2C"/>
    <w:rsid w:val="009A055E"/>
    <w:rsid w:val="009A21F7"/>
    <w:rsid w:val="009A3BBF"/>
    <w:rsid w:val="009A4422"/>
    <w:rsid w:val="009A4FCA"/>
    <w:rsid w:val="009A5146"/>
    <w:rsid w:val="009B4255"/>
    <w:rsid w:val="009B7B49"/>
    <w:rsid w:val="009C0BD6"/>
    <w:rsid w:val="009C4908"/>
    <w:rsid w:val="009D0719"/>
    <w:rsid w:val="009D2974"/>
    <w:rsid w:val="009D3F1C"/>
    <w:rsid w:val="009D4089"/>
    <w:rsid w:val="009D496A"/>
    <w:rsid w:val="009D6B52"/>
    <w:rsid w:val="009D6FE2"/>
    <w:rsid w:val="009E315C"/>
    <w:rsid w:val="009E5AB8"/>
    <w:rsid w:val="009F1C09"/>
    <w:rsid w:val="009F4E5B"/>
    <w:rsid w:val="009F5583"/>
    <w:rsid w:val="009F6610"/>
    <w:rsid w:val="00A0056E"/>
    <w:rsid w:val="00A00C91"/>
    <w:rsid w:val="00A016FB"/>
    <w:rsid w:val="00A03D9C"/>
    <w:rsid w:val="00A07096"/>
    <w:rsid w:val="00A079C6"/>
    <w:rsid w:val="00A12723"/>
    <w:rsid w:val="00A1529F"/>
    <w:rsid w:val="00A161E9"/>
    <w:rsid w:val="00A17795"/>
    <w:rsid w:val="00A2086D"/>
    <w:rsid w:val="00A21AF7"/>
    <w:rsid w:val="00A22F26"/>
    <w:rsid w:val="00A23E76"/>
    <w:rsid w:val="00A24C13"/>
    <w:rsid w:val="00A3325C"/>
    <w:rsid w:val="00A35811"/>
    <w:rsid w:val="00A376B3"/>
    <w:rsid w:val="00A3770B"/>
    <w:rsid w:val="00A42359"/>
    <w:rsid w:val="00A43970"/>
    <w:rsid w:val="00A4668A"/>
    <w:rsid w:val="00A52412"/>
    <w:rsid w:val="00A5765F"/>
    <w:rsid w:val="00A665E1"/>
    <w:rsid w:val="00A66692"/>
    <w:rsid w:val="00A70760"/>
    <w:rsid w:val="00A70FA0"/>
    <w:rsid w:val="00A71513"/>
    <w:rsid w:val="00A72AE3"/>
    <w:rsid w:val="00A733F1"/>
    <w:rsid w:val="00A75903"/>
    <w:rsid w:val="00A76805"/>
    <w:rsid w:val="00A76CC1"/>
    <w:rsid w:val="00A839B1"/>
    <w:rsid w:val="00A857A7"/>
    <w:rsid w:val="00AA2904"/>
    <w:rsid w:val="00AA2CA6"/>
    <w:rsid w:val="00AA49B0"/>
    <w:rsid w:val="00AA79B8"/>
    <w:rsid w:val="00AB03DB"/>
    <w:rsid w:val="00AB2ABC"/>
    <w:rsid w:val="00AB4B1B"/>
    <w:rsid w:val="00AC0373"/>
    <w:rsid w:val="00AC6E5D"/>
    <w:rsid w:val="00AD2D43"/>
    <w:rsid w:val="00AD3655"/>
    <w:rsid w:val="00AD7E15"/>
    <w:rsid w:val="00AE0DEC"/>
    <w:rsid w:val="00AF130F"/>
    <w:rsid w:val="00AF2AE2"/>
    <w:rsid w:val="00AF613D"/>
    <w:rsid w:val="00AF6F67"/>
    <w:rsid w:val="00B0495B"/>
    <w:rsid w:val="00B05AC3"/>
    <w:rsid w:val="00B10AF0"/>
    <w:rsid w:val="00B13B3F"/>
    <w:rsid w:val="00B13C39"/>
    <w:rsid w:val="00B3126B"/>
    <w:rsid w:val="00B313CE"/>
    <w:rsid w:val="00B3149D"/>
    <w:rsid w:val="00B323E4"/>
    <w:rsid w:val="00B338BD"/>
    <w:rsid w:val="00B34097"/>
    <w:rsid w:val="00B3421E"/>
    <w:rsid w:val="00B41EF2"/>
    <w:rsid w:val="00B43036"/>
    <w:rsid w:val="00B72F07"/>
    <w:rsid w:val="00B81B19"/>
    <w:rsid w:val="00B83C81"/>
    <w:rsid w:val="00B83E88"/>
    <w:rsid w:val="00B852B5"/>
    <w:rsid w:val="00B8553A"/>
    <w:rsid w:val="00B85F0F"/>
    <w:rsid w:val="00B919E2"/>
    <w:rsid w:val="00B92451"/>
    <w:rsid w:val="00B93F3B"/>
    <w:rsid w:val="00B9482B"/>
    <w:rsid w:val="00B94D56"/>
    <w:rsid w:val="00B94EBE"/>
    <w:rsid w:val="00B97321"/>
    <w:rsid w:val="00BA3F74"/>
    <w:rsid w:val="00BA6B5C"/>
    <w:rsid w:val="00BA7009"/>
    <w:rsid w:val="00BA7AD0"/>
    <w:rsid w:val="00BB0BA3"/>
    <w:rsid w:val="00BB560F"/>
    <w:rsid w:val="00BC2BDD"/>
    <w:rsid w:val="00BC32E9"/>
    <w:rsid w:val="00BC7704"/>
    <w:rsid w:val="00BC7F2C"/>
    <w:rsid w:val="00BD2047"/>
    <w:rsid w:val="00BD4939"/>
    <w:rsid w:val="00BD74F5"/>
    <w:rsid w:val="00BE5665"/>
    <w:rsid w:val="00BF0B53"/>
    <w:rsid w:val="00BF14BB"/>
    <w:rsid w:val="00BF1EF0"/>
    <w:rsid w:val="00BF6F82"/>
    <w:rsid w:val="00BF7473"/>
    <w:rsid w:val="00C02467"/>
    <w:rsid w:val="00C02D0E"/>
    <w:rsid w:val="00C05AF9"/>
    <w:rsid w:val="00C1291B"/>
    <w:rsid w:val="00C12A49"/>
    <w:rsid w:val="00C13A92"/>
    <w:rsid w:val="00C23D99"/>
    <w:rsid w:val="00C2495D"/>
    <w:rsid w:val="00C27D45"/>
    <w:rsid w:val="00C36261"/>
    <w:rsid w:val="00C40692"/>
    <w:rsid w:val="00C40ED9"/>
    <w:rsid w:val="00C4352E"/>
    <w:rsid w:val="00C43FA2"/>
    <w:rsid w:val="00C45AE8"/>
    <w:rsid w:val="00C45BF7"/>
    <w:rsid w:val="00C4684A"/>
    <w:rsid w:val="00C5020D"/>
    <w:rsid w:val="00C529A2"/>
    <w:rsid w:val="00C55017"/>
    <w:rsid w:val="00C5505C"/>
    <w:rsid w:val="00C5521D"/>
    <w:rsid w:val="00C5767C"/>
    <w:rsid w:val="00C62937"/>
    <w:rsid w:val="00C63182"/>
    <w:rsid w:val="00C65292"/>
    <w:rsid w:val="00C67CD2"/>
    <w:rsid w:val="00C70A7C"/>
    <w:rsid w:val="00C74A0F"/>
    <w:rsid w:val="00C80AAC"/>
    <w:rsid w:val="00C81810"/>
    <w:rsid w:val="00C82D58"/>
    <w:rsid w:val="00C87768"/>
    <w:rsid w:val="00C93F2A"/>
    <w:rsid w:val="00CA0134"/>
    <w:rsid w:val="00CA06AF"/>
    <w:rsid w:val="00CA19A6"/>
    <w:rsid w:val="00CA40A2"/>
    <w:rsid w:val="00CA4C02"/>
    <w:rsid w:val="00CA5A2D"/>
    <w:rsid w:val="00CA5CCC"/>
    <w:rsid w:val="00CA5F2A"/>
    <w:rsid w:val="00CB0628"/>
    <w:rsid w:val="00CB2025"/>
    <w:rsid w:val="00CB276D"/>
    <w:rsid w:val="00CB708B"/>
    <w:rsid w:val="00CB7660"/>
    <w:rsid w:val="00CC1881"/>
    <w:rsid w:val="00CC2F81"/>
    <w:rsid w:val="00CC32BC"/>
    <w:rsid w:val="00CC6646"/>
    <w:rsid w:val="00CC791D"/>
    <w:rsid w:val="00CD4467"/>
    <w:rsid w:val="00CD52AF"/>
    <w:rsid w:val="00CE55FF"/>
    <w:rsid w:val="00CE6897"/>
    <w:rsid w:val="00CE7700"/>
    <w:rsid w:val="00CF3CDC"/>
    <w:rsid w:val="00CF3FE7"/>
    <w:rsid w:val="00CF4D05"/>
    <w:rsid w:val="00D00589"/>
    <w:rsid w:val="00D00826"/>
    <w:rsid w:val="00D00939"/>
    <w:rsid w:val="00D00B90"/>
    <w:rsid w:val="00D04AD2"/>
    <w:rsid w:val="00D069DD"/>
    <w:rsid w:val="00D06E17"/>
    <w:rsid w:val="00D14F96"/>
    <w:rsid w:val="00D205E0"/>
    <w:rsid w:val="00D20B4E"/>
    <w:rsid w:val="00D23373"/>
    <w:rsid w:val="00D24512"/>
    <w:rsid w:val="00D3549D"/>
    <w:rsid w:val="00D35771"/>
    <w:rsid w:val="00D360B0"/>
    <w:rsid w:val="00D44F2D"/>
    <w:rsid w:val="00D46B4C"/>
    <w:rsid w:val="00D50FBE"/>
    <w:rsid w:val="00D518DA"/>
    <w:rsid w:val="00D51CC1"/>
    <w:rsid w:val="00D557A4"/>
    <w:rsid w:val="00D559F8"/>
    <w:rsid w:val="00D57494"/>
    <w:rsid w:val="00D627AB"/>
    <w:rsid w:val="00D62ACB"/>
    <w:rsid w:val="00D63526"/>
    <w:rsid w:val="00D63E52"/>
    <w:rsid w:val="00D661F5"/>
    <w:rsid w:val="00D668C9"/>
    <w:rsid w:val="00D7018D"/>
    <w:rsid w:val="00D70644"/>
    <w:rsid w:val="00D757CD"/>
    <w:rsid w:val="00D801ED"/>
    <w:rsid w:val="00D81522"/>
    <w:rsid w:val="00D817C3"/>
    <w:rsid w:val="00D81F22"/>
    <w:rsid w:val="00D93CC9"/>
    <w:rsid w:val="00D93EE1"/>
    <w:rsid w:val="00D953E5"/>
    <w:rsid w:val="00D973C2"/>
    <w:rsid w:val="00D97E1A"/>
    <w:rsid w:val="00DA17B4"/>
    <w:rsid w:val="00DA2C91"/>
    <w:rsid w:val="00DB16CD"/>
    <w:rsid w:val="00DB333C"/>
    <w:rsid w:val="00DB7A23"/>
    <w:rsid w:val="00DC5E54"/>
    <w:rsid w:val="00DC66B2"/>
    <w:rsid w:val="00DD2BA3"/>
    <w:rsid w:val="00DD2E0D"/>
    <w:rsid w:val="00DD36AD"/>
    <w:rsid w:val="00DD475B"/>
    <w:rsid w:val="00DD5363"/>
    <w:rsid w:val="00DD6A52"/>
    <w:rsid w:val="00DE066B"/>
    <w:rsid w:val="00DE0E57"/>
    <w:rsid w:val="00DE181B"/>
    <w:rsid w:val="00DE5EDF"/>
    <w:rsid w:val="00DF4E9C"/>
    <w:rsid w:val="00DF733A"/>
    <w:rsid w:val="00E01206"/>
    <w:rsid w:val="00E0251D"/>
    <w:rsid w:val="00E02560"/>
    <w:rsid w:val="00E05381"/>
    <w:rsid w:val="00E05494"/>
    <w:rsid w:val="00E15D94"/>
    <w:rsid w:val="00E16421"/>
    <w:rsid w:val="00E17271"/>
    <w:rsid w:val="00E17D53"/>
    <w:rsid w:val="00E228FE"/>
    <w:rsid w:val="00E256DB"/>
    <w:rsid w:val="00E25D1C"/>
    <w:rsid w:val="00E2669B"/>
    <w:rsid w:val="00E27266"/>
    <w:rsid w:val="00E310C3"/>
    <w:rsid w:val="00E31F1B"/>
    <w:rsid w:val="00E32C80"/>
    <w:rsid w:val="00E339B7"/>
    <w:rsid w:val="00E33E17"/>
    <w:rsid w:val="00E4418D"/>
    <w:rsid w:val="00E47ABD"/>
    <w:rsid w:val="00E519BA"/>
    <w:rsid w:val="00E554D4"/>
    <w:rsid w:val="00E56FEC"/>
    <w:rsid w:val="00E60BD0"/>
    <w:rsid w:val="00E631BA"/>
    <w:rsid w:val="00E64E42"/>
    <w:rsid w:val="00E674F2"/>
    <w:rsid w:val="00E712EF"/>
    <w:rsid w:val="00E7565D"/>
    <w:rsid w:val="00E77368"/>
    <w:rsid w:val="00E826F9"/>
    <w:rsid w:val="00E8620E"/>
    <w:rsid w:val="00E86B97"/>
    <w:rsid w:val="00E86E10"/>
    <w:rsid w:val="00E87183"/>
    <w:rsid w:val="00E90CE4"/>
    <w:rsid w:val="00E95D03"/>
    <w:rsid w:val="00E978AF"/>
    <w:rsid w:val="00EA14FB"/>
    <w:rsid w:val="00EA1BC0"/>
    <w:rsid w:val="00EA35B4"/>
    <w:rsid w:val="00EB3749"/>
    <w:rsid w:val="00EB5DD8"/>
    <w:rsid w:val="00EB5E12"/>
    <w:rsid w:val="00EB7528"/>
    <w:rsid w:val="00EC13EC"/>
    <w:rsid w:val="00EC391E"/>
    <w:rsid w:val="00EC60BB"/>
    <w:rsid w:val="00ED16E0"/>
    <w:rsid w:val="00ED1984"/>
    <w:rsid w:val="00ED435E"/>
    <w:rsid w:val="00ED60DE"/>
    <w:rsid w:val="00ED71A0"/>
    <w:rsid w:val="00EE005D"/>
    <w:rsid w:val="00EF0C5A"/>
    <w:rsid w:val="00EF2AFE"/>
    <w:rsid w:val="00EF64E8"/>
    <w:rsid w:val="00EF72C8"/>
    <w:rsid w:val="00EF7A4E"/>
    <w:rsid w:val="00F003E8"/>
    <w:rsid w:val="00F03DBD"/>
    <w:rsid w:val="00F046EC"/>
    <w:rsid w:val="00F04FD2"/>
    <w:rsid w:val="00F13D30"/>
    <w:rsid w:val="00F2041F"/>
    <w:rsid w:val="00F20689"/>
    <w:rsid w:val="00F2358A"/>
    <w:rsid w:val="00F24A7E"/>
    <w:rsid w:val="00F24FC1"/>
    <w:rsid w:val="00F258ED"/>
    <w:rsid w:val="00F2680A"/>
    <w:rsid w:val="00F311C4"/>
    <w:rsid w:val="00F33251"/>
    <w:rsid w:val="00F34215"/>
    <w:rsid w:val="00F34E6E"/>
    <w:rsid w:val="00F35A5B"/>
    <w:rsid w:val="00F363A4"/>
    <w:rsid w:val="00F413A9"/>
    <w:rsid w:val="00F4417C"/>
    <w:rsid w:val="00F4547D"/>
    <w:rsid w:val="00F456B4"/>
    <w:rsid w:val="00F504E4"/>
    <w:rsid w:val="00F52D27"/>
    <w:rsid w:val="00F5438B"/>
    <w:rsid w:val="00F55616"/>
    <w:rsid w:val="00F6165C"/>
    <w:rsid w:val="00F63A82"/>
    <w:rsid w:val="00F642BC"/>
    <w:rsid w:val="00F67277"/>
    <w:rsid w:val="00F701EB"/>
    <w:rsid w:val="00F710B4"/>
    <w:rsid w:val="00F7692C"/>
    <w:rsid w:val="00F80637"/>
    <w:rsid w:val="00F8461F"/>
    <w:rsid w:val="00F85FF1"/>
    <w:rsid w:val="00F92DD7"/>
    <w:rsid w:val="00F93F3C"/>
    <w:rsid w:val="00F94C24"/>
    <w:rsid w:val="00F95F3D"/>
    <w:rsid w:val="00F96E86"/>
    <w:rsid w:val="00FA103B"/>
    <w:rsid w:val="00FA188A"/>
    <w:rsid w:val="00FA2421"/>
    <w:rsid w:val="00FA2ECE"/>
    <w:rsid w:val="00FA62ED"/>
    <w:rsid w:val="00FA6A23"/>
    <w:rsid w:val="00FA7094"/>
    <w:rsid w:val="00FC24E3"/>
    <w:rsid w:val="00FC3C80"/>
    <w:rsid w:val="00FC53DA"/>
    <w:rsid w:val="00FC6BDF"/>
    <w:rsid w:val="00FD4F54"/>
    <w:rsid w:val="00FD56C7"/>
    <w:rsid w:val="00FE17F3"/>
    <w:rsid w:val="00FE51BA"/>
    <w:rsid w:val="00FE7029"/>
    <w:rsid w:val="00FE7646"/>
    <w:rsid w:val="00FF0EB7"/>
    <w:rsid w:val="00FF115B"/>
    <w:rsid w:val="00FF160B"/>
    <w:rsid w:val="00FF2A0B"/>
    <w:rsid w:val="00FF5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B3A97"/>
  <w15:docId w15:val="{331C4625-E97A-4FF4-AF87-4948D5AF5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3749"/>
    <w:pPr>
      <w:widowControl w:val="0"/>
      <w:autoSpaceDE w:val="0"/>
      <w:autoSpaceDN w:val="0"/>
      <w:adjustRightInd w:val="0"/>
    </w:pPr>
    <w:rPr>
      <w:rFonts w:ascii="Arial" w:eastAsia="Times New Roman" w:hAnsi="Arial" w:cs="Arial"/>
      <w:sz w:val="24"/>
      <w:szCs w:val="24"/>
    </w:rPr>
  </w:style>
  <w:style w:type="paragraph" w:styleId="Nagwek1">
    <w:name w:val="heading 1"/>
    <w:basedOn w:val="Normalny"/>
    <w:next w:val="Normalny"/>
    <w:link w:val="Nagwek1Znak"/>
    <w:uiPriority w:val="9"/>
    <w:qFormat/>
    <w:rsid w:val="008037BA"/>
    <w:pPr>
      <w:keepNext/>
      <w:keepLines/>
      <w:spacing w:before="240"/>
      <w:outlineLvl w:val="0"/>
    </w:pPr>
    <w:rPr>
      <w:rFonts w:ascii="Calibri Light" w:hAnsi="Calibri Light" w:cs="Times New Roman"/>
      <w:color w:val="2E74B5"/>
      <w:sz w:val="32"/>
      <w:szCs w:val="32"/>
    </w:rPr>
  </w:style>
  <w:style w:type="paragraph" w:styleId="Nagwek7">
    <w:name w:val="heading 7"/>
    <w:basedOn w:val="Normalny"/>
    <w:next w:val="Normalny"/>
    <w:link w:val="Nagwek7Znak"/>
    <w:qFormat/>
    <w:rsid w:val="00346074"/>
    <w:pPr>
      <w:keepNext/>
      <w:widowControl/>
      <w:autoSpaceDE/>
      <w:autoSpaceDN/>
      <w:adjustRightInd/>
      <w:outlineLvl w:val="6"/>
    </w:pPr>
    <w:rPr>
      <w:rFonts w:ascii="Times New Roman" w:hAnsi="Times New Roman" w:cs="Times New Roman"/>
      <w:szCs w:val="20"/>
      <w:lang w:eastAsia="de-DE"/>
    </w:rPr>
  </w:style>
  <w:style w:type="paragraph" w:styleId="Nagwek9">
    <w:name w:val="heading 9"/>
    <w:basedOn w:val="Normalny"/>
    <w:next w:val="Normalny"/>
    <w:link w:val="Nagwek9Znak"/>
    <w:uiPriority w:val="9"/>
    <w:semiHidden/>
    <w:unhideWhenUsed/>
    <w:qFormat/>
    <w:rsid w:val="00AD3655"/>
    <w:pPr>
      <w:keepNext/>
      <w:keepLines/>
      <w:spacing w:before="40"/>
      <w:outlineLvl w:val="8"/>
    </w:pPr>
    <w:rPr>
      <w:rFonts w:ascii="Calibri Light"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63">
    <w:name w:val="Font Style63"/>
    <w:rsid w:val="000803C3"/>
    <w:rPr>
      <w:rFonts w:ascii="Arial" w:hAnsi="Arial" w:cs="Arial"/>
      <w:sz w:val="22"/>
      <w:szCs w:val="22"/>
    </w:rPr>
  </w:style>
  <w:style w:type="character" w:customStyle="1" w:styleId="FontStyle67">
    <w:name w:val="Font Style67"/>
    <w:rsid w:val="000803C3"/>
    <w:rPr>
      <w:rFonts w:ascii="Arial" w:hAnsi="Arial" w:cs="Arial"/>
      <w:sz w:val="22"/>
      <w:szCs w:val="22"/>
    </w:rPr>
  </w:style>
  <w:style w:type="paragraph" w:styleId="Nagwek">
    <w:name w:val="header"/>
    <w:basedOn w:val="Normalny"/>
    <w:link w:val="NagwekZnak"/>
    <w:rsid w:val="000803C3"/>
    <w:pPr>
      <w:tabs>
        <w:tab w:val="center" w:pos="4536"/>
        <w:tab w:val="right" w:pos="9072"/>
      </w:tabs>
    </w:pPr>
    <w:rPr>
      <w:rFonts w:cs="Times New Roman"/>
    </w:rPr>
  </w:style>
  <w:style w:type="character" w:customStyle="1" w:styleId="NagwekZnak">
    <w:name w:val="Nagłówek Znak"/>
    <w:link w:val="Nagwek"/>
    <w:rsid w:val="000803C3"/>
    <w:rPr>
      <w:rFonts w:ascii="Arial" w:eastAsia="Times New Roman" w:hAnsi="Arial" w:cs="Arial"/>
      <w:sz w:val="24"/>
      <w:szCs w:val="24"/>
      <w:lang w:eastAsia="pl-PL"/>
    </w:rPr>
  </w:style>
  <w:style w:type="paragraph" w:styleId="Akapitzlist">
    <w:name w:val="List Paragraph"/>
    <w:aliases w:val="Numerowanie 1),Numerowanie,Wypunktowanie,Podsis rysunku,BulletC,Wyliczanie,Obiekt,normalny tekst,L1,2 heading,A_wyliczenie,K-P_odwolanie,Akapit z listą5,maz_wyliczenie,opis dzialania,Bullet Number,List Paragraph1,lp1,List Paragraph2,NOT 3"/>
    <w:basedOn w:val="Normalny"/>
    <w:link w:val="AkapitzlistZnak"/>
    <w:uiPriority w:val="34"/>
    <w:qFormat/>
    <w:rsid w:val="000803C3"/>
    <w:pPr>
      <w:ind w:left="708"/>
    </w:pPr>
    <w:rPr>
      <w:rFonts w:cs="Times New Roman"/>
    </w:rPr>
  </w:style>
  <w:style w:type="paragraph" w:styleId="Tytu">
    <w:name w:val="Title"/>
    <w:basedOn w:val="Normalny"/>
    <w:link w:val="TytuZnak"/>
    <w:qFormat/>
    <w:rsid w:val="000803C3"/>
    <w:pPr>
      <w:widowControl/>
      <w:autoSpaceDE/>
      <w:autoSpaceDN/>
      <w:adjustRightInd/>
      <w:spacing w:before="240" w:after="60"/>
      <w:jc w:val="both"/>
    </w:pPr>
    <w:rPr>
      <w:rFonts w:ascii="Times New Roman" w:hAnsi="Times New Roman" w:cs="Times New Roman"/>
      <w:b/>
      <w:kern w:val="28"/>
      <w:sz w:val="32"/>
      <w:szCs w:val="20"/>
      <w:lang w:eastAsia="en-GB"/>
    </w:rPr>
  </w:style>
  <w:style w:type="character" w:customStyle="1" w:styleId="TytuZnak">
    <w:name w:val="Tytuł Znak"/>
    <w:link w:val="Tytu"/>
    <w:rsid w:val="000803C3"/>
    <w:rPr>
      <w:rFonts w:ascii="Times New Roman" w:eastAsia="Times New Roman" w:hAnsi="Times New Roman" w:cs="Times New Roman"/>
      <w:b/>
      <w:kern w:val="28"/>
      <w:sz w:val="32"/>
      <w:szCs w:val="20"/>
      <w:lang w:val="en-GB" w:eastAsia="en-GB"/>
    </w:rPr>
  </w:style>
  <w:style w:type="paragraph" w:styleId="Tekstpodstawowy2">
    <w:name w:val="Body Text 2"/>
    <w:basedOn w:val="Normalny"/>
    <w:link w:val="Tekstpodstawowy2Znak"/>
    <w:rsid w:val="000803C3"/>
    <w:pPr>
      <w:widowControl/>
      <w:autoSpaceDE/>
      <w:autoSpaceDN/>
      <w:adjustRightInd/>
      <w:spacing w:after="120" w:line="480" w:lineRule="auto"/>
      <w:jc w:val="both"/>
    </w:pPr>
    <w:rPr>
      <w:rFonts w:ascii="Times New Roman" w:hAnsi="Times New Roman" w:cs="Times New Roman"/>
      <w:szCs w:val="20"/>
      <w:lang w:eastAsia="en-GB"/>
    </w:rPr>
  </w:style>
  <w:style w:type="character" w:customStyle="1" w:styleId="Tekstpodstawowy2Znak">
    <w:name w:val="Tekst podstawowy 2 Znak"/>
    <w:link w:val="Tekstpodstawowy2"/>
    <w:rsid w:val="000803C3"/>
    <w:rPr>
      <w:rFonts w:ascii="Times New Roman" w:eastAsia="Times New Roman" w:hAnsi="Times New Roman" w:cs="Times New Roman"/>
      <w:sz w:val="24"/>
      <w:szCs w:val="20"/>
      <w:lang w:val="en-GB" w:eastAsia="en-GB"/>
    </w:rPr>
  </w:style>
  <w:style w:type="paragraph" w:customStyle="1" w:styleId="BodyText1">
    <w:name w:val="Body Text_1"/>
    <w:basedOn w:val="Normalny"/>
    <w:rsid w:val="000803C3"/>
    <w:pPr>
      <w:widowControl/>
      <w:autoSpaceDE/>
      <w:autoSpaceDN/>
      <w:adjustRightInd/>
      <w:spacing w:after="240"/>
      <w:ind w:firstLine="1440"/>
    </w:pPr>
    <w:rPr>
      <w:rFonts w:ascii="Times New Roman" w:hAnsi="Times New Roman" w:cs="Times New Roman"/>
      <w:szCs w:val="20"/>
      <w:lang w:eastAsia="en-US"/>
    </w:rPr>
  </w:style>
  <w:style w:type="paragraph" w:customStyle="1" w:styleId="Paragraph">
    <w:name w:val="Paragraph"/>
    <w:basedOn w:val="Normalny"/>
    <w:rsid w:val="000803C3"/>
    <w:pPr>
      <w:widowControl/>
      <w:tabs>
        <w:tab w:val="left" w:pos="0"/>
        <w:tab w:val="left" w:pos="1298"/>
        <w:tab w:val="left" w:pos="2591"/>
        <w:tab w:val="left" w:pos="3890"/>
        <w:tab w:val="left" w:pos="5182"/>
        <w:tab w:val="left" w:pos="6481"/>
        <w:tab w:val="left" w:pos="7779"/>
        <w:tab w:val="right" w:pos="9072"/>
      </w:tabs>
      <w:autoSpaceDE/>
      <w:autoSpaceDN/>
      <w:adjustRightInd/>
      <w:spacing w:after="240"/>
      <w:ind w:left="2591"/>
      <w:jc w:val="both"/>
    </w:pPr>
    <w:rPr>
      <w:rFonts w:ascii="Times New Roman" w:hAnsi="Times New Roman" w:cs="Times New Roman"/>
      <w:sz w:val="22"/>
      <w:szCs w:val="20"/>
      <w:lang w:eastAsia="en-US"/>
    </w:rPr>
  </w:style>
  <w:style w:type="character" w:customStyle="1" w:styleId="hps">
    <w:name w:val="hps"/>
    <w:rsid w:val="000803C3"/>
  </w:style>
  <w:style w:type="character" w:customStyle="1" w:styleId="shorttext">
    <w:name w:val="short_text"/>
    <w:rsid w:val="000803C3"/>
  </w:style>
  <w:style w:type="character" w:customStyle="1" w:styleId="result-single">
    <w:name w:val="result-single"/>
    <w:rsid w:val="000803C3"/>
  </w:style>
  <w:style w:type="character" w:styleId="Hipercze">
    <w:name w:val="Hyperlink"/>
    <w:uiPriority w:val="99"/>
    <w:unhideWhenUsed/>
    <w:rsid w:val="00E228FE"/>
    <w:rPr>
      <w:color w:val="0563C1"/>
      <w:u w:val="single"/>
    </w:rPr>
  </w:style>
  <w:style w:type="character" w:styleId="Odwoaniedokomentarza">
    <w:name w:val="annotation reference"/>
    <w:uiPriority w:val="99"/>
    <w:unhideWhenUsed/>
    <w:rsid w:val="00F35A5B"/>
    <w:rPr>
      <w:sz w:val="16"/>
      <w:szCs w:val="16"/>
    </w:rPr>
  </w:style>
  <w:style w:type="paragraph" w:styleId="Tekstkomentarza">
    <w:name w:val="annotation text"/>
    <w:basedOn w:val="Normalny"/>
    <w:link w:val="TekstkomentarzaZnak"/>
    <w:uiPriority w:val="99"/>
    <w:unhideWhenUsed/>
    <w:rsid w:val="00F35A5B"/>
    <w:rPr>
      <w:rFonts w:cs="Times New Roman"/>
      <w:sz w:val="20"/>
      <w:szCs w:val="20"/>
    </w:rPr>
  </w:style>
  <w:style w:type="character" w:customStyle="1" w:styleId="TekstkomentarzaZnak">
    <w:name w:val="Tekst komentarza Znak"/>
    <w:link w:val="Tekstkomentarza"/>
    <w:uiPriority w:val="99"/>
    <w:rsid w:val="00F35A5B"/>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F35A5B"/>
    <w:rPr>
      <w:b/>
      <w:bCs/>
    </w:rPr>
  </w:style>
  <w:style w:type="character" w:customStyle="1" w:styleId="TematkomentarzaZnak">
    <w:name w:val="Temat komentarza Znak"/>
    <w:link w:val="Tematkomentarza"/>
    <w:uiPriority w:val="99"/>
    <w:semiHidden/>
    <w:rsid w:val="00F35A5B"/>
    <w:rPr>
      <w:rFonts w:ascii="Arial" w:eastAsia="Times New Roman" w:hAnsi="Arial" w:cs="Arial"/>
      <w:b/>
      <w:bCs/>
    </w:rPr>
  </w:style>
  <w:style w:type="paragraph" w:styleId="Tekstdymka">
    <w:name w:val="Balloon Text"/>
    <w:basedOn w:val="Normalny"/>
    <w:link w:val="TekstdymkaZnak"/>
    <w:uiPriority w:val="99"/>
    <w:semiHidden/>
    <w:unhideWhenUsed/>
    <w:rsid w:val="00F35A5B"/>
    <w:rPr>
      <w:rFonts w:ascii="Tahoma" w:hAnsi="Tahoma" w:cs="Times New Roman"/>
      <w:sz w:val="16"/>
      <w:szCs w:val="16"/>
    </w:rPr>
  </w:style>
  <w:style w:type="character" w:customStyle="1" w:styleId="TekstdymkaZnak">
    <w:name w:val="Tekst dymka Znak"/>
    <w:link w:val="Tekstdymka"/>
    <w:uiPriority w:val="99"/>
    <w:semiHidden/>
    <w:rsid w:val="00F35A5B"/>
    <w:rPr>
      <w:rFonts w:ascii="Tahoma" w:eastAsia="Times New Roman" w:hAnsi="Tahoma" w:cs="Tahoma"/>
      <w:sz w:val="16"/>
      <w:szCs w:val="16"/>
    </w:rPr>
  </w:style>
  <w:style w:type="paragraph" w:styleId="Tekstpodstawowywcity">
    <w:name w:val="Body Text Indent"/>
    <w:basedOn w:val="Normalny"/>
    <w:link w:val="TekstpodstawowywcityZnak"/>
    <w:uiPriority w:val="99"/>
    <w:semiHidden/>
    <w:unhideWhenUsed/>
    <w:rsid w:val="00B3421E"/>
    <w:pPr>
      <w:spacing w:after="120"/>
      <w:ind w:left="283"/>
    </w:pPr>
    <w:rPr>
      <w:rFonts w:cs="Times New Roman"/>
    </w:rPr>
  </w:style>
  <w:style w:type="character" w:customStyle="1" w:styleId="TekstpodstawowywcityZnak">
    <w:name w:val="Tekst podstawowy wcięty Znak"/>
    <w:link w:val="Tekstpodstawowywcity"/>
    <w:uiPriority w:val="99"/>
    <w:semiHidden/>
    <w:rsid w:val="00B3421E"/>
    <w:rPr>
      <w:rFonts w:ascii="Arial" w:eastAsia="Times New Roman" w:hAnsi="Arial" w:cs="Arial"/>
      <w:sz w:val="24"/>
      <w:szCs w:val="24"/>
    </w:rPr>
  </w:style>
  <w:style w:type="paragraph" w:styleId="Poprawka">
    <w:name w:val="Revision"/>
    <w:hidden/>
    <w:uiPriority w:val="99"/>
    <w:semiHidden/>
    <w:rsid w:val="00BD4939"/>
    <w:rPr>
      <w:rFonts w:ascii="Arial" w:eastAsia="Times New Roman" w:hAnsi="Arial" w:cs="Arial"/>
      <w:sz w:val="24"/>
      <w:szCs w:val="24"/>
    </w:rPr>
  </w:style>
  <w:style w:type="paragraph" w:styleId="Tekstprzypisukocowego">
    <w:name w:val="endnote text"/>
    <w:basedOn w:val="Normalny"/>
    <w:link w:val="TekstprzypisukocowegoZnak"/>
    <w:uiPriority w:val="99"/>
    <w:semiHidden/>
    <w:unhideWhenUsed/>
    <w:rsid w:val="0082360B"/>
    <w:rPr>
      <w:sz w:val="20"/>
      <w:szCs w:val="20"/>
    </w:rPr>
  </w:style>
  <w:style w:type="character" w:customStyle="1" w:styleId="TekstprzypisukocowegoZnak">
    <w:name w:val="Tekst przypisu końcowego Znak"/>
    <w:basedOn w:val="Domylnaczcionkaakapitu"/>
    <w:link w:val="Tekstprzypisukocowego"/>
    <w:uiPriority w:val="99"/>
    <w:semiHidden/>
    <w:rsid w:val="0082360B"/>
    <w:rPr>
      <w:rFonts w:ascii="Arial" w:eastAsia="Times New Roman" w:hAnsi="Arial" w:cs="Arial"/>
    </w:rPr>
  </w:style>
  <w:style w:type="character" w:styleId="Odwoanieprzypisukocowego">
    <w:name w:val="endnote reference"/>
    <w:basedOn w:val="Domylnaczcionkaakapitu"/>
    <w:uiPriority w:val="99"/>
    <w:semiHidden/>
    <w:unhideWhenUsed/>
    <w:rsid w:val="0082360B"/>
    <w:rPr>
      <w:vertAlign w:val="superscript"/>
    </w:rPr>
  </w:style>
  <w:style w:type="paragraph" w:styleId="Stopka">
    <w:name w:val="footer"/>
    <w:basedOn w:val="Normalny"/>
    <w:link w:val="StopkaZnak"/>
    <w:uiPriority w:val="99"/>
    <w:unhideWhenUsed/>
    <w:rsid w:val="009F5583"/>
    <w:pPr>
      <w:tabs>
        <w:tab w:val="center" w:pos="4536"/>
        <w:tab w:val="right" w:pos="9072"/>
      </w:tabs>
    </w:pPr>
  </w:style>
  <w:style w:type="character" w:customStyle="1" w:styleId="StopkaZnak">
    <w:name w:val="Stopka Znak"/>
    <w:basedOn w:val="Domylnaczcionkaakapitu"/>
    <w:link w:val="Stopka"/>
    <w:uiPriority w:val="99"/>
    <w:rsid w:val="009F5583"/>
    <w:rPr>
      <w:rFonts w:ascii="Arial" w:eastAsia="Times New Roman" w:hAnsi="Arial" w:cs="Arial"/>
      <w:sz w:val="24"/>
      <w:szCs w:val="24"/>
    </w:rPr>
  </w:style>
  <w:style w:type="character" w:customStyle="1" w:styleId="AkapitzlistZnak">
    <w:name w:val="Akapit z listą Znak"/>
    <w:aliases w:val="Numerowanie 1) Znak,Numerowanie Znak,Wypunktowanie Znak,Podsis rysunku Znak,BulletC Znak,Wyliczanie Znak,Obiekt Znak,normalny tekst Znak,L1 Znak,2 heading Znak,A_wyliczenie Znak,K-P_odwolanie Znak,Akapit z listą5 Znak,lp1 Znak"/>
    <w:link w:val="Akapitzlist"/>
    <w:uiPriority w:val="34"/>
    <w:qFormat/>
    <w:rsid w:val="00E90CE4"/>
    <w:rPr>
      <w:rFonts w:ascii="Arial" w:eastAsia="Times New Roman" w:hAnsi="Arial" w:cs="Arial"/>
      <w:sz w:val="24"/>
      <w:szCs w:val="24"/>
    </w:rPr>
  </w:style>
  <w:style w:type="character" w:styleId="Uwydatnienie">
    <w:name w:val="Emphasis"/>
    <w:uiPriority w:val="20"/>
    <w:qFormat/>
    <w:rsid w:val="00D00826"/>
    <w:rPr>
      <w:i/>
      <w:iCs/>
    </w:rPr>
  </w:style>
  <w:style w:type="character" w:customStyle="1" w:styleId="Nagwek7Znak">
    <w:name w:val="Nagłówek 7 Znak"/>
    <w:basedOn w:val="Domylnaczcionkaakapitu"/>
    <w:link w:val="Nagwek7"/>
    <w:rsid w:val="00346074"/>
    <w:rPr>
      <w:rFonts w:ascii="Times New Roman" w:eastAsia="Times New Roman" w:hAnsi="Times New Roman"/>
      <w:sz w:val="24"/>
      <w:lang w:eastAsia="de-DE"/>
    </w:rPr>
  </w:style>
  <w:style w:type="character" w:customStyle="1" w:styleId="Nagwek9Znak">
    <w:name w:val="Nagłówek 9 Znak"/>
    <w:basedOn w:val="Domylnaczcionkaakapitu"/>
    <w:link w:val="Nagwek9"/>
    <w:uiPriority w:val="9"/>
    <w:semiHidden/>
    <w:rsid w:val="00AD3655"/>
    <w:rPr>
      <w:rFonts w:ascii="Calibri Light" w:eastAsia="Times New Roman" w:hAnsi="Calibri Light" w:cs="Times New Roman"/>
      <w:i/>
      <w:iCs/>
      <w:color w:val="272727"/>
      <w:sz w:val="21"/>
      <w:szCs w:val="21"/>
    </w:rPr>
  </w:style>
  <w:style w:type="paragraph" w:styleId="Tekstpodstawowy">
    <w:name w:val="Body Text"/>
    <w:basedOn w:val="Normalny"/>
    <w:link w:val="TekstpodstawowyZnak"/>
    <w:uiPriority w:val="99"/>
    <w:unhideWhenUsed/>
    <w:rsid w:val="0049228A"/>
    <w:pPr>
      <w:spacing w:after="120"/>
    </w:pPr>
  </w:style>
  <w:style w:type="character" w:customStyle="1" w:styleId="TekstpodstawowyZnak">
    <w:name w:val="Tekst podstawowy Znak"/>
    <w:basedOn w:val="Domylnaczcionkaakapitu"/>
    <w:link w:val="Tekstpodstawowy"/>
    <w:uiPriority w:val="99"/>
    <w:rsid w:val="0049228A"/>
    <w:rPr>
      <w:rFonts w:ascii="Arial" w:eastAsia="Times New Roman" w:hAnsi="Arial" w:cs="Arial"/>
      <w:sz w:val="24"/>
      <w:szCs w:val="24"/>
    </w:rPr>
  </w:style>
  <w:style w:type="paragraph" w:customStyle="1" w:styleId="Default">
    <w:name w:val="Default"/>
    <w:rsid w:val="00CA5F2A"/>
    <w:pPr>
      <w:autoSpaceDE w:val="0"/>
      <w:autoSpaceDN w:val="0"/>
      <w:adjustRightInd w:val="0"/>
    </w:pPr>
    <w:rPr>
      <w:rFonts w:ascii="Cambria" w:eastAsia="Times New Roman" w:hAnsi="Cambria" w:cs="Cambria"/>
      <w:color w:val="000000"/>
      <w:sz w:val="24"/>
      <w:szCs w:val="24"/>
    </w:rPr>
  </w:style>
  <w:style w:type="paragraph" w:customStyle="1" w:styleId="Tekstpodstawowy21">
    <w:name w:val="Tekst podstawowy 21"/>
    <w:basedOn w:val="Normalny"/>
    <w:rsid w:val="00F92DD7"/>
    <w:pPr>
      <w:widowControl/>
      <w:suppressAutoHyphens/>
      <w:autoSpaceDE/>
      <w:autoSpaceDN/>
      <w:adjustRightInd/>
    </w:pPr>
    <w:rPr>
      <w:rFonts w:ascii="Times New Roman" w:hAnsi="Times New Roman" w:cs="Times New Roman"/>
      <w:szCs w:val="20"/>
      <w:lang w:eastAsia="ar-SA"/>
    </w:rPr>
  </w:style>
  <w:style w:type="character" w:customStyle="1" w:styleId="Nierozpoznanawzmianka1">
    <w:name w:val="Nierozpoznana wzmianka1"/>
    <w:basedOn w:val="Domylnaczcionkaakapitu"/>
    <w:uiPriority w:val="99"/>
    <w:semiHidden/>
    <w:unhideWhenUsed/>
    <w:rsid w:val="001C19E7"/>
    <w:rPr>
      <w:color w:val="605E5C"/>
      <w:shd w:val="clear" w:color="auto" w:fill="E1DFDD"/>
    </w:rPr>
  </w:style>
  <w:style w:type="paragraph" w:styleId="Tekstpodstawowywcity3">
    <w:name w:val="Body Text Indent 3"/>
    <w:basedOn w:val="Normalny"/>
    <w:link w:val="Tekstpodstawowywcity3Znak"/>
    <w:uiPriority w:val="99"/>
    <w:unhideWhenUsed/>
    <w:rsid w:val="00F2041F"/>
    <w:pPr>
      <w:widowControl/>
      <w:autoSpaceDE/>
      <w:autoSpaceDN/>
      <w:adjustRightInd/>
      <w:spacing w:after="120" w:line="259" w:lineRule="auto"/>
      <w:ind w:left="283"/>
    </w:pPr>
    <w:rPr>
      <w:rFonts w:ascii="Calibri" w:eastAsia="Calibri" w:hAnsi="Calibri" w:cs="Times New Roman"/>
      <w:sz w:val="16"/>
      <w:szCs w:val="16"/>
      <w:lang w:eastAsia="en-US"/>
    </w:rPr>
  </w:style>
  <w:style w:type="character" w:customStyle="1" w:styleId="Tekstpodstawowywcity3Znak">
    <w:name w:val="Tekst podstawowy wcięty 3 Znak"/>
    <w:basedOn w:val="Domylnaczcionkaakapitu"/>
    <w:link w:val="Tekstpodstawowywcity3"/>
    <w:uiPriority w:val="99"/>
    <w:rsid w:val="00F2041F"/>
    <w:rPr>
      <w:rFonts w:ascii="Calibri" w:eastAsia="Calibri" w:hAnsi="Calibri" w:cs="Times New Roman"/>
      <w:sz w:val="16"/>
      <w:szCs w:val="16"/>
      <w:lang w:eastAsia="en-US"/>
    </w:rPr>
  </w:style>
  <w:style w:type="paragraph" w:styleId="Tekstpodstawowy3">
    <w:name w:val="Body Text 3"/>
    <w:basedOn w:val="Normalny"/>
    <w:link w:val="Tekstpodstawowy3Znak"/>
    <w:uiPriority w:val="99"/>
    <w:semiHidden/>
    <w:unhideWhenUsed/>
    <w:rsid w:val="00F2041F"/>
    <w:pPr>
      <w:widowControl/>
      <w:autoSpaceDE/>
      <w:autoSpaceDN/>
      <w:adjustRightInd/>
      <w:spacing w:after="120" w:line="259" w:lineRule="auto"/>
    </w:pPr>
    <w:rPr>
      <w:rFonts w:ascii="Calibri" w:eastAsia="Calibri" w:hAnsi="Calibri"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F2041F"/>
    <w:rPr>
      <w:rFonts w:ascii="Calibri" w:eastAsia="Calibri" w:hAnsi="Calibri" w:cs="Times New Roman"/>
      <w:sz w:val="16"/>
      <w:szCs w:val="16"/>
      <w:lang w:eastAsia="en-US"/>
    </w:rPr>
  </w:style>
  <w:style w:type="character" w:customStyle="1" w:styleId="Nagwek1Znak">
    <w:name w:val="Nagłówek 1 Znak"/>
    <w:basedOn w:val="Domylnaczcionkaakapitu"/>
    <w:link w:val="Nagwek1"/>
    <w:uiPriority w:val="9"/>
    <w:rsid w:val="008037BA"/>
    <w:rPr>
      <w:rFonts w:ascii="Calibri Light" w:eastAsia="Times New Roman" w:hAnsi="Calibri Light" w:cs="Times New Roman"/>
      <w:color w:val="2E74B5"/>
      <w:sz w:val="32"/>
      <w:szCs w:val="32"/>
    </w:rPr>
  </w:style>
  <w:style w:type="paragraph" w:styleId="NormalnyWeb">
    <w:name w:val="Normal (Web)"/>
    <w:basedOn w:val="Normalny"/>
    <w:uiPriority w:val="99"/>
    <w:unhideWhenUsed/>
    <w:rsid w:val="00DB333C"/>
    <w:pPr>
      <w:widowControl/>
      <w:autoSpaceDE/>
      <w:autoSpaceDN/>
      <w:adjustRightInd/>
      <w:spacing w:before="100" w:beforeAutospacing="1" w:after="100" w:afterAutospacing="1"/>
    </w:pPr>
    <w:rPr>
      <w:rFonts w:ascii="Times New Roman" w:hAnsi="Times New Roman" w:cs="Times New Roman"/>
    </w:rPr>
  </w:style>
  <w:style w:type="character" w:customStyle="1" w:styleId="cf01">
    <w:name w:val="cf01"/>
    <w:basedOn w:val="Domylnaczcionkaakapitu"/>
    <w:rsid w:val="00133DDF"/>
    <w:rPr>
      <w:rFonts w:ascii="Segoe UI" w:hAnsi="Segoe UI" w:cs="Segoe UI" w:hint="default"/>
      <w:sz w:val="18"/>
      <w:szCs w:val="18"/>
    </w:rPr>
  </w:style>
  <w:style w:type="paragraph" w:styleId="HTML-wstpniesformatowany">
    <w:name w:val="HTML Preformatted"/>
    <w:basedOn w:val="Normalny"/>
    <w:link w:val="HTML-wstpniesformatowanyZnak"/>
    <w:uiPriority w:val="99"/>
    <w:semiHidden/>
    <w:unhideWhenUsed/>
    <w:rsid w:val="00E256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val="hu-HU" w:eastAsia="hu-HU"/>
    </w:rPr>
  </w:style>
  <w:style w:type="character" w:customStyle="1" w:styleId="HTML-wstpniesformatowanyZnak">
    <w:name w:val="HTML - wstępnie sformatowany Znak"/>
    <w:basedOn w:val="Domylnaczcionkaakapitu"/>
    <w:link w:val="HTML-wstpniesformatowany"/>
    <w:uiPriority w:val="99"/>
    <w:semiHidden/>
    <w:rsid w:val="00E256DB"/>
    <w:rPr>
      <w:rFonts w:ascii="Courier New" w:eastAsia="Times New Roman" w:hAnsi="Courier New" w:cs="Courier New"/>
      <w:lang w:val="hu-HU" w:eastAsia="hu-HU"/>
    </w:rPr>
  </w:style>
  <w:style w:type="character" w:customStyle="1" w:styleId="y2iqfc">
    <w:name w:val="y2iqfc"/>
    <w:basedOn w:val="Domylnaczcionkaakapitu"/>
    <w:rsid w:val="00E256DB"/>
  </w:style>
  <w:style w:type="character" w:styleId="Nierozpoznanawzmianka">
    <w:name w:val="Unresolved Mention"/>
    <w:basedOn w:val="Domylnaczcionkaakapitu"/>
    <w:uiPriority w:val="99"/>
    <w:semiHidden/>
    <w:unhideWhenUsed/>
    <w:rsid w:val="004A12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85074">
      <w:bodyDiv w:val="1"/>
      <w:marLeft w:val="0"/>
      <w:marRight w:val="0"/>
      <w:marTop w:val="0"/>
      <w:marBottom w:val="0"/>
      <w:divBdr>
        <w:top w:val="none" w:sz="0" w:space="0" w:color="auto"/>
        <w:left w:val="none" w:sz="0" w:space="0" w:color="auto"/>
        <w:bottom w:val="none" w:sz="0" w:space="0" w:color="auto"/>
        <w:right w:val="none" w:sz="0" w:space="0" w:color="auto"/>
      </w:divBdr>
      <w:divsChild>
        <w:div w:id="1492676336">
          <w:marLeft w:val="0"/>
          <w:marRight w:val="0"/>
          <w:marTop w:val="0"/>
          <w:marBottom w:val="0"/>
          <w:divBdr>
            <w:top w:val="none" w:sz="0" w:space="0" w:color="auto"/>
            <w:left w:val="none" w:sz="0" w:space="0" w:color="auto"/>
            <w:bottom w:val="none" w:sz="0" w:space="0" w:color="auto"/>
            <w:right w:val="none" w:sz="0" w:space="0" w:color="auto"/>
          </w:divBdr>
        </w:div>
      </w:divsChild>
    </w:div>
    <w:div w:id="169151265">
      <w:bodyDiv w:val="1"/>
      <w:marLeft w:val="0"/>
      <w:marRight w:val="0"/>
      <w:marTop w:val="0"/>
      <w:marBottom w:val="0"/>
      <w:divBdr>
        <w:top w:val="none" w:sz="0" w:space="0" w:color="auto"/>
        <w:left w:val="none" w:sz="0" w:space="0" w:color="auto"/>
        <w:bottom w:val="none" w:sz="0" w:space="0" w:color="auto"/>
        <w:right w:val="none" w:sz="0" w:space="0" w:color="auto"/>
      </w:divBdr>
      <w:divsChild>
        <w:div w:id="218825418">
          <w:marLeft w:val="0"/>
          <w:marRight w:val="0"/>
          <w:marTop w:val="0"/>
          <w:marBottom w:val="0"/>
          <w:divBdr>
            <w:top w:val="none" w:sz="0" w:space="0" w:color="auto"/>
            <w:left w:val="none" w:sz="0" w:space="0" w:color="auto"/>
            <w:bottom w:val="none" w:sz="0" w:space="0" w:color="auto"/>
            <w:right w:val="none" w:sz="0" w:space="0" w:color="auto"/>
          </w:divBdr>
        </w:div>
      </w:divsChild>
    </w:div>
    <w:div w:id="277568474">
      <w:bodyDiv w:val="1"/>
      <w:marLeft w:val="0"/>
      <w:marRight w:val="0"/>
      <w:marTop w:val="0"/>
      <w:marBottom w:val="0"/>
      <w:divBdr>
        <w:top w:val="none" w:sz="0" w:space="0" w:color="auto"/>
        <w:left w:val="none" w:sz="0" w:space="0" w:color="auto"/>
        <w:bottom w:val="none" w:sz="0" w:space="0" w:color="auto"/>
        <w:right w:val="none" w:sz="0" w:space="0" w:color="auto"/>
      </w:divBdr>
      <w:divsChild>
        <w:div w:id="896548675">
          <w:marLeft w:val="0"/>
          <w:marRight w:val="0"/>
          <w:marTop w:val="0"/>
          <w:marBottom w:val="0"/>
          <w:divBdr>
            <w:top w:val="none" w:sz="0" w:space="0" w:color="auto"/>
            <w:left w:val="none" w:sz="0" w:space="0" w:color="auto"/>
            <w:bottom w:val="none" w:sz="0" w:space="0" w:color="auto"/>
            <w:right w:val="none" w:sz="0" w:space="0" w:color="auto"/>
          </w:divBdr>
        </w:div>
      </w:divsChild>
    </w:div>
    <w:div w:id="412703720">
      <w:bodyDiv w:val="1"/>
      <w:marLeft w:val="0"/>
      <w:marRight w:val="0"/>
      <w:marTop w:val="0"/>
      <w:marBottom w:val="0"/>
      <w:divBdr>
        <w:top w:val="none" w:sz="0" w:space="0" w:color="auto"/>
        <w:left w:val="none" w:sz="0" w:space="0" w:color="auto"/>
        <w:bottom w:val="none" w:sz="0" w:space="0" w:color="auto"/>
        <w:right w:val="none" w:sz="0" w:space="0" w:color="auto"/>
      </w:divBdr>
    </w:div>
    <w:div w:id="417562294">
      <w:bodyDiv w:val="1"/>
      <w:marLeft w:val="0"/>
      <w:marRight w:val="0"/>
      <w:marTop w:val="0"/>
      <w:marBottom w:val="0"/>
      <w:divBdr>
        <w:top w:val="none" w:sz="0" w:space="0" w:color="auto"/>
        <w:left w:val="none" w:sz="0" w:space="0" w:color="auto"/>
        <w:bottom w:val="none" w:sz="0" w:space="0" w:color="auto"/>
        <w:right w:val="none" w:sz="0" w:space="0" w:color="auto"/>
      </w:divBdr>
    </w:div>
    <w:div w:id="520553023">
      <w:bodyDiv w:val="1"/>
      <w:marLeft w:val="0"/>
      <w:marRight w:val="0"/>
      <w:marTop w:val="0"/>
      <w:marBottom w:val="0"/>
      <w:divBdr>
        <w:top w:val="none" w:sz="0" w:space="0" w:color="auto"/>
        <w:left w:val="none" w:sz="0" w:space="0" w:color="auto"/>
        <w:bottom w:val="none" w:sz="0" w:space="0" w:color="auto"/>
        <w:right w:val="none" w:sz="0" w:space="0" w:color="auto"/>
      </w:divBdr>
    </w:div>
    <w:div w:id="723021422">
      <w:bodyDiv w:val="1"/>
      <w:marLeft w:val="0"/>
      <w:marRight w:val="0"/>
      <w:marTop w:val="0"/>
      <w:marBottom w:val="0"/>
      <w:divBdr>
        <w:top w:val="none" w:sz="0" w:space="0" w:color="auto"/>
        <w:left w:val="none" w:sz="0" w:space="0" w:color="auto"/>
        <w:bottom w:val="none" w:sz="0" w:space="0" w:color="auto"/>
        <w:right w:val="none" w:sz="0" w:space="0" w:color="auto"/>
      </w:divBdr>
    </w:div>
    <w:div w:id="737632970">
      <w:bodyDiv w:val="1"/>
      <w:marLeft w:val="0"/>
      <w:marRight w:val="0"/>
      <w:marTop w:val="0"/>
      <w:marBottom w:val="0"/>
      <w:divBdr>
        <w:top w:val="none" w:sz="0" w:space="0" w:color="auto"/>
        <w:left w:val="none" w:sz="0" w:space="0" w:color="auto"/>
        <w:bottom w:val="none" w:sz="0" w:space="0" w:color="auto"/>
        <w:right w:val="none" w:sz="0" w:space="0" w:color="auto"/>
      </w:divBdr>
      <w:divsChild>
        <w:div w:id="461385555">
          <w:marLeft w:val="0"/>
          <w:marRight w:val="0"/>
          <w:marTop w:val="0"/>
          <w:marBottom w:val="0"/>
          <w:divBdr>
            <w:top w:val="none" w:sz="0" w:space="0" w:color="auto"/>
            <w:left w:val="none" w:sz="0" w:space="0" w:color="auto"/>
            <w:bottom w:val="none" w:sz="0" w:space="0" w:color="auto"/>
            <w:right w:val="none" w:sz="0" w:space="0" w:color="auto"/>
          </w:divBdr>
        </w:div>
      </w:divsChild>
    </w:div>
    <w:div w:id="834347589">
      <w:bodyDiv w:val="1"/>
      <w:marLeft w:val="0"/>
      <w:marRight w:val="0"/>
      <w:marTop w:val="0"/>
      <w:marBottom w:val="0"/>
      <w:divBdr>
        <w:top w:val="none" w:sz="0" w:space="0" w:color="auto"/>
        <w:left w:val="none" w:sz="0" w:space="0" w:color="auto"/>
        <w:bottom w:val="none" w:sz="0" w:space="0" w:color="auto"/>
        <w:right w:val="none" w:sz="0" w:space="0" w:color="auto"/>
      </w:divBdr>
    </w:div>
    <w:div w:id="944851118">
      <w:bodyDiv w:val="1"/>
      <w:marLeft w:val="0"/>
      <w:marRight w:val="0"/>
      <w:marTop w:val="0"/>
      <w:marBottom w:val="0"/>
      <w:divBdr>
        <w:top w:val="none" w:sz="0" w:space="0" w:color="auto"/>
        <w:left w:val="none" w:sz="0" w:space="0" w:color="auto"/>
        <w:bottom w:val="none" w:sz="0" w:space="0" w:color="auto"/>
        <w:right w:val="none" w:sz="0" w:space="0" w:color="auto"/>
      </w:divBdr>
    </w:div>
    <w:div w:id="980421468">
      <w:bodyDiv w:val="1"/>
      <w:marLeft w:val="0"/>
      <w:marRight w:val="0"/>
      <w:marTop w:val="0"/>
      <w:marBottom w:val="0"/>
      <w:divBdr>
        <w:top w:val="none" w:sz="0" w:space="0" w:color="auto"/>
        <w:left w:val="none" w:sz="0" w:space="0" w:color="auto"/>
        <w:bottom w:val="none" w:sz="0" w:space="0" w:color="auto"/>
        <w:right w:val="none" w:sz="0" w:space="0" w:color="auto"/>
      </w:divBdr>
    </w:div>
    <w:div w:id="1007095215">
      <w:bodyDiv w:val="1"/>
      <w:marLeft w:val="0"/>
      <w:marRight w:val="0"/>
      <w:marTop w:val="0"/>
      <w:marBottom w:val="0"/>
      <w:divBdr>
        <w:top w:val="none" w:sz="0" w:space="0" w:color="auto"/>
        <w:left w:val="none" w:sz="0" w:space="0" w:color="auto"/>
        <w:bottom w:val="none" w:sz="0" w:space="0" w:color="auto"/>
        <w:right w:val="none" w:sz="0" w:space="0" w:color="auto"/>
      </w:divBdr>
    </w:div>
    <w:div w:id="1091388448">
      <w:bodyDiv w:val="1"/>
      <w:marLeft w:val="0"/>
      <w:marRight w:val="0"/>
      <w:marTop w:val="0"/>
      <w:marBottom w:val="0"/>
      <w:divBdr>
        <w:top w:val="none" w:sz="0" w:space="0" w:color="auto"/>
        <w:left w:val="none" w:sz="0" w:space="0" w:color="auto"/>
        <w:bottom w:val="none" w:sz="0" w:space="0" w:color="auto"/>
        <w:right w:val="none" w:sz="0" w:space="0" w:color="auto"/>
      </w:divBdr>
    </w:div>
    <w:div w:id="1129780461">
      <w:bodyDiv w:val="1"/>
      <w:marLeft w:val="0"/>
      <w:marRight w:val="0"/>
      <w:marTop w:val="0"/>
      <w:marBottom w:val="0"/>
      <w:divBdr>
        <w:top w:val="none" w:sz="0" w:space="0" w:color="auto"/>
        <w:left w:val="none" w:sz="0" w:space="0" w:color="auto"/>
        <w:bottom w:val="none" w:sz="0" w:space="0" w:color="auto"/>
        <w:right w:val="none" w:sz="0" w:space="0" w:color="auto"/>
      </w:divBdr>
    </w:div>
    <w:div w:id="1170367580">
      <w:bodyDiv w:val="1"/>
      <w:marLeft w:val="0"/>
      <w:marRight w:val="0"/>
      <w:marTop w:val="0"/>
      <w:marBottom w:val="0"/>
      <w:divBdr>
        <w:top w:val="none" w:sz="0" w:space="0" w:color="auto"/>
        <w:left w:val="none" w:sz="0" w:space="0" w:color="auto"/>
        <w:bottom w:val="none" w:sz="0" w:space="0" w:color="auto"/>
        <w:right w:val="none" w:sz="0" w:space="0" w:color="auto"/>
      </w:divBdr>
    </w:div>
    <w:div w:id="1255745658">
      <w:bodyDiv w:val="1"/>
      <w:marLeft w:val="0"/>
      <w:marRight w:val="0"/>
      <w:marTop w:val="0"/>
      <w:marBottom w:val="0"/>
      <w:divBdr>
        <w:top w:val="none" w:sz="0" w:space="0" w:color="auto"/>
        <w:left w:val="none" w:sz="0" w:space="0" w:color="auto"/>
        <w:bottom w:val="none" w:sz="0" w:space="0" w:color="auto"/>
        <w:right w:val="none" w:sz="0" w:space="0" w:color="auto"/>
      </w:divBdr>
    </w:div>
    <w:div w:id="1277175040">
      <w:bodyDiv w:val="1"/>
      <w:marLeft w:val="0"/>
      <w:marRight w:val="0"/>
      <w:marTop w:val="0"/>
      <w:marBottom w:val="0"/>
      <w:divBdr>
        <w:top w:val="none" w:sz="0" w:space="0" w:color="auto"/>
        <w:left w:val="none" w:sz="0" w:space="0" w:color="auto"/>
        <w:bottom w:val="none" w:sz="0" w:space="0" w:color="auto"/>
        <w:right w:val="none" w:sz="0" w:space="0" w:color="auto"/>
      </w:divBdr>
    </w:div>
    <w:div w:id="1425613984">
      <w:bodyDiv w:val="1"/>
      <w:marLeft w:val="0"/>
      <w:marRight w:val="0"/>
      <w:marTop w:val="0"/>
      <w:marBottom w:val="0"/>
      <w:divBdr>
        <w:top w:val="none" w:sz="0" w:space="0" w:color="auto"/>
        <w:left w:val="none" w:sz="0" w:space="0" w:color="auto"/>
        <w:bottom w:val="none" w:sz="0" w:space="0" w:color="auto"/>
        <w:right w:val="none" w:sz="0" w:space="0" w:color="auto"/>
      </w:divBdr>
    </w:div>
    <w:div w:id="1588731641">
      <w:bodyDiv w:val="1"/>
      <w:marLeft w:val="0"/>
      <w:marRight w:val="0"/>
      <w:marTop w:val="0"/>
      <w:marBottom w:val="0"/>
      <w:divBdr>
        <w:top w:val="none" w:sz="0" w:space="0" w:color="auto"/>
        <w:left w:val="none" w:sz="0" w:space="0" w:color="auto"/>
        <w:bottom w:val="none" w:sz="0" w:space="0" w:color="auto"/>
        <w:right w:val="none" w:sz="0" w:space="0" w:color="auto"/>
      </w:divBdr>
    </w:div>
    <w:div w:id="1634560132">
      <w:bodyDiv w:val="1"/>
      <w:marLeft w:val="0"/>
      <w:marRight w:val="0"/>
      <w:marTop w:val="0"/>
      <w:marBottom w:val="0"/>
      <w:divBdr>
        <w:top w:val="none" w:sz="0" w:space="0" w:color="auto"/>
        <w:left w:val="none" w:sz="0" w:space="0" w:color="auto"/>
        <w:bottom w:val="none" w:sz="0" w:space="0" w:color="auto"/>
        <w:right w:val="none" w:sz="0" w:space="0" w:color="auto"/>
      </w:divBdr>
    </w:div>
    <w:div w:id="1682657306">
      <w:bodyDiv w:val="1"/>
      <w:marLeft w:val="0"/>
      <w:marRight w:val="0"/>
      <w:marTop w:val="0"/>
      <w:marBottom w:val="0"/>
      <w:divBdr>
        <w:top w:val="none" w:sz="0" w:space="0" w:color="auto"/>
        <w:left w:val="none" w:sz="0" w:space="0" w:color="auto"/>
        <w:bottom w:val="none" w:sz="0" w:space="0" w:color="auto"/>
        <w:right w:val="none" w:sz="0" w:space="0" w:color="auto"/>
      </w:divBdr>
    </w:div>
    <w:div w:id="1706566312">
      <w:bodyDiv w:val="1"/>
      <w:marLeft w:val="0"/>
      <w:marRight w:val="0"/>
      <w:marTop w:val="0"/>
      <w:marBottom w:val="0"/>
      <w:divBdr>
        <w:top w:val="none" w:sz="0" w:space="0" w:color="auto"/>
        <w:left w:val="none" w:sz="0" w:space="0" w:color="auto"/>
        <w:bottom w:val="none" w:sz="0" w:space="0" w:color="auto"/>
        <w:right w:val="none" w:sz="0" w:space="0" w:color="auto"/>
      </w:divBdr>
    </w:div>
    <w:div w:id="1766225803">
      <w:bodyDiv w:val="1"/>
      <w:marLeft w:val="0"/>
      <w:marRight w:val="0"/>
      <w:marTop w:val="0"/>
      <w:marBottom w:val="0"/>
      <w:divBdr>
        <w:top w:val="none" w:sz="0" w:space="0" w:color="auto"/>
        <w:left w:val="none" w:sz="0" w:space="0" w:color="auto"/>
        <w:bottom w:val="none" w:sz="0" w:space="0" w:color="auto"/>
        <w:right w:val="none" w:sz="0" w:space="0" w:color="auto"/>
      </w:divBdr>
    </w:div>
    <w:div w:id="1771120955">
      <w:bodyDiv w:val="1"/>
      <w:marLeft w:val="0"/>
      <w:marRight w:val="0"/>
      <w:marTop w:val="0"/>
      <w:marBottom w:val="0"/>
      <w:divBdr>
        <w:top w:val="none" w:sz="0" w:space="0" w:color="auto"/>
        <w:left w:val="none" w:sz="0" w:space="0" w:color="auto"/>
        <w:bottom w:val="none" w:sz="0" w:space="0" w:color="auto"/>
        <w:right w:val="none" w:sz="0" w:space="0" w:color="auto"/>
      </w:divBdr>
    </w:div>
    <w:div w:id="1782609311">
      <w:bodyDiv w:val="1"/>
      <w:marLeft w:val="0"/>
      <w:marRight w:val="0"/>
      <w:marTop w:val="0"/>
      <w:marBottom w:val="0"/>
      <w:divBdr>
        <w:top w:val="none" w:sz="0" w:space="0" w:color="auto"/>
        <w:left w:val="none" w:sz="0" w:space="0" w:color="auto"/>
        <w:bottom w:val="none" w:sz="0" w:space="0" w:color="auto"/>
        <w:right w:val="none" w:sz="0" w:space="0" w:color="auto"/>
      </w:divBdr>
    </w:div>
    <w:div w:id="1900557683">
      <w:bodyDiv w:val="1"/>
      <w:marLeft w:val="0"/>
      <w:marRight w:val="0"/>
      <w:marTop w:val="0"/>
      <w:marBottom w:val="0"/>
      <w:divBdr>
        <w:top w:val="none" w:sz="0" w:space="0" w:color="auto"/>
        <w:left w:val="none" w:sz="0" w:space="0" w:color="auto"/>
        <w:bottom w:val="none" w:sz="0" w:space="0" w:color="auto"/>
        <w:right w:val="none" w:sz="0" w:space="0" w:color="auto"/>
      </w:divBdr>
    </w:div>
    <w:div w:id="1988513327">
      <w:bodyDiv w:val="1"/>
      <w:marLeft w:val="0"/>
      <w:marRight w:val="0"/>
      <w:marTop w:val="0"/>
      <w:marBottom w:val="0"/>
      <w:divBdr>
        <w:top w:val="none" w:sz="0" w:space="0" w:color="auto"/>
        <w:left w:val="none" w:sz="0" w:space="0" w:color="auto"/>
        <w:bottom w:val="none" w:sz="0" w:space="0" w:color="auto"/>
        <w:right w:val="none" w:sz="0" w:space="0" w:color="auto"/>
      </w:divBdr>
    </w:div>
    <w:div w:id="2010479024">
      <w:bodyDiv w:val="1"/>
      <w:marLeft w:val="0"/>
      <w:marRight w:val="0"/>
      <w:marTop w:val="0"/>
      <w:marBottom w:val="0"/>
      <w:divBdr>
        <w:top w:val="none" w:sz="0" w:space="0" w:color="auto"/>
        <w:left w:val="none" w:sz="0" w:space="0" w:color="auto"/>
        <w:bottom w:val="none" w:sz="0" w:space="0" w:color="auto"/>
        <w:right w:val="none" w:sz="0" w:space="0" w:color="auto"/>
      </w:divBdr>
    </w:div>
    <w:div w:id="209014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BB26A40A96A2547B4DB58E505557529" ma:contentTypeVersion="0" ma:contentTypeDescription="Utwórz nowy dokument." ma:contentTypeScope="" ma:versionID="d0366bfe82c01f280efc49f2a162df35">
  <xsd:schema xmlns:xsd="http://www.w3.org/2001/XMLSchema" xmlns:xs="http://www.w3.org/2001/XMLSchema" xmlns:p="http://schemas.microsoft.com/office/2006/metadata/properties" targetNamespace="http://schemas.microsoft.com/office/2006/metadata/properties" ma:root="true" ma:fieldsID="29a6fe206d367b6a0a65f19b11c193b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91834-8381-4260-A4AB-D4933700371A}">
  <ds:schemaRefs>
    <ds:schemaRef ds:uri="http://schemas.microsoft.com/office/2006/metadata/properties"/>
  </ds:schemaRefs>
</ds:datastoreItem>
</file>

<file path=customXml/itemProps2.xml><?xml version="1.0" encoding="utf-8"?>
<ds:datastoreItem xmlns:ds="http://schemas.openxmlformats.org/officeDocument/2006/customXml" ds:itemID="{9B965897-66EC-47DF-B0F2-8D41A48CCCE4}">
  <ds:schemaRefs>
    <ds:schemaRef ds:uri="http://schemas.microsoft.com/sharepoint/v3/contenttype/forms"/>
  </ds:schemaRefs>
</ds:datastoreItem>
</file>

<file path=customXml/itemProps3.xml><?xml version="1.0" encoding="utf-8"?>
<ds:datastoreItem xmlns:ds="http://schemas.openxmlformats.org/officeDocument/2006/customXml" ds:itemID="{16E9503A-4A31-4EB7-9467-D6FEFAC23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842B38-14B0-4405-A4CC-79277254A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13293</Words>
  <Characters>79760</Characters>
  <Application>Microsoft Office Word</Application>
  <DocSecurity>0</DocSecurity>
  <Lines>664</Lines>
  <Paragraphs>185</Paragraphs>
  <ScaleCrop>false</ScaleCrop>
  <HeadingPairs>
    <vt:vector size="4" baseType="variant">
      <vt:variant>
        <vt:lpstr>Tytuł</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92868</CharactersWithSpaces>
  <SharedDoc>false</SharedDoc>
  <HLinks>
    <vt:vector size="6" baseType="variant">
      <vt:variant>
        <vt:i4>655442</vt:i4>
      </vt:variant>
      <vt:variant>
        <vt:i4>3</vt:i4>
      </vt:variant>
      <vt:variant>
        <vt:i4>0</vt:i4>
      </vt:variant>
      <vt:variant>
        <vt:i4>5</vt:i4>
      </vt:variant>
      <vt:variant>
        <vt:lpwstr>https://www.uodo.gov.pl/pl/p/kontakt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Kacprzak Tomasz</dc:creator>
  <cp:lastModifiedBy>Agata Siwak</cp:lastModifiedBy>
  <cp:revision>1</cp:revision>
  <cp:lastPrinted>2024-06-06T09:43:00Z</cp:lastPrinted>
  <dcterms:created xsi:type="dcterms:W3CDTF">2025-12-08T05:41:00Z</dcterms:created>
  <dcterms:modified xsi:type="dcterms:W3CDTF">2025-12-08T05:55:00Z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0x010100DBB26A40A96A2547B4DB58E505557529</vt:lpwstr>
  </property>
</Properties>
</file>