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6ED77" w14:textId="06A7249C" w:rsidR="006F0D12" w:rsidRPr="008B13FB" w:rsidRDefault="006F0D12" w:rsidP="008B13FB">
      <w:pPr>
        <w:spacing w:after="0" w:line="276" w:lineRule="auto"/>
        <w:jc w:val="center"/>
        <w:rPr>
          <w:b/>
          <w:sz w:val="20"/>
          <w:szCs w:val="20"/>
        </w:rPr>
      </w:pPr>
      <w:r w:rsidRPr="008B13FB">
        <w:rPr>
          <w:b/>
          <w:sz w:val="20"/>
          <w:szCs w:val="20"/>
        </w:rPr>
        <w:t xml:space="preserve">UMOWA O </w:t>
      </w:r>
      <w:r w:rsidR="00C068F5">
        <w:rPr>
          <w:b/>
          <w:sz w:val="20"/>
          <w:szCs w:val="20"/>
        </w:rPr>
        <w:t xml:space="preserve">WYKONANIE </w:t>
      </w:r>
      <w:r w:rsidRPr="008B13FB">
        <w:rPr>
          <w:b/>
          <w:sz w:val="20"/>
          <w:szCs w:val="20"/>
        </w:rPr>
        <w:t>PROJEKT</w:t>
      </w:r>
      <w:r w:rsidR="00C068F5">
        <w:rPr>
          <w:b/>
          <w:sz w:val="20"/>
          <w:szCs w:val="20"/>
        </w:rPr>
        <w:t>U</w:t>
      </w:r>
      <w:r w:rsidRPr="008B13FB">
        <w:rPr>
          <w:b/>
          <w:sz w:val="20"/>
          <w:szCs w:val="20"/>
        </w:rPr>
        <w:t xml:space="preserve"> I </w:t>
      </w:r>
      <w:r w:rsidR="00C068F5" w:rsidRPr="008B13FB">
        <w:rPr>
          <w:b/>
          <w:sz w:val="20"/>
          <w:szCs w:val="20"/>
        </w:rPr>
        <w:t>ROB</w:t>
      </w:r>
      <w:r w:rsidR="00C068F5">
        <w:rPr>
          <w:b/>
          <w:sz w:val="20"/>
          <w:szCs w:val="20"/>
        </w:rPr>
        <w:t>ÓT</w:t>
      </w:r>
      <w:r w:rsidR="00C068F5" w:rsidRPr="008B13FB">
        <w:rPr>
          <w:b/>
          <w:sz w:val="20"/>
          <w:szCs w:val="20"/>
        </w:rPr>
        <w:t xml:space="preserve"> BUDOWLAN</w:t>
      </w:r>
      <w:r w:rsidR="00C068F5">
        <w:rPr>
          <w:b/>
          <w:sz w:val="20"/>
          <w:szCs w:val="20"/>
        </w:rPr>
        <w:t>YCH</w:t>
      </w:r>
    </w:p>
    <w:p w14:paraId="1830C97F" w14:textId="4FAF8C0D" w:rsidR="006F0D12" w:rsidRDefault="00D75128" w:rsidP="009D7BD5">
      <w:pPr>
        <w:tabs>
          <w:tab w:val="left" w:pos="1705"/>
          <w:tab w:val="center" w:pos="4536"/>
        </w:tabs>
        <w:spacing w:after="0" w:line="276" w:lineRule="auto"/>
        <w:rPr>
          <w:b/>
          <w:sz w:val="20"/>
          <w:szCs w:val="20"/>
        </w:rPr>
      </w:pPr>
      <w:r>
        <w:rPr>
          <w:b/>
          <w:sz w:val="20"/>
          <w:szCs w:val="20"/>
        </w:rPr>
        <w:tab/>
      </w:r>
      <w:r>
        <w:rPr>
          <w:b/>
          <w:sz w:val="20"/>
          <w:szCs w:val="20"/>
        </w:rPr>
        <w:tab/>
      </w:r>
      <w:r w:rsidR="006F0D12" w:rsidRPr="008B13FB">
        <w:rPr>
          <w:b/>
          <w:sz w:val="20"/>
          <w:szCs w:val="20"/>
        </w:rPr>
        <w:t>NR ZZ …/…/………….202</w:t>
      </w:r>
      <w:r w:rsidR="001734A6">
        <w:rPr>
          <w:b/>
          <w:sz w:val="20"/>
          <w:szCs w:val="20"/>
        </w:rPr>
        <w:t>5</w:t>
      </w:r>
    </w:p>
    <w:p w14:paraId="2467ECFD" w14:textId="30F97B86" w:rsidR="00C068F5" w:rsidRPr="009D7BD5" w:rsidRDefault="00C068F5" w:rsidP="009D7BD5">
      <w:pPr>
        <w:pStyle w:val="Akapitzlist"/>
        <w:ind w:left="0"/>
        <w:jc w:val="center"/>
        <w:rPr>
          <w:rFonts w:cstheme="minorHAnsi"/>
          <w:b/>
        </w:rPr>
      </w:pPr>
      <w:r w:rsidRPr="009D7BD5">
        <w:rPr>
          <w:b/>
          <w:sz w:val="20"/>
          <w:szCs w:val="20"/>
        </w:rPr>
        <w:t>„</w:t>
      </w:r>
      <w:r w:rsidR="001734A6" w:rsidRPr="0039001E">
        <w:rPr>
          <w:rFonts w:cstheme="minorHAnsi"/>
          <w:sz w:val="20"/>
          <w:szCs w:val="20"/>
        </w:rPr>
        <w:t>Remont budynku w oddziale PIT-RADWAR S.A. w Gdańsku przy ul. Hallera 233A</w:t>
      </w:r>
      <w:r w:rsidR="001734A6" w:rsidRPr="001734A6" w:rsidDel="001734A6">
        <w:rPr>
          <w:b/>
          <w:sz w:val="20"/>
          <w:szCs w:val="20"/>
        </w:rPr>
        <w:t xml:space="preserve"> </w:t>
      </w:r>
      <w:r w:rsidRPr="009D7BD5">
        <w:rPr>
          <w:b/>
          <w:sz w:val="20"/>
          <w:szCs w:val="20"/>
        </w:rPr>
        <w:t>”</w:t>
      </w:r>
    </w:p>
    <w:p w14:paraId="22AEC9C1" w14:textId="77777777" w:rsidR="006F0D12" w:rsidRPr="008B13FB" w:rsidRDefault="006F0D12" w:rsidP="008B13FB">
      <w:pPr>
        <w:spacing w:after="0" w:line="276" w:lineRule="auto"/>
        <w:jc w:val="both"/>
        <w:rPr>
          <w:sz w:val="20"/>
          <w:szCs w:val="20"/>
        </w:rPr>
      </w:pPr>
    </w:p>
    <w:p w14:paraId="267EC8EE" w14:textId="77777777" w:rsidR="006F0D12" w:rsidRPr="008B13FB" w:rsidRDefault="006F0D12" w:rsidP="00434291">
      <w:pPr>
        <w:spacing w:after="0" w:line="276" w:lineRule="auto"/>
        <w:jc w:val="both"/>
        <w:rPr>
          <w:sz w:val="20"/>
          <w:szCs w:val="20"/>
        </w:rPr>
      </w:pPr>
      <w:r w:rsidRPr="008B13FB">
        <w:rPr>
          <w:sz w:val="20"/>
          <w:szCs w:val="20"/>
        </w:rPr>
        <w:t>zwana dalej „</w:t>
      </w:r>
      <w:r w:rsidRPr="008B13FB">
        <w:rPr>
          <w:b/>
          <w:sz w:val="20"/>
          <w:szCs w:val="20"/>
        </w:rPr>
        <w:t>Umową</w:t>
      </w:r>
      <w:r w:rsidRPr="008B13FB">
        <w:rPr>
          <w:sz w:val="20"/>
          <w:szCs w:val="20"/>
        </w:rPr>
        <w:t>”, zawarta w dniu …………………………………….. w Warszawie pomiędzy:</w:t>
      </w:r>
    </w:p>
    <w:p w14:paraId="68EF27CD" w14:textId="77777777" w:rsidR="006F0D12" w:rsidRPr="009D7BD5" w:rsidRDefault="006F0D12" w:rsidP="00434291">
      <w:pPr>
        <w:spacing w:after="0" w:line="276" w:lineRule="auto"/>
        <w:jc w:val="both"/>
        <w:rPr>
          <w:sz w:val="20"/>
        </w:rPr>
      </w:pPr>
    </w:p>
    <w:p w14:paraId="39D6DF68" w14:textId="224E5FBF" w:rsidR="006F0D12" w:rsidRPr="008B13FB" w:rsidRDefault="006F0D12" w:rsidP="00434291">
      <w:pPr>
        <w:spacing w:after="0" w:line="276" w:lineRule="auto"/>
        <w:jc w:val="both"/>
        <w:rPr>
          <w:sz w:val="20"/>
          <w:szCs w:val="20"/>
        </w:rPr>
      </w:pPr>
      <w:r w:rsidRPr="008B13FB">
        <w:rPr>
          <w:b/>
          <w:sz w:val="20"/>
          <w:szCs w:val="20"/>
        </w:rPr>
        <w:t>PIT-RADWAR Spółka Akcyjna</w:t>
      </w:r>
      <w:r w:rsidRPr="008B13FB">
        <w:rPr>
          <w:sz w:val="20"/>
          <w:szCs w:val="20"/>
        </w:rPr>
        <w:t xml:space="preserve"> z siedzibą w Warszawie, pod adresem: 04-051 Warszawa, ul. Poligonowa 30, zarejestrowaną w Rejestrze Przedsiębiorców Krajowego Rejestru Sądowego prowadzonym przez Sąd Rejonowy dla m.st. Warszawy w Warszawie, </w:t>
      </w:r>
      <w:r w:rsidR="001419CF" w:rsidRPr="008B13FB">
        <w:rPr>
          <w:sz w:val="20"/>
          <w:szCs w:val="20"/>
        </w:rPr>
        <w:t>XI</w:t>
      </w:r>
      <w:r w:rsidR="001419CF">
        <w:rPr>
          <w:sz w:val="20"/>
          <w:szCs w:val="20"/>
        </w:rPr>
        <w:t>V</w:t>
      </w:r>
      <w:r w:rsidR="001419CF" w:rsidRPr="008B13FB">
        <w:rPr>
          <w:sz w:val="20"/>
          <w:szCs w:val="20"/>
        </w:rPr>
        <w:t xml:space="preserve"> </w:t>
      </w:r>
      <w:r w:rsidRPr="008B13FB">
        <w:rPr>
          <w:sz w:val="20"/>
          <w:szCs w:val="20"/>
        </w:rPr>
        <w:t>Wydział Gospodarczy Krajowego Rejestru Sądowego pod nr KRS 0000297470, NIP</w:t>
      </w:r>
      <w:r w:rsidR="001419CF">
        <w:rPr>
          <w:sz w:val="20"/>
          <w:szCs w:val="20"/>
        </w:rPr>
        <w:t>:</w:t>
      </w:r>
      <w:r w:rsidRPr="008B13FB">
        <w:rPr>
          <w:sz w:val="20"/>
          <w:szCs w:val="20"/>
        </w:rPr>
        <w:t xml:space="preserve"> 5250009298, REGON</w:t>
      </w:r>
      <w:r w:rsidR="001419CF">
        <w:rPr>
          <w:sz w:val="20"/>
          <w:szCs w:val="20"/>
        </w:rPr>
        <w:t>:</w:t>
      </w:r>
      <w:r w:rsidRPr="008B13FB">
        <w:rPr>
          <w:sz w:val="20"/>
          <w:szCs w:val="20"/>
        </w:rPr>
        <w:t xml:space="preserve"> 141301063, o kapitale zakładowym w kwocie </w:t>
      </w:r>
      <w:r w:rsidR="001419CF" w:rsidRPr="008B13FB">
        <w:rPr>
          <w:sz w:val="20"/>
          <w:szCs w:val="20"/>
        </w:rPr>
        <w:t>45</w:t>
      </w:r>
      <w:r w:rsidR="001419CF">
        <w:rPr>
          <w:sz w:val="20"/>
          <w:szCs w:val="20"/>
        </w:rPr>
        <w:t>9</w:t>
      </w:r>
      <w:r w:rsidRPr="008B13FB">
        <w:rPr>
          <w:sz w:val="20"/>
          <w:szCs w:val="20"/>
        </w:rPr>
        <w:t>.</w:t>
      </w:r>
      <w:r w:rsidR="001419CF">
        <w:rPr>
          <w:sz w:val="20"/>
          <w:szCs w:val="20"/>
        </w:rPr>
        <w:t>651</w:t>
      </w:r>
      <w:r w:rsidRPr="008B13FB">
        <w:rPr>
          <w:sz w:val="20"/>
          <w:szCs w:val="20"/>
        </w:rPr>
        <w:t>.</w:t>
      </w:r>
      <w:r w:rsidR="001419CF">
        <w:rPr>
          <w:sz w:val="20"/>
          <w:szCs w:val="20"/>
        </w:rPr>
        <w:t>13</w:t>
      </w:r>
      <w:r w:rsidRPr="008B13FB">
        <w:rPr>
          <w:sz w:val="20"/>
          <w:szCs w:val="20"/>
        </w:rPr>
        <w:t>0,00 PLN (w</w:t>
      </w:r>
      <w:r w:rsidR="00454291">
        <w:rPr>
          <w:sz w:val="20"/>
          <w:szCs w:val="20"/>
        </w:rPr>
        <w:t> </w:t>
      </w:r>
      <w:r w:rsidRPr="008B13FB">
        <w:rPr>
          <w:sz w:val="20"/>
          <w:szCs w:val="20"/>
        </w:rPr>
        <w:t>całości wpłacony), reprezentowaną przez:</w:t>
      </w:r>
    </w:p>
    <w:p w14:paraId="03455CE5" w14:textId="0D4BC383" w:rsidR="006F0D12" w:rsidRPr="00DE7337" w:rsidRDefault="006F0D12">
      <w:pPr>
        <w:pStyle w:val="Akapitzlist"/>
        <w:numPr>
          <w:ilvl w:val="0"/>
          <w:numId w:val="35"/>
        </w:numPr>
        <w:spacing w:after="0" w:line="276" w:lineRule="auto"/>
        <w:jc w:val="both"/>
        <w:rPr>
          <w:sz w:val="20"/>
          <w:szCs w:val="20"/>
        </w:rPr>
      </w:pPr>
      <w:r w:rsidRPr="00DE7337">
        <w:rPr>
          <w:sz w:val="20"/>
          <w:szCs w:val="20"/>
        </w:rPr>
        <w:t>……………………………………………………………………… - …………………………………………………………………,</w:t>
      </w:r>
    </w:p>
    <w:p w14:paraId="170974F1" w14:textId="77777777" w:rsidR="006F0D12" w:rsidRPr="00DE7337" w:rsidRDefault="006F0D12">
      <w:pPr>
        <w:pStyle w:val="Akapitzlist"/>
        <w:numPr>
          <w:ilvl w:val="0"/>
          <w:numId w:val="35"/>
        </w:numPr>
        <w:spacing w:after="0" w:line="276" w:lineRule="auto"/>
        <w:jc w:val="both"/>
        <w:rPr>
          <w:sz w:val="20"/>
          <w:szCs w:val="20"/>
        </w:rPr>
      </w:pPr>
      <w:r w:rsidRPr="00DE7337">
        <w:rPr>
          <w:sz w:val="20"/>
          <w:szCs w:val="20"/>
        </w:rPr>
        <w:t>……………………………………………………………………… - …………………………………………………………………,</w:t>
      </w:r>
    </w:p>
    <w:p w14:paraId="60D7FA6C" w14:textId="77777777" w:rsidR="006F0D12" w:rsidRPr="008B13FB" w:rsidRDefault="006F0D12" w:rsidP="00434291">
      <w:pPr>
        <w:spacing w:after="0" w:line="276" w:lineRule="auto"/>
        <w:jc w:val="both"/>
        <w:rPr>
          <w:sz w:val="20"/>
          <w:szCs w:val="20"/>
        </w:rPr>
      </w:pPr>
      <w:r w:rsidRPr="008B13FB">
        <w:rPr>
          <w:sz w:val="20"/>
          <w:szCs w:val="20"/>
        </w:rPr>
        <w:t>zwaną dalej: „</w:t>
      </w:r>
      <w:r w:rsidRPr="001B2BB1">
        <w:rPr>
          <w:b/>
          <w:sz w:val="20"/>
          <w:szCs w:val="20"/>
        </w:rPr>
        <w:t>Zamawiającym</w:t>
      </w:r>
      <w:r w:rsidRPr="008B13FB">
        <w:rPr>
          <w:sz w:val="20"/>
          <w:szCs w:val="20"/>
        </w:rPr>
        <w:t>”,</w:t>
      </w:r>
    </w:p>
    <w:p w14:paraId="58AEECE8" w14:textId="77777777" w:rsidR="006F0D12" w:rsidRPr="008B13FB" w:rsidRDefault="006F0D12" w:rsidP="00434291">
      <w:pPr>
        <w:spacing w:after="0" w:line="276" w:lineRule="auto"/>
        <w:jc w:val="both"/>
        <w:rPr>
          <w:sz w:val="20"/>
          <w:szCs w:val="20"/>
        </w:rPr>
      </w:pPr>
      <w:r w:rsidRPr="008B13FB">
        <w:rPr>
          <w:sz w:val="20"/>
          <w:szCs w:val="20"/>
        </w:rPr>
        <w:t>a</w:t>
      </w:r>
    </w:p>
    <w:p w14:paraId="667F07C5" w14:textId="3A2E69A6" w:rsidR="006F0D12" w:rsidRPr="008B13FB" w:rsidRDefault="006F0D12" w:rsidP="00434291">
      <w:pPr>
        <w:spacing w:after="0" w:line="276" w:lineRule="auto"/>
        <w:jc w:val="both"/>
        <w:rPr>
          <w:sz w:val="20"/>
          <w:szCs w:val="20"/>
        </w:rPr>
      </w:pPr>
      <w:r w:rsidRPr="009D7BD5">
        <w:rPr>
          <w:b/>
          <w:sz w:val="20"/>
        </w:rPr>
        <w:t>………………………………………</w:t>
      </w:r>
      <w:r w:rsidRPr="008B13FB">
        <w:rPr>
          <w:sz w:val="20"/>
          <w:szCs w:val="20"/>
        </w:rPr>
        <w:t>, zamieszkałym/ą w …………………….., przy ulicy ……………………., PESEL</w:t>
      </w:r>
      <w:r w:rsidR="00293C49">
        <w:rPr>
          <w:sz w:val="20"/>
          <w:szCs w:val="20"/>
        </w:rPr>
        <w:t>:</w:t>
      </w:r>
      <w:r w:rsidRPr="008B13FB">
        <w:rPr>
          <w:sz w:val="20"/>
          <w:szCs w:val="20"/>
        </w:rPr>
        <w:t xml:space="preserve"> …………………………….., legitymującym/ą się dowodem osobistym serii ……………………..……. nr ……………</w:t>
      </w:r>
      <w:r w:rsidR="005A323F">
        <w:rPr>
          <w:sz w:val="20"/>
          <w:szCs w:val="20"/>
        </w:rPr>
        <w:t xml:space="preserve">, </w:t>
      </w:r>
      <w:r w:rsidRPr="008B13FB">
        <w:rPr>
          <w:sz w:val="20"/>
          <w:szCs w:val="20"/>
        </w:rPr>
        <w:t xml:space="preserve">prowadzącym/ą na podstawie wpisu do Centralnej Ewidencji i Informacji o Działalności Gospodarczej działalność gospodarczą pod firmą </w:t>
      </w:r>
      <w:r w:rsidRPr="009D7BD5">
        <w:rPr>
          <w:b/>
          <w:sz w:val="20"/>
        </w:rPr>
        <w:t>………………………………………………………………………………………………….</w:t>
      </w:r>
      <w:r w:rsidRPr="008B13FB">
        <w:rPr>
          <w:sz w:val="20"/>
          <w:szCs w:val="20"/>
        </w:rPr>
        <w:t>, pod adresem: …………….…………………………………………………………………………………………………………………………., NIP: …………………………,</w:t>
      </w:r>
    </w:p>
    <w:p w14:paraId="3259EB3B" w14:textId="77777777" w:rsidR="006F0D12" w:rsidRPr="008B13FB" w:rsidRDefault="006F0D12" w:rsidP="00434291">
      <w:pPr>
        <w:spacing w:after="0" w:line="276" w:lineRule="auto"/>
        <w:jc w:val="both"/>
        <w:rPr>
          <w:sz w:val="20"/>
          <w:szCs w:val="20"/>
        </w:rPr>
      </w:pPr>
      <w:r w:rsidRPr="008B13FB">
        <w:rPr>
          <w:sz w:val="20"/>
          <w:szCs w:val="20"/>
        </w:rPr>
        <w:t>zwanym/ą dalej „</w:t>
      </w:r>
      <w:r w:rsidRPr="001B2BB1">
        <w:rPr>
          <w:b/>
          <w:sz w:val="20"/>
          <w:szCs w:val="20"/>
        </w:rPr>
        <w:t>Wykonawcą</w:t>
      </w:r>
      <w:r w:rsidRPr="008B13FB">
        <w:rPr>
          <w:sz w:val="20"/>
          <w:szCs w:val="20"/>
        </w:rPr>
        <w:t>”,</w:t>
      </w:r>
    </w:p>
    <w:p w14:paraId="3EA20808" w14:textId="77777777" w:rsidR="006F0D12" w:rsidRPr="008B13FB" w:rsidRDefault="006F0D12" w:rsidP="00434291">
      <w:pPr>
        <w:spacing w:after="0" w:line="276" w:lineRule="auto"/>
        <w:jc w:val="both"/>
        <w:rPr>
          <w:sz w:val="20"/>
          <w:szCs w:val="20"/>
        </w:rPr>
      </w:pPr>
    </w:p>
    <w:p w14:paraId="691AED53" w14:textId="1C9CA425" w:rsidR="006F0D12" w:rsidRPr="008B13FB" w:rsidRDefault="006F0D12" w:rsidP="00434291">
      <w:pPr>
        <w:spacing w:after="0" w:line="276" w:lineRule="auto"/>
        <w:jc w:val="both"/>
        <w:rPr>
          <w:sz w:val="20"/>
          <w:szCs w:val="20"/>
        </w:rPr>
      </w:pPr>
      <w:r w:rsidRPr="008B13FB">
        <w:rPr>
          <w:sz w:val="20"/>
          <w:szCs w:val="20"/>
        </w:rPr>
        <w:t xml:space="preserve"> zwane w dalszej części</w:t>
      </w:r>
      <w:r w:rsidR="005A323F">
        <w:rPr>
          <w:sz w:val="20"/>
          <w:szCs w:val="20"/>
        </w:rPr>
        <w:t xml:space="preserve"> Umowy</w:t>
      </w:r>
      <w:r w:rsidRPr="008B13FB">
        <w:rPr>
          <w:sz w:val="20"/>
          <w:szCs w:val="20"/>
        </w:rPr>
        <w:t xml:space="preserve"> łącznie „</w:t>
      </w:r>
      <w:r w:rsidRPr="001B2BB1">
        <w:rPr>
          <w:b/>
          <w:sz w:val="20"/>
          <w:szCs w:val="20"/>
        </w:rPr>
        <w:t>Stronami</w:t>
      </w:r>
      <w:r w:rsidRPr="008B13FB">
        <w:rPr>
          <w:sz w:val="20"/>
          <w:szCs w:val="20"/>
        </w:rPr>
        <w:t>”</w:t>
      </w:r>
      <w:r w:rsidR="005A323F">
        <w:rPr>
          <w:sz w:val="20"/>
          <w:szCs w:val="20"/>
        </w:rPr>
        <w:t>,</w:t>
      </w:r>
      <w:r w:rsidRPr="008B13FB">
        <w:rPr>
          <w:sz w:val="20"/>
          <w:szCs w:val="20"/>
        </w:rPr>
        <w:t xml:space="preserve"> a każda z osobna również „</w:t>
      </w:r>
      <w:r w:rsidRPr="001B2BB1">
        <w:rPr>
          <w:b/>
          <w:sz w:val="20"/>
          <w:szCs w:val="20"/>
        </w:rPr>
        <w:t>Stroną</w:t>
      </w:r>
      <w:r w:rsidRPr="008B13FB">
        <w:rPr>
          <w:sz w:val="20"/>
          <w:szCs w:val="20"/>
        </w:rPr>
        <w:t>”,</w:t>
      </w:r>
    </w:p>
    <w:p w14:paraId="490F81DD" w14:textId="77777777" w:rsidR="006F0D12" w:rsidRPr="008B13FB" w:rsidRDefault="006F0D12" w:rsidP="00434291">
      <w:pPr>
        <w:spacing w:after="0" w:line="276" w:lineRule="auto"/>
        <w:jc w:val="both"/>
        <w:rPr>
          <w:sz w:val="20"/>
          <w:szCs w:val="20"/>
        </w:rPr>
      </w:pPr>
    </w:p>
    <w:p w14:paraId="72F5C6A9" w14:textId="77777777" w:rsidR="006F0D12" w:rsidRPr="008B13FB" w:rsidRDefault="006F0D12" w:rsidP="00434291">
      <w:pPr>
        <w:spacing w:after="0" w:line="276" w:lineRule="auto"/>
        <w:jc w:val="both"/>
        <w:rPr>
          <w:sz w:val="20"/>
          <w:szCs w:val="20"/>
        </w:rPr>
      </w:pPr>
      <w:r w:rsidRPr="008B13FB">
        <w:rPr>
          <w:sz w:val="20"/>
          <w:szCs w:val="20"/>
        </w:rPr>
        <w:t>o następującej treści:</w:t>
      </w:r>
    </w:p>
    <w:p w14:paraId="59D33741" w14:textId="77777777" w:rsidR="006F0D12" w:rsidRPr="008B13FB" w:rsidRDefault="006F0D12" w:rsidP="00434291">
      <w:pPr>
        <w:spacing w:after="0" w:line="276" w:lineRule="auto"/>
        <w:jc w:val="both"/>
        <w:rPr>
          <w:sz w:val="20"/>
          <w:szCs w:val="20"/>
        </w:rPr>
      </w:pPr>
    </w:p>
    <w:p w14:paraId="16FBAE2E" w14:textId="77777777" w:rsidR="006F0D12" w:rsidRPr="001B2BB1" w:rsidRDefault="001B2BB1" w:rsidP="00366A9C">
      <w:pPr>
        <w:spacing w:after="0" w:line="276" w:lineRule="auto"/>
        <w:jc w:val="center"/>
        <w:rPr>
          <w:b/>
          <w:sz w:val="20"/>
          <w:szCs w:val="20"/>
        </w:rPr>
      </w:pPr>
      <w:r w:rsidRPr="001B2BB1">
        <w:rPr>
          <w:b/>
          <w:sz w:val="20"/>
          <w:szCs w:val="20"/>
        </w:rPr>
        <w:t>§ 1</w:t>
      </w:r>
    </w:p>
    <w:p w14:paraId="5055CDF6" w14:textId="77777777" w:rsidR="006F0D12" w:rsidRDefault="006F0D12" w:rsidP="00366A9C">
      <w:pPr>
        <w:spacing w:after="0" w:line="276" w:lineRule="auto"/>
        <w:jc w:val="center"/>
        <w:rPr>
          <w:b/>
          <w:sz w:val="20"/>
          <w:szCs w:val="20"/>
        </w:rPr>
      </w:pPr>
      <w:r w:rsidRPr="001B2BB1">
        <w:rPr>
          <w:b/>
          <w:sz w:val="20"/>
          <w:szCs w:val="20"/>
        </w:rPr>
        <w:t>Słownik Pojęć</w:t>
      </w:r>
    </w:p>
    <w:p w14:paraId="06CB3980" w14:textId="77777777" w:rsidR="005A10BA" w:rsidRPr="005A10BA" w:rsidRDefault="005A10BA">
      <w:pPr>
        <w:spacing w:after="0" w:line="276" w:lineRule="auto"/>
        <w:jc w:val="both"/>
        <w:rPr>
          <w:sz w:val="20"/>
          <w:szCs w:val="20"/>
        </w:rPr>
        <w:pPrChange w:id="0" w:author="Sławomir Nowicki" w:date="2025-05-28T07:54:00Z" w16du:dateUtc="2025-05-28T05:54:00Z">
          <w:pPr>
            <w:spacing w:after="0" w:line="276" w:lineRule="auto"/>
          </w:pPr>
        </w:pPrChange>
      </w:pPr>
    </w:p>
    <w:p w14:paraId="3D69A2E4" w14:textId="76952B8E" w:rsidR="006F0D12" w:rsidRPr="00B8322C" w:rsidRDefault="006F0D12">
      <w:pPr>
        <w:pStyle w:val="Akapitzlist"/>
        <w:numPr>
          <w:ilvl w:val="0"/>
          <w:numId w:val="36"/>
        </w:numPr>
        <w:spacing w:after="0" w:line="276" w:lineRule="auto"/>
        <w:ind w:left="357" w:hanging="357"/>
        <w:jc w:val="both"/>
        <w:rPr>
          <w:sz w:val="20"/>
          <w:szCs w:val="20"/>
        </w:rPr>
      </w:pPr>
      <w:r w:rsidRPr="00B8322C">
        <w:rPr>
          <w:sz w:val="20"/>
          <w:szCs w:val="20"/>
        </w:rPr>
        <w:t xml:space="preserve">Strony zgodnie przyjmują następujące definicje stosowane w </w:t>
      </w:r>
      <w:r w:rsidR="00B8322C">
        <w:rPr>
          <w:sz w:val="20"/>
          <w:szCs w:val="20"/>
        </w:rPr>
        <w:t>U</w:t>
      </w:r>
      <w:r w:rsidR="00B8322C" w:rsidRPr="00B8322C">
        <w:rPr>
          <w:sz w:val="20"/>
          <w:szCs w:val="20"/>
        </w:rPr>
        <w:t>mowie</w:t>
      </w:r>
      <w:r w:rsidRPr="00B8322C">
        <w:rPr>
          <w:sz w:val="20"/>
          <w:szCs w:val="20"/>
        </w:rPr>
        <w:t>:</w:t>
      </w:r>
    </w:p>
    <w:p w14:paraId="189AD1EF" w14:textId="77777777"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Dni</w:t>
      </w:r>
      <w:r w:rsidRPr="00B8322C">
        <w:rPr>
          <w:sz w:val="20"/>
          <w:szCs w:val="20"/>
        </w:rPr>
        <w:t xml:space="preserve"> – dni kalendarzowe;</w:t>
      </w:r>
    </w:p>
    <w:p w14:paraId="06746DC8" w14:textId="7D749567"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Dni robocze</w:t>
      </w:r>
      <w:r w:rsidRPr="00B8322C">
        <w:rPr>
          <w:sz w:val="20"/>
          <w:szCs w:val="20"/>
        </w:rPr>
        <w:t xml:space="preserve"> – dni od poniedziałku do piątku, z wyłączeniem dni ustawowo wolnych od pracy;</w:t>
      </w:r>
    </w:p>
    <w:p w14:paraId="3BA44EB9" w14:textId="5176ADF3"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Dokumentacja Powykonawcza</w:t>
      </w:r>
      <w:r w:rsidRPr="00B1035A">
        <w:rPr>
          <w:sz w:val="20"/>
        </w:rPr>
        <w:t xml:space="preserve"> </w:t>
      </w:r>
      <w:r w:rsidR="00713BA3" w:rsidRPr="008A4F93">
        <w:rPr>
          <w:b/>
          <w:sz w:val="20"/>
          <w:szCs w:val="20"/>
        </w:rPr>
        <w:t>(DPW)</w:t>
      </w:r>
      <w:r w:rsidR="00713BA3">
        <w:rPr>
          <w:sz w:val="20"/>
          <w:szCs w:val="20"/>
        </w:rPr>
        <w:t xml:space="preserve"> </w:t>
      </w:r>
      <w:r w:rsidRPr="00B8322C">
        <w:rPr>
          <w:sz w:val="20"/>
          <w:szCs w:val="20"/>
        </w:rPr>
        <w:t xml:space="preserve">– dokumentacja odzwierciedlająca stan wykonanych </w:t>
      </w:r>
      <w:r w:rsidR="0056411B" w:rsidRPr="00A36A5A">
        <w:rPr>
          <w:sz w:val="20"/>
          <w:szCs w:val="20"/>
        </w:rPr>
        <w:t>Robót</w:t>
      </w:r>
      <w:r w:rsidR="00293C49" w:rsidRPr="00A36A5A">
        <w:rPr>
          <w:sz w:val="20"/>
          <w:szCs w:val="20"/>
        </w:rPr>
        <w:t>,</w:t>
      </w:r>
      <w:r w:rsidRPr="00B8322C">
        <w:rPr>
          <w:sz w:val="20"/>
          <w:szCs w:val="20"/>
        </w:rPr>
        <w:t xml:space="preserve"> której zakres przedmiotowy oraz warunki wykonania szczegółowo określono w punkcie </w:t>
      </w:r>
      <w:r w:rsidR="009F3996">
        <w:rPr>
          <w:sz w:val="20"/>
          <w:szCs w:val="20"/>
        </w:rPr>
        <w:t>4.8</w:t>
      </w:r>
      <w:r w:rsidR="00E83261">
        <w:rPr>
          <w:sz w:val="20"/>
          <w:szCs w:val="20"/>
        </w:rPr>
        <w:t>.</w:t>
      </w:r>
      <w:r w:rsidRPr="00B8322C">
        <w:rPr>
          <w:sz w:val="20"/>
          <w:szCs w:val="20"/>
        </w:rPr>
        <w:t xml:space="preserve"> OPZ;</w:t>
      </w:r>
    </w:p>
    <w:p w14:paraId="296CEA79" w14:textId="56656C93"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Dokumentacja Projektowa</w:t>
      </w:r>
      <w:r w:rsidRPr="00B1035A">
        <w:rPr>
          <w:sz w:val="20"/>
        </w:rPr>
        <w:t xml:space="preserve"> </w:t>
      </w:r>
      <w:r w:rsidR="00713BA3" w:rsidRPr="008A4F93">
        <w:rPr>
          <w:b/>
          <w:sz w:val="20"/>
          <w:szCs w:val="20"/>
        </w:rPr>
        <w:t>(DP)</w:t>
      </w:r>
      <w:r w:rsidR="00713BA3" w:rsidRPr="00B1035A">
        <w:rPr>
          <w:sz w:val="20"/>
        </w:rPr>
        <w:t xml:space="preserve"> </w:t>
      </w:r>
      <w:r w:rsidRPr="00B8322C">
        <w:rPr>
          <w:sz w:val="20"/>
          <w:szCs w:val="20"/>
        </w:rPr>
        <w:t xml:space="preserve">– dokumentacja, której zakres przedmiotowy oraz warunki wykonania szczegółowo określono w punkcie </w:t>
      </w:r>
      <w:r w:rsidR="009F3996">
        <w:rPr>
          <w:sz w:val="20"/>
          <w:szCs w:val="20"/>
        </w:rPr>
        <w:t xml:space="preserve"> 3</w:t>
      </w:r>
      <w:r w:rsidRPr="00B8322C">
        <w:rPr>
          <w:sz w:val="20"/>
          <w:szCs w:val="20"/>
        </w:rPr>
        <w:t xml:space="preserve"> OPZ;</w:t>
      </w:r>
    </w:p>
    <w:p w14:paraId="526BE093" w14:textId="78BCB12A" w:rsidR="006F0D12" w:rsidRDefault="006F0D12">
      <w:pPr>
        <w:pStyle w:val="Akapitzlist"/>
        <w:numPr>
          <w:ilvl w:val="1"/>
          <w:numId w:val="37"/>
        </w:numPr>
        <w:spacing w:after="0" w:line="276" w:lineRule="auto"/>
        <w:ind w:left="714" w:hanging="357"/>
        <w:jc w:val="both"/>
        <w:rPr>
          <w:sz w:val="20"/>
          <w:szCs w:val="20"/>
        </w:rPr>
      </w:pPr>
      <w:r w:rsidRPr="00B8322C">
        <w:rPr>
          <w:b/>
          <w:sz w:val="20"/>
          <w:szCs w:val="20"/>
        </w:rPr>
        <w:t>H</w:t>
      </w:r>
      <w:r w:rsidR="005D0720">
        <w:rPr>
          <w:b/>
          <w:sz w:val="20"/>
          <w:szCs w:val="20"/>
        </w:rPr>
        <w:t xml:space="preserve">RF </w:t>
      </w:r>
      <w:r w:rsidR="005A323F" w:rsidRPr="00B8322C">
        <w:rPr>
          <w:sz w:val="20"/>
          <w:szCs w:val="20"/>
        </w:rPr>
        <w:t>–</w:t>
      </w:r>
      <w:r w:rsidRPr="00B8322C">
        <w:rPr>
          <w:sz w:val="20"/>
          <w:szCs w:val="20"/>
        </w:rPr>
        <w:t xml:space="preserve"> harmonogram rzeczowo-finansowy, opracowany przez Wykonawcę i zatwierdzony przez Zamawiającego</w:t>
      </w:r>
      <w:r w:rsidR="005D0720">
        <w:rPr>
          <w:sz w:val="20"/>
          <w:szCs w:val="20"/>
        </w:rPr>
        <w:t>, zawierający opis poszczególnych czynności/robót, etapów oraz terminów ich wykonania, wraz z kwotą wynagrodzenia za daną czynność/robotę</w:t>
      </w:r>
      <w:r w:rsidRPr="00B8322C">
        <w:rPr>
          <w:sz w:val="20"/>
          <w:szCs w:val="20"/>
        </w:rPr>
        <w:t>;</w:t>
      </w:r>
    </w:p>
    <w:p w14:paraId="5BCFFE35" w14:textId="5E949B33" w:rsidR="005D0720" w:rsidRDefault="005D0720">
      <w:pPr>
        <w:pStyle w:val="Akapitzlist"/>
        <w:numPr>
          <w:ilvl w:val="1"/>
          <w:numId w:val="37"/>
        </w:numPr>
        <w:spacing w:after="0" w:line="276" w:lineRule="auto"/>
        <w:ind w:left="714" w:hanging="357"/>
        <w:jc w:val="both"/>
        <w:rPr>
          <w:sz w:val="20"/>
          <w:szCs w:val="20"/>
        </w:rPr>
      </w:pPr>
      <w:r>
        <w:rPr>
          <w:b/>
          <w:sz w:val="20"/>
          <w:szCs w:val="20"/>
        </w:rPr>
        <w:t xml:space="preserve">Harmonogram </w:t>
      </w:r>
      <w:r>
        <w:rPr>
          <w:sz w:val="20"/>
          <w:szCs w:val="20"/>
        </w:rPr>
        <w:t>– harmonogram, stanowiący integralny załącznik do Umowy, w którym wskazano poszczególne czynności/roboty, niezbędne do wykonania Przedmiotu Umowy wraz z terminami ich rozpoczęcia oraz zakończenia.</w:t>
      </w:r>
    </w:p>
    <w:p w14:paraId="55EB9535" w14:textId="11AACBED" w:rsidR="00653D48" w:rsidRPr="001B4B78" w:rsidDel="005D5319" w:rsidRDefault="00653D48" w:rsidP="005D5319">
      <w:pPr>
        <w:pStyle w:val="Akapitzlist"/>
        <w:numPr>
          <w:ilvl w:val="1"/>
          <w:numId w:val="37"/>
        </w:numPr>
        <w:spacing w:after="0" w:line="276" w:lineRule="auto"/>
        <w:ind w:left="714" w:hanging="357"/>
        <w:jc w:val="both"/>
        <w:rPr>
          <w:del w:id="1" w:author="Sławomir Nowicki" w:date="2025-05-29T13:06:00Z" w16du:dateUtc="2025-05-29T11:06:00Z"/>
          <w:sz w:val="20"/>
          <w:szCs w:val="20"/>
        </w:rPr>
      </w:pPr>
      <w:r w:rsidRPr="005D5319">
        <w:rPr>
          <w:b/>
          <w:sz w:val="20"/>
          <w:szCs w:val="20"/>
        </w:rPr>
        <w:t>Instrukcje</w:t>
      </w:r>
      <w:r w:rsidRPr="005D5319">
        <w:rPr>
          <w:sz w:val="20"/>
          <w:szCs w:val="20"/>
        </w:rPr>
        <w:t xml:space="preserve"> – zatwierdzone w formie e-mailowej przez Zamawiającego, instrukcje prawidłowego przechowywania, bieżącej konserwacji i używania, zamontowanych, urządzeń, maszyn, instalacji i innych elementów, </w:t>
      </w:r>
    </w:p>
    <w:p w14:paraId="642FD80A" w14:textId="77777777" w:rsidR="001E4758" w:rsidRPr="005D5319" w:rsidRDefault="001E4758">
      <w:pPr>
        <w:pStyle w:val="Akapitzlist"/>
        <w:numPr>
          <w:ilvl w:val="1"/>
          <w:numId w:val="37"/>
        </w:numPr>
        <w:spacing w:after="0" w:line="276" w:lineRule="auto"/>
        <w:ind w:left="714" w:hanging="357"/>
        <w:jc w:val="both"/>
        <w:rPr>
          <w:del w:id="2" w:author="Sławomir Nowicki" w:date="2025-05-28T07:54:00Z" w16du:dateUtc="2025-05-28T05:54:00Z"/>
          <w:sz w:val="20"/>
          <w:szCs w:val="20"/>
        </w:rPr>
        <w:pPrChange w:id="3" w:author="Sławomir Nowicki" w:date="2025-05-29T13:06:00Z" w16du:dateUtc="2025-05-29T11:06:00Z">
          <w:pPr>
            <w:pStyle w:val="Akapitzlist"/>
            <w:spacing w:after="0" w:line="276" w:lineRule="auto"/>
            <w:ind w:left="714"/>
            <w:jc w:val="both"/>
          </w:pPr>
        </w:pPrChange>
      </w:pPr>
    </w:p>
    <w:p w14:paraId="38439DAC" w14:textId="71207E71" w:rsidR="00121D8E" w:rsidRPr="00121D8E" w:rsidRDefault="00121D8E">
      <w:pPr>
        <w:pStyle w:val="Akapitzlist"/>
        <w:numPr>
          <w:ilvl w:val="1"/>
          <w:numId w:val="37"/>
        </w:numPr>
        <w:spacing w:after="0" w:line="276" w:lineRule="auto"/>
        <w:ind w:left="714" w:hanging="357"/>
        <w:jc w:val="both"/>
        <w:rPr>
          <w:sz w:val="20"/>
          <w:szCs w:val="20"/>
        </w:rPr>
      </w:pPr>
      <w:r>
        <w:rPr>
          <w:b/>
          <w:sz w:val="20"/>
          <w:szCs w:val="20"/>
        </w:rPr>
        <w:t xml:space="preserve">Kodeks cywilny </w:t>
      </w:r>
      <w:r w:rsidRPr="00A8418F">
        <w:rPr>
          <w:sz w:val="20"/>
          <w:szCs w:val="20"/>
        </w:rPr>
        <w:t>–</w:t>
      </w:r>
      <w:r w:rsidRPr="00121D8E">
        <w:rPr>
          <w:sz w:val="20"/>
          <w:szCs w:val="20"/>
        </w:rPr>
        <w:t xml:space="preserve"> ustawa z dnia 23 kwietnia 1964 r.</w:t>
      </w:r>
      <w:r>
        <w:rPr>
          <w:sz w:val="20"/>
          <w:szCs w:val="20"/>
        </w:rPr>
        <w:t xml:space="preserve"> – Kodeks cywilny </w:t>
      </w:r>
    </w:p>
    <w:p w14:paraId="0F933F39" w14:textId="77777777"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Komisja</w:t>
      </w:r>
      <w:r w:rsidRPr="00B8322C">
        <w:rPr>
          <w:sz w:val="20"/>
          <w:szCs w:val="20"/>
        </w:rPr>
        <w:t xml:space="preserve"> – zespół osób powołanych przez Zamawiającego w Umowie do:</w:t>
      </w:r>
    </w:p>
    <w:p w14:paraId="1EED1CB0" w14:textId="188A9C05" w:rsidR="006F0D12" w:rsidRPr="00B8322C" w:rsidRDefault="006F0D12">
      <w:pPr>
        <w:pStyle w:val="Akapitzlist"/>
        <w:numPr>
          <w:ilvl w:val="2"/>
          <w:numId w:val="39"/>
        </w:numPr>
        <w:spacing w:after="0" w:line="276" w:lineRule="auto"/>
        <w:ind w:left="1077" w:hanging="357"/>
        <w:jc w:val="both"/>
        <w:rPr>
          <w:sz w:val="20"/>
          <w:szCs w:val="20"/>
        </w:rPr>
      </w:pPr>
      <w:r w:rsidRPr="00B8322C">
        <w:rPr>
          <w:sz w:val="20"/>
          <w:szCs w:val="20"/>
        </w:rPr>
        <w:t>prowadzenia Umowy, oceny technicznej, merytorycznej, terminowej oraz jakościowej realizacji Przedmiotu Umowy przez Wykonawcę,</w:t>
      </w:r>
    </w:p>
    <w:p w14:paraId="09726182" w14:textId="47A648D4" w:rsidR="006F0D12" w:rsidRPr="00B8322C" w:rsidRDefault="006F0D12">
      <w:pPr>
        <w:pStyle w:val="Akapitzlist"/>
        <w:numPr>
          <w:ilvl w:val="2"/>
          <w:numId w:val="39"/>
        </w:numPr>
        <w:spacing w:after="0" w:line="276" w:lineRule="auto"/>
        <w:ind w:left="1077" w:hanging="357"/>
        <w:jc w:val="both"/>
        <w:rPr>
          <w:sz w:val="20"/>
          <w:szCs w:val="20"/>
        </w:rPr>
      </w:pPr>
      <w:r w:rsidRPr="00B8322C">
        <w:rPr>
          <w:sz w:val="20"/>
          <w:szCs w:val="20"/>
        </w:rPr>
        <w:lastRenderedPageBreak/>
        <w:t xml:space="preserve">uczestniczenia w pracach odbiorowych oraz dedykowanych do podpisania protokołów odbioru dokumentacji oraz </w:t>
      </w:r>
      <w:r w:rsidR="0056411B" w:rsidRPr="00A36A5A">
        <w:rPr>
          <w:sz w:val="20"/>
          <w:szCs w:val="20"/>
        </w:rPr>
        <w:t>Robót</w:t>
      </w:r>
      <w:r w:rsidRPr="00B8322C">
        <w:rPr>
          <w:sz w:val="20"/>
          <w:szCs w:val="20"/>
        </w:rPr>
        <w:t>;</w:t>
      </w:r>
    </w:p>
    <w:p w14:paraId="2661C0BD" w14:textId="17097452" w:rsidR="00CA3B38" w:rsidRPr="00CA3B38" w:rsidRDefault="00CA3B38">
      <w:pPr>
        <w:pStyle w:val="Akapitzlist"/>
        <w:numPr>
          <w:ilvl w:val="1"/>
          <w:numId w:val="37"/>
        </w:numPr>
        <w:spacing w:after="0" w:line="276" w:lineRule="auto"/>
        <w:ind w:left="714" w:hanging="357"/>
        <w:jc w:val="both"/>
        <w:rPr>
          <w:sz w:val="20"/>
          <w:szCs w:val="20"/>
        </w:rPr>
      </w:pPr>
      <w:r w:rsidRPr="001B4B78">
        <w:rPr>
          <w:b/>
          <w:sz w:val="20"/>
          <w:szCs w:val="20"/>
        </w:rPr>
        <w:t>Nadzór Autorski</w:t>
      </w:r>
      <w:r>
        <w:rPr>
          <w:sz w:val="20"/>
          <w:szCs w:val="20"/>
        </w:rPr>
        <w:t xml:space="preserve"> –</w:t>
      </w:r>
      <w:r w:rsidR="000F0AE4">
        <w:rPr>
          <w:sz w:val="20"/>
          <w:szCs w:val="20"/>
        </w:rPr>
        <w:t xml:space="preserve"> </w:t>
      </w:r>
      <w:r>
        <w:rPr>
          <w:sz w:val="20"/>
          <w:szCs w:val="20"/>
        </w:rPr>
        <w:t>sprawowany przez Wykonawcę</w:t>
      </w:r>
      <w:r w:rsidR="000F0AE4">
        <w:rPr>
          <w:sz w:val="20"/>
          <w:szCs w:val="20"/>
        </w:rPr>
        <w:t xml:space="preserve"> nadzór autorski</w:t>
      </w:r>
      <w:r>
        <w:rPr>
          <w:sz w:val="20"/>
          <w:szCs w:val="20"/>
        </w:rPr>
        <w:t xml:space="preserve">, o którym mowa w § </w:t>
      </w:r>
      <w:r w:rsidR="0034520D">
        <w:rPr>
          <w:sz w:val="20"/>
          <w:szCs w:val="20"/>
        </w:rPr>
        <w:t xml:space="preserve">6 </w:t>
      </w:r>
      <w:r>
        <w:rPr>
          <w:sz w:val="20"/>
          <w:szCs w:val="20"/>
        </w:rPr>
        <w:t>Umowy;</w:t>
      </w:r>
    </w:p>
    <w:p w14:paraId="29E6E212" w14:textId="3FAF615D" w:rsidR="00132840" w:rsidRPr="00D7026C" w:rsidRDefault="00132840">
      <w:pPr>
        <w:pStyle w:val="Akapitzlist"/>
        <w:numPr>
          <w:ilvl w:val="1"/>
          <w:numId w:val="37"/>
        </w:numPr>
        <w:spacing w:after="0" w:line="276" w:lineRule="auto"/>
        <w:ind w:left="714" w:hanging="357"/>
        <w:jc w:val="both"/>
        <w:rPr>
          <w:sz w:val="20"/>
          <w:szCs w:val="20"/>
        </w:rPr>
      </w:pPr>
      <w:r w:rsidRPr="005E1F2B">
        <w:rPr>
          <w:b/>
          <w:sz w:val="20"/>
          <w:szCs w:val="20"/>
        </w:rPr>
        <w:t>Obiekt</w:t>
      </w:r>
      <w:r>
        <w:rPr>
          <w:sz w:val="20"/>
          <w:szCs w:val="20"/>
        </w:rPr>
        <w:t xml:space="preserve"> – </w:t>
      </w:r>
      <w:r w:rsidR="00FB7D63">
        <w:rPr>
          <w:sz w:val="20"/>
          <w:szCs w:val="20"/>
        </w:rPr>
        <w:t>przebudowywane ogrodzenie</w:t>
      </w:r>
      <w:r w:rsidR="00E624D5">
        <w:rPr>
          <w:sz w:val="20"/>
          <w:szCs w:val="20"/>
        </w:rPr>
        <w:t xml:space="preserve"> wraz z infrastrukturą techniczną</w:t>
      </w:r>
      <w:r w:rsidR="00B52733">
        <w:rPr>
          <w:sz w:val="20"/>
          <w:szCs w:val="20"/>
        </w:rPr>
        <w:t>, wykonane w ramach</w:t>
      </w:r>
      <w:r w:rsidRPr="00B1035A">
        <w:rPr>
          <w:sz w:val="20"/>
        </w:rPr>
        <w:t xml:space="preserve"> Robót</w:t>
      </w:r>
      <w:r>
        <w:rPr>
          <w:sz w:val="20"/>
          <w:szCs w:val="20"/>
        </w:rPr>
        <w:t>;</w:t>
      </w:r>
    </w:p>
    <w:p w14:paraId="7A95CD59" w14:textId="08AC5DAB"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Opis Przedmiotu Zamówienia</w:t>
      </w:r>
      <w:r w:rsidRPr="00B8322C">
        <w:rPr>
          <w:sz w:val="20"/>
          <w:szCs w:val="20"/>
        </w:rPr>
        <w:t xml:space="preserve"> (zwany </w:t>
      </w:r>
      <w:r w:rsidR="00683C49">
        <w:rPr>
          <w:sz w:val="20"/>
          <w:szCs w:val="20"/>
        </w:rPr>
        <w:t>w Umowie także</w:t>
      </w:r>
      <w:r w:rsidR="00683C49" w:rsidRPr="00B8322C">
        <w:rPr>
          <w:sz w:val="20"/>
          <w:szCs w:val="20"/>
        </w:rPr>
        <w:t xml:space="preserve"> </w:t>
      </w:r>
      <w:r w:rsidRPr="00B8322C">
        <w:rPr>
          <w:b/>
          <w:sz w:val="20"/>
          <w:szCs w:val="20"/>
        </w:rPr>
        <w:t>OPZ</w:t>
      </w:r>
      <w:r w:rsidRPr="00B8322C">
        <w:rPr>
          <w:sz w:val="20"/>
          <w:szCs w:val="20"/>
        </w:rPr>
        <w:t xml:space="preserve">) – opis wymagań Zamawiającego w zakresie realizacji Przedmiotu Umowy, stanowiący </w:t>
      </w:r>
      <w:r w:rsidRPr="00B1035A">
        <w:rPr>
          <w:sz w:val="20"/>
        </w:rPr>
        <w:t>Załącznik nr 1</w:t>
      </w:r>
      <w:r w:rsidRPr="00B8322C">
        <w:rPr>
          <w:sz w:val="20"/>
          <w:szCs w:val="20"/>
        </w:rPr>
        <w:t xml:space="preserve"> do Umowy;</w:t>
      </w:r>
    </w:p>
    <w:p w14:paraId="5FF3D4ED" w14:textId="31237B3C"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Ostatecznie Zatwierdzona Dokumentacja Projektowa</w:t>
      </w:r>
      <w:r w:rsidRPr="00B8322C">
        <w:rPr>
          <w:sz w:val="20"/>
          <w:szCs w:val="20"/>
        </w:rPr>
        <w:t xml:space="preserve"> – Dokumentacja Projektowa</w:t>
      </w:r>
      <w:r w:rsidR="00293C49">
        <w:rPr>
          <w:sz w:val="20"/>
          <w:szCs w:val="20"/>
        </w:rPr>
        <w:t>,</w:t>
      </w:r>
      <w:r w:rsidRPr="00B8322C">
        <w:rPr>
          <w:sz w:val="20"/>
          <w:szCs w:val="20"/>
        </w:rPr>
        <w:t xml:space="preserve"> na podstawie której dokonano zgłoszenia, z naniesiony</w:t>
      </w:r>
      <w:r w:rsidR="00293C49">
        <w:rPr>
          <w:sz w:val="20"/>
          <w:szCs w:val="20"/>
        </w:rPr>
        <w:t>mi</w:t>
      </w:r>
      <w:r w:rsidRPr="00B8322C">
        <w:rPr>
          <w:sz w:val="20"/>
          <w:szCs w:val="20"/>
        </w:rPr>
        <w:t xml:space="preserve">, jeśli takie będą, uwagami organów administracji rządowej lub samorządowej, objęta podpisanym bez zastrzeżeń przez obie Strony, </w:t>
      </w:r>
      <w:r w:rsidRPr="00B8322C">
        <w:rPr>
          <w:b/>
          <w:sz w:val="20"/>
          <w:szCs w:val="20"/>
        </w:rPr>
        <w:t>Protokołem Ostatecznego Odbioru Dokumentacji Projektowej</w:t>
      </w:r>
      <w:r w:rsidRPr="00B8322C">
        <w:rPr>
          <w:sz w:val="20"/>
          <w:szCs w:val="20"/>
        </w:rPr>
        <w:t>;</w:t>
      </w:r>
    </w:p>
    <w:p w14:paraId="283C8335" w14:textId="6547F5A7" w:rsidR="006F0D12" w:rsidRDefault="006F0D12">
      <w:pPr>
        <w:pStyle w:val="Akapitzlist"/>
        <w:numPr>
          <w:ilvl w:val="1"/>
          <w:numId w:val="37"/>
        </w:numPr>
        <w:spacing w:after="0" w:line="276" w:lineRule="auto"/>
        <w:ind w:left="714" w:hanging="357"/>
        <w:jc w:val="both"/>
        <w:rPr>
          <w:sz w:val="20"/>
          <w:szCs w:val="20"/>
        </w:rPr>
      </w:pPr>
      <w:r w:rsidRPr="00B8322C">
        <w:rPr>
          <w:b/>
          <w:sz w:val="20"/>
          <w:szCs w:val="20"/>
        </w:rPr>
        <w:t>Ostatecznie Zatwierdzona Dokumentacja Powykonawcza</w:t>
      </w:r>
      <w:r w:rsidRPr="00B8322C">
        <w:rPr>
          <w:sz w:val="20"/>
          <w:szCs w:val="20"/>
        </w:rPr>
        <w:t xml:space="preserve"> – Dokumentacja Powykonawcza na podstawie której dokonano zgłoszenia do użytkowania i która jest zaktualizowana o ewentualne zmiany o które mogły wnieść urzędy i organy państwowe, objęta podpisanym bez zastrzeżeń przez obie Strony, </w:t>
      </w:r>
      <w:r w:rsidRPr="00B8322C">
        <w:rPr>
          <w:b/>
          <w:sz w:val="20"/>
          <w:szCs w:val="20"/>
        </w:rPr>
        <w:t>Protokołem Ostatecznego Odbioru Dokumentacji Powykonawczej</w:t>
      </w:r>
      <w:r w:rsidRPr="00B8322C">
        <w:rPr>
          <w:sz w:val="20"/>
          <w:szCs w:val="20"/>
        </w:rPr>
        <w:t>;</w:t>
      </w:r>
    </w:p>
    <w:p w14:paraId="01AB2E31" w14:textId="60F29343" w:rsidR="00BB1E26" w:rsidRPr="00D7026C" w:rsidRDefault="00BB1E26">
      <w:pPr>
        <w:pStyle w:val="Akapitzlist"/>
        <w:numPr>
          <w:ilvl w:val="1"/>
          <w:numId w:val="37"/>
        </w:numPr>
        <w:spacing w:after="0" w:line="276" w:lineRule="auto"/>
        <w:ind w:left="714" w:hanging="357"/>
        <w:jc w:val="both"/>
        <w:rPr>
          <w:sz w:val="20"/>
          <w:szCs w:val="20"/>
        </w:rPr>
      </w:pPr>
      <w:r w:rsidRPr="00BD4F09">
        <w:rPr>
          <w:b/>
          <w:sz w:val="20"/>
          <w:szCs w:val="20"/>
        </w:rPr>
        <w:t>Podwykonawca</w:t>
      </w:r>
      <w:r>
        <w:rPr>
          <w:sz w:val="20"/>
          <w:szCs w:val="20"/>
        </w:rPr>
        <w:t xml:space="preserve"> – podwykonawca Wykonawcy</w:t>
      </w:r>
      <w:r w:rsidR="007C386E">
        <w:rPr>
          <w:sz w:val="20"/>
          <w:szCs w:val="20"/>
        </w:rPr>
        <w:t>;</w:t>
      </w:r>
    </w:p>
    <w:p w14:paraId="2D850548" w14:textId="1124DFAF" w:rsidR="005377A4" w:rsidRPr="00B8322C" w:rsidRDefault="005377A4">
      <w:pPr>
        <w:pStyle w:val="Akapitzlist"/>
        <w:numPr>
          <w:ilvl w:val="1"/>
          <w:numId w:val="37"/>
        </w:numPr>
        <w:spacing w:after="0" w:line="276" w:lineRule="auto"/>
        <w:ind w:left="714" w:hanging="357"/>
        <w:jc w:val="both"/>
        <w:rPr>
          <w:sz w:val="20"/>
          <w:szCs w:val="20"/>
        </w:rPr>
      </w:pPr>
      <w:r>
        <w:rPr>
          <w:b/>
          <w:sz w:val="20"/>
          <w:szCs w:val="20"/>
        </w:rPr>
        <w:t xml:space="preserve">Prawo </w:t>
      </w:r>
      <w:r w:rsidR="005B516B">
        <w:rPr>
          <w:b/>
          <w:sz w:val="20"/>
          <w:szCs w:val="20"/>
        </w:rPr>
        <w:t>B</w:t>
      </w:r>
      <w:r>
        <w:rPr>
          <w:b/>
          <w:sz w:val="20"/>
          <w:szCs w:val="20"/>
        </w:rPr>
        <w:t>udowlane</w:t>
      </w:r>
      <w:r>
        <w:rPr>
          <w:sz w:val="20"/>
          <w:szCs w:val="20"/>
        </w:rPr>
        <w:t xml:space="preserve"> – ustawa z dnia 7 lipca 1994 r. – Prawo </w:t>
      </w:r>
      <w:r w:rsidR="00BC0B1C">
        <w:rPr>
          <w:sz w:val="20"/>
          <w:szCs w:val="20"/>
        </w:rPr>
        <w:t>b</w:t>
      </w:r>
      <w:r>
        <w:rPr>
          <w:sz w:val="20"/>
          <w:szCs w:val="20"/>
        </w:rPr>
        <w:t>udowlane (</w:t>
      </w:r>
      <w:r w:rsidR="00CB230D">
        <w:rPr>
          <w:sz w:val="20"/>
          <w:szCs w:val="20"/>
        </w:rPr>
        <w:t>;</w:t>
      </w:r>
    </w:p>
    <w:p w14:paraId="34824C71" w14:textId="04EF5518"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Projektant</w:t>
      </w:r>
      <w:r w:rsidRPr="00B8322C">
        <w:rPr>
          <w:sz w:val="20"/>
          <w:szCs w:val="20"/>
        </w:rPr>
        <w:t xml:space="preserve"> – autor </w:t>
      </w:r>
      <w:r w:rsidR="009F3996">
        <w:rPr>
          <w:sz w:val="20"/>
          <w:szCs w:val="20"/>
        </w:rPr>
        <w:t>DP</w:t>
      </w:r>
      <w:r w:rsidRPr="00B8322C">
        <w:rPr>
          <w:sz w:val="20"/>
          <w:szCs w:val="20"/>
        </w:rPr>
        <w:t>, posiadający uprawnienia do projektowania bez ograniczeń w danej branży oraz przynależący do okręgowej izby inżynierów budownictwa;</w:t>
      </w:r>
    </w:p>
    <w:p w14:paraId="05BB49C5" w14:textId="4F9818C5"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Przedmiot Umowy</w:t>
      </w:r>
      <w:r w:rsidRPr="00B8322C">
        <w:rPr>
          <w:sz w:val="20"/>
          <w:szCs w:val="20"/>
        </w:rPr>
        <w:t xml:space="preserve"> – Przedmiot Umowy określony w §2 Umowy</w:t>
      </w:r>
      <w:r w:rsidR="003624D2">
        <w:rPr>
          <w:sz w:val="20"/>
          <w:szCs w:val="20"/>
        </w:rPr>
        <w:t xml:space="preserve"> i uszczegółowiony w § </w:t>
      </w:r>
      <w:r w:rsidR="0034520D">
        <w:rPr>
          <w:sz w:val="20"/>
          <w:szCs w:val="20"/>
        </w:rPr>
        <w:t>4</w:t>
      </w:r>
      <w:r w:rsidR="003624D2">
        <w:rPr>
          <w:sz w:val="20"/>
          <w:szCs w:val="20"/>
        </w:rPr>
        <w:t xml:space="preserve">, </w:t>
      </w:r>
      <w:r w:rsidR="0034520D">
        <w:rPr>
          <w:sz w:val="20"/>
          <w:szCs w:val="20"/>
        </w:rPr>
        <w:t xml:space="preserve">5 </w:t>
      </w:r>
      <w:r w:rsidR="003624D2">
        <w:rPr>
          <w:sz w:val="20"/>
          <w:szCs w:val="20"/>
        </w:rPr>
        <w:t xml:space="preserve">i </w:t>
      </w:r>
      <w:r w:rsidR="0034520D">
        <w:rPr>
          <w:sz w:val="20"/>
          <w:szCs w:val="20"/>
        </w:rPr>
        <w:t xml:space="preserve">6 </w:t>
      </w:r>
      <w:r w:rsidR="003624D2">
        <w:rPr>
          <w:sz w:val="20"/>
          <w:szCs w:val="20"/>
        </w:rPr>
        <w:t>Umowy</w:t>
      </w:r>
      <w:r w:rsidRPr="00B8322C">
        <w:rPr>
          <w:sz w:val="20"/>
          <w:szCs w:val="20"/>
        </w:rPr>
        <w:t>;</w:t>
      </w:r>
    </w:p>
    <w:p w14:paraId="7D09BF50" w14:textId="46F4E226"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Protokół Odbioru Dokumentacji Powykonawczej</w:t>
      </w:r>
      <w:r w:rsidR="00D539FC">
        <w:rPr>
          <w:b/>
          <w:sz w:val="20"/>
          <w:szCs w:val="20"/>
        </w:rPr>
        <w:t xml:space="preserve"> </w:t>
      </w:r>
      <w:r w:rsidR="00D539FC">
        <w:rPr>
          <w:sz w:val="20"/>
          <w:szCs w:val="20"/>
        </w:rPr>
        <w:t>–</w:t>
      </w:r>
      <w:r w:rsidRPr="00B8322C">
        <w:rPr>
          <w:sz w:val="20"/>
          <w:szCs w:val="20"/>
        </w:rPr>
        <w:t xml:space="preserve"> protokół odbioru </w:t>
      </w:r>
      <w:r w:rsidRPr="00B8322C">
        <w:rPr>
          <w:b/>
          <w:sz w:val="20"/>
          <w:szCs w:val="20"/>
        </w:rPr>
        <w:t>Uzgodnionej Dokumentacji Powykonawczej</w:t>
      </w:r>
      <w:r w:rsidRPr="00B8322C">
        <w:rPr>
          <w:sz w:val="20"/>
          <w:szCs w:val="20"/>
        </w:rPr>
        <w:t xml:space="preserve"> </w:t>
      </w:r>
      <w:r w:rsidR="00293C49">
        <w:rPr>
          <w:sz w:val="20"/>
          <w:szCs w:val="20"/>
        </w:rPr>
        <w:t>–</w:t>
      </w:r>
      <w:r w:rsidRPr="00B8322C">
        <w:rPr>
          <w:sz w:val="20"/>
          <w:szCs w:val="20"/>
        </w:rPr>
        <w:t xml:space="preserve"> pozbawionej </w:t>
      </w:r>
      <w:r w:rsidR="003235D6">
        <w:rPr>
          <w:sz w:val="20"/>
          <w:szCs w:val="20"/>
        </w:rPr>
        <w:t>W</w:t>
      </w:r>
      <w:r w:rsidRPr="00B8322C">
        <w:rPr>
          <w:sz w:val="20"/>
          <w:szCs w:val="20"/>
        </w:rPr>
        <w:t xml:space="preserve">ad, w którym Komisja nie stwierdzi </w:t>
      </w:r>
      <w:r w:rsidR="003235D6">
        <w:rPr>
          <w:sz w:val="20"/>
          <w:szCs w:val="20"/>
        </w:rPr>
        <w:t>W</w:t>
      </w:r>
      <w:r w:rsidRPr="00B8322C">
        <w:rPr>
          <w:sz w:val="20"/>
          <w:szCs w:val="20"/>
        </w:rPr>
        <w:t xml:space="preserve">ad i braków, albo stwierdzi wystąpienie </w:t>
      </w:r>
      <w:r w:rsidR="003235D6">
        <w:rPr>
          <w:sz w:val="20"/>
          <w:szCs w:val="20"/>
        </w:rPr>
        <w:t>W</w:t>
      </w:r>
      <w:r w:rsidRPr="00B8322C">
        <w:rPr>
          <w:sz w:val="20"/>
          <w:szCs w:val="20"/>
        </w:rPr>
        <w:t xml:space="preserve">ad, umożliwiających przeprowadzenie </w:t>
      </w:r>
      <w:r w:rsidR="00D7026C">
        <w:rPr>
          <w:sz w:val="20"/>
          <w:szCs w:val="20"/>
        </w:rPr>
        <w:t>O</w:t>
      </w:r>
      <w:r w:rsidR="00D7026C" w:rsidRPr="00B8322C">
        <w:rPr>
          <w:sz w:val="20"/>
          <w:szCs w:val="20"/>
        </w:rPr>
        <w:t xml:space="preserve">dbioru </w:t>
      </w:r>
      <w:r w:rsidR="00D7026C">
        <w:rPr>
          <w:sz w:val="20"/>
          <w:szCs w:val="20"/>
        </w:rPr>
        <w:t>R</w:t>
      </w:r>
      <w:r w:rsidR="00D7026C" w:rsidRPr="00B8322C">
        <w:rPr>
          <w:sz w:val="20"/>
          <w:szCs w:val="20"/>
        </w:rPr>
        <w:t xml:space="preserve">obót </w:t>
      </w:r>
      <w:r w:rsidR="006A2086">
        <w:rPr>
          <w:sz w:val="20"/>
          <w:szCs w:val="20"/>
        </w:rPr>
        <w:t xml:space="preserve">– </w:t>
      </w:r>
      <w:r w:rsidR="00D7026C">
        <w:rPr>
          <w:sz w:val="20"/>
          <w:szCs w:val="20"/>
        </w:rPr>
        <w:t>K</w:t>
      </w:r>
      <w:r w:rsidR="00D7026C" w:rsidRPr="00B8322C">
        <w:rPr>
          <w:sz w:val="20"/>
          <w:szCs w:val="20"/>
        </w:rPr>
        <w:t>ońcowego</w:t>
      </w:r>
      <w:r w:rsidRPr="00B8322C">
        <w:rPr>
          <w:sz w:val="20"/>
          <w:szCs w:val="20"/>
        </w:rPr>
        <w:t xml:space="preserve">, sporządzi ich listę, która stanowić będzie załącznik do Protokołu </w:t>
      </w:r>
      <w:r w:rsidR="00D7026C">
        <w:rPr>
          <w:sz w:val="20"/>
          <w:szCs w:val="20"/>
        </w:rPr>
        <w:t>O</w:t>
      </w:r>
      <w:r w:rsidR="00D7026C" w:rsidRPr="00B8322C">
        <w:rPr>
          <w:sz w:val="20"/>
          <w:szCs w:val="20"/>
        </w:rPr>
        <w:t xml:space="preserve">dbioru </w:t>
      </w:r>
      <w:r w:rsidRPr="00B8322C">
        <w:rPr>
          <w:sz w:val="20"/>
          <w:szCs w:val="20"/>
        </w:rPr>
        <w:t xml:space="preserve">Dokumentacji Powykonawczej oraz wyznaczy termin na ich usunięcie, nie przekraczający 10 </w:t>
      </w:r>
      <w:r w:rsidR="00D7026C">
        <w:rPr>
          <w:sz w:val="20"/>
          <w:szCs w:val="20"/>
        </w:rPr>
        <w:t>D</w:t>
      </w:r>
      <w:r w:rsidR="00D7026C" w:rsidRPr="00B8322C">
        <w:rPr>
          <w:sz w:val="20"/>
          <w:szCs w:val="20"/>
        </w:rPr>
        <w:t>ni</w:t>
      </w:r>
      <w:r w:rsidRPr="00B8322C">
        <w:rPr>
          <w:sz w:val="20"/>
          <w:szCs w:val="20"/>
        </w:rPr>
        <w:t>. W uzasadnionych przypadkach termin ten może zostać wydłużony;</w:t>
      </w:r>
    </w:p>
    <w:p w14:paraId="79FD5B77" w14:textId="20F183AE"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Protokół Odbioru Dokumentacji Projektowej</w:t>
      </w:r>
      <w:r w:rsidR="00D539FC">
        <w:rPr>
          <w:b/>
          <w:sz w:val="20"/>
          <w:szCs w:val="20"/>
        </w:rPr>
        <w:t xml:space="preserve"> </w:t>
      </w:r>
      <w:r w:rsidR="00D539FC">
        <w:rPr>
          <w:sz w:val="20"/>
          <w:szCs w:val="20"/>
        </w:rPr>
        <w:t>–</w:t>
      </w:r>
      <w:r w:rsidRPr="00B8322C">
        <w:rPr>
          <w:sz w:val="20"/>
          <w:szCs w:val="20"/>
        </w:rPr>
        <w:t xml:space="preserve"> protokół odbioru </w:t>
      </w:r>
      <w:r w:rsidRPr="00B8322C">
        <w:rPr>
          <w:b/>
          <w:sz w:val="20"/>
          <w:szCs w:val="20"/>
        </w:rPr>
        <w:t>Uzgodnionej Dokumentacji Projektowej</w:t>
      </w:r>
      <w:r w:rsidRPr="00B8322C">
        <w:rPr>
          <w:sz w:val="20"/>
          <w:szCs w:val="20"/>
        </w:rPr>
        <w:t xml:space="preserve"> </w:t>
      </w:r>
      <w:r w:rsidR="00D539FC">
        <w:rPr>
          <w:sz w:val="20"/>
          <w:szCs w:val="20"/>
        </w:rPr>
        <w:t>–</w:t>
      </w:r>
      <w:r w:rsidRPr="00B8322C">
        <w:rPr>
          <w:sz w:val="20"/>
          <w:szCs w:val="20"/>
        </w:rPr>
        <w:t xml:space="preserve"> pozbawionej </w:t>
      </w:r>
      <w:r w:rsidR="003235D6">
        <w:rPr>
          <w:sz w:val="20"/>
          <w:szCs w:val="20"/>
        </w:rPr>
        <w:t>W</w:t>
      </w:r>
      <w:r w:rsidRPr="00B8322C">
        <w:rPr>
          <w:sz w:val="20"/>
          <w:szCs w:val="20"/>
        </w:rPr>
        <w:t xml:space="preserve">ad, w którym Komisja nie stwierdzi </w:t>
      </w:r>
      <w:r w:rsidR="003235D6">
        <w:rPr>
          <w:sz w:val="20"/>
          <w:szCs w:val="20"/>
        </w:rPr>
        <w:t>W</w:t>
      </w:r>
      <w:r w:rsidRPr="00B8322C">
        <w:rPr>
          <w:sz w:val="20"/>
          <w:szCs w:val="20"/>
        </w:rPr>
        <w:t xml:space="preserve">ad i braków, stanowiącej podstawę zgłoszenia </w:t>
      </w:r>
      <w:r w:rsidR="004551FF">
        <w:rPr>
          <w:sz w:val="20"/>
          <w:szCs w:val="20"/>
        </w:rPr>
        <w:t>R</w:t>
      </w:r>
      <w:r w:rsidR="004551FF" w:rsidRPr="00B8322C">
        <w:rPr>
          <w:sz w:val="20"/>
          <w:szCs w:val="20"/>
        </w:rPr>
        <w:t xml:space="preserve">obót </w:t>
      </w:r>
      <w:r w:rsidRPr="00B8322C">
        <w:rPr>
          <w:sz w:val="20"/>
          <w:szCs w:val="20"/>
        </w:rPr>
        <w:t>do właściwych organów administracyjnych;</w:t>
      </w:r>
    </w:p>
    <w:p w14:paraId="57A2662B" w14:textId="7832AA88" w:rsidR="00E624D5" w:rsidRDefault="006F0D12">
      <w:pPr>
        <w:pStyle w:val="Akapitzlist"/>
        <w:numPr>
          <w:ilvl w:val="1"/>
          <w:numId w:val="37"/>
        </w:numPr>
        <w:spacing w:after="0" w:line="276" w:lineRule="auto"/>
        <w:ind w:left="714" w:hanging="357"/>
        <w:jc w:val="both"/>
        <w:rPr>
          <w:sz w:val="20"/>
          <w:szCs w:val="20"/>
        </w:rPr>
      </w:pPr>
      <w:r w:rsidRPr="00B8322C">
        <w:rPr>
          <w:b/>
          <w:sz w:val="20"/>
          <w:szCs w:val="20"/>
        </w:rPr>
        <w:t xml:space="preserve">Protokół </w:t>
      </w:r>
      <w:r w:rsidR="00BC4077">
        <w:rPr>
          <w:b/>
          <w:sz w:val="20"/>
          <w:szCs w:val="20"/>
        </w:rPr>
        <w:t>O</w:t>
      </w:r>
      <w:r w:rsidRPr="00B8322C">
        <w:rPr>
          <w:b/>
          <w:sz w:val="20"/>
          <w:szCs w:val="20"/>
        </w:rPr>
        <w:t xml:space="preserve">dbioru </w:t>
      </w:r>
      <w:r w:rsidR="00BC4077">
        <w:rPr>
          <w:b/>
          <w:sz w:val="20"/>
          <w:szCs w:val="20"/>
        </w:rPr>
        <w:t>R</w:t>
      </w:r>
      <w:r w:rsidRPr="00B8322C">
        <w:rPr>
          <w:b/>
          <w:sz w:val="20"/>
          <w:szCs w:val="20"/>
        </w:rPr>
        <w:t xml:space="preserve">obót – </w:t>
      </w:r>
      <w:r w:rsidR="00BC4077">
        <w:rPr>
          <w:b/>
          <w:sz w:val="20"/>
          <w:szCs w:val="20"/>
        </w:rPr>
        <w:t>K</w:t>
      </w:r>
      <w:r w:rsidRPr="00B8322C">
        <w:rPr>
          <w:b/>
          <w:sz w:val="20"/>
          <w:szCs w:val="20"/>
        </w:rPr>
        <w:t>ońcowy</w:t>
      </w:r>
      <w:r w:rsidRPr="00B8322C">
        <w:rPr>
          <w:sz w:val="20"/>
          <w:szCs w:val="20"/>
        </w:rPr>
        <w:t xml:space="preserve"> – protokół odbioru </w:t>
      </w:r>
      <w:r w:rsidR="004551FF">
        <w:rPr>
          <w:sz w:val="20"/>
          <w:szCs w:val="20"/>
        </w:rPr>
        <w:t>R</w:t>
      </w:r>
      <w:r w:rsidRPr="00B8322C">
        <w:rPr>
          <w:sz w:val="20"/>
          <w:szCs w:val="20"/>
        </w:rPr>
        <w:t xml:space="preserve">obót pozbawionych </w:t>
      </w:r>
      <w:r w:rsidR="003235D6">
        <w:rPr>
          <w:sz w:val="20"/>
          <w:szCs w:val="20"/>
        </w:rPr>
        <w:t>W</w:t>
      </w:r>
      <w:r w:rsidRPr="00B8322C">
        <w:rPr>
          <w:sz w:val="20"/>
          <w:szCs w:val="20"/>
        </w:rPr>
        <w:t xml:space="preserve">ad, w którym Komisja nie stwierdzi usterek lub </w:t>
      </w:r>
      <w:r w:rsidR="003235D6">
        <w:rPr>
          <w:sz w:val="20"/>
          <w:szCs w:val="20"/>
        </w:rPr>
        <w:t>W</w:t>
      </w:r>
      <w:r w:rsidRPr="00B8322C">
        <w:rPr>
          <w:sz w:val="20"/>
          <w:szCs w:val="20"/>
        </w:rPr>
        <w:t xml:space="preserve">ad, </w:t>
      </w:r>
      <w:r w:rsidR="0034520D">
        <w:rPr>
          <w:sz w:val="20"/>
          <w:szCs w:val="20"/>
        </w:rPr>
        <w:t xml:space="preserve">który </w:t>
      </w:r>
      <w:r w:rsidR="0034520D" w:rsidRPr="00B8322C">
        <w:rPr>
          <w:sz w:val="20"/>
          <w:szCs w:val="20"/>
        </w:rPr>
        <w:t xml:space="preserve">będzie stanowił odbiór całości Przedmiotu </w:t>
      </w:r>
      <w:r w:rsidR="0034520D">
        <w:rPr>
          <w:sz w:val="20"/>
          <w:szCs w:val="20"/>
        </w:rPr>
        <w:t>U</w:t>
      </w:r>
      <w:r w:rsidR="0034520D" w:rsidRPr="00B8322C">
        <w:rPr>
          <w:sz w:val="20"/>
          <w:szCs w:val="20"/>
        </w:rPr>
        <w:t>mowy</w:t>
      </w:r>
    </w:p>
    <w:p w14:paraId="5780B92F" w14:textId="15A1B271" w:rsidR="0034520D" w:rsidRPr="00A679C9" w:rsidRDefault="0034520D">
      <w:pPr>
        <w:pStyle w:val="Akapitzlist"/>
        <w:numPr>
          <w:ilvl w:val="1"/>
          <w:numId w:val="37"/>
        </w:numPr>
        <w:spacing w:after="0" w:line="276" w:lineRule="auto"/>
        <w:ind w:left="714" w:hanging="357"/>
        <w:jc w:val="both"/>
        <w:rPr>
          <w:sz w:val="20"/>
          <w:szCs w:val="20"/>
        </w:rPr>
      </w:pPr>
      <w:r w:rsidRPr="00AC576F">
        <w:rPr>
          <w:b/>
          <w:sz w:val="20"/>
          <w:szCs w:val="20"/>
        </w:rPr>
        <w:t>Protokołu Odbioru Robót Zanikających lub Ulegających Zakryciu</w:t>
      </w:r>
      <w:r>
        <w:rPr>
          <w:sz w:val="20"/>
          <w:szCs w:val="20"/>
        </w:rPr>
        <w:t xml:space="preserve"> – protokół odbioru Robót, o których mowa w § </w:t>
      </w:r>
      <w:r w:rsidR="009755B0">
        <w:rPr>
          <w:sz w:val="20"/>
          <w:szCs w:val="20"/>
        </w:rPr>
        <w:t>5</w:t>
      </w:r>
      <w:r>
        <w:rPr>
          <w:sz w:val="20"/>
          <w:szCs w:val="20"/>
        </w:rPr>
        <w:t xml:space="preserve"> ust. </w:t>
      </w:r>
      <w:r w:rsidR="009755B0">
        <w:rPr>
          <w:sz w:val="20"/>
          <w:szCs w:val="20"/>
        </w:rPr>
        <w:t>5</w:t>
      </w:r>
      <w:r>
        <w:rPr>
          <w:sz w:val="20"/>
          <w:szCs w:val="20"/>
        </w:rPr>
        <w:t xml:space="preserve"> pkt 1) Umowy;</w:t>
      </w:r>
    </w:p>
    <w:p w14:paraId="46BB12C7" w14:textId="6A146CD1" w:rsidR="0034520D" w:rsidRPr="008A4F93" w:rsidRDefault="0034520D">
      <w:pPr>
        <w:pStyle w:val="Akapitzlist"/>
        <w:numPr>
          <w:ilvl w:val="1"/>
          <w:numId w:val="37"/>
        </w:numPr>
        <w:spacing w:after="0" w:line="276" w:lineRule="auto"/>
        <w:ind w:left="714" w:hanging="357"/>
        <w:jc w:val="both"/>
        <w:rPr>
          <w:sz w:val="20"/>
          <w:szCs w:val="20"/>
        </w:rPr>
      </w:pPr>
      <w:r w:rsidRPr="00B8322C">
        <w:rPr>
          <w:b/>
          <w:sz w:val="20"/>
          <w:szCs w:val="20"/>
        </w:rPr>
        <w:t xml:space="preserve">Protokół </w:t>
      </w:r>
      <w:r>
        <w:rPr>
          <w:b/>
          <w:sz w:val="20"/>
          <w:szCs w:val="20"/>
        </w:rPr>
        <w:t>O</w:t>
      </w:r>
      <w:r w:rsidRPr="00B8322C">
        <w:rPr>
          <w:b/>
          <w:sz w:val="20"/>
          <w:szCs w:val="20"/>
        </w:rPr>
        <w:t xml:space="preserve">dbioru </w:t>
      </w:r>
      <w:r>
        <w:rPr>
          <w:b/>
          <w:sz w:val="20"/>
          <w:szCs w:val="20"/>
        </w:rPr>
        <w:t xml:space="preserve">Technicznego - </w:t>
      </w:r>
      <w:r w:rsidRPr="00B8322C">
        <w:rPr>
          <w:sz w:val="20"/>
          <w:szCs w:val="20"/>
        </w:rPr>
        <w:t xml:space="preserve">protokół odbioru </w:t>
      </w:r>
      <w:r>
        <w:rPr>
          <w:sz w:val="20"/>
          <w:szCs w:val="20"/>
        </w:rPr>
        <w:t>R</w:t>
      </w:r>
      <w:r w:rsidRPr="00B8322C">
        <w:rPr>
          <w:sz w:val="20"/>
          <w:szCs w:val="20"/>
        </w:rPr>
        <w:t>obót</w:t>
      </w:r>
      <w:r>
        <w:rPr>
          <w:sz w:val="20"/>
          <w:szCs w:val="20"/>
        </w:rPr>
        <w:t xml:space="preserve">, w którym Komisja </w:t>
      </w:r>
      <w:r w:rsidRPr="00B8322C">
        <w:rPr>
          <w:sz w:val="20"/>
          <w:szCs w:val="20"/>
        </w:rPr>
        <w:t xml:space="preserve">stwierdzi wystąpienie usterek umożliwiających użytkowanie </w:t>
      </w:r>
      <w:r>
        <w:rPr>
          <w:sz w:val="20"/>
          <w:szCs w:val="20"/>
        </w:rPr>
        <w:t>O</w:t>
      </w:r>
      <w:r w:rsidRPr="00B8322C">
        <w:rPr>
          <w:sz w:val="20"/>
          <w:szCs w:val="20"/>
        </w:rPr>
        <w:t xml:space="preserve">biektu, sporządzi ich listę, która stanowić będzie załącznik do Protokołu </w:t>
      </w:r>
      <w:r>
        <w:rPr>
          <w:sz w:val="20"/>
          <w:szCs w:val="20"/>
        </w:rPr>
        <w:t>O</w:t>
      </w:r>
      <w:r w:rsidRPr="00B8322C">
        <w:rPr>
          <w:sz w:val="20"/>
          <w:szCs w:val="20"/>
        </w:rPr>
        <w:t xml:space="preserve">dbioru </w:t>
      </w:r>
      <w:r>
        <w:rPr>
          <w:sz w:val="20"/>
          <w:szCs w:val="20"/>
        </w:rPr>
        <w:t>R</w:t>
      </w:r>
      <w:r w:rsidRPr="00B8322C">
        <w:rPr>
          <w:sz w:val="20"/>
          <w:szCs w:val="20"/>
        </w:rPr>
        <w:t xml:space="preserve">obót – </w:t>
      </w:r>
      <w:r>
        <w:rPr>
          <w:sz w:val="20"/>
          <w:szCs w:val="20"/>
        </w:rPr>
        <w:t>K</w:t>
      </w:r>
      <w:r w:rsidRPr="00B8322C">
        <w:rPr>
          <w:sz w:val="20"/>
          <w:szCs w:val="20"/>
        </w:rPr>
        <w:t>ońcow</w:t>
      </w:r>
      <w:r>
        <w:rPr>
          <w:sz w:val="20"/>
          <w:szCs w:val="20"/>
        </w:rPr>
        <w:t>ego</w:t>
      </w:r>
      <w:r w:rsidRPr="00B8322C">
        <w:rPr>
          <w:sz w:val="20"/>
          <w:szCs w:val="20"/>
        </w:rPr>
        <w:t xml:space="preserve"> oraz wyznaczy termin na ich usunięcie, nie przekraczający </w:t>
      </w:r>
      <w:r>
        <w:rPr>
          <w:sz w:val="20"/>
          <w:szCs w:val="20"/>
        </w:rPr>
        <w:t>60 (słownie: sześćdziesiąt)</w:t>
      </w:r>
      <w:r w:rsidRPr="00B8322C">
        <w:rPr>
          <w:sz w:val="20"/>
          <w:szCs w:val="20"/>
        </w:rPr>
        <w:t xml:space="preserve"> </w:t>
      </w:r>
      <w:r>
        <w:rPr>
          <w:sz w:val="20"/>
          <w:szCs w:val="20"/>
        </w:rPr>
        <w:t>D</w:t>
      </w:r>
      <w:r w:rsidRPr="00B8322C">
        <w:rPr>
          <w:sz w:val="20"/>
          <w:szCs w:val="20"/>
        </w:rPr>
        <w:t xml:space="preserve">ni. </w:t>
      </w:r>
      <w:r w:rsidR="005D5319">
        <w:rPr>
          <w:sz w:val="20"/>
          <w:szCs w:val="20"/>
        </w:rPr>
        <w:t xml:space="preserve">Po usunięciu wad wskazanych w Protokole Odbioru Technicznego Strony podpiszą </w:t>
      </w:r>
      <w:r w:rsidRPr="00B8322C">
        <w:rPr>
          <w:sz w:val="20"/>
          <w:szCs w:val="20"/>
        </w:rPr>
        <w:t xml:space="preserve"> </w:t>
      </w:r>
      <w:r>
        <w:rPr>
          <w:b/>
          <w:sz w:val="20"/>
          <w:szCs w:val="20"/>
        </w:rPr>
        <w:t>P</w:t>
      </w:r>
      <w:r w:rsidRPr="00B8322C">
        <w:rPr>
          <w:b/>
          <w:sz w:val="20"/>
          <w:szCs w:val="20"/>
        </w:rPr>
        <w:t xml:space="preserve">rotokół </w:t>
      </w:r>
      <w:r>
        <w:rPr>
          <w:b/>
          <w:sz w:val="20"/>
          <w:szCs w:val="20"/>
        </w:rPr>
        <w:t>O</w:t>
      </w:r>
      <w:r w:rsidRPr="00B8322C">
        <w:rPr>
          <w:b/>
          <w:sz w:val="20"/>
          <w:szCs w:val="20"/>
        </w:rPr>
        <w:t xml:space="preserve">dbioru </w:t>
      </w:r>
      <w:r>
        <w:rPr>
          <w:b/>
          <w:sz w:val="20"/>
          <w:szCs w:val="20"/>
        </w:rPr>
        <w:t>R</w:t>
      </w:r>
      <w:r w:rsidRPr="00B8322C">
        <w:rPr>
          <w:b/>
          <w:sz w:val="20"/>
          <w:szCs w:val="20"/>
        </w:rPr>
        <w:t xml:space="preserve">obót – </w:t>
      </w:r>
      <w:r>
        <w:rPr>
          <w:b/>
          <w:sz w:val="20"/>
          <w:szCs w:val="20"/>
        </w:rPr>
        <w:t>K</w:t>
      </w:r>
      <w:r w:rsidRPr="00B8322C">
        <w:rPr>
          <w:b/>
          <w:sz w:val="20"/>
          <w:szCs w:val="20"/>
        </w:rPr>
        <w:t>ońcowy</w:t>
      </w:r>
      <w:r w:rsidRPr="00B8322C">
        <w:rPr>
          <w:sz w:val="20"/>
          <w:szCs w:val="20"/>
        </w:rPr>
        <w:t xml:space="preserve"> i będzie stanowił odbiór całości Przedmiotu </w:t>
      </w:r>
      <w:r>
        <w:rPr>
          <w:sz w:val="20"/>
          <w:szCs w:val="20"/>
        </w:rPr>
        <w:t>U</w:t>
      </w:r>
      <w:r w:rsidRPr="00B8322C">
        <w:rPr>
          <w:sz w:val="20"/>
          <w:szCs w:val="20"/>
        </w:rPr>
        <w:t>mowy</w:t>
      </w:r>
      <w:r>
        <w:rPr>
          <w:sz w:val="20"/>
          <w:szCs w:val="20"/>
        </w:rPr>
        <w:t>.</w:t>
      </w:r>
    </w:p>
    <w:p w14:paraId="41B7B5F1" w14:textId="5FE46E3A" w:rsidR="0034520D" w:rsidRPr="0085202D" w:rsidRDefault="0034520D">
      <w:pPr>
        <w:pStyle w:val="Akapitzlist"/>
        <w:numPr>
          <w:ilvl w:val="1"/>
          <w:numId w:val="37"/>
        </w:numPr>
        <w:spacing w:after="0" w:line="276" w:lineRule="auto"/>
        <w:ind w:left="714" w:hanging="357"/>
        <w:jc w:val="both"/>
        <w:rPr>
          <w:sz w:val="20"/>
          <w:szCs w:val="20"/>
        </w:rPr>
      </w:pPr>
      <w:r w:rsidRPr="0085202D">
        <w:rPr>
          <w:b/>
          <w:sz w:val="20"/>
          <w:szCs w:val="20"/>
        </w:rPr>
        <w:t>Protokół Okresowego Przeglądu Technicznego</w:t>
      </w:r>
      <w:r w:rsidRPr="0085202D">
        <w:rPr>
          <w:sz w:val="20"/>
          <w:szCs w:val="20"/>
        </w:rPr>
        <w:t xml:space="preserve"> </w:t>
      </w:r>
      <w:r>
        <w:rPr>
          <w:sz w:val="20"/>
          <w:szCs w:val="20"/>
        </w:rPr>
        <w:t>–</w:t>
      </w:r>
      <w:r w:rsidRPr="0085202D">
        <w:rPr>
          <w:sz w:val="20"/>
          <w:szCs w:val="20"/>
        </w:rPr>
        <w:t xml:space="preserve"> protokół</w:t>
      </w:r>
      <w:r>
        <w:rPr>
          <w:sz w:val="20"/>
          <w:szCs w:val="20"/>
        </w:rPr>
        <w:t xml:space="preserve"> każdorazowego</w:t>
      </w:r>
      <w:r w:rsidRPr="0085202D">
        <w:rPr>
          <w:sz w:val="20"/>
          <w:szCs w:val="20"/>
        </w:rPr>
        <w:t xml:space="preserve"> </w:t>
      </w:r>
      <w:r>
        <w:rPr>
          <w:sz w:val="20"/>
          <w:szCs w:val="20"/>
        </w:rPr>
        <w:t>okresowego przeglądu technicznego</w:t>
      </w:r>
      <w:r w:rsidRPr="0085202D">
        <w:rPr>
          <w:sz w:val="20"/>
          <w:szCs w:val="20"/>
        </w:rPr>
        <w:t>, o których mowa w §</w:t>
      </w:r>
      <w:r>
        <w:rPr>
          <w:sz w:val="20"/>
          <w:szCs w:val="20"/>
        </w:rPr>
        <w:t xml:space="preserve"> 15</w:t>
      </w:r>
      <w:r w:rsidRPr="0085202D">
        <w:rPr>
          <w:sz w:val="20"/>
          <w:szCs w:val="20"/>
        </w:rPr>
        <w:t xml:space="preserve"> ust. 1</w:t>
      </w:r>
      <w:r>
        <w:rPr>
          <w:sz w:val="20"/>
          <w:szCs w:val="20"/>
        </w:rPr>
        <w:t xml:space="preserve">3 </w:t>
      </w:r>
      <w:r w:rsidRPr="0085202D">
        <w:rPr>
          <w:sz w:val="20"/>
          <w:szCs w:val="20"/>
        </w:rPr>
        <w:t>Umow</w:t>
      </w:r>
      <w:r>
        <w:rPr>
          <w:sz w:val="20"/>
          <w:szCs w:val="20"/>
        </w:rPr>
        <w:t>y;</w:t>
      </w:r>
    </w:p>
    <w:p w14:paraId="42FBBD35" w14:textId="0C596BDC" w:rsidR="006F0D12" w:rsidRPr="008A4F93" w:rsidRDefault="0034520D">
      <w:pPr>
        <w:pStyle w:val="Akapitzlist"/>
        <w:numPr>
          <w:ilvl w:val="1"/>
          <w:numId w:val="37"/>
        </w:numPr>
        <w:spacing w:after="0" w:line="276" w:lineRule="auto"/>
        <w:ind w:left="714" w:hanging="357"/>
        <w:jc w:val="both"/>
        <w:rPr>
          <w:sz w:val="20"/>
          <w:szCs w:val="20"/>
        </w:rPr>
      </w:pPr>
      <w:r w:rsidRPr="00B8322C">
        <w:rPr>
          <w:b/>
          <w:sz w:val="20"/>
          <w:szCs w:val="20"/>
        </w:rPr>
        <w:t>Protokół Ostatecznego Przeglądu Technicznego</w:t>
      </w:r>
      <w:r>
        <w:rPr>
          <w:b/>
          <w:sz w:val="20"/>
          <w:szCs w:val="20"/>
        </w:rPr>
        <w:t xml:space="preserve"> </w:t>
      </w:r>
      <w:r w:rsidRPr="00B8322C">
        <w:rPr>
          <w:sz w:val="20"/>
          <w:szCs w:val="20"/>
        </w:rPr>
        <w:t>– sporządzany podczas ostatecznego przeglądu technicznego</w:t>
      </w:r>
      <w:r>
        <w:rPr>
          <w:sz w:val="20"/>
          <w:szCs w:val="20"/>
        </w:rPr>
        <w:t>,</w:t>
      </w:r>
      <w:r w:rsidRPr="00B8322C">
        <w:rPr>
          <w:sz w:val="20"/>
          <w:szCs w:val="20"/>
        </w:rPr>
        <w:t xml:space="preserve"> dokonany nie później niż na </w:t>
      </w:r>
      <w:r>
        <w:rPr>
          <w:sz w:val="20"/>
          <w:szCs w:val="20"/>
        </w:rPr>
        <w:t>60</w:t>
      </w:r>
      <w:r w:rsidRPr="00B8322C">
        <w:rPr>
          <w:sz w:val="20"/>
          <w:szCs w:val="20"/>
        </w:rPr>
        <w:t xml:space="preserve"> </w:t>
      </w:r>
      <w:r>
        <w:rPr>
          <w:sz w:val="20"/>
          <w:szCs w:val="20"/>
        </w:rPr>
        <w:t>(słownie: sześćdziesiąt) D</w:t>
      </w:r>
      <w:r w:rsidRPr="00B8322C">
        <w:rPr>
          <w:sz w:val="20"/>
          <w:szCs w:val="20"/>
        </w:rPr>
        <w:t>ni przed upływem gwarancji i</w:t>
      </w:r>
      <w:r>
        <w:rPr>
          <w:sz w:val="20"/>
          <w:szCs w:val="20"/>
        </w:rPr>
        <w:t> </w:t>
      </w:r>
      <w:r w:rsidRPr="00B8322C">
        <w:rPr>
          <w:sz w:val="20"/>
          <w:szCs w:val="20"/>
        </w:rPr>
        <w:t>rękojmi; stanowiący podstawę do zwolnienia kaucji;</w:t>
      </w:r>
    </w:p>
    <w:p w14:paraId="4E9679B6" w14:textId="24B1F5C7" w:rsidR="006F0D12" w:rsidRDefault="006F0D12">
      <w:pPr>
        <w:pStyle w:val="Akapitzlist"/>
        <w:numPr>
          <w:ilvl w:val="1"/>
          <w:numId w:val="37"/>
        </w:numPr>
        <w:spacing w:after="0" w:line="276" w:lineRule="auto"/>
        <w:ind w:left="714" w:hanging="357"/>
        <w:jc w:val="both"/>
        <w:rPr>
          <w:sz w:val="20"/>
          <w:szCs w:val="20"/>
        </w:rPr>
      </w:pPr>
      <w:r w:rsidRPr="00B8322C">
        <w:rPr>
          <w:b/>
          <w:sz w:val="20"/>
          <w:szCs w:val="20"/>
        </w:rPr>
        <w:t xml:space="preserve">Protokół </w:t>
      </w:r>
      <w:r w:rsidR="00A22745">
        <w:rPr>
          <w:b/>
          <w:sz w:val="20"/>
          <w:szCs w:val="20"/>
        </w:rPr>
        <w:t>P</w:t>
      </w:r>
      <w:r w:rsidR="00A22745" w:rsidRPr="00B8322C">
        <w:rPr>
          <w:b/>
          <w:sz w:val="20"/>
          <w:szCs w:val="20"/>
        </w:rPr>
        <w:t xml:space="preserve">rzekazania </w:t>
      </w:r>
      <w:r w:rsidR="00A22745">
        <w:rPr>
          <w:b/>
          <w:sz w:val="20"/>
          <w:szCs w:val="20"/>
        </w:rPr>
        <w:t>T</w:t>
      </w:r>
      <w:r w:rsidR="00A22745" w:rsidRPr="00B8322C">
        <w:rPr>
          <w:b/>
          <w:sz w:val="20"/>
          <w:szCs w:val="20"/>
        </w:rPr>
        <w:t xml:space="preserve">erenu </w:t>
      </w:r>
      <w:r w:rsidR="000536A9">
        <w:rPr>
          <w:b/>
          <w:sz w:val="20"/>
          <w:szCs w:val="20"/>
        </w:rPr>
        <w:t>Budowy</w:t>
      </w:r>
      <w:r w:rsidR="000536A9" w:rsidRPr="00B8322C">
        <w:rPr>
          <w:sz w:val="20"/>
          <w:szCs w:val="20"/>
        </w:rPr>
        <w:t xml:space="preserve"> </w:t>
      </w:r>
      <w:r w:rsidR="00D539FC">
        <w:rPr>
          <w:sz w:val="20"/>
          <w:szCs w:val="20"/>
        </w:rPr>
        <w:t>–</w:t>
      </w:r>
      <w:r w:rsidRPr="00B8322C">
        <w:rPr>
          <w:sz w:val="20"/>
          <w:szCs w:val="20"/>
        </w:rPr>
        <w:t xml:space="preserve"> protokół udostępnienia pomieszczeń i terenu, niezbędnych do wykonania </w:t>
      </w:r>
      <w:r w:rsidR="000536A9">
        <w:rPr>
          <w:sz w:val="20"/>
          <w:szCs w:val="20"/>
        </w:rPr>
        <w:t>robót</w:t>
      </w:r>
      <w:r w:rsidR="008B4698">
        <w:rPr>
          <w:sz w:val="20"/>
          <w:szCs w:val="20"/>
        </w:rPr>
        <w:t>,</w:t>
      </w:r>
      <w:r w:rsidRPr="00B8322C">
        <w:rPr>
          <w:sz w:val="20"/>
          <w:szCs w:val="20"/>
        </w:rPr>
        <w:t xml:space="preserve"> podpisany nie później, niż w </w:t>
      </w:r>
      <w:r w:rsidR="00EB70FC">
        <w:rPr>
          <w:sz w:val="20"/>
          <w:szCs w:val="20"/>
        </w:rPr>
        <w:t xml:space="preserve">4. (słownie: </w:t>
      </w:r>
      <w:r w:rsidRPr="00B8322C">
        <w:rPr>
          <w:sz w:val="20"/>
          <w:szCs w:val="20"/>
        </w:rPr>
        <w:t>czwartym</w:t>
      </w:r>
      <w:r w:rsidR="00EB70FC">
        <w:rPr>
          <w:sz w:val="20"/>
          <w:szCs w:val="20"/>
        </w:rPr>
        <w:t>)</w:t>
      </w:r>
      <w:r w:rsidRPr="00B8322C">
        <w:rPr>
          <w:sz w:val="20"/>
          <w:szCs w:val="20"/>
        </w:rPr>
        <w:t xml:space="preserve"> </w:t>
      </w:r>
      <w:r w:rsidR="00EB70FC">
        <w:rPr>
          <w:sz w:val="20"/>
          <w:szCs w:val="20"/>
        </w:rPr>
        <w:t>D</w:t>
      </w:r>
      <w:r w:rsidRPr="00B8322C">
        <w:rPr>
          <w:sz w:val="20"/>
          <w:szCs w:val="20"/>
        </w:rPr>
        <w:t>niu od przekazania Dokumentacji Projektowej;</w:t>
      </w:r>
    </w:p>
    <w:p w14:paraId="1A9952DF" w14:textId="23FA3460" w:rsidR="00C31AEC" w:rsidRDefault="00C31AEC">
      <w:pPr>
        <w:pStyle w:val="Akapitzlist"/>
        <w:numPr>
          <w:ilvl w:val="1"/>
          <w:numId w:val="37"/>
        </w:numPr>
        <w:spacing w:after="0" w:line="276" w:lineRule="auto"/>
        <w:ind w:left="714" w:hanging="357"/>
        <w:jc w:val="both"/>
        <w:rPr>
          <w:sz w:val="20"/>
          <w:szCs w:val="20"/>
        </w:rPr>
      </w:pPr>
      <w:r w:rsidRPr="00CC37FB">
        <w:rPr>
          <w:b/>
          <w:sz w:val="20"/>
          <w:szCs w:val="20"/>
        </w:rPr>
        <w:t>P</w:t>
      </w:r>
      <w:r>
        <w:rPr>
          <w:b/>
          <w:sz w:val="20"/>
          <w:szCs w:val="20"/>
        </w:rPr>
        <w:t>rotokół</w:t>
      </w:r>
      <w:r w:rsidRPr="00CC37FB">
        <w:rPr>
          <w:b/>
          <w:sz w:val="20"/>
          <w:szCs w:val="20"/>
        </w:rPr>
        <w:t xml:space="preserve"> Stanu Zaawansowania Robót</w:t>
      </w:r>
      <w:r w:rsidR="00F3723E">
        <w:rPr>
          <w:sz w:val="20"/>
          <w:szCs w:val="20"/>
        </w:rPr>
        <w:t xml:space="preserve"> – protokół sporządzany w</w:t>
      </w:r>
      <w:r w:rsidR="00F3723E" w:rsidRPr="00FB6330">
        <w:rPr>
          <w:sz w:val="20"/>
          <w:szCs w:val="20"/>
        </w:rPr>
        <w:t xml:space="preserve"> przypadku odstąpienia od Umowy przez którąkolwiek ze Stron</w:t>
      </w:r>
      <w:r w:rsidR="00F3723E">
        <w:rPr>
          <w:sz w:val="20"/>
          <w:szCs w:val="20"/>
        </w:rPr>
        <w:t xml:space="preserve">, o którym mowa w § </w:t>
      </w:r>
      <w:r w:rsidR="00E624D5">
        <w:rPr>
          <w:sz w:val="20"/>
          <w:szCs w:val="20"/>
        </w:rPr>
        <w:t xml:space="preserve">17 </w:t>
      </w:r>
      <w:r w:rsidR="00F3723E">
        <w:rPr>
          <w:sz w:val="20"/>
          <w:szCs w:val="20"/>
        </w:rPr>
        <w:t>ust. 5 Umowy;</w:t>
      </w:r>
    </w:p>
    <w:p w14:paraId="06D53FCD" w14:textId="2159B8FC" w:rsidR="00A3039B" w:rsidRDefault="00A3039B">
      <w:pPr>
        <w:pStyle w:val="Akapitzlist"/>
        <w:numPr>
          <w:ilvl w:val="1"/>
          <w:numId w:val="37"/>
        </w:numPr>
        <w:spacing w:after="0" w:line="276" w:lineRule="auto"/>
        <w:ind w:left="714" w:hanging="357"/>
        <w:jc w:val="both"/>
        <w:rPr>
          <w:sz w:val="20"/>
          <w:szCs w:val="20"/>
        </w:rPr>
      </w:pPr>
      <w:r w:rsidRPr="00A3039B">
        <w:rPr>
          <w:b/>
          <w:sz w:val="20"/>
          <w:szCs w:val="20"/>
        </w:rPr>
        <w:t>Roboty</w:t>
      </w:r>
      <w:r>
        <w:rPr>
          <w:sz w:val="20"/>
          <w:szCs w:val="20"/>
        </w:rPr>
        <w:t xml:space="preserve"> </w:t>
      </w:r>
      <w:r w:rsidR="00AE2B18">
        <w:rPr>
          <w:sz w:val="20"/>
          <w:szCs w:val="20"/>
        </w:rPr>
        <w:t>–</w:t>
      </w:r>
      <w:r w:rsidR="009A326A">
        <w:rPr>
          <w:sz w:val="20"/>
          <w:szCs w:val="20"/>
        </w:rPr>
        <w:t xml:space="preserve"> </w:t>
      </w:r>
      <w:r w:rsidR="00AE2B18">
        <w:rPr>
          <w:sz w:val="20"/>
          <w:szCs w:val="20"/>
        </w:rPr>
        <w:t>r</w:t>
      </w:r>
      <w:r w:rsidR="00DE6A71">
        <w:rPr>
          <w:sz w:val="20"/>
          <w:szCs w:val="20"/>
        </w:rPr>
        <w:t>oboty budowlane,</w:t>
      </w:r>
      <w:del w:id="4" w:author="Paweł Bus" w:date="2025-05-28T11:22:00Z" w16du:dateUtc="2025-05-28T09:22:00Z">
        <w:r w:rsidR="00DE6A71" w:rsidDel="001A4080">
          <w:rPr>
            <w:sz w:val="20"/>
            <w:szCs w:val="20"/>
          </w:rPr>
          <w:delText xml:space="preserve"> </w:delText>
        </w:r>
        <w:r w:rsidR="009F3996" w:rsidDel="001A4080">
          <w:rPr>
            <w:sz w:val="20"/>
            <w:szCs w:val="20"/>
          </w:rPr>
          <w:delText>Roboty Wewnętrzne oraz Roboty Zewnętrzne</w:delText>
        </w:r>
      </w:del>
      <w:r w:rsidR="009F3996">
        <w:rPr>
          <w:sz w:val="20"/>
          <w:szCs w:val="20"/>
        </w:rPr>
        <w:t xml:space="preserve">, </w:t>
      </w:r>
      <w:r w:rsidR="00DE6A71">
        <w:rPr>
          <w:sz w:val="20"/>
          <w:szCs w:val="20"/>
        </w:rPr>
        <w:t>których wykonanie składa się na Przedmiot</w:t>
      </w:r>
      <w:r w:rsidR="00AE2B18">
        <w:rPr>
          <w:sz w:val="20"/>
          <w:szCs w:val="20"/>
        </w:rPr>
        <w:t xml:space="preserve"> Umowy;</w:t>
      </w:r>
    </w:p>
    <w:p w14:paraId="72123420" w14:textId="2954E56C" w:rsidR="00B272C3" w:rsidRPr="005C03D4" w:rsidRDefault="00B91893">
      <w:pPr>
        <w:pStyle w:val="Akapitzlist"/>
        <w:numPr>
          <w:ilvl w:val="1"/>
          <w:numId w:val="37"/>
        </w:numPr>
        <w:spacing w:after="0" w:line="276" w:lineRule="auto"/>
        <w:ind w:left="714" w:hanging="357"/>
        <w:jc w:val="both"/>
        <w:rPr>
          <w:sz w:val="20"/>
          <w:szCs w:val="20"/>
        </w:rPr>
      </w:pPr>
      <w:r>
        <w:rPr>
          <w:b/>
          <w:sz w:val="20"/>
          <w:szCs w:val="20"/>
        </w:rPr>
        <w:t>Przejęcie</w:t>
      </w:r>
      <w:r w:rsidR="00490300">
        <w:rPr>
          <w:b/>
          <w:sz w:val="20"/>
          <w:szCs w:val="20"/>
        </w:rPr>
        <w:t xml:space="preserve"> T</w:t>
      </w:r>
      <w:r w:rsidR="00B272C3" w:rsidRPr="005C03D4">
        <w:rPr>
          <w:b/>
          <w:sz w:val="20"/>
          <w:szCs w:val="20"/>
        </w:rPr>
        <w:t>erenu Budowy</w:t>
      </w:r>
      <w:r w:rsidR="00B272C3">
        <w:rPr>
          <w:sz w:val="20"/>
          <w:szCs w:val="20"/>
        </w:rPr>
        <w:t xml:space="preserve"> – </w:t>
      </w:r>
      <w:r w:rsidR="00E55E61">
        <w:rPr>
          <w:sz w:val="20"/>
          <w:szCs w:val="20"/>
        </w:rPr>
        <w:t>udostępnienie</w:t>
      </w:r>
      <w:r w:rsidR="00E55E61" w:rsidRPr="00B8322C">
        <w:rPr>
          <w:sz w:val="20"/>
          <w:szCs w:val="20"/>
        </w:rPr>
        <w:t xml:space="preserve"> pomieszczeń i terenu, niezbędnych do wykonania prac</w:t>
      </w:r>
      <w:r w:rsidR="009A326A">
        <w:rPr>
          <w:sz w:val="20"/>
          <w:szCs w:val="20"/>
        </w:rPr>
        <w:t>, stwierdzone Protokołem Przekazania Terenu Budowy</w:t>
      </w:r>
      <w:r w:rsidR="00E55E61">
        <w:rPr>
          <w:sz w:val="20"/>
          <w:szCs w:val="20"/>
        </w:rPr>
        <w:t>;</w:t>
      </w:r>
    </w:p>
    <w:p w14:paraId="7DC824B0" w14:textId="7B311F7C"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lastRenderedPageBreak/>
        <w:t>Siła Wyższa</w:t>
      </w:r>
      <w:r w:rsidRPr="00B8322C">
        <w:rPr>
          <w:sz w:val="20"/>
          <w:szCs w:val="20"/>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Pr>
          <w:sz w:val="20"/>
          <w:szCs w:val="20"/>
        </w:rPr>
        <w:t>,</w:t>
      </w:r>
      <w:r w:rsidRPr="00B8322C">
        <w:rPr>
          <w:sz w:val="20"/>
          <w:szCs w:val="20"/>
        </w:rPr>
        <w:t xml:space="preserve"> pomimo zachowania należytej staranności, w tym 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Pr>
          <w:sz w:val="20"/>
          <w:szCs w:val="20"/>
        </w:rPr>
        <w:t>k</w:t>
      </w:r>
      <w:r w:rsidRPr="00B8322C">
        <w:rPr>
          <w:sz w:val="20"/>
          <w:szCs w:val="20"/>
        </w:rPr>
        <w:t>ooperantów;</w:t>
      </w:r>
    </w:p>
    <w:p w14:paraId="02347185" w14:textId="108D57D9" w:rsidR="006F0D12" w:rsidRPr="00B8322C" w:rsidRDefault="000536A9">
      <w:pPr>
        <w:pStyle w:val="Akapitzlist"/>
        <w:numPr>
          <w:ilvl w:val="1"/>
          <w:numId w:val="37"/>
        </w:numPr>
        <w:spacing w:after="0" w:line="276" w:lineRule="auto"/>
        <w:ind w:left="714" w:hanging="357"/>
        <w:jc w:val="both"/>
        <w:rPr>
          <w:sz w:val="20"/>
          <w:szCs w:val="20"/>
        </w:rPr>
      </w:pPr>
      <w:r>
        <w:rPr>
          <w:b/>
          <w:sz w:val="20"/>
          <w:szCs w:val="20"/>
        </w:rPr>
        <w:t>Teren Budowy</w:t>
      </w:r>
      <w:r w:rsidR="006F0D12" w:rsidRPr="00B8322C">
        <w:rPr>
          <w:b/>
          <w:sz w:val="20"/>
          <w:szCs w:val="20"/>
        </w:rPr>
        <w:t xml:space="preserve"> </w:t>
      </w:r>
      <w:r w:rsidR="00D539FC">
        <w:rPr>
          <w:sz w:val="20"/>
          <w:szCs w:val="20"/>
        </w:rPr>
        <w:t>–</w:t>
      </w:r>
      <w:r w:rsidR="006F0D12" w:rsidRPr="00B8322C">
        <w:rPr>
          <w:sz w:val="20"/>
          <w:szCs w:val="20"/>
        </w:rPr>
        <w:t xml:space="preserve"> przestrzeń, w której prowadzone są </w:t>
      </w:r>
      <w:r w:rsidR="006F0D12" w:rsidRPr="00A36A5A">
        <w:rPr>
          <w:sz w:val="20"/>
          <w:szCs w:val="20"/>
        </w:rPr>
        <w:t xml:space="preserve">Roboty </w:t>
      </w:r>
      <w:r w:rsidR="006F0D12" w:rsidRPr="00B8322C">
        <w:rPr>
          <w:sz w:val="20"/>
          <w:szCs w:val="20"/>
        </w:rPr>
        <w:t>wraz z przestrzenią zajmowaną przez urządzenia zaplecza budowy;</w:t>
      </w:r>
    </w:p>
    <w:p w14:paraId="0F038E3E" w14:textId="6A5464EB" w:rsidR="00D25959" w:rsidRPr="005C03D4" w:rsidRDefault="00D25959">
      <w:pPr>
        <w:pStyle w:val="Akapitzlist"/>
        <w:numPr>
          <w:ilvl w:val="1"/>
          <w:numId w:val="37"/>
        </w:numPr>
        <w:spacing w:after="0" w:line="276" w:lineRule="auto"/>
        <w:ind w:left="714" w:hanging="357"/>
        <w:jc w:val="both"/>
        <w:rPr>
          <w:sz w:val="20"/>
          <w:szCs w:val="20"/>
        </w:rPr>
      </w:pPr>
      <w:r w:rsidRPr="005C03D4">
        <w:rPr>
          <w:b/>
          <w:sz w:val="20"/>
          <w:szCs w:val="20"/>
        </w:rPr>
        <w:t>Ustawa o wyrobach budowlanych</w:t>
      </w:r>
      <w:r>
        <w:rPr>
          <w:sz w:val="20"/>
          <w:szCs w:val="20"/>
        </w:rPr>
        <w:t xml:space="preserve"> – ustawa z dnia </w:t>
      </w:r>
      <w:r w:rsidRPr="00D25959">
        <w:rPr>
          <w:sz w:val="20"/>
          <w:szCs w:val="20"/>
        </w:rPr>
        <w:t>16 kwietnia 2004 r.</w:t>
      </w:r>
      <w:r>
        <w:rPr>
          <w:sz w:val="20"/>
          <w:szCs w:val="20"/>
        </w:rPr>
        <w:t xml:space="preserve"> o wyrobach budowlanych (</w:t>
      </w:r>
      <w:proofErr w:type="spellStart"/>
      <w:r w:rsidR="00454291">
        <w:rPr>
          <w:sz w:val="20"/>
          <w:szCs w:val="20"/>
        </w:rPr>
        <w:t>t.j</w:t>
      </w:r>
      <w:proofErr w:type="spellEnd"/>
      <w:r w:rsidR="00454291">
        <w:rPr>
          <w:sz w:val="20"/>
          <w:szCs w:val="20"/>
        </w:rPr>
        <w:t>. </w:t>
      </w:r>
      <w:r w:rsidRPr="00D25959">
        <w:rPr>
          <w:sz w:val="20"/>
          <w:szCs w:val="20"/>
        </w:rPr>
        <w:t>Dz.U. z 202</w:t>
      </w:r>
      <w:r w:rsidR="00842BFE">
        <w:rPr>
          <w:sz w:val="20"/>
          <w:szCs w:val="20"/>
        </w:rPr>
        <w:t>1</w:t>
      </w:r>
      <w:r w:rsidRPr="00D25959">
        <w:rPr>
          <w:sz w:val="20"/>
          <w:szCs w:val="20"/>
        </w:rPr>
        <w:t xml:space="preserve"> r. poz. </w:t>
      </w:r>
      <w:r w:rsidR="00842BFE">
        <w:rPr>
          <w:sz w:val="20"/>
          <w:szCs w:val="20"/>
        </w:rPr>
        <w:t>1213</w:t>
      </w:r>
      <w:r>
        <w:rPr>
          <w:sz w:val="20"/>
          <w:szCs w:val="20"/>
        </w:rPr>
        <w:t xml:space="preserve"> z </w:t>
      </w:r>
      <w:proofErr w:type="spellStart"/>
      <w:r>
        <w:rPr>
          <w:sz w:val="20"/>
          <w:szCs w:val="20"/>
        </w:rPr>
        <w:t>poźn</w:t>
      </w:r>
      <w:proofErr w:type="spellEnd"/>
      <w:r>
        <w:rPr>
          <w:sz w:val="20"/>
          <w:szCs w:val="20"/>
        </w:rPr>
        <w:t>. zm.);</w:t>
      </w:r>
    </w:p>
    <w:p w14:paraId="30F3BF47" w14:textId="49718B7C"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Uzgodniona Dokumentacja Projektowa</w:t>
      </w:r>
      <w:r w:rsidRPr="00B8322C">
        <w:rPr>
          <w:sz w:val="20"/>
          <w:szCs w:val="20"/>
        </w:rPr>
        <w:t xml:space="preserve"> – Dokumentacja Projektowa objęta podpisanym bez zastrzeżeń przez obie Strony </w:t>
      </w:r>
      <w:r w:rsidRPr="00B8322C">
        <w:rPr>
          <w:b/>
          <w:sz w:val="20"/>
          <w:szCs w:val="20"/>
        </w:rPr>
        <w:t>Protokołem Odbioru Dokumentacji Projektowej</w:t>
      </w:r>
      <w:r w:rsidRPr="00B8322C">
        <w:rPr>
          <w:sz w:val="20"/>
          <w:szCs w:val="20"/>
        </w:rPr>
        <w:t>;</w:t>
      </w:r>
    </w:p>
    <w:p w14:paraId="11FDD6F9" w14:textId="77279739"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Uzgodniona Dokumentacja Powykonawcza</w:t>
      </w:r>
      <w:r w:rsidRPr="00B8322C">
        <w:rPr>
          <w:sz w:val="20"/>
          <w:szCs w:val="20"/>
        </w:rPr>
        <w:t xml:space="preserve"> – Dokumentacja Powykonawcza objęta podpisanym, bez zastrzeżeń, przez obie Strony, </w:t>
      </w:r>
      <w:r w:rsidRPr="00B8322C">
        <w:rPr>
          <w:b/>
          <w:sz w:val="20"/>
          <w:szCs w:val="20"/>
        </w:rPr>
        <w:t>Protokołem Odbioru Dokumentacji Powykonawczej</w:t>
      </w:r>
      <w:r w:rsidRPr="00B8322C">
        <w:rPr>
          <w:sz w:val="20"/>
          <w:szCs w:val="20"/>
        </w:rPr>
        <w:t>;</w:t>
      </w:r>
    </w:p>
    <w:p w14:paraId="522CC035" w14:textId="77777777"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Umowa</w:t>
      </w:r>
      <w:r w:rsidRPr="00B8322C">
        <w:rPr>
          <w:sz w:val="20"/>
          <w:szCs w:val="20"/>
        </w:rPr>
        <w:t xml:space="preserve"> – niniejsza Umowa;</w:t>
      </w:r>
    </w:p>
    <w:p w14:paraId="19D6A279" w14:textId="3B55B8A5"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 xml:space="preserve">Usunięcie </w:t>
      </w:r>
      <w:r w:rsidR="00C53CDA">
        <w:rPr>
          <w:b/>
          <w:sz w:val="20"/>
          <w:szCs w:val="20"/>
        </w:rPr>
        <w:t>W</w:t>
      </w:r>
      <w:r w:rsidRPr="00B8322C">
        <w:rPr>
          <w:b/>
          <w:sz w:val="20"/>
          <w:szCs w:val="20"/>
        </w:rPr>
        <w:t>ad</w:t>
      </w:r>
      <w:r w:rsidR="00EB70FC">
        <w:rPr>
          <w:sz w:val="20"/>
          <w:szCs w:val="20"/>
        </w:rPr>
        <w:t xml:space="preserve"> </w:t>
      </w:r>
      <w:r w:rsidRPr="00B8322C">
        <w:rPr>
          <w:sz w:val="20"/>
          <w:szCs w:val="20"/>
        </w:rPr>
        <w:t xml:space="preserve">– naprawa, w tym poprzez: wymianę wadliwego zespołu/podzespołu/części/materiału na nowe, wolne od </w:t>
      </w:r>
      <w:r w:rsidR="00F00D2B">
        <w:rPr>
          <w:sz w:val="20"/>
          <w:szCs w:val="20"/>
        </w:rPr>
        <w:t>W</w:t>
      </w:r>
      <w:r w:rsidRPr="00B8322C">
        <w:rPr>
          <w:sz w:val="20"/>
          <w:szCs w:val="20"/>
        </w:rPr>
        <w:t>ad;</w:t>
      </w:r>
    </w:p>
    <w:p w14:paraId="5A23C10A" w14:textId="16DE9DBD" w:rsidR="006F0D12" w:rsidRPr="00B8322C" w:rsidRDefault="006F0D12">
      <w:pPr>
        <w:pStyle w:val="Akapitzlist"/>
        <w:numPr>
          <w:ilvl w:val="1"/>
          <w:numId w:val="37"/>
        </w:numPr>
        <w:spacing w:after="0" w:line="276" w:lineRule="auto"/>
        <w:ind w:left="714" w:hanging="357"/>
        <w:jc w:val="both"/>
        <w:rPr>
          <w:sz w:val="20"/>
          <w:szCs w:val="20"/>
        </w:rPr>
      </w:pPr>
      <w:r w:rsidRPr="00B8322C">
        <w:rPr>
          <w:b/>
          <w:sz w:val="20"/>
          <w:szCs w:val="20"/>
        </w:rPr>
        <w:t>Wada</w:t>
      </w:r>
      <w:r w:rsidRPr="00396979">
        <w:rPr>
          <w:b/>
          <w:sz w:val="20"/>
        </w:rPr>
        <w:t xml:space="preserve"> </w:t>
      </w:r>
      <w:r w:rsidR="00D539FC">
        <w:rPr>
          <w:sz w:val="20"/>
          <w:szCs w:val="20"/>
        </w:rPr>
        <w:t>–</w:t>
      </w:r>
      <w:r w:rsidRPr="00B8322C">
        <w:rPr>
          <w:sz w:val="20"/>
          <w:szCs w:val="20"/>
        </w:rPr>
        <w:t xml:space="preserve"> wada fizyczna polegająca na niezgodności Przedmiotu </w:t>
      </w:r>
      <w:r w:rsidR="0053638F">
        <w:rPr>
          <w:sz w:val="20"/>
          <w:szCs w:val="20"/>
        </w:rPr>
        <w:t xml:space="preserve">Umowy </w:t>
      </w:r>
      <w:r w:rsidRPr="00B8322C">
        <w:rPr>
          <w:sz w:val="20"/>
          <w:szCs w:val="20"/>
        </w:rPr>
        <w:t xml:space="preserve">z Umową, w tym na skutek wady technicznej, materiałowej, wykonawczej, montażowej, stanu niezupełnego. W szczególności Przedmiot </w:t>
      </w:r>
      <w:r w:rsidR="0053638F">
        <w:rPr>
          <w:sz w:val="20"/>
          <w:szCs w:val="20"/>
        </w:rPr>
        <w:t xml:space="preserve">Umowy </w:t>
      </w:r>
      <w:r w:rsidRPr="00B8322C">
        <w:rPr>
          <w:sz w:val="20"/>
          <w:szCs w:val="20"/>
        </w:rPr>
        <w:t>jest niezgodny z Umową, jeżeli:</w:t>
      </w:r>
    </w:p>
    <w:p w14:paraId="28B1889B" w14:textId="072559FF" w:rsidR="006F0D12" w:rsidRPr="001B2BB1" w:rsidRDefault="006F0D12">
      <w:pPr>
        <w:pStyle w:val="Akapitzlist"/>
        <w:numPr>
          <w:ilvl w:val="2"/>
          <w:numId w:val="38"/>
        </w:numPr>
        <w:spacing w:after="0" w:line="276" w:lineRule="auto"/>
        <w:ind w:left="1077" w:hanging="357"/>
        <w:jc w:val="both"/>
        <w:rPr>
          <w:sz w:val="20"/>
          <w:szCs w:val="20"/>
        </w:rPr>
      </w:pPr>
      <w:r w:rsidRPr="001B2BB1">
        <w:rPr>
          <w:sz w:val="20"/>
          <w:szCs w:val="20"/>
        </w:rPr>
        <w:t>nie ma właściwości, które rzecz tego rodzaju powinna mieć ze względu na cel w Umowie oznaczony albo wynikający z okoliczności lub przeznaczenia</w:t>
      </w:r>
      <w:r w:rsidR="005A323F">
        <w:rPr>
          <w:sz w:val="20"/>
          <w:szCs w:val="20"/>
        </w:rPr>
        <w:t>,</w:t>
      </w:r>
    </w:p>
    <w:p w14:paraId="3DD27255" w14:textId="787DE0BA" w:rsidR="006F0D12" w:rsidRPr="001B2BB1" w:rsidRDefault="006F0D12">
      <w:pPr>
        <w:pStyle w:val="Akapitzlist"/>
        <w:numPr>
          <w:ilvl w:val="2"/>
          <w:numId w:val="38"/>
        </w:numPr>
        <w:spacing w:after="0" w:line="276" w:lineRule="auto"/>
        <w:ind w:left="1077" w:hanging="357"/>
        <w:jc w:val="both"/>
        <w:rPr>
          <w:sz w:val="20"/>
          <w:szCs w:val="20"/>
        </w:rPr>
      </w:pPr>
      <w:r w:rsidRPr="001B2BB1">
        <w:rPr>
          <w:sz w:val="20"/>
          <w:szCs w:val="20"/>
        </w:rPr>
        <w:t>nie ma właściwości, o których istnieniu Wykonawca zapewnił Zamawiającego, w tym przedstawiając próbkę lub wzór</w:t>
      </w:r>
      <w:r w:rsidR="005A323F">
        <w:rPr>
          <w:sz w:val="20"/>
          <w:szCs w:val="20"/>
        </w:rPr>
        <w:t>,</w:t>
      </w:r>
    </w:p>
    <w:p w14:paraId="4D79006B" w14:textId="35F9B1CB" w:rsidR="006F0D12" w:rsidRPr="001B2BB1" w:rsidRDefault="006F0D12">
      <w:pPr>
        <w:pStyle w:val="Akapitzlist"/>
        <w:numPr>
          <w:ilvl w:val="2"/>
          <w:numId w:val="38"/>
        </w:numPr>
        <w:spacing w:after="0" w:line="276" w:lineRule="auto"/>
        <w:ind w:left="1077" w:hanging="357"/>
        <w:jc w:val="both"/>
        <w:rPr>
          <w:sz w:val="20"/>
          <w:szCs w:val="20"/>
        </w:rPr>
      </w:pPr>
      <w:r w:rsidRPr="001B2BB1">
        <w:rPr>
          <w:sz w:val="20"/>
          <w:szCs w:val="20"/>
        </w:rPr>
        <w:t>nie nadaje się do celu, o którym Zamawiający poinformował Wykonawcę przy zawarciu Umowy, a</w:t>
      </w:r>
      <w:r w:rsidR="00454291">
        <w:rPr>
          <w:sz w:val="20"/>
          <w:szCs w:val="20"/>
        </w:rPr>
        <w:t> </w:t>
      </w:r>
      <w:r w:rsidRPr="001B2BB1">
        <w:rPr>
          <w:sz w:val="20"/>
          <w:szCs w:val="20"/>
        </w:rPr>
        <w:t>Wykonawca nie zgłosił zastrzeżenia co do takiego jego przeznaczenia</w:t>
      </w:r>
      <w:r w:rsidR="005A323F">
        <w:rPr>
          <w:sz w:val="20"/>
          <w:szCs w:val="20"/>
        </w:rPr>
        <w:t>,</w:t>
      </w:r>
    </w:p>
    <w:p w14:paraId="3611E509" w14:textId="5FD9E5DF" w:rsidR="006F0D12" w:rsidRPr="001B2BB1" w:rsidRDefault="006F0D12">
      <w:pPr>
        <w:pStyle w:val="Akapitzlist"/>
        <w:numPr>
          <w:ilvl w:val="2"/>
          <w:numId w:val="38"/>
        </w:numPr>
        <w:spacing w:after="0" w:line="276" w:lineRule="auto"/>
        <w:ind w:left="1077" w:hanging="357"/>
        <w:jc w:val="both"/>
        <w:rPr>
          <w:sz w:val="20"/>
          <w:szCs w:val="20"/>
        </w:rPr>
      </w:pPr>
      <w:r w:rsidRPr="001B2BB1">
        <w:rPr>
          <w:sz w:val="20"/>
          <w:szCs w:val="20"/>
        </w:rPr>
        <w:t>został Zamawiającemu wydany w stanie niezupełnym</w:t>
      </w:r>
      <w:r w:rsidR="005A323F">
        <w:rPr>
          <w:sz w:val="20"/>
          <w:szCs w:val="20"/>
        </w:rPr>
        <w:t>,</w:t>
      </w:r>
    </w:p>
    <w:p w14:paraId="678C4DC7" w14:textId="2008F0C7" w:rsidR="006F0D12" w:rsidRPr="001B2BB1" w:rsidRDefault="006F0D12">
      <w:pPr>
        <w:pStyle w:val="Akapitzlist"/>
        <w:numPr>
          <w:ilvl w:val="2"/>
          <w:numId w:val="38"/>
        </w:numPr>
        <w:spacing w:after="0" w:line="276" w:lineRule="auto"/>
        <w:ind w:left="1077" w:hanging="357"/>
        <w:jc w:val="both"/>
        <w:rPr>
          <w:sz w:val="20"/>
          <w:szCs w:val="20"/>
        </w:rPr>
      </w:pPr>
      <w:r w:rsidRPr="001B2BB1">
        <w:rPr>
          <w:sz w:val="20"/>
          <w:szCs w:val="20"/>
        </w:rPr>
        <w:t xml:space="preserve">został nieprawidłowo zamontowany lub zmontowany lub uruchomiony, jeżeli czynności te zostały wykonane przez Wykonawcę lub osobę trzecią, za którą Wykonawca ponosi odpowiedzialność, albo przez Zamawiającego, który postąpił według Instrukcji otrzymanej od </w:t>
      </w:r>
      <w:r w:rsidR="000E1235" w:rsidRPr="001B2BB1">
        <w:rPr>
          <w:sz w:val="20"/>
          <w:szCs w:val="20"/>
        </w:rPr>
        <w:t>Wykonawc</w:t>
      </w:r>
      <w:r w:rsidR="000E1235">
        <w:rPr>
          <w:sz w:val="20"/>
          <w:szCs w:val="20"/>
        </w:rPr>
        <w:t>y</w:t>
      </w:r>
      <w:r w:rsidR="005A323F">
        <w:rPr>
          <w:sz w:val="20"/>
          <w:szCs w:val="20"/>
        </w:rPr>
        <w:t>,</w:t>
      </w:r>
    </w:p>
    <w:p w14:paraId="0C90BE63" w14:textId="7556094A" w:rsidR="006F0D12" w:rsidRPr="001B2BB1" w:rsidRDefault="006F0D12">
      <w:pPr>
        <w:pStyle w:val="Akapitzlist"/>
        <w:numPr>
          <w:ilvl w:val="2"/>
          <w:numId w:val="38"/>
        </w:numPr>
        <w:spacing w:after="0" w:line="276" w:lineRule="auto"/>
        <w:ind w:left="1077" w:hanging="357"/>
        <w:jc w:val="both"/>
        <w:rPr>
          <w:sz w:val="20"/>
          <w:szCs w:val="20"/>
        </w:rPr>
      </w:pPr>
      <w:r w:rsidRPr="001B2BB1">
        <w:rPr>
          <w:sz w:val="20"/>
          <w:szCs w:val="20"/>
        </w:rPr>
        <w:t>uległ jakiejkolwiek usterce/uszkodzeniu na skutek działania/zaniechania Zamawiającego lub Użytkownika, zgodnego z Instrukcją, która jest niepełna lub błędna</w:t>
      </w:r>
      <w:r w:rsidR="005A323F">
        <w:rPr>
          <w:sz w:val="20"/>
          <w:szCs w:val="20"/>
        </w:rPr>
        <w:t>,</w:t>
      </w:r>
    </w:p>
    <w:p w14:paraId="7EBBC38A" w14:textId="1BEDB920" w:rsidR="00F37C7A" w:rsidRPr="00A3039B" w:rsidRDefault="00F37C7A">
      <w:pPr>
        <w:pStyle w:val="Akapitzlist"/>
        <w:numPr>
          <w:ilvl w:val="1"/>
          <w:numId w:val="37"/>
        </w:numPr>
        <w:spacing w:after="0" w:line="276" w:lineRule="auto"/>
        <w:ind w:left="714" w:hanging="357"/>
        <w:jc w:val="both"/>
        <w:rPr>
          <w:sz w:val="20"/>
          <w:szCs w:val="20"/>
        </w:rPr>
      </w:pPr>
      <w:r w:rsidRPr="00A3039B">
        <w:rPr>
          <w:b/>
          <w:sz w:val="20"/>
          <w:szCs w:val="20"/>
        </w:rPr>
        <w:t>Wynagrodzenie</w:t>
      </w:r>
      <w:r>
        <w:rPr>
          <w:sz w:val="20"/>
          <w:szCs w:val="20"/>
        </w:rPr>
        <w:t xml:space="preserve"> </w:t>
      </w:r>
      <w:r w:rsidR="00D3371C">
        <w:rPr>
          <w:sz w:val="20"/>
          <w:szCs w:val="20"/>
        </w:rPr>
        <w:t>–</w:t>
      </w:r>
      <w:r>
        <w:rPr>
          <w:sz w:val="20"/>
          <w:szCs w:val="20"/>
        </w:rPr>
        <w:t xml:space="preserve"> </w:t>
      </w:r>
      <w:r w:rsidRPr="00F37C7A">
        <w:rPr>
          <w:sz w:val="20"/>
          <w:szCs w:val="20"/>
        </w:rPr>
        <w:t>łączne całkowite wynagrodzenie ryczałtowe Wykonawcy</w:t>
      </w:r>
      <w:r w:rsidR="00E624D5">
        <w:rPr>
          <w:sz w:val="20"/>
          <w:szCs w:val="20"/>
        </w:rPr>
        <w:t>,</w:t>
      </w:r>
      <w:r w:rsidRPr="00F37C7A">
        <w:rPr>
          <w:sz w:val="20"/>
          <w:szCs w:val="20"/>
        </w:rPr>
        <w:t xml:space="preserve"> </w:t>
      </w:r>
      <w:r w:rsidR="00E624D5">
        <w:rPr>
          <w:sz w:val="20"/>
          <w:szCs w:val="20"/>
        </w:rPr>
        <w:t xml:space="preserve">o którym mowa w § 6 ust. 1 Umowy, </w:t>
      </w:r>
      <w:r>
        <w:rPr>
          <w:sz w:val="20"/>
          <w:szCs w:val="20"/>
        </w:rPr>
        <w:t>z</w:t>
      </w:r>
      <w:r w:rsidRPr="00F37C7A">
        <w:rPr>
          <w:sz w:val="20"/>
          <w:szCs w:val="20"/>
        </w:rPr>
        <w:t xml:space="preserve">a należyte wykonanie całego Przedmiotu Umowy, określonego w szczególności w § 2 Umowy, </w:t>
      </w:r>
    </w:p>
    <w:p w14:paraId="065FB3BA" w14:textId="09E3BD05" w:rsidR="006F0D12" w:rsidRDefault="006F0D12">
      <w:pPr>
        <w:pStyle w:val="Akapitzlist"/>
        <w:numPr>
          <w:ilvl w:val="1"/>
          <w:numId w:val="37"/>
        </w:numPr>
        <w:spacing w:after="0" w:line="276" w:lineRule="auto"/>
        <w:ind w:left="714" w:hanging="357"/>
        <w:jc w:val="both"/>
        <w:rPr>
          <w:sz w:val="20"/>
          <w:szCs w:val="20"/>
        </w:rPr>
      </w:pPr>
      <w:r w:rsidRPr="00B8322C">
        <w:rPr>
          <w:b/>
          <w:sz w:val="20"/>
          <w:szCs w:val="20"/>
        </w:rPr>
        <w:t>Zaświadczenie</w:t>
      </w:r>
      <w:r w:rsidRPr="00B8322C">
        <w:rPr>
          <w:sz w:val="20"/>
          <w:szCs w:val="20"/>
        </w:rPr>
        <w:t xml:space="preserve"> – zaświadczenie o braku podstaw do wniesienia sprzeciwu wydawane przez odpowiedni organ administracji architektoniczno-budowlanej, o </w:t>
      </w:r>
      <w:r w:rsidR="0056411B">
        <w:rPr>
          <w:sz w:val="20"/>
          <w:szCs w:val="20"/>
        </w:rPr>
        <w:t>którym</w:t>
      </w:r>
      <w:r w:rsidR="0056411B" w:rsidRPr="00B8322C">
        <w:rPr>
          <w:sz w:val="20"/>
          <w:szCs w:val="20"/>
        </w:rPr>
        <w:t xml:space="preserve"> </w:t>
      </w:r>
      <w:r w:rsidRPr="00B8322C">
        <w:rPr>
          <w:sz w:val="20"/>
          <w:szCs w:val="20"/>
        </w:rPr>
        <w:t>mowa w art. 30 ust. 5aa Praw</w:t>
      </w:r>
      <w:r w:rsidR="00080E80">
        <w:rPr>
          <w:sz w:val="20"/>
          <w:szCs w:val="20"/>
        </w:rPr>
        <w:t>a</w:t>
      </w:r>
      <w:r w:rsidRPr="00B8322C">
        <w:rPr>
          <w:sz w:val="20"/>
          <w:szCs w:val="20"/>
        </w:rPr>
        <w:t xml:space="preserve"> Budowlane</w:t>
      </w:r>
      <w:r w:rsidR="00080E80">
        <w:rPr>
          <w:sz w:val="20"/>
          <w:szCs w:val="20"/>
        </w:rPr>
        <w:t>go</w:t>
      </w:r>
      <w:r w:rsidRPr="00B8322C">
        <w:rPr>
          <w:sz w:val="20"/>
          <w:szCs w:val="20"/>
        </w:rPr>
        <w:t>.</w:t>
      </w:r>
    </w:p>
    <w:p w14:paraId="6705BC12" w14:textId="77777777" w:rsidR="00F02612" w:rsidRPr="00AD3288" w:rsidRDefault="00F02612" w:rsidP="00F02612">
      <w:pPr>
        <w:pStyle w:val="Akapitzlist"/>
        <w:numPr>
          <w:ilvl w:val="1"/>
          <w:numId w:val="37"/>
        </w:numPr>
        <w:spacing w:after="0" w:line="276" w:lineRule="auto"/>
        <w:ind w:left="714" w:hanging="357"/>
        <w:jc w:val="both"/>
        <w:rPr>
          <w:rFonts w:cstheme="minorHAnsi"/>
          <w:sz w:val="20"/>
          <w:szCs w:val="20"/>
        </w:rPr>
      </w:pPr>
      <w:r w:rsidRPr="00751BA5">
        <w:rPr>
          <w:rFonts w:cstheme="minorHAnsi"/>
          <w:b/>
          <w:bCs/>
          <w:sz w:val="20"/>
          <w:szCs w:val="20"/>
        </w:rPr>
        <w:t>Zgłoszenie</w:t>
      </w:r>
      <w:r>
        <w:rPr>
          <w:rFonts w:cstheme="minorHAnsi"/>
          <w:sz w:val="20"/>
          <w:szCs w:val="20"/>
        </w:rPr>
        <w:t xml:space="preserve"> – </w:t>
      </w:r>
      <w:r w:rsidRPr="00AD3288">
        <w:rPr>
          <w:rFonts w:cstheme="minorHAnsi"/>
          <w:sz w:val="20"/>
          <w:szCs w:val="20"/>
        </w:rPr>
        <w:t>zgłoszeni</w:t>
      </w:r>
      <w:r>
        <w:rPr>
          <w:rFonts w:cstheme="minorHAnsi"/>
          <w:sz w:val="20"/>
          <w:szCs w:val="20"/>
        </w:rPr>
        <w:t>e</w:t>
      </w:r>
      <w:r w:rsidRPr="00AD3288">
        <w:rPr>
          <w:rFonts w:cstheme="minorHAnsi"/>
          <w:sz w:val="20"/>
          <w:szCs w:val="20"/>
        </w:rPr>
        <w:t xml:space="preserve"> wykonania robót budowlanych niewymagających pozwolenia na budowę do właściwego organu administracji architektoniczno-budowlanej</w:t>
      </w:r>
      <w:r>
        <w:rPr>
          <w:rFonts w:cstheme="minorHAnsi"/>
          <w:sz w:val="20"/>
          <w:szCs w:val="20"/>
        </w:rPr>
        <w:t>.</w:t>
      </w:r>
    </w:p>
    <w:p w14:paraId="24928808" w14:textId="77777777" w:rsidR="00F02612" w:rsidRPr="00B8322C" w:rsidRDefault="00F02612">
      <w:pPr>
        <w:pStyle w:val="Akapitzlist"/>
        <w:spacing w:after="0" w:line="276" w:lineRule="auto"/>
        <w:ind w:left="714"/>
        <w:jc w:val="both"/>
        <w:rPr>
          <w:sz w:val="20"/>
          <w:szCs w:val="20"/>
        </w:rPr>
        <w:pPrChange w:id="5" w:author="Paweł Bus" w:date="2025-05-28T11:31:00Z" w16du:dateUtc="2025-05-28T09:31:00Z">
          <w:pPr>
            <w:pStyle w:val="Akapitzlist"/>
            <w:numPr>
              <w:ilvl w:val="1"/>
              <w:numId w:val="37"/>
            </w:numPr>
            <w:spacing w:after="0" w:line="276" w:lineRule="auto"/>
            <w:ind w:left="714" w:hanging="357"/>
            <w:jc w:val="both"/>
          </w:pPr>
        </w:pPrChange>
      </w:pPr>
    </w:p>
    <w:p w14:paraId="207E9999" w14:textId="351F42B1" w:rsidR="006F0D12" w:rsidRDefault="006F0D12" w:rsidP="001E6E4A">
      <w:pPr>
        <w:spacing w:after="0" w:line="276" w:lineRule="auto"/>
        <w:jc w:val="both"/>
        <w:rPr>
          <w:sz w:val="20"/>
          <w:szCs w:val="20"/>
        </w:rPr>
      </w:pPr>
    </w:p>
    <w:p w14:paraId="0B4E59EB" w14:textId="4208EB83" w:rsidR="0064469D" w:rsidRDefault="0064469D" w:rsidP="00396979">
      <w:pPr>
        <w:spacing w:after="0" w:line="276" w:lineRule="auto"/>
        <w:jc w:val="both"/>
        <w:rPr>
          <w:sz w:val="20"/>
          <w:szCs w:val="20"/>
        </w:rPr>
      </w:pPr>
    </w:p>
    <w:p w14:paraId="6B3FC5AC" w14:textId="77777777" w:rsidR="0064469D" w:rsidRPr="008B13FB" w:rsidRDefault="0064469D" w:rsidP="001E6E4A">
      <w:pPr>
        <w:spacing w:after="0" w:line="276" w:lineRule="auto"/>
        <w:jc w:val="both"/>
        <w:rPr>
          <w:sz w:val="20"/>
          <w:szCs w:val="20"/>
        </w:rPr>
      </w:pPr>
    </w:p>
    <w:p w14:paraId="33D750CF" w14:textId="77777777" w:rsidR="006F0D12" w:rsidRPr="001B2BB1" w:rsidRDefault="001B2BB1" w:rsidP="00366A9C">
      <w:pPr>
        <w:spacing w:after="0" w:line="276" w:lineRule="auto"/>
        <w:jc w:val="center"/>
        <w:rPr>
          <w:b/>
          <w:sz w:val="20"/>
          <w:szCs w:val="20"/>
        </w:rPr>
      </w:pPr>
      <w:r w:rsidRPr="001B2BB1">
        <w:rPr>
          <w:b/>
          <w:sz w:val="20"/>
          <w:szCs w:val="20"/>
        </w:rPr>
        <w:t>§ 2</w:t>
      </w:r>
    </w:p>
    <w:p w14:paraId="6643E0F3" w14:textId="77777777" w:rsidR="006F0D12" w:rsidRDefault="006F0D12" w:rsidP="00366A9C">
      <w:pPr>
        <w:spacing w:after="0" w:line="276" w:lineRule="auto"/>
        <w:jc w:val="center"/>
        <w:rPr>
          <w:b/>
          <w:sz w:val="20"/>
          <w:szCs w:val="20"/>
        </w:rPr>
      </w:pPr>
      <w:r w:rsidRPr="001B2BB1">
        <w:rPr>
          <w:b/>
          <w:sz w:val="20"/>
          <w:szCs w:val="20"/>
        </w:rPr>
        <w:t>Przedmiot Umowy</w:t>
      </w:r>
    </w:p>
    <w:p w14:paraId="5519BC9E" w14:textId="77777777" w:rsidR="005A10BA" w:rsidRPr="001734A6" w:rsidRDefault="005A10BA" w:rsidP="00396979">
      <w:pPr>
        <w:spacing w:after="0" w:line="276" w:lineRule="auto"/>
        <w:jc w:val="both"/>
        <w:rPr>
          <w:sz w:val="20"/>
          <w:szCs w:val="20"/>
        </w:rPr>
      </w:pPr>
    </w:p>
    <w:p w14:paraId="496C03AC" w14:textId="3FD75160" w:rsidR="001734A6" w:rsidRPr="00396979" w:rsidRDefault="006F0D12" w:rsidP="00396979">
      <w:pPr>
        <w:spacing w:after="0" w:line="240" w:lineRule="auto"/>
        <w:jc w:val="both"/>
        <w:rPr>
          <w:sz w:val="20"/>
        </w:rPr>
      </w:pPr>
      <w:r w:rsidRPr="001734A6">
        <w:rPr>
          <w:rFonts w:cstheme="minorHAnsi"/>
          <w:sz w:val="20"/>
          <w:szCs w:val="20"/>
        </w:rPr>
        <w:t xml:space="preserve">Przedmiotem </w:t>
      </w:r>
      <w:r w:rsidR="005D0720" w:rsidRPr="001734A6">
        <w:rPr>
          <w:rFonts w:cstheme="minorHAnsi"/>
          <w:sz w:val="20"/>
          <w:szCs w:val="20"/>
        </w:rPr>
        <w:t xml:space="preserve">Umowy </w:t>
      </w:r>
      <w:r w:rsidRPr="001734A6">
        <w:rPr>
          <w:rFonts w:cstheme="minorHAnsi"/>
          <w:sz w:val="20"/>
          <w:szCs w:val="20"/>
        </w:rPr>
        <w:t>jest</w:t>
      </w:r>
      <w:r w:rsidR="005D0720" w:rsidRPr="001734A6">
        <w:rPr>
          <w:rFonts w:cstheme="minorHAnsi"/>
          <w:sz w:val="20"/>
          <w:szCs w:val="20"/>
        </w:rPr>
        <w:t xml:space="preserve"> </w:t>
      </w:r>
      <w:r w:rsidR="003737AA" w:rsidRPr="001734A6">
        <w:rPr>
          <w:rFonts w:cstheme="minorHAnsi"/>
          <w:sz w:val="20"/>
          <w:szCs w:val="20"/>
        </w:rPr>
        <w:t>zaprojektowanie i wykonanie wielobranżowych</w:t>
      </w:r>
      <w:r w:rsidR="003737AA" w:rsidRPr="00396979">
        <w:rPr>
          <w:sz w:val="20"/>
        </w:rPr>
        <w:t xml:space="preserve"> robót budowlanych </w:t>
      </w:r>
      <w:r w:rsidR="003737AA" w:rsidRPr="001734A6">
        <w:rPr>
          <w:rFonts w:cstheme="minorHAnsi"/>
          <w:sz w:val="20"/>
          <w:szCs w:val="20"/>
        </w:rPr>
        <w:t xml:space="preserve">dla zadania pn.: </w:t>
      </w:r>
    </w:p>
    <w:p w14:paraId="4FD5A7E3" w14:textId="77777777" w:rsidR="001734A6" w:rsidRPr="009D7BD5" w:rsidRDefault="001734A6" w:rsidP="001734A6">
      <w:pPr>
        <w:pStyle w:val="Akapitzlist"/>
        <w:ind w:left="0"/>
        <w:jc w:val="both"/>
        <w:rPr>
          <w:rFonts w:cstheme="minorHAnsi"/>
          <w:sz w:val="20"/>
          <w:szCs w:val="20"/>
        </w:rPr>
      </w:pPr>
      <w:r w:rsidRPr="009D7BD5">
        <w:rPr>
          <w:rFonts w:cstheme="minorHAnsi"/>
          <w:sz w:val="20"/>
          <w:szCs w:val="20"/>
        </w:rPr>
        <w:t xml:space="preserve">Remont budynku w oddziale PIT-RADWAR S.A. w Gdańsku przy ul. Hallera 233A. </w:t>
      </w:r>
    </w:p>
    <w:p w14:paraId="7973D0AC" w14:textId="2AE98101" w:rsidR="006F0D12" w:rsidRPr="001734A6" w:rsidRDefault="006F0D12" w:rsidP="001734A6">
      <w:pPr>
        <w:spacing w:after="0" w:line="240" w:lineRule="auto"/>
        <w:jc w:val="both"/>
        <w:rPr>
          <w:sz w:val="20"/>
          <w:szCs w:val="20"/>
        </w:rPr>
      </w:pPr>
      <w:r w:rsidRPr="001734A6">
        <w:rPr>
          <w:sz w:val="20"/>
          <w:szCs w:val="20"/>
        </w:rPr>
        <w:lastRenderedPageBreak/>
        <w:t xml:space="preserve">Zakres Przedmiotu </w:t>
      </w:r>
      <w:r w:rsidR="005D0720" w:rsidRPr="001734A6">
        <w:rPr>
          <w:sz w:val="20"/>
          <w:szCs w:val="20"/>
        </w:rPr>
        <w:t xml:space="preserve">Umowy </w:t>
      </w:r>
      <w:r w:rsidRPr="001734A6">
        <w:rPr>
          <w:sz w:val="20"/>
          <w:szCs w:val="20"/>
        </w:rPr>
        <w:t>obejmuje w szczególności:</w:t>
      </w:r>
    </w:p>
    <w:p w14:paraId="55FE6F3C" w14:textId="77777777" w:rsidR="00382B06" w:rsidRPr="00A36A5A" w:rsidRDefault="00382B06" w:rsidP="00396979">
      <w:pPr>
        <w:pStyle w:val="Akapitzlist"/>
        <w:spacing w:after="0" w:line="276" w:lineRule="auto"/>
        <w:ind w:left="357"/>
        <w:jc w:val="both"/>
        <w:rPr>
          <w:sz w:val="20"/>
          <w:szCs w:val="20"/>
        </w:rPr>
      </w:pPr>
    </w:p>
    <w:p w14:paraId="6B19527D" w14:textId="7D4CCB47" w:rsidR="006F0D12" w:rsidRPr="005E74A5"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 xml:space="preserve">Wykonanie i dostarczenie przez Wykonawcę Zamawiającemu </w:t>
      </w:r>
      <w:r w:rsidRPr="005E74A5">
        <w:rPr>
          <w:b/>
          <w:sz w:val="20"/>
          <w:szCs w:val="20"/>
        </w:rPr>
        <w:t>Ostatecznie Zatwierdzonej Dokumentacji Projektowej</w:t>
      </w:r>
      <w:r w:rsidRPr="005E74A5">
        <w:rPr>
          <w:sz w:val="20"/>
          <w:szCs w:val="20"/>
        </w:rPr>
        <w:t xml:space="preserve"> oraz przeniesienie na Zamawiającego autorskich praw majątkowych do </w:t>
      </w:r>
      <w:r w:rsidRPr="00396979">
        <w:rPr>
          <w:sz w:val="20"/>
        </w:rPr>
        <w:t>Ostatecznie Zatwierdzonej Dokumentacji Projektowej</w:t>
      </w:r>
      <w:r w:rsidRPr="005E74A5">
        <w:rPr>
          <w:sz w:val="20"/>
          <w:szCs w:val="20"/>
        </w:rPr>
        <w:t>;</w:t>
      </w:r>
    </w:p>
    <w:p w14:paraId="457E76ED" w14:textId="0993CD3D" w:rsidR="006F0D12" w:rsidRPr="005E74A5"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 xml:space="preserve">Uzyskanie wszelkich wymaganych uzgodnień, pozwoleń przy zachowaniu wszelkich wymogów </w:t>
      </w:r>
      <w:r w:rsidR="00683C49" w:rsidRPr="005E74A5">
        <w:rPr>
          <w:sz w:val="20"/>
          <w:szCs w:val="20"/>
        </w:rPr>
        <w:t>P</w:t>
      </w:r>
      <w:r w:rsidRPr="005E74A5">
        <w:rPr>
          <w:sz w:val="20"/>
          <w:szCs w:val="20"/>
        </w:rPr>
        <w:t xml:space="preserve">rawa </w:t>
      </w:r>
      <w:r w:rsidR="00683C49" w:rsidRPr="005E74A5">
        <w:rPr>
          <w:sz w:val="20"/>
          <w:szCs w:val="20"/>
        </w:rPr>
        <w:t>B</w:t>
      </w:r>
      <w:r w:rsidRPr="005E74A5">
        <w:rPr>
          <w:sz w:val="20"/>
          <w:szCs w:val="20"/>
        </w:rPr>
        <w:t>udowlanego, w szczególności uzyskanie pozwolenia na budowę jeśli jest wymagane lub dokonanie w</w:t>
      </w:r>
      <w:r w:rsidR="00454291" w:rsidRPr="005E74A5">
        <w:rPr>
          <w:sz w:val="20"/>
          <w:szCs w:val="20"/>
        </w:rPr>
        <w:t> </w:t>
      </w:r>
      <w:r w:rsidRPr="005E74A5">
        <w:rPr>
          <w:sz w:val="20"/>
          <w:szCs w:val="20"/>
        </w:rPr>
        <w:t>imieniu Zamawiającego zgłoszenia wykonania robót budowlanych niewymagających pozwolenia na budowę do właściwego organu administracji architektoniczno-budowlanej oraz uzyskanie pozwolenia na użytkowanie</w:t>
      </w:r>
      <w:r w:rsidR="00EF6435" w:rsidRPr="005E74A5">
        <w:rPr>
          <w:sz w:val="20"/>
          <w:szCs w:val="20"/>
        </w:rPr>
        <w:t xml:space="preserve"> (jeżeli jest wymagane)</w:t>
      </w:r>
      <w:r w:rsidR="00683C49" w:rsidRPr="005E74A5">
        <w:rPr>
          <w:sz w:val="20"/>
          <w:szCs w:val="20"/>
        </w:rPr>
        <w:t>;</w:t>
      </w:r>
    </w:p>
    <w:p w14:paraId="1FA54322" w14:textId="23804CDC" w:rsidR="006F0D12" w:rsidRPr="005E74A5"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Wykonanie przez Wykonawcę Robót na podstawie przygotowanej oraz Ostatecznie Zatwierdzonej Dokumentacji Projektowej</w:t>
      </w:r>
      <w:r w:rsidR="00683C49" w:rsidRPr="005E74A5">
        <w:rPr>
          <w:sz w:val="20"/>
          <w:szCs w:val="20"/>
        </w:rPr>
        <w:t>;</w:t>
      </w:r>
    </w:p>
    <w:p w14:paraId="220D2B72" w14:textId="15E7CBE6" w:rsidR="006F0D12" w:rsidRPr="005E74A5"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 xml:space="preserve">Wykonanie i dostarczenie przez Wykonawcę Zamawiającemu </w:t>
      </w:r>
      <w:r w:rsidRPr="005E74A5">
        <w:rPr>
          <w:b/>
          <w:sz w:val="20"/>
          <w:szCs w:val="20"/>
        </w:rPr>
        <w:t>Ostatecznie Zatwierdzonej Dokumentacji Powykonawczej i Instrukcji</w:t>
      </w:r>
      <w:r w:rsidRPr="005E74A5">
        <w:rPr>
          <w:sz w:val="20"/>
          <w:szCs w:val="20"/>
        </w:rPr>
        <w:t xml:space="preserve"> oraz przeniesienie na Zamawiającego autorskich praw majątkowych do Ostatecznie Zatwierdzonej Dokumentacji Powykonawczej, wyników Robót oraz Instrukcji;</w:t>
      </w:r>
    </w:p>
    <w:p w14:paraId="6E4881D0" w14:textId="6C4262A1" w:rsidR="006F0D12" w:rsidRPr="00C52FB8"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 xml:space="preserve">Sprawowanie przez Wykonawcę Nadzoru Autorskiego podczas realizacji </w:t>
      </w:r>
      <w:r w:rsidR="004551FF" w:rsidRPr="005E74A5">
        <w:rPr>
          <w:sz w:val="20"/>
          <w:szCs w:val="20"/>
        </w:rPr>
        <w:t xml:space="preserve">Robót </w:t>
      </w:r>
      <w:r w:rsidRPr="005E74A5">
        <w:rPr>
          <w:sz w:val="20"/>
          <w:szCs w:val="20"/>
        </w:rPr>
        <w:t xml:space="preserve">oraz przygotowywania </w:t>
      </w:r>
      <w:r w:rsidR="004C144A" w:rsidRPr="005E74A5">
        <w:rPr>
          <w:sz w:val="20"/>
          <w:szCs w:val="20"/>
        </w:rPr>
        <w:t>D</w:t>
      </w:r>
      <w:r w:rsidRPr="005E74A5">
        <w:rPr>
          <w:sz w:val="20"/>
          <w:szCs w:val="20"/>
        </w:rPr>
        <w:t xml:space="preserve">okumentacji </w:t>
      </w:r>
      <w:r w:rsidR="004C144A" w:rsidRPr="005E74A5">
        <w:rPr>
          <w:sz w:val="20"/>
          <w:szCs w:val="20"/>
        </w:rPr>
        <w:t>P</w:t>
      </w:r>
      <w:r w:rsidRPr="005E74A5">
        <w:rPr>
          <w:sz w:val="20"/>
          <w:szCs w:val="20"/>
        </w:rPr>
        <w:t xml:space="preserve">owykonawczej do ostatecznego oddania </w:t>
      </w:r>
      <w:r w:rsidR="00C52FB8" w:rsidRPr="00C52FB8">
        <w:rPr>
          <w:sz w:val="20"/>
          <w:szCs w:val="20"/>
        </w:rPr>
        <w:t xml:space="preserve">obiektu </w:t>
      </w:r>
      <w:r w:rsidRPr="00C52FB8">
        <w:rPr>
          <w:sz w:val="20"/>
          <w:szCs w:val="20"/>
        </w:rPr>
        <w:t>do użytkowania</w:t>
      </w:r>
      <w:r w:rsidR="00CB1CF2" w:rsidRPr="00C52FB8">
        <w:rPr>
          <w:sz w:val="20"/>
          <w:szCs w:val="20"/>
        </w:rPr>
        <w:t>.</w:t>
      </w:r>
    </w:p>
    <w:p w14:paraId="6EA8FAC0" w14:textId="7056AAE8" w:rsidR="006F0D12" w:rsidRPr="005E74A5"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 xml:space="preserve">Wykonawca zobowiązuje się wykonać Przedmiot Umowy w oparciu i w zgodzie z </w:t>
      </w:r>
      <w:r w:rsidRPr="00396979">
        <w:rPr>
          <w:b/>
          <w:sz w:val="20"/>
        </w:rPr>
        <w:t>OPZ</w:t>
      </w:r>
      <w:r w:rsidRPr="008A4F93">
        <w:rPr>
          <w:b/>
          <w:sz w:val="20"/>
          <w:szCs w:val="20"/>
        </w:rPr>
        <w:t>,</w:t>
      </w:r>
      <w:r w:rsidRPr="00396979">
        <w:rPr>
          <w:b/>
          <w:sz w:val="20"/>
        </w:rPr>
        <w:t xml:space="preserve"> </w:t>
      </w:r>
      <w:r w:rsidR="005D0720" w:rsidRPr="00396979">
        <w:rPr>
          <w:b/>
          <w:sz w:val="20"/>
        </w:rPr>
        <w:t>Harmonogramem</w:t>
      </w:r>
      <w:r w:rsidRPr="005E74A5">
        <w:rPr>
          <w:sz w:val="20"/>
          <w:szCs w:val="20"/>
        </w:rPr>
        <w:t>, wytycznymi od Zamawiającego</w:t>
      </w:r>
      <w:r w:rsidR="004C144A" w:rsidRPr="005E74A5">
        <w:rPr>
          <w:sz w:val="20"/>
          <w:szCs w:val="20"/>
        </w:rPr>
        <w:t>,</w:t>
      </w:r>
      <w:r w:rsidRPr="005E74A5">
        <w:rPr>
          <w:sz w:val="20"/>
          <w:szCs w:val="20"/>
        </w:rPr>
        <w:t xml:space="preserve"> a także zgodnie z wymogami prawnymi, w szczególności w oparciu o</w:t>
      </w:r>
      <w:r w:rsidR="00454291" w:rsidRPr="005E74A5">
        <w:rPr>
          <w:sz w:val="20"/>
          <w:szCs w:val="20"/>
        </w:rPr>
        <w:t> </w:t>
      </w:r>
      <w:r w:rsidRPr="005E74A5">
        <w:rPr>
          <w:sz w:val="20"/>
          <w:szCs w:val="20"/>
        </w:rPr>
        <w:t>obowiązując</w:t>
      </w:r>
      <w:r w:rsidR="000F2406" w:rsidRPr="005E74A5">
        <w:rPr>
          <w:sz w:val="20"/>
          <w:szCs w:val="20"/>
        </w:rPr>
        <w:t>e</w:t>
      </w:r>
      <w:r w:rsidRPr="005E74A5">
        <w:rPr>
          <w:sz w:val="20"/>
          <w:szCs w:val="20"/>
        </w:rPr>
        <w:t xml:space="preserve"> Prawo </w:t>
      </w:r>
      <w:r w:rsidR="005D0720">
        <w:rPr>
          <w:sz w:val="20"/>
          <w:szCs w:val="20"/>
        </w:rPr>
        <w:t>B</w:t>
      </w:r>
      <w:r w:rsidR="005D0720" w:rsidRPr="005E74A5">
        <w:rPr>
          <w:sz w:val="20"/>
          <w:szCs w:val="20"/>
        </w:rPr>
        <w:t xml:space="preserve">udowlane </w:t>
      </w:r>
      <w:r w:rsidRPr="005E74A5">
        <w:rPr>
          <w:sz w:val="20"/>
          <w:szCs w:val="20"/>
        </w:rPr>
        <w:t xml:space="preserve">oraz odpowiednie akty wykonawcze, </w:t>
      </w:r>
      <w:r w:rsidR="000F2406" w:rsidRPr="005E74A5">
        <w:rPr>
          <w:sz w:val="20"/>
          <w:szCs w:val="20"/>
        </w:rPr>
        <w:t>aktualne normy</w:t>
      </w:r>
      <w:r w:rsidRPr="005E74A5">
        <w:rPr>
          <w:sz w:val="20"/>
          <w:szCs w:val="20"/>
        </w:rPr>
        <w:t xml:space="preserve">, </w:t>
      </w:r>
      <w:r w:rsidR="000F2406" w:rsidRPr="005E74A5">
        <w:rPr>
          <w:sz w:val="20"/>
          <w:szCs w:val="20"/>
        </w:rPr>
        <w:t xml:space="preserve">zasady </w:t>
      </w:r>
      <w:r w:rsidRPr="005E74A5">
        <w:rPr>
          <w:sz w:val="20"/>
          <w:szCs w:val="20"/>
        </w:rPr>
        <w:t>wiedzy technicznej</w:t>
      </w:r>
      <w:r w:rsidR="000F2406" w:rsidRPr="005E74A5">
        <w:rPr>
          <w:sz w:val="20"/>
          <w:szCs w:val="20"/>
        </w:rPr>
        <w:t xml:space="preserve"> i</w:t>
      </w:r>
      <w:r w:rsidRPr="005E74A5">
        <w:rPr>
          <w:sz w:val="20"/>
          <w:szCs w:val="20"/>
        </w:rPr>
        <w:t xml:space="preserve"> </w:t>
      </w:r>
      <w:r w:rsidR="000F2406" w:rsidRPr="005E74A5">
        <w:rPr>
          <w:sz w:val="20"/>
          <w:szCs w:val="20"/>
        </w:rPr>
        <w:t xml:space="preserve">zasady </w:t>
      </w:r>
      <w:r w:rsidRPr="005E74A5">
        <w:rPr>
          <w:sz w:val="20"/>
          <w:szCs w:val="20"/>
        </w:rPr>
        <w:t>sztuki budowlanej.</w:t>
      </w:r>
    </w:p>
    <w:p w14:paraId="64626610" w14:textId="6CDA7A1D" w:rsidR="00BC4DAD" w:rsidRPr="009D7BD5"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 xml:space="preserve">Realizacja Przedmiotu Umowy obejmuje </w:t>
      </w:r>
      <w:r w:rsidR="003A1229" w:rsidRPr="005E74A5">
        <w:rPr>
          <w:sz w:val="20"/>
          <w:szCs w:val="20"/>
        </w:rPr>
        <w:t xml:space="preserve">dwa </w:t>
      </w:r>
      <w:r w:rsidRPr="005E74A5">
        <w:rPr>
          <w:sz w:val="20"/>
          <w:szCs w:val="20"/>
        </w:rPr>
        <w:t xml:space="preserve">Etapy, opisane w </w:t>
      </w:r>
      <w:r w:rsidR="00BB4101" w:rsidRPr="005E74A5">
        <w:rPr>
          <w:sz w:val="20"/>
          <w:szCs w:val="20"/>
        </w:rPr>
        <w:t xml:space="preserve">§ </w:t>
      </w:r>
      <w:r w:rsidR="0064148C">
        <w:rPr>
          <w:sz w:val="20"/>
          <w:szCs w:val="20"/>
        </w:rPr>
        <w:t>4</w:t>
      </w:r>
      <w:r w:rsidR="003A1229" w:rsidRPr="005E74A5">
        <w:rPr>
          <w:sz w:val="20"/>
          <w:szCs w:val="20"/>
        </w:rPr>
        <w:t xml:space="preserve"> i </w:t>
      </w:r>
      <w:r w:rsidR="0064148C">
        <w:rPr>
          <w:sz w:val="20"/>
          <w:szCs w:val="20"/>
        </w:rPr>
        <w:t>5</w:t>
      </w:r>
      <w:r w:rsidR="00BB4101" w:rsidRPr="005E74A5">
        <w:rPr>
          <w:sz w:val="20"/>
          <w:szCs w:val="20"/>
        </w:rPr>
        <w:t xml:space="preserve"> Umowy</w:t>
      </w:r>
      <w:r w:rsidRPr="005E74A5">
        <w:rPr>
          <w:sz w:val="20"/>
          <w:szCs w:val="20"/>
        </w:rPr>
        <w:t>.</w:t>
      </w:r>
    </w:p>
    <w:p w14:paraId="54D1C949" w14:textId="148B9683" w:rsidR="006F0D12" w:rsidRDefault="006F0D12" w:rsidP="00C33B85">
      <w:pPr>
        <w:pStyle w:val="Akapitzlist"/>
        <w:numPr>
          <w:ilvl w:val="1"/>
          <w:numId w:val="51"/>
        </w:numPr>
        <w:spacing w:after="0" w:line="276" w:lineRule="auto"/>
        <w:ind w:left="709" w:hanging="283"/>
        <w:jc w:val="both"/>
        <w:rPr>
          <w:sz w:val="20"/>
          <w:szCs w:val="20"/>
        </w:rPr>
      </w:pPr>
      <w:r w:rsidRPr="005E74A5">
        <w:rPr>
          <w:sz w:val="20"/>
          <w:szCs w:val="20"/>
        </w:rPr>
        <w:t>Celem Zamawiającego jest wykonanie przez Wykonawcę na rzecz Zamawiającego Przedmiotu Umowy na warunkach i w terminach określonych w Umowie, zaś Wykonawca potwierdza, iż cel ten jest mu wiadomy.</w:t>
      </w:r>
    </w:p>
    <w:p w14:paraId="6BE11B1E" w14:textId="5F87ED09" w:rsidR="00925168" w:rsidRDefault="00925168" w:rsidP="00C33B85">
      <w:pPr>
        <w:pStyle w:val="Akapitzlist"/>
        <w:numPr>
          <w:ilvl w:val="1"/>
          <w:numId w:val="51"/>
        </w:numPr>
        <w:spacing w:after="0" w:line="276" w:lineRule="auto"/>
        <w:ind w:left="709" w:hanging="283"/>
        <w:jc w:val="both"/>
        <w:rPr>
          <w:sz w:val="20"/>
          <w:szCs w:val="20"/>
        </w:rPr>
      </w:pPr>
      <w:r>
        <w:rPr>
          <w:sz w:val="20"/>
          <w:szCs w:val="20"/>
        </w:rPr>
        <w:t>Wykonanie robót budowlanych dotyczących wymiany oświetlenia podstawowego i rezerwowego.</w:t>
      </w:r>
    </w:p>
    <w:p w14:paraId="2A816DBB" w14:textId="036D6086" w:rsidR="00925168" w:rsidRDefault="00925168" w:rsidP="00C33B85">
      <w:pPr>
        <w:pStyle w:val="Akapitzlist"/>
        <w:numPr>
          <w:ilvl w:val="1"/>
          <w:numId w:val="51"/>
        </w:numPr>
        <w:spacing w:after="0" w:line="276" w:lineRule="auto"/>
        <w:ind w:left="709" w:hanging="283"/>
        <w:jc w:val="both"/>
        <w:rPr>
          <w:sz w:val="20"/>
          <w:szCs w:val="20"/>
        </w:rPr>
      </w:pPr>
      <w:r>
        <w:rPr>
          <w:sz w:val="20"/>
          <w:szCs w:val="20"/>
        </w:rPr>
        <w:t>Montaż klimatyzatorów w pomieszczeniach.</w:t>
      </w:r>
    </w:p>
    <w:p w14:paraId="160CF208" w14:textId="534F923C" w:rsidR="00925168" w:rsidRDefault="00925168" w:rsidP="00C33B85">
      <w:pPr>
        <w:pStyle w:val="Akapitzlist"/>
        <w:numPr>
          <w:ilvl w:val="1"/>
          <w:numId w:val="51"/>
        </w:numPr>
        <w:spacing w:after="0" w:line="276" w:lineRule="auto"/>
        <w:ind w:left="709" w:hanging="283"/>
        <w:jc w:val="both"/>
        <w:rPr>
          <w:sz w:val="20"/>
          <w:szCs w:val="20"/>
        </w:rPr>
      </w:pPr>
      <w:r>
        <w:rPr>
          <w:sz w:val="20"/>
          <w:szCs w:val="20"/>
        </w:rPr>
        <w:t xml:space="preserve">Wykonanie robót budowlanych dotyczących </w:t>
      </w:r>
      <w:del w:id="6" w:author="Paweł Bus" w:date="2025-06-09T12:29:00Z" w16du:dateUtc="2025-06-09T10:29:00Z">
        <w:r w:rsidDel="00CC6B80">
          <w:rPr>
            <w:sz w:val="20"/>
            <w:szCs w:val="20"/>
          </w:rPr>
          <w:delText>wymiany windy</w:delText>
        </w:r>
      </w:del>
      <w:ins w:id="7" w:author="Paweł Bus" w:date="2025-06-09T12:30:00Z" w16du:dateUtc="2025-06-09T10:30:00Z">
        <w:r w:rsidR="00CC6B80">
          <w:rPr>
            <w:sz w:val="20"/>
            <w:szCs w:val="20"/>
          </w:rPr>
          <w:t>montażu</w:t>
        </w:r>
      </w:ins>
      <w:ins w:id="8" w:author="Paweł Bus" w:date="2025-06-09T12:29:00Z" w16du:dateUtc="2025-06-09T10:29:00Z">
        <w:r w:rsidR="00CC6B80">
          <w:rPr>
            <w:sz w:val="20"/>
            <w:szCs w:val="20"/>
          </w:rPr>
          <w:t xml:space="preserve"> depozytora kluczy</w:t>
        </w:r>
      </w:ins>
      <w:r>
        <w:rPr>
          <w:sz w:val="20"/>
          <w:szCs w:val="20"/>
        </w:rPr>
        <w:t>.</w:t>
      </w:r>
    </w:p>
    <w:p w14:paraId="51B9D8E1" w14:textId="77777777" w:rsidR="00925168" w:rsidRDefault="00925168" w:rsidP="00C33B85">
      <w:pPr>
        <w:pStyle w:val="Akapitzlist"/>
        <w:numPr>
          <w:ilvl w:val="1"/>
          <w:numId w:val="51"/>
        </w:numPr>
        <w:spacing w:after="0" w:line="276" w:lineRule="auto"/>
        <w:ind w:left="709" w:hanging="283"/>
        <w:jc w:val="both"/>
        <w:rPr>
          <w:sz w:val="20"/>
          <w:szCs w:val="20"/>
        </w:rPr>
      </w:pPr>
      <w:r>
        <w:rPr>
          <w:sz w:val="20"/>
          <w:szCs w:val="20"/>
        </w:rPr>
        <w:t>Wykonanie robót budowlanych dotyczących wydzielenia pomieszczeń.</w:t>
      </w:r>
    </w:p>
    <w:p w14:paraId="0F23D163" w14:textId="77777777" w:rsidR="006F0D12" w:rsidRPr="008B13FB" w:rsidRDefault="006F0D12" w:rsidP="00C33B85">
      <w:pPr>
        <w:spacing w:after="0" w:line="276" w:lineRule="auto"/>
        <w:jc w:val="both"/>
        <w:rPr>
          <w:sz w:val="20"/>
          <w:szCs w:val="20"/>
        </w:rPr>
      </w:pPr>
    </w:p>
    <w:p w14:paraId="779DC5C3" w14:textId="77777777" w:rsidR="00713BA3" w:rsidRPr="008976B1" w:rsidRDefault="00713BA3" w:rsidP="00713BA3">
      <w:pPr>
        <w:spacing w:after="0" w:line="276" w:lineRule="auto"/>
        <w:jc w:val="center"/>
        <w:rPr>
          <w:b/>
          <w:sz w:val="20"/>
          <w:szCs w:val="20"/>
        </w:rPr>
      </w:pPr>
      <w:r w:rsidRPr="008976B1">
        <w:rPr>
          <w:b/>
          <w:sz w:val="20"/>
          <w:szCs w:val="20"/>
        </w:rPr>
        <w:t>§ 3</w:t>
      </w:r>
    </w:p>
    <w:p w14:paraId="7AB8C744" w14:textId="79B62D4D" w:rsidR="00713BA3" w:rsidRPr="008976B1" w:rsidRDefault="00713BA3" w:rsidP="00713BA3">
      <w:pPr>
        <w:spacing w:after="0" w:line="276" w:lineRule="auto"/>
        <w:jc w:val="center"/>
        <w:rPr>
          <w:b/>
          <w:sz w:val="20"/>
          <w:szCs w:val="20"/>
        </w:rPr>
      </w:pPr>
      <w:r>
        <w:rPr>
          <w:b/>
          <w:sz w:val="20"/>
          <w:szCs w:val="20"/>
        </w:rPr>
        <w:t>Harmonogram</w:t>
      </w:r>
    </w:p>
    <w:p w14:paraId="4B1AA1B9" w14:textId="02FDBBC1" w:rsidR="00713BA3" w:rsidRPr="008A4F93" w:rsidRDefault="00713BA3">
      <w:pPr>
        <w:pStyle w:val="Akapitzlist"/>
        <w:numPr>
          <w:ilvl w:val="0"/>
          <w:numId w:val="48"/>
        </w:numPr>
        <w:spacing w:after="0" w:line="276" w:lineRule="auto"/>
        <w:ind w:left="426"/>
        <w:jc w:val="both"/>
        <w:rPr>
          <w:b/>
          <w:sz w:val="20"/>
          <w:szCs w:val="20"/>
        </w:rPr>
      </w:pPr>
      <w:r>
        <w:rPr>
          <w:sz w:val="20"/>
          <w:szCs w:val="20"/>
        </w:rPr>
        <w:t>Wykonanie poszczególnych czynności</w:t>
      </w:r>
      <w:r w:rsidR="005B1A3C">
        <w:rPr>
          <w:sz w:val="20"/>
          <w:szCs w:val="20"/>
        </w:rPr>
        <w:t xml:space="preserve"> oraz ich kolejność</w:t>
      </w:r>
      <w:r>
        <w:rPr>
          <w:sz w:val="20"/>
          <w:szCs w:val="20"/>
        </w:rPr>
        <w:t xml:space="preserve">, niezbędnych do realizacji </w:t>
      </w:r>
      <w:r w:rsidRPr="008976B1">
        <w:rPr>
          <w:b/>
          <w:sz w:val="20"/>
          <w:szCs w:val="20"/>
        </w:rPr>
        <w:t>Etap</w:t>
      </w:r>
      <w:r>
        <w:rPr>
          <w:b/>
          <w:sz w:val="20"/>
          <w:szCs w:val="20"/>
        </w:rPr>
        <w:t>u</w:t>
      </w:r>
      <w:r w:rsidRPr="008976B1">
        <w:rPr>
          <w:b/>
          <w:sz w:val="20"/>
          <w:szCs w:val="20"/>
        </w:rPr>
        <w:t xml:space="preserve"> I</w:t>
      </w:r>
      <w:r>
        <w:rPr>
          <w:b/>
          <w:sz w:val="20"/>
          <w:szCs w:val="20"/>
        </w:rPr>
        <w:t xml:space="preserve"> lub Etapu II </w:t>
      </w:r>
      <w:r w:rsidR="0083389D">
        <w:rPr>
          <w:sz w:val="20"/>
          <w:szCs w:val="20"/>
        </w:rPr>
        <w:t>będzie realizowane</w:t>
      </w:r>
      <w:r>
        <w:rPr>
          <w:sz w:val="20"/>
          <w:szCs w:val="20"/>
        </w:rPr>
        <w:t xml:space="preserve">, zgodnie z terminami określonymi w </w:t>
      </w:r>
      <w:r w:rsidRPr="00893A02">
        <w:rPr>
          <w:b/>
          <w:sz w:val="20"/>
          <w:szCs w:val="20"/>
        </w:rPr>
        <w:t>Harmonogramie</w:t>
      </w:r>
      <w:r>
        <w:rPr>
          <w:sz w:val="20"/>
          <w:szCs w:val="20"/>
        </w:rPr>
        <w:t>.</w:t>
      </w:r>
    </w:p>
    <w:p w14:paraId="7A372BF6" w14:textId="460DCAB5" w:rsidR="00B37DA4" w:rsidRPr="008A4F93" w:rsidRDefault="00713BA3">
      <w:pPr>
        <w:pStyle w:val="Akapitzlist"/>
        <w:numPr>
          <w:ilvl w:val="0"/>
          <w:numId w:val="48"/>
        </w:numPr>
        <w:spacing w:after="0" w:line="276" w:lineRule="auto"/>
        <w:ind w:left="426"/>
        <w:jc w:val="both"/>
        <w:rPr>
          <w:b/>
          <w:sz w:val="20"/>
          <w:szCs w:val="20"/>
        </w:rPr>
      </w:pPr>
      <w:r>
        <w:rPr>
          <w:sz w:val="20"/>
          <w:szCs w:val="20"/>
        </w:rPr>
        <w:t>Dla uniknięcia wątpliwości</w:t>
      </w:r>
      <w:r w:rsidR="0007661C">
        <w:rPr>
          <w:sz w:val="20"/>
          <w:szCs w:val="20"/>
        </w:rPr>
        <w:t xml:space="preserve"> </w:t>
      </w:r>
      <w:r w:rsidR="00B37DA4">
        <w:rPr>
          <w:sz w:val="20"/>
          <w:szCs w:val="20"/>
        </w:rPr>
        <w:t>Strony uzgodniły</w:t>
      </w:r>
      <w:r w:rsidR="0007661C">
        <w:rPr>
          <w:sz w:val="20"/>
          <w:szCs w:val="20"/>
        </w:rPr>
        <w:t>, że</w:t>
      </w:r>
      <w:r>
        <w:rPr>
          <w:sz w:val="20"/>
          <w:szCs w:val="20"/>
        </w:rPr>
        <w:t xml:space="preserve"> </w:t>
      </w:r>
      <w:r w:rsidR="00B37DA4">
        <w:rPr>
          <w:sz w:val="20"/>
          <w:szCs w:val="20"/>
        </w:rPr>
        <w:t xml:space="preserve">w </w:t>
      </w:r>
      <w:r w:rsidR="00B37DA4" w:rsidRPr="008A4F93">
        <w:rPr>
          <w:b/>
          <w:sz w:val="20"/>
          <w:szCs w:val="20"/>
        </w:rPr>
        <w:t>Harmonogramie</w:t>
      </w:r>
      <w:r w:rsidR="00B37DA4">
        <w:rPr>
          <w:sz w:val="20"/>
          <w:szCs w:val="20"/>
        </w:rPr>
        <w:t xml:space="preserve"> określono maksymalne terminy wykonania poszczególnych czynności</w:t>
      </w:r>
      <w:r w:rsidR="00962F03">
        <w:rPr>
          <w:sz w:val="20"/>
          <w:szCs w:val="20"/>
        </w:rPr>
        <w:t>/robót, a wykonanie czynności/roboty w danej pozycji Harmonogramu musi nastąpić do ostatniego dnia okresu wskazanego dla danej pozycji.</w:t>
      </w:r>
    </w:p>
    <w:p w14:paraId="0DBD60E6" w14:textId="56461BC8" w:rsidR="00713BA3" w:rsidRPr="00396979" w:rsidRDefault="00B37DA4">
      <w:pPr>
        <w:pStyle w:val="Akapitzlist"/>
        <w:numPr>
          <w:ilvl w:val="0"/>
          <w:numId w:val="48"/>
        </w:numPr>
        <w:spacing w:after="0" w:line="276" w:lineRule="auto"/>
        <w:ind w:left="426"/>
        <w:jc w:val="both"/>
        <w:rPr>
          <w:b/>
          <w:sz w:val="20"/>
        </w:rPr>
      </w:pPr>
      <w:r>
        <w:rPr>
          <w:sz w:val="20"/>
          <w:szCs w:val="20"/>
        </w:rPr>
        <w:t>Za zgodą o</w:t>
      </w:r>
      <w:r w:rsidR="0083389D">
        <w:rPr>
          <w:sz w:val="20"/>
          <w:szCs w:val="20"/>
        </w:rPr>
        <w:t>sób w</w:t>
      </w:r>
      <w:r>
        <w:rPr>
          <w:sz w:val="20"/>
          <w:szCs w:val="20"/>
        </w:rPr>
        <w:t>skazanych w § 1</w:t>
      </w:r>
      <w:r w:rsidR="0064148C">
        <w:rPr>
          <w:sz w:val="20"/>
          <w:szCs w:val="20"/>
        </w:rPr>
        <w:t>1</w:t>
      </w:r>
      <w:r>
        <w:rPr>
          <w:sz w:val="20"/>
          <w:szCs w:val="20"/>
        </w:rPr>
        <w:t xml:space="preserve"> ust. 1 oraz § 1</w:t>
      </w:r>
      <w:r w:rsidR="0064148C">
        <w:rPr>
          <w:sz w:val="20"/>
          <w:szCs w:val="20"/>
        </w:rPr>
        <w:t>1</w:t>
      </w:r>
      <w:r>
        <w:rPr>
          <w:sz w:val="20"/>
          <w:szCs w:val="20"/>
        </w:rPr>
        <w:t xml:space="preserve"> ust. 2 </w:t>
      </w:r>
      <w:r w:rsidR="0083389D">
        <w:rPr>
          <w:sz w:val="20"/>
          <w:szCs w:val="20"/>
        </w:rPr>
        <w:t xml:space="preserve">dopuszcza się zmianę terminów określonych w Harmonogramie bez konieczności podpisania aneksu do Umowy, z wyłączeniem terminów oznaczonych jako </w:t>
      </w:r>
      <w:r w:rsidR="00660C64">
        <w:rPr>
          <w:sz w:val="20"/>
          <w:szCs w:val="20"/>
        </w:rPr>
        <w:t xml:space="preserve">kamienie milowe (w </w:t>
      </w:r>
      <w:r w:rsidR="00660C64" w:rsidRPr="008A4F93">
        <w:rPr>
          <w:b/>
          <w:sz w:val="20"/>
          <w:szCs w:val="20"/>
        </w:rPr>
        <w:t>Harmonogramie</w:t>
      </w:r>
      <w:r w:rsidR="00660C64">
        <w:rPr>
          <w:sz w:val="20"/>
          <w:szCs w:val="20"/>
        </w:rPr>
        <w:t xml:space="preserve"> oznaczone jako </w:t>
      </w:r>
      <w:r w:rsidR="00660C64" w:rsidRPr="008A4F93">
        <w:rPr>
          <w:b/>
          <w:sz w:val="20"/>
          <w:szCs w:val="20"/>
        </w:rPr>
        <w:t>KM</w:t>
      </w:r>
      <w:r w:rsidR="00660C64">
        <w:rPr>
          <w:sz w:val="20"/>
          <w:szCs w:val="20"/>
        </w:rPr>
        <w:t xml:space="preserve"> wraz z kolejnym numerem rzymskim kamienia)</w:t>
      </w:r>
      <w:r w:rsidR="0083389D">
        <w:rPr>
          <w:sz w:val="20"/>
          <w:szCs w:val="20"/>
        </w:rPr>
        <w:t>, w przypadku których wydłużenie terminu musi skutkować podpisaniem aneksu do Umowy.</w:t>
      </w:r>
    </w:p>
    <w:p w14:paraId="28A397D4" w14:textId="29272A04" w:rsidR="0083389D" w:rsidRDefault="0083389D">
      <w:pPr>
        <w:pStyle w:val="Akapitzlist"/>
        <w:numPr>
          <w:ilvl w:val="0"/>
          <w:numId w:val="48"/>
        </w:numPr>
        <w:spacing w:after="0" w:line="276" w:lineRule="auto"/>
        <w:ind w:left="426"/>
        <w:jc w:val="both"/>
        <w:rPr>
          <w:sz w:val="20"/>
          <w:szCs w:val="20"/>
        </w:rPr>
      </w:pPr>
      <w:r w:rsidRPr="008A4F93">
        <w:rPr>
          <w:sz w:val="20"/>
          <w:szCs w:val="20"/>
        </w:rPr>
        <w:t xml:space="preserve">Każdorazowa </w:t>
      </w:r>
      <w:r>
        <w:rPr>
          <w:sz w:val="20"/>
          <w:szCs w:val="20"/>
        </w:rPr>
        <w:t xml:space="preserve">zmiana w Harmonogramie wymaga jego aktualizacji w terminie uzgodnionym przez osoby wskazane </w:t>
      </w:r>
      <w:r w:rsidR="00344364">
        <w:rPr>
          <w:sz w:val="20"/>
          <w:szCs w:val="20"/>
        </w:rPr>
        <w:t>w</w:t>
      </w:r>
      <w:r>
        <w:rPr>
          <w:sz w:val="20"/>
          <w:szCs w:val="20"/>
        </w:rPr>
        <w:t xml:space="preserve"> § 1</w:t>
      </w:r>
      <w:r w:rsidR="0064148C">
        <w:rPr>
          <w:sz w:val="20"/>
          <w:szCs w:val="20"/>
        </w:rPr>
        <w:t>1</w:t>
      </w:r>
      <w:r>
        <w:rPr>
          <w:sz w:val="20"/>
          <w:szCs w:val="20"/>
        </w:rPr>
        <w:t xml:space="preserve"> ust. 1 oraz § 1</w:t>
      </w:r>
      <w:r w:rsidR="0064148C">
        <w:rPr>
          <w:sz w:val="20"/>
          <w:szCs w:val="20"/>
        </w:rPr>
        <w:t>1</w:t>
      </w:r>
      <w:r>
        <w:rPr>
          <w:sz w:val="20"/>
          <w:szCs w:val="20"/>
        </w:rPr>
        <w:t xml:space="preserve"> ust. 2. </w:t>
      </w:r>
      <w:r w:rsidR="00344364">
        <w:rPr>
          <w:sz w:val="20"/>
          <w:szCs w:val="20"/>
        </w:rPr>
        <w:t xml:space="preserve">Za aktualizację Harmonogramu odpowiada Wykonawca. Zaktualizowany </w:t>
      </w:r>
      <w:r>
        <w:rPr>
          <w:sz w:val="20"/>
          <w:szCs w:val="20"/>
        </w:rPr>
        <w:t xml:space="preserve">harmonogramu </w:t>
      </w:r>
      <w:r w:rsidR="00344364">
        <w:rPr>
          <w:sz w:val="20"/>
          <w:szCs w:val="20"/>
        </w:rPr>
        <w:t>Wykonawca przedstawi Zamawiającemu na piśmie w ciągu 7 dni kalendarzowych od wezwania przez Zamawiającego. Zaktualizowany harmonogram wchodzi z dniem podpisani</w:t>
      </w:r>
      <w:r w:rsidR="00962F03">
        <w:rPr>
          <w:sz w:val="20"/>
          <w:szCs w:val="20"/>
        </w:rPr>
        <w:t>a</w:t>
      </w:r>
      <w:r w:rsidR="00344364">
        <w:rPr>
          <w:sz w:val="20"/>
          <w:szCs w:val="20"/>
        </w:rPr>
        <w:t xml:space="preserve"> przez osoby wskazane w § 1</w:t>
      </w:r>
      <w:r w:rsidR="0064148C">
        <w:rPr>
          <w:sz w:val="20"/>
          <w:szCs w:val="20"/>
        </w:rPr>
        <w:t>1</w:t>
      </w:r>
      <w:r w:rsidR="00344364">
        <w:rPr>
          <w:sz w:val="20"/>
          <w:szCs w:val="20"/>
        </w:rPr>
        <w:t xml:space="preserve"> ust. 1 oraz § 1</w:t>
      </w:r>
      <w:r w:rsidR="0064148C">
        <w:rPr>
          <w:sz w:val="20"/>
          <w:szCs w:val="20"/>
        </w:rPr>
        <w:t>1</w:t>
      </w:r>
      <w:r w:rsidR="00344364">
        <w:rPr>
          <w:sz w:val="20"/>
          <w:szCs w:val="20"/>
        </w:rPr>
        <w:t xml:space="preserve"> ust. 2 lub z dniem podpisania aneksu do Umowy.</w:t>
      </w:r>
    </w:p>
    <w:p w14:paraId="45737282" w14:textId="5E839299" w:rsidR="00962F03" w:rsidRPr="008A4F93" w:rsidRDefault="00962F03">
      <w:pPr>
        <w:pStyle w:val="Akapitzlist"/>
        <w:numPr>
          <w:ilvl w:val="0"/>
          <w:numId w:val="48"/>
        </w:numPr>
        <w:spacing w:after="0" w:line="276" w:lineRule="auto"/>
        <w:ind w:left="426"/>
        <w:jc w:val="both"/>
        <w:rPr>
          <w:sz w:val="20"/>
          <w:szCs w:val="20"/>
        </w:rPr>
      </w:pPr>
      <w:r>
        <w:rPr>
          <w:sz w:val="20"/>
          <w:szCs w:val="20"/>
        </w:rPr>
        <w:t>Przez aktualizację harmonogramu rozumie się dostosowanie terminów i okresów realizacji czynności/robót w Harmonogra</w:t>
      </w:r>
      <w:r w:rsidR="00226664">
        <w:rPr>
          <w:sz w:val="20"/>
          <w:szCs w:val="20"/>
        </w:rPr>
        <w:t>mie</w:t>
      </w:r>
      <w:r>
        <w:rPr>
          <w:sz w:val="20"/>
          <w:szCs w:val="20"/>
        </w:rPr>
        <w:t>, zgodnie z ich realizacją, bądź planową realizacją.</w:t>
      </w:r>
    </w:p>
    <w:p w14:paraId="137A41D1" w14:textId="7F5A4E53" w:rsidR="008A4F93" w:rsidRPr="00C924CA" w:rsidRDefault="008A4F93" w:rsidP="00C924CA">
      <w:pPr>
        <w:spacing w:after="0" w:line="276" w:lineRule="auto"/>
        <w:rPr>
          <w:b/>
          <w:sz w:val="20"/>
        </w:rPr>
      </w:pPr>
    </w:p>
    <w:p w14:paraId="6C246A99" w14:textId="42AC7FFA" w:rsidR="006F0D12" w:rsidRPr="008976B1" w:rsidRDefault="008976B1" w:rsidP="00366A9C">
      <w:pPr>
        <w:spacing w:after="0" w:line="276" w:lineRule="auto"/>
        <w:jc w:val="center"/>
        <w:rPr>
          <w:b/>
          <w:sz w:val="20"/>
          <w:szCs w:val="20"/>
        </w:rPr>
      </w:pPr>
      <w:r w:rsidRPr="008976B1">
        <w:rPr>
          <w:b/>
          <w:sz w:val="20"/>
          <w:szCs w:val="20"/>
        </w:rPr>
        <w:t xml:space="preserve">§ </w:t>
      </w:r>
      <w:r w:rsidR="00743ACC">
        <w:rPr>
          <w:b/>
          <w:sz w:val="20"/>
          <w:szCs w:val="20"/>
        </w:rPr>
        <w:t>4</w:t>
      </w:r>
    </w:p>
    <w:p w14:paraId="4C1A7328" w14:textId="77777777" w:rsidR="006F0D12" w:rsidRPr="008976B1" w:rsidRDefault="006F0D12" w:rsidP="00366A9C">
      <w:pPr>
        <w:spacing w:after="0" w:line="276" w:lineRule="auto"/>
        <w:jc w:val="center"/>
        <w:rPr>
          <w:b/>
          <w:sz w:val="20"/>
          <w:szCs w:val="20"/>
        </w:rPr>
      </w:pPr>
      <w:r w:rsidRPr="008976B1">
        <w:rPr>
          <w:b/>
          <w:sz w:val="20"/>
          <w:szCs w:val="20"/>
        </w:rPr>
        <w:lastRenderedPageBreak/>
        <w:t>Etap I</w:t>
      </w:r>
    </w:p>
    <w:p w14:paraId="2DC09DE0" w14:textId="77777777" w:rsidR="006F0D12" w:rsidRPr="008976B1" w:rsidRDefault="006F0D12" w:rsidP="00366A9C">
      <w:pPr>
        <w:spacing w:after="0" w:line="276" w:lineRule="auto"/>
        <w:jc w:val="center"/>
        <w:rPr>
          <w:b/>
          <w:sz w:val="20"/>
          <w:szCs w:val="20"/>
        </w:rPr>
      </w:pPr>
      <w:r w:rsidRPr="008976B1">
        <w:rPr>
          <w:b/>
          <w:sz w:val="20"/>
          <w:szCs w:val="20"/>
        </w:rPr>
        <w:t>Wykonanie i dostarczenie przez Wykonawcę Zamawiającemu Ostatecznie Zatwierdzonej Dokumentacji Projektowej</w:t>
      </w:r>
    </w:p>
    <w:p w14:paraId="517553C5" w14:textId="77777777" w:rsidR="006F0D12" w:rsidRDefault="006F0D12" w:rsidP="00366A9C">
      <w:pPr>
        <w:spacing w:after="0" w:line="276" w:lineRule="auto"/>
        <w:jc w:val="center"/>
        <w:rPr>
          <w:b/>
          <w:sz w:val="20"/>
          <w:szCs w:val="20"/>
        </w:rPr>
      </w:pPr>
      <w:r w:rsidRPr="008976B1">
        <w:rPr>
          <w:b/>
          <w:sz w:val="20"/>
          <w:szCs w:val="20"/>
        </w:rPr>
        <w:t>Przeniesienie na Zamawiającego autorskich praw majątkowych do Ostatecznie Zatwierdzonej Dokumentacji Projektowej</w:t>
      </w:r>
    </w:p>
    <w:p w14:paraId="1D1B8BA7" w14:textId="77777777" w:rsidR="005A10BA" w:rsidRPr="005A10BA" w:rsidRDefault="005A10BA" w:rsidP="00C924CA">
      <w:pPr>
        <w:spacing w:after="0" w:line="276" w:lineRule="auto"/>
        <w:jc w:val="both"/>
        <w:rPr>
          <w:sz w:val="20"/>
          <w:szCs w:val="20"/>
        </w:rPr>
      </w:pPr>
    </w:p>
    <w:p w14:paraId="7D06D956" w14:textId="35D266BD" w:rsidR="005D0720" w:rsidRDefault="006F0D12" w:rsidP="00C924CA">
      <w:pPr>
        <w:pStyle w:val="Akapitzlist"/>
        <w:numPr>
          <w:ilvl w:val="0"/>
          <w:numId w:val="2"/>
        </w:numPr>
        <w:spacing w:after="0" w:line="276" w:lineRule="auto"/>
        <w:ind w:left="357" w:hanging="357"/>
        <w:jc w:val="both"/>
        <w:rPr>
          <w:sz w:val="20"/>
          <w:szCs w:val="20"/>
        </w:rPr>
      </w:pPr>
      <w:r w:rsidRPr="008976B1">
        <w:rPr>
          <w:sz w:val="20"/>
          <w:szCs w:val="20"/>
        </w:rPr>
        <w:t xml:space="preserve">Wykonawca zobowiązuje się wykonać </w:t>
      </w:r>
      <w:r w:rsidRPr="008976B1">
        <w:rPr>
          <w:b/>
          <w:sz w:val="20"/>
          <w:szCs w:val="20"/>
        </w:rPr>
        <w:t>Etap I</w:t>
      </w:r>
      <w:r w:rsidRPr="008976B1">
        <w:rPr>
          <w:sz w:val="20"/>
          <w:szCs w:val="20"/>
        </w:rPr>
        <w:t xml:space="preserve"> </w:t>
      </w:r>
      <w:r w:rsidR="005D0720">
        <w:rPr>
          <w:sz w:val="20"/>
          <w:szCs w:val="20"/>
        </w:rPr>
        <w:t xml:space="preserve">oraz podpisać z Zamawiającym </w:t>
      </w:r>
      <w:r w:rsidR="005D0720" w:rsidRPr="00C924CA">
        <w:rPr>
          <w:b/>
          <w:sz w:val="20"/>
        </w:rPr>
        <w:t>Protokół Ostatecznego Odbioru Dokumentacji Projektowej</w:t>
      </w:r>
      <w:r w:rsidR="005D0720">
        <w:rPr>
          <w:sz w:val="20"/>
          <w:szCs w:val="20"/>
        </w:rPr>
        <w:t xml:space="preserve"> </w:t>
      </w:r>
      <w:r w:rsidRPr="008976B1">
        <w:rPr>
          <w:sz w:val="20"/>
          <w:szCs w:val="20"/>
        </w:rPr>
        <w:t xml:space="preserve">w terminie </w:t>
      </w:r>
      <w:r w:rsidR="005D0720">
        <w:rPr>
          <w:sz w:val="20"/>
          <w:szCs w:val="20"/>
        </w:rPr>
        <w:t xml:space="preserve">do </w:t>
      </w:r>
      <w:r w:rsidR="00537E8F">
        <w:rPr>
          <w:b/>
          <w:sz w:val="20"/>
          <w:szCs w:val="20"/>
        </w:rPr>
        <w:t>……………</w:t>
      </w:r>
      <w:r w:rsidR="00537E8F" w:rsidRPr="00E37F74">
        <w:rPr>
          <w:b/>
          <w:sz w:val="20"/>
          <w:szCs w:val="20"/>
        </w:rPr>
        <w:t xml:space="preserve"> </w:t>
      </w:r>
      <w:r w:rsidRPr="00E37F74">
        <w:rPr>
          <w:b/>
          <w:sz w:val="20"/>
          <w:szCs w:val="20"/>
        </w:rPr>
        <w:t>Dni</w:t>
      </w:r>
      <w:r w:rsidRPr="008976B1">
        <w:rPr>
          <w:sz w:val="20"/>
          <w:szCs w:val="20"/>
        </w:rPr>
        <w:t xml:space="preserve">, od </w:t>
      </w:r>
      <w:r w:rsidR="004C00F1">
        <w:rPr>
          <w:sz w:val="20"/>
          <w:szCs w:val="20"/>
        </w:rPr>
        <w:t>dnia</w:t>
      </w:r>
      <w:r w:rsidR="004C00F1" w:rsidRPr="008976B1">
        <w:rPr>
          <w:sz w:val="20"/>
          <w:szCs w:val="20"/>
        </w:rPr>
        <w:t xml:space="preserve"> </w:t>
      </w:r>
      <w:r w:rsidR="004C00F1">
        <w:rPr>
          <w:sz w:val="20"/>
          <w:szCs w:val="20"/>
        </w:rPr>
        <w:t>zawarcia</w:t>
      </w:r>
      <w:r w:rsidR="004C00F1" w:rsidRPr="008976B1">
        <w:rPr>
          <w:sz w:val="20"/>
          <w:szCs w:val="20"/>
        </w:rPr>
        <w:t xml:space="preserve"> </w:t>
      </w:r>
      <w:r w:rsidRPr="008976B1">
        <w:rPr>
          <w:sz w:val="20"/>
          <w:szCs w:val="20"/>
        </w:rPr>
        <w:t>Umowy</w:t>
      </w:r>
      <w:r w:rsidR="005D0720">
        <w:rPr>
          <w:sz w:val="20"/>
          <w:szCs w:val="20"/>
        </w:rPr>
        <w:t>.</w:t>
      </w:r>
      <w:r w:rsidR="005D0720" w:rsidRPr="008976B1">
        <w:rPr>
          <w:sz w:val="20"/>
          <w:szCs w:val="20"/>
        </w:rPr>
        <w:t xml:space="preserve"> </w:t>
      </w:r>
    </w:p>
    <w:p w14:paraId="13E02BFA" w14:textId="6C344EBC" w:rsidR="00016680" w:rsidRPr="008A4F93"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 xml:space="preserve">Wykonawca </w:t>
      </w:r>
      <w:r w:rsidR="00016680">
        <w:rPr>
          <w:sz w:val="20"/>
          <w:szCs w:val="20"/>
        </w:rPr>
        <w:t>każdorazowo</w:t>
      </w:r>
      <w:r w:rsidR="00616547">
        <w:rPr>
          <w:sz w:val="20"/>
          <w:szCs w:val="20"/>
        </w:rPr>
        <w:t xml:space="preserve">,  dla </w:t>
      </w:r>
      <w:r w:rsidR="00925168">
        <w:rPr>
          <w:sz w:val="20"/>
          <w:szCs w:val="20"/>
        </w:rPr>
        <w:t xml:space="preserve">Etapu I przekaże </w:t>
      </w:r>
      <w:r w:rsidR="00616547">
        <w:rPr>
          <w:sz w:val="20"/>
          <w:szCs w:val="20"/>
        </w:rPr>
        <w:t xml:space="preserve"> </w:t>
      </w:r>
      <w:r w:rsidR="001832C9">
        <w:rPr>
          <w:sz w:val="20"/>
          <w:szCs w:val="20"/>
        </w:rPr>
        <w:t>do weryfikacji Zamawiającemu</w:t>
      </w:r>
      <w:r w:rsidR="00925168">
        <w:rPr>
          <w:sz w:val="20"/>
          <w:szCs w:val="20"/>
        </w:rPr>
        <w:t xml:space="preserve"> </w:t>
      </w:r>
      <w:r w:rsidR="00616547">
        <w:rPr>
          <w:sz w:val="20"/>
          <w:szCs w:val="20"/>
        </w:rPr>
        <w:t>DP</w:t>
      </w:r>
      <w:r w:rsidR="00E53C0D">
        <w:rPr>
          <w:sz w:val="20"/>
          <w:szCs w:val="20"/>
        </w:rPr>
        <w:t xml:space="preserve"> </w:t>
      </w:r>
      <w:r w:rsidRPr="008A4F93">
        <w:rPr>
          <w:sz w:val="20"/>
          <w:szCs w:val="20"/>
        </w:rPr>
        <w:t>w</w:t>
      </w:r>
      <w:r w:rsidR="00616547">
        <w:rPr>
          <w:sz w:val="20"/>
          <w:szCs w:val="20"/>
        </w:rPr>
        <w:t> </w:t>
      </w:r>
      <w:r w:rsidR="00016680">
        <w:rPr>
          <w:sz w:val="20"/>
          <w:szCs w:val="20"/>
        </w:rPr>
        <w:t xml:space="preserve">języku polskim, w </w:t>
      </w:r>
      <w:r w:rsidRPr="008A4F93">
        <w:rPr>
          <w:sz w:val="20"/>
          <w:szCs w:val="20"/>
        </w:rPr>
        <w:t>formie elektronicznej na płycie DVD</w:t>
      </w:r>
      <w:r w:rsidR="00C52FB8" w:rsidRPr="008A4F93">
        <w:rPr>
          <w:sz w:val="20"/>
          <w:szCs w:val="20"/>
        </w:rPr>
        <w:t xml:space="preserve"> i pendrive</w:t>
      </w:r>
      <w:r w:rsidRPr="008A4F93">
        <w:rPr>
          <w:sz w:val="20"/>
          <w:szCs w:val="20"/>
        </w:rPr>
        <w:t xml:space="preserve"> </w:t>
      </w:r>
      <w:r w:rsidR="004C00F1" w:rsidRPr="008A4F93">
        <w:rPr>
          <w:sz w:val="20"/>
          <w:szCs w:val="20"/>
        </w:rPr>
        <w:t xml:space="preserve">[w </w:t>
      </w:r>
      <w:r w:rsidRPr="008A4F93">
        <w:rPr>
          <w:sz w:val="20"/>
          <w:szCs w:val="20"/>
        </w:rPr>
        <w:t xml:space="preserve">1 </w:t>
      </w:r>
      <w:r w:rsidR="004C00F1" w:rsidRPr="008A4F93">
        <w:rPr>
          <w:sz w:val="20"/>
          <w:szCs w:val="20"/>
        </w:rPr>
        <w:t xml:space="preserve">(słownie: jednym) </w:t>
      </w:r>
      <w:r w:rsidRPr="008A4F93">
        <w:rPr>
          <w:sz w:val="20"/>
          <w:szCs w:val="20"/>
        </w:rPr>
        <w:t>egz</w:t>
      </w:r>
      <w:r w:rsidR="004C00F1" w:rsidRPr="008A4F93">
        <w:rPr>
          <w:sz w:val="20"/>
          <w:szCs w:val="20"/>
        </w:rPr>
        <w:t>emplarzu]</w:t>
      </w:r>
      <w:r w:rsidRPr="008A4F93">
        <w:rPr>
          <w:sz w:val="20"/>
          <w:szCs w:val="20"/>
        </w:rPr>
        <w:t xml:space="preserve"> oraz w formie papierowej </w:t>
      </w:r>
      <w:r w:rsidR="004C00F1" w:rsidRPr="008A4F93">
        <w:rPr>
          <w:sz w:val="20"/>
          <w:szCs w:val="20"/>
        </w:rPr>
        <w:t xml:space="preserve">[w </w:t>
      </w:r>
      <w:r w:rsidRPr="008A4F93">
        <w:rPr>
          <w:sz w:val="20"/>
          <w:szCs w:val="20"/>
        </w:rPr>
        <w:t xml:space="preserve">3 </w:t>
      </w:r>
      <w:r w:rsidR="004C00F1" w:rsidRPr="008A4F93">
        <w:rPr>
          <w:sz w:val="20"/>
          <w:szCs w:val="20"/>
        </w:rPr>
        <w:t xml:space="preserve">(słownie: trzech) </w:t>
      </w:r>
      <w:r w:rsidRPr="008A4F93">
        <w:rPr>
          <w:sz w:val="20"/>
          <w:szCs w:val="20"/>
        </w:rPr>
        <w:t>egz</w:t>
      </w:r>
      <w:r w:rsidR="004C00F1" w:rsidRPr="008A4F93">
        <w:rPr>
          <w:sz w:val="20"/>
          <w:szCs w:val="20"/>
        </w:rPr>
        <w:t>emplarzach],</w:t>
      </w:r>
      <w:r w:rsidRPr="008A4F93">
        <w:rPr>
          <w:sz w:val="20"/>
          <w:szCs w:val="20"/>
        </w:rPr>
        <w:t xml:space="preserve"> w języku polskim</w:t>
      </w:r>
      <w:r w:rsidR="00CF5359">
        <w:rPr>
          <w:sz w:val="20"/>
          <w:szCs w:val="20"/>
        </w:rPr>
        <w:t xml:space="preserve"> oraz uzyska potwierdzenie jej dostarczenia wraz z datą złożenia u Zamawiającego</w:t>
      </w:r>
      <w:r w:rsidR="008B2CD0">
        <w:rPr>
          <w:sz w:val="20"/>
          <w:szCs w:val="20"/>
        </w:rPr>
        <w:t xml:space="preserve"> na adres wskazany w §11 ust. 6</w:t>
      </w:r>
      <w:r w:rsidRPr="008A4F93">
        <w:rPr>
          <w:sz w:val="20"/>
          <w:szCs w:val="20"/>
        </w:rPr>
        <w:t>.</w:t>
      </w:r>
      <w:r w:rsidR="00925168">
        <w:rPr>
          <w:sz w:val="20"/>
          <w:szCs w:val="20"/>
        </w:rPr>
        <w:t xml:space="preserve"> Dopuszcza się (w porozumieniu z Zamawiającym) przekazanie dokumentacji do weryfikacji w formie elektronicznej. </w:t>
      </w:r>
    </w:p>
    <w:p w14:paraId="1537CE8E" w14:textId="66017E58" w:rsidR="006F0D12"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 xml:space="preserve">Zamawiający </w:t>
      </w:r>
      <w:r w:rsidR="00016680">
        <w:rPr>
          <w:sz w:val="20"/>
          <w:szCs w:val="20"/>
        </w:rPr>
        <w:t>każdorazowo może</w:t>
      </w:r>
      <w:r w:rsidRPr="008A4F93">
        <w:rPr>
          <w:sz w:val="20"/>
          <w:szCs w:val="20"/>
        </w:rPr>
        <w:t xml:space="preserve"> wnieść uwagi do dostarczonej </w:t>
      </w:r>
      <w:r w:rsidR="00616547">
        <w:rPr>
          <w:sz w:val="20"/>
          <w:szCs w:val="20"/>
        </w:rPr>
        <w:t>DP</w:t>
      </w:r>
      <w:r w:rsidRPr="008A4F93">
        <w:rPr>
          <w:sz w:val="20"/>
          <w:szCs w:val="20"/>
        </w:rPr>
        <w:t>. Zgłoszenie Wykonawcy uwag przez Zamawiającego powinno nastąpić na adres mailowy Wykonawcy</w:t>
      </w:r>
      <w:r w:rsidR="001925CC" w:rsidRPr="008A4F93">
        <w:rPr>
          <w:sz w:val="20"/>
          <w:szCs w:val="20"/>
        </w:rPr>
        <w:t xml:space="preserve"> wskazany w § </w:t>
      </w:r>
      <w:r w:rsidR="008B2CD0" w:rsidRPr="008A4F93">
        <w:rPr>
          <w:sz w:val="20"/>
          <w:szCs w:val="20"/>
        </w:rPr>
        <w:t>1</w:t>
      </w:r>
      <w:r w:rsidR="008B2CD0">
        <w:rPr>
          <w:sz w:val="20"/>
          <w:szCs w:val="20"/>
        </w:rPr>
        <w:t>1</w:t>
      </w:r>
      <w:r w:rsidR="008B2CD0" w:rsidRPr="008A4F93">
        <w:rPr>
          <w:sz w:val="20"/>
          <w:szCs w:val="20"/>
        </w:rPr>
        <w:t xml:space="preserve"> </w:t>
      </w:r>
      <w:r w:rsidR="001925CC" w:rsidRPr="008A4F93">
        <w:rPr>
          <w:sz w:val="20"/>
          <w:szCs w:val="20"/>
        </w:rPr>
        <w:t>ust. 2 pkt 1 Umowy.</w:t>
      </w:r>
    </w:p>
    <w:p w14:paraId="01DEE0A0" w14:textId="5AA49C19" w:rsidR="006F0D12" w:rsidRPr="008A4F93"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 xml:space="preserve">Dowodem </w:t>
      </w:r>
      <w:r w:rsidR="00CF5359">
        <w:rPr>
          <w:sz w:val="20"/>
          <w:szCs w:val="20"/>
        </w:rPr>
        <w:t>uzgodnienia</w:t>
      </w:r>
      <w:r w:rsidRPr="008A4F93">
        <w:rPr>
          <w:sz w:val="20"/>
          <w:szCs w:val="20"/>
        </w:rPr>
        <w:t xml:space="preserve"> </w:t>
      </w:r>
      <w:r w:rsidR="003B6B4D">
        <w:rPr>
          <w:sz w:val="20"/>
          <w:szCs w:val="20"/>
        </w:rPr>
        <w:t xml:space="preserve">i dostarczenia </w:t>
      </w:r>
      <w:r w:rsidRPr="008A4F93">
        <w:rPr>
          <w:sz w:val="20"/>
          <w:szCs w:val="20"/>
        </w:rPr>
        <w:t xml:space="preserve">Dokumentacji Projektowej </w:t>
      </w:r>
      <w:r w:rsidR="00CF5359">
        <w:rPr>
          <w:sz w:val="20"/>
          <w:szCs w:val="20"/>
        </w:rPr>
        <w:t xml:space="preserve">przez Strony </w:t>
      </w:r>
      <w:r w:rsidRPr="008A4F93">
        <w:rPr>
          <w:sz w:val="20"/>
          <w:szCs w:val="20"/>
        </w:rPr>
        <w:t xml:space="preserve">jest </w:t>
      </w:r>
      <w:r w:rsidRPr="008A4F93">
        <w:rPr>
          <w:b/>
          <w:sz w:val="20"/>
          <w:szCs w:val="20"/>
        </w:rPr>
        <w:t xml:space="preserve">Protokół Odbioru </w:t>
      </w:r>
      <w:r w:rsidR="0045513A">
        <w:rPr>
          <w:b/>
          <w:sz w:val="20"/>
          <w:szCs w:val="20"/>
        </w:rPr>
        <w:t xml:space="preserve">Uzgodnionej </w:t>
      </w:r>
      <w:r w:rsidRPr="008A4F93">
        <w:rPr>
          <w:b/>
          <w:sz w:val="20"/>
          <w:szCs w:val="20"/>
        </w:rPr>
        <w:t>Dokumentacji Projektowej</w:t>
      </w:r>
      <w:r w:rsidRPr="008A4F93">
        <w:rPr>
          <w:sz w:val="20"/>
          <w:szCs w:val="20"/>
        </w:rPr>
        <w:t xml:space="preserve"> </w:t>
      </w:r>
      <w:r w:rsidR="00616547">
        <w:rPr>
          <w:sz w:val="20"/>
          <w:szCs w:val="20"/>
        </w:rPr>
        <w:t xml:space="preserve">w ramach Etapu I, </w:t>
      </w:r>
      <w:r w:rsidRPr="008A4F93">
        <w:rPr>
          <w:sz w:val="20"/>
          <w:szCs w:val="20"/>
        </w:rPr>
        <w:t xml:space="preserve">podpisany bez zastrzeżeń przez </w:t>
      </w:r>
      <w:r w:rsidR="00CC033D">
        <w:rPr>
          <w:sz w:val="20"/>
          <w:szCs w:val="20"/>
        </w:rPr>
        <w:t>Przedstawicieli Stron</w:t>
      </w:r>
      <w:r w:rsidR="003B6B4D">
        <w:rPr>
          <w:sz w:val="20"/>
          <w:szCs w:val="20"/>
        </w:rPr>
        <w:t xml:space="preserve">, wskazanych §11 ust. 1 pkt. 1-3) oraz §11 ust. </w:t>
      </w:r>
      <w:r w:rsidR="0024554E">
        <w:rPr>
          <w:sz w:val="20"/>
          <w:szCs w:val="20"/>
        </w:rPr>
        <w:t xml:space="preserve">2 </w:t>
      </w:r>
      <w:r w:rsidR="003B6B4D">
        <w:rPr>
          <w:sz w:val="20"/>
          <w:szCs w:val="20"/>
        </w:rPr>
        <w:t>oraz osób wskazanych przez o</w:t>
      </w:r>
      <w:r w:rsidR="003B6B4D" w:rsidRPr="002760EC">
        <w:rPr>
          <w:sz w:val="20"/>
          <w:szCs w:val="20"/>
        </w:rPr>
        <w:t>sob</w:t>
      </w:r>
      <w:r w:rsidR="003B6B4D">
        <w:rPr>
          <w:sz w:val="20"/>
          <w:szCs w:val="20"/>
        </w:rPr>
        <w:t>y</w:t>
      </w:r>
      <w:r w:rsidR="003B6B4D" w:rsidRPr="002760EC">
        <w:rPr>
          <w:sz w:val="20"/>
          <w:szCs w:val="20"/>
        </w:rPr>
        <w:t xml:space="preserve"> odpowiedzialn</w:t>
      </w:r>
      <w:r w:rsidR="003B6B4D">
        <w:rPr>
          <w:sz w:val="20"/>
          <w:szCs w:val="20"/>
        </w:rPr>
        <w:t>e</w:t>
      </w:r>
      <w:r w:rsidR="003B6B4D" w:rsidRPr="002760EC">
        <w:rPr>
          <w:sz w:val="20"/>
          <w:szCs w:val="20"/>
        </w:rPr>
        <w:t xml:space="preserve"> ze strony </w:t>
      </w:r>
      <w:r w:rsidR="003B6B4D">
        <w:rPr>
          <w:sz w:val="20"/>
          <w:szCs w:val="20"/>
        </w:rPr>
        <w:t xml:space="preserve">Zamawiającego lub </w:t>
      </w:r>
      <w:r w:rsidR="003B6B4D" w:rsidRPr="002760EC">
        <w:rPr>
          <w:sz w:val="20"/>
          <w:szCs w:val="20"/>
        </w:rPr>
        <w:t>Wykonawcy za prowadzenie Umowy</w:t>
      </w:r>
      <w:r w:rsidR="003B6B4D">
        <w:rPr>
          <w:sz w:val="20"/>
          <w:szCs w:val="20"/>
        </w:rPr>
        <w:t>.</w:t>
      </w:r>
    </w:p>
    <w:p w14:paraId="65933ACA" w14:textId="6ADB2028" w:rsidR="000F73C7" w:rsidRPr="008976B1" w:rsidRDefault="006F0D12" w:rsidP="00C924CA">
      <w:pPr>
        <w:pStyle w:val="Akapitzlist"/>
        <w:numPr>
          <w:ilvl w:val="0"/>
          <w:numId w:val="2"/>
        </w:numPr>
        <w:spacing w:after="0" w:line="276" w:lineRule="auto"/>
        <w:ind w:left="357" w:hanging="357"/>
        <w:jc w:val="both"/>
        <w:rPr>
          <w:sz w:val="20"/>
          <w:szCs w:val="20"/>
        </w:rPr>
      </w:pPr>
      <w:r w:rsidRPr="008976B1">
        <w:rPr>
          <w:sz w:val="20"/>
          <w:szCs w:val="20"/>
        </w:rPr>
        <w:t xml:space="preserve">Wykonawca </w:t>
      </w:r>
      <w:r w:rsidR="0045513A">
        <w:rPr>
          <w:sz w:val="20"/>
          <w:szCs w:val="20"/>
        </w:rPr>
        <w:t>dokona</w:t>
      </w:r>
      <w:r w:rsidRPr="008976B1">
        <w:rPr>
          <w:sz w:val="20"/>
          <w:szCs w:val="20"/>
        </w:rPr>
        <w:t xml:space="preserve"> </w:t>
      </w:r>
      <w:r w:rsidR="0045513A">
        <w:rPr>
          <w:sz w:val="20"/>
          <w:szCs w:val="20"/>
        </w:rPr>
        <w:t>Z</w:t>
      </w:r>
      <w:r w:rsidR="0045513A" w:rsidRPr="008976B1">
        <w:rPr>
          <w:sz w:val="20"/>
          <w:szCs w:val="20"/>
        </w:rPr>
        <w:t xml:space="preserve">głoszenia właściwemu organowi, </w:t>
      </w:r>
      <w:r w:rsidR="0045513A">
        <w:rPr>
          <w:sz w:val="20"/>
          <w:szCs w:val="20"/>
        </w:rPr>
        <w:t>na podstawie</w:t>
      </w:r>
      <w:r w:rsidRPr="008976B1">
        <w:rPr>
          <w:sz w:val="20"/>
          <w:szCs w:val="20"/>
        </w:rPr>
        <w:t xml:space="preserve"> Uzgodnionej Dokumentacji Projektowej</w:t>
      </w:r>
      <w:r w:rsidR="0045513A">
        <w:rPr>
          <w:sz w:val="20"/>
          <w:szCs w:val="20"/>
        </w:rPr>
        <w:t>,</w:t>
      </w:r>
      <w:r w:rsidRPr="008976B1">
        <w:rPr>
          <w:sz w:val="20"/>
          <w:szCs w:val="20"/>
        </w:rPr>
        <w:t xml:space="preserve"> zgodnie z wymogami prawa powszechnie obowiązującego, w tym Prawa Budowlanego</w:t>
      </w:r>
      <w:r w:rsidR="0045513A">
        <w:rPr>
          <w:sz w:val="20"/>
          <w:szCs w:val="20"/>
        </w:rPr>
        <w:t xml:space="preserve"> oraz dostarczy Zamawiającemu Zaświadczenie</w:t>
      </w:r>
      <w:r w:rsidR="00925168">
        <w:rPr>
          <w:sz w:val="20"/>
          <w:szCs w:val="20"/>
        </w:rPr>
        <w:t xml:space="preserve"> (jeśli takie zgłoszenie będzie wymagane przepisami prawa)</w:t>
      </w:r>
      <w:r w:rsidR="0045513A">
        <w:rPr>
          <w:sz w:val="20"/>
          <w:szCs w:val="20"/>
        </w:rPr>
        <w:t>.</w:t>
      </w:r>
    </w:p>
    <w:p w14:paraId="5955A6D3" w14:textId="372E5514" w:rsidR="000F73C7" w:rsidRPr="008A4F93"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W przypadku</w:t>
      </w:r>
      <w:r w:rsidR="00093609" w:rsidRPr="008A4F93">
        <w:rPr>
          <w:sz w:val="20"/>
          <w:szCs w:val="20"/>
        </w:rPr>
        <w:t xml:space="preserve"> </w:t>
      </w:r>
      <w:r w:rsidRPr="008A4F93">
        <w:rPr>
          <w:sz w:val="20"/>
          <w:szCs w:val="20"/>
        </w:rPr>
        <w:t xml:space="preserve">braku wniesienia przez właściwy organ sprzeciwu lub uwag do </w:t>
      </w:r>
      <w:r w:rsidR="00CF4937" w:rsidRPr="008A4F93">
        <w:rPr>
          <w:sz w:val="20"/>
          <w:szCs w:val="20"/>
        </w:rPr>
        <w:t xml:space="preserve">Uzgodnionej </w:t>
      </w:r>
      <w:r w:rsidR="00093609" w:rsidRPr="008A4F93">
        <w:rPr>
          <w:sz w:val="20"/>
          <w:szCs w:val="20"/>
        </w:rPr>
        <w:t xml:space="preserve">Dokumentacji Projektowej </w:t>
      </w:r>
      <w:r w:rsidRPr="008A4F93">
        <w:rPr>
          <w:sz w:val="20"/>
          <w:szCs w:val="20"/>
        </w:rPr>
        <w:t>oraz dostarczenia przez Wykonawcę Zaświadczenia (jeżeli Projektant zakwalifikuje Roboty</w:t>
      </w:r>
      <w:r w:rsidR="00DE561C" w:rsidRPr="008A4F93">
        <w:rPr>
          <w:sz w:val="20"/>
          <w:szCs w:val="20"/>
        </w:rPr>
        <w:t xml:space="preserve"> </w:t>
      </w:r>
      <w:r w:rsidRPr="008A4F93">
        <w:rPr>
          <w:sz w:val="20"/>
          <w:szCs w:val="20"/>
        </w:rPr>
        <w:t>do Zgłoszenia</w:t>
      </w:r>
      <w:r w:rsidR="005D5319">
        <w:rPr>
          <w:sz w:val="20"/>
          <w:szCs w:val="20"/>
        </w:rPr>
        <w:t xml:space="preserve">, a organ nie zakwestionuje tej kwalifikacji </w:t>
      </w:r>
      <w:r w:rsidRPr="008A4F93">
        <w:rPr>
          <w:sz w:val="20"/>
          <w:szCs w:val="20"/>
        </w:rPr>
        <w:t>), lub innego aktu prawa administracyjnego, na mocy którego odpowiedni organ administracji udziela zgody na rozpoczęcie Robót,</w:t>
      </w:r>
      <w:r w:rsidR="005914F7" w:rsidRPr="008A4F93">
        <w:rPr>
          <w:sz w:val="20"/>
          <w:szCs w:val="20"/>
        </w:rPr>
        <w:t xml:space="preserve"> </w:t>
      </w:r>
      <w:r w:rsidRPr="008A4F93">
        <w:rPr>
          <w:sz w:val="20"/>
          <w:szCs w:val="20"/>
        </w:rPr>
        <w:t>zgłoszoną przez Wykonawcę Uzgodnioną Dokumentację Projektową</w:t>
      </w:r>
      <w:r w:rsidR="00616547">
        <w:rPr>
          <w:sz w:val="20"/>
          <w:szCs w:val="20"/>
        </w:rPr>
        <w:t xml:space="preserve"> </w:t>
      </w:r>
      <w:r w:rsidRPr="008A4F93">
        <w:rPr>
          <w:sz w:val="20"/>
          <w:szCs w:val="20"/>
        </w:rPr>
        <w:t xml:space="preserve">uznaje się za </w:t>
      </w:r>
      <w:r w:rsidRPr="008A4F93">
        <w:rPr>
          <w:b/>
          <w:sz w:val="20"/>
          <w:szCs w:val="20"/>
        </w:rPr>
        <w:t>Ostatecznie Zatwierdzoną Dokumentację Projektową</w:t>
      </w:r>
      <w:r w:rsidRPr="008A4F93">
        <w:rPr>
          <w:sz w:val="20"/>
          <w:szCs w:val="20"/>
        </w:rPr>
        <w:t>.</w:t>
      </w:r>
    </w:p>
    <w:p w14:paraId="6495176F" w14:textId="2554265B" w:rsidR="00226664" w:rsidRPr="008A4F93"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 xml:space="preserve">Wykonawca zobowiązuje się dostarczyć Zamawiającemu Ostatecznie Zatwierdzoną Dokumentację Projektową </w:t>
      </w:r>
      <w:r w:rsidR="005914F7" w:rsidRPr="008A4F93">
        <w:rPr>
          <w:sz w:val="20"/>
          <w:szCs w:val="20"/>
        </w:rPr>
        <w:t>na adres</w:t>
      </w:r>
      <w:r w:rsidR="00DE7230" w:rsidRPr="008A4F93">
        <w:rPr>
          <w:sz w:val="20"/>
          <w:szCs w:val="20"/>
        </w:rPr>
        <w:t xml:space="preserve"> wskazany w § </w:t>
      </w:r>
      <w:r w:rsidR="008B2CD0">
        <w:rPr>
          <w:sz w:val="20"/>
          <w:szCs w:val="20"/>
        </w:rPr>
        <w:t>11</w:t>
      </w:r>
      <w:r w:rsidR="000F73C7" w:rsidRPr="008A4F93">
        <w:rPr>
          <w:sz w:val="20"/>
          <w:szCs w:val="20"/>
        </w:rPr>
        <w:t xml:space="preserve"> </w:t>
      </w:r>
      <w:r w:rsidR="00DE7230" w:rsidRPr="008A4F93">
        <w:rPr>
          <w:sz w:val="20"/>
          <w:szCs w:val="20"/>
        </w:rPr>
        <w:t xml:space="preserve">ust. </w:t>
      </w:r>
      <w:r w:rsidR="008B2CD0">
        <w:rPr>
          <w:sz w:val="20"/>
          <w:szCs w:val="20"/>
        </w:rPr>
        <w:t>6</w:t>
      </w:r>
      <w:r w:rsidR="008B2CD0" w:rsidRPr="008A4F93">
        <w:rPr>
          <w:sz w:val="20"/>
          <w:szCs w:val="20"/>
        </w:rPr>
        <w:t xml:space="preserve"> </w:t>
      </w:r>
      <w:r w:rsidR="00DE7230" w:rsidRPr="008A4F93">
        <w:rPr>
          <w:sz w:val="20"/>
          <w:szCs w:val="20"/>
        </w:rPr>
        <w:t>Umowy</w:t>
      </w:r>
      <w:r w:rsidR="005914F7" w:rsidRPr="008A4F93">
        <w:rPr>
          <w:sz w:val="20"/>
          <w:szCs w:val="20"/>
        </w:rPr>
        <w:t xml:space="preserve">, </w:t>
      </w:r>
      <w:r w:rsidRPr="008A4F93">
        <w:rPr>
          <w:sz w:val="20"/>
          <w:szCs w:val="20"/>
        </w:rPr>
        <w:t xml:space="preserve">w ilości: </w:t>
      </w:r>
      <w:r w:rsidR="00D20ACD" w:rsidRPr="008A4F93">
        <w:rPr>
          <w:sz w:val="20"/>
          <w:szCs w:val="20"/>
        </w:rPr>
        <w:t>w formie elektronicznej na płycie DVD</w:t>
      </w:r>
      <w:r w:rsidR="000D2D05" w:rsidRPr="008A4F93">
        <w:rPr>
          <w:sz w:val="20"/>
          <w:szCs w:val="20"/>
        </w:rPr>
        <w:t xml:space="preserve"> i pendrive</w:t>
      </w:r>
      <w:r w:rsidR="00D20ACD" w:rsidRPr="008A4F93">
        <w:rPr>
          <w:sz w:val="20"/>
          <w:szCs w:val="20"/>
        </w:rPr>
        <w:t xml:space="preserve"> </w:t>
      </w:r>
      <w:r w:rsidR="00454291" w:rsidRPr="008A4F93">
        <w:rPr>
          <w:sz w:val="20"/>
          <w:szCs w:val="20"/>
        </w:rPr>
        <w:t>[w </w:t>
      </w:r>
      <w:r w:rsidR="000D2D05" w:rsidRPr="008A4F93">
        <w:rPr>
          <w:sz w:val="20"/>
          <w:szCs w:val="20"/>
        </w:rPr>
        <w:t>2</w:t>
      </w:r>
      <w:r w:rsidR="00D20ACD" w:rsidRPr="008A4F93">
        <w:rPr>
          <w:sz w:val="20"/>
          <w:szCs w:val="20"/>
        </w:rPr>
        <w:t xml:space="preserve"> (słownie: </w:t>
      </w:r>
      <w:r w:rsidR="000D2D05" w:rsidRPr="008A4F93">
        <w:rPr>
          <w:sz w:val="20"/>
          <w:szCs w:val="20"/>
        </w:rPr>
        <w:t>dwóch</w:t>
      </w:r>
      <w:r w:rsidR="00D20ACD" w:rsidRPr="008A4F93">
        <w:rPr>
          <w:sz w:val="20"/>
          <w:szCs w:val="20"/>
        </w:rPr>
        <w:t>) egzemplarz</w:t>
      </w:r>
      <w:r w:rsidR="000D2D05" w:rsidRPr="008A4F93">
        <w:rPr>
          <w:sz w:val="20"/>
          <w:szCs w:val="20"/>
        </w:rPr>
        <w:t>ach</w:t>
      </w:r>
      <w:r w:rsidR="00D20ACD" w:rsidRPr="008A4F93">
        <w:rPr>
          <w:sz w:val="20"/>
          <w:szCs w:val="20"/>
        </w:rPr>
        <w:t xml:space="preserve">] oraz </w:t>
      </w:r>
      <w:r w:rsidRPr="008A4F93">
        <w:rPr>
          <w:sz w:val="20"/>
          <w:szCs w:val="20"/>
        </w:rPr>
        <w:t xml:space="preserve">w </w:t>
      </w:r>
      <w:r w:rsidR="00D20ACD" w:rsidRPr="008A4F93">
        <w:rPr>
          <w:sz w:val="20"/>
          <w:szCs w:val="20"/>
        </w:rPr>
        <w:t>formie</w:t>
      </w:r>
      <w:r w:rsidRPr="008A4F93">
        <w:rPr>
          <w:sz w:val="20"/>
          <w:szCs w:val="20"/>
        </w:rPr>
        <w:t xml:space="preserve"> papierowej </w:t>
      </w:r>
      <w:r w:rsidR="005914F7" w:rsidRPr="008A4F93">
        <w:rPr>
          <w:sz w:val="20"/>
          <w:szCs w:val="20"/>
        </w:rPr>
        <w:t xml:space="preserve">[w </w:t>
      </w:r>
      <w:r w:rsidRPr="008A4F93">
        <w:rPr>
          <w:sz w:val="20"/>
          <w:szCs w:val="20"/>
        </w:rPr>
        <w:t xml:space="preserve">4 </w:t>
      </w:r>
      <w:r w:rsidR="005914F7" w:rsidRPr="008A4F93">
        <w:rPr>
          <w:sz w:val="20"/>
          <w:szCs w:val="20"/>
        </w:rPr>
        <w:t xml:space="preserve">(słownie: czterech) </w:t>
      </w:r>
      <w:r w:rsidRPr="008A4F93">
        <w:rPr>
          <w:sz w:val="20"/>
          <w:szCs w:val="20"/>
        </w:rPr>
        <w:t>egz</w:t>
      </w:r>
      <w:r w:rsidR="005914F7" w:rsidRPr="008A4F93">
        <w:rPr>
          <w:sz w:val="20"/>
          <w:szCs w:val="20"/>
        </w:rPr>
        <w:t>emplarzach</w:t>
      </w:r>
      <w:r w:rsidR="002A25FB" w:rsidRPr="008A4F93">
        <w:rPr>
          <w:sz w:val="20"/>
          <w:szCs w:val="20"/>
        </w:rPr>
        <w:t>], w języku polskim</w:t>
      </w:r>
      <w:r w:rsidRPr="008A4F93">
        <w:rPr>
          <w:sz w:val="20"/>
          <w:szCs w:val="20"/>
        </w:rPr>
        <w:t>.</w:t>
      </w:r>
    </w:p>
    <w:p w14:paraId="169674C8" w14:textId="32BF3BCB" w:rsidR="00226664" w:rsidRPr="008A4F93"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 xml:space="preserve">Dowodem wykonania Etapu I, </w:t>
      </w:r>
      <w:proofErr w:type="spellStart"/>
      <w:r w:rsidRPr="008A4F93">
        <w:rPr>
          <w:sz w:val="20"/>
          <w:szCs w:val="20"/>
        </w:rPr>
        <w:t>t.j</w:t>
      </w:r>
      <w:proofErr w:type="spellEnd"/>
      <w:r w:rsidRPr="008A4F93">
        <w:rPr>
          <w:sz w:val="20"/>
          <w:szCs w:val="20"/>
        </w:rPr>
        <w:t>. dostarczenia Zamawiającemu Ostatecznie Zatwierdzonej Dokumentacji Projektowej</w:t>
      </w:r>
      <w:r w:rsidR="008B2CD0">
        <w:rPr>
          <w:sz w:val="20"/>
          <w:szCs w:val="20"/>
        </w:rPr>
        <w:t xml:space="preserve">, </w:t>
      </w:r>
      <w:r w:rsidRPr="008A4F93">
        <w:rPr>
          <w:sz w:val="20"/>
          <w:szCs w:val="20"/>
        </w:rPr>
        <w:t xml:space="preserve">jest podpisanie przez obie Strony bez zastrzeżeń </w:t>
      </w:r>
      <w:r w:rsidRPr="00C924CA">
        <w:rPr>
          <w:b/>
          <w:sz w:val="20"/>
        </w:rPr>
        <w:t>Protokołu Ostatecznego Odbioru Dokumentacji Projektowej</w:t>
      </w:r>
      <w:r w:rsidRPr="008A4F93">
        <w:rPr>
          <w:sz w:val="20"/>
          <w:szCs w:val="20"/>
        </w:rPr>
        <w:t>.</w:t>
      </w:r>
    </w:p>
    <w:p w14:paraId="2E0B575B" w14:textId="15B65C48" w:rsidR="00226664" w:rsidRPr="008A4F93" w:rsidRDefault="006F0D12" w:rsidP="00C924CA">
      <w:pPr>
        <w:pStyle w:val="Akapitzlist"/>
        <w:numPr>
          <w:ilvl w:val="0"/>
          <w:numId w:val="2"/>
        </w:numPr>
        <w:spacing w:after="0" w:line="276" w:lineRule="auto"/>
        <w:ind w:left="357" w:hanging="357"/>
        <w:jc w:val="both"/>
        <w:rPr>
          <w:sz w:val="20"/>
          <w:szCs w:val="20"/>
        </w:rPr>
      </w:pPr>
      <w:r w:rsidRPr="008A4F93">
        <w:rPr>
          <w:sz w:val="20"/>
          <w:szCs w:val="20"/>
        </w:rPr>
        <w:t xml:space="preserve">Prawo własności do egzemplarzy/wszelkich materialnych nośników Ostatecznie Zatwierdzonej Dokumentacji Projektowej przechodzi w ramach </w:t>
      </w:r>
      <w:r w:rsidR="00AF0E15" w:rsidRPr="008A4F93">
        <w:rPr>
          <w:sz w:val="20"/>
          <w:szCs w:val="20"/>
        </w:rPr>
        <w:t>W</w:t>
      </w:r>
      <w:r w:rsidRPr="008A4F93">
        <w:rPr>
          <w:sz w:val="20"/>
          <w:szCs w:val="20"/>
        </w:rPr>
        <w:t>ynagrodzenia, z</w:t>
      </w:r>
      <w:r w:rsidR="00454291" w:rsidRPr="008A4F93">
        <w:rPr>
          <w:sz w:val="20"/>
          <w:szCs w:val="20"/>
        </w:rPr>
        <w:t> </w:t>
      </w:r>
      <w:r w:rsidRPr="008A4F93">
        <w:rPr>
          <w:sz w:val="20"/>
          <w:szCs w:val="20"/>
        </w:rPr>
        <w:t xml:space="preserve">Wykonawcy na Zamawiającego z chwilą podpisania </w:t>
      </w:r>
      <w:r w:rsidR="00CF68FF" w:rsidRPr="008A4F93">
        <w:rPr>
          <w:sz w:val="20"/>
          <w:szCs w:val="20"/>
        </w:rPr>
        <w:t xml:space="preserve">przez Strony </w:t>
      </w:r>
      <w:r w:rsidRPr="008A4F93">
        <w:rPr>
          <w:sz w:val="20"/>
          <w:szCs w:val="20"/>
        </w:rPr>
        <w:t xml:space="preserve">bez zastrzeżeń </w:t>
      </w:r>
      <w:r w:rsidRPr="00C924CA">
        <w:rPr>
          <w:b/>
          <w:sz w:val="20"/>
        </w:rPr>
        <w:t>Protokołu Ostatecznego Odbioru Dokumentacji Projektowej</w:t>
      </w:r>
      <w:r w:rsidRPr="008A4F93">
        <w:rPr>
          <w:sz w:val="20"/>
          <w:szCs w:val="20"/>
        </w:rPr>
        <w:t>.</w:t>
      </w:r>
    </w:p>
    <w:p w14:paraId="736B773E" w14:textId="7A9F743C" w:rsidR="006F0D12" w:rsidRPr="008A4F93" w:rsidRDefault="006F0D12" w:rsidP="008A4F93">
      <w:pPr>
        <w:pStyle w:val="Akapitzlist"/>
        <w:numPr>
          <w:ilvl w:val="0"/>
          <w:numId w:val="2"/>
        </w:numPr>
        <w:spacing w:after="0" w:line="276" w:lineRule="auto"/>
        <w:ind w:left="357" w:hanging="357"/>
        <w:jc w:val="both"/>
        <w:rPr>
          <w:sz w:val="20"/>
          <w:szCs w:val="20"/>
        </w:rPr>
      </w:pPr>
      <w:r w:rsidRPr="008A4F93">
        <w:rPr>
          <w:sz w:val="20"/>
          <w:szCs w:val="20"/>
        </w:rPr>
        <w:t xml:space="preserve">Podpisanie przez </w:t>
      </w:r>
      <w:r w:rsidR="00226664">
        <w:rPr>
          <w:sz w:val="20"/>
          <w:szCs w:val="20"/>
        </w:rPr>
        <w:t xml:space="preserve">Przedstawicieli </w:t>
      </w:r>
      <w:r w:rsidRPr="008A4F93">
        <w:rPr>
          <w:sz w:val="20"/>
          <w:szCs w:val="20"/>
        </w:rPr>
        <w:t xml:space="preserve">Stron </w:t>
      </w:r>
      <w:r w:rsidR="005279C4" w:rsidRPr="008A4F93">
        <w:rPr>
          <w:sz w:val="20"/>
          <w:szCs w:val="20"/>
        </w:rPr>
        <w:t xml:space="preserve">bez zastrzeżeń </w:t>
      </w:r>
      <w:r w:rsidRPr="00C924CA">
        <w:rPr>
          <w:b/>
          <w:sz w:val="20"/>
        </w:rPr>
        <w:t>Protokołu Ostatecznego Odbioru Dokumentacji Projektowej</w:t>
      </w:r>
      <w:r w:rsidR="00226664" w:rsidRPr="00C924CA">
        <w:rPr>
          <w:b/>
          <w:sz w:val="20"/>
        </w:rPr>
        <w:t>,</w:t>
      </w:r>
      <w:r w:rsidRPr="008A4F93">
        <w:rPr>
          <w:sz w:val="20"/>
          <w:szCs w:val="20"/>
        </w:rPr>
        <w:t xml:space="preserve"> nie zwalnia Wykonawcy z odpowiedzialności za należyte wykonanie Umowy, w tym z</w:t>
      </w:r>
      <w:r w:rsidR="00C068F5">
        <w:rPr>
          <w:sz w:val="20"/>
          <w:szCs w:val="20"/>
        </w:rPr>
        <w:t> </w:t>
      </w:r>
      <w:r w:rsidRPr="008A4F93">
        <w:rPr>
          <w:sz w:val="20"/>
          <w:szCs w:val="20"/>
        </w:rPr>
        <w:t>odpowiedzialności z tytułu gwarancji lub rękojmi.</w:t>
      </w:r>
    </w:p>
    <w:p w14:paraId="13ED332C" w14:textId="52B6FF51" w:rsidR="005163D6" w:rsidRDefault="005163D6" w:rsidP="001E6E4A">
      <w:pPr>
        <w:spacing w:after="0" w:line="276" w:lineRule="auto"/>
        <w:ind w:left="357"/>
        <w:jc w:val="both"/>
        <w:rPr>
          <w:sz w:val="20"/>
          <w:szCs w:val="20"/>
        </w:rPr>
      </w:pPr>
    </w:p>
    <w:p w14:paraId="516D97CC" w14:textId="12DB0AC8" w:rsidR="0064469D" w:rsidRDefault="0064469D" w:rsidP="00C924CA">
      <w:pPr>
        <w:spacing w:after="0" w:line="276" w:lineRule="auto"/>
        <w:ind w:left="357"/>
        <w:jc w:val="both"/>
        <w:rPr>
          <w:sz w:val="20"/>
          <w:szCs w:val="20"/>
        </w:rPr>
      </w:pPr>
    </w:p>
    <w:p w14:paraId="41956DEE" w14:textId="77777777" w:rsidR="0064469D" w:rsidRPr="0081506D" w:rsidRDefault="0064469D" w:rsidP="009D7BD5">
      <w:pPr>
        <w:spacing w:after="0" w:line="276" w:lineRule="auto"/>
        <w:jc w:val="both"/>
        <w:rPr>
          <w:sz w:val="20"/>
          <w:szCs w:val="20"/>
        </w:rPr>
      </w:pPr>
    </w:p>
    <w:p w14:paraId="7EB2D6BF" w14:textId="461FB900" w:rsidR="006F0D12" w:rsidRPr="008976B1" w:rsidRDefault="008976B1" w:rsidP="00366A9C">
      <w:pPr>
        <w:spacing w:after="0" w:line="276" w:lineRule="auto"/>
        <w:jc w:val="center"/>
        <w:rPr>
          <w:b/>
          <w:sz w:val="20"/>
          <w:szCs w:val="20"/>
        </w:rPr>
      </w:pPr>
      <w:r w:rsidRPr="008976B1">
        <w:rPr>
          <w:b/>
          <w:sz w:val="20"/>
          <w:szCs w:val="20"/>
        </w:rPr>
        <w:t xml:space="preserve">§ </w:t>
      </w:r>
      <w:r w:rsidR="00743ACC">
        <w:rPr>
          <w:b/>
          <w:sz w:val="20"/>
          <w:szCs w:val="20"/>
        </w:rPr>
        <w:t>5</w:t>
      </w:r>
    </w:p>
    <w:p w14:paraId="2DE56323" w14:textId="77777777" w:rsidR="006F0D12" w:rsidRPr="008976B1" w:rsidRDefault="006F0D12" w:rsidP="00366A9C">
      <w:pPr>
        <w:spacing w:after="0" w:line="276" w:lineRule="auto"/>
        <w:jc w:val="center"/>
        <w:rPr>
          <w:b/>
          <w:sz w:val="20"/>
          <w:szCs w:val="20"/>
        </w:rPr>
      </w:pPr>
      <w:r w:rsidRPr="008976B1">
        <w:rPr>
          <w:b/>
          <w:sz w:val="20"/>
          <w:szCs w:val="20"/>
        </w:rPr>
        <w:t>Etap II</w:t>
      </w:r>
    </w:p>
    <w:p w14:paraId="5418F208" w14:textId="77777777" w:rsidR="006F0D12" w:rsidRPr="008976B1" w:rsidRDefault="006F0D12" w:rsidP="00366A9C">
      <w:pPr>
        <w:spacing w:after="0" w:line="276" w:lineRule="auto"/>
        <w:jc w:val="center"/>
        <w:rPr>
          <w:b/>
          <w:sz w:val="20"/>
          <w:szCs w:val="20"/>
        </w:rPr>
      </w:pPr>
      <w:r w:rsidRPr="008976B1">
        <w:rPr>
          <w:b/>
          <w:sz w:val="20"/>
          <w:szCs w:val="20"/>
        </w:rPr>
        <w:t>Wykonanie przez Wykonawcę Robót</w:t>
      </w:r>
    </w:p>
    <w:p w14:paraId="5C09FF36" w14:textId="0C117ED1" w:rsidR="006F0D12" w:rsidRPr="008976B1" w:rsidRDefault="006F0D12" w:rsidP="00366A9C">
      <w:pPr>
        <w:spacing w:after="0" w:line="276" w:lineRule="auto"/>
        <w:jc w:val="center"/>
        <w:rPr>
          <w:b/>
          <w:sz w:val="20"/>
          <w:szCs w:val="20"/>
        </w:rPr>
      </w:pPr>
      <w:r w:rsidRPr="008976B1">
        <w:rPr>
          <w:b/>
          <w:sz w:val="20"/>
          <w:szCs w:val="20"/>
        </w:rPr>
        <w:t>Wykonanie i dostarczenie przez Wykonawcę Zamawiającemu Ostatecznie Zatwierdzonej Dokumentacji Powykonawczej oraz Instrukcji</w:t>
      </w:r>
    </w:p>
    <w:p w14:paraId="0690A073" w14:textId="41A3453E" w:rsidR="006F0D12" w:rsidRDefault="006F0D12" w:rsidP="00366A9C">
      <w:pPr>
        <w:spacing w:after="0" w:line="276" w:lineRule="auto"/>
        <w:jc w:val="center"/>
        <w:rPr>
          <w:b/>
          <w:sz w:val="20"/>
          <w:szCs w:val="20"/>
        </w:rPr>
      </w:pPr>
      <w:r w:rsidRPr="008976B1">
        <w:rPr>
          <w:b/>
          <w:sz w:val="20"/>
          <w:szCs w:val="20"/>
        </w:rPr>
        <w:t>Przeniesienie na Zamawiającego autorskich praw majątkowych do Ostatecznie Zatwierdzonej Dokumentacji Powykonawczej, Wyników Robót oraz do Instrukcji</w:t>
      </w:r>
    </w:p>
    <w:p w14:paraId="7568097B" w14:textId="77777777" w:rsidR="005A10BA" w:rsidRPr="005A10BA" w:rsidRDefault="005A10BA" w:rsidP="00C33B85">
      <w:pPr>
        <w:spacing w:after="0" w:line="276" w:lineRule="auto"/>
        <w:jc w:val="both"/>
        <w:rPr>
          <w:sz w:val="20"/>
          <w:szCs w:val="20"/>
        </w:rPr>
      </w:pPr>
    </w:p>
    <w:p w14:paraId="71D1B032" w14:textId="770FC1EF" w:rsidR="00C84C61" w:rsidRDefault="00C84C61">
      <w:pPr>
        <w:pStyle w:val="Akapitzlist"/>
        <w:numPr>
          <w:ilvl w:val="0"/>
          <w:numId w:val="3"/>
        </w:numPr>
        <w:spacing w:after="0" w:line="276" w:lineRule="auto"/>
        <w:ind w:left="357" w:hanging="357"/>
        <w:jc w:val="both"/>
        <w:rPr>
          <w:sz w:val="20"/>
          <w:szCs w:val="20"/>
        </w:rPr>
      </w:pPr>
      <w:r w:rsidRPr="00AC576F">
        <w:rPr>
          <w:sz w:val="20"/>
          <w:szCs w:val="20"/>
        </w:rPr>
        <w:t xml:space="preserve">Wykonawca </w:t>
      </w:r>
      <w:r w:rsidR="008B2CD0">
        <w:rPr>
          <w:sz w:val="20"/>
          <w:szCs w:val="20"/>
        </w:rPr>
        <w:t>P</w:t>
      </w:r>
      <w:r w:rsidR="006E56D4">
        <w:rPr>
          <w:sz w:val="20"/>
          <w:szCs w:val="20"/>
        </w:rPr>
        <w:t>rzejmie</w:t>
      </w:r>
      <w:r w:rsidRPr="00AC576F">
        <w:rPr>
          <w:sz w:val="20"/>
          <w:szCs w:val="20"/>
        </w:rPr>
        <w:t xml:space="preserve"> Teren Budowy </w:t>
      </w:r>
      <w:r w:rsidR="006E56D4">
        <w:rPr>
          <w:sz w:val="20"/>
          <w:szCs w:val="20"/>
        </w:rPr>
        <w:t xml:space="preserve">oraz rozpocznie Roboty </w:t>
      </w:r>
      <w:r w:rsidRPr="00AC576F">
        <w:rPr>
          <w:sz w:val="20"/>
          <w:szCs w:val="20"/>
        </w:rPr>
        <w:t xml:space="preserve">w </w:t>
      </w:r>
      <w:r w:rsidR="002756F8">
        <w:rPr>
          <w:sz w:val="20"/>
          <w:szCs w:val="20"/>
        </w:rPr>
        <w:t xml:space="preserve">terminie określonym w </w:t>
      </w:r>
      <w:r w:rsidR="006327E6">
        <w:rPr>
          <w:sz w:val="20"/>
          <w:szCs w:val="20"/>
        </w:rPr>
        <w:t>Harmonogramie, liczonym od</w:t>
      </w:r>
      <w:r w:rsidRPr="00AC576F">
        <w:rPr>
          <w:sz w:val="20"/>
          <w:szCs w:val="20"/>
        </w:rPr>
        <w:t xml:space="preserve"> </w:t>
      </w:r>
      <w:r>
        <w:rPr>
          <w:sz w:val="20"/>
          <w:szCs w:val="20"/>
        </w:rPr>
        <w:t>dnia</w:t>
      </w:r>
      <w:r w:rsidRPr="00AC576F">
        <w:rPr>
          <w:sz w:val="20"/>
          <w:szCs w:val="20"/>
        </w:rPr>
        <w:t xml:space="preserve"> podpisania</w:t>
      </w:r>
      <w:r>
        <w:rPr>
          <w:sz w:val="20"/>
          <w:szCs w:val="20"/>
        </w:rPr>
        <w:t xml:space="preserve"> </w:t>
      </w:r>
      <w:r w:rsidRPr="00072086">
        <w:rPr>
          <w:sz w:val="20"/>
          <w:szCs w:val="20"/>
        </w:rPr>
        <w:t xml:space="preserve">przez Strony </w:t>
      </w:r>
      <w:r w:rsidRPr="00C84C61">
        <w:rPr>
          <w:b/>
          <w:sz w:val="20"/>
          <w:szCs w:val="20"/>
        </w:rPr>
        <w:t>Protokołu Ostatecznego Odbioru Dokumentacji Projektowej</w:t>
      </w:r>
      <w:r w:rsidRPr="00AC576F">
        <w:rPr>
          <w:sz w:val="20"/>
          <w:szCs w:val="20"/>
        </w:rPr>
        <w:t>;</w:t>
      </w:r>
    </w:p>
    <w:p w14:paraId="3C49F913" w14:textId="17740931" w:rsidR="006E56D4" w:rsidRPr="00AC576F" w:rsidRDefault="006E56D4">
      <w:pPr>
        <w:pStyle w:val="Akapitzlist"/>
        <w:numPr>
          <w:ilvl w:val="0"/>
          <w:numId w:val="3"/>
        </w:numPr>
        <w:spacing w:after="0" w:line="276" w:lineRule="auto"/>
        <w:ind w:left="357" w:hanging="357"/>
        <w:jc w:val="both"/>
        <w:rPr>
          <w:sz w:val="20"/>
          <w:szCs w:val="20"/>
        </w:rPr>
      </w:pPr>
      <w:r>
        <w:rPr>
          <w:sz w:val="20"/>
          <w:szCs w:val="20"/>
        </w:rPr>
        <w:t xml:space="preserve">Zamawiający dopuszcza </w:t>
      </w:r>
      <w:r w:rsidR="008B2CD0">
        <w:rPr>
          <w:sz w:val="20"/>
          <w:szCs w:val="20"/>
        </w:rPr>
        <w:t>P</w:t>
      </w:r>
      <w:r>
        <w:rPr>
          <w:sz w:val="20"/>
          <w:szCs w:val="20"/>
        </w:rPr>
        <w:t>rzejęcie Terenu Budowy oraz rozpoczęcie Robót</w:t>
      </w:r>
      <w:r w:rsidR="00616547">
        <w:rPr>
          <w:sz w:val="20"/>
          <w:szCs w:val="20"/>
        </w:rPr>
        <w:t xml:space="preserve"> Wewnętrznych</w:t>
      </w:r>
      <w:r>
        <w:rPr>
          <w:sz w:val="20"/>
          <w:szCs w:val="20"/>
        </w:rPr>
        <w:t>, wcześniej niż we wskazanym powyżej ust</w:t>
      </w:r>
      <w:r w:rsidR="006327E6">
        <w:rPr>
          <w:sz w:val="20"/>
          <w:szCs w:val="20"/>
        </w:rPr>
        <w:t xml:space="preserve">. </w:t>
      </w:r>
      <w:r>
        <w:rPr>
          <w:sz w:val="20"/>
          <w:szCs w:val="20"/>
        </w:rPr>
        <w:t>1, po uprzednim uzyskaniu zgody przedstawiciela Zamawiającego, o którym mowa w §11 ust. 1, pkt. 1 oraz zaktualizowaniu i uzgodnieniu z Zamawiającym Harmonogramu.</w:t>
      </w:r>
    </w:p>
    <w:p w14:paraId="598AFF65" w14:textId="637811A8" w:rsidR="00C84C61" w:rsidRPr="008A4F93" w:rsidRDefault="00C84C61">
      <w:pPr>
        <w:pStyle w:val="Akapitzlist"/>
        <w:numPr>
          <w:ilvl w:val="0"/>
          <w:numId w:val="3"/>
        </w:numPr>
        <w:spacing w:after="0" w:line="276" w:lineRule="auto"/>
        <w:ind w:left="357" w:hanging="357"/>
        <w:jc w:val="both"/>
        <w:rPr>
          <w:sz w:val="20"/>
          <w:szCs w:val="20"/>
        </w:rPr>
      </w:pPr>
      <w:r w:rsidRPr="00AC576F">
        <w:rPr>
          <w:sz w:val="20"/>
          <w:szCs w:val="20"/>
        </w:rPr>
        <w:t xml:space="preserve">Dowodem </w:t>
      </w:r>
      <w:r>
        <w:rPr>
          <w:sz w:val="20"/>
          <w:szCs w:val="20"/>
        </w:rPr>
        <w:t>P</w:t>
      </w:r>
      <w:r w:rsidRPr="00AC576F">
        <w:rPr>
          <w:sz w:val="20"/>
          <w:szCs w:val="20"/>
        </w:rPr>
        <w:t>rzejęcia Terenu Budowy</w:t>
      </w:r>
      <w:r>
        <w:rPr>
          <w:sz w:val="20"/>
          <w:szCs w:val="20"/>
        </w:rPr>
        <w:t xml:space="preserve"> </w:t>
      </w:r>
      <w:r w:rsidRPr="00AC576F">
        <w:rPr>
          <w:sz w:val="20"/>
          <w:szCs w:val="20"/>
        </w:rPr>
        <w:t xml:space="preserve">jest podpisany przez </w:t>
      </w:r>
      <w:r w:rsidR="00F825F3">
        <w:rPr>
          <w:sz w:val="20"/>
          <w:szCs w:val="20"/>
        </w:rPr>
        <w:t>o</w:t>
      </w:r>
      <w:r w:rsidRPr="00AC576F">
        <w:rPr>
          <w:sz w:val="20"/>
          <w:szCs w:val="20"/>
        </w:rPr>
        <w:t xml:space="preserve">bie Strony </w:t>
      </w:r>
      <w:r w:rsidRPr="006327E6">
        <w:rPr>
          <w:b/>
          <w:sz w:val="20"/>
          <w:szCs w:val="20"/>
        </w:rPr>
        <w:t>Protokół Przekazania Terenu Budowy</w:t>
      </w:r>
      <w:r w:rsidRPr="00AC576F">
        <w:rPr>
          <w:sz w:val="20"/>
          <w:szCs w:val="20"/>
        </w:rPr>
        <w:t>;</w:t>
      </w:r>
    </w:p>
    <w:p w14:paraId="786CE99F" w14:textId="06A683FD" w:rsidR="00616547" w:rsidRDefault="006F0D12">
      <w:pPr>
        <w:pStyle w:val="Akapitzlist"/>
        <w:numPr>
          <w:ilvl w:val="0"/>
          <w:numId w:val="3"/>
        </w:numPr>
        <w:spacing w:after="0" w:line="276" w:lineRule="auto"/>
        <w:ind w:left="357" w:hanging="357"/>
        <w:jc w:val="both"/>
        <w:rPr>
          <w:sz w:val="20"/>
          <w:szCs w:val="20"/>
        </w:rPr>
      </w:pPr>
      <w:r w:rsidRPr="00AC576F">
        <w:rPr>
          <w:sz w:val="20"/>
          <w:szCs w:val="20"/>
        </w:rPr>
        <w:t xml:space="preserve">Wykonawca wykona </w:t>
      </w:r>
      <w:r w:rsidRPr="00AC576F">
        <w:rPr>
          <w:b/>
          <w:sz w:val="20"/>
          <w:szCs w:val="20"/>
        </w:rPr>
        <w:t>Etap II</w:t>
      </w:r>
      <w:r w:rsidRPr="00AC576F">
        <w:rPr>
          <w:sz w:val="20"/>
          <w:szCs w:val="20"/>
        </w:rPr>
        <w:t xml:space="preserve"> w terminie </w:t>
      </w:r>
      <w:r w:rsidR="008D0AE9">
        <w:rPr>
          <w:sz w:val="20"/>
          <w:szCs w:val="20"/>
        </w:rPr>
        <w:t xml:space="preserve">do </w:t>
      </w:r>
      <w:r w:rsidR="00537E8F">
        <w:rPr>
          <w:b/>
          <w:sz w:val="20"/>
          <w:szCs w:val="20"/>
        </w:rPr>
        <w:t>…………</w:t>
      </w:r>
      <w:r w:rsidR="00537E8F" w:rsidRPr="00E37F74">
        <w:rPr>
          <w:b/>
          <w:sz w:val="20"/>
          <w:szCs w:val="20"/>
        </w:rPr>
        <w:t xml:space="preserve"> </w:t>
      </w:r>
      <w:r w:rsidRPr="00E37F74">
        <w:rPr>
          <w:b/>
          <w:sz w:val="20"/>
          <w:szCs w:val="20"/>
        </w:rPr>
        <w:t>Dni</w:t>
      </w:r>
      <w:r w:rsidRPr="00AC576F">
        <w:rPr>
          <w:sz w:val="20"/>
          <w:szCs w:val="20"/>
        </w:rPr>
        <w:t xml:space="preserve"> od </w:t>
      </w:r>
      <w:r w:rsidR="00CA5FEA">
        <w:rPr>
          <w:sz w:val="20"/>
          <w:szCs w:val="20"/>
        </w:rPr>
        <w:t>dnia</w:t>
      </w:r>
      <w:r w:rsidR="00CA5FEA" w:rsidRPr="00AC576F">
        <w:rPr>
          <w:sz w:val="20"/>
          <w:szCs w:val="20"/>
        </w:rPr>
        <w:t xml:space="preserve"> </w:t>
      </w:r>
      <w:r w:rsidR="00FE3F41">
        <w:rPr>
          <w:sz w:val="20"/>
          <w:szCs w:val="20"/>
        </w:rPr>
        <w:t>Podpisania Umowy</w:t>
      </w:r>
      <w:r w:rsidR="000E5534">
        <w:rPr>
          <w:sz w:val="20"/>
          <w:szCs w:val="20"/>
        </w:rPr>
        <w:t xml:space="preserve"> do dnia p</w:t>
      </w:r>
      <w:r w:rsidR="000E5534" w:rsidRPr="000E5534">
        <w:rPr>
          <w:sz w:val="20"/>
          <w:szCs w:val="20"/>
        </w:rPr>
        <w:t>odpisani</w:t>
      </w:r>
      <w:r w:rsidR="000E5534">
        <w:rPr>
          <w:sz w:val="20"/>
          <w:szCs w:val="20"/>
        </w:rPr>
        <w:t>a</w:t>
      </w:r>
      <w:r w:rsidR="000E5534" w:rsidRPr="000E5534">
        <w:rPr>
          <w:sz w:val="20"/>
          <w:szCs w:val="20"/>
        </w:rPr>
        <w:t xml:space="preserve"> Protokołu Odbioru Robót - Końcowego lub Protokołu Odbioru Technicznego.</w:t>
      </w:r>
    </w:p>
    <w:p w14:paraId="68F18C3D" w14:textId="18E39D69" w:rsidR="006F0D12" w:rsidRPr="008A4F93" w:rsidRDefault="006F0D12">
      <w:pPr>
        <w:pStyle w:val="Akapitzlist"/>
        <w:numPr>
          <w:ilvl w:val="0"/>
          <w:numId w:val="3"/>
        </w:numPr>
        <w:spacing w:after="0" w:line="276" w:lineRule="auto"/>
        <w:ind w:left="357" w:hanging="357"/>
        <w:jc w:val="both"/>
        <w:rPr>
          <w:sz w:val="20"/>
          <w:szCs w:val="20"/>
        </w:rPr>
      </w:pPr>
      <w:r w:rsidRPr="008A4F93">
        <w:rPr>
          <w:sz w:val="20"/>
          <w:szCs w:val="20"/>
        </w:rPr>
        <w:t xml:space="preserve">W przypadku </w:t>
      </w:r>
      <w:r w:rsidR="00F825F3">
        <w:rPr>
          <w:sz w:val="20"/>
          <w:szCs w:val="20"/>
        </w:rPr>
        <w:t>wystąpienia r</w:t>
      </w:r>
      <w:r w:rsidR="00F825F3" w:rsidRPr="008A4F93">
        <w:rPr>
          <w:sz w:val="20"/>
          <w:szCs w:val="20"/>
        </w:rPr>
        <w:t xml:space="preserve">obót </w:t>
      </w:r>
      <w:r w:rsidRPr="008A4F93">
        <w:rPr>
          <w:sz w:val="20"/>
          <w:szCs w:val="20"/>
        </w:rPr>
        <w:t>zanikających lub ulegających zakryciu Wykonawca zobowiązuje się:</w:t>
      </w:r>
    </w:p>
    <w:p w14:paraId="159E0097" w14:textId="0865B84E" w:rsidR="006F0D12" w:rsidRPr="00AC576F" w:rsidRDefault="00580E71">
      <w:pPr>
        <w:pStyle w:val="Akapitzlist"/>
        <w:numPr>
          <w:ilvl w:val="1"/>
          <w:numId w:val="4"/>
        </w:numPr>
        <w:spacing w:after="0" w:line="276" w:lineRule="auto"/>
        <w:ind w:left="714" w:hanging="357"/>
        <w:jc w:val="both"/>
        <w:rPr>
          <w:sz w:val="20"/>
          <w:szCs w:val="20"/>
        </w:rPr>
      </w:pPr>
      <w:r>
        <w:rPr>
          <w:sz w:val="20"/>
          <w:szCs w:val="20"/>
        </w:rPr>
        <w:t xml:space="preserve">do </w:t>
      </w:r>
      <w:r w:rsidR="006F0D12" w:rsidRPr="00AC576F">
        <w:rPr>
          <w:sz w:val="20"/>
          <w:szCs w:val="20"/>
        </w:rPr>
        <w:t xml:space="preserve">zgłaszania Inspektorom Nadzoru Inwestorskiego </w:t>
      </w:r>
      <w:r w:rsidR="00585DEF">
        <w:rPr>
          <w:sz w:val="20"/>
          <w:szCs w:val="20"/>
        </w:rPr>
        <w:t xml:space="preserve">właściwej branży </w:t>
      </w:r>
      <w:r w:rsidR="006F0D12" w:rsidRPr="00AC576F">
        <w:rPr>
          <w:sz w:val="20"/>
          <w:szCs w:val="20"/>
        </w:rPr>
        <w:t>(</w:t>
      </w:r>
      <w:r w:rsidR="006F2984">
        <w:rPr>
          <w:sz w:val="20"/>
          <w:szCs w:val="20"/>
        </w:rPr>
        <w:t>e-mailem</w:t>
      </w:r>
      <w:r w:rsidR="006F0D12" w:rsidRPr="00AC576F">
        <w:rPr>
          <w:sz w:val="20"/>
          <w:szCs w:val="20"/>
        </w:rPr>
        <w:t xml:space="preserve">) </w:t>
      </w:r>
      <w:r>
        <w:rPr>
          <w:sz w:val="20"/>
          <w:szCs w:val="20"/>
        </w:rPr>
        <w:t>R</w:t>
      </w:r>
      <w:r w:rsidRPr="00AC576F">
        <w:rPr>
          <w:sz w:val="20"/>
          <w:szCs w:val="20"/>
        </w:rPr>
        <w:t>obót</w:t>
      </w:r>
      <w:r>
        <w:rPr>
          <w:sz w:val="20"/>
          <w:szCs w:val="20"/>
        </w:rPr>
        <w:t xml:space="preserve"> </w:t>
      </w:r>
      <w:r w:rsidR="006F0D12" w:rsidRPr="00AC576F">
        <w:rPr>
          <w:sz w:val="20"/>
          <w:szCs w:val="20"/>
        </w:rPr>
        <w:t xml:space="preserve">zanikających lub ulegających zakryciu do odbioru. Odbioru tych </w:t>
      </w:r>
      <w:r w:rsidR="00F65629">
        <w:rPr>
          <w:sz w:val="20"/>
          <w:szCs w:val="20"/>
        </w:rPr>
        <w:t>R</w:t>
      </w:r>
      <w:r w:rsidR="006F0D12" w:rsidRPr="00AC576F">
        <w:rPr>
          <w:sz w:val="20"/>
          <w:szCs w:val="20"/>
        </w:rPr>
        <w:t>obót dokonuje Inspektor Nadzoru Inwestorskiego</w:t>
      </w:r>
      <w:r w:rsidR="00585DEF">
        <w:rPr>
          <w:sz w:val="20"/>
          <w:szCs w:val="20"/>
        </w:rPr>
        <w:t xml:space="preserve"> właściwej branży</w:t>
      </w:r>
      <w:r w:rsidR="006F0D12" w:rsidRPr="00AC576F">
        <w:rPr>
          <w:sz w:val="20"/>
          <w:szCs w:val="20"/>
        </w:rPr>
        <w:t xml:space="preserve">, po wykonaniu dokumentacji fotograficznej, potwierdzając odbiór podpisaniem </w:t>
      </w:r>
      <w:r w:rsidR="00ED7E57">
        <w:rPr>
          <w:sz w:val="20"/>
          <w:szCs w:val="20"/>
        </w:rPr>
        <w:t>P</w:t>
      </w:r>
      <w:r w:rsidR="00ED7E57" w:rsidRPr="00AC576F">
        <w:rPr>
          <w:sz w:val="20"/>
          <w:szCs w:val="20"/>
        </w:rPr>
        <w:t xml:space="preserve">rotokołu </w:t>
      </w:r>
      <w:r w:rsidR="00ED7E57">
        <w:rPr>
          <w:sz w:val="20"/>
          <w:szCs w:val="20"/>
        </w:rPr>
        <w:t>O</w:t>
      </w:r>
      <w:r w:rsidR="00ED7E57" w:rsidRPr="00AC576F">
        <w:rPr>
          <w:sz w:val="20"/>
          <w:szCs w:val="20"/>
        </w:rPr>
        <w:t xml:space="preserve">dbioru </w:t>
      </w:r>
      <w:r w:rsidR="00ED7E57">
        <w:rPr>
          <w:sz w:val="20"/>
          <w:szCs w:val="20"/>
        </w:rPr>
        <w:t>R</w:t>
      </w:r>
      <w:r w:rsidR="006F0D12" w:rsidRPr="00AC576F">
        <w:rPr>
          <w:sz w:val="20"/>
          <w:szCs w:val="20"/>
        </w:rPr>
        <w:t xml:space="preserve">obót </w:t>
      </w:r>
      <w:r w:rsidR="00ED7E57">
        <w:rPr>
          <w:sz w:val="20"/>
          <w:szCs w:val="20"/>
        </w:rPr>
        <w:t>Z</w:t>
      </w:r>
      <w:r w:rsidR="00ED7E57" w:rsidRPr="00AC576F">
        <w:rPr>
          <w:sz w:val="20"/>
          <w:szCs w:val="20"/>
        </w:rPr>
        <w:t xml:space="preserve">anikających </w:t>
      </w:r>
      <w:r w:rsidR="00ED7E57">
        <w:rPr>
          <w:sz w:val="20"/>
          <w:szCs w:val="20"/>
        </w:rPr>
        <w:t>lub</w:t>
      </w:r>
      <w:r w:rsidR="006F0D12" w:rsidRPr="00AC576F">
        <w:rPr>
          <w:sz w:val="20"/>
          <w:szCs w:val="20"/>
        </w:rPr>
        <w:t xml:space="preserve"> </w:t>
      </w:r>
      <w:r w:rsidR="00ED7E57">
        <w:rPr>
          <w:sz w:val="20"/>
          <w:szCs w:val="20"/>
        </w:rPr>
        <w:t>U</w:t>
      </w:r>
      <w:r w:rsidR="006F0D12" w:rsidRPr="00AC576F">
        <w:rPr>
          <w:sz w:val="20"/>
          <w:szCs w:val="20"/>
        </w:rPr>
        <w:t xml:space="preserve">legających </w:t>
      </w:r>
      <w:r w:rsidR="00ED7E57">
        <w:rPr>
          <w:sz w:val="20"/>
          <w:szCs w:val="20"/>
        </w:rPr>
        <w:t>Z</w:t>
      </w:r>
      <w:r w:rsidR="006F0D12" w:rsidRPr="00AC576F">
        <w:rPr>
          <w:sz w:val="20"/>
          <w:szCs w:val="20"/>
        </w:rPr>
        <w:t xml:space="preserve">akryciu. Zamawiający powinien przystąpić do odbioru tych </w:t>
      </w:r>
      <w:r w:rsidR="00F825F3">
        <w:rPr>
          <w:sz w:val="20"/>
          <w:szCs w:val="20"/>
        </w:rPr>
        <w:t>r</w:t>
      </w:r>
      <w:r w:rsidR="00F825F3" w:rsidRPr="00AC576F">
        <w:rPr>
          <w:sz w:val="20"/>
          <w:szCs w:val="20"/>
        </w:rPr>
        <w:t xml:space="preserve">obót </w:t>
      </w:r>
      <w:r w:rsidR="006F0D12" w:rsidRPr="00AC576F">
        <w:rPr>
          <w:sz w:val="20"/>
          <w:szCs w:val="20"/>
        </w:rPr>
        <w:t xml:space="preserve">w terminie </w:t>
      </w:r>
      <w:r w:rsidR="006F0D12" w:rsidRPr="00C924CA">
        <w:rPr>
          <w:sz w:val="20"/>
        </w:rPr>
        <w:t>3 Dni (lub dłuższym terminie, w przypadku wyznaczenia go przez Wykonawcę)</w:t>
      </w:r>
      <w:r w:rsidR="006F0D12" w:rsidRPr="00AC576F">
        <w:rPr>
          <w:sz w:val="20"/>
          <w:szCs w:val="20"/>
        </w:rPr>
        <w:t xml:space="preserve">, licząc od </w:t>
      </w:r>
      <w:r w:rsidR="004118F3">
        <w:rPr>
          <w:sz w:val="20"/>
          <w:szCs w:val="20"/>
        </w:rPr>
        <w:t>dnia</w:t>
      </w:r>
      <w:r w:rsidR="004118F3" w:rsidRPr="00AC576F">
        <w:rPr>
          <w:sz w:val="20"/>
          <w:szCs w:val="20"/>
        </w:rPr>
        <w:t xml:space="preserve"> </w:t>
      </w:r>
      <w:r w:rsidR="006F0D12" w:rsidRPr="00AC576F">
        <w:rPr>
          <w:sz w:val="20"/>
          <w:szCs w:val="20"/>
        </w:rPr>
        <w:t xml:space="preserve">zgłoszenia przez Wykonawcę tych </w:t>
      </w:r>
      <w:r w:rsidR="00F825F3">
        <w:rPr>
          <w:sz w:val="20"/>
          <w:szCs w:val="20"/>
        </w:rPr>
        <w:t>r</w:t>
      </w:r>
      <w:r w:rsidR="00F825F3" w:rsidRPr="00AC576F">
        <w:rPr>
          <w:sz w:val="20"/>
          <w:szCs w:val="20"/>
        </w:rPr>
        <w:t xml:space="preserve">obót </w:t>
      </w:r>
      <w:r w:rsidR="006F0D12" w:rsidRPr="00AC576F">
        <w:rPr>
          <w:sz w:val="20"/>
          <w:szCs w:val="20"/>
        </w:rPr>
        <w:t xml:space="preserve">do odbioru. Dowodem odbioru </w:t>
      </w:r>
      <w:r w:rsidR="00F825F3">
        <w:rPr>
          <w:sz w:val="20"/>
          <w:szCs w:val="20"/>
        </w:rPr>
        <w:t>r</w:t>
      </w:r>
      <w:r w:rsidR="00F825F3" w:rsidRPr="00AC576F">
        <w:rPr>
          <w:sz w:val="20"/>
          <w:szCs w:val="20"/>
        </w:rPr>
        <w:t xml:space="preserve">obót </w:t>
      </w:r>
      <w:r w:rsidR="006F0D12" w:rsidRPr="00AC576F">
        <w:rPr>
          <w:sz w:val="20"/>
          <w:szCs w:val="20"/>
        </w:rPr>
        <w:t xml:space="preserve">zanikających lub ulegających zakryciu jest podpisanie przez Strony </w:t>
      </w:r>
      <w:r w:rsidR="006F0D12" w:rsidRPr="00B35835">
        <w:rPr>
          <w:b/>
          <w:sz w:val="20"/>
          <w:szCs w:val="20"/>
        </w:rPr>
        <w:t>Protokołu Odbioru Robót Zanikających lub Ulegających Zakryciu</w:t>
      </w:r>
      <w:r w:rsidR="006F0D12" w:rsidRPr="00AC576F">
        <w:rPr>
          <w:sz w:val="20"/>
          <w:szCs w:val="20"/>
        </w:rPr>
        <w:t>.</w:t>
      </w:r>
    </w:p>
    <w:p w14:paraId="69896111" w14:textId="49E2E77E" w:rsidR="006F0D12" w:rsidRPr="00AC576F" w:rsidRDefault="006F0D12">
      <w:pPr>
        <w:pStyle w:val="Akapitzlist"/>
        <w:numPr>
          <w:ilvl w:val="1"/>
          <w:numId w:val="4"/>
        </w:numPr>
        <w:spacing w:after="0" w:line="276" w:lineRule="auto"/>
        <w:ind w:left="714" w:hanging="357"/>
        <w:jc w:val="both"/>
        <w:rPr>
          <w:sz w:val="20"/>
          <w:szCs w:val="20"/>
        </w:rPr>
      </w:pPr>
      <w:r w:rsidRPr="00AC576F">
        <w:rPr>
          <w:sz w:val="20"/>
          <w:szCs w:val="20"/>
        </w:rPr>
        <w:t xml:space="preserve">w przypadku niespełnienia przez Wykonawcę wymogów dotyczących zgłoszenia </w:t>
      </w:r>
      <w:r w:rsidR="00F825F3">
        <w:rPr>
          <w:sz w:val="20"/>
          <w:szCs w:val="20"/>
        </w:rPr>
        <w:t>r</w:t>
      </w:r>
      <w:r w:rsidR="00F825F3" w:rsidRPr="00AC576F">
        <w:rPr>
          <w:sz w:val="20"/>
          <w:szCs w:val="20"/>
        </w:rPr>
        <w:t xml:space="preserve">obót </w:t>
      </w:r>
      <w:r w:rsidRPr="00AC576F">
        <w:rPr>
          <w:sz w:val="20"/>
          <w:szCs w:val="20"/>
        </w:rPr>
        <w:t xml:space="preserve">zanikających lub ulegających zakryciu, określonych w </w:t>
      </w:r>
      <w:r w:rsidR="00F825F3">
        <w:rPr>
          <w:sz w:val="20"/>
          <w:szCs w:val="20"/>
        </w:rPr>
        <w:t>punkcie 1)</w:t>
      </w:r>
      <w:r w:rsidR="004118F3">
        <w:rPr>
          <w:sz w:val="20"/>
          <w:szCs w:val="20"/>
        </w:rPr>
        <w:t xml:space="preserve"> powyżej</w:t>
      </w:r>
      <w:r w:rsidRPr="00AC576F">
        <w:rPr>
          <w:sz w:val="20"/>
          <w:szCs w:val="20"/>
        </w:rPr>
        <w:t xml:space="preserve">, Wykonawca, na żądanie Zamawiającego, zobowiązany jest do odkrycia takich </w:t>
      </w:r>
      <w:r w:rsidR="00F825F3">
        <w:rPr>
          <w:sz w:val="20"/>
          <w:szCs w:val="20"/>
        </w:rPr>
        <w:t>r</w:t>
      </w:r>
      <w:r w:rsidR="00F825F3" w:rsidRPr="00AC576F">
        <w:rPr>
          <w:sz w:val="20"/>
          <w:szCs w:val="20"/>
        </w:rPr>
        <w:t>obót</w:t>
      </w:r>
      <w:r w:rsidRPr="00AC576F">
        <w:rPr>
          <w:sz w:val="20"/>
          <w:szCs w:val="20"/>
        </w:rPr>
        <w:t>, a następnie ich przywrócenia do stanu poprzedniego. Koszt i ryzyko tych czynności obciąża Wykonawcę.</w:t>
      </w:r>
    </w:p>
    <w:p w14:paraId="565DBC90" w14:textId="3235581F" w:rsidR="006F0D12" w:rsidRDefault="006F0D12">
      <w:pPr>
        <w:pStyle w:val="Akapitzlist"/>
        <w:numPr>
          <w:ilvl w:val="0"/>
          <w:numId w:val="3"/>
        </w:numPr>
        <w:spacing w:after="0" w:line="276" w:lineRule="auto"/>
        <w:ind w:left="357" w:hanging="357"/>
        <w:jc w:val="both"/>
        <w:rPr>
          <w:sz w:val="20"/>
          <w:szCs w:val="20"/>
        </w:rPr>
      </w:pPr>
      <w:r w:rsidRPr="00AC576F">
        <w:rPr>
          <w:sz w:val="20"/>
          <w:szCs w:val="20"/>
        </w:rPr>
        <w:t>Wykonawca zobowiązuje się wykonać Roboty</w:t>
      </w:r>
      <w:r w:rsidR="009B0880">
        <w:rPr>
          <w:sz w:val="20"/>
          <w:szCs w:val="20"/>
        </w:rPr>
        <w:t>,</w:t>
      </w:r>
      <w:r w:rsidRPr="00AC576F">
        <w:rPr>
          <w:sz w:val="20"/>
          <w:szCs w:val="20"/>
        </w:rPr>
        <w:t xml:space="preserve"> wykonać i dostarczyć Zamawiającemu </w:t>
      </w:r>
      <w:r w:rsidR="009F3996">
        <w:rPr>
          <w:b/>
          <w:sz w:val="20"/>
          <w:szCs w:val="20"/>
        </w:rPr>
        <w:t>DPW</w:t>
      </w:r>
      <w:r w:rsidR="009F3996" w:rsidRPr="002A633F">
        <w:rPr>
          <w:b/>
          <w:sz w:val="20"/>
        </w:rPr>
        <w:t xml:space="preserve"> </w:t>
      </w:r>
      <w:r w:rsidRPr="00AC576F">
        <w:rPr>
          <w:sz w:val="20"/>
          <w:szCs w:val="20"/>
        </w:rPr>
        <w:t xml:space="preserve">oraz </w:t>
      </w:r>
      <w:r w:rsidR="009B0880" w:rsidRPr="002A633F">
        <w:rPr>
          <w:b/>
          <w:sz w:val="20"/>
        </w:rPr>
        <w:t>Instrukcję</w:t>
      </w:r>
      <w:r w:rsidR="009B0880" w:rsidRPr="00AC576F">
        <w:rPr>
          <w:sz w:val="20"/>
          <w:szCs w:val="20"/>
        </w:rPr>
        <w:t xml:space="preserve"> </w:t>
      </w:r>
      <w:r w:rsidR="009F3996">
        <w:rPr>
          <w:sz w:val="20"/>
          <w:szCs w:val="20"/>
        </w:rPr>
        <w:t xml:space="preserve">dla każdej części Etapu II </w:t>
      </w:r>
      <w:r w:rsidRPr="00AC576F">
        <w:rPr>
          <w:sz w:val="20"/>
          <w:szCs w:val="20"/>
        </w:rPr>
        <w:t>na adres</w:t>
      </w:r>
      <w:r w:rsidR="00DE7230">
        <w:rPr>
          <w:sz w:val="20"/>
          <w:szCs w:val="20"/>
        </w:rPr>
        <w:t xml:space="preserve"> wskazany w § </w:t>
      </w:r>
      <w:r w:rsidR="000E5534">
        <w:rPr>
          <w:sz w:val="20"/>
          <w:szCs w:val="20"/>
        </w:rPr>
        <w:t>11</w:t>
      </w:r>
      <w:r w:rsidR="00F825F3">
        <w:rPr>
          <w:sz w:val="20"/>
          <w:szCs w:val="20"/>
        </w:rPr>
        <w:t xml:space="preserve"> </w:t>
      </w:r>
      <w:r w:rsidR="00DE7230">
        <w:rPr>
          <w:sz w:val="20"/>
          <w:szCs w:val="20"/>
        </w:rPr>
        <w:t xml:space="preserve">ust. </w:t>
      </w:r>
      <w:r w:rsidR="000E5534">
        <w:rPr>
          <w:sz w:val="20"/>
          <w:szCs w:val="20"/>
        </w:rPr>
        <w:t xml:space="preserve">6 </w:t>
      </w:r>
      <w:r w:rsidR="00DE7230">
        <w:rPr>
          <w:sz w:val="20"/>
          <w:szCs w:val="20"/>
        </w:rPr>
        <w:t>Umowy</w:t>
      </w:r>
      <w:r w:rsidRPr="00AC576F">
        <w:rPr>
          <w:sz w:val="20"/>
          <w:szCs w:val="20"/>
        </w:rPr>
        <w:t>, w formie elektronicznej na płycie DVD</w:t>
      </w:r>
      <w:r w:rsidR="000D2D05">
        <w:rPr>
          <w:sz w:val="20"/>
          <w:szCs w:val="20"/>
        </w:rPr>
        <w:t xml:space="preserve"> i pendrive</w:t>
      </w:r>
      <w:r w:rsidRPr="00AC576F">
        <w:rPr>
          <w:sz w:val="20"/>
          <w:szCs w:val="20"/>
        </w:rPr>
        <w:t xml:space="preserve"> </w:t>
      </w:r>
      <w:r w:rsidR="00F72439" w:rsidRPr="00F72439">
        <w:rPr>
          <w:sz w:val="20"/>
          <w:szCs w:val="20"/>
        </w:rPr>
        <w:t>[w 1 (słownie: jednym) egzemplarz</w:t>
      </w:r>
      <w:r w:rsidR="00F72439">
        <w:rPr>
          <w:sz w:val="20"/>
          <w:szCs w:val="20"/>
        </w:rPr>
        <w:t xml:space="preserve">u] oraz w formie papierowej [w </w:t>
      </w:r>
      <w:r w:rsidR="000E5534">
        <w:rPr>
          <w:sz w:val="20"/>
          <w:szCs w:val="20"/>
        </w:rPr>
        <w:t>2</w:t>
      </w:r>
      <w:r w:rsidR="000E5534" w:rsidRPr="00F72439">
        <w:rPr>
          <w:sz w:val="20"/>
          <w:szCs w:val="20"/>
        </w:rPr>
        <w:t xml:space="preserve"> </w:t>
      </w:r>
      <w:r w:rsidR="00F72439" w:rsidRPr="00F72439">
        <w:rPr>
          <w:sz w:val="20"/>
          <w:szCs w:val="20"/>
        </w:rPr>
        <w:t xml:space="preserve">(słownie: </w:t>
      </w:r>
      <w:r w:rsidR="000E5534">
        <w:rPr>
          <w:sz w:val="20"/>
          <w:szCs w:val="20"/>
        </w:rPr>
        <w:t>dwóch</w:t>
      </w:r>
      <w:r w:rsidR="00F72439" w:rsidRPr="00F72439">
        <w:rPr>
          <w:sz w:val="20"/>
          <w:szCs w:val="20"/>
        </w:rPr>
        <w:t>) egzemplarzach)</w:t>
      </w:r>
      <w:r w:rsidR="00F72439">
        <w:rPr>
          <w:sz w:val="20"/>
          <w:szCs w:val="20"/>
        </w:rPr>
        <w:t>,</w:t>
      </w:r>
      <w:r w:rsidR="00F72439" w:rsidRPr="00F72439" w:rsidDel="00F72439">
        <w:rPr>
          <w:sz w:val="20"/>
          <w:szCs w:val="20"/>
        </w:rPr>
        <w:t xml:space="preserve"> </w:t>
      </w:r>
      <w:r w:rsidRPr="00AC576F">
        <w:rPr>
          <w:sz w:val="20"/>
          <w:szCs w:val="20"/>
        </w:rPr>
        <w:t xml:space="preserve"> w języku polskim.</w:t>
      </w:r>
    </w:p>
    <w:p w14:paraId="14514A9C" w14:textId="0FCF6415" w:rsidR="002756F8" w:rsidRDefault="002756F8">
      <w:pPr>
        <w:pStyle w:val="Akapitzlist"/>
        <w:numPr>
          <w:ilvl w:val="0"/>
          <w:numId w:val="3"/>
        </w:numPr>
        <w:spacing w:after="0" w:line="276" w:lineRule="auto"/>
        <w:ind w:left="357" w:hanging="357"/>
        <w:jc w:val="both"/>
        <w:rPr>
          <w:sz w:val="20"/>
          <w:szCs w:val="20"/>
        </w:rPr>
      </w:pPr>
      <w:r>
        <w:rPr>
          <w:sz w:val="20"/>
          <w:szCs w:val="20"/>
        </w:rPr>
        <w:t>Wykonawca</w:t>
      </w:r>
      <w:r w:rsidRPr="002756F8">
        <w:rPr>
          <w:sz w:val="20"/>
          <w:szCs w:val="20"/>
        </w:rPr>
        <w:t xml:space="preserve"> </w:t>
      </w:r>
      <w:r>
        <w:rPr>
          <w:sz w:val="20"/>
          <w:szCs w:val="20"/>
        </w:rPr>
        <w:t>dokona</w:t>
      </w:r>
      <w:r w:rsidRPr="002756F8">
        <w:rPr>
          <w:sz w:val="20"/>
          <w:szCs w:val="20"/>
        </w:rPr>
        <w:t xml:space="preserve"> zgłoszeni</w:t>
      </w:r>
      <w:r>
        <w:rPr>
          <w:sz w:val="20"/>
          <w:szCs w:val="20"/>
        </w:rPr>
        <w:t>a</w:t>
      </w:r>
      <w:r w:rsidRPr="002756F8">
        <w:rPr>
          <w:sz w:val="20"/>
          <w:szCs w:val="20"/>
        </w:rPr>
        <w:t xml:space="preserve"> zakończenia Robót do właściwego organu administracji rządowej lub samorządowej lub uzyska niezbędn</w:t>
      </w:r>
      <w:r>
        <w:rPr>
          <w:sz w:val="20"/>
          <w:szCs w:val="20"/>
        </w:rPr>
        <w:t>e decyzje</w:t>
      </w:r>
      <w:r w:rsidRPr="002756F8">
        <w:rPr>
          <w:sz w:val="20"/>
          <w:szCs w:val="20"/>
        </w:rPr>
        <w:t xml:space="preserve"> administracyjn</w:t>
      </w:r>
      <w:r>
        <w:rPr>
          <w:sz w:val="20"/>
          <w:szCs w:val="20"/>
        </w:rPr>
        <w:t>e</w:t>
      </w:r>
      <w:r w:rsidRPr="002756F8">
        <w:rPr>
          <w:sz w:val="20"/>
          <w:szCs w:val="20"/>
        </w:rPr>
        <w:t xml:space="preserve"> (jeśli takie zgłoszenie, lub decyzje są wymagane</w:t>
      </w:r>
      <w:r>
        <w:rPr>
          <w:sz w:val="20"/>
          <w:szCs w:val="20"/>
        </w:rPr>
        <w:t xml:space="preserve"> prawem</w:t>
      </w:r>
      <w:r w:rsidR="009F3996">
        <w:rPr>
          <w:sz w:val="20"/>
          <w:szCs w:val="20"/>
        </w:rPr>
        <w:t xml:space="preserve"> w ocenie Projektanta</w:t>
      </w:r>
      <w:r w:rsidRPr="002756F8">
        <w:rPr>
          <w:sz w:val="20"/>
          <w:szCs w:val="20"/>
        </w:rPr>
        <w:t>)</w:t>
      </w:r>
    </w:p>
    <w:p w14:paraId="35DCDAA7" w14:textId="09FA0203" w:rsidR="00732E9B" w:rsidRDefault="00732E9B">
      <w:pPr>
        <w:pStyle w:val="Akapitzlist"/>
        <w:numPr>
          <w:ilvl w:val="0"/>
          <w:numId w:val="3"/>
        </w:numPr>
        <w:spacing w:after="0" w:line="276" w:lineRule="auto"/>
        <w:ind w:left="357" w:hanging="357"/>
        <w:jc w:val="both"/>
        <w:rPr>
          <w:sz w:val="20"/>
          <w:szCs w:val="20"/>
        </w:rPr>
      </w:pPr>
      <w:r w:rsidRPr="00893A02">
        <w:rPr>
          <w:sz w:val="20"/>
          <w:szCs w:val="20"/>
        </w:rPr>
        <w:t xml:space="preserve">Zamawiający </w:t>
      </w:r>
      <w:r>
        <w:rPr>
          <w:sz w:val="20"/>
          <w:szCs w:val="20"/>
        </w:rPr>
        <w:t>każdorazowo może</w:t>
      </w:r>
      <w:r w:rsidRPr="00893A02">
        <w:rPr>
          <w:sz w:val="20"/>
          <w:szCs w:val="20"/>
        </w:rPr>
        <w:t xml:space="preserve"> wnieść uwagi do dostarczonej </w:t>
      </w:r>
      <w:r w:rsidR="00C068F5">
        <w:rPr>
          <w:b/>
          <w:sz w:val="20"/>
          <w:szCs w:val="20"/>
        </w:rPr>
        <w:t>DPW</w:t>
      </w:r>
      <w:r>
        <w:rPr>
          <w:sz w:val="20"/>
          <w:szCs w:val="20"/>
        </w:rPr>
        <w:t xml:space="preserve"> oraz </w:t>
      </w:r>
      <w:r w:rsidRPr="00893A02">
        <w:rPr>
          <w:b/>
          <w:sz w:val="20"/>
          <w:szCs w:val="20"/>
        </w:rPr>
        <w:t>Instrukcji</w:t>
      </w:r>
      <w:r w:rsidR="006327E6">
        <w:rPr>
          <w:b/>
          <w:sz w:val="20"/>
          <w:szCs w:val="20"/>
        </w:rPr>
        <w:t xml:space="preserve">, a w przypadku, gdy </w:t>
      </w:r>
      <w:r w:rsidR="00A2095D">
        <w:rPr>
          <w:b/>
          <w:sz w:val="20"/>
          <w:szCs w:val="20"/>
        </w:rPr>
        <w:t>DPW</w:t>
      </w:r>
      <w:r w:rsidR="006327E6">
        <w:rPr>
          <w:b/>
          <w:sz w:val="20"/>
          <w:szCs w:val="20"/>
        </w:rPr>
        <w:t xml:space="preserve"> będzie bez Wad, Uzgodnić Dokumentację Powykonawczą.</w:t>
      </w:r>
      <w:r w:rsidRPr="00893A02">
        <w:rPr>
          <w:sz w:val="20"/>
          <w:szCs w:val="20"/>
        </w:rPr>
        <w:t xml:space="preserve"> Zgłoszenie Wykonawcy uwag przez Zamawiającego </w:t>
      </w:r>
      <w:r w:rsidR="006327E6">
        <w:rPr>
          <w:sz w:val="20"/>
          <w:szCs w:val="20"/>
        </w:rPr>
        <w:t xml:space="preserve">lub informacja o Uzgodnieniu Dokumentacji Powykonawczej </w:t>
      </w:r>
      <w:r w:rsidRPr="00893A02">
        <w:rPr>
          <w:sz w:val="20"/>
          <w:szCs w:val="20"/>
        </w:rPr>
        <w:t>powinn</w:t>
      </w:r>
      <w:r w:rsidR="006327E6">
        <w:rPr>
          <w:sz w:val="20"/>
          <w:szCs w:val="20"/>
        </w:rPr>
        <w:t>y zostać przesłane</w:t>
      </w:r>
      <w:r w:rsidRPr="00893A02">
        <w:rPr>
          <w:sz w:val="20"/>
          <w:szCs w:val="20"/>
        </w:rPr>
        <w:t xml:space="preserve"> na adres mailowy Wykonawcy wskazany w § 1</w:t>
      </w:r>
      <w:r>
        <w:rPr>
          <w:sz w:val="20"/>
          <w:szCs w:val="20"/>
        </w:rPr>
        <w:t>1</w:t>
      </w:r>
      <w:r w:rsidRPr="00893A02">
        <w:rPr>
          <w:sz w:val="20"/>
          <w:szCs w:val="20"/>
        </w:rPr>
        <w:t xml:space="preserve"> ust. 2 pkt 1 Umowy.</w:t>
      </w:r>
    </w:p>
    <w:p w14:paraId="0FD0348B" w14:textId="3A378C43" w:rsidR="00F84828" w:rsidRDefault="00F84828">
      <w:pPr>
        <w:pStyle w:val="Akapitzlist"/>
        <w:numPr>
          <w:ilvl w:val="0"/>
          <w:numId w:val="3"/>
        </w:numPr>
        <w:spacing w:after="0" w:line="276" w:lineRule="auto"/>
        <w:ind w:left="357" w:hanging="357"/>
        <w:jc w:val="both"/>
        <w:rPr>
          <w:sz w:val="20"/>
          <w:szCs w:val="20"/>
        </w:rPr>
      </w:pPr>
      <w:r w:rsidRPr="00893A02">
        <w:rPr>
          <w:sz w:val="20"/>
          <w:szCs w:val="20"/>
        </w:rPr>
        <w:t xml:space="preserve">Wykonawca </w:t>
      </w:r>
      <w:r>
        <w:rPr>
          <w:sz w:val="20"/>
          <w:szCs w:val="20"/>
        </w:rPr>
        <w:t xml:space="preserve">każdorazowo </w:t>
      </w:r>
      <w:r w:rsidR="000E5534">
        <w:rPr>
          <w:sz w:val="20"/>
          <w:szCs w:val="20"/>
        </w:rPr>
        <w:t>po</w:t>
      </w:r>
      <w:r>
        <w:rPr>
          <w:sz w:val="20"/>
          <w:szCs w:val="20"/>
        </w:rPr>
        <w:t xml:space="preserve"> weryfikacji Zamawiające</w:t>
      </w:r>
      <w:r w:rsidR="000E5534">
        <w:rPr>
          <w:sz w:val="20"/>
          <w:szCs w:val="20"/>
        </w:rPr>
        <w:t>go</w:t>
      </w:r>
      <w:r>
        <w:rPr>
          <w:sz w:val="20"/>
          <w:szCs w:val="20"/>
        </w:rPr>
        <w:t xml:space="preserve">, dostarczy </w:t>
      </w:r>
      <w:r w:rsidR="00A2095D">
        <w:rPr>
          <w:sz w:val="20"/>
          <w:szCs w:val="20"/>
        </w:rPr>
        <w:t>DPW</w:t>
      </w:r>
      <w:r>
        <w:rPr>
          <w:sz w:val="20"/>
          <w:szCs w:val="20"/>
        </w:rPr>
        <w:t xml:space="preserve"> </w:t>
      </w:r>
      <w:r w:rsidRPr="00893A02">
        <w:rPr>
          <w:sz w:val="20"/>
          <w:szCs w:val="20"/>
        </w:rPr>
        <w:t xml:space="preserve">w </w:t>
      </w:r>
      <w:r>
        <w:rPr>
          <w:sz w:val="20"/>
          <w:szCs w:val="20"/>
        </w:rPr>
        <w:t xml:space="preserve">języku polskim, w </w:t>
      </w:r>
      <w:r w:rsidRPr="00893A02">
        <w:rPr>
          <w:sz w:val="20"/>
          <w:szCs w:val="20"/>
        </w:rPr>
        <w:t xml:space="preserve">formie elektronicznej na płycie DVD i pendrive [w 1 (słownie: jednym) egzemplarzu] oraz w formie papierowej [w </w:t>
      </w:r>
      <w:r w:rsidR="00732E9B">
        <w:rPr>
          <w:sz w:val="20"/>
          <w:szCs w:val="20"/>
        </w:rPr>
        <w:t>2</w:t>
      </w:r>
      <w:r w:rsidRPr="00893A02">
        <w:rPr>
          <w:sz w:val="20"/>
          <w:szCs w:val="20"/>
        </w:rPr>
        <w:t xml:space="preserve"> (słownie: </w:t>
      </w:r>
      <w:r w:rsidR="00732E9B">
        <w:rPr>
          <w:sz w:val="20"/>
          <w:szCs w:val="20"/>
        </w:rPr>
        <w:t>dwóch</w:t>
      </w:r>
      <w:r w:rsidRPr="00893A02">
        <w:rPr>
          <w:sz w:val="20"/>
          <w:szCs w:val="20"/>
        </w:rPr>
        <w:t>) egzemplarzach], w języku polskim</w:t>
      </w:r>
      <w:r>
        <w:rPr>
          <w:sz w:val="20"/>
          <w:szCs w:val="20"/>
        </w:rPr>
        <w:t xml:space="preserve"> oraz uzyska potwierdzenie jej dostarczenia wraz z datą złożenia u Zamawiającego</w:t>
      </w:r>
      <w:r w:rsidRPr="00893A02">
        <w:rPr>
          <w:sz w:val="20"/>
          <w:szCs w:val="20"/>
        </w:rPr>
        <w:t>.</w:t>
      </w:r>
    </w:p>
    <w:p w14:paraId="54C39E5F" w14:textId="000CAA87" w:rsidR="00307E45" w:rsidRPr="00AC576F" w:rsidRDefault="006F0D12">
      <w:pPr>
        <w:pStyle w:val="Akapitzlist"/>
        <w:numPr>
          <w:ilvl w:val="0"/>
          <w:numId w:val="3"/>
        </w:numPr>
        <w:spacing w:after="0" w:line="276" w:lineRule="auto"/>
        <w:ind w:left="357" w:hanging="357"/>
        <w:jc w:val="both"/>
        <w:rPr>
          <w:sz w:val="20"/>
          <w:szCs w:val="20"/>
        </w:rPr>
      </w:pPr>
      <w:r w:rsidRPr="00AC576F">
        <w:rPr>
          <w:sz w:val="20"/>
          <w:szCs w:val="20"/>
        </w:rPr>
        <w:t xml:space="preserve">Wykonawca zobowiązuje się dostarczyć Zamawiającemu </w:t>
      </w:r>
      <w:r w:rsidR="006327E6" w:rsidRPr="008A4F93">
        <w:rPr>
          <w:b/>
          <w:sz w:val="20"/>
          <w:szCs w:val="20"/>
        </w:rPr>
        <w:t xml:space="preserve">Uzgodnioną </w:t>
      </w:r>
      <w:r w:rsidRPr="008A4F93">
        <w:rPr>
          <w:b/>
          <w:sz w:val="20"/>
          <w:szCs w:val="20"/>
        </w:rPr>
        <w:t xml:space="preserve">Dokumentację </w:t>
      </w:r>
      <w:r w:rsidR="009B0880" w:rsidRPr="008A4F93">
        <w:rPr>
          <w:b/>
          <w:sz w:val="20"/>
          <w:szCs w:val="20"/>
        </w:rPr>
        <w:t>Powykonawczą</w:t>
      </w:r>
      <w:r w:rsidR="009B0880">
        <w:rPr>
          <w:sz w:val="20"/>
          <w:szCs w:val="20"/>
        </w:rPr>
        <w:t xml:space="preserve"> i</w:t>
      </w:r>
      <w:r w:rsidR="00A2095D">
        <w:rPr>
          <w:sz w:val="20"/>
          <w:szCs w:val="20"/>
        </w:rPr>
        <w:t> </w:t>
      </w:r>
      <w:r w:rsidR="009B0880">
        <w:rPr>
          <w:sz w:val="20"/>
          <w:szCs w:val="20"/>
        </w:rPr>
        <w:t xml:space="preserve">Instrukcję </w:t>
      </w:r>
      <w:r w:rsidR="009F3996">
        <w:rPr>
          <w:sz w:val="20"/>
          <w:szCs w:val="20"/>
        </w:rPr>
        <w:t xml:space="preserve">danej części Etapu II </w:t>
      </w:r>
      <w:r w:rsidR="009B0880">
        <w:rPr>
          <w:sz w:val="20"/>
          <w:szCs w:val="20"/>
        </w:rPr>
        <w:t>oraz</w:t>
      </w:r>
      <w:r w:rsidRPr="00AC576F">
        <w:rPr>
          <w:sz w:val="20"/>
          <w:szCs w:val="20"/>
        </w:rPr>
        <w:t xml:space="preserve"> zgłosić Zamawiającemu </w:t>
      </w:r>
      <w:r w:rsidR="00FE14FF">
        <w:rPr>
          <w:sz w:val="20"/>
          <w:szCs w:val="20"/>
        </w:rPr>
        <w:t>R</w:t>
      </w:r>
      <w:r w:rsidRPr="00AC576F">
        <w:rPr>
          <w:sz w:val="20"/>
          <w:szCs w:val="20"/>
        </w:rPr>
        <w:t>oboty</w:t>
      </w:r>
      <w:r w:rsidR="009F3996">
        <w:rPr>
          <w:sz w:val="20"/>
          <w:szCs w:val="20"/>
        </w:rPr>
        <w:t xml:space="preserve"> w danej części Etapu II</w:t>
      </w:r>
      <w:r w:rsidRPr="00AC576F">
        <w:rPr>
          <w:sz w:val="20"/>
          <w:szCs w:val="20"/>
        </w:rPr>
        <w:t xml:space="preserve"> do odbioru</w:t>
      </w:r>
      <w:r w:rsidR="009B0880">
        <w:rPr>
          <w:sz w:val="20"/>
          <w:szCs w:val="20"/>
        </w:rPr>
        <w:t>.</w:t>
      </w:r>
    </w:p>
    <w:p w14:paraId="1456CCC6" w14:textId="1CE01302" w:rsidR="00240B8C" w:rsidRPr="008A4F93" w:rsidRDefault="006F0D12">
      <w:pPr>
        <w:pStyle w:val="Akapitzlist"/>
        <w:numPr>
          <w:ilvl w:val="0"/>
          <w:numId w:val="3"/>
        </w:numPr>
        <w:spacing w:after="0" w:line="276" w:lineRule="auto"/>
        <w:ind w:left="357" w:hanging="357"/>
        <w:jc w:val="both"/>
        <w:rPr>
          <w:sz w:val="20"/>
          <w:szCs w:val="20"/>
        </w:rPr>
      </w:pPr>
      <w:r w:rsidRPr="008A4F93">
        <w:rPr>
          <w:sz w:val="20"/>
          <w:szCs w:val="20"/>
        </w:rPr>
        <w:t xml:space="preserve">Dowodem dostarczenia Zamawiającemu przez Wykonawcę </w:t>
      </w:r>
      <w:r w:rsidR="00F8503F" w:rsidRPr="008A4F93">
        <w:rPr>
          <w:sz w:val="20"/>
          <w:szCs w:val="20"/>
        </w:rPr>
        <w:t>Uzgodnionej</w:t>
      </w:r>
      <w:r w:rsidR="00C7009D" w:rsidRPr="008A4F93">
        <w:rPr>
          <w:sz w:val="20"/>
          <w:szCs w:val="20"/>
        </w:rPr>
        <w:t xml:space="preserve"> </w:t>
      </w:r>
      <w:r w:rsidRPr="008A4F93">
        <w:rPr>
          <w:sz w:val="20"/>
          <w:szCs w:val="20"/>
        </w:rPr>
        <w:t xml:space="preserve">Dokumentacji Powykonawczej </w:t>
      </w:r>
      <w:r w:rsidR="009F3996">
        <w:rPr>
          <w:sz w:val="20"/>
          <w:szCs w:val="20"/>
        </w:rPr>
        <w:t xml:space="preserve">danej części Etapu II </w:t>
      </w:r>
      <w:r w:rsidRPr="008A4F93">
        <w:rPr>
          <w:sz w:val="20"/>
          <w:szCs w:val="20"/>
        </w:rPr>
        <w:t xml:space="preserve">przez Wykonawcę wykonania Robót oraz dostarczenia Instrukcji, jest </w:t>
      </w:r>
      <w:r w:rsidR="00105E7E" w:rsidRPr="008A4F93">
        <w:rPr>
          <w:sz w:val="20"/>
          <w:szCs w:val="20"/>
        </w:rPr>
        <w:t>podpisany przez obie Strony</w:t>
      </w:r>
      <w:r w:rsidR="00105E7E" w:rsidRPr="008A4F93" w:rsidDel="003A004A">
        <w:rPr>
          <w:sz w:val="20"/>
          <w:szCs w:val="20"/>
        </w:rPr>
        <w:t xml:space="preserve"> </w:t>
      </w:r>
      <w:r w:rsidR="00105E7E" w:rsidRPr="008A4F93">
        <w:rPr>
          <w:sz w:val="20"/>
          <w:szCs w:val="20"/>
        </w:rPr>
        <w:t xml:space="preserve">bez zastrzeżeń </w:t>
      </w:r>
      <w:r w:rsidRPr="008A4F93">
        <w:rPr>
          <w:b/>
          <w:sz w:val="20"/>
          <w:szCs w:val="20"/>
        </w:rPr>
        <w:t>Protokół Odbioru Dokumentacji Powykonawczej</w:t>
      </w:r>
      <w:r w:rsidRPr="008A4F93">
        <w:rPr>
          <w:sz w:val="20"/>
          <w:szCs w:val="20"/>
        </w:rPr>
        <w:t>.</w:t>
      </w:r>
    </w:p>
    <w:p w14:paraId="4EA14552" w14:textId="6172104A" w:rsidR="00240B8C" w:rsidRDefault="006F0D12">
      <w:pPr>
        <w:pStyle w:val="Akapitzlist"/>
        <w:numPr>
          <w:ilvl w:val="0"/>
          <w:numId w:val="3"/>
        </w:numPr>
        <w:spacing w:after="0" w:line="276" w:lineRule="auto"/>
        <w:ind w:left="357" w:hanging="357"/>
        <w:jc w:val="both"/>
        <w:rPr>
          <w:sz w:val="20"/>
          <w:szCs w:val="20"/>
        </w:rPr>
      </w:pPr>
      <w:r w:rsidRPr="008A4F93">
        <w:rPr>
          <w:sz w:val="20"/>
          <w:szCs w:val="20"/>
        </w:rPr>
        <w:t>Zamawiający przystąpi i zakończy czynności odbioru Robót</w:t>
      </w:r>
      <w:r w:rsidR="00240B8C" w:rsidRPr="008A4F93">
        <w:rPr>
          <w:sz w:val="20"/>
          <w:szCs w:val="20"/>
        </w:rPr>
        <w:t xml:space="preserve"> </w:t>
      </w:r>
      <w:r w:rsidR="009F3996">
        <w:rPr>
          <w:sz w:val="20"/>
          <w:szCs w:val="20"/>
        </w:rPr>
        <w:t xml:space="preserve">w danej części Etapu II </w:t>
      </w:r>
      <w:r w:rsidR="00240B8C" w:rsidRPr="008A4F93">
        <w:rPr>
          <w:sz w:val="20"/>
          <w:szCs w:val="20"/>
        </w:rPr>
        <w:t>w terminie określonym w</w:t>
      </w:r>
      <w:r w:rsidR="009F3996">
        <w:rPr>
          <w:sz w:val="20"/>
          <w:szCs w:val="20"/>
        </w:rPr>
        <w:t> </w:t>
      </w:r>
      <w:r w:rsidR="00240B8C" w:rsidRPr="008A4F93">
        <w:rPr>
          <w:sz w:val="20"/>
          <w:szCs w:val="20"/>
        </w:rPr>
        <w:t xml:space="preserve">Harmonogramie, liczonym od dnia zgłoszenia robót do odbioru lub </w:t>
      </w:r>
      <w:r w:rsidR="00240B8C">
        <w:rPr>
          <w:sz w:val="20"/>
          <w:szCs w:val="20"/>
        </w:rPr>
        <w:t xml:space="preserve">od dnia </w:t>
      </w:r>
      <w:r w:rsidR="00240B8C" w:rsidRPr="008A4F93">
        <w:rPr>
          <w:sz w:val="20"/>
          <w:szCs w:val="20"/>
        </w:rPr>
        <w:t>podpisania Protokołu Odbioru Dokumentacji Powykonawczej, w zależności która czynność nastąpi później.</w:t>
      </w:r>
    </w:p>
    <w:p w14:paraId="6AF8B714" w14:textId="62BDDF17" w:rsidR="00437430" w:rsidRPr="008A4F93" w:rsidRDefault="00437430">
      <w:pPr>
        <w:pStyle w:val="Akapitzlist"/>
        <w:numPr>
          <w:ilvl w:val="0"/>
          <w:numId w:val="3"/>
        </w:numPr>
        <w:spacing w:after="0" w:line="276" w:lineRule="auto"/>
        <w:ind w:left="357" w:hanging="357"/>
        <w:jc w:val="both"/>
        <w:rPr>
          <w:sz w:val="20"/>
          <w:szCs w:val="20"/>
        </w:rPr>
      </w:pPr>
      <w:r>
        <w:rPr>
          <w:sz w:val="20"/>
          <w:szCs w:val="20"/>
        </w:rPr>
        <w:t xml:space="preserve">Dowodem odbioru Robót będzie podpisany przez Strony bez zastrzeżeń </w:t>
      </w:r>
      <w:r w:rsidRPr="009D7BD5">
        <w:rPr>
          <w:sz w:val="20"/>
          <w:szCs w:val="20"/>
        </w:rPr>
        <w:t>Protokół Odbioru Dokumentacji Powykonawczej</w:t>
      </w:r>
      <w:r w:rsidR="008E3048" w:rsidRPr="009D7BD5">
        <w:rPr>
          <w:sz w:val="20"/>
          <w:szCs w:val="20"/>
        </w:rPr>
        <w:t xml:space="preserve"> oraz Protokół Odbioru Robót </w:t>
      </w:r>
      <w:r w:rsidR="00537E8F">
        <w:rPr>
          <w:sz w:val="20"/>
          <w:szCs w:val="20"/>
        </w:rPr>
        <w:t xml:space="preserve">Końcowy lub Techniczny. </w:t>
      </w:r>
    </w:p>
    <w:p w14:paraId="1B9C9307" w14:textId="52FED37F" w:rsidR="00240B8C" w:rsidRPr="008A4F93" w:rsidRDefault="006F0D12">
      <w:pPr>
        <w:pStyle w:val="Akapitzlist"/>
        <w:numPr>
          <w:ilvl w:val="0"/>
          <w:numId w:val="3"/>
        </w:numPr>
        <w:spacing w:after="0" w:line="276" w:lineRule="auto"/>
        <w:ind w:left="357" w:hanging="357"/>
        <w:jc w:val="both"/>
        <w:rPr>
          <w:sz w:val="20"/>
          <w:szCs w:val="20"/>
        </w:rPr>
      </w:pPr>
      <w:r w:rsidRPr="008A4F93">
        <w:rPr>
          <w:sz w:val="20"/>
          <w:szCs w:val="20"/>
        </w:rPr>
        <w:t xml:space="preserve">Wykonawca uzyska w terminie </w:t>
      </w:r>
      <w:r w:rsidR="00240B8C" w:rsidRPr="008A4F93">
        <w:rPr>
          <w:sz w:val="20"/>
          <w:szCs w:val="20"/>
        </w:rPr>
        <w:t xml:space="preserve">opisanym </w:t>
      </w:r>
      <w:r w:rsidR="009F3996" w:rsidRPr="002A633F">
        <w:rPr>
          <w:b/>
          <w:sz w:val="20"/>
        </w:rPr>
        <w:t xml:space="preserve">w </w:t>
      </w:r>
      <w:r w:rsidR="009F3996">
        <w:rPr>
          <w:b/>
          <w:sz w:val="20"/>
          <w:szCs w:val="20"/>
        </w:rPr>
        <w:t>Harmonogramie</w:t>
      </w:r>
      <w:r w:rsidRPr="008A4F93">
        <w:rPr>
          <w:sz w:val="20"/>
          <w:szCs w:val="20"/>
        </w:rPr>
        <w:t xml:space="preserve"> odbiór </w:t>
      </w:r>
      <w:r w:rsidR="00F009F0" w:rsidRPr="008A4F93">
        <w:rPr>
          <w:sz w:val="20"/>
          <w:szCs w:val="20"/>
        </w:rPr>
        <w:t>Robót</w:t>
      </w:r>
      <w:r w:rsidR="00240B8C" w:rsidRPr="000E5534">
        <w:rPr>
          <w:sz w:val="20"/>
          <w:szCs w:val="20"/>
        </w:rPr>
        <w:t>,</w:t>
      </w:r>
      <w:r w:rsidR="00F009F0" w:rsidRPr="008A4F93">
        <w:rPr>
          <w:sz w:val="20"/>
          <w:szCs w:val="20"/>
        </w:rPr>
        <w:t xml:space="preserve"> </w:t>
      </w:r>
      <w:r w:rsidRPr="008A4F93">
        <w:rPr>
          <w:sz w:val="20"/>
          <w:szCs w:val="20"/>
        </w:rPr>
        <w:t xml:space="preserve">potwierdzony podpisaniem przez obie strony </w:t>
      </w:r>
      <w:r w:rsidR="00527860" w:rsidRPr="008A4F93">
        <w:rPr>
          <w:sz w:val="20"/>
          <w:szCs w:val="20"/>
        </w:rPr>
        <w:t>bezusterkowego</w:t>
      </w:r>
      <w:r w:rsidR="00527860" w:rsidRPr="008A4F93">
        <w:rPr>
          <w:b/>
          <w:sz w:val="20"/>
          <w:szCs w:val="20"/>
        </w:rPr>
        <w:t xml:space="preserve"> </w:t>
      </w:r>
      <w:r w:rsidRPr="008A4F93">
        <w:rPr>
          <w:b/>
          <w:sz w:val="20"/>
          <w:szCs w:val="20"/>
        </w:rPr>
        <w:t>Protokoł</w:t>
      </w:r>
      <w:r w:rsidR="00B96498" w:rsidRPr="008A4F93">
        <w:rPr>
          <w:b/>
          <w:sz w:val="20"/>
          <w:szCs w:val="20"/>
        </w:rPr>
        <w:t>u</w:t>
      </w:r>
      <w:r w:rsidRPr="008A4F93">
        <w:rPr>
          <w:b/>
          <w:sz w:val="20"/>
          <w:szCs w:val="20"/>
        </w:rPr>
        <w:t xml:space="preserve"> Odbioru </w:t>
      </w:r>
      <w:r w:rsidR="00AB7A28" w:rsidRPr="000E5534">
        <w:rPr>
          <w:b/>
          <w:sz w:val="20"/>
          <w:szCs w:val="20"/>
        </w:rPr>
        <w:t xml:space="preserve">Robót - </w:t>
      </w:r>
      <w:r w:rsidR="00240B8C" w:rsidRPr="000E5534">
        <w:rPr>
          <w:b/>
          <w:sz w:val="20"/>
          <w:szCs w:val="20"/>
        </w:rPr>
        <w:t>Końcowego</w:t>
      </w:r>
      <w:r w:rsidR="00240B8C" w:rsidRPr="008A4F93">
        <w:rPr>
          <w:b/>
          <w:sz w:val="20"/>
          <w:szCs w:val="20"/>
        </w:rPr>
        <w:t xml:space="preserve"> </w:t>
      </w:r>
      <w:r w:rsidRPr="008A4F93">
        <w:rPr>
          <w:b/>
          <w:sz w:val="20"/>
          <w:szCs w:val="20"/>
        </w:rPr>
        <w:t>lub Protokoł</w:t>
      </w:r>
      <w:r w:rsidR="00B96498" w:rsidRPr="008A4F93">
        <w:rPr>
          <w:b/>
          <w:sz w:val="20"/>
          <w:szCs w:val="20"/>
        </w:rPr>
        <w:t>u</w:t>
      </w:r>
      <w:r w:rsidRPr="008A4F93">
        <w:rPr>
          <w:b/>
          <w:sz w:val="20"/>
          <w:szCs w:val="20"/>
        </w:rPr>
        <w:t xml:space="preserve"> Odbioru Technicznego</w:t>
      </w:r>
      <w:r w:rsidR="00527860" w:rsidRPr="002A633F">
        <w:rPr>
          <w:sz w:val="20"/>
        </w:rPr>
        <w:t xml:space="preserve">, </w:t>
      </w:r>
      <w:r w:rsidR="00527860" w:rsidRPr="000E5534">
        <w:rPr>
          <w:sz w:val="20"/>
          <w:szCs w:val="20"/>
        </w:rPr>
        <w:t>stanowiącego wykonanie Etapu II i podstawę do płatności za wykonanie Etapu</w:t>
      </w:r>
      <w:r w:rsidR="000E5534">
        <w:rPr>
          <w:sz w:val="20"/>
          <w:szCs w:val="20"/>
        </w:rPr>
        <w:t xml:space="preserve"> II.</w:t>
      </w:r>
    </w:p>
    <w:p w14:paraId="09D2951D" w14:textId="3FDBFC6A" w:rsidR="00240B8C" w:rsidRPr="008A4F93" w:rsidRDefault="006F0D12">
      <w:pPr>
        <w:pStyle w:val="Akapitzlist"/>
        <w:numPr>
          <w:ilvl w:val="0"/>
          <w:numId w:val="3"/>
        </w:numPr>
        <w:spacing w:after="0" w:line="276" w:lineRule="auto"/>
        <w:ind w:left="357" w:hanging="357"/>
        <w:jc w:val="both"/>
        <w:rPr>
          <w:sz w:val="20"/>
          <w:szCs w:val="20"/>
        </w:rPr>
      </w:pPr>
      <w:r w:rsidRPr="008A4F93">
        <w:rPr>
          <w:sz w:val="20"/>
          <w:szCs w:val="20"/>
        </w:rPr>
        <w:lastRenderedPageBreak/>
        <w:t xml:space="preserve">Dowodem odbioru Robót bez Wad jest podpisany przez obie Strony </w:t>
      </w:r>
      <w:r w:rsidR="00537E8F">
        <w:rPr>
          <w:b/>
          <w:sz w:val="20"/>
          <w:szCs w:val="20"/>
        </w:rPr>
        <w:t>B</w:t>
      </w:r>
      <w:r w:rsidR="00527860">
        <w:rPr>
          <w:b/>
          <w:sz w:val="20"/>
          <w:szCs w:val="20"/>
        </w:rPr>
        <w:t>ezusterkowy</w:t>
      </w:r>
      <w:r w:rsidR="00527860" w:rsidRPr="008A4F93">
        <w:rPr>
          <w:b/>
          <w:sz w:val="20"/>
          <w:szCs w:val="20"/>
        </w:rPr>
        <w:t xml:space="preserve"> </w:t>
      </w:r>
      <w:r w:rsidRPr="008A4F93">
        <w:rPr>
          <w:b/>
          <w:sz w:val="20"/>
          <w:szCs w:val="20"/>
        </w:rPr>
        <w:t xml:space="preserve">Protokół Odbioru </w:t>
      </w:r>
      <w:r w:rsidR="00527860">
        <w:rPr>
          <w:b/>
          <w:sz w:val="20"/>
          <w:szCs w:val="20"/>
        </w:rPr>
        <w:t>Robót - Końcowy</w:t>
      </w:r>
      <w:r w:rsidRPr="008A4F93">
        <w:rPr>
          <w:sz w:val="20"/>
          <w:szCs w:val="20"/>
        </w:rPr>
        <w:t>.</w:t>
      </w:r>
    </w:p>
    <w:p w14:paraId="32249C32" w14:textId="681D641F" w:rsidR="00240B8C" w:rsidRPr="008A4F93" w:rsidRDefault="006F0D12">
      <w:pPr>
        <w:pStyle w:val="Akapitzlist"/>
        <w:numPr>
          <w:ilvl w:val="0"/>
          <w:numId w:val="3"/>
        </w:numPr>
        <w:spacing w:after="0" w:line="276" w:lineRule="auto"/>
        <w:ind w:left="357" w:hanging="357"/>
        <w:jc w:val="both"/>
        <w:rPr>
          <w:sz w:val="20"/>
          <w:szCs w:val="20"/>
        </w:rPr>
      </w:pPr>
      <w:r w:rsidRPr="008A4F93">
        <w:rPr>
          <w:sz w:val="20"/>
          <w:szCs w:val="20"/>
        </w:rPr>
        <w:t>Dowodem odbioru Robót z Wadami</w:t>
      </w:r>
      <w:ins w:id="9" w:author="Sławomir Nowicki" w:date="2025-05-29T13:20:00Z" w16du:dateUtc="2025-05-29T11:20:00Z">
        <w:r w:rsidR="00CA3656">
          <w:rPr>
            <w:sz w:val="20"/>
            <w:szCs w:val="20"/>
          </w:rPr>
          <w:t xml:space="preserve"> , </w:t>
        </w:r>
      </w:ins>
      <w:del w:id="10" w:author="Sławomir Nowicki" w:date="2025-05-29T13:22:00Z" w16du:dateUtc="2025-05-29T11:22:00Z">
        <w:r w:rsidRPr="008A4F93" w:rsidDel="00CA3656">
          <w:rPr>
            <w:sz w:val="20"/>
            <w:szCs w:val="20"/>
          </w:rPr>
          <w:delText>,</w:delText>
        </w:r>
      </w:del>
      <w:r w:rsidRPr="008A4F93">
        <w:rPr>
          <w:sz w:val="20"/>
          <w:szCs w:val="20"/>
        </w:rPr>
        <w:t xml:space="preserve"> stwierdzonymi przez Zamawiającego, jest podpisany przez obie Strony </w:t>
      </w:r>
      <w:r w:rsidRPr="002A633F">
        <w:rPr>
          <w:b/>
          <w:sz w:val="20"/>
        </w:rPr>
        <w:t xml:space="preserve">Protokół Odbioru </w:t>
      </w:r>
      <w:r w:rsidRPr="008A4F93">
        <w:rPr>
          <w:b/>
          <w:sz w:val="20"/>
          <w:szCs w:val="20"/>
        </w:rPr>
        <w:t>Technicznego</w:t>
      </w:r>
      <w:r w:rsidRPr="008A4F93">
        <w:rPr>
          <w:sz w:val="20"/>
          <w:szCs w:val="20"/>
        </w:rPr>
        <w:t>, obejmując</w:t>
      </w:r>
      <w:r w:rsidR="00685D22" w:rsidRPr="008A4F93">
        <w:rPr>
          <w:sz w:val="20"/>
          <w:szCs w:val="20"/>
        </w:rPr>
        <w:t>y</w:t>
      </w:r>
      <w:r w:rsidRPr="008A4F93">
        <w:rPr>
          <w:sz w:val="20"/>
          <w:szCs w:val="20"/>
        </w:rPr>
        <w:t xml:space="preserve"> opis Wad.</w:t>
      </w:r>
    </w:p>
    <w:p w14:paraId="29527DBF" w14:textId="6A57AE64" w:rsidR="00240B8C" w:rsidRPr="008A4F93" w:rsidRDefault="006F0D12">
      <w:pPr>
        <w:pStyle w:val="Akapitzlist"/>
        <w:numPr>
          <w:ilvl w:val="0"/>
          <w:numId w:val="3"/>
        </w:numPr>
        <w:spacing w:after="0" w:line="276" w:lineRule="auto"/>
        <w:ind w:left="357" w:hanging="357"/>
        <w:jc w:val="both"/>
        <w:rPr>
          <w:sz w:val="20"/>
          <w:szCs w:val="20"/>
        </w:rPr>
      </w:pPr>
      <w:r w:rsidRPr="008A4F93">
        <w:rPr>
          <w:sz w:val="20"/>
          <w:szCs w:val="20"/>
        </w:rPr>
        <w:t xml:space="preserve">Zamawiający ma prawo </w:t>
      </w:r>
      <w:r w:rsidR="00474EFA" w:rsidRPr="008A4F93">
        <w:rPr>
          <w:sz w:val="20"/>
          <w:szCs w:val="20"/>
        </w:rPr>
        <w:t xml:space="preserve">odmówić </w:t>
      </w:r>
      <w:r w:rsidRPr="008A4F93">
        <w:rPr>
          <w:sz w:val="20"/>
          <w:szCs w:val="20"/>
        </w:rPr>
        <w:t xml:space="preserve">podpisania </w:t>
      </w:r>
      <w:r w:rsidRPr="008A4F93">
        <w:rPr>
          <w:b/>
          <w:sz w:val="20"/>
          <w:szCs w:val="20"/>
        </w:rPr>
        <w:t>Protokołu Odbioru Robót Technicznego</w:t>
      </w:r>
      <w:r w:rsidRPr="008A4F93">
        <w:rPr>
          <w:sz w:val="20"/>
          <w:szCs w:val="20"/>
        </w:rPr>
        <w:t xml:space="preserve"> w przypadku stwierdzenia Wad Robót, uniemożliwiających użytkowanie Obiektu lub jego części zgodnie z jego przeznaczeniem.</w:t>
      </w:r>
    </w:p>
    <w:p w14:paraId="648E6671" w14:textId="58F865E8" w:rsidR="006F0D12" w:rsidRPr="008A4F93" w:rsidRDefault="006F0D12">
      <w:pPr>
        <w:pStyle w:val="Akapitzlist"/>
        <w:numPr>
          <w:ilvl w:val="0"/>
          <w:numId w:val="3"/>
        </w:numPr>
        <w:spacing w:after="0" w:line="276" w:lineRule="auto"/>
        <w:ind w:left="357" w:hanging="357"/>
        <w:jc w:val="both"/>
        <w:rPr>
          <w:b/>
          <w:sz w:val="20"/>
          <w:szCs w:val="20"/>
        </w:rPr>
      </w:pPr>
      <w:r w:rsidRPr="008A4F93">
        <w:rPr>
          <w:sz w:val="20"/>
          <w:szCs w:val="20"/>
        </w:rPr>
        <w:t xml:space="preserve">W zakresie Wad, objętych </w:t>
      </w:r>
      <w:r w:rsidRPr="008A4F93">
        <w:rPr>
          <w:b/>
          <w:sz w:val="20"/>
          <w:szCs w:val="20"/>
        </w:rPr>
        <w:t>Protokołem Odbioru Techniczn</w:t>
      </w:r>
      <w:r w:rsidR="009F707A" w:rsidRPr="008A4F93">
        <w:rPr>
          <w:b/>
          <w:sz w:val="20"/>
          <w:szCs w:val="20"/>
        </w:rPr>
        <w:t>ego</w:t>
      </w:r>
      <w:r w:rsidRPr="008A4F93">
        <w:rPr>
          <w:sz w:val="20"/>
          <w:szCs w:val="20"/>
        </w:rPr>
        <w:t xml:space="preserve">, </w:t>
      </w:r>
      <w:r w:rsidR="00B56C0D">
        <w:rPr>
          <w:sz w:val="20"/>
          <w:szCs w:val="20"/>
        </w:rPr>
        <w:t xml:space="preserve">lub w przypadku odmowy podpisania Protokołu Odbioru przez Zamawiającego, </w:t>
      </w:r>
      <w:r w:rsidRPr="008A4F93">
        <w:rPr>
          <w:sz w:val="20"/>
          <w:szCs w:val="20"/>
        </w:rPr>
        <w:t xml:space="preserve">w ramach </w:t>
      </w:r>
      <w:r w:rsidR="000237D4" w:rsidRPr="008A4F93">
        <w:rPr>
          <w:sz w:val="20"/>
          <w:szCs w:val="20"/>
        </w:rPr>
        <w:t>W</w:t>
      </w:r>
      <w:r w:rsidRPr="008A4F93">
        <w:rPr>
          <w:sz w:val="20"/>
          <w:szCs w:val="20"/>
        </w:rPr>
        <w:t>ynagrodzenia, , Wykonawca zobowiązany jest Wady</w:t>
      </w:r>
      <w:r w:rsidR="002F6D56" w:rsidRPr="008A4F93">
        <w:rPr>
          <w:sz w:val="20"/>
          <w:szCs w:val="20"/>
        </w:rPr>
        <w:t xml:space="preserve"> </w:t>
      </w:r>
      <w:r w:rsidRPr="008A4F93">
        <w:rPr>
          <w:sz w:val="20"/>
          <w:szCs w:val="20"/>
        </w:rPr>
        <w:t xml:space="preserve">usunąć albo wymienić wadliwy Przedmiot </w:t>
      </w:r>
      <w:r w:rsidR="002F6D56" w:rsidRPr="008A4F93">
        <w:rPr>
          <w:sz w:val="20"/>
          <w:szCs w:val="20"/>
        </w:rPr>
        <w:t xml:space="preserve">Umowy </w:t>
      </w:r>
      <w:r w:rsidRPr="008A4F93">
        <w:rPr>
          <w:sz w:val="20"/>
          <w:szCs w:val="20"/>
        </w:rPr>
        <w:t>lub objęte Przedmiotem</w:t>
      </w:r>
      <w:r w:rsidR="00277A1F" w:rsidRPr="008A4F93">
        <w:rPr>
          <w:sz w:val="20"/>
          <w:szCs w:val="20"/>
        </w:rPr>
        <w:t xml:space="preserve"> </w:t>
      </w:r>
      <w:r w:rsidR="002F6D56" w:rsidRPr="008A4F93">
        <w:rPr>
          <w:sz w:val="20"/>
          <w:szCs w:val="20"/>
        </w:rPr>
        <w:t>Umowy</w:t>
      </w:r>
      <w:r w:rsidRPr="008A4F93">
        <w:rPr>
          <w:sz w:val="20"/>
          <w:szCs w:val="20"/>
        </w:rPr>
        <w:t xml:space="preserve"> urządzenie</w:t>
      </w:r>
      <w:r w:rsidR="00277A1F" w:rsidRPr="008A4F93">
        <w:rPr>
          <w:sz w:val="20"/>
          <w:szCs w:val="20"/>
        </w:rPr>
        <w:t>, maszynę, instalację lub inny element</w:t>
      </w:r>
      <w:r w:rsidRPr="008A4F93">
        <w:rPr>
          <w:sz w:val="20"/>
          <w:szCs w:val="20"/>
        </w:rPr>
        <w:t xml:space="preserve">, na </w:t>
      </w:r>
      <w:r w:rsidR="0064105F" w:rsidRPr="008A4F93">
        <w:rPr>
          <w:sz w:val="20"/>
          <w:szCs w:val="20"/>
        </w:rPr>
        <w:t>now</w:t>
      </w:r>
      <w:r w:rsidRPr="008A4F93">
        <w:rPr>
          <w:sz w:val="20"/>
          <w:szCs w:val="20"/>
        </w:rPr>
        <w:t xml:space="preserve">e wolne od Wad, w terminie </w:t>
      </w:r>
      <w:r w:rsidR="00B56C0D">
        <w:rPr>
          <w:sz w:val="20"/>
          <w:szCs w:val="20"/>
        </w:rPr>
        <w:t>uzgodnionym przez Przedstawicieli Stron</w:t>
      </w:r>
      <w:r w:rsidRPr="008A4F93">
        <w:rPr>
          <w:sz w:val="20"/>
          <w:szCs w:val="20"/>
        </w:rPr>
        <w:t xml:space="preserve"> w</w:t>
      </w:r>
      <w:r w:rsidR="00454291" w:rsidRPr="008A4F93">
        <w:rPr>
          <w:sz w:val="20"/>
          <w:szCs w:val="20"/>
        </w:rPr>
        <w:t> </w:t>
      </w:r>
      <w:r w:rsidRPr="008A4F93">
        <w:rPr>
          <w:b/>
          <w:sz w:val="20"/>
          <w:szCs w:val="20"/>
        </w:rPr>
        <w:t>Protokole</w:t>
      </w:r>
      <w:r w:rsidRPr="002A633F">
        <w:rPr>
          <w:b/>
          <w:sz w:val="20"/>
        </w:rPr>
        <w:t xml:space="preserve"> Odbioru </w:t>
      </w:r>
      <w:r w:rsidRPr="008A4F93">
        <w:rPr>
          <w:b/>
          <w:sz w:val="20"/>
          <w:szCs w:val="20"/>
        </w:rPr>
        <w:t>Techniczn</w:t>
      </w:r>
      <w:r w:rsidR="0064105F" w:rsidRPr="008A4F93">
        <w:rPr>
          <w:b/>
          <w:sz w:val="20"/>
          <w:szCs w:val="20"/>
        </w:rPr>
        <w:t>ego</w:t>
      </w:r>
      <w:r w:rsidR="00B56C0D">
        <w:rPr>
          <w:b/>
          <w:sz w:val="20"/>
          <w:szCs w:val="20"/>
        </w:rPr>
        <w:t xml:space="preserve"> </w:t>
      </w:r>
      <w:r w:rsidR="00B56C0D" w:rsidRPr="008A4F93">
        <w:rPr>
          <w:sz w:val="20"/>
          <w:szCs w:val="20"/>
        </w:rPr>
        <w:t>lub podczas odbioru</w:t>
      </w:r>
      <w:r w:rsidR="00B56C0D">
        <w:rPr>
          <w:b/>
          <w:sz w:val="20"/>
          <w:szCs w:val="20"/>
        </w:rPr>
        <w:t xml:space="preserve">, </w:t>
      </w:r>
      <w:r w:rsidR="00B56C0D">
        <w:rPr>
          <w:sz w:val="20"/>
          <w:szCs w:val="20"/>
        </w:rPr>
        <w:t>jednakże nie dłuższym niż</w:t>
      </w:r>
      <w:r w:rsidR="00B56C0D" w:rsidRPr="00AC576F">
        <w:rPr>
          <w:sz w:val="20"/>
          <w:szCs w:val="20"/>
        </w:rPr>
        <w:t xml:space="preserve"> </w:t>
      </w:r>
      <w:r w:rsidR="00B56C0D" w:rsidRPr="00893A02">
        <w:rPr>
          <w:sz w:val="20"/>
          <w:szCs w:val="20"/>
        </w:rPr>
        <w:t>60 Dni</w:t>
      </w:r>
      <w:r w:rsidR="00B56C0D" w:rsidRPr="00AC576F">
        <w:rPr>
          <w:sz w:val="20"/>
          <w:szCs w:val="20"/>
        </w:rPr>
        <w:t xml:space="preserve"> od </w:t>
      </w:r>
      <w:r w:rsidR="00B56C0D">
        <w:rPr>
          <w:sz w:val="20"/>
          <w:szCs w:val="20"/>
        </w:rPr>
        <w:t>dnia przystąpienia przez Zamawiającego do odbioru, o którym mowa w powyższym ust. 12</w:t>
      </w:r>
      <w:r w:rsidRPr="008A4F93">
        <w:rPr>
          <w:sz w:val="20"/>
          <w:szCs w:val="20"/>
        </w:rPr>
        <w:t>. W</w:t>
      </w:r>
      <w:r w:rsidR="00C447FB" w:rsidRPr="008A4F93">
        <w:rPr>
          <w:sz w:val="20"/>
          <w:szCs w:val="20"/>
        </w:rPr>
        <w:t> </w:t>
      </w:r>
      <w:r w:rsidRPr="008A4F93">
        <w:rPr>
          <w:sz w:val="20"/>
          <w:szCs w:val="20"/>
        </w:rPr>
        <w:t xml:space="preserve">przypadku </w:t>
      </w:r>
      <w:r w:rsidR="0064105F" w:rsidRPr="008A4F93">
        <w:rPr>
          <w:sz w:val="20"/>
          <w:szCs w:val="20"/>
        </w:rPr>
        <w:t>nie</w:t>
      </w:r>
      <w:r w:rsidRPr="008A4F93">
        <w:rPr>
          <w:sz w:val="20"/>
          <w:szCs w:val="20"/>
        </w:rPr>
        <w:t>wykonania przez Wykonawcę zobowiązania</w:t>
      </w:r>
      <w:r w:rsidR="0064105F" w:rsidRPr="008A4F93">
        <w:rPr>
          <w:sz w:val="20"/>
          <w:szCs w:val="20"/>
        </w:rPr>
        <w:t>, o którym mowa w zdaniu poprzednim</w:t>
      </w:r>
      <w:r w:rsidRPr="008A4F93">
        <w:rPr>
          <w:sz w:val="20"/>
          <w:szCs w:val="20"/>
        </w:rPr>
        <w:t xml:space="preserve"> w</w:t>
      </w:r>
      <w:r w:rsidR="00C447FB" w:rsidRPr="008A4F93">
        <w:rPr>
          <w:sz w:val="20"/>
          <w:szCs w:val="20"/>
        </w:rPr>
        <w:t> </w:t>
      </w:r>
      <w:r w:rsidRPr="008A4F93">
        <w:rPr>
          <w:sz w:val="20"/>
          <w:szCs w:val="20"/>
        </w:rPr>
        <w:t>terminie, Zamawiający powiadomi Wykonawcę i powoła wykonawcę/</w:t>
      </w:r>
      <w:r w:rsidR="00246088" w:rsidRPr="008A4F93">
        <w:rPr>
          <w:sz w:val="20"/>
          <w:szCs w:val="20"/>
        </w:rPr>
        <w:t xml:space="preserve">dostawcę </w:t>
      </w:r>
      <w:r w:rsidRPr="008A4F93">
        <w:rPr>
          <w:sz w:val="20"/>
          <w:szCs w:val="20"/>
        </w:rPr>
        <w:t xml:space="preserve">zastępczego w celu wykonania </w:t>
      </w:r>
      <w:r w:rsidR="0064105F" w:rsidRPr="008A4F93">
        <w:rPr>
          <w:sz w:val="20"/>
          <w:szCs w:val="20"/>
        </w:rPr>
        <w:t>tego</w:t>
      </w:r>
      <w:r w:rsidR="00EA0EFE" w:rsidRPr="008A4F93">
        <w:rPr>
          <w:sz w:val="20"/>
          <w:szCs w:val="20"/>
        </w:rPr>
        <w:t xml:space="preserve"> </w:t>
      </w:r>
      <w:r w:rsidRPr="008A4F93">
        <w:rPr>
          <w:sz w:val="20"/>
          <w:szCs w:val="20"/>
        </w:rPr>
        <w:t>zobowiązania</w:t>
      </w:r>
      <w:r w:rsidR="00263968" w:rsidRPr="008A4F93">
        <w:rPr>
          <w:sz w:val="20"/>
          <w:szCs w:val="20"/>
        </w:rPr>
        <w:t xml:space="preserve"> (</w:t>
      </w:r>
      <w:r w:rsidR="00246088" w:rsidRPr="008A4F93">
        <w:rPr>
          <w:sz w:val="20"/>
          <w:szCs w:val="20"/>
        </w:rPr>
        <w:t>w</w:t>
      </w:r>
      <w:r w:rsidR="00263968" w:rsidRPr="008A4F93">
        <w:rPr>
          <w:sz w:val="20"/>
          <w:szCs w:val="20"/>
        </w:rPr>
        <w:t xml:space="preserve">ykonanie </w:t>
      </w:r>
      <w:r w:rsidR="00246088" w:rsidRPr="008A4F93">
        <w:rPr>
          <w:sz w:val="20"/>
          <w:szCs w:val="20"/>
        </w:rPr>
        <w:t>z</w:t>
      </w:r>
      <w:r w:rsidR="00263968" w:rsidRPr="008A4F93">
        <w:rPr>
          <w:sz w:val="20"/>
          <w:szCs w:val="20"/>
        </w:rPr>
        <w:t>astępcze)</w:t>
      </w:r>
      <w:r w:rsidRPr="008A4F93">
        <w:rPr>
          <w:sz w:val="20"/>
          <w:szCs w:val="20"/>
        </w:rPr>
        <w:t xml:space="preserve">, zaś kosztami </w:t>
      </w:r>
      <w:r w:rsidR="00246088" w:rsidRPr="008A4F93">
        <w:rPr>
          <w:sz w:val="20"/>
          <w:szCs w:val="20"/>
        </w:rPr>
        <w:t>w</w:t>
      </w:r>
      <w:r w:rsidR="00C55DD2" w:rsidRPr="008A4F93">
        <w:rPr>
          <w:sz w:val="20"/>
          <w:szCs w:val="20"/>
        </w:rPr>
        <w:t xml:space="preserve">ykonania </w:t>
      </w:r>
      <w:r w:rsidR="00246088" w:rsidRPr="008A4F93">
        <w:rPr>
          <w:sz w:val="20"/>
          <w:szCs w:val="20"/>
        </w:rPr>
        <w:t>z</w:t>
      </w:r>
      <w:r w:rsidR="00C55DD2" w:rsidRPr="008A4F93">
        <w:rPr>
          <w:sz w:val="20"/>
          <w:szCs w:val="20"/>
        </w:rPr>
        <w:t xml:space="preserve">astępczego </w:t>
      </w:r>
      <w:r w:rsidRPr="008A4F93">
        <w:rPr>
          <w:sz w:val="20"/>
          <w:szCs w:val="20"/>
        </w:rPr>
        <w:t xml:space="preserve">obciąży Wykonawcę. Zlecenie </w:t>
      </w:r>
      <w:r w:rsidR="00246088" w:rsidRPr="008A4F93">
        <w:rPr>
          <w:sz w:val="20"/>
          <w:szCs w:val="20"/>
        </w:rPr>
        <w:t>w</w:t>
      </w:r>
      <w:r w:rsidR="00E4566F" w:rsidRPr="008A4F93">
        <w:rPr>
          <w:sz w:val="20"/>
          <w:szCs w:val="20"/>
        </w:rPr>
        <w:t xml:space="preserve">ykonania </w:t>
      </w:r>
      <w:r w:rsidR="00246088" w:rsidRPr="008A4F93">
        <w:rPr>
          <w:sz w:val="20"/>
          <w:szCs w:val="20"/>
        </w:rPr>
        <w:t>z</w:t>
      </w:r>
      <w:r w:rsidR="00E4566F" w:rsidRPr="008A4F93">
        <w:rPr>
          <w:sz w:val="20"/>
          <w:szCs w:val="20"/>
        </w:rPr>
        <w:t>astępczego</w:t>
      </w:r>
      <w:r w:rsidRPr="008A4F93">
        <w:rPr>
          <w:sz w:val="20"/>
          <w:szCs w:val="20"/>
        </w:rPr>
        <w:t xml:space="preserve"> następuje na ryzyko Wykonawcy i pozostaje bez wpływu na uprawnienia Zamawiającego wynikające z rękojmi i gwarancji.</w:t>
      </w:r>
      <w:r w:rsidR="00B56C0D">
        <w:rPr>
          <w:sz w:val="20"/>
          <w:szCs w:val="20"/>
        </w:rPr>
        <w:t xml:space="preserve"> W przypadku usunięcia Wad przez Wykonawcę, </w:t>
      </w:r>
      <w:r w:rsidR="00BC4D79">
        <w:rPr>
          <w:sz w:val="20"/>
          <w:szCs w:val="20"/>
        </w:rPr>
        <w:t>W</w:t>
      </w:r>
      <w:r w:rsidR="00B56C0D">
        <w:rPr>
          <w:sz w:val="20"/>
          <w:szCs w:val="20"/>
        </w:rPr>
        <w:t xml:space="preserve">ykonawca na </w:t>
      </w:r>
      <w:r w:rsidR="00B56C0D" w:rsidRPr="002A633F">
        <w:rPr>
          <w:sz w:val="20"/>
        </w:rPr>
        <w:t xml:space="preserve">5 </w:t>
      </w:r>
      <w:r w:rsidR="00B56C0D">
        <w:rPr>
          <w:sz w:val="20"/>
          <w:szCs w:val="20"/>
        </w:rPr>
        <w:t xml:space="preserve">dni przed terminem wyznaczonym </w:t>
      </w:r>
      <w:r w:rsidR="00BC4D79">
        <w:rPr>
          <w:sz w:val="20"/>
          <w:szCs w:val="20"/>
        </w:rPr>
        <w:t>do usunięcia Wad</w:t>
      </w:r>
      <w:r w:rsidR="00B56C0D">
        <w:rPr>
          <w:sz w:val="20"/>
          <w:szCs w:val="20"/>
        </w:rPr>
        <w:t xml:space="preserve"> </w:t>
      </w:r>
      <w:r w:rsidR="00BC4D79">
        <w:rPr>
          <w:sz w:val="20"/>
          <w:szCs w:val="20"/>
        </w:rPr>
        <w:t xml:space="preserve">zgłosi Zamawiającemu gotowość do odbioru usuniętych Wad. Zamawiający rozpocznie i zakończy odbiór zgłoszonego usunięcia Wad, podpisaniem przez Przedstawicieli Stron bezusterkowego </w:t>
      </w:r>
      <w:r w:rsidR="00BC4D79" w:rsidRPr="008A4F93">
        <w:rPr>
          <w:b/>
          <w:sz w:val="20"/>
          <w:szCs w:val="20"/>
        </w:rPr>
        <w:t>Protokołu Odbioru Robót-Końcowego.</w:t>
      </w:r>
    </w:p>
    <w:p w14:paraId="15FE67FE" w14:textId="1AC1EDD9" w:rsidR="006F0D12" w:rsidRPr="00AC576F" w:rsidRDefault="006F0D12">
      <w:pPr>
        <w:pStyle w:val="Akapitzlist"/>
        <w:numPr>
          <w:ilvl w:val="0"/>
          <w:numId w:val="3"/>
        </w:numPr>
        <w:spacing w:after="0" w:line="276" w:lineRule="auto"/>
        <w:ind w:left="357" w:hanging="357"/>
        <w:jc w:val="both"/>
        <w:rPr>
          <w:sz w:val="20"/>
          <w:szCs w:val="20"/>
        </w:rPr>
      </w:pPr>
      <w:r w:rsidRPr="00AC576F">
        <w:rPr>
          <w:sz w:val="20"/>
          <w:szCs w:val="20"/>
        </w:rPr>
        <w:t>Prawo własności do egzemplarzy/wszelkich materialnych nośników Ostatecznie Potwierdzonej Dokumentacji Powykonawczej przechodzi</w:t>
      </w:r>
      <w:r w:rsidR="00D07767">
        <w:rPr>
          <w:sz w:val="20"/>
          <w:szCs w:val="20"/>
        </w:rPr>
        <w:t>,</w:t>
      </w:r>
      <w:r w:rsidRPr="00AC576F">
        <w:rPr>
          <w:sz w:val="20"/>
          <w:szCs w:val="20"/>
        </w:rPr>
        <w:t xml:space="preserve"> w ramach </w:t>
      </w:r>
      <w:r w:rsidR="00B51BDD">
        <w:rPr>
          <w:sz w:val="20"/>
          <w:szCs w:val="20"/>
        </w:rPr>
        <w:t>W</w:t>
      </w:r>
      <w:r w:rsidRPr="00AC576F">
        <w:rPr>
          <w:sz w:val="20"/>
          <w:szCs w:val="20"/>
        </w:rPr>
        <w:t>ynagrodzenia, , z</w:t>
      </w:r>
      <w:r w:rsidR="0078470E">
        <w:rPr>
          <w:sz w:val="20"/>
          <w:szCs w:val="20"/>
        </w:rPr>
        <w:t> </w:t>
      </w:r>
      <w:r w:rsidRPr="00AC576F">
        <w:rPr>
          <w:sz w:val="20"/>
          <w:szCs w:val="20"/>
        </w:rPr>
        <w:t xml:space="preserve">Wykonawcy na Zamawiającego z chwilą podpisania </w:t>
      </w:r>
      <w:r w:rsidR="00044E44" w:rsidRPr="00AC576F">
        <w:rPr>
          <w:sz w:val="20"/>
          <w:szCs w:val="20"/>
        </w:rPr>
        <w:t xml:space="preserve">przez </w:t>
      </w:r>
      <w:r w:rsidR="009354C6">
        <w:rPr>
          <w:sz w:val="20"/>
          <w:szCs w:val="20"/>
        </w:rPr>
        <w:t xml:space="preserve">Przedstawicieli </w:t>
      </w:r>
      <w:r w:rsidR="00044E44" w:rsidRPr="00AC576F">
        <w:rPr>
          <w:sz w:val="20"/>
          <w:szCs w:val="20"/>
        </w:rPr>
        <w:t xml:space="preserve">Stron </w:t>
      </w:r>
      <w:r w:rsidRPr="00AC576F">
        <w:rPr>
          <w:sz w:val="20"/>
          <w:szCs w:val="20"/>
        </w:rPr>
        <w:t xml:space="preserve">bez zastrzeżeń </w:t>
      </w:r>
      <w:r w:rsidRPr="007235F8">
        <w:rPr>
          <w:b/>
          <w:sz w:val="20"/>
          <w:szCs w:val="20"/>
        </w:rPr>
        <w:t>Protokołu Odbioru Dokumentacji Powykonawczej</w:t>
      </w:r>
      <w:r w:rsidRPr="00AC576F">
        <w:rPr>
          <w:sz w:val="20"/>
          <w:szCs w:val="20"/>
        </w:rPr>
        <w:t>.</w:t>
      </w:r>
    </w:p>
    <w:p w14:paraId="5BE8277B" w14:textId="77777777" w:rsidR="006F0D12" w:rsidRPr="008B13FB" w:rsidRDefault="006F0D12" w:rsidP="001E6E4A">
      <w:pPr>
        <w:spacing w:after="0" w:line="276" w:lineRule="auto"/>
        <w:jc w:val="both"/>
        <w:rPr>
          <w:sz w:val="20"/>
          <w:szCs w:val="20"/>
        </w:rPr>
      </w:pPr>
    </w:p>
    <w:p w14:paraId="743F79F7" w14:textId="16F7471F" w:rsidR="006F0D12" w:rsidRPr="007235F8" w:rsidRDefault="007235F8" w:rsidP="00366A9C">
      <w:pPr>
        <w:spacing w:after="0" w:line="276" w:lineRule="auto"/>
        <w:jc w:val="center"/>
        <w:rPr>
          <w:b/>
          <w:sz w:val="20"/>
          <w:szCs w:val="20"/>
        </w:rPr>
      </w:pPr>
      <w:r w:rsidRPr="007235F8">
        <w:rPr>
          <w:b/>
          <w:sz w:val="20"/>
          <w:szCs w:val="20"/>
        </w:rPr>
        <w:t xml:space="preserve">§ </w:t>
      </w:r>
      <w:r w:rsidR="00743ACC">
        <w:rPr>
          <w:b/>
          <w:sz w:val="20"/>
          <w:szCs w:val="20"/>
        </w:rPr>
        <w:t>6</w:t>
      </w:r>
    </w:p>
    <w:p w14:paraId="4E91C1AE" w14:textId="16D79243" w:rsidR="006F0D12" w:rsidRDefault="006F0D12" w:rsidP="00366A9C">
      <w:pPr>
        <w:spacing w:after="0" w:line="276" w:lineRule="auto"/>
        <w:jc w:val="center"/>
        <w:rPr>
          <w:b/>
          <w:sz w:val="20"/>
          <w:szCs w:val="20"/>
        </w:rPr>
      </w:pPr>
      <w:r w:rsidRPr="007235F8">
        <w:rPr>
          <w:b/>
          <w:sz w:val="20"/>
          <w:szCs w:val="20"/>
        </w:rPr>
        <w:t>Sprawowanie przez Wykonawcę Nadzoru Autorskiego</w:t>
      </w:r>
    </w:p>
    <w:p w14:paraId="48C01EA8" w14:textId="77777777" w:rsidR="005A10BA" w:rsidRPr="005A10BA" w:rsidRDefault="005A10BA" w:rsidP="002A633F">
      <w:pPr>
        <w:spacing w:after="0" w:line="276" w:lineRule="auto"/>
        <w:jc w:val="both"/>
        <w:rPr>
          <w:sz w:val="20"/>
          <w:szCs w:val="20"/>
        </w:rPr>
      </w:pPr>
    </w:p>
    <w:p w14:paraId="0D64E2D5" w14:textId="2D17654C" w:rsidR="006F0D12" w:rsidRPr="003234AF" w:rsidRDefault="006F0D12">
      <w:pPr>
        <w:pStyle w:val="Akapitzlist"/>
        <w:numPr>
          <w:ilvl w:val="0"/>
          <w:numId w:val="5"/>
        </w:numPr>
        <w:spacing w:after="0" w:line="276" w:lineRule="auto"/>
        <w:ind w:left="357" w:hanging="357"/>
        <w:jc w:val="both"/>
        <w:rPr>
          <w:sz w:val="20"/>
          <w:szCs w:val="20"/>
        </w:rPr>
      </w:pPr>
      <w:r w:rsidRPr="003234AF">
        <w:rPr>
          <w:sz w:val="20"/>
          <w:szCs w:val="20"/>
        </w:rPr>
        <w:t xml:space="preserve">W ramach </w:t>
      </w:r>
      <w:r w:rsidR="00675E7A">
        <w:rPr>
          <w:sz w:val="20"/>
          <w:szCs w:val="20"/>
        </w:rPr>
        <w:t>Przedmiotu Umowy</w:t>
      </w:r>
      <w:r w:rsidR="00675E7A" w:rsidRPr="003234AF">
        <w:rPr>
          <w:sz w:val="20"/>
          <w:szCs w:val="20"/>
        </w:rPr>
        <w:t xml:space="preserve"> </w:t>
      </w:r>
      <w:r w:rsidRPr="003234AF">
        <w:rPr>
          <w:sz w:val="20"/>
          <w:szCs w:val="20"/>
        </w:rPr>
        <w:t>Wykonawca zobowiązuje się do pełnienia nadzoru autorskiego co do zgodności realizacji Robót z Ostatecznie Zatwierdzoną Dokumentacją Projektową, który w szczególności będzie obejmował:</w:t>
      </w:r>
    </w:p>
    <w:p w14:paraId="725ECA03" w14:textId="3975D626"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nadzorowanie, w toku realizacji Robót, zgodności rozwiązań technicznych, materiałowych i użytkowych z Ostatecznie Zatwierdzoną Dokumentacją Projektową;</w:t>
      </w:r>
    </w:p>
    <w:p w14:paraId="3978BD9E" w14:textId="2E49967B"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uzupełnianie szczegółów Ostatecznie Zatwierdzonej Dokumentacji Projektowej, o które wystąpi Wykonawca lub Zamawiający oraz wyjaśnianie osobom, z których pomocą Wykonawca realizuje Roboty</w:t>
      </w:r>
      <w:r w:rsidR="00663E5E">
        <w:rPr>
          <w:sz w:val="20"/>
          <w:szCs w:val="20"/>
        </w:rPr>
        <w:t xml:space="preserve"> </w:t>
      </w:r>
      <w:r w:rsidRPr="003234AF">
        <w:rPr>
          <w:sz w:val="20"/>
          <w:szCs w:val="20"/>
        </w:rPr>
        <w:t>lub którymi posługuje się Wykonawca w realizacji Robót wątpliwości powstałych w toku realizacji Robót;</w:t>
      </w:r>
    </w:p>
    <w:p w14:paraId="680F18DC" w14:textId="77777777"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udział w naradach technicznych;</w:t>
      </w:r>
    </w:p>
    <w:p w14:paraId="26398E2F" w14:textId="1903854C"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 xml:space="preserve">udział w odbiorach Robót (jeśli, według Zamawiającego, </w:t>
      </w:r>
      <w:r w:rsidR="00904C92">
        <w:rPr>
          <w:sz w:val="20"/>
          <w:szCs w:val="20"/>
        </w:rPr>
        <w:t>Wykonawca powinien brać udział w odbiorach Robót</w:t>
      </w:r>
      <w:r w:rsidRPr="003234AF">
        <w:rPr>
          <w:sz w:val="20"/>
          <w:szCs w:val="20"/>
        </w:rPr>
        <w:t>);</w:t>
      </w:r>
    </w:p>
    <w:p w14:paraId="091067E3" w14:textId="77777777"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współudział w tworzeniu Dokumentacji Powykonawczej i w jej uzgadnianiu;</w:t>
      </w:r>
    </w:p>
    <w:p w14:paraId="556E1587" w14:textId="7595E3CE"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w przypadku konieczności działań w urzędach administracji architektoniczno-budowlanej (np. uzyskanie decyzji zamiennych), przeprowadzenie stosownych procedur, umożliwiających Zamawiającemu zakończenie Robót i uzyskanie decyzji o pozwoleniu na użytkowanie (o ile wymagane jest to przepisami prawa);</w:t>
      </w:r>
    </w:p>
    <w:p w14:paraId="7B3CC05E" w14:textId="5E1C9344" w:rsidR="006F0D12" w:rsidRPr="003234AF" w:rsidRDefault="006F0D12">
      <w:pPr>
        <w:pStyle w:val="Akapitzlist"/>
        <w:numPr>
          <w:ilvl w:val="1"/>
          <w:numId w:val="6"/>
        </w:numPr>
        <w:spacing w:after="0" w:line="276" w:lineRule="auto"/>
        <w:ind w:left="714" w:hanging="357"/>
        <w:jc w:val="both"/>
        <w:rPr>
          <w:sz w:val="20"/>
          <w:szCs w:val="20"/>
        </w:rPr>
      </w:pPr>
      <w:r w:rsidRPr="003234AF">
        <w:rPr>
          <w:sz w:val="20"/>
          <w:szCs w:val="20"/>
        </w:rPr>
        <w:t xml:space="preserve">złożenie pod </w:t>
      </w:r>
      <w:r w:rsidRPr="003234AF">
        <w:rPr>
          <w:b/>
          <w:sz w:val="20"/>
          <w:szCs w:val="20"/>
        </w:rPr>
        <w:t>Protokołem Odbioru Robót – Końcowym</w:t>
      </w:r>
      <w:r w:rsidRPr="003234AF">
        <w:rPr>
          <w:sz w:val="20"/>
          <w:szCs w:val="20"/>
        </w:rPr>
        <w:t xml:space="preserve"> oświadczenia o braku zastrzeżeń do wykonanych Robót odebranych </w:t>
      </w:r>
      <w:r w:rsidR="00675E7A">
        <w:rPr>
          <w:sz w:val="20"/>
          <w:szCs w:val="20"/>
        </w:rPr>
        <w:t>Protokołem</w:t>
      </w:r>
      <w:r w:rsidR="00675E7A" w:rsidRPr="003234AF">
        <w:rPr>
          <w:sz w:val="20"/>
          <w:szCs w:val="20"/>
        </w:rPr>
        <w:t xml:space="preserve"> Odbior</w:t>
      </w:r>
      <w:r w:rsidR="00675E7A">
        <w:rPr>
          <w:sz w:val="20"/>
          <w:szCs w:val="20"/>
        </w:rPr>
        <w:t>u</w:t>
      </w:r>
      <w:r w:rsidR="00675E7A" w:rsidRPr="003234AF">
        <w:rPr>
          <w:sz w:val="20"/>
          <w:szCs w:val="20"/>
        </w:rPr>
        <w:t xml:space="preserve"> </w:t>
      </w:r>
      <w:r w:rsidRPr="003234AF">
        <w:rPr>
          <w:sz w:val="20"/>
          <w:szCs w:val="20"/>
        </w:rPr>
        <w:t>Robót</w:t>
      </w:r>
      <w:r w:rsidR="00F0759D">
        <w:rPr>
          <w:sz w:val="20"/>
          <w:szCs w:val="20"/>
        </w:rPr>
        <w:t xml:space="preserve"> – </w:t>
      </w:r>
      <w:r w:rsidRPr="003234AF">
        <w:rPr>
          <w:sz w:val="20"/>
          <w:szCs w:val="20"/>
        </w:rPr>
        <w:t>Końcowym.</w:t>
      </w:r>
    </w:p>
    <w:p w14:paraId="64ACDEAA" w14:textId="25E64866" w:rsidR="006F0D12" w:rsidRDefault="006F0D12">
      <w:pPr>
        <w:pStyle w:val="Akapitzlist"/>
        <w:numPr>
          <w:ilvl w:val="0"/>
          <w:numId w:val="5"/>
        </w:numPr>
        <w:spacing w:after="0" w:line="276" w:lineRule="auto"/>
        <w:ind w:left="357" w:hanging="357"/>
        <w:jc w:val="both"/>
        <w:rPr>
          <w:sz w:val="20"/>
          <w:szCs w:val="20"/>
        </w:rPr>
      </w:pPr>
      <w:r w:rsidRPr="003234AF">
        <w:rPr>
          <w:sz w:val="20"/>
          <w:szCs w:val="20"/>
        </w:rPr>
        <w:t xml:space="preserve">Zadania objęte </w:t>
      </w:r>
      <w:r w:rsidR="00AC2B1E">
        <w:rPr>
          <w:sz w:val="20"/>
          <w:szCs w:val="20"/>
        </w:rPr>
        <w:t>N</w:t>
      </w:r>
      <w:r w:rsidRPr="003234AF">
        <w:rPr>
          <w:sz w:val="20"/>
          <w:szCs w:val="20"/>
        </w:rPr>
        <w:t xml:space="preserve">adzorem </w:t>
      </w:r>
      <w:r w:rsidR="00AC2B1E">
        <w:rPr>
          <w:sz w:val="20"/>
          <w:szCs w:val="20"/>
        </w:rPr>
        <w:t>A</w:t>
      </w:r>
      <w:r w:rsidRPr="003234AF">
        <w:rPr>
          <w:sz w:val="20"/>
          <w:szCs w:val="20"/>
        </w:rPr>
        <w:t>utorskim</w:t>
      </w:r>
      <w:r w:rsidR="00912AC7">
        <w:rPr>
          <w:sz w:val="20"/>
          <w:szCs w:val="20"/>
        </w:rPr>
        <w:t>, o którym mowa w ust. 1 powyżej,</w:t>
      </w:r>
      <w:r w:rsidRPr="003234AF">
        <w:rPr>
          <w:sz w:val="20"/>
          <w:szCs w:val="20"/>
        </w:rPr>
        <w:t xml:space="preserve"> Wykonawca będzie realizował do czasu podpisania</w:t>
      </w:r>
      <w:r w:rsidR="00427EDA">
        <w:rPr>
          <w:sz w:val="20"/>
          <w:szCs w:val="20"/>
        </w:rPr>
        <w:t xml:space="preserve"> przez obie Strony</w:t>
      </w:r>
      <w:r w:rsidRPr="003234AF">
        <w:rPr>
          <w:sz w:val="20"/>
          <w:szCs w:val="20"/>
        </w:rPr>
        <w:t xml:space="preserve"> </w:t>
      </w:r>
      <w:r w:rsidRPr="003234AF">
        <w:rPr>
          <w:b/>
          <w:sz w:val="20"/>
          <w:szCs w:val="20"/>
        </w:rPr>
        <w:t>Protokołu Odbioru Robót – Końcowego</w:t>
      </w:r>
      <w:r w:rsidR="00675E7A">
        <w:rPr>
          <w:b/>
          <w:sz w:val="20"/>
          <w:szCs w:val="20"/>
        </w:rPr>
        <w:t xml:space="preserve">, </w:t>
      </w:r>
      <w:r w:rsidR="00675E7A" w:rsidRPr="008A4F93">
        <w:rPr>
          <w:sz w:val="20"/>
          <w:szCs w:val="20"/>
        </w:rPr>
        <w:t>jednakże nie dłużej niż 60 miesięcy od czasu p</w:t>
      </w:r>
      <w:r w:rsidR="00675E7A" w:rsidRPr="00675E7A">
        <w:rPr>
          <w:sz w:val="20"/>
          <w:szCs w:val="20"/>
        </w:rPr>
        <w:t>odpisania</w:t>
      </w:r>
      <w:r w:rsidR="00675E7A">
        <w:rPr>
          <w:sz w:val="20"/>
          <w:szCs w:val="20"/>
        </w:rPr>
        <w:t xml:space="preserve"> </w:t>
      </w:r>
      <w:r w:rsidR="00675E7A" w:rsidRPr="008A4F93">
        <w:rPr>
          <w:b/>
          <w:sz w:val="20"/>
          <w:szCs w:val="20"/>
        </w:rPr>
        <w:t>Protokołu Ostatecznego Odbioru Dokumentacji Projektowej.</w:t>
      </w:r>
    </w:p>
    <w:p w14:paraId="2A16DDBC" w14:textId="4AFBF769" w:rsidR="003A1229" w:rsidRDefault="003A1229" w:rsidP="005D10D5">
      <w:pPr>
        <w:spacing w:after="0" w:line="276" w:lineRule="auto"/>
        <w:jc w:val="both"/>
        <w:rPr>
          <w:sz w:val="20"/>
          <w:szCs w:val="20"/>
        </w:rPr>
      </w:pPr>
    </w:p>
    <w:p w14:paraId="3F4F5D92" w14:textId="77777777" w:rsidR="003A1229" w:rsidRPr="00790745" w:rsidRDefault="003A1229" w:rsidP="005D10D5">
      <w:pPr>
        <w:spacing w:after="0" w:line="276" w:lineRule="auto"/>
        <w:jc w:val="both"/>
        <w:rPr>
          <w:sz w:val="20"/>
          <w:szCs w:val="20"/>
        </w:rPr>
      </w:pPr>
    </w:p>
    <w:p w14:paraId="56E71E29" w14:textId="77777777" w:rsidR="006F0D12" w:rsidRPr="008B13FB" w:rsidRDefault="006F0D12" w:rsidP="001E6E4A">
      <w:pPr>
        <w:spacing w:after="0" w:line="276" w:lineRule="auto"/>
        <w:jc w:val="both"/>
        <w:rPr>
          <w:sz w:val="20"/>
          <w:szCs w:val="20"/>
        </w:rPr>
      </w:pPr>
    </w:p>
    <w:p w14:paraId="7B7CF524" w14:textId="0E743FBC" w:rsidR="006F0D12" w:rsidRPr="00700955" w:rsidRDefault="00700955" w:rsidP="00366A9C">
      <w:pPr>
        <w:spacing w:after="0" w:line="276" w:lineRule="auto"/>
        <w:jc w:val="center"/>
        <w:rPr>
          <w:b/>
          <w:sz w:val="20"/>
          <w:szCs w:val="20"/>
        </w:rPr>
      </w:pPr>
      <w:r w:rsidRPr="00700955">
        <w:rPr>
          <w:b/>
          <w:sz w:val="20"/>
          <w:szCs w:val="20"/>
        </w:rPr>
        <w:t xml:space="preserve">§ </w:t>
      </w:r>
      <w:r w:rsidR="00743ACC">
        <w:rPr>
          <w:b/>
          <w:sz w:val="20"/>
          <w:szCs w:val="20"/>
        </w:rPr>
        <w:t>7</w:t>
      </w:r>
    </w:p>
    <w:p w14:paraId="03D555A6" w14:textId="77777777" w:rsidR="006F0D12" w:rsidRDefault="006F0D12" w:rsidP="00366A9C">
      <w:pPr>
        <w:spacing w:after="0" w:line="276" w:lineRule="auto"/>
        <w:jc w:val="center"/>
        <w:rPr>
          <w:b/>
          <w:sz w:val="20"/>
          <w:szCs w:val="20"/>
        </w:rPr>
      </w:pPr>
      <w:r w:rsidRPr="00700955">
        <w:rPr>
          <w:b/>
          <w:sz w:val="20"/>
          <w:szCs w:val="20"/>
        </w:rPr>
        <w:t>Wynagrodzenie</w:t>
      </w:r>
    </w:p>
    <w:p w14:paraId="2A43869D" w14:textId="77777777" w:rsidR="005A10BA" w:rsidRPr="005A10BA" w:rsidRDefault="005A10BA" w:rsidP="005D10D5">
      <w:pPr>
        <w:spacing w:after="0" w:line="276" w:lineRule="auto"/>
        <w:jc w:val="both"/>
        <w:rPr>
          <w:sz w:val="20"/>
          <w:szCs w:val="20"/>
        </w:rPr>
      </w:pPr>
    </w:p>
    <w:p w14:paraId="7B900F8C" w14:textId="1DC5410C"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Za należyte wykonanie całego Przedmiotu Umowy, określonego w szczególności w §</w:t>
      </w:r>
      <w:r w:rsidR="009257AE">
        <w:rPr>
          <w:sz w:val="20"/>
          <w:szCs w:val="20"/>
        </w:rPr>
        <w:t xml:space="preserve"> </w:t>
      </w:r>
      <w:r w:rsidRPr="00700955">
        <w:rPr>
          <w:sz w:val="20"/>
          <w:szCs w:val="20"/>
        </w:rPr>
        <w:t>2 Umowy, Strony ustalają łączne całkowite wynagrodzenie ryczałtowe Wykonawcy, w wysokości:</w:t>
      </w:r>
    </w:p>
    <w:p w14:paraId="60B157E2" w14:textId="55CBE430" w:rsidR="006F0D12" w:rsidRPr="00700955" w:rsidRDefault="006F0D12" w:rsidP="001E6E4A">
      <w:pPr>
        <w:pStyle w:val="Akapitzlist"/>
        <w:spacing w:after="0" w:line="276" w:lineRule="auto"/>
        <w:ind w:left="357"/>
        <w:jc w:val="both"/>
        <w:rPr>
          <w:sz w:val="20"/>
          <w:szCs w:val="20"/>
        </w:rPr>
      </w:pPr>
      <w:r w:rsidRPr="00700955">
        <w:rPr>
          <w:sz w:val="20"/>
          <w:szCs w:val="20"/>
        </w:rPr>
        <w:t xml:space="preserve">łącznie netto: …………………………. </w:t>
      </w:r>
      <w:r w:rsidR="007070C0">
        <w:rPr>
          <w:sz w:val="20"/>
          <w:szCs w:val="20"/>
        </w:rPr>
        <w:t>z</w:t>
      </w:r>
      <w:r w:rsidRPr="00700955">
        <w:rPr>
          <w:sz w:val="20"/>
          <w:szCs w:val="20"/>
        </w:rPr>
        <w:t>ł</w:t>
      </w:r>
      <w:r w:rsidR="009257AE">
        <w:rPr>
          <w:sz w:val="20"/>
          <w:szCs w:val="20"/>
        </w:rPr>
        <w:t>,</w:t>
      </w:r>
    </w:p>
    <w:p w14:paraId="0E8553D8" w14:textId="6B23689C" w:rsidR="006F0D12" w:rsidRPr="00700955" w:rsidRDefault="006F0D12" w:rsidP="001E6E4A">
      <w:pPr>
        <w:pStyle w:val="Akapitzlist"/>
        <w:spacing w:after="0" w:line="276" w:lineRule="auto"/>
        <w:ind w:left="357"/>
        <w:jc w:val="both"/>
        <w:rPr>
          <w:sz w:val="20"/>
          <w:szCs w:val="20"/>
        </w:rPr>
      </w:pPr>
      <w:r w:rsidRPr="00700955">
        <w:rPr>
          <w:sz w:val="20"/>
          <w:szCs w:val="20"/>
        </w:rPr>
        <w:t>(słownie: …………………………….</w:t>
      </w:r>
      <w:r w:rsidR="009257AE">
        <w:rPr>
          <w:sz w:val="20"/>
          <w:szCs w:val="20"/>
        </w:rPr>
        <w:t xml:space="preserve"> złotych 00/100 groszy</w:t>
      </w:r>
      <w:r w:rsidRPr="00700955">
        <w:rPr>
          <w:sz w:val="20"/>
          <w:szCs w:val="20"/>
        </w:rPr>
        <w:t>)</w:t>
      </w:r>
      <w:r w:rsidR="009257AE">
        <w:rPr>
          <w:sz w:val="20"/>
          <w:szCs w:val="20"/>
        </w:rPr>
        <w:t>,</w:t>
      </w:r>
    </w:p>
    <w:p w14:paraId="2BEE37AC" w14:textId="4FC3E267" w:rsidR="006F0D12" w:rsidRPr="00700955" w:rsidRDefault="006F0D12" w:rsidP="001E6E4A">
      <w:pPr>
        <w:pStyle w:val="Akapitzlist"/>
        <w:spacing w:after="0" w:line="276" w:lineRule="auto"/>
        <w:ind w:left="357"/>
        <w:jc w:val="both"/>
        <w:rPr>
          <w:sz w:val="20"/>
          <w:szCs w:val="20"/>
        </w:rPr>
      </w:pPr>
      <w:r w:rsidRPr="00700955">
        <w:rPr>
          <w:sz w:val="20"/>
          <w:szCs w:val="20"/>
        </w:rPr>
        <w:t>podatek VAT w wysokości 23 %, tj. ………………………………..</w:t>
      </w:r>
      <w:r w:rsidR="009257AE">
        <w:rPr>
          <w:sz w:val="20"/>
          <w:szCs w:val="20"/>
        </w:rPr>
        <w:t xml:space="preserve"> </w:t>
      </w:r>
      <w:r w:rsidRPr="00700955">
        <w:rPr>
          <w:sz w:val="20"/>
          <w:szCs w:val="20"/>
        </w:rPr>
        <w:t>zł</w:t>
      </w:r>
      <w:r w:rsidR="009257AE">
        <w:rPr>
          <w:sz w:val="20"/>
          <w:szCs w:val="20"/>
        </w:rPr>
        <w:t>,</w:t>
      </w:r>
    </w:p>
    <w:p w14:paraId="6CDA8FC8" w14:textId="208359EF" w:rsidR="006F0D12" w:rsidRPr="00700955" w:rsidRDefault="006F0D12" w:rsidP="001E6E4A">
      <w:pPr>
        <w:pStyle w:val="Akapitzlist"/>
        <w:spacing w:after="0" w:line="276" w:lineRule="auto"/>
        <w:ind w:left="357"/>
        <w:jc w:val="both"/>
        <w:rPr>
          <w:sz w:val="20"/>
          <w:szCs w:val="20"/>
        </w:rPr>
      </w:pPr>
      <w:r w:rsidRPr="00700955">
        <w:rPr>
          <w:sz w:val="20"/>
          <w:szCs w:val="20"/>
        </w:rPr>
        <w:t>(słownie: …………………………………………</w:t>
      </w:r>
      <w:r w:rsidR="009257AE">
        <w:rPr>
          <w:sz w:val="20"/>
          <w:szCs w:val="20"/>
        </w:rPr>
        <w:t xml:space="preserve"> złotych 00/100 groszy</w:t>
      </w:r>
      <w:r w:rsidRPr="00700955">
        <w:rPr>
          <w:sz w:val="20"/>
          <w:szCs w:val="20"/>
        </w:rPr>
        <w:t>)</w:t>
      </w:r>
      <w:r w:rsidR="009257AE">
        <w:rPr>
          <w:sz w:val="20"/>
          <w:szCs w:val="20"/>
        </w:rPr>
        <w:t>,</w:t>
      </w:r>
    </w:p>
    <w:p w14:paraId="17CAE4BE" w14:textId="5C379B84" w:rsidR="006F0D12" w:rsidRPr="00700955" w:rsidRDefault="006F0D12" w:rsidP="001E6E4A">
      <w:pPr>
        <w:pStyle w:val="Akapitzlist"/>
        <w:spacing w:after="0" w:line="276" w:lineRule="auto"/>
        <w:ind w:left="357"/>
        <w:jc w:val="both"/>
        <w:rPr>
          <w:sz w:val="20"/>
          <w:szCs w:val="20"/>
        </w:rPr>
      </w:pPr>
      <w:r w:rsidRPr="00700955">
        <w:rPr>
          <w:sz w:val="20"/>
          <w:szCs w:val="20"/>
        </w:rPr>
        <w:t>łącznie brutto ………………………………… zł</w:t>
      </w:r>
      <w:r w:rsidR="009257AE">
        <w:rPr>
          <w:sz w:val="20"/>
          <w:szCs w:val="20"/>
        </w:rPr>
        <w:t>,</w:t>
      </w:r>
    </w:p>
    <w:p w14:paraId="6AC38891" w14:textId="77777777" w:rsidR="009257AE" w:rsidRDefault="006F0D12" w:rsidP="001E6E4A">
      <w:pPr>
        <w:pStyle w:val="Akapitzlist"/>
        <w:spacing w:after="0" w:line="276" w:lineRule="auto"/>
        <w:ind w:left="357"/>
        <w:jc w:val="both"/>
        <w:rPr>
          <w:sz w:val="20"/>
          <w:szCs w:val="20"/>
        </w:rPr>
      </w:pPr>
      <w:r w:rsidRPr="00700955">
        <w:rPr>
          <w:sz w:val="20"/>
          <w:szCs w:val="20"/>
        </w:rPr>
        <w:t>(słownie: …………………………………… złotych</w:t>
      </w:r>
      <w:r w:rsidR="009257AE">
        <w:rPr>
          <w:sz w:val="20"/>
          <w:szCs w:val="20"/>
        </w:rPr>
        <w:t xml:space="preserve"> 00/100 groszy</w:t>
      </w:r>
      <w:r w:rsidRPr="00700955">
        <w:rPr>
          <w:sz w:val="20"/>
          <w:szCs w:val="20"/>
        </w:rPr>
        <w:t>)</w:t>
      </w:r>
      <w:r w:rsidR="009257AE">
        <w:rPr>
          <w:sz w:val="20"/>
          <w:szCs w:val="20"/>
        </w:rPr>
        <w:t>,</w:t>
      </w:r>
    </w:p>
    <w:p w14:paraId="5DB614E1" w14:textId="06639A44" w:rsidR="006F0D12" w:rsidRPr="00700955" w:rsidRDefault="006F0D12" w:rsidP="001E6E4A">
      <w:pPr>
        <w:pStyle w:val="Akapitzlist"/>
        <w:spacing w:after="0" w:line="276" w:lineRule="auto"/>
        <w:ind w:left="357"/>
        <w:jc w:val="both"/>
        <w:rPr>
          <w:sz w:val="20"/>
          <w:szCs w:val="20"/>
        </w:rPr>
      </w:pPr>
      <w:r w:rsidRPr="00700955">
        <w:rPr>
          <w:sz w:val="20"/>
          <w:szCs w:val="20"/>
        </w:rPr>
        <w:t>zwane dalej „Wynagrodzenie</w:t>
      </w:r>
      <w:r w:rsidR="009257AE">
        <w:rPr>
          <w:sz w:val="20"/>
          <w:szCs w:val="20"/>
        </w:rPr>
        <w:t>m</w:t>
      </w:r>
      <w:r w:rsidRPr="00700955">
        <w:rPr>
          <w:sz w:val="20"/>
          <w:szCs w:val="20"/>
        </w:rPr>
        <w:t>”</w:t>
      </w:r>
      <w:r w:rsidR="009257AE">
        <w:rPr>
          <w:sz w:val="20"/>
          <w:szCs w:val="20"/>
        </w:rPr>
        <w:t>,</w:t>
      </w:r>
    </w:p>
    <w:p w14:paraId="2D4BDCFF" w14:textId="196E405E" w:rsidR="006F0D12" w:rsidRPr="00700955" w:rsidRDefault="009257AE" w:rsidP="001E6E4A">
      <w:pPr>
        <w:pStyle w:val="Akapitzlist"/>
        <w:spacing w:after="0" w:line="276" w:lineRule="auto"/>
        <w:ind w:left="357"/>
        <w:jc w:val="both"/>
        <w:rPr>
          <w:sz w:val="20"/>
          <w:szCs w:val="20"/>
        </w:rPr>
      </w:pPr>
      <w:r>
        <w:rPr>
          <w:sz w:val="20"/>
          <w:szCs w:val="20"/>
        </w:rPr>
        <w:t>w</w:t>
      </w:r>
      <w:r w:rsidR="006F0D12" w:rsidRPr="00700955">
        <w:rPr>
          <w:sz w:val="20"/>
          <w:szCs w:val="20"/>
        </w:rPr>
        <w:t xml:space="preserve"> tym: </w:t>
      </w:r>
    </w:p>
    <w:p w14:paraId="5269F3A2" w14:textId="77777777" w:rsidR="006F0D12" w:rsidRPr="00700955" w:rsidRDefault="006F0D12">
      <w:pPr>
        <w:pStyle w:val="Akapitzlist"/>
        <w:numPr>
          <w:ilvl w:val="1"/>
          <w:numId w:val="8"/>
        </w:numPr>
        <w:spacing w:after="0" w:line="276" w:lineRule="auto"/>
        <w:ind w:left="714" w:hanging="357"/>
        <w:jc w:val="both"/>
        <w:rPr>
          <w:sz w:val="20"/>
          <w:szCs w:val="20"/>
        </w:rPr>
      </w:pPr>
      <w:r w:rsidRPr="00700955">
        <w:rPr>
          <w:sz w:val="20"/>
          <w:szCs w:val="20"/>
        </w:rPr>
        <w:t>za wykonanie Etapu I Wykonawca ma prawo do wynagrodzenia w wysokości:</w:t>
      </w:r>
    </w:p>
    <w:p w14:paraId="45B47541" w14:textId="1F348196" w:rsidR="006F0D12" w:rsidRPr="00700955" w:rsidRDefault="006F0D12" w:rsidP="001E6E4A">
      <w:pPr>
        <w:pStyle w:val="Akapitzlist"/>
        <w:spacing w:after="0" w:line="276" w:lineRule="auto"/>
        <w:ind w:left="714" w:hanging="6"/>
        <w:jc w:val="both"/>
        <w:rPr>
          <w:sz w:val="20"/>
          <w:szCs w:val="20"/>
        </w:rPr>
      </w:pPr>
      <w:r w:rsidRPr="00700955">
        <w:rPr>
          <w:sz w:val="20"/>
          <w:szCs w:val="20"/>
        </w:rPr>
        <w:t>cena netto: …………………………………………………………………………… zł</w:t>
      </w:r>
      <w:r w:rsidR="00C50B65">
        <w:rPr>
          <w:sz w:val="20"/>
          <w:szCs w:val="20"/>
        </w:rPr>
        <w:t>,</w:t>
      </w:r>
    </w:p>
    <w:p w14:paraId="37030B91" w14:textId="60C62787" w:rsidR="006F0D12" w:rsidRPr="00700955" w:rsidRDefault="006F0D12" w:rsidP="001E6E4A">
      <w:pPr>
        <w:pStyle w:val="Akapitzlist"/>
        <w:spacing w:after="0" w:line="276" w:lineRule="auto"/>
        <w:ind w:left="714" w:hanging="6"/>
        <w:jc w:val="both"/>
        <w:rPr>
          <w:sz w:val="20"/>
          <w:szCs w:val="20"/>
        </w:rPr>
      </w:pPr>
      <w:r w:rsidRPr="00700955">
        <w:rPr>
          <w:sz w:val="20"/>
          <w:szCs w:val="20"/>
        </w:rPr>
        <w:t>(słownie: ………………………………………………………………………………………………… złotych</w:t>
      </w:r>
      <w:r w:rsidR="0066184A">
        <w:rPr>
          <w:sz w:val="20"/>
          <w:szCs w:val="20"/>
        </w:rPr>
        <w:t xml:space="preserve"> 00/100 groszy</w:t>
      </w:r>
      <w:r w:rsidRPr="00700955">
        <w:rPr>
          <w:sz w:val="20"/>
          <w:szCs w:val="20"/>
        </w:rPr>
        <w:t>)</w:t>
      </w:r>
      <w:r w:rsidR="00C50B65">
        <w:rPr>
          <w:sz w:val="20"/>
          <w:szCs w:val="20"/>
        </w:rPr>
        <w:t>,</w:t>
      </w:r>
    </w:p>
    <w:p w14:paraId="0ADF820F" w14:textId="51909506" w:rsidR="006F0D12" w:rsidRPr="00700955" w:rsidRDefault="006F0D12" w:rsidP="001E6E4A">
      <w:pPr>
        <w:pStyle w:val="Akapitzlist"/>
        <w:spacing w:after="0" w:line="276" w:lineRule="auto"/>
        <w:ind w:left="714" w:hanging="6"/>
        <w:jc w:val="both"/>
        <w:rPr>
          <w:sz w:val="20"/>
          <w:szCs w:val="20"/>
        </w:rPr>
      </w:pPr>
      <w:r w:rsidRPr="00700955">
        <w:rPr>
          <w:sz w:val="20"/>
          <w:szCs w:val="20"/>
        </w:rPr>
        <w:t xml:space="preserve">podatek VAT w wysokości …………… %, tj. ………………………………………. </w:t>
      </w:r>
      <w:r w:rsidR="007070C0">
        <w:rPr>
          <w:sz w:val="20"/>
          <w:szCs w:val="20"/>
        </w:rPr>
        <w:t>z</w:t>
      </w:r>
      <w:r w:rsidRPr="00700955">
        <w:rPr>
          <w:sz w:val="20"/>
          <w:szCs w:val="20"/>
        </w:rPr>
        <w:t>ł</w:t>
      </w:r>
      <w:r w:rsidR="00C50B65">
        <w:rPr>
          <w:sz w:val="20"/>
          <w:szCs w:val="20"/>
        </w:rPr>
        <w:t>,</w:t>
      </w:r>
    </w:p>
    <w:p w14:paraId="3B8D3EC2" w14:textId="51C91318" w:rsidR="006F0D12" w:rsidRPr="00700955" w:rsidRDefault="006F0D12" w:rsidP="001E6E4A">
      <w:pPr>
        <w:pStyle w:val="Akapitzlist"/>
        <w:spacing w:after="0" w:line="276" w:lineRule="auto"/>
        <w:ind w:left="714" w:hanging="6"/>
        <w:jc w:val="both"/>
        <w:rPr>
          <w:sz w:val="20"/>
          <w:szCs w:val="20"/>
        </w:rPr>
      </w:pPr>
      <w:r w:rsidRPr="00700955">
        <w:rPr>
          <w:sz w:val="20"/>
          <w:szCs w:val="20"/>
        </w:rPr>
        <w:t>(słownie: ………………………………………………………………………………………………… złotych</w:t>
      </w:r>
      <w:r w:rsidR="0066184A">
        <w:rPr>
          <w:sz w:val="20"/>
          <w:szCs w:val="20"/>
        </w:rPr>
        <w:t xml:space="preserve"> 00/100 groszy</w:t>
      </w:r>
      <w:r w:rsidRPr="00700955">
        <w:rPr>
          <w:sz w:val="20"/>
          <w:szCs w:val="20"/>
        </w:rPr>
        <w:t>)</w:t>
      </w:r>
      <w:r w:rsidR="00C50B65">
        <w:rPr>
          <w:sz w:val="20"/>
          <w:szCs w:val="20"/>
        </w:rPr>
        <w:t>,</w:t>
      </w:r>
    </w:p>
    <w:p w14:paraId="34AD72FE" w14:textId="5CF3D54B" w:rsidR="006F0D12" w:rsidRPr="00700955" w:rsidRDefault="006F0D12" w:rsidP="001E6E4A">
      <w:pPr>
        <w:pStyle w:val="Akapitzlist"/>
        <w:spacing w:after="0" w:line="276" w:lineRule="auto"/>
        <w:ind w:left="714" w:hanging="6"/>
        <w:jc w:val="both"/>
        <w:rPr>
          <w:sz w:val="20"/>
          <w:szCs w:val="20"/>
        </w:rPr>
      </w:pPr>
      <w:r w:rsidRPr="00700955">
        <w:rPr>
          <w:sz w:val="20"/>
          <w:szCs w:val="20"/>
        </w:rPr>
        <w:t>cena brutto ……………………………………………………………………………</w:t>
      </w:r>
      <w:r w:rsidR="0066184A">
        <w:rPr>
          <w:sz w:val="20"/>
          <w:szCs w:val="20"/>
        </w:rPr>
        <w:t xml:space="preserve"> </w:t>
      </w:r>
      <w:r w:rsidRPr="00700955">
        <w:rPr>
          <w:sz w:val="20"/>
          <w:szCs w:val="20"/>
        </w:rPr>
        <w:t>zł</w:t>
      </w:r>
      <w:r w:rsidR="00C50B65">
        <w:rPr>
          <w:sz w:val="20"/>
          <w:szCs w:val="20"/>
        </w:rPr>
        <w:t>,</w:t>
      </w:r>
    </w:p>
    <w:p w14:paraId="7D213DEE" w14:textId="08B4B057" w:rsidR="006F0D12" w:rsidRPr="00700955" w:rsidRDefault="006F0D12" w:rsidP="001E6E4A">
      <w:pPr>
        <w:pStyle w:val="Akapitzlist"/>
        <w:spacing w:after="0" w:line="276" w:lineRule="auto"/>
        <w:ind w:left="714" w:hanging="6"/>
        <w:jc w:val="both"/>
        <w:rPr>
          <w:sz w:val="20"/>
          <w:szCs w:val="20"/>
        </w:rPr>
      </w:pPr>
      <w:r w:rsidRPr="00700955">
        <w:rPr>
          <w:sz w:val="20"/>
          <w:szCs w:val="20"/>
        </w:rPr>
        <w:t>(słownie: …………………………………………………………………………………………………. złotych</w:t>
      </w:r>
      <w:r w:rsidR="0066184A">
        <w:rPr>
          <w:sz w:val="20"/>
          <w:szCs w:val="20"/>
        </w:rPr>
        <w:t xml:space="preserve"> 00/100 groszy</w:t>
      </w:r>
      <w:r w:rsidRPr="00700955">
        <w:rPr>
          <w:sz w:val="20"/>
          <w:szCs w:val="20"/>
        </w:rPr>
        <w:t>)</w:t>
      </w:r>
      <w:r w:rsidR="00C50B65">
        <w:rPr>
          <w:sz w:val="20"/>
          <w:szCs w:val="20"/>
        </w:rPr>
        <w:t>;</w:t>
      </w:r>
    </w:p>
    <w:p w14:paraId="7F51D47C" w14:textId="728C5AEC" w:rsidR="006F0D12" w:rsidRDefault="006F0D12" w:rsidP="001E6E4A">
      <w:pPr>
        <w:pStyle w:val="Akapitzlist"/>
        <w:spacing w:after="0" w:line="276" w:lineRule="auto"/>
        <w:ind w:left="714" w:hanging="6"/>
        <w:jc w:val="both"/>
        <w:rPr>
          <w:sz w:val="20"/>
          <w:szCs w:val="20"/>
        </w:rPr>
      </w:pPr>
      <w:r w:rsidRPr="00700955">
        <w:rPr>
          <w:sz w:val="20"/>
          <w:szCs w:val="20"/>
        </w:rPr>
        <w:t xml:space="preserve">Wykonawca wystawi fakturę VAT częściową za należyte wykonanie </w:t>
      </w:r>
      <w:r w:rsidR="002B5FD9">
        <w:rPr>
          <w:sz w:val="20"/>
          <w:szCs w:val="20"/>
        </w:rPr>
        <w:t>DP</w:t>
      </w:r>
      <w:r w:rsidR="00C045EE">
        <w:rPr>
          <w:sz w:val="20"/>
          <w:szCs w:val="20"/>
        </w:rPr>
        <w:t xml:space="preserve"> w zakresie Etapu I</w:t>
      </w:r>
      <w:r w:rsidR="0066184A">
        <w:rPr>
          <w:sz w:val="20"/>
          <w:szCs w:val="20"/>
        </w:rPr>
        <w:t>,</w:t>
      </w:r>
      <w:r w:rsidRPr="00700955">
        <w:rPr>
          <w:sz w:val="20"/>
          <w:szCs w:val="20"/>
        </w:rPr>
        <w:t xml:space="preserve"> z</w:t>
      </w:r>
      <w:r w:rsidR="0078470E">
        <w:rPr>
          <w:sz w:val="20"/>
          <w:szCs w:val="20"/>
        </w:rPr>
        <w:t> </w:t>
      </w:r>
      <w:r w:rsidRPr="00700955">
        <w:rPr>
          <w:sz w:val="20"/>
          <w:szCs w:val="20"/>
        </w:rPr>
        <w:t>odpowiednim uwzględnieniem postanowień określonych w §</w:t>
      </w:r>
      <w:r w:rsidR="0066184A">
        <w:rPr>
          <w:sz w:val="20"/>
          <w:szCs w:val="20"/>
        </w:rPr>
        <w:t xml:space="preserve"> </w:t>
      </w:r>
      <w:r w:rsidRPr="00700955">
        <w:rPr>
          <w:sz w:val="20"/>
          <w:szCs w:val="20"/>
        </w:rPr>
        <w:t>7</w:t>
      </w:r>
      <w:r w:rsidR="007070C0">
        <w:rPr>
          <w:sz w:val="20"/>
          <w:szCs w:val="20"/>
        </w:rPr>
        <w:t xml:space="preserve"> Umowy</w:t>
      </w:r>
    </w:p>
    <w:p w14:paraId="4FD86A79" w14:textId="0EA62F2B" w:rsidR="002B5FD9" w:rsidRDefault="002B5FD9" w:rsidP="009D7BD5">
      <w:pPr>
        <w:pStyle w:val="Akapitzlist"/>
        <w:spacing w:after="0" w:line="276" w:lineRule="auto"/>
        <w:ind w:left="1276"/>
        <w:jc w:val="both"/>
        <w:rPr>
          <w:sz w:val="20"/>
          <w:szCs w:val="20"/>
        </w:rPr>
      </w:pPr>
    </w:p>
    <w:p w14:paraId="25ABA183" w14:textId="77777777" w:rsidR="002B5FD9" w:rsidRPr="00700955" w:rsidRDefault="002B5FD9" w:rsidP="002B5FD9">
      <w:pPr>
        <w:pStyle w:val="Akapitzlist"/>
        <w:spacing w:after="0" w:line="276" w:lineRule="auto"/>
        <w:ind w:left="1276"/>
        <w:jc w:val="both"/>
        <w:rPr>
          <w:sz w:val="20"/>
          <w:szCs w:val="20"/>
        </w:rPr>
      </w:pPr>
    </w:p>
    <w:p w14:paraId="01519129" w14:textId="037B0052" w:rsidR="006F0D12" w:rsidRPr="00700955" w:rsidRDefault="006F0D12">
      <w:pPr>
        <w:pStyle w:val="Akapitzlist"/>
        <w:numPr>
          <w:ilvl w:val="1"/>
          <w:numId w:val="8"/>
        </w:numPr>
        <w:spacing w:after="0" w:line="276" w:lineRule="auto"/>
        <w:ind w:left="714" w:hanging="357"/>
        <w:jc w:val="both"/>
        <w:rPr>
          <w:sz w:val="20"/>
          <w:szCs w:val="20"/>
        </w:rPr>
      </w:pPr>
      <w:r w:rsidRPr="00700955">
        <w:rPr>
          <w:sz w:val="20"/>
          <w:szCs w:val="20"/>
        </w:rPr>
        <w:t xml:space="preserve">za wykonanie Etapu II </w:t>
      </w:r>
      <w:r w:rsidR="00DA41A0">
        <w:rPr>
          <w:sz w:val="20"/>
          <w:szCs w:val="20"/>
        </w:rPr>
        <w:t xml:space="preserve"> </w:t>
      </w:r>
      <w:r w:rsidRPr="00700955">
        <w:rPr>
          <w:sz w:val="20"/>
          <w:szCs w:val="20"/>
        </w:rPr>
        <w:t>Wykonawca ma prawo do wynagrodzenia w wysokości:</w:t>
      </w:r>
    </w:p>
    <w:p w14:paraId="313A8BF7" w14:textId="10BB8757" w:rsidR="006F0D12" w:rsidRPr="00700955" w:rsidRDefault="006F0D12" w:rsidP="001E6E4A">
      <w:pPr>
        <w:pStyle w:val="Akapitzlist"/>
        <w:spacing w:after="0" w:line="276" w:lineRule="auto"/>
        <w:ind w:left="714" w:hanging="6"/>
        <w:jc w:val="both"/>
        <w:rPr>
          <w:sz w:val="20"/>
          <w:szCs w:val="20"/>
        </w:rPr>
      </w:pPr>
      <w:r w:rsidRPr="00700955">
        <w:rPr>
          <w:sz w:val="20"/>
          <w:szCs w:val="20"/>
        </w:rPr>
        <w:t>cena netto: ………………………………………………………………………………</w:t>
      </w:r>
      <w:r w:rsidR="00C50B65">
        <w:rPr>
          <w:sz w:val="20"/>
          <w:szCs w:val="20"/>
        </w:rPr>
        <w:t xml:space="preserve"> </w:t>
      </w:r>
      <w:r w:rsidRPr="00700955">
        <w:rPr>
          <w:sz w:val="20"/>
          <w:szCs w:val="20"/>
        </w:rPr>
        <w:t>zł</w:t>
      </w:r>
      <w:r w:rsidR="00C50B65">
        <w:rPr>
          <w:sz w:val="20"/>
          <w:szCs w:val="20"/>
        </w:rPr>
        <w:t>,</w:t>
      </w:r>
    </w:p>
    <w:p w14:paraId="2E1853CE" w14:textId="450D07E9" w:rsidR="006F0D12" w:rsidRPr="00700955" w:rsidRDefault="006F0D12" w:rsidP="001E6E4A">
      <w:pPr>
        <w:pStyle w:val="Akapitzlist"/>
        <w:spacing w:after="0" w:line="276" w:lineRule="auto"/>
        <w:ind w:left="714" w:hanging="6"/>
        <w:jc w:val="both"/>
        <w:rPr>
          <w:sz w:val="20"/>
          <w:szCs w:val="20"/>
        </w:rPr>
      </w:pPr>
      <w:r w:rsidRPr="00700955">
        <w:rPr>
          <w:sz w:val="20"/>
          <w:szCs w:val="20"/>
        </w:rPr>
        <w:t>słownie: …………………………………………………………………………………………………….</w:t>
      </w:r>
      <w:r w:rsidR="00C50B65">
        <w:rPr>
          <w:sz w:val="20"/>
          <w:szCs w:val="20"/>
        </w:rPr>
        <w:t xml:space="preserve"> </w:t>
      </w:r>
      <w:r w:rsidRPr="00700955">
        <w:rPr>
          <w:sz w:val="20"/>
          <w:szCs w:val="20"/>
        </w:rPr>
        <w:t>złotych</w:t>
      </w:r>
      <w:r w:rsidR="0066184A">
        <w:rPr>
          <w:sz w:val="20"/>
          <w:szCs w:val="20"/>
        </w:rPr>
        <w:t xml:space="preserve"> 00/100 groszy</w:t>
      </w:r>
      <w:r w:rsidRPr="00700955">
        <w:rPr>
          <w:sz w:val="20"/>
          <w:szCs w:val="20"/>
        </w:rPr>
        <w:t>)</w:t>
      </w:r>
      <w:r w:rsidR="00C50B65">
        <w:rPr>
          <w:sz w:val="20"/>
          <w:szCs w:val="20"/>
        </w:rPr>
        <w:t>,</w:t>
      </w:r>
    </w:p>
    <w:p w14:paraId="7653D957" w14:textId="11E1B07F" w:rsidR="006F0D12" w:rsidRPr="00700955" w:rsidRDefault="006F0D12" w:rsidP="001E6E4A">
      <w:pPr>
        <w:pStyle w:val="Akapitzlist"/>
        <w:spacing w:after="0" w:line="276" w:lineRule="auto"/>
        <w:ind w:left="714" w:hanging="6"/>
        <w:jc w:val="both"/>
        <w:rPr>
          <w:sz w:val="20"/>
          <w:szCs w:val="20"/>
        </w:rPr>
      </w:pPr>
      <w:r w:rsidRPr="00700955">
        <w:rPr>
          <w:sz w:val="20"/>
          <w:szCs w:val="20"/>
        </w:rPr>
        <w:t>podatek VAT w wysokości 23 %, ………………………………………………………………….</w:t>
      </w:r>
      <w:r w:rsidR="00C50B65">
        <w:rPr>
          <w:sz w:val="20"/>
          <w:szCs w:val="20"/>
        </w:rPr>
        <w:t xml:space="preserve"> </w:t>
      </w:r>
      <w:r w:rsidRPr="00700955">
        <w:rPr>
          <w:sz w:val="20"/>
          <w:szCs w:val="20"/>
        </w:rPr>
        <w:t>zł</w:t>
      </w:r>
      <w:r w:rsidR="00C50B65">
        <w:rPr>
          <w:sz w:val="20"/>
          <w:szCs w:val="20"/>
        </w:rPr>
        <w:t>,</w:t>
      </w:r>
    </w:p>
    <w:p w14:paraId="09C5DC73" w14:textId="02280C1E" w:rsidR="006F0D12" w:rsidRPr="00700955" w:rsidRDefault="006F0D12" w:rsidP="001E6E4A">
      <w:pPr>
        <w:pStyle w:val="Akapitzlist"/>
        <w:spacing w:after="0" w:line="276" w:lineRule="auto"/>
        <w:ind w:left="714" w:hanging="6"/>
        <w:jc w:val="both"/>
        <w:rPr>
          <w:sz w:val="20"/>
          <w:szCs w:val="20"/>
        </w:rPr>
      </w:pPr>
      <w:r w:rsidRPr="00700955">
        <w:rPr>
          <w:sz w:val="20"/>
          <w:szCs w:val="20"/>
        </w:rPr>
        <w:t>(słownie: …………………………………………………………………………………………………….</w:t>
      </w:r>
      <w:r w:rsidR="00C50B65">
        <w:rPr>
          <w:sz w:val="20"/>
          <w:szCs w:val="20"/>
        </w:rPr>
        <w:t xml:space="preserve"> </w:t>
      </w:r>
      <w:r w:rsidRPr="00700955">
        <w:rPr>
          <w:sz w:val="20"/>
          <w:szCs w:val="20"/>
        </w:rPr>
        <w:t>złotych</w:t>
      </w:r>
      <w:r w:rsidR="0066184A">
        <w:rPr>
          <w:sz w:val="20"/>
          <w:szCs w:val="20"/>
        </w:rPr>
        <w:t xml:space="preserve"> 00/100 groszy</w:t>
      </w:r>
      <w:r w:rsidRPr="00700955">
        <w:rPr>
          <w:sz w:val="20"/>
          <w:szCs w:val="20"/>
        </w:rPr>
        <w:t>)</w:t>
      </w:r>
      <w:r w:rsidR="00C50B65">
        <w:rPr>
          <w:sz w:val="20"/>
          <w:szCs w:val="20"/>
        </w:rPr>
        <w:t>,</w:t>
      </w:r>
    </w:p>
    <w:p w14:paraId="06A6F0FC" w14:textId="68E6AD00" w:rsidR="006F0D12" w:rsidRPr="00700955" w:rsidRDefault="006F0D12" w:rsidP="001E6E4A">
      <w:pPr>
        <w:pStyle w:val="Akapitzlist"/>
        <w:spacing w:after="0" w:line="276" w:lineRule="auto"/>
        <w:ind w:left="714" w:hanging="6"/>
        <w:jc w:val="both"/>
        <w:rPr>
          <w:sz w:val="20"/>
          <w:szCs w:val="20"/>
        </w:rPr>
      </w:pPr>
      <w:r w:rsidRPr="00700955">
        <w:rPr>
          <w:sz w:val="20"/>
          <w:szCs w:val="20"/>
        </w:rPr>
        <w:t>cena brutto: ……………………………………………………………………………..</w:t>
      </w:r>
      <w:r w:rsidR="00C50B65">
        <w:rPr>
          <w:sz w:val="20"/>
          <w:szCs w:val="20"/>
        </w:rPr>
        <w:t xml:space="preserve"> </w:t>
      </w:r>
      <w:r w:rsidRPr="00700955">
        <w:rPr>
          <w:sz w:val="20"/>
          <w:szCs w:val="20"/>
        </w:rPr>
        <w:t>zł</w:t>
      </w:r>
      <w:r w:rsidR="00C50B65">
        <w:rPr>
          <w:sz w:val="20"/>
          <w:szCs w:val="20"/>
        </w:rPr>
        <w:t>,</w:t>
      </w:r>
    </w:p>
    <w:p w14:paraId="4D77B8C8" w14:textId="392719F5" w:rsidR="006F0D12" w:rsidRDefault="006F0D12" w:rsidP="001E6E4A">
      <w:pPr>
        <w:pStyle w:val="Akapitzlist"/>
        <w:spacing w:after="0" w:line="276" w:lineRule="auto"/>
        <w:ind w:left="714" w:hanging="6"/>
        <w:jc w:val="both"/>
        <w:rPr>
          <w:sz w:val="20"/>
          <w:szCs w:val="20"/>
        </w:rPr>
      </w:pPr>
      <w:r w:rsidRPr="00700955">
        <w:rPr>
          <w:sz w:val="20"/>
          <w:szCs w:val="20"/>
        </w:rPr>
        <w:t>(słownie: ……………………………………………………………………………………………………..</w:t>
      </w:r>
      <w:r w:rsidR="00C50B65">
        <w:rPr>
          <w:sz w:val="20"/>
          <w:szCs w:val="20"/>
        </w:rPr>
        <w:t xml:space="preserve"> </w:t>
      </w:r>
      <w:r w:rsidRPr="00700955">
        <w:rPr>
          <w:sz w:val="20"/>
          <w:szCs w:val="20"/>
        </w:rPr>
        <w:t>złotych</w:t>
      </w:r>
      <w:r w:rsidR="0066184A">
        <w:rPr>
          <w:sz w:val="20"/>
          <w:szCs w:val="20"/>
        </w:rPr>
        <w:t xml:space="preserve"> 00/100 groszy</w:t>
      </w:r>
      <w:r w:rsidRPr="00700955">
        <w:rPr>
          <w:sz w:val="20"/>
          <w:szCs w:val="20"/>
        </w:rPr>
        <w:t>)</w:t>
      </w:r>
      <w:r w:rsidR="00C50B65">
        <w:rPr>
          <w:sz w:val="20"/>
          <w:szCs w:val="20"/>
        </w:rPr>
        <w:t>.</w:t>
      </w:r>
    </w:p>
    <w:p w14:paraId="2D2B02A6" w14:textId="7C7DEEF6" w:rsidR="00C045EE" w:rsidRDefault="00C045EE" w:rsidP="005D10D5">
      <w:pPr>
        <w:pStyle w:val="Akapitzlist"/>
        <w:spacing w:after="0" w:line="276" w:lineRule="auto"/>
        <w:ind w:left="714" w:hanging="6"/>
        <w:jc w:val="both"/>
        <w:rPr>
          <w:sz w:val="20"/>
          <w:szCs w:val="20"/>
        </w:rPr>
      </w:pPr>
      <w:r w:rsidRPr="00700955">
        <w:rPr>
          <w:sz w:val="20"/>
          <w:szCs w:val="20"/>
        </w:rPr>
        <w:t xml:space="preserve">Wykonawca wystawi fakturę VAT za należyte wykonanie </w:t>
      </w:r>
      <w:r>
        <w:rPr>
          <w:sz w:val="20"/>
          <w:szCs w:val="20"/>
        </w:rPr>
        <w:t>Robót w zakresie Etapu II,</w:t>
      </w:r>
      <w:r w:rsidRPr="00700955">
        <w:rPr>
          <w:sz w:val="20"/>
          <w:szCs w:val="20"/>
        </w:rPr>
        <w:t xml:space="preserve"> z</w:t>
      </w:r>
      <w:r>
        <w:rPr>
          <w:sz w:val="20"/>
          <w:szCs w:val="20"/>
        </w:rPr>
        <w:t> </w:t>
      </w:r>
      <w:r w:rsidRPr="00700955">
        <w:rPr>
          <w:sz w:val="20"/>
          <w:szCs w:val="20"/>
        </w:rPr>
        <w:t>odpowiednim uwzględnieniem postanowień określonych w §</w:t>
      </w:r>
      <w:r>
        <w:rPr>
          <w:sz w:val="20"/>
          <w:szCs w:val="20"/>
        </w:rPr>
        <w:t xml:space="preserve"> </w:t>
      </w:r>
      <w:r w:rsidRPr="00700955">
        <w:rPr>
          <w:sz w:val="20"/>
          <w:szCs w:val="20"/>
        </w:rPr>
        <w:t>7</w:t>
      </w:r>
      <w:r>
        <w:rPr>
          <w:sz w:val="20"/>
          <w:szCs w:val="20"/>
        </w:rPr>
        <w:t xml:space="preserve"> Umowy</w:t>
      </w:r>
    </w:p>
    <w:p w14:paraId="2C1BA34C" w14:textId="439E3C9B" w:rsidR="002B5FD9" w:rsidRDefault="002B5FD9" w:rsidP="005D10D5">
      <w:pPr>
        <w:pStyle w:val="Akapitzlist"/>
        <w:spacing w:after="0" w:line="276" w:lineRule="auto"/>
        <w:ind w:left="714" w:hanging="6"/>
        <w:jc w:val="both"/>
        <w:rPr>
          <w:sz w:val="20"/>
          <w:szCs w:val="20"/>
        </w:rPr>
      </w:pPr>
    </w:p>
    <w:p w14:paraId="463B69E7" w14:textId="77777777" w:rsidR="002B5FD9" w:rsidRPr="00700955" w:rsidRDefault="002B5FD9" w:rsidP="001E6E4A">
      <w:pPr>
        <w:pStyle w:val="Akapitzlist"/>
        <w:spacing w:after="0" w:line="276" w:lineRule="auto"/>
        <w:ind w:left="714" w:hanging="6"/>
        <w:jc w:val="both"/>
        <w:rPr>
          <w:sz w:val="20"/>
          <w:szCs w:val="20"/>
        </w:rPr>
      </w:pPr>
    </w:p>
    <w:p w14:paraId="04F8A435" w14:textId="2AAE7892"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Z uwagi na ryczałtowy charakter Wynagrodzenia Wykonawcy, Strony nie przewidują w trakcie wykonywania Umowy możliwości zmiany Wynagrodzenia, zaś Wykonawca oświadcza, że dokonał dokładnego oszacowania kosztów prac objętych Umową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p>
    <w:p w14:paraId="51C026AC" w14:textId="3F79E632"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Pr>
          <w:sz w:val="20"/>
          <w:szCs w:val="20"/>
        </w:rPr>
        <w:t>–</w:t>
      </w:r>
      <w:r w:rsidRPr="00700955">
        <w:rPr>
          <w:sz w:val="20"/>
          <w:szCs w:val="20"/>
        </w:rPr>
        <w:t xml:space="preserve"> na zasadzie ryzyka działalności gospodarczej przedsiębiorcy </w:t>
      </w:r>
      <w:r w:rsidR="00971777">
        <w:rPr>
          <w:sz w:val="20"/>
          <w:szCs w:val="20"/>
        </w:rPr>
        <w:t>–</w:t>
      </w:r>
      <w:r w:rsidRPr="00700955">
        <w:rPr>
          <w:sz w:val="20"/>
          <w:szCs w:val="20"/>
        </w:rPr>
        <w:t xml:space="preserve"> z tytułu oszacowania wszelkich kosztów związanych z zawarciem i wykonaniem </w:t>
      </w:r>
      <w:r w:rsidR="00971777" w:rsidRPr="00700955">
        <w:rPr>
          <w:sz w:val="20"/>
          <w:szCs w:val="20"/>
        </w:rPr>
        <w:t xml:space="preserve">Umowy </w:t>
      </w:r>
      <w:r w:rsidRPr="00700955">
        <w:rPr>
          <w:sz w:val="20"/>
          <w:szCs w:val="20"/>
        </w:rPr>
        <w:t>przez Wykonawcę. Ryzyko niedoszacowania, pominięcia lub braku rozpoznania w</w:t>
      </w:r>
      <w:r w:rsidR="0078470E">
        <w:rPr>
          <w:sz w:val="20"/>
          <w:szCs w:val="20"/>
        </w:rPr>
        <w:t> </w:t>
      </w:r>
      <w:r w:rsidRPr="00700955">
        <w:rPr>
          <w:sz w:val="20"/>
          <w:szCs w:val="20"/>
        </w:rPr>
        <w:t xml:space="preserve">zakresie Przedmiotu Umowy obciąża Wykonawcę, to znaczy takie niedoszacowanie, pominięcie lub </w:t>
      </w:r>
      <w:r w:rsidRPr="00700955">
        <w:rPr>
          <w:sz w:val="20"/>
          <w:szCs w:val="20"/>
        </w:rPr>
        <w:lastRenderedPageBreak/>
        <w:t xml:space="preserve">nierozpoznanie w zakresie Umowy będzie uznane za brak należytej staranności Wykonawcy jako podmiotu profesjonalnego w zakresie zawarcia </w:t>
      </w:r>
      <w:r w:rsidR="00AC18E0">
        <w:rPr>
          <w:sz w:val="20"/>
          <w:szCs w:val="20"/>
        </w:rPr>
        <w:t xml:space="preserve">i </w:t>
      </w:r>
      <w:r w:rsidRPr="00700955">
        <w:rPr>
          <w:sz w:val="20"/>
          <w:szCs w:val="20"/>
        </w:rPr>
        <w:t>wykonania Umowy i w żadnym zakresie nie może być podstawą do żądania zmiany Wynagrodzenia Wykonawcy.</w:t>
      </w:r>
    </w:p>
    <w:p w14:paraId="53986EC6" w14:textId="1559662D"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Wynagrodzenie zawiera wszelkie koszty poniesione w celu należytego wykonania Przedmiotu Umowy, w</w:t>
      </w:r>
      <w:r w:rsidR="0078470E">
        <w:rPr>
          <w:sz w:val="20"/>
          <w:szCs w:val="20"/>
        </w:rPr>
        <w:t> </w:t>
      </w:r>
      <w:r w:rsidRPr="00700955">
        <w:rPr>
          <w:sz w:val="20"/>
          <w:szCs w:val="20"/>
        </w:rPr>
        <w:t xml:space="preserve">tym w szczególności: koszty wykonania wszelkich czynności związanych z wykonywaniem </w:t>
      </w:r>
      <w:r w:rsidR="00021197">
        <w:rPr>
          <w:sz w:val="20"/>
          <w:szCs w:val="20"/>
        </w:rPr>
        <w:t>Dokumentacji projektowej</w:t>
      </w:r>
      <w:r w:rsidR="00021197" w:rsidRPr="00700955">
        <w:rPr>
          <w:sz w:val="20"/>
          <w:szCs w:val="20"/>
        </w:rPr>
        <w:t xml:space="preserve"> </w:t>
      </w:r>
      <w:r w:rsidRPr="00700955">
        <w:rPr>
          <w:sz w:val="20"/>
          <w:szCs w:val="20"/>
        </w:rPr>
        <w:t xml:space="preserve">oraz </w:t>
      </w:r>
      <w:r w:rsidR="00021197">
        <w:rPr>
          <w:sz w:val="20"/>
          <w:szCs w:val="20"/>
        </w:rPr>
        <w:t>R</w:t>
      </w:r>
      <w:r w:rsidR="00021197" w:rsidRPr="00700955">
        <w:rPr>
          <w:sz w:val="20"/>
          <w:szCs w:val="20"/>
        </w:rPr>
        <w:t>obót</w:t>
      </w:r>
      <w:r w:rsidRPr="00700955">
        <w:rPr>
          <w:sz w:val="20"/>
          <w:szCs w:val="20"/>
        </w:rPr>
        <w:t xml:space="preserve">, koszty uzyskania niezbędnych uzgodnień, koszty uzyskania niezbędnych pozwoleń, wszelkich robót przygotowawczych, porządkowych, wykończeniowych, organizacji </w:t>
      </w:r>
      <w:r w:rsidR="007070C0">
        <w:rPr>
          <w:sz w:val="20"/>
          <w:szCs w:val="20"/>
        </w:rPr>
        <w:t>T</w:t>
      </w:r>
      <w:r w:rsidRPr="00700955">
        <w:rPr>
          <w:sz w:val="20"/>
          <w:szCs w:val="20"/>
        </w:rPr>
        <w:t xml:space="preserve">erenu </w:t>
      </w:r>
      <w:r w:rsidR="00C045EE">
        <w:rPr>
          <w:sz w:val="20"/>
          <w:szCs w:val="20"/>
        </w:rPr>
        <w:t>B</w:t>
      </w:r>
      <w:r w:rsidR="00C045EE" w:rsidRPr="00700955">
        <w:rPr>
          <w:sz w:val="20"/>
          <w:szCs w:val="20"/>
        </w:rPr>
        <w:t xml:space="preserve">udowy </w:t>
      </w:r>
      <w:r w:rsidRPr="00700955">
        <w:rPr>
          <w:sz w:val="20"/>
          <w:szCs w:val="20"/>
        </w:rPr>
        <w:t>wraz z</w:t>
      </w:r>
      <w:r w:rsidR="0078470E">
        <w:rPr>
          <w:sz w:val="20"/>
          <w:szCs w:val="20"/>
        </w:rPr>
        <w:t> </w:t>
      </w:r>
      <w:r w:rsidRPr="00700955">
        <w:rPr>
          <w:sz w:val="20"/>
          <w:szCs w:val="20"/>
        </w:rPr>
        <w:t xml:space="preserve">jego późniejszą likwidacją, (także koszty wywozu odpadów powstających w wyniku prowadzonych prac), koszty związane z odbiorami wykonanych </w:t>
      </w:r>
      <w:r w:rsidR="00021197">
        <w:rPr>
          <w:sz w:val="20"/>
          <w:szCs w:val="20"/>
        </w:rPr>
        <w:t>R</w:t>
      </w:r>
      <w:r w:rsidRPr="00700955">
        <w:rPr>
          <w:sz w:val="20"/>
          <w:szCs w:val="20"/>
        </w:rPr>
        <w:t xml:space="preserve">obót, koszty wykonania Dokumentacji Powykonawczej (w tym koszty nabycia autorskich praw majątkowych oraz autorskich praw zależnych), koszty zamontowanych urządzeń i wyposażenia, koszty usunięcia </w:t>
      </w:r>
      <w:r w:rsidR="003235D6">
        <w:rPr>
          <w:sz w:val="20"/>
          <w:szCs w:val="20"/>
        </w:rPr>
        <w:t>W</w:t>
      </w:r>
      <w:r w:rsidR="003235D6" w:rsidRPr="00700955">
        <w:rPr>
          <w:sz w:val="20"/>
          <w:szCs w:val="20"/>
        </w:rPr>
        <w:t xml:space="preserve">ad </w:t>
      </w:r>
      <w:r w:rsidRPr="00700955">
        <w:rPr>
          <w:sz w:val="20"/>
          <w:szCs w:val="20"/>
        </w:rPr>
        <w:t>w okresie rękojmi i gwarancji, koszty dojazdów i inne opłaty, które mogą wystąpić przy wykonaniu Umowy, w tym ubezpieczenia i wszelkie podatki (także należny podatek VAT).</w:t>
      </w:r>
    </w:p>
    <w:p w14:paraId="19DE770D" w14:textId="521190F6"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 xml:space="preserve">Wykonawca zobowiązuje się do wykonania w ramach Wynagrodzenia wszystkich prac i </w:t>
      </w:r>
      <w:r w:rsidR="00021197">
        <w:rPr>
          <w:sz w:val="20"/>
          <w:szCs w:val="20"/>
        </w:rPr>
        <w:t>R</w:t>
      </w:r>
      <w:r w:rsidRPr="00700955">
        <w:rPr>
          <w:sz w:val="20"/>
          <w:szCs w:val="20"/>
        </w:rPr>
        <w:t>obót</w:t>
      </w:r>
      <w:r w:rsidR="0078470E">
        <w:rPr>
          <w:sz w:val="20"/>
          <w:szCs w:val="20"/>
        </w:rPr>
        <w:t xml:space="preserve"> </w:t>
      </w:r>
      <w:r w:rsidRPr="00700955">
        <w:rPr>
          <w:sz w:val="20"/>
          <w:szCs w:val="20"/>
        </w:rPr>
        <w:t>niezbędnych do osiągniecia rezultatu, w postaci prawidłowego wykonania Przedmiotu Umowy, niezależnie od tego, czy prace takie wynikają wprost z zakresu wyszczególnionego w §</w:t>
      </w:r>
      <w:r w:rsidR="005C7AA4">
        <w:rPr>
          <w:sz w:val="20"/>
          <w:szCs w:val="20"/>
        </w:rPr>
        <w:t xml:space="preserve"> </w:t>
      </w:r>
      <w:r w:rsidRPr="00700955">
        <w:rPr>
          <w:sz w:val="20"/>
          <w:szCs w:val="20"/>
        </w:rPr>
        <w:t>2 Umowy.</w:t>
      </w:r>
    </w:p>
    <w:p w14:paraId="0689EE64" w14:textId="344A7341"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 xml:space="preserve">Wykonawca oświadcza, że został poinformowany o konieczności przeprowadzenia wizji lokalnej </w:t>
      </w:r>
      <w:r w:rsidR="005C4EF4">
        <w:rPr>
          <w:sz w:val="20"/>
          <w:szCs w:val="20"/>
        </w:rPr>
        <w:t>T</w:t>
      </w:r>
      <w:r w:rsidR="005C4EF4" w:rsidRPr="00700955">
        <w:rPr>
          <w:sz w:val="20"/>
          <w:szCs w:val="20"/>
        </w:rPr>
        <w:t xml:space="preserve">erenu </w:t>
      </w:r>
      <w:r w:rsidR="000536A9">
        <w:rPr>
          <w:sz w:val="20"/>
          <w:szCs w:val="20"/>
        </w:rPr>
        <w:t>Budowy</w:t>
      </w:r>
      <w:r w:rsidR="000536A9" w:rsidRPr="00700955">
        <w:rPr>
          <w:sz w:val="20"/>
          <w:szCs w:val="20"/>
        </w:rPr>
        <w:t xml:space="preserve"> </w:t>
      </w:r>
      <w:r w:rsidRPr="00700955">
        <w:rPr>
          <w:sz w:val="20"/>
          <w:szCs w:val="20"/>
        </w:rPr>
        <w:t>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p>
    <w:p w14:paraId="748B1C6F" w14:textId="5A779BAE" w:rsidR="006F0D12" w:rsidRPr="00700955" w:rsidRDefault="006F0D12">
      <w:pPr>
        <w:pStyle w:val="Akapitzlist"/>
        <w:numPr>
          <w:ilvl w:val="0"/>
          <w:numId w:val="7"/>
        </w:numPr>
        <w:spacing w:after="0" w:line="276" w:lineRule="auto"/>
        <w:ind w:left="357" w:hanging="357"/>
        <w:jc w:val="both"/>
        <w:rPr>
          <w:sz w:val="20"/>
          <w:szCs w:val="20"/>
        </w:rPr>
      </w:pPr>
      <w:r w:rsidRPr="00700955">
        <w:rPr>
          <w:sz w:val="20"/>
          <w:szCs w:val="20"/>
        </w:rPr>
        <w:t xml:space="preserve">Wynagrodzenie zostało określone na podstawie własnych przedmiarów Wykonawcy. Wykonawca oświadcza, że określił </w:t>
      </w:r>
      <w:r w:rsidR="005C4EF4">
        <w:rPr>
          <w:sz w:val="20"/>
          <w:szCs w:val="20"/>
        </w:rPr>
        <w:t>W</w:t>
      </w:r>
      <w:r w:rsidRPr="00700955">
        <w:rPr>
          <w:sz w:val="20"/>
          <w:szCs w:val="20"/>
        </w:rPr>
        <w:t>ynagrodzenie za wykonanie Umowy z uwzględnieniem pełnego zakresu Robót, w</w:t>
      </w:r>
      <w:r w:rsidR="004856CA">
        <w:rPr>
          <w:sz w:val="20"/>
          <w:szCs w:val="20"/>
        </w:rPr>
        <w:t> </w:t>
      </w:r>
      <w:r w:rsidRPr="00700955">
        <w:rPr>
          <w:sz w:val="20"/>
          <w:szCs w:val="20"/>
        </w:rPr>
        <w:t xml:space="preserve">tym materiałów, niezbędnych dla wykonania Umowy, na podstawie własnych obliczeń. </w:t>
      </w:r>
      <w:r w:rsidR="00950D11">
        <w:rPr>
          <w:sz w:val="20"/>
          <w:szCs w:val="20"/>
        </w:rPr>
        <w:t>Ilości</w:t>
      </w:r>
      <w:r w:rsidRPr="00700955">
        <w:rPr>
          <w:sz w:val="20"/>
          <w:szCs w:val="20"/>
        </w:rPr>
        <w:t xml:space="preserve"> Robót oraz przyjęte ceny jednostkowe, określone w ofercie Wykonawcy, niezbędne dla całościowego wykonania Umowy, zostały przyjęte na ryzyko Wykonawcy. Ewentualne błędy, spowodowane niedokładnością wykonanych przedmiarów/obliczeń, a zauważone po </w:t>
      </w:r>
      <w:r w:rsidR="003606B6">
        <w:rPr>
          <w:sz w:val="20"/>
          <w:szCs w:val="20"/>
        </w:rPr>
        <w:t>zawarciu</w:t>
      </w:r>
      <w:r w:rsidR="003606B6" w:rsidRPr="00700955">
        <w:rPr>
          <w:sz w:val="20"/>
          <w:szCs w:val="20"/>
        </w:rPr>
        <w:t xml:space="preserve"> </w:t>
      </w:r>
      <w:r w:rsidRPr="00700955">
        <w:rPr>
          <w:sz w:val="20"/>
          <w:szCs w:val="20"/>
        </w:rPr>
        <w:t xml:space="preserve">Umowy, nie będą uwzględniane i nie będą miały wpływu na wysokość </w:t>
      </w:r>
      <w:r w:rsidR="00AF0E15">
        <w:rPr>
          <w:sz w:val="20"/>
          <w:szCs w:val="20"/>
        </w:rPr>
        <w:t>W</w:t>
      </w:r>
      <w:r w:rsidR="00AF0E15" w:rsidRPr="00700955">
        <w:rPr>
          <w:sz w:val="20"/>
          <w:szCs w:val="20"/>
        </w:rPr>
        <w:t xml:space="preserve">ynagrodzenia </w:t>
      </w:r>
      <w:r w:rsidRPr="00700955">
        <w:rPr>
          <w:sz w:val="20"/>
          <w:szCs w:val="20"/>
        </w:rPr>
        <w:t xml:space="preserve">Wykonawcy. W przypadku zmiany stawki podatku VAT Strony Umowy zobowiązują się do podpisania aneksu do Umowy, zmieniającego wysokość </w:t>
      </w:r>
      <w:r w:rsidR="00AF0E15">
        <w:rPr>
          <w:sz w:val="20"/>
          <w:szCs w:val="20"/>
        </w:rPr>
        <w:t>W</w:t>
      </w:r>
      <w:r w:rsidRPr="00700955">
        <w:rPr>
          <w:sz w:val="20"/>
          <w:szCs w:val="20"/>
        </w:rPr>
        <w:t>ynagrodzenia Wykonawcy brutto</w:t>
      </w:r>
      <w:r w:rsidR="003606B6">
        <w:rPr>
          <w:sz w:val="20"/>
          <w:szCs w:val="20"/>
        </w:rPr>
        <w:t>, zgodnie ze zmienion</w:t>
      </w:r>
      <w:r w:rsidR="006913E2">
        <w:rPr>
          <w:sz w:val="20"/>
          <w:szCs w:val="20"/>
        </w:rPr>
        <w:t>ą</w:t>
      </w:r>
      <w:r w:rsidR="003606B6">
        <w:rPr>
          <w:sz w:val="20"/>
          <w:szCs w:val="20"/>
        </w:rPr>
        <w:t xml:space="preserve"> stawką podatku VAT</w:t>
      </w:r>
      <w:r w:rsidRPr="00700955">
        <w:rPr>
          <w:sz w:val="20"/>
          <w:szCs w:val="20"/>
        </w:rPr>
        <w:t>.</w:t>
      </w:r>
    </w:p>
    <w:p w14:paraId="17CED1AD" w14:textId="77777777" w:rsidR="006F0D12" w:rsidRPr="008B13FB" w:rsidRDefault="006F0D12" w:rsidP="001E6E4A">
      <w:pPr>
        <w:spacing w:after="0" w:line="276" w:lineRule="auto"/>
        <w:jc w:val="both"/>
        <w:rPr>
          <w:sz w:val="20"/>
          <w:szCs w:val="20"/>
        </w:rPr>
      </w:pPr>
    </w:p>
    <w:p w14:paraId="744E9D5B" w14:textId="1CBDB823" w:rsidR="006F0D12" w:rsidRPr="008744F0" w:rsidRDefault="008744F0" w:rsidP="00366A9C">
      <w:pPr>
        <w:spacing w:after="0" w:line="276" w:lineRule="auto"/>
        <w:jc w:val="center"/>
        <w:rPr>
          <w:b/>
          <w:sz w:val="20"/>
          <w:szCs w:val="20"/>
        </w:rPr>
      </w:pPr>
      <w:r w:rsidRPr="008744F0">
        <w:rPr>
          <w:b/>
          <w:sz w:val="20"/>
          <w:szCs w:val="20"/>
        </w:rPr>
        <w:t xml:space="preserve">§ </w:t>
      </w:r>
      <w:r w:rsidR="00743ACC">
        <w:rPr>
          <w:b/>
          <w:sz w:val="20"/>
          <w:szCs w:val="20"/>
        </w:rPr>
        <w:t>8</w:t>
      </w:r>
    </w:p>
    <w:p w14:paraId="06F79F27" w14:textId="77777777" w:rsidR="006F0D12" w:rsidRDefault="006F0D12" w:rsidP="00366A9C">
      <w:pPr>
        <w:spacing w:after="0" w:line="276" w:lineRule="auto"/>
        <w:jc w:val="center"/>
        <w:rPr>
          <w:b/>
          <w:sz w:val="20"/>
          <w:szCs w:val="20"/>
        </w:rPr>
      </w:pPr>
      <w:r w:rsidRPr="008744F0">
        <w:rPr>
          <w:b/>
          <w:sz w:val="20"/>
          <w:szCs w:val="20"/>
        </w:rPr>
        <w:t>Płatność Wynagrodzenia</w:t>
      </w:r>
    </w:p>
    <w:p w14:paraId="64A14EA4" w14:textId="77777777" w:rsidR="005A10BA" w:rsidRPr="005A10BA" w:rsidRDefault="005A10BA" w:rsidP="00900FB2">
      <w:pPr>
        <w:spacing w:after="0" w:line="276" w:lineRule="auto"/>
        <w:jc w:val="both"/>
        <w:rPr>
          <w:sz w:val="20"/>
          <w:szCs w:val="20"/>
        </w:rPr>
      </w:pPr>
    </w:p>
    <w:p w14:paraId="1B52E19E" w14:textId="354DC9F7" w:rsidR="006F0D12" w:rsidRPr="008744F0" w:rsidRDefault="006F0D12">
      <w:pPr>
        <w:pStyle w:val="Akapitzlist"/>
        <w:numPr>
          <w:ilvl w:val="0"/>
          <w:numId w:val="9"/>
        </w:numPr>
        <w:spacing w:after="0" w:line="276" w:lineRule="auto"/>
        <w:ind w:left="357" w:hanging="357"/>
        <w:jc w:val="both"/>
        <w:rPr>
          <w:sz w:val="20"/>
          <w:szCs w:val="20"/>
        </w:rPr>
      </w:pPr>
      <w:r w:rsidRPr="008744F0">
        <w:rPr>
          <w:sz w:val="20"/>
          <w:szCs w:val="20"/>
        </w:rPr>
        <w:t xml:space="preserve">Wynagrodzenie Wykonawcy, o którym mowa w § </w:t>
      </w:r>
      <w:r w:rsidR="006E408F">
        <w:rPr>
          <w:sz w:val="20"/>
          <w:szCs w:val="20"/>
        </w:rPr>
        <w:t>7</w:t>
      </w:r>
      <w:r w:rsidR="006E408F" w:rsidRPr="008744F0">
        <w:rPr>
          <w:sz w:val="20"/>
          <w:szCs w:val="20"/>
        </w:rPr>
        <w:t xml:space="preserve"> </w:t>
      </w:r>
      <w:r w:rsidRPr="008744F0">
        <w:rPr>
          <w:sz w:val="20"/>
          <w:szCs w:val="20"/>
        </w:rPr>
        <w:t>ust. 1 Umowy, płatne będzie w następujący sposób:</w:t>
      </w:r>
    </w:p>
    <w:p w14:paraId="1BDA8FC0" w14:textId="469383CE" w:rsidR="00437430" w:rsidRDefault="00437430">
      <w:pPr>
        <w:pStyle w:val="Akapitzlist"/>
        <w:numPr>
          <w:ilvl w:val="1"/>
          <w:numId w:val="10"/>
        </w:numPr>
        <w:spacing w:after="0" w:line="276" w:lineRule="auto"/>
        <w:ind w:left="714" w:hanging="357"/>
        <w:jc w:val="both"/>
        <w:rPr>
          <w:sz w:val="20"/>
          <w:szCs w:val="20"/>
        </w:rPr>
      </w:pPr>
      <w:r w:rsidRPr="008744F0">
        <w:rPr>
          <w:sz w:val="20"/>
          <w:szCs w:val="20"/>
        </w:rPr>
        <w:t xml:space="preserve">jedną fakturą VAT </w:t>
      </w:r>
      <w:r>
        <w:rPr>
          <w:sz w:val="20"/>
          <w:szCs w:val="20"/>
        </w:rPr>
        <w:t>częściową</w:t>
      </w:r>
      <w:r w:rsidRPr="008744F0">
        <w:rPr>
          <w:sz w:val="20"/>
          <w:szCs w:val="20"/>
        </w:rPr>
        <w:t>, wystawioną przez Wykonawcę, w oparciu</w:t>
      </w:r>
      <w:r>
        <w:rPr>
          <w:sz w:val="20"/>
          <w:szCs w:val="20"/>
        </w:rPr>
        <w:t xml:space="preserve"> o Protokół</w:t>
      </w:r>
      <w:r w:rsidRPr="008744F0">
        <w:rPr>
          <w:sz w:val="20"/>
          <w:szCs w:val="20"/>
        </w:rPr>
        <w:t xml:space="preserve"> Odbioru </w:t>
      </w:r>
      <w:r>
        <w:rPr>
          <w:sz w:val="20"/>
          <w:szCs w:val="20"/>
        </w:rPr>
        <w:t xml:space="preserve">Uzgodnionej </w:t>
      </w:r>
      <w:r w:rsidRPr="008744F0">
        <w:rPr>
          <w:sz w:val="20"/>
          <w:szCs w:val="20"/>
        </w:rPr>
        <w:t xml:space="preserve">Dokumentacji </w:t>
      </w:r>
      <w:r>
        <w:rPr>
          <w:sz w:val="20"/>
          <w:szCs w:val="20"/>
        </w:rPr>
        <w:t>P</w:t>
      </w:r>
      <w:r w:rsidRPr="008744F0">
        <w:rPr>
          <w:sz w:val="20"/>
          <w:szCs w:val="20"/>
        </w:rPr>
        <w:t>rojektowej</w:t>
      </w:r>
      <w:ins w:id="11" w:author="Sławomir Nowicki" w:date="2025-05-28T07:54:00Z" w16du:dateUtc="2025-05-28T05:54:00Z">
        <w:r>
          <w:rPr>
            <w:sz w:val="20"/>
            <w:szCs w:val="20"/>
          </w:rPr>
          <w:t xml:space="preserve"> </w:t>
        </w:r>
      </w:ins>
      <w:r w:rsidR="008E3048">
        <w:rPr>
          <w:sz w:val="20"/>
          <w:szCs w:val="20"/>
        </w:rPr>
        <w:t>Etapu I</w:t>
      </w:r>
      <w:r>
        <w:rPr>
          <w:sz w:val="20"/>
          <w:szCs w:val="20"/>
        </w:rPr>
        <w:t xml:space="preserve">, z uwzględnieniem ust. 2 pkt </w:t>
      </w:r>
      <w:del w:id="12" w:author="Paweł Bus" w:date="2025-05-28T12:47:00Z" w16du:dateUtc="2025-05-28T10:47:00Z">
        <w:r w:rsidR="000536A9" w:rsidDel="006B173A">
          <w:rPr>
            <w:sz w:val="20"/>
            <w:szCs w:val="20"/>
          </w:rPr>
          <w:delText>5</w:delText>
        </w:r>
        <w:r w:rsidDel="006B173A">
          <w:rPr>
            <w:sz w:val="20"/>
            <w:szCs w:val="20"/>
          </w:rPr>
          <w:delText>)</w:delText>
        </w:r>
      </w:del>
      <w:ins w:id="13" w:author="Paweł Bus" w:date="2025-05-28T12:47:00Z" w16du:dateUtc="2025-05-28T10:47:00Z">
        <w:r w:rsidR="006B173A">
          <w:rPr>
            <w:sz w:val="20"/>
            <w:szCs w:val="20"/>
          </w:rPr>
          <w:t>3</w:t>
        </w:r>
      </w:ins>
      <w:r>
        <w:rPr>
          <w:sz w:val="20"/>
          <w:szCs w:val="20"/>
        </w:rPr>
        <w:t xml:space="preserve"> poniżej,</w:t>
      </w:r>
      <w:r w:rsidRPr="008744F0">
        <w:rPr>
          <w:sz w:val="20"/>
          <w:szCs w:val="20"/>
        </w:rPr>
        <w:t xml:space="preserve"> na kwotę zgodną z § </w:t>
      </w:r>
      <w:r>
        <w:rPr>
          <w:sz w:val="20"/>
          <w:szCs w:val="20"/>
        </w:rPr>
        <w:t>7</w:t>
      </w:r>
      <w:r w:rsidRPr="008744F0">
        <w:rPr>
          <w:sz w:val="20"/>
          <w:szCs w:val="20"/>
        </w:rPr>
        <w:t xml:space="preserve"> ust.</w:t>
      </w:r>
      <w:r>
        <w:rPr>
          <w:sz w:val="20"/>
          <w:szCs w:val="20"/>
        </w:rPr>
        <w:t xml:space="preserve"> </w:t>
      </w:r>
      <w:r w:rsidRPr="008744F0">
        <w:rPr>
          <w:sz w:val="20"/>
          <w:szCs w:val="20"/>
        </w:rPr>
        <w:t xml:space="preserve">1 pkt 1) </w:t>
      </w:r>
      <w:r>
        <w:rPr>
          <w:sz w:val="20"/>
          <w:szCs w:val="20"/>
        </w:rPr>
        <w:t xml:space="preserve">lit. a) </w:t>
      </w:r>
      <w:r w:rsidRPr="008744F0">
        <w:rPr>
          <w:sz w:val="20"/>
          <w:szCs w:val="20"/>
        </w:rPr>
        <w:t>Umowy</w:t>
      </w:r>
    </w:p>
    <w:p w14:paraId="301408C0" w14:textId="75C3C389" w:rsidR="00437430" w:rsidRPr="009D7BD5" w:rsidRDefault="00437430">
      <w:pPr>
        <w:pStyle w:val="Akapitzlist"/>
        <w:numPr>
          <w:ilvl w:val="1"/>
          <w:numId w:val="10"/>
        </w:numPr>
        <w:spacing w:after="0" w:line="276" w:lineRule="auto"/>
        <w:ind w:left="714" w:hanging="357"/>
        <w:jc w:val="both"/>
        <w:rPr>
          <w:sz w:val="20"/>
          <w:szCs w:val="20"/>
        </w:rPr>
      </w:pPr>
      <w:r w:rsidRPr="008744F0">
        <w:rPr>
          <w:sz w:val="20"/>
          <w:szCs w:val="20"/>
        </w:rPr>
        <w:t xml:space="preserve">jedną fakturą VAT </w:t>
      </w:r>
      <w:r>
        <w:rPr>
          <w:sz w:val="20"/>
          <w:szCs w:val="20"/>
        </w:rPr>
        <w:t>częściową</w:t>
      </w:r>
      <w:r w:rsidRPr="008744F0">
        <w:rPr>
          <w:sz w:val="20"/>
          <w:szCs w:val="20"/>
        </w:rPr>
        <w:t>, wystawioną przez Wykonawcę, w oparciu</w:t>
      </w:r>
      <w:r>
        <w:rPr>
          <w:sz w:val="20"/>
          <w:szCs w:val="20"/>
        </w:rPr>
        <w:t xml:space="preserve"> o </w:t>
      </w:r>
      <w:r w:rsidRPr="009D7BD5">
        <w:rPr>
          <w:sz w:val="20"/>
          <w:szCs w:val="20"/>
        </w:rPr>
        <w:t>Protokół Odbioru Dokumentacji Powykonawczej</w:t>
      </w:r>
      <w:r w:rsidRPr="000536A9">
        <w:rPr>
          <w:sz w:val="20"/>
          <w:szCs w:val="20"/>
        </w:rPr>
        <w:t xml:space="preserve"> </w:t>
      </w:r>
      <w:r>
        <w:rPr>
          <w:sz w:val="20"/>
          <w:szCs w:val="20"/>
        </w:rPr>
        <w:t xml:space="preserve">części </w:t>
      </w:r>
      <w:r w:rsidR="008E3048">
        <w:rPr>
          <w:sz w:val="20"/>
          <w:szCs w:val="20"/>
        </w:rPr>
        <w:t>Etapu II oraz Protokół odbioru Robót Techniczny Etapu II</w:t>
      </w:r>
      <w:r>
        <w:rPr>
          <w:sz w:val="20"/>
          <w:szCs w:val="20"/>
        </w:rPr>
        <w:t xml:space="preserve">, z uwzględnieniem ust. 2 pkt </w:t>
      </w:r>
      <w:r w:rsidR="000536A9">
        <w:rPr>
          <w:sz w:val="20"/>
          <w:szCs w:val="20"/>
        </w:rPr>
        <w:t>5</w:t>
      </w:r>
      <w:r>
        <w:rPr>
          <w:sz w:val="20"/>
          <w:szCs w:val="20"/>
        </w:rPr>
        <w:t>) poniżej,</w:t>
      </w:r>
      <w:r w:rsidRPr="008744F0">
        <w:rPr>
          <w:sz w:val="20"/>
          <w:szCs w:val="20"/>
        </w:rPr>
        <w:t xml:space="preserve"> na kwotę zgodną z § </w:t>
      </w:r>
      <w:r>
        <w:rPr>
          <w:sz w:val="20"/>
          <w:szCs w:val="20"/>
        </w:rPr>
        <w:t>7</w:t>
      </w:r>
      <w:r w:rsidRPr="008744F0">
        <w:rPr>
          <w:sz w:val="20"/>
          <w:szCs w:val="20"/>
        </w:rPr>
        <w:t xml:space="preserve"> ust.</w:t>
      </w:r>
      <w:r>
        <w:rPr>
          <w:sz w:val="20"/>
          <w:szCs w:val="20"/>
        </w:rPr>
        <w:t xml:space="preserve"> </w:t>
      </w:r>
      <w:r w:rsidRPr="008744F0">
        <w:rPr>
          <w:sz w:val="20"/>
          <w:szCs w:val="20"/>
        </w:rPr>
        <w:t xml:space="preserve">1 pkt </w:t>
      </w:r>
      <w:r>
        <w:rPr>
          <w:sz w:val="20"/>
          <w:szCs w:val="20"/>
        </w:rPr>
        <w:t>2</w:t>
      </w:r>
      <w:r w:rsidRPr="008744F0">
        <w:rPr>
          <w:sz w:val="20"/>
          <w:szCs w:val="20"/>
        </w:rPr>
        <w:t>) Umowy</w:t>
      </w:r>
    </w:p>
    <w:p w14:paraId="4DC9E668" w14:textId="76174E27" w:rsidR="006F0D12" w:rsidRPr="008744F0" w:rsidRDefault="006F0D12">
      <w:pPr>
        <w:pStyle w:val="Akapitzlist"/>
        <w:numPr>
          <w:ilvl w:val="0"/>
          <w:numId w:val="9"/>
        </w:numPr>
        <w:spacing w:after="0" w:line="276" w:lineRule="auto"/>
        <w:ind w:left="357" w:hanging="357"/>
        <w:jc w:val="both"/>
        <w:rPr>
          <w:sz w:val="20"/>
          <w:szCs w:val="20"/>
        </w:rPr>
      </w:pPr>
      <w:r w:rsidRPr="008744F0">
        <w:rPr>
          <w:sz w:val="20"/>
          <w:szCs w:val="20"/>
        </w:rPr>
        <w:t xml:space="preserve">Płatność </w:t>
      </w:r>
      <w:r w:rsidR="00452222">
        <w:rPr>
          <w:sz w:val="20"/>
          <w:szCs w:val="20"/>
        </w:rPr>
        <w:t>W</w:t>
      </w:r>
      <w:r w:rsidR="00452222" w:rsidRPr="008744F0">
        <w:rPr>
          <w:sz w:val="20"/>
          <w:szCs w:val="20"/>
        </w:rPr>
        <w:t xml:space="preserve">ynagrodzenia </w:t>
      </w:r>
      <w:r w:rsidRPr="008744F0">
        <w:rPr>
          <w:sz w:val="20"/>
          <w:szCs w:val="20"/>
        </w:rPr>
        <w:t xml:space="preserve">za wykonanie całości Przedmiotu Umowy </w:t>
      </w:r>
      <w:r w:rsidR="008E3048">
        <w:rPr>
          <w:sz w:val="20"/>
          <w:szCs w:val="20"/>
        </w:rPr>
        <w:t xml:space="preserve">może </w:t>
      </w:r>
      <w:r w:rsidRPr="008744F0">
        <w:rPr>
          <w:sz w:val="20"/>
          <w:szCs w:val="20"/>
        </w:rPr>
        <w:t>nastąpi</w:t>
      </w:r>
      <w:r w:rsidR="008E3048">
        <w:rPr>
          <w:sz w:val="20"/>
          <w:szCs w:val="20"/>
        </w:rPr>
        <w:t>ć</w:t>
      </w:r>
      <w:r w:rsidRPr="008744F0">
        <w:rPr>
          <w:sz w:val="20"/>
          <w:szCs w:val="20"/>
        </w:rPr>
        <w:t xml:space="preserve"> w </w:t>
      </w:r>
      <w:del w:id="14" w:author="Paweł Bus" w:date="2025-05-28T12:20:00Z" w16du:dateUtc="2025-05-28T10:20:00Z">
        <w:r w:rsidR="008E3048" w:rsidDel="004900C2">
          <w:rPr>
            <w:sz w:val="20"/>
            <w:szCs w:val="20"/>
          </w:rPr>
          <w:delText>czterech</w:delText>
        </w:r>
        <w:r w:rsidR="008E3048" w:rsidRPr="008744F0" w:rsidDel="004900C2">
          <w:rPr>
            <w:sz w:val="20"/>
            <w:szCs w:val="20"/>
          </w:rPr>
          <w:delText xml:space="preserve"> </w:delText>
        </w:r>
      </w:del>
      <w:ins w:id="15" w:author="Paweł Bus" w:date="2025-05-28T12:20:00Z" w16du:dateUtc="2025-05-28T10:20:00Z">
        <w:r w:rsidR="004900C2">
          <w:rPr>
            <w:sz w:val="20"/>
            <w:szCs w:val="20"/>
          </w:rPr>
          <w:t>dwóch</w:t>
        </w:r>
        <w:r w:rsidR="004900C2" w:rsidRPr="008744F0">
          <w:rPr>
            <w:sz w:val="20"/>
            <w:szCs w:val="20"/>
          </w:rPr>
          <w:t xml:space="preserve"> </w:t>
        </w:r>
      </w:ins>
      <w:r w:rsidRPr="008744F0">
        <w:rPr>
          <w:sz w:val="20"/>
          <w:szCs w:val="20"/>
        </w:rPr>
        <w:t>etapach, na podstawie prawidłowo wystawionych przez Wykonawcę faktur VAT, o których mowa ust. 1 powyżej</w:t>
      </w:r>
      <w:r w:rsidR="005568F9">
        <w:rPr>
          <w:sz w:val="20"/>
          <w:szCs w:val="20"/>
        </w:rPr>
        <w:t>,</w:t>
      </w:r>
      <w:r w:rsidRPr="008744F0">
        <w:rPr>
          <w:sz w:val="20"/>
          <w:szCs w:val="20"/>
        </w:rPr>
        <w:t xml:space="preserve"> w</w:t>
      </w:r>
      <w:r w:rsidR="000536A9">
        <w:rPr>
          <w:sz w:val="20"/>
          <w:szCs w:val="20"/>
        </w:rPr>
        <w:t> </w:t>
      </w:r>
      <w:r w:rsidRPr="008744F0">
        <w:rPr>
          <w:sz w:val="20"/>
          <w:szCs w:val="20"/>
        </w:rPr>
        <w:t xml:space="preserve">terminie do 30 </w:t>
      </w:r>
      <w:r w:rsidR="00DC3FEE">
        <w:rPr>
          <w:sz w:val="20"/>
          <w:szCs w:val="20"/>
        </w:rPr>
        <w:t>D</w:t>
      </w:r>
      <w:r w:rsidRPr="008744F0">
        <w:rPr>
          <w:sz w:val="20"/>
          <w:szCs w:val="20"/>
        </w:rPr>
        <w:t xml:space="preserve">ni od dostarczenia każdej z faktur </w:t>
      </w:r>
      <w:r w:rsidR="00092E65">
        <w:rPr>
          <w:sz w:val="20"/>
          <w:szCs w:val="20"/>
        </w:rPr>
        <w:t xml:space="preserve">VAT </w:t>
      </w:r>
      <w:r w:rsidRPr="008744F0">
        <w:rPr>
          <w:sz w:val="20"/>
          <w:szCs w:val="20"/>
        </w:rPr>
        <w:t>Zamawiające</w:t>
      </w:r>
      <w:r w:rsidR="00092E65">
        <w:rPr>
          <w:sz w:val="20"/>
          <w:szCs w:val="20"/>
        </w:rPr>
        <w:t>mu</w:t>
      </w:r>
      <w:r w:rsidRPr="008744F0">
        <w:rPr>
          <w:sz w:val="20"/>
          <w:szCs w:val="20"/>
        </w:rPr>
        <w:t>, z zastrzeżeniem, że konieczną podstawą wystawienia każdej z faktur będzie:</w:t>
      </w:r>
    </w:p>
    <w:p w14:paraId="5598EFC2" w14:textId="5823FA82" w:rsidR="006F0D12" w:rsidRPr="008744F0" w:rsidRDefault="006F0D12">
      <w:pPr>
        <w:pStyle w:val="Akapitzlist"/>
        <w:numPr>
          <w:ilvl w:val="1"/>
          <w:numId w:val="11"/>
        </w:numPr>
        <w:spacing w:after="0" w:line="276" w:lineRule="auto"/>
        <w:ind w:left="714" w:hanging="357"/>
        <w:jc w:val="both"/>
        <w:rPr>
          <w:sz w:val="20"/>
          <w:szCs w:val="20"/>
        </w:rPr>
      </w:pPr>
      <w:r w:rsidRPr="008744F0">
        <w:rPr>
          <w:sz w:val="20"/>
          <w:szCs w:val="20"/>
        </w:rPr>
        <w:t xml:space="preserve">obustronnie podpisany bezusterkowy </w:t>
      </w:r>
      <w:r w:rsidR="006532E7" w:rsidRPr="008744F0">
        <w:rPr>
          <w:b/>
          <w:sz w:val="20"/>
          <w:szCs w:val="20"/>
        </w:rPr>
        <w:t>Protokół</w:t>
      </w:r>
      <w:r w:rsidRPr="008744F0">
        <w:rPr>
          <w:b/>
          <w:sz w:val="20"/>
          <w:szCs w:val="20"/>
        </w:rPr>
        <w:t xml:space="preserve"> Ostatecznego Odbioru Dokumentacji Projektowej</w:t>
      </w:r>
      <w:r w:rsidRPr="008744F0">
        <w:rPr>
          <w:sz w:val="20"/>
          <w:szCs w:val="20"/>
        </w:rPr>
        <w:t xml:space="preserve"> </w:t>
      </w:r>
      <w:r w:rsidR="008E3048" w:rsidRPr="008744F0">
        <w:rPr>
          <w:sz w:val="20"/>
          <w:szCs w:val="20"/>
        </w:rPr>
        <w:t xml:space="preserve">(dotyczy wyłącznie faktury opisanej w </w:t>
      </w:r>
      <w:r w:rsidR="008E3048">
        <w:rPr>
          <w:sz w:val="20"/>
          <w:szCs w:val="20"/>
        </w:rPr>
        <w:t>powyższym</w:t>
      </w:r>
      <w:r w:rsidR="008E3048" w:rsidRPr="008744F0">
        <w:rPr>
          <w:sz w:val="20"/>
          <w:szCs w:val="20"/>
        </w:rPr>
        <w:t xml:space="preserve"> </w:t>
      </w:r>
      <w:r w:rsidR="008E3048">
        <w:rPr>
          <w:sz w:val="20"/>
          <w:szCs w:val="20"/>
        </w:rPr>
        <w:t xml:space="preserve">ust. 1 pkt </w:t>
      </w:r>
      <w:r w:rsidR="009F0EF4">
        <w:rPr>
          <w:sz w:val="20"/>
          <w:szCs w:val="20"/>
        </w:rPr>
        <w:t>1</w:t>
      </w:r>
      <w:r w:rsidR="008E3048">
        <w:rPr>
          <w:sz w:val="20"/>
          <w:szCs w:val="20"/>
        </w:rPr>
        <w:t>);</w:t>
      </w:r>
      <w:r w:rsidR="008E3048" w:rsidRPr="008744F0" w:rsidDel="008E3048">
        <w:rPr>
          <w:sz w:val="20"/>
          <w:szCs w:val="20"/>
        </w:rPr>
        <w:t xml:space="preserve"> </w:t>
      </w:r>
    </w:p>
    <w:p w14:paraId="6732C65B" w14:textId="33A86113" w:rsidR="006F0D12" w:rsidRPr="008744F0" w:rsidRDefault="006F0D12">
      <w:pPr>
        <w:pStyle w:val="Akapitzlist"/>
        <w:numPr>
          <w:ilvl w:val="1"/>
          <w:numId w:val="11"/>
        </w:numPr>
        <w:spacing w:after="0" w:line="276" w:lineRule="auto"/>
        <w:ind w:left="714" w:hanging="357"/>
        <w:jc w:val="both"/>
        <w:rPr>
          <w:sz w:val="20"/>
          <w:szCs w:val="20"/>
        </w:rPr>
      </w:pPr>
      <w:r w:rsidRPr="008744F0">
        <w:rPr>
          <w:sz w:val="20"/>
          <w:szCs w:val="20"/>
        </w:rPr>
        <w:t xml:space="preserve">obustronnie podpisany </w:t>
      </w:r>
      <w:r w:rsidRPr="008744F0">
        <w:rPr>
          <w:b/>
          <w:sz w:val="20"/>
          <w:szCs w:val="20"/>
        </w:rPr>
        <w:t>Protok</w:t>
      </w:r>
      <w:r w:rsidR="0000256D">
        <w:rPr>
          <w:b/>
          <w:sz w:val="20"/>
          <w:szCs w:val="20"/>
        </w:rPr>
        <w:t>ół</w:t>
      </w:r>
      <w:r w:rsidRPr="008744F0">
        <w:rPr>
          <w:b/>
          <w:sz w:val="20"/>
          <w:szCs w:val="20"/>
        </w:rPr>
        <w:t xml:space="preserve"> Ostatecznego Odbioru Dokumentacji Powykonawczej i </w:t>
      </w:r>
      <w:r w:rsidR="00A818BD" w:rsidRPr="008744F0">
        <w:rPr>
          <w:b/>
          <w:sz w:val="20"/>
          <w:szCs w:val="20"/>
        </w:rPr>
        <w:t>Protok</w:t>
      </w:r>
      <w:r w:rsidR="00A818BD">
        <w:rPr>
          <w:b/>
          <w:sz w:val="20"/>
          <w:szCs w:val="20"/>
        </w:rPr>
        <w:t>ół</w:t>
      </w:r>
      <w:r w:rsidR="00A818BD" w:rsidRPr="008744F0">
        <w:rPr>
          <w:b/>
          <w:sz w:val="20"/>
          <w:szCs w:val="20"/>
        </w:rPr>
        <w:t xml:space="preserve"> </w:t>
      </w:r>
      <w:r w:rsidRPr="008744F0">
        <w:rPr>
          <w:b/>
          <w:sz w:val="20"/>
          <w:szCs w:val="20"/>
        </w:rPr>
        <w:t>Odbioru Robót – Końcowy</w:t>
      </w:r>
      <w:r w:rsidRPr="008744F0">
        <w:rPr>
          <w:sz w:val="20"/>
          <w:szCs w:val="20"/>
        </w:rPr>
        <w:t xml:space="preserve">, chyba że Przedstawiciel Zamawiającego wyrazi zgodę na </w:t>
      </w:r>
      <w:r w:rsidR="006E408F">
        <w:rPr>
          <w:sz w:val="20"/>
          <w:szCs w:val="20"/>
        </w:rPr>
        <w:t xml:space="preserve">wystawienie faktury na podstawie </w:t>
      </w:r>
      <w:r w:rsidR="006E408F" w:rsidRPr="008A4F93">
        <w:rPr>
          <w:b/>
          <w:sz w:val="20"/>
          <w:szCs w:val="20"/>
        </w:rPr>
        <w:t>Protokołu Odbioru Technicznego</w:t>
      </w:r>
      <w:r w:rsidR="006E408F">
        <w:rPr>
          <w:sz w:val="20"/>
          <w:szCs w:val="20"/>
        </w:rPr>
        <w:t xml:space="preserve">, z zastrzeżeniem §5 ust. </w:t>
      </w:r>
      <w:r w:rsidR="008E3048">
        <w:rPr>
          <w:sz w:val="20"/>
          <w:szCs w:val="20"/>
        </w:rPr>
        <w:t>17</w:t>
      </w:r>
      <w:r w:rsidR="008E3048" w:rsidRPr="008744F0">
        <w:rPr>
          <w:sz w:val="20"/>
          <w:szCs w:val="20"/>
        </w:rPr>
        <w:t xml:space="preserve"> </w:t>
      </w:r>
      <w:r w:rsidRPr="008744F0">
        <w:rPr>
          <w:sz w:val="20"/>
          <w:szCs w:val="20"/>
        </w:rPr>
        <w:t xml:space="preserve">(dotyczy wyłącznie faktur </w:t>
      </w:r>
      <w:r w:rsidR="000536A9">
        <w:rPr>
          <w:sz w:val="20"/>
          <w:szCs w:val="20"/>
        </w:rPr>
        <w:t xml:space="preserve">wskazanych w powyższym ust. 1 pkt. </w:t>
      </w:r>
      <w:r w:rsidR="009F0EF4">
        <w:rPr>
          <w:sz w:val="20"/>
          <w:szCs w:val="20"/>
        </w:rPr>
        <w:t>2</w:t>
      </w:r>
      <w:r w:rsidR="000536A9">
        <w:rPr>
          <w:sz w:val="20"/>
          <w:szCs w:val="20"/>
        </w:rPr>
        <w:t>)</w:t>
      </w:r>
      <w:r w:rsidR="0000256D">
        <w:rPr>
          <w:sz w:val="20"/>
          <w:szCs w:val="20"/>
        </w:rPr>
        <w:t>)</w:t>
      </w:r>
      <w:r w:rsidRPr="008744F0">
        <w:rPr>
          <w:sz w:val="20"/>
          <w:szCs w:val="20"/>
        </w:rPr>
        <w:t>,</w:t>
      </w:r>
    </w:p>
    <w:p w14:paraId="21F08BF1" w14:textId="100288E0" w:rsidR="006F0D12" w:rsidRPr="008744F0" w:rsidRDefault="006F0D12">
      <w:pPr>
        <w:pStyle w:val="Akapitzlist"/>
        <w:numPr>
          <w:ilvl w:val="1"/>
          <w:numId w:val="11"/>
        </w:numPr>
        <w:spacing w:after="0" w:line="276" w:lineRule="auto"/>
        <w:ind w:left="714" w:hanging="357"/>
        <w:jc w:val="both"/>
        <w:rPr>
          <w:sz w:val="20"/>
          <w:szCs w:val="20"/>
        </w:rPr>
      </w:pPr>
      <w:r w:rsidRPr="008744F0">
        <w:rPr>
          <w:sz w:val="20"/>
          <w:szCs w:val="20"/>
        </w:rPr>
        <w:lastRenderedPageBreak/>
        <w:t>oryginały pisemnych oświadczeń Podwykonawców, podpisane przez osoby uprawnione do ich reprezentacji, o braku roszczeń Podwykonawców o zapłatę należnego im wynagrodzenia oraz o</w:t>
      </w:r>
      <w:r w:rsidR="001746BE">
        <w:rPr>
          <w:sz w:val="20"/>
          <w:szCs w:val="20"/>
        </w:rPr>
        <w:t> </w:t>
      </w:r>
      <w:r w:rsidRPr="008744F0">
        <w:rPr>
          <w:sz w:val="20"/>
          <w:szCs w:val="20"/>
        </w:rPr>
        <w:t xml:space="preserve">zrzeczeniu się wszelkich roszczeń wobec Zamawiającego, z zastrzeżeniem, że jeśli termin płatności na rzecz Podwykonawcy z tytułu danej umowy </w:t>
      </w:r>
      <w:r w:rsidR="00240FBB">
        <w:rPr>
          <w:sz w:val="20"/>
          <w:szCs w:val="20"/>
        </w:rPr>
        <w:t>za</w:t>
      </w:r>
      <w:r w:rsidR="008F16BD">
        <w:rPr>
          <w:sz w:val="20"/>
          <w:szCs w:val="20"/>
        </w:rPr>
        <w:t>wartej pomiędzy Wykonawcą a Pod</w:t>
      </w:r>
      <w:r w:rsidR="00240FBB">
        <w:rPr>
          <w:sz w:val="20"/>
          <w:szCs w:val="20"/>
        </w:rPr>
        <w:t xml:space="preserve">wykonawcą </w:t>
      </w:r>
      <w:r w:rsidRPr="008744F0">
        <w:rPr>
          <w:sz w:val="20"/>
          <w:szCs w:val="20"/>
        </w:rPr>
        <w:t xml:space="preserve">jeszcze nie nadszedł, Wykonawca ma obowiązek przedstawić kolejne oświadczenie </w:t>
      </w:r>
      <w:r w:rsidR="008F16BD">
        <w:rPr>
          <w:sz w:val="20"/>
          <w:szCs w:val="20"/>
        </w:rPr>
        <w:t>P</w:t>
      </w:r>
      <w:r w:rsidRPr="008744F0">
        <w:rPr>
          <w:sz w:val="20"/>
          <w:szCs w:val="20"/>
        </w:rPr>
        <w:t>odwykonawcy w dniu następnym po upływie tego terminu płatności.</w:t>
      </w:r>
    </w:p>
    <w:p w14:paraId="24357232" w14:textId="47C96EB2" w:rsidR="006F0D12" w:rsidRPr="008744F0" w:rsidRDefault="006F0D12" w:rsidP="00900FB2">
      <w:pPr>
        <w:pStyle w:val="Akapitzlist"/>
        <w:spacing w:after="0" w:line="276" w:lineRule="auto"/>
        <w:ind w:left="714" w:hanging="6"/>
        <w:jc w:val="both"/>
        <w:rPr>
          <w:sz w:val="20"/>
          <w:szCs w:val="20"/>
        </w:rPr>
      </w:pPr>
      <w:r w:rsidRPr="008744F0">
        <w:rPr>
          <w:sz w:val="20"/>
          <w:szCs w:val="20"/>
        </w:rPr>
        <w:t xml:space="preserve">Dokumenty opisane w punkcie 3) Wykonawca zobowiązany będzie dostarczyć, jeżeli prace będzie realizował przy pomocy Podwykonawców, zgodnie z warunkami określonymi w </w:t>
      </w:r>
      <w:r w:rsidR="001B7D11">
        <w:rPr>
          <w:sz w:val="20"/>
          <w:szCs w:val="20"/>
        </w:rPr>
        <w:t xml:space="preserve">§ </w:t>
      </w:r>
      <w:r w:rsidR="006E408F">
        <w:rPr>
          <w:sz w:val="20"/>
          <w:szCs w:val="20"/>
        </w:rPr>
        <w:t xml:space="preserve">10 </w:t>
      </w:r>
      <w:r w:rsidRPr="008744F0">
        <w:rPr>
          <w:sz w:val="20"/>
          <w:szCs w:val="20"/>
        </w:rPr>
        <w:t>Umow</w:t>
      </w:r>
      <w:r w:rsidR="001B7D11">
        <w:rPr>
          <w:sz w:val="20"/>
          <w:szCs w:val="20"/>
        </w:rPr>
        <w:t>y</w:t>
      </w:r>
      <w:r w:rsidRPr="008744F0">
        <w:rPr>
          <w:sz w:val="20"/>
          <w:szCs w:val="20"/>
        </w:rPr>
        <w:t>.</w:t>
      </w:r>
    </w:p>
    <w:p w14:paraId="316AB33E" w14:textId="48190EB3" w:rsidR="006F0D12" w:rsidRPr="008744F0" w:rsidRDefault="006F0D12">
      <w:pPr>
        <w:pStyle w:val="Akapitzlist"/>
        <w:numPr>
          <w:ilvl w:val="0"/>
          <w:numId w:val="9"/>
        </w:numPr>
        <w:spacing w:after="0" w:line="276" w:lineRule="auto"/>
        <w:ind w:left="357" w:hanging="357"/>
        <w:jc w:val="both"/>
        <w:rPr>
          <w:sz w:val="20"/>
          <w:szCs w:val="20"/>
        </w:rPr>
      </w:pPr>
      <w:r w:rsidRPr="008744F0">
        <w:rPr>
          <w:sz w:val="20"/>
          <w:szCs w:val="20"/>
        </w:rPr>
        <w:t>Zapłata Wynagrodzenia nastąpi na rachunek bankowy Wykonawcy nr ………………………………………………………………………</w:t>
      </w:r>
      <w:r w:rsidR="0013294B">
        <w:rPr>
          <w:sz w:val="20"/>
          <w:szCs w:val="20"/>
        </w:rPr>
        <w:t xml:space="preserve"> </w:t>
      </w:r>
      <w:r w:rsidRPr="008744F0">
        <w:rPr>
          <w:sz w:val="20"/>
          <w:szCs w:val="20"/>
        </w:rPr>
        <w:t xml:space="preserve">prowadzony przez ……………………………………………………………… Wykonawca – jako zarejestrowany podatnik VAT – zobowiązany jest do wskazania na fakturze </w:t>
      </w:r>
      <w:r w:rsidR="0013294B">
        <w:rPr>
          <w:sz w:val="20"/>
          <w:szCs w:val="20"/>
        </w:rPr>
        <w:t xml:space="preserve">VAT </w:t>
      </w:r>
      <w:r w:rsidRPr="008744F0">
        <w:rPr>
          <w:sz w:val="20"/>
          <w:szCs w:val="20"/>
        </w:rPr>
        <w:t xml:space="preserve">rachunku bankowego </w:t>
      </w:r>
      <w:r w:rsidR="006E408F">
        <w:rPr>
          <w:sz w:val="20"/>
          <w:szCs w:val="20"/>
        </w:rPr>
        <w:t xml:space="preserve">wskazanego powyżej oraz </w:t>
      </w:r>
      <w:r w:rsidRPr="008744F0">
        <w:rPr>
          <w:sz w:val="20"/>
          <w:szCs w:val="20"/>
        </w:rPr>
        <w:t xml:space="preserve">ujawnionego w rejestrze prowadzonym przez Szefa Krajowej Administracji Skarbowej na podstawie </w:t>
      </w:r>
      <w:r w:rsidRPr="003A6E51">
        <w:rPr>
          <w:sz w:val="20"/>
          <w:szCs w:val="20"/>
        </w:rPr>
        <w:t>art. 96b ustawy z dnia 11 marca 2004 r. o podatku od towarów i usług (</w:t>
      </w:r>
      <w:proofErr w:type="spellStart"/>
      <w:r w:rsidR="003A6E51" w:rsidRPr="003A6E51">
        <w:rPr>
          <w:sz w:val="20"/>
          <w:szCs w:val="20"/>
        </w:rPr>
        <w:t>t.j</w:t>
      </w:r>
      <w:proofErr w:type="spellEnd"/>
      <w:r w:rsidR="003A6E51" w:rsidRPr="003A6E51">
        <w:rPr>
          <w:sz w:val="20"/>
          <w:szCs w:val="20"/>
        </w:rPr>
        <w:t>. Dz.U. z 2021 r. poz. 685</w:t>
      </w:r>
      <w:r w:rsidR="003A6E51">
        <w:rPr>
          <w:sz w:val="20"/>
          <w:szCs w:val="20"/>
        </w:rPr>
        <w:t xml:space="preserve"> z </w:t>
      </w:r>
      <w:proofErr w:type="spellStart"/>
      <w:r w:rsidR="003A6E51">
        <w:rPr>
          <w:sz w:val="20"/>
          <w:szCs w:val="20"/>
        </w:rPr>
        <w:t>późn</w:t>
      </w:r>
      <w:proofErr w:type="spellEnd"/>
      <w:r w:rsidR="003A6E51">
        <w:rPr>
          <w:sz w:val="20"/>
          <w:szCs w:val="20"/>
        </w:rPr>
        <w:t>. zm.</w:t>
      </w:r>
      <w:r w:rsidRPr="008744F0">
        <w:rPr>
          <w:sz w:val="20"/>
          <w:szCs w:val="20"/>
        </w:rPr>
        <w:t>).</w:t>
      </w:r>
    </w:p>
    <w:p w14:paraId="656B2B83" w14:textId="4FC277DC" w:rsidR="006F0D12" w:rsidRPr="008744F0" w:rsidRDefault="006F0D12">
      <w:pPr>
        <w:pStyle w:val="Akapitzlist"/>
        <w:numPr>
          <w:ilvl w:val="0"/>
          <w:numId w:val="9"/>
        </w:numPr>
        <w:spacing w:after="0" w:line="276" w:lineRule="auto"/>
        <w:ind w:left="357" w:hanging="357"/>
        <w:jc w:val="both"/>
        <w:rPr>
          <w:sz w:val="20"/>
          <w:szCs w:val="20"/>
        </w:rPr>
      </w:pPr>
      <w:r w:rsidRPr="008744F0">
        <w:rPr>
          <w:sz w:val="20"/>
          <w:szCs w:val="20"/>
        </w:rPr>
        <w:t xml:space="preserve">Niezłożenie dokumentów, o których mowa w </w:t>
      </w:r>
      <w:r w:rsidR="006E408F">
        <w:rPr>
          <w:sz w:val="20"/>
          <w:szCs w:val="20"/>
        </w:rPr>
        <w:t xml:space="preserve">powyższym </w:t>
      </w:r>
      <w:r w:rsidR="006E408F" w:rsidRPr="008744F0">
        <w:rPr>
          <w:sz w:val="20"/>
          <w:szCs w:val="20"/>
        </w:rPr>
        <w:t xml:space="preserve"> </w:t>
      </w:r>
      <w:r w:rsidR="00914AC6">
        <w:rPr>
          <w:sz w:val="20"/>
          <w:szCs w:val="20"/>
        </w:rPr>
        <w:t xml:space="preserve">ust. </w:t>
      </w:r>
      <w:r w:rsidRPr="008744F0">
        <w:rPr>
          <w:sz w:val="20"/>
          <w:szCs w:val="20"/>
        </w:rPr>
        <w:t xml:space="preserve">2 </w:t>
      </w:r>
      <w:r w:rsidR="00914AC6">
        <w:rPr>
          <w:sz w:val="20"/>
          <w:szCs w:val="20"/>
        </w:rPr>
        <w:t>pkt</w:t>
      </w:r>
      <w:r w:rsidRPr="008744F0">
        <w:rPr>
          <w:sz w:val="20"/>
          <w:szCs w:val="20"/>
        </w:rPr>
        <w:t xml:space="preserve"> 1</w:t>
      </w:r>
      <w:r w:rsidR="00914AC6">
        <w:rPr>
          <w:sz w:val="20"/>
          <w:szCs w:val="20"/>
        </w:rPr>
        <w:t xml:space="preserve"> lub</w:t>
      </w:r>
      <w:r w:rsidRPr="008744F0">
        <w:rPr>
          <w:sz w:val="20"/>
          <w:szCs w:val="20"/>
        </w:rPr>
        <w:t xml:space="preserve"> 2</w:t>
      </w:r>
      <w:r w:rsidR="00914AC6">
        <w:rPr>
          <w:sz w:val="20"/>
          <w:szCs w:val="20"/>
        </w:rPr>
        <w:t xml:space="preserve"> lub</w:t>
      </w:r>
      <w:r w:rsidRPr="008744F0">
        <w:rPr>
          <w:sz w:val="20"/>
          <w:szCs w:val="20"/>
        </w:rPr>
        <w:t xml:space="preserve"> 3 </w:t>
      </w:r>
      <w:r w:rsidR="00914AC6">
        <w:rPr>
          <w:sz w:val="20"/>
          <w:szCs w:val="20"/>
        </w:rPr>
        <w:t xml:space="preserve">Umowy </w:t>
      </w:r>
      <w:r w:rsidRPr="008744F0">
        <w:rPr>
          <w:sz w:val="20"/>
          <w:szCs w:val="20"/>
        </w:rPr>
        <w:t>skutkować będzie wstrzymaniem wypłaty Wynagrodzenia Wykonawcy w części równej sumie kwot wynikających z</w:t>
      </w:r>
      <w:r w:rsidR="001746BE">
        <w:rPr>
          <w:sz w:val="20"/>
          <w:szCs w:val="20"/>
        </w:rPr>
        <w:t> </w:t>
      </w:r>
      <w:r w:rsidRPr="008744F0">
        <w:rPr>
          <w:sz w:val="20"/>
          <w:szCs w:val="20"/>
        </w:rPr>
        <w:t xml:space="preserve">nieprzedstawionych dowodów zapłaty, do czasu ich przedłożenia Zamawiającemu. </w:t>
      </w:r>
      <w:r w:rsidR="000D679B">
        <w:rPr>
          <w:sz w:val="20"/>
          <w:szCs w:val="20"/>
        </w:rPr>
        <w:t>Wstrzymanie wypłaty Wynagrodzenia Wykonawcy z uwagi na n</w:t>
      </w:r>
      <w:r w:rsidRPr="008744F0">
        <w:rPr>
          <w:sz w:val="20"/>
          <w:szCs w:val="20"/>
        </w:rPr>
        <w:t xml:space="preserve">ieprzedłożenie dokumentów, o których mowa w </w:t>
      </w:r>
      <w:r w:rsidR="000D679B">
        <w:rPr>
          <w:sz w:val="20"/>
          <w:szCs w:val="20"/>
        </w:rPr>
        <w:t xml:space="preserve">zdaniu poprzednim </w:t>
      </w:r>
      <w:r w:rsidRPr="008744F0">
        <w:rPr>
          <w:sz w:val="20"/>
          <w:szCs w:val="20"/>
        </w:rPr>
        <w:t>nie stanowi podstawy do dochodzenia przez Wykonawcę odsetek od części niewypłaconego mu Wynagrodzenia.</w:t>
      </w:r>
    </w:p>
    <w:p w14:paraId="5B712032" w14:textId="79FD8AAE" w:rsidR="006F0D12" w:rsidRPr="008744F0" w:rsidRDefault="006F0D12">
      <w:pPr>
        <w:pStyle w:val="Akapitzlist"/>
        <w:numPr>
          <w:ilvl w:val="0"/>
          <w:numId w:val="9"/>
        </w:numPr>
        <w:spacing w:after="0" w:line="276" w:lineRule="auto"/>
        <w:ind w:left="357" w:hanging="357"/>
        <w:jc w:val="both"/>
        <w:rPr>
          <w:sz w:val="20"/>
          <w:szCs w:val="20"/>
        </w:rPr>
      </w:pPr>
      <w:r w:rsidRPr="008744F0">
        <w:rPr>
          <w:sz w:val="20"/>
          <w:szCs w:val="20"/>
        </w:rPr>
        <w:t xml:space="preserve">Za </w:t>
      </w:r>
      <w:r w:rsidR="00E1156E">
        <w:rPr>
          <w:sz w:val="20"/>
          <w:szCs w:val="20"/>
        </w:rPr>
        <w:t>dzień</w:t>
      </w:r>
      <w:r w:rsidR="00E1156E" w:rsidRPr="008744F0">
        <w:rPr>
          <w:sz w:val="20"/>
          <w:szCs w:val="20"/>
        </w:rPr>
        <w:t xml:space="preserve"> </w:t>
      </w:r>
      <w:r w:rsidRPr="008744F0">
        <w:rPr>
          <w:sz w:val="20"/>
          <w:szCs w:val="20"/>
        </w:rPr>
        <w:t xml:space="preserve">dokonania zapłaty przyjmuje się </w:t>
      </w:r>
      <w:r w:rsidR="00E1156E">
        <w:rPr>
          <w:sz w:val="20"/>
          <w:szCs w:val="20"/>
        </w:rPr>
        <w:t>dzień</w:t>
      </w:r>
      <w:r w:rsidR="00E1156E" w:rsidRPr="008744F0">
        <w:rPr>
          <w:sz w:val="20"/>
          <w:szCs w:val="20"/>
        </w:rPr>
        <w:t xml:space="preserve"> </w:t>
      </w:r>
      <w:r w:rsidRPr="008744F0">
        <w:rPr>
          <w:sz w:val="20"/>
          <w:szCs w:val="20"/>
        </w:rPr>
        <w:t>obciążenia rachunku bankowego Zamawiającego.</w:t>
      </w:r>
    </w:p>
    <w:p w14:paraId="1DED15AD" w14:textId="0572B6D3" w:rsidR="006F0D12" w:rsidRPr="008744F0" w:rsidRDefault="006F0D12">
      <w:pPr>
        <w:pStyle w:val="Akapitzlist"/>
        <w:numPr>
          <w:ilvl w:val="0"/>
          <w:numId w:val="9"/>
        </w:numPr>
        <w:spacing w:after="0" w:line="276" w:lineRule="auto"/>
        <w:ind w:left="357" w:hanging="357"/>
        <w:jc w:val="both"/>
        <w:rPr>
          <w:sz w:val="20"/>
          <w:szCs w:val="20"/>
        </w:rPr>
      </w:pPr>
      <w:r w:rsidRPr="008744F0">
        <w:rPr>
          <w:sz w:val="20"/>
          <w:szCs w:val="20"/>
        </w:rPr>
        <w:t xml:space="preserve">W przypadku realizacji Umowy przez Wykonawcę z udziałem </w:t>
      </w:r>
      <w:r w:rsidR="00870BF3">
        <w:rPr>
          <w:sz w:val="20"/>
          <w:szCs w:val="20"/>
        </w:rPr>
        <w:t>P</w:t>
      </w:r>
      <w:r w:rsidR="00870BF3" w:rsidRPr="008744F0">
        <w:rPr>
          <w:sz w:val="20"/>
          <w:szCs w:val="20"/>
        </w:rPr>
        <w:t>odwykonawców</w:t>
      </w:r>
      <w:r w:rsidRPr="008744F0">
        <w:rPr>
          <w:sz w:val="20"/>
          <w:szCs w:val="20"/>
        </w:rPr>
        <w:t xml:space="preserve">, Wykonawca, </w:t>
      </w:r>
      <w:r w:rsidR="00723312">
        <w:rPr>
          <w:sz w:val="20"/>
          <w:szCs w:val="20"/>
        </w:rPr>
        <w:t>P</w:t>
      </w:r>
      <w:r w:rsidRPr="008744F0">
        <w:rPr>
          <w:sz w:val="20"/>
          <w:szCs w:val="20"/>
        </w:rPr>
        <w:t xml:space="preserve">odwykonawca lub dalszy </w:t>
      </w:r>
      <w:r w:rsidR="00723312">
        <w:rPr>
          <w:sz w:val="20"/>
          <w:szCs w:val="20"/>
        </w:rPr>
        <w:t>P</w:t>
      </w:r>
      <w:r w:rsidRPr="008744F0">
        <w:rPr>
          <w:sz w:val="20"/>
          <w:szCs w:val="20"/>
        </w:rPr>
        <w:t>odwykonawca są zobowiązani</w:t>
      </w:r>
      <w:r w:rsidR="00723312">
        <w:rPr>
          <w:sz w:val="20"/>
          <w:szCs w:val="20"/>
        </w:rPr>
        <w:t>,</w:t>
      </w:r>
      <w:r w:rsidRPr="008744F0">
        <w:rPr>
          <w:sz w:val="20"/>
          <w:szCs w:val="20"/>
        </w:rPr>
        <w:t xml:space="preserve"> na podstawie doręczonych im rachunków lub faktur</w:t>
      </w:r>
      <w:r w:rsidR="00723312">
        <w:rPr>
          <w:sz w:val="20"/>
          <w:szCs w:val="20"/>
        </w:rPr>
        <w:t xml:space="preserve"> VAT</w:t>
      </w:r>
      <w:r w:rsidRPr="008744F0">
        <w:rPr>
          <w:sz w:val="20"/>
          <w:szCs w:val="20"/>
        </w:rPr>
        <w:t xml:space="preserve">, do dokonania we własnym zakresie zapłaty wynagrodzenia należnego </w:t>
      </w:r>
      <w:r w:rsidR="00723312">
        <w:rPr>
          <w:sz w:val="20"/>
          <w:szCs w:val="20"/>
        </w:rPr>
        <w:t>P</w:t>
      </w:r>
      <w:r w:rsidRPr="008744F0">
        <w:rPr>
          <w:sz w:val="20"/>
          <w:szCs w:val="20"/>
        </w:rPr>
        <w:t xml:space="preserve">odwykonawcy lub dalszemu </w:t>
      </w:r>
      <w:r w:rsidR="00723312">
        <w:rPr>
          <w:sz w:val="20"/>
          <w:szCs w:val="20"/>
        </w:rPr>
        <w:t>P</w:t>
      </w:r>
      <w:r w:rsidRPr="008744F0">
        <w:rPr>
          <w:sz w:val="20"/>
          <w:szCs w:val="20"/>
        </w:rPr>
        <w:t xml:space="preserve">odwykonawcy za odebrane </w:t>
      </w:r>
      <w:r w:rsidR="005238C7">
        <w:rPr>
          <w:sz w:val="20"/>
          <w:szCs w:val="20"/>
        </w:rPr>
        <w:t>R</w:t>
      </w:r>
      <w:r w:rsidRPr="008744F0">
        <w:rPr>
          <w:sz w:val="20"/>
          <w:szCs w:val="20"/>
        </w:rPr>
        <w:t xml:space="preserve">oboty, dostawy lub usługi z zachowaniem terminów płatności określonych w umowie </w:t>
      </w:r>
      <w:r w:rsidR="000E2D6B">
        <w:rPr>
          <w:sz w:val="20"/>
          <w:szCs w:val="20"/>
        </w:rPr>
        <w:t xml:space="preserve">Wykonawcy </w:t>
      </w:r>
      <w:r w:rsidRPr="008744F0">
        <w:rPr>
          <w:sz w:val="20"/>
          <w:szCs w:val="20"/>
        </w:rPr>
        <w:t xml:space="preserve">z </w:t>
      </w:r>
      <w:r w:rsidR="008F16BD">
        <w:rPr>
          <w:sz w:val="20"/>
          <w:szCs w:val="20"/>
        </w:rPr>
        <w:t>P</w:t>
      </w:r>
      <w:r w:rsidRPr="008744F0">
        <w:rPr>
          <w:sz w:val="20"/>
          <w:szCs w:val="20"/>
        </w:rPr>
        <w:t>odwykonawcą lub</w:t>
      </w:r>
      <w:r w:rsidR="00CC7392">
        <w:rPr>
          <w:sz w:val="20"/>
          <w:szCs w:val="20"/>
        </w:rPr>
        <w:t xml:space="preserve"> Podwykonawcę z</w:t>
      </w:r>
      <w:r w:rsidRPr="008744F0">
        <w:rPr>
          <w:sz w:val="20"/>
          <w:szCs w:val="20"/>
        </w:rPr>
        <w:t xml:space="preserve"> dalszym </w:t>
      </w:r>
      <w:r w:rsidR="008F16BD">
        <w:rPr>
          <w:sz w:val="20"/>
          <w:szCs w:val="20"/>
        </w:rPr>
        <w:t>P</w:t>
      </w:r>
      <w:r w:rsidRPr="008744F0">
        <w:rPr>
          <w:sz w:val="20"/>
          <w:szCs w:val="20"/>
        </w:rPr>
        <w:t>odwykonawcą.</w:t>
      </w:r>
    </w:p>
    <w:p w14:paraId="2B655CD3" w14:textId="77777777" w:rsidR="006F0D12" w:rsidRPr="008B13FB" w:rsidRDefault="006F0D12" w:rsidP="001E6E4A">
      <w:pPr>
        <w:spacing w:after="0" w:line="276" w:lineRule="auto"/>
        <w:jc w:val="both"/>
        <w:rPr>
          <w:sz w:val="20"/>
          <w:szCs w:val="20"/>
        </w:rPr>
      </w:pPr>
    </w:p>
    <w:p w14:paraId="6AA6CF5C" w14:textId="5F59F121" w:rsidR="006F0D12" w:rsidRPr="001C7D2E" w:rsidRDefault="001C7D2E" w:rsidP="00366A9C">
      <w:pPr>
        <w:spacing w:after="0" w:line="276" w:lineRule="auto"/>
        <w:jc w:val="center"/>
        <w:rPr>
          <w:b/>
          <w:sz w:val="20"/>
          <w:szCs w:val="20"/>
        </w:rPr>
      </w:pPr>
      <w:r w:rsidRPr="001C7D2E">
        <w:rPr>
          <w:b/>
          <w:sz w:val="20"/>
          <w:szCs w:val="20"/>
        </w:rPr>
        <w:t xml:space="preserve">§ </w:t>
      </w:r>
      <w:r w:rsidR="00743ACC">
        <w:rPr>
          <w:b/>
          <w:sz w:val="20"/>
          <w:szCs w:val="20"/>
        </w:rPr>
        <w:t>9</w:t>
      </w:r>
    </w:p>
    <w:p w14:paraId="1C6DEBEB" w14:textId="77777777" w:rsidR="006F0D12" w:rsidRDefault="006F0D12" w:rsidP="00366A9C">
      <w:pPr>
        <w:spacing w:after="0" w:line="276" w:lineRule="auto"/>
        <w:jc w:val="center"/>
        <w:rPr>
          <w:b/>
          <w:sz w:val="20"/>
          <w:szCs w:val="20"/>
        </w:rPr>
      </w:pPr>
      <w:r w:rsidRPr="001C7D2E">
        <w:rPr>
          <w:b/>
          <w:sz w:val="20"/>
          <w:szCs w:val="20"/>
        </w:rPr>
        <w:t>Prawa i obowiązki Stron</w:t>
      </w:r>
    </w:p>
    <w:p w14:paraId="400054A3" w14:textId="77777777" w:rsidR="005A10BA" w:rsidRPr="005A10BA" w:rsidRDefault="005A10BA" w:rsidP="00900FB2">
      <w:pPr>
        <w:spacing w:after="0" w:line="276" w:lineRule="auto"/>
        <w:jc w:val="both"/>
        <w:rPr>
          <w:sz w:val="20"/>
          <w:szCs w:val="20"/>
        </w:rPr>
      </w:pPr>
    </w:p>
    <w:p w14:paraId="67BBC8E1" w14:textId="1C44DC66"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Zamawiający oświadcza, że dokonał czynności wymaganych przez właściwe przepisy, w szczególności Prawa Budowlanego, związanych z przygotowaniem </w:t>
      </w:r>
      <w:r w:rsidR="00F476B4">
        <w:rPr>
          <w:sz w:val="20"/>
          <w:szCs w:val="20"/>
        </w:rPr>
        <w:t>R</w:t>
      </w:r>
      <w:r w:rsidRPr="001C7D2E">
        <w:rPr>
          <w:sz w:val="20"/>
          <w:szCs w:val="20"/>
        </w:rPr>
        <w:t>obót.</w:t>
      </w:r>
    </w:p>
    <w:p w14:paraId="2A164D83" w14:textId="0E0DA37D"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Od chwili </w:t>
      </w:r>
      <w:r w:rsidR="00B91893">
        <w:rPr>
          <w:sz w:val="20"/>
          <w:szCs w:val="20"/>
        </w:rPr>
        <w:t>P</w:t>
      </w:r>
      <w:r w:rsidRPr="001C7D2E">
        <w:rPr>
          <w:sz w:val="20"/>
          <w:szCs w:val="20"/>
        </w:rPr>
        <w:t xml:space="preserve">rzejęcia </w:t>
      </w:r>
      <w:r w:rsidR="00B91893">
        <w:rPr>
          <w:sz w:val="20"/>
          <w:szCs w:val="20"/>
        </w:rPr>
        <w:t>T</w:t>
      </w:r>
      <w:r w:rsidRPr="001C7D2E">
        <w:rPr>
          <w:sz w:val="20"/>
          <w:szCs w:val="20"/>
        </w:rPr>
        <w:t xml:space="preserve">erenu </w:t>
      </w:r>
      <w:r w:rsidR="005238C7">
        <w:rPr>
          <w:sz w:val="20"/>
          <w:szCs w:val="20"/>
        </w:rPr>
        <w:t>B</w:t>
      </w:r>
      <w:r w:rsidRPr="001C7D2E">
        <w:rPr>
          <w:sz w:val="20"/>
          <w:szCs w:val="20"/>
        </w:rPr>
        <w:t xml:space="preserve">udowy aż do chwili </w:t>
      </w:r>
      <w:r w:rsidR="00CF0B47">
        <w:rPr>
          <w:sz w:val="20"/>
          <w:szCs w:val="20"/>
        </w:rPr>
        <w:t>o</w:t>
      </w:r>
      <w:r w:rsidR="00CF0B47" w:rsidRPr="001C7D2E">
        <w:rPr>
          <w:sz w:val="20"/>
          <w:szCs w:val="20"/>
        </w:rPr>
        <w:t xml:space="preserve">dbioru </w:t>
      </w:r>
      <w:r w:rsidR="00CF0B47">
        <w:rPr>
          <w:sz w:val="20"/>
          <w:szCs w:val="20"/>
        </w:rPr>
        <w:t>k</w:t>
      </w:r>
      <w:r w:rsidR="00CF0B47" w:rsidRPr="001C7D2E">
        <w:rPr>
          <w:sz w:val="20"/>
          <w:szCs w:val="20"/>
        </w:rPr>
        <w:t>ońcowego</w:t>
      </w:r>
      <w:r w:rsidR="00CF0B47">
        <w:rPr>
          <w:sz w:val="20"/>
          <w:szCs w:val="20"/>
        </w:rPr>
        <w:t xml:space="preserve"> </w:t>
      </w:r>
      <w:r w:rsidR="005238C7">
        <w:rPr>
          <w:sz w:val="20"/>
          <w:szCs w:val="20"/>
        </w:rPr>
        <w:t>R</w:t>
      </w:r>
      <w:r w:rsidR="005238C7" w:rsidRPr="001C7D2E">
        <w:rPr>
          <w:sz w:val="20"/>
          <w:szCs w:val="20"/>
        </w:rPr>
        <w:t>obót</w:t>
      </w:r>
      <w:r w:rsidRPr="001C7D2E">
        <w:rPr>
          <w:sz w:val="20"/>
          <w:szCs w:val="20"/>
        </w:rPr>
        <w:t xml:space="preserve">, Wykonawca ponosi odpowiedzialność na zasadach ogólnych za szkody wynikłe na tym terenie. Do obowiązków Wykonawcy związanych z </w:t>
      </w:r>
      <w:r w:rsidR="00B91893">
        <w:rPr>
          <w:sz w:val="20"/>
          <w:szCs w:val="20"/>
        </w:rPr>
        <w:t>P</w:t>
      </w:r>
      <w:r w:rsidRPr="001C7D2E">
        <w:rPr>
          <w:sz w:val="20"/>
          <w:szCs w:val="20"/>
        </w:rPr>
        <w:t xml:space="preserve">rzejęciem </w:t>
      </w:r>
      <w:r w:rsidR="00B91893">
        <w:rPr>
          <w:sz w:val="20"/>
          <w:szCs w:val="20"/>
        </w:rPr>
        <w:t>T</w:t>
      </w:r>
      <w:r w:rsidRPr="001C7D2E">
        <w:rPr>
          <w:sz w:val="20"/>
          <w:szCs w:val="20"/>
        </w:rPr>
        <w:t xml:space="preserve">erenu </w:t>
      </w:r>
      <w:r w:rsidR="005238C7">
        <w:rPr>
          <w:sz w:val="20"/>
          <w:szCs w:val="20"/>
        </w:rPr>
        <w:t>B</w:t>
      </w:r>
      <w:r w:rsidRPr="001C7D2E">
        <w:rPr>
          <w:sz w:val="20"/>
          <w:szCs w:val="20"/>
        </w:rPr>
        <w:t>udowy należy w szczególności:</w:t>
      </w:r>
    </w:p>
    <w:p w14:paraId="34A8520A" w14:textId="5ACCF779" w:rsidR="006F0D12" w:rsidRPr="001C7D2E" w:rsidRDefault="006F0D12">
      <w:pPr>
        <w:pStyle w:val="Akapitzlist"/>
        <w:numPr>
          <w:ilvl w:val="1"/>
          <w:numId w:val="13"/>
        </w:numPr>
        <w:spacing w:after="0" w:line="276" w:lineRule="auto"/>
        <w:ind w:left="714" w:hanging="357"/>
        <w:jc w:val="both"/>
        <w:rPr>
          <w:sz w:val="20"/>
          <w:szCs w:val="20"/>
        </w:rPr>
      </w:pPr>
      <w:r w:rsidRPr="001C7D2E">
        <w:rPr>
          <w:sz w:val="20"/>
          <w:szCs w:val="20"/>
        </w:rPr>
        <w:t xml:space="preserve">organizacja zaplecza </w:t>
      </w:r>
      <w:r w:rsidR="005238C7">
        <w:rPr>
          <w:sz w:val="20"/>
          <w:szCs w:val="20"/>
        </w:rPr>
        <w:t>R</w:t>
      </w:r>
      <w:r w:rsidRPr="001C7D2E">
        <w:rPr>
          <w:sz w:val="20"/>
          <w:szCs w:val="20"/>
        </w:rPr>
        <w:t>obót,</w:t>
      </w:r>
    </w:p>
    <w:p w14:paraId="38600CFE" w14:textId="77777777" w:rsidR="006F0D12" w:rsidRPr="001C7D2E" w:rsidRDefault="006F0D12">
      <w:pPr>
        <w:pStyle w:val="Akapitzlist"/>
        <w:numPr>
          <w:ilvl w:val="1"/>
          <w:numId w:val="13"/>
        </w:numPr>
        <w:spacing w:after="0" w:line="276" w:lineRule="auto"/>
        <w:ind w:left="714" w:hanging="357"/>
        <w:jc w:val="both"/>
        <w:rPr>
          <w:sz w:val="20"/>
          <w:szCs w:val="20"/>
        </w:rPr>
      </w:pPr>
      <w:r w:rsidRPr="001C7D2E">
        <w:rPr>
          <w:sz w:val="20"/>
          <w:szCs w:val="20"/>
        </w:rPr>
        <w:t>ochrona mienia i zabezpieczenie przeciwpożarowe,</w:t>
      </w:r>
    </w:p>
    <w:p w14:paraId="57DF516D" w14:textId="77777777" w:rsidR="006F0D12" w:rsidRPr="001C7D2E" w:rsidRDefault="006F0D12">
      <w:pPr>
        <w:pStyle w:val="Akapitzlist"/>
        <w:numPr>
          <w:ilvl w:val="1"/>
          <w:numId w:val="13"/>
        </w:numPr>
        <w:spacing w:after="0" w:line="276" w:lineRule="auto"/>
        <w:ind w:left="714" w:hanging="357"/>
        <w:jc w:val="both"/>
        <w:rPr>
          <w:sz w:val="20"/>
          <w:szCs w:val="20"/>
        </w:rPr>
      </w:pPr>
      <w:r w:rsidRPr="001C7D2E">
        <w:rPr>
          <w:sz w:val="20"/>
          <w:szCs w:val="20"/>
        </w:rPr>
        <w:t>utrzymanie ogólnego porządku,</w:t>
      </w:r>
    </w:p>
    <w:p w14:paraId="2D43A4AE" w14:textId="77777777" w:rsidR="006F0D12" w:rsidRPr="001C7D2E" w:rsidRDefault="006F0D12">
      <w:pPr>
        <w:pStyle w:val="Akapitzlist"/>
        <w:numPr>
          <w:ilvl w:val="1"/>
          <w:numId w:val="13"/>
        </w:numPr>
        <w:spacing w:after="0" w:line="276" w:lineRule="auto"/>
        <w:ind w:left="714" w:hanging="357"/>
        <w:jc w:val="both"/>
        <w:rPr>
          <w:sz w:val="20"/>
          <w:szCs w:val="20"/>
        </w:rPr>
      </w:pPr>
      <w:r w:rsidRPr="001C7D2E">
        <w:rPr>
          <w:sz w:val="20"/>
          <w:szCs w:val="20"/>
        </w:rPr>
        <w:t>spełnienie warunków bezpieczeństwa i higieny pracy,</w:t>
      </w:r>
    </w:p>
    <w:p w14:paraId="17117823" w14:textId="77777777" w:rsidR="006F0D12" w:rsidRPr="001C7D2E" w:rsidRDefault="006F0D12">
      <w:pPr>
        <w:pStyle w:val="Akapitzlist"/>
        <w:numPr>
          <w:ilvl w:val="1"/>
          <w:numId w:val="13"/>
        </w:numPr>
        <w:spacing w:after="0" w:line="276" w:lineRule="auto"/>
        <w:ind w:left="714" w:hanging="357"/>
        <w:jc w:val="both"/>
        <w:rPr>
          <w:sz w:val="20"/>
          <w:szCs w:val="20"/>
        </w:rPr>
      </w:pPr>
      <w:r w:rsidRPr="001C7D2E">
        <w:rPr>
          <w:sz w:val="20"/>
          <w:szCs w:val="20"/>
        </w:rPr>
        <w:t>ochrona środowiska naturalnego,</w:t>
      </w:r>
    </w:p>
    <w:p w14:paraId="143A90CA" w14:textId="77777777" w:rsidR="006F0D12" w:rsidRPr="001C7D2E" w:rsidRDefault="006F0D12">
      <w:pPr>
        <w:pStyle w:val="Akapitzlist"/>
        <w:numPr>
          <w:ilvl w:val="1"/>
          <w:numId w:val="13"/>
        </w:numPr>
        <w:spacing w:after="0" w:line="276" w:lineRule="auto"/>
        <w:ind w:left="714" w:hanging="357"/>
        <w:jc w:val="both"/>
        <w:rPr>
          <w:sz w:val="20"/>
          <w:szCs w:val="20"/>
        </w:rPr>
      </w:pPr>
      <w:r w:rsidRPr="001C7D2E">
        <w:rPr>
          <w:sz w:val="20"/>
          <w:szCs w:val="20"/>
        </w:rPr>
        <w:t>naprawa wszelkich szkód powstałych na skutek jego działania.</w:t>
      </w:r>
    </w:p>
    <w:p w14:paraId="25D14018" w14:textId="77777777"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Wykonawca oświadcza, że:</w:t>
      </w:r>
    </w:p>
    <w:p w14:paraId="6794A0B9" w14:textId="77777777" w:rsidR="006F0D12" w:rsidRPr="001C7D2E" w:rsidRDefault="006F0D12">
      <w:pPr>
        <w:pStyle w:val="Akapitzlist"/>
        <w:numPr>
          <w:ilvl w:val="1"/>
          <w:numId w:val="14"/>
        </w:numPr>
        <w:spacing w:after="0" w:line="276" w:lineRule="auto"/>
        <w:ind w:left="714" w:hanging="357"/>
        <w:jc w:val="both"/>
        <w:rPr>
          <w:sz w:val="20"/>
          <w:szCs w:val="20"/>
        </w:rPr>
      </w:pPr>
      <w:r w:rsidRPr="001C7D2E">
        <w:rPr>
          <w:sz w:val="20"/>
          <w:szCs w:val="20"/>
        </w:rPr>
        <w:t>posiada specjalistyczną wiedzę, niezbędne doświadczenie i uprawnienia, zaplecze techniczno-personalne i odpowiednie środki do wykonywania Przedmiotu Umowy;</w:t>
      </w:r>
    </w:p>
    <w:p w14:paraId="4BE6C866" w14:textId="77777777" w:rsidR="006F0D12" w:rsidRPr="001C7D2E" w:rsidRDefault="006F0D12">
      <w:pPr>
        <w:pStyle w:val="Akapitzlist"/>
        <w:numPr>
          <w:ilvl w:val="1"/>
          <w:numId w:val="14"/>
        </w:numPr>
        <w:spacing w:after="0" w:line="276" w:lineRule="auto"/>
        <w:ind w:left="714" w:hanging="357"/>
        <w:jc w:val="both"/>
        <w:rPr>
          <w:sz w:val="20"/>
          <w:szCs w:val="20"/>
        </w:rPr>
      </w:pPr>
      <w:r w:rsidRPr="001C7D2E">
        <w:rPr>
          <w:sz w:val="20"/>
          <w:szCs w:val="20"/>
        </w:rPr>
        <w:t>prowadzi na własny rachunek i ryzyko działalność gospodarczą w zakresie prac objętych niniejszą Umową i z tego tytułu ponosi prawną i materialną odpowiedzialność wobec Zamawiającego oraz osób trzecich za skutki swojego działania lub zaniechania;</w:t>
      </w:r>
    </w:p>
    <w:p w14:paraId="6FA2E02C" w14:textId="2C255BAC" w:rsidR="006F0D12" w:rsidRPr="001C7D2E" w:rsidRDefault="006F0D12">
      <w:pPr>
        <w:pStyle w:val="Akapitzlist"/>
        <w:numPr>
          <w:ilvl w:val="1"/>
          <w:numId w:val="14"/>
        </w:numPr>
        <w:spacing w:after="0" w:line="276" w:lineRule="auto"/>
        <w:ind w:left="714" w:hanging="357"/>
        <w:jc w:val="both"/>
        <w:rPr>
          <w:sz w:val="20"/>
          <w:szCs w:val="20"/>
        </w:rPr>
      </w:pPr>
      <w:r w:rsidRPr="001C7D2E">
        <w:rPr>
          <w:sz w:val="20"/>
          <w:szCs w:val="20"/>
        </w:rPr>
        <w:t>osoby</w:t>
      </w:r>
      <w:r w:rsidR="00231296">
        <w:rPr>
          <w:sz w:val="20"/>
          <w:szCs w:val="20"/>
        </w:rPr>
        <w:t>,</w:t>
      </w:r>
      <w:r w:rsidRPr="001C7D2E">
        <w:rPr>
          <w:sz w:val="20"/>
          <w:szCs w:val="20"/>
        </w:rPr>
        <w:t xml:space="preserve"> które będą wykonywać prace w ramach realizacji Przedmiotu Umowy posiadają aktualne badania lekarskie stwierdzające brak przeciwskazań do wykonywanej pracy, w tym do pracy na wysokości, oraz </w:t>
      </w:r>
      <w:r w:rsidRPr="001C7D2E">
        <w:rPr>
          <w:sz w:val="20"/>
          <w:szCs w:val="20"/>
        </w:rPr>
        <w:lastRenderedPageBreak/>
        <w:t xml:space="preserve">szkolenia z zakresu </w:t>
      </w:r>
      <w:r w:rsidR="00FA044A">
        <w:rPr>
          <w:sz w:val="20"/>
          <w:szCs w:val="20"/>
        </w:rPr>
        <w:t>BHP</w:t>
      </w:r>
      <w:r w:rsidR="00FA044A" w:rsidRPr="001C7D2E">
        <w:rPr>
          <w:sz w:val="20"/>
          <w:szCs w:val="20"/>
        </w:rPr>
        <w:t xml:space="preserve"> </w:t>
      </w:r>
      <w:r w:rsidRPr="001C7D2E">
        <w:rPr>
          <w:sz w:val="20"/>
          <w:szCs w:val="20"/>
        </w:rPr>
        <w:t>(w tym dla osób kierujący</w:t>
      </w:r>
      <w:r w:rsidR="00FA044A">
        <w:rPr>
          <w:sz w:val="20"/>
          <w:szCs w:val="20"/>
        </w:rPr>
        <w:t>ch</w:t>
      </w:r>
      <w:r w:rsidRPr="001C7D2E">
        <w:rPr>
          <w:sz w:val="20"/>
          <w:szCs w:val="20"/>
        </w:rPr>
        <w:t xml:space="preserve"> pracownikami) oraz stosowne uprawnienia zezwalające na obsługę maszyn i urządzeń;</w:t>
      </w:r>
    </w:p>
    <w:p w14:paraId="567EE022" w14:textId="66B8B2D5" w:rsidR="006F0D12" w:rsidRPr="001C7D2E" w:rsidRDefault="006F0D12">
      <w:pPr>
        <w:pStyle w:val="Akapitzlist"/>
        <w:numPr>
          <w:ilvl w:val="1"/>
          <w:numId w:val="14"/>
        </w:numPr>
        <w:spacing w:after="0" w:line="276" w:lineRule="auto"/>
        <w:ind w:left="714" w:hanging="357"/>
        <w:jc w:val="both"/>
        <w:rPr>
          <w:sz w:val="20"/>
          <w:szCs w:val="20"/>
        </w:rPr>
      </w:pPr>
      <w:r w:rsidRPr="001C7D2E">
        <w:rPr>
          <w:sz w:val="20"/>
          <w:szCs w:val="20"/>
        </w:rPr>
        <w:t xml:space="preserve">przed zawarciem Umowy dokonał wizji lokalnej w zakresie niezbędnym do wykonania Przedmiotu Umowy i wykonał </w:t>
      </w:r>
      <w:r w:rsidR="001E107E">
        <w:rPr>
          <w:sz w:val="20"/>
          <w:szCs w:val="20"/>
        </w:rPr>
        <w:t>Przedmiot</w:t>
      </w:r>
      <w:r w:rsidRPr="001C7D2E">
        <w:rPr>
          <w:sz w:val="20"/>
          <w:szCs w:val="20"/>
        </w:rPr>
        <w:t xml:space="preserve"> Umowy</w:t>
      </w:r>
      <w:r w:rsidR="00A03D9E">
        <w:rPr>
          <w:sz w:val="20"/>
          <w:szCs w:val="20"/>
        </w:rPr>
        <w:t xml:space="preserve"> zgodnie z zakresem rzeczowym określonym w Umowie,</w:t>
      </w:r>
      <w:r w:rsidRPr="001C7D2E">
        <w:rPr>
          <w:sz w:val="20"/>
          <w:szCs w:val="20"/>
        </w:rPr>
        <w:t xml:space="preserve"> z</w:t>
      </w:r>
      <w:r w:rsidR="001746BE">
        <w:rPr>
          <w:sz w:val="20"/>
          <w:szCs w:val="20"/>
        </w:rPr>
        <w:t> </w:t>
      </w:r>
      <w:r w:rsidRPr="001C7D2E">
        <w:rPr>
          <w:sz w:val="20"/>
          <w:szCs w:val="20"/>
        </w:rPr>
        <w:t xml:space="preserve">zachowaniem istniejących warunków oraz wiedzy technicznej wykonania </w:t>
      </w:r>
      <w:r w:rsidR="00AD7C4D">
        <w:rPr>
          <w:sz w:val="20"/>
          <w:szCs w:val="20"/>
        </w:rPr>
        <w:t>R</w:t>
      </w:r>
      <w:r w:rsidRPr="001C7D2E">
        <w:rPr>
          <w:sz w:val="20"/>
          <w:szCs w:val="20"/>
        </w:rPr>
        <w:t>obót,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6B5D4D02" w:rsidR="006F0D12" w:rsidRPr="001C7D2E" w:rsidRDefault="006F0D12">
      <w:pPr>
        <w:pStyle w:val="Akapitzlist"/>
        <w:numPr>
          <w:ilvl w:val="1"/>
          <w:numId w:val="14"/>
        </w:numPr>
        <w:spacing w:after="0" w:line="276" w:lineRule="auto"/>
        <w:ind w:left="714" w:hanging="357"/>
        <w:jc w:val="both"/>
        <w:rPr>
          <w:sz w:val="20"/>
          <w:szCs w:val="20"/>
        </w:rPr>
      </w:pPr>
      <w:r w:rsidRPr="001C7D2E">
        <w:rPr>
          <w:sz w:val="20"/>
          <w:szCs w:val="20"/>
        </w:rPr>
        <w:t>wykona Przedmiot Umowy z należytą starannością, zgodnie z obowiązującymi przepisami, normami technicznymi, standardami, technologiami zastosowania dopuszczonych do stosowania w</w:t>
      </w:r>
      <w:r w:rsidR="001746BE">
        <w:rPr>
          <w:sz w:val="20"/>
          <w:szCs w:val="20"/>
        </w:rPr>
        <w:t> </w:t>
      </w:r>
      <w:r w:rsidRPr="001C7D2E">
        <w:rPr>
          <w:sz w:val="20"/>
          <w:szCs w:val="20"/>
        </w:rPr>
        <w:t>budownictwie materiałów wysokiej jakości</w:t>
      </w:r>
      <w:r w:rsidR="000B138C">
        <w:rPr>
          <w:sz w:val="20"/>
          <w:szCs w:val="20"/>
        </w:rPr>
        <w:t>,</w:t>
      </w:r>
      <w:r w:rsidRPr="001C7D2E">
        <w:rPr>
          <w:sz w:val="20"/>
          <w:szCs w:val="20"/>
        </w:rPr>
        <w:t xml:space="preserve"> zasadami wiedzy technicznej, etyką zawodową, a także zgodnie postanowieniami Umowy, specyfikacją techniczną wykonania i odbioru</w:t>
      </w:r>
      <w:r w:rsidR="00D25959">
        <w:rPr>
          <w:sz w:val="20"/>
          <w:szCs w:val="20"/>
        </w:rPr>
        <w:t xml:space="preserve"> </w:t>
      </w:r>
      <w:r w:rsidR="00AD7C4D">
        <w:rPr>
          <w:sz w:val="20"/>
          <w:szCs w:val="20"/>
        </w:rPr>
        <w:t>R</w:t>
      </w:r>
      <w:r w:rsidRPr="001C7D2E">
        <w:rPr>
          <w:sz w:val="20"/>
          <w:szCs w:val="20"/>
        </w:rPr>
        <w:t>obót oraz z</w:t>
      </w:r>
      <w:r w:rsidR="001746BE">
        <w:rPr>
          <w:sz w:val="20"/>
          <w:szCs w:val="20"/>
        </w:rPr>
        <w:t> </w:t>
      </w:r>
      <w:r w:rsidRPr="001C7D2E">
        <w:rPr>
          <w:sz w:val="20"/>
          <w:szCs w:val="20"/>
        </w:rPr>
        <w:t xml:space="preserve">zachowaniem zasad określonych w wewnętrznych procedurach Zamawiającego, obowiązujących przy wykonywaniu </w:t>
      </w:r>
      <w:r w:rsidR="00AD7C4D">
        <w:rPr>
          <w:sz w:val="20"/>
          <w:szCs w:val="20"/>
        </w:rPr>
        <w:t>R</w:t>
      </w:r>
      <w:r w:rsidRPr="001C7D2E">
        <w:rPr>
          <w:sz w:val="20"/>
          <w:szCs w:val="20"/>
        </w:rPr>
        <w:t>obót przez podmioty trzecie na terenie siedziby Zamawiającego.</w:t>
      </w:r>
    </w:p>
    <w:p w14:paraId="524BD366" w14:textId="77777777"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Do obowiązków Wykonawcy należy w szczególności:</w:t>
      </w:r>
    </w:p>
    <w:p w14:paraId="41F9D73B" w14:textId="7303B11C"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szczegółowe zapoznanie się przed rozpoczęciem realizacji Przedmiotu Umowy z dokumentacją </w:t>
      </w:r>
      <w:r w:rsidR="00E03C45">
        <w:rPr>
          <w:sz w:val="20"/>
          <w:szCs w:val="20"/>
        </w:rPr>
        <w:t xml:space="preserve">archiwalną </w:t>
      </w:r>
      <w:r w:rsidR="00930391" w:rsidRPr="001C7D2E">
        <w:rPr>
          <w:sz w:val="20"/>
          <w:szCs w:val="20"/>
        </w:rPr>
        <w:t xml:space="preserve"> </w:t>
      </w:r>
      <w:r w:rsidRPr="001C7D2E">
        <w:rPr>
          <w:sz w:val="20"/>
          <w:szCs w:val="20"/>
        </w:rPr>
        <w:t>oraz uwzględnienie warunków realizacji wynikających z ww. dokumentów,</w:t>
      </w:r>
    </w:p>
    <w:p w14:paraId="28C2D0D8" w14:textId="77777777"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przeprowadzenie wszystkich pomiarów z natury,</w:t>
      </w:r>
    </w:p>
    <w:p w14:paraId="54D2C336" w14:textId="3774C31B"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przeprowadzenie wszelkich przewidzianych przepisami prawa prób, badań, odbiorów i dostarczenia protokołów Zamawiającemu,</w:t>
      </w:r>
    </w:p>
    <w:p w14:paraId="3497D92B" w14:textId="6FAE7BED"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pisemne zawiadomienie Zamawiającego o zauważonych </w:t>
      </w:r>
      <w:r w:rsidR="003235D6">
        <w:rPr>
          <w:sz w:val="20"/>
          <w:szCs w:val="20"/>
        </w:rPr>
        <w:t>W</w:t>
      </w:r>
      <w:r w:rsidRPr="001C7D2E">
        <w:rPr>
          <w:sz w:val="20"/>
          <w:szCs w:val="20"/>
        </w:rPr>
        <w:t xml:space="preserve">adach w </w:t>
      </w:r>
      <w:r w:rsidR="000536A9">
        <w:rPr>
          <w:sz w:val="20"/>
          <w:szCs w:val="20"/>
        </w:rPr>
        <w:t>DP</w:t>
      </w:r>
      <w:r w:rsidRPr="001C7D2E">
        <w:rPr>
          <w:sz w:val="20"/>
          <w:szCs w:val="20"/>
        </w:rPr>
        <w:t xml:space="preserve">, niezwłocznie od ujawnienia się </w:t>
      </w:r>
      <w:r w:rsidR="003235D6">
        <w:rPr>
          <w:sz w:val="20"/>
          <w:szCs w:val="20"/>
        </w:rPr>
        <w:t>W</w:t>
      </w:r>
      <w:r w:rsidRPr="001C7D2E">
        <w:rPr>
          <w:sz w:val="20"/>
          <w:szCs w:val="20"/>
        </w:rPr>
        <w:t>ad, pod rygorem odpowiedzialności za szkody wynikłe wskutek niepowiadomienia o ich istnieniu,</w:t>
      </w:r>
    </w:p>
    <w:p w14:paraId="40730556" w14:textId="5FB5F331"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wykonanie Przedmiotu Umowy z najwyższą starannością, zgodnie z przekazaną przez Zamawiającego </w:t>
      </w:r>
      <w:r w:rsidR="000536A9">
        <w:rPr>
          <w:sz w:val="20"/>
          <w:szCs w:val="20"/>
        </w:rPr>
        <w:t>DP</w:t>
      </w:r>
      <w:r w:rsidRPr="001C7D2E">
        <w:rPr>
          <w:sz w:val="20"/>
          <w:szCs w:val="20"/>
        </w:rPr>
        <w:t xml:space="preserve">, zasadami wiedzy technicznej, Polskimi Normami przy użyciu wyrobów budowlanych wprowadzonych do obrotu zgodnie z przepisami </w:t>
      </w:r>
      <w:r w:rsidRPr="00AA6B48">
        <w:rPr>
          <w:sz w:val="20"/>
          <w:szCs w:val="20"/>
        </w:rPr>
        <w:t>Ustaw</w:t>
      </w:r>
      <w:r w:rsidR="00A469FE" w:rsidRPr="00AA6B48">
        <w:rPr>
          <w:sz w:val="20"/>
          <w:szCs w:val="20"/>
        </w:rPr>
        <w:t>y</w:t>
      </w:r>
      <w:r w:rsidRPr="00AA6B48">
        <w:rPr>
          <w:sz w:val="20"/>
          <w:szCs w:val="20"/>
        </w:rPr>
        <w:t xml:space="preserve"> o wyrobach budowlanych</w:t>
      </w:r>
      <w:r w:rsidRPr="00465854">
        <w:rPr>
          <w:sz w:val="20"/>
          <w:szCs w:val="20"/>
        </w:rPr>
        <w:t>;</w:t>
      </w:r>
      <w:r w:rsidRPr="001C7D2E">
        <w:rPr>
          <w:sz w:val="20"/>
          <w:szCs w:val="20"/>
        </w:rPr>
        <w:t xml:space="preserve"> wbudowywane materiały winny być zgodne z instrukcjami i opisami producenta i Polskimi Normami oraz spełniać wymagania polskich przepisów, a Wykonawca przedstawi Zamawiającemu odpowiednie dokumenty zgodne z regulacjami </w:t>
      </w:r>
      <w:r w:rsidRPr="00465854">
        <w:rPr>
          <w:sz w:val="20"/>
          <w:szCs w:val="20"/>
        </w:rPr>
        <w:t>Ustawy o wyrobach budowlanych</w:t>
      </w:r>
      <w:r w:rsidRPr="001C7D2E">
        <w:rPr>
          <w:sz w:val="20"/>
          <w:szCs w:val="20"/>
        </w:rPr>
        <w:t>,</w:t>
      </w:r>
    </w:p>
    <w:p w14:paraId="17A08F5C" w14:textId="6A3216AF"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podpisanie wszystkich stron </w:t>
      </w:r>
      <w:r w:rsidR="000536A9">
        <w:rPr>
          <w:sz w:val="20"/>
          <w:szCs w:val="20"/>
        </w:rPr>
        <w:t>DPW</w:t>
      </w:r>
      <w:r w:rsidRPr="001C7D2E">
        <w:rPr>
          <w:sz w:val="20"/>
          <w:szCs w:val="20"/>
        </w:rPr>
        <w:t xml:space="preserve"> przez Kierownika Robót danej branży oraz oznaczenie ich wyrażeniem „DOKUMENTACJA POWYKONAWCZA”,</w:t>
      </w:r>
    </w:p>
    <w:p w14:paraId="05A86B1B" w14:textId="034DA2C9"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opatrzenie wszystkich kart materiałowych </w:t>
      </w:r>
      <w:r w:rsidR="000536A9">
        <w:rPr>
          <w:sz w:val="20"/>
          <w:szCs w:val="20"/>
        </w:rPr>
        <w:t>DPW</w:t>
      </w:r>
      <w:r w:rsidRPr="001C7D2E">
        <w:rPr>
          <w:sz w:val="20"/>
          <w:szCs w:val="20"/>
        </w:rPr>
        <w:t xml:space="preserve"> opisem „</w:t>
      </w:r>
      <w:r w:rsidR="00E83261" w:rsidRPr="00085129">
        <w:rPr>
          <w:sz w:val="20"/>
          <w:szCs w:val="20"/>
        </w:rPr>
        <w:t xml:space="preserve">Wbudowano podczas realizacji </w:t>
      </w:r>
      <w:r w:rsidR="00F41EB4">
        <w:rPr>
          <w:sz w:val="20"/>
          <w:szCs w:val="20"/>
        </w:rPr>
        <w:t xml:space="preserve">remontu </w:t>
      </w:r>
      <w:del w:id="16" w:author="Paweł Bus" w:date="2025-05-28T12:26:00Z" w16du:dateUtc="2025-05-28T10:26:00Z">
        <w:r w:rsidR="00F41EB4" w:rsidDel="00085511">
          <w:rPr>
            <w:sz w:val="20"/>
            <w:szCs w:val="20"/>
          </w:rPr>
          <w:delText>serwerowni w budynku nr 77</w:delText>
        </w:r>
      </w:del>
      <w:ins w:id="17" w:author="Paweł Bus" w:date="2025-05-28T12:26:00Z" w16du:dateUtc="2025-05-28T10:26:00Z">
        <w:r w:rsidR="00085511">
          <w:rPr>
            <w:sz w:val="20"/>
            <w:szCs w:val="20"/>
          </w:rPr>
          <w:t xml:space="preserve">budynku </w:t>
        </w:r>
        <w:r w:rsidR="00124AE4">
          <w:rPr>
            <w:sz w:val="20"/>
            <w:szCs w:val="20"/>
          </w:rPr>
          <w:t>w Gdańsku przy ul. Hallera 233A</w:t>
        </w:r>
      </w:ins>
      <w:r w:rsidR="00181CF8">
        <w:rPr>
          <w:sz w:val="20"/>
          <w:szCs w:val="20"/>
        </w:rPr>
        <w:t xml:space="preserve">. </w:t>
      </w:r>
      <w:r w:rsidR="00E83261" w:rsidRPr="001C7D2E" w:rsidDel="00E83261">
        <w:rPr>
          <w:sz w:val="20"/>
          <w:szCs w:val="20"/>
        </w:rPr>
        <w:t xml:space="preserve"> </w:t>
      </w:r>
      <w:r w:rsidRPr="001C7D2E">
        <w:rPr>
          <w:sz w:val="20"/>
          <w:szCs w:val="20"/>
        </w:rPr>
        <w:t>”,</w:t>
      </w:r>
    </w:p>
    <w:p w14:paraId="2921A481" w14:textId="1C9574AD"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zapewnienie zasobów ludzkich oraz potrzebnego oprzyrządowania wymaganego do badania jakości materiałów i wyrobów oraz jakości </w:t>
      </w:r>
      <w:r w:rsidR="00AD7C4D">
        <w:rPr>
          <w:sz w:val="20"/>
          <w:szCs w:val="20"/>
        </w:rPr>
        <w:t>R</w:t>
      </w:r>
      <w:r w:rsidRPr="001C7D2E">
        <w:rPr>
          <w:sz w:val="20"/>
          <w:szCs w:val="20"/>
        </w:rPr>
        <w:t>obót wykonanych z tych materiałów i wyrobów,</w:t>
      </w:r>
    </w:p>
    <w:p w14:paraId="0AB0BD76" w14:textId="26267858"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przeprowadzenie i przedstawienie Zamawiającemu wyników wymaganych przepisami badań, pomiarów oraz niezbędnych atestów, świadectw i innych dokumentów stwierdzających jakość wbudowanych materiałów, wyrobów i urządzeń,</w:t>
      </w:r>
    </w:p>
    <w:p w14:paraId="39610E1E" w14:textId="1B30651E"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zabezpieczenie </w:t>
      </w:r>
      <w:r w:rsidR="00F85767">
        <w:rPr>
          <w:sz w:val="20"/>
          <w:szCs w:val="20"/>
        </w:rPr>
        <w:t>T</w:t>
      </w:r>
      <w:r w:rsidRPr="001C7D2E">
        <w:rPr>
          <w:sz w:val="20"/>
          <w:szCs w:val="20"/>
        </w:rPr>
        <w:t xml:space="preserve">erenu </w:t>
      </w:r>
      <w:r w:rsidR="000536A9">
        <w:rPr>
          <w:sz w:val="20"/>
          <w:szCs w:val="20"/>
        </w:rPr>
        <w:t>Budowy</w:t>
      </w:r>
      <w:r w:rsidR="000536A9" w:rsidRPr="001C7D2E">
        <w:rPr>
          <w:sz w:val="20"/>
          <w:szCs w:val="20"/>
        </w:rPr>
        <w:t xml:space="preserve"> </w:t>
      </w:r>
      <w:r w:rsidRPr="001C7D2E">
        <w:rPr>
          <w:sz w:val="20"/>
          <w:szCs w:val="20"/>
        </w:rPr>
        <w:t xml:space="preserve">i utrzymywanie go w należytym porządku przez cały czas wykonywania Przedmiotu Umowy, aż do zakończenia i dokonania </w:t>
      </w:r>
      <w:r w:rsidR="00CF0B47">
        <w:rPr>
          <w:sz w:val="20"/>
          <w:szCs w:val="20"/>
        </w:rPr>
        <w:t>o</w:t>
      </w:r>
      <w:r w:rsidR="00CF0B47" w:rsidRPr="001C7D2E">
        <w:rPr>
          <w:sz w:val="20"/>
          <w:szCs w:val="20"/>
        </w:rPr>
        <w:t xml:space="preserve">dbioru </w:t>
      </w:r>
      <w:r w:rsidR="00CF0B47">
        <w:rPr>
          <w:sz w:val="20"/>
          <w:szCs w:val="20"/>
        </w:rPr>
        <w:t>końcowego</w:t>
      </w:r>
      <w:r w:rsidR="00CF0B47" w:rsidRPr="001C7D2E">
        <w:rPr>
          <w:sz w:val="20"/>
          <w:szCs w:val="20"/>
        </w:rPr>
        <w:t xml:space="preserve"> </w:t>
      </w:r>
      <w:r w:rsidR="00AD7C4D">
        <w:rPr>
          <w:sz w:val="20"/>
          <w:szCs w:val="20"/>
        </w:rPr>
        <w:t>R</w:t>
      </w:r>
      <w:r w:rsidRPr="001C7D2E">
        <w:rPr>
          <w:sz w:val="20"/>
          <w:szCs w:val="20"/>
        </w:rPr>
        <w:t xml:space="preserve">obót, w szczególności wygrodzenie i zabezpieczenie </w:t>
      </w:r>
      <w:r w:rsidR="00D7454E">
        <w:rPr>
          <w:sz w:val="20"/>
          <w:szCs w:val="20"/>
        </w:rPr>
        <w:t>T</w:t>
      </w:r>
      <w:r w:rsidR="00D7454E" w:rsidRPr="001C7D2E">
        <w:rPr>
          <w:sz w:val="20"/>
          <w:szCs w:val="20"/>
        </w:rPr>
        <w:t xml:space="preserve">erenu </w:t>
      </w:r>
      <w:r w:rsidR="000536A9">
        <w:rPr>
          <w:sz w:val="20"/>
          <w:szCs w:val="20"/>
        </w:rPr>
        <w:t>Budowy</w:t>
      </w:r>
      <w:r w:rsidR="000536A9" w:rsidRPr="001C7D2E">
        <w:rPr>
          <w:sz w:val="20"/>
          <w:szCs w:val="20"/>
        </w:rPr>
        <w:t xml:space="preserve"> </w:t>
      </w:r>
      <w:r w:rsidRPr="001C7D2E">
        <w:rPr>
          <w:sz w:val="20"/>
          <w:szCs w:val="20"/>
        </w:rPr>
        <w:t>zgodnie z obowiązującymi przepisami BHP oraz zapewnienie spełnienia warunków przeciwpożarowych określonych w obowiązujących przepisach,</w:t>
      </w:r>
    </w:p>
    <w:p w14:paraId="5B675BDB" w14:textId="2E54DA96"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oznaczenie i ochrona instalacji, urządzeń itp., zlokalizowanych w miejscu prowadzenia </w:t>
      </w:r>
      <w:r w:rsidR="00AD7C4D">
        <w:rPr>
          <w:sz w:val="20"/>
          <w:szCs w:val="20"/>
        </w:rPr>
        <w:t>R</w:t>
      </w:r>
      <w:r w:rsidRPr="001C7D2E">
        <w:rPr>
          <w:sz w:val="20"/>
          <w:szCs w:val="20"/>
        </w:rPr>
        <w:t>obót,</w:t>
      </w:r>
    </w:p>
    <w:p w14:paraId="273BBAED" w14:textId="7400C8F3"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prowadzenie </w:t>
      </w:r>
      <w:r w:rsidR="004C5C4D">
        <w:rPr>
          <w:sz w:val="20"/>
          <w:szCs w:val="20"/>
        </w:rPr>
        <w:t>R</w:t>
      </w:r>
      <w:r w:rsidRPr="001C7D2E">
        <w:rPr>
          <w:sz w:val="20"/>
          <w:szCs w:val="20"/>
        </w:rPr>
        <w:t>obót w sposób zorganizowany, bez powodowania kolizji i przestojów, z zapewnieniem ochrony własności publicznej i prywatnej,</w:t>
      </w:r>
    </w:p>
    <w:p w14:paraId="397ECBD2" w14:textId="5602474B"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opracowanie planu bezpieczeństwa i ochrony zdrowia zgodnie z wymaganiami określonymi w</w:t>
      </w:r>
      <w:r w:rsidR="001746BE">
        <w:rPr>
          <w:sz w:val="20"/>
          <w:szCs w:val="20"/>
        </w:rPr>
        <w:t> </w:t>
      </w:r>
      <w:r w:rsidRPr="00465854">
        <w:rPr>
          <w:sz w:val="20"/>
          <w:szCs w:val="20"/>
        </w:rPr>
        <w:t>Rozporządzeniu Ministra Infrastruktury z dnia 23 czerwca 2003 r. w sprawie informacji dotyczącej bezpieczeństwa i ochrony zdrowia oraz planu bezpieczeństwa i ochrony zdrowia (Dz. U. z 2003 r. Nr 120, poz. 1126</w:t>
      </w:r>
      <w:r w:rsidRPr="001C7D2E">
        <w:rPr>
          <w:sz w:val="20"/>
          <w:szCs w:val="20"/>
        </w:rPr>
        <w:t>)</w:t>
      </w:r>
      <w:r w:rsidR="00C64159">
        <w:rPr>
          <w:sz w:val="20"/>
          <w:szCs w:val="20"/>
        </w:rPr>
        <w:t>,</w:t>
      </w:r>
      <w:r w:rsidRPr="001C7D2E">
        <w:rPr>
          <w:sz w:val="20"/>
          <w:szCs w:val="20"/>
        </w:rPr>
        <w:t xml:space="preserve"> ewentualnie wykazanie braku podstaw do jego opracowania,</w:t>
      </w:r>
    </w:p>
    <w:p w14:paraId="505E1A32" w14:textId="2AA3DF7B"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lastRenderedPageBreak/>
        <w:t xml:space="preserve">zapewnienie własnym staraniem zabezpieczenia przeciwpożarowego, ochrony znajdującego się na </w:t>
      </w:r>
      <w:r w:rsidR="007070C0">
        <w:rPr>
          <w:sz w:val="20"/>
          <w:szCs w:val="20"/>
        </w:rPr>
        <w:t>T</w:t>
      </w:r>
      <w:r w:rsidRPr="001C7D2E">
        <w:rPr>
          <w:sz w:val="20"/>
          <w:szCs w:val="20"/>
        </w:rPr>
        <w:t xml:space="preserve">erenie </w:t>
      </w:r>
      <w:r w:rsidR="003E3153">
        <w:rPr>
          <w:sz w:val="20"/>
          <w:szCs w:val="20"/>
        </w:rPr>
        <w:t>Budowy</w:t>
      </w:r>
      <w:r w:rsidR="003E3153" w:rsidRPr="001C7D2E">
        <w:rPr>
          <w:sz w:val="20"/>
          <w:szCs w:val="20"/>
        </w:rPr>
        <w:t xml:space="preserve"> </w:t>
      </w:r>
      <w:r w:rsidRPr="001C7D2E">
        <w:rPr>
          <w:sz w:val="20"/>
          <w:szCs w:val="20"/>
        </w:rPr>
        <w:t xml:space="preserve">mienia oraz zapewnienie warunków bezpieczeństwa, w tym również przestrzeganie wszystkich przepisów dotyczących bezpieczeństwa i higieny pracy i ponoszenie pełnej odpowiedzialności za pracowników w przypadku szkody powstałej w wyniku prowadzenia </w:t>
      </w:r>
      <w:r w:rsidR="004C5C4D">
        <w:rPr>
          <w:sz w:val="20"/>
          <w:szCs w:val="20"/>
        </w:rPr>
        <w:t>R</w:t>
      </w:r>
      <w:r w:rsidRPr="001C7D2E">
        <w:rPr>
          <w:sz w:val="20"/>
          <w:szCs w:val="20"/>
        </w:rPr>
        <w:t>obót,</w:t>
      </w:r>
    </w:p>
    <w:p w14:paraId="451FC103" w14:textId="21A82904"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stosowanie w czasie realizacji Umowy </w:t>
      </w:r>
      <w:r w:rsidR="00C6624E">
        <w:rPr>
          <w:sz w:val="20"/>
          <w:szCs w:val="20"/>
        </w:rPr>
        <w:t>wszelkich</w:t>
      </w:r>
      <w:r w:rsidR="00C6624E" w:rsidRPr="001C7D2E">
        <w:rPr>
          <w:sz w:val="20"/>
          <w:szCs w:val="20"/>
        </w:rPr>
        <w:t xml:space="preserve"> </w:t>
      </w:r>
      <w:r w:rsidRPr="001C7D2E">
        <w:rPr>
          <w:sz w:val="20"/>
          <w:szCs w:val="20"/>
        </w:rPr>
        <w:t xml:space="preserve">przepisów dotyczących ochrony środowiska naturalnego; ewentualne opłaty i kary za naruszenie norm i przepisów dotyczących ochrony środowiska </w:t>
      </w:r>
      <w:r w:rsidR="00C6624E" w:rsidRPr="001C7D2E">
        <w:rPr>
          <w:sz w:val="20"/>
          <w:szCs w:val="20"/>
        </w:rPr>
        <w:t xml:space="preserve">w </w:t>
      </w:r>
      <w:r w:rsidR="004C5C4D">
        <w:rPr>
          <w:sz w:val="20"/>
          <w:szCs w:val="20"/>
        </w:rPr>
        <w:t>trakcie realizacji R</w:t>
      </w:r>
      <w:r w:rsidR="00C6624E">
        <w:rPr>
          <w:sz w:val="20"/>
          <w:szCs w:val="20"/>
        </w:rPr>
        <w:t>obót</w:t>
      </w:r>
      <w:r w:rsidR="00C6624E" w:rsidRPr="001C7D2E">
        <w:rPr>
          <w:sz w:val="20"/>
          <w:szCs w:val="20"/>
        </w:rPr>
        <w:t xml:space="preserve"> </w:t>
      </w:r>
      <w:r w:rsidRPr="001C7D2E">
        <w:rPr>
          <w:sz w:val="20"/>
          <w:szCs w:val="20"/>
        </w:rPr>
        <w:t>obciążają Wykonawcę,</w:t>
      </w:r>
    </w:p>
    <w:p w14:paraId="6E3C698D" w14:textId="77777777"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segregowanie materiałów z demontażu i składowanie ich w wyznaczonym przez Zamawiającego miejscu do czasu ich wywozu,</w:t>
      </w:r>
    </w:p>
    <w:p w14:paraId="1EAA41C8" w14:textId="5F843E58"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pozyskanie – własnym staraniem – składowiska (miejsc zwałki) przeznaczonego do wywozu materiałów pochodzących z rozbiórki i przekazanie Zamawiającemu dokumentów potwierdzających przyjęcie ww. odpadów, przy czym opłaty za składowisko zostały uwzględnione w ramach Wynagrodzenia,</w:t>
      </w:r>
    </w:p>
    <w:p w14:paraId="04AA5D5E" w14:textId="6DB270EF"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 xml:space="preserve">utrzymywanie w czasie realizacji </w:t>
      </w:r>
      <w:r w:rsidR="004C5C4D">
        <w:rPr>
          <w:sz w:val="20"/>
          <w:szCs w:val="20"/>
        </w:rPr>
        <w:t>R</w:t>
      </w:r>
      <w:r w:rsidRPr="001C7D2E">
        <w:rPr>
          <w:sz w:val="20"/>
          <w:szCs w:val="20"/>
        </w:rPr>
        <w:t xml:space="preserve">obót </w:t>
      </w:r>
      <w:r w:rsidR="004C5C4D">
        <w:rPr>
          <w:sz w:val="20"/>
          <w:szCs w:val="20"/>
        </w:rPr>
        <w:t>T</w:t>
      </w:r>
      <w:r w:rsidRPr="001C7D2E">
        <w:rPr>
          <w:sz w:val="20"/>
          <w:szCs w:val="20"/>
        </w:rPr>
        <w:t xml:space="preserve">erenu </w:t>
      </w:r>
      <w:r w:rsidR="003E3153">
        <w:rPr>
          <w:sz w:val="20"/>
          <w:szCs w:val="20"/>
        </w:rPr>
        <w:t>Budowy</w:t>
      </w:r>
      <w:r w:rsidR="003E3153" w:rsidRPr="001C7D2E">
        <w:rPr>
          <w:sz w:val="20"/>
          <w:szCs w:val="20"/>
        </w:rPr>
        <w:t xml:space="preserve"> </w:t>
      </w:r>
      <w:r w:rsidRPr="001C7D2E">
        <w:rPr>
          <w:sz w:val="20"/>
          <w:szCs w:val="20"/>
        </w:rPr>
        <w:t>w stanie bez przeszkód komunikacyjnych, usuwanie zbędnych materiałów i odpadów</w:t>
      </w:r>
      <w:r w:rsidR="00952CBB">
        <w:rPr>
          <w:sz w:val="20"/>
          <w:szCs w:val="20"/>
        </w:rPr>
        <w:t>,</w:t>
      </w:r>
    </w:p>
    <w:p w14:paraId="16CC8C1C" w14:textId="2BD69BEA"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przekazanie Zamawiającemu dokumentów potwierdzających: przyjęcie odpadów przez składowiska i</w:t>
      </w:r>
      <w:r w:rsidR="001746BE">
        <w:rPr>
          <w:sz w:val="20"/>
          <w:szCs w:val="20"/>
        </w:rPr>
        <w:t> </w:t>
      </w:r>
      <w:r w:rsidRPr="001C7D2E">
        <w:rPr>
          <w:sz w:val="20"/>
          <w:szCs w:val="20"/>
        </w:rPr>
        <w:t>dokonanie stosownych opłat,</w:t>
      </w:r>
    </w:p>
    <w:p w14:paraId="4027C10C" w14:textId="71A36201" w:rsidR="006F0D12" w:rsidRPr="001C7D2E" w:rsidRDefault="006F0D12">
      <w:pPr>
        <w:pStyle w:val="Akapitzlist"/>
        <w:numPr>
          <w:ilvl w:val="1"/>
          <w:numId w:val="15"/>
        </w:numPr>
        <w:spacing w:after="0" w:line="276" w:lineRule="auto"/>
        <w:ind w:left="714" w:hanging="357"/>
        <w:jc w:val="both"/>
        <w:rPr>
          <w:sz w:val="20"/>
          <w:szCs w:val="20"/>
        </w:rPr>
      </w:pPr>
      <w:r w:rsidRPr="001C7D2E">
        <w:rPr>
          <w:sz w:val="20"/>
          <w:szCs w:val="20"/>
        </w:rPr>
        <w:t>przekazanie Zamawiającemu niezbędnych danych i dokumentów potrzebnych do eksploatacji powstałych środków trwałych.</w:t>
      </w:r>
    </w:p>
    <w:p w14:paraId="5025D003" w14:textId="65E14571" w:rsidR="006F0D12" w:rsidRPr="00C33B85" w:rsidRDefault="006F0D12">
      <w:pPr>
        <w:pStyle w:val="Akapitzlist"/>
        <w:numPr>
          <w:ilvl w:val="0"/>
          <w:numId w:val="12"/>
        </w:numPr>
        <w:spacing w:after="0" w:line="276" w:lineRule="auto"/>
        <w:ind w:left="357" w:hanging="357"/>
        <w:jc w:val="both"/>
        <w:rPr>
          <w:sz w:val="20"/>
          <w:szCs w:val="20"/>
          <w:rPrChange w:id="18" w:author="Sławomir Nowicki" w:date="2025-05-30T11:39:00Z" w16du:dateUtc="2025-05-30T09:39:00Z">
            <w:rPr>
              <w:color w:val="FF0000"/>
              <w:sz w:val="20"/>
              <w:szCs w:val="20"/>
            </w:rPr>
          </w:rPrChange>
        </w:rPr>
      </w:pPr>
      <w:r w:rsidRPr="00C33B85">
        <w:rPr>
          <w:sz w:val="20"/>
          <w:szCs w:val="20"/>
        </w:rPr>
        <w:t xml:space="preserve">Wykonawca przyjmuje do wiadomości, że </w:t>
      </w:r>
      <w:r w:rsidR="00EC53FA" w:rsidRPr="00C33B85">
        <w:rPr>
          <w:sz w:val="20"/>
          <w:szCs w:val="20"/>
        </w:rPr>
        <w:t>Roboty wykonywane są w</w:t>
      </w:r>
      <w:r w:rsidRPr="00C33B85">
        <w:rPr>
          <w:sz w:val="20"/>
          <w:szCs w:val="20"/>
        </w:rPr>
        <w:t xml:space="preserve"> czynnym, pracującym</w:t>
      </w:r>
      <w:r w:rsidR="00EC53FA" w:rsidRPr="00C33B85">
        <w:rPr>
          <w:sz w:val="20"/>
          <w:szCs w:val="20"/>
        </w:rPr>
        <w:t xml:space="preserve"> zakładzie Zamawiającego</w:t>
      </w:r>
      <w:r w:rsidRPr="00C33B85">
        <w:rPr>
          <w:sz w:val="20"/>
          <w:szCs w:val="20"/>
        </w:rPr>
        <w:t xml:space="preserve">, w związku z czym </w:t>
      </w:r>
      <w:r w:rsidR="00EC53FA" w:rsidRPr="00C33B85">
        <w:rPr>
          <w:sz w:val="20"/>
          <w:szCs w:val="20"/>
        </w:rPr>
        <w:t xml:space="preserve">Wykonawca </w:t>
      </w:r>
      <w:r w:rsidRPr="00C33B85">
        <w:rPr>
          <w:sz w:val="20"/>
          <w:szCs w:val="20"/>
        </w:rPr>
        <w:t xml:space="preserve">musi liczyć się z utrudnieniami w prowadzeniu </w:t>
      </w:r>
      <w:r w:rsidR="004C5C4D" w:rsidRPr="00C33B85">
        <w:rPr>
          <w:sz w:val="20"/>
          <w:szCs w:val="20"/>
        </w:rPr>
        <w:t>R</w:t>
      </w:r>
      <w:r w:rsidRPr="00C33B85">
        <w:rPr>
          <w:sz w:val="20"/>
          <w:szCs w:val="20"/>
        </w:rPr>
        <w:t xml:space="preserve">obót ze względu na charakter i funkcję </w:t>
      </w:r>
      <w:r w:rsidR="00EC53FA" w:rsidRPr="00C33B85">
        <w:rPr>
          <w:sz w:val="20"/>
          <w:szCs w:val="20"/>
        </w:rPr>
        <w:t xml:space="preserve">zakładu Zamawiającego </w:t>
      </w:r>
      <w:r w:rsidRPr="00C33B85">
        <w:rPr>
          <w:sz w:val="20"/>
          <w:szCs w:val="20"/>
        </w:rPr>
        <w:t>(np. przerwy w pracy itp.). W razie niemożności terminowego wykonania Umowy z tego powodu, Wykonawca zobowiązany jest do niezwłocznego pisemnego poinformowania o tym fakcie Zamawiającego. W przypadku dokonania skutecznego zawiadomienia i uznania przez Zamawiającego, że jest ono uzasadnione, Wykonawca nie będzie obciążany karami umownymi za opóźnienie</w:t>
      </w:r>
      <w:r w:rsidR="00052C3A" w:rsidRPr="00C33B85">
        <w:rPr>
          <w:sz w:val="20"/>
          <w:szCs w:val="20"/>
        </w:rPr>
        <w:t xml:space="preserve"> </w:t>
      </w:r>
      <w:r w:rsidR="00052C3A" w:rsidRPr="00C33B85">
        <w:rPr>
          <w:sz w:val="20"/>
          <w:szCs w:val="20"/>
          <w:rPrChange w:id="19" w:author="Sławomir Nowicki" w:date="2025-05-30T11:39:00Z" w16du:dateUtc="2025-05-30T09:39:00Z">
            <w:rPr>
              <w:color w:val="FF0000"/>
              <w:sz w:val="20"/>
              <w:szCs w:val="20"/>
            </w:rPr>
          </w:rPrChange>
        </w:rPr>
        <w:t>w części w jakiej opóźnienie to nastąpiło z przyczyn leżących po stronie Zamawiającego</w:t>
      </w:r>
      <w:r w:rsidRPr="00C33B85">
        <w:rPr>
          <w:sz w:val="20"/>
          <w:szCs w:val="20"/>
          <w:rPrChange w:id="20" w:author="Sławomir Nowicki" w:date="2025-05-30T11:39:00Z" w16du:dateUtc="2025-05-30T09:39:00Z">
            <w:rPr>
              <w:color w:val="FF0000"/>
              <w:sz w:val="20"/>
              <w:szCs w:val="20"/>
            </w:rPr>
          </w:rPrChange>
        </w:rPr>
        <w:t>.</w:t>
      </w:r>
    </w:p>
    <w:p w14:paraId="55A9D715" w14:textId="5EFE1C82" w:rsidR="006F0D12" w:rsidRPr="00D46B8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Wykonawca zorganizuje i zapewni kierowanie </w:t>
      </w:r>
      <w:r w:rsidR="004C5C4D">
        <w:rPr>
          <w:sz w:val="20"/>
          <w:szCs w:val="20"/>
        </w:rPr>
        <w:t>R</w:t>
      </w:r>
      <w:r w:rsidRPr="001C7D2E">
        <w:rPr>
          <w:sz w:val="20"/>
          <w:szCs w:val="20"/>
        </w:rPr>
        <w:t>obotami w sposób zgodny z obowiązującymi przepisami</w:t>
      </w:r>
      <w:r w:rsidR="00C857D2">
        <w:rPr>
          <w:sz w:val="20"/>
          <w:szCs w:val="20"/>
        </w:rPr>
        <w:t>,</w:t>
      </w:r>
      <w:r w:rsidRPr="001C7D2E">
        <w:rPr>
          <w:sz w:val="20"/>
          <w:szCs w:val="20"/>
        </w:rPr>
        <w:t xml:space="preserve"> w</w:t>
      </w:r>
      <w:r w:rsidR="001746BE">
        <w:rPr>
          <w:sz w:val="20"/>
          <w:szCs w:val="20"/>
        </w:rPr>
        <w:t> </w:t>
      </w:r>
      <w:r w:rsidRPr="001C7D2E">
        <w:rPr>
          <w:sz w:val="20"/>
          <w:szCs w:val="20"/>
        </w:rPr>
        <w:t xml:space="preserve">tym przepisami BHP, ppoż. i ochrony środowiska. Roboty w przedmiotowym zakresie muszą być wykonane pod nadzorem uprawnionego Kierownika </w:t>
      </w:r>
      <w:r w:rsidR="004C5C4D">
        <w:rPr>
          <w:sz w:val="20"/>
          <w:szCs w:val="20"/>
        </w:rPr>
        <w:t>R</w:t>
      </w:r>
      <w:r w:rsidRPr="001C7D2E">
        <w:rPr>
          <w:sz w:val="20"/>
          <w:szCs w:val="20"/>
        </w:rPr>
        <w:t xml:space="preserve">obót </w:t>
      </w:r>
      <w:r w:rsidRPr="00D46B8E">
        <w:rPr>
          <w:sz w:val="20"/>
          <w:szCs w:val="20"/>
        </w:rPr>
        <w:t>(</w:t>
      </w:r>
      <w:r w:rsidR="00D46B8E" w:rsidRPr="00B27829">
        <w:rPr>
          <w:sz w:val="20"/>
          <w:szCs w:val="20"/>
        </w:rPr>
        <w:t xml:space="preserve">Uprawnienia budowlane w </w:t>
      </w:r>
      <w:r w:rsidR="003E3153">
        <w:rPr>
          <w:sz w:val="20"/>
          <w:szCs w:val="20"/>
        </w:rPr>
        <w:t>specjalnościach wskazanych w OPZ</w:t>
      </w:r>
      <w:r w:rsidRPr="00D46B8E">
        <w:rPr>
          <w:sz w:val="20"/>
          <w:szCs w:val="20"/>
        </w:rPr>
        <w:t xml:space="preserve">). </w:t>
      </w:r>
    </w:p>
    <w:p w14:paraId="6FAD3238" w14:textId="385DF04A"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Wykonawca będzie wykonywał wszelkie roboty budowlano-montażowe zgodnie z warunkami technicznymi wykonania i odbioru </w:t>
      </w:r>
      <w:r w:rsidR="00083D30">
        <w:rPr>
          <w:sz w:val="20"/>
          <w:szCs w:val="20"/>
        </w:rPr>
        <w:t>R</w:t>
      </w:r>
      <w:r w:rsidRPr="001C7D2E">
        <w:rPr>
          <w:sz w:val="20"/>
          <w:szCs w:val="20"/>
        </w:rPr>
        <w:t xml:space="preserve">obót, pod stałym nadzorem Kierownika </w:t>
      </w:r>
      <w:r w:rsidR="004C5C4D">
        <w:rPr>
          <w:sz w:val="20"/>
          <w:szCs w:val="20"/>
        </w:rPr>
        <w:t>R</w:t>
      </w:r>
      <w:r w:rsidRPr="001C7D2E">
        <w:rPr>
          <w:sz w:val="20"/>
          <w:szCs w:val="20"/>
        </w:rPr>
        <w:t xml:space="preserve">obót, posiadającego odpowiednie uprawnienia wykonawcze. Wykonawca zapewnia, że osoby zatrudnione przy montażu i demontażu rusztowań oraz monterzy ruchomych podestów roboczych będą posiadać wymagane uprawnienia. Użytkowanie rusztowania będzie dopuszczalne po dokonaniu jego odbioru przez Kierownika </w:t>
      </w:r>
      <w:r w:rsidR="00083D30">
        <w:rPr>
          <w:sz w:val="20"/>
          <w:szCs w:val="20"/>
        </w:rPr>
        <w:t>R</w:t>
      </w:r>
      <w:r w:rsidRPr="001C7D2E">
        <w:rPr>
          <w:sz w:val="20"/>
          <w:szCs w:val="20"/>
        </w:rPr>
        <w:t>obót lub inną uprawnioną osobę.</w:t>
      </w:r>
    </w:p>
    <w:p w14:paraId="626C7644" w14:textId="696E0D3F"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Przed wprowadzeniem na </w:t>
      </w:r>
      <w:r w:rsidR="00C13CAF">
        <w:rPr>
          <w:sz w:val="20"/>
          <w:szCs w:val="20"/>
        </w:rPr>
        <w:t>T</w:t>
      </w:r>
      <w:r w:rsidRPr="001C7D2E">
        <w:rPr>
          <w:sz w:val="20"/>
          <w:szCs w:val="20"/>
        </w:rPr>
        <w:t xml:space="preserve">eren </w:t>
      </w:r>
      <w:r w:rsidR="003E3153">
        <w:rPr>
          <w:sz w:val="20"/>
          <w:szCs w:val="20"/>
        </w:rPr>
        <w:t>Budowy</w:t>
      </w:r>
      <w:r w:rsidR="003E3153" w:rsidRPr="001C7D2E">
        <w:rPr>
          <w:sz w:val="20"/>
          <w:szCs w:val="20"/>
        </w:rPr>
        <w:t xml:space="preserve"> </w:t>
      </w:r>
      <w:r w:rsidRPr="001C7D2E">
        <w:rPr>
          <w:sz w:val="20"/>
          <w:szCs w:val="20"/>
        </w:rPr>
        <w:t>jakiegokolwiek sprzętu budowlanego potrzebnego do realizacji Przedmiotu Umowy, Wykonawca zobowiązany jest do uzyskania od Zamawiającego</w:t>
      </w:r>
      <w:r w:rsidR="00C13CAF">
        <w:rPr>
          <w:sz w:val="20"/>
          <w:szCs w:val="20"/>
        </w:rPr>
        <w:t>,</w:t>
      </w:r>
      <w:r w:rsidRPr="001C7D2E">
        <w:rPr>
          <w:sz w:val="20"/>
          <w:szCs w:val="20"/>
        </w:rPr>
        <w:t xml:space="preserve"> poprzez prowadzącego Umowę,</w:t>
      </w:r>
      <w:r w:rsidR="0039139A">
        <w:rPr>
          <w:sz w:val="20"/>
          <w:szCs w:val="20"/>
        </w:rPr>
        <w:t xml:space="preserve"> o którym mowa w § </w:t>
      </w:r>
      <w:r w:rsidR="00CF0B47">
        <w:rPr>
          <w:sz w:val="20"/>
          <w:szCs w:val="20"/>
        </w:rPr>
        <w:t xml:space="preserve">11 </w:t>
      </w:r>
      <w:r w:rsidR="0039139A">
        <w:rPr>
          <w:sz w:val="20"/>
          <w:szCs w:val="20"/>
        </w:rPr>
        <w:t>ust. 1 pkt 1 Umowy,</w:t>
      </w:r>
      <w:r w:rsidRPr="001C7D2E">
        <w:rPr>
          <w:sz w:val="20"/>
          <w:szCs w:val="20"/>
        </w:rPr>
        <w:t xml:space="preserve"> pisemnej zgody Kierownika/Dyrektora ochrony Zamawiającego. Bez powyższych zgód sprzęt budowlany nie będzie mógł zostać wprowadzony na teren zakładu Zamawiającego.</w:t>
      </w:r>
    </w:p>
    <w:p w14:paraId="76020C81" w14:textId="3D3F04C2"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Pozostawienie sprzętu budowlanego na terenie zakładu Zamawiającego bez nadzoru Wykonawcy (parkowanie nocne), możliwe będzie wyłącznie za zgodą Zamawiającego. Powyższa zgoda nie oznacza, że Zamawiający będzie w jakikolwiek </w:t>
      </w:r>
      <w:r w:rsidR="00573407">
        <w:rPr>
          <w:sz w:val="20"/>
          <w:szCs w:val="20"/>
        </w:rPr>
        <w:t xml:space="preserve">sposób </w:t>
      </w:r>
      <w:r w:rsidRPr="001C7D2E">
        <w:rPr>
          <w:sz w:val="20"/>
          <w:szCs w:val="20"/>
        </w:rPr>
        <w:t>odpowiedzialny za pozostawiony sprzęt.</w:t>
      </w:r>
    </w:p>
    <w:p w14:paraId="47A6B017" w14:textId="6B1C38BD"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Zamawiający zastrzega prawo do objęcia nadzorem prac wykonywanych przez Wykonawcę, a</w:t>
      </w:r>
      <w:r w:rsidR="001746BE">
        <w:rPr>
          <w:sz w:val="20"/>
          <w:szCs w:val="20"/>
        </w:rPr>
        <w:t> </w:t>
      </w:r>
      <w:r w:rsidRPr="001C7D2E">
        <w:rPr>
          <w:sz w:val="20"/>
          <w:szCs w:val="20"/>
        </w:rPr>
        <w:t>w</w:t>
      </w:r>
      <w:r w:rsidR="001746BE">
        <w:rPr>
          <w:sz w:val="20"/>
          <w:szCs w:val="20"/>
        </w:rPr>
        <w:t> </w:t>
      </w:r>
      <w:r w:rsidRPr="001C7D2E">
        <w:rPr>
          <w:sz w:val="20"/>
          <w:szCs w:val="20"/>
        </w:rPr>
        <w:t>szczególności zgłaszania uwag, zastrzeżeń, zlecania ekspertyz w każdym momencie realizacji Przedmiotu Umowy.</w:t>
      </w:r>
    </w:p>
    <w:p w14:paraId="60BE4CAD" w14:textId="6F7F1228" w:rsidR="006F0D12" w:rsidRPr="00C33B85"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 przypadku, gdy Wykonawca opóźni się z wykonaniem Przedmiotu Umowy lub będzie nienależycie wykonywał Przedmiot Umowy, Zamawiający, po bezskutecznym wezwaniu Wykonawcy do prawidłowego wykonania Umowy i wyznaczeniu w tym celu dodatkowego </w:t>
      </w:r>
      <w:r w:rsidRPr="001C7D2E">
        <w:rPr>
          <w:b/>
          <w:sz w:val="20"/>
          <w:szCs w:val="20"/>
        </w:rPr>
        <w:t>7</w:t>
      </w:r>
      <w:r w:rsidR="008674B8">
        <w:rPr>
          <w:b/>
          <w:sz w:val="20"/>
          <w:szCs w:val="20"/>
        </w:rPr>
        <w:t>-</w:t>
      </w:r>
      <w:r w:rsidR="00C31CB7">
        <w:rPr>
          <w:b/>
          <w:sz w:val="20"/>
          <w:szCs w:val="20"/>
        </w:rPr>
        <w:t>D</w:t>
      </w:r>
      <w:r w:rsidR="00C31CB7" w:rsidRPr="001C7D2E">
        <w:rPr>
          <w:b/>
          <w:sz w:val="20"/>
          <w:szCs w:val="20"/>
        </w:rPr>
        <w:t>niowego</w:t>
      </w:r>
      <w:r w:rsidR="00C31CB7">
        <w:rPr>
          <w:b/>
          <w:sz w:val="20"/>
          <w:szCs w:val="20"/>
        </w:rPr>
        <w:t xml:space="preserve"> </w:t>
      </w:r>
      <w:r w:rsidR="008674B8" w:rsidRPr="001C7D2E">
        <w:rPr>
          <w:b/>
          <w:sz w:val="20"/>
          <w:szCs w:val="20"/>
        </w:rPr>
        <w:t>(siedmio</w:t>
      </w:r>
      <w:r w:rsidR="008674B8">
        <w:rPr>
          <w:b/>
          <w:sz w:val="20"/>
          <w:szCs w:val="20"/>
        </w:rPr>
        <w:t>dniowego</w:t>
      </w:r>
      <w:r w:rsidR="008674B8" w:rsidRPr="001C7D2E">
        <w:rPr>
          <w:b/>
          <w:sz w:val="20"/>
          <w:szCs w:val="20"/>
        </w:rPr>
        <w:t>)</w:t>
      </w:r>
      <w:r w:rsidRPr="001C7D2E">
        <w:rPr>
          <w:b/>
          <w:sz w:val="20"/>
          <w:szCs w:val="20"/>
        </w:rPr>
        <w:t xml:space="preserve"> terminu</w:t>
      </w:r>
      <w:r w:rsidRPr="001C7D2E">
        <w:rPr>
          <w:sz w:val="20"/>
          <w:szCs w:val="20"/>
        </w:rPr>
        <w:t xml:space="preserve">, </w:t>
      </w:r>
      <w:r w:rsidRPr="001C7D2E">
        <w:rPr>
          <w:sz w:val="20"/>
          <w:szCs w:val="20"/>
        </w:rPr>
        <w:lastRenderedPageBreak/>
        <w:t xml:space="preserve">będzie uprawniony zlecić wykonanie Przedmiotu Umowy lub jakiegokolwiek obowiązku obciążającego Wykonawcę, wynikającego z Umowy, osobie trzeciej, na koszt i ryzyko </w:t>
      </w:r>
      <w:r w:rsidRPr="00C33B85">
        <w:rPr>
          <w:sz w:val="20"/>
          <w:szCs w:val="20"/>
        </w:rPr>
        <w:t xml:space="preserve">Wykonawcy </w:t>
      </w:r>
      <w:r w:rsidR="005E7121" w:rsidRPr="00C33B85">
        <w:rPr>
          <w:sz w:val="20"/>
          <w:szCs w:val="20"/>
        </w:rPr>
        <w:t>bez konieczności uzyskiwania zgody Sądu</w:t>
      </w:r>
      <w:r w:rsidRPr="00C33B85">
        <w:rPr>
          <w:sz w:val="20"/>
          <w:szCs w:val="20"/>
        </w:rPr>
        <w:t xml:space="preserve"> (wykonanie zastępcze). Uprawnienie to obowiązuje także w okresie rękojmi i gwarancji</w:t>
      </w:r>
      <w:r w:rsidR="0089448D" w:rsidRPr="00C33B85">
        <w:rPr>
          <w:sz w:val="20"/>
          <w:szCs w:val="20"/>
        </w:rPr>
        <w:t>.</w:t>
      </w:r>
      <w:r w:rsidRPr="00C33B85">
        <w:rPr>
          <w:sz w:val="20"/>
          <w:szCs w:val="20"/>
        </w:rPr>
        <w:t xml:space="preserve"> </w:t>
      </w:r>
    </w:p>
    <w:p w14:paraId="7F907F61" w14:textId="421C892F"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Pr>
          <w:sz w:val="20"/>
          <w:szCs w:val="20"/>
        </w:rPr>
        <w:t> </w:t>
      </w:r>
      <w:r w:rsidRPr="001C7D2E">
        <w:rPr>
          <w:sz w:val="20"/>
          <w:szCs w:val="20"/>
        </w:rPr>
        <w:t>obowiązujących przepisów prawa, Wykonawca zobowiązany jest do ich wykonania bez możliwości żądania od Zamawiającego dodatkowego wynagrodzenia za takie prace, a także bez możliwości wydłużenia terminu realizacji Umowy.</w:t>
      </w:r>
    </w:p>
    <w:p w14:paraId="6573BA13" w14:textId="098FA7D5"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Wykonawca wykona prace objęte Przedmiotem Umowy przy użyciu narzędzi, maszyn i urządzeń</w:t>
      </w:r>
      <w:r w:rsidR="0089448D">
        <w:rPr>
          <w:sz w:val="20"/>
          <w:szCs w:val="20"/>
        </w:rPr>
        <w:t xml:space="preserve"> znajdujących się w jego dyspozycji</w:t>
      </w:r>
      <w:r w:rsidRPr="001C7D2E">
        <w:rPr>
          <w:sz w:val="20"/>
          <w:szCs w:val="20"/>
        </w:rPr>
        <w:t>.</w:t>
      </w:r>
    </w:p>
    <w:p w14:paraId="23B66543" w14:textId="03605003"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27578692" w14:textId="659024CA"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Wykonawca zapewnia, że w związku z wykonywaniem Przedmiotu Umowy, na terenie zakładu Zamawiającego będą przebywać osoby posiadające wyłącznie obywatelstwo polskie – dotyczy to zarówno pracowników i współpracowników Wykonawcy, jak i </w:t>
      </w:r>
      <w:r w:rsidR="008F16BD">
        <w:rPr>
          <w:sz w:val="20"/>
          <w:szCs w:val="20"/>
        </w:rPr>
        <w:t>P</w:t>
      </w:r>
      <w:r w:rsidRPr="001C7D2E">
        <w:rPr>
          <w:sz w:val="20"/>
          <w:szCs w:val="20"/>
        </w:rPr>
        <w:t xml:space="preserve">odwykonawców i dalszych </w:t>
      </w:r>
      <w:r w:rsidR="008F16BD">
        <w:rPr>
          <w:sz w:val="20"/>
          <w:szCs w:val="20"/>
        </w:rPr>
        <w:t>P</w:t>
      </w:r>
      <w:r w:rsidRPr="001C7D2E">
        <w:rPr>
          <w:sz w:val="20"/>
          <w:szCs w:val="20"/>
        </w:rPr>
        <w:t>odwykonawców.</w:t>
      </w:r>
    </w:p>
    <w:p w14:paraId="166AFB51" w14:textId="1424080E" w:rsidR="006F0D12" w:rsidRPr="00615EFC"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Strony zobowiązują się do zaniechania wobec siebie czynów nieuczciwej konkurencji w </w:t>
      </w:r>
      <w:r w:rsidRPr="00615EFC">
        <w:rPr>
          <w:sz w:val="20"/>
          <w:szCs w:val="20"/>
        </w:rPr>
        <w:t xml:space="preserve">rozumieniu ustawy </w:t>
      </w:r>
      <w:r w:rsidR="001746BE">
        <w:rPr>
          <w:sz w:val="20"/>
          <w:szCs w:val="20"/>
        </w:rPr>
        <w:t>z </w:t>
      </w:r>
      <w:r w:rsidR="00351A6B" w:rsidRPr="00615EFC">
        <w:rPr>
          <w:sz w:val="20"/>
          <w:szCs w:val="20"/>
        </w:rPr>
        <w:t>dnia 16 kwietnia 1993 r.</w:t>
      </w:r>
      <w:r w:rsidRPr="00615EFC">
        <w:rPr>
          <w:sz w:val="20"/>
          <w:szCs w:val="20"/>
        </w:rPr>
        <w:t xml:space="preserve"> o zwalczaniu nieuczciwej konkurencji (</w:t>
      </w:r>
      <w:proofErr w:type="spellStart"/>
      <w:r w:rsidR="00351A6B" w:rsidRPr="00615EFC">
        <w:rPr>
          <w:sz w:val="20"/>
          <w:szCs w:val="20"/>
        </w:rPr>
        <w:t>t.j</w:t>
      </w:r>
      <w:proofErr w:type="spellEnd"/>
      <w:r w:rsidR="00351A6B" w:rsidRPr="00615EFC">
        <w:rPr>
          <w:sz w:val="20"/>
          <w:szCs w:val="20"/>
        </w:rPr>
        <w:t>. Dz.U. z 2020 r. poz. 1913</w:t>
      </w:r>
      <w:r w:rsidRPr="00615EFC">
        <w:rPr>
          <w:sz w:val="20"/>
          <w:szCs w:val="20"/>
        </w:rPr>
        <w:t xml:space="preserve"> z </w:t>
      </w:r>
      <w:proofErr w:type="spellStart"/>
      <w:r w:rsidRPr="00615EFC">
        <w:rPr>
          <w:sz w:val="20"/>
          <w:szCs w:val="20"/>
        </w:rPr>
        <w:t>późn</w:t>
      </w:r>
      <w:proofErr w:type="spellEnd"/>
      <w:r w:rsidRPr="00615EFC">
        <w:rPr>
          <w:sz w:val="20"/>
          <w:szCs w:val="20"/>
        </w:rPr>
        <w:t>. zm.).</w:t>
      </w:r>
    </w:p>
    <w:p w14:paraId="2137FDF6" w14:textId="1B6D3D96"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Wykonawca zobowiązany jest do przestrzegania procedur wewnętrznych obowiązujących u Zamawiającego, dotyczących ruchu osobowego, materiałowego i pojazdów, w tym określonych w opracowanych dla Wykonawcy „Zasadach przebywania na terenie PIT-RADWAR S.A. pracowników firm zewnętrznych”. Ww. dokument stanowi </w:t>
      </w:r>
      <w:r w:rsidRPr="001C7D2E">
        <w:rPr>
          <w:b/>
          <w:sz w:val="20"/>
          <w:szCs w:val="20"/>
        </w:rPr>
        <w:t>Załącznik nr 4 do Umowy</w:t>
      </w:r>
      <w:r w:rsidRPr="001C7D2E">
        <w:rPr>
          <w:sz w:val="20"/>
          <w:szCs w:val="20"/>
        </w:rPr>
        <w:t xml:space="preserve"> oraz podpisany zostanie przez Strony nie później niż w dniu </w:t>
      </w:r>
      <w:r w:rsidR="00B91893">
        <w:rPr>
          <w:sz w:val="20"/>
          <w:szCs w:val="20"/>
        </w:rPr>
        <w:t>Przejęcia</w:t>
      </w:r>
      <w:r w:rsidRPr="001C7D2E">
        <w:rPr>
          <w:sz w:val="20"/>
          <w:szCs w:val="20"/>
        </w:rPr>
        <w:t xml:space="preserve"> </w:t>
      </w:r>
      <w:r w:rsidR="00F148C0">
        <w:rPr>
          <w:sz w:val="20"/>
          <w:szCs w:val="20"/>
        </w:rPr>
        <w:t>T</w:t>
      </w:r>
      <w:r w:rsidRPr="001C7D2E">
        <w:rPr>
          <w:sz w:val="20"/>
          <w:szCs w:val="20"/>
        </w:rPr>
        <w:t xml:space="preserve">erenu </w:t>
      </w:r>
      <w:r w:rsidR="00F148C0">
        <w:rPr>
          <w:sz w:val="20"/>
          <w:szCs w:val="20"/>
        </w:rPr>
        <w:t>B</w:t>
      </w:r>
      <w:r w:rsidRPr="001C7D2E">
        <w:rPr>
          <w:sz w:val="20"/>
          <w:szCs w:val="20"/>
        </w:rPr>
        <w:t>udowy.</w:t>
      </w:r>
    </w:p>
    <w:p w14:paraId="7C168E4C" w14:textId="77777777"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Na żądanie Zamawiającego Wykonawca usunie z terenu Zamawiającego osobę, która dopuściła się naruszenia obowiązków określonych w Umowie.</w:t>
      </w:r>
    </w:p>
    <w:p w14:paraId="085DE1D7" w14:textId="3FE70A9E"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Wykonawca zobowiązany jest do zapewnienia przestrzegania zobowiązań, o których mowa w ust. 15 </w:t>
      </w:r>
      <w:r w:rsidR="009D3E33">
        <w:rPr>
          <w:sz w:val="20"/>
          <w:szCs w:val="20"/>
        </w:rPr>
        <w:t>–</w:t>
      </w:r>
      <w:r w:rsidRPr="001C7D2E">
        <w:rPr>
          <w:sz w:val="20"/>
          <w:szCs w:val="20"/>
        </w:rPr>
        <w:t xml:space="preserve"> </w:t>
      </w:r>
      <w:r w:rsidR="009D3E33" w:rsidRPr="001C7D2E">
        <w:rPr>
          <w:sz w:val="20"/>
          <w:szCs w:val="20"/>
        </w:rPr>
        <w:t>1</w:t>
      </w:r>
      <w:r w:rsidR="009D3E33">
        <w:rPr>
          <w:sz w:val="20"/>
          <w:szCs w:val="20"/>
        </w:rPr>
        <w:t>8 Umowy</w:t>
      </w:r>
      <w:r w:rsidRPr="001C7D2E">
        <w:rPr>
          <w:sz w:val="20"/>
          <w:szCs w:val="20"/>
        </w:rPr>
        <w:t xml:space="preserve">, również przez swoich </w:t>
      </w:r>
      <w:r w:rsidR="00C07D47">
        <w:rPr>
          <w:sz w:val="20"/>
          <w:szCs w:val="20"/>
        </w:rPr>
        <w:t>P</w:t>
      </w:r>
      <w:r w:rsidRPr="001C7D2E">
        <w:rPr>
          <w:sz w:val="20"/>
          <w:szCs w:val="20"/>
        </w:rPr>
        <w:t xml:space="preserve">odwykonawców. Za działania lub zaniechania </w:t>
      </w:r>
      <w:r w:rsidR="00C07D47">
        <w:rPr>
          <w:sz w:val="20"/>
          <w:szCs w:val="20"/>
        </w:rPr>
        <w:t>P</w:t>
      </w:r>
      <w:r w:rsidRPr="001C7D2E">
        <w:rPr>
          <w:sz w:val="20"/>
          <w:szCs w:val="20"/>
        </w:rPr>
        <w:t xml:space="preserve">odwykonawców oraz ewentualnych dalszych </w:t>
      </w:r>
      <w:r w:rsidR="00C07D47">
        <w:rPr>
          <w:sz w:val="20"/>
          <w:szCs w:val="20"/>
        </w:rPr>
        <w:t>P</w:t>
      </w:r>
      <w:r w:rsidRPr="001C7D2E">
        <w:rPr>
          <w:sz w:val="20"/>
          <w:szCs w:val="20"/>
        </w:rPr>
        <w:t>odwykonawców, Wykonawca odpowiada jak za działania lub zaniechania własne.</w:t>
      </w:r>
    </w:p>
    <w:p w14:paraId="14AD9BB2" w14:textId="77777777"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Wykonawca może dokonać cesji praw i zobowiązań, wynikających z Umowy jedynie za uprzednią, oddzielną zgodą wyrażoną na piśmie pod rygorem nieważności i akceptacją dla wskazanych imiennie podmiotów, udzieloną przez Zamawiającego.</w:t>
      </w:r>
    </w:p>
    <w:p w14:paraId="633AC40B" w14:textId="77777777"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Wykonawca zobowiązuje się niezwłocznie pisemnie poinformować Zamawiającego o jakichkolwiek okolicznościach, które mogą utrudnić lub uniemożliwić prawidłowe wykonywanie Umowy.</w:t>
      </w:r>
    </w:p>
    <w:p w14:paraId="607FC5AB" w14:textId="6EA01D9C"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 przypadku wystąpienia konieczności wykonania </w:t>
      </w:r>
      <w:r w:rsidR="00A81505">
        <w:rPr>
          <w:sz w:val="20"/>
          <w:szCs w:val="20"/>
        </w:rPr>
        <w:t>R</w:t>
      </w:r>
      <w:r w:rsidRPr="001C7D2E">
        <w:rPr>
          <w:sz w:val="20"/>
          <w:szCs w:val="20"/>
        </w:rPr>
        <w:t>obót dodatkowych, Strony uzgodnią ich zakres, termin i</w:t>
      </w:r>
      <w:r w:rsidR="001746BE">
        <w:rPr>
          <w:sz w:val="20"/>
          <w:szCs w:val="20"/>
        </w:rPr>
        <w:t> </w:t>
      </w:r>
      <w:r w:rsidRPr="001C7D2E">
        <w:rPr>
          <w:sz w:val="20"/>
          <w:szCs w:val="20"/>
        </w:rPr>
        <w:t xml:space="preserve">wynagrodzenie za ich wykonanie. Uzgodnienia muszą być dokonane na piśmie przed rozpoczęciem </w:t>
      </w:r>
      <w:r w:rsidR="00A81505">
        <w:rPr>
          <w:sz w:val="20"/>
          <w:szCs w:val="20"/>
        </w:rPr>
        <w:t>R</w:t>
      </w:r>
      <w:r w:rsidRPr="001C7D2E">
        <w:rPr>
          <w:sz w:val="20"/>
          <w:szCs w:val="20"/>
        </w:rPr>
        <w:t xml:space="preserve">obót dodatkowych. Podstawę do wykonania </w:t>
      </w:r>
      <w:r w:rsidR="00A81505">
        <w:rPr>
          <w:sz w:val="20"/>
          <w:szCs w:val="20"/>
        </w:rPr>
        <w:t>R</w:t>
      </w:r>
      <w:r w:rsidRPr="001C7D2E">
        <w:rPr>
          <w:sz w:val="20"/>
          <w:szCs w:val="20"/>
        </w:rPr>
        <w:t>obót dodatkowych stanowi podpisany przez obie Strony aneks do Umowy wraz z uzgodnionym przez strony protokołem konieczności.</w:t>
      </w:r>
    </w:p>
    <w:p w14:paraId="4F7F7F0A" w14:textId="2CA53979"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Z chwilą </w:t>
      </w:r>
      <w:r w:rsidR="00B91893">
        <w:rPr>
          <w:sz w:val="20"/>
          <w:szCs w:val="20"/>
        </w:rPr>
        <w:t xml:space="preserve">Przejęcia </w:t>
      </w:r>
      <w:r w:rsidRPr="001C7D2E">
        <w:rPr>
          <w:sz w:val="20"/>
          <w:szCs w:val="20"/>
        </w:rPr>
        <w:t xml:space="preserve"> </w:t>
      </w:r>
      <w:r w:rsidR="00490300">
        <w:rPr>
          <w:sz w:val="20"/>
          <w:szCs w:val="20"/>
        </w:rPr>
        <w:t>T</w:t>
      </w:r>
      <w:r w:rsidRPr="001C7D2E">
        <w:rPr>
          <w:sz w:val="20"/>
          <w:szCs w:val="20"/>
        </w:rPr>
        <w:t xml:space="preserve">erenu </w:t>
      </w:r>
      <w:r w:rsidR="00490300">
        <w:rPr>
          <w:sz w:val="20"/>
          <w:szCs w:val="20"/>
        </w:rPr>
        <w:t>B</w:t>
      </w:r>
      <w:r w:rsidRPr="001C7D2E">
        <w:rPr>
          <w:sz w:val="20"/>
          <w:szCs w:val="20"/>
        </w:rPr>
        <w:t xml:space="preserve">udowy, Wykonawca przejmuje odpowiedzialność majątkową za teren prac oraz materiały i urządzenia składowane na nim. Wykonawca nie odpowiada za szkody wynikłe z przyczyn leżących po stronie Zamawiającego lub </w:t>
      </w:r>
      <w:r w:rsidR="00A81505">
        <w:rPr>
          <w:sz w:val="20"/>
          <w:szCs w:val="20"/>
        </w:rPr>
        <w:t>Po</w:t>
      </w:r>
      <w:r w:rsidR="001746BE">
        <w:rPr>
          <w:sz w:val="20"/>
          <w:szCs w:val="20"/>
        </w:rPr>
        <w:t>d</w:t>
      </w:r>
      <w:r w:rsidR="00A81505">
        <w:rPr>
          <w:sz w:val="20"/>
          <w:szCs w:val="20"/>
        </w:rPr>
        <w:t>wykonawców</w:t>
      </w:r>
      <w:r w:rsidRPr="001C7D2E">
        <w:rPr>
          <w:sz w:val="20"/>
          <w:szCs w:val="20"/>
        </w:rPr>
        <w:t xml:space="preserve"> wykonujących </w:t>
      </w:r>
      <w:r w:rsidR="00A81505">
        <w:rPr>
          <w:sz w:val="20"/>
          <w:szCs w:val="20"/>
        </w:rPr>
        <w:t>R</w:t>
      </w:r>
      <w:r w:rsidRPr="001C7D2E">
        <w:rPr>
          <w:sz w:val="20"/>
          <w:szCs w:val="20"/>
        </w:rPr>
        <w:t>oboty na podstawie zawartych z</w:t>
      </w:r>
      <w:r w:rsidR="00CF0B47">
        <w:rPr>
          <w:sz w:val="20"/>
          <w:szCs w:val="20"/>
        </w:rPr>
        <w:t> </w:t>
      </w:r>
      <w:r w:rsidRPr="001C7D2E">
        <w:rPr>
          <w:sz w:val="20"/>
          <w:szCs w:val="20"/>
        </w:rPr>
        <w:t>Zamawiającym umów.</w:t>
      </w:r>
    </w:p>
    <w:p w14:paraId="6939743A" w14:textId="7D8BED4E"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Wykonawca ponosi odpowiedzialność wobec Zamawiającego i osób trzecich za wszelkie szkody powstałe z</w:t>
      </w:r>
      <w:r w:rsidR="001746BE">
        <w:rPr>
          <w:sz w:val="20"/>
          <w:szCs w:val="20"/>
        </w:rPr>
        <w:t> </w:t>
      </w:r>
      <w:r w:rsidRPr="001C7D2E">
        <w:rPr>
          <w:sz w:val="20"/>
          <w:szCs w:val="20"/>
        </w:rPr>
        <w:t xml:space="preserve">przyczyn leżących po stronie Wykonawcy w trakcie realizacji Przedmiotu </w:t>
      </w:r>
      <w:r w:rsidR="008E74A6">
        <w:rPr>
          <w:sz w:val="20"/>
          <w:szCs w:val="20"/>
        </w:rPr>
        <w:t>Umowy</w:t>
      </w:r>
      <w:r w:rsidR="008E74A6" w:rsidRPr="001C7D2E">
        <w:rPr>
          <w:sz w:val="20"/>
          <w:szCs w:val="20"/>
        </w:rPr>
        <w:t xml:space="preserve"> </w:t>
      </w:r>
      <w:r w:rsidRPr="001C7D2E">
        <w:rPr>
          <w:sz w:val="20"/>
          <w:szCs w:val="20"/>
        </w:rPr>
        <w:t>i zobowiązuje się usunąć je we własnym zakresie i na własny koszt.</w:t>
      </w:r>
    </w:p>
    <w:p w14:paraId="5C2CCDDA" w14:textId="5EAB996F"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 xml:space="preserve">Wykonawca odpowiada za szkody powstałe w trakcie wykonywania </w:t>
      </w:r>
      <w:r w:rsidR="001D6A34">
        <w:rPr>
          <w:sz w:val="20"/>
          <w:szCs w:val="20"/>
        </w:rPr>
        <w:t>R</w:t>
      </w:r>
      <w:r w:rsidRPr="001C7D2E">
        <w:rPr>
          <w:sz w:val="20"/>
          <w:szCs w:val="20"/>
        </w:rPr>
        <w:t xml:space="preserve">obót, wynikłe z nieprzestrzegania prawa, nienależytego wykonywania prac, złej jakości materiałów lub niestosowania się do poleceń </w:t>
      </w:r>
      <w:r w:rsidRPr="001C7D2E">
        <w:rPr>
          <w:sz w:val="20"/>
          <w:szCs w:val="20"/>
        </w:rPr>
        <w:lastRenderedPageBreak/>
        <w:t>Zamawiającego oraz innych przyczyn zawinionych przez Wykonawcę lub za które Wykonawca ponosi odpowiedzialność na zasadzie ryzyka.</w:t>
      </w:r>
    </w:p>
    <w:p w14:paraId="3DE21CE8" w14:textId="77777777" w:rsidR="006F0D12" w:rsidRPr="001C7D2E" w:rsidRDefault="006F0D12">
      <w:pPr>
        <w:pStyle w:val="Akapitzlist"/>
        <w:numPr>
          <w:ilvl w:val="0"/>
          <w:numId w:val="12"/>
        </w:numPr>
        <w:spacing w:after="0" w:line="276" w:lineRule="auto"/>
        <w:ind w:left="357" w:hanging="357"/>
        <w:jc w:val="both"/>
        <w:rPr>
          <w:sz w:val="20"/>
          <w:szCs w:val="20"/>
        </w:rPr>
      </w:pPr>
      <w:r w:rsidRPr="001C7D2E">
        <w:rPr>
          <w:sz w:val="20"/>
          <w:szCs w:val="20"/>
        </w:rPr>
        <w:t>Przed wbudowaniem materiału Wykonawca zobowiązany jest do przedstawienia kompletnej karty materiałowej zawierającej:</w:t>
      </w:r>
    </w:p>
    <w:p w14:paraId="267BBBA9" w14:textId="77777777" w:rsidR="006F0D12" w:rsidRPr="001C7D2E" w:rsidRDefault="006F0D12">
      <w:pPr>
        <w:pStyle w:val="Akapitzlist"/>
        <w:numPr>
          <w:ilvl w:val="1"/>
          <w:numId w:val="16"/>
        </w:numPr>
        <w:spacing w:after="0" w:line="276" w:lineRule="auto"/>
        <w:ind w:left="714" w:hanging="357"/>
        <w:jc w:val="both"/>
        <w:rPr>
          <w:sz w:val="20"/>
          <w:szCs w:val="20"/>
        </w:rPr>
      </w:pPr>
      <w:r w:rsidRPr="001C7D2E">
        <w:rPr>
          <w:sz w:val="20"/>
          <w:szCs w:val="20"/>
        </w:rPr>
        <w:t>wypełniony formularz karty materiałowej, wraz z podpisem Kierownika Robót w branży, której dotyczy materiał,</w:t>
      </w:r>
    </w:p>
    <w:p w14:paraId="73DB11E4" w14:textId="77777777" w:rsidR="006F0D12" w:rsidRPr="001C7D2E" w:rsidRDefault="006F0D12">
      <w:pPr>
        <w:pStyle w:val="Akapitzlist"/>
        <w:numPr>
          <w:ilvl w:val="1"/>
          <w:numId w:val="16"/>
        </w:numPr>
        <w:spacing w:after="0" w:line="276" w:lineRule="auto"/>
        <w:ind w:left="714" w:hanging="357"/>
        <w:jc w:val="both"/>
        <w:rPr>
          <w:sz w:val="20"/>
          <w:szCs w:val="20"/>
        </w:rPr>
      </w:pPr>
      <w:r w:rsidRPr="001C7D2E">
        <w:rPr>
          <w:sz w:val="20"/>
          <w:szCs w:val="20"/>
        </w:rPr>
        <w:t xml:space="preserve">atesty, certyfikaty, krajowe deklaracje właściwości użytkowych, aprobaty, świadectwa dopuszczenia krajowe bądź europejskie oceny techniczne, oraz inne dokumenty wymagane przez polskie ustawodawstwo (m.in. przez Prawo Budowlane i </w:t>
      </w:r>
      <w:r w:rsidRPr="00465854">
        <w:rPr>
          <w:sz w:val="20"/>
          <w:szCs w:val="20"/>
        </w:rPr>
        <w:t>Ustawę o wyrobach budowlanych</w:t>
      </w:r>
      <w:r w:rsidRPr="001C7D2E">
        <w:rPr>
          <w:sz w:val="20"/>
          <w:szCs w:val="20"/>
        </w:rPr>
        <w:t xml:space="preserve"> oraz odpowiednie akty wykonawcze) wraz z jednoznacznym oznaczeniem wyrobu, który zostanie wbudowany,</w:t>
      </w:r>
    </w:p>
    <w:p w14:paraId="364A4D51" w14:textId="77777777" w:rsidR="006F0D12" w:rsidRPr="001C7D2E" w:rsidRDefault="006F0D12">
      <w:pPr>
        <w:pStyle w:val="Akapitzlist"/>
        <w:numPr>
          <w:ilvl w:val="1"/>
          <w:numId w:val="16"/>
        </w:numPr>
        <w:spacing w:after="0" w:line="276" w:lineRule="auto"/>
        <w:ind w:left="714" w:hanging="357"/>
        <w:jc w:val="both"/>
        <w:rPr>
          <w:sz w:val="20"/>
          <w:szCs w:val="20"/>
        </w:rPr>
      </w:pPr>
      <w:r w:rsidRPr="001C7D2E">
        <w:rPr>
          <w:sz w:val="20"/>
          <w:szCs w:val="20"/>
        </w:rPr>
        <w:t>niezbędne oświadczenia, obliczenia, schematy, widoki (jeżeli wymagane) itp.</w:t>
      </w:r>
    </w:p>
    <w:p w14:paraId="5B84EF12" w14:textId="599AA6E7" w:rsidR="006F0D12" w:rsidRPr="001C7D2E" w:rsidRDefault="006F0D12" w:rsidP="001E6E4A">
      <w:pPr>
        <w:pStyle w:val="Akapitzlist"/>
        <w:spacing w:after="0" w:line="276" w:lineRule="auto"/>
        <w:ind w:left="714" w:hanging="357"/>
        <w:jc w:val="both"/>
        <w:rPr>
          <w:sz w:val="20"/>
          <w:szCs w:val="20"/>
        </w:rPr>
      </w:pPr>
      <w:r w:rsidRPr="001C7D2E">
        <w:rPr>
          <w:sz w:val="20"/>
          <w:szCs w:val="20"/>
        </w:rPr>
        <w:t xml:space="preserve">Dokumenty opisane </w:t>
      </w:r>
      <w:r w:rsidR="00452C0C">
        <w:rPr>
          <w:sz w:val="20"/>
          <w:szCs w:val="20"/>
        </w:rPr>
        <w:t xml:space="preserve">w </w:t>
      </w:r>
      <w:r w:rsidR="003E3153">
        <w:rPr>
          <w:sz w:val="20"/>
          <w:szCs w:val="20"/>
        </w:rPr>
        <w:t>niniejszym ustępie</w:t>
      </w:r>
      <w:r w:rsidRPr="001C7D2E">
        <w:rPr>
          <w:sz w:val="20"/>
          <w:szCs w:val="20"/>
        </w:rPr>
        <w:t xml:space="preserve"> należy dostarczyć w języku polskim.</w:t>
      </w:r>
    </w:p>
    <w:p w14:paraId="15D46CCB" w14:textId="6CB55F7A" w:rsidR="006F0D12" w:rsidRDefault="006F0D12">
      <w:pPr>
        <w:pStyle w:val="Akapitzlist"/>
        <w:numPr>
          <w:ilvl w:val="0"/>
          <w:numId w:val="12"/>
        </w:numPr>
        <w:spacing w:after="0" w:line="276" w:lineRule="auto"/>
        <w:ind w:left="357" w:hanging="357"/>
        <w:jc w:val="both"/>
        <w:rPr>
          <w:sz w:val="20"/>
          <w:szCs w:val="20"/>
        </w:rPr>
      </w:pPr>
      <w:r w:rsidRPr="001C7D2E">
        <w:rPr>
          <w:sz w:val="20"/>
          <w:szCs w:val="20"/>
        </w:rPr>
        <w:t>Karta materiałowa podlega zatwierdzeniu przez Zamawiającego, a w przypadku wnioskowania o</w:t>
      </w:r>
      <w:r w:rsidR="001746BE">
        <w:rPr>
          <w:sz w:val="20"/>
          <w:szCs w:val="20"/>
        </w:rPr>
        <w:t> </w:t>
      </w:r>
      <w:r w:rsidRPr="001C7D2E">
        <w:rPr>
          <w:sz w:val="20"/>
          <w:szCs w:val="20"/>
        </w:rPr>
        <w:t xml:space="preserve">wprowadzenie produktu zamiennego, </w:t>
      </w:r>
      <w:r w:rsidR="0015549E" w:rsidRPr="001C7D2E">
        <w:rPr>
          <w:sz w:val="20"/>
          <w:szCs w:val="20"/>
        </w:rPr>
        <w:t xml:space="preserve">należy </w:t>
      </w:r>
      <w:r w:rsidRPr="001C7D2E">
        <w:rPr>
          <w:sz w:val="20"/>
          <w:szCs w:val="20"/>
        </w:rPr>
        <w:t>uprzednio uzyskać zgodę Projektanta. W przypadku, gdy Wykonawca nie uzyska zatwierdzenia karty materiałowej opisanej w ust. powyżej</w:t>
      </w:r>
      <w:r w:rsidR="00B73BA8">
        <w:rPr>
          <w:sz w:val="20"/>
          <w:szCs w:val="20"/>
        </w:rPr>
        <w:t xml:space="preserve"> zgodnie ze zdaniem poprzed</w:t>
      </w:r>
      <w:r w:rsidR="0015549E">
        <w:rPr>
          <w:sz w:val="20"/>
          <w:szCs w:val="20"/>
        </w:rPr>
        <w:t>n</w:t>
      </w:r>
      <w:r w:rsidR="00B73BA8">
        <w:rPr>
          <w:sz w:val="20"/>
          <w:szCs w:val="20"/>
        </w:rPr>
        <w:t>im</w:t>
      </w:r>
      <w:r w:rsidRPr="001C7D2E">
        <w:rPr>
          <w:sz w:val="20"/>
          <w:szCs w:val="20"/>
        </w:rPr>
        <w:t xml:space="preserve">, Zamawiający może wezwać Wykonawcę do usunięcia materiału z </w:t>
      </w:r>
      <w:r w:rsidR="007070C0">
        <w:rPr>
          <w:sz w:val="20"/>
          <w:szCs w:val="20"/>
        </w:rPr>
        <w:t>T</w:t>
      </w:r>
      <w:r w:rsidRPr="001C7D2E">
        <w:rPr>
          <w:sz w:val="20"/>
          <w:szCs w:val="20"/>
        </w:rPr>
        <w:t xml:space="preserve">erenu </w:t>
      </w:r>
      <w:r w:rsidR="003E3153">
        <w:rPr>
          <w:sz w:val="20"/>
          <w:szCs w:val="20"/>
        </w:rPr>
        <w:t>Budowy</w:t>
      </w:r>
      <w:r w:rsidRPr="001C7D2E">
        <w:rPr>
          <w:sz w:val="20"/>
          <w:szCs w:val="20"/>
        </w:rPr>
        <w:t xml:space="preserve">, nawet wbudowanego, staraniem oraz na koszt Wykonawcy. Formularz karty materiałowej stanowi </w:t>
      </w:r>
      <w:r w:rsidRPr="001C7D2E">
        <w:rPr>
          <w:b/>
          <w:sz w:val="20"/>
          <w:szCs w:val="20"/>
        </w:rPr>
        <w:t>Załącznik nr 7 do Umowy</w:t>
      </w:r>
      <w:r w:rsidRPr="001C7D2E">
        <w:rPr>
          <w:sz w:val="20"/>
          <w:szCs w:val="20"/>
        </w:rPr>
        <w:t>.</w:t>
      </w:r>
    </w:p>
    <w:p w14:paraId="115E66C4" w14:textId="77777777" w:rsidR="006F0D12" w:rsidRPr="008B13FB" w:rsidRDefault="006F0D12" w:rsidP="001E6E4A">
      <w:pPr>
        <w:spacing w:after="0" w:line="276" w:lineRule="auto"/>
        <w:jc w:val="both"/>
        <w:rPr>
          <w:sz w:val="20"/>
          <w:szCs w:val="20"/>
        </w:rPr>
      </w:pPr>
    </w:p>
    <w:p w14:paraId="6D991776" w14:textId="0959480C" w:rsidR="006F0D12" w:rsidRPr="00ED3C2B" w:rsidRDefault="00ED3C2B" w:rsidP="00366A9C">
      <w:pPr>
        <w:spacing w:after="0" w:line="276" w:lineRule="auto"/>
        <w:jc w:val="center"/>
        <w:rPr>
          <w:b/>
          <w:sz w:val="20"/>
          <w:szCs w:val="20"/>
        </w:rPr>
      </w:pPr>
      <w:r w:rsidRPr="00ED3C2B">
        <w:rPr>
          <w:b/>
          <w:sz w:val="20"/>
          <w:szCs w:val="20"/>
        </w:rPr>
        <w:t>§</w:t>
      </w:r>
      <w:r w:rsidR="00784CCE">
        <w:rPr>
          <w:b/>
          <w:sz w:val="20"/>
          <w:szCs w:val="20"/>
        </w:rPr>
        <w:t>10</w:t>
      </w:r>
    </w:p>
    <w:p w14:paraId="2525F4CB" w14:textId="77777777" w:rsidR="006F0D12" w:rsidRDefault="006F0D12" w:rsidP="00366A9C">
      <w:pPr>
        <w:spacing w:after="0" w:line="276" w:lineRule="auto"/>
        <w:jc w:val="center"/>
        <w:rPr>
          <w:b/>
          <w:sz w:val="20"/>
          <w:szCs w:val="20"/>
        </w:rPr>
      </w:pPr>
      <w:r w:rsidRPr="00ED3C2B">
        <w:rPr>
          <w:b/>
          <w:sz w:val="20"/>
          <w:szCs w:val="20"/>
        </w:rPr>
        <w:t>Podwykonawcy</w:t>
      </w:r>
    </w:p>
    <w:p w14:paraId="3C2CCB04" w14:textId="77777777" w:rsidR="005A10BA" w:rsidRPr="005A10BA" w:rsidRDefault="005A10BA" w:rsidP="003C5705">
      <w:pPr>
        <w:spacing w:after="0" w:line="276" w:lineRule="auto"/>
        <w:jc w:val="both"/>
        <w:rPr>
          <w:sz w:val="20"/>
          <w:szCs w:val="20"/>
        </w:rPr>
      </w:pPr>
    </w:p>
    <w:p w14:paraId="1D7525EE" w14:textId="547B87EC" w:rsidR="006F0D12" w:rsidRPr="00ED3C2B" w:rsidRDefault="006F0D12">
      <w:pPr>
        <w:pStyle w:val="Akapitzlist"/>
        <w:numPr>
          <w:ilvl w:val="0"/>
          <w:numId w:val="17"/>
        </w:numPr>
        <w:spacing w:after="0" w:line="276" w:lineRule="auto"/>
        <w:ind w:left="357" w:hanging="357"/>
        <w:jc w:val="both"/>
        <w:rPr>
          <w:sz w:val="20"/>
          <w:szCs w:val="20"/>
        </w:rPr>
      </w:pPr>
      <w:r w:rsidRPr="00ED3C2B">
        <w:rPr>
          <w:sz w:val="20"/>
          <w:szCs w:val="20"/>
        </w:rPr>
        <w:t xml:space="preserve">Wykonawca może powierzyć całość lub część Umowy do wykonania </w:t>
      </w:r>
      <w:r w:rsidR="001D0017">
        <w:rPr>
          <w:sz w:val="20"/>
          <w:szCs w:val="20"/>
        </w:rPr>
        <w:t>P</w:t>
      </w:r>
      <w:r w:rsidRPr="00ED3C2B">
        <w:rPr>
          <w:sz w:val="20"/>
          <w:szCs w:val="20"/>
        </w:rPr>
        <w:t xml:space="preserve">odwykonawcom wyłącznie po uzyskaniu uprzedniej, zgody Zamawiającego na zawarcie umowy z </w:t>
      </w:r>
      <w:r w:rsidR="001D0017">
        <w:rPr>
          <w:sz w:val="20"/>
          <w:szCs w:val="20"/>
        </w:rPr>
        <w:t>P</w:t>
      </w:r>
      <w:r w:rsidRPr="00ED3C2B">
        <w:rPr>
          <w:sz w:val="20"/>
          <w:szCs w:val="20"/>
        </w:rPr>
        <w:t xml:space="preserve">odwykonawcą wyrażonej na piśmie pod rygorem nieważności. Zgoda Zamawiającego może być udzielona wyłącznie na podstawie dostarczonego Zamawiającemu pisemnego projektu umowy z </w:t>
      </w:r>
      <w:r w:rsidR="001D0017">
        <w:rPr>
          <w:sz w:val="20"/>
          <w:szCs w:val="20"/>
        </w:rPr>
        <w:t>P</w:t>
      </w:r>
      <w:r w:rsidRPr="00ED3C2B">
        <w:rPr>
          <w:sz w:val="20"/>
          <w:szCs w:val="20"/>
        </w:rPr>
        <w:t xml:space="preserve">odwykonawcą i dokumentacji </w:t>
      </w:r>
      <w:r w:rsidR="001D6A34">
        <w:rPr>
          <w:sz w:val="20"/>
          <w:szCs w:val="20"/>
        </w:rPr>
        <w:t>R</w:t>
      </w:r>
      <w:r w:rsidRPr="00ED3C2B">
        <w:rPr>
          <w:sz w:val="20"/>
          <w:szCs w:val="20"/>
        </w:rPr>
        <w:t xml:space="preserve">obót, które planuje się powierzyć </w:t>
      </w:r>
      <w:r w:rsidR="001D6A34">
        <w:rPr>
          <w:sz w:val="20"/>
          <w:szCs w:val="20"/>
        </w:rPr>
        <w:t>P</w:t>
      </w:r>
      <w:r w:rsidRPr="00ED3C2B">
        <w:rPr>
          <w:sz w:val="20"/>
          <w:szCs w:val="20"/>
        </w:rPr>
        <w:t>odwykonawcy.</w:t>
      </w:r>
    </w:p>
    <w:p w14:paraId="323CEE42" w14:textId="427E1517" w:rsidR="006F0D12" w:rsidRPr="00ED3C2B" w:rsidRDefault="006F0D12">
      <w:pPr>
        <w:pStyle w:val="Akapitzlist"/>
        <w:numPr>
          <w:ilvl w:val="0"/>
          <w:numId w:val="17"/>
        </w:numPr>
        <w:spacing w:after="0" w:line="276" w:lineRule="auto"/>
        <w:ind w:left="357" w:hanging="357"/>
        <w:jc w:val="both"/>
        <w:rPr>
          <w:sz w:val="20"/>
          <w:szCs w:val="20"/>
        </w:rPr>
      </w:pPr>
      <w:r w:rsidRPr="00ED3C2B">
        <w:rPr>
          <w:sz w:val="20"/>
          <w:szCs w:val="20"/>
        </w:rPr>
        <w:t xml:space="preserve">Projekt umowy powinien zawierać w szczególności wskazanie w sposób imienny zamierzonego </w:t>
      </w:r>
      <w:r w:rsidR="001D0017">
        <w:rPr>
          <w:sz w:val="20"/>
          <w:szCs w:val="20"/>
        </w:rPr>
        <w:t>P</w:t>
      </w:r>
      <w:r w:rsidRPr="00ED3C2B">
        <w:rPr>
          <w:sz w:val="20"/>
          <w:szCs w:val="20"/>
        </w:rPr>
        <w:t xml:space="preserve">odwykonawcy wraz z jego danymi identyfikującymi, przedmiot </w:t>
      </w:r>
      <w:r w:rsidR="001D6A34">
        <w:rPr>
          <w:sz w:val="20"/>
          <w:szCs w:val="20"/>
        </w:rPr>
        <w:t>R</w:t>
      </w:r>
      <w:r w:rsidRPr="00ED3C2B">
        <w:rPr>
          <w:sz w:val="20"/>
          <w:szCs w:val="20"/>
        </w:rPr>
        <w:t xml:space="preserve">obót mających być przedmiotem powierzenia </w:t>
      </w:r>
      <w:r w:rsidR="001D6A34">
        <w:rPr>
          <w:sz w:val="20"/>
          <w:szCs w:val="20"/>
        </w:rPr>
        <w:t>P</w:t>
      </w:r>
      <w:r w:rsidRPr="00ED3C2B">
        <w:rPr>
          <w:sz w:val="20"/>
          <w:szCs w:val="20"/>
        </w:rPr>
        <w:t xml:space="preserve">odwykonawcy, wartość wynagrodzenia dla </w:t>
      </w:r>
      <w:r w:rsidR="001D0017">
        <w:rPr>
          <w:sz w:val="20"/>
          <w:szCs w:val="20"/>
        </w:rPr>
        <w:t>P</w:t>
      </w:r>
      <w:r w:rsidRPr="00ED3C2B">
        <w:rPr>
          <w:sz w:val="20"/>
          <w:szCs w:val="20"/>
        </w:rPr>
        <w:t xml:space="preserve">odwykonawcy, sposób płatności (w tym zabezpieczenie roszczenia o wynagrodzenie i termin zapłaty), współodpowiedzialność za usunięcie powstałych w okresie gwarancji i rękojmi </w:t>
      </w:r>
      <w:r w:rsidR="003235D6">
        <w:rPr>
          <w:sz w:val="20"/>
          <w:szCs w:val="20"/>
        </w:rPr>
        <w:t>W</w:t>
      </w:r>
      <w:r w:rsidRPr="00ED3C2B">
        <w:rPr>
          <w:sz w:val="20"/>
          <w:szCs w:val="20"/>
        </w:rPr>
        <w:t>ad i poniesienie skutków za ich nieusunięcie. Dotyczy to wszelkich zmian w powyższych zakresach.</w:t>
      </w:r>
    </w:p>
    <w:p w14:paraId="668D28CD" w14:textId="1A0BBC0B" w:rsidR="006F0D12" w:rsidRPr="00ED3C2B" w:rsidRDefault="006F0D12">
      <w:pPr>
        <w:pStyle w:val="Akapitzlist"/>
        <w:numPr>
          <w:ilvl w:val="0"/>
          <w:numId w:val="17"/>
        </w:numPr>
        <w:spacing w:after="0" w:line="276" w:lineRule="auto"/>
        <w:ind w:left="357" w:hanging="357"/>
        <w:jc w:val="both"/>
        <w:rPr>
          <w:sz w:val="20"/>
          <w:szCs w:val="20"/>
        </w:rPr>
      </w:pPr>
      <w:r w:rsidRPr="00ED3C2B">
        <w:rPr>
          <w:sz w:val="20"/>
          <w:szCs w:val="20"/>
        </w:rPr>
        <w:t xml:space="preserve">Wykonawca ponadto zobowiązuje się zawrzeć w umowach z </w:t>
      </w:r>
      <w:r w:rsidR="001D0017">
        <w:rPr>
          <w:sz w:val="20"/>
          <w:szCs w:val="20"/>
        </w:rPr>
        <w:t>P</w:t>
      </w:r>
      <w:r w:rsidRPr="00ED3C2B">
        <w:rPr>
          <w:sz w:val="20"/>
          <w:szCs w:val="20"/>
        </w:rPr>
        <w:t>odwykonawcami klauzule:</w:t>
      </w:r>
    </w:p>
    <w:p w14:paraId="50631D9C" w14:textId="29AF9D22" w:rsidR="006F0D12" w:rsidRPr="00ED3C2B" w:rsidRDefault="006F0D12">
      <w:pPr>
        <w:pStyle w:val="Akapitzlist"/>
        <w:numPr>
          <w:ilvl w:val="1"/>
          <w:numId w:val="18"/>
        </w:numPr>
        <w:spacing w:after="0" w:line="276" w:lineRule="auto"/>
        <w:ind w:left="714" w:hanging="357"/>
        <w:jc w:val="both"/>
        <w:rPr>
          <w:sz w:val="20"/>
          <w:szCs w:val="20"/>
        </w:rPr>
      </w:pPr>
      <w:r w:rsidRPr="00ED3C2B">
        <w:rPr>
          <w:sz w:val="20"/>
          <w:szCs w:val="20"/>
        </w:rPr>
        <w:t xml:space="preserve">umożliwiające Zamawiającemu wstąpienie w prawa i obowiązki Wykonawcy, wynikające z umowy Wykonawcy z </w:t>
      </w:r>
      <w:r w:rsidR="001D0017">
        <w:rPr>
          <w:sz w:val="20"/>
          <w:szCs w:val="20"/>
        </w:rPr>
        <w:t>P</w:t>
      </w:r>
      <w:r w:rsidRPr="00ED3C2B">
        <w:rPr>
          <w:sz w:val="20"/>
          <w:szCs w:val="20"/>
        </w:rPr>
        <w:t>odwykonawcą, na każde żądanie Zamawiającego. Warunkiem skorzystania z</w:t>
      </w:r>
      <w:r w:rsidR="001746BE">
        <w:rPr>
          <w:sz w:val="20"/>
          <w:szCs w:val="20"/>
        </w:rPr>
        <w:t> </w:t>
      </w:r>
      <w:r w:rsidRPr="00ED3C2B">
        <w:rPr>
          <w:sz w:val="20"/>
          <w:szCs w:val="20"/>
        </w:rPr>
        <w:t xml:space="preserve">uprawnienia, o którym mowa w zdaniu poprzednim, jest zaprzestanie przez Wykonawcę wykonywania </w:t>
      </w:r>
      <w:r w:rsidR="00B252A8">
        <w:rPr>
          <w:sz w:val="20"/>
          <w:szCs w:val="20"/>
        </w:rPr>
        <w:t>R</w:t>
      </w:r>
      <w:r w:rsidRPr="00ED3C2B">
        <w:rPr>
          <w:sz w:val="20"/>
          <w:szCs w:val="20"/>
        </w:rPr>
        <w:t xml:space="preserve">obót lub zejście z </w:t>
      </w:r>
      <w:r w:rsidR="003E3153">
        <w:rPr>
          <w:sz w:val="20"/>
          <w:szCs w:val="20"/>
        </w:rPr>
        <w:t>Terenu Budowy</w:t>
      </w:r>
      <w:r w:rsidRPr="00ED3C2B">
        <w:rPr>
          <w:sz w:val="20"/>
          <w:szCs w:val="20"/>
        </w:rPr>
        <w:t xml:space="preserve"> albo odstąpienie od Umowy przez Zamawiającego lub inne zdarzenia o</w:t>
      </w:r>
      <w:r w:rsidR="001746BE">
        <w:rPr>
          <w:sz w:val="20"/>
          <w:szCs w:val="20"/>
        </w:rPr>
        <w:t> </w:t>
      </w:r>
      <w:r w:rsidRPr="00ED3C2B">
        <w:rPr>
          <w:sz w:val="20"/>
          <w:szCs w:val="20"/>
        </w:rPr>
        <w:t>podobnym skutku,</w:t>
      </w:r>
    </w:p>
    <w:p w14:paraId="0573BB0C" w14:textId="01058C18" w:rsidR="006F0D12" w:rsidRPr="00ED3C2B" w:rsidRDefault="006F0D12">
      <w:pPr>
        <w:pStyle w:val="Akapitzlist"/>
        <w:numPr>
          <w:ilvl w:val="1"/>
          <w:numId w:val="18"/>
        </w:numPr>
        <w:spacing w:after="0" w:line="276" w:lineRule="auto"/>
        <w:ind w:left="714" w:hanging="357"/>
        <w:jc w:val="both"/>
        <w:rPr>
          <w:sz w:val="20"/>
          <w:szCs w:val="20"/>
        </w:rPr>
      </w:pPr>
      <w:r w:rsidRPr="00ED3C2B">
        <w:rPr>
          <w:sz w:val="20"/>
          <w:szCs w:val="20"/>
        </w:rPr>
        <w:t xml:space="preserve">zobowiązujące </w:t>
      </w:r>
      <w:r w:rsidR="001D0017">
        <w:rPr>
          <w:sz w:val="20"/>
          <w:szCs w:val="20"/>
        </w:rPr>
        <w:t>P</w:t>
      </w:r>
      <w:r w:rsidRPr="00ED3C2B">
        <w:rPr>
          <w:sz w:val="20"/>
          <w:szCs w:val="20"/>
        </w:rPr>
        <w:t xml:space="preserve">odwykonawcę do przeprowadzenia kontroli wykonywania prac przez </w:t>
      </w:r>
      <w:r w:rsidR="001D0017">
        <w:rPr>
          <w:sz w:val="20"/>
          <w:szCs w:val="20"/>
        </w:rPr>
        <w:t>P</w:t>
      </w:r>
      <w:r w:rsidRPr="00ED3C2B">
        <w:rPr>
          <w:sz w:val="20"/>
          <w:szCs w:val="20"/>
        </w:rPr>
        <w:t xml:space="preserve">odwykonawcę oraz dostarczenia wszelkich dokumentów, związanych z wykonywaniem Umowy, na każde żądanie Zamawiającego lub instytucji finansującej </w:t>
      </w:r>
      <w:r w:rsidR="00502E36">
        <w:rPr>
          <w:sz w:val="20"/>
          <w:szCs w:val="20"/>
        </w:rPr>
        <w:t>wykonanie Umowy</w:t>
      </w:r>
      <w:r w:rsidRPr="00ED3C2B">
        <w:rPr>
          <w:sz w:val="20"/>
          <w:szCs w:val="20"/>
        </w:rPr>
        <w:t>,</w:t>
      </w:r>
    </w:p>
    <w:p w14:paraId="43DB78E0" w14:textId="0915D120" w:rsidR="006F0D12" w:rsidRPr="00ED3C2B" w:rsidRDefault="006F0D12">
      <w:pPr>
        <w:pStyle w:val="Akapitzlist"/>
        <w:numPr>
          <w:ilvl w:val="1"/>
          <w:numId w:val="18"/>
        </w:numPr>
        <w:spacing w:after="0" w:line="276" w:lineRule="auto"/>
        <w:ind w:left="714" w:hanging="357"/>
        <w:jc w:val="both"/>
        <w:rPr>
          <w:sz w:val="20"/>
          <w:szCs w:val="20"/>
        </w:rPr>
      </w:pPr>
      <w:r w:rsidRPr="00ED3C2B">
        <w:rPr>
          <w:sz w:val="20"/>
          <w:szCs w:val="20"/>
        </w:rPr>
        <w:t xml:space="preserve">zobowiązujące </w:t>
      </w:r>
      <w:r w:rsidR="001D0017">
        <w:rPr>
          <w:sz w:val="20"/>
          <w:szCs w:val="20"/>
        </w:rPr>
        <w:t>P</w:t>
      </w:r>
      <w:r w:rsidRPr="00ED3C2B">
        <w:rPr>
          <w:sz w:val="20"/>
          <w:szCs w:val="20"/>
        </w:rPr>
        <w:t>odwykonawcę do informowania Zamawiającego o wszelkich zaległościach w</w:t>
      </w:r>
      <w:r w:rsidR="001746BE">
        <w:rPr>
          <w:sz w:val="20"/>
          <w:szCs w:val="20"/>
        </w:rPr>
        <w:t> </w:t>
      </w:r>
      <w:r w:rsidRPr="00ED3C2B">
        <w:rPr>
          <w:sz w:val="20"/>
          <w:szCs w:val="20"/>
        </w:rPr>
        <w:t>płatnościach Wykonawcy wobec Podwykonawcy.</w:t>
      </w:r>
    </w:p>
    <w:p w14:paraId="55B90815" w14:textId="512BE7C9" w:rsidR="006F0D12" w:rsidRPr="00ED3C2B" w:rsidRDefault="006F0D12">
      <w:pPr>
        <w:pStyle w:val="Akapitzlist"/>
        <w:numPr>
          <w:ilvl w:val="0"/>
          <w:numId w:val="17"/>
        </w:numPr>
        <w:spacing w:after="0" w:line="276" w:lineRule="auto"/>
        <w:ind w:left="357" w:hanging="357"/>
        <w:jc w:val="both"/>
        <w:rPr>
          <w:sz w:val="20"/>
          <w:szCs w:val="20"/>
        </w:rPr>
      </w:pPr>
      <w:r w:rsidRPr="00ED3C2B">
        <w:rPr>
          <w:sz w:val="20"/>
          <w:szCs w:val="20"/>
        </w:rPr>
        <w:t xml:space="preserve">Zamawiający uprawniony jest do wezwania Wykonawcy do przedstawienia w terminie </w:t>
      </w:r>
      <w:r w:rsidRPr="00ED3C2B">
        <w:rPr>
          <w:b/>
          <w:sz w:val="20"/>
          <w:szCs w:val="20"/>
        </w:rPr>
        <w:t xml:space="preserve">3 (trzech) </w:t>
      </w:r>
      <w:r w:rsidR="00C31CB7">
        <w:rPr>
          <w:b/>
          <w:sz w:val="20"/>
          <w:szCs w:val="20"/>
        </w:rPr>
        <w:t>D</w:t>
      </w:r>
      <w:r w:rsidRPr="00ED3C2B">
        <w:rPr>
          <w:b/>
          <w:sz w:val="20"/>
          <w:szCs w:val="20"/>
        </w:rPr>
        <w:t>ni</w:t>
      </w:r>
      <w:r w:rsidRPr="00ED3C2B">
        <w:rPr>
          <w:sz w:val="20"/>
          <w:szCs w:val="20"/>
        </w:rPr>
        <w:t xml:space="preserve"> dokumentów potwierdzających kwalifikacje przedstawionych </w:t>
      </w:r>
      <w:r w:rsidR="001D0017">
        <w:rPr>
          <w:sz w:val="20"/>
          <w:szCs w:val="20"/>
        </w:rPr>
        <w:t>P</w:t>
      </w:r>
      <w:r w:rsidRPr="00ED3C2B">
        <w:rPr>
          <w:sz w:val="20"/>
          <w:szCs w:val="20"/>
        </w:rPr>
        <w:t>odwykonawców.</w:t>
      </w:r>
    </w:p>
    <w:p w14:paraId="3677FE3F" w14:textId="11554042" w:rsidR="006F0D12" w:rsidRPr="00ED3C2B" w:rsidRDefault="006F0D12">
      <w:pPr>
        <w:pStyle w:val="Akapitzlist"/>
        <w:numPr>
          <w:ilvl w:val="0"/>
          <w:numId w:val="17"/>
        </w:numPr>
        <w:spacing w:after="0" w:line="276" w:lineRule="auto"/>
        <w:ind w:left="357" w:hanging="357"/>
        <w:jc w:val="both"/>
        <w:rPr>
          <w:sz w:val="20"/>
          <w:szCs w:val="20"/>
        </w:rPr>
      </w:pPr>
      <w:r w:rsidRPr="00ED3C2B">
        <w:rPr>
          <w:sz w:val="20"/>
          <w:szCs w:val="20"/>
        </w:rPr>
        <w:t xml:space="preserve">Niezależnie od powyższego, w ciągu </w:t>
      </w:r>
      <w:r w:rsidRPr="00ED3C2B">
        <w:rPr>
          <w:b/>
          <w:sz w:val="20"/>
          <w:szCs w:val="20"/>
        </w:rPr>
        <w:t xml:space="preserve">3 (trzech) </w:t>
      </w:r>
      <w:r w:rsidR="00C31CB7">
        <w:rPr>
          <w:b/>
          <w:sz w:val="20"/>
          <w:szCs w:val="20"/>
        </w:rPr>
        <w:t>D</w:t>
      </w:r>
      <w:r w:rsidR="00C31CB7" w:rsidRPr="00ED3C2B">
        <w:rPr>
          <w:b/>
          <w:sz w:val="20"/>
          <w:szCs w:val="20"/>
        </w:rPr>
        <w:t>ni</w:t>
      </w:r>
      <w:r w:rsidR="00C31CB7" w:rsidRPr="00ED3C2B">
        <w:rPr>
          <w:sz w:val="20"/>
          <w:szCs w:val="20"/>
        </w:rPr>
        <w:t xml:space="preserve"> </w:t>
      </w:r>
      <w:r w:rsidRPr="00ED3C2B">
        <w:rPr>
          <w:sz w:val="20"/>
          <w:szCs w:val="20"/>
        </w:rPr>
        <w:t xml:space="preserve">po podpisaniu umowy z </w:t>
      </w:r>
      <w:r w:rsidR="001D0017">
        <w:rPr>
          <w:sz w:val="20"/>
          <w:szCs w:val="20"/>
        </w:rPr>
        <w:t>P</w:t>
      </w:r>
      <w:r w:rsidRPr="00ED3C2B">
        <w:rPr>
          <w:sz w:val="20"/>
          <w:szCs w:val="20"/>
        </w:rPr>
        <w:t xml:space="preserve">odwykonawcą, Wykonawca zobowiązuje się do przesłania drogą elektroniczną skanu podpisanej umowy z </w:t>
      </w:r>
      <w:r w:rsidR="001D0017">
        <w:rPr>
          <w:sz w:val="20"/>
          <w:szCs w:val="20"/>
        </w:rPr>
        <w:t>P</w:t>
      </w:r>
      <w:r w:rsidRPr="00ED3C2B">
        <w:rPr>
          <w:sz w:val="20"/>
          <w:szCs w:val="20"/>
        </w:rPr>
        <w:t>odwykonawcą.</w:t>
      </w:r>
    </w:p>
    <w:p w14:paraId="346190F4" w14:textId="6700ECB6" w:rsidR="006F0D12" w:rsidRDefault="006F0D12">
      <w:pPr>
        <w:pStyle w:val="Akapitzlist"/>
        <w:numPr>
          <w:ilvl w:val="0"/>
          <w:numId w:val="17"/>
        </w:numPr>
        <w:spacing w:after="0" w:line="276" w:lineRule="auto"/>
        <w:ind w:left="357" w:hanging="357"/>
        <w:jc w:val="both"/>
        <w:rPr>
          <w:sz w:val="20"/>
          <w:szCs w:val="20"/>
        </w:rPr>
      </w:pPr>
      <w:r w:rsidRPr="00ED3C2B">
        <w:rPr>
          <w:sz w:val="20"/>
          <w:szCs w:val="20"/>
        </w:rPr>
        <w:t xml:space="preserve">Na żądanie Zamawiającego, Wykonawca jest zobowiązany do niezwłocznego złożenia oświadczenia o stanie płatności </w:t>
      </w:r>
      <w:r w:rsidR="001D0017">
        <w:rPr>
          <w:sz w:val="20"/>
          <w:szCs w:val="20"/>
        </w:rPr>
        <w:t>P</w:t>
      </w:r>
      <w:r w:rsidRPr="00ED3C2B">
        <w:rPr>
          <w:sz w:val="20"/>
          <w:szCs w:val="20"/>
        </w:rPr>
        <w:t xml:space="preserve">odwykonawcom, w tym przedstawienia kwot należnych </w:t>
      </w:r>
      <w:r w:rsidR="001D0017">
        <w:rPr>
          <w:sz w:val="20"/>
          <w:szCs w:val="20"/>
        </w:rPr>
        <w:t>P</w:t>
      </w:r>
      <w:r w:rsidRPr="00ED3C2B">
        <w:rPr>
          <w:sz w:val="20"/>
          <w:szCs w:val="20"/>
        </w:rPr>
        <w:t xml:space="preserve">odwykonawcom, kwot spornych oraz </w:t>
      </w:r>
      <w:r w:rsidRPr="00ED3C2B">
        <w:rPr>
          <w:sz w:val="20"/>
          <w:szCs w:val="20"/>
        </w:rPr>
        <w:lastRenderedPageBreak/>
        <w:t>kwot płatności w przyszłości, wynikających z zawartych umów, pod rygorem wstrzymania przez Zamawiającego płatności na rzecz Wykonawcy.</w:t>
      </w:r>
    </w:p>
    <w:p w14:paraId="3020160F" w14:textId="798E14DA" w:rsidR="002A2C2D" w:rsidRPr="00900FB2" w:rsidRDefault="002A2C2D">
      <w:pPr>
        <w:pStyle w:val="Akapitzlist"/>
        <w:numPr>
          <w:ilvl w:val="0"/>
          <w:numId w:val="17"/>
        </w:numPr>
        <w:spacing w:before="120" w:after="120" w:line="276" w:lineRule="auto"/>
        <w:ind w:left="284" w:hanging="294"/>
        <w:jc w:val="both"/>
        <w:rPr>
          <w:color w:val="000000"/>
          <w:sz w:val="20"/>
        </w:rPr>
      </w:pPr>
      <w:r w:rsidRPr="00900FB2">
        <w:rPr>
          <w:color w:val="000000"/>
          <w:sz w:val="20"/>
        </w:rPr>
        <w:t xml:space="preserve">W przypadku, gdy w okresie obowiązywania Umowy lub po jej całkowitym wykonaniu, </w:t>
      </w:r>
      <w:r w:rsidRPr="00790745">
        <w:rPr>
          <w:rFonts w:cstheme="minorHAnsi"/>
          <w:color w:val="000000"/>
          <w:sz w:val="20"/>
        </w:rPr>
        <w:t>podwykonawca</w:t>
      </w:r>
      <w:r w:rsidRPr="00900FB2">
        <w:rPr>
          <w:color w:val="000000"/>
          <w:sz w:val="20"/>
        </w:rPr>
        <w:t xml:space="preserve"> lub dalszy </w:t>
      </w:r>
      <w:r w:rsidRPr="00790745">
        <w:rPr>
          <w:rFonts w:cstheme="minorHAnsi"/>
          <w:color w:val="000000"/>
          <w:sz w:val="20"/>
        </w:rPr>
        <w:t>podwykonawca</w:t>
      </w:r>
      <w:r w:rsidRPr="00900FB2">
        <w:rPr>
          <w:color w:val="000000"/>
          <w:sz w:val="20"/>
        </w:rPr>
        <w:t xml:space="preserve"> wystąpi wobec </w:t>
      </w:r>
      <w:r w:rsidR="00842BFE" w:rsidRPr="00900FB2">
        <w:rPr>
          <w:color w:val="000000"/>
          <w:sz w:val="20"/>
        </w:rPr>
        <w:t>Zamawiającego</w:t>
      </w:r>
      <w:r w:rsidRPr="00900FB2">
        <w:rPr>
          <w:color w:val="000000"/>
          <w:sz w:val="20"/>
        </w:rPr>
        <w:t xml:space="preserve"> z roszczeniami o zapłatę wynagrodzenia </w:t>
      </w:r>
      <w:r w:rsidR="00842BFE" w:rsidRPr="00900FB2">
        <w:rPr>
          <w:color w:val="000000"/>
          <w:sz w:val="20"/>
        </w:rPr>
        <w:t>Zamawiający</w:t>
      </w:r>
      <w:r w:rsidRPr="00900FB2">
        <w:rPr>
          <w:color w:val="000000"/>
          <w:sz w:val="20"/>
        </w:rPr>
        <w:t xml:space="preserve"> powiadomi o tym niezwłocznie Wykonawcę, przekazując mu jednocześnie posiadane przez siebie dokumenty i informacje potwierdzające istnienie tego roszczenia. </w:t>
      </w:r>
      <w:r w:rsidRPr="00790745">
        <w:rPr>
          <w:rFonts w:cstheme="minorHAnsi"/>
          <w:color w:val="000000"/>
          <w:sz w:val="20"/>
        </w:rPr>
        <w:t xml:space="preserve"> </w:t>
      </w:r>
      <w:r w:rsidRPr="00900FB2">
        <w:rPr>
          <w:color w:val="000000"/>
          <w:sz w:val="20"/>
        </w:rPr>
        <w:t xml:space="preserve">W takim przypadku Wykonawca zobowiązany będzie w terminie nie dłuższym niż 2 (dwa) </w:t>
      </w:r>
      <w:r w:rsidRPr="00790745">
        <w:rPr>
          <w:rFonts w:cstheme="minorHAnsi"/>
          <w:color w:val="000000"/>
          <w:sz w:val="20"/>
        </w:rPr>
        <w:t>dni</w:t>
      </w:r>
      <w:r w:rsidRPr="00900FB2">
        <w:rPr>
          <w:color w:val="000000"/>
          <w:sz w:val="20"/>
        </w:rPr>
        <w:t xml:space="preserve"> przedstawić </w:t>
      </w:r>
      <w:r w:rsidR="00842BFE" w:rsidRPr="00900FB2">
        <w:rPr>
          <w:color w:val="000000"/>
          <w:sz w:val="20"/>
        </w:rPr>
        <w:t>Zamawiającemu</w:t>
      </w:r>
      <w:r w:rsidRPr="00900FB2">
        <w:rPr>
          <w:color w:val="000000"/>
          <w:sz w:val="20"/>
        </w:rPr>
        <w:t xml:space="preserve"> pisemne:</w:t>
      </w:r>
    </w:p>
    <w:p w14:paraId="59FB0F32" w14:textId="79379C53" w:rsidR="002A2C2D" w:rsidRPr="00790745" w:rsidRDefault="002A2C2D">
      <w:pPr>
        <w:pStyle w:val="Akapitzlist"/>
        <w:numPr>
          <w:ilvl w:val="2"/>
          <w:numId w:val="42"/>
        </w:numPr>
        <w:spacing w:before="120" w:after="0" w:line="240" w:lineRule="auto"/>
        <w:ind w:left="709" w:hanging="317"/>
        <w:contextualSpacing w:val="0"/>
        <w:jc w:val="both"/>
        <w:rPr>
          <w:rFonts w:cstheme="minorHAnsi"/>
          <w:color w:val="000000"/>
          <w:sz w:val="20"/>
        </w:rPr>
      </w:pPr>
      <w:r w:rsidRPr="00790745">
        <w:rPr>
          <w:rFonts w:cstheme="minorHAnsi"/>
          <w:color w:val="000000"/>
          <w:sz w:val="20"/>
        </w:rPr>
        <w:t xml:space="preserve">uzasadnienie </w:t>
      </w:r>
      <w:r w:rsidRPr="00900FB2">
        <w:rPr>
          <w:color w:val="000000"/>
          <w:sz w:val="20"/>
        </w:rPr>
        <w:t>niezasadności</w:t>
      </w:r>
      <w:r w:rsidRPr="00790745">
        <w:rPr>
          <w:rFonts w:cstheme="minorHAnsi"/>
          <w:color w:val="000000"/>
          <w:sz w:val="20"/>
        </w:rPr>
        <w:t xml:space="preserve"> roszczenia takiego podwykonawcy lub dalszego podwykonawcy wraz z informacjami oraz wszelkimi dokumentami na potwierdzenie swojego stanowiska, albo</w:t>
      </w:r>
    </w:p>
    <w:p w14:paraId="0F82D186" w14:textId="61402750" w:rsidR="002A2C2D" w:rsidRPr="00790745" w:rsidRDefault="002A2C2D">
      <w:pPr>
        <w:pStyle w:val="Akapitzlist"/>
        <w:numPr>
          <w:ilvl w:val="2"/>
          <w:numId w:val="42"/>
        </w:numPr>
        <w:spacing w:before="120" w:after="0" w:line="240" w:lineRule="auto"/>
        <w:ind w:left="709" w:hanging="317"/>
        <w:contextualSpacing w:val="0"/>
        <w:jc w:val="both"/>
        <w:rPr>
          <w:rFonts w:cstheme="minorHAnsi"/>
          <w:color w:val="000000"/>
          <w:sz w:val="20"/>
        </w:rPr>
      </w:pPr>
      <w:r w:rsidRPr="00900FB2">
        <w:rPr>
          <w:color w:val="000000"/>
          <w:sz w:val="20"/>
        </w:rPr>
        <w:t>propozycje</w:t>
      </w:r>
      <w:r w:rsidRPr="00790745">
        <w:rPr>
          <w:rFonts w:cstheme="minorHAnsi"/>
          <w:color w:val="000000"/>
          <w:sz w:val="20"/>
        </w:rPr>
        <w:t xml:space="preserve"> określające sposób oraz termin zaspokojenia wierzytelności przysługującej podwykonawcy lub dalszego podwykonawcy. </w:t>
      </w:r>
    </w:p>
    <w:p w14:paraId="28ACCBC9" w14:textId="6B9F8058" w:rsidR="002A2C2D" w:rsidRPr="00900FB2" w:rsidRDefault="002A2C2D">
      <w:pPr>
        <w:pStyle w:val="Akapitzlist"/>
        <w:numPr>
          <w:ilvl w:val="0"/>
          <w:numId w:val="17"/>
        </w:numPr>
        <w:spacing w:before="120" w:after="120" w:line="276" w:lineRule="auto"/>
        <w:ind w:left="426"/>
        <w:jc w:val="both"/>
        <w:rPr>
          <w:color w:val="000000"/>
          <w:sz w:val="20"/>
        </w:rPr>
      </w:pPr>
      <w:r w:rsidRPr="00900FB2">
        <w:rPr>
          <w:color w:val="000000"/>
          <w:sz w:val="20"/>
        </w:rPr>
        <w:t xml:space="preserve">W razie uznania przyczyn wskazanych w stanowisku Wykonawcy, o którym mowa w </w:t>
      </w:r>
      <w:r w:rsidR="00D47EA6" w:rsidRPr="00900FB2">
        <w:rPr>
          <w:color w:val="000000"/>
          <w:sz w:val="20"/>
        </w:rPr>
        <w:t xml:space="preserve">ustępie </w:t>
      </w:r>
      <w:r w:rsidR="00D47EA6" w:rsidRPr="00790745">
        <w:rPr>
          <w:rFonts w:cstheme="minorHAnsi"/>
          <w:color w:val="000000"/>
          <w:sz w:val="20"/>
        </w:rPr>
        <w:t>7</w:t>
      </w:r>
      <w:r w:rsidR="00D47EA6" w:rsidRPr="00900FB2">
        <w:rPr>
          <w:color w:val="000000"/>
          <w:sz w:val="20"/>
        </w:rPr>
        <w:t xml:space="preserve"> punkt </w:t>
      </w:r>
      <w:r w:rsidR="00602F20" w:rsidRPr="00900FB2">
        <w:rPr>
          <w:color w:val="000000"/>
          <w:sz w:val="20"/>
        </w:rPr>
        <w:t>1</w:t>
      </w:r>
      <w:r w:rsidR="00D47EA6" w:rsidRPr="00900FB2">
        <w:rPr>
          <w:color w:val="000000"/>
          <w:sz w:val="20"/>
        </w:rPr>
        <w:t>)</w:t>
      </w:r>
      <w:r w:rsidRPr="00900FB2">
        <w:rPr>
          <w:color w:val="000000"/>
          <w:sz w:val="20"/>
        </w:rPr>
        <w:t xml:space="preserve"> Umowy za nieusprawiedliwione i uznania, że roszczenie </w:t>
      </w:r>
      <w:r w:rsidRPr="00790745">
        <w:rPr>
          <w:rFonts w:cstheme="minorHAnsi"/>
          <w:color w:val="000000"/>
          <w:sz w:val="20"/>
        </w:rPr>
        <w:t>podwykonawcy</w:t>
      </w:r>
      <w:r w:rsidRPr="00900FB2">
        <w:rPr>
          <w:color w:val="000000"/>
          <w:sz w:val="20"/>
        </w:rPr>
        <w:t xml:space="preserve"> lub dalszego podwykonawcy jest należne i wymagalne, albo w razie nieotrzymania stanowiska Wykonawcy we wskazanym w </w:t>
      </w:r>
      <w:r w:rsidR="00D47EA6" w:rsidRPr="00900FB2">
        <w:rPr>
          <w:color w:val="000000"/>
          <w:sz w:val="20"/>
        </w:rPr>
        <w:t xml:space="preserve">ustępie </w:t>
      </w:r>
      <w:r w:rsidR="00D47EA6" w:rsidRPr="00790745">
        <w:rPr>
          <w:rFonts w:cstheme="minorHAnsi"/>
          <w:color w:val="000000"/>
          <w:sz w:val="20"/>
        </w:rPr>
        <w:t>7</w:t>
      </w:r>
      <w:r w:rsidRPr="00900FB2">
        <w:rPr>
          <w:color w:val="000000"/>
          <w:sz w:val="20"/>
        </w:rPr>
        <w:t xml:space="preserve"> terminie</w:t>
      </w:r>
      <w:r w:rsidR="00842BFE" w:rsidRPr="00900FB2">
        <w:rPr>
          <w:color w:val="000000"/>
          <w:sz w:val="20"/>
        </w:rPr>
        <w:t>,</w:t>
      </w:r>
      <w:r w:rsidRPr="00900FB2">
        <w:rPr>
          <w:color w:val="000000"/>
          <w:sz w:val="20"/>
        </w:rPr>
        <w:t xml:space="preserve"> </w:t>
      </w:r>
      <w:r w:rsidR="00D47EA6" w:rsidRPr="00900FB2">
        <w:rPr>
          <w:color w:val="000000"/>
          <w:sz w:val="20"/>
        </w:rPr>
        <w:t xml:space="preserve">Zamawiający </w:t>
      </w:r>
      <w:r w:rsidRPr="00790745">
        <w:rPr>
          <w:rFonts w:cstheme="minorHAnsi"/>
          <w:color w:val="000000"/>
          <w:sz w:val="20"/>
        </w:rPr>
        <w:t xml:space="preserve"> </w:t>
      </w:r>
      <w:r w:rsidRPr="00900FB2">
        <w:rPr>
          <w:color w:val="000000"/>
          <w:sz w:val="20"/>
        </w:rPr>
        <w:t xml:space="preserve">może zaspokoić roszczenie </w:t>
      </w:r>
      <w:r w:rsidRPr="00790745">
        <w:rPr>
          <w:rFonts w:cstheme="minorHAnsi"/>
          <w:color w:val="000000"/>
          <w:sz w:val="20"/>
        </w:rPr>
        <w:t>podwykonawcy</w:t>
      </w:r>
      <w:r w:rsidRPr="00900FB2">
        <w:rPr>
          <w:color w:val="000000"/>
          <w:sz w:val="20"/>
        </w:rPr>
        <w:t xml:space="preserve"> lub dalszego podwykonawcy w jeden z następujących sposobów:</w:t>
      </w:r>
    </w:p>
    <w:p w14:paraId="0812AA27" w14:textId="29F28D41" w:rsidR="002A2C2D" w:rsidRPr="00900FB2" w:rsidRDefault="002A2C2D">
      <w:pPr>
        <w:pStyle w:val="Akapitzlist"/>
        <w:numPr>
          <w:ilvl w:val="2"/>
          <w:numId w:val="43"/>
        </w:numPr>
        <w:spacing w:before="120" w:after="0" w:line="240" w:lineRule="auto"/>
        <w:ind w:left="709" w:hanging="317"/>
        <w:contextualSpacing w:val="0"/>
        <w:jc w:val="both"/>
        <w:rPr>
          <w:color w:val="000000"/>
          <w:sz w:val="20"/>
        </w:rPr>
      </w:pPr>
      <w:r w:rsidRPr="00790745">
        <w:rPr>
          <w:rFonts w:cstheme="minorHAnsi"/>
          <w:color w:val="000000"/>
          <w:sz w:val="20"/>
        </w:rPr>
        <w:t>Do</w:t>
      </w:r>
      <w:r w:rsidRPr="00900FB2">
        <w:rPr>
          <w:color w:val="000000"/>
          <w:sz w:val="20"/>
        </w:rPr>
        <w:t xml:space="preserve"> czasu wyjaśnienia zasadności roszczenia </w:t>
      </w:r>
      <w:r w:rsidRPr="00790745">
        <w:rPr>
          <w:rFonts w:cstheme="minorHAnsi"/>
          <w:color w:val="000000"/>
          <w:sz w:val="20"/>
        </w:rPr>
        <w:t>podwykonawcy</w:t>
      </w:r>
      <w:r w:rsidRPr="00900FB2">
        <w:rPr>
          <w:color w:val="000000"/>
          <w:sz w:val="20"/>
        </w:rPr>
        <w:t xml:space="preserve"> lub dalszego podwykonawcy </w:t>
      </w:r>
      <w:r w:rsidR="00842BFE" w:rsidRPr="00900FB2">
        <w:rPr>
          <w:color w:val="000000"/>
          <w:sz w:val="20"/>
        </w:rPr>
        <w:t>Zamawiający</w:t>
      </w:r>
      <w:r w:rsidRPr="00900FB2">
        <w:rPr>
          <w:color w:val="000000"/>
          <w:sz w:val="20"/>
        </w:rPr>
        <w:t xml:space="preserve"> będzie uprawniony do powstrzymania się z zapłatą na rzecz Wykonawczy części Wynagrodzenia odpowiadającej kwocie, której domaga się </w:t>
      </w:r>
      <w:r w:rsidRPr="00790745">
        <w:rPr>
          <w:rFonts w:cstheme="minorHAnsi"/>
          <w:color w:val="000000"/>
          <w:sz w:val="20"/>
        </w:rPr>
        <w:t>podwykonawca</w:t>
      </w:r>
      <w:r w:rsidRPr="00900FB2">
        <w:rPr>
          <w:color w:val="000000"/>
          <w:sz w:val="20"/>
        </w:rPr>
        <w:t xml:space="preserve"> lub dalszy podwykonawca, na co Wykonawca wyraża zgodę. Takie wstrzymanie nie stanowi opóźnienia </w:t>
      </w:r>
      <w:r w:rsidR="00D47EA6" w:rsidRPr="00900FB2">
        <w:rPr>
          <w:color w:val="000000"/>
          <w:sz w:val="20"/>
        </w:rPr>
        <w:t>Zamawiającego</w:t>
      </w:r>
      <w:r w:rsidRPr="00900FB2">
        <w:rPr>
          <w:color w:val="000000"/>
          <w:sz w:val="20"/>
        </w:rPr>
        <w:t xml:space="preserve"> w spełnieniu świadczenia</w:t>
      </w:r>
      <w:r w:rsidRPr="00790745">
        <w:rPr>
          <w:rFonts w:cstheme="minorHAnsi"/>
          <w:color w:val="000000"/>
          <w:sz w:val="20"/>
        </w:rPr>
        <w:t>.</w:t>
      </w:r>
    </w:p>
    <w:p w14:paraId="2312A29E" w14:textId="2CE2B0F6" w:rsidR="002A2C2D" w:rsidRPr="00900FB2" w:rsidRDefault="00D47EA6">
      <w:pPr>
        <w:pStyle w:val="Akapitzlist"/>
        <w:numPr>
          <w:ilvl w:val="2"/>
          <w:numId w:val="43"/>
        </w:numPr>
        <w:spacing w:before="120" w:after="0" w:line="240" w:lineRule="auto"/>
        <w:ind w:left="709" w:hanging="317"/>
        <w:contextualSpacing w:val="0"/>
        <w:jc w:val="both"/>
        <w:rPr>
          <w:color w:val="000000"/>
          <w:sz w:val="20"/>
        </w:rPr>
      </w:pPr>
      <w:r w:rsidRPr="00900FB2">
        <w:rPr>
          <w:color w:val="000000"/>
          <w:sz w:val="20"/>
        </w:rPr>
        <w:t>Zamawiający</w:t>
      </w:r>
      <w:r w:rsidR="002A2C2D" w:rsidRPr="00900FB2">
        <w:rPr>
          <w:color w:val="000000"/>
          <w:sz w:val="20"/>
        </w:rPr>
        <w:t xml:space="preserve"> może zaspokoić roszczenie </w:t>
      </w:r>
      <w:r w:rsidR="002A2C2D" w:rsidRPr="00790745">
        <w:rPr>
          <w:rFonts w:cstheme="minorHAnsi"/>
          <w:color w:val="000000"/>
          <w:sz w:val="20"/>
        </w:rPr>
        <w:t>podwykonawcy</w:t>
      </w:r>
      <w:r w:rsidR="002A2C2D" w:rsidRPr="00900FB2">
        <w:rPr>
          <w:color w:val="000000"/>
          <w:sz w:val="20"/>
        </w:rPr>
        <w:t xml:space="preserve"> lub dalszego podwykonawcy ze środków własnych, przy czym w takiej sytuacji </w:t>
      </w:r>
      <w:r w:rsidR="00842BFE" w:rsidRPr="00900FB2">
        <w:rPr>
          <w:color w:val="000000"/>
          <w:sz w:val="20"/>
        </w:rPr>
        <w:t>Zamawiający</w:t>
      </w:r>
      <w:r w:rsidR="002A2C2D" w:rsidRPr="00900FB2">
        <w:rPr>
          <w:color w:val="000000"/>
          <w:sz w:val="20"/>
        </w:rPr>
        <w:t xml:space="preserve"> będzie uprawniony do żądania od Wykonawcy natychmiastowego zwrotu zapłaconej kwoty </w:t>
      </w:r>
      <w:r w:rsidR="002A2C2D" w:rsidRPr="00790745">
        <w:rPr>
          <w:rFonts w:cstheme="minorHAnsi"/>
          <w:color w:val="000000"/>
          <w:sz w:val="20"/>
        </w:rPr>
        <w:t>i</w:t>
      </w:r>
      <w:r w:rsidR="002A2C2D" w:rsidRPr="00900FB2">
        <w:rPr>
          <w:color w:val="000000"/>
          <w:sz w:val="20"/>
        </w:rPr>
        <w:t xml:space="preserve"> potrącenia jej z jakąkolwiek częścią Wynagrodzenia, choćby nie była ona wymagalna lub z Kaucją Gwarancyjną (w takim przypadku Kaucja Gwarancyjna wpłacana poprzez potrącenie z najbliższą płatnością na rzecz Wykonawcy zostanie powiększona o kwotę potrąconą zgodnie z postanowieniami niniejszego punktu</w:t>
      </w:r>
      <w:r w:rsidR="002A2C2D" w:rsidRPr="00790745">
        <w:rPr>
          <w:rFonts w:cstheme="minorHAnsi"/>
          <w:color w:val="000000"/>
          <w:sz w:val="20"/>
        </w:rPr>
        <w:t xml:space="preserve"> ).</w:t>
      </w:r>
    </w:p>
    <w:p w14:paraId="1CF55DCB" w14:textId="43241D00" w:rsidR="002A2C2D" w:rsidRPr="00900FB2" w:rsidRDefault="00D47EA6">
      <w:pPr>
        <w:pStyle w:val="Akapitzlist"/>
        <w:numPr>
          <w:ilvl w:val="2"/>
          <w:numId w:val="43"/>
        </w:numPr>
        <w:spacing w:before="120" w:after="0" w:line="240" w:lineRule="auto"/>
        <w:ind w:left="709" w:hanging="317"/>
        <w:contextualSpacing w:val="0"/>
        <w:jc w:val="both"/>
        <w:rPr>
          <w:color w:val="000000"/>
          <w:sz w:val="20"/>
        </w:rPr>
      </w:pPr>
      <w:r w:rsidRPr="00900FB2">
        <w:rPr>
          <w:color w:val="000000"/>
          <w:sz w:val="20"/>
        </w:rPr>
        <w:t xml:space="preserve">Zamawiający </w:t>
      </w:r>
      <w:r w:rsidR="002A2C2D" w:rsidRPr="00900FB2">
        <w:rPr>
          <w:color w:val="000000"/>
          <w:sz w:val="20"/>
        </w:rPr>
        <w:t xml:space="preserve"> może dochodzić kwoty żądanej przez </w:t>
      </w:r>
      <w:r w:rsidR="002A2C2D" w:rsidRPr="00790745">
        <w:rPr>
          <w:rFonts w:cstheme="minorHAnsi"/>
          <w:color w:val="000000"/>
          <w:sz w:val="20"/>
        </w:rPr>
        <w:t>podwykonawcę</w:t>
      </w:r>
      <w:r w:rsidR="002A2C2D" w:rsidRPr="00900FB2">
        <w:rPr>
          <w:color w:val="000000"/>
          <w:sz w:val="20"/>
        </w:rPr>
        <w:t xml:space="preserve"> lub dalszego podwykonawcę od Wykonawcy, a po jej uzyskaniu zaspokoić roszczenie </w:t>
      </w:r>
      <w:r w:rsidR="002A2C2D" w:rsidRPr="00790745">
        <w:rPr>
          <w:rFonts w:cstheme="minorHAnsi"/>
          <w:color w:val="000000"/>
          <w:sz w:val="20"/>
        </w:rPr>
        <w:t>podwykonawcy</w:t>
      </w:r>
      <w:r w:rsidR="002A2C2D" w:rsidRPr="00900FB2">
        <w:rPr>
          <w:color w:val="000000"/>
          <w:sz w:val="20"/>
        </w:rPr>
        <w:t xml:space="preserve"> lub dalszego podwykonawcy.</w:t>
      </w:r>
    </w:p>
    <w:p w14:paraId="17455DBF" w14:textId="44793433" w:rsidR="002A2C2D" w:rsidRPr="005E74A5" w:rsidRDefault="002A2C2D">
      <w:pPr>
        <w:pStyle w:val="Akapitzlist"/>
        <w:numPr>
          <w:ilvl w:val="0"/>
          <w:numId w:val="17"/>
        </w:numPr>
        <w:spacing w:after="0" w:line="240" w:lineRule="auto"/>
        <w:ind w:left="426"/>
        <w:jc w:val="both"/>
        <w:rPr>
          <w:rFonts w:cstheme="minorHAnsi"/>
          <w:sz w:val="20"/>
          <w:szCs w:val="20"/>
        </w:rPr>
      </w:pPr>
      <w:r w:rsidRPr="00900FB2">
        <w:rPr>
          <w:color w:val="000000"/>
          <w:sz w:val="20"/>
        </w:rPr>
        <w:t xml:space="preserve">Jeśli Wykonawca, </w:t>
      </w:r>
      <w:r w:rsidRPr="00790745">
        <w:rPr>
          <w:rFonts w:cstheme="minorHAnsi"/>
          <w:color w:val="000000"/>
          <w:sz w:val="20"/>
        </w:rPr>
        <w:t>podwykonawca</w:t>
      </w:r>
      <w:r w:rsidRPr="00900FB2">
        <w:rPr>
          <w:color w:val="000000"/>
          <w:sz w:val="20"/>
        </w:rPr>
        <w:t xml:space="preserve"> lub dalszy podwykonawca poinformuje uprzednio </w:t>
      </w:r>
      <w:r w:rsidR="00D47EA6" w:rsidRPr="00900FB2">
        <w:rPr>
          <w:color w:val="000000"/>
          <w:sz w:val="20"/>
        </w:rPr>
        <w:t>Zamawiającego</w:t>
      </w:r>
      <w:r w:rsidRPr="00900FB2">
        <w:rPr>
          <w:color w:val="000000"/>
          <w:sz w:val="20"/>
        </w:rPr>
        <w:t xml:space="preserve"> na piśmie, że kwota, wobec której wnosi roszczenia </w:t>
      </w:r>
      <w:r w:rsidRPr="00790745">
        <w:rPr>
          <w:rFonts w:cstheme="minorHAnsi"/>
          <w:color w:val="000000"/>
          <w:sz w:val="20"/>
        </w:rPr>
        <w:t>podwykonawca</w:t>
      </w:r>
      <w:r w:rsidRPr="00900FB2">
        <w:rPr>
          <w:color w:val="000000"/>
          <w:sz w:val="20"/>
        </w:rPr>
        <w:t xml:space="preserve"> lub dalszy podwykonawca, stanowi przedmiot sporu,</w:t>
      </w:r>
      <w:r w:rsidR="00D47EA6" w:rsidRPr="00900FB2">
        <w:rPr>
          <w:color w:val="000000"/>
          <w:sz w:val="20"/>
        </w:rPr>
        <w:t xml:space="preserve"> Zamawiający</w:t>
      </w:r>
      <w:r w:rsidRPr="00900FB2">
        <w:rPr>
          <w:color w:val="000000"/>
          <w:sz w:val="20"/>
        </w:rPr>
        <w:t xml:space="preserve"> również może wstrzymać płatność spornej kwoty na rzecz Wykonawcy i odmówić zapłaty </w:t>
      </w:r>
      <w:r w:rsidRPr="00790745">
        <w:rPr>
          <w:rFonts w:cstheme="minorHAnsi"/>
          <w:color w:val="000000"/>
          <w:sz w:val="20"/>
        </w:rPr>
        <w:t>podwykonawcy</w:t>
      </w:r>
      <w:r w:rsidRPr="00900FB2">
        <w:rPr>
          <w:color w:val="000000"/>
          <w:sz w:val="20"/>
        </w:rPr>
        <w:t xml:space="preserve"> lub dalszemu podwykonawcy spornej kwoty na ryzyko Wykonawcy, do chwili rozstrzygnięcia sporu dotyczącego takiej wierzytelności </w:t>
      </w:r>
      <w:r w:rsidRPr="00790745">
        <w:rPr>
          <w:rFonts w:cstheme="minorHAnsi"/>
          <w:color w:val="000000"/>
          <w:sz w:val="20"/>
        </w:rPr>
        <w:t>podwykonawcy</w:t>
      </w:r>
      <w:r w:rsidRPr="00900FB2">
        <w:rPr>
          <w:color w:val="000000"/>
          <w:sz w:val="20"/>
        </w:rPr>
        <w:t xml:space="preserve"> lub dalszego podwykonawcy, co nie będzie stanowiło opóźnienia </w:t>
      </w:r>
      <w:r w:rsidRPr="00790745">
        <w:rPr>
          <w:rFonts w:cstheme="minorHAnsi"/>
          <w:color w:val="000000"/>
          <w:sz w:val="20"/>
        </w:rPr>
        <w:t>Inwestora</w:t>
      </w:r>
      <w:r w:rsidRPr="00900FB2">
        <w:rPr>
          <w:color w:val="000000"/>
          <w:sz w:val="20"/>
        </w:rPr>
        <w:t xml:space="preserve"> w zapłacie Wynagrodzenia na rzecz Wykonawcy. </w:t>
      </w:r>
    </w:p>
    <w:p w14:paraId="65E1BE95" w14:textId="50CB301E" w:rsidR="006F0D12" w:rsidRPr="00842BFE" w:rsidRDefault="006F0D12">
      <w:pPr>
        <w:pStyle w:val="Akapitzlist"/>
        <w:numPr>
          <w:ilvl w:val="0"/>
          <w:numId w:val="17"/>
        </w:numPr>
        <w:spacing w:after="0" w:line="240" w:lineRule="auto"/>
        <w:ind w:left="357" w:hanging="357"/>
        <w:jc w:val="both"/>
        <w:rPr>
          <w:rFonts w:cstheme="minorHAnsi"/>
          <w:sz w:val="20"/>
          <w:szCs w:val="20"/>
        </w:rPr>
      </w:pPr>
      <w:r w:rsidRPr="00842BFE">
        <w:rPr>
          <w:rFonts w:cstheme="minorHAnsi"/>
          <w:sz w:val="20"/>
          <w:szCs w:val="20"/>
        </w:rPr>
        <w:t xml:space="preserve">W przypadku prawomocnego zasądzenia od Zamawiającego roszczeń na rzecz jakichkolwiek </w:t>
      </w:r>
      <w:r w:rsidR="001D0017" w:rsidRPr="00842BFE">
        <w:rPr>
          <w:rFonts w:cstheme="minorHAnsi"/>
          <w:sz w:val="20"/>
          <w:szCs w:val="20"/>
        </w:rPr>
        <w:t>P</w:t>
      </w:r>
      <w:r w:rsidRPr="00842BFE">
        <w:rPr>
          <w:rFonts w:cstheme="minorHAnsi"/>
          <w:sz w:val="20"/>
          <w:szCs w:val="20"/>
        </w:rPr>
        <w:t>odwykonawców,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20594FD8" w14:textId="0CD4D4FB" w:rsidR="006F0D12" w:rsidRPr="00842BFE" w:rsidRDefault="006F0D12">
      <w:pPr>
        <w:pStyle w:val="Akapitzlist"/>
        <w:numPr>
          <w:ilvl w:val="0"/>
          <w:numId w:val="17"/>
        </w:numPr>
        <w:spacing w:after="0" w:line="276" w:lineRule="auto"/>
        <w:ind w:left="357" w:hanging="357"/>
        <w:jc w:val="both"/>
        <w:rPr>
          <w:rFonts w:cstheme="minorHAnsi"/>
          <w:sz w:val="20"/>
          <w:szCs w:val="20"/>
        </w:rPr>
      </w:pPr>
      <w:r w:rsidRPr="00842BFE">
        <w:rPr>
          <w:rFonts w:cstheme="minorHAnsi"/>
          <w:sz w:val="20"/>
          <w:szCs w:val="20"/>
        </w:rPr>
        <w:t xml:space="preserve">Określone powyżej wymogi znajdują odpowiednie zastosowanie w stosunku do dalszych </w:t>
      </w:r>
      <w:r w:rsidR="001D0017" w:rsidRPr="00842BFE">
        <w:rPr>
          <w:rFonts w:cstheme="minorHAnsi"/>
          <w:sz w:val="20"/>
          <w:szCs w:val="20"/>
        </w:rPr>
        <w:t>P</w:t>
      </w:r>
      <w:r w:rsidRPr="00842BFE">
        <w:rPr>
          <w:rFonts w:cstheme="minorHAnsi"/>
          <w:sz w:val="20"/>
          <w:szCs w:val="20"/>
        </w:rPr>
        <w:t xml:space="preserve">odwykonawców, zaangażowanych przez </w:t>
      </w:r>
      <w:r w:rsidR="001D0017" w:rsidRPr="00842BFE">
        <w:rPr>
          <w:rFonts w:cstheme="minorHAnsi"/>
          <w:sz w:val="20"/>
          <w:szCs w:val="20"/>
        </w:rPr>
        <w:t>P</w:t>
      </w:r>
      <w:r w:rsidRPr="00842BFE">
        <w:rPr>
          <w:rFonts w:cstheme="minorHAnsi"/>
          <w:sz w:val="20"/>
          <w:szCs w:val="20"/>
        </w:rPr>
        <w:t>odwykonawców.</w:t>
      </w:r>
    </w:p>
    <w:p w14:paraId="314FD51F" w14:textId="01E0E7D3" w:rsidR="00382B06" w:rsidRPr="00900FB2" w:rsidRDefault="00382B06" w:rsidP="001E6E4A">
      <w:pPr>
        <w:spacing w:after="0" w:line="276" w:lineRule="auto"/>
        <w:jc w:val="both"/>
        <w:rPr>
          <w:b/>
          <w:sz w:val="20"/>
        </w:rPr>
      </w:pPr>
    </w:p>
    <w:p w14:paraId="283219CF" w14:textId="77777777" w:rsidR="00537E8F" w:rsidRDefault="00537E8F" w:rsidP="001E6E4A">
      <w:pPr>
        <w:spacing w:after="0" w:line="276" w:lineRule="auto"/>
        <w:jc w:val="both"/>
        <w:rPr>
          <w:b/>
          <w:sz w:val="20"/>
          <w:szCs w:val="20"/>
        </w:rPr>
      </w:pPr>
    </w:p>
    <w:p w14:paraId="2D1DC348" w14:textId="77777777" w:rsidR="00085129" w:rsidRDefault="00085129" w:rsidP="001E6E4A">
      <w:pPr>
        <w:spacing w:after="0" w:line="276" w:lineRule="auto"/>
        <w:jc w:val="both"/>
        <w:rPr>
          <w:b/>
          <w:sz w:val="20"/>
          <w:szCs w:val="20"/>
        </w:rPr>
      </w:pPr>
    </w:p>
    <w:p w14:paraId="739651EB" w14:textId="412DB339" w:rsidR="006F0D12" w:rsidRPr="00ED3C2B" w:rsidRDefault="00ED3C2B" w:rsidP="00366A9C">
      <w:pPr>
        <w:spacing w:after="0" w:line="276" w:lineRule="auto"/>
        <w:jc w:val="center"/>
        <w:rPr>
          <w:b/>
          <w:sz w:val="20"/>
          <w:szCs w:val="20"/>
        </w:rPr>
      </w:pPr>
      <w:r w:rsidRPr="00ED3C2B">
        <w:rPr>
          <w:b/>
          <w:sz w:val="20"/>
          <w:szCs w:val="20"/>
        </w:rPr>
        <w:t xml:space="preserve">§ </w:t>
      </w:r>
      <w:r w:rsidR="00CC033D" w:rsidRPr="00ED3C2B">
        <w:rPr>
          <w:b/>
          <w:sz w:val="20"/>
          <w:szCs w:val="20"/>
        </w:rPr>
        <w:t>1</w:t>
      </w:r>
      <w:r w:rsidR="00CC033D">
        <w:rPr>
          <w:b/>
          <w:sz w:val="20"/>
          <w:szCs w:val="20"/>
        </w:rPr>
        <w:t>1</w:t>
      </w:r>
    </w:p>
    <w:p w14:paraId="68D18ADF" w14:textId="77777777" w:rsidR="005A10BA" w:rsidRDefault="006F0D12" w:rsidP="00366A9C">
      <w:pPr>
        <w:spacing w:after="0" w:line="276" w:lineRule="auto"/>
        <w:jc w:val="center"/>
        <w:rPr>
          <w:b/>
          <w:sz w:val="20"/>
          <w:szCs w:val="20"/>
        </w:rPr>
      </w:pPr>
      <w:r w:rsidRPr="00ED3C2B">
        <w:rPr>
          <w:b/>
          <w:sz w:val="20"/>
          <w:szCs w:val="20"/>
        </w:rPr>
        <w:t>Przedstawiciele Stron</w:t>
      </w:r>
    </w:p>
    <w:p w14:paraId="49C9796F" w14:textId="77777777" w:rsidR="005A10BA" w:rsidRPr="00ED3C2B" w:rsidRDefault="005A10BA" w:rsidP="00900FB2">
      <w:pPr>
        <w:spacing w:after="0" w:line="276" w:lineRule="auto"/>
        <w:jc w:val="both"/>
        <w:rPr>
          <w:b/>
          <w:sz w:val="20"/>
          <w:szCs w:val="20"/>
        </w:rPr>
      </w:pPr>
    </w:p>
    <w:p w14:paraId="51446ACB" w14:textId="3C307105" w:rsidR="006F0D12" w:rsidRPr="002760EC" w:rsidRDefault="006F0D12">
      <w:pPr>
        <w:pStyle w:val="Akapitzlist"/>
        <w:numPr>
          <w:ilvl w:val="0"/>
          <w:numId w:val="19"/>
        </w:numPr>
        <w:spacing w:after="0" w:line="276" w:lineRule="auto"/>
        <w:ind w:left="357" w:hanging="357"/>
        <w:jc w:val="both"/>
        <w:rPr>
          <w:sz w:val="20"/>
          <w:szCs w:val="20"/>
        </w:rPr>
      </w:pPr>
      <w:r w:rsidRPr="002760EC">
        <w:rPr>
          <w:sz w:val="20"/>
          <w:szCs w:val="20"/>
        </w:rPr>
        <w:t xml:space="preserve">Osoby upoważnione przez Zamawiającego do składania wszelkich oświadczeń, w tym do podpisywania protokołu zdawczo-odbiorczego, </w:t>
      </w:r>
      <w:r w:rsidR="003C3F43">
        <w:rPr>
          <w:sz w:val="20"/>
          <w:szCs w:val="20"/>
        </w:rPr>
        <w:t>P</w:t>
      </w:r>
      <w:r w:rsidRPr="002760EC">
        <w:rPr>
          <w:sz w:val="20"/>
          <w:szCs w:val="20"/>
        </w:rPr>
        <w:t xml:space="preserve">rotokołu </w:t>
      </w:r>
      <w:r w:rsidR="003C3F43">
        <w:rPr>
          <w:sz w:val="20"/>
          <w:szCs w:val="20"/>
        </w:rPr>
        <w:t>O</w:t>
      </w:r>
      <w:r w:rsidRPr="002760EC">
        <w:rPr>
          <w:sz w:val="20"/>
          <w:szCs w:val="20"/>
        </w:rPr>
        <w:t xml:space="preserve">dbioru </w:t>
      </w:r>
      <w:r w:rsidR="003C3F43">
        <w:rPr>
          <w:sz w:val="20"/>
          <w:szCs w:val="20"/>
        </w:rPr>
        <w:t>R</w:t>
      </w:r>
      <w:r w:rsidRPr="002760EC">
        <w:rPr>
          <w:sz w:val="20"/>
          <w:szCs w:val="20"/>
        </w:rPr>
        <w:t xml:space="preserve">obót – </w:t>
      </w:r>
      <w:r w:rsidR="003C3F43">
        <w:rPr>
          <w:sz w:val="20"/>
          <w:szCs w:val="20"/>
        </w:rPr>
        <w:t>K</w:t>
      </w:r>
      <w:r w:rsidRPr="002760EC">
        <w:rPr>
          <w:sz w:val="20"/>
          <w:szCs w:val="20"/>
        </w:rPr>
        <w:t>ońcowego oraz do kontaktu z Wykonawcą w</w:t>
      </w:r>
      <w:r w:rsidR="001746BE">
        <w:rPr>
          <w:sz w:val="20"/>
          <w:szCs w:val="20"/>
        </w:rPr>
        <w:t> </w:t>
      </w:r>
      <w:r w:rsidRPr="002760EC">
        <w:rPr>
          <w:sz w:val="20"/>
          <w:szCs w:val="20"/>
        </w:rPr>
        <w:t>związku z realizacją Umowy:</w:t>
      </w:r>
    </w:p>
    <w:p w14:paraId="60F9F635" w14:textId="77777777" w:rsidR="00BA2A16" w:rsidRDefault="006F0D12">
      <w:pPr>
        <w:pStyle w:val="Akapitzlist"/>
        <w:numPr>
          <w:ilvl w:val="1"/>
          <w:numId w:val="20"/>
        </w:numPr>
        <w:spacing w:after="0" w:line="276" w:lineRule="auto"/>
        <w:ind w:left="714" w:hanging="357"/>
        <w:jc w:val="both"/>
        <w:rPr>
          <w:sz w:val="20"/>
          <w:szCs w:val="20"/>
        </w:rPr>
      </w:pPr>
      <w:r w:rsidRPr="002760EC">
        <w:rPr>
          <w:sz w:val="20"/>
          <w:szCs w:val="20"/>
        </w:rPr>
        <w:t>Osobą odpowiedzialną ze strony Zamawiającego za prowadzenie Umowy jest:</w:t>
      </w:r>
    </w:p>
    <w:p w14:paraId="48C1D4EC" w14:textId="602298B6" w:rsidR="006F0D12" w:rsidRPr="00B252A8" w:rsidRDefault="006F0D12" w:rsidP="001E6E4A">
      <w:pPr>
        <w:pStyle w:val="Akapitzlist"/>
        <w:spacing w:after="0" w:line="276" w:lineRule="auto"/>
        <w:ind w:left="714"/>
        <w:jc w:val="both"/>
        <w:rPr>
          <w:sz w:val="20"/>
          <w:szCs w:val="20"/>
        </w:rPr>
      </w:pPr>
      <w:r w:rsidRPr="002760EC">
        <w:rPr>
          <w:sz w:val="20"/>
          <w:szCs w:val="20"/>
        </w:rPr>
        <w:t>…………</w:t>
      </w:r>
      <w:r w:rsidR="007E793E">
        <w:rPr>
          <w:sz w:val="20"/>
          <w:szCs w:val="20"/>
        </w:rPr>
        <w:t>………</w:t>
      </w:r>
      <w:r w:rsidRPr="002760EC">
        <w:rPr>
          <w:sz w:val="20"/>
          <w:szCs w:val="20"/>
        </w:rPr>
        <w:t>……</w:t>
      </w:r>
      <w:r w:rsidR="007E793E">
        <w:rPr>
          <w:sz w:val="20"/>
          <w:szCs w:val="20"/>
        </w:rPr>
        <w:t>…..</w:t>
      </w:r>
      <w:r w:rsidRPr="002760EC">
        <w:rPr>
          <w:sz w:val="20"/>
          <w:szCs w:val="20"/>
        </w:rPr>
        <w:t>……………….</w:t>
      </w:r>
      <w:r w:rsidR="00BA2A16">
        <w:rPr>
          <w:sz w:val="20"/>
          <w:szCs w:val="20"/>
        </w:rPr>
        <w:t xml:space="preserve">, </w:t>
      </w:r>
      <w:r w:rsidR="00BA2A16" w:rsidRPr="00B252A8">
        <w:rPr>
          <w:sz w:val="20"/>
          <w:szCs w:val="20"/>
        </w:rPr>
        <w:t>e-</w:t>
      </w:r>
      <w:r w:rsidRPr="00B252A8">
        <w:rPr>
          <w:sz w:val="20"/>
          <w:szCs w:val="20"/>
        </w:rPr>
        <w:t>mail:</w:t>
      </w:r>
      <w:r w:rsidR="00BA2A16" w:rsidRPr="00B252A8">
        <w:rPr>
          <w:sz w:val="20"/>
          <w:szCs w:val="20"/>
        </w:rPr>
        <w:t xml:space="preserve"> </w:t>
      </w:r>
      <w:r w:rsidR="007E793E" w:rsidRPr="002760EC">
        <w:rPr>
          <w:sz w:val="20"/>
          <w:szCs w:val="20"/>
        </w:rPr>
        <w:t>…………</w:t>
      </w:r>
      <w:r w:rsidR="007E793E">
        <w:rPr>
          <w:sz w:val="20"/>
          <w:szCs w:val="20"/>
        </w:rPr>
        <w:t>………</w:t>
      </w:r>
      <w:r w:rsidR="007E793E" w:rsidRPr="002760EC">
        <w:rPr>
          <w:sz w:val="20"/>
          <w:szCs w:val="20"/>
        </w:rPr>
        <w:t>……</w:t>
      </w:r>
      <w:r w:rsidR="007E793E">
        <w:rPr>
          <w:sz w:val="20"/>
          <w:szCs w:val="20"/>
        </w:rPr>
        <w:t>…..</w:t>
      </w:r>
      <w:r w:rsidR="007E793E" w:rsidRPr="002760EC">
        <w:rPr>
          <w:sz w:val="20"/>
          <w:szCs w:val="20"/>
        </w:rPr>
        <w:t>……………….</w:t>
      </w:r>
      <w:r w:rsidRPr="00B252A8">
        <w:rPr>
          <w:sz w:val="20"/>
          <w:szCs w:val="20"/>
        </w:rPr>
        <w:t>, tel</w:t>
      </w:r>
      <w:r w:rsidR="00BA2A16" w:rsidRPr="00B252A8">
        <w:rPr>
          <w:sz w:val="20"/>
          <w:szCs w:val="20"/>
        </w:rPr>
        <w:t xml:space="preserve">.: </w:t>
      </w:r>
      <w:r w:rsidR="007E793E" w:rsidRPr="002760EC">
        <w:rPr>
          <w:sz w:val="20"/>
          <w:szCs w:val="20"/>
        </w:rPr>
        <w:t>…………</w:t>
      </w:r>
      <w:r w:rsidR="007E793E">
        <w:rPr>
          <w:sz w:val="20"/>
          <w:szCs w:val="20"/>
        </w:rPr>
        <w:t>………</w:t>
      </w:r>
      <w:r w:rsidR="007E793E" w:rsidRPr="002760EC">
        <w:rPr>
          <w:sz w:val="20"/>
          <w:szCs w:val="20"/>
        </w:rPr>
        <w:t>……</w:t>
      </w:r>
      <w:r w:rsidR="007E793E">
        <w:rPr>
          <w:sz w:val="20"/>
          <w:szCs w:val="20"/>
        </w:rPr>
        <w:t>…..</w:t>
      </w:r>
      <w:r w:rsidR="007E793E" w:rsidRPr="002760EC">
        <w:rPr>
          <w:sz w:val="20"/>
          <w:szCs w:val="20"/>
        </w:rPr>
        <w:t>……………….</w:t>
      </w:r>
      <w:r w:rsidR="00BA2A16" w:rsidRPr="00B252A8">
        <w:rPr>
          <w:sz w:val="20"/>
          <w:szCs w:val="20"/>
        </w:rPr>
        <w:t>,</w:t>
      </w:r>
    </w:p>
    <w:p w14:paraId="509F0C5E" w14:textId="77777777" w:rsidR="00BA2A16" w:rsidRDefault="006F0D12">
      <w:pPr>
        <w:pStyle w:val="Akapitzlist"/>
        <w:numPr>
          <w:ilvl w:val="1"/>
          <w:numId w:val="20"/>
        </w:numPr>
        <w:spacing w:after="0" w:line="276" w:lineRule="auto"/>
        <w:ind w:left="714" w:hanging="357"/>
        <w:jc w:val="both"/>
        <w:rPr>
          <w:sz w:val="20"/>
          <w:szCs w:val="20"/>
        </w:rPr>
      </w:pPr>
      <w:r w:rsidRPr="002760EC">
        <w:rPr>
          <w:sz w:val="20"/>
          <w:szCs w:val="20"/>
        </w:rPr>
        <w:lastRenderedPageBreak/>
        <w:t>Funkcję Inspektora Nadzoru Inwestorskiego w spec. elektrycznej pełni:</w:t>
      </w:r>
    </w:p>
    <w:p w14:paraId="0A33A030" w14:textId="17E13F91" w:rsidR="006F0D12" w:rsidRPr="004243C4" w:rsidRDefault="007E793E" w:rsidP="001E6E4A">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BA2A16">
        <w:rPr>
          <w:sz w:val="20"/>
          <w:szCs w:val="20"/>
        </w:rPr>
        <w:t xml:space="preserve">, </w:t>
      </w:r>
      <w:r w:rsidR="00BA2A16" w:rsidRPr="00B252A8">
        <w:rPr>
          <w:sz w:val="20"/>
          <w:szCs w:val="20"/>
        </w:rPr>
        <w:t>e-</w:t>
      </w:r>
      <w:r w:rsidR="006F0D12" w:rsidRPr="00B252A8">
        <w:rPr>
          <w:sz w:val="20"/>
          <w:szCs w:val="20"/>
        </w:rPr>
        <w:t xml:space="preserve">mail: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6F0D12" w:rsidRPr="004243C4">
        <w:rPr>
          <w:sz w:val="20"/>
          <w:szCs w:val="20"/>
        </w:rPr>
        <w:t>,</w:t>
      </w:r>
      <w:r w:rsidR="00BA2A16" w:rsidRPr="004243C4">
        <w:rPr>
          <w:sz w:val="20"/>
          <w:szCs w:val="20"/>
        </w:rPr>
        <w:t xml:space="preserve"> </w:t>
      </w:r>
      <w:r w:rsidR="006F0D12" w:rsidRPr="004243C4">
        <w:rPr>
          <w:sz w:val="20"/>
          <w:szCs w:val="20"/>
        </w:rPr>
        <w:t>tel</w:t>
      </w:r>
      <w:r w:rsidR="00BA2A16" w:rsidRPr="004243C4">
        <w:rPr>
          <w:sz w:val="20"/>
          <w:szCs w:val="20"/>
        </w:rPr>
        <w:t>.:</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BA2A16">
        <w:rPr>
          <w:sz w:val="20"/>
          <w:szCs w:val="20"/>
        </w:rPr>
        <w:t>,</w:t>
      </w:r>
    </w:p>
    <w:p w14:paraId="676B59D7" w14:textId="6781FBC2" w:rsidR="006F0D12" w:rsidRDefault="006F0D12">
      <w:pPr>
        <w:pStyle w:val="Akapitzlist"/>
        <w:numPr>
          <w:ilvl w:val="1"/>
          <w:numId w:val="20"/>
        </w:numPr>
        <w:spacing w:after="0" w:line="276" w:lineRule="auto"/>
        <w:ind w:left="714" w:hanging="357"/>
        <w:jc w:val="both"/>
        <w:rPr>
          <w:sz w:val="20"/>
          <w:szCs w:val="20"/>
        </w:rPr>
      </w:pPr>
      <w:r w:rsidRPr="002760EC">
        <w:rPr>
          <w:sz w:val="20"/>
          <w:szCs w:val="20"/>
        </w:rPr>
        <w:t>Funkcję Inspektora Nadzoru Inwestorskiego w spec. konstrukcyjno-budowlanej pełni:</w:t>
      </w:r>
      <w:r w:rsidR="00BA2A16">
        <w:rPr>
          <w:sz w:val="20"/>
          <w:szCs w:val="20"/>
        </w:rPr>
        <w:t xml:space="preserve"> </w:t>
      </w:r>
      <w:r w:rsidR="007E793E" w:rsidRPr="002760EC">
        <w:rPr>
          <w:sz w:val="20"/>
          <w:szCs w:val="20"/>
        </w:rPr>
        <w:t>…………</w:t>
      </w:r>
      <w:r w:rsidR="007E793E">
        <w:rPr>
          <w:sz w:val="20"/>
          <w:szCs w:val="20"/>
        </w:rPr>
        <w:t>………</w:t>
      </w:r>
      <w:r w:rsidR="007E793E" w:rsidRPr="002760EC">
        <w:rPr>
          <w:sz w:val="20"/>
          <w:szCs w:val="20"/>
        </w:rPr>
        <w:t>……</w:t>
      </w:r>
      <w:r w:rsidR="007E793E">
        <w:rPr>
          <w:sz w:val="20"/>
          <w:szCs w:val="20"/>
        </w:rPr>
        <w:t>…..</w:t>
      </w:r>
      <w:r w:rsidR="007E793E" w:rsidRPr="002760EC">
        <w:rPr>
          <w:sz w:val="20"/>
          <w:szCs w:val="20"/>
        </w:rPr>
        <w:t>……………….</w:t>
      </w:r>
      <w:r w:rsidR="00BA2A16">
        <w:rPr>
          <w:sz w:val="20"/>
          <w:szCs w:val="20"/>
        </w:rPr>
        <w:t>, e-</w:t>
      </w:r>
      <w:r w:rsidRPr="00B252A8">
        <w:rPr>
          <w:sz w:val="20"/>
          <w:szCs w:val="20"/>
        </w:rPr>
        <w:t xml:space="preserve">mail: </w:t>
      </w:r>
      <w:r w:rsidR="007E793E" w:rsidRPr="002760EC">
        <w:rPr>
          <w:sz w:val="20"/>
          <w:szCs w:val="20"/>
        </w:rPr>
        <w:t>…………</w:t>
      </w:r>
      <w:r w:rsidR="007E793E">
        <w:rPr>
          <w:sz w:val="20"/>
          <w:szCs w:val="20"/>
        </w:rPr>
        <w:t>………</w:t>
      </w:r>
      <w:r w:rsidR="007E793E" w:rsidRPr="002760EC">
        <w:rPr>
          <w:sz w:val="20"/>
          <w:szCs w:val="20"/>
        </w:rPr>
        <w:t>……</w:t>
      </w:r>
      <w:r w:rsidR="007E793E">
        <w:rPr>
          <w:sz w:val="20"/>
          <w:szCs w:val="20"/>
        </w:rPr>
        <w:t>…..</w:t>
      </w:r>
      <w:r w:rsidR="007E793E" w:rsidRPr="002760EC">
        <w:rPr>
          <w:sz w:val="20"/>
          <w:szCs w:val="20"/>
        </w:rPr>
        <w:t>……………….</w:t>
      </w:r>
      <w:r w:rsidRPr="004243C4">
        <w:rPr>
          <w:sz w:val="20"/>
          <w:szCs w:val="20"/>
        </w:rPr>
        <w:t>,</w:t>
      </w:r>
      <w:r w:rsidR="00BA2A16">
        <w:rPr>
          <w:sz w:val="20"/>
          <w:szCs w:val="20"/>
        </w:rPr>
        <w:t xml:space="preserve"> </w:t>
      </w:r>
      <w:r w:rsidRPr="004243C4">
        <w:rPr>
          <w:sz w:val="20"/>
          <w:szCs w:val="20"/>
        </w:rPr>
        <w:t>tel</w:t>
      </w:r>
      <w:r w:rsidR="00BA2A16">
        <w:rPr>
          <w:sz w:val="20"/>
          <w:szCs w:val="20"/>
        </w:rPr>
        <w:t xml:space="preserve">.: </w:t>
      </w:r>
      <w:r w:rsidR="007E793E" w:rsidRPr="002760EC">
        <w:rPr>
          <w:sz w:val="20"/>
          <w:szCs w:val="20"/>
        </w:rPr>
        <w:t>…………</w:t>
      </w:r>
      <w:r w:rsidR="007E793E">
        <w:rPr>
          <w:sz w:val="20"/>
          <w:szCs w:val="20"/>
        </w:rPr>
        <w:t>………</w:t>
      </w:r>
      <w:r w:rsidR="007E793E" w:rsidRPr="002760EC">
        <w:rPr>
          <w:sz w:val="20"/>
          <w:szCs w:val="20"/>
        </w:rPr>
        <w:t>……</w:t>
      </w:r>
      <w:r w:rsidR="007E793E">
        <w:rPr>
          <w:sz w:val="20"/>
          <w:szCs w:val="20"/>
        </w:rPr>
        <w:t>…..</w:t>
      </w:r>
      <w:r w:rsidR="007E793E" w:rsidRPr="002760EC">
        <w:rPr>
          <w:sz w:val="20"/>
          <w:szCs w:val="20"/>
        </w:rPr>
        <w:t>……………….</w:t>
      </w:r>
      <w:r w:rsidR="00BA2A16">
        <w:rPr>
          <w:sz w:val="20"/>
          <w:szCs w:val="20"/>
        </w:rPr>
        <w:t>,</w:t>
      </w:r>
    </w:p>
    <w:p w14:paraId="00A421D7" w14:textId="6DCF9923" w:rsidR="00396725" w:rsidRPr="00B35835" w:rsidRDefault="00396725">
      <w:pPr>
        <w:pStyle w:val="Akapitzlist"/>
        <w:numPr>
          <w:ilvl w:val="1"/>
          <w:numId w:val="20"/>
        </w:numPr>
        <w:ind w:left="709"/>
        <w:rPr>
          <w:sz w:val="20"/>
          <w:szCs w:val="20"/>
        </w:rPr>
      </w:pPr>
      <w:r w:rsidRPr="00396725">
        <w:rPr>
          <w:sz w:val="20"/>
          <w:szCs w:val="20"/>
        </w:rPr>
        <w:t xml:space="preserve">Funkcję Inspektora Nadzoru Inwestorskiego w spec. </w:t>
      </w:r>
      <w:r>
        <w:rPr>
          <w:sz w:val="20"/>
          <w:szCs w:val="20"/>
        </w:rPr>
        <w:t>sanitarnej</w:t>
      </w:r>
      <w:r w:rsidRPr="00396725">
        <w:rPr>
          <w:sz w:val="20"/>
          <w:szCs w:val="20"/>
        </w:rPr>
        <w:t xml:space="preserve"> pełni: </w:t>
      </w:r>
      <w:r>
        <w:rPr>
          <w:sz w:val="20"/>
          <w:szCs w:val="20"/>
        </w:rPr>
        <w:t xml:space="preserve">   </w:t>
      </w:r>
      <w:r w:rsidRPr="00396725">
        <w:rPr>
          <w:sz w:val="20"/>
          <w:szCs w:val="20"/>
        </w:rPr>
        <w:t>…………………………..…………</w:t>
      </w:r>
      <w:r>
        <w:rPr>
          <w:sz w:val="20"/>
          <w:szCs w:val="20"/>
        </w:rPr>
        <w:t>…..</w:t>
      </w:r>
      <w:r w:rsidRPr="00396725">
        <w:rPr>
          <w:sz w:val="20"/>
          <w:szCs w:val="20"/>
        </w:rPr>
        <w:t>……., e-mail: …………………………..……</w:t>
      </w:r>
      <w:r>
        <w:rPr>
          <w:sz w:val="20"/>
          <w:szCs w:val="20"/>
        </w:rPr>
        <w:t>…………., tel.: …</w:t>
      </w:r>
      <w:r w:rsidRPr="00396725">
        <w:rPr>
          <w:sz w:val="20"/>
          <w:szCs w:val="20"/>
        </w:rPr>
        <w:t>…………………..……………….,</w:t>
      </w:r>
    </w:p>
    <w:p w14:paraId="50F9F592" w14:textId="77777777" w:rsidR="007E793E" w:rsidRDefault="006F0D12">
      <w:pPr>
        <w:pStyle w:val="Akapitzlist"/>
        <w:numPr>
          <w:ilvl w:val="1"/>
          <w:numId w:val="20"/>
        </w:numPr>
        <w:spacing w:after="0" w:line="276" w:lineRule="auto"/>
        <w:ind w:left="714" w:hanging="357"/>
        <w:jc w:val="both"/>
        <w:rPr>
          <w:sz w:val="20"/>
          <w:szCs w:val="20"/>
        </w:rPr>
      </w:pPr>
      <w:r w:rsidRPr="002760EC">
        <w:rPr>
          <w:sz w:val="20"/>
          <w:szCs w:val="20"/>
        </w:rPr>
        <w:t>Koordynator ds. BHP</w:t>
      </w:r>
      <w:r w:rsidR="00820980">
        <w:rPr>
          <w:sz w:val="20"/>
          <w:szCs w:val="20"/>
        </w:rPr>
        <w:t>:</w:t>
      </w:r>
    </w:p>
    <w:p w14:paraId="3159F1FA" w14:textId="7195284D" w:rsidR="006F0D12" w:rsidRPr="002760EC" w:rsidRDefault="007E793E" w:rsidP="00900FB2">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820980">
        <w:rPr>
          <w:sz w:val="20"/>
          <w:szCs w:val="20"/>
        </w:rPr>
        <w:t>, e-</w:t>
      </w:r>
      <w:r w:rsidR="006F0D12" w:rsidRPr="002760EC">
        <w:rPr>
          <w:sz w:val="20"/>
          <w:szCs w:val="20"/>
        </w:rPr>
        <w:t xml:space="preserve">mail: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6F0D12" w:rsidRPr="002760EC">
        <w:rPr>
          <w:sz w:val="20"/>
          <w:szCs w:val="20"/>
        </w:rPr>
        <w:t>,</w:t>
      </w:r>
      <w:r w:rsidR="00820980">
        <w:rPr>
          <w:sz w:val="20"/>
          <w:szCs w:val="20"/>
        </w:rPr>
        <w:t xml:space="preserve"> </w:t>
      </w:r>
      <w:r w:rsidR="006F0D12" w:rsidRPr="002760EC">
        <w:rPr>
          <w:sz w:val="20"/>
          <w:szCs w:val="20"/>
        </w:rPr>
        <w:t>tel</w:t>
      </w:r>
      <w:r w:rsidR="00820980">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820980">
        <w:rPr>
          <w:sz w:val="20"/>
          <w:szCs w:val="20"/>
        </w:rPr>
        <w:t>,</w:t>
      </w:r>
    </w:p>
    <w:p w14:paraId="7F8C9E4C" w14:textId="52EFE4AE" w:rsidR="007E793E" w:rsidRDefault="006F0D12">
      <w:pPr>
        <w:pStyle w:val="Akapitzlist"/>
        <w:numPr>
          <w:ilvl w:val="1"/>
          <w:numId w:val="20"/>
        </w:numPr>
        <w:spacing w:after="0" w:line="276" w:lineRule="auto"/>
        <w:ind w:left="714" w:hanging="357"/>
        <w:jc w:val="both"/>
        <w:rPr>
          <w:sz w:val="20"/>
          <w:szCs w:val="20"/>
        </w:rPr>
      </w:pPr>
      <w:r w:rsidRPr="002760EC">
        <w:rPr>
          <w:sz w:val="20"/>
          <w:szCs w:val="20"/>
        </w:rPr>
        <w:t>Sprawy handlowe</w:t>
      </w:r>
      <w:r w:rsidR="00820980">
        <w:rPr>
          <w:sz w:val="20"/>
          <w:szCs w:val="20"/>
        </w:rPr>
        <w:t>:</w:t>
      </w:r>
    </w:p>
    <w:p w14:paraId="62A4DCE9" w14:textId="5318E280" w:rsidR="006F0D12" w:rsidRPr="002760EC" w:rsidRDefault="007E793E" w:rsidP="001E6E4A">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820980">
        <w:rPr>
          <w:sz w:val="20"/>
          <w:szCs w:val="20"/>
        </w:rPr>
        <w:t>, e-</w:t>
      </w:r>
      <w:r w:rsidR="00820980" w:rsidRPr="002760EC">
        <w:rPr>
          <w:sz w:val="20"/>
          <w:szCs w:val="20"/>
        </w:rPr>
        <w:t xml:space="preserve">mail: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sidR="00820980" w:rsidRPr="002760EC">
        <w:rPr>
          <w:sz w:val="20"/>
          <w:szCs w:val="20"/>
        </w:rPr>
        <w:t>,</w:t>
      </w:r>
      <w:r w:rsidR="00820980">
        <w:rPr>
          <w:sz w:val="20"/>
          <w:szCs w:val="20"/>
        </w:rPr>
        <w:t xml:space="preserve"> </w:t>
      </w:r>
      <w:r w:rsidR="00820980" w:rsidRPr="002760EC">
        <w:rPr>
          <w:sz w:val="20"/>
          <w:szCs w:val="20"/>
        </w:rPr>
        <w:t>tel</w:t>
      </w:r>
      <w:r w:rsidR="00820980">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69BBAF5B" w14:textId="1877961E" w:rsidR="006F0D12" w:rsidRPr="002760EC" w:rsidRDefault="00B17602" w:rsidP="001E6E4A">
      <w:pPr>
        <w:pStyle w:val="Akapitzlist"/>
        <w:spacing w:after="0" w:line="276" w:lineRule="auto"/>
        <w:ind w:left="357"/>
        <w:jc w:val="both"/>
        <w:rPr>
          <w:sz w:val="20"/>
          <w:szCs w:val="20"/>
        </w:rPr>
      </w:pPr>
      <w:r>
        <w:rPr>
          <w:sz w:val="20"/>
          <w:szCs w:val="20"/>
        </w:rPr>
        <w:t>Wyżej wskazane</w:t>
      </w:r>
      <w:r w:rsidRPr="002760EC">
        <w:rPr>
          <w:sz w:val="20"/>
          <w:szCs w:val="20"/>
        </w:rPr>
        <w:t xml:space="preserve"> </w:t>
      </w:r>
      <w:r w:rsidR="006F0D12" w:rsidRPr="002760EC">
        <w:rPr>
          <w:sz w:val="20"/>
          <w:szCs w:val="20"/>
        </w:rPr>
        <w:t>osoby nie są upoważnione do zaciągania jakichkolwiek zobowią</w:t>
      </w:r>
      <w:r w:rsidR="00A507D3">
        <w:rPr>
          <w:sz w:val="20"/>
          <w:szCs w:val="20"/>
        </w:rPr>
        <w:t xml:space="preserve">zań ani rozporządzania prawem w </w:t>
      </w:r>
      <w:r w:rsidR="006F0D12" w:rsidRPr="002760EC">
        <w:rPr>
          <w:sz w:val="20"/>
          <w:szCs w:val="20"/>
        </w:rPr>
        <w:t>imieniu Zamawiającego.</w:t>
      </w:r>
    </w:p>
    <w:p w14:paraId="604338A8" w14:textId="240C997D" w:rsidR="006F0D12" w:rsidRPr="002760EC" w:rsidRDefault="006F0D12">
      <w:pPr>
        <w:pStyle w:val="Akapitzlist"/>
        <w:numPr>
          <w:ilvl w:val="0"/>
          <w:numId w:val="19"/>
        </w:numPr>
        <w:spacing w:after="0" w:line="276" w:lineRule="auto"/>
        <w:ind w:left="357" w:hanging="357"/>
        <w:jc w:val="both"/>
        <w:rPr>
          <w:sz w:val="20"/>
          <w:szCs w:val="20"/>
        </w:rPr>
      </w:pPr>
      <w:r w:rsidRPr="002760EC">
        <w:rPr>
          <w:sz w:val="20"/>
          <w:szCs w:val="20"/>
        </w:rPr>
        <w:t xml:space="preserve">Osoby upoważnione przez Wykonawcę do składania wszelkich oświadczeń, w tym do podpisywania protokołu zdawczo-odbiorczego, </w:t>
      </w:r>
      <w:r w:rsidR="003C3F43">
        <w:rPr>
          <w:sz w:val="20"/>
          <w:szCs w:val="20"/>
        </w:rPr>
        <w:t>P</w:t>
      </w:r>
      <w:r w:rsidRPr="002760EC">
        <w:rPr>
          <w:sz w:val="20"/>
          <w:szCs w:val="20"/>
        </w:rPr>
        <w:t xml:space="preserve">rotokołu </w:t>
      </w:r>
      <w:r w:rsidR="003C3F43">
        <w:rPr>
          <w:sz w:val="20"/>
          <w:szCs w:val="20"/>
        </w:rPr>
        <w:t>O</w:t>
      </w:r>
      <w:r w:rsidRPr="002760EC">
        <w:rPr>
          <w:sz w:val="20"/>
          <w:szCs w:val="20"/>
        </w:rPr>
        <w:t xml:space="preserve">dbioru </w:t>
      </w:r>
      <w:r w:rsidR="003C3F43">
        <w:rPr>
          <w:sz w:val="20"/>
          <w:szCs w:val="20"/>
        </w:rPr>
        <w:t>R</w:t>
      </w:r>
      <w:r w:rsidRPr="002760EC">
        <w:rPr>
          <w:sz w:val="20"/>
          <w:szCs w:val="20"/>
        </w:rPr>
        <w:t xml:space="preserve">obót – </w:t>
      </w:r>
      <w:r w:rsidR="003C3F43">
        <w:rPr>
          <w:sz w:val="20"/>
          <w:szCs w:val="20"/>
        </w:rPr>
        <w:t>K</w:t>
      </w:r>
      <w:r w:rsidRPr="002760EC">
        <w:rPr>
          <w:sz w:val="20"/>
          <w:szCs w:val="20"/>
        </w:rPr>
        <w:t>ońcowego oraz do kontaktu z Zamawiającym w związku z realizacją Umowy:</w:t>
      </w:r>
    </w:p>
    <w:p w14:paraId="13EB73CF" w14:textId="27D80EC5" w:rsidR="007E793E" w:rsidRDefault="006F0D12">
      <w:pPr>
        <w:pStyle w:val="Akapitzlist"/>
        <w:numPr>
          <w:ilvl w:val="1"/>
          <w:numId w:val="21"/>
        </w:numPr>
        <w:spacing w:after="0" w:line="276" w:lineRule="auto"/>
        <w:ind w:left="714" w:hanging="357"/>
        <w:jc w:val="both"/>
        <w:rPr>
          <w:sz w:val="20"/>
          <w:szCs w:val="20"/>
        </w:rPr>
      </w:pPr>
      <w:r w:rsidRPr="002760EC">
        <w:rPr>
          <w:sz w:val="20"/>
          <w:szCs w:val="20"/>
        </w:rPr>
        <w:t>Osobą odpowiedzialną ze strony Wykonawcy za prowadzenie Umowy jest:</w:t>
      </w:r>
    </w:p>
    <w:p w14:paraId="0DE175E0" w14:textId="007713CD" w:rsidR="006F0D12" w:rsidRPr="002760EC" w:rsidRDefault="00C1114E" w:rsidP="001E6E4A">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006F0D12" w:rsidRPr="002760EC">
        <w:rPr>
          <w:sz w:val="20"/>
          <w:szCs w:val="20"/>
        </w:rPr>
        <w:t>mail: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006F0D12"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373EB5D6" w14:textId="04C7D13D" w:rsidR="00C1114E" w:rsidRDefault="006F0D12">
      <w:pPr>
        <w:pStyle w:val="Akapitzlist"/>
        <w:numPr>
          <w:ilvl w:val="1"/>
          <w:numId w:val="21"/>
        </w:numPr>
        <w:spacing w:after="0" w:line="276" w:lineRule="auto"/>
        <w:ind w:left="714" w:hanging="357"/>
        <w:jc w:val="both"/>
        <w:rPr>
          <w:sz w:val="20"/>
          <w:szCs w:val="20"/>
        </w:rPr>
      </w:pPr>
      <w:r w:rsidRPr="002760EC">
        <w:rPr>
          <w:sz w:val="20"/>
          <w:szCs w:val="20"/>
        </w:rPr>
        <w:t>Kierownikiem budowy</w:t>
      </w:r>
      <w:r w:rsidR="00602F20">
        <w:rPr>
          <w:sz w:val="20"/>
          <w:szCs w:val="20"/>
        </w:rPr>
        <w:t>/robót budowlanych</w:t>
      </w:r>
      <w:r w:rsidRPr="002760EC">
        <w:rPr>
          <w:sz w:val="20"/>
          <w:szCs w:val="20"/>
        </w:rPr>
        <w:t xml:space="preserve"> jest:</w:t>
      </w:r>
    </w:p>
    <w:p w14:paraId="1D73DAFC" w14:textId="0A4AE4A0" w:rsidR="006F0D12" w:rsidRPr="002760EC" w:rsidRDefault="00C1114E" w:rsidP="001E6E4A">
      <w:pPr>
        <w:pStyle w:val="Akapitzlist"/>
        <w:spacing w:after="0" w:line="276" w:lineRule="auto"/>
        <w:ind w:left="714"/>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e-</w:t>
      </w:r>
      <w:r w:rsidR="006F0D12" w:rsidRPr="002760EC">
        <w:rPr>
          <w:sz w:val="20"/>
          <w:szCs w:val="20"/>
        </w:rPr>
        <w:t>mail: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006F0D12" w:rsidRPr="002760EC">
        <w:rPr>
          <w:sz w:val="20"/>
          <w:szCs w:val="20"/>
        </w:rPr>
        <w:t>tel.:</w:t>
      </w:r>
      <w:r>
        <w:rPr>
          <w:sz w:val="20"/>
          <w:szCs w:val="20"/>
        </w:rPr>
        <w:t xml:space="preserve"> </w:t>
      </w: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w:t>
      </w:r>
    </w:p>
    <w:p w14:paraId="00A4A967" w14:textId="77777777" w:rsidR="006F0D12" w:rsidRPr="002760EC" w:rsidRDefault="006F0D12" w:rsidP="001E6E4A">
      <w:pPr>
        <w:pStyle w:val="Akapitzlist"/>
        <w:spacing w:after="0" w:line="276" w:lineRule="auto"/>
        <w:ind w:left="714" w:hanging="6"/>
        <w:jc w:val="both"/>
        <w:rPr>
          <w:sz w:val="20"/>
          <w:szCs w:val="20"/>
        </w:rPr>
      </w:pPr>
      <w:r w:rsidRPr="002760EC">
        <w:rPr>
          <w:sz w:val="20"/>
          <w:szCs w:val="20"/>
        </w:rPr>
        <w:t>posiadający (-a) uprawnienia do kierowania robotami budowlanymi bez ograniczeń w specjalności</w:t>
      </w:r>
    </w:p>
    <w:p w14:paraId="48037C34" w14:textId="63A4FA00" w:rsidR="006F0D12" w:rsidRPr="002760EC" w:rsidRDefault="006F0D12" w:rsidP="001E6E4A">
      <w:pPr>
        <w:pStyle w:val="Akapitzlist"/>
        <w:spacing w:after="0" w:line="276" w:lineRule="auto"/>
        <w:ind w:left="714" w:hanging="6"/>
        <w:jc w:val="both"/>
        <w:rPr>
          <w:sz w:val="20"/>
          <w:szCs w:val="20"/>
        </w:rPr>
      </w:pPr>
      <w:r w:rsidRPr="002760EC">
        <w:rPr>
          <w:sz w:val="20"/>
          <w:szCs w:val="20"/>
        </w:rPr>
        <w:t>……….………………..</w:t>
      </w:r>
      <w:r w:rsidR="000B4E5A">
        <w:rPr>
          <w:sz w:val="20"/>
          <w:szCs w:val="20"/>
        </w:rPr>
        <w:t xml:space="preserve">, </w:t>
      </w:r>
      <w:r w:rsidRPr="002760EC">
        <w:rPr>
          <w:sz w:val="20"/>
          <w:szCs w:val="20"/>
        </w:rPr>
        <w:t>nr uprawnień</w:t>
      </w:r>
      <w:r w:rsidR="000B4E5A">
        <w:rPr>
          <w:sz w:val="20"/>
          <w:szCs w:val="20"/>
        </w:rPr>
        <w:t xml:space="preserve">: </w:t>
      </w:r>
      <w:r w:rsidRPr="002760EC">
        <w:rPr>
          <w:sz w:val="20"/>
          <w:szCs w:val="20"/>
        </w:rPr>
        <w:t>…………………………..</w:t>
      </w:r>
      <w:r w:rsidR="000B4E5A">
        <w:rPr>
          <w:sz w:val="20"/>
          <w:szCs w:val="20"/>
        </w:rPr>
        <w:t xml:space="preserve">, </w:t>
      </w:r>
      <w:r w:rsidRPr="002760EC">
        <w:rPr>
          <w:sz w:val="20"/>
          <w:szCs w:val="20"/>
        </w:rPr>
        <w:t>wydane dnia</w:t>
      </w:r>
      <w:r w:rsidR="000B4E5A">
        <w:rPr>
          <w:sz w:val="20"/>
          <w:szCs w:val="20"/>
        </w:rPr>
        <w:t xml:space="preserve"> </w:t>
      </w:r>
      <w:r w:rsidRPr="002760EC">
        <w:rPr>
          <w:sz w:val="20"/>
          <w:szCs w:val="20"/>
        </w:rPr>
        <w:t>…………………….</w:t>
      </w:r>
      <w:r w:rsidR="000B4E5A">
        <w:rPr>
          <w:sz w:val="20"/>
          <w:szCs w:val="20"/>
        </w:rPr>
        <w:t xml:space="preserve"> </w:t>
      </w:r>
      <w:r w:rsidR="00245EEB">
        <w:rPr>
          <w:sz w:val="20"/>
          <w:szCs w:val="20"/>
        </w:rPr>
        <w:t>p</w:t>
      </w:r>
      <w:r w:rsidRPr="002760EC">
        <w:rPr>
          <w:sz w:val="20"/>
          <w:szCs w:val="20"/>
        </w:rPr>
        <w:t>rzez</w:t>
      </w:r>
      <w:r w:rsidR="000B4E5A">
        <w:rPr>
          <w:sz w:val="20"/>
          <w:szCs w:val="20"/>
        </w:rPr>
        <w:t xml:space="preserve"> </w:t>
      </w:r>
      <w:r w:rsidRPr="002760EC">
        <w:rPr>
          <w:sz w:val="20"/>
          <w:szCs w:val="20"/>
        </w:rPr>
        <w:t>………………</w:t>
      </w:r>
      <w:r w:rsidR="000B4E5A">
        <w:rPr>
          <w:sz w:val="20"/>
          <w:szCs w:val="20"/>
        </w:rPr>
        <w:t>………</w:t>
      </w:r>
    </w:p>
    <w:p w14:paraId="48C0C20A" w14:textId="5E825EB1" w:rsidR="006F0D12" w:rsidRPr="002760EC" w:rsidRDefault="006F0D12">
      <w:pPr>
        <w:pStyle w:val="Akapitzlist"/>
        <w:numPr>
          <w:ilvl w:val="1"/>
          <w:numId w:val="21"/>
        </w:numPr>
        <w:spacing w:after="0" w:line="276" w:lineRule="auto"/>
        <w:ind w:left="714" w:hanging="357"/>
        <w:jc w:val="both"/>
        <w:rPr>
          <w:sz w:val="20"/>
          <w:szCs w:val="20"/>
        </w:rPr>
      </w:pPr>
      <w:r w:rsidRPr="002760EC">
        <w:rPr>
          <w:sz w:val="20"/>
          <w:szCs w:val="20"/>
        </w:rPr>
        <w:t xml:space="preserve">Kierownikami </w:t>
      </w:r>
      <w:r w:rsidR="003B0F61">
        <w:rPr>
          <w:sz w:val="20"/>
          <w:szCs w:val="20"/>
        </w:rPr>
        <w:t>R</w:t>
      </w:r>
      <w:r w:rsidRPr="002760EC">
        <w:rPr>
          <w:sz w:val="20"/>
          <w:szCs w:val="20"/>
        </w:rPr>
        <w:t>obót, posiadającymi uprawnienia do kierowania robotami budowlanymi bez ograniczeń w poniższych specjalnościach są:</w:t>
      </w:r>
    </w:p>
    <w:p w14:paraId="3AF2BB33" w14:textId="17C443BC" w:rsidR="00245EEB" w:rsidRDefault="006F0D12">
      <w:pPr>
        <w:pStyle w:val="Akapitzlist"/>
        <w:numPr>
          <w:ilvl w:val="2"/>
          <w:numId w:val="40"/>
        </w:numPr>
        <w:spacing w:after="0" w:line="276" w:lineRule="auto"/>
        <w:ind w:left="1077" w:hanging="357"/>
        <w:jc w:val="both"/>
        <w:rPr>
          <w:sz w:val="20"/>
          <w:szCs w:val="20"/>
        </w:rPr>
      </w:pPr>
      <w:r w:rsidRPr="002760EC">
        <w:rPr>
          <w:sz w:val="20"/>
          <w:szCs w:val="20"/>
        </w:rPr>
        <w:t>w specjalności elektrycznej:</w:t>
      </w:r>
    </w:p>
    <w:p w14:paraId="3D5FB7A8" w14:textId="7005FB30" w:rsidR="006F0D12" w:rsidRDefault="00245EEB" w:rsidP="00900FB2">
      <w:pPr>
        <w:pStyle w:val="Akapitzlist"/>
        <w:spacing w:after="0" w:line="276" w:lineRule="auto"/>
        <w:ind w:left="709"/>
        <w:jc w:val="both"/>
        <w:rPr>
          <w:sz w:val="20"/>
          <w:szCs w:val="20"/>
        </w:rPr>
      </w:pPr>
      <w:r w:rsidRPr="002760EC">
        <w:rPr>
          <w:sz w:val="20"/>
          <w:szCs w:val="20"/>
        </w:rPr>
        <w:t>…………</w:t>
      </w:r>
      <w:r>
        <w:rPr>
          <w:sz w:val="20"/>
          <w:szCs w:val="20"/>
        </w:rPr>
        <w:t>………</w:t>
      </w:r>
      <w:r w:rsidRPr="002760EC">
        <w:rPr>
          <w:sz w:val="20"/>
          <w:szCs w:val="20"/>
        </w:rPr>
        <w:t>……</w:t>
      </w:r>
      <w:r>
        <w:rPr>
          <w:sz w:val="20"/>
          <w:szCs w:val="20"/>
        </w:rPr>
        <w:t>…..</w:t>
      </w:r>
      <w:r w:rsidRPr="002760EC">
        <w:rPr>
          <w:sz w:val="20"/>
          <w:szCs w:val="20"/>
        </w:rPr>
        <w:t>……………….</w:t>
      </w:r>
      <w:r>
        <w:rPr>
          <w:sz w:val="20"/>
          <w:szCs w:val="20"/>
        </w:rPr>
        <w:t xml:space="preserve">, </w:t>
      </w:r>
      <w:r w:rsidRPr="002760EC">
        <w:rPr>
          <w:sz w:val="20"/>
          <w:szCs w:val="20"/>
        </w:rPr>
        <w:t>nr uprawnień</w:t>
      </w:r>
      <w:r>
        <w:rPr>
          <w:sz w:val="20"/>
          <w:szCs w:val="20"/>
        </w:rPr>
        <w:t xml:space="preserve">: </w:t>
      </w:r>
      <w:r w:rsidRPr="002760EC">
        <w:rPr>
          <w:sz w:val="20"/>
          <w:szCs w:val="20"/>
        </w:rPr>
        <w:t>……………..</w:t>
      </w:r>
      <w:r>
        <w:rPr>
          <w:sz w:val="20"/>
          <w:szCs w:val="20"/>
        </w:rPr>
        <w:t xml:space="preserve">, </w:t>
      </w:r>
      <w:r w:rsidRPr="002760EC">
        <w:rPr>
          <w:sz w:val="20"/>
          <w:szCs w:val="20"/>
        </w:rPr>
        <w:t>wydane dnia</w:t>
      </w:r>
      <w:r>
        <w:rPr>
          <w:sz w:val="20"/>
          <w:szCs w:val="20"/>
        </w:rPr>
        <w:t xml:space="preserve"> </w:t>
      </w:r>
      <w:r w:rsidRPr="002760EC">
        <w:rPr>
          <w:sz w:val="20"/>
          <w:szCs w:val="20"/>
        </w:rPr>
        <w:t>……………….</w:t>
      </w:r>
      <w:r>
        <w:rPr>
          <w:sz w:val="20"/>
          <w:szCs w:val="20"/>
        </w:rPr>
        <w:t xml:space="preserve"> </w:t>
      </w:r>
      <w:r w:rsidR="006F0D12" w:rsidRPr="002760EC">
        <w:rPr>
          <w:sz w:val="20"/>
          <w:szCs w:val="20"/>
        </w:rPr>
        <w:t>przez</w:t>
      </w:r>
      <w:r>
        <w:rPr>
          <w:sz w:val="20"/>
          <w:szCs w:val="20"/>
        </w:rPr>
        <w:t xml:space="preserve"> </w:t>
      </w:r>
      <w:r w:rsidR="006F0D12" w:rsidRPr="002760EC">
        <w:rPr>
          <w:sz w:val="20"/>
          <w:szCs w:val="20"/>
        </w:rPr>
        <w:t>………………………</w:t>
      </w:r>
      <w:r>
        <w:rPr>
          <w:sz w:val="20"/>
          <w:szCs w:val="20"/>
        </w:rPr>
        <w:t>.</w:t>
      </w:r>
      <w:r w:rsidR="006F0D12" w:rsidRPr="002760EC">
        <w:rPr>
          <w:sz w:val="20"/>
          <w:szCs w:val="20"/>
        </w:rPr>
        <w:t>..</w:t>
      </w:r>
      <w:r>
        <w:rPr>
          <w:sz w:val="20"/>
          <w:szCs w:val="20"/>
        </w:rPr>
        <w:t>,</w:t>
      </w:r>
    </w:p>
    <w:p w14:paraId="14C56F27" w14:textId="30825D92" w:rsidR="00602F20" w:rsidRDefault="00602F20">
      <w:pPr>
        <w:pStyle w:val="Akapitzlist"/>
        <w:numPr>
          <w:ilvl w:val="2"/>
          <w:numId w:val="40"/>
        </w:numPr>
        <w:spacing w:after="0" w:line="276" w:lineRule="auto"/>
        <w:ind w:left="1077" w:hanging="357"/>
        <w:jc w:val="both"/>
        <w:rPr>
          <w:sz w:val="20"/>
          <w:szCs w:val="20"/>
        </w:rPr>
      </w:pPr>
      <w:r w:rsidRPr="002760EC">
        <w:rPr>
          <w:sz w:val="20"/>
          <w:szCs w:val="20"/>
        </w:rPr>
        <w:t xml:space="preserve">w specjalności </w:t>
      </w:r>
      <w:r>
        <w:rPr>
          <w:sz w:val="20"/>
          <w:szCs w:val="20"/>
        </w:rPr>
        <w:t>sanitarnej</w:t>
      </w:r>
      <w:r w:rsidRPr="002760EC">
        <w:rPr>
          <w:sz w:val="20"/>
          <w:szCs w:val="20"/>
        </w:rPr>
        <w:t>:</w:t>
      </w:r>
    </w:p>
    <w:p w14:paraId="7545D7BF" w14:textId="52A64BDD" w:rsidR="00602F20" w:rsidRPr="009D7BD5" w:rsidRDefault="00602F20" w:rsidP="00900FB2">
      <w:pPr>
        <w:spacing w:after="0" w:line="276" w:lineRule="auto"/>
        <w:ind w:left="720"/>
        <w:jc w:val="both"/>
        <w:rPr>
          <w:sz w:val="20"/>
          <w:szCs w:val="20"/>
        </w:rPr>
      </w:pPr>
      <w:r w:rsidRPr="009D7BD5">
        <w:rPr>
          <w:sz w:val="20"/>
          <w:szCs w:val="20"/>
        </w:rPr>
        <w:t>…………………………..………………., nr uprawnień: …………….., wydane dnia ………………. przez ………………………...,</w:t>
      </w:r>
    </w:p>
    <w:p w14:paraId="515E7360" w14:textId="041CE198" w:rsidR="00602F20" w:rsidRPr="002760EC" w:rsidRDefault="00602F20" w:rsidP="00396725">
      <w:pPr>
        <w:pStyle w:val="Akapitzlist"/>
        <w:spacing w:after="0" w:line="276" w:lineRule="auto"/>
        <w:ind w:left="709"/>
        <w:jc w:val="both"/>
        <w:rPr>
          <w:sz w:val="20"/>
          <w:szCs w:val="20"/>
        </w:rPr>
      </w:pPr>
    </w:p>
    <w:p w14:paraId="7D5E19A0" w14:textId="11417AC2" w:rsidR="006F0D12" w:rsidRPr="002760EC" w:rsidRDefault="006F0D12">
      <w:pPr>
        <w:pStyle w:val="Akapitzlist"/>
        <w:numPr>
          <w:ilvl w:val="0"/>
          <w:numId w:val="19"/>
        </w:numPr>
        <w:spacing w:after="0" w:line="276" w:lineRule="auto"/>
        <w:ind w:left="357" w:hanging="357"/>
        <w:jc w:val="both"/>
        <w:rPr>
          <w:sz w:val="20"/>
          <w:szCs w:val="20"/>
        </w:rPr>
      </w:pPr>
      <w:r w:rsidRPr="002760EC">
        <w:rPr>
          <w:sz w:val="20"/>
          <w:szCs w:val="20"/>
        </w:rPr>
        <w:t xml:space="preserve">Osoby, o których mowa w ust. 2 powyżej spełniają wymagania określone w warunkach </w:t>
      </w:r>
      <w:r w:rsidR="00CC033D">
        <w:rPr>
          <w:sz w:val="20"/>
          <w:szCs w:val="20"/>
        </w:rPr>
        <w:t>postępowania ofertowego,</w:t>
      </w:r>
      <w:r w:rsidR="00CC033D" w:rsidRPr="002760EC">
        <w:rPr>
          <w:sz w:val="20"/>
          <w:szCs w:val="20"/>
        </w:rPr>
        <w:t xml:space="preserve"> </w:t>
      </w:r>
      <w:r w:rsidRPr="002760EC">
        <w:rPr>
          <w:sz w:val="20"/>
          <w:szCs w:val="20"/>
        </w:rPr>
        <w:t>będących podstawą do zawarcia niniejszej Umowy.</w:t>
      </w:r>
    </w:p>
    <w:p w14:paraId="1E09FCF9" w14:textId="6307410F" w:rsidR="006F0D12" w:rsidRPr="002760EC" w:rsidRDefault="006F0D12">
      <w:pPr>
        <w:pStyle w:val="Akapitzlist"/>
        <w:numPr>
          <w:ilvl w:val="0"/>
          <w:numId w:val="19"/>
        </w:numPr>
        <w:spacing w:after="0" w:line="276" w:lineRule="auto"/>
        <w:ind w:left="357" w:hanging="357"/>
        <w:jc w:val="both"/>
        <w:rPr>
          <w:sz w:val="20"/>
          <w:szCs w:val="20"/>
        </w:rPr>
      </w:pPr>
      <w:r w:rsidRPr="002760EC">
        <w:rPr>
          <w:sz w:val="20"/>
          <w:szCs w:val="20"/>
        </w:rPr>
        <w:t xml:space="preserve">Zamawiający może także zażądać od Wykonawcy zmiany osób, o których mowa w </w:t>
      </w:r>
      <w:r w:rsidR="001E31F3">
        <w:rPr>
          <w:sz w:val="20"/>
          <w:szCs w:val="20"/>
        </w:rPr>
        <w:t>§ 1</w:t>
      </w:r>
      <w:r w:rsidR="00433FD5">
        <w:rPr>
          <w:sz w:val="20"/>
          <w:szCs w:val="20"/>
        </w:rPr>
        <w:t>1</w:t>
      </w:r>
      <w:r w:rsidR="001E31F3">
        <w:rPr>
          <w:sz w:val="20"/>
          <w:szCs w:val="20"/>
        </w:rPr>
        <w:t xml:space="preserve"> </w:t>
      </w:r>
      <w:r w:rsidRPr="002760EC">
        <w:rPr>
          <w:sz w:val="20"/>
          <w:szCs w:val="20"/>
        </w:rPr>
        <w:t>ust. 2</w:t>
      </w:r>
      <w:r w:rsidR="001E31F3">
        <w:rPr>
          <w:sz w:val="20"/>
          <w:szCs w:val="20"/>
        </w:rPr>
        <w:t xml:space="preserve"> Umowy</w:t>
      </w:r>
      <w:r w:rsidRPr="002760EC">
        <w:rPr>
          <w:sz w:val="20"/>
          <w:szCs w:val="20"/>
        </w:rPr>
        <w:t>, jeżeli uzna, że nie wykonują należycie swoich obowiązków. Wykonawca obowiązany jest dokonać zmiany osoby</w:t>
      </w:r>
      <w:r w:rsidR="00422B2A">
        <w:rPr>
          <w:sz w:val="20"/>
          <w:szCs w:val="20"/>
        </w:rPr>
        <w:t xml:space="preserve">, o której mowa w zdaniu </w:t>
      </w:r>
      <w:r w:rsidR="008006B6">
        <w:rPr>
          <w:sz w:val="20"/>
          <w:szCs w:val="20"/>
        </w:rPr>
        <w:t>p</w:t>
      </w:r>
      <w:r w:rsidR="00422B2A">
        <w:rPr>
          <w:sz w:val="20"/>
          <w:szCs w:val="20"/>
        </w:rPr>
        <w:t>oprzednim</w:t>
      </w:r>
      <w:r w:rsidRPr="002760EC">
        <w:rPr>
          <w:sz w:val="20"/>
          <w:szCs w:val="20"/>
        </w:rPr>
        <w:t xml:space="preserve"> w terminie nie dłuższym niż 14 (</w:t>
      </w:r>
      <w:r w:rsidR="00422B2A">
        <w:rPr>
          <w:sz w:val="20"/>
          <w:szCs w:val="20"/>
        </w:rPr>
        <w:t xml:space="preserve">słownie: </w:t>
      </w:r>
      <w:r w:rsidRPr="002760EC">
        <w:rPr>
          <w:sz w:val="20"/>
          <w:szCs w:val="20"/>
        </w:rPr>
        <w:t xml:space="preserve">czternaści) </w:t>
      </w:r>
      <w:r w:rsidR="00422B2A">
        <w:rPr>
          <w:sz w:val="20"/>
          <w:szCs w:val="20"/>
        </w:rPr>
        <w:t>D</w:t>
      </w:r>
      <w:r w:rsidRPr="002760EC">
        <w:rPr>
          <w:sz w:val="20"/>
          <w:szCs w:val="20"/>
        </w:rPr>
        <w:t xml:space="preserve">ni od daty złożenia </w:t>
      </w:r>
      <w:r w:rsidR="00113EDC">
        <w:rPr>
          <w:sz w:val="20"/>
          <w:szCs w:val="20"/>
        </w:rPr>
        <w:t>żądania</w:t>
      </w:r>
      <w:r w:rsidR="00113EDC" w:rsidRPr="002760EC">
        <w:rPr>
          <w:sz w:val="20"/>
          <w:szCs w:val="20"/>
        </w:rPr>
        <w:t xml:space="preserve"> </w:t>
      </w:r>
      <w:r w:rsidR="00113EDC">
        <w:rPr>
          <w:sz w:val="20"/>
          <w:szCs w:val="20"/>
        </w:rPr>
        <w:t xml:space="preserve">przez </w:t>
      </w:r>
      <w:r w:rsidRPr="002760EC">
        <w:rPr>
          <w:sz w:val="20"/>
          <w:szCs w:val="20"/>
        </w:rPr>
        <w:t xml:space="preserve">Zamawiającego. </w:t>
      </w:r>
      <w:r w:rsidR="008006B6">
        <w:rPr>
          <w:sz w:val="20"/>
          <w:szCs w:val="20"/>
        </w:rPr>
        <w:t>O</w:t>
      </w:r>
      <w:r w:rsidRPr="002760EC">
        <w:rPr>
          <w:sz w:val="20"/>
          <w:szCs w:val="20"/>
        </w:rPr>
        <w:t xml:space="preserve">soba </w:t>
      </w:r>
      <w:r w:rsidR="008006B6">
        <w:rPr>
          <w:sz w:val="20"/>
          <w:szCs w:val="20"/>
        </w:rPr>
        <w:t>wyznac</w:t>
      </w:r>
      <w:r w:rsidR="00776E16">
        <w:rPr>
          <w:sz w:val="20"/>
          <w:szCs w:val="20"/>
        </w:rPr>
        <w:t xml:space="preserve">zona w miejsce zmienionej osoby </w:t>
      </w:r>
      <w:r w:rsidRPr="002760EC">
        <w:rPr>
          <w:sz w:val="20"/>
          <w:szCs w:val="20"/>
        </w:rPr>
        <w:t xml:space="preserve">musi spełniać wymagania warunków </w:t>
      </w:r>
      <w:r w:rsidR="00602F20">
        <w:rPr>
          <w:sz w:val="20"/>
          <w:szCs w:val="20"/>
        </w:rPr>
        <w:t>postepowania ofertowego</w:t>
      </w:r>
      <w:r w:rsidRPr="002760EC">
        <w:rPr>
          <w:sz w:val="20"/>
          <w:szCs w:val="20"/>
        </w:rPr>
        <w:t>.</w:t>
      </w:r>
    </w:p>
    <w:p w14:paraId="003A9B07" w14:textId="2857C92C" w:rsidR="006F0D12" w:rsidRDefault="006F0D12">
      <w:pPr>
        <w:pStyle w:val="Akapitzlist"/>
        <w:numPr>
          <w:ilvl w:val="0"/>
          <w:numId w:val="19"/>
        </w:numPr>
        <w:spacing w:after="0" w:line="276" w:lineRule="auto"/>
        <w:ind w:left="357" w:hanging="357"/>
        <w:jc w:val="both"/>
        <w:rPr>
          <w:sz w:val="20"/>
          <w:szCs w:val="20"/>
        </w:rPr>
      </w:pPr>
      <w:r w:rsidRPr="002760EC">
        <w:rPr>
          <w:sz w:val="20"/>
          <w:szCs w:val="20"/>
        </w:rPr>
        <w:t xml:space="preserve">Obok lub zamiast osób wymienionych w </w:t>
      </w:r>
      <w:r w:rsidR="00776E16">
        <w:rPr>
          <w:sz w:val="20"/>
          <w:szCs w:val="20"/>
        </w:rPr>
        <w:t>§ 1</w:t>
      </w:r>
      <w:r w:rsidR="00433FD5">
        <w:rPr>
          <w:sz w:val="20"/>
          <w:szCs w:val="20"/>
        </w:rPr>
        <w:t>1</w:t>
      </w:r>
      <w:r w:rsidR="00776E16">
        <w:rPr>
          <w:sz w:val="20"/>
          <w:szCs w:val="20"/>
        </w:rPr>
        <w:t xml:space="preserve"> </w:t>
      </w:r>
      <w:r w:rsidRPr="002760EC">
        <w:rPr>
          <w:sz w:val="20"/>
          <w:szCs w:val="20"/>
        </w:rPr>
        <w:t xml:space="preserve">ust. 1 i 2 </w:t>
      </w:r>
      <w:r w:rsidR="00776E16">
        <w:rPr>
          <w:sz w:val="20"/>
          <w:szCs w:val="20"/>
        </w:rPr>
        <w:t xml:space="preserve">Umowy, </w:t>
      </w:r>
      <w:r w:rsidRPr="002760EC">
        <w:rPr>
          <w:sz w:val="20"/>
          <w:szCs w:val="20"/>
        </w:rPr>
        <w:t>Strony mogą ustanowić innych swoich przedstawicieli w sprawach dotyczących realizacji Umowy. Ustanowienie innego przedstawiciela staje się wiążące dla drugiej Strony z chwilą powiadomienia jej o tym na piśmie i nie wymaga sporządzenia aneksu do Umowy.</w:t>
      </w:r>
    </w:p>
    <w:p w14:paraId="4CB6687B" w14:textId="1129B15A" w:rsidR="008B2CD0" w:rsidRPr="008A4F93" w:rsidRDefault="008B2CD0">
      <w:pPr>
        <w:pStyle w:val="Akapitzlist"/>
        <w:numPr>
          <w:ilvl w:val="0"/>
          <w:numId w:val="19"/>
        </w:numPr>
        <w:spacing w:after="0" w:line="276" w:lineRule="auto"/>
        <w:ind w:left="357" w:hanging="357"/>
        <w:jc w:val="both"/>
        <w:rPr>
          <w:sz w:val="20"/>
          <w:szCs w:val="20"/>
        </w:rPr>
      </w:pPr>
      <w:r>
        <w:rPr>
          <w:sz w:val="20"/>
          <w:szCs w:val="20"/>
        </w:rPr>
        <w:t>Adres Zamawiającego właściwy do korespondencji w sprawach, o których mowa w §</w:t>
      </w:r>
      <w:r w:rsidR="00433FD5">
        <w:rPr>
          <w:sz w:val="20"/>
          <w:szCs w:val="20"/>
        </w:rPr>
        <w:t>4</w:t>
      </w:r>
      <w:r>
        <w:rPr>
          <w:sz w:val="20"/>
          <w:szCs w:val="20"/>
        </w:rPr>
        <w:t xml:space="preserve"> ust. </w:t>
      </w:r>
      <w:r w:rsidR="00433FD5">
        <w:rPr>
          <w:sz w:val="20"/>
          <w:szCs w:val="20"/>
        </w:rPr>
        <w:t>2, ust. 7</w:t>
      </w:r>
      <w:r w:rsidR="00602F20">
        <w:rPr>
          <w:sz w:val="20"/>
          <w:szCs w:val="20"/>
        </w:rPr>
        <w:t xml:space="preserve"> </w:t>
      </w:r>
      <w:r>
        <w:rPr>
          <w:sz w:val="20"/>
          <w:szCs w:val="20"/>
        </w:rPr>
        <w:t>oraz §</w:t>
      </w:r>
      <w:r w:rsidR="00433FD5">
        <w:rPr>
          <w:sz w:val="20"/>
          <w:szCs w:val="20"/>
        </w:rPr>
        <w:t>5</w:t>
      </w:r>
      <w:r>
        <w:rPr>
          <w:sz w:val="20"/>
          <w:szCs w:val="20"/>
        </w:rPr>
        <w:t xml:space="preserve"> ust. </w:t>
      </w:r>
      <w:r w:rsidR="00433FD5">
        <w:rPr>
          <w:sz w:val="20"/>
          <w:szCs w:val="20"/>
        </w:rPr>
        <w:t>2, ust. 6</w:t>
      </w:r>
      <w:r w:rsidR="00602F20">
        <w:rPr>
          <w:sz w:val="20"/>
          <w:szCs w:val="20"/>
        </w:rPr>
        <w:t xml:space="preserve">, ust. 10 </w:t>
      </w:r>
      <w:r>
        <w:rPr>
          <w:sz w:val="20"/>
          <w:szCs w:val="20"/>
        </w:rPr>
        <w:t xml:space="preserve">Umowy, to: </w:t>
      </w:r>
      <w:r w:rsidRPr="00AC576F">
        <w:rPr>
          <w:sz w:val="20"/>
          <w:szCs w:val="20"/>
        </w:rPr>
        <w:t xml:space="preserve">Pan </w:t>
      </w:r>
      <w:r>
        <w:rPr>
          <w:sz w:val="20"/>
          <w:szCs w:val="20"/>
        </w:rPr>
        <w:t>Paweł Bus</w:t>
      </w:r>
      <w:r w:rsidRPr="00AC576F">
        <w:rPr>
          <w:sz w:val="20"/>
          <w:szCs w:val="20"/>
        </w:rPr>
        <w:t>, PIT-RADWAR S.A. ul. Poligonowa 30, 04-051 Warszawa</w:t>
      </w:r>
      <w:r>
        <w:rPr>
          <w:sz w:val="20"/>
          <w:szCs w:val="20"/>
        </w:rPr>
        <w:t>.</w:t>
      </w:r>
    </w:p>
    <w:p w14:paraId="353A99DD" w14:textId="1A5138D5" w:rsidR="0064148C" w:rsidRPr="008B13FB" w:rsidRDefault="0064148C" w:rsidP="001E6E4A">
      <w:pPr>
        <w:spacing w:after="0" w:line="276" w:lineRule="auto"/>
        <w:jc w:val="both"/>
        <w:rPr>
          <w:sz w:val="20"/>
          <w:szCs w:val="20"/>
        </w:rPr>
      </w:pPr>
    </w:p>
    <w:p w14:paraId="0F193A59" w14:textId="180F3148" w:rsidR="006F0D12" w:rsidRPr="00C34643" w:rsidRDefault="00C34643" w:rsidP="00366A9C">
      <w:pPr>
        <w:spacing w:after="0" w:line="276" w:lineRule="auto"/>
        <w:jc w:val="center"/>
        <w:rPr>
          <w:b/>
          <w:sz w:val="20"/>
          <w:szCs w:val="20"/>
        </w:rPr>
      </w:pPr>
      <w:r w:rsidRPr="00C34643">
        <w:rPr>
          <w:b/>
          <w:sz w:val="20"/>
          <w:szCs w:val="20"/>
        </w:rPr>
        <w:t xml:space="preserve">§ </w:t>
      </w:r>
      <w:r w:rsidR="008B2CD0" w:rsidRPr="00C34643">
        <w:rPr>
          <w:b/>
          <w:sz w:val="20"/>
          <w:szCs w:val="20"/>
        </w:rPr>
        <w:t>1</w:t>
      </w:r>
      <w:r w:rsidR="008B2CD0">
        <w:rPr>
          <w:b/>
          <w:sz w:val="20"/>
          <w:szCs w:val="20"/>
        </w:rPr>
        <w:t>2</w:t>
      </w:r>
    </w:p>
    <w:p w14:paraId="55E02FAA" w14:textId="77777777" w:rsidR="006F0D12" w:rsidRDefault="006F0D12" w:rsidP="00366A9C">
      <w:pPr>
        <w:spacing w:after="0" w:line="276" w:lineRule="auto"/>
        <w:jc w:val="center"/>
        <w:rPr>
          <w:b/>
          <w:sz w:val="20"/>
          <w:szCs w:val="20"/>
        </w:rPr>
      </w:pPr>
      <w:r w:rsidRPr="00C34643">
        <w:rPr>
          <w:b/>
          <w:sz w:val="20"/>
          <w:szCs w:val="20"/>
        </w:rPr>
        <w:t>Postanowienia dotyczące BHP</w:t>
      </w:r>
    </w:p>
    <w:p w14:paraId="1491639A" w14:textId="77777777" w:rsidR="005A10BA" w:rsidRPr="005A10BA" w:rsidRDefault="005A10BA" w:rsidP="00E42202">
      <w:pPr>
        <w:spacing w:after="0" w:line="276" w:lineRule="auto"/>
        <w:jc w:val="both"/>
        <w:rPr>
          <w:sz w:val="20"/>
          <w:szCs w:val="20"/>
        </w:rPr>
      </w:pPr>
    </w:p>
    <w:p w14:paraId="28A6D26E" w14:textId="2054C849" w:rsidR="006F0D12" w:rsidRPr="00C34643" w:rsidRDefault="006F0D12">
      <w:pPr>
        <w:pStyle w:val="Akapitzlist"/>
        <w:numPr>
          <w:ilvl w:val="0"/>
          <w:numId w:val="22"/>
        </w:numPr>
        <w:spacing w:after="0" w:line="276" w:lineRule="auto"/>
        <w:ind w:left="357" w:hanging="357"/>
        <w:jc w:val="both"/>
        <w:rPr>
          <w:sz w:val="20"/>
          <w:szCs w:val="20"/>
        </w:rPr>
      </w:pPr>
      <w:r w:rsidRPr="00C34643">
        <w:rPr>
          <w:sz w:val="20"/>
          <w:szCs w:val="20"/>
        </w:rPr>
        <w:t>Wykonawca zobowiązuje się do przestrzegania przepisów i zasad BHP, ochrony przeciwpożarowej oraz ochrony środowiska w trakcie wykonywania Umowy. W szczególności Wykonawca zobowiązuje się do stosowania następujących zasad:</w:t>
      </w:r>
    </w:p>
    <w:p w14:paraId="22E38461" w14:textId="77777777"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lastRenderedPageBreak/>
        <w:t>zatrudniania osób na podstawie legalnej formy zatrudnienia,</w:t>
      </w:r>
    </w:p>
    <w:p w14:paraId="0D5A3C7B" w14:textId="36AC2EDE"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imiennego wyznaczenia swojego przedstawiciela odpowiedzialnego za bezpieczeństwo pracy w trakcie realizacji Umowy, który zobowiązany jest do ustalenia z Koordynatorem ds. BHP zasad współdziałania przy wykonaniu wszystkich prac objętych niniejszą Umową,</w:t>
      </w:r>
    </w:p>
    <w:p w14:paraId="59CEF9D9" w14:textId="1AF89CB5"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 xml:space="preserve">przekazania Koordynatorowi ds. BHP, przed rozpoczęciem prac, pisemnego oświadczenia według wzoru określonego w </w:t>
      </w:r>
      <w:r w:rsidRPr="00556368">
        <w:rPr>
          <w:b/>
          <w:sz w:val="20"/>
          <w:szCs w:val="20"/>
        </w:rPr>
        <w:t>Załączniku nr 2 do Umowy</w:t>
      </w:r>
      <w:r w:rsidRPr="00C34643">
        <w:rPr>
          <w:sz w:val="20"/>
          <w:szCs w:val="20"/>
        </w:rPr>
        <w:t>,</w:t>
      </w:r>
    </w:p>
    <w:p w14:paraId="7453D863" w14:textId="576A2AA2"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 xml:space="preserve">wykonywania prac na rzecz Wykonawcy przez osoby posiadające odpowiednie badania, szkolenia, uprawnienia i kwalifikacje, o których okazanie ma prawo wystąpić koordynator ds. </w:t>
      </w:r>
      <w:r w:rsidR="00D943EB">
        <w:rPr>
          <w:sz w:val="20"/>
          <w:szCs w:val="20"/>
        </w:rPr>
        <w:t>BHP</w:t>
      </w:r>
      <w:r w:rsidRPr="00C34643">
        <w:rPr>
          <w:sz w:val="20"/>
          <w:szCs w:val="20"/>
        </w:rPr>
        <w:t>,</w:t>
      </w:r>
    </w:p>
    <w:p w14:paraId="4FA15702" w14:textId="77777777"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wyposażenia osób pracujących na rzecz Wykonawcy w urządzenia i narzędzia, posiadające stosowne certyfikaty i deklaracje zgodności oraz w odpowiednie, do rodzaju wykonywanej pracy, odzież i obuwie robocze oraz środki ochrony indywidualnej,</w:t>
      </w:r>
    </w:p>
    <w:p w14:paraId="7B93CA1B" w14:textId="77777777"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bezwzględnego przestrzegania przepisów i zasad BHP oraz ochrony przeciwpożarowej podczas wykonywania Umowy, w szczególności:</w:t>
      </w:r>
    </w:p>
    <w:p w14:paraId="6FBD5A9A"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zabezpieczenia stanowisk pracy, ze szczególnym uwzględnieniem pracy na wysokości,</w:t>
      </w:r>
    </w:p>
    <w:p w14:paraId="4E49BC42" w14:textId="3AB85BDA"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wykonywania prac pożarowo niebezpiecznych zgodnie z Regulaminem Ochrony Przeciwpożarowej obowiązującym na terenie zakładu Zamawiającego, zwłaszcza do posiadania zgłoszenia oraz zezwolenia na wykonanie tych prac,</w:t>
      </w:r>
    </w:p>
    <w:p w14:paraId="7DC8029E" w14:textId="65F76B9F"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przestrzegania zakazu palenia papierosów, wyrobów tytoniowych, nowatorskich wyrobów tytoniowych oraz papierosów elektronicznych w budynkach Zamawiającego,</w:t>
      </w:r>
    </w:p>
    <w:p w14:paraId="7D197502"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użytkowania instalacji, urządzeń i narzędzi sprawnych technicznie i w sposób zgodny z ich przeznaczeniem,</w:t>
      </w:r>
    </w:p>
    <w:p w14:paraId="54AAD99E"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lokowania przedmiotów na drogach ewakuacyjnych w sposób niepowodujący zmniejszenia ich szerokości poniżej wymaganych wartości, określonych w przepisach techniczno-budowlanych oraz nieblokowania wyjść ewakuacyjnych,</w:t>
      </w:r>
    </w:p>
    <w:p w14:paraId="396B6109"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nieograniczania dostępu do gaśnic i urządzeń przeciwpożarowych,</w:t>
      </w:r>
    </w:p>
    <w:p w14:paraId="6776598E"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składowania materiałów palnych w odległości większej niż 5 m od budynków,</w:t>
      </w:r>
    </w:p>
    <w:p w14:paraId="42567AC5" w14:textId="58BF5DDF"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 xml:space="preserve">utrzymywania </w:t>
      </w:r>
      <w:r w:rsidR="003B0F61">
        <w:rPr>
          <w:sz w:val="20"/>
          <w:szCs w:val="20"/>
        </w:rPr>
        <w:t>T</w:t>
      </w:r>
      <w:r w:rsidRPr="00C34643">
        <w:rPr>
          <w:sz w:val="20"/>
          <w:szCs w:val="20"/>
        </w:rPr>
        <w:t xml:space="preserve">erenu </w:t>
      </w:r>
      <w:r w:rsidR="009A01E8">
        <w:rPr>
          <w:sz w:val="20"/>
          <w:szCs w:val="20"/>
        </w:rPr>
        <w:t>Budowy</w:t>
      </w:r>
      <w:r w:rsidR="009A01E8" w:rsidRPr="00C34643">
        <w:rPr>
          <w:sz w:val="20"/>
          <w:szCs w:val="20"/>
        </w:rPr>
        <w:t xml:space="preserve"> </w:t>
      </w:r>
      <w:r w:rsidRPr="00C34643">
        <w:rPr>
          <w:sz w:val="20"/>
          <w:szCs w:val="20"/>
        </w:rPr>
        <w:t>w należytym porządku (w tym składowania wszelkich urządzeń pomocniczych i materiałów), w stanie wolnym od przeszkód komunikacyjnych,</w:t>
      </w:r>
    </w:p>
    <w:p w14:paraId="0AB0BDC6"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poruszania się po terenie zakładu Zamawiającego po wyznaczonych drogach komunikacyjnych, zgodnie z umieszczonymi znakami ruchu drogowego,</w:t>
      </w:r>
    </w:p>
    <w:p w14:paraId="396CFF1D" w14:textId="77777777"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niewylewania do gruntu bądź kanalizacji ściekowej wszelkich cieczy, szczególnie niebezpiecznych oraz ropopochodnych (np. chłodziw, olejów, paliw, rozpuszczalników, itp.),</w:t>
      </w:r>
    </w:p>
    <w:p w14:paraId="2583DF7E" w14:textId="4664D80F"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w przypadku wycieku substancji niebezpiecznej wskutek awarii stosowania sorbentu oraz zabezpieczenia najbliżej położonej studzienki i kratki ściekowej</w:t>
      </w:r>
      <w:r w:rsidR="00D943EB">
        <w:rPr>
          <w:sz w:val="20"/>
          <w:szCs w:val="20"/>
        </w:rPr>
        <w:t>,</w:t>
      </w:r>
      <w:r w:rsidRPr="00C34643">
        <w:rPr>
          <w:sz w:val="20"/>
          <w:szCs w:val="20"/>
        </w:rPr>
        <w:t xml:space="preserve"> zużyty sorbent należy sprzątnąć i</w:t>
      </w:r>
      <w:r w:rsidR="001746BE">
        <w:rPr>
          <w:sz w:val="20"/>
          <w:szCs w:val="20"/>
        </w:rPr>
        <w:t> </w:t>
      </w:r>
      <w:r w:rsidRPr="00C34643">
        <w:rPr>
          <w:sz w:val="20"/>
          <w:szCs w:val="20"/>
        </w:rPr>
        <w:t>zagospodarować we własnym zakresie oraz na własny koszt,</w:t>
      </w:r>
    </w:p>
    <w:p w14:paraId="4F21A416" w14:textId="2313D5C1" w:rsidR="006F0D12" w:rsidRPr="00C34643" w:rsidRDefault="006F0D12">
      <w:pPr>
        <w:pStyle w:val="Akapitzlist"/>
        <w:numPr>
          <w:ilvl w:val="2"/>
          <w:numId w:val="24"/>
        </w:numPr>
        <w:spacing w:after="0" w:line="276" w:lineRule="auto"/>
        <w:ind w:left="901" w:hanging="181"/>
        <w:jc w:val="both"/>
        <w:rPr>
          <w:sz w:val="20"/>
          <w:szCs w:val="20"/>
        </w:rPr>
      </w:pPr>
      <w:r w:rsidRPr="00C34643">
        <w:rPr>
          <w:sz w:val="20"/>
          <w:szCs w:val="20"/>
        </w:rPr>
        <w:t>usuwania na bieżąco wytworzonych w wyniku wykonywania Umowy odpadów, we własnym zakresie i na własny koszt, zgodnie z zapisami ustawy z dnia 14 grudnia 2012 r. o odpadach (</w:t>
      </w:r>
      <w:proofErr w:type="spellStart"/>
      <w:r w:rsidR="00D943EB" w:rsidRPr="00D943EB">
        <w:rPr>
          <w:sz w:val="20"/>
          <w:szCs w:val="20"/>
        </w:rPr>
        <w:t>t.j</w:t>
      </w:r>
      <w:proofErr w:type="spellEnd"/>
      <w:r w:rsidR="00D943EB" w:rsidRPr="00D943EB">
        <w:rPr>
          <w:sz w:val="20"/>
          <w:szCs w:val="20"/>
        </w:rPr>
        <w:t>. Dz.U. z 2021 r. poz. 779</w:t>
      </w:r>
      <w:r w:rsidRPr="00C34643">
        <w:rPr>
          <w:sz w:val="20"/>
          <w:szCs w:val="20"/>
        </w:rPr>
        <w:t xml:space="preserve">), w myśl której Wykonawca i </w:t>
      </w:r>
      <w:r w:rsidR="001D0017">
        <w:rPr>
          <w:sz w:val="20"/>
          <w:szCs w:val="20"/>
        </w:rPr>
        <w:t>P</w:t>
      </w:r>
      <w:r w:rsidRPr="00C34643">
        <w:rPr>
          <w:sz w:val="20"/>
          <w:szCs w:val="20"/>
        </w:rPr>
        <w:t>odwykonawcy są Wytwarzającym odpady.</w:t>
      </w:r>
    </w:p>
    <w:p w14:paraId="58A0CC7D" w14:textId="4AFC1CFD" w:rsidR="006F0D12" w:rsidRPr="00C34643" w:rsidRDefault="006F0D12">
      <w:pPr>
        <w:pStyle w:val="Akapitzlist"/>
        <w:numPr>
          <w:ilvl w:val="2"/>
          <w:numId w:val="24"/>
        </w:numPr>
        <w:spacing w:after="0" w:line="276" w:lineRule="auto"/>
        <w:ind w:left="1077" w:hanging="357"/>
        <w:jc w:val="both"/>
        <w:rPr>
          <w:sz w:val="20"/>
          <w:szCs w:val="20"/>
        </w:rPr>
      </w:pPr>
      <w:r w:rsidRPr="00C34643">
        <w:rPr>
          <w:sz w:val="20"/>
          <w:szCs w:val="20"/>
        </w:rPr>
        <w:t>przestrzegania obowiązujących na terenie kraju przepisów sanitarno-epidemiologicznych</w:t>
      </w:r>
    </w:p>
    <w:p w14:paraId="2BD1B1DA" w14:textId="1A614E80"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 xml:space="preserve">Wykonawca zobowiązuje się do niezwłocznego informowania Koordynatora ds. BHP o wszystkich zauważonych zagrożeniach. Na żądanie Zamawiającego Wykonawca usunie z terenu Zamawiającego osobę, która dopuściła się naruszenia obowiązków określonych w </w:t>
      </w:r>
      <w:r w:rsidR="00D943EB">
        <w:rPr>
          <w:sz w:val="20"/>
          <w:szCs w:val="20"/>
        </w:rPr>
        <w:t xml:space="preserve">niniejszym </w:t>
      </w:r>
      <w:r w:rsidR="000E5534">
        <w:rPr>
          <w:sz w:val="20"/>
          <w:szCs w:val="20"/>
        </w:rPr>
        <w:t>ustępie</w:t>
      </w:r>
      <w:r w:rsidRPr="00C34643">
        <w:rPr>
          <w:sz w:val="20"/>
          <w:szCs w:val="20"/>
        </w:rPr>
        <w:t>.</w:t>
      </w:r>
    </w:p>
    <w:p w14:paraId="26A0B4E4" w14:textId="7026639E" w:rsidR="006F0D12" w:rsidRPr="00C34643" w:rsidRDefault="006F0D12">
      <w:pPr>
        <w:pStyle w:val="Akapitzlist"/>
        <w:numPr>
          <w:ilvl w:val="1"/>
          <w:numId w:val="23"/>
        </w:numPr>
        <w:spacing w:after="0" w:line="276" w:lineRule="auto"/>
        <w:ind w:left="714" w:hanging="357"/>
        <w:jc w:val="both"/>
        <w:rPr>
          <w:sz w:val="20"/>
          <w:szCs w:val="20"/>
        </w:rPr>
      </w:pPr>
      <w:r w:rsidRPr="00C34643">
        <w:rPr>
          <w:sz w:val="20"/>
          <w:szCs w:val="20"/>
        </w:rPr>
        <w:t xml:space="preserve">Wykonawca zobowiązany jest do zapewnienia przestrzegania zobowiązań, o których mowa w </w:t>
      </w:r>
      <w:r w:rsidR="00D943EB">
        <w:rPr>
          <w:sz w:val="20"/>
          <w:szCs w:val="20"/>
        </w:rPr>
        <w:t xml:space="preserve">niniejszym </w:t>
      </w:r>
      <w:r w:rsidR="000E5534">
        <w:rPr>
          <w:sz w:val="20"/>
          <w:szCs w:val="20"/>
        </w:rPr>
        <w:t>ustępie</w:t>
      </w:r>
      <w:r w:rsidRPr="00C34643">
        <w:rPr>
          <w:sz w:val="20"/>
          <w:szCs w:val="20"/>
        </w:rPr>
        <w:t xml:space="preserve"> również przez </w:t>
      </w:r>
      <w:r w:rsidR="001D0017">
        <w:rPr>
          <w:sz w:val="20"/>
          <w:szCs w:val="20"/>
        </w:rPr>
        <w:t>P</w:t>
      </w:r>
      <w:r w:rsidRPr="00C34643">
        <w:rPr>
          <w:sz w:val="20"/>
          <w:szCs w:val="20"/>
        </w:rPr>
        <w:t xml:space="preserve">odwykonawców. Za działania lub zaniechania </w:t>
      </w:r>
      <w:r w:rsidR="001D0017">
        <w:rPr>
          <w:sz w:val="20"/>
          <w:szCs w:val="20"/>
        </w:rPr>
        <w:t>P</w:t>
      </w:r>
      <w:r w:rsidRPr="00C34643">
        <w:rPr>
          <w:sz w:val="20"/>
          <w:szCs w:val="20"/>
        </w:rPr>
        <w:t>odwykonawców Wykonawca odpowiada jak za działania lub zaniechania własne.</w:t>
      </w:r>
    </w:p>
    <w:p w14:paraId="7E48473F" w14:textId="77777777" w:rsidR="006F0D12" w:rsidRPr="008B13FB" w:rsidRDefault="006F0D12" w:rsidP="001E6E4A">
      <w:pPr>
        <w:spacing w:after="0" w:line="276" w:lineRule="auto"/>
        <w:jc w:val="both"/>
        <w:rPr>
          <w:sz w:val="20"/>
          <w:szCs w:val="20"/>
        </w:rPr>
      </w:pPr>
    </w:p>
    <w:p w14:paraId="35E23379" w14:textId="0BC8A847" w:rsidR="006F0D12" w:rsidRPr="00556368" w:rsidRDefault="00556368" w:rsidP="00366A9C">
      <w:pPr>
        <w:spacing w:after="0" w:line="276" w:lineRule="auto"/>
        <w:jc w:val="center"/>
        <w:rPr>
          <w:b/>
          <w:sz w:val="20"/>
          <w:szCs w:val="20"/>
        </w:rPr>
      </w:pPr>
      <w:r w:rsidRPr="00556368">
        <w:rPr>
          <w:b/>
          <w:sz w:val="20"/>
          <w:szCs w:val="20"/>
        </w:rPr>
        <w:t xml:space="preserve">§ </w:t>
      </w:r>
      <w:r w:rsidR="008B2CD0" w:rsidRPr="00556368">
        <w:rPr>
          <w:b/>
          <w:sz w:val="20"/>
          <w:szCs w:val="20"/>
        </w:rPr>
        <w:t>1</w:t>
      </w:r>
      <w:r w:rsidR="008B2CD0">
        <w:rPr>
          <w:b/>
          <w:sz w:val="20"/>
          <w:szCs w:val="20"/>
        </w:rPr>
        <w:t>3</w:t>
      </w:r>
    </w:p>
    <w:p w14:paraId="318FCAAA" w14:textId="33AC3DF0" w:rsidR="008A1099" w:rsidRDefault="006F0D12" w:rsidP="00366A9C">
      <w:pPr>
        <w:spacing w:after="0" w:line="276" w:lineRule="auto"/>
        <w:jc w:val="center"/>
        <w:rPr>
          <w:b/>
          <w:sz w:val="20"/>
          <w:szCs w:val="20"/>
        </w:rPr>
      </w:pPr>
      <w:r w:rsidRPr="00556368">
        <w:rPr>
          <w:b/>
          <w:sz w:val="20"/>
          <w:szCs w:val="20"/>
        </w:rPr>
        <w:t>Dane Osobowe</w:t>
      </w:r>
    </w:p>
    <w:p w14:paraId="06F71D61" w14:textId="62CCCF6B" w:rsidR="008A1099" w:rsidRPr="00E42202" w:rsidRDefault="008A1099" w:rsidP="00E42202">
      <w:pPr>
        <w:spacing w:after="0" w:line="276" w:lineRule="auto"/>
        <w:jc w:val="both"/>
        <w:rPr>
          <w:b/>
          <w:sz w:val="20"/>
        </w:rPr>
      </w:pPr>
    </w:p>
    <w:p w14:paraId="2595FF06" w14:textId="33594A52" w:rsidR="009A01E8" w:rsidRPr="00E42202" w:rsidRDefault="009A01E8">
      <w:pPr>
        <w:pStyle w:val="Akapitzlist"/>
        <w:numPr>
          <w:ilvl w:val="0"/>
          <w:numId w:val="41"/>
        </w:numPr>
        <w:autoSpaceDN w:val="0"/>
        <w:spacing w:after="0" w:line="276" w:lineRule="auto"/>
        <w:jc w:val="both"/>
      </w:pPr>
      <w:r w:rsidRPr="00E42202">
        <w:lastRenderedPageBreak/>
        <w:t>Zgodnie z</w:t>
      </w:r>
      <w:r>
        <w:t> </w:t>
      </w:r>
      <w:r w:rsidRPr="00E42202">
        <w:t xml:space="preserve">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 1, z </w:t>
      </w:r>
      <w:proofErr w:type="spellStart"/>
      <w:r w:rsidRPr="00E42202">
        <w:t>późn</w:t>
      </w:r>
      <w:proofErr w:type="spellEnd"/>
      <w:r w:rsidRPr="00E42202">
        <w:t>. zm.), zwanego dalej „RODO 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tym danych osobowych wskazanych w §11 Umowy.</w:t>
      </w:r>
    </w:p>
    <w:p w14:paraId="066550AA" w14:textId="77777777" w:rsidR="009A01E8" w:rsidRPr="00E42202" w:rsidRDefault="009A01E8">
      <w:pPr>
        <w:pStyle w:val="Akapitzlist"/>
        <w:numPr>
          <w:ilvl w:val="0"/>
          <w:numId w:val="41"/>
        </w:numPr>
        <w:autoSpaceDN w:val="0"/>
        <w:spacing w:after="0" w:line="276" w:lineRule="auto"/>
        <w:jc w:val="both"/>
      </w:pPr>
      <w:r w:rsidRPr="00E42202">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oraz w formie papierowej zgodnie z przepisami prawa.</w:t>
      </w:r>
    </w:p>
    <w:p w14:paraId="3FF8D01A" w14:textId="77777777" w:rsidR="009A01E8" w:rsidRPr="00E42202" w:rsidRDefault="009A01E8">
      <w:pPr>
        <w:pStyle w:val="Akapitzlist"/>
        <w:numPr>
          <w:ilvl w:val="0"/>
          <w:numId w:val="41"/>
        </w:numPr>
        <w:autoSpaceDN w:val="0"/>
        <w:spacing w:after="0" w:line="276" w:lineRule="auto"/>
        <w:jc w:val="both"/>
      </w:pPr>
      <w:r w:rsidRPr="00E42202">
        <w:t>Każda ze Stron przetwarza dane osobowe przedstawicieli drugiej Strony takie jak: imię i nazwisko, adres, telefon kontaktowy, adres e-mail lub inne dane w zakresie niezbędnym do zawarcia i wykonania Umowy, w tym obrony praw i dochodzenia roszczeń, w razie zaistnienia wzajemnych roszczeń wynikających z Umowy – na podstawie art. 6 ust. 1 lit. b RODO;</w:t>
      </w:r>
    </w:p>
    <w:p w14:paraId="25E1A597" w14:textId="3A6C2C68" w:rsidR="009A01E8" w:rsidRPr="00E42202" w:rsidRDefault="009A01E8">
      <w:pPr>
        <w:pStyle w:val="Akapitzlist"/>
        <w:numPr>
          <w:ilvl w:val="0"/>
          <w:numId w:val="49"/>
        </w:numPr>
        <w:autoSpaceDN w:val="0"/>
        <w:spacing w:after="0" w:line="276" w:lineRule="auto"/>
        <w:jc w:val="both"/>
      </w:pPr>
      <w:r w:rsidRPr="00E42202">
        <w:t>niezbędnym do wypełnienia obowiązku prawnego ciążącego na administratorze – na podstawie art. 6 ust. 1 lit. c RODO.</w:t>
      </w:r>
    </w:p>
    <w:p w14:paraId="5C9A5105" w14:textId="77777777" w:rsidR="009A01E8" w:rsidRPr="00E42202" w:rsidRDefault="009A01E8">
      <w:pPr>
        <w:pStyle w:val="Akapitzlist"/>
        <w:numPr>
          <w:ilvl w:val="0"/>
          <w:numId w:val="49"/>
        </w:numPr>
        <w:autoSpaceDN w:val="0"/>
        <w:spacing w:after="0" w:line="276" w:lineRule="auto"/>
        <w:jc w:val="both"/>
      </w:pPr>
      <w:r w:rsidRPr="00E42202">
        <w:t>Dane osobowe mogą być udostępniane podmiotom uprawnionym do ich otrzymywania na mocy przepisów prawa.</w:t>
      </w:r>
    </w:p>
    <w:p w14:paraId="22C71BA1" w14:textId="0384F5F9" w:rsidR="009A01E8" w:rsidRPr="00E42202" w:rsidRDefault="009A01E8">
      <w:pPr>
        <w:pStyle w:val="Akapitzlist"/>
        <w:numPr>
          <w:ilvl w:val="0"/>
          <w:numId w:val="41"/>
        </w:numPr>
        <w:autoSpaceDN w:val="0"/>
        <w:spacing w:after="0" w:line="276" w:lineRule="auto"/>
        <w:jc w:val="both"/>
      </w:pPr>
      <w:r w:rsidRPr="00E42202">
        <w:t>Dane osobowe osób reprezentujących Zamawiającego oraz</w:t>
      </w:r>
      <w:r>
        <w:t> </w:t>
      </w:r>
      <w:r w:rsidRPr="00E42202">
        <w:t xml:space="preserve"> Wykonawcę i osób, które będą wykonywały umowę w jego imieniu mogą być przechowywane:</w:t>
      </w:r>
    </w:p>
    <w:p w14:paraId="0678448F" w14:textId="1EDCFE31" w:rsidR="009A01E8" w:rsidRPr="00E42202" w:rsidRDefault="009A01E8">
      <w:pPr>
        <w:pStyle w:val="Akapitzlist"/>
        <w:numPr>
          <w:ilvl w:val="0"/>
          <w:numId w:val="50"/>
        </w:numPr>
        <w:autoSpaceDN w:val="0"/>
        <w:spacing w:after="0" w:line="276" w:lineRule="auto"/>
        <w:jc w:val="both"/>
      </w:pPr>
      <w:r w:rsidRPr="00E42202">
        <w:t>przez okres obowiązywania Umowy;</w:t>
      </w:r>
    </w:p>
    <w:p w14:paraId="4EEADDE4" w14:textId="77777777" w:rsidR="009A01E8" w:rsidRPr="00E42202" w:rsidRDefault="009A01E8" w:rsidP="00E42202">
      <w:pPr>
        <w:pStyle w:val="Akapitzlist"/>
        <w:spacing w:line="276" w:lineRule="auto"/>
        <w:ind w:left="1134"/>
        <w:jc w:val="both"/>
      </w:pPr>
      <w:r w:rsidRPr="00E42202">
        <w:t>I- do czasu przedawnienia roszczeń wynikających z Umowy albo przez okres konieczny do dochodzenia roszczeń lub obrony praw;</w:t>
      </w:r>
    </w:p>
    <w:p w14:paraId="234F59A8" w14:textId="77777777" w:rsidR="009A01E8" w:rsidRPr="00E42202" w:rsidRDefault="009A01E8" w:rsidP="00E42202">
      <w:pPr>
        <w:pStyle w:val="Akapitzlist"/>
        <w:spacing w:line="276" w:lineRule="auto"/>
        <w:ind w:left="1134"/>
        <w:jc w:val="both"/>
      </w:pPr>
      <w:r w:rsidRPr="00E42202">
        <w:t>II- przez okres umożliwiający administratorowi wypełnienie istniejącego obowiązku prawnego ciążącego.</w:t>
      </w:r>
    </w:p>
    <w:p w14:paraId="362F561A" w14:textId="5291A55E" w:rsidR="009A01E8" w:rsidRPr="00E42202" w:rsidRDefault="009A01E8">
      <w:pPr>
        <w:pStyle w:val="Akapitzlist"/>
        <w:numPr>
          <w:ilvl w:val="0"/>
          <w:numId w:val="41"/>
        </w:numPr>
        <w:autoSpaceDN w:val="0"/>
        <w:spacing w:after="0" w:line="276" w:lineRule="auto"/>
        <w:jc w:val="both"/>
      </w:pPr>
      <w:r w:rsidRPr="00E42202">
        <w:t>Osobom reprezentującym</w:t>
      </w:r>
      <w:r>
        <w:t> </w:t>
      </w:r>
      <w:r w:rsidRPr="00E42202">
        <w:t xml:space="preserve"> Zamawiającego oraz Wykonawcę i</w:t>
      </w:r>
      <w:r>
        <w:t> </w:t>
      </w:r>
      <w:r w:rsidRPr="00E42202">
        <w:t xml:space="preserve"> osobom, które będą wykonywały Umowę w jego imieniu przysługuje prawo dostępu do treści ich danych osobowych;</w:t>
      </w:r>
    </w:p>
    <w:p w14:paraId="5106F5A4" w14:textId="77777777" w:rsidR="009A01E8" w:rsidRPr="00E42202" w:rsidRDefault="009A01E8">
      <w:pPr>
        <w:pStyle w:val="Akapitzlist"/>
        <w:numPr>
          <w:ilvl w:val="0"/>
          <w:numId w:val="41"/>
        </w:numPr>
        <w:autoSpaceDN w:val="0"/>
        <w:spacing w:after="0" w:line="276" w:lineRule="auto"/>
        <w:jc w:val="both"/>
      </w:pPr>
      <w:r w:rsidRPr="00E42202">
        <w:t xml:space="preserve">Wykonawca zobowiązany jest do zapoznania pracowników i współpracowników wyznaczonych do kontaktu w ramach realizacji Umowy z klauzulą informacyjną Zamawiającego stanowiącą </w:t>
      </w:r>
      <w:r w:rsidRPr="00E42202">
        <w:rPr>
          <w:b/>
        </w:rPr>
        <w:t xml:space="preserve">Załącznik nr 5 </w:t>
      </w:r>
      <w:r w:rsidRPr="00E42202">
        <w:t>do niniejszej Umowy</w:t>
      </w:r>
      <w:r>
        <w:t>, co powinno być potwierdzone podpisem każdego pracownika. Podpisane klauzule informacyjne Wykonawca przekaże przedstawicielowi Zamawiającego, odpowiedzialnemu za sprawy techniczne, przed rozpoczęciem prac</w:t>
      </w:r>
      <w:r w:rsidRPr="00E42202">
        <w:t>.</w:t>
      </w:r>
    </w:p>
    <w:p w14:paraId="130A7863" w14:textId="77777777" w:rsidR="009A01E8" w:rsidRPr="00E42202" w:rsidRDefault="009A01E8">
      <w:pPr>
        <w:pStyle w:val="Akapitzlist"/>
        <w:numPr>
          <w:ilvl w:val="0"/>
          <w:numId w:val="41"/>
        </w:numPr>
        <w:autoSpaceDN w:val="0"/>
        <w:spacing w:after="0" w:line="276" w:lineRule="auto"/>
        <w:jc w:val="both"/>
      </w:pPr>
      <w:r w:rsidRPr="00E42202">
        <w:t xml:space="preserve">Wykonawca przekazuje Zamawiającemu klauzulę informacyjną stanowiącą </w:t>
      </w:r>
      <w:r w:rsidRPr="00E42202">
        <w:rPr>
          <w:b/>
        </w:rPr>
        <w:t>Załącznik nr 6</w:t>
      </w:r>
      <w:r w:rsidRPr="00E42202">
        <w:t xml:space="preserve"> do niniejszej Umowy.</w:t>
      </w:r>
    </w:p>
    <w:p w14:paraId="13B91F58" w14:textId="71948AEE" w:rsidR="009A01E8" w:rsidRPr="00E42202" w:rsidRDefault="009A01E8">
      <w:pPr>
        <w:pStyle w:val="Akapitzlist"/>
        <w:numPr>
          <w:ilvl w:val="0"/>
          <w:numId w:val="41"/>
        </w:numPr>
        <w:autoSpaceDN w:val="0"/>
        <w:spacing w:after="0" w:line="276" w:lineRule="auto"/>
        <w:jc w:val="both"/>
      </w:pPr>
      <w:r w:rsidRPr="00E42202">
        <w:t>Jeśli w związku z zawarciem i wykonywaniem Umowy będzie konieczne przekazanie Wykonawcy przez Zamawiającego innych danych osobowych niż dane przedstawicieli i pracowników Zamawiającego określonych powyżej zastosowanie znajdą zasady określone w odrębnej umowie powierzenia danych osobowych.</w:t>
      </w:r>
    </w:p>
    <w:p w14:paraId="0B21A2A3" w14:textId="1368CB2B" w:rsidR="008A1099" w:rsidRPr="003C5705" w:rsidRDefault="008A1099" w:rsidP="001E6E4A">
      <w:pPr>
        <w:spacing w:after="0" w:line="276" w:lineRule="auto"/>
        <w:jc w:val="both"/>
        <w:rPr>
          <w:sz w:val="20"/>
        </w:rPr>
      </w:pPr>
    </w:p>
    <w:p w14:paraId="72DDA8C4" w14:textId="2443C06F" w:rsidR="008A1099" w:rsidRDefault="009A5B6F" w:rsidP="00366A9C">
      <w:pPr>
        <w:spacing w:after="0" w:line="276" w:lineRule="auto"/>
        <w:jc w:val="center"/>
        <w:rPr>
          <w:b/>
          <w:sz w:val="20"/>
          <w:szCs w:val="20"/>
        </w:rPr>
      </w:pPr>
      <w:r w:rsidRPr="00086D04">
        <w:rPr>
          <w:b/>
          <w:sz w:val="20"/>
          <w:szCs w:val="20"/>
        </w:rPr>
        <w:lastRenderedPageBreak/>
        <w:t>§</w:t>
      </w:r>
      <w:r>
        <w:rPr>
          <w:b/>
          <w:sz w:val="20"/>
          <w:szCs w:val="20"/>
        </w:rPr>
        <w:t xml:space="preserve"> </w:t>
      </w:r>
      <w:r w:rsidR="008B2CD0">
        <w:rPr>
          <w:b/>
          <w:sz w:val="20"/>
          <w:szCs w:val="20"/>
        </w:rPr>
        <w:t>14</w:t>
      </w:r>
    </w:p>
    <w:p w14:paraId="3CA04CBB" w14:textId="27567033" w:rsidR="008A1099" w:rsidRPr="003C5705" w:rsidRDefault="008A1099" w:rsidP="003C5705">
      <w:pPr>
        <w:spacing w:before="120" w:after="120" w:line="276" w:lineRule="auto"/>
        <w:ind w:left="3540" w:firstLine="708"/>
        <w:rPr>
          <w:b/>
          <w:caps/>
          <w:sz w:val="20"/>
        </w:rPr>
      </w:pPr>
      <w:r w:rsidRPr="00366A9C">
        <w:rPr>
          <w:rFonts w:cstheme="minorHAnsi"/>
          <w:b/>
          <w:bCs/>
          <w:sz w:val="20"/>
          <w:szCs w:val="20"/>
        </w:rPr>
        <w:t>Poufność</w:t>
      </w:r>
    </w:p>
    <w:p w14:paraId="0D0E1F34" w14:textId="44786F62" w:rsidR="00FA205C" w:rsidRPr="00E42202" w:rsidRDefault="00FA205C">
      <w:pPr>
        <w:pStyle w:val="Akapitzlist"/>
        <w:numPr>
          <w:ilvl w:val="0"/>
          <w:numId w:val="44"/>
        </w:numPr>
        <w:spacing w:before="120" w:after="120" w:line="276" w:lineRule="auto"/>
        <w:ind w:left="284"/>
        <w:jc w:val="both"/>
        <w:rPr>
          <w:color w:val="000000"/>
          <w:kern w:val="16"/>
          <w:sz w:val="20"/>
        </w:rPr>
      </w:pPr>
      <w:r w:rsidRPr="00E42202">
        <w:rPr>
          <w:color w:val="000000"/>
          <w:kern w:val="16"/>
          <w:sz w:val="20"/>
        </w:rPr>
        <w:t>W trakcie trwania Umowy, a także po jej rozwiązaniu lub zakończeniu w inny sposób Strony</w:t>
      </w:r>
      <w:r w:rsidRPr="001E6E4A">
        <w:rPr>
          <w:rFonts w:cstheme="minorHAnsi"/>
          <w:color w:val="000000"/>
          <w:kern w:val="16"/>
          <w:sz w:val="20"/>
          <w:szCs w:val="20"/>
        </w:rPr>
        <w:t xml:space="preserve"> </w:t>
      </w:r>
      <w:r w:rsidRPr="00E42202">
        <w:rPr>
          <w:color w:val="000000"/>
          <w:kern w:val="16"/>
          <w:sz w:val="20"/>
        </w:rPr>
        <w:t xml:space="preserve"> zobowiązują się nie przekazywać, nie ujawniać, ani nie wykorzystywać, bez uprzedniej pisemnej zgody drugiej Strony jakiejkolwiek informacji o charakterze technicznym, technologicznym, prawnym, handlowym, organizacyjnym, finansowym lub innym, dotyczącym przedsiębiorstwa drugiej </w:t>
      </w:r>
      <w:r w:rsidRPr="001E6E4A">
        <w:rPr>
          <w:rFonts w:cstheme="minorHAnsi"/>
          <w:color w:val="000000"/>
          <w:kern w:val="16"/>
          <w:sz w:val="20"/>
          <w:szCs w:val="20"/>
        </w:rPr>
        <w:t xml:space="preserve">ze Stron, którą </w:t>
      </w:r>
      <w:r w:rsidRPr="00E42202">
        <w:rPr>
          <w:color w:val="000000"/>
          <w:kern w:val="16"/>
          <w:sz w:val="20"/>
        </w:rPr>
        <w:t>Strony</w:t>
      </w:r>
      <w:r w:rsidRPr="001E6E4A">
        <w:rPr>
          <w:rFonts w:cstheme="minorHAnsi"/>
          <w:color w:val="000000"/>
          <w:kern w:val="16"/>
          <w:sz w:val="20"/>
          <w:szCs w:val="20"/>
        </w:rPr>
        <w:t xml:space="preserve"> uzyskają</w:t>
      </w:r>
      <w:r w:rsidRPr="00E42202">
        <w:rPr>
          <w:color w:val="000000"/>
          <w:kern w:val="16"/>
          <w:sz w:val="20"/>
        </w:rPr>
        <w:t xml:space="preserve"> przy wykonywaniu niniejszej Umowy, zwanej dalej „Informacją poufną”, która posiada wartość gospodarczą, nie jest powszechnie znana i co do której Strona ujawniająca  podjęła niezbędne działania w celu zachowania jej poufności (informacja stanowiąca tajemnicę przedsiębiorstwa Stron w rozumieniu ustawy z dnia 16 kwietnia 1993 r. o zwalczaniu nieuczciwej konkurencji</w:t>
      </w:r>
      <w:r w:rsidRPr="001E6E4A">
        <w:rPr>
          <w:rFonts w:cstheme="minorHAnsi"/>
          <w:color w:val="000000"/>
          <w:kern w:val="16"/>
          <w:sz w:val="20"/>
          <w:szCs w:val="20"/>
        </w:rPr>
        <w:t xml:space="preserve">, tj. </w:t>
      </w:r>
      <w:r w:rsidRPr="00E42202">
        <w:rPr>
          <w:color w:val="000000"/>
          <w:kern w:val="16"/>
          <w:sz w:val="20"/>
        </w:rPr>
        <w:t>Dz.</w:t>
      </w:r>
      <w:r w:rsidRPr="001E6E4A">
        <w:rPr>
          <w:rFonts w:cstheme="minorHAnsi"/>
          <w:color w:val="000000"/>
          <w:kern w:val="16"/>
          <w:sz w:val="20"/>
          <w:szCs w:val="20"/>
        </w:rPr>
        <w:t xml:space="preserve"> </w:t>
      </w:r>
      <w:r w:rsidRPr="00E42202">
        <w:rPr>
          <w:color w:val="000000"/>
          <w:kern w:val="16"/>
          <w:sz w:val="20"/>
        </w:rPr>
        <w:t xml:space="preserve">U. z </w:t>
      </w:r>
      <w:r w:rsidRPr="001E6E4A">
        <w:rPr>
          <w:rFonts w:cstheme="minorHAnsi"/>
          <w:color w:val="000000"/>
          <w:kern w:val="16"/>
          <w:sz w:val="20"/>
          <w:szCs w:val="20"/>
        </w:rPr>
        <w:t xml:space="preserve">9.06. </w:t>
      </w:r>
      <w:r w:rsidRPr="00E42202">
        <w:rPr>
          <w:color w:val="000000"/>
          <w:kern w:val="16"/>
          <w:sz w:val="20"/>
        </w:rPr>
        <w:t>2022</w:t>
      </w:r>
      <w:r w:rsidRPr="001E6E4A">
        <w:rPr>
          <w:rFonts w:cstheme="minorHAnsi"/>
          <w:color w:val="000000"/>
          <w:kern w:val="16"/>
          <w:sz w:val="20"/>
          <w:szCs w:val="20"/>
        </w:rPr>
        <w:t>. Poz.</w:t>
      </w:r>
      <w:r w:rsidRPr="00E42202">
        <w:rPr>
          <w:color w:val="000000"/>
          <w:kern w:val="16"/>
          <w:sz w:val="20"/>
        </w:rPr>
        <w:t>1233</w:t>
      </w:r>
      <w:r w:rsidRPr="001E6E4A">
        <w:rPr>
          <w:rFonts w:cstheme="minorHAnsi"/>
          <w:color w:val="000000"/>
          <w:kern w:val="16"/>
          <w:sz w:val="20"/>
          <w:szCs w:val="20"/>
        </w:rPr>
        <w:t>).</w:t>
      </w:r>
    </w:p>
    <w:p w14:paraId="71CFCFC0" w14:textId="7BA82A20" w:rsidR="00FA205C" w:rsidRPr="00E42202" w:rsidRDefault="00FA205C">
      <w:pPr>
        <w:pStyle w:val="Akapitzlist"/>
        <w:numPr>
          <w:ilvl w:val="0"/>
          <w:numId w:val="44"/>
        </w:numPr>
        <w:spacing w:before="120" w:after="120" w:line="276" w:lineRule="auto"/>
        <w:ind w:left="284"/>
        <w:jc w:val="both"/>
        <w:rPr>
          <w:color w:val="000000"/>
          <w:kern w:val="16"/>
          <w:sz w:val="20"/>
        </w:rPr>
      </w:pPr>
      <w:r w:rsidRPr="00E42202">
        <w:rPr>
          <w:color w:val="000000"/>
          <w:kern w:val="16"/>
          <w:sz w:val="20"/>
        </w:rPr>
        <w:t xml:space="preserve">Informacją poufną mogą być w szczególności dokumenty, w tym także: wszelkie dokumenty projektowe, raporty, biznes plany, plany handlowe, analizy, opracowania, sprawozdania finansowe i podatkowe, projekty, wzory, </w:t>
      </w:r>
      <w:r w:rsidRPr="001E6E4A">
        <w:rPr>
          <w:rFonts w:cstheme="minorHAnsi"/>
          <w:color w:val="000000"/>
          <w:kern w:val="16"/>
          <w:sz w:val="20"/>
          <w:szCs w:val="20"/>
        </w:rPr>
        <w:t xml:space="preserve"> </w:t>
      </w:r>
      <w:r w:rsidRPr="00E42202">
        <w:rPr>
          <w:color w:val="000000"/>
          <w:kern w:val="16"/>
          <w:sz w:val="20"/>
        </w:rPr>
        <w:t xml:space="preserve">procesy technologiczne, informacje o negocjacjach z klientami i dostawcami, które zostaną przekazane lub udostępnione drugiej Stronie </w:t>
      </w:r>
      <w:r w:rsidRPr="001E6E4A">
        <w:rPr>
          <w:rFonts w:cstheme="minorHAnsi"/>
          <w:color w:val="000000"/>
          <w:kern w:val="16"/>
          <w:sz w:val="20"/>
          <w:szCs w:val="20"/>
        </w:rPr>
        <w:t xml:space="preserve"> </w:t>
      </w:r>
      <w:r w:rsidRPr="00E42202">
        <w:rPr>
          <w:color w:val="000000"/>
          <w:kern w:val="16"/>
          <w:sz w:val="20"/>
        </w:rPr>
        <w:t>w ramach realizacji Umowy.</w:t>
      </w:r>
    </w:p>
    <w:p w14:paraId="4C61EBFD" w14:textId="080DABB1" w:rsidR="00FA205C" w:rsidRPr="00E42202" w:rsidRDefault="00FA205C">
      <w:pPr>
        <w:pStyle w:val="Akapitzlist"/>
        <w:numPr>
          <w:ilvl w:val="0"/>
          <w:numId w:val="44"/>
        </w:numPr>
        <w:spacing w:before="120" w:after="120" w:line="276" w:lineRule="auto"/>
        <w:ind w:left="284"/>
        <w:jc w:val="both"/>
        <w:rPr>
          <w:color w:val="000000"/>
          <w:kern w:val="16"/>
          <w:sz w:val="20"/>
        </w:rPr>
      </w:pPr>
      <w:r w:rsidRPr="00E42202">
        <w:rPr>
          <w:color w:val="000000"/>
          <w:kern w:val="16"/>
          <w:sz w:val="20"/>
        </w:rPr>
        <w:t xml:space="preserve">Każda ze Stron zobowiąże swoich pracowników oraz inne osoby, którymi posługuje się do wykonania </w:t>
      </w:r>
      <w:r w:rsidRPr="001E6E4A">
        <w:rPr>
          <w:rFonts w:cstheme="minorHAnsi"/>
          <w:color w:val="000000"/>
          <w:kern w:val="16"/>
          <w:sz w:val="20"/>
          <w:szCs w:val="20"/>
        </w:rPr>
        <w:t>przedmiotu</w:t>
      </w:r>
      <w:r w:rsidRPr="00E42202">
        <w:rPr>
          <w:color w:val="000000"/>
          <w:kern w:val="16"/>
          <w:sz w:val="20"/>
        </w:rPr>
        <w:t xml:space="preserve"> Umowy do zachowania w tajemnicy Informacji poufnych zgodnie z Umową.</w:t>
      </w:r>
    </w:p>
    <w:p w14:paraId="63A730D5" w14:textId="42BC1CDF" w:rsidR="00FA205C" w:rsidRPr="00E42202" w:rsidRDefault="00FA205C">
      <w:pPr>
        <w:pStyle w:val="Akapitzlist"/>
        <w:numPr>
          <w:ilvl w:val="0"/>
          <w:numId w:val="44"/>
        </w:numPr>
        <w:spacing w:before="120" w:after="120" w:line="276" w:lineRule="auto"/>
        <w:ind w:left="284"/>
        <w:jc w:val="both"/>
        <w:rPr>
          <w:color w:val="000000"/>
          <w:kern w:val="16"/>
          <w:sz w:val="20"/>
        </w:rPr>
      </w:pPr>
      <w:r w:rsidRPr="00E42202">
        <w:rPr>
          <w:color w:val="000000"/>
          <w:kern w:val="16"/>
          <w:sz w:val="20"/>
        </w:rPr>
        <w:t>Strony ustalają, że obowiązek zachowania poufności nie obejmuje informacji, które są powszechnie znane, z</w:t>
      </w:r>
      <w:r w:rsidR="001F128E">
        <w:rPr>
          <w:rFonts w:cstheme="minorHAnsi"/>
          <w:color w:val="000000"/>
          <w:kern w:val="16"/>
          <w:sz w:val="20"/>
          <w:szCs w:val="20"/>
        </w:rPr>
        <w:t> </w:t>
      </w:r>
      <w:r w:rsidRPr="00E42202">
        <w:rPr>
          <w:color w:val="000000"/>
          <w:kern w:val="16"/>
          <w:sz w:val="20"/>
        </w:rPr>
        <w:t xml:space="preserve">zastrzeżeniem, że nie stały się one powszechnie znane w wyniku naruszenia Umowy. </w:t>
      </w:r>
      <w:r w:rsidRPr="001E6E4A">
        <w:rPr>
          <w:rFonts w:cstheme="minorHAnsi"/>
          <w:color w:val="000000"/>
          <w:kern w:val="16"/>
          <w:sz w:val="20"/>
          <w:szCs w:val="20"/>
        </w:rPr>
        <w:t>Inwestor</w:t>
      </w:r>
      <w:r w:rsidRPr="00E42202">
        <w:rPr>
          <w:color w:val="000000"/>
          <w:kern w:val="16"/>
          <w:sz w:val="20"/>
        </w:rPr>
        <w:t xml:space="preserve"> jest uprawniony do ujawniania Informacji poufnych jeżeli jest to konieczne do ukończenia </w:t>
      </w:r>
      <w:r w:rsidRPr="001E6E4A">
        <w:rPr>
          <w:rFonts w:cstheme="minorHAnsi"/>
          <w:color w:val="000000"/>
          <w:kern w:val="16"/>
          <w:sz w:val="20"/>
          <w:szCs w:val="20"/>
        </w:rPr>
        <w:t>Inwestycji</w:t>
      </w:r>
      <w:r w:rsidRPr="00E42202">
        <w:rPr>
          <w:color w:val="000000"/>
          <w:kern w:val="16"/>
          <w:sz w:val="20"/>
        </w:rPr>
        <w:t>.</w:t>
      </w:r>
    </w:p>
    <w:p w14:paraId="2009591C" w14:textId="45AC6084" w:rsidR="00FA205C" w:rsidRPr="00E42202" w:rsidRDefault="00FA205C">
      <w:pPr>
        <w:pStyle w:val="Akapitzlist"/>
        <w:numPr>
          <w:ilvl w:val="0"/>
          <w:numId w:val="44"/>
        </w:numPr>
        <w:spacing w:before="120" w:after="120" w:line="276" w:lineRule="auto"/>
        <w:ind w:left="284"/>
        <w:jc w:val="both"/>
        <w:rPr>
          <w:color w:val="000000"/>
          <w:kern w:val="16"/>
          <w:sz w:val="20"/>
        </w:rPr>
      </w:pPr>
      <w:r w:rsidRPr="00E42202">
        <w:rPr>
          <w:color w:val="000000"/>
          <w:kern w:val="16"/>
          <w:sz w:val="20"/>
        </w:rPr>
        <w:t>Strony będą zwolnione z zachowania poufności informacji stanowiących tajemnicę przedsiębiorstwa Stron</w:t>
      </w:r>
      <w:r w:rsidRPr="001E6E4A">
        <w:rPr>
          <w:rFonts w:cstheme="minorHAnsi"/>
          <w:color w:val="000000"/>
          <w:kern w:val="16"/>
          <w:sz w:val="20"/>
          <w:szCs w:val="20"/>
        </w:rPr>
        <w:t xml:space="preserve"> </w:t>
      </w:r>
      <w:r w:rsidRPr="00E42202">
        <w:rPr>
          <w:color w:val="000000"/>
          <w:kern w:val="16"/>
          <w:sz w:val="20"/>
        </w:rPr>
        <w:t>, jeżeli obowiązek ich ujawnienia wynika z obowiązujących przepisów prawa lub dochodzenia przed uprawnionym organem roszczeń na podstawie lub związku z Umową. W każdym takim przypadku Strona będzie zobowiązana do:</w:t>
      </w:r>
    </w:p>
    <w:p w14:paraId="21AC5912" w14:textId="00FF8910" w:rsidR="00FA205C" w:rsidRPr="001E6E4A" w:rsidRDefault="00FA205C">
      <w:pPr>
        <w:pStyle w:val="Akapitzlist"/>
        <w:numPr>
          <w:ilvl w:val="0"/>
          <w:numId w:val="45"/>
        </w:numPr>
        <w:spacing w:before="120" w:after="120" w:line="276" w:lineRule="auto"/>
        <w:jc w:val="both"/>
        <w:rPr>
          <w:rFonts w:cstheme="minorHAnsi"/>
          <w:sz w:val="20"/>
          <w:szCs w:val="20"/>
          <w:lang w:eastAsia="ar-SA"/>
        </w:rPr>
      </w:pPr>
      <w:r w:rsidRPr="001E6E4A">
        <w:rPr>
          <w:rFonts w:cstheme="minorHAnsi"/>
          <w:sz w:val="20"/>
          <w:szCs w:val="20"/>
          <w:lang w:eastAsia="ar-SA"/>
        </w:rPr>
        <w:t xml:space="preserve">natychmiastowego poinformowania drugiej Strony o obowiązku ujawnienia tych informacji lub też o dokonanym ujawnieniu </w:t>
      </w:r>
      <w:r w:rsidRPr="001E6E4A">
        <w:rPr>
          <w:rFonts w:cstheme="minorHAnsi"/>
          <w:sz w:val="20"/>
          <w:szCs w:val="20"/>
        </w:rPr>
        <w:t>ze</w:t>
      </w:r>
      <w:r w:rsidRPr="001E6E4A">
        <w:rPr>
          <w:rFonts w:cstheme="minorHAnsi"/>
          <w:sz w:val="20"/>
          <w:szCs w:val="20"/>
          <w:lang w:eastAsia="ar-SA"/>
        </w:rPr>
        <w:t xml:space="preserve"> wskazaniem zakresu ujawnienia i osoby lub osób, na rzecz których ujawnienie ma nastąpić lub nastąpiło,</w:t>
      </w:r>
    </w:p>
    <w:p w14:paraId="6BE1CF78" w14:textId="6639EDDF" w:rsidR="00FA205C" w:rsidRPr="001E6E4A" w:rsidRDefault="00FA205C">
      <w:pPr>
        <w:pStyle w:val="Akapitzlist"/>
        <w:numPr>
          <w:ilvl w:val="0"/>
          <w:numId w:val="45"/>
        </w:numPr>
        <w:spacing w:before="120" w:after="120" w:line="276" w:lineRule="auto"/>
        <w:jc w:val="both"/>
        <w:rPr>
          <w:rFonts w:cstheme="minorHAnsi"/>
          <w:sz w:val="20"/>
          <w:szCs w:val="20"/>
          <w:lang w:eastAsia="ar-SA"/>
        </w:rPr>
      </w:pPr>
      <w:r w:rsidRPr="001E6E4A">
        <w:rPr>
          <w:rFonts w:cstheme="minorHAnsi"/>
          <w:sz w:val="20"/>
          <w:szCs w:val="20"/>
          <w:lang w:eastAsia="ar-SA"/>
        </w:rPr>
        <w:t xml:space="preserve">ujawnienia tylko niezbędnej części </w:t>
      </w:r>
      <w:r w:rsidRPr="001E6E4A">
        <w:rPr>
          <w:rFonts w:cstheme="minorHAnsi"/>
          <w:sz w:val="20"/>
          <w:szCs w:val="20"/>
        </w:rPr>
        <w:t>informacji</w:t>
      </w:r>
      <w:r w:rsidRPr="001E6E4A">
        <w:rPr>
          <w:rFonts w:cstheme="minorHAnsi"/>
          <w:sz w:val="20"/>
          <w:szCs w:val="20"/>
          <w:lang w:eastAsia="ar-SA"/>
        </w:rPr>
        <w:t xml:space="preserve"> stanowiących tajemnicę przedsiębiorstwa Strony,</w:t>
      </w:r>
    </w:p>
    <w:p w14:paraId="50E116D1" w14:textId="587D5405" w:rsidR="00FA205C" w:rsidRPr="001E6E4A" w:rsidRDefault="00FA205C">
      <w:pPr>
        <w:pStyle w:val="Akapitzlist"/>
        <w:numPr>
          <w:ilvl w:val="0"/>
          <w:numId w:val="45"/>
        </w:numPr>
        <w:spacing w:before="120" w:after="120" w:line="276" w:lineRule="auto"/>
        <w:jc w:val="both"/>
        <w:rPr>
          <w:rFonts w:cstheme="minorHAnsi"/>
          <w:sz w:val="20"/>
          <w:szCs w:val="20"/>
          <w:lang w:eastAsia="ar-SA"/>
        </w:rPr>
      </w:pPr>
      <w:r w:rsidRPr="001E6E4A">
        <w:rPr>
          <w:rFonts w:cstheme="minorHAnsi"/>
          <w:sz w:val="20"/>
          <w:szCs w:val="20"/>
          <w:lang w:eastAsia="ar-SA"/>
        </w:rPr>
        <w:t xml:space="preserve">podjęcia wszelkich możliwych działań celem zapewnienia, iż ujawnione informacje </w:t>
      </w:r>
      <w:r w:rsidRPr="001E6E4A">
        <w:rPr>
          <w:rFonts w:cstheme="minorHAnsi"/>
          <w:sz w:val="20"/>
          <w:szCs w:val="20"/>
          <w:lang w:eastAsia="ar-SA"/>
        </w:rPr>
        <w:tab/>
        <w:t xml:space="preserve">stanowiące tajemnicę przedsiębiorstwa Stron będą traktowane w sposób poufny i </w:t>
      </w:r>
      <w:r w:rsidRPr="001E6E4A">
        <w:rPr>
          <w:rFonts w:cstheme="minorHAnsi"/>
          <w:sz w:val="20"/>
          <w:szCs w:val="20"/>
        </w:rPr>
        <w:t>wykorzystywane</w:t>
      </w:r>
      <w:r w:rsidRPr="001E6E4A">
        <w:rPr>
          <w:rFonts w:cstheme="minorHAnsi"/>
          <w:sz w:val="20"/>
          <w:szCs w:val="20"/>
          <w:lang w:eastAsia="ar-SA"/>
        </w:rPr>
        <w:t xml:space="preserve"> będą tylko dla celów uzasadnionych celem ujawnienia.</w:t>
      </w:r>
    </w:p>
    <w:p w14:paraId="6635433D" w14:textId="24998E8C" w:rsidR="00FA205C" w:rsidRPr="001E6E4A" w:rsidRDefault="00FA205C">
      <w:pPr>
        <w:pStyle w:val="Akapitzlist"/>
        <w:numPr>
          <w:ilvl w:val="0"/>
          <w:numId w:val="45"/>
        </w:numPr>
        <w:spacing w:before="120" w:after="120" w:line="276" w:lineRule="auto"/>
        <w:jc w:val="both"/>
        <w:rPr>
          <w:rFonts w:cstheme="minorHAnsi"/>
          <w:bCs/>
          <w:iCs/>
          <w:sz w:val="20"/>
          <w:szCs w:val="20"/>
        </w:rPr>
      </w:pPr>
      <w:r w:rsidRPr="001E6E4A">
        <w:rPr>
          <w:rFonts w:cstheme="minorHAnsi"/>
          <w:sz w:val="20"/>
          <w:szCs w:val="20"/>
          <w:lang w:eastAsia="ar-SA"/>
        </w:rPr>
        <w:t xml:space="preserve">W przypadku naruszenia </w:t>
      </w:r>
      <w:r w:rsidRPr="00E42202">
        <w:rPr>
          <w:color w:val="000000"/>
          <w:kern w:val="16"/>
          <w:sz w:val="20"/>
        </w:rPr>
        <w:t>przez</w:t>
      </w:r>
      <w:r w:rsidRPr="001E6E4A">
        <w:rPr>
          <w:rFonts w:cstheme="minorHAnsi"/>
          <w:sz w:val="20"/>
          <w:szCs w:val="20"/>
          <w:lang w:eastAsia="ar-SA"/>
        </w:rPr>
        <w:t xml:space="preserve">  którakolwiek Stronę  postanowień niniejszego paragrafu, Strona poszkodowana  będzie uprawniona do naliczenia kary umownej w wysokości 2% </w:t>
      </w:r>
      <w:r w:rsidRPr="001E6E4A">
        <w:rPr>
          <w:rFonts w:cstheme="minorHAnsi"/>
          <w:bCs/>
          <w:iCs/>
          <w:sz w:val="20"/>
          <w:szCs w:val="20"/>
        </w:rPr>
        <w:t xml:space="preserve">wartości netto Wynagrodzenia określonego w </w:t>
      </w:r>
      <w:r w:rsidR="005B1A3C">
        <w:rPr>
          <w:rFonts w:cstheme="minorHAnsi"/>
          <w:bCs/>
          <w:iCs/>
          <w:sz w:val="20"/>
          <w:szCs w:val="20"/>
        </w:rPr>
        <w:t>§7 ust. 1</w:t>
      </w:r>
      <w:r w:rsidRPr="001E6E4A">
        <w:rPr>
          <w:rFonts w:cstheme="minorHAnsi"/>
          <w:iCs/>
          <w:sz w:val="20"/>
          <w:szCs w:val="20"/>
        </w:rPr>
        <w:t xml:space="preserve"> </w:t>
      </w:r>
      <w:r w:rsidRPr="001E6E4A">
        <w:rPr>
          <w:rFonts w:cstheme="minorHAnsi"/>
          <w:sz w:val="20"/>
          <w:szCs w:val="20"/>
        </w:rPr>
        <w:t>Umowy</w:t>
      </w:r>
      <w:r w:rsidRPr="001E6E4A">
        <w:rPr>
          <w:rFonts w:cstheme="minorHAnsi"/>
          <w:bCs/>
          <w:iCs/>
          <w:sz w:val="20"/>
          <w:szCs w:val="20"/>
        </w:rPr>
        <w:t>.</w:t>
      </w:r>
    </w:p>
    <w:p w14:paraId="246169E8" w14:textId="7D00821A" w:rsidR="00FA205C" w:rsidRDefault="00FA205C">
      <w:pPr>
        <w:pStyle w:val="Akapitzlist"/>
        <w:numPr>
          <w:ilvl w:val="0"/>
          <w:numId w:val="44"/>
        </w:numPr>
        <w:spacing w:before="120" w:after="120" w:line="276" w:lineRule="auto"/>
        <w:ind w:left="284"/>
        <w:jc w:val="both"/>
        <w:rPr>
          <w:rFonts w:cstheme="minorHAnsi"/>
          <w:sz w:val="20"/>
          <w:szCs w:val="20"/>
        </w:rPr>
      </w:pPr>
      <w:r w:rsidRPr="001E6E4A">
        <w:rPr>
          <w:rFonts w:cstheme="minorHAnsi"/>
          <w:sz w:val="20"/>
          <w:szCs w:val="20"/>
        </w:rPr>
        <w:t xml:space="preserve">Strony zobowiązują się do </w:t>
      </w:r>
      <w:r w:rsidRPr="001E6E4A">
        <w:rPr>
          <w:rFonts w:cstheme="minorHAnsi"/>
          <w:sz w:val="20"/>
          <w:szCs w:val="20"/>
          <w:lang w:eastAsia="ar-SA"/>
        </w:rPr>
        <w:t>zachowania</w:t>
      </w:r>
      <w:r w:rsidRPr="001E6E4A">
        <w:rPr>
          <w:rFonts w:cstheme="minorHAnsi"/>
          <w:sz w:val="20"/>
          <w:szCs w:val="20"/>
        </w:rPr>
        <w:t xml:space="preserve"> w poufności informacji, o których mowa w ustępie 1, powyżej, w okresie trwania Umowy oraz 5 lat po jej rozwiązaniu lub zakończeniu.</w:t>
      </w:r>
    </w:p>
    <w:p w14:paraId="12B9BA8C" w14:textId="74CDF422" w:rsidR="00A937E4" w:rsidRDefault="00A937E4" w:rsidP="009D7BD5">
      <w:pPr>
        <w:spacing w:before="120" w:after="120" w:line="276" w:lineRule="auto"/>
        <w:jc w:val="both"/>
        <w:rPr>
          <w:rFonts w:cstheme="minorHAnsi"/>
          <w:sz w:val="20"/>
          <w:szCs w:val="20"/>
        </w:rPr>
      </w:pPr>
    </w:p>
    <w:p w14:paraId="1C1BC4F3" w14:textId="77777777" w:rsidR="00A937E4" w:rsidRPr="009D7BD5" w:rsidRDefault="00A937E4" w:rsidP="00E42202">
      <w:pPr>
        <w:spacing w:before="120" w:after="120" w:line="276" w:lineRule="auto"/>
        <w:jc w:val="both"/>
        <w:rPr>
          <w:rFonts w:cstheme="minorHAnsi"/>
          <w:sz w:val="20"/>
          <w:szCs w:val="20"/>
        </w:rPr>
      </w:pPr>
    </w:p>
    <w:p w14:paraId="6F49BC23" w14:textId="77777777" w:rsidR="006F0D12" w:rsidRPr="008B13FB" w:rsidRDefault="006F0D12" w:rsidP="003C5705">
      <w:pPr>
        <w:spacing w:after="0" w:line="276" w:lineRule="auto"/>
        <w:jc w:val="both"/>
        <w:rPr>
          <w:sz w:val="20"/>
          <w:szCs w:val="20"/>
        </w:rPr>
      </w:pPr>
    </w:p>
    <w:p w14:paraId="7AC384BB" w14:textId="1A8F1AF3" w:rsidR="006F0D12" w:rsidRPr="00086D04" w:rsidRDefault="00086D04" w:rsidP="00366A9C">
      <w:pPr>
        <w:spacing w:after="0" w:line="276" w:lineRule="auto"/>
        <w:jc w:val="center"/>
        <w:rPr>
          <w:b/>
          <w:sz w:val="20"/>
          <w:szCs w:val="20"/>
        </w:rPr>
      </w:pPr>
      <w:r w:rsidRPr="00086D04">
        <w:rPr>
          <w:b/>
          <w:sz w:val="20"/>
          <w:szCs w:val="20"/>
        </w:rPr>
        <w:t xml:space="preserve">§ </w:t>
      </w:r>
      <w:r w:rsidR="008B2CD0" w:rsidRPr="00086D04">
        <w:rPr>
          <w:b/>
          <w:sz w:val="20"/>
          <w:szCs w:val="20"/>
        </w:rPr>
        <w:t>1</w:t>
      </w:r>
      <w:r w:rsidR="008B2CD0">
        <w:rPr>
          <w:b/>
          <w:sz w:val="20"/>
          <w:szCs w:val="20"/>
        </w:rPr>
        <w:t>5</w:t>
      </w:r>
    </w:p>
    <w:p w14:paraId="39C805D3" w14:textId="77777777" w:rsidR="006F0D12" w:rsidRDefault="006F0D12" w:rsidP="00366A9C">
      <w:pPr>
        <w:spacing w:after="0" w:line="276" w:lineRule="auto"/>
        <w:jc w:val="center"/>
        <w:rPr>
          <w:b/>
          <w:sz w:val="20"/>
          <w:szCs w:val="20"/>
        </w:rPr>
      </w:pPr>
      <w:r w:rsidRPr="00086D04">
        <w:rPr>
          <w:b/>
          <w:sz w:val="20"/>
          <w:szCs w:val="20"/>
        </w:rPr>
        <w:t>Gwarancja i rękojmia</w:t>
      </w:r>
    </w:p>
    <w:p w14:paraId="49944E49" w14:textId="77777777" w:rsidR="005A10BA" w:rsidRPr="005A10BA" w:rsidRDefault="005A10BA" w:rsidP="00E42202">
      <w:pPr>
        <w:spacing w:after="0" w:line="276" w:lineRule="auto"/>
        <w:jc w:val="both"/>
        <w:rPr>
          <w:sz w:val="20"/>
          <w:szCs w:val="20"/>
        </w:rPr>
      </w:pPr>
    </w:p>
    <w:p w14:paraId="598C302B" w14:textId="6D8FA4C9" w:rsidR="006F0D12" w:rsidRPr="00086D04" w:rsidRDefault="0089448D">
      <w:pPr>
        <w:pStyle w:val="Akapitzlist"/>
        <w:numPr>
          <w:ilvl w:val="0"/>
          <w:numId w:val="25"/>
        </w:numPr>
        <w:spacing w:after="0" w:line="276" w:lineRule="auto"/>
        <w:ind w:left="357" w:hanging="357"/>
        <w:jc w:val="both"/>
        <w:rPr>
          <w:sz w:val="20"/>
          <w:szCs w:val="20"/>
        </w:rPr>
      </w:pPr>
      <w:r>
        <w:rPr>
          <w:sz w:val="20"/>
          <w:szCs w:val="20"/>
        </w:rPr>
        <w:t xml:space="preserve">Wykonawca zobowiązuje się do wniesienia zabezpieczenia </w:t>
      </w:r>
      <w:r w:rsidR="006F0D12" w:rsidRPr="00086D04">
        <w:rPr>
          <w:sz w:val="20"/>
          <w:szCs w:val="20"/>
        </w:rPr>
        <w:t xml:space="preserve"> roszczeń z tytułu gwarancji i rękojmi kwotę w wysokości </w:t>
      </w:r>
      <w:r w:rsidR="006F0D12" w:rsidRPr="00086D04">
        <w:rPr>
          <w:b/>
          <w:sz w:val="20"/>
          <w:szCs w:val="20"/>
        </w:rPr>
        <w:t xml:space="preserve">10% </w:t>
      </w:r>
      <w:r w:rsidR="006A3EE0" w:rsidRPr="006A3EE0">
        <w:rPr>
          <w:b/>
          <w:sz w:val="20"/>
          <w:szCs w:val="20"/>
        </w:rPr>
        <w:t>Wynagrodzenia</w:t>
      </w:r>
      <w:r>
        <w:rPr>
          <w:b/>
          <w:sz w:val="20"/>
          <w:szCs w:val="20"/>
        </w:rPr>
        <w:t xml:space="preserve">.  </w:t>
      </w:r>
      <w:r w:rsidRPr="00C33B85">
        <w:rPr>
          <w:bCs/>
          <w:sz w:val="20"/>
          <w:szCs w:val="20"/>
        </w:rPr>
        <w:t>Zabezpieczenie może być wniesione  w formie gwarancji bankowej lub gwarancji ubezpieczeniowej o treści zaakceptowanej przez</w:t>
      </w:r>
      <w:r>
        <w:rPr>
          <w:b/>
          <w:sz w:val="20"/>
          <w:szCs w:val="20"/>
        </w:rPr>
        <w:t xml:space="preserve"> </w:t>
      </w:r>
      <w:r w:rsidR="00543600" w:rsidRPr="00E42202">
        <w:rPr>
          <w:b/>
          <w:sz w:val="20"/>
        </w:rPr>
        <w:t xml:space="preserve"> </w:t>
      </w:r>
      <w:r>
        <w:rPr>
          <w:bCs/>
          <w:sz w:val="20"/>
        </w:rPr>
        <w:t xml:space="preserve">Zamawiającego lub </w:t>
      </w:r>
      <w:r w:rsidR="003C37F1">
        <w:rPr>
          <w:bCs/>
          <w:sz w:val="20"/>
        </w:rPr>
        <w:t xml:space="preserve">kaucji wpłaconej przez Wykonawcę na rachunek Zamawiającego. </w:t>
      </w:r>
      <w:r w:rsidR="006F0D12" w:rsidRPr="00086D04">
        <w:rPr>
          <w:sz w:val="20"/>
          <w:szCs w:val="20"/>
        </w:rPr>
        <w:t xml:space="preserve"> </w:t>
      </w:r>
      <w:r w:rsidR="003C37F1">
        <w:rPr>
          <w:sz w:val="20"/>
          <w:szCs w:val="20"/>
        </w:rPr>
        <w:t xml:space="preserve">Zabezpieczenie </w:t>
      </w:r>
      <w:r w:rsidR="006F0D12" w:rsidRPr="00086D04">
        <w:rPr>
          <w:sz w:val="20"/>
          <w:szCs w:val="20"/>
        </w:rPr>
        <w:t xml:space="preserve"> stanowi gwarancję wywiązania się Wykonawcy z obowiązków wynikających z tytułu rękojmi i gwarancji. </w:t>
      </w:r>
      <w:r w:rsidR="00543600">
        <w:rPr>
          <w:sz w:val="20"/>
          <w:szCs w:val="20"/>
        </w:rPr>
        <w:t xml:space="preserve">. </w:t>
      </w:r>
      <w:r w:rsidR="006F0D12" w:rsidRPr="00086D04">
        <w:rPr>
          <w:sz w:val="20"/>
          <w:szCs w:val="20"/>
        </w:rPr>
        <w:t xml:space="preserve">Zwrot </w:t>
      </w:r>
      <w:r w:rsidR="003C37F1">
        <w:rPr>
          <w:sz w:val="20"/>
          <w:szCs w:val="20"/>
        </w:rPr>
        <w:t xml:space="preserve">zabezpieczenia </w:t>
      </w:r>
      <w:r w:rsidR="006F0D12" w:rsidRPr="00086D04">
        <w:rPr>
          <w:sz w:val="20"/>
          <w:szCs w:val="20"/>
        </w:rPr>
        <w:t xml:space="preserve">z zastrzeżeniem </w:t>
      </w:r>
      <w:r w:rsidR="005B1A3C">
        <w:rPr>
          <w:sz w:val="20"/>
          <w:szCs w:val="20"/>
        </w:rPr>
        <w:t>poniższego</w:t>
      </w:r>
      <w:r w:rsidR="006F0D12" w:rsidRPr="00086D04">
        <w:rPr>
          <w:sz w:val="20"/>
          <w:szCs w:val="20"/>
        </w:rPr>
        <w:t xml:space="preserve"> ust. 6</w:t>
      </w:r>
      <w:r w:rsidR="003841C0">
        <w:rPr>
          <w:sz w:val="20"/>
          <w:szCs w:val="20"/>
        </w:rPr>
        <w:t xml:space="preserve"> Umowy</w:t>
      </w:r>
      <w:r w:rsidR="006F0D12" w:rsidRPr="00086D04">
        <w:rPr>
          <w:sz w:val="20"/>
          <w:szCs w:val="20"/>
        </w:rPr>
        <w:t xml:space="preserve">, nastąpi po podpisaniu </w:t>
      </w:r>
      <w:r w:rsidR="006F0D12" w:rsidRPr="00086D04">
        <w:rPr>
          <w:b/>
          <w:sz w:val="20"/>
          <w:szCs w:val="20"/>
        </w:rPr>
        <w:t>Protok</w:t>
      </w:r>
      <w:r w:rsidR="003841C0">
        <w:rPr>
          <w:b/>
          <w:sz w:val="20"/>
          <w:szCs w:val="20"/>
        </w:rPr>
        <w:t>ołu</w:t>
      </w:r>
      <w:r w:rsidR="006F0D12" w:rsidRPr="00086D04">
        <w:rPr>
          <w:b/>
          <w:sz w:val="20"/>
          <w:szCs w:val="20"/>
        </w:rPr>
        <w:t xml:space="preserve"> Ostatecznego Przeglądu Technicznego</w:t>
      </w:r>
      <w:r w:rsidR="006F0D12" w:rsidRPr="00086D04">
        <w:rPr>
          <w:sz w:val="20"/>
          <w:szCs w:val="20"/>
        </w:rPr>
        <w:t>.</w:t>
      </w:r>
    </w:p>
    <w:p w14:paraId="7220BFCE" w14:textId="29692600"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lastRenderedPageBreak/>
        <w:t xml:space="preserve">Wykonawca udziela Zamawiającemu gwarancji i rękojmi na wykonany Przedmiot Umowy, na okres 60 </w:t>
      </w:r>
      <w:r w:rsidR="003841C0">
        <w:rPr>
          <w:sz w:val="20"/>
          <w:szCs w:val="20"/>
        </w:rPr>
        <w:t xml:space="preserve">(słownie: sześćdziesiąt) </w:t>
      </w:r>
      <w:r w:rsidRPr="00086D04">
        <w:rPr>
          <w:sz w:val="20"/>
          <w:szCs w:val="20"/>
        </w:rPr>
        <w:t>miesięcy. Gwarancja obejmuje również urządzenia/zespoły/podzespoły/części, materiały eksploatacyjne, wchodzące w zakres Przedmiotu</w:t>
      </w:r>
      <w:r w:rsidR="003841C0">
        <w:rPr>
          <w:sz w:val="20"/>
          <w:szCs w:val="20"/>
        </w:rPr>
        <w:t xml:space="preserve"> Umowy</w:t>
      </w:r>
      <w:r w:rsidRPr="00086D04">
        <w:rPr>
          <w:sz w:val="20"/>
          <w:szCs w:val="20"/>
        </w:rPr>
        <w:t xml:space="preserve">, nabyte przez </w:t>
      </w:r>
      <w:r w:rsidR="003841C0">
        <w:rPr>
          <w:sz w:val="20"/>
          <w:szCs w:val="20"/>
        </w:rPr>
        <w:t>Wykonawcę</w:t>
      </w:r>
      <w:r w:rsidR="003841C0" w:rsidRPr="00086D04">
        <w:rPr>
          <w:sz w:val="20"/>
          <w:szCs w:val="20"/>
        </w:rPr>
        <w:t xml:space="preserve"> </w:t>
      </w:r>
      <w:r w:rsidRPr="00086D04">
        <w:rPr>
          <w:sz w:val="20"/>
          <w:szCs w:val="20"/>
        </w:rPr>
        <w:t xml:space="preserve">u jego </w:t>
      </w:r>
      <w:r w:rsidR="003841C0">
        <w:rPr>
          <w:sz w:val="20"/>
          <w:szCs w:val="20"/>
        </w:rPr>
        <w:t>k</w:t>
      </w:r>
      <w:r w:rsidRPr="00086D04">
        <w:rPr>
          <w:sz w:val="20"/>
          <w:szCs w:val="20"/>
        </w:rPr>
        <w:t>ooperantów.</w:t>
      </w:r>
    </w:p>
    <w:p w14:paraId="6D6B2809" w14:textId="76B309A3"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Okres gwarancji i rękojmi dla Przedmiotu Umowy liczony jest od dnia podpisania przez obie Strony, bez zastrzeżeń:</w:t>
      </w:r>
    </w:p>
    <w:p w14:paraId="42EBD82E" w14:textId="22D7A1F6" w:rsidR="006F0D12" w:rsidRPr="00086D04" w:rsidRDefault="006F0D12">
      <w:pPr>
        <w:pStyle w:val="Akapitzlist"/>
        <w:numPr>
          <w:ilvl w:val="1"/>
          <w:numId w:val="26"/>
        </w:numPr>
        <w:spacing w:after="0" w:line="276" w:lineRule="auto"/>
        <w:ind w:left="714" w:hanging="357"/>
        <w:jc w:val="both"/>
        <w:rPr>
          <w:sz w:val="20"/>
          <w:szCs w:val="20"/>
        </w:rPr>
      </w:pPr>
      <w:r w:rsidRPr="00086D04">
        <w:rPr>
          <w:sz w:val="20"/>
          <w:szCs w:val="20"/>
        </w:rPr>
        <w:t xml:space="preserve">Protokołu Odbioru Dokumentacji Powykonawczej </w:t>
      </w:r>
      <w:r w:rsidR="00543600">
        <w:rPr>
          <w:sz w:val="20"/>
          <w:szCs w:val="20"/>
        </w:rPr>
        <w:t>całego Etapu II</w:t>
      </w:r>
      <w:r w:rsidRPr="00086D04">
        <w:rPr>
          <w:sz w:val="20"/>
          <w:szCs w:val="20"/>
        </w:rPr>
        <w:t xml:space="preserve">– w zakresie Ostatecznie </w:t>
      </w:r>
      <w:r w:rsidR="00633883">
        <w:rPr>
          <w:sz w:val="20"/>
          <w:szCs w:val="20"/>
        </w:rPr>
        <w:t>Za</w:t>
      </w:r>
      <w:r w:rsidR="00633883" w:rsidRPr="00086D04">
        <w:rPr>
          <w:sz w:val="20"/>
          <w:szCs w:val="20"/>
        </w:rPr>
        <w:t xml:space="preserve">twierdzonej </w:t>
      </w:r>
      <w:r w:rsidRPr="00086D04">
        <w:rPr>
          <w:sz w:val="20"/>
          <w:szCs w:val="20"/>
        </w:rPr>
        <w:t>Dokumentacji Powykonawczej i Instrukcji;</w:t>
      </w:r>
    </w:p>
    <w:p w14:paraId="6CD140BD" w14:textId="2FCFD222" w:rsidR="006F0D12" w:rsidRPr="00086D04" w:rsidRDefault="006F0D12">
      <w:pPr>
        <w:pStyle w:val="Akapitzlist"/>
        <w:numPr>
          <w:ilvl w:val="1"/>
          <w:numId w:val="26"/>
        </w:numPr>
        <w:spacing w:after="0" w:line="276" w:lineRule="auto"/>
        <w:ind w:left="714" w:hanging="357"/>
        <w:jc w:val="both"/>
        <w:rPr>
          <w:sz w:val="20"/>
          <w:szCs w:val="20"/>
        </w:rPr>
      </w:pPr>
      <w:r w:rsidRPr="00086D04">
        <w:rPr>
          <w:sz w:val="20"/>
          <w:szCs w:val="20"/>
        </w:rPr>
        <w:t xml:space="preserve">Protokołu Odbioru </w:t>
      </w:r>
      <w:r w:rsidR="005B1A3C">
        <w:rPr>
          <w:sz w:val="20"/>
          <w:szCs w:val="20"/>
        </w:rPr>
        <w:t>Technicznego</w:t>
      </w:r>
      <w:r w:rsidRPr="00086D04">
        <w:rPr>
          <w:sz w:val="20"/>
          <w:szCs w:val="20"/>
        </w:rPr>
        <w:t xml:space="preserve"> – w zakresie Robót, w przypadku nie dojścia do podpisania w</w:t>
      </w:r>
      <w:r w:rsidR="001746BE">
        <w:rPr>
          <w:sz w:val="20"/>
          <w:szCs w:val="20"/>
        </w:rPr>
        <w:t> </w:t>
      </w:r>
      <w:r w:rsidRPr="00086D04">
        <w:rPr>
          <w:sz w:val="20"/>
          <w:szCs w:val="20"/>
        </w:rPr>
        <w:t>ramach Umowy Protokołu Odbioru Robót – Końcowego;</w:t>
      </w:r>
    </w:p>
    <w:p w14:paraId="32AD7F4F" w14:textId="52BD3898" w:rsidR="006F0D12" w:rsidRPr="00086D04" w:rsidRDefault="006F0D12">
      <w:pPr>
        <w:pStyle w:val="Akapitzlist"/>
        <w:numPr>
          <w:ilvl w:val="1"/>
          <w:numId w:val="26"/>
        </w:numPr>
        <w:spacing w:after="0" w:line="276" w:lineRule="auto"/>
        <w:ind w:left="714" w:hanging="357"/>
        <w:jc w:val="both"/>
        <w:rPr>
          <w:sz w:val="20"/>
          <w:szCs w:val="20"/>
        </w:rPr>
      </w:pPr>
      <w:r w:rsidRPr="00086D04">
        <w:rPr>
          <w:sz w:val="20"/>
          <w:szCs w:val="20"/>
        </w:rPr>
        <w:t>Protokołu Odbioru Robót – Końcowego – w zakresie Robót.</w:t>
      </w:r>
    </w:p>
    <w:p w14:paraId="3BA8CFAC" w14:textId="41E3A90A"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Wszelkie </w:t>
      </w:r>
      <w:r w:rsidR="003235D6">
        <w:rPr>
          <w:sz w:val="20"/>
          <w:szCs w:val="20"/>
        </w:rPr>
        <w:t>W</w:t>
      </w:r>
      <w:r w:rsidRPr="00086D04">
        <w:rPr>
          <w:sz w:val="20"/>
          <w:szCs w:val="20"/>
        </w:rPr>
        <w:t xml:space="preserve">ady i usterki, z tytułu niewłaściwego wykonania </w:t>
      </w:r>
      <w:r w:rsidR="003B0F61">
        <w:rPr>
          <w:sz w:val="20"/>
          <w:szCs w:val="20"/>
        </w:rPr>
        <w:t>R</w:t>
      </w:r>
      <w:r w:rsidRPr="00086D04">
        <w:rPr>
          <w:sz w:val="20"/>
          <w:szCs w:val="20"/>
        </w:rPr>
        <w:t>obót przez Wykonawcę będą zgłaszane telefonicznie lub na adres mailowy Wykonawcy</w:t>
      </w:r>
      <w:r w:rsidR="00EB0E76">
        <w:rPr>
          <w:sz w:val="20"/>
          <w:szCs w:val="20"/>
        </w:rPr>
        <w:t xml:space="preserve">, wskazany w § </w:t>
      </w:r>
      <w:r w:rsidR="005B1A3C">
        <w:rPr>
          <w:sz w:val="20"/>
          <w:szCs w:val="20"/>
        </w:rPr>
        <w:t xml:space="preserve">11 </w:t>
      </w:r>
      <w:r w:rsidR="00EB0E76">
        <w:rPr>
          <w:sz w:val="20"/>
          <w:szCs w:val="20"/>
        </w:rPr>
        <w:t>ust. 2 pkt 1 Umowy.</w:t>
      </w:r>
    </w:p>
    <w:p w14:paraId="5633D0C6" w14:textId="69ADE767"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Wykonawca jest zobowiązany do niezwłocznej reakcji, w przypadku zgłoszenia </w:t>
      </w:r>
      <w:r w:rsidR="003235D6">
        <w:rPr>
          <w:sz w:val="20"/>
          <w:szCs w:val="20"/>
        </w:rPr>
        <w:t>W</w:t>
      </w:r>
      <w:r w:rsidRPr="00086D04">
        <w:rPr>
          <w:sz w:val="20"/>
          <w:szCs w:val="20"/>
        </w:rPr>
        <w:t xml:space="preserve">ad lub usterek Przedmiotu Umowy w okresie rękojmi lub gwarancji oraz do usunięcia na swój koszt </w:t>
      </w:r>
      <w:r w:rsidR="003235D6">
        <w:rPr>
          <w:sz w:val="20"/>
          <w:szCs w:val="20"/>
        </w:rPr>
        <w:t>W</w:t>
      </w:r>
      <w:r w:rsidRPr="00086D04">
        <w:rPr>
          <w:sz w:val="20"/>
          <w:szCs w:val="20"/>
        </w:rPr>
        <w:t xml:space="preserve">ad, usterek lub awarii, bez zbędnego opóźnienia, w terminie protokolarnie ustalonym z Zamawiającym, nie dłuższym jednak niż </w:t>
      </w:r>
      <w:r w:rsidR="00A55AA0">
        <w:rPr>
          <w:b/>
          <w:sz w:val="20"/>
          <w:szCs w:val="20"/>
        </w:rPr>
        <w:t>2</w:t>
      </w:r>
      <w:r w:rsidRPr="00086D04">
        <w:rPr>
          <w:b/>
          <w:sz w:val="20"/>
          <w:szCs w:val="20"/>
        </w:rPr>
        <w:t>0 (</w:t>
      </w:r>
      <w:r w:rsidR="00B13707">
        <w:rPr>
          <w:b/>
          <w:sz w:val="20"/>
          <w:szCs w:val="20"/>
        </w:rPr>
        <w:t xml:space="preserve">słownie: </w:t>
      </w:r>
      <w:r w:rsidR="00A55AA0">
        <w:rPr>
          <w:b/>
          <w:sz w:val="20"/>
          <w:szCs w:val="20"/>
        </w:rPr>
        <w:t>dwadzieścia</w:t>
      </w:r>
      <w:r w:rsidRPr="00086D04">
        <w:rPr>
          <w:b/>
          <w:sz w:val="20"/>
          <w:szCs w:val="20"/>
        </w:rPr>
        <w:t xml:space="preserve">) </w:t>
      </w:r>
      <w:r w:rsidR="00B13707">
        <w:rPr>
          <w:b/>
          <w:sz w:val="20"/>
          <w:szCs w:val="20"/>
        </w:rPr>
        <w:t>D</w:t>
      </w:r>
      <w:r w:rsidRPr="00086D04">
        <w:rPr>
          <w:b/>
          <w:sz w:val="20"/>
          <w:szCs w:val="20"/>
        </w:rPr>
        <w:t>ni</w:t>
      </w:r>
      <w:r w:rsidRPr="00086D04">
        <w:rPr>
          <w:sz w:val="20"/>
          <w:szCs w:val="20"/>
        </w:rPr>
        <w:t xml:space="preserve">. Usuwanie usterek, </w:t>
      </w:r>
      <w:r w:rsidR="003235D6">
        <w:rPr>
          <w:sz w:val="20"/>
          <w:szCs w:val="20"/>
        </w:rPr>
        <w:t>W</w:t>
      </w:r>
      <w:r w:rsidRPr="00086D04">
        <w:rPr>
          <w:sz w:val="20"/>
          <w:szCs w:val="20"/>
        </w:rPr>
        <w:t xml:space="preserve">ad lub awarii zagrażających życiu człowieka lub zagrażających płynności pracy zakładu Zamawiającego Wykonawca dokona u Zamawiającego najpóźniej w terminie do </w:t>
      </w:r>
      <w:r w:rsidRPr="00086D04">
        <w:rPr>
          <w:b/>
          <w:sz w:val="20"/>
          <w:szCs w:val="20"/>
        </w:rPr>
        <w:t>3 (</w:t>
      </w:r>
      <w:r w:rsidR="00B13707">
        <w:rPr>
          <w:b/>
          <w:sz w:val="20"/>
          <w:szCs w:val="20"/>
        </w:rPr>
        <w:t xml:space="preserve">słownie: </w:t>
      </w:r>
      <w:r w:rsidRPr="00086D04">
        <w:rPr>
          <w:b/>
          <w:sz w:val="20"/>
          <w:szCs w:val="20"/>
        </w:rPr>
        <w:t xml:space="preserve">trzech) </w:t>
      </w:r>
      <w:r w:rsidR="00B13707">
        <w:rPr>
          <w:b/>
          <w:sz w:val="20"/>
          <w:szCs w:val="20"/>
        </w:rPr>
        <w:t>D</w:t>
      </w:r>
      <w:r w:rsidRPr="00086D04">
        <w:rPr>
          <w:b/>
          <w:sz w:val="20"/>
          <w:szCs w:val="20"/>
        </w:rPr>
        <w:t>ni</w:t>
      </w:r>
      <w:r w:rsidRPr="00086D04">
        <w:rPr>
          <w:sz w:val="20"/>
          <w:szCs w:val="20"/>
        </w:rPr>
        <w:t xml:space="preserve"> od </w:t>
      </w:r>
      <w:r w:rsidR="00B13707">
        <w:rPr>
          <w:sz w:val="20"/>
          <w:szCs w:val="20"/>
        </w:rPr>
        <w:t>dnia</w:t>
      </w:r>
      <w:r w:rsidR="00B13707" w:rsidRPr="00086D04">
        <w:rPr>
          <w:sz w:val="20"/>
          <w:szCs w:val="20"/>
        </w:rPr>
        <w:t xml:space="preserve"> </w:t>
      </w:r>
      <w:r w:rsidRPr="00086D04">
        <w:rPr>
          <w:sz w:val="20"/>
          <w:szCs w:val="20"/>
        </w:rPr>
        <w:t>zgłoszenia przez Zamawiającego</w:t>
      </w:r>
      <w:r w:rsidR="003235D6">
        <w:rPr>
          <w:sz w:val="20"/>
          <w:szCs w:val="20"/>
        </w:rPr>
        <w:t xml:space="preserve"> tych Wad, usterek </w:t>
      </w:r>
      <w:r w:rsidR="00B13707">
        <w:rPr>
          <w:sz w:val="20"/>
          <w:szCs w:val="20"/>
        </w:rPr>
        <w:t>lub awarii</w:t>
      </w:r>
      <w:r w:rsidRPr="00086D04">
        <w:rPr>
          <w:sz w:val="20"/>
          <w:szCs w:val="20"/>
        </w:rPr>
        <w:t>.</w:t>
      </w:r>
    </w:p>
    <w:p w14:paraId="1CDD2D39" w14:textId="61187DC7"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W przypadku braku spełnienia przez Wykonawcę jego zobowiązań</w:t>
      </w:r>
      <w:r w:rsidR="00BC3B31">
        <w:rPr>
          <w:sz w:val="20"/>
          <w:szCs w:val="20"/>
        </w:rPr>
        <w:t>,</w:t>
      </w:r>
      <w:r w:rsidRPr="00086D04">
        <w:rPr>
          <w:sz w:val="20"/>
          <w:szCs w:val="20"/>
        </w:rPr>
        <w:t xml:space="preserve"> wynikających z udzielonej gwarancji lub rękojmi, pomimo pisemnego wezwania Zamawiającego, Zamawiający uprawniony jest do zastępczego zlecenia wykonania ww. prac na koszt i ryzyko Wykonawcy</w:t>
      </w:r>
      <w:r w:rsidR="00CF45BB">
        <w:rPr>
          <w:sz w:val="20"/>
          <w:szCs w:val="20"/>
        </w:rPr>
        <w:t xml:space="preserve"> (</w:t>
      </w:r>
      <w:r w:rsidR="00CF45BB" w:rsidRPr="002B5864">
        <w:rPr>
          <w:sz w:val="20"/>
          <w:szCs w:val="20"/>
        </w:rPr>
        <w:t>wykonanie zastępcze</w:t>
      </w:r>
      <w:r w:rsidR="00CF45BB">
        <w:rPr>
          <w:sz w:val="20"/>
          <w:szCs w:val="20"/>
        </w:rPr>
        <w:t>)</w:t>
      </w:r>
      <w:r w:rsidRPr="00086D04">
        <w:rPr>
          <w:sz w:val="20"/>
          <w:szCs w:val="20"/>
        </w:rPr>
        <w:t xml:space="preserve">. W tym celu Zamawiający uprawniony jest także do dokonania stosownych potrąceń z kaucji, o której mowa </w:t>
      </w:r>
      <w:r w:rsidR="005B1A3C">
        <w:rPr>
          <w:sz w:val="20"/>
          <w:szCs w:val="20"/>
        </w:rPr>
        <w:t>w powyższym</w:t>
      </w:r>
      <w:r w:rsidRPr="00086D04">
        <w:rPr>
          <w:sz w:val="20"/>
          <w:szCs w:val="20"/>
        </w:rPr>
        <w:t xml:space="preserve"> ust. 1. W</w:t>
      </w:r>
      <w:r w:rsidR="001746BE">
        <w:rPr>
          <w:sz w:val="20"/>
          <w:szCs w:val="20"/>
        </w:rPr>
        <w:t> </w:t>
      </w:r>
      <w:r w:rsidRPr="00086D04">
        <w:rPr>
          <w:sz w:val="20"/>
          <w:szCs w:val="20"/>
        </w:rPr>
        <w:t>przypadku zastępczego zlecenia wykonania prac, Zamawiający nie traci jakichkolwiek uprawnień z tytułu rękojmi lub gwarancji udzielonej przez Wykonawcę.</w:t>
      </w:r>
    </w:p>
    <w:p w14:paraId="6C1CAFC2" w14:textId="0271027E"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Okres rękojmi i gwarancji ulega przedłużeniu o okres, w którym Zamawiający nie mógł w pełnym zakresie korzystać z Przedmiotu Umowy. W przypadku wymiany urządzenia lub wyposażenia na nowe, okres gwarancji oraz rękojmi biegnie na nowo, od dnia dokonania wymiany.</w:t>
      </w:r>
    </w:p>
    <w:p w14:paraId="238F8D54" w14:textId="4FF45CB9"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Nie później niż na </w:t>
      </w:r>
      <w:r w:rsidRPr="00086D04">
        <w:rPr>
          <w:b/>
          <w:sz w:val="20"/>
          <w:szCs w:val="20"/>
        </w:rPr>
        <w:t xml:space="preserve">60 </w:t>
      </w:r>
      <w:r w:rsidR="00CC153F">
        <w:rPr>
          <w:b/>
          <w:sz w:val="20"/>
          <w:szCs w:val="20"/>
        </w:rPr>
        <w:t xml:space="preserve">(słownie: </w:t>
      </w:r>
      <w:r w:rsidR="00CF3A49">
        <w:rPr>
          <w:b/>
          <w:sz w:val="20"/>
          <w:szCs w:val="20"/>
        </w:rPr>
        <w:t>sześćdziesiąt</w:t>
      </w:r>
      <w:r w:rsidR="00D30398">
        <w:rPr>
          <w:b/>
          <w:sz w:val="20"/>
          <w:szCs w:val="20"/>
        </w:rPr>
        <w:t>) D</w:t>
      </w:r>
      <w:r w:rsidRPr="00086D04">
        <w:rPr>
          <w:b/>
          <w:sz w:val="20"/>
          <w:szCs w:val="20"/>
        </w:rPr>
        <w:t>ni</w:t>
      </w:r>
      <w:r w:rsidRPr="00086D04">
        <w:rPr>
          <w:sz w:val="20"/>
          <w:szCs w:val="20"/>
        </w:rPr>
        <w:t xml:space="preserve"> przed końcem okresu gwarancji i rękojmi oraz i przed terminem zwolnienia </w:t>
      </w:r>
      <w:r w:rsidRPr="00086D04">
        <w:rPr>
          <w:b/>
          <w:sz w:val="20"/>
          <w:szCs w:val="20"/>
        </w:rPr>
        <w:t>kwoty pobranej</w:t>
      </w:r>
      <w:r w:rsidRPr="00086D04">
        <w:rPr>
          <w:sz w:val="20"/>
          <w:szCs w:val="20"/>
        </w:rPr>
        <w:t xml:space="preserve"> o której mowa w </w:t>
      </w:r>
      <w:r w:rsidR="005B1A3C">
        <w:rPr>
          <w:sz w:val="20"/>
          <w:szCs w:val="20"/>
        </w:rPr>
        <w:t xml:space="preserve">powyższym </w:t>
      </w:r>
      <w:r w:rsidRPr="00086D04">
        <w:rPr>
          <w:sz w:val="20"/>
          <w:szCs w:val="20"/>
        </w:rPr>
        <w:t xml:space="preserve"> ust. 1.</w:t>
      </w:r>
      <w:r w:rsidR="00110463">
        <w:rPr>
          <w:sz w:val="20"/>
          <w:szCs w:val="20"/>
        </w:rPr>
        <w:t>,</w:t>
      </w:r>
      <w:r w:rsidRPr="00086D04">
        <w:rPr>
          <w:sz w:val="20"/>
          <w:szCs w:val="20"/>
        </w:rPr>
        <w:t xml:space="preserve"> Wykonawca, w terminie ustalonym z Zamawiającym, dokona na swój koszt ostatecznego przeglądu technicznego i naprawienia wszelkich </w:t>
      </w:r>
      <w:r w:rsidR="003235D6">
        <w:rPr>
          <w:sz w:val="20"/>
          <w:szCs w:val="20"/>
        </w:rPr>
        <w:t>W</w:t>
      </w:r>
      <w:r w:rsidRPr="00086D04">
        <w:rPr>
          <w:sz w:val="20"/>
          <w:szCs w:val="20"/>
        </w:rPr>
        <w:t xml:space="preserve">ad, usterek i awarii. Z dokonanych czynności Strony sporządzą obustronnie podpisany </w:t>
      </w:r>
      <w:r w:rsidRPr="00086D04">
        <w:rPr>
          <w:b/>
          <w:sz w:val="20"/>
          <w:szCs w:val="20"/>
        </w:rPr>
        <w:t>Protokół Ostatecznego Przeglądu Technicznego</w:t>
      </w:r>
      <w:r w:rsidRPr="00086D04">
        <w:rPr>
          <w:sz w:val="20"/>
          <w:szCs w:val="20"/>
        </w:rPr>
        <w:t>.</w:t>
      </w:r>
    </w:p>
    <w:p w14:paraId="552DA010" w14:textId="6C7E1535"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Strony zgodnie postanawiają, że uprawnienie Zamawiającego z tytułu rękojmi do obniżenia </w:t>
      </w:r>
      <w:r w:rsidR="006A3EE0">
        <w:rPr>
          <w:sz w:val="20"/>
          <w:szCs w:val="20"/>
        </w:rPr>
        <w:t>W</w:t>
      </w:r>
      <w:r w:rsidR="006A3EE0" w:rsidRPr="00086D04">
        <w:rPr>
          <w:sz w:val="20"/>
          <w:szCs w:val="20"/>
        </w:rPr>
        <w:t xml:space="preserve">ynagrodzenia </w:t>
      </w:r>
      <w:r w:rsidRPr="00086D04">
        <w:rPr>
          <w:sz w:val="20"/>
          <w:szCs w:val="20"/>
        </w:rPr>
        <w:t xml:space="preserve">za nienależyte wykonanie Przedmiotu Umowy </w:t>
      </w:r>
      <w:r w:rsidR="003C37F1">
        <w:rPr>
          <w:sz w:val="20"/>
          <w:szCs w:val="20"/>
        </w:rPr>
        <w:t xml:space="preserve">nastąpi w odpowiednimi stosunku do obniżenia wartości przedmiotu umowy z uwagi na ujawnienie wad. </w:t>
      </w:r>
      <w:r w:rsidRPr="00086D04">
        <w:rPr>
          <w:sz w:val="20"/>
          <w:szCs w:val="20"/>
        </w:rPr>
        <w:t>.</w:t>
      </w:r>
    </w:p>
    <w:p w14:paraId="526269C4" w14:textId="50609CB7"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Wykonawca przekaże Zamawiającemu kartę gwarancyjną na wykonane </w:t>
      </w:r>
      <w:r w:rsidR="003B0F61">
        <w:rPr>
          <w:sz w:val="20"/>
          <w:szCs w:val="20"/>
        </w:rPr>
        <w:t>R</w:t>
      </w:r>
      <w:r w:rsidRPr="00086D04">
        <w:rPr>
          <w:sz w:val="20"/>
          <w:szCs w:val="20"/>
        </w:rPr>
        <w:t xml:space="preserve">oboty wraz z zestawieniem wbudowanych urządzeń i wyposażenia, zawierającym informacje o konieczności wykonania przeglądów serwisowych w celu utrzymania warunków gwarancyjnych oraz kopie kart gwarancyjnych dla </w:t>
      </w:r>
      <w:r w:rsidR="00587CBC">
        <w:rPr>
          <w:sz w:val="20"/>
          <w:szCs w:val="20"/>
        </w:rPr>
        <w:t>wbudowanych m</w:t>
      </w:r>
      <w:r w:rsidR="00587CBC" w:rsidRPr="00086D04">
        <w:rPr>
          <w:sz w:val="20"/>
          <w:szCs w:val="20"/>
        </w:rPr>
        <w:t>ateriałów</w:t>
      </w:r>
      <w:r w:rsidRPr="00086D04">
        <w:rPr>
          <w:sz w:val="20"/>
          <w:szCs w:val="20"/>
        </w:rPr>
        <w:t xml:space="preserve">, </w:t>
      </w:r>
      <w:r w:rsidR="00587CBC">
        <w:rPr>
          <w:sz w:val="20"/>
          <w:szCs w:val="20"/>
        </w:rPr>
        <w:t>u</w:t>
      </w:r>
      <w:r w:rsidR="00587CBC" w:rsidRPr="00086D04">
        <w:rPr>
          <w:sz w:val="20"/>
          <w:szCs w:val="20"/>
        </w:rPr>
        <w:t xml:space="preserve">rządzeń </w:t>
      </w:r>
      <w:r w:rsidRPr="00086D04">
        <w:rPr>
          <w:sz w:val="20"/>
          <w:szCs w:val="20"/>
        </w:rPr>
        <w:t xml:space="preserve">i </w:t>
      </w:r>
      <w:r w:rsidR="00587CBC">
        <w:rPr>
          <w:sz w:val="20"/>
          <w:szCs w:val="20"/>
        </w:rPr>
        <w:t>w</w:t>
      </w:r>
      <w:r w:rsidR="00587CBC" w:rsidRPr="00086D04">
        <w:rPr>
          <w:sz w:val="20"/>
          <w:szCs w:val="20"/>
        </w:rPr>
        <w:t>yposażenia</w:t>
      </w:r>
      <w:r w:rsidRPr="00086D04">
        <w:rPr>
          <w:sz w:val="20"/>
          <w:szCs w:val="20"/>
        </w:rPr>
        <w:t>.</w:t>
      </w:r>
    </w:p>
    <w:p w14:paraId="248069E2" w14:textId="6E156833"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Dla instalacji </w:t>
      </w:r>
      <w:del w:id="21" w:author="Paweł Bus" w:date="2025-05-30T10:01:00Z" w16du:dateUtc="2025-05-30T08:01:00Z">
        <w:r w:rsidRPr="00086D04" w:rsidDel="0054142E">
          <w:rPr>
            <w:sz w:val="20"/>
            <w:szCs w:val="20"/>
          </w:rPr>
          <w:delText>niskoprądowych</w:delText>
        </w:r>
        <w:r w:rsidR="0081215B" w:rsidDel="0054142E">
          <w:rPr>
            <w:sz w:val="20"/>
            <w:szCs w:val="20"/>
          </w:rPr>
          <w:delText>,</w:delText>
        </w:r>
        <w:r w:rsidRPr="00086D04" w:rsidDel="0054142E">
          <w:rPr>
            <w:sz w:val="20"/>
            <w:szCs w:val="20"/>
          </w:rPr>
          <w:delText xml:space="preserve"> </w:delText>
        </w:r>
        <w:r w:rsidR="00A937E4" w:rsidDel="0054142E">
          <w:rPr>
            <w:sz w:val="20"/>
            <w:szCs w:val="20"/>
          </w:rPr>
          <w:delText>gaszenia gazem, UPS, Agregat, system klimatyzacji</w:delText>
        </w:r>
      </w:del>
      <w:ins w:id="22" w:author="Paweł Bus" w:date="2025-06-09T12:30:00Z" w16du:dateUtc="2025-06-09T10:30:00Z">
        <w:r w:rsidR="00CC6B80">
          <w:rPr>
            <w:sz w:val="20"/>
            <w:szCs w:val="20"/>
          </w:rPr>
          <w:t>depozytora kluczy</w:t>
        </w:r>
      </w:ins>
      <w:r w:rsidRPr="00086D04">
        <w:rPr>
          <w:sz w:val="20"/>
          <w:szCs w:val="20"/>
        </w:rPr>
        <w:t xml:space="preserve"> czas przystąpienia do naprawy wynosi maksymalnie </w:t>
      </w:r>
      <w:r w:rsidRPr="00523D74">
        <w:rPr>
          <w:b/>
          <w:sz w:val="20"/>
          <w:szCs w:val="20"/>
        </w:rPr>
        <w:t xml:space="preserve">do 24 </w:t>
      </w:r>
      <w:r w:rsidR="0006209F">
        <w:rPr>
          <w:b/>
          <w:sz w:val="20"/>
          <w:szCs w:val="20"/>
        </w:rPr>
        <w:t xml:space="preserve">(słownie: dwudziestu czterech) </w:t>
      </w:r>
      <w:r w:rsidRPr="00523D74">
        <w:rPr>
          <w:b/>
          <w:sz w:val="20"/>
          <w:szCs w:val="20"/>
        </w:rPr>
        <w:t>godzin</w:t>
      </w:r>
      <w:r w:rsidRPr="00086D04">
        <w:rPr>
          <w:sz w:val="20"/>
          <w:szCs w:val="20"/>
        </w:rPr>
        <w:t xml:space="preserve"> od momentu powiadomienia. Ponowne uruchomienie sytemu nastąpi w możliwie najszybszym terminie.</w:t>
      </w:r>
    </w:p>
    <w:p w14:paraId="6D6AC93B" w14:textId="3E7AC036"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Usunięcie </w:t>
      </w:r>
      <w:r w:rsidR="003235D6">
        <w:rPr>
          <w:sz w:val="20"/>
          <w:szCs w:val="20"/>
        </w:rPr>
        <w:t>W</w:t>
      </w:r>
      <w:r w:rsidRPr="00086D04">
        <w:rPr>
          <w:sz w:val="20"/>
          <w:szCs w:val="20"/>
        </w:rPr>
        <w:t>ad winno być stwierdzone protokolarnie.</w:t>
      </w:r>
    </w:p>
    <w:p w14:paraId="34B6DD3D" w14:textId="5EF66066"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Wykonawca zobowiązuje się do wykonania przeglądów technicznych niezbędnych w celu utrzymania warunków gwarancyjnych Przedmiotu</w:t>
      </w:r>
      <w:r w:rsidR="006527F9">
        <w:rPr>
          <w:sz w:val="20"/>
          <w:szCs w:val="20"/>
        </w:rPr>
        <w:t xml:space="preserve"> Umowy</w:t>
      </w:r>
      <w:r w:rsidR="006532E7">
        <w:rPr>
          <w:sz w:val="20"/>
          <w:szCs w:val="20"/>
        </w:rPr>
        <w:t xml:space="preserve"> zgodnie z DTR producenta</w:t>
      </w:r>
      <w:r w:rsidRPr="00086D04">
        <w:rPr>
          <w:sz w:val="20"/>
          <w:szCs w:val="20"/>
        </w:rPr>
        <w:t>, wspólnie z Zamawiającym. Z</w:t>
      </w:r>
      <w:r w:rsidR="000C26C4">
        <w:rPr>
          <w:sz w:val="20"/>
          <w:szCs w:val="20"/>
        </w:rPr>
        <w:t> </w:t>
      </w:r>
      <w:r w:rsidRPr="00086D04">
        <w:rPr>
          <w:sz w:val="20"/>
          <w:szCs w:val="20"/>
        </w:rPr>
        <w:t xml:space="preserve">wykonanego przeglądu Przedmiotu, Strony sporządzą obustronnie podpisany </w:t>
      </w:r>
      <w:r w:rsidRPr="00523D74">
        <w:rPr>
          <w:b/>
          <w:sz w:val="20"/>
          <w:szCs w:val="20"/>
        </w:rPr>
        <w:t>Protokół Okresowego Przeglądu Technicznego</w:t>
      </w:r>
      <w:r w:rsidRPr="00086D04">
        <w:rPr>
          <w:sz w:val="20"/>
          <w:szCs w:val="20"/>
        </w:rPr>
        <w:t>.</w:t>
      </w:r>
    </w:p>
    <w:p w14:paraId="665229ED" w14:textId="3F67DAC1" w:rsidR="006F0D12" w:rsidRPr="00086D04" w:rsidRDefault="006F0D12">
      <w:pPr>
        <w:pStyle w:val="Akapitzlist"/>
        <w:numPr>
          <w:ilvl w:val="0"/>
          <w:numId w:val="25"/>
        </w:numPr>
        <w:spacing w:after="0" w:line="276" w:lineRule="auto"/>
        <w:ind w:left="357" w:hanging="357"/>
        <w:jc w:val="both"/>
        <w:rPr>
          <w:sz w:val="20"/>
          <w:szCs w:val="20"/>
        </w:rPr>
      </w:pPr>
      <w:r w:rsidRPr="00086D04">
        <w:rPr>
          <w:sz w:val="20"/>
          <w:szCs w:val="20"/>
        </w:rPr>
        <w:t xml:space="preserve">Niezbędny do przeprowadzenia okresowych przeglądów serwisowych Przedmiotu </w:t>
      </w:r>
      <w:r w:rsidR="001276AD">
        <w:rPr>
          <w:sz w:val="20"/>
          <w:szCs w:val="20"/>
        </w:rPr>
        <w:t xml:space="preserve">Umowy </w:t>
      </w:r>
      <w:r w:rsidRPr="00086D04">
        <w:rPr>
          <w:sz w:val="20"/>
          <w:szCs w:val="20"/>
        </w:rPr>
        <w:t>i ostatecznego przeglądu technicznego Przedmiotu</w:t>
      </w:r>
      <w:r w:rsidR="001276AD">
        <w:rPr>
          <w:sz w:val="20"/>
          <w:szCs w:val="20"/>
        </w:rPr>
        <w:t xml:space="preserve"> Umowy</w:t>
      </w:r>
      <w:r w:rsidRPr="00086D04">
        <w:rPr>
          <w:sz w:val="20"/>
          <w:szCs w:val="20"/>
        </w:rPr>
        <w:t xml:space="preserve"> sprzęt i materiały Wykonawca zapewni na własny koszt. </w:t>
      </w:r>
      <w:r w:rsidRPr="00086D04">
        <w:rPr>
          <w:sz w:val="20"/>
          <w:szCs w:val="20"/>
        </w:rPr>
        <w:lastRenderedPageBreak/>
        <w:t>W</w:t>
      </w:r>
      <w:r w:rsidR="001746BE">
        <w:rPr>
          <w:sz w:val="20"/>
          <w:szCs w:val="20"/>
        </w:rPr>
        <w:t> </w:t>
      </w:r>
      <w:r w:rsidRPr="00086D04">
        <w:rPr>
          <w:sz w:val="20"/>
          <w:szCs w:val="20"/>
        </w:rPr>
        <w:t>przypadku ujawnienia Wad w ramach przeglądów, o których mowa w niniejszym ustępie, podlegają one zgłoszeniu Wykonawcy przez Zamawiającego, na zasadach określonych dla gwarancji lub rękojmi, zgodnie z</w:t>
      </w:r>
      <w:r w:rsidR="001746BE">
        <w:rPr>
          <w:sz w:val="20"/>
          <w:szCs w:val="20"/>
        </w:rPr>
        <w:t> </w:t>
      </w:r>
      <w:r w:rsidRPr="00086D04">
        <w:rPr>
          <w:sz w:val="20"/>
          <w:szCs w:val="20"/>
        </w:rPr>
        <w:t>Umową.</w:t>
      </w:r>
    </w:p>
    <w:p w14:paraId="791F4ED9" w14:textId="77777777" w:rsidR="006F0D12" w:rsidRPr="008B13FB" w:rsidRDefault="006F0D12" w:rsidP="001E6E4A">
      <w:pPr>
        <w:spacing w:after="0" w:line="276" w:lineRule="auto"/>
        <w:jc w:val="both"/>
        <w:rPr>
          <w:sz w:val="20"/>
          <w:szCs w:val="20"/>
        </w:rPr>
      </w:pPr>
    </w:p>
    <w:p w14:paraId="4120CE4C" w14:textId="6B05AA1C" w:rsidR="006F0D12" w:rsidRPr="00EF51DA" w:rsidRDefault="00EF51DA" w:rsidP="00366A9C">
      <w:pPr>
        <w:spacing w:after="0" w:line="276" w:lineRule="auto"/>
        <w:jc w:val="center"/>
        <w:rPr>
          <w:b/>
          <w:sz w:val="20"/>
          <w:szCs w:val="20"/>
        </w:rPr>
      </w:pPr>
      <w:r w:rsidRPr="00EF51DA">
        <w:rPr>
          <w:b/>
          <w:sz w:val="20"/>
          <w:szCs w:val="20"/>
        </w:rPr>
        <w:t xml:space="preserve">§ </w:t>
      </w:r>
      <w:r w:rsidR="008B2CD0" w:rsidRPr="00EF51DA">
        <w:rPr>
          <w:b/>
          <w:sz w:val="20"/>
          <w:szCs w:val="20"/>
        </w:rPr>
        <w:t>1</w:t>
      </w:r>
      <w:r w:rsidR="008B2CD0">
        <w:rPr>
          <w:b/>
          <w:sz w:val="20"/>
          <w:szCs w:val="20"/>
        </w:rPr>
        <w:t>6</w:t>
      </w:r>
    </w:p>
    <w:p w14:paraId="22971001" w14:textId="7D3949AD" w:rsidR="006F0D12" w:rsidRDefault="006F0D12" w:rsidP="00366A9C">
      <w:pPr>
        <w:spacing w:after="0" w:line="276" w:lineRule="auto"/>
        <w:jc w:val="center"/>
        <w:rPr>
          <w:b/>
          <w:sz w:val="20"/>
          <w:szCs w:val="20"/>
        </w:rPr>
      </w:pPr>
      <w:r w:rsidRPr="00EF51DA">
        <w:rPr>
          <w:b/>
          <w:sz w:val="20"/>
          <w:szCs w:val="20"/>
        </w:rPr>
        <w:t>Kary umowne</w:t>
      </w:r>
    </w:p>
    <w:p w14:paraId="184DBA67" w14:textId="77777777" w:rsidR="005A10BA" w:rsidRPr="005A10BA" w:rsidRDefault="005A10BA" w:rsidP="00B87BE4">
      <w:pPr>
        <w:spacing w:after="0" w:line="276" w:lineRule="auto"/>
        <w:jc w:val="both"/>
        <w:rPr>
          <w:sz w:val="20"/>
          <w:szCs w:val="20"/>
        </w:rPr>
      </w:pPr>
    </w:p>
    <w:p w14:paraId="78F4B231" w14:textId="77777777" w:rsidR="006F0D12" w:rsidRPr="00EF51DA" w:rsidRDefault="006F0D12">
      <w:pPr>
        <w:pStyle w:val="Akapitzlist"/>
        <w:numPr>
          <w:ilvl w:val="0"/>
          <w:numId w:val="27"/>
        </w:numPr>
        <w:spacing w:after="0" w:line="276" w:lineRule="auto"/>
        <w:ind w:left="357" w:hanging="357"/>
        <w:jc w:val="both"/>
        <w:rPr>
          <w:sz w:val="20"/>
          <w:szCs w:val="20"/>
        </w:rPr>
      </w:pPr>
      <w:r w:rsidRPr="00EF51DA">
        <w:rPr>
          <w:sz w:val="20"/>
          <w:szCs w:val="20"/>
        </w:rPr>
        <w:t>W przypadku niewykonania lub nienależytego wykonania Umowy, naliczane będą kary umowne.</w:t>
      </w:r>
    </w:p>
    <w:p w14:paraId="5E650B84" w14:textId="77777777" w:rsidR="006F0D12" w:rsidRPr="00EF51DA" w:rsidRDefault="006F0D12">
      <w:pPr>
        <w:pStyle w:val="Akapitzlist"/>
        <w:numPr>
          <w:ilvl w:val="0"/>
          <w:numId w:val="27"/>
        </w:numPr>
        <w:spacing w:after="0" w:line="276" w:lineRule="auto"/>
        <w:ind w:left="357" w:hanging="357"/>
        <w:jc w:val="both"/>
        <w:rPr>
          <w:sz w:val="20"/>
          <w:szCs w:val="20"/>
        </w:rPr>
      </w:pPr>
      <w:r w:rsidRPr="00EF51DA">
        <w:rPr>
          <w:sz w:val="20"/>
          <w:szCs w:val="20"/>
        </w:rPr>
        <w:t>Wykonawca zapłaci Zamawiającemu kary umowne:</w:t>
      </w:r>
    </w:p>
    <w:p w14:paraId="6577C1C2" w14:textId="70F58A46"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 xml:space="preserve">za każdy rozpoczęty dzień opóźnienia w wykonaniu Przedmiotu Umowy w stosunku do terminów określonych w § </w:t>
      </w:r>
      <w:r w:rsidR="000274A4">
        <w:rPr>
          <w:sz w:val="20"/>
          <w:szCs w:val="20"/>
        </w:rPr>
        <w:t>4</w:t>
      </w:r>
      <w:r w:rsidR="000274A4" w:rsidRPr="00EF51DA">
        <w:rPr>
          <w:sz w:val="20"/>
          <w:szCs w:val="20"/>
        </w:rPr>
        <w:t xml:space="preserve"> </w:t>
      </w:r>
      <w:r w:rsidRPr="00EF51DA">
        <w:rPr>
          <w:sz w:val="20"/>
          <w:szCs w:val="20"/>
        </w:rPr>
        <w:t xml:space="preserve">ust. 1 Umowy </w:t>
      </w:r>
      <w:r w:rsidR="003107C8">
        <w:rPr>
          <w:sz w:val="20"/>
          <w:szCs w:val="20"/>
        </w:rPr>
        <w:t>–</w:t>
      </w:r>
      <w:r w:rsidRPr="00EF51DA">
        <w:rPr>
          <w:sz w:val="20"/>
          <w:szCs w:val="20"/>
        </w:rPr>
        <w:t xml:space="preserve"> w wysokości 0,</w:t>
      </w:r>
      <w:r w:rsidR="003C37F1">
        <w:rPr>
          <w:sz w:val="20"/>
          <w:szCs w:val="20"/>
        </w:rPr>
        <w:t>2</w:t>
      </w:r>
      <w:r w:rsidRPr="00EF51DA">
        <w:rPr>
          <w:sz w:val="20"/>
          <w:szCs w:val="20"/>
        </w:rPr>
        <w:t>% kwoty Wynagrodzenia</w:t>
      </w:r>
      <w:r w:rsidR="00AB57DA">
        <w:rPr>
          <w:sz w:val="20"/>
          <w:szCs w:val="20"/>
        </w:rPr>
        <w:t xml:space="preserve"> brutto</w:t>
      </w:r>
      <w:r w:rsidRPr="00EF51DA">
        <w:rPr>
          <w:sz w:val="20"/>
          <w:szCs w:val="20"/>
        </w:rPr>
        <w:t xml:space="preserve">; </w:t>
      </w:r>
    </w:p>
    <w:p w14:paraId="49F2AB27" w14:textId="16C698BE"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 xml:space="preserve">za każdy rozpoczęty dzień opóźnienia w </w:t>
      </w:r>
      <w:r w:rsidR="000274A4">
        <w:rPr>
          <w:sz w:val="20"/>
          <w:szCs w:val="20"/>
        </w:rPr>
        <w:t xml:space="preserve">Przejęciu Terenu Budowy lub </w:t>
      </w:r>
      <w:r w:rsidRPr="00EF51DA">
        <w:rPr>
          <w:sz w:val="20"/>
          <w:szCs w:val="20"/>
        </w:rPr>
        <w:t xml:space="preserve">wykonaniu Przedmiotu Umowy w stosunku do </w:t>
      </w:r>
      <w:r w:rsidR="000274A4" w:rsidRPr="00EF51DA">
        <w:rPr>
          <w:sz w:val="20"/>
          <w:szCs w:val="20"/>
        </w:rPr>
        <w:t>termin</w:t>
      </w:r>
      <w:r w:rsidR="000274A4">
        <w:rPr>
          <w:sz w:val="20"/>
          <w:szCs w:val="20"/>
        </w:rPr>
        <w:t>u</w:t>
      </w:r>
      <w:r w:rsidR="000274A4" w:rsidRPr="00EF51DA">
        <w:rPr>
          <w:sz w:val="20"/>
          <w:szCs w:val="20"/>
        </w:rPr>
        <w:t xml:space="preserve"> określon</w:t>
      </w:r>
      <w:r w:rsidR="000274A4">
        <w:rPr>
          <w:sz w:val="20"/>
          <w:szCs w:val="20"/>
        </w:rPr>
        <w:t>ego</w:t>
      </w:r>
      <w:r w:rsidR="000274A4" w:rsidRPr="00EF51DA">
        <w:rPr>
          <w:sz w:val="20"/>
          <w:szCs w:val="20"/>
        </w:rPr>
        <w:t xml:space="preserve"> </w:t>
      </w:r>
      <w:r w:rsidRPr="00EF51DA">
        <w:rPr>
          <w:sz w:val="20"/>
          <w:szCs w:val="20"/>
        </w:rPr>
        <w:t xml:space="preserve">w § </w:t>
      </w:r>
      <w:r w:rsidR="000274A4">
        <w:rPr>
          <w:sz w:val="20"/>
          <w:szCs w:val="20"/>
        </w:rPr>
        <w:t>5</w:t>
      </w:r>
      <w:r w:rsidR="000274A4" w:rsidRPr="00EF51DA">
        <w:rPr>
          <w:sz w:val="20"/>
          <w:szCs w:val="20"/>
        </w:rPr>
        <w:t xml:space="preserve"> </w:t>
      </w:r>
      <w:r w:rsidRPr="00EF51DA">
        <w:rPr>
          <w:sz w:val="20"/>
          <w:szCs w:val="20"/>
        </w:rPr>
        <w:t xml:space="preserve">ust. </w:t>
      </w:r>
      <w:r w:rsidR="000274A4">
        <w:rPr>
          <w:sz w:val="20"/>
          <w:szCs w:val="20"/>
        </w:rPr>
        <w:t>4</w:t>
      </w:r>
      <w:r w:rsidR="003107C8">
        <w:rPr>
          <w:sz w:val="20"/>
          <w:szCs w:val="20"/>
        </w:rPr>
        <w:t>–</w:t>
      </w:r>
      <w:r w:rsidRPr="00EF51DA">
        <w:rPr>
          <w:sz w:val="20"/>
          <w:szCs w:val="20"/>
        </w:rPr>
        <w:t xml:space="preserve"> w wysokości </w:t>
      </w:r>
      <w:r w:rsidR="003C37F1">
        <w:rPr>
          <w:sz w:val="20"/>
          <w:szCs w:val="20"/>
        </w:rPr>
        <w:t>0,</w:t>
      </w:r>
      <w:r w:rsidRPr="00EF51DA">
        <w:rPr>
          <w:sz w:val="20"/>
          <w:szCs w:val="20"/>
        </w:rPr>
        <w:t>1% kwoty Wynagrodzenia</w:t>
      </w:r>
      <w:r w:rsidR="00AB57DA">
        <w:rPr>
          <w:sz w:val="20"/>
          <w:szCs w:val="20"/>
        </w:rPr>
        <w:t xml:space="preserve"> brutto</w:t>
      </w:r>
      <w:r w:rsidRPr="00EF51DA">
        <w:rPr>
          <w:sz w:val="20"/>
          <w:szCs w:val="20"/>
        </w:rPr>
        <w:t xml:space="preserve">; </w:t>
      </w:r>
    </w:p>
    <w:p w14:paraId="7D9CD0C7" w14:textId="4F648DA2"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 xml:space="preserve">za każdy rozpoczęty dzień opóźnienia w wykonaniu </w:t>
      </w:r>
      <w:r w:rsidR="000274A4">
        <w:rPr>
          <w:sz w:val="20"/>
          <w:szCs w:val="20"/>
        </w:rPr>
        <w:t>KM I</w:t>
      </w:r>
      <w:r w:rsidR="00316668">
        <w:rPr>
          <w:sz w:val="20"/>
          <w:szCs w:val="20"/>
        </w:rPr>
        <w:t>, KM</w:t>
      </w:r>
      <w:r w:rsidR="00A937E4">
        <w:rPr>
          <w:sz w:val="20"/>
          <w:szCs w:val="20"/>
        </w:rPr>
        <w:t xml:space="preserve"> </w:t>
      </w:r>
      <w:r w:rsidR="00316668">
        <w:rPr>
          <w:sz w:val="20"/>
          <w:szCs w:val="20"/>
        </w:rPr>
        <w:t>I</w:t>
      </w:r>
      <w:r w:rsidR="000D0E8B">
        <w:rPr>
          <w:sz w:val="20"/>
          <w:szCs w:val="20"/>
        </w:rPr>
        <w:t>II</w:t>
      </w:r>
      <w:r w:rsidR="000274A4">
        <w:rPr>
          <w:sz w:val="20"/>
          <w:szCs w:val="20"/>
        </w:rPr>
        <w:t xml:space="preserve">, </w:t>
      </w:r>
      <w:r w:rsidR="00316668">
        <w:rPr>
          <w:sz w:val="20"/>
          <w:szCs w:val="20"/>
        </w:rPr>
        <w:t>KM</w:t>
      </w:r>
      <w:r w:rsidR="000D0E8B">
        <w:rPr>
          <w:sz w:val="20"/>
          <w:szCs w:val="20"/>
        </w:rPr>
        <w:t xml:space="preserve"> </w:t>
      </w:r>
      <w:r w:rsidR="00316668">
        <w:rPr>
          <w:sz w:val="20"/>
          <w:szCs w:val="20"/>
        </w:rPr>
        <w:t xml:space="preserve">II, </w:t>
      </w:r>
      <w:r w:rsidR="000274A4">
        <w:rPr>
          <w:sz w:val="20"/>
          <w:szCs w:val="20"/>
        </w:rPr>
        <w:t xml:space="preserve">którego termin określono w Harmonogramie </w:t>
      </w:r>
      <w:r w:rsidR="003107C8">
        <w:rPr>
          <w:sz w:val="20"/>
          <w:szCs w:val="20"/>
        </w:rPr>
        <w:t>–</w:t>
      </w:r>
      <w:r w:rsidRPr="00EF51DA">
        <w:rPr>
          <w:sz w:val="20"/>
          <w:szCs w:val="20"/>
        </w:rPr>
        <w:t xml:space="preserve"> w wysokości 0,</w:t>
      </w:r>
      <w:r w:rsidR="003C37F1">
        <w:rPr>
          <w:sz w:val="20"/>
          <w:szCs w:val="20"/>
        </w:rPr>
        <w:t>1</w:t>
      </w:r>
      <w:r w:rsidRPr="00EF51DA">
        <w:rPr>
          <w:sz w:val="20"/>
          <w:szCs w:val="20"/>
        </w:rPr>
        <w:t>% kwoty Wynagrodzenia</w:t>
      </w:r>
      <w:r w:rsidR="00AB57DA">
        <w:rPr>
          <w:sz w:val="20"/>
          <w:szCs w:val="20"/>
        </w:rPr>
        <w:t xml:space="preserve"> brutto</w:t>
      </w:r>
      <w:r w:rsidRPr="00EF51DA">
        <w:rPr>
          <w:sz w:val="20"/>
          <w:szCs w:val="20"/>
        </w:rPr>
        <w:t>;</w:t>
      </w:r>
    </w:p>
    <w:p w14:paraId="04026BCA" w14:textId="50F97D40"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w:t>
      </w:r>
    </w:p>
    <w:p w14:paraId="7116A343" w14:textId="0E46EF13"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 xml:space="preserve">za każdy rozpoczęty dzień opóźnienia w usunięciu </w:t>
      </w:r>
      <w:r w:rsidR="003235D6">
        <w:rPr>
          <w:sz w:val="20"/>
          <w:szCs w:val="20"/>
        </w:rPr>
        <w:t>W</w:t>
      </w:r>
      <w:r w:rsidRPr="00EF51DA">
        <w:rPr>
          <w:sz w:val="20"/>
          <w:szCs w:val="20"/>
        </w:rPr>
        <w:t>ad w okresie gwarancji lub rękojmi — w wysokości 0,</w:t>
      </w:r>
      <w:r w:rsidR="003C37F1">
        <w:rPr>
          <w:sz w:val="20"/>
          <w:szCs w:val="20"/>
        </w:rPr>
        <w:t>2</w:t>
      </w:r>
      <w:r w:rsidRPr="00EF51DA">
        <w:rPr>
          <w:sz w:val="20"/>
          <w:szCs w:val="20"/>
        </w:rPr>
        <w:t>% kwoty Wynagrodzenia</w:t>
      </w:r>
      <w:r w:rsidR="00AB57DA">
        <w:rPr>
          <w:sz w:val="20"/>
          <w:szCs w:val="20"/>
        </w:rPr>
        <w:t xml:space="preserve"> brutto</w:t>
      </w:r>
      <w:r w:rsidR="006A6B09">
        <w:rPr>
          <w:sz w:val="20"/>
          <w:szCs w:val="20"/>
        </w:rPr>
        <w:t>;</w:t>
      </w:r>
    </w:p>
    <w:p w14:paraId="0C823316" w14:textId="524E51D1"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 xml:space="preserve">za każdy rozpoczęty dzień opóźnienia w usunięciu </w:t>
      </w:r>
      <w:r w:rsidR="003235D6">
        <w:rPr>
          <w:sz w:val="20"/>
          <w:szCs w:val="20"/>
        </w:rPr>
        <w:t>W</w:t>
      </w:r>
      <w:r w:rsidRPr="00EF51DA">
        <w:rPr>
          <w:sz w:val="20"/>
          <w:szCs w:val="20"/>
        </w:rPr>
        <w:t xml:space="preserve">ad stwierdzonych </w:t>
      </w:r>
      <w:r w:rsidR="00784CCE">
        <w:rPr>
          <w:sz w:val="20"/>
          <w:szCs w:val="20"/>
        </w:rPr>
        <w:t xml:space="preserve">w Protokole Okresowego Przeglądu Technicznego </w:t>
      </w:r>
      <w:r w:rsidR="00E624D5">
        <w:rPr>
          <w:sz w:val="20"/>
          <w:szCs w:val="20"/>
        </w:rPr>
        <w:t>lub Protokole Ostatecznego Przeglądu Technicznego</w:t>
      </w:r>
      <w:r w:rsidRPr="00EF51DA">
        <w:rPr>
          <w:sz w:val="20"/>
          <w:szCs w:val="20"/>
        </w:rPr>
        <w:t xml:space="preserve"> </w:t>
      </w:r>
      <w:r w:rsidR="00E5120E">
        <w:rPr>
          <w:sz w:val="20"/>
          <w:szCs w:val="20"/>
        </w:rPr>
        <w:t xml:space="preserve">– </w:t>
      </w:r>
      <w:r w:rsidRPr="00EF51DA">
        <w:rPr>
          <w:sz w:val="20"/>
          <w:szCs w:val="20"/>
        </w:rPr>
        <w:t xml:space="preserve">w wysokości </w:t>
      </w:r>
      <w:r w:rsidR="003C37F1">
        <w:rPr>
          <w:sz w:val="20"/>
          <w:szCs w:val="20"/>
        </w:rPr>
        <w:t>0,2</w:t>
      </w:r>
      <w:r w:rsidRPr="00EF51DA">
        <w:rPr>
          <w:sz w:val="20"/>
          <w:szCs w:val="20"/>
        </w:rPr>
        <w:t>% kwoty Wynagrodzenia</w:t>
      </w:r>
      <w:r w:rsidR="00AB57DA">
        <w:rPr>
          <w:sz w:val="20"/>
          <w:szCs w:val="20"/>
        </w:rPr>
        <w:t xml:space="preserve"> brutto</w:t>
      </w:r>
      <w:r w:rsidR="006A6B09">
        <w:rPr>
          <w:sz w:val="20"/>
          <w:szCs w:val="20"/>
        </w:rPr>
        <w:t>;</w:t>
      </w:r>
    </w:p>
    <w:p w14:paraId="79EE7C46" w14:textId="4E48F765" w:rsidR="006F0D12" w:rsidRPr="00EF51DA" w:rsidRDefault="006F0D12">
      <w:pPr>
        <w:pStyle w:val="Akapitzlist"/>
        <w:numPr>
          <w:ilvl w:val="1"/>
          <w:numId w:val="28"/>
        </w:numPr>
        <w:spacing w:after="0" w:line="276" w:lineRule="auto"/>
        <w:ind w:left="714" w:hanging="357"/>
        <w:jc w:val="both"/>
        <w:rPr>
          <w:sz w:val="20"/>
          <w:szCs w:val="20"/>
        </w:rPr>
      </w:pPr>
      <w:r w:rsidRPr="005135A9">
        <w:rPr>
          <w:b/>
          <w:sz w:val="20"/>
          <w:szCs w:val="20"/>
        </w:rPr>
        <w:t>20%</w:t>
      </w:r>
      <w:r w:rsidRPr="00EF51DA">
        <w:rPr>
          <w:sz w:val="20"/>
          <w:szCs w:val="20"/>
        </w:rPr>
        <w:t xml:space="preserve"> Wynagrodzenia </w:t>
      </w:r>
      <w:r w:rsidR="00ED1A95">
        <w:rPr>
          <w:sz w:val="20"/>
          <w:szCs w:val="20"/>
        </w:rPr>
        <w:t>brutto</w:t>
      </w:r>
      <w:r w:rsidRPr="00EF51DA">
        <w:rPr>
          <w:sz w:val="20"/>
          <w:szCs w:val="20"/>
        </w:rPr>
        <w:t xml:space="preserve"> </w:t>
      </w:r>
      <w:r w:rsidR="00A80DD7">
        <w:rPr>
          <w:sz w:val="20"/>
          <w:szCs w:val="20"/>
        </w:rPr>
        <w:t xml:space="preserve"> – </w:t>
      </w:r>
      <w:r w:rsidRPr="00EF51DA">
        <w:rPr>
          <w:sz w:val="20"/>
          <w:szCs w:val="20"/>
        </w:rPr>
        <w:t xml:space="preserve">za odstąpienie przez Zamawiającego od Umowy z przyczyn, za które odpowiada Wykonawca, przy czym na poczet takiej kary umownej zaliczeniu podlegają inne kary umowne, naliczone wobec Wykonawcy z </w:t>
      </w:r>
      <w:r w:rsidR="003C59A3" w:rsidRPr="00EF51DA">
        <w:rPr>
          <w:sz w:val="20"/>
          <w:szCs w:val="20"/>
        </w:rPr>
        <w:t>te</w:t>
      </w:r>
      <w:r w:rsidR="003C59A3">
        <w:rPr>
          <w:sz w:val="20"/>
          <w:szCs w:val="20"/>
        </w:rPr>
        <w:t>j</w:t>
      </w:r>
      <w:r w:rsidR="003C59A3" w:rsidRPr="00EF51DA">
        <w:rPr>
          <w:sz w:val="20"/>
          <w:szCs w:val="20"/>
        </w:rPr>
        <w:t xml:space="preserve"> same</w:t>
      </w:r>
      <w:r w:rsidR="003C59A3">
        <w:rPr>
          <w:sz w:val="20"/>
          <w:szCs w:val="20"/>
        </w:rPr>
        <w:t>j</w:t>
      </w:r>
      <w:r w:rsidR="003C59A3" w:rsidRPr="00EF51DA">
        <w:rPr>
          <w:sz w:val="20"/>
          <w:szCs w:val="20"/>
        </w:rPr>
        <w:t xml:space="preserve"> </w:t>
      </w:r>
      <w:r w:rsidR="003C59A3">
        <w:rPr>
          <w:sz w:val="20"/>
          <w:szCs w:val="20"/>
        </w:rPr>
        <w:t>przyczyny</w:t>
      </w:r>
      <w:r w:rsidRPr="00EF51DA">
        <w:rPr>
          <w:sz w:val="20"/>
          <w:szCs w:val="20"/>
        </w:rPr>
        <w:t xml:space="preserve">, co </w:t>
      </w:r>
      <w:r w:rsidR="003C59A3">
        <w:rPr>
          <w:sz w:val="20"/>
          <w:szCs w:val="20"/>
        </w:rPr>
        <w:t>przyczyna</w:t>
      </w:r>
      <w:r w:rsidR="003C59A3" w:rsidRPr="00EF51DA">
        <w:rPr>
          <w:sz w:val="20"/>
          <w:szCs w:val="20"/>
        </w:rPr>
        <w:t xml:space="preserve"> </w:t>
      </w:r>
      <w:r w:rsidRPr="00EF51DA">
        <w:rPr>
          <w:sz w:val="20"/>
          <w:szCs w:val="20"/>
        </w:rPr>
        <w:t>odstąpienia od Umowy</w:t>
      </w:r>
      <w:r w:rsidR="006A6B09">
        <w:rPr>
          <w:sz w:val="20"/>
          <w:szCs w:val="20"/>
        </w:rPr>
        <w:t>;</w:t>
      </w:r>
    </w:p>
    <w:p w14:paraId="4D228CDA" w14:textId="21A59552" w:rsidR="006F0D12" w:rsidRPr="00EF51DA" w:rsidRDefault="006F0D12">
      <w:pPr>
        <w:pStyle w:val="Akapitzlist"/>
        <w:numPr>
          <w:ilvl w:val="1"/>
          <w:numId w:val="28"/>
        </w:numPr>
        <w:spacing w:after="0" w:line="276" w:lineRule="auto"/>
        <w:ind w:left="714" w:hanging="357"/>
        <w:jc w:val="both"/>
        <w:rPr>
          <w:sz w:val="20"/>
          <w:szCs w:val="20"/>
        </w:rPr>
      </w:pPr>
      <w:r w:rsidRPr="00EF51DA">
        <w:rPr>
          <w:sz w:val="20"/>
          <w:szCs w:val="20"/>
        </w:rPr>
        <w:t>za naruszenie przez Wykonawcę postanowienia §</w:t>
      </w:r>
      <w:r w:rsidR="00784CCE">
        <w:rPr>
          <w:sz w:val="20"/>
          <w:szCs w:val="20"/>
        </w:rPr>
        <w:t>10</w:t>
      </w:r>
      <w:r w:rsidR="00784CCE" w:rsidRPr="00EF51DA">
        <w:rPr>
          <w:sz w:val="20"/>
          <w:szCs w:val="20"/>
        </w:rPr>
        <w:t xml:space="preserve"> </w:t>
      </w:r>
      <w:r w:rsidRPr="00EF51DA">
        <w:rPr>
          <w:sz w:val="20"/>
          <w:szCs w:val="20"/>
        </w:rPr>
        <w:t xml:space="preserve">ust. 1 i 5 Umowy – w wysokości </w:t>
      </w:r>
      <w:r w:rsidR="003C37F1">
        <w:rPr>
          <w:sz w:val="20"/>
          <w:szCs w:val="20"/>
        </w:rPr>
        <w:t>5</w:t>
      </w:r>
      <w:r w:rsidRPr="00EF51DA">
        <w:rPr>
          <w:sz w:val="20"/>
          <w:szCs w:val="20"/>
        </w:rPr>
        <w:t>% Wynagrodzenia</w:t>
      </w:r>
      <w:r w:rsidR="00ED1A95">
        <w:rPr>
          <w:sz w:val="20"/>
          <w:szCs w:val="20"/>
        </w:rPr>
        <w:t xml:space="preserve"> brutto</w:t>
      </w:r>
      <w:r w:rsidRPr="00EF51DA">
        <w:rPr>
          <w:sz w:val="20"/>
          <w:szCs w:val="20"/>
        </w:rPr>
        <w:t>;</w:t>
      </w:r>
    </w:p>
    <w:p w14:paraId="4182781D" w14:textId="5E62FD22" w:rsidR="006F0D12" w:rsidRDefault="006F0D12">
      <w:pPr>
        <w:pStyle w:val="Akapitzlist"/>
        <w:numPr>
          <w:ilvl w:val="1"/>
          <w:numId w:val="28"/>
        </w:numPr>
        <w:spacing w:after="0" w:line="276" w:lineRule="auto"/>
        <w:ind w:left="714" w:hanging="357"/>
        <w:jc w:val="both"/>
        <w:rPr>
          <w:sz w:val="20"/>
          <w:szCs w:val="20"/>
        </w:rPr>
      </w:pPr>
      <w:r w:rsidRPr="00EF51DA">
        <w:rPr>
          <w:sz w:val="20"/>
          <w:szCs w:val="20"/>
        </w:rPr>
        <w:t xml:space="preserve">w przypadku naruszenia przez Wykonawcę lub </w:t>
      </w:r>
      <w:r w:rsidR="001D0017">
        <w:rPr>
          <w:sz w:val="20"/>
          <w:szCs w:val="20"/>
        </w:rPr>
        <w:t>P</w:t>
      </w:r>
      <w:r w:rsidRPr="00EF51DA">
        <w:rPr>
          <w:sz w:val="20"/>
          <w:szCs w:val="20"/>
        </w:rPr>
        <w:t>odwykonawców zobowiązań określonych w §</w:t>
      </w:r>
      <w:r w:rsidR="00B7017E" w:rsidRPr="00EF51DA">
        <w:rPr>
          <w:sz w:val="20"/>
          <w:szCs w:val="20"/>
        </w:rPr>
        <w:t>1</w:t>
      </w:r>
      <w:r w:rsidR="00B7017E">
        <w:rPr>
          <w:sz w:val="20"/>
          <w:szCs w:val="20"/>
        </w:rPr>
        <w:t>2</w:t>
      </w:r>
      <w:r w:rsidR="00B7017E" w:rsidRPr="00EF51DA">
        <w:rPr>
          <w:sz w:val="20"/>
          <w:szCs w:val="20"/>
        </w:rPr>
        <w:t xml:space="preserve"> </w:t>
      </w:r>
      <w:r w:rsidRPr="00EF51DA">
        <w:rPr>
          <w:sz w:val="20"/>
          <w:szCs w:val="20"/>
        </w:rPr>
        <w:t xml:space="preserve">ust. 1 </w:t>
      </w:r>
      <w:r w:rsidR="001D0017">
        <w:rPr>
          <w:sz w:val="20"/>
          <w:szCs w:val="20"/>
        </w:rPr>
        <w:t>Umowy –</w:t>
      </w:r>
      <w:r w:rsidR="00453686">
        <w:rPr>
          <w:sz w:val="20"/>
          <w:szCs w:val="20"/>
        </w:rPr>
        <w:t xml:space="preserve"> </w:t>
      </w:r>
      <w:r w:rsidRPr="00EF51DA">
        <w:rPr>
          <w:sz w:val="20"/>
          <w:szCs w:val="20"/>
        </w:rPr>
        <w:t>w wysokości 500,00 zł (słownie: pięćset złotych) za każde naruszenie</w:t>
      </w:r>
      <w:r w:rsidR="00245C0D">
        <w:rPr>
          <w:sz w:val="20"/>
          <w:szCs w:val="20"/>
        </w:rPr>
        <w:t>,</w:t>
      </w:r>
    </w:p>
    <w:p w14:paraId="10F64C54" w14:textId="21F8D647" w:rsidR="00245C0D" w:rsidRDefault="00245C0D">
      <w:pPr>
        <w:pStyle w:val="Akapitzlist"/>
        <w:numPr>
          <w:ilvl w:val="1"/>
          <w:numId w:val="28"/>
        </w:numPr>
        <w:spacing w:after="0" w:line="276" w:lineRule="auto"/>
        <w:ind w:left="714" w:hanging="357"/>
        <w:jc w:val="both"/>
        <w:rPr>
          <w:sz w:val="20"/>
          <w:szCs w:val="20"/>
        </w:rPr>
      </w:pPr>
      <w:r w:rsidRPr="00681923">
        <w:rPr>
          <w:sz w:val="20"/>
          <w:szCs w:val="20"/>
        </w:rPr>
        <w:t>w wysokości 500</w:t>
      </w:r>
      <w:r w:rsidR="009C396B">
        <w:rPr>
          <w:sz w:val="20"/>
          <w:szCs w:val="20"/>
        </w:rPr>
        <w:t>,00</w:t>
      </w:r>
      <w:r w:rsidRPr="00681923">
        <w:rPr>
          <w:sz w:val="20"/>
          <w:szCs w:val="20"/>
        </w:rPr>
        <w:t xml:space="preserve"> zł (słownie: pięćset złotych</w:t>
      </w:r>
      <w:r>
        <w:rPr>
          <w:sz w:val="20"/>
          <w:szCs w:val="20"/>
        </w:rPr>
        <w:t xml:space="preserve"> 00/100 groszy</w:t>
      </w:r>
      <w:r w:rsidRPr="00681923">
        <w:rPr>
          <w:sz w:val="20"/>
          <w:szCs w:val="20"/>
        </w:rPr>
        <w:t xml:space="preserve">) za każdy </w:t>
      </w:r>
      <w:r>
        <w:rPr>
          <w:sz w:val="20"/>
          <w:szCs w:val="20"/>
        </w:rPr>
        <w:t xml:space="preserve">rozpoczęty </w:t>
      </w:r>
      <w:r w:rsidRPr="00681923">
        <w:rPr>
          <w:sz w:val="20"/>
          <w:szCs w:val="20"/>
        </w:rPr>
        <w:t>dzień opóźnienia</w:t>
      </w:r>
      <w:r w:rsidR="003E0B1E">
        <w:rPr>
          <w:sz w:val="20"/>
          <w:szCs w:val="20"/>
        </w:rPr>
        <w:t xml:space="preserve"> </w:t>
      </w:r>
      <w:r w:rsidR="001746BE">
        <w:rPr>
          <w:sz w:val="20"/>
          <w:szCs w:val="20"/>
        </w:rPr>
        <w:t>w </w:t>
      </w:r>
      <w:r w:rsidR="001871D2">
        <w:rPr>
          <w:sz w:val="20"/>
          <w:szCs w:val="20"/>
        </w:rPr>
        <w:t>odebraniu dokumentacji</w:t>
      </w:r>
      <w:r w:rsidR="003E0B1E">
        <w:rPr>
          <w:sz w:val="20"/>
          <w:szCs w:val="20"/>
        </w:rPr>
        <w:t xml:space="preserve">, </w:t>
      </w:r>
      <w:r w:rsidR="00362535">
        <w:rPr>
          <w:sz w:val="20"/>
          <w:szCs w:val="20"/>
        </w:rPr>
        <w:t>wynikającego z niespełnienia przez Wykonawcę obowiązków</w:t>
      </w:r>
      <w:r w:rsidR="00D61FC3">
        <w:rPr>
          <w:sz w:val="20"/>
          <w:szCs w:val="20"/>
        </w:rPr>
        <w:t xml:space="preserve"> określonych</w:t>
      </w:r>
      <w:r w:rsidR="001746BE">
        <w:rPr>
          <w:sz w:val="20"/>
          <w:szCs w:val="20"/>
        </w:rPr>
        <w:t xml:space="preserve"> w </w:t>
      </w:r>
      <w:r w:rsidR="00D61FC3">
        <w:rPr>
          <w:sz w:val="20"/>
          <w:szCs w:val="20"/>
        </w:rPr>
        <w:t xml:space="preserve">§ </w:t>
      </w:r>
      <w:r w:rsidR="00B7017E">
        <w:rPr>
          <w:sz w:val="20"/>
          <w:szCs w:val="20"/>
        </w:rPr>
        <w:t xml:space="preserve">19 </w:t>
      </w:r>
      <w:r w:rsidR="00D61FC3">
        <w:rPr>
          <w:sz w:val="20"/>
          <w:szCs w:val="20"/>
        </w:rPr>
        <w:t>ust. 1-6, do czego odnosi się</w:t>
      </w:r>
      <w:r w:rsidR="001871D2">
        <w:rPr>
          <w:sz w:val="20"/>
          <w:szCs w:val="20"/>
        </w:rPr>
        <w:t xml:space="preserve"> § </w:t>
      </w:r>
      <w:r w:rsidR="00B7017E">
        <w:rPr>
          <w:sz w:val="20"/>
          <w:szCs w:val="20"/>
        </w:rPr>
        <w:t xml:space="preserve">19 </w:t>
      </w:r>
      <w:r w:rsidR="001871D2">
        <w:rPr>
          <w:sz w:val="20"/>
          <w:szCs w:val="20"/>
        </w:rPr>
        <w:t>ust. 7 Umowy.</w:t>
      </w:r>
    </w:p>
    <w:p w14:paraId="03A6603F" w14:textId="685E2ED2" w:rsidR="00316668" w:rsidRPr="009D7BD5" w:rsidRDefault="00316668">
      <w:pPr>
        <w:pStyle w:val="Akapitzlist"/>
        <w:numPr>
          <w:ilvl w:val="1"/>
          <w:numId w:val="28"/>
        </w:numPr>
        <w:spacing w:after="0" w:line="276" w:lineRule="auto"/>
        <w:ind w:left="714" w:hanging="357"/>
        <w:jc w:val="both"/>
        <w:rPr>
          <w:sz w:val="20"/>
          <w:szCs w:val="20"/>
        </w:rPr>
      </w:pPr>
      <w:r w:rsidRPr="009D7BD5">
        <w:rPr>
          <w:sz w:val="20"/>
          <w:szCs w:val="20"/>
        </w:rPr>
        <w:t xml:space="preserve">w wysokości </w:t>
      </w:r>
      <w:r w:rsidR="003C37F1">
        <w:rPr>
          <w:sz w:val="20"/>
          <w:szCs w:val="20"/>
        </w:rPr>
        <w:t>5</w:t>
      </w:r>
      <w:r w:rsidRPr="009D7BD5">
        <w:rPr>
          <w:sz w:val="20"/>
          <w:szCs w:val="20"/>
        </w:rPr>
        <w:t>% Wynagrodzenia netto w przypadku wykonywania Umowy lub jej części przez Podwykonawcę bez zgody lub wiedzy Zamawiającego;</w:t>
      </w:r>
    </w:p>
    <w:p w14:paraId="2A69C432" w14:textId="65942C0F" w:rsidR="00316668" w:rsidRDefault="00316668">
      <w:pPr>
        <w:pStyle w:val="Akapitzlist"/>
        <w:numPr>
          <w:ilvl w:val="1"/>
          <w:numId w:val="28"/>
        </w:numPr>
        <w:spacing w:after="0" w:line="276" w:lineRule="auto"/>
        <w:ind w:left="714" w:hanging="357"/>
        <w:jc w:val="both"/>
        <w:rPr>
          <w:sz w:val="20"/>
          <w:szCs w:val="20"/>
        </w:rPr>
      </w:pPr>
      <w:r w:rsidRPr="009D7BD5">
        <w:rPr>
          <w:sz w:val="20"/>
          <w:szCs w:val="20"/>
        </w:rPr>
        <w:t>w wysokości 5.000 zł w przypadku wykonywania wszelkich Robót przez osoby nie posiadające wy</w:t>
      </w:r>
      <w:r w:rsidR="00E2485E">
        <w:rPr>
          <w:sz w:val="20"/>
          <w:szCs w:val="20"/>
        </w:rPr>
        <w:t>łącznie polskiego obywatelstwa;</w:t>
      </w:r>
    </w:p>
    <w:p w14:paraId="40391C58" w14:textId="00372BCC" w:rsidR="00E2485E" w:rsidRPr="009D7BD5" w:rsidRDefault="00E2485E">
      <w:pPr>
        <w:pStyle w:val="Akapitzlist"/>
        <w:numPr>
          <w:ilvl w:val="1"/>
          <w:numId w:val="28"/>
        </w:numPr>
        <w:spacing w:after="0" w:line="276" w:lineRule="auto"/>
        <w:ind w:left="714" w:hanging="357"/>
        <w:jc w:val="both"/>
        <w:rPr>
          <w:sz w:val="20"/>
          <w:szCs w:val="20"/>
        </w:rPr>
      </w:pPr>
      <w:r w:rsidRPr="005D042F">
        <w:rPr>
          <w:sz w:val="20"/>
          <w:szCs w:val="20"/>
        </w:rPr>
        <w:t xml:space="preserve">w wysokości </w:t>
      </w:r>
      <w:r w:rsidR="003C37F1">
        <w:rPr>
          <w:sz w:val="20"/>
          <w:szCs w:val="20"/>
        </w:rPr>
        <w:t xml:space="preserve">0.1 Wynagrodzenia brutto </w:t>
      </w:r>
      <w:r>
        <w:rPr>
          <w:sz w:val="20"/>
          <w:szCs w:val="20"/>
        </w:rPr>
        <w:t>wartości zatrzymanej kaucji gwarancyjnej, o której mowa w §15 ust.1 za każdy dzień w opóźnieniu dokonania czynności serwisowych urządzeń, w odniesieniu do terminu zawartego w harmonogramie serwisów</w:t>
      </w:r>
      <w:r w:rsidRPr="005D042F">
        <w:rPr>
          <w:sz w:val="20"/>
          <w:szCs w:val="20"/>
        </w:rPr>
        <w:t>;</w:t>
      </w:r>
    </w:p>
    <w:p w14:paraId="4546C01C" w14:textId="53F30D0E" w:rsidR="006F0D12" w:rsidRPr="00EF51DA" w:rsidRDefault="006F0D12">
      <w:pPr>
        <w:pStyle w:val="Akapitzlist"/>
        <w:numPr>
          <w:ilvl w:val="0"/>
          <w:numId w:val="27"/>
        </w:numPr>
        <w:spacing w:after="0" w:line="276" w:lineRule="auto"/>
        <w:ind w:left="357" w:hanging="357"/>
        <w:jc w:val="both"/>
        <w:rPr>
          <w:sz w:val="20"/>
          <w:szCs w:val="20"/>
        </w:rPr>
      </w:pPr>
      <w:r w:rsidRPr="00EF51DA">
        <w:rPr>
          <w:sz w:val="20"/>
          <w:szCs w:val="20"/>
        </w:rPr>
        <w:t>Zamawiający ma prawo do potrącenia kary umownej z kwoty należnego Wynagrodzenia Wykonawcy lub z</w:t>
      </w:r>
      <w:r w:rsidR="001746BE">
        <w:rPr>
          <w:sz w:val="20"/>
          <w:szCs w:val="20"/>
        </w:rPr>
        <w:t> </w:t>
      </w:r>
      <w:r w:rsidR="00A97473" w:rsidRPr="00EF51DA">
        <w:rPr>
          <w:sz w:val="20"/>
          <w:szCs w:val="20"/>
        </w:rPr>
        <w:t>Kaucji</w:t>
      </w:r>
      <w:r w:rsidR="00A97473">
        <w:rPr>
          <w:sz w:val="20"/>
          <w:szCs w:val="20"/>
        </w:rPr>
        <w:t xml:space="preserve">, o której mowa w § </w:t>
      </w:r>
      <w:r w:rsidR="00B7017E">
        <w:rPr>
          <w:sz w:val="20"/>
          <w:szCs w:val="20"/>
        </w:rPr>
        <w:t xml:space="preserve">15 </w:t>
      </w:r>
      <w:r w:rsidR="00A97473">
        <w:rPr>
          <w:sz w:val="20"/>
          <w:szCs w:val="20"/>
        </w:rPr>
        <w:t xml:space="preserve">ust. 1 Umowy lub </w:t>
      </w:r>
      <w:r w:rsidRPr="00EF51DA">
        <w:rPr>
          <w:sz w:val="20"/>
          <w:szCs w:val="20"/>
        </w:rPr>
        <w:t>Zabezpieczenia Należytego Wykonania Umowy , o któr</w:t>
      </w:r>
      <w:r w:rsidR="00A97473">
        <w:rPr>
          <w:sz w:val="20"/>
          <w:szCs w:val="20"/>
        </w:rPr>
        <w:t>ym</w:t>
      </w:r>
      <w:r w:rsidRPr="00EF51DA">
        <w:rPr>
          <w:sz w:val="20"/>
          <w:szCs w:val="20"/>
        </w:rPr>
        <w:t xml:space="preserve"> mowa w </w:t>
      </w:r>
      <w:r w:rsidR="00A97473">
        <w:rPr>
          <w:sz w:val="20"/>
          <w:szCs w:val="20"/>
        </w:rPr>
        <w:t xml:space="preserve">§ </w:t>
      </w:r>
      <w:r w:rsidR="00B7017E" w:rsidRPr="00EF51DA">
        <w:rPr>
          <w:sz w:val="20"/>
          <w:szCs w:val="20"/>
        </w:rPr>
        <w:t>1</w:t>
      </w:r>
      <w:r w:rsidR="00B7017E">
        <w:rPr>
          <w:sz w:val="20"/>
          <w:szCs w:val="20"/>
        </w:rPr>
        <w:t xml:space="preserve">8 </w:t>
      </w:r>
      <w:r w:rsidR="00A97473">
        <w:rPr>
          <w:sz w:val="20"/>
          <w:szCs w:val="20"/>
        </w:rPr>
        <w:t>Umowy</w:t>
      </w:r>
      <w:r w:rsidRPr="00EF51DA">
        <w:rPr>
          <w:sz w:val="20"/>
          <w:szCs w:val="20"/>
        </w:rPr>
        <w:t>, zaś Wykonawca wyraża na to zgodę.</w:t>
      </w:r>
    </w:p>
    <w:p w14:paraId="121EB9C7" w14:textId="13E71396" w:rsidR="00B741DD" w:rsidRPr="00EF51DA" w:rsidRDefault="00B741DD">
      <w:pPr>
        <w:pStyle w:val="Akapitzlist"/>
        <w:numPr>
          <w:ilvl w:val="0"/>
          <w:numId w:val="27"/>
        </w:numPr>
        <w:spacing w:after="0" w:line="276" w:lineRule="auto"/>
        <w:ind w:left="357" w:hanging="357"/>
        <w:jc w:val="both"/>
        <w:rPr>
          <w:sz w:val="20"/>
          <w:szCs w:val="20"/>
        </w:rPr>
      </w:pPr>
      <w:r w:rsidRPr="00EF51DA">
        <w:rPr>
          <w:sz w:val="20"/>
          <w:szCs w:val="20"/>
        </w:rPr>
        <w:t xml:space="preserve">Niezależnie od kar umownych, </w:t>
      </w:r>
      <w:r>
        <w:rPr>
          <w:sz w:val="20"/>
          <w:szCs w:val="20"/>
        </w:rPr>
        <w:t xml:space="preserve">Zamawiający jest uprawniony do dochodzenia </w:t>
      </w:r>
      <w:r w:rsidRPr="00810F01">
        <w:rPr>
          <w:sz w:val="20"/>
          <w:szCs w:val="20"/>
        </w:rPr>
        <w:t>odszkodowania za poniesioną szkodę na zasadach ogólnych Kodeksu cywilnego</w:t>
      </w:r>
      <w:r>
        <w:rPr>
          <w:sz w:val="20"/>
          <w:szCs w:val="20"/>
        </w:rPr>
        <w:t>.</w:t>
      </w:r>
    </w:p>
    <w:p w14:paraId="485919F7" w14:textId="77777777" w:rsidR="00DA72ED" w:rsidRPr="008B13FB" w:rsidRDefault="00DA72ED" w:rsidP="001E6E4A">
      <w:pPr>
        <w:spacing w:after="0" w:line="276" w:lineRule="auto"/>
        <w:jc w:val="both"/>
        <w:rPr>
          <w:sz w:val="20"/>
          <w:szCs w:val="20"/>
        </w:rPr>
      </w:pPr>
    </w:p>
    <w:p w14:paraId="07F343B3" w14:textId="47D67DDF" w:rsidR="006F0D12" w:rsidRPr="00FB6330" w:rsidRDefault="00FB6330" w:rsidP="00366A9C">
      <w:pPr>
        <w:spacing w:after="0" w:line="276" w:lineRule="auto"/>
        <w:jc w:val="center"/>
        <w:rPr>
          <w:b/>
          <w:sz w:val="20"/>
          <w:szCs w:val="20"/>
        </w:rPr>
      </w:pPr>
      <w:r w:rsidRPr="00FB6330">
        <w:rPr>
          <w:b/>
          <w:sz w:val="20"/>
          <w:szCs w:val="20"/>
        </w:rPr>
        <w:t xml:space="preserve">§ </w:t>
      </w:r>
      <w:r w:rsidR="008B2CD0" w:rsidRPr="00FB6330">
        <w:rPr>
          <w:b/>
          <w:sz w:val="20"/>
          <w:szCs w:val="20"/>
        </w:rPr>
        <w:t>1</w:t>
      </w:r>
      <w:r w:rsidR="008B2CD0">
        <w:rPr>
          <w:b/>
          <w:sz w:val="20"/>
          <w:szCs w:val="20"/>
        </w:rPr>
        <w:t>7</w:t>
      </w:r>
    </w:p>
    <w:p w14:paraId="1A78E586" w14:textId="77777777" w:rsidR="006F0D12" w:rsidRDefault="006F0D12" w:rsidP="00366A9C">
      <w:pPr>
        <w:spacing w:after="0" w:line="276" w:lineRule="auto"/>
        <w:jc w:val="center"/>
        <w:rPr>
          <w:b/>
          <w:sz w:val="20"/>
          <w:szCs w:val="20"/>
        </w:rPr>
      </w:pPr>
      <w:r w:rsidRPr="00FB6330">
        <w:rPr>
          <w:b/>
          <w:sz w:val="20"/>
          <w:szCs w:val="20"/>
        </w:rPr>
        <w:t>Odstąpienie od Umowy</w:t>
      </w:r>
    </w:p>
    <w:p w14:paraId="2B0A01B3" w14:textId="77777777" w:rsidR="005A10BA" w:rsidRPr="005A10BA" w:rsidRDefault="005A10BA" w:rsidP="00B87BE4">
      <w:pPr>
        <w:spacing w:after="0" w:line="276" w:lineRule="auto"/>
        <w:jc w:val="both"/>
        <w:rPr>
          <w:sz w:val="20"/>
          <w:szCs w:val="20"/>
        </w:rPr>
      </w:pPr>
    </w:p>
    <w:p w14:paraId="39EFF676" w14:textId="1DE92BB9" w:rsidR="006F0D12" w:rsidRPr="00FB6330" w:rsidRDefault="006F0D12">
      <w:pPr>
        <w:pStyle w:val="Akapitzlist"/>
        <w:numPr>
          <w:ilvl w:val="0"/>
          <w:numId w:val="29"/>
        </w:numPr>
        <w:spacing w:after="0" w:line="276" w:lineRule="auto"/>
        <w:ind w:left="357" w:hanging="357"/>
        <w:jc w:val="both"/>
        <w:rPr>
          <w:sz w:val="20"/>
          <w:szCs w:val="20"/>
        </w:rPr>
      </w:pPr>
      <w:r w:rsidRPr="00FB6330">
        <w:rPr>
          <w:sz w:val="20"/>
          <w:szCs w:val="20"/>
        </w:rPr>
        <w:t>Zamawiającemu przysługuje prawo do odstąpienia od Umowy, niezależnie od przypadków określonych w</w:t>
      </w:r>
      <w:r w:rsidR="001746BE">
        <w:rPr>
          <w:sz w:val="20"/>
          <w:szCs w:val="20"/>
        </w:rPr>
        <w:t> </w:t>
      </w:r>
      <w:r w:rsidRPr="00FB6330">
        <w:rPr>
          <w:sz w:val="20"/>
          <w:szCs w:val="20"/>
        </w:rPr>
        <w:t>Kodeksie cywilnym, w szczególności, gdy Wykonawca podejmuje działania mogące narazić Zamawiającego na powstanie szkody</w:t>
      </w:r>
      <w:r w:rsidR="00085129">
        <w:rPr>
          <w:sz w:val="20"/>
          <w:szCs w:val="20"/>
        </w:rPr>
        <w:t xml:space="preserve"> </w:t>
      </w:r>
      <w:r w:rsidRPr="00FB6330">
        <w:rPr>
          <w:sz w:val="20"/>
          <w:szCs w:val="20"/>
        </w:rPr>
        <w:t xml:space="preserve">zajęty zostanie majątek Wykonawcy w wyniku prowadzenia przeciwko niemu </w:t>
      </w:r>
      <w:r w:rsidRPr="00FB6330">
        <w:rPr>
          <w:sz w:val="20"/>
          <w:szCs w:val="20"/>
        </w:rPr>
        <w:lastRenderedPageBreak/>
        <w:t xml:space="preserve">postępowania egzekucyjnego, a także wystąpią inne okoliczności uniemożliwiające lub ograniczające swobodne wykonywanie przez Wykonawcę jego obowiązków wynikających z Umowy. W przypadku odstąpienia od Umowy przez Zamawiającego z </w:t>
      </w:r>
      <w:r w:rsidR="00E836B7">
        <w:rPr>
          <w:sz w:val="20"/>
          <w:szCs w:val="20"/>
        </w:rPr>
        <w:t>przyczyn</w:t>
      </w:r>
      <w:r w:rsidR="00E836B7" w:rsidRPr="00FB6330">
        <w:rPr>
          <w:sz w:val="20"/>
          <w:szCs w:val="20"/>
        </w:rPr>
        <w:t xml:space="preserve"> </w:t>
      </w:r>
      <w:r w:rsidRPr="00FB6330">
        <w:rPr>
          <w:sz w:val="20"/>
          <w:szCs w:val="20"/>
        </w:rPr>
        <w:t>wskazanych powyżej, Wykonawca nie może żądać odszkodowania oraz zrzeka się tych roszczeń wobec Zamawiającego.</w:t>
      </w:r>
    </w:p>
    <w:p w14:paraId="45CEDCD1" w14:textId="77777777" w:rsidR="006F0D12" w:rsidRPr="00FB6330" w:rsidRDefault="006F0D12">
      <w:pPr>
        <w:pStyle w:val="Akapitzlist"/>
        <w:numPr>
          <w:ilvl w:val="0"/>
          <w:numId w:val="29"/>
        </w:numPr>
        <w:spacing w:after="0" w:line="276" w:lineRule="auto"/>
        <w:ind w:left="357" w:hanging="357"/>
        <w:jc w:val="both"/>
        <w:rPr>
          <w:sz w:val="20"/>
          <w:szCs w:val="20"/>
        </w:rPr>
      </w:pPr>
      <w:r w:rsidRPr="00FB6330">
        <w:rPr>
          <w:sz w:val="20"/>
          <w:szCs w:val="20"/>
        </w:rPr>
        <w:t xml:space="preserve">Ponadto Zamawiającemu przysługuje prawo do odstąpienia od Umowy, gdy: </w:t>
      </w:r>
    </w:p>
    <w:p w14:paraId="2BFA1080" w14:textId="48268D69"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Wykonawca nie podejmie, bez uzasadnionej przyczyny, wykonywania </w:t>
      </w:r>
      <w:r w:rsidR="003B0F61">
        <w:rPr>
          <w:sz w:val="20"/>
          <w:szCs w:val="20"/>
        </w:rPr>
        <w:t>R</w:t>
      </w:r>
      <w:r w:rsidRPr="00FB6330">
        <w:rPr>
          <w:sz w:val="20"/>
          <w:szCs w:val="20"/>
        </w:rPr>
        <w:t>obót w terminie 5 (</w:t>
      </w:r>
      <w:r w:rsidR="00E836B7">
        <w:rPr>
          <w:sz w:val="20"/>
          <w:szCs w:val="20"/>
        </w:rPr>
        <w:t xml:space="preserve">słownie: </w:t>
      </w:r>
      <w:r w:rsidRPr="00FB6330">
        <w:rPr>
          <w:sz w:val="20"/>
          <w:szCs w:val="20"/>
        </w:rPr>
        <w:t xml:space="preserve">pięciu) </w:t>
      </w:r>
      <w:r w:rsidR="00E836B7">
        <w:rPr>
          <w:sz w:val="20"/>
          <w:szCs w:val="20"/>
        </w:rPr>
        <w:t>D</w:t>
      </w:r>
      <w:r w:rsidRPr="00FB6330">
        <w:rPr>
          <w:sz w:val="20"/>
          <w:szCs w:val="20"/>
        </w:rPr>
        <w:t xml:space="preserve">ni od protokolarnego </w:t>
      </w:r>
      <w:r w:rsidR="00B91893">
        <w:rPr>
          <w:sz w:val="20"/>
          <w:szCs w:val="20"/>
        </w:rPr>
        <w:t>Przejęcia</w:t>
      </w:r>
      <w:r w:rsidRPr="00FB6330">
        <w:rPr>
          <w:sz w:val="20"/>
          <w:szCs w:val="20"/>
        </w:rPr>
        <w:t xml:space="preserve"> </w:t>
      </w:r>
      <w:r w:rsidR="00E836B7">
        <w:rPr>
          <w:sz w:val="20"/>
          <w:szCs w:val="20"/>
        </w:rPr>
        <w:t>T</w:t>
      </w:r>
      <w:r w:rsidRPr="00FB6330">
        <w:rPr>
          <w:sz w:val="20"/>
          <w:szCs w:val="20"/>
        </w:rPr>
        <w:t xml:space="preserve">erenu </w:t>
      </w:r>
      <w:r w:rsidR="00E836B7">
        <w:rPr>
          <w:sz w:val="20"/>
          <w:szCs w:val="20"/>
        </w:rPr>
        <w:t>B</w:t>
      </w:r>
      <w:r w:rsidRPr="00FB6330">
        <w:rPr>
          <w:sz w:val="20"/>
          <w:szCs w:val="20"/>
        </w:rPr>
        <w:t>udowy,</w:t>
      </w:r>
    </w:p>
    <w:p w14:paraId="3357B86C" w14:textId="034A3507"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upłynie bezskutecznie termin wyznaczony przez Zamawiającego na usunięcie </w:t>
      </w:r>
      <w:r w:rsidR="003235D6">
        <w:rPr>
          <w:sz w:val="20"/>
          <w:szCs w:val="20"/>
        </w:rPr>
        <w:t>W</w:t>
      </w:r>
      <w:r w:rsidRPr="00FB6330">
        <w:rPr>
          <w:sz w:val="20"/>
          <w:szCs w:val="20"/>
        </w:rPr>
        <w:t>ad w Przedmiocie Umowy, określony w wezwaniu Wykonawcy do należytego wykonania Umowy,</w:t>
      </w:r>
    </w:p>
    <w:p w14:paraId="474ACA5F" w14:textId="4720549B"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Wykonawca przerwie wykonywanie Umowy z przyczyn leżących po stronie Wykonawcy, jeśli przerwa ta trwa jednorazowo dłużej niż </w:t>
      </w:r>
      <w:r w:rsidR="00B7017E">
        <w:rPr>
          <w:b/>
          <w:sz w:val="20"/>
          <w:szCs w:val="20"/>
        </w:rPr>
        <w:t>14</w:t>
      </w:r>
      <w:r w:rsidR="00B7017E" w:rsidRPr="00FB6330">
        <w:rPr>
          <w:b/>
          <w:sz w:val="20"/>
          <w:szCs w:val="20"/>
        </w:rPr>
        <w:t xml:space="preserve"> </w:t>
      </w:r>
      <w:r w:rsidRPr="00FB6330">
        <w:rPr>
          <w:b/>
          <w:sz w:val="20"/>
          <w:szCs w:val="20"/>
        </w:rPr>
        <w:t>(</w:t>
      </w:r>
      <w:r w:rsidR="00E836B7">
        <w:rPr>
          <w:b/>
          <w:sz w:val="20"/>
          <w:szCs w:val="20"/>
        </w:rPr>
        <w:t xml:space="preserve">słownie: </w:t>
      </w:r>
      <w:r w:rsidR="00B7017E">
        <w:rPr>
          <w:b/>
          <w:sz w:val="20"/>
          <w:szCs w:val="20"/>
        </w:rPr>
        <w:t>czternaście</w:t>
      </w:r>
      <w:r w:rsidRPr="00FB6330">
        <w:rPr>
          <w:b/>
          <w:sz w:val="20"/>
          <w:szCs w:val="20"/>
        </w:rPr>
        <w:t xml:space="preserve">) </w:t>
      </w:r>
      <w:r w:rsidR="00982376">
        <w:rPr>
          <w:b/>
          <w:sz w:val="20"/>
          <w:szCs w:val="20"/>
        </w:rPr>
        <w:t>D</w:t>
      </w:r>
      <w:r w:rsidRPr="00FB6330">
        <w:rPr>
          <w:b/>
          <w:sz w:val="20"/>
          <w:szCs w:val="20"/>
        </w:rPr>
        <w:t>ni</w:t>
      </w:r>
      <w:r w:rsidRPr="00FB6330">
        <w:rPr>
          <w:sz w:val="20"/>
          <w:szCs w:val="20"/>
        </w:rPr>
        <w:t>,</w:t>
      </w:r>
    </w:p>
    <w:p w14:paraId="1B426EC3" w14:textId="4CE0093F"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Wykonawca wykonuje prace niezgodnie z Umową, bądź </w:t>
      </w:r>
      <w:r w:rsidR="00982376">
        <w:rPr>
          <w:sz w:val="20"/>
          <w:szCs w:val="20"/>
        </w:rPr>
        <w:t>U</w:t>
      </w:r>
      <w:r w:rsidRPr="00FB6330">
        <w:rPr>
          <w:sz w:val="20"/>
          <w:szCs w:val="20"/>
        </w:rPr>
        <w:t>zgodnioną</w:t>
      </w:r>
      <w:r w:rsidR="0028391D">
        <w:rPr>
          <w:sz w:val="20"/>
          <w:szCs w:val="20"/>
        </w:rPr>
        <w:t xml:space="preserve"> </w:t>
      </w:r>
      <w:r w:rsidRPr="00FB6330">
        <w:rPr>
          <w:sz w:val="20"/>
          <w:szCs w:val="20"/>
        </w:rPr>
        <w:t>Dokumentacją Projektową i nie dokona odpowiedniej zmiany w terminie wyznaczonym w pisemnym wezwaniu Zamawiającego,</w:t>
      </w:r>
    </w:p>
    <w:p w14:paraId="5E9FF6EB" w14:textId="531C2FA1"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Wykonawca naruszy następujące postanowienia Umowy: §</w:t>
      </w:r>
      <w:r w:rsidR="00834D36">
        <w:rPr>
          <w:sz w:val="20"/>
          <w:szCs w:val="20"/>
        </w:rPr>
        <w:t xml:space="preserve"> </w:t>
      </w:r>
      <w:r w:rsidR="00B7017E">
        <w:rPr>
          <w:sz w:val="20"/>
          <w:szCs w:val="20"/>
        </w:rPr>
        <w:t>9</w:t>
      </w:r>
      <w:r w:rsidR="00B7017E" w:rsidRPr="00FB6330">
        <w:rPr>
          <w:sz w:val="20"/>
          <w:szCs w:val="20"/>
        </w:rPr>
        <w:t xml:space="preserve"> </w:t>
      </w:r>
      <w:r w:rsidRPr="00FB6330">
        <w:rPr>
          <w:sz w:val="20"/>
          <w:szCs w:val="20"/>
        </w:rPr>
        <w:t xml:space="preserve">ust. </w:t>
      </w:r>
      <w:r w:rsidR="00BC4DAD" w:rsidRPr="00FB6330">
        <w:rPr>
          <w:sz w:val="20"/>
          <w:szCs w:val="20"/>
        </w:rPr>
        <w:t>2</w:t>
      </w:r>
      <w:r w:rsidR="00BC4DAD">
        <w:rPr>
          <w:sz w:val="20"/>
          <w:szCs w:val="20"/>
        </w:rPr>
        <w:t>0</w:t>
      </w:r>
      <w:r w:rsidR="00BC4DAD" w:rsidRPr="00FB6330">
        <w:rPr>
          <w:sz w:val="20"/>
          <w:szCs w:val="20"/>
        </w:rPr>
        <w:t xml:space="preserve"> </w:t>
      </w:r>
      <w:r w:rsidRPr="00FB6330">
        <w:rPr>
          <w:sz w:val="20"/>
          <w:szCs w:val="20"/>
        </w:rPr>
        <w:t>lub §</w:t>
      </w:r>
      <w:r w:rsidR="00834D36">
        <w:rPr>
          <w:sz w:val="20"/>
          <w:szCs w:val="20"/>
        </w:rPr>
        <w:t xml:space="preserve"> </w:t>
      </w:r>
      <w:r w:rsidR="00B7017E">
        <w:rPr>
          <w:sz w:val="20"/>
          <w:szCs w:val="20"/>
        </w:rPr>
        <w:t>10</w:t>
      </w:r>
      <w:r w:rsidR="00B7017E" w:rsidRPr="00FB6330">
        <w:rPr>
          <w:sz w:val="20"/>
          <w:szCs w:val="20"/>
        </w:rPr>
        <w:t xml:space="preserve"> </w:t>
      </w:r>
      <w:r w:rsidRPr="00FB6330">
        <w:rPr>
          <w:sz w:val="20"/>
          <w:szCs w:val="20"/>
        </w:rPr>
        <w:t>ust. 1 lub §</w:t>
      </w:r>
      <w:r w:rsidR="00834D36">
        <w:rPr>
          <w:sz w:val="20"/>
          <w:szCs w:val="20"/>
        </w:rPr>
        <w:t xml:space="preserve"> </w:t>
      </w:r>
      <w:r w:rsidR="00B7017E">
        <w:rPr>
          <w:sz w:val="20"/>
          <w:szCs w:val="20"/>
        </w:rPr>
        <w:t>10</w:t>
      </w:r>
      <w:r w:rsidR="00B7017E" w:rsidRPr="00FB6330">
        <w:rPr>
          <w:sz w:val="20"/>
          <w:szCs w:val="20"/>
        </w:rPr>
        <w:t xml:space="preserve"> </w:t>
      </w:r>
      <w:r w:rsidRPr="00FB6330">
        <w:rPr>
          <w:sz w:val="20"/>
          <w:szCs w:val="20"/>
        </w:rPr>
        <w:t>ust. 5</w:t>
      </w:r>
      <w:r w:rsidR="00BC4DAD">
        <w:rPr>
          <w:sz w:val="20"/>
          <w:szCs w:val="20"/>
        </w:rPr>
        <w:t>- 10</w:t>
      </w:r>
      <w:r w:rsidRPr="00FB6330">
        <w:rPr>
          <w:sz w:val="20"/>
          <w:szCs w:val="20"/>
        </w:rPr>
        <w:t>,</w:t>
      </w:r>
    </w:p>
    <w:p w14:paraId="39D08B89" w14:textId="33FEB91E"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Wykonawca nie ustanowi </w:t>
      </w:r>
      <w:r w:rsidR="00834BF4">
        <w:rPr>
          <w:sz w:val="20"/>
          <w:szCs w:val="20"/>
        </w:rPr>
        <w:t>K</w:t>
      </w:r>
      <w:r w:rsidRPr="00FB6330">
        <w:rPr>
          <w:sz w:val="20"/>
          <w:szCs w:val="20"/>
        </w:rPr>
        <w:t xml:space="preserve">ierownika </w:t>
      </w:r>
      <w:r w:rsidR="00834BF4">
        <w:rPr>
          <w:sz w:val="20"/>
          <w:szCs w:val="20"/>
        </w:rPr>
        <w:t>R</w:t>
      </w:r>
      <w:r w:rsidRPr="00FB6330">
        <w:rPr>
          <w:sz w:val="20"/>
          <w:szCs w:val="20"/>
        </w:rPr>
        <w:t xml:space="preserve">obót w danej branży lub nie zapewni jego obecności na budowie do zakończenia </w:t>
      </w:r>
      <w:r w:rsidR="0006191A">
        <w:rPr>
          <w:sz w:val="20"/>
          <w:szCs w:val="20"/>
        </w:rPr>
        <w:t>R</w:t>
      </w:r>
      <w:r w:rsidRPr="00FB6330">
        <w:rPr>
          <w:sz w:val="20"/>
          <w:szCs w:val="20"/>
        </w:rPr>
        <w:t xml:space="preserve">obót, i nie naprawi tego naruszenia, pomimo wezwania na piśmie przez Zamawiającego do naprawy naruszenia i wyznaczenia Wykonawcy w tym celu dodatkowego terminu nie krótszego niż </w:t>
      </w:r>
      <w:r w:rsidRPr="00FB6330">
        <w:rPr>
          <w:b/>
          <w:sz w:val="20"/>
          <w:szCs w:val="20"/>
        </w:rPr>
        <w:t>3 (</w:t>
      </w:r>
      <w:r w:rsidR="00BD2DE7">
        <w:rPr>
          <w:b/>
          <w:sz w:val="20"/>
          <w:szCs w:val="20"/>
        </w:rPr>
        <w:t xml:space="preserve">słownie: </w:t>
      </w:r>
      <w:r w:rsidRPr="00FB6330">
        <w:rPr>
          <w:b/>
          <w:sz w:val="20"/>
          <w:szCs w:val="20"/>
        </w:rPr>
        <w:t xml:space="preserve">trzy) </w:t>
      </w:r>
      <w:r w:rsidR="00BD2DE7">
        <w:rPr>
          <w:b/>
          <w:sz w:val="20"/>
          <w:szCs w:val="20"/>
        </w:rPr>
        <w:t>D</w:t>
      </w:r>
      <w:r w:rsidRPr="00FB6330">
        <w:rPr>
          <w:b/>
          <w:sz w:val="20"/>
          <w:szCs w:val="20"/>
        </w:rPr>
        <w:t>ni</w:t>
      </w:r>
      <w:r w:rsidR="00800425">
        <w:rPr>
          <w:sz w:val="20"/>
          <w:szCs w:val="20"/>
        </w:rPr>
        <w:t>,</w:t>
      </w:r>
    </w:p>
    <w:p w14:paraId="1085CB68" w14:textId="6EFB610F"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Wykonawca nie uzyska akceptacji</w:t>
      </w:r>
      <w:r w:rsidR="00872C4C">
        <w:rPr>
          <w:sz w:val="20"/>
          <w:szCs w:val="20"/>
        </w:rPr>
        <w:t xml:space="preserve">/ uzgodnienia </w:t>
      </w:r>
      <w:r w:rsidRPr="00FB6330">
        <w:rPr>
          <w:sz w:val="20"/>
          <w:szCs w:val="20"/>
        </w:rPr>
        <w:t xml:space="preserve">ze strony Zamawiającego Dokumentacji Projektowej </w:t>
      </w:r>
      <w:r w:rsidR="00B7017E">
        <w:rPr>
          <w:sz w:val="20"/>
          <w:szCs w:val="20"/>
        </w:rPr>
        <w:t xml:space="preserve">w ciągu 30 </w:t>
      </w:r>
      <w:r w:rsidR="00872C4C">
        <w:rPr>
          <w:sz w:val="20"/>
          <w:szCs w:val="20"/>
        </w:rPr>
        <w:t>(słownie: trzydziestu) D</w:t>
      </w:r>
      <w:r w:rsidR="00B7017E">
        <w:rPr>
          <w:sz w:val="20"/>
          <w:szCs w:val="20"/>
        </w:rPr>
        <w:t xml:space="preserve">ni od przedłożenia jej Zamawiającemu do </w:t>
      </w:r>
      <w:r w:rsidR="00872C4C">
        <w:rPr>
          <w:sz w:val="20"/>
          <w:szCs w:val="20"/>
        </w:rPr>
        <w:t>II</w:t>
      </w:r>
      <w:r w:rsidR="00B7017E">
        <w:rPr>
          <w:sz w:val="20"/>
          <w:szCs w:val="20"/>
        </w:rPr>
        <w:t xml:space="preserve"> weryfikacji;</w:t>
      </w:r>
    </w:p>
    <w:p w14:paraId="77D916F1" w14:textId="4AACF3EF" w:rsidR="006F0D12" w:rsidRPr="00FB6330" w:rsidRDefault="00800425">
      <w:pPr>
        <w:pStyle w:val="Akapitzlist"/>
        <w:numPr>
          <w:ilvl w:val="1"/>
          <w:numId w:val="30"/>
        </w:numPr>
        <w:spacing w:after="0" w:line="276" w:lineRule="auto"/>
        <w:ind w:left="714" w:hanging="357"/>
        <w:jc w:val="both"/>
        <w:rPr>
          <w:sz w:val="20"/>
          <w:szCs w:val="20"/>
        </w:rPr>
      </w:pPr>
      <w:r>
        <w:rPr>
          <w:sz w:val="20"/>
          <w:szCs w:val="20"/>
        </w:rPr>
        <w:t xml:space="preserve">Opóźnienie w </w:t>
      </w:r>
      <w:r w:rsidR="006F0D12" w:rsidRPr="00FB6330">
        <w:rPr>
          <w:sz w:val="20"/>
          <w:szCs w:val="20"/>
        </w:rPr>
        <w:t>wykonaniu Etapu I przekracza 30 (słownie: trzydzieści) Dni w stosunku do terminu, określonego w §</w:t>
      </w:r>
      <w:r w:rsidR="00834D36">
        <w:rPr>
          <w:sz w:val="20"/>
          <w:szCs w:val="20"/>
        </w:rPr>
        <w:t xml:space="preserve"> </w:t>
      </w:r>
      <w:r w:rsidR="00872C4C">
        <w:rPr>
          <w:sz w:val="20"/>
          <w:szCs w:val="20"/>
        </w:rPr>
        <w:t>4</w:t>
      </w:r>
      <w:r w:rsidR="00872C4C" w:rsidRPr="00FB6330">
        <w:rPr>
          <w:sz w:val="20"/>
          <w:szCs w:val="20"/>
        </w:rPr>
        <w:t xml:space="preserve"> </w:t>
      </w:r>
      <w:r w:rsidR="006F0D12" w:rsidRPr="00FB6330">
        <w:rPr>
          <w:sz w:val="20"/>
          <w:szCs w:val="20"/>
        </w:rPr>
        <w:t>ust. 1 Umowy</w:t>
      </w:r>
      <w:r>
        <w:rPr>
          <w:sz w:val="20"/>
          <w:szCs w:val="20"/>
        </w:rPr>
        <w:t>,</w:t>
      </w:r>
    </w:p>
    <w:p w14:paraId="5E52044D" w14:textId="7B5C1DF5" w:rsidR="006F0D12" w:rsidRPr="00FB6330" w:rsidRDefault="0028391D">
      <w:pPr>
        <w:pStyle w:val="Akapitzlist"/>
        <w:numPr>
          <w:ilvl w:val="1"/>
          <w:numId w:val="30"/>
        </w:numPr>
        <w:spacing w:after="0" w:line="276" w:lineRule="auto"/>
        <w:ind w:left="714" w:hanging="357"/>
        <w:jc w:val="both"/>
        <w:rPr>
          <w:sz w:val="20"/>
          <w:szCs w:val="20"/>
        </w:rPr>
      </w:pPr>
      <w:r>
        <w:rPr>
          <w:sz w:val="20"/>
          <w:szCs w:val="20"/>
        </w:rPr>
        <w:t>Opóźnienie</w:t>
      </w:r>
      <w:r w:rsidR="00800425">
        <w:rPr>
          <w:sz w:val="20"/>
          <w:szCs w:val="20"/>
        </w:rPr>
        <w:t xml:space="preserve"> w </w:t>
      </w:r>
      <w:r w:rsidR="006F0D12" w:rsidRPr="00FB6330">
        <w:rPr>
          <w:sz w:val="20"/>
          <w:szCs w:val="20"/>
        </w:rPr>
        <w:t>wykonaniu Etapu II przekracza 30 (słownie: trzydzieści) Dni w stosunku do terminu określonego w §</w:t>
      </w:r>
      <w:r w:rsidR="00834D36">
        <w:rPr>
          <w:sz w:val="20"/>
          <w:szCs w:val="20"/>
        </w:rPr>
        <w:t xml:space="preserve"> </w:t>
      </w:r>
      <w:r w:rsidR="00872C4C">
        <w:rPr>
          <w:sz w:val="20"/>
          <w:szCs w:val="20"/>
        </w:rPr>
        <w:t>5</w:t>
      </w:r>
      <w:r w:rsidR="00872C4C" w:rsidRPr="00FB6330">
        <w:rPr>
          <w:sz w:val="20"/>
          <w:szCs w:val="20"/>
        </w:rPr>
        <w:t xml:space="preserve"> </w:t>
      </w:r>
      <w:r w:rsidR="006F0D12" w:rsidRPr="00FB6330">
        <w:rPr>
          <w:sz w:val="20"/>
          <w:szCs w:val="20"/>
        </w:rPr>
        <w:t xml:space="preserve">ust. </w:t>
      </w:r>
      <w:r w:rsidR="00872C4C">
        <w:rPr>
          <w:sz w:val="20"/>
          <w:szCs w:val="20"/>
        </w:rPr>
        <w:t>4</w:t>
      </w:r>
      <w:r w:rsidR="00872C4C" w:rsidRPr="00FB6330">
        <w:rPr>
          <w:sz w:val="20"/>
          <w:szCs w:val="20"/>
        </w:rPr>
        <w:t xml:space="preserve"> </w:t>
      </w:r>
      <w:r w:rsidR="006F0D12" w:rsidRPr="00FB6330">
        <w:rPr>
          <w:sz w:val="20"/>
          <w:szCs w:val="20"/>
        </w:rPr>
        <w:t>Umowy</w:t>
      </w:r>
      <w:r w:rsidR="00800425">
        <w:rPr>
          <w:sz w:val="20"/>
          <w:szCs w:val="20"/>
        </w:rPr>
        <w:t>,</w:t>
      </w:r>
    </w:p>
    <w:p w14:paraId="0B7BD56B" w14:textId="0E79F2C7"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Jeżeli </w:t>
      </w:r>
      <w:r w:rsidR="00BC4DAD">
        <w:rPr>
          <w:sz w:val="20"/>
          <w:szCs w:val="20"/>
        </w:rPr>
        <w:t>Wykonawca</w:t>
      </w:r>
      <w:r w:rsidR="00BC4DAD" w:rsidRPr="00FB6330">
        <w:rPr>
          <w:sz w:val="20"/>
          <w:szCs w:val="20"/>
        </w:rPr>
        <w:t xml:space="preserve"> </w:t>
      </w:r>
      <w:r w:rsidRPr="00FB6330">
        <w:rPr>
          <w:sz w:val="20"/>
          <w:szCs w:val="20"/>
        </w:rPr>
        <w:t>opóźnia się z rozpoczęciem realizacji Etapu I, tak dalece, że nie jest prawdopodobne, żeby zdołał wykonać Etap I w terminie, Zamawiający ma prawo, nie wyznaczając terminu dodatkowego, od Umowy odstąpić jeszcze przed upływem terminu na wykonanie Etapu I</w:t>
      </w:r>
      <w:r w:rsidR="00800425">
        <w:rPr>
          <w:sz w:val="20"/>
          <w:szCs w:val="20"/>
        </w:rPr>
        <w:t>,</w:t>
      </w:r>
    </w:p>
    <w:p w14:paraId="28B71C60" w14:textId="3DE03D6F" w:rsidR="006F0D12" w:rsidRPr="00FB6330" w:rsidRDefault="006F0D12">
      <w:pPr>
        <w:pStyle w:val="Akapitzlist"/>
        <w:numPr>
          <w:ilvl w:val="1"/>
          <w:numId w:val="30"/>
        </w:numPr>
        <w:spacing w:after="0" w:line="276" w:lineRule="auto"/>
        <w:ind w:left="714" w:hanging="357"/>
        <w:jc w:val="both"/>
        <w:rPr>
          <w:sz w:val="20"/>
          <w:szCs w:val="20"/>
        </w:rPr>
      </w:pPr>
      <w:r w:rsidRPr="00FB6330">
        <w:rPr>
          <w:sz w:val="20"/>
          <w:szCs w:val="20"/>
        </w:rPr>
        <w:t xml:space="preserve">Jeżeli </w:t>
      </w:r>
      <w:r w:rsidR="00BC4DAD">
        <w:rPr>
          <w:sz w:val="20"/>
          <w:szCs w:val="20"/>
        </w:rPr>
        <w:t>Wykonawca</w:t>
      </w:r>
      <w:r w:rsidR="00BC4DAD" w:rsidRPr="00FB6330">
        <w:rPr>
          <w:sz w:val="20"/>
          <w:szCs w:val="20"/>
        </w:rPr>
        <w:t xml:space="preserve"> </w:t>
      </w:r>
      <w:r w:rsidRPr="00FB6330">
        <w:rPr>
          <w:sz w:val="20"/>
          <w:szCs w:val="20"/>
        </w:rPr>
        <w:t>opóźnia się z rozpoczęciem realizacji Etapu II tak dalece, że nie jest prawdopodobne, żeby zdołał wykonać Etap II w terminie, Zamawiający ma prawo, nie wyznaczając terminu dodatkowego, od Umowy odstąpić jeszcze przed upływem terminu na wykonanie Etapu II.</w:t>
      </w:r>
    </w:p>
    <w:p w14:paraId="13C852B0" w14:textId="2F88F444" w:rsidR="006F0D12" w:rsidRPr="00FB6330" w:rsidRDefault="006F0D12">
      <w:pPr>
        <w:pStyle w:val="Akapitzlist"/>
        <w:numPr>
          <w:ilvl w:val="0"/>
          <w:numId w:val="29"/>
        </w:numPr>
        <w:spacing w:after="0" w:line="276" w:lineRule="auto"/>
        <w:ind w:left="357" w:hanging="357"/>
        <w:jc w:val="both"/>
        <w:rPr>
          <w:sz w:val="20"/>
          <w:szCs w:val="20"/>
        </w:rPr>
      </w:pPr>
      <w:r w:rsidRPr="00FB6330">
        <w:rPr>
          <w:sz w:val="20"/>
          <w:szCs w:val="20"/>
        </w:rPr>
        <w:t xml:space="preserve">Odstąpienie od Umowy może zostać dokonane w terminie </w:t>
      </w:r>
      <w:r w:rsidR="00BC4DAD">
        <w:rPr>
          <w:b/>
          <w:sz w:val="20"/>
          <w:szCs w:val="20"/>
        </w:rPr>
        <w:t xml:space="preserve">30 </w:t>
      </w:r>
      <w:r w:rsidRPr="00FB6330">
        <w:rPr>
          <w:b/>
          <w:sz w:val="20"/>
          <w:szCs w:val="20"/>
        </w:rPr>
        <w:t>(</w:t>
      </w:r>
      <w:r w:rsidR="00542DAB">
        <w:rPr>
          <w:b/>
          <w:sz w:val="20"/>
          <w:szCs w:val="20"/>
        </w:rPr>
        <w:t xml:space="preserve">słownie: </w:t>
      </w:r>
      <w:r w:rsidR="00BC4DAD">
        <w:rPr>
          <w:b/>
          <w:sz w:val="20"/>
          <w:szCs w:val="20"/>
        </w:rPr>
        <w:t>trzydziestu</w:t>
      </w:r>
      <w:r w:rsidRPr="00FB6330">
        <w:rPr>
          <w:b/>
          <w:sz w:val="20"/>
          <w:szCs w:val="20"/>
        </w:rPr>
        <w:t xml:space="preserve">) </w:t>
      </w:r>
      <w:r w:rsidR="00D44830">
        <w:rPr>
          <w:b/>
          <w:sz w:val="20"/>
          <w:szCs w:val="20"/>
        </w:rPr>
        <w:t>D</w:t>
      </w:r>
      <w:r w:rsidRPr="00FB6330">
        <w:rPr>
          <w:b/>
          <w:sz w:val="20"/>
          <w:szCs w:val="20"/>
        </w:rPr>
        <w:t>ni</w:t>
      </w:r>
      <w:r w:rsidRPr="00FB6330">
        <w:rPr>
          <w:sz w:val="20"/>
          <w:szCs w:val="20"/>
        </w:rPr>
        <w:t xml:space="preserve"> od zaistnienia przyczyny je uzasadniającej oraz wymaga zachowania formy pisemnej pod rygorem nieważności. Oświadczenie o odstąpieniu od Umowy powinno zawierać uzasadnienie.</w:t>
      </w:r>
    </w:p>
    <w:p w14:paraId="0718EC2E" w14:textId="2C33E73C" w:rsidR="006F0D12" w:rsidRPr="00FB6330" w:rsidRDefault="006F0D12">
      <w:pPr>
        <w:pStyle w:val="Akapitzlist"/>
        <w:numPr>
          <w:ilvl w:val="0"/>
          <w:numId w:val="29"/>
        </w:numPr>
        <w:spacing w:after="0" w:line="276" w:lineRule="auto"/>
        <w:ind w:left="357" w:hanging="357"/>
        <w:jc w:val="both"/>
        <w:rPr>
          <w:sz w:val="20"/>
          <w:szCs w:val="20"/>
        </w:rPr>
      </w:pPr>
      <w:r w:rsidRPr="00FB6330">
        <w:rPr>
          <w:sz w:val="20"/>
          <w:szCs w:val="20"/>
        </w:rPr>
        <w:t>W przypadku odstąpienia od Umowy z przyczyn leżących po stronie Wykonawcy, Wykonawca niezależnie od kar umownych, poniesie koszty wynikłe z odstąpienia od Umowy.</w:t>
      </w:r>
    </w:p>
    <w:p w14:paraId="6417238F" w14:textId="0A2E7B2A" w:rsidR="006F0D12" w:rsidRPr="009D7BD5" w:rsidRDefault="006F0D12">
      <w:pPr>
        <w:pStyle w:val="Akapitzlist"/>
        <w:numPr>
          <w:ilvl w:val="0"/>
          <w:numId w:val="29"/>
        </w:numPr>
        <w:spacing w:after="0" w:line="276" w:lineRule="auto"/>
        <w:ind w:left="357" w:hanging="357"/>
        <w:jc w:val="both"/>
        <w:rPr>
          <w:sz w:val="20"/>
          <w:szCs w:val="20"/>
        </w:rPr>
      </w:pPr>
      <w:r w:rsidRPr="00FB6330">
        <w:rPr>
          <w:sz w:val="20"/>
          <w:szCs w:val="20"/>
        </w:rPr>
        <w:t xml:space="preserve">W przypadku odstąpienia </w:t>
      </w:r>
      <w:r w:rsidR="00854616" w:rsidRPr="00FB6330">
        <w:rPr>
          <w:sz w:val="20"/>
          <w:szCs w:val="20"/>
        </w:rPr>
        <w:t xml:space="preserve">od Umowy </w:t>
      </w:r>
      <w:r w:rsidRPr="00FB6330">
        <w:rPr>
          <w:sz w:val="20"/>
          <w:szCs w:val="20"/>
        </w:rPr>
        <w:t xml:space="preserve">przez którąkolwiek ze Stron, Zamawiający zapłaci Wykonawcy za prace wykonane zgodnie z Umową, do czasu odstąpienia, na podstawie bezusterkowego </w:t>
      </w:r>
      <w:r w:rsidRPr="00CC37FB">
        <w:rPr>
          <w:b/>
          <w:sz w:val="20"/>
          <w:szCs w:val="20"/>
        </w:rPr>
        <w:t>Protokołu Stanu Zaawansowania Robót</w:t>
      </w:r>
      <w:r w:rsidRPr="00FB6330">
        <w:rPr>
          <w:sz w:val="20"/>
          <w:szCs w:val="20"/>
        </w:rPr>
        <w:t>, podpisanego przez obie Strony.</w:t>
      </w:r>
    </w:p>
    <w:p w14:paraId="66BC169D" w14:textId="69F18596" w:rsidR="006F0D12" w:rsidRPr="00FB6330" w:rsidRDefault="00FB6330" w:rsidP="00366A9C">
      <w:pPr>
        <w:spacing w:after="0" w:line="276" w:lineRule="auto"/>
        <w:jc w:val="center"/>
        <w:rPr>
          <w:b/>
          <w:sz w:val="20"/>
          <w:szCs w:val="20"/>
        </w:rPr>
      </w:pPr>
      <w:r w:rsidRPr="00FB6330">
        <w:rPr>
          <w:b/>
          <w:sz w:val="20"/>
          <w:szCs w:val="20"/>
        </w:rPr>
        <w:t xml:space="preserve">§ </w:t>
      </w:r>
      <w:r w:rsidR="008B2CD0" w:rsidRPr="00FB6330">
        <w:rPr>
          <w:b/>
          <w:sz w:val="20"/>
          <w:szCs w:val="20"/>
        </w:rPr>
        <w:t>1</w:t>
      </w:r>
      <w:r w:rsidR="008B2CD0">
        <w:rPr>
          <w:b/>
          <w:sz w:val="20"/>
          <w:szCs w:val="20"/>
        </w:rPr>
        <w:t>8</w:t>
      </w:r>
    </w:p>
    <w:p w14:paraId="58BC73EE" w14:textId="0E110321" w:rsidR="006F0D12" w:rsidRDefault="006F0D12" w:rsidP="00366A9C">
      <w:pPr>
        <w:spacing w:after="0" w:line="276" w:lineRule="auto"/>
        <w:jc w:val="center"/>
        <w:rPr>
          <w:b/>
          <w:sz w:val="20"/>
          <w:szCs w:val="20"/>
        </w:rPr>
      </w:pPr>
      <w:r w:rsidRPr="00FB6330">
        <w:rPr>
          <w:b/>
          <w:sz w:val="20"/>
          <w:szCs w:val="20"/>
        </w:rPr>
        <w:t xml:space="preserve">Zabezpieczenie należytego wykonania </w:t>
      </w:r>
      <w:r w:rsidR="00E01433">
        <w:rPr>
          <w:b/>
          <w:sz w:val="20"/>
          <w:szCs w:val="20"/>
        </w:rPr>
        <w:t>U</w:t>
      </w:r>
      <w:r w:rsidRPr="00FB6330">
        <w:rPr>
          <w:b/>
          <w:sz w:val="20"/>
          <w:szCs w:val="20"/>
        </w:rPr>
        <w:t>mowy</w:t>
      </w:r>
    </w:p>
    <w:p w14:paraId="50B844B5" w14:textId="77777777" w:rsidR="005A10BA" w:rsidRPr="005A10BA" w:rsidRDefault="005A10BA" w:rsidP="00B87BE4">
      <w:pPr>
        <w:spacing w:after="0" w:line="276" w:lineRule="auto"/>
        <w:jc w:val="both"/>
        <w:rPr>
          <w:sz w:val="20"/>
          <w:szCs w:val="20"/>
        </w:rPr>
      </w:pPr>
    </w:p>
    <w:p w14:paraId="4830A606" w14:textId="237727F9"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 xml:space="preserve">Wykonawca, jako zabezpieczenie należytego wykonania Umowy, najpóźniej do </w:t>
      </w:r>
      <w:r w:rsidRPr="00B87BE4">
        <w:rPr>
          <w:sz w:val="20"/>
        </w:rPr>
        <w:t>7</w:t>
      </w:r>
      <w:r w:rsidR="001F3618">
        <w:rPr>
          <w:sz w:val="20"/>
          <w:szCs w:val="20"/>
        </w:rPr>
        <w:t>.</w:t>
      </w:r>
      <w:r w:rsidR="001F3618" w:rsidRPr="00B87BE4">
        <w:rPr>
          <w:sz w:val="20"/>
        </w:rPr>
        <w:t xml:space="preserve"> (słownie: siódmego)</w:t>
      </w:r>
      <w:r w:rsidRPr="00B87BE4">
        <w:rPr>
          <w:sz w:val="20"/>
        </w:rPr>
        <w:t xml:space="preserve"> </w:t>
      </w:r>
      <w:r w:rsidR="001F3618" w:rsidRPr="00B87BE4">
        <w:rPr>
          <w:sz w:val="20"/>
        </w:rPr>
        <w:t>D</w:t>
      </w:r>
      <w:r w:rsidRPr="00B87BE4">
        <w:rPr>
          <w:sz w:val="20"/>
        </w:rPr>
        <w:t>nia</w:t>
      </w:r>
      <w:r w:rsidRPr="00681923">
        <w:rPr>
          <w:sz w:val="20"/>
          <w:szCs w:val="20"/>
        </w:rPr>
        <w:t xml:space="preserve"> od </w:t>
      </w:r>
      <w:r w:rsidR="001F3618">
        <w:rPr>
          <w:sz w:val="20"/>
          <w:szCs w:val="20"/>
        </w:rPr>
        <w:t>dnia zawarcia</w:t>
      </w:r>
      <w:r w:rsidRPr="00681923">
        <w:rPr>
          <w:sz w:val="20"/>
          <w:szCs w:val="20"/>
        </w:rPr>
        <w:t xml:space="preserve"> Umowy, przedstawi bezwarunkową, nieodwołalną, płatną gwarancję bankową należytego wykonania niniejszej Umowy, w wysokości </w:t>
      </w:r>
      <w:r w:rsidR="00BC4DAD">
        <w:rPr>
          <w:b/>
          <w:sz w:val="20"/>
          <w:szCs w:val="20"/>
        </w:rPr>
        <w:t>10</w:t>
      </w:r>
      <w:r w:rsidRPr="00790745">
        <w:rPr>
          <w:b/>
          <w:sz w:val="20"/>
          <w:szCs w:val="20"/>
        </w:rPr>
        <w:t>%</w:t>
      </w:r>
      <w:r w:rsidRPr="00B87BE4">
        <w:rPr>
          <w:sz w:val="20"/>
        </w:rPr>
        <w:t xml:space="preserve"> </w:t>
      </w:r>
      <w:r w:rsidR="001F3618" w:rsidRPr="00B87BE4">
        <w:rPr>
          <w:sz w:val="20"/>
        </w:rPr>
        <w:t xml:space="preserve">(słownie: </w:t>
      </w:r>
      <w:r w:rsidR="00BC4DAD">
        <w:rPr>
          <w:sz w:val="20"/>
          <w:szCs w:val="20"/>
        </w:rPr>
        <w:t>dziesięć</w:t>
      </w:r>
      <w:r w:rsidR="00BC4DAD" w:rsidRPr="00B87BE4">
        <w:rPr>
          <w:sz w:val="20"/>
        </w:rPr>
        <w:t xml:space="preserve"> </w:t>
      </w:r>
      <w:r w:rsidR="001F3618" w:rsidRPr="00B87BE4">
        <w:rPr>
          <w:sz w:val="20"/>
        </w:rPr>
        <w:t>procent)</w:t>
      </w:r>
      <w:r w:rsidR="001F3618">
        <w:rPr>
          <w:sz w:val="20"/>
          <w:szCs w:val="20"/>
        </w:rPr>
        <w:t xml:space="preserve"> </w:t>
      </w:r>
      <w:r w:rsidR="00BD6817">
        <w:rPr>
          <w:sz w:val="20"/>
          <w:szCs w:val="20"/>
        </w:rPr>
        <w:t>W</w:t>
      </w:r>
      <w:r w:rsidR="00BD6817" w:rsidRPr="00F37C7A">
        <w:rPr>
          <w:sz w:val="20"/>
          <w:szCs w:val="20"/>
        </w:rPr>
        <w:t>y</w:t>
      </w:r>
      <w:r w:rsidR="007367E1">
        <w:rPr>
          <w:sz w:val="20"/>
          <w:szCs w:val="20"/>
        </w:rPr>
        <w:t>nagrodzenia</w:t>
      </w:r>
      <w:r w:rsidR="00BD6817" w:rsidRPr="00F37C7A">
        <w:rPr>
          <w:sz w:val="20"/>
          <w:szCs w:val="20"/>
        </w:rPr>
        <w:t xml:space="preserve"> Wykonawcy </w:t>
      </w:r>
      <w:r w:rsidR="00BD6817">
        <w:rPr>
          <w:sz w:val="20"/>
          <w:szCs w:val="20"/>
        </w:rPr>
        <w:t>brutto z</w:t>
      </w:r>
      <w:r w:rsidR="00BD6817" w:rsidRPr="00F37C7A">
        <w:rPr>
          <w:sz w:val="20"/>
          <w:szCs w:val="20"/>
        </w:rPr>
        <w:t xml:space="preserve">a należyte wykonanie całego Przedmiotu Umowy, </w:t>
      </w:r>
      <w:r w:rsidR="00BD6817">
        <w:rPr>
          <w:sz w:val="20"/>
          <w:szCs w:val="20"/>
        </w:rPr>
        <w:t xml:space="preserve">o którym mowa w § </w:t>
      </w:r>
      <w:r w:rsidR="00872C4C">
        <w:rPr>
          <w:sz w:val="20"/>
          <w:szCs w:val="20"/>
        </w:rPr>
        <w:t xml:space="preserve">7 </w:t>
      </w:r>
      <w:r w:rsidR="00BD6817">
        <w:rPr>
          <w:sz w:val="20"/>
          <w:szCs w:val="20"/>
        </w:rPr>
        <w:t>ust. 1 Umowy</w:t>
      </w:r>
      <w:r w:rsidRPr="00681923">
        <w:rPr>
          <w:sz w:val="20"/>
          <w:szCs w:val="20"/>
        </w:rPr>
        <w:t xml:space="preserve">, z terminem ważności od dnia podpisania Umowy i na okres nie krótszy niż </w:t>
      </w:r>
      <w:r w:rsidR="00872C4C">
        <w:rPr>
          <w:sz w:val="20"/>
          <w:szCs w:val="20"/>
        </w:rPr>
        <w:t>6</w:t>
      </w:r>
      <w:r w:rsidR="00872C4C" w:rsidRPr="00681923">
        <w:rPr>
          <w:sz w:val="20"/>
          <w:szCs w:val="20"/>
        </w:rPr>
        <w:t xml:space="preserve">0 </w:t>
      </w:r>
      <w:r w:rsidR="00124F54">
        <w:rPr>
          <w:sz w:val="20"/>
          <w:szCs w:val="20"/>
        </w:rPr>
        <w:t>D</w:t>
      </w:r>
      <w:r w:rsidRPr="00681923">
        <w:rPr>
          <w:sz w:val="20"/>
          <w:szCs w:val="20"/>
        </w:rPr>
        <w:t>ni po upływie dnia oznaczonego w</w:t>
      </w:r>
      <w:r w:rsidR="001746BE">
        <w:rPr>
          <w:sz w:val="20"/>
          <w:szCs w:val="20"/>
        </w:rPr>
        <w:t> </w:t>
      </w:r>
      <w:r w:rsidRPr="00681923">
        <w:rPr>
          <w:sz w:val="20"/>
          <w:szCs w:val="20"/>
        </w:rPr>
        <w:t>Umowie, jako termin wykonania Umowy.</w:t>
      </w:r>
    </w:p>
    <w:p w14:paraId="0D5E1EF5" w14:textId="2D4534EE"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Gwarancja, o której mowa w ust. 1, powinna stanowić, że wypłata świadczenia pieniężnego nastąpi w</w:t>
      </w:r>
      <w:r w:rsidR="001746BE">
        <w:rPr>
          <w:sz w:val="20"/>
          <w:szCs w:val="20"/>
        </w:rPr>
        <w:t> </w:t>
      </w:r>
      <w:r w:rsidRPr="00681923">
        <w:rPr>
          <w:sz w:val="20"/>
          <w:szCs w:val="20"/>
        </w:rPr>
        <w:t xml:space="preserve">terminie </w:t>
      </w:r>
      <w:r w:rsidRPr="00B87BE4">
        <w:rPr>
          <w:sz w:val="20"/>
        </w:rPr>
        <w:t>14 (czternastu)</w:t>
      </w:r>
      <w:r w:rsidR="00124F54" w:rsidRPr="00B87BE4">
        <w:rPr>
          <w:sz w:val="20"/>
        </w:rPr>
        <w:t xml:space="preserve"> Dni</w:t>
      </w:r>
      <w:r w:rsidRPr="00681923">
        <w:rPr>
          <w:sz w:val="20"/>
          <w:szCs w:val="20"/>
        </w:rPr>
        <w:t xml:space="preserve">, licząc od daty otrzymania przez </w:t>
      </w:r>
      <w:r w:rsidR="00D71005">
        <w:rPr>
          <w:sz w:val="20"/>
          <w:szCs w:val="20"/>
        </w:rPr>
        <w:t>g</w:t>
      </w:r>
      <w:r w:rsidRPr="00681923">
        <w:rPr>
          <w:sz w:val="20"/>
          <w:szCs w:val="20"/>
        </w:rPr>
        <w:t>waranta pisemnego pierwszego żądania zapłaty, wystawionego przez Zamawiającego.</w:t>
      </w:r>
    </w:p>
    <w:p w14:paraId="6ED64A42" w14:textId="530C4E26"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lastRenderedPageBreak/>
        <w:t xml:space="preserve">Jeżeli Wykonawca nie przedstawi w terminie gwarancji spełniającej kryteria, określone w </w:t>
      </w:r>
      <w:r w:rsidR="007F60FC">
        <w:rPr>
          <w:sz w:val="20"/>
          <w:szCs w:val="20"/>
        </w:rPr>
        <w:t>powyższym</w:t>
      </w:r>
      <w:r w:rsidR="004D12CF">
        <w:rPr>
          <w:sz w:val="20"/>
          <w:szCs w:val="20"/>
        </w:rPr>
        <w:t xml:space="preserve"> </w:t>
      </w:r>
      <w:r w:rsidRPr="00681923">
        <w:rPr>
          <w:sz w:val="20"/>
          <w:szCs w:val="20"/>
        </w:rPr>
        <w:t xml:space="preserve">ust. 1, zobowiązany będzie do wpłaty na konto Zamawiającego zabezpieczenia w formie pieniężnej (depozyt zabezpieczający) w kwocie wskazanej w </w:t>
      </w:r>
      <w:r w:rsidR="007F60FC">
        <w:rPr>
          <w:sz w:val="20"/>
          <w:szCs w:val="20"/>
        </w:rPr>
        <w:t>powyższym ust. 1</w:t>
      </w:r>
      <w:r w:rsidRPr="00681923">
        <w:rPr>
          <w:sz w:val="20"/>
          <w:szCs w:val="20"/>
        </w:rPr>
        <w:t xml:space="preserve">, w ciągu </w:t>
      </w:r>
      <w:r w:rsidRPr="00B87BE4">
        <w:rPr>
          <w:sz w:val="20"/>
        </w:rPr>
        <w:t>7 (</w:t>
      </w:r>
      <w:r w:rsidR="004D12CF" w:rsidRPr="00B87BE4">
        <w:rPr>
          <w:sz w:val="20"/>
        </w:rPr>
        <w:t xml:space="preserve">słownie: </w:t>
      </w:r>
      <w:r w:rsidRPr="00B87BE4">
        <w:rPr>
          <w:sz w:val="20"/>
        </w:rPr>
        <w:t xml:space="preserve">siedmiu) </w:t>
      </w:r>
      <w:r w:rsidR="004D12CF" w:rsidRPr="00B87BE4">
        <w:rPr>
          <w:sz w:val="20"/>
        </w:rPr>
        <w:t>D</w:t>
      </w:r>
      <w:r w:rsidRPr="00B87BE4">
        <w:rPr>
          <w:sz w:val="20"/>
        </w:rPr>
        <w:t>ni</w:t>
      </w:r>
      <w:r w:rsidRPr="00681923">
        <w:rPr>
          <w:sz w:val="20"/>
          <w:szCs w:val="20"/>
        </w:rPr>
        <w:t xml:space="preserve"> od wezwania, na konto wskazane w wezwaniu do zapłaty.</w:t>
      </w:r>
    </w:p>
    <w:p w14:paraId="2DEBBB17" w14:textId="3977A056"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Niewykorzystana kwota depozytu, o którym mowa w ust. 3</w:t>
      </w:r>
      <w:r w:rsidR="004D12CF">
        <w:rPr>
          <w:sz w:val="20"/>
          <w:szCs w:val="20"/>
        </w:rPr>
        <w:t xml:space="preserve"> powyżej</w:t>
      </w:r>
      <w:r w:rsidRPr="00681923">
        <w:rPr>
          <w:sz w:val="20"/>
          <w:szCs w:val="20"/>
        </w:rPr>
        <w:t>, zostanie w całości zwrócona na pisemny wniosek Wykonawcy:</w:t>
      </w:r>
    </w:p>
    <w:p w14:paraId="47753799" w14:textId="29B85237" w:rsidR="006F0D12" w:rsidRPr="00681923" w:rsidRDefault="006F0D12">
      <w:pPr>
        <w:pStyle w:val="Akapitzlist"/>
        <w:numPr>
          <w:ilvl w:val="1"/>
          <w:numId w:val="32"/>
        </w:numPr>
        <w:spacing w:after="0" w:line="276" w:lineRule="auto"/>
        <w:ind w:left="714" w:hanging="357"/>
        <w:jc w:val="both"/>
        <w:rPr>
          <w:sz w:val="20"/>
          <w:szCs w:val="20"/>
        </w:rPr>
      </w:pPr>
      <w:r w:rsidRPr="00681923">
        <w:rPr>
          <w:sz w:val="20"/>
          <w:szCs w:val="20"/>
        </w:rPr>
        <w:t xml:space="preserve">w terminie czternastu </w:t>
      </w:r>
      <w:r w:rsidRPr="00B87BE4">
        <w:rPr>
          <w:sz w:val="20"/>
        </w:rPr>
        <w:t xml:space="preserve">14 </w:t>
      </w:r>
      <w:r w:rsidR="00124F54" w:rsidRPr="00B87BE4">
        <w:rPr>
          <w:sz w:val="20"/>
        </w:rPr>
        <w:t xml:space="preserve">(słownie: czternastu) </w:t>
      </w:r>
      <w:r w:rsidRPr="00B87BE4">
        <w:rPr>
          <w:sz w:val="20"/>
        </w:rPr>
        <w:t>Dni</w:t>
      </w:r>
      <w:r w:rsidRPr="00681923">
        <w:rPr>
          <w:sz w:val="20"/>
          <w:szCs w:val="20"/>
        </w:rPr>
        <w:t xml:space="preserve"> od dnia otrzymania takiego wniosku po przekazaniu przez Wykonawcę</w:t>
      </w:r>
      <w:r w:rsidR="003D28D8">
        <w:rPr>
          <w:sz w:val="20"/>
          <w:szCs w:val="20"/>
        </w:rPr>
        <w:t xml:space="preserve"> Zamawiającemu</w:t>
      </w:r>
      <w:r w:rsidRPr="00681923">
        <w:rPr>
          <w:sz w:val="20"/>
          <w:szCs w:val="20"/>
        </w:rPr>
        <w:t xml:space="preserve"> stosownej gwarancji bankowej</w:t>
      </w:r>
    </w:p>
    <w:p w14:paraId="76E2C50A" w14:textId="1A1EF0C8" w:rsidR="006F0D12" w:rsidRPr="00681923" w:rsidRDefault="006F0D12">
      <w:pPr>
        <w:pStyle w:val="Akapitzlist"/>
        <w:numPr>
          <w:ilvl w:val="1"/>
          <w:numId w:val="32"/>
        </w:numPr>
        <w:spacing w:after="0" w:line="276" w:lineRule="auto"/>
        <w:ind w:left="714" w:hanging="357"/>
        <w:jc w:val="both"/>
        <w:rPr>
          <w:sz w:val="20"/>
          <w:szCs w:val="20"/>
        </w:rPr>
      </w:pPr>
      <w:r w:rsidRPr="00681923">
        <w:rPr>
          <w:sz w:val="20"/>
          <w:szCs w:val="20"/>
        </w:rPr>
        <w:t xml:space="preserve">w terminie </w:t>
      </w:r>
      <w:r w:rsidRPr="00B87BE4">
        <w:rPr>
          <w:sz w:val="20"/>
        </w:rPr>
        <w:t xml:space="preserve">30 </w:t>
      </w:r>
      <w:r w:rsidR="00124F54" w:rsidRPr="00B87BE4">
        <w:rPr>
          <w:sz w:val="20"/>
        </w:rPr>
        <w:t xml:space="preserve">(słownie: trzydziestu) </w:t>
      </w:r>
      <w:r w:rsidRPr="00B87BE4">
        <w:rPr>
          <w:sz w:val="20"/>
        </w:rPr>
        <w:t>Dni</w:t>
      </w:r>
      <w:r w:rsidRPr="00681923">
        <w:rPr>
          <w:sz w:val="20"/>
          <w:szCs w:val="20"/>
        </w:rPr>
        <w:t xml:space="preserve"> od dnia podpisania bez zastrzeżeń przez obie Strony Protokołu Odbioru Robót – Końcowego.</w:t>
      </w:r>
    </w:p>
    <w:p w14:paraId="74AE1660" w14:textId="4A46D4C8"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 xml:space="preserve">W przypadku przekazania Zamawiającemu gwarancji bankowej na okres krótszy niż określony w </w:t>
      </w:r>
      <w:r w:rsidR="007F60FC">
        <w:rPr>
          <w:sz w:val="20"/>
          <w:szCs w:val="20"/>
        </w:rPr>
        <w:t>powyższym ust. 1,</w:t>
      </w:r>
      <w:r w:rsidRPr="00681923">
        <w:rPr>
          <w:sz w:val="20"/>
          <w:szCs w:val="20"/>
        </w:rPr>
        <w:t xml:space="preserve"> każda kolejna gwarancja powinna być dostarczona najpóźniej na </w:t>
      </w:r>
      <w:r w:rsidRPr="00B87BE4">
        <w:rPr>
          <w:sz w:val="20"/>
        </w:rPr>
        <w:t xml:space="preserve">7 </w:t>
      </w:r>
      <w:r w:rsidR="007367E1" w:rsidRPr="00B87BE4">
        <w:rPr>
          <w:sz w:val="20"/>
        </w:rPr>
        <w:t>D</w:t>
      </w:r>
      <w:r w:rsidRPr="00B87BE4">
        <w:rPr>
          <w:sz w:val="20"/>
        </w:rPr>
        <w:t>ni</w:t>
      </w:r>
      <w:r w:rsidRPr="00681923">
        <w:rPr>
          <w:sz w:val="20"/>
          <w:szCs w:val="20"/>
        </w:rPr>
        <w:t xml:space="preserve"> przed upływem terminu obowiązywania poprzedniej gwarancji</w:t>
      </w:r>
      <w:r w:rsidR="00363D8F">
        <w:rPr>
          <w:sz w:val="20"/>
          <w:szCs w:val="20"/>
        </w:rPr>
        <w:t>,</w:t>
      </w:r>
      <w:r w:rsidRPr="00681923">
        <w:rPr>
          <w:sz w:val="20"/>
          <w:szCs w:val="20"/>
        </w:rPr>
        <w:t xml:space="preserve"> pod rygorem wypłaty przez bank całej kwoty gwarancji na konto Zamawiającego, jako depozytu zabezpieczającego z dotychczas ustanowionej gwarancji.</w:t>
      </w:r>
    </w:p>
    <w:p w14:paraId="559D69EB" w14:textId="2B66D693"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 xml:space="preserve">Kwota depozytu lub gwarancji może być użyta przez Zamawiającego do potrącania wszelkich roszczeń Zamawiającego wobec Wykonawcy wynikających z niniejszej Umowy, m.in. do pokrycia ewentualnych, udokumentowanych (np. nakaz zapłaty) zobowiązań wobec </w:t>
      </w:r>
      <w:r w:rsidR="00976908">
        <w:rPr>
          <w:sz w:val="20"/>
          <w:szCs w:val="20"/>
        </w:rPr>
        <w:t>P</w:t>
      </w:r>
      <w:r w:rsidRPr="00681923">
        <w:rPr>
          <w:sz w:val="20"/>
          <w:szCs w:val="20"/>
        </w:rPr>
        <w:t>odwykonawców, zapłaty kar umownych.</w:t>
      </w:r>
    </w:p>
    <w:p w14:paraId="12F53EC1" w14:textId="188547A3"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 xml:space="preserve">W przypadku, gdyby suma kwot należnych potrąceń o których mowa w </w:t>
      </w:r>
      <w:r w:rsidR="00363D8F">
        <w:rPr>
          <w:sz w:val="20"/>
          <w:szCs w:val="20"/>
        </w:rPr>
        <w:t>ust.</w:t>
      </w:r>
      <w:r w:rsidRPr="00681923">
        <w:rPr>
          <w:sz w:val="20"/>
          <w:szCs w:val="20"/>
        </w:rPr>
        <w:t xml:space="preserve"> 6 </w:t>
      </w:r>
      <w:r w:rsidR="00363D8F">
        <w:rPr>
          <w:sz w:val="20"/>
          <w:szCs w:val="20"/>
        </w:rPr>
        <w:t xml:space="preserve">powyżej </w:t>
      </w:r>
      <w:r w:rsidRPr="00681923">
        <w:rPr>
          <w:sz w:val="20"/>
          <w:szCs w:val="20"/>
        </w:rPr>
        <w:t xml:space="preserve">przekroczyła wartość gwarancji bankowej lub depozytu zabezpieczającego, Zamawiający dokona potrącenia </w:t>
      </w:r>
      <w:r w:rsidR="00487AF0">
        <w:rPr>
          <w:sz w:val="20"/>
          <w:szCs w:val="20"/>
        </w:rPr>
        <w:t xml:space="preserve">sumy stanowiącej </w:t>
      </w:r>
      <w:r w:rsidRPr="00681923">
        <w:rPr>
          <w:sz w:val="20"/>
          <w:szCs w:val="20"/>
        </w:rPr>
        <w:t>różnic</w:t>
      </w:r>
      <w:r w:rsidR="00487AF0">
        <w:rPr>
          <w:sz w:val="20"/>
          <w:szCs w:val="20"/>
        </w:rPr>
        <w:t>ę</w:t>
      </w:r>
      <w:r w:rsidRPr="00681923">
        <w:rPr>
          <w:sz w:val="20"/>
          <w:szCs w:val="20"/>
        </w:rPr>
        <w:t xml:space="preserve"> </w:t>
      </w:r>
      <w:r w:rsidR="00487AF0">
        <w:rPr>
          <w:sz w:val="20"/>
          <w:szCs w:val="20"/>
        </w:rPr>
        <w:t xml:space="preserve">tej </w:t>
      </w:r>
      <w:r w:rsidRPr="00681923">
        <w:rPr>
          <w:sz w:val="20"/>
          <w:szCs w:val="20"/>
        </w:rPr>
        <w:t>należności</w:t>
      </w:r>
      <w:r w:rsidR="00487AF0">
        <w:rPr>
          <w:sz w:val="20"/>
          <w:szCs w:val="20"/>
        </w:rPr>
        <w:t xml:space="preserve"> z gwarancją bankową lub depozytem zabezpieczającym</w:t>
      </w:r>
      <w:r w:rsidRPr="00681923">
        <w:rPr>
          <w:sz w:val="20"/>
          <w:szCs w:val="20"/>
        </w:rPr>
        <w:t xml:space="preserve"> z faktury końcowej.</w:t>
      </w:r>
    </w:p>
    <w:p w14:paraId="6575388B" w14:textId="54947515" w:rsidR="006F0D12" w:rsidRPr="00681923" w:rsidRDefault="006F0D12">
      <w:pPr>
        <w:pStyle w:val="Akapitzlist"/>
        <w:numPr>
          <w:ilvl w:val="0"/>
          <w:numId w:val="31"/>
        </w:numPr>
        <w:spacing w:after="0" w:line="276" w:lineRule="auto"/>
        <w:ind w:left="357" w:hanging="357"/>
        <w:jc w:val="both"/>
        <w:rPr>
          <w:sz w:val="20"/>
          <w:szCs w:val="20"/>
        </w:rPr>
      </w:pPr>
      <w:r w:rsidRPr="00681923">
        <w:rPr>
          <w:sz w:val="20"/>
          <w:szCs w:val="20"/>
        </w:rPr>
        <w:t>Wykonawca przez cały okres wykonywania Umowy zobowiązany jest posiadać polisę ubezpieczeniową z</w:t>
      </w:r>
      <w:r w:rsidR="001746BE">
        <w:rPr>
          <w:sz w:val="20"/>
          <w:szCs w:val="20"/>
        </w:rPr>
        <w:t> </w:t>
      </w:r>
      <w:r w:rsidRPr="00681923">
        <w:rPr>
          <w:sz w:val="20"/>
          <w:szCs w:val="20"/>
        </w:rPr>
        <w:t xml:space="preserve">tytułu prowadzenia działalności gospodarczej na kwotę równą co najmniej </w:t>
      </w:r>
      <w:r w:rsidR="00BD6817">
        <w:rPr>
          <w:sz w:val="20"/>
          <w:szCs w:val="20"/>
        </w:rPr>
        <w:t>W</w:t>
      </w:r>
      <w:r w:rsidR="00BD6817" w:rsidRPr="00F37C7A">
        <w:rPr>
          <w:sz w:val="20"/>
          <w:szCs w:val="20"/>
        </w:rPr>
        <w:t xml:space="preserve">ynagrodzenie Wykonawcy </w:t>
      </w:r>
      <w:r w:rsidR="00BD6817">
        <w:rPr>
          <w:sz w:val="20"/>
          <w:szCs w:val="20"/>
        </w:rPr>
        <w:t>brutto z</w:t>
      </w:r>
      <w:r w:rsidR="00BD6817" w:rsidRPr="00F37C7A">
        <w:rPr>
          <w:sz w:val="20"/>
          <w:szCs w:val="20"/>
        </w:rPr>
        <w:t xml:space="preserve">a należyte wykonanie całego Przedmiotu Umowy, </w:t>
      </w:r>
      <w:r w:rsidR="00BD6817">
        <w:rPr>
          <w:sz w:val="20"/>
          <w:szCs w:val="20"/>
        </w:rPr>
        <w:t xml:space="preserve">o którym mowa w § </w:t>
      </w:r>
      <w:r w:rsidR="007F60FC">
        <w:rPr>
          <w:sz w:val="20"/>
          <w:szCs w:val="20"/>
        </w:rPr>
        <w:t xml:space="preserve">7 </w:t>
      </w:r>
      <w:r w:rsidR="00BD6817">
        <w:rPr>
          <w:sz w:val="20"/>
          <w:szCs w:val="20"/>
        </w:rPr>
        <w:t>ust. 1 Umowy</w:t>
      </w:r>
      <w:r w:rsidR="001746BE">
        <w:rPr>
          <w:sz w:val="20"/>
          <w:szCs w:val="20"/>
        </w:rPr>
        <w:t xml:space="preserve"> </w:t>
      </w:r>
      <w:r w:rsidRPr="00681923">
        <w:rPr>
          <w:sz w:val="20"/>
          <w:szCs w:val="20"/>
        </w:rPr>
        <w:t>i przedstawiać ją Zamawiającemu na każde wezwanie.</w:t>
      </w:r>
    </w:p>
    <w:p w14:paraId="7267E834" w14:textId="1A5DD9F2" w:rsidR="003E2986" w:rsidRPr="00B87BE4" w:rsidRDefault="006F0D12" w:rsidP="00B87BE4">
      <w:pPr>
        <w:spacing w:after="0" w:line="276" w:lineRule="auto"/>
        <w:jc w:val="both"/>
        <w:rPr>
          <w:b/>
          <w:sz w:val="20"/>
        </w:rPr>
      </w:pPr>
      <w:r w:rsidRPr="00681923">
        <w:rPr>
          <w:sz w:val="20"/>
          <w:szCs w:val="20"/>
        </w:rPr>
        <w:t xml:space="preserve">Kopie polis i innych dokumentów ubezpieczeniowych, o których mowa w ust. 8 powyżej, stanowią </w:t>
      </w:r>
      <w:r w:rsidRPr="009D7BD5">
        <w:rPr>
          <w:b/>
          <w:sz w:val="20"/>
          <w:szCs w:val="20"/>
        </w:rPr>
        <w:t>Załącznik nr 8</w:t>
      </w:r>
      <w:r w:rsidRPr="00B87BE4">
        <w:rPr>
          <w:sz w:val="20"/>
        </w:rPr>
        <w:t xml:space="preserve"> do Umowy</w:t>
      </w:r>
      <w:r w:rsidRPr="00681923">
        <w:rPr>
          <w:sz w:val="20"/>
          <w:szCs w:val="20"/>
        </w:rPr>
        <w:t>.</w:t>
      </w:r>
    </w:p>
    <w:p w14:paraId="468B2344" w14:textId="77777777" w:rsidR="001063B5" w:rsidRPr="00B87BE4" w:rsidRDefault="001063B5" w:rsidP="001E6E4A">
      <w:pPr>
        <w:spacing w:after="0" w:line="276" w:lineRule="auto"/>
        <w:jc w:val="both"/>
        <w:rPr>
          <w:b/>
          <w:sz w:val="20"/>
        </w:rPr>
      </w:pPr>
    </w:p>
    <w:p w14:paraId="28B532DA" w14:textId="1CF5D610" w:rsidR="006F0D12" w:rsidRPr="00681923" w:rsidRDefault="00681923" w:rsidP="00366A9C">
      <w:pPr>
        <w:spacing w:after="0" w:line="276" w:lineRule="auto"/>
        <w:jc w:val="center"/>
        <w:rPr>
          <w:b/>
          <w:sz w:val="20"/>
          <w:szCs w:val="20"/>
        </w:rPr>
      </w:pPr>
      <w:r w:rsidRPr="00681923">
        <w:rPr>
          <w:b/>
          <w:sz w:val="20"/>
          <w:szCs w:val="20"/>
        </w:rPr>
        <w:t xml:space="preserve">§ </w:t>
      </w:r>
      <w:r w:rsidR="008B2CD0" w:rsidRPr="00681923">
        <w:rPr>
          <w:b/>
          <w:sz w:val="20"/>
          <w:szCs w:val="20"/>
        </w:rPr>
        <w:t>1</w:t>
      </w:r>
      <w:r w:rsidR="008B2CD0">
        <w:rPr>
          <w:b/>
          <w:sz w:val="20"/>
          <w:szCs w:val="20"/>
        </w:rPr>
        <w:t>9</w:t>
      </w:r>
    </w:p>
    <w:p w14:paraId="4A6C9868" w14:textId="77777777" w:rsidR="006F0D12" w:rsidRDefault="006F0D12" w:rsidP="00B87BE4">
      <w:pPr>
        <w:spacing w:after="0" w:line="276" w:lineRule="auto"/>
        <w:jc w:val="center"/>
        <w:rPr>
          <w:b/>
          <w:sz w:val="20"/>
          <w:szCs w:val="20"/>
        </w:rPr>
      </w:pPr>
      <w:r w:rsidRPr="00681923">
        <w:rPr>
          <w:b/>
          <w:sz w:val="20"/>
          <w:szCs w:val="20"/>
        </w:rPr>
        <w:t>Autorskie Prawa Majątkowe</w:t>
      </w:r>
    </w:p>
    <w:p w14:paraId="431FA4FF" w14:textId="77777777" w:rsidR="005A10BA" w:rsidRPr="005A10BA" w:rsidRDefault="005A10BA" w:rsidP="00B87BE4">
      <w:pPr>
        <w:spacing w:after="0" w:line="276" w:lineRule="auto"/>
        <w:jc w:val="both"/>
        <w:rPr>
          <w:sz w:val="20"/>
          <w:szCs w:val="20"/>
        </w:rPr>
      </w:pPr>
    </w:p>
    <w:p w14:paraId="2873E22A" w14:textId="77777777" w:rsidR="00FA205C" w:rsidRPr="00F73A51" w:rsidRDefault="00FA205C">
      <w:pPr>
        <w:pStyle w:val="Akapitzlist"/>
        <w:numPr>
          <w:ilvl w:val="0"/>
          <w:numId w:val="46"/>
        </w:numPr>
        <w:suppressAutoHyphens/>
        <w:spacing w:after="0" w:line="240" w:lineRule="auto"/>
        <w:ind w:left="426"/>
        <w:contextualSpacing w:val="0"/>
        <w:jc w:val="both"/>
        <w:rPr>
          <w:rFonts w:cstheme="minorHAnsi"/>
          <w:bCs/>
          <w:sz w:val="20"/>
          <w:szCs w:val="20"/>
        </w:rPr>
      </w:pPr>
      <w:r w:rsidRPr="00F73A51">
        <w:rPr>
          <w:rFonts w:cstheme="minorHAnsi"/>
          <w:bCs/>
          <w:sz w:val="20"/>
          <w:szCs w:val="20"/>
        </w:rPr>
        <w:t>Wykonawca oświadcza, iż :</w:t>
      </w:r>
    </w:p>
    <w:p w14:paraId="36A17C08" w14:textId="14FC3029" w:rsidR="00FA205C" w:rsidRPr="001E6E4A" w:rsidRDefault="00FA205C">
      <w:pPr>
        <w:pStyle w:val="Akapitzlist"/>
        <w:numPr>
          <w:ilvl w:val="1"/>
          <w:numId w:val="47"/>
        </w:numPr>
        <w:spacing w:after="0" w:line="240" w:lineRule="auto"/>
        <w:ind w:left="851"/>
        <w:jc w:val="both"/>
        <w:rPr>
          <w:sz w:val="20"/>
          <w:szCs w:val="20"/>
        </w:rPr>
      </w:pPr>
      <w:r w:rsidRPr="00F73A51">
        <w:rPr>
          <w:rFonts w:cstheme="minorHAnsi"/>
          <w:bCs/>
          <w:sz w:val="20"/>
          <w:szCs w:val="20"/>
        </w:rPr>
        <w:t>z chwilą odbioru przez Zamawiającego dokumentacji</w:t>
      </w:r>
      <w:r>
        <w:rPr>
          <w:rFonts w:cstheme="minorHAnsi"/>
          <w:bCs/>
          <w:sz w:val="20"/>
          <w:szCs w:val="20"/>
        </w:rPr>
        <w:t xml:space="preserve"> projektowej oraz</w:t>
      </w:r>
      <w:r w:rsidRPr="00F73A51">
        <w:rPr>
          <w:rFonts w:cstheme="minorHAnsi"/>
          <w:bCs/>
          <w:sz w:val="20"/>
          <w:szCs w:val="20"/>
        </w:rPr>
        <w:t xml:space="preserve"> powykonawczej lub którejkolwiek jej części Wykonawca przenosi na Zamawiającego bezwarunkowo i na wyłączność całość przysługujących mu autorskich praw majątkowych do dokumentacji, bez dodatkowych oświadczeń woli stron w tym zakresie, w ramach wynagrodzenia określonego w umowie. Równocześnie Wykonawca przenosi na Zamawiającego własność wszelkich oryginalnych egzemplarzy dokumentacji  powykonawczej, które przekaże Zamawiającemu stosownie do postanowień Umowy</w:t>
      </w:r>
      <w:r w:rsidRPr="00720525">
        <w:rPr>
          <w:rFonts w:cstheme="minorHAnsi"/>
          <w:bCs/>
          <w:sz w:val="20"/>
          <w:szCs w:val="20"/>
        </w:rPr>
        <w:t xml:space="preserve"> </w:t>
      </w:r>
      <w:r>
        <w:rPr>
          <w:rFonts w:cstheme="minorHAnsi"/>
          <w:bCs/>
          <w:sz w:val="20"/>
          <w:szCs w:val="20"/>
        </w:rPr>
        <w:t xml:space="preserve">oraz </w:t>
      </w:r>
      <w:r w:rsidRPr="00720525">
        <w:rPr>
          <w:sz w:val="20"/>
          <w:szCs w:val="20"/>
        </w:rPr>
        <w:t xml:space="preserve"> </w:t>
      </w:r>
      <w:r w:rsidRPr="00681923">
        <w:rPr>
          <w:sz w:val="20"/>
          <w:szCs w:val="20"/>
        </w:rPr>
        <w:t xml:space="preserve">przenosi na Zamawiającego własność wszystkich egzemplarzy nośników, na których </w:t>
      </w:r>
      <w:r>
        <w:rPr>
          <w:sz w:val="20"/>
          <w:szCs w:val="20"/>
        </w:rPr>
        <w:t>Utwory</w:t>
      </w:r>
      <w:r w:rsidRPr="00681923">
        <w:rPr>
          <w:sz w:val="20"/>
          <w:szCs w:val="20"/>
        </w:rPr>
        <w:t xml:space="preserve"> został</w:t>
      </w:r>
      <w:r>
        <w:rPr>
          <w:sz w:val="20"/>
          <w:szCs w:val="20"/>
        </w:rPr>
        <w:t>y</w:t>
      </w:r>
      <w:r w:rsidRPr="00681923">
        <w:rPr>
          <w:sz w:val="20"/>
          <w:szCs w:val="20"/>
        </w:rPr>
        <w:t xml:space="preserve"> przez Wykonawcę utrwalon</w:t>
      </w:r>
      <w:r>
        <w:rPr>
          <w:sz w:val="20"/>
          <w:szCs w:val="20"/>
        </w:rPr>
        <w:t>e</w:t>
      </w:r>
      <w:r w:rsidRPr="00681923">
        <w:rPr>
          <w:sz w:val="20"/>
          <w:szCs w:val="20"/>
        </w:rPr>
        <w:t xml:space="preserve">, zgodnie z </w:t>
      </w:r>
      <w:r>
        <w:rPr>
          <w:sz w:val="20"/>
          <w:szCs w:val="20"/>
        </w:rPr>
        <w:t xml:space="preserve">§ </w:t>
      </w:r>
      <w:r w:rsidR="009A277A">
        <w:rPr>
          <w:sz w:val="20"/>
          <w:szCs w:val="20"/>
        </w:rPr>
        <w:t>4</w:t>
      </w:r>
      <w:r w:rsidR="009A277A" w:rsidRPr="00681923">
        <w:rPr>
          <w:sz w:val="20"/>
          <w:szCs w:val="20"/>
        </w:rPr>
        <w:t xml:space="preserve"> </w:t>
      </w:r>
      <w:r w:rsidRPr="00681923">
        <w:rPr>
          <w:sz w:val="20"/>
          <w:szCs w:val="20"/>
        </w:rPr>
        <w:t xml:space="preserve">oraz </w:t>
      </w:r>
      <w:r>
        <w:rPr>
          <w:sz w:val="20"/>
          <w:szCs w:val="20"/>
        </w:rPr>
        <w:t xml:space="preserve">§ </w:t>
      </w:r>
      <w:r w:rsidR="009A277A">
        <w:rPr>
          <w:sz w:val="20"/>
          <w:szCs w:val="20"/>
        </w:rPr>
        <w:t>5</w:t>
      </w:r>
      <w:r w:rsidR="009A277A" w:rsidRPr="00681923">
        <w:rPr>
          <w:sz w:val="20"/>
          <w:szCs w:val="20"/>
        </w:rPr>
        <w:t xml:space="preserve"> </w:t>
      </w:r>
      <w:r w:rsidRPr="00681923">
        <w:rPr>
          <w:sz w:val="20"/>
          <w:szCs w:val="20"/>
        </w:rPr>
        <w:t>Umowy.</w:t>
      </w:r>
      <w:r w:rsidRPr="00F73A51">
        <w:rPr>
          <w:rFonts w:cstheme="minorHAnsi"/>
          <w:bCs/>
          <w:sz w:val="20"/>
          <w:szCs w:val="20"/>
        </w:rPr>
        <w:t xml:space="preserve"> Zamawiający nabywa także prawo do zezwalania na wykonanie zależnych praw autorskich do dokumentacji wykonawczej i powykonawczej,</w:t>
      </w:r>
      <w:r>
        <w:rPr>
          <w:rFonts w:cstheme="minorHAnsi"/>
          <w:bCs/>
          <w:sz w:val="20"/>
          <w:szCs w:val="20"/>
        </w:rPr>
        <w:t xml:space="preserve"> </w:t>
      </w:r>
    </w:p>
    <w:p w14:paraId="6C201380" w14:textId="71AAC7D0" w:rsidR="00FA205C" w:rsidRPr="001E6E4A" w:rsidRDefault="00FA205C">
      <w:pPr>
        <w:pStyle w:val="Akapitzlist"/>
        <w:numPr>
          <w:ilvl w:val="1"/>
          <w:numId w:val="47"/>
        </w:numPr>
        <w:suppressAutoHyphens/>
        <w:spacing w:after="0" w:line="240" w:lineRule="auto"/>
        <w:ind w:left="851"/>
        <w:jc w:val="both"/>
        <w:rPr>
          <w:rFonts w:cstheme="minorHAnsi"/>
          <w:bCs/>
          <w:sz w:val="20"/>
          <w:szCs w:val="20"/>
        </w:rPr>
      </w:pPr>
      <w:r w:rsidRPr="001E6E4A">
        <w:rPr>
          <w:rFonts w:cstheme="minorHAnsi"/>
          <w:bCs/>
          <w:sz w:val="20"/>
          <w:szCs w:val="20"/>
        </w:rPr>
        <w:t>nie istnieją żadne ograniczenia, które uniemożliwiałyby Wykonawcy przeniesienie autorskich praw majątkowych do dokumentacji  powykonawczej na Zamawiającego,</w:t>
      </w:r>
    </w:p>
    <w:p w14:paraId="2598FD94" w14:textId="22544AD4" w:rsidR="00FA205C" w:rsidRPr="001E6E4A" w:rsidRDefault="00FA205C">
      <w:pPr>
        <w:pStyle w:val="Akapitzlist"/>
        <w:numPr>
          <w:ilvl w:val="1"/>
          <w:numId w:val="47"/>
        </w:numPr>
        <w:suppressAutoHyphens/>
        <w:spacing w:after="0" w:line="240" w:lineRule="auto"/>
        <w:ind w:left="851"/>
        <w:jc w:val="both"/>
        <w:rPr>
          <w:rFonts w:cstheme="minorHAnsi"/>
          <w:bCs/>
          <w:sz w:val="20"/>
          <w:szCs w:val="20"/>
        </w:rPr>
      </w:pPr>
      <w:r w:rsidRPr="001E6E4A">
        <w:rPr>
          <w:rFonts w:cstheme="minorHAnsi"/>
          <w:bCs/>
          <w:sz w:val="20"/>
          <w:szCs w:val="20"/>
        </w:rPr>
        <w:t>autorskie prawa majątkowe do dokumentacji i powykonawczej nie będą przedmiotem zastawu lub innych praw na rzecz osób trzecich i zostaną przeniesione na Zamawiającego bez żadnych ograniczeń,</w:t>
      </w:r>
    </w:p>
    <w:p w14:paraId="0787DE0A" w14:textId="17890A8F" w:rsidR="00FA205C" w:rsidRPr="001E6E4A" w:rsidRDefault="00FA205C">
      <w:pPr>
        <w:pStyle w:val="Akapitzlist"/>
        <w:numPr>
          <w:ilvl w:val="1"/>
          <w:numId w:val="47"/>
        </w:numPr>
        <w:suppressAutoHyphens/>
        <w:spacing w:after="0" w:line="240" w:lineRule="auto"/>
        <w:ind w:left="851"/>
        <w:contextualSpacing w:val="0"/>
        <w:jc w:val="both"/>
        <w:rPr>
          <w:rFonts w:cstheme="minorHAnsi"/>
          <w:bCs/>
          <w:sz w:val="20"/>
          <w:szCs w:val="20"/>
        </w:rPr>
      </w:pPr>
      <w:r w:rsidRPr="00F73A51">
        <w:rPr>
          <w:rFonts w:cstheme="minorHAnsi"/>
          <w:bCs/>
          <w:sz w:val="20"/>
          <w:szCs w:val="20"/>
        </w:rPr>
        <w:t>przeniesienie autorskich praw majątkowych przez Wykonawcę na Zamawiającego nie będzie dokonane z zastrzeżeniem terminu późniejszego niż dzień przekazania dokumentacji Zamawiającemu.</w:t>
      </w:r>
    </w:p>
    <w:p w14:paraId="025DEC25" w14:textId="7C7F7568" w:rsidR="00FA205C" w:rsidRPr="001E6E4A" w:rsidRDefault="00FA205C">
      <w:pPr>
        <w:pStyle w:val="Akapitzlist"/>
        <w:numPr>
          <w:ilvl w:val="0"/>
          <w:numId w:val="47"/>
        </w:numPr>
        <w:spacing w:after="0" w:line="276" w:lineRule="auto"/>
        <w:ind w:left="426"/>
        <w:jc w:val="both"/>
        <w:rPr>
          <w:sz w:val="20"/>
          <w:szCs w:val="20"/>
        </w:rPr>
      </w:pPr>
      <w:r w:rsidRPr="001E6E4A">
        <w:rPr>
          <w:sz w:val="20"/>
          <w:szCs w:val="20"/>
        </w:rPr>
        <w:t xml:space="preserve">Wykonawca zapewnia, że przekazywana Dokumentacja Projektowa i Dokumentacja Powykonawcza [stanowiące utwory w rozumieniu ustawy z dnia 4 lutego 1994 roku o prawie autorskim i prawach pokrewnych  zwane dalej także „Utworami”] nie będą naruszały autorskich praw osobistych i majątkowych osób trzecich i będą wolne od wad prawnych i fizycznych, które mogłyby spowodować odpowiedzialność Zamawiającego. W przypadku wystąpienia osób trzecich z roszczeniami pełną odpowiedzialność ponosić będzie Wykonawca, a Zamawiający takiej odpowiedzialności ponosić nie będzie. Jeżeli Wykonawcy nie będą </w:t>
      </w:r>
      <w:r w:rsidRPr="001E6E4A">
        <w:rPr>
          <w:sz w:val="20"/>
          <w:szCs w:val="20"/>
        </w:rPr>
        <w:lastRenderedPageBreak/>
        <w:t>przysługiwały autorskie prawa osobiste do wykonanego projektu, wówczas jest zobowiązany z chwilą dostarczenia projektu Zamawiającemu przekazać pełnomocnictwa do korzystania z praw przez Zamawiającego od osób trzecich, którym te prawa przysługują. Niedostarczenie pełnomocnictwa o wymaganej treści będzie stanowiło podstawę do odmowy odbioru Utworów oraz niewypłacenia wynagrodzenia z tytułu ich wykonania.</w:t>
      </w:r>
    </w:p>
    <w:p w14:paraId="6C8EC016" w14:textId="3D49F8C7" w:rsidR="00FA205C" w:rsidRPr="008A4F93" w:rsidRDefault="00FA205C">
      <w:pPr>
        <w:pStyle w:val="Akapitzlist"/>
        <w:numPr>
          <w:ilvl w:val="0"/>
          <w:numId w:val="47"/>
        </w:numPr>
        <w:spacing w:after="0" w:line="276" w:lineRule="auto"/>
        <w:ind w:left="426" w:hanging="357"/>
        <w:jc w:val="both"/>
        <w:rPr>
          <w:sz w:val="20"/>
          <w:szCs w:val="20"/>
        </w:rPr>
      </w:pPr>
      <w:r w:rsidRPr="00F73A51">
        <w:rPr>
          <w:rFonts w:cstheme="minorHAnsi"/>
          <w:bCs/>
          <w:sz w:val="20"/>
          <w:szCs w:val="20"/>
        </w:rPr>
        <w:t>Zamawiający z chwilą przeniesienia na niego autorskich praw majątkowych do dokumentacji projektowej i</w:t>
      </w:r>
      <w:r w:rsidR="009A277A">
        <w:rPr>
          <w:rFonts w:cstheme="minorHAnsi"/>
          <w:bCs/>
          <w:sz w:val="20"/>
          <w:szCs w:val="20"/>
        </w:rPr>
        <w:t> </w:t>
      </w:r>
      <w:r w:rsidRPr="00F73A51">
        <w:rPr>
          <w:rFonts w:cstheme="minorHAnsi"/>
          <w:bCs/>
          <w:sz w:val="20"/>
          <w:szCs w:val="20"/>
        </w:rPr>
        <w:t>powykonawczej będzie mógł korzystać z niej w całości lub w części na następujących polach eksploatacji</w:t>
      </w:r>
      <w:r w:rsidRPr="008A4F93">
        <w:rPr>
          <w:sz w:val="20"/>
          <w:szCs w:val="20"/>
        </w:rPr>
        <w:t>:</w:t>
      </w:r>
    </w:p>
    <w:p w14:paraId="3B6C03A7" w14:textId="6585F85C"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Korzystania</w:t>
      </w:r>
      <w:r>
        <w:rPr>
          <w:sz w:val="20"/>
          <w:szCs w:val="20"/>
        </w:rPr>
        <w:t xml:space="preserve"> z</w:t>
      </w:r>
      <w:r w:rsidRPr="00681923">
        <w:rPr>
          <w:sz w:val="20"/>
          <w:szCs w:val="20"/>
        </w:rPr>
        <w:t xml:space="preserve">, używania i rozpowszechniania </w:t>
      </w:r>
      <w:r>
        <w:rPr>
          <w:sz w:val="20"/>
          <w:szCs w:val="20"/>
        </w:rPr>
        <w:t>Utworów</w:t>
      </w:r>
      <w:r w:rsidRPr="00681923">
        <w:rPr>
          <w:sz w:val="20"/>
          <w:szCs w:val="20"/>
        </w:rPr>
        <w:t xml:space="preserve"> oraz ich elementów we wszystkich formach, w</w:t>
      </w:r>
      <w:r>
        <w:rPr>
          <w:sz w:val="20"/>
          <w:szCs w:val="20"/>
        </w:rPr>
        <w:t> </w:t>
      </w:r>
      <w:r w:rsidRPr="00681923">
        <w:rPr>
          <w:sz w:val="20"/>
          <w:szCs w:val="20"/>
        </w:rPr>
        <w:t>dowolnej ilości egzemplarzy, w całości lub części</w:t>
      </w:r>
      <w:r>
        <w:rPr>
          <w:sz w:val="20"/>
          <w:szCs w:val="20"/>
        </w:rPr>
        <w:t>,</w:t>
      </w:r>
    </w:p>
    <w:p w14:paraId="39D4FAA8"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 xml:space="preserve">wykorzystania </w:t>
      </w:r>
      <w:r>
        <w:rPr>
          <w:sz w:val="20"/>
          <w:szCs w:val="20"/>
        </w:rPr>
        <w:t>Utworów</w:t>
      </w:r>
      <w:r w:rsidRPr="00681923">
        <w:rPr>
          <w:sz w:val="20"/>
          <w:szCs w:val="20"/>
        </w:rPr>
        <w:t xml:space="preserve"> w całości lub w części, w celu realizacji </w:t>
      </w:r>
      <w:r>
        <w:rPr>
          <w:sz w:val="20"/>
          <w:szCs w:val="20"/>
        </w:rPr>
        <w:t>Obiektu</w:t>
      </w:r>
      <w:r w:rsidRPr="00681923">
        <w:rPr>
          <w:sz w:val="20"/>
          <w:szCs w:val="20"/>
        </w:rPr>
        <w:t xml:space="preserve">, w całości lub etapami, w tym uzyskania pozwolenia na budowę, realizacji </w:t>
      </w:r>
      <w:r>
        <w:rPr>
          <w:sz w:val="20"/>
          <w:szCs w:val="20"/>
        </w:rPr>
        <w:t>R</w:t>
      </w:r>
      <w:r w:rsidRPr="00681923">
        <w:rPr>
          <w:sz w:val="20"/>
          <w:szCs w:val="20"/>
        </w:rPr>
        <w:t xml:space="preserve">obót, oddania wybudowanego </w:t>
      </w:r>
      <w:r>
        <w:rPr>
          <w:sz w:val="20"/>
          <w:szCs w:val="20"/>
        </w:rPr>
        <w:t>O</w:t>
      </w:r>
      <w:r w:rsidRPr="00681923">
        <w:rPr>
          <w:sz w:val="20"/>
          <w:szCs w:val="20"/>
        </w:rPr>
        <w:t>biektu do użytkowania i</w:t>
      </w:r>
      <w:r>
        <w:rPr>
          <w:sz w:val="20"/>
          <w:szCs w:val="20"/>
        </w:rPr>
        <w:t> </w:t>
      </w:r>
      <w:r w:rsidRPr="00681923">
        <w:rPr>
          <w:sz w:val="20"/>
          <w:szCs w:val="20"/>
        </w:rPr>
        <w:t>następnie ich eksploatacji, konserwacji, remontu</w:t>
      </w:r>
      <w:r>
        <w:rPr>
          <w:sz w:val="20"/>
          <w:szCs w:val="20"/>
        </w:rPr>
        <w:t>,</w:t>
      </w:r>
    </w:p>
    <w:p w14:paraId="3AA0C278" w14:textId="5F95C6B9"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wytwarzania, utrwalania i zwielokrotniania w całości lub w części, każdą znaną techniką, w tym drukarską, reprograficzną, poligraficzną, elektroniczną, cyfrową i video,</w:t>
      </w:r>
    </w:p>
    <w:p w14:paraId="44513B5A" w14:textId="0FF5973A"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wprowadzania do pamięci komputera i umieszczania w sieci internetowej,</w:t>
      </w:r>
    </w:p>
    <w:p w14:paraId="7B5EC9A7" w14:textId="5BB754C0"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obrotu oryginałem albo egzemplarzami, na których Dokumentację projektową utrwalono</w:t>
      </w:r>
      <w:r>
        <w:rPr>
          <w:sz w:val="20"/>
          <w:szCs w:val="20"/>
        </w:rPr>
        <w:t>,</w:t>
      </w:r>
    </w:p>
    <w:p w14:paraId="7E6B0353" w14:textId="2FEADCDB"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wprowadzanie do obrotu, w tym poprzez użyczenie lub najem lub odpłatnego zbywania,</w:t>
      </w:r>
    </w:p>
    <w:p w14:paraId="6A6B8A80"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 xml:space="preserve">rozpowszechniania </w:t>
      </w:r>
      <w:r>
        <w:rPr>
          <w:sz w:val="20"/>
          <w:szCs w:val="20"/>
        </w:rPr>
        <w:t>Utworów</w:t>
      </w:r>
      <w:r w:rsidRPr="00681923">
        <w:rPr>
          <w:sz w:val="20"/>
          <w:szCs w:val="20"/>
        </w:rPr>
        <w:t xml:space="preserve"> w całości lub w części, w sposób inny niż określony wyżej,</w:t>
      </w:r>
    </w:p>
    <w:p w14:paraId="3AAD3A60" w14:textId="66CE996B"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publicznego wystawiania, wyświetlania, odtwarzania oraz nadawania i reemitowania, udostępniania w</w:t>
      </w:r>
      <w:r>
        <w:rPr>
          <w:sz w:val="20"/>
          <w:szCs w:val="20"/>
        </w:rPr>
        <w:t> </w:t>
      </w:r>
      <w:r w:rsidRPr="00681923">
        <w:rPr>
          <w:sz w:val="20"/>
          <w:szCs w:val="20"/>
        </w:rPr>
        <w:t>miejscu i czasie wybranym przez Zamawiającego,</w:t>
      </w:r>
    </w:p>
    <w:p w14:paraId="22A5419B"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wykorzystywania we wszystkich działaniach reklamowych lub promocyjnych;</w:t>
      </w:r>
    </w:p>
    <w:p w14:paraId="38D28AC9"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 xml:space="preserve">wykonywania i wykorzystywania opracowań </w:t>
      </w:r>
      <w:r>
        <w:rPr>
          <w:sz w:val="20"/>
          <w:szCs w:val="20"/>
        </w:rPr>
        <w:t xml:space="preserve">Utworów </w:t>
      </w:r>
      <w:r w:rsidRPr="00681923">
        <w:rPr>
          <w:sz w:val="20"/>
          <w:szCs w:val="20"/>
        </w:rPr>
        <w:t xml:space="preserve">i rozporządzania opracowaniami </w:t>
      </w:r>
      <w:r>
        <w:rPr>
          <w:sz w:val="20"/>
          <w:szCs w:val="20"/>
        </w:rPr>
        <w:t xml:space="preserve">Utworów </w:t>
      </w:r>
      <w:r w:rsidRPr="00681923">
        <w:rPr>
          <w:sz w:val="20"/>
          <w:szCs w:val="20"/>
        </w:rPr>
        <w:t>oraz udzielania zgody na wykorzystywanie i rozporządz</w:t>
      </w:r>
      <w:r>
        <w:rPr>
          <w:sz w:val="20"/>
          <w:szCs w:val="20"/>
        </w:rPr>
        <w:t>a</w:t>
      </w:r>
      <w:r w:rsidRPr="00681923">
        <w:rPr>
          <w:sz w:val="20"/>
          <w:szCs w:val="20"/>
        </w:rPr>
        <w:t>ni</w:t>
      </w:r>
      <w:r>
        <w:rPr>
          <w:sz w:val="20"/>
          <w:szCs w:val="20"/>
        </w:rPr>
        <w:t>e</w:t>
      </w:r>
      <w:r w:rsidRPr="00681923">
        <w:rPr>
          <w:sz w:val="20"/>
          <w:szCs w:val="20"/>
        </w:rPr>
        <w:t xml:space="preserve"> opracowaniami</w:t>
      </w:r>
      <w:r>
        <w:rPr>
          <w:sz w:val="20"/>
          <w:szCs w:val="20"/>
        </w:rPr>
        <w:t xml:space="preserve"> Utworów</w:t>
      </w:r>
      <w:r w:rsidRPr="00681923">
        <w:rPr>
          <w:sz w:val="20"/>
          <w:szCs w:val="20"/>
        </w:rPr>
        <w:t xml:space="preserve">, </w:t>
      </w:r>
    </w:p>
    <w:p w14:paraId="002312B2"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 xml:space="preserve">dokonywania wszelkich zmian, aktualizacji, adaptacji, przeróbek i modyfikacji, </w:t>
      </w:r>
    </w:p>
    <w:p w14:paraId="5C90E9B0"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powierzenia do kontynuowania prac projektowych osobie trzeciej oraz korzystania i rozporządzania efektami takich prac</w:t>
      </w:r>
      <w:r>
        <w:rPr>
          <w:sz w:val="20"/>
          <w:szCs w:val="20"/>
        </w:rPr>
        <w:t>,</w:t>
      </w:r>
    </w:p>
    <w:p w14:paraId="3E61F987"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wykonywania wszelkich zależnych praw autorskich,</w:t>
      </w:r>
    </w:p>
    <w:p w14:paraId="4FAE8A2E"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zlecania wykonywania zależnych praw autorskich innym podmiotom</w:t>
      </w:r>
      <w:r>
        <w:rPr>
          <w:sz w:val="20"/>
          <w:szCs w:val="20"/>
        </w:rPr>
        <w:t>,</w:t>
      </w:r>
    </w:p>
    <w:p w14:paraId="75F7F441" w14:textId="77777777" w:rsidR="00FA205C" w:rsidRPr="00681923" w:rsidRDefault="00FA205C">
      <w:pPr>
        <w:pStyle w:val="Akapitzlist"/>
        <w:numPr>
          <w:ilvl w:val="1"/>
          <w:numId w:val="33"/>
        </w:numPr>
        <w:spacing w:after="0" w:line="276" w:lineRule="auto"/>
        <w:ind w:left="851" w:hanging="357"/>
        <w:jc w:val="both"/>
        <w:rPr>
          <w:sz w:val="20"/>
          <w:szCs w:val="20"/>
        </w:rPr>
      </w:pPr>
      <w:r w:rsidRPr="00681923">
        <w:rPr>
          <w:sz w:val="20"/>
          <w:szCs w:val="20"/>
        </w:rPr>
        <w:t>przeniesienia majątkowych praw autorskich lub zależnych na inne podmioty</w:t>
      </w:r>
      <w:r>
        <w:rPr>
          <w:sz w:val="20"/>
          <w:szCs w:val="20"/>
        </w:rPr>
        <w:t>.</w:t>
      </w:r>
    </w:p>
    <w:p w14:paraId="446250E2" w14:textId="056F0019" w:rsidR="00FA205C" w:rsidRPr="001E6E4A" w:rsidRDefault="00FA205C">
      <w:pPr>
        <w:pStyle w:val="Akapitzlist"/>
        <w:numPr>
          <w:ilvl w:val="0"/>
          <w:numId w:val="47"/>
        </w:numPr>
        <w:spacing w:after="0" w:line="276" w:lineRule="auto"/>
        <w:ind w:left="426"/>
        <w:jc w:val="both"/>
        <w:rPr>
          <w:sz w:val="20"/>
          <w:szCs w:val="20"/>
        </w:rPr>
      </w:pPr>
      <w:r w:rsidRPr="001E6E4A">
        <w:rPr>
          <w:sz w:val="20"/>
          <w:szCs w:val="20"/>
        </w:rPr>
        <w:t>Przeniesienie na Zamawiającego praw, o których mowa w niniejszym paragrafie Umowy następuje bezwarunkowo, bez ograniczeń co do terytorium, czasu, ilości egzemplarzy, z chwilą wydania Zamawiającemu Utworów lub ich części. Skutek rozporządzający przeniesienia nastąpi na mocy Umowy bez konieczności składania przez Strony dodatkowego oświadczenia woli.</w:t>
      </w:r>
    </w:p>
    <w:p w14:paraId="0AC5BDE7" w14:textId="02204190" w:rsidR="00FA205C" w:rsidRPr="001E6E4A" w:rsidRDefault="00FA205C">
      <w:pPr>
        <w:pStyle w:val="Akapitzlist"/>
        <w:numPr>
          <w:ilvl w:val="0"/>
          <w:numId w:val="47"/>
        </w:numPr>
        <w:spacing w:after="0" w:line="276" w:lineRule="auto"/>
        <w:ind w:left="426"/>
        <w:jc w:val="both"/>
        <w:rPr>
          <w:sz w:val="20"/>
          <w:szCs w:val="20"/>
        </w:rPr>
      </w:pPr>
      <w:r w:rsidRPr="001E6E4A">
        <w:rPr>
          <w:sz w:val="20"/>
          <w:szCs w:val="20"/>
        </w:rPr>
        <w:t>Wykonawca oświadcza, że wyraża zgodę na wielokrotne dokonywanie wszelkich zmian i przeróbek Utworów, jak i poszczególnych ich części i opracowań, oraz wprowadzanie zmian, adaptacji, dokumentacji zamiennych i opracowań do sporządzonych w ramach Umowy Utworów oraz wyraża zgodę na korzystanie lub rozporządzanie wykonanymi opracowaniami, na wszelkich polach eksploatacji zgodnie z ust. 2 i 3 niniejszego paragrafu Umowy, a także zezwala Zamawiającemu na przeniesienie nabytych praw majątkowych i zależnych na osoby trzecie.</w:t>
      </w:r>
    </w:p>
    <w:p w14:paraId="5F130B8D" w14:textId="33FC7FDF" w:rsidR="00FA205C" w:rsidRPr="001E6E4A" w:rsidRDefault="00FA205C">
      <w:pPr>
        <w:pStyle w:val="Akapitzlist"/>
        <w:numPr>
          <w:ilvl w:val="0"/>
          <w:numId w:val="47"/>
        </w:numPr>
        <w:spacing w:after="0" w:line="276" w:lineRule="auto"/>
        <w:ind w:left="426"/>
        <w:jc w:val="both"/>
        <w:rPr>
          <w:sz w:val="20"/>
          <w:szCs w:val="20"/>
        </w:rPr>
      </w:pPr>
      <w:r w:rsidRPr="001E6E4A">
        <w:rPr>
          <w:sz w:val="20"/>
          <w:szCs w:val="20"/>
        </w:rPr>
        <w:t>Wykonawca zobowiązuje się do nie wykonywania swoich autorskich praw osobistych do Utworów, jak również zapewni, że osoby, którym one przysługują nie będą wykonywały przysługujących im autorskich praw osobistych do Utworów.</w:t>
      </w:r>
    </w:p>
    <w:p w14:paraId="78AF08BF" w14:textId="7315E381" w:rsidR="00FA205C" w:rsidRPr="001E6E4A" w:rsidRDefault="00FA205C">
      <w:pPr>
        <w:pStyle w:val="Akapitzlist"/>
        <w:numPr>
          <w:ilvl w:val="0"/>
          <w:numId w:val="47"/>
        </w:numPr>
        <w:spacing w:after="0" w:line="276" w:lineRule="auto"/>
        <w:ind w:left="426"/>
        <w:jc w:val="both"/>
        <w:rPr>
          <w:sz w:val="20"/>
          <w:szCs w:val="20"/>
        </w:rPr>
      </w:pPr>
      <w:r w:rsidRPr="001E6E4A">
        <w:rPr>
          <w:sz w:val="20"/>
          <w:szCs w:val="20"/>
        </w:rPr>
        <w:t>W przypadku niewykonania przez Wykonawcę obowiązków, o których mowa w ust. 1 – 6 niniejszego paragrafu Umowy, Zamawiający jest uprawniony do niedokonania odbioru tej dokumentacji lub niedokonania zapłaty wynagrodzenia Wykonawcy.</w:t>
      </w:r>
    </w:p>
    <w:p w14:paraId="15ADC629" w14:textId="3B265904" w:rsidR="00FA205C" w:rsidRPr="001E6E4A" w:rsidRDefault="00FA205C">
      <w:pPr>
        <w:pStyle w:val="Akapitzlist"/>
        <w:numPr>
          <w:ilvl w:val="0"/>
          <w:numId w:val="47"/>
        </w:numPr>
        <w:spacing w:after="0" w:line="276" w:lineRule="auto"/>
        <w:ind w:left="426"/>
        <w:jc w:val="both"/>
        <w:rPr>
          <w:sz w:val="20"/>
          <w:szCs w:val="20"/>
        </w:rPr>
      </w:pPr>
      <w:r w:rsidRPr="00681923">
        <w:rPr>
          <w:sz w:val="20"/>
          <w:szCs w:val="20"/>
        </w:rPr>
        <w:t xml:space="preserve">W przypadku odstąpienia przez Zamawiającego lub Wykonawcę od Umowy, na Zamawiającego przechodzą prawa do </w:t>
      </w:r>
      <w:r>
        <w:rPr>
          <w:sz w:val="20"/>
          <w:szCs w:val="20"/>
        </w:rPr>
        <w:t>Utworów</w:t>
      </w:r>
      <w:r w:rsidRPr="00681923">
        <w:rPr>
          <w:sz w:val="20"/>
          <w:szCs w:val="20"/>
        </w:rPr>
        <w:t xml:space="preserve"> w pełnym zakresie określonym w Umowie do części lub całości </w:t>
      </w:r>
      <w:r>
        <w:rPr>
          <w:sz w:val="20"/>
          <w:szCs w:val="20"/>
        </w:rPr>
        <w:t>Utworów</w:t>
      </w:r>
      <w:r w:rsidRPr="00681923">
        <w:rPr>
          <w:sz w:val="20"/>
          <w:szCs w:val="20"/>
        </w:rPr>
        <w:t xml:space="preserve"> wydan</w:t>
      </w:r>
      <w:r>
        <w:rPr>
          <w:sz w:val="20"/>
          <w:szCs w:val="20"/>
        </w:rPr>
        <w:t>ych</w:t>
      </w:r>
      <w:r w:rsidRPr="00681923">
        <w:rPr>
          <w:sz w:val="20"/>
          <w:szCs w:val="20"/>
        </w:rPr>
        <w:t xml:space="preserve"> Zamawiającemu do dnia odstąpienia</w:t>
      </w:r>
      <w:r>
        <w:rPr>
          <w:sz w:val="20"/>
          <w:szCs w:val="20"/>
        </w:rPr>
        <w:t xml:space="preserve"> od Umowy</w:t>
      </w:r>
      <w:r w:rsidRPr="00681923">
        <w:rPr>
          <w:sz w:val="20"/>
          <w:szCs w:val="20"/>
        </w:rPr>
        <w:t>, w tym także nieukończon</w:t>
      </w:r>
      <w:r>
        <w:rPr>
          <w:sz w:val="20"/>
          <w:szCs w:val="20"/>
        </w:rPr>
        <w:t>ych</w:t>
      </w:r>
      <w:r w:rsidRPr="00681923">
        <w:rPr>
          <w:sz w:val="20"/>
          <w:szCs w:val="20"/>
        </w:rPr>
        <w:t xml:space="preserve"> </w:t>
      </w:r>
      <w:r>
        <w:rPr>
          <w:sz w:val="20"/>
          <w:szCs w:val="20"/>
        </w:rPr>
        <w:t>Utworów</w:t>
      </w:r>
      <w:r w:rsidRPr="00681923">
        <w:rPr>
          <w:sz w:val="20"/>
          <w:szCs w:val="20"/>
        </w:rPr>
        <w:t xml:space="preserve">, nawet pomimo nie dokonania protokolarnego odbioru przedmiotu Umowy. Wykonawca zobowiązuje się do dokonania wszelkich czynności niezbędnych dla przejścia tych praw na Zamawiającego, w tym określonych w </w:t>
      </w:r>
      <w:r w:rsidRPr="00681923">
        <w:rPr>
          <w:sz w:val="20"/>
          <w:szCs w:val="20"/>
        </w:rPr>
        <w:lastRenderedPageBreak/>
        <w:t>niniejszym paragrafie</w:t>
      </w:r>
      <w:r>
        <w:rPr>
          <w:sz w:val="20"/>
          <w:szCs w:val="20"/>
        </w:rPr>
        <w:t xml:space="preserve"> Umowy</w:t>
      </w:r>
      <w:r w:rsidRPr="00681923">
        <w:rPr>
          <w:sz w:val="20"/>
          <w:szCs w:val="20"/>
        </w:rPr>
        <w:t xml:space="preserve">, nawet w przypadku odstąpienia od niniejszej Umowy przez którąkolwiek ze </w:t>
      </w:r>
      <w:r>
        <w:rPr>
          <w:sz w:val="20"/>
          <w:szCs w:val="20"/>
        </w:rPr>
        <w:t>S</w:t>
      </w:r>
      <w:r w:rsidRPr="00681923">
        <w:rPr>
          <w:sz w:val="20"/>
          <w:szCs w:val="20"/>
        </w:rPr>
        <w:t>tron.</w:t>
      </w:r>
      <w:r w:rsidR="00434291" w:rsidRPr="001E6E4A">
        <w:rPr>
          <w:sz w:val="20"/>
          <w:szCs w:val="20"/>
        </w:rPr>
        <w:t xml:space="preserve"> </w:t>
      </w:r>
    </w:p>
    <w:p w14:paraId="4697C579" w14:textId="6257A7F0" w:rsidR="00FA205C" w:rsidRPr="00681923" w:rsidRDefault="00FA205C">
      <w:pPr>
        <w:pStyle w:val="Akapitzlist"/>
        <w:numPr>
          <w:ilvl w:val="0"/>
          <w:numId w:val="47"/>
        </w:numPr>
        <w:spacing w:after="0" w:line="276" w:lineRule="auto"/>
        <w:ind w:left="426"/>
        <w:jc w:val="both"/>
        <w:rPr>
          <w:sz w:val="20"/>
          <w:szCs w:val="20"/>
        </w:rPr>
      </w:pPr>
      <w:bookmarkStart w:id="23" w:name="_Hlk115946922"/>
      <w:r>
        <w:rPr>
          <w:sz w:val="20"/>
          <w:szCs w:val="20"/>
        </w:rPr>
        <w:t xml:space="preserve">W przypadku powstania w przyszłości pól eksploatacji nieznanych  w dniu zawarcia Umowy , Strony  podejmą  rozmowy  w celu ustalenia zasad ich przekazania na rzecz </w:t>
      </w:r>
      <w:bookmarkEnd w:id="23"/>
      <w:r>
        <w:rPr>
          <w:sz w:val="20"/>
          <w:szCs w:val="20"/>
        </w:rPr>
        <w:t>Zamawiającego.</w:t>
      </w:r>
    </w:p>
    <w:p w14:paraId="477F7DBC" w14:textId="73EA549D" w:rsidR="00FA205C" w:rsidRPr="00681923" w:rsidRDefault="00FA205C">
      <w:pPr>
        <w:pStyle w:val="Akapitzlist"/>
        <w:numPr>
          <w:ilvl w:val="0"/>
          <w:numId w:val="47"/>
        </w:numPr>
        <w:spacing w:after="0" w:line="276" w:lineRule="auto"/>
        <w:ind w:left="426"/>
        <w:jc w:val="both"/>
        <w:rPr>
          <w:sz w:val="20"/>
          <w:szCs w:val="20"/>
        </w:rPr>
      </w:pPr>
      <w:r w:rsidRPr="00681923">
        <w:rPr>
          <w:sz w:val="20"/>
          <w:szCs w:val="20"/>
        </w:rPr>
        <w:t xml:space="preserve">Wykonawca upoważnia Zamawiającego do wykonywania w imieniu Wykonawcy autorskich praw osobistych do </w:t>
      </w:r>
      <w:r>
        <w:rPr>
          <w:sz w:val="20"/>
          <w:szCs w:val="20"/>
        </w:rPr>
        <w:t>Utworów</w:t>
      </w:r>
      <w:r w:rsidRPr="00681923">
        <w:rPr>
          <w:sz w:val="20"/>
          <w:szCs w:val="20"/>
        </w:rPr>
        <w:t xml:space="preserve"> w zakresie wynikającym z zakresu i celu, w jakim Zamawiający będzie korzystał z </w:t>
      </w:r>
      <w:r>
        <w:rPr>
          <w:sz w:val="20"/>
          <w:szCs w:val="20"/>
        </w:rPr>
        <w:t>Utworów</w:t>
      </w:r>
      <w:r w:rsidRPr="00681923">
        <w:rPr>
          <w:sz w:val="20"/>
          <w:szCs w:val="20"/>
        </w:rPr>
        <w:t>.</w:t>
      </w:r>
    </w:p>
    <w:p w14:paraId="010779C8" w14:textId="61E7B9A1" w:rsidR="00FA205C" w:rsidRPr="00681923" w:rsidRDefault="00FA205C">
      <w:pPr>
        <w:pStyle w:val="Akapitzlist"/>
        <w:numPr>
          <w:ilvl w:val="0"/>
          <w:numId w:val="47"/>
        </w:numPr>
        <w:spacing w:after="0" w:line="276" w:lineRule="auto"/>
        <w:ind w:left="426"/>
        <w:jc w:val="both"/>
        <w:rPr>
          <w:sz w:val="20"/>
          <w:szCs w:val="20"/>
        </w:rPr>
      </w:pPr>
      <w:r w:rsidRPr="00681923">
        <w:rPr>
          <w:sz w:val="20"/>
          <w:szCs w:val="20"/>
        </w:rPr>
        <w:t>W przypadku, gdy osoba trzecia wystąpi przeciwko Zamawiającemu z roszczeniami wynikającymi z</w:t>
      </w:r>
      <w:r>
        <w:rPr>
          <w:sz w:val="20"/>
          <w:szCs w:val="20"/>
        </w:rPr>
        <w:t> </w:t>
      </w:r>
      <w:r w:rsidRPr="00681923">
        <w:rPr>
          <w:sz w:val="20"/>
          <w:szCs w:val="20"/>
        </w:rPr>
        <w:t>rozporządzania lub korzystania z ww. autorskich praw majątkowych, Wykonawca jest zobowiązany pokryć koszty Zamawiającego z tym związane, w tym koszty zastępstwa procesowego, koszty sądowe, zwrócić zasądzone odszkodowanie lub koszty polubownego załatwienia sprawy oraz pokryć poniesioną przez Zamawiającego szkodę.</w:t>
      </w:r>
    </w:p>
    <w:p w14:paraId="093DC1C4" w14:textId="77777777" w:rsidR="006F0D12" w:rsidRPr="008B13FB" w:rsidRDefault="006F0D12" w:rsidP="001E6E4A">
      <w:pPr>
        <w:spacing w:after="0" w:line="276" w:lineRule="auto"/>
        <w:jc w:val="both"/>
        <w:rPr>
          <w:sz w:val="20"/>
          <w:szCs w:val="20"/>
        </w:rPr>
      </w:pPr>
    </w:p>
    <w:p w14:paraId="213F22A5" w14:textId="2701D07B" w:rsidR="006F0D12" w:rsidRPr="008218C9" w:rsidRDefault="008218C9" w:rsidP="00366A9C">
      <w:pPr>
        <w:spacing w:after="0" w:line="276" w:lineRule="auto"/>
        <w:jc w:val="center"/>
        <w:rPr>
          <w:b/>
          <w:sz w:val="20"/>
          <w:szCs w:val="20"/>
        </w:rPr>
      </w:pPr>
      <w:r w:rsidRPr="008218C9">
        <w:rPr>
          <w:b/>
          <w:sz w:val="20"/>
          <w:szCs w:val="20"/>
        </w:rPr>
        <w:t xml:space="preserve">§ </w:t>
      </w:r>
      <w:r w:rsidR="008B2CD0">
        <w:rPr>
          <w:b/>
          <w:sz w:val="20"/>
          <w:szCs w:val="20"/>
        </w:rPr>
        <w:t>20</w:t>
      </w:r>
    </w:p>
    <w:p w14:paraId="0E20CE64" w14:textId="77777777" w:rsidR="006F0D12" w:rsidRDefault="006F0D12" w:rsidP="00366A9C">
      <w:pPr>
        <w:spacing w:after="0" w:line="276" w:lineRule="auto"/>
        <w:jc w:val="center"/>
        <w:rPr>
          <w:b/>
          <w:sz w:val="20"/>
          <w:szCs w:val="20"/>
        </w:rPr>
      </w:pPr>
      <w:r w:rsidRPr="008218C9">
        <w:rPr>
          <w:b/>
          <w:sz w:val="20"/>
          <w:szCs w:val="20"/>
        </w:rPr>
        <w:t>Postanowienia końcowe</w:t>
      </w:r>
    </w:p>
    <w:p w14:paraId="1B9A7985" w14:textId="77777777" w:rsidR="005A10BA" w:rsidRPr="005A10BA" w:rsidRDefault="005A10BA" w:rsidP="00511431">
      <w:pPr>
        <w:spacing w:after="0" w:line="276" w:lineRule="auto"/>
        <w:jc w:val="both"/>
        <w:rPr>
          <w:sz w:val="20"/>
          <w:szCs w:val="20"/>
        </w:rPr>
      </w:pPr>
    </w:p>
    <w:p w14:paraId="103496B8" w14:textId="640A8117"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Zamawiający oświadcza, że posiada status dużego przedsiębiorcy w rozumieniu art. 4 pkt 6 ustawy z dnia 8 marca 2013 r. o przeciwdziałaniu nadmiernym opóźnieniom w transakcjach handlowych (</w:t>
      </w:r>
      <w:proofErr w:type="spellStart"/>
      <w:r w:rsidR="0015040B" w:rsidRPr="0015040B">
        <w:rPr>
          <w:sz w:val="20"/>
          <w:szCs w:val="20"/>
        </w:rPr>
        <w:t>t.j</w:t>
      </w:r>
      <w:proofErr w:type="spellEnd"/>
      <w:r w:rsidR="0015040B" w:rsidRPr="0015040B">
        <w:rPr>
          <w:sz w:val="20"/>
          <w:szCs w:val="20"/>
        </w:rPr>
        <w:t>. Dz.U. z 202</w:t>
      </w:r>
      <w:r w:rsidR="002A2C2D">
        <w:rPr>
          <w:sz w:val="20"/>
          <w:szCs w:val="20"/>
        </w:rPr>
        <w:t>2</w:t>
      </w:r>
      <w:r w:rsidR="0015040B" w:rsidRPr="0015040B">
        <w:rPr>
          <w:sz w:val="20"/>
          <w:szCs w:val="20"/>
        </w:rPr>
        <w:t xml:space="preserve"> r. poz. </w:t>
      </w:r>
      <w:r w:rsidR="002A2C2D">
        <w:rPr>
          <w:sz w:val="20"/>
          <w:szCs w:val="20"/>
        </w:rPr>
        <w:t>893</w:t>
      </w:r>
      <w:r w:rsidRPr="009C3955">
        <w:rPr>
          <w:sz w:val="20"/>
          <w:szCs w:val="20"/>
        </w:rPr>
        <w:t>).</w:t>
      </w:r>
    </w:p>
    <w:p w14:paraId="4C86DB8C" w14:textId="5B2063BF"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Każda ze Stron zobowiązana jest do niezwłocznego powiadomienia drugiej Strony o każdej zmianie adresu</w:t>
      </w:r>
      <w:r w:rsidR="007A5EFD">
        <w:rPr>
          <w:sz w:val="20"/>
          <w:szCs w:val="20"/>
        </w:rPr>
        <w:t xml:space="preserve"> lub adresu e-mail</w:t>
      </w:r>
      <w:r w:rsidR="00B22487">
        <w:rPr>
          <w:sz w:val="20"/>
          <w:szCs w:val="20"/>
        </w:rPr>
        <w:t xml:space="preserve"> </w:t>
      </w:r>
      <w:r w:rsidRPr="009C3955">
        <w:rPr>
          <w:sz w:val="20"/>
          <w:szCs w:val="20"/>
        </w:rPr>
        <w:t>lub numeru telefonu. Obowiązek ten dotyczy Wykonawcy również w okresie rękojmi i</w:t>
      </w:r>
      <w:r w:rsidR="00104C7C">
        <w:rPr>
          <w:sz w:val="20"/>
          <w:szCs w:val="20"/>
        </w:rPr>
        <w:t> </w:t>
      </w:r>
      <w:r w:rsidRPr="009C3955">
        <w:rPr>
          <w:sz w:val="20"/>
          <w:szCs w:val="20"/>
        </w:rPr>
        <w:t>gwarancji.</w:t>
      </w:r>
    </w:p>
    <w:p w14:paraId="6CA1675E" w14:textId="6A7335ED"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 xml:space="preserve">W przypadku niewykonania zobowiązania wskazanego w </w:t>
      </w:r>
      <w:r w:rsidR="00B4096E">
        <w:rPr>
          <w:sz w:val="20"/>
          <w:szCs w:val="20"/>
        </w:rPr>
        <w:t xml:space="preserve"> </w:t>
      </w:r>
      <w:r w:rsidRPr="009C3955">
        <w:rPr>
          <w:sz w:val="20"/>
          <w:szCs w:val="20"/>
        </w:rPr>
        <w:t xml:space="preserve">ust. </w:t>
      </w:r>
      <w:r w:rsidR="00842BFE">
        <w:rPr>
          <w:sz w:val="20"/>
          <w:szCs w:val="20"/>
        </w:rPr>
        <w:t>2 niniejszego paragrafu</w:t>
      </w:r>
      <w:r w:rsidR="00B4096E">
        <w:rPr>
          <w:sz w:val="20"/>
          <w:szCs w:val="20"/>
        </w:rPr>
        <w:t xml:space="preserve"> </w:t>
      </w:r>
      <w:r w:rsidRPr="009C3955">
        <w:rPr>
          <w:sz w:val="20"/>
          <w:szCs w:val="20"/>
        </w:rPr>
        <w:t>, pisma dostarczane pod adres wskazany w Umowie uważa się za doręczone z momentem doręczenia pisma na adres wskazany w Umowie, bezskutecznego upływu okresu awizacji przesyłki lub zwrotu nieodebranego pisma jego nadawcy.</w:t>
      </w:r>
    </w:p>
    <w:p w14:paraId="0707755E" w14:textId="0B476BDE"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 xml:space="preserve">Umowę sporządzono w </w:t>
      </w:r>
      <w:r w:rsidR="00B4096E">
        <w:rPr>
          <w:sz w:val="20"/>
          <w:szCs w:val="20"/>
        </w:rPr>
        <w:t xml:space="preserve">2 (słownie: </w:t>
      </w:r>
      <w:r w:rsidRPr="009C3955">
        <w:rPr>
          <w:sz w:val="20"/>
          <w:szCs w:val="20"/>
        </w:rPr>
        <w:t>dwóch</w:t>
      </w:r>
      <w:r w:rsidR="00B4096E">
        <w:rPr>
          <w:sz w:val="20"/>
          <w:szCs w:val="20"/>
        </w:rPr>
        <w:t>)</w:t>
      </w:r>
      <w:r w:rsidRPr="009C3955">
        <w:rPr>
          <w:sz w:val="20"/>
          <w:szCs w:val="20"/>
        </w:rPr>
        <w:t xml:space="preserve"> jednobrzmiących egzemplarzach, po </w:t>
      </w:r>
      <w:r w:rsidR="00B4096E">
        <w:rPr>
          <w:sz w:val="20"/>
          <w:szCs w:val="20"/>
        </w:rPr>
        <w:t xml:space="preserve">1 (słownie: </w:t>
      </w:r>
      <w:r w:rsidRPr="009C3955">
        <w:rPr>
          <w:sz w:val="20"/>
          <w:szCs w:val="20"/>
        </w:rPr>
        <w:t>jednym</w:t>
      </w:r>
      <w:r w:rsidR="00B4096E">
        <w:rPr>
          <w:sz w:val="20"/>
          <w:szCs w:val="20"/>
        </w:rPr>
        <w:t>)</w:t>
      </w:r>
      <w:r w:rsidRPr="009C3955">
        <w:rPr>
          <w:sz w:val="20"/>
          <w:szCs w:val="20"/>
        </w:rPr>
        <w:t xml:space="preserve"> dla każdej ze Stron.</w:t>
      </w:r>
    </w:p>
    <w:p w14:paraId="442E4022" w14:textId="77777777"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Wszelkie zmiany Umowy wymagają sporządzenia pisemnego aneksu do Umowy, pod rygorem nieważności, chyba że poszczególne zapisy Umowy stanowią inaczej.</w:t>
      </w:r>
    </w:p>
    <w:p w14:paraId="3D5F3FE7" w14:textId="60D1ABE6"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W sprawach nieuregulowanych Umową mają zastosowanie odpowiednie przepisy polskiego prawa, w</w:t>
      </w:r>
      <w:r w:rsidR="001746BE">
        <w:rPr>
          <w:sz w:val="20"/>
          <w:szCs w:val="20"/>
        </w:rPr>
        <w:t> </w:t>
      </w:r>
      <w:r w:rsidRPr="009C3955">
        <w:rPr>
          <w:sz w:val="20"/>
          <w:szCs w:val="20"/>
        </w:rPr>
        <w:t>szczególności Kodeksu cywilnego.</w:t>
      </w:r>
    </w:p>
    <w:p w14:paraId="0A235BCF" w14:textId="77777777"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68271B0D" w14:textId="36136828" w:rsidR="008B2CD0" w:rsidRDefault="006F0D12">
      <w:pPr>
        <w:pStyle w:val="Akapitzlist"/>
        <w:numPr>
          <w:ilvl w:val="0"/>
          <w:numId w:val="34"/>
        </w:numPr>
        <w:spacing w:after="0" w:line="276" w:lineRule="auto"/>
        <w:ind w:left="357" w:hanging="357"/>
        <w:jc w:val="both"/>
        <w:rPr>
          <w:sz w:val="20"/>
          <w:szCs w:val="20"/>
        </w:rPr>
      </w:pPr>
      <w:r w:rsidRPr="009C3955">
        <w:rPr>
          <w:sz w:val="20"/>
          <w:szCs w:val="20"/>
        </w:rPr>
        <w:t xml:space="preserve">Wszelkie spory związane z zawarciem i wykonywaniem Umowy Strony będą usiłowały rozstrzygnąć w sposób polubowny. W przypadku braku polubownego rozstrzygnięcia sporu w terminie 30 </w:t>
      </w:r>
      <w:r w:rsidR="00B4096E">
        <w:rPr>
          <w:sz w:val="20"/>
          <w:szCs w:val="20"/>
        </w:rPr>
        <w:t>(słownie: trzydziestu) D</w:t>
      </w:r>
      <w:r w:rsidRPr="009C3955">
        <w:rPr>
          <w:sz w:val="20"/>
          <w:szCs w:val="20"/>
        </w:rPr>
        <w:t>ni od dnia jego zainicjowania, spór zostanie oddany pod rozstrzygnięcie sądu właściwego dla siedziby Zamawiającego.</w:t>
      </w:r>
    </w:p>
    <w:p w14:paraId="218F8FAA" w14:textId="7744C0DB" w:rsidR="00BC4DAD" w:rsidRPr="009D7BD5" w:rsidRDefault="00BC4DAD">
      <w:pPr>
        <w:pStyle w:val="Akapitzlist"/>
        <w:numPr>
          <w:ilvl w:val="0"/>
          <w:numId w:val="34"/>
        </w:numPr>
        <w:spacing w:after="0" w:line="276" w:lineRule="auto"/>
        <w:ind w:left="357" w:hanging="357"/>
        <w:jc w:val="both"/>
        <w:rPr>
          <w:sz w:val="20"/>
          <w:szCs w:val="20"/>
        </w:rPr>
      </w:pPr>
      <w:r w:rsidRPr="00691B87">
        <w:rPr>
          <w:sz w:val="20"/>
          <w:szCs w:val="20"/>
        </w:rPr>
        <w:t xml:space="preserve">Wykonawca zapewni koordynację robót prowadzonych na Terenie Budowy przez </w:t>
      </w:r>
      <w:r>
        <w:rPr>
          <w:sz w:val="20"/>
          <w:szCs w:val="20"/>
        </w:rPr>
        <w:t>innych Wykonawców i ich Podwykonawców.</w:t>
      </w:r>
      <w:r w:rsidRPr="00691B87">
        <w:rPr>
          <w:sz w:val="20"/>
          <w:szCs w:val="20"/>
        </w:rPr>
        <w:t xml:space="preserve"> </w:t>
      </w:r>
    </w:p>
    <w:p w14:paraId="6E2FD3A9" w14:textId="77777777" w:rsidR="006F0D12" w:rsidRPr="009C3955" w:rsidRDefault="006F0D12">
      <w:pPr>
        <w:pStyle w:val="Akapitzlist"/>
        <w:numPr>
          <w:ilvl w:val="0"/>
          <w:numId w:val="34"/>
        </w:numPr>
        <w:spacing w:after="0" w:line="276" w:lineRule="auto"/>
        <w:ind w:left="357" w:hanging="357"/>
        <w:jc w:val="both"/>
        <w:rPr>
          <w:sz w:val="20"/>
          <w:szCs w:val="20"/>
        </w:rPr>
      </w:pPr>
      <w:r w:rsidRPr="009C3955">
        <w:rPr>
          <w:sz w:val="20"/>
          <w:szCs w:val="20"/>
        </w:rPr>
        <w:t>Integralną część niniejszej Umowy stanowią następujące załączniki:</w:t>
      </w:r>
    </w:p>
    <w:p w14:paraId="3BD7F43B" w14:textId="22A7EBBE" w:rsidR="006F0D12" w:rsidRPr="009C3955" w:rsidRDefault="006F0D12" w:rsidP="00511431">
      <w:pPr>
        <w:pStyle w:val="Akapitzlist"/>
        <w:spacing w:after="0" w:line="276" w:lineRule="auto"/>
        <w:ind w:left="357"/>
        <w:jc w:val="both"/>
        <w:rPr>
          <w:sz w:val="20"/>
          <w:szCs w:val="20"/>
        </w:rPr>
      </w:pPr>
      <w:r w:rsidRPr="009C3955">
        <w:rPr>
          <w:sz w:val="20"/>
          <w:szCs w:val="20"/>
        </w:rPr>
        <w:t>Załącznik Nr 1 – Opis Przedmiotu Zamówienia</w:t>
      </w:r>
      <w:r w:rsidR="00CB1CF2">
        <w:rPr>
          <w:sz w:val="20"/>
          <w:szCs w:val="20"/>
        </w:rPr>
        <w:t>,</w:t>
      </w:r>
    </w:p>
    <w:p w14:paraId="66C13C65" w14:textId="6E9716DB" w:rsidR="006F0D12" w:rsidRPr="009C3955" w:rsidRDefault="006F0D12" w:rsidP="00511431">
      <w:pPr>
        <w:pStyle w:val="Akapitzlist"/>
        <w:spacing w:after="0" w:line="276" w:lineRule="auto"/>
        <w:ind w:left="357"/>
        <w:jc w:val="both"/>
        <w:rPr>
          <w:sz w:val="20"/>
          <w:szCs w:val="20"/>
        </w:rPr>
      </w:pPr>
      <w:r w:rsidRPr="009C3955">
        <w:rPr>
          <w:sz w:val="20"/>
          <w:szCs w:val="20"/>
        </w:rPr>
        <w:t>Załącznik Nr 2 – Oświadczenie przedstawiciela innego pracodawcy</w:t>
      </w:r>
      <w:r w:rsidR="00CB1CF2">
        <w:rPr>
          <w:sz w:val="20"/>
          <w:szCs w:val="20"/>
        </w:rPr>
        <w:t>,</w:t>
      </w:r>
    </w:p>
    <w:p w14:paraId="1E36DB0A" w14:textId="09DE184B" w:rsidR="006F0D12" w:rsidRPr="009C3955" w:rsidRDefault="006F0D12" w:rsidP="00511431">
      <w:pPr>
        <w:pStyle w:val="Akapitzlist"/>
        <w:spacing w:after="0" w:line="276" w:lineRule="auto"/>
        <w:ind w:left="357"/>
        <w:jc w:val="both"/>
        <w:rPr>
          <w:sz w:val="20"/>
          <w:szCs w:val="20"/>
        </w:rPr>
      </w:pPr>
      <w:r w:rsidRPr="009C3955">
        <w:rPr>
          <w:sz w:val="20"/>
          <w:szCs w:val="20"/>
        </w:rPr>
        <w:t xml:space="preserve">Załącznik Nr 3 – Protokół </w:t>
      </w:r>
      <w:r w:rsidR="00490300">
        <w:rPr>
          <w:sz w:val="20"/>
          <w:szCs w:val="20"/>
        </w:rPr>
        <w:t>P</w:t>
      </w:r>
      <w:r w:rsidRPr="009C3955">
        <w:rPr>
          <w:sz w:val="20"/>
          <w:szCs w:val="20"/>
        </w:rPr>
        <w:t xml:space="preserve">rzekazania </w:t>
      </w:r>
      <w:r w:rsidR="00490300">
        <w:rPr>
          <w:sz w:val="20"/>
          <w:szCs w:val="20"/>
        </w:rPr>
        <w:t>T</w:t>
      </w:r>
      <w:r w:rsidRPr="009C3955">
        <w:rPr>
          <w:sz w:val="20"/>
          <w:szCs w:val="20"/>
        </w:rPr>
        <w:t xml:space="preserve">erenu </w:t>
      </w:r>
      <w:r w:rsidR="00490300">
        <w:rPr>
          <w:sz w:val="20"/>
          <w:szCs w:val="20"/>
        </w:rPr>
        <w:t>B</w:t>
      </w:r>
      <w:r w:rsidRPr="009C3955">
        <w:rPr>
          <w:sz w:val="20"/>
          <w:szCs w:val="20"/>
        </w:rPr>
        <w:t>udowy</w:t>
      </w:r>
      <w:r w:rsidR="00CB1CF2">
        <w:rPr>
          <w:sz w:val="20"/>
          <w:szCs w:val="20"/>
        </w:rPr>
        <w:t>,</w:t>
      </w:r>
    </w:p>
    <w:p w14:paraId="397DDB23" w14:textId="717781E5" w:rsidR="006F0D12" w:rsidRPr="009C3955" w:rsidRDefault="006F0D12" w:rsidP="00511431">
      <w:pPr>
        <w:pStyle w:val="Akapitzlist"/>
        <w:spacing w:after="0" w:line="276" w:lineRule="auto"/>
        <w:ind w:left="357"/>
        <w:jc w:val="both"/>
        <w:rPr>
          <w:sz w:val="20"/>
          <w:szCs w:val="20"/>
        </w:rPr>
      </w:pPr>
      <w:r w:rsidRPr="009C3955">
        <w:rPr>
          <w:sz w:val="20"/>
          <w:szCs w:val="20"/>
        </w:rPr>
        <w:t>Załącznik Nr 4 – „Zasady przebywania na terenie PIT-RADWAR S.A. pracowników firmy …”</w:t>
      </w:r>
      <w:r w:rsidR="00CB1CF2">
        <w:rPr>
          <w:sz w:val="20"/>
          <w:szCs w:val="20"/>
        </w:rPr>
        <w:t>,</w:t>
      </w:r>
    </w:p>
    <w:p w14:paraId="2C4C92A7" w14:textId="76458477" w:rsidR="006F0D12" w:rsidRPr="009C3955" w:rsidRDefault="006F0D12" w:rsidP="00511431">
      <w:pPr>
        <w:pStyle w:val="Akapitzlist"/>
        <w:spacing w:after="0" w:line="276" w:lineRule="auto"/>
        <w:ind w:left="357"/>
        <w:jc w:val="both"/>
        <w:rPr>
          <w:sz w:val="20"/>
          <w:szCs w:val="20"/>
        </w:rPr>
      </w:pPr>
      <w:r w:rsidRPr="009C3955">
        <w:rPr>
          <w:sz w:val="20"/>
          <w:szCs w:val="20"/>
        </w:rPr>
        <w:t>Załącznik Nr 5 – Klauzula informacyjna</w:t>
      </w:r>
      <w:r w:rsidR="00CB1CF2">
        <w:rPr>
          <w:sz w:val="20"/>
          <w:szCs w:val="20"/>
        </w:rPr>
        <w:t>,</w:t>
      </w:r>
    </w:p>
    <w:p w14:paraId="10A2C858" w14:textId="60E8AB00" w:rsidR="006F0D12" w:rsidRPr="009C3955" w:rsidRDefault="006F0D12" w:rsidP="00511431">
      <w:pPr>
        <w:pStyle w:val="Akapitzlist"/>
        <w:spacing w:after="0" w:line="276" w:lineRule="auto"/>
        <w:ind w:left="357"/>
        <w:jc w:val="both"/>
        <w:rPr>
          <w:sz w:val="20"/>
          <w:szCs w:val="20"/>
        </w:rPr>
      </w:pPr>
      <w:r w:rsidRPr="009C3955">
        <w:rPr>
          <w:sz w:val="20"/>
          <w:szCs w:val="20"/>
        </w:rPr>
        <w:t>Załącznik Nr 6 – Klauzula informacyjna</w:t>
      </w:r>
      <w:r w:rsidR="00CB1CF2">
        <w:rPr>
          <w:sz w:val="20"/>
          <w:szCs w:val="20"/>
        </w:rPr>
        <w:t>,</w:t>
      </w:r>
    </w:p>
    <w:p w14:paraId="4FEC89DF" w14:textId="58F5110A" w:rsidR="006F0D12" w:rsidRPr="009C3955" w:rsidRDefault="006F0D12" w:rsidP="00511431">
      <w:pPr>
        <w:pStyle w:val="Akapitzlist"/>
        <w:spacing w:after="0" w:line="276" w:lineRule="auto"/>
        <w:ind w:left="357"/>
        <w:jc w:val="both"/>
        <w:rPr>
          <w:sz w:val="20"/>
          <w:szCs w:val="20"/>
        </w:rPr>
      </w:pPr>
      <w:r w:rsidRPr="009C3955">
        <w:rPr>
          <w:sz w:val="20"/>
          <w:szCs w:val="20"/>
        </w:rPr>
        <w:t>Załącznik Nr 7 – Formularz karty materiałowej</w:t>
      </w:r>
      <w:r w:rsidR="00CB1CF2">
        <w:rPr>
          <w:sz w:val="20"/>
          <w:szCs w:val="20"/>
        </w:rPr>
        <w:t>,</w:t>
      </w:r>
    </w:p>
    <w:p w14:paraId="407208CD" w14:textId="4F131874" w:rsidR="006F0D12" w:rsidRPr="009C3955" w:rsidRDefault="006F0D12" w:rsidP="00511431">
      <w:pPr>
        <w:pStyle w:val="Akapitzlist"/>
        <w:spacing w:after="0" w:line="276" w:lineRule="auto"/>
        <w:ind w:left="357"/>
        <w:jc w:val="both"/>
        <w:rPr>
          <w:sz w:val="20"/>
          <w:szCs w:val="20"/>
        </w:rPr>
      </w:pPr>
      <w:r w:rsidRPr="009C3955">
        <w:rPr>
          <w:sz w:val="20"/>
          <w:szCs w:val="20"/>
        </w:rPr>
        <w:lastRenderedPageBreak/>
        <w:t>Załącznik Nr 8 – Polisa i inne dokumenty ubezpieczeniowe</w:t>
      </w:r>
      <w:r w:rsidR="00CB1CF2">
        <w:rPr>
          <w:sz w:val="20"/>
          <w:szCs w:val="20"/>
        </w:rPr>
        <w:t>,</w:t>
      </w:r>
    </w:p>
    <w:p w14:paraId="71C883AD" w14:textId="4C9B9801" w:rsidR="006F0D12" w:rsidRPr="009C3955" w:rsidRDefault="006F0D12" w:rsidP="00511431">
      <w:pPr>
        <w:pStyle w:val="Akapitzlist"/>
        <w:spacing w:after="0" w:line="276" w:lineRule="auto"/>
        <w:ind w:left="357"/>
        <w:jc w:val="both"/>
        <w:rPr>
          <w:sz w:val="20"/>
          <w:szCs w:val="20"/>
        </w:rPr>
      </w:pPr>
      <w:r w:rsidRPr="009C3955">
        <w:rPr>
          <w:sz w:val="20"/>
          <w:szCs w:val="20"/>
        </w:rPr>
        <w:t>Załącznik Nr 9 – Harmonogram</w:t>
      </w:r>
      <w:r w:rsidR="00CB1CF2">
        <w:rPr>
          <w:sz w:val="20"/>
          <w:szCs w:val="20"/>
        </w:rPr>
        <w:t>.</w:t>
      </w:r>
    </w:p>
    <w:p w14:paraId="34707092" w14:textId="77777777" w:rsidR="006F0D12" w:rsidRPr="008B13FB" w:rsidRDefault="006F0D12" w:rsidP="003C5705">
      <w:pPr>
        <w:spacing w:after="0" w:line="276" w:lineRule="auto"/>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1"/>
      </w:tblGrid>
      <w:tr w:rsidR="009C3955" w:rsidRPr="009C3955" w14:paraId="4B05ED06" w14:textId="77777777" w:rsidTr="001419CF">
        <w:tc>
          <w:tcPr>
            <w:tcW w:w="4815" w:type="dxa"/>
            <w:shd w:val="clear" w:color="auto" w:fill="auto"/>
          </w:tcPr>
          <w:p w14:paraId="589B5A18" w14:textId="77777777" w:rsidR="009C3955" w:rsidRPr="009C3955" w:rsidRDefault="009C3955" w:rsidP="001E6E4A">
            <w:pPr>
              <w:spacing w:after="0" w:line="276" w:lineRule="auto"/>
              <w:jc w:val="both"/>
              <w:rPr>
                <w:b/>
                <w:sz w:val="20"/>
                <w:szCs w:val="20"/>
              </w:rPr>
            </w:pPr>
            <w:r w:rsidRPr="009C3955">
              <w:rPr>
                <w:b/>
                <w:sz w:val="20"/>
                <w:szCs w:val="20"/>
              </w:rPr>
              <w:t>WYKONAWCA:………………………………</w:t>
            </w:r>
          </w:p>
        </w:tc>
        <w:tc>
          <w:tcPr>
            <w:tcW w:w="4816" w:type="dxa"/>
            <w:shd w:val="clear" w:color="auto" w:fill="auto"/>
          </w:tcPr>
          <w:p w14:paraId="5ADC2861" w14:textId="77777777" w:rsidR="009C3955" w:rsidRPr="009C3955" w:rsidRDefault="009C3955" w:rsidP="001E6E4A">
            <w:pPr>
              <w:spacing w:after="0" w:line="276" w:lineRule="auto"/>
              <w:jc w:val="both"/>
              <w:rPr>
                <w:b/>
                <w:sz w:val="20"/>
                <w:szCs w:val="20"/>
              </w:rPr>
            </w:pPr>
            <w:r w:rsidRPr="009C3955">
              <w:rPr>
                <w:b/>
                <w:sz w:val="20"/>
                <w:szCs w:val="20"/>
              </w:rPr>
              <w:t>ZAMAWIAJĄCY:…………………………………</w:t>
            </w:r>
          </w:p>
        </w:tc>
      </w:tr>
      <w:tr w:rsidR="009C3955" w:rsidRPr="009C3955" w14:paraId="20D59BF1" w14:textId="77777777" w:rsidTr="001419CF">
        <w:tc>
          <w:tcPr>
            <w:tcW w:w="4815" w:type="dxa"/>
            <w:shd w:val="clear" w:color="auto" w:fill="auto"/>
          </w:tcPr>
          <w:p w14:paraId="3D62EC93" w14:textId="77777777" w:rsidR="009C3955" w:rsidRPr="009C3955" w:rsidRDefault="009C3955" w:rsidP="001E6E4A">
            <w:pPr>
              <w:spacing w:after="0" w:line="276" w:lineRule="auto"/>
              <w:jc w:val="both"/>
              <w:rPr>
                <w:b/>
                <w:sz w:val="20"/>
                <w:szCs w:val="20"/>
              </w:rPr>
            </w:pPr>
          </w:p>
          <w:p w14:paraId="171AA4BD" w14:textId="77777777" w:rsidR="009C3955" w:rsidRPr="009C3955" w:rsidRDefault="009C3955" w:rsidP="001E6E4A">
            <w:pPr>
              <w:spacing w:after="0" w:line="276" w:lineRule="auto"/>
              <w:jc w:val="both"/>
              <w:rPr>
                <w:b/>
                <w:sz w:val="20"/>
                <w:szCs w:val="20"/>
              </w:rPr>
            </w:pPr>
          </w:p>
          <w:p w14:paraId="742E9843" w14:textId="77777777" w:rsidR="009C3955" w:rsidRPr="009C3955" w:rsidRDefault="009C3955" w:rsidP="001E6E4A">
            <w:pPr>
              <w:spacing w:after="0" w:line="276" w:lineRule="auto"/>
              <w:jc w:val="both"/>
              <w:rPr>
                <w:b/>
                <w:sz w:val="20"/>
                <w:szCs w:val="20"/>
              </w:rPr>
            </w:pPr>
          </w:p>
        </w:tc>
        <w:tc>
          <w:tcPr>
            <w:tcW w:w="4816" w:type="dxa"/>
            <w:shd w:val="clear" w:color="auto" w:fill="auto"/>
          </w:tcPr>
          <w:p w14:paraId="3A94259F" w14:textId="77777777" w:rsidR="009C3955" w:rsidRPr="009C3955" w:rsidRDefault="009C3955" w:rsidP="001E6E4A">
            <w:pPr>
              <w:spacing w:after="0" w:line="276" w:lineRule="auto"/>
              <w:jc w:val="both"/>
              <w:rPr>
                <w:b/>
                <w:sz w:val="20"/>
                <w:szCs w:val="20"/>
              </w:rPr>
            </w:pPr>
          </w:p>
          <w:p w14:paraId="60741229" w14:textId="77777777" w:rsidR="009C3955" w:rsidRPr="009C3955" w:rsidRDefault="009C3955" w:rsidP="001E6E4A">
            <w:pPr>
              <w:spacing w:after="0" w:line="276" w:lineRule="auto"/>
              <w:jc w:val="both"/>
              <w:rPr>
                <w:b/>
                <w:sz w:val="20"/>
                <w:szCs w:val="20"/>
              </w:rPr>
            </w:pPr>
          </w:p>
          <w:p w14:paraId="5FE9A115" w14:textId="77777777" w:rsidR="009C3955" w:rsidRPr="009C3955" w:rsidRDefault="009C3955" w:rsidP="001E6E4A">
            <w:pPr>
              <w:spacing w:after="0" w:line="276" w:lineRule="auto"/>
              <w:jc w:val="both"/>
              <w:rPr>
                <w:b/>
                <w:sz w:val="20"/>
                <w:szCs w:val="20"/>
              </w:rPr>
            </w:pPr>
          </w:p>
        </w:tc>
      </w:tr>
    </w:tbl>
    <w:p w14:paraId="3DCC22F3" w14:textId="77777777" w:rsidR="000D08F0" w:rsidRPr="008B13FB" w:rsidRDefault="000D08F0" w:rsidP="001E6E4A">
      <w:pPr>
        <w:spacing w:after="0" w:line="276" w:lineRule="auto"/>
        <w:jc w:val="both"/>
        <w:rPr>
          <w:sz w:val="20"/>
          <w:szCs w:val="20"/>
        </w:rPr>
      </w:pPr>
    </w:p>
    <w:sectPr w:rsidR="000D08F0" w:rsidRPr="008B13F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55C21" w14:textId="77777777" w:rsidR="00DE76CE" w:rsidRDefault="00DE76CE" w:rsidP="00CB6C19">
      <w:pPr>
        <w:spacing w:after="0" w:line="240" w:lineRule="auto"/>
      </w:pPr>
      <w:r>
        <w:separator/>
      </w:r>
    </w:p>
  </w:endnote>
  <w:endnote w:type="continuationSeparator" w:id="0">
    <w:p w14:paraId="221A04A5" w14:textId="77777777" w:rsidR="00DE76CE" w:rsidRDefault="00DE76CE" w:rsidP="00CB6C19">
      <w:pPr>
        <w:spacing w:after="0" w:line="240" w:lineRule="auto"/>
      </w:pPr>
      <w:r>
        <w:continuationSeparator/>
      </w:r>
    </w:p>
  </w:endnote>
  <w:endnote w:type="continuationNotice" w:id="1">
    <w:p w14:paraId="7F1082D9" w14:textId="77777777" w:rsidR="00DE76CE" w:rsidRDefault="00DE76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867911343"/>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045FE3B9" w14:textId="4A170934" w:rsidR="00A937E4" w:rsidRPr="001419CF" w:rsidRDefault="00A937E4">
            <w:pPr>
              <w:pStyle w:val="Stopka"/>
              <w:jc w:val="right"/>
              <w:rPr>
                <w:sz w:val="20"/>
                <w:szCs w:val="20"/>
              </w:rPr>
            </w:pPr>
            <w:r w:rsidRPr="001419CF">
              <w:rPr>
                <w:sz w:val="20"/>
                <w:szCs w:val="20"/>
              </w:rPr>
              <w:t xml:space="preserve">Strona </w:t>
            </w:r>
            <w:r w:rsidRPr="001419CF">
              <w:rPr>
                <w:b/>
                <w:bCs/>
                <w:sz w:val="20"/>
                <w:szCs w:val="20"/>
              </w:rPr>
              <w:fldChar w:fldCharType="begin"/>
            </w:r>
            <w:r w:rsidRPr="001419CF">
              <w:rPr>
                <w:b/>
                <w:bCs/>
                <w:sz w:val="20"/>
                <w:szCs w:val="20"/>
              </w:rPr>
              <w:instrText>PAGE</w:instrText>
            </w:r>
            <w:r w:rsidRPr="001419CF">
              <w:rPr>
                <w:b/>
                <w:bCs/>
                <w:sz w:val="20"/>
                <w:szCs w:val="20"/>
              </w:rPr>
              <w:fldChar w:fldCharType="separate"/>
            </w:r>
            <w:r w:rsidR="000D0E8B">
              <w:rPr>
                <w:b/>
                <w:bCs/>
                <w:noProof/>
                <w:sz w:val="20"/>
                <w:szCs w:val="20"/>
              </w:rPr>
              <w:t>6</w:t>
            </w:r>
            <w:r w:rsidRPr="001419CF">
              <w:rPr>
                <w:b/>
                <w:bCs/>
                <w:sz w:val="20"/>
                <w:szCs w:val="20"/>
              </w:rPr>
              <w:fldChar w:fldCharType="end"/>
            </w:r>
            <w:r w:rsidRPr="001419CF">
              <w:rPr>
                <w:sz w:val="20"/>
                <w:szCs w:val="20"/>
              </w:rPr>
              <w:t xml:space="preserve"> z </w:t>
            </w:r>
            <w:r w:rsidRPr="001419CF">
              <w:rPr>
                <w:b/>
                <w:bCs/>
                <w:sz w:val="20"/>
                <w:szCs w:val="20"/>
              </w:rPr>
              <w:fldChar w:fldCharType="begin"/>
            </w:r>
            <w:r w:rsidRPr="001419CF">
              <w:rPr>
                <w:b/>
                <w:bCs/>
                <w:sz w:val="20"/>
                <w:szCs w:val="20"/>
              </w:rPr>
              <w:instrText>NUMPAGES</w:instrText>
            </w:r>
            <w:r w:rsidRPr="001419CF">
              <w:rPr>
                <w:b/>
                <w:bCs/>
                <w:sz w:val="20"/>
                <w:szCs w:val="20"/>
              </w:rPr>
              <w:fldChar w:fldCharType="separate"/>
            </w:r>
            <w:del w:id="24" w:author="Sławomir Nowicki" w:date="2025-05-28T07:54:00Z" w16du:dateUtc="2025-05-28T05:54:00Z">
              <w:r w:rsidR="00B8784D">
                <w:rPr>
                  <w:b/>
                  <w:bCs/>
                  <w:noProof/>
                  <w:sz w:val="20"/>
                  <w:szCs w:val="20"/>
                </w:rPr>
                <w:delText>30</w:delText>
              </w:r>
            </w:del>
            <w:ins w:id="25" w:author="Sławomir Nowicki" w:date="2025-05-28T07:54:00Z" w16du:dateUtc="2025-05-28T05:54:00Z">
              <w:r w:rsidR="000D0E8B">
                <w:rPr>
                  <w:b/>
                  <w:bCs/>
                  <w:noProof/>
                  <w:sz w:val="20"/>
                  <w:szCs w:val="20"/>
                </w:rPr>
                <w:t>27</w:t>
              </w:r>
            </w:ins>
            <w:r w:rsidRPr="001419CF">
              <w:rPr>
                <w:b/>
                <w:bCs/>
                <w:sz w:val="20"/>
                <w:szCs w:val="20"/>
              </w:rPr>
              <w:fldChar w:fldCharType="end"/>
            </w:r>
          </w:p>
        </w:sdtContent>
      </w:sdt>
    </w:sdtContent>
  </w:sdt>
  <w:p w14:paraId="5BAC338F" w14:textId="1DB18457" w:rsidR="00A937E4" w:rsidRPr="00CB6C19" w:rsidRDefault="00A937E4" w:rsidP="0081506D">
    <w:pPr>
      <w:pStyle w:val="Stopka"/>
      <w:tabs>
        <w:tab w:val="clear" w:pos="4536"/>
        <w:tab w:val="clear" w:pos="9072"/>
        <w:tab w:val="left" w:pos="8051"/>
      </w:tabs>
      <w:rPr>
        <w:sz w:val="20"/>
        <w:szCs w:val="20"/>
      </w:rPr>
    </w:pP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918C7" w14:textId="77777777" w:rsidR="00DE76CE" w:rsidRDefault="00DE76CE" w:rsidP="00CB6C19">
      <w:pPr>
        <w:spacing w:after="0" w:line="240" w:lineRule="auto"/>
      </w:pPr>
      <w:r>
        <w:separator/>
      </w:r>
    </w:p>
  </w:footnote>
  <w:footnote w:type="continuationSeparator" w:id="0">
    <w:p w14:paraId="0523856A" w14:textId="77777777" w:rsidR="00DE76CE" w:rsidRDefault="00DE76CE" w:rsidP="00CB6C19">
      <w:pPr>
        <w:spacing w:after="0" w:line="240" w:lineRule="auto"/>
      </w:pPr>
      <w:r>
        <w:continuationSeparator/>
      </w:r>
    </w:p>
  </w:footnote>
  <w:footnote w:type="continuationNotice" w:id="1">
    <w:p w14:paraId="316AD057" w14:textId="77777777" w:rsidR="00DE76CE" w:rsidRDefault="00DE76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B05CA" w14:textId="77777777" w:rsidR="009D7BD5" w:rsidRDefault="009D7B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33D"/>
    <w:multiLevelType w:val="hybridMultilevel"/>
    <w:tmpl w:val="C7BE621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72CA9"/>
    <w:multiLevelType w:val="hybridMultilevel"/>
    <w:tmpl w:val="FA646046"/>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9505F"/>
    <w:multiLevelType w:val="hybridMultilevel"/>
    <w:tmpl w:val="15C21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641D7"/>
    <w:multiLevelType w:val="hybridMultilevel"/>
    <w:tmpl w:val="2E90BE5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D6788"/>
    <w:multiLevelType w:val="hybridMultilevel"/>
    <w:tmpl w:val="35C074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448CE"/>
    <w:multiLevelType w:val="hybridMultilevel"/>
    <w:tmpl w:val="9AA4189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F7E91"/>
    <w:multiLevelType w:val="hybridMultilevel"/>
    <w:tmpl w:val="B96E5D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038F5"/>
    <w:multiLevelType w:val="hybridMultilevel"/>
    <w:tmpl w:val="8F321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AF06FA"/>
    <w:multiLevelType w:val="hybridMultilevel"/>
    <w:tmpl w:val="B6AA4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531079"/>
    <w:multiLevelType w:val="hybridMultilevel"/>
    <w:tmpl w:val="46E4F8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BF0DE9"/>
    <w:multiLevelType w:val="hybridMultilevel"/>
    <w:tmpl w:val="A5A8B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B81585"/>
    <w:multiLevelType w:val="hybridMultilevel"/>
    <w:tmpl w:val="74AA15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2153A0"/>
    <w:multiLevelType w:val="hybridMultilevel"/>
    <w:tmpl w:val="D042EF0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EC2246"/>
    <w:multiLevelType w:val="hybridMultilevel"/>
    <w:tmpl w:val="35EE3A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985A47"/>
    <w:multiLevelType w:val="hybridMultilevel"/>
    <w:tmpl w:val="41327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B02A4"/>
    <w:multiLevelType w:val="hybridMultilevel"/>
    <w:tmpl w:val="F8EE63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0376FE"/>
    <w:multiLevelType w:val="hybridMultilevel"/>
    <w:tmpl w:val="A106D7A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33E6D"/>
    <w:multiLevelType w:val="hybridMultilevel"/>
    <w:tmpl w:val="5492DE8E"/>
    <w:lvl w:ilvl="0" w:tplc="9BCAFD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770771D"/>
    <w:multiLevelType w:val="hybridMultilevel"/>
    <w:tmpl w:val="EAE6165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30443F"/>
    <w:multiLevelType w:val="hybridMultilevel"/>
    <w:tmpl w:val="C91E102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A16799"/>
    <w:multiLevelType w:val="hybridMultilevel"/>
    <w:tmpl w:val="5076555E"/>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D45ED5"/>
    <w:multiLevelType w:val="hybridMultilevel"/>
    <w:tmpl w:val="C2302B0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D9717D"/>
    <w:multiLevelType w:val="hybridMultilevel"/>
    <w:tmpl w:val="3438960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F4F72"/>
    <w:multiLevelType w:val="hybridMultilevel"/>
    <w:tmpl w:val="05C6C2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8972DE"/>
    <w:multiLevelType w:val="hybridMultilevel"/>
    <w:tmpl w:val="190AF79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4D2B6C"/>
    <w:multiLevelType w:val="hybridMultilevel"/>
    <w:tmpl w:val="02AE4CA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8374DC"/>
    <w:multiLevelType w:val="hybridMultilevel"/>
    <w:tmpl w:val="87C2B1BE"/>
    <w:lvl w:ilvl="0" w:tplc="55EA81F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4676CE"/>
    <w:multiLevelType w:val="hybridMultilevel"/>
    <w:tmpl w:val="17462C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70166B"/>
    <w:multiLevelType w:val="hybridMultilevel"/>
    <w:tmpl w:val="D690FB0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86598E"/>
    <w:multiLevelType w:val="hybridMultilevel"/>
    <w:tmpl w:val="BFE076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5810FD"/>
    <w:multiLevelType w:val="hybridMultilevel"/>
    <w:tmpl w:val="F50667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FF6E58"/>
    <w:multiLevelType w:val="hybridMultilevel"/>
    <w:tmpl w:val="C88AE4C6"/>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F3B62"/>
    <w:multiLevelType w:val="hybridMultilevel"/>
    <w:tmpl w:val="C924E0AC"/>
    <w:lvl w:ilvl="0" w:tplc="193EDE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3B31044"/>
    <w:multiLevelType w:val="hybridMultilevel"/>
    <w:tmpl w:val="861A324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8666E9"/>
    <w:multiLevelType w:val="hybridMultilevel"/>
    <w:tmpl w:val="A802FF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E932C4"/>
    <w:multiLevelType w:val="hybridMultilevel"/>
    <w:tmpl w:val="A240EC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A123DC"/>
    <w:multiLevelType w:val="hybridMultilevel"/>
    <w:tmpl w:val="C456CB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650434"/>
    <w:multiLevelType w:val="hybridMultilevel"/>
    <w:tmpl w:val="BEEC0C0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C24411"/>
    <w:multiLevelType w:val="hybridMultilevel"/>
    <w:tmpl w:val="0C3EF416"/>
    <w:lvl w:ilvl="0" w:tplc="0415000F">
      <w:start w:val="1"/>
      <w:numFmt w:val="decimal"/>
      <w:lvlText w:val="%1."/>
      <w:lvlJc w:val="left"/>
      <w:pPr>
        <w:ind w:left="720" w:hanging="360"/>
      </w:pPr>
    </w:lvl>
    <w:lvl w:ilvl="1" w:tplc="87D0CC9A">
      <w:start w:val="1"/>
      <w:numFmt w:val="decimal"/>
      <w:lvlText w:val="%2."/>
      <w:lvlJc w:val="left"/>
      <w:pPr>
        <w:ind w:left="1440" w:hanging="360"/>
      </w:pPr>
      <w:rPr>
        <w:rFonts w:asciiTheme="minorHAnsi" w:eastAsiaTheme="minorHAnsi"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D44C3D"/>
    <w:multiLevelType w:val="hybridMultilevel"/>
    <w:tmpl w:val="180E46A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55669C6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FB3A74"/>
    <w:multiLevelType w:val="hybridMultilevel"/>
    <w:tmpl w:val="74487802"/>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25032A"/>
    <w:multiLevelType w:val="hybridMultilevel"/>
    <w:tmpl w:val="1CF8B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A60024"/>
    <w:multiLevelType w:val="hybridMultilevel"/>
    <w:tmpl w:val="1F10F30E"/>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636CF5"/>
    <w:multiLevelType w:val="hybridMultilevel"/>
    <w:tmpl w:val="DAD24856"/>
    <w:lvl w:ilvl="0" w:tplc="60BC7560">
      <w:start w:val="1"/>
      <w:numFmt w:val="decimal"/>
      <w:lvlText w:val="%1."/>
      <w:lvlJc w:val="left"/>
      <w:pPr>
        <w:ind w:left="1440" w:hanging="360"/>
      </w:pPr>
      <w:rPr>
        <w:rFonts w:asciiTheme="minorHAnsi" w:eastAsiaTheme="minorHAnsi" w:hAnsiTheme="minorHAnsi" w:cstheme="minorBid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6E6FED"/>
    <w:multiLevelType w:val="hybridMultilevel"/>
    <w:tmpl w:val="297600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B978CF"/>
    <w:multiLevelType w:val="hybridMultilevel"/>
    <w:tmpl w:val="E702E35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4917DC"/>
    <w:multiLevelType w:val="hybridMultilevel"/>
    <w:tmpl w:val="03287FB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494D25"/>
    <w:multiLevelType w:val="hybridMultilevel"/>
    <w:tmpl w:val="830AB0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9612966">
    <w:abstractNumId w:val="41"/>
  </w:num>
  <w:num w:numId="2" w16cid:durableId="1664429495">
    <w:abstractNumId w:val="4"/>
  </w:num>
  <w:num w:numId="3" w16cid:durableId="1608275451">
    <w:abstractNumId w:val="29"/>
  </w:num>
  <w:num w:numId="4" w16cid:durableId="275913791">
    <w:abstractNumId w:val="25"/>
  </w:num>
  <w:num w:numId="5" w16cid:durableId="674186401">
    <w:abstractNumId w:val="26"/>
  </w:num>
  <w:num w:numId="6" w16cid:durableId="723599719">
    <w:abstractNumId w:val="42"/>
  </w:num>
  <w:num w:numId="7" w16cid:durableId="783229263">
    <w:abstractNumId w:val="30"/>
  </w:num>
  <w:num w:numId="8" w16cid:durableId="852912991">
    <w:abstractNumId w:val="45"/>
  </w:num>
  <w:num w:numId="9" w16cid:durableId="1417167495">
    <w:abstractNumId w:val="9"/>
  </w:num>
  <w:num w:numId="10" w16cid:durableId="259996588">
    <w:abstractNumId w:val="19"/>
  </w:num>
  <w:num w:numId="11" w16cid:durableId="1234513681">
    <w:abstractNumId w:val="49"/>
  </w:num>
  <w:num w:numId="12" w16cid:durableId="2026247066">
    <w:abstractNumId w:val="13"/>
  </w:num>
  <w:num w:numId="13" w16cid:durableId="1272932963">
    <w:abstractNumId w:val="40"/>
  </w:num>
  <w:num w:numId="14" w16cid:durableId="1846045872">
    <w:abstractNumId w:val="16"/>
  </w:num>
  <w:num w:numId="15" w16cid:durableId="1535850339">
    <w:abstractNumId w:val="7"/>
  </w:num>
  <w:num w:numId="16" w16cid:durableId="99881056">
    <w:abstractNumId w:val="27"/>
  </w:num>
  <w:num w:numId="17" w16cid:durableId="1834373205">
    <w:abstractNumId w:val="38"/>
  </w:num>
  <w:num w:numId="18" w16cid:durableId="195430947">
    <w:abstractNumId w:val="34"/>
  </w:num>
  <w:num w:numId="19" w16cid:durableId="380636646">
    <w:abstractNumId w:val="6"/>
  </w:num>
  <w:num w:numId="20" w16cid:durableId="811286041">
    <w:abstractNumId w:val="24"/>
  </w:num>
  <w:num w:numId="21" w16cid:durableId="15036353">
    <w:abstractNumId w:val="48"/>
  </w:num>
  <w:num w:numId="22" w16cid:durableId="1109083321">
    <w:abstractNumId w:val="33"/>
  </w:num>
  <w:num w:numId="23" w16cid:durableId="1057048277">
    <w:abstractNumId w:val="5"/>
  </w:num>
  <w:num w:numId="24" w16cid:durableId="689720106">
    <w:abstractNumId w:val="10"/>
  </w:num>
  <w:num w:numId="25" w16cid:durableId="256060596">
    <w:abstractNumId w:val="17"/>
  </w:num>
  <w:num w:numId="26" w16cid:durableId="437725287">
    <w:abstractNumId w:val="36"/>
  </w:num>
  <w:num w:numId="27" w16cid:durableId="2125226325">
    <w:abstractNumId w:val="32"/>
  </w:num>
  <w:num w:numId="28" w16cid:durableId="752707719">
    <w:abstractNumId w:val="18"/>
  </w:num>
  <w:num w:numId="29" w16cid:durableId="1230308651">
    <w:abstractNumId w:val="2"/>
  </w:num>
  <w:num w:numId="30" w16cid:durableId="1457679333">
    <w:abstractNumId w:val="0"/>
  </w:num>
  <w:num w:numId="31" w16cid:durableId="2033260402">
    <w:abstractNumId w:val="47"/>
  </w:num>
  <w:num w:numId="32" w16cid:durableId="1726559748">
    <w:abstractNumId w:val="22"/>
  </w:num>
  <w:num w:numId="33" w16cid:durableId="1608082534">
    <w:abstractNumId w:val="43"/>
  </w:num>
  <w:num w:numId="34" w16cid:durableId="1191604506">
    <w:abstractNumId w:val="15"/>
  </w:num>
  <w:num w:numId="35" w16cid:durableId="116874572">
    <w:abstractNumId w:val="3"/>
  </w:num>
  <w:num w:numId="36" w16cid:durableId="1295871251">
    <w:abstractNumId w:val="11"/>
  </w:num>
  <w:num w:numId="37" w16cid:durableId="1798716962">
    <w:abstractNumId w:val="21"/>
  </w:num>
  <w:num w:numId="38" w16cid:durableId="1930851276">
    <w:abstractNumId w:val="50"/>
  </w:num>
  <w:num w:numId="39" w16cid:durableId="1290043079">
    <w:abstractNumId w:val="14"/>
  </w:num>
  <w:num w:numId="40" w16cid:durableId="1995645085">
    <w:abstractNumId w:val="28"/>
  </w:num>
  <w:num w:numId="41" w16cid:durableId="1980262504">
    <w:abstractNumId w:val="39"/>
  </w:num>
  <w:num w:numId="42" w16cid:durableId="2072187371">
    <w:abstractNumId w:val="37"/>
  </w:num>
  <w:num w:numId="43" w16cid:durableId="312219637">
    <w:abstractNumId w:val="12"/>
  </w:num>
  <w:num w:numId="44" w16cid:durableId="1065110552">
    <w:abstractNumId w:val="44"/>
  </w:num>
  <w:num w:numId="45" w16cid:durableId="1271742482">
    <w:abstractNumId w:val="8"/>
  </w:num>
  <w:num w:numId="46" w16cid:durableId="1338195245">
    <w:abstractNumId w:val="23"/>
  </w:num>
  <w:num w:numId="47" w16cid:durableId="499849405">
    <w:abstractNumId w:val="1"/>
  </w:num>
  <w:num w:numId="48" w16cid:durableId="1848867943">
    <w:abstractNumId w:val="46"/>
  </w:num>
  <w:num w:numId="49" w16cid:durableId="705912129">
    <w:abstractNumId w:val="35"/>
  </w:num>
  <w:num w:numId="50" w16cid:durableId="27225030">
    <w:abstractNumId w:val="20"/>
  </w:num>
  <w:num w:numId="51" w16cid:durableId="1092315122">
    <w:abstractNumId w:val="31"/>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ławomir Nowicki">
    <w15:presenceInfo w15:providerId="AD" w15:userId="S::slawomir.nowicki@pgzsa.pl::8112fcf2-931e-4465-9193-c44d5967c1fc"/>
  </w15:person>
  <w15:person w15:author="Paweł Bus">
    <w15:presenceInfo w15:providerId="AD" w15:userId="S::p.bus@pitradwar.com::16e0ebda-f972-47f9-b4c2-624a2addc8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205"/>
    <w:rsid w:val="0000256D"/>
    <w:rsid w:val="00005792"/>
    <w:rsid w:val="000072B2"/>
    <w:rsid w:val="00007945"/>
    <w:rsid w:val="00007EC3"/>
    <w:rsid w:val="00014173"/>
    <w:rsid w:val="00014BAE"/>
    <w:rsid w:val="00016680"/>
    <w:rsid w:val="00021197"/>
    <w:rsid w:val="000237D4"/>
    <w:rsid w:val="000243D0"/>
    <w:rsid w:val="00024585"/>
    <w:rsid w:val="0002679C"/>
    <w:rsid w:val="000274A4"/>
    <w:rsid w:val="00030CF1"/>
    <w:rsid w:val="0003123B"/>
    <w:rsid w:val="000346C6"/>
    <w:rsid w:val="000367B4"/>
    <w:rsid w:val="00043588"/>
    <w:rsid w:val="00043C9D"/>
    <w:rsid w:val="0004426F"/>
    <w:rsid w:val="00044CDB"/>
    <w:rsid w:val="00044E44"/>
    <w:rsid w:val="00045040"/>
    <w:rsid w:val="00047959"/>
    <w:rsid w:val="00052C3A"/>
    <w:rsid w:val="000536A9"/>
    <w:rsid w:val="00053D20"/>
    <w:rsid w:val="00054BF7"/>
    <w:rsid w:val="00054F1B"/>
    <w:rsid w:val="0005522B"/>
    <w:rsid w:val="0006191A"/>
    <w:rsid w:val="0006209F"/>
    <w:rsid w:val="00072086"/>
    <w:rsid w:val="0007661C"/>
    <w:rsid w:val="00077C28"/>
    <w:rsid w:val="00080568"/>
    <w:rsid w:val="00080E80"/>
    <w:rsid w:val="00082B99"/>
    <w:rsid w:val="00083D30"/>
    <w:rsid w:val="00085129"/>
    <w:rsid w:val="00085511"/>
    <w:rsid w:val="00086BE2"/>
    <w:rsid w:val="00086D04"/>
    <w:rsid w:val="00087A3F"/>
    <w:rsid w:val="000911C2"/>
    <w:rsid w:val="00092E65"/>
    <w:rsid w:val="00093609"/>
    <w:rsid w:val="0009606D"/>
    <w:rsid w:val="000A1788"/>
    <w:rsid w:val="000A1B9A"/>
    <w:rsid w:val="000A1E4A"/>
    <w:rsid w:val="000A1E50"/>
    <w:rsid w:val="000B138C"/>
    <w:rsid w:val="000B241F"/>
    <w:rsid w:val="000B2E9B"/>
    <w:rsid w:val="000B4E5A"/>
    <w:rsid w:val="000B5140"/>
    <w:rsid w:val="000C26C4"/>
    <w:rsid w:val="000D08F0"/>
    <w:rsid w:val="000D0E8B"/>
    <w:rsid w:val="000D2D05"/>
    <w:rsid w:val="000D2EB7"/>
    <w:rsid w:val="000D59C6"/>
    <w:rsid w:val="000D679B"/>
    <w:rsid w:val="000D7229"/>
    <w:rsid w:val="000E1235"/>
    <w:rsid w:val="000E2D6B"/>
    <w:rsid w:val="000E2E47"/>
    <w:rsid w:val="000E5534"/>
    <w:rsid w:val="000E720E"/>
    <w:rsid w:val="000E7758"/>
    <w:rsid w:val="000F0AE4"/>
    <w:rsid w:val="000F2406"/>
    <w:rsid w:val="000F3695"/>
    <w:rsid w:val="000F39F7"/>
    <w:rsid w:val="000F702E"/>
    <w:rsid w:val="000F73C7"/>
    <w:rsid w:val="000F775C"/>
    <w:rsid w:val="0010053B"/>
    <w:rsid w:val="00101CAC"/>
    <w:rsid w:val="00104C57"/>
    <w:rsid w:val="00104C7C"/>
    <w:rsid w:val="00105E7E"/>
    <w:rsid w:val="001063B5"/>
    <w:rsid w:val="00106817"/>
    <w:rsid w:val="00110463"/>
    <w:rsid w:val="00112709"/>
    <w:rsid w:val="00112DD5"/>
    <w:rsid w:val="00113EDC"/>
    <w:rsid w:val="0011451D"/>
    <w:rsid w:val="00117C72"/>
    <w:rsid w:val="00117CAD"/>
    <w:rsid w:val="00121D8E"/>
    <w:rsid w:val="00124AE4"/>
    <w:rsid w:val="00124F54"/>
    <w:rsid w:val="001276AD"/>
    <w:rsid w:val="0013019D"/>
    <w:rsid w:val="00131580"/>
    <w:rsid w:val="00132840"/>
    <w:rsid w:val="0013294B"/>
    <w:rsid w:val="0013343E"/>
    <w:rsid w:val="00133B9F"/>
    <w:rsid w:val="001348CF"/>
    <w:rsid w:val="00135952"/>
    <w:rsid w:val="0013602E"/>
    <w:rsid w:val="0013698C"/>
    <w:rsid w:val="001370AD"/>
    <w:rsid w:val="00137C18"/>
    <w:rsid w:val="001419CF"/>
    <w:rsid w:val="00141A72"/>
    <w:rsid w:val="001431A3"/>
    <w:rsid w:val="00146AF0"/>
    <w:rsid w:val="0015040B"/>
    <w:rsid w:val="0015549E"/>
    <w:rsid w:val="00161D87"/>
    <w:rsid w:val="001630DB"/>
    <w:rsid w:val="00166098"/>
    <w:rsid w:val="0017318B"/>
    <w:rsid w:val="001734A6"/>
    <w:rsid w:val="00174520"/>
    <w:rsid w:val="001746BE"/>
    <w:rsid w:val="001770AB"/>
    <w:rsid w:val="00181CF8"/>
    <w:rsid w:val="001826FC"/>
    <w:rsid w:val="001832C9"/>
    <w:rsid w:val="00183C68"/>
    <w:rsid w:val="0018474C"/>
    <w:rsid w:val="00184C01"/>
    <w:rsid w:val="0018530C"/>
    <w:rsid w:val="001871D2"/>
    <w:rsid w:val="00187829"/>
    <w:rsid w:val="00191B5B"/>
    <w:rsid w:val="001925CC"/>
    <w:rsid w:val="0019330F"/>
    <w:rsid w:val="00193C6A"/>
    <w:rsid w:val="00194436"/>
    <w:rsid w:val="001A0DA9"/>
    <w:rsid w:val="001A247C"/>
    <w:rsid w:val="001A4080"/>
    <w:rsid w:val="001B2BB1"/>
    <w:rsid w:val="001B49D5"/>
    <w:rsid w:val="001B4B78"/>
    <w:rsid w:val="001B5EC1"/>
    <w:rsid w:val="001B7D11"/>
    <w:rsid w:val="001B7DCC"/>
    <w:rsid w:val="001C1A4B"/>
    <w:rsid w:val="001C4FAB"/>
    <w:rsid w:val="001C6888"/>
    <w:rsid w:val="001C6950"/>
    <w:rsid w:val="001C7D2E"/>
    <w:rsid w:val="001D0017"/>
    <w:rsid w:val="001D2CFF"/>
    <w:rsid w:val="001D3B69"/>
    <w:rsid w:val="001D3D37"/>
    <w:rsid w:val="001D6327"/>
    <w:rsid w:val="001D6A34"/>
    <w:rsid w:val="001E107E"/>
    <w:rsid w:val="001E1CDD"/>
    <w:rsid w:val="001E31F3"/>
    <w:rsid w:val="001E3886"/>
    <w:rsid w:val="001E4758"/>
    <w:rsid w:val="001E6E4A"/>
    <w:rsid w:val="001F128E"/>
    <w:rsid w:val="001F1B41"/>
    <w:rsid w:val="001F3618"/>
    <w:rsid w:val="001F523D"/>
    <w:rsid w:val="001F5588"/>
    <w:rsid w:val="001F6766"/>
    <w:rsid w:val="00200978"/>
    <w:rsid w:val="00201AE3"/>
    <w:rsid w:val="00201B6D"/>
    <w:rsid w:val="00212EAB"/>
    <w:rsid w:val="00215AE5"/>
    <w:rsid w:val="00221415"/>
    <w:rsid w:val="00223C95"/>
    <w:rsid w:val="00226664"/>
    <w:rsid w:val="00227B74"/>
    <w:rsid w:val="00230136"/>
    <w:rsid w:val="002308E0"/>
    <w:rsid w:val="00231296"/>
    <w:rsid w:val="0023398C"/>
    <w:rsid w:val="002409A4"/>
    <w:rsid w:val="00240B8C"/>
    <w:rsid w:val="00240FBB"/>
    <w:rsid w:val="0024554E"/>
    <w:rsid w:val="00245C0D"/>
    <w:rsid w:val="00245EEB"/>
    <w:rsid w:val="00246065"/>
    <w:rsid w:val="00246088"/>
    <w:rsid w:val="00251A2A"/>
    <w:rsid w:val="00255AD9"/>
    <w:rsid w:val="00257089"/>
    <w:rsid w:val="00257CB5"/>
    <w:rsid w:val="00263968"/>
    <w:rsid w:val="00263A32"/>
    <w:rsid w:val="00265CD1"/>
    <w:rsid w:val="00270CFC"/>
    <w:rsid w:val="00273D82"/>
    <w:rsid w:val="002756F8"/>
    <w:rsid w:val="002760EC"/>
    <w:rsid w:val="00277A1F"/>
    <w:rsid w:val="00280939"/>
    <w:rsid w:val="00281A77"/>
    <w:rsid w:val="002820F5"/>
    <w:rsid w:val="00282FA4"/>
    <w:rsid w:val="0028391D"/>
    <w:rsid w:val="00286F4D"/>
    <w:rsid w:val="00287D24"/>
    <w:rsid w:val="002903DA"/>
    <w:rsid w:val="002909A3"/>
    <w:rsid w:val="00292CBF"/>
    <w:rsid w:val="00293C49"/>
    <w:rsid w:val="002941E6"/>
    <w:rsid w:val="00294717"/>
    <w:rsid w:val="002A02A9"/>
    <w:rsid w:val="002A25FB"/>
    <w:rsid w:val="002A2C2D"/>
    <w:rsid w:val="002A633F"/>
    <w:rsid w:val="002B2C5D"/>
    <w:rsid w:val="002B547F"/>
    <w:rsid w:val="002B57DC"/>
    <w:rsid w:val="002B5864"/>
    <w:rsid w:val="002B5FD9"/>
    <w:rsid w:val="002B684C"/>
    <w:rsid w:val="002C5291"/>
    <w:rsid w:val="002C63F7"/>
    <w:rsid w:val="002C669A"/>
    <w:rsid w:val="002D1988"/>
    <w:rsid w:val="002D50FA"/>
    <w:rsid w:val="002D5CBC"/>
    <w:rsid w:val="002D6751"/>
    <w:rsid w:val="002D6EBC"/>
    <w:rsid w:val="002E02FB"/>
    <w:rsid w:val="002E1315"/>
    <w:rsid w:val="002E2E08"/>
    <w:rsid w:val="002E4A09"/>
    <w:rsid w:val="002E68AE"/>
    <w:rsid w:val="002F611A"/>
    <w:rsid w:val="002F6D56"/>
    <w:rsid w:val="003000FB"/>
    <w:rsid w:val="00304865"/>
    <w:rsid w:val="003055A5"/>
    <w:rsid w:val="0030642A"/>
    <w:rsid w:val="00307506"/>
    <w:rsid w:val="00307E45"/>
    <w:rsid w:val="003107C8"/>
    <w:rsid w:val="00311789"/>
    <w:rsid w:val="0031183C"/>
    <w:rsid w:val="00313EFA"/>
    <w:rsid w:val="003143C9"/>
    <w:rsid w:val="003153D8"/>
    <w:rsid w:val="00315E30"/>
    <w:rsid w:val="00316668"/>
    <w:rsid w:val="003166C0"/>
    <w:rsid w:val="00321362"/>
    <w:rsid w:val="0032337C"/>
    <w:rsid w:val="003234AF"/>
    <w:rsid w:val="003235D6"/>
    <w:rsid w:val="00331AEF"/>
    <w:rsid w:val="00332ED4"/>
    <w:rsid w:val="00336A31"/>
    <w:rsid w:val="00337FC5"/>
    <w:rsid w:val="0034169B"/>
    <w:rsid w:val="00341C54"/>
    <w:rsid w:val="0034325E"/>
    <w:rsid w:val="00343B0D"/>
    <w:rsid w:val="00344364"/>
    <w:rsid w:val="0034520D"/>
    <w:rsid w:val="00345E50"/>
    <w:rsid w:val="0035013C"/>
    <w:rsid w:val="00351A6B"/>
    <w:rsid w:val="00352A79"/>
    <w:rsid w:val="003531CC"/>
    <w:rsid w:val="00357F3D"/>
    <w:rsid w:val="003606B6"/>
    <w:rsid w:val="003624D2"/>
    <w:rsid w:val="00362535"/>
    <w:rsid w:val="00363D8F"/>
    <w:rsid w:val="00363FF1"/>
    <w:rsid w:val="003649B4"/>
    <w:rsid w:val="00366A9C"/>
    <w:rsid w:val="00367691"/>
    <w:rsid w:val="0037156B"/>
    <w:rsid w:val="00372F99"/>
    <w:rsid w:val="0037379E"/>
    <w:rsid w:val="003737AA"/>
    <w:rsid w:val="00376BDE"/>
    <w:rsid w:val="00380C9E"/>
    <w:rsid w:val="00382B06"/>
    <w:rsid w:val="003841C0"/>
    <w:rsid w:val="00386C8E"/>
    <w:rsid w:val="00387409"/>
    <w:rsid w:val="00390DC6"/>
    <w:rsid w:val="00390F01"/>
    <w:rsid w:val="0039139A"/>
    <w:rsid w:val="00395FC5"/>
    <w:rsid w:val="00396725"/>
    <w:rsid w:val="00396979"/>
    <w:rsid w:val="003977CF"/>
    <w:rsid w:val="003A004A"/>
    <w:rsid w:val="003A0C68"/>
    <w:rsid w:val="003A1229"/>
    <w:rsid w:val="003A1760"/>
    <w:rsid w:val="003A41CF"/>
    <w:rsid w:val="003A65E2"/>
    <w:rsid w:val="003A6E51"/>
    <w:rsid w:val="003A72D8"/>
    <w:rsid w:val="003B0F61"/>
    <w:rsid w:val="003B120C"/>
    <w:rsid w:val="003B25D5"/>
    <w:rsid w:val="003B2CC7"/>
    <w:rsid w:val="003B621C"/>
    <w:rsid w:val="003B6B4D"/>
    <w:rsid w:val="003B7F1F"/>
    <w:rsid w:val="003C18A2"/>
    <w:rsid w:val="003C3055"/>
    <w:rsid w:val="003C37F1"/>
    <w:rsid w:val="003C390A"/>
    <w:rsid w:val="003C3F43"/>
    <w:rsid w:val="003C5705"/>
    <w:rsid w:val="003C59A3"/>
    <w:rsid w:val="003C5BFC"/>
    <w:rsid w:val="003D28D8"/>
    <w:rsid w:val="003D4732"/>
    <w:rsid w:val="003D5217"/>
    <w:rsid w:val="003E0B1E"/>
    <w:rsid w:val="003E2137"/>
    <w:rsid w:val="003E24F3"/>
    <w:rsid w:val="003E2986"/>
    <w:rsid w:val="003E30FC"/>
    <w:rsid w:val="003E3153"/>
    <w:rsid w:val="003F1A33"/>
    <w:rsid w:val="003F1D7F"/>
    <w:rsid w:val="003F5750"/>
    <w:rsid w:val="003F732C"/>
    <w:rsid w:val="003F736C"/>
    <w:rsid w:val="003F73CF"/>
    <w:rsid w:val="003F7951"/>
    <w:rsid w:val="0040024D"/>
    <w:rsid w:val="0040152E"/>
    <w:rsid w:val="00401D3C"/>
    <w:rsid w:val="00403AD2"/>
    <w:rsid w:val="00406CCD"/>
    <w:rsid w:val="0041102D"/>
    <w:rsid w:val="004118F3"/>
    <w:rsid w:val="004148D6"/>
    <w:rsid w:val="0041791D"/>
    <w:rsid w:val="00420651"/>
    <w:rsid w:val="0042255D"/>
    <w:rsid w:val="004227CF"/>
    <w:rsid w:val="00422B2A"/>
    <w:rsid w:val="004231B1"/>
    <w:rsid w:val="00423AA9"/>
    <w:rsid w:val="004243C4"/>
    <w:rsid w:val="00424CDB"/>
    <w:rsid w:val="004261B4"/>
    <w:rsid w:val="00427EDA"/>
    <w:rsid w:val="00433B9C"/>
    <w:rsid w:val="00433FD5"/>
    <w:rsid w:val="00434291"/>
    <w:rsid w:val="004353D4"/>
    <w:rsid w:val="00435DA0"/>
    <w:rsid w:val="00437388"/>
    <w:rsid w:val="00437430"/>
    <w:rsid w:val="00440915"/>
    <w:rsid w:val="004510D6"/>
    <w:rsid w:val="00451A9F"/>
    <w:rsid w:val="00452222"/>
    <w:rsid w:val="004529A1"/>
    <w:rsid w:val="00452C0C"/>
    <w:rsid w:val="00453686"/>
    <w:rsid w:val="00454291"/>
    <w:rsid w:val="0045485D"/>
    <w:rsid w:val="0045513A"/>
    <w:rsid w:val="004551FF"/>
    <w:rsid w:val="004558CD"/>
    <w:rsid w:val="00456ED3"/>
    <w:rsid w:val="00457F98"/>
    <w:rsid w:val="00465854"/>
    <w:rsid w:val="00465F3C"/>
    <w:rsid w:val="00471653"/>
    <w:rsid w:val="00471DDE"/>
    <w:rsid w:val="004730A8"/>
    <w:rsid w:val="00474EFA"/>
    <w:rsid w:val="00476CF2"/>
    <w:rsid w:val="0047744F"/>
    <w:rsid w:val="00480A66"/>
    <w:rsid w:val="00484FDC"/>
    <w:rsid w:val="004856CA"/>
    <w:rsid w:val="00485F81"/>
    <w:rsid w:val="00487800"/>
    <w:rsid w:val="00487AF0"/>
    <w:rsid w:val="004900C2"/>
    <w:rsid w:val="00490300"/>
    <w:rsid w:val="00493B64"/>
    <w:rsid w:val="004969E4"/>
    <w:rsid w:val="004A1BF8"/>
    <w:rsid w:val="004A1FF6"/>
    <w:rsid w:val="004A2F47"/>
    <w:rsid w:val="004A361F"/>
    <w:rsid w:val="004B0012"/>
    <w:rsid w:val="004B1726"/>
    <w:rsid w:val="004B3BFC"/>
    <w:rsid w:val="004B58C0"/>
    <w:rsid w:val="004B60E7"/>
    <w:rsid w:val="004C00F1"/>
    <w:rsid w:val="004C144A"/>
    <w:rsid w:val="004C2514"/>
    <w:rsid w:val="004C3D0E"/>
    <w:rsid w:val="004C5C4D"/>
    <w:rsid w:val="004D12CF"/>
    <w:rsid w:val="004D209A"/>
    <w:rsid w:val="004D29F6"/>
    <w:rsid w:val="004D588D"/>
    <w:rsid w:val="004D6F7B"/>
    <w:rsid w:val="004D6FFA"/>
    <w:rsid w:val="004E0D53"/>
    <w:rsid w:val="004E1C0E"/>
    <w:rsid w:val="004E4E20"/>
    <w:rsid w:val="004F25F7"/>
    <w:rsid w:val="004F777B"/>
    <w:rsid w:val="00502E36"/>
    <w:rsid w:val="005030EE"/>
    <w:rsid w:val="00504B8B"/>
    <w:rsid w:val="00504D5B"/>
    <w:rsid w:val="005050ED"/>
    <w:rsid w:val="00506FDE"/>
    <w:rsid w:val="00510752"/>
    <w:rsid w:val="00511431"/>
    <w:rsid w:val="005135A9"/>
    <w:rsid w:val="005163D6"/>
    <w:rsid w:val="00522287"/>
    <w:rsid w:val="00522778"/>
    <w:rsid w:val="005238C7"/>
    <w:rsid w:val="005239AD"/>
    <w:rsid w:val="00523D74"/>
    <w:rsid w:val="00525055"/>
    <w:rsid w:val="0052668C"/>
    <w:rsid w:val="00527860"/>
    <w:rsid w:val="005279C4"/>
    <w:rsid w:val="00527A96"/>
    <w:rsid w:val="005311D6"/>
    <w:rsid w:val="005331DE"/>
    <w:rsid w:val="0053638F"/>
    <w:rsid w:val="005377A4"/>
    <w:rsid w:val="00537E8F"/>
    <w:rsid w:val="0054142E"/>
    <w:rsid w:val="00542710"/>
    <w:rsid w:val="00542DAB"/>
    <w:rsid w:val="00543600"/>
    <w:rsid w:val="00544E1F"/>
    <w:rsid w:val="00546437"/>
    <w:rsid w:val="0055412F"/>
    <w:rsid w:val="00554576"/>
    <w:rsid w:val="00554A39"/>
    <w:rsid w:val="00554F13"/>
    <w:rsid w:val="00556368"/>
    <w:rsid w:val="00556443"/>
    <w:rsid w:val="005568F9"/>
    <w:rsid w:val="00556AA3"/>
    <w:rsid w:val="0056284A"/>
    <w:rsid w:val="0056411B"/>
    <w:rsid w:val="00565264"/>
    <w:rsid w:val="005661DC"/>
    <w:rsid w:val="00571889"/>
    <w:rsid w:val="00571F8E"/>
    <w:rsid w:val="00572244"/>
    <w:rsid w:val="00573407"/>
    <w:rsid w:val="00580617"/>
    <w:rsid w:val="00580E71"/>
    <w:rsid w:val="00585DEF"/>
    <w:rsid w:val="005879CF"/>
    <w:rsid w:val="00587CBC"/>
    <w:rsid w:val="005914F7"/>
    <w:rsid w:val="0059251C"/>
    <w:rsid w:val="00593E22"/>
    <w:rsid w:val="005940BC"/>
    <w:rsid w:val="00594788"/>
    <w:rsid w:val="00597C9D"/>
    <w:rsid w:val="005A10BA"/>
    <w:rsid w:val="005A3004"/>
    <w:rsid w:val="005A323F"/>
    <w:rsid w:val="005A40B5"/>
    <w:rsid w:val="005A533E"/>
    <w:rsid w:val="005B1A3C"/>
    <w:rsid w:val="005B2DFC"/>
    <w:rsid w:val="005B36CA"/>
    <w:rsid w:val="005B4AAB"/>
    <w:rsid w:val="005B516B"/>
    <w:rsid w:val="005B64D4"/>
    <w:rsid w:val="005C03D4"/>
    <w:rsid w:val="005C1082"/>
    <w:rsid w:val="005C1167"/>
    <w:rsid w:val="005C4EF4"/>
    <w:rsid w:val="005C7AA4"/>
    <w:rsid w:val="005D01D3"/>
    <w:rsid w:val="005D0720"/>
    <w:rsid w:val="005D10D5"/>
    <w:rsid w:val="005D2F8C"/>
    <w:rsid w:val="005D49AB"/>
    <w:rsid w:val="005D5319"/>
    <w:rsid w:val="005D76BD"/>
    <w:rsid w:val="005E0219"/>
    <w:rsid w:val="005E1F2B"/>
    <w:rsid w:val="005E6B0A"/>
    <w:rsid w:val="005E7121"/>
    <w:rsid w:val="005E74A5"/>
    <w:rsid w:val="005E792E"/>
    <w:rsid w:val="005F02EB"/>
    <w:rsid w:val="005F0B05"/>
    <w:rsid w:val="005F26B5"/>
    <w:rsid w:val="005F5AF7"/>
    <w:rsid w:val="005F6154"/>
    <w:rsid w:val="005F7F2F"/>
    <w:rsid w:val="00602268"/>
    <w:rsid w:val="00602F20"/>
    <w:rsid w:val="006030CC"/>
    <w:rsid w:val="00603CCD"/>
    <w:rsid w:val="00603EC2"/>
    <w:rsid w:val="0060546B"/>
    <w:rsid w:val="00605D35"/>
    <w:rsid w:val="0060601B"/>
    <w:rsid w:val="00607BCC"/>
    <w:rsid w:val="00612A4E"/>
    <w:rsid w:val="00614F68"/>
    <w:rsid w:val="00615EFC"/>
    <w:rsid w:val="00615F83"/>
    <w:rsid w:val="00616547"/>
    <w:rsid w:val="00617878"/>
    <w:rsid w:val="006217E5"/>
    <w:rsid w:val="0062301C"/>
    <w:rsid w:val="00623257"/>
    <w:rsid w:val="00623471"/>
    <w:rsid w:val="00626E00"/>
    <w:rsid w:val="006271C8"/>
    <w:rsid w:val="006321AA"/>
    <w:rsid w:val="006327E6"/>
    <w:rsid w:val="00633883"/>
    <w:rsid w:val="00633FF3"/>
    <w:rsid w:val="0064105F"/>
    <w:rsid w:val="0064148C"/>
    <w:rsid w:val="00642822"/>
    <w:rsid w:val="0064469D"/>
    <w:rsid w:val="00644EA2"/>
    <w:rsid w:val="00645616"/>
    <w:rsid w:val="006464C9"/>
    <w:rsid w:val="00650DC2"/>
    <w:rsid w:val="006527F9"/>
    <w:rsid w:val="006532E7"/>
    <w:rsid w:val="00653D48"/>
    <w:rsid w:val="00655F46"/>
    <w:rsid w:val="00656C35"/>
    <w:rsid w:val="006575A4"/>
    <w:rsid w:val="00660C64"/>
    <w:rsid w:val="0066184A"/>
    <w:rsid w:val="00662A78"/>
    <w:rsid w:val="00663E5E"/>
    <w:rsid w:val="006665B5"/>
    <w:rsid w:val="00674E5F"/>
    <w:rsid w:val="00675E7A"/>
    <w:rsid w:val="00680266"/>
    <w:rsid w:val="0068157D"/>
    <w:rsid w:val="00681923"/>
    <w:rsid w:val="00681B53"/>
    <w:rsid w:val="00682BA5"/>
    <w:rsid w:val="0068349F"/>
    <w:rsid w:val="00683C49"/>
    <w:rsid w:val="00685D22"/>
    <w:rsid w:val="00686EC8"/>
    <w:rsid w:val="00686EE4"/>
    <w:rsid w:val="0069134A"/>
    <w:rsid w:val="006913E2"/>
    <w:rsid w:val="00692C24"/>
    <w:rsid w:val="00693C89"/>
    <w:rsid w:val="00693FC3"/>
    <w:rsid w:val="00693FFD"/>
    <w:rsid w:val="00695955"/>
    <w:rsid w:val="00696F6B"/>
    <w:rsid w:val="006A2086"/>
    <w:rsid w:val="006A2747"/>
    <w:rsid w:val="006A3EE0"/>
    <w:rsid w:val="006A6B09"/>
    <w:rsid w:val="006A759A"/>
    <w:rsid w:val="006B12FF"/>
    <w:rsid w:val="006B173A"/>
    <w:rsid w:val="006B2BDB"/>
    <w:rsid w:val="006B6A06"/>
    <w:rsid w:val="006C2CEC"/>
    <w:rsid w:val="006C415C"/>
    <w:rsid w:val="006C5A7C"/>
    <w:rsid w:val="006C7A00"/>
    <w:rsid w:val="006E2B1A"/>
    <w:rsid w:val="006E3947"/>
    <w:rsid w:val="006E408F"/>
    <w:rsid w:val="006E56D4"/>
    <w:rsid w:val="006E79FF"/>
    <w:rsid w:val="006F0D12"/>
    <w:rsid w:val="006F2984"/>
    <w:rsid w:val="006F47B7"/>
    <w:rsid w:val="006F4C6A"/>
    <w:rsid w:val="006F5D25"/>
    <w:rsid w:val="007000EE"/>
    <w:rsid w:val="00700955"/>
    <w:rsid w:val="00700C7F"/>
    <w:rsid w:val="00704593"/>
    <w:rsid w:val="0070556B"/>
    <w:rsid w:val="007070C0"/>
    <w:rsid w:val="00707A6B"/>
    <w:rsid w:val="00711406"/>
    <w:rsid w:val="007122DE"/>
    <w:rsid w:val="00713BA3"/>
    <w:rsid w:val="0071438B"/>
    <w:rsid w:val="00715894"/>
    <w:rsid w:val="0072058E"/>
    <w:rsid w:val="007219AD"/>
    <w:rsid w:val="0072321A"/>
    <w:rsid w:val="00723312"/>
    <w:rsid w:val="007235F8"/>
    <w:rsid w:val="00724BB4"/>
    <w:rsid w:val="007252C8"/>
    <w:rsid w:val="00725349"/>
    <w:rsid w:val="00725545"/>
    <w:rsid w:val="007255DF"/>
    <w:rsid w:val="00727147"/>
    <w:rsid w:val="00727842"/>
    <w:rsid w:val="00732ADE"/>
    <w:rsid w:val="00732E9B"/>
    <w:rsid w:val="007367E1"/>
    <w:rsid w:val="0074005C"/>
    <w:rsid w:val="00740406"/>
    <w:rsid w:val="00740DC9"/>
    <w:rsid w:val="00741769"/>
    <w:rsid w:val="00742DA3"/>
    <w:rsid w:val="00743ACC"/>
    <w:rsid w:val="007447F2"/>
    <w:rsid w:val="007463CE"/>
    <w:rsid w:val="00746D24"/>
    <w:rsid w:val="007518CF"/>
    <w:rsid w:val="007552B1"/>
    <w:rsid w:val="00757C87"/>
    <w:rsid w:val="00761926"/>
    <w:rsid w:val="00762E6C"/>
    <w:rsid w:val="00767CFE"/>
    <w:rsid w:val="00771CE3"/>
    <w:rsid w:val="00774017"/>
    <w:rsid w:val="00776E16"/>
    <w:rsid w:val="0078211A"/>
    <w:rsid w:val="00782AF1"/>
    <w:rsid w:val="0078470E"/>
    <w:rsid w:val="00784CCE"/>
    <w:rsid w:val="00790745"/>
    <w:rsid w:val="00792440"/>
    <w:rsid w:val="00793295"/>
    <w:rsid w:val="0079462E"/>
    <w:rsid w:val="0079538F"/>
    <w:rsid w:val="007973CB"/>
    <w:rsid w:val="007979A4"/>
    <w:rsid w:val="007A0205"/>
    <w:rsid w:val="007A1D12"/>
    <w:rsid w:val="007A3A8A"/>
    <w:rsid w:val="007A3C8F"/>
    <w:rsid w:val="007A5EFD"/>
    <w:rsid w:val="007A6563"/>
    <w:rsid w:val="007B2920"/>
    <w:rsid w:val="007B33EF"/>
    <w:rsid w:val="007B4E89"/>
    <w:rsid w:val="007B7EDA"/>
    <w:rsid w:val="007C25C7"/>
    <w:rsid w:val="007C386E"/>
    <w:rsid w:val="007C4851"/>
    <w:rsid w:val="007C4B04"/>
    <w:rsid w:val="007C73BB"/>
    <w:rsid w:val="007D34C0"/>
    <w:rsid w:val="007E5857"/>
    <w:rsid w:val="007E5A1D"/>
    <w:rsid w:val="007E7274"/>
    <w:rsid w:val="007E793E"/>
    <w:rsid w:val="007F32C7"/>
    <w:rsid w:val="007F4597"/>
    <w:rsid w:val="007F60FC"/>
    <w:rsid w:val="007F688F"/>
    <w:rsid w:val="00800425"/>
    <w:rsid w:val="008006B6"/>
    <w:rsid w:val="008014E8"/>
    <w:rsid w:val="00804220"/>
    <w:rsid w:val="008076D9"/>
    <w:rsid w:val="00810F01"/>
    <w:rsid w:val="0081215B"/>
    <w:rsid w:val="00813547"/>
    <w:rsid w:val="0081506D"/>
    <w:rsid w:val="00815CBD"/>
    <w:rsid w:val="00820980"/>
    <w:rsid w:val="008218C9"/>
    <w:rsid w:val="00822692"/>
    <w:rsid w:val="00822E29"/>
    <w:rsid w:val="00823137"/>
    <w:rsid w:val="00830AA2"/>
    <w:rsid w:val="00833763"/>
    <w:rsid w:val="0083389D"/>
    <w:rsid w:val="00834BF4"/>
    <w:rsid w:val="00834D36"/>
    <w:rsid w:val="00841F62"/>
    <w:rsid w:val="00842171"/>
    <w:rsid w:val="00842BFE"/>
    <w:rsid w:val="00843294"/>
    <w:rsid w:val="008513F0"/>
    <w:rsid w:val="0085202D"/>
    <w:rsid w:val="008522FF"/>
    <w:rsid w:val="008524B0"/>
    <w:rsid w:val="00854616"/>
    <w:rsid w:val="0085535B"/>
    <w:rsid w:val="008565E5"/>
    <w:rsid w:val="00856611"/>
    <w:rsid w:val="008674B8"/>
    <w:rsid w:val="008677BD"/>
    <w:rsid w:val="00870BF3"/>
    <w:rsid w:val="00871EFF"/>
    <w:rsid w:val="00872C4C"/>
    <w:rsid w:val="008744F0"/>
    <w:rsid w:val="00875E81"/>
    <w:rsid w:val="00875F67"/>
    <w:rsid w:val="00877ACE"/>
    <w:rsid w:val="00881563"/>
    <w:rsid w:val="0088469C"/>
    <w:rsid w:val="00887A20"/>
    <w:rsid w:val="008904F4"/>
    <w:rsid w:val="00890AEB"/>
    <w:rsid w:val="00890DA7"/>
    <w:rsid w:val="008916A3"/>
    <w:rsid w:val="0089192C"/>
    <w:rsid w:val="008923C3"/>
    <w:rsid w:val="0089289B"/>
    <w:rsid w:val="0089448D"/>
    <w:rsid w:val="008976B1"/>
    <w:rsid w:val="008A1099"/>
    <w:rsid w:val="008A1CC7"/>
    <w:rsid w:val="008A4F93"/>
    <w:rsid w:val="008A534C"/>
    <w:rsid w:val="008A66CE"/>
    <w:rsid w:val="008A7259"/>
    <w:rsid w:val="008B006B"/>
    <w:rsid w:val="008B13FB"/>
    <w:rsid w:val="008B2B96"/>
    <w:rsid w:val="008B2CD0"/>
    <w:rsid w:val="008B4698"/>
    <w:rsid w:val="008B4F44"/>
    <w:rsid w:val="008B7C7F"/>
    <w:rsid w:val="008C32AE"/>
    <w:rsid w:val="008C46E8"/>
    <w:rsid w:val="008C50B1"/>
    <w:rsid w:val="008C5EA2"/>
    <w:rsid w:val="008C7363"/>
    <w:rsid w:val="008D00FC"/>
    <w:rsid w:val="008D021E"/>
    <w:rsid w:val="008D0AE9"/>
    <w:rsid w:val="008D2B55"/>
    <w:rsid w:val="008D45CC"/>
    <w:rsid w:val="008D52AD"/>
    <w:rsid w:val="008D5EF4"/>
    <w:rsid w:val="008E01C4"/>
    <w:rsid w:val="008E1889"/>
    <w:rsid w:val="008E3048"/>
    <w:rsid w:val="008E5624"/>
    <w:rsid w:val="008E5937"/>
    <w:rsid w:val="008E74A6"/>
    <w:rsid w:val="008F0267"/>
    <w:rsid w:val="008F16BD"/>
    <w:rsid w:val="008F232B"/>
    <w:rsid w:val="008F436A"/>
    <w:rsid w:val="00900FB2"/>
    <w:rsid w:val="00904C92"/>
    <w:rsid w:val="009056BB"/>
    <w:rsid w:val="0090754E"/>
    <w:rsid w:val="0091232F"/>
    <w:rsid w:val="009129BA"/>
    <w:rsid w:val="00912AC7"/>
    <w:rsid w:val="00914AC6"/>
    <w:rsid w:val="0091735D"/>
    <w:rsid w:val="00920D78"/>
    <w:rsid w:val="00921F09"/>
    <w:rsid w:val="00922931"/>
    <w:rsid w:val="00923CCD"/>
    <w:rsid w:val="00925168"/>
    <w:rsid w:val="009257AE"/>
    <w:rsid w:val="009261E6"/>
    <w:rsid w:val="00926780"/>
    <w:rsid w:val="00926ACA"/>
    <w:rsid w:val="00930391"/>
    <w:rsid w:val="00930CD1"/>
    <w:rsid w:val="00931CD0"/>
    <w:rsid w:val="009331B2"/>
    <w:rsid w:val="009354C6"/>
    <w:rsid w:val="009372DE"/>
    <w:rsid w:val="009415E9"/>
    <w:rsid w:val="00941D0E"/>
    <w:rsid w:val="00943001"/>
    <w:rsid w:val="009444CC"/>
    <w:rsid w:val="00944B77"/>
    <w:rsid w:val="00950D11"/>
    <w:rsid w:val="00951770"/>
    <w:rsid w:val="0095208E"/>
    <w:rsid w:val="00952CBB"/>
    <w:rsid w:val="00952F37"/>
    <w:rsid w:val="009540F9"/>
    <w:rsid w:val="00954201"/>
    <w:rsid w:val="00956563"/>
    <w:rsid w:val="00956D61"/>
    <w:rsid w:val="0096220D"/>
    <w:rsid w:val="00962AE8"/>
    <w:rsid w:val="00962F03"/>
    <w:rsid w:val="0096301C"/>
    <w:rsid w:val="00964F63"/>
    <w:rsid w:val="00970756"/>
    <w:rsid w:val="00971777"/>
    <w:rsid w:val="009755B0"/>
    <w:rsid w:val="00976908"/>
    <w:rsid w:val="0098053F"/>
    <w:rsid w:val="00982376"/>
    <w:rsid w:val="00984DB1"/>
    <w:rsid w:val="00990345"/>
    <w:rsid w:val="009A01E8"/>
    <w:rsid w:val="009A277A"/>
    <w:rsid w:val="009A326A"/>
    <w:rsid w:val="009A5B6F"/>
    <w:rsid w:val="009A76F2"/>
    <w:rsid w:val="009B0880"/>
    <w:rsid w:val="009B0BB4"/>
    <w:rsid w:val="009B1EF5"/>
    <w:rsid w:val="009B3817"/>
    <w:rsid w:val="009B42F0"/>
    <w:rsid w:val="009C055C"/>
    <w:rsid w:val="009C3955"/>
    <w:rsid w:val="009C396B"/>
    <w:rsid w:val="009C52A8"/>
    <w:rsid w:val="009C59A5"/>
    <w:rsid w:val="009D023B"/>
    <w:rsid w:val="009D0598"/>
    <w:rsid w:val="009D0ADC"/>
    <w:rsid w:val="009D3E33"/>
    <w:rsid w:val="009D4700"/>
    <w:rsid w:val="009D5E11"/>
    <w:rsid w:val="009D6E5E"/>
    <w:rsid w:val="009D7BD5"/>
    <w:rsid w:val="009E28D2"/>
    <w:rsid w:val="009E5CCF"/>
    <w:rsid w:val="009E683C"/>
    <w:rsid w:val="009F0EF4"/>
    <w:rsid w:val="009F3996"/>
    <w:rsid w:val="009F707A"/>
    <w:rsid w:val="00A03D9E"/>
    <w:rsid w:val="00A041B7"/>
    <w:rsid w:val="00A16536"/>
    <w:rsid w:val="00A20009"/>
    <w:rsid w:val="00A2095D"/>
    <w:rsid w:val="00A22745"/>
    <w:rsid w:val="00A249BC"/>
    <w:rsid w:val="00A2738D"/>
    <w:rsid w:val="00A27E23"/>
    <w:rsid w:val="00A3039B"/>
    <w:rsid w:val="00A33ED1"/>
    <w:rsid w:val="00A35A89"/>
    <w:rsid w:val="00A36A5A"/>
    <w:rsid w:val="00A37F38"/>
    <w:rsid w:val="00A403A3"/>
    <w:rsid w:val="00A4119B"/>
    <w:rsid w:val="00A4338C"/>
    <w:rsid w:val="00A46831"/>
    <w:rsid w:val="00A469FE"/>
    <w:rsid w:val="00A507D3"/>
    <w:rsid w:val="00A55AA0"/>
    <w:rsid w:val="00A62383"/>
    <w:rsid w:val="00A63024"/>
    <w:rsid w:val="00A63341"/>
    <w:rsid w:val="00A63B49"/>
    <w:rsid w:val="00A679C9"/>
    <w:rsid w:val="00A67EBE"/>
    <w:rsid w:val="00A707CA"/>
    <w:rsid w:val="00A70CA5"/>
    <w:rsid w:val="00A717EA"/>
    <w:rsid w:val="00A72113"/>
    <w:rsid w:val="00A7360C"/>
    <w:rsid w:val="00A73BE0"/>
    <w:rsid w:val="00A75214"/>
    <w:rsid w:val="00A80DD7"/>
    <w:rsid w:val="00A81505"/>
    <w:rsid w:val="00A818BD"/>
    <w:rsid w:val="00A82F97"/>
    <w:rsid w:val="00A8418F"/>
    <w:rsid w:val="00A84DA3"/>
    <w:rsid w:val="00A91FD8"/>
    <w:rsid w:val="00A937E4"/>
    <w:rsid w:val="00A97473"/>
    <w:rsid w:val="00A975AA"/>
    <w:rsid w:val="00AA060E"/>
    <w:rsid w:val="00AA391B"/>
    <w:rsid w:val="00AA5943"/>
    <w:rsid w:val="00AA6B48"/>
    <w:rsid w:val="00AB3401"/>
    <w:rsid w:val="00AB4837"/>
    <w:rsid w:val="00AB57DA"/>
    <w:rsid w:val="00AB6009"/>
    <w:rsid w:val="00AB7A28"/>
    <w:rsid w:val="00AB7DC1"/>
    <w:rsid w:val="00AC18E0"/>
    <w:rsid w:val="00AC29FC"/>
    <w:rsid w:val="00AC2B1E"/>
    <w:rsid w:val="00AC3EA3"/>
    <w:rsid w:val="00AC576F"/>
    <w:rsid w:val="00AC5DBB"/>
    <w:rsid w:val="00AD32D1"/>
    <w:rsid w:val="00AD5ED1"/>
    <w:rsid w:val="00AD7C4D"/>
    <w:rsid w:val="00AE2A35"/>
    <w:rsid w:val="00AE2B18"/>
    <w:rsid w:val="00AE5B81"/>
    <w:rsid w:val="00AE5F32"/>
    <w:rsid w:val="00AF0A84"/>
    <w:rsid w:val="00AF0D1D"/>
    <w:rsid w:val="00AF0E15"/>
    <w:rsid w:val="00AF674C"/>
    <w:rsid w:val="00AF6C71"/>
    <w:rsid w:val="00AF78A7"/>
    <w:rsid w:val="00B01517"/>
    <w:rsid w:val="00B016B4"/>
    <w:rsid w:val="00B03C14"/>
    <w:rsid w:val="00B03C5D"/>
    <w:rsid w:val="00B0554F"/>
    <w:rsid w:val="00B05B3D"/>
    <w:rsid w:val="00B06458"/>
    <w:rsid w:val="00B070EE"/>
    <w:rsid w:val="00B1035A"/>
    <w:rsid w:val="00B1107B"/>
    <w:rsid w:val="00B13707"/>
    <w:rsid w:val="00B1495A"/>
    <w:rsid w:val="00B17602"/>
    <w:rsid w:val="00B20F57"/>
    <w:rsid w:val="00B2215C"/>
    <w:rsid w:val="00B22398"/>
    <w:rsid w:val="00B22487"/>
    <w:rsid w:val="00B2425A"/>
    <w:rsid w:val="00B252A8"/>
    <w:rsid w:val="00B272C3"/>
    <w:rsid w:val="00B27553"/>
    <w:rsid w:val="00B27829"/>
    <w:rsid w:val="00B31509"/>
    <w:rsid w:val="00B32380"/>
    <w:rsid w:val="00B35835"/>
    <w:rsid w:val="00B361C4"/>
    <w:rsid w:val="00B37DA4"/>
    <w:rsid w:val="00B4096E"/>
    <w:rsid w:val="00B40C4C"/>
    <w:rsid w:val="00B4309E"/>
    <w:rsid w:val="00B44651"/>
    <w:rsid w:val="00B46B73"/>
    <w:rsid w:val="00B51746"/>
    <w:rsid w:val="00B51BDD"/>
    <w:rsid w:val="00B52733"/>
    <w:rsid w:val="00B54149"/>
    <w:rsid w:val="00B54A1D"/>
    <w:rsid w:val="00B56C0D"/>
    <w:rsid w:val="00B56F38"/>
    <w:rsid w:val="00B57742"/>
    <w:rsid w:val="00B606F2"/>
    <w:rsid w:val="00B6203B"/>
    <w:rsid w:val="00B620F6"/>
    <w:rsid w:val="00B625F8"/>
    <w:rsid w:val="00B7017E"/>
    <w:rsid w:val="00B73BA8"/>
    <w:rsid w:val="00B73BC7"/>
    <w:rsid w:val="00B741DD"/>
    <w:rsid w:val="00B82390"/>
    <w:rsid w:val="00B8322C"/>
    <w:rsid w:val="00B83CCC"/>
    <w:rsid w:val="00B848CD"/>
    <w:rsid w:val="00B8582C"/>
    <w:rsid w:val="00B85DCC"/>
    <w:rsid w:val="00B86AFB"/>
    <w:rsid w:val="00B871EA"/>
    <w:rsid w:val="00B8784D"/>
    <w:rsid w:val="00B87BE4"/>
    <w:rsid w:val="00B91893"/>
    <w:rsid w:val="00B9234F"/>
    <w:rsid w:val="00B96086"/>
    <w:rsid w:val="00B96498"/>
    <w:rsid w:val="00B9677E"/>
    <w:rsid w:val="00BA00F1"/>
    <w:rsid w:val="00BA00FD"/>
    <w:rsid w:val="00BA2A16"/>
    <w:rsid w:val="00BA384B"/>
    <w:rsid w:val="00BA4844"/>
    <w:rsid w:val="00BA49C4"/>
    <w:rsid w:val="00BA6E38"/>
    <w:rsid w:val="00BA7678"/>
    <w:rsid w:val="00BB028A"/>
    <w:rsid w:val="00BB1E26"/>
    <w:rsid w:val="00BB2AD0"/>
    <w:rsid w:val="00BB4101"/>
    <w:rsid w:val="00BC069A"/>
    <w:rsid w:val="00BC0B1C"/>
    <w:rsid w:val="00BC1414"/>
    <w:rsid w:val="00BC2D4A"/>
    <w:rsid w:val="00BC3001"/>
    <w:rsid w:val="00BC3334"/>
    <w:rsid w:val="00BC3B31"/>
    <w:rsid w:val="00BC4077"/>
    <w:rsid w:val="00BC4D79"/>
    <w:rsid w:val="00BC4DAD"/>
    <w:rsid w:val="00BD03B7"/>
    <w:rsid w:val="00BD26F4"/>
    <w:rsid w:val="00BD2DE7"/>
    <w:rsid w:val="00BD2FD8"/>
    <w:rsid w:val="00BD4F09"/>
    <w:rsid w:val="00BD6817"/>
    <w:rsid w:val="00BE3624"/>
    <w:rsid w:val="00BE67EF"/>
    <w:rsid w:val="00BF4825"/>
    <w:rsid w:val="00C045EE"/>
    <w:rsid w:val="00C046DB"/>
    <w:rsid w:val="00C04C0A"/>
    <w:rsid w:val="00C068F5"/>
    <w:rsid w:val="00C07D47"/>
    <w:rsid w:val="00C07E8E"/>
    <w:rsid w:val="00C1114E"/>
    <w:rsid w:val="00C12DE3"/>
    <w:rsid w:val="00C12E75"/>
    <w:rsid w:val="00C139CA"/>
    <w:rsid w:val="00C13CAF"/>
    <w:rsid w:val="00C17EC0"/>
    <w:rsid w:val="00C211FB"/>
    <w:rsid w:val="00C21776"/>
    <w:rsid w:val="00C27376"/>
    <w:rsid w:val="00C31AEC"/>
    <w:rsid w:val="00C31CB7"/>
    <w:rsid w:val="00C33B85"/>
    <w:rsid w:val="00C34643"/>
    <w:rsid w:val="00C35F6B"/>
    <w:rsid w:val="00C36D1C"/>
    <w:rsid w:val="00C43471"/>
    <w:rsid w:val="00C44267"/>
    <w:rsid w:val="00C442F0"/>
    <w:rsid w:val="00C447FB"/>
    <w:rsid w:val="00C44FBC"/>
    <w:rsid w:val="00C47757"/>
    <w:rsid w:val="00C50B65"/>
    <w:rsid w:val="00C52FB8"/>
    <w:rsid w:val="00C535AE"/>
    <w:rsid w:val="00C53CDA"/>
    <w:rsid w:val="00C549CD"/>
    <w:rsid w:val="00C5530A"/>
    <w:rsid w:val="00C55C73"/>
    <w:rsid w:val="00C55DD2"/>
    <w:rsid w:val="00C600FC"/>
    <w:rsid w:val="00C64159"/>
    <w:rsid w:val="00C64219"/>
    <w:rsid w:val="00C64BF2"/>
    <w:rsid w:val="00C6624E"/>
    <w:rsid w:val="00C679B0"/>
    <w:rsid w:val="00C7009D"/>
    <w:rsid w:val="00C7666B"/>
    <w:rsid w:val="00C76FD3"/>
    <w:rsid w:val="00C81F7C"/>
    <w:rsid w:val="00C83DEA"/>
    <w:rsid w:val="00C84C61"/>
    <w:rsid w:val="00C85079"/>
    <w:rsid w:val="00C857D2"/>
    <w:rsid w:val="00C87A66"/>
    <w:rsid w:val="00C924CA"/>
    <w:rsid w:val="00C937EE"/>
    <w:rsid w:val="00C95019"/>
    <w:rsid w:val="00C96A05"/>
    <w:rsid w:val="00CA04E2"/>
    <w:rsid w:val="00CA1941"/>
    <w:rsid w:val="00CA2B79"/>
    <w:rsid w:val="00CA2D4F"/>
    <w:rsid w:val="00CA360C"/>
    <w:rsid w:val="00CA3656"/>
    <w:rsid w:val="00CA39EE"/>
    <w:rsid w:val="00CA3B38"/>
    <w:rsid w:val="00CA3F60"/>
    <w:rsid w:val="00CA5FEA"/>
    <w:rsid w:val="00CA6FE5"/>
    <w:rsid w:val="00CB1CF2"/>
    <w:rsid w:val="00CB1FBC"/>
    <w:rsid w:val="00CB230D"/>
    <w:rsid w:val="00CB2E2F"/>
    <w:rsid w:val="00CB6C19"/>
    <w:rsid w:val="00CC033D"/>
    <w:rsid w:val="00CC03B9"/>
    <w:rsid w:val="00CC153F"/>
    <w:rsid w:val="00CC171A"/>
    <w:rsid w:val="00CC1B38"/>
    <w:rsid w:val="00CC37FB"/>
    <w:rsid w:val="00CC3C60"/>
    <w:rsid w:val="00CC5C5F"/>
    <w:rsid w:val="00CC6B80"/>
    <w:rsid w:val="00CC7392"/>
    <w:rsid w:val="00CC7609"/>
    <w:rsid w:val="00CD0273"/>
    <w:rsid w:val="00CD0CCF"/>
    <w:rsid w:val="00CD258C"/>
    <w:rsid w:val="00CD3095"/>
    <w:rsid w:val="00CD6F39"/>
    <w:rsid w:val="00CE288E"/>
    <w:rsid w:val="00CE2986"/>
    <w:rsid w:val="00CE32BC"/>
    <w:rsid w:val="00CE4E4A"/>
    <w:rsid w:val="00CE539D"/>
    <w:rsid w:val="00CE63D1"/>
    <w:rsid w:val="00CF03E9"/>
    <w:rsid w:val="00CF0B47"/>
    <w:rsid w:val="00CF0EE6"/>
    <w:rsid w:val="00CF1D85"/>
    <w:rsid w:val="00CF2049"/>
    <w:rsid w:val="00CF3A49"/>
    <w:rsid w:val="00CF45BB"/>
    <w:rsid w:val="00CF4937"/>
    <w:rsid w:val="00CF5359"/>
    <w:rsid w:val="00CF655A"/>
    <w:rsid w:val="00CF68FF"/>
    <w:rsid w:val="00CF73E2"/>
    <w:rsid w:val="00CF77D2"/>
    <w:rsid w:val="00D01208"/>
    <w:rsid w:val="00D0195B"/>
    <w:rsid w:val="00D047A8"/>
    <w:rsid w:val="00D07767"/>
    <w:rsid w:val="00D12241"/>
    <w:rsid w:val="00D13DE6"/>
    <w:rsid w:val="00D14B9F"/>
    <w:rsid w:val="00D1674A"/>
    <w:rsid w:val="00D16BB4"/>
    <w:rsid w:val="00D17ED7"/>
    <w:rsid w:val="00D208B3"/>
    <w:rsid w:val="00D20ACD"/>
    <w:rsid w:val="00D25959"/>
    <w:rsid w:val="00D26A17"/>
    <w:rsid w:val="00D30398"/>
    <w:rsid w:val="00D303A1"/>
    <w:rsid w:val="00D3371C"/>
    <w:rsid w:val="00D364DD"/>
    <w:rsid w:val="00D4336B"/>
    <w:rsid w:val="00D44830"/>
    <w:rsid w:val="00D467A3"/>
    <w:rsid w:val="00D46B8E"/>
    <w:rsid w:val="00D47E91"/>
    <w:rsid w:val="00D47EA6"/>
    <w:rsid w:val="00D509EB"/>
    <w:rsid w:val="00D539FC"/>
    <w:rsid w:val="00D60574"/>
    <w:rsid w:val="00D61FC3"/>
    <w:rsid w:val="00D6224B"/>
    <w:rsid w:val="00D6613E"/>
    <w:rsid w:val="00D7026C"/>
    <w:rsid w:val="00D71005"/>
    <w:rsid w:val="00D72BB0"/>
    <w:rsid w:val="00D7454E"/>
    <w:rsid w:val="00D75128"/>
    <w:rsid w:val="00D77060"/>
    <w:rsid w:val="00D77C90"/>
    <w:rsid w:val="00D85169"/>
    <w:rsid w:val="00D917AF"/>
    <w:rsid w:val="00D943EB"/>
    <w:rsid w:val="00D94789"/>
    <w:rsid w:val="00D94DC5"/>
    <w:rsid w:val="00D96703"/>
    <w:rsid w:val="00DA1D26"/>
    <w:rsid w:val="00DA26A2"/>
    <w:rsid w:val="00DA3CDB"/>
    <w:rsid w:val="00DA41A0"/>
    <w:rsid w:val="00DA5E73"/>
    <w:rsid w:val="00DA72ED"/>
    <w:rsid w:val="00DB13A8"/>
    <w:rsid w:val="00DB4280"/>
    <w:rsid w:val="00DB61FC"/>
    <w:rsid w:val="00DC1A4B"/>
    <w:rsid w:val="00DC24E0"/>
    <w:rsid w:val="00DC2B98"/>
    <w:rsid w:val="00DC3B2E"/>
    <w:rsid w:val="00DC3FC9"/>
    <w:rsid w:val="00DC3FEE"/>
    <w:rsid w:val="00DC52C6"/>
    <w:rsid w:val="00DC6BC4"/>
    <w:rsid w:val="00DD1F11"/>
    <w:rsid w:val="00DD42F1"/>
    <w:rsid w:val="00DD4D42"/>
    <w:rsid w:val="00DD4E08"/>
    <w:rsid w:val="00DD4E40"/>
    <w:rsid w:val="00DE00C7"/>
    <w:rsid w:val="00DE4CFD"/>
    <w:rsid w:val="00DE561C"/>
    <w:rsid w:val="00DE6229"/>
    <w:rsid w:val="00DE6A71"/>
    <w:rsid w:val="00DE7230"/>
    <w:rsid w:val="00DE7337"/>
    <w:rsid w:val="00DE76CE"/>
    <w:rsid w:val="00DF0BF2"/>
    <w:rsid w:val="00E000F1"/>
    <w:rsid w:val="00E0011E"/>
    <w:rsid w:val="00E01433"/>
    <w:rsid w:val="00E0229D"/>
    <w:rsid w:val="00E03C45"/>
    <w:rsid w:val="00E054C0"/>
    <w:rsid w:val="00E1156E"/>
    <w:rsid w:val="00E162C4"/>
    <w:rsid w:val="00E17891"/>
    <w:rsid w:val="00E20E7B"/>
    <w:rsid w:val="00E237A0"/>
    <w:rsid w:val="00E2485E"/>
    <w:rsid w:val="00E26D15"/>
    <w:rsid w:val="00E36036"/>
    <w:rsid w:val="00E372F5"/>
    <w:rsid w:val="00E37F74"/>
    <w:rsid w:val="00E42137"/>
    <w:rsid w:val="00E42202"/>
    <w:rsid w:val="00E444A2"/>
    <w:rsid w:val="00E451D9"/>
    <w:rsid w:val="00E4566F"/>
    <w:rsid w:val="00E46D6C"/>
    <w:rsid w:val="00E47DFB"/>
    <w:rsid w:val="00E508C7"/>
    <w:rsid w:val="00E5120E"/>
    <w:rsid w:val="00E527D3"/>
    <w:rsid w:val="00E53C0D"/>
    <w:rsid w:val="00E55E61"/>
    <w:rsid w:val="00E5672F"/>
    <w:rsid w:val="00E60794"/>
    <w:rsid w:val="00E624D5"/>
    <w:rsid w:val="00E70D12"/>
    <w:rsid w:val="00E712BC"/>
    <w:rsid w:val="00E72163"/>
    <w:rsid w:val="00E743DB"/>
    <w:rsid w:val="00E767A1"/>
    <w:rsid w:val="00E76BC7"/>
    <w:rsid w:val="00E77270"/>
    <w:rsid w:val="00E77426"/>
    <w:rsid w:val="00E80274"/>
    <w:rsid w:val="00E81D5E"/>
    <w:rsid w:val="00E82995"/>
    <w:rsid w:val="00E83261"/>
    <w:rsid w:val="00E836B7"/>
    <w:rsid w:val="00E84C4A"/>
    <w:rsid w:val="00E9569C"/>
    <w:rsid w:val="00EA0EFE"/>
    <w:rsid w:val="00EA2219"/>
    <w:rsid w:val="00EA2381"/>
    <w:rsid w:val="00EA7708"/>
    <w:rsid w:val="00EB0E76"/>
    <w:rsid w:val="00EB41C8"/>
    <w:rsid w:val="00EB502F"/>
    <w:rsid w:val="00EB6C30"/>
    <w:rsid w:val="00EB70FC"/>
    <w:rsid w:val="00EB7CF0"/>
    <w:rsid w:val="00EC495C"/>
    <w:rsid w:val="00EC53FA"/>
    <w:rsid w:val="00EC695B"/>
    <w:rsid w:val="00EC6EA9"/>
    <w:rsid w:val="00EC7328"/>
    <w:rsid w:val="00ED1A95"/>
    <w:rsid w:val="00ED3C2B"/>
    <w:rsid w:val="00ED77C9"/>
    <w:rsid w:val="00ED7863"/>
    <w:rsid w:val="00ED7E57"/>
    <w:rsid w:val="00EE4C68"/>
    <w:rsid w:val="00EE4F14"/>
    <w:rsid w:val="00EE5AB8"/>
    <w:rsid w:val="00EE662B"/>
    <w:rsid w:val="00EF2C43"/>
    <w:rsid w:val="00EF51DA"/>
    <w:rsid w:val="00EF58D6"/>
    <w:rsid w:val="00EF6435"/>
    <w:rsid w:val="00EF7BDD"/>
    <w:rsid w:val="00F009F0"/>
    <w:rsid w:val="00F00D2B"/>
    <w:rsid w:val="00F014DD"/>
    <w:rsid w:val="00F018D4"/>
    <w:rsid w:val="00F02612"/>
    <w:rsid w:val="00F02F7B"/>
    <w:rsid w:val="00F0759D"/>
    <w:rsid w:val="00F12175"/>
    <w:rsid w:val="00F12C7B"/>
    <w:rsid w:val="00F148C0"/>
    <w:rsid w:val="00F14A81"/>
    <w:rsid w:val="00F16782"/>
    <w:rsid w:val="00F17151"/>
    <w:rsid w:val="00F174FD"/>
    <w:rsid w:val="00F17623"/>
    <w:rsid w:val="00F17A28"/>
    <w:rsid w:val="00F20993"/>
    <w:rsid w:val="00F20FCC"/>
    <w:rsid w:val="00F211A4"/>
    <w:rsid w:val="00F216A9"/>
    <w:rsid w:val="00F218F9"/>
    <w:rsid w:val="00F21A7C"/>
    <w:rsid w:val="00F22BD1"/>
    <w:rsid w:val="00F23A13"/>
    <w:rsid w:val="00F2583D"/>
    <w:rsid w:val="00F27966"/>
    <w:rsid w:val="00F3082E"/>
    <w:rsid w:val="00F33B34"/>
    <w:rsid w:val="00F34497"/>
    <w:rsid w:val="00F3561F"/>
    <w:rsid w:val="00F3723E"/>
    <w:rsid w:val="00F37C7A"/>
    <w:rsid w:val="00F40F12"/>
    <w:rsid w:val="00F41EB4"/>
    <w:rsid w:val="00F42B0E"/>
    <w:rsid w:val="00F44552"/>
    <w:rsid w:val="00F4508D"/>
    <w:rsid w:val="00F476B4"/>
    <w:rsid w:val="00F506B0"/>
    <w:rsid w:val="00F51001"/>
    <w:rsid w:val="00F5129E"/>
    <w:rsid w:val="00F520C6"/>
    <w:rsid w:val="00F52EA0"/>
    <w:rsid w:val="00F53B7A"/>
    <w:rsid w:val="00F54132"/>
    <w:rsid w:val="00F54A49"/>
    <w:rsid w:val="00F57303"/>
    <w:rsid w:val="00F62DF2"/>
    <w:rsid w:val="00F63DD2"/>
    <w:rsid w:val="00F644A6"/>
    <w:rsid w:val="00F6504B"/>
    <w:rsid w:val="00F65629"/>
    <w:rsid w:val="00F66573"/>
    <w:rsid w:val="00F6726D"/>
    <w:rsid w:val="00F72439"/>
    <w:rsid w:val="00F7395C"/>
    <w:rsid w:val="00F76EE4"/>
    <w:rsid w:val="00F825F3"/>
    <w:rsid w:val="00F84828"/>
    <w:rsid w:val="00F8503F"/>
    <w:rsid w:val="00F85767"/>
    <w:rsid w:val="00F85812"/>
    <w:rsid w:val="00F867C9"/>
    <w:rsid w:val="00F86B24"/>
    <w:rsid w:val="00F90D5A"/>
    <w:rsid w:val="00F92E6F"/>
    <w:rsid w:val="00F93298"/>
    <w:rsid w:val="00F933BD"/>
    <w:rsid w:val="00F9406B"/>
    <w:rsid w:val="00F94F71"/>
    <w:rsid w:val="00F95F56"/>
    <w:rsid w:val="00FA044A"/>
    <w:rsid w:val="00FA205C"/>
    <w:rsid w:val="00FB21F2"/>
    <w:rsid w:val="00FB6330"/>
    <w:rsid w:val="00FB689B"/>
    <w:rsid w:val="00FB7ABA"/>
    <w:rsid w:val="00FB7D63"/>
    <w:rsid w:val="00FC0527"/>
    <w:rsid w:val="00FC24BD"/>
    <w:rsid w:val="00FC369D"/>
    <w:rsid w:val="00FC5706"/>
    <w:rsid w:val="00FC5F11"/>
    <w:rsid w:val="00FC6AD7"/>
    <w:rsid w:val="00FD032B"/>
    <w:rsid w:val="00FD3D0E"/>
    <w:rsid w:val="00FD5D1E"/>
    <w:rsid w:val="00FE14FF"/>
    <w:rsid w:val="00FE1F91"/>
    <w:rsid w:val="00FE3F41"/>
    <w:rsid w:val="00FF3320"/>
    <w:rsid w:val="00FF39A3"/>
    <w:rsid w:val="00FF4112"/>
    <w:rsid w:val="00FF4598"/>
    <w:rsid w:val="00FF46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BA8F8"/>
  <w15:docId w15:val="{2BE1FAB1-5930-4C64-8C1C-5D07D3B4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
    <w:basedOn w:val="Normalny"/>
    <w:link w:val="AkapitzlistZnak"/>
    <w:uiPriority w:val="1"/>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unhideWhenUsed/>
    <w:rsid w:val="005C1082"/>
    <w:rPr>
      <w:sz w:val="16"/>
      <w:szCs w:val="16"/>
    </w:rPr>
  </w:style>
  <w:style w:type="paragraph" w:styleId="Tekstkomentarza">
    <w:name w:val="annotation text"/>
    <w:basedOn w:val="Normalny"/>
    <w:link w:val="TekstkomentarzaZnak"/>
    <w:uiPriority w:val="99"/>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
    <w:link w:val="Akapitzlist"/>
    <w:uiPriority w:val="1"/>
    <w:qFormat/>
    <w:locked/>
    <w:rsid w:val="00F52EA0"/>
  </w:style>
  <w:style w:type="paragraph" w:styleId="Tekstprzypisukocowego">
    <w:name w:val="endnote text"/>
    <w:basedOn w:val="Normalny"/>
    <w:link w:val="TekstprzypisukocowegoZnak"/>
    <w:uiPriority w:val="99"/>
    <w:semiHidden/>
    <w:unhideWhenUsed/>
    <w:rsid w:val="00713BA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3BA3"/>
    <w:rPr>
      <w:sz w:val="20"/>
      <w:szCs w:val="20"/>
    </w:rPr>
  </w:style>
  <w:style w:type="character" w:styleId="Odwoanieprzypisukocowego">
    <w:name w:val="endnote reference"/>
    <w:basedOn w:val="Domylnaczcionkaakapitu"/>
    <w:uiPriority w:val="99"/>
    <w:semiHidden/>
    <w:unhideWhenUsed/>
    <w:rsid w:val="00713BA3"/>
    <w:rPr>
      <w:vertAlign w:val="superscript"/>
    </w:rPr>
  </w:style>
  <w:style w:type="character" w:customStyle="1" w:styleId="hgkelc">
    <w:name w:val="hgkelc"/>
    <w:basedOn w:val="Domylnaczcionkaakapitu"/>
    <w:rsid w:val="009D7BD5"/>
  </w:style>
  <w:style w:type="character" w:customStyle="1" w:styleId="TekstkomentarzaZnak1">
    <w:name w:val="Tekst komentarza Znak1"/>
    <w:basedOn w:val="Domylnaczcionkaakapitu"/>
    <w:rsid w:val="009D7BD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563325">
      <w:bodyDiv w:val="1"/>
      <w:marLeft w:val="0"/>
      <w:marRight w:val="0"/>
      <w:marTop w:val="0"/>
      <w:marBottom w:val="0"/>
      <w:divBdr>
        <w:top w:val="none" w:sz="0" w:space="0" w:color="auto"/>
        <w:left w:val="none" w:sz="0" w:space="0" w:color="auto"/>
        <w:bottom w:val="none" w:sz="0" w:space="0" w:color="auto"/>
        <w:right w:val="none" w:sz="0" w:space="0" w:color="auto"/>
      </w:divBdr>
    </w:div>
    <w:div w:id="15117981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0686BAF50CBD4395E7009F63F548CB" ma:contentTypeVersion="1" ma:contentTypeDescription="Utwórz nowy dokument." ma:contentTypeScope="" ma:versionID="10b37a37413c5f644b05333821f699e8">
  <xsd:schema xmlns:xsd="http://www.w3.org/2001/XMLSchema" xmlns:xs="http://www.w3.org/2001/XMLSchema" xmlns:p="http://schemas.microsoft.com/office/2006/metadata/properties" xmlns:ns3="e51afafe-83fb-4c19-a4bd-4a290ca00f58" targetNamespace="http://schemas.microsoft.com/office/2006/metadata/properties" ma:root="true" ma:fieldsID="176a3c80fdbc23ac5918430272e634d6" ns3:_="">
    <xsd:import namespace="e51afafe-83fb-4c19-a4bd-4a290ca00f58"/>
    <xsd:element name="properties">
      <xsd:complexType>
        <xsd:sequence>
          <xsd:element name="documentManagement">
            <xsd:complexType>
              <xsd:all>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afafe-83fb-4c19-a4bd-4a290ca00f5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854685-3CF2-487C-B857-23A6702B2541}">
  <ds:schemaRefs>
    <ds:schemaRef ds:uri="http://schemas.openxmlformats.org/officeDocument/2006/bibliography"/>
  </ds:schemaRefs>
</ds:datastoreItem>
</file>

<file path=customXml/itemProps2.xml><?xml version="1.0" encoding="utf-8"?>
<ds:datastoreItem xmlns:ds="http://schemas.openxmlformats.org/officeDocument/2006/customXml" ds:itemID="{5298EDD9-312D-43C0-A4C8-BF8EEB4505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599C0B-2786-4D8D-88C3-9CB655BA9D4F}">
  <ds:schemaRefs>
    <ds:schemaRef ds:uri="http://schemas.microsoft.com/sharepoint/v3/contenttype/forms"/>
  </ds:schemaRefs>
</ds:datastoreItem>
</file>

<file path=customXml/itemProps4.xml><?xml version="1.0" encoding="utf-8"?>
<ds:datastoreItem xmlns:ds="http://schemas.openxmlformats.org/officeDocument/2006/customXml" ds:itemID="{CCE0ACAF-9077-4454-97B4-893A591C2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afafe-83fb-4c19-a4bd-4a290ca00f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13013</Words>
  <Characters>78083</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Paweł Bus</cp:lastModifiedBy>
  <cp:revision>5</cp:revision>
  <cp:lastPrinted>2025-05-28T07:23:00Z</cp:lastPrinted>
  <dcterms:created xsi:type="dcterms:W3CDTF">2025-05-30T09:42:00Z</dcterms:created>
  <dcterms:modified xsi:type="dcterms:W3CDTF">2025-06-09T10:31:00Z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0x010100E90686BAF50CBD4395E7009F63F548CB</vt:lpwstr>
  </property>
</Properties>
</file>