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874AF" w14:textId="77777777" w:rsidR="0077678C" w:rsidRDefault="0077678C" w:rsidP="00DD382E">
      <w:pPr>
        <w:spacing w:line="360" w:lineRule="auto"/>
        <w:jc w:val="center"/>
        <w:rPr>
          <w:rFonts w:ascii="Arial" w:hAnsi="Arial" w:cs="Arial"/>
          <w:b/>
          <w:sz w:val="18"/>
          <w:szCs w:val="18"/>
        </w:rPr>
      </w:pPr>
    </w:p>
    <w:p w14:paraId="34A5845D" w14:textId="3D467D89" w:rsidR="00C42C93" w:rsidRPr="00C16C4D" w:rsidRDefault="00C42C93" w:rsidP="00DD382E">
      <w:pPr>
        <w:spacing w:line="360" w:lineRule="auto"/>
        <w:jc w:val="center"/>
        <w:rPr>
          <w:rFonts w:ascii="Arial" w:hAnsi="Arial" w:cs="Arial"/>
          <w:b/>
          <w:sz w:val="18"/>
          <w:szCs w:val="18"/>
        </w:rPr>
      </w:pPr>
      <w:r w:rsidRPr="00C16C4D">
        <w:rPr>
          <w:rFonts w:ascii="Arial" w:hAnsi="Arial" w:cs="Arial"/>
          <w:b/>
          <w:sz w:val="18"/>
          <w:szCs w:val="18"/>
        </w:rPr>
        <w:t>UMOWA</w:t>
      </w:r>
      <w:r w:rsidR="00DB3A1C">
        <w:rPr>
          <w:rFonts w:ascii="Arial" w:hAnsi="Arial" w:cs="Arial"/>
          <w:b/>
          <w:sz w:val="18"/>
          <w:szCs w:val="18"/>
        </w:rPr>
        <w:t xml:space="preserve"> </w:t>
      </w:r>
      <w:r w:rsidR="00723322">
        <w:rPr>
          <w:rFonts w:ascii="Arial" w:hAnsi="Arial" w:cs="Arial"/>
          <w:b/>
          <w:sz w:val="18"/>
          <w:szCs w:val="18"/>
        </w:rPr>
        <w:t>RAMOWA nr ……………………..</w:t>
      </w:r>
    </w:p>
    <w:p w14:paraId="4CD3BF59" w14:textId="525509F3" w:rsidR="00C42C93" w:rsidRPr="00C16C4D" w:rsidRDefault="00C42C93" w:rsidP="00DD382E">
      <w:pPr>
        <w:spacing w:line="360" w:lineRule="auto"/>
        <w:jc w:val="center"/>
        <w:rPr>
          <w:rFonts w:ascii="Arial" w:hAnsi="Arial" w:cs="Arial"/>
          <w:b/>
          <w:sz w:val="18"/>
          <w:szCs w:val="18"/>
        </w:rPr>
      </w:pPr>
      <w:r w:rsidRPr="00C16C4D">
        <w:rPr>
          <w:rFonts w:ascii="Arial" w:hAnsi="Arial" w:cs="Arial"/>
          <w:b/>
          <w:sz w:val="18"/>
          <w:szCs w:val="18"/>
        </w:rPr>
        <w:t>(</w:t>
      </w:r>
      <w:r w:rsidR="00723322">
        <w:rPr>
          <w:rFonts w:ascii="Arial" w:hAnsi="Arial" w:cs="Arial"/>
          <w:b/>
          <w:sz w:val="18"/>
          <w:szCs w:val="18"/>
        </w:rPr>
        <w:t xml:space="preserve">zwana </w:t>
      </w:r>
      <w:r w:rsidR="00DB3A1C">
        <w:rPr>
          <w:rFonts w:ascii="Arial" w:hAnsi="Arial" w:cs="Arial"/>
          <w:b/>
          <w:sz w:val="18"/>
          <w:szCs w:val="18"/>
        </w:rPr>
        <w:t xml:space="preserve">dalej </w:t>
      </w:r>
      <w:r w:rsidRPr="00C16C4D">
        <w:rPr>
          <w:rFonts w:ascii="Arial" w:hAnsi="Arial" w:cs="Arial"/>
          <w:b/>
          <w:sz w:val="18"/>
          <w:szCs w:val="18"/>
        </w:rPr>
        <w:t>„Umow</w:t>
      </w:r>
      <w:r w:rsidR="00723322">
        <w:rPr>
          <w:rFonts w:ascii="Arial" w:hAnsi="Arial" w:cs="Arial"/>
          <w:b/>
          <w:sz w:val="18"/>
          <w:szCs w:val="18"/>
        </w:rPr>
        <w:t>ą</w:t>
      </w:r>
      <w:r w:rsidRPr="00C16C4D">
        <w:rPr>
          <w:rFonts w:ascii="Arial" w:hAnsi="Arial" w:cs="Arial"/>
          <w:b/>
          <w:sz w:val="18"/>
          <w:szCs w:val="18"/>
        </w:rPr>
        <w:t>”)</w:t>
      </w:r>
    </w:p>
    <w:p w14:paraId="726091D2" w14:textId="77777777" w:rsidR="00C42C93" w:rsidRPr="00C16C4D" w:rsidRDefault="00C42C93" w:rsidP="00DD382E">
      <w:pPr>
        <w:spacing w:line="360" w:lineRule="auto"/>
        <w:rPr>
          <w:rFonts w:ascii="Arial" w:hAnsi="Arial" w:cs="Arial"/>
          <w:sz w:val="18"/>
          <w:szCs w:val="18"/>
        </w:rPr>
      </w:pPr>
    </w:p>
    <w:p w14:paraId="7DC712FB" w14:textId="6B1BAD84" w:rsidR="00C42C93" w:rsidRPr="00C16C4D" w:rsidRDefault="00C42C93" w:rsidP="00DD382E">
      <w:pPr>
        <w:spacing w:line="360" w:lineRule="auto"/>
        <w:rPr>
          <w:rFonts w:ascii="Arial" w:hAnsi="Arial" w:cs="Arial"/>
          <w:sz w:val="18"/>
          <w:szCs w:val="18"/>
        </w:rPr>
      </w:pPr>
      <w:r w:rsidRPr="00C16C4D">
        <w:rPr>
          <w:rFonts w:ascii="Arial" w:hAnsi="Arial" w:cs="Arial"/>
          <w:sz w:val="18"/>
          <w:szCs w:val="18"/>
        </w:rPr>
        <w:t>zawarta w dniu ……………….. w Warszawie</w:t>
      </w:r>
      <w:r w:rsidR="00DB3A1C">
        <w:rPr>
          <w:rFonts w:ascii="Arial" w:hAnsi="Arial" w:cs="Arial"/>
          <w:sz w:val="18"/>
          <w:szCs w:val="18"/>
        </w:rPr>
        <w:t>,</w:t>
      </w:r>
      <w:r w:rsidRPr="00C16C4D">
        <w:rPr>
          <w:rFonts w:ascii="Arial" w:hAnsi="Arial" w:cs="Arial"/>
          <w:sz w:val="18"/>
          <w:szCs w:val="18"/>
        </w:rPr>
        <w:t xml:space="preserve"> pomiędzy:</w:t>
      </w:r>
    </w:p>
    <w:p w14:paraId="44818975" w14:textId="43701C9B" w:rsidR="00B32530" w:rsidRPr="00514D9E" w:rsidRDefault="00B32530" w:rsidP="00DD382E">
      <w:pPr>
        <w:spacing w:after="120" w:line="360" w:lineRule="auto"/>
        <w:jc w:val="both"/>
        <w:rPr>
          <w:rFonts w:ascii="Arial" w:hAnsi="Arial" w:cs="Arial"/>
          <w:sz w:val="18"/>
          <w:szCs w:val="18"/>
        </w:rPr>
      </w:pPr>
      <w:r w:rsidRPr="006D03A8">
        <w:rPr>
          <w:rFonts w:ascii="Arial" w:hAnsi="Arial" w:cs="Arial"/>
          <w:b/>
          <w:bCs/>
          <w:sz w:val="18"/>
          <w:szCs w:val="18"/>
        </w:rPr>
        <w:t>PIT-RADWAR S.A.</w:t>
      </w:r>
      <w:r w:rsidRPr="00514D9E">
        <w:rPr>
          <w:rFonts w:ascii="Arial" w:hAnsi="Arial" w:cs="Arial"/>
          <w:sz w:val="18"/>
          <w:szCs w:val="18"/>
        </w:rPr>
        <w:t xml:space="preserve"> z siedzibą w Warszawie, ul. Poligonowa 30, </w:t>
      </w:r>
      <w:r w:rsidR="00F92EB4" w:rsidRPr="00F92EB4">
        <w:rPr>
          <w:rFonts w:ascii="Arial" w:hAnsi="Arial" w:cs="Arial"/>
          <w:sz w:val="18"/>
          <w:szCs w:val="18"/>
        </w:rPr>
        <w:t>04-051 Warszawa</w:t>
      </w:r>
      <w:r w:rsidR="00F92EB4">
        <w:rPr>
          <w:rFonts w:ascii="Arial" w:hAnsi="Arial" w:cs="Arial"/>
          <w:sz w:val="18"/>
          <w:szCs w:val="18"/>
        </w:rPr>
        <w:t>,</w:t>
      </w:r>
      <w:r w:rsidR="00F92EB4" w:rsidRPr="00F92EB4">
        <w:rPr>
          <w:rFonts w:ascii="Arial" w:hAnsi="Arial" w:cs="Arial"/>
          <w:sz w:val="18"/>
          <w:szCs w:val="18"/>
        </w:rPr>
        <w:t xml:space="preserve"> </w:t>
      </w:r>
      <w:r w:rsidRPr="00514D9E">
        <w:rPr>
          <w:rFonts w:ascii="Arial" w:hAnsi="Arial" w:cs="Arial"/>
          <w:sz w:val="18"/>
          <w:szCs w:val="18"/>
        </w:rPr>
        <w:t xml:space="preserve">wpisaną do </w:t>
      </w:r>
      <w:r w:rsidR="00F92EB4">
        <w:rPr>
          <w:rFonts w:ascii="Arial" w:hAnsi="Arial" w:cs="Arial"/>
          <w:sz w:val="18"/>
          <w:szCs w:val="18"/>
        </w:rPr>
        <w:t>r</w:t>
      </w:r>
      <w:r w:rsidRPr="00514D9E">
        <w:rPr>
          <w:rFonts w:ascii="Arial" w:hAnsi="Arial" w:cs="Arial"/>
          <w:sz w:val="18"/>
          <w:szCs w:val="18"/>
        </w:rPr>
        <w:t xml:space="preserve">ejestru </w:t>
      </w:r>
      <w:r w:rsidR="00F92EB4">
        <w:rPr>
          <w:rFonts w:ascii="Arial" w:hAnsi="Arial" w:cs="Arial"/>
          <w:sz w:val="18"/>
          <w:szCs w:val="18"/>
        </w:rPr>
        <w:t>p</w:t>
      </w:r>
      <w:r w:rsidRPr="00514D9E">
        <w:rPr>
          <w:rFonts w:ascii="Arial" w:hAnsi="Arial" w:cs="Arial"/>
          <w:sz w:val="18"/>
          <w:szCs w:val="18"/>
        </w:rPr>
        <w:t xml:space="preserve">rzedsiębiorców Krajowego Rejestru Sądowego </w:t>
      </w:r>
      <w:r w:rsidR="00F92EB4">
        <w:rPr>
          <w:rFonts w:ascii="Arial" w:hAnsi="Arial" w:cs="Arial"/>
          <w:sz w:val="18"/>
          <w:szCs w:val="18"/>
        </w:rPr>
        <w:t xml:space="preserve">prowadzonego </w:t>
      </w:r>
      <w:r w:rsidRPr="00514D9E">
        <w:rPr>
          <w:rFonts w:ascii="Arial" w:hAnsi="Arial" w:cs="Arial"/>
          <w:sz w:val="18"/>
          <w:szCs w:val="18"/>
        </w:rPr>
        <w:t>przez Sąd Rejonowy dla m.st. Warszawy w Warszawie, XIV Wydział Gospodarczy Krajowego Rejestru Sądowego pod numerem KRS</w:t>
      </w:r>
      <w:r w:rsidR="007F1DE5">
        <w:rPr>
          <w:rFonts w:ascii="Arial" w:hAnsi="Arial" w:cs="Arial"/>
          <w:sz w:val="18"/>
          <w:szCs w:val="18"/>
        </w:rPr>
        <w:t>:</w:t>
      </w:r>
      <w:r w:rsidRPr="00514D9E">
        <w:rPr>
          <w:rFonts w:ascii="Arial" w:hAnsi="Arial" w:cs="Arial"/>
          <w:sz w:val="18"/>
          <w:szCs w:val="18"/>
        </w:rPr>
        <w:t xml:space="preserve"> 0000297470, NIP: 5250009298,</w:t>
      </w:r>
      <w:r w:rsidR="00F92EB4">
        <w:rPr>
          <w:rFonts w:ascii="Arial" w:hAnsi="Arial" w:cs="Arial"/>
          <w:sz w:val="18"/>
          <w:szCs w:val="18"/>
        </w:rPr>
        <w:t xml:space="preserve"> REGON: </w:t>
      </w:r>
      <w:r w:rsidR="00F92EB4" w:rsidRPr="00F92EB4">
        <w:rPr>
          <w:rFonts w:ascii="Arial" w:hAnsi="Arial" w:cs="Arial"/>
          <w:sz w:val="18"/>
          <w:szCs w:val="18"/>
        </w:rPr>
        <w:t>141301063</w:t>
      </w:r>
      <w:r w:rsidR="00F92EB4">
        <w:rPr>
          <w:rFonts w:ascii="Arial" w:hAnsi="Arial" w:cs="Arial"/>
          <w:sz w:val="18"/>
          <w:szCs w:val="18"/>
        </w:rPr>
        <w:t>,</w:t>
      </w:r>
      <w:r w:rsidRPr="00514D9E">
        <w:rPr>
          <w:rFonts w:ascii="Arial" w:hAnsi="Arial" w:cs="Arial"/>
          <w:sz w:val="18"/>
          <w:szCs w:val="18"/>
        </w:rPr>
        <w:t xml:space="preserve"> kapitał zakładowy</w:t>
      </w:r>
      <w:r w:rsidR="00F92EB4">
        <w:rPr>
          <w:rFonts w:ascii="Arial" w:hAnsi="Arial" w:cs="Arial"/>
          <w:sz w:val="18"/>
          <w:szCs w:val="18"/>
        </w:rPr>
        <w:t>:</w:t>
      </w:r>
      <w:r w:rsidRPr="00514D9E">
        <w:rPr>
          <w:rFonts w:ascii="Arial" w:hAnsi="Arial" w:cs="Arial"/>
          <w:sz w:val="18"/>
          <w:szCs w:val="18"/>
        </w:rPr>
        <w:t xml:space="preserve"> 459 651 130,00 zł </w:t>
      </w:r>
      <w:r w:rsidR="00F92EB4">
        <w:rPr>
          <w:rFonts w:ascii="Arial" w:hAnsi="Arial" w:cs="Arial"/>
          <w:sz w:val="18"/>
          <w:szCs w:val="18"/>
        </w:rPr>
        <w:t>(</w:t>
      </w:r>
      <w:r w:rsidRPr="00514D9E">
        <w:rPr>
          <w:rFonts w:ascii="Arial" w:hAnsi="Arial" w:cs="Arial"/>
          <w:sz w:val="18"/>
          <w:szCs w:val="18"/>
        </w:rPr>
        <w:t>w całości wpłacony</w:t>
      </w:r>
      <w:r w:rsidR="00F92EB4">
        <w:rPr>
          <w:rFonts w:ascii="Arial" w:hAnsi="Arial" w:cs="Arial"/>
          <w:sz w:val="18"/>
          <w:szCs w:val="18"/>
        </w:rPr>
        <w:t>)</w:t>
      </w:r>
      <w:r w:rsidRPr="00514D9E">
        <w:rPr>
          <w:rFonts w:ascii="Arial" w:hAnsi="Arial" w:cs="Arial"/>
          <w:sz w:val="18"/>
          <w:szCs w:val="18"/>
        </w:rPr>
        <w:t>, reprezentowaną przez:</w:t>
      </w:r>
    </w:p>
    <w:p w14:paraId="38832D1D" w14:textId="77777777" w:rsidR="00B32530" w:rsidRPr="00DD382E" w:rsidRDefault="00B32530"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1B6682AF" w14:textId="77777777" w:rsidR="00B32530" w:rsidRPr="00DD382E" w:rsidRDefault="00B32530"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37D63A51" w14:textId="77777777" w:rsidR="00C42C93" w:rsidRPr="00C16C4D" w:rsidRDefault="00C42C93" w:rsidP="00DD382E">
      <w:pPr>
        <w:spacing w:line="360" w:lineRule="auto"/>
        <w:rPr>
          <w:rFonts w:ascii="Arial" w:hAnsi="Arial" w:cs="Arial"/>
          <w:b/>
          <w:sz w:val="18"/>
          <w:szCs w:val="18"/>
        </w:rPr>
      </w:pPr>
      <w:r w:rsidRPr="00C16C4D">
        <w:rPr>
          <w:rFonts w:ascii="Arial" w:hAnsi="Arial" w:cs="Arial"/>
          <w:sz w:val="18"/>
          <w:szCs w:val="18"/>
        </w:rPr>
        <w:t xml:space="preserve">zwaną w Umowie </w:t>
      </w:r>
      <w:r w:rsidRPr="00C16C4D">
        <w:rPr>
          <w:rFonts w:ascii="Arial" w:hAnsi="Arial" w:cs="Arial"/>
          <w:b/>
          <w:sz w:val="18"/>
          <w:szCs w:val="18"/>
        </w:rPr>
        <w:t xml:space="preserve">„Kupującym” </w:t>
      </w:r>
    </w:p>
    <w:p w14:paraId="3087F4F8" w14:textId="77777777" w:rsidR="00C42C93" w:rsidRPr="00C16C4D" w:rsidRDefault="00C42C93" w:rsidP="00DD382E">
      <w:pPr>
        <w:spacing w:line="360" w:lineRule="auto"/>
        <w:rPr>
          <w:rFonts w:ascii="Arial" w:hAnsi="Arial" w:cs="Arial"/>
          <w:sz w:val="18"/>
          <w:szCs w:val="18"/>
        </w:rPr>
      </w:pPr>
      <w:r w:rsidRPr="00C16C4D">
        <w:rPr>
          <w:rFonts w:ascii="Arial" w:hAnsi="Arial" w:cs="Arial"/>
          <w:sz w:val="18"/>
          <w:szCs w:val="18"/>
        </w:rPr>
        <w:t xml:space="preserve">a </w:t>
      </w:r>
    </w:p>
    <w:p w14:paraId="1BA3FC3E" w14:textId="6ECB8DAE" w:rsidR="00B32530" w:rsidRPr="00057AD4" w:rsidRDefault="00B32530" w:rsidP="00DD382E">
      <w:pPr>
        <w:spacing w:line="360" w:lineRule="auto"/>
        <w:jc w:val="both"/>
        <w:rPr>
          <w:rFonts w:ascii="Arial" w:hAnsi="Arial" w:cs="Arial"/>
          <w:sz w:val="18"/>
          <w:szCs w:val="18"/>
        </w:rPr>
      </w:pPr>
      <w:r w:rsidRPr="00057AD4">
        <w:rPr>
          <w:rFonts w:ascii="Arial" w:hAnsi="Arial" w:cs="Arial"/>
          <w:sz w:val="18"/>
          <w:szCs w:val="18"/>
        </w:rPr>
        <w:t>…</w:t>
      </w:r>
      <w:r w:rsidR="007F1DE5">
        <w:rPr>
          <w:rFonts w:ascii="Arial" w:hAnsi="Arial" w:cs="Arial"/>
          <w:sz w:val="18"/>
          <w:szCs w:val="18"/>
        </w:rPr>
        <w:t>……</w:t>
      </w:r>
      <w:r w:rsidRPr="00057AD4">
        <w:rPr>
          <w:rFonts w:ascii="Arial" w:hAnsi="Arial" w:cs="Arial"/>
          <w:sz w:val="18"/>
          <w:szCs w:val="18"/>
        </w:rPr>
        <w:t>…………………... z siedzibą w …………………</w:t>
      </w:r>
      <w:r w:rsidR="007F1DE5">
        <w:rPr>
          <w:rFonts w:ascii="Arial" w:hAnsi="Arial" w:cs="Arial"/>
          <w:sz w:val="18"/>
          <w:szCs w:val="18"/>
        </w:rPr>
        <w:t>, ul.……………………..</w:t>
      </w:r>
      <w:r w:rsidRPr="00057AD4">
        <w:rPr>
          <w:rFonts w:ascii="Arial" w:hAnsi="Arial" w:cs="Arial"/>
          <w:sz w:val="18"/>
          <w:szCs w:val="18"/>
        </w:rPr>
        <w:t xml:space="preserve"> (pełny adres), wpisaną do rejestru przedsiębiorców </w:t>
      </w:r>
      <w:r w:rsidR="007F1DE5">
        <w:rPr>
          <w:rFonts w:ascii="Arial" w:hAnsi="Arial" w:cs="Arial"/>
          <w:sz w:val="18"/>
          <w:szCs w:val="18"/>
        </w:rPr>
        <w:t xml:space="preserve">Krajowego Rejestru Sądowego </w:t>
      </w:r>
      <w:r w:rsidRPr="00057AD4">
        <w:rPr>
          <w:rFonts w:ascii="Arial" w:hAnsi="Arial" w:cs="Arial"/>
          <w:sz w:val="18"/>
          <w:szCs w:val="18"/>
        </w:rPr>
        <w:t>prowadzonego przez Sąd Rejonowy</w:t>
      </w:r>
      <w:r w:rsidR="007F1DE5">
        <w:rPr>
          <w:rFonts w:ascii="Arial" w:hAnsi="Arial" w:cs="Arial"/>
          <w:sz w:val="18"/>
          <w:szCs w:val="18"/>
        </w:rPr>
        <w:t xml:space="preserve"> </w:t>
      </w:r>
      <w:r w:rsidRPr="00057AD4">
        <w:rPr>
          <w:rFonts w:ascii="Arial" w:hAnsi="Arial" w:cs="Arial"/>
          <w:sz w:val="18"/>
          <w:szCs w:val="18"/>
        </w:rPr>
        <w:t>………………</w:t>
      </w:r>
      <w:r w:rsidR="007F1DE5">
        <w:rPr>
          <w:rFonts w:ascii="Arial" w:hAnsi="Arial" w:cs="Arial"/>
          <w:sz w:val="18"/>
          <w:szCs w:val="18"/>
        </w:rPr>
        <w:t>……………………</w:t>
      </w:r>
      <w:r w:rsidRPr="00057AD4">
        <w:rPr>
          <w:rFonts w:ascii="Arial" w:hAnsi="Arial" w:cs="Arial"/>
          <w:sz w:val="18"/>
          <w:szCs w:val="18"/>
        </w:rPr>
        <w:t xml:space="preserve"> pod numerem KRS: ……………..</w:t>
      </w:r>
      <w:r w:rsidR="007F1DE5">
        <w:rPr>
          <w:rFonts w:ascii="Arial" w:hAnsi="Arial" w:cs="Arial"/>
          <w:sz w:val="18"/>
          <w:szCs w:val="18"/>
        </w:rPr>
        <w:t>,</w:t>
      </w:r>
      <w:r w:rsidRPr="00057AD4">
        <w:rPr>
          <w:rFonts w:ascii="Arial" w:hAnsi="Arial" w:cs="Arial"/>
          <w:sz w:val="18"/>
          <w:szCs w:val="18"/>
        </w:rPr>
        <w:t xml:space="preserve"> NIP</w:t>
      </w:r>
      <w:r w:rsidR="007F1DE5">
        <w:rPr>
          <w:rFonts w:ascii="Arial" w:hAnsi="Arial" w:cs="Arial"/>
          <w:sz w:val="18"/>
          <w:szCs w:val="18"/>
        </w:rPr>
        <w:t>:</w:t>
      </w:r>
      <w:r w:rsidRPr="00057AD4">
        <w:rPr>
          <w:rFonts w:ascii="Arial" w:hAnsi="Arial" w:cs="Arial"/>
          <w:sz w:val="18"/>
          <w:szCs w:val="18"/>
        </w:rPr>
        <w:t xml:space="preserve"> ……………………, REGON</w:t>
      </w:r>
      <w:r w:rsidR="007F1DE5">
        <w:rPr>
          <w:rFonts w:ascii="Arial" w:hAnsi="Arial" w:cs="Arial"/>
          <w:sz w:val="18"/>
          <w:szCs w:val="18"/>
        </w:rPr>
        <w:t xml:space="preserve">: </w:t>
      </w:r>
      <w:r w:rsidRPr="00057AD4">
        <w:rPr>
          <w:rFonts w:ascii="Arial" w:hAnsi="Arial" w:cs="Arial"/>
          <w:sz w:val="18"/>
          <w:szCs w:val="18"/>
        </w:rPr>
        <w:t>…………………, kapitał zakładowy</w:t>
      </w:r>
      <w:r w:rsidR="007F1DE5">
        <w:rPr>
          <w:rFonts w:ascii="Arial" w:hAnsi="Arial" w:cs="Arial"/>
          <w:sz w:val="18"/>
          <w:szCs w:val="18"/>
        </w:rPr>
        <w:t>:</w:t>
      </w:r>
      <w:r w:rsidRPr="00057AD4">
        <w:rPr>
          <w:rFonts w:ascii="Arial" w:hAnsi="Arial" w:cs="Arial"/>
          <w:sz w:val="18"/>
          <w:szCs w:val="18"/>
        </w:rPr>
        <w:t xml:space="preserve"> ……………………….</w:t>
      </w:r>
      <w:r w:rsidR="007F1DE5">
        <w:rPr>
          <w:rFonts w:ascii="Arial" w:hAnsi="Arial" w:cs="Arial"/>
          <w:sz w:val="18"/>
          <w:szCs w:val="18"/>
        </w:rPr>
        <w:t>zł,</w:t>
      </w:r>
      <w:r w:rsidRPr="00057AD4">
        <w:rPr>
          <w:rFonts w:ascii="Arial" w:hAnsi="Arial" w:cs="Arial"/>
          <w:sz w:val="18"/>
          <w:szCs w:val="18"/>
        </w:rPr>
        <w:t xml:space="preserve"> reprezentowaną przez: </w:t>
      </w:r>
    </w:p>
    <w:p w14:paraId="54FC7429" w14:textId="77777777" w:rsidR="007F1DE5" w:rsidRPr="00DD382E" w:rsidRDefault="007F1DE5"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740137A3" w14:textId="77777777" w:rsidR="007F1DE5" w:rsidRPr="00DD382E" w:rsidRDefault="007F1DE5" w:rsidP="00DD382E">
      <w:pPr>
        <w:tabs>
          <w:tab w:val="center" w:pos="4320"/>
          <w:tab w:val="right" w:pos="8640"/>
        </w:tabs>
        <w:spacing w:after="120" w:line="360" w:lineRule="auto"/>
        <w:jc w:val="both"/>
        <w:rPr>
          <w:rFonts w:ascii="Arial" w:hAnsi="Arial" w:cs="Arial"/>
          <w:color w:val="000000"/>
          <w:sz w:val="18"/>
          <w:szCs w:val="18"/>
        </w:rPr>
      </w:pPr>
      <w:r w:rsidRPr="00DD382E">
        <w:rPr>
          <w:rFonts w:ascii="Arial" w:hAnsi="Arial" w:cs="Arial"/>
          <w:color w:val="000000"/>
          <w:sz w:val="18"/>
          <w:szCs w:val="18"/>
        </w:rPr>
        <w:t>…………………………… – …………………………………………………………</w:t>
      </w:r>
    </w:p>
    <w:p w14:paraId="06A55142" w14:textId="4F4E2E0D" w:rsidR="00C42C93" w:rsidRPr="00C16C4D" w:rsidRDefault="00C42C93" w:rsidP="00DD382E">
      <w:pPr>
        <w:spacing w:line="360" w:lineRule="auto"/>
        <w:rPr>
          <w:rFonts w:ascii="Arial" w:hAnsi="Arial" w:cs="Arial"/>
          <w:sz w:val="18"/>
          <w:szCs w:val="18"/>
        </w:rPr>
      </w:pPr>
      <w:r w:rsidRPr="00C16C4D">
        <w:rPr>
          <w:rFonts w:ascii="Arial" w:hAnsi="Arial" w:cs="Arial"/>
          <w:sz w:val="18"/>
          <w:szCs w:val="18"/>
        </w:rPr>
        <w:t xml:space="preserve">zwaną w Umowie </w:t>
      </w:r>
      <w:r w:rsidRPr="00C16C4D">
        <w:rPr>
          <w:rFonts w:ascii="Arial" w:hAnsi="Arial" w:cs="Arial"/>
          <w:b/>
          <w:sz w:val="18"/>
          <w:szCs w:val="18"/>
        </w:rPr>
        <w:t>„Sprzedawcą”</w:t>
      </w:r>
      <w:r w:rsidR="00E31A86">
        <w:rPr>
          <w:rFonts w:ascii="Arial" w:hAnsi="Arial" w:cs="Arial"/>
          <w:sz w:val="18"/>
          <w:szCs w:val="18"/>
        </w:rPr>
        <w:t>,</w:t>
      </w:r>
      <w:r w:rsidRPr="00C16C4D">
        <w:rPr>
          <w:rFonts w:ascii="Arial" w:hAnsi="Arial" w:cs="Arial"/>
          <w:sz w:val="18"/>
          <w:szCs w:val="18"/>
        </w:rPr>
        <w:t xml:space="preserve"> </w:t>
      </w:r>
    </w:p>
    <w:p w14:paraId="0F2AFE89" w14:textId="723F07AB" w:rsidR="00C42C93" w:rsidRDefault="00C42C93" w:rsidP="00DD382E">
      <w:pPr>
        <w:spacing w:line="360" w:lineRule="auto"/>
        <w:rPr>
          <w:rFonts w:ascii="Arial" w:hAnsi="Arial" w:cs="Arial"/>
          <w:sz w:val="18"/>
          <w:szCs w:val="18"/>
        </w:rPr>
      </w:pPr>
      <w:r w:rsidRPr="00C16C4D">
        <w:rPr>
          <w:rFonts w:ascii="Arial" w:hAnsi="Arial" w:cs="Arial"/>
          <w:sz w:val="18"/>
          <w:szCs w:val="18"/>
        </w:rPr>
        <w:t xml:space="preserve">Kupujący i Sprzedawca zwani są w </w:t>
      </w:r>
      <w:r w:rsidR="00E31A86">
        <w:rPr>
          <w:rFonts w:ascii="Arial" w:hAnsi="Arial" w:cs="Arial"/>
          <w:sz w:val="18"/>
          <w:szCs w:val="18"/>
        </w:rPr>
        <w:t xml:space="preserve">dalszej części </w:t>
      </w:r>
      <w:r w:rsidRPr="00C16C4D">
        <w:rPr>
          <w:rFonts w:ascii="Arial" w:hAnsi="Arial" w:cs="Arial"/>
          <w:sz w:val="18"/>
          <w:szCs w:val="18"/>
        </w:rPr>
        <w:t>Umow</w:t>
      </w:r>
      <w:r w:rsidR="00E31A86">
        <w:rPr>
          <w:rFonts w:ascii="Arial" w:hAnsi="Arial" w:cs="Arial"/>
          <w:sz w:val="18"/>
          <w:szCs w:val="18"/>
        </w:rPr>
        <w:t>y</w:t>
      </w:r>
      <w:r w:rsidRPr="00C16C4D">
        <w:rPr>
          <w:rFonts w:ascii="Arial" w:hAnsi="Arial" w:cs="Arial"/>
          <w:sz w:val="18"/>
          <w:szCs w:val="18"/>
        </w:rPr>
        <w:t xml:space="preserve"> łącznie </w:t>
      </w:r>
      <w:r w:rsidR="00723322" w:rsidRPr="00DD382E">
        <w:rPr>
          <w:rFonts w:ascii="Arial" w:hAnsi="Arial" w:cs="Arial"/>
          <w:b/>
          <w:bCs/>
          <w:sz w:val="18"/>
          <w:szCs w:val="18"/>
        </w:rPr>
        <w:t>„</w:t>
      </w:r>
      <w:r w:rsidRPr="00723322">
        <w:rPr>
          <w:rFonts w:ascii="Arial" w:hAnsi="Arial" w:cs="Arial"/>
          <w:b/>
          <w:bCs/>
          <w:sz w:val="18"/>
          <w:szCs w:val="18"/>
        </w:rPr>
        <w:t>Stronami</w:t>
      </w:r>
      <w:r w:rsidR="00723322" w:rsidRPr="00723322">
        <w:rPr>
          <w:rFonts w:ascii="Arial" w:hAnsi="Arial" w:cs="Arial"/>
          <w:b/>
          <w:bCs/>
          <w:sz w:val="18"/>
          <w:szCs w:val="18"/>
        </w:rPr>
        <w:t>”</w:t>
      </w:r>
      <w:r w:rsidR="00723322">
        <w:rPr>
          <w:rFonts w:ascii="Arial" w:hAnsi="Arial" w:cs="Arial"/>
          <w:b/>
          <w:sz w:val="18"/>
          <w:szCs w:val="18"/>
        </w:rPr>
        <w:t xml:space="preserve"> </w:t>
      </w:r>
      <w:r w:rsidR="00723322" w:rsidRPr="00DD382E">
        <w:rPr>
          <w:rFonts w:ascii="Arial" w:hAnsi="Arial" w:cs="Arial"/>
          <w:bCs/>
          <w:sz w:val="18"/>
          <w:szCs w:val="18"/>
        </w:rPr>
        <w:t>lub osobno</w:t>
      </w:r>
      <w:r w:rsidR="00723322">
        <w:rPr>
          <w:rFonts w:ascii="Arial" w:hAnsi="Arial" w:cs="Arial"/>
          <w:b/>
          <w:sz w:val="18"/>
          <w:szCs w:val="18"/>
        </w:rPr>
        <w:t xml:space="preserve"> „Stroną”</w:t>
      </w:r>
      <w:r w:rsidR="00C6309A">
        <w:rPr>
          <w:rFonts w:ascii="Arial" w:hAnsi="Arial" w:cs="Arial"/>
          <w:sz w:val="18"/>
          <w:szCs w:val="18"/>
        </w:rPr>
        <w:t>.</w:t>
      </w:r>
    </w:p>
    <w:p w14:paraId="7C9EDEA2" w14:textId="77777777" w:rsidR="00E31A86" w:rsidRDefault="00E31A86" w:rsidP="00DD382E">
      <w:pPr>
        <w:spacing w:line="360" w:lineRule="auto"/>
        <w:jc w:val="center"/>
        <w:rPr>
          <w:rFonts w:ascii="Arial" w:hAnsi="Arial" w:cs="Arial"/>
          <w:sz w:val="18"/>
          <w:szCs w:val="18"/>
        </w:rPr>
      </w:pPr>
    </w:p>
    <w:p w14:paraId="4342F850" w14:textId="5C8A004A" w:rsidR="00E31A86" w:rsidRPr="00DD382E" w:rsidRDefault="00C6309A" w:rsidP="00DD382E">
      <w:pPr>
        <w:spacing w:line="360" w:lineRule="auto"/>
        <w:jc w:val="both"/>
        <w:rPr>
          <w:rFonts w:ascii="Arial" w:hAnsi="Arial" w:cs="Arial"/>
          <w:b/>
          <w:bCs/>
          <w:sz w:val="18"/>
          <w:szCs w:val="18"/>
          <w:u w:val="single"/>
        </w:rPr>
      </w:pPr>
      <w:r w:rsidRPr="00DD382E">
        <w:rPr>
          <w:rFonts w:ascii="Arial" w:hAnsi="Arial" w:cs="Arial"/>
          <w:b/>
          <w:bCs/>
          <w:sz w:val="18"/>
          <w:szCs w:val="18"/>
          <w:u w:val="single"/>
        </w:rPr>
        <w:t>SŁOWNIK POJĘĆ</w:t>
      </w:r>
    </w:p>
    <w:p w14:paraId="2E646DC9" w14:textId="32A025BC" w:rsidR="00C6309A" w:rsidRPr="00C6309A" w:rsidRDefault="00C6309A" w:rsidP="00DD382E">
      <w:pPr>
        <w:spacing w:line="360" w:lineRule="auto"/>
        <w:jc w:val="both"/>
        <w:rPr>
          <w:rFonts w:ascii="Arial" w:hAnsi="Arial" w:cs="Arial"/>
          <w:sz w:val="18"/>
          <w:szCs w:val="18"/>
        </w:rPr>
      </w:pPr>
      <w:r>
        <w:rPr>
          <w:rFonts w:ascii="Arial" w:hAnsi="Arial" w:cs="Arial"/>
          <w:sz w:val="18"/>
          <w:szCs w:val="18"/>
        </w:rPr>
        <w:t>Strony przyjmują, że u</w:t>
      </w:r>
      <w:r w:rsidRPr="00DD382E">
        <w:rPr>
          <w:rFonts w:ascii="Arial" w:hAnsi="Arial" w:cs="Arial"/>
          <w:sz w:val="18"/>
          <w:szCs w:val="18"/>
        </w:rPr>
        <w:t>żyte w niniejszej Umowie sformułowania oznaczają:</w:t>
      </w:r>
    </w:p>
    <w:p w14:paraId="441847A4" w14:textId="0443872D" w:rsidR="00C6309A" w:rsidRPr="00224A22" w:rsidRDefault="00C6309A" w:rsidP="00836006">
      <w:pPr>
        <w:spacing w:after="0" w:line="360" w:lineRule="auto"/>
        <w:jc w:val="both"/>
        <w:rPr>
          <w:rFonts w:ascii="Arial" w:hAnsi="Arial" w:cs="Arial"/>
          <w:sz w:val="18"/>
          <w:szCs w:val="18"/>
        </w:rPr>
      </w:pPr>
      <w:r w:rsidRPr="00224A22">
        <w:rPr>
          <w:rFonts w:ascii="Arial" w:hAnsi="Arial" w:cs="Arial"/>
          <w:b/>
          <w:sz w:val="18"/>
          <w:szCs w:val="18"/>
        </w:rPr>
        <w:t xml:space="preserve">Dni </w:t>
      </w:r>
      <w:r w:rsidRPr="00224A22">
        <w:rPr>
          <w:rFonts w:ascii="Arial" w:hAnsi="Arial" w:cs="Arial"/>
          <w:sz w:val="18"/>
          <w:szCs w:val="18"/>
        </w:rPr>
        <w:t>– dni kalendarzowe;</w:t>
      </w:r>
    </w:p>
    <w:p w14:paraId="728141C8" w14:textId="0769206E" w:rsidR="00C6309A" w:rsidRDefault="00C6309A" w:rsidP="00836006">
      <w:pPr>
        <w:spacing w:after="0" w:line="360" w:lineRule="auto"/>
        <w:jc w:val="both"/>
        <w:rPr>
          <w:rFonts w:ascii="Arial" w:hAnsi="Arial" w:cs="Arial"/>
          <w:sz w:val="18"/>
          <w:szCs w:val="18"/>
        </w:rPr>
      </w:pPr>
      <w:r w:rsidRPr="00224A22">
        <w:rPr>
          <w:rFonts w:ascii="Arial" w:hAnsi="Arial" w:cs="Arial"/>
          <w:b/>
          <w:sz w:val="18"/>
          <w:szCs w:val="18"/>
        </w:rPr>
        <w:t>Dni robocze</w:t>
      </w:r>
      <w:r w:rsidRPr="00224A22">
        <w:rPr>
          <w:rFonts w:ascii="Arial" w:hAnsi="Arial" w:cs="Arial"/>
          <w:sz w:val="18"/>
          <w:szCs w:val="18"/>
        </w:rPr>
        <w:t xml:space="preserve"> –</w:t>
      </w:r>
      <w:r w:rsidRPr="00224A22">
        <w:rPr>
          <w:rFonts w:ascii="Arial" w:hAnsi="Arial" w:cs="Arial"/>
          <w:b/>
          <w:sz w:val="18"/>
          <w:szCs w:val="18"/>
        </w:rPr>
        <w:t xml:space="preserve"> </w:t>
      </w:r>
      <w:r w:rsidRPr="00224A22">
        <w:rPr>
          <w:rFonts w:ascii="Arial" w:hAnsi="Arial" w:cs="Arial"/>
          <w:sz w:val="18"/>
          <w:szCs w:val="18"/>
        </w:rPr>
        <w:t>dni od poniedziałku do piątku, z wyłączeniem dni ustawowo wolnych</w:t>
      </w:r>
      <w:r>
        <w:rPr>
          <w:rFonts w:ascii="Arial" w:hAnsi="Arial" w:cs="Arial"/>
          <w:sz w:val="18"/>
          <w:szCs w:val="18"/>
        </w:rPr>
        <w:t xml:space="preserve"> od pracy na</w:t>
      </w:r>
      <w:r w:rsidRPr="00224A22">
        <w:rPr>
          <w:rFonts w:ascii="Arial" w:hAnsi="Arial" w:cs="Arial"/>
          <w:sz w:val="18"/>
          <w:szCs w:val="18"/>
        </w:rPr>
        <w:t xml:space="preserve"> </w:t>
      </w:r>
      <w:r w:rsidRPr="00385DFC">
        <w:rPr>
          <w:rFonts w:ascii="Arial" w:hAnsi="Arial" w:cs="Arial"/>
          <w:sz w:val="18"/>
          <w:szCs w:val="18"/>
        </w:rPr>
        <w:t>ter</w:t>
      </w:r>
      <w:r>
        <w:rPr>
          <w:rFonts w:ascii="Arial" w:hAnsi="Arial" w:cs="Arial"/>
          <w:sz w:val="18"/>
          <w:szCs w:val="18"/>
        </w:rPr>
        <w:t>e</w:t>
      </w:r>
      <w:r w:rsidRPr="00385DFC">
        <w:rPr>
          <w:rFonts w:ascii="Arial" w:hAnsi="Arial" w:cs="Arial"/>
          <w:sz w:val="18"/>
          <w:szCs w:val="18"/>
        </w:rPr>
        <w:t xml:space="preserve">nie Rzeczypospolitej Polskiej zgodnie z art. 1 ustawy z dnia 18 stycznia 1951 r. </w:t>
      </w:r>
      <w:r w:rsidRPr="00DD382E">
        <w:rPr>
          <w:rFonts w:ascii="Arial" w:hAnsi="Arial" w:cs="Arial"/>
          <w:iCs/>
          <w:sz w:val="18"/>
          <w:szCs w:val="18"/>
        </w:rPr>
        <w:t>o dniach wolnych od pracy</w:t>
      </w:r>
      <w:r w:rsidRPr="00C6309A">
        <w:rPr>
          <w:rFonts w:ascii="Arial" w:hAnsi="Arial" w:cs="Arial"/>
          <w:iCs/>
          <w:sz w:val="18"/>
          <w:szCs w:val="18"/>
        </w:rPr>
        <w:t xml:space="preserve"> </w:t>
      </w:r>
      <w:r>
        <w:rPr>
          <w:rFonts w:ascii="Arial" w:hAnsi="Arial" w:cs="Arial"/>
          <w:iCs/>
          <w:sz w:val="18"/>
          <w:szCs w:val="18"/>
        </w:rPr>
        <w:t>(</w:t>
      </w:r>
      <w:r w:rsidRPr="00C6309A">
        <w:rPr>
          <w:rFonts w:ascii="Arial" w:hAnsi="Arial" w:cs="Arial"/>
          <w:iCs/>
          <w:sz w:val="18"/>
          <w:szCs w:val="18"/>
        </w:rPr>
        <w:t>Dz.U. z 2020 r. poz. 1920);</w:t>
      </w:r>
    </w:p>
    <w:p w14:paraId="63C58260" w14:textId="138435E2" w:rsidR="00C6309A" w:rsidRDefault="00C6309A" w:rsidP="00836006">
      <w:pPr>
        <w:spacing w:after="0" w:line="360" w:lineRule="auto"/>
        <w:jc w:val="both"/>
        <w:rPr>
          <w:rFonts w:ascii="Arial" w:hAnsi="Arial" w:cs="Arial"/>
          <w:bCs/>
          <w:sz w:val="18"/>
          <w:szCs w:val="18"/>
        </w:rPr>
      </w:pPr>
      <w:r w:rsidRPr="00385DFC">
        <w:rPr>
          <w:rFonts w:ascii="Arial" w:hAnsi="Arial" w:cs="Arial"/>
          <w:b/>
          <w:sz w:val="18"/>
          <w:szCs w:val="18"/>
        </w:rPr>
        <w:t xml:space="preserve">Kodeks cywilny – </w:t>
      </w:r>
      <w:r w:rsidRPr="00385DFC">
        <w:rPr>
          <w:rFonts w:ascii="Arial" w:hAnsi="Arial" w:cs="Arial"/>
          <w:bCs/>
          <w:sz w:val="18"/>
          <w:szCs w:val="18"/>
        </w:rPr>
        <w:t>ustawa z dnia 23 kwietnia 1964 r.</w:t>
      </w:r>
      <w:r w:rsidR="00E13689">
        <w:rPr>
          <w:rFonts w:ascii="Arial" w:hAnsi="Arial" w:cs="Arial"/>
          <w:bCs/>
          <w:sz w:val="18"/>
          <w:szCs w:val="18"/>
        </w:rPr>
        <w:t xml:space="preserve"> </w:t>
      </w:r>
      <w:r w:rsidRPr="00385DFC">
        <w:rPr>
          <w:rFonts w:ascii="Arial" w:hAnsi="Arial" w:cs="Arial"/>
          <w:bCs/>
          <w:sz w:val="18"/>
          <w:szCs w:val="18"/>
        </w:rPr>
        <w:t>– Kodeks cywilny (Dz.U. z 2022 r. poz. 1360)</w:t>
      </w:r>
      <w:r>
        <w:rPr>
          <w:rFonts w:ascii="Arial" w:hAnsi="Arial" w:cs="Arial"/>
          <w:bCs/>
          <w:sz w:val="18"/>
          <w:szCs w:val="18"/>
        </w:rPr>
        <w:t>;</w:t>
      </w:r>
    </w:p>
    <w:p w14:paraId="06AA09DF" w14:textId="59F987AF" w:rsidR="00945168" w:rsidRPr="00945168" w:rsidRDefault="00945168" w:rsidP="00836006">
      <w:pPr>
        <w:spacing w:after="0" w:line="360" w:lineRule="auto"/>
        <w:jc w:val="both"/>
        <w:rPr>
          <w:rFonts w:ascii="Arial" w:hAnsi="Arial" w:cs="Arial"/>
          <w:sz w:val="18"/>
          <w:szCs w:val="18"/>
        </w:rPr>
      </w:pPr>
      <w:r w:rsidRPr="00DD382E">
        <w:rPr>
          <w:rFonts w:ascii="Arial" w:hAnsi="Arial" w:cs="Arial"/>
          <w:b/>
          <w:bCs/>
          <w:sz w:val="18"/>
          <w:szCs w:val="18"/>
        </w:rPr>
        <w:t>Kodeks spółek handlowych</w:t>
      </w:r>
      <w:r>
        <w:rPr>
          <w:rFonts w:ascii="Arial" w:hAnsi="Arial" w:cs="Arial"/>
          <w:b/>
          <w:bCs/>
          <w:sz w:val="18"/>
          <w:szCs w:val="18"/>
        </w:rPr>
        <w:t xml:space="preserve"> </w:t>
      </w:r>
      <w:r>
        <w:rPr>
          <w:rFonts w:ascii="Arial" w:hAnsi="Arial" w:cs="Arial"/>
          <w:sz w:val="18"/>
          <w:szCs w:val="18"/>
        </w:rPr>
        <w:t>– ustawa z dnia 15 września 2000 r. – Kodeks spółek handlowych (Dz.U. z 2022 r. poz. 1467);</w:t>
      </w:r>
    </w:p>
    <w:p w14:paraId="2B278C4C" w14:textId="77777777" w:rsidR="00C6309A" w:rsidRPr="00385DFC" w:rsidRDefault="00C6309A" w:rsidP="00836006">
      <w:pPr>
        <w:spacing w:after="0" w:line="360" w:lineRule="auto"/>
        <w:contextualSpacing/>
        <w:jc w:val="both"/>
        <w:rPr>
          <w:rFonts w:ascii="Arial" w:hAnsi="Arial" w:cs="Arial"/>
          <w:sz w:val="18"/>
          <w:szCs w:val="18"/>
        </w:rPr>
      </w:pPr>
      <w:r w:rsidRPr="00385DFC">
        <w:rPr>
          <w:rFonts w:ascii="Arial" w:hAnsi="Arial" w:cs="Arial"/>
          <w:b/>
          <w:sz w:val="18"/>
          <w:szCs w:val="18"/>
        </w:rPr>
        <w:t xml:space="preserve">Reklamacja – </w:t>
      </w:r>
      <w:r w:rsidRPr="00385DFC">
        <w:rPr>
          <w:rFonts w:ascii="Arial" w:hAnsi="Arial" w:cs="Arial"/>
          <w:sz w:val="18"/>
          <w:szCs w:val="18"/>
        </w:rPr>
        <w:t xml:space="preserve">zawiadomienie </w:t>
      </w:r>
      <w:r>
        <w:rPr>
          <w:rFonts w:ascii="Arial" w:hAnsi="Arial" w:cs="Arial"/>
          <w:sz w:val="18"/>
          <w:szCs w:val="18"/>
        </w:rPr>
        <w:t>Sprzedającego</w:t>
      </w:r>
      <w:r w:rsidRPr="00385DFC">
        <w:rPr>
          <w:rFonts w:ascii="Arial" w:hAnsi="Arial" w:cs="Arial"/>
          <w:sz w:val="18"/>
          <w:szCs w:val="18"/>
        </w:rPr>
        <w:t xml:space="preserve"> o Wadzie </w:t>
      </w:r>
      <w:r>
        <w:rPr>
          <w:rFonts w:ascii="Arial" w:hAnsi="Arial" w:cs="Arial"/>
          <w:sz w:val="18"/>
          <w:szCs w:val="18"/>
        </w:rPr>
        <w:t>Towaru</w:t>
      </w:r>
      <w:r w:rsidRPr="00385DFC">
        <w:rPr>
          <w:rFonts w:ascii="Arial" w:hAnsi="Arial" w:cs="Arial"/>
          <w:sz w:val="18"/>
          <w:szCs w:val="18"/>
        </w:rPr>
        <w:t>;</w:t>
      </w:r>
    </w:p>
    <w:p w14:paraId="273DF6E9" w14:textId="77777777" w:rsidR="00C6309A" w:rsidRPr="00385DFC" w:rsidRDefault="00C6309A" w:rsidP="00836006">
      <w:pPr>
        <w:spacing w:after="0" w:line="360" w:lineRule="auto"/>
        <w:jc w:val="both"/>
        <w:rPr>
          <w:rFonts w:ascii="Arial" w:hAnsi="Arial" w:cs="Arial"/>
          <w:b/>
          <w:sz w:val="18"/>
          <w:szCs w:val="18"/>
        </w:rPr>
      </w:pPr>
      <w:r w:rsidRPr="00385DFC">
        <w:rPr>
          <w:rFonts w:ascii="Arial" w:hAnsi="Arial" w:cs="Arial"/>
          <w:b/>
          <w:sz w:val="18"/>
          <w:szCs w:val="18"/>
        </w:rPr>
        <w:t>Wada</w:t>
      </w:r>
      <w:r w:rsidRPr="00385DFC">
        <w:rPr>
          <w:rFonts w:ascii="Arial" w:hAnsi="Arial" w:cs="Arial"/>
          <w:sz w:val="18"/>
          <w:szCs w:val="18"/>
        </w:rPr>
        <w:t xml:space="preserve"> – Wada fizyczna lub Wada prawna;</w:t>
      </w:r>
    </w:p>
    <w:p w14:paraId="0F35FE12" w14:textId="1F793A5F" w:rsidR="00C6309A" w:rsidRPr="00385DFC" w:rsidRDefault="00C6309A" w:rsidP="00836006">
      <w:pPr>
        <w:spacing w:after="0" w:line="360" w:lineRule="auto"/>
        <w:jc w:val="both"/>
        <w:rPr>
          <w:rFonts w:ascii="Arial" w:hAnsi="Arial" w:cs="Arial"/>
          <w:sz w:val="18"/>
          <w:szCs w:val="18"/>
        </w:rPr>
      </w:pPr>
      <w:r w:rsidRPr="00385DFC">
        <w:rPr>
          <w:rFonts w:ascii="Arial" w:hAnsi="Arial" w:cs="Arial"/>
          <w:b/>
          <w:sz w:val="18"/>
          <w:szCs w:val="18"/>
        </w:rPr>
        <w:lastRenderedPageBreak/>
        <w:t xml:space="preserve">Wada Fizyczna </w:t>
      </w:r>
      <w:r w:rsidRPr="00385DFC">
        <w:rPr>
          <w:rFonts w:ascii="Arial" w:hAnsi="Arial" w:cs="Arial"/>
          <w:sz w:val="18"/>
          <w:szCs w:val="18"/>
        </w:rPr>
        <w:t xml:space="preserve">– </w:t>
      </w:r>
      <w:r>
        <w:rPr>
          <w:rFonts w:ascii="Arial" w:hAnsi="Arial" w:cs="Arial"/>
          <w:sz w:val="18"/>
          <w:szCs w:val="18"/>
        </w:rPr>
        <w:t>w</w:t>
      </w:r>
      <w:r w:rsidRPr="00385DFC">
        <w:rPr>
          <w:rFonts w:ascii="Arial" w:hAnsi="Arial" w:cs="Arial"/>
          <w:sz w:val="18"/>
          <w:szCs w:val="18"/>
        </w:rPr>
        <w:t xml:space="preserve">ada polegająca na niezgodności </w:t>
      </w:r>
      <w:r>
        <w:rPr>
          <w:rFonts w:ascii="Arial" w:hAnsi="Arial" w:cs="Arial"/>
          <w:sz w:val="18"/>
          <w:szCs w:val="18"/>
        </w:rPr>
        <w:t>Towaru</w:t>
      </w:r>
      <w:r w:rsidRPr="00385DFC">
        <w:rPr>
          <w:rFonts w:ascii="Arial" w:hAnsi="Arial" w:cs="Arial"/>
          <w:sz w:val="18"/>
          <w:szCs w:val="18"/>
        </w:rPr>
        <w:t xml:space="preserve"> z Umową</w:t>
      </w:r>
      <w:r w:rsidR="00E34319">
        <w:rPr>
          <w:rFonts w:ascii="Arial" w:hAnsi="Arial" w:cs="Arial"/>
          <w:sz w:val="18"/>
          <w:szCs w:val="18"/>
        </w:rPr>
        <w:t xml:space="preserve"> lub </w:t>
      </w:r>
      <w:r>
        <w:rPr>
          <w:rFonts w:ascii="Arial" w:hAnsi="Arial" w:cs="Arial"/>
          <w:sz w:val="18"/>
          <w:szCs w:val="18"/>
        </w:rPr>
        <w:t>zamówieniem</w:t>
      </w:r>
      <w:r w:rsidRPr="00385DFC">
        <w:rPr>
          <w:rFonts w:ascii="Arial" w:hAnsi="Arial" w:cs="Arial"/>
          <w:sz w:val="18"/>
          <w:szCs w:val="18"/>
        </w:rPr>
        <w:t xml:space="preserve">, w tym, na skutek jego wady technicznej, materiałowej, wykonawczej, montażowej, stanu niezupełnego. W szczególności </w:t>
      </w:r>
      <w:r>
        <w:rPr>
          <w:rFonts w:ascii="Arial" w:hAnsi="Arial" w:cs="Arial"/>
          <w:sz w:val="18"/>
          <w:szCs w:val="18"/>
        </w:rPr>
        <w:t>Towar</w:t>
      </w:r>
      <w:r w:rsidRPr="00385DFC">
        <w:rPr>
          <w:rFonts w:ascii="Arial" w:hAnsi="Arial" w:cs="Arial"/>
          <w:sz w:val="18"/>
          <w:szCs w:val="18"/>
        </w:rPr>
        <w:t xml:space="preserve"> jest niezgodny z Umową</w:t>
      </w:r>
      <w:r w:rsidR="00E34319">
        <w:rPr>
          <w:rFonts w:ascii="Arial" w:hAnsi="Arial" w:cs="Arial"/>
          <w:sz w:val="18"/>
          <w:szCs w:val="18"/>
        </w:rPr>
        <w:t xml:space="preserve"> lub </w:t>
      </w:r>
      <w:r>
        <w:rPr>
          <w:rFonts w:ascii="Arial" w:hAnsi="Arial" w:cs="Arial"/>
          <w:sz w:val="18"/>
          <w:szCs w:val="18"/>
        </w:rPr>
        <w:t>zamówieniem</w:t>
      </w:r>
      <w:r w:rsidRPr="00385DFC">
        <w:rPr>
          <w:rFonts w:ascii="Arial" w:hAnsi="Arial" w:cs="Arial"/>
          <w:sz w:val="18"/>
          <w:szCs w:val="18"/>
        </w:rPr>
        <w:t>, jeżeli:</w:t>
      </w:r>
    </w:p>
    <w:p w14:paraId="2560BF93" w14:textId="6A235E08" w:rsidR="00C6309A" w:rsidRDefault="00E34319" w:rsidP="00DD382E">
      <w:pPr>
        <w:spacing w:after="0" w:line="360" w:lineRule="auto"/>
        <w:jc w:val="both"/>
        <w:rPr>
          <w:rFonts w:ascii="Arial" w:hAnsi="Arial" w:cs="Arial"/>
          <w:sz w:val="18"/>
          <w:szCs w:val="18"/>
        </w:rPr>
      </w:pPr>
      <w:bookmarkStart w:id="0" w:name="mip43088523"/>
      <w:bookmarkEnd w:id="0"/>
      <w:r>
        <w:rPr>
          <w:rFonts w:ascii="Arial" w:hAnsi="Arial" w:cs="Arial"/>
          <w:sz w:val="18"/>
          <w:szCs w:val="18"/>
        </w:rPr>
        <w:t xml:space="preserve">- </w:t>
      </w:r>
      <w:r w:rsidR="00C6309A" w:rsidRPr="00385DFC">
        <w:rPr>
          <w:rFonts w:ascii="Arial" w:hAnsi="Arial" w:cs="Arial"/>
          <w:sz w:val="18"/>
          <w:szCs w:val="18"/>
        </w:rPr>
        <w:t xml:space="preserve">nie ma właściwości, które rzecz tego rodzaju powinna mieć ze względu na cel </w:t>
      </w:r>
      <w:r>
        <w:rPr>
          <w:rFonts w:ascii="Arial" w:hAnsi="Arial" w:cs="Arial"/>
          <w:sz w:val="18"/>
          <w:szCs w:val="18"/>
        </w:rPr>
        <w:t xml:space="preserve">oznaczony </w:t>
      </w:r>
      <w:r w:rsidR="00C6309A" w:rsidRPr="00385DFC">
        <w:rPr>
          <w:rFonts w:ascii="Arial" w:hAnsi="Arial" w:cs="Arial"/>
          <w:sz w:val="18"/>
          <w:szCs w:val="18"/>
        </w:rPr>
        <w:t>w Umowie</w:t>
      </w:r>
      <w:r>
        <w:rPr>
          <w:rFonts w:ascii="Arial" w:hAnsi="Arial" w:cs="Arial"/>
          <w:sz w:val="18"/>
          <w:szCs w:val="18"/>
        </w:rPr>
        <w:t xml:space="preserve"> lub </w:t>
      </w:r>
      <w:r w:rsidR="00C6309A">
        <w:rPr>
          <w:rFonts w:ascii="Arial" w:hAnsi="Arial" w:cs="Arial"/>
          <w:sz w:val="18"/>
          <w:szCs w:val="18"/>
        </w:rPr>
        <w:t>zamówieniu</w:t>
      </w:r>
      <w:r w:rsidR="00C6309A" w:rsidRPr="00385DFC">
        <w:rPr>
          <w:rFonts w:ascii="Arial" w:hAnsi="Arial" w:cs="Arial"/>
          <w:sz w:val="18"/>
          <w:szCs w:val="18"/>
        </w:rPr>
        <w:t xml:space="preserve"> albo wynikający z okoliczności lub przeznaczenia</w:t>
      </w:r>
      <w:r w:rsidR="00C6309A">
        <w:rPr>
          <w:rFonts w:ascii="Arial" w:hAnsi="Arial" w:cs="Arial"/>
          <w:sz w:val="18"/>
          <w:szCs w:val="18"/>
        </w:rPr>
        <w:t xml:space="preserve"> rzeczy</w:t>
      </w:r>
      <w:r w:rsidR="00C6309A" w:rsidRPr="00385DFC">
        <w:rPr>
          <w:rFonts w:ascii="Arial" w:hAnsi="Arial" w:cs="Arial"/>
          <w:sz w:val="18"/>
          <w:szCs w:val="18"/>
        </w:rPr>
        <w:t>,</w:t>
      </w:r>
    </w:p>
    <w:p w14:paraId="7EAAB533" w14:textId="11B6BF9E" w:rsidR="00E13689" w:rsidRPr="00385DFC" w:rsidRDefault="00E34319" w:rsidP="00DD382E">
      <w:pPr>
        <w:spacing w:after="0" w:line="360" w:lineRule="auto"/>
        <w:jc w:val="both"/>
        <w:rPr>
          <w:rFonts w:ascii="Arial" w:hAnsi="Arial" w:cs="Arial"/>
          <w:sz w:val="18"/>
          <w:szCs w:val="18"/>
        </w:rPr>
      </w:pPr>
      <w:r>
        <w:rPr>
          <w:rFonts w:ascii="Arial" w:hAnsi="Arial" w:cs="Arial"/>
          <w:sz w:val="18"/>
          <w:szCs w:val="18"/>
        </w:rPr>
        <w:t xml:space="preserve">- </w:t>
      </w:r>
      <w:r w:rsidR="00E13689" w:rsidRPr="00385DFC">
        <w:rPr>
          <w:rFonts w:ascii="Arial" w:hAnsi="Arial" w:cs="Arial"/>
          <w:sz w:val="18"/>
          <w:szCs w:val="18"/>
        </w:rPr>
        <w:t xml:space="preserve">nie ma właściwości, o których istnieniu </w:t>
      </w:r>
      <w:r w:rsidR="00E13689">
        <w:rPr>
          <w:rFonts w:ascii="Arial" w:hAnsi="Arial" w:cs="Arial"/>
          <w:sz w:val="18"/>
          <w:szCs w:val="18"/>
        </w:rPr>
        <w:t>Sprzedawca</w:t>
      </w:r>
      <w:r w:rsidR="00E13689" w:rsidRPr="00385DFC">
        <w:rPr>
          <w:rFonts w:ascii="Arial" w:hAnsi="Arial" w:cs="Arial"/>
          <w:sz w:val="18"/>
          <w:szCs w:val="18"/>
        </w:rPr>
        <w:t xml:space="preserve"> zapewnił </w:t>
      </w:r>
      <w:r w:rsidR="00E13689">
        <w:rPr>
          <w:rFonts w:ascii="Arial" w:hAnsi="Arial" w:cs="Arial"/>
          <w:sz w:val="18"/>
          <w:szCs w:val="18"/>
        </w:rPr>
        <w:t>Kupującego</w:t>
      </w:r>
      <w:r w:rsidR="00E13689" w:rsidRPr="00385DFC">
        <w:rPr>
          <w:rFonts w:ascii="Arial" w:hAnsi="Arial" w:cs="Arial"/>
          <w:sz w:val="18"/>
          <w:szCs w:val="18"/>
        </w:rPr>
        <w:t>, w tym przedstawiając próbkę, wzór lub plan,</w:t>
      </w:r>
    </w:p>
    <w:p w14:paraId="75F66E58" w14:textId="79C1E054" w:rsidR="00E13689" w:rsidRPr="00385DFC" w:rsidRDefault="00E34319" w:rsidP="00DD382E">
      <w:pPr>
        <w:spacing w:after="0" w:line="360" w:lineRule="auto"/>
        <w:jc w:val="both"/>
        <w:rPr>
          <w:rFonts w:ascii="Arial" w:hAnsi="Arial" w:cs="Arial"/>
          <w:sz w:val="18"/>
          <w:szCs w:val="18"/>
        </w:rPr>
      </w:pPr>
      <w:bookmarkStart w:id="1" w:name="mip43088525"/>
      <w:bookmarkEnd w:id="1"/>
      <w:r>
        <w:rPr>
          <w:rFonts w:ascii="Arial" w:hAnsi="Arial" w:cs="Arial"/>
          <w:sz w:val="18"/>
          <w:szCs w:val="18"/>
        </w:rPr>
        <w:t xml:space="preserve">- </w:t>
      </w:r>
      <w:r w:rsidR="00E13689" w:rsidRPr="00385DFC">
        <w:rPr>
          <w:rFonts w:ascii="Arial" w:hAnsi="Arial" w:cs="Arial"/>
          <w:sz w:val="18"/>
          <w:szCs w:val="18"/>
        </w:rPr>
        <w:t xml:space="preserve">nie nadaje się do celu, o którym </w:t>
      </w:r>
      <w:r w:rsidR="00E13689">
        <w:rPr>
          <w:rFonts w:ascii="Arial" w:hAnsi="Arial" w:cs="Arial"/>
          <w:sz w:val="18"/>
          <w:szCs w:val="18"/>
        </w:rPr>
        <w:t>Kupujący</w:t>
      </w:r>
      <w:r w:rsidR="00E13689" w:rsidRPr="00385DFC">
        <w:rPr>
          <w:rFonts w:ascii="Arial" w:hAnsi="Arial" w:cs="Arial"/>
          <w:sz w:val="18"/>
          <w:szCs w:val="18"/>
        </w:rPr>
        <w:t xml:space="preserve"> poinformował </w:t>
      </w:r>
      <w:r w:rsidR="00E13689">
        <w:rPr>
          <w:rFonts w:ascii="Arial" w:hAnsi="Arial" w:cs="Arial"/>
          <w:sz w:val="18"/>
          <w:szCs w:val="18"/>
        </w:rPr>
        <w:t>Sprzedającego</w:t>
      </w:r>
      <w:r w:rsidR="00E13689" w:rsidRPr="00385DFC">
        <w:rPr>
          <w:rFonts w:ascii="Arial" w:hAnsi="Arial" w:cs="Arial"/>
          <w:sz w:val="18"/>
          <w:szCs w:val="18"/>
        </w:rPr>
        <w:t xml:space="preserve"> przy zawarciu Umowy</w:t>
      </w:r>
      <w:r>
        <w:rPr>
          <w:rFonts w:ascii="Arial" w:hAnsi="Arial" w:cs="Arial"/>
          <w:sz w:val="18"/>
          <w:szCs w:val="18"/>
        </w:rPr>
        <w:t xml:space="preserve"> lub składaniu </w:t>
      </w:r>
      <w:r w:rsidR="00E13689">
        <w:rPr>
          <w:rFonts w:ascii="Arial" w:hAnsi="Arial" w:cs="Arial"/>
          <w:sz w:val="18"/>
          <w:szCs w:val="18"/>
        </w:rPr>
        <w:t>zamówienia</w:t>
      </w:r>
      <w:r w:rsidR="00E13689" w:rsidRPr="00385DFC">
        <w:rPr>
          <w:rFonts w:ascii="Arial" w:hAnsi="Arial" w:cs="Arial"/>
          <w:sz w:val="18"/>
          <w:szCs w:val="18"/>
        </w:rPr>
        <w:t>, a </w:t>
      </w:r>
      <w:r w:rsidR="00E13689">
        <w:rPr>
          <w:rFonts w:ascii="Arial" w:hAnsi="Arial" w:cs="Arial"/>
          <w:sz w:val="18"/>
          <w:szCs w:val="18"/>
        </w:rPr>
        <w:t>Sprzedający</w:t>
      </w:r>
      <w:r w:rsidR="00E13689" w:rsidRPr="00385DFC">
        <w:rPr>
          <w:rFonts w:ascii="Arial" w:hAnsi="Arial" w:cs="Arial"/>
          <w:sz w:val="18"/>
          <w:szCs w:val="18"/>
        </w:rPr>
        <w:t xml:space="preserve"> nie zgłosił zastrzeżenia co do takiego jego przeznaczenia,</w:t>
      </w:r>
    </w:p>
    <w:p w14:paraId="09F419E3" w14:textId="57EBF9DC" w:rsidR="00E13689" w:rsidRPr="00385DFC" w:rsidRDefault="00E34319" w:rsidP="00DD382E">
      <w:pPr>
        <w:spacing w:after="0" w:line="360" w:lineRule="auto"/>
        <w:rPr>
          <w:rFonts w:ascii="Arial" w:hAnsi="Arial" w:cs="Arial"/>
          <w:sz w:val="18"/>
          <w:szCs w:val="18"/>
        </w:rPr>
      </w:pPr>
      <w:bookmarkStart w:id="2" w:name="mip43088526"/>
      <w:bookmarkEnd w:id="2"/>
      <w:r>
        <w:rPr>
          <w:rFonts w:ascii="Arial" w:hAnsi="Arial" w:cs="Arial"/>
          <w:sz w:val="18"/>
          <w:szCs w:val="18"/>
        </w:rPr>
        <w:t xml:space="preserve">- </w:t>
      </w:r>
      <w:r w:rsidR="00E13689" w:rsidRPr="00385DFC">
        <w:rPr>
          <w:rFonts w:ascii="Arial" w:hAnsi="Arial" w:cs="Arial"/>
          <w:sz w:val="18"/>
          <w:szCs w:val="18"/>
        </w:rPr>
        <w:t xml:space="preserve">został </w:t>
      </w:r>
      <w:r w:rsidR="00E13689">
        <w:rPr>
          <w:rFonts w:ascii="Arial" w:hAnsi="Arial" w:cs="Arial"/>
          <w:sz w:val="18"/>
          <w:szCs w:val="18"/>
        </w:rPr>
        <w:t>Kupującemu</w:t>
      </w:r>
      <w:r w:rsidR="00E13689" w:rsidRPr="00385DFC">
        <w:rPr>
          <w:rFonts w:ascii="Arial" w:hAnsi="Arial" w:cs="Arial"/>
          <w:sz w:val="18"/>
          <w:szCs w:val="18"/>
        </w:rPr>
        <w:t xml:space="preserve"> wydany w stanie niezupełnym,</w:t>
      </w:r>
    </w:p>
    <w:p w14:paraId="7491CCF0" w14:textId="15854F30" w:rsidR="00E13689" w:rsidRDefault="00E34319" w:rsidP="00DD382E">
      <w:pPr>
        <w:spacing w:after="0" w:line="360" w:lineRule="auto"/>
        <w:jc w:val="both"/>
        <w:rPr>
          <w:rFonts w:ascii="Arial" w:hAnsi="Arial" w:cs="Arial"/>
          <w:sz w:val="18"/>
          <w:szCs w:val="18"/>
        </w:rPr>
      </w:pPr>
      <w:r>
        <w:rPr>
          <w:rFonts w:ascii="Arial" w:hAnsi="Arial" w:cs="Arial"/>
          <w:sz w:val="18"/>
          <w:szCs w:val="18"/>
        </w:rPr>
        <w:t xml:space="preserve">- </w:t>
      </w:r>
      <w:r w:rsidR="00E13689" w:rsidRPr="00385DFC">
        <w:rPr>
          <w:rFonts w:ascii="Arial" w:hAnsi="Arial" w:cs="Arial"/>
          <w:sz w:val="18"/>
          <w:szCs w:val="18"/>
        </w:rPr>
        <w:t xml:space="preserve">został nieprawidłowo zamontowany lub zmontowany lub wykonany, jeżeli czynności te zostały wykonane przez </w:t>
      </w:r>
      <w:r w:rsidR="00E13689">
        <w:rPr>
          <w:rFonts w:ascii="Arial" w:hAnsi="Arial" w:cs="Arial"/>
          <w:sz w:val="18"/>
          <w:szCs w:val="18"/>
        </w:rPr>
        <w:t>Sprzedawcę</w:t>
      </w:r>
      <w:r w:rsidR="00E13689" w:rsidRPr="00385DFC">
        <w:rPr>
          <w:rFonts w:ascii="Arial" w:hAnsi="Arial" w:cs="Arial"/>
          <w:sz w:val="18"/>
          <w:szCs w:val="18"/>
        </w:rPr>
        <w:t xml:space="preserve"> lub osobę trzecią, za którą </w:t>
      </w:r>
      <w:r w:rsidR="00E13689">
        <w:rPr>
          <w:rFonts w:ascii="Arial" w:hAnsi="Arial" w:cs="Arial"/>
          <w:sz w:val="18"/>
          <w:szCs w:val="18"/>
        </w:rPr>
        <w:t>Sprzedawca</w:t>
      </w:r>
      <w:r w:rsidR="00E13689" w:rsidRPr="00385DFC">
        <w:rPr>
          <w:rFonts w:ascii="Arial" w:hAnsi="Arial" w:cs="Arial"/>
          <w:sz w:val="18"/>
          <w:szCs w:val="18"/>
        </w:rPr>
        <w:t xml:space="preserve"> ponosi odpowiedzialność, albo przez </w:t>
      </w:r>
      <w:r w:rsidR="00E13689">
        <w:rPr>
          <w:rFonts w:ascii="Arial" w:hAnsi="Arial" w:cs="Arial"/>
          <w:sz w:val="18"/>
          <w:szCs w:val="18"/>
        </w:rPr>
        <w:t>Kupującego</w:t>
      </w:r>
      <w:r w:rsidR="00E13689" w:rsidRPr="00385DFC">
        <w:rPr>
          <w:rFonts w:ascii="Arial" w:hAnsi="Arial" w:cs="Arial"/>
          <w:sz w:val="18"/>
          <w:szCs w:val="18"/>
        </w:rPr>
        <w:t xml:space="preserve">, który postąpił według instrukcji otrzymanej od </w:t>
      </w:r>
      <w:r w:rsidR="00E13689">
        <w:rPr>
          <w:rFonts w:ascii="Arial" w:hAnsi="Arial" w:cs="Arial"/>
          <w:sz w:val="18"/>
          <w:szCs w:val="18"/>
        </w:rPr>
        <w:t>Sprzedawcy</w:t>
      </w:r>
      <w:r w:rsidR="00DC256D">
        <w:rPr>
          <w:rFonts w:ascii="Arial" w:hAnsi="Arial" w:cs="Arial"/>
          <w:sz w:val="18"/>
          <w:szCs w:val="18"/>
        </w:rPr>
        <w:t>;</w:t>
      </w:r>
    </w:p>
    <w:p w14:paraId="290BA8FD" w14:textId="0986FDDC" w:rsidR="00DC256D" w:rsidRPr="00843CFA" w:rsidRDefault="00843CFA" w:rsidP="00DD382E">
      <w:pPr>
        <w:spacing w:after="0" w:line="360" w:lineRule="auto"/>
        <w:jc w:val="both"/>
        <w:rPr>
          <w:rFonts w:ascii="Arial" w:hAnsi="Arial" w:cs="Arial"/>
          <w:sz w:val="18"/>
          <w:szCs w:val="18"/>
        </w:rPr>
      </w:pPr>
      <w:r>
        <w:rPr>
          <w:rFonts w:ascii="Arial" w:hAnsi="Arial" w:cs="Arial"/>
          <w:b/>
          <w:bCs/>
          <w:sz w:val="18"/>
          <w:szCs w:val="18"/>
        </w:rPr>
        <w:t xml:space="preserve">Wada </w:t>
      </w:r>
      <w:r w:rsidR="00D70923">
        <w:rPr>
          <w:rFonts w:ascii="Arial" w:hAnsi="Arial" w:cs="Arial"/>
          <w:b/>
          <w:bCs/>
          <w:sz w:val="18"/>
          <w:szCs w:val="18"/>
        </w:rPr>
        <w:t>P</w:t>
      </w:r>
      <w:r>
        <w:rPr>
          <w:rFonts w:ascii="Arial" w:hAnsi="Arial" w:cs="Arial"/>
          <w:b/>
          <w:bCs/>
          <w:sz w:val="18"/>
          <w:szCs w:val="18"/>
        </w:rPr>
        <w:t>rawna</w:t>
      </w:r>
      <w:r>
        <w:rPr>
          <w:rFonts w:ascii="Arial" w:hAnsi="Arial" w:cs="Arial"/>
          <w:sz w:val="18"/>
          <w:szCs w:val="18"/>
        </w:rPr>
        <w:t xml:space="preserve"> – wada istniejąca wówczas, gdy Towar stanowi własność osoby trzeciej, jest obciążony prawem osoby trzeciej albo ograniczenie w korzystaniu lub rozporządzaniu Towarem wynika z decyzji lub orzeczenia właściwego organu;</w:t>
      </w:r>
    </w:p>
    <w:p w14:paraId="1EF071AB" w14:textId="7AE62ED9" w:rsidR="00E31A86" w:rsidRPr="00DD382E" w:rsidRDefault="00E13689" w:rsidP="00DD382E">
      <w:pPr>
        <w:spacing w:after="0" w:line="360" w:lineRule="auto"/>
        <w:contextualSpacing/>
        <w:jc w:val="both"/>
        <w:rPr>
          <w:rFonts w:ascii="Arial" w:hAnsi="Arial" w:cs="Arial"/>
          <w:b/>
          <w:sz w:val="18"/>
          <w:szCs w:val="18"/>
        </w:rPr>
      </w:pPr>
      <w:r w:rsidRPr="00385DFC">
        <w:rPr>
          <w:rFonts w:ascii="Arial" w:hAnsi="Arial" w:cs="Arial"/>
          <w:b/>
          <w:sz w:val="18"/>
          <w:szCs w:val="18"/>
        </w:rPr>
        <w:t xml:space="preserve">Siła Wyższa </w:t>
      </w:r>
      <w:r w:rsidR="00402F17" w:rsidRPr="00385DFC">
        <w:rPr>
          <w:rFonts w:ascii="Arial" w:hAnsi="Arial" w:cs="Arial"/>
          <w:sz w:val="18"/>
          <w:szCs w:val="18"/>
        </w:rPr>
        <w:t>–</w:t>
      </w:r>
      <w:r w:rsidRPr="00DD382E">
        <w:rPr>
          <w:rFonts w:ascii="Arial" w:hAnsi="Arial" w:cs="Arial"/>
          <w:bCs/>
          <w:sz w:val="18"/>
          <w:szCs w:val="18"/>
        </w:rPr>
        <w:t xml:space="preserve"> </w:t>
      </w:r>
      <w:r w:rsidR="00402F17" w:rsidRPr="00DD382E">
        <w:rPr>
          <w:rFonts w:ascii="Arial" w:hAnsi="Arial" w:cs="Arial"/>
          <w:bCs/>
          <w:sz w:val="18"/>
          <w:szCs w:val="18"/>
        </w:rPr>
        <w:t xml:space="preserve">okoliczności </w:t>
      </w:r>
      <w:r w:rsidR="00222C56">
        <w:rPr>
          <w:rFonts w:ascii="Arial" w:hAnsi="Arial" w:cs="Arial"/>
          <w:bCs/>
          <w:sz w:val="18"/>
          <w:szCs w:val="18"/>
        </w:rPr>
        <w:t xml:space="preserve">zewnętrzne i </w:t>
      </w:r>
      <w:r w:rsidR="00402F17" w:rsidRPr="00DD382E">
        <w:rPr>
          <w:rFonts w:ascii="Arial" w:hAnsi="Arial" w:cs="Arial"/>
          <w:bCs/>
          <w:sz w:val="18"/>
          <w:szCs w:val="18"/>
        </w:rPr>
        <w:t xml:space="preserve">niezależne od Stron, które uniemożliwiają lub utrudniają w całości lub części wykonanie zobowiązania wynikającego z Umowy, których Strony nie mogły przewidzieć przy zawieraniu Umowy i którym nie mogły zapobiec ani ich przezwyciężyć pomimo zachowania należytej staranności (np. klęski żywiołowe, strajki, </w:t>
      </w:r>
      <w:r w:rsidR="00206A02">
        <w:rPr>
          <w:rFonts w:ascii="Arial" w:hAnsi="Arial" w:cs="Arial"/>
          <w:bCs/>
          <w:sz w:val="18"/>
          <w:szCs w:val="18"/>
        </w:rPr>
        <w:t xml:space="preserve">działania </w:t>
      </w:r>
      <w:r w:rsidR="00402F17" w:rsidRPr="00DD382E">
        <w:rPr>
          <w:rFonts w:ascii="Arial" w:hAnsi="Arial" w:cs="Arial"/>
          <w:bCs/>
          <w:sz w:val="18"/>
          <w:szCs w:val="18"/>
        </w:rPr>
        <w:t>woj</w:t>
      </w:r>
      <w:r w:rsidR="00206A02">
        <w:rPr>
          <w:rFonts w:ascii="Arial" w:hAnsi="Arial" w:cs="Arial"/>
          <w:bCs/>
          <w:sz w:val="18"/>
          <w:szCs w:val="18"/>
        </w:rPr>
        <w:t>enne</w:t>
      </w:r>
      <w:r w:rsidR="00402F17" w:rsidRPr="00DD382E">
        <w:rPr>
          <w:rFonts w:ascii="Arial" w:hAnsi="Arial" w:cs="Arial"/>
          <w:bCs/>
          <w:sz w:val="18"/>
          <w:szCs w:val="18"/>
        </w:rPr>
        <w:t xml:space="preserve">). Za Siłę Wyższą Strony nie uznają strajku pracowników </w:t>
      </w:r>
      <w:r w:rsidR="00206A02">
        <w:rPr>
          <w:rFonts w:ascii="Arial" w:hAnsi="Arial" w:cs="Arial"/>
          <w:bCs/>
          <w:sz w:val="18"/>
          <w:szCs w:val="18"/>
        </w:rPr>
        <w:t>Stron.</w:t>
      </w:r>
    </w:p>
    <w:p w14:paraId="7DE7FFDD" w14:textId="77777777" w:rsidR="00395CC8" w:rsidRDefault="00395CC8" w:rsidP="00DD382E">
      <w:pPr>
        <w:spacing w:line="360" w:lineRule="auto"/>
        <w:jc w:val="center"/>
        <w:rPr>
          <w:rFonts w:ascii="Arial" w:hAnsi="Arial" w:cs="Arial"/>
          <w:b/>
          <w:sz w:val="18"/>
          <w:szCs w:val="18"/>
        </w:rPr>
      </w:pPr>
    </w:p>
    <w:p w14:paraId="7F739207" w14:textId="7DE2B934" w:rsidR="00C42C93" w:rsidRPr="00C16C4D" w:rsidRDefault="00C42C93" w:rsidP="00DD382E">
      <w:pPr>
        <w:spacing w:after="0" w:line="360" w:lineRule="auto"/>
        <w:jc w:val="center"/>
        <w:rPr>
          <w:rFonts w:ascii="Arial" w:hAnsi="Arial" w:cs="Arial"/>
          <w:b/>
          <w:sz w:val="18"/>
          <w:szCs w:val="18"/>
        </w:rPr>
      </w:pPr>
      <w:bookmarkStart w:id="3" w:name="_Hlk145871776"/>
      <w:r w:rsidRPr="00C16C4D">
        <w:rPr>
          <w:rFonts w:ascii="Arial" w:hAnsi="Arial" w:cs="Arial"/>
          <w:b/>
          <w:sz w:val="18"/>
          <w:szCs w:val="18"/>
        </w:rPr>
        <w:t>§ 1</w:t>
      </w:r>
    </w:p>
    <w:bookmarkEnd w:id="3"/>
    <w:p w14:paraId="0FB60298" w14:textId="548914B1" w:rsidR="00C42C93" w:rsidRPr="00C16C4D" w:rsidRDefault="00C42C93" w:rsidP="006E5E30">
      <w:pPr>
        <w:spacing w:line="360" w:lineRule="auto"/>
        <w:jc w:val="center"/>
        <w:rPr>
          <w:rFonts w:ascii="Arial" w:hAnsi="Arial" w:cs="Arial"/>
          <w:b/>
          <w:sz w:val="18"/>
          <w:szCs w:val="18"/>
        </w:rPr>
      </w:pPr>
      <w:r w:rsidRPr="00C16C4D">
        <w:rPr>
          <w:rFonts w:ascii="Arial" w:hAnsi="Arial" w:cs="Arial"/>
          <w:b/>
          <w:sz w:val="18"/>
          <w:szCs w:val="18"/>
        </w:rPr>
        <w:t>PRZEDMIOT UMOWY</w:t>
      </w:r>
    </w:p>
    <w:p w14:paraId="548E31FF" w14:textId="5C9CD387" w:rsidR="00C42C93" w:rsidRPr="006E5E30" w:rsidRDefault="00C42C93" w:rsidP="006E5E30">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Strony niniejszym zawierają Umowę, któr</w:t>
      </w:r>
      <w:r w:rsidR="00723322" w:rsidRPr="006E5E30">
        <w:rPr>
          <w:rFonts w:ascii="Arial" w:hAnsi="Arial" w:cs="Arial"/>
          <w:sz w:val="18"/>
          <w:szCs w:val="18"/>
        </w:rPr>
        <w:t xml:space="preserve">a </w:t>
      </w:r>
      <w:r w:rsidRPr="006E5E30">
        <w:rPr>
          <w:rFonts w:ascii="Arial" w:hAnsi="Arial" w:cs="Arial"/>
          <w:sz w:val="18"/>
          <w:szCs w:val="18"/>
        </w:rPr>
        <w:t>określ</w:t>
      </w:r>
      <w:r w:rsidR="00723322" w:rsidRPr="006E5E30">
        <w:rPr>
          <w:rFonts w:ascii="Arial" w:hAnsi="Arial" w:cs="Arial"/>
          <w:sz w:val="18"/>
          <w:szCs w:val="18"/>
        </w:rPr>
        <w:t>a</w:t>
      </w:r>
      <w:r w:rsidRPr="006E5E30">
        <w:rPr>
          <w:rFonts w:ascii="Arial" w:hAnsi="Arial" w:cs="Arial"/>
          <w:sz w:val="18"/>
          <w:szCs w:val="18"/>
        </w:rPr>
        <w:t xml:space="preserve"> zasad</w:t>
      </w:r>
      <w:r w:rsidR="00723322" w:rsidRPr="006E5E30">
        <w:rPr>
          <w:rFonts w:ascii="Arial" w:hAnsi="Arial" w:cs="Arial"/>
          <w:sz w:val="18"/>
          <w:szCs w:val="18"/>
        </w:rPr>
        <w:t>y</w:t>
      </w:r>
      <w:r w:rsidRPr="006E5E30">
        <w:rPr>
          <w:rFonts w:ascii="Arial" w:hAnsi="Arial" w:cs="Arial"/>
          <w:sz w:val="18"/>
          <w:szCs w:val="18"/>
        </w:rPr>
        <w:t xml:space="preserve"> współpracy handlowej </w:t>
      </w:r>
      <w:r w:rsidR="00B46A67" w:rsidRPr="006E5E30">
        <w:rPr>
          <w:rFonts w:ascii="Arial" w:hAnsi="Arial" w:cs="Arial"/>
          <w:sz w:val="18"/>
          <w:szCs w:val="18"/>
        </w:rPr>
        <w:t xml:space="preserve">Stron </w:t>
      </w:r>
      <w:r w:rsidRPr="006E5E30">
        <w:rPr>
          <w:rFonts w:ascii="Arial" w:hAnsi="Arial" w:cs="Arial"/>
          <w:sz w:val="18"/>
          <w:szCs w:val="18"/>
        </w:rPr>
        <w:t>w zakresie</w:t>
      </w:r>
      <w:r w:rsidR="004568FB">
        <w:rPr>
          <w:rFonts w:ascii="Arial" w:hAnsi="Arial" w:cs="Arial"/>
          <w:sz w:val="18"/>
          <w:szCs w:val="18"/>
        </w:rPr>
        <w:t xml:space="preserve"> </w:t>
      </w:r>
      <w:r w:rsidRPr="006E5E30">
        <w:rPr>
          <w:rFonts w:ascii="Arial" w:hAnsi="Arial" w:cs="Arial"/>
          <w:sz w:val="18"/>
          <w:szCs w:val="18"/>
        </w:rPr>
        <w:t>sprzedaży Kupującemu przez Sprzedawcę towarów:</w:t>
      </w:r>
    </w:p>
    <w:p w14:paraId="4F5D0D0C" w14:textId="4B0A27F1" w:rsidR="00E31A86" w:rsidRPr="006E5E30" w:rsidRDefault="00C42C93" w:rsidP="00DD382E">
      <w:pPr>
        <w:pStyle w:val="Akapitzlist"/>
        <w:numPr>
          <w:ilvl w:val="0"/>
          <w:numId w:val="15"/>
        </w:numPr>
        <w:spacing w:line="360" w:lineRule="auto"/>
        <w:jc w:val="both"/>
        <w:rPr>
          <w:rFonts w:ascii="Arial" w:hAnsi="Arial" w:cs="Arial"/>
          <w:sz w:val="18"/>
          <w:szCs w:val="18"/>
        </w:rPr>
      </w:pPr>
      <w:r w:rsidRPr="006E5E30">
        <w:rPr>
          <w:rFonts w:ascii="Arial" w:hAnsi="Arial" w:cs="Arial"/>
          <w:sz w:val="18"/>
          <w:szCs w:val="18"/>
        </w:rPr>
        <w:t>znajdujących się w</w:t>
      </w:r>
      <w:r w:rsidR="00D07D98" w:rsidRPr="006E5E30">
        <w:rPr>
          <w:rFonts w:ascii="Arial" w:hAnsi="Arial" w:cs="Arial"/>
          <w:sz w:val="18"/>
          <w:szCs w:val="18"/>
        </w:rPr>
        <w:t xml:space="preserve"> </w:t>
      </w:r>
      <w:r w:rsidR="00B46A67" w:rsidRPr="006E5E30">
        <w:rPr>
          <w:rFonts w:ascii="Arial" w:hAnsi="Arial" w:cs="Arial"/>
          <w:sz w:val="18"/>
          <w:szCs w:val="18"/>
        </w:rPr>
        <w:t xml:space="preserve">aktualnej </w:t>
      </w:r>
      <w:r w:rsidR="00D07D98" w:rsidRPr="006E5E30">
        <w:rPr>
          <w:rFonts w:ascii="Arial" w:hAnsi="Arial" w:cs="Arial"/>
          <w:sz w:val="18"/>
          <w:szCs w:val="18"/>
        </w:rPr>
        <w:t>ofercie handlowej</w:t>
      </w:r>
      <w:r w:rsidR="002E003A">
        <w:rPr>
          <w:rFonts w:ascii="Arial" w:hAnsi="Arial" w:cs="Arial"/>
          <w:sz w:val="18"/>
          <w:szCs w:val="18"/>
        </w:rPr>
        <w:t xml:space="preserve"> </w:t>
      </w:r>
      <w:r w:rsidR="00D07D98" w:rsidRPr="006E5E30">
        <w:rPr>
          <w:rFonts w:ascii="Arial" w:hAnsi="Arial" w:cs="Arial"/>
          <w:sz w:val="18"/>
          <w:szCs w:val="18"/>
        </w:rPr>
        <w:t>Sprzedawcy</w:t>
      </w:r>
      <w:r w:rsidR="00E31A86">
        <w:rPr>
          <w:rFonts w:ascii="Arial" w:hAnsi="Arial" w:cs="Arial"/>
          <w:sz w:val="18"/>
          <w:szCs w:val="18"/>
        </w:rPr>
        <w:t>,</w:t>
      </w:r>
    </w:p>
    <w:p w14:paraId="542C584D" w14:textId="544AB2DB" w:rsidR="00E31A86" w:rsidRDefault="00C42C93" w:rsidP="006E5E30">
      <w:pPr>
        <w:pStyle w:val="Akapitzlist"/>
        <w:numPr>
          <w:ilvl w:val="0"/>
          <w:numId w:val="15"/>
        </w:numPr>
        <w:spacing w:after="0" w:line="360" w:lineRule="auto"/>
        <w:jc w:val="both"/>
        <w:rPr>
          <w:rFonts w:ascii="Arial" w:hAnsi="Arial" w:cs="Arial"/>
          <w:sz w:val="18"/>
          <w:szCs w:val="18"/>
        </w:rPr>
      </w:pPr>
      <w:r w:rsidRPr="006E5E30">
        <w:rPr>
          <w:rFonts w:ascii="Arial" w:hAnsi="Arial" w:cs="Arial"/>
          <w:sz w:val="18"/>
          <w:szCs w:val="18"/>
        </w:rPr>
        <w:t>znajdujący</w:t>
      </w:r>
      <w:r w:rsidR="00D07D98" w:rsidRPr="006E5E30">
        <w:rPr>
          <w:rFonts w:ascii="Arial" w:hAnsi="Arial" w:cs="Arial"/>
          <w:sz w:val="18"/>
          <w:szCs w:val="18"/>
        </w:rPr>
        <w:t>ch się w cenniku</w:t>
      </w:r>
      <w:r w:rsidR="00B46A67" w:rsidRPr="006E5E30">
        <w:rPr>
          <w:rFonts w:ascii="Arial" w:hAnsi="Arial" w:cs="Arial"/>
          <w:sz w:val="18"/>
          <w:szCs w:val="18"/>
        </w:rPr>
        <w:t xml:space="preserve"> Sprzedawcy</w:t>
      </w:r>
      <w:r w:rsidR="00763E38">
        <w:rPr>
          <w:rFonts w:ascii="Arial" w:hAnsi="Arial" w:cs="Arial"/>
          <w:sz w:val="18"/>
          <w:szCs w:val="18"/>
        </w:rPr>
        <w:t xml:space="preserve"> (dalej </w:t>
      </w:r>
      <w:r w:rsidR="00763E38" w:rsidRPr="006E5E30">
        <w:rPr>
          <w:rFonts w:ascii="Arial" w:hAnsi="Arial" w:cs="Arial"/>
          <w:b/>
          <w:bCs/>
          <w:sz w:val="18"/>
          <w:szCs w:val="18"/>
        </w:rPr>
        <w:t>„Cennik Sprzedawcy”</w:t>
      </w:r>
      <w:r w:rsidR="00763E38">
        <w:rPr>
          <w:rFonts w:ascii="Arial" w:hAnsi="Arial" w:cs="Arial"/>
          <w:sz w:val="18"/>
          <w:szCs w:val="18"/>
        </w:rPr>
        <w:t>)</w:t>
      </w:r>
      <w:r w:rsidR="00145A8C">
        <w:rPr>
          <w:rFonts w:ascii="Arial" w:hAnsi="Arial" w:cs="Arial"/>
          <w:sz w:val="18"/>
          <w:szCs w:val="18"/>
        </w:rPr>
        <w:t xml:space="preserve"> lub </w:t>
      </w:r>
      <w:r w:rsidR="006D03A8">
        <w:rPr>
          <w:rFonts w:ascii="Arial" w:hAnsi="Arial" w:cs="Arial"/>
          <w:sz w:val="18"/>
          <w:szCs w:val="18"/>
        </w:rPr>
        <w:t xml:space="preserve">w </w:t>
      </w:r>
      <w:r w:rsidR="0096406E">
        <w:rPr>
          <w:rFonts w:ascii="Arial" w:hAnsi="Arial" w:cs="Arial"/>
          <w:sz w:val="18"/>
          <w:szCs w:val="18"/>
        </w:rPr>
        <w:t>e</w:t>
      </w:r>
      <w:r w:rsidR="00145A8C">
        <w:rPr>
          <w:rFonts w:ascii="Arial" w:hAnsi="Arial" w:cs="Arial"/>
          <w:sz w:val="18"/>
          <w:szCs w:val="18"/>
        </w:rPr>
        <w:t>-katalogu Sprzedawcy</w:t>
      </w:r>
      <w:r w:rsidR="00AF6110">
        <w:rPr>
          <w:rFonts w:ascii="Arial" w:hAnsi="Arial" w:cs="Arial"/>
          <w:sz w:val="18"/>
          <w:szCs w:val="18"/>
        </w:rPr>
        <w:t xml:space="preserve">, tj. </w:t>
      </w:r>
      <w:r w:rsidR="006D03A8">
        <w:rPr>
          <w:rFonts w:ascii="Arial" w:hAnsi="Arial" w:cs="Arial"/>
          <w:sz w:val="18"/>
          <w:szCs w:val="18"/>
        </w:rPr>
        <w:t xml:space="preserve">na </w:t>
      </w:r>
      <w:r w:rsidR="00AF6110">
        <w:rPr>
          <w:rFonts w:ascii="Arial" w:hAnsi="Arial" w:cs="Arial"/>
          <w:sz w:val="18"/>
          <w:szCs w:val="18"/>
        </w:rPr>
        <w:t>platform</w:t>
      </w:r>
      <w:r w:rsidR="006D03A8">
        <w:rPr>
          <w:rFonts w:ascii="Arial" w:hAnsi="Arial" w:cs="Arial"/>
          <w:sz w:val="18"/>
          <w:szCs w:val="18"/>
        </w:rPr>
        <w:t>ie</w:t>
      </w:r>
      <w:r w:rsidR="00AF6110">
        <w:rPr>
          <w:rFonts w:ascii="Arial" w:hAnsi="Arial" w:cs="Arial"/>
          <w:sz w:val="18"/>
          <w:szCs w:val="18"/>
        </w:rPr>
        <w:t xml:space="preserve"> zakupowej Sprzedawcy</w:t>
      </w:r>
      <w:r w:rsidR="0096406E">
        <w:rPr>
          <w:rFonts w:ascii="Arial" w:hAnsi="Arial" w:cs="Arial"/>
          <w:sz w:val="18"/>
          <w:szCs w:val="18"/>
        </w:rPr>
        <w:t xml:space="preserve"> (dalej </w:t>
      </w:r>
      <w:r w:rsidR="0096406E" w:rsidRPr="0096406E">
        <w:rPr>
          <w:rFonts w:ascii="Arial" w:hAnsi="Arial" w:cs="Arial"/>
          <w:b/>
          <w:bCs/>
          <w:sz w:val="18"/>
          <w:szCs w:val="18"/>
        </w:rPr>
        <w:t>„E-katalog Sprzedawcy”</w:t>
      </w:r>
      <w:r w:rsidR="0096406E">
        <w:rPr>
          <w:rFonts w:ascii="Arial" w:hAnsi="Arial" w:cs="Arial"/>
          <w:sz w:val="18"/>
          <w:szCs w:val="18"/>
        </w:rPr>
        <w:t>)</w:t>
      </w:r>
      <w:r w:rsidR="00B46A67" w:rsidRPr="006E5E30">
        <w:rPr>
          <w:rFonts w:ascii="Arial" w:hAnsi="Arial" w:cs="Arial"/>
          <w:sz w:val="18"/>
          <w:szCs w:val="18"/>
        </w:rPr>
        <w:t xml:space="preserve">, </w:t>
      </w:r>
    </w:p>
    <w:p w14:paraId="7F4A7290" w14:textId="504C19DD" w:rsidR="00C42C93" w:rsidRPr="006E5E30" w:rsidRDefault="00B46A67" w:rsidP="006E5E30">
      <w:pPr>
        <w:spacing w:after="0" w:line="360" w:lineRule="auto"/>
        <w:ind w:left="360"/>
        <w:jc w:val="both"/>
        <w:rPr>
          <w:rFonts w:ascii="Arial" w:hAnsi="Arial" w:cs="Arial"/>
          <w:sz w:val="18"/>
          <w:szCs w:val="18"/>
        </w:rPr>
      </w:pPr>
      <w:r w:rsidRPr="006E5E30">
        <w:rPr>
          <w:rFonts w:ascii="Arial" w:hAnsi="Arial" w:cs="Arial"/>
          <w:sz w:val="18"/>
          <w:szCs w:val="18"/>
        </w:rPr>
        <w:t xml:space="preserve">zwanych dalej </w:t>
      </w:r>
      <w:r w:rsidRPr="006E5E30">
        <w:rPr>
          <w:rFonts w:ascii="Arial" w:hAnsi="Arial" w:cs="Arial"/>
          <w:b/>
          <w:bCs/>
          <w:sz w:val="18"/>
          <w:szCs w:val="18"/>
        </w:rPr>
        <w:t>„Towarami”</w:t>
      </w:r>
      <w:r w:rsidR="00C42C93" w:rsidRPr="006E5E30">
        <w:rPr>
          <w:rFonts w:ascii="Arial" w:hAnsi="Arial" w:cs="Arial"/>
          <w:sz w:val="18"/>
          <w:szCs w:val="18"/>
        </w:rPr>
        <w:t>.</w:t>
      </w:r>
    </w:p>
    <w:p w14:paraId="78F99AAF" w14:textId="2EF7543B" w:rsidR="00E31A86" w:rsidRPr="006E5E30" w:rsidRDefault="00C42C93"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Każda ze Stron będzie wykonywać Umowę w ramach prowadzonej przez siebie działalności gospodarczej. </w:t>
      </w:r>
    </w:p>
    <w:p w14:paraId="1ACA22AB" w14:textId="048D5BBB" w:rsidR="00D12A98" w:rsidRPr="006E5E30" w:rsidRDefault="00C42C93"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Umowa reguluje zawieranie i wykonywanie jednostkowych umów sprzedaży w rozumieniu przepisów Kodeksu cywilnego, w ramach których Sprzedawca zobowiązuje się do przeniesienia własności Towaru na Kupującego</w:t>
      </w:r>
      <w:r w:rsidR="00047E46">
        <w:rPr>
          <w:rFonts w:ascii="Arial" w:hAnsi="Arial" w:cs="Arial"/>
          <w:sz w:val="18"/>
          <w:szCs w:val="18"/>
        </w:rPr>
        <w:t xml:space="preserve"> i wydania Kupującemu Towaru</w:t>
      </w:r>
      <w:r w:rsidRPr="006E5E30">
        <w:rPr>
          <w:rFonts w:ascii="Arial" w:hAnsi="Arial" w:cs="Arial"/>
          <w:sz w:val="18"/>
          <w:szCs w:val="18"/>
        </w:rPr>
        <w:t>, a Kupujący zobowiązuje się do odbioru Towaru i zapłaty na rzecz Sprzedawcy ceny.</w:t>
      </w:r>
      <w:r w:rsidR="00047E46">
        <w:rPr>
          <w:rFonts w:ascii="Arial" w:hAnsi="Arial" w:cs="Arial"/>
          <w:sz w:val="18"/>
          <w:szCs w:val="18"/>
        </w:rPr>
        <w:t xml:space="preserve"> </w:t>
      </w:r>
      <w:r w:rsidR="00047E46" w:rsidRPr="00047E46">
        <w:rPr>
          <w:rFonts w:ascii="Arial" w:hAnsi="Arial" w:cs="Arial"/>
          <w:sz w:val="18"/>
          <w:szCs w:val="18"/>
        </w:rPr>
        <w:t xml:space="preserve">W przypadku </w:t>
      </w:r>
      <w:r w:rsidR="00047E46">
        <w:rPr>
          <w:rFonts w:ascii="Arial" w:hAnsi="Arial" w:cs="Arial"/>
          <w:sz w:val="18"/>
          <w:szCs w:val="18"/>
        </w:rPr>
        <w:t xml:space="preserve">zaistnienia </w:t>
      </w:r>
      <w:r w:rsidR="00047E46" w:rsidRPr="00047E46">
        <w:rPr>
          <w:rFonts w:ascii="Arial" w:hAnsi="Arial" w:cs="Arial"/>
          <w:sz w:val="18"/>
          <w:szCs w:val="18"/>
        </w:rPr>
        <w:t>sprzeczności postanowień poszczególnych zamówień z warunkami Umowy, pierwszeństwo mają postanowienia Umowy.</w:t>
      </w:r>
    </w:p>
    <w:p w14:paraId="476C1470" w14:textId="60F184E8" w:rsidR="00D12A98" w:rsidRPr="00DD382E" w:rsidRDefault="004B667C"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Sprzedawca oświadcza, że Towary są wolne od jakichkolwiek roszczeń osób trzecich, a w szczególności ich produkcja lub </w:t>
      </w:r>
      <w:r w:rsidR="00047E46">
        <w:rPr>
          <w:rFonts w:ascii="Arial" w:hAnsi="Arial" w:cs="Arial"/>
          <w:sz w:val="18"/>
          <w:szCs w:val="18"/>
        </w:rPr>
        <w:t>sprzedaż na rzecz</w:t>
      </w:r>
      <w:r w:rsidRPr="00DD382E">
        <w:rPr>
          <w:rFonts w:ascii="Arial" w:hAnsi="Arial" w:cs="Arial"/>
          <w:sz w:val="18"/>
          <w:szCs w:val="18"/>
        </w:rPr>
        <w:t xml:space="preserve"> Kupującego nie naruszyła praw do patentu, wzoru użytkowego, znaku towarowego, czy </w:t>
      </w:r>
      <w:r w:rsidR="00047E46">
        <w:rPr>
          <w:rFonts w:ascii="Arial" w:hAnsi="Arial" w:cs="Arial"/>
          <w:sz w:val="18"/>
          <w:szCs w:val="18"/>
        </w:rPr>
        <w:t>praw autorskich.</w:t>
      </w:r>
    </w:p>
    <w:p w14:paraId="06E1D3E2" w14:textId="2E158E40" w:rsidR="00836006" w:rsidRPr="006E5E30" w:rsidRDefault="004B667C" w:rsidP="00DD382E">
      <w:pPr>
        <w:pStyle w:val="Akapitzlist"/>
        <w:numPr>
          <w:ilvl w:val="0"/>
          <w:numId w:val="13"/>
        </w:numPr>
        <w:spacing w:line="360" w:lineRule="auto"/>
        <w:jc w:val="both"/>
        <w:rPr>
          <w:rFonts w:ascii="Arial" w:hAnsi="Arial" w:cs="Arial"/>
          <w:sz w:val="18"/>
          <w:szCs w:val="18"/>
        </w:rPr>
      </w:pPr>
      <w:r w:rsidRPr="00DD382E">
        <w:rPr>
          <w:rFonts w:ascii="Arial" w:hAnsi="Arial" w:cs="Arial"/>
          <w:sz w:val="18"/>
          <w:szCs w:val="18"/>
        </w:rPr>
        <w:t>Sprzedawca zapewnia, iż posiada odpowiedni potencjał techniczny, organizacyjny</w:t>
      </w:r>
      <w:r w:rsidR="00047E46">
        <w:rPr>
          <w:rFonts w:ascii="Arial" w:hAnsi="Arial" w:cs="Arial"/>
          <w:sz w:val="18"/>
          <w:szCs w:val="18"/>
        </w:rPr>
        <w:t xml:space="preserve"> i</w:t>
      </w:r>
      <w:r w:rsidRPr="006E5E30">
        <w:rPr>
          <w:rFonts w:ascii="Arial" w:hAnsi="Arial" w:cs="Arial"/>
          <w:sz w:val="18"/>
          <w:szCs w:val="18"/>
        </w:rPr>
        <w:t xml:space="preserve"> serwisowy oraz zapewnia odpowiednie przygotowanie merytoryczne i doświadczenie osób przeznaczonych do wykonywania Umowy.</w:t>
      </w:r>
    </w:p>
    <w:p w14:paraId="6E58CF4B" w14:textId="0EBB6408" w:rsidR="00836006" w:rsidRPr="006E5E30" w:rsidRDefault="005B618A"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Strony zgodnie postanawiają, że wszelkie umowy sprzedaży zawierane między </w:t>
      </w:r>
      <w:r w:rsidR="00047E46">
        <w:rPr>
          <w:rFonts w:ascii="Arial" w:hAnsi="Arial" w:cs="Arial"/>
          <w:sz w:val="18"/>
          <w:szCs w:val="18"/>
        </w:rPr>
        <w:t>S</w:t>
      </w:r>
      <w:r w:rsidRPr="006E5E30">
        <w:rPr>
          <w:rFonts w:ascii="Arial" w:hAnsi="Arial" w:cs="Arial"/>
          <w:sz w:val="18"/>
          <w:szCs w:val="18"/>
        </w:rPr>
        <w:t xml:space="preserve">tronami w okresie obowiązywania niniejszej </w:t>
      </w:r>
      <w:r w:rsidR="00047E46">
        <w:rPr>
          <w:rFonts w:ascii="Arial" w:hAnsi="Arial" w:cs="Arial"/>
          <w:sz w:val="18"/>
          <w:szCs w:val="18"/>
        </w:rPr>
        <w:t>U</w:t>
      </w:r>
      <w:r w:rsidRPr="00DD382E">
        <w:rPr>
          <w:rFonts w:ascii="Arial" w:hAnsi="Arial" w:cs="Arial"/>
          <w:sz w:val="18"/>
          <w:szCs w:val="18"/>
        </w:rPr>
        <w:t xml:space="preserve">mowy realizowane będą z zastosowaniem wszystkich warunków określonych w niniejszej </w:t>
      </w:r>
      <w:r w:rsidR="00047E46">
        <w:rPr>
          <w:rFonts w:ascii="Arial" w:hAnsi="Arial" w:cs="Arial"/>
          <w:sz w:val="18"/>
          <w:szCs w:val="18"/>
        </w:rPr>
        <w:t>U</w:t>
      </w:r>
      <w:r w:rsidRPr="00DD382E">
        <w:rPr>
          <w:rFonts w:ascii="Arial" w:hAnsi="Arial" w:cs="Arial"/>
          <w:sz w:val="18"/>
          <w:szCs w:val="18"/>
        </w:rPr>
        <w:t xml:space="preserve">mowie zarówno w zakresie dotyczącym sposobu składania zamówień, realizacji zamówień przez </w:t>
      </w:r>
      <w:r w:rsidRPr="00DD382E">
        <w:rPr>
          <w:rFonts w:ascii="Arial" w:hAnsi="Arial" w:cs="Arial"/>
          <w:sz w:val="18"/>
          <w:szCs w:val="18"/>
        </w:rPr>
        <w:lastRenderedPageBreak/>
        <w:t>Sprzedawcę, jak i w zakresie dotyczącym skutków niewykonania lub nienależytego wykonania zobowiązań umownych</w:t>
      </w:r>
      <w:r w:rsidR="00047E46">
        <w:rPr>
          <w:rFonts w:ascii="Arial" w:hAnsi="Arial" w:cs="Arial"/>
          <w:sz w:val="18"/>
          <w:szCs w:val="18"/>
        </w:rPr>
        <w:t>.</w:t>
      </w:r>
    </w:p>
    <w:p w14:paraId="790F5B9C" w14:textId="07771660" w:rsidR="00836006" w:rsidRPr="006E5E30" w:rsidRDefault="00C42C93" w:rsidP="00DD382E">
      <w:pPr>
        <w:pStyle w:val="Akapitzlist"/>
        <w:numPr>
          <w:ilvl w:val="0"/>
          <w:numId w:val="13"/>
        </w:numPr>
        <w:spacing w:line="360" w:lineRule="auto"/>
        <w:jc w:val="both"/>
        <w:rPr>
          <w:rFonts w:ascii="Arial" w:hAnsi="Arial" w:cs="Arial"/>
          <w:sz w:val="18"/>
          <w:szCs w:val="18"/>
        </w:rPr>
      </w:pPr>
      <w:r w:rsidRPr="006E5E30">
        <w:rPr>
          <w:rFonts w:ascii="Arial" w:hAnsi="Arial" w:cs="Arial"/>
          <w:sz w:val="18"/>
          <w:szCs w:val="18"/>
        </w:rPr>
        <w:t xml:space="preserve">Jakiekolwiek ogólne warunki umowne stosowane przez Sprzedawcę zostają wyłączone na mocy niniejszej Umowy. W ich miejsce zastosowanie znajdują właściwe postanowienia niniejszej Umowy. </w:t>
      </w:r>
    </w:p>
    <w:p w14:paraId="6DB264D8" w14:textId="77777777" w:rsidR="00A822C5" w:rsidRPr="00A822C5" w:rsidRDefault="006E4138" w:rsidP="00B51B92">
      <w:pPr>
        <w:pStyle w:val="Akapitzlist"/>
        <w:numPr>
          <w:ilvl w:val="0"/>
          <w:numId w:val="13"/>
        </w:numPr>
        <w:spacing w:line="360" w:lineRule="auto"/>
        <w:jc w:val="both"/>
        <w:rPr>
          <w:ins w:id="4" w:author="Magdalena Sobieraj" w:date="2023-11-27T07:54:00Z"/>
          <w:b/>
          <w:rPrChange w:id="5" w:author="Magdalena Sobieraj" w:date="2023-11-27T07:54:00Z">
            <w:rPr>
              <w:ins w:id="6" w:author="Magdalena Sobieraj" w:date="2023-11-27T07:54:00Z"/>
              <w:rFonts w:ascii="Arial" w:hAnsi="Arial" w:cs="Arial"/>
              <w:sz w:val="18"/>
              <w:szCs w:val="18"/>
            </w:rPr>
          </w:rPrChange>
        </w:rPr>
      </w:pPr>
      <w:r w:rsidRPr="00B51B92">
        <w:rPr>
          <w:rFonts w:ascii="Arial" w:hAnsi="Arial" w:cs="Arial"/>
          <w:sz w:val="18"/>
          <w:szCs w:val="18"/>
        </w:rPr>
        <w:t>Sprzedawca zobowiązany jest do informowania Kupującego o k</w:t>
      </w:r>
      <w:r w:rsidR="00C42C93" w:rsidRPr="00B51B92">
        <w:rPr>
          <w:rFonts w:ascii="Arial" w:hAnsi="Arial" w:cs="Arial"/>
          <w:sz w:val="18"/>
          <w:szCs w:val="18"/>
        </w:rPr>
        <w:t>ażd</w:t>
      </w:r>
      <w:r w:rsidRPr="00B51B92">
        <w:rPr>
          <w:rFonts w:ascii="Arial" w:hAnsi="Arial" w:cs="Arial"/>
          <w:sz w:val="18"/>
          <w:szCs w:val="18"/>
        </w:rPr>
        <w:t>ej</w:t>
      </w:r>
      <w:r w:rsidR="00C42C93" w:rsidRPr="00B51B92">
        <w:rPr>
          <w:rFonts w:ascii="Arial" w:hAnsi="Arial" w:cs="Arial"/>
          <w:sz w:val="18"/>
          <w:szCs w:val="18"/>
        </w:rPr>
        <w:t xml:space="preserve"> zmian</w:t>
      </w:r>
      <w:r w:rsidRPr="00B51B92">
        <w:rPr>
          <w:rFonts w:ascii="Arial" w:hAnsi="Arial" w:cs="Arial"/>
          <w:sz w:val="18"/>
          <w:szCs w:val="18"/>
        </w:rPr>
        <w:t>ie</w:t>
      </w:r>
      <w:r w:rsidR="00C42C93" w:rsidRPr="00B51B92">
        <w:rPr>
          <w:rFonts w:ascii="Arial" w:hAnsi="Arial" w:cs="Arial"/>
          <w:sz w:val="18"/>
          <w:szCs w:val="18"/>
        </w:rPr>
        <w:t xml:space="preserve"> </w:t>
      </w:r>
      <w:r w:rsidRPr="00B51B92">
        <w:rPr>
          <w:rFonts w:ascii="Arial" w:hAnsi="Arial" w:cs="Arial"/>
          <w:sz w:val="18"/>
          <w:szCs w:val="18"/>
        </w:rPr>
        <w:t>C</w:t>
      </w:r>
      <w:r w:rsidR="00C42C93" w:rsidRPr="00B51B92">
        <w:rPr>
          <w:rFonts w:ascii="Arial" w:hAnsi="Arial" w:cs="Arial"/>
          <w:sz w:val="18"/>
          <w:szCs w:val="18"/>
        </w:rPr>
        <w:t xml:space="preserve">ennika </w:t>
      </w:r>
      <w:r w:rsidR="00B46A67" w:rsidRPr="00B51B92">
        <w:rPr>
          <w:rFonts w:ascii="Arial" w:hAnsi="Arial" w:cs="Arial"/>
          <w:sz w:val="18"/>
          <w:szCs w:val="18"/>
        </w:rPr>
        <w:t>Sprzedawcy</w:t>
      </w:r>
      <w:r w:rsidR="00F14F65" w:rsidRPr="00B51B92">
        <w:rPr>
          <w:rFonts w:ascii="Arial" w:hAnsi="Arial" w:cs="Arial"/>
          <w:sz w:val="18"/>
          <w:szCs w:val="18"/>
        </w:rPr>
        <w:t xml:space="preserve"> i o każdej zmianie oferty handlowej Sprzedawcy, o której mowa w § 1 ust. 1 pkt 1)</w:t>
      </w:r>
      <w:r w:rsidRPr="00B51B92">
        <w:rPr>
          <w:rFonts w:ascii="Arial" w:hAnsi="Arial" w:cs="Arial"/>
          <w:sz w:val="18"/>
          <w:szCs w:val="18"/>
        </w:rPr>
        <w:t>.</w:t>
      </w:r>
      <w:r w:rsidR="00B46A67" w:rsidRPr="00B51B92">
        <w:rPr>
          <w:rFonts w:ascii="Arial" w:hAnsi="Arial" w:cs="Arial"/>
          <w:sz w:val="18"/>
          <w:szCs w:val="18"/>
        </w:rPr>
        <w:t xml:space="preserve"> </w:t>
      </w:r>
      <w:r w:rsidRPr="00B51B92">
        <w:rPr>
          <w:rFonts w:ascii="Arial" w:hAnsi="Arial" w:cs="Arial"/>
          <w:sz w:val="18"/>
          <w:szCs w:val="18"/>
        </w:rPr>
        <w:t xml:space="preserve">Warunkiem obowiązywania nowego Cennika Sprzedawcy </w:t>
      </w:r>
      <w:r w:rsidR="002B42B2">
        <w:rPr>
          <w:rFonts w:ascii="Arial" w:hAnsi="Arial" w:cs="Arial"/>
          <w:sz w:val="18"/>
          <w:szCs w:val="18"/>
        </w:rPr>
        <w:t xml:space="preserve">i nowej oferty handlowej Sprzedawcy </w:t>
      </w:r>
      <w:r w:rsidRPr="00B51B92">
        <w:rPr>
          <w:rFonts w:ascii="Arial" w:hAnsi="Arial" w:cs="Arial"/>
          <w:sz w:val="18"/>
          <w:szCs w:val="18"/>
        </w:rPr>
        <w:t xml:space="preserve">jest </w:t>
      </w:r>
      <w:r w:rsidR="002B42B2">
        <w:rPr>
          <w:rFonts w:ascii="Arial" w:hAnsi="Arial" w:cs="Arial"/>
          <w:sz w:val="18"/>
          <w:szCs w:val="18"/>
        </w:rPr>
        <w:t>ich</w:t>
      </w:r>
      <w:r w:rsidRPr="00B51B92">
        <w:rPr>
          <w:rFonts w:ascii="Arial" w:hAnsi="Arial" w:cs="Arial"/>
          <w:sz w:val="18"/>
          <w:szCs w:val="18"/>
        </w:rPr>
        <w:t xml:space="preserve"> akceptacja przez Kupującego.</w:t>
      </w:r>
      <w:r w:rsidR="002B42B2">
        <w:rPr>
          <w:rFonts w:ascii="Arial" w:hAnsi="Arial" w:cs="Arial"/>
          <w:sz w:val="18"/>
          <w:szCs w:val="18"/>
        </w:rPr>
        <w:t xml:space="preserve"> Powyższa akceptacja może zostać dokonana za pośrednictwem korespondencji e-mail przez osob</w:t>
      </w:r>
      <w:r w:rsidR="00E1429D">
        <w:rPr>
          <w:rFonts w:ascii="Arial" w:hAnsi="Arial" w:cs="Arial"/>
          <w:sz w:val="18"/>
          <w:szCs w:val="18"/>
        </w:rPr>
        <w:t>y</w:t>
      </w:r>
      <w:r w:rsidR="002B42B2">
        <w:rPr>
          <w:rFonts w:ascii="Arial" w:hAnsi="Arial" w:cs="Arial"/>
          <w:sz w:val="18"/>
          <w:szCs w:val="18"/>
        </w:rPr>
        <w:t xml:space="preserve"> </w:t>
      </w:r>
      <w:r w:rsidR="00E1429D">
        <w:rPr>
          <w:rFonts w:ascii="Arial" w:hAnsi="Arial" w:cs="Arial"/>
          <w:sz w:val="18"/>
          <w:szCs w:val="18"/>
        </w:rPr>
        <w:t xml:space="preserve">z ramienia Kupującego </w:t>
      </w:r>
      <w:r w:rsidR="002B42B2">
        <w:rPr>
          <w:rFonts w:ascii="Arial" w:hAnsi="Arial" w:cs="Arial"/>
          <w:sz w:val="18"/>
          <w:szCs w:val="18"/>
        </w:rPr>
        <w:t xml:space="preserve">wskazane w </w:t>
      </w:r>
      <w:r w:rsidR="002B42B2" w:rsidRPr="002B42B2">
        <w:rPr>
          <w:rFonts w:ascii="Arial" w:hAnsi="Arial" w:cs="Arial"/>
          <w:sz w:val="18"/>
          <w:szCs w:val="18"/>
        </w:rPr>
        <w:t xml:space="preserve">§ </w:t>
      </w:r>
      <w:r w:rsidR="002B42B2">
        <w:rPr>
          <w:rFonts w:ascii="Arial" w:hAnsi="Arial" w:cs="Arial"/>
          <w:sz w:val="18"/>
          <w:szCs w:val="18"/>
        </w:rPr>
        <w:t>13</w:t>
      </w:r>
      <w:r w:rsidR="00E1429D">
        <w:rPr>
          <w:rFonts w:ascii="Arial" w:hAnsi="Arial" w:cs="Arial"/>
          <w:sz w:val="18"/>
          <w:szCs w:val="18"/>
        </w:rPr>
        <w:t xml:space="preserve"> ust. 3 pkt 2)</w:t>
      </w:r>
      <w:r w:rsidR="0018595C">
        <w:rPr>
          <w:rFonts w:ascii="Arial" w:hAnsi="Arial" w:cs="Arial"/>
          <w:sz w:val="18"/>
          <w:szCs w:val="18"/>
        </w:rPr>
        <w:t xml:space="preserve"> Umowy</w:t>
      </w:r>
      <w:r w:rsidR="00E1429D">
        <w:rPr>
          <w:rFonts w:ascii="Arial" w:hAnsi="Arial" w:cs="Arial"/>
          <w:sz w:val="18"/>
          <w:szCs w:val="18"/>
        </w:rPr>
        <w:t>.</w:t>
      </w:r>
      <w:r w:rsidRPr="00B51B92">
        <w:rPr>
          <w:rFonts w:ascii="Arial" w:hAnsi="Arial" w:cs="Arial"/>
          <w:sz w:val="18"/>
          <w:szCs w:val="18"/>
        </w:rPr>
        <w:t xml:space="preserve"> </w:t>
      </w:r>
    </w:p>
    <w:p w14:paraId="4D3C6016" w14:textId="4FD9B2EF" w:rsidR="00535F4E" w:rsidRPr="00511E69" w:rsidRDefault="00A822C5" w:rsidP="00B51B92">
      <w:pPr>
        <w:pStyle w:val="Akapitzlist"/>
        <w:numPr>
          <w:ilvl w:val="0"/>
          <w:numId w:val="13"/>
        </w:numPr>
        <w:spacing w:line="360" w:lineRule="auto"/>
        <w:jc w:val="both"/>
        <w:rPr>
          <w:b/>
        </w:rPr>
      </w:pPr>
      <w:ins w:id="7" w:author="Magdalena Sobieraj" w:date="2023-11-27T07:54:00Z">
        <w:r w:rsidRPr="006E5E30">
          <w:rPr>
            <w:rFonts w:ascii="Arial" w:hAnsi="Arial" w:cs="Arial"/>
            <w:sz w:val="18"/>
            <w:szCs w:val="18"/>
          </w:rPr>
          <w:t>Zmiana</w:t>
        </w:r>
        <w:r>
          <w:rPr>
            <w:rFonts w:ascii="Arial" w:hAnsi="Arial" w:cs="Arial"/>
            <w:sz w:val="18"/>
            <w:szCs w:val="18"/>
          </w:rPr>
          <w:t xml:space="preserve"> zaakceptowanego przez Kupującego Cennika</w:t>
        </w:r>
        <w:r w:rsidRPr="006E5E30">
          <w:rPr>
            <w:rFonts w:ascii="Arial" w:hAnsi="Arial" w:cs="Arial"/>
            <w:sz w:val="18"/>
            <w:szCs w:val="18"/>
          </w:rPr>
          <w:t xml:space="preserve"> nie stanowi zmiany Umowy i nie wymaga zawarci</w:t>
        </w:r>
        <w:r>
          <w:rPr>
            <w:rFonts w:ascii="Arial" w:hAnsi="Arial" w:cs="Arial"/>
            <w:sz w:val="18"/>
            <w:szCs w:val="18"/>
          </w:rPr>
          <w:t>a</w:t>
        </w:r>
        <w:r w:rsidRPr="006E5E30">
          <w:rPr>
            <w:rFonts w:ascii="Arial" w:hAnsi="Arial" w:cs="Arial"/>
            <w:sz w:val="18"/>
            <w:szCs w:val="18"/>
          </w:rPr>
          <w:t xml:space="preserve"> aneksu do Umowy</w:t>
        </w:r>
      </w:ins>
    </w:p>
    <w:p w14:paraId="5197DDB4" w14:textId="283325C3" w:rsidR="00C42C93" w:rsidRPr="00C16C4D" w:rsidRDefault="00C42C93" w:rsidP="006E5E30">
      <w:pPr>
        <w:spacing w:after="0" w:line="360" w:lineRule="auto"/>
        <w:jc w:val="center"/>
        <w:rPr>
          <w:rFonts w:ascii="Arial" w:hAnsi="Arial" w:cs="Arial"/>
          <w:b/>
          <w:sz w:val="18"/>
          <w:szCs w:val="18"/>
        </w:rPr>
      </w:pPr>
      <w:r w:rsidRPr="00C16C4D">
        <w:rPr>
          <w:rFonts w:ascii="Arial" w:hAnsi="Arial" w:cs="Arial"/>
          <w:b/>
          <w:sz w:val="18"/>
          <w:szCs w:val="18"/>
        </w:rPr>
        <w:t>§ 2</w:t>
      </w:r>
    </w:p>
    <w:p w14:paraId="4A2122AC" w14:textId="40412DA8" w:rsidR="00C42C93" w:rsidRPr="00C16C4D" w:rsidRDefault="00C42C93" w:rsidP="006E5E30">
      <w:pPr>
        <w:spacing w:line="360" w:lineRule="auto"/>
        <w:jc w:val="center"/>
        <w:rPr>
          <w:rFonts w:ascii="Arial" w:hAnsi="Arial" w:cs="Arial"/>
          <w:b/>
          <w:sz w:val="18"/>
          <w:szCs w:val="18"/>
        </w:rPr>
      </w:pPr>
      <w:r w:rsidRPr="00C16C4D">
        <w:rPr>
          <w:rFonts w:ascii="Arial" w:hAnsi="Arial" w:cs="Arial"/>
          <w:b/>
          <w:sz w:val="18"/>
          <w:szCs w:val="18"/>
        </w:rPr>
        <w:t>WARUNKI SPRZEDAŻY</w:t>
      </w:r>
    </w:p>
    <w:p w14:paraId="4249A672" w14:textId="7EEF17E4" w:rsidR="00535F4E"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Kupujący może nabywać Towary u Sprzedającego z odroczonym terminem płatności</w:t>
      </w:r>
      <w:r w:rsidR="00B51B92">
        <w:rPr>
          <w:rFonts w:ascii="Arial" w:hAnsi="Arial" w:cs="Arial"/>
          <w:sz w:val="18"/>
          <w:szCs w:val="18"/>
        </w:rPr>
        <w:t xml:space="preserve"> </w:t>
      </w:r>
      <w:r w:rsidRPr="006E5E30">
        <w:rPr>
          <w:rFonts w:ascii="Arial" w:hAnsi="Arial" w:cs="Arial"/>
          <w:sz w:val="18"/>
          <w:szCs w:val="18"/>
        </w:rPr>
        <w:t xml:space="preserve">do kwoty przyznanego limitu </w:t>
      </w:r>
      <w:r w:rsidR="00BB6207">
        <w:rPr>
          <w:rFonts w:ascii="Arial" w:hAnsi="Arial" w:cs="Arial"/>
          <w:sz w:val="18"/>
          <w:szCs w:val="18"/>
        </w:rPr>
        <w:t xml:space="preserve">kupieckiego </w:t>
      </w:r>
      <w:r w:rsidRPr="006E5E30">
        <w:rPr>
          <w:rFonts w:ascii="Arial" w:hAnsi="Arial" w:cs="Arial"/>
          <w:sz w:val="18"/>
          <w:szCs w:val="18"/>
        </w:rPr>
        <w:t xml:space="preserve">w wysokości </w:t>
      </w:r>
      <w:r w:rsidR="00B32530" w:rsidRPr="006E5E30">
        <w:rPr>
          <w:rFonts w:ascii="Arial" w:hAnsi="Arial" w:cs="Arial"/>
          <w:color w:val="000000" w:themeColor="text1"/>
          <w:sz w:val="18"/>
          <w:szCs w:val="18"/>
        </w:rPr>
        <w:t>………………..</w:t>
      </w:r>
      <w:r w:rsidR="006517C5" w:rsidRPr="006E5E30">
        <w:rPr>
          <w:rFonts w:ascii="Arial" w:hAnsi="Arial" w:cs="Arial"/>
          <w:color w:val="000000" w:themeColor="text1"/>
          <w:sz w:val="18"/>
          <w:szCs w:val="18"/>
        </w:rPr>
        <w:t xml:space="preserve"> PLN </w:t>
      </w:r>
      <w:r w:rsidR="00B46A67" w:rsidRPr="006E5E30">
        <w:rPr>
          <w:rFonts w:ascii="Arial" w:hAnsi="Arial" w:cs="Arial"/>
          <w:color w:val="000000" w:themeColor="text1"/>
          <w:sz w:val="18"/>
          <w:szCs w:val="18"/>
        </w:rPr>
        <w:t>(</w:t>
      </w:r>
      <w:r w:rsidR="00B32530" w:rsidRPr="006E5E30">
        <w:rPr>
          <w:rFonts w:ascii="Arial" w:hAnsi="Arial" w:cs="Arial"/>
          <w:color w:val="000000" w:themeColor="text1"/>
          <w:sz w:val="18"/>
          <w:szCs w:val="18"/>
        </w:rPr>
        <w:t>…………………</w:t>
      </w:r>
      <w:r w:rsidR="006517C5" w:rsidRPr="006E5E30">
        <w:rPr>
          <w:rFonts w:ascii="Arial" w:hAnsi="Arial" w:cs="Arial"/>
          <w:color w:val="000000" w:themeColor="text1"/>
          <w:sz w:val="18"/>
          <w:szCs w:val="18"/>
        </w:rPr>
        <w:t xml:space="preserve">złotych </w:t>
      </w:r>
      <w:r w:rsidR="00B46A67" w:rsidRPr="006E5E30">
        <w:rPr>
          <w:rFonts w:ascii="Arial" w:hAnsi="Arial" w:cs="Arial"/>
          <w:color w:val="000000" w:themeColor="text1"/>
          <w:sz w:val="18"/>
          <w:szCs w:val="18"/>
        </w:rPr>
        <w:t>00/100).</w:t>
      </w:r>
    </w:p>
    <w:p w14:paraId="0BF4E03C" w14:textId="42DDBC0F" w:rsidR="00E07D45"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 xml:space="preserve">Sprzedawca udzieli Kupującemu możliwie najwyższych rabatów procentowych </w:t>
      </w:r>
      <w:r w:rsidR="00535F4E">
        <w:rPr>
          <w:rFonts w:ascii="Arial" w:hAnsi="Arial" w:cs="Arial"/>
          <w:sz w:val="18"/>
          <w:szCs w:val="18"/>
        </w:rPr>
        <w:t xml:space="preserve">na </w:t>
      </w:r>
      <w:r w:rsidR="00575640">
        <w:rPr>
          <w:rFonts w:ascii="Arial" w:hAnsi="Arial" w:cs="Arial"/>
          <w:sz w:val="18"/>
          <w:szCs w:val="18"/>
        </w:rPr>
        <w:t>zakup</w:t>
      </w:r>
      <w:r w:rsidR="00535F4E">
        <w:rPr>
          <w:rFonts w:ascii="Arial" w:hAnsi="Arial" w:cs="Arial"/>
          <w:sz w:val="18"/>
          <w:szCs w:val="18"/>
        </w:rPr>
        <w:t xml:space="preserve"> Towarów </w:t>
      </w:r>
      <w:r w:rsidRPr="006E5E30">
        <w:rPr>
          <w:rFonts w:ascii="Arial" w:hAnsi="Arial" w:cs="Arial"/>
          <w:sz w:val="18"/>
          <w:szCs w:val="18"/>
        </w:rPr>
        <w:t xml:space="preserve">w stosunku do cen katalogowych Towarów znajdujących się w </w:t>
      </w:r>
      <w:r w:rsidR="00535F4E" w:rsidRPr="006E5E30">
        <w:rPr>
          <w:rFonts w:ascii="Arial" w:hAnsi="Arial" w:cs="Arial"/>
          <w:sz w:val="18"/>
          <w:szCs w:val="18"/>
        </w:rPr>
        <w:t xml:space="preserve">aktualnej </w:t>
      </w:r>
      <w:r w:rsidRPr="006E5E30">
        <w:rPr>
          <w:rFonts w:ascii="Arial" w:hAnsi="Arial" w:cs="Arial"/>
          <w:sz w:val="18"/>
          <w:szCs w:val="18"/>
        </w:rPr>
        <w:t xml:space="preserve">ofercie handlowej Sprzedawcy. </w:t>
      </w:r>
    </w:p>
    <w:p w14:paraId="4B24D244" w14:textId="4F845388" w:rsidR="00C42C93"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Dla celów</w:t>
      </w:r>
      <w:r w:rsidR="00E07D45">
        <w:rPr>
          <w:rFonts w:ascii="Arial" w:hAnsi="Arial" w:cs="Arial"/>
          <w:sz w:val="18"/>
          <w:szCs w:val="18"/>
        </w:rPr>
        <w:t xml:space="preserve"> realizacji</w:t>
      </w:r>
      <w:r w:rsidRPr="006E5E30">
        <w:rPr>
          <w:rFonts w:ascii="Arial" w:hAnsi="Arial" w:cs="Arial"/>
          <w:sz w:val="18"/>
          <w:szCs w:val="18"/>
        </w:rPr>
        <w:t xml:space="preserve"> Umowy Strony wskazują następujące rachunki bankowe: </w:t>
      </w:r>
    </w:p>
    <w:p w14:paraId="43F76C1F" w14:textId="64377679" w:rsidR="00EB0D91" w:rsidRPr="006E5E30" w:rsidRDefault="00EB0D91" w:rsidP="00EB0D91">
      <w:pPr>
        <w:pStyle w:val="Akapitzlist"/>
        <w:numPr>
          <w:ilvl w:val="0"/>
          <w:numId w:val="18"/>
        </w:numPr>
        <w:spacing w:line="360" w:lineRule="auto"/>
        <w:jc w:val="both"/>
        <w:rPr>
          <w:rFonts w:ascii="Arial" w:hAnsi="Arial" w:cs="Arial"/>
          <w:sz w:val="18"/>
          <w:szCs w:val="18"/>
        </w:rPr>
      </w:pPr>
      <w:r>
        <w:rPr>
          <w:rFonts w:ascii="Arial" w:hAnsi="Arial" w:cs="Arial"/>
          <w:sz w:val="18"/>
          <w:szCs w:val="18"/>
        </w:rPr>
        <w:t xml:space="preserve">numer rachunku </w:t>
      </w:r>
      <w:r w:rsidR="00B61A43">
        <w:rPr>
          <w:rFonts w:ascii="Arial" w:hAnsi="Arial" w:cs="Arial"/>
          <w:sz w:val="18"/>
          <w:szCs w:val="18"/>
        </w:rPr>
        <w:t xml:space="preserve">bankowego </w:t>
      </w:r>
      <w:r w:rsidRPr="00385DFC">
        <w:rPr>
          <w:rFonts w:ascii="Arial" w:hAnsi="Arial" w:cs="Arial"/>
          <w:sz w:val="18"/>
          <w:szCs w:val="18"/>
        </w:rPr>
        <w:t>Sprzedawc</w:t>
      </w:r>
      <w:r>
        <w:rPr>
          <w:rFonts w:ascii="Arial" w:hAnsi="Arial" w:cs="Arial"/>
          <w:sz w:val="18"/>
          <w:szCs w:val="18"/>
        </w:rPr>
        <w:t>y:</w:t>
      </w:r>
      <w:r w:rsidRPr="00385DFC">
        <w:rPr>
          <w:rFonts w:ascii="Arial" w:hAnsi="Arial" w:cs="Arial"/>
          <w:sz w:val="18"/>
          <w:szCs w:val="18"/>
        </w:rPr>
        <w:t xml:space="preserve"> </w:t>
      </w:r>
      <w:r w:rsidR="005E1AED">
        <w:rPr>
          <w:rFonts w:ascii="Arial" w:hAnsi="Arial" w:cs="Arial"/>
          <w:color w:val="000000" w:themeColor="text1"/>
          <w:sz w:val="18"/>
          <w:szCs w:val="18"/>
          <w:shd w:val="clear" w:color="auto" w:fill="FFFFFF"/>
        </w:rPr>
        <w:t>………………………………………..</w:t>
      </w:r>
      <w:r>
        <w:rPr>
          <w:rFonts w:ascii="Arial" w:hAnsi="Arial" w:cs="Arial"/>
          <w:color w:val="000000" w:themeColor="text1"/>
          <w:sz w:val="18"/>
          <w:szCs w:val="18"/>
          <w:shd w:val="clear" w:color="auto" w:fill="FFFFFF"/>
        </w:rPr>
        <w:t xml:space="preserve"> prowadzony przez </w:t>
      </w:r>
      <w:r w:rsidR="00B61A43">
        <w:rPr>
          <w:rFonts w:ascii="Arial" w:hAnsi="Arial" w:cs="Arial"/>
          <w:color w:val="000000" w:themeColor="text1"/>
          <w:sz w:val="18"/>
          <w:szCs w:val="18"/>
          <w:shd w:val="clear" w:color="auto" w:fill="FFFFFF"/>
        </w:rPr>
        <w:t xml:space="preserve">bank </w:t>
      </w:r>
      <w:r w:rsidR="005E1AED">
        <w:rPr>
          <w:rFonts w:ascii="Arial" w:hAnsi="Arial" w:cs="Arial"/>
          <w:color w:val="000000" w:themeColor="text1"/>
          <w:sz w:val="18"/>
          <w:szCs w:val="18"/>
          <w:shd w:val="clear" w:color="auto" w:fill="FFFFFF"/>
        </w:rPr>
        <w:t>……………………….</w:t>
      </w:r>
      <w:r>
        <w:rPr>
          <w:rFonts w:ascii="Arial" w:hAnsi="Arial" w:cs="Arial"/>
          <w:color w:val="000000" w:themeColor="text1"/>
          <w:sz w:val="18"/>
          <w:szCs w:val="18"/>
          <w:shd w:val="clear" w:color="auto" w:fill="FFFFFF"/>
        </w:rPr>
        <w:t>,</w:t>
      </w:r>
    </w:p>
    <w:p w14:paraId="3B6CC33A" w14:textId="69431932" w:rsidR="00EB0D91" w:rsidRPr="006E5E30" w:rsidRDefault="00E07D45" w:rsidP="00EB0D91">
      <w:pPr>
        <w:pStyle w:val="Akapitzlist"/>
        <w:numPr>
          <w:ilvl w:val="0"/>
          <w:numId w:val="18"/>
        </w:numPr>
        <w:spacing w:line="360" w:lineRule="auto"/>
        <w:jc w:val="both"/>
        <w:rPr>
          <w:rFonts w:ascii="Arial" w:hAnsi="Arial" w:cs="Arial"/>
          <w:sz w:val="18"/>
          <w:szCs w:val="18"/>
        </w:rPr>
      </w:pPr>
      <w:r>
        <w:rPr>
          <w:rFonts w:ascii="Arial" w:hAnsi="Arial" w:cs="Arial"/>
          <w:sz w:val="18"/>
          <w:szCs w:val="18"/>
        </w:rPr>
        <w:t>numer rachunku</w:t>
      </w:r>
      <w:r w:rsidR="00B61A43">
        <w:rPr>
          <w:rFonts w:ascii="Arial" w:hAnsi="Arial" w:cs="Arial"/>
          <w:sz w:val="18"/>
          <w:szCs w:val="18"/>
        </w:rPr>
        <w:t xml:space="preserve"> bankowego</w:t>
      </w:r>
      <w:r>
        <w:rPr>
          <w:rFonts w:ascii="Arial" w:hAnsi="Arial" w:cs="Arial"/>
          <w:sz w:val="18"/>
          <w:szCs w:val="18"/>
        </w:rPr>
        <w:t xml:space="preserve"> </w:t>
      </w:r>
      <w:r w:rsidR="00C42C93" w:rsidRPr="006E5E30">
        <w:rPr>
          <w:rFonts w:ascii="Arial" w:hAnsi="Arial" w:cs="Arial"/>
          <w:sz w:val="18"/>
          <w:szCs w:val="18"/>
        </w:rPr>
        <w:t>Kupując</w:t>
      </w:r>
      <w:r>
        <w:rPr>
          <w:rFonts w:ascii="Arial" w:hAnsi="Arial" w:cs="Arial"/>
          <w:sz w:val="18"/>
          <w:szCs w:val="18"/>
        </w:rPr>
        <w:t>ego</w:t>
      </w:r>
      <w:r w:rsidR="00EB0D91">
        <w:rPr>
          <w:rFonts w:ascii="Arial" w:hAnsi="Arial" w:cs="Arial"/>
          <w:sz w:val="18"/>
          <w:szCs w:val="18"/>
        </w:rPr>
        <w:t xml:space="preserve">: </w:t>
      </w:r>
      <w:r w:rsidR="00C42C93" w:rsidRPr="006E5E30">
        <w:rPr>
          <w:rFonts w:ascii="Arial" w:hAnsi="Arial" w:cs="Arial"/>
          <w:sz w:val="18"/>
          <w:szCs w:val="18"/>
        </w:rPr>
        <w:t>…………………………………………</w:t>
      </w:r>
      <w:r w:rsidR="00EB0D91">
        <w:rPr>
          <w:rFonts w:ascii="Arial" w:hAnsi="Arial" w:cs="Arial"/>
          <w:sz w:val="18"/>
          <w:szCs w:val="18"/>
        </w:rPr>
        <w:t xml:space="preserve"> prowadzony przez </w:t>
      </w:r>
      <w:r w:rsidR="00B61A43">
        <w:rPr>
          <w:rFonts w:ascii="Arial" w:hAnsi="Arial" w:cs="Arial"/>
          <w:sz w:val="18"/>
          <w:szCs w:val="18"/>
        </w:rPr>
        <w:t xml:space="preserve">bank </w:t>
      </w:r>
      <w:r w:rsidR="00EB0D91">
        <w:rPr>
          <w:rFonts w:ascii="Arial" w:hAnsi="Arial" w:cs="Arial"/>
          <w:sz w:val="18"/>
          <w:szCs w:val="18"/>
        </w:rPr>
        <w:t>…………………….</w:t>
      </w:r>
    </w:p>
    <w:p w14:paraId="2258EDDB" w14:textId="59976132" w:rsidR="00EB0D91"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 xml:space="preserve">Każda ze Stron zobowiązana </w:t>
      </w:r>
      <w:r w:rsidR="00B61A43">
        <w:rPr>
          <w:rFonts w:ascii="Arial" w:hAnsi="Arial" w:cs="Arial"/>
          <w:sz w:val="18"/>
          <w:szCs w:val="18"/>
        </w:rPr>
        <w:t xml:space="preserve">jest </w:t>
      </w:r>
      <w:r w:rsidRPr="006E5E30">
        <w:rPr>
          <w:rFonts w:ascii="Arial" w:hAnsi="Arial" w:cs="Arial"/>
          <w:sz w:val="18"/>
          <w:szCs w:val="18"/>
        </w:rPr>
        <w:t xml:space="preserve">informować drugą Stronę na piśmie o każdej zmianie numeru swojego rachunku bankowego w terminie 3 (trzech) </w:t>
      </w:r>
      <w:r w:rsidR="00EB0D91">
        <w:rPr>
          <w:rFonts w:ascii="Arial" w:hAnsi="Arial" w:cs="Arial"/>
          <w:sz w:val="18"/>
          <w:szCs w:val="18"/>
        </w:rPr>
        <w:t>D</w:t>
      </w:r>
      <w:r w:rsidRPr="006E5E30">
        <w:rPr>
          <w:rFonts w:ascii="Arial" w:hAnsi="Arial" w:cs="Arial"/>
          <w:sz w:val="18"/>
          <w:szCs w:val="18"/>
        </w:rPr>
        <w:t>ni roboczych od zaistnienia takiej zmiany</w:t>
      </w:r>
      <w:r w:rsidR="00B61A43">
        <w:rPr>
          <w:rFonts w:ascii="Arial" w:hAnsi="Arial" w:cs="Arial"/>
          <w:sz w:val="18"/>
          <w:szCs w:val="18"/>
        </w:rPr>
        <w:t>,</w:t>
      </w:r>
      <w:r w:rsidR="005F647F" w:rsidRPr="006E5E30">
        <w:rPr>
          <w:rFonts w:ascii="Arial" w:hAnsi="Arial" w:cs="Arial"/>
          <w:sz w:val="18"/>
          <w:szCs w:val="18"/>
        </w:rPr>
        <w:t xml:space="preserve"> pod rygorem uznania, że płatność dokonana na poprzednio wskazany przez Stronę </w:t>
      </w:r>
      <w:r w:rsidR="00B61A43">
        <w:rPr>
          <w:rFonts w:ascii="Arial" w:hAnsi="Arial" w:cs="Arial"/>
          <w:sz w:val="18"/>
          <w:szCs w:val="18"/>
        </w:rPr>
        <w:t xml:space="preserve">numer </w:t>
      </w:r>
      <w:r w:rsidR="005F647F" w:rsidRPr="006E5E30">
        <w:rPr>
          <w:rFonts w:ascii="Arial" w:hAnsi="Arial" w:cs="Arial"/>
          <w:sz w:val="18"/>
          <w:szCs w:val="18"/>
        </w:rPr>
        <w:t>rachunk</w:t>
      </w:r>
      <w:r w:rsidR="00B61A43">
        <w:rPr>
          <w:rFonts w:ascii="Arial" w:hAnsi="Arial" w:cs="Arial"/>
          <w:sz w:val="18"/>
          <w:szCs w:val="18"/>
        </w:rPr>
        <w:t>u</w:t>
      </w:r>
      <w:r w:rsidR="005F647F" w:rsidRPr="006E5E30">
        <w:rPr>
          <w:rFonts w:ascii="Arial" w:hAnsi="Arial" w:cs="Arial"/>
          <w:sz w:val="18"/>
          <w:szCs w:val="18"/>
        </w:rPr>
        <w:t xml:space="preserve"> </w:t>
      </w:r>
      <w:r w:rsidR="00B61A43">
        <w:rPr>
          <w:rFonts w:ascii="Arial" w:hAnsi="Arial" w:cs="Arial"/>
          <w:sz w:val="18"/>
          <w:szCs w:val="18"/>
        </w:rPr>
        <w:t xml:space="preserve">bankowego </w:t>
      </w:r>
      <w:r w:rsidR="005F647F" w:rsidRPr="006E5E30">
        <w:rPr>
          <w:rFonts w:ascii="Arial" w:hAnsi="Arial" w:cs="Arial"/>
          <w:sz w:val="18"/>
          <w:szCs w:val="18"/>
        </w:rPr>
        <w:t>została dokonana prawidłowo</w:t>
      </w:r>
      <w:r w:rsidRPr="006E5E30">
        <w:rPr>
          <w:rFonts w:ascii="Arial" w:hAnsi="Arial" w:cs="Arial"/>
          <w:sz w:val="18"/>
          <w:szCs w:val="18"/>
        </w:rPr>
        <w:t>.</w:t>
      </w:r>
    </w:p>
    <w:p w14:paraId="74C2A200" w14:textId="75EF039F" w:rsidR="00C42C93" w:rsidRPr="006E5E30" w:rsidRDefault="00C42C93" w:rsidP="00DD382E">
      <w:pPr>
        <w:pStyle w:val="Akapitzlist"/>
        <w:numPr>
          <w:ilvl w:val="0"/>
          <w:numId w:val="17"/>
        </w:numPr>
        <w:spacing w:line="360" w:lineRule="auto"/>
        <w:jc w:val="both"/>
        <w:rPr>
          <w:rFonts w:ascii="Arial" w:hAnsi="Arial" w:cs="Arial"/>
          <w:sz w:val="18"/>
          <w:szCs w:val="18"/>
        </w:rPr>
      </w:pPr>
      <w:r w:rsidRPr="006E5E30">
        <w:rPr>
          <w:rFonts w:ascii="Arial" w:hAnsi="Arial" w:cs="Arial"/>
          <w:sz w:val="18"/>
          <w:szCs w:val="18"/>
        </w:rPr>
        <w:t xml:space="preserve">Zmiana </w:t>
      </w:r>
      <w:r w:rsidR="00B61A43">
        <w:rPr>
          <w:rFonts w:ascii="Arial" w:hAnsi="Arial" w:cs="Arial"/>
          <w:sz w:val="18"/>
          <w:szCs w:val="18"/>
        </w:rPr>
        <w:t xml:space="preserve">numeru </w:t>
      </w:r>
      <w:r w:rsidRPr="006E5E30">
        <w:rPr>
          <w:rFonts w:ascii="Arial" w:hAnsi="Arial" w:cs="Arial"/>
          <w:sz w:val="18"/>
          <w:szCs w:val="18"/>
        </w:rPr>
        <w:t>rachunku bankowego nie stanowi zmiany Umowy i nie wymaga zawarci</w:t>
      </w:r>
      <w:r w:rsidR="00B61A43">
        <w:rPr>
          <w:rFonts w:ascii="Arial" w:hAnsi="Arial" w:cs="Arial"/>
          <w:sz w:val="18"/>
          <w:szCs w:val="18"/>
        </w:rPr>
        <w:t>a</w:t>
      </w:r>
      <w:r w:rsidRPr="006E5E30">
        <w:rPr>
          <w:rFonts w:ascii="Arial" w:hAnsi="Arial" w:cs="Arial"/>
          <w:sz w:val="18"/>
          <w:szCs w:val="18"/>
        </w:rPr>
        <w:t xml:space="preserve"> aneksu do </w:t>
      </w:r>
      <w:r w:rsidR="005F647F" w:rsidRPr="006E5E30">
        <w:rPr>
          <w:rFonts w:ascii="Arial" w:hAnsi="Arial" w:cs="Arial"/>
          <w:sz w:val="18"/>
          <w:szCs w:val="18"/>
        </w:rPr>
        <w:t>U</w:t>
      </w:r>
      <w:r w:rsidRPr="006E5E30">
        <w:rPr>
          <w:rFonts w:ascii="Arial" w:hAnsi="Arial" w:cs="Arial"/>
          <w:sz w:val="18"/>
          <w:szCs w:val="18"/>
        </w:rPr>
        <w:t>mowy.</w:t>
      </w:r>
    </w:p>
    <w:p w14:paraId="71E70143" w14:textId="77777777" w:rsidR="008F3058" w:rsidRDefault="008F3058" w:rsidP="008F3058">
      <w:pPr>
        <w:spacing w:line="360" w:lineRule="auto"/>
        <w:jc w:val="center"/>
        <w:rPr>
          <w:rFonts w:ascii="Arial" w:hAnsi="Arial" w:cs="Arial"/>
          <w:b/>
          <w:sz w:val="18"/>
          <w:szCs w:val="18"/>
        </w:rPr>
      </w:pPr>
    </w:p>
    <w:p w14:paraId="7F335E8C" w14:textId="6C41073E" w:rsidR="008F3058" w:rsidRPr="006E5E30" w:rsidRDefault="008F3058" w:rsidP="006E5E30">
      <w:pPr>
        <w:spacing w:after="0" w:line="360" w:lineRule="auto"/>
        <w:jc w:val="center"/>
        <w:rPr>
          <w:rFonts w:ascii="Arial" w:hAnsi="Arial" w:cs="Arial"/>
          <w:b/>
          <w:sz w:val="18"/>
          <w:szCs w:val="18"/>
        </w:rPr>
      </w:pPr>
      <w:r w:rsidRPr="006E5E30">
        <w:rPr>
          <w:rFonts w:ascii="Arial" w:hAnsi="Arial" w:cs="Arial"/>
          <w:b/>
          <w:sz w:val="18"/>
          <w:szCs w:val="18"/>
        </w:rPr>
        <w:t xml:space="preserve">§ </w:t>
      </w:r>
      <w:r>
        <w:rPr>
          <w:rFonts w:ascii="Arial" w:hAnsi="Arial" w:cs="Arial"/>
          <w:b/>
          <w:sz w:val="18"/>
          <w:szCs w:val="18"/>
        </w:rPr>
        <w:t>3</w:t>
      </w:r>
    </w:p>
    <w:p w14:paraId="70BF0F00" w14:textId="77777777" w:rsidR="008F3058" w:rsidRPr="006E5E30" w:rsidRDefault="008F3058" w:rsidP="006E5E30">
      <w:pPr>
        <w:spacing w:line="360" w:lineRule="auto"/>
        <w:jc w:val="center"/>
        <w:rPr>
          <w:rFonts w:ascii="Arial" w:hAnsi="Arial" w:cs="Arial"/>
          <w:b/>
          <w:sz w:val="18"/>
          <w:szCs w:val="18"/>
        </w:rPr>
      </w:pPr>
      <w:r w:rsidRPr="006E5E30">
        <w:rPr>
          <w:rFonts w:ascii="Arial" w:hAnsi="Arial" w:cs="Arial"/>
          <w:b/>
          <w:sz w:val="18"/>
          <w:szCs w:val="18"/>
        </w:rPr>
        <w:t>WARUNKI PŁATNOŚCI</w:t>
      </w:r>
    </w:p>
    <w:p w14:paraId="6CAF73CD" w14:textId="5A235A7C" w:rsidR="008F3058" w:rsidRPr="006E5E30" w:rsidRDefault="008F3058" w:rsidP="006E5E30">
      <w:pPr>
        <w:pStyle w:val="Akapitzlist"/>
        <w:numPr>
          <w:ilvl w:val="0"/>
          <w:numId w:val="29"/>
        </w:numPr>
        <w:spacing w:line="360" w:lineRule="auto"/>
        <w:jc w:val="both"/>
        <w:rPr>
          <w:rFonts w:ascii="Arial" w:hAnsi="Arial" w:cs="Arial"/>
          <w:sz w:val="18"/>
          <w:szCs w:val="18"/>
        </w:rPr>
      </w:pPr>
      <w:r w:rsidRPr="006E5E30">
        <w:rPr>
          <w:rFonts w:ascii="Arial" w:hAnsi="Arial" w:cs="Arial"/>
          <w:sz w:val="18"/>
          <w:szCs w:val="18"/>
        </w:rPr>
        <w:t>Strony oświadczają, że są czynnymi podatnikami podatku od towarów i usług.</w:t>
      </w:r>
    </w:p>
    <w:p w14:paraId="21FA629B" w14:textId="6D6E23A1" w:rsidR="008F3058" w:rsidRPr="008F3058" w:rsidRDefault="008F3058" w:rsidP="006E5E30">
      <w:pPr>
        <w:pStyle w:val="Akapitzlist"/>
        <w:numPr>
          <w:ilvl w:val="0"/>
          <w:numId w:val="29"/>
        </w:numPr>
        <w:spacing w:line="360" w:lineRule="auto"/>
        <w:jc w:val="both"/>
        <w:rPr>
          <w:rFonts w:ascii="Arial" w:hAnsi="Arial" w:cs="Arial"/>
          <w:sz w:val="18"/>
          <w:szCs w:val="18"/>
        </w:rPr>
      </w:pPr>
      <w:r w:rsidRPr="008F3058">
        <w:rPr>
          <w:rFonts w:ascii="Arial" w:hAnsi="Arial" w:cs="Arial"/>
          <w:sz w:val="18"/>
          <w:szCs w:val="18"/>
        </w:rPr>
        <w:t xml:space="preserve">Każda dostawa Towarów wymaga wystawienia faktury VAT przez Sprzedawcę. </w:t>
      </w:r>
    </w:p>
    <w:p w14:paraId="1DA593C6" w14:textId="08011C4C" w:rsidR="008F3058" w:rsidRDefault="008F3058" w:rsidP="008F3058">
      <w:pPr>
        <w:pStyle w:val="Akapitzlist"/>
        <w:numPr>
          <w:ilvl w:val="0"/>
          <w:numId w:val="29"/>
        </w:numPr>
        <w:spacing w:line="360" w:lineRule="auto"/>
        <w:jc w:val="both"/>
        <w:rPr>
          <w:rFonts w:ascii="Arial" w:hAnsi="Arial" w:cs="Arial"/>
          <w:sz w:val="18"/>
          <w:szCs w:val="18"/>
        </w:rPr>
      </w:pPr>
      <w:r w:rsidRPr="008F3058">
        <w:rPr>
          <w:rFonts w:ascii="Arial" w:hAnsi="Arial" w:cs="Arial"/>
          <w:sz w:val="18"/>
          <w:szCs w:val="18"/>
        </w:rPr>
        <w:t xml:space="preserve">Należność za Towary objęte fakturą </w:t>
      </w:r>
      <w:r>
        <w:rPr>
          <w:rFonts w:ascii="Arial" w:hAnsi="Arial" w:cs="Arial"/>
          <w:sz w:val="18"/>
          <w:szCs w:val="18"/>
        </w:rPr>
        <w:t xml:space="preserve">jest </w:t>
      </w:r>
      <w:r w:rsidR="00976021">
        <w:rPr>
          <w:rFonts w:ascii="Arial" w:hAnsi="Arial" w:cs="Arial"/>
          <w:sz w:val="18"/>
          <w:szCs w:val="18"/>
        </w:rPr>
        <w:t xml:space="preserve">płatna </w:t>
      </w:r>
      <w:r w:rsidRPr="008F3058">
        <w:rPr>
          <w:rFonts w:ascii="Arial" w:hAnsi="Arial" w:cs="Arial"/>
          <w:sz w:val="18"/>
          <w:szCs w:val="18"/>
        </w:rPr>
        <w:t xml:space="preserve">w terminie </w:t>
      </w:r>
      <w:r w:rsidRPr="006E5E30">
        <w:rPr>
          <w:rFonts w:ascii="Arial" w:hAnsi="Arial" w:cs="Arial"/>
          <w:sz w:val="18"/>
          <w:szCs w:val="18"/>
        </w:rPr>
        <w:t xml:space="preserve">30 (trzydziestu) </w:t>
      </w:r>
      <w:r w:rsidR="00970C1B">
        <w:rPr>
          <w:rFonts w:ascii="Arial" w:hAnsi="Arial" w:cs="Arial"/>
          <w:sz w:val="18"/>
          <w:szCs w:val="18"/>
        </w:rPr>
        <w:t>D</w:t>
      </w:r>
      <w:r w:rsidRPr="006E5E30">
        <w:rPr>
          <w:rFonts w:ascii="Arial" w:hAnsi="Arial" w:cs="Arial"/>
          <w:sz w:val="18"/>
          <w:szCs w:val="18"/>
        </w:rPr>
        <w:t>ni</w:t>
      </w:r>
      <w:r w:rsidRPr="008F3058">
        <w:rPr>
          <w:rFonts w:ascii="Arial" w:hAnsi="Arial" w:cs="Arial"/>
          <w:sz w:val="18"/>
          <w:szCs w:val="18"/>
        </w:rPr>
        <w:t xml:space="preserve"> od </w:t>
      </w:r>
      <w:r w:rsidR="00976021">
        <w:rPr>
          <w:rFonts w:ascii="Arial" w:hAnsi="Arial" w:cs="Arial"/>
          <w:sz w:val="18"/>
          <w:szCs w:val="18"/>
        </w:rPr>
        <w:t>dnia dostarczenia faktury VAT Kupującemu.</w:t>
      </w:r>
    </w:p>
    <w:p w14:paraId="6D459A4E" w14:textId="51BAEFC3" w:rsidR="00970C1B" w:rsidRPr="008F3058" w:rsidRDefault="00970C1B" w:rsidP="006E5E30">
      <w:pPr>
        <w:pStyle w:val="Akapitzlist"/>
        <w:numPr>
          <w:ilvl w:val="0"/>
          <w:numId w:val="29"/>
        </w:numPr>
        <w:spacing w:line="360" w:lineRule="auto"/>
        <w:jc w:val="both"/>
        <w:rPr>
          <w:rFonts w:ascii="Arial" w:hAnsi="Arial" w:cs="Arial"/>
          <w:sz w:val="18"/>
          <w:szCs w:val="18"/>
        </w:rPr>
      </w:pPr>
      <w:r w:rsidRPr="00970C1B">
        <w:rPr>
          <w:rFonts w:ascii="Arial" w:hAnsi="Arial" w:cs="Arial"/>
          <w:sz w:val="18"/>
          <w:szCs w:val="18"/>
        </w:rPr>
        <w:t xml:space="preserve">Za </w:t>
      </w:r>
      <w:r>
        <w:rPr>
          <w:rFonts w:ascii="Arial" w:hAnsi="Arial" w:cs="Arial"/>
          <w:sz w:val="18"/>
          <w:szCs w:val="18"/>
        </w:rPr>
        <w:t>dzień dokonania płatności przyjmuje</w:t>
      </w:r>
      <w:r w:rsidRPr="00970C1B">
        <w:rPr>
          <w:rFonts w:ascii="Arial" w:hAnsi="Arial" w:cs="Arial"/>
          <w:sz w:val="18"/>
          <w:szCs w:val="18"/>
        </w:rPr>
        <w:t xml:space="preserve"> się dzień obciążenia rachunku bankowego Kupującego.</w:t>
      </w:r>
    </w:p>
    <w:p w14:paraId="7422E6FF" w14:textId="79E16F79" w:rsidR="008F3058" w:rsidRDefault="008F3058" w:rsidP="006E5E30">
      <w:pPr>
        <w:pStyle w:val="Akapitzlist"/>
        <w:numPr>
          <w:ilvl w:val="0"/>
          <w:numId w:val="29"/>
        </w:numPr>
        <w:spacing w:line="360" w:lineRule="auto"/>
        <w:jc w:val="both"/>
        <w:rPr>
          <w:rFonts w:ascii="Arial" w:hAnsi="Arial" w:cs="Arial"/>
          <w:sz w:val="18"/>
          <w:szCs w:val="18"/>
        </w:rPr>
      </w:pPr>
      <w:r w:rsidRPr="008F3058">
        <w:rPr>
          <w:rFonts w:ascii="Arial" w:hAnsi="Arial" w:cs="Arial"/>
          <w:sz w:val="18"/>
          <w:szCs w:val="18"/>
        </w:rPr>
        <w:t xml:space="preserve">Faktura VAT wystawiana przez Sprzedawcę musi zawierać: adres Kupującego, numer zamówienia Kupującego i numer </w:t>
      </w:r>
      <w:r w:rsidR="003740CB">
        <w:rPr>
          <w:rFonts w:ascii="Arial" w:hAnsi="Arial" w:cs="Arial"/>
          <w:sz w:val="18"/>
          <w:szCs w:val="18"/>
        </w:rPr>
        <w:t>dokumentu</w:t>
      </w:r>
      <w:r w:rsidRPr="008F3058">
        <w:rPr>
          <w:rFonts w:ascii="Arial" w:hAnsi="Arial" w:cs="Arial"/>
          <w:sz w:val="18"/>
          <w:szCs w:val="18"/>
        </w:rPr>
        <w:t xml:space="preserve"> </w:t>
      </w:r>
      <w:r w:rsidR="003740CB">
        <w:rPr>
          <w:rFonts w:ascii="Arial" w:hAnsi="Arial" w:cs="Arial"/>
          <w:sz w:val="18"/>
          <w:szCs w:val="18"/>
        </w:rPr>
        <w:t xml:space="preserve">WZ potwierdzającego </w:t>
      </w:r>
      <w:r w:rsidRPr="008F3058">
        <w:rPr>
          <w:rFonts w:ascii="Arial" w:hAnsi="Arial" w:cs="Arial"/>
          <w:sz w:val="18"/>
          <w:szCs w:val="18"/>
        </w:rPr>
        <w:t>dostaw</w:t>
      </w:r>
      <w:r w:rsidR="003740CB">
        <w:rPr>
          <w:rFonts w:ascii="Arial" w:hAnsi="Arial" w:cs="Arial"/>
          <w:sz w:val="18"/>
          <w:szCs w:val="18"/>
        </w:rPr>
        <w:t>ę</w:t>
      </w:r>
      <w:r w:rsidRPr="008F3058">
        <w:rPr>
          <w:rFonts w:ascii="Arial" w:hAnsi="Arial" w:cs="Arial"/>
          <w:sz w:val="18"/>
          <w:szCs w:val="18"/>
        </w:rPr>
        <w:t xml:space="preserve">, nazwę </w:t>
      </w:r>
      <w:r w:rsidR="0056551D">
        <w:rPr>
          <w:rFonts w:ascii="Arial" w:hAnsi="Arial" w:cs="Arial"/>
          <w:sz w:val="18"/>
          <w:szCs w:val="18"/>
        </w:rPr>
        <w:t xml:space="preserve">dostarczonych </w:t>
      </w:r>
      <w:r w:rsidRPr="008F3058">
        <w:rPr>
          <w:rFonts w:ascii="Arial" w:hAnsi="Arial" w:cs="Arial"/>
          <w:sz w:val="18"/>
          <w:szCs w:val="18"/>
        </w:rPr>
        <w:t>Towarów,</w:t>
      </w:r>
      <w:r w:rsidR="0056551D">
        <w:rPr>
          <w:rFonts w:ascii="Arial" w:hAnsi="Arial" w:cs="Arial"/>
          <w:sz w:val="18"/>
          <w:szCs w:val="18"/>
        </w:rPr>
        <w:t xml:space="preserve"> ich</w:t>
      </w:r>
      <w:r w:rsidRPr="008F3058">
        <w:rPr>
          <w:rFonts w:ascii="Arial" w:hAnsi="Arial" w:cs="Arial"/>
          <w:sz w:val="18"/>
          <w:szCs w:val="18"/>
        </w:rPr>
        <w:t xml:space="preserve"> ilość</w:t>
      </w:r>
      <w:r w:rsidR="0056551D">
        <w:rPr>
          <w:rFonts w:ascii="Arial" w:hAnsi="Arial" w:cs="Arial"/>
          <w:sz w:val="18"/>
          <w:szCs w:val="18"/>
        </w:rPr>
        <w:t xml:space="preserve"> i</w:t>
      </w:r>
      <w:r w:rsidRPr="008F3058">
        <w:rPr>
          <w:rFonts w:ascii="Arial" w:hAnsi="Arial" w:cs="Arial"/>
          <w:sz w:val="18"/>
          <w:szCs w:val="18"/>
        </w:rPr>
        <w:t xml:space="preserve"> cenę</w:t>
      </w:r>
      <w:r w:rsidR="0056551D">
        <w:rPr>
          <w:rFonts w:ascii="Arial" w:hAnsi="Arial" w:cs="Arial"/>
          <w:sz w:val="18"/>
          <w:szCs w:val="18"/>
        </w:rPr>
        <w:t xml:space="preserve"> oraz</w:t>
      </w:r>
      <w:r w:rsidRPr="008F3058">
        <w:rPr>
          <w:rFonts w:ascii="Arial" w:hAnsi="Arial" w:cs="Arial"/>
          <w:sz w:val="18"/>
          <w:szCs w:val="18"/>
        </w:rPr>
        <w:t xml:space="preserve"> wszelkie inne dane wymagane zgodnie przepisami ustawy z dnia 11 marca 2004 r. o podatku od towarów i usług oraz innych właściwych aktów prawnych.  </w:t>
      </w:r>
    </w:p>
    <w:p w14:paraId="4CB7B9A8" w14:textId="5915B1CB" w:rsidR="00976021" w:rsidRPr="00976021" w:rsidRDefault="00976021" w:rsidP="00976021">
      <w:pPr>
        <w:pStyle w:val="Akapitzlist"/>
        <w:numPr>
          <w:ilvl w:val="0"/>
          <w:numId w:val="29"/>
        </w:numPr>
        <w:spacing w:line="360" w:lineRule="auto"/>
        <w:jc w:val="both"/>
        <w:rPr>
          <w:rFonts w:ascii="Arial" w:hAnsi="Arial" w:cs="Arial"/>
          <w:sz w:val="18"/>
          <w:szCs w:val="18"/>
        </w:rPr>
      </w:pPr>
      <w:r>
        <w:rPr>
          <w:rFonts w:ascii="Arial" w:hAnsi="Arial" w:cs="Arial"/>
          <w:sz w:val="18"/>
          <w:szCs w:val="18"/>
        </w:rPr>
        <w:t>Kupujący</w:t>
      </w:r>
      <w:r w:rsidRPr="00976021">
        <w:rPr>
          <w:rFonts w:ascii="Arial" w:hAnsi="Arial" w:cs="Arial"/>
          <w:sz w:val="18"/>
          <w:szCs w:val="18"/>
        </w:rPr>
        <w:t xml:space="preserve"> wyraża zgodę na przesyłanie faktur, duplikatów faktur oraz ich korekt w formie elektronicznej, zgodnie z art. 106n ustawy z dnia 11 marca 2004 r. o podatku od towarów i usług (</w:t>
      </w:r>
      <w:proofErr w:type="spellStart"/>
      <w:r w:rsidRPr="00976021">
        <w:rPr>
          <w:rFonts w:ascii="Arial" w:hAnsi="Arial" w:cs="Arial"/>
          <w:sz w:val="18"/>
          <w:szCs w:val="18"/>
        </w:rPr>
        <w:t>t.j</w:t>
      </w:r>
      <w:proofErr w:type="spellEnd"/>
      <w:r w:rsidRPr="00976021">
        <w:rPr>
          <w:rFonts w:ascii="Arial" w:hAnsi="Arial" w:cs="Arial"/>
          <w:sz w:val="18"/>
          <w:szCs w:val="18"/>
        </w:rPr>
        <w:t xml:space="preserve">. Dz. U. z 2023 r. poz. </w:t>
      </w:r>
      <w:r w:rsidRPr="00976021">
        <w:rPr>
          <w:rFonts w:ascii="Arial" w:hAnsi="Arial" w:cs="Arial"/>
          <w:sz w:val="18"/>
          <w:szCs w:val="18"/>
        </w:rPr>
        <w:lastRenderedPageBreak/>
        <w:t xml:space="preserve">1570 z </w:t>
      </w:r>
      <w:proofErr w:type="spellStart"/>
      <w:r w:rsidRPr="00976021">
        <w:rPr>
          <w:rFonts w:ascii="Arial" w:hAnsi="Arial" w:cs="Arial"/>
          <w:sz w:val="18"/>
          <w:szCs w:val="18"/>
        </w:rPr>
        <w:t>późn</w:t>
      </w:r>
      <w:proofErr w:type="spellEnd"/>
      <w:r w:rsidRPr="00976021">
        <w:rPr>
          <w:rFonts w:ascii="Arial" w:hAnsi="Arial" w:cs="Arial"/>
          <w:sz w:val="18"/>
          <w:szCs w:val="18"/>
        </w:rPr>
        <w:t xml:space="preserve">. zm., dalej jako „Ustawa o podatku od towarów i usług”) na adres e-mail </w:t>
      </w:r>
      <w:r>
        <w:rPr>
          <w:rFonts w:ascii="Arial" w:hAnsi="Arial" w:cs="Arial"/>
          <w:sz w:val="18"/>
          <w:szCs w:val="18"/>
        </w:rPr>
        <w:t>Kupującego</w:t>
      </w:r>
      <w:r w:rsidRPr="00976021">
        <w:rPr>
          <w:rFonts w:ascii="Arial" w:hAnsi="Arial" w:cs="Arial"/>
          <w:sz w:val="18"/>
          <w:szCs w:val="18"/>
        </w:rPr>
        <w:t>: faktury@pitradwar.com.</w:t>
      </w:r>
    </w:p>
    <w:p w14:paraId="3F5A3940" w14:textId="0E9CCF14" w:rsidR="00976021" w:rsidRPr="00976021" w:rsidRDefault="00976021" w:rsidP="00976021">
      <w:pPr>
        <w:pStyle w:val="Akapitzlist"/>
        <w:numPr>
          <w:ilvl w:val="0"/>
          <w:numId w:val="29"/>
        </w:numPr>
        <w:spacing w:line="360" w:lineRule="auto"/>
        <w:jc w:val="both"/>
        <w:rPr>
          <w:rFonts w:ascii="Arial" w:hAnsi="Arial" w:cs="Arial"/>
          <w:sz w:val="18"/>
          <w:szCs w:val="18"/>
        </w:rPr>
      </w:pPr>
      <w:r>
        <w:rPr>
          <w:rFonts w:ascii="Arial" w:hAnsi="Arial" w:cs="Arial"/>
          <w:sz w:val="18"/>
          <w:szCs w:val="18"/>
        </w:rPr>
        <w:t>Kupujący</w:t>
      </w:r>
      <w:r w:rsidRPr="00976021">
        <w:rPr>
          <w:rFonts w:ascii="Arial" w:hAnsi="Arial" w:cs="Arial"/>
          <w:sz w:val="18"/>
          <w:szCs w:val="18"/>
        </w:rPr>
        <w:t xml:space="preserve"> – jako zarejestrowany podatnik VAT – oświadcza, że jego rachunek bankowy wskazany w Umowie jest rachunkiem ujawnionym w rejestrze prowadzonym przez Szefa Krajowej Administracji Skarbowej na podstawie art. 96b Ustawy o podatku od towarów i usług.</w:t>
      </w:r>
    </w:p>
    <w:p w14:paraId="378EED3C" w14:textId="0CCAD2F0" w:rsidR="00976021" w:rsidRPr="00976021" w:rsidRDefault="00976021" w:rsidP="00976021">
      <w:pPr>
        <w:pStyle w:val="Akapitzlist"/>
        <w:numPr>
          <w:ilvl w:val="0"/>
          <w:numId w:val="29"/>
        </w:numPr>
        <w:spacing w:line="360" w:lineRule="auto"/>
        <w:jc w:val="both"/>
        <w:rPr>
          <w:rFonts w:ascii="Arial" w:hAnsi="Arial" w:cs="Arial"/>
          <w:sz w:val="18"/>
          <w:szCs w:val="18"/>
        </w:rPr>
      </w:pPr>
      <w:r>
        <w:rPr>
          <w:rFonts w:ascii="Arial" w:hAnsi="Arial" w:cs="Arial"/>
          <w:sz w:val="18"/>
          <w:szCs w:val="18"/>
        </w:rPr>
        <w:t>Sprzedawca</w:t>
      </w:r>
      <w:r w:rsidRPr="00976021">
        <w:rPr>
          <w:rFonts w:ascii="Arial" w:hAnsi="Arial" w:cs="Arial"/>
          <w:sz w:val="18"/>
          <w:szCs w:val="18"/>
        </w:rPr>
        <w:t xml:space="preserve"> – jako zarejestrowany podatnik VAT – oświadcza, że jego rachunek bankowy wskazany w Umowie jest rachunkiem ujawnionym w rejestrze prowadzonym przez Szefa Krajowej Administracji Skarbowej na podstawie art. 96b Ustawy o podatku od towarów i usług.</w:t>
      </w:r>
    </w:p>
    <w:p w14:paraId="73DFE9D5" w14:textId="77777777" w:rsidR="004165DC" w:rsidRDefault="004165DC" w:rsidP="00836006">
      <w:pPr>
        <w:spacing w:line="360" w:lineRule="auto"/>
        <w:jc w:val="center"/>
        <w:rPr>
          <w:rFonts w:ascii="Arial" w:hAnsi="Arial" w:cs="Arial"/>
          <w:b/>
          <w:sz w:val="18"/>
          <w:szCs w:val="18"/>
        </w:rPr>
      </w:pPr>
    </w:p>
    <w:p w14:paraId="69CDC30C" w14:textId="1E7106F2" w:rsidR="00C42C93" w:rsidRPr="00C16C4D" w:rsidRDefault="00C42C93" w:rsidP="006E5E30">
      <w:pPr>
        <w:spacing w:after="0" w:line="360" w:lineRule="auto"/>
        <w:jc w:val="center"/>
        <w:rPr>
          <w:rFonts w:ascii="Arial" w:hAnsi="Arial" w:cs="Arial"/>
          <w:b/>
          <w:sz w:val="18"/>
          <w:szCs w:val="18"/>
        </w:rPr>
      </w:pPr>
      <w:r w:rsidRPr="00C16C4D">
        <w:rPr>
          <w:rFonts w:ascii="Arial" w:hAnsi="Arial" w:cs="Arial"/>
          <w:b/>
          <w:sz w:val="18"/>
          <w:szCs w:val="18"/>
        </w:rPr>
        <w:t xml:space="preserve">§ </w:t>
      </w:r>
      <w:r w:rsidR="008F3058">
        <w:rPr>
          <w:rFonts w:ascii="Arial" w:hAnsi="Arial" w:cs="Arial"/>
          <w:b/>
          <w:sz w:val="18"/>
          <w:szCs w:val="18"/>
        </w:rPr>
        <w:t>4</w:t>
      </w:r>
    </w:p>
    <w:p w14:paraId="15C096AD" w14:textId="4A02E083" w:rsidR="00C42C93" w:rsidRPr="00C16C4D" w:rsidRDefault="00234468" w:rsidP="006E5E30">
      <w:pPr>
        <w:spacing w:line="360" w:lineRule="auto"/>
        <w:jc w:val="center"/>
        <w:rPr>
          <w:rFonts w:ascii="Arial" w:hAnsi="Arial" w:cs="Arial"/>
          <w:b/>
          <w:sz w:val="18"/>
          <w:szCs w:val="18"/>
        </w:rPr>
      </w:pPr>
      <w:r>
        <w:rPr>
          <w:rFonts w:ascii="Arial" w:hAnsi="Arial" w:cs="Arial"/>
          <w:b/>
          <w:sz w:val="18"/>
          <w:szCs w:val="18"/>
        </w:rPr>
        <w:t xml:space="preserve">ZAMÓWIENIE </w:t>
      </w:r>
      <w:r w:rsidR="00011A36">
        <w:rPr>
          <w:rFonts w:ascii="Arial" w:hAnsi="Arial" w:cs="Arial"/>
          <w:b/>
          <w:sz w:val="18"/>
          <w:szCs w:val="18"/>
        </w:rPr>
        <w:t>TOWAR</w:t>
      </w:r>
      <w:r>
        <w:rPr>
          <w:rFonts w:ascii="Arial" w:hAnsi="Arial" w:cs="Arial"/>
          <w:b/>
          <w:sz w:val="18"/>
          <w:szCs w:val="18"/>
        </w:rPr>
        <w:t>ÓW</w:t>
      </w:r>
      <w:r w:rsidR="00011A36">
        <w:rPr>
          <w:rFonts w:ascii="Arial" w:hAnsi="Arial" w:cs="Arial"/>
          <w:b/>
          <w:sz w:val="18"/>
          <w:szCs w:val="18"/>
        </w:rPr>
        <w:t xml:space="preserve"> ZNAJDUJĄC</w:t>
      </w:r>
      <w:r>
        <w:rPr>
          <w:rFonts w:ascii="Arial" w:hAnsi="Arial" w:cs="Arial"/>
          <w:b/>
          <w:sz w:val="18"/>
          <w:szCs w:val="18"/>
        </w:rPr>
        <w:t>YCH</w:t>
      </w:r>
      <w:r w:rsidR="00011A36">
        <w:rPr>
          <w:rFonts w:ascii="Arial" w:hAnsi="Arial" w:cs="Arial"/>
          <w:b/>
          <w:sz w:val="18"/>
          <w:szCs w:val="18"/>
        </w:rPr>
        <w:t xml:space="preserve"> SIĘ W CENNIKU SPRZEDAWCY</w:t>
      </w:r>
      <w:r w:rsidR="0096406E">
        <w:rPr>
          <w:rFonts w:ascii="Arial" w:hAnsi="Arial" w:cs="Arial"/>
          <w:b/>
          <w:sz w:val="18"/>
          <w:szCs w:val="18"/>
        </w:rPr>
        <w:t>/E-KATALOGU SPRZEDAWCY</w:t>
      </w:r>
    </w:p>
    <w:p w14:paraId="11850EC8" w14:textId="3FDA38B7" w:rsidR="00011A36" w:rsidRDefault="00C42C93" w:rsidP="00E82592">
      <w:pPr>
        <w:pStyle w:val="Akapitzlist"/>
        <w:numPr>
          <w:ilvl w:val="0"/>
          <w:numId w:val="19"/>
        </w:numPr>
        <w:spacing w:line="360" w:lineRule="auto"/>
        <w:jc w:val="both"/>
        <w:rPr>
          <w:rFonts w:ascii="Arial" w:hAnsi="Arial" w:cs="Arial"/>
          <w:sz w:val="18"/>
          <w:szCs w:val="18"/>
        </w:rPr>
      </w:pPr>
      <w:r w:rsidRPr="006E5E30">
        <w:rPr>
          <w:rFonts w:ascii="Arial" w:hAnsi="Arial" w:cs="Arial"/>
          <w:sz w:val="18"/>
          <w:szCs w:val="18"/>
        </w:rPr>
        <w:t xml:space="preserve">W </w:t>
      </w:r>
      <w:r w:rsidR="00BF604C" w:rsidRPr="00011A36">
        <w:rPr>
          <w:rFonts w:ascii="Arial" w:hAnsi="Arial" w:cs="Arial"/>
          <w:sz w:val="18"/>
          <w:szCs w:val="18"/>
        </w:rPr>
        <w:t>ramach realizacji</w:t>
      </w:r>
      <w:r w:rsidRPr="006E5E30">
        <w:rPr>
          <w:rFonts w:ascii="Arial" w:hAnsi="Arial" w:cs="Arial"/>
          <w:sz w:val="18"/>
          <w:szCs w:val="18"/>
        </w:rPr>
        <w:t xml:space="preserve"> Umowy Kupujący </w:t>
      </w:r>
      <w:r w:rsidR="005C7A19">
        <w:rPr>
          <w:rFonts w:ascii="Arial" w:hAnsi="Arial" w:cs="Arial"/>
          <w:sz w:val="18"/>
          <w:szCs w:val="18"/>
        </w:rPr>
        <w:t>może</w:t>
      </w:r>
      <w:r w:rsidRPr="006E5E30">
        <w:rPr>
          <w:rFonts w:ascii="Arial" w:hAnsi="Arial" w:cs="Arial"/>
          <w:sz w:val="18"/>
          <w:szCs w:val="18"/>
        </w:rPr>
        <w:t xml:space="preserve"> każdorazowo skład</w:t>
      </w:r>
      <w:r w:rsidR="005C7A19">
        <w:rPr>
          <w:rFonts w:ascii="Arial" w:hAnsi="Arial" w:cs="Arial"/>
          <w:sz w:val="18"/>
          <w:szCs w:val="18"/>
        </w:rPr>
        <w:t>ać</w:t>
      </w:r>
      <w:r w:rsidRPr="006E5E30">
        <w:rPr>
          <w:rFonts w:ascii="Arial" w:hAnsi="Arial" w:cs="Arial"/>
          <w:sz w:val="18"/>
          <w:szCs w:val="18"/>
        </w:rPr>
        <w:t xml:space="preserve"> Sprzedawcy zamówieni</w:t>
      </w:r>
      <w:r w:rsidR="005C7A19">
        <w:rPr>
          <w:rFonts w:ascii="Arial" w:hAnsi="Arial" w:cs="Arial"/>
          <w:sz w:val="18"/>
          <w:szCs w:val="18"/>
        </w:rPr>
        <w:t>a</w:t>
      </w:r>
      <w:r w:rsidRPr="006E5E30">
        <w:rPr>
          <w:rFonts w:ascii="Arial" w:hAnsi="Arial" w:cs="Arial"/>
          <w:sz w:val="18"/>
          <w:szCs w:val="18"/>
        </w:rPr>
        <w:t xml:space="preserve"> na Towary</w:t>
      </w:r>
      <w:r w:rsidR="00011A36" w:rsidRPr="00011A36">
        <w:rPr>
          <w:rFonts w:ascii="Arial" w:hAnsi="Arial" w:cs="Arial"/>
          <w:sz w:val="18"/>
          <w:szCs w:val="18"/>
        </w:rPr>
        <w:t xml:space="preserve"> znajdujące się w Cenniku Sprzedawcy</w:t>
      </w:r>
      <w:r w:rsidR="00511E69">
        <w:rPr>
          <w:rFonts w:ascii="Arial" w:hAnsi="Arial" w:cs="Arial"/>
          <w:sz w:val="18"/>
          <w:szCs w:val="18"/>
        </w:rPr>
        <w:t>/</w:t>
      </w:r>
      <w:r w:rsidR="0096406E">
        <w:rPr>
          <w:rFonts w:ascii="Arial" w:hAnsi="Arial" w:cs="Arial"/>
          <w:sz w:val="18"/>
          <w:szCs w:val="18"/>
        </w:rPr>
        <w:t>E</w:t>
      </w:r>
      <w:r w:rsidR="00511E69">
        <w:rPr>
          <w:rFonts w:ascii="Arial" w:hAnsi="Arial" w:cs="Arial"/>
          <w:sz w:val="18"/>
          <w:szCs w:val="18"/>
        </w:rPr>
        <w:t>-katalogu Sprzedawcy</w:t>
      </w:r>
      <w:r w:rsidR="005C7A19">
        <w:rPr>
          <w:rFonts w:ascii="Arial" w:hAnsi="Arial" w:cs="Arial"/>
          <w:sz w:val="18"/>
          <w:szCs w:val="18"/>
        </w:rPr>
        <w:t>,</w:t>
      </w:r>
      <w:r w:rsidRPr="006E5E30">
        <w:rPr>
          <w:rFonts w:ascii="Arial" w:hAnsi="Arial" w:cs="Arial"/>
          <w:sz w:val="18"/>
          <w:szCs w:val="18"/>
        </w:rPr>
        <w:t xml:space="preserve"> </w:t>
      </w:r>
      <w:r w:rsidR="005F647F" w:rsidRPr="006E5E30">
        <w:rPr>
          <w:rFonts w:ascii="Arial" w:hAnsi="Arial" w:cs="Arial"/>
          <w:sz w:val="18"/>
          <w:szCs w:val="18"/>
        </w:rPr>
        <w:t xml:space="preserve">w formie </w:t>
      </w:r>
      <w:r w:rsidR="00BF604C" w:rsidRPr="00011A36">
        <w:rPr>
          <w:rFonts w:ascii="Arial" w:hAnsi="Arial" w:cs="Arial"/>
          <w:sz w:val="18"/>
          <w:szCs w:val="18"/>
        </w:rPr>
        <w:t>korespondencji e-mail</w:t>
      </w:r>
      <w:r w:rsidR="00DA3EFF">
        <w:rPr>
          <w:rFonts w:ascii="Arial" w:hAnsi="Arial" w:cs="Arial"/>
          <w:sz w:val="18"/>
          <w:szCs w:val="18"/>
        </w:rPr>
        <w:t xml:space="preserve">, poprzez platformę zakupową </w:t>
      </w:r>
      <w:r w:rsidR="009E73D9">
        <w:rPr>
          <w:rFonts w:ascii="Arial" w:hAnsi="Arial" w:cs="Arial"/>
          <w:sz w:val="18"/>
          <w:szCs w:val="18"/>
        </w:rPr>
        <w:t>S</w:t>
      </w:r>
      <w:r w:rsidR="00DA3EFF">
        <w:rPr>
          <w:rFonts w:ascii="Arial" w:hAnsi="Arial" w:cs="Arial"/>
          <w:sz w:val="18"/>
          <w:szCs w:val="18"/>
        </w:rPr>
        <w:t>przedawcy</w:t>
      </w:r>
      <w:r w:rsidR="009E73D9">
        <w:rPr>
          <w:rFonts w:ascii="Arial" w:hAnsi="Arial" w:cs="Arial"/>
          <w:sz w:val="18"/>
          <w:szCs w:val="18"/>
        </w:rPr>
        <w:t xml:space="preserve"> </w:t>
      </w:r>
      <w:r w:rsidR="005F647F" w:rsidRPr="006E5E30">
        <w:rPr>
          <w:rFonts w:ascii="Arial" w:hAnsi="Arial" w:cs="Arial"/>
          <w:sz w:val="18"/>
          <w:szCs w:val="18"/>
        </w:rPr>
        <w:t xml:space="preserve">lub </w:t>
      </w:r>
      <w:r w:rsidR="00BF604C" w:rsidRPr="00011A36">
        <w:rPr>
          <w:rFonts w:ascii="Arial" w:hAnsi="Arial" w:cs="Arial"/>
          <w:sz w:val="18"/>
          <w:szCs w:val="18"/>
        </w:rPr>
        <w:t xml:space="preserve">w formie </w:t>
      </w:r>
      <w:r w:rsidR="005F647F" w:rsidRPr="006E5E30">
        <w:rPr>
          <w:rFonts w:ascii="Arial" w:hAnsi="Arial" w:cs="Arial"/>
          <w:sz w:val="18"/>
          <w:szCs w:val="18"/>
        </w:rPr>
        <w:t>pisemnej</w:t>
      </w:r>
      <w:r w:rsidR="00011A36">
        <w:rPr>
          <w:rFonts w:ascii="Arial" w:hAnsi="Arial" w:cs="Arial"/>
          <w:sz w:val="18"/>
          <w:szCs w:val="18"/>
        </w:rPr>
        <w:t>, wskazując w zamówieniu:</w:t>
      </w:r>
    </w:p>
    <w:p w14:paraId="560D7E02" w14:textId="128107ED" w:rsidR="00BF604C" w:rsidRDefault="00011A36" w:rsidP="00011A36">
      <w:pPr>
        <w:pStyle w:val="Akapitzlist"/>
        <w:numPr>
          <w:ilvl w:val="0"/>
          <w:numId w:val="25"/>
        </w:numPr>
        <w:spacing w:line="360" w:lineRule="auto"/>
        <w:jc w:val="both"/>
        <w:rPr>
          <w:rFonts w:ascii="Arial" w:hAnsi="Arial" w:cs="Arial"/>
          <w:sz w:val="18"/>
          <w:szCs w:val="18"/>
        </w:rPr>
      </w:pPr>
      <w:r>
        <w:rPr>
          <w:rFonts w:ascii="Arial" w:hAnsi="Arial" w:cs="Arial"/>
          <w:sz w:val="18"/>
          <w:szCs w:val="18"/>
        </w:rPr>
        <w:t>pełną nazwę zamawianych Towarów, zgodną z Cennikiem Sprzedawcy</w:t>
      </w:r>
      <w:r w:rsidR="0096406E">
        <w:rPr>
          <w:rFonts w:ascii="Arial" w:hAnsi="Arial" w:cs="Arial"/>
          <w:sz w:val="18"/>
          <w:szCs w:val="18"/>
        </w:rPr>
        <w:t>/E-katalogiem Sprzedawcy</w:t>
      </w:r>
      <w:r>
        <w:rPr>
          <w:rFonts w:ascii="Arial" w:hAnsi="Arial" w:cs="Arial"/>
          <w:sz w:val="18"/>
          <w:szCs w:val="18"/>
        </w:rPr>
        <w:t>,</w:t>
      </w:r>
    </w:p>
    <w:p w14:paraId="2A42C7A4" w14:textId="2A0EE467" w:rsidR="00011A36" w:rsidRDefault="00011A36" w:rsidP="00011A36">
      <w:pPr>
        <w:pStyle w:val="Akapitzlist"/>
        <w:numPr>
          <w:ilvl w:val="0"/>
          <w:numId w:val="25"/>
        </w:numPr>
        <w:spacing w:line="360" w:lineRule="auto"/>
        <w:jc w:val="both"/>
        <w:rPr>
          <w:rFonts w:ascii="Arial" w:hAnsi="Arial" w:cs="Arial"/>
          <w:sz w:val="18"/>
          <w:szCs w:val="18"/>
        </w:rPr>
      </w:pPr>
      <w:r>
        <w:rPr>
          <w:rFonts w:ascii="Arial" w:hAnsi="Arial" w:cs="Arial"/>
          <w:sz w:val="18"/>
          <w:szCs w:val="18"/>
        </w:rPr>
        <w:t>liczbę zamawianych Towarów,</w:t>
      </w:r>
    </w:p>
    <w:p w14:paraId="4C61A258" w14:textId="28254425" w:rsidR="00011A36" w:rsidRDefault="00011A36" w:rsidP="00011A36">
      <w:pPr>
        <w:pStyle w:val="Akapitzlist"/>
        <w:numPr>
          <w:ilvl w:val="0"/>
          <w:numId w:val="25"/>
        </w:numPr>
        <w:spacing w:line="360" w:lineRule="auto"/>
        <w:jc w:val="both"/>
        <w:rPr>
          <w:rFonts w:ascii="Arial" w:hAnsi="Arial" w:cs="Arial"/>
          <w:sz w:val="18"/>
          <w:szCs w:val="18"/>
        </w:rPr>
      </w:pPr>
      <w:r>
        <w:rPr>
          <w:rFonts w:ascii="Arial" w:hAnsi="Arial" w:cs="Arial"/>
          <w:sz w:val="18"/>
          <w:szCs w:val="18"/>
        </w:rPr>
        <w:t>termin dostawy zamawianych Towarów,</w:t>
      </w:r>
    </w:p>
    <w:p w14:paraId="267A47AD" w14:textId="566D41CA" w:rsidR="00011A36" w:rsidRPr="006E5E30" w:rsidRDefault="00011A36" w:rsidP="006E5E30">
      <w:pPr>
        <w:pStyle w:val="Akapitzlist"/>
        <w:numPr>
          <w:ilvl w:val="0"/>
          <w:numId w:val="25"/>
        </w:numPr>
        <w:spacing w:line="360" w:lineRule="auto"/>
        <w:jc w:val="both"/>
        <w:rPr>
          <w:rFonts w:ascii="Arial" w:hAnsi="Arial" w:cs="Arial"/>
          <w:sz w:val="18"/>
          <w:szCs w:val="18"/>
        </w:rPr>
      </w:pPr>
      <w:r>
        <w:rPr>
          <w:rFonts w:ascii="Arial" w:hAnsi="Arial" w:cs="Arial"/>
          <w:sz w:val="18"/>
          <w:szCs w:val="18"/>
        </w:rPr>
        <w:t>adres dostawy zamawianych Towarów.</w:t>
      </w:r>
    </w:p>
    <w:p w14:paraId="21564D65" w14:textId="630A7FEE" w:rsidR="00011A36" w:rsidRDefault="00011A36">
      <w:pPr>
        <w:pStyle w:val="Akapitzlist"/>
        <w:numPr>
          <w:ilvl w:val="0"/>
          <w:numId w:val="19"/>
        </w:numPr>
        <w:spacing w:line="360" w:lineRule="auto"/>
        <w:jc w:val="both"/>
        <w:rPr>
          <w:rFonts w:ascii="Arial" w:hAnsi="Arial" w:cs="Arial"/>
          <w:sz w:val="18"/>
          <w:szCs w:val="18"/>
        </w:rPr>
      </w:pPr>
      <w:r>
        <w:rPr>
          <w:rFonts w:ascii="Arial" w:hAnsi="Arial" w:cs="Arial"/>
          <w:sz w:val="18"/>
          <w:szCs w:val="18"/>
        </w:rPr>
        <w:t>W odpowiedzi na zamówienie na Towary, o którym mowa w ust. 1 powyżej</w:t>
      </w:r>
      <w:r w:rsidR="005C7A19">
        <w:rPr>
          <w:rFonts w:ascii="Arial" w:hAnsi="Arial" w:cs="Arial"/>
          <w:sz w:val="18"/>
          <w:szCs w:val="18"/>
        </w:rPr>
        <w:t xml:space="preserve"> i w oparciu o Cennik Sprzedawcy</w:t>
      </w:r>
      <w:r w:rsidR="00B817D4">
        <w:rPr>
          <w:rFonts w:ascii="Arial" w:hAnsi="Arial" w:cs="Arial"/>
          <w:sz w:val="18"/>
          <w:szCs w:val="18"/>
        </w:rPr>
        <w:t>/E-katalog Sprzedawcy</w:t>
      </w:r>
      <w:r w:rsidR="005C7A19">
        <w:rPr>
          <w:rFonts w:ascii="Arial" w:hAnsi="Arial" w:cs="Arial"/>
          <w:sz w:val="18"/>
          <w:szCs w:val="18"/>
        </w:rPr>
        <w:t>,</w:t>
      </w:r>
      <w:r>
        <w:rPr>
          <w:rFonts w:ascii="Arial" w:hAnsi="Arial" w:cs="Arial"/>
          <w:sz w:val="18"/>
          <w:szCs w:val="18"/>
        </w:rPr>
        <w:t xml:space="preserve"> Sprzedawca w terminie 3 (trzech) Dni roboczych liczonych od dnia otrzymania zamówienia, zobowiązany jest przekazać Kupującemu potwierdzenie zamówienia </w:t>
      </w:r>
      <w:r w:rsidR="003717DE">
        <w:rPr>
          <w:rFonts w:ascii="Arial" w:hAnsi="Arial" w:cs="Arial"/>
          <w:sz w:val="18"/>
          <w:szCs w:val="18"/>
        </w:rPr>
        <w:t xml:space="preserve"> </w:t>
      </w:r>
      <w:r w:rsidR="003717DE" w:rsidRPr="003717DE">
        <w:rPr>
          <w:rFonts w:ascii="Arial" w:hAnsi="Arial" w:cs="Arial"/>
          <w:sz w:val="18"/>
          <w:szCs w:val="18"/>
        </w:rPr>
        <w:t>(wystarczająca jest forma powiadomienia Kupującego w drodze korespondencji e-mail)</w:t>
      </w:r>
      <w:r w:rsidR="003717DE">
        <w:rPr>
          <w:rFonts w:ascii="Arial" w:hAnsi="Arial" w:cs="Arial"/>
          <w:sz w:val="18"/>
          <w:szCs w:val="18"/>
        </w:rPr>
        <w:t xml:space="preserve"> zawierające</w:t>
      </w:r>
      <w:r w:rsidR="003717DE" w:rsidRPr="00D02B5D">
        <w:rPr>
          <w:rFonts w:ascii="Arial" w:hAnsi="Arial" w:cs="Arial"/>
          <w:sz w:val="18"/>
          <w:szCs w:val="18"/>
        </w:rPr>
        <w:t xml:space="preserve"> istotne warunki </w:t>
      </w:r>
      <w:r w:rsidR="003717DE">
        <w:rPr>
          <w:rFonts w:ascii="Arial" w:hAnsi="Arial" w:cs="Arial"/>
          <w:sz w:val="18"/>
          <w:szCs w:val="18"/>
        </w:rPr>
        <w:t>realizacji</w:t>
      </w:r>
      <w:r w:rsidR="003717DE" w:rsidRPr="00D02B5D">
        <w:rPr>
          <w:rFonts w:ascii="Arial" w:hAnsi="Arial" w:cs="Arial"/>
          <w:sz w:val="18"/>
          <w:szCs w:val="18"/>
        </w:rPr>
        <w:t xml:space="preserve"> zamówienia, w tym </w:t>
      </w:r>
      <w:r w:rsidR="003717DE">
        <w:rPr>
          <w:rFonts w:ascii="Arial" w:hAnsi="Arial" w:cs="Arial"/>
          <w:sz w:val="18"/>
          <w:szCs w:val="18"/>
        </w:rPr>
        <w:t xml:space="preserve">w szczególności </w:t>
      </w:r>
      <w:r w:rsidR="00B02CCA">
        <w:rPr>
          <w:rFonts w:ascii="Arial" w:hAnsi="Arial" w:cs="Arial"/>
          <w:sz w:val="18"/>
          <w:szCs w:val="18"/>
        </w:rPr>
        <w:t>numer zamówienia nadany przez Sprzedawcę,</w:t>
      </w:r>
      <w:r w:rsidR="00B02CCA" w:rsidRPr="00D02B5D">
        <w:rPr>
          <w:rFonts w:ascii="Arial" w:hAnsi="Arial" w:cs="Arial"/>
          <w:sz w:val="18"/>
          <w:szCs w:val="18"/>
        </w:rPr>
        <w:t xml:space="preserve"> </w:t>
      </w:r>
      <w:r w:rsidR="003717DE" w:rsidRPr="00D02B5D">
        <w:rPr>
          <w:rFonts w:ascii="Arial" w:hAnsi="Arial" w:cs="Arial"/>
          <w:sz w:val="18"/>
          <w:szCs w:val="18"/>
        </w:rPr>
        <w:t>cen</w:t>
      </w:r>
      <w:r w:rsidR="003717DE">
        <w:rPr>
          <w:rFonts w:ascii="Arial" w:hAnsi="Arial" w:cs="Arial"/>
          <w:sz w:val="18"/>
          <w:szCs w:val="18"/>
        </w:rPr>
        <w:t>ę</w:t>
      </w:r>
      <w:r w:rsidR="003717DE" w:rsidRPr="00D02B5D">
        <w:rPr>
          <w:rFonts w:ascii="Arial" w:hAnsi="Arial" w:cs="Arial"/>
          <w:sz w:val="18"/>
          <w:szCs w:val="18"/>
        </w:rPr>
        <w:t xml:space="preserve"> </w:t>
      </w:r>
      <w:r w:rsidR="003717DE">
        <w:rPr>
          <w:rFonts w:ascii="Arial" w:hAnsi="Arial" w:cs="Arial"/>
          <w:sz w:val="18"/>
          <w:szCs w:val="18"/>
        </w:rPr>
        <w:t xml:space="preserve">zamówionych </w:t>
      </w:r>
      <w:r w:rsidR="003717DE" w:rsidRPr="00D02B5D">
        <w:rPr>
          <w:rFonts w:ascii="Arial" w:hAnsi="Arial" w:cs="Arial"/>
          <w:sz w:val="18"/>
          <w:szCs w:val="18"/>
        </w:rPr>
        <w:t>Towarów</w:t>
      </w:r>
      <w:r w:rsidR="00990F74">
        <w:rPr>
          <w:rFonts w:ascii="Arial" w:hAnsi="Arial" w:cs="Arial"/>
          <w:sz w:val="18"/>
          <w:szCs w:val="18"/>
        </w:rPr>
        <w:t xml:space="preserve"> (jednostkową i sumaryczną)</w:t>
      </w:r>
      <w:r w:rsidR="003717DE" w:rsidRPr="00D02B5D">
        <w:rPr>
          <w:rFonts w:ascii="Arial" w:hAnsi="Arial" w:cs="Arial"/>
          <w:sz w:val="18"/>
          <w:szCs w:val="18"/>
        </w:rPr>
        <w:t xml:space="preserve">, </w:t>
      </w:r>
      <w:r w:rsidR="005C7A19">
        <w:rPr>
          <w:rFonts w:ascii="Arial" w:hAnsi="Arial" w:cs="Arial"/>
          <w:sz w:val="18"/>
          <w:szCs w:val="18"/>
        </w:rPr>
        <w:t>nazwę</w:t>
      </w:r>
      <w:r w:rsidR="003717DE" w:rsidRPr="00D02B5D">
        <w:rPr>
          <w:rFonts w:ascii="Arial" w:hAnsi="Arial" w:cs="Arial"/>
          <w:sz w:val="18"/>
          <w:szCs w:val="18"/>
        </w:rPr>
        <w:t xml:space="preserve"> i liczb</w:t>
      </w:r>
      <w:r w:rsidR="003717DE">
        <w:rPr>
          <w:rFonts w:ascii="Arial" w:hAnsi="Arial" w:cs="Arial"/>
          <w:sz w:val="18"/>
          <w:szCs w:val="18"/>
        </w:rPr>
        <w:t>ę</w:t>
      </w:r>
      <w:r w:rsidR="00990F74">
        <w:rPr>
          <w:rFonts w:ascii="Arial" w:hAnsi="Arial" w:cs="Arial"/>
          <w:sz w:val="18"/>
          <w:szCs w:val="18"/>
        </w:rPr>
        <w:t xml:space="preserve"> zamówionych Towarów</w:t>
      </w:r>
      <w:r w:rsidR="003717DE" w:rsidRPr="00D02B5D">
        <w:rPr>
          <w:rFonts w:ascii="Arial" w:hAnsi="Arial" w:cs="Arial"/>
          <w:sz w:val="18"/>
          <w:szCs w:val="18"/>
        </w:rPr>
        <w:t>, termin</w:t>
      </w:r>
      <w:r w:rsidR="00990F74">
        <w:rPr>
          <w:rFonts w:ascii="Arial" w:hAnsi="Arial" w:cs="Arial"/>
          <w:sz w:val="18"/>
          <w:szCs w:val="18"/>
        </w:rPr>
        <w:t xml:space="preserve"> i adres</w:t>
      </w:r>
      <w:r w:rsidR="003717DE" w:rsidRPr="00D02B5D">
        <w:rPr>
          <w:rFonts w:ascii="Arial" w:hAnsi="Arial" w:cs="Arial"/>
          <w:sz w:val="18"/>
          <w:szCs w:val="18"/>
        </w:rPr>
        <w:t xml:space="preserve"> </w:t>
      </w:r>
      <w:r w:rsidR="005C7A19">
        <w:rPr>
          <w:rFonts w:ascii="Arial" w:hAnsi="Arial" w:cs="Arial"/>
          <w:sz w:val="18"/>
          <w:szCs w:val="18"/>
        </w:rPr>
        <w:t>dostarczenia</w:t>
      </w:r>
      <w:r w:rsidR="003717DE">
        <w:rPr>
          <w:rFonts w:ascii="Arial" w:hAnsi="Arial" w:cs="Arial"/>
          <w:sz w:val="18"/>
          <w:szCs w:val="18"/>
        </w:rPr>
        <w:t xml:space="preserve"> Towarów Kupującemu</w:t>
      </w:r>
      <w:r w:rsidR="005C7A19">
        <w:rPr>
          <w:rFonts w:ascii="Arial" w:hAnsi="Arial" w:cs="Arial"/>
          <w:sz w:val="18"/>
          <w:szCs w:val="18"/>
        </w:rPr>
        <w:t xml:space="preserve"> </w:t>
      </w:r>
      <w:r w:rsidR="00990F74">
        <w:rPr>
          <w:rFonts w:ascii="Arial" w:hAnsi="Arial" w:cs="Arial"/>
          <w:sz w:val="18"/>
          <w:szCs w:val="18"/>
        </w:rPr>
        <w:t>oraz</w:t>
      </w:r>
      <w:r w:rsidR="005C7A19">
        <w:rPr>
          <w:rFonts w:ascii="Arial" w:hAnsi="Arial" w:cs="Arial"/>
          <w:sz w:val="18"/>
          <w:szCs w:val="18"/>
        </w:rPr>
        <w:t xml:space="preserve"> informację o</w:t>
      </w:r>
      <w:r w:rsidR="003717DE" w:rsidRPr="00D02B5D">
        <w:rPr>
          <w:rFonts w:ascii="Arial" w:hAnsi="Arial" w:cs="Arial"/>
          <w:sz w:val="18"/>
          <w:szCs w:val="18"/>
        </w:rPr>
        <w:t xml:space="preserve"> koszt</w:t>
      </w:r>
      <w:r w:rsidR="005C7A19">
        <w:rPr>
          <w:rFonts w:ascii="Arial" w:hAnsi="Arial" w:cs="Arial"/>
          <w:sz w:val="18"/>
          <w:szCs w:val="18"/>
        </w:rPr>
        <w:t>ach</w:t>
      </w:r>
      <w:r w:rsidR="003717DE" w:rsidRPr="00D02B5D">
        <w:rPr>
          <w:rFonts w:ascii="Arial" w:hAnsi="Arial" w:cs="Arial"/>
          <w:sz w:val="18"/>
          <w:szCs w:val="18"/>
        </w:rPr>
        <w:t xml:space="preserve"> dostawy</w:t>
      </w:r>
      <w:r w:rsidR="003717DE">
        <w:rPr>
          <w:rFonts w:ascii="Arial" w:hAnsi="Arial" w:cs="Arial"/>
          <w:sz w:val="18"/>
          <w:szCs w:val="18"/>
        </w:rPr>
        <w:t xml:space="preserve"> Towarów</w:t>
      </w:r>
      <w:r w:rsidR="003717DE" w:rsidRPr="00D02B5D">
        <w:rPr>
          <w:rFonts w:ascii="Arial" w:hAnsi="Arial" w:cs="Arial"/>
          <w:sz w:val="18"/>
          <w:szCs w:val="18"/>
        </w:rPr>
        <w:t xml:space="preserve"> lub informacj</w:t>
      </w:r>
      <w:r w:rsidR="003717DE">
        <w:rPr>
          <w:rFonts w:ascii="Arial" w:hAnsi="Arial" w:cs="Arial"/>
          <w:sz w:val="18"/>
          <w:szCs w:val="18"/>
        </w:rPr>
        <w:t>ę</w:t>
      </w:r>
      <w:r w:rsidR="003717DE" w:rsidRPr="00D02B5D">
        <w:rPr>
          <w:rFonts w:ascii="Arial" w:hAnsi="Arial" w:cs="Arial"/>
          <w:sz w:val="18"/>
          <w:szCs w:val="18"/>
        </w:rPr>
        <w:t xml:space="preserve"> o braku naliczania kosztów dostawy</w:t>
      </w:r>
      <w:r w:rsidR="003717DE">
        <w:rPr>
          <w:rFonts w:ascii="Arial" w:hAnsi="Arial" w:cs="Arial"/>
          <w:sz w:val="18"/>
          <w:szCs w:val="18"/>
        </w:rPr>
        <w:t xml:space="preserve"> Towarów.</w:t>
      </w:r>
      <w:r w:rsidR="003717DE" w:rsidRPr="00D02B5D">
        <w:rPr>
          <w:rFonts w:ascii="Arial" w:hAnsi="Arial" w:cs="Arial"/>
          <w:sz w:val="18"/>
          <w:szCs w:val="18"/>
        </w:rPr>
        <w:t xml:space="preserve"> </w:t>
      </w:r>
      <w:r w:rsidR="003717DE" w:rsidRPr="00CD6B2F">
        <w:rPr>
          <w:rFonts w:ascii="Arial" w:hAnsi="Arial" w:cs="Arial"/>
          <w:sz w:val="18"/>
          <w:szCs w:val="18"/>
        </w:rPr>
        <w:t>Sprzedawca związany jest warunkami wskazanymi w potwierdzeniu dokonania zamówienia Towarów z Cennika Sprzedawcy</w:t>
      </w:r>
      <w:r w:rsidR="006D734E">
        <w:rPr>
          <w:rFonts w:ascii="Arial" w:hAnsi="Arial" w:cs="Arial"/>
          <w:sz w:val="18"/>
          <w:szCs w:val="18"/>
        </w:rPr>
        <w:t>/E-katalogu Sprzedawcy</w:t>
      </w:r>
      <w:r w:rsidR="003717DE" w:rsidRPr="00CD6B2F">
        <w:rPr>
          <w:rFonts w:ascii="Arial" w:hAnsi="Arial" w:cs="Arial"/>
          <w:sz w:val="18"/>
          <w:szCs w:val="18"/>
        </w:rPr>
        <w:t>.</w:t>
      </w:r>
    </w:p>
    <w:p w14:paraId="5957ACC2" w14:textId="77777777" w:rsidR="00E9353E" w:rsidRDefault="00E9353E" w:rsidP="00387338">
      <w:pPr>
        <w:pStyle w:val="Akapitzlist"/>
        <w:spacing w:line="360" w:lineRule="auto"/>
        <w:ind w:left="360"/>
        <w:jc w:val="both"/>
        <w:rPr>
          <w:rFonts w:ascii="Arial" w:hAnsi="Arial" w:cs="Arial"/>
          <w:sz w:val="18"/>
          <w:szCs w:val="18"/>
        </w:rPr>
      </w:pPr>
    </w:p>
    <w:p w14:paraId="4F033B5D" w14:textId="05CF9504" w:rsidR="005C7A19" w:rsidRPr="00387338" w:rsidRDefault="005C7A19" w:rsidP="00387338">
      <w:pPr>
        <w:spacing w:after="0" w:line="360" w:lineRule="auto"/>
        <w:jc w:val="center"/>
        <w:rPr>
          <w:rFonts w:ascii="Arial" w:hAnsi="Arial" w:cs="Arial"/>
          <w:b/>
          <w:sz w:val="18"/>
          <w:szCs w:val="18"/>
        </w:rPr>
      </w:pPr>
      <w:r w:rsidRPr="00387338">
        <w:rPr>
          <w:rFonts w:ascii="Arial" w:hAnsi="Arial" w:cs="Arial"/>
          <w:b/>
          <w:sz w:val="18"/>
          <w:szCs w:val="18"/>
        </w:rPr>
        <w:t xml:space="preserve">§ </w:t>
      </w:r>
      <w:r w:rsidR="008F3058">
        <w:rPr>
          <w:rFonts w:ascii="Arial" w:hAnsi="Arial" w:cs="Arial"/>
          <w:b/>
          <w:sz w:val="18"/>
          <w:szCs w:val="18"/>
        </w:rPr>
        <w:t>5</w:t>
      </w:r>
    </w:p>
    <w:p w14:paraId="20C0046E" w14:textId="114F87D2" w:rsidR="006578E3" w:rsidRPr="00011A36" w:rsidRDefault="00234468" w:rsidP="00DD382E">
      <w:pPr>
        <w:jc w:val="center"/>
      </w:pPr>
      <w:r>
        <w:rPr>
          <w:rFonts w:ascii="Arial" w:hAnsi="Arial" w:cs="Arial"/>
          <w:b/>
          <w:sz w:val="18"/>
          <w:szCs w:val="18"/>
        </w:rPr>
        <w:t xml:space="preserve">ZAMÓWIENIE </w:t>
      </w:r>
      <w:r w:rsidR="005C7A19" w:rsidRPr="00387338">
        <w:rPr>
          <w:rFonts w:ascii="Arial" w:hAnsi="Arial" w:cs="Arial"/>
          <w:b/>
          <w:sz w:val="18"/>
          <w:szCs w:val="18"/>
        </w:rPr>
        <w:t>TOWAR</w:t>
      </w:r>
      <w:r>
        <w:rPr>
          <w:rFonts w:ascii="Arial" w:hAnsi="Arial" w:cs="Arial"/>
          <w:b/>
          <w:sz w:val="18"/>
          <w:szCs w:val="18"/>
        </w:rPr>
        <w:t>ÓW</w:t>
      </w:r>
      <w:r w:rsidR="005C7A19" w:rsidRPr="00387338">
        <w:rPr>
          <w:rFonts w:ascii="Arial" w:hAnsi="Arial" w:cs="Arial"/>
          <w:b/>
          <w:sz w:val="18"/>
          <w:szCs w:val="18"/>
        </w:rPr>
        <w:t xml:space="preserve"> </w:t>
      </w:r>
      <w:r w:rsidR="005C7A19">
        <w:rPr>
          <w:rFonts w:ascii="Arial" w:hAnsi="Arial" w:cs="Arial"/>
          <w:b/>
          <w:sz w:val="18"/>
          <w:szCs w:val="18"/>
        </w:rPr>
        <w:t>SPOZA</w:t>
      </w:r>
      <w:r w:rsidR="005C7A19" w:rsidRPr="00387338">
        <w:rPr>
          <w:rFonts w:ascii="Arial" w:hAnsi="Arial" w:cs="Arial"/>
          <w:b/>
          <w:sz w:val="18"/>
          <w:szCs w:val="18"/>
        </w:rPr>
        <w:t xml:space="preserve"> CENNIK</w:t>
      </w:r>
      <w:r w:rsidR="005C7A19">
        <w:rPr>
          <w:rFonts w:ascii="Arial" w:hAnsi="Arial" w:cs="Arial"/>
          <w:b/>
          <w:sz w:val="18"/>
          <w:szCs w:val="18"/>
        </w:rPr>
        <w:t>A</w:t>
      </w:r>
      <w:r w:rsidR="005C7A19" w:rsidRPr="00387338">
        <w:rPr>
          <w:rFonts w:ascii="Arial" w:hAnsi="Arial" w:cs="Arial"/>
          <w:b/>
          <w:sz w:val="18"/>
          <w:szCs w:val="18"/>
        </w:rPr>
        <w:t xml:space="preserve"> SPRZEDAWCY</w:t>
      </w:r>
      <w:r w:rsidR="00954679">
        <w:rPr>
          <w:rFonts w:ascii="Arial" w:hAnsi="Arial" w:cs="Arial"/>
          <w:b/>
          <w:sz w:val="18"/>
          <w:szCs w:val="18"/>
        </w:rPr>
        <w:t>/E-KATALOGU SPRZEDAWCY</w:t>
      </w:r>
    </w:p>
    <w:p w14:paraId="7A2758F2" w14:textId="072EF868" w:rsidR="00E46D97" w:rsidRPr="00387338" w:rsidRDefault="005C7A19" w:rsidP="00DD382E">
      <w:pPr>
        <w:pStyle w:val="Akapitzlist"/>
        <w:numPr>
          <w:ilvl w:val="0"/>
          <w:numId w:val="26"/>
        </w:numPr>
        <w:spacing w:line="360" w:lineRule="auto"/>
        <w:jc w:val="both"/>
        <w:rPr>
          <w:rFonts w:ascii="Arial" w:hAnsi="Arial" w:cs="Arial"/>
          <w:sz w:val="18"/>
          <w:szCs w:val="18"/>
        </w:rPr>
      </w:pPr>
      <w:r>
        <w:rPr>
          <w:rFonts w:ascii="Arial" w:hAnsi="Arial" w:cs="Arial"/>
          <w:sz w:val="18"/>
          <w:szCs w:val="18"/>
        </w:rPr>
        <w:t xml:space="preserve">W ramach realizacji Umowy Kupujący może każdorazowo składać Sprzedawcy zamówienia na </w:t>
      </w:r>
      <w:r w:rsidR="00C42C93" w:rsidRPr="00387338">
        <w:rPr>
          <w:rFonts w:ascii="Arial" w:hAnsi="Arial" w:cs="Arial"/>
          <w:sz w:val="18"/>
          <w:szCs w:val="18"/>
        </w:rPr>
        <w:t>Towar</w:t>
      </w:r>
      <w:r w:rsidR="006578E3">
        <w:rPr>
          <w:rFonts w:ascii="Arial" w:hAnsi="Arial" w:cs="Arial"/>
          <w:sz w:val="18"/>
          <w:szCs w:val="18"/>
        </w:rPr>
        <w:t xml:space="preserve">y </w:t>
      </w:r>
      <w:r>
        <w:rPr>
          <w:rFonts w:ascii="Arial" w:hAnsi="Arial" w:cs="Arial"/>
          <w:sz w:val="18"/>
          <w:szCs w:val="18"/>
        </w:rPr>
        <w:t>spoza</w:t>
      </w:r>
      <w:r w:rsidR="006578E3">
        <w:rPr>
          <w:rFonts w:ascii="Arial" w:hAnsi="Arial" w:cs="Arial"/>
          <w:sz w:val="18"/>
          <w:szCs w:val="18"/>
        </w:rPr>
        <w:t xml:space="preserve"> </w:t>
      </w:r>
      <w:r w:rsidR="00A837AF">
        <w:rPr>
          <w:rFonts w:ascii="Arial" w:hAnsi="Arial" w:cs="Arial"/>
          <w:sz w:val="18"/>
          <w:szCs w:val="18"/>
        </w:rPr>
        <w:t>C</w:t>
      </w:r>
      <w:r w:rsidR="006578E3">
        <w:rPr>
          <w:rFonts w:ascii="Arial" w:hAnsi="Arial" w:cs="Arial"/>
          <w:sz w:val="18"/>
          <w:szCs w:val="18"/>
        </w:rPr>
        <w:t>ennik</w:t>
      </w:r>
      <w:r>
        <w:rPr>
          <w:rFonts w:ascii="Arial" w:hAnsi="Arial" w:cs="Arial"/>
          <w:sz w:val="18"/>
          <w:szCs w:val="18"/>
        </w:rPr>
        <w:t>a</w:t>
      </w:r>
      <w:r w:rsidR="006578E3">
        <w:rPr>
          <w:rFonts w:ascii="Arial" w:hAnsi="Arial" w:cs="Arial"/>
          <w:sz w:val="18"/>
          <w:szCs w:val="18"/>
        </w:rPr>
        <w:t xml:space="preserve"> Sprzedawcy</w:t>
      </w:r>
      <w:r w:rsidR="00954679">
        <w:rPr>
          <w:rFonts w:ascii="Arial" w:hAnsi="Arial" w:cs="Arial"/>
          <w:sz w:val="18"/>
          <w:szCs w:val="18"/>
        </w:rPr>
        <w:t>/E-katalogu Sprzedawcy</w:t>
      </w:r>
      <w:r>
        <w:rPr>
          <w:rFonts w:ascii="Arial" w:hAnsi="Arial" w:cs="Arial"/>
          <w:sz w:val="18"/>
          <w:szCs w:val="18"/>
        </w:rPr>
        <w:t>,</w:t>
      </w:r>
      <w:r w:rsidR="006578E3">
        <w:rPr>
          <w:rFonts w:ascii="Arial" w:hAnsi="Arial" w:cs="Arial"/>
          <w:sz w:val="18"/>
          <w:szCs w:val="18"/>
        </w:rPr>
        <w:t xml:space="preserve"> </w:t>
      </w:r>
      <w:r>
        <w:rPr>
          <w:rFonts w:ascii="Arial" w:hAnsi="Arial" w:cs="Arial"/>
          <w:sz w:val="18"/>
          <w:szCs w:val="18"/>
        </w:rPr>
        <w:t>znajdujące się w ofercie handlowej Sprzedawcy, w formie korespondencji e-mail lub w formie pisemnej, poprzez wysłanie do Sprzedawcy zapytania ofertowego</w:t>
      </w:r>
      <w:r w:rsidR="00C42C93" w:rsidRPr="00387338">
        <w:rPr>
          <w:rFonts w:ascii="Arial" w:hAnsi="Arial" w:cs="Arial"/>
          <w:sz w:val="18"/>
          <w:szCs w:val="18"/>
        </w:rPr>
        <w:t>,</w:t>
      </w:r>
      <w:r w:rsidR="005F647F" w:rsidRPr="00387338">
        <w:rPr>
          <w:rFonts w:ascii="Arial" w:hAnsi="Arial" w:cs="Arial"/>
          <w:sz w:val="18"/>
          <w:szCs w:val="18"/>
        </w:rPr>
        <w:t xml:space="preserve"> </w:t>
      </w:r>
      <w:r w:rsidR="00C42C93" w:rsidRPr="00387338">
        <w:rPr>
          <w:rFonts w:ascii="Arial" w:hAnsi="Arial" w:cs="Arial"/>
          <w:sz w:val="18"/>
          <w:szCs w:val="18"/>
        </w:rPr>
        <w:t>które powinno zawie</w:t>
      </w:r>
      <w:r w:rsidR="00E46D97">
        <w:rPr>
          <w:rFonts w:ascii="Arial" w:hAnsi="Arial" w:cs="Arial"/>
          <w:sz w:val="18"/>
          <w:szCs w:val="18"/>
        </w:rPr>
        <w:t xml:space="preserve">rać </w:t>
      </w:r>
      <w:r w:rsidR="00C42C93" w:rsidRPr="00387338">
        <w:rPr>
          <w:rFonts w:ascii="Arial" w:hAnsi="Arial" w:cs="Arial"/>
          <w:sz w:val="18"/>
          <w:szCs w:val="18"/>
        </w:rPr>
        <w:t>dane</w:t>
      </w:r>
      <w:r w:rsidR="00E46D97">
        <w:rPr>
          <w:rFonts w:ascii="Arial" w:hAnsi="Arial" w:cs="Arial"/>
          <w:sz w:val="18"/>
          <w:szCs w:val="18"/>
        </w:rPr>
        <w:t xml:space="preserve"> umożliwiające identyfikację Towarów</w:t>
      </w:r>
      <w:r w:rsidR="00E9353E">
        <w:rPr>
          <w:rFonts w:ascii="Arial" w:hAnsi="Arial" w:cs="Arial"/>
          <w:sz w:val="18"/>
          <w:szCs w:val="18"/>
        </w:rPr>
        <w:t>, które Kupujący chciałby nabyć od Sprzedawcy</w:t>
      </w:r>
      <w:r w:rsidR="00E46D97">
        <w:rPr>
          <w:rFonts w:ascii="Arial" w:hAnsi="Arial" w:cs="Arial"/>
          <w:sz w:val="18"/>
          <w:szCs w:val="18"/>
        </w:rPr>
        <w:t xml:space="preserve"> i </w:t>
      </w:r>
      <w:r w:rsidR="00E9353E">
        <w:rPr>
          <w:rFonts w:ascii="Arial" w:hAnsi="Arial" w:cs="Arial"/>
          <w:sz w:val="18"/>
          <w:szCs w:val="18"/>
        </w:rPr>
        <w:t xml:space="preserve">umożliwiające </w:t>
      </w:r>
      <w:r w:rsidR="00E46D97">
        <w:rPr>
          <w:rFonts w:ascii="Arial" w:hAnsi="Arial" w:cs="Arial"/>
          <w:sz w:val="18"/>
          <w:szCs w:val="18"/>
        </w:rPr>
        <w:t>z</w:t>
      </w:r>
      <w:r w:rsidR="00E9353E">
        <w:rPr>
          <w:rFonts w:ascii="Arial" w:hAnsi="Arial" w:cs="Arial"/>
          <w:sz w:val="18"/>
          <w:szCs w:val="18"/>
        </w:rPr>
        <w:t>realizowanie</w:t>
      </w:r>
      <w:r w:rsidR="00E46D97">
        <w:rPr>
          <w:rFonts w:ascii="Arial" w:hAnsi="Arial" w:cs="Arial"/>
          <w:sz w:val="18"/>
          <w:szCs w:val="18"/>
        </w:rPr>
        <w:t xml:space="preserve"> zamówienia, w tym przede wszystkim</w:t>
      </w:r>
      <w:r w:rsidR="00C42C93" w:rsidRPr="00387338">
        <w:rPr>
          <w:rFonts w:ascii="Arial" w:hAnsi="Arial" w:cs="Arial"/>
          <w:sz w:val="18"/>
          <w:szCs w:val="18"/>
        </w:rPr>
        <w:t>:</w:t>
      </w:r>
    </w:p>
    <w:p w14:paraId="4844D11D" w14:textId="351B19E4" w:rsidR="00E46D97" w:rsidRPr="00387338" w:rsidRDefault="00E46D97" w:rsidP="00DD382E">
      <w:pPr>
        <w:pStyle w:val="Akapitzlist"/>
        <w:numPr>
          <w:ilvl w:val="0"/>
          <w:numId w:val="20"/>
        </w:numPr>
        <w:spacing w:line="360" w:lineRule="auto"/>
        <w:jc w:val="both"/>
        <w:rPr>
          <w:rFonts w:ascii="Arial" w:hAnsi="Arial" w:cs="Arial"/>
          <w:sz w:val="18"/>
          <w:szCs w:val="18"/>
        </w:rPr>
      </w:pPr>
      <w:r w:rsidRPr="00387338">
        <w:rPr>
          <w:rFonts w:ascii="Arial" w:hAnsi="Arial" w:cs="Arial"/>
          <w:sz w:val="18"/>
          <w:szCs w:val="18"/>
        </w:rPr>
        <w:t xml:space="preserve">pełną </w:t>
      </w:r>
      <w:r w:rsidR="00C42C93" w:rsidRPr="00387338">
        <w:rPr>
          <w:rFonts w:ascii="Arial" w:hAnsi="Arial" w:cs="Arial"/>
          <w:sz w:val="18"/>
          <w:szCs w:val="18"/>
        </w:rPr>
        <w:t>nazwę Towarów</w:t>
      </w:r>
      <w:r w:rsidR="005F647F" w:rsidRPr="00387338">
        <w:rPr>
          <w:rFonts w:ascii="Arial" w:hAnsi="Arial" w:cs="Arial"/>
          <w:sz w:val="18"/>
          <w:szCs w:val="18"/>
        </w:rPr>
        <w:t>,</w:t>
      </w:r>
      <w:r w:rsidRPr="00387338">
        <w:rPr>
          <w:rFonts w:ascii="Arial" w:hAnsi="Arial" w:cs="Arial"/>
          <w:sz w:val="18"/>
          <w:szCs w:val="18"/>
        </w:rPr>
        <w:t xml:space="preserve"> które Kupujący chciałby nabyć od Sprzedawcy w drodze zamówienia,</w:t>
      </w:r>
    </w:p>
    <w:p w14:paraId="0E7A8E4B" w14:textId="4DDCC71C" w:rsidR="00851D78" w:rsidRDefault="005F647F" w:rsidP="00836006">
      <w:pPr>
        <w:pStyle w:val="Akapitzlist"/>
        <w:numPr>
          <w:ilvl w:val="0"/>
          <w:numId w:val="20"/>
        </w:numPr>
        <w:spacing w:line="360" w:lineRule="auto"/>
        <w:jc w:val="both"/>
        <w:rPr>
          <w:rFonts w:ascii="Arial" w:hAnsi="Arial" w:cs="Arial"/>
          <w:sz w:val="18"/>
          <w:szCs w:val="18"/>
        </w:rPr>
      </w:pPr>
      <w:r w:rsidRPr="00387338">
        <w:rPr>
          <w:rFonts w:ascii="Arial" w:hAnsi="Arial" w:cs="Arial"/>
          <w:sz w:val="18"/>
          <w:szCs w:val="18"/>
        </w:rPr>
        <w:t>liczbę</w:t>
      </w:r>
      <w:r w:rsidR="00E46D97" w:rsidRPr="00387338">
        <w:rPr>
          <w:rFonts w:ascii="Arial" w:hAnsi="Arial" w:cs="Arial"/>
          <w:sz w:val="18"/>
          <w:szCs w:val="18"/>
        </w:rPr>
        <w:t xml:space="preserve"> </w:t>
      </w:r>
      <w:r w:rsidR="00C42C93" w:rsidRPr="00387338">
        <w:rPr>
          <w:rFonts w:ascii="Arial" w:hAnsi="Arial" w:cs="Arial"/>
          <w:sz w:val="18"/>
          <w:szCs w:val="18"/>
        </w:rPr>
        <w:t>Towarów</w:t>
      </w:r>
      <w:r w:rsidRPr="00387338">
        <w:rPr>
          <w:rFonts w:ascii="Arial" w:hAnsi="Arial" w:cs="Arial"/>
          <w:sz w:val="18"/>
          <w:szCs w:val="18"/>
        </w:rPr>
        <w:t xml:space="preserve">, </w:t>
      </w:r>
      <w:r w:rsidR="00E46D97" w:rsidRPr="00387338">
        <w:rPr>
          <w:rFonts w:ascii="Arial" w:hAnsi="Arial" w:cs="Arial"/>
          <w:sz w:val="18"/>
          <w:szCs w:val="18"/>
        </w:rPr>
        <w:t>które Kupujący chciałby nabyć od Sprzedawcy w drodze zamówienia,</w:t>
      </w:r>
    </w:p>
    <w:p w14:paraId="6B45B8ED" w14:textId="2AED039C" w:rsidR="00E46D97" w:rsidRPr="00387338" w:rsidRDefault="00851D78" w:rsidP="00387338">
      <w:pPr>
        <w:pStyle w:val="Akapitzlist"/>
        <w:numPr>
          <w:ilvl w:val="0"/>
          <w:numId w:val="20"/>
        </w:numPr>
        <w:spacing w:line="360" w:lineRule="auto"/>
        <w:jc w:val="both"/>
        <w:rPr>
          <w:rFonts w:ascii="Arial" w:hAnsi="Arial" w:cs="Arial"/>
          <w:sz w:val="18"/>
          <w:szCs w:val="18"/>
        </w:rPr>
      </w:pPr>
      <w:r w:rsidRPr="00E9353E">
        <w:rPr>
          <w:rFonts w:ascii="Arial" w:hAnsi="Arial" w:cs="Arial"/>
          <w:sz w:val="18"/>
          <w:szCs w:val="18"/>
        </w:rPr>
        <w:t>termin, w jakim Kupujący chciałby nabyć od Sprzedawcy Towary w drodze zamówienia,</w:t>
      </w:r>
    </w:p>
    <w:p w14:paraId="5AEB23B6" w14:textId="451CEB30" w:rsidR="00C42C93" w:rsidRPr="00387338" w:rsidRDefault="00C42C93" w:rsidP="00387338">
      <w:pPr>
        <w:pStyle w:val="Akapitzlist"/>
        <w:numPr>
          <w:ilvl w:val="0"/>
          <w:numId w:val="20"/>
        </w:numPr>
        <w:spacing w:line="360" w:lineRule="auto"/>
        <w:jc w:val="both"/>
        <w:rPr>
          <w:rFonts w:ascii="Arial" w:hAnsi="Arial" w:cs="Arial"/>
          <w:sz w:val="18"/>
          <w:szCs w:val="18"/>
        </w:rPr>
      </w:pPr>
      <w:r w:rsidRPr="00387338">
        <w:rPr>
          <w:rFonts w:ascii="Arial" w:hAnsi="Arial" w:cs="Arial"/>
          <w:sz w:val="18"/>
          <w:szCs w:val="18"/>
        </w:rPr>
        <w:t>inne dane, które w ocenie Kupującego mogą być istotne dla realizacji zamówienia, w szczególności świadectwa jakości</w:t>
      </w:r>
      <w:r w:rsidR="002C6DD0">
        <w:rPr>
          <w:rFonts w:ascii="Arial" w:hAnsi="Arial" w:cs="Arial"/>
          <w:sz w:val="18"/>
          <w:szCs w:val="18"/>
        </w:rPr>
        <w:t xml:space="preserve"> Towarów</w:t>
      </w:r>
      <w:r w:rsidRPr="00387338">
        <w:rPr>
          <w:rFonts w:ascii="Arial" w:hAnsi="Arial" w:cs="Arial"/>
          <w:sz w:val="18"/>
          <w:szCs w:val="18"/>
        </w:rPr>
        <w:t>, preferowan</w:t>
      </w:r>
      <w:r w:rsidR="00E46D97">
        <w:rPr>
          <w:rFonts w:ascii="Arial" w:hAnsi="Arial" w:cs="Arial"/>
          <w:sz w:val="18"/>
          <w:szCs w:val="18"/>
        </w:rPr>
        <w:t>ego</w:t>
      </w:r>
      <w:r w:rsidRPr="00387338">
        <w:rPr>
          <w:rFonts w:ascii="Arial" w:hAnsi="Arial" w:cs="Arial"/>
          <w:sz w:val="18"/>
          <w:szCs w:val="18"/>
        </w:rPr>
        <w:t xml:space="preserve"> producent</w:t>
      </w:r>
      <w:r w:rsidR="00E46D97">
        <w:rPr>
          <w:rFonts w:ascii="Arial" w:hAnsi="Arial" w:cs="Arial"/>
          <w:sz w:val="18"/>
          <w:szCs w:val="18"/>
        </w:rPr>
        <w:t>a</w:t>
      </w:r>
      <w:r w:rsidRPr="00387338">
        <w:rPr>
          <w:rFonts w:ascii="Arial" w:hAnsi="Arial" w:cs="Arial"/>
          <w:sz w:val="18"/>
          <w:szCs w:val="18"/>
        </w:rPr>
        <w:t xml:space="preserve"> Towar</w:t>
      </w:r>
      <w:r w:rsidR="002C6DD0">
        <w:rPr>
          <w:rFonts w:ascii="Arial" w:hAnsi="Arial" w:cs="Arial"/>
          <w:sz w:val="18"/>
          <w:szCs w:val="18"/>
        </w:rPr>
        <w:t>ów</w:t>
      </w:r>
      <w:r w:rsidR="005F647F" w:rsidRPr="00387338">
        <w:rPr>
          <w:rFonts w:ascii="Arial" w:hAnsi="Arial" w:cs="Arial"/>
          <w:sz w:val="18"/>
          <w:szCs w:val="18"/>
        </w:rPr>
        <w:t>, charakterystyk</w:t>
      </w:r>
      <w:r w:rsidR="00E46D97">
        <w:rPr>
          <w:rFonts w:ascii="Arial" w:hAnsi="Arial" w:cs="Arial"/>
          <w:sz w:val="18"/>
          <w:szCs w:val="18"/>
        </w:rPr>
        <w:t>ę</w:t>
      </w:r>
      <w:r w:rsidR="005F647F" w:rsidRPr="00387338">
        <w:rPr>
          <w:rFonts w:ascii="Arial" w:hAnsi="Arial" w:cs="Arial"/>
          <w:sz w:val="18"/>
          <w:szCs w:val="18"/>
        </w:rPr>
        <w:t xml:space="preserve"> techniczn</w:t>
      </w:r>
      <w:r w:rsidR="00E46D97">
        <w:rPr>
          <w:rFonts w:ascii="Arial" w:hAnsi="Arial" w:cs="Arial"/>
          <w:sz w:val="18"/>
          <w:szCs w:val="18"/>
        </w:rPr>
        <w:t>ą Towar</w:t>
      </w:r>
      <w:r w:rsidR="002C6DD0">
        <w:rPr>
          <w:rFonts w:ascii="Arial" w:hAnsi="Arial" w:cs="Arial"/>
          <w:sz w:val="18"/>
          <w:szCs w:val="18"/>
        </w:rPr>
        <w:t>ów</w:t>
      </w:r>
      <w:r w:rsidRPr="00387338">
        <w:rPr>
          <w:rFonts w:ascii="Arial" w:hAnsi="Arial" w:cs="Arial"/>
          <w:sz w:val="18"/>
          <w:szCs w:val="18"/>
        </w:rPr>
        <w:t xml:space="preserve"> lub szczególne wymogi </w:t>
      </w:r>
      <w:r w:rsidR="00C64AAF" w:rsidRPr="00387338">
        <w:rPr>
          <w:rFonts w:ascii="Arial" w:hAnsi="Arial" w:cs="Arial"/>
          <w:sz w:val="18"/>
          <w:szCs w:val="18"/>
        </w:rPr>
        <w:t>dostawy</w:t>
      </w:r>
      <w:r w:rsidR="002C6DD0">
        <w:rPr>
          <w:rFonts w:ascii="Arial" w:hAnsi="Arial" w:cs="Arial"/>
          <w:sz w:val="18"/>
          <w:szCs w:val="18"/>
        </w:rPr>
        <w:t xml:space="preserve"> Towarów.</w:t>
      </w:r>
    </w:p>
    <w:p w14:paraId="444D63DD" w14:textId="70518ECC" w:rsidR="005B2E2F" w:rsidRDefault="002C6DD0" w:rsidP="005C7A19">
      <w:pPr>
        <w:pStyle w:val="Akapitzlist"/>
        <w:numPr>
          <w:ilvl w:val="0"/>
          <w:numId w:val="26"/>
        </w:numPr>
        <w:spacing w:line="360" w:lineRule="auto"/>
        <w:jc w:val="both"/>
        <w:rPr>
          <w:rFonts w:ascii="Arial" w:hAnsi="Arial" w:cs="Arial"/>
          <w:sz w:val="18"/>
          <w:szCs w:val="18"/>
        </w:rPr>
      </w:pPr>
      <w:r>
        <w:rPr>
          <w:rFonts w:ascii="Arial" w:hAnsi="Arial" w:cs="Arial"/>
          <w:sz w:val="18"/>
          <w:szCs w:val="18"/>
        </w:rPr>
        <w:t xml:space="preserve">W odpowiedzi na zapytanie ofertowe Kupującego, o którym mowa w ust. </w:t>
      </w:r>
      <w:r w:rsidR="00E9353E">
        <w:rPr>
          <w:rFonts w:ascii="Arial" w:hAnsi="Arial" w:cs="Arial"/>
          <w:sz w:val="18"/>
          <w:szCs w:val="18"/>
        </w:rPr>
        <w:t>1</w:t>
      </w:r>
      <w:r>
        <w:rPr>
          <w:rFonts w:ascii="Arial" w:hAnsi="Arial" w:cs="Arial"/>
          <w:sz w:val="18"/>
          <w:szCs w:val="18"/>
        </w:rPr>
        <w:t xml:space="preserve"> powyżej, Sprzedawca w terminie 3 (trzech) Dni roboczych liczonych od dnia otrzymania zapytania ofertowego, </w:t>
      </w:r>
      <w:r w:rsidR="00C66764">
        <w:rPr>
          <w:rFonts w:ascii="Arial" w:hAnsi="Arial" w:cs="Arial"/>
          <w:sz w:val="18"/>
          <w:szCs w:val="18"/>
        </w:rPr>
        <w:t xml:space="preserve">złoży </w:t>
      </w:r>
      <w:r>
        <w:rPr>
          <w:rFonts w:ascii="Arial" w:hAnsi="Arial" w:cs="Arial"/>
          <w:sz w:val="18"/>
          <w:szCs w:val="18"/>
        </w:rPr>
        <w:t xml:space="preserve">Kupującemu </w:t>
      </w:r>
      <w:r w:rsidR="006D734E">
        <w:rPr>
          <w:rFonts w:ascii="Arial" w:hAnsi="Arial" w:cs="Arial"/>
          <w:sz w:val="18"/>
          <w:szCs w:val="18"/>
        </w:rPr>
        <w:t xml:space="preserve">za </w:t>
      </w:r>
      <w:r w:rsidR="006D734E">
        <w:rPr>
          <w:rFonts w:ascii="Arial" w:hAnsi="Arial" w:cs="Arial"/>
          <w:sz w:val="18"/>
          <w:szCs w:val="18"/>
        </w:rPr>
        <w:lastRenderedPageBreak/>
        <w:t xml:space="preserve">pośrednictwem korespondencji e-mail </w:t>
      </w:r>
      <w:r>
        <w:rPr>
          <w:rFonts w:ascii="Arial" w:hAnsi="Arial" w:cs="Arial"/>
          <w:sz w:val="18"/>
          <w:szCs w:val="18"/>
        </w:rPr>
        <w:t>o</w:t>
      </w:r>
      <w:r w:rsidR="00C42C93" w:rsidRPr="00387338">
        <w:rPr>
          <w:rFonts w:ascii="Arial" w:hAnsi="Arial" w:cs="Arial"/>
          <w:sz w:val="18"/>
          <w:szCs w:val="18"/>
        </w:rPr>
        <w:t>fertę</w:t>
      </w:r>
      <w:r w:rsidR="00A837AF">
        <w:rPr>
          <w:rFonts w:ascii="Arial" w:hAnsi="Arial" w:cs="Arial"/>
          <w:sz w:val="18"/>
          <w:szCs w:val="18"/>
        </w:rPr>
        <w:t xml:space="preserve"> (dalej </w:t>
      </w:r>
      <w:r w:rsidR="00A837AF" w:rsidRPr="00D02B5D">
        <w:rPr>
          <w:rFonts w:ascii="Arial" w:hAnsi="Arial" w:cs="Arial"/>
          <w:b/>
          <w:bCs/>
          <w:sz w:val="18"/>
          <w:szCs w:val="18"/>
        </w:rPr>
        <w:t>„Oferta Sprzedawcy”</w:t>
      </w:r>
      <w:r w:rsidR="00A837AF">
        <w:rPr>
          <w:rFonts w:ascii="Arial" w:hAnsi="Arial" w:cs="Arial"/>
          <w:sz w:val="18"/>
          <w:szCs w:val="18"/>
        </w:rPr>
        <w:t>)</w:t>
      </w:r>
      <w:r w:rsidR="005B2E2F">
        <w:rPr>
          <w:rFonts w:ascii="Arial" w:hAnsi="Arial" w:cs="Arial"/>
          <w:sz w:val="18"/>
          <w:szCs w:val="18"/>
        </w:rPr>
        <w:t xml:space="preserve"> </w:t>
      </w:r>
      <w:r w:rsidR="005B2E2F" w:rsidRPr="005B2E2F">
        <w:rPr>
          <w:rFonts w:ascii="Arial" w:hAnsi="Arial" w:cs="Arial"/>
          <w:sz w:val="18"/>
          <w:szCs w:val="18"/>
        </w:rPr>
        <w:t>zawierając</w:t>
      </w:r>
      <w:r w:rsidR="005B2E2F">
        <w:rPr>
          <w:rFonts w:ascii="Arial" w:hAnsi="Arial" w:cs="Arial"/>
          <w:sz w:val="18"/>
          <w:szCs w:val="18"/>
        </w:rPr>
        <w:t>ą</w:t>
      </w:r>
      <w:r w:rsidR="005B2E2F" w:rsidRPr="005B2E2F">
        <w:rPr>
          <w:rFonts w:ascii="Arial" w:hAnsi="Arial" w:cs="Arial"/>
          <w:sz w:val="18"/>
          <w:szCs w:val="18"/>
        </w:rPr>
        <w:t xml:space="preserve"> istotne warunki realizacji zamówienia, w tym w szczególności cenę Towarów</w:t>
      </w:r>
      <w:r w:rsidR="00990F74">
        <w:rPr>
          <w:rFonts w:ascii="Arial" w:hAnsi="Arial" w:cs="Arial"/>
          <w:sz w:val="18"/>
          <w:szCs w:val="18"/>
        </w:rPr>
        <w:t xml:space="preserve"> (jednostkową i sumaryczną)</w:t>
      </w:r>
      <w:r w:rsidR="005B2E2F" w:rsidRPr="005B2E2F">
        <w:rPr>
          <w:rFonts w:ascii="Arial" w:hAnsi="Arial" w:cs="Arial"/>
          <w:sz w:val="18"/>
          <w:szCs w:val="18"/>
        </w:rPr>
        <w:t xml:space="preserve">, ich nazwę i liczbę, termin </w:t>
      </w:r>
      <w:r w:rsidR="00990F74">
        <w:rPr>
          <w:rFonts w:ascii="Arial" w:hAnsi="Arial" w:cs="Arial"/>
          <w:sz w:val="18"/>
          <w:szCs w:val="18"/>
        </w:rPr>
        <w:t xml:space="preserve">w jakim Towary mogą zostać </w:t>
      </w:r>
      <w:r w:rsidR="005B2E2F" w:rsidRPr="005B2E2F">
        <w:rPr>
          <w:rFonts w:ascii="Arial" w:hAnsi="Arial" w:cs="Arial"/>
          <w:sz w:val="18"/>
          <w:szCs w:val="18"/>
        </w:rPr>
        <w:t>dostarcz</w:t>
      </w:r>
      <w:r w:rsidR="00990F74">
        <w:rPr>
          <w:rFonts w:ascii="Arial" w:hAnsi="Arial" w:cs="Arial"/>
          <w:sz w:val="18"/>
          <w:szCs w:val="18"/>
        </w:rPr>
        <w:t>one Kupującemu</w:t>
      </w:r>
      <w:r w:rsidR="005B2E2F" w:rsidRPr="005B2E2F">
        <w:rPr>
          <w:rFonts w:ascii="Arial" w:hAnsi="Arial" w:cs="Arial"/>
          <w:sz w:val="18"/>
          <w:szCs w:val="18"/>
        </w:rPr>
        <w:t xml:space="preserve"> i informację o kosztach dostawy Towarów lub informację o braku naliczania kosztów dostawy Towarów. </w:t>
      </w:r>
    </w:p>
    <w:p w14:paraId="4F4785C8" w14:textId="450915C4" w:rsidR="00184F44" w:rsidRDefault="00C42C93" w:rsidP="00387338">
      <w:pPr>
        <w:pStyle w:val="Akapitzlist"/>
        <w:numPr>
          <w:ilvl w:val="0"/>
          <w:numId w:val="26"/>
        </w:numPr>
        <w:spacing w:line="360" w:lineRule="auto"/>
        <w:jc w:val="both"/>
        <w:rPr>
          <w:rFonts w:ascii="Arial" w:hAnsi="Arial" w:cs="Arial"/>
          <w:sz w:val="18"/>
          <w:szCs w:val="18"/>
        </w:rPr>
      </w:pPr>
      <w:r w:rsidRPr="00387338">
        <w:rPr>
          <w:rFonts w:ascii="Arial" w:hAnsi="Arial" w:cs="Arial"/>
          <w:sz w:val="18"/>
          <w:szCs w:val="18"/>
        </w:rPr>
        <w:t xml:space="preserve">W </w:t>
      </w:r>
      <w:r w:rsidR="002C6DD0">
        <w:rPr>
          <w:rFonts w:ascii="Arial" w:hAnsi="Arial" w:cs="Arial"/>
          <w:sz w:val="18"/>
          <w:szCs w:val="18"/>
        </w:rPr>
        <w:t>przypadku</w:t>
      </w:r>
      <w:r w:rsidRPr="00DD382E">
        <w:rPr>
          <w:rFonts w:ascii="Arial" w:hAnsi="Arial" w:cs="Arial"/>
          <w:sz w:val="18"/>
          <w:szCs w:val="18"/>
        </w:rPr>
        <w:t xml:space="preserve"> braku możliwości </w:t>
      </w:r>
      <w:r w:rsidR="005F647F" w:rsidRPr="00DD382E">
        <w:rPr>
          <w:rFonts w:ascii="Arial" w:hAnsi="Arial" w:cs="Arial"/>
          <w:sz w:val="18"/>
          <w:szCs w:val="18"/>
        </w:rPr>
        <w:t xml:space="preserve">złożenia </w:t>
      </w:r>
      <w:r w:rsidRPr="00DD382E">
        <w:rPr>
          <w:rFonts w:ascii="Arial" w:hAnsi="Arial" w:cs="Arial"/>
          <w:sz w:val="18"/>
          <w:szCs w:val="18"/>
        </w:rPr>
        <w:t>oferty</w:t>
      </w:r>
      <w:r w:rsidR="005F647F" w:rsidRPr="00DD382E">
        <w:rPr>
          <w:rFonts w:ascii="Arial" w:hAnsi="Arial" w:cs="Arial"/>
          <w:sz w:val="18"/>
          <w:szCs w:val="18"/>
        </w:rPr>
        <w:t xml:space="preserve"> przez Sprzedawcę</w:t>
      </w:r>
      <w:r w:rsidRPr="00DD382E">
        <w:rPr>
          <w:rFonts w:ascii="Arial" w:hAnsi="Arial" w:cs="Arial"/>
          <w:sz w:val="18"/>
          <w:szCs w:val="18"/>
        </w:rPr>
        <w:t xml:space="preserve"> w terminie</w:t>
      </w:r>
      <w:r w:rsidR="005F647F" w:rsidRPr="00DD382E">
        <w:rPr>
          <w:rFonts w:ascii="Arial" w:hAnsi="Arial" w:cs="Arial"/>
          <w:sz w:val="18"/>
          <w:szCs w:val="18"/>
        </w:rPr>
        <w:t xml:space="preserve"> wskazanym w </w:t>
      </w:r>
      <w:r w:rsidR="00990F74">
        <w:rPr>
          <w:rFonts w:ascii="Arial" w:hAnsi="Arial" w:cs="Arial"/>
          <w:sz w:val="18"/>
          <w:szCs w:val="18"/>
        </w:rPr>
        <w:t>ust. 2 powyżej</w:t>
      </w:r>
      <w:r w:rsidR="005F647F" w:rsidRPr="00DD382E">
        <w:rPr>
          <w:rFonts w:ascii="Arial" w:hAnsi="Arial" w:cs="Arial"/>
          <w:sz w:val="18"/>
          <w:szCs w:val="18"/>
        </w:rPr>
        <w:t>,</w:t>
      </w:r>
      <w:r w:rsidRPr="00DD382E">
        <w:rPr>
          <w:rFonts w:ascii="Arial" w:hAnsi="Arial" w:cs="Arial"/>
          <w:sz w:val="18"/>
          <w:szCs w:val="18"/>
        </w:rPr>
        <w:t xml:space="preserve"> konieczne jest uzasadnienie</w:t>
      </w:r>
      <w:r w:rsidR="005F647F" w:rsidRPr="00DD382E">
        <w:rPr>
          <w:rFonts w:ascii="Arial" w:hAnsi="Arial" w:cs="Arial"/>
          <w:sz w:val="18"/>
          <w:szCs w:val="18"/>
        </w:rPr>
        <w:t xml:space="preserve"> przez Sprzedawcę</w:t>
      </w:r>
      <w:r w:rsidRPr="00DD382E">
        <w:rPr>
          <w:rFonts w:ascii="Arial" w:hAnsi="Arial" w:cs="Arial"/>
          <w:sz w:val="18"/>
          <w:szCs w:val="18"/>
        </w:rPr>
        <w:t xml:space="preserve"> powstałego opóźnienia</w:t>
      </w:r>
      <w:r w:rsidR="002C6DD0">
        <w:rPr>
          <w:rFonts w:ascii="Arial" w:hAnsi="Arial" w:cs="Arial"/>
          <w:sz w:val="18"/>
          <w:szCs w:val="18"/>
        </w:rPr>
        <w:t>, które to uzasadnienie Sprzedawca zobowiązany jest</w:t>
      </w:r>
      <w:r w:rsidR="005B618A" w:rsidRPr="00DD382E">
        <w:rPr>
          <w:rFonts w:ascii="Arial" w:hAnsi="Arial" w:cs="Arial"/>
          <w:sz w:val="18"/>
          <w:szCs w:val="18"/>
        </w:rPr>
        <w:t xml:space="preserve"> przesł</w:t>
      </w:r>
      <w:r w:rsidR="002C6DD0">
        <w:rPr>
          <w:rFonts w:ascii="Arial" w:hAnsi="Arial" w:cs="Arial"/>
          <w:sz w:val="18"/>
          <w:szCs w:val="18"/>
        </w:rPr>
        <w:t>ać Kupującemu za pośrednictwem korespondencji e-mail.</w:t>
      </w:r>
    </w:p>
    <w:p w14:paraId="5028550A" w14:textId="2367CE8F" w:rsidR="00851D78" w:rsidRPr="00DD382E" w:rsidRDefault="00184F44" w:rsidP="00DD382E">
      <w:pPr>
        <w:pStyle w:val="Akapitzlist"/>
        <w:numPr>
          <w:ilvl w:val="0"/>
          <w:numId w:val="26"/>
        </w:numPr>
        <w:spacing w:line="360" w:lineRule="auto"/>
        <w:jc w:val="both"/>
        <w:rPr>
          <w:rFonts w:ascii="Arial" w:hAnsi="Arial" w:cs="Arial"/>
          <w:sz w:val="18"/>
          <w:szCs w:val="18"/>
        </w:rPr>
      </w:pPr>
      <w:r>
        <w:rPr>
          <w:rFonts w:ascii="Arial" w:hAnsi="Arial" w:cs="Arial"/>
          <w:sz w:val="18"/>
          <w:szCs w:val="18"/>
        </w:rPr>
        <w:t>Kupujący p</w:t>
      </w:r>
      <w:r w:rsidR="00C42C93" w:rsidRPr="00DD382E">
        <w:rPr>
          <w:rFonts w:ascii="Arial" w:hAnsi="Arial" w:cs="Arial"/>
          <w:sz w:val="18"/>
          <w:szCs w:val="18"/>
        </w:rPr>
        <w:t>o otrzymaniu</w:t>
      </w:r>
      <w:r w:rsidR="00A837AF">
        <w:rPr>
          <w:rFonts w:ascii="Arial" w:hAnsi="Arial" w:cs="Arial"/>
          <w:sz w:val="18"/>
          <w:szCs w:val="18"/>
        </w:rPr>
        <w:t xml:space="preserve"> Oferty Sprzedawcy</w:t>
      </w:r>
      <w:r>
        <w:rPr>
          <w:rFonts w:ascii="Arial" w:hAnsi="Arial" w:cs="Arial"/>
          <w:sz w:val="18"/>
          <w:szCs w:val="18"/>
        </w:rPr>
        <w:t>,</w:t>
      </w:r>
      <w:r w:rsidR="00C42C93" w:rsidRPr="00DD382E">
        <w:rPr>
          <w:rFonts w:ascii="Arial" w:hAnsi="Arial" w:cs="Arial"/>
          <w:sz w:val="18"/>
          <w:szCs w:val="18"/>
        </w:rPr>
        <w:t xml:space="preserve"> akceptuje </w:t>
      </w:r>
      <w:r>
        <w:rPr>
          <w:rFonts w:ascii="Arial" w:hAnsi="Arial" w:cs="Arial"/>
          <w:sz w:val="18"/>
          <w:szCs w:val="18"/>
        </w:rPr>
        <w:t xml:space="preserve">tę </w:t>
      </w:r>
      <w:r w:rsidR="00C42C93" w:rsidRPr="00DD382E">
        <w:rPr>
          <w:rFonts w:ascii="Arial" w:hAnsi="Arial" w:cs="Arial"/>
          <w:sz w:val="18"/>
          <w:szCs w:val="18"/>
        </w:rPr>
        <w:t xml:space="preserve">ofertę </w:t>
      </w:r>
      <w:r w:rsidR="005B2E2F">
        <w:rPr>
          <w:rFonts w:ascii="Arial" w:hAnsi="Arial" w:cs="Arial"/>
          <w:sz w:val="18"/>
          <w:szCs w:val="18"/>
        </w:rPr>
        <w:t xml:space="preserve">lub ją odrzuca, informując o tym Sprzedawcę za pośrednictwem korespondencji e-mail. </w:t>
      </w:r>
      <w:r w:rsidR="00C42C93" w:rsidRPr="00DD382E">
        <w:rPr>
          <w:rFonts w:ascii="Arial" w:hAnsi="Arial" w:cs="Arial"/>
          <w:sz w:val="18"/>
          <w:szCs w:val="18"/>
        </w:rPr>
        <w:t xml:space="preserve">Brak odpowiedzi Kupującego na </w:t>
      </w:r>
      <w:r w:rsidR="00A837AF">
        <w:rPr>
          <w:rFonts w:ascii="Arial" w:hAnsi="Arial" w:cs="Arial"/>
          <w:sz w:val="18"/>
          <w:szCs w:val="18"/>
        </w:rPr>
        <w:t>O</w:t>
      </w:r>
      <w:r w:rsidR="00C42C93" w:rsidRPr="00DD382E">
        <w:rPr>
          <w:rFonts w:ascii="Arial" w:hAnsi="Arial" w:cs="Arial"/>
          <w:sz w:val="18"/>
          <w:szCs w:val="18"/>
        </w:rPr>
        <w:t xml:space="preserve">fertę Sprzedawcy jest </w:t>
      </w:r>
      <w:r w:rsidR="005F647F" w:rsidRPr="00DD382E">
        <w:rPr>
          <w:rFonts w:ascii="Arial" w:hAnsi="Arial" w:cs="Arial"/>
          <w:sz w:val="18"/>
          <w:szCs w:val="18"/>
        </w:rPr>
        <w:t xml:space="preserve">równoznaczny </w:t>
      </w:r>
      <w:r w:rsidR="00C42C93" w:rsidRPr="00DD382E">
        <w:rPr>
          <w:rFonts w:ascii="Arial" w:hAnsi="Arial" w:cs="Arial"/>
          <w:sz w:val="18"/>
          <w:szCs w:val="18"/>
        </w:rPr>
        <w:t xml:space="preserve">z nieprzyjęciem </w:t>
      </w:r>
      <w:r w:rsidR="00A837AF">
        <w:rPr>
          <w:rFonts w:ascii="Arial" w:hAnsi="Arial" w:cs="Arial"/>
          <w:sz w:val="18"/>
          <w:szCs w:val="18"/>
        </w:rPr>
        <w:t xml:space="preserve">tej </w:t>
      </w:r>
      <w:r w:rsidR="00C42C93" w:rsidRPr="00DD382E">
        <w:rPr>
          <w:rFonts w:ascii="Arial" w:hAnsi="Arial" w:cs="Arial"/>
          <w:sz w:val="18"/>
          <w:szCs w:val="18"/>
        </w:rPr>
        <w:t>oferty</w:t>
      </w:r>
      <w:r>
        <w:rPr>
          <w:rFonts w:ascii="Arial" w:hAnsi="Arial" w:cs="Arial"/>
          <w:sz w:val="18"/>
          <w:szCs w:val="18"/>
        </w:rPr>
        <w:t xml:space="preserve"> przez Kupującego</w:t>
      </w:r>
      <w:r w:rsidR="00C42C93" w:rsidRPr="00DD382E">
        <w:rPr>
          <w:rFonts w:ascii="Arial" w:hAnsi="Arial" w:cs="Arial"/>
          <w:sz w:val="18"/>
          <w:szCs w:val="18"/>
        </w:rPr>
        <w:t xml:space="preserve">. </w:t>
      </w:r>
      <w:r w:rsidR="00436ECB">
        <w:rPr>
          <w:rFonts w:ascii="Arial" w:hAnsi="Arial" w:cs="Arial"/>
          <w:sz w:val="18"/>
          <w:szCs w:val="18"/>
        </w:rPr>
        <w:t xml:space="preserve">Akceptacja Oferty Sprzedawcy jest jednoznaczna ze złożeniem zamówienia. </w:t>
      </w:r>
    </w:p>
    <w:p w14:paraId="7E16985E" w14:textId="75561354" w:rsidR="001023DD" w:rsidRDefault="00C42C93" w:rsidP="001023DD">
      <w:pPr>
        <w:pStyle w:val="Akapitzlist"/>
        <w:numPr>
          <w:ilvl w:val="0"/>
          <w:numId w:val="26"/>
        </w:numPr>
        <w:spacing w:line="360" w:lineRule="auto"/>
        <w:jc w:val="both"/>
        <w:rPr>
          <w:rFonts w:ascii="Arial" w:hAnsi="Arial" w:cs="Arial"/>
          <w:sz w:val="18"/>
          <w:szCs w:val="18"/>
        </w:rPr>
      </w:pPr>
      <w:r w:rsidRPr="00DD382E">
        <w:rPr>
          <w:rFonts w:ascii="Arial" w:hAnsi="Arial" w:cs="Arial"/>
          <w:sz w:val="18"/>
          <w:szCs w:val="18"/>
        </w:rPr>
        <w:t>W przypadku</w:t>
      </w:r>
      <w:r w:rsidR="005F647F" w:rsidRPr="00DD382E">
        <w:rPr>
          <w:rFonts w:ascii="Arial" w:hAnsi="Arial" w:cs="Arial"/>
          <w:sz w:val="18"/>
          <w:szCs w:val="18"/>
        </w:rPr>
        <w:t>,</w:t>
      </w:r>
      <w:r w:rsidRPr="00DD382E">
        <w:rPr>
          <w:rFonts w:ascii="Arial" w:hAnsi="Arial" w:cs="Arial"/>
          <w:sz w:val="18"/>
          <w:szCs w:val="18"/>
        </w:rPr>
        <w:t xml:space="preserve"> </w:t>
      </w:r>
      <w:r w:rsidR="005B2E2F">
        <w:rPr>
          <w:rFonts w:ascii="Arial" w:hAnsi="Arial" w:cs="Arial"/>
          <w:sz w:val="18"/>
          <w:szCs w:val="18"/>
        </w:rPr>
        <w:t>jeżeli</w:t>
      </w:r>
      <w:r w:rsidRPr="00DD382E">
        <w:rPr>
          <w:rFonts w:ascii="Arial" w:hAnsi="Arial" w:cs="Arial"/>
          <w:sz w:val="18"/>
          <w:szCs w:val="18"/>
        </w:rPr>
        <w:t xml:space="preserve"> Kupujący zgł</w:t>
      </w:r>
      <w:r w:rsidR="005B2E2F">
        <w:rPr>
          <w:rFonts w:ascii="Arial" w:hAnsi="Arial" w:cs="Arial"/>
          <w:sz w:val="18"/>
          <w:szCs w:val="18"/>
        </w:rPr>
        <w:t>osi</w:t>
      </w:r>
      <w:r w:rsidRPr="00DD382E">
        <w:rPr>
          <w:rFonts w:ascii="Arial" w:hAnsi="Arial" w:cs="Arial"/>
          <w:sz w:val="18"/>
          <w:szCs w:val="18"/>
        </w:rPr>
        <w:t xml:space="preserve"> </w:t>
      </w:r>
      <w:r w:rsidR="00851D78">
        <w:rPr>
          <w:rFonts w:ascii="Arial" w:hAnsi="Arial" w:cs="Arial"/>
          <w:sz w:val="18"/>
          <w:szCs w:val="18"/>
        </w:rPr>
        <w:t xml:space="preserve">jakiekolwiek </w:t>
      </w:r>
      <w:r w:rsidRPr="00DD382E">
        <w:rPr>
          <w:rFonts w:ascii="Arial" w:hAnsi="Arial" w:cs="Arial"/>
          <w:sz w:val="18"/>
          <w:szCs w:val="18"/>
        </w:rPr>
        <w:t xml:space="preserve">zastrzeżenia </w:t>
      </w:r>
      <w:r w:rsidR="00851D78">
        <w:rPr>
          <w:rFonts w:ascii="Arial" w:hAnsi="Arial" w:cs="Arial"/>
          <w:sz w:val="18"/>
          <w:szCs w:val="18"/>
        </w:rPr>
        <w:t xml:space="preserve">do </w:t>
      </w:r>
      <w:r w:rsidR="00A837AF">
        <w:rPr>
          <w:rFonts w:ascii="Arial" w:hAnsi="Arial" w:cs="Arial"/>
          <w:sz w:val="18"/>
          <w:szCs w:val="18"/>
        </w:rPr>
        <w:t>O</w:t>
      </w:r>
      <w:r w:rsidR="00851D78">
        <w:rPr>
          <w:rFonts w:ascii="Arial" w:hAnsi="Arial" w:cs="Arial"/>
          <w:sz w:val="18"/>
          <w:szCs w:val="18"/>
        </w:rPr>
        <w:t xml:space="preserve">ferty </w:t>
      </w:r>
      <w:r w:rsidR="00A837AF">
        <w:rPr>
          <w:rFonts w:ascii="Arial" w:hAnsi="Arial" w:cs="Arial"/>
          <w:sz w:val="18"/>
          <w:szCs w:val="18"/>
        </w:rPr>
        <w:t>Sprzedawcy</w:t>
      </w:r>
      <w:r w:rsidR="00851D78">
        <w:rPr>
          <w:rFonts w:ascii="Arial" w:hAnsi="Arial" w:cs="Arial"/>
          <w:sz w:val="18"/>
          <w:szCs w:val="18"/>
        </w:rPr>
        <w:t xml:space="preserve"> </w:t>
      </w:r>
      <w:r w:rsidRPr="00DD382E">
        <w:rPr>
          <w:rFonts w:ascii="Arial" w:hAnsi="Arial" w:cs="Arial"/>
          <w:sz w:val="18"/>
          <w:szCs w:val="18"/>
        </w:rPr>
        <w:t xml:space="preserve">lub </w:t>
      </w:r>
      <w:r w:rsidR="00851D78">
        <w:rPr>
          <w:rFonts w:ascii="Arial" w:hAnsi="Arial" w:cs="Arial"/>
          <w:sz w:val="18"/>
          <w:szCs w:val="18"/>
        </w:rPr>
        <w:t>zgł</w:t>
      </w:r>
      <w:r w:rsidR="005B2E2F">
        <w:rPr>
          <w:rFonts w:ascii="Arial" w:hAnsi="Arial" w:cs="Arial"/>
          <w:sz w:val="18"/>
          <w:szCs w:val="18"/>
        </w:rPr>
        <w:t>osi</w:t>
      </w:r>
      <w:r w:rsidR="00851D78">
        <w:rPr>
          <w:rFonts w:ascii="Arial" w:hAnsi="Arial" w:cs="Arial"/>
          <w:sz w:val="18"/>
          <w:szCs w:val="18"/>
        </w:rPr>
        <w:t xml:space="preserve"> </w:t>
      </w:r>
      <w:r w:rsidRPr="00DD382E">
        <w:rPr>
          <w:rFonts w:ascii="Arial" w:hAnsi="Arial" w:cs="Arial"/>
          <w:sz w:val="18"/>
          <w:szCs w:val="18"/>
        </w:rPr>
        <w:t xml:space="preserve">chęć wprowadzenia zmian do </w:t>
      </w:r>
      <w:r w:rsidR="00A837AF">
        <w:rPr>
          <w:rFonts w:ascii="Arial" w:hAnsi="Arial" w:cs="Arial"/>
          <w:sz w:val="18"/>
          <w:szCs w:val="18"/>
        </w:rPr>
        <w:t>O</w:t>
      </w:r>
      <w:r w:rsidRPr="00DD382E">
        <w:rPr>
          <w:rFonts w:ascii="Arial" w:hAnsi="Arial" w:cs="Arial"/>
          <w:sz w:val="18"/>
          <w:szCs w:val="18"/>
        </w:rPr>
        <w:t>ferty</w:t>
      </w:r>
      <w:r w:rsidR="00A837AF">
        <w:rPr>
          <w:rFonts w:ascii="Arial" w:hAnsi="Arial" w:cs="Arial"/>
          <w:sz w:val="18"/>
          <w:szCs w:val="18"/>
        </w:rPr>
        <w:t xml:space="preserve"> Sprzedawcy</w:t>
      </w:r>
      <w:r w:rsidR="005F647F" w:rsidRPr="00DD382E">
        <w:rPr>
          <w:rFonts w:ascii="Arial" w:hAnsi="Arial" w:cs="Arial"/>
          <w:sz w:val="18"/>
          <w:szCs w:val="18"/>
        </w:rPr>
        <w:t>,</w:t>
      </w:r>
      <w:r w:rsidRPr="00DD382E">
        <w:rPr>
          <w:rFonts w:ascii="Arial" w:hAnsi="Arial" w:cs="Arial"/>
          <w:sz w:val="18"/>
          <w:szCs w:val="18"/>
        </w:rPr>
        <w:t xml:space="preserve"> poczytuje się to za nowe zapytanie ofertowe </w:t>
      </w:r>
      <w:r w:rsidR="00851D78">
        <w:rPr>
          <w:rFonts w:ascii="Arial" w:hAnsi="Arial" w:cs="Arial"/>
          <w:sz w:val="18"/>
          <w:szCs w:val="18"/>
        </w:rPr>
        <w:t xml:space="preserve">składane przez </w:t>
      </w:r>
      <w:r w:rsidRPr="00DD382E">
        <w:rPr>
          <w:rFonts w:ascii="Arial" w:hAnsi="Arial" w:cs="Arial"/>
          <w:sz w:val="18"/>
          <w:szCs w:val="18"/>
        </w:rPr>
        <w:t xml:space="preserve">Kupującego. </w:t>
      </w:r>
    </w:p>
    <w:p w14:paraId="06EDB525" w14:textId="7B70D402" w:rsidR="00C072FD" w:rsidRPr="00A46D94" w:rsidRDefault="00C072FD" w:rsidP="00A46D94">
      <w:pPr>
        <w:pStyle w:val="Akapitzlist"/>
        <w:numPr>
          <w:ilvl w:val="0"/>
          <w:numId w:val="26"/>
        </w:numPr>
        <w:spacing w:line="360" w:lineRule="auto"/>
        <w:jc w:val="both"/>
        <w:rPr>
          <w:rFonts w:ascii="Arial" w:hAnsi="Arial" w:cs="Arial"/>
          <w:sz w:val="18"/>
          <w:szCs w:val="18"/>
        </w:rPr>
      </w:pPr>
      <w:r w:rsidRPr="00A46D94">
        <w:rPr>
          <w:rFonts w:ascii="Arial" w:hAnsi="Arial" w:cs="Arial"/>
          <w:sz w:val="18"/>
          <w:szCs w:val="18"/>
        </w:rPr>
        <w:t xml:space="preserve">Sprzedawca w terminie 3 (trzech) </w:t>
      </w:r>
      <w:r w:rsidR="009E73D9">
        <w:rPr>
          <w:rFonts w:ascii="Arial" w:hAnsi="Arial" w:cs="Arial"/>
          <w:sz w:val="18"/>
          <w:szCs w:val="18"/>
        </w:rPr>
        <w:t>D</w:t>
      </w:r>
      <w:r w:rsidRPr="00A46D94">
        <w:rPr>
          <w:rFonts w:ascii="Arial" w:hAnsi="Arial" w:cs="Arial"/>
          <w:sz w:val="18"/>
          <w:szCs w:val="18"/>
        </w:rPr>
        <w:t xml:space="preserve">ni roboczych liczonych od dnia otrzymania </w:t>
      </w:r>
      <w:r w:rsidR="00AD5B40">
        <w:rPr>
          <w:rFonts w:ascii="Arial" w:hAnsi="Arial" w:cs="Arial"/>
          <w:sz w:val="18"/>
          <w:szCs w:val="18"/>
        </w:rPr>
        <w:t>akceptacji Oferty Sprzedawcy przez Kupującego</w:t>
      </w:r>
      <w:r w:rsidR="0067144A">
        <w:rPr>
          <w:rFonts w:ascii="Arial" w:hAnsi="Arial" w:cs="Arial"/>
          <w:sz w:val="18"/>
          <w:szCs w:val="18"/>
        </w:rPr>
        <w:t xml:space="preserve"> (</w:t>
      </w:r>
      <w:r w:rsidR="0021153A">
        <w:rPr>
          <w:rFonts w:ascii="Arial" w:hAnsi="Arial" w:cs="Arial"/>
          <w:sz w:val="18"/>
          <w:szCs w:val="18"/>
        </w:rPr>
        <w:t xml:space="preserve">złożenia </w:t>
      </w:r>
      <w:r w:rsidRPr="00A46D94">
        <w:rPr>
          <w:rFonts w:ascii="Arial" w:hAnsi="Arial" w:cs="Arial"/>
          <w:sz w:val="18"/>
          <w:szCs w:val="18"/>
        </w:rPr>
        <w:t>zamówienia</w:t>
      </w:r>
      <w:r w:rsidR="0067144A">
        <w:rPr>
          <w:rFonts w:ascii="Arial" w:hAnsi="Arial" w:cs="Arial"/>
          <w:sz w:val="18"/>
          <w:szCs w:val="18"/>
        </w:rPr>
        <w:t>)</w:t>
      </w:r>
      <w:r w:rsidRPr="00A46D94">
        <w:rPr>
          <w:rFonts w:ascii="Arial" w:hAnsi="Arial" w:cs="Arial"/>
          <w:sz w:val="18"/>
          <w:szCs w:val="18"/>
        </w:rPr>
        <w:t xml:space="preserve">, zobowiązany jest przekazać Kupującemu potwierdzenie zamówienia  (wystarczająca jest forma powiadomienia Kupującego w drodze korespondencji e-mail) zawierające istotne warunki realizacji zamówienia, w tym w szczególności numer zamówienia nadany przez Sprzedawcę, cenę zamówionych Towarów (jednostkową i sumaryczną), nazwę i liczbę zamówionych Towarów, termin i adres dostarczenia Towarów Kupującemu oraz informację o kosztach dostawy Towarów lub informację o braku naliczania kosztów dostawy Towarów. </w:t>
      </w:r>
    </w:p>
    <w:p w14:paraId="5B6B3AE7" w14:textId="1EA53019" w:rsidR="00C072FD" w:rsidRPr="00E9494F" w:rsidRDefault="00C072FD" w:rsidP="009E73D9">
      <w:pPr>
        <w:pStyle w:val="Akapitzlist"/>
        <w:numPr>
          <w:ilvl w:val="0"/>
          <w:numId w:val="26"/>
        </w:numPr>
        <w:spacing w:line="360" w:lineRule="auto"/>
        <w:jc w:val="both"/>
        <w:rPr>
          <w:rFonts w:ascii="Arial" w:hAnsi="Arial" w:cs="Arial"/>
          <w:sz w:val="18"/>
          <w:szCs w:val="18"/>
        </w:rPr>
      </w:pPr>
      <w:r w:rsidRPr="002A2E45">
        <w:rPr>
          <w:rFonts w:ascii="Arial" w:hAnsi="Arial" w:cs="Arial"/>
          <w:sz w:val="18"/>
          <w:szCs w:val="18"/>
        </w:rPr>
        <w:t>Zamówienie uważa się za złożone w momencie przesłania przez Sprzedawcę potwierdzenia zamówienia, o którym mowa w ust.</w:t>
      </w:r>
      <w:r w:rsidR="009E73D9">
        <w:rPr>
          <w:rFonts w:ascii="Arial" w:hAnsi="Arial" w:cs="Arial"/>
          <w:sz w:val="18"/>
          <w:szCs w:val="18"/>
        </w:rPr>
        <w:t xml:space="preserve"> </w:t>
      </w:r>
      <w:r w:rsidR="00A46D94">
        <w:rPr>
          <w:rFonts w:ascii="Arial" w:hAnsi="Arial" w:cs="Arial"/>
          <w:sz w:val="18"/>
          <w:szCs w:val="18"/>
        </w:rPr>
        <w:t>6</w:t>
      </w:r>
      <w:r w:rsidRPr="002A2E45">
        <w:rPr>
          <w:rFonts w:ascii="Arial" w:hAnsi="Arial" w:cs="Arial"/>
          <w:sz w:val="18"/>
          <w:szCs w:val="18"/>
        </w:rPr>
        <w:t xml:space="preserve">. Zamówienie na Towary spoza Cennika Sprzedawcy/E-katalogu Sprzedawcy </w:t>
      </w:r>
      <w:r w:rsidR="00A46D94">
        <w:rPr>
          <w:rFonts w:ascii="Arial" w:hAnsi="Arial" w:cs="Arial"/>
          <w:sz w:val="18"/>
          <w:szCs w:val="18"/>
        </w:rPr>
        <w:t>będ</w:t>
      </w:r>
      <w:r w:rsidR="009E73D9">
        <w:rPr>
          <w:rFonts w:ascii="Arial" w:hAnsi="Arial" w:cs="Arial"/>
          <w:sz w:val="18"/>
          <w:szCs w:val="18"/>
        </w:rPr>
        <w:t>zie</w:t>
      </w:r>
      <w:r w:rsidRPr="002A2E45">
        <w:rPr>
          <w:rFonts w:ascii="Arial" w:hAnsi="Arial" w:cs="Arial"/>
          <w:sz w:val="18"/>
          <w:szCs w:val="18"/>
        </w:rPr>
        <w:t xml:space="preserve"> realizowane według warunków </w:t>
      </w:r>
      <w:r w:rsidR="00A46D94">
        <w:rPr>
          <w:rFonts w:ascii="Arial" w:hAnsi="Arial" w:cs="Arial"/>
          <w:sz w:val="18"/>
          <w:szCs w:val="18"/>
        </w:rPr>
        <w:t>wskazanych</w:t>
      </w:r>
      <w:r w:rsidRPr="002A2E45">
        <w:rPr>
          <w:rFonts w:ascii="Arial" w:hAnsi="Arial" w:cs="Arial"/>
          <w:sz w:val="18"/>
          <w:szCs w:val="18"/>
        </w:rPr>
        <w:t xml:space="preserve"> w Ofercie Sprzedawcy. </w:t>
      </w:r>
    </w:p>
    <w:p w14:paraId="0A3FADB3" w14:textId="77777777" w:rsidR="00851D78" w:rsidRDefault="00851D78" w:rsidP="00DD382E">
      <w:pPr>
        <w:spacing w:line="360" w:lineRule="auto"/>
        <w:rPr>
          <w:rFonts w:ascii="Arial" w:hAnsi="Arial" w:cs="Arial"/>
          <w:b/>
          <w:sz w:val="18"/>
          <w:szCs w:val="18"/>
        </w:rPr>
      </w:pPr>
    </w:p>
    <w:p w14:paraId="4CD55B4E" w14:textId="7BBC903F" w:rsidR="00C42C93" w:rsidRPr="006F12ED" w:rsidRDefault="00C42C93" w:rsidP="00DD382E">
      <w:pPr>
        <w:spacing w:after="0" w:line="360" w:lineRule="auto"/>
        <w:jc w:val="center"/>
        <w:rPr>
          <w:rFonts w:ascii="Arial" w:hAnsi="Arial" w:cs="Arial"/>
          <w:b/>
          <w:sz w:val="18"/>
          <w:szCs w:val="18"/>
        </w:rPr>
      </w:pPr>
      <w:r w:rsidRPr="006F12ED">
        <w:rPr>
          <w:rFonts w:ascii="Arial" w:hAnsi="Arial" w:cs="Arial"/>
          <w:b/>
          <w:sz w:val="18"/>
          <w:szCs w:val="18"/>
        </w:rPr>
        <w:t xml:space="preserve">§ </w:t>
      </w:r>
      <w:r w:rsidR="008F3058">
        <w:rPr>
          <w:rFonts w:ascii="Arial" w:hAnsi="Arial" w:cs="Arial"/>
          <w:b/>
          <w:sz w:val="18"/>
          <w:szCs w:val="18"/>
        </w:rPr>
        <w:t>6</w:t>
      </w:r>
    </w:p>
    <w:p w14:paraId="301C94D5" w14:textId="0BF6AD89" w:rsidR="00C42C93" w:rsidRPr="006F12ED" w:rsidRDefault="00EC73CA" w:rsidP="00DD382E">
      <w:pPr>
        <w:spacing w:line="360" w:lineRule="auto"/>
        <w:jc w:val="center"/>
        <w:rPr>
          <w:rFonts w:ascii="Arial" w:hAnsi="Arial" w:cs="Arial"/>
          <w:b/>
          <w:sz w:val="18"/>
          <w:szCs w:val="18"/>
        </w:rPr>
      </w:pPr>
      <w:r>
        <w:rPr>
          <w:rFonts w:ascii="Arial" w:hAnsi="Arial" w:cs="Arial"/>
          <w:b/>
          <w:sz w:val="18"/>
          <w:szCs w:val="18"/>
        </w:rPr>
        <w:t>WYDANIE</w:t>
      </w:r>
      <w:r w:rsidR="00926CD4">
        <w:rPr>
          <w:rFonts w:ascii="Arial" w:hAnsi="Arial" w:cs="Arial"/>
          <w:b/>
          <w:sz w:val="18"/>
          <w:szCs w:val="18"/>
        </w:rPr>
        <w:t xml:space="preserve"> I </w:t>
      </w:r>
      <w:r>
        <w:rPr>
          <w:rFonts w:ascii="Arial" w:hAnsi="Arial" w:cs="Arial"/>
          <w:b/>
          <w:sz w:val="18"/>
          <w:szCs w:val="18"/>
        </w:rPr>
        <w:t>ODBIÓR</w:t>
      </w:r>
      <w:r w:rsidR="00BF604C">
        <w:rPr>
          <w:rFonts w:ascii="Arial" w:hAnsi="Arial" w:cs="Arial"/>
          <w:b/>
          <w:sz w:val="18"/>
          <w:szCs w:val="18"/>
        </w:rPr>
        <w:t xml:space="preserve"> ZAMÓWIONYCH</w:t>
      </w:r>
      <w:r w:rsidR="00D350F4">
        <w:rPr>
          <w:rFonts w:ascii="Arial" w:hAnsi="Arial" w:cs="Arial"/>
          <w:b/>
          <w:sz w:val="18"/>
          <w:szCs w:val="18"/>
        </w:rPr>
        <w:t xml:space="preserve"> TOWARÓW</w:t>
      </w:r>
    </w:p>
    <w:p w14:paraId="3D404F07" w14:textId="7B4FD6C3" w:rsidR="00E26CD7"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Termin realizacji zamówienia, t</w:t>
      </w:r>
      <w:r w:rsidR="00926CD4">
        <w:rPr>
          <w:rFonts w:ascii="Arial" w:hAnsi="Arial" w:cs="Arial"/>
          <w:sz w:val="18"/>
          <w:szCs w:val="18"/>
        </w:rPr>
        <w:t>j.</w:t>
      </w:r>
      <w:r w:rsidRPr="00DD382E">
        <w:rPr>
          <w:rFonts w:ascii="Arial" w:hAnsi="Arial" w:cs="Arial"/>
          <w:sz w:val="18"/>
          <w:szCs w:val="18"/>
        </w:rPr>
        <w:t xml:space="preserve"> dat</w:t>
      </w:r>
      <w:r w:rsidR="00926CD4">
        <w:rPr>
          <w:rFonts w:ascii="Arial" w:hAnsi="Arial" w:cs="Arial"/>
          <w:sz w:val="18"/>
          <w:szCs w:val="18"/>
        </w:rPr>
        <w:t>a</w:t>
      </w:r>
      <w:r w:rsidRPr="00DD382E">
        <w:rPr>
          <w:rFonts w:ascii="Arial" w:hAnsi="Arial" w:cs="Arial"/>
          <w:sz w:val="18"/>
          <w:szCs w:val="18"/>
        </w:rPr>
        <w:t xml:space="preserve"> dos</w:t>
      </w:r>
      <w:r w:rsidR="00926CD4">
        <w:rPr>
          <w:rFonts w:ascii="Arial" w:hAnsi="Arial" w:cs="Arial"/>
          <w:sz w:val="18"/>
          <w:szCs w:val="18"/>
        </w:rPr>
        <w:t xml:space="preserve">tarczenia Kupującemu </w:t>
      </w:r>
      <w:r w:rsidR="005F647F" w:rsidRPr="00DD382E">
        <w:rPr>
          <w:rFonts w:ascii="Arial" w:hAnsi="Arial" w:cs="Arial"/>
          <w:sz w:val="18"/>
          <w:szCs w:val="18"/>
        </w:rPr>
        <w:t>Towarów objętych zamówieniem,</w:t>
      </w:r>
      <w:r w:rsidRPr="00DD382E">
        <w:rPr>
          <w:rFonts w:ascii="Arial" w:hAnsi="Arial" w:cs="Arial"/>
          <w:sz w:val="18"/>
          <w:szCs w:val="18"/>
        </w:rPr>
        <w:t xml:space="preserve"> mus</w:t>
      </w:r>
      <w:r w:rsidR="00220035" w:rsidRPr="00DD382E">
        <w:rPr>
          <w:rFonts w:ascii="Arial" w:hAnsi="Arial" w:cs="Arial"/>
          <w:sz w:val="18"/>
          <w:szCs w:val="18"/>
        </w:rPr>
        <w:t>i</w:t>
      </w:r>
      <w:r w:rsidRPr="00DD382E">
        <w:rPr>
          <w:rFonts w:ascii="Arial" w:hAnsi="Arial" w:cs="Arial"/>
          <w:sz w:val="18"/>
          <w:szCs w:val="18"/>
        </w:rPr>
        <w:t xml:space="preserve"> być zgodny z terminem </w:t>
      </w:r>
      <w:r w:rsidR="000C20AE" w:rsidRPr="00DD382E">
        <w:rPr>
          <w:rFonts w:ascii="Arial" w:hAnsi="Arial" w:cs="Arial"/>
          <w:sz w:val="18"/>
          <w:szCs w:val="18"/>
        </w:rPr>
        <w:t xml:space="preserve">wskazanym </w:t>
      </w:r>
      <w:r w:rsidRPr="00DD382E">
        <w:rPr>
          <w:rFonts w:ascii="Arial" w:hAnsi="Arial" w:cs="Arial"/>
          <w:sz w:val="18"/>
          <w:szCs w:val="18"/>
        </w:rPr>
        <w:t>w</w:t>
      </w:r>
      <w:r w:rsidR="00FB2532">
        <w:rPr>
          <w:rFonts w:ascii="Arial" w:hAnsi="Arial" w:cs="Arial"/>
          <w:sz w:val="18"/>
          <w:szCs w:val="18"/>
        </w:rPr>
        <w:t xml:space="preserve"> potwierdzeniu zamówienia, o którym mowa w </w:t>
      </w:r>
      <w:r w:rsidR="00FB2532" w:rsidRPr="00FB2532">
        <w:rPr>
          <w:rFonts w:ascii="Arial" w:hAnsi="Arial" w:cs="Arial"/>
          <w:sz w:val="18"/>
          <w:szCs w:val="18"/>
        </w:rPr>
        <w:t xml:space="preserve">§ </w:t>
      </w:r>
      <w:r w:rsidR="00FB2532">
        <w:rPr>
          <w:rFonts w:ascii="Arial" w:hAnsi="Arial" w:cs="Arial"/>
          <w:sz w:val="18"/>
          <w:szCs w:val="18"/>
        </w:rPr>
        <w:t>4 ust. 2</w:t>
      </w:r>
      <w:r w:rsidR="00AA46FF" w:rsidRPr="00DD382E">
        <w:rPr>
          <w:rFonts w:ascii="Arial" w:hAnsi="Arial" w:cs="Arial"/>
          <w:sz w:val="18"/>
          <w:szCs w:val="18"/>
        </w:rPr>
        <w:t xml:space="preserve"> </w:t>
      </w:r>
      <w:r w:rsidR="00763E38" w:rsidRPr="00DD382E">
        <w:rPr>
          <w:rFonts w:ascii="Arial" w:hAnsi="Arial" w:cs="Arial"/>
          <w:sz w:val="18"/>
          <w:szCs w:val="18"/>
        </w:rPr>
        <w:t xml:space="preserve">lub </w:t>
      </w:r>
      <w:r w:rsidR="00A837AF">
        <w:rPr>
          <w:rFonts w:ascii="Arial" w:hAnsi="Arial" w:cs="Arial"/>
          <w:sz w:val="18"/>
          <w:szCs w:val="18"/>
        </w:rPr>
        <w:t xml:space="preserve">odpowiednio z </w:t>
      </w:r>
      <w:r w:rsidR="00763E38" w:rsidRPr="00DD382E">
        <w:rPr>
          <w:rFonts w:ascii="Arial" w:hAnsi="Arial" w:cs="Arial"/>
          <w:sz w:val="18"/>
          <w:szCs w:val="18"/>
        </w:rPr>
        <w:t xml:space="preserve">terminem wskazanym w </w:t>
      </w:r>
      <w:r w:rsidR="00A837AF">
        <w:rPr>
          <w:rFonts w:ascii="Arial" w:hAnsi="Arial" w:cs="Arial"/>
          <w:sz w:val="18"/>
          <w:szCs w:val="18"/>
        </w:rPr>
        <w:t>O</w:t>
      </w:r>
      <w:r w:rsidR="00763E38" w:rsidRPr="00DD382E">
        <w:rPr>
          <w:rFonts w:ascii="Arial" w:hAnsi="Arial" w:cs="Arial"/>
          <w:sz w:val="18"/>
          <w:szCs w:val="18"/>
        </w:rPr>
        <w:t>fercie Sprzedawcy.</w:t>
      </w:r>
    </w:p>
    <w:p w14:paraId="53C3E5E3" w14:textId="3FAC1491" w:rsidR="00A837AF"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Koszt</w:t>
      </w:r>
      <w:r w:rsidR="00AD20EE" w:rsidRPr="00DD382E">
        <w:rPr>
          <w:rFonts w:ascii="Arial" w:hAnsi="Arial" w:cs="Arial"/>
          <w:sz w:val="18"/>
          <w:szCs w:val="18"/>
        </w:rPr>
        <w:t>y</w:t>
      </w:r>
      <w:r w:rsidR="00AA7938" w:rsidRPr="00DD382E">
        <w:rPr>
          <w:rFonts w:ascii="Arial" w:hAnsi="Arial" w:cs="Arial"/>
          <w:sz w:val="18"/>
          <w:szCs w:val="18"/>
        </w:rPr>
        <w:t xml:space="preserve"> </w:t>
      </w:r>
      <w:r w:rsidR="00763E38" w:rsidRPr="00DD382E">
        <w:rPr>
          <w:rFonts w:ascii="Arial" w:hAnsi="Arial" w:cs="Arial"/>
          <w:sz w:val="18"/>
          <w:szCs w:val="18"/>
        </w:rPr>
        <w:t xml:space="preserve">dostawy </w:t>
      </w:r>
      <w:r w:rsidR="00AA7938" w:rsidRPr="00DD382E">
        <w:rPr>
          <w:rFonts w:ascii="Arial" w:hAnsi="Arial" w:cs="Arial"/>
          <w:sz w:val="18"/>
          <w:szCs w:val="18"/>
        </w:rPr>
        <w:t>Towarów</w:t>
      </w:r>
      <w:r w:rsidRPr="00DD382E">
        <w:rPr>
          <w:rFonts w:ascii="Arial" w:hAnsi="Arial" w:cs="Arial"/>
          <w:sz w:val="18"/>
          <w:szCs w:val="18"/>
        </w:rPr>
        <w:t xml:space="preserve"> przez Sprzedawcę do Kupującego</w:t>
      </w:r>
      <w:r w:rsidR="00763E38" w:rsidRPr="00DD382E">
        <w:rPr>
          <w:rFonts w:ascii="Arial" w:hAnsi="Arial" w:cs="Arial"/>
          <w:sz w:val="18"/>
          <w:szCs w:val="18"/>
        </w:rPr>
        <w:t>, Strony</w:t>
      </w:r>
      <w:r w:rsidRPr="00DD382E">
        <w:rPr>
          <w:rFonts w:ascii="Arial" w:hAnsi="Arial" w:cs="Arial"/>
          <w:sz w:val="18"/>
          <w:szCs w:val="18"/>
        </w:rPr>
        <w:t xml:space="preserve"> </w:t>
      </w:r>
      <w:r w:rsidR="00AD20EE" w:rsidRPr="00DD382E">
        <w:rPr>
          <w:rFonts w:ascii="Arial" w:hAnsi="Arial" w:cs="Arial"/>
          <w:sz w:val="18"/>
          <w:szCs w:val="18"/>
        </w:rPr>
        <w:t>będą ponosić zgodnie z</w:t>
      </w:r>
      <w:r w:rsidR="003E6C82" w:rsidRPr="00DD382E">
        <w:rPr>
          <w:rFonts w:ascii="Arial" w:hAnsi="Arial" w:cs="Arial"/>
          <w:sz w:val="18"/>
          <w:szCs w:val="18"/>
        </w:rPr>
        <w:t xml:space="preserve"> </w:t>
      </w:r>
      <w:r w:rsidR="00AD20EE" w:rsidRPr="00DD382E">
        <w:rPr>
          <w:rFonts w:ascii="Arial" w:hAnsi="Arial" w:cs="Arial"/>
          <w:sz w:val="18"/>
          <w:szCs w:val="18"/>
        </w:rPr>
        <w:t>warunkami zawartymi</w:t>
      </w:r>
      <w:r w:rsidR="003E6C82" w:rsidRPr="00DD382E">
        <w:rPr>
          <w:rFonts w:ascii="Arial" w:hAnsi="Arial" w:cs="Arial"/>
          <w:sz w:val="18"/>
          <w:szCs w:val="18"/>
        </w:rPr>
        <w:t xml:space="preserve"> w </w:t>
      </w:r>
      <w:r w:rsidR="00A837AF" w:rsidRPr="00DD382E">
        <w:rPr>
          <w:rFonts w:ascii="Arial" w:hAnsi="Arial" w:cs="Arial"/>
          <w:sz w:val="18"/>
          <w:szCs w:val="18"/>
        </w:rPr>
        <w:t>C</w:t>
      </w:r>
      <w:r w:rsidR="003E6C82" w:rsidRPr="00DD382E">
        <w:rPr>
          <w:rFonts w:ascii="Arial" w:hAnsi="Arial" w:cs="Arial"/>
          <w:sz w:val="18"/>
          <w:szCs w:val="18"/>
        </w:rPr>
        <w:t>enniku</w:t>
      </w:r>
      <w:r w:rsidRPr="00DD382E">
        <w:rPr>
          <w:rFonts w:ascii="Arial" w:hAnsi="Arial" w:cs="Arial"/>
          <w:sz w:val="18"/>
          <w:szCs w:val="18"/>
        </w:rPr>
        <w:t xml:space="preserve"> </w:t>
      </w:r>
      <w:r w:rsidR="00763E38" w:rsidRPr="00DD382E">
        <w:rPr>
          <w:rFonts w:ascii="Arial" w:hAnsi="Arial" w:cs="Arial"/>
          <w:sz w:val="18"/>
          <w:szCs w:val="18"/>
        </w:rPr>
        <w:t>Sprzedawcy</w:t>
      </w:r>
      <w:r w:rsidR="00660B0B">
        <w:rPr>
          <w:rFonts w:ascii="Arial" w:hAnsi="Arial" w:cs="Arial"/>
          <w:sz w:val="18"/>
          <w:szCs w:val="18"/>
        </w:rPr>
        <w:t>/E-katalogu Sprzedawcy</w:t>
      </w:r>
      <w:r w:rsidR="00763E38" w:rsidRPr="00DD382E">
        <w:rPr>
          <w:rFonts w:ascii="Arial" w:hAnsi="Arial" w:cs="Arial"/>
          <w:sz w:val="18"/>
          <w:szCs w:val="18"/>
        </w:rPr>
        <w:t xml:space="preserve"> </w:t>
      </w:r>
      <w:r w:rsidR="00AD20EE" w:rsidRPr="00DD382E">
        <w:rPr>
          <w:rFonts w:ascii="Arial" w:hAnsi="Arial" w:cs="Arial"/>
          <w:sz w:val="18"/>
          <w:szCs w:val="18"/>
        </w:rPr>
        <w:t xml:space="preserve">lub </w:t>
      </w:r>
      <w:r w:rsidR="00A837AF">
        <w:rPr>
          <w:rFonts w:ascii="Arial" w:hAnsi="Arial" w:cs="Arial"/>
          <w:sz w:val="18"/>
          <w:szCs w:val="18"/>
        </w:rPr>
        <w:t xml:space="preserve">odpowiednio </w:t>
      </w:r>
      <w:r w:rsidR="00763E38" w:rsidRPr="00DD382E">
        <w:rPr>
          <w:rFonts w:ascii="Arial" w:hAnsi="Arial" w:cs="Arial"/>
          <w:sz w:val="18"/>
          <w:szCs w:val="18"/>
        </w:rPr>
        <w:t xml:space="preserve">w </w:t>
      </w:r>
      <w:r w:rsidR="00A837AF" w:rsidRPr="00DD382E">
        <w:rPr>
          <w:rFonts w:ascii="Arial" w:hAnsi="Arial" w:cs="Arial"/>
          <w:sz w:val="18"/>
          <w:szCs w:val="18"/>
        </w:rPr>
        <w:t>O</w:t>
      </w:r>
      <w:r w:rsidR="00763E38" w:rsidRPr="00DD382E">
        <w:rPr>
          <w:rFonts w:ascii="Arial" w:hAnsi="Arial" w:cs="Arial"/>
          <w:sz w:val="18"/>
          <w:szCs w:val="18"/>
        </w:rPr>
        <w:t>fercie Sprzedawcy</w:t>
      </w:r>
      <w:r w:rsidRPr="00DD382E">
        <w:rPr>
          <w:rFonts w:ascii="Arial" w:hAnsi="Arial" w:cs="Arial"/>
          <w:sz w:val="18"/>
          <w:szCs w:val="18"/>
        </w:rPr>
        <w:t>.</w:t>
      </w:r>
      <w:r w:rsidR="006E1BC4" w:rsidRPr="00DD382E">
        <w:rPr>
          <w:rFonts w:ascii="Arial" w:hAnsi="Arial" w:cs="Arial"/>
          <w:sz w:val="18"/>
          <w:szCs w:val="18"/>
        </w:rPr>
        <w:t xml:space="preserve"> </w:t>
      </w:r>
    </w:p>
    <w:p w14:paraId="4C8E34EA" w14:textId="7495EC05" w:rsidR="00A837AF"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Sprzedawca zobowiązuje się dostarczać Kupującemu</w:t>
      </w:r>
      <w:r w:rsidR="00A837AF">
        <w:rPr>
          <w:rFonts w:ascii="Arial" w:hAnsi="Arial" w:cs="Arial"/>
          <w:sz w:val="18"/>
          <w:szCs w:val="18"/>
        </w:rPr>
        <w:t xml:space="preserve"> zamówiony</w:t>
      </w:r>
      <w:r w:rsidRPr="00DD382E">
        <w:rPr>
          <w:rFonts w:ascii="Arial" w:hAnsi="Arial" w:cs="Arial"/>
          <w:sz w:val="18"/>
          <w:szCs w:val="18"/>
        </w:rPr>
        <w:t xml:space="preserve"> Towar zgodnie z obowiązującymi na terenie </w:t>
      </w:r>
      <w:r w:rsidR="00A837AF">
        <w:rPr>
          <w:rFonts w:ascii="Arial" w:hAnsi="Arial" w:cs="Arial"/>
          <w:sz w:val="18"/>
          <w:szCs w:val="18"/>
        </w:rPr>
        <w:t xml:space="preserve">Rzeczypospolitej </w:t>
      </w:r>
      <w:r w:rsidRPr="00DD382E">
        <w:rPr>
          <w:rFonts w:ascii="Arial" w:hAnsi="Arial" w:cs="Arial"/>
          <w:sz w:val="18"/>
          <w:szCs w:val="18"/>
        </w:rPr>
        <w:t>Polski</w:t>
      </w:r>
      <w:r w:rsidR="00A837AF">
        <w:rPr>
          <w:rFonts w:ascii="Arial" w:hAnsi="Arial" w:cs="Arial"/>
          <w:sz w:val="18"/>
          <w:szCs w:val="18"/>
        </w:rPr>
        <w:t>ej</w:t>
      </w:r>
      <w:r w:rsidRPr="00DD382E">
        <w:rPr>
          <w:rFonts w:ascii="Arial" w:hAnsi="Arial" w:cs="Arial"/>
          <w:sz w:val="18"/>
          <w:szCs w:val="18"/>
        </w:rPr>
        <w:t xml:space="preserve"> przepisami prawa i wszelkimi właściwymi regulacjami dotyczącymi </w:t>
      </w:r>
      <w:r w:rsidR="00A837AF">
        <w:rPr>
          <w:rFonts w:ascii="Arial" w:hAnsi="Arial" w:cs="Arial"/>
          <w:sz w:val="18"/>
          <w:szCs w:val="18"/>
        </w:rPr>
        <w:t xml:space="preserve">sprzedawanych </w:t>
      </w:r>
      <w:r w:rsidRPr="00DD382E">
        <w:rPr>
          <w:rFonts w:ascii="Arial" w:hAnsi="Arial" w:cs="Arial"/>
          <w:sz w:val="18"/>
          <w:szCs w:val="18"/>
        </w:rPr>
        <w:t xml:space="preserve">Towarów, jak również zgodnie z </w:t>
      </w:r>
      <w:r w:rsidR="00A837AF">
        <w:rPr>
          <w:rFonts w:ascii="Arial" w:hAnsi="Arial" w:cs="Arial"/>
          <w:sz w:val="18"/>
          <w:szCs w:val="18"/>
        </w:rPr>
        <w:t xml:space="preserve">zamówieniem Kupującego. </w:t>
      </w:r>
    </w:p>
    <w:p w14:paraId="0CFC31F6" w14:textId="45E90E91" w:rsidR="00A837AF"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 xml:space="preserve">Sprzedawca </w:t>
      </w:r>
      <w:r w:rsidR="00A837AF">
        <w:rPr>
          <w:rFonts w:ascii="Arial" w:hAnsi="Arial" w:cs="Arial"/>
          <w:sz w:val="18"/>
          <w:szCs w:val="18"/>
        </w:rPr>
        <w:t xml:space="preserve">zobowiązany jest </w:t>
      </w:r>
      <w:r w:rsidRPr="00DD382E">
        <w:rPr>
          <w:rFonts w:ascii="Arial" w:hAnsi="Arial" w:cs="Arial"/>
          <w:sz w:val="18"/>
          <w:szCs w:val="18"/>
        </w:rPr>
        <w:t>zapewni</w:t>
      </w:r>
      <w:r w:rsidR="00A837AF">
        <w:rPr>
          <w:rFonts w:ascii="Arial" w:hAnsi="Arial" w:cs="Arial"/>
          <w:sz w:val="18"/>
          <w:szCs w:val="18"/>
        </w:rPr>
        <w:t>ć</w:t>
      </w:r>
      <w:r w:rsidRPr="00DD382E">
        <w:rPr>
          <w:rFonts w:ascii="Arial" w:hAnsi="Arial" w:cs="Arial"/>
          <w:sz w:val="18"/>
          <w:szCs w:val="18"/>
        </w:rPr>
        <w:t xml:space="preserve"> właściwe opakowanie</w:t>
      </w:r>
      <w:r w:rsidR="00A837AF">
        <w:rPr>
          <w:rFonts w:ascii="Arial" w:hAnsi="Arial" w:cs="Arial"/>
          <w:sz w:val="18"/>
          <w:szCs w:val="18"/>
        </w:rPr>
        <w:t xml:space="preserve"> Towaru</w:t>
      </w:r>
      <w:r w:rsidRPr="00DD382E">
        <w:rPr>
          <w:rFonts w:ascii="Arial" w:hAnsi="Arial" w:cs="Arial"/>
          <w:sz w:val="18"/>
          <w:szCs w:val="18"/>
        </w:rPr>
        <w:t xml:space="preserve">, oznakowanie Towaru </w:t>
      </w:r>
      <w:r w:rsidR="005679B4">
        <w:rPr>
          <w:rFonts w:ascii="Arial" w:hAnsi="Arial" w:cs="Arial"/>
          <w:sz w:val="18"/>
          <w:szCs w:val="18"/>
        </w:rPr>
        <w:t xml:space="preserve">pozwalające na jego identyfikację </w:t>
      </w:r>
      <w:r w:rsidRPr="00DD382E">
        <w:rPr>
          <w:rFonts w:ascii="Arial" w:hAnsi="Arial" w:cs="Arial"/>
          <w:sz w:val="18"/>
          <w:szCs w:val="18"/>
        </w:rPr>
        <w:t xml:space="preserve">i przygotowanie Towaru do </w:t>
      </w:r>
      <w:r w:rsidR="00AA46FF" w:rsidRPr="00DD382E">
        <w:rPr>
          <w:rFonts w:ascii="Arial" w:hAnsi="Arial" w:cs="Arial"/>
          <w:sz w:val="18"/>
          <w:szCs w:val="18"/>
        </w:rPr>
        <w:t>odbioru</w:t>
      </w:r>
      <w:r w:rsidR="00A837AF">
        <w:rPr>
          <w:rFonts w:ascii="Arial" w:hAnsi="Arial" w:cs="Arial"/>
          <w:sz w:val="18"/>
          <w:szCs w:val="18"/>
        </w:rPr>
        <w:t xml:space="preserve"> przez Kupującego.</w:t>
      </w:r>
    </w:p>
    <w:p w14:paraId="4276F19B" w14:textId="509DA631" w:rsidR="00B02CCA"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Dosta</w:t>
      </w:r>
      <w:r w:rsidR="00A837AF">
        <w:rPr>
          <w:rFonts w:ascii="Arial" w:hAnsi="Arial" w:cs="Arial"/>
          <w:sz w:val="18"/>
          <w:szCs w:val="18"/>
        </w:rPr>
        <w:t>wa</w:t>
      </w:r>
      <w:r w:rsidRPr="00DD382E">
        <w:rPr>
          <w:rFonts w:ascii="Arial" w:hAnsi="Arial" w:cs="Arial"/>
          <w:sz w:val="18"/>
          <w:szCs w:val="18"/>
        </w:rPr>
        <w:t xml:space="preserve"> Towar</w:t>
      </w:r>
      <w:r w:rsidR="00A837AF">
        <w:rPr>
          <w:rFonts w:ascii="Arial" w:hAnsi="Arial" w:cs="Arial"/>
          <w:sz w:val="18"/>
          <w:szCs w:val="18"/>
        </w:rPr>
        <w:t>ów</w:t>
      </w:r>
      <w:r w:rsidRPr="00DD382E">
        <w:rPr>
          <w:rFonts w:ascii="Arial" w:hAnsi="Arial" w:cs="Arial"/>
          <w:sz w:val="18"/>
          <w:szCs w:val="18"/>
        </w:rPr>
        <w:t xml:space="preserve"> realizowana </w:t>
      </w:r>
      <w:r w:rsidR="00A837AF">
        <w:rPr>
          <w:rFonts w:ascii="Arial" w:hAnsi="Arial" w:cs="Arial"/>
          <w:sz w:val="18"/>
          <w:szCs w:val="18"/>
        </w:rPr>
        <w:t xml:space="preserve">będzie </w:t>
      </w:r>
      <w:r w:rsidRPr="00DD382E">
        <w:rPr>
          <w:rFonts w:ascii="Arial" w:hAnsi="Arial" w:cs="Arial"/>
          <w:sz w:val="18"/>
          <w:szCs w:val="18"/>
        </w:rPr>
        <w:t xml:space="preserve">na terytorium </w:t>
      </w:r>
      <w:r w:rsidR="00A837AF">
        <w:rPr>
          <w:rFonts w:ascii="Arial" w:hAnsi="Arial" w:cs="Arial"/>
          <w:sz w:val="18"/>
          <w:szCs w:val="18"/>
        </w:rPr>
        <w:t xml:space="preserve">Rzeczypospolitej </w:t>
      </w:r>
      <w:r w:rsidRPr="00DD382E">
        <w:rPr>
          <w:rFonts w:ascii="Arial" w:hAnsi="Arial" w:cs="Arial"/>
          <w:sz w:val="18"/>
          <w:szCs w:val="18"/>
        </w:rPr>
        <w:t>Polski</w:t>
      </w:r>
      <w:r w:rsidR="00A837AF">
        <w:rPr>
          <w:rFonts w:ascii="Arial" w:hAnsi="Arial" w:cs="Arial"/>
          <w:sz w:val="18"/>
          <w:szCs w:val="18"/>
        </w:rPr>
        <w:t>ej</w:t>
      </w:r>
      <w:r w:rsidRPr="00DD382E">
        <w:rPr>
          <w:rFonts w:ascii="Arial" w:hAnsi="Arial" w:cs="Arial"/>
          <w:sz w:val="18"/>
          <w:szCs w:val="18"/>
        </w:rPr>
        <w:t xml:space="preserve"> na adres wskazany przez Kupującego.</w:t>
      </w:r>
    </w:p>
    <w:p w14:paraId="53ED4AEE" w14:textId="3074B49F" w:rsidR="00B02CCA"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 xml:space="preserve">Dokumentem potwierdzającym </w:t>
      </w:r>
      <w:r w:rsidR="00B02CCA">
        <w:rPr>
          <w:rFonts w:ascii="Arial" w:hAnsi="Arial" w:cs="Arial"/>
          <w:sz w:val="18"/>
          <w:szCs w:val="18"/>
        </w:rPr>
        <w:t xml:space="preserve">wydanie Towaru przez Sprzedawcę i </w:t>
      </w:r>
      <w:r w:rsidRPr="00DD382E">
        <w:rPr>
          <w:rFonts w:ascii="Arial" w:hAnsi="Arial" w:cs="Arial"/>
          <w:sz w:val="18"/>
          <w:szCs w:val="18"/>
        </w:rPr>
        <w:t xml:space="preserve">odbiór Towaru przez Kupującego jest </w:t>
      </w:r>
      <w:r w:rsidR="00B02CCA">
        <w:rPr>
          <w:rFonts w:ascii="Arial" w:hAnsi="Arial" w:cs="Arial"/>
          <w:sz w:val="18"/>
          <w:szCs w:val="18"/>
        </w:rPr>
        <w:t xml:space="preserve">dokument </w:t>
      </w:r>
      <w:r w:rsidRPr="00DD382E">
        <w:rPr>
          <w:rFonts w:ascii="Arial" w:hAnsi="Arial" w:cs="Arial"/>
          <w:sz w:val="18"/>
          <w:szCs w:val="18"/>
        </w:rPr>
        <w:t>WZ</w:t>
      </w:r>
      <w:r w:rsidR="00B02CCA">
        <w:rPr>
          <w:rFonts w:ascii="Arial" w:hAnsi="Arial" w:cs="Arial"/>
          <w:sz w:val="18"/>
          <w:szCs w:val="18"/>
        </w:rPr>
        <w:t xml:space="preserve">, który </w:t>
      </w:r>
      <w:r w:rsidRPr="00DD382E">
        <w:rPr>
          <w:rFonts w:ascii="Arial" w:hAnsi="Arial" w:cs="Arial"/>
          <w:sz w:val="18"/>
          <w:szCs w:val="18"/>
        </w:rPr>
        <w:t>powinien zawierać:</w:t>
      </w:r>
    </w:p>
    <w:p w14:paraId="66EAAFCB" w14:textId="555F6895" w:rsidR="00B02CCA" w:rsidRDefault="00C42C93" w:rsidP="00B02CCA">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 xml:space="preserve">datę wydania Towaru </w:t>
      </w:r>
      <w:r w:rsidR="00B02CCA">
        <w:rPr>
          <w:rFonts w:ascii="Arial" w:hAnsi="Arial" w:cs="Arial"/>
          <w:sz w:val="18"/>
          <w:szCs w:val="18"/>
        </w:rPr>
        <w:t xml:space="preserve">przez Sprzedawcę i odbioru Towaru przez </w:t>
      </w:r>
      <w:r w:rsidRPr="00DD382E">
        <w:rPr>
          <w:rFonts w:ascii="Arial" w:hAnsi="Arial" w:cs="Arial"/>
          <w:sz w:val="18"/>
          <w:szCs w:val="18"/>
        </w:rPr>
        <w:t>Kupujące</w:t>
      </w:r>
      <w:r w:rsidR="00B02CCA">
        <w:rPr>
          <w:rFonts w:ascii="Arial" w:hAnsi="Arial" w:cs="Arial"/>
          <w:sz w:val="18"/>
          <w:szCs w:val="18"/>
        </w:rPr>
        <w:t>go</w:t>
      </w:r>
      <w:r w:rsidRPr="00DD382E">
        <w:rPr>
          <w:rFonts w:ascii="Arial" w:hAnsi="Arial" w:cs="Arial"/>
          <w:sz w:val="18"/>
          <w:szCs w:val="18"/>
        </w:rPr>
        <w:t xml:space="preserve">, </w:t>
      </w:r>
    </w:p>
    <w:p w14:paraId="297F717D" w14:textId="77777777" w:rsidR="00B02CCA" w:rsidRDefault="00C42C93" w:rsidP="00B02CCA">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 xml:space="preserve">numer dokumentu WZ, </w:t>
      </w:r>
    </w:p>
    <w:p w14:paraId="748D8595" w14:textId="483BFAFD" w:rsidR="00B02CCA" w:rsidRDefault="00C42C93" w:rsidP="00B02CCA">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lastRenderedPageBreak/>
        <w:t>numer zamówienia</w:t>
      </w:r>
      <w:r w:rsidR="00AA46FF" w:rsidRPr="00DD382E">
        <w:rPr>
          <w:rFonts w:ascii="Arial" w:hAnsi="Arial" w:cs="Arial"/>
          <w:sz w:val="18"/>
          <w:szCs w:val="18"/>
        </w:rPr>
        <w:t>,</w:t>
      </w:r>
      <w:r w:rsidRPr="00DD382E">
        <w:rPr>
          <w:rFonts w:ascii="Arial" w:hAnsi="Arial" w:cs="Arial"/>
          <w:sz w:val="18"/>
          <w:szCs w:val="18"/>
        </w:rPr>
        <w:t xml:space="preserve"> do którego wystawiono dokument WZ, </w:t>
      </w:r>
    </w:p>
    <w:p w14:paraId="0E44F8A7" w14:textId="13C1AE9E" w:rsidR="003038B5" w:rsidRDefault="003038B5" w:rsidP="00B02CCA">
      <w:pPr>
        <w:pStyle w:val="Akapitzlist"/>
        <w:numPr>
          <w:ilvl w:val="0"/>
          <w:numId w:val="27"/>
        </w:numPr>
        <w:spacing w:line="360" w:lineRule="auto"/>
        <w:jc w:val="both"/>
        <w:rPr>
          <w:rFonts w:ascii="Arial" w:hAnsi="Arial" w:cs="Arial"/>
          <w:sz w:val="18"/>
          <w:szCs w:val="18"/>
        </w:rPr>
      </w:pPr>
      <w:r>
        <w:rPr>
          <w:rFonts w:ascii="Arial" w:hAnsi="Arial" w:cs="Arial"/>
          <w:sz w:val="18"/>
          <w:szCs w:val="18"/>
        </w:rPr>
        <w:t>adres dostawy Towarów,</w:t>
      </w:r>
    </w:p>
    <w:p w14:paraId="2FB9B399" w14:textId="09F67B45" w:rsidR="00B02CCA" w:rsidRPr="00DD382E" w:rsidRDefault="00C42C93" w:rsidP="00DD382E">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nazwę i adres Sprzedawcy</w:t>
      </w:r>
      <w:r w:rsidR="00B02CCA">
        <w:rPr>
          <w:rFonts w:ascii="Arial" w:hAnsi="Arial" w:cs="Arial"/>
          <w:sz w:val="18"/>
          <w:szCs w:val="18"/>
        </w:rPr>
        <w:t xml:space="preserve"> oraz</w:t>
      </w:r>
      <w:r w:rsidRPr="00DD382E">
        <w:rPr>
          <w:rFonts w:ascii="Arial" w:hAnsi="Arial" w:cs="Arial"/>
          <w:sz w:val="18"/>
          <w:szCs w:val="18"/>
        </w:rPr>
        <w:t xml:space="preserve"> nazwę i adres Kupującego, </w:t>
      </w:r>
    </w:p>
    <w:p w14:paraId="520E16E9" w14:textId="4D1843BD" w:rsidR="003038B5" w:rsidRPr="00DD382E" w:rsidRDefault="00C42C93" w:rsidP="00DD382E">
      <w:pPr>
        <w:pStyle w:val="Akapitzlist"/>
        <w:numPr>
          <w:ilvl w:val="0"/>
          <w:numId w:val="27"/>
        </w:numPr>
        <w:spacing w:line="360" w:lineRule="auto"/>
        <w:jc w:val="both"/>
        <w:rPr>
          <w:rFonts w:ascii="Arial" w:hAnsi="Arial" w:cs="Arial"/>
          <w:sz w:val="18"/>
          <w:szCs w:val="18"/>
        </w:rPr>
      </w:pPr>
      <w:r w:rsidRPr="00DD382E">
        <w:rPr>
          <w:rFonts w:ascii="Arial" w:hAnsi="Arial" w:cs="Arial"/>
          <w:sz w:val="18"/>
          <w:szCs w:val="18"/>
        </w:rPr>
        <w:t xml:space="preserve">nazwę </w:t>
      </w:r>
      <w:r w:rsidR="00B02CCA">
        <w:rPr>
          <w:rFonts w:ascii="Arial" w:hAnsi="Arial" w:cs="Arial"/>
          <w:sz w:val="18"/>
          <w:szCs w:val="18"/>
        </w:rPr>
        <w:t>Towarów wydanych przez Sprzedawcę i odebranych przez Kupującego</w:t>
      </w:r>
      <w:r w:rsidRPr="00DD382E">
        <w:rPr>
          <w:rFonts w:ascii="Arial" w:hAnsi="Arial" w:cs="Arial"/>
          <w:sz w:val="18"/>
          <w:szCs w:val="18"/>
        </w:rPr>
        <w:t xml:space="preserve">. </w:t>
      </w:r>
    </w:p>
    <w:p w14:paraId="28CF7AD9" w14:textId="36334BE2" w:rsidR="005679B4"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Kupujący powinien sprawdzić Towar zarówno w momencie odbioru</w:t>
      </w:r>
      <w:r w:rsidR="005679B4">
        <w:rPr>
          <w:rFonts w:ascii="Arial" w:hAnsi="Arial" w:cs="Arial"/>
          <w:sz w:val="18"/>
          <w:szCs w:val="18"/>
        </w:rPr>
        <w:t xml:space="preserve"> od Sprzedawcy</w:t>
      </w:r>
      <w:r w:rsidR="00AA46FF" w:rsidRPr="00DD382E">
        <w:rPr>
          <w:rFonts w:ascii="Arial" w:hAnsi="Arial" w:cs="Arial"/>
          <w:sz w:val="18"/>
          <w:szCs w:val="18"/>
        </w:rPr>
        <w:t>,</w:t>
      </w:r>
      <w:r w:rsidRPr="00DD382E">
        <w:rPr>
          <w:rFonts w:ascii="Arial" w:hAnsi="Arial" w:cs="Arial"/>
          <w:sz w:val="18"/>
          <w:szCs w:val="18"/>
        </w:rPr>
        <w:t xml:space="preserve"> w sposób zwyczajowo przyjęty dla Towarów tego rodzaju (widoczne uszkodzenia Towaru, zarysowani</w:t>
      </w:r>
      <w:r w:rsidR="005679B4">
        <w:rPr>
          <w:rFonts w:ascii="Arial" w:hAnsi="Arial" w:cs="Arial"/>
          <w:sz w:val="18"/>
          <w:szCs w:val="18"/>
        </w:rPr>
        <w:t>a</w:t>
      </w:r>
      <w:r w:rsidRPr="00DD382E">
        <w:rPr>
          <w:rFonts w:ascii="Arial" w:hAnsi="Arial" w:cs="Arial"/>
          <w:sz w:val="18"/>
          <w:szCs w:val="18"/>
        </w:rPr>
        <w:t xml:space="preserve">, pęknięcia </w:t>
      </w:r>
      <w:r w:rsidR="0018595C">
        <w:rPr>
          <w:rFonts w:ascii="Arial" w:hAnsi="Arial" w:cs="Arial"/>
          <w:sz w:val="18"/>
          <w:szCs w:val="18"/>
        </w:rPr>
        <w:t>itd</w:t>
      </w:r>
      <w:r w:rsidRPr="00DD382E">
        <w:rPr>
          <w:rFonts w:ascii="Arial" w:hAnsi="Arial" w:cs="Arial"/>
          <w:sz w:val="18"/>
          <w:szCs w:val="18"/>
        </w:rPr>
        <w:t xml:space="preserve">.), jak również </w:t>
      </w:r>
      <w:r w:rsidR="005679B4">
        <w:rPr>
          <w:rFonts w:ascii="Arial" w:hAnsi="Arial" w:cs="Arial"/>
          <w:sz w:val="18"/>
          <w:szCs w:val="18"/>
        </w:rPr>
        <w:t xml:space="preserve">powinien </w:t>
      </w:r>
      <w:r w:rsidRPr="00DD382E">
        <w:rPr>
          <w:rFonts w:ascii="Arial" w:hAnsi="Arial" w:cs="Arial"/>
          <w:sz w:val="18"/>
          <w:szCs w:val="18"/>
        </w:rPr>
        <w:t xml:space="preserve">dokonać </w:t>
      </w:r>
      <w:r w:rsidR="005679B4">
        <w:rPr>
          <w:rFonts w:ascii="Arial" w:hAnsi="Arial" w:cs="Arial"/>
          <w:sz w:val="18"/>
          <w:szCs w:val="18"/>
        </w:rPr>
        <w:t xml:space="preserve">jego </w:t>
      </w:r>
      <w:r w:rsidRPr="00DD382E">
        <w:rPr>
          <w:rFonts w:ascii="Arial" w:hAnsi="Arial" w:cs="Arial"/>
          <w:sz w:val="18"/>
          <w:szCs w:val="18"/>
        </w:rPr>
        <w:t xml:space="preserve">następczej weryfikacji w terminie 14 (czternastu) </w:t>
      </w:r>
      <w:r w:rsidR="005679B4">
        <w:rPr>
          <w:rFonts w:ascii="Arial" w:hAnsi="Arial" w:cs="Arial"/>
          <w:sz w:val="18"/>
          <w:szCs w:val="18"/>
        </w:rPr>
        <w:t>D</w:t>
      </w:r>
      <w:r w:rsidRPr="00DD382E">
        <w:rPr>
          <w:rFonts w:ascii="Arial" w:hAnsi="Arial" w:cs="Arial"/>
          <w:sz w:val="18"/>
          <w:szCs w:val="18"/>
        </w:rPr>
        <w:t xml:space="preserve">ni </w:t>
      </w:r>
      <w:r w:rsidR="005679B4">
        <w:rPr>
          <w:rFonts w:ascii="Arial" w:hAnsi="Arial" w:cs="Arial"/>
          <w:sz w:val="18"/>
          <w:szCs w:val="18"/>
        </w:rPr>
        <w:t>R</w:t>
      </w:r>
      <w:r w:rsidRPr="00DD382E">
        <w:rPr>
          <w:rFonts w:ascii="Arial" w:hAnsi="Arial" w:cs="Arial"/>
          <w:sz w:val="18"/>
          <w:szCs w:val="18"/>
        </w:rPr>
        <w:t>oboczych, licz</w:t>
      </w:r>
      <w:r w:rsidR="005679B4">
        <w:rPr>
          <w:rFonts w:ascii="Arial" w:hAnsi="Arial" w:cs="Arial"/>
          <w:sz w:val="18"/>
          <w:szCs w:val="18"/>
        </w:rPr>
        <w:t>onych</w:t>
      </w:r>
      <w:r w:rsidRPr="00DD382E">
        <w:rPr>
          <w:rFonts w:ascii="Arial" w:hAnsi="Arial" w:cs="Arial"/>
          <w:sz w:val="18"/>
          <w:szCs w:val="18"/>
        </w:rPr>
        <w:t xml:space="preserve"> od d</w:t>
      </w:r>
      <w:r w:rsidR="005679B4">
        <w:rPr>
          <w:rFonts w:ascii="Arial" w:hAnsi="Arial" w:cs="Arial"/>
          <w:sz w:val="18"/>
          <w:szCs w:val="18"/>
        </w:rPr>
        <w:t>nia</w:t>
      </w:r>
      <w:r w:rsidRPr="00DD382E">
        <w:rPr>
          <w:rFonts w:ascii="Arial" w:hAnsi="Arial" w:cs="Arial"/>
          <w:sz w:val="18"/>
          <w:szCs w:val="18"/>
        </w:rPr>
        <w:t xml:space="preserve"> wydania Towaru Kupującemu.</w:t>
      </w:r>
    </w:p>
    <w:p w14:paraId="210D4929" w14:textId="2B3B9095" w:rsidR="005679B4" w:rsidRPr="00DD382E" w:rsidRDefault="00C42C93"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 xml:space="preserve">Kupujący może odmówić odbioru Towaru </w:t>
      </w:r>
      <w:r w:rsidR="005679B4">
        <w:rPr>
          <w:rFonts w:ascii="Arial" w:hAnsi="Arial" w:cs="Arial"/>
          <w:sz w:val="18"/>
          <w:szCs w:val="18"/>
        </w:rPr>
        <w:t xml:space="preserve">od Sprzedawcy </w:t>
      </w:r>
      <w:r w:rsidRPr="00DD382E">
        <w:rPr>
          <w:rFonts w:ascii="Arial" w:hAnsi="Arial" w:cs="Arial"/>
          <w:sz w:val="18"/>
          <w:szCs w:val="18"/>
        </w:rPr>
        <w:t xml:space="preserve">w </w:t>
      </w:r>
      <w:r w:rsidR="005679B4">
        <w:rPr>
          <w:rFonts w:ascii="Arial" w:hAnsi="Arial" w:cs="Arial"/>
          <w:sz w:val="18"/>
          <w:szCs w:val="18"/>
        </w:rPr>
        <w:t xml:space="preserve">szczególności w </w:t>
      </w:r>
      <w:r w:rsidRPr="00DD382E">
        <w:rPr>
          <w:rFonts w:ascii="Arial" w:hAnsi="Arial" w:cs="Arial"/>
          <w:sz w:val="18"/>
          <w:szCs w:val="18"/>
        </w:rPr>
        <w:t>przypadku:</w:t>
      </w:r>
    </w:p>
    <w:p w14:paraId="56AB6A16" w14:textId="50BF7309" w:rsidR="005679B4" w:rsidRPr="00DD382E" w:rsidRDefault="00AA46FF" w:rsidP="00DD382E">
      <w:pPr>
        <w:pStyle w:val="Akapitzlist"/>
        <w:numPr>
          <w:ilvl w:val="0"/>
          <w:numId w:val="28"/>
        </w:numPr>
        <w:spacing w:line="360" w:lineRule="auto"/>
        <w:jc w:val="both"/>
        <w:rPr>
          <w:rFonts w:ascii="Arial" w:hAnsi="Arial" w:cs="Arial"/>
          <w:sz w:val="18"/>
          <w:szCs w:val="18"/>
        </w:rPr>
      </w:pPr>
      <w:r w:rsidRPr="00DD382E">
        <w:rPr>
          <w:rFonts w:ascii="Arial" w:hAnsi="Arial" w:cs="Arial"/>
          <w:sz w:val="18"/>
          <w:szCs w:val="18"/>
        </w:rPr>
        <w:t>niespełni</w:t>
      </w:r>
      <w:r w:rsidR="005679B4">
        <w:rPr>
          <w:rFonts w:ascii="Arial" w:hAnsi="Arial" w:cs="Arial"/>
          <w:sz w:val="18"/>
          <w:szCs w:val="18"/>
        </w:rPr>
        <w:t>a</w:t>
      </w:r>
      <w:r w:rsidRPr="00DD382E">
        <w:rPr>
          <w:rFonts w:ascii="Arial" w:hAnsi="Arial" w:cs="Arial"/>
          <w:sz w:val="18"/>
          <w:szCs w:val="18"/>
        </w:rPr>
        <w:t xml:space="preserve">nia przez </w:t>
      </w:r>
      <w:r w:rsidR="00C42C93" w:rsidRPr="00DD382E">
        <w:rPr>
          <w:rFonts w:ascii="Arial" w:hAnsi="Arial" w:cs="Arial"/>
          <w:sz w:val="18"/>
          <w:szCs w:val="18"/>
        </w:rPr>
        <w:t xml:space="preserve">Towar wymagań </w:t>
      </w:r>
      <w:r w:rsidR="005679B4">
        <w:rPr>
          <w:rFonts w:ascii="Arial" w:hAnsi="Arial" w:cs="Arial"/>
          <w:sz w:val="18"/>
          <w:szCs w:val="18"/>
        </w:rPr>
        <w:t>z</w:t>
      </w:r>
      <w:r w:rsidR="00C42C93" w:rsidRPr="00DD382E">
        <w:rPr>
          <w:rFonts w:ascii="Arial" w:hAnsi="Arial" w:cs="Arial"/>
          <w:sz w:val="18"/>
          <w:szCs w:val="18"/>
        </w:rPr>
        <w:t xml:space="preserve"> zamówieni</w:t>
      </w:r>
      <w:r w:rsidR="005679B4">
        <w:rPr>
          <w:rFonts w:ascii="Arial" w:hAnsi="Arial" w:cs="Arial"/>
          <w:sz w:val="18"/>
          <w:szCs w:val="18"/>
        </w:rPr>
        <w:t>a</w:t>
      </w:r>
      <w:r w:rsidR="00C42C93" w:rsidRPr="00DD382E">
        <w:rPr>
          <w:rFonts w:ascii="Arial" w:hAnsi="Arial" w:cs="Arial"/>
          <w:sz w:val="18"/>
          <w:szCs w:val="18"/>
        </w:rPr>
        <w:t xml:space="preserve"> (</w:t>
      </w:r>
      <w:r w:rsidR="006956BE">
        <w:rPr>
          <w:rFonts w:ascii="Arial" w:hAnsi="Arial" w:cs="Arial"/>
          <w:sz w:val="18"/>
          <w:szCs w:val="18"/>
        </w:rPr>
        <w:t xml:space="preserve">min. </w:t>
      </w:r>
      <w:r w:rsidR="00482B4B" w:rsidRPr="00DD382E">
        <w:rPr>
          <w:rFonts w:ascii="Arial" w:hAnsi="Arial" w:cs="Arial"/>
          <w:sz w:val="18"/>
          <w:szCs w:val="18"/>
        </w:rPr>
        <w:t xml:space="preserve">jakość, </w:t>
      </w:r>
      <w:r w:rsidR="00C42C93" w:rsidRPr="00DD382E">
        <w:rPr>
          <w:rFonts w:ascii="Arial" w:hAnsi="Arial" w:cs="Arial"/>
          <w:sz w:val="18"/>
          <w:szCs w:val="18"/>
        </w:rPr>
        <w:t>atesty, świadectwa)</w:t>
      </w:r>
      <w:r w:rsidRPr="00DD382E">
        <w:rPr>
          <w:rFonts w:ascii="Arial" w:hAnsi="Arial" w:cs="Arial"/>
          <w:sz w:val="18"/>
          <w:szCs w:val="18"/>
        </w:rPr>
        <w:t>,</w:t>
      </w:r>
    </w:p>
    <w:p w14:paraId="1448F51A" w14:textId="2806AC93" w:rsidR="005679B4" w:rsidRPr="00DD382E" w:rsidRDefault="0017530D" w:rsidP="00DD382E">
      <w:pPr>
        <w:pStyle w:val="Akapitzlist"/>
        <w:numPr>
          <w:ilvl w:val="0"/>
          <w:numId w:val="28"/>
        </w:numPr>
        <w:spacing w:line="360" w:lineRule="auto"/>
        <w:jc w:val="both"/>
        <w:rPr>
          <w:rFonts w:ascii="Arial" w:hAnsi="Arial" w:cs="Arial"/>
          <w:sz w:val="18"/>
          <w:szCs w:val="18"/>
        </w:rPr>
      </w:pPr>
      <w:r w:rsidRPr="00DD382E">
        <w:rPr>
          <w:rFonts w:ascii="Arial" w:hAnsi="Arial" w:cs="Arial"/>
          <w:sz w:val="18"/>
          <w:szCs w:val="18"/>
        </w:rPr>
        <w:t>s</w:t>
      </w:r>
      <w:r w:rsidR="00C42C93" w:rsidRPr="00DD382E">
        <w:rPr>
          <w:rFonts w:ascii="Arial" w:hAnsi="Arial" w:cs="Arial"/>
          <w:sz w:val="18"/>
          <w:szCs w:val="18"/>
        </w:rPr>
        <w:t>twierdzeni</w:t>
      </w:r>
      <w:r w:rsidR="003B4D2C" w:rsidRPr="00DD382E">
        <w:rPr>
          <w:rFonts w:ascii="Arial" w:hAnsi="Arial" w:cs="Arial"/>
          <w:sz w:val="18"/>
          <w:szCs w:val="18"/>
        </w:rPr>
        <w:t>a</w:t>
      </w:r>
      <w:r w:rsidR="00C42C93" w:rsidRPr="00DD382E">
        <w:rPr>
          <w:rFonts w:ascii="Arial" w:hAnsi="Arial" w:cs="Arial"/>
          <w:sz w:val="18"/>
          <w:szCs w:val="18"/>
        </w:rPr>
        <w:t xml:space="preserve"> rozbieżności pomiędzy zam</w:t>
      </w:r>
      <w:r w:rsidR="005679B4">
        <w:rPr>
          <w:rFonts w:ascii="Arial" w:hAnsi="Arial" w:cs="Arial"/>
          <w:sz w:val="18"/>
          <w:szCs w:val="18"/>
        </w:rPr>
        <w:t>ó</w:t>
      </w:r>
      <w:r w:rsidR="00C42C93" w:rsidRPr="00DD382E">
        <w:rPr>
          <w:rFonts w:ascii="Arial" w:hAnsi="Arial" w:cs="Arial"/>
          <w:sz w:val="18"/>
          <w:szCs w:val="18"/>
        </w:rPr>
        <w:t>wi</w:t>
      </w:r>
      <w:r w:rsidR="005679B4">
        <w:rPr>
          <w:rFonts w:ascii="Arial" w:hAnsi="Arial" w:cs="Arial"/>
          <w:sz w:val="18"/>
          <w:szCs w:val="18"/>
        </w:rPr>
        <w:t>o</w:t>
      </w:r>
      <w:r w:rsidR="00C42C93" w:rsidRPr="00DD382E">
        <w:rPr>
          <w:rFonts w:ascii="Arial" w:hAnsi="Arial" w:cs="Arial"/>
          <w:sz w:val="18"/>
          <w:szCs w:val="18"/>
        </w:rPr>
        <w:t>nym a dostarczonym Towarem</w:t>
      </w:r>
      <w:r w:rsidR="003B4D2C" w:rsidRPr="00DD382E">
        <w:rPr>
          <w:rFonts w:ascii="Arial" w:hAnsi="Arial" w:cs="Arial"/>
          <w:sz w:val="18"/>
          <w:szCs w:val="18"/>
        </w:rPr>
        <w:t>,</w:t>
      </w:r>
    </w:p>
    <w:p w14:paraId="2D6E7DAB" w14:textId="10796496" w:rsidR="005679B4" w:rsidRPr="00DD382E" w:rsidRDefault="005679B4" w:rsidP="00DD382E">
      <w:pPr>
        <w:pStyle w:val="Akapitzlist"/>
        <w:numPr>
          <w:ilvl w:val="0"/>
          <w:numId w:val="28"/>
        </w:numPr>
        <w:spacing w:line="360" w:lineRule="auto"/>
        <w:jc w:val="both"/>
        <w:rPr>
          <w:rFonts w:ascii="Arial" w:hAnsi="Arial" w:cs="Arial"/>
          <w:sz w:val="18"/>
          <w:szCs w:val="18"/>
        </w:rPr>
      </w:pPr>
      <w:r>
        <w:rPr>
          <w:rFonts w:ascii="Arial" w:hAnsi="Arial" w:cs="Arial"/>
          <w:sz w:val="18"/>
          <w:szCs w:val="18"/>
        </w:rPr>
        <w:t xml:space="preserve">stwierdzenia </w:t>
      </w:r>
      <w:r w:rsidR="00482B4B" w:rsidRPr="00DD382E">
        <w:rPr>
          <w:rFonts w:ascii="Arial" w:hAnsi="Arial" w:cs="Arial"/>
          <w:sz w:val="18"/>
          <w:szCs w:val="18"/>
        </w:rPr>
        <w:t>u</w:t>
      </w:r>
      <w:r w:rsidR="00C42C93" w:rsidRPr="00DD382E">
        <w:rPr>
          <w:rFonts w:ascii="Arial" w:hAnsi="Arial" w:cs="Arial"/>
          <w:sz w:val="18"/>
          <w:szCs w:val="18"/>
        </w:rPr>
        <w:t>szkodzenia lub wady</w:t>
      </w:r>
      <w:r>
        <w:rPr>
          <w:rFonts w:ascii="Arial" w:hAnsi="Arial" w:cs="Arial"/>
          <w:sz w:val="18"/>
          <w:szCs w:val="18"/>
        </w:rPr>
        <w:t xml:space="preserve"> dostarczonego Towaru</w:t>
      </w:r>
      <w:r w:rsidR="00482B4B" w:rsidRPr="00DD382E">
        <w:rPr>
          <w:rFonts w:ascii="Arial" w:hAnsi="Arial" w:cs="Arial"/>
          <w:sz w:val="18"/>
          <w:szCs w:val="18"/>
        </w:rPr>
        <w:t>,</w:t>
      </w:r>
    </w:p>
    <w:p w14:paraId="63A1FC1D" w14:textId="7AB625AF" w:rsidR="00C42C93" w:rsidRPr="00DD382E" w:rsidRDefault="005679B4" w:rsidP="00DD382E">
      <w:pPr>
        <w:pStyle w:val="Akapitzlist"/>
        <w:numPr>
          <w:ilvl w:val="0"/>
          <w:numId w:val="28"/>
        </w:numPr>
        <w:spacing w:line="360" w:lineRule="auto"/>
        <w:jc w:val="both"/>
        <w:rPr>
          <w:rFonts w:ascii="Arial" w:hAnsi="Arial" w:cs="Arial"/>
          <w:sz w:val="18"/>
          <w:szCs w:val="18"/>
        </w:rPr>
      </w:pPr>
      <w:r>
        <w:rPr>
          <w:rFonts w:ascii="Arial" w:hAnsi="Arial" w:cs="Arial"/>
          <w:sz w:val="18"/>
          <w:szCs w:val="18"/>
        </w:rPr>
        <w:t xml:space="preserve">dokonania przez </w:t>
      </w:r>
      <w:r w:rsidRPr="005679B4">
        <w:rPr>
          <w:rFonts w:ascii="Arial" w:hAnsi="Arial" w:cs="Arial"/>
          <w:sz w:val="18"/>
          <w:szCs w:val="18"/>
        </w:rPr>
        <w:t xml:space="preserve">Sprzedawcę </w:t>
      </w:r>
      <w:r w:rsidR="00482B4B" w:rsidRPr="00DD382E">
        <w:rPr>
          <w:rFonts w:ascii="Arial" w:hAnsi="Arial" w:cs="Arial"/>
          <w:sz w:val="18"/>
          <w:szCs w:val="18"/>
        </w:rPr>
        <w:t xml:space="preserve">dostawy </w:t>
      </w:r>
      <w:r w:rsidR="00C42C93" w:rsidRPr="00DD382E">
        <w:rPr>
          <w:rFonts w:ascii="Arial" w:hAnsi="Arial" w:cs="Arial"/>
          <w:sz w:val="18"/>
          <w:szCs w:val="18"/>
        </w:rPr>
        <w:t>Towaru poza godzinami</w:t>
      </w:r>
      <w:r w:rsidR="00FB2532">
        <w:rPr>
          <w:rFonts w:ascii="Arial" w:hAnsi="Arial" w:cs="Arial"/>
          <w:sz w:val="18"/>
          <w:szCs w:val="18"/>
        </w:rPr>
        <w:t xml:space="preserve"> przyjęć magazynu </w:t>
      </w:r>
      <w:r w:rsidR="00E9494F">
        <w:rPr>
          <w:rFonts w:ascii="Arial" w:hAnsi="Arial" w:cs="Arial"/>
          <w:sz w:val="18"/>
          <w:szCs w:val="18"/>
        </w:rPr>
        <w:t>(magazyn Kupującego pracuje w Dni robocze w godz. 7:00 - 14:00).</w:t>
      </w:r>
    </w:p>
    <w:p w14:paraId="1760D2FB" w14:textId="2E1B5D30" w:rsidR="008F3058" w:rsidRPr="00DD382E" w:rsidRDefault="005679B4" w:rsidP="00DD382E">
      <w:pPr>
        <w:pStyle w:val="Akapitzlist"/>
        <w:numPr>
          <w:ilvl w:val="0"/>
          <w:numId w:val="23"/>
        </w:numPr>
        <w:spacing w:line="360" w:lineRule="auto"/>
        <w:jc w:val="both"/>
        <w:rPr>
          <w:rFonts w:ascii="Arial" w:hAnsi="Arial" w:cs="Arial"/>
          <w:sz w:val="18"/>
          <w:szCs w:val="18"/>
        </w:rPr>
      </w:pPr>
      <w:r>
        <w:rPr>
          <w:rFonts w:ascii="Arial" w:hAnsi="Arial" w:cs="Arial"/>
          <w:sz w:val="18"/>
          <w:szCs w:val="18"/>
        </w:rPr>
        <w:t xml:space="preserve">Sprzedawca zobowiązany jest zapewnić, aby </w:t>
      </w:r>
      <w:r w:rsidR="004C334C" w:rsidRPr="00DD382E">
        <w:rPr>
          <w:rFonts w:ascii="Arial" w:hAnsi="Arial" w:cs="Arial"/>
          <w:sz w:val="18"/>
          <w:szCs w:val="18"/>
        </w:rPr>
        <w:t xml:space="preserve">Towar posiadał </w:t>
      </w:r>
      <w:r w:rsidR="00482B4B" w:rsidRPr="00DD382E">
        <w:rPr>
          <w:rFonts w:ascii="Arial" w:hAnsi="Arial" w:cs="Arial"/>
          <w:sz w:val="18"/>
          <w:szCs w:val="18"/>
        </w:rPr>
        <w:t>wszelkie wymagane przepisami prawa dokumenty, w tym dokument gwarancji (jeśli udzielana jest gwarancja</w:t>
      </w:r>
      <w:r w:rsidR="008F3058">
        <w:rPr>
          <w:rFonts w:ascii="Arial" w:hAnsi="Arial" w:cs="Arial"/>
          <w:sz w:val="18"/>
          <w:szCs w:val="18"/>
        </w:rPr>
        <w:t xml:space="preserve"> na Towar</w:t>
      </w:r>
      <w:r w:rsidR="00482B4B" w:rsidRPr="00DD382E">
        <w:rPr>
          <w:rFonts w:ascii="Arial" w:hAnsi="Arial" w:cs="Arial"/>
          <w:sz w:val="18"/>
          <w:szCs w:val="18"/>
        </w:rPr>
        <w:t xml:space="preserve">), </w:t>
      </w:r>
      <w:r w:rsidR="004C334C" w:rsidRPr="00DD382E">
        <w:rPr>
          <w:rFonts w:ascii="Arial" w:hAnsi="Arial" w:cs="Arial"/>
          <w:sz w:val="18"/>
          <w:szCs w:val="18"/>
        </w:rPr>
        <w:t xml:space="preserve">świadectwo jakości </w:t>
      </w:r>
      <w:r w:rsidR="008F3058">
        <w:rPr>
          <w:rFonts w:ascii="Arial" w:hAnsi="Arial" w:cs="Arial"/>
          <w:sz w:val="18"/>
          <w:szCs w:val="18"/>
        </w:rPr>
        <w:t>Towarów</w:t>
      </w:r>
      <w:r w:rsidR="009F7ECD">
        <w:rPr>
          <w:rFonts w:ascii="Arial" w:hAnsi="Arial" w:cs="Arial"/>
          <w:sz w:val="18"/>
          <w:szCs w:val="18"/>
        </w:rPr>
        <w:t>, karty charakterystyki</w:t>
      </w:r>
      <w:r w:rsidR="008F3058">
        <w:rPr>
          <w:rFonts w:ascii="Arial" w:hAnsi="Arial" w:cs="Arial"/>
          <w:sz w:val="18"/>
          <w:szCs w:val="18"/>
        </w:rPr>
        <w:t xml:space="preserve"> wystawione przez </w:t>
      </w:r>
      <w:r w:rsidR="004C334C" w:rsidRPr="00DD382E">
        <w:rPr>
          <w:rFonts w:ascii="Arial" w:hAnsi="Arial" w:cs="Arial"/>
          <w:sz w:val="18"/>
          <w:szCs w:val="18"/>
        </w:rPr>
        <w:t>producenta lub własne stwierdzające tożsamość dostawy.</w:t>
      </w:r>
    </w:p>
    <w:p w14:paraId="40A25BE7" w14:textId="171F8484" w:rsidR="00DA350F" w:rsidRPr="00DD382E" w:rsidRDefault="000B73F9" w:rsidP="00DD382E">
      <w:pPr>
        <w:pStyle w:val="Akapitzlist"/>
        <w:numPr>
          <w:ilvl w:val="0"/>
          <w:numId w:val="23"/>
        </w:numPr>
        <w:spacing w:line="360" w:lineRule="auto"/>
        <w:jc w:val="both"/>
        <w:rPr>
          <w:rFonts w:ascii="Arial" w:hAnsi="Arial" w:cs="Arial"/>
          <w:sz w:val="18"/>
          <w:szCs w:val="18"/>
        </w:rPr>
      </w:pPr>
      <w:r w:rsidRPr="00DD382E">
        <w:rPr>
          <w:rFonts w:ascii="Arial" w:hAnsi="Arial" w:cs="Arial"/>
          <w:sz w:val="18"/>
          <w:szCs w:val="18"/>
        </w:rPr>
        <w:t>Sprzedawca zobowiązuje się do dostarczania Kupującemu wraz z Towarami</w:t>
      </w:r>
      <w:r w:rsidR="001530AD">
        <w:rPr>
          <w:rFonts w:ascii="Arial" w:hAnsi="Arial" w:cs="Arial"/>
          <w:sz w:val="18"/>
          <w:szCs w:val="18"/>
        </w:rPr>
        <w:t xml:space="preserve"> co najmniej</w:t>
      </w:r>
      <w:r w:rsidRPr="00DD382E">
        <w:rPr>
          <w:rFonts w:ascii="Arial" w:hAnsi="Arial" w:cs="Arial"/>
          <w:sz w:val="18"/>
          <w:szCs w:val="18"/>
        </w:rPr>
        <w:t xml:space="preserve"> instrukcji obsługi</w:t>
      </w:r>
      <w:r w:rsidR="00556CCE" w:rsidRPr="00DD382E">
        <w:rPr>
          <w:rFonts w:ascii="Arial" w:hAnsi="Arial" w:cs="Arial"/>
          <w:sz w:val="18"/>
          <w:szCs w:val="18"/>
        </w:rPr>
        <w:t xml:space="preserve"> </w:t>
      </w:r>
      <w:r w:rsidR="008F3058">
        <w:rPr>
          <w:rFonts w:ascii="Arial" w:hAnsi="Arial" w:cs="Arial"/>
          <w:sz w:val="18"/>
          <w:szCs w:val="18"/>
        </w:rPr>
        <w:t xml:space="preserve">Towarów </w:t>
      </w:r>
      <w:r w:rsidR="00556CCE" w:rsidRPr="00DD382E">
        <w:rPr>
          <w:rFonts w:ascii="Arial" w:hAnsi="Arial" w:cs="Arial"/>
          <w:sz w:val="18"/>
          <w:szCs w:val="18"/>
        </w:rPr>
        <w:t>ora</w:t>
      </w:r>
      <w:r w:rsidR="008F3058">
        <w:rPr>
          <w:rFonts w:ascii="Arial" w:hAnsi="Arial" w:cs="Arial"/>
          <w:sz w:val="18"/>
          <w:szCs w:val="18"/>
        </w:rPr>
        <w:t>z</w:t>
      </w:r>
      <w:r w:rsidR="00556CCE" w:rsidRPr="00DD382E">
        <w:rPr>
          <w:rFonts w:ascii="Arial" w:hAnsi="Arial" w:cs="Arial"/>
          <w:sz w:val="18"/>
          <w:szCs w:val="18"/>
        </w:rPr>
        <w:t xml:space="preserve"> kart</w:t>
      </w:r>
      <w:r w:rsidR="008F3058">
        <w:rPr>
          <w:rFonts w:ascii="Arial" w:hAnsi="Arial" w:cs="Arial"/>
          <w:sz w:val="18"/>
          <w:szCs w:val="18"/>
        </w:rPr>
        <w:t>y</w:t>
      </w:r>
      <w:r w:rsidR="00556CCE" w:rsidRPr="00DD382E">
        <w:rPr>
          <w:rFonts w:ascii="Arial" w:hAnsi="Arial" w:cs="Arial"/>
          <w:sz w:val="18"/>
          <w:szCs w:val="18"/>
        </w:rPr>
        <w:t xml:space="preserve"> gwarancyjn</w:t>
      </w:r>
      <w:r w:rsidR="008F3058">
        <w:rPr>
          <w:rFonts w:ascii="Arial" w:hAnsi="Arial" w:cs="Arial"/>
          <w:sz w:val="18"/>
          <w:szCs w:val="18"/>
        </w:rPr>
        <w:t>ej</w:t>
      </w:r>
      <w:r w:rsidR="0018595C">
        <w:rPr>
          <w:rFonts w:ascii="Arial" w:hAnsi="Arial" w:cs="Arial"/>
          <w:sz w:val="18"/>
          <w:szCs w:val="18"/>
        </w:rPr>
        <w:t xml:space="preserve"> (jeśli udzielana jest gwarancja na Towar)</w:t>
      </w:r>
      <w:r w:rsidR="00556CCE" w:rsidRPr="00DD382E">
        <w:rPr>
          <w:rFonts w:ascii="Arial" w:hAnsi="Arial" w:cs="Arial"/>
          <w:sz w:val="18"/>
          <w:szCs w:val="18"/>
        </w:rPr>
        <w:t>.</w:t>
      </w:r>
    </w:p>
    <w:p w14:paraId="16005664" w14:textId="64D1AEA6" w:rsidR="00BD206B" w:rsidRDefault="006F12ED" w:rsidP="00DD382E">
      <w:pPr>
        <w:spacing w:line="360" w:lineRule="auto"/>
        <w:jc w:val="both"/>
        <w:rPr>
          <w:rFonts w:ascii="Arial" w:hAnsi="Arial" w:cs="Arial"/>
          <w:sz w:val="18"/>
          <w:szCs w:val="18"/>
        </w:rPr>
      </w:pPr>
      <w:r>
        <w:rPr>
          <w:rFonts w:ascii="Arial" w:hAnsi="Arial" w:cs="Arial"/>
          <w:sz w:val="18"/>
          <w:szCs w:val="18"/>
        </w:rPr>
        <w:t xml:space="preserve">                                                        </w:t>
      </w:r>
      <w:r w:rsidR="00BD206B">
        <w:rPr>
          <w:rFonts w:ascii="Arial" w:hAnsi="Arial" w:cs="Arial"/>
          <w:sz w:val="18"/>
          <w:szCs w:val="18"/>
        </w:rPr>
        <w:t xml:space="preserve">                    </w:t>
      </w:r>
    </w:p>
    <w:p w14:paraId="5F103C3D" w14:textId="00354E99" w:rsidR="00C42C93" w:rsidRPr="006F12ED" w:rsidRDefault="00C42C93" w:rsidP="00050E55">
      <w:pPr>
        <w:spacing w:after="0" w:line="360" w:lineRule="auto"/>
        <w:jc w:val="center"/>
        <w:rPr>
          <w:rFonts w:ascii="Arial" w:hAnsi="Arial" w:cs="Arial"/>
          <w:b/>
          <w:sz w:val="18"/>
          <w:szCs w:val="18"/>
        </w:rPr>
      </w:pPr>
      <w:r w:rsidRPr="006F12ED">
        <w:rPr>
          <w:rFonts w:ascii="Arial" w:hAnsi="Arial" w:cs="Arial"/>
          <w:b/>
          <w:sz w:val="18"/>
          <w:szCs w:val="18"/>
        </w:rPr>
        <w:t xml:space="preserve">§ </w:t>
      </w:r>
      <w:r w:rsidR="008F3058">
        <w:rPr>
          <w:rFonts w:ascii="Arial" w:hAnsi="Arial" w:cs="Arial"/>
          <w:b/>
          <w:sz w:val="18"/>
          <w:szCs w:val="18"/>
        </w:rPr>
        <w:t>7</w:t>
      </w:r>
    </w:p>
    <w:p w14:paraId="0CE3C9ED" w14:textId="7234C736" w:rsidR="00C42C93" w:rsidRDefault="000B73F9" w:rsidP="00050E55">
      <w:pPr>
        <w:spacing w:line="360" w:lineRule="auto"/>
        <w:jc w:val="center"/>
        <w:rPr>
          <w:rFonts w:ascii="Arial" w:hAnsi="Arial" w:cs="Arial"/>
          <w:b/>
          <w:sz w:val="18"/>
          <w:szCs w:val="18"/>
        </w:rPr>
      </w:pPr>
      <w:r>
        <w:rPr>
          <w:rFonts w:ascii="Arial" w:hAnsi="Arial" w:cs="Arial"/>
          <w:b/>
          <w:sz w:val="18"/>
          <w:szCs w:val="18"/>
        </w:rPr>
        <w:t xml:space="preserve"> </w:t>
      </w:r>
      <w:r w:rsidR="0056551D">
        <w:rPr>
          <w:rFonts w:ascii="Arial" w:hAnsi="Arial" w:cs="Arial"/>
          <w:b/>
          <w:sz w:val="18"/>
          <w:szCs w:val="18"/>
        </w:rPr>
        <w:t>GWARANCJA</w:t>
      </w:r>
      <w:r>
        <w:rPr>
          <w:rFonts w:ascii="Arial" w:hAnsi="Arial" w:cs="Arial"/>
          <w:b/>
          <w:sz w:val="18"/>
          <w:szCs w:val="18"/>
        </w:rPr>
        <w:t xml:space="preserve"> i </w:t>
      </w:r>
      <w:r w:rsidR="00C42C93" w:rsidRPr="006F12ED">
        <w:rPr>
          <w:rFonts w:ascii="Arial" w:hAnsi="Arial" w:cs="Arial"/>
          <w:b/>
          <w:sz w:val="18"/>
          <w:szCs w:val="18"/>
        </w:rPr>
        <w:t>REKLAMACJE</w:t>
      </w:r>
    </w:p>
    <w:p w14:paraId="6E32AEE9" w14:textId="219E2E75" w:rsidR="000B73F9" w:rsidRPr="00DD382E" w:rsidRDefault="000B73F9" w:rsidP="00050E55">
      <w:pPr>
        <w:pStyle w:val="Akapitzlist"/>
        <w:numPr>
          <w:ilvl w:val="0"/>
          <w:numId w:val="10"/>
        </w:numPr>
        <w:overflowPunct w:val="0"/>
        <w:autoSpaceDE w:val="0"/>
        <w:autoSpaceDN w:val="0"/>
        <w:adjustRightInd w:val="0"/>
        <w:spacing w:after="0" w:line="360" w:lineRule="auto"/>
        <w:jc w:val="both"/>
        <w:textAlignment w:val="baseline"/>
        <w:rPr>
          <w:rFonts w:ascii="Arial" w:eastAsia="Arial" w:hAnsi="Arial" w:cs="Arial"/>
          <w:sz w:val="18"/>
          <w:szCs w:val="18"/>
          <w:lang w:eastAsia="ar-SA"/>
        </w:rPr>
      </w:pPr>
      <w:r w:rsidRPr="00050E55">
        <w:rPr>
          <w:rFonts w:ascii="Arial" w:eastAsia="Arial" w:hAnsi="Arial" w:cs="Arial"/>
          <w:bCs/>
          <w:sz w:val="18"/>
          <w:szCs w:val="18"/>
          <w:lang w:eastAsia="ar-SA"/>
        </w:rPr>
        <w:t>Sprzedawca</w:t>
      </w:r>
      <w:r w:rsidRPr="00050E55">
        <w:rPr>
          <w:rFonts w:ascii="Arial" w:eastAsia="Arial" w:hAnsi="Arial" w:cs="Arial"/>
          <w:sz w:val="18"/>
          <w:szCs w:val="18"/>
          <w:lang w:eastAsia="ar-SA"/>
        </w:rPr>
        <w:t xml:space="preserve"> ponosi odpowiedzialność za zgodność </w:t>
      </w:r>
      <w:r w:rsidR="008E56E4">
        <w:rPr>
          <w:rFonts w:ascii="Arial" w:eastAsia="Arial" w:hAnsi="Arial" w:cs="Arial"/>
          <w:sz w:val="18"/>
          <w:szCs w:val="18"/>
          <w:lang w:eastAsia="ar-SA"/>
        </w:rPr>
        <w:t>Towaru</w:t>
      </w:r>
      <w:r w:rsidRPr="00DD382E">
        <w:rPr>
          <w:rFonts w:ascii="Arial" w:eastAsia="Arial" w:hAnsi="Arial" w:cs="Arial"/>
          <w:sz w:val="18"/>
          <w:szCs w:val="18"/>
          <w:lang w:eastAsia="ar-SA"/>
        </w:rPr>
        <w:t xml:space="preserve"> z zamówieniem</w:t>
      </w:r>
      <w:r w:rsidR="000742FF">
        <w:rPr>
          <w:rFonts w:ascii="Arial" w:eastAsia="Arial" w:hAnsi="Arial" w:cs="Arial"/>
          <w:sz w:val="18"/>
          <w:szCs w:val="18"/>
          <w:lang w:eastAsia="ar-SA"/>
        </w:rPr>
        <w:t xml:space="preserve"> oraz zgodność Towaru z Cennikiem Sprzedawcy</w:t>
      </w:r>
      <w:r w:rsidR="00660B0B">
        <w:rPr>
          <w:rFonts w:ascii="Arial" w:eastAsia="Arial" w:hAnsi="Arial" w:cs="Arial"/>
          <w:sz w:val="18"/>
          <w:szCs w:val="18"/>
          <w:lang w:eastAsia="ar-SA"/>
        </w:rPr>
        <w:t>/E-katalogiem Sprzedawcy</w:t>
      </w:r>
      <w:r w:rsidR="000742FF">
        <w:rPr>
          <w:rFonts w:ascii="Arial" w:eastAsia="Arial" w:hAnsi="Arial" w:cs="Arial"/>
          <w:sz w:val="18"/>
          <w:szCs w:val="18"/>
          <w:lang w:eastAsia="ar-SA"/>
        </w:rPr>
        <w:t xml:space="preserve"> lub odpowiednio zgodność Towaru z Ofertą Sprzedawcy </w:t>
      </w:r>
      <w:r w:rsidRPr="00DD382E">
        <w:rPr>
          <w:rFonts w:ascii="Arial" w:eastAsia="Arial" w:hAnsi="Arial" w:cs="Arial"/>
          <w:sz w:val="18"/>
          <w:szCs w:val="18"/>
          <w:lang w:eastAsia="ar-SA"/>
        </w:rPr>
        <w:t xml:space="preserve">i zobowiązuje się wydać Towary </w:t>
      </w:r>
      <w:r w:rsidR="000742FF">
        <w:rPr>
          <w:rFonts w:ascii="Arial" w:eastAsia="Arial" w:hAnsi="Arial" w:cs="Arial"/>
          <w:sz w:val="18"/>
          <w:szCs w:val="18"/>
          <w:lang w:eastAsia="ar-SA"/>
        </w:rPr>
        <w:t xml:space="preserve">Kupującemu </w:t>
      </w:r>
      <w:r w:rsidRPr="00050E55">
        <w:rPr>
          <w:rFonts w:ascii="Arial" w:eastAsia="Arial" w:hAnsi="Arial" w:cs="Arial"/>
          <w:sz w:val="18"/>
          <w:szCs w:val="18"/>
          <w:lang w:eastAsia="ar-SA"/>
        </w:rPr>
        <w:t xml:space="preserve">w stanie wolnym od wszelkich </w:t>
      </w:r>
      <w:r w:rsidR="000742FF">
        <w:rPr>
          <w:rFonts w:ascii="Arial" w:eastAsia="Arial" w:hAnsi="Arial" w:cs="Arial"/>
          <w:sz w:val="18"/>
          <w:szCs w:val="18"/>
          <w:lang w:eastAsia="ar-SA"/>
        </w:rPr>
        <w:t>W</w:t>
      </w:r>
      <w:r w:rsidRPr="00DD382E">
        <w:rPr>
          <w:rFonts w:ascii="Arial" w:eastAsia="Arial" w:hAnsi="Arial" w:cs="Arial"/>
          <w:sz w:val="18"/>
          <w:szCs w:val="18"/>
          <w:lang w:eastAsia="ar-SA"/>
        </w:rPr>
        <w:t>ad.</w:t>
      </w:r>
    </w:p>
    <w:p w14:paraId="10466C48" w14:textId="2084C775" w:rsidR="00CD3788" w:rsidRPr="000742FF" w:rsidRDefault="00756F12" w:rsidP="000742FF">
      <w:pPr>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Na dostarczone Towary </w:t>
      </w:r>
      <w:r w:rsidRPr="00050E55">
        <w:rPr>
          <w:rFonts w:ascii="Arial" w:eastAsia="Arial" w:hAnsi="Arial" w:cs="Arial"/>
          <w:bCs/>
          <w:sz w:val="18"/>
          <w:szCs w:val="18"/>
          <w:lang w:eastAsia="ar-SA"/>
        </w:rPr>
        <w:t xml:space="preserve">Sprzedawca udziela Kupującemu gwarancji na okres </w:t>
      </w:r>
      <w:r w:rsidRPr="00556CCE">
        <w:rPr>
          <w:rFonts w:ascii="Arial" w:eastAsia="Arial" w:hAnsi="Arial" w:cs="Arial"/>
          <w:bCs/>
          <w:sz w:val="18"/>
          <w:szCs w:val="18"/>
          <w:lang w:eastAsia="ar-SA"/>
        </w:rPr>
        <w:t>12</w:t>
      </w:r>
      <w:r w:rsidRPr="00050E55">
        <w:rPr>
          <w:rFonts w:ascii="Arial" w:eastAsia="Arial" w:hAnsi="Arial" w:cs="Arial"/>
          <w:bCs/>
          <w:sz w:val="18"/>
          <w:szCs w:val="18"/>
          <w:lang w:eastAsia="ar-SA"/>
        </w:rPr>
        <w:t xml:space="preserve"> miesięcy</w:t>
      </w:r>
      <w:r w:rsidR="000742FF">
        <w:rPr>
          <w:rFonts w:ascii="Arial" w:eastAsia="Arial" w:hAnsi="Arial" w:cs="Arial"/>
          <w:bCs/>
          <w:sz w:val="18"/>
          <w:szCs w:val="18"/>
          <w:lang w:eastAsia="ar-SA"/>
        </w:rPr>
        <w:t xml:space="preserve"> liczony</w:t>
      </w:r>
      <w:r w:rsidRPr="00050E55">
        <w:rPr>
          <w:rFonts w:ascii="Arial" w:eastAsia="Arial" w:hAnsi="Arial" w:cs="Arial"/>
          <w:bCs/>
          <w:sz w:val="18"/>
          <w:szCs w:val="18"/>
          <w:lang w:eastAsia="ar-SA"/>
        </w:rPr>
        <w:t xml:space="preserve"> od daty </w:t>
      </w:r>
      <w:r w:rsidR="006A69FA">
        <w:rPr>
          <w:rFonts w:ascii="Arial" w:eastAsia="Arial" w:hAnsi="Arial" w:cs="Arial"/>
          <w:bCs/>
          <w:sz w:val="18"/>
          <w:szCs w:val="18"/>
          <w:lang w:eastAsia="ar-SA"/>
        </w:rPr>
        <w:t>dostawy</w:t>
      </w:r>
      <w:r w:rsidR="00B33CD2">
        <w:rPr>
          <w:rFonts w:ascii="Arial" w:eastAsia="Arial" w:hAnsi="Arial" w:cs="Arial"/>
          <w:bCs/>
          <w:sz w:val="18"/>
          <w:szCs w:val="18"/>
          <w:lang w:eastAsia="ar-SA"/>
        </w:rPr>
        <w:t xml:space="preserve"> Towarów</w:t>
      </w:r>
      <w:r w:rsidR="006A69FA">
        <w:rPr>
          <w:rFonts w:ascii="Arial" w:eastAsia="Arial" w:hAnsi="Arial" w:cs="Arial"/>
          <w:bCs/>
          <w:sz w:val="18"/>
          <w:szCs w:val="18"/>
          <w:lang w:eastAsia="ar-SA"/>
        </w:rPr>
        <w:t xml:space="preserve">. </w:t>
      </w:r>
    </w:p>
    <w:p w14:paraId="47765E86" w14:textId="162251D2" w:rsidR="00CD3788" w:rsidRPr="00CD3788" w:rsidRDefault="00CD3788" w:rsidP="00CD3788">
      <w:pPr>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CD3788">
        <w:rPr>
          <w:rFonts w:ascii="Arial" w:eastAsia="Arial" w:hAnsi="Arial" w:cs="Arial"/>
          <w:bCs/>
          <w:sz w:val="18"/>
          <w:szCs w:val="18"/>
          <w:lang w:eastAsia="ar-SA"/>
        </w:rPr>
        <w:t>Poprzez udzielenie gwarancji, Sprzedawca zapewnia o braku Wad Towar</w:t>
      </w:r>
      <w:r w:rsidR="00747746">
        <w:rPr>
          <w:rFonts w:ascii="Arial" w:eastAsia="Arial" w:hAnsi="Arial" w:cs="Arial"/>
          <w:bCs/>
          <w:sz w:val="18"/>
          <w:szCs w:val="18"/>
          <w:lang w:eastAsia="ar-SA"/>
        </w:rPr>
        <w:t>u</w:t>
      </w:r>
      <w:r w:rsidRPr="00CD3788">
        <w:rPr>
          <w:rFonts w:ascii="Arial" w:eastAsia="Arial" w:hAnsi="Arial" w:cs="Arial"/>
          <w:bCs/>
          <w:sz w:val="18"/>
          <w:szCs w:val="18"/>
          <w:lang w:eastAsia="ar-SA"/>
        </w:rPr>
        <w:t xml:space="preserve">.  </w:t>
      </w:r>
    </w:p>
    <w:p w14:paraId="2315224F" w14:textId="22CB7EF9" w:rsidR="00CD3788" w:rsidRPr="00CD3788" w:rsidRDefault="00CD3788" w:rsidP="00CD3788">
      <w:pPr>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CD3788">
        <w:rPr>
          <w:rFonts w:ascii="Arial" w:eastAsia="Arial" w:hAnsi="Arial" w:cs="Arial"/>
          <w:bCs/>
          <w:sz w:val="18"/>
          <w:szCs w:val="18"/>
          <w:lang w:eastAsia="ar-SA"/>
        </w:rPr>
        <w:t>W ramach gwarancji Sprzedawca zobowiązuje się do wykonania zobowiązań określonych w niniejszym paragrafie, jeżeli Wady, łącznie:</w:t>
      </w:r>
    </w:p>
    <w:p w14:paraId="16C8EDF7" w14:textId="53BBC582" w:rsidR="00CD3788" w:rsidRDefault="00CD3788" w:rsidP="00CD3788">
      <w:pPr>
        <w:pStyle w:val="Akapitzlist"/>
        <w:numPr>
          <w:ilvl w:val="0"/>
          <w:numId w:val="34"/>
        </w:numPr>
        <w:spacing w:after="0" w:line="360" w:lineRule="auto"/>
        <w:jc w:val="both"/>
        <w:rPr>
          <w:rFonts w:ascii="Arial" w:hAnsi="Arial" w:cs="Arial"/>
          <w:sz w:val="18"/>
          <w:szCs w:val="18"/>
        </w:rPr>
      </w:pPr>
      <w:r w:rsidRPr="00050E55">
        <w:rPr>
          <w:rFonts w:ascii="Arial" w:hAnsi="Arial" w:cs="Arial"/>
          <w:sz w:val="18"/>
          <w:szCs w:val="18"/>
        </w:rPr>
        <w:t>powstały z przyczyn tkwiących w dostarczonym Towarze lub jego części</w:t>
      </w:r>
      <w:r>
        <w:rPr>
          <w:rFonts w:ascii="Arial" w:hAnsi="Arial" w:cs="Arial"/>
          <w:sz w:val="18"/>
          <w:szCs w:val="18"/>
        </w:rPr>
        <w:t>,</w:t>
      </w:r>
      <w:r w:rsidRPr="00050E55">
        <w:rPr>
          <w:rFonts w:ascii="Arial" w:hAnsi="Arial" w:cs="Arial"/>
          <w:sz w:val="18"/>
          <w:szCs w:val="18"/>
        </w:rPr>
        <w:t xml:space="preserve"> </w:t>
      </w:r>
    </w:p>
    <w:p w14:paraId="2307B771" w14:textId="3F9338E7" w:rsidR="00CD3788" w:rsidRDefault="00CD3788" w:rsidP="00CD3788">
      <w:pPr>
        <w:pStyle w:val="Akapitzlist"/>
        <w:numPr>
          <w:ilvl w:val="0"/>
          <w:numId w:val="34"/>
        </w:numPr>
        <w:spacing w:after="0" w:line="360" w:lineRule="auto"/>
        <w:jc w:val="both"/>
        <w:rPr>
          <w:rFonts w:ascii="Arial" w:hAnsi="Arial" w:cs="Arial"/>
          <w:sz w:val="18"/>
          <w:szCs w:val="18"/>
        </w:rPr>
      </w:pPr>
      <w:r w:rsidRPr="00050E55">
        <w:rPr>
          <w:rFonts w:ascii="Arial" w:hAnsi="Arial" w:cs="Arial"/>
          <w:sz w:val="18"/>
          <w:szCs w:val="18"/>
        </w:rPr>
        <w:t>ujawniły się okresie gwarancji</w:t>
      </w:r>
      <w:r>
        <w:rPr>
          <w:rFonts w:ascii="Arial" w:hAnsi="Arial" w:cs="Arial"/>
          <w:sz w:val="18"/>
          <w:szCs w:val="18"/>
        </w:rPr>
        <w:t>,</w:t>
      </w:r>
    </w:p>
    <w:p w14:paraId="442AD6D4" w14:textId="10969A6F" w:rsidR="00E02E16" w:rsidRPr="00E02E16" w:rsidRDefault="00E02E16" w:rsidP="00E02E16">
      <w:pPr>
        <w:pStyle w:val="Akapitzlist"/>
        <w:numPr>
          <w:ilvl w:val="0"/>
          <w:numId w:val="34"/>
        </w:numPr>
        <w:spacing w:after="0" w:line="360" w:lineRule="auto"/>
        <w:jc w:val="both"/>
        <w:rPr>
          <w:rFonts w:ascii="Arial" w:hAnsi="Arial" w:cs="Arial"/>
          <w:bCs/>
          <w:sz w:val="18"/>
          <w:szCs w:val="18"/>
        </w:rPr>
      </w:pPr>
      <w:r w:rsidRPr="00E02E16">
        <w:rPr>
          <w:rFonts w:ascii="Arial" w:hAnsi="Arial" w:cs="Arial"/>
          <w:sz w:val="18"/>
          <w:szCs w:val="18"/>
        </w:rPr>
        <w:t>zostały zgłoszone (</w:t>
      </w:r>
      <w:r w:rsidRPr="00E02E16">
        <w:rPr>
          <w:rFonts w:ascii="Arial" w:hAnsi="Arial" w:cs="Arial"/>
          <w:bCs/>
          <w:sz w:val="18"/>
          <w:szCs w:val="18"/>
        </w:rPr>
        <w:t>reklamacja) w terminie do 30 Dni po upływie okresu gwarancji.</w:t>
      </w:r>
    </w:p>
    <w:p w14:paraId="568D9733" w14:textId="01E4DBC0" w:rsidR="00CD3788" w:rsidRPr="00AA2A98" w:rsidRDefault="00CD3788" w:rsidP="00CD3788">
      <w:pPr>
        <w:pStyle w:val="Akapitzlist"/>
        <w:numPr>
          <w:ilvl w:val="0"/>
          <w:numId w:val="10"/>
        </w:numPr>
        <w:spacing w:after="0" w:line="360" w:lineRule="auto"/>
        <w:jc w:val="both"/>
        <w:rPr>
          <w:rFonts w:ascii="Arial" w:hAnsi="Arial" w:cs="Arial"/>
          <w:bCs/>
          <w:sz w:val="18"/>
          <w:szCs w:val="18"/>
        </w:rPr>
      </w:pPr>
      <w:r w:rsidRPr="00050E55">
        <w:rPr>
          <w:rFonts w:ascii="Arial" w:hAnsi="Arial" w:cs="Arial"/>
          <w:bCs/>
          <w:sz w:val="18"/>
          <w:szCs w:val="18"/>
        </w:rPr>
        <w:t xml:space="preserve">Utrata roszczeń gwarancyjnych z tytułu Wad nie następuje, pomimo ujawnienia się Wad po upływie okresu gwarancji, ani pomimo zgłoszenia Wady po upływie terminu, o którym mowa w ust. </w:t>
      </w:r>
      <w:r w:rsidR="00747746">
        <w:rPr>
          <w:rFonts w:ascii="Arial" w:hAnsi="Arial" w:cs="Arial"/>
          <w:bCs/>
          <w:sz w:val="18"/>
          <w:szCs w:val="18"/>
        </w:rPr>
        <w:t>4</w:t>
      </w:r>
      <w:r w:rsidRPr="00050E55">
        <w:rPr>
          <w:rFonts w:ascii="Arial" w:hAnsi="Arial" w:cs="Arial"/>
          <w:bCs/>
          <w:sz w:val="18"/>
          <w:szCs w:val="18"/>
        </w:rPr>
        <w:t xml:space="preserve"> pkt 3)</w:t>
      </w:r>
      <w:r w:rsidR="00747746">
        <w:rPr>
          <w:rFonts w:ascii="Arial" w:hAnsi="Arial" w:cs="Arial"/>
          <w:bCs/>
          <w:sz w:val="18"/>
          <w:szCs w:val="18"/>
        </w:rPr>
        <w:t xml:space="preserve"> powyżej</w:t>
      </w:r>
      <w:r w:rsidRPr="00050E55">
        <w:rPr>
          <w:rFonts w:ascii="Arial" w:hAnsi="Arial" w:cs="Arial"/>
          <w:bCs/>
          <w:sz w:val="18"/>
          <w:szCs w:val="18"/>
        </w:rPr>
        <w:t>, jeżeli Sprzedawca Wadę podstępnie zataił.</w:t>
      </w:r>
    </w:p>
    <w:p w14:paraId="7E59C23A" w14:textId="5E4B4BD5" w:rsidR="00CD3788" w:rsidRPr="00050E55" w:rsidRDefault="00CD3788" w:rsidP="00050E55">
      <w:pPr>
        <w:pStyle w:val="Akapitzlist"/>
        <w:numPr>
          <w:ilvl w:val="0"/>
          <w:numId w:val="10"/>
        </w:numPr>
        <w:spacing w:after="0" w:line="360" w:lineRule="auto"/>
        <w:jc w:val="both"/>
        <w:rPr>
          <w:rFonts w:ascii="Arial" w:hAnsi="Arial" w:cs="Arial"/>
          <w:bCs/>
          <w:sz w:val="18"/>
          <w:szCs w:val="18"/>
        </w:rPr>
      </w:pPr>
      <w:r w:rsidRPr="00050E55">
        <w:rPr>
          <w:rFonts w:ascii="Arial" w:hAnsi="Arial" w:cs="Arial"/>
          <w:bCs/>
          <w:sz w:val="18"/>
          <w:szCs w:val="18"/>
        </w:rPr>
        <w:t>Zawiadomieniem o Wadzie Towaru</w:t>
      </w:r>
      <w:r w:rsidR="00747746">
        <w:rPr>
          <w:rFonts w:ascii="Arial" w:hAnsi="Arial" w:cs="Arial"/>
          <w:bCs/>
          <w:sz w:val="18"/>
          <w:szCs w:val="18"/>
        </w:rPr>
        <w:t xml:space="preserve"> </w:t>
      </w:r>
      <w:r w:rsidRPr="00050E55">
        <w:rPr>
          <w:rFonts w:ascii="Arial" w:hAnsi="Arial" w:cs="Arial"/>
          <w:bCs/>
          <w:sz w:val="18"/>
          <w:szCs w:val="18"/>
        </w:rPr>
        <w:t xml:space="preserve">jest </w:t>
      </w:r>
      <w:r w:rsidR="00747746">
        <w:rPr>
          <w:rFonts w:ascii="Arial" w:hAnsi="Arial" w:cs="Arial"/>
          <w:bCs/>
          <w:sz w:val="18"/>
          <w:szCs w:val="18"/>
        </w:rPr>
        <w:t>r</w:t>
      </w:r>
      <w:r w:rsidRPr="00050E55">
        <w:rPr>
          <w:rFonts w:ascii="Arial" w:hAnsi="Arial" w:cs="Arial"/>
          <w:bCs/>
          <w:sz w:val="18"/>
          <w:szCs w:val="18"/>
        </w:rPr>
        <w:t>eklamacja</w:t>
      </w:r>
      <w:r w:rsidR="00747746">
        <w:rPr>
          <w:rFonts w:ascii="Arial" w:hAnsi="Arial" w:cs="Arial"/>
          <w:bCs/>
          <w:sz w:val="18"/>
          <w:szCs w:val="18"/>
        </w:rPr>
        <w:t xml:space="preserve"> zgłoszona</w:t>
      </w:r>
      <w:r w:rsidRPr="00050E55">
        <w:rPr>
          <w:rFonts w:ascii="Arial" w:hAnsi="Arial" w:cs="Arial"/>
          <w:bCs/>
          <w:sz w:val="18"/>
          <w:szCs w:val="18"/>
        </w:rPr>
        <w:t xml:space="preserve"> w postaci oświadczenia Kupującego przesłanego d</w:t>
      </w:r>
      <w:r w:rsidR="00747746">
        <w:rPr>
          <w:rFonts w:ascii="Arial" w:hAnsi="Arial" w:cs="Arial"/>
          <w:bCs/>
          <w:sz w:val="18"/>
          <w:szCs w:val="18"/>
        </w:rPr>
        <w:t xml:space="preserve">o </w:t>
      </w:r>
      <w:r w:rsidRPr="00050E55">
        <w:rPr>
          <w:rFonts w:ascii="Arial" w:hAnsi="Arial" w:cs="Arial"/>
          <w:bCs/>
          <w:sz w:val="18"/>
          <w:szCs w:val="18"/>
        </w:rPr>
        <w:t>Sprzedawcy za pośrednictwem korespondencji e</w:t>
      </w:r>
      <w:r w:rsidR="00AA2A98" w:rsidRPr="00050E55">
        <w:rPr>
          <w:rFonts w:ascii="Arial" w:hAnsi="Arial" w:cs="Arial"/>
          <w:bCs/>
          <w:sz w:val="18"/>
          <w:szCs w:val="18"/>
        </w:rPr>
        <w:t>-</w:t>
      </w:r>
      <w:r w:rsidRPr="00050E55">
        <w:rPr>
          <w:rFonts w:ascii="Arial" w:hAnsi="Arial" w:cs="Arial"/>
          <w:bCs/>
          <w:sz w:val="18"/>
          <w:szCs w:val="18"/>
        </w:rPr>
        <w:t>mail na adres</w:t>
      </w:r>
      <w:r w:rsidR="001023DD">
        <w:rPr>
          <w:rFonts w:ascii="Arial" w:hAnsi="Arial" w:cs="Arial"/>
          <w:bCs/>
          <w:sz w:val="18"/>
          <w:szCs w:val="18"/>
        </w:rPr>
        <w:t xml:space="preserve"> wskazany w </w:t>
      </w:r>
      <w:r w:rsidR="001023DD" w:rsidRPr="001023DD">
        <w:rPr>
          <w:rFonts w:ascii="Arial" w:hAnsi="Arial" w:cs="Arial"/>
          <w:bCs/>
          <w:sz w:val="18"/>
          <w:szCs w:val="18"/>
        </w:rPr>
        <w:t>§ 13</w:t>
      </w:r>
      <w:r w:rsidR="001023DD">
        <w:rPr>
          <w:rFonts w:ascii="Arial" w:hAnsi="Arial" w:cs="Arial"/>
          <w:bCs/>
          <w:sz w:val="18"/>
          <w:szCs w:val="18"/>
        </w:rPr>
        <w:t xml:space="preserve"> ust. 2 pkt 1) Umowy l</w:t>
      </w:r>
      <w:r w:rsidRPr="00050E55">
        <w:rPr>
          <w:rFonts w:ascii="Arial" w:hAnsi="Arial" w:cs="Arial"/>
          <w:bCs/>
          <w:sz w:val="18"/>
          <w:szCs w:val="18"/>
        </w:rPr>
        <w:t>ub w formie pisemnej przesyłką pocztową poleconą na adres Sprzedawcy</w:t>
      </w:r>
      <w:r w:rsidR="001023DD">
        <w:rPr>
          <w:rFonts w:ascii="Arial" w:hAnsi="Arial" w:cs="Arial"/>
          <w:bCs/>
          <w:sz w:val="18"/>
          <w:szCs w:val="18"/>
        </w:rPr>
        <w:t xml:space="preserve"> wskazany w </w:t>
      </w:r>
      <w:r w:rsidR="001023DD" w:rsidRPr="001023DD">
        <w:rPr>
          <w:rFonts w:ascii="Arial" w:hAnsi="Arial" w:cs="Arial"/>
          <w:bCs/>
          <w:sz w:val="18"/>
          <w:szCs w:val="18"/>
        </w:rPr>
        <w:t>§ 13</w:t>
      </w:r>
      <w:r w:rsidR="001023DD">
        <w:rPr>
          <w:rFonts w:ascii="Arial" w:hAnsi="Arial" w:cs="Arial"/>
          <w:bCs/>
          <w:sz w:val="18"/>
          <w:szCs w:val="18"/>
        </w:rPr>
        <w:t xml:space="preserve"> ust. 1 pkt 1) Umowy</w:t>
      </w:r>
      <w:r w:rsidRPr="00050E55">
        <w:rPr>
          <w:rFonts w:ascii="Arial" w:hAnsi="Arial" w:cs="Arial"/>
          <w:bCs/>
          <w:sz w:val="18"/>
          <w:szCs w:val="18"/>
        </w:rPr>
        <w:t xml:space="preserve">. </w:t>
      </w:r>
    </w:p>
    <w:p w14:paraId="083827E5" w14:textId="07D91874" w:rsidR="004975CE" w:rsidRPr="00050E55" w:rsidRDefault="00CD3788" w:rsidP="00050E55">
      <w:pPr>
        <w:pStyle w:val="Akapitzlist"/>
        <w:numPr>
          <w:ilvl w:val="0"/>
          <w:numId w:val="10"/>
        </w:numPr>
        <w:spacing w:after="0" w:line="360" w:lineRule="auto"/>
        <w:jc w:val="both"/>
        <w:rPr>
          <w:rFonts w:ascii="Arial" w:hAnsi="Arial" w:cs="Arial"/>
          <w:b/>
          <w:sz w:val="18"/>
          <w:szCs w:val="18"/>
        </w:rPr>
      </w:pPr>
      <w:r w:rsidRPr="00D02B5D">
        <w:rPr>
          <w:rFonts w:ascii="Arial" w:hAnsi="Arial" w:cs="Arial"/>
          <w:sz w:val="18"/>
          <w:szCs w:val="18"/>
        </w:rPr>
        <w:t xml:space="preserve">Kupujący w ramach zgłoszonej </w:t>
      </w:r>
      <w:r w:rsidR="00747746">
        <w:rPr>
          <w:rFonts w:ascii="Arial" w:hAnsi="Arial" w:cs="Arial"/>
          <w:sz w:val="18"/>
          <w:szCs w:val="18"/>
        </w:rPr>
        <w:t>r</w:t>
      </w:r>
      <w:r w:rsidRPr="00D02B5D">
        <w:rPr>
          <w:rFonts w:ascii="Arial" w:hAnsi="Arial" w:cs="Arial"/>
          <w:sz w:val="18"/>
          <w:szCs w:val="18"/>
        </w:rPr>
        <w:t xml:space="preserve">eklamacji podaje następujące dane identyfikujące zakup Towaru: </w:t>
      </w:r>
      <w:r w:rsidR="00747746">
        <w:rPr>
          <w:rFonts w:ascii="Arial" w:hAnsi="Arial" w:cs="Arial"/>
          <w:sz w:val="18"/>
          <w:szCs w:val="18"/>
        </w:rPr>
        <w:t>numer</w:t>
      </w:r>
      <w:r w:rsidRPr="00D02B5D">
        <w:rPr>
          <w:rFonts w:ascii="Arial" w:hAnsi="Arial" w:cs="Arial"/>
          <w:sz w:val="18"/>
          <w:szCs w:val="18"/>
        </w:rPr>
        <w:t xml:space="preserve"> zamówienia, dat</w:t>
      </w:r>
      <w:r w:rsidR="00D40F58">
        <w:rPr>
          <w:rFonts w:ascii="Arial" w:hAnsi="Arial" w:cs="Arial"/>
          <w:sz w:val="18"/>
          <w:szCs w:val="18"/>
        </w:rPr>
        <w:t>ę</w:t>
      </w:r>
      <w:r w:rsidRPr="00D02B5D">
        <w:rPr>
          <w:rFonts w:ascii="Arial" w:hAnsi="Arial" w:cs="Arial"/>
          <w:sz w:val="18"/>
          <w:szCs w:val="18"/>
        </w:rPr>
        <w:t xml:space="preserve"> </w:t>
      </w:r>
      <w:r w:rsidR="00747746">
        <w:rPr>
          <w:rFonts w:ascii="Arial" w:hAnsi="Arial" w:cs="Arial"/>
          <w:sz w:val="18"/>
          <w:szCs w:val="18"/>
        </w:rPr>
        <w:t>odbioru</w:t>
      </w:r>
      <w:r w:rsidRPr="00D02B5D">
        <w:rPr>
          <w:rFonts w:ascii="Arial" w:hAnsi="Arial" w:cs="Arial"/>
          <w:sz w:val="18"/>
          <w:szCs w:val="18"/>
        </w:rPr>
        <w:t xml:space="preserve"> Towaru, </w:t>
      </w:r>
      <w:r w:rsidR="00747746">
        <w:rPr>
          <w:rFonts w:ascii="Arial" w:hAnsi="Arial" w:cs="Arial"/>
          <w:sz w:val="18"/>
          <w:szCs w:val="18"/>
        </w:rPr>
        <w:t>adres</w:t>
      </w:r>
      <w:r w:rsidRPr="00D02B5D">
        <w:rPr>
          <w:rFonts w:ascii="Arial" w:hAnsi="Arial" w:cs="Arial"/>
          <w:sz w:val="18"/>
          <w:szCs w:val="18"/>
        </w:rPr>
        <w:t xml:space="preserve"> dostawy</w:t>
      </w:r>
      <w:r w:rsidR="00747746">
        <w:rPr>
          <w:rFonts w:ascii="Arial" w:hAnsi="Arial" w:cs="Arial"/>
          <w:sz w:val="18"/>
          <w:szCs w:val="18"/>
        </w:rPr>
        <w:t xml:space="preserve"> Towaru</w:t>
      </w:r>
      <w:r w:rsidRPr="00D02B5D">
        <w:rPr>
          <w:rFonts w:ascii="Arial" w:hAnsi="Arial" w:cs="Arial"/>
          <w:sz w:val="18"/>
          <w:szCs w:val="18"/>
        </w:rPr>
        <w:t xml:space="preserve">, określenie zgłaszanego do reklamacji Towaru, </w:t>
      </w:r>
      <w:r w:rsidRPr="00D02B5D">
        <w:rPr>
          <w:rFonts w:ascii="Arial" w:hAnsi="Arial" w:cs="Arial"/>
          <w:sz w:val="18"/>
          <w:szCs w:val="18"/>
        </w:rPr>
        <w:lastRenderedPageBreak/>
        <w:t>powód reklamacji i określenie roszczenia Kupującego (wartość roszczenia, oczekiwany sposób realizacji reklamacji).</w:t>
      </w:r>
    </w:p>
    <w:p w14:paraId="4AA515FD" w14:textId="6AD939F7" w:rsidR="00CD3788" w:rsidRPr="00050E55" w:rsidRDefault="00CD3788" w:rsidP="00050E55">
      <w:pPr>
        <w:pStyle w:val="Akapitzlist"/>
        <w:numPr>
          <w:ilvl w:val="0"/>
          <w:numId w:val="10"/>
        </w:numPr>
        <w:spacing w:after="0" w:line="360" w:lineRule="auto"/>
        <w:jc w:val="both"/>
        <w:rPr>
          <w:rFonts w:ascii="Arial" w:hAnsi="Arial" w:cs="Arial"/>
          <w:b/>
          <w:sz w:val="18"/>
          <w:szCs w:val="18"/>
        </w:rPr>
      </w:pPr>
      <w:r w:rsidRPr="00050E55">
        <w:rPr>
          <w:rFonts w:ascii="Arial" w:hAnsi="Arial" w:cs="Arial"/>
          <w:sz w:val="18"/>
          <w:szCs w:val="18"/>
        </w:rPr>
        <w:t xml:space="preserve">Sprzedawca zobowiązuje się rozpatrzyć </w:t>
      </w:r>
      <w:r w:rsidR="00747746">
        <w:rPr>
          <w:rFonts w:ascii="Arial" w:hAnsi="Arial" w:cs="Arial"/>
          <w:sz w:val="18"/>
          <w:szCs w:val="18"/>
        </w:rPr>
        <w:t>r</w:t>
      </w:r>
      <w:r w:rsidRPr="00050E55">
        <w:rPr>
          <w:rFonts w:ascii="Arial" w:hAnsi="Arial" w:cs="Arial"/>
          <w:sz w:val="18"/>
          <w:szCs w:val="18"/>
        </w:rPr>
        <w:t>eklamację</w:t>
      </w:r>
      <w:r w:rsidR="00747746">
        <w:rPr>
          <w:rFonts w:ascii="Arial" w:hAnsi="Arial" w:cs="Arial"/>
          <w:sz w:val="18"/>
          <w:szCs w:val="18"/>
        </w:rPr>
        <w:t xml:space="preserve"> Kupującego</w:t>
      </w:r>
      <w:r w:rsidR="00D40F58">
        <w:rPr>
          <w:rFonts w:ascii="Arial" w:hAnsi="Arial" w:cs="Arial"/>
          <w:sz w:val="18"/>
          <w:szCs w:val="18"/>
        </w:rPr>
        <w:t xml:space="preserve"> </w:t>
      </w:r>
      <w:r w:rsidRPr="00050E55">
        <w:rPr>
          <w:rFonts w:ascii="Arial" w:hAnsi="Arial" w:cs="Arial"/>
          <w:sz w:val="18"/>
          <w:szCs w:val="18"/>
        </w:rPr>
        <w:t xml:space="preserve">i zawiadomić Kupującego o stanowisku Sprzedawcy, tj. czy według Sprzedawcy, </w:t>
      </w:r>
      <w:r w:rsidR="0018595C">
        <w:rPr>
          <w:rFonts w:ascii="Arial" w:hAnsi="Arial" w:cs="Arial"/>
          <w:sz w:val="18"/>
          <w:szCs w:val="18"/>
        </w:rPr>
        <w:t>r</w:t>
      </w:r>
      <w:r w:rsidRPr="00050E55">
        <w:rPr>
          <w:rFonts w:ascii="Arial" w:hAnsi="Arial" w:cs="Arial"/>
          <w:sz w:val="18"/>
          <w:szCs w:val="18"/>
        </w:rPr>
        <w:t xml:space="preserve">eklamacja w ramach gwarancji jest zasadna </w:t>
      </w:r>
      <w:r w:rsidR="00D40F58">
        <w:rPr>
          <w:rFonts w:ascii="Arial" w:hAnsi="Arial" w:cs="Arial"/>
          <w:sz w:val="18"/>
          <w:szCs w:val="18"/>
        </w:rPr>
        <w:t>czy</w:t>
      </w:r>
      <w:r w:rsidRPr="00050E55">
        <w:rPr>
          <w:rFonts w:ascii="Arial" w:hAnsi="Arial" w:cs="Arial"/>
          <w:sz w:val="18"/>
          <w:szCs w:val="18"/>
        </w:rPr>
        <w:t xml:space="preserve"> niezasadna, w terminie 14 Dni licz</w:t>
      </w:r>
      <w:r w:rsidR="00D40F58">
        <w:rPr>
          <w:rFonts w:ascii="Arial" w:hAnsi="Arial" w:cs="Arial"/>
          <w:sz w:val="18"/>
          <w:szCs w:val="18"/>
        </w:rPr>
        <w:t>onym</w:t>
      </w:r>
      <w:r w:rsidRPr="00050E55">
        <w:rPr>
          <w:rFonts w:ascii="Arial" w:hAnsi="Arial" w:cs="Arial"/>
          <w:sz w:val="18"/>
          <w:szCs w:val="18"/>
        </w:rPr>
        <w:t xml:space="preserve"> od dnia </w:t>
      </w:r>
      <w:r w:rsidR="00050DE5">
        <w:rPr>
          <w:rFonts w:ascii="Arial" w:hAnsi="Arial" w:cs="Arial"/>
          <w:sz w:val="18"/>
          <w:szCs w:val="18"/>
        </w:rPr>
        <w:t>otrzymania przez Sprzedającego reklamacji</w:t>
      </w:r>
      <w:r w:rsidRPr="00050E55">
        <w:rPr>
          <w:rFonts w:ascii="Arial" w:hAnsi="Arial" w:cs="Arial"/>
          <w:b/>
          <w:sz w:val="18"/>
          <w:szCs w:val="18"/>
        </w:rPr>
        <w:t xml:space="preserve">. </w:t>
      </w:r>
      <w:r w:rsidRPr="00050E55">
        <w:rPr>
          <w:rFonts w:ascii="Arial" w:hAnsi="Arial" w:cs="Arial"/>
          <w:sz w:val="18"/>
          <w:szCs w:val="18"/>
        </w:rPr>
        <w:t xml:space="preserve">Zawiadomienie o stanowisku Sprzedawcy, Sprzedawca zobowiązuje się przesyłać </w:t>
      </w:r>
      <w:r w:rsidR="001023DD" w:rsidRPr="001023DD">
        <w:rPr>
          <w:rFonts w:ascii="Arial" w:hAnsi="Arial" w:cs="Arial"/>
          <w:sz w:val="18"/>
          <w:szCs w:val="18"/>
        </w:rPr>
        <w:t xml:space="preserve">za pośrednictwem korespondencji e-mail na adres </w:t>
      </w:r>
      <w:r w:rsidR="001023DD">
        <w:rPr>
          <w:rFonts w:ascii="Arial" w:hAnsi="Arial" w:cs="Arial"/>
          <w:sz w:val="18"/>
          <w:szCs w:val="18"/>
        </w:rPr>
        <w:t xml:space="preserve">Kupującego </w:t>
      </w:r>
      <w:r w:rsidR="001023DD" w:rsidRPr="001023DD">
        <w:rPr>
          <w:rFonts w:ascii="Arial" w:hAnsi="Arial" w:cs="Arial"/>
          <w:sz w:val="18"/>
          <w:szCs w:val="18"/>
        </w:rPr>
        <w:t xml:space="preserve">wskazany w § 13 ust. 2 pkt </w:t>
      </w:r>
      <w:r w:rsidR="001023DD">
        <w:rPr>
          <w:rFonts w:ascii="Arial" w:hAnsi="Arial" w:cs="Arial"/>
          <w:sz w:val="18"/>
          <w:szCs w:val="18"/>
        </w:rPr>
        <w:t>2</w:t>
      </w:r>
      <w:r w:rsidR="001023DD" w:rsidRPr="001023DD">
        <w:rPr>
          <w:rFonts w:ascii="Arial" w:hAnsi="Arial" w:cs="Arial"/>
          <w:sz w:val="18"/>
          <w:szCs w:val="18"/>
        </w:rPr>
        <w:t xml:space="preserve">) </w:t>
      </w:r>
      <w:r w:rsidR="0018595C">
        <w:rPr>
          <w:rFonts w:ascii="Arial" w:hAnsi="Arial" w:cs="Arial"/>
          <w:sz w:val="18"/>
          <w:szCs w:val="18"/>
        </w:rPr>
        <w:t xml:space="preserve">Umowy </w:t>
      </w:r>
      <w:r w:rsidR="001023DD">
        <w:rPr>
          <w:rFonts w:ascii="Arial" w:hAnsi="Arial" w:cs="Arial"/>
          <w:bCs/>
          <w:sz w:val="18"/>
          <w:szCs w:val="18"/>
        </w:rPr>
        <w:t>l</w:t>
      </w:r>
      <w:r w:rsidR="001023DD" w:rsidRPr="00050E55">
        <w:rPr>
          <w:rFonts w:ascii="Arial" w:hAnsi="Arial" w:cs="Arial"/>
          <w:bCs/>
          <w:sz w:val="18"/>
          <w:szCs w:val="18"/>
        </w:rPr>
        <w:t xml:space="preserve">ub w formie pisemnej przesyłką pocztową poleconą na adres </w:t>
      </w:r>
      <w:r w:rsidR="001023DD">
        <w:rPr>
          <w:rFonts w:ascii="Arial" w:hAnsi="Arial" w:cs="Arial"/>
          <w:bCs/>
          <w:sz w:val="18"/>
          <w:szCs w:val="18"/>
        </w:rPr>
        <w:t xml:space="preserve">Kupującego wskazany w </w:t>
      </w:r>
      <w:r w:rsidR="001023DD" w:rsidRPr="001023DD">
        <w:rPr>
          <w:rFonts w:ascii="Arial" w:hAnsi="Arial" w:cs="Arial"/>
          <w:bCs/>
          <w:sz w:val="18"/>
          <w:szCs w:val="18"/>
        </w:rPr>
        <w:t>§ 13</w:t>
      </w:r>
      <w:r w:rsidR="001023DD">
        <w:rPr>
          <w:rFonts w:ascii="Arial" w:hAnsi="Arial" w:cs="Arial"/>
          <w:bCs/>
          <w:sz w:val="18"/>
          <w:szCs w:val="18"/>
        </w:rPr>
        <w:t xml:space="preserve"> ust. 1 pkt 2) Umowy</w:t>
      </w:r>
      <w:r w:rsidR="001023DD" w:rsidRPr="00050E55">
        <w:rPr>
          <w:rFonts w:ascii="Arial" w:hAnsi="Arial" w:cs="Arial"/>
          <w:bCs/>
          <w:sz w:val="18"/>
          <w:szCs w:val="18"/>
        </w:rPr>
        <w:t>.</w:t>
      </w:r>
      <w:r w:rsidR="001023DD">
        <w:rPr>
          <w:rFonts w:ascii="Arial" w:hAnsi="Arial" w:cs="Arial"/>
          <w:bCs/>
          <w:sz w:val="18"/>
          <w:szCs w:val="18"/>
        </w:rPr>
        <w:t xml:space="preserve"> </w:t>
      </w:r>
    </w:p>
    <w:p w14:paraId="3A4956AA" w14:textId="5FC43977" w:rsidR="00CD3788" w:rsidRPr="00AA2A98" w:rsidRDefault="00CD3788" w:rsidP="00050E55">
      <w:pPr>
        <w:pStyle w:val="Akapitzlist"/>
        <w:numPr>
          <w:ilvl w:val="0"/>
          <w:numId w:val="10"/>
        </w:numPr>
        <w:spacing w:after="0" w:line="360" w:lineRule="auto"/>
        <w:jc w:val="both"/>
        <w:rPr>
          <w:rFonts w:ascii="Arial" w:hAnsi="Arial" w:cs="Arial"/>
          <w:sz w:val="18"/>
          <w:szCs w:val="18"/>
        </w:rPr>
      </w:pPr>
      <w:r w:rsidRPr="00D02B5D">
        <w:rPr>
          <w:rFonts w:ascii="Arial" w:hAnsi="Arial" w:cs="Arial"/>
          <w:sz w:val="18"/>
          <w:szCs w:val="18"/>
        </w:rPr>
        <w:t xml:space="preserve">Strony zgodnie przyjmują, że nieotrzymanie przez </w:t>
      </w:r>
      <w:r>
        <w:rPr>
          <w:rFonts w:ascii="Arial" w:hAnsi="Arial" w:cs="Arial"/>
          <w:sz w:val="18"/>
          <w:szCs w:val="18"/>
        </w:rPr>
        <w:t>Kupującego</w:t>
      </w:r>
      <w:r w:rsidRPr="00D02B5D">
        <w:rPr>
          <w:rFonts w:ascii="Arial" w:hAnsi="Arial" w:cs="Arial"/>
          <w:sz w:val="18"/>
          <w:szCs w:val="18"/>
        </w:rPr>
        <w:t xml:space="preserve"> stanowiska Sprzedawcy</w:t>
      </w:r>
      <w:r w:rsidR="00D40F58">
        <w:rPr>
          <w:rFonts w:ascii="Arial" w:hAnsi="Arial" w:cs="Arial"/>
          <w:sz w:val="18"/>
          <w:szCs w:val="18"/>
        </w:rPr>
        <w:t xml:space="preserve"> w terminie</w:t>
      </w:r>
      <w:r w:rsidRPr="00D02B5D">
        <w:rPr>
          <w:rFonts w:ascii="Arial" w:hAnsi="Arial" w:cs="Arial"/>
          <w:sz w:val="18"/>
          <w:szCs w:val="18"/>
        </w:rPr>
        <w:t>, o którym mowa</w:t>
      </w:r>
      <w:r>
        <w:rPr>
          <w:rFonts w:ascii="Arial" w:hAnsi="Arial" w:cs="Arial"/>
          <w:sz w:val="18"/>
          <w:szCs w:val="18"/>
        </w:rPr>
        <w:t xml:space="preserve"> </w:t>
      </w:r>
      <w:r w:rsidRPr="00D02B5D">
        <w:rPr>
          <w:rFonts w:ascii="Arial" w:hAnsi="Arial" w:cs="Arial"/>
          <w:sz w:val="18"/>
          <w:szCs w:val="18"/>
        </w:rPr>
        <w:t>w ust. 8</w:t>
      </w:r>
      <w:r w:rsidR="00D40F58">
        <w:rPr>
          <w:rFonts w:ascii="Arial" w:hAnsi="Arial" w:cs="Arial"/>
          <w:sz w:val="18"/>
          <w:szCs w:val="18"/>
        </w:rPr>
        <w:t xml:space="preserve"> powyżej</w:t>
      </w:r>
      <w:r w:rsidRPr="00AA2A98">
        <w:rPr>
          <w:rFonts w:ascii="Arial" w:hAnsi="Arial" w:cs="Arial"/>
          <w:sz w:val="18"/>
          <w:szCs w:val="18"/>
        </w:rPr>
        <w:t xml:space="preserve">, uznaje się za uznanie przez Sprzedawcę </w:t>
      </w:r>
      <w:r w:rsidR="00D40F58">
        <w:rPr>
          <w:rFonts w:ascii="Arial" w:hAnsi="Arial" w:cs="Arial"/>
          <w:sz w:val="18"/>
          <w:szCs w:val="18"/>
        </w:rPr>
        <w:t>r</w:t>
      </w:r>
      <w:r w:rsidRPr="00050E55">
        <w:rPr>
          <w:rFonts w:ascii="Arial" w:hAnsi="Arial" w:cs="Arial"/>
          <w:sz w:val="18"/>
          <w:szCs w:val="18"/>
        </w:rPr>
        <w:t xml:space="preserve">eklamacji </w:t>
      </w:r>
      <w:r w:rsidRPr="00AA2A98">
        <w:rPr>
          <w:rFonts w:ascii="Arial" w:hAnsi="Arial" w:cs="Arial"/>
          <w:sz w:val="18"/>
          <w:szCs w:val="18"/>
        </w:rPr>
        <w:t>za zasadną.</w:t>
      </w:r>
    </w:p>
    <w:p w14:paraId="3183C665" w14:textId="53AB5167"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AA2A98">
        <w:rPr>
          <w:rFonts w:ascii="Arial" w:hAnsi="Arial" w:cs="Arial"/>
          <w:sz w:val="18"/>
          <w:szCs w:val="18"/>
        </w:rPr>
        <w:t xml:space="preserve"> W przypadku uznania </w:t>
      </w:r>
      <w:r w:rsidR="00D40F58">
        <w:rPr>
          <w:rFonts w:ascii="Arial" w:hAnsi="Arial" w:cs="Arial"/>
          <w:sz w:val="18"/>
          <w:szCs w:val="18"/>
        </w:rPr>
        <w:t>przez Sprzedawcę r</w:t>
      </w:r>
      <w:r w:rsidRPr="00050E55">
        <w:rPr>
          <w:rFonts w:ascii="Arial" w:hAnsi="Arial" w:cs="Arial"/>
          <w:sz w:val="18"/>
          <w:szCs w:val="18"/>
        </w:rPr>
        <w:t>eklamacji</w:t>
      </w:r>
      <w:r w:rsidRPr="00AA2A98">
        <w:rPr>
          <w:rFonts w:ascii="Arial" w:hAnsi="Arial" w:cs="Arial"/>
          <w:sz w:val="18"/>
          <w:szCs w:val="18"/>
        </w:rPr>
        <w:t xml:space="preserve"> za zasadną, Sprzedawca zobowiązuje się</w:t>
      </w:r>
      <w:r w:rsidR="00BC2FD7">
        <w:rPr>
          <w:rFonts w:ascii="Arial" w:hAnsi="Arial" w:cs="Arial"/>
          <w:sz w:val="18"/>
          <w:szCs w:val="18"/>
        </w:rPr>
        <w:t xml:space="preserve"> wedle wyboru Kupujące</w:t>
      </w:r>
      <w:r w:rsidR="002D47A6">
        <w:rPr>
          <w:rFonts w:ascii="Arial" w:hAnsi="Arial" w:cs="Arial"/>
          <w:sz w:val="18"/>
          <w:szCs w:val="18"/>
        </w:rPr>
        <w:t>go -</w:t>
      </w:r>
      <w:r w:rsidR="00BC2FD7">
        <w:rPr>
          <w:rFonts w:ascii="Arial" w:hAnsi="Arial" w:cs="Arial"/>
          <w:sz w:val="18"/>
          <w:szCs w:val="18"/>
        </w:rPr>
        <w:t xml:space="preserve"> </w:t>
      </w:r>
      <w:r w:rsidR="00BC2FD7" w:rsidRPr="00BC2FD7">
        <w:rPr>
          <w:rFonts w:ascii="Arial" w:hAnsi="Arial" w:cs="Arial"/>
          <w:sz w:val="18"/>
          <w:szCs w:val="18"/>
        </w:rPr>
        <w:t xml:space="preserve">usunąć </w:t>
      </w:r>
      <w:r w:rsidR="004D52C5">
        <w:rPr>
          <w:rFonts w:ascii="Arial" w:hAnsi="Arial" w:cs="Arial"/>
          <w:sz w:val="18"/>
          <w:szCs w:val="18"/>
        </w:rPr>
        <w:t>W</w:t>
      </w:r>
      <w:r w:rsidR="00BC2FD7" w:rsidRPr="00BC2FD7">
        <w:rPr>
          <w:rFonts w:ascii="Arial" w:hAnsi="Arial" w:cs="Arial"/>
          <w:sz w:val="18"/>
          <w:szCs w:val="18"/>
        </w:rPr>
        <w:t>a</w:t>
      </w:r>
      <w:r w:rsidR="00BC2FD7">
        <w:rPr>
          <w:rFonts w:ascii="Arial" w:hAnsi="Arial" w:cs="Arial"/>
          <w:sz w:val="18"/>
          <w:szCs w:val="18"/>
        </w:rPr>
        <w:t xml:space="preserve">dę Towaru </w:t>
      </w:r>
      <w:r w:rsidR="00BC2FD7" w:rsidRPr="00BC2FD7">
        <w:rPr>
          <w:rFonts w:ascii="Arial" w:hAnsi="Arial" w:cs="Arial"/>
          <w:sz w:val="18"/>
          <w:szCs w:val="18"/>
        </w:rPr>
        <w:t xml:space="preserve">bez nadmiernych niedogodności dla </w:t>
      </w:r>
      <w:r w:rsidR="00BC2FD7">
        <w:rPr>
          <w:rFonts w:ascii="Arial" w:hAnsi="Arial" w:cs="Arial"/>
          <w:sz w:val="18"/>
          <w:szCs w:val="18"/>
        </w:rPr>
        <w:t>K</w:t>
      </w:r>
      <w:r w:rsidR="00BC2FD7" w:rsidRPr="00BC2FD7">
        <w:rPr>
          <w:rFonts w:ascii="Arial" w:hAnsi="Arial" w:cs="Arial"/>
          <w:sz w:val="18"/>
          <w:szCs w:val="18"/>
        </w:rPr>
        <w:t>upującego</w:t>
      </w:r>
      <w:r w:rsidR="00BC2FD7">
        <w:rPr>
          <w:rFonts w:ascii="Arial" w:hAnsi="Arial" w:cs="Arial"/>
          <w:sz w:val="18"/>
          <w:szCs w:val="18"/>
        </w:rPr>
        <w:t xml:space="preserve"> (o ile jest to możliwe) lub </w:t>
      </w:r>
      <w:r w:rsidRPr="00AA2A98">
        <w:rPr>
          <w:rFonts w:ascii="Arial" w:hAnsi="Arial" w:cs="Arial"/>
          <w:sz w:val="18"/>
          <w:szCs w:val="18"/>
        </w:rPr>
        <w:t xml:space="preserve">wymienić Towar na nowy wolny od Wad w terminie do </w:t>
      </w:r>
      <w:r w:rsidRPr="00050E55">
        <w:rPr>
          <w:rFonts w:ascii="Arial" w:hAnsi="Arial" w:cs="Arial"/>
          <w:sz w:val="18"/>
          <w:szCs w:val="18"/>
        </w:rPr>
        <w:t>10 Dni</w:t>
      </w:r>
      <w:r w:rsidRPr="00CD3788">
        <w:rPr>
          <w:rFonts w:ascii="Arial" w:hAnsi="Arial" w:cs="Arial"/>
          <w:sz w:val="18"/>
          <w:szCs w:val="18"/>
        </w:rPr>
        <w:t xml:space="preserve"> licz</w:t>
      </w:r>
      <w:r w:rsidR="00D40F58">
        <w:rPr>
          <w:rFonts w:ascii="Arial" w:hAnsi="Arial" w:cs="Arial"/>
          <w:sz w:val="18"/>
          <w:szCs w:val="18"/>
        </w:rPr>
        <w:t>onym</w:t>
      </w:r>
      <w:r w:rsidRPr="00CD3788">
        <w:rPr>
          <w:rFonts w:ascii="Arial" w:hAnsi="Arial" w:cs="Arial"/>
          <w:sz w:val="18"/>
          <w:szCs w:val="18"/>
        </w:rPr>
        <w:t xml:space="preserve"> od d</w:t>
      </w:r>
      <w:r w:rsidR="00050DE5">
        <w:rPr>
          <w:rFonts w:ascii="Arial" w:hAnsi="Arial" w:cs="Arial"/>
          <w:sz w:val="18"/>
          <w:szCs w:val="18"/>
        </w:rPr>
        <w:t>nia</w:t>
      </w:r>
      <w:r w:rsidR="00C35D00">
        <w:rPr>
          <w:rFonts w:ascii="Arial" w:hAnsi="Arial" w:cs="Arial"/>
          <w:sz w:val="18"/>
          <w:szCs w:val="18"/>
        </w:rPr>
        <w:t xml:space="preserve"> uznania reklamacji za zasadną</w:t>
      </w:r>
      <w:r w:rsidRPr="00CD3788">
        <w:rPr>
          <w:rFonts w:ascii="Arial" w:hAnsi="Arial" w:cs="Arial"/>
          <w:b/>
          <w:sz w:val="18"/>
          <w:szCs w:val="18"/>
        </w:rPr>
        <w:t xml:space="preserve">, </w:t>
      </w:r>
      <w:r w:rsidRPr="00CD3788">
        <w:rPr>
          <w:rFonts w:ascii="Arial" w:hAnsi="Arial" w:cs="Arial"/>
          <w:sz w:val="18"/>
          <w:szCs w:val="18"/>
        </w:rPr>
        <w:t xml:space="preserve">chyba że zachodzą okoliczności uniemożliwiające wymianę Towaru </w:t>
      </w:r>
      <w:r w:rsidR="00BC2FD7">
        <w:rPr>
          <w:rFonts w:ascii="Arial" w:hAnsi="Arial" w:cs="Arial"/>
          <w:sz w:val="18"/>
          <w:szCs w:val="18"/>
        </w:rPr>
        <w:t xml:space="preserve">lub usunięcie </w:t>
      </w:r>
      <w:r w:rsidR="004D52C5">
        <w:rPr>
          <w:rFonts w:ascii="Arial" w:hAnsi="Arial" w:cs="Arial"/>
          <w:sz w:val="18"/>
          <w:szCs w:val="18"/>
        </w:rPr>
        <w:t>W</w:t>
      </w:r>
      <w:r w:rsidR="00BC2FD7">
        <w:rPr>
          <w:rFonts w:ascii="Arial" w:hAnsi="Arial" w:cs="Arial"/>
          <w:sz w:val="18"/>
          <w:szCs w:val="18"/>
        </w:rPr>
        <w:t xml:space="preserve">ady Towaru </w:t>
      </w:r>
      <w:r w:rsidRPr="00CD3788">
        <w:rPr>
          <w:rFonts w:ascii="Arial" w:hAnsi="Arial" w:cs="Arial"/>
          <w:sz w:val="18"/>
          <w:szCs w:val="18"/>
        </w:rPr>
        <w:t xml:space="preserve">w tym terminie. </w:t>
      </w:r>
      <w:r w:rsidR="00EE7261">
        <w:rPr>
          <w:rFonts w:ascii="Arial" w:hAnsi="Arial" w:cs="Arial"/>
          <w:sz w:val="18"/>
          <w:szCs w:val="18"/>
        </w:rPr>
        <w:t xml:space="preserve">W tym przypadku </w:t>
      </w:r>
      <w:r w:rsidRPr="00CD3788">
        <w:rPr>
          <w:rFonts w:ascii="Arial" w:hAnsi="Arial" w:cs="Arial"/>
          <w:sz w:val="18"/>
          <w:szCs w:val="18"/>
        </w:rPr>
        <w:t xml:space="preserve">Sprzedawca w piśmie </w:t>
      </w:r>
      <w:r w:rsidR="00050DE5">
        <w:rPr>
          <w:rFonts w:ascii="Arial" w:hAnsi="Arial" w:cs="Arial"/>
          <w:sz w:val="18"/>
          <w:szCs w:val="18"/>
        </w:rPr>
        <w:t xml:space="preserve">kierowanym do Kupującego </w:t>
      </w:r>
      <w:r w:rsidRPr="00CD3788">
        <w:rPr>
          <w:rFonts w:ascii="Arial" w:hAnsi="Arial" w:cs="Arial"/>
          <w:sz w:val="18"/>
          <w:szCs w:val="18"/>
        </w:rPr>
        <w:t xml:space="preserve">wskaże przyczyny uzasadniające wydłużenie terminu dostawy Towaru wolnego od Wad </w:t>
      </w:r>
      <w:r w:rsidR="00C35D00">
        <w:rPr>
          <w:rFonts w:ascii="Arial" w:hAnsi="Arial" w:cs="Arial"/>
          <w:sz w:val="18"/>
          <w:szCs w:val="18"/>
        </w:rPr>
        <w:t xml:space="preserve">lub terminu usunięcia </w:t>
      </w:r>
      <w:r w:rsidR="004D52C5">
        <w:rPr>
          <w:rFonts w:ascii="Arial" w:hAnsi="Arial" w:cs="Arial"/>
          <w:sz w:val="18"/>
          <w:szCs w:val="18"/>
        </w:rPr>
        <w:t>W</w:t>
      </w:r>
      <w:r w:rsidR="00C35D00">
        <w:rPr>
          <w:rFonts w:ascii="Arial" w:hAnsi="Arial" w:cs="Arial"/>
          <w:sz w:val="18"/>
          <w:szCs w:val="18"/>
        </w:rPr>
        <w:t xml:space="preserve">ad Towaru </w:t>
      </w:r>
      <w:r w:rsidRPr="00CD3788">
        <w:rPr>
          <w:rFonts w:ascii="Arial" w:hAnsi="Arial" w:cs="Arial"/>
          <w:sz w:val="18"/>
          <w:szCs w:val="18"/>
        </w:rPr>
        <w:t>i przewidywany nowy termin dostawy</w:t>
      </w:r>
      <w:r w:rsidR="00C35D00">
        <w:rPr>
          <w:rFonts w:ascii="Arial" w:hAnsi="Arial" w:cs="Arial"/>
          <w:sz w:val="18"/>
          <w:szCs w:val="18"/>
        </w:rPr>
        <w:t xml:space="preserve"> lub usunięcia </w:t>
      </w:r>
      <w:r w:rsidR="004D52C5">
        <w:rPr>
          <w:rFonts w:ascii="Arial" w:hAnsi="Arial" w:cs="Arial"/>
          <w:sz w:val="18"/>
          <w:szCs w:val="18"/>
        </w:rPr>
        <w:t>W</w:t>
      </w:r>
      <w:r w:rsidR="00C35D00">
        <w:rPr>
          <w:rFonts w:ascii="Arial" w:hAnsi="Arial" w:cs="Arial"/>
          <w:sz w:val="18"/>
          <w:szCs w:val="18"/>
        </w:rPr>
        <w:t>ad</w:t>
      </w:r>
      <w:r w:rsidRPr="00CD3788">
        <w:rPr>
          <w:rFonts w:ascii="Arial" w:hAnsi="Arial" w:cs="Arial"/>
          <w:sz w:val="18"/>
          <w:szCs w:val="18"/>
        </w:rPr>
        <w:t xml:space="preserve">, nie dłuższy niż 30 </w:t>
      </w:r>
      <w:r w:rsidR="00E9494F">
        <w:rPr>
          <w:rFonts w:ascii="Arial" w:hAnsi="Arial" w:cs="Arial"/>
          <w:sz w:val="18"/>
          <w:szCs w:val="18"/>
        </w:rPr>
        <w:t>D</w:t>
      </w:r>
      <w:r w:rsidRPr="00CD3788">
        <w:rPr>
          <w:rFonts w:ascii="Arial" w:hAnsi="Arial" w:cs="Arial"/>
          <w:sz w:val="18"/>
          <w:szCs w:val="18"/>
        </w:rPr>
        <w:t xml:space="preserve">ni od daty </w:t>
      </w:r>
      <w:r w:rsidR="00050DE5">
        <w:rPr>
          <w:rFonts w:ascii="Arial" w:hAnsi="Arial" w:cs="Arial"/>
          <w:sz w:val="18"/>
          <w:szCs w:val="18"/>
        </w:rPr>
        <w:t>zawiadomienia Kupującego o rozpatrzeniu reklamacji.</w:t>
      </w:r>
      <w:r w:rsidRPr="00CD3788">
        <w:rPr>
          <w:rFonts w:ascii="Arial" w:hAnsi="Arial" w:cs="Arial"/>
          <w:sz w:val="18"/>
          <w:szCs w:val="18"/>
        </w:rPr>
        <w:t xml:space="preserve"> </w:t>
      </w:r>
    </w:p>
    <w:p w14:paraId="4C88DC0B" w14:textId="346FCF0F"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W przypadku braku możliwości zachowania nowego wskazanego terminu dostawy</w:t>
      </w:r>
      <w:r w:rsidR="00050DE5">
        <w:rPr>
          <w:rFonts w:ascii="Arial" w:hAnsi="Arial" w:cs="Arial"/>
          <w:sz w:val="18"/>
          <w:szCs w:val="18"/>
        </w:rPr>
        <w:t>, o którym mowa w ust. 10 powyżej</w:t>
      </w:r>
      <w:r w:rsidRPr="00050E55">
        <w:rPr>
          <w:rFonts w:ascii="Arial" w:hAnsi="Arial" w:cs="Arial"/>
          <w:sz w:val="18"/>
          <w:szCs w:val="18"/>
        </w:rPr>
        <w:t xml:space="preserve">, Sprzedawca zwróci Kupującemu cenę Towaru. </w:t>
      </w:r>
    </w:p>
    <w:p w14:paraId="6D2B19B4" w14:textId="0C79661D"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Kupujący jest zobowiązany</w:t>
      </w:r>
      <w:r w:rsidR="00050DE5">
        <w:rPr>
          <w:rFonts w:ascii="Arial" w:hAnsi="Arial" w:cs="Arial"/>
          <w:sz w:val="18"/>
          <w:szCs w:val="18"/>
        </w:rPr>
        <w:t xml:space="preserve"> </w:t>
      </w:r>
      <w:r w:rsidRPr="00050E55">
        <w:rPr>
          <w:rFonts w:ascii="Arial" w:hAnsi="Arial" w:cs="Arial"/>
          <w:sz w:val="18"/>
          <w:szCs w:val="18"/>
        </w:rPr>
        <w:t xml:space="preserve">umożliwić Sprzedawcy zbadanie Towaru, którego dotyczy </w:t>
      </w:r>
      <w:r w:rsidR="00050DE5">
        <w:rPr>
          <w:rFonts w:ascii="Arial" w:hAnsi="Arial" w:cs="Arial"/>
          <w:sz w:val="18"/>
          <w:szCs w:val="18"/>
        </w:rPr>
        <w:t>r</w:t>
      </w:r>
      <w:r w:rsidRPr="00050E55">
        <w:rPr>
          <w:rFonts w:ascii="Arial" w:hAnsi="Arial" w:cs="Arial"/>
          <w:sz w:val="18"/>
          <w:szCs w:val="18"/>
        </w:rPr>
        <w:t>eklamacja.</w:t>
      </w:r>
    </w:p>
    <w:p w14:paraId="1DB1AA8A" w14:textId="17FD2750" w:rsidR="00AA2A98" w:rsidRPr="00AA2A98"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Nieusprawiedliwione niestawienie się </w:t>
      </w:r>
      <w:r w:rsidRPr="00050E55">
        <w:rPr>
          <w:rFonts w:ascii="Arial" w:eastAsia="Arial" w:hAnsi="Arial" w:cs="Arial"/>
          <w:bCs/>
          <w:sz w:val="18"/>
          <w:szCs w:val="18"/>
          <w:lang w:eastAsia="ar-SA"/>
        </w:rPr>
        <w:t xml:space="preserve">Sprzedawcy </w:t>
      </w:r>
      <w:r w:rsidRPr="00050E55">
        <w:rPr>
          <w:rFonts w:ascii="Arial" w:eastAsia="Arial" w:hAnsi="Arial" w:cs="Arial"/>
          <w:sz w:val="18"/>
          <w:szCs w:val="18"/>
          <w:lang w:eastAsia="ar-SA"/>
        </w:rPr>
        <w:t xml:space="preserve">w miejscu i czasie </w:t>
      </w:r>
      <w:r w:rsidR="00050DE5">
        <w:rPr>
          <w:rFonts w:ascii="Arial" w:eastAsia="Arial" w:hAnsi="Arial" w:cs="Arial"/>
          <w:sz w:val="18"/>
          <w:szCs w:val="18"/>
          <w:lang w:eastAsia="ar-SA"/>
        </w:rPr>
        <w:t>ustalonym przez Strony</w:t>
      </w:r>
      <w:r w:rsidRPr="00050E55">
        <w:rPr>
          <w:rFonts w:ascii="Arial" w:eastAsia="Arial" w:hAnsi="Arial" w:cs="Arial"/>
          <w:sz w:val="18"/>
          <w:szCs w:val="18"/>
          <w:lang w:eastAsia="ar-SA"/>
        </w:rPr>
        <w:t xml:space="preserve"> na dokonanie zbadania Towaru</w:t>
      </w:r>
      <w:r w:rsidR="00050DE5">
        <w:rPr>
          <w:rFonts w:ascii="Arial" w:eastAsia="Arial" w:hAnsi="Arial" w:cs="Arial"/>
          <w:sz w:val="18"/>
          <w:szCs w:val="18"/>
          <w:lang w:eastAsia="ar-SA"/>
        </w:rPr>
        <w:t>,</w:t>
      </w:r>
      <w:r w:rsidRPr="00050E55">
        <w:rPr>
          <w:rFonts w:ascii="Arial" w:eastAsia="Arial" w:hAnsi="Arial" w:cs="Arial"/>
          <w:sz w:val="18"/>
          <w:szCs w:val="18"/>
          <w:lang w:eastAsia="ar-SA"/>
        </w:rPr>
        <w:t xml:space="preserve"> równoznaczne </w:t>
      </w:r>
      <w:r w:rsidR="00050DE5">
        <w:rPr>
          <w:rFonts w:ascii="Arial" w:eastAsia="Arial" w:hAnsi="Arial" w:cs="Arial"/>
          <w:sz w:val="18"/>
          <w:szCs w:val="18"/>
          <w:lang w:eastAsia="ar-SA"/>
        </w:rPr>
        <w:t xml:space="preserve">jest </w:t>
      </w:r>
      <w:r w:rsidRPr="00050E55">
        <w:rPr>
          <w:rFonts w:ascii="Arial" w:eastAsia="Arial" w:hAnsi="Arial" w:cs="Arial"/>
          <w:sz w:val="18"/>
          <w:szCs w:val="18"/>
          <w:lang w:eastAsia="ar-SA"/>
        </w:rPr>
        <w:t xml:space="preserve">z uznaniem </w:t>
      </w:r>
      <w:r w:rsidR="00050DE5">
        <w:rPr>
          <w:rFonts w:ascii="Arial" w:eastAsia="Arial" w:hAnsi="Arial" w:cs="Arial"/>
          <w:sz w:val="18"/>
          <w:szCs w:val="18"/>
          <w:lang w:eastAsia="ar-SA"/>
        </w:rPr>
        <w:t>przez Sprzedawcę r</w:t>
      </w:r>
      <w:r w:rsidRPr="00050E55">
        <w:rPr>
          <w:rFonts w:ascii="Arial" w:eastAsia="Arial" w:hAnsi="Arial" w:cs="Arial"/>
          <w:sz w:val="18"/>
          <w:szCs w:val="18"/>
          <w:lang w:eastAsia="ar-SA"/>
        </w:rPr>
        <w:t xml:space="preserve">eklamacji. </w:t>
      </w:r>
    </w:p>
    <w:p w14:paraId="78F5C839" w14:textId="621E1C12"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W przypadku braku zgody co do oceny jakości Towaru</w:t>
      </w:r>
      <w:r w:rsidR="00050DE5">
        <w:rPr>
          <w:rFonts w:ascii="Arial" w:hAnsi="Arial" w:cs="Arial"/>
          <w:sz w:val="18"/>
          <w:szCs w:val="18"/>
        </w:rPr>
        <w:t xml:space="preserve"> czy </w:t>
      </w:r>
      <w:r w:rsidRPr="00050E55">
        <w:rPr>
          <w:rFonts w:ascii="Arial" w:hAnsi="Arial" w:cs="Arial"/>
          <w:sz w:val="18"/>
          <w:szCs w:val="18"/>
        </w:rPr>
        <w:t xml:space="preserve">reklamowanej </w:t>
      </w:r>
      <w:r w:rsidR="00050DE5">
        <w:rPr>
          <w:rFonts w:ascii="Arial" w:hAnsi="Arial" w:cs="Arial"/>
          <w:sz w:val="18"/>
          <w:szCs w:val="18"/>
        </w:rPr>
        <w:t>części</w:t>
      </w:r>
      <w:r w:rsidRPr="00050E55">
        <w:rPr>
          <w:rFonts w:ascii="Arial" w:hAnsi="Arial" w:cs="Arial"/>
          <w:sz w:val="18"/>
          <w:szCs w:val="18"/>
        </w:rPr>
        <w:t xml:space="preserve"> Towaru, Stron</w:t>
      </w:r>
      <w:r w:rsidR="00050DE5">
        <w:rPr>
          <w:rFonts w:ascii="Arial" w:hAnsi="Arial" w:cs="Arial"/>
          <w:sz w:val="18"/>
          <w:szCs w:val="18"/>
        </w:rPr>
        <w:t>y wspólnie mogą wybrać i</w:t>
      </w:r>
      <w:r w:rsidRPr="00050E55">
        <w:rPr>
          <w:rFonts w:ascii="Arial" w:hAnsi="Arial" w:cs="Arial"/>
          <w:sz w:val="18"/>
          <w:szCs w:val="18"/>
        </w:rPr>
        <w:t xml:space="preserve"> powołać uprawnionego rzeczoznawcę celem rozstrzygnięcia sporu. </w:t>
      </w:r>
      <w:r w:rsidR="00050DE5">
        <w:rPr>
          <w:rFonts w:ascii="Arial" w:hAnsi="Arial" w:cs="Arial"/>
          <w:sz w:val="18"/>
          <w:szCs w:val="18"/>
        </w:rPr>
        <w:t>Powołany rzeczoznawca sporządzi o</w:t>
      </w:r>
      <w:r w:rsidRPr="00050E55">
        <w:rPr>
          <w:rFonts w:ascii="Arial" w:hAnsi="Arial" w:cs="Arial"/>
          <w:sz w:val="18"/>
          <w:szCs w:val="18"/>
        </w:rPr>
        <w:t>pinię w zakresie rozstrzygnięcia spornego zagadnienia</w:t>
      </w:r>
      <w:r w:rsidR="00050DE5">
        <w:rPr>
          <w:rFonts w:ascii="Arial" w:hAnsi="Arial" w:cs="Arial"/>
          <w:sz w:val="18"/>
          <w:szCs w:val="18"/>
        </w:rPr>
        <w:t>.</w:t>
      </w:r>
      <w:r w:rsidRPr="00050E55">
        <w:rPr>
          <w:rFonts w:ascii="Arial" w:hAnsi="Arial" w:cs="Arial"/>
          <w:sz w:val="18"/>
          <w:szCs w:val="18"/>
        </w:rPr>
        <w:t xml:space="preserve"> </w:t>
      </w:r>
    </w:p>
    <w:p w14:paraId="678C8620" w14:textId="626A421F"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Rzeczoznawca, któr</w:t>
      </w:r>
      <w:r w:rsidR="00D81C6F">
        <w:rPr>
          <w:rFonts w:ascii="Arial" w:hAnsi="Arial" w:cs="Arial"/>
          <w:sz w:val="18"/>
          <w:szCs w:val="18"/>
        </w:rPr>
        <w:t>y zostanie powołany przez Strony</w:t>
      </w:r>
      <w:r w:rsidRPr="00050E55">
        <w:rPr>
          <w:rFonts w:ascii="Arial" w:hAnsi="Arial" w:cs="Arial"/>
          <w:sz w:val="18"/>
          <w:szCs w:val="18"/>
        </w:rPr>
        <w:t xml:space="preserve"> celem wydania opinii w zakresie spornego zagadnienia musi legitymować się wiedzą w zakresie dziedziny/branży, w przedmiocie której ma wydawać opinię, posiadać doświadczenie w zakresie tej dziedziny/branży i nie współpracować z którąkolwiek ze Stron na przestrzeni ostatnich 12 miesięcy przed zleceniem wydania opinii.</w:t>
      </w:r>
    </w:p>
    <w:p w14:paraId="66EEB9E0" w14:textId="540B24CC"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Stanowisko rzeczoznawcy jest wiążące dla Stron.</w:t>
      </w:r>
      <w:r w:rsidR="00D81C6F">
        <w:rPr>
          <w:rFonts w:ascii="Arial" w:hAnsi="Arial" w:cs="Arial"/>
          <w:sz w:val="18"/>
          <w:szCs w:val="18"/>
        </w:rPr>
        <w:t xml:space="preserve"> </w:t>
      </w:r>
      <w:r w:rsidRPr="00050E55">
        <w:rPr>
          <w:rFonts w:ascii="Arial" w:hAnsi="Arial" w:cs="Arial"/>
          <w:sz w:val="18"/>
          <w:szCs w:val="18"/>
        </w:rPr>
        <w:t>Koszt powołania rzeczoznawcy ponosi Strona, której stanowisko nie zostało potwierdzone przez  rzeczoznawcę</w:t>
      </w:r>
      <w:r w:rsidR="00AA2A98" w:rsidRPr="00050E55">
        <w:rPr>
          <w:rFonts w:ascii="Arial" w:hAnsi="Arial" w:cs="Arial"/>
          <w:sz w:val="18"/>
          <w:szCs w:val="18"/>
        </w:rPr>
        <w:t>.</w:t>
      </w:r>
    </w:p>
    <w:p w14:paraId="0285AF61" w14:textId="150A516F"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Towary winny być używane i konserwowane zgodnie z ich przeznaczeniem i wymogami eksploatacji.   Wszelkie odstępstwa w tym zakresie skutkują utratą gwarancji przez </w:t>
      </w:r>
      <w:r w:rsidRPr="00050E55">
        <w:rPr>
          <w:rFonts w:ascii="Arial" w:eastAsia="Arial" w:hAnsi="Arial" w:cs="Arial"/>
          <w:bCs/>
          <w:sz w:val="18"/>
          <w:szCs w:val="18"/>
          <w:lang w:eastAsia="ar-SA"/>
        </w:rPr>
        <w:t>Kupującego</w:t>
      </w:r>
      <w:r w:rsidRPr="00050E55">
        <w:rPr>
          <w:rFonts w:ascii="Arial" w:eastAsia="Arial" w:hAnsi="Arial" w:cs="Arial"/>
          <w:b/>
          <w:sz w:val="18"/>
          <w:szCs w:val="18"/>
          <w:lang w:eastAsia="ar-SA"/>
        </w:rPr>
        <w:t xml:space="preserve">. </w:t>
      </w:r>
    </w:p>
    <w:p w14:paraId="314EED49" w14:textId="3B918BB6"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 xml:space="preserve">Gwarancja nie obejmuje usterek powstałych na skutek zużycia eksploatacyjnego </w:t>
      </w:r>
      <w:r w:rsidR="00D81C6F">
        <w:rPr>
          <w:rFonts w:ascii="Arial" w:hAnsi="Arial" w:cs="Arial"/>
          <w:sz w:val="18"/>
          <w:szCs w:val="18"/>
        </w:rPr>
        <w:t xml:space="preserve">Towarów </w:t>
      </w:r>
      <w:r w:rsidRPr="00050E55">
        <w:rPr>
          <w:rFonts w:ascii="Arial" w:hAnsi="Arial" w:cs="Arial"/>
          <w:sz w:val="18"/>
          <w:szCs w:val="18"/>
        </w:rPr>
        <w:t>oraz Wad</w:t>
      </w:r>
      <w:r w:rsidR="00D81C6F">
        <w:rPr>
          <w:rFonts w:ascii="Arial" w:hAnsi="Arial" w:cs="Arial"/>
          <w:sz w:val="18"/>
          <w:szCs w:val="18"/>
        </w:rPr>
        <w:t xml:space="preserve"> Towarów</w:t>
      </w:r>
      <w:r w:rsidRPr="00050E55">
        <w:rPr>
          <w:rFonts w:ascii="Arial" w:hAnsi="Arial" w:cs="Arial"/>
          <w:sz w:val="18"/>
          <w:szCs w:val="18"/>
        </w:rPr>
        <w:t xml:space="preserve"> powstałych z winy użytkownik</w:t>
      </w:r>
      <w:r w:rsidR="00D81C6F">
        <w:rPr>
          <w:rFonts w:ascii="Arial" w:hAnsi="Arial" w:cs="Arial"/>
          <w:sz w:val="18"/>
          <w:szCs w:val="18"/>
        </w:rPr>
        <w:t>ów tych Towarów</w:t>
      </w:r>
      <w:r w:rsidRPr="00050E55">
        <w:rPr>
          <w:rFonts w:ascii="Arial" w:hAnsi="Arial" w:cs="Arial"/>
          <w:sz w:val="18"/>
          <w:szCs w:val="18"/>
        </w:rPr>
        <w:t>.</w:t>
      </w:r>
    </w:p>
    <w:p w14:paraId="0A558BAB" w14:textId="2CF9302F" w:rsidR="00AA2A98" w:rsidRPr="00AA2A98"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eastAsia="Arial" w:hAnsi="Arial" w:cs="Arial"/>
          <w:sz w:val="18"/>
          <w:szCs w:val="18"/>
          <w:lang w:eastAsia="ar-SA"/>
        </w:rPr>
        <w:t xml:space="preserve">Wady </w:t>
      </w:r>
      <w:r w:rsidR="00D81C6F">
        <w:rPr>
          <w:rFonts w:ascii="Arial" w:eastAsia="Arial" w:hAnsi="Arial" w:cs="Arial"/>
          <w:sz w:val="18"/>
          <w:szCs w:val="18"/>
          <w:lang w:eastAsia="ar-SA"/>
        </w:rPr>
        <w:t>F</w:t>
      </w:r>
      <w:r w:rsidRPr="00050E55">
        <w:rPr>
          <w:rFonts w:ascii="Arial" w:eastAsia="Arial" w:hAnsi="Arial" w:cs="Arial"/>
          <w:sz w:val="18"/>
          <w:szCs w:val="18"/>
          <w:lang w:eastAsia="ar-SA"/>
        </w:rPr>
        <w:t>izyczne Towarów wynikające z niewłaściwego obchodzenia się z nim</w:t>
      </w:r>
      <w:r w:rsidR="00D81C6F">
        <w:rPr>
          <w:rFonts w:ascii="Arial" w:eastAsia="Arial" w:hAnsi="Arial" w:cs="Arial"/>
          <w:sz w:val="18"/>
          <w:szCs w:val="18"/>
          <w:lang w:eastAsia="ar-SA"/>
        </w:rPr>
        <w:t>i</w:t>
      </w:r>
      <w:r w:rsidRPr="00050E55">
        <w:rPr>
          <w:rFonts w:ascii="Arial" w:eastAsia="Arial" w:hAnsi="Arial" w:cs="Arial"/>
          <w:sz w:val="18"/>
          <w:szCs w:val="18"/>
          <w:lang w:eastAsia="ar-SA"/>
        </w:rPr>
        <w:t>, powsta</w:t>
      </w:r>
      <w:r w:rsidR="000E6058">
        <w:rPr>
          <w:rFonts w:ascii="Arial" w:eastAsia="Arial" w:hAnsi="Arial" w:cs="Arial"/>
          <w:sz w:val="18"/>
          <w:szCs w:val="18"/>
          <w:lang w:eastAsia="ar-SA"/>
        </w:rPr>
        <w:t>łe m.</w:t>
      </w:r>
      <w:r w:rsidRPr="00050E55">
        <w:rPr>
          <w:rFonts w:ascii="Arial" w:eastAsia="Arial" w:hAnsi="Arial" w:cs="Arial"/>
          <w:sz w:val="18"/>
          <w:szCs w:val="18"/>
          <w:lang w:eastAsia="ar-SA"/>
        </w:rPr>
        <w:t xml:space="preserve">in. w wyniku  niezgodnego z przeznaczeniem używania lub uszkodzenia mechanicznego, nie podlegają </w:t>
      </w:r>
      <w:r w:rsidR="00D81C6F">
        <w:rPr>
          <w:rFonts w:ascii="Arial" w:eastAsia="Arial" w:hAnsi="Arial" w:cs="Arial"/>
          <w:sz w:val="18"/>
          <w:szCs w:val="18"/>
          <w:lang w:eastAsia="ar-SA"/>
        </w:rPr>
        <w:t>r</w:t>
      </w:r>
      <w:r w:rsidRPr="00050E55">
        <w:rPr>
          <w:rFonts w:ascii="Arial" w:eastAsia="Arial" w:hAnsi="Arial" w:cs="Arial"/>
          <w:sz w:val="18"/>
          <w:szCs w:val="18"/>
          <w:lang w:eastAsia="ar-SA"/>
        </w:rPr>
        <w:t>eklamacji.</w:t>
      </w:r>
    </w:p>
    <w:p w14:paraId="59977901" w14:textId="30100B4B"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Okres gwarancji na wymienione Towary</w:t>
      </w:r>
      <w:r w:rsidR="00C35D00">
        <w:rPr>
          <w:rFonts w:ascii="Arial" w:hAnsi="Arial" w:cs="Arial"/>
          <w:sz w:val="18"/>
          <w:szCs w:val="18"/>
        </w:rPr>
        <w:t xml:space="preserve"> lub na Towary, których </w:t>
      </w:r>
      <w:r w:rsidR="004D52C5">
        <w:rPr>
          <w:rFonts w:ascii="Arial" w:hAnsi="Arial" w:cs="Arial"/>
          <w:sz w:val="18"/>
          <w:szCs w:val="18"/>
        </w:rPr>
        <w:t>W</w:t>
      </w:r>
      <w:r w:rsidR="00C35D00">
        <w:rPr>
          <w:rFonts w:ascii="Arial" w:hAnsi="Arial" w:cs="Arial"/>
          <w:sz w:val="18"/>
          <w:szCs w:val="18"/>
        </w:rPr>
        <w:t>ady zostały usunięte</w:t>
      </w:r>
      <w:r w:rsidRPr="00050E55">
        <w:rPr>
          <w:rFonts w:ascii="Arial" w:hAnsi="Arial" w:cs="Arial"/>
          <w:sz w:val="18"/>
          <w:szCs w:val="18"/>
        </w:rPr>
        <w:t xml:space="preserve">, będzie się rozpoczynał ponownie od dnia ich wymiany </w:t>
      </w:r>
      <w:r w:rsidR="007F204B">
        <w:rPr>
          <w:rFonts w:ascii="Arial" w:hAnsi="Arial" w:cs="Arial"/>
          <w:sz w:val="18"/>
          <w:szCs w:val="18"/>
        </w:rPr>
        <w:t xml:space="preserve">przez Sprzedawcę </w:t>
      </w:r>
      <w:r w:rsidRPr="00050E55">
        <w:rPr>
          <w:rFonts w:ascii="Arial" w:hAnsi="Arial" w:cs="Arial"/>
          <w:sz w:val="18"/>
          <w:szCs w:val="18"/>
        </w:rPr>
        <w:t xml:space="preserve">na </w:t>
      </w:r>
      <w:r w:rsidR="007F204B">
        <w:rPr>
          <w:rFonts w:ascii="Arial" w:hAnsi="Arial" w:cs="Arial"/>
          <w:sz w:val="18"/>
          <w:szCs w:val="18"/>
        </w:rPr>
        <w:t xml:space="preserve">Towar </w:t>
      </w:r>
      <w:r w:rsidRPr="00050E55">
        <w:rPr>
          <w:rFonts w:ascii="Arial" w:hAnsi="Arial" w:cs="Arial"/>
          <w:sz w:val="18"/>
          <w:szCs w:val="18"/>
        </w:rPr>
        <w:t>nowy wolny od Wad (</w:t>
      </w:r>
      <w:r w:rsidR="00D45213">
        <w:rPr>
          <w:rFonts w:ascii="Arial" w:hAnsi="Arial" w:cs="Arial"/>
          <w:sz w:val="18"/>
          <w:szCs w:val="18"/>
        </w:rPr>
        <w:t xml:space="preserve">z </w:t>
      </w:r>
      <w:r w:rsidRPr="00050E55">
        <w:rPr>
          <w:rFonts w:ascii="Arial" w:hAnsi="Arial" w:cs="Arial"/>
          <w:sz w:val="18"/>
          <w:szCs w:val="18"/>
        </w:rPr>
        <w:t>chwil</w:t>
      </w:r>
      <w:r w:rsidR="00D45213">
        <w:rPr>
          <w:rFonts w:ascii="Arial" w:hAnsi="Arial" w:cs="Arial"/>
          <w:sz w:val="18"/>
          <w:szCs w:val="18"/>
        </w:rPr>
        <w:t>ą</w:t>
      </w:r>
      <w:r w:rsidRPr="00050E55">
        <w:rPr>
          <w:rFonts w:ascii="Arial" w:hAnsi="Arial" w:cs="Arial"/>
          <w:sz w:val="18"/>
          <w:szCs w:val="18"/>
        </w:rPr>
        <w:t xml:space="preserve"> dostarczenia </w:t>
      </w:r>
      <w:r w:rsidR="007F204B">
        <w:rPr>
          <w:rFonts w:ascii="Arial" w:hAnsi="Arial" w:cs="Arial"/>
          <w:sz w:val="18"/>
          <w:szCs w:val="18"/>
        </w:rPr>
        <w:t xml:space="preserve">Kupującemu </w:t>
      </w:r>
      <w:r w:rsidR="00D45213">
        <w:rPr>
          <w:rFonts w:ascii="Arial" w:hAnsi="Arial" w:cs="Arial"/>
          <w:sz w:val="18"/>
          <w:szCs w:val="18"/>
        </w:rPr>
        <w:t xml:space="preserve">nowego </w:t>
      </w:r>
      <w:r w:rsidRPr="00050E55">
        <w:rPr>
          <w:rFonts w:ascii="Arial" w:hAnsi="Arial" w:cs="Arial"/>
          <w:sz w:val="18"/>
          <w:szCs w:val="18"/>
        </w:rPr>
        <w:t>Towaru)</w:t>
      </w:r>
      <w:r w:rsidR="00C35D00">
        <w:rPr>
          <w:rFonts w:ascii="Arial" w:hAnsi="Arial" w:cs="Arial"/>
          <w:sz w:val="18"/>
          <w:szCs w:val="18"/>
        </w:rPr>
        <w:t xml:space="preserve"> lub odpowiednio od dnia usunięcia </w:t>
      </w:r>
      <w:r w:rsidR="004D52C5">
        <w:rPr>
          <w:rFonts w:ascii="Arial" w:hAnsi="Arial" w:cs="Arial"/>
          <w:sz w:val="18"/>
          <w:szCs w:val="18"/>
        </w:rPr>
        <w:t>W</w:t>
      </w:r>
      <w:r w:rsidR="00C35D00">
        <w:rPr>
          <w:rFonts w:ascii="Arial" w:hAnsi="Arial" w:cs="Arial"/>
          <w:sz w:val="18"/>
          <w:szCs w:val="18"/>
        </w:rPr>
        <w:t>ad Towaru</w:t>
      </w:r>
      <w:r w:rsidRPr="00050E55">
        <w:rPr>
          <w:rFonts w:ascii="Arial" w:hAnsi="Arial" w:cs="Arial"/>
          <w:sz w:val="18"/>
          <w:szCs w:val="18"/>
        </w:rPr>
        <w:t>.</w:t>
      </w:r>
    </w:p>
    <w:p w14:paraId="785F4EE5" w14:textId="7F500B41" w:rsidR="00AA2A9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Sprzedawca zobowiązuje się wykonać zobowiązanie gwarancyjne w miejscu, w którym Wady zostały  ujawnione albo w innym miejscu, wskazanym</w:t>
      </w:r>
      <w:r w:rsidR="006727E0">
        <w:rPr>
          <w:rFonts w:ascii="Arial" w:hAnsi="Arial" w:cs="Arial"/>
          <w:sz w:val="18"/>
          <w:szCs w:val="18"/>
        </w:rPr>
        <w:t xml:space="preserve"> </w:t>
      </w:r>
      <w:r w:rsidRPr="00050E55">
        <w:rPr>
          <w:rFonts w:ascii="Arial" w:hAnsi="Arial" w:cs="Arial"/>
          <w:sz w:val="18"/>
          <w:szCs w:val="18"/>
        </w:rPr>
        <w:t>za pośrednictwem korespondencji e-mail przez Kupującego.</w:t>
      </w:r>
    </w:p>
    <w:p w14:paraId="5D8ECF50" w14:textId="10BD0E5D" w:rsidR="00CD3788" w:rsidRPr="00050E55" w:rsidRDefault="00CD3788" w:rsidP="00050E55">
      <w:pPr>
        <w:pStyle w:val="Akapitzlist"/>
        <w:widowControl w:val="0"/>
        <w:numPr>
          <w:ilvl w:val="0"/>
          <w:numId w:val="10"/>
        </w:numPr>
        <w:overflowPunct w:val="0"/>
        <w:autoSpaceDE w:val="0"/>
        <w:autoSpaceDN w:val="0"/>
        <w:adjustRightInd w:val="0"/>
        <w:spacing w:after="0" w:line="360" w:lineRule="auto"/>
        <w:jc w:val="both"/>
        <w:textAlignment w:val="baseline"/>
        <w:rPr>
          <w:rFonts w:ascii="Arial" w:eastAsia="Arial" w:hAnsi="Arial" w:cs="Arial"/>
          <w:bCs/>
          <w:sz w:val="18"/>
          <w:szCs w:val="18"/>
          <w:lang w:eastAsia="ar-SA"/>
        </w:rPr>
      </w:pPr>
      <w:r w:rsidRPr="00050E55">
        <w:rPr>
          <w:rFonts w:ascii="Arial" w:hAnsi="Arial" w:cs="Arial"/>
          <w:sz w:val="18"/>
          <w:szCs w:val="18"/>
        </w:rPr>
        <w:t>W ramach zaspokajania roszczeń z gwarancji Sprzedawca ponosi:</w:t>
      </w:r>
    </w:p>
    <w:p w14:paraId="370D5D1C" w14:textId="6A78AD9C" w:rsidR="00AA2A98" w:rsidRDefault="00CD3788" w:rsidP="00AA2A98">
      <w:pPr>
        <w:pStyle w:val="Akapitzlist"/>
        <w:numPr>
          <w:ilvl w:val="0"/>
          <w:numId w:val="36"/>
        </w:numPr>
        <w:tabs>
          <w:tab w:val="left" w:pos="284"/>
        </w:tabs>
        <w:spacing w:after="0" w:line="360" w:lineRule="auto"/>
        <w:jc w:val="both"/>
        <w:rPr>
          <w:rFonts w:ascii="Arial" w:hAnsi="Arial" w:cs="Arial"/>
          <w:sz w:val="18"/>
          <w:szCs w:val="18"/>
        </w:rPr>
      </w:pPr>
      <w:r w:rsidRPr="00050E55">
        <w:rPr>
          <w:rFonts w:ascii="Arial" w:hAnsi="Arial" w:cs="Arial"/>
          <w:sz w:val="18"/>
          <w:szCs w:val="18"/>
        </w:rPr>
        <w:lastRenderedPageBreak/>
        <w:t xml:space="preserve">wszelkie koszty związane z </w:t>
      </w:r>
      <w:r w:rsidR="006727E0">
        <w:rPr>
          <w:rFonts w:ascii="Arial" w:hAnsi="Arial" w:cs="Arial"/>
          <w:sz w:val="18"/>
          <w:szCs w:val="18"/>
        </w:rPr>
        <w:t>u</w:t>
      </w:r>
      <w:r w:rsidRPr="00050E55">
        <w:rPr>
          <w:rFonts w:ascii="Arial" w:hAnsi="Arial" w:cs="Arial"/>
          <w:sz w:val="18"/>
          <w:szCs w:val="18"/>
        </w:rPr>
        <w:t>sunięciem Wady Towaru lub wymianą wadliwego Towaru na nowy wolny od Wad, w tym wszelkie koszty związane z odbiorem wadliwego Towaru, dostarczeniem nowego Towaru wolnego od Wad do miejsca, w którym zostały one ujawnione albo innego miejsca wskazanego przez Kupującego</w:t>
      </w:r>
      <w:r w:rsidR="00AA2A98">
        <w:rPr>
          <w:rFonts w:ascii="Arial" w:hAnsi="Arial" w:cs="Arial"/>
          <w:sz w:val="18"/>
          <w:szCs w:val="18"/>
        </w:rPr>
        <w:t>,</w:t>
      </w:r>
    </w:p>
    <w:p w14:paraId="79F21D4F" w14:textId="747EA249" w:rsidR="00CD3788" w:rsidRPr="00050E55" w:rsidRDefault="00CD3788" w:rsidP="00050E55">
      <w:pPr>
        <w:pStyle w:val="Akapitzlist"/>
        <w:numPr>
          <w:ilvl w:val="0"/>
          <w:numId w:val="36"/>
        </w:numPr>
        <w:tabs>
          <w:tab w:val="left" w:pos="284"/>
        </w:tabs>
        <w:spacing w:after="0" w:line="360" w:lineRule="auto"/>
        <w:jc w:val="both"/>
        <w:rPr>
          <w:rFonts w:ascii="Arial" w:hAnsi="Arial" w:cs="Arial"/>
          <w:sz w:val="18"/>
          <w:szCs w:val="18"/>
        </w:rPr>
      </w:pPr>
      <w:r w:rsidRPr="00050E55">
        <w:rPr>
          <w:rFonts w:ascii="Arial" w:hAnsi="Arial" w:cs="Arial"/>
          <w:sz w:val="18"/>
          <w:szCs w:val="18"/>
        </w:rPr>
        <w:t xml:space="preserve">ryzyko utraty lub uszkodzenia Towaru w </w:t>
      </w:r>
      <w:r w:rsidR="006727E0">
        <w:rPr>
          <w:rFonts w:ascii="Arial" w:hAnsi="Arial" w:cs="Arial"/>
          <w:sz w:val="18"/>
          <w:szCs w:val="18"/>
        </w:rPr>
        <w:t>okresie</w:t>
      </w:r>
      <w:r w:rsidRPr="00050E55">
        <w:rPr>
          <w:rFonts w:ascii="Arial" w:hAnsi="Arial" w:cs="Arial"/>
          <w:sz w:val="18"/>
          <w:szCs w:val="18"/>
        </w:rPr>
        <w:t xml:space="preserve"> od </w:t>
      </w:r>
      <w:r w:rsidR="006727E0">
        <w:rPr>
          <w:rFonts w:ascii="Arial" w:hAnsi="Arial" w:cs="Arial"/>
          <w:sz w:val="18"/>
          <w:szCs w:val="18"/>
        </w:rPr>
        <w:t xml:space="preserve">dnia </w:t>
      </w:r>
      <w:r w:rsidRPr="00050E55">
        <w:rPr>
          <w:rFonts w:ascii="Arial" w:hAnsi="Arial" w:cs="Arial"/>
          <w:sz w:val="18"/>
          <w:szCs w:val="18"/>
        </w:rPr>
        <w:t>przyjęcia go do</w:t>
      </w:r>
      <w:r w:rsidR="006727E0">
        <w:rPr>
          <w:rFonts w:ascii="Arial" w:hAnsi="Arial" w:cs="Arial"/>
          <w:sz w:val="18"/>
          <w:szCs w:val="18"/>
        </w:rPr>
        <w:t xml:space="preserve"> </w:t>
      </w:r>
      <w:r w:rsidRPr="00050E55">
        <w:rPr>
          <w:rFonts w:ascii="Arial" w:hAnsi="Arial" w:cs="Arial"/>
          <w:sz w:val="18"/>
          <w:szCs w:val="18"/>
        </w:rPr>
        <w:t>wymiany</w:t>
      </w:r>
      <w:r w:rsidR="006727E0">
        <w:rPr>
          <w:rFonts w:ascii="Arial" w:hAnsi="Arial" w:cs="Arial"/>
          <w:sz w:val="18"/>
          <w:szCs w:val="18"/>
        </w:rPr>
        <w:t xml:space="preserve"> </w:t>
      </w:r>
      <w:r w:rsidRPr="00050E55">
        <w:rPr>
          <w:rFonts w:ascii="Arial" w:hAnsi="Arial" w:cs="Arial"/>
          <w:sz w:val="18"/>
          <w:szCs w:val="18"/>
        </w:rPr>
        <w:t>na nowy wolny od Wad</w:t>
      </w:r>
      <w:r w:rsidR="006727E0">
        <w:rPr>
          <w:rFonts w:ascii="Arial" w:hAnsi="Arial" w:cs="Arial"/>
          <w:sz w:val="18"/>
          <w:szCs w:val="18"/>
        </w:rPr>
        <w:t xml:space="preserve"> </w:t>
      </w:r>
      <w:r w:rsidRPr="00050E55">
        <w:rPr>
          <w:rFonts w:ascii="Arial" w:hAnsi="Arial" w:cs="Arial"/>
          <w:sz w:val="18"/>
          <w:szCs w:val="18"/>
        </w:rPr>
        <w:t xml:space="preserve">do chwili dostarczenia </w:t>
      </w:r>
      <w:r w:rsidR="006727E0">
        <w:rPr>
          <w:rFonts w:ascii="Arial" w:hAnsi="Arial" w:cs="Arial"/>
          <w:sz w:val="18"/>
          <w:szCs w:val="18"/>
        </w:rPr>
        <w:t xml:space="preserve">Kupującemu </w:t>
      </w:r>
      <w:r w:rsidRPr="00050E55">
        <w:rPr>
          <w:rFonts w:ascii="Arial" w:hAnsi="Arial" w:cs="Arial"/>
          <w:sz w:val="18"/>
          <w:szCs w:val="18"/>
        </w:rPr>
        <w:t>nowego Towaru</w:t>
      </w:r>
      <w:r w:rsidR="006727E0">
        <w:rPr>
          <w:rFonts w:ascii="Arial" w:hAnsi="Arial" w:cs="Arial"/>
          <w:sz w:val="18"/>
          <w:szCs w:val="18"/>
        </w:rPr>
        <w:t xml:space="preserve"> wolnego od Wad</w:t>
      </w:r>
      <w:r w:rsidRPr="00050E55">
        <w:rPr>
          <w:rFonts w:ascii="Arial" w:hAnsi="Arial" w:cs="Arial"/>
          <w:sz w:val="18"/>
          <w:szCs w:val="18"/>
        </w:rPr>
        <w:t xml:space="preserve">. </w:t>
      </w:r>
    </w:p>
    <w:p w14:paraId="1B134EDF" w14:textId="6BDFA80A" w:rsidR="00CD3788" w:rsidRPr="00050E55" w:rsidRDefault="006727E0" w:rsidP="00050E55">
      <w:pPr>
        <w:pStyle w:val="Akapitzlist"/>
        <w:numPr>
          <w:ilvl w:val="0"/>
          <w:numId w:val="10"/>
        </w:numPr>
        <w:spacing w:after="0" w:line="360" w:lineRule="auto"/>
        <w:jc w:val="both"/>
        <w:rPr>
          <w:rFonts w:ascii="Arial" w:hAnsi="Arial" w:cs="Arial"/>
          <w:sz w:val="18"/>
          <w:szCs w:val="18"/>
        </w:rPr>
      </w:pPr>
      <w:r>
        <w:rPr>
          <w:rFonts w:ascii="Arial" w:hAnsi="Arial" w:cs="Arial"/>
          <w:sz w:val="18"/>
          <w:szCs w:val="18"/>
        </w:rPr>
        <w:t xml:space="preserve">Sprzedawca zobowiązuje się dokonać </w:t>
      </w:r>
      <w:r w:rsidR="00D70923">
        <w:rPr>
          <w:rFonts w:ascii="Arial" w:hAnsi="Arial" w:cs="Arial"/>
          <w:sz w:val="18"/>
          <w:szCs w:val="18"/>
        </w:rPr>
        <w:t xml:space="preserve">usunięcia Wad Towaru lub </w:t>
      </w:r>
      <w:r>
        <w:rPr>
          <w:rFonts w:ascii="Arial" w:hAnsi="Arial" w:cs="Arial"/>
          <w:sz w:val="18"/>
          <w:szCs w:val="18"/>
        </w:rPr>
        <w:t>w</w:t>
      </w:r>
      <w:r w:rsidR="00CD3788" w:rsidRPr="00050E55">
        <w:rPr>
          <w:rFonts w:ascii="Arial" w:hAnsi="Arial" w:cs="Arial"/>
          <w:sz w:val="18"/>
          <w:szCs w:val="18"/>
        </w:rPr>
        <w:t xml:space="preserve">ymiany wadliwego </w:t>
      </w:r>
      <w:r>
        <w:rPr>
          <w:rFonts w:ascii="Arial" w:hAnsi="Arial" w:cs="Arial"/>
          <w:sz w:val="18"/>
          <w:szCs w:val="18"/>
        </w:rPr>
        <w:t>Towaru</w:t>
      </w:r>
      <w:r w:rsidR="00CD3788" w:rsidRPr="00050E55">
        <w:rPr>
          <w:rFonts w:ascii="Arial" w:hAnsi="Arial" w:cs="Arial"/>
          <w:sz w:val="18"/>
          <w:szCs w:val="18"/>
        </w:rPr>
        <w:t xml:space="preserve"> na nowy wolny od Wad bez żadnej dopłaty, nawet gdyby ceny, mające zastosowanie w związku z zakupem, uległy podwyższeniu.</w:t>
      </w:r>
    </w:p>
    <w:p w14:paraId="120D4F16" w14:textId="13C2ABBF" w:rsidR="00CD3788" w:rsidRPr="00CD3788" w:rsidRDefault="00CD3788" w:rsidP="00050E55">
      <w:pPr>
        <w:pStyle w:val="Akapitzlist"/>
        <w:numPr>
          <w:ilvl w:val="0"/>
          <w:numId w:val="10"/>
        </w:numPr>
        <w:spacing w:after="0" w:line="360" w:lineRule="auto"/>
        <w:jc w:val="both"/>
        <w:rPr>
          <w:rFonts w:ascii="Arial" w:hAnsi="Arial" w:cs="Arial"/>
          <w:sz w:val="18"/>
          <w:szCs w:val="18"/>
        </w:rPr>
      </w:pPr>
      <w:r w:rsidRPr="00CD3788">
        <w:rPr>
          <w:rFonts w:ascii="Arial" w:hAnsi="Arial" w:cs="Arial"/>
          <w:sz w:val="18"/>
          <w:szCs w:val="18"/>
        </w:rPr>
        <w:t>Jeżeli, w wykonaniu swoich obowiązków gwarancyjnych, Sprzedawca dostarczył uprawnionemu z gwarancji, zamiast wadliwego Towaru, nowy Towar wolny od Wad, termin gwarancji na Towar biegnie na nowo</w:t>
      </w:r>
      <w:r w:rsidRPr="00CD3788">
        <w:rPr>
          <w:rFonts w:ascii="Arial" w:hAnsi="Arial" w:cs="Arial"/>
          <w:b/>
          <w:sz w:val="18"/>
          <w:szCs w:val="18"/>
        </w:rPr>
        <w:t xml:space="preserve"> </w:t>
      </w:r>
      <w:r w:rsidRPr="00CD3788">
        <w:rPr>
          <w:rFonts w:ascii="Arial" w:hAnsi="Arial" w:cs="Arial"/>
          <w:sz w:val="18"/>
          <w:szCs w:val="18"/>
        </w:rPr>
        <w:t>od chwili dostarczenia wymienionego Towaru. Jeżeli Sprzedawca wymienił część Towaru na nowy, wolny od Wad, powyższe postanowienie stosuje się odpowiednio do wymienionej części Towaru. W innych przypadkach termin gwarancji ulega przedłużeniu o czas, w ciągu którego wskutek Wady</w:t>
      </w:r>
      <w:r w:rsidR="006727E0">
        <w:rPr>
          <w:rFonts w:ascii="Arial" w:hAnsi="Arial" w:cs="Arial"/>
          <w:sz w:val="18"/>
          <w:szCs w:val="18"/>
        </w:rPr>
        <w:t xml:space="preserve"> Towaru</w:t>
      </w:r>
      <w:r w:rsidRPr="00CD3788">
        <w:rPr>
          <w:rFonts w:ascii="Arial" w:hAnsi="Arial" w:cs="Arial"/>
          <w:sz w:val="18"/>
          <w:szCs w:val="18"/>
        </w:rPr>
        <w:t xml:space="preserve">, Kupujący nie mógł z niego korzystać. </w:t>
      </w:r>
    </w:p>
    <w:p w14:paraId="239FB744" w14:textId="781BF783" w:rsidR="00CD3788" w:rsidRPr="00CD3788" w:rsidRDefault="00CD3788" w:rsidP="00050E55">
      <w:pPr>
        <w:pStyle w:val="Akapitzlist"/>
        <w:numPr>
          <w:ilvl w:val="0"/>
          <w:numId w:val="10"/>
        </w:numPr>
        <w:spacing w:after="0" w:line="360" w:lineRule="auto"/>
        <w:jc w:val="both"/>
        <w:rPr>
          <w:rFonts w:ascii="Arial" w:hAnsi="Arial" w:cs="Arial"/>
          <w:sz w:val="18"/>
          <w:szCs w:val="18"/>
        </w:rPr>
      </w:pPr>
      <w:r w:rsidRPr="00CD3788">
        <w:rPr>
          <w:rFonts w:ascii="Arial" w:hAnsi="Arial" w:cs="Arial"/>
          <w:sz w:val="18"/>
          <w:szCs w:val="18"/>
        </w:rPr>
        <w:t>W przypadku braku realizacji przez Sprzedawcę jego zobowiązań wynikających z udzielonej gwarancji, Kupujący uprawniony jest do zastępczego zlecenia realizacji tych zobowiązań na koszt Sprzedawcy (bez konieczności uzyskania zgody sądu w tym zakresie). W przypadku zastępczego zlecenia wykonania zobowiązania, Kupujący nie traci jakichkolwiek uprawnień z tytułu gwarancji udzielonej przez Sprzedawcę.</w:t>
      </w:r>
    </w:p>
    <w:p w14:paraId="49D7B26E" w14:textId="2AF72F09" w:rsidR="00CD3788" w:rsidRPr="00050E55" w:rsidRDefault="00CD3788" w:rsidP="00050E55">
      <w:pPr>
        <w:pStyle w:val="Akapitzlist"/>
        <w:numPr>
          <w:ilvl w:val="0"/>
          <w:numId w:val="10"/>
        </w:numPr>
        <w:spacing w:after="0" w:line="360" w:lineRule="auto"/>
        <w:jc w:val="both"/>
        <w:rPr>
          <w:rFonts w:ascii="Arial" w:hAnsi="Arial" w:cs="Arial"/>
          <w:sz w:val="18"/>
          <w:szCs w:val="18"/>
        </w:rPr>
      </w:pPr>
      <w:r>
        <w:rPr>
          <w:rFonts w:ascii="Arial" w:hAnsi="Arial" w:cs="Arial"/>
          <w:sz w:val="18"/>
          <w:szCs w:val="18"/>
        </w:rPr>
        <w:t>Sprzedawca</w:t>
      </w:r>
      <w:r w:rsidRPr="00D02B5D">
        <w:rPr>
          <w:rFonts w:ascii="Arial" w:hAnsi="Arial" w:cs="Arial"/>
          <w:sz w:val="18"/>
          <w:szCs w:val="18"/>
        </w:rPr>
        <w:t xml:space="preserve"> jest zobowiązany do naprawienia wszelkich szkód będących normalnym następstwem Wad, które ujawnią się w okresie gwarancji, pod warunkiem, iż Wady te nie zostały spowodowane zawinionym działaniem </w:t>
      </w:r>
      <w:r>
        <w:rPr>
          <w:rFonts w:ascii="Arial" w:hAnsi="Arial" w:cs="Arial"/>
          <w:sz w:val="18"/>
          <w:szCs w:val="18"/>
        </w:rPr>
        <w:t>Kupującego</w:t>
      </w:r>
      <w:r w:rsidRPr="00D02B5D">
        <w:rPr>
          <w:rFonts w:ascii="Arial" w:hAnsi="Arial" w:cs="Arial"/>
          <w:sz w:val="18"/>
          <w:szCs w:val="18"/>
        </w:rPr>
        <w:t>.</w:t>
      </w:r>
    </w:p>
    <w:p w14:paraId="4D765A6C" w14:textId="31D9CC6D" w:rsidR="009743CA" w:rsidRDefault="009743CA" w:rsidP="00050E55">
      <w:pPr>
        <w:spacing w:line="360" w:lineRule="auto"/>
        <w:jc w:val="both"/>
        <w:rPr>
          <w:rFonts w:ascii="Arial" w:hAnsi="Arial" w:cs="Arial"/>
          <w:sz w:val="18"/>
          <w:szCs w:val="18"/>
        </w:rPr>
      </w:pPr>
    </w:p>
    <w:p w14:paraId="0C50B253" w14:textId="6C92CFA8" w:rsidR="009743CA" w:rsidRDefault="009743CA" w:rsidP="00050E55">
      <w:pPr>
        <w:autoSpaceDE w:val="0"/>
        <w:autoSpaceDN w:val="0"/>
        <w:adjustRightInd w:val="0"/>
        <w:spacing w:after="0" w:line="360" w:lineRule="auto"/>
        <w:jc w:val="center"/>
        <w:rPr>
          <w:rFonts w:ascii="Arial" w:eastAsia="Arial" w:hAnsi="Arial" w:cs="Arial"/>
          <w:b/>
          <w:sz w:val="20"/>
          <w:szCs w:val="20"/>
          <w:lang w:eastAsia="ar-SA"/>
        </w:rPr>
      </w:pPr>
      <w:r w:rsidRPr="00050E55">
        <w:rPr>
          <w:rFonts w:ascii="Arial" w:eastAsia="Arial" w:hAnsi="Arial" w:cs="Arial"/>
          <w:b/>
          <w:sz w:val="18"/>
          <w:szCs w:val="18"/>
          <w:lang w:eastAsia="ar-SA"/>
        </w:rPr>
        <w:t xml:space="preserve">§ </w:t>
      </w:r>
      <w:r w:rsidR="008F3058" w:rsidRPr="00050E55">
        <w:rPr>
          <w:rFonts w:ascii="Arial" w:eastAsia="Arial" w:hAnsi="Arial" w:cs="Arial"/>
          <w:b/>
          <w:sz w:val="18"/>
          <w:szCs w:val="18"/>
          <w:lang w:eastAsia="ar-SA"/>
        </w:rPr>
        <w:t>8</w:t>
      </w:r>
    </w:p>
    <w:p w14:paraId="021E997D" w14:textId="2A980DD2" w:rsidR="00AA2A98" w:rsidRPr="00050E55" w:rsidRDefault="00AA2A98" w:rsidP="00050E55">
      <w:pPr>
        <w:autoSpaceDE w:val="0"/>
        <w:autoSpaceDN w:val="0"/>
        <w:adjustRightInd w:val="0"/>
        <w:spacing w:line="360" w:lineRule="auto"/>
        <w:jc w:val="center"/>
        <w:rPr>
          <w:rFonts w:ascii="Arial" w:eastAsia="Arial" w:hAnsi="Arial" w:cs="Arial"/>
          <w:b/>
          <w:sz w:val="18"/>
          <w:szCs w:val="18"/>
          <w:lang w:eastAsia="ar-SA"/>
        </w:rPr>
      </w:pPr>
      <w:r w:rsidRPr="00050E55">
        <w:rPr>
          <w:rFonts w:ascii="Arial" w:eastAsia="Arial" w:hAnsi="Arial" w:cs="Arial"/>
          <w:b/>
          <w:sz w:val="18"/>
          <w:szCs w:val="18"/>
          <w:lang w:eastAsia="ar-SA"/>
        </w:rPr>
        <w:t>KARY UMOWNE</w:t>
      </w:r>
    </w:p>
    <w:p w14:paraId="20C931DC" w14:textId="4A7B3850" w:rsidR="00114D45" w:rsidRDefault="00114D45" w:rsidP="00050E55">
      <w:pPr>
        <w:numPr>
          <w:ilvl w:val="0"/>
          <w:numId w:val="11"/>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Kupujący może żądać od Sprzedawcy zapłaty kary umownej:</w:t>
      </w:r>
    </w:p>
    <w:p w14:paraId="0ED5D5CC" w14:textId="3BB8D133" w:rsidR="009743CA" w:rsidRDefault="00114D45" w:rsidP="00114D45">
      <w:pPr>
        <w:pStyle w:val="Akapitzlist"/>
        <w:numPr>
          <w:ilvl w:val="0"/>
          <w:numId w:val="37"/>
        </w:numPr>
        <w:spacing w:after="0" w:line="360" w:lineRule="auto"/>
        <w:jc w:val="both"/>
        <w:rPr>
          <w:rFonts w:ascii="Arial" w:eastAsia="Arial" w:hAnsi="Arial" w:cs="Arial"/>
          <w:sz w:val="18"/>
          <w:szCs w:val="18"/>
          <w:lang w:eastAsia="ar-SA"/>
        </w:rPr>
      </w:pPr>
      <w:r>
        <w:rPr>
          <w:rFonts w:ascii="Arial" w:eastAsia="Arial" w:hAnsi="Arial" w:cs="Arial"/>
          <w:sz w:val="18"/>
          <w:szCs w:val="18"/>
          <w:lang w:eastAsia="ar-SA"/>
        </w:rPr>
        <w:t>w</w:t>
      </w:r>
      <w:r w:rsidR="009743CA" w:rsidRPr="00DD382E">
        <w:rPr>
          <w:rFonts w:ascii="Arial" w:eastAsia="Arial" w:hAnsi="Arial" w:cs="Arial"/>
          <w:sz w:val="18"/>
          <w:szCs w:val="18"/>
          <w:lang w:eastAsia="ar-SA"/>
        </w:rPr>
        <w:t xml:space="preserve"> przypadku nieterminowych dostaw </w:t>
      </w:r>
      <w:r w:rsidR="004B667C" w:rsidRPr="00DD382E">
        <w:rPr>
          <w:rFonts w:ascii="Arial" w:eastAsia="Arial" w:hAnsi="Arial" w:cs="Arial"/>
          <w:sz w:val="18"/>
          <w:szCs w:val="18"/>
          <w:lang w:eastAsia="ar-SA"/>
        </w:rPr>
        <w:t>Towarów</w:t>
      </w:r>
      <w:r w:rsidR="009743CA" w:rsidRPr="00DD382E">
        <w:rPr>
          <w:rFonts w:ascii="Arial" w:eastAsia="Arial" w:hAnsi="Arial" w:cs="Arial"/>
          <w:sz w:val="18"/>
          <w:szCs w:val="18"/>
          <w:lang w:eastAsia="ar-SA"/>
        </w:rPr>
        <w:t xml:space="preserve"> z przyczyn leżących po stronie </w:t>
      </w:r>
      <w:r w:rsidR="009743CA" w:rsidRPr="00DD382E">
        <w:rPr>
          <w:rFonts w:ascii="Arial" w:eastAsia="Arial" w:hAnsi="Arial" w:cs="Arial"/>
          <w:bCs/>
          <w:sz w:val="18"/>
          <w:szCs w:val="18"/>
          <w:lang w:eastAsia="ar-SA"/>
        </w:rPr>
        <w:t>Spr</w:t>
      </w:r>
      <w:r w:rsidR="002D47A6">
        <w:rPr>
          <w:rFonts w:ascii="Arial" w:eastAsia="Arial" w:hAnsi="Arial" w:cs="Arial"/>
          <w:bCs/>
          <w:sz w:val="18"/>
          <w:szCs w:val="18"/>
          <w:lang w:eastAsia="ar-SA"/>
        </w:rPr>
        <w:t>z</w:t>
      </w:r>
      <w:r w:rsidR="009743CA" w:rsidRPr="00DD382E">
        <w:rPr>
          <w:rFonts w:ascii="Arial" w:eastAsia="Arial" w:hAnsi="Arial" w:cs="Arial"/>
          <w:bCs/>
          <w:sz w:val="18"/>
          <w:szCs w:val="18"/>
          <w:lang w:eastAsia="ar-SA"/>
        </w:rPr>
        <w:t>edawc</w:t>
      </w:r>
      <w:r>
        <w:rPr>
          <w:rFonts w:ascii="Arial" w:eastAsia="Arial" w:hAnsi="Arial" w:cs="Arial"/>
          <w:sz w:val="18"/>
          <w:szCs w:val="18"/>
          <w:lang w:eastAsia="ar-SA"/>
        </w:rPr>
        <w:t>y -</w:t>
      </w:r>
      <w:r w:rsidR="009743CA" w:rsidRPr="00DD382E">
        <w:rPr>
          <w:rFonts w:ascii="Arial" w:eastAsia="Arial" w:hAnsi="Arial" w:cs="Arial"/>
          <w:sz w:val="18"/>
          <w:szCs w:val="18"/>
          <w:lang w:eastAsia="ar-SA"/>
        </w:rPr>
        <w:t xml:space="preserve"> w wysokości 0,5% wartości netto nie</w:t>
      </w:r>
      <w:r>
        <w:rPr>
          <w:rFonts w:ascii="Arial" w:eastAsia="Arial" w:hAnsi="Arial" w:cs="Arial"/>
          <w:sz w:val="18"/>
          <w:szCs w:val="18"/>
          <w:lang w:eastAsia="ar-SA"/>
        </w:rPr>
        <w:t xml:space="preserve">terminowo realizowanego zamówienia Towarów, </w:t>
      </w:r>
      <w:r w:rsidR="009743CA" w:rsidRPr="00DD382E">
        <w:rPr>
          <w:rFonts w:ascii="Arial" w:eastAsia="Arial" w:hAnsi="Arial" w:cs="Arial"/>
          <w:sz w:val="18"/>
          <w:szCs w:val="18"/>
          <w:lang w:eastAsia="ar-SA"/>
        </w:rPr>
        <w:t xml:space="preserve">za każdy dzień zwłoki, lecz </w:t>
      </w:r>
      <w:r>
        <w:rPr>
          <w:rFonts w:ascii="Arial" w:eastAsia="Arial" w:hAnsi="Arial" w:cs="Arial"/>
          <w:sz w:val="18"/>
          <w:szCs w:val="18"/>
          <w:lang w:eastAsia="ar-SA"/>
        </w:rPr>
        <w:t xml:space="preserve">w sumie </w:t>
      </w:r>
      <w:r w:rsidR="009743CA" w:rsidRPr="00DD382E">
        <w:rPr>
          <w:rFonts w:ascii="Arial" w:eastAsia="Arial" w:hAnsi="Arial" w:cs="Arial"/>
          <w:sz w:val="18"/>
          <w:szCs w:val="18"/>
          <w:lang w:eastAsia="ar-SA"/>
        </w:rPr>
        <w:t xml:space="preserve">nie więcej niż 20% wartości </w:t>
      </w:r>
      <w:r>
        <w:rPr>
          <w:rFonts w:ascii="Arial" w:eastAsia="Arial" w:hAnsi="Arial" w:cs="Arial"/>
          <w:sz w:val="18"/>
          <w:szCs w:val="18"/>
          <w:lang w:eastAsia="ar-SA"/>
        </w:rPr>
        <w:t xml:space="preserve">netto </w:t>
      </w:r>
      <w:r w:rsidR="009743CA" w:rsidRPr="00DD382E">
        <w:rPr>
          <w:rFonts w:ascii="Arial" w:eastAsia="Arial" w:hAnsi="Arial" w:cs="Arial"/>
          <w:sz w:val="18"/>
          <w:szCs w:val="18"/>
          <w:lang w:eastAsia="ar-SA"/>
        </w:rPr>
        <w:t>nie</w:t>
      </w:r>
      <w:r>
        <w:rPr>
          <w:rFonts w:ascii="Arial" w:eastAsia="Arial" w:hAnsi="Arial" w:cs="Arial"/>
          <w:sz w:val="18"/>
          <w:szCs w:val="18"/>
          <w:lang w:eastAsia="ar-SA"/>
        </w:rPr>
        <w:t>terminowo realizowanego zamówienia</w:t>
      </w:r>
      <w:r w:rsidR="009743CA" w:rsidRPr="00DD382E">
        <w:rPr>
          <w:rFonts w:ascii="Arial" w:eastAsia="Arial" w:hAnsi="Arial" w:cs="Arial"/>
          <w:sz w:val="18"/>
          <w:szCs w:val="18"/>
          <w:lang w:eastAsia="ar-SA"/>
        </w:rPr>
        <w:t xml:space="preserve"> </w:t>
      </w:r>
      <w:r>
        <w:rPr>
          <w:rFonts w:ascii="Arial" w:eastAsia="Arial" w:hAnsi="Arial" w:cs="Arial"/>
          <w:sz w:val="18"/>
          <w:szCs w:val="18"/>
          <w:lang w:eastAsia="ar-SA"/>
        </w:rPr>
        <w:t>Towarów,</w:t>
      </w:r>
    </w:p>
    <w:p w14:paraId="389678B4" w14:textId="3BA65F0B" w:rsidR="00114D45" w:rsidRDefault="00114D45" w:rsidP="00114D45">
      <w:pPr>
        <w:pStyle w:val="Akapitzlist"/>
        <w:numPr>
          <w:ilvl w:val="0"/>
          <w:numId w:val="37"/>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 xml:space="preserve">za zwłokę w wypełnieniu </w:t>
      </w:r>
      <w:r>
        <w:rPr>
          <w:rFonts w:ascii="Arial" w:eastAsia="Arial" w:hAnsi="Arial" w:cs="Arial"/>
          <w:sz w:val="18"/>
          <w:szCs w:val="18"/>
          <w:lang w:eastAsia="ar-SA"/>
        </w:rPr>
        <w:t xml:space="preserve">przez Sprzedawcę </w:t>
      </w:r>
      <w:r w:rsidRPr="00114D45">
        <w:rPr>
          <w:rFonts w:ascii="Arial" w:eastAsia="Arial" w:hAnsi="Arial" w:cs="Arial"/>
          <w:sz w:val="18"/>
          <w:szCs w:val="18"/>
          <w:lang w:eastAsia="ar-SA"/>
        </w:rPr>
        <w:t>zobowiązania gwarancyjnego</w:t>
      </w:r>
      <w:r>
        <w:rPr>
          <w:rFonts w:ascii="Arial" w:eastAsia="Arial" w:hAnsi="Arial" w:cs="Arial"/>
          <w:sz w:val="18"/>
          <w:szCs w:val="18"/>
          <w:lang w:eastAsia="ar-SA"/>
        </w:rPr>
        <w:t xml:space="preserve"> </w:t>
      </w:r>
      <w:r w:rsidRPr="00114D45">
        <w:rPr>
          <w:rFonts w:ascii="Arial" w:eastAsia="Arial" w:hAnsi="Arial" w:cs="Arial"/>
          <w:sz w:val="18"/>
          <w:szCs w:val="18"/>
          <w:lang w:eastAsia="ar-SA"/>
        </w:rPr>
        <w:t>w związku ze stwierdzeniem Wad w okresie gw</w:t>
      </w:r>
      <w:r w:rsidR="002D47A6">
        <w:rPr>
          <w:rFonts w:ascii="Arial" w:eastAsia="Arial" w:hAnsi="Arial" w:cs="Arial"/>
          <w:sz w:val="18"/>
          <w:szCs w:val="18"/>
          <w:lang w:eastAsia="ar-SA"/>
        </w:rPr>
        <w:t>a</w:t>
      </w:r>
      <w:r w:rsidRPr="00114D45">
        <w:rPr>
          <w:rFonts w:ascii="Arial" w:eastAsia="Arial" w:hAnsi="Arial" w:cs="Arial"/>
          <w:sz w:val="18"/>
          <w:szCs w:val="18"/>
          <w:lang w:eastAsia="ar-SA"/>
        </w:rPr>
        <w:t xml:space="preserve">rancji </w:t>
      </w:r>
      <w:r>
        <w:rPr>
          <w:rFonts w:ascii="Arial" w:eastAsia="Arial" w:hAnsi="Arial" w:cs="Arial"/>
          <w:sz w:val="18"/>
          <w:szCs w:val="18"/>
          <w:lang w:eastAsia="ar-SA"/>
        </w:rPr>
        <w:t xml:space="preserve">- </w:t>
      </w:r>
      <w:r w:rsidRPr="00114D45">
        <w:rPr>
          <w:rFonts w:ascii="Arial" w:eastAsia="Arial" w:hAnsi="Arial" w:cs="Arial"/>
          <w:sz w:val="18"/>
          <w:szCs w:val="18"/>
          <w:lang w:eastAsia="ar-SA"/>
        </w:rPr>
        <w:t>w wysokości 0,2% w</w:t>
      </w:r>
      <w:r>
        <w:rPr>
          <w:rFonts w:ascii="Arial" w:eastAsia="Arial" w:hAnsi="Arial" w:cs="Arial"/>
          <w:sz w:val="18"/>
          <w:szCs w:val="18"/>
          <w:lang w:eastAsia="ar-SA"/>
        </w:rPr>
        <w:t>artości</w:t>
      </w:r>
      <w:r w:rsidRPr="00114D45">
        <w:rPr>
          <w:rFonts w:ascii="Arial" w:eastAsia="Arial" w:hAnsi="Arial" w:cs="Arial"/>
          <w:sz w:val="18"/>
          <w:szCs w:val="18"/>
          <w:lang w:eastAsia="ar-SA"/>
        </w:rPr>
        <w:t xml:space="preserve"> netto danego zamówienia</w:t>
      </w:r>
      <w:r>
        <w:rPr>
          <w:rFonts w:ascii="Arial" w:eastAsia="Arial" w:hAnsi="Arial" w:cs="Arial"/>
          <w:sz w:val="18"/>
          <w:szCs w:val="18"/>
          <w:lang w:eastAsia="ar-SA"/>
        </w:rPr>
        <w:t xml:space="preserve"> Towarów</w:t>
      </w:r>
      <w:r w:rsidRPr="00114D45">
        <w:rPr>
          <w:rFonts w:ascii="Arial" w:eastAsia="Arial" w:hAnsi="Arial" w:cs="Arial"/>
          <w:sz w:val="18"/>
          <w:szCs w:val="18"/>
          <w:lang w:eastAsia="ar-SA"/>
        </w:rPr>
        <w:t xml:space="preserve">, za każdy dzień zwłoki liczony od dnia wyznaczonego na </w:t>
      </w:r>
      <w:r w:rsidR="0017192E" w:rsidRPr="0017192E">
        <w:rPr>
          <w:rFonts w:ascii="Arial" w:eastAsia="Arial" w:hAnsi="Arial" w:cs="Arial"/>
          <w:sz w:val="18"/>
          <w:szCs w:val="18"/>
          <w:lang w:eastAsia="ar-SA"/>
        </w:rPr>
        <w:t>usun</w:t>
      </w:r>
      <w:r w:rsidR="0017192E">
        <w:rPr>
          <w:rFonts w:ascii="Arial" w:eastAsia="Arial" w:hAnsi="Arial" w:cs="Arial"/>
          <w:sz w:val="18"/>
          <w:szCs w:val="18"/>
          <w:lang w:eastAsia="ar-SA"/>
        </w:rPr>
        <w:t>ięcie</w:t>
      </w:r>
      <w:r w:rsidR="0017192E" w:rsidRPr="0017192E">
        <w:rPr>
          <w:rFonts w:ascii="Arial" w:eastAsia="Arial" w:hAnsi="Arial" w:cs="Arial"/>
          <w:sz w:val="18"/>
          <w:szCs w:val="18"/>
          <w:lang w:eastAsia="ar-SA"/>
        </w:rPr>
        <w:t xml:space="preserve"> Wad</w:t>
      </w:r>
      <w:r w:rsidR="0017192E">
        <w:rPr>
          <w:rFonts w:ascii="Arial" w:eastAsia="Arial" w:hAnsi="Arial" w:cs="Arial"/>
          <w:sz w:val="18"/>
          <w:szCs w:val="18"/>
          <w:lang w:eastAsia="ar-SA"/>
        </w:rPr>
        <w:t>y</w:t>
      </w:r>
      <w:r w:rsidR="0017192E" w:rsidRPr="0017192E">
        <w:rPr>
          <w:rFonts w:ascii="Arial" w:eastAsia="Arial" w:hAnsi="Arial" w:cs="Arial"/>
          <w:sz w:val="18"/>
          <w:szCs w:val="18"/>
          <w:lang w:eastAsia="ar-SA"/>
        </w:rPr>
        <w:t xml:space="preserve"> Towaru </w:t>
      </w:r>
      <w:r w:rsidR="0017192E">
        <w:rPr>
          <w:rFonts w:ascii="Arial" w:eastAsia="Arial" w:hAnsi="Arial" w:cs="Arial"/>
          <w:sz w:val="18"/>
          <w:szCs w:val="18"/>
          <w:lang w:eastAsia="ar-SA"/>
        </w:rPr>
        <w:t xml:space="preserve">lub na </w:t>
      </w:r>
      <w:r w:rsidRPr="00114D45">
        <w:rPr>
          <w:rFonts w:ascii="Arial" w:eastAsia="Arial" w:hAnsi="Arial" w:cs="Arial"/>
          <w:sz w:val="18"/>
          <w:szCs w:val="18"/>
          <w:lang w:eastAsia="ar-SA"/>
        </w:rPr>
        <w:t>wymianę Towaru na nowy wolny od Wad</w:t>
      </w:r>
      <w:r>
        <w:rPr>
          <w:rFonts w:ascii="Arial" w:eastAsia="Arial" w:hAnsi="Arial" w:cs="Arial"/>
          <w:sz w:val="18"/>
          <w:szCs w:val="18"/>
          <w:lang w:eastAsia="ar-SA"/>
        </w:rPr>
        <w:t>.</w:t>
      </w:r>
    </w:p>
    <w:p w14:paraId="3C77BD10" w14:textId="77777777" w:rsidR="009743CA" w:rsidRDefault="009743CA" w:rsidP="00050E55">
      <w:pPr>
        <w:numPr>
          <w:ilvl w:val="0"/>
          <w:numId w:val="11"/>
        </w:numPr>
        <w:spacing w:after="0" w:line="360" w:lineRule="auto"/>
        <w:jc w:val="both"/>
        <w:rPr>
          <w:rFonts w:ascii="Arial" w:eastAsia="Arial" w:hAnsi="Arial" w:cs="Arial"/>
          <w:sz w:val="18"/>
          <w:szCs w:val="18"/>
          <w:lang w:eastAsia="ar-SA"/>
        </w:rPr>
      </w:pPr>
      <w:r w:rsidRPr="00050E55">
        <w:rPr>
          <w:rFonts w:ascii="Arial" w:eastAsia="Arial" w:hAnsi="Arial" w:cs="Arial"/>
          <w:sz w:val="18"/>
          <w:szCs w:val="18"/>
          <w:lang w:eastAsia="ar-SA"/>
        </w:rPr>
        <w:t xml:space="preserve">Zapłata kar umownych, o których mowa wyżej, nie wyłącza możliwości żądania odszkodowania przewyższającego wysokość zastrzeżonej kary umownej. </w:t>
      </w:r>
    </w:p>
    <w:p w14:paraId="5B8EC52B" w14:textId="11651E51" w:rsidR="00114D45" w:rsidRDefault="00114D45" w:rsidP="00050E55">
      <w:pPr>
        <w:numPr>
          <w:ilvl w:val="0"/>
          <w:numId w:val="11"/>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Zapłata przez Sprzedawcę kar umownych nie zwalnia Sprzedawcy z obowiązku należytego wykonania Umowy.</w:t>
      </w:r>
    </w:p>
    <w:p w14:paraId="148B4766" w14:textId="47CA25A0" w:rsidR="00114D45" w:rsidRDefault="00114D45" w:rsidP="00050E55">
      <w:pPr>
        <w:numPr>
          <w:ilvl w:val="0"/>
          <w:numId w:val="11"/>
        </w:numPr>
        <w:spacing w:after="0" w:line="360" w:lineRule="auto"/>
        <w:jc w:val="both"/>
        <w:rPr>
          <w:rFonts w:ascii="Arial" w:eastAsia="Arial" w:hAnsi="Arial" w:cs="Arial"/>
          <w:sz w:val="18"/>
          <w:szCs w:val="18"/>
          <w:lang w:eastAsia="ar-SA"/>
        </w:rPr>
      </w:pPr>
      <w:r w:rsidRPr="00114D45">
        <w:rPr>
          <w:rFonts w:ascii="Arial" w:eastAsia="Arial" w:hAnsi="Arial" w:cs="Arial"/>
          <w:sz w:val="18"/>
          <w:szCs w:val="18"/>
          <w:lang w:eastAsia="ar-SA"/>
        </w:rPr>
        <w:t>Niezależnie od kar umownych</w:t>
      </w:r>
      <w:r>
        <w:rPr>
          <w:rFonts w:ascii="Arial" w:eastAsia="Arial" w:hAnsi="Arial" w:cs="Arial"/>
          <w:sz w:val="18"/>
          <w:szCs w:val="18"/>
          <w:lang w:eastAsia="ar-SA"/>
        </w:rPr>
        <w:t xml:space="preserve"> określonych w ust. 1 powyżej</w:t>
      </w:r>
      <w:r w:rsidRPr="00114D45">
        <w:rPr>
          <w:rFonts w:ascii="Arial" w:eastAsia="Arial" w:hAnsi="Arial" w:cs="Arial"/>
          <w:sz w:val="18"/>
          <w:szCs w:val="18"/>
          <w:lang w:eastAsia="ar-SA"/>
        </w:rPr>
        <w:t>, Sprzedawca ponosi odpowiedzialność w pełnym zakresie za wszelkie szkody wyrządzone Kupującemu, na skutek działania lub zaniechania Sprzedawcy, jego pracowników lub innych podmiotów, z których pomocą Sprzedawca realizuje Umowę lub którymi posługuje się Sprzedawca w realizacji Umowy/którym powierza realizację Umowy lub które działają w jego imieniu, w tym na skutek niewykonania lub nienależytego wykonania Umowy i zobowiązuje się zrekompensować w pełnym zakresie szkodę poniesioną przez Kupującego.</w:t>
      </w:r>
    </w:p>
    <w:p w14:paraId="4ABCDB53" w14:textId="510F1C65" w:rsidR="00114D45" w:rsidRDefault="00273A86" w:rsidP="00050E55">
      <w:pPr>
        <w:numPr>
          <w:ilvl w:val="0"/>
          <w:numId w:val="11"/>
        </w:numPr>
        <w:spacing w:after="0" w:line="360" w:lineRule="auto"/>
        <w:jc w:val="both"/>
        <w:rPr>
          <w:rFonts w:ascii="Arial" w:eastAsia="Arial" w:hAnsi="Arial" w:cs="Arial"/>
          <w:sz w:val="18"/>
          <w:szCs w:val="18"/>
          <w:lang w:eastAsia="ar-SA"/>
        </w:rPr>
      </w:pPr>
      <w:r w:rsidRPr="00273A86">
        <w:rPr>
          <w:rFonts w:ascii="Arial" w:eastAsia="Arial" w:hAnsi="Arial" w:cs="Arial"/>
          <w:sz w:val="18"/>
          <w:szCs w:val="18"/>
          <w:lang w:eastAsia="ar-SA"/>
        </w:rPr>
        <w:lastRenderedPageBreak/>
        <w:t>Sprzedawca oświadcza, że wyraża zgodę na potrącenie, w roz</w:t>
      </w:r>
      <w:r w:rsidR="002D47A6">
        <w:rPr>
          <w:rFonts w:ascii="Arial" w:eastAsia="Arial" w:hAnsi="Arial" w:cs="Arial"/>
          <w:sz w:val="18"/>
          <w:szCs w:val="18"/>
          <w:lang w:eastAsia="ar-SA"/>
        </w:rPr>
        <w:t>umi</w:t>
      </w:r>
      <w:r w:rsidRPr="00273A86">
        <w:rPr>
          <w:rFonts w:ascii="Arial" w:eastAsia="Arial" w:hAnsi="Arial" w:cs="Arial"/>
          <w:sz w:val="18"/>
          <w:szCs w:val="18"/>
          <w:lang w:eastAsia="ar-SA"/>
        </w:rPr>
        <w:t>eniu art. 498 i 499 Kodeksu cywilnego, powstałych należności z tytułu kar umownych oraz zobowiązań gwarancyjnych, o których mowa w Umowie, a także innych wierzytelności przysługujących Kupującemu, z przysługujących Sprzedawcy należności. W celu skorzystania z wyżej wymienionych uprawnień, Kupujący złoży Sprzedawcy pisemne oświadczenie o potrąceniu oraz wystawi notę księgową zawierającą szczegółowe naliczenie kar umownych lub innych potrąceń.</w:t>
      </w:r>
    </w:p>
    <w:p w14:paraId="002E2273" w14:textId="77777777" w:rsidR="005E7FEC" w:rsidRPr="00050E55" w:rsidRDefault="005E7FEC" w:rsidP="00DD382E">
      <w:pPr>
        <w:spacing w:after="0" w:line="360" w:lineRule="auto"/>
        <w:ind w:left="360"/>
        <w:jc w:val="both"/>
        <w:rPr>
          <w:rFonts w:ascii="Arial" w:eastAsia="Arial" w:hAnsi="Arial" w:cs="Arial"/>
          <w:sz w:val="18"/>
          <w:szCs w:val="18"/>
          <w:lang w:eastAsia="ar-SA"/>
        </w:rPr>
      </w:pPr>
    </w:p>
    <w:p w14:paraId="1C43B841" w14:textId="0D82C8C1" w:rsidR="005E7FEC" w:rsidRPr="00DD382E" w:rsidRDefault="005E7FEC" w:rsidP="00DD382E">
      <w:pPr>
        <w:autoSpaceDE w:val="0"/>
        <w:autoSpaceDN w:val="0"/>
        <w:adjustRightInd w:val="0"/>
        <w:spacing w:after="0" w:line="360" w:lineRule="auto"/>
        <w:jc w:val="center"/>
        <w:rPr>
          <w:rFonts w:ascii="Arial" w:eastAsia="Arial" w:hAnsi="Arial" w:cs="Arial"/>
          <w:b/>
          <w:sz w:val="20"/>
          <w:szCs w:val="20"/>
          <w:lang w:eastAsia="ar-SA"/>
        </w:rPr>
      </w:pPr>
      <w:r w:rsidRPr="00DD382E">
        <w:rPr>
          <w:rFonts w:ascii="Arial" w:eastAsia="Arial" w:hAnsi="Arial" w:cs="Arial"/>
          <w:b/>
          <w:sz w:val="18"/>
          <w:szCs w:val="18"/>
          <w:lang w:eastAsia="ar-SA"/>
        </w:rPr>
        <w:t xml:space="preserve">§ </w:t>
      </w:r>
      <w:r>
        <w:rPr>
          <w:rFonts w:ascii="Arial" w:eastAsia="Arial" w:hAnsi="Arial" w:cs="Arial"/>
          <w:b/>
          <w:sz w:val="18"/>
          <w:szCs w:val="18"/>
          <w:lang w:eastAsia="ar-SA"/>
        </w:rPr>
        <w:t>9</w:t>
      </w:r>
    </w:p>
    <w:p w14:paraId="6D005AEB" w14:textId="7D531424" w:rsidR="005E7FEC" w:rsidRPr="00DD382E" w:rsidRDefault="005E7FEC" w:rsidP="00DD382E">
      <w:pPr>
        <w:autoSpaceDE w:val="0"/>
        <w:autoSpaceDN w:val="0"/>
        <w:adjustRightInd w:val="0"/>
        <w:spacing w:line="360" w:lineRule="auto"/>
        <w:jc w:val="center"/>
        <w:rPr>
          <w:rFonts w:ascii="Arial" w:eastAsia="Arial" w:hAnsi="Arial" w:cs="Arial"/>
          <w:b/>
          <w:sz w:val="18"/>
          <w:szCs w:val="18"/>
          <w:lang w:eastAsia="ar-SA"/>
        </w:rPr>
      </w:pPr>
      <w:r>
        <w:rPr>
          <w:rFonts w:ascii="Arial" w:eastAsia="Arial" w:hAnsi="Arial" w:cs="Arial"/>
          <w:b/>
          <w:sz w:val="18"/>
          <w:szCs w:val="18"/>
          <w:lang w:eastAsia="ar-SA"/>
        </w:rPr>
        <w:t>SIŁA WYŻSZA</w:t>
      </w:r>
    </w:p>
    <w:p w14:paraId="152D5461" w14:textId="77777777" w:rsidR="005E7FEC" w:rsidRPr="005E7FEC" w:rsidRDefault="005E7FEC" w:rsidP="005E7FEC">
      <w:pPr>
        <w:pStyle w:val="Akapitzlist"/>
        <w:numPr>
          <w:ilvl w:val="0"/>
          <w:numId w:val="42"/>
        </w:numPr>
        <w:spacing w:after="0" w:line="360" w:lineRule="auto"/>
        <w:jc w:val="both"/>
        <w:rPr>
          <w:rFonts w:ascii="Arial" w:hAnsi="Arial" w:cs="Arial"/>
          <w:sz w:val="18"/>
          <w:szCs w:val="18"/>
        </w:rPr>
      </w:pPr>
      <w:r w:rsidRPr="005E7FEC">
        <w:rPr>
          <w:rFonts w:ascii="Arial" w:hAnsi="Arial" w:cs="Arial"/>
          <w:sz w:val="18"/>
          <w:szCs w:val="18"/>
        </w:rPr>
        <w:t xml:space="preserve">Strony Umowy nie są odpowiedzialne za naruszenie obowiązków wynikających z Umowy, jeśli jest to wynikiem działań </w:t>
      </w:r>
      <w:r w:rsidRPr="00DD382E">
        <w:rPr>
          <w:rFonts w:ascii="Arial" w:hAnsi="Arial" w:cs="Arial"/>
          <w:sz w:val="18"/>
          <w:szCs w:val="18"/>
        </w:rPr>
        <w:t>Siły Wyższej</w:t>
      </w:r>
      <w:r w:rsidRPr="005E7FEC">
        <w:rPr>
          <w:rFonts w:ascii="Arial" w:hAnsi="Arial" w:cs="Arial"/>
          <w:sz w:val="18"/>
          <w:szCs w:val="18"/>
        </w:rPr>
        <w:t>.</w:t>
      </w:r>
    </w:p>
    <w:p w14:paraId="070AC66A" w14:textId="2E498BAD" w:rsidR="005E7FEC" w:rsidRPr="005E7FEC" w:rsidRDefault="005E7FEC" w:rsidP="005E7FEC">
      <w:pPr>
        <w:pStyle w:val="Akapitzlist"/>
        <w:numPr>
          <w:ilvl w:val="0"/>
          <w:numId w:val="42"/>
        </w:numPr>
        <w:adjustRightInd w:val="0"/>
        <w:spacing w:after="0" w:line="360" w:lineRule="auto"/>
        <w:jc w:val="both"/>
        <w:rPr>
          <w:rFonts w:ascii="Arial" w:hAnsi="Arial" w:cs="Arial"/>
          <w:kern w:val="2"/>
          <w:sz w:val="18"/>
          <w:szCs w:val="18"/>
          <w:lang w:eastAsia="zh-CN"/>
        </w:rPr>
      </w:pPr>
      <w:r w:rsidRPr="005E7FEC">
        <w:rPr>
          <w:rFonts w:ascii="Arial" w:hAnsi="Arial" w:cs="Arial"/>
          <w:kern w:val="2"/>
          <w:sz w:val="18"/>
          <w:szCs w:val="18"/>
          <w:lang w:eastAsia="zh-CN"/>
        </w:rPr>
        <w:t>W przypadku wystąpienia przeszkody w realizacji Umowy, spowodowanej działaniem Siły Wyższej, Strona</w:t>
      </w:r>
      <w:r w:rsidR="003E4010">
        <w:rPr>
          <w:rFonts w:ascii="Arial" w:hAnsi="Arial" w:cs="Arial"/>
          <w:kern w:val="2"/>
          <w:sz w:val="18"/>
          <w:szCs w:val="18"/>
          <w:lang w:eastAsia="zh-CN"/>
        </w:rPr>
        <w:t xml:space="preserve"> u której wyniknęły utrudnienia w wykonaniu Umowy na skutek działania Siły Wyższej</w:t>
      </w:r>
      <w:r w:rsidRPr="005E7FEC">
        <w:rPr>
          <w:rFonts w:ascii="Arial" w:hAnsi="Arial" w:cs="Arial"/>
          <w:kern w:val="2"/>
          <w:sz w:val="18"/>
          <w:szCs w:val="18"/>
          <w:lang w:eastAsia="zh-CN"/>
        </w:rPr>
        <w:t xml:space="preserve"> zobowiązana jest niezwłocznie, lecz nie później niż w terminie </w:t>
      </w:r>
      <w:r w:rsidRPr="00DD382E">
        <w:rPr>
          <w:rFonts w:ascii="Arial" w:hAnsi="Arial" w:cs="Arial"/>
          <w:bCs/>
          <w:kern w:val="2"/>
          <w:sz w:val="18"/>
          <w:szCs w:val="18"/>
          <w:lang w:eastAsia="zh-CN"/>
        </w:rPr>
        <w:t>7 Dni</w:t>
      </w:r>
      <w:r w:rsidRPr="005E7FEC">
        <w:rPr>
          <w:rFonts w:ascii="Arial" w:hAnsi="Arial" w:cs="Arial"/>
          <w:kern w:val="2"/>
          <w:sz w:val="18"/>
          <w:szCs w:val="18"/>
          <w:lang w:eastAsia="zh-CN"/>
        </w:rPr>
        <w:t xml:space="preserve"> od wystąpienia </w:t>
      </w:r>
      <w:r w:rsidR="003E4010">
        <w:rPr>
          <w:rFonts w:ascii="Arial" w:hAnsi="Arial" w:cs="Arial"/>
          <w:kern w:val="2"/>
          <w:sz w:val="18"/>
          <w:szCs w:val="18"/>
          <w:lang w:eastAsia="zh-CN"/>
        </w:rPr>
        <w:t>działania Siły Wyższej,</w:t>
      </w:r>
      <w:r w:rsidRPr="005E7FEC">
        <w:rPr>
          <w:rFonts w:ascii="Arial" w:hAnsi="Arial" w:cs="Arial"/>
          <w:kern w:val="2"/>
          <w:sz w:val="18"/>
          <w:szCs w:val="18"/>
          <w:lang w:eastAsia="zh-CN"/>
        </w:rPr>
        <w:t xml:space="preserve"> zawiadomić drugą Stronę o zaistniałej przeszkodzie </w:t>
      </w:r>
      <w:r w:rsidR="003E4010">
        <w:rPr>
          <w:rFonts w:ascii="Arial" w:hAnsi="Arial" w:cs="Arial"/>
          <w:kern w:val="2"/>
          <w:sz w:val="18"/>
          <w:szCs w:val="18"/>
          <w:lang w:eastAsia="zh-CN"/>
        </w:rPr>
        <w:t xml:space="preserve">w postaci Siły Wyższej, </w:t>
      </w:r>
      <w:r w:rsidRPr="005E7FEC">
        <w:rPr>
          <w:rFonts w:ascii="Arial" w:hAnsi="Arial" w:cs="Arial"/>
          <w:kern w:val="2"/>
          <w:sz w:val="18"/>
          <w:szCs w:val="18"/>
          <w:lang w:eastAsia="zh-CN"/>
        </w:rPr>
        <w:t xml:space="preserve">w formie pisemnej i następnie w </w:t>
      </w:r>
      <w:r w:rsidRPr="003E4010">
        <w:rPr>
          <w:rFonts w:ascii="Arial" w:hAnsi="Arial" w:cs="Arial"/>
          <w:kern w:val="2"/>
          <w:sz w:val="18"/>
          <w:szCs w:val="18"/>
          <w:lang w:eastAsia="zh-CN"/>
        </w:rPr>
        <w:t xml:space="preserve">ciągu </w:t>
      </w:r>
      <w:r w:rsidRPr="00DD382E">
        <w:rPr>
          <w:rFonts w:ascii="Arial" w:hAnsi="Arial" w:cs="Arial"/>
          <w:kern w:val="2"/>
          <w:sz w:val="18"/>
          <w:szCs w:val="18"/>
          <w:lang w:eastAsia="zh-CN"/>
        </w:rPr>
        <w:t>14 Dni</w:t>
      </w:r>
      <w:r w:rsidRPr="005E7FEC">
        <w:rPr>
          <w:rFonts w:ascii="Arial" w:hAnsi="Arial" w:cs="Arial"/>
          <w:kern w:val="2"/>
          <w:sz w:val="18"/>
          <w:szCs w:val="18"/>
          <w:lang w:eastAsia="zh-CN"/>
        </w:rPr>
        <w:t xml:space="preserve"> </w:t>
      </w:r>
      <w:r w:rsidR="003E4010">
        <w:rPr>
          <w:rFonts w:ascii="Arial" w:hAnsi="Arial" w:cs="Arial"/>
          <w:kern w:val="2"/>
          <w:sz w:val="18"/>
          <w:szCs w:val="18"/>
          <w:lang w:eastAsia="zh-CN"/>
        </w:rPr>
        <w:t xml:space="preserve">zobowiązana jest </w:t>
      </w:r>
      <w:r w:rsidRPr="005E7FEC">
        <w:rPr>
          <w:rFonts w:ascii="Arial" w:hAnsi="Arial" w:cs="Arial"/>
          <w:kern w:val="2"/>
          <w:sz w:val="18"/>
          <w:szCs w:val="18"/>
          <w:lang w:eastAsia="zh-CN"/>
        </w:rPr>
        <w:t xml:space="preserve">udokumentować </w:t>
      </w:r>
      <w:r w:rsidR="003E4010">
        <w:rPr>
          <w:rFonts w:ascii="Arial" w:hAnsi="Arial" w:cs="Arial"/>
          <w:kern w:val="2"/>
          <w:sz w:val="18"/>
          <w:szCs w:val="18"/>
          <w:lang w:eastAsia="zh-CN"/>
        </w:rPr>
        <w:t xml:space="preserve">drugiej Stronie </w:t>
      </w:r>
      <w:r w:rsidRPr="005E7FEC">
        <w:rPr>
          <w:rFonts w:ascii="Arial" w:hAnsi="Arial" w:cs="Arial"/>
          <w:kern w:val="2"/>
          <w:sz w:val="18"/>
          <w:szCs w:val="18"/>
          <w:lang w:eastAsia="zh-CN"/>
        </w:rPr>
        <w:t xml:space="preserve">zaistnienie Siły Wyższej.  </w:t>
      </w:r>
    </w:p>
    <w:p w14:paraId="436A7453" w14:textId="6DBBC54F" w:rsidR="005E7FEC" w:rsidRDefault="005E7FEC" w:rsidP="005E7FEC">
      <w:pPr>
        <w:pStyle w:val="Akapitzlist"/>
        <w:numPr>
          <w:ilvl w:val="0"/>
          <w:numId w:val="42"/>
        </w:numPr>
        <w:adjustRightInd w:val="0"/>
        <w:spacing w:after="0" w:line="360" w:lineRule="auto"/>
        <w:jc w:val="both"/>
        <w:rPr>
          <w:rFonts w:ascii="Arial" w:hAnsi="Arial" w:cs="Arial"/>
          <w:kern w:val="2"/>
          <w:sz w:val="18"/>
          <w:szCs w:val="18"/>
          <w:lang w:eastAsia="zh-CN"/>
        </w:rPr>
      </w:pPr>
      <w:r w:rsidRPr="005E7FEC">
        <w:rPr>
          <w:rFonts w:ascii="Arial" w:hAnsi="Arial" w:cs="Arial"/>
          <w:kern w:val="2"/>
          <w:sz w:val="18"/>
          <w:szCs w:val="18"/>
          <w:lang w:eastAsia="zh-CN"/>
        </w:rPr>
        <w:t xml:space="preserve">W przypadku braku zawiadomienia lub braku przedstawienia dokumentu potwierdzającego wystąpienie Siły Wyższej wystawionego przez odpowiednią instytucję we wskazanym w ust. 2 </w:t>
      </w:r>
      <w:r w:rsidR="003E4010">
        <w:rPr>
          <w:rFonts w:ascii="Arial" w:hAnsi="Arial" w:cs="Arial"/>
          <w:kern w:val="2"/>
          <w:sz w:val="18"/>
          <w:szCs w:val="18"/>
          <w:lang w:eastAsia="zh-CN"/>
        </w:rPr>
        <w:t xml:space="preserve">powyżej </w:t>
      </w:r>
      <w:r w:rsidRPr="003E4010">
        <w:rPr>
          <w:rFonts w:ascii="Arial" w:hAnsi="Arial" w:cs="Arial"/>
          <w:kern w:val="2"/>
          <w:sz w:val="18"/>
          <w:szCs w:val="18"/>
          <w:lang w:eastAsia="zh-CN"/>
        </w:rPr>
        <w:t xml:space="preserve">terminie </w:t>
      </w:r>
      <w:r w:rsidRPr="00DD382E">
        <w:rPr>
          <w:rFonts w:ascii="Arial" w:hAnsi="Arial" w:cs="Arial"/>
          <w:kern w:val="2"/>
          <w:sz w:val="18"/>
          <w:szCs w:val="18"/>
          <w:lang w:eastAsia="zh-CN"/>
        </w:rPr>
        <w:t>14 Dni</w:t>
      </w:r>
      <w:r w:rsidRPr="005E7FEC">
        <w:rPr>
          <w:rFonts w:ascii="Arial" w:hAnsi="Arial" w:cs="Arial"/>
          <w:b/>
          <w:kern w:val="2"/>
          <w:sz w:val="18"/>
          <w:szCs w:val="18"/>
          <w:lang w:eastAsia="zh-CN"/>
        </w:rPr>
        <w:t xml:space="preserve"> </w:t>
      </w:r>
      <w:r w:rsidRPr="005E7FEC">
        <w:rPr>
          <w:rFonts w:ascii="Arial" w:hAnsi="Arial" w:cs="Arial"/>
          <w:kern w:val="2"/>
          <w:sz w:val="18"/>
          <w:szCs w:val="18"/>
          <w:lang w:eastAsia="zh-CN"/>
        </w:rPr>
        <w:t xml:space="preserve">lub w innym terminie pisemnie uzgodnionym przez Strony, Strona powołująca się na wystąpienie Siły Wyższej traci prawo do powoływania się na jej wystąpienie </w:t>
      </w:r>
      <w:r w:rsidR="003E4010">
        <w:rPr>
          <w:rFonts w:ascii="Arial" w:hAnsi="Arial" w:cs="Arial"/>
          <w:kern w:val="2"/>
          <w:sz w:val="18"/>
          <w:szCs w:val="18"/>
          <w:lang w:eastAsia="zh-CN"/>
        </w:rPr>
        <w:t>jako przyczynę zwolnienia z odpowiedzialności za niewykonanie lub nienależyte wykonanie Umowy.</w:t>
      </w:r>
    </w:p>
    <w:p w14:paraId="5E1735C3" w14:textId="141F8030" w:rsidR="003E4010" w:rsidRDefault="003E4010" w:rsidP="005E7FEC">
      <w:pPr>
        <w:pStyle w:val="Akapitzlist"/>
        <w:numPr>
          <w:ilvl w:val="0"/>
          <w:numId w:val="42"/>
        </w:numPr>
        <w:adjustRightInd w:val="0"/>
        <w:spacing w:after="0" w:line="360" w:lineRule="auto"/>
        <w:jc w:val="both"/>
        <w:rPr>
          <w:rFonts w:ascii="Arial" w:hAnsi="Arial" w:cs="Arial"/>
          <w:kern w:val="2"/>
          <w:sz w:val="18"/>
          <w:szCs w:val="18"/>
          <w:lang w:eastAsia="zh-CN"/>
        </w:rPr>
      </w:pPr>
      <w:r>
        <w:rPr>
          <w:rFonts w:ascii="Arial" w:hAnsi="Arial" w:cs="Arial"/>
          <w:kern w:val="2"/>
          <w:sz w:val="18"/>
          <w:szCs w:val="18"/>
          <w:lang w:eastAsia="zh-CN"/>
        </w:rPr>
        <w:t xml:space="preserve">Strona, u której wyniknęły utrudnienia w wykonaniu Umowy na skutek działania Siły Wyższej, jest obowiązana do bezzwłocznego poinformowania drugiej Strony o ustaniu działania Siły Wyższej. </w:t>
      </w:r>
    </w:p>
    <w:p w14:paraId="3B41BCF7" w14:textId="22D1D1B1" w:rsidR="003E4010" w:rsidRPr="00DD382E" w:rsidRDefault="003E4010" w:rsidP="003E4010">
      <w:pPr>
        <w:pStyle w:val="Akapitzlist"/>
        <w:numPr>
          <w:ilvl w:val="0"/>
          <w:numId w:val="42"/>
        </w:numPr>
        <w:adjustRightInd w:val="0"/>
        <w:spacing w:after="0" w:line="360" w:lineRule="auto"/>
        <w:jc w:val="both"/>
        <w:rPr>
          <w:rFonts w:ascii="Arial" w:hAnsi="Arial" w:cs="Arial"/>
          <w:kern w:val="2"/>
          <w:sz w:val="18"/>
          <w:szCs w:val="18"/>
          <w:lang w:eastAsia="zh-CN"/>
        </w:rPr>
      </w:pPr>
      <w:r>
        <w:rPr>
          <w:rFonts w:ascii="Arial" w:hAnsi="Arial" w:cs="Arial"/>
          <w:kern w:val="2"/>
          <w:sz w:val="18"/>
          <w:szCs w:val="18"/>
          <w:lang w:eastAsia="zh-CN"/>
        </w:rPr>
        <w:t>Strona, u której wyniknęły utrudnienia w wykonaniu Umowy na skutek działania Siły Wyższej, jest obowiązana do podjęcia wszelkich możliwych i prawem przewidzianych działań w celu zminimalizowania wpływu działania Siły Wyższej na wykonywanie Umowy.</w:t>
      </w:r>
    </w:p>
    <w:p w14:paraId="4BB0FDE5" w14:textId="77777777" w:rsidR="00223347" w:rsidRPr="00C16C4D" w:rsidRDefault="00223347" w:rsidP="00DD382E"/>
    <w:p w14:paraId="267A1489" w14:textId="1308A947" w:rsidR="006E4138" w:rsidRPr="005E7FEC" w:rsidRDefault="00C42C93" w:rsidP="00DD382E">
      <w:pPr>
        <w:spacing w:after="0" w:line="360" w:lineRule="auto"/>
        <w:jc w:val="center"/>
        <w:rPr>
          <w:rFonts w:ascii="Arial" w:hAnsi="Arial" w:cs="Arial"/>
          <w:b/>
          <w:sz w:val="18"/>
          <w:szCs w:val="18"/>
        </w:rPr>
      </w:pPr>
      <w:r w:rsidRPr="005E7FEC">
        <w:rPr>
          <w:rFonts w:ascii="Arial" w:hAnsi="Arial" w:cs="Arial"/>
          <w:b/>
          <w:sz w:val="18"/>
          <w:szCs w:val="18"/>
        </w:rPr>
        <w:t xml:space="preserve">§ </w:t>
      </w:r>
      <w:r w:rsidR="005E7FEC">
        <w:rPr>
          <w:rFonts w:ascii="Arial" w:hAnsi="Arial" w:cs="Arial"/>
          <w:b/>
          <w:sz w:val="18"/>
          <w:szCs w:val="18"/>
        </w:rPr>
        <w:t>10</w:t>
      </w:r>
    </w:p>
    <w:p w14:paraId="52538AD3" w14:textId="4E52C808" w:rsidR="0059428C" w:rsidRPr="005E7FEC" w:rsidRDefault="00C42C93" w:rsidP="00DD382E">
      <w:pPr>
        <w:spacing w:line="360" w:lineRule="auto"/>
        <w:jc w:val="center"/>
        <w:rPr>
          <w:rFonts w:ascii="Arial" w:hAnsi="Arial" w:cs="Arial"/>
          <w:b/>
          <w:sz w:val="18"/>
          <w:szCs w:val="18"/>
        </w:rPr>
      </w:pPr>
      <w:r w:rsidRPr="005E7FEC">
        <w:rPr>
          <w:rFonts w:ascii="Arial" w:hAnsi="Arial" w:cs="Arial"/>
          <w:b/>
          <w:sz w:val="18"/>
          <w:szCs w:val="18"/>
        </w:rPr>
        <w:t>DANE OSOBOWE</w:t>
      </w:r>
    </w:p>
    <w:p w14:paraId="2F9D1739" w14:textId="77777777"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t>Strony zobowiązują się do ochrony danych osobowych udostępnionych wzajemnie w związku z wykonywaniem Umowy, w tym do wdrożenia oraz stosowania środków technicznych i organizacyjnych zapewniających odpowiedni stopień bezpieczeństwa danych osobowych przetwarzanych w systemach informatycznych zgodnie z przepisami prawa, a w szczególności z ustawą z dnia 10.05.2018 r. o ochronie danych osobowych oraz rozporządzeniem Parlamentu Europejskiego i Rady (UE) 2016/679 z dnia 27.04.2016 r. w sprawie ochrony osób fizycznych w związku z przetwarzaniem danych osobowych i w sprawie swobodnego przepływu takich danych oraz uchylenia dyrektywy 95/46/WE.</w:t>
      </w:r>
    </w:p>
    <w:p w14:paraId="11C80F15" w14:textId="77777777"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t>Strony niniejszym oświadczają, że każda ze Stron jest administratorem danych osobowych zarówno swoich przedstawicieli, pracowników, a także wszelkich danych osobowych otrzymanych od drugiej Strony w związku z zawarciem i realizacją Umowy, przed zawarciem Umowy lub w okresie jej obowiązywania w szczególności: danych osób uprawnionych do reprezentacji Strony oraz danych pracowników i współpracowników wyznaczonych do realizacji Umowy. Dane te obejmują w szczególności: imię, nazwisko, stanowisko służbowe, adres email, nr telefonu. Każda ze Stron przetwarza te dane jako administrator, ustalając cele i sposoby przetwarzania danych osobowych.</w:t>
      </w:r>
    </w:p>
    <w:p w14:paraId="633D31C3" w14:textId="77777777"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lastRenderedPageBreak/>
        <w:t>Każda ze Stron  przetwarza dane osobowe przedstawicieli drugiej Strony Umowy w zakresie niezbędnym do realizacji Umowy.</w:t>
      </w:r>
    </w:p>
    <w:p w14:paraId="5CF2C876" w14:textId="152E54D2" w:rsidR="005E7FEC" w:rsidRDefault="005E7FEC" w:rsidP="005E7FEC">
      <w:pPr>
        <w:pStyle w:val="Akapitzlist"/>
        <w:numPr>
          <w:ilvl w:val="0"/>
          <w:numId w:val="39"/>
        </w:numPr>
        <w:spacing w:after="0" w:line="360" w:lineRule="auto"/>
        <w:jc w:val="both"/>
        <w:rPr>
          <w:rFonts w:ascii="Arial" w:hAnsi="Arial" w:cs="Arial"/>
          <w:sz w:val="18"/>
          <w:szCs w:val="18"/>
        </w:rPr>
      </w:pPr>
      <w:r w:rsidRPr="00DD382E">
        <w:rPr>
          <w:rFonts w:ascii="Arial" w:hAnsi="Arial" w:cs="Arial"/>
          <w:sz w:val="18"/>
          <w:szCs w:val="18"/>
        </w:rPr>
        <w:t xml:space="preserve">Wykonawca zobowiązany jest do zapoznania pracowników i współpracowników wyznaczonych do kontaktu z Zamawiającym oraz realizacji Umowy z klauzulą informacyjną stanowiącą Załącznik nr </w:t>
      </w:r>
      <w:r>
        <w:rPr>
          <w:rFonts w:ascii="Arial" w:hAnsi="Arial" w:cs="Arial"/>
          <w:sz w:val="18"/>
          <w:szCs w:val="18"/>
        </w:rPr>
        <w:t>2</w:t>
      </w:r>
      <w:r w:rsidRPr="00DD382E">
        <w:rPr>
          <w:rFonts w:ascii="Arial" w:hAnsi="Arial" w:cs="Arial"/>
          <w:sz w:val="18"/>
          <w:szCs w:val="18"/>
        </w:rPr>
        <w:t xml:space="preserve"> do Umowy, co powinno być potwierdzone podpisem każdego pracownika. Podpisaną klauzulę informacyjną Wykonawca przekazuje przedstawicielowi Zamawiającego, który jest odpowiedzialny za sprawy techniczne, przed rozpoczęciem prac.</w:t>
      </w:r>
    </w:p>
    <w:p w14:paraId="3C50C418" w14:textId="63FB33E8" w:rsidR="005E7FEC" w:rsidRPr="00DD382E" w:rsidRDefault="005E7FEC" w:rsidP="00DD382E">
      <w:pPr>
        <w:pStyle w:val="Akapitzlist"/>
        <w:numPr>
          <w:ilvl w:val="0"/>
          <w:numId w:val="39"/>
        </w:numPr>
        <w:spacing w:after="0" w:line="360" w:lineRule="auto"/>
        <w:jc w:val="both"/>
        <w:rPr>
          <w:rFonts w:ascii="Arial" w:hAnsi="Arial" w:cs="Arial"/>
          <w:sz w:val="18"/>
          <w:szCs w:val="18"/>
        </w:rPr>
      </w:pPr>
      <w:r w:rsidRPr="005E7FEC">
        <w:rPr>
          <w:rFonts w:ascii="Arial" w:hAnsi="Arial" w:cs="Arial"/>
          <w:sz w:val="18"/>
          <w:szCs w:val="18"/>
        </w:rPr>
        <w:t>Jeżeli w związku z realizacją Umowy konieczne będzie powierzenie Wykonawcy przez Zamawiającego danych osobowych do przetwarzania, Strony zawrą odrębną umowę powierzenia danych.</w:t>
      </w:r>
    </w:p>
    <w:p w14:paraId="1B54570E" w14:textId="77777777" w:rsidR="005E7FEC" w:rsidRDefault="005E7FEC" w:rsidP="00DD382E"/>
    <w:p w14:paraId="591E6C16" w14:textId="7FDE400E" w:rsidR="00C42C93" w:rsidRPr="00DD382E" w:rsidRDefault="00C42C93" w:rsidP="00DD382E">
      <w:pPr>
        <w:spacing w:after="0" w:line="360" w:lineRule="auto"/>
        <w:jc w:val="center"/>
        <w:rPr>
          <w:rFonts w:ascii="Arial" w:hAnsi="Arial" w:cs="Arial"/>
          <w:b/>
          <w:sz w:val="18"/>
          <w:szCs w:val="18"/>
        </w:rPr>
      </w:pPr>
      <w:r w:rsidRPr="00DD382E">
        <w:rPr>
          <w:rFonts w:ascii="Arial" w:hAnsi="Arial" w:cs="Arial"/>
          <w:b/>
          <w:sz w:val="18"/>
          <w:szCs w:val="18"/>
        </w:rPr>
        <w:t xml:space="preserve">§ </w:t>
      </w:r>
      <w:r w:rsidR="007C3DD1" w:rsidRPr="00DD382E">
        <w:rPr>
          <w:rFonts w:ascii="Arial" w:hAnsi="Arial" w:cs="Arial"/>
          <w:b/>
          <w:sz w:val="18"/>
          <w:szCs w:val="18"/>
        </w:rPr>
        <w:t>1</w:t>
      </w:r>
      <w:r w:rsidR="005E7FEC">
        <w:rPr>
          <w:rFonts w:ascii="Arial" w:hAnsi="Arial" w:cs="Arial"/>
          <w:b/>
          <w:sz w:val="18"/>
          <w:szCs w:val="18"/>
        </w:rPr>
        <w:t>1</w:t>
      </w:r>
    </w:p>
    <w:p w14:paraId="7F256653" w14:textId="5EA6214F" w:rsidR="00C42C93" w:rsidRPr="005E7FEC" w:rsidRDefault="00C42C93" w:rsidP="005E7FEC">
      <w:pPr>
        <w:spacing w:line="360" w:lineRule="auto"/>
        <w:jc w:val="center"/>
        <w:rPr>
          <w:rFonts w:ascii="Arial" w:hAnsi="Arial" w:cs="Arial"/>
          <w:b/>
          <w:sz w:val="18"/>
          <w:szCs w:val="18"/>
        </w:rPr>
      </w:pPr>
      <w:r w:rsidRPr="005E7FEC">
        <w:rPr>
          <w:rFonts w:ascii="Arial" w:hAnsi="Arial" w:cs="Arial"/>
          <w:b/>
          <w:sz w:val="18"/>
          <w:szCs w:val="18"/>
        </w:rPr>
        <w:t>POUFNOŚĆ</w:t>
      </w:r>
    </w:p>
    <w:p w14:paraId="5E06EBB3" w14:textId="65163F91" w:rsidR="00C72EC4"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Strony zobowiązują się do nieujawniania osobom trzecim, za wyjątkiem doradców prawnych, finansowych lub podatkowych Stron oraz do niewykorzystywania dla własnych celów jakichkolwiek informacji stanowiących tajemnicę przedsiębiorstwa drugiej Strony lub informacji związanych z Umową i faktem jej zawarcia, w szczególności wszelkich niejawnych informacji handlowych, technicznych i innych odnoszących się do działalności prowadzonej przez Sprzedawcę lub Kupującego (</w:t>
      </w:r>
      <w:r w:rsidRPr="00DD382E">
        <w:rPr>
          <w:rFonts w:ascii="Arial" w:hAnsi="Arial" w:cs="Arial"/>
          <w:b/>
          <w:bCs/>
          <w:sz w:val="18"/>
          <w:szCs w:val="18"/>
        </w:rPr>
        <w:t>„Informacje Poufne”</w:t>
      </w:r>
      <w:r w:rsidRPr="00DD382E">
        <w:rPr>
          <w:rFonts w:ascii="Arial" w:hAnsi="Arial" w:cs="Arial"/>
          <w:sz w:val="18"/>
          <w:szCs w:val="18"/>
        </w:rPr>
        <w:t xml:space="preserve">).  </w:t>
      </w:r>
    </w:p>
    <w:p w14:paraId="58DD7ADF" w14:textId="660464B7" w:rsidR="00C72EC4"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 xml:space="preserve">W celu uniknięcia wątpliwości wskazuje się, że Informacjami Poufnymi dotyczącymi Kupującego są w szczególności, lecz nie wyłącznie: </w:t>
      </w:r>
    </w:p>
    <w:p w14:paraId="01360F8C" w14:textId="6ADA3A1E" w:rsidR="00C72EC4" w:rsidRPr="00C72EC4" w:rsidRDefault="00C42C93" w:rsidP="00DD382E">
      <w:pPr>
        <w:pStyle w:val="Akapitzlist"/>
        <w:numPr>
          <w:ilvl w:val="0"/>
          <w:numId w:val="46"/>
        </w:numPr>
      </w:pPr>
      <w:r w:rsidRPr="00DD382E">
        <w:rPr>
          <w:rFonts w:ascii="Arial" w:hAnsi="Arial" w:cs="Arial"/>
          <w:sz w:val="18"/>
          <w:szCs w:val="18"/>
        </w:rPr>
        <w:t>dane dotyczące produktów opracowywanych lub oferowanych przez Kupującego nieujawnione do publicznej wiadomości,</w:t>
      </w:r>
    </w:p>
    <w:p w14:paraId="6320B619" w14:textId="3A854F50" w:rsidR="00C72EC4" w:rsidRPr="00DD382E" w:rsidRDefault="00C42C93" w:rsidP="00DD382E">
      <w:pPr>
        <w:pStyle w:val="Akapitzlist"/>
        <w:numPr>
          <w:ilvl w:val="0"/>
          <w:numId w:val="46"/>
        </w:numPr>
        <w:spacing w:line="360" w:lineRule="auto"/>
        <w:jc w:val="both"/>
        <w:rPr>
          <w:rFonts w:ascii="Arial" w:hAnsi="Arial" w:cs="Arial"/>
          <w:sz w:val="18"/>
          <w:szCs w:val="18"/>
        </w:rPr>
      </w:pPr>
      <w:r w:rsidRPr="00DD382E">
        <w:rPr>
          <w:rFonts w:ascii="Arial" w:hAnsi="Arial" w:cs="Arial"/>
          <w:sz w:val="18"/>
          <w:szCs w:val="18"/>
        </w:rPr>
        <w:t xml:space="preserve">dane dotyczące wszelkiego rodzaju umów i porozumień z podmiotami trzecimi zawieranych przez Kupującego, niezależnie od ich przedmiotu, nieujawnione do publicznej wiadomości, </w:t>
      </w:r>
    </w:p>
    <w:p w14:paraId="0D8B98D9" w14:textId="739DC193" w:rsidR="00C72EC4" w:rsidRPr="00DD382E" w:rsidRDefault="00C42C93" w:rsidP="00DD382E">
      <w:pPr>
        <w:pStyle w:val="Akapitzlist"/>
        <w:numPr>
          <w:ilvl w:val="0"/>
          <w:numId w:val="46"/>
        </w:numPr>
        <w:spacing w:line="360" w:lineRule="auto"/>
        <w:jc w:val="both"/>
        <w:rPr>
          <w:rFonts w:ascii="Arial" w:hAnsi="Arial" w:cs="Arial"/>
          <w:sz w:val="18"/>
          <w:szCs w:val="18"/>
        </w:rPr>
      </w:pPr>
      <w:r w:rsidRPr="00DD382E">
        <w:rPr>
          <w:rFonts w:ascii="Arial" w:hAnsi="Arial" w:cs="Arial"/>
          <w:sz w:val="18"/>
          <w:szCs w:val="18"/>
        </w:rPr>
        <w:t>dane dotyczące strategii i planów operacyjnych Kupującego,</w:t>
      </w:r>
    </w:p>
    <w:p w14:paraId="6BC13DFF" w14:textId="686372EB" w:rsidR="00C42C93" w:rsidRPr="00DD382E" w:rsidRDefault="00C42C93" w:rsidP="00DD382E">
      <w:pPr>
        <w:pStyle w:val="Akapitzlist"/>
        <w:numPr>
          <w:ilvl w:val="0"/>
          <w:numId w:val="46"/>
        </w:numPr>
        <w:spacing w:after="0" w:line="360" w:lineRule="auto"/>
        <w:jc w:val="both"/>
        <w:rPr>
          <w:rFonts w:ascii="Arial" w:hAnsi="Arial" w:cs="Arial"/>
          <w:sz w:val="18"/>
          <w:szCs w:val="18"/>
        </w:rPr>
      </w:pPr>
      <w:r w:rsidRPr="00DD382E">
        <w:rPr>
          <w:rFonts w:ascii="Arial" w:hAnsi="Arial" w:cs="Arial"/>
          <w:sz w:val="18"/>
          <w:szCs w:val="18"/>
        </w:rPr>
        <w:t>wszelkie informacje oznaczone lub zdefiniowane jako poufne</w:t>
      </w:r>
      <w:r w:rsidR="00C72EC4">
        <w:rPr>
          <w:rFonts w:ascii="Arial" w:hAnsi="Arial" w:cs="Arial"/>
          <w:sz w:val="18"/>
          <w:szCs w:val="18"/>
        </w:rPr>
        <w:t>,</w:t>
      </w:r>
    </w:p>
    <w:p w14:paraId="6F7445D6" w14:textId="77777777" w:rsidR="00C42C93" w:rsidRPr="00C16C4D" w:rsidRDefault="00C42C93" w:rsidP="00DD382E">
      <w:pPr>
        <w:spacing w:after="0" w:line="360" w:lineRule="auto"/>
        <w:jc w:val="both"/>
        <w:rPr>
          <w:rFonts w:ascii="Arial" w:hAnsi="Arial" w:cs="Arial"/>
          <w:sz w:val="18"/>
          <w:szCs w:val="18"/>
        </w:rPr>
      </w:pPr>
      <w:r w:rsidRPr="00C16C4D">
        <w:rPr>
          <w:rFonts w:ascii="Arial" w:hAnsi="Arial" w:cs="Arial"/>
          <w:sz w:val="18"/>
          <w:szCs w:val="18"/>
        </w:rPr>
        <w:t xml:space="preserve">niezależnie od formy, w jakiej zostały one przekazane oraz od sposobu, w jaki Sprzedawca uzyskał do nich dostęp. </w:t>
      </w:r>
    </w:p>
    <w:p w14:paraId="6AAE0F22" w14:textId="0E1BAF1C" w:rsidR="00773778"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 xml:space="preserve">Zakaz ujawniania Informacji Poufnych nie dotyczy informacji powszechnie znanej lub gdy konieczność ujawnienia informacji będzie wynikała z obowiązujących przepisów prawa lub jeżeli Strony na piśmie wyrażą zgodę na takie ujawnienie lub wykorzystanie. </w:t>
      </w:r>
    </w:p>
    <w:p w14:paraId="1A999594" w14:textId="094A120E" w:rsidR="00773778"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Obowiązek zachowania poufności Informacji Poufnych wskazany w ust. 1, ust. 2 i ust. 3 powyżej trwa w czasie obowiązywania niniejszej Umowy jak również w okresie 15 (piętnastu) lat po wygaśnięciu, rozwiązaniu lub odstąpieniu od Umowy.</w:t>
      </w:r>
    </w:p>
    <w:p w14:paraId="0C044E21" w14:textId="5F5B6B36" w:rsidR="00773778" w:rsidRPr="00DD382E" w:rsidRDefault="00C42C93" w:rsidP="00DD382E">
      <w:pPr>
        <w:pStyle w:val="Akapitzlist"/>
        <w:numPr>
          <w:ilvl w:val="0"/>
          <w:numId w:val="40"/>
        </w:numPr>
        <w:spacing w:line="360" w:lineRule="auto"/>
        <w:jc w:val="both"/>
        <w:rPr>
          <w:rFonts w:ascii="Arial" w:hAnsi="Arial" w:cs="Arial"/>
          <w:sz w:val="18"/>
          <w:szCs w:val="18"/>
        </w:rPr>
      </w:pPr>
      <w:r w:rsidRPr="00DD382E">
        <w:rPr>
          <w:rFonts w:ascii="Arial" w:hAnsi="Arial" w:cs="Arial"/>
          <w:sz w:val="18"/>
          <w:szCs w:val="18"/>
        </w:rPr>
        <w:t>W przypadku naruszenia</w:t>
      </w:r>
      <w:r w:rsidR="00773778">
        <w:rPr>
          <w:rFonts w:ascii="Arial" w:hAnsi="Arial" w:cs="Arial"/>
          <w:sz w:val="18"/>
          <w:szCs w:val="18"/>
        </w:rPr>
        <w:t xml:space="preserve"> przez Sprzedawcę</w:t>
      </w:r>
      <w:r w:rsidRPr="00DD382E">
        <w:rPr>
          <w:rFonts w:ascii="Arial" w:hAnsi="Arial" w:cs="Arial"/>
          <w:sz w:val="18"/>
          <w:szCs w:val="18"/>
        </w:rPr>
        <w:t xml:space="preserve"> zobowiązania do zachowania poufności określonego w niniejszym paragrafie</w:t>
      </w:r>
      <w:r w:rsidR="00773778">
        <w:rPr>
          <w:rFonts w:ascii="Arial" w:hAnsi="Arial" w:cs="Arial"/>
          <w:sz w:val="18"/>
          <w:szCs w:val="18"/>
        </w:rPr>
        <w:t>,</w:t>
      </w:r>
      <w:r w:rsidRPr="00DD382E">
        <w:rPr>
          <w:rFonts w:ascii="Arial" w:hAnsi="Arial" w:cs="Arial"/>
          <w:sz w:val="18"/>
          <w:szCs w:val="18"/>
        </w:rPr>
        <w:t xml:space="preserve"> Sprzedawca zobowiązany </w:t>
      </w:r>
      <w:r w:rsidR="00773778">
        <w:rPr>
          <w:rFonts w:ascii="Arial" w:hAnsi="Arial" w:cs="Arial"/>
          <w:sz w:val="18"/>
          <w:szCs w:val="18"/>
        </w:rPr>
        <w:t xml:space="preserve">jest </w:t>
      </w:r>
      <w:r w:rsidRPr="00DD382E">
        <w:rPr>
          <w:rFonts w:ascii="Arial" w:hAnsi="Arial" w:cs="Arial"/>
          <w:sz w:val="18"/>
          <w:szCs w:val="18"/>
        </w:rPr>
        <w:t xml:space="preserve">do zapłaty na rzecz Kupującego kwoty 50.000,00 zł (słownie: pięćdziesiąt tysięcy złotych) za każde stwierdzone naruszenie. W przypadku gdy wartość szkody poniesionej przez Kupującego przewyższa kwotę </w:t>
      </w:r>
      <w:r w:rsidR="00773778">
        <w:rPr>
          <w:rFonts w:ascii="Arial" w:hAnsi="Arial" w:cs="Arial"/>
          <w:sz w:val="18"/>
          <w:szCs w:val="18"/>
        </w:rPr>
        <w:t xml:space="preserve">ww. </w:t>
      </w:r>
      <w:r w:rsidRPr="00DD382E">
        <w:rPr>
          <w:rFonts w:ascii="Arial" w:hAnsi="Arial" w:cs="Arial"/>
          <w:sz w:val="18"/>
          <w:szCs w:val="18"/>
        </w:rPr>
        <w:t>kar</w:t>
      </w:r>
      <w:r w:rsidR="00773778">
        <w:rPr>
          <w:rFonts w:ascii="Arial" w:hAnsi="Arial" w:cs="Arial"/>
          <w:sz w:val="18"/>
          <w:szCs w:val="18"/>
        </w:rPr>
        <w:t>y</w:t>
      </w:r>
      <w:r w:rsidRPr="00DD382E">
        <w:rPr>
          <w:rFonts w:ascii="Arial" w:hAnsi="Arial" w:cs="Arial"/>
          <w:sz w:val="18"/>
          <w:szCs w:val="18"/>
        </w:rPr>
        <w:t xml:space="preserve"> umown</w:t>
      </w:r>
      <w:r w:rsidR="00773778">
        <w:rPr>
          <w:rFonts w:ascii="Arial" w:hAnsi="Arial" w:cs="Arial"/>
          <w:sz w:val="18"/>
          <w:szCs w:val="18"/>
        </w:rPr>
        <w:t>ej,</w:t>
      </w:r>
      <w:r w:rsidRPr="00DD382E">
        <w:rPr>
          <w:rFonts w:ascii="Arial" w:hAnsi="Arial" w:cs="Arial"/>
          <w:sz w:val="18"/>
          <w:szCs w:val="18"/>
        </w:rPr>
        <w:t xml:space="preserve"> Kupujący uprawniony </w:t>
      </w:r>
      <w:r w:rsidR="00773778">
        <w:rPr>
          <w:rFonts w:ascii="Arial" w:hAnsi="Arial" w:cs="Arial"/>
          <w:sz w:val="18"/>
          <w:szCs w:val="18"/>
        </w:rPr>
        <w:t xml:space="preserve">jest </w:t>
      </w:r>
      <w:r w:rsidRPr="00DD382E">
        <w:rPr>
          <w:rFonts w:ascii="Arial" w:hAnsi="Arial" w:cs="Arial"/>
          <w:sz w:val="18"/>
          <w:szCs w:val="18"/>
        </w:rPr>
        <w:t>do dochodzenia odszkodowania przewyższającego kwotę kary umownej</w:t>
      </w:r>
      <w:r w:rsidR="00773778">
        <w:rPr>
          <w:rFonts w:ascii="Arial" w:hAnsi="Arial" w:cs="Arial"/>
          <w:sz w:val="18"/>
          <w:szCs w:val="18"/>
        </w:rPr>
        <w:t>, na zasadach ogólnych.</w:t>
      </w:r>
      <w:r w:rsidR="004A5201" w:rsidRPr="00DD382E">
        <w:rPr>
          <w:rFonts w:ascii="Arial" w:hAnsi="Arial" w:cs="Arial"/>
          <w:sz w:val="18"/>
          <w:szCs w:val="18"/>
        </w:rPr>
        <w:t xml:space="preserve">          </w:t>
      </w:r>
    </w:p>
    <w:p w14:paraId="0D5CAF38" w14:textId="77777777" w:rsidR="00D84A84" w:rsidRPr="00DD382E" w:rsidRDefault="00D84A84" w:rsidP="00DD382E">
      <w:pPr>
        <w:pStyle w:val="Akapitzlist"/>
        <w:spacing w:line="360" w:lineRule="auto"/>
        <w:ind w:left="360"/>
        <w:jc w:val="both"/>
        <w:rPr>
          <w:rFonts w:ascii="Arial" w:hAnsi="Arial" w:cs="Arial"/>
          <w:sz w:val="18"/>
          <w:szCs w:val="18"/>
        </w:rPr>
      </w:pPr>
    </w:p>
    <w:p w14:paraId="3A539907" w14:textId="339F5AEE" w:rsidR="00500D5E" w:rsidRDefault="00766DD6" w:rsidP="00DD382E">
      <w:pPr>
        <w:spacing w:after="0" w:line="360" w:lineRule="auto"/>
        <w:jc w:val="center"/>
        <w:rPr>
          <w:rFonts w:ascii="Arial" w:hAnsi="Arial" w:cs="Arial"/>
          <w:b/>
          <w:sz w:val="18"/>
          <w:szCs w:val="18"/>
        </w:rPr>
      </w:pPr>
      <w:r w:rsidRPr="00766DD6">
        <w:rPr>
          <w:rFonts w:ascii="Arial" w:hAnsi="Arial" w:cs="Arial"/>
          <w:b/>
          <w:sz w:val="18"/>
          <w:szCs w:val="18"/>
        </w:rPr>
        <w:t>§ 1</w:t>
      </w:r>
      <w:r w:rsidR="005E7FEC">
        <w:rPr>
          <w:rFonts w:ascii="Arial" w:hAnsi="Arial" w:cs="Arial"/>
          <w:b/>
          <w:sz w:val="18"/>
          <w:szCs w:val="18"/>
        </w:rPr>
        <w:t>2</w:t>
      </w:r>
    </w:p>
    <w:p w14:paraId="4B8AAF9C" w14:textId="42BDEF1F" w:rsidR="00766DD6" w:rsidRPr="00766DD6" w:rsidRDefault="00500D5E" w:rsidP="00050E55">
      <w:pPr>
        <w:spacing w:line="360" w:lineRule="auto"/>
        <w:jc w:val="center"/>
        <w:rPr>
          <w:rFonts w:ascii="Arial" w:hAnsi="Arial" w:cs="Arial"/>
          <w:b/>
          <w:sz w:val="18"/>
          <w:szCs w:val="18"/>
        </w:rPr>
      </w:pPr>
      <w:r>
        <w:rPr>
          <w:rFonts w:ascii="Arial" w:hAnsi="Arial" w:cs="Arial"/>
          <w:b/>
          <w:sz w:val="18"/>
          <w:szCs w:val="18"/>
        </w:rPr>
        <w:t>SPÓŁKI ZALEŻNE</w:t>
      </w:r>
    </w:p>
    <w:p w14:paraId="1D1D664C" w14:textId="135848E8" w:rsidR="00786BA3" w:rsidRDefault="00945168" w:rsidP="00DD382E">
      <w:pPr>
        <w:pStyle w:val="Tekstpodstawowy"/>
        <w:numPr>
          <w:ilvl w:val="0"/>
          <w:numId w:val="48"/>
        </w:numPr>
        <w:spacing w:after="0"/>
        <w:rPr>
          <w:rFonts w:ascii="Arial" w:hAnsi="Arial" w:cs="Arial"/>
          <w:sz w:val="18"/>
          <w:szCs w:val="18"/>
          <w:lang w:val="pl-PL"/>
        </w:rPr>
      </w:pPr>
      <w:r w:rsidRPr="00945168">
        <w:rPr>
          <w:rFonts w:ascii="Arial" w:hAnsi="Arial" w:cs="Arial"/>
          <w:sz w:val="18"/>
          <w:szCs w:val="18"/>
          <w:lang w:val="pl-PL"/>
        </w:rPr>
        <w:t>Strony, działając na</w:t>
      </w:r>
      <w:r w:rsidR="00484EAF">
        <w:rPr>
          <w:rFonts w:ascii="Arial" w:hAnsi="Arial" w:cs="Arial"/>
          <w:sz w:val="18"/>
          <w:szCs w:val="18"/>
          <w:lang w:val="pl-PL"/>
        </w:rPr>
        <w:t xml:space="preserve"> po</w:t>
      </w:r>
      <w:r w:rsidRPr="00945168">
        <w:rPr>
          <w:rFonts w:ascii="Arial" w:hAnsi="Arial" w:cs="Arial"/>
          <w:sz w:val="18"/>
          <w:szCs w:val="18"/>
          <w:lang w:val="pl-PL"/>
        </w:rPr>
        <w:t xml:space="preserve">dstawie art. 393 § 1 w zw. z art. 393 § 2 oraz art. 393 § 3 Kodeksu cywilnego, zgodnie postanawiają, że w zakresie warunków sprzedaży </w:t>
      </w:r>
      <w:r>
        <w:rPr>
          <w:rFonts w:ascii="Arial" w:hAnsi="Arial" w:cs="Arial"/>
          <w:sz w:val="18"/>
          <w:szCs w:val="18"/>
          <w:lang w:val="pl-PL"/>
        </w:rPr>
        <w:t>T</w:t>
      </w:r>
      <w:r w:rsidRPr="00945168">
        <w:rPr>
          <w:rFonts w:ascii="Arial" w:hAnsi="Arial" w:cs="Arial"/>
          <w:sz w:val="18"/>
          <w:szCs w:val="18"/>
          <w:lang w:val="pl-PL"/>
        </w:rPr>
        <w:t>owarów</w:t>
      </w:r>
      <w:r>
        <w:rPr>
          <w:rFonts w:ascii="Arial" w:hAnsi="Arial" w:cs="Arial"/>
          <w:sz w:val="18"/>
          <w:szCs w:val="18"/>
          <w:lang w:val="pl-PL"/>
        </w:rPr>
        <w:t>,</w:t>
      </w:r>
      <w:r w:rsidRPr="00945168">
        <w:rPr>
          <w:rFonts w:ascii="Arial" w:hAnsi="Arial" w:cs="Arial"/>
          <w:sz w:val="18"/>
          <w:szCs w:val="18"/>
          <w:lang w:val="pl-PL"/>
        </w:rPr>
        <w:t xml:space="preserve"> niniejsza Umowa ma odpowiednie zastosowanie także do spółek handlowych, wobec których </w:t>
      </w:r>
      <w:r>
        <w:rPr>
          <w:rFonts w:ascii="Arial" w:hAnsi="Arial" w:cs="Arial"/>
          <w:sz w:val="18"/>
          <w:szCs w:val="18"/>
          <w:lang w:val="pl-PL"/>
        </w:rPr>
        <w:t>Kupujący</w:t>
      </w:r>
      <w:r w:rsidRPr="00945168">
        <w:rPr>
          <w:rFonts w:ascii="Arial" w:hAnsi="Arial" w:cs="Arial"/>
          <w:sz w:val="18"/>
          <w:szCs w:val="18"/>
          <w:lang w:val="pl-PL"/>
        </w:rPr>
        <w:t xml:space="preserve"> jest spółką dominującą</w:t>
      </w:r>
      <w:r w:rsidR="00484EAF">
        <w:rPr>
          <w:rFonts w:ascii="Arial" w:hAnsi="Arial" w:cs="Arial"/>
          <w:sz w:val="18"/>
          <w:szCs w:val="18"/>
          <w:lang w:val="pl-PL"/>
        </w:rPr>
        <w:t xml:space="preserve"> w </w:t>
      </w:r>
      <w:r w:rsidRPr="00945168">
        <w:rPr>
          <w:rFonts w:ascii="Arial" w:hAnsi="Arial" w:cs="Arial"/>
          <w:sz w:val="18"/>
          <w:szCs w:val="18"/>
          <w:lang w:val="pl-PL"/>
        </w:rPr>
        <w:t xml:space="preserve">rozumieniu art. 4 § 1 pkt 4) </w:t>
      </w:r>
      <w:r w:rsidRPr="00945168">
        <w:rPr>
          <w:rFonts w:ascii="Arial" w:hAnsi="Arial" w:cs="Arial"/>
          <w:sz w:val="18"/>
          <w:szCs w:val="18"/>
          <w:lang w:val="pl-PL"/>
        </w:rPr>
        <w:lastRenderedPageBreak/>
        <w:t xml:space="preserve">Kodeksu spółek handlowych lub stanowiących wobec </w:t>
      </w:r>
      <w:r w:rsidR="00786BA3">
        <w:rPr>
          <w:rFonts w:ascii="Arial" w:hAnsi="Arial" w:cs="Arial"/>
          <w:sz w:val="18"/>
          <w:szCs w:val="18"/>
          <w:lang w:val="pl-PL"/>
        </w:rPr>
        <w:t>Kupującego</w:t>
      </w:r>
      <w:r w:rsidRPr="00945168">
        <w:rPr>
          <w:rFonts w:ascii="Arial" w:hAnsi="Arial" w:cs="Arial"/>
          <w:sz w:val="18"/>
          <w:szCs w:val="18"/>
          <w:lang w:val="pl-PL"/>
        </w:rPr>
        <w:t xml:space="preserve"> spółki powiązane, </w:t>
      </w:r>
      <w:r w:rsidR="00484EAF">
        <w:rPr>
          <w:rFonts w:ascii="Arial" w:hAnsi="Arial" w:cs="Arial"/>
          <w:sz w:val="18"/>
          <w:szCs w:val="18"/>
          <w:lang w:val="pl-PL"/>
        </w:rPr>
        <w:t>o k</w:t>
      </w:r>
      <w:r w:rsidRPr="00945168">
        <w:rPr>
          <w:rFonts w:ascii="Arial" w:hAnsi="Arial" w:cs="Arial"/>
          <w:sz w:val="18"/>
          <w:szCs w:val="18"/>
          <w:lang w:val="pl-PL"/>
        </w:rPr>
        <w:t xml:space="preserve">tórych mowa w art. 4 § 1 pkt 5) Kodeksu spółek handlowych, zwanych dalej </w:t>
      </w:r>
      <w:r w:rsidRPr="00DD382E">
        <w:rPr>
          <w:rFonts w:ascii="Arial" w:hAnsi="Arial" w:cs="Arial"/>
          <w:b/>
          <w:bCs/>
          <w:sz w:val="18"/>
          <w:szCs w:val="18"/>
          <w:lang w:val="pl-PL"/>
        </w:rPr>
        <w:t>„Spółkami Zależnymi”</w:t>
      </w:r>
      <w:r w:rsidRPr="00945168">
        <w:rPr>
          <w:rFonts w:ascii="Arial" w:hAnsi="Arial" w:cs="Arial"/>
          <w:sz w:val="18"/>
          <w:szCs w:val="18"/>
          <w:lang w:val="pl-PL"/>
        </w:rPr>
        <w:t>. Dla uniknięcia wątpliwości, Spółkami Zależnymi są zarówno spółki będące Spółkami Zależnymi na dzień zawarcia Umowy, jak również spółki, które staną się Spółkami Zależnymi w trakcie obowiązywania Umowy w przyszłości – od dnia uzyskania przez te spółki statusu Spółek Zależnych w rozumieniu niniejszego ustępu.</w:t>
      </w:r>
    </w:p>
    <w:p w14:paraId="4FE56DDA" w14:textId="77777777" w:rsidR="00786BA3" w:rsidRDefault="00786BA3" w:rsidP="00DD382E">
      <w:pPr>
        <w:pStyle w:val="Tekstpodstawowy"/>
        <w:numPr>
          <w:ilvl w:val="0"/>
          <w:numId w:val="48"/>
        </w:numPr>
        <w:spacing w:after="0"/>
        <w:rPr>
          <w:rFonts w:ascii="Arial" w:hAnsi="Arial" w:cs="Arial"/>
          <w:sz w:val="18"/>
          <w:szCs w:val="18"/>
          <w:lang w:val="pl-PL"/>
        </w:rPr>
      </w:pPr>
      <w:r w:rsidRPr="00786BA3">
        <w:rPr>
          <w:rFonts w:ascii="Arial" w:hAnsi="Arial" w:cs="Arial"/>
          <w:sz w:val="18"/>
          <w:szCs w:val="18"/>
          <w:lang w:val="pl-PL"/>
        </w:rPr>
        <w:t>Sprzedawca</w:t>
      </w:r>
      <w:r w:rsidR="00945168" w:rsidRPr="00786BA3">
        <w:rPr>
          <w:rFonts w:ascii="Arial" w:hAnsi="Arial" w:cs="Arial"/>
          <w:sz w:val="18"/>
          <w:szCs w:val="18"/>
          <w:lang w:val="pl-PL"/>
        </w:rPr>
        <w:t xml:space="preserve"> zobowiązuje się sprzedawać i dostarczać </w:t>
      </w:r>
      <w:r>
        <w:rPr>
          <w:rFonts w:ascii="Arial" w:hAnsi="Arial" w:cs="Arial"/>
          <w:sz w:val="18"/>
          <w:szCs w:val="18"/>
          <w:lang w:val="pl-PL"/>
        </w:rPr>
        <w:t>T</w:t>
      </w:r>
      <w:r w:rsidR="00945168" w:rsidRPr="00786BA3">
        <w:rPr>
          <w:rFonts w:ascii="Arial" w:hAnsi="Arial" w:cs="Arial"/>
          <w:sz w:val="18"/>
          <w:szCs w:val="18"/>
          <w:lang w:val="pl-PL"/>
        </w:rPr>
        <w:t xml:space="preserve">owary Spółkom Zależnym na warunkach określonych w Umowie, tj. na warunkach tożsamych z warunkami mającymi zastosowanie do </w:t>
      </w:r>
      <w:r>
        <w:rPr>
          <w:rFonts w:ascii="Arial" w:hAnsi="Arial" w:cs="Arial"/>
          <w:sz w:val="18"/>
          <w:szCs w:val="18"/>
          <w:lang w:val="pl-PL"/>
        </w:rPr>
        <w:t>Kupującego</w:t>
      </w:r>
      <w:r w:rsidR="00945168" w:rsidRPr="00786BA3">
        <w:rPr>
          <w:rFonts w:ascii="Arial" w:hAnsi="Arial" w:cs="Arial"/>
          <w:sz w:val="18"/>
          <w:szCs w:val="18"/>
          <w:lang w:val="pl-PL"/>
        </w:rPr>
        <w:t>.</w:t>
      </w:r>
    </w:p>
    <w:p w14:paraId="22387AC5" w14:textId="09424BEC" w:rsidR="00945168" w:rsidRPr="00786BA3" w:rsidRDefault="00945168" w:rsidP="00DD382E">
      <w:pPr>
        <w:pStyle w:val="Tekstpodstawowy"/>
        <w:numPr>
          <w:ilvl w:val="0"/>
          <w:numId w:val="48"/>
        </w:numPr>
        <w:spacing w:after="0"/>
        <w:rPr>
          <w:rFonts w:ascii="Arial" w:hAnsi="Arial" w:cs="Arial"/>
          <w:sz w:val="18"/>
          <w:szCs w:val="18"/>
          <w:lang w:val="pl-PL"/>
        </w:rPr>
      </w:pPr>
      <w:r w:rsidRPr="00786BA3">
        <w:rPr>
          <w:rFonts w:ascii="Arial" w:hAnsi="Arial" w:cs="Arial"/>
          <w:sz w:val="18"/>
          <w:szCs w:val="18"/>
          <w:lang w:val="pl-PL"/>
        </w:rPr>
        <w:t xml:space="preserve">Dla uniknięcia wątpliwości, Strony oświadczają, że Spółkom Zależnym nie przysługują te wynikające z Umowy uprawnienia </w:t>
      </w:r>
      <w:r w:rsidR="00786BA3">
        <w:rPr>
          <w:rFonts w:ascii="Arial" w:hAnsi="Arial" w:cs="Arial"/>
          <w:sz w:val="18"/>
          <w:szCs w:val="18"/>
          <w:lang w:val="pl-PL"/>
        </w:rPr>
        <w:t>Kupującego</w:t>
      </w:r>
      <w:r w:rsidRPr="00786BA3">
        <w:rPr>
          <w:rFonts w:ascii="Arial" w:hAnsi="Arial" w:cs="Arial"/>
          <w:sz w:val="18"/>
          <w:szCs w:val="18"/>
          <w:lang w:val="pl-PL"/>
        </w:rPr>
        <w:t xml:space="preserve">, które przysługują wyłącznie </w:t>
      </w:r>
      <w:r w:rsidR="00786BA3">
        <w:rPr>
          <w:rFonts w:ascii="Arial" w:hAnsi="Arial" w:cs="Arial"/>
          <w:sz w:val="18"/>
          <w:szCs w:val="18"/>
          <w:lang w:val="pl-PL"/>
        </w:rPr>
        <w:t>Kupującemu</w:t>
      </w:r>
      <w:r w:rsidRPr="00786BA3">
        <w:rPr>
          <w:rFonts w:ascii="Arial" w:hAnsi="Arial" w:cs="Arial"/>
          <w:sz w:val="18"/>
          <w:szCs w:val="18"/>
          <w:lang w:val="pl-PL"/>
        </w:rPr>
        <w:t xml:space="preserve"> jako Stronie Umowy.</w:t>
      </w:r>
    </w:p>
    <w:p w14:paraId="6BCA8D83" w14:textId="2AFC0448" w:rsidR="00945168" w:rsidRPr="00945168" w:rsidRDefault="00945168" w:rsidP="00DD382E">
      <w:pPr>
        <w:pStyle w:val="Tekstpodstawowy"/>
        <w:numPr>
          <w:ilvl w:val="0"/>
          <w:numId w:val="48"/>
        </w:numPr>
        <w:spacing w:after="0"/>
        <w:rPr>
          <w:rFonts w:ascii="Arial" w:hAnsi="Arial" w:cs="Arial"/>
          <w:sz w:val="18"/>
          <w:szCs w:val="18"/>
          <w:lang w:val="pl-PL"/>
        </w:rPr>
      </w:pPr>
      <w:r w:rsidRPr="00945168">
        <w:rPr>
          <w:rFonts w:ascii="Arial" w:hAnsi="Arial" w:cs="Arial"/>
          <w:sz w:val="18"/>
          <w:szCs w:val="18"/>
          <w:lang w:val="pl-PL"/>
        </w:rPr>
        <w:t xml:space="preserve">Strony wyrażają zgodę na udostępnienie Spółkom Zależnym treści Umowy. </w:t>
      </w:r>
      <w:r w:rsidR="00786BA3">
        <w:rPr>
          <w:rFonts w:ascii="Arial" w:hAnsi="Arial" w:cs="Arial"/>
          <w:sz w:val="18"/>
          <w:szCs w:val="18"/>
          <w:lang w:val="pl-PL"/>
        </w:rPr>
        <w:t>Kupujący</w:t>
      </w:r>
      <w:r w:rsidRPr="00945168">
        <w:rPr>
          <w:rFonts w:ascii="Arial" w:hAnsi="Arial" w:cs="Arial"/>
          <w:sz w:val="18"/>
          <w:szCs w:val="18"/>
          <w:lang w:val="pl-PL"/>
        </w:rPr>
        <w:t xml:space="preserve"> wedle swojego uznania może udostępni</w:t>
      </w:r>
      <w:r w:rsidR="00786BA3">
        <w:rPr>
          <w:rFonts w:ascii="Arial" w:hAnsi="Arial" w:cs="Arial"/>
          <w:sz w:val="18"/>
          <w:szCs w:val="18"/>
          <w:lang w:val="pl-PL"/>
        </w:rPr>
        <w:t>a</w:t>
      </w:r>
      <w:r w:rsidRPr="00945168">
        <w:rPr>
          <w:rFonts w:ascii="Arial" w:hAnsi="Arial" w:cs="Arial"/>
          <w:sz w:val="18"/>
          <w:szCs w:val="18"/>
          <w:lang w:val="pl-PL"/>
        </w:rPr>
        <w:t xml:space="preserve">ć Spółkom Zależnym treść Umowy. Strony zgodnie oświadczają, że udostępnienie treści Umowy Spółkom Zależnym nie będzie stanowiło naruszenia postanowień Umowy, w szczególności § </w:t>
      </w:r>
      <w:r w:rsidR="00786BA3">
        <w:rPr>
          <w:rFonts w:ascii="Arial" w:hAnsi="Arial" w:cs="Arial"/>
          <w:sz w:val="18"/>
          <w:szCs w:val="18"/>
          <w:lang w:val="pl-PL"/>
        </w:rPr>
        <w:t xml:space="preserve">11 ust. 1 </w:t>
      </w:r>
      <w:r w:rsidRPr="00945168">
        <w:rPr>
          <w:rFonts w:ascii="Arial" w:hAnsi="Arial" w:cs="Arial"/>
          <w:sz w:val="18"/>
          <w:szCs w:val="18"/>
          <w:lang w:val="pl-PL"/>
        </w:rPr>
        <w:t>Umowy.</w:t>
      </w:r>
    </w:p>
    <w:p w14:paraId="54A3D266" w14:textId="68C6D65A" w:rsidR="00945168" w:rsidRPr="00945168" w:rsidRDefault="00786BA3" w:rsidP="00DD382E">
      <w:pPr>
        <w:pStyle w:val="Tekstpodstawowy"/>
        <w:numPr>
          <w:ilvl w:val="0"/>
          <w:numId w:val="48"/>
        </w:numPr>
        <w:spacing w:after="0"/>
        <w:rPr>
          <w:rFonts w:ascii="Arial" w:hAnsi="Arial" w:cs="Arial"/>
          <w:sz w:val="18"/>
          <w:szCs w:val="18"/>
          <w:lang w:val="pl-PL"/>
        </w:rPr>
      </w:pPr>
      <w:r>
        <w:rPr>
          <w:rFonts w:ascii="Arial" w:hAnsi="Arial" w:cs="Arial"/>
          <w:sz w:val="18"/>
          <w:szCs w:val="18"/>
          <w:lang w:val="pl-PL"/>
        </w:rPr>
        <w:t>Kupujący</w:t>
      </w:r>
      <w:r w:rsidR="00945168" w:rsidRPr="00945168">
        <w:rPr>
          <w:rFonts w:ascii="Arial" w:hAnsi="Arial" w:cs="Arial"/>
          <w:sz w:val="18"/>
          <w:szCs w:val="18"/>
          <w:lang w:val="pl-PL"/>
        </w:rPr>
        <w:t xml:space="preserve"> oświadcza, że Spółką Zależną, która jest zainteresowana skorzystaniem z warunków sprzedaży </w:t>
      </w:r>
      <w:r>
        <w:rPr>
          <w:rFonts w:ascii="Arial" w:hAnsi="Arial" w:cs="Arial"/>
          <w:sz w:val="18"/>
          <w:szCs w:val="18"/>
          <w:lang w:val="pl-PL"/>
        </w:rPr>
        <w:t>T</w:t>
      </w:r>
      <w:r w:rsidR="00945168" w:rsidRPr="00945168">
        <w:rPr>
          <w:rFonts w:ascii="Arial" w:hAnsi="Arial" w:cs="Arial"/>
          <w:sz w:val="18"/>
          <w:szCs w:val="18"/>
          <w:lang w:val="pl-PL"/>
        </w:rPr>
        <w:t xml:space="preserve">owarów zgodnie z Umową jest ZURAD sp. z o.o. z siedzibą w Ostrowi Mazowieckiej, ul. Stacyjna 14, 07-300 Ostrów Mazowiecka, zarejestrowana w rejestrze przedsiębiorców Krajowego Rejestru Sądowego przez Sąd Rejonowy w Białymstoku, XII Wydział Gospodarczy, KRS: 0000211833, NIP: 7591615138, REGON: 551331204, </w:t>
      </w:r>
      <w:r>
        <w:rPr>
          <w:rFonts w:ascii="Arial" w:hAnsi="Arial" w:cs="Arial"/>
          <w:sz w:val="18"/>
          <w:szCs w:val="18"/>
          <w:lang w:val="pl-PL"/>
        </w:rPr>
        <w:t xml:space="preserve">której </w:t>
      </w:r>
      <w:r w:rsidR="00945168" w:rsidRPr="00945168">
        <w:rPr>
          <w:rFonts w:ascii="Arial" w:hAnsi="Arial" w:cs="Arial"/>
          <w:sz w:val="18"/>
          <w:szCs w:val="18"/>
          <w:lang w:val="pl-PL"/>
        </w:rPr>
        <w:t>kapitał zakładowy w</w:t>
      </w:r>
      <w:r>
        <w:rPr>
          <w:rFonts w:ascii="Arial" w:hAnsi="Arial" w:cs="Arial"/>
          <w:sz w:val="18"/>
          <w:szCs w:val="18"/>
          <w:lang w:val="pl-PL"/>
        </w:rPr>
        <w:t>ynosi</w:t>
      </w:r>
      <w:r w:rsidR="00945168" w:rsidRPr="00945168">
        <w:rPr>
          <w:rFonts w:ascii="Arial" w:hAnsi="Arial" w:cs="Arial"/>
          <w:sz w:val="18"/>
          <w:szCs w:val="18"/>
          <w:lang w:val="pl-PL"/>
        </w:rPr>
        <w:t xml:space="preserve"> 3.650.000,00 zł (dalej jako </w:t>
      </w:r>
      <w:r w:rsidR="00945168" w:rsidRPr="00DD382E">
        <w:rPr>
          <w:rFonts w:ascii="Arial" w:hAnsi="Arial" w:cs="Arial"/>
          <w:b/>
          <w:bCs/>
          <w:sz w:val="18"/>
          <w:szCs w:val="18"/>
          <w:lang w:val="pl-PL"/>
        </w:rPr>
        <w:t>„ZURAD”</w:t>
      </w:r>
      <w:r w:rsidR="00945168" w:rsidRPr="00945168">
        <w:rPr>
          <w:rFonts w:ascii="Arial" w:hAnsi="Arial" w:cs="Arial"/>
          <w:sz w:val="18"/>
          <w:szCs w:val="18"/>
          <w:lang w:val="pl-PL"/>
        </w:rPr>
        <w:t xml:space="preserve">). </w:t>
      </w:r>
      <w:r>
        <w:rPr>
          <w:rFonts w:ascii="Arial" w:hAnsi="Arial" w:cs="Arial"/>
          <w:sz w:val="18"/>
          <w:szCs w:val="18"/>
          <w:lang w:val="pl-PL"/>
        </w:rPr>
        <w:t>Sprzedawca</w:t>
      </w:r>
      <w:r w:rsidR="00945168" w:rsidRPr="00945168">
        <w:rPr>
          <w:rFonts w:ascii="Arial" w:hAnsi="Arial" w:cs="Arial"/>
          <w:sz w:val="18"/>
          <w:szCs w:val="18"/>
          <w:lang w:val="pl-PL"/>
        </w:rPr>
        <w:t xml:space="preserve"> zobowiązuje się sprzedawać i dostarczać </w:t>
      </w:r>
      <w:r>
        <w:rPr>
          <w:rFonts w:ascii="Arial" w:hAnsi="Arial" w:cs="Arial"/>
          <w:sz w:val="18"/>
          <w:szCs w:val="18"/>
          <w:lang w:val="pl-PL"/>
        </w:rPr>
        <w:t>T</w:t>
      </w:r>
      <w:r w:rsidR="00945168" w:rsidRPr="00945168">
        <w:rPr>
          <w:rFonts w:ascii="Arial" w:hAnsi="Arial" w:cs="Arial"/>
          <w:sz w:val="18"/>
          <w:szCs w:val="18"/>
          <w:lang w:val="pl-PL"/>
        </w:rPr>
        <w:t xml:space="preserve">owary </w:t>
      </w:r>
      <w:r>
        <w:rPr>
          <w:rFonts w:ascii="Arial" w:hAnsi="Arial" w:cs="Arial"/>
          <w:sz w:val="18"/>
          <w:szCs w:val="18"/>
          <w:lang w:val="pl-PL"/>
        </w:rPr>
        <w:t xml:space="preserve">na rzecz </w:t>
      </w:r>
      <w:r w:rsidR="00945168" w:rsidRPr="00945168">
        <w:rPr>
          <w:rFonts w:ascii="Arial" w:hAnsi="Arial" w:cs="Arial"/>
          <w:sz w:val="18"/>
          <w:szCs w:val="18"/>
          <w:lang w:val="pl-PL"/>
        </w:rPr>
        <w:t xml:space="preserve">ZURAD na warunkach określonych w </w:t>
      </w:r>
      <w:r>
        <w:rPr>
          <w:rFonts w:ascii="Arial" w:hAnsi="Arial" w:cs="Arial"/>
          <w:sz w:val="18"/>
          <w:szCs w:val="18"/>
          <w:lang w:val="pl-PL"/>
        </w:rPr>
        <w:t xml:space="preserve">niniejszej </w:t>
      </w:r>
      <w:r w:rsidR="00945168" w:rsidRPr="00945168">
        <w:rPr>
          <w:rFonts w:ascii="Arial" w:hAnsi="Arial" w:cs="Arial"/>
          <w:sz w:val="18"/>
          <w:szCs w:val="18"/>
          <w:lang w:val="pl-PL"/>
        </w:rPr>
        <w:t>Umowie.</w:t>
      </w:r>
    </w:p>
    <w:p w14:paraId="546A70F3" w14:textId="77777777" w:rsidR="00786BA3" w:rsidRDefault="00945168" w:rsidP="00DD382E">
      <w:pPr>
        <w:pStyle w:val="Tekstpodstawowy"/>
        <w:numPr>
          <w:ilvl w:val="0"/>
          <w:numId w:val="48"/>
        </w:numPr>
        <w:spacing w:after="0"/>
        <w:rPr>
          <w:rFonts w:ascii="Arial" w:hAnsi="Arial" w:cs="Arial"/>
          <w:sz w:val="18"/>
          <w:szCs w:val="18"/>
          <w:lang w:val="pl-PL"/>
        </w:rPr>
      </w:pPr>
      <w:r w:rsidRPr="00945168">
        <w:rPr>
          <w:rFonts w:ascii="Arial" w:hAnsi="Arial" w:cs="Arial"/>
          <w:sz w:val="18"/>
          <w:szCs w:val="18"/>
          <w:lang w:val="pl-PL"/>
        </w:rPr>
        <w:t>Zobowiązania Sprzedawcy, o których mowa w niniejszym paragrafie trwają nie krócej, niż okres obowiązywania Umowy, chyba że Strony zgodnie postanowią inaczej.</w:t>
      </w:r>
    </w:p>
    <w:p w14:paraId="633A2BD4" w14:textId="70C2151A" w:rsidR="00945168" w:rsidRDefault="00945168" w:rsidP="0046679D">
      <w:pPr>
        <w:pStyle w:val="Tekstpodstawowy"/>
        <w:numPr>
          <w:ilvl w:val="0"/>
          <w:numId w:val="48"/>
        </w:numPr>
        <w:spacing w:after="0"/>
        <w:rPr>
          <w:rFonts w:ascii="Arial" w:hAnsi="Arial" w:cs="Arial"/>
          <w:sz w:val="18"/>
          <w:szCs w:val="18"/>
          <w:lang w:val="pl-PL"/>
        </w:rPr>
      </w:pPr>
      <w:r w:rsidRPr="00786BA3">
        <w:rPr>
          <w:rFonts w:ascii="Arial" w:hAnsi="Arial" w:cs="Arial"/>
          <w:sz w:val="18"/>
          <w:szCs w:val="18"/>
          <w:lang w:val="pl-PL"/>
        </w:rPr>
        <w:t>W przypadku pojawienia się w przyszłości</w:t>
      </w:r>
      <w:r w:rsidR="0046679D">
        <w:rPr>
          <w:rFonts w:ascii="Arial" w:hAnsi="Arial" w:cs="Arial"/>
          <w:sz w:val="18"/>
          <w:szCs w:val="18"/>
          <w:lang w:val="pl-PL"/>
        </w:rPr>
        <w:t xml:space="preserve"> innych</w:t>
      </w:r>
      <w:r w:rsidRPr="00786BA3">
        <w:rPr>
          <w:rFonts w:ascii="Arial" w:hAnsi="Arial" w:cs="Arial"/>
          <w:sz w:val="18"/>
          <w:szCs w:val="18"/>
          <w:lang w:val="pl-PL"/>
        </w:rPr>
        <w:t xml:space="preserve"> Spółek Zależnych </w:t>
      </w:r>
      <w:r w:rsidR="0046679D">
        <w:rPr>
          <w:rFonts w:ascii="Arial" w:hAnsi="Arial" w:cs="Arial"/>
          <w:sz w:val="18"/>
          <w:szCs w:val="18"/>
          <w:lang w:val="pl-PL"/>
        </w:rPr>
        <w:t xml:space="preserve">niż ZURAD, </w:t>
      </w:r>
      <w:r w:rsidRPr="00786BA3">
        <w:rPr>
          <w:rFonts w:ascii="Arial" w:hAnsi="Arial" w:cs="Arial"/>
          <w:sz w:val="18"/>
          <w:szCs w:val="18"/>
          <w:lang w:val="pl-PL"/>
        </w:rPr>
        <w:t xml:space="preserve">zainteresowanych skorzystaniem z warunków dokonywania zakupów </w:t>
      </w:r>
      <w:r w:rsidR="00786BA3">
        <w:rPr>
          <w:rFonts w:ascii="Arial" w:hAnsi="Arial" w:cs="Arial"/>
          <w:sz w:val="18"/>
          <w:szCs w:val="18"/>
          <w:lang w:val="pl-PL"/>
        </w:rPr>
        <w:t>Towarów</w:t>
      </w:r>
      <w:r w:rsidRPr="00786BA3">
        <w:rPr>
          <w:rFonts w:ascii="Arial" w:hAnsi="Arial" w:cs="Arial"/>
          <w:sz w:val="18"/>
          <w:szCs w:val="18"/>
          <w:lang w:val="pl-PL"/>
        </w:rPr>
        <w:t xml:space="preserve"> na zasadach określonych w Umowie,</w:t>
      </w:r>
      <w:r w:rsidR="00786BA3">
        <w:rPr>
          <w:rFonts w:ascii="Arial" w:hAnsi="Arial" w:cs="Arial"/>
          <w:sz w:val="18"/>
          <w:szCs w:val="18"/>
          <w:lang w:val="pl-PL"/>
        </w:rPr>
        <w:t xml:space="preserve"> Kupujący</w:t>
      </w:r>
      <w:r w:rsidRPr="00786BA3">
        <w:rPr>
          <w:rFonts w:ascii="Arial" w:hAnsi="Arial" w:cs="Arial"/>
          <w:sz w:val="18"/>
          <w:szCs w:val="18"/>
          <w:lang w:val="pl-PL"/>
        </w:rPr>
        <w:t xml:space="preserve"> powiadomi </w:t>
      </w:r>
      <w:r w:rsidR="00786BA3">
        <w:rPr>
          <w:rFonts w:ascii="Arial" w:hAnsi="Arial" w:cs="Arial"/>
          <w:sz w:val="18"/>
          <w:szCs w:val="18"/>
          <w:lang w:val="pl-PL"/>
        </w:rPr>
        <w:t>Sprzedawcę</w:t>
      </w:r>
      <w:r w:rsidRPr="00786BA3">
        <w:rPr>
          <w:rFonts w:ascii="Arial" w:hAnsi="Arial" w:cs="Arial"/>
          <w:sz w:val="18"/>
          <w:szCs w:val="18"/>
          <w:lang w:val="pl-PL"/>
        </w:rPr>
        <w:t xml:space="preserve"> o tym fakcie</w:t>
      </w:r>
      <w:r w:rsidR="00AF6110">
        <w:rPr>
          <w:rFonts w:ascii="Arial" w:hAnsi="Arial" w:cs="Arial"/>
          <w:sz w:val="18"/>
          <w:szCs w:val="18"/>
          <w:lang w:val="pl-PL"/>
        </w:rPr>
        <w:t xml:space="preserve"> pisemnie lub poprzez korespondencję e-mail</w:t>
      </w:r>
      <w:r w:rsidRPr="00786BA3">
        <w:rPr>
          <w:rFonts w:ascii="Arial" w:hAnsi="Arial" w:cs="Arial"/>
          <w:sz w:val="18"/>
          <w:szCs w:val="18"/>
          <w:lang w:val="pl-PL"/>
        </w:rPr>
        <w:t xml:space="preserve"> i przekaże </w:t>
      </w:r>
      <w:r w:rsidR="00786BA3">
        <w:rPr>
          <w:rFonts w:ascii="Arial" w:hAnsi="Arial" w:cs="Arial"/>
          <w:sz w:val="18"/>
          <w:szCs w:val="18"/>
          <w:lang w:val="pl-PL"/>
        </w:rPr>
        <w:t>Sprzedawcy</w:t>
      </w:r>
      <w:r w:rsidRPr="00786BA3">
        <w:rPr>
          <w:rFonts w:ascii="Arial" w:hAnsi="Arial" w:cs="Arial"/>
          <w:sz w:val="18"/>
          <w:szCs w:val="18"/>
          <w:lang w:val="pl-PL"/>
        </w:rPr>
        <w:t xml:space="preserve"> dane identyfikujące takie Spółki Zależne</w:t>
      </w:r>
      <w:r w:rsidR="00786BA3">
        <w:rPr>
          <w:rFonts w:ascii="Arial" w:hAnsi="Arial" w:cs="Arial"/>
          <w:sz w:val="18"/>
          <w:szCs w:val="18"/>
          <w:lang w:val="pl-PL"/>
        </w:rPr>
        <w:t>. Sprzedawca</w:t>
      </w:r>
      <w:r w:rsidRPr="00786BA3">
        <w:rPr>
          <w:rFonts w:ascii="Arial" w:hAnsi="Arial" w:cs="Arial"/>
          <w:sz w:val="18"/>
          <w:szCs w:val="18"/>
          <w:lang w:val="pl-PL"/>
        </w:rPr>
        <w:t xml:space="preserve"> będzie zobowiązan</w:t>
      </w:r>
      <w:r w:rsidR="00786BA3">
        <w:rPr>
          <w:rFonts w:ascii="Arial" w:hAnsi="Arial" w:cs="Arial"/>
          <w:sz w:val="18"/>
          <w:szCs w:val="18"/>
          <w:lang w:val="pl-PL"/>
        </w:rPr>
        <w:t>y</w:t>
      </w:r>
      <w:r w:rsidRPr="00786BA3">
        <w:rPr>
          <w:rFonts w:ascii="Arial" w:hAnsi="Arial" w:cs="Arial"/>
          <w:sz w:val="18"/>
          <w:szCs w:val="18"/>
          <w:lang w:val="pl-PL"/>
        </w:rPr>
        <w:t xml:space="preserve"> do sprzedawania i dostarczania </w:t>
      </w:r>
      <w:r w:rsidR="0046679D">
        <w:rPr>
          <w:rFonts w:ascii="Arial" w:hAnsi="Arial" w:cs="Arial"/>
          <w:sz w:val="18"/>
          <w:szCs w:val="18"/>
          <w:lang w:val="pl-PL"/>
        </w:rPr>
        <w:t>T</w:t>
      </w:r>
      <w:r w:rsidRPr="00786BA3">
        <w:rPr>
          <w:rFonts w:ascii="Arial" w:hAnsi="Arial" w:cs="Arial"/>
          <w:sz w:val="18"/>
          <w:szCs w:val="18"/>
          <w:lang w:val="pl-PL"/>
        </w:rPr>
        <w:t xml:space="preserve">owarów Spółce Zależnej, o której mowa w zdaniu poprzednim, od chwili dokonania przez </w:t>
      </w:r>
      <w:r w:rsidR="0046679D">
        <w:rPr>
          <w:rFonts w:ascii="Arial" w:hAnsi="Arial" w:cs="Arial"/>
          <w:sz w:val="18"/>
          <w:szCs w:val="18"/>
          <w:lang w:val="pl-PL"/>
        </w:rPr>
        <w:t>Kupującego</w:t>
      </w:r>
      <w:r w:rsidRPr="00786BA3">
        <w:rPr>
          <w:rFonts w:ascii="Arial" w:hAnsi="Arial" w:cs="Arial"/>
          <w:sz w:val="18"/>
          <w:szCs w:val="18"/>
          <w:lang w:val="pl-PL"/>
        </w:rPr>
        <w:t xml:space="preserve"> powiadomienia, o którym mowa w zdaniu poprzednim.</w:t>
      </w:r>
      <w:r w:rsidR="0046679D">
        <w:rPr>
          <w:rFonts w:ascii="Arial" w:hAnsi="Arial" w:cs="Arial"/>
          <w:sz w:val="18"/>
          <w:szCs w:val="18"/>
          <w:lang w:val="pl-PL"/>
        </w:rPr>
        <w:t xml:space="preserve"> </w:t>
      </w:r>
    </w:p>
    <w:p w14:paraId="3296027C" w14:textId="77777777" w:rsidR="00982404" w:rsidRDefault="00982404" w:rsidP="00982404">
      <w:pPr>
        <w:pStyle w:val="Tekstpodstawowy"/>
        <w:spacing w:after="0"/>
        <w:ind w:left="0" w:firstLine="0"/>
        <w:rPr>
          <w:rFonts w:ascii="Arial" w:hAnsi="Arial" w:cs="Arial"/>
          <w:sz w:val="18"/>
          <w:szCs w:val="18"/>
          <w:lang w:val="pl-PL"/>
        </w:rPr>
      </w:pPr>
    </w:p>
    <w:p w14:paraId="237F8343" w14:textId="77777777" w:rsidR="00982404" w:rsidRDefault="00982404" w:rsidP="00982404">
      <w:pPr>
        <w:spacing w:after="0" w:line="360" w:lineRule="auto"/>
        <w:jc w:val="center"/>
        <w:rPr>
          <w:rFonts w:ascii="Arial" w:hAnsi="Arial" w:cs="Arial"/>
          <w:b/>
          <w:sz w:val="18"/>
          <w:szCs w:val="18"/>
        </w:rPr>
      </w:pPr>
      <w:r w:rsidRPr="00607FBD">
        <w:rPr>
          <w:rFonts w:ascii="Arial" w:hAnsi="Arial" w:cs="Arial"/>
          <w:b/>
          <w:sz w:val="18"/>
          <w:szCs w:val="18"/>
        </w:rPr>
        <w:t xml:space="preserve">§ </w:t>
      </w:r>
      <w:r>
        <w:rPr>
          <w:rFonts w:ascii="Arial" w:hAnsi="Arial" w:cs="Arial"/>
          <w:b/>
          <w:sz w:val="18"/>
          <w:szCs w:val="18"/>
        </w:rPr>
        <w:t>13</w:t>
      </w:r>
    </w:p>
    <w:p w14:paraId="6DDB7781" w14:textId="621C4A4D" w:rsidR="00982404" w:rsidRPr="00607FBD" w:rsidRDefault="00982404" w:rsidP="00982404">
      <w:pPr>
        <w:spacing w:line="360" w:lineRule="auto"/>
        <w:jc w:val="center"/>
        <w:rPr>
          <w:rFonts w:ascii="Arial" w:hAnsi="Arial" w:cs="Arial"/>
          <w:b/>
          <w:sz w:val="18"/>
          <w:szCs w:val="18"/>
        </w:rPr>
      </w:pPr>
      <w:r>
        <w:rPr>
          <w:rFonts w:ascii="Arial" w:hAnsi="Arial" w:cs="Arial"/>
          <w:b/>
          <w:sz w:val="18"/>
          <w:szCs w:val="18"/>
        </w:rPr>
        <w:t>DANE KONTAKTOWE</w:t>
      </w:r>
    </w:p>
    <w:p w14:paraId="1B4C5523" w14:textId="4832C5CA" w:rsidR="00BB4BBA" w:rsidRDefault="00BB4BBA" w:rsidP="00982404">
      <w:pPr>
        <w:pStyle w:val="Akapitzlist"/>
        <w:numPr>
          <w:ilvl w:val="0"/>
          <w:numId w:val="50"/>
        </w:numPr>
        <w:spacing w:line="360" w:lineRule="auto"/>
        <w:jc w:val="both"/>
        <w:rPr>
          <w:rFonts w:ascii="Arial" w:hAnsi="Arial" w:cs="Arial"/>
          <w:sz w:val="18"/>
          <w:szCs w:val="18"/>
        </w:rPr>
      </w:pPr>
      <w:r>
        <w:rPr>
          <w:rFonts w:ascii="Arial" w:hAnsi="Arial" w:cs="Arial"/>
          <w:sz w:val="18"/>
          <w:szCs w:val="18"/>
        </w:rPr>
        <w:t>Wszelka korespondencja pisemna prowadzona przez Strony w związku z wykonywaniem Umowy oraz wszelkie doręczenia pism będą dokonywane przez Strony na poniższe adresy:</w:t>
      </w:r>
    </w:p>
    <w:p w14:paraId="344C6D9B" w14:textId="5AACB350" w:rsidR="00BB4BBA" w:rsidRDefault="00BB4BBA" w:rsidP="00BB4BBA">
      <w:pPr>
        <w:pStyle w:val="Akapitzlist"/>
        <w:numPr>
          <w:ilvl w:val="0"/>
          <w:numId w:val="51"/>
        </w:numPr>
        <w:spacing w:line="360" w:lineRule="auto"/>
        <w:jc w:val="both"/>
        <w:rPr>
          <w:rFonts w:ascii="Arial" w:hAnsi="Arial" w:cs="Arial"/>
          <w:sz w:val="18"/>
          <w:szCs w:val="18"/>
        </w:rPr>
      </w:pPr>
      <w:r>
        <w:rPr>
          <w:rFonts w:ascii="Arial" w:hAnsi="Arial" w:cs="Arial"/>
          <w:sz w:val="18"/>
          <w:szCs w:val="18"/>
        </w:rPr>
        <w:t>ze strony Sprzedawcy: …………………………………</w:t>
      </w:r>
    </w:p>
    <w:p w14:paraId="02869DF4" w14:textId="092E962E" w:rsidR="00BB4BBA" w:rsidRDefault="00BB4BBA" w:rsidP="00BB4BBA">
      <w:pPr>
        <w:pStyle w:val="Akapitzlist"/>
        <w:numPr>
          <w:ilvl w:val="0"/>
          <w:numId w:val="51"/>
        </w:numPr>
        <w:spacing w:line="360" w:lineRule="auto"/>
        <w:jc w:val="both"/>
        <w:rPr>
          <w:rFonts w:ascii="Arial" w:hAnsi="Arial" w:cs="Arial"/>
          <w:sz w:val="18"/>
          <w:szCs w:val="18"/>
        </w:rPr>
      </w:pPr>
      <w:r>
        <w:rPr>
          <w:rFonts w:ascii="Arial" w:hAnsi="Arial" w:cs="Arial"/>
          <w:sz w:val="18"/>
          <w:szCs w:val="18"/>
        </w:rPr>
        <w:t xml:space="preserve">ze strony Kupującego: </w:t>
      </w:r>
      <w:r w:rsidRPr="00BB4BBA">
        <w:rPr>
          <w:rFonts w:ascii="Arial" w:hAnsi="Arial" w:cs="Arial"/>
          <w:sz w:val="18"/>
          <w:szCs w:val="18"/>
        </w:rPr>
        <w:t>ul. Poligonowa 30, 04-051 Warszawa</w:t>
      </w:r>
      <w:r>
        <w:rPr>
          <w:rFonts w:ascii="Arial" w:hAnsi="Arial" w:cs="Arial"/>
          <w:sz w:val="18"/>
          <w:szCs w:val="18"/>
        </w:rPr>
        <w:t>.</w:t>
      </w:r>
    </w:p>
    <w:p w14:paraId="1A9FCF6E" w14:textId="52F5A611" w:rsidR="00982404" w:rsidRPr="00DD382E" w:rsidRDefault="00982404" w:rsidP="00BB4BBA">
      <w:pPr>
        <w:pStyle w:val="Akapitzlist"/>
        <w:numPr>
          <w:ilvl w:val="0"/>
          <w:numId w:val="50"/>
        </w:numPr>
        <w:spacing w:line="360" w:lineRule="auto"/>
        <w:jc w:val="both"/>
        <w:rPr>
          <w:rFonts w:ascii="Arial" w:hAnsi="Arial" w:cs="Arial"/>
          <w:sz w:val="18"/>
          <w:szCs w:val="18"/>
        </w:rPr>
      </w:pPr>
      <w:r w:rsidRPr="00DD382E">
        <w:rPr>
          <w:rFonts w:ascii="Arial" w:hAnsi="Arial" w:cs="Arial"/>
          <w:sz w:val="18"/>
          <w:szCs w:val="18"/>
        </w:rPr>
        <w:t>Wszelka korespondencja e-mailowa prowadzona w związku z wykonywaniem Umowy będzie przesyłana przez Strony na poniższe adresy e-mailowe:</w:t>
      </w:r>
    </w:p>
    <w:p w14:paraId="1F0B1971" w14:textId="23B06BCE" w:rsidR="00982404" w:rsidRDefault="00982404" w:rsidP="00DD382E">
      <w:pPr>
        <w:pStyle w:val="Akapitzlist"/>
        <w:numPr>
          <w:ilvl w:val="0"/>
          <w:numId w:val="52"/>
        </w:numPr>
        <w:spacing w:line="360" w:lineRule="auto"/>
        <w:jc w:val="both"/>
        <w:rPr>
          <w:rFonts w:ascii="Arial" w:hAnsi="Arial" w:cs="Arial"/>
          <w:sz w:val="18"/>
          <w:szCs w:val="18"/>
        </w:rPr>
      </w:pPr>
      <w:r>
        <w:rPr>
          <w:rFonts w:ascii="Arial" w:hAnsi="Arial" w:cs="Arial"/>
          <w:sz w:val="18"/>
          <w:szCs w:val="18"/>
        </w:rPr>
        <w:t>ze strony Sprzedawcy: …………………………………</w:t>
      </w:r>
    </w:p>
    <w:p w14:paraId="7846D3F0" w14:textId="65384BBF" w:rsidR="00982404" w:rsidRDefault="00982404" w:rsidP="00DD382E">
      <w:pPr>
        <w:pStyle w:val="Akapitzlist"/>
        <w:numPr>
          <w:ilvl w:val="0"/>
          <w:numId w:val="52"/>
        </w:numPr>
        <w:spacing w:line="360" w:lineRule="auto"/>
        <w:jc w:val="both"/>
        <w:rPr>
          <w:rFonts w:ascii="Arial" w:hAnsi="Arial" w:cs="Arial"/>
          <w:sz w:val="18"/>
          <w:szCs w:val="18"/>
        </w:rPr>
      </w:pPr>
      <w:r>
        <w:rPr>
          <w:rFonts w:ascii="Arial" w:hAnsi="Arial" w:cs="Arial"/>
          <w:sz w:val="18"/>
          <w:szCs w:val="18"/>
        </w:rPr>
        <w:t>ze strony Kupującego: ………………………………….</w:t>
      </w:r>
    </w:p>
    <w:p w14:paraId="607D29C6" w14:textId="03141ADB" w:rsidR="00E1429D" w:rsidRPr="00E1429D" w:rsidRDefault="00E1429D" w:rsidP="00E1429D">
      <w:pPr>
        <w:pStyle w:val="Akapitzlist"/>
        <w:numPr>
          <w:ilvl w:val="0"/>
          <w:numId w:val="50"/>
        </w:numPr>
        <w:spacing w:line="360" w:lineRule="auto"/>
        <w:jc w:val="both"/>
        <w:rPr>
          <w:rFonts w:ascii="Arial" w:hAnsi="Arial" w:cs="Arial"/>
          <w:sz w:val="18"/>
          <w:szCs w:val="18"/>
        </w:rPr>
      </w:pPr>
      <w:r w:rsidRPr="00E1429D">
        <w:rPr>
          <w:rFonts w:ascii="Arial" w:hAnsi="Arial" w:cs="Arial"/>
          <w:sz w:val="18"/>
          <w:szCs w:val="18"/>
        </w:rPr>
        <w:t>Strony u</w:t>
      </w:r>
      <w:r w:rsidR="00484EAF">
        <w:rPr>
          <w:rFonts w:ascii="Arial" w:hAnsi="Arial" w:cs="Arial"/>
          <w:sz w:val="18"/>
          <w:szCs w:val="18"/>
        </w:rPr>
        <w:t>stalają</w:t>
      </w:r>
      <w:r w:rsidRPr="00E1429D">
        <w:rPr>
          <w:rFonts w:ascii="Arial" w:hAnsi="Arial" w:cs="Arial"/>
          <w:sz w:val="18"/>
          <w:szCs w:val="18"/>
        </w:rPr>
        <w:t>, że osobami odpowiedzialnymi za realizacj</w:t>
      </w:r>
      <w:r>
        <w:rPr>
          <w:rFonts w:ascii="Arial" w:hAnsi="Arial" w:cs="Arial"/>
          <w:sz w:val="18"/>
          <w:szCs w:val="18"/>
        </w:rPr>
        <w:t>ę</w:t>
      </w:r>
      <w:r w:rsidRPr="00E1429D">
        <w:rPr>
          <w:rFonts w:ascii="Arial" w:hAnsi="Arial" w:cs="Arial"/>
          <w:sz w:val="18"/>
          <w:szCs w:val="18"/>
        </w:rPr>
        <w:t xml:space="preserve"> Umowy są:</w:t>
      </w:r>
    </w:p>
    <w:p w14:paraId="3CB8842C" w14:textId="76FB066E" w:rsidR="00E1429D" w:rsidRPr="00E1429D" w:rsidRDefault="00E1429D" w:rsidP="00E1429D">
      <w:pPr>
        <w:pStyle w:val="Akapitzlist"/>
        <w:numPr>
          <w:ilvl w:val="0"/>
          <w:numId w:val="53"/>
        </w:numPr>
        <w:spacing w:line="360" w:lineRule="auto"/>
        <w:jc w:val="both"/>
        <w:rPr>
          <w:rFonts w:ascii="Arial" w:hAnsi="Arial" w:cs="Arial"/>
          <w:sz w:val="18"/>
          <w:szCs w:val="18"/>
        </w:rPr>
      </w:pPr>
      <w:r w:rsidRPr="00E1429D">
        <w:rPr>
          <w:rFonts w:ascii="Arial" w:hAnsi="Arial" w:cs="Arial"/>
          <w:sz w:val="18"/>
          <w:szCs w:val="18"/>
        </w:rPr>
        <w:t xml:space="preserve">po stronie </w:t>
      </w:r>
      <w:r>
        <w:rPr>
          <w:rFonts w:ascii="Arial" w:hAnsi="Arial" w:cs="Arial"/>
          <w:sz w:val="18"/>
          <w:szCs w:val="18"/>
        </w:rPr>
        <w:t>Sprzedawcy</w:t>
      </w:r>
      <w:r w:rsidRPr="00E1429D">
        <w:rPr>
          <w:rFonts w:ascii="Arial" w:hAnsi="Arial" w:cs="Arial"/>
          <w:sz w:val="18"/>
          <w:szCs w:val="18"/>
        </w:rPr>
        <w:t xml:space="preserve"> </w:t>
      </w:r>
      <w:r>
        <w:rPr>
          <w:rFonts w:ascii="Arial" w:hAnsi="Arial" w:cs="Arial"/>
          <w:sz w:val="18"/>
          <w:szCs w:val="18"/>
        </w:rPr>
        <w:t>–</w:t>
      </w:r>
      <w:r w:rsidRPr="00E1429D">
        <w:rPr>
          <w:rFonts w:ascii="Arial" w:hAnsi="Arial" w:cs="Arial"/>
          <w:sz w:val="18"/>
          <w:szCs w:val="18"/>
        </w:rPr>
        <w:t xml:space="preserve"> Pan</w:t>
      </w:r>
      <w:r>
        <w:rPr>
          <w:rFonts w:ascii="Arial" w:hAnsi="Arial" w:cs="Arial"/>
          <w:sz w:val="18"/>
          <w:szCs w:val="18"/>
        </w:rPr>
        <w:t>/Pani …………………………., tel. …………………, e-mail ……………………</w:t>
      </w:r>
    </w:p>
    <w:p w14:paraId="763ACF38" w14:textId="41AE8933" w:rsidR="00E1429D" w:rsidRPr="00E1429D" w:rsidRDefault="00E1429D" w:rsidP="00E1429D">
      <w:pPr>
        <w:pStyle w:val="Akapitzlist"/>
        <w:numPr>
          <w:ilvl w:val="0"/>
          <w:numId w:val="53"/>
        </w:numPr>
        <w:spacing w:line="360" w:lineRule="auto"/>
        <w:jc w:val="both"/>
        <w:rPr>
          <w:rFonts w:ascii="Arial" w:hAnsi="Arial" w:cs="Arial"/>
          <w:sz w:val="18"/>
          <w:szCs w:val="18"/>
        </w:rPr>
      </w:pPr>
      <w:r w:rsidRPr="00E1429D">
        <w:rPr>
          <w:rFonts w:ascii="Arial" w:hAnsi="Arial" w:cs="Arial"/>
          <w:sz w:val="18"/>
          <w:szCs w:val="18"/>
        </w:rPr>
        <w:t xml:space="preserve">po stronie </w:t>
      </w:r>
      <w:r>
        <w:rPr>
          <w:rFonts w:ascii="Arial" w:hAnsi="Arial" w:cs="Arial"/>
          <w:sz w:val="18"/>
          <w:szCs w:val="18"/>
        </w:rPr>
        <w:t>Kupującego</w:t>
      </w:r>
      <w:r w:rsidRPr="00E1429D">
        <w:rPr>
          <w:rFonts w:ascii="Arial" w:hAnsi="Arial" w:cs="Arial"/>
          <w:sz w:val="18"/>
          <w:szCs w:val="18"/>
        </w:rPr>
        <w:t xml:space="preserve"> </w:t>
      </w:r>
      <w:r>
        <w:rPr>
          <w:rFonts w:ascii="Arial" w:hAnsi="Arial" w:cs="Arial"/>
          <w:sz w:val="18"/>
          <w:szCs w:val="18"/>
        </w:rPr>
        <w:t>–</w:t>
      </w:r>
      <w:r w:rsidRPr="00E1429D">
        <w:rPr>
          <w:rFonts w:ascii="Arial" w:hAnsi="Arial" w:cs="Arial"/>
          <w:sz w:val="18"/>
          <w:szCs w:val="18"/>
        </w:rPr>
        <w:t xml:space="preserve"> Pan</w:t>
      </w:r>
      <w:r>
        <w:rPr>
          <w:rFonts w:ascii="Arial" w:hAnsi="Arial" w:cs="Arial"/>
          <w:sz w:val="18"/>
          <w:szCs w:val="18"/>
        </w:rPr>
        <w:t>/Pani</w:t>
      </w:r>
      <w:r w:rsidRPr="00E1429D">
        <w:rPr>
          <w:rFonts w:ascii="Arial" w:hAnsi="Arial" w:cs="Arial"/>
          <w:sz w:val="18"/>
          <w:szCs w:val="18"/>
        </w:rPr>
        <w:t xml:space="preserve"> ……………………….., tel. …………………</w:t>
      </w:r>
      <w:r>
        <w:rPr>
          <w:rFonts w:ascii="Arial" w:hAnsi="Arial" w:cs="Arial"/>
          <w:sz w:val="18"/>
          <w:szCs w:val="18"/>
        </w:rPr>
        <w:t>, e-mail …………………..</w:t>
      </w:r>
    </w:p>
    <w:p w14:paraId="14231BFB" w14:textId="08C420AB" w:rsidR="00BB4BBA" w:rsidRDefault="00BB4BBA" w:rsidP="00DD382E">
      <w:pPr>
        <w:pStyle w:val="Akapitzlist"/>
        <w:numPr>
          <w:ilvl w:val="0"/>
          <w:numId w:val="50"/>
        </w:numPr>
        <w:spacing w:line="360" w:lineRule="auto"/>
        <w:jc w:val="both"/>
        <w:rPr>
          <w:ins w:id="8" w:author="Magdalena Sobieraj" w:date="2023-11-27T07:55:00Z"/>
          <w:rFonts w:ascii="Arial" w:hAnsi="Arial" w:cs="Arial"/>
          <w:sz w:val="18"/>
          <w:szCs w:val="18"/>
        </w:rPr>
      </w:pPr>
      <w:r w:rsidRPr="00BB4BBA">
        <w:rPr>
          <w:rFonts w:ascii="Arial" w:hAnsi="Arial" w:cs="Arial"/>
          <w:sz w:val="18"/>
          <w:szCs w:val="18"/>
        </w:rPr>
        <w:t>Każda ze Stron zobowiązana jest do powiadomienia drugiej Strony o każdej zmianie swojego</w:t>
      </w:r>
      <w:r>
        <w:rPr>
          <w:rFonts w:ascii="Arial" w:hAnsi="Arial" w:cs="Arial"/>
          <w:sz w:val="18"/>
          <w:szCs w:val="18"/>
        </w:rPr>
        <w:t xml:space="preserve"> </w:t>
      </w:r>
      <w:r w:rsidRPr="00BB4BBA">
        <w:rPr>
          <w:rFonts w:ascii="Arial" w:hAnsi="Arial" w:cs="Arial"/>
          <w:sz w:val="18"/>
          <w:szCs w:val="18"/>
        </w:rPr>
        <w:t>adresu</w:t>
      </w:r>
      <w:r>
        <w:rPr>
          <w:rFonts w:ascii="Arial" w:hAnsi="Arial" w:cs="Arial"/>
          <w:sz w:val="18"/>
          <w:szCs w:val="18"/>
        </w:rPr>
        <w:t>, w tym adresu e-mail niezwłocznie</w:t>
      </w:r>
      <w:r w:rsidRPr="00A36D29">
        <w:rPr>
          <w:rFonts w:ascii="Arial" w:hAnsi="Arial" w:cs="Arial"/>
          <w:sz w:val="18"/>
          <w:szCs w:val="18"/>
        </w:rPr>
        <w:t xml:space="preserve">, </w:t>
      </w:r>
      <w:r>
        <w:rPr>
          <w:rFonts w:ascii="Arial" w:hAnsi="Arial" w:cs="Arial"/>
          <w:sz w:val="18"/>
          <w:szCs w:val="18"/>
        </w:rPr>
        <w:t xml:space="preserve">lecz </w:t>
      </w:r>
      <w:r w:rsidRPr="00A36D29">
        <w:rPr>
          <w:rFonts w:ascii="Arial" w:hAnsi="Arial" w:cs="Arial"/>
          <w:sz w:val="18"/>
          <w:szCs w:val="18"/>
        </w:rPr>
        <w:t>nie później niż</w:t>
      </w:r>
      <w:r>
        <w:rPr>
          <w:rFonts w:ascii="Arial" w:hAnsi="Arial" w:cs="Arial"/>
          <w:sz w:val="18"/>
          <w:szCs w:val="18"/>
        </w:rPr>
        <w:t xml:space="preserve"> w terminie</w:t>
      </w:r>
      <w:r w:rsidRPr="00A36D29">
        <w:rPr>
          <w:rFonts w:ascii="Arial" w:hAnsi="Arial" w:cs="Arial"/>
          <w:sz w:val="18"/>
          <w:szCs w:val="18"/>
        </w:rPr>
        <w:t xml:space="preserve"> 3 (trz</w:t>
      </w:r>
      <w:r>
        <w:rPr>
          <w:rFonts w:ascii="Arial" w:hAnsi="Arial" w:cs="Arial"/>
          <w:sz w:val="18"/>
          <w:szCs w:val="18"/>
        </w:rPr>
        <w:t>ech</w:t>
      </w:r>
      <w:r w:rsidRPr="00A36D29">
        <w:rPr>
          <w:rFonts w:ascii="Arial" w:hAnsi="Arial" w:cs="Arial"/>
          <w:sz w:val="18"/>
          <w:szCs w:val="18"/>
        </w:rPr>
        <w:t xml:space="preserve">) </w:t>
      </w:r>
      <w:r>
        <w:rPr>
          <w:rFonts w:ascii="Arial" w:hAnsi="Arial" w:cs="Arial"/>
          <w:sz w:val="18"/>
          <w:szCs w:val="18"/>
        </w:rPr>
        <w:t>D</w:t>
      </w:r>
      <w:r w:rsidRPr="00A36D29">
        <w:rPr>
          <w:rFonts w:ascii="Arial" w:hAnsi="Arial" w:cs="Arial"/>
          <w:sz w:val="18"/>
          <w:szCs w:val="18"/>
        </w:rPr>
        <w:t xml:space="preserve">ni od momentu </w:t>
      </w:r>
      <w:r>
        <w:rPr>
          <w:rFonts w:ascii="Arial" w:hAnsi="Arial" w:cs="Arial"/>
          <w:sz w:val="18"/>
          <w:szCs w:val="18"/>
        </w:rPr>
        <w:t xml:space="preserve">zaistnienia </w:t>
      </w:r>
      <w:r w:rsidRPr="00A36D29">
        <w:rPr>
          <w:rFonts w:ascii="Arial" w:hAnsi="Arial" w:cs="Arial"/>
          <w:sz w:val="18"/>
          <w:szCs w:val="18"/>
        </w:rPr>
        <w:t>zmiany, pod rygorem uznania korespondencji wysłanej na dotychczasowy adres za skutecznie doręczoną</w:t>
      </w:r>
      <w:r>
        <w:rPr>
          <w:rFonts w:ascii="Arial" w:hAnsi="Arial" w:cs="Arial"/>
          <w:sz w:val="18"/>
          <w:szCs w:val="18"/>
        </w:rPr>
        <w:t>.</w:t>
      </w:r>
    </w:p>
    <w:p w14:paraId="2DBAD43F" w14:textId="34A9D0D1" w:rsidR="00A822C5" w:rsidRPr="00A822C5" w:rsidRDefault="00A822C5" w:rsidP="00A822C5">
      <w:pPr>
        <w:pStyle w:val="Akapitzlist"/>
        <w:numPr>
          <w:ilvl w:val="0"/>
          <w:numId w:val="50"/>
        </w:numPr>
        <w:spacing w:line="360" w:lineRule="auto"/>
        <w:jc w:val="both"/>
        <w:rPr>
          <w:rFonts w:ascii="Arial" w:hAnsi="Arial" w:cs="Arial"/>
          <w:sz w:val="18"/>
          <w:szCs w:val="18"/>
          <w:rPrChange w:id="9" w:author="Magdalena Sobieraj" w:date="2023-11-27T07:56:00Z">
            <w:rPr/>
          </w:rPrChange>
        </w:rPr>
      </w:pPr>
      <w:ins w:id="10" w:author="Magdalena Sobieraj" w:date="2023-11-27T07:55:00Z">
        <w:r w:rsidRPr="006E5E30">
          <w:rPr>
            <w:rFonts w:ascii="Arial" w:hAnsi="Arial" w:cs="Arial"/>
            <w:sz w:val="18"/>
            <w:szCs w:val="18"/>
          </w:rPr>
          <w:lastRenderedPageBreak/>
          <w:t>Zmiana</w:t>
        </w:r>
        <w:r>
          <w:rPr>
            <w:rFonts w:ascii="Arial" w:hAnsi="Arial" w:cs="Arial"/>
            <w:sz w:val="18"/>
            <w:szCs w:val="18"/>
          </w:rPr>
          <w:t xml:space="preserve"> danych kontaktowych</w:t>
        </w:r>
        <w:r w:rsidRPr="006E5E30">
          <w:rPr>
            <w:rFonts w:ascii="Arial" w:hAnsi="Arial" w:cs="Arial"/>
            <w:sz w:val="18"/>
            <w:szCs w:val="18"/>
          </w:rPr>
          <w:t xml:space="preserve"> </w:t>
        </w:r>
        <w:r>
          <w:rPr>
            <w:rFonts w:ascii="Arial" w:hAnsi="Arial" w:cs="Arial"/>
            <w:sz w:val="18"/>
            <w:szCs w:val="18"/>
          </w:rPr>
          <w:t xml:space="preserve">wskazanych w niniejszym paragrafie </w:t>
        </w:r>
        <w:r w:rsidRPr="006E5E30">
          <w:rPr>
            <w:rFonts w:ascii="Arial" w:hAnsi="Arial" w:cs="Arial"/>
            <w:sz w:val="18"/>
            <w:szCs w:val="18"/>
          </w:rPr>
          <w:t>nie stanowi zmiany Umowy i nie wymaga zawarci</w:t>
        </w:r>
        <w:r>
          <w:rPr>
            <w:rFonts w:ascii="Arial" w:hAnsi="Arial" w:cs="Arial"/>
            <w:sz w:val="18"/>
            <w:szCs w:val="18"/>
          </w:rPr>
          <w:t>a</w:t>
        </w:r>
        <w:r w:rsidRPr="006E5E30">
          <w:rPr>
            <w:rFonts w:ascii="Arial" w:hAnsi="Arial" w:cs="Arial"/>
            <w:sz w:val="18"/>
            <w:szCs w:val="18"/>
          </w:rPr>
          <w:t xml:space="preserve"> aneksu do Umowy.</w:t>
        </w:r>
      </w:ins>
    </w:p>
    <w:p w14:paraId="00667079" w14:textId="77777777" w:rsidR="00BB4BBA" w:rsidRPr="00967830" w:rsidRDefault="00BB4BBA" w:rsidP="00DD382E">
      <w:pPr>
        <w:pStyle w:val="Tekstpodstawowy"/>
        <w:spacing w:after="160"/>
        <w:ind w:left="0" w:firstLine="0"/>
        <w:rPr>
          <w:rFonts w:ascii="Arial" w:hAnsi="Arial" w:cs="Arial"/>
          <w:sz w:val="18"/>
          <w:szCs w:val="18"/>
          <w:lang w:val="pl-PL"/>
        </w:rPr>
      </w:pPr>
    </w:p>
    <w:p w14:paraId="5712382D" w14:textId="633A2BD4" w:rsidR="00967830" w:rsidRPr="00DD382E" w:rsidRDefault="00967830" w:rsidP="00DD382E">
      <w:pPr>
        <w:pStyle w:val="Tekstpodstawowy"/>
        <w:spacing w:after="0"/>
        <w:ind w:left="0" w:firstLine="0"/>
        <w:jc w:val="center"/>
        <w:rPr>
          <w:rFonts w:ascii="Arial" w:hAnsi="Arial" w:cs="Arial"/>
          <w:b/>
          <w:bCs/>
          <w:sz w:val="18"/>
          <w:szCs w:val="18"/>
        </w:rPr>
      </w:pPr>
      <w:r w:rsidRPr="00DD382E">
        <w:rPr>
          <w:rFonts w:ascii="Arial" w:hAnsi="Arial" w:cs="Arial"/>
          <w:b/>
          <w:bCs/>
          <w:sz w:val="18"/>
          <w:szCs w:val="18"/>
        </w:rPr>
        <w:t>§ 1</w:t>
      </w:r>
      <w:r w:rsidR="00982404" w:rsidRPr="00DD382E">
        <w:rPr>
          <w:rFonts w:ascii="Arial" w:hAnsi="Arial" w:cs="Arial"/>
          <w:b/>
          <w:bCs/>
          <w:sz w:val="18"/>
          <w:szCs w:val="18"/>
        </w:rPr>
        <w:t>4</w:t>
      </w:r>
    </w:p>
    <w:p w14:paraId="7E4C3405" w14:textId="1B8BA3A9" w:rsidR="00967830" w:rsidRPr="00DD382E" w:rsidRDefault="00967830" w:rsidP="00DD382E">
      <w:pPr>
        <w:spacing w:line="360" w:lineRule="auto"/>
        <w:jc w:val="center"/>
        <w:rPr>
          <w:rFonts w:ascii="Arial" w:hAnsi="Arial" w:cs="Arial"/>
          <w:b/>
          <w:sz w:val="18"/>
          <w:szCs w:val="18"/>
        </w:rPr>
      </w:pPr>
      <w:r w:rsidRPr="00DD382E">
        <w:rPr>
          <w:rFonts w:ascii="Arial" w:hAnsi="Arial" w:cs="Arial"/>
          <w:b/>
          <w:sz w:val="18"/>
          <w:szCs w:val="18"/>
        </w:rPr>
        <w:t>CZAS TRWANIA UMOWY</w:t>
      </w:r>
    </w:p>
    <w:p w14:paraId="5195000B" w14:textId="42E9038E" w:rsidR="00A36D29" w:rsidRDefault="00A36D29" w:rsidP="00967830">
      <w:pPr>
        <w:pStyle w:val="Akapitzlist"/>
        <w:numPr>
          <w:ilvl w:val="3"/>
          <w:numId w:val="9"/>
        </w:numPr>
        <w:spacing w:line="360" w:lineRule="auto"/>
        <w:jc w:val="both"/>
        <w:rPr>
          <w:rFonts w:ascii="Arial" w:hAnsi="Arial" w:cs="Arial"/>
          <w:sz w:val="18"/>
          <w:szCs w:val="18"/>
        </w:rPr>
      </w:pPr>
      <w:r>
        <w:rPr>
          <w:rFonts w:ascii="Arial" w:hAnsi="Arial" w:cs="Arial"/>
          <w:sz w:val="18"/>
          <w:szCs w:val="18"/>
        </w:rPr>
        <w:t>Umowa wchodzi w życie z chwilą podpisania jej przez Strony.</w:t>
      </w:r>
    </w:p>
    <w:p w14:paraId="6AF789A4" w14:textId="55A261F6" w:rsidR="00967830" w:rsidRDefault="00967830" w:rsidP="00967830">
      <w:pPr>
        <w:pStyle w:val="Akapitzlist"/>
        <w:numPr>
          <w:ilvl w:val="3"/>
          <w:numId w:val="9"/>
        </w:numPr>
        <w:spacing w:line="360" w:lineRule="auto"/>
        <w:jc w:val="both"/>
        <w:rPr>
          <w:rFonts w:ascii="Arial" w:hAnsi="Arial" w:cs="Arial"/>
          <w:sz w:val="18"/>
          <w:szCs w:val="18"/>
        </w:rPr>
      </w:pPr>
      <w:r w:rsidRPr="00DD382E">
        <w:rPr>
          <w:rFonts w:ascii="Arial" w:hAnsi="Arial" w:cs="Arial"/>
          <w:sz w:val="18"/>
          <w:szCs w:val="18"/>
        </w:rPr>
        <w:t>Umowa została zawarta na czas nieokreślony</w:t>
      </w:r>
      <w:r w:rsidR="00A36D29">
        <w:rPr>
          <w:rFonts w:ascii="Arial" w:hAnsi="Arial" w:cs="Arial"/>
          <w:sz w:val="18"/>
          <w:szCs w:val="18"/>
        </w:rPr>
        <w:t xml:space="preserve"> </w:t>
      </w:r>
      <w:r w:rsidRPr="00DD382E">
        <w:rPr>
          <w:rFonts w:ascii="Arial" w:hAnsi="Arial" w:cs="Arial"/>
          <w:sz w:val="18"/>
          <w:szCs w:val="18"/>
        </w:rPr>
        <w:t xml:space="preserve">i może być wypowiedziana przez każdą ze Stron z zachowaniem 3-miesięcznego okresu wypowiedzenia ze skutkiem na koniec miesiąca kalendarzowego. </w:t>
      </w:r>
      <w:r w:rsidR="00A36D29" w:rsidRPr="00A36D29">
        <w:rPr>
          <w:rFonts w:ascii="Arial" w:hAnsi="Arial" w:cs="Arial"/>
          <w:sz w:val="18"/>
          <w:szCs w:val="18"/>
        </w:rPr>
        <w:t>Wypowiedzenie niniejszej Umowy wymaga zachowania formy pisemnej</w:t>
      </w:r>
      <w:r w:rsidR="00A36D29">
        <w:rPr>
          <w:rFonts w:ascii="Arial" w:hAnsi="Arial" w:cs="Arial"/>
          <w:sz w:val="18"/>
          <w:szCs w:val="18"/>
        </w:rPr>
        <w:t xml:space="preserve"> pod rygorem nieważności.</w:t>
      </w:r>
    </w:p>
    <w:p w14:paraId="313B2BC6" w14:textId="45F534CD" w:rsidR="00967830" w:rsidRPr="00DD382E" w:rsidRDefault="00967830" w:rsidP="00DD382E">
      <w:pPr>
        <w:pStyle w:val="Akapitzlist"/>
        <w:numPr>
          <w:ilvl w:val="3"/>
          <w:numId w:val="9"/>
        </w:numPr>
        <w:spacing w:after="0" w:line="360" w:lineRule="auto"/>
        <w:jc w:val="both"/>
        <w:rPr>
          <w:rFonts w:ascii="Arial" w:hAnsi="Arial" w:cs="Arial"/>
          <w:sz w:val="18"/>
          <w:szCs w:val="18"/>
        </w:rPr>
      </w:pPr>
      <w:r w:rsidRPr="00DD382E">
        <w:rPr>
          <w:rFonts w:ascii="Arial" w:hAnsi="Arial" w:cs="Arial"/>
          <w:sz w:val="18"/>
          <w:szCs w:val="18"/>
        </w:rPr>
        <w:t xml:space="preserve">Zamówienia złożone w okresie obowiązywania Umowy podlegają realizacji zgodnie z zasadami wskazanymi w Umowie.  </w:t>
      </w:r>
    </w:p>
    <w:p w14:paraId="47CF4E3D" w14:textId="4ECB3074" w:rsidR="00193D9C" w:rsidRDefault="00193D9C" w:rsidP="00DD382E">
      <w:pPr>
        <w:tabs>
          <w:tab w:val="left" w:pos="5276"/>
        </w:tabs>
        <w:spacing w:line="360" w:lineRule="auto"/>
        <w:rPr>
          <w:b/>
        </w:rPr>
      </w:pPr>
    </w:p>
    <w:p w14:paraId="76F94C6E" w14:textId="15B00D2E" w:rsidR="00C42C93" w:rsidRPr="006F12ED" w:rsidRDefault="004A5201" w:rsidP="00DD382E">
      <w:pPr>
        <w:spacing w:after="0" w:line="360" w:lineRule="auto"/>
        <w:jc w:val="center"/>
        <w:rPr>
          <w:rFonts w:ascii="Arial" w:hAnsi="Arial" w:cs="Arial"/>
          <w:b/>
          <w:sz w:val="18"/>
          <w:szCs w:val="18"/>
        </w:rPr>
      </w:pPr>
      <w:r>
        <w:rPr>
          <w:rFonts w:ascii="Arial" w:hAnsi="Arial" w:cs="Arial"/>
          <w:b/>
          <w:sz w:val="18"/>
          <w:szCs w:val="18"/>
        </w:rPr>
        <w:t xml:space="preserve">§ </w:t>
      </w:r>
      <w:r w:rsidR="001E0B12">
        <w:rPr>
          <w:rFonts w:ascii="Arial" w:hAnsi="Arial" w:cs="Arial"/>
          <w:b/>
          <w:sz w:val="18"/>
          <w:szCs w:val="18"/>
        </w:rPr>
        <w:t>1</w:t>
      </w:r>
      <w:r w:rsidR="00982404">
        <w:rPr>
          <w:rFonts w:ascii="Arial" w:hAnsi="Arial" w:cs="Arial"/>
          <w:b/>
          <w:sz w:val="18"/>
          <w:szCs w:val="18"/>
        </w:rPr>
        <w:t>5</w:t>
      </w:r>
    </w:p>
    <w:p w14:paraId="54F602BC" w14:textId="3A7DB99B" w:rsidR="00C42C93" w:rsidRPr="006F12ED" w:rsidRDefault="00C42C93" w:rsidP="00050E55">
      <w:pPr>
        <w:spacing w:line="360" w:lineRule="auto"/>
        <w:jc w:val="center"/>
        <w:rPr>
          <w:rFonts w:ascii="Arial" w:hAnsi="Arial" w:cs="Arial"/>
          <w:b/>
          <w:sz w:val="18"/>
          <w:szCs w:val="18"/>
        </w:rPr>
      </w:pPr>
      <w:r w:rsidRPr="006F12ED">
        <w:rPr>
          <w:rFonts w:ascii="Arial" w:hAnsi="Arial" w:cs="Arial"/>
          <w:b/>
          <w:sz w:val="18"/>
          <w:szCs w:val="18"/>
        </w:rPr>
        <w:t>POSTANOWIENIA KOŃCOWE</w:t>
      </w:r>
    </w:p>
    <w:p w14:paraId="0E1E77BA" w14:textId="17244656" w:rsidR="00010E7B" w:rsidRPr="00DD382E" w:rsidRDefault="00010E7B" w:rsidP="00010E7B">
      <w:pPr>
        <w:pStyle w:val="Akapitzlist"/>
        <w:numPr>
          <w:ilvl w:val="0"/>
          <w:numId w:val="49"/>
        </w:numPr>
        <w:spacing w:line="360" w:lineRule="auto"/>
        <w:jc w:val="both"/>
        <w:rPr>
          <w:rFonts w:ascii="Arial" w:hAnsi="Arial" w:cs="Arial"/>
          <w:sz w:val="18"/>
          <w:szCs w:val="18"/>
        </w:rPr>
      </w:pPr>
      <w:r>
        <w:rPr>
          <w:rFonts w:ascii="Arial" w:hAnsi="Arial" w:cs="Arial"/>
          <w:sz w:val="18"/>
          <w:szCs w:val="18"/>
        </w:rPr>
        <w:t>Kupujący</w:t>
      </w:r>
      <w:r w:rsidRPr="00010E7B">
        <w:rPr>
          <w:rFonts w:ascii="Arial" w:hAnsi="Arial" w:cs="Arial"/>
          <w:sz w:val="18"/>
          <w:szCs w:val="18"/>
        </w:rPr>
        <w:t xml:space="preserve"> oświadcza, że posiada status dużego przedsi</w:t>
      </w:r>
      <w:r w:rsidR="00535133">
        <w:rPr>
          <w:rFonts w:ascii="Arial" w:hAnsi="Arial" w:cs="Arial"/>
          <w:sz w:val="18"/>
          <w:szCs w:val="18"/>
        </w:rPr>
        <w:t>ębio</w:t>
      </w:r>
      <w:r w:rsidRPr="00010E7B">
        <w:rPr>
          <w:rFonts w:ascii="Arial" w:hAnsi="Arial" w:cs="Arial"/>
          <w:sz w:val="18"/>
          <w:szCs w:val="18"/>
        </w:rPr>
        <w:t>rcy w rozumieniu art. 4 pkt 6 ustawy z dnia 8 marca 2013 r. o przeciwdziałaniu nadmiernym opóźnieniom w transakcjach handlowych (tj. Dz.U. z 2023 r. poz. 711).</w:t>
      </w:r>
    </w:p>
    <w:p w14:paraId="794802F5" w14:textId="62531737" w:rsidR="00A36D29" w:rsidRPr="00DD382E" w:rsidRDefault="00556CCE" w:rsidP="00DD382E">
      <w:pPr>
        <w:pStyle w:val="Akapitzlist"/>
        <w:numPr>
          <w:ilvl w:val="0"/>
          <w:numId w:val="49"/>
        </w:numPr>
        <w:spacing w:line="360" w:lineRule="auto"/>
        <w:jc w:val="both"/>
        <w:rPr>
          <w:rFonts w:ascii="Arial" w:hAnsi="Arial" w:cs="Arial"/>
          <w:sz w:val="18"/>
          <w:szCs w:val="18"/>
        </w:rPr>
      </w:pPr>
      <w:r w:rsidRPr="00DD382E">
        <w:rPr>
          <w:rFonts w:ascii="Arial" w:eastAsia="Arial" w:hAnsi="Arial" w:cs="Arial"/>
          <w:sz w:val="18"/>
          <w:szCs w:val="18"/>
          <w:lang w:eastAsia="ar-SA"/>
        </w:rPr>
        <w:t>Żadna ze Stron nie może przenosić wierzytelności przysługujących jej wobec drugiej Strony na osoby trzecie bez uzyskania uprzedniej, pisemnej zgody tej Strony. Cesja dokonana bez takiej zgody nie będzie ważna i stanowić będzie istotne naruszenie warunków Umowy</w:t>
      </w:r>
      <w:r w:rsidR="00982404">
        <w:rPr>
          <w:rFonts w:ascii="Arial" w:eastAsia="Arial" w:hAnsi="Arial" w:cs="Arial"/>
          <w:sz w:val="18"/>
          <w:szCs w:val="18"/>
          <w:lang w:eastAsia="ar-SA"/>
        </w:rPr>
        <w:t>.</w:t>
      </w:r>
    </w:p>
    <w:p w14:paraId="021245C5" w14:textId="1F0CFA43" w:rsidR="00A36D29" w:rsidRPr="00DD382E" w:rsidRDefault="00C42C93" w:rsidP="00DD382E">
      <w:pPr>
        <w:pStyle w:val="Akapitzlist"/>
        <w:numPr>
          <w:ilvl w:val="0"/>
          <w:numId w:val="49"/>
        </w:numPr>
        <w:spacing w:line="360" w:lineRule="auto"/>
        <w:jc w:val="both"/>
        <w:rPr>
          <w:rFonts w:ascii="Arial" w:hAnsi="Arial" w:cs="Arial"/>
          <w:sz w:val="18"/>
          <w:szCs w:val="18"/>
        </w:rPr>
      </w:pPr>
      <w:r w:rsidRPr="00DD382E">
        <w:rPr>
          <w:rFonts w:ascii="Arial" w:hAnsi="Arial" w:cs="Arial"/>
          <w:sz w:val="18"/>
          <w:szCs w:val="18"/>
        </w:rPr>
        <w:t>Wszelkie zmiany Umowy wymagają formy pisemnej pod rygorem nieważności</w:t>
      </w:r>
      <w:r w:rsidR="00A36D29">
        <w:rPr>
          <w:rFonts w:ascii="Arial" w:hAnsi="Arial" w:cs="Arial"/>
          <w:sz w:val="18"/>
          <w:szCs w:val="18"/>
        </w:rPr>
        <w:t xml:space="preserve">, chyba że co innego wynika wprost z treści Umowy. </w:t>
      </w:r>
      <w:r w:rsidRPr="00DD382E">
        <w:rPr>
          <w:rFonts w:ascii="Arial" w:hAnsi="Arial" w:cs="Arial"/>
          <w:sz w:val="18"/>
          <w:szCs w:val="18"/>
        </w:rPr>
        <w:t xml:space="preserve"> </w:t>
      </w:r>
    </w:p>
    <w:p w14:paraId="56C18DF3" w14:textId="0CB2D66E" w:rsidR="00A36D29" w:rsidRPr="00DD382E" w:rsidRDefault="00C42C93" w:rsidP="00DD382E">
      <w:pPr>
        <w:pStyle w:val="Akapitzlist"/>
        <w:numPr>
          <w:ilvl w:val="0"/>
          <w:numId w:val="49"/>
        </w:numPr>
        <w:spacing w:line="360" w:lineRule="auto"/>
        <w:jc w:val="both"/>
        <w:rPr>
          <w:rFonts w:ascii="Arial" w:hAnsi="Arial" w:cs="Arial"/>
          <w:sz w:val="18"/>
          <w:szCs w:val="18"/>
        </w:rPr>
      </w:pPr>
      <w:r w:rsidRPr="00DD382E">
        <w:rPr>
          <w:rFonts w:ascii="Arial" w:hAnsi="Arial" w:cs="Arial"/>
          <w:sz w:val="18"/>
          <w:szCs w:val="18"/>
        </w:rPr>
        <w:t>W sprawach nieuregulowanych Umową obowiązują przepisy Kodeksu cywilnego.</w:t>
      </w:r>
    </w:p>
    <w:p w14:paraId="64B157C5" w14:textId="6978A480" w:rsidR="00A36D29" w:rsidRPr="00DD382E" w:rsidRDefault="00C42C93" w:rsidP="00DD382E">
      <w:pPr>
        <w:pStyle w:val="Akapitzlist"/>
        <w:numPr>
          <w:ilvl w:val="0"/>
          <w:numId w:val="49"/>
        </w:numPr>
        <w:spacing w:line="360" w:lineRule="auto"/>
        <w:jc w:val="both"/>
        <w:rPr>
          <w:rFonts w:ascii="Arial" w:hAnsi="Arial" w:cs="Arial"/>
          <w:sz w:val="18"/>
          <w:szCs w:val="18"/>
        </w:rPr>
      </w:pPr>
      <w:r w:rsidRPr="00DD382E">
        <w:rPr>
          <w:rFonts w:ascii="Arial" w:hAnsi="Arial" w:cs="Arial"/>
          <w:sz w:val="18"/>
          <w:szCs w:val="18"/>
        </w:rPr>
        <w:t>Wszelkie spory powstałe w związku z Umową</w:t>
      </w:r>
      <w:r w:rsidR="00A36D29">
        <w:rPr>
          <w:rFonts w:ascii="Arial" w:hAnsi="Arial" w:cs="Arial"/>
          <w:sz w:val="18"/>
          <w:szCs w:val="18"/>
        </w:rPr>
        <w:t>,</w:t>
      </w:r>
      <w:r w:rsidRPr="00DD382E">
        <w:rPr>
          <w:rFonts w:ascii="Arial" w:hAnsi="Arial" w:cs="Arial"/>
          <w:sz w:val="18"/>
          <w:szCs w:val="18"/>
        </w:rPr>
        <w:t xml:space="preserve"> </w:t>
      </w:r>
      <w:r w:rsidR="006E1BC4" w:rsidRPr="00DD382E">
        <w:rPr>
          <w:rFonts w:ascii="Arial" w:hAnsi="Arial" w:cs="Arial"/>
          <w:sz w:val="18"/>
          <w:szCs w:val="18"/>
        </w:rPr>
        <w:t xml:space="preserve">Strony </w:t>
      </w:r>
      <w:r w:rsidR="00A36D29">
        <w:rPr>
          <w:rFonts w:ascii="Arial" w:hAnsi="Arial" w:cs="Arial"/>
          <w:sz w:val="18"/>
          <w:szCs w:val="18"/>
        </w:rPr>
        <w:t>będą starały</w:t>
      </w:r>
      <w:r w:rsidR="006E1BC4" w:rsidRPr="00DD382E">
        <w:rPr>
          <w:rFonts w:ascii="Arial" w:hAnsi="Arial" w:cs="Arial"/>
          <w:sz w:val="18"/>
          <w:szCs w:val="18"/>
        </w:rPr>
        <w:t xml:space="preserve"> się rozstrzygnąć w sposób polubowny. W przypadku braku polubownego rozstrzygnięcia sporu pomimo upływu 30 </w:t>
      </w:r>
      <w:r w:rsidR="00A36D29">
        <w:rPr>
          <w:rFonts w:ascii="Arial" w:hAnsi="Arial" w:cs="Arial"/>
          <w:sz w:val="18"/>
          <w:szCs w:val="18"/>
        </w:rPr>
        <w:t>D</w:t>
      </w:r>
      <w:r w:rsidR="006E1BC4" w:rsidRPr="00DD382E">
        <w:rPr>
          <w:rFonts w:ascii="Arial" w:hAnsi="Arial" w:cs="Arial"/>
          <w:sz w:val="18"/>
          <w:szCs w:val="18"/>
        </w:rPr>
        <w:t xml:space="preserve">ni od jego zainicjowania, spór </w:t>
      </w:r>
      <w:r w:rsidRPr="00DD382E">
        <w:rPr>
          <w:rFonts w:ascii="Arial" w:hAnsi="Arial" w:cs="Arial"/>
          <w:sz w:val="18"/>
          <w:szCs w:val="18"/>
        </w:rPr>
        <w:t>zostan</w:t>
      </w:r>
      <w:r w:rsidR="006E1BC4" w:rsidRPr="00DD382E">
        <w:rPr>
          <w:rFonts w:ascii="Arial" w:hAnsi="Arial" w:cs="Arial"/>
          <w:sz w:val="18"/>
          <w:szCs w:val="18"/>
        </w:rPr>
        <w:t>ie</w:t>
      </w:r>
      <w:r w:rsidRPr="00DD382E">
        <w:rPr>
          <w:rFonts w:ascii="Arial" w:hAnsi="Arial" w:cs="Arial"/>
          <w:sz w:val="18"/>
          <w:szCs w:val="18"/>
        </w:rPr>
        <w:t xml:space="preserve"> </w:t>
      </w:r>
      <w:r w:rsidR="006E1BC4" w:rsidRPr="00DD382E">
        <w:rPr>
          <w:rFonts w:ascii="Arial" w:hAnsi="Arial" w:cs="Arial"/>
          <w:sz w:val="18"/>
          <w:szCs w:val="18"/>
        </w:rPr>
        <w:t xml:space="preserve">poddany </w:t>
      </w:r>
      <w:r w:rsidRPr="00DD382E">
        <w:rPr>
          <w:rFonts w:ascii="Arial" w:hAnsi="Arial" w:cs="Arial"/>
          <w:sz w:val="18"/>
          <w:szCs w:val="18"/>
        </w:rPr>
        <w:t>pod rozstrzygnięcie sądu powszechnego właściwego ze względu na siedzibę Kupującego.</w:t>
      </w:r>
    </w:p>
    <w:p w14:paraId="3E600B25" w14:textId="77777777" w:rsidR="00A36D29" w:rsidRDefault="00A36D29" w:rsidP="00A36D29">
      <w:pPr>
        <w:pStyle w:val="Akapitzlist"/>
        <w:numPr>
          <w:ilvl w:val="0"/>
          <w:numId w:val="49"/>
        </w:numPr>
        <w:spacing w:line="360" w:lineRule="auto"/>
        <w:jc w:val="both"/>
        <w:rPr>
          <w:rFonts w:ascii="Arial" w:hAnsi="Arial" w:cs="Arial"/>
          <w:sz w:val="18"/>
          <w:szCs w:val="18"/>
        </w:rPr>
      </w:pPr>
      <w:r w:rsidRPr="00A36D29">
        <w:rPr>
          <w:rFonts w:ascii="Arial" w:hAnsi="Arial" w:cs="Arial"/>
          <w:sz w:val="18"/>
          <w:szCs w:val="18"/>
        </w:rPr>
        <w:t>W przypadku nieważności któregokolwiek postanowienia Umowy, Umowa pozostaje ważna w pozostałym zakresie, a Strony dochowają należytej staranności celem zastąpienia postanowienia nieważnego postanowieniem nowym, które w możliwie pełnym zakresie odzwierciedlać będzie zamiar Stron wynikający z postanowienia nieważnego.</w:t>
      </w:r>
    </w:p>
    <w:p w14:paraId="6A3EEEF6" w14:textId="32CB5949" w:rsidR="00010E7B" w:rsidRPr="00010E7B" w:rsidRDefault="00010E7B" w:rsidP="00010E7B">
      <w:pPr>
        <w:pStyle w:val="Akapitzlist"/>
        <w:numPr>
          <w:ilvl w:val="0"/>
          <w:numId w:val="49"/>
        </w:numPr>
        <w:spacing w:line="360" w:lineRule="auto"/>
        <w:jc w:val="both"/>
        <w:rPr>
          <w:rFonts w:ascii="Arial" w:hAnsi="Arial" w:cs="Arial"/>
          <w:sz w:val="18"/>
          <w:szCs w:val="18"/>
        </w:rPr>
      </w:pPr>
      <w:r w:rsidRPr="00010E7B">
        <w:rPr>
          <w:rFonts w:ascii="Arial" w:hAnsi="Arial" w:cs="Arial"/>
          <w:sz w:val="18"/>
          <w:szCs w:val="18"/>
        </w:rPr>
        <w:t>Umowa została sporządzona w dwóch jednobrzmiących egzemplarzach, po jed</w:t>
      </w:r>
      <w:r>
        <w:rPr>
          <w:rFonts w:ascii="Arial" w:hAnsi="Arial" w:cs="Arial"/>
          <w:sz w:val="18"/>
          <w:szCs w:val="18"/>
        </w:rPr>
        <w:t>nym</w:t>
      </w:r>
      <w:r w:rsidRPr="00010E7B">
        <w:rPr>
          <w:rFonts w:ascii="Arial" w:hAnsi="Arial" w:cs="Arial"/>
          <w:sz w:val="18"/>
          <w:szCs w:val="18"/>
        </w:rPr>
        <w:t xml:space="preserve"> dla każdej ze Stron.</w:t>
      </w:r>
    </w:p>
    <w:p w14:paraId="64930FF5" w14:textId="77777777" w:rsidR="00010E7B" w:rsidRDefault="00010E7B" w:rsidP="00010E7B">
      <w:pPr>
        <w:pStyle w:val="Akapitzlist"/>
        <w:numPr>
          <w:ilvl w:val="0"/>
          <w:numId w:val="49"/>
        </w:numPr>
        <w:spacing w:line="360" w:lineRule="auto"/>
        <w:jc w:val="both"/>
        <w:rPr>
          <w:rFonts w:ascii="Arial" w:hAnsi="Arial" w:cs="Arial"/>
          <w:sz w:val="18"/>
          <w:szCs w:val="18"/>
        </w:rPr>
      </w:pPr>
      <w:r>
        <w:rPr>
          <w:rFonts w:ascii="Arial" w:hAnsi="Arial" w:cs="Arial"/>
          <w:sz w:val="18"/>
          <w:szCs w:val="18"/>
        </w:rPr>
        <w:t>Integralną część Umowy stanowią załączniki:</w:t>
      </w:r>
    </w:p>
    <w:p w14:paraId="126C1FD8" w14:textId="7F4957C5" w:rsidR="006D03A8" w:rsidRDefault="00010E7B" w:rsidP="00DD382E">
      <w:pPr>
        <w:pStyle w:val="Akapitzlist"/>
        <w:spacing w:line="360" w:lineRule="auto"/>
        <w:ind w:left="360"/>
        <w:rPr>
          <w:rFonts w:ascii="Arial" w:hAnsi="Arial" w:cs="Arial"/>
          <w:sz w:val="18"/>
          <w:szCs w:val="18"/>
        </w:rPr>
      </w:pPr>
      <w:r>
        <w:rPr>
          <w:rFonts w:ascii="Arial" w:hAnsi="Arial" w:cs="Arial"/>
          <w:sz w:val="18"/>
          <w:szCs w:val="18"/>
        </w:rPr>
        <w:t xml:space="preserve">Załącznik nr 1 - </w:t>
      </w:r>
      <w:r w:rsidR="006D03A8">
        <w:rPr>
          <w:rFonts w:ascii="Arial" w:hAnsi="Arial" w:cs="Arial"/>
          <w:sz w:val="18"/>
          <w:szCs w:val="18"/>
        </w:rPr>
        <w:t>Oferta handlowa Sprzedawcy,</w:t>
      </w:r>
    </w:p>
    <w:p w14:paraId="28583B23" w14:textId="21C7EF76" w:rsidR="00010E7B" w:rsidRDefault="006D03A8" w:rsidP="00DD382E">
      <w:pPr>
        <w:pStyle w:val="Akapitzlist"/>
        <w:spacing w:line="360" w:lineRule="auto"/>
        <w:ind w:left="360"/>
        <w:rPr>
          <w:rFonts w:ascii="Arial" w:hAnsi="Arial" w:cs="Arial"/>
          <w:sz w:val="18"/>
          <w:szCs w:val="18"/>
        </w:rPr>
      </w:pPr>
      <w:r>
        <w:rPr>
          <w:rFonts w:ascii="Arial" w:hAnsi="Arial" w:cs="Arial"/>
          <w:sz w:val="18"/>
          <w:szCs w:val="18"/>
        </w:rPr>
        <w:t xml:space="preserve">Załącznik nr 2 - </w:t>
      </w:r>
      <w:r w:rsidR="00010E7B" w:rsidRPr="00057AD4">
        <w:rPr>
          <w:rFonts w:ascii="Arial" w:hAnsi="Arial" w:cs="Arial"/>
          <w:sz w:val="18"/>
          <w:szCs w:val="18"/>
        </w:rPr>
        <w:t xml:space="preserve">Cennik </w:t>
      </w:r>
      <w:r w:rsidR="00010E7B">
        <w:rPr>
          <w:rFonts w:ascii="Arial" w:hAnsi="Arial" w:cs="Arial"/>
          <w:sz w:val="18"/>
          <w:szCs w:val="18"/>
        </w:rPr>
        <w:t>Sprzedawcy</w:t>
      </w:r>
      <w:r>
        <w:rPr>
          <w:rFonts w:ascii="Arial" w:hAnsi="Arial" w:cs="Arial"/>
          <w:sz w:val="18"/>
          <w:szCs w:val="18"/>
        </w:rPr>
        <w:t>,</w:t>
      </w:r>
    </w:p>
    <w:p w14:paraId="389202AE" w14:textId="4BC140A8" w:rsidR="00010E7B" w:rsidRDefault="00010E7B" w:rsidP="00DD382E">
      <w:pPr>
        <w:pStyle w:val="Akapitzlist"/>
        <w:spacing w:line="360" w:lineRule="auto"/>
        <w:ind w:left="360"/>
        <w:rPr>
          <w:rFonts w:ascii="Arial" w:hAnsi="Arial" w:cs="Arial"/>
          <w:sz w:val="18"/>
          <w:szCs w:val="18"/>
        </w:rPr>
      </w:pPr>
      <w:r>
        <w:rPr>
          <w:rFonts w:ascii="Arial" w:hAnsi="Arial" w:cs="Arial"/>
          <w:sz w:val="18"/>
          <w:szCs w:val="18"/>
        </w:rPr>
        <w:t xml:space="preserve">Załącznik nr </w:t>
      </w:r>
      <w:r w:rsidR="006D03A8">
        <w:rPr>
          <w:rFonts w:ascii="Arial" w:hAnsi="Arial" w:cs="Arial"/>
          <w:sz w:val="18"/>
          <w:szCs w:val="18"/>
        </w:rPr>
        <w:t>3</w:t>
      </w:r>
      <w:r>
        <w:rPr>
          <w:rFonts w:ascii="Arial" w:hAnsi="Arial" w:cs="Arial"/>
          <w:sz w:val="18"/>
          <w:szCs w:val="18"/>
        </w:rPr>
        <w:t xml:space="preserve"> - </w:t>
      </w:r>
      <w:r w:rsidRPr="00010E7B">
        <w:rPr>
          <w:rFonts w:ascii="Arial" w:hAnsi="Arial" w:cs="Arial"/>
          <w:sz w:val="18"/>
          <w:szCs w:val="18"/>
        </w:rPr>
        <w:t>Klauzula informacyjna w przypadku zbierania danych od osoby, której dotyczą.</w:t>
      </w:r>
    </w:p>
    <w:p w14:paraId="14E16BA0" w14:textId="5BE166CF" w:rsidR="00010E7B" w:rsidRPr="00DD382E" w:rsidRDefault="00010E7B" w:rsidP="00DD382E">
      <w:pPr>
        <w:pStyle w:val="Akapitzlist"/>
        <w:spacing w:line="360" w:lineRule="auto"/>
        <w:ind w:left="360"/>
        <w:jc w:val="both"/>
        <w:rPr>
          <w:rFonts w:ascii="Arial" w:hAnsi="Arial" w:cs="Arial"/>
          <w:sz w:val="18"/>
          <w:szCs w:val="18"/>
        </w:rPr>
      </w:pPr>
    </w:p>
    <w:p w14:paraId="1A33CFB1" w14:textId="77777777" w:rsidR="00C42C93" w:rsidRDefault="00C42C93" w:rsidP="00010E7B">
      <w:pPr>
        <w:spacing w:line="360" w:lineRule="auto"/>
        <w:ind w:left="708" w:firstLine="708"/>
        <w:rPr>
          <w:rFonts w:ascii="Arial" w:hAnsi="Arial" w:cs="Arial"/>
          <w:sz w:val="18"/>
          <w:szCs w:val="18"/>
        </w:rPr>
      </w:pPr>
      <w:r w:rsidRPr="00C16C4D">
        <w:rPr>
          <w:rFonts w:ascii="Arial" w:hAnsi="Arial" w:cs="Arial"/>
          <w:sz w:val="18"/>
          <w:szCs w:val="18"/>
        </w:rPr>
        <w:t xml:space="preserve">Sprzedawca                                                    </w:t>
      </w:r>
      <w:r w:rsidRPr="00C16C4D">
        <w:rPr>
          <w:rFonts w:ascii="Arial" w:hAnsi="Arial" w:cs="Arial"/>
          <w:sz w:val="18"/>
          <w:szCs w:val="18"/>
        </w:rPr>
        <w:tab/>
      </w:r>
      <w:r w:rsidRPr="00C16C4D">
        <w:rPr>
          <w:rFonts w:ascii="Arial" w:hAnsi="Arial" w:cs="Arial"/>
          <w:sz w:val="18"/>
          <w:szCs w:val="18"/>
        </w:rPr>
        <w:tab/>
        <w:t xml:space="preserve">Kupujący </w:t>
      </w:r>
    </w:p>
    <w:p w14:paraId="0D78C36D" w14:textId="77777777" w:rsidR="00010E7B" w:rsidRDefault="00010E7B" w:rsidP="00010E7B">
      <w:pPr>
        <w:spacing w:line="360" w:lineRule="auto"/>
        <w:ind w:left="708" w:firstLine="708"/>
        <w:rPr>
          <w:rFonts w:ascii="Arial" w:hAnsi="Arial" w:cs="Arial"/>
          <w:sz w:val="18"/>
          <w:szCs w:val="18"/>
        </w:rPr>
      </w:pPr>
    </w:p>
    <w:p w14:paraId="149E29CB" w14:textId="77777777" w:rsidR="00010E7B" w:rsidRPr="00C16C4D" w:rsidRDefault="00010E7B" w:rsidP="00DD382E">
      <w:pPr>
        <w:spacing w:line="360" w:lineRule="auto"/>
        <w:ind w:left="708" w:firstLine="708"/>
        <w:rPr>
          <w:rFonts w:ascii="Arial" w:hAnsi="Arial" w:cs="Arial"/>
          <w:sz w:val="18"/>
          <w:szCs w:val="18"/>
        </w:rPr>
      </w:pPr>
    </w:p>
    <w:p w14:paraId="0E8282AA" w14:textId="0AA4828E" w:rsidR="00010E7B" w:rsidRDefault="00C42C93" w:rsidP="00050E55">
      <w:pPr>
        <w:spacing w:line="360" w:lineRule="auto"/>
        <w:rPr>
          <w:rFonts w:ascii="Arial" w:hAnsi="Arial" w:cs="Arial"/>
          <w:sz w:val="18"/>
          <w:szCs w:val="18"/>
        </w:rPr>
      </w:pPr>
      <w:r w:rsidRPr="00C16C4D">
        <w:rPr>
          <w:rFonts w:ascii="Arial" w:hAnsi="Arial" w:cs="Arial"/>
          <w:sz w:val="18"/>
          <w:szCs w:val="18"/>
        </w:rPr>
        <w:t>……………………………</w:t>
      </w:r>
      <w:r w:rsidR="00010E7B">
        <w:rPr>
          <w:rFonts w:ascii="Arial" w:hAnsi="Arial" w:cs="Arial"/>
          <w:sz w:val="18"/>
          <w:szCs w:val="18"/>
        </w:rPr>
        <w:t>………………………</w:t>
      </w:r>
      <w:r w:rsidR="00DC07BC">
        <w:rPr>
          <w:rFonts w:ascii="Arial" w:hAnsi="Arial" w:cs="Arial"/>
          <w:sz w:val="18"/>
          <w:szCs w:val="18"/>
        </w:rPr>
        <w:t xml:space="preserve">          </w:t>
      </w:r>
      <w:r w:rsidR="00010E7B">
        <w:rPr>
          <w:rFonts w:ascii="Arial" w:hAnsi="Arial" w:cs="Arial"/>
          <w:sz w:val="18"/>
          <w:szCs w:val="18"/>
        </w:rPr>
        <w:tab/>
      </w:r>
      <w:r w:rsidR="00010E7B">
        <w:rPr>
          <w:rFonts w:ascii="Arial" w:hAnsi="Arial" w:cs="Arial"/>
          <w:sz w:val="18"/>
          <w:szCs w:val="18"/>
        </w:rPr>
        <w:tab/>
      </w:r>
      <w:r w:rsidR="00010E7B" w:rsidRPr="00C16C4D">
        <w:rPr>
          <w:rFonts w:ascii="Arial" w:hAnsi="Arial" w:cs="Arial"/>
          <w:sz w:val="18"/>
          <w:szCs w:val="18"/>
        </w:rPr>
        <w:t>……………………………</w:t>
      </w:r>
      <w:r w:rsidR="00010E7B">
        <w:rPr>
          <w:rFonts w:ascii="Arial" w:hAnsi="Arial" w:cs="Arial"/>
          <w:sz w:val="18"/>
          <w:szCs w:val="18"/>
        </w:rPr>
        <w:t>………………………</w:t>
      </w:r>
    </w:p>
    <w:p w14:paraId="0D7C70C1" w14:textId="77777777" w:rsidR="00010E7B" w:rsidRDefault="00010E7B" w:rsidP="00050E55">
      <w:pPr>
        <w:spacing w:line="360" w:lineRule="auto"/>
        <w:rPr>
          <w:rFonts w:ascii="Arial" w:hAnsi="Arial" w:cs="Arial"/>
          <w:sz w:val="18"/>
          <w:szCs w:val="18"/>
        </w:rPr>
      </w:pPr>
    </w:p>
    <w:p w14:paraId="1B16A08A" w14:textId="3B91CB81" w:rsidR="00482B4B" w:rsidRPr="009B65CE" w:rsidRDefault="00010E7B" w:rsidP="00DD382E">
      <w:pPr>
        <w:spacing w:line="360" w:lineRule="auto"/>
        <w:rPr>
          <w:rFonts w:ascii="Arial" w:hAnsi="Arial" w:cs="Arial"/>
          <w:sz w:val="18"/>
          <w:szCs w:val="18"/>
        </w:rPr>
      </w:pPr>
      <w:r w:rsidRPr="00C16C4D">
        <w:rPr>
          <w:rFonts w:ascii="Arial" w:hAnsi="Arial" w:cs="Arial"/>
          <w:sz w:val="18"/>
          <w:szCs w:val="18"/>
        </w:rPr>
        <w:t>……………………………</w:t>
      </w:r>
      <w:r>
        <w:rPr>
          <w:rFonts w:ascii="Arial" w:hAnsi="Arial" w:cs="Arial"/>
          <w:sz w:val="18"/>
          <w:szCs w:val="18"/>
        </w:rPr>
        <w:t>………………………</w:t>
      </w:r>
      <w:r>
        <w:rPr>
          <w:rFonts w:ascii="Arial" w:hAnsi="Arial" w:cs="Arial"/>
          <w:sz w:val="18"/>
          <w:szCs w:val="18"/>
        </w:rPr>
        <w:tab/>
      </w:r>
      <w:r>
        <w:rPr>
          <w:rFonts w:ascii="Arial" w:hAnsi="Arial" w:cs="Arial"/>
          <w:sz w:val="18"/>
          <w:szCs w:val="18"/>
        </w:rPr>
        <w:tab/>
      </w:r>
      <w:r w:rsidRPr="00C16C4D">
        <w:rPr>
          <w:rFonts w:ascii="Arial" w:hAnsi="Arial" w:cs="Arial"/>
          <w:sz w:val="18"/>
          <w:szCs w:val="18"/>
        </w:rPr>
        <w:t>……………………………</w:t>
      </w:r>
      <w:r>
        <w:rPr>
          <w:rFonts w:ascii="Arial" w:hAnsi="Arial" w:cs="Arial"/>
          <w:sz w:val="18"/>
          <w:szCs w:val="18"/>
        </w:rPr>
        <w:t>………………………</w:t>
      </w:r>
      <w:r w:rsidR="00DC07BC">
        <w:rPr>
          <w:rFonts w:ascii="Arial" w:hAnsi="Arial" w:cs="Arial"/>
          <w:sz w:val="18"/>
          <w:szCs w:val="18"/>
        </w:rPr>
        <w:t xml:space="preserve">             </w:t>
      </w:r>
    </w:p>
    <w:sectPr w:rsidR="00482B4B" w:rsidRPr="009B65C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90A2A" w14:textId="77777777" w:rsidR="00D360BC" w:rsidRDefault="00D360BC" w:rsidP="00223347">
      <w:pPr>
        <w:spacing w:after="0" w:line="240" w:lineRule="auto"/>
      </w:pPr>
      <w:r>
        <w:separator/>
      </w:r>
    </w:p>
  </w:endnote>
  <w:endnote w:type="continuationSeparator" w:id="0">
    <w:p w14:paraId="062266AD" w14:textId="77777777" w:rsidR="00D360BC" w:rsidRDefault="00D360BC" w:rsidP="002233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316864"/>
      <w:docPartObj>
        <w:docPartGallery w:val="Page Numbers (Bottom of Page)"/>
        <w:docPartUnique/>
      </w:docPartObj>
    </w:sdtPr>
    <w:sdtEndPr>
      <w:rPr>
        <w:rFonts w:ascii="Arial" w:hAnsi="Arial" w:cs="Arial"/>
        <w:sz w:val="20"/>
        <w:szCs w:val="20"/>
      </w:rPr>
    </w:sdtEndPr>
    <w:sdtContent>
      <w:p w14:paraId="0633734B" w14:textId="7D137C40" w:rsidR="00223347" w:rsidRPr="003B4D2C" w:rsidRDefault="00223347">
        <w:pPr>
          <w:pStyle w:val="Stopka"/>
          <w:jc w:val="center"/>
          <w:rPr>
            <w:rFonts w:ascii="Arial" w:hAnsi="Arial" w:cs="Arial"/>
            <w:sz w:val="20"/>
            <w:szCs w:val="20"/>
          </w:rPr>
        </w:pPr>
        <w:r w:rsidRPr="003B4D2C">
          <w:rPr>
            <w:rFonts w:ascii="Arial" w:hAnsi="Arial" w:cs="Arial"/>
            <w:sz w:val="20"/>
            <w:szCs w:val="20"/>
          </w:rPr>
          <w:fldChar w:fldCharType="begin"/>
        </w:r>
        <w:r w:rsidRPr="003B4D2C">
          <w:rPr>
            <w:rFonts w:ascii="Arial" w:hAnsi="Arial" w:cs="Arial"/>
            <w:sz w:val="20"/>
            <w:szCs w:val="20"/>
          </w:rPr>
          <w:instrText>PAGE   \* MERGEFORMAT</w:instrText>
        </w:r>
        <w:r w:rsidRPr="003B4D2C">
          <w:rPr>
            <w:rFonts w:ascii="Arial" w:hAnsi="Arial" w:cs="Arial"/>
            <w:sz w:val="20"/>
            <w:szCs w:val="20"/>
          </w:rPr>
          <w:fldChar w:fldCharType="separate"/>
        </w:r>
        <w:r w:rsidR="00D84A84">
          <w:rPr>
            <w:rFonts w:ascii="Arial" w:hAnsi="Arial" w:cs="Arial"/>
            <w:noProof/>
            <w:sz w:val="20"/>
            <w:szCs w:val="20"/>
          </w:rPr>
          <w:t>7</w:t>
        </w:r>
        <w:r w:rsidRPr="003B4D2C">
          <w:rPr>
            <w:rFonts w:ascii="Arial" w:hAnsi="Arial" w:cs="Arial"/>
            <w:sz w:val="20"/>
            <w:szCs w:val="20"/>
          </w:rPr>
          <w:fldChar w:fldCharType="end"/>
        </w:r>
      </w:p>
    </w:sdtContent>
  </w:sdt>
  <w:p w14:paraId="2455FE3B" w14:textId="77777777" w:rsidR="00223347" w:rsidRDefault="002233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18831" w14:textId="77777777" w:rsidR="00D360BC" w:rsidRDefault="00D360BC" w:rsidP="00223347">
      <w:pPr>
        <w:spacing w:after="0" w:line="240" w:lineRule="auto"/>
      </w:pPr>
      <w:r>
        <w:separator/>
      </w:r>
    </w:p>
  </w:footnote>
  <w:footnote w:type="continuationSeparator" w:id="0">
    <w:p w14:paraId="6C7946FA" w14:textId="77777777" w:rsidR="00D360BC" w:rsidRDefault="00D360BC" w:rsidP="002233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17336"/>
    <w:multiLevelType w:val="hybridMultilevel"/>
    <w:tmpl w:val="84FA026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 w15:restartNumberingAfterBreak="0">
    <w:nsid w:val="05B65685"/>
    <w:multiLevelType w:val="multilevel"/>
    <w:tmpl w:val="05BA0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9A7808"/>
    <w:multiLevelType w:val="hybridMultilevel"/>
    <w:tmpl w:val="1480ED62"/>
    <w:lvl w:ilvl="0" w:tplc="780E4E62">
      <w:start w:val="1"/>
      <w:numFmt w:val="decimal"/>
      <w:lvlText w:val="%1."/>
      <w:lvlJc w:val="left"/>
      <w:pPr>
        <w:ind w:left="720" w:hanging="360"/>
      </w:pPr>
      <w:rPr>
        <w:rFonts w:ascii="Arial" w:hAnsi="Arial" w:cs="Arial" w:hint="default"/>
        <w:b w:val="0"/>
        <w:bCs w:val="0"/>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C6D5655"/>
    <w:multiLevelType w:val="hybridMultilevel"/>
    <w:tmpl w:val="11206450"/>
    <w:lvl w:ilvl="0" w:tplc="EF5AE8E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F92810"/>
    <w:multiLevelType w:val="hybridMultilevel"/>
    <w:tmpl w:val="B7C47BEE"/>
    <w:lvl w:ilvl="0" w:tplc="FFFFFFFF">
      <w:start w:val="8"/>
      <w:numFmt w:val="decimal"/>
      <w:lvlText w:val="%1."/>
      <w:lvlJc w:val="left"/>
      <w:pPr>
        <w:ind w:left="360" w:hanging="360"/>
      </w:pPr>
      <w:rPr>
        <w:rFonts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0F004DB"/>
    <w:multiLevelType w:val="hybridMultilevel"/>
    <w:tmpl w:val="029A2FB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3776CD"/>
    <w:multiLevelType w:val="hybridMultilevel"/>
    <w:tmpl w:val="D5B04F0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BA093C"/>
    <w:multiLevelType w:val="hybridMultilevel"/>
    <w:tmpl w:val="08A4DCE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64A4BD6"/>
    <w:multiLevelType w:val="hybridMultilevel"/>
    <w:tmpl w:val="52A29C3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18064C78"/>
    <w:multiLevelType w:val="hybridMultilevel"/>
    <w:tmpl w:val="A34E78CA"/>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1A224A07"/>
    <w:multiLevelType w:val="hybridMultilevel"/>
    <w:tmpl w:val="55785A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1F2575BE"/>
    <w:multiLevelType w:val="hybridMultilevel"/>
    <w:tmpl w:val="50ECD2C4"/>
    <w:lvl w:ilvl="0" w:tplc="D3201F2C">
      <w:start w:val="1"/>
      <w:numFmt w:val="lowerLetter"/>
      <w:lvlText w:val="%1)"/>
      <w:lvlJc w:val="left"/>
      <w:pPr>
        <w:ind w:left="810" w:hanging="360"/>
      </w:pPr>
      <w:rPr>
        <w:rFonts w:hint="default"/>
      </w:rPr>
    </w:lvl>
    <w:lvl w:ilvl="1" w:tplc="04150019" w:tentative="1">
      <w:start w:val="1"/>
      <w:numFmt w:val="lowerLetter"/>
      <w:lvlText w:val="%2."/>
      <w:lvlJc w:val="left"/>
      <w:pPr>
        <w:ind w:left="1530" w:hanging="360"/>
      </w:pPr>
    </w:lvl>
    <w:lvl w:ilvl="2" w:tplc="0415001B" w:tentative="1">
      <w:start w:val="1"/>
      <w:numFmt w:val="lowerRoman"/>
      <w:lvlText w:val="%3."/>
      <w:lvlJc w:val="right"/>
      <w:pPr>
        <w:ind w:left="2250" w:hanging="180"/>
      </w:pPr>
    </w:lvl>
    <w:lvl w:ilvl="3" w:tplc="0415000F" w:tentative="1">
      <w:start w:val="1"/>
      <w:numFmt w:val="decimal"/>
      <w:lvlText w:val="%4."/>
      <w:lvlJc w:val="left"/>
      <w:pPr>
        <w:ind w:left="2970" w:hanging="360"/>
      </w:pPr>
    </w:lvl>
    <w:lvl w:ilvl="4" w:tplc="04150019" w:tentative="1">
      <w:start w:val="1"/>
      <w:numFmt w:val="lowerLetter"/>
      <w:lvlText w:val="%5."/>
      <w:lvlJc w:val="left"/>
      <w:pPr>
        <w:ind w:left="3690" w:hanging="360"/>
      </w:pPr>
    </w:lvl>
    <w:lvl w:ilvl="5" w:tplc="0415001B" w:tentative="1">
      <w:start w:val="1"/>
      <w:numFmt w:val="lowerRoman"/>
      <w:lvlText w:val="%6."/>
      <w:lvlJc w:val="right"/>
      <w:pPr>
        <w:ind w:left="4410" w:hanging="180"/>
      </w:pPr>
    </w:lvl>
    <w:lvl w:ilvl="6" w:tplc="0415000F" w:tentative="1">
      <w:start w:val="1"/>
      <w:numFmt w:val="decimal"/>
      <w:lvlText w:val="%7."/>
      <w:lvlJc w:val="left"/>
      <w:pPr>
        <w:ind w:left="5130" w:hanging="360"/>
      </w:pPr>
    </w:lvl>
    <w:lvl w:ilvl="7" w:tplc="04150019" w:tentative="1">
      <w:start w:val="1"/>
      <w:numFmt w:val="lowerLetter"/>
      <w:lvlText w:val="%8."/>
      <w:lvlJc w:val="left"/>
      <w:pPr>
        <w:ind w:left="5850" w:hanging="360"/>
      </w:pPr>
    </w:lvl>
    <w:lvl w:ilvl="8" w:tplc="0415001B" w:tentative="1">
      <w:start w:val="1"/>
      <w:numFmt w:val="lowerRoman"/>
      <w:lvlText w:val="%9."/>
      <w:lvlJc w:val="right"/>
      <w:pPr>
        <w:ind w:left="6570" w:hanging="180"/>
      </w:pPr>
    </w:lvl>
  </w:abstractNum>
  <w:abstractNum w:abstractNumId="12" w15:restartNumberingAfterBreak="0">
    <w:nsid w:val="21E62C13"/>
    <w:multiLevelType w:val="hybridMultilevel"/>
    <w:tmpl w:val="600E80C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223C1F31"/>
    <w:multiLevelType w:val="hybridMultilevel"/>
    <w:tmpl w:val="790411EC"/>
    <w:lvl w:ilvl="0" w:tplc="E8022E38">
      <w:start w:val="7"/>
      <w:numFmt w:val="decimal"/>
      <w:lvlText w:val="%1."/>
      <w:lvlJc w:val="left"/>
      <w:pPr>
        <w:ind w:left="36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0238B8"/>
    <w:multiLevelType w:val="hybridMultilevel"/>
    <w:tmpl w:val="1CCAE7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B22829"/>
    <w:multiLevelType w:val="hybridMultilevel"/>
    <w:tmpl w:val="DAA6D0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BE23010"/>
    <w:multiLevelType w:val="hybridMultilevel"/>
    <w:tmpl w:val="1F80D05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311772DA"/>
    <w:multiLevelType w:val="hybridMultilevel"/>
    <w:tmpl w:val="D5B4D9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E25040"/>
    <w:multiLevelType w:val="hybridMultilevel"/>
    <w:tmpl w:val="BDA62AC4"/>
    <w:lvl w:ilvl="0" w:tplc="B94896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3877C39"/>
    <w:multiLevelType w:val="hybridMultilevel"/>
    <w:tmpl w:val="ED1612E0"/>
    <w:lvl w:ilvl="0" w:tplc="04150011">
      <w:start w:val="1"/>
      <w:numFmt w:val="decimal"/>
      <w:lvlText w:val="%1)"/>
      <w:lvlJc w:val="left"/>
      <w:pPr>
        <w:ind w:left="796" w:hanging="360"/>
      </w:pPr>
    </w:lvl>
    <w:lvl w:ilvl="1" w:tplc="04150019" w:tentative="1">
      <w:start w:val="1"/>
      <w:numFmt w:val="lowerLetter"/>
      <w:lvlText w:val="%2."/>
      <w:lvlJc w:val="left"/>
      <w:pPr>
        <w:ind w:left="1516" w:hanging="360"/>
      </w:pPr>
    </w:lvl>
    <w:lvl w:ilvl="2" w:tplc="0415001B" w:tentative="1">
      <w:start w:val="1"/>
      <w:numFmt w:val="lowerRoman"/>
      <w:lvlText w:val="%3."/>
      <w:lvlJc w:val="right"/>
      <w:pPr>
        <w:ind w:left="2236" w:hanging="180"/>
      </w:pPr>
    </w:lvl>
    <w:lvl w:ilvl="3" w:tplc="0415000F" w:tentative="1">
      <w:start w:val="1"/>
      <w:numFmt w:val="decimal"/>
      <w:lvlText w:val="%4."/>
      <w:lvlJc w:val="left"/>
      <w:pPr>
        <w:ind w:left="2956" w:hanging="360"/>
      </w:pPr>
    </w:lvl>
    <w:lvl w:ilvl="4" w:tplc="04150019" w:tentative="1">
      <w:start w:val="1"/>
      <w:numFmt w:val="lowerLetter"/>
      <w:lvlText w:val="%5."/>
      <w:lvlJc w:val="left"/>
      <w:pPr>
        <w:ind w:left="3676" w:hanging="360"/>
      </w:pPr>
    </w:lvl>
    <w:lvl w:ilvl="5" w:tplc="0415001B" w:tentative="1">
      <w:start w:val="1"/>
      <w:numFmt w:val="lowerRoman"/>
      <w:lvlText w:val="%6."/>
      <w:lvlJc w:val="right"/>
      <w:pPr>
        <w:ind w:left="4396" w:hanging="180"/>
      </w:pPr>
    </w:lvl>
    <w:lvl w:ilvl="6" w:tplc="0415000F" w:tentative="1">
      <w:start w:val="1"/>
      <w:numFmt w:val="decimal"/>
      <w:lvlText w:val="%7."/>
      <w:lvlJc w:val="left"/>
      <w:pPr>
        <w:ind w:left="5116" w:hanging="360"/>
      </w:pPr>
    </w:lvl>
    <w:lvl w:ilvl="7" w:tplc="04150019" w:tentative="1">
      <w:start w:val="1"/>
      <w:numFmt w:val="lowerLetter"/>
      <w:lvlText w:val="%8."/>
      <w:lvlJc w:val="left"/>
      <w:pPr>
        <w:ind w:left="5836" w:hanging="360"/>
      </w:pPr>
    </w:lvl>
    <w:lvl w:ilvl="8" w:tplc="0415001B" w:tentative="1">
      <w:start w:val="1"/>
      <w:numFmt w:val="lowerRoman"/>
      <w:lvlText w:val="%9."/>
      <w:lvlJc w:val="right"/>
      <w:pPr>
        <w:ind w:left="6556" w:hanging="180"/>
      </w:pPr>
    </w:lvl>
  </w:abstractNum>
  <w:abstractNum w:abstractNumId="20" w15:restartNumberingAfterBreak="0">
    <w:nsid w:val="3963404B"/>
    <w:multiLevelType w:val="hybridMultilevel"/>
    <w:tmpl w:val="EE2A70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AE51945"/>
    <w:multiLevelType w:val="hybridMultilevel"/>
    <w:tmpl w:val="DEEC84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BF73778"/>
    <w:multiLevelType w:val="hybridMultilevel"/>
    <w:tmpl w:val="659476D4"/>
    <w:lvl w:ilvl="0" w:tplc="0408F0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C320406"/>
    <w:multiLevelType w:val="singleLevel"/>
    <w:tmpl w:val="2A06B2B4"/>
    <w:lvl w:ilvl="0">
      <w:start w:val="1"/>
      <w:numFmt w:val="decimal"/>
      <w:lvlText w:val="%1."/>
      <w:lvlJc w:val="left"/>
      <w:pPr>
        <w:tabs>
          <w:tab w:val="num" w:pos="720"/>
        </w:tabs>
        <w:ind w:left="720" w:hanging="360"/>
      </w:pPr>
      <w:rPr>
        <w:rFonts w:asciiTheme="minorHAnsi" w:eastAsia="Arial Unicode MS" w:hAnsiTheme="minorHAnsi" w:cstheme="minorHAnsi" w:hint="default"/>
        <w:color w:val="auto"/>
        <w:sz w:val="24"/>
        <w:szCs w:val="24"/>
      </w:rPr>
    </w:lvl>
  </w:abstractNum>
  <w:abstractNum w:abstractNumId="24" w15:restartNumberingAfterBreak="0">
    <w:nsid w:val="3D524091"/>
    <w:multiLevelType w:val="hybridMultilevel"/>
    <w:tmpl w:val="6C3A53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DA1608"/>
    <w:multiLevelType w:val="hybridMultilevel"/>
    <w:tmpl w:val="C0027D06"/>
    <w:lvl w:ilvl="0" w:tplc="EF040E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009DC"/>
    <w:multiLevelType w:val="hybridMultilevel"/>
    <w:tmpl w:val="A34E78CA"/>
    <w:lvl w:ilvl="0" w:tplc="FFFFFFFF">
      <w:start w:val="1"/>
      <w:numFmt w:val="decimal"/>
      <w:lvlText w:val="%1)"/>
      <w:lvlJc w:val="left"/>
      <w:pPr>
        <w:ind w:left="785" w:hanging="360"/>
      </w:p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abstractNum w:abstractNumId="27" w15:restartNumberingAfterBreak="0">
    <w:nsid w:val="496B5B3A"/>
    <w:multiLevelType w:val="hybridMultilevel"/>
    <w:tmpl w:val="271601B4"/>
    <w:lvl w:ilvl="0" w:tplc="63760FD4">
      <w:start w:val="1"/>
      <w:numFmt w:val="decimal"/>
      <w:lvlText w:val="%1."/>
      <w:lvlJc w:val="left"/>
      <w:pPr>
        <w:ind w:left="360" w:hanging="360"/>
      </w:pPr>
      <w:rPr>
        <w:rFonts w:ascii="Arial" w:eastAsia="Arial" w:hAnsi="Arial" w:cs="Arial"/>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28" w15:restartNumberingAfterBreak="0">
    <w:nsid w:val="51DE6711"/>
    <w:multiLevelType w:val="hybridMultilevel"/>
    <w:tmpl w:val="784425D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2996D71"/>
    <w:multiLevelType w:val="hybridMultilevel"/>
    <w:tmpl w:val="A7E478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E41174"/>
    <w:multiLevelType w:val="hybridMultilevel"/>
    <w:tmpl w:val="3E3E4F16"/>
    <w:lvl w:ilvl="0" w:tplc="802A73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5CAF61B5"/>
    <w:multiLevelType w:val="hybridMultilevel"/>
    <w:tmpl w:val="BD10C0F6"/>
    <w:lvl w:ilvl="0" w:tplc="489CDB7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EED77D7"/>
    <w:multiLevelType w:val="hybridMultilevel"/>
    <w:tmpl w:val="8BEA1B58"/>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3" w15:restartNumberingAfterBreak="0">
    <w:nsid w:val="5F353F43"/>
    <w:multiLevelType w:val="hybridMultilevel"/>
    <w:tmpl w:val="82CAFC9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F5F0595"/>
    <w:multiLevelType w:val="hybridMultilevel"/>
    <w:tmpl w:val="EA1CCD4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0ED2EF4"/>
    <w:multiLevelType w:val="hybridMultilevel"/>
    <w:tmpl w:val="B7908A0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1E60B18"/>
    <w:multiLevelType w:val="hybridMultilevel"/>
    <w:tmpl w:val="5316D964"/>
    <w:lvl w:ilvl="0" w:tplc="0415000F">
      <w:start w:val="10"/>
      <w:numFmt w:val="decimal"/>
      <w:lvlText w:val="%1."/>
      <w:lvlJc w:val="left"/>
      <w:pPr>
        <w:ind w:left="720" w:hanging="360"/>
      </w:pPr>
      <w:rPr>
        <w:rFonts w:hint="default"/>
      </w:r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A91E89E2">
      <w:start w:val="1"/>
      <w:numFmt w:val="decimal"/>
      <w:lvlText w:val="%4."/>
      <w:lvlJc w:val="left"/>
      <w:pPr>
        <w:ind w:left="2880" w:hanging="360"/>
      </w:pPr>
      <w:rPr>
        <w:b w:val="0"/>
      </w:r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3976352"/>
    <w:multiLevelType w:val="hybridMultilevel"/>
    <w:tmpl w:val="61FED3D6"/>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8" w15:restartNumberingAfterBreak="0">
    <w:nsid w:val="65FE1762"/>
    <w:multiLevelType w:val="hybridMultilevel"/>
    <w:tmpl w:val="801899C6"/>
    <w:lvl w:ilvl="0" w:tplc="E09C7666">
      <w:start w:val="1"/>
      <w:numFmt w:val="decimal"/>
      <w:lvlText w:val="%1."/>
      <w:lvlJc w:val="left"/>
      <w:pPr>
        <w:ind w:left="720" w:hanging="360"/>
      </w:pPr>
    </w:lvl>
    <w:lvl w:ilvl="1" w:tplc="C7DE4A4C">
      <w:start w:val="1"/>
      <w:numFmt w:val="decimal"/>
      <w:lvlText w:val="%2."/>
      <w:lvlJc w:val="left"/>
      <w:pPr>
        <w:ind w:left="720" w:hanging="360"/>
      </w:pPr>
    </w:lvl>
    <w:lvl w:ilvl="2" w:tplc="B61847F4">
      <w:start w:val="1"/>
      <w:numFmt w:val="decimal"/>
      <w:lvlText w:val="%3."/>
      <w:lvlJc w:val="left"/>
      <w:pPr>
        <w:ind w:left="720" w:hanging="360"/>
      </w:pPr>
    </w:lvl>
    <w:lvl w:ilvl="3" w:tplc="B43E2F86">
      <w:start w:val="1"/>
      <w:numFmt w:val="decimal"/>
      <w:lvlText w:val="%4."/>
      <w:lvlJc w:val="left"/>
      <w:pPr>
        <w:ind w:left="720" w:hanging="360"/>
      </w:pPr>
    </w:lvl>
    <w:lvl w:ilvl="4" w:tplc="A552E4D4">
      <w:start w:val="1"/>
      <w:numFmt w:val="decimal"/>
      <w:lvlText w:val="%5."/>
      <w:lvlJc w:val="left"/>
      <w:pPr>
        <w:ind w:left="720" w:hanging="360"/>
      </w:pPr>
    </w:lvl>
    <w:lvl w:ilvl="5" w:tplc="5A668452">
      <w:start w:val="1"/>
      <w:numFmt w:val="decimal"/>
      <w:lvlText w:val="%6."/>
      <w:lvlJc w:val="left"/>
      <w:pPr>
        <w:ind w:left="720" w:hanging="360"/>
      </w:pPr>
    </w:lvl>
    <w:lvl w:ilvl="6" w:tplc="CFC67ABC">
      <w:start w:val="1"/>
      <w:numFmt w:val="decimal"/>
      <w:lvlText w:val="%7."/>
      <w:lvlJc w:val="left"/>
      <w:pPr>
        <w:ind w:left="720" w:hanging="360"/>
      </w:pPr>
    </w:lvl>
    <w:lvl w:ilvl="7" w:tplc="DC36A9BC">
      <w:start w:val="1"/>
      <w:numFmt w:val="decimal"/>
      <w:lvlText w:val="%8."/>
      <w:lvlJc w:val="left"/>
      <w:pPr>
        <w:ind w:left="720" w:hanging="360"/>
      </w:pPr>
    </w:lvl>
    <w:lvl w:ilvl="8" w:tplc="04742C60">
      <w:start w:val="1"/>
      <w:numFmt w:val="decimal"/>
      <w:lvlText w:val="%9."/>
      <w:lvlJc w:val="left"/>
      <w:pPr>
        <w:ind w:left="720" w:hanging="360"/>
      </w:pPr>
    </w:lvl>
  </w:abstractNum>
  <w:abstractNum w:abstractNumId="39" w15:restartNumberingAfterBreak="0">
    <w:nsid w:val="66300A4B"/>
    <w:multiLevelType w:val="hybridMultilevel"/>
    <w:tmpl w:val="46F233A4"/>
    <w:lvl w:ilvl="0" w:tplc="4C585F30">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66C0108B"/>
    <w:multiLevelType w:val="hybridMultilevel"/>
    <w:tmpl w:val="24BEDB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6DC5787"/>
    <w:multiLevelType w:val="hybridMultilevel"/>
    <w:tmpl w:val="13D076B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7377420"/>
    <w:multiLevelType w:val="hybridMultilevel"/>
    <w:tmpl w:val="AA0C2C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84A2559"/>
    <w:multiLevelType w:val="hybridMultilevel"/>
    <w:tmpl w:val="0BD89B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A796084"/>
    <w:multiLevelType w:val="hybridMultilevel"/>
    <w:tmpl w:val="ED58D190"/>
    <w:lvl w:ilvl="0" w:tplc="2BCC80F8">
      <w:start w:val="1"/>
      <w:numFmt w:val="decimal"/>
      <w:lvlText w:val="%1."/>
      <w:lvlJc w:val="left"/>
      <w:pPr>
        <w:ind w:left="720" w:hanging="360"/>
      </w:pPr>
    </w:lvl>
    <w:lvl w:ilvl="1" w:tplc="23CA87B0">
      <w:start w:val="1"/>
      <w:numFmt w:val="decimal"/>
      <w:lvlText w:val="%2."/>
      <w:lvlJc w:val="left"/>
      <w:pPr>
        <w:ind w:left="720" w:hanging="360"/>
      </w:pPr>
    </w:lvl>
    <w:lvl w:ilvl="2" w:tplc="F814B300">
      <w:start w:val="1"/>
      <w:numFmt w:val="decimal"/>
      <w:lvlText w:val="%3."/>
      <w:lvlJc w:val="left"/>
      <w:pPr>
        <w:ind w:left="720" w:hanging="360"/>
      </w:pPr>
    </w:lvl>
    <w:lvl w:ilvl="3" w:tplc="B1246724">
      <w:start w:val="1"/>
      <w:numFmt w:val="decimal"/>
      <w:lvlText w:val="%4."/>
      <w:lvlJc w:val="left"/>
      <w:pPr>
        <w:ind w:left="720" w:hanging="360"/>
      </w:pPr>
    </w:lvl>
    <w:lvl w:ilvl="4" w:tplc="303E4836">
      <w:start w:val="1"/>
      <w:numFmt w:val="decimal"/>
      <w:lvlText w:val="%5."/>
      <w:lvlJc w:val="left"/>
      <w:pPr>
        <w:ind w:left="720" w:hanging="360"/>
      </w:pPr>
    </w:lvl>
    <w:lvl w:ilvl="5" w:tplc="A656A1B2">
      <w:start w:val="1"/>
      <w:numFmt w:val="decimal"/>
      <w:lvlText w:val="%6."/>
      <w:lvlJc w:val="left"/>
      <w:pPr>
        <w:ind w:left="720" w:hanging="360"/>
      </w:pPr>
    </w:lvl>
    <w:lvl w:ilvl="6" w:tplc="A7362C3E">
      <w:start w:val="1"/>
      <w:numFmt w:val="decimal"/>
      <w:lvlText w:val="%7."/>
      <w:lvlJc w:val="left"/>
      <w:pPr>
        <w:ind w:left="720" w:hanging="360"/>
      </w:pPr>
    </w:lvl>
    <w:lvl w:ilvl="7" w:tplc="A1301C40">
      <w:start w:val="1"/>
      <w:numFmt w:val="decimal"/>
      <w:lvlText w:val="%8."/>
      <w:lvlJc w:val="left"/>
      <w:pPr>
        <w:ind w:left="720" w:hanging="360"/>
      </w:pPr>
    </w:lvl>
    <w:lvl w:ilvl="8" w:tplc="2F2ADD98">
      <w:start w:val="1"/>
      <w:numFmt w:val="decimal"/>
      <w:lvlText w:val="%9."/>
      <w:lvlJc w:val="left"/>
      <w:pPr>
        <w:ind w:left="720" w:hanging="360"/>
      </w:pPr>
    </w:lvl>
  </w:abstractNum>
  <w:abstractNum w:abstractNumId="45" w15:restartNumberingAfterBreak="0">
    <w:nsid w:val="6B1C4DDA"/>
    <w:multiLevelType w:val="hybridMultilevel"/>
    <w:tmpl w:val="5FF231AA"/>
    <w:lvl w:ilvl="0" w:tplc="A4BC3840">
      <w:start w:val="1"/>
      <w:numFmt w:val="decimal"/>
      <w:lvlText w:val="%1."/>
      <w:lvlJc w:val="left"/>
      <w:pPr>
        <w:ind w:left="6173" w:hanging="360"/>
      </w:pPr>
      <w:rPr>
        <w:rFonts w:asciiTheme="minorHAnsi" w:hAnsiTheme="minorHAnsi" w:hint="default"/>
        <w:b w:val="0"/>
      </w:rPr>
    </w:lvl>
    <w:lvl w:ilvl="1" w:tplc="04150019" w:tentative="1">
      <w:start w:val="1"/>
      <w:numFmt w:val="lowerLetter"/>
      <w:lvlText w:val="%2."/>
      <w:lvlJc w:val="left"/>
      <w:pPr>
        <w:ind w:left="6893" w:hanging="360"/>
      </w:pPr>
    </w:lvl>
    <w:lvl w:ilvl="2" w:tplc="0415001B" w:tentative="1">
      <w:start w:val="1"/>
      <w:numFmt w:val="lowerRoman"/>
      <w:lvlText w:val="%3."/>
      <w:lvlJc w:val="right"/>
      <w:pPr>
        <w:ind w:left="7613" w:hanging="180"/>
      </w:pPr>
    </w:lvl>
    <w:lvl w:ilvl="3" w:tplc="0415000F" w:tentative="1">
      <w:start w:val="1"/>
      <w:numFmt w:val="decimal"/>
      <w:lvlText w:val="%4."/>
      <w:lvlJc w:val="left"/>
      <w:pPr>
        <w:ind w:left="8333" w:hanging="360"/>
      </w:pPr>
    </w:lvl>
    <w:lvl w:ilvl="4" w:tplc="04150019" w:tentative="1">
      <w:start w:val="1"/>
      <w:numFmt w:val="lowerLetter"/>
      <w:lvlText w:val="%5."/>
      <w:lvlJc w:val="left"/>
      <w:pPr>
        <w:ind w:left="9053" w:hanging="360"/>
      </w:pPr>
    </w:lvl>
    <w:lvl w:ilvl="5" w:tplc="0415001B" w:tentative="1">
      <w:start w:val="1"/>
      <w:numFmt w:val="lowerRoman"/>
      <w:lvlText w:val="%6."/>
      <w:lvlJc w:val="right"/>
      <w:pPr>
        <w:ind w:left="9773" w:hanging="180"/>
      </w:pPr>
    </w:lvl>
    <w:lvl w:ilvl="6" w:tplc="0415000F" w:tentative="1">
      <w:start w:val="1"/>
      <w:numFmt w:val="decimal"/>
      <w:lvlText w:val="%7."/>
      <w:lvlJc w:val="left"/>
      <w:pPr>
        <w:ind w:left="10493" w:hanging="360"/>
      </w:pPr>
    </w:lvl>
    <w:lvl w:ilvl="7" w:tplc="04150019" w:tentative="1">
      <w:start w:val="1"/>
      <w:numFmt w:val="lowerLetter"/>
      <w:lvlText w:val="%8."/>
      <w:lvlJc w:val="left"/>
      <w:pPr>
        <w:ind w:left="11213" w:hanging="360"/>
      </w:pPr>
    </w:lvl>
    <w:lvl w:ilvl="8" w:tplc="0415001B" w:tentative="1">
      <w:start w:val="1"/>
      <w:numFmt w:val="lowerRoman"/>
      <w:lvlText w:val="%9."/>
      <w:lvlJc w:val="right"/>
      <w:pPr>
        <w:ind w:left="11933" w:hanging="180"/>
      </w:pPr>
    </w:lvl>
  </w:abstractNum>
  <w:abstractNum w:abstractNumId="46" w15:restartNumberingAfterBreak="0">
    <w:nsid w:val="6D942161"/>
    <w:multiLevelType w:val="hybridMultilevel"/>
    <w:tmpl w:val="87765C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DBA578C"/>
    <w:multiLevelType w:val="hybridMultilevel"/>
    <w:tmpl w:val="20B6489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EB02034"/>
    <w:multiLevelType w:val="hybridMultilevel"/>
    <w:tmpl w:val="0DF4C69C"/>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49" w15:restartNumberingAfterBreak="0">
    <w:nsid w:val="716B6CBA"/>
    <w:multiLevelType w:val="hybridMultilevel"/>
    <w:tmpl w:val="4A80948E"/>
    <w:lvl w:ilvl="0" w:tplc="123252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741A4A5B"/>
    <w:multiLevelType w:val="hybridMultilevel"/>
    <w:tmpl w:val="6EF2C3A2"/>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51" w15:restartNumberingAfterBreak="0">
    <w:nsid w:val="787324C8"/>
    <w:multiLevelType w:val="hybridMultilevel"/>
    <w:tmpl w:val="BFF25A20"/>
    <w:lvl w:ilvl="0" w:tplc="AF700E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9D47B54"/>
    <w:multiLevelType w:val="hybridMultilevel"/>
    <w:tmpl w:val="81A065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CBD2C91"/>
    <w:multiLevelType w:val="hybridMultilevel"/>
    <w:tmpl w:val="BFFCC6B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782948"/>
    <w:multiLevelType w:val="hybridMultilevel"/>
    <w:tmpl w:val="4E7EB9BE"/>
    <w:lvl w:ilvl="0" w:tplc="633EA6A0">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779524972">
    <w:abstractNumId w:val="21"/>
  </w:num>
  <w:num w:numId="2" w16cid:durableId="1447309664">
    <w:abstractNumId w:val="2"/>
  </w:num>
  <w:num w:numId="3" w16cid:durableId="743180582">
    <w:abstractNumId w:val="30"/>
  </w:num>
  <w:num w:numId="4" w16cid:durableId="1995641739">
    <w:abstractNumId w:val="41"/>
  </w:num>
  <w:num w:numId="5" w16cid:durableId="1847281961">
    <w:abstractNumId w:val="31"/>
  </w:num>
  <w:num w:numId="6" w16cid:durableId="837963165">
    <w:abstractNumId w:val="11"/>
  </w:num>
  <w:num w:numId="7" w16cid:durableId="1445540287">
    <w:abstractNumId w:val="5"/>
  </w:num>
  <w:num w:numId="8" w16cid:durableId="1639989922">
    <w:abstractNumId w:val="23"/>
    <w:lvlOverride w:ilvl="0">
      <w:startOverride w:val="1"/>
    </w:lvlOverride>
  </w:num>
  <w:num w:numId="9" w16cid:durableId="21450070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9220949">
    <w:abstractNumId w:val="27"/>
  </w:num>
  <w:num w:numId="11" w16cid:durableId="16778010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14550983">
    <w:abstractNumId w:val="45"/>
  </w:num>
  <w:num w:numId="13" w16cid:durableId="1626884840">
    <w:abstractNumId w:val="54"/>
  </w:num>
  <w:num w:numId="14" w16cid:durableId="406340131">
    <w:abstractNumId w:val="16"/>
  </w:num>
  <w:num w:numId="15" w16cid:durableId="1068309639">
    <w:abstractNumId w:val="3"/>
  </w:num>
  <w:num w:numId="16" w16cid:durableId="1799255096">
    <w:abstractNumId w:val="0"/>
  </w:num>
  <w:num w:numId="17" w16cid:durableId="803472504">
    <w:abstractNumId w:val="6"/>
  </w:num>
  <w:num w:numId="18" w16cid:durableId="1891964591">
    <w:abstractNumId w:val="25"/>
  </w:num>
  <w:num w:numId="19" w16cid:durableId="1786999691">
    <w:abstractNumId w:val="34"/>
  </w:num>
  <w:num w:numId="20" w16cid:durableId="1543201524">
    <w:abstractNumId w:val="50"/>
  </w:num>
  <w:num w:numId="21" w16cid:durableId="1205306">
    <w:abstractNumId w:val="29"/>
  </w:num>
  <w:num w:numId="22" w16cid:durableId="856847276">
    <w:abstractNumId w:val="51"/>
  </w:num>
  <w:num w:numId="23" w16cid:durableId="20714450">
    <w:abstractNumId w:val="12"/>
  </w:num>
  <w:num w:numId="24" w16cid:durableId="160778752">
    <w:abstractNumId w:val="37"/>
  </w:num>
  <w:num w:numId="25" w16cid:durableId="1521160419">
    <w:abstractNumId w:val="22"/>
  </w:num>
  <w:num w:numId="26" w16cid:durableId="191042001">
    <w:abstractNumId w:val="33"/>
  </w:num>
  <w:num w:numId="27" w16cid:durableId="1507400364">
    <w:abstractNumId w:val="32"/>
  </w:num>
  <w:num w:numId="28" w16cid:durableId="300548339">
    <w:abstractNumId w:val="43"/>
  </w:num>
  <w:num w:numId="29" w16cid:durableId="451478234">
    <w:abstractNumId w:val="39"/>
  </w:num>
  <w:num w:numId="30" w16cid:durableId="214007035">
    <w:abstractNumId w:val="36"/>
  </w:num>
  <w:num w:numId="31" w16cid:durableId="803736155">
    <w:abstractNumId w:val="13"/>
  </w:num>
  <w:num w:numId="32" w16cid:durableId="896237111">
    <w:abstractNumId w:val="4"/>
  </w:num>
  <w:num w:numId="33" w16cid:durableId="1169444646">
    <w:abstractNumId w:val="49"/>
  </w:num>
  <w:num w:numId="34" w16cid:durableId="1273050996">
    <w:abstractNumId w:val="15"/>
  </w:num>
  <w:num w:numId="35" w16cid:durableId="2092265677">
    <w:abstractNumId w:val="17"/>
  </w:num>
  <w:num w:numId="36" w16cid:durableId="602617056">
    <w:abstractNumId w:val="19"/>
  </w:num>
  <w:num w:numId="37" w16cid:durableId="554199707">
    <w:abstractNumId w:val="40"/>
  </w:num>
  <w:num w:numId="38" w16cid:durableId="1453984024">
    <w:abstractNumId w:val="10"/>
  </w:num>
  <w:num w:numId="39" w16cid:durableId="452410298">
    <w:abstractNumId w:val="42"/>
  </w:num>
  <w:num w:numId="40" w16cid:durableId="1593205001">
    <w:abstractNumId w:val="47"/>
  </w:num>
  <w:num w:numId="41" w16cid:durableId="990912174">
    <w:abstractNumId w:val="8"/>
  </w:num>
  <w:num w:numId="42" w16cid:durableId="1043335644">
    <w:abstractNumId w:val="46"/>
  </w:num>
  <w:num w:numId="43" w16cid:durableId="388266748">
    <w:abstractNumId w:val="20"/>
  </w:num>
  <w:num w:numId="44" w16cid:durableId="494613292">
    <w:abstractNumId w:val="18"/>
  </w:num>
  <w:num w:numId="45" w16cid:durableId="530608682">
    <w:abstractNumId w:val="7"/>
  </w:num>
  <w:num w:numId="46" w16cid:durableId="1421175294">
    <w:abstractNumId w:val="14"/>
  </w:num>
  <w:num w:numId="47" w16cid:durableId="1583178349">
    <w:abstractNumId w:val="24"/>
  </w:num>
  <w:num w:numId="48" w16cid:durableId="262153383">
    <w:abstractNumId w:val="35"/>
  </w:num>
  <w:num w:numId="49" w16cid:durableId="366493641">
    <w:abstractNumId w:val="28"/>
  </w:num>
  <w:num w:numId="50" w16cid:durableId="20592037">
    <w:abstractNumId w:val="52"/>
  </w:num>
  <w:num w:numId="51" w16cid:durableId="78060949">
    <w:abstractNumId w:val="9"/>
  </w:num>
  <w:num w:numId="52" w16cid:durableId="1838424417">
    <w:abstractNumId w:val="26"/>
  </w:num>
  <w:num w:numId="53" w16cid:durableId="2130975614">
    <w:abstractNumId w:val="53"/>
  </w:num>
  <w:num w:numId="54" w16cid:durableId="1401976182">
    <w:abstractNumId w:val="38"/>
  </w:num>
  <w:num w:numId="55" w16cid:durableId="1271812847">
    <w:abstractNumId w:val="44"/>
  </w:num>
  <w:num w:numId="56" w16cid:durableId="1345134816">
    <w:abstractNumId w:val="1"/>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dalena Sobieraj">
    <w15:presenceInfo w15:providerId="AD" w15:userId="S-1-5-21-4159830460-4225010093-4289151508-18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2C93"/>
    <w:rsid w:val="00010E7B"/>
    <w:rsid w:val="00011A36"/>
    <w:rsid w:val="00027B7E"/>
    <w:rsid w:val="00033388"/>
    <w:rsid w:val="00047E46"/>
    <w:rsid w:val="00050DE5"/>
    <w:rsid w:val="00050E55"/>
    <w:rsid w:val="0005268E"/>
    <w:rsid w:val="000602EF"/>
    <w:rsid w:val="000742FF"/>
    <w:rsid w:val="00076545"/>
    <w:rsid w:val="000A5DAF"/>
    <w:rsid w:val="000B5BB6"/>
    <w:rsid w:val="000B73F9"/>
    <w:rsid w:val="000C20AE"/>
    <w:rsid w:val="000C6BD4"/>
    <w:rsid w:val="000D4391"/>
    <w:rsid w:val="000E201C"/>
    <w:rsid w:val="000E6058"/>
    <w:rsid w:val="000F69FA"/>
    <w:rsid w:val="001023DD"/>
    <w:rsid w:val="00110002"/>
    <w:rsid w:val="00114D45"/>
    <w:rsid w:val="00141620"/>
    <w:rsid w:val="00145A8C"/>
    <w:rsid w:val="0014684C"/>
    <w:rsid w:val="001530AD"/>
    <w:rsid w:val="00162BDC"/>
    <w:rsid w:val="001661E8"/>
    <w:rsid w:val="0017192E"/>
    <w:rsid w:val="0017530D"/>
    <w:rsid w:val="00184F44"/>
    <w:rsid w:val="0018595C"/>
    <w:rsid w:val="0019190D"/>
    <w:rsid w:val="00193D9C"/>
    <w:rsid w:val="001E0B12"/>
    <w:rsid w:val="001F4C5F"/>
    <w:rsid w:val="00206A02"/>
    <w:rsid w:val="0021153A"/>
    <w:rsid w:val="00215D5D"/>
    <w:rsid w:val="00216FD9"/>
    <w:rsid w:val="00220035"/>
    <w:rsid w:val="00222C56"/>
    <w:rsid w:val="00223347"/>
    <w:rsid w:val="00225BEE"/>
    <w:rsid w:val="00234468"/>
    <w:rsid w:val="002455F4"/>
    <w:rsid w:val="0025618D"/>
    <w:rsid w:val="00266095"/>
    <w:rsid w:val="00273A86"/>
    <w:rsid w:val="00290541"/>
    <w:rsid w:val="00295984"/>
    <w:rsid w:val="0029637A"/>
    <w:rsid w:val="002A2E45"/>
    <w:rsid w:val="002B42B2"/>
    <w:rsid w:val="002C6DD0"/>
    <w:rsid w:val="002D47A6"/>
    <w:rsid w:val="002E003A"/>
    <w:rsid w:val="003038B5"/>
    <w:rsid w:val="00331ADF"/>
    <w:rsid w:val="003544D9"/>
    <w:rsid w:val="003717DE"/>
    <w:rsid w:val="003740CB"/>
    <w:rsid w:val="00387338"/>
    <w:rsid w:val="00391EBD"/>
    <w:rsid w:val="00392185"/>
    <w:rsid w:val="00395CC8"/>
    <w:rsid w:val="00397C37"/>
    <w:rsid w:val="003B4D2C"/>
    <w:rsid w:val="003E4010"/>
    <w:rsid w:val="003E6C82"/>
    <w:rsid w:val="003F1D0C"/>
    <w:rsid w:val="003F7CE8"/>
    <w:rsid w:val="00401395"/>
    <w:rsid w:val="00402F17"/>
    <w:rsid w:val="004165DC"/>
    <w:rsid w:val="00436ECB"/>
    <w:rsid w:val="004568FB"/>
    <w:rsid w:val="00457CEB"/>
    <w:rsid w:val="0046656A"/>
    <w:rsid w:val="0046679D"/>
    <w:rsid w:val="004768A9"/>
    <w:rsid w:val="00482B4B"/>
    <w:rsid w:val="00484EAF"/>
    <w:rsid w:val="004975CE"/>
    <w:rsid w:val="004A5201"/>
    <w:rsid w:val="004B5005"/>
    <w:rsid w:val="004B667C"/>
    <w:rsid w:val="004C334C"/>
    <w:rsid w:val="004D143D"/>
    <w:rsid w:val="004D52C5"/>
    <w:rsid w:val="004E42A4"/>
    <w:rsid w:val="004E521F"/>
    <w:rsid w:val="004F6AED"/>
    <w:rsid w:val="00500D5E"/>
    <w:rsid w:val="00502789"/>
    <w:rsid w:val="00511E69"/>
    <w:rsid w:val="0051587B"/>
    <w:rsid w:val="00535133"/>
    <w:rsid w:val="00535F4E"/>
    <w:rsid w:val="00556CCE"/>
    <w:rsid w:val="0056551D"/>
    <w:rsid w:val="005679B4"/>
    <w:rsid w:val="00571F38"/>
    <w:rsid w:val="00575640"/>
    <w:rsid w:val="0059428C"/>
    <w:rsid w:val="005A1E01"/>
    <w:rsid w:val="005A57DD"/>
    <w:rsid w:val="005B2E2F"/>
    <w:rsid w:val="005B618A"/>
    <w:rsid w:val="005C62DE"/>
    <w:rsid w:val="005C7A19"/>
    <w:rsid w:val="005D1CE7"/>
    <w:rsid w:val="005D6F95"/>
    <w:rsid w:val="005E1AED"/>
    <w:rsid w:val="005E7FEC"/>
    <w:rsid w:val="005F647F"/>
    <w:rsid w:val="006003E8"/>
    <w:rsid w:val="00632A0F"/>
    <w:rsid w:val="00645B31"/>
    <w:rsid w:val="006473BA"/>
    <w:rsid w:val="00650F07"/>
    <w:rsid w:val="006517C5"/>
    <w:rsid w:val="00653255"/>
    <w:rsid w:val="00656BB5"/>
    <w:rsid w:val="006578E3"/>
    <w:rsid w:val="00660B0B"/>
    <w:rsid w:val="00662F4F"/>
    <w:rsid w:val="0067144A"/>
    <w:rsid w:val="006727E0"/>
    <w:rsid w:val="00674D0F"/>
    <w:rsid w:val="006956BE"/>
    <w:rsid w:val="006A69FA"/>
    <w:rsid w:val="006B1113"/>
    <w:rsid w:val="006D03A8"/>
    <w:rsid w:val="006D734E"/>
    <w:rsid w:val="006E1BC4"/>
    <w:rsid w:val="006E4138"/>
    <w:rsid w:val="006E5E30"/>
    <w:rsid w:val="006F12ED"/>
    <w:rsid w:val="006F1363"/>
    <w:rsid w:val="0070354F"/>
    <w:rsid w:val="007117D6"/>
    <w:rsid w:val="0072307B"/>
    <w:rsid w:val="00723322"/>
    <w:rsid w:val="00723BFB"/>
    <w:rsid w:val="00735867"/>
    <w:rsid w:val="00737E78"/>
    <w:rsid w:val="00747746"/>
    <w:rsid w:val="00754451"/>
    <w:rsid w:val="00756F12"/>
    <w:rsid w:val="00763E38"/>
    <w:rsid w:val="00766DD6"/>
    <w:rsid w:val="00773778"/>
    <w:rsid w:val="0077678C"/>
    <w:rsid w:val="00786BA3"/>
    <w:rsid w:val="007C3DD1"/>
    <w:rsid w:val="007C6AD4"/>
    <w:rsid w:val="007F1DE5"/>
    <w:rsid w:val="007F204B"/>
    <w:rsid w:val="00803286"/>
    <w:rsid w:val="00833CDC"/>
    <w:rsid w:val="00836006"/>
    <w:rsid w:val="00840125"/>
    <w:rsid w:val="00843CFA"/>
    <w:rsid w:val="00847E19"/>
    <w:rsid w:val="00851D78"/>
    <w:rsid w:val="00855991"/>
    <w:rsid w:val="008733C0"/>
    <w:rsid w:val="00880016"/>
    <w:rsid w:val="00882E24"/>
    <w:rsid w:val="008916F4"/>
    <w:rsid w:val="008B4722"/>
    <w:rsid w:val="008B5C5A"/>
    <w:rsid w:val="008E56E4"/>
    <w:rsid w:val="008F3058"/>
    <w:rsid w:val="0090498F"/>
    <w:rsid w:val="00920BE1"/>
    <w:rsid w:val="0092416C"/>
    <w:rsid w:val="00926CD4"/>
    <w:rsid w:val="00945168"/>
    <w:rsid w:val="00954679"/>
    <w:rsid w:val="0096406E"/>
    <w:rsid w:val="00967830"/>
    <w:rsid w:val="00970C1B"/>
    <w:rsid w:val="009743CA"/>
    <w:rsid w:val="00976021"/>
    <w:rsid w:val="009822FC"/>
    <w:rsid w:val="00982404"/>
    <w:rsid w:val="009850A3"/>
    <w:rsid w:val="00990F74"/>
    <w:rsid w:val="009A3FF0"/>
    <w:rsid w:val="009B65CE"/>
    <w:rsid w:val="009E73D9"/>
    <w:rsid w:val="009F7ECD"/>
    <w:rsid w:val="00A26008"/>
    <w:rsid w:val="00A36D29"/>
    <w:rsid w:val="00A46D94"/>
    <w:rsid w:val="00A53BC4"/>
    <w:rsid w:val="00A6552D"/>
    <w:rsid w:val="00A822C5"/>
    <w:rsid w:val="00A837AF"/>
    <w:rsid w:val="00AA2A98"/>
    <w:rsid w:val="00AA46FF"/>
    <w:rsid w:val="00AA7938"/>
    <w:rsid w:val="00AB0E27"/>
    <w:rsid w:val="00AB5469"/>
    <w:rsid w:val="00AB5C4B"/>
    <w:rsid w:val="00AC016D"/>
    <w:rsid w:val="00AC0327"/>
    <w:rsid w:val="00AD20EE"/>
    <w:rsid w:val="00AD5B40"/>
    <w:rsid w:val="00AE54F7"/>
    <w:rsid w:val="00AF6110"/>
    <w:rsid w:val="00AF7319"/>
    <w:rsid w:val="00B01F1D"/>
    <w:rsid w:val="00B02CCA"/>
    <w:rsid w:val="00B15096"/>
    <w:rsid w:val="00B312DC"/>
    <w:rsid w:val="00B32530"/>
    <w:rsid w:val="00B331CA"/>
    <w:rsid w:val="00B33CD2"/>
    <w:rsid w:val="00B46A67"/>
    <w:rsid w:val="00B51B92"/>
    <w:rsid w:val="00B61A43"/>
    <w:rsid w:val="00B6218F"/>
    <w:rsid w:val="00B817D4"/>
    <w:rsid w:val="00B92026"/>
    <w:rsid w:val="00B978BE"/>
    <w:rsid w:val="00BB0FE0"/>
    <w:rsid w:val="00BB4BBA"/>
    <w:rsid w:val="00BB6207"/>
    <w:rsid w:val="00BC2FD7"/>
    <w:rsid w:val="00BD206B"/>
    <w:rsid w:val="00BE5AD9"/>
    <w:rsid w:val="00BF604C"/>
    <w:rsid w:val="00C072FD"/>
    <w:rsid w:val="00C16C4D"/>
    <w:rsid w:val="00C35D00"/>
    <w:rsid w:val="00C36FF0"/>
    <w:rsid w:val="00C42C93"/>
    <w:rsid w:val="00C4313C"/>
    <w:rsid w:val="00C4527E"/>
    <w:rsid w:val="00C53186"/>
    <w:rsid w:val="00C6309A"/>
    <w:rsid w:val="00C64AAF"/>
    <w:rsid w:val="00C66764"/>
    <w:rsid w:val="00C72EC4"/>
    <w:rsid w:val="00CA2331"/>
    <w:rsid w:val="00CA265B"/>
    <w:rsid w:val="00CA7434"/>
    <w:rsid w:val="00CC5C39"/>
    <w:rsid w:val="00CD3788"/>
    <w:rsid w:val="00CD6B2F"/>
    <w:rsid w:val="00CE6589"/>
    <w:rsid w:val="00D07D98"/>
    <w:rsid w:val="00D12A98"/>
    <w:rsid w:val="00D350F4"/>
    <w:rsid w:val="00D360BC"/>
    <w:rsid w:val="00D364C7"/>
    <w:rsid w:val="00D40F58"/>
    <w:rsid w:val="00D45213"/>
    <w:rsid w:val="00D65AE8"/>
    <w:rsid w:val="00D70923"/>
    <w:rsid w:val="00D81B80"/>
    <w:rsid w:val="00D81C6F"/>
    <w:rsid w:val="00D848DC"/>
    <w:rsid w:val="00D84A84"/>
    <w:rsid w:val="00DA350F"/>
    <w:rsid w:val="00DA3EFF"/>
    <w:rsid w:val="00DB3A1C"/>
    <w:rsid w:val="00DC07BC"/>
    <w:rsid w:val="00DC256D"/>
    <w:rsid w:val="00DD382E"/>
    <w:rsid w:val="00DE3DCD"/>
    <w:rsid w:val="00DE4F63"/>
    <w:rsid w:val="00DF0663"/>
    <w:rsid w:val="00E02E16"/>
    <w:rsid w:val="00E06EDB"/>
    <w:rsid w:val="00E07D45"/>
    <w:rsid w:val="00E13689"/>
    <w:rsid w:val="00E1429D"/>
    <w:rsid w:val="00E2499A"/>
    <w:rsid w:val="00E26CD7"/>
    <w:rsid w:val="00E31A86"/>
    <w:rsid w:val="00E34319"/>
    <w:rsid w:val="00E36449"/>
    <w:rsid w:val="00E46D97"/>
    <w:rsid w:val="00E54008"/>
    <w:rsid w:val="00E64BEC"/>
    <w:rsid w:val="00E9353E"/>
    <w:rsid w:val="00E9494F"/>
    <w:rsid w:val="00EB0D91"/>
    <w:rsid w:val="00EC73CA"/>
    <w:rsid w:val="00ED16CF"/>
    <w:rsid w:val="00EE7261"/>
    <w:rsid w:val="00EF4F6F"/>
    <w:rsid w:val="00F14F65"/>
    <w:rsid w:val="00F46F23"/>
    <w:rsid w:val="00F54671"/>
    <w:rsid w:val="00F87DFE"/>
    <w:rsid w:val="00F92EB4"/>
    <w:rsid w:val="00FA137B"/>
    <w:rsid w:val="00FB2532"/>
    <w:rsid w:val="00FC5FDF"/>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ED99"/>
  <w15:chartTrackingRefBased/>
  <w15:docId w15:val="{5CCA529B-D0A0-413D-B0DF-369885EAD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DE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 1),Llista wielopoziomowa,NOT 3,Bullet Number,Body MS Bullet,lp1,List Paragraph1,List Paragraph2,ISCG Numerowanie,K2 lista alfabetyczna,Alpha list,Lista (.),RR PGE Akapit z listą,Preambuła,Akapit z listą1,Podsis rysunku,BulletC"/>
    <w:basedOn w:val="Normalny"/>
    <w:link w:val="AkapitzlistZnak"/>
    <w:uiPriority w:val="34"/>
    <w:qFormat/>
    <w:rsid w:val="004A5201"/>
    <w:pPr>
      <w:ind w:left="720"/>
      <w:contextualSpacing/>
    </w:pPr>
  </w:style>
  <w:style w:type="paragraph" w:styleId="Tekstdymka">
    <w:name w:val="Balloon Text"/>
    <w:basedOn w:val="Normalny"/>
    <w:link w:val="TekstdymkaZnak"/>
    <w:uiPriority w:val="99"/>
    <w:semiHidden/>
    <w:unhideWhenUsed/>
    <w:rsid w:val="00193D9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93D9C"/>
    <w:rPr>
      <w:rFonts w:ascii="Segoe UI" w:hAnsi="Segoe UI" w:cs="Segoe UI"/>
      <w:sz w:val="18"/>
      <w:szCs w:val="18"/>
    </w:rPr>
  </w:style>
  <w:style w:type="character" w:styleId="Odwoaniedokomentarza">
    <w:name w:val="annotation reference"/>
    <w:basedOn w:val="Domylnaczcionkaakapitu"/>
    <w:uiPriority w:val="99"/>
    <w:semiHidden/>
    <w:unhideWhenUsed/>
    <w:rsid w:val="005F647F"/>
    <w:rPr>
      <w:sz w:val="16"/>
      <w:szCs w:val="16"/>
    </w:rPr>
  </w:style>
  <w:style w:type="paragraph" w:styleId="Tekstkomentarza">
    <w:name w:val="annotation text"/>
    <w:basedOn w:val="Normalny"/>
    <w:link w:val="TekstkomentarzaZnak"/>
    <w:uiPriority w:val="99"/>
    <w:unhideWhenUsed/>
    <w:rsid w:val="005F647F"/>
    <w:pPr>
      <w:spacing w:line="240" w:lineRule="auto"/>
    </w:pPr>
    <w:rPr>
      <w:sz w:val="20"/>
      <w:szCs w:val="20"/>
    </w:rPr>
  </w:style>
  <w:style w:type="character" w:customStyle="1" w:styleId="TekstkomentarzaZnak">
    <w:name w:val="Tekst komentarza Znak"/>
    <w:basedOn w:val="Domylnaczcionkaakapitu"/>
    <w:link w:val="Tekstkomentarza"/>
    <w:uiPriority w:val="99"/>
    <w:rsid w:val="005F647F"/>
    <w:rPr>
      <w:sz w:val="20"/>
      <w:szCs w:val="20"/>
    </w:rPr>
  </w:style>
  <w:style w:type="paragraph" w:styleId="Tematkomentarza">
    <w:name w:val="annotation subject"/>
    <w:basedOn w:val="Tekstkomentarza"/>
    <w:next w:val="Tekstkomentarza"/>
    <w:link w:val="TematkomentarzaZnak"/>
    <w:uiPriority w:val="99"/>
    <w:semiHidden/>
    <w:unhideWhenUsed/>
    <w:rsid w:val="005F647F"/>
    <w:rPr>
      <w:b/>
      <w:bCs/>
    </w:rPr>
  </w:style>
  <w:style w:type="character" w:customStyle="1" w:styleId="TematkomentarzaZnak">
    <w:name w:val="Temat komentarza Znak"/>
    <w:basedOn w:val="TekstkomentarzaZnak"/>
    <w:link w:val="Tematkomentarza"/>
    <w:uiPriority w:val="99"/>
    <w:semiHidden/>
    <w:rsid w:val="005F647F"/>
    <w:rPr>
      <w:b/>
      <w:bCs/>
      <w:sz w:val="20"/>
      <w:szCs w:val="20"/>
    </w:rPr>
  </w:style>
  <w:style w:type="paragraph" w:styleId="Nagwek">
    <w:name w:val="header"/>
    <w:basedOn w:val="Normalny"/>
    <w:link w:val="NagwekZnak"/>
    <w:uiPriority w:val="99"/>
    <w:unhideWhenUsed/>
    <w:rsid w:val="002233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23347"/>
  </w:style>
  <w:style w:type="paragraph" w:styleId="Stopka">
    <w:name w:val="footer"/>
    <w:basedOn w:val="Normalny"/>
    <w:link w:val="StopkaZnak"/>
    <w:uiPriority w:val="99"/>
    <w:unhideWhenUsed/>
    <w:rsid w:val="002233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23347"/>
  </w:style>
  <w:style w:type="character" w:customStyle="1" w:styleId="AkapitzlistZnak">
    <w:name w:val="Akapit z listą Znak"/>
    <w:aliases w:val="Numerowanie 1) Znak,Llista wielopoziomowa Znak,NOT 3 Znak,Bullet Number Znak,Body MS Bullet Znak,lp1 Znak,List Paragraph1 Znak,List Paragraph2 Znak,ISCG Numerowanie Znak,K2 lista alfabetyczna Znak,Alpha list Znak,Lista (.) Znak"/>
    <w:link w:val="Akapitzlist"/>
    <w:uiPriority w:val="34"/>
    <w:qFormat/>
    <w:rsid w:val="00A6552D"/>
  </w:style>
  <w:style w:type="paragraph" w:styleId="Tekstpodstawowy">
    <w:name w:val="Body Text"/>
    <w:basedOn w:val="Normalny"/>
    <w:link w:val="TekstpodstawowyZnak"/>
    <w:unhideWhenUsed/>
    <w:rsid w:val="001E0B12"/>
    <w:pPr>
      <w:suppressAutoHyphens/>
      <w:spacing w:after="120" w:line="360" w:lineRule="auto"/>
      <w:ind w:left="714" w:hanging="357"/>
      <w:jc w:val="both"/>
    </w:pPr>
    <w:rPr>
      <w:rFonts w:ascii="Calibri" w:eastAsia="Calibri" w:hAnsi="Calibri" w:cs="Calibri"/>
      <w:kern w:val="2"/>
      <w:lang w:val="x-none" w:eastAsia="zh-CN"/>
    </w:rPr>
  </w:style>
  <w:style w:type="character" w:customStyle="1" w:styleId="TekstpodstawowyZnak">
    <w:name w:val="Tekst podstawowy Znak"/>
    <w:basedOn w:val="Domylnaczcionkaakapitu"/>
    <w:link w:val="Tekstpodstawowy"/>
    <w:rsid w:val="001E0B12"/>
    <w:rPr>
      <w:rFonts w:ascii="Calibri" w:eastAsia="Calibri" w:hAnsi="Calibri" w:cs="Calibri"/>
      <w:kern w:val="2"/>
      <w:lang w:val="x-none" w:eastAsia="zh-CN"/>
    </w:rPr>
  </w:style>
  <w:style w:type="paragraph" w:customStyle="1" w:styleId="akapitdomyslnyblock">
    <w:name w:val="akapitdomyslnyblock"/>
    <w:basedOn w:val="Normalny"/>
    <w:rsid w:val="001E0B12"/>
    <w:pPr>
      <w:suppressAutoHyphens/>
      <w:spacing w:after="280" w:line="240" w:lineRule="auto"/>
      <w:ind w:firstLine="480"/>
    </w:pPr>
    <w:rPr>
      <w:rFonts w:ascii="Times New Roman" w:eastAsia="Times New Roman" w:hAnsi="Times New Roman" w:cs="Times New Roman"/>
      <w:kern w:val="2"/>
      <w:sz w:val="24"/>
      <w:szCs w:val="24"/>
      <w:lang w:eastAsia="zh-CN"/>
    </w:rPr>
  </w:style>
  <w:style w:type="paragraph" w:styleId="Poprawka">
    <w:name w:val="Revision"/>
    <w:hidden/>
    <w:uiPriority w:val="99"/>
    <w:semiHidden/>
    <w:rsid w:val="005B618A"/>
    <w:pPr>
      <w:spacing w:after="0" w:line="240" w:lineRule="auto"/>
    </w:pPr>
  </w:style>
  <w:style w:type="paragraph" w:customStyle="1" w:styleId="pf0">
    <w:name w:val="pf0"/>
    <w:basedOn w:val="Normalny"/>
    <w:rsid w:val="0097602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97602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239855">
      <w:bodyDiv w:val="1"/>
      <w:marLeft w:val="0"/>
      <w:marRight w:val="0"/>
      <w:marTop w:val="0"/>
      <w:marBottom w:val="0"/>
      <w:divBdr>
        <w:top w:val="none" w:sz="0" w:space="0" w:color="auto"/>
        <w:left w:val="none" w:sz="0" w:space="0" w:color="auto"/>
        <w:bottom w:val="none" w:sz="0" w:space="0" w:color="auto"/>
        <w:right w:val="none" w:sz="0" w:space="0" w:color="auto"/>
      </w:divBdr>
    </w:div>
    <w:div w:id="387341153">
      <w:bodyDiv w:val="1"/>
      <w:marLeft w:val="0"/>
      <w:marRight w:val="0"/>
      <w:marTop w:val="0"/>
      <w:marBottom w:val="0"/>
      <w:divBdr>
        <w:top w:val="none" w:sz="0" w:space="0" w:color="auto"/>
        <w:left w:val="none" w:sz="0" w:space="0" w:color="auto"/>
        <w:bottom w:val="none" w:sz="0" w:space="0" w:color="auto"/>
        <w:right w:val="none" w:sz="0" w:space="0" w:color="auto"/>
      </w:divBdr>
    </w:div>
    <w:div w:id="732120349">
      <w:bodyDiv w:val="1"/>
      <w:marLeft w:val="0"/>
      <w:marRight w:val="0"/>
      <w:marTop w:val="0"/>
      <w:marBottom w:val="0"/>
      <w:divBdr>
        <w:top w:val="none" w:sz="0" w:space="0" w:color="auto"/>
        <w:left w:val="none" w:sz="0" w:space="0" w:color="auto"/>
        <w:bottom w:val="none" w:sz="0" w:space="0" w:color="auto"/>
        <w:right w:val="none" w:sz="0" w:space="0" w:color="auto"/>
      </w:divBdr>
    </w:div>
    <w:div w:id="757794617">
      <w:bodyDiv w:val="1"/>
      <w:marLeft w:val="0"/>
      <w:marRight w:val="0"/>
      <w:marTop w:val="0"/>
      <w:marBottom w:val="0"/>
      <w:divBdr>
        <w:top w:val="none" w:sz="0" w:space="0" w:color="auto"/>
        <w:left w:val="none" w:sz="0" w:space="0" w:color="auto"/>
        <w:bottom w:val="none" w:sz="0" w:space="0" w:color="auto"/>
        <w:right w:val="none" w:sz="0" w:space="0" w:color="auto"/>
      </w:divBdr>
    </w:div>
    <w:div w:id="837765258">
      <w:bodyDiv w:val="1"/>
      <w:marLeft w:val="0"/>
      <w:marRight w:val="0"/>
      <w:marTop w:val="0"/>
      <w:marBottom w:val="0"/>
      <w:divBdr>
        <w:top w:val="none" w:sz="0" w:space="0" w:color="auto"/>
        <w:left w:val="none" w:sz="0" w:space="0" w:color="auto"/>
        <w:bottom w:val="none" w:sz="0" w:space="0" w:color="auto"/>
        <w:right w:val="none" w:sz="0" w:space="0" w:color="auto"/>
      </w:divBdr>
    </w:div>
    <w:div w:id="909844823">
      <w:bodyDiv w:val="1"/>
      <w:marLeft w:val="0"/>
      <w:marRight w:val="0"/>
      <w:marTop w:val="0"/>
      <w:marBottom w:val="0"/>
      <w:divBdr>
        <w:top w:val="none" w:sz="0" w:space="0" w:color="auto"/>
        <w:left w:val="none" w:sz="0" w:space="0" w:color="auto"/>
        <w:bottom w:val="none" w:sz="0" w:space="0" w:color="auto"/>
        <w:right w:val="none" w:sz="0" w:space="0" w:color="auto"/>
      </w:divBdr>
    </w:div>
    <w:div w:id="1847595648">
      <w:bodyDiv w:val="1"/>
      <w:marLeft w:val="0"/>
      <w:marRight w:val="0"/>
      <w:marTop w:val="0"/>
      <w:marBottom w:val="0"/>
      <w:divBdr>
        <w:top w:val="none" w:sz="0" w:space="0" w:color="auto"/>
        <w:left w:val="none" w:sz="0" w:space="0" w:color="auto"/>
        <w:bottom w:val="none" w:sz="0" w:space="0" w:color="auto"/>
        <w:right w:val="none" w:sz="0" w:space="0" w:color="auto"/>
      </w:divBdr>
      <w:divsChild>
        <w:div w:id="1113330866">
          <w:marLeft w:val="0"/>
          <w:marRight w:val="0"/>
          <w:marTop w:val="0"/>
          <w:marBottom w:val="0"/>
          <w:divBdr>
            <w:top w:val="none" w:sz="0" w:space="0" w:color="auto"/>
            <w:left w:val="none" w:sz="0" w:space="0" w:color="auto"/>
            <w:bottom w:val="none" w:sz="0" w:space="0" w:color="auto"/>
            <w:right w:val="none" w:sz="0" w:space="0" w:color="auto"/>
          </w:divBdr>
          <w:divsChild>
            <w:div w:id="1917547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226518">
      <w:bodyDiv w:val="1"/>
      <w:marLeft w:val="0"/>
      <w:marRight w:val="0"/>
      <w:marTop w:val="0"/>
      <w:marBottom w:val="0"/>
      <w:divBdr>
        <w:top w:val="none" w:sz="0" w:space="0" w:color="auto"/>
        <w:left w:val="none" w:sz="0" w:space="0" w:color="auto"/>
        <w:bottom w:val="none" w:sz="0" w:space="0" w:color="auto"/>
        <w:right w:val="none" w:sz="0" w:space="0" w:color="auto"/>
      </w:divBdr>
      <w:divsChild>
        <w:div w:id="244195700">
          <w:marLeft w:val="0"/>
          <w:marRight w:val="0"/>
          <w:marTop w:val="0"/>
          <w:marBottom w:val="0"/>
          <w:divBdr>
            <w:top w:val="none" w:sz="0" w:space="0" w:color="auto"/>
            <w:left w:val="none" w:sz="0" w:space="0" w:color="auto"/>
            <w:bottom w:val="none" w:sz="0" w:space="0" w:color="auto"/>
            <w:right w:val="none" w:sz="0" w:space="0" w:color="auto"/>
          </w:divBdr>
          <w:divsChild>
            <w:div w:id="153781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DFB304-9EBF-4CD3-B5DE-52B7567A6B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13</Pages>
  <Words>5295</Words>
  <Characters>31776</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Urynowicz</dc:creator>
  <cp:keywords/>
  <dc:description/>
  <cp:lastModifiedBy>Magdalena Sobieraj</cp:lastModifiedBy>
  <cp:revision>5</cp:revision>
  <cp:lastPrinted>2019-12-16T12:46:00Z</cp:lastPrinted>
  <dcterms:created xsi:type="dcterms:W3CDTF">2023-10-05T11:44:00Z</dcterms:created>
  <dcterms:modified xsi:type="dcterms:W3CDTF">2023-11-27T06:56:00Z</dcterms:modified>
</cp:coreProperties>
</file>