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E2E7" w14:textId="1416D252" w:rsidR="00D13B59" w:rsidRPr="00D13B59" w:rsidRDefault="00D13B59" w:rsidP="00D13B59">
      <w:pPr>
        <w:jc w:val="both"/>
        <w:rPr>
          <w:b/>
        </w:rPr>
      </w:pPr>
      <w:r w:rsidRPr="00D13B59">
        <w:rPr>
          <w:b/>
          <w:highlight w:val="yellow"/>
        </w:rPr>
        <w:t>ZAŁĄCZNIK NR</w:t>
      </w:r>
      <w:r w:rsidR="002E52E0">
        <w:rPr>
          <w:b/>
          <w:highlight w:val="yellow"/>
        </w:rPr>
        <w:t>3</w:t>
      </w:r>
      <w:r w:rsidRPr="00D13B59">
        <w:rPr>
          <w:b/>
          <w:highlight w:val="yellow"/>
        </w:rPr>
        <w:t>:</w:t>
      </w:r>
    </w:p>
    <w:p w14:paraId="1BDB5F42" w14:textId="17DDF2A0" w:rsidR="00270ED3" w:rsidRPr="00D13B59" w:rsidRDefault="00E801E2" w:rsidP="00D13B59">
      <w:pPr>
        <w:jc w:val="both"/>
        <w:rPr>
          <w:b/>
        </w:rPr>
      </w:pPr>
      <w:r w:rsidRPr="00D13B59">
        <w:rPr>
          <w:b/>
        </w:rPr>
        <w:t xml:space="preserve">OŚWIADCZENIE OFERENTA DO POSTĘPOWANIA NA WYBÓR DOSTAWCY PRODUTKÓW MARKI </w:t>
      </w:r>
      <w:r w:rsidR="002E52E0">
        <w:rPr>
          <w:b/>
        </w:rPr>
        <w:t>MOLEX</w:t>
      </w:r>
      <w:r w:rsidRPr="00D13B59">
        <w:rPr>
          <w:b/>
        </w:rPr>
        <w:t>;</w:t>
      </w:r>
    </w:p>
    <w:p w14:paraId="49E22850" w14:textId="77777777" w:rsidR="00E801E2" w:rsidRPr="00E801E2" w:rsidRDefault="00E801E2" w:rsidP="00D13B59">
      <w:pPr>
        <w:jc w:val="both"/>
      </w:pPr>
    </w:p>
    <w:p w14:paraId="04316DE4" w14:textId="77777777" w:rsidR="00E801E2" w:rsidRPr="00E801E2" w:rsidRDefault="00E801E2" w:rsidP="00D13B5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E801E2">
        <w:rPr>
          <w:rFonts w:asciiTheme="majorHAnsi" w:hAnsiTheme="majorHAnsi" w:cstheme="majorHAnsi"/>
          <w:iCs/>
          <w:shd w:val="clear" w:color="auto" w:fill="FFFFFF"/>
        </w:rPr>
        <w:t>Oferent oświadcza że firma którą reprezentuje posiada aktualne zaświadczenia w KRS i CEIDG</w:t>
      </w:r>
    </w:p>
    <w:p w14:paraId="77517BB9" w14:textId="77777777" w:rsidR="00E801E2" w:rsidRPr="00E801E2" w:rsidRDefault="00E801E2" w:rsidP="00D13B5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E801E2">
        <w:rPr>
          <w:rFonts w:asciiTheme="majorHAnsi" w:hAnsiTheme="majorHAnsi" w:cstheme="majorHAnsi"/>
          <w:iCs/>
          <w:shd w:val="clear" w:color="auto" w:fill="FFFFFF"/>
        </w:rPr>
        <w:t>Oferent oświadcza że firma którą reprezentuje potwierdza, że firma nie zalega z opłacaniem podatków i innych opłat należnych US</w:t>
      </w:r>
    </w:p>
    <w:p w14:paraId="0C045562" w14:textId="77777777" w:rsidR="00E801E2" w:rsidRDefault="00E801E2" w:rsidP="00D13B59">
      <w:pPr>
        <w:jc w:val="both"/>
        <w:rPr>
          <w:rFonts w:asciiTheme="majorHAnsi" w:hAnsiTheme="majorHAnsi" w:cstheme="majorHAnsi"/>
        </w:rPr>
      </w:pPr>
    </w:p>
    <w:p w14:paraId="1D4C36BE" w14:textId="77777777" w:rsidR="00D13B59" w:rsidRDefault="00D13B59" w:rsidP="00D13B59">
      <w:pPr>
        <w:spacing w:line="240" w:lineRule="auto"/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data…………………………….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podpis………………………………</w:t>
      </w:r>
    </w:p>
    <w:p w14:paraId="0FDCDBF6" w14:textId="77777777" w:rsidR="00D13B59" w:rsidRDefault="00D13B59" w:rsidP="00D13B59">
      <w:pPr>
        <w:spacing w:line="240" w:lineRule="auto"/>
        <w:ind w:left="720"/>
        <w:jc w:val="both"/>
        <w:rPr>
          <w:rFonts w:asciiTheme="majorHAnsi" w:hAnsiTheme="majorHAnsi" w:cstheme="majorHAnsi"/>
        </w:rPr>
      </w:pPr>
    </w:p>
    <w:p w14:paraId="26EF240A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3F466BE6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0BA62F59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0173262E" w14:textId="77777777" w:rsidR="00D13B59" w:rsidRPr="00BE158C" w:rsidRDefault="00D13B59" w:rsidP="00D13B59">
      <w:pPr>
        <w:jc w:val="both"/>
        <w:rPr>
          <w:b/>
        </w:rPr>
      </w:pPr>
      <w:r w:rsidRPr="00BE158C">
        <w:rPr>
          <w:b/>
        </w:rPr>
        <w:t>DODATKOWE OŚWIADCZENIA</w:t>
      </w:r>
    </w:p>
    <w:p w14:paraId="398C52B5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że zapoznał się z dokumentami do postępowania i nie wnosi do nich zastrzeżeń. Oświadcza także, że nie wnosi zastrzeżeń do formy prowadzenia postępowania</w:t>
      </w:r>
    </w:p>
    <w:p w14:paraId="574DB2BC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że zdobył informacje konieczne do właściwego wykonania przedmiotu postępowania.</w:t>
      </w:r>
    </w:p>
    <w:p w14:paraId="5ACEB874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iż ma niezbędną wiedzę, doświadczenie, potencjał ekonomiczny i techniczny oraz zatrudnia pracowników zdolnych do wykonania przedmiotu postępowania</w:t>
      </w:r>
    </w:p>
    <w:p w14:paraId="47871208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iż jego sytuacja finansowa zapewnia właściwe i terminowe wykonanie przedmiotu postępowania</w:t>
      </w:r>
    </w:p>
    <w:p w14:paraId="23CB9938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zobowiązuje się w przypadku wybrania jego oferty, do zawarcia umowy w miejscu i terminie wyznaczonym przez Zamawiającego.</w:t>
      </w:r>
    </w:p>
    <w:p w14:paraId="54C1CACA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iż jest uprawniony do występowania w obrocie prawnym zgodnie z obowiązującymi przepisami.</w:t>
      </w:r>
    </w:p>
    <w:p w14:paraId="298D923B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Minimalna ważność - 90 dni</w:t>
      </w:r>
    </w:p>
    <w:p w14:paraId="372FBC06" w14:textId="77777777" w:rsidR="00D13B59" w:rsidRDefault="00D13B59" w:rsidP="00D13B59">
      <w:pPr>
        <w:spacing w:line="240" w:lineRule="auto"/>
        <w:ind w:left="360"/>
        <w:jc w:val="both"/>
        <w:rPr>
          <w:rFonts w:asciiTheme="majorHAnsi" w:hAnsiTheme="majorHAnsi" w:cstheme="majorHAnsi"/>
        </w:rPr>
      </w:pPr>
    </w:p>
    <w:p w14:paraId="3D4CFCCF" w14:textId="77777777" w:rsidR="00D13B59" w:rsidRDefault="00D13B59" w:rsidP="00D13B59">
      <w:pPr>
        <w:spacing w:line="240" w:lineRule="auto"/>
        <w:ind w:left="360"/>
        <w:jc w:val="both"/>
        <w:rPr>
          <w:rFonts w:asciiTheme="majorHAnsi" w:hAnsiTheme="majorHAnsi" w:cstheme="majorHAnsi"/>
        </w:rPr>
      </w:pPr>
    </w:p>
    <w:p w14:paraId="4D8B67BE" w14:textId="77777777" w:rsidR="00D13B59" w:rsidRPr="00D13B59" w:rsidRDefault="00D13B59" w:rsidP="00D13B59">
      <w:pPr>
        <w:spacing w:line="240" w:lineRule="auto"/>
        <w:ind w:left="360"/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data…………………………….</w:t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  <w:t>podpis………………………………</w:t>
      </w:r>
    </w:p>
    <w:p w14:paraId="7817B5FE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40ADC689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65A659F2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39D5937F" w14:textId="77777777" w:rsidR="00E801E2" w:rsidRDefault="00E801E2" w:rsidP="00D13B59">
      <w:pPr>
        <w:jc w:val="both"/>
      </w:pPr>
    </w:p>
    <w:p w14:paraId="51884F45" w14:textId="77777777" w:rsidR="00E801E2" w:rsidRPr="00E801E2" w:rsidRDefault="00E801E2" w:rsidP="00D13B59">
      <w:pPr>
        <w:jc w:val="both"/>
      </w:pPr>
    </w:p>
    <w:p w14:paraId="7555E5A0" w14:textId="77777777" w:rsidR="00E801E2" w:rsidRDefault="00E801E2" w:rsidP="00D13B59">
      <w:pPr>
        <w:ind w:left="360"/>
        <w:jc w:val="both"/>
      </w:pPr>
    </w:p>
    <w:sectPr w:rsidR="00E80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4491"/>
    <w:multiLevelType w:val="hybridMultilevel"/>
    <w:tmpl w:val="4F1EC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50BA6"/>
    <w:multiLevelType w:val="hybridMultilevel"/>
    <w:tmpl w:val="C2F24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F37E3"/>
    <w:multiLevelType w:val="hybridMultilevel"/>
    <w:tmpl w:val="DA5A3BA6"/>
    <w:lvl w:ilvl="0" w:tplc="B10EE3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4015E5"/>
    <w:multiLevelType w:val="hybridMultilevel"/>
    <w:tmpl w:val="EF66B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431090">
    <w:abstractNumId w:val="3"/>
  </w:num>
  <w:num w:numId="2" w16cid:durableId="1825507773">
    <w:abstractNumId w:val="0"/>
  </w:num>
  <w:num w:numId="3" w16cid:durableId="1508325344">
    <w:abstractNumId w:val="1"/>
  </w:num>
  <w:num w:numId="4" w16cid:durableId="225530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1E2"/>
    <w:rsid w:val="00270ED3"/>
    <w:rsid w:val="002E52E0"/>
    <w:rsid w:val="005B0EFA"/>
    <w:rsid w:val="00640AED"/>
    <w:rsid w:val="006E7C6F"/>
    <w:rsid w:val="00700A92"/>
    <w:rsid w:val="009D2977"/>
    <w:rsid w:val="00BE158C"/>
    <w:rsid w:val="00C66327"/>
    <w:rsid w:val="00CA609E"/>
    <w:rsid w:val="00D13B59"/>
    <w:rsid w:val="00D2224D"/>
    <w:rsid w:val="00E801E2"/>
    <w:rsid w:val="00F8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4997"/>
  <w15:chartTrackingRefBased/>
  <w15:docId w15:val="{87AD6081-6A54-4D03-A504-5559157D4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0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Dąbrowska</dc:creator>
  <cp:keywords/>
  <dc:description/>
  <cp:lastModifiedBy>Karolina Dąbrowska</cp:lastModifiedBy>
  <cp:revision>6</cp:revision>
  <dcterms:created xsi:type="dcterms:W3CDTF">2024-02-08T18:57:00Z</dcterms:created>
  <dcterms:modified xsi:type="dcterms:W3CDTF">2024-02-16T17:59:00Z</dcterms:modified>
</cp:coreProperties>
</file>