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5827B" w14:textId="77777777" w:rsidR="009765A4" w:rsidRPr="00F57687" w:rsidRDefault="009765A4" w:rsidP="00733C00">
      <w:pPr>
        <w:pStyle w:val="WW-Tekstpodstawowy3"/>
        <w:spacing w:line="360" w:lineRule="auto"/>
        <w:rPr>
          <w:rFonts w:ascii="Garamond" w:hAnsi="Garamond" w:cs="Arial"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color w:val="000000" w:themeColor="text1"/>
          <w:sz w:val="22"/>
          <w:szCs w:val="22"/>
        </w:rPr>
        <w:t>.................................</w:t>
      </w:r>
    </w:p>
    <w:p w14:paraId="7FEB8DCB" w14:textId="77777777" w:rsidR="009765A4" w:rsidRPr="00F57687" w:rsidRDefault="009765A4" w:rsidP="00733C00">
      <w:pPr>
        <w:spacing w:line="360" w:lineRule="auto"/>
        <w:rPr>
          <w:rFonts w:ascii="Garamond" w:hAnsi="Garamond" w:cs="Arial"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color w:val="000000" w:themeColor="text1"/>
          <w:sz w:val="22"/>
          <w:szCs w:val="22"/>
        </w:rPr>
        <w:t>pieczęć firmy</w:t>
      </w:r>
    </w:p>
    <w:p w14:paraId="7EA43A4B" w14:textId="77777777" w:rsidR="00B55851" w:rsidRPr="00F57687" w:rsidRDefault="009765A4" w:rsidP="00733C00">
      <w:pPr>
        <w:pStyle w:val="Nagwek1"/>
        <w:numPr>
          <w:ilvl w:val="0"/>
          <w:numId w:val="0"/>
        </w:numPr>
        <w:tabs>
          <w:tab w:val="num" w:pos="0"/>
        </w:tabs>
        <w:adjustRightInd/>
        <w:spacing w:before="240" w:after="60" w:line="360" w:lineRule="auto"/>
        <w:jc w:val="center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color w:val="000000" w:themeColor="text1"/>
          <w:sz w:val="22"/>
          <w:szCs w:val="22"/>
        </w:rPr>
        <w:t>O F E R T A</w:t>
      </w:r>
      <w:r w:rsidR="00056F68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</w:p>
    <w:p w14:paraId="0AAB8EEC" w14:textId="59094089" w:rsidR="009765A4" w:rsidRPr="00F57687" w:rsidRDefault="00056F68" w:rsidP="00733C00">
      <w:pPr>
        <w:pStyle w:val="Nagwek1"/>
        <w:numPr>
          <w:ilvl w:val="0"/>
          <w:numId w:val="0"/>
        </w:numPr>
        <w:tabs>
          <w:tab w:val="num" w:pos="0"/>
        </w:tabs>
        <w:adjustRightInd/>
        <w:spacing w:before="240" w:after="60" w:line="360" w:lineRule="auto"/>
        <w:jc w:val="center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do postępowania nr </w:t>
      </w:r>
      <w:r w:rsidR="00E165AB">
        <w:rPr>
          <w:rFonts w:ascii="Garamond" w:hAnsi="Garamond" w:cs="Arial"/>
          <w:color w:val="000000" w:themeColor="text1"/>
          <w:sz w:val="22"/>
          <w:szCs w:val="22"/>
        </w:rPr>
        <w:t>GL/0010/24</w:t>
      </w:r>
    </w:p>
    <w:p w14:paraId="7296B60B" w14:textId="77777777" w:rsidR="009765A4" w:rsidRPr="00F57687" w:rsidRDefault="009765A4" w:rsidP="00733C00">
      <w:pPr>
        <w:spacing w:line="360" w:lineRule="auto"/>
        <w:rPr>
          <w:rFonts w:ascii="Garamond" w:hAnsi="Garamond" w:cs="Arial"/>
          <w:color w:val="000000" w:themeColor="text1"/>
          <w:sz w:val="22"/>
          <w:szCs w:val="22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980"/>
        <w:gridCol w:w="7796"/>
      </w:tblGrid>
      <w:tr w:rsidR="00F57687" w:rsidRPr="00F57687" w14:paraId="197DE6CC" w14:textId="77777777" w:rsidTr="006A4827">
        <w:tc>
          <w:tcPr>
            <w:tcW w:w="1980" w:type="dxa"/>
            <w:vAlign w:val="center"/>
          </w:tcPr>
          <w:p w14:paraId="3C3024A1" w14:textId="77777777" w:rsidR="00056F68" w:rsidRPr="00F57687" w:rsidRDefault="00056F68" w:rsidP="006A4827">
            <w:pPr>
              <w:spacing w:line="24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F57687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Nazwa Oferenta</w:t>
            </w:r>
          </w:p>
        </w:tc>
        <w:tc>
          <w:tcPr>
            <w:tcW w:w="7796" w:type="dxa"/>
            <w:vAlign w:val="center"/>
          </w:tcPr>
          <w:p w14:paraId="1DF9F6CD" w14:textId="77777777" w:rsidR="00056F68" w:rsidRPr="00F57687" w:rsidRDefault="00056F68" w:rsidP="006A4827">
            <w:pPr>
              <w:spacing w:line="36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tr w:rsidR="00F57687" w:rsidRPr="00F57687" w14:paraId="6875A369" w14:textId="77777777" w:rsidTr="006A4827">
        <w:trPr>
          <w:trHeight w:val="752"/>
        </w:trPr>
        <w:tc>
          <w:tcPr>
            <w:tcW w:w="1980" w:type="dxa"/>
            <w:vAlign w:val="center"/>
          </w:tcPr>
          <w:p w14:paraId="0E0BEF29" w14:textId="77777777" w:rsidR="00056F68" w:rsidRPr="00F57687" w:rsidRDefault="00056F68" w:rsidP="006A4827">
            <w:pPr>
              <w:spacing w:line="24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F57687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Siedziba Oferenta</w:t>
            </w:r>
          </w:p>
        </w:tc>
        <w:tc>
          <w:tcPr>
            <w:tcW w:w="7796" w:type="dxa"/>
            <w:vAlign w:val="center"/>
          </w:tcPr>
          <w:p w14:paraId="7AE2C392" w14:textId="77777777" w:rsidR="00056F68" w:rsidRPr="00F57687" w:rsidRDefault="00056F68" w:rsidP="006A4827">
            <w:pPr>
              <w:spacing w:line="36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tr w:rsidR="00F57687" w:rsidRPr="00F57687" w14:paraId="74EB9654" w14:textId="77777777" w:rsidTr="006A4827">
        <w:tc>
          <w:tcPr>
            <w:tcW w:w="1980" w:type="dxa"/>
            <w:vAlign w:val="center"/>
          </w:tcPr>
          <w:p w14:paraId="040AD83A" w14:textId="77777777" w:rsidR="00056F68" w:rsidRPr="00F57687" w:rsidRDefault="00056F68" w:rsidP="006A4827">
            <w:pPr>
              <w:spacing w:line="24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F57687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NIP</w:t>
            </w:r>
          </w:p>
        </w:tc>
        <w:tc>
          <w:tcPr>
            <w:tcW w:w="7796" w:type="dxa"/>
            <w:vAlign w:val="center"/>
          </w:tcPr>
          <w:p w14:paraId="2F15DDD2" w14:textId="77777777" w:rsidR="00056F68" w:rsidRPr="00F57687" w:rsidRDefault="00056F68" w:rsidP="006A4827">
            <w:pPr>
              <w:spacing w:line="36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tr w:rsidR="00F57687" w:rsidRPr="00F57687" w14:paraId="451DBE02" w14:textId="77777777" w:rsidTr="006A4827">
        <w:tc>
          <w:tcPr>
            <w:tcW w:w="1980" w:type="dxa"/>
            <w:vAlign w:val="center"/>
          </w:tcPr>
          <w:p w14:paraId="0CF31AF1" w14:textId="77777777" w:rsidR="00056F68" w:rsidRPr="00F57687" w:rsidRDefault="00056F68" w:rsidP="006A4827">
            <w:pPr>
              <w:spacing w:line="24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F57687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Osoba kontaktowa</w:t>
            </w:r>
          </w:p>
        </w:tc>
        <w:tc>
          <w:tcPr>
            <w:tcW w:w="7796" w:type="dxa"/>
            <w:vAlign w:val="center"/>
          </w:tcPr>
          <w:p w14:paraId="655D3DEE" w14:textId="77777777" w:rsidR="00056F68" w:rsidRPr="00F57687" w:rsidRDefault="00056F68" w:rsidP="006A4827">
            <w:pPr>
              <w:spacing w:line="36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tr w:rsidR="00F57687" w:rsidRPr="00F57687" w14:paraId="3116A352" w14:textId="77777777" w:rsidTr="006A4827">
        <w:tc>
          <w:tcPr>
            <w:tcW w:w="1980" w:type="dxa"/>
            <w:vAlign w:val="center"/>
          </w:tcPr>
          <w:p w14:paraId="210F37CF" w14:textId="77777777" w:rsidR="00056F68" w:rsidRPr="00F57687" w:rsidRDefault="00056F68" w:rsidP="006A4827">
            <w:pPr>
              <w:spacing w:line="24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F57687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Nr telefonu</w:t>
            </w:r>
          </w:p>
        </w:tc>
        <w:tc>
          <w:tcPr>
            <w:tcW w:w="7796" w:type="dxa"/>
            <w:vAlign w:val="center"/>
          </w:tcPr>
          <w:p w14:paraId="5FDCB4F2" w14:textId="77777777" w:rsidR="00056F68" w:rsidRPr="00F57687" w:rsidRDefault="00056F68" w:rsidP="006A4827">
            <w:pPr>
              <w:spacing w:line="36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tr w:rsidR="00056F68" w:rsidRPr="00F57687" w14:paraId="249BE736" w14:textId="77777777" w:rsidTr="006A4827">
        <w:tc>
          <w:tcPr>
            <w:tcW w:w="1980" w:type="dxa"/>
            <w:vAlign w:val="center"/>
          </w:tcPr>
          <w:p w14:paraId="4C8460D9" w14:textId="77777777" w:rsidR="00056F68" w:rsidRPr="00F57687" w:rsidRDefault="00056F68" w:rsidP="006A4827">
            <w:pPr>
              <w:spacing w:line="24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F57687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e-mail</w:t>
            </w:r>
          </w:p>
        </w:tc>
        <w:tc>
          <w:tcPr>
            <w:tcW w:w="7796" w:type="dxa"/>
            <w:vAlign w:val="center"/>
          </w:tcPr>
          <w:p w14:paraId="0D84396E" w14:textId="77777777" w:rsidR="00056F68" w:rsidRPr="00F57687" w:rsidRDefault="00056F68" w:rsidP="006A4827">
            <w:pPr>
              <w:spacing w:line="36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</w:tbl>
    <w:p w14:paraId="716C2978" w14:textId="77777777" w:rsidR="00964549" w:rsidRPr="00F57687" w:rsidRDefault="00964549" w:rsidP="00733C00">
      <w:pPr>
        <w:spacing w:after="80" w:line="360" w:lineRule="auto"/>
        <w:rPr>
          <w:rFonts w:ascii="Garamond" w:hAnsi="Garamond" w:cs="Arial"/>
          <w:color w:val="000000" w:themeColor="text1"/>
          <w:sz w:val="22"/>
          <w:szCs w:val="22"/>
        </w:rPr>
      </w:pPr>
    </w:p>
    <w:p w14:paraId="5D7FDB1A" w14:textId="77777777" w:rsidR="00323310" w:rsidRPr="00F57687" w:rsidRDefault="009765A4" w:rsidP="00733C00">
      <w:pPr>
        <w:pStyle w:val="Nagwek4"/>
        <w:numPr>
          <w:ilvl w:val="3"/>
          <w:numId w:val="0"/>
        </w:numPr>
        <w:tabs>
          <w:tab w:val="num" w:pos="0"/>
        </w:tabs>
        <w:adjustRightInd/>
        <w:spacing w:before="0" w:after="0" w:line="360" w:lineRule="auto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color w:val="000000" w:themeColor="text1"/>
          <w:sz w:val="22"/>
          <w:szCs w:val="22"/>
        </w:rPr>
        <w:t>Przedmiot oferty</w:t>
      </w:r>
      <w:r w:rsidR="00A661BB" w:rsidRPr="00F57687">
        <w:rPr>
          <w:rFonts w:ascii="Garamond" w:hAnsi="Garamond" w:cs="Arial"/>
          <w:color w:val="000000" w:themeColor="text1"/>
          <w:sz w:val="22"/>
          <w:szCs w:val="22"/>
        </w:rPr>
        <w:t>:</w:t>
      </w:r>
    </w:p>
    <w:p w14:paraId="726C9DCF" w14:textId="77777777" w:rsidR="00F57687" w:rsidRPr="00F57687" w:rsidRDefault="00F57687" w:rsidP="00F57687">
      <w:pPr>
        <w:autoSpaceDE w:val="0"/>
        <w:autoSpaceDN w:val="0"/>
        <w:spacing w:line="276" w:lineRule="auto"/>
        <w:rPr>
          <w:rFonts w:ascii="Garamond" w:hAnsi="Garamond"/>
          <w:color w:val="000000" w:themeColor="text1"/>
          <w:sz w:val="22"/>
          <w:szCs w:val="22"/>
        </w:rPr>
      </w:pPr>
    </w:p>
    <w:p w14:paraId="3E0090E1" w14:textId="25A9962C" w:rsidR="00F57687" w:rsidRPr="00F57687" w:rsidRDefault="00F57687" w:rsidP="00F57687">
      <w:pPr>
        <w:spacing w:line="360" w:lineRule="auto"/>
        <w:jc w:val="center"/>
        <w:rPr>
          <w:rFonts w:ascii="Garamond" w:hAnsi="Garamond" w:cs="Arial"/>
          <w:b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b/>
          <w:color w:val="000000" w:themeColor="text1"/>
          <w:sz w:val="22"/>
          <w:szCs w:val="22"/>
        </w:rPr>
        <w:t>„Dostawa, montaż i uruchomienie płuczki piasku w ramach inwestycji Rozbudowa części mechanicznej Centralnej Oczyszczalni Ścieków</w:t>
      </w:r>
    </w:p>
    <w:p w14:paraId="530F5064" w14:textId="77777777" w:rsidR="00F57687" w:rsidRPr="00F57687" w:rsidRDefault="00F57687" w:rsidP="00F57687">
      <w:pPr>
        <w:spacing w:line="360" w:lineRule="auto"/>
        <w:jc w:val="center"/>
        <w:rPr>
          <w:rFonts w:ascii="Garamond" w:hAnsi="Garamond" w:cs="Arial"/>
          <w:b/>
          <w:color w:val="000000" w:themeColor="text1"/>
          <w:sz w:val="22"/>
          <w:szCs w:val="22"/>
        </w:rPr>
      </w:pPr>
    </w:p>
    <w:p w14:paraId="13ACDF5B" w14:textId="4F20C5CD" w:rsidR="005D4781" w:rsidRPr="00F57687" w:rsidRDefault="00323310" w:rsidP="005D4781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Oświadczamy, że zapoznaliśmy się z warunkami zawartymi w </w:t>
      </w:r>
      <w:r w:rsidR="001B0DC2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Specyfikacji Istotnych Warunków Zamówienia </w:t>
      </w:r>
      <w:r w:rsidR="00BC7178" w:rsidRPr="00F57687">
        <w:rPr>
          <w:rFonts w:ascii="Garamond" w:hAnsi="Garamond" w:cs="Arial"/>
          <w:color w:val="000000" w:themeColor="text1"/>
          <w:sz w:val="22"/>
          <w:szCs w:val="22"/>
          <w:u w:val="single"/>
        </w:rPr>
        <w:t>(</w:t>
      </w:r>
      <w:r w:rsidRPr="00F57687">
        <w:rPr>
          <w:rFonts w:ascii="Garamond" w:hAnsi="Garamond" w:cs="Arial"/>
          <w:color w:val="000000" w:themeColor="text1"/>
          <w:sz w:val="22"/>
          <w:szCs w:val="22"/>
          <w:u w:val="single"/>
        </w:rPr>
        <w:t>SIWZ</w:t>
      </w:r>
      <w:r w:rsidR="00BC7178" w:rsidRPr="00F57687">
        <w:rPr>
          <w:rFonts w:ascii="Garamond" w:hAnsi="Garamond" w:cs="Arial"/>
          <w:color w:val="000000" w:themeColor="text1"/>
          <w:sz w:val="22"/>
          <w:szCs w:val="22"/>
          <w:u w:val="single"/>
        </w:rPr>
        <w:t>)</w:t>
      </w:r>
      <w:r w:rsidR="001B0DC2" w:rsidRPr="00F57687">
        <w:rPr>
          <w:rFonts w:ascii="Garamond" w:hAnsi="Garamond" w:cs="Arial"/>
          <w:color w:val="000000" w:themeColor="text1"/>
          <w:sz w:val="22"/>
          <w:szCs w:val="22"/>
          <w:u w:val="single"/>
        </w:rPr>
        <w:t>,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733C00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akceptujemy je 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i nie wnosimy do nich żadnych zastrzeżeń oraz uzyskaliśmy </w:t>
      </w:r>
      <w:r w:rsidR="00E76B28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wszystkie 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>konieczne informacje niezbędne do przygotowania oferty.</w:t>
      </w:r>
    </w:p>
    <w:p w14:paraId="14394968" w14:textId="27CDDB6E" w:rsidR="00AC1ED1" w:rsidRPr="00F57687" w:rsidRDefault="00323310" w:rsidP="005D4781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bookmarkStart w:id="0" w:name="_Hlk530489212"/>
      <w:r w:rsidRPr="00F57687">
        <w:rPr>
          <w:rFonts w:ascii="Garamond" w:hAnsi="Garamond" w:cs="Arial"/>
          <w:color w:val="000000" w:themeColor="text1"/>
          <w:sz w:val="22"/>
          <w:szCs w:val="22"/>
        </w:rPr>
        <w:t>Oferujemy kompleksowe wykonanie przedmiotu zamówienia za cenę wynagrodzenia ryczałtowego</w:t>
      </w:r>
      <w:r w:rsidR="002620CC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zgodnie </w:t>
      </w:r>
      <w:r w:rsidR="0006716A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z </w:t>
      </w:r>
      <w:r w:rsidR="00BC7178" w:rsidRPr="00F57687">
        <w:rPr>
          <w:rFonts w:ascii="Garamond" w:hAnsi="Garamond" w:cs="Arial"/>
          <w:color w:val="000000" w:themeColor="text1"/>
          <w:sz w:val="22"/>
          <w:szCs w:val="22"/>
        </w:rPr>
        <w:t>SIWZ</w:t>
      </w:r>
      <w:r w:rsidR="001B0DC2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>w wysokości</w:t>
      </w:r>
      <w:r w:rsidR="00022A94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jn. i tą wartość należy wpisać do Platformy Zakupowej.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3119"/>
        <w:gridCol w:w="6662"/>
      </w:tblGrid>
      <w:tr w:rsidR="00F57687" w:rsidRPr="00F57687" w14:paraId="7D41AD0F" w14:textId="77777777" w:rsidTr="00B55851">
        <w:trPr>
          <w:trHeight w:val="485"/>
        </w:trPr>
        <w:tc>
          <w:tcPr>
            <w:tcW w:w="3119" w:type="dxa"/>
            <w:vAlign w:val="center"/>
          </w:tcPr>
          <w:p w14:paraId="3F205B50" w14:textId="660ED4C6" w:rsidR="00847D0B" w:rsidRPr="00F57687" w:rsidRDefault="00847D0B" w:rsidP="007917F8">
            <w:pPr>
              <w:spacing w:line="240" w:lineRule="auto"/>
              <w:ind w:right="-109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F57687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 xml:space="preserve">Wartość zamówienia </w:t>
            </w:r>
            <w:r w:rsidR="00B55851" w:rsidRPr="00F57687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 xml:space="preserve">w PLN </w:t>
            </w:r>
            <w:r w:rsidRPr="00F57687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netto</w:t>
            </w:r>
          </w:p>
        </w:tc>
        <w:tc>
          <w:tcPr>
            <w:tcW w:w="6662" w:type="dxa"/>
            <w:vAlign w:val="center"/>
          </w:tcPr>
          <w:p w14:paraId="575BF137" w14:textId="77777777" w:rsidR="00847D0B" w:rsidRPr="00F57687" w:rsidRDefault="00847D0B" w:rsidP="007917F8">
            <w:pPr>
              <w:widowControl w:val="0"/>
              <w:adjustRightInd/>
              <w:spacing w:line="360" w:lineRule="auto"/>
              <w:jc w:val="both"/>
              <w:textAlignment w:val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tr w:rsidR="00F57687" w:rsidRPr="00F57687" w14:paraId="2D19FA02" w14:textId="77777777" w:rsidTr="00B55851">
        <w:trPr>
          <w:trHeight w:val="673"/>
        </w:trPr>
        <w:tc>
          <w:tcPr>
            <w:tcW w:w="3119" w:type="dxa"/>
            <w:vAlign w:val="center"/>
          </w:tcPr>
          <w:p w14:paraId="5B990FBC" w14:textId="77777777" w:rsidR="00847D0B" w:rsidRPr="00F57687" w:rsidRDefault="00847D0B" w:rsidP="007917F8">
            <w:pPr>
              <w:spacing w:line="24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F57687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Słownie</w:t>
            </w:r>
          </w:p>
        </w:tc>
        <w:tc>
          <w:tcPr>
            <w:tcW w:w="6662" w:type="dxa"/>
            <w:vAlign w:val="center"/>
          </w:tcPr>
          <w:p w14:paraId="19FD7FBB" w14:textId="77777777" w:rsidR="00847D0B" w:rsidRPr="00F57687" w:rsidRDefault="00847D0B" w:rsidP="007917F8">
            <w:pPr>
              <w:widowControl w:val="0"/>
              <w:adjustRightInd/>
              <w:spacing w:line="360" w:lineRule="auto"/>
              <w:jc w:val="both"/>
              <w:textAlignment w:val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</w:tr>
      <w:bookmarkEnd w:id="0"/>
    </w:tbl>
    <w:p w14:paraId="4A389E80" w14:textId="77777777" w:rsidR="00F57687" w:rsidRPr="00F57687" w:rsidRDefault="00F57687" w:rsidP="00F57687">
      <w:pPr>
        <w:widowControl w:val="0"/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</w:p>
    <w:p w14:paraId="2E1B2365" w14:textId="1827CEE3" w:rsidR="00FD5B56" w:rsidRPr="00F57687" w:rsidRDefault="00FD5B56" w:rsidP="00476021">
      <w:pPr>
        <w:widowControl w:val="0"/>
        <w:numPr>
          <w:ilvl w:val="0"/>
          <w:numId w:val="2"/>
        </w:numPr>
        <w:tabs>
          <w:tab w:val="clear" w:pos="360"/>
        </w:tabs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color w:val="000000" w:themeColor="text1"/>
          <w:sz w:val="22"/>
          <w:szCs w:val="22"/>
        </w:rPr>
        <w:t>Oświadczamy, że przedmiot zamówienia o którym mowa w pkt. 2 powyżej jest zgodny z następującym kodem CN</w:t>
      </w:r>
      <w:r w:rsidR="00DE5FBF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(przypadku towarów)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>/PKWiU</w:t>
      </w:r>
      <w:r w:rsidR="00DE5FBF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(w przypadku usług) 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>* - ………………………………</w:t>
      </w:r>
    </w:p>
    <w:p w14:paraId="40753DBC" w14:textId="01BBEC37" w:rsidR="00375916" w:rsidRPr="00F57687" w:rsidRDefault="00375916" w:rsidP="00733C00">
      <w:pPr>
        <w:widowControl w:val="0"/>
        <w:numPr>
          <w:ilvl w:val="0"/>
          <w:numId w:val="2"/>
        </w:numPr>
        <w:tabs>
          <w:tab w:val="clear" w:pos="360"/>
        </w:tabs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color w:val="000000" w:themeColor="text1"/>
          <w:sz w:val="22"/>
          <w:szCs w:val="22"/>
        </w:rPr>
        <w:t>Przy realizacji za</w:t>
      </w:r>
      <w:r w:rsidR="00BC7178" w:rsidRPr="00F57687">
        <w:rPr>
          <w:rFonts w:ascii="Garamond" w:hAnsi="Garamond" w:cs="Arial"/>
          <w:color w:val="000000" w:themeColor="text1"/>
          <w:sz w:val="22"/>
          <w:szCs w:val="22"/>
        </w:rPr>
        <w:t>mówienia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będziemy / nie będziemy* korzystać z </w:t>
      </w:r>
      <w:r w:rsidR="00733C00" w:rsidRPr="00F57687">
        <w:rPr>
          <w:rFonts w:ascii="Garamond" w:hAnsi="Garamond" w:cs="Arial"/>
          <w:color w:val="000000" w:themeColor="text1"/>
          <w:sz w:val="22"/>
          <w:szCs w:val="22"/>
        </w:rPr>
        <w:t>p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>odwykonawców.</w:t>
      </w:r>
    </w:p>
    <w:p w14:paraId="6CCE22EC" w14:textId="77777777" w:rsidR="00375916" w:rsidRPr="00F57687" w:rsidRDefault="00375916" w:rsidP="00733C00">
      <w:pPr>
        <w:widowControl w:val="0"/>
        <w:shd w:val="clear" w:color="auto" w:fill="FFFFFF"/>
        <w:suppressAutoHyphens w:val="0"/>
        <w:adjustRightInd/>
        <w:spacing w:before="180" w:after="180" w:line="360" w:lineRule="auto"/>
        <w:ind w:left="357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  <w:lang w:eastAsia="en-US"/>
        </w:rPr>
      </w:pPr>
      <w:r w:rsidRPr="00F57687">
        <w:rPr>
          <w:rFonts w:ascii="Garamond" w:hAnsi="Garamond" w:cs="Arial"/>
          <w:color w:val="000000" w:themeColor="text1"/>
          <w:sz w:val="22"/>
          <w:szCs w:val="22"/>
          <w:lang w:eastAsia="en-US"/>
        </w:rPr>
        <w:t>Wykaz podwykonawców uczestniczących w realizacji zadania wraz z zakresem prac:</w:t>
      </w:r>
    </w:p>
    <w:p w14:paraId="3B1E9878" w14:textId="536B0EA3" w:rsidR="00375916" w:rsidRPr="00F57687" w:rsidRDefault="00375916" w:rsidP="00733C00">
      <w:pPr>
        <w:shd w:val="clear" w:color="auto" w:fill="FFFFFF"/>
        <w:suppressAutoHyphens w:val="0"/>
        <w:adjustRightInd/>
        <w:spacing w:before="180" w:after="180" w:line="360" w:lineRule="auto"/>
        <w:ind w:left="714" w:hanging="357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  <w:lang w:eastAsia="en-US"/>
        </w:rPr>
      </w:pPr>
      <w:r w:rsidRPr="00F57687">
        <w:rPr>
          <w:rFonts w:ascii="Garamond" w:eastAsia="Arial" w:hAnsi="Garamond" w:cs="Arial"/>
          <w:color w:val="000000" w:themeColor="text1"/>
          <w:sz w:val="22"/>
          <w:szCs w:val="22"/>
          <w:lang w:eastAsia="en-US"/>
        </w:rPr>
        <w:t>a)</w:t>
      </w:r>
      <w:r w:rsidRPr="00F57687">
        <w:rPr>
          <w:rFonts w:ascii="Garamond" w:eastAsia="Arial" w:hAnsi="Garamond"/>
          <w:color w:val="000000" w:themeColor="text1"/>
          <w:sz w:val="22"/>
          <w:szCs w:val="22"/>
          <w:lang w:eastAsia="en-US"/>
        </w:rPr>
        <w:t xml:space="preserve"> </w:t>
      </w:r>
      <w:r w:rsidRPr="00F57687">
        <w:rPr>
          <w:rFonts w:ascii="Garamond" w:hAnsi="Garamond" w:cs="Arial"/>
          <w:color w:val="000000" w:themeColor="text1"/>
          <w:sz w:val="22"/>
          <w:szCs w:val="22"/>
          <w:lang w:eastAsia="en-US"/>
        </w:rPr>
        <w:t>………………………</w:t>
      </w:r>
      <w:r w:rsidR="00707947" w:rsidRPr="00F57687">
        <w:rPr>
          <w:rFonts w:ascii="Garamond" w:hAnsi="Garamond" w:cs="Arial"/>
          <w:color w:val="000000" w:themeColor="text1"/>
          <w:sz w:val="22"/>
          <w:szCs w:val="22"/>
          <w:lang w:eastAsia="en-US"/>
        </w:rPr>
        <w:t xml:space="preserve">…………… w zakresie </w:t>
      </w:r>
      <w:r w:rsidR="00847D0B" w:rsidRPr="00F57687">
        <w:rPr>
          <w:rFonts w:ascii="Garamond" w:hAnsi="Garamond" w:cs="Arial"/>
          <w:color w:val="000000" w:themeColor="text1"/>
          <w:sz w:val="22"/>
          <w:szCs w:val="22"/>
          <w:lang w:eastAsia="en-US"/>
        </w:rPr>
        <w:t xml:space="preserve">branży </w:t>
      </w:r>
      <w:r w:rsidR="00707947" w:rsidRPr="00F57687">
        <w:rPr>
          <w:rFonts w:ascii="Garamond" w:hAnsi="Garamond" w:cs="Arial"/>
          <w:color w:val="000000" w:themeColor="text1"/>
          <w:sz w:val="22"/>
          <w:szCs w:val="22"/>
          <w:lang w:eastAsia="en-US"/>
        </w:rPr>
        <w:t xml:space="preserve">……………………… </w:t>
      </w:r>
      <w:r w:rsidR="005D4781" w:rsidRPr="00F57687">
        <w:rPr>
          <w:rFonts w:ascii="Garamond" w:hAnsi="Garamond" w:cs="Arial"/>
          <w:color w:val="000000" w:themeColor="text1"/>
          <w:sz w:val="22"/>
          <w:szCs w:val="22"/>
          <w:lang w:eastAsia="en-US"/>
        </w:rPr>
        <w:t>w kwocie ………………….</w:t>
      </w:r>
    </w:p>
    <w:p w14:paraId="1FCBFA41" w14:textId="0253E4E3" w:rsidR="00375916" w:rsidRPr="00F57687" w:rsidRDefault="00375916" w:rsidP="00733C00">
      <w:pPr>
        <w:shd w:val="clear" w:color="auto" w:fill="FFFFFF"/>
        <w:suppressAutoHyphens w:val="0"/>
        <w:adjustRightInd/>
        <w:spacing w:before="180" w:after="180" w:line="360" w:lineRule="auto"/>
        <w:ind w:left="714" w:hanging="357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  <w:lang w:eastAsia="en-US"/>
        </w:rPr>
      </w:pPr>
      <w:r w:rsidRPr="00F57687">
        <w:rPr>
          <w:rFonts w:ascii="Garamond" w:eastAsia="Arial" w:hAnsi="Garamond" w:cs="Arial"/>
          <w:color w:val="000000" w:themeColor="text1"/>
          <w:sz w:val="22"/>
          <w:szCs w:val="22"/>
          <w:lang w:eastAsia="en-US"/>
        </w:rPr>
        <w:t>b)</w:t>
      </w:r>
      <w:r w:rsidRPr="00F57687">
        <w:rPr>
          <w:rFonts w:ascii="Garamond" w:eastAsia="Arial" w:hAnsi="Garamond"/>
          <w:color w:val="000000" w:themeColor="text1"/>
          <w:sz w:val="22"/>
          <w:szCs w:val="22"/>
          <w:lang w:eastAsia="en-US"/>
        </w:rPr>
        <w:t xml:space="preserve"> </w:t>
      </w:r>
      <w:r w:rsidRPr="00F57687">
        <w:rPr>
          <w:rFonts w:ascii="Garamond" w:hAnsi="Garamond" w:cs="Arial"/>
          <w:color w:val="000000" w:themeColor="text1"/>
          <w:sz w:val="22"/>
          <w:szCs w:val="22"/>
          <w:lang w:eastAsia="en-US"/>
        </w:rPr>
        <w:t>………………………</w:t>
      </w:r>
      <w:r w:rsidR="005D4781" w:rsidRPr="00F57687">
        <w:rPr>
          <w:rFonts w:ascii="Garamond" w:hAnsi="Garamond" w:cs="Arial"/>
          <w:color w:val="000000" w:themeColor="text1"/>
          <w:sz w:val="22"/>
          <w:szCs w:val="22"/>
          <w:lang w:eastAsia="en-US"/>
        </w:rPr>
        <w:t xml:space="preserve">…………… w zakresie </w:t>
      </w:r>
      <w:r w:rsidR="00847D0B" w:rsidRPr="00F57687">
        <w:rPr>
          <w:rFonts w:ascii="Garamond" w:hAnsi="Garamond" w:cs="Arial"/>
          <w:color w:val="000000" w:themeColor="text1"/>
          <w:sz w:val="22"/>
          <w:szCs w:val="22"/>
          <w:lang w:eastAsia="en-US"/>
        </w:rPr>
        <w:t xml:space="preserve">branży </w:t>
      </w:r>
      <w:r w:rsidR="005D4781" w:rsidRPr="00F57687">
        <w:rPr>
          <w:rFonts w:ascii="Garamond" w:hAnsi="Garamond" w:cs="Arial"/>
          <w:color w:val="000000" w:themeColor="text1"/>
          <w:sz w:val="22"/>
          <w:szCs w:val="22"/>
          <w:lang w:eastAsia="en-US"/>
        </w:rPr>
        <w:t>………………………</w:t>
      </w:r>
      <w:r w:rsidR="00707947" w:rsidRPr="00F57687">
        <w:rPr>
          <w:rFonts w:ascii="Garamond" w:hAnsi="Garamond" w:cs="Arial"/>
          <w:color w:val="000000" w:themeColor="text1"/>
          <w:sz w:val="22"/>
          <w:szCs w:val="22"/>
          <w:lang w:eastAsia="en-US"/>
        </w:rPr>
        <w:t xml:space="preserve"> </w:t>
      </w:r>
      <w:r w:rsidR="005D4781" w:rsidRPr="00F57687">
        <w:rPr>
          <w:rFonts w:ascii="Garamond" w:hAnsi="Garamond" w:cs="Arial"/>
          <w:color w:val="000000" w:themeColor="text1"/>
          <w:sz w:val="22"/>
          <w:szCs w:val="22"/>
          <w:lang w:eastAsia="en-US"/>
        </w:rPr>
        <w:t>w kwocie …………………</w:t>
      </w:r>
      <w:r w:rsidR="00707947" w:rsidRPr="00F57687">
        <w:rPr>
          <w:rFonts w:ascii="Garamond" w:hAnsi="Garamond" w:cs="Arial"/>
          <w:color w:val="000000" w:themeColor="text1"/>
          <w:sz w:val="22"/>
          <w:szCs w:val="22"/>
          <w:lang w:eastAsia="en-US"/>
        </w:rPr>
        <w:t>.</w:t>
      </w:r>
    </w:p>
    <w:p w14:paraId="6F4C4E1A" w14:textId="23831524" w:rsidR="00323310" w:rsidRPr="00F57687" w:rsidRDefault="00323310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i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color w:val="000000" w:themeColor="text1"/>
          <w:sz w:val="22"/>
          <w:szCs w:val="22"/>
        </w:rPr>
        <w:lastRenderedPageBreak/>
        <w:t>Potwierdzamy związanie niniejszą ofertą przez okres</w:t>
      </w:r>
      <w:r w:rsidR="00752791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: </w:t>
      </w:r>
      <w:r w:rsidR="00C46B65" w:rsidRPr="00F57687">
        <w:rPr>
          <w:rFonts w:ascii="Garamond" w:hAnsi="Garamond" w:cs="Arial"/>
          <w:color w:val="000000" w:themeColor="text1"/>
          <w:sz w:val="22"/>
          <w:szCs w:val="22"/>
        </w:rPr>
        <w:t>9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0 dni, licząc od dnia upływu terminu </w:t>
      </w:r>
      <w:r w:rsidR="0071584B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składania 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>ofert.</w:t>
      </w:r>
    </w:p>
    <w:p w14:paraId="5D5D2804" w14:textId="1E4C5053" w:rsidR="00323310" w:rsidRPr="00F57687" w:rsidRDefault="00323310" w:rsidP="00733C00">
      <w:pPr>
        <w:widowControl w:val="0"/>
        <w:numPr>
          <w:ilvl w:val="0"/>
          <w:numId w:val="2"/>
        </w:numPr>
        <w:adjustRightInd/>
        <w:spacing w:line="360" w:lineRule="auto"/>
        <w:ind w:left="357"/>
        <w:jc w:val="both"/>
        <w:textAlignment w:val="auto"/>
        <w:rPr>
          <w:rFonts w:ascii="Garamond" w:hAnsi="Garamond" w:cs="Arial"/>
          <w:i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Akceptujemy następującą formę rozliczeń i płatności za realizację przedmiotu oferty: faktura z terminem płatności ……………….. dni (oczekiwany termin </w:t>
      </w:r>
      <w:r w:rsidR="00EC639A" w:rsidRPr="00F57687">
        <w:rPr>
          <w:rFonts w:ascii="Garamond" w:hAnsi="Garamond" w:cs="Arial"/>
          <w:color w:val="000000" w:themeColor="text1"/>
          <w:sz w:val="22"/>
          <w:szCs w:val="22"/>
        </w:rPr>
        <w:t>6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0 dni) od daty </w:t>
      </w:r>
      <w:ins w:id="1" w:author="Wojciech Fryzel" w:date="2023-12-07T14:42:00Z">
        <w:r w:rsidR="00D65573" w:rsidRPr="00F57687">
          <w:rPr>
            <w:rFonts w:ascii="Garamond" w:hAnsi="Garamond" w:cs="Arial"/>
            <w:color w:val="000000" w:themeColor="text1"/>
            <w:sz w:val="22"/>
            <w:szCs w:val="22"/>
          </w:rPr>
          <w:t xml:space="preserve">wystawienia </w:t>
        </w:r>
      </w:ins>
      <w:r w:rsidRPr="00F57687">
        <w:rPr>
          <w:rFonts w:ascii="Garamond" w:hAnsi="Garamond" w:cs="Arial"/>
          <w:color w:val="000000" w:themeColor="text1"/>
          <w:sz w:val="22"/>
          <w:szCs w:val="22"/>
        </w:rPr>
        <w:t>faktury.</w:t>
      </w:r>
    </w:p>
    <w:p w14:paraId="59D502EF" w14:textId="77777777" w:rsidR="00BC7178" w:rsidRPr="00F57687" w:rsidRDefault="00BC7178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i/>
          <w:color w:val="000000" w:themeColor="text1"/>
          <w:sz w:val="22"/>
          <w:szCs w:val="22"/>
        </w:rPr>
      </w:pPr>
      <w:r w:rsidRPr="00F57687">
        <w:rPr>
          <w:rFonts w:ascii="Garamond" w:eastAsiaTheme="minorHAnsi" w:hAnsi="Garamond" w:cs="Garamond"/>
          <w:color w:val="000000" w:themeColor="text1"/>
          <w:sz w:val="22"/>
          <w:szCs w:val="22"/>
        </w:rPr>
        <w:t>W przypadku jakichkolwiek sprzeczności między postanowieniami SIWZ a ofertą (w tym jej załącznikami), obowiązują postanowienia SIWZ.</w:t>
      </w:r>
    </w:p>
    <w:p w14:paraId="5BDE70BA" w14:textId="4B1B842A" w:rsidR="00323310" w:rsidRPr="00F57687" w:rsidRDefault="00792626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i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color w:val="000000" w:themeColor="text1"/>
          <w:sz w:val="22"/>
          <w:szCs w:val="22"/>
        </w:rPr>
        <w:t>Oświadczamy, że „Projekt umowy</w:t>
      </w:r>
      <w:r w:rsidR="003250C8" w:rsidRPr="00F57687">
        <w:rPr>
          <w:rFonts w:ascii="Garamond" w:hAnsi="Garamond" w:cs="Arial"/>
          <w:color w:val="000000" w:themeColor="text1"/>
          <w:sz w:val="22"/>
          <w:szCs w:val="22"/>
        </w:rPr>
        <w:t>”</w:t>
      </w:r>
      <w:r w:rsidR="00453D43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stanowiący załącznik nr </w:t>
      </w:r>
      <w:r w:rsidR="000F3117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2 </w:t>
      </w:r>
      <w:r w:rsidR="00323310" w:rsidRPr="00F57687">
        <w:rPr>
          <w:rFonts w:ascii="Garamond" w:hAnsi="Garamond" w:cs="Arial"/>
          <w:color w:val="000000" w:themeColor="text1"/>
          <w:sz w:val="22"/>
          <w:szCs w:val="22"/>
        </w:rPr>
        <w:t>do SIWZ</w:t>
      </w:r>
      <w:r w:rsidR="003250C8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323310" w:rsidRPr="00F57687">
        <w:rPr>
          <w:rFonts w:ascii="Garamond" w:hAnsi="Garamond" w:cs="Arial"/>
          <w:color w:val="000000" w:themeColor="text1"/>
          <w:sz w:val="22"/>
          <w:szCs w:val="22"/>
        </w:rPr>
        <w:t>akceptujemy i zobowiązujemy się w przypadku wy</w:t>
      </w:r>
      <w:r w:rsidR="00635F14" w:rsidRPr="00F57687">
        <w:rPr>
          <w:rFonts w:ascii="Garamond" w:hAnsi="Garamond" w:cs="Arial"/>
          <w:color w:val="000000" w:themeColor="text1"/>
          <w:sz w:val="22"/>
          <w:szCs w:val="22"/>
        </w:rPr>
        <w:t>boru naszej oferty podpisać</w:t>
      </w:r>
      <w:r w:rsidR="00323310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umowę </w:t>
      </w:r>
      <w:r w:rsidR="002E37A4" w:rsidRPr="00F57687">
        <w:rPr>
          <w:rFonts w:ascii="Garamond" w:hAnsi="Garamond" w:cs="Arial"/>
          <w:color w:val="000000" w:themeColor="text1"/>
          <w:sz w:val="22"/>
          <w:szCs w:val="22"/>
        </w:rPr>
        <w:t>(z uwzględnieniem ceny ofero</w:t>
      </w:r>
      <w:r w:rsidR="001A37B3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wanej w aukcji elektronicznej </w:t>
      </w:r>
      <w:r w:rsidR="002E37A4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lub indywidualnych negocjacji) </w:t>
      </w:r>
      <w:r w:rsidR="00323310" w:rsidRPr="00F57687">
        <w:rPr>
          <w:rFonts w:ascii="Garamond" w:hAnsi="Garamond" w:cs="Arial"/>
          <w:color w:val="000000" w:themeColor="text1"/>
          <w:sz w:val="22"/>
          <w:szCs w:val="22"/>
        </w:rPr>
        <w:t>w terminie wyznaczonym przez Zamawiającego.</w:t>
      </w:r>
      <w:r w:rsidR="002E37A4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</w:p>
    <w:p w14:paraId="7F976A9B" w14:textId="77777777" w:rsidR="0071584B" w:rsidRPr="00F57687" w:rsidRDefault="00E5666C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Oświadczamy, że jesteśmy świadomi, że w przypadku </w:t>
      </w:r>
      <w:r w:rsidR="00BC7178" w:rsidRPr="00F57687">
        <w:rPr>
          <w:rFonts w:ascii="Garamond" w:hAnsi="Garamond" w:cs="Arial"/>
          <w:color w:val="000000" w:themeColor="text1"/>
          <w:sz w:val="22"/>
          <w:szCs w:val="22"/>
        </w:rPr>
        <w:t>braku</w:t>
      </w:r>
      <w:r w:rsidR="00042C01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>zawarcia umowy na podstawie niniejszej oferty</w:t>
      </w:r>
      <w:r w:rsidR="00D124CE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(z uwzględnieniem aukcji elektronicznej </w:t>
      </w:r>
      <w:r w:rsidR="00925AAB" w:rsidRPr="00F57687">
        <w:rPr>
          <w:rFonts w:ascii="Garamond" w:hAnsi="Garamond" w:cs="Arial"/>
          <w:color w:val="000000" w:themeColor="text1"/>
          <w:sz w:val="22"/>
          <w:szCs w:val="22"/>
        </w:rPr>
        <w:t>lub</w:t>
      </w:r>
      <w:r w:rsidR="00D124CE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negocjacji indywidualnych)</w:t>
      </w:r>
      <w:r w:rsidR="00BC7178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w ww. terminie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, Zamawiający może obciążyć nas karą w wysokości 10% </w:t>
      </w:r>
      <w:r w:rsidR="0071584B" w:rsidRPr="00F57687">
        <w:rPr>
          <w:rFonts w:ascii="Garamond" w:hAnsi="Garamond" w:cs="Helv"/>
          <w:color w:val="000000" w:themeColor="text1"/>
          <w:sz w:val="22"/>
          <w:szCs w:val="22"/>
        </w:rPr>
        <w:t>ceny ofertowej.</w:t>
      </w:r>
    </w:p>
    <w:p w14:paraId="634673B7" w14:textId="1AC54B4C" w:rsidR="00284557" w:rsidRPr="00F57687" w:rsidRDefault="00284557" w:rsidP="00733C0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/>
          <w:color w:val="000000" w:themeColor="text1"/>
          <w:sz w:val="22"/>
          <w:szCs w:val="22"/>
        </w:rPr>
      </w:pPr>
      <w:r w:rsidRPr="00F57687">
        <w:rPr>
          <w:rFonts w:ascii="Garamond" w:hAnsi="Garamond"/>
          <w:color w:val="000000" w:themeColor="text1"/>
          <w:sz w:val="22"/>
          <w:szCs w:val="22"/>
        </w:rPr>
        <w:t xml:space="preserve">Oświadczamy, że przedmiot </w:t>
      </w:r>
      <w:r w:rsidR="00BC7178" w:rsidRPr="00F57687">
        <w:rPr>
          <w:rFonts w:ascii="Garamond" w:hAnsi="Garamond"/>
          <w:color w:val="000000" w:themeColor="text1"/>
          <w:sz w:val="22"/>
          <w:szCs w:val="22"/>
        </w:rPr>
        <w:t xml:space="preserve">zamówienia </w:t>
      </w:r>
      <w:r w:rsidRPr="00F57687">
        <w:rPr>
          <w:rFonts w:ascii="Garamond" w:hAnsi="Garamond"/>
          <w:color w:val="000000" w:themeColor="text1"/>
          <w:sz w:val="22"/>
          <w:szCs w:val="22"/>
        </w:rPr>
        <w:t xml:space="preserve">zostanie wykonany w terminie: ………… dni od daty </w:t>
      </w:r>
      <w:r w:rsidR="00D124CE" w:rsidRPr="00F57687">
        <w:rPr>
          <w:rFonts w:ascii="Garamond" w:hAnsi="Garamond"/>
          <w:color w:val="000000" w:themeColor="text1"/>
          <w:sz w:val="22"/>
          <w:szCs w:val="22"/>
        </w:rPr>
        <w:t xml:space="preserve">zawarcia </w:t>
      </w:r>
      <w:r w:rsidRPr="00F57687">
        <w:rPr>
          <w:rFonts w:ascii="Garamond" w:hAnsi="Garamond"/>
          <w:color w:val="000000" w:themeColor="text1"/>
          <w:sz w:val="22"/>
          <w:szCs w:val="22"/>
        </w:rPr>
        <w:t>umowy</w:t>
      </w:r>
      <w:r w:rsidR="00F57687" w:rsidRPr="00F57687">
        <w:rPr>
          <w:rFonts w:ascii="Garamond" w:hAnsi="Garamond"/>
          <w:color w:val="000000" w:themeColor="text1"/>
          <w:sz w:val="22"/>
          <w:szCs w:val="22"/>
        </w:rPr>
        <w:t>.</w:t>
      </w:r>
    </w:p>
    <w:p w14:paraId="20D215B7" w14:textId="28F1769F" w:rsidR="00EA33CD" w:rsidRPr="00F57687" w:rsidRDefault="00635F14" w:rsidP="00784894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color w:val="000000" w:themeColor="text1"/>
          <w:sz w:val="22"/>
          <w:szCs w:val="22"/>
        </w:rPr>
        <w:t>Udzielamy .................</w:t>
      </w:r>
      <w:r w:rsidR="00CD15CA" w:rsidRPr="00F57687">
        <w:rPr>
          <w:rFonts w:ascii="Garamond" w:hAnsi="Garamond" w:cs="Arial"/>
          <w:color w:val="000000" w:themeColor="text1"/>
          <w:sz w:val="22"/>
          <w:szCs w:val="22"/>
        </w:rPr>
        <w:t>..miesi</w:t>
      </w:r>
      <w:r w:rsidR="00375916" w:rsidRPr="00F57687">
        <w:rPr>
          <w:rFonts w:ascii="Garamond" w:hAnsi="Garamond" w:cs="Arial"/>
          <w:color w:val="000000" w:themeColor="text1"/>
          <w:sz w:val="22"/>
          <w:szCs w:val="22"/>
        </w:rPr>
        <w:t>ęcy gwarancji</w:t>
      </w:r>
      <w:r w:rsidR="0071584B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i rękojmi</w:t>
      </w:r>
      <w:r w:rsidR="001A7A3B" w:rsidRPr="00F57687">
        <w:rPr>
          <w:rFonts w:ascii="Garamond" w:hAnsi="Garamond" w:cs="Arial"/>
          <w:color w:val="000000" w:themeColor="text1"/>
          <w:sz w:val="22"/>
          <w:szCs w:val="22"/>
        </w:rPr>
        <w:t>, liczonego od dnia podpisania przez Zamawiającego Protokołu Odbioru Końcowego</w:t>
      </w:r>
      <w:r w:rsidR="00375916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na </w:t>
      </w:r>
      <w:r w:rsidR="00733C00" w:rsidRPr="00F57687">
        <w:rPr>
          <w:rFonts w:ascii="Garamond" w:hAnsi="Garamond" w:cs="Arial"/>
          <w:color w:val="000000" w:themeColor="text1"/>
          <w:sz w:val="22"/>
          <w:szCs w:val="22"/>
        </w:rPr>
        <w:t>przedmiot zamówienia</w:t>
      </w:r>
      <w:r w:rsidR="00042C01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375916" w:rsidRPr="00F57687">
        <w:rPr>
          <w:rFonts w:ascii="Garamond" w:hAnsi="Garamond" w:cs="Arial"/>
          <w:color w:val="000000" w:themeColor="text1"/>
          <w:sz w:val="22"/>
          <w:szCs w:val="22"/>
        </w:rPr>
        <w:t>(z uwzględnieniem zapisu SIWZ dotyczącym m</w:t>
      </w:r>
      <w:r w:rsidR="00280A35" w:rsidRPr="00F57687">
        <w:rPr>
          <w:rFonts w:ascii="Garamond" w:hAnsi="Garamond" w:cs="Arial"/>
          <w:color w:val="000000" w:themeColor="text1"/>
          <w:sz w:val="22"/>
          <w:szCs w:val="22"/>
        </w:rPr>
        <w:t>inimalnego okresu gwarancji</w:t>
      </w:r>
      <w:r w:rsidR="00375916" w:rsidRPr="00F57687">
        <w:rPr>
          <w:rFonts w:ascii="Garamond" w:hAnsi="Garamond" w:cs="Arial"/>
          <w:color w:val="000000" w:themeColor="text1"/>
          <w:sz w:val="22"/>
          <w:szCs w:val="22"/>
        </w:rPr>
        <w:t>)</w:t>
      </w:r>
      <w:r w:rsidR="0071584B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, </w:t>
      </w:r>
      <w:r w:rsidR="00A20580" w:rsidRPr="00F57687">
        <w:rPr>
          <w:rFonts w:ascii="Garamond" w:hAnsi="Garamond" w:cs="Arial"/>
          <w:color w:val="000000" w:themeColor="text1"/>
          <w:sz w:val="22"/>
          <w:szCs w:val="22"/>
        </w:rPr>
        <w:t>przy czym w każdym wypadku okres rękojmi nie upływa wcześniej niż termin ustawowy.</w:t>
      </w:r>
      <w:r w:rsidR="00FD5B56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Jednocześnie potwierdzamy, że wszelkie koszty (przeglądy okresowe</w:t>
      </w:r>
      <w:r w:rsidR="00784894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jeśli wymagane</w:t>
      </w:r>
      <w:r w:rsidR="00FD5B56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, naprawy gwarancyjne, wizyty serwisowe itp.) w okresie gwarancji </w:t>
      </w:r>
      <w:r w:rsidR="00DE5FBF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ujęte </w:t>
      </w:r>
      <w:r w:rsidR="000F3117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są </w:t>
      </w:r>
      <w:r w:rsidR="00DE5FBF" w:rsidRPr="00F57687">
        <w:rPr>
          <w:rFonts w:ascii="Garamond" w:hAnsi="Garamond" w:cs="Arial"/>
          <w:color w:val="000000" w:themeColor="text1"/>
          <w:sz w:val="22"/>
          <w:szCs w:val="22"/>
        </w:rPr>
        <w:t>w wynagrodzeniu o którym mowa w pkt. 2 powyżej</w:t>
      </w:r>
      <w:r w:rsidR="00FD5B56" w:rsidRPr="00F57687">
        <w:rPr>
          <w:rFonts w:ascii="Garamond" w:hAnsi="Garamond" w:cs="Arial"/>
          <w:color w:val="000000" w:themeColor="text1"/>
          <w:sz w:val="22"/>
          <w:szCs w:val="22"/>
        </w:rPr>
        <w:t>.</w:t>
      </w:r>
    </w:p>
    <w:p w14:paraId="567FAC47" w14:textId="279D142D" w:rsidR="00FD5B56" w:rsidRPr="00F57687" w:rsidRDefault="00FD5B56" w:rsidP="00FD5B56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Potwierdzamy, że jest możliwość maksymalnie przedłużenia gwarancji o …… miesięcy </w:t>
      </w:r>
      <w:r w:rsidR="000F3117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(względem terminu wskazanego w pkt. 13 powyżej) 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pod warunkiem przeprowadzania przeglądu co …… miesięcy za </w:t>
      </w:r>
      <w:r w:rsidR="00F70188" w:rsidRPr="00F57687">
        <w:rPr>
          <w:rFonts w:ascii="Garamond" w:hAnsi="Garamond" w:cs="Arial"/>
          <w:color w:val="000000" w:themeColor="text1"/>
          <w:sz w:val="22"/>
          <w:szCs w:val="22"/>
        </w:rPr>
        <w:t>wynagrodzeniem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w wysokości ……. zł netto. Kwota ta zawiera wszelkie koszty związane z przeprowadzeniem przeglądu (koszty dojazdy, prac serwisantów, kosztów noclegu itp.) / nie ma możliwości przedłużenia gwarancji*. </w:t>
      </w:r>
    </w:p>
    <w:p w14:paraId="2EB7CAE1" w14:textId="7A87F336" w:rsidR="00E73DF1" w:rsidRPr="00F57687" w:rsidRDefault="00E73DF1" w:rsidP="00E73DF1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Potwierdzamy, że wszelkie działania/zaniechania osoby kontaktowej wskazanej na wstępie niniejszej Oferty podjęte przez nią w naszym imieniu w związku z postępowaniem przetargowym na wykonanie przedmiotu zamówienia, którego dotyczy niniejsza Oferta, będą dla nas w pełni i nieodwołalnie ważne i wiążące. </w:t>
      </w:r>
    </w:p>
    <w:p w14:paraId="7792E002" w14:textId="56D562BA" w:rsidR="00A42E06" w:rsidRPr="00F57687" w:rsidRDefault="00E65A1E" w:rsidP="00614670">
      <w:pPr>
        <w:widowControl w:val="0"/>
        <w:numPr>
          <w:ilvl w:val="0"/>
          <w:numId w:val="2"/>
        </w:numPr>
        <w:adjustRightInd/>
        <w:spacing w:line="360" w:lineRule="auto"/>
        <w:jc w:val="both"/>
        <w:textAlignment w:val="auto"/>
        <w:rPr>
          <w:rFonts w:ascii="Garamond" w:hAnsi="Garamond" w:cs="Arial"/>
          <w:color w:val="000000" w:themeColor="text1"/>
          <w:sz w:val="22"/>
          <w:szCs w:val="22"/>
          <w:u w:val="single"/>
        </w:rPr>
      </w:pPr>
      <w:r w:rsidRPr="00F57687">
        <w:rPr>
          <w:rFonts w:ascii="Garamond" w:hAnsi="Garamond" w:cs="Arial"/>
          <w:color w:val="000000" w:themeColor="text1"/>
          <w:sz w:val="22"/>
          <w:szCs w:val="22"/>
          <w:u w:val="single"/>
        </w:rPr>
        <w:t>Wykaz załączników do oferty:</w:t>
      </w:r>
    </w:p>
    <w:p w14:paraId="58A8A4E9" w14:textId="1E31F317" w:rsidR="00A42E06" w:rsidRPr="00F57687" w:rsidRDefault="00A42E06" w:rsidP="00733C00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b/>
          <w:color w:val="000000" w:themeColor="text1"/>
          <w:sz w:val="22"/>
          <w:szCs w:val="22"/>
        </w:rPr>
        <w:t>Załącznik nr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F57687">
        <w:rPr>
          <w:rFonts w:ascii="Garamond" w:hAnsi="Garamond" w:cs="Arial"/>
          <w:b/>
          <w:color w:val="000000" w:themeColor="text1"/>
          <w:sz w:val="22"/>
          <w:szCs w:val="22"/>
        </w:rPr>
        <w:t>1 do oferty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: </w:t>
      </w:r>
      <w:bookmarkStart w:id="2" w:name="_Hlk34822380"/>
      <w:bookmarkStart w:id="3" w:name="_Hlk34822398"/>
      <w:r w:rsidR="00476021" w:rsidRPr="00F57687">
        <w:rPr>
          <w:rFonts w:ascii="Garamond" w:hAnsi="Garamond" w:cs="Arial"/>
          <w:color w:val="000000" w:themeColor="text1"/>
          <w:sz w:val="22"/>
          <w:szCs w:val="22"/>
        </w:rPr>
        <w:t>szczegółowa oferta techniczno-handlowa (specyfikacje techniczne i szczegółowe rozbicie ceny ofertowej)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. </w:t>
      </w:r>
      <w:bookmarkEnd w:id="2"/>
      <w:bookmarkEnd w:id="3"/>
    </w:p>
    <w:p w14:paraId="58CB65F8" w14:textId="0923EAD7" w:rsidR="00A42E06" w:rsidRPr="00F57687" w:rsidRDefault="00A42E06" w:rsidP="00733C00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b/>
          <w:color w:val="000000" w:themeColor="text1"/>
          <w:sz w:val="22"/>
          <w:szCs w:val="22"/>
        </w:rPr>
        <w:t>Załącznik nr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F57687">
        <w:rPr>
          <w:rFonts w:ascii="Garamond" w:hAnsi="Garamond" w:cs="Arial"/>
          <w:b/>
          <w:color w:val="000000" w:themeColor="text1"/>
          <w:sz w:val="22"/>
          <w:szCs w:val="22"/>
        </w:rPr>
        <w:t>2 do oferty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: </w:t>
      </w:r>
      <w:r w:rsidR="00540B87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zaparafowany projekt umowy stanowiący załącznik nr </w:t>
      </w:r>
      <w:r w:rsidR="00784894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2 </w:t>
      </w:r>
      <w:r w:rsidR="00540B87" w:rsidRPr="00F57687">
        <w:rPr>
          <w:rFonts w:ascii="Garamond" w:hAnsi="Garamond" w:cs="Arial"/>
          <w:color w:val="000000" w:themeColor="text1"/>
          <w:sz w:val="22"/>
          <w:szCs w:val="22"/>
        </w:rPr>
        <w:t>SIWZ</w:t>
      </w:r>
    </w:p>
    <w:p w14:paraId="27D7068E" w14:textId="02749D4D" w:rsidR="00A42E06" w:rsidRPr="00F57687" w:rsidRDefault="00A42E06" w:rsidP="00674D78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b/>
          <w:color w:val="000000" w:themeColor="text1"/>
          <w:sz w:val="22"/>
          <w:szCs w:val="22"/>
        </w:rPr>
        <w:t xml:space="preserve">Załącznik nr </w:t>
      </w:r>
      <w:r w:rsidR="0004302C" w:rsidRPr="00F57687">
        <w:rPr>
          <w:rFonts w:ascii="Garamond" w:hAnsi="Garamond" w:cs="Arial"/>
          <w:b/>
          <w:color w:val="000000" w:themeColor="text1"/>
          <w:sz w:val="22"/>
          <w:szCs w:val="22"/>
        </w:rPr>
        <w:t>3</w:t>
      </w:r>
      <w:r w:rsidRPr="00F57687">
        <w:rPr>
          <w:rFonts w:ascii="Garamond" w:hAnsi="Garamond" w:cs="Arial"/>
          <w:b/>
          <w:color w:val="000000" w:themeColor="text1"/>
          <w:sz w:val="22"/>
          <w:szCs w:val="22"/>
        </w:rPr>
        <w:t xml:space="preserve"> do oferty: </w:t>
      </w:r>
      <w:r w:rsidR="00674D78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jeżeli umocowanie osób podpisujących dokumenty przetargowe lub udzielających pełnomocnictwa do podpisania dokumentów przetargowych nie wynika z dostępnych elektronicznie odpisów z Krajowego Rejestru Sądowego lub Centralnej Ewidencji i Informacji o Działalności Gospodarczej Oferent powinien stosowne dokumenty potwierdzające ww. umocowanie, w tym (jeśli dotyczy) stosowne pełnomocnictwo. Jeżeli Oferent ma siedzibę lub miejsce zamieszkania poza </w:t>
      </w:r>
      <w:r w:rsidR="00674D78" w:rsidRPr="00F57687">
        <w:rPr>
          <w:rFonts w:ascii="Garamond" w:hAnsi="Garamond" w:cs="Arial"/>
          <w:color w:val="000000" w:themeColor="text1"/>
          <w:sz w:val="22"/>
          <w:szCs w:val="22"/>
        </w:rPr>
        <w:lastRenderedPageBreak/>
        <w:t>terytorium Rzeczypospolitej Polskiej, zamiast dokumentów, o których w zdaniu wcześniejszym, składa wydany nie później niż na 6 miesięcy przed dniem otwarcia postępowania przetargowego dokument odpowiadający ww. dokumentom zgodnie z właściwym prawem obcym, w tym (jeśli dotyczy) stosowne pełnomocnictwo. W przypadku dokumentów w języku innym niż polski Zamawiający ma prawo żądania przedstawienia tłumaczenia dokumentów na język polski.</w:t>
      </w:r>
    </w:p>
    <w:p w14:paraId="2EB78AEF" w14:textId="257D3BA4" w:rsidR="0004302C" w:rsidRPr="00F57687" w:rsidRDefault="0004302C" w:rsidP="0004302C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color w:val="000000" w:themeColor="text1"/>
          <w:sz w:val="22"/>
          <w:szCs w:val="22"/>
          <w:lang w:eastAsia="en-US"/>
        </w:rPr>
      </w:pPr>
      <w:bookmarkStart w:id="4" w:name="_Hlk34822578"/>
      <w:r w:rsidRPr="00F57687">
        <w:rPr>
          <w:rFonts w:ascii="Garamond" w:hAnsi="Garamond" w:cs="Arial"/>
          <w:b/>
          <w:color w:val="000000" w:themeColor="text1"/>
          <w:sz w:val="22"/>
          <w:szCs w:val="22"/>
        </w:rPr>
        <w:t xml:space="preserve">Załącznik nr 4 do oferty: 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>polisa lub inny dokument ubezpieczenia potwierdzający, że Oferent jest ubezpieczony w zakresie opisanym w SIWZ, wraz z dowodem opłacenia wymagalnych składek, i/lub promesa ubezpieczeniowa wystawiona przez ubezpieczyciela i/lub oświadczenie Oferenta, iż w przypadku wyboru do realizacji zamówienia zobowiąże się ubezpieczyć lub doubezpieczyć w zakresie opisanym w SIWZ</w:t>
      </w:r>
      <w:bookmarkEnd w:id="4"/>
      <w:r w:rsidRPr="00F57687">
        <w:rPr>
          <w:rFonts w:ascii="Garamond" w:hAnsi="Garamond" w:cs="Arial"/>
          <w:color w:val="000000" w:themeColor="text1"/>
          <w:sz w:val="22"/>
          <w:szCs w:val="22"/>
        </w:rPr>
        <w:t>.</w:t>
      </w:r>
    </w:p>
    <w:p w14:paraId="58262993" w14:textId="3DD3E447" w:rsidR="009F7BA2" w:rsidRPr="00F57687" w:rsidRDefault="009F7BA2" w:rsidP="009F7BA2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b/>
          <w:color w:val="000000" w:themeColor="text1"/>
          <w:sz w:val="22"/>
          <w:szCs w:val="22"/>
        </w:rPr>
        <w:t xml:space="preserve">Załącznik nr 5 do oferty: 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>pełnomocnictwo wg wzoru udostępnionego przez Zamawiającego zgodnie z pkt. IV.14 SIZW(jeżeli dotyczy).</w:t>
      </w:r>
    </w:p>
    <w:p w14:paraId="78A0C76C" w14:textId="3D51CB72" w:rsidR="009F7BA2" w:rsidRPr="00F57687" w:rsidRDefault="009F7BA2" w:rsidP="009F7BA2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color w:val="000000" w:themeColor="text1"/>
          <w:sz w:val="22"/>
          <w:szCs w:val="22"/>
        </w:rPr>
      </w:pPr>
      <w:bookmarkStart w:id="5" w:name="_Hlk34822645"/>
      <w:r w:rsidRPr="00F57687">
        <w:rPr>
          <w:rFonts w:ascii="Garamond" w:hAnsi="Garamond" w:cs="Arial"/>
          <w:b/>
          <w:bCs/>
          <w:color w:val="000000" w:themeColor="text1"/>
          <w:sz w:val="22"/>
          <w:szCs w:val="22"/>
        </w:rPr>
        <w:t>Załącznik nr 6 do oferty: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bookmarkStart w:id="6" w:name="_Hlk34397978"/>
      <w:r w:rsidRPr="00F57687">
        <w:rPr>
          <w:rFonts w:ascii="Garamond" w:hAnsi="Garamond" w:cs="Arial"/>
          <w:color w:val="000000" w:themeColor="text1"/>
          <w:sz w:val="22"/>
          <w:szCs w:val="22"/>
        </w:rPr>
        <w:t>wykaz części zamiennych i szybkozużywających, koszt dojazdu, koszt roboczogodziny, czas reakcji</w:t>
      </w:r>
      <w:bookmarkEnd w:id="6"/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– zgodnie z wzorem stanowiącym załącznik nr 6 do SIWZ</w:t>
      </w:r>
      <w:r w:rsidR="0037747E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, </w:t>
      </w:r>
      <w:r w:rsidR="0037747E" w:rsidRPr="00F57687">
        <w:rPr>
          <w:rFonts w:ascii="Garamond" w:hAnsi="Garamond" w:cs="Arial"/>
          <w:color w:val="000000" w:themeColor="text1"/>
        </w:rPr>
        <w:t>(jeżeli dotyczy)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>.</w:t>
      </w:r>
    </w:p>
    <w:bookmarkEnd w:id="5"/>
    <w:p w14:paraId="7F233A84" w14:textId="7028FF29" w:rsidR="00A42E06" w:rsidRPr="00F57687" w:rsidRDefault="00A42E06" w:rsidP="00733C00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b/>
          <w:color w:val="000000" w:themeColor="text1"/>
          <w:sz w:val="22"/>
          <w:szCs w:val="22"/>
        </w:rPr>
        <w:t xml:space="preserve">Załącznik nr </w:t>
      </w:r>
      <w:r w:rsidR="009F7BA2" w:rsidRPr="00F57687">
        <w:rPr>
          <w:rFonts w:ascii="Garamond" w:hAnsi="Garamond" w:cs="Arial"/>
          <w:b/>
          <w:color w:val="000000" w:themeColor="text1"/>
          <w:sz w:val="22"/>
          <w:szCs w:val="22"/>
        </w:rPr>
        <w:t>7</w:t>
      </w:r>
      <w:r w:rsidRPr="00F57687">
        <w:rPr>
          <w:rFonts w:ascii="Garamond" w:hAnsi="Garamond" w:cs="Arial"/>
          <w:b/>
          <w:color w:val="000000" w:themeColor="text1"/>
          <w:sz w:val="22"/>
          <w:szCs w:val="22"/>
        </w:rPr>
        <w:t xml:space="preserve"> do oferty: 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wykaz wykonanych w okresie wskazanym w SIWZ prac odpowiadających swym rodzajem i wartością robotom stanowiącym przedmiot zamówienia z załączeniem dokumentów potwierdzających, że usługi te zostały wykonane z należytą starannością. Prace wyszczególnione w wykazie bez dokumentów potwierdzających ich należyte wykonanie nie będą brane pod uwagę przy dokonywaniu oceny oferty. Wykaz należy sporządzić zgodnie z wzorem stanowiącym załącznik nr </w:t>
      </w:r>
      <w:r w:rsidR="00784894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5  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>do SIWZ</w:t>
      </w:r>
      <w:r w:rsidR="0037747E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, </w:t>
      </w:r>
      <w:r w:rsidR="0037747E" w:rsidRPr="00F57687">
        <w:rPr>
          <w:rFonts w:ascii="Garamond" w:hAnsi="Garamond" w:cs="Arial"/>
          <w:color w:val="000000" w:themeColor="text1"/>
        </w:rPr>
        <w:t>(jeżeli dotyczy)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>.</w:t>
      </w:r>
    </w:p>
    <w:p w14:paraId="58832E97" w14:textId="4B4C0996" w:rsidR="0004302C" w:rsidRPr="00F57687" w:rsidRDefault="0004302C" w:rsidP="0004302C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b/>
          <w:color w:val="000000" w:themeColor="text1"/>
          <w:sz w:val="22"/>
          <w:szCs w:val="22"/>
        </w:rPr>
        <w:t xml:space="preserve">Załącznik nr </w:t>
      </w:r>
      <w:r w:rsidR="009F7BA2" w:rsidRPr="00F57687">
        <w:rPr>
          <w:rFonts w:ascii="Garamond" w:hAnsi="Garamond" w:cs="Arial"/>
          <w:b/>
          <w:color w:val="000000" w:themeColor="text1"/>
          <w:sz w:val="22"/>
          <w:szCs w:val="22"/>
        </w:rPr>
        <w:t>8</w:t>
      </w:r>
      <w:r w:rsidRPr="00F57687">
        <w:rPr>
          <w:rFonts w:ascii="Garamond" w:hAnsi="Garamond" w:cs="Arial"/>
          <w:b/>
          <w:color w:val="000000" w:themeColor="text1"/>
          <w:sz w:val="22"/>
          <w:szCs w:val="22"/>
        </w:rPr>
        <w:t xml:space="preserve"> do oferty: 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>protokół potwierdzający odbycie wizji lokalnej wg wzoru stanowiącego załącznik nr 4 do SIWZ</w:t>
      </w:r>
      <w:r w:rsidR="0037747E"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, </w:t>
      </w:r>
      <w:r w:rsidR="0037747E" w:rsidRPr="00F57687">
        <w:rPr>
          <w:rFonts w:ascii="Garamond" w:hAnsi="Garamond" w:cs="Arial"/>
          <w:color w:val="000000" w:themeColor="text1"/>
        </w:rPr>
        <w:t>(jeżeli dotyczy).</w:t>
      </w:r>
    </w:p>
    <w:p w14:paraId="1656BF40" w14:textId="293C3F18" w:rsidR="009F7BA2" w:rsidRPr="00F57687" w:rsidRDefault="009F7BA2" w:rsidP="009F7BA2">
      <w:pPr>
        <w:pStyle w:val="Tekstpodstawowy"/>
        <w:widowControl/>
        <w:numPr>
          <w:ilvl w:val="0"/>
          <w:numId w:val="8"/>
        </w:numPr>
        <w:shd w:val="clear" w:color="auto" w:fill="auto"/>
        <w:spacing w:after="80" w:line="360" w:lineRule="auto"/>
        <w:jc w:val="both"/>
        <w:rPr>
          <w:rFonts w:ascii="Garamond" w:hAnsi="Garamond" w:cs="Arial"/>
          <w:color w:val="000000" w:themeColor="text1"/>
          <w:sz w:val="22"/>
          <w:szCs w:val="22"/>
          <w:u w:val="single"/>
        </w:rPr>
      </w:pPr>
      <w:r w:rsidRPr="00F57687">
        <w:rPr>
          <w:rFonts w:ascii="Garamond" w:hAnsi="Garamond" w:cs="Arial"/>
          <w:b/>
          <w:color w:val="000000" w:themeColor="text1"/>
          <w:sz w:val="22"/>
          <w:szCs w:val="22"/>
        </w:rPr>
        <w:t>Załącznik nr 9 do oferty: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zaparafowane Prawa własności intelektualnej stanowiące załącznik nr </w:t>
      </w:r>
      <w:r w:rsidR="004F657C" w:rsidRPr="00F57687">
        <w:rPr>
          <w:rFonts w:ascii="Garamond" w:hAnsi="Garamond" w:cs="Arial"/>
          <w:color w:val="000000" w:themeColor="text1"/>
          <w:sz w:val="22"/>
          <w:szCs w:val="22"/>
        </w:rPr>
        <w:t>9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 xml:space="preserve"> do SIWZ, wraz z wyraźnym wskazaniem osób parafujących umowę (np. poprzez pieczątkę imienną)</w:t>
      </w:r>
      <w:r w:rsidR="0037747E" w:rsidRPr="00F57687">
        <w:rPr>
          <w:rFonts w:ascii="Garamond" w:hAnsi="Garamond" w:cs="Arial"/>
          <w:color w:val="000000" w:themeColor="text1"/>
          <w:sz w:val="22"/>
          <w:szCs w:val="22"/>
        </w:rPr>
        <w:t>,</w:t>
      </w:r>
      <w:r w:rsidR="0037747E" w:rsidRPr="00F57687">
        <w:rPr>
          <w:rFonts w:ascii="Garamond" w:hAnsi="Garamond" w:cs="Arial"/>
          <w:color w:val="000000" w:themeColor="text1"/>
        </w:rPr>
        <w:t xml:space="preserve"> (jeżeli dotyczy)</w:t>
      </w:r>
      <w:r w:rsidRPr="00F57687">
        <w:rPr>
          <w:rFonts w:ascii="Garamond" w:hAnsi="Garamond" w:cs="Arial"/>
          <w:color w:val="000000" w:themeColor="text1"/>
          <w:sz w:val="22"/>
          <w:szCs w:val="22"/>
        </w:rPr>
        <w:t>.</w:t>
      </w:r>
    </w:p>
    <w:p w14:paraId="672EEC09" w14:textId="77777777" w:rsidR="00784894" w:rsidRPr="00F57687" w:rsidRDefault="00784894" w:rsidP="00784894">
      <w:pPr>
        <w:pStyle w:val="Tekstpodstawowy"/>
        <w:widowControl/>
        <w:shd w:val="clear" w:color="auto" w:fill="auto"/>
        <w:spacing w:after="80" w:line="360" w:lineRule="auto"/>
        <w:ind w:left="357"/>
        <w:jc w:val="both"/>
        <w:rPr>
          <w:rFonts w:ascii="Garamond" w:hAnsi="Garamond" w:cs="Arial"/>
          <w:color w:val="000000" w:themeColor="text1"/>
          <w:sz w:val="22"/>
          <w:szCs w:val="22"/>
          <w:u w:val="single"/>
        </w:rPr>
      </w:pPr>
    </w:p>
    <w:p w14:paraId="25FF99F3" w14:textId="7FC67B36" w:rsidR="00375916" w:rsidRPr="00F57687" w:rsidRDefault="00674D78" w:rsidP="00733C00">
      <w:pPr>
        <w:spacing w:line="360" w:lineRule="auto"/>
        <w:jc w:val="both"/>
        <w:rPr>
          <w:rFonts w:ascii="Garamond" w:hAnsi="Garamond" w:cs="Arial"/>
          <w:i/>
          <w:color w:val="000000" w:themeColor="text1"/>
          <w:sz w:val="22"/>
          <w:szCs w:val="22"/>
        </w:rPr>
      </w:pPr>
      <w:r w:rsidRPr="00F57687">
        <w:rPr>
          <w:rFonts w:ascii="Garamond" w:hAnsi="Garamond" w:cs="Arial"/>
          <w:i/>
          <w:color w:val="000000" w:themeColor="text1"/>
          <w:sz w:val="22"/>
          <w:szCs w:val="22"/>
        </w:rPr>
        <w:t xml:space="preserve">       </w:t>
      </w:r>
      <w:r w:rsidR="00375916" w:rsidRPr="00F57687">
        <w:rPr>
          <w:rFonts w:ascii="Garamond" w:hAnsi="Garamond" w:cs="Arial"/>
          <w:i/>
          <w:color w:val="000000" w:themeColor="text1"/>
          <w:sz w:val="22"/>
          <w:szCs w:val="22"/>
        </w:rPr>
        <w:t>* nie potrzebne skreślić</w:t>
      </w:r>
    </w:p>
    <w:p w14:paraId="59C1C21D" w14:textId="7A6FF9AF" w:rsidR="00A661BB" w:rsidRPr="00F57687" w:rsidRDefault="00A661BB" w:rsidP="00733C00">
      <w:pPr>
        <w:spacing w:line="360" w:lineRule="auto"/>
        <w:jc w:val="both"/>
        <w:rPr>
          <w:rFonts w:ascii="Garamond" w:hAnsi="Garamond" w:cs="Arial"/>
          <w:color w:val="000000" w:themeColor="text1"/>
          <w:sz w:val="22"/>
          <w:szCs w:val="22"/>
        </w:rPr>
      </w:pPr>
    </w:p>
    <w:p w14:paraId="34CAA231" w14:textId="77777777" w:rsidR="00674D78" w:rsidRPr="00F57687" w:rsidRDefault="00674D78" w:rsidP="00733C00">
      <w:pPr>
        <w:spacing w:line="360" w:lineRule="auto"/>
        <w:jc w:val="both"/>
        <w:rPr>
          <w:rFonts w:ascii="Garamond" w:hAnsi="Garamond" w:cs="Arial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6"/>
        <w:gridCol w:w="4597"/>
      </w:tblGrid>
      <w:tr w:rsidR="00F57687" w:rsidRPr="00F57687" w14:paraId="0B92956F" w14:textId="77777777" w:rsidTr="00AC1ED1">
        <w:tc>
          <w:tcPr>
            <w:tcW w:w="4596" w:type="dxa"/>
          </w:tcPr>
          <w:p w14:paraId="7940AD45" w14:textId="0567EA08" w:rsidR="00AC1ED1" w:rsidRPr="00F57687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  <w:p w14:paraId="41442EFF" w14:textId="65CAF2A3" w:rsidR="00AC1ED1" w:rsidRPr="00F57687" w:rsidRDefault="00674D78" w:rsidP="00733C00">
            <w:pPr>
              <w:spacing w:line="360" w:lineRule="auto"/>
              <w:jc w:val="both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F57687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 xml:space="preserve">      </w:t>
            </w:r>
            <w:r w:rsidR="00AC1ED1" w:rsidRPr="00F57687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...................dn. .........................</w:t>
            </w:r>
            <w:r w:rsidR="004621A6" w:rsidRPr="00F57687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4597" w:type="dxa"/>
          </w:tcPr>
          <w:p w14:paraId="6FCBBB16" w14:textId="77777777" w:rsidR="00AC1ED1" w:rsidRPr="00F57687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  <w:p w14:paraId="75D51BA6" w14:textId="77777777" w:rsidR="00AC1ED1" w:rsidRPr="00F57687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F57687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..............................................................</w:t>
            </w:r>
          </w:p>
        </w:tc>
      </w:tr>
      <w:tr w:rsidR="00AC1ED1" w:rsidRPr="00F57687" w14:paraId="799A719F" w14:textId="77777777" w:rsidTr="00AC1ED1">
        <w:tc>
          <w:tcPr>
            <w:tcW w:w="4596" w:type="dxa"/>
          </w:tcPr>
          <w:p w14:paraId="117B8CFB" w14:textId="77777777" w:rsidR="00AC1ED1" w:rsidRPr="00F57687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97" w:type="dxa"/>
          </w:tcPr>
          <w:p w14:paraId="4BDC41DD" w14:textId="77777777" w:rsidR="00AC1ED1" w:rsidRPr="00F57687" w:rsidRDefault="00AC1ED1" w:rsidP="00733C00">
            <w:pPr>
              <w:spacing w:line="360" w:lineRule="auto"/>
              <w:jc w:val="both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F57687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 xml:space="preserve">Podpis i pieczątka oferenta lub osoby </w:t>
            </w:r>
          </w:p>
          <w:p w14:paraId="5BD79C77" w14:textId="77777777" w:rsidR="00AC1ED1" w:rsidRPr="00F57687" w:rsidRDefault="00AC1ED1" w:rsidP="00AC1ED1">
            <w:pPr>
              <w:spacing w:line="360" w:lineRule="auto"/>
              <w:rPr>
                <w:rFonts w:ascii="Garamond" w:hAnsi="Garamond" w:cs="Arial"/>
                <w:color w:val="000000" w:themeColor="text1"/>
                <w:sz w:val="22"/>
                <w:szCs w:val="22"/>
              </w:rPr>
            </w:pPr>
            <w:r w:rsidRPr="00F57687">
              <w:rPr>
                <w:rFonts w:ascii="Garamond" w:hAnsi="Garamond" w:cs="Arial"/>
                <w:color w:val="000000" w:themeColor="text1"/>
                <w:sz w:val="22"/>
                <w:szCs w:val="22"/>
              </w:rPr>
              <w:t>upoważnionej do występowania w imieniu Oferenta</w:t>
            </w:r>
          </w:p>
        </w:tc>
      </w:tr>
    </w:tbl>
    <w:p w14:paraId="3505CC49" w14:textId="77777777" w:rsidR="00B233AB" w:rsidRPr="00F57687" w:rsidRDefault="00B233AB" w:rsidP="00733C00">
      <w:pPr>
        <w:spacing w:line="360" w:lineRule="auto"/>
        <w:jc w:val="both"/>
        <w:rPr>
          <w:rFonts w:ascii="Garamond" w:hAnsi="Garamond" w:cs="Arial"/>
          <w:color w:val="000000" w:themeColor="text1"/>
          <w:sz w:val="22"/>
          <w:szCs w:val="22"/>
        </w:rPr>
      </w:pPr>
    </w:p>
    <w:p w14:paraId="15EA3FDC" w14:textId="7E89E921" w:rsidR="009765A4" w:rsidRPr="00F57687" w:rsidRDefault="009765A4" w:rsidP="00AC1ED1">
      <w:pPr>
        <w:spacing w:line="360" w:lineRule="auto"/>
        <w:rPr>
          <w:rFonts w:ascii="Garamond" w:hAnsi="Garamond" w:cs="Arial"/>
          <w:color w:val="000000" w:themeColor="text1"/>
          <w:sz w:val="22"/>
          <w:szCs w:val="22"/>
        </w:rPr>
      </w:pPr>
    </w:p>
    <w:sectPr w:rsidR="009765A4" w:rsidRPr="00F57687" w:rsidSect="0057138A">
      <w:headerReference w:type="default" r:id="rId8"/>
      <w:footerReference w:type="default" r:id="rId9"/>
      <w:pgSz w:w="11906" w:h="16838"/>
      <w:pgMar w:top="1258" w:right="1286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FE53A" w14:textId="77777777" w:rsidR="00C15625" w:rsidRDefault="00C15625">
      <w:r>
        <w:separator/>
      </w:r>
    </w:p>
  </w:endnote>
  <w:endnote w:type="continuationSeparator" w:id="0">
    <w:p w14:paraId="7BDD239C" w14:textId="77777777" w:rsidR="00C15625" w:rsidRDefault="00C1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382969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FC8B7E" w14:textId="10656F85" w:rsidR="00D85DE8" w:rsidRPr="00D85DE8" w:rsidRDefault="00D85DE8">
            <w:pPr>
              <w:pStyle w:val="Stopka"/>
              <w:jc w:val="right"/>
            </w:pP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PAGE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2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  <w:r w:rsidRPr="00D85DE8">
              <w:rPr>
                <w:rFonts w:ascii="Garamond" w:hAnsi="Garamond"/>
                <w:sz w:val="22"/>
                <w:szCs w:val="22"/>
              </w:rPr>
              <w:t>/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begin"/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instrText>NUMPAGES</w:instrTex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separate"/>
            </w:r>
            <w:r w:rsidR="00614670">
              <w:rPr>
                <w:rFonts w:ascii="Garamond" w:hAnsi="Garamond"/>
                <w:bCs/>
                <w:noProof/>
                <w:sz w:val="22"/>
                <w:szCs w:val="22"/>
              </w:rPr>
              <w:t>3</w:t>
            </w:r>
            <w:r w:rsidRPr="00D85DE8">
              <w:rPr>
                <w:rFonts w:ascii="Garamond" w:hAnsi="Garamond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5915421" w14:textId="77777777" w:rsidR="00042C01" w:rsidRDefault="00042C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7D04E" w14:textId="77777777" w:rsidR="00C15625" w:rsidRDefault="00C15625">
      <w:r>
        <w:separator/>
      </w:r>
    </w:p>
  </w:footnote>
  <w:footnote w:type="continuationSeparator" w:id="0">
    <w:p w14:paraId="7A59240C" w14:textId="77777777" w:rsidR="00C15625" w:rsidRDefault="00C15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A252E" w14:textId="77777777" w:rsidR="008F3957" w:rsidRPr="008B6019" w:rsidRDefault="008F3957" w:rsidP="00A661BB">
    <w:pPr>
      <w:spacing w:line="0" w:lineRule="atLeast"/>
      <w:ind w:left="6118"/>
      <w:jc w:val="right"/>
      <w:rPr>
        <w:rFonts w:ascii="Garamond" w:hAnsi="Garamond" w:cs="Arial"/>
        <w:bCs/>
        <w:sz w:val="22"/>
        <w:szCs w:val="22"/>
      </w:rPr>
    </w:pPr>
    <w:r w:rsidRPr="008B6019">
      <w:rPr>
        <w:rFonts w:ascii="Garamond" w:hAnsi="Garamond" w:cs="Arial"/>
        <w:bCs/>
        <w:sz w:val="22"/>
        <w:szCs w:val="22"/>
      </w:rPr>
      <w:t>Z</w:t>
    </w:r>
    <w:r w:rsidR="00416CBF" w:rsidRPr="008B6019">
      <w:rPr>
        <w:rFonts w:ascii="Garamond" w:hAnsi="Garamond" w:cs="Arial"/>
        <w:bCs/>
        <w:sz w:val="22"/>
        <w:szCs w:val="22"/>
      </w:rPr>
      <w:t xml:space="preserve">ałącznik Nr 1 </w:t>
    </w:r>
    <w:r w:rsidRPr="008B6019">
      <w:rPr>
        <w:rFonts w:ascii="Garamond" w:hAnsi="Garamond" w:cs="Arial"/>
        <w:bCs/>
        <w:sz w:val="22"/>
        <w:szCs w:val="22"/>
      </w:rPr>
      <w:t>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Outlin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b w:val="0"/>
        <w:i w:val="0"/>
        <w:sz w:val="16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1304"/>
      </w:pPr>
    </w:lvl>
    <w:lvl w:ilvl="3">
      <w:start w:val="1"/>
      <w:numFmt w:val="decimal"/>
      <w:lvlText w:val="%1.%2.%3.%4"/>
      <w:lvlJc w:val="left"/>
      <w:pPr>
        <w:tabs>
          <w:tab w:val="num" w:pos="1814"/>
        </w:tabs>
        <w:ind w:left="1814" w:hanging="1814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12C2328"/>
    <w:multiLevelType w:val="hybridMultilevel"/>
    <w:tmpl w:val="C36CA3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13AC1"/>
    <w:multiLevelType w:val="hybridMultilevel"/>
    <w:tmpl w:val="90AA7312"/>
    <w:name w:val="WW8Num12"/>
    <w:lvl w:ilvl="0" w:tplc="04150005">
      <w:start w:val="1"/>
      <w:numFmt w:val="bullet"/>
      <w:lvlText w:val=""/>
      <w:lvlJc w:val="left"/>
      <w:pPr>
        <w:tabs>
          <w:tab w:val="num" w:pos="1288"/>
        </w:tabs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" w15:restartNumberingAfterBreak="0">
    <w:nsid w:val="19824035"/>
    <w:multiLevelType w:val="hybridMultilevel"/>
    <w:tmpl w:val="F20C404E"/>
    <w:name w:val="Outline22"/>
    <w:lvl w:ilvl="0" w:tplc="7EF048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0467D1"/>
    <w:multiLevelType w:val="hybridMultilevel"/>
    <w:tmpl w:val="1482FE7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6514C4"/>
    <w:multiLevelType w:val="hybridMultilevel"/>
    <w:tmpl w:val="78FE04A6"/>
    <w:name w:val="WW8Num182"/>
    <w:lvl w:ilvl="0" w:tplc="1E2CEE94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5266BAF"/>
    <w:multiLevelType w:val="hybridMultilevel"/>
    <w:tmpl w:val="7FECEC46"/>
    <w:lvl w:ilvl="0" w:tplc="6B6444E6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plc="86F29C4E">
      <w:start w:val="9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8" w15:restartNumberingAfterBreak="0">
    <w:nsid w:val="25987AD0"/>
    <w:multiLevelType w:val="hybridMultilevel"/>
    <w:tmpl w:val="D8A6E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015E1A"/>
    <w:multiLevelType w:val="hybridMultilevel"/>
    <w:tmpl w:val="B8368DD6"/>
    <w:lvl w:ilvl="0" w:tplc="BF4EB9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94124"/>
    <w:multiLevelType w:val="hybridMultilevel"/>
    <w:tmpl w:val="FFF87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D24C5"/>
    <w:multiLevelType w:val="hybridMultilevel"/>
    <w:tmpl w:val="B4B054E8"/>
    <w:lvl w:ilvl="0" w:tplc="B6B272F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0029F6"/>
    <w:multiLevelType w:val="hybridMultilevel"/>
    <w:tmpl w:val="DD2ED35A"/>
    <w:lvl w:ilvl="0" w:tplc="037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F55636D"/>
    <w:multiLevelType w:val="hybridMultilevel"/>
    <w:tmpl w:val="9D3810C0"/>
    <w:name w:val="Outline2"/>
    <w:lvl w:ilvl="0" w:tplc="61BCF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B553AB"/>
    <w:multiLevelType w:val="hybridMultilevel"/>
    <w:tmpl w:val="D7544E88"/>
    <w:lvl w:ilvl="0" w:tplc="F8E04F4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5A0B26FE"/>
    <w:multiLevelType w:val="hybridMultilevel"/>
    <w:tmpl w:val="610205C6"/>
    <w:lvl w:ilvl="0" w:tplc="E312E1C0">
      <w:start w:val="1"/>
      <w:numFmt w:val="decimal"/>
      <w:lvlText w:val="%1."/>
      <w:lvlJc w:val="left"/>
      <w:pPr>
        <w:ind w:left="435" w:hanging="435"/>
      </w:pPr>
      <w:rPr>
        <w:rFonts w:ascii="Arial" w:hAnsi="Arial"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FC57E3"/>
    <w:multiLevelType w:val="hybridMultilevel"/>
    <w:tmpl w:val="AA8C56B2"/>
    <w:lvl w:ilvl="0" w:tplc="04150001">
      <w:start w:val="1"/>
      <w:numFmt w:val="bullet"/>
      <w:lvlText w:val="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7" w15:restartNumberingAfterBreak="0">
    <w:nsid w:val="69367895"/>
    <w:multiLevelType w:val="multilevel"/>
    <w:tmpl w:val="E020EF54"/>
    <w:lvl w:ilvl="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vanish w:val="0"/>
      </w:rPr>
    </w:lvl>
    <w:lvl w:ilvl="2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8" w15:restartNumberingAfterBreak="0">
    <w:nsid w:val="788F6A29"/>
    <w:multiLevelType w:val="hybridMultilevel"/>
    <w:tmpl w:val="8DFA2A18"/>
    <w:lvl w:ilvl="0" w:tplc="46B28B34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  <w:szCs w:val="20"/>
      </w:rPr>
    </w:lvl>
    <w:lvl w:ilvl="1" w:tplc="F2D8F3AE">
      <w:start w:val="1"/>
      <w:numFmt w:val="decimal"/>
      <w:lvlText w:val="%2."/>
      <w:lvlJc w:val="left"/>
      <w:pPr>
        <w:ind w:left="786" w:hanging="360"/>
      </w:pPr>
      <w:rPr>
        <w:rFonts w:ascii="Garamond" w:hAnsi="Garamond" w:hint="default"/>
        <w:b/>
        <w:i w:val="0"/>
        <w:color w:val="auto"/>
        <w:sz w:val="22"/>
      </w:rPr>
    </w:lvl>
    <w:lvl w:ilvl="2" w:tplc="0415000B">
      <w:start w:val="1"/>
      <w:numFmt w:val="bullet"/>
      <w:lvlText w:val=""/>
      <w:lvlJc w:val="left"/>
      <w:pPr>
        <w:ind w:left="1800" w:hanging="180"/>
      </w:pPr>
      <w:rPr>
        <w:rFonts w:ascii="Wingdings" w:hAnsi="Wingdings" w:hint="default"/>
      </w:rPr>
    </w:lvl>
    <w:lvl w:ilvl="3" w:tplc="1F4E68E4">
      <w:start w:val="1"/>
      <w:numFmt w:val="bullet"/>
      <w:lvlText w:val=""/>
      <w:lvlJc w:val="left"/>
      <w:pPr>
        <w:ind w:left="2520" w:hanging="360"/>
      </w:pPr>
      <w:rPr>
        <w:rFonts w:ascii="Symbol" w:hAnsi="Symbol" w:hint="default"/>
      </w:rPr>
    </w:lvl>
    <w:lvl w:ilvl="4" w:tplc="5634A02E">
      <w:start w:val="1"/>
      <w:numFmt w:val="lowerLetter"/>
      <w:lvlText w:val="%5)"/>
      <w:lvlJc w:val="left"/>
      <w:pPr>
        <w:ind w:left="3240" w:hanging="36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AC3640B"/>
    <w:multiLevelType w:val="hybridMultilevel"/>
    <w:tmpl w:val="8CEE18E4"/>
    <w:lvl w:ilvl="0" w:tplc="04150001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26644178">
    <w:abstractNumId w:val="0"/>
  </w:num>
  <w:num w:numId="2" w16cid:durableId="334235581">
    <w:abstractNumId w:val="13"/>
  </w:num>
  <w:num w:numId="3" w16cid:durableId="680621545">
    <w:abstractNumId w:val="7"/>
  </w:num>
  <w:num w:numId="4" w16cid:durableId="1457140522">
    <w:abstractNumId w:val="3"/>
  </w:num>
  <w:num w:numId="5" w16cid:durableId="612634311">
    <w:abstractNumId w:val="17"/>
  </w:num>
  <w:num w:numId="6" w16cid:durableId="1632248832">
    <w:abstractNumId w:val="11"/>
  </w:num>
  <w:num w:numId="7" w16cid:durableId="1241134902">
    <w:abstractNumId w:val="10"/>
  </w:num>
  <w:num w:numId="8" w16cid:durableId="683239776">
    <w:abstractNumId w:val="4"/>
  </w:num>
  <w:num w:numId="9" w16cid:durableId="292562470">
    <w:abstractNumId w:val="15"/>
  </w:num>
  <w:num w:numId="10" w16cid:durableId="1921938916">
    <w:abstractNumId w:val="6"/>
  </w:num>
  <w:num w:numId="11" w16cid:durableId="2101367641">
    <w:abstractNumId w:val="9"/>
  </w:num>
  <w:num w:numId="12" w16cid:durableId="1321810415">
    <w:abstractNumId w:val="19"/>
  </w:num>
  <w:num w:numId="13" w16cid:durableId="1004632408">
    <w:abstractNumId w:val="14"/>
  </w:num>
  <w:num w:numId="14" w16cid:durableId="144511932">
    <w:abstractNumId w:val="16"/>
  </w:num>
  <w:num w:numId="15" w16cid:durableId="1693914463">
    <w:abstractNumId w:val="1"/>
  </w:num>
  <w:num w:numId="16" w16cid:durableId="1280140599">
    <w:abstractNumId w:val="12"/>
  </w:num>
  <w:num w:numId="17" w16cid:durableId="1885290887">
    <w:abstractNumId w:val="5"/>
  </w:num>
  <w:num w:numId="18" w16cid:durableId="7410230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4703847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2280136">
    <w:abstractNumId w:val="8"/>
  </w:num>
  <w:num w:numId="21" w16cid:durableId="950553856">
    <w:abstractNumId w:val="2"/>
  </w:num>
  <w:num w:numId="22" w16cid:durableId="683360176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Wojciech Fryzel">
    <w15:presenceInfo w15:providerId="AD" w15:userId="S-1-5-21-4249789965-1114013911-815790556-32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FD7"/>
    <w:rsid w:val="0000022B"/>
    <w:rsid w:val="00022A94"/>
    <w:rsid w:val="00035CCB"/>
    <w:rsid w:val="00042C01"/>
    <w:rsid w:val="0004302C"/>
    <w:rsid w:val="00051A3E"/>
    <w:rsid w:val="00053E9E"/>
    <w:rsid w:val="000558EA"/>
    <w:rsid w:val="00056F68"/>
    <w:rsid w:val="00062252"/>
    <w:rsid w:val="0006716A"/>
    <w:rsid w:val="00087269"/>
    <w:rsid w:val="000A1148"/>
    <w:rsid w:val="000A3F77"/>
    <w:rsid w:val="000D6303"/>
    <w:rsid w:val="000D6B39"/>
    <w:rsid w:val="000D6C2F"/>
    <w:rsid w:val="000F2CD8"/>
    <w:rsid w:val="000F3117"/>
    <w:rsid w:val="000F7D61"/>
    <w:rsid w:val="0010061B"/>
    <w:rsid w:val="00100AD2"/>
    <w:rsid w:val="0011060E"/>
    <w:rsid w:val="00122182"/>
    <w:rsid w:val="001257D0"/>
    <w:rsid w:val="001260AE"/>
    <w:rsid w:val="00127FCA"/>
    <w:rsid w:val="00136A9C"/>
    <w:rsid w:val="00140734"/>
    <w:rsid w:val="001460FF"/>
    <w:rsid w:val="0014794E"/>
    <w:rsid w:val="00152D27"/>
    <w:rsid w:val="00163F3E"/>
    <w:rsid w:val="0017550F"/>
    <w:rsid w:val="001759F7"/>
    <w:rsid w:val="00187EEF"/>
    <w:rsid w:val="00192F86"/>
    <w:rsid w:val="001A37B3"/>
    <w:rsid w:val="001A7A3B"/>
    <w:rsid w:val="001B0DC2"/>
    <w:rsid w:val="001C0244"/>
    <w:rsid w:val="001C0379"/>
    <w:rsid w:val="001C1FFA"/>
    <w:rsid w:val="001C30DE"/>
    <w:rsid w:val="001D1071"/>
    <w:rsid w:val="001E1394"/>
    <w:rsid w:val="002115AF"/>
    <w:rsid w:val="00213AE8"/>
    <w:rsid w:val="00220764"/>
    <w:rsid w:val="00233EE8"/>
    <w:rsid w:val="002620CC"/>
    <w:rsid w:val="002749E0"/>
    <w:rsid w:val="00276518"/>
    <w:rsid w:val="00280A35"/>
    <w:rsid w:val="00284557"/>
    <w:rsid w:val="002932FD"/>
    <w:rsid w:val="002A29AC"/>
    <w:rsid w:val="002D1698"/>
    <w:rsid w:val="002D314E"/>
    <w:rsid w:val="002E37A4"/>
    <w:rsid w:val="00305F36"/>
    <w:rsid w:val="0031097B"/>
    <w:rsid w:val="00315313"/>
    <w:rsid w:val="00323310"/>
    <w:rsid w:val="003250C8"/>
    <w:rsid w:val="0033069E"/>
    <w:rsid w:val="00333A02"/>
    <w:rsid w:val="00337A73"/>
    <w:rsid w:val="00361090"/>
    <w:rsid w:val="00363BE3"/>
    <w:rsid w:val="00372CAE"/>
    <w:rsid w:val="003747D7"/>
    <w:rsid w:val="00375916"/>
    <w:rsid w:val="0037747E"/>
    <w:rsid w:val="003825FD"/>
    <w:rsid w:val="00386518"/>
    <w:rsid w:val="00387957"/>
    <w:rsid w:val="003916E4"/>
    <w:rsid w:val="003952D5"/>
    <w:rsid w:val="003A0650"/>
    <w:rsid w:val="003A285E"/>
    <w:rsid w:val="003A706B"/>
    <w:rsid w:val="003B5945"/>
    <w:rsid w:val="003B5BC4"/>
    <w:rsid w:val="003D0291"/>
    <w:rsid w:val="003D2CCD"/>
    <w:rsid w:val="003E4A30"/>
    <w:rsid w:val="003E670C"/>
    <w:rsid w:val="00401A53"/>
    <w:rsid w:val="0040724A"/>
    <w:rsid w:val="004163B9"/>
    <w:rsid w:val="00416CBF"/>
    <w:rsid w:val="00420F1F"/>
    <w:rsid w:val="00432CEA"/>
    <w:rsid w:val="00435DC8"/>
    <w:rsid w:val="00436E3E"/>
    <w:rsid w:val="004461E9"/>
    <w:rsid w:val="00453D43"/>
    <w:rsid w:val="004560F0"/>
    <w:rsid w:val="00461AAA"/>
    <w:rsid w:val="004621A6"/>
    <w:rsid w:val="004703DD"/>
    <w:rsid w:val="00476021"/>
    <w:rsid w:val="00477AD8"/>
    <w:rsid w:val="004837F8"/>
    <w:rsid w:val="0048682D"/>
    <w:rsid w:val="00486C04"/>
    <w:rsid w:val="0049371F"/>
    <w:rsid w:val="00495714"/>
    <w:rsid w:val="00495AEB"/>
    <w:rsid w:val="004B2CE3"/>
    <w:rsid w:val="004C225B"/>
    <w:rsid w:val="004C7ED7"/>
    <w:rsid w:val="004D4742"/>
    <w:rsid w:val="004D741F"/>
    <w:rsid w:val="004E2A10"/>
    <w:rsid w:val="004E3AE7"/>
    <w:rsid w:val="004E504E"/>
    <w:rsid w:val="004F107D"/>
    <w:rsid w:val="004F1A90"/>
    <w:rsid w:val="004F657C"/>
    <w:rsid w:val="004F7828"/>
    <w:rsid w:val="00502FA6"/>
    <w:rsid w:val="00513375"/>
    <w:rsid w:val="00515C09"/>
    <w:rsid w:val="00524AF8"/>
    <w:rsid w:val="0052524F"/>
    <w:rsid w:val="00540B87"/>
    <w:rsid w:val="00562CDD"/>
    <w:rsid w:val="00564137"/>
    <w:rsid w:val="0057138A"/>
    <w:rsid w:val="005720DF"/>
    <w:rsid w:val="005838F8"/>
    <w:rsid w:val="00585977"/>
    <w:rsid w:val="005A7466"/>
    <w:rsid w:val="005B6659"/>
    <w:rsid w:val="005C09EE"/>
    <w:rsid w:val="005C5FF7"/>
    <w:rsid w:val="005D4781"/>
    <w:rsid w:val="005D6C34"/>
    <w:rsid w:val="005D6D84"/>
    <w:rsid w:val="005E4BF6"/>
    <w:rsid w:val="0060580C"/>
    <w:rsid w:val="00605874"/>
    <w:rsid w:val="00614670"/>
    <w:rsid w:val="00620AFD"/>
    <w:rsid w:val="00623DD1"/>
    <w:rsid w:val="0063277A"/>
    <w:rsid w:val="006340BD"/>
    <w:rsid w:val="00635F14"/>
    <w:rsid w:val="006463D5"/>
    <w:rsid w:val="006562BD"/>
    <w:rsid w:val="00665340"/>
    <w:rsid w:val="0066711D"/>
    <w:rsid w:val="00670125"/>
    <w:rsid w:val="00671749"/>
    <w:rsid w:val="006724D6"/>
    <w:rsid w:val="00674D78"/>
    <w:rsid w:val="00690F0F"/>
    <w:rsid w:val="006A261B"/>
    <w:rsid w:val="006A3F12"/>
    <w:rsid w:val="006B1C1E"/>
    <w:rsid w:val="006B31C9"/>
    <w:rsid w:val="006B70B0"/>
    <w:rsid w:val="006C6336"/>
    <w:rsid w:val="006D19F6"/>
    <w:rsid w:val="006D5F52"/>
    <w:rsid w:val="006E5E0C"/>
    <w:rsid w:val="006F073B"/>
    <w:rsid w:val="006F1D97"/>
    <w:rsid w:val="006F1EAB"/>
    <w:rsid w:val="006F2652"/>
    <w:rsid w:val="006F3E04"/>
    <w:rsid w:val="006F6434"/>
    <w:rsid w:val="00700A18"/>
    <w:rsid w:val="00707601"/>
    <w:rsid w:val="00707947"/>
    <w:rsid w:val="00713A59"/>
    <w:rsid w:val="00715464"/>
    <w:rsid w:val="0071584B"/>
    <w:rsid w:val="00716E3C"/>
    <w:rsid w:val="00733C00"/>
    <w:rsid w:val="00735D61"/>
    <w:rsid w:val="00736D9A"/>
    <w:rsid w:val="00745886"/>
    <w:rsid w:val="00745A20"/>
    <w:rsid w:val="007472C9"/>
    <w:rsid w:val="00752791"/>
    <w:rsid w:val="00761264"/>
    <w:rsid w:val="00773308"/>
    <w:rsid w:val="00777169"/>
    <w:rsid w:val="00784894"/>
    <w:rsid w:val="00792626"/>
    <w:rsid w:val="007932F3"/>
    <w:rsid w:val="0079485E"/>
    <w:rsid w:val="00796CD2"/>
    <w:rsid w:val="007A73B8"/>
    <w:rsid w:val="007B00DB"/>
    <w:rsid w:val="007B2CDB"/>
    <w:rsid w:val="007B4282"/>
    <w:rsid w:val="007C15A1"/>
    <w:rsid w:val="007C2E86"/>
    <w:rsid w:val="007D1723"/>
    <w:rsid w:val="007F1070"/>
    <w:rsid w:val="007F1456"/>
    <w:rsid w:val="007F639C"/>
    <w:rsid w:val="00821B2D"/>
    <w:rsid w:val="0082331E"/>
    <w:rsid w:val="00834917"/>
    <w:rsid w:val="0084251B"/>
    <w:rsid w:val="00847537"/>
    <w:rsid w:val="00847D0B"/>
    <w:rsid w:val="00852418"/>
    <w:rsid w:val="00864373"/>
    <w:rsid w:val="00871632"/>
    <w:rsid w:val="0088204F"/>
    <w:rsid w:val="00882D10"/>
    <w:rsid w:val="0089017A"/>
    <w:rsid w:val="008A5FE8"/>
    <w:rsid w:val="008B5D7C"/>
    <w:rsid w:val="008B6019"/>
    <w:rsid w:val="008B6517"/>
    <w:rsid w:val="008C1308"/>
    <w:rsid w:val="008C584C"/>
    <w:rsid w:val="008F3957"/>
    <w:rsid w:val="009006BE"/>
    <w:rsid w:val="00925AAB"/>
    <w:rsid w:val="00936160"/>
    <w:rsid w:val="00943358"/>
    <w:rsid w:val="00945C4A"/>
    <w:rsid w:val="00946FA3"/>
    <w:rsid w:val="0095535F"/>
    <w:rsid w:val="0095671D"/>
    <w:rsid w:val="00964549"/>
    <w:rsid w:val="00964C57"/>
    <w:rsid w:val="009765A4"/>
    <w:rsid w:val="00977EA2"/>
    <w:rsid w:val="00981FD7"/>
    <w:rsid w:val="0098437B"/>
    <w:rsid w:val="009953A3"/>
    <w:rsid w:val="009A09F2"/>
    <w:rsid w:val="009A36F4"/>
    <w:rsid w:val="009B03B4"/>
    <w:rsid w:val="009D5391"/>
    <w:rsid w:val="009D5836"/>
    <w:rsid w:val="009D5AEF"/>
    <w:rsid w:val="009D72E3"/>
    <w:rsid w:val="009E29E5"/>
    <w:rsid w:val="009F16EA"/>
    <w:rsid w:val="009F19FC"/>
    <w:rsid w:val="009F6617"/>
    <w:rsid w:val="009F7BA2"/>
    <w:rsid w:val="00A1678A"/>
    <w:rsid w:val="00A20580"/>
    <w:rsid w:val="00A2100E"/>
    <w:rsid w:val="00A2303A"/>
    <w:rsid w:val="00A32085"/>
    <w:rsid w:val="00A351B9"/>
    <w:rsid w:val="00A351E9"/>
    <w:rsid w:val="00A37223"/>
    <w:rsid w:val="00A379DC"/>
    <w:rsid w:val="00A42E06"/>
    <w:rsid w:val="00A5138E"/>
    <w:rsid w:val="00A56491"/>
    <w:rsid w:val="00A57FCD"/>
    <w:rsid w:val="00A60A06"/>
    <w:rsid w:val="00A63D09"/>
    <w:rsid w:val="00A661BB"/>
    <w:rsid w:val="00A741BF"/>
    <w:rsid w:val="00AA51E3"/>
    <w:rsid w:val="00AC1ED1"/>
    <w:rsid w:val="00AC29C7"/>
    <w:rsid w:val="00AE7D52"/>
    <w:rsid w:val="00AF141D"/>
    <w:rsid w:val="00AF1A12"/>
    <w:rsid w:val="00AF551D"/>
    <w:rsid w:val="00B04D6F"/>
    <w:rsid w:val="00B178D3"/>
    <w:rsid w:val="00B220F2"/>
    <w:rsid w:val="00B233AB"/>
    <w:rsid w:val="00B23826"/>
    <w:rsid w:val="00B255E2"/>
    <w:rsid w:val="00B25615"/>
    <w:rsid w:val="00B35317"/>
    <w:rsid w:val="00B3547B"/>
    <w:rsid w:val="00B5010A"/>
    <w:rsid w:val="00B55851"/>
    <w:rsid w:val="00B717A0"/>
    <w:rsid w:val="00B71FCF"/>
    <w:rsid w:val="00B83C61"/>
    <w:rsid w:val="00B92093"/>
    <w:rsid w:val="00BB3A9D"/>
    <w:rsid w:val="00BC3DE3"/>
    <w:rsid w:val="00BC7178"/>
    <w:rsid w:val="00BE5355"/>
    <w:rsid w:val="00BF2A77"/>
    <w:rsid w:val="00BF5135"/>
    <w:rsid w:val="00BF631D"/>
    <w:rsid w:val="00BF7E93"/>
    <w:rsid w:val="00C07A26"/>
    <w:rsid w:val="00C15625"/>
    <w:rsid w:val="00C260B9"/>
    <w:rsid w:val="00C360EB"/>
    <w:rsid w:val="00C464D6"/>
    <w:rsid w:val="00C46B65"/>
    <w:rsid w:val="00C75B71"/>
    <w:rsid w:val="00C8380E"/>
    <w:rsid w:val="00C87A74"/>
    <w:rsid w:val="00CD15CA"/>
    <w:rsid w:val="00CD1C6C"/>
    <w:rsid w:val="00CE16C1"/>
    <w:rsid w:val="00D00143"/>
    <w:rsid w:val="00D02D8B"/>
    <w:rsid w:val="00D077BC"/>
    <w:rsid w:val="00D124CE"/>
    <w:rsid w:val="00D15AC8"/>
    <w:rsid w:val="00D17204"/>
    <w:rsid w:val="00D17525"/>
    <w:rsid w:val="00D24FA0"/>
    <w:rsid w:val="00D45F78"/>
    <w:rsid w:val="00D46617"/>
    <w:rsid w:val="00D47188"/>
    <w:rsid w:val="00D517FB"/>
    <w:rsid w:val="00D65573"/>
    <w:rsid w:val="00D75902"/>
    <w:rsid w:val="00D85DE8"/>
    <w:rsid w:val="00D961C0"/>
    <w:rsid w:val="00DA29ED"/>
    <w:rsid w:val="00DA2CB8"/>
    <w:rsid w:val="00DA4AC7"/>
    <w:rsid w:val="00DA75B5"/>
    <w:rsid w:val="00DA7A10"/>
    <w:rsid w:val="00DB4B1B"/>
    <w:rsid w:val="00DB617C"/>
    <w:rsid w:val="00DC2A11"/>
    <w:rsid w:val="00DC46A9"/>
    <w:rsid w:val="00DD1320"/>
    <w:rsid w:val="00DE5FBF"/>
    <w:rsid w:val="00DE6CD7"/>
    <w:rsid w:val="00DF5CAC"/>
    <w:rsid w:val="00E0022A"/>
    <w:rsid w:val="00E0085A"/>
    <w:rsid w:val="00E165AB"/>
    <w:rsid w:val="00E338A2"/>
    <w:rsid w:val="00E4277F"/>
    <w:rsid w:val="00E42F55"/>
    <w:rsid w:val="00E44478"/>
    <w:rsid w:val="00E463E6"/>
    <w:rsid w:val="00E50E14"/>
    <w:rsid w:val="00E525E2"/>
    <w:rsid w:val="00E55CF4"/>
    <w:rsid w:val="00E5666C"/>
    <w:rsid w:val="00E65A1E"/>
    <w:rsid w:val="00E70897"/>
    <w:rsid w:val="00E73DF1"/>
    <w:rsid w:val="00E76B28"/>
    <w:rsid w:val="00E8195B"/>
    <w:rsid w:val="00E91306"/>
    <w:rsid w:val="00E942AE"/>
    <w:rsid w:val="00EA33CD"/>
    <w:rsid w:val="00EA717A"/>
    <w:rsid w:val="00EC100D"/>
    <w:rsid w:val="00EC57E0"/>
    <w:rsid w:val="00EC639A"/>
    <w:rsid w:val="00ED7F9C"/>
    <w:rsid w:val="00EE4B62"/>
    <w:rsid w:val="00F0176B"/>
    <w:rsid w:val="00F030BB"/>
    <w:rsid w:val="00F50939"/>
    <w:rsid w:val="00F51F8E"/>
    <w:rsid w:val="00F54440"/>
    <w:rsid w:val="00F56E00"/>
    <w:rsid w:val="00F57687"/>
    <w:rsid w:val="00F70188"/>
    <w:rsid w:val="00F87A2A"/>
    <w:rsid w:val="00F95F55"/>
    <w:rsid w:val="00FB35D4"/>
    <w:rsid w:val="00FD580F"/>
    <w:rsid w:val="00FD5B56"/>
    <w:rsid w:val="00FD7525"/>
    <w:rsid w:val="00FE35E1"/>
    <w:rsid w:val="00FE4ADA"/>
    <w:rsid w:val="00FE55AF"/>
    <w:rsid w:val="00FE66C6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C348A4"/>
  <w15:chartTrackingRefBased/>
  <w15:docId w15:val="{28682877-1CBE-4C8E-B02C-82F528CFB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adjustRightInd w:val="0"/>
      <w:spacing w:line="360" w:lineRule="atLeast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pPr>
      <w:keepNext/>
      <w:numPr>
        <w:numId w:val="6"/>
      </w:numPr>
      <w:spacing w:after="120"/>
      <w:jc w:val="both"/>
      <w:outlineLvl w:val="0"/>
    </w:pPr>
    <w:rPr>
      <w:rFonts w:ascii="Arial" w:hAnsi="Arial"/>
      <w:b/>
      <w:kern w:val="1"/>
      <w:sz w:val="20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after="120"/>
      <w:ind w:left="994"/>
      <w:jc w:val="both"/>
    </w:pPr>
    <w:rPr>
      <w:i/>
      <w:color w:val="FF0000"/>
      <w:sz w:val="20"/>
    </w:rPr>
  </w:style>
  <w:style w:type="paragraph" w:customStyle="1" w:styleId="WW-Tekstpodstawowy3">
    <w:name w:val="WW-Tekst podstawowy 3"/>
    <w:basedOn w:val="Normalny"/>
    <w:pPr>
      <w:adjustRightInd/>
      <w:spacing w:line="240" w:lineRule="auto"/>
      <w:jc w:val="both"/>
      <w:textAlignment w:val="auto"/>
    </w:pPr>
    <w:rPr>
      <w:rFonts w:ascii="Arial" w:hAnsi="Arial"/>
      <w:sz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D961C0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D961C0"/>
    <w:pPr>
      <w:tabs>
        <w:tab w:val="center" w:pos="4703"/>
        <w:tab w:val="right" w:pos="9406"/>
      </w:tabs>
    </w:pPr>
  </w:style>
  <w:style w:type="paragraph" w:styleId="Tekstpodstawowy">
    <w:name w:val="Body Text"/>
    <w:basedOn w:val="Normalny"/>
    <w:link w:val="TekstpodstawowyZnak"/>
    <w:rsid w:val="0040724A"/>
    <w:pPr>
      <w:widowControl w:val="0"/>
      <w:shd w:val="clear" w:color="auto" w:fill="FFFFFF"/>
      <w:adjustRightInd/>
      <w:spacing w:after="120" w:line="240" w:lineRule="auto"/>
      <w:textAlignment w:val="auto"/>
    </w:pPr>
    <w:rPr>
      <w:rFonts w:eastAsia="Lucida Sans Unicode"/>
    </w:rPr>
  </w:style>
  <w:style w:type="character" w:customStyle="1" w:styleId="TekstpodstawowyZnak">
    <w:name w:val="Tekst podstawowy Znak"/>
    <w:link w:val="Tekstpodstawowy"/>
    <w:rsid w:val="0040724A"/>
    <w:rPr>
      <w:rFonts w:eastAsia="Lucida Sans Unicode"/>
      <w:sz w:val="24"/>
      <w:shd w:val="clear" w:color="auto" w:fill="FFFFFF"/>
    </w:rPr>
  </w:style>
  <w:style w:type="paragraph" w:styleId="Akapitzlist">
    <w:name w:val="List Paragraph"/>
    <w:basedOn w:val="Normalny"/>
    <w:uiPriority w:val="34"/>
    <w:qFormat/>
    <w:rsid w:val="00BB3A9D"/>
    <w:pPr>
      <w:suppressAutoHyphens w:val="0"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6E5E0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5E0C"/>
    <w:rPr>
      <w:sz w:val="20"/>
    </w:rPr>
  </w:style>
  <w:style w:type="character" w:customStyle="1" w:styleId="TekstkomentarzaZnak">
    <w:name w:val="Tekst komentarza Znak"/>
    <w:link w:val="Tekstkomentarza"/>
    <w:rsid w:val="006E5E0C"/>
  </w:style>
  <w:style w:type="paragraph" w:styleId="Tematkomentarza">
    <w:name w:val="annotation subject"/>
    <w:basedOn w:val="Tekstkomentarza"/>
    <w:next w:val="Tekstkomentarza"/>
    <w:link w:val="TematkomentarzaZnak"/>
    <w:rsid w:val="006E5E0C"/>
    <w:rPr>
      <w:b/>
      <w:bCs/>
    </w:rPr>
  </w:style>
  <w:style w:type="character" w:customStyle="1" w:styleId="TematkomentarzaZnak">
    <w:name w:val="Temat komentarza Znak"/>
    <w:link w:val="Tematkomentarza"/>
    <w:rsid w:val="006E5E0C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042C01"/>
    <w:rPr>
      <w:sz w:val="24"/>
    </w:rPr>
  </w:style>
  <w:style w:type="table" w:styleId="Tabela-Siatka">
    <w:name w:val="Table Grid"/>
    <w:basedOn w:val="Standardowy"/>
    <w:rsid w:val="00AC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F54440"/>
    <w:pPr>
      <w:adjustRightInd/>
      <w:spacing w:line="240" w:lineRule="auto"/>
      <w:ind w:left="360"/>
      <w:textAlignment w:val="auto"/>
    </w:pPr>
    <w:rPr>
      <w:rFonts w:cs="Lucida Sans Unicode"/>
      <w:lang w:eastAsia="ar-SA"/>
    </w:rPr>
  </w:style>
  <w:style w:type="paragraph" w:styleId="Poprawka">
    <w:name w:val="Revision"/>
    <w:hidden/>
    <w:uiPriority w:val="99"/>
    <w:semiHidden/>
    <w:rsid w:val="00D6557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5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53DA-9F5A-4C70-BD8D-3BC00B28A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926</Words>
  <Characters>5556</Characters>
  <Application>Microsoft Office Word</Application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 1  do SIWZ</vt:lpstr>
      <vt:lpstr>Załącznik Nr  1  do SIWZ</vt:lpstr>
    </vt:vector>
  </TitlesOfParts>
  <Company>PCT</Company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1  do SIWZ</dc:title>
  <dc:subject/>
  <dc:creator>Administrator</dc:creator>
  <cp:keywords/>
  <dc:description/>
  <cp:lastModifiedBy>Emilia Luchowska-Pas</cp:lastModifiedBy>
  <cp:revision>3</cp:revision>
  <cp:lastPrinted>2016-11-28T07:46:00Z</cp:lastPrinted>
  <dcterms:created xsi:type="dcterms:W3CDTF">2024-02-14T11:20:00Z</dcterms:created>
  <dcterms:modified xsi:type="dcterms:W3CDTF">2024-02-14T12:11:00Z</dcterms:modified>
</cp:coreProperties>
</file>