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A6AD30" w14:textId="77777777" w:rsidR="00FC3C7A" w:rsidRPr="00454E6A" w:rsidRDefault="00FC3C7A" w:rsidP="00FC3C7A">
      <w:pPr>
        <w:tabs>
          <w:tab w:val="center" w:pos="4535"/>
        </w:tabs>
        <w:spacing w:line="360" w:lineRule="auto"/>
        <w:jc w:val="center"/>
        <w:rPr>
          <w:rFonts w:ascii="Century Gothic" w:hAnsi="Century Gothic" w:cs="Arial"/>
          <w:b/>
          <w:bCs/>
        </w:rPr>
      </w:pPr>
      <w:bookmarkStart w:id="1" w:name="_Toc516547855"/>
      <w:bookmarkStart w:id="2" w:name="_Toc516547886"/>
    </w:p>
    <w:p w14:paraId="654EBB4A" w14:textId="77777777" w:rsidR="00FC3C7A" w:rsidRPr="00454E6A" w:rsidRDefault="00FC3C7A" w:rsidP="00FC3C7A">
      <w:pPr>
        <w:tabs>
          <w:tab w:val="center" w:pos="4535"/>
        </w:tabs>
        <w:spacing w:line="360" w:lineRule="auto"/>
        <w:jc w:val="center"/>
        <w:rPr>
          <w:rFonts w:ascii="Century Gothic" w:hAnsi="Century Gothic" w:cs="Arial"/>
          <w:b/>
          <w:bCs/>
        </w:rPr>
      </w:pPr>
    </w:p>
    <w:p w14:paraId="32D2F16E" w14:textId="48D3C864" w:rsidR="00FC3C7A" w:rsidRPr="005F09A4" w:rsidRDefault="00FC3C7A" w:rsidP="00FC3C7A">
      <w:pPr>
        <w:tabs>
          <w:tab w:val="center" w:pos="4535"/>
        </w:tabs>
        <w:spacing w:line="360" w:lineRule="auto"/>
        <w:jc w:val="center"/>
        <w:rPr>
          <w:rFonts w:ascii="Century Gothic" w:hAnsi="Century Gothic" w:cs="Arial"/>
          <w:b/>
          <w:bCs/>
        </w:rPr>
      </w:pPr>
      <w:r w:rsidRPr="005F09A4">
        <w:rPr>
          <w:rFonts w:ascii="Century Gothic,Arial" w:eastAsia="Century Gothic,Arial" w:hAnsi="Century Gothic,Arial" w:cs="Century Gothic,Arial"/>
          <w:b/>
          <w:bCs/>
        </w:rPr>
        <w:t>UMOWA</w:t>
      </w:r>
      <w:r w:rsidR="003D7EA8" w:rsidRPr="005F09A4">
        <w:rPr>
          <w:rFonts w:ascii="Century Gothic,Arial" w:eastAsia="Century Gothic,Arial" w:hAnsi="Century Gothic,Arial" w:cs="Century Gothic,Arial"/>
          <w:b/>
          <w:bCs/>
        </w:rPr>
        <w:t xml:space="preserve"> </w:t>
      </w:r>
      <w:r w:rsidR="004A1F1B" w:rsidRPr="005F09A4">
        <w:rPr>
          <w:rFonts w:ascii="Century Gothic,Arial" w:eastAsia="Century Gothic,Arial" w:hAnsi="Century Gothic,Arial" w:cs="Century Gothic,Arial"/>
          <w:b/>
          <w:bCs/>
        </w:rPr>
        <w:t xml:space="preserve"> </w:t>
      </w:r>
    </w:p>
    <w:p w14:paraId="3E490ED3" w14:textId="23CB3FF9" w:rsidR="00FC3C7A" w:rsidRPr="005F09A4" w:rsidRDefault="00673338" w:rsidP="00FC3C7A">
      <w:pPr>
        <w:tabs>
          <w:tab w:val="center" w:pos="4535"/>
        </w:tabs>
        <w:spacing w:line="360" w:lineRule="auto"/>
        <w:jc w:val="center"/>
        <w:rPr>
          <w:rFonts w:ascii="Century Gothic" w:hAnsi="Century Gothic"/>
        </w:rPr>
      </w:pPr>
      <w:r w:rsidRPr="005F09A4">
        <w:rPr>
          <w:rFonts w:ascii="Century Gothic" w:eastAsia="Century Gothic" w:hAnsi="Century Gothic" w:cs="Century Gothic"/>
        </w:rPr>
        <w:t xml:space="preserve">nr </w:t>
      </w:r>
      <w:r w:rsidR="00F47CA3" w:rsidRPr="005F09A4">
        <w:rPr>
          <w:rFonts w:ascii="Century Gothic" w:eastAsia="Century Gothic" w:hAnsi="Century Gothic" w:cs="Century Gothic"/>
        </w:rPr>
        <w:t>……………</w:t>
      </w:r>
    </w:p>
    <w:p w14:paraId="13F177FD" w14:textId="77777777" w:rsidR="00673338" w:rsidRPr="005F09A4" w:rsidRDefault="00673338" w:rsidP="00FC3C7A">
      <w:pPr>
        <w:tabs>
          <w:tab w:val="center" w:pos="4535"/>
        </w:tabs>
        <w:spacing w:line="360" w:lineRule="auto"/>
        <w:jc w:val="center"/>
        <w:rPr>
          <w:rFonts w:ascii="Century Gothic" w:hAnsi="Century Gothic" w:cs="Arial"/>
          <w:b/>
          <w:bCs/>
        </w:rPr>
      </w:pPr>
    </w:p>
    <w:p w14:paraId="13CA78EA" w14:textId="33BE08BF" w:rsidR="00FC3C7A" w:rsidRPr="005F09A4" w:rsidRDefault="00FC3C7A" w:rsidP="00CE29A3">
      <w:pPr>
        <w:tabs>
          <w:tab w:val="center" w:pos="4535"/>
        </w:tabs>
        <w:spacing w:line="360" w:lineRule="auto"/>
        <w:jc w:val="center"/>
        <w:rPr>
          <w:rFonts w:ascii="Century Gothic,Arial" w:eastAsia="Century Gothic,Arial" w:hAnsi="Century Gothic,Arial" w:cs="Century Gothic,Arial"/>
          <w:b/>
          <w:bCs/>
        </w:rPr>
      </w:pPr>
      <w:r w:rsidRPr="005F09A4">
        <w:rPr>
          <w:rFonts w:ascii="Century Gothic,Arial" w:eastAsia="Century Gothic,Arial" w:hAnsi="Century Gothic,Arial" w:cs="Century Gothic,Arial"/>
          <w:b/>
          <w:bCs/>
        </w:rPr>
        <w:t>O GENERALNĄ REALIZACJĘ INWESTYCJI POD NAZWĄ</w:t>
      </w:r>
    </w:p>
    <w:p w14:paraId="0F1451BD" w14:textId="1DAFD815" w:rsidR="5041424D" w:rsidRPr="001956A2" w:rsidRDefault="003C1A73" w:rsidP="002951BD">
      <w:pPr>
        <w:jc w:val="center"/>
        <w:rPr>
          <w:rFonts w:ascii="Century Gothic" w:hAnsi="Century Gothic"/>
        </w:rPr>
      </w:pPr>
      <w:bookmarkStart w:id="3" w:name="_Hlk122087376"/>
      <w:r w:rsidRPr="001956A2">
        <w:rPr>
          <w:rStyle w:val="cf01"/>
          <w:rFonts w:ascii="Century Gothic" w:hAnsi="Century Gothic"/>
          <w:sz w:val="20"/>
          <w:szCs w:val="20"/>
        </w:rPr>
        <w:t xml:space="preserve">Budowa gazociągu DN1000 MOP 8,4 </w:t>
      </w:r>
      <w:proofErr w:type="spellStart"/>
      <w:r w:rsidRPr="001956A2">
        <w:rPr>
          <w:rStyle w:val="cf01"/>
          <w:rFonts w:ascii="Century Gothic" w:hAnsi="Century Gothic"/>
          <w:sz w:val="20"/>
          <w:szCs w:val="20"/>
        </w:rPr>
        <w:t>MPa</w:t>
      </w:r>
      <w:proofErr w:type="spellEnd"/>
      <w:r w:rsidRPr="001956A2">
        <w:rPr>
          <w:rStyle w:val="cf01"/>
          <w:rFonts w:ascii="Century Gothic" w:hAnsi="Century Gothic"/>
          <w:sz w:val="20"/>
          <w:szCs w:val="20"/>
        </w:rPr>
        <w:t xml:space="preserve"> Gustorzyn- Wicko, </w:t>
      </w:r>
      <w:r w:rsidR="00635F3F" w:rsidRPr="001956A2">
        <w:rPr>
          <w:rStyle w:val="cf01"/>
          <w:rFonts w:ascii="Century Gothic" w:hAnsi="Century Gothic"/>
          <w:sz w:val="20"/>
          <w:szCs w:val="20"/>
        </w:rPr>
        <w:t>POM 2</w:t>
      </w:r>
      <w:r w:rsidRPr="001956A2">
        <w:rPr>
          <w:rStyle w:val="cf01"/>
          <w:rFonts w:ascii="Century Gothic" w:hAnsi="Century Gothic"/>
          <w:sz w:val="20"/>
          <w:szCs w:val="20"/>
        </w:rPr>
        <w:t xml:space="preserve"> Odc. Gardeja- Kolnik</w:t>
      </w:r>
      <w:bookmarkEnd w:id="3"/>
    </w:p>
    <w:p w14:paraId="41FA80DC" w14:textId="77777777" w:rsidR="00644A51" w:rsidRPr="005F09A4" w:rsidRDefault="00644A51" w:rsidP="00104D25">
      <w:pPr>
        <w:tabs>
          <w:tab w:val="left" w:pos="2736"/>
        </w:tabs>
        <w:spacing w:line="360" w:lineRule="auto"/>
        <w:jc w:val="center"/>
        <w:rPr>
          <w:rFonts w:ascii="Century Gothic" w:hAnsi="Century Gothic" w:cs="Arial"/>
        </w:rPr>
      </w:pPr>
    </w:p>
    <w:p w14:paraId="422E519C" w14:textId="77777777" w:rsidR="00644A51" w:rsidRPr="005F09A4" w:rsidRDefault="00644A51" w:rsidP="00104D25">
      <w:pPr>
        <w:tabs>
          <w:tab w:val="left" w:pos="2736"/>
        </w:tabs>
        <w:spacing w:line="360" w:lineRule="auto"/>
        <w:jc w:val="center"/>
        <w:rPr>
          <w:rFonts w:ascii="Century Gothic" w:hAnsi="Century Gothic" w:cs="Arial"/>
        </w:rPr>
      </w:pPr>
    </w:p>
    <w:p w14:paraId="551F2299" w14:textId="77777777" w:rsidR="00FC3C7A" w:rsidRPr="005F09A4" w:rsidRDefault="00FC3C7A" w:rsidP="00FC3C7A">
      <w:pPr>
        <w:tabs>
          <w:tab w:val="left" w:pos="2736"/>
        </w:tabs>
        <w:spacing w:line="360" w:lineRule="auto"/>
        <w:jc w:val="center"/>
        <w:rPr>
          <w:rFonts w:ascii="Century Gothic" w:hAnsi="Century Gothic" w:cs="Arial"/>
        </w:rPr>
      </w:pPr>
      <w:r w:rsidRPr="005F09A4">
        <w:rPr>
          <w:rFonts w:ascii="Century Gothic,Arial" w:eastAsia="Century Gothic,Arial" w:hAnsi="Century Gothic,Arial" w:cs="Century Gothic,Arial"/>
        </w:rPr>
        <w:t>zawarta pomiędzy</w:t>
      </w:r>
    </w:p>
    <w:p w14:paraId="267F2612" w14:textId="29E5EEA5" w:rsidR="00FC3C7A" w:rsidRPr="005F09A4" w:rsidRDefault="00FC3C7A" w:rsidP="002951BD">
      <w:pPr>
        <w:tabs>
          <w:tab w:val="left" w:pos="2736"/>
        </w:tabs>
        <w:spacing w:line="360" w:lineRule="auto"/>
        <w:jc w:val="right"/>
        <w:rPr>
          <w:rFonts w:ascii="Century Gothic" w:hAnsi="Century Gothic" w:cs="Arial"/>
        </w:rPr>
      </w:pPr>
    </w:p>
    <w:p w14:paraId="75010A87" w14:textId="77777777" w:rsidR="00D83C00" w:rsidRPr="005F09A4" w:rsidRDefault="00D83C00" w:rsidP="00FC3C7A">
      <w:pPr>
        <w:tabs>
          <w:tab w:val="left" w:pos="2736"/>
        </w:tabs>
        <w:spacing w:line="360" w:lineRule="auto"/>
        <w:jc w:val="center"/>
        <w:rPr>
          <w:rFonts w:ascii="Century Gothic" w:hAnsi="Century Gothic" w:cs="Arial"/>
        </w:rPr>
      </w:pPr>
    </w:p>
    <w:p w14:paraId="76E435E3" w14:textId="2BB076DF" w:rsidR="00FC3C7A" w:rsidRPr="005F09A4" w:rsidRDefault="008F7A40" w:rsidP="00FC3C7A">
      <w:pPr>
        <w:tabs>
          <w:tab w:val="left" w:pos="1872"/>
        </w:tabs>
        <w:spacing w:line="360" w:lineRule="auto"/>
        <w:jc w:val="center"/>
        <w:rPr>
          <w:rFonts w:ascii="Century Gothic" w:hAnsi="Century Gothic" w:cs="Arial"/>
          <w:b/>
        </w:rPr>
      </w:pPr>
      <w:r w:rsidRPr="005F09A4">
        <w:rPr>
          <w:rFonts w:ascii="Century Gothic,Arial" w:eastAsia="Century Gothic,Arial" w:hAnsi="Century Gothic,Arial" w:cs="Century Gothic,Arial"/>
          <w:b/>
          <w:bCs/>
        </w:rPr>
        <w:t xml:space="preserve">Spółką </w:t>
      </w:r>
      <w:r w:rsidR="00FC3C7A" w:rsidRPr="005F09A4">
        <w:rPr>
          <w:rFonts w:ascii="Century Gothic,Arial" w:eastAsia="Century Gothic,Arial" w:hAnsi="Century Gothic,Arial" w:cs="Century Gothic,Arial"/>
          <w:b/>
          <w:bCs/>
        </w:rPr>
        <w:t>Operator Gazociągów Przesyłowych GAZ-SYSTEM S</w:t>
      </w:r>
      <w:r w:rsidRPr="005F09A4">
        <w:rPr>
          <w:rFonts w:ascii="Century Gothic,Arial" w:eastAsia="Century Gothic,Arial" w:hAnsi="Century Gothic,Arial" w:cs="Century Gothic,Arial"/>
          <w:b/>
          <w:bCs/>
        </w:rPr>
        <w:t xml:space="preserve">. </w:t>
      </w:r>
      <w:r w:rsidR="00FC3C7A" w:rsidRPr="005F09A4">
        <w:rPr>
          <w:rFonts w:ascii="Century Gothic,Arial" w:eastAsia="Century Gothic,Arial" w:hAnsi="Century Gothic,Arial" w:cs="Century Gothic,Arial"/>
          <w:b/>
          <w:bCs/>
        </w:rPr>
        <w:t>A</w:t>
      </w:r>
      <w:r w:rsidRPr="005F09A4">
        <w:rPr>
          <w:rFonts w:ascii="Century Gothic,Arial" w:eastAsia="Century Gothic,Arial" w:hAnsi="Century Gothic,Arial" w:cs="Century Gothic,Arial"/>
          <w:b/>
          <w:bCs/>
        </w:rPr>
        <w:t xml:space="preserve">. </w:t>
      </w:r>
    </w:p>
    <w:p w14:paraId="2BF42BE5" w14:textId="43FDCE09" w:rsidR="00FC3C7A" w:rsidRPr="005F09A4" w:rsidRDefault="00FC3C7A" w:rsidP="00FC3C7A">
      <w:pPr>
        <w:tabs>
          <w:tab w:val="left" w:pos="1872"/>
        </w:tabs>
        <w:spacing w:line="360" w:lineRule="auto"/>
        <w:jc w:val="center"/>
        <w:rPr>
          <w:rFonts w:ascii="Century Gothic" w:hAnsi="Century Gothic" w:cs="Arial"/>
          <w:b/>
        </w:rPr>
      </w:pPr>
    </w:p>
    <w:p w14:paraId="7AD605CF" w14:textId="77777777" w:rsidR="00D83C00" w:rsidRPr="005F09A4" w:rsidRDefault="00D83C00" w:rsidP="00FC3C7A">
      <w:pPr>
        <w:tabs>
          <w:tab w:val="left" w:pos="1872"/>
        </w:tabs>
        <w:spacing w:line="360" w:lineRule="auto"/>
        <w:jc w:val="center"/>
        <w:rPr>
          <w:rFonts w:ascii="Century Gothic" w:hAnsi="Century Gothic" w:cs="Arial"/>
          <w:b/>
        </w:rPr>
      </w:pPr>
    </w:p>
    <w:p w14:paraId="5144AF5B" w14:textId="77777777" w:rsidR="00FC3C7A" w:rsidRPr="005F09A4" w:rsidRDefault="00FC3C7A" w:rsidP="00FC3C7A">
      <w:pPr>
        <w:tabs>
          <w:tab w:val="left" w:pos="1872"/>
        </w:tabs>
        <w:spacing w:line="360" w:lineRule="auto"/>
        <w:jc w:val="center"/>
        <w:rPr>
          <w:rFonts w:ascii="Century Gothic" w:hAnsi="Century Gothic" w:cs="Arial"/>
        </w:rPr>
      </w:pPr>
      <w:r w:rsidRPr="005F09A4">
        <w:rPr>
          <w:rFonts w:ascii="Century Gothic,Arial" w:eastAsia="Century Gothic,Arial" w:hAnsi="Century Gothic,Arial" w:cs="Century Gothic,Arial"/>
        </w:rPr>
        <w:t>- z jednej strony -</w:t>
      </w:r>
    </w:p>
    <w:p w14:paraId="78D3E592" w14:textId="7FA9CE88" w:rsidR="00FC3C7A" w:rsidRPr="005F09A4" w:rsidRDefault="00FC3C7A" w:rsidP="00FC3C7A">
      <w:pPr>
        <w:tabs>
          <w:tab w:val="left" w:pos="1872"/>
        </w:tabs>
        <w:spacing w:line="360" w:lineRule="auto"/>
        <w:jc w:val="center"/>
        <w:rPr>
          <w:rFonts w:ascii="Century Gothic" w:hAnsi="Century Gothic" w:cs="Arial"/>
        </w:rPr>
      </w:pPr>
    </w:p>
    <w:p w14:paraId="30652CD2" w14:textId="77777777" w:rsidR="00D83C00" w:rsidRPr="005F09A4" w:rsidRDefault="00D83C00" w:rsidP="00FC3C7A">
      <w:pPr>
        <w:tabs>
          <w:tab w:val="left" w:pos="1872"/>
        </w:tabs>
        <w:spacing w:line="360" w:lineRule="auto"/>
        <w:jc w:val="center"/>
        <w:rPr>
          <w:rFonts w:ascii="Century Gothic" w:hAnsi="Century Gothic" w:cs="Arial"/>
        </w:rPr>
      </w:pPr>
    </w:p>
    <w:p w14:paraId="741AF7DD" w14:textId="77777777" w:rsidR="00FC3C7A" w:rsidRPr="005F09A4" w:rsidRDefault="00FC3C7A" w:rsidP="00FC3C7A">
      <w:pPr>
        <w:tabs>
          <w:tab w:val="left" w:pos="1872"/>
        </w:tabs>
        <w:spacing w:line="360" w:lineRule="auto"/>
        <w:jc w:val="center"/>
        <w:rPr>
          <w:rFonts w:ascii="Century Gothic" w:hAnsi="Century Gothic" w:cs="Arial"/>
        </w:rPr>
      </w:pPr>
      <w:r w:rsidRPr="005F09A4">
        <w:rPr>
          <w:rFonts w:ascii="Century Gothic,Arial" w:eastAsia="Century Gothic,Arial" w:hAnsi="Century Gothic,Arial" w:cs="Century Gothic,Arial"/>
        </w:rPr>
        <w:t>oraz</w:t>
      </w:r>
    </w:p>
    <w:p w14:paraId="49A3D3CB" w14:textId="3475400B" w:rsidR="00FC3C7A" w:rsidRPr="005F09A4" w:rsidRDefault="00FC3C7A" w:rsidP="00CE29A3">
      <w:pPr>
        <w:tabs>
          <w:tab w:val="left" w:pos="1872"/>
        </w:tabs>
        <w:spacing w:line="360" w:lineRule="auto"/>
        <w:jc w:val="center"/>
        <w:rPr>
          <w:rFonts w:ascii="Century Gothic" w:hAnsi="Century Gothic"/>
        </w:rPr>
      </w:pPr>
    </w:p>
    <w:p w14:paraId="176A0934" w14:textId="79675321" w:rsidR="00FC3C7A" w:rsidRPr="005F09A4" w:rsidRDefault="00C65C32" w:rsidP="00FC3C7A">
      <w:pPr>
        <w:tabs>
          <w:tab w:val="left" w:pos="2448"/>
        </w:tabs>
        <w:spacing w:line="360" w:lineRule="auto"/>
        <w:jc w:val="center"/>
        <w:rPr>
          <w:rFonts w:ascii="Century Gothic" w:hAnsi="Century Gothic"/>
        </w:rPr>
      </w:pPr>
      <w:r w:rsidRPr="005F09A4">
        <w:rPr>
          <w:rFonts w:ascii="Century Gothic,Arial" w:eastAsia="Century Gothic,Arial" w:hAnsi="Century Gothic,Arial" w:cs="Century Gothic,Arial"/>
        </w:rPr>
        <w:t>……………………………………………………………………</w:t>
      </w:r>
    </w:p>
    <w:p w14:paraId="06A9A421" w14:textId="77777777" w:rsidR="00D83C00" w:rsidRPr="005F09A4" w:rsidRDefault="00D83C00" w:rsidP="00FC3C7A">
      <w:pPr>
        <w:tabs>
          <w:tab w:val="left" w:pos="2448"/>
        </w:tabs>
        <w:spacing w:line="360" w:lineRule="auto"/>
        <w:jc w:val="center"/>
        <w:rPr>
          <w:rFonts w:ascii="Century Gothic" w:hAnsi="Century Gothic" w:cs="Arial"/>
        </w:rPr>
      </w:pPr>
    </w:p>
    <w:p w14:paraId="59EFBD85" w14:textId="77777777" w:rsidR="00FC3C7A" w:rsidRPr="005F09A4" w:rsidRDefault="00FC3C7A" w:rsidP="00FC3C7A">
      <w:pPr>
        <w:tabs>
          <w:tab w:val="left" w:pos="2448"/>
        </w:tabs>
        <w:spacing w:line="360" w:lineRule="auto"/>
        <w:jc w:val="center"/>
        <w:rPr>
          <w:rFonts w:ascii="Century Gothic" w:hAnsi="Century Gothic" w:cs="Arial"/>
        </w:rPr>
      </w:pPr>
      <w:r w:rsidRPr="005F09A4">
        <w:rPr>
          <w:rFonts w:ascii="Century Gothic,Arial" w:eastAsia="Century Gothic,Arial" w:hAnsi="Century Gothic,Arial" w:cs="Century Gothic,Arial"/>
        </w:rPr>
        <w:t>- z drugiej strony -</w:t>
      </w:r>
    </w:p>
    <w:p w14:paraId="5D4688E8" w14:textId="77777777" w:rsidR="00FC3C7A" w:rsidRPr="005F09A4" w:rsidRDefault="00FC3C7A" w:rsidP="00FC3C7A">
      <w:pPr>
        <w:tabs>
          <w:tab w:val="left" w:pos="2448"/>
        </w:tabs>
        <w:spacing w:line="360" w:lineRule="auto"/>
        <w:jc w:val="center"/>
        <w:rPr>
          <w:rFonts w:ascii="Century Gothic" w:hAnsi="Century Gothic" w:cs="Arial"/>
        </w:rPr>
      </w:pPr>
    </w:p>
    <w:p w14:paraId="2A690CC2" w14:textId="77777777" w:rsidR="008F7A40" w:rsidRPr="005F09A4" w:rsidRDefault="008F7A40" w:rsidP="008F7A40">
      <w:pPr>
        <w:tabs>
          <w:tab w:val="left" w:pos="9072"/>
        </w:tabs>
        <w:spacing w:line="360" w:lineRule="auto"/>
        <w:jc w:val="center"/>
        <w:rPr>
          <w:rFonts w:ascii="Century Gothic,Arial" w:eastAsia="Century Gothic,Arial" w:hAnsi="Century Gothic,Arial" w:cs="Century Gothic,Arial"/>
        </w:rPr>
      </w:pPr>
    </w:p>
    <w:p w14:paraId="1C4F775D" w14:textId="25543459" w:rsidR="008F7A40" w:rsidRPr="005F09A4" w:rsidRDefault="008F7A40" w:rsidP="008F7A40">
      <w:pPr>
        <w:tabs>
          <w:tab w:val="left" w:pos="9072"/>
        </w:tabs>
        <w:spacing w:line="360" w:lineRule="auto"/>
        <w:jc w:val="center"/>
        <w:rPr>
          <w:rFonts w:ascii="Century Gothic" w:hAnsi="Century Gothic" w:cs="Arial"/>
        </w:rPr>
      </w:pPr>
      <w:r w:rsidRPr="005F09A4">
        <w:rPr>
          <w:rFonts w:ascii="Century Gothic,Arial" w:eastAsia="Century Gothic,Arial" w:hAnsi="Century Gothic,Arial" w:cs="Century Gothic,Arial"/>
        </w:rPr>
        <w:t xml:space="preserve">z dnia </w:t>
      </w:r>
    </w:p>
    <w:p w14:paraId="2FA2F6FD" w14:textId="77777777" w:rsidR="008F7A40" w:rsidRPr="005F09A4" w:rsidRDefault="008F7A40" w:rsidP="008F7A40">
      <w:pPr>
        <w:spacing w:line="360" w:lineRule="auto"/>
        <w:jc w:val="center"/>
        <w:rPr>
          <w:rFonts w:ascii="Century Gothic" w:hAnsi="Century Gothic" w:cs="Arial"/>
          <w:b/>
          <w:bCs/>
        </w:rPr>
      </w:pPr>
    </w:p>
    <w:p w14:paraId="19EA1756" w14:textId="77777777" w:rsidR="008F7A40" w:rsidRPr="005F09A4" w:rsidRDefault="008F7A40" w:rsidP="008F7A40">
      <w:pPr>
        <w:tabs>
          <w:tab w:val="left" w:pos="2736"/>
        </w:tabs>
        <w:spacing w:line="360" w:lineRule="auto"/>
        <w:jc w:val="center"/>
        <w:rPr>
          <w:rFonts w:ascii="Century Gothic" w:hAnsi="Century Gothic"/>
          <w:b/>
          <w:color w:val="00B050"/>
        </w:rPr>
      </w:pPr>
      <w:r w:rsidRPr="005F09A4">
        <w:rPr>
          <w:rFonts w:ascii="Century Gothic,Arial" w:eastAsia="Century Gothic,Arial" w:hAnsi="Century Gothic,Arial" w:cs="Century Gothic,Arial"/>
          <w:color w:val="00B050"/>
        </w:rPr>
        <w:t>………….</w:t>
      </w:r>
    </w:p>
    <w:p w14:paraId="6A6C01CE" w14:textId="77777777" w:rsidR="00FC3C7A" w:rsidRPr="005F09A4" w:rsidRDefault="00FC3C7A" w:rsidP="00FC3C7A">
      <w:pPr>
        <w:tabs>
          <w:tab w:val="left" w:pos="1296"/>
          <w:tab w:val="left" w:pos="9072"/>
        </w:tabs>
        <w:spacing w:line="360" w:lineRule="auto"/>
        <w:jc w:val="center"/>
        <w:rPr>
          <w:rFonts w:ascii="Century Gothic" w:hAnsi="Century Gothic" w:cs="Arial"/>
        </w:rPr>
      </w:pPr>
    </w:p>
    <w:p w14:paraId="64653D1C" w14:textId="497606B0" w:rsidR="00FC3C7A" w:rsidRPr="005F09A4" w:rsidRDefault="00FC3C7A" w:rsidP="00CE29A3">
      <w:pPr>
        <w:tabs>
          <w:tab w:val="center" w:pos="4535"/>
        </w:tabs>
        <w:spacing w:line="360" w:lineRule="auto"/>
        <w:jc w:val="center"/>
        <w:rPr>
          <w:rFonts w:ascii="Century Gothic" w:hAnsi="Century Gothic" w:cs="Arial"/>
          <w:b/>
        </w:rPr>
      </w:pPr>
    </w:p>
    <w:p w14:paraId="1AE6432D" w14:textId="6AFED285" w:rsidR="00FC3C7A" w:rsidRPr="005F09A4" w:rsidRDefault="00FC3C7A" w:rsidP="00FC3C7A">
      <w:pPr>
        <w:spacing w:line="360" w:lineRule="auto"/>
        <w:jc w:val="center"/>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 (zwana w dalszej części „</w:t>
      </w:r>
      <w:r w:rsidRPr="005F09A4">
        <w:rPr>
          <w:rFonts w:ascii="Century Gothic,Arial" w:eastAsia="Century Gothic,Arial" w:hAnsi="Century Gothic,Arial" w:cs="Century Gothic,Arial"/>
          <w:b/>
          <w:bCs/>
        </w:rPr>
        <w:t>Umową</w:t>
      </w:r>
      <w:r w:rsidRPr="005F09A4">
        <w:rPr>
          <w:rFonts w:ascii="Century Gothic,Arial" w:eastAsia="Century Gothic,Arial" w:hAnsi="Century Gothic,Arial" w:cs="Century Gothic,Arial"/>
        </w:rPr>
        <w:t>”)</w:t>
      </w:r>
    </w:p>
    <w:p w14:paraId="4CDF3359" w14:textId="792A54BE" w:rsidR="008F7A40" w:rsidRPr="005F09A4" w:rsidRDefault="008F7A40" w:rsidP="00FC3C7A">
      <w:pPr>
        <w:spacing w:line="360" w:lineRule="auto"/>
        <w:jc w:val="center"/>
        <w:rPr>
          <w:rFonts w:ascii="Century Gothic,Arial" w:eastAsia="Century Gothic,Arial" w:hAnsi="Century Gothic,Arial" w:cs="Century Gothic,Arial"/>
        </w:rPr>
      </w:pPr>
    </w:p>
    <w:p w14:paraId="6801E732" w14:textId="77777777" w:rsidR="008F7A40" w:rsidRPr="005F09A4" w:rsidRDefault="008F7A40" w:rsidP="00FC3C7A">
      <w:pPr>
        <w:spacing w:line="360" w:lineRule="auto"/>
        <w:jc w:val="center"/>
        <w:rPr>
          <w:rFonts w:ascii="Century Gothic,Arial" w:eastAsia="Century Gothic,Arial" w:hAnsi="Century Gothic,Arial" w:cs="Century Gothic,Arial"/>
        </w:rPr>
      </w:pPr>
    </w:p>
    <w:p w14:paraId="45076499" w14:textId="77777777" w:rsidR="008F7A40" w:rsidRPr="005F09A4" w:rsidRDefault="008F7A40" w:rsidP="00FC3C7A">
      <w:pPr>
        <w:spacing w:line="360" w:lineRule="auto"/>
        <w:jc w:val="center"/>
        <w:rPr>
          <w:rFonts w:ascii="Century Gothic" w:hAnsi="Century Gothic" w:cs="Arial"/>
        </w:rPr>
      </w:pPr>
    </w:p>
    <w:p w14:paraId="0EABCD53" w14:textId="77777777" w:rsidR="00FC3C7A" w:rsidRPr="005F09A4" w:rsidRDefault="00FC3C7A" w:rsidP="00FC3C7A">
      <w:pPr>
        <w:spacing w:line="360" w:lineRule="auto"/>
        <w:jc w:val="center"/>
        <w:rPr>
          <w:rFonts w:ascii="Century Gothic" w:hAnsi="Century Gothic" w:cs="Arial"/>
        </w:rPr>
      </w:pPr>
    </w:p>
    <w:p w14:paraId="15100E79" w14:textId="77777777" w:rsidR="006E3EAA" w:rsidRPr="005F09A4" w:rsidRDefault="006E3EAA" w:rsidP="00FC3C7A">
      <w:pPr>
        <w:spacing w:line="360" w:lineRule="auto"/>
        <w:jc w:val="both"/>
        <w:rPr>
          <w:rFonts w:ascii="Century Gothic" w:hAnsi="Century Gothic" w:cs="Arial"/>
          <w:b/>
        </w:rPr>
      </w:pPr>
    </w:p>
    <w:p w14:paraId="5E335AC1" w14:textId="77777777" w:rsidR="006E3EAA" w:rsidRPr="005F09A4" w:rsidRDefault="006E3EAA" w:rsidP="00FC3C7A">
      <w:pPr>
        <w:spacing w:line="360" w:lineRule="auto"/>
        <w:jc w:val="both"/>
        <w:rPr>
          <w:rFonts w:ascii="Century Gothic" w:hAnsi="Century Gothic" w:cs="Arial"/>
          <w:b/>
        </w:rPr>
      </w:pPr>
    </w:p>
    <w:p w14:paraId="722F015A" w14:textId="77777777" w:rsidR="00C47047" w:rsidRPr="005F09A4" w:rsidRDefault="00C47047" w:rsidP="001449A7">
      <w:pPr>
        <w:spacing w:after="160" w:line="259" w:lineRule="auto"/>
        <w:rPr>
          <w:rFonts w:ascii="Century Gothic,Arial" w:eastAsia="Century Gothic,Arial" w:hAnsi="Century Gothic,Arial" w:cs="Century Gothic,Arial"/>
          <w:b/>
          <w:bCs/>
        </w:rPr>
      </w:pPr>
    </w:p>
    <w:p w14:paraId="3AEB6039" w14:textId="77777777" w:rsidR="00941FBB" w:rsidRPr="006610D0" w:rsidRDefault="00941FBB" w:rsidP="001449A7">
      <w:pPr>
        <w:spacing w:after="160" w:line="259" w:lineRule="auto"/>
        <w:rPr>
          <w:ins w:id="4" w:author="Zwoliński Wojciech" w:date="2024-02-08T15:38:00Z"/>
          <w:rFonts w:ascii="Century Gothic,Arial" w:eastAsia="Century Gothic,Arial" w:hAnsi="Century Gothic,Arial" w:cs="Century Gothic,Arial"/>
          <w:b/>
          <w:bCs/>
        </w:rPr>
      </w:pPr>
    </w:p>
    <w:p w14:paraId="03DEAE0D" w14:textId="77777777" w:rsidR="00941FBB" w:rsidRPr="005F09A4" w:rsidRDefault="00941FBB" w:rsidP="001449A7">
      <w:pPr>
        <w:spacing w:after="160" w:line="259" w:lineRule="auto"/>
        <w:rPr>
          <w:ins w:id="5" w:author="Zwoliński Wojciech" w:date="2024-02-08T15:38:00Z"/>
          <w:rFonts w:ascii="Century Gothic,Arial" w:eastAsia="Century Gothic,Arial" w:hAnsi="Century Gothic,Arial" w:cs="Century Gothic,Arial"/>
          <w:b/>
          <w:bCs/>
        </w:rPr>
      </w:pPr>
    </w:p>
    <w:p w14:paraId="6FF09090" w14:textId="3720E42F" w:rsidR="00FC3C7A" w:rsidRPr="005F09A4" w:rsidRDefault="00FC3C7A" w:rsidP="001449A7">
      <w:pPr>
        <w:spacing w:after="160" w:line="259" w:lineRule="auto"/>
        <w:rPr>
          <w:rFonts w:ascii="Century Gothic" w:hAnsi="Century Gothic" w:cs="Arial"/>
          <w:b/>
        </w:rPr>
      </w:pPr>
      <w:r w:rsidRPr="005F09A4">
        <w:rPr>
          <w:rFonts w:ascii="Century Gothic,Arial" w:eastAsia="Century Gothic,Arial" w:hAnsi="Century Gothic,Arial" w:cs="Century Gothic,Arial"/>
          <w:b/>
          <w:bCs/>
        </w:rPr>
        <w:t>Zawarta pomiędzy:</w:t>
      </w:r>
    </w:p>
    <w:p w14:paraId="7AE6D2FA" w14:textId="77777777" w:rsidR="00FC3C7A" w:rsidRPr="005F09A4" w:rsidRDefault="00FC3C7A" w:rsidP="00FC3C7A">
      <w:pPr>
        <w:pStyle w:val="Tekstpodstawowy"/>
        <w:autoSpaceDE w:val="0"/>
        <w:autoSpaceDN w:val="0"/>
        <w:adjustRightInd w:val="0"/>
        <w:spacing w:line="360" w:lineRule="auto"/>
        <w:ind w:left="34"/>
        <w:jc w:val="both"/>
        <w:rPr>
          <w:rFonts w:ascii="Century Gothic" w:hAnsi="Century Gothic" w:cs="Arial"/>
          <w:sz w:val="20"/>
        </w:rPr>
      </w:pPr>
    </w:p>
    <w:p w14:paraId="0438CBF7" w14:textId="526C226A" w:rsidR="00FC3C7A" w:rsidRPr="005F09A4" w:rsidRDefault="008D5E46" w:rsidP="00BB474A">
      <w:pPr>
        <w:pStyle w:val="Tekstpodstawowy"/>
        <w:autoSpaceDE w:val="0"/>
        <w:autoSpaceDN w:val="0"/>
        <w:adjustRightInd w:val="0"/>
        <w:spacing w:after="240" w:line="360" w:lineRule="auto"/>
        <w:ind w:left="34"/>
        <w:jc w:val="both"/>
        <w:rPr>
          <w:rFonts w:ascii="Century Gothic" w:hAnsi="Century Gothic"/>
          <w:sz w:val="20"/>
        </w:rPr>
      </w:pPr>
      <w:r w:rsidRPr="005F09A4">
        <w:rPr>
          <w:rFonts w:ascii="Century Gothic,Arial" w:eastAsia="Century Gothic,Arial" w:hAnsi="Century Gothic,Arial" w:cs="Century Gothic,Arial"/>
          <w:sz w:val="20"/>
        </w:rPr>
        <w:t xml:space="preserve">Spółką </w:t>
      </w:r>
      <w:r w:rsidR="00FC3C7A" w:rsidRPr="005F09A4">
        <w:rPr>
          <w:rFonts w:ascii="Century Gothic,Arial" w:eastAsia="Century Gothic,Arial" w:hAnsi="Century Gothic,Arial" w:cs="Century Gothic,Arial"/>
          <w:b/>
          <w:bCs/>
          <w:sz w:val="20"/>
        </w:rPr>
        <w:t>Operator Gazociągów Przesyłowych GAZ-SYSTEM S</w:t>
      </w:r>
      <w:r w:rsidR="006D1845" w:rsidRPr="005F09A4">
        <w:rPr>
          <w:rFonts w:ascii="Century Gothic,Arial" w:eastAsia="Century Gothic,Arial" w:hAnsi="Century Gothic,Arial" w:cs="Century Gothic,Arial"/>
          <w:b/>
          <w:bCs/>
          <w:sz w:val="20"/>
          <w:lang w:val="pl-PL"/>
        </w:rPr>
        <w:t>półk</w:t>
      </w:r>
      <w:r w:rsidR="00677F67" w:rsidRPr="005F09A4">
        <w:rPr>
          <w:rFonts w:ascii="Century Gothic,Arial" w:eastAsia="Century Gothic,Arial" w:hAnsi="Century Gothic,Arial" w:cs="Century Gothic,Arial"/>
          <w:b/>
          <w:bCs/>
          <w:sz w:val="20"/>
          <w:lang w:val="pl-PL"/>
        </w:rPr>
        <w:t>a</w:t>
      </w:r>
      <w:r w:rsidR="006D1845" w:rsidRPr="005F09A4">
        <w:rPr>
          <w:rFonts w:ascii="Century Gothic,Arial" w:eastAsia="Century Gothic,Arial" w:hAnsi="Century Gothic,Arial" w:cs="Century Gothic,Arial"/>
          <w:b/>
          <w:bCs/>
          <w:sz w:val="20"/>
          <w:lang w:val="pl-PL"/>
        </w:rPr>
        <w:t xml:space="preserve"> </w:t>
      </w:r>
      <w:r w:rsidR="00FC3C7A" w:rsidRPr="005F09A4">
        <w:rPr>
          <w:rFonts w:ascii="Century Gothic,Arial" w:eastAsia="Century Gothic,Arial" w:hAnsi="Century Gothic,Arial" w:cs="Century Gothic,Arial"/>
          <w:b/>
          <w:bCs/>
          <w:sz w:val="20"/>
        </w:rPr>
        <w:t>A</w:t>
      </w:r>
      <w:r w:rsidR="006D1845" w:rsidRPr="005F09A4">
        <w:rPr>
          <w:rFonts w:ascii="Century Gothic,Arial" w:eastAsia="Century Gothic,Arial" w:hAnsi="Century Gothic,Arial" w:cs="Century Gothic,Arial"/>
          <w:b/>
          <w:bCs/>
          <w:sz w:val="20"/>
          <w:lang w:val="pl-PL"/>
        </w:rPr>
        <w:t>kcyjn</w:t>
      </w:r>
      <w:r w:rsidR="00677F67" w:rsidRPr="005F09A4">
        <w:rPr>
          <w:rFonts w:ascii="Century Gothic,Arial" w:eastAsia="Century Gothic,Arial" w:hAnsi="Century Gothic,Arial" w:cs="Century Gothic,Arial"/>
          <w:b/>
          <w:bCs/>
          <w:sz w:val="20"/>
          <w:lang w:val="pl-PL"/>
        </w:rPr>
        <w:t>a</w:t>
      </w:r>
      <w:r w:rsidR="00FC3C7A" w:rsidRPr="005F09A4">
        <w:rPr>
          <w:rFonts w:ascii="Century Gothic,Arial" w:eastAsia="Century Gothic,Arial" w:hAnsi="Century Gothic,Arial" w:cs="Century Gothic,Arial"/>
          <w:sz w:val="20"/>
        </w:rPr>
        <w:t xml:space="preserve"> z siedzibą w Warszawie</w:t>
      </w:r>
      <w:r w:rsidR="00FC3C7A" w:rsidRPr="005F09A4">
        <w:rPr>
          <w:rFonts w:ascii="Century Gothic,Arial" w:eastAsia="Century Gothic,Arial" w:hAnsi="Century Gothic,Arial" w:cs="Century Gothic,Arial"/>
          <w:sz w:val="20"/>
          <w:lang w:val="pl-PL"/>
        </w:rPr>
        <w:t>,</w:t>
      </w:r>
      <w:r w:rsidR="00FC3C7A" w:rsidRPr="005F09A4">
        <w:rPr>
          <w:rFonts w:ascii="Century Gothic,Arial" w:eastAsia="Century Gothic,Arial" w:hAnsi="Century Gothic,Arial" w:cs="Century Gothic,Arial"/>
          <w:sz w:val="20"/>
        </w:rPr>
        <w:t xml:space="preserve"> ul. Mszczonowsk</w:t>
      </w:r>
      <w:r w:rsidR="00FC3C7A" w:rsidRPr="005F09A4">
        <w:rPr>
          <w:rFonts w:ascii="Century Gothic,Arial" w:eastAsia="Century Gothic,Arial" w:hAnsi="Century Gothic,Arial" w:cs="Century Gothic,Arial"/>
          <w:sz w:val="20"/>
          <w:lang w:val="pl-PL"/>
        </w:rPr>
        <w:t>a</w:t>
      </w:r>
      <w:r w:rsidR="00FC3C7A" w:rsidRPr="005F09A4">
        <w:rPr>
          <w:rFonts w:ascii="Century Gothic,Arial" w:eastAsia="Century Gothic,Arial" w:hAnsi="Century Gothic,Arial" w:cs="Century Gothic,Arial"/>
          <w:sz w:val="20"/>
        </w:rPr>
        <w:t xml:space="preserve"> 4, 02-337 Warszawa, wpisaną do Rejestru Przedsiębiorców prowadzonego przez Sąd Rejonowy dla m.st. Warszawy XII Wydział Gospodarczy Krajowego Rejestru Sądowego pod numerem KRS 0000264771, NIP 527-243-20-41, </w:t>
      </w:r>
      <w:r w:rsidR="00FC3C7A" w:rsidRPr="005F09A4">
        <w:rPr>
          <w:rFonts w:ascii="Century Gothic,Arial" w:eastAsia="Century Gothic,Arial" w:hAnsi="Century Gothic,Arial" w:cs="Century Gothic,Arial"/>
          <w:sz w:val="20"/>
          <w:lang w:val="pl-PL"/>
        </w:rPr>
        <w:t xml:space="preserve">REGON 015716698, </w:t>
      </w:r>
      <w:r w:rsidR="00FC3C7A" w:rsidRPr="005F09A4">
        <w:rPr>
          <w:rFonts w:ascii="Century Gothic,Arial" w:eastAsia="Century Gothic,Arial" w:hAnsi="Century Gothic,Arial" w:cs="Century Gothic,Arial"/>
          <w:sz w:val="20"/>
        </w:rPr>
        <w:t>kapita</w:t>
      </w:r>
      <w:r w:rsidR="00FC3C7A" w:rsidRPr="005F09A4">
        <w:rPr>
          <w:rFonts w:ascii="Century Gothic,Arial" w:eastAsia="Century Gothic,Arial" w:hAnsi="Century Gothic,Arial" w:cs="Century Gothic,Arial"/>
          <w:sz w:val="20"/>
          <w:lang w:val="pl-PL"/>
        </w:rPr>
        <w:t>ł</w:t>
      </w:r>
      <w:r w:rsidR="00FC3C7A" w:rsidRPr="005F09A4">
        <w:rPr>
          <w:rFonts w:ascii="Century Gothic,Arial" w:eastAsia="Century Gothic,Arial" w:hAnsi="Century Gothic,Arial" w:cs="Century Gothic,Arial"/>
          <w:sz w:val="20"/>
        </w:rPr>
        <w:t xml:space="preserve"> zakładowy </w:t>
      </w:r>
      <w:r w:rsidR="00562C20" w:rsidRPr="005F09A4">
        <w:rPr>
          <w:rFonts w:ascii="Century Gothic,Arial" w:eastAsia="Century Gothic,Arial" w:hAnsi="Century Gothic,Arial" w:cs="Century Gothic,Arial"/>
          <w:sz w:val="20"/>
        </w:rPr>
        <w:br/>
      </w:r>
      <w:r w:rsidR="000D2E97" w:rsidRPr="005F09A4">
        <w:rPr>
          <w:rFonts w:ascii="Century Gothic" w:eastAsiaTheme="minorEastAsia" w:hAnsi="Century Gothic"/>
          <w:noProof/>
          <w:color w:val="212121"/>
          <w:sz w:val="20"/>
          <w:shd w:val="clear" w:color="auto" w:fill="FFFFFF"/>
          <w:lang w:eastAsia="pl-PL"/>
        </w:rPr>
        <w:t>8 877 190 842</w:t>
      </w:r>
      <w:r w:rsidR="000D2E97" w:rsidRPr="005F09A4">
        <w:rPr>
          <w:rFonts w:ascii="Century Gothic" w:eastAsiaTheme="minorEastAsia" w:hAnsi="Century Gothic"/>
          <w:noProof/>
          <w:sz w:val="20"/>
          <w:lang w:eastAsia="pl-PL"/>
        </w:rPr>
        <w:t>,00</w:t>
      </w:r>
      <w:r w:rsidR="00FC3C7A" w:rsidRPr="005F09A4">
        <w:rPr>
          <w:rFonts w:ascii="Century Gothic,Arial" w:eastAsia="Century Gothic,Arial" w:hAnsi="Century Gothic,Arial" w:cs="Century Gothic,Arial"/>
          <w:sz w:val="20"/>
        </w:rPr>
        <w:t xml:space="preserve"> </w:t>
      </w:r>
      <w:r w:rsidR="00FC3C7A" w:rsidRPr="005F09A4">
        <w:rPr>
          <w:rFonts w:ascii="Century Gothic,Arial" w:eastAsia="Century Gothic,Arial" w:hAnsi="Century Gothic,Arial" w:cs="Century Gothic,Arial"/>
          <w:sz w:val="20"/>
          <w:lang w:val="pl-PL"/>
        </w:rPr>
        <w:t>w</w:t>
      </w:r>
      <w:r w:rsidR="00FC3C7A" w:rsidRPr="005F09A4">
        <w:rPr>
          <w:rFonts w:ascii="Century Gothic,Arial" w:eastAsia="Century Gothic,Arial" w:hAnsi="Century Gothic,Arial" w:cs="Century Gothic,Arial"/>
          <w:sz w:val="20"/>
        </w:rPr>
        <w:t>płacony</w:t>
      </w:r>
      <w:r w:rsidR="00FC3C7A" w:rsidRPr="005F09A4">
        <w:rPr>
          <w:rFonts w:ascii="Century Gothic,Arial" w:eastAsia="Century Gothic,Arial" w:hAnsi="Century Gothic,Arial" w:cs="Century Gothic,Arial"/>
          <w:sz w:val="20"/>
          <w:lang w:val="pl-PL"/>
        </w:rPr>
        <w:t xml:space="preserve"> w całości</w:t>
      </w:r>
      <w:r w:rsidR="00FC3C7A" w:rsidRPr="005F09A4">
        <w:rPr>
          <w:rFonts w:ascii="Century Gothic,Arial" w:eastAsia="Century Gothic,Arial" w:hAnsi="Century Gothic,Arial" w:cs="Century Gothic,Arial"/>
          <w:sz w:val="20"/>
        </w:rPr>
        <w:t xml:space="preserve">, reprezentowaną przez: </w:t>
      </w:r>
    </w:p>
    <w:p w14:paraId="11F5820C" w14:textId="2D2B7778" w:rsidR="00FC3C7A" w:rsidRPr="005F09A4" w:rsidRDefault="00FC3C7A" w:rsidP="00BB474A">
      <w:pPr>
        <w:spacing w:after="240" w:line="360" w:lineRule="auto"/>
        <w:jc w:val="both"/>
        <w:rPr>
          <w:rFonts w:ascii="Century Gothic" w:hAnsi="Century Gothic"/>
        </w:rPr>
      </w:pPr>
      <w:r w:rsidRPr="005F09A4">
        <w:rPr>
          <w:rFonts w:ascii="Century Gothic,Arial" w:eastAsia="Century Gothic,Arial" w:hAnsi="Century Gothic,Arial" w:cs="Century Gothic,Arial"/>
        </w:rPr>
        <w:t xml:space="preserve">1. </w:t>
      </w:r>
      <w:r w:rsidR="00C65C32" w:rsidRPr="005F09A4">
        <w:rPr>
          <w:rFonts w:ascii="Century Gothic,Arial" w:eastAsia="Century Gothic,Arial" w:hAnsi="Century Gothic,Arial" w:cs="Century Gothic,Arial"/>
        </w:rPr>
        <w:t>…………………………</w:t>
      </w:r>
    </w:p>
    <w:p w14:paraId="128ACC7F" w14:textId="5CD0E7B0" w:rsidR="00FC3C7A" w:rsidRPr="005F09A4" w:rsidRDefault="00FC3C7A" w:rsidP="00FA55BB">
      <w:pPr>
        <w:spacing w:before="120" w:line="360" w:lineRule="auto"/>
        <w:jc w:val="both"/>
        <w:rPr>
          <w:rFonts w:ascii="Century Gothic" w:hAnsi="Century Gothic"/>
        </w:rPr>
      </w:pPr>
      <w:r w:rsidRPr="005F09A4">
        <w:rPr>
          <w:rFonts w:ascii="Century Gothic,Arial" w:eastAsia="Century Gothic,Arial" w:hAnsi="Century Gothic,Arial" w:cs="Century Gothic,Arial"/>
        </w:rPr>
        <w:t>2</w:t>
      </w:r>
      <w:r w:rsidR="00C65C32" w:rsidRPr="005F09A4">
        <w:rPr>
          <w:rFonts w:ascii="Century Gothic,Arial" w:eastAsia="Century Gothic,Arial" w:hAnsi="Century Gothic,Arial" w:cs="Century Gothic,Arial"/>
        </w:rPr>
        <w:t>……………………………</w:t>
      </w:r>
    </w:p>
    <w:p w14:paraId="71D3D836" w14:textId="77777777" w:rsidR="00FC3C7A" w:rsidRPr="005F09A4" w:rsidRDefault="00FC3C7A" w:rsidP="00FA55BB">
      <w:pPr>
        <w:spacing w:before="120" w:after="240" w:line="360" w:lineRule="auto"/>
        <w:ind w:left="539" w:hanging="539"/>
        <w:jc w:val="both"/>
        <w:rPr>
          <w:rFonts w:ascii="Century Gothic" w:hAnsi="Century Gothic" w:cs="Arial"/>
        </w:rPr>
      </w:pPr>
      <w:r w:rsidRPr="005F09A4">
        <w:rPr>
          <w:rFonts w:ascii="Century Gothic,Arial" w:eastAsia="Century Gothic,Arial" w:hAnsi="Century Gothic,Arial" w:cs="Century Gothic,Arial"/>
        </w:rPr>
        <w:t>zwana w dalszej części „</w:t>
      </w:r>
      <w:r w:rsidRPr="005F09A4">
        <w:rPr>
          <w:rFonts w:ascii="Century Gothic,Arial" w:eastAsia="Century Gothic,Arial" w:hAnsi="Century Gothic,Arial" w:cs="Century Gothic,Arial"/>
          <w:b/>
          <w:bCs/>
        </w:rPr>
        <w:t>Zamawiającym</w:t>
      </w:r>
      <w:r w:rsidRPr="005F09A4">
        <w:rPr>
          <w:rFonts w:ascii="Century Gothic,Arial" w:eastAsia="Century Gothic,Arial" w:hAnsi="Century Gothic,Arial" w:cs="Century Gothic,Arial"/>
        </w:rPr>
        <w:t xml:space="preserve">” </w:t>
      </w:r>
    </w:p>
    <w:p w14:paraId="7CAE0F6A" w14:textId="77777777" w:rsidR="00FC3C7A" w:rsidRPr="005F09A4" w:rsidRDefault="00FC3C7A" w:rsidP="00BB474A">
      <w:pPr>
        <w:spacing w:after="240" w:line="360" w:lineRule="auto"/>
        <w:ind w:left="539" w:hanging="539"/>
        <w:jc w:val="both"/>
        <w:rPr>
          <w:rFonts w:ascii="Century Gothic" w:hAnsi="Century Gothic" w:cs="Arial"/>
        </w:rPr>
      </w:pPr>
      <w:r w:rsidRPr="005F09A4">
        <w:rPr>
          <w:rFonts w:ascii="Century Gothic,Arial" w:eastAsia="Century Gothic,Arial" w:hAnsi="Century Gothic,Arial" w:cs="Century Gothic,Arial"/>
        </w:rPr>
        <w:t>a</w:t>
      </w:r>
    </w:p>
    <w:p w14:paraId="55BB0FC1" w14:textId="7FCCA7D0" w:rsidR="00FC3C7A" w:rsidRPr="005F09A4" w:rsidRDefault="00552FC8" w:rsidP="00BB474A">
      <w:pPr>
        <w:spacing w:after="240" w:line="360" w:lineRule="auto"/>
        <w:jc w:val="both"/>
        <w:rPr>
          <w:rFonts w:ascii="Century Gothic" w:hAnsi="Century Gothic" w:cs="Arial"/>
        </w:rPr>
      </w:pPr>
      <w:r w:rsidRPr="005F09A4">
        <w:rPr>
          <w:rFonts w:ascii="Century Gothic,Arial" w:eastAsia="Century Gothic,Arial" w:hAnsi="Century Gothic,Arial" w:cs="Century Gothic,Arial"/>
          <w:b/>
          <w:bCs/>
        </w:rPr>
        <w:t>……………………………………………………………………………………………………………………………………………………………………………………………………………………………………………</w:t>
      </w:r>
    </w:p>
    <w:p w14:paraId="045854C1" w14:textId="77777777" w:rsidR="00FC3C7A" w:rsidRPr="005F09A4" w:rsidRDefault="00FC3C7A" w:rsidP="00BB474A">
      <w:pPr>
        <w:spacing w:after="240" w:line="360" w:lineRule="auto"/>
        <w:jc w:val="both"/>
        <w:rPr>
          <w:rFonts w:ascii="Century Gothic" w:hAnsi="Century Gothic" w:cs="Arial"/>
        </w:rPr>
      </w:pPr>
      <w:r w:rsidRPr="005F09A4">
        <w:rPr>
          <w:rFonts w:ascii="Century Gothic,Arial" w:eastAsia="Century Gothic,Arial" w:hAnsi="Century Gothic,Arial" w:cs="Century Gothic,Arial"/>
        </w:rPr>
        <w:t>1. ………………………………………………….</w:t>
      </w:r>
    </w:p>
    <w:p w14:paraId="4BB82A55" w14:textId="1F4C883A" w:rsidR="00FC3C7A" w:rsidRPr="005F09A4" w:rsidRDefault="00FC3C7A" w:rsidP="00FC3C7A">
      <w:pPr>
        <w:spacing w:line="360" w:lineRule="auto"/>
        <w:jc w:val="both"/>
        <w:rPr>
          <w:rFonts w:ascii="Century Gothic" w:hAnsi="Century Gothic" w:cs="Arial"/>
        </w:rPr>
      </w:pPr>
      <w:r w:rsidRPr="005F09A4">
        <w:rPr>
          <w:rFonts w:ascii="Century Gothic,Arial" w:eastAsia="Century Gothic,Arial" w:hAnsi="Century Gothic,Arial" w:cs="Century Gothic,Arial"/>
        </w:rPr>
        <w:t xml:space="preserve">2. </w:t>
      </w:r>
      <w:r w:rsidR="00546250" w:rsidRPr="005F09A4">
        <w:rPr>
          <w:rFonts w:ascii="Century Gothic,Arial" w:eastAsia="Century Gothic,Arial" w:hAnsi="Century Gothic,Arial" w:cs="Century Gothic,Arial"/>
        </w:rPr>
        <w:t>………………………………………………….</w:t>
      </w:r>
    </w:p>
    <w:p w14:paraId="733CDDE3" w14:textId="77777777" w:rsidR="00FC3C7A" w:rsidRPr="005F09A4" w:rsidRDefault="00FC3C7A" w:rsidP="00FA55BB">
      <w:pPr>
        <w:spacing w:before="120" w:line="360" w:lineRule="auto"/>
        <w:ind w:left="539" w:hanging="539"/>
        <w:jc w:val="both"/>
        <w:rPr>
          <w:rFonts w:ascii="Century Gothic" w:hAnsi="Century Gothic" w:cs="Arial"/>
          <w:bCs/>
          <w:iCs/>
        </w:rPr>
      </w:pPr>
      <w:r w:rsidRPr="005F09A4">
        <w:rPr>
          <w:rFonts w:ascii="Century Gothic,Arial" w:eastAsia="Century Gothic,Arial" w:hAnsi="Century Gothic,Arial" w:cs="Century Gothic,Arial"/>
        </w:rPr>
        <w:t>zwana w dalszej części „</w:t>
      </w:r>
      <w:r w:rsidRPr="005F09A4">
        <w:rPr>
          <w:rFonts w:ascii="Century Gothic,Arial" w:eastAsia="Century Gothic,Arial" w:hAnsi="Century Gothic,Arial" w:cs="Century Gothic,Arial"/>
          <w:b/>
          <w:bCs/>
        </w:rPr>
        <w:t>Wykonawcą</w:t>
      </w:r>
      <w:r w:rsidRPr="005F09A4">
        <w:rPr>
          <w:rFonts w:ascii="Century Gothic,Arial" w:eastAsia="Century Gothic,Arial" w:hAnsi="Century Gothic,Arial" w:cs="Century Gothic,Arial"/>
        </w:rPr>
        <w:t xml:space="preserve">” </w:t>
      </w:r>
    </w:p>
    <w:p w14:paraId="01193399" w14:textId="77777777" w:rsidR="00FC3C7A" w:rsidRPr="005F09A4" w:rsidRDefault="00FC3C7A" w:rsidP="00FC3C7A">
      <w:pPr>
        <w:spacing w:line="360" w:lineRule="auto"/>
        <w:ind w:left="540" w:hanging="540"/>
        <w:jc w:val="both"/>
        <w:rPr>
          <w:rFonts w:ascii="Century Gothic" w:hAnsi="Century Gothic" w:cs="Arial"/>
        </w:rPr>
      </w:pPr>
    </w:p>
    <w:p w14:paraId="1D908301" w14:textId="77777777" w:rsidR="00FC4D72" w:rsidRPr="005F09A4" w:rsidRDefault="00FC4D72" w:rsidP="00FC4D72">
      <w:pPr>
        <w:spacing w:line="360" w:lineRule="auto"/>
        <w:jc w:val="both"/>
        <w:rPr>
          <w:rFonts w:ascii="Century Gothic" w:hAnsi="Century Gothic" w:cs="Arial"/>
        </w:rPr>
      </w:pPr>
      <w:r w:rsidRPr="005F09A4">
        <w:rPr>
          <w:rFonts w:ascii="Century Gothic,Arial" w:eastAsia="Century Gothic,Arial" w:hAnsi="Century Gothic,Arial" w:cs="Century Gothic,Arial"/>
          <w:b/>
          <w:bCs/>
        </w:rPr>
        <w:t>Zamawiający</w:t>
      </w:r>
      <w:r w:rsidRPr="005F09A4">
        <w:rPr>
          <w:rFonts w:ascii="Century Gothic,Arial" w:eastAsia="Century Gothic,Arial" w:hAnsi="Century Gothic,Arial" w:cs="Century Gothic,Arial"/>
        </w:rPr>
        <w:t xml:space="preserve"> i </w:t>
      </w:r>
      <w:r w:rsidRPr="005F09A4">
        <w:rPr>
          <w:rFonts w:ascii="Century Gothic,Arial" w:eastAsia="Century Gothic,Arial" w:hAnsi="Century Gothic,Arial" w:cs="Century Gothic,Arial"/>
          <w:b/>
          <w:bCs/>
        </w:rPr>
        <w:t>Wykonawca</w:t>
      </w:r>
      <w:r w:rsidRPr="005F09A4">
        <w:rPr>
          <w:rFonts w:ascii="Century Gothic,Arial" w:eastAsia="Century Gothic,Arial" w:hAnsi="Century Gothic,Arial" w:cs="Century Gothic,Arial"/>
        </w:rPr>
        <w:t xml:space="preserve"> zwani są w dalszej części łącznie „</w:t>
      </w:r>
      <w:r w:rsidRPr="005F09A4">
        <w:rPr>
          <w:rFonts w:ascii="Century Gothic,Arial" w:eastAsia="Century Gothic,Arial" w:hAnsi="Century Gothic,Arial" w:cs="Century Gothic,Arial"/>
          <w:b/>
          <w:bCs/>
        </w:rPr>
        <w:t>Stronami</w:t>
      </w:r>
      <w:r w:rsidRPr="005F09A4">
        <w:rPr>
          <w:rFonts w:ascii="Century Gothic,Arial" w:eastAsia="Century Gothic,Arial" w:hAnsi="Century Gothic,Arial" w:cs="Century Gothic,Arial"/>
        </w:rPr>
        <w:t xml:space="preserve">”, a każdy z nich </w:t>
      </w:r>
      <w:r w:rsidRPr="005F09A4">
        <w:rPr>
          <w:rFonts w:ascii="Century Gothic,Arial" w:eastAsia="Century Gothic,Arial" w:hAnsi="Century Gothic,Arial" w:cs="Century Gothic,Arial"/>
          <w:b/>
          <w:bCs/>
        </w:rPr>
        <w:t>„Stroną”</w:t>
      </w:r>
      <w:r w:rsidRPr="005F09A4">
        <w:rPr>
          <w:rFonts w:ascii="Century Gothic,Arial" w:eastAsia="Century Gothic,Arial" w:hAnsi="Century Gothic,Arial" w:cs="Century Gothic,Arial"/>
        </w:rPr>
        <w:t>.</w:t>
      </w:r>
    </w:p>
    <w:p w14:paraId="0E9517B0" w14:textId="77777777" w:rsidR="00CF3474" w:rsidRPr="005F09A4" w:rsidRDefault="00CF3474" w:rsidP="00CF3474">
      <w:pPr>
        <w:spacing w:line="360" w:lineRule="auto"/>
        <w:jc w:val="both"/>
        <w:rPr>
          <w:rFonts w:ascii="Century Gothic" w:hAnsi="Century Gothic"/>
          <w:b/>
          <w:i/>
          <w:color w:val="FF0000"/>
          <w:u w:val="single"/>
        </w:rPr>
      </w:pPr>
    </w:p>
    <w:p w14:paraId="1AD3C6BC" w14:textId="77777777" w:rsidR="00FC3C7A" w:rsidRPr="005F09A4" w:rsidRDefault="00FC3C7A" w:rsidP="00FC3C7A">
      <w:pPr>
        <w:spacing w:line="360" w:lineRule="auto"/>
        <w:jc w:val="both"/>
        <w:rPr>
          <w:rFonts w:ascii="Century Gothic" w:hAnsi="Century Gothic" w:cs="Arial"/>
          <w:b/>
        </w:rPr>
      </w:pPr>
      <w:r w:rsidRPr="005F09A4">
        <w:rPr>
          <w:rFonts w:ascii="Century Gothic,Arial" w:eastAsia="Century Gothic,Arial" w:hAnsi="Century Gothic,Arial" w:cs="Century Gothic,Arial"/>
        </w:rPr>
        <w:br w:type="page"/>
      </w:r>
      <w:bookmarkStart w:id="6" w:name="_Hlk43730080"/>
      <w:r w:rsidRPr="005F09A4">
        <w:rPr>
          <w:rFonts w:ascii="Century Gothic,Arial" w:eastAsia="Century Gothic,Arial" w:hAnsi="Century Gothic,Arial" w:cs="Century Gothic,Arial"/>
          <w:b/>
          <w:bCs/>
        </w:rPr>
        <w:lastRenderedPageBreak/>
        <w:t>SPIS TREŚCI:</w:t>
      </w:r>
    </w:p>
    <w:p w14:paraId="22C1A3DA" w14:textId="6894A25F" w:rsidR="00FF42E4" w:rsidRDefault="00FC3C7A" w:rsidP="00FF42E4">
      <w:pPr>
        <w:pStyle w:val="Spistreci1"/>
        <w:rPr>
          <w:ins w:id="7" w:author="Bastuba Blanka" w:date="2024-03-07T12:26:00Z"/>
          <w:rFonts w:asciiTheme="minorHAnsi" w:eastAsiaTheme="minorEastAsia" w:hAnsiTheme="minorHAnsi" w:cstheme="minorBidi"/>
          <w:kern w:val="2"/>
          <w:sz w:val="22"/>
          <w:szCs w:val="22"/>
          <w:lang w:eastAsia="pl-PL"/>
          <w14:ligatures w14:val="standardContextual"/>
        </w:rPr>
      </w:pPr>
      <w:r w:rsidRPr="005F09A4">
        <w:rPr>
          <w:rFonts w:ascii="Century Gothic" w:hAnsi="Century Gothic"/>
          <w:sz w:val="20"/>
          <w:szCs w:val="20"/>
        </w:rPr>
        <w:fldChar w:fldCharType="begin"/>
      </w:r>
      <w:r w:rsidRPr="005F09A4">
        <w:rPr>
          <w:rFonts w:ascii="Century Gothic" w:hAnsi="Century Gothic"/>
          <w:sz w:val="20"/>
          <w:szCs w:val="20"/>
        </w:rPr>
        <w:instrText xml:space="preserve"> TOC \o "1-1" \h \z \u </w:instrText>
      </w:r>
      <w:r w:rsidRPr="005F09A4">
        <w:rPr>
          <w:rFonts w:ascii="Century Gothic" w:hAnsi="Century Gothic"/>
          <w:sz w:val="20"/>
          <w:szCs w:val="20"/>
        </w:rPr>
        <w:fldChar w:fldCharType="separate"/>
      </w:r>
      <w:ins w:id="8" w:author="Bastuba Blanka" w:date="2024-03-07T12:26:00Z">
        <w:r w:rsidR="00FF42E4" w:rsidRPr="00281E55">
          <w:rPr>
            <w:rStyle w:val="Hipercze"/>
          </w:rPr>
          <w:fldChar w:fldCharType="begin"/>
        </w:r>
        <w:r w:rsidR="00FF42E4" w:rsidRPr="00281E55">
          <w:rPr>
            <w:rStyle w:val="Hipercze"/>
          </w:rPr>
          <w:instrText xml:space="preserve"> </w:instrText>
        </w:r>
        <w:r w:rsidR="00FF42E4">
          <w:instrText>HYPERLINK \l "_Toc160706823"</w:instrText>
        </w:r>
        <w:r w:rsidR="00FF42E4" w:rsidRPr="00281E55">
          <w:rPr>
            <w:rStyle w:val="Hipercze"/>
          </w:rPr>
          <w:instrText xml:space="preserve"> </w:instrText>
        </w:r>
        <w:r w:rsidR="00FF42E4" w:rsidRPr="00281E55">
          <w:rPr>
            <w:rStyle w:val="Hipercze"/>
          </w:rPr>
        </w:r>
        <w:r w:rsidR="00FF42E4" w:rsidRPr="00281E55">
          <w:rPr>
            <w:rStyle w:val="Hipercze"/>
          </w:rPr>
          <w:fldChar w:fldCharType="separate"/>
        </w:r>
        <w:r w:rsidR="00FF42E4" w:rsidRPr="00281E55">
          <w:rPr>
            <w:rStyle w:val="Hipercze"/>
            <w:rFonts w:ascii="Century Gothic,Arial" w:eastAsia="Century Gothic,Arial" w:hAnsi="Century Gothic,Arial" w:cs="Century Gothic,Arial"/>
          </w:rPr>
          <w:t>ARTYKUŁ 1. DEFINICJE</w:t>
        </w:r>
        <w:r w:rsidR="00FF42E4">
          <w:rPr>
            <w:webHidden/>
          </w:rPr>
          <w:tab/>
        </w:r>
        <w:r w:rsidR="00FF42E4">
          <w:rPr>
            <w:webHidden/>
          </w:rPr>
          <w:fldChar w:fldCharType="begin"/>
        </w:r>
        <w:r w:rsidR="00FF42E4">
          <w:rPr>
            <w:webHidden/>
          </w:rPr>
          <w:instrText xml:space="preserve"> PAGEREF _Toc160706823 \h </w:instrText>
        </w:r>
        <w:r w:rsidR="00FF42E4">
          <w:rPr>
            <w:webHidden/>
          </w:rPr>
        </w:r>
      </w:ins>
      <w:r w:rsidR="00FF42E4">
        <w:rPr>
          <w:webHidden/>
        </w:rPr>
        <w:fldChar w:fldCharType="separate"/>
      </w:r>
      <w:ins w:id="9" w:author="Bastuba Blanka" w:date="2024-03-07T12:26:00Z">
        <w:r w:rsidR="00FF42E4">
          <w:rPr>
            <w:webHidden/>
          </w:rPr>
          <w:t>5</w:t>
        </w:r>
        <w:r w:rsidR="00FF42E4">
          <w:rPr>
            <w:webHidden/>
          </w:rPr>
          <w:fldChar w:fldCharType="end"/>
        </w:r>
        <w:r w:rsidR="00FF42E4" w:rsidRPr="00281E55">
          <w:rPr>
            <w:rStyle w:val="Hipercze"/>
          </w:rPr>
          <w:fldChar w:fldCharType="end"/>
        </w:r>
      </w:ins>
    </w:p>
    <w:p w14:paraId="79B7A255" w14:textId="3FE5608F" w:rsidR="00FF42E4" w:rsidRDefault="00FF42E4" w:rsidP="00FF42E4">
      <w:pPr>
        <w:pStyle w:val="Spistreci1"/>
        <w:rPr>
          <w:ins w:id="10" w:author="Bastuba Blanka" w:date="2024-03-07T12:26:00Z"/>
          <w:rFonts w:asciiTheme="minorHAnsi" w:eastAsiaTheme="minorEastAsia" w:hAnsiTheme="minorHAnsi" w:cstheme="minorBidi"/>
          <w:kern w:val="2"/>
          <w:sz w:val="22"/>
          <w:szCs w:val="22"/>
          <w:lang w:eastAsia="pl-PL"/>
          <w14:ligatures w14:val="standardContextual"/>
        </w:rPr>
      </w:pPr>
      <w:ins w:id="11" w:author="Bastuba Blanka" w:date="2024-03-07T12:26:00Z">
        <w:r w:rsidRPr="00281E55">
          <w:rPr>
            <w:rStyle w:val="Hipercze"/>
          </w:rPr>
          <w:fldChar w:fldCharType="begin"/>
        </w:r>
        <w:r w:rsidRPr="00281E55">
          <w:rPr>
            <w:rStyle w:val="Hipercze"/>
          </w:rPr>
          <w:instrText xml:space="preserve"> </w:instrText>
        </w:r>
        <w:r>
          <w:instrText>HYPERLINK \l "_Toc160706824"</w:instrText>
        </w:r>
        <w:r w:rsidRPr="00281E55">
          <w:rPr>
            <w:rStyle w:val="Hipercze"/>
          </w:rPr>
          <w:instrText xml:space="preserve"> </w:instrText>
        </w:r>
        <w:r w:rsidRPr="00281E55">
          <w:rPr>
            <w:rStyle w:val="Hipercze"/>
          </w:rPr>
        </w:r>
        <w:r w:rsidRPr="00281E55">
          <w:rPr>
            <w:rStyle w:val="Hipercze"/>
          </w:rPr>
          <w:fldChar w:fldCharType="separate"/>
        </w:r>
        <w:r w:rsidRPr="00281E55">
          <w:rPr>
            <w:rStyle w:val="Hipercze"/>
            <w:rFonts w:ascii="Century Gothic,Arial" w:eastAsia="Century Gothic,Arial" w:hAnsi="Century Gothic,Arial" w:cs="Century Gothic,Arial"/>
          </w:rPr>
          <w:t>ARTYKUŁ 2. OŚWIADCZENIA STRON</w:t>
        </w:r>
        <w:r>
          <w:rPr>
            <w:webHidden/>
          </w:rPr>
          <w:tab/>
        </w:r>
        <w:r>
          <w:rPr>
            <w:webHidden/>
          </w:rPr>
          <w:fldChar w:fldCharType="begin"/>
        </w:r>
        <w:r>
          <w:rPr>
            <w:webHidden/>
          </w:rPr>
          <w:instrText xml:space="preserve"> PAGEREF _Toc160706824 \h </w:instrText>
        </w:r>
        <w:r>
          <w:rPr>
            <w:webHidden/>
          </w:rPr>
        </w:r>
      </w:ins>
      <w:r>
        <w:rPr>
          <w:webHidden/>
        </w:rPr>
        <w:fldChar w:fldCharType="separate"/>
      </w:r>
      <w:ins w:id="12" w:author="Bastuba Blanka" w:date="2024-03-07T12:26:00Z">
        <w:r>
          <w:rPr>
            <w:webHidden/>
          </w:rPr>
          <w:t>16</w:t>
        </w:r>
        <w:r>
          <w:rPr>
            <w:webHidden/>
          </w:rPr>
          <w:fldChar w:fldCharType="end"/>
        </w:r>
        <w:r w:rsidRPr="00281E55">
          <w:rPr>
            <w:rStyle w:val="Hipercze"/>
          </w:rPr>
          <w:fldChar w:fldCharType="end"/>
        </w:r>
      </w:ins>
    </w:p>
    <w:p w14:paraId="14DB834E" w14:textId="47E35E82" w:rsidR="00FF42E4" w:rsidRDefault="00FF42E4" w:rsidP="00FF42E4">
      <w:pPr>
        <w:pStyle w:val="Spistreci1"/>
        <w:rPr>
          <w:ins w:id="13" w:author="Bastuba Blanka" w:date="2024-03-07T12:26:00Z"/>
          <w:rFonts w:asciiTheme="minorHAnsi" w:eastAsiaTheme="minorEastAsia" w:hAnsiTheme="minorHAnsi" w:cstheme="minorBidi"/>
          <w:kern w:val="2"/>
          <w:sz w:val="22"/>
          <w:szCs w:val="22"/>
          <w:lang w:eastAsia="pl-PL"/>
          <w14:ligatures w14:val="standardContextual"/>
        </w:rPr>
      </w:pPr>
      <w:ins w:id="14" w:author="Bastuba Blanka" w:date="2024-03-07T12:26:00Z">
        <w:r w:rsidRPr="00281E55">
          <w:rPr>
            <w:rStyle w:val="Hipercze"/>
          </w:rPr>
          <w:fldChar w:fldCharType="begin"/>
        </w:r>
        <w:r w:rsidRPr="00281E55">
          <w:rPr>
            <w:rStyle w:val="Hipercze"/>
          </w:rPr>
          <w:instrText xml:space="preserve"> </w:instrText>
        </w:r>
        <w:r>
          <w:instrText>HYPERLINK \l "_Toc160706825"</w:instrText>
        </w:r>
        <w:r w:rsidRPr="00281E55">
          <w:rPr>
            <w:rStyle w:val="Hipercze"/>
          </w:rPr>
          <w:instrText xml:space="preserve"> </w:instrText>
        </w:r>
        <w:r w:rsidRPr="00281E55">
          <w:rPr>
            <w:rStyle w:val="Hipercze"/>
          </w:rPr>
        </w:r>
        <w:r w:rsidRPr="00281E55">
          <w:rPr>
            <w:rStyle w:val="Hipercze"/>
          </w:rPr>
          <w:fldChar w:fldCharType="separate"/>
        </w:r>
        <w:r w:rsidRPr="00281E55">
          <w:rPr>
            <w:rStyle w:val="Hipercze"/>
            <w:rFonts w:ascii="Century Gothic,Arial" w:eastAsia="Century Gothic,Arial" w:hAnsi="Century Gothic,Arial" w:cs="Century Gothic,Arial"/>
          </w:rPr>
          <w:t>ARTYKUŁ 3. Przedmiot Umowy</w:t>
        </w:r>
        <w:r>
          <w:rPr>
            <w:webHidden/>
          </w:rPr>
          <w:tab/>
        </w:r>
        <w:r>
          <w:rPr>
            <w:webHidden/>
          </w:rPr>
          <w:fldChar w:fldCharType="begin"/>
        </w:r>
        <w:r>
          <w:rPr>
            <w:webHidden/>
          </w:rPr>
          <w:instrText xml:space="preserve"> PAGEREF _Toc160706825 \h </w:instrText>
        </w:r>
        <w:r>
          <w:rPr>
            <w:webHidden/>
          </w:rPr>
        </w:r>
      </w:ins>
      <w:r>
        <w:rPr>
          <w:webHidden/>
        </w:rPr>
        <w:fldChar w:fldCharType="separate"/>
      </w:r>
      <w:ins w:id="15" w:author="Bastuba Blanka" w:date="2024-03-07T12:26:00Z">
        <w:r>
          <w:rPr>
            <w:webHidden/>
          </w:rPr>
          <w:t>19</w:t>
        </w:r>
        <w:r>
          <w:rPr>
            <w:webHidden/>
          </w:rPr>
          <w:fldChar w:fldCharType="end"/>
        </w:r>
        <w:r w:rsidRPr="00281E55">
          <w:rPr>
            <w:rStyle w:val="Hipercze"/>
          </w:rPr>
          <w:fldChar w:fldCharType="end"/>
        </w:r>
      </w:ins>
    </w:p>
    <w:p w14:paraId="4448F485" w14:textId="50B3D767" w:rsidR="00FF42E4" w:rsidRDefault="00FF42E4" w:rsidP="00FF42E4">
      <w:pPr>
        <w:pStyle w:val="Spistreci1"/>
        <w:rPr>
          <w:ins w:id="16" w:author="Bastuba Blanka" w:date="2024-03-07T12:26:00Z"/>
          <w:rFonts w:asciiTheme="minorHAnsi" w:eastAsiaTheme="minorEastAsia" w:hAnsiTheme="minorHAnsi" w:cstheme="minorBidi"/>
          <w:kern w:val="2"/>
          <w:sz w:val="22"/>
          <w:szCs w:val="22"/>
          <w:lang w:eastAsia="pl-PL"/>
          <w14:ligatures w14:val="standardContextual"/>
        </w:rPr>
      </w:pPr>
      <w:ins w:id="17" w:author="Bastuba Blanka" w:date="2024-03-07T12:26:00Z">
        <w:r w:rsidRPr="00281E55">
          <w:rPr>
            <w:rStyle w:val="Hipercze"/>
          </w:rPr>
          <w:fldChar w:fldCharType="begin"/>
        </w:r>
        <w:r w:rsidRPr="00281E55">
          <w:rPr>
            <w:rStyle w:val="Hipercze"/>
          </w:rPr>
          <w:instrText xml:space="preserve"> </w:instrText>
        </w:r>
        <w:r>
          <w:instrText>HYPERLINK \l "_Toc160706826"</w:instrText>
        </w:r>
        <w:r w:rsidRPr="00281E55">
          <w:rPr>
            <w:rStyle w:val="Hipercze"/>
          </w:rPr>
          <w:instrText xml:space="preserve"> </w:instrText>
        </w:r>
        <w:r w:rsidRPr="00281E55">
          <w:rPr>
            <w:rStyle w:val="Hipercze"/>
          </w:rPr>
        </w:r>
        <w:r w:rsidRPr="00281E55">
          <w:rPr>
            <w:rStyle w:val="Hipercze"/>
          </w:rPr>
          <w:fldChar w:fldCharType="separate"/>
        </w:r>
        <w:r w:rsidRPr="00281E55">
          <w:rPr>
            <w:rStyle w:val="Hipercze"/>
            <w:rFonts w:ascii="Century Gothic,Arial" w:eastAsia="Century Gothic,Arial" w:hAnsi="Century Gothic,Arial" w:cs="Century Gothic,Arial"/>
          </w:rPr>
          <w:t>ARTYKUŁ 5. Obowiązki Wykonawcy</w:t>
        </w:r>
        <w:r>
          <w:rPr>
            <w:webHidden/>
          </w:rPr>
          <w:tab/>
        </w:r>
        <w:r>
          <w:rPr>
            <w:webHidden/>
          </w:rPr>
          <w:fldChar w:fldCharType="begin"/>
        </w:r>
        <w:r>
          <w:rPr>
            <w:webHidden/>
          </w:rPr>
          <w:instrText xml:space="preserve"> PAGEREF _Toc160706826 \h </w:instrText>
        </w:r>
        <w:r>
          <w:rPr>
            <w:webHidden/>
          </w:rPr>
        </w:r>
      </w:ins>
      <w:r>
        <w:rPr>
          <w:webHidden/>
        </w:rPr>
        <w:fldChar w:fldCharType="separate"/>
      </w:r>
      <w:ins w:id="18" w:author="Bastuba Blanka" w:date="2024-03-07T12:26:00Z">
        <w:r>
          <w:rPr>
            <w:webHidden/>
          </w:rPr>
          <w:t>29</w:t>
        </w:r>
        <w:r>
          <w:rPr>
            <w:webHidden/>
          </w:rPr>
          <w:fldChar w:fldCharType="end"/>
        </w:r>
        <w:r w:rsidRPr="00281E55">
          <w:rPr>
            <w:rStyle w:val="Hipercze"/>
          </w:rPr>
          <w:fldChar w:fldCharType="end"/>
        </w:r>
      </w:ins>
    </w:p>
    <w:p w14:paraId="3DD95A19" w14:textId="143AB308" w:rsidR="00FF42E4" w:rsidRDefault="00FF42E4" w:rsidP="00FF42E4">
      <w:pPr>
        <w:pStyle w:val="Spistreci1"/>
        <w:rPr>
          <w:ins w:id="19" w:author="Bastuba Blanka" w:date="2024-03-07T12:26:00Z"/>
          <w:rFonts w:asciiTheme="minorHAnsi" w:eastAsiaTheme="minorEastAsia" w:hAnsiTheme="minorHAnsi" w:cstheme="minorBidi"/>
          <w:kern w:val="2"/>
          <w:sz w:val="22"/>
          <w:szCs w:val="22"/>
          <w:lang w:eastAsia="pl-PL"/>
          <w14:ligatures w14:val="standardContextual"/>
        </w:rPr>
      </w:pPr>
      <w:ins w:id="20" w:author="Bastuba Blanka" w:date="2024-03-07T12:26:00Z">
        <w:r w:rsidRPr="00281E55">
          <w:rPr>
            <w:rStyle w:val="Hipercze"/>
          </w:rPr>
          <w:fldChar w:fldCharType="begin"/>
        </w:r>
        <w:r w:rsidRPr="00281E55">
          <w:rPr>
            <w:rStyle w:val="Hipercze"/>
          </w:rPr>
          <w:instrText xml:space="preserve"> </w:instrText>
        </w:r>
        <w:r>
          <w:instrText>HYPERLINK \l "_Toc160706827"</w:instrText>
        </w:r>
        <w:r w:rsidRPr="00281E55">
          <w:rPr>
            <w:rStyle w:val="Hipercze"/>
          </w:rPr>
          <w:instrText xml:space="preserve"> </w:instrText>
        </w:r>
        <w:r w:rsidRPr="00281E55">
          <w:rPr>
            <w:rStyle w:val="Hipercze"/>
          </w:rPr>
        </w:r>
        <w:r w:rsidRPr="00281E55">
          <w:rPr>
            <w:rStyle w:val="Hipercze"/>
          </w:rPr>
          <w:fldChar w:fldCharType="separate"/>
        </w:r>
        <w:r w:rsidRPr="00281E55">
          <w:rPr>
            <w:rStyle w:val="Hipercze"/>
            <w:rFonts w:ascii="Century Gothic,Arial" w:eastAsia="Century Gothic,Arial" w:hAnsi="Century Gothic,Arial" w:cs="Century Gothic,Arial"/>
          </w:rPr>
          <w:t>ARTYKUŁ 6. TEREN BUDOWY</w:t>
        </w:r>
        <w:r>
          <w:rPr>
            <w:webHidden/>
          </w:rPr>
          <w:tab/>
        </w:r>
        <w:r>
          <w:rPr>
            <w:webHidden/>
          </w:rPr>
          <w:fldChar w:fldCharType="begin"/>
        </w:r>
        <w:r>
          <w:rPr>
            <w:webHidden/>
          </w:rPr>
          <w:instrText xml:space="preserve"> PAGEREF _Toc160706827 \h </w:instrText>
        </w:r>
        <w:r>
          <w:rPr>
            <w:webHidden/>
          </w:rPr>
        </w:r>
      </w:ins>
      <w:r>
        <w:rPr>
          <w:webHidden/>
        </w:rPr>
        <w:fldChar w:fldCharType="separate"/>
      </w:r>
      <w:ins w:id="21" w:author="Bastuba Blanka" w:date="2024-03-07T12:26:00Z">
        <w:r>
          <w:rPr>
            <w:webHidden/>
          </w:rPr>
          <w:t>47</w:t>
        </w:r>
        <w:r>
          <w:rPr>
            <w:webHidden/>
          </w:rPr>
          <w:fldChar w:fldCharType="end"/>
        </w:r>
        <w:r w:rsidRPr="00281E55">
          <w:rPr>
            <w:rStyle w:val="Hipercze"/>
          </w:rPr>
          <w:fldChar w:fldCharType="end"/>
        </w:r>
      </w:ins>
    </w:p>
    <w:p w14:paraId="56624B5F" w14:textId="5662E969" w:rsidR="00FF42E4" w:rsidRDefault="00FF42E4" w:rsidP="00FF42E4">
      <w:pPr>
        <w:pStyle w:val="Spistreci1"/>
        <w:rPr>
          <w:ins w:id="22" w:author="Bastuba Blanka" w:date="2024-03-07T12:26:00Z"/>
          <w:rFonts w:asciiTheme="minorHAnsi" w:eastAsiaTheme="minorEastAsia" w:hAnsiTheme="minorHAnsi" w:cstheme="minorBidi"/>
          <w:kern w:val="2"/>
          <w:sz w:val="22"/>
          <w:szCs w:val="22"/>
          <w:lang w:eastAsia="pl-PL"/>
          <w14:ligatures w14:val="standardContextual"/>
        </w:rPr>
      </w:pPr>
      <w:ins w:id="23" w:author="Bastuba Blanka" w:date="2024-03-07T12:26:00Z">
        <w:r w:rsidRPr="00281E55">
          <w:rPr>
            <w:rStyle w:val="Hipercze"/>
          </w:rPr>
          <w:fldChar w:fldCharType="begin"/>
        </w:r>
        <w:r w:rsidRPr="00281E55">
          <w:rPr>
            <w:rStyle w:val="Hipercze"/>
          </w:rPr>
          <w:instrText xml:space="preserve"> </w:instrText>
        </w:r>
        <w:r>
          <w:instrText>HYPERLINK \l "_Toc160706828"</w:instrText>
        </w:r>
        <w:r w:rsidRPr="00281E55">
          <w:rPr>
            <w:rStyle w:val="Hipercze"/>
          </w:rPr>
          <w:instrText xml:space="preserve"> </w:instrText>
        </w:r>
        <w:r w:rsidRPr="00281E55">
          <w:rPr>
            <w:rStyle w:val="Hipercze"/>
          </w:rPr>
        </w:r>
        <w:r w:rsidRPr="00281E55">
          <w:rPr>
            <w:rStyle w:val="Hipercze"/>
          </w:rPr>
          <w:fldChar w:fldCharType="separate"/>
        </w:r>
        <w:r w:rsidRPr="00281E55">
          <w:rPr>
            <w:rStyle w:val="Hipercze"/>
            <w:rFonts w:ascii="Century Gothic,Arial" w:eastAsia="Century Gothic,Arial" w:hAnsi="Century Gothic,Arial" w:cs="Century Gothic,Arial"/>
          </w:rPr>
          <w:t>ARTYKUŁ 7. MATERIAŁY i URZĄDZENIA</w:t>
        </w:r>
        <w:r>
          <w:rPr>
            <w:webHidden/>
          </w:rPr>
          <w:tab/>
        </w:r>
        <w:r>
          <w:rPr>
            <w:webHidden/>
          </w:rPr>
          <w:fldChar w:fldCharType="begin"/>
        </w:r>
        <w:r>
          <w:rPr>
            <w:webHidden/>
          </w:rPr>
          <w:instrText xml:space="preserve"> PAGEREF _Toc160706828 \h </w:instrText>
        </w:r>
        <w:r>
          <w:rPr>
            <w:webHidden/>
          </w:rPr>
        </w:r>
      </w:ins>
      <w:r>
        <w:rPr>
          <w:webHidden/>
        </w:rPr>
        <w:fldChar w:fldCharType="separate"/>
      </w:r>
      <w:ins w:id="24" w:author="Bastuba Blanka" w:date="2024-03-07T12:26:00Z">
        <w:r>
          <w:rPr>
            <w:webHidden/>
          </w:rPr>
          <w:t>49</w:t>
        </w:r>
        <w:r>
          <w:rPr>
            <w:webHidden/>
          </w:rPr>
          <w:fldChar w:fldCharType="end"/>
        </w:r>
        <w:r w:rsidRPr="00281E55">
          <w:rPr>
            <w:rStyle w:val="Hipercze"/>
          </w:rPr>
          <w:fldChar w:fldCharType="end"/>
        </w:r>
      </w:ins>
    </w:p>
    <w:p w14:paraId="13F250A2" w14:textId="606AB6A9" w:rsidR="00FF42E4" w:rsidRDefault="00FF42E4" w:rsidP="00FF42E4">
      <w:pPr>
        <w:pStyle w:val="Spistreci1"/>
        <w:rPr>
          <w:ins w:id="25" w:author="Bastuba Blanka" w:date="2024-03-07T12:26:00Z"/>
          <w:rFonts w:asciiTheme="minorHAnsi" w:eastAsiaTheme="minorEastAsia" w:hAnsiTheme="minorHAnsi" w:cstheme="minorBidi"/>
          <w:kern w:val="2"/>
          <w:sz w:val="22"/>
          <w:szCs w:val="22"/>
          <w:lang w:eastAsia="pl-PL"/>
          <w14:ligatures w14:val="standardContextual"/>
        </w:rPr>
      </w:pPr>
      <w:ins w:id="26" w:author="Bastuba Blanka" w:date="2024-03-07T12:26:00Z">
        <w:r w:rsidRPr="00281E55">
          <w:rPr>
            <w:rStyle w:val="Hipercze"/>
          </w:rPr>
          <w:fldChar w:fldCharType="begin"/>
        </w:r>
        <w:r w:rsidRPr="00281E55">
          <w:rPr>
            <w:rStyle w:val="Hipercze"/>
          </w:rPr>
          <w:instrText xml:space="preserve"> </w:instrText>
        </w:r>
        <w:r>
          <w:instrText>HYPERLINK \l "_Toc160706829"</w:instrText>
        </w:r>
        <w:r w:rsidRPr="00281E55">
          <w:rPr>
            <w:rStyle w:val="Hipercze"/>
          </w:rPr>
          <w:instrText xml:space="preserve"> </w:instrText>
        </w:r>
        <w:r w:rsidRPr="00281E55">
          <w:rPr>
            <w:rStyle w:val="Hipercze"/>
          </w:rPr>
        </w:r>
        <w:r w:rsidRPr="00281E55">
          <w:rPr>
            <w:rStyle w:val="Hipercze"/>
          </w:rPr>
          <w:fldChar w:fldCharType="separate"/>
        </w:r>
        <w:r w:rsidRPr="00281E55">
          <w:rPr>
            <w:rStyle w:val="Hipercze"/>
            <w:rFonts w:ascii="Century Gothic,Arial" w:eastAsia="Century Gothic,Arial" w:hAnsi="Century Gothic,Arial" w:cs="Century Gothic,Arial"/>
          </w:rPr>
          <w:t>ARTYKUŁ 8. PODWYKONAWCY</w:t>
        </w:r>
        <w:r>
          <w:rPr>
            <w:webHidden/>
          </w:rPr>
          <w:tab/>
        </w:r>
        <w:r>
          <w:rPr>
            <w:webHidden/>
          </w:rPr>
          <w:fldChar w:fldCharType="begin"/>
        </w:r>
        <w:r>
          <w:rPr>
            <w:webHidden/>
          </w:rPr>
          <w:instrText xml:space="preserve"> PAGEREF _Toc160706829 \h </w:instrText>
        </w:r>
        <w:r>
          <w:rPr>
            <w:webHidden/>
          </w:rPr>
        </w:r>
      </w:ins>
      <w:r>
        <w:rPr>
          <w:webHidden/>
        </w:rPr>
        <w:fldChar w:fldCharType="separate"/>
      </w:r>
      <w:ins w:id="27" w:author="Bastuba Blanka" w:date="2024-03-07T12:26:00Z">
        <w:r>
          <w:rPr>
            <w:webHidden/>
          </w:rPr>
          <w:t>52</w:t>
        </w:r>
        <w:r>
          <w:rPr>
            <w:webHidden/>
          </w:rPr>
          <w:fldChar w:fldCharType="end"/>
        </w:r>
        <w:r w:rsidRPr="00281E55">
          <w:rPr>
            <w:rStyle w:val="Hipercze"/>
          </w:rPr>
          <w:fldChar w:fldCharType="end"/>
        </w:r>
      </w:ins>
    </w:p>
    <w:p w14:paraId="520C1784" w14:textId="4EF10BB3" w:rsidR="00FF42E4" w:rsidRDefault="00FF42E4" w:rsidP="00FF42E4">
      <w:pPr>
        <w:pStyle w:val="Spistreci1"/>
        <w:rPr>
          <w:ins w:id="28" w:author="Bastuba Blanka" w:date="2024-03-07T12:26:00Z"/>
          <w:rFonts w:asciiTheme="minorHAnsi" w:eastAsiaTheme="minorEastAsia" w:hAnsiTheme="minorHAnsi" w:cstheme="minorBidi"/>
          <w:kern w:val="2"/>
          <w:sz w:val="22"/>
          <w:szCs w:val="22"/>
          <w:lang w:eastAsia="pl-PL"/>
          <w14:ligatures w14:val="standardContextual"/>
        </w:rPr>
      </w:pPr>
      <w:ins w:id="29" w:author="Bastuba Blanka" w:date="2024-03-07T12:26:00Z">
        <w:r w:rsidRPr="00281E55">
          <w:rPr>
            <w:rStyle w:val="Hipercze"/>
          </w:rPr>
          <w:fldChar w:fldCharType="begin"/>
        </w:r>
        <w:r w:rsidRPr="00281E55">
          <w:rPr>
            <w:rStyle w:val="Hipercze"/>
          </w:rPr>
          <w:instrText xml:space="preserve"> </w:instrText>
        </w:r>
        <w:r>
          <w:instrText>HYPERLINK \l "_Toc160706830"</w:instrText>
        </w:r>
        <w:r w:rsidRPr="00281E55">
          <w:rPr>
            <w:rStyle w:val="Hipercze"/>
          </w:rPr>
          <w:instrText xml:space="preserve"> </w:instrText>
        </w:r>
        <w:r w:rsidRPr="00281E55">
          <w:rPr>
            <w:rStyle w:val="Hipercze"/>
          </w:rPr>
        </w:r>
        <w:r w:rsidRPr="00281E55">
          <w:rPr>
            <w:rStyle w:val="Hipercze"/>
          </w:rPr>
          <w:fldChar w:fldCharType="separate"/>
        </w:r>
        <w:r w:rsidRPr="00281E55">
          <w:rPr>
            <w:rStyle w:val="Hipercze"/>
            <w:rFonts w:ascii="Century Gothic,Arial" w:eastAsia="Century Gothic,Arial" w:hAnsi="Century Gothic,Arial" w:cs="Century Gothic,Arial"/>
          </w:rPr>
          <w:t>artykuł 9. WSPółpraca, KOMUNIKACJA, KONTROLA POSTĘPU ROBÓT</w:t>
        </w:r>
        <w:r>
          <w:rPr>
            <w:webHidden/>
          </w:rPr>
          <w:tab/>
        </w:r>
        <w:r>
          <w:rPr>
            <w:webHidden/>
          </w:rPr>
          <w:fldChar w:fldCharType="begin"/>
        </w:r>
        <w:r>
          <w:rPr>
            <w:webHidden/>
          </w:rPr>
          <w:instrText xml:space="preserve"> PAGEREF _Toc160706830 \h </w:instrText>
        </w:r>
        <w:r>
          <w:rPr>
            <w:webHidden/>
          </w:rPr>
        </w:r>
      </w:ins>
      <w:r>
        <w:rPr>
          <w:webHidden/>
        </w:rPr>
        <w:fldChar w:fldCharType="separate"/>
      </w:r>
      <w:ins w:id="30" w:author="Bastuba Blanka" w:date="2024-03-07T12:26:00Z">
        <w:r>
          <w:rPr>
            <w:webHidden/>
          </w:rPr>
          <w:t>59</w:t>
        </w:r>
        <w:r>
          <w:rPr>
            <w:webHidden/>
          </w:rPr>
          <w:fldChar w:fldCharType="end"/>
        </w:r>
        <w:r w:rsidRPr="00281E55">
          <w:rPr>
            <w:rStyle w:val="Hipercze"/>
          </w:rPr>
          <w:fldChar w:fldCharType="end"/>
        </w:r>
      </w:ins>
    </w:p>
    <w:p w14:paraId="34EEF36D" w14:textId="71C21198" w:rsidR="00FF42E4" w:rsidRDefault="00FF42E4" w:rsidP="00FF42E4">
      <w:pPr>
        <w:pStyle w:val="Spistreci1"/>
        <w:rPr>
          <w:ins w:id="31" w:author="Bastuba Blanka" w:date="2024-03-07T12:26:00Z"/>
          <w:rFonts w:asciiTheme="minorHAnsi" w:eastAsiaTheme="minorEastAsia" w:hAnsiTheme="minorHAnsi" w:cstheme="minorBidi"/>
          <w:kern w:val="2"/>
          <w:sz w:val="22"/>
          <w:szCs w:val="22"/>
          <w:lang w:eastAsia="pl-PL"/>
          <w14:ligatures w14:val="standardContextual"/>
        </w:rPr>
      </w:pPr>
      <w:ins w:id="32" w:author="Bastuba Blanka" w:date="2024-03-07T12:26:00Z">
        <w:r w:rsidRPr="00281E55">
          <w:rPr>
            <w:rStyle w:val="Hipercze"/>
          </w:rPr>
          <w:fldChar w:fldCharType="begin"/>
        </w:r>
        <w:r w:rsidRPr="00281E55">
          <w:rPr>
            <w:rStyle w:val="Hipercze"/>
          </w:rPr>
          <w:instrText xml:space="preserve"> </w:instrText>
        </w:r>
        <w:r>
          <w:instrText>HYPERLINK \l "_Toc160706831"</w:instrText>
        </w:r>
        <w:r w:rsidRPr="00281E55">
          <w:rPr>
            <w:rStyle w:val="Hipercze"/>
          </w:rPr>
          <w:instrText xml:space="preserve"> </w:instrText>
        </w:r>
        <w:r w:rsidRPr="00281E55">
          <w:rPr>
            <w:rStyle w:val="Hipercze"/>
          </w:rPr>
        </w:r>
        <w:r w:rsidRPr="00281E55">
          <w:rPr>
            <w:rStyle w:val="Hipercze"/>
          </w:rPr>
          <w:fldChar w:fldCharType="separate"/>
        </w:r>
        <w:r w:rsidRPr="00281E55">
          <w:rPr>
            <w:rStyle w:val="Hipercze"/>
            <w:rFonts w:ascii="Century Gothic,Arial" w:eastAsia="Century Gothic,Arial" w:hAnsi="Century Gothic,Arial" w:cs="Century Gothic,Arial"/>
          </w:rPr>
          <w:t>ARTYKUŁ 10. PERSONEL</w:t>
        </w:r>
        <w:r>
          <w:rPr>
            <w:webHidden/>
          </w:rPr>
          <w:tab/>
        </w:r>
        <w:r>
          <w:rPr>
            <w:webHidden/>
          </w:rPr>
          <w:fldChar w:fldCharType="begin"/>
        </w:r>
        <w:r>
          <w:rPr>
            <w:webHidden/>
          </w:rPr>
          <w:instrText xml:space="preserve"> PAGEREF _Toc160706831 \h </w:instrText>
        </w:r>
        <w:r>
          <w:rPr>
            <w:webHidden/>
          </w:rPr>
        </w:r>
      </w:ins>
      <w:r>
        <w:rPr>
          <w:webHidden/>
        </w:rPr>
        <w:fldChar w:fldCharType="separate"/>
      </w:r>
      <w:ins w:id="33" w:author="Bastuba Blanka" w:date="2024-03-07T12:26:00Z">
        <w:r>
          <w:rPr>
            <w:webHidden/>
          </w:rPr>
          <w:t>63</w:t>
        </w:r>
        <w:r>
          <w:rPr>
            <w:webHidden/>
          </w:rPr>
          <w:fldChar w:fldCharType="end"/>
        </w:r>
        <w:r w:rsidRPr="00281E55">
          <w:rPr>
            <w:rStyle w:val="Hipercze"/>
          </w:rPr>
          <w:fldChar w:fldCharType="end"/>
        </w:r>
      </w:ins>
    </w:p>
    <w:p w14:paraId="4DFD7995" w14:textId="66181F97" w:rsidR="00FF42E4" w:rsidRDefault="00FF42E4" w:rsidP="00FF42E4">
      <w:pPr>
        <w:pStyle w:val="Spistreci1"/>
        <w:rPr>
          <w:ins w:id="34" w:author="Bastuba Blanka" w:date="2024-03-07T12:26:00Z"/>
          <w:rFonts w:asciiTheme="minorHAnsi" w:eastAsiaTheme="minorEastAsia" w:hAnsiTheme="minorHAnsi" w:cstheme="minorBidi"/>
          <w:kern w:val="2"/>
          <w:sz w:val="22"/>
          <w:szCs w:val="22"/>
          <w:lang w:eastAsia="pl-PL"/>
          <w14:ligatures w14:val="standardContextual"/>
        </w:rPr>
      </w:pPr>
      <w:ins w:id="35" w:author="Bastuba Blanka" w:date="2024-03-07T12:26:00Z">
        <w:r w:rsidRPr="00281E55">
          <w:rPr>
            <w:rStyle w:val="Hipercze"/>
          </w:rPr>
          <w:fldChar w:fldCharType="begin"/>
        </w:r>
        <w:r w:rsidRPr="00281E55">
          <w:rPr>
            <w:rStyle w:val="Hipercze"/>
          </w:rPr>
          <w:instrText xml:space="preserve"> </w:instrText>
        </w:r>
        <w:r>
          <w:instrText>HYPERLINK \l "_Toc160706832"</w:instrText>
        </w:r>
        <w:r w:rsidRPr="00281E55">
          <w:rPr>
            <w:rStyle w:val="Hipercze"/>
          </w:rPr>
          <w:instrText xml:space="preserve"> </w:instrText>
        </w:r>
        <w:r w:rsidRPr="00281E55">
          <w:rPr>
            <w:rStyle w:val="Hipercze"/>
          </w:rPr>
        </w:r>
        <w:r w:rsidRPr="00281E55">
          <w:rPr>
            <w:rStyle w:val="Hipercze"/>
          </w:rPr>
          <w:fldChar w:fldCharType="separate"/>
        </w:r>
        <w:r w:rsidRPr="00281E55">
          <w:rPr>
            <w:rStyle w:val="Hipercze"/>
            <w:rFonts w:ascii="Century Gothic,Arial" w:eastAsia="Century Gothic,Arial" w:hAnsi="Century Gothic,Arial" w:cs="Century Gothic,Arial"/>
          </w:rPr>
          <w:t>ARTYKUŁ 11. Obowiązki Zamawiającego</w:t>
        </w:r>
        <w:r>
          <w:rPr>
            <w:webHidden/>
          </w:rPr>
          <w:tab/>
        </w:r>
        <w:r>
          <w:rPr>
            <w:webHidden/>
          </w:rPr>
          <w:fldChar w:fldCharType="begin"/>
        </w:r>
        <w:r>
          <w:rPr>
            <w:webHidden/>
          </w:rPr>
          <w:instrText xml:space="preserve"> PAGEREF _Toc160706832 \h </w:instrText>
        </w:r>
        <w:r>
          <w:rPr>
            <w:webHidden/>
          </w:rPr>
        </w:r>
      </w:ins>
      <w:r>
        <w:rPr>
          <w:webHidden/>
        </w:rPr>
        <w:fldChar w:fldCharType="separate"/>
      </w:r>
      <w:ins w:id="36" w:author="Bastuba Blanka" w:date="2024-03-07T12:26:00Z">
        <w:r>
          <w:rPr>
            <w:webHidden/>
          </w:rPr>
          <w:t>64</w:t>
        </w:r>
        <w:r>
          <w:rPr>
            <w:webHidden/>
          </w:rPr>
          <w:fldChar w:fldCharType="end"/>
        </w:r>
        <w:r w:rsidRPr="00281E55">
          <w:rPr>
            <w:rStyle w:val="Hipercze"/>
          </w:rPr>
          <w:fldChar w:fldCharType="end"/>
        </w:r>
      </w:ins>
    </w:p>
    <w:p w14:paraId="102E32EE" w14:textId="75B870EA" w:rsidR="00FF42E4" w:rsidRDefault="00FF42E4" w:rsidP="00FF42E4">
      <w:pPr>
        <w:pStyle w:val="Spistreci1"/>
        <w:rPr>
          <w:ins w:id="37" w:author="Bastuba Blanka" w:date="2024-03-07T12:26:00Z"/>
          <w:rFonts w:asciiTheme="minorHAnsi" w:eastAsiaTheme="minorEastAsia" w:hAnsiTheme="minorHAnsi" w:cstheme="minorBidi"/>
          <w:kern w:val="2"/>
          <w:sz w:val="22"/>
          <w:szCs w:val="22"/>
          <w:lang w:eastAsia="pl-PL"/>
          <w14:ligatures w14:val="standardContextual"/>
        </w:rPr>
      </w:pPr>
      <w:ins w:id="38" w:author="Bastuba Blanka" w:date="2024-03-07T12:26:00Z">
        <w:r w:rsidRPr="00281E55">
          <w:rPr>
            <w:rStyle w:val="Hipercze"/>
          </w:rPr>
          <w:fldChar w:fldCharType="begin"/>
        </w:r>
        <w:r w:rsidRPr="00281E55">
          <w:rPr>
            <w:rStyle w:val="Hipercze"/>
          </w:rPr>
          <w:instrText xml:space="preserve"> </w:instrText>
        </w:r>
        <w:r>
          <w:instrText>HYPERLINK \l "_Toc160706833"</w:instrText>
        </w:r>
        <w:r w:rsidRPr="00281E55">
          <w:rPr>
            <w:rStyle w:val="Hipercze"/>
          </w:rPr>
          <w:instrText xml:space="preserve"> </w:instrText>
        </w:r>
        <w:r w:rsidRPr="00281E55">
          <w:rPr>
            <w:rStyle w:val="Hipercze"/>
          </w:rPr>
        </w:r>
        <w:r w:rsidRPr="00281E55">
          <w:rPr>
            <w:rStyle w:val="Hipercze"/>
          </w:rPr>
          <w:fldChar w:fldCharType="separate"/>
        </w:r>
        <w:r w:rsidRPr="00281E55">
          <w:rPr>
            <w:rStyle w:val="Hipercze"/>
            <w:rFonts w:ascii="Century Gothic,Arial" w:eastAsia="Century Gothic,Arial" w:hAnsi="Century Gothic,Arial" w:cs="Century Gothic,Arial"/>
          </w:rPr>
          <w:t>ARTYKUŁ 12. Zasady Odbioru INWESTYCJI</w:t>
        </w:r>
        <w:r>
          <w:rPr>
            <w:webHidden/>
          </w:rPr>
          <w:tab/>
        </w:r>
        <w:r>
          <w:rPr>
            <w:webHidden/>
          </w:rPr>
          <w:fldChar w:fldCharType="begin"/>
        </w:r>
        <w:r>
          <w:rPr>
            <w:webHidden/>
          </w:rPr>
          <w:instrText xml:space="preserve"> PAGEREF _Toc160706833 \h </w:instrText>
        </w:r>
        <w:r>
          <w:rPr>
            <w:webHidden/>
          </w:rPr>
        </w:r>
      </w:ins>
      <w:r>
        <w:rPr>
          <w:webHidden/>
        </w:rPr>
        <w:fldChar w:fldCharType="separate"/>
      </w:r>
      <w:ins w:id="39" w:author="Bastuba Blanka" w:date="2024-03-07T12:26:00Z">
        <w:r>
          <w:rPr>
            <w:webHidden/>
          </w:rPr>
          <w:t>65</w:t>
        </w:r>
        <w:r>
          <w:rPr>
            <w:webHidden/>
          </w:rPr>
          <w:fldChar w:fldCharType="end"/>
        </w:r>
        <w:r w:rsidRPr="00281E55">
          <w:rPr>
            <w:rStyle w:val="Hipercze"/>
          </w:rPr>
          <w:fldChar w:fldCharType="end"/>
        </w:r>
      </w:ins>
    </w:p>
    <w:p w14:paraId="57649A38" w14:textId="0601A75F" w:rsidR="00FF42E4" w:rsidRDefault="00FF42E4" w:rsidP="00FF42E4">
      <w:pPr>
        <w:pStyle w:val="Spistreci1"/>
        <w:rPr>
          <w:ins w:id="40" w:author="Bastuba Blanka" w:date="2024-03-07T12:26:00Z"/>
          <w:rFonts w:asciiTheme="minorHAnsi" w:eastAsiaTheme="minorEastAsia" w:hAnsiTheme="minorHAnsi" w:cstheme="minorBidi"/>
          <w:kern w:val="2"/>
          <w:sz w:val="22"/>
          <w:szCs w:val="22"/>
          <w:lang w:eastAsia="pl-PL"/>
          <w14:ligatures w14:val="standardContextual"/>
        </w:rPr>
      </w:pPr>
      <w:ins w:id="41" w:author="Bastuba Blanka" w:date="2024-03-07T12:26:00Z">
        <w:r w:rsidRPr="00281E55">
          <w:rPr>
            <w:rStyle w:val="Hipercze"/>
          </w:rPr>
          <w:fldChar w:fldCharType="begin"/>
        </w:r>
        <w:r w:rsidRPr="00281E55">
          <w:rPr>
            <w:rStyle w:val="Hipercze"/>
          </w:rPr>
          <w:instrText xml:space="preserve"> </w:instrText>
        </w:r>
        <w:r>
          <w:instrText>HYPERLINK \l "_Toc160706834"</w:instrText>
        </w:r>
        <w:r w:rsidRPr="00281E55">
          <w:rPr>
            <w:rStyle w:val="Hipercze"/>
          </w:rPr>
          <w:instrText xml:space="preserve"> </w:instrText>
        </w:r>
        <w:r w:rsidRPr="00281E55">
          <w:rPr>
            <w:rStyle w:val="Hipercze"/>
          </w:rPr>
        </w:r>
        <w:r w:rsidRPr="00281E55">
          <w:rPr>
            <w:rStyle w:val="Hipercze"/>
          </w:rPr>
          <w:fldChar w:fldCharType="separate"/>
        </w:r>
        <w:r w:rsidRPr="00281E55">
          <w:rPr>
            <w:rStyle w:val="Hipercze"/>
            <w:rFonts w:ascii="Century Gothic,Arial" w:eastAsia="Century Gothic,Arial" w:hAnsi="Century Gothic,Arial" w:cs="Century Gothic,Arial"/>
          </w:rPr>
          <w:t>ARTYKUŁ 13. Wynagrodzenie</w:t>
        </w:r>
        <w:r>
          <w:rPr>
            <w:webHidden/>
          </w:rPr>
          <w:tab/>
        </w:r>
        <w:r>
          <w:rPr>
            <w:webHidden/>
          </w:rPr>
          <w:fldChar w:fldCharType="begin"/>
        </w:r>
        <w:r>
          <w:rPr>
            <w:webHidden/>
          </w:rPr>
          <w:instrText xml:space="preserve"> PAGEREF _Toc160706834 \h </w:instrText>
        </w:r>
        <w:r>
          <w:rPr>
            <w:webHidden/>
          </w:rPr>
        </w:r>
      </w:ins>
      <w:r>
        <w:rPr>
          <w:webHidden/>
        </w:rPr>
        <w:fldChar w:fldCharType="separate"/>
      </w:r>
      <w:ins w:id="42" w:author="Bastuba Blanka" w:date="2024-03-07T12:26:00Z">
        <w:r>
          <w:rPr>
            <w:webHidden/>
          </w:rPr>
          <w:t>72</w:t>
        </w:r>
        <w:r>
          <w:rPr>
            <w:webHidden/>
          </w:rPr>
          <w:fldChar w:fldCharType="end"/>
        </w:r>
        <w:r w:rsidRPr="00281E55">
          <w:rPr>
            <w:rStyle w:val="Hipercze"/>
          </w:rPr>
          <w:fldChar w:fldCharType="end"/>
        </w:r>
      </w:ins>
    </w:p>
    <w:p w14:paraId="497D344E" w14:textId="46C3E84B" w:rsidR="00FF42E4" w:rsidRDefault="00FF42E4" w:rsidP="00FF42E4">
      <w:pPr>
        <w:pStyle w:val="Spistreci1"/>
        <w:rPr>
          <w:ins w:id="43" w:author="Bastuba Blanka" w:date="2024-03-07T12:26:00Z"/>
          <w:rFonts w:asciiTheme="minorHAnsi" w:eastAsiaTheme="minorEastAsia" w:hAnsiTheme="minorHAnsi" w:cstheme="minorBidi"/>
          <w:kern w:val="2"/>
          <w:sz w:val="22"/>
          <w:szCs w:val="22"/>
          <w:lang w:eastAsia="pl-PL"/>
          <w14:ligatures w14:val="standardContextual"/>
        </w:rPr>
      </w:pPr>
      <w:ins w:id="44" w:author="Bastuba Blanka" w:date="2024-03-07T12:26:00Z">
        <w:r w:rsidRPr="00281E55">
          <w:rPr>
            <w:rStyle w:val="Hipercze"/>
          </w:rPr>
          <w:fldChar w:fldCharType="begin"/>
        </w:r>
        <w:r w:rsidRPr="00281E55">
          <w:rPr>
            <w:rStyle w:val="Hipercze"/>
          </w:rPr>
          <w:instrText xml:space="preserve"> </w:instrText>
        </w:r>
        <w:r>
          <w:instrText>HYPERLINK \l "_Toc160706835"</w:instrText>
        </w:r>
        <w:r w:rsidRPr="00281E55">
          <w:rPr>
            <w:rStyle w:val="Hipercze"/>
          </w:rPr>
          <w:instrText xml:space="preserve"> </w:instrText>
        </w:r>
        <w:r w:rsidRPr="00281E55">
          <w:rPr>
            <w:rStyle w:val="Hipercze"/>
          </w:rPr>
        </w:r>
        <w:r w:rsidRPr="00281E55">
          <w:rPr>
            <w:rStyle w:val="Hipercze"/>
          </w:rPr>
          <w:fldChar w:fldCharType="separate"/>
        </w:r>
        <w:r w:rsidRPr="00281E55">
          <w:rPr>
            <w:rStyle w:val="Hipercze"/>
            <w:rFonts w:ascii="Century Gothic,Arial" w:eastAsia="Century Gothic,Arial" w:hAnsi="Century Gothic,Arial" w:cs="Century Gothic,Arial"/>
          </w:rPr>
          <w:t>ARTYKUŁ 14. płatności</w:t>
        </w:r>
        <w:r>
          <w:rPr>
            <w:webHidden/>
          </w:rPr>
          <w:tab/>
        </w:r>
        <w:r>
          <w:rPr>
            <w:webHidden/>
          </w:rPr>
          <w:fldChar w:fldCharType="begin"/>
        </w:r>
        <w:r>
          <w:rPr>
            <w:webHidden/>
          </w:rPr>
          <w:instrText xml:space="preserve"> PAGEREF _Toc160706835 \h </w:instrText>
        </w:r>
        <w:r>
          <w:rPr>
            <w:webHidden/>
          </w:rPr>
        </w:r>
      </w:ins>
      <w:r>
        <w:rPr>
          <w:webHidden/>
        </w:rPr>
        <w:fldChar w:fldCharType="separate"/>
      </w:r>
      <w:ins w:id="45" w:author="Bastuba Blanka" w:date="2024-03-07T12:26:00Z">
        <w:r>
          <w:rPr>
            <w:webHidden/>
          </w:rPr>
          <w:t>80</w:t>
        </w:r>
        <w:r>
          <w:rPr>
            <w:webHidden/>
          </w:rPr>
          <w:fldChar w:fldCharType="end"/>
        </w:r>
        <w:r w:rsidRPr="00281E55">
          <w:rPr>
            <w:rStyle w:val="Hipercze"/>
          </w:rPr>
          <w:fldChar w:fldCharType="end"/>
        </w:r>
      </w:ins>
    </w:p>
    <w:p w14:paraId="634C65A2" w14:textId="154AB8E9" w:rsidR="00FF42E4" w:rsidRDefault="00FF42E4" w:rsidP="00FF42E4">
      <w:pPr>
        <w:pStyle w:val="Spistreci1"/>
        <w:rPr>
          <w:ins w:id="46" w:author="Bastuba Blanka" w:date="2024-03-07T12:26:00Z"/>
          <w:rFonts w:asciiTheme="minorHAnsi" w:eastAsiaTheme="minorEastAsia" w:hAnsiTheme="minorHAnsi" w:cstheme="minorBidi"/>
          <w:kern w:val="2"/>
          <w:sz w:val="22"/>
          <w:szCs w:val="22"/>
          <w:lang w:eastAsia="pl-PL"/>
          <w14:ligatures w14:val="standardContextual"/>
        </w:rPr>
      </w:pPr>
      <w:ins w:id="47" w:author="Bastuba Blanka" w:date="2024-03-07T12:26:00Z">
        <w:r w:rsidRPr="00281E55">
          <w:rPr>
            <w:rStyle w:val="Hipercze"/>
          </w:rPr>
          <w:fldChar w:fldCharType="begin"/>
        </w:r>
        <w:r w:rsidRPr="00281E55">
          <w:rPr>
            <w:rStyle w:val="Hipercze"/>
          </w:rPr>
          <w:instrText xml:space="preserve"> </w:instrText>
        </w:r>
        <w:r>
          <w:instrText>HYPERLINK \l "_Toc160706836"</w:instrText>
        </w:r>
        <w:r w:rsidRPr="00281E55">
          <w:rPr>
            <w:rStyle w:val="Hipercze"/>
          </w:rPr>
          <w:instrText xml:space="preserve"> </w:instrText>
        </w:r>
        <w:r w:rsidRPr="00281E55">
          <w:rPr>
            <w:rStyle w:val="Hipercze"/>
          </w:rPr>
        </w:r>
        <w:r w:rsidRPr="00281E55">
          <w:rPr>
            <w:rStyle w:val="Hipercze"/>
          </w:rPr>
          <w:fldChar w:fldCharType="separate"/>
        </w:r>
        <w:r w:rsidRPr="00281E55">
          <w:rPr>
            <w:rStyle w:val="Hipercze"/>
            <w:rFonts w:ascii="Century Gothic,Arial" w:eastAsia="Century Gothic,Arial" w:hAnsi="Century Gothic,Arial" w:cs="Century Gothic,Arial"/>
          </w:rPr>
          <w:t>ARTYKUŁ 15. płatnośĆ KOŃCOWA</w:t>
        </w:r>
        <w:r>
          <w:rPr>
            <w:webHidden/>
          </w:rPr>
          <w:tab/>
        </w:r>
        <w:r>
          <w:rPr>
            <w:webHidden/>
          </w:rPr>
          <w:fldChar w:fldCharType="begin"/>
        </w:r>
        <w:r>
          <w:rPr>
            <w:webHidden/>
          </w:rPr>
          <w:instrText xml:space="preserve"> PAGEREF _Toc160706836 \h </w:instrText>
        </w:r>
        <w:r>
          <w:rPr>
            <w:webHidden/>
          </w:rPr>
        </w:r>
      </w:ins>
      <w:r>
        <w:rPr>
          <w:webHidden/>
        </w:rPr>
        <w:fldChar w:fldCharType="separate"/>
      </w:r>
      <w:ins w:id="48" w:author="Bastuba Blanka" w:date="2024-03-07T12:26:00Z">
        <w:r>
          <w:rPr>
            <w:webHidden/>
          </w:rPr>
          <w:t>87</w:t>
        </w:r>
        <w:r>
          <w:rPr>
            <w:webHidden/>
          </w:rPr>
          <w:fldChar w:fldCharType="end"/>
        </w:r>
        <w:r w:rsidRPr="00281E55">
          <w:rPr>
            <w:rStyle w:val="Hipercze"/>
          </w:rPr>
          <w:fldChar w:fldCharType="end"/>
        </w:r>
      </w:ins>
    </w:p>
    <w:p w14:paraId="04E3D4C4" w14:textId="6811DDFE" w:rsidR="00FF42E4" w:rsidRDefault="00FF42E4" w:rsidP="00FF42E4">
      <w:pPr>
        <w:pStyle w:val="Spistreci1"/>
        <w:rPr>
          <w:ins w:id="49" w:author="Bastuba Blanka" w:date="2024-03-07T12:26:00Z"/>
          <w:rFonts w:asciiTheme="minorHAnsi" w:eastAsiaTheme="minorEastAsia" w:hAnsiTheme="minorHAnsi" w:cstheme="minorBidi"/>
          <w:kern w:val="2"/>
          <w:sz w:val="22"/>
          <w:szCs w:val="22"/>
          <w:lang w:eastAsia="pl-PL"/>
          <w14:ligatures w14:val="standardContextual"/>
        </w:rPr>
      </w:pPr>
      <w:ins w:id="50" w:author="Bastuba Blanka" w:date="2024-03-07T12:26:00Z">
        <w:r w:rsidRPr="00281E55">
          <w:rPr>
            <w:rStyle w:val="Hipercze"/>
          </w:rPr>
          <w:fldChar w:fldCharType="begin"/>
        </w:r>
        <w:r w:rsidRPr="00281E55">
          <w:rPr>
            <w:rStyle w:val="Hipercze"/>
          </w:rPr>
          <w:instrText xml:space="preserve"> </w:instrText>
        </w:r>
        <w:r>
          <w:instrText>HYPERLINK \l "_Toc160706837"</w:instrText>
        </w:r>
        <w:r w:rsidRPr="00281E55">
          <w:rPr>
            <w:rStyle w:val="Hipercze"/>
          </w:rPr>
          <w:instrText xml:space="preserve"> </w:instrText>
        </w:r>
        <w:r w:rsidRPr="00281E55">
          <w:rPr>
            <w:rStyle w:val="Hipercze"/>
          </w:rPr>
        </w:r>
        <w:r w:rsidRPr="00281E55">
          <w:rPr>
            <w:rStyle w:val="Hipercze"/>
          </w:rPr>
          <w:fldChar w:fldCharType="separate"/>
        </w:r>
        <w:r w:rsidRPr="00281E55">
          <w:rPr>
            <w:rStyle w:val="Hipercze"/>
            <w:rFonts w:ascii="Century Gothic,Arial" w:eastAsia="Century Gothic,Arial" w:hAnsi="Century Gothic,Arial" w:cs="Century Gothic,Arial"/>
          </w:rPr>
          <w:t>ARTYKUŁ 16. Zabezpieczenie Należytego Wykonania Umowy</w:t>
        </w:r>
        <w:r>
          <w:rPr>
            <w:webHidden/>
          </w:rPr>
          <w:tab/>
        </w:r>
        <w:r>
          <w:rPr>
            <w:webHidden/>
          </w:rPr>
          <w:fldChar w:fldCharType="begin"/>
        </w:r>
        <w:r>
          <w:rPr>
            <w:webHidden/>
          </w:rPr>
          <w:instrText xml:space="preserve"> PAGEREF _Toc160706837 \h </w:instrText>
        </w:r>
        <w:r>
          <w:rPr>
            <w:webHidden/>
          </w:rPr>
        </w:r>
      </w:ins>
      <w:r>
        <w:rPr>
          <w:webHidden/>
        </w:rPr>
        <w:fldChar w:fldCharType="separate"/>
      </w:r>
      <w:ins w:id="51" w:author="Bastuba Blanka" w:date="2024-03-07T12:26:00Z">
        <w:r>
          <w:rPr>
            <w:webHidden/>
          </w:rPr>
          <w:t>88</w:t>
        </w:r>
        <w:r>
          <w:rPr>
            <w:webHidden/>
          </w:rPr>
          <w:fldChar w:fldCharType="end"/>
        </w:r>
        <w:r w:rsidRPr="00281E55">
          <w:rPr>
            <w:rStyle w:val="Hipercze"/>
          </w:rPr>
          <w:fldChar w:fldCharType="end"/>
        </w:r>
      </w:ins>
    </w:p>
    <w:p w14:paraId="33661FAC" w14:textId="2E1DE0F1" w:rsidR="00FF42E4" w:rsidRDefault="00FF42E4" w:rsidP="00FF42E4">
      <w:pPr>
        <w:pStyle w:val="Spistreci1"/>
        <w:rPr>
          <w:ins w:id="52" w:author="Bastuba Blanka" w:date="2024-03-07T12:26:00Z"/>
          <w:rFonts w:asciiTheme="minorHAnsi" w:eastAsiaTheme="minorEastAsia" w:hAnsiTheme="minorHAnsi" w:cstheme="minorBidi"/>
          <w:kern w:val="2"/>
          <w:sz w:val="22"/>
          <w:szCs w:val="22"/>
          <w:lang w:eastAsia="pl-PL"/>
          <w14:ligatures w14:val="standardContextual"/>
        </w:rPr>
      </w:pPr>
      <w:ins w:id="53" w:author="Bastuba Blanka" w:date="2024-03-07T12:26:00Z">
        <w:r w:rsidRPr="00281E55">
          <w:rPr>
            <w:rStyle w:val="Hipercze"/>
          </w:rPr>
          <w:fldChar w:fldCharType="begin"/>
        </w:r>
        <w:r w:rsidRPr="00281E55">
          <w:rPr>
            <w:rStyle w:val="Hipercze"/>
          </w:rPr>
          <w:instrText xml:space="preserve"> </w:instrText>
        </w:r>
        <w:r>
          <w:instrText>HYPERLINK \l "_Toc160706838"</w:instrText>
        </w:r>
        <w:r w:rsidRPr="00281E55">
          <w:rPr>
            <w:rStyle w:val="Hipercze"/>
          </w:rPr>
          <w:instrText xml:space="preserve"> </w:instrText>
        </w:r>
        <w:r w:rsidRPr="00281E55">
          <w:rPr>
            <w:rStyle w:val="Hipercze"/>
          </w:rPr>
        </w:r>
        <w:r w:rsidRPr="00281E55">
          <w:rPr>
            <w:rStyle w:val="Hipercze"/>
          </w:rPr>
          <w:fldChar w:fldCharType="separate"/>
        </w:r>
        <w:r w:rsidRPr="00281E55">
          <w:rPr>
            <w:rStyle w:val="Hipercze"/>
            <w:rFonts w:ascii="Century Gothic,Arial" w:eastAsia="Century Gothic,Arial" w:hAnsi="Century Gothic,Arial" w:cs="Century Gothic,Arial"/>
          </w:rPr>
          <w:t>ARTYKUŁ 17. Kontrole, PRÓBY, TESTY</w:t>
        </w:r>
        <w:r>
          <w:rPr>
            <w:webHidden/>
          </w:rPr>
          <w:tab/>
        </w:r>
        <w:r>
          <w:rPr>
            <w:webHidden/>
          </w:rPr>
          <w:fldChar w:fldCharType="begin"/>
        </w:r>
        <w:r>
          <w:rPr>
            <w:webHidden/>
          </w:rPr>
          <w:instrText xml:space="preserve"> PAGEREF _Toc160706838 \h </w:instrText>
        </w:r>
        <w:r>
          <w:rPr>
            <w:webHidden/>
          </w:rPr>
        </w:r>
      </w:ins>
      <w:r>
        <w:rPr>
          <w:webHidden/>
        </w:rPr>
        <w:fldChar w:fldCharType="separate"/>
      </w:r>
      <w:ins w:id="54" w:author="Bastuba Blanka" w:date="2024-03-07T12:26:00Z">
        <w:r>
          <w:rPr>
            <w:webHidden/>
          </w:rPr>
          <w:t>91</w:t>
        </w:r>
        <w:r>
          <w:rPr>
            <w:webHidden/>
          </w:rPr>
          <w:fldChar w:fldCharType="end"/>
        </w:r>
        <w:r w:rsidRPr="00281E55">
          <w:rPr>
            <w:rStyle w:val="Hipercze"/>
          </w:rPr>
          <w:fldChar w:fldCharType="end"/>
        </w:r>
      </w:ins>
    </w:p>
    <w:p w14:paraId="6FD9D35C" w14:textId="139DCFD5" w:rsidR="00FF42E4" w:rsidRDefault="00FF42E4" w:rsidP="00FF42E4">
      <w:pPr>
        <w:pStyle w:val="Spistreci1"/>
        <w:rPr>
          <w:ins w:id="55" w:author="Bastuba Blanka" w:date="2024-03-07T12:26:00Z"/>
          <w:rFonts w:asciiTheme="minorHAnsi" w:eastAsiaTheme="minorEastAsia" w:hAnsiTheme="minorHAnsi" w:cstheme="minorBidi"/>
          <w:kern w:val="2"/>
          <w:sz w:val="22"/>
          <w:szCs w:val="22"/>
          <w:lang w:eastAsia="pl-PL"/>
          <w14:ligatures w14:val="standardContextual"/>
        </w:rPr>
      </w:pPr>
      <w:ins w:id="56" w:author="Bastuba Blanka" w:date="2024-03-07T12:26:00Z">
        <w:r w:rsidRPr="00281E55">
          <w:rPr>
            <w:rStyle w:val="Hipercze"/>
          </w:rPr>
          <w:fldChar w:fldCharType="begin"/>
        </w:r>
        <w:r w:rsidRPr="00281E55">
          <w:rPr>
            <w:rStyle w:val="Hipercze"/>
          </w:rPr>
          <w:instrText xml:space="preserve"> </w:instrText>
        </w:r>
        <w:r>
          <w:instrText>HYPERLINK \l "_Toc160706839"</w:instrText>
        </w:r>
        <w:r w:rsidRPr="00281E55">
          <w:rPr>
            <w:rStyle w:val="Hipercze"/>
          </w:rPr>
          <w:instrText xml:space="preserve"> </w:instrText>
        </w:r>
        <w:r w:rsidRPr="00281E55">
          <w:rPr>
            <w:rStyle w:val="Hipercze"/>
          </w:rPr>
        </w:r>
        <w:r w:rsidRPr="00281E55">
          <w:rPr>
            <w:rStyle w:val="Hipercze"/>
          </w:rPr>
          <w:fldChar w:fldCharType="separate"/>
        </w:r>
        <w:r w:rsidRPr="00281E55">
          <w:rPr>
            <w:rStyle w:val="Hipercze"/>
            <w:rFonts w:ascii="Century Gothic,Arial" w:eastAsia="Century Gothic,Arial" w:hAnsi="Century Gothic,Arial" w:cs="Century Gothic,Arial"/>
          </w:rPr>
          <w:t>ARTYKUŁ 18. Gwarancja jakoŚci i rękojmia</w:t>
        </w:r>
        <w:r>
          <w:rPr>
            <w:webHidden/>
          </w:rPr>
          <w:tab/>
        </w:r>
        <w:r>
          <w:rPr>
            <w:webHidden/>
          </w:rPr>
          <w:fldChar w:fldCharType="begin"/>
        </w:r>
        <w:r>
          <w:rPr>
            <w:webHidden/>
          </w:rPr>
          <w:instrText xml:space="preserve"> PAGEREF _Toc160706839 \h </w:instrText>
        </w:r>
        <w:r>
          <w:rPr>
            <w:webHidden/>
          </w:rPr>
        </w:r>
      </w:ins>
      <w:r>
        <w:rPr>
          <w:webHidden/>
        </w:rPr>
        <w:fldChar w:fldCharType="separate"/>
      </w:r>
      <w:ins w:id="57" w:author="Bastuba Blanka" w:date="2024-03-07T12:26:00Z">
        <w:r>
          <w:rPr>
            <w:webHidden/>
          </w:rPr>
          <w:t>92</w:t>
        </w:r>
        <w:r>
          <w:rPr>
            <w:webHidden/>
          </w:rPr>
          <w:fldChar w:fldCharType="end"/>
        </w:r>
        <w:r w:rsidRPr="00281E55">
          <w:rPr>
            <w:rStyle w:val="Hipercze"/>
          </w:rPr>
          <w:fldChar w:fldCharType="end"/>
        </w:r>
      </w:ins>
    </w:p>
    <w:p w14:paraId="128E7460" w14:textId="2838FAF9" w:rsidR="00FF42E4" w:rsidRDefault="00FF42E4" w:rsidP="00FF42E4">
      <w:pPr>
        <w:pStyle w:val="Spistreci1"/>
        <w:rPr>
          <w:ins w:id="58" w:author="Bastuba Blanka" w:date="2024-03-07T12:26:00Z"/>
          <w:rFonts w:asciiTheme="minorHAnsi" w:eastAsiaTheme="minorEastAsia" w:hAnsiTheme="minorHAnsi" w:cstheme="minorBidi"/>
          <w:kern w:val="2"/>
          <w:sz w:val="22"/>
          <w:szCs w:val="22"/>
          <w:lang w:eastAsia="pl-PL"/>
          <w14:ligatures w14:val="standardContextual"/>
        </w:rPr>
      </w:pPr>
      <w:ins w:id="59" w:author="Bastuba Blanka" w:date="2024-03-07T12:26:00Z">
        <w:r w:rsidRPr="00281E55">
          <w:rPr>
            <w:rStyle w:val="Hipercze"/>
          </w:rPr>
          <w:fldChar w:fldCharType="begin"/>
        </w:r>
        <w:r w:rsidRPr="00281E55">
          <w:rPr>
            <w:rStyle w:val="Hipercze"/>
          </w:rPr>
          <w:instrText xml:space="preserve"> </w:instrText>
        </w:r>
        <w:r>
          <w:instrText>HYPERLINK \l "_Toc160706840"</w:instrText>
        </w:r>
        <w:r w:rsidRPr="00281E55">
          <w:rPr>
            <w:rStyle w:val="Hipercze"/>
          </w:rPr>
          <w:instrText xml:space="preserve"> </w:instrText>
        </w:r>
        <w:r w:rsidRPr="00281E55">
          <w:rPr>
            <w:rStyle w:val="Hipercze"/>
          </w:rPr>
        </w:r>
        <w:r w:rsidRPr="00281E55">
          <w:rPr>
            <w:rStyle w:val="Hipercze"/>
          </w:rPr>
          <w:fldChar w:fldCharType="separate"/>
        </w:r>
        <w:r w:rsidRPr="00281E55">
          <w:rPr>
            <w:rStyle w:val="Hipercze"/>
            <w:rFonts w:ascii="Century Gothic,Arial" w:eastAsia="Century Gothic,Arial" w:hAnsi="Century Gothic,Arial" w:cs="Century Gothic,Arial"/>
          </w:rPr>
          <w:t>ARTYKUŁ 19. Zasady Wykonywania Obowiązków Gwarancyjnych ORAZ WYNIKAJĄCYCH Z RĘKOJMI</w:t>
        </w:r>
        <w:r>
          <w:rPr>
            <w:webHidden/>
          </w:rPr>
          <w:tab/>
        </w:r>
        <w:r>
          <w:rPr>
            <w:webHidden/>
          </w:rPr>
          <w:fldChar w:fldCharType="begin"/>
        </w:r>
        <w:r>
          <w:rPr>
            <w:webHidden/>
          </w:rPr>
          <w:instrText xml:space="preserve"> PAGEREF _Toc160706840 \h </w:instrText>
        </w:r>
        <w:r>
          <w:rPr>
            <w:webHidden/>
          </w:rPr>
        </w:r>
      </w:ins>
      <w:r>
        <w:rPr>
          <w:webHidden/>
        </w:rPr>
        <w:fldChar w:fldCharType="separate"/>
      </w:r>
      <w:ins w:id="60" w:author="Bastuba Blanka" w:date="2024-03-07T12:26:00Z">
        <w:r>
          <w:rPr>
            <w:webHidden/>
          </w:rPr>
          <w:t>93</w:t>
        </w:r>
        <w:r>
          <w:rPr>
            <w:webHidden/>
          </w:rPr>
          <w:fldChar w:fldCharType="end"/>
        </w:r>
        <w:r w:rsidRPr="00281E55">
          <w:rPr>
            <w:rStyle w:val="Hipercze"/>
          </w:rPr>
          <w:fldChar w:fldCharType="end"/>
        </w:r>
      </w:ins>
    </w:p>
    <w:p w14:paraId="7E133567" w14:textId="6A3FC9F7" w:rsidR="00FF42E4" w:rsidRDefault="00FF42E4" w:rsidP="00FF42E4">
      <w:pPr>
        <w:pStyle w:val="Spistreci1"/>
        <w:rPr>
          <w:ins w:id="61" w:author="Bastuba Blanka" w:date="2024-03-07T12:26:00Z"/>
          <w:rFonts w:asciiTheme="minorHAnsi" w:eastAsiaTheme="minorEastAsia" w:hAnsiTheme="minorHAnsi" w:cstheme="minorBidi"/>
          <w:kern w:val="2"/>
          <w:sz w:val="22"/>
          <w:szCs w:val="22"/>
          <w:lang w:eastAsia="pl-PL"/>
          <w14:ligatures w14:val="standardContextual"/>
        </w:rPr>
      </w:pPr>
      <w:ins w:id="62" w:author="Bastuba Blanka" w:date="2024-03-07T12:26:00Z">
        <w:r w:rsidRPr="00281E55">
          <w:rPr>
            <w:rStyle w:val="Hipercze"/>
          </w:rPr>
          <w:fldChar w:fldCharType="begin"/>
        </w:r>
        <w:r w:rsidRPr="00281E55">
          <w:rPr>
            <w:rStyle w:val="Hipercze"/>
          </w:rPr>
          <w:instrText xml:space="preserve"> </w:instrText>
        </w:r>
        <w:r>
          <w:instrText>HYPERLINK \l "_Toc160706841"</w:instrText>
        </w:r>
        <w:r w:rsidRPr="00281E55">
          <w:rPr>
            <w:rStyle w:val="Hipercze"/>
          </w:rPr>
          <w:instrText xml:space="preserve"> </w:instrText>
        </w:r>
        <w:r w:rsidRPr="00281E55">
          <w:rPr>
            <w:rStyle w:val="Hipercze"/>
          </w:rPr>
        </w:r>
        <w:r w:rsidRPr="00281E55">
          <w:rPr>
            <w:rStyle w:val="Hipercze"/>
          </w:rPr>
          <w:fldChar w:fldCharType="separate"/>
        </w:r>
        <w:r w:rsidRPr="00281E55">
          <w:rPr>
            <w:rStyle w:val="Hipercze"/>
            <w:rFonts w:ascii="Century Gothic" w:eastAsia="Century Gothic" w:hAnsi="Century Gothic" w:cs="Century Gothic"/>
          </w:rPr>
          <w:t>ARTYKUŁ 20. ODPOWIEDZIALNOŚĆ ZA INWESTYCJĘ I Ubezpieczenie</w:t>
        </w:r>
        <w:r>
          <w:rPr>
            <w:webHidden/>
          </w:rPr>
          <w:tab/>
        </w:r>
        <w:r>
          <w:rPr>
            <w:webHidden/>
          </w:rPr>
          <w:fldChar w:fldCharType="begin"/>
        </w:r>
        <w:r>
          <w:rPr>
            <w:webHidden/>
          </w:rPr>
          <w:instrText xml:space="preserve"> PAGEREF _Toc160706841 \h </w:instrText>
        </w:r>
        <w:r>
          <w:rPr>
            <w:webHidden/>
          </w:rPr>
        </w:r>
      </w:ins>
      <w:r>
        <w:rPr>
          <w:webHidden/>
        </w:rPr>
        <w:fldChar w:fldCharType="separate"/>
      </w:r>
      <w:ins w:id="63" w:author="Bastuba Blanka" w:date="2024-03-07T12:26:00Z">
        <w:r>
          <w:rPr>
            <w:webHidden/>
          </w:rPr>
          <w:t>94</w:t>
        </w:r>
        <w:r>
          <w:rPr>
            <w:webHidden/>
          </w:rPr>
          <w:fldChar w:fldCharType="end"/>
        </w:r>
        <w:r w:rsidRPr="00281E55">
          <w:rPr>
            <w:rStyle w:val="Hipercze"/>
          </w:rPr>
          <w:fldChar w:fldCharType="end"/>
        </w:r>
      </w:ins>
    </w:p>
    <w:p w14:paraId="41F4A8E7" w14:textId="33A735A7" w:rsidR="00FF42E4" w:rsidRDefault="00FF42E4" w:rsidP="00FF42E4">
      <w:pPr>
        <w:pStyle w:val="Spistreci1"/>
        <w:rPr>
          <w:ins w:id="64" w:author="Bastuba Blanka" w:date="2024-03-07T12:26:00Z"/>
          <w:rFonts w:asciiTheme="minorHAnsi" w:eastAsiaTheme="minorEastAsia" w:hAnsiTheme="minorHAnsi" w:cstheme="minorBidi"/>
          <w:kern w:val="2"/>
          <w:sz w:val="22"/>
          <w:szCs w:val="22"/>
          <w:lang w:eastAsia="pl-PL"/>
          <w14:ligatures w14:val="standardContextual"/>
        </w:rPr>
      </w:pPr>
      <w:ins w:id="65" w:author="Bastuba Blanka" w:date="2024-03-07T12:26:00Z">
        <w:r w:rsidRPr="00281E55">
          <w:rPr>
            <w:rStyle w:val="Hipercze"/>
          </w:rPr>
          <w:fldChar w:fldCharType="begin"/>
        </w:r>
        <w:r w:rsidRPr="00281E55">
          <w:rPr>
            <w:rStyle w:val="Hipercze"/>
          </w:rPr>
          <w:instrText xml:space="preserve"> </w:instrText>
        </w:r>
        <w:r>
          <w:instrText>HYPERLINK \l "_Toc160706842"</w:instrText>
        </w:r>
        <w:r w:rsidRPr="00281E55">
          <w:rPr>
            <w:rStyle w:val="Hipercze"/>
          </w:rPr>
          <w:instrText xml:space="preserve"> </w:instrText>
        </w:r>
        <w:r w:rsidRPr="00281E55">
          <w:rPr>
            <w:rStyle w:val="Hipercze"/>
          </w:rPr>
        </w:r>
        <w:r w:rsidRPr="00281E55">
          <w:rPr>
            <w:rStyle w:val="Hipercze"/>
          </w:rPr>
          <w:fldChar w:fldCharType="separate"/>
        </w:r>
        <w:r w:rsidRPr="00281E55">
          <w:rPr>
            <w:rStyle w:val="Hipercze"/>
            <w:rFonts w:ascii="Century Gothic,Arial" w:eastAsia="Century Gothic,Arial" w:hAnsi="Century Gothic,Arial" w:cs="Century Gothic,Arial"/>
          </w:rPr>
          <w:t>ARTYKUŁ 21. Prawa autorskie</w:t>
        </w:r>
        <w:r>
          <w:rPr>
            <w:webHidden/>
          </w:rPr>
          <w:tab/>
        </w:r>
        <w:r>
          <w:rPr>
            <w:webHidden/>
          </w:rPr>
          <w:fldChar w:fldCharType="begin"/>
        </w:r>
        <w:r>
          <w:rPr>
            <w:webHidden/>
          </w:rPr>
          <w:instrText xml:space="preserve"> PAGEREF _Toc160706842 \h </w:instrText>
        </w:r>
        <w:r>
          <w:rPr>
            <w:webHidden/>
          </w:rPr>
        </w:r>
      </w:ins>
      <w:r>
        <w:rPr>
          <w:webHidden/>
        </w:rPr>
        <w:fldChar w:fldCharType="separate"/>
      </w:r>
      <w:ins w:id="66" w:author="Bastuba Blanka" w:date="2024-03-07T12:26:00Z">
        <w:r>
          <w:rPr>
            <w:webHidden/>
          </w:rPr>
          <w:t>98</w:t>
        </w:r>
        <w:r>
          <w:rPr>
            <w:webHidden/>
          </w:rPr>
          <w:fldChar w:fldCharType="end"/>
        </w:r>
        <w:r w:rsidRPr="00281E55">
          <w:rPr>
            <w:rStyle w:val="Hipercze"/>
          </w:rPr>
          <w:fldChar w:fldCharType="end"/>
        </w:r>
      </w:ins>
    </w:p>
    <w:p w14:paraId="620082C1" w14:textId="76EFD399" w:rsidR="00FF42E4" w:rsidRDefault="00FF42E4" w:rsidP="00FF42E4">
      <w:pPr>
        <w:pStyle w:val="Spistreci1"/>
        <w:rPr>
          <w:ins w:id="67" w:author="Bastuba Blanka" w:date="2024-03-07T12:26:00Z"/>
          <w:rFonts w:asciiTheme="minorHAnsi" w:eastAsiaTheme="minorEastAsia" w:hAnsiTheme="minorHAnsi" w:cstheme="minorBidi"/>
          <w:kern w:val="2"/>
          <w:sz w:val="22"/>
          <w:szCs w:val="22"/>
          <w:lang w:eastAsia="pl-PL"/>
          <w14:ligatures w14:val="standardContextual"/>
        </w:rPr>
      </w:pPr>
      <w:ins w:id="68" w:author="Bastuba Blanka" w:date="2024-03-07T12:26:00Z">
        <w:r w:rsidRPr="00281E55">
          <w:rPr>
            <w:rStyle w:val="Hipercze"/>
          </w:rPr>
          <w:fldChar w:fldCharType="begin"/>
        </w:r>
        <w:r w:rsidRPr="00281E55">
          <w:rPr>
            <w:rStyle w:val="Hipercze"/>
          </w:rPr>
          <w:instrText xml:space="preserve"> </w:instrText>
        </w:r>
        <w:r>
          <w:instrText>HYPERLINK \l "_Toc160706843"</w:instrText>
        </w:r>
        <w:r w:rsidRPr="00281E55">
          <w:rPr>
            <w:rStyle w:val="Hipercze"/>
          </w:rPr>
          <w:instrText xml:space="preserve"> </w:instrText>
        </w:r>
        <w:r w:rsidRPr="00281E55">
          <w:rPr>
            <w:rStyle w:val="Hipercze"/>
          </w:rPr>
        </w:r>
        <w:r w:rsidRPr="00281E55">
          <w:rPr>
            <w:rStyle w:val="Hipercze"/>
          </w:rPr>
          <w:fldChar w:fldCharType="separate"/>
        </w:r>
        <w:r w:rsidRPr="00281E55">
          <w:rPr>
            <w:rStyle w:val="Hipercze"/>
            <w:rFonts w:ascii="Century Gothic,Arial" w:eastAsia="Century Gothic,Arial" w:hAnsi="Century Gothic,Arial" w:cs="Century Gothic,Arial"/>
          </w:rPr>
          <w:t>ARTYKUŁ 22. Siła WyŻsza</w:t>
        </w:r>
        <w:r>
          <w:rPr>
            <w:webHidden/>
          </w:rPr>
          <w:tab/>
        </w:r>
        <w:r>
          <w:rPr>
            <w:webHidden/>
          </w:rPr>
          <w:fldChar w:fldCharType="begin"/>
        </w:r>
        <w:r>
          <w:rPr>
            <w:webHidden/>
          </w:rPr>
          <w:instrText xml:space="preserve"> PAGEREF _Toc160706843 \h </w:instrText>
        </w:r>
        <w:r>
          <w:rPr>
            <w:webHidden/>
          </w:rPr>
        </w:r>
      </w:ins>
      <w:r>
        <w:rPr>
          <w:webHidden/>
        </w:rPr>
        <w:fldChar w:fldCharType="separate"/>
      </w:r>
      <w:ins w:id="69" w:author="Bastuba Blanka" w:date="2024-03-07T12:26:00Z">
        <w:r>
          <w:rPr>
            <w:webHidden/>
          </w:rPr>
          <w:t>105</w:t>
        </w:r>
        <w:r>
          <w:rPr>
            <w:webHidden/>
          </w:rPr>
          <w:fldChar w:fldCharType="end"/>
        </w:r>
        <w:r w:rsidRPr="00281E55">
          <w:rPr>
            <w:rStyle w:val="Hipercze"/>
          </w:rPr>
          <w:fldChar w:fldCharType="end"/>
        </w:r>
      </w:ins>
    </w:p>
    <w:p w14:paraId="48A501FA" w14:textId="413D5AAC" w:rsidR="00FF42E4" w:rsidRDefault="00FF42E4" w:rsidP="00FF42E4">
      <w:pPr>
        <w:pStyle w:val="Spistreci1"/>
        <w:rPr>
          <w:ins w:id="70" w:author="Bastuba Blanka" w:date="2024-03-07T12:26:00Z"/>
          <w:rFonts w:asciiTheme="minorHAnsi" w:eastAsiaTheme="minorEastAsia" w:hAnsiTheme="minorHAnsi" w:cstheme="minorBidi"/>
          <w:kern w:val="2"/>
          <w:sz w:val="22"/>
          <w:szCs w:val="22"/>
          <w:lang w:eastAsia="pl-PL"/>
          <w14:ligatures w14:val="standardContextual"/>
        </w:rPr>
      </w:pPr>
      <w:ins w:id="71" w:author="Bastuba Blanka" w:date="2024-03-07T12:26:00Z">
        <w:r w:rsidRPr="00281E55">
          <w:rPr>
            <w:rStyle w:val="Hipercze"/>
          </w:rPr>
          <w:fldChar w:fldCharType="begin"/>
        </w:r>
        <w:r w:rsidRPr="00281E55">
          <w:rPr>
            <w:rStyle w:val="Hipercze"/>
          </w:rPr>
          <w:instrText xml:space="preserve"> </w:instrText>
        </w:r>
        <w:r>
          <w:instrText>HYPERLINK \l "_Toc160706844"</w:instrText>
        </w:r>
        <w:r w:rsidRPr="00281E55">
          <w:rPr>
            <w:rStyle w:val="Hipercze"/>
          </w:rPr>
          <w:instrText xml:space="preserve"> </w:instrText>
        </w:r>
        <w:r w:rsidRPr="00281E55">
          <w:rPr>
            <w:rStyle w:val="Hipercze"/>
          </w:rPr>
        </w:r>
        <w:r w:rsidRPr="00281E55">
          <w:rPr>
            <w:rStyle w:val="Hipercze"/>
          </w:rPr>
          <w:fldChar w:fldCharType="separate"/>
        </w:r>
        <w:r w:rsidRPr="00281E55">
          <w:rPr>
            <w:rStyle w:val="Hipercze"/>
            <w:rFonts w:ascii="Century Gothic" w:eastAsia="Century Gothic" w:hAnsi="Century Gothic" w:cs="Century Gothic"/>
          </w:rPr>
          <w:t>ARTYKUŁ</w:t>
        </w:r>
        <w:r w:rsidRPr="00281E55">
          <w:rPr>
            <w:rStyle w:val="Hipercze"/>
            <w:rFonts w:ascii="Century Gothic,Arial" w:eastAsia="Century Gothic,Arial" w:hAnsi="Century Gothic,Arial" w:cs="Century Gothic,Arial"/>
          </w:rPr>
          <w:t xml:space="preserve"> 23. Kary Umowne</w:t>
        </w:r>
        <w:r>
          <w:rPr>
            <w:webHidden/>
          </w:rPr>
          <w:tab/>
        </w:r>
        <w:r>
          <w:rPr>
            <w:webHidden/>
          </w:rPr>
          <w:fldChar w:fldCharType="begin"/>
        </w:r>
        <w:r>
          <w:rPr>
            <w:webHidden/>
          </w:rPr>
          <w:instrText xml:space="preserve"> PAGEREF _Toc160706844 \h </w:instrText>
        </w:r>
        <w:r>
          <w:rPr>
            <w:webHidden/>
          </w:rPr>
        </w:r>
      </w:ins>
      <w:r>
        <w:rPr>
          <w:webHidden/>
        </w:rPr>
        <w:fldChar w:fldCharType="separate"/>
      </w:r>
      <w:ins w:id="72" w:author="Bastuba Blanka" w:date="2024-03-07T12:26:00Z">
        <w:r>
          <w:rPr>
            <w:webHidden/>
          </w:rPr>
          <w:t>107</w:t>
        </w:r>
        <w:r>
          <w:rPr>
            <w:webHidden/>
          </w:rPr>
          <w:fldChar w:fldCharType="end"/>
        </w:r>
        <w:r w:rsidRPr="00281E55">
          <w:rPr>
            <w:rStyle w:val="Hipercze"/>
          </w:rPr>
          <w:fldChar w:fldCharType="end"/>
        </w:r>
      </w:ins>
    </w:p>
    <w:p w14:paraId="7D49A1D1" w14:textId="5AE74631" w:rsidR="00FF42E4" w:rsidRDefault="00FF42E4" w:rsidP="00FF42E4">
      <w:pPr>
        <w:pStyle w:val="Spistreci1"/>
        <w:rPr>
          <w:ins w:id="73" w:author="Bastuba Blanka" w:date="2024-03-07T12:26:00Z"/>
          <w:rFonts w:asciiTheme="minorHAnsi" w:eastAsiaTheme="minorEastAsia" w:hAnsiTheme="minorHAnsi" w:cstheme="minorBidi"/>
          <w:kern w:val="2"/>
          <w:sz w:val="22"/>
          <w:szCs w:val="22"/>
          <w:lang w:eastAsia="pl-PL"/>
          <w14:ligatures w14:val="standardContextual"/>
        </w:rPr>
      </w:pPr>
      <w:ins w:id="74" w:author="Bastuba Blanka" w:date="2024-03-07T12:26:00Z">
        <w:r w:rsidRPr="00281E55">
          <w:rPr>
            <w:rStyle w:val="Hipercze"/>
          </w:rPr>
          <w:fldChar w:fldCharType="begin"/>
        </w:r>
        <w:r w:rsidRPr="00281E55">
          <w:rPr>
            <w:rStyle w:val="Hipercze"/>
          </w:rPr>
          <w:instrText xml:space="preserve"> </w:instrText>
        </w:r>
        <w:r>
          <w:instrText>HYPERLINK \l "_Toc160706845"</w:instrText>
        </w:r>
        <w:r w:rsidRPr="00281E55">
          <w:rPr>
            <w:rStyle w:val="Hipercze"/>
          </w:rPr>
          <w:instrText xml:space="preserve"> </w:instrText>
        </w:r>
        <w:r w:rsidRPr="00281E55">
          <w:rPr>
            <w:rStyle w:val="Hipercze"/>
          </w:rPr>
        </w:r>
        <w:r w:rsidRPr="00281E55">
          <w:rPr>
            <w:rStyle w:val="Hipercze"/>
          </w:rPr>
          <w:fldChar w:fldCharType="separate"/>
        </w:r>
        <w:r w:rsidRPr="00281E55">
          <w:rPr>
            <w:rStyle w:val="Hipercze"/>
            <w:rFonts w:ascii="Century Gothic,Arial" w:eastAsia="Century Gothic,Arial" w:hAnsi="Century Gothic,Arial" w:cs="Century Gothic,Arial"/>
          </w:rPr>
          <w:t>ARTYKUŁ 24. PRZESŁANKI ZMIANY UMOWY</w:t>
        </w:r>
        <w:r>
          <w:rPr>
            <w:webHidden/>
          </w:rPr>
          <w:tab/>
        </w:r>
        <w:r>
          <w:rPr>
            <w:webHidden/>
          </w:rPr>
          <w:fldChar w:fldCharType="begin"/>
        </w:r>
        <w:r>
          <w:rPr>
            <w:webHidden/>
          </w:rPr>
          <w:instrText xml:space="preserve"> PAGEREF _Toc160706845 \h </w:instrText>
        </w:r>
        <w:r>
          <w:rPr>
            <w:webHidden/>
          </w:rPr>
        </w:r>
      </w:ins>
      <w:r>
        <w:rPr>
          <w:webHidden/>
        </w:rPr>
        <w:fldChar w:fldCharType="separate"/>
      </w:r>
      <w:ins w:id="75" w:author="Bastuba Blanka" w:date="2024-03-07T12:26:00Z">
        <w:r>
          <w:rPr>
            <w:webHidden/>
          </w:rPr>
          <w:t>112</w:t>
        </w:r>
        <w:r>
          <w:rPr>
            <w:webHidden/>
          </w:rPr>
          <w:fldChar w:fldCharType="end"/>
        </w:r>
        <w:r w:rsidRPr="00281E55">
          <w:rPr>
            <w:rStyle w:val="Hipercze"/>
          </w:rPr>
          <w:fldChar w:fldCharType="end"/>
        </w:r>
      </w:ins>
    </w:p>
    <w:p w14:paraId="0CD1D281" w14:textId="0AA47777" w:rsidR="00FF42E4" w:rsidRDefault="00FF42E4" w:rsidP="00FF42E4">
      <w:pPr>
        <w:pStyle w:val="Spistreci1"/>
        <w:rPr>
          <w:ins w:id="76" w:author="Bastuba Blanka" w:date="2024-03-07T12:26:00Z"/>
          <w:rFonts w:asciiTheme="minorHAnsi" w:eastAsiaTheme="minorEastAsia" w:hAnsiTheme="minorHAnsi" w:cstheme="minorBidi"/>
          <w:kern w:val="2"/>
          <w:sz w:val="22"/>
          <w:szCs w:val="22"/>
          <w:lang w:eastAsia="pl-PL"/>
          <w14:ligatures w14:val="standardContextual"/>
        </w:rPr>
      </w:pPr>
      <w:ins w:id="77" w:author="Bastuba Blanka" w:date="2024-03-07T12:26:00Z">
        <w:r w:rsidRPr="00281E55">
          <w:rPr>
            <w:rStyle w:val="Hipercze"/>
          </w:rPr>
          <w:fldChar w:fldCharType="begin"/>
        </w:r>
        <w:r w:rsidRPr="00281E55">
          <w:rPr>
            <w:rStyle w:val="Hipercze"/>
          </w:rPr>
          <w:instrText xml:space="preserve"> </w:instrText>
        </w:r>
        <w:r>
          <w:instrText>HYPERLINK \l "_Toc160706846"</w:instrText>
        </w:r>
        <w:r w:rsidRPr="00281E55">
          <w:rPr>
            <w:rStyle w:val="Hipercze"/>
          </w:rPr>
          <w:instrText xml:space="preserve"> </w:instrText>
        </w:r>
        <w:r w:rsidRPr="00281E55">
          <w:rPr>
            <w:rStyle w:val="Hipercze"/>
          </w:rPr>
        </w:r>
        <w:r w:rsidRPr="00281E55">
          <w:rPr>
            <w:rStyle w:val="Hipercze"/>
          </w:rPr>
          <w:fldChar w:fldCharType="separate"/>
        </w:r>
        <w:r w:rsidRPr="00281E55">
          <w:rPr>
            <w:rStyle w:val="Hipercze"/>
            <w:rFonts w:ascii="Century Gothic,Arial" w:eastAsia="Century Gothic,Arial" w:hAnsi="Century Gothic,Arial" w:cs="Century Gothic,Arial"/>
          </w:rPr>
          <w:t>ARTYKUŁ 25. odstąpienie od Umowy</w:t>
        </w:r>
        <w:r>
          <w:rPr>
            <w:webHidden/>
          </w:rPr>
          <w:tab/>
        </w:r>
        <w:r>
          <w:rPr>
            <w:webHidden/>
          </w:rPr>
          <w:fldChar w:fldCharType="begin"/>
        </w:r>
        <w:r>
          <w:rPr>
            <w:webHidden/>
          </w:rPr>
          <w:instrText xml:space="preserve"> PAGEREF _Toc160706846 \h </w:instrText>
        </w:r>
        <w:r>
          <w:rPr>
            <w:webHidden/>
          </w:rPr>
        </w:r>
      </w:ins>
      <w:r>
        <w:rPr>
          <w:webHidden/>
        </w:rPr>
        <w:fldChar w:fldCharType="separate"/>
      </w:r>
      <w:ins w:id="78" w:author="Bastuba Blanka" w:date="2024-03-07T12:26:00Z">
        <w:r>
          <w:rPr>
            <w:webHidden/>
          </w:rPr>
          <w:t>122</w:t>
        </w:r>
        <w:r>
          <w:rPr>
            <w:webHidden/>
          </w:rPr>
          <w:fldChar w:fldCharType="end"/>
        </w:r>
        <w:r w:rsidRPr="00281E55">
          <w:rPr>
            <w:rStyle w:val="Hipercze"/>
          </w:rPr>
          <w:fldChar w:fldCharType="end"/>
        </w:r>
      </w:ins>
    </w:p>
    <w:p w14:paraId="688550D7" w14:textId="57245372" w:rsidR="00FF42E4" w:rsidRDefault="00FF42E4" w:rsidP="00FF42E4">
      <w:pPr>
        <w:pStyle w:val="Spistreci1"/>
        <w:rPr>
          <w:ins w:id="79" w:author="Bastuba Blanka" w:date="2024-03-07T12:26:00Z"/>
          <w:rFonts w:asciiTheme="minorHAnsi" w:eastAsiaTheme="minorEastAsia" w:hAnsiTheme="minorHAnsi" w:cstheme="minorBidi"/>
          <w:kern w:val="2"/>
          <w:sz w:val="22"/>
          <w:szCs w:val="22"/>
          <w:lang w:eastAsia="pl-PL"/>
          <w14:ligatures w14:val="standardContextual"/>
        </w:rPr>
      </w:pPr>
      <w:ins w:id="80" w:author="Bastuba Blanka" w:date="2024-03-07T12:26:00Z">
        <w:r w:rsidRPr="00281E55">
          <w:rPr>
            <w:rStyle w:val="Hipercze"/>
          </w:rPr>
          <w:fldChar w:fldCharType="begin"/>
        </w:r>
        <w:r w:rsidRPr="00281E55">
          <w:rPr>
            <w:rStyle w:val="Hipercze"/>
          </w:rPr>
          <w:instrText xml:space="preserve"> </w:instrText>
        </w:r>
        <w:r>
          <w:instrText>HYPERLINK \l "_Toc160706847"</w:instrText>
        </w:r>
        <w:r w:rsidRPr="00281E55">
          <w:rPr>
            <w:rStyle w:val="Hipercze"/>
          </w:rPr>
          <w:instrText xml:space="preserve"> </w:instrText>
        </w:r>
        <w:r w:rsidRPr="00281E55">
          <w:rPr>
            <w:rStyle w:val="Hipercze"/>
          </w:rPr>
        </w:r>
        <w:r w:rsidRPr="00281E55">
          <w:rPr>
            <w:rStyle w:val="Hipercze"/>
          </w:rPr>
          <w:fldChar w:fldCharType="separate"/>
        </w:r>
        <w:r w:rsidRPr="00281E55">
          <w:rPr>
            <w:rStyle w:val="Hipercze"/>
            <w:rFonts w:ascii="Century Gothic,Arial" w:eastAsia="Century Gothic,Arial" w:hAnsi="Century Gothic,Arial" w:cs="Century Gothic,Arial"/>
          </w:rPr>
          <w:t>ARTYKUŁ 26. Rozwiązywanie sporów</w:t>
        </w:r>
        <w:r>
          <w:rPr>
            <w:webHidden/>
          </w:rPr>
          <w:tab/>
        </w:r>
        <w:r>
          <w:rPr>
            <w:webHidden/>
          </w:rPr>
          <w:fldChar w:fldCharType="begin"/>
        </w:r>
        <w:r>
          <w:rPr>
            <w:webHidden/>
          </w:rPr>
          <w:instrText xml:space="preserve"> PAGEREF _Toc160706847 \h </w:instrText>
        </w:r>
        <w:r>
          <w:rPr>
            <w:webHidden/>
          </w:rPr>
        </w:r>
      </w:ins>
      <w:r>
        <w:rPr>
          <w:webHidden/>
        </w:rPr>
        <w:fldChar w:fldCharType="separate"/>
      </w:r>
      <w:ins w:id="81" w:author="Bastuba Blanka" w:date="2024-03-07T12:26:00Z">
        <w:r>
          <w:rPr>
            <w:webHidden/>
          </w:rPr>
          <w:t>125</w:t>
        </w:r>
        <w:r>
          <w:rPr>
            <w:webHidden/>
          </w:rPr>
          <w:fldChar w:fldCharType="end"/>
        </w:r>
        <w:r w:rsidRPr="00281E55">
          <w:rPr>
            <w:rStyle w:val="Hipercze"/>
          </w:rPr>
          <w:fldChar w:fldCharType="end"/>
        </w:r>
      </w:ins>
    </w:p>
    <w:p w14:paraId="5D7B27DD" w14:textId="797C8C23" w:rsidR="00FF42E4" w:rsidRDefault="00FF42E4" w:rsidP="00FF42E4">
      <w:pPr>
        <w:pStyle w:val="Spistreci1"/>
        <w:rPr>
          <w:ins w:id="82" w:author="Bastuba Blanka" w:date="2024-03-07T12:26:00Z"/>
          <w:rFonts w:asciiTheme="minorHAnsi" w:eastAsiaTheme="minorEastAsia" w:hAnsiTheme="minorHAnsi" w:cstheme="minorBidi"/>
          <w:kern w:val="2"/>
          <w:sz w:val="22"/>
          <w:szCs w:val="22"/>
          <w:lang w:eastAsia="pl-PL"/>
          <w14:ligatures w14:val="standardContextual"/>
        </w:rPr>
      </w:pPr>
      <w:ins w:id="83" w:author="Bastuba Blanka" w:date="2024-03-07T12:26:00Z">
        <w:r w:rsidRPr="00281E55">
          <w:rPr>
            <w:rStyle w:val="Hipercze"/>
          </w:rPr>
          <w:fldChar w:fldCharType="begin"/>
        </w:r>
        <w:r w:rsidRPr="00281E55">
          <w:rPr>
            <w:rStyle w:val="Hipercze"/>
          </w:rPr>
          <w:instrText xml:space="preserve"> </w:instrText>
        </w:r>
        <w:r>
          <w:instrText>HYPERLINK \l "_Toc160706848"</w:instrText>
        </w:r>
        <w:r w:rsidRPr="00281E55">
          <w:rPr>
            <w:rStyle w:val="Hipercze"/>
          </w:rPr>
          <w:instrText xml:space="preserve"> </w:instrText>
        </w:r>
        <w:r w:rsidRPr="00281E55">
          <w:rPr>
            <w:rStyle w:val="Hipercze"/>
          </w:rPr>
        </w:r>
        <w:r w:rsidRPr="00281E55">
          <w:rPr>
            <w:rStyle w:val="Hipercze"/>
          </w:rPr>
          <w:fldChar w:fldCharType="separate"/>
        </w:r>
        <w:r w:rsidRPr="00281E55">
          <w:rPr>
            <w:rStyle w:val="Hipercze"/>
            <w:rFonts w:ascii="Century Gothic,Arial" w:eastAsia="Century Gothic,Arial" w:hAnsi="Century Gothic,Arial" w:cs="Century Gothic,Arial"/>
          </w:rPr>
          <w:t>ARTYKUŁ 27. ZACHOWANIE POUFNOŚCI,</w:t>
        </w:r>
        <w:r>
          <w:rPr>
            <w:webHidden/>
          </w:rPr>
          <w:tab/>
        </w:r>
        <w:r>
          <w:rPr>
            <w:webHidden/>
          </w:rPr>
          <w:fldChar w:fldCharType="begin"/>
        </w:r>
        <w:r>
          <w:rPr>
            <w:webHidden/>
          </w:rPr>
          <w:instrText xml:space="preserve"> PAGEREF _Toc160706848 \h </w:instrText>
        </w:r>
        <w:r>
          <w:rPr>
            <w:webHidden/>
          </w:rPr>
        </w:r>
      </w:ins>
      <w:r>
        <w:rPr>
          <w:webHidden/>
        </w:rPr>
        <w:fldChar w:fldCharType="separate"/>
      </w:r>
      <w:ins w:id="84" w:author="Bastuba Blanka" w:date="2024-03-07T12:26:00Z">
        <w:r>
          <w:rPr>
            <w:webHidden/>
          </w:rPr>
          <w:t>125</w:t>
        </w:r>
        <w:r>
          <w:rPr>
            <w:webHidden/>
          </w:rPr>
          <w:fldChar w:fldCharType="end"/>
        </w:r>
        <w:r w:rsidRPr="00281E55">
          <w:rPr>
            <w:rStyle w:val="Hipercze"/>
          </w:rPr>
          <w:fldChar w:fldCharType="end"/>
        </w:r>
      </w:ins>
    </w:p>
    <w:p w14:paraId="58B5285E" w14:textId="26FD272C" w:rsidR="00FF42E4" w:rsidRDefault="00FF42E4" w:rsidP="00FF42E4">
      <w:pPr>
        <w:pStyle w:val="Spistreci1"/>
        <w:rPr>
          <w:ins w:id="85" w:author="Bastuba Blanka" w:date="2024-03-07T12:26:00Z"/>
          <w:rFonts w:asciiTheme="minorHAnsi" w:eastAsiaTheme="minorEastAsia" w:hAnsiTheme="minorHAnsi" w:cstheme="minorBidi"/>
          <w:kern w:val="2"/>
          <w:sz w:val="22"/>
          <w:szCs w:val="22"/>
          <w:lang w:eastAsia="pl-PL"/>
          <w14:ligatures w14:val="standardContextual"/>
        </w:rPr>
      </w:pPr>
      <w:ins w:id="86" w:author="Bastuba Blanka" w:date="2024-03-07T12:26:00Z">
        <w:r w:rsidRPr="00281E55">
          <w:rPr>
            <w:rStyle w:val="Hipercze"/>
          </w:rPr>
          <w:fldChar w:fldCharType="begin"/>
        </w:r>
        <w:r w:rsidRPr="00281E55">
          <w:rPr>
            <w:rStyle w:val="Hipercze"/>
          </w:rPr>
          <w:instrText xml:space="preserve"> </w:instrText>
        </w:r>
        <w:r>
          <w:instrText>HYPERLINK \l "_Toc160706849"</w:instrText>
        </w:r>
        <w:r w:rsidRPr="00281E55">
          <w:rPr>
            <w:rStyle w:val="Hipercze"/>
          </w:rPr>
          <w:instrText xml:space="preserve"> </w:instrText>
        </w:r>
        <w:r w:rsidRPr="00281E55">
          <w:rPr>
            <w:rStyle w:val="Hipercze"/>
          </w:rPr>
        </w:r>
        <w:r w:rsidRPr="00281E55">
          <w:rPr>
            <w:rStyle w:val="Hipercze"/>
          </w:rPr>
          <w:fldChar w:fldCharType="separate"/>
        </w:r>
        <w:r w:rsidRPr="00281E55">
          <w:rPr>
            <w:rStyle w:val="Hipercze"/>
            <w:rFonts w:ascii="Century Gothic,Arial" w:eastAsia="Century Gothic,Arial" w:hAnsi="Century Gothic,Arial" w:cs="Century Gothic,Arial"/>
          </w:rPr>
          <w:t xml:space="preserve">ARTYKUŁ </w:t>
        </w:r>
        <w:r w:rsidRPr="00281E55">
          <w:rPr>
            <w:rStyle w:val="Hipercze"/>
            <w:rFonts w:ascii="Century Gothic" w:eastAsia="Century Gothic" w:hAnsi="Century Gothic" w:cs="Century Gothic"/>
          </w:rPr>
          <w:t>28. OCHRONA INFORMACJI WEWNĘTRZNEJ</w:t>
        </w:r>
        <w:r>
          <w:rPr>
            <w:webHidden/>
          </w:rPr>
          <w:tab/>
        </w:r>
        <w:r>
          <w:rPr>
            <w:webHidden/>
          </w:rPr>
          <w:fldChar w:fldCharType="begin"/>
        </w:r>
        <w:r>
          <w:rPr>
            <w:webHidden/>
          </w:rPr>
          <w:instrText xml:space="preserve"> PAGEREF _Toc160706849 \h </w:instrText>
        </w:r>
        <w:r>
          <w:rPr>
            <w:webHidden/>
          </w:rPr>
        </w:r>
      </w:ins>
      <w:r>
        <w:rPr>
          <w:webHidden/>
        </w:rPr>
        <w:fldChar w:fldCharType="separate"/>
      </w:r>
      <w:ins w:id="87" w:author="Bastuba Blanka" w:date="2024-03-07T12:26:00Z">
        <w:r>
          <w:rPr>
            <w:webHidden/>
          </w:rPr>
          <w:t>128</w:t>
        </w:r>
        <w:r>
          <w:rPr>
            <w:webHidden/>
          </w:rPr>
          <w:fldChar w:fldCharType="end"/>
        </w:r>
        <w:r w:rsidRPr="00281E55">
          <w:rPr>
            <w:rStyle w:val="Hipercze"/>
          </w:rPr>
          <w:fldChar w:fldCharType="end"/>
        </w:r>
      </w:ins>
    </w:p>
    <w:p w14:paraId="38DA8B3F" w14:textId="668E9188" w:rsidR="00FF42E4" w:rsidRDefault="00FF42E4" w:rsidP="00FF42E4">
      <w:pPr>
        <w:pStyle w:val="Spistreci1"/>
        <w:rPr>
          <w:ins w:id="88" w:author="Bastuba Blanka" w:date="2024-03-07T12:26:00Z"/>
          <w:rFonts w:asciiTheme="minorHAnsi" w:eastAsiaTheme="minorEastAsia" w:hAnsiTheme="minorHAnsi" w:cstheme="minorBidi"/>
          <w:kern w:val="2"/>
          <w:sz w:val="22"/>
          <w:szCs w:val="22"/>
          <w:lang w:eastAsia="pl-PL"/>
          <w14:ligatures w14:val="standardContextual"/>
        </w:rPr>
      </w:pPr>
      <w:ins w:id="89" w:author="Bastuba Blanka" w:date="2024-03-07T12:26:00Z">
        <w:r w:rsidRPr="00281E55">
          <w:rPr>
            <w:rStyle w:val="Hipercze"/>
          </w:rPr>
          <w:fldChar w:fldCharType="begin"/>
        </w:r>
        <w:r w:rsidRPr="00281E55">
          <w:rPr>
            <w:rStyle w:val="Hipercze"/>
          </w:rPr>
          <w:instrText xml:space="preserve"> </w:instrText>
        </w:r>
        <w:r>
          <w:instrText>HYPERLINK \l "_Toc160706850"</w:instrText>
        </w:r>
        <w:r w:rsidRPr="00281E55">
          <w:rPr>
            <w:rStyle w:val="Hipercze"/>
          </w:rPr>
          <w:instrText xml:space="preserve"> </w:instrText>
        </w:r>
        <w:r w:rsidRPr="00281E55">
          <w:rPr>
            <w:rStyle w:val="Hipercze"/>
          </w:rPr>
        </w:r>
        <w:r w:rsidRPr="00281E55">
          <w:rPr>
            <w:rStyle w:val="Hipercze"/>
          </w:rPr>
          <w:fldChar w:fldCharType="separate"/>
        </w:r>
        <w:r w:rsidRPr="00281E55">
          <w:rPr>
            <w:rStyle w:val="Hipercze"/>
            <w:rFonts w:ascii="Century Gothic,Arial" w:eastAsia="Century Gothic,Arial" w:hAnsi="Century Gothic,Arial" w:cs="Century Gothic,Arial"/>
          </w:rPr>
          <w:t xml:space="preserve">ARTYKUŁ </w:t>
        </w:r>
        <w:r w:rsidRPr="00281E55">
          <w:rPr>
            <w:rStyle w:val="Hipercze"/>
            <w:rFonts w:ascii="Century Gothic" w:eastAsia="Century Gothic" w:hAnsi="Century Gothic" w:cs="Century Gothic"/>
          </w:rPr>
          <w:t>29. OCHRONA DANYCH OSOBOWYCH, POWIERZENIE PRZETWARZANIA DANYCH OSOBOWYCH</w:t>
        </w:r>
        <w:r>
          <w:rPr>
            <w:webHidden/>
          </w:rPr>
          <w:tab/>
        </w:r>
        <w:r>
          <w:rPr>
            <w:webHidden/>
          </w:rPr>
          <w:fldChar w:fldCharType="begin"/>
        </w:r>
        <w:r>
          <w:rPr>
            <w:webHidden/>
          </w:rPr>
          <w:instrText xml:space="preserve"> PAGEREF _Toc160706850 \h </w:instrText>
        </w:r>
        <w:r>
          <w:rPr>
            <w:webHidden/>
          </w:rPr>
        </w:r>
      </w:ins>
      <w:r>
        <w:rPr>
          <w:webHidden/>
        </w:rPr>
        <w:fldChar w:fldCharType="separate"/>
      </w:r>
      <w:ins w:id="90" w:author="Bastuba Blanka" w:date="2024-03-07T12:26:00Z">
        <w:r>
          <w:rPr>
            <w:webHidden/>
          </w:rPr>
          <w:t>129</w:t>
        </w:r>
        <w:r>
          <w:rPr>
            <w:webHidden/>
          </w:rPr>
          <w:fldChar w:fldCharType="end"/>
        </w:r>
        <w:r w:rsidRPr="00281E55">
          <w:rPr>
            <w:rStyle w:val="Hipercze"/>
          </w:rPr>
          <w:fldChar w:fldCharType="end"/>
        </w:r>
      </w:ins>
    </w:p>
    <w:p w14:paraId="331CB559" w14:textId="6FC99A2F" w:rsidR="00FF42E4" w:rsidRDefault="00FF42E4" w:rsidP="00FF42E4">
      <w:pPr>
        <w:pStyle w:val="Spistreci1"/>
        <w:rPr>
          <w:ins w:id="91" w:author="Bastuba Blanka" w:date="2024-03-07T12:26:00Z"/>
          <w:rFonts w:asciiTheme="minorHAnsi" w:eastAsiaTheme="minorEastAsia" w:hAnsiTheme="minorHAnsi" w:cstheme="minorBidi"/>
          <w:kern w:val="2"/>
          <w:sz w:val="22"/>
          <w:szCs w:val="22"/>
          <w:lang w:eastAsia="pl-PL"/>
          <w14:ligatures w14:val="standardContextual"/>
        </w:rPr>
      </w:pPr>
      <w:ins w:id="92" w:author="Bastuba Blanka" w:date="2024-03-07T12:26:00Z">
        <w:r w:rsidRPr="00281E55">
          <w:rPr>
            <w:rStyle w:val="Hipercze"/>
          </w:rPr>
          <w:fldChar w:fldCharType="begin"/>
        </w:r>
        <w:r w:rsidRPr="00281E55">
          <w:rPr>
            <w:rStyle w:val="Hipercze"/>
          </w:rPr>
          <w:instrText xml:space="preserve"> </w:instrText>
        </w:r>
        <w:r>
          <w:instrText>HYPERLINK \l "_Toc160706851"</w:instrText>
        </w:r>
        <w:r w:rsidRPr="00281E55">
          <w:rPr>
            <w:rStyle w:val="Hipercze"/>
          </w:rPr>
          <w:instrText xml:space="preserve"> </w:instrText>
        </w:r>
        <w:r w:rsidRPr="00281E55">
          <w:rPr>
            <w:rStyle w:val="Hipercze"/>
          </w:rPr>
        </w:r>
        <w:r w:rsidRPr="00281E55">
          <w:rPr>
            <w:rStyle w:val="Hipercze"/>
          </w:rPr>
          <w:fldChar w:fldCharType="separate"/>
        </w:r>
        <w:r w:rsidRPr="00281E55">
          <w:rPr>
            <w:rStyle w:val="Hipercze"/>
            <w:rFonts w:ascii="Century Gothic,Arial" w:eastAsia="Century Gothic,Arial" w:hAnsi="Century Gothic,Arial" w:cs="Century Gothic,Arial"/>
          </w:rPr>
          <w:t>ARTYKUŁ 30. OBOWIĄZKI WYKONAWCY W ZAKRESIE OCHRONY ŚRODOWISKA</w:t>
        </w:r>
        <w:r>
          <w:rPr>
            <w:webHidden/>
          </w:rPr>
          <w:tab/>
        </w:r>
        <w:r>
          <w:rPr>
            <w:webHidden/>
          </w:rPr>
          <w:fldChar w:fldCharType="begin"/>
        </w:r>
        <w:r>
          <w:rPr>
            <w:webHidden/>
          </w:rPr>
          <w:instrText xml:space="preserve"> PAGEREF _Toc160706851 \h </w:instrText>
        </w:r>
        <w:r>
          <w:rPr>
            <w:webHidden/>
          </w:rPr>
        </w:r>
      </w:ins>
      <w:r>
        <w:rPr>
          <w:webHidden/>
        </w:rPr>
        <w:fldChar w:fldCharType="separate"/>
      </w:r>
      <w:ins w:id="93" w:author="Bastuba Blanka" w:date="2024-03-07T12:26:00Z">
        <w:r>
          <w:rPr>
            <w:webHidden/>
          </w:rPr>
          <w:t>136</w:t>
        </w:r>
        <w:r>
          <w:rPr>
            <w:webHidden/>
          </w:rPr>
          <w:fldChar w:fldCharType="end"/>
        </w:r>
        <w:r w:rsidRPr="00281E55">
          <w:rPr>
            <w:rStyle w:val="Hipercze"/>
          </w:rPr>
          <w:fldChar w:fldCharType="end"/>
        </w:r>
      </w:ins>
    </w:p>
    <w:p w14:paraId="6F65D96B" w14:textId="2DF4A387" w:rsidR="00FF42E4" w:rsidRDefault="00FF42E4" w:rsidP="00FF42E4">
      <w:pPr>
        <w:pStyle w:val="Spistreci1"/>
        <w:rPr>
          <w:ins w:id="94" w:author="Bastuba Blanka" w:date="2024-03-07T12:26:00Z"/>
          <w:rFonts w:asciiTheme="minorHAnsi" w:eastAsiaTheme="minorEastAsia" w:hAnsiTheme="minorHAnsi" w:cstheme="minorBidi"/>
          <w:kern w:val="2"/>
          <w:sz w:val="22"/>
          <w:szCs w:val="22"/>
          <w:lang w:eastAsia="pl-PL"/>
          <w14:ligatures w14:val="standardContextual"/>
        </w:rPr>
      </w:pPr>
      <w:ins w:id="95" w:author="Bastuba Blanka" w:date="2024-03-07T12:26:00Z">
        <w:r w:rsidRPr="00281E55">
          <w:rPr>
            <w:rStyle w:val="Hipercze"/>
          </w:rPr>
          <w:fldChar w:fldCharType="begin"/>
        </w:r>
        <w:r w:rsidRPr="00281E55">
          <w:rPr>
            <w:rStyle w:val="Hipercze"/>
          </w:rPr>
          <w:instrText xml:space="preserve"> </w:instrText>
        </w:r>
        <w:r>
          <w:instrText>HYPERLINK \l "_Toc160706852"</w:instrText>
        </w:r>
        <w:r w:rsidRPr="00281E55">
          <w:rPr>
            <w:rStyle w:val="Hipercze"/>
          </w:rPr>
          <w:instrText xml:space="preserve"> </w:instrText>
        </w:r>
        <w:r w:rsidRPr="00281E55">
          <w:rPr>
            <w:rStyle w:val="Hipercze"/>
          </w:rPr>
        </w:r>
        <w:r w:rsidRPr="00281E55">
          <w:rPr>
            <w:rStyle w:val="Hipercze"/>
          </w:rPr>
          <w:fldChar w:fldCharType="separate"/>
        </w:r>
        <w:r w:rsidRPr="00281E55">
          <w:rPr>
            <w:rStyle w:val="Hipercze"/>
            <w:rFonts w:ascii="Century Gothic,Arial" w:eastAsia="Century Gothic,Arial" w:hAnsi="Century Gothic,Arial" w:cs="Century Gothic,Arial"/>
          </w:rPr>
          <w:t>ARTYKUŁ 31. WYKONANIE ZASTĘPCZE</w:t>
        </w:r>
        <w:r>
          <w:rPr>
            <w:webHidden/>
          </w:rPr>
          <w:tab/>
        </w:r>
        <w:r>
          <w:rPr>
            <w:webHidden/>
          </w:rPr>
          <w:fldChar w:fldCharType="begin"/>
        </w:r>
        <w:r>
          <w:rPr>
            <w:webHidden/>
          </w:rPr>
          <w:instrText xml:space="preserve"> PAGEREF _Toc160706852 \h </w:instrText>
        </w:r>
        <w:r>
          <w:rPr>
            <w:webHidden/>
          </w:rPr>
        </w:r>
      </w:ins>
      <w:r>
        <w:rPr>
          <w:webHidden/>
        </w:rPr>
        <w:fldChar w:fldCharType="separate"/>
      </w:r>
      <w:ins w:id="96" w:author="Bastuba Blanka" w:date="2024-03-07T12:26:00Z">
        <w:r>
          <w:rPr>
            <w:webHidden/>
          </w:rPr>
          <w:t>139</w:t>
        </w:r>
        <w:r>
          <w:rPr>
            <w:webHidden/>
          </w:rPr>
          <w:fldChar w:fldCharType="end"/>
        </w:r>
        <w:r w:rsidRPr="00281E55">
          <w:rPr>
            <w:rStyle w:val="Hipercze"/>
          </w:rPr>
          <w:fldChar w:fldCharType="end"/>
        </w:r>
      </w:ins>
    </w:p>
    <w:p w14:paraId="3152BFA7" w14:textId="155C0DF2" w:rsidR="00FF42E4" w:rsidRDefault="00FF42E4" w:rsidP="00FF42E4">
      <w:pPr>
        <w:pStyle w:val="Spistreci1"/>
        <w:rPr>
          <w:ins w:id="97" w:author="Bastuba Blanka" w:date="2024-03-07T12:26:00Z"/>
          <w:rFonts w:asciiTheme="minorHAnsi" w:eastAsiaTheme="minorEastAsia" w:hAnsiTheme="minorHAnsi" w:cstheme="minorBidi"/>
          <w:kern w:val="2"/>
          <w:sz w:val="22"/>
          <w:szCs w:val="22"/>
          <w:lang w:eastAsia="pl-PL"/>
          <w14:ligatures w14:val="standardContextual"/>
        </w:rPr>
      </w:pPr>
      <w:ins w:id="98" w:author="Bastuba Blanka" w:date="2024-03-07T12:26:00Z">
        <w:r w:rsidRPr="00281E55">
          <w:rPr>
            <w:rStyle w:val="Hipercze"/>
          </w:rPr>
          <w:fldChar w:fldCharType="begin"/>
        </w:r>
        <w:r w:rsidRPr="00281E55">
          <w:rPr>
            <w:rStyle w:val="Hipercze"/>
          </w:rPr>
          <w:instrText xml:space="preserve"> </w:instrText>
        </w:r>
        <w:r>
          <w:instrText>HYPERLINK \l "_Toc160706853"</w:instrText>
        </w:r>
        <w:r w:rsidRPr="00281E55">
          <w:rPr>
            <w:rStyle w:val="Hipercze"/>
          </w:rPr>
          <w:instrText xml:space="preserve"> </w:instrText>
        </w:r>
        <w:r w:rsidRPr="00281E55">
          <w:rPr>
            <w:rStyle w:val="Hipercze"/>
          </w:rPr>
        </w:r>
        <w:r w:rsidRPr="00281E55">
          <w:rPr>
            <w:rStyle w:val="Hipercze"/>
          </w:rPr>
          <w:fldChar w:fldCharType="separate"/>
        </w:r>
        <w:r w:rsidRPr="00281E55">
          <w:rPr>
            <w:rStyle w:val="Hipercze"/>
            <w:rFonts w:ascii="Century Gothic,Arial" w:eastAsia="Century Gothic,Arial" w:hAnsi="Century Gothic,Arial" w:cs="Century Gothic,Arial"/>
          </w:rPr>
          <w:t>ARTYKUŁ 32. ZASADY ROZLICZENIA DOSTAW INWESTORSKICH</w:t>
        </w:r>
        <w:r>
          <w:rPr>
            <w:webHidden/>
          </w:rPr>
          <w:tab/>
        </w:r>
        <w:r>
          <w:rPr>
            <w:webHidden/>
          </w:rPr>
          <w:fldChar w:fldCharType="begin"/>
        </w:r>
        <w:r>
          <w:rPr>
            <w:webHidden/>
          </w:rPr>
          <w:instrText xml:space="preserve"> PAGEREF _Toc160706853 \h </w:instrText>
        </w:r>
        <w:r>
          <w:rPr>
            <w:webHidden/>
          </w:rPr>
        </w:r>
      </w:ins>
      <w:r>
        <w:rPr>
          <w:webHidden/>
        </w:rPr>
        <w:fldChar w:fldCharType="separate"/>
      </w:r>
      <w:ins w:id="99" w:author="Bastuba Blanka" w:date="2024-03-07T12:26:00Z">
        <w:r>
          <w:rPr>
            <w:webHidden/>
          </w:rPr>
          <w:t>141</w:t>
        </w:r>
        <w:r>
          <w:rPr>
            <w:webHidden/>
          </w:rPr>
          <w:fldChar w:fldCharType="end"/>
        </w:r>
        <w:r w:rsidRPr="00281E55">
          <w:rPr>
            <w:rStyle w:val="Hipercze"/>
          </w:rPr>
          <w:fldChar w:fldCharType="end"/>
        </w:r>
      </w:ins>
    </w:p>
    <w:p w14:paraId="4E8F4528" w14:textId="00ABE77B" w:rsidR="00FF42E4" w:rsidRDefault="00FF42E4" w:rsidP="00FF42E4">
      <w:pPr>
        <w:pStyle w:val="Spistreci1"/>
        <w:rPr>
          <w:ins w:id="100" w:author="Bastuba Blanka" w:date="2024-03-07T12:26:00Z"/>
          <w:rFonts w:asciiTheme="minorHAnsi" w:eastAsiaTheme="minorEastAsia" w:hAnsiTheme="minorHAnsi" w:cstheme="minorBidi"/>
          <w:kern w:val="2"/>
          <w:sz w:val="22"/>
          <w:szCs w:val="22"/>
          <w:lang w:eastAsia="pl-PL"/>
          <w14:ligatures w14:val="standardContextual"/>
        </w:rPr>
      </w:pPr>
      <w:ins w:id="101" w:author="Bastuba Blanka" w:date="2024-03-07T12:26:00Z">
        <w:r w:rsidRPr="00281E55">
          <w:rPr>
            <w:rStyle w:val="Hipercze"/>
          </w:rPr>
          <w:fldChar w:fldCharType="begin"/>
        </w:r>
        <w:r w:rsidRPr="00281E55">
          <w:rPr>
            <w:rStyle w:val="Hipercze"/>
          </w:rPr>
          <w:instrText xml:space="preserve"> </w:instrText>
        </w:r>
        <w:r>
          <w:instrText>HYPERLINK \l "_Toc160706854"</w:instrText>
        </w:r>
        <w:r w:rsidRPr="00281E55">
          <w:rPr>
            <w:rStyle w:val="Hipercze"/>
          </w:rPr>
          <w:instrText xml:space="preserve"> </w:instrText>
        </w:r>
        <w:r w:rsidRPr="00281E55">
          <w:rPr>
            <w:rStyle w:val="Hipercze"/>
          </w:rPr>
        </w:r>
        <w:r w:rsidRPr="00281E55">
          <w:rPr>
            <w:rStyle w:val="Hipercze"/>
          </w:rPr>
          <w:fldChar w:fldCharType="separate"/>
        </w:r>
        <w:r w:rsidRPr="00281E55">
          <w:rPr>
            <w:rStyle w:val="Hipercze"/>
            <w:rFonts w:ascii="Century Gothic,Arial" w:eastAsia="Century Gothic,Arial" w:hAnsi="Century Gothic,Arial" w:cs="Century Gothic,Arial"/>
          </w:rPr>
          <w:t>ARTYKUŁ 34. CYBERBEZPIECZEŃSTWO</w:t>
        </w:r>
        <w:r>
          <w:rPr>
            <w:webHidden/>
          </w:rPr>
          <w:tab/>
        </w:r>
        <w:r>
          <w:rPr>
            <w:webHidden/>
          </w:rPr>
          <w:fldChar w:fldCharType="begin"/>
        </w:r>
        <w:r>
          <w:rPr>
            <w:webHidden/>
          </w:rPr>
          <w:instrText xml:space="preserve"> PAGEREF _Toc160706854 \h </w:instrText>
        </w:r>
        <w:r>
          <w:rPr>
            <w:webHidden/>
          </w:rPr>
        </w:r>
      </w:ins>
      <w:r>
        <w:rPr>
          <w:webHidden/>
        </w:rPr>
        <w:fldChar w:fldCharType="separate"/>
      </w:r>
      <w:ins w:id="102" w:author="Bastuba Blanka" w:date="2024-03-07T12:26:00Z">
        <w:r>
          <w:rPr>
            <w:webHidden/>
          </w:rPr>
          <w:t>145</w:t>
        </w:r>
        <w:r>
          <w:rPr>
            <w:webHidden/>
          </w:rPr>
          <w:fldChar w:fldCharType="end"/>
        </w:r>
        <w:r w:rsidRPr="00281E55">
          <w:rPr>
            <w:rStyle w:val="Hipercze"/>
          </w:rPr>
          <w:fldChar w:fldCharType="end"/>
        </w:r>
      </w:ins>
    </w:p>
    <w:p w14:paraId="695CE10D" w14:textId="318FADE0" w:rsidR="00FF42E4" w:rsidRDefault="00FF42E4" w:rsidP="00FF42E4">
      <w:pPr>
        <w:pStyle w:val="Spistreci1"/>
        <w:rPr>
          <w:ins w:id="103" w:author="Bastuba Blanka" w:date="2024-03-07T12:26:00Z"/>
          <w:rFonts w:asciiTheme="minorHAnsi" w:eastAsiaTheme="minorEastAsia" w:hAnsiTheme="minorHAnsi" w:cstheme="minorBidi"/>
          <w:kern w:val="2"/>
          <w:sz w:val="22"/>
          <w:szCs w:val="22"/>
          <w:lang w:eastAsia="pl-PL"/>
          <w14:ligatures w14:val="standardContextual"/>
        </w:rPr>
      </w:pPr>
      <w:ins w:id="104" w:author="Bastuba Blanka" w:date="2024-03-07T12:26:00Z">
        <w:r w:rsidRPr="00281E55">
          <w:rPr>
            <w:rStyle w:val="Hipercze"/>
          </w:rPr>
          <w:fldChar w:fldCharType="begin"/>
        </w:r>
        <w:r w:rsidRPr="00281E55">
          <w:rPr>
            <w:rStyle w:val="Hipercze"/>
          </w:rPr>
          <w:instrText xml:space="preserve"> </w:instrText>
        </w:r>
        <w:r>
          <w:instrText>HYPERLINK \l "_Toc160706855"</w:instrText>
        </w:r>
        <w:r w:rsidRPr="00281E55">
          <w:rPr>
            <w:rStyle w:val="Hipercze"/>
          </w:rPr>
          <w:instrText xml:space="preserve"> </w:instrText>
        </w:r>
        <w:r w:rsidRPr="00281E55">
          <w:rPr>
            <w:rStyle w:val="Hipercze"/>
          </w:rPr>
        </w:r>
        <w:r w:rsidRPr="00281E55">
          <w:rPr>
            <w:rStyle w:val="Hipercze"/>
          </w:rPr>
          <w:fldChar w:fldCharType="separate"/>
        </w:r>
        <w:r w:rsidRPr="00281E55">
          <w:rPr>
            <w:rStyle w:val="Hipercze"/>
            <w:rFonts w:ascii="Century Gothic,Arial" w:eastAsia="Century Gothic,Arial" w:hAnsi="Century Gothic,Arial" w:cs="Century Gothic,Arial"/>
          </w:rPr>
          <w:t>ARTYKUŁ 35. OCHRONA BEZPIECZEŃSTWA NARODOWEGO ORAZ PRZECIWDZIAŁANIE AGRESJI NA UKRAINĘ</w:t>
        </w:r>
        <w:r>
          <w:rPr>
            <w:webHidden/>
          </w:rPr>
          <w:tab/>
        </w:r>
        <w:r>
          <w:rPr>
            <w:webHidden/>
          </w:rPr>
          <w:fldChar w:fldCharType="begin"/>
        </w:r>
        <w:r>
          <w:rPr>
            <w:webHidden/>
          </w:rPr>
          <w:instrText xml:space="preserve"> PAGEREF _Toc160706855 \h </w:instrText>
        </w:r>
        <w:r>
          <w:rPr>
            <w:webHidden/>
          </w:rPr>
        </w:r>
      </w:ins>
      <w:r>
        <w:rPr>
          <w:webHidden/>
        </w:rPr>
        <w:fldChar w:fldCharType="separate"/>
      </w:r>
      <w:ins w:id="105" w:author="Bastuba Blanka" w:date="2024-03-07T12:26:00Z">
        <w:r>
          <w:rPr>
            <w:webHidden/>
          </w:rPr>
          <w:t>146</w:t>
        </w:r>
        <w:r>
          <w:rPr>
            <w:webHidden/>
          </w:rPr>
          <w:fldChar w:fldCharType="end"/>
        </w:r>
        <w:r w:rsidRPr="00281E55">
          <w:rPr>
            <w:rStyle w:val="Hipercze"/>
          </w:rPr>
          <w:fldChar w:fldCharType="end"/>
        </w:r>
      </w:ins>
    </w:p>
    <w:p w14:paraId="2B32A18A" w14:textId="619DC092" w:rsidR="00FF42E4" w:rsidRDefault="00FF42E4" w:rsidP="00FF42E4">
      <w:pPr>
        <w:pStyle w:val="Spistreci1"/>
        <w:rPr>
          <w:ins w:id="106" w:author="Bastuba Blanka" w:date="2024-03-07T12:26:00Z"/>
          <w:rFonts w:asciiTheme="minorHAnsi" w:eastAsiaTheme="minorEastAsia" w:hAnsiTheme="minorHAnsi" w:cstheme="minorBidi"/>
          <w:kern w:val="2"/>
          <w:sz w:val="22"/>
          <w:szCs w:val="22"/>
          <w:lang w:eastAsia="pl-PL"/>
          <w14:ligatures w14:val="standardContextual"/>
        </w:rPr>
      </w:pPr>
      <w:ins w:id="107" w:author="Bastuba Blanka" w:date="2024-03-07T12:26:00Z">
        <w:r w:rsidRPr="00281E55">
          <w:rPr>
            <w:rStyle w:val="Hipercze"/>
          </w:rPr>
          <w:fldChar w:fldCharType="begin"/>
        </w:r>
        <w:r w:rsidRPr="00281E55">
          <w:rPr>
            <w:rStyle w:val="Hipercze"/>
          </w:rPr>
          <w:instrText xml:space="preserve"> </w:instrText>
        </w:r>
        <w:r>
          <w:instrText>HYPERLINK \l "_Toc160706856"</w:instrText>
        </w:r>
        <w:r w:rsidRPr="00281E55">
          <w:rPr>
            <w:rStyle w:val="Hipercze"/>
          </w:rPr>
          <w:instrText xml:space="preserve"> </w:instrText>
        </w:r>
        <w:r w:rsidRPr="00281E55">
          <w:rPr>
            <w:rStyle w:val="Hipercze"/>
          </w:rPr>
        </w:r>
        <w:r w:rsidRPr="00281E55">
          <w:rPr>
            <w:rStyle w:val="Hipercze"/>
          </w:rPr>
          <w:fldChar w:fldCharType="separate"/>
        </w:r>
        <w:r w:rsidRPr="00281E55">
          <w:rPr>
            <w:rStyle w:val="Hipercze"/>
            <w:rFonts w:ascii="Century Gothic,Arial" w:eastAsia="Century Gothic,Arial" w:hAnsi="Century Gothic,Arial" w:cs="Century Gothic,Arial"/>
          </w:rPr>
          <w:t>ARTYKUŁ 36. INTERPRETACJA</w:t>
        </w:r>
        <w:r>
          <w:rPr>
            <w:webHidden/>
          </w:rPr>
          <w:tab/>
        </w:r>
        <w:r>
          <w:rPr>
            <w:webHidden/>
          </w:rPr>
          <w:fldChar w:fldCharType="begin"/>
        </w:r>
        <w:r>
          <w:rPr>
            <w:webHidden/>
          </w:rPr>
          <w:instrText xml:space="preserve"> PAGEREF _Toc160706856 \h </w:instrText>
        </w:r>
        <w:r>
          <w:rPr>
            <w:webHidden/>
          </w:rPr>
        </w:r>
      </w:ins>
      <w:r>
        <w:rPr>
          <w:webHidden/>
        </w:rPr>
        <w:fldChar w:fldCharType="separate"/>
      </w:r>
      <w:ins w:id="108" w:author="Bastuba Blanka" w:date="2024-03-07T12:26:00Z">
        <w:r>
          <w:rPr>
            <w:webHidden/>
          </w:rPr>
          <w:t>148</w:t>
        </w:r>
        <w:r>
          <w:rPr>
            <w:webHidden/>
          </w:rPr>
          <w:fldChar w:fldCharType="end"/>
        </w:r>
        <w:r w:rsidRPr="00281E55">
          <w:rPr>
            <w:rStyle w:val="Hipercze"/>
          </w:rPr>
          <w:fldChar w:fldCharType="end"/>
        </w:r>
      </w:ins>
    </w:p>
    <w:p w14:paraId="506C0199" w14:textId="413DE813" w:rsidR="00FF42E4" w:rsidRDefault="00FF42E4" w:rsidP="00FF42E4">
      <w:pPr>
        <w:pStyle w:val="Spistreci1"/>
        <w:rPr>
          <w:ins w:id="109" w:author="Bastuba Blanka" w:date="2024-03-07T12:26:00Z"/>
          <w:rFonts w:asciiTheme="minorHAnsi" w:eastAsiaTheme="minorEastAsia" w:hAnsiTheme="minorHAnsi" w:cstheme="minorBidi"/>
          <w:kern w:val="2"/>
          <w:sz w:val="22"/>
          <w:szCs w:val="22"/>
          <w:lang w:eastAsia="pl-PL"/>
          <w14:ligatures w14:val="standardContextual"/>
        </w:rPr>
      </w:pPr>
      <w:ins w:id="110" w:author="Bastuba Blanka" w:date="2024-03-07T12:26:00Z">
        <w:r w:rsidRPr="00281E55">
          <w:rPr>
            <w:rStyle w:val="Hipercze"/>
          </w:rPr>
          <w:fldChar w:fldCharType="begin"/>
        </w:r>
        <w:r w:rsidRPr="00281E55">
          <w:rPr>
            <w:rStyle w:val="Hipercze"/>
          </w:rPr>
          <w:instrText xml:space="preserve"> </w:instrText>
        </w:r>
        <w:r>
          <w:instrText>HYPERLINK \l "_Toc160706857"</w:instrText>
        </w:r>
        <w:r w:rsidRPr="00281E55">
          <w:rPr>
            <w:rStyle w:val="Hipercze"/>
          </w:rPr>
          <w:instrText xml:space="preserve"> </w:instrText>
        </w:r>
        <w:r w:rsidRPr="00281E55">
          <w:rPr>
            <w:rStyle w:val="Hipercze"/>
          </w:rPr>
        </w:r>
        <w:r w:rsidRPr="00281E55">
          <w:rPr>
            <w:rStyle w:val="Hipercze"/>
          </w:rPr>
          <w:fldChar w:fldCharType="separate"/>
        </w:r>
        <w:r w:rsidRPr="00281E55">
          <w:rPr>
            <w:rStyle w:val="Hipercze"/>
            <w:rFonts w:ascii="Century Gothic,Arial" w:eastAsia="Century Gothic,Arial" w:hAnsi="Century Gothic,Arial" w:cs="Century Gothic,Arial"/>
          </w:rPr>
          <w:t>ARTYKUŁ 37. Postanowienia Końcowe</w:t>
        </w:r>
        <w:r>
          <w:rPr>
            <w:webHidden/>
          </w:rPr>
          <w:tab/>
        </w:r>
        <w:r>
          <w:rPr>
            <w:webHidden/>
          </w:rPr>
          <w:fldChar w:fldCharType="begin"/>
        </w:r>
        <w:r>
          <w:rPr>
            <w:webHidden/>
          </w:rPr>
          <w:instrText xml:space="preserve"> PAGEREF _Toc160706857 \h </w:instrText>
        </w:r>
        <w:r>
          <w:rPr>
            <w:webHidden/>
          </w:rPr>
        </w:r>
      </w:ins>
      <w:r>
        <w:rPr>
          <w:webHidden/>
        </w:rPr>
        <w:fldChar w:fldCharType="separate"/>
      </w:r>
      <w:ins w:id="111" w:author="Bastuba Blanka" w:date="2024-03-07T12:26:00Z">
        <w:r>
          <w:rPr>
            <w:webHidden/>
          </w:rPr>
          <w:t>150</w:t>
        </w:r>
        <w:r>
          <w:rPr>
            <w:webHidden/>
          </w:rPr>
          <w:fldChar w:fldCharType="end"/>
        </w:r>
        <w:r w:rsidRPr="00281E55">
          <w:rPr>
            <w:rStyle w:val="Hipercze"/>
          </w:rPr>
          <w:fldChar w:fldCharType="end"/>
        </w:r>
      </w:ins>
    </w:p>
    <w:p w14:paraId="539C7821" w14:textId="5A863BF2" w:rsidR="0077580C" w:rsidRPr="005F09A4" w:rsidDel="00FF42E4" w:rsidRDefault="0077580C" w:rsidP="00FF42E4">
      <w:pPr>
        <w:pStyle w:val="Spistreci1"/>
        <w:rPr>
          <w:del w:id="112" w:author="Bastuba Blanka" w:date="2024-03-07T12:26:00Z"/>
          <w:rFonts w:asciiTheme="minorHAnsi" w:eastAsiaTheme="minorEastAsia" w:hAnsiTheme="minorHAnsi" w:cstheme="minorBidi"/>
          <w:sz w:val="22"/>
          <w:szCs w:val="22"/>
          <w:lang w:eastAsia="pl-PL"/>
        </w:rPr>
        <w:pPrChange w:id="113" w:author="Bastuba Blanka" w:date="2024-03-07T12:26:00Z">
          <w:pPr>
            <w:pStyle w:val="Spistreci1"/>
          </w:pPr>
        </w:pPrChange>
      </w:pPr>
      <w:del w:id="114" w:author="Bastuba Blanka" w:date="2024-03-07T12:26:00Z">
        <w:r w:rsidRPr="00FF42E4" w:rsidDel="00FF42E4">
          <w:rPr>
            <w:rFonts w:eastAsia="Century Gothic,Arial"/>
            <w:rPrChange w:id="115" w:author="Bastuba Blanka" w:date="2024-03-07T12:26:00Z">
              <w:rPr>
                <w:rStyle w:val="Hipercze"/>
                <w:rFonts w:ascii="Century Gothic,Arial" w:eastAsia="Century Gothic,Arial" w:hAnsi="Century Gothic,Arial" w:cs="Century Gothic,Arial"/>
              </w:rPr>
            </w:rPrChange>
          </w:rPr>
          <w:delText>ARTYKUŁ 1. DEFINICJE</w:delText>
        </w:r>
        <w:r w:rsidRPr="005F09A4" w:rsidDel="00FF42E4">
          <w:rPr>
            <w:webHidden/>
          </w:rPr>
          <w:tab/>
        </w:r>
        <w:r w:rsidR="00FF42E4" w:rsidDel="00FF42E4">
          <w:rPr>
            <w:webHidden/>
          </w:rPr>
          <w:delText>5</w:delText>
        </w:r>
      </w:del>
    </w:p>
    <w:p w14:paraId="34B95B5D" w14:textId="6485583B" w:rsidR="0077580C" w:rsidRPr="005F09A4" w:rsidDel="00FF42E4" w:rsidRDefault="0077580C" w:rsidP="00FF42E4">
      <w:pPr>
        <w:pStyle w:val="Spistreci1"/>
        <w:rPr>
          <w:del w:id="116" w:author="Bastuba Blanka" w:date="2024-03-07T12:26:00Z"/>
          <w:rFonts w:asciiTheme="minorHAnsi" w:eastAsiaTheme="minorEastAsia" w:hAnsiTheme="minorHAnsi" w:cstheme="minorBidi"/>
          <w:sz w:val="22"/>
          <w:szCs w:val="22"/>
          <w:lang w:eastAsia="pl-PL"/>
        </w:rPr>
        <w:pPrChange w:id="117" w:author="Bastuba Blanka" w:date="2024-03-07T12:26:00Z">
          <w:pPr>
            <w:pStyle w:val="Spistreci1"/>
          </w:pPr>
        </w:pPrChange>
      </w:pPr>
      <w:del w:id="118" w:author="Bastuba Blanka" w:date="2024-03-07T12:26:00Z">
        <w:r w:rsidRPr="00FF42E4" w:rsidDel="00FF42E4">
          <w:rPr>
            <w:rFonts w:eastAsia="Century Gothic,Arial"/>
            <w:rPrChange w:id="119" w:author="Bastuba Blanka" w:date="2024-03-07T12:26:00Z">
              <w:rPr>
                <w:rStyle w:val="Hipercze"/>
                <w:rFonts w:ascii="Century Gothic,Arial" w:eastAsia="Century Gothic,Arial" w:hAnsi="Century Gothic,Arial" w:cs="Century Gothic,Arial"/>
              </w:rPr>
            </w:rPrChange>
          </w:rPr>
          <w:delText>ARTYKUŁ 2. OŚWIADCZENIA STRON</w:delText>
        </w:r>
        <w:r w:rsidRPr="005F09A4" w:rsidDel="00FF42E4">
          <w:rPr>
            <w:webHidden/>
          </w:rPr>
          <w:tab/>
        </w:r>
      </w:del>
      <w:del w:id="120" w:author="Bastuba Blanka" w:date="2024-03-07T12:24:00Z">
        <w:r w:rsidR="0064451E" w:rsidDel="00FF42E4">
          <w:rPr>
            <w:webHidden/>
          </w:rPr>
          <w:delText>17</w:delText>
        </w:r>
      </w:del>
    </w:p>
    <w:p w14:paraId="45F2BC4D" w14:textId="6A96CCA3" w:rsidR="0077580C" w:rsidRPr="005F09A4" w:rsidDel="00FF42E4" w:rsidRDefault="0077580C" w:rsidP="00FF42E4">
      <w:pPr>
        <w:pStyle w:val="Spistreci1"/>
        <w:rPr>
          <w:del w:id="121" w:author="Bastuba Blanka" w:date="2024-03-07T12:26:00Z"/>
          <w:rFonts w:asciiTheme="minorHAnsi" w:eastAsiaTheme="minorEastAsia" w:hAnsiTheme="minorHAnsi" w:cstheme="minorBidi"/>
          <w:sz w:val="22"/>
          <w:szCs w:val="22"/>
          <w:lang w:eastAsia="pl-PL"/>
        </w:rPr>
        <w:pPrChange w:id="122" w:author="Bastuba Blanka" w:date="2024-03-07T12:26:00Z">
          <w:pPr>
            <w:pStyle w:val="Spistreci1"/>
          </w:pPr>
        </w:pPrChange>
      </w:pPr>
      <w:del w:id="123" w:author="Bastuba Blanka" w:date="2024-03-07T12:26:00Z">
        <w:r w:rsidRPr="00FF42E4" w:rsidDel="00FF42E4">
          <w:rPr>
            <w:rFonts w:eastAsia="Century Gothic,Arial"/>
            <w:rPrChange w:id="124" w:author="Bastuba Blanka" w:date="2024-03-07T12:26:00Z">
              <w:rPr>
                <w:rStyle w:val="Hipercze"/>
                <w:rFonts w:ascii="Century Gothic,Arial" w:eastAsia="Century Gothic,Arial" w:hAnsi="Century Gothic,Arial" w:cs="Century Gothic,Arial"/>
              </w:rPr>
            </w:rPrChange>
          </w:rPr>
          <w:delText>ARTYKUŁ 3. Przedmiot Umowy</w:delText>
        </w:r>
        <w:r w:rsidRPr="005F09A4" w:rsidDel="00FF42E4">
          <w:rPr>
            <w:webHidden/>
          </w:rPr>
          <w:tab/>
        </w:r>
      </w:del>
      <w:del w:id="125" w:author="Bastuba Blanka" w:date="2024-03-07T12:24:00Z">
        <w:r w:rsidR="0064451E" w:rsidDel="00FF42E4">
          <w:rPr>
            <w:webHidden/>
          </w:rPr>
          <w:delText>21</w:delText>
        </w:r>
      </w:del>
    </w:p>
    <w:p w14:paraId="0C2EB4AF" w14:textId="36357710" w:rsidR="0077580C" w:rsidRPr="005F09A4" w:rsidDel="00FF42E4" w:rsidRDefault="0077580C" w:rsidP="00FF42E4">
      <w:pPr>
        <w:pStyle w:val="Spistreci1"/>
        <w:rPr>
          <w:del w:id="126" w:author="Bastuba Blanka" w:date="2024-03-07T12:26:00Z"/>
          <w:rFonts w:asciiTheme="minorHAnsi" w:eastAsiaTheme="minorEastAsia" w:hAnsiTheme="minorHAnsi" w:cstheme="minorBidi"/>
          <w:sz w:val="22"/>
          <w:szCs w:val="22"/>
          <w:lang w:eastAsia="pl-PL"/>
        </w:rPr>
        <w:pPrChange w:id="127" w:author="Bastuba Blanka" w:date="2024-03-07T12:26:00Z">
          <w:pPr>
            <w:pStyle w:val="Spistreci1"/>
          </w:pPr>
        </w:pPrChange>
      </w:pPr>
      <w:del w:id="128" w:author="Bastuba Blanka" w:date="2024-03-07T12:26:00Z">
        <w:r w:rsidRPr="00FF42E4" w:rsidDel="00FF42E4">
          <w:rPr>
            <w:rFonts w:eastAsia="Century Gothic,Arial"/>
            <w:rPrChange w:id="129" w:author="Bastuba Blanka" w:date="2024-03-07T12:26:00Z">
              <w:rPr>
                <w:rStyle w:val="Hipercze"/>
                <w:rFonts w:ascii="Century Gothic,Arial" w:eastAsia="Century Gothic,Arial" w:hAnsi="Century Gothic,Arial" w:cs="Century Gothic,Arial"/>
              </w:rPr>
            </w:rPrChange>
          </w:rPr>
          <w:delText>ARTYKUŁ 4. Harmonogram Realizacji Umowy</w:delText>
        </w:r>
        <w:r w:rsidRPr="005F09A4" w:rsidDel="00FF42E4">
          <w:rPr>
            <w:webHidden/>
          </w:rPr>
          <w:tab/>
        </w:r>
      </w:del>
      <w:del w:id="130" w:author="Bastuba Blanka" w:date="2024-03-07T12:24:00Z">
        <w:r w:rsidR="0064451E" w:rsidDel="00FF42E4">
          <w:rPr>
            <w:webHidden/>
          </w:rPr>
          <w:delText>27</w:delText>
        </w:r>
      </w:del>
    </w:p>
    <w:p w14:paraId="76D667D3" w14:textId="3C255F3A" w:rsidR="0077580C" w:rsidRPr="005F09A4" w:rsidDel="00FF42E4" w:rsidRDefault="0077580C" w:rsidP="00FF42E4">
      <w:pPr>
        <w:pStyle w:val="Spistreci1"/>
        <w:rPr>
          <w:del w:id="131" w:author="Bastuba Blanka" w:date="2024-03-07T12:26:00Z"/>
          <w:rFonts w:asciiTheme="minorHAnsi" w:eastAsiaTheme="minorEastAsia" w:hAnsiTheme="minorHAnsi" w:cstheme="minorBidi"/>
          <w:sz w:val="22"/>
          <w:szCs w:val="22"/>
          <w:lang w:eastAsia="pl-PL"/>
        </w:rPr>
        <w:pPrChange w:id="132" w:author="Bastuba Blanka" w:date="2024-03-07T12:26:00Z">
          <w:pPr>
            <w:pStyle w:val="Spistreci1"/>
          </w:pPr>
        </w:pPrChange>
      </w:pPr>
      <w:del w:id="133" w:author="Bastuba Blanka" w:date="2024-03-07T12:26:00Z">
        <w:r w:rsidRPr="00FF42E4" w:rsidDel="00FF42E4">
          <w:rPr>
            <w:rFonts w:eastAsia="Century Gothic,Arial"/>
            <w:rPrChange w:id="134" w:author="Bastuba Blanka" w:date="2024-03-07T12:26:00Z">
              <w:rPr>
                <w:rStyle w:val="Hipercze"/>
                <w:rFonts w:ascii="Century Gothic,Arial" w:eastAsia="Century Gothic,Arial" w:hAnsi="Century Gothic,Arial" w:cs="Century Gothic,Arial"/>
              </w:rPr>
            </w:rPrChange>
          </w:rPr>
          <w:delText>ARTYKUŁ 5. Obowiązki Wykonawcy</w:delText>
        </w:r>
        <w:r w:rsidRPr="005F09A4" w:rsidDel="00FF42E4">
          <w:rPr>
            <w:webHidden/>
          </w:rPr>
          <w:tab/>
        </w:r>
      </w:del>
      <w:del w:id="135" w:author="Bastuba Blanka" w:date="2024-03-07T12:24:00Z">
        <w:r w:rsidR="0064451E" w:rsidDel="00FF42E4">
          <w:rPr>
            <w:webHidden/>
          </w:rPr>
          <w:delText>30</w:delText>
        </w:r>
      </w:del>
    </w:p>
    <w:p w14:paraId="1A5A0A15" w14:textId="00C319AD" w:rsidR="0077580C" w:rsidRPr="005F09A4" w:rsidDel="00FF42E4" w:rsidRDefault="0077580C" w:rsidP="00FF42E4">
      <w:pPr>
        <w:pStyle w:val="Spistreci1"/>
        <w:rPr>
          <w:del w:id="136" w:author="Bastuba Blanka" w:date="2024-03-07T12:26:00Z"/>
          <w:rFonts w:asciiTheme="minorHAnsi" w:eastAsiaTheme="minorEastAsia" w:hAnsiTheme="minorHAnsi" w:cstheme="minorBidi"/>
          <w:sz w:val="22"/>
          <w:szCs w:val="22"/>
          <w:lang w:eastAsia="pl-PL"/>
        </w:rPr>
        <w:pPrChange w:id="137" w:author="Bastuba Blanka" w:date="2024-03-07T12:26:00Z">
          <w:pPr>
            <w:pStyle w:val="Spistreci1"/>
          </w:pPr>
        </w:pPrChange>
      </w:pPr>
      <w:del w:id="138" w:author="Bastuba Blanka" w:date="2024-03-07T12:26:00Z">
        <w:r w:rsidRPr="00FF42E4" w:rsidDel="00FF42E4">
          <w:rPr>
            <w:rFonts w:eastAsia="Century Gothic,Arial"/>
            <w:rPrChange w:id="139" w:author="Bastuba Blanka" w:date="2024-03-07T12:26:00Z">
              <w:rPr>
                <w:rStyle w:val="Hipercze"/>
                <w:rFonts w:ascii="Century Gothic,Arial" w:eastAsia="Century Gothic,Arial" w:hAnsi="Century Gothic,Arial" w:cs="Century Gothic,Arial"/>
              </w:rPr>
            </w:rPrChange>
          </w:rPr>
          <w:delText>ARTYKUŁ 6. TEREN BUDOWY</w:delText>
        </w:r>
        <w:r w:rsidRPr="005F09A4" w:rsidDel="00FF42E4">
          <w:rPr>
            <w:webHidden/>
          </w:rPr>
          <w:tab/>
        </w:r>
      </w:del>
      <w:del w:id="140" w:author="Bastuba Blanka" w:date="2024-03-07T12:24:00Z">
        <w:r w:rsidR="0064451E" w:rsidDel="00FF42E4">
          <w:rPr>
            <w:webHidden/>
          </w:rPr>
          <w:delText>50</w:delText>
        </w:r>
      </w:del>
    </w:p>
    <w:p w14:paraId="0B4187FF" w14:textId="57BCC103" w:rsidR="0077580C" w:rsidRPr="005F09A4" w:rsidDel="00FF42E4" w:rsidRDefault="0077580C" w:rsidP="00FF42E4">
      <w:pPr>
        <w:pStyle w:val="Spistreci1"/>
        <w:rPr>
          <w:del w:id="141" w:author="Bastuba Blanka" w:date="2024-03-07T12:26:00Z"/>
          <w:rFonts w:asciiTheme="minorHAnsi" w:eastAsiaTheme="minorEastAsia" w:hAnsiTheme="minorHAnsi" w:cstheme="minorBidi"/>
          <w:sz w:val="22"/>
          <w:szCs w:val="22"/>
          <w:lang w:eastAsia="pl-PL"/>
        </w:rPr>
        <w:pPrChange w:id="142" w:author="Bastuba Blanka" w:date="2024-03-07T12:26:00Z">
          <w:pPr>
            <w:pStyle w:val="Spistreci1"/>
          </w:pPr>
        </w:pPrChange>
      </w:pPr>
      <w:del w:id="143" w:author="Bastuba Blanka" w:date="2024-03-07T12:26:00Z">
        <w:r w:rsidRPr="00FF42E4" w:rsidDel="00FF42E4">
          <w:rPr>
            <w:rFonts w:eastAsia="Century Gothic,Arial"/>
            <w:rPrChange w:id="144" w:author="Bastuba Blanka" w:date="2024-03-07T12:26:00Z">
              <w:rPr>
                <w:rStyle w:val="Hipercze"/>
                <w:rFonts w:ascii="Century Gothic,Arial" w:eastAsia="Century Gothic,Arial" w:hAnsi="Century Gothic,Arial" w:cs="Century Gothic,Arial"/>
              </w:rPr>
            </w:rPrChange>
          </w:rPr>
          <w:delText>ARTYKUŁ 7. MATERIAŁY i URZĄDZENIA</w:delText>
        </w:r>
        <w:r w:rsidRPr="005F09A4" w:rsidDel="00FF42E4">
          <w:rPr>
            <w:webHidden/>
          </w:rPr>
          <w:tab/>
        </w:r>
      </w:del>
      <w:del w:id="145" w:author="Bastuba Blanka" w:date="2024-03-07T12:24:00Z">
        <w:r w:rsidR="0064451E" w:rsidDel="00FF42E4">
          <w:rPr>
            <w:webHidden/>
          </w:rPr>
          <w:delText>52</w:delText>
        </w:r>
      </w:del>
    </w:p>
    <w:p w14:paraId="6C0AF63C" w14:textId="7F456EA6" w:rsidR="0077580C" w:rsidRPr="005F09A4" w:rsidDel="00FF42E4" w:rsidRDefault="0077580C" w:rsidP="00FF42E4">
      <w:pPr>
        <w:pStyle w:val="Spistreci1"/>
        <w:rPr>
          <w:del w:id="146" w:author="Bastuba Blanka" w:date="2024-03-07T12:26:00Z"/>
          <w:rFonts w:asciiTheme="minorHAnsi" w:eastAsiaTheme="minorEastAsia" w:hAnsiTheme="minorHAnsi" w:cstheme="minorBidi"/>
          <w:sz w:val="22"/>
          <w:szCs w:val="22"/>
          <w:lang w:eastAsia="pl-PL"/>
        </w:rPr>
        <w:pPrChange w:id="147" w:author="Bastuba Blanka" w:date="2024-03-07T12:26:00Z">
          <w:pPr>
            <w:pStyle w:val="Spistreci1"/>
          </w:pPr>
        </w:pPrChange>
      </w:pPr>
      <w:del w:id="148" w:author="Bastuba Blanka" w:date="2024-03-07T12:26:00Z">
        <w:r w:rsidRPr="00FF42E4" w:rsidDel="00FF42E4">
          <w:rPr>
            <w:rFonts w:eastAsia="Century Gothic,Arial"/>
            <w:rPrChange w:id="149" w:author="Bastuba Blanka" w:date="2024-03-07T12:26:00Z">
              <w:rPr>
                <w:rStyle w:val="Hipercze"/>
                <w:rFonts w:ascii="Century Gothic,Arial" w:eastAsia="Century Gothic,Arial" w:hAnsi="Century Gothic,Arial" w:cs="Century Gothic,Arial"/>
              </w:rPr>
            </w:rPrChange>
          </w:rPr>
          <w:delText>ARTYKUŁ 8. PODWYKONAWCY</w:delText>
        </w:r>
        <w:r w:rsidRPr="005F09A4" w:rsidDel="00FF42E4">
          <w:rPr>
            <w:webHidden/>
          </w:rPr>
          <w:tab/>
        </w:r>
      </w:del>
      <w:del w:id="150" w:author="Bastuba Blanka" w:date="2024-03-07T12:24:00Z">
        <w:r w:rsidR="0064451E" w:rsidDel="00FF42E4">
          <w:rPr>
            <w:webHidden/>
          </w:rPr>
          <w:delText>55</w:delText>
        </w:r>
      </w:del>
    </w:p>
    <w:p w14:paraId="7B954944" w14:textId="25B2C474" w:rsidR="0077580C" w:rsidRPr="005F09A4" w:rsidDel="00FF42E4" w:rsidRDefault="0077580C" w:rsidP="00FF42E4">
      <w:pPr>
        <w:pStyle w:val="Spistreci1"/>
        <w:rPr>
          <w:del w:id="151" w:author="Bastuba Blanka" w:date="2024-03-07T12:26:00Z"/>
          <w:rFonts w:asciiTheme="minorHAnsi" w:eastAsiaTheme="minorEastAsia" w:hAnsiTheme="minorHAnsi" w:cstheme="minorBidi"/>
          <w:sz w:val="22"/>
          <w:szCs w:val="22"/>
          <w:lang w:eastAsia="pl-PL"/>
        </w:rPr>
        <w:pPrChange w:id="152" w:author="Bastuba Blanka" w:date="2024-03-07T12:26:00Z">
          <w:pPr>
            <w:pStyle w:val="Spistreci1"/>
          </w:pPr>
        </w:pPrChange>
      </w:pPr>
      <w:del w:id="153" w:author="Bastuba Blanka" w:date="2024-03-07T12:26:00Z">
        <w:r w:rsidRPr="00FF42E4" w:rsidDel="00FF42E4">
          <w:rPr>
            <w:rFonts w:eastAsia="Century Gothic,Arial"/>
            <w:rPrChange w:id="154" w:author="Bastuba Blanka" w:date="2024-03-07T12:26:00Z">
              <w:rPr>
                <w:rStyle w:val="Hipercze"/>
                <w:rFonts w:ascii="Century Gothic,Arial" w:eastAsia="Century Gothic,Arial" w:hAnsi="Century Gothic,Arial" w:cs="Century Gothic,Arial"/>
              </w:rPr>
            </w:rPrChange>
          </w:rPr>
          <w:delText>artykuł 9. WSPółpraca, KOMUNIKACJA, KONTROLA POSTĘPU ROBÓT</w:delText>
        </w:r>
        <w:r w:rsidRPr="005F09A4" w:rsidDel="00FF42E4">
          <w:rPr>
            <w:webHidden/>
          </w:rPr>
          <w:tab/>
        </w:r>
      </w:del>
      <w:del w:id="155" w:author="Bastuba Blanka" w:date="2024-03-07T12:24:00Z">
        <w:r w:rsidR="0064451E" w:rsidDel="00FF42E4">
          <w:rPr>
            <w:webHidden/>
          </w:rPr>
          <w:delText>63</w:delText>
        </w:r>
      </w:del>
    </w:p>
    <w:p w14:paraId="29289E14" w14:textId="56274A37" w:rsidR="0077580C" w:rsidRPr="005F09A4" w:rsidDel="00FF42E4" w:rsidRDefault="0077580C" w:rsidP="00FF42E4">
      <w:pPr>
        <w:pStyle w:val="Spistreci1"/>
        <w:rPr>
          <w:del w:id="156" w:author="Bastuba Blanka" w:date="2024-03-07T12:26:00Z"/>
          <w:rFonts w:asciiTheme="minorHAnsi" w:eastAsiaTheme="minorEastAsia" w:hAnsiTheme="minorHAnsi" w:cstheme="minorBidi"/>
          <w:sz w:val="22"/>
          <w:szCs w:val="22"/>
          <w:lang w:eastAsia="pl-PL"/>
        </w:rPr>
        <w:pPrChange w:id="157" w:author="Bastuba Blanka" w:date="2024-03-07T12:26:00Z">
          <w:pPr>
            <w:pStyle w:val="Spistreci1"/>
          </w:pPr>
        </w:pPrChange>
      </w:pPr>
      <w:del w:id="158" w:author="Bastuba Blanka" w:date="2024-03-07T12:26:00Z">
        <w:r w:rsidRPr="00FF42E4" w:rsidDel="00FF42E4">
          <w:rPr>
            <w:rFonts w:eastAsia="Century Gothic,Arial"/>
            <w:rPrChange w:id="159" w:author="Bastuba Blanka" w:date="2024-03-07T12:26:00Z">
              <w:rPr>
                <w:rStyle w:val="Hipercze"/>
                <w:rFonts w:ascii="Century Gothic,Arial" w:eastAsia="Century Gothic,Arial" w:hAnsi="Century Gothic,Arial" w:cs="Century Gothic,Arial"/>
              </w:rPr>
            </w:rPrChange>
          </w:rPr>
          <w:delText>ARTYKUŁ 10. PERSONEL</w:delText>
        </w:r>
        <w:r w:rsidRPr="005F09A4" w:rsidDel="00FF42E4">
          <w:rPr>
            <w:webHidden/>
          </w:rPr>
          <w:tab/>
        </w:r>
      </w:del>
      <w:del w:id="160" w:author="Bastuba Blanka" w:date="2024-03-07T12:24:00Z">
        <w:r w:rsidR="0064451E" w:rsidDel="00FF42E4">
          <w:rPr>
            <w:webHidden/>
          </w:rPr>
          <w:delText>6</w:delText>
        </w:r>
      </w:del>
      <w:del w:id="161" w:author="Bastuba Blanka" w:date="2024-03-07T12:26:00Z">
        <w:r w:rsidR="006B52E2" w:rsidDel="00FF42E4">
          <w:delText>7</w:delText>
        </w:r>
      </w:del>
    </w:p>
    <w:p w14:paraId="16454028" w14:textId="3C570309" w:rsidR="0077580C" w:rsidRPr="005F09A4" w:rsidDel="00FF42E4" w:rsidRDefault="0077580C" w:rsidP="00FF42E4">
      <w:pPr>
        <w:pStyle w:val="Spistreci1"/>
        <w:rPr>
          <w:del w:id="162" w:author="Bastuba Blanka" w:date="2024-03-07T12:26:00Z"/>
          <w:rFonts w:asciiTheme="minorHAnsi" w:eastAsiaTheme="minorEastAsia" w:hAnsiTheme="minorHAnsi" w:cstheme="minorBidi"/>
          <w:sz w:val="22"/>
          <w:szCs w:val="22"/>
          <w:lang w:eastAsia="pl-PL"/>
        </w:rPr>
        <w:pPrChange w:id="163" w:author="Bastuba Blanka" w:date="2024-03-07T12:26:00Z">
          <w:pPr>
            <w:pStyle w:val="Spistreci1"/>
          </w:pPr>
        </w:pPrChange>
      </w:pPr>
      <w:del w:id="164" w:author="Bastuba Blanka" w:date="2024-03-07T12:26:00Z">
        <w:r w:rsidRPr="00FF42E4" w:rsidDel="00FF42E4">
          <w:rPr>
            <w:rFonts w:eastAsia="Century Gothic,Arial"/>
            <w:rPrChange w:id="165" w:author="Bastuba Blanka" w:date="2024-03-07T12:26:00Z">
              <w:rPr>
                <w:rStyle w:val="Hipercze"/>
                <w:rFonts w:ascii="Century Gothic,Arial" w:eastAsia="Century Gothic,Arial" w:hAnsi="Century Gothic,Arial" w:cs="Century Gothic,Arial"/>
              </w:rPr>
            </w:rPrChange>
          </w:rPr>
          <w:delText>ARTYKUŁ 11. Obowiązki Zamawiającego</w:delText>
        </w:r>
        <w:r w:rsidRPr="005F09A4" w:rsidDel="00FF42E4">
          <w:rPr>
            <w:webHidden/>
          </w:rPr>
          <w:tab/>
        </w:r>
      </w:del>
      <w:del w:id="166" w:author="Bastuba Blanka" w:date="2024-03-07T12:24:00Z">
        <w:r w:rsidR="0064451E" w:rsidDel="00FF42E4">
          <w:rPr>
            <w:webHidden/>
          </w:rPr>
          <w:delText>6</w:delText>
        </w:r>
      </w:del>
      <w:del w:id="167" w:author="Bastuba Blanka" w:date="2024-03-07T12:26:00Z">
        <w:r w:rsidR="006B52E2" w:rsidDel="00FF42E4">
          <w:delText>8</w:delText>
        </w:r>
      </w:del>
    </w:p>
    <w:p w14:paraId="79BAFEAB" w14:textId="711C4F0D" w:rsidR="0077580C" w:rsidRPr="005F09A4" w:rsidDel="00FF42E4" w:rsidRDefault="0077580C" w:rsidP="00FF42E4">
      <w:pPr>
        <w:pStyle w:val="Spistreci1"/>
        <w:rPr>
          <w:del w:id="168" w:author="Bastuba Blanka" w:date="2024-03-07T12:26:00Z"/>
          <w:rFonts w:asciiTheme="minorHAnsi" w:eastAsiaTheme="minorEastAsia" w:hAnsiTheme="minorHAnsi" w:cstheme="minorBidi"/>
          <w:sz w:val="22"/>
          <w:szCs w:val="22"/>
          <w:lang w:eastAsia="pl-PL"/>
        </w:rPr>
        <w:pPrChange w:id="169" w:author="Bastuba Blanka" w:date="2024-03-07T12:26:00Z">
          <w:pPr>
            <w:pStyle w:val="Spistreci1"/>
          </w:pPr>
        </w:pPrChange>
      </w:pPr>
      <w:del w:id="170" w:author="Bastuba Blanka" w:date="2024-03-07T12:26:00Z">
        <w:r w:rsidRPr="00FF42E4" w:rsidDel="00FF42E4">
          <w:rPr>
            <w:rFonts w:eastAsia="Century Gothic,Arial"/>
            <w:rPrChange w:id="171" w:author="Bastuba Blanka" w:date="2024-03-07T12:26:00Z">
              <w:rPr>
                <w:rStyle w:val="Hipercze"/>
                <w:rFonts w:ascii="Century Gothic,Arial" w:eastAsia="Century Gothic,Arial" w:hAnsi="Century Gothic,Arial" w:cs="Century Gothic,Arial"/>
              </w:rPr>
            </w:rPrChange>
          </w:rPr>
          <w:delText>ARTYKUŁ 12. Zasady Odbioru INWESTYCJI</w:delText>
        </w:r>
        <w:r w:rsidRPr="005F09A4" w:rsidDel="00FF42E4">
          <w:rPr>
            <w:webHidden/>
          </w:rPr>
          <w:tab/>
        </w:r>
      </w:del>
      <w:del w:id="172" w:author="Bastuba Blanka" w:date="2024-03-07T12:24:00Z">
        <w:r w:rsidR="0064451E" w:rsidDel="00FF42E4">
          <w:rPr>
            <w:webHidden/>
          </w:rPr>
          <w:delText>6</w:delText>
        </w:r>
      </w:del>
      <w:del w:id="173" w:author="Bastuba Blanka" w:date="2024-03-07T12:26:00Z">
        <w:r w:rsidR="006B52E2" w:rsidDel="00FF42E4">
          <w:delText>9</w:delText>
        </w:r>
      </w:del>
    </w:p>
    <w:p w14:paraId="15C8D28C" w14:textId="66119D4E" w:rsidR="0077580C" w:rsidRPr="005F09A4" w:rsidDel="00FF42E4" w:rsidRDefault="0077580C" w:rsidP="00FF42E4">
      <w:pPr>
        <w:pStyle w:val="Spistreci1"/>
        <w:rPr>
          <w:del w:id="174" w:author="Bastuba Blanka" w:date="2024-03-07T12:26:00Z"/>
          <w:rFonts w:asciiTheme="minorHAnsi" w:eastAsiaTheme="minorEastAsia" w:hAnsiTheme="minorHAnsi" w:cstheme="minorBidi"/>
          <w:sz w:val="22"/>
          <w:szCs w:val="22"/>
          <w:lang w:eastAsia="pl-PL"/>
        </w:rPr>
        <w:pPrChange w:id="175" w:author="Bastuba Blanka" w:date="2024-03-07T12:26:00Z">
          <w:pPr>
            <w:pStyle w:val="Spistreci1"/>
          </w:pPr>
        </w:pPrChange>
      </w:pPr>
      <w:del w:id="176" w:author="Bastuba Blanka" w:date="2024-03-07T12:26:00Z">
        <w:r w:rsidRPr="00FF42E4" w:rsidDel="00FF42E4">
          <w:rPr>
            <w:rFonts w:eastAsia="Century Gothic,Arial"/>
            <w:rPrChange w:id="177" w:author="Bastuba Blanka" w:date="2024-03-07T12:26:00Z">
              <w:rPr>
                <w:rStyle w:val="Hipercze"/>
                <w:rFonts w:ascii="Century Gothic,Arial" w:eastAsia="Century Gothic,Arial" w:hAnsi="Century Gothic,Arial" w:cs="Century Gothic,Arial"/>
              </w:rPr>
            </w:rPrChange>
          </w:rPr>
          <w:delText>ARTYKUŁ 13. Wynagrodzenie</w:delText>
        </w:r>
        <w:r w:rsidRPr="005F09A4" w:rsidDel="00FF42E4">
          <w:rPr>
            <w:webHidden/>
          </w:rPr>
          <w:tab/>
        </w:r>
      </w:del>
      <w:del w:id="178" w:author="Bastuba Blanka" w:date="2024-03-07T12:24:00Z">
        <w:r w:rsidR="0064451E" w:rsidDel="00FF42E4">
          <w:rPr>
            <w:webHidden/>
          </w:rPr>
          <w:delText>76</w:delText>
        </w:r>
      </w:del>
    </w:p>
    <w:p w14:paraId="5441F20A" w14:textId="4CCCB5A4" w:rsidR="0077580C" w:rsidRPr="005F09A4" w:rsidDel="00FF42E4" w:rsidRDefault="0077580C" w:rsidP="00FF42E4">
      <w:pPr>
        <w:pStyle w:val="Spistreci1"/>
        <w:rPr>
          <w:del w:id="179" w:author="Bastuba Blanka" w:date="2024-03-07T12:26:00Z"/>
          <w:rFonts w:asciiTheme="minorHAnsi" w:eastAsiaTheme="minorEastAsia" w:hAnsiTheme="minorHAnsi" w:cstheme="minorBidi"/>
          <w:sz w:val="22"/>
          <w:szCs w:val="22"/>
          <w:lang w:eastAsia="pl-PL"/>
        </w:rPr>
        <w:pPrChange w:id="180" w:author="Bastuba Blanka" w:date="2024-03-07T12:26:00Z">
          <w:pPr>
            <w:pStyle w:val="Spistreci1"/>
          </w:pPr>
        </w:pPrChange>
      </w:pPr>
      <w:del w:id="181" w:author="Bastuba Blanka" w:date="2024-03-07T12:26:00Z">
        <w:r w:rsidRPr="00FF42E4" w:rsidDel="00FF42E4">
          <w:rPr>
            <w:rFonts w:eastAsia="Century Gothic,Arial"/>
            <w:rPrChange w:id="182" w:author="Bastuba Blanka" w:date="2024-03-07T12:26:00Z">
              <w:rPr>
                <w:rStyle w:val="Hipercze"/>
                <w:rFonts w:ascii="Century Gothic,Arial" w:eastAsia="Century Gothic,Arial" w:hAnsi="Century Gothic,Arial" w:cs="Century Gothic,Arial"/>
              </w:rPr>
            </w:rPrChange>
          </w:rPr>
          <w:delText>ARTYKUŁ 14. płatności</w:delText>
        </w:r>
        <w:r w:rsidRPr="005F09A4" w:rsidDel="00FF42E4">
          <w:rPr>
            <w:webHidden/>
          </w:rPr>
          <w:tab/>
        </w:r>
      </w:del>
      <w:del w:id="183" w:author="Bastuba Blanka" w:date="2024-03-07T12:24:00Z">
        <w:r w:rsidR="0064451E" w:rsidDel="00FF42E4">
          <w:rPr>
            <w:webHidden/>
          </w:rPr>
          <w:delText>84</w:delText>
        </w:r>
      </w:del>
    </w:p>
    <w:p w14:paraId="00EF57C8" w14:textId="64613B87" w:rsidR="0077580C" w:rsidRPr="005F09A4" w:rsidDel="00FF42E4" w:rsidRDefault="0077580C" w:rsidP="00FF42E4">
      <w:pPr>
        <w:pStyle w:val="Spistreci1"/>
        <w:rPr>
          <w:del w:id="184" w:author="Bastuba Blanka" w:date="2024-03-07T12:26:00Z"/>
          <w:rFonts w:asciiTheme="minorHAnsi" w:eastAsiaTheme="minorEastAsia" w:hAnsiTheme="minorHAnsi" w:cstheme="minorBidi"/>
          <w:sz w:val="22"/>
          <w:szCs w:val="22"/>
          <w:lang w:eastAsia="pl-PL"/>
        </w:rPr>
        <w:pPrChange w:id="185" w:author="Bastuba Blanka" w:date="2024-03-07T12:26:00Z">
          <w:pPr>
            <w:pStyle w:val="Spistreci1"/>
          </w:pPr>
        </w:pPrChange>
      </w:pPr>
      <w:del w:id="186" w:author="Bastuba Blanka" w:date="2024-03-07T12:26:00Z">
        <w:r w:rsidRPr="00FF42E4" w:rsidDel="00FF42E4">
          <w:rPr>
            <w:rFonts w:eastAsia="Century Gothic,Arial"/>
            <w:rPrChange w:id="187" w:author="Bastuba Blanka" w:date="2024-03-07T12:26:00Z">
              <w:rPr>
                <w:rStyle w:val="Hipercze"/>
                <w:rFonts w:ascii="Century Gothic,Arial" w:eastAsia="Century Gothic,Arial" w:hAnsi="Century Gothic,Arial" w:cs="Century Gothic,Arial"/>
              </w:rPr>
            </w:rPrChange>
          </w:rPr>
          <w:delText>ARTYKUŁ 15. płatnośĆ KOŃCOWA</w:delText>
        </w:r>
        <w:r w:rsidRPr="005F09A4" w:rsidDel="00FF42E4">
          <w:rPr>
            <w:webHidden/>
          </w:rPr>
          <w:tab/>
        </w:r>
      </w:del>
      <w:del w:id="188" w:author="Bastuba Blanka" w:date="2024-03-07T12:24:00Z">
        <w:r w:rsidR="0064451E" w:rsidDel="00FF42E4">
          <w:rPr>
            <w:webHidden/>
          </w:rPr>
          <w:delText>9</w:delText>
        </w:r>
      </w:del>
      <w:del w:id="189" w:author="Bastuba Blanka" w:date="2024-03-07T12:26:00Z">
        <w:r w:rsidR="006B52E2" w:rsidDel="00FF42E4">
          <w:delText>2</w:delText>
        </w:r>
      </w:del>
    </w:p>
    <w:p w14:paraId="79074794" w14:textId="013599EA" w:rsidR="0077580C" w:rsidRPr="005F09A4" w:rsidDel="00FF42E4" w:rsidRDefault="0077580C" w:rsidP="00FF42E4">
      <w:pPr>
        <w:pStyle w:val="Spistreci1"/>
        <w:rPr>
          <w:del w:id="190" w:author="Bastuba Blanka" w:date="2024-03-07T12:26:00Z"/>
          <w:rFonts w:asciiTheme="minorHAnsi" w:eastAsiaTheme="minorEastAsia" w:hAnsiTheme="minorHAnsi" w:cstheme="minorBidi"/>
          <w:sz w:val="22"/>
          <w:szCs w:val="22"/>
          <w:lang w:eastAsia="pl-PL"/>
        </w:rPr>
        <w:pPrChange w:id="191" w:author="Bastuba Blanka" w:date="2024-03-07T12:26:00Z">
          <w:pPr>
            <w:pStyle w:val="Spistreci1"/>
          </w:pPr>
        </w:pPrChange>
      </w:pPr>
      <w:del w:id="192" w:author="Bastuba Blanka" w:date="2024-03-07T12:26:00Z">
        <w:r w:rsidRPr="00FF42E4" w:rsidDel="00FF42E4">
          <w:rPr>
            <w:rFonts w:eastAsia="Century Gothic,Arial"/>
            <w:rPrChange w:id="193" w:author="Bastuba Blanka" w:date="2024-03-07T12:26:00Z">
              <w:rPr>
                <w:rStyle w:val="Hipercze"/>
                <w:rFonts w:ascii="Century Gothic,Arial" w:eastAsia="Century Gothic,Arial" w:hAnsi="Century Gothic,Arial" w:cs="Century Gothic,Arial"/>
              </w:rPr>
            </w:rPrChange>
          </w:rPr>
          <w:delText>ARTYKUŁ 16. Zabezpieczenie Należytego Wykonania Umowy</w:delText>
        </w:r>
        <w:r w:rsidRPr="005F09A4" w:rsidDel="00FF42E4">
          <w:rPr>
            <w:webHidden/>
          </w:rPr>
          <w:tab/>
        </w:r>
      </w:del>
      <w:del w:id="194" w:author="Bastuba Blanka" w:date="2024-03-07T12:24:00Z">
        <w:r w:rsidR="0064451E" w:rsidDel="00FF42E4">
          <w:rPr>
            <w:webHidden/>
          </w:rPr>
          <w:delText>9</w:delText>
        </w:r>
      </w:del>
      <w:del w:id="195" w:author="Bastuba Blanka" w:date="2024-03-07T12:26:00Z">
        <w:r w:rsidR="006B52E2" w:rsidDel="00FF42E4">
          <w:delText>3</w:delText>
        </w:r>
      </w:del>
    </w:p>
    <w:p w14:paraId="2751F440" w14:textId="005E60C1" w:rsidR="0077580C" w:rsidRPr="005F09A4" w:rsidDel="00FF42E4" w:rsidRDefault="0077580C" w:rsidP="00FF42E4">
      <w:pPr>
        <w:pStyle w:val="Spistreci1"/>
        <w:rPr>
          <w:del w:id="196" w:author="Bastuba Blanka" w:date="2024-03-07T12:26:00Z"/>
          <w:rFonts w:asciiTheme="minorHAnsi" w:eastAsiaTheme="minorEastAsia" w:hAnsiTheme="minorHAnsi" w:cstheme="minorBidi"/>
          <w:sz w:val="22"/>
          <w:szCs w:val="22"/>
          <w:lang w:eastAsia="pl-PL"/>
        </w:rPr>
        <w:pPrChange w:id="197" w:author="Bastuba Blanka" w:date="2024-03-07T12:26:00Z">
          <w:pPr>
            <w:pStyle w:val="Spistreci1"/>
          </w:pPr>
        </w:pPrChange>
      </w:pPr>
      <w:del w:id="198" w:author="Bastuba Blanka" w:date="2024-03-07T12:26:00Z">
        <w:r w:rsidRPr="00FF42E4" w:rsidDel="00FF42E4">
          <w:rPr>
            <w:rFonts w:eastAsia="Century Gothic,Arial"/>
            <w:rPrChange w:id="199" w:author="Bastuba Blanka" w:date="2024-03-07T12:26:00Z">
              <w:rPr>
                <w:rStyle w:val="Hipercze"/>
                <w:rFonts w:ascii="Century Gothic,Arial" w:eastAsia="Century Gothic,Arial" w:hAnsi="Century Gothic,Arial" w:cs="Century Gothic,Arial"/>
              </w:rPr>
            </w:rPrChange>
          </w:rPr>
          <w:delText>ARTYKUŁ 17. Kontrole, PRÓBY, TESTY</w:delText>
        </w:r>
        <w:r w:rsidRPr="005F09A4" w:rsidDel="00FF42E4">
          <w:rPr>
            <w:webHidden/>
          </w:rPr>
          <w:tab/>
        </w:r>
      </w:del>
      <w:del w:id="200" w:author="Bastuba Blanka" w:date="2024-03-07T12:24:00Z">
        <w:r w:rsidR="0064451E" w:rsidDel="00FF42E4">
          <w:rPr>
            <w:webHidden/>
          </w:rPr>
          <w:delText>96</w:delText>
        </w:r>
      </w:del>
    </w:p>
    <w:p w14:paraId="0E140775" w14:textId="3FB28F2D" w:rsidR="0077580C" w:rsidRPr="005F09A4" w:rsidDel="00FF42E4" w:rsidRDefault="0077580C" w:rsidP="00FF42E4">
      <w:pPr>
        <w:pStyle w:val="Spistreci1"/>
        <w:rPr>
          <w:del w:id="201" w:author="Bastuba Blanka" w:date="2024-03-07T12:26:00Z"/>
          <w:rFonts w:asciiTheme="minorHAnsi" w:eastAsiaTheme="minorEastAsia" w:hAnsiTheme="minorHAnsi" w:cstheme="minorBidi"/>
          <w:sz w:val="22"/>
          <w:szCs w:val="22"/>
          <w:lang w:eastAsia="pl-PL"/>
        </w:rPr>
        <w:pPrChange w:id="202" w:author="Bastuba Blanka" w:date="2024-03-07T12:26:00Z">
          <w:pPr>
            <w:pStyle w:val="Spistreci1"/>
          </w:pPr>
        </w:pPrChange>
      </w:pPr>
      <w:del w:id="203" w:author="Bastuba Blanka" w:date="2024-03-07T12:26:00Z">
        <w:r w:rsidRPr="00FF42E4" w:rsidDel="00FF42E4">
          <w:rPr>
            <w:rFonts w:eastAsia="Century Gothic,Arial"/>
            <w:rPrChange w:id="204" w:author="Bastuba Blanka" w:date="2024-03-07T12:26:00Z">
              <w:rPr>
                <w:rStyle w:val="Hipercze"/>
                <w:rFonts w:ascii="Century Gothic,Arial" w:eastAsia="Century Gothic,Arial" w:hAnsi="Century Gothic,Arial" w:cs="Century Gothic,Arial"/>
              </w:rPr>
            </w:rPrChange>
          </w:rPr>
          <w:delText>ARTYKUŁ 18. Gwarancja jakoŚci i rękojmia</w:delText>
        </w:r>
        <w:r w:rsidRPr="005F09A4" w:rsidDel="00FF42E4">
          <w:rPr>
            <w:webHidden/>
          </w:rPr>
          <w:tab/>
        </w:r>
      </w:del>
      <w:del w:id="205" w:author="Bastuba Blanka" w:date="2024-03-07T12:24:00Z">
        <w:r w:rsidR="0064451E" w:rsidDel="00FF42E4">
          <w:rPr>
            <w:webHidden/>
          </w:rPr>
          <w:delText>9</w:delText>
        </w:r>
      </w:del>
      <w:del w:id="206" w:author="Bastuba Blanka" w:date="2024-03-07T12:26:00Z">
        <w:r w:rsidR="006B52E2" w:rsidDel="00FF42E4">
          <w:delText>7</w:delText>
        </w:r>
      </w:del>
    </w:p>
    <w:p w14:paraId="316EBC91" w14:textId="402B8621" w:rsidR="0077580C" w:rsidRPr="005F09A4" w:rsidDel="00FF42E4" w:rsidRDefault="0077580C" w:rsidP="00FF42E4">
      <w:pPr>
        <w:pStyle w:val="Spistreci1"/>
        <w:rPr>
          <w:del w:id="207" w:author="Bastuba Blanka" w:date="2024-03-07T12:26:00Z"/>
          <w:rFonts w:asciiTheme="minorHAnsi" w:eastAsiaTheme="minorEastAsia" w:hAnsiTheme="minorHAnsi" w:cstheme="minorBidi"/>
          <w:sz w:val="22"/>
          <w:szCs w:val="22"/>
          <w:lang w:eastAsia="pl-PL"/>
        </w:rPr>
        <w:pPrChange w:id="208" w:author="Bastuba Blanka" w:date="2024-03-07T12:26:00Z">
          <w:pPr>
            <w:pStyle w:val="Spistreci1"/>
          </w:pPr>
        </w:pPrChange>
      </w:pPr>
      <w:del w:id="209" w:author="Bastuba Blanka" w:date="2024-03-07T12:26:00Z">
        <w:r w:rsidRPr="00FF42E4" w:rsidDel="00FF42E4">
          <w:rPr>
            <w:rFonts w:eastAsia="Century Gothic,Arial"/>
            <w:rPrChange w:id="210" w:author="Bastuba Blanka" w:date="2024-03-07T12:26:00Z">
              <w:rPr>
                <w:rStyle w:val="Hipercze"/>
                <w:rFonts w:ascii="Century Gothic,Arial" w:eastAsia="Century Gothic,Arial" w:hAnsi="Century Gothic,Arial" w:cs="Century Gothic,Arial"/>
              </w:rPr>
            </w:rPrChange>
          </w:rPr>
          <w:delText>ARTYKUŁ 19. Zasady Wykonywania Obowiązków Gwarancyjnych ORAZ WYNIKAJĄCYCH Z RĘKOJMI</w:delText>
        </w:r>
        <w:r w:rsidRPr="005F09A4" w:rsidDel="00FF42E4">
          <w:rPr>
            <w:webHidden/>
          </w:rPr>
          <w:tab/>
        </w:r>
      </w:del>
      <w:del w:id="211" w:author="Bastuba Blanka" w:date="2024-03-07T12:24:00Z">
        <w:r w:rsidR="0064451E" w:rsidDel="00FF42E4">
          <w:rPr>
            <w:webHidden/>
          </w:rPr>
          <w:delText>98</w:delText>
        </w:r>
      </w:del>
    </w:p>
    <w:p w14:paraId="0044CED6" w14:textId="60C566B8" w:rsidR="0077580C" w:rsidRPr="005F09A4" w:rsidDel="00FF42E4" w:rsidRDefault="0077580C" w:rsidP="00FF42E4">
      <w:pPr>
        <w:pStyle w:val="Spistreci1"/>
        <w:rPr>
          <w:del w:id="212" w:author="Bastuba Blanka" w:date="2024-03-07T12:26:00Z"/>
          <w:rFonts w:asciiTheme="minorHAnsi" w:eastAsiaTheme="minorEastAsia" w:hAnsiTheme="minorHAnsi" w:cstheme="minorBidi"/>
          <w:sz w:val="22"/>
          <w:szCs w:val="22"/>
          <w:lang w:eastAsia="pl-PL"/>
        </w:rPr>
        <w:pPrChange w:id="213" w:author="Bastuba Blanka" w:date="2024-03-07T12:26:00Z">
          <w:pPr>
            <w:pStyle w:val="Spistreci1"/>
          </w:pPr>
        </w:pPrChange>
      </w:pPr>
      <w:del w:id="214" w:author="Bastuba Blanka" w:date="2024-03-07T12:26:00Z">
        <w:r w:rsidRPr="00FF42E4" w:rsidDel="00FF42E4">
          <w:rPr>
            <w:rFonts w:eastAsia="Century Gothic"/>
            <w:rPrChange w:id="215" w:author="Bastuba Blanka" w:date="2024-03-07T12:26:00Z">
              <w:rPr>
                <w:rStyle w:val="Hipercze"/>
                <w:rFonts w:ascii="Century Gothic" w:eastAsia="Century Gothic" w:hAnsi="Century Gothic" w:cs="Century Gothic"/>
              </w:rPr>
            </w:rPrChange>
          </w:rPr>
          <w:delText>ARTYKUŁ 20. ODPOWIEDZIALNOŚĆ ZA INWESTYCJĘ I Ubezpieczenie</w:delText>
        </w:r>
        <w:r w:rsidRPr="005F09A4" w:rsidDel="00FF42E4">
          <w:rPr>
            <w:webHidden/>
          </w:rPr>
          <w:tab/>
        </w:r>
      </w:del>
      <w:del w:id="216" w:author="Bastuba Blanka" w:date="2024-03-07T12:24:00Z">
        <w:r w:rsidR="0064451E" w:rsidDel="00FF42E4">
          <w:rPr>
            <w:webHidden/>
          </w:rPr>
          <w:delText>99</w:delText>
        </w:r>
      </w:del>
    </w:p>
    <w:p w14:paraId="6ABF9825" w14:textId="10028CAB" w:rsidR="0077580C" w:rsidRPr="005F09A4" w:rsidDel="00FF42E4" w:rsidRDefault="0077580C" w:rsidP="00FF42E4">
      <w:pPr>
        <w:pStyle w:val="Spistreci1"/>
        <w:rPr>
          <w:del w:id="217" w:author="Bastuba Blanka" w:date="2024-03-07T12:26:00Z"/>
          <w:rFonts w:asciiTheme="minorHAnsi" w:eastAsiaTheme="minorEastAsia" w:hAnsiTheme="minorHAnsi" w:cstheme="minorBidi"/>
          <w:sz w:val="22"/>
          <w:szCs w:val="22"/>
          <w:lang w:eastAsia="pl-PL"/>
        </w:rPr>
        <w:pPrChange w:id="218" w:author="Bastuba Blanka" w:date="2024-03-07T12:26:00Z">
          <w:pPr>
            <w:pStyle w:val="Spistreci1"/>
          </w:pPr>
        </w:pPrChange>
      </w:pPr>
      <w:del w:id="219" w:author="Bastuba Blanka" w:date="2024-03-07T12:26:00Z">
        <w:r w:rsidRPr="00FF42E4" w:rsidDel="00FF42E4">
          <w:rPr>
            <w:rFonts w:eastAsia="Century Gothic,Arial"/>
            <w:rPrChange w:id="220" w:author="Bastuba Blanka" w:date="2024-03-07T12:26:00Z">
              <w:rPr>
                <w:rStyle w:val="Hipercze"/>
                <w:rFonts w:ascii="Century Gothic,Arial" w:eastAsia="Century Gothic,Arial" w:hAnsi="Century Gothic,Arial" w:cs="Century Gothic,Arial"/>
              </w:rPr>
            </w:rPrChange>
          </w:rPr>
          <w:delText>ARTYKUŁ 21. Prawa autorskie</w:delText>
        </w:r>
        <w:r w:rsidRPr="005F09A4" w:rsidDel="00FF42E4">
          <w:rPr>
            <w:webHidden/>
          </w:rPr>
          <w:tab/>
        </w:r>
      </w:del>
      <w:del w:id="221" w:author="Bastuba Blanka" w:date="2024-03-07T12:24:00Z">
        <w:r w:rsidR="0064451E" w:rsidDel="00FF42E4">
          <w:rPr>
            <w:webHidden/>
          </w:rPr>
          <w:delText>103</w:delText>
        </w:r>
      </w:del>
    </w:p>
    <w:p w14:paraId="533CAA52" w14:textId="4CDB3E35" w:rsidR="0077580C" w:rsidRPr="005F09A4" w:rsidDel="00FF42E4" w:rsidRDefault="0077580C" w:rsidP="00FF42E4">
      <w:pPr>
        <w:pStyle w:val="Spistreci1"/>
        <w:rPr>
          <w:del w:id="222" w:author="Bastuba Blanka" w:date="2024-03-07T12:26:00Z"/>
          <w:rFonts w:asciiTheme="minorHAnsi" w:eastAsiaTheme="minorEastAsia" w:hAnsiTheme="minorHAnsi" w:cstheme="minorBidi"/>
          <w:sz w:val="22"/>
          <w:szCs w:val="22"/>
          <w:lang w:eastAsia="pl-PL"/>
        </w:rPr>
        <w:pPrChange w:id="223" w:author="Bastuba Blanka" w:date="2024-03-07T12:26:00Z">
          <w:pPr>
            <w:pStyle w:val="Spistreci1"/>
          </w:pPr>
        </w:pPrChange>
      </w:pPr>
      <w:del w:id="224" w:author="Bastuba Blanka" w:date="2024-03-07T12:26:00Z">
        <w:r w:rsidRPr="00FF42E4" w:rsidDel="00FF42E4">
          <w:rPr>
            <w:rFonts w:eastAsia="Century Gothic,Arial"/>
            <w:rPrChange w:id="225" w:author="Bastuba Blanka" w:date="2024-03-07T12:26:00Z">
              <w:rPr>
                <w:rStyle w:val="Hipercze"/>
                <w:rFonts w:ascii="Century Gothic,Arial" w:eastAsia="Century Gothic,Arial" w:hAnsi="Century Gothic,Arial" w:cs="Century Gothic,Arial"/>
              </w:rPr>
            </w:rPrChange>
          </w:rPr>
          <w:delText>ARTYKUŁ 22. Siła WyŻsza</w:delText>
        </w:r>
        <w:r w:rsidRPr="005F09A4" w:rsidDel="00FF42E4">
          <w:rPr>
            <w:webHidden/>
          </w:rPr>
          <w:tab/>
        </w:r>
      </w:del>
      <w:del w:id="226" w:author="Bastuba Blanka" w:date="2024-03-07T12:24:00Z">
        <w:r w:rsidR="0064451E" w:rsidDel="00FF42E4">
          <w:rPr>
            <w:webHidden/>
          </w:rPr>
          <w:delText>111</w:delText>
        </w:r>
      </w:del>
    </w:p>
    <w:p w14:paraId="595EDCB6" w14:textId="11EE590A" w:rsidR="0077580C" w:rsidRPr="005F09A4" w:rsidDel="00FF42E4" w:rsidRDefault="0077580C" w:rsidP="00FF42E4">
      <w:pPr>
        <w:pStyle w:val="Spistreci1"/>
        <w:rPr>
          <w:del w:id="227" w:author="Bastuba Blanka" w:date="2024-03-07T12:26:00Z"/>
          <w:rFonts w:asciiTheme="minorHAnsi" w:eastAsiaTheme="minorEastAsia" w:hAnsiTheme="minorHAnsi" w:cstheme="minorBidi"/>
          <w:sz w:val="22"/>
          <w:szCs w:val="22"/>
          <w:lang w:eastAsia="pl-PL"/>
        </w:rPr>
        <w:pPrChange w:id="228" w:author="Bastuba Blanka" w:date="2024-03-07T12:26:00Z">
          <w:pPr>
            <w:pStyle w:val="Spistreci1"/>
          </w:pPr>
        </w:pPrChange>
      </w:pPr>
      <w:del w:id="229" w:author="Bastuba Blanka" w:date="2024-03-07T12:26:00Z">
        <w:r w:rsidRPr="00FF42E4" w:rsidDel="00FF42E4">
          <w:rPr>
            <w:rFonts w:eastAsia="Century Gothic"/>
            <w:rPrChange w:id="230" w:author="Bastuba Blanka" w:date="2024-03-07T12:26:00Z">
              <w:rPr>
                <w:rStyle w:val="Hipercze"/>
                <w:rFonts w:ascii="Century Gothic" w:eastAsia="Century Gothic" w:hAnsi="Century Gothic" w:cs="Century Gothic"/>
              </w:rPr>
            </w:rPrChange>
          </w:rPr>
          <w:delText>ARTYKUŁ</w:delText>
        </w:r>
        <w:r w:rsidRPr="00FF42E4" w:rsidDel="00FF42E4">
          <w:rPr>
            <w:rFonts w:eastAsia="Century Gothic,Arial"/>
            <w:rPrChange w:id="231" w:author="Bastuba Blanka" w:date="2024-03-07T12:26:00Z">
              <w:rPr>
                <w:rStyle w:val="Hipercze"/>
                <w:rFonts w:ascii="Century Gothic,Arial" w:eastAsia="Century Gothic,Arial" w:hAnsi="Century Gothic,Arial" w:cs="Century Gothic,Arial"/>
              </w:rPr>
            </w:rPrChange>
          </w:rPr>
          <w:delText xml:space="preserve"> 23. Kary Umowne</w:delText>
        </w:r>
        <w:r w:rsidRPr="005F09A4" w:rsidDel="00FF42E4">
          <w:rPr>
            <w:webHidden/>
          </w:rPr>
          <w:tab/>
        </w:r>
      </w:del>
      <w:del w:id="232" w:author="Bastuba Blanka" w:date="2024-03-07T12:24:00Z">
        <w:r w:rsidR="0064451E" w:rsidDel="00FF42E4">
          <w:rPr>
            <w:webHidden/>
          </w:rPr>
          <w:delText>112</w:delText>
        </w:r>
      </w:del>
    </w:p>
    <w:p w14:paraId="2746128D" w14:textId="7FDA89AE" w:rsidR="0077580C" w:rsidRPr="005F09A4" w:rsidDel="00FF42E4" w:rsidRDefault="0077580C" w:rsidP="00FF42E4">
      <w:pPr>
        <w:pStyle w:val="Spistreci1"/>
        <w:rPr>
          <w:del w:id="233" w:author="Bastuba Blanka" w:date="2024-03-07T12:26:00Z"/>
          <w:rFonts w:asciiTheme="minorHAnsi" w:eastAsiaTheme="minorEastAsia" w:hAnsiTheme="minorHAnsi" w:cstheme="minorBidi"/>
          <w:sz w:val="22"/>
          <w:szCs w:val="22"/>
          <w:lang w:eastAsia="pl-PL"/>
        </w:rPr>
        <w:pPrChange w:id="234" w:author="Bastuba Blanka" w:date="2024-03-07T12:26:00Z">
          <w:pPr>
            <w:pStyle w:val="Spistreci1"/>
          </w:pPr>
        </w:pPrChange>
      </w:pPr>
      <w:del w:id="235" w:author="Bastuba Blanka" w:date="2024-03-07T12:26:00Z">
        <w:r w:rsidRPr="00FF42E4" w:rsidDel="00FF42E4">
          <w:rPr>
            <w:rFonts w:eastAsia="Century Gothic,Arial"/>
            <w:rPrChange w:id="236" w:author="Bastuba Blanka" w:date="2024-03-07T12:26:00Z">
              <w:rPr>
                <w:rStyle w:val="Hipercze"/>
                <w:rFonts w:ascii="Century Gothic,Arial" w:eastAsia="Century Gothic,Arial" w:hAnsi="Century Gothic,Arial" w:cs="Century Gothic,Arial"/>
              </w:rPr>
            </w:rPrChange>
          </w:rPr>
          <w:delText>ARTYKUŁ 24. PRZESŁANKI ZMIANY UMOWY</w:delText>
        </w:r>
        <w:r w:rsidRPr="005F09A4" w:rsidDel="00FF42E4">
          <w:rPr>
            <w:webHidden/>
          </w:rPr>
          <w:tab/>
        </w:r>
      </w:del>
      <w:del w:id="237" w:author="Bastuba Blanka" w:date="2024-03-07T12:24:00Z">
        <w:r w:rsidR="0064451E" w:rsidDel="00FF42E4">
          <w:rPr>
            <w:webHidden/>
          </w:rPr>
          <w:delText>11</w:delText>
        </w:r>
      </w:del>
      <w:del w:id="238" w:author="Bastuba Blanka" w:date="2024-03-07T12:26:00Z">
        <w:r w:rsidR="006B52E2" w:rsidDel="00FF42E4">
          <w:delText>8</w:delText>
        </w:r>
      </w:del>
    </w:p>
    <w:p w14:paraId="46427C4C" w14:textId="7DE0C920" w:rsidR="0077580C" w:rsidRPr="005F09A4" w:rsidDel="00FF42E4" w:rsidRDefault="0077580C" w:rsidP="00FF42E4">
      <w:pPr>
        <w:pStyle w:val="Spistreci1"/>
        <w:rPr>
          <w:del w:id="239" w:author="Bastuba Blanka" w:date="2024-03-07T12:26:00Z"/>
          <w:rFonts w:asciiTheme="minorHAnsi" w:eastAsiaTheme="minorEastAsia" w:hAnsiTheme="minorHAnsi" w:cstheme="minorBidi"/>
          <w:sz w:val="22"/>
          <w:szCs w:val="22"/>
          <w:lang w:eastAsia="pl-PL"/>
        </w:rPr>
        <w:pPrChange w:id="240" w:author="Bastuba Blanka" w:date="2024-03-07T12:26:00Z">
          <w:pPr>
            <w:pStyle w:val="Spistreci1"/>
          </w:pPr>
        </w:pPrChange>
      </w:pPr>
      <w:del w:id="241" w:author="Bastuba Blanka" w:date="2024-03-07T12:26:00Z">
        <w:r w:rsidRPr="00FF42E4" w:rsidDel="00FF42E4">
          <w:rPr>
            <w:rFonts w:eastAsia="Century Gothic,Arial"/>
            <w:rPrChange w:id="242" w:author="Bastuba Blanka" w:date="2024-03-07T12:26:00Z">
              <w:rPr>
                <w:rStyle w:val="Hipercze"/>
                <w:rFonts w:ascii="Century Gothic,Arial" w:eastAsia="Century Gothic,Arial" w:hAnsi="Century Gothic,Arial" w:cs="Century Gothic,Arial"/>
              </w:rPr>
            </w:rPrChange>
          </w:rPr>
          <w:delText>ARTYKUŁ 25. odstąpienie od Umowy</w:delText>
        </w:r>
        <w:r w:rsidRPr="005F09A4" w:rsidDel="00FF42E4">
          <w:rPr>
            <w:webHidden/>
          </w:rPr>
          <w:tab/>
        </w:r>
      </w:del>
      <w:del w:id="243" w:author="Bastuba Blanka" w:date="2024-03-07T12:24:00Z">
        <w:r w:rsidR="0064451E" w:rsidDel="00FF42E4">
          <w:rPr>
            <w:webHidden/>
          </w:rPr>
          <w:delText>128</w:delText>
        </w:r>
      </w:del>
    </w:p>
    <w:p w14:paraId="7FA7379D" w14:textId="3390C6A3" w:rsidR="0077580C" w:rsidRPr="005F09A4" w:rsidDel="00FF42E4" w:rsidRDefault="0077580C" w:rsidP="00FF42E4">
      <w:pPr>
        <w:pStyle w:val="Spistreci1"/>
        <w:rPr>
          <w:del w:id="244" w:author="Bastuba Blanka" w:date="2024-03-07T12:26:00Z"/>
          <w:rFonts w:asciiTheme="minorHAnsi" w:eastAsiaTheme="minorEastAsia" w:hAnsiTheme="minorHAnsi" w:cstheme="minorBidi"/>
          <w:sz w:val="22"/>
          <w:szCs w:val="22"/>
          <w:lang w:eastAsia="pl-PL"/>
        </w:rPr>
        <w:pPrChange w:id="245" w:author="Bastuba Blanka" w:date="2024-03-07T12:26:00Z">
          <w:pPr>
            <w:pStyle w:val="Spistreci1"/>
          </w:pPr>
        </w:pPrChange>
      </w:pPr>
      <w:del w:id="246" w:author="Bastuba Blanka" w:date="2024-03-07T12:26:00Z">
        <w:r w:rsidRPr="00FF42E4" w:rsidDel="00FF42E4">
          <w:rPr>
            <w:rFonts w:eastAsia="Century Gothic,Arial"/>
            <w:rPrChange w:id="247" w:author="Bastuba Blanka" w:date="2024-03-07T12:26:00Z">
              <w:rPr>
                <w:rStyle w:val="Hipercze"/>
                <w:rFonts w:ascii="Century Gothic,Arial" w:eastAsia="Century Gothic,Arial" w:hAnsi="Century Gothic,Arial" w:cs="Century Gothic,Arial"/>
              </w:rPr>
            </w:rPrChange>
          </w:rPr>
          <w:delText>ARTYKUŁ 26. Rozwiązywanie sporów</w:delText>
        </w:r>
        <w:r w:rsidRPr="005F09A4" w:rsidDel="00FF42E4">
          <w:rPr>
            <w:webHidden/>
          </w:rPr>
          <w:tab/>
        </w:r>
      </w:del>
      <w:del w:id="248" w:author="Bastuba Blanka" w:date="2024-03-07T12:24:00Z">
        <w:r w:rsidR="0064451E" w:rsidDel="00FF42E4">
          <w:rPr>
            <w:webHidden/>
          </w:rPr>
          <w:delText>132</w:delText>
        </w:r>
      </w:del>
    </w:p>
    <w:p w14:paraId="4D0D713A" w14:textId="5421385A" w:rsidR="0077580C" w:rsidRPr="005F09A4" w:rsidDel="00FF42E4" w:rsidRDefault="0077580C" w:rsidP="00FF42E4">
      <w:pPr>
        <w:pStyle w:val="Spistreci1"/>
        <w:rPr>
          <w:del w:id="249" w:author="Bastuba Blanka" w:date="2024-03-07T12:26:00Z"/>
          <w:rFonts w:asciiTheme="minorHAnsi" w:eastAsiaTheme="minorEastAsia" w:hAnsiTheme="minorHAnsi" w:cstheme="minorBidi"/>
          <w:sz w:val="22"/>
          <w:szCs w:val="22"/>
          <w:lang w:eastAsia="pl-PL"/>
        </w:rPr>
        <w:pPrChange w:id="250" w:author="Bastuba Blanka" w:date="2024-03-07T12:26:00Z">
          <w:pPr>
            <w:pStyle w:val="Spistreci1"/>
          </w:pPr>
        </w:pPrChange>
      </w:pPr>
      <w:del w:id="251" w:author="Bastuba Blanka" w:date="2024-03-07T12:26:00Z">
        <w:r w:rsidRPr="00FF42E4" w:rsidDel="00FF42E4">
          <w:rPr>
            <w:rFonts w:eastAsia="Century Gothic,Arial"/>
            <w:rPrChange w:id="252" w:author="Bastuba Blanka" w:date="2024-03-07T12:26:00Z">
              <w:rPr>
                <w:rStyle w:val="Hipercze"/>
                <w:rFonts w:ascii="Century Gothic,Arial" w:eastAsia="Century Gothic,Arial" w:hAnsi="Century Gothic,Arial" w:cs="Century Gothic,Arial"/>
              </w:rPr>
            </w:rPrChange>
          </w:rPr>
          <w:delText>ARTYKUŁ 27. ZACHOWANIE POUFNOŚCI,</w:delText>
        </w:r>
        <w:r w:rsidRPr="005F09A4" w:rsidDel="00FF42E4">
          <w:rPr>
            <w:webHidden/>
          </w:rPr>
          <w:tab/>
        </w:r>
      </w:del>
      <w:del w:id="253" w:author="Bastuba Blanka" w:date="2024-03-07T12:24:00Z">
        <w:r w:rsidR="0064451E" w:rsidDel="00FF42E4">
          <w:rPr>
            <w:webHidden/>
          </w:rPr>
          <w:delText>132</w:delText>
        </w:r>
      </w:del>
    </w:p>
    <w:p w14:paraId="17BDAD31" w14:textId="197BA612" w:rsidR="0077580C" w:rsidRPr="005F09A4" w:rsidDel="00FF42E4" w:rsidRDefault="0077580C" w:rsidP="00FF42E4">
      <w:pPr>
        <w:pStyle w:val="Spistreci1"/>
        <w:rPr>
          <w:del w:id="254" w:author="Bastuba Blanka" w:date="2024-03-07T12:26:00Z"/>
          <w:rFonts w:asciiTheme="minorHAnsi" w:eastAsiaTheme="minorEastAsia" w:hAnsiTheme="minorHAnsi" w:cstheme="minorBidi"/>
          <w:sz w:val="22"/>
          <w:szCs w:val="22"/>
          <w:lang w:eastAsia="pl-PL"/>
        </w:rPr>
        <w:pPrChange w:id="255" w:author="Bastuba Blanka" w:date="2024-03-07T12:26:00Z">
          <w:pPr>
            <w:pStyle w:val="Spistreci1"/>
          </w:pPr>
        </w:pPrChange>
      </w:pPr>
      <w:del w:id="256" w:author="Bastuba Blanka" w:date="2024-03-07T12:26:00Z">
        <w:r w:rsidRPr="00FF42E4" w:rsidDel="00FF42E4">
          <w:rPr>
            <w:rFonts w:eastAsia="Century Gothic,Arial"/>
            <w:rPrChange w:id="257" w:author="Bastuba Blanka" w:date="2024-03-07T12:26:00Z">
              <w:rPr>
                <w:rStyle w:val="Hipercze"/>
                <w:rFonts w:ascii="Century Gothic,Arial" w:eastAsia="Century Gothic,Arial" w:hAnsi="Century Gothic,Arial" w:cs="Century Gothic,Arial"/>
              </w:rPr>
            </w:rPrChange>
          </w:rPr>
          <w:delText xml:space="preserve">ARTYKUŁ </w:delText>
        </w:r>
        <w:r w:rsidRPr="00FF42E4" w:rsidDel="00FF42E4">
          <w:rPr>
            <w:rFonts w:eastAsia="Century Gothic"/>
            <w:rPrChange w:id="258" w:author="Bastuba Blanka" w:date="2024-03-07T12:26:00Z">
              <w:rPr>
                <w:rStyle w:val="Hipercze"/>
                <w:rFonts w:ascii="Century Gothic" w:eastAsia="Century Gothic" w:hAnsi="Century Gothic" w:cs="Century Gothic"/>
              </w:rPr>
            </w:rPrChange>
          </w:rPr>
          <w:delText>28. OCHRONA INFORMACJI WEWNĘTRZNEJ</w:delText>
        </w:r>
        <w:r w:rsidRPr="005F09A4" w:rsidDel="00FF42E4">
          <w:rPr>
            <w:webHidden/>
          </w:rPr>
          <w:tab/>
        </w:r>
      </w:del>
      <w:del w:id="259" w:author="Bastuba Blanka" w:date="2024-03-07T12:24:00Z">
        <w:r w:rsidR="0064451E" w:rsidDel="00FF42E4">
          <w:rPr>
            <w:webHidden/>
          </w:rPr>
          <w:delText>13</w:delText>
        </w:r>
      </w:del>
      <w:del w:id="260" w:author="Bastuba Blanka" w:date="2024-03-07T12:26:00Z">
        <w:r w:rsidR="006B52E2" w:rsidDel="00FF42E4">
          <w:delText>5</w:delText>
        </w:r>
      </w:del>
    </w:p>
    <w:p w14:paraId="62A9F296" w14:textId="379EBE0E" w:rsidR="0077580C" w:rsidRPr="005F09A4" w:rsidDel="00FF42E4" w:rsidRDefault="0077580C" w:rsidP="00FF42E4">
      <w:pPr>
        <w:pStyle w:val="Spistreci1"/>
        <w:rPr>
          <w:del w:id="261" w:author="Bastuba Blanka" w:date="2024-03-07T12:26:00Z"/>
          <w:rFonts w:asciiTheme="minorHAnsi" w:eastAsiaTheme="minorEastAsia" w:hAnsiTheme="minorHAnsi" w:cstheme="minorBidi"/>
          <w:sz w:val="22"/>
          <w:szCs w:val="22"/>
          <w:lang w:eastAsia="pl-PL"/>
        </w:rPr>
        <w:pPrChange w:id="262" w:author="Bastuba Blanka" w:date="2024-03-07T12:26:00Z">
          <w:pPr>
            <w:pStyle w:val="Spistreci1"/>
          </w:pPr>
        </w:pPrChange>
      </w:pPr>
      <w:del w:id="263" w:author="Bastuba Blanka" w:date="2024-03-07T12:26:00Z">
        <w:r w:rsidRPr="00FF42E4" w:rsidDel="00FF42E4">
          <w:rPr>
            <w:rFonts w:eastAsia="Century Gothic,Arial"/>
            <w:rPrChange w:id="264" w:author="Bastuba Blanka" w:date="2024-03-07T12:26:00Z">
              <w:rPr>
                <w:rStyle w:val="Hipercze"/>
                <w:rFonts w:ascii="Century Gothic,Arial" w:eastAsia="Century Gothic,Arial" w:hAnsi="Century Gothic,Arial" w:cs="Century Gothic,Arial"/>
              </w:rPr>
            </w:rPrChange>
          </w:rPr>
          <w:lastRenderedPageBreak/>
          <w:delText xml:space="preserve">ARTYKUŁ </w:delText>
        </w:r>
        <w:r w:rsidRPr="00FF42E4" w:rsidDel="00FF42E4">
          <w:rPr>
            <w:rFonts w:eastAsia="Century Gothic"/>
            <w:rPrChange w:id="265" w:author="Bastuba Blanka" w:date="2024-03-07T12:26:00Z">
              <w:rPr>
                <w:rStyle w:val="Hipercze"/>
                <w:rFonts w:ascii="Century Gothic" w:eastAsia="Century Gothic" w:hAnsi="Century Gothic" w:cs="Century Gothic"/>
              </w:rPr>
            </w:rPrChange>
          </w:rPr>
          <w:delText>29. OCHRONA DANYCH OSOBOWYCH, POWIERZENIE PRZETWARZANIA DANYCH OSOBOWYCH</w:delText>
        </w:r>
        <w:r w:rsidRPr="005F09A4" w:rsidDel="00FF42E4">
          <w:rPr>
            <w:webHidden/>
          </w:rPr>
          <w:tab/>
        </w:r>
      </w:del>
      <w:del w:id="266" w:author="Bastuba Blanka" w:date="2024-03-07T12:24:00Z">
        <w:r w:rsidR="0064451E" w:rsidDel="00FF42E4">
          <w:rPr>
            <w:webHidden/>
          </w:rPr>
          <w:delText>13</w:delText>
        </w:r>
      </w:del>
      <w:del w:id="267" w:author="Bastuba Blanka" w:date="2024-03-07T12:26:00Z">
        <w:r w:rsidR="008C7BC3" w:rsidDel="00FF42E4">
          <w:delText>6</w:delText>
        </w:r>
      </w:del>
    </w:p>
    <w:p w14:paraId="2CCC50C4" w14:textId="5FEDFDCB" w:rsidR="0077580C" w:rsidRPr="005F09A4" w:rsidDel="00FF42E4" w:rsidRDefault="0077580C" w:rsidP="00FF42E4">
      <w:pPr>
        <w:pStyle w:val="Spistreci1"/>
        <w:rPr>
          <w:del w:id="268" w:author="Bastuba Blanka" w:date="2024-03-07T12:26:00Z"/>
          <w:rFonts w:asciiTheme="minorHAnsi" w:eastAsiaTheme="minorEastAsia" w:hAnsiTheme="minorHAnsi" w:cstheme="minorBidi"/>
          <w:sz w:val="22"/>
          <w:szCs w:val="22"/>
          <w:lang w:eastAsia="pl-PL"/>
        </w:rPr>
        <w:pPrChange w:id="269" w:author="Bastuba Blanka" w:date="2024-03-07T12:26:00Z">
          <w:pPr>
            <w:pStyle w:val="Spistreci1"/>
          </w:pPr>
        </w:pPrChange>
      </w:pPr>
      <w:del w:id="270" w:author="Bastuba Blanka" w:date="2024-03-07T12:26:00Z">
        <w:r w:rsidRPr="00FF42E4" w:rsidDel="00FF42E4">
          <w:rPr>
            <w:rFonts w:eastAsia="Century Gothic,Arial"/>
            <w:rPrChange w:id="271" w:author="Bastuba Blanka" w:date="2024-03-07T12:26:00Z">
              <w:rPr>
                <w:rStyle w:val="Hipercze"/>
                <w:rFonts w:ascii="Century Gothic,Arial" w:eastAsia="Century Gothic,Arial" w:hAnsi="Century Gothic,Arial" w:cs="Century Gothic,Arial"/>
              </w:rPr>
            </w:rPrChange>
          </w:rPr>
          <w:delText>ARTYKUŁ 30. OBOWIĄZKI WYKONAWCY W ZAKRESIE OCHRONY ŚRODOWISKA</w:delText>
        </w:r>
        <w:r w:rsidRPr="005F09A4" w:rsidDel="00FF42E4">
          <w:rPr>
            <w:webHidden/>
          </w:rPr>
          <w:tab/>
        </w:r>
      </w:del>
      <w:del w:id="272" w:author="Bastuba Blanka" w:date="2024-03-07T12:24:00Z">
        <w:r w:rsidR="0064451E" w:rsidDel="00FF42E4">
          <w:rPr>
            <w:webHidden/>
          </w:rPr>
          <w:delText>143</w:delText>
        </w:r>
      </w:del>
    </w:p>
    <w:p w14:paraId="354334BD" w14:textId="482E455D" w:rsidR="0077580C" w:rsidRPr="005F09A4" w:rsidDel="00FF42E4" w:rsidRDefault="0077580C" w:rsidP="00FF42E4">
      <w:pPr>
        <w:pStyle w:val="Spistreci1"/>
        <w:rPr>
          <w:del w:id="273" w:author="Bastuba Blanka" w:date="2024-03-07T12:26:00Z"/>
          <w:rFonts w:asciiTheme="minorHAnsi" w:eastAsiaTheme="minorEastAsia" w:hAnsiTheme="minorHAnsi" w:cstheme="minorBidi"/>
          <w:sz w:val="22"/>
          <w:szCs w:val="22"/>
          <w:lang w:eastAsia="pl-PL"/>
        </w:rPr>
        <w:pPrChange w:id="274" w:author="Bastuba Blanka" w:date="2024-03-07T12:26:00Z">
          <w:pPr>
            <w:pStyle w:val="Spistreci1"/>
          </w:pPr>
        </w:pPrChange>
      </w:pPr>
      <w:del w:id="275" w:author="Bastuba Blanka" w:date="2024-03-07T12:26:00Z">
        <w:r w:rsidRPr="00FF42E4" w:rsidDel="00FF42E4">
          <w:rPr>
            <w:rFonts w:eastAsia="Century Gothic,Arial"/>
            <w:rPrChange w:id="276" w:author="Bastuba Blanka" w:date="2024-03-07T12:26:00Z">
              <w:rPr>
                <w:rStyle w:val="Hipercze"/>
                <w:rFonts w:ascii="Century Gothic,Arial" w:eastAsia="Century Gothic,Arial" w:hAnsi="Century Gothic,Arial" w:cs="Century Gothic,Arial"/>
              </w:rPr>
            </w:rPrChange>
          </w:rPr>
          <w:delText>ARTYKUŁ 31. WYKONANIE ZASTĘPCZE</w:delText>
        </w:r>
        <w:r w:rsidRPr="005F09A4" w:rsidDel="00FF42E4">
          <w:rPr>
            <w:webHidden/>
          </w:rPr>
          <w:tab/>
        </w:r>
      </w:del>
      <w:del w:id="277" w:author="Bastuba Blanka" w:date="2024-03-07T12:24:00Z">
        <w:r w:rsidR="0064451E" w:rsidDel="00FF42E4">
          <w:rPr>
            <w:webHidden/>
          </w:rPr>
          <w:delText>146</w:delText>
        </w:r>
      </w:del>
    </w:p>
    <w:p w14:paraId="63C51873" w14:textId="3227DADA" w:rsidR="008C7BC3" w:rsidDel="00FF42E4" w:rsidRDefault="0077580C" w:rsidP="00FF42E4">
      <w:pPr>
        <w:pStyle w:val="Spistreci1"/>
        <w:rPr>
          <w:del w:id="278" w:author="Bastuba Blanka" w:date="2024-03-07T12:26:00Z"/>
        </w:rPr>
        <w:pPrChange w:id="279" w:author="Bastuba Blanka" w:date="2024-03-07T12:26:00Z">
          <w:pPr>
            <w:pStyle w:val="Spistreci1"/>
          </w:pPr>
        </w:pPrChange>
      </w:pPr>
      <w:del w:id="280" w:author="Bastuba Blanka" w:date="2024-03-07T12:26:00Z">
        <w:r w:rsidRPr="00FF42E4" w:rsidDel="00FF42E4">
          <w:rPr>
            <w:rFonts w:eastAsia="Century Gothic,Arial"/>
            <w:rPrChange w:id="281" w:author="Bastuba Blanka" w:date="2024-03-07T12:26:00Z">
              <w:rPr>
                <w:rStyle w:val="Hipercze"/>
                <w:rFonts w:ascii="Century Gothic,Arial" w:eastAsia="Century Gothic,Arial" w:hAnsi="Century Gothic,Arial" w:cs="Century Gothic,Arial"/>
              </w:rPr>
            </w:rPrChange>
          </w:rPr>
          <w:delText>ARTYKUŁ 32. ZASADY ROZLICZENIA DOSTAW INWESTORSKICH</w:delText>
        </w:r>
        <w:r w:rsidRPr="005F09A4" w:rsidDel="00FF42E4">
          <w:rPr>
            <w:webHidden/>
          </w:rPr>
          <w:tab/>
        </w:r>
      </w:del>
      <w:del w:id="282" w:author="Bastuba Blanka" w:date="2024-03-07T12:24:00Z">
        <w:r w:rsidR="0064451E" w:rsidDel="00FF42E4">
          <w:rPr>
            <w:webHidden/>
          </w:rPr>
          <w:delText>148</w:delText>
        </w:r>
      </w:del>
    </w:p>
    <w:p w14:paraId="68036565" w14:textId="3E039D69" w:rsidR="008C7BC3" w:rsidRPr="008C7BC3" w:rsidDel="00FF42E4" w:rsidRDefault="008C7BC3" w:rsidP="00FF42E4">
      <w:pPr>
        <w:pStyle w:val="Spistreci1"/>
        <w:rPr>
          <w:del w:id="283" w:author="Bastuba Blanka" w:date="2024-03-07T12:26:00Z"/>
        </w:rPr>
        <w:pPrChange w:id="284" w:author="Bastuba Blanka" w:date="2024-03-07T12:26:00Z">
          <w:pPr>
            <w:pStyle w:val="Spistreci1"/>
          </w:pPr>
        </w:pPrChange>
      </w:pPr>
      <w:del w:id="285" w:author="Bastuba Blanka" w:date="2024-03-07T12:26:00Z">
        <w:r w:rsidRPr="00FF42E4" w:rsidDel="00FF42E4">
          <w:rPr>
            <w:rFonts w:eastAsia="Century Gothic,Arial"/>
            <w:rPrChange w:id="286" w:author="Bastuba Blanka" w:date="2024-03-07T12:26:00Z">
              <w:rPr>
                <w:rStyle w:val="Hipercze"/>
                <w:rFonts w:ascii="Century Gothic,Arial" w:eastAsia="Century Gothic,Arial" w:hAnsi="Century Gothic,Arial" w:cs="Century Gothic,Arial"/>
              </w:rPr>
            </w:rPrChange>
          </w:rPr>
          <w:delText xml:space="preserve">ARTYKUŁ 33. POSTANOWIENIA DOTYCZĄCE REMIT </w:delText>
        </w:r>
        <w:r w:rsidRPr="005F09A4" w:rsidDel="00FF42E4">
          <w:rPr>
            <w:webHidden/>
          </w:rPr>
          <w:tab/>
        </w:r>
      </w:del>
      <w:del w:id="287" w:author="Bastuba Blanka" w:date="2024-03-07T12:24:00Z">
        <w:r w:rsidDel="00FF42E4">
          <w:rPr>
            <w:webHidden/>
          </w:rPr>
          <w:delText>1</w:delText>
        </w:r>
      </w:del>
      <w:del w:id="288" w:author="Bastuba Blanka" w:date="2024-03-07T12:26:00Z">
        <w:r w:rsidDel="00FF42E4">
          <w:delText>52</w:delText>
        </w:r>
      </w:del>
    </w:p>
    <w:p w14:paraId="4E40ED24" w14:textId="026D0AC4" w:rsidR="0077580C" w:rsidRPr="005F09A4" w:rsidDel="00FF42E4" w:rsidRDefault="0077580C" w:rsidP="00FF42E4">
      <w:pPr>
        <w:pStyle w:val="Spistreci1"/>
        <w:rPr>
          <w:del w:id="289" w:author="Bastuba Blanka" w:date="2024-03-07T12:26:00Z"/>
          <w:rFonts w:asciiTheme="minorHAnsi" w:eastAsiaTheme="minorEastAsia" w:hAnsiTheme="minorHAnsi" w:cstheme="minorBidi"/>
          <w:sz w:val="22"/>
          <w:szCs w:val="22"/>
          <w:lang w:eastAsia="pl-PL"/>
        </w:rPr>
        <w:pPrChange w:id="290" w:author="Bastuba Blanka" w:date="2024-03-07T12:26:00Z">
          <w:pPr>
            <w:pStyle w:val="Spistreci1"/>
          </w:pPr>
        </w:pPrChange>
      </w:pPr>
      <w:del w:id="291" w:author="Bastuba Blanka" w:date="2024-03-07T12:26:00Z">
        <w:r w:rsidRPr="00FF42E4" w:rsidDel="00FF42E4">
          <w:rPr>
            <w:rFonts w:eastAsia="Century Gothic,Arial"/>
            <w:rPrChange w:id="292" w:author="Bastuba Blanka" w:date="2024-03-07T12:26:00Z">
              <w:rPr>
                <w:rStyle w:val="Hipercze"/>
                <w:rFonts w:ascii="Century Gothic,Arial" w:eastAsia="Century Gothic,Arial" w:hAnsi="Century Gothic,Arial" w:cs="Century Gothic,Arial"/>
              </w:rPr>
            </w:rPrChange>
          </w:rPr>
          <w:delText>ARTYKUŁ 34. CYBERBEZPIECZEŃSTWO</w:delText>
        </w:r>
        <w:r w:rsidRPr="005F09A4" w:rsidDel="00FF42E4">
          <w:rPr>
            <w:webHidden/>
          </w:rPr>
          <w:tab/>
        </w:r>
        <w:r w:rsidR="008C7BC3" w:rsidDel="00FF42E4">
          <w:rPr>
            <w:webHidden/>
          </w:rPr>
          <w:delText xml:space="preserve">153 </w:delText>
        </w:r>
      </w:del>
    </w:p>
    <w:p w14:paraId="2BD65A04" w14:textId="2BBA922C" w:rsidR="0077580C" w:rsidRPr="005F09A4" w:rsidDel="00FF42E4" w:rsidRDefault="0077580C" w:rsidP="00FF42E4">
      <w:pPr>
        <w:pStyle w:val="Spistreci1"/>
        <w:rPr>
          <w:del w:id="293" w:author="Bastuba Blanka" w:date="2024-03-07T12:26:00Z"/>
          <w:rFonts w:asciiTheme="minorHAnsi" w:eastAsiaTheme="minorEastAsia" w:hAnsiTheme="minorHAnsi" w:cstheme="minorBidi"/>
          <w:sz w:val="22"/>
          <w:szCs w:val="22"/>
          <w:lang w:eastAsia="pl-PL"/>
        </w:rPr>
        <w:pPrChange w:id="294" w:author="Bastuba Blanka" w:date="2024-03-07T12:26:00Z">
          <w:pPr>
            <w:pStyle w:val="Spistreci1"/>
          </w:pPr>
        </w:pPrChange>
      </w:pPr>
      <w:del w:id="295" w:author="Bastuba Blanka" w:date="2024-03-07T12:26:00Z">
        <w:r w:rsidRPr="00FF42E4" w:rsidDel="00FF42E4">
          <w:rPr>
            <w:rFonts w:eastAsia="Century Gothic,Arial"/>
            <w:rPrChange w:id="296" w:author="Bastuba Blanka" w:date="2024-03-07T12:26:00Z">
              <w:rPr>
                <w:rStyle w:val="Hipercze"/>
                <w:rFonts w:ascii="Century Gothic,Arial" w:eastAsia="Century Gothic,Arial" w:hAnsi="Century Gothic,Arial" w:cs="Century Gothic,Arial"/>
              </w:rPr>
            </w:rPrChange>
          </w:rPr>
          <w:delText>ARTYKUŁ 35. OCHRONA BEZPIECZEŃSTWA NARODOWEGO ORAZ PRZECIWDZIAŁANIE AGRESJI NA UKRAINĘ</w:delText>
        </w:r>
        <w:r w:rsidRPr="005F09A4" w:rsidDel="00FF42E4">
          <w:rPr>
            <w:webHidden/>
          </w:rPr>
          <w:tab/>
        </w:r>
      </w:del>
      <w:del w:id="297" w:author="Bastuba Blanka" w:date="2024-03-07T12:24:00Z">
        <w:r w:rsidR="0064451E" w:rsidDel="00FF42E4">
          <w:rPr>
            <w:webHidden/>
          </w:rPr>
          <w:delText>154</w:delText>
        </w:r>
      </w:del>
    </w:p>
    <w:p w14:paraId="5948206C" w14:textId="2F867156" w:rsidR="0077580C" w:rsidRPr="005F09A4" w:rsidDel="00FF42E4" w:rsidRDefault="0077580C" w:rsidP="00FF42E4">
      <w:pPr>
        <w:pStyle w:val="Spistreci1"/>
        <w:rPr>
          <w:del w:id="298" w:author="Bastuba Blanka" w:date="2024-03-07T12:26:00Z"/>
          <w:rFonts w:asciiTheme="minorHAnsi" w:eastAsiaTheme="minorEastAsia" w:hAnsiTheme="minorHAnsi" w:cstheme="minorBidi"/>
          <w:sz w:val="22"/>
          <w:szCs w:val="22"/>
          <w:lang w:eastAsia="pl-PL"/>
        </w:rPr>
        <w:pPrChange w:id="299" w:author="Bastuba Blanka" w:date="2024-03-07T12:26:00Z">
          <w:pPr>
            <w:pStyle w:val="Spistreci1"/>
          </w:pPr>
        </w:pPrChange>
      </w:pPr>
      <w:del w:id="300" w:author="Bastuba Blanka" w:date="2024-03-07T12:26:00Z">
        <w:r w:rsidRPr="00FF42E4" w:rsidDel="00FF42E4">
          <w:rPr>
            <w:rFonts w:eastAsia="Century Gothic,Arial"/>
            <w:rPrChange w:id="301" w:author="Bastuba Blanka" w:date="2024-03-07T12:26:00Z">
              <w:rPr>
                <w:rStyle w:val="Hipercze"/>
                <w:rFonts w:ascii="Century Gothic,Arial" w:eastAsia="Century Gothic,Arial" w:hAnsi="Century Gothic,Arial" w:cs="Century Gothic,Arial"/>
              </w:rPr>
            </w:rPrChange>
          </w:rPr>
          <w:delText>ARTYKUŁ 36. INTERPRETACJA</w:delText>
        </w:r>
        <w:r w:rsidRPr="005F09A4" w:rsidDel="00FF42E4">
          <w:rPr>
            <w:webHidden/>
          </w:rPr>
          <w:tab/>
        </w:r>
      </w:del>
      <w:del w:id="302" w:author="Bastuba Blanka" w:date="2024-03-07T12:24:00Z">
        <w:r w:rsidR="0064451E" w:rsidDel="00FF42E4">
          <w:rPr>
            <w:webHidden/>
          </w:rPr>
          <w:delText>156</w:delText>
        </w:r>
      </w:del>
    </w:p>
    <w:p w14:paraId="3F10A853" w14:textId="53B6B16E" w:rsidR="0077580C" w:rsidRPr="005F09A4" w:rsidDel="00FF42E4" w:rsidRDefault="0077580C" w:rsidP="00FF42E4">
      <w:pPr>
        <w:pStyle w:val="Spistreci1"/>
        <w:rPr>
          <w:del w:id="303" w:author="Bastuba Blanka" w:date="2024-03-07T12:26:00Z"/>
          <w:rFonts w:asciiTheme="minorHAnsi" w:eastAsiaTheme="minorEastAsia" w:hAnsiTheme="minorHAnsi" w:cstheme="minorBidi"/>
          <w:sz w:val="22"/>
          <w:szCs w:val="22"/>
          <w:lang w:eastAsia="pl-PL"/>
        </w:rPr>
        <w:pPrChange w:id="304" w:author="Bastuba Blanka" w:date="2024-03-07T12:26:00Z">
          <w:pPr>
            <w:pStyle w:val="Spistreci1"/>
          </w:pPr>
        </w:pPrChange>
      </w:pPr>
      <w:del w:id="305" w:author="Bastuba Blanka" w:date="2024-03-07T12:26:00Z">
        <w:r w:rsidRPr="00FF42E4" w:rsidDel="00FF42E4">
          <w:rPr>
            <w:rFonts w:eastAsia="Century Gothic,Arial"/>
            <w:rPrChange w:id="306" w:author="Bastuba Blanka" w:date="2024-03-07T12:26:00Z">
              <w:rPr>
                <w:rStyle w:val="Hipercze"/>
                <w:rFonts w:ascii="Century Gothic,Arial" w:eastAsia="Century Gothic,Arial" w:hAnsi="Century Gothic,Arial" w:cs="Century Gothic,Arial"/>
              </w:rPr>
            </w:rPrChange>
          </w:rPr>
          <w:delText>ARTYKUŁ 37. Postanowienia Końcowe</w:delText>
        </w:r>
        <w:r w:rsidRPr="005F09A4" w:rsidDel="00FF42E4">
          <w:rPr>
            <w:webHidden/>
          </w:rPr>
          <w:tab/>
        </w:r>
      </w:del>
      <w:del w:id="307" w:author="Bastuba Blanka" w:date="2024-03-07T12:24:00Z">
        <w:r w:rsidR="0064451E" w:rsidDel="00FF42E4">
          <w:rPr>
            <w:webHidden/>
          </w:rPr>
          <w:delText>15</w:delText>
        </w:r>
      </w:del>
      <w:del w:id="308" w:author="Bastuba Blanka" w:date="2024-03-07T12:26:00Z">
        <w:r w:rsidR="001D6931" w:rsidDel="00FF42E4">
          <w:delText>8</w:delText>
        </w:r>
      </w:del>
    </w:p>
    <w:p w14:paraId="3DA5E8D2" w14:textId="0A748DDF" w:rsidR="00E66226" w:rsidRPr="007B2634" w:rsidRDefault="00FC3C7A" w:rsidP="00FF42E4">
      <w:pPr>
        <w:pStyle w:val="Spistreci1"/>
        <w:rPr>
          <w:u w:val="single"/>
        </w:rPr>
      </w:pPr>
      <w:r w:rsidRPr="005F09A4">
        <w:rPr>
          <w:sz w:val="20"/>
          <w:szCs w:val="20"/>
        </w:rPr>
        <w:fldChar w:fldCharType="end"/>
      </w:r>
      <w:bookmarkEnd w:id="6"/>
      <w:r w:rsidRPr="005F09A4">
        <w:br w:type="page"/>
      </w:r>
      <w:bookmarkStart w:id="309" w:name="_Toc115013220"/>
      <w:bookmarkStart w:id="310" w:name="_Toc192044961"/>
      <w:bookmarkStart w:id="311" w:name="_Toc269979191"/>
      <w:bookmarkStart w:id="312" w:name="_Toc54513112"/>
      <w:bookmarkStart w:id="313" w:name="_Toc54513225"/>
      <w:bookmarkStart w:id="314" w:name="_Toc54572080"/>
      <w:bookmarkStart w:id="315" w:name="_Toc14578041"/>
      <w:bookmarkStart w:id="316" w:name="_Toc14578337"/>
      <w:bookmarkEnd w:id="1"/>
      <w:bookmarkEnd w:id="2"/>
    </w:p>
    <w:p w14:paraId="79D10AFD" w14:textId="76DAA982" w:rsidR="00FC3C7A" w:rsidRPr="005F09A4" w:rsidRDefault="00FC3C7A" w:rsidP="00FC3C7A">
      <w:pPr>
        <w:pStyle w:val="Nagwek1"/>
        <w:keepNext w:val="0"/>
        <w:numPr>
          <w:ilvl w:val="0"/>
          <w:numId w:val="0"/>
        </w:numPr>
        <w:spacing w:line="360" w:lineRule="auto"/>
        <w:jc w:val="both"/>
        <w:rPr>
          <w:rFonts w:ascii="Century Gothic" w:hAnsi="Century Gothic" w:cs="Arial"/>
          <w:b/>
          <w:sz w:val="20"/>
        </w:rPr>
      </w:pPr>
      <w:bookmarkStart w:id="317" w:name="_Toc89759619"/>
      <w:bookmarkStart w:id="318" w:name="_Toc160706823"/>
      <w:r w:rsidRPr="005F09A4">
        <w:rPr>
          <w:rFonts w:ascii="Century Gothic,Arial" w:eastAsia="Century Gothic,Arial" w:hAnsi="Century Gothic,Arial" w:cs="Century Gothic,Arial"/>
          <w:b/>
          <w:bCs/>
          <w:caps/>
          <w:sz w:val="20"/>
          <w:u w:val="single"/>
          <w:lang w:eastAsia="en-US"/>
        </w:rPr>
        <w:lastRenderedPageBreak/>
        <w:t>ARTYKUŁ 1. DEFINICJE</w:t>
      </w:r>
      <w:bookmarkEnd w:id="309"/>
      <w:bookmarkEnd w:id="310"/>
      <w:bookmarkEnd w:id="311"/>
      <w:bookmarkEnd w:id="317"/>
      <w:bookmarkEnd w:id="318"/>
      <w:r w:rsidRPr="005F09A4">
        <w:rPr>
          <w:rFonts w:ascii="Century Gothic,Arial" w:eastAsia="Century Gothic,Arial" w:hAnsi="Century Gothic,Arial" w:cs="Century Gothic,Arial"/>
          <w:sz w:val="20"/>
          <w:lang w:eastAsia="en-US"/>
        </w:rPr>
        <w:t xml:space="preserve"> </w:t>
      </w:r>
    </w:p>
    <w:tbl>
      <w:tblPr>
        <w:tblStyle w:val="Tabela-Siatka"/>
        <w:tblW w:w="165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79"/>
        <w:gridCol w:w="6710"/>
        <w:gridCol w:w="6710"/>
      </w:tblGrid>
      <w:tr w:rsidR="00454E6A" w:rsidRPr="005F09A4" w14:paraId="4A253D57" w14:textId="77777777" w:rsidTr="008D6AAA">
        <w:trPr>
          <w:gridAfter w:val="1"/>
          <w:wAfter w:w="6710" w:type="dxa"/>
        </w:trPr>
        <w:tc>
          <w:tcPr>
            <w:tcW w:w="3179" w:type="dxa"/>
          </w:tcPr>
          <w:p w14:paraId="639F7F4C" w14:textId="77777777" w:rsidR="00FC3C7A" w:rsidRPr="005F09A4" w:rsidRDefault="00FC3C7A" w:rsidP="001D2839">
            <w:pPr>
              <w:pStyle w:val="Zwykytekst"/>
              <w:spacing w:line="360" w:lineRule="auto"/>
              <w:jc w:val="both"/>
              <w:rPr>
                <w:rFonts w:ascii="Century Gothic" w:hAnsi="Century Gothic" w:cs="Arial"/>
                <w:b/>
                <w:sz w:val="20"/>
                <w:lang w:val="pl-PL"/>
              </w:rPr>
            </w:pPr>
          </w:p>
        </w:tc>
        <w:tc>
          <w:tcPr>
            <w:tcW w:w="6710" w:type="dxa"/>
          </w:tcPr>
          <w:p w14:paraId="78E37C52" w14:textId="77777777" w:rsidR="00FC3C7A" w:rsidRPr="005F09A4" w:rsidRDefault="00FC3C7A" w:rsidP="001D2839">
            <w:pPr>
              <w:pStyle w:val="Zwykytekst"/>
              <w:spacing w:line="360" w:lineRule="auto"/>
              <w:jc w:val="both"/>
              <w:rPr>
                <w:rFonts w:ascii="Century Gothic" w:hAnsi="Century Gothic" w:cs="Arial"/>
                <w:sz w:val="20"/>
                <w:lang w:val="pl-PL"/>
              </w:rPr>
            </w:pPr>
          </w:p>
        </w:tc>
      </w:tr>
      <w:tr w:rsidR="00454E6A" w:rsidRPr="005F09A4" w14:paraId="5BEA1AA2" w14:textId="77777777" w:rsidTr="008D6AAA">
        <w:trPr>
          <w:gridAfter w:val="1"/>
          <w:wAfter w:w="6710" w:type="dxa"/>
        </w:trPr>
        <w:tc>
          <w:tcPr>
            <w:tcW w:w="3179" w:type="dxa"/>
          </w:tcPr>
          <w:p w14:paraId="11AF0DA6" w14:textId="77777777" w:rsidR="00FC3C7A" w:rsidRPr="005F09A4" w:rsidRDefault="00FC3C7A" w:rsidP="001D2839">
            <w:pPr>
              <w:pStyle w:val="Zwykytekst"/>
              <w:spacing w:line="360" w:lineRule="auto"/>
              <w:rPr>
                <w:rFonts w:ascii="Century Gothic" w:hAnsi="Century Gothic" w:cs="Arial"/>
                <w:b/>
                <w:sz w:val="20"/>
                <w:lang w:val="pl-PL"/>
              </w:rPr>
            </w:pPr>
            <w:r w:rsidRPr="005F09A4">
              <w:rPr>
                <w:rFonts w:ascii="Century Gothic,Arial" w:eastAsia="Century Gothic,Arial" w:hAnsi="Century Gothic,Arial" w:cs="Century Gothic,Arial"/>
                <w:b/>
                <w:bCs/>
                <w:sz w:val="20"/>
                <w:lang w:val="pl-PL"/>
              </w:rPr>
              <w:t>Data Zakończenia, Termin realizacji Inwestycji</w:t>
            </w:r>
          </w:p>
        </w:tc>
        <w:tc>
          <w:tcPr>
            <w:tcW w:w="6710" w:type="dxa"/>
          </w:tcPr>
          <w:p w14:paraId="03AB4105" w14:textId="77777777" w:rsidR="00FC3C7A" w:rsidRPr="005F09A4" w:rsidRDefault="00FC3C7A" w:rsidP="001D2839">
            <w:pPr>
              <w:pStyle w:val="Zwykytekst"/>
              <w:spacing w:line="360" w:lineRule="auto"/>
              <w:jc w:val="both"/>
              <w:rPr>
                <w:rFonts w:ascii="Century Gothic" w:hAnsi="Century Gothic" w:cs="Arial"/>
                <w:b/>
                <w:sz w:val="20"/>
                <w:lang w:val="pl-PL"/>
              </w:rPr>
            </w:pPr>
            <w:r w:rsidRPr="005F09A4">
              <w:rPr>
                <w:rFonts w:ascii="Century Gothic,Arial" w:eastAsia="Century Gothic,Arial" w:hAnsi="Century Gothic,Arial" w:cs="Century Gothic,Arial"/>
                <w:sz w:val="20"/>
              </w:rPr>
              <w:t xml:space="preserve">data podpisania przez obie Strony protokołu Odbioru </w:t>
            </w:r>
            <w:r w:rsidRPr="005F09A4">
              <w:rPr>
                <w:rFonts w:ascii="Century Gothic,Arial" w:eastAsia="Century Gothic,Arial" w:hAnsi="Century Gothic,Arial" w:cs="Century Gothic,Arial"/>
                <w:sz w:val="20"/>
                <w:lang w:val="pl-PL"/>
              </w:rPr>
              <w:t>Końcowego</w:t>
            </w:r>
            <w:r w:rsidRPr="005F09A4">
              <w:rPr>
                <w:rFonts w:ascii="Century Gothic,Arial" w:eastAsia="Century Gothic,Arial" w:hAnsi="Century Gothic,Arial" w:cs="Century Gothic,Arial"/>
                <w:sz w:val="20"/>
              </w:rPr>
              <w:t>.</w:t>
            </w:r>
          </w:p>
        </w:tc>
      </w:tr>
      <w:tr w:rsidR="00454E6A" w:rsidRPr="005F09A4" w14:paraId="376E610C" w14:textId="77777777" w:rsidTr="008D6AAA">
        <w:trPr>
          <w:gridAfter w:val="1"/>
          <w:wAfter w:w="6710" w:type="dxa"/>
        </w:trPr>
        <w:tc>
          <w:tcPr>
            <w:tcW w:w="3179" w:type="dxa"/>
          </w:tcPr>
          <w:p w14:paraId="3F0C8D12" w14:textId="77777777" w:rsidR="00FC3C7A" w:rsidRPr="005F09A4" w:rsidRDefault="00FC3C7A" w:rsidP="001D2839">
            <w:pPr>
              <w:pStyle w:val="Zwykytekst"/>
              <w:spacing w:line="360" w:lineRule="auto"/>
              <w:jc w:val="both"/>
              <w:rPr>
                <w:rFonts w:ascii="Century Gothic" w:hAnsi="Century Gothic" w:cs="Arial"/>
                <w:b/>
                <w:sz w:val="20"/>
                <w:lang w:val="pl-PL"/>
              </w:rPr>
            </w:pPr>
            <w:r w:rsidRPr="005F09A4">
              <w:rPr>
                <w:rFonts w:ascii="Century Gothic,Arial" w:eastAsia="Century Gothic,Arial" w:hAnsi="Century Gothic,Arial" w:cs="Century Gothic,Arial"/>
                <w:b/>
                <w:bCs/>
                <w:sz w:val="20"/>
                <w:lang w:val="pl-PL"/>
              </w:rPr>
              <w:t>Dokumentacja Budowy</w:t>
            </w:r>
          </w:p>
        </w:tc>
        <w:tc>
          <w:tcPr>
            <w:tcW w:w="6710" w:type="dxa"/>
          </w:tcPr>
          <w:p w14:paraId="5F8CCBAC" w14:textId="77777777" w:rsidR="00FC3C7A" w:rsidRPr="005F09A4" w:rsidRDefault="00FC3C7A" w:rsidP="001D2839">
            <w:pPr>
              <w:pStyle w:val="Zwykytekst"/>
              <w:spacing w:line="360" w:lineRule="auto"/>
              <w:jc w:val="both"/>
              <w:rPr>
                <w:rFonts w:ascii="Century Gothic" w:hAnsi="Century Gothic" w:cs="Arial"/>
                <w:b/>
                <w:sz w:val="20"/>
                <w:lang w:val="pl-PL"/>
              </w:rPr>
            </w:pPr>
            <w:r w:rsidRPr="005F09A4">
              <w:rPr>
                <w:rFonts w:ascii="Century Gothic,Arial" w:eastAsia="Century Gothic,Arial" w:hAnsi="Century Gothic,Arial" w:cs="Century Gothic,Arial"/>
                <w:sz w:val="20"/>
              </w:rPr>
              <w:t xml:space="preserve">dokumentacja budowy w rozumieniu art. 3 pkt 13 </w:t>
            </w:r>
            <w:proofErr w:type="spellStart"/>
            <w:r w:rsidRPr="005F09A4">
              <w:rPr>
                <w:rFonts w:ascii="Century Gothic,Arial" w:eastAsia="Century Gothic,Arial" w:hAnsi="Century Gothic,Arial" w:cs="Century Gothic,Arial"/>
                <w:sz w:val="20"/>
              </w:rPr>
              <w:t>PrBud</w:t>
            </w:r>
            <w:proofErr w:type="spellEnd"/>
            <w:r w:rsidRPr="005F09A4">
              <w:rPr>
                <w:rFonts w:ascii="Century Gothic,Arial" w:eastAsia="Century Gothic,Arial" w:hAnsi="Century Gothic,Arial" w:cs="Century Gothic,Arial"/>
                <w:sz w:val="20"/>
              </w:rPr>
              <w:t xml:space="preserve">, </w:t>
            </w:r>
            <w:r w:rsidRPr="005F09A4">
              <w:rPr>
                <w:rFonts w:ascii="Century Gothic,Arial" w:eastAsia="Century Gothic,Arial" w:hAnsi="Century Gothic,Arial" w:cs="Century Gothic,Arial"/>
                <w:sz w:val="20"/>
                <w:lang w:val="pl-PL"/>
              </w:rPr>
              <w:t xml:space="preserve">oraz </w:t>
            </w:r>
            <w:r w:rsidRPr="005F09A4">
              <w:rPr>
                <w:rFonts w:ascii="Century Gothic,Arial" w:eastAsia="Century Gothic,Arial" w:hAnsi="Century Gothic,Arial" w:cs="Century Gothic,Arial"/>
                <w:sz w:val="20"/>
              </w:rPr>
              <w:t>Dokumentacja Projektowa, Dokumenty Odbiorowe, Dokumentacja Powykonawcza.</w:t>
            </w:r>
          </w:p>
        </w:tc>
      </w:tr>
      <w:tr w:rsidR="00454E6A" w:rsidRPr="005F09A4" w14:paraId="671224E2" w14:textId="77777777" w:rsidTr="008D6AAA">
        <w:trPr>
          <w:gridAfter w:val="1"/>
          <w:wAfter w:w="6710" w:type="dxa"/>
        </w:trPr>
        <w:tc>
          <w:tcPr>
            <w:tcW w:w="3179" w:type="dxa"/>
          </w:tcPr>
          <w:p w14:paraId="208DE1DA" w14:textId="77777777" w:rsidR="00FC3C7A" w:rsidRPr="005F09A4" w:rsidRDefault="00FC3C7A" w:rsidP="001D2839">
            <w:pPr>
              <w:pStyle w:val="Zwykytekst"/>
              <w:spacing w:line="360" w:lineRule="auto"/>
              <w:jc w:val="both"/>
              <w:rPr>
                <w:rFonts w:ascii="Century Gothic" w:hAnsi="Century Gothic" w:cs="Arial"/>
                <w:b/>
                <w:sz w:val="20"/>
                <w:lang w:val="pl-PL"/>
              </w:rPr>
            </w:pPr>
            <w:r w:rsidRPr="005F09A4">
              <w:rPr>
                <w:rFonts w:ascii="Century Gothic,Arial" w:eastAsia="Century Gothic,Arial" w:hAnsi="Century Gothic,Arial" w:cs="Century Gothic,Arial"/>
                <w:b/>
                <w:bCs/>
                <w:sz w:val="20"/>
                <w:lang w:val="pl-PL"/>
              </w:rPr>
              <w:t>Dokumentacja Powykonawcza</w:t>
            </w:r>
          </w:p>
        </w:tc>
        <w:tc>
          <w:tcPr>
            <w:tcW w:w="6710" w:type="dxa"/>
          </w:tcPr>
          <w:p w14:paraId="7E1E2F86" w14:textId="77777777" w:rsidR="00FC3C7A" w:rsidRPr="005F09A4" w:rsidRDefault="00FC3C7A" w:rsidP="001D2839">
            <w:pPr>
              <w:pStyle w:val="Zwykytekst"/>
              <w:spacing w:line="360" w:lineRule="auto"/>
              <w:jc w:val="both"/>
              <w:rPr>
                <w:rFonts w:ascii="Century Gothic" w:hAnsi="Century Gothic" w:cs="Arial"/>
                <w:b/>
                <w:sz w:val="20"/>
                <w:lang w:val="pl-PL"/>
              </w:rPr>
            </w:pPr>
            <w:r w:rsidRPr="005F09A4">
              <w:rPr>
                <w:rFonts w:ascii="Century Gothic,Arial" w:eastAsia="Century Gothic,Arial" w:hAnsi="Century Gothic,Arial" w:cs="Century Gothic,Arial"/>
                <w:sz w:val="20"/>
              </w:rPr>
              <w:t xml:space="preserve">Dokumentacja </w:t>
            </w:r>
            <w:r w:rsidRPr="005F09A4">
              <w:rPr>
                <w:rFonts w:ascii="Century Gothic,Arial" w:eastAsia="Century Gothic,Arial" w:hAnsi="Century Gothic,Arial" w:cs="Century Gothic,Arial"/>
                <w:sz w:val="20"/>
                <w:lang w:val="pl-PL"/>
              </w:rPr>
              <w:t>Budowy</w:t>
            </w:r>
            <w:r w:rsidRPr="005F09A4">
              <w:rPr>
                <w:rFonts w:ascii="Century Gothic,Arial" w:eastAsia="Century Gothic,Arial" w:hAnsi="Century Gothic,Arial" w:cs="Century Gothic,Arial"/>
                <w:sz w:val="20"/>
              </w:rPr>
              <w:t xml:space="preserve"> z zaznaczonymi odstępstwami lub zmianami wprowadzonymi w toku realizacji Inwestycji, geodezyjna inwentaryzacja powykonawcza, inne dokumenty prze</w:t>
            </w:r>
            <w:r w:rsidRPr="005F09A4">
              <w:rPr>
                <w:rFonts w:ascii="Century Gothic,Arial" w:eastAsia="Century Gothic,Arial" w:hAnsi="Century Gothic,Arial" w:cs="Century Gothic,Arial"/>
                <w:sz w:val="20"/>
                <w:lang w:val="pl-PL"/>
              </w:rPr>
              <w:t>d</w:t>
            </w:r>
            <w:r w:rsidRPr="005F09A4">
              <w:rPr>
                <w:rFonts w:ascii="Century Gothic,Arial" w:eastAsia="Century Gothic,Arial" w:hAnsi="Century Gothic,Arial" w:cs="Century Gothic,Arial"/>
                <w:sz w:val="20"/>
              </w:rPr>
              <w:t>stawiające rzeczywisty sposób wykonania Robót.</w:t>
            </w:r>
          </w:p>
        </w:tc>
      </w:tr>
      <w:tr w:rsidR="00454E6A" w:rsidRPr="005F09A4" w14:paraId="6A5074CB" w14:textId="77777777" w:rsidTr="008D6AAA">
        <w:trPr>
          <w:gridAfter w:val="1"/>
          <w:wAfter w:w="6710" w:type="dxa"/>
        </w:trPr>
        <w:tc>
          <w:tcPr>
            <w:tcW w:w="3179" w:type="dxa"/>
          </w:tcPr>
          <w:p w14:paraId="3E1DE006" w14:textId="77777777" w:rsidR="00FC3C7A" w:rsidRPr="005F09A4" w:rsidRDefault="00FC3C7A" w:rsidP="001D2839">
            <w:pPr>
              <w:pStyle w:val="Zwykytekst"/>
              <w:spacing w:line="360" w:lineRule="auto"/>
              <w:jc w:val="both"/>
              <w:rPr>
                <w:rFonts w:ascii="Century Gothic" w:hAnsi="Century Gothic" w:cs="Arial"/>
                <w:b/>
                <w:sz w:val="20"/>
                <w:lang w:val="pl-PL"/>
              </w:rPr>
            </w:pPr>
            <w:r w:rsidRPr="005F09A4">
              <w:rPr>
                <w:rFonts w:ascii="Century Gothic,Arial" w:eastAsia="Century Gothic,Arial" w:hAnsi="Century Gothic,Arial" w:cs="Century Gothic,Arial"/>
                <w:b/>
                <w:bCs/>
                <w:sz w:val="20"/>
                <w:lang w:val="pl-PL"/>
              </w:rPr>
              <w:t>Dokumentacja Projektowa</w:t>
            </w:r>
          </w:p>
        </w:tc>
        <w:tc>
          <w:tcPr>
            <w:tcW w:w="6710" w:type="dxa"/>
          </w:tcPr>
          <w:p w14:paraId="1B280B91" w14:textId="3A42F4B8" w:rsidR="00FC3C7A" w:rsidRPr="005F09A4" w:rsidRDefault="00FC3C7A" w:rsidP="001D2839">
            <w:pPr>
              <w:pStyle w:val="Zwykytekst"/>
              <w:spacing w:line="360" w:lineRule="auto"/>
              <w:jc w:val="both"/>
              <w:rPr>
                <w:rFonts w:ascii="Century Gothic" w:hAnsi="Century Gothic" w:cs="Arial"/>
                <w:b/>
                <w:sz w:val="20"/>
              </w:rPr>
            </w:pPr>
            <w:r w:rsidRPr="005F09A4">
              <w:rPr>
                <w:rFonts w:ascii="Century Gothic,Arial" w:eastAsia="Century Gothic,Arial" w:hAnsi="Century Gothic,Arial" w:cs="Century Gothic,Arial"/>
                <w:sz w:val="20"/>
              </w:rPr>
              <w:t>Projekt Budowlany, Projekt Wykonawczy oraz dokumentacja techniczna Materiałów</w:t>
            </w:r>
            <w:r w:rsidRPr="005F09A4">
              <w:rPr>
                <w:rFonts w:ascii="Century Gothic,Arial" w:eastAsia="Century Gothic,Arial" w:hAnsi="Century Gothic,Arial" w:cs="Century Gothic,Arial"/>
                <w:sz w:val="20"/>
                <w:lang w:val="pl-PL"/>
              </w:rPr>
              <w:t xml:space="preserve"> i</w:t>
            </w:r>
            <w:r w:rsidRPr="005F09A4">
              <w:rPr>
                <w:rFonts w:ascii="Century Gothic,Arial" w:eastAsia="Century Gothic,Arial" w:hAnsi="Century Gothic,Arial" w:cs="Century Gothic,Arial"/>
                <w:sz w:val="20"/>
              </w:rPr>
              <w:t xml:space="preserve"> Urządzeń,</w:t>
            </w:r>
            <w:r w:rsidR="00C17BF9" w:rsidRPr="005F09A4">
              <w:rPr>
                <w:rFonts w:ascii="Century Gothic,Arial" w:eastAsia="Century Gothic,Arial" w:hAnsi="Century Gothic,Arial" w:cs="Century Gothic,Arial"/>
                <w:sz w:val="20"/>
                <w:lang w:val="pl-PL"/>
              </w:rPr>
              <w:t xml:space="preserve"> dokumentacja i uzgodnienia (sprawozdania) z UDT,</w:t>
            </w:r>
            <w:r w:rsidRPr="005F09A4">
              <w:rPr>
                <w:rFonts w:ascii="Century Gothic,Arial" w:eastAsia="Century Gothic,Arial" w:hAnsi="Century Gothic,Arial" w:cs="Century Gothic,Arial"/>
                <w:sz w:val="20"/>
              </w:rPr>
              <w:t xml:space="preserve"> jak również wszelkie obliczenia, rysunki, projekty i opisy techniczne, specyfikacje, programy komputerowe i inne oprogramowanie, modele oraz inne dokumenty o charakterze technicznym wykonane przez Jednostkę Projektową.</w:t>
            </w:r>
          </w:p>
        </w:tc>
      </w:tr>
      <w:tr w:rsidR="00454E6A" w:rsidRPr="005F09A4" w14:paraId="5A92CA0B" w14:textId="77777777" w:rsidTr="008D6AAA">
        <w:trPr>
          <w:gridAfter w:val="1"/>
          <w:wAfter w:w="6710" w:type="dxa"/>
        </w:trPr>
        <w:tc>
          <w:tcPr>
            <w:tcW w:w="3179" w:type="dxa"/>
          </w:tcPr>
          <w:p w14:paraId="2B9D75A6" w14:textId="77777777" w:rsidR="00FC3C7A" w:rsidRPr="005F09A4" w:rsidRDefault="00FC3C7A" w:rsidP="001D2839">
            <w:pPr>
              <w:pStyle w:val="Zwykytekst"/>
              <w:spacing w:line="360" w:lineRule="auto"/>
              <w:jc w:val="both"/>
              <w:rPr>
                <w:rFonts w:ascii="Century Gothic" w:hAnsi="Century Gothic" w:cs="Arial"/>
                <w:b/>
                <w:sz w:val="20"/>
                <w:lang w:val="pl-PL"/>
              </w:rPr>
            </w:pPr>
            <w:r w:rsidRPr="005F09A4">
              <w:rPr>
                <w:rFonts w:ascii="Century Gothic,Arial" w:eastAsia="Century Gothic,Arial" w:hAnsi="Century Gothic,Arial" w:cs="Century Gothic,Arial"/>
                <w:b/>
                <w:bCs/>
                <w:sz w:val="20"/>
                <w:lang w:val="pl-PL"/>
              </w:rPr>
              <w:t>Dokumentacja Przetargowa</w:t>
            </w:r>
          </w:p>
        </w:tc>
        <w:tc>
          <w:tcPr>
            <w:tcW w:w="6710" w:type="dxa"/>
          </w:tcPr>
          <w:p w14:paraId="52B73C57" w14:textId="253E540A" w:rsidR="00FC3C7A" w:rsidRPr="005F09A4" w:rsidRDefault="003F7E04" w:rsidP="001D2839">
            <w:pPr>
              <w:pStyle w:val="Zwykytekst"/>
              <w:spacing w:line="360" w:lineRule="auto"/>
              <w:jc w:val="both"/>
              <w:rPr>
                <w:rFonts w:ascii="Century Gothic" w:hAnsi="Century Gothic" w:cs="Arial"/>
                <w:b/>
                <w:sz w:val="20"/>
                <w:lang w:val="pl-PL"/>
              </w:rPr>
            </w:pPr>
            <w:r w:rsidRPr="005F09A4">
              <w:rPr>
                <w:rFonts w:ascii="Century Gothic,Arial" w:eastAsia="Century Gothic,Arial" w:hAnsi="Century Gothic,Arial" w:cs="Century Gothic,Arial"/>
                <w:sz w:val="20"/>
                <w:lang w:val="pl-PL"/>
              </w:rPr>
              <w:t>SWZ</w:t>
            </w:r>
            <w:r w:rsidRPr="005F09A4">
              <w:rPr>
                <w:rFonts w:ascii="Century Gothic,Arial" w:eastAsia="Century Gothic,Arial" w:hAnsi="Century Gothic,Arial" w:cs="Century Gothic,Arial"/>
                <w:sz w:val="20"/>
              </w:rPr>
              <w:t xml:space="preserve"> </w:t>
            </w:r>
            <w:r w:rsidR="00FC3C7A" w:rsidRPr="005F09A4">
              <w:rPr>
                <w:rFonts w:ascii="Century Gothic,Arial" w:eastAsia="Century Gothic,Arial" w:hAnsi="Century Gothic,Arial" w:cs="Century Gothic,Arial"/>
                <w:sz w:val="20"/>
              </w:rPr>
              <w:t xml:space="preserve">wraz z załącznikami oraz wszelkie dokumenty wytworzone w trakcie postępowania o udzielenie zamówienia stanowiące załącznik do "protokołu postępowania". Dokumentacja Przetargowa obejmuje w szczególności </w:t>
            </w:r>
            <w:r w:rsidR="00FC3C7A" w:rsidRPr="005F09A4">
              <w:rPr>
                <w:rFonts w:ascii="Century Gothic,Arial" w:eastAsia="Century Gothic,Arial" w:hAnsi="Century Gothic,Arial" w:cs="Century Gothic,Arial"/>
                <w:sz w:val="20"/>
                <w:lang w:val="pl-PL"/>
              </w:rPr>
              <w:t>D</w:t>
            </w:r>
            <w:proofErr w:type="spellStart"/>
            <w:r w:rsidR="002951BD" w:rsidRPr="005F09A4">
              <w:rPr>
                <w:rFonts w:ascii="Century Gothic,Arial" w:eastAsia="Century Gothic,Arial" w:hAnsi="Century Gothic,Arial" w:cs="Century Gothic,Arial"/>
                <w:sz w:val="20"/>
              </w:rPr>
              <w:t>okumentację</w:t>
            </w:r>
            <w:proofErr w:type="spellEnd"/>
            <w:r w:rsidR="00FC3C7A" w:rsidRPr="005F09A4">
              <w:rPr>
                <w:rFonts w:ascii="Century Gothic,Arial" w:eastAsia="Century Gothic,Arial" w:hAnsi="Century Gothic,Arial" w:cs="Century Gothic,Arial"/>
                <w:sz w:val="20"/>
              </w:rPr>
              <w:t xml:space="preserve"> Projektową, </w:t>
            </w:r>
            <w:proofErr w:type="spellStart"/>
            <w:r w:rsidR="00FC3C7A" w:rsidRPr="005F09A4">
              <w:rPr>
                <w:rFonts w:ascii="Century Gothic,Arial" w:eastAsia="Century Gothic,Arial" w:hAnsi="Century Gothic,Arial" w:cs="Century Gothic,Arial"/>
                <w:sz w:val="20"/>
              </w:rPr>
              <w:t>STWiORB</w:t>
            </w:r>
            <w:proofErr w:type="spellEnd"/>
            <w:r w:rsidR="00FC3C7A" w:rsidRPr="005F09A4">
              <w:rPr>
                <w:rFonts w:ascii="Century Gothic,Arial" w:eastAsia="Century Gothic,Arial" w:hAnsi="Century Gothic,Arial" w:cs="Century Gothic,Arial"/>
                <w:sz w:val="20"/>
              </w:rPr>
              <w:t xml:space="preserve"> oraz SESP.</w:t>
            </w:r>
          </w:p>
        </w:tc>
      </w:tr>
      <w:tr w:rsidR="00454E6A" w:rsidRPr="005F09A4" w14:paraId="7CEE4F0F" w14:textId="77777777" w:rsidTr="008D6AAA">
        <w:trPr>
          <w:gridAfter w:val="1"/>
          <w:wAfter w:w="6710" w:type="dxa"/>
        </w:trPr>
        <w:tc>
          <w:tcPr>
            <w:tcW w:w="3179" w:type="dxa"/>
          </w:tcPr>
          <w:p w14:paraId="4C5DEC2D" w14:textId="77777777" w:rsidR="00FC3C7A" w:rsidRPr="005F09A4" w:rsidRDefault="00FC3C7A" w:rsidP="001D2839">
            <w:pPr>
              <w:pStyle w:val="Zwykytekst"/>
              <w:spacing w:line="360" w:lineRule="auto"/>
              <w:jc w:val="both"/>
              <w:rPr>
                <w:rFonts w:ascii="Century Gothic" w:hAnsi="Century Gothic" w:cs="Arial"/>
                <w:b/>
                <w:sz w:val="20"/>
                <w:lang w:val="pl-PL"/>
              </w:rPr>
            </w:pPr>
            <w:r w:rsidRPr="005F09A4">
              <w:rPr>
                <w:rFonts w:ascii="Century Gothic,Arial" w:eastAsia="Century Gothic,Arial" w:hAnsi="Century Gothic,Arial" w:cs="Century Gothic,Arial"/>
                <w:b/>
                <w:bCs/>
                <w:sz w:val="20"/>
                <w:lang w:val="pl-PL"/>
              </w:rPr>
              <w:t>Dokumenty Odbiorowe</w:t>
            </w:r>
          </w:p>
        </w:tc>
        <w:tc>
          <w:tcPr>
            <w:tcW w:w="6710" w:type="dxa"/>
          </w:tcPr>
          <w:p w14:paraId="4A3A4E91" w14:textId="026CFCAF" w:rsidR="00FC3C7A" w:rsidRPr="005F09A4" w:rsidRDefault="00FC3C7A" w:rsidP="001D2839">
            <w:pPr>
              <w:pStyle w:val="Zwykytekst"/>
              <w:spacing w:line="360" w:lineRule="auto"/>
              <w:jc w:val="both"/>
              <w:rPr>
                <w:rFonts w:ascii="Century Gothic" w:hAnsi="Century Gothic" w:cs="Arial"/>
                <w:sz w:val="20"/>
              </w:rPr>
            </w:pPr>
            <w:r w:rsidRPr="005F09A4">
              <w:rPr>
                <w:rFonts w:ascii="Century Gothic,Arial" w:eastAsia="Century Gothic,Arial" w:hAnsi="Century Gothic,Arial" w:cs="Century Gothic,Arial"/>
                <w:sz w:val="20"/>
              </w:rPr>
              <w:t xml:space="preserve">dokumenty potwierdzające wykonanie Inwestycji zgodnie </w:t>
            </w:r>
            <w:r w:rsidR="00407C6D" w:rsidRPr="005F09A4">
              <w:rPr>
                <w:rFonts w:ascii="Century Gothic" w:hAnsi="Century Gothic" w:cs="Arial"/>
                <w:sz w:val="20"/>
              </w:rPr>
              <w:br/>
            </w:r>
            <w:r w:rsidRPr="005F09A4">
              <w:rPr>
                <w:rFonts w:ascii="Century Gothic,Arial" w:eastAsia="Century Gothic,Arial" w:hAnsi="Century Gothic,Arial" w:cs="Century Gothic,Arial"/>
                <w:sz w:val="20"/>
              </w:rPr>
              <w:t>z Umową, w szczególności</w:t>
            </w:r>
            <w:bookmarkStart w:id="319" w:name="_Ref204423864"/>
            <w:r w:rsidRPr="005F09A4">
              <w:rPr>
                <w:rFonts w:ascii="Century Gothic,Arial" w:eastAsia="Century Gothic,Arial" w:hAnsi="Century Gothic,Arial" w:cs="Century Gothic,Arial"/>
                <w:sz w:val="20"/>
              </w:rPr>
              <w:t>:</w:t>
            </w:r>
            <w:bookmarkEnd w:id="319"/>
          </w:p>
          <w:p w14:paraId="39E4F0CF" w14:textId="77777777" w:rsidR="00FC3C7A" w:rsidRPr="005F09A4" w:rsidRDefault="00FC3C7A">
            <w:pPr>
              <w:pStyle w:val="Zwykytekst"/>
              <w:numPr>
                <w:ilvl w:val="0"/>
                <w:numId w:val="21"/>
              </w:numPr>
              <w:spacing w:line="360" w:lineRule="auto"/>
              <w:ind w:left="681" w:hanging="426"/>
              <w:jc w:val="both"/>
              <w:rPr>
                <w:rFonts w:ascii="Century Gothic,Arial" w:eastAsia="Century Gothic,Arial" w:hAnsi="Century Gothic,Arial" w:cs="Century Gothic,Arial"/>
                <w:w w:val="0"/>
                <w:sz w:val="20"/>
              </w:rPr>
            </w:pPr>
            <w:r w:rsidRPr="005F09A4">
              <w:rPr>
                <w:rFonts w:ascii="Century Gothic,Arial" w:eastAsia="Century Gothic,Arial" w:hAnsi="Century Gothic,Arial" w:cs="Century Gothic,Arial"/>
                <w:sz w:val="20"/>
              </w:rPr>
              <w:t xml:space="preserve">dziennik budowy </w:t>
            </w:r>
            <w:r w:rsidRPr="005F09A4">
              <w:rPr>
                <w:rFonts w:ascii="Century Gothic,Arial" w:eastAsia="Century Gothic,Arial" w:hAnsi="Century Gothic,Arial" w:cs="Century Gothic,Arial"/>
                <w:w w:val="0"/>
                <w:sz w:val="20"/>
              </w:rPr>
              <w:t>z wpisem kierownika budowy o zgłoszeniu Inwestycji do odbioru i potwierdzony wpisem Wykonawcy Nadzoru</w:t>
            </w:r>
            <w:r w:rsidRPr="005F09A4">
              <w:rPr>
                <w:rFonts w:ascii="Century Gothic,Arial" w:eastAsia="Century Gothic,Arial" w:hAnsi="Century Gothic,Arial" w:cs="Century Gothic,Arial"/>
                <w:w w:val="0"/>
                <w:sz w:val="20"/>
                <w:lang w:val="pl-PL"/>
              </w:rPr>
              <w:t xml:space="preserve"> Inwestorskiego</w:t>
            </w:r>
            <w:r w:rsidRPr="005F09A4">
              <w:rPr>
                <w:rFonts w:ascii="Century Gothic,Arial" w:eastAsia="Century Gothic,Arial" w:hAnsi="Century Gothic,Arial" w:cs="Century Gothic,Arial"/>
                <w:w w:val="0"/>
                <w:sz w:val="20"/>
              </w:rPr>
              <w:t xml:space="preserve">, </w:t>
            </w:r>
          </w:p>
          <w:p w14:paraId="1EF710C4" w14:textId="77777777" w:rsidR="00FC3C7A" w:rsidRPr="005F09A4" w:rsidRDefault="00FC3C7A">
            <w:pPr>
              <w:pStyle w:val="Zwykytekst"/>
              <w:numPr>
                <w:ilvl w:val="0"/>
                <w:numId w:val="21"/>
              </w:numPr>
              <w:spacing w:line="360" w:lineRule="auto"/>
              <w:ind w:left="681" w:hanging="426"/>
              <w:jc w:val="both"/>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oświadczenie kierownika budowy o zgodności wykonania Inwestycji z Projektem Budowlanym, warunkami Pozwolenia na Budowę oraz przepisami, </w:t>
            </w:r>
          </w:p>
          <w:p w14:paraId="074AE155" w14:textId="77777777" w:rsidR="00FC3C7A" w:rsidRPr="005F09A4" w:rsidRDefault="00FC3C7A">
            <w:pPr>
              <w:pStyle w:val="Zwykytekst"/>
              <w:numPr>
                <w:ilvl w:val="0"/>
                <w:numId w:val="21"/>
              </w:numPr>
              <w:spacing w:line="360" w:lineRule="auto"/>
              <w:ind w:left="681" w:hanging="426"/>
              <w:jc w:val="both"/>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oświadczenie kierownika budowy o doprowadzeniu do należytego stanu i porządku Terenu Budowy, a także - w razie korzystania - drogi, ulicy, sąsiedniej nieruchomości, budynku lub lokalu,</w:t>
            </w:r>
          </w:p>
          <w:p w14:paraId="5EB34136" w14:textId="09E733F6" w:rsidR="00FC3C7A" w:rsidRPr="005F09A4" w:rsidRDefault="00FC3C7A">
            <w:pPr>
              <w:pStyle w:val="Zwykytekst"/>
              <w:numPr>
                <w:ilvl w:val="0"/>
                <w:numId w:val="21"/>
              </w:numPr>
              <w:spacing w:line="360" w:lineRule="auto"/>
              <w:ind w:left="681" w:hanging="426"/>
              <w:jc w:val="both"/>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certyfikaty materiałowe na znak bezpieczeństwa, deklarację zgodności lub certyfikat zgodności z Polską </w:t>
            </w:r>
            <w:r w:rsidRPr="005F09A4">
              <w:rPr>
                <w:rFonts w:ascii="Century Gothic,Arial" w:eastAsia="Century Gothic,Arial" w:hAnsi="Century Gothic,Arial" w:cs="Century Gothic,Arial"/>
                <w:sz w:val="20"/>
              </w:rPr>
              <w:lastRenderedPageBreak/>
              <w:t xml:space="preserve">Normą lub aprobatą techniczną, atesty i dopuszczenia, dokumentacja </w:t>
            </w:r>
            <w:proofErr w:type="spellStart"/>
            <w:r w:rsidRPr="005F09A4">
              <w:rPr>
                <w:rFonts w:ascii="Century Gothic,Arial" w:eastAsia="Century Gothic,Arial" w:hAnsi="Century Gothic,Arial" w:cs="Century Gothic,Arial"/>
                <w:sz w:val="20"/>
              </w:rPr>
              <w:t>techniczno</w:t>
            </w:r>
            <w:proofErr w:type="spellEnd"/>
            <w:r w:rsidRPr="005F09A4">
              <w:rPr>
                <w:rFonts w:ascii="Century Gothic,Arial" w:eastAsia="Century Gothic,Arial" w:hAnsi="Century Gothic,Arial" w:cs="Century Gothic,Arial"/>
                <w:sz w:val="20"/>
              </w:rPr>
              <w:t xml:space="preserve"> – ruchowa</w:t>
            </w:r>
            <w:r w:rsidR="00C236C8" w:rsidRPr="005F09A4">
              <w:rPr>
                <w:rFonts w:ascii="Century Gothic,Arial" w:eastAsia="Century Gothic,Arial" w:hAnsi="Century Gothic,Arial" w:cs="Century Gothic,Arial"/>
                <w:sz w:val="20"/>
                <w:lang w:val="pl-PL"/>
              </w:rPr>
              <w:t xml:space="preserve"> (DTR)</w:t>
            </w:r>
            <w:r w:rsidRPr="005F09A4">
              <w:rPr>
                <w:rFonts w:ascii="Century Gothic,Arial" w:eastAsia="Century Gothic,Arial" w:hAnsi="Century Gothic,Arial" w:cs="Century Gothic,Arial"/>
                <w:sz w:val="20"/>
              </w:rPr>
              <w:t>,</w:t>
            </w:r>
          </w:p>
          <w:p w14:paraId="1DD98B76" w14:textId="0BC13712" w:rsidR="00FC3C7A" w:rsidRPr="005F09A4" w:rsidRDefault="00FC3C7A">
            <w:pPr>
              <w:pStyle w:val="Zwykytekst"/>
              <w:numPr>
                <w:ilvl w:val="0"/>
                <w:numId w:val="21"/>
              </w:numPr>
              <w:spacing w:line="360" w:lineRule="auto"/>
              <w:ind w:left="681" w:hanging="426"/>
              <w:jc w:val="both"/>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protokoły koniecznych badań, testów, prób i sprawdzeń, </w:t>
            </w:r>
            <w:r w:rsidR="00407C6D" w:rsidRPr="005F09A4">
              <w:rPr>
                <w:rFonts w:ascii="Century Gothic" w:hAnsi="Century Gothic" w:cs="Arial"/>
                <w:sz w:val="20"/>
              </w:rPr>
              <w:br/>
            </w:r>
            <w:r w:rsidRPr="005F09A4">
              <w:rPr>
                <w:rFonts w:ascii="Century Gothic,Arial" w:eastAsia="Century Gothic,Arial" w:hAnsi="Century Gothic,Arial" w:cs="Century Gothic,Arial"/>
                <w:sz w:val="20"/>
              </w:rPr>
              <w:t>w szczególności protokoły z wykonania prób, badań nieniszczących spoin, sprawdzeń itp.,</w:t>
            </w:r>
          </w:p>
          <w:p w14:paraId="0E6A5D46" w14:textId="535CC6A4" w:rsidR="00ED32EF" w:rsidRPr="005F09A4" w:rsidRDefault="00ED32EF">
            <w:pPr>
              <w:pStyle w:val="Zwykytekst"/>
              <w:numPr>
                <w:ilvl w:val="0"/>
                <w:numId w:val="21"/>
              </w:numPr>
              <w:spacing w:line="360" w:lineRule="auto"/>
              <w:ind w:left="681" w:hanging="426"/>
              <w:jc w:val="both"/>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protokół z nagazowania lub rozruchu technologicznego,</w:t>
            </w:r>
          </w:p>
          <w:p w14:paraId="3DC7F559" w14:textId="77777777" w:rsidR="00FC3C7A" w:rsidRPr="005F09A4" w:rsidRDefault="00FC3C7A">
            <w:pPr>
              <w:pStyle w:val="Zwykytekst"/>
              <w:numPr>
                <w:ilvl w:val="0"/>
                <w:numId w:val="21"/>
              </w:numPr>
              <w:spacing w:line="360" w:lineRule="auto"/>
              <w:jc w:val="both"/>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protokoły </w:t>
            </w:r>
            <w:r w:rsidRPr="005F09A4">
              <w:rPr>
                <w:rFonts w:ascii="Century Gothic,Arial" w:eastAsia="Century Gothic,Arial" w:hAnsi="Century Gothic,Arial" w:cs="Century Gothic,Arial"/>
                <w:sz w:val="20"/>
                <w:lang w:val="pl-PL"/>
              </w:rPr>
              <w:t xml:space="preserve">Odbiorów Dostaw Wykonawcy, Odbiorów Dostaw Inwestorskich, </w:t>
            </w:r>
            <w:r w:rsidRPr="005F09A4">
              <w:rPr>
                <w:rFonts w:ascii="Century Gothic,Arial" w:eastAsia="Century Gothic,Arial" w:hAnsi="Century Gothic,Arial" w:cs="Century Gothic,Arial"/>
                <w:sz w:val="20"/>
              </w:rPr>
              <w:t xml:space="preserve">Odbiorów Przejściowych, </w:t>
            </w:r>
            <w:r w:rsidRPr="005F09A4">
              <w:rPr>
                <w:rFonts w:ascii="Century Gothic,Arial" w:eastAsia="Century Gothic,Arial" w:hAnsi="Century Gothic,Arial" w:cs="Century Gothic,Arial"/>
                <w:sz w:val="20"/>
                <w:lang w:val="pl-PL"/>
              </w:rPr>
              <w:t xml:space="preserve">Odbiorów Częściowych, </w:t>
            </w:r>
            <w:r w:rsidRPr="005F09A4">
              <w:rPr>
                <w:rFonts w:ascii="Century Gothic,Arial" w:eastAsia="Century Gothic,Arial" w:hAnsi="Century Gothic,Arial" w:cs="Century Gothic,Arial"/>
                <w:sz w:val="20"/>
              </w:rPr>
              <w:t>Odbior</w:t>
            </w:r>
            <w:r w:rsidRPr="005F09A4">
              <w:rPr>
                <w:rFonts w:ascii="Century Gothic,Arial" w:eastAsia="Century Gothic,Arial" w:hAnsi="Century Gothic,Arial" w:cs="Century Gothic,Arial"/>
                <w:sz w:val="20"/>
                <w:lang w:val="pl-PL"/>
              </w:rPr>
              <w:t>u</w:t>
            </w:r>
            <w:r w:rsidRPr="005F09A4">
              <w:rPr>
                <w:rFonts w:ascii="Century Gothic,Arial" w:eastAsia="Century Gothic,Arial" w:hAnsi="Century Gothic,Arial" w:cs="Century Gothic,Arial"/>
                <w:sz w:val="20"/>
              </w:rPr>
              <w:t xml:space="preserve"> Techniczn</w:t>
            </w:r>
            <w:r w:rsidRPr="005F09A4">
              <w:rPr>
                <w:rFonts w:ascii="Century Gothic,Arial" w:eastAsia="Century Gothic,Arial" w:hAnsi="Century Gothic,Arial" w:cs="Century Gothic,Arial"/>
                <w:sz w:val="20"/>
                <w:lang w:val="pl-PL"/>
              </w:rPr>
              <w:t>ego</w:t>
            </w:r>
            <w:r w:rsidRPr="005F09A4">
              <w:rPr>
                <w:rFonts w:ascii="Century Gothic,Arial" w:eastAsia="Century Gothic,Arial" w:hAnsi="Century Gothic,Arial" w:cs="Century Gothic,Arial"/>
                <w:sz w:val="20"/>
              </w:rPr>
              <w:t xml:space="preserve">, </w:t>
            </w:r>
            <w:r w:rsidRPr="005F09A4">
              <w:rPr>
                <w:rFonts w:ascii="Century Gothic,Arial" w:eastAsia="Century Gothic,Arial" w:hAnsi="Century Gothic,Arial" w:cs="Century Gothic,Arial"/>
                <w:sz w:val="20"/>
                <w:lang w:val="pl-PL"/>
              </w:rPr>
              <w:t xml:space="preserve">Odbioru Eksploatacyjnego, </w:t>
            </w:r>
            <w:r w:rsidRPr="005F09A4">
              <w:rPr>
                <w:rFonts w:ascii="Century Gothic,Arial" w:eastAsia="Century Gothic,Arial" w:hAnsi="Century Gothic,Arial" w:cs="Century Gothic,Arial"/>
                <w:sz w:val="20"/>
              </w:rPr>
              <w:t>Odbioru Końcowego,</w:t>
            </w:r>
            <w:r w:rsidRPr="005F09A4">
              <w:rPr>
                <w:rFonts w:ascii="Century Gothic,Arial" w:eastAsia="Century Gothic,Arial" w:hAnsi="Century Gothic,Arial" w:cs="Century Gothic,Arial"/>
                <w:sz w:val="20"/>
                <w:lang w:val="pl-PL"/>
              </w:rPr>
              <w:t xml:space="preserve"> Odbioru Ostatecznego (Pogwarancyjnego),</w:t>
            </w:r>
            <w:r w:rsidRPr="005F09A4">
              <w:rPr>
                <w:rFonts w:ascii="Century Gothic,Arial" w:eastAsia="Century Gothic,Arial" w:hAnsi="Century Gothic,Arial" w:cs="Century Gothic,Arial"/>
                <w:sz w:val="20"/>
              </w:rPr>
              <w:t xml:space="preserve"> </w:t>
            </w:r>
          </w:p>
          <w:p w14:paraId="3B1C3C1C" w14:textId="4850EEA0" w:rsidR="00FC3C7A" w:rsidRPr="005F09A4" w:rsidRDefault="00FC3C7A">
            <w:pPr>
              <w:pStyle w:val="Zwykytekst"/>
              <w:numPr>
                <w:ilvl w:val="0"/>
                <w:numId w:val="21"/>
              </w:numPr>
              <w:spacing w:line="360" w:lineRule="auto"/>
              <w:ind w:left="681" w:hanging="426"/>
              <w:jc w:val="both"/>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podręczniki, instrukcje obsługi itp. oraz dokumenty obejmujące gwarancje udzielone przez producentów </w:t>
            </w:r>
            <w:r w:rsidR="00407C6D" w:rsidRPr="005F09A4">
              <w:rPr>
                <w:rFonts w:ascii="Century Gothic" w:hAnsi="Century Gothic" w:cs="Arial"/>
                <w:sz w:val="20"/>
              </w:rPr>
              <w:br/>
            </w:r>
            <w:r w:rsidRPr="005F09A4">
              <w:rPr>
                <w:rFonts w:ascii="Century Gothic,Arial" w:eastAsia="Century Gothic,Arial" w:hAnsi="Century Gothic,Arial" w:cs="Century Gothic,Arial"/>
                <w:sz w:val="20"/>
              </w:rPr>
              <w:t xml:space="preserve">w odniesieniu do wszelkich Urządzeń zainstalowanych </w:t>
            </w:r>
            <w:r w:rsidR="00407C6D" w:rsidRPr="005F09A4">
              <w:rPr>
                <w:rFonts w:ascii="Century Gothic" w:hAnsi="Century Gothic" w:cs="Arial"/>
                <w:sz w:val="20"/>
              </w:rPr>
              <w:br/>
            </w:r>
            <w:r w:rsidRPr="005F09A4">
              <w:rPr>
                <w:rFonts w:ascii="Century Gothic,Arial" w:eastAsia="Century Gothic,Arial" w:hAnsi="Century Gothic,Arial" w:cs="Century Gothic,Arial"/>
                <w:sz w:val="20"/>
              </w:rPr>
              <w:t xml:space="preserve">w ramach Robót lub w związku z nimi przez Wykonawcę lub jego Podwykonawców, sporządzone w języku polskim lub opatrzone tłumaczeniem przysięgłym na język polski, </w:t>
            </w:r>
          </w:p>
          <w:p w14:paraId="453AE3C6" w14:textId="5B2E0A33" w:rsidR="00FC3C7A" w:rsidRPr="005F09A4" w:rsidRDefault="00FC3C7A">
            <w:pPr>
              <w:pStyle w:val="Zwykytekst"/>
              <w:numPr>
                <w:ilvl w:val="0"/>
                <w:numId w:val="21"/>
              </w:numPr>
              <w:spacing w:line="360" w:lineRule="auto"/>
              <w:ind w:left="681" w:hanging="426"/>
              <w:jc w:val="both"/>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dokumenty potwierdzające zgodność wykonania Robót </w:t>
            </w:r>
            <w:r w:rsidR="00407C6D" w:rsidRPr="005F09A4">
              <w:rPr>
                <w:rFonts w:ascii="Century Gothic" w:hAnsi="Century Gothic" w:cs="Arial"/>
                <w:sz w:val="20"/>
              </w:rPr>
              <w:br/>
            </w:r>
            <w:r w:rsidRPr="005F09A4">
              <w:rPr>
                <w:rFonts w:ascii="Century Gothic,Arial" w:eastAsia="Century Gothic,Arial" w:hAnsi="Century Gothic,Arial" w:cs="Century Gothic,Arial"/>
                <w:sz w:val="20"/>
              </w:rPr>
              <w:t>z PZJ, SESP i obowiązującym prawem,</w:t>
            </w:r>
          </w:p>
          <w:p w14:paraId="7F410874" w14:textId="77777777" w:rsidR="00FC3C7A" w:rsidRPr="005F09A4" w:rsidRDefault="00FC3C7A">
            <w:pPr>
              <w:pStyle w:val="Zwykytekst"/>
              <w:numPr>
                <w:ilvl w:val="0"/>
                <w:numId w:val="21"/>
              </w:numPr>
              <w:spacing w:line="360" w:lineRule="auto"/>
              <w:ind w:left="681" w:hanging="426"/>
              <w:jc w:val="both"/>
              <w:rPr>
                <w:rFonts w:ascii="Century Gothic,Arial" w:eastAsia="Century Gothic,Arial" w:hAnsi="Century Gothic,Arial" w:cs="Century Gothic,Arial"/>
                <w:b/>
                <w:bCs/>
                <w:sz w:val="20"/>
                <w:lang w:val="pl-PL"/>
              </w:rPr>
            </w:pPr>
            <w:r w:rsidRPr="005F09A4">
              <w:rPr>
                <w:rFonts w:ascii="Century Gothic,Arial" w:eastAsia="Century Gothic,Arial" w:hAnsi="Century Gothic,Arial" w:cs="Century Gothic,Arial"/>
                <w:sz w:val="20"/>
              </w:rPr>
              <w:t>jakiekolwiek inne dokumenty wymagane na mocy Umowy lub o dostarczenie których zwróciły się właściwe organy.</w:t>
            </w:r>
          </w:p>
        </w:tc>
      </w:tr>
      <w:tr w:rsidR="00454E6A" w:rsidRPr="005F09A4" w14:paraId="03C8DFC0" w14:textId="77777777" w:rsidTr="008D6AAA">
        <w:trPr>
          <w:gridAfter w:val="1"/>
          <w:wAfter w:w="6710" w:type="dxa"/>
        </w:trPr>
        <w:tc>
          <w:tcPr>
            <w:tcW w:w="3179" w:type="dxa"/>
          </w:tcPr>
          <w:p w14:paraId="5D5BFBA4" w14:textId="77777777" w:rsidR="00FC3C7A" w:rsidRPr="005F09A4" w:rsidRDefault="00FC3C7A" w:rsidP="001D2839">
            <w:pPr>
              <w:pStyle w:val="Zwykytekst"/>
              <w:spacing w:line="360" w:lineRule="auto"/>
              <w:jc w:val="both"/>
              <w:rPr>
                <w:rFonts w:ascii="Century Gothic" w:hAnsi="Century Gothic"/>
                <w:b/>
                <w:sz w:val="20"/>
                <w:lang w:val="pl-PL"/>
              </w:rPr>
            </w:pPr>
            <w:r w:rsidRPr="005F09A4">
              <w:rPr>
                <w:rFonts w:ascii="Century Gothic" w:eastAsia="Century Gothic" w:hAnsi="Century Gothic" w:cs="Century Gothic"/>
                <w:b/>
                <w:bCs/>
                <w:sz w:val="20"/>
                <w:lang w:val="pl-PL"/>
              </w:rPr>
              <w:lastRenderedPageBreak/>
              <w:t>Dostawy Inwestorskie</w:t>
            </w:r>
          </w:p>
        </w:tc>
        <w:tc>
          <w:tcPr>
            <w:tcW w:w="6710" w:type="dxa"/>
          </w:tcPr>
          <w:p w14:paraId="2CD1B2E6" w14:textId="75BDEDEB" w:rsidR="00FC3C7A" w:rsidRPr="005F09A4" w:rsidRDefault="00FC3C7A" w:rsidP="001D2839">
            <w:pPr>
              <w:spacing w:line="360" w:lineRule="auto"/>
              <w:jc w:val="both"/>
              <w:rPr>
                <w:rFonts w:ascii="Century Gothic" w:hAnsi="Century Gothic"/>
                <w:b/>
              </w:rPr>
            </w:pPr>
            <w:r w:rsidRPr="005F09A4">
              <w:rPr>
                <w:rFonts w:ascii="Century Gothic" w:eastAsia="Century Gothic" w:hAnsi="Century Gothic" w:cs="Century Gothic"/>
              </w:rPr>
              <w:t>rury stalowe</w:t>
            </w:r>
            <w:r w:rsidR="006C7E62" w:rsidRPr="005F09A4">
              <w:rPr>
                <w:rFonts w:ascii="Century Gothic" w:eastAsia="Century Gothic" w:hAnsi="Century Gothic" w:cs="Century Gothic"/>
              </w:rPr>
              <w:t>, armatura wraz z napędami,</w:t>
            </w:r>
            <w:r w:rsidR="00E34E54" w:rsidRPr="005F09A4">
              <w:rPr>
                <w:rFonts w:ascii="Century Gothic" w:eastAsia="Century Gothic" w:hAnsi="Century Gothic" w:cs="Century Gothic"/>
              </w:rPr>
              <w:t xml:space="preserve"> </w:t>
            </w:r>
            <w:r w:rsidRPr="005F09A4">
              <w:rPr>
                <w:rFonts w:ascii="Century Gothic" w:eastAsia="Century Gothic" w:hAnsi="Century Gothic" w:cs="Century Gothic"/>
              </w:rPr>
              <w:t>łuki gięte metodą grzania indukcyjnego</w:t>
            </w:r>
            <w:r w:rsidR="00FB6CD0" w:rsidRPr="005F09A4">
              <w:rPr>
                <w:rFonts w:ascii="Century Gothic" w:eastAsia="Century Gothic" w:hAnsi="Century Gothic" w:cs="Century Gothic"/>
              </w:rPr>
              <w:t xml:space="preserve"> </w:t>
            </w:r>
            <w:r w:rsidR="00ED32EF" w:rsidRPr="005F09A4">
              <w:rPr>
                <w:rFonts w:ascii="Century Gothic" w:eastAsia="Century Gothic" w:hAnsi="Century Gothic" w:cs="Century Gothic"/>
              </w:rPr>
              <w:t>wraz z materiałami niezbędnymi do prawidłowego składowania Dostaw Inwestorskich</w:t>
            </w:r>
            <w:r w:rsidRPr="005F09A4">
              <w:rPr>
                <w:rFonts w:ascii="Century Gothic" w:eastAsia="Century Gothic" w:hAnsi="Century Gothic" w:cs="Century Gothic"/>
              </w:rPr>
              <w:t xml:space="preserve"> zakupione przez Zamawiającego i przekazane Wykonawcy w celu realizacji Inwestycji.</w:t>
            </w:r>
          </w:p>
        </w:tc>
      </w:tr>
      <w:tr w:rsidR="00454E6A" w:rsidRPr="005F09A4" w14:paraId="1CC071C1" w14:textId="77777777" w:rsidTr="008D6AAA">
        <w:trPr>
          <w:gridAfter w:val="1"/>
          <w:wAfter w:w="6710" w:type="dxa"/>
        </w:trPr>
        <w:tc>
          <w:tcPr>
            <w:tcW w:w="3179" w:type="dxa"/>
          </w:tcPr>
          <w:p w14:paraId="4C3C7316" w14:textId="77777777" w:rsidR="00FC3C7A" w:rsidRPr="005F09A4" w:rsidRDefault="00FC3C7A" w:rsidP="001D2839">
            <w:pPr>
              <w:pStyle w:val="Zwykytekst"/>
              <w:spacing w:line="360" w:lineRule="auto"/>
              <w:jc w:val="both"/>
              <w:rPr>
                <w:rFonts w:ascii="Century Gothic" w:hAnsi="Century Gothic" w:cs="Arial"/>
                <w:b/>
                <w:sz w:val="20"/>
                <w:lang w:val="pl-PL"/>
              </w:rPr>
            </w:pPr>
            <w:r w:rsidRPr="005F09A4">
              <w:rPr>
                <w:rFonts w:ascii="Century Gothic,Arial" w:eastAsia="Century Gothic,Arial" w:hAnsi="Century Gothic,Arial" w:cs="Century Gothic,Arial"/>
                <w:b/>
                <w:bCs/>
                <w:sz w:val="20"/>
                <w:lang w:val="pl-PL"/>
              </w:rPr>
              <w:t>Harmonogram bazowy</w:t>
            </w:r>
          </w:p>
        </w:tc>
        <w:tc>
          <w:tcPr>
            <w:tcW w:w="6710" w:type="dxa"/>
          </w:tcPr>
          <w:p w14:paraId="4617DE85" w14:textId="0ABD618E" w:rsidR="00FC3C7A" w:rsidRPr="005F09A4" w:rsidRDefault="00FC3C7A" w:rsidP="229DB123">
            <w:pPr>
              <w:pStyle w:val="Zwykytekst"/>
              <w:spacing w:line="360" w:lineRule="auto"/>
              <w:jc w:val="both"/>
              <w:rPr>
                <w:rFonts w:ascii="Century Gothic" w:hAnsi="Century Gothic" w:cs="Arial"/>
                <w:sz w:val="20"/>
              </w:rPr>
            </w:pPr>
            <w:r w:rsidRPr="005F09A4">
              <w:rPr>
                <w:rFonts w:ascii="Century Gothic,Arial" w:eastAsia="Century Gothic,Arial" w:hAnsi="Century Gothic,Arial" w:cs="Century Gothic,Arial"/>
                <w:sz w:val="20"/>
                <w:lang w:val="pl-PL"/>
              </w:rPr>
              <w:t xml:space="preserve">zatwierdzony przez Zamawiającego </w:t>
            </w:r>
            <w:r w:rsidRPr="005F09A4">
              <w:rPr>
                <w:rFonts w:ascii="Century Gothic,Arial" w:eastAsia="Century Gothic,Arial" w:hAnsi="Century Gothic,Arial" w:cs="Century Gothic,Arial"/>
                <w:sz w:val="20"/>
              </w:rPr>
              <w:t>harmonogram realizacji Inwestycji</w:t>
            </w:r>
            <w:r w:rsidRPr="005F09A4">
              <w:rPr>
                <w:rFonts w:ascii="Century Gothic,Arial" w:eastAsia="Century Gothic,Arial" w:hAnsi="Century Gothic,Arial" w:cs="Century Gothic,Arial"/>
                <w:sz w:val="20"/>
                <w:lang w:val="pl-PL"/>
              </w:rPr>
              <w:t xml:space="preserve">, </w:t>
            </w:r>
            <w:r w:rsidRPr="005F09A4">
              <w:rPr>
                <w:rFonts w:ascii="Century Gothic,Arial" w:eastAsia="Century Gothic,Arial" w:hAnsi="Century Gothic,Arial" w:cs="Century Gothic,Arial"/>
                <w:sz w:val="20"/>
              </w:rPr>
              <w:t xml:space="preserve">przygotowany </w:t>
            </w:r>
            <w:r w:rsidRPr="00423C11">
              <w:rPr>
                <w:rFonts w:ascii="Century Gothic,Arial" w:eastAsia="Century Gothic,Arial" w:hAnsi="Century Gothic,Arial" w:cs="Century Gothic,Arial"/>
                <w:sz w:val="20"/>
              </w:rPr>
              <w:t xml:space="preserve">przez Wykonawcę zgodnie wytycznymi stanowiącymi </w:t>
            </w:r>
            <w:r w:rsidRPr="00423C11">
              <w:rPr>
                <w:rFonts w:ascii="Century Gothic" w:eastAsia="Century Gothic" w:hAnsi="Century Gothic" w:cs="Century Gothic"/>
                <w:b/>
                <w:bCs/>
                <w:sz w:val="20"/>
              </w:rPr>
              <w:t xml:space="preserve">Załącznik nr </w:t>
            </w:r>
            <w:r w:rsidR="001C5F47" w:rsidRPr="00423C11">
              <w:rPr>
                <w:rFonts w:ascii="Century Gothic" w:eastAsia="Century Gothic" w:hAnsi="Century Gothic" w:cs="Century Gothic"/>
                <w:b/>
                <w:bCs/>
                <w:sz w:val="20"/>
                <w:lang w:val="pl-PL"/>
              </w:rPr>
              <w:t>7</w:t>
            </w:r>
            <w:r w:rsidRPr="00423C11">
              <w:rPr>
                <w:rFonts w:ascii="Century Gothic,Arial" w:eastAsia="Century Gothic,Arial" w:hAnsi="Century Gothic,Arial" w:cs="Century Gothic,Arial"/>
                <w:sz w:val="20"/>
              </w:rPr>
              <w:t xml:space="preserve"> </w:t>
            </w:r>
            <w:r w:rsidRPr="00423C11">
              <w:rPr>
                <w:rFonts w:ascii="Century Gothic,Arial" w:eastAsia="Century Gothic,Arial" w:hAnsi="Century Gothic,Arial" w:cs="Century Gothic,Arial"/>
                <w:b/>
                <w:bCs/>
                <w:sz w:val="20"/>
              </w:rPr>
              <w:t>do Umowy</w:t>
            </w:r>
            <w:r w:rsidRPr="00423C11">
              <w:rPr>
                <w:rFonts w:ascii="Century Gothic,Arial" w:eastAsia="Century Gothic,Arial" w:hAnsi="Century Gothic,Arial" w:cs="Century Gothic,Arial"/>
                <w:sz w:val="20"/>
              </w:rPr>
              <w:t xml:space="preserve"> w oparciu o wzór, który stanowi </w:t>
            </w:r>
            <w:r w:rsidRPr="00423C11">
              <w:rPr>
                <w:rFonts w:ascii="Century Gothic" w:eastAsia="Century Gothic" w:hAnsi="Century Gothic" w:cs="Century Gothic"/>
                <w:b/>
                <w:bCs/>
                <w:sz w:val="20"/>
              </w:rPr>
              <w:t xml:space="preserve">Załącznik nr </w:t>
            </w:r>
            <w:r w:rsidR="001C5F47" w:rsidRPr="00423C11">
              <w:rPr>
                <w:rFonts w:ascii="Century Gothic" w:eastAsia="Century Gothic" w:hAnsi="Century Gothic" w:cs="Century Gothic"/>
                <w:b/>
                <w:bCs/>
                <w:sz w:val="20"/>
                <w:lang w:val="pl-PL"/>
              </w:rPr>
              <w:t>6</w:t>
            </w:r>
            <w:r w:rsidRPr="00423C11">
              <w:rPr>
                <w:rFonts w:ascii="Century Gothic,Arial" w:eastAsia="Century Gothic,Arial" w:hAnsi="Century Gothic,Arial" w:cs="Century Gothic,Arial"/>
                <w:sz w:val="20"/>
                <w:lang w:val="pl-PL"/>
              </w:rPr>
              <w:t xml:space="preserve"> </w:t>
            </w:r>
            <w:r w:rsidRPr="00423C11">
              <w:rPr>
                <w:rFonts w:ascii="Century Gothic,Arial" w:eastAsia="Century Gothic,Arial" w:hAnsi="Century Gothic,Arial" w:cs="Century Gothic,Arial"/>
                <w:b/>
                <w:bCs/>
                <w:sz w:val="20"/>
              </w:rPr>
              <w:t>do Umowy</w:t>
            </w:r>
            <w:r w:rsidRPr="00423C11">
              <w:rPr>
                <w:rFonts w:ascii="Century Gothic,Arial" w:eastAsia="Century Gothic,Arial" w:hAnsi="Century Gothic,Arial" w:cs="Century Gothic,Arial"/>
                <w:sz w:val="20"/>
              </w:rPr>
              <w:t>.</w:t>
            </w:r>
          </w:p>
        </w:tc>
      </w:tr>
      <w:tr w:rsidR="00454E6A" w:rsidRPr="005F09A4" w14:paraId="0545AC1E" w14:textId="77777777" w:rsidTr="008D6AAA">
        <w:trPr>
          <w:gridAfter w:val="1"/>
          <w:wAfter w:w="6710" w:type="dxa"/>
        </w:trPr>
        <w:tc>
          <w:tcPr>
            <w:tcW w:w="3179" w:type="dxa"/>
          </w:tcPr>
          <w:p w14:paraId="1DD8BFFF" w14:textId="77777777" w:rsidR="00FC3C7A" w:rsidRPr="005F09A4" w:rsidRDefault="00FC3C7A" w:rsidP="001D2839">
            <w:pPr>
              <w:pStyle w:val="Zwykytekst"/>
              <w:spacing w:line="360" w:lineRule="auto"/>
              <w:jc w:val="both"/>
              <w:rPr>
                <w:rFonts w:ascii="Century Gothic" w:hAnsi="Century Gothic" w:cs="Arial"/>
                <w:b/>
                <w:sz w:val="20"/>
                <w:lang w:val="pl-PL"/>
              </w:rPr>
            </w:pPr>
            <w:r w:rsidRPr="005F09A4">
              <w:rPr>
                <w:rFonts w:ascii="Century Gothic,Arial" w:eastAsia="Century Gothic,Arial" w:hAnsi="Century Gothic,Arial" w:cs="Century Gothic,Arial"/>
                <w:b/>
                <w:bCs/>
                <w:sz w:val="20"/>
                <w:lang w:val="pl-PL"/>
              </w:rPr>
              <w:t>Harmonogram</w:t>
            </w:r>
          </w:p>
        </w:tc>
        <w:tc>
          <w:tcPr>
            <w:tcW w:w="6710" w:type="dxa"/>
          </w:tcPr>
          <w:p w14:paraId="1F4A6D09" w14:textId="25098630" w:rsidR="00FC3C7A" w:rsidRPr="005F09A4" w:rsidRDefault="00FC3C7A" w:rsidP="001D2839">
            <w:pPr>
              <w:pStyle w:val="Zwykytekst"/>
              <w:spacing w:line="360" w:lineRule="auto"/>
              <w:jc w:val="both"/>
              <w:rPr>
                <w:rFonts w:ascii="Century Gothic" w:hAnsi="Century Gothic" w:cs="Arial"/>
                <w:b/>
                <w:sz w:val="20"/>
                <w:lang w:val="pl-PL"/>
              </w:rPr>
            </w:pPr>
            <w:r w:rsidRPr="001956A2">
              <w:rPr>
                <w:rFonts w:ascii="Century Gothic,Arial" w:eastAsia="Century Gothic,Arial" w:hAnsi="Century Gothic,Arial" w:cs="Century Gothic,Arial"/>
                <w:sz w:val="20"/>
              </w:rPr>
              <w:t xml:space="preserve">szczegółowy harmonogram </w:t>
            </w:r>
            <w:r w:rsidRPr="001956A2">
              <w:rPr>
                <w:rFonts w:ascii="Century Gothic,Arial" w:eastAsia="Century Gothic,Arial" w:hAnsi="Century Gothic,Arial" w:cs="Century Gothic,Arial"/>
                <w:sz w:val="20"/>
                <w:lang w:val="pl-PL"/>
              </w:rPr>
              <w:t xml:space="preserve">bieżącej </w:t>
            </w:r>
            <w:r w:rsidRPr="001956A2">
              <w:rPr>
                <w:rFonts w:ascii="Century Gothic,Arial" w:eastAsia="Century Gothic,Arial" w:hAnsi="Century Gothic,Arial" w:cs="Century Gothic,Arial"/>
                <w:sz w:val="20"/>
              </w:rPr>
              <w:t xml:space="preserve">realizacji Inwestycji </w:t>
            </w:r>
            <w:r w:rsidRPr="001956A2">
              <w:rPr>
                <w:rFonts w:ascii="Century Gothic,Arial" w:eastAsia="Century Gothic,Arial" w:hAnsi="Century Gothic,Arial" w:cs="Century Gothic,Arial"/>
                <w:sz w:val="20"/>
                <w:lang w:val="pl-PL"/>
              </w:rPr>
              <w:t xml:space="preserve">na potrzeby kontroli przebiegu Inwestycji i sprawozdawczości, </w:t>
            </w:r>
            <w:r w:rsidR="0090447E" w:rsidRPr="001956A2">
              <w:rPr>
                <w:rFonts w:ascii="Century Gothic,Arial" w:eastAsia="Century Gothic,Arial" w:hAnsi="Century Gothic,Arial" w:cs="Century Gothic,Arial"/>
                <w:sz w:val="20"/>
                <w:lang w:val="pl-PL"/>
              </w:rPr>
              <w:t xml:space="preserve">opracowany na podstawie </w:t>
            </w:r>
            <w:r w:rsidR="00D21EDC" w:rsidRPr="001956A2">
              <w:rPr>
                <w:rFonts w:ascii="Century Gothic,Arial" w:eastAsia="Century Gothic,Arial" w:hAnsi="Century Gothic,Arial" w:cs="Century Gothic,Arial"/>
                <w:sz w:val="20"/>
                <w:lang w:val="pl-PL"/>
              </w:rPr>
              <w:t>H</w:t>
            </w:r>
            <w:r w:rsidR="0090447E" w:rsidRPr="001956A2">
              <w:rPr>
                <w:rFonts w:ascii="Century Gothic,Arial" w:eastAsia="Century Gothic,Arial" w:hAnsi="Century Gothic,Arial" w:cs="Century Gothic,Arial"/>
                <w:sz w:val="20"/>
                <w:lang w:val="pl-PL"/>
              </w:rPr>
              <w:t xml:space="preserve">armonogramu bazowego, </w:t>
            </w:r>
            <w:r w:rsidRPr="005F09A4">
              <w:rPr>
                <w:rFonts w:ascii="Century Gothic,Arial" w:eastAsia="Century Gothic,Arial" w:hAnsi="Century Gothic,Arial" w:cs="Century Gothic,Arial"/>
                <w:sz w:val="20"/>
              </w:rPr>
              <w:t xml:space="preserve">przygotowany </w:t>
            </w:r>
            <w:r w:rsidRPr="005F09A4">
              <w:rPr>
                <w:rFonts w:ascii="Century Gothic,Arial" w:eastAsia="Century Gothic,Arial" w:hAnsi="Century Gothic,Arial" w:cs="Century Gothic,Arial"/>
                <w:sz w:val="20"/>
                <w:lang w:val="pl-PL"/>
              </w:rPr>
              <w:t xml:space="preserve">i aktualizowany </w:t>
            </w:r>
            <w:r w:rsidRPr="005F09A4">
              <w:rPr>
                <w:rFonts w:ascii="Century Gothic,Arial" w:eastAsia="Century Gothic,Arial" w:hAnsi="Century Gothic,Arial" w:cs="Century Gothic,Arial"/>
                <w:sz w:val="20"/>
              </w:rPr>
              <w:t xml:space="preserve">przez Wykonawcę zgodnie </w:t>
            </w:r>
            <w:r w:rsidRPr="005F09A4">
              <w:rPr>
                <w:rFonts w:ascii="Century Gothic,Arial" w:eastAsia="Century Gothic,Arial" w:hAnsi="Century Gothic,Arial" w:cs="Century Gothic,Arial"/>
                <w:sz w:val="20"/>
                <w:lang w:val="pl-PL"/>
              </w:rPr>
              <w:t>z Umową</w:t>
            </w:r>
            <w:r w:rsidRPr="005F09A4">
              <w:rPr>
                <w:rFonts w:ascii="Century Gothic,Arial" w:eastAsia="Century Gothic,Arial" w:hAnsi="Century Gothic,Arial" w:cs="Century Gothic,Arial"/>
                <w:sz w:val="20"/>
              </w:rPr>
              <w:t>.</w:t>
            </w:r>
          </w:p>
        </w:tc>
      </w:tr>
      <w:tr w:rsidR="00454E6A" w:rsidRPr="002951BD" w14:paraId="02CA5192" w14:textId="77777777" w:rsidTr="008D6AAA">
        <w:trPr>
          <w:gridAfter w:val="1"/>
          <w:wAfter w:w="6710" w:type="dxa"/>
        </w:trPr>
        <w:tc>
          <w:tcPr>
            <w:tcW w:w="3179" w:type="dxa"/>
          </w:tcPr>
          <w:p w14:paraId="5CE8B710" w14:textId="4E454561" w:rsidR="00FC3C7A" w:rsidRPr="005F09A4" w:rsidRDefault="00FC3C7A" w:rsidP="001D2839">
            <w:pPr>
              <w:pStyle w:val="Zwykytekst"/>
              <w:spacing w:line="360" w:lineRule="auto"/>
              <w:rPr>
                <w:rFonts w:ascii="Century Gothic" w:hAnsi="Century Gothic" w:cs="Arial"/>
                <w:b/>
                <w:sz w:val="20"/>
                <w:lang w:val="pl-PL"/>
              </w:rPr>
            </w:pPr>
            <w:r w:rsidRPr="005F09A4">
              <w:rPr>
                <w:rFonts w:ascii="Century Gothic,Arial" w:eastAsia="Century Gothic,Arial" w:hAnsi="Century Gothic,Arial" w:cs="Century Gothic,Arial"/>
                <w:b/>
                <w:bCs/>
                <w:sz w:val="20"/>
                <w:lang w:val="pl-PL"/>
              </w:rPr>
              <w:lastRenderedPageBreak/>
              <w:t>Inspektor Nadzoru Inwestorskiego, Wykonawca Nadzoru Inwestorskiego</w:t>
            </w:r>
            <w:r w:rsidR="00C17BF9" w:rsidRPr="005F09A4">
              <w:rPr>
                <w:rFonts w:ascii="Century Gothic,Arial" w:eastAsia="Century Gothic,Arial" w:hAnsi="Century Gothic,Arial" w:cs="Century Gothic,Arial"/>
                <w:b/>
                <w:bCs/>
                <w:sz w:val="20"/>
                <w:lang w:val="pl-PL"/>
              </w:rPr>
              <w:t>, WNI</w:t>
            </w:r>
          </w:p>
        </w:tc>
        <w:tc>
          <w:tcPr>
            <w:tcW w:w="6710" w:type="dxa"/>
          </w:tcPr>
          <w:p w14:paraId="66C3DB8B" w14:textId="0C796464" w:rsidR="00FC3C7A" w:rsidRPr="005F09A4" w:rsidRDefault="00FC3C7A" w:rsidP="229DB123">
            <w:pPr>
              <w:pStyle w:val="Zwykytekst"/>
              <w:spacing w:line="360" w:lineRule="auto"/>
              <w:jc w:val="both"/>
              <w:rPr>
                <w:rFonts w:ascii="Century Gothic" w:hAnsi="Century Gothic" w:cs="Arial"/>
                <w:sz w:val="20"/>
              </w:rPr>
            </w:pPr>
            <w:r w:rsidRPr="005F09A4">
              <w:rPr>
                <w:rFonts w:ascii="Century Gothic,Arial" w:eastAsia="Century Gothic,Arial" w:hAnsi="Century Gothic,Arial" w:cs="Century Gothic,Arial"/>
                <w:sz w:val="20"/>
              </w:rPr>
              <w:t>osoba fizyczna, osoba prawna lub jednostka organizacyjna nie</w:t>
            </w:r>
            <w:r w:rsidR="45DAA01A" w:rsidRPr="005F09A4">
              <w:rPr>
                <w:rFonts w:ascii="Century Gothic,Arial" w:eastAsia="Century Gothic,Arial" w:hAnsi="Century Gothic,Arial" w:cs="Century Gothic,Arial"/>
                <w:sz w:val="20"/>
              </w:rPr>
              <w:t xml:space="preserve"> </w:t>
            </w:r>
            <w:r w:rsidRPr="002951BD">
              <w:rPr>
                <w:rFonts w:ascii="Century Gothic" w:eastAsia="Century Gothic,Arial" w:hAnsi="Century Gothic" w:cs="Century Gothic,Arial"/>
                <w:sz w:val="20"/>
              </w:rPr>
              <w:t xml:space="preserve">posiadająca osobowości prawnej, świadcząca na rzecz Zamawiającego usługę nadzoru inwestorskiego i </w:t>
            </w:r>
            <w:r w:rsidR="00236533" w:rsidRPr="002951BD">
              <w:rPr>
                <w:rFonts w:ascii="Century Gothic" w:eastAsia="Century Gothic,Arial" w:hAnsi="Century Gothic" w:cs="Century Gothic,Arial"/>
                <w:sz w:val="20"/>
                <w:lang w:val="pl-PL"/>
              </w:rPr>
              <w:t xml:space="preserve">nadzoru </w:t>
            </w:r>
            <w:r w:rsidRPr="002951BD">
              <w:rPr>
                <w:rFonts w:ascii="Century Gothic" w:eastAsia="Century Gothic,Arial" w:hAnsi="Century Gothic" w:cs="Century Gothic,Arial"/>
                <w:sz w:val="20"/>
              </w:rPr>
              <w:t>przyrodniczego.</w:t>
            </w:r>
            <w:r w:rsidR="002C7522" w:rsidRPr="002951BD">
              <w:rPr>
                <w:rFonts w:ascii="Century Gothic" w:eastAsia="Century Gothic,Arial" w:hAnsi="Century Gothic" w:cs="Century Gothic,Arial"/>
                <w:sz w:val="20"/>
                <w:lang w:val="pl-PL" w:eastAsia="pl-PL"/>
              </w:rPr>
              <w:t xml:space="preserve"> </w:t>
            </w:r>
            <w:r w:rsidR="002C7522" w:rsidRPr="002951BD">
              <w:rPr>
                <w:rFonts w:ascii="Century Gothic" w:eastAsia="Century Gothic,Arial" w:hAnsi="Century Gothic" w:cs="Century Gothic,Arial"/>
                <w:sz w:val="20"/>
                <w:lang w:val="pl-PL"/>
              </w:rPr>
              <w:t xml:space="preserve">W ramach niniejszej Umowy zadania nadzoru inwestorskiego lub </w:t>
            </w:r>
            <w:r w:rsidR="00236533" w:rsidRPr="002951BD">
              <w:rPr>
                <w:rFonts w:ascii="Century Gothic" w:eastAsia="Century Gothic,Arial" w:hAnsi="Century Gothic" w:cs="Century Gothic,Arial"/>
                <w:sz w:val="20"/>
                <w:lang w:val="pl-PL"/>
              </w:rPr>
              <w:t xml:space="preserve">nadzoru </w:t>
            </w:r>
            <w:r w:rsidR="002C7522" w:rsidRPr="002951BD">
              <w:rPr>
                <w:rFonts w:ascii="Century Gothic" w:eastAsia="Century Gothic,Arial" w:hAnsi="Century Gothic" w:cs="Century Gothic,Arial"/>
                <w:sz w:val="20"/>
                <w:lang w:val="pl-PL"/>
              </w:rPr>
              <w:t>przyrodniczego wykonywać może Zamawiający.</w:t>
            </w:r>
          </w:p>
        </w:tc>
      </w:tr>
      <w:tr w:rsidR="00454E6A" w:rsidRPr="005F09A4" w14:paraId="746A4C07" w14:textId="77777777" w:rsidTr="008D6AAA">
        <w:trPr>
          <w:gridAfter w:val="1"/>
          <w:wAfter w:w="6710" w:type="dxa"/>
        </w:trPr>
        <w:tc>
          <w:tcPr>
            <w:tcW w:w="3179" w:type="dxa"/>
          </w:tcPr>
          <w:p w14:paraId="26A7FAFF" w14:textId="7F5ACFDB" w:rsidR="00FC3C7A" w:rsidRPr="005F09A4" w:rsidRDefault="00FC3C7A" w:rsidP="001D2839">
            <w:pPr>
              <w:pStyle w:val="Zwykytekst"/>
              <w:spacing w:line="360" w:lineRule="auto"/>
              <w:rPr>
                <w:rFonts w:ascii="Century Gothic" w:hAnsi="Century Gothic" w:cs="Arial"/>
                <w:b/>
                <w:sz w:val="20"/>
                <w:lang w:val="pl-PL"/>
              </w:rPr>
            </w:pPr>
            <w:r w:rsidRPr="005F09A4">
              <w:rPr>
                <w:rFonts w:ascii="Century Gothic,Arial" w:eastAsia="Century Gothic,Arial" w:hAnsi="Century Gothic,Arial" w:cs="Century Gothic,Arial"/>
                <w:b/>
                <w:bCs/>
                <w:sz w:val="20"/>
                <w:lang w:val="pl-PL"/>
              </w:rPr>
              <w:t>Inwestycja</w:t>
            </w:r>
            <w:r w:rsidR="0048054D" w:rsidRPr="005F09A4">
              <w:rPr>
                <w:rFonts w:ascii="Century Gothic" w:eastAsia="Century Gothic" w:hAnsi="Century Gothic" w:cs="Century Gothic"/>
                <w:b/>
                <w:bCs/>
                <w:sz w:val="20"/>
                <w:lang w:val="pl-PL"/>
              </w:rPr>
              <w:t xml:space="preserve">, </w:t>
            </w:r>
          </w:p>
        </w:tc>
        <w:tc>
          <w:tcPr>
            <w:tcW w:w="6710" w:type="dxa"/>
          </w:tcPr>
          <w:p w14:paraId="1554E1E2" w14:textId="4AA98FCF" w:rsidR="00FC3C7A" w:rsidRPr="00D21EDC" w:rsidRDefault="0017343C" w:rsidP="002951BD">
            <w:pPr>
              <w:spacing w:line="360" w:lineRule="auto"/>
              <w:jc w:val="both"/>
              <w:rPr>
                <w:rFonts w:ascii="Century Gothic" w:hAnsi="Century Gothic"/>
                <w:color w:val="FF0000"/>
              </w:rPr>
            </w:pPr>
            <w:r w:rsidRPr="001956A2">
              <w:rPr>
                <w:rStyle w:val="cf01"/>
                <w:rFonts w:ascii="Century Gothic" w:hAnsi="Century Gothic"/>
                <w:sz w:val="20"/>
                <w:szCs w:val="20"/>
              </w:rPr>
              <w:t>Budowa gazociągu DN</w:t>
            </w:r>
            <w:r w:rsidR="00373BC1" w:rsidRPr="001956A2">
              <w:rPr>
                <w:rStyle w:val="cf01"/>
                <w:rFonts w:ascii="Century Gothic" w:hAnsi="Century Gothic"/>
                <w:sz w:val="20"/>
                <w:szCs w:val="20"/>
              </w:rPr>
              <w:t xml:space="preserve"> </w:t>
            </w:r>
            <w:r w:rsidRPr="001956A2">
              <w:rPr>
                <w:rStyle w:val="cf01"/>
                <w:rFonts w:ascii="Century Gothic" w:hAnsi="Century Gothic"/>
                <w:sz w:val="20"/>
                <w:szCs w:val="20"/>
              </w:rPr>
              <w:t xml:space="preserve">1000 MOP 8,4 </w:t>
            </w:r>
            <w:proofErr w:type="spellStart"/>
            <w:r w:rsidRPr="001956A2">
              <w:rPr>
                <w:rStyle w:val="cf01"/>
                <w:rFonts w:ascii="Century Gothic" w:hAnsi="Century Gothic"/>
                <w:sz w:val="20"/>
                <w:szCs w:val="20"/>
              </w:rPr>
              <w:t>MPa</w:t>
            </w:r>
            <w:proofErr w:type="spellEnd"/>
            <w:r w:rsidRPr="001956A2">
              <w:rPr>
                <w:rStyle w:val="cf01"/>
                <w:rFonts w:ascii="Century Gothic" w:hAnsi="Century Gothic"/>
                <w:sz w:val="20"/>
                <w:szCs w:val="20"/>
              </w:rPr>
              <w:t xml:space="preserve"> Gustorzyn-Wicko, POM 2 Odc. Gardeja-Kolnik</w:t>
            </w:r>
            <w:r w:rsidR="00D21EDC" w:rsidRPr="001956A2">
              <w:t xml:space="preserve"> </w:t>
            </w:r>
            <w:r w:rsidR="00FC3C7A" w:rsidRPr="005F09A4">
              <w:rPr>
                <w:rFonts w:ascii="Century Gothic" w:eastAsia="Century Gothic" w:hAnsi="Century Gothic" w:cs="Century Gothic"/>
              </w:rPr>
              <w:t>na nieruchomościach określonych w Dokumentacji Przetargowej. Inwestycja obejmuje wykonanie</w:t>
            </w:r>
            <w:r w:rsidR="00A74B10" w:rsidRPr="005F09A4">
              <w:rPr>
                <w:rFonts w:ascii="Century Gothic" w:eastAsia="Century Gothic" w:hAnsi="Century Gothic" w:cs="Century Gothic"/>
              </w:rPr>
              <w:t xml:space="preserve"> </w:t>
            </w:r>
            <w:r w:rsidR="00FC3C7A" w:rsidRPr="005F09A4">
              <w:rPr>
                <w:rFonts w:ascii="Century Gothic" w:eastAsia="Century Gothic" w:hAnsi="Century Gothic" w:cs="Century Gothic"/>
              </w:rPr>
              <w:t>wszystkich obiektów, instalacji i urządzeń technicznych oraz wszelkich innych Robót, na podstawie Umowy oraz Pozwolenia na Budowę lub innych wymaganych decyzji, które są konieczne do uzyskania Pozwolenia na Użytkowanie, a także dostawę wszystkich Materiałów, Urządzeń</w:t>
            </w:r>
            <w:r w:rsidR="005C53EC" w:rsidRPr="005F09A4">
              <w:rPr>
                <w:rFonts w:ascii="Century Gothic" w:eastAsia="Century Gothic" w:hAnsi="Century Gothic" w:cs="Century Gothic"/>
              </w:rPr>
              <w:t xml:space="preserve">, </w:t>
            </w:r>
            <w:r w:rsidR="00FC3C7A" w:rsidRPr="005F09A4">
              <w:rPr>
                <w:rFonts w:ascii="Century Gothic" w:eastAsia="Century Gothic" w:hAnsi="Century Gothic" w:cs="Century Gothic"/>
              </w:rPr>
              <w:t>wykonanie wszystkich usług określonych w Dokumentacji Przetargowej oraz uzyskanie ostatecznej decyzji Pozwolenia na Użytkowanie.</w:t>
            </w:r>
          </w:p>
        </w:tc>
      </w:tr>
      <w:tr w:rsidR="00454E6A" w:rsidRPr="005F09A4" w14:paraId="6D7DBD98" w14:textId="77777777" w:rsidTr="008D6AAA">
        <w:trPr>
          <w:gridAfter w:val="1"/>
          <w:wAfter w:w="6710" w:type="dxa"/>
        </w:trPr>
        <w:tc>
          <w:tcPr>
            <w:tcW w:w="3179" w:type="dxa"/>
          </w:tcPr>
          <w:p w14:paraId="2CF399D6" w14:textId="77777777" w:rsidR="00FC3C7A" w:rsidRPr="005F09A4" w:rsidRDefault="00FC3C7A" w:rsidP="001D2839">
            <w:pPr>
              <w:pStyle w:val="Zwykytekst"/>
              <w:spacing w:line="360" w:lineRule="auto"/>
              <w:rPr>
                <w:rFonts w:ascii="Century Gothic" w:hAnsi="Century Gothic" w:cs="Arial"/>
                <w:b/>
                <w:sz w:val="20"/>
                <w:lang w:val="pl-PL"/>
              </w:rPr>
            </w:pPr>
            <w:r w:rsidRPr="005F09A4">
              <w:rPr>
                <w:rFonts w:ascii="Century Gothic,Arial" w:eastAsia="Century Gothic,Arial" w:hAnsi="Century Gothic,Arial" w:cs="Century Gothic,Arial"/>
                <w:b/>
                <w:bCs/>
                <w:sz w:val="20"/>
                <w:lang w:val="pl-PL"/>
              </w:rPr>
              <w:t>Kamień Milowy</w:t>
            </w:r>
          </w:p>
        </w:tc>
        <w:tc>
          <w:tcPr>
            <w:tcW w:w="6710" w:type="dxa"/>
          </w:tcPr>
          <w:p w14:paraId="186172CC" w14:textId="4A40929A" w:rsidR="00FC3C7A" w:rsidRPr="005F09A4" w:rsidRDefault="00FC3C7A" w:rsidP="001D2839">
            <w:pPr>
              <w:pStyle w:val="Zwykytekst"/>
              <w:spacing w:line="360" w:lineRule="auto"/>
              <w:jc w:val="both"/>
              <w:rPr>
                <w:rFonts w:ascii="Century Gothic" w:hAnsi="Century Gothic" w:cs="Arial"/>
                <w:b/>
                <w:bCs/>
                <w:sz w:val="20"/>
                <w:lang w:val="pl-PL"/>
              </w:rPr>
            </w:pPr>
            <w:r w:rsidRPr="005F09A4">
              <w:rPr>
                <w:rFonts w:ascii="Century Gothic,Arial" w:eastAsia="Century Gothic,Arial" w:hAnsi="Century Gothic,Arial" w:cs="Century Gothic,Arial"/>
                <w:sz w:val="20"/>
              </w:rPr>
              <w:t xml:space="preserve">oznacza każde zdarzenie lub czynność </w:t>
            </w:r>
            <w:r w:rsidR="004F6F4D" w:rsidRPr="005F09A4">
              <w:rPr>
                <w:rFonts w:ascii="Century Gothic,Arial" w:eastAsia="Century Gothic,Arial" w:hAnsi="Century Gothic,Arial" w:cs="Century Gothic,Arial"/>
                <w:sz w:val="20"/>
              </w:rPr>
              <w:t>wskazan</w:t>
            </w:r>
            <w:r w:rsidR="004F6F4D" w:rsidRPr="005F09A4">
              <w:rPr>
                <w:rFonts w:ascii="Century Gothic,Arial" w:eastAsia="Century Gothic,Arial" w:hAnsi="Century Gothic,Arial" w:cs="Century Gothic,Arial"/>
                <w:sz w:val="20"/>
                <w:lang w:val="pl-PL"/>
              </w:rPr>
              <w:t>ą</w:t>
            </w:r>
            <w:r w:rsidR="004F6F4D" w:rsidRPr="005F09A4">
              <w:rPr>
                <w:rFonts w:ascii="Century Gothic,Arial" w:eastAsia="Century Gothic,Arial" w:hAnsi="Century Gothic,Arial" w:cs="Century Gothic,Arial"/>
                <w:sz w:val="20"/>
              </w:rPr>
              <w:t xml:space="preserve"> </w:t>
            </w:r>
            <w:r w:rsidRPr="005F09A4">
              <w:rPr>
                <w:rFonts w:ascii="Century Gothic,Arial" w:eastAsia="Century Gothic,Arial" w:hAnsi="Century Gothic,Arial" w:cs="Century Gothic,Arial"/>
                <w:sz w:val="20"/>
              </w:rPr>
              <w:t xml:space="preserve">w </w:t>
            </w:r>
            <w:r w:rsidR="003866BD">
              <w:rPr>
                <w:rFonts w:ascii="Century Gothic,Arial" w:eastAsia="Century Gothic,Arial" w:hAnsi="Century Gothic,Arial" w:cs="Century Gothic,Arial"/>
                <w:sz w:val="20"/>
                <w:lang w:val="pl-PL"/>
              </w:rPr>
              <w:t>Planie</w:t>
            </w:r>
            <w:r w:rsidRPr="005F09A4">
              <w:rPr>
                <w:rFonts w:ascii="Century Gothic,Arial" w:eastAsia="Century Gothic,Arial" w:hAnsi="Century Gothic,Arial" w:cs="Century Gothic,Arial"/>
                <w:sz w:val="20"/>
                <w:lang w:val="pl-PL"/>
              </w:rPr>
              <w:t xml:space="preserve"> Płatności</w:t>
            </w:r>
            <w:r w:rsidRPr="005F09A4">
              <w:rPr>
                <w:rFonts w:ascii="Century Gothic,Arial" w:eastAsia="Century Gothic,Arial" w:hAnsi="Century Gothic,Arial" w:cs="Century Gothic,Arial"/>
                <w:sz w:val="20"/>
              </w:rPr>
              <w:t xml:space="preserve"> jako „Kamień Milowy”.</w:t>
            </w:r>
          </w:p>
        </w:tc>
      </w:tr>
      <w:tr w:rsidR="00454E6A" w:rsidRPr="005F09A4" w14:paraId="54324F51" w14:textId="77777777" w:rsidTr="008D6AAA">
        <w:trPr>
          <w:gridAfter w:val="1"/>
          <w:wAfter w:w="6710" w:type="dxa"/>
        </w:trPr>
        <w:tc>
          <w:tcPr>
            <w:tcW w:w="3179" w:type="dxa"/>
          </w:tcPr>
          <w:p w14:paraId="0BDF66FC" w14:textId="77777777" w:rsidR="00FC3C7A" w:rsidRPr="005F09A4" w:rsidRDefault="00FC3C7A" w:rsidP="001D2839">
            <w:pPr>
              <w:pStyle w:val="Zwykytekst"/>
              <w:spacing w:line="360" w:lineRule="auto"/>
              <w:rPr>
                <w:rFonts w:ascii="Century Gothic" w:hAnsi="Century Gothic" w:cs="Arial"/>
                <w:b/>
                <w:sz w:val="20"/>
                <w:lang w:val="pl-PL"/>
              </w:rPr>
            </w:pPr>
            <w:r w:rsidRPr="005F09A4">
              <w:rPr>
                <w:rFonts w:ascii="Century Gothic,Arial" w:eastAsia="Century Gothic,Arial" w:hAnsi="Century Gothic,Arial" w:cs="Century Gothic,Arial"/>
                <w:b/>
                <w:bCs/>
                <w:sz w:val="20"/>
                <w:lang w:val="pl-PL"/>
              </w:rPr>
              <w:t>KC</w:t>
            </w:r>
          </w:p>
        </w:tc>
        <w:tc>
          <w:tcPr>
            <w:tcW w:w="6710" w:type="dxa"/>
          </w:tcPr>
          <w:p w14:paraId="147E8147" w14:textId="18F81AD3" w:rsidR="00FC3C7A" w:rsidRPr="005F09A4" w:rsidRDefault="00CC550F" w:rsidP="001D2839">
            <w:pPr>
              <w:pStyle w:val="Zwykytekst"/>
              <w:spacing w:line="360" w:lineRule="auto"/>
              <w:jc w:val="both"/>
              <w:rPr>
                <w:rFonts w:ascii="Century Gothic" w:hAnsi="Century Gothic" w:cs="Arial"/>
                <w:sz w:val="20"/>
                <w:lang w:val="pl-PL"/>
              </w:rPr>
            </w:pPr>
            <w:r w:rsidRPr="005F09A4">
              <w:rPr>
                <w:rFonts w:ascii="Century Gothic,Arial" w:eastAsia="Century Gothic,Arial" w:hAnsi="Century Gothic,Arial" w:cs="Century Gothic,Arial"/>
                <w:sz w:val="20"/>
                <w:lang w:val="pl-PL"/>
              </w:rPr>
              <w:t>U</w:t>
            </w:r>
            <w:r w:rsidR="00FC3C7A" w:rsidRPr="005F09A4">
              <w:rPr>
                <w:rFonts w:ascii="Century Gothic,Arial" w:eastAsia="Century Gothic,Arial" w:hAnsi="Century Gothic,Arial" w:cs="Century Gothic,Arial"/>
                <w:sz w:val="20"/>
                <w:lang w:val="pl-PL"/>
              </w:rPr>
              <w:t>stawa</w:t>
            </w:r>
            <w:r w:rsidRPr="005F09A4">
              <w:rPr>
                <w:rFonts w:ascii="Century Gothic,Arial" w:eastAsia="Century Gothic,Arial" w:hAnsi="Century Gothic,Arial" w:cs="Century Gothic,Arial"/>
                <w:sz w:val="20"/>
                <w:lang w:val="pl-PL"/>
              </w:rPr>
              <w:t xml:space="preserve"> z dnia 23 kwietnia 1964 </w:t>
            </w:r>
            <w:r w:rsidR="00592636" w:rsidRPr="005F09A4">
              <w:rPr>
                <w:rFonts w:ascii="Century Gothic,Arial" w:eastAsia="Century Gothic,Arial" w:hAnsi="Century Gothic,Arial" w:cs="Century Gothic,Arial"/>
                <w:sz w:val="20"/>
                <w:lang w:val="pl-PL"/>
              </w:rPr>
              <w:t>r</w:t>
            </w:r>
            <w:r w:rsidRPr="005F09A4">
              <w:rPr>
                <w:rFonts w:ascii="Century Gothic,Arial" w:eastAsia="Century Gothic,Arial" w:hAnsi="Century Gothic,Arial" w:cs="Century Gothic,Arial"/>
                <w:sz w:val="20"/>
                <w:lang w:val="pl-PL"/>
              </w:rPr>
              <w:t xml:space="preserve">. </w:t>
            </w:r>
            <w:r w:rsidR="00FC3C7A" w:rsidRPr="005F09A4">
              <w:rPr>
                <w:rFonts w:ascii="Century Gothic,Arial" w:eastAsia="Century Gothic,Arial" w:hAnsi="Century Gothic,Arial" w:cs="Century Gothic,Arial"/>
                <w:sz w:val="20"/>
                <w:lang w:val="pl-PL"/>
              </w:rPr>
              <w:t>– Kodeks cywilny.</w:t>
            </w:r>
          </w:p>
        </w:tc>
      </w:tr>
      <w:tr w:rsidR="00454E6A" w:rsidRPr="005F09A4" w14:paraId="2B7A4226" w14:textId="77777777" w:rsidTr="008D6AAA">
        <w:trPr>
          <w:gridAfter w:val="1"/>
          <w:wAfter w:w="6710" w:type="dxa"/>
        </w:trPr>
        <w:tc>
          <w:tcPr>
            <w:tcW w:w="3179" w:type="dxa"/>
          </w:tcPr>
          <w:p w14:paraId="2919BE0E" w14:textId="77777777" w:rsidR="00FC3C7A" w:rsidRPr="005F09A4" w:rsidRDefault="00FC3C7A" w:rsidP="001D2839">
            <w:pPr>
              <w:pStyle w:val="Zwykytekst"/>
              <w:spacing w:line="360" w:lineRule="auto"/>
              <w:rPr>
                <w:rFonts w:ascii="Century Gothic" w:hAnsi="Century Gothic" w:cs="Arial"/>
                <w:b/>
                <w:sz w:val="20"/>
                <w:lang w:val="pl-PL"/>
              </w:rPr>
            </w:pPr>
            <w:r w:rsidRPr="005F09A4">
              <w:rPr>
                <w:rFonts w:ascii="Century Gothic,Arial" w:eastAsia="Century Gothic,Arial" w:hAnsi="Century Gothic,Arial" w:cs="Century Gothic,Arial"/>
                <w:b/>
                <w:bCs/>
                <w:sz w:val="20"/>
                <w:lang w:val="pl-PL"/>
              </w:rPr>
              <w:t>Kierownik Projektu Wykonawcy</w:t>
            </w:r>
          </w:p>
        </w:tc>
        <w:tc>
          <w:tcPr>
            <w:tcW w:w="6710" w:type="dxa"/>
          </w:tcPr>
          <w:p w14:paraId="5B9CDA94" w14:textId="5CA7A4CF" w:rsidR="008178D0" w:rsidRPr="005F09A4" w:rsidRDefault="00FC3C7A" w:rsidP="001D2839">
            <w:pPr>
              <w:pStyle w:val="Zwykytekst"/>
              <w:spacing w:line="360" w:lineRule="auto"/>
              <w:jc w:val="both"/>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osoba </w:t>
            </w:r>
            <w:r w:rsidRPr="005F09A4">
              <w:rPr>
                <w:rFonts w:ascii="Century Gothic,Arial" w:eastAsia="Century Gothic,Arial" w:hAnsi="Century Gothic,Arial" w:cs="Century Gothic,Arial"/>
                <w:spacing w:val="-5"/>
                <w:sz w:val="20"/>
              </w:rPr>
              <w:t xml:space="preserve">wyznaczona przez </w:t>
            </w:r>
            <w:r w:rsidRPr="005F09A4">
              <w:rPr>
                <w:rFonts w:ascii="Century Gothic,Arial" w:eastAsia="Century Gothic,Arial" w:hAnsi="Century Gothic,Arial" w:cs="Century Gothic,Arial"/>
                <w:sz w:val="20"/>
              </w:rPr>
              <w:t>Wykonawcę</w:t>
            </w:r>
            <w:r w:rsidRPr="005F09A4">
              <w:rPr>
                <w:rFonts w:ascii="Century Gothic,Arial" w:eastAsia="Century Gothic,Arial" w:hAnsi="Century Gothic,Arial" w:cs="Century Gothic,Arial"/>
                <w:spacing w:val="-8"/>
                <w:sz w:val="20"/>
              </w:rPr>
              <w:t xml:space="preserve"> </w:t>
            </w:r>
            <w:r w:rsidRPr="005F09A4">
              <w:rPr>
                <w:rFonts w:ascii="Century Gothic,Arial" w:eastAsia="Century Gothic,Arial" w:hAnsi="Century Gothic,Arial" w:cs="Century Gothic,Arial"/>
                <w:sz w:val="20"/>
              </w:rPr>
              <w:t xml:space="preserve">w celu reprezentowania Wykonawcy w zakresie wskazanym </w:t>
            </w:r>
            <w:r w:rsidRPr="009F14D4">
              <w:rPr>
                <w:rFonts w:ascii="Century Gothic,Arial" w:eastAsia="Century Gothic,Arial" w:hAnsi="Century Gothic,Arial" w:cs="Century Gothic,Arial"/>
                <w:sz w:val="20"/>
              </w:rPr>
              <w:t>w Art</w:t>
            </w:r>
            <w:r w:rsidRPr="009F14D4">
              <w:rPr>
                <w:rFonts w:ascii="Century Gothic,Arial" w:eastAsia="Century Gothic,Arial" w:hAnsi="Century Gothic,Arial" w:cs="Century Gothic,Arial"/>
                <w:sz w:val="20"/>
                <w:lang w:val="pl-PL"/>
              </w:rPr>
              <w:t>.</w:t>
            </w:r>
            <w:r w:rsidRPr="009F14D4">
              <w:rPr>
                <w:rFonts w:ascii="Century Gothic,Arial" w:eastAsia="Century Gothic,Arial" w:hAnsi="Century Gothic,Arial" w:cs="Century Gothic,Arial"/>
                <w:sz w:val="20"/>
              </w:rPr>
              <w:t xml:space="preserve"> 9 Umowy</w:t>
            </w:r>
            <w:r w:rsidRPr="005F09A4">
              <w:rPr>
                <w:rFonts w:ascii="Century Gothic,Arial" w:eastAsia="Century Gothic,Arial" w:hAnsi="Century Gothic,Arial" w:cs="Century Gothic,Arial"/>
                <w:sz w:val="20"/>
              </w:rPr>
              <w:t>.</w:t>
            </w:r>
          </w:p>
        </w:tc>
      </w:tr>
      <w:tr w:rsidR="00454E6A" w:rsidRPr="005F09A4" w14:paraId="7A5529FD" w14:textId="77777777" w:rsidTr="008D6AAA">
        <w:trPr>
          <w:gridAfter w:val="1"/>
          <w:wAfter w:w="6710" w:type="dxa"/>
        </w:trPr>
        <w:tc>
          <w:tcPr>
            <w:tcW w:w="3179" w:type="dxa"/>
          </w:tcPr>
          <w:p w14:paraId="48CA9B4E" w14:textId="0502C148" w:rsidR="00FC3C7A" w:rsidRPr="005F09A4" w:rsidRDefault="00FC3C7A" w:rsidP="001D2839">
            <w:pPr>
              <w:pStyle w:val="Zwykytekst"/>
              <w:spacing w:line="360" w:lineRule="auto"/>
              <w:rPr>
                <w:rFonts w:ascii="Century Gothic" w:hAnsi="Century Gothic" w:cs="Arial"/>
                <w:b/>
                <w:sz w:val="20"/>
                <w:lang w:val="pl-PL"/>
              </w:rPr>
            </w:pPr>
            <w:r w:rsidRPr="005F09A4">
              <w:rPr>
                <w:rFonts w:ascii="Century Gothic,Arial" w:eastAsia="Century Gothic,Arial" w:hAnsi="Century Gothic,Arial" w:cs="Century Gothic,Arial"/>
                <w:b/>
                <w:bCs/>
                <w:sz w:val="20"/>
                <w:lang w:val="pl-PL"/>
              </w:rPr>
              <w:t>Kierownik Projektu Zamawiającego</w:t>
            </w:r>
          </w:p>
        </w:tc>
        <w:tc>
          <w:tcPr>
            <w:tcW w:w="6710" w:type="dxa"/>
          </w:tcPr>
          <w:p w14:paraId="1FB4E8D6" w14:textId="05C75D18" w:rsidR="00FC3C7A" w:rsidRPr="005F09A4" w:rsidRDefault="00FC3C7A" w:rsidP="001D2839">
            <w:pPr>
              <w:pStyle w:val="Zwykytekst"/>
              <w:spacing w:line="360" w:lineRule="auto"/>
              <w:jc w:val="both"/>
              <w:rPr>
                <w:rFonts w:ascii="Century Gothic" w:hAnsi="Century Gothic" w:cs="Arial"/>
                <w:sz w:val="20"/>
                <w:lang w:val="pl-PL"/>
              </w:rPr>
            </w:pPr>
            <w:r w:rsidRPr="005F09A4">
              <w:rPr>
                <w:rFonts w:ascii="Century Gothic,Arial" w:eastAsia="Century Gothic,Arial" w:hAnsi="Century Gothic,Arial" w:cs="Century Gothic,Arial"/>
                <w:sz w:val="20"/>
                <w:lang w:val="pl-PL"/>
              </w:rPr>
              <w:t xml:space="preserve">osoba wyznaczona przez Zamawiającego w celu reprezentowania Zamawiającego w zakresie wskazanym </w:t>
            </w:r>
            <w:r w:rsidRPr="009F14D4">
              <w:rPr>
                <w:rFonts w:ascii="Century Gothic,Arial" w:eastAsia="Century Gothic,Arial" w:hAnsi="Century Gothic,Arial" w:cs="Century Gothic,Arial"/>
                <w:sz w:val="20"/>
                <w:lang w:val="pl-PL"/>
              </w:rPr>
              <w:t>w Art. 9 Umowy</w:t>
            </w:r>
            <w:r w:rsidRPr="005F09A4">
              <w:rPr>
                <w:rFonts w:ascii="Century Gothic,Arial" w:eastAsia="Century Gothic,Arial" w:hAnsi="Century Gothic,Arial" w:cs="Century Gothic,Arial"/>
                <w:sz w:val="20"/>
                <w:lang w:val="pl-PL"/>
              </w:rPr>
              <w:t>.</w:t>
            </w:r>
          </w:p>
        </w:tc>
      </w:tr>
      <w:tr w:rsidR="00454E6A" w:rsidRPr="005F09A4" w14:paraId="23D04B4D" w14:textId="77777777" w:rsidTr="008D6AAA">
        <w:trPr>
          <w:gridAfter w:val="1"/>
          <w:wAfter w:w="6710" w:type="dxa"/>
        </w:trPr>
        <w:tc>
          <w:tcPr>
            <w:tcW w:w="3179" w:type="dxa"/>
          </w:tcPr>
          <w:p w14:paraId="3038BD5B" w14:textId="77777777" w:rsidR="00FC3C7A" w:rsidRPr="005F09A4" w:rsidRDefault="00FC3C7A" w:rsidP="001D2839">
            <w:pPr>
              <w:pStyle w:val="Zwykytekst"/>
              <w:spacing w:line="360" w:lineRule="auto"/>
              <w:rPr>
                <w:rFonts w:ascii="Century Gothic" w:hAnsi="Century Gothic" w:cs="Arial"/>
                <w:b/>
                <w:sz w:val="20"/>
                <w:lang w:val="pl-PL"/>
              </w:rPr>
            </w:pPr>
            <w:r w:rsidRPr="005F09A4">
              <w:rPr>
                <w:rFonts w:ascii="Century Gothic,Arial" w:eastAsia="Century Gothic,Arial" w:hAnsi="Century Gothic,Arial" w:cs="Century Gothic,Arial"/>
                <w:b/>
                <w:bCs/>
                <w:sz w:val="20"/>
                <w:lang w:val="pl-PL"/>
              </w:rPr>
              <w:t>Komisja Odbiorowa</w:t>
            </w:r>
          </w:p>
        </w:tc>
        <w:tc>
          <w:tcPr>
            <w:tcW w:w="6710" w:type="dxa"/>
          </w:tcPr>
          <w:p w14:paraId="0BC51C03" w14:textId="56CF65E6" w:rsidR="00FC3C7A" w:rsidRPr="005F09A4" w:rsidRDefault="00FC3C7A" w:rsidP="229DB123">
            <w:pPr>
              <w:pStyle w:val="Zwykytekst"/>
              <w:spacing w:line="360" w:lineRule="auto"/>
              <w:jc w:val="both"/>
              <w:rPr>
                <w:rFonts w:ascii="Century Gothic" w:hAnsi="Century Gothic"/>
                <w:sz w:val="20"/>
              </w:rPr>
            </w:pPr>
            <w:r w:rsidRPr="005F09A4">
              <w:rPr>
                <w:rFonts w:ascii="Century Gothic,Arial" w:eastAsia="Century Gothic,Arial" w:hAnsi="Century Gothic,Arial" w:cs="Century Gothic,Arial"/>
                <w:sz w:val="20"/>
              </w:rPr>
              <w:t>komisja odbiorowa w rozumieniu</w:t>
            </w:r>
            <w:r w:rsidR="006847A0" w:rsidRPr="005F09A4">
              <w:rPr>
                <w:rFonts w:ascii="Century Gothic,Arial" w:eastAsia="Century Gothic,Arial" w:hAnsi="Century Gothic,Arial" w:cs="Century Gothic,Arial"/>
                <w:sz w:val="20"/>
              </w:rPr>
              <w:t xml:space="preserve"> procedury</w:t>
            </w:r>
            <w:r w:rsidRPr="005F09A4">
              <w:rPr>
                <w:rFonts w:ascii="Century Gothic,Arial" w:eastAsia="Century Gothic,Arial" w:hAnsi="Century Gothic,Arial" w:cs="Century Gothic,Arial"/>
                <w:sz w:val="20"/>
              </w:rPr>
              <w:t xml:space="preserve"> </w:t>
            </w:r>
            <w:r w:rsidR="00272401" w:rsidRPr="00956703">
              <w:rPr>
                <w:rFonts w:ascii="Century Gothic,Arial" w:eastAsia="Century Gothic,Arial" w:hAnsi="Century Gothic,Arial" w:cs="Century Gothic,Arial"/>
                <w:sz w:val="20"/>
              </w:rPr>
              <w:t xml:space="preserve">SESP </w:t>
            </w:r>
            <w:r w:rsidR="006847A0" w:rsidRPr="00956703">
              <w:rPr>
                <w:rFonts w:ascii="Century Gothic,Arial" w:eastAsia="Century Gothic,Arial" w:hAnsi="Century Gothic,Arial" w:cs="Century Gothic,Arial"/>
                <w:sz w:val="20"/>
                <w:lang w:val="pl-PL"/>
              </w:rPr>
              <w:t>P.02.O.03</w:t>
            </w:r>
            <w:r w:rsidR="006847A0" w:rsidRPr="005F09A4">
              <w:rPr>
                <w:rFonts w:ascii="Century Gothic,Arial" w:eastAsia="Century Gothic,Arial" w:hAnsi="Century Gothic,Arial"/>
                <w:sz w:val="20"/>
                <w:lang w:val="pl-PL"/>
              </w:rPr>
              <w:t xml:space="preserve"> Odbiór zadań remontowych i inwestycyjnych obiektów sieci przesyłowej </w:t>
            </w:r>
            <w:r w:rsidR="006847A0" w:rsidRPr="002031FA">
              <w:rPr>
                <w:rFonts w:ascii="Century Gothic,Arial" w:eastAsia="Century Gothic,Arial" w:hAnsi="Century Gothic,Arial"/>
                <w:sz w:val="20"/>
                <w:lang w:val="pl-PL"/>
              </w:rPr>
              <w:t xml:space="preserve">stanowiącej </w:t>
            </w:r>
            <w:r w:rsidR="006847A0" w:rsidRPr="005E4CED">
              <w:rPr>
                <w:rFonts w:ascii="Century Gothic,Arial" w:eastAsia="Century Gothic,Arial" w:hAnsi="Century Gothic,Arial"/>
                <w:b/>
                <w:bCs/>
                <w:sz w:val="20"/>
                <w:lang w:val="pl-PL"/>
              </w:rPr>
              <w:t>Za</w:t>
            </w:r>
            <w:r w:rsidR="006847A0" w:rsidRPr="005E4CED">
              <w:rPr>
                <w:rFonts w:ascii="Century Gothic,Arial" w:eastAsia="Century Gothic,Arial" w:hAnsi="Century Gothic,Arial" w:hint="cs"/>
                <w:b/>
                <w:bCs/>
                <w:sz w:val="20"/>
                <w:lang w:val="pl-PL"/>
              </w:rPr>
              <w:t>łą</w:t>
            </w:r>
            <w:r w:rsidR="006847A0" w:rsidRPr="005E4CED">
              <w:rPr>
                <w:rFonts w:ascii="Century Gothic,Arial" w:eastAsia="Century Gothic,Arial" w:hAnsi="Century Gothic,Arial"/>
                <w:b/>
                <w:bCs/>
                <w:sz w:val="20"/>
                <w:lang w:val="pl-PL"/>
              </w:rPr>
              <w:t>cznik nr 5.</w:t>
            </w:r>
            <w:r w:rsidR="00877973" w:rsidRPr="005E4CED">
              <w:rPr>
                <w:rFonts w:ascii="Century Gothic,Arial" w:eastAsia="Century Gothic,Arial" w:hAnsi="Century Gothic,Arial"/>
                <w:b/>
                <w:bCs/>
                <w:sz w:val="20"/>
                <w:lang w:val="pl-PL"/>
              </w:rPr>
              <w:t>10</w:t>
            </w:r>
            <w:r w:rsidR="00D16F72">
              <w:rPr>
                <w:rFonts w:ascii="Century Gothic,Arial" w:eastAsia="Century Gothic,Arial" w:hAnsi="Century Gothic,Arial"/>
                <w:b/>
                <w:bCs/>
                <w:sz w:val="20"/>
                <w:lang w:val="pl-PL"/>
              </w:rPr>
              <w:t>.</w:t>
            </w:r>
            <w:r w:rsidR="002031FA" w:rsidRPr="005E4CED">
              <w:rPr>
                <w:rFonts w:ascii="Century Gothic,Arial" w:eastAsia="Century Gothic,Arial" w:hAnsi="Century Gothic,Arial"/>
                <w:b/>
                <w:bCs/>
                <w:sz w:val="20"/>
                <w:lang w:val="pl-PL"/>
              </w:rPr>
              <w:t xml:space="preserve"> </w:t>
            </w:r>
            <w:r w:rsidR="006847A0" w:rsidRPr="005E4CED">
              <w:rPr>
                <w:rFonts w:ascii="Century Gothic,Arial" w:eastAsia="Century Gothic,Arial" w:hAnsi="Century Gothic,Arial"/>
                <w:b/>
                <w:bCs/>
                <w:sz w:val="20"/>
                <w:lang w:val="pl-PL"/>
              </w:rPr>
              <w:t>do OPZ</w:t>
            </w:r>
            <w:r w:rsidR="006847A0" w:rsidRPr="003C45AD">
              <w:rPr>
                <w:rFonts w:ascii="Century Gothic,Arial" w:eastAsia="Century Gothic,Arial" w:hAnsi="Century Gothic,Arial"/>
                <w:sz w:val="20"/>
                <w:lang w:val="pl-PL"/>
              </w:rPr>
              <w:t>,</w:t>
            </w:r>
            <w:r w:rsidR="006847A0" w:rsidRPr="002031FA">
              <w:rPr>
                <w:rFonts w:ascii="Century Gothic,Arial" w:eastAsia="Century Gothic,Arial" w:hAnsi="Century Gothic,Arial"/>
                <w:sz w:val="20"/>
                <w:lang w:val="pl-PL"/>
              </w:rPr>
              <w:t xml:space="preserve"> </w:t>
            </w:r>
            <w:r w:rsidRPr="002031FA">
              <w:rPr>
                <w:rFonts w:ascii="Century Gothic,Arial" w:eastAsia="Century Gothic,Arial" w:hAnsi="Century Gothic,Arial"/>
                <w:sz w:val="20"/>
                <w:lang w:val="pl-PL"/>
              </w:rPr>
              <w:t>powołana</w:t>
            </w:r>
            <w:r w:rsidRPr="005F09A4">
              <w:rPr>
                <w:rFonts w:ascii="Century Gothic,Arial" w:eastAsia="Century Gothic,Arial" w:hAnsi="Century Gothic,Arial"/>
                <w:sz w:val="20"/>
                <w:lang w:val="pl-PL"/>
              </w:rPr>
              <w:t xml:space="preserve"> do przeprowadzenia odbiorów. W skład Komisji Odbiorowej wchodzić będą osoby wskazane w</w:t>
            </w:r>
            <w:r w:rsidR="006847A0" w:rsidRPr="005F09A4">
              <w:rPr>
                <w:rFonts w:ascii="Century Gothic,Arial" w:eastAsia="Century Gothic,Arial" w:hAnsi="Century Gothic,Arial"/>
                <w:sz w:val="20"/>
                <w:lang w:val="pl-PL"/>
              </w:rPr>
              <w:t xml:space="preserve"> wyżej wymienionej procedurze</w:t>
            </w:r>
            <w:r w:rsidR="00C17BF9" w:rsidRPr="005F09A4">
              <w:rPr>
                <w:rFonts w:ascii="Century Gothic,Arial" w:eastAsia="Century Gothic,Arial" w:hAnsi="Century Gothic,Arial"/>
                <w:sz w:val="20"/>
                <w:lang w:val="pl-PL"/>
              </w:rPr>
              <w:t>.</w:t>
            </w:r>
            <w:r w:rsidRPr="005F09A4">
              <w:rPr>
                <w:rFonts w:ascii="Century Gothic,Arial" w:eastAsia="Century Gothic,Arial" w:hAnsi="Century Gothic,Arial" w:cs="Century Gothic,Arial"/>
                <w:sz w:val="20"/>
              </w:rPr>
              <w:t xml:space="preserve"> </w:t>
            </w:r>
          </w:p>
        </w:tc>
      </w:tr>
      <w:tr w:rsidR="00454E6A" w:rsidRPr="005F09A4" w14:paraId="6358BCC3" w14:textId="77777777" w:rsidTr="008D6AAA">
        <w:trPr>
          <w:gridAfter w:val="1"/>
          <w:wAfter w:w="6710" w:type="dxa"/>
        </w:trPr>
        <w:tc>
          <w:tcPr>
            <w:tcW w:w="3179" w:type="dxa"/>
          </w:tcPr>
          <w:p w14:paraId="08E582E5" w14:textId="77777777" w:rsidR="00FC3C7A" w:rsidRPr="005F09A4" w:rsidRDefault="00FC3C7A" w:rsidP="001D2839">
            <w:pPr>
              <w:pStyle w:val="Zwykytekst"/>
              <w:spacing w:line="360" w:lineRule="auto"/>
              <w:rPr>
                <w:rFonts w:ascii="Century Gothic" w:hAnsi="Century Gothic" w:cs="Arial"/>
                <w:b/>
                <w:sz w:val="20"/>
                <w:lang w:val="pl-PL"/>
              </w:rPr>
            </w:pPr>
            <w:r w:rsidRPr="005F09A4">
              <w:rPr>
                <w:rFonts w:ascii="Century Gothic,Arial" w:eastAsia="Century Gothic,Arial" w:hAnsi="Century Gothic,Arial" w:cs="Century Gothic,Arial"/>
                <w:b/>
                <w:bCs/>
                <w:sz w:val="20"/>
                <w:lang w:val="pl-PL"/>
              </w:rPr>
              <w:t>Konsorcjum</w:t>
            </w:r>
          </w:p>
        </w:tc>
        <w:tc>
          <w:tcPr>
            <w:tcW w:w="6710" w:type="dxa"/>
          </w:tcPr>
          <w:p w14:paraId="67DB4E53" w14:textId="1EA32200" w:rsidR="00CF3474" w:rsidRPr="005F09A4" w:rsidRDefault="00FC3C7A" w:rsidP="001D2839">
            <w:pPr>
              <w:pStyle w:val="Zwykytekst"/>
              <w:spacing w:line="360" w:lineRule="auto"/>
              <w:jc w:val="both"/>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Wykonawcy podejmujący się wspólnie wykonania </w:t>
            </w:r>
            <w:r w:rsidRPr="002951BD">
              <w:rPr>
                <w:rFonts w:ascii="Century Gothic" w:eastAsia="Century Gothic,Arial" w:hAnsi="Century Gothic" w:cs="Century Gothic,Arial"/>
                <w:sz w:val="20"/>
              </w:rPr>
              <w:t>Umowy</w:t>
            </w:r>
            <w:r w:rsidR="008178D0" w:rsidRPr="002951BD">
              <w:rPr>
                <w:rFonts w:ascii="Century Gothic" w:eastAsia="Century Gothic,Arial" w:hAnsi="Century Gothic" w:cs="Century Gothic,Arial"/>
                <w:sz w:val="20"/>
                <w:lang w:val="pl-PL"/>
              </w:rPr>
              <w:t xml:space="preserve"> oraz solidarnie z tego tytułu odpowiedzialni wobec Zamawiającego</w:t>
            </w:r>
            <w:r w:rsidRPr="002951BD">
              <w:rPr>
                <w:rFonts w:ascii="Century Gothic" w:eastAsia="Century Gothic,Arial" w:hAnsi="Century Gothic" w:cs="Century Gothic,Arial"/>
                <w:sz w:val="20"/>
              </w:rPr>
              <w:t>, których</w:t>
            </w:r>
            <w:r w:rsidRPr="005F09A4">
              <w:rPr>
                <w:rFonts w:ascii="Century Gothic,Arial" w:eastAsia="Century Gothic,Arial" w:hAnsi="Century Gothic,Arial" w:cs="Century Gothic,Arial"/>
                <w:sz w:val="20"/>
              </w:rPr>
              <w:t xml:space="preserve"> wzajemne relacje reguluje umowa konsorcjum lub inna umowa o podobnym charakterze, w szczególności umowa o współpracy.</w:t>
            </w:r>
          </w:p>
        </w:tc>
      </w:tr>
      <w:tr w:rsidR="00454E6A" w:rsidRPr="005F09A4" w14:paraId="3CB9196D" w14:textId="77777777" w:rsidTr="008D6AAA">
        <w:trPr>
          <w:gridAfter w:val="1"/>
          <w:wAfter w:w="6710" w:type="dxa"/>
        </w:trPr>
        <w:tc>
          <w:tcPr>
            <w:tcW w:w="3179" w:type="dxa"/>
          </w:tcPr>
          <w:p w14:paraId="5E4E7348" w14:textId="77777777" w:rsidR="00FC3C7A" w:rsidRPr="005F09A4" w:rsidRDefault="00FC3C7A" w:rsidP="001D2839">
            <w:pPr>
              <w:pStyle w:val="Zwykytekst"/>
              <w:spacing w:line="360" w:lineRule="auto"/>
              <w:rPr>
                <w:rFonts w:ascii="Century Gothic" w:hAnsi="Century Gothic" w:cs="Arial"/>
                <w:b/>
                <w:sz w:val="20"/>
                <w:lang w:val="pl-PL"/>
              </w:rPr>
            </w:pPr>
            <w:r w:rsidRPr="005F09A4">
              <w:rPr>
                <w:rFonts w:ascii="Century Gothic,Arial" w:eastAsia="Century Gothic,Arial" w:hAnsi="Century Gothic,Arial" w:cs="Century Gothic,Arial"/>
                <w:b/>
                <w:bCs/>
                <w:sz w:val="20"/>
                <w:lang w:val="pl-PL"/>
              </w:rPr>
              <w:t>Materiały</w:t>
            </w:r>
          </w:p>
        </w:tc>
        <w:tc>
          <w:tcPr>
            <w:tcW w:w="6710" w:type="dxa"/>
          </w:tcPr>
          <w:p w14:paraId="02A98752" w14:textId="60102350" w:rsidR="00FC3C7A" w:rsidRPr="005F09A4" w:rsidRDefault="00FC3C7A" w:rsidP="001D2839">
            <w:pPr>
              <w:pStyle w:val="Zwykytekst"/>
              <w:spacing w:line="360" w:lineRule="auto"/>
              <w:jc w:val="both"/>
              <w:rPr>
                <w:rFonts w:ascii="Century Gothic" w:hAnsi="Century Gothic" w:cs="Arial"/>
                <w:sz w:val="20"/>
              </w:rPr>
            </w:pPr>
            <w:r w:rsidRPr="005F09A4">
              <w:rPr>
                <w:rFonts w:ascii="Century Gothic,Arial" w:eastAsia="Century Gothic,Arial" w:hAnsi="Century Gothic,Arial" w:cs="Century Gothic,Arial"/>
                <w:sz w:val="20"/>
              </w:rPr>
              <w:t>fabrycznie nowe</w:t>
            </w:r>
            <w:r w:rsidR="00BE0A7D" w:rsidRPr="005F09A4">
              <w:rPr>
                <w:rFonts w:ascii="Century Gothic,Arial" w:eastAsia="Century Gothic,Arial" w:hAnsi="Century Gothic,Arial" w:cs="Century Gothic,Arial"/>
                <w:sz w:val="20"/>
                <w:lang w:val="pl-PL"/>
              </w:rPr>
              <w:t xml:space="preserve"> </w:t>
            </w:r>
            <w:r w:rsidR="00BE0A7D" w:rsidRPr="005F09A4">
              <w:rPr>
                <w:rFonts w:ascii="Century Gothic" w:eastAsia="Century Gothic" w:hAnsi="Century Gothic" w:cs="Century Gothic"/>
                <w:sz w:val="20"/>
                <w:lang w:val="pl-PL"/>
              </w:rPr>
              <w:t>(</w:t>
            </w:r>
            <w:r w:rsidR="009A48BD" w:rsidRPr="005F09A4">
              <w:rPr>
                <w:rFonts w:ascii="Century Gothic" w:eastAsia="Century Gothic" w:hAnsi="Century Gothic" w:cs="Century Gothic"/>
                <w:sz w:val="20"/>
                <w:lang w:val="pl-PL"/>
              </w:rPr>
              <w:t>wyprodukowane nie wcześniej niż 18 miesięcy przed dniem dostawy na Teren Budowy</w:t>
            </w:r>
            <w:r w:rsidR="00BE0A7D" w:rsidRPr="005F09A4">
              <w:rPr>
                <w:rFonts w:ascii="Century Gothic" w:eastAsia="Century Gothic" w:hAnsi="Century Gothic" w:cs="Century Gothic"/>
                <w:sz w:val="20"/>
                <w:lang w:val="pl-PL"/>
              </w:rPr>
              <w:t>)</w:t>
            </w:r>
            <w:r w:rsidRPr="005F09A4">
              <w:rPr>
                <w:rFonts w:ascii="Century Gothic,Arial" w:eastAsia="Century Gothic,Arial" w:hAnsi="Century Gothic,Arial" w:cs="Century Gothic,Arial"/>
                <w:sz w:val="20"/>
              </w:rPr>
              <w:t xml:space="preserve"> i nieużywane materiały, elementy budowlane</w:t>
            </w:r>
            <w:r w:rsidRPr="005F09A4">
              <w:rPr>
                <w:rFonts w:ascii="Century Gothic,Arial" w:eastAsia="Century Gothic,Arial" w:hAnsi="Century Gothic,Arial" w:cs="Century Gothic,Arial"/>
                <w:sz w:val="20"/>
                <w:lang w:val="pl-PL"/>
              </w:rPr>
              <w:t>,</w:t>
            </w:r>
            <w:r w:rsidRPr="005F09A4">
              <w:rPr>
                <w:rFonts w:ascii="Century Gothic,Arial" w:eastAsia="Century Gothic,Arial" w:hAnsi="Century Gothic,Arial" w:cs="Century Gothic,Arial"/>
                <w:sz w:val="20"/>
              </w:rPr>
              <w:t xml:space="preserve"> wykończeniowe, </w:t>
            </w:r>
            <w:r w:rsidRPr="005F09A4">
              <w:rPr>
                <w:rFonts w:ascii="Century Gothic,Arial" w:eastAsia="Century Gothic,Arial" w:hAnsi="Century Gothic,Arial" w:cs="Century Gothic,Arial"/>
                <w:sz w:val="20"/>
                <w:lang w:val="pl-PL"/>
              </w:rPr>
              <w:t>surowce (</w:t>
            </w:r>
            <w:r w:rsidRPr="005F09A4">
              <w:rPr>
                <w:rFonts w:ascii="Century Gothic,Arial" w:eastAsia="Century Gothic,Arial" w:hAnsi="Century Gothic,Arial" w:cs="Century Gothic,Arial"/>
                <w:sz w:val="20"/>
              </w:rPr>
              <w:t xml:space="preserve">z wyłączeniem </w:t>
            </w:r>
            <w:r w:rsidRPr="005F09A4">
              <w:rPr>
                <w:rFonts w:ascii="Century Gothic,Arial" w:eastAsia="Century Gothic,Arial" w:hAnsi="Century Gothic,Arial" w:cs="Century Gothic,Arial"/>
                <w:sz w:val="20"/>
                <w:lang w:val="pl-PL"/>
              </w:rPr>
              <w:lastRenderedPageBreak/>
              <w:t xml:space="preserve">Dostaw Inwestorskich, </w:t>
            </w:r>
            <w:r w:rsidRPr="005F09A4">
              <w:rPr>
                <w:rFonts w:ascii="Century Gothic,Arial" w:eastAsia="Century Gothic,Arial" w:hAnsi="Century Gothic,Arial" w:cs="Century Gothic,Arial"/>
                <w:sz w:val="20"/>
              </w:rPr>
              <w:t xml:space="preserve">Urządzeń i </w:t>
            </w:r>
            <w:r w:rsidRPr="005F09A4">
              <w:rPr>
                <w:rFonts w:ascii="Century Gothic,Arial" w:eastAsia="Century Gothic,Arial" w:hAnsi="Century Gothic,Arial" w:cs="Century Gothic,Arial"/>
                <w:sz w:val="20"/>
                <w:lang w:val="pl-PL"/>
              </w:rPr>
              <w:t>Sprzętu)</w:t>
            </w:r>
            <w:r w:rsidRPr="005F09A4">
              <w:rPr>
                <w:rFonts w:ascii="Century Gothic,Arial" w:eastAsia="Century Gothic,Arial" w:hAnsi="Century Gothic,Arial" w:cs="Century Gothic,Arial"/>
                <w:sz w:val="20"/>
              </w:rPr>
              <w:t>, które mają być wykorzystane przy realizacji Robót, w zakresie i standardzie określonym w Dokumentacji Przetargowej</w:t>
            </w:r>
            <w:r w:rsidRPr="005F09A4">
              <w:rPr>
                <w:rFonts w:ascii="Century Gothic,Arial" w:eastAsia="Century Gothic,Arial" w:hAnsi="Century Gothic,Arial" w:cs="Century Gothic,Arial"/>
                <w:sz w:val="20"/>
                <w:lang w:val="pl-PL"/>
              </w:rPr>
              <w:t>, a w przypadku braku wytycznych co do standardu, w standardzie zgodnym z przeznaczeniem i rodzajem Robót, do których wykonania mają być zastosowane. Materiały powinny być zgodne z obowiązującymi przepisami polskiego prawa oraz Polskimi lub Europejskimi Normami. Materiały obejmują również wszystkie wyspecyfikowane w Dokumentacji Przetargowej materiały, surowce i inne wyroby budowlane, które nie są lub planuje się, że nie będą wykorzystane przy wykonywaniu Robót, ale ich dostawa stanowi przedmiot Umowy. Materiały dostarcza Wykonawca.</w:t>
            </w:r>
          </w:p>
        </w:tc>
      </w:tr>
      <w:tr w:rsidR="00454E6A" w:rsidRPr="005F09A4" w14:paraId="0B01BBAA" w14:textId="77777777" w:rsidTr="008D6AAA">
        <w:trPr>
          <w:gridAfter w:val="1"/>
          <w:wAfter w:w="6710" w:type="dxa"/>
        </w:trPr>
        <w:tc>
          <w:tcPr>
            <w:tcW w:w="3179" w:type="dxa"/>
          </w:tcPr>
          <w:p w14:paraId="24112CC4" w14:textId="77777777" w:rsidR="00FC3C7A" w:rsidRPr="005F09A4" w:rsidRDefault="00FC3C7A" w:rsidP="001D2839">
            <w:pPr>
              <w:pStyle w:val="Zwykytekst"/>
              <w:spacing w:line="360" w:lineRule="auto"/>
              <w:rPr>
                <w:rFonts w:ascii="Century Gothic" w:hAnsi="Century Gothic" w:cs="Arial"/>
                <w:b/>
                <w:sz w:val="20"/>
                <w:lang w:val="pl-PL"/>
              </w:rPr>
            </w:pPr>
            <w:r w:rsidRPr="005F09A4">
              <w:rPr>
                <w:rFonts w:ascii="Century Gothic,Arial" w:eastAsia="Century Gothic,Arial" w:hAnsi="Century Gothic,Arial" w:cs="Century Gothic,Arial"/>
                <w:b/>
                <w:bCs/>
                <w:sz w:val="20"/>
                <w:lang w:val="pl-PL"/>
              </w:rPr>
              <w:lastRenderedPageBreak/>
              <w:t>Odbiór Częściowy</w:t>
            </w:r>
          </w:p>
        </w:tc>
        <w:tc>
          <w:tcPr>
            <w:tcW w:w="6710" w:type="dxa"/>
          </w:tcPr>
          <w:p w14:paraId="41EF0E3B" w14:textId="74EE7E41" w:rsidR="00FC3C7A" w:rsidRPr="005F09A4" w:rsidRDefault="00FC3C7A" w:rsidP="001D2839">
            <w:pPr>
              <w:pStyle w:val="Zwykytekst"/>
              <w:spacing w:line="360" w:lineRule="auto"/>
              <w:jc w:val="both"/>
              <w:rPr>
                <w:rFonts w:ascii="Century Gothic" w:hAnsi="Century Gothic" w:cs="Arial"/>
                <w:sz w:val="20"/>
                <w:lang w:val="pl-PL"/>
              </w:rPr>
            </w:pPr>
            <w:r w:rsidRPr="005F09A4">
              <w:rPr>
                <w:rFonts w:ascii="Century Gothic,Arial" w:eastAsia="Century Gothic,Arial" w:hAnsi="Century Gothic,Arial" w:cs="Century Gothic,Arial"/>
                <w:sz w:val="20"/>
                <w:lang w:val="pl-PL"/>
              </w:rPr>
              <w:t>odbiór części lub całości Kamienia Milowego dokonywany wyłącznie w celu prowadzenia częściowych rozliczeń z tytułu realizacji Inwestycji.</w:t>
            </w:r>
          </w:p>
        </w:tc>
      </w:tr>
      <w:tr w:rsidR="00454E6A" w:rsidRPr="005F09A4" w14:paraId="78624089" w14:textId="77777777" w:rsidTr="008D6AAA">
        <w:trPr>
          <w:gridAfter w:val="1"/>
          <w:wAfter w:w="6710" w:type="dxa"/>
        </w:trPr>
        <w:tc>
          <w:tcPr>
            <w:tcW w:w="3179" w:type="dxa"/>
          </w:tcPr>
          <w:p w14:paraId="5C890E25" w14:textId="77777777" w:rsidR="00FC3C7A" w:rsidRPr="005F09A4" w:rsidRDefault="00FC3C7A" w:rsidP="001D2839">
            <w:pPr>
              <w:pStyle w:val="Zwykytekst"/>
              <w:spacing w:line="360" w:lineRule="auto"/>
              <w:rPr>
                <w:rFonts w:ascii="Century Gothic" w:hAnsi="Century Gothic" w:cs="Arial"/>
                <w:b/>
                <w:sz w:val="20"/>
                <w:lang w:val="pl-PL"/>
              </w:rPr>
            </w:pPr>
            <w:r w:rsidRPr="005F09A4">
              <w:rPr>
                <w:rFonts w:ascii="Century Gothic,Arial" w:eastAsia="Century Gothic,Arial" w:hAnsi="Century Gothic,Arial" w:cs="Century Gothic,Arial"/>
                <w:b/>
                <w:bCs/>
                <w:sz w:val="20"/>
                <w:lang w:val="pl-PL"/>
              </w:rPr>
              <w:t>Odbiór Dostaw Inwestorskich</w:t>
            </w:r>
          </w:p>
        </w:tc>
        <w:tc>
          <w:tcPr>
            <w:tcW w:w="6710" w:type="dxa"/>
          </w:tcPr>
          <w:p w14:paraId="10F093C9" w14:textId="24C03E1A" w:rsidR="00FC3C7A" w:rsidRPr="005F09A4" w:rsidRDefault="00FC3C7A" w:rsidP="229DB123">
            <w:pPr>
              <w:pStyle w:val="Zwykytekst"/>
              <w:spacing w:line="360" w:lineRule="auto"/>
              <w:jc w:val="both"/>
              <w:rPr>
                <w:rFonts w:ascii="Century Gothic" w:hAnsi="Century Gothic" w:cs="Arial"/>
                <w:sz w:val="20"/>
              </w:rPr>
            </w:pPr>
            <w:r w:rsidRPr="005F09A4">
              <w:rPr>
                <w:rFonts w:ascii="Century Gothic,Arial" w:eastAsia="Century Gothic,Arial" w:hAnsi="Century Gothic,Arial" w:cs="Century Gothic,Arial"/>
                <w:sz w:val="20"/>
              </w:rPr>
              <w:t xml:space="preserve">odbiór Dostaw Inwestorskich (lub ich części) przez Wykonawcę z magazynów lub placów składowych </w:t>
            </w:r>
            <w:r w:rsidR="00CD468A" w:rsidRPr="005F09A4">
              <w:rPr>
                <w:rFonts w:ascii="Century Gothic" w:eastAsia="Century Gothic,Arial" w:hAnsi="Century Gothic" w:cs="Century Gothic,Arial"/>
                <w:sz w:val="20"/>
                <w:lang w:val="pl-PL"/>
              </w:rPr>
              <w:t>lub</w:t>
            </w:r>
            <w:r w:rsidR="006C7E62" w:rsidRPr="005F09A4">
              <w:rPr>
                <w:rFonts w:ascii="Century Gothic" w:eastAsia="Century Gothic,Arial" w:hAnsi="Century Gothic" w:cs="Century Gothic,Arial"/>
                <w:sz w:val="20"/>
                <w:lang w:val="pl-PL"/>
              </w:rPr>
              <w:t xml:space="preserve"> innych miejsc wskazanych</w:t>
            </w:r>
            <w:r w:rsidR="006C7E62" w:rsidRPr="005F09A4">
              <w:rPr>
                <w:rFonts w:asciiTheme="minorHAnsi" w:eastAsia="Century Gothic,Arial" w:hAnsiTheme="minorHAnsi" w:cs="Century Gothic,Arial"/>
                <w:sz w:val="20"/>
                <w:lang w:val="pl-PL"/>
              </w:rPr>
              <w:t xml:space="preserve"> </w:t>
            </w:r>
            <w:r w:rsidRPr="005F09A4">
              <w:rPr>
                <w:rFonts w:ascii="Century Gothic,Arial" w:eastAsia="Century Gothic,Arial" w:hAnsi="Century Gothic,Arial" w:cs="Century Gothic,Arial"/>
                <w:sz w:val="20"/>
              </w:rPr>
              <w:t xml:space="preserve">przez Zamawiającego </w:t>
            </w:r>
            <w:r w:rsidR="006C7E62" w:rsidRPr="005F09A4">
              <w:rPr>
                <w:rFonts w:asciiTheme="minorHAnsi" w:eastAsia="Century Gothic,Arial" w:hAnsiTheme="minorHAnsi" w:cs="Century Gothic,Arial"/>
                <w:sz w:val="20"/>
                <w:lang w:val="pl-PL"/>
              </w:rPr>
              <w:t xml:space="preserve"> </w:t>
            </w:r>
            <w:r w:rsidR="006C7E62" w:rsidRPr="005F09A4">
              <w:rPr>
                <w:rFonts w:ascii="Century Gothic" w:eastAsia="Century Gothic,Arial" w:hAnsi="Century Gothic" w:cs="Century Gothic,Arial"/>
                <w:sz w:val="20"/>
                <w:lang w:val="pl-PL"/>
              </w:rPr>
              <w:t>na terenie Polski</w:t>
            </w:r>
            <w:r w:rsidR="006C7E62" w:rsidRPr="005F09A4">
              <w:rPr>
                <w:rFonts w:asciiTheme="minorHAnsi" w:eastAsia="Century Gothic,Arial" w:hAnsiTheme="minorHAnsi" w:cs="Century Gothic,Arial"/>
                <w:sz w:val="20"/>
                <w:lang w:val="pl-PL"/>
              </w:rPr>
              <w:t xml:space="preserve"> </w:t>
            </w:r>
            <w:r w:rsidRPr="005F09A4">
              <w:rPr>
                <w:rFonts w:ascii="Century Gothic,Arial" w:eastAsia="Century Gothic,Arial" w:hAnsi="Century Gothic,Arial" w:cs="Century Gothic,Arial"/>
                <w:sz w:val="20"/>
              </w:rPr>
              <w:t xml:space="preserve">bądź </w:t>
            </w:r>
            <w:r w:rsidR="00000C5B" w:rsidRPr="005F09A4">
              <w:rPr>
                <w:rFonts w:asciiTheme="minorHAnsi" w:eastAsia="Century Gothic,Arial" w:hAnsiTheme="minorHAnsi" w:cs="Century Gothic,Arial"/>
                <w:sz w:val="20"/>
                <w:lang w:val="pl-PL"/>
              </w:rPr>
              <w:t>z</w:t>
            </w:r>
            <w:r w:rsidR="00000C5B" w:rsidRPr="005F09A4">
              <w:rPr>
                <w:rFonts w:ascii="Century Gothic,Arial" w:eastAsia="Century Gothic,Arial" w:hAnsi="Century Gothic,Arial" w:cs="Century Gothic,Arial"/>
                <w:sz w:val="20"/>
              </w:rPr>
              <w:t xml:space="preserve"> </w:t>
            </w:r>
            <w:r w:rsidRPr="002951BD">
              <w:rPr>
                <w:rFonts w:ascii="Century Gothic" w:eastAsia="Century Gothic,Arial" w:hAnsi="Century Gothic" w:cs="Century Gothic,Arial"/>
                <w:sz w:val="20"/>
              </w:rPr>
              <w:t>magazyn</w:t>
            </w:r>
            <w:r w:rsidR="00000C5B" w:rsidRPr="002951BD">
              <w:rPr>
                <w:rFonts w:ascii="Century Gothic" w:eastAsia="Century Gothic,Arial" w:hAnsi="Century Gothic" w:cs="Century Gothic,Arial"/>
                <w:sz w:val="20"/>
                <w:lang w:val="pl-PL"/>
              </w:rPr>
              <w:t>ów</w:t>
            </w:r>
            <w:r w:rsidRPr="002951BD">
              <w:rPr>
                <w:rFonts w:ascii="Century Gothic" w:eastAsia="Century Gothic,Arial" w:hAnsi="Century Gothic" w:cs="Century Gothic,Arial"/>
                <w:sz w:val="20"/>
              </w:rPr>
              <w:t xml:space="preserve"> lub plac</w:t>
            </w:r>
            <w:r w:rsidR="00000C5B" w:rsidRPr="002951BD">
              <w:rPr>
                <w:rFonts w:ascii="Century Gothic" w:eastAsia="Century Gothic,Arial" w:hAnsi="Century Gothic" w:cs="Century Gothic,Arial"/>
                <w:sz w:val="20"/>
                <w:lang w:val="pl-PL"/>
              </w:rPr>
              <w:t>ów</w:t>
            </w:r>
            <w:r w:rsidRPr="005F09A4">
              <w:rPr>
                <w:rFonts w:ascii="Century Gothic,Arial" w:eastAsia="Century Gothic,Arial" w:hAnsi="Century Gothic,Arial" w:cs="Century Gothic,Arial"/>
                <w:sz w:val="20"/>
              </w:rPr>
              <w:t xml:space="preserve"> składowych zorganizowanych przez Wykonawcę, obejmujący dokonanie kontroli ilościowej i jakościowej </w:t>
            </w:r>
            <w:r w:rsidRPr="005F09A4">
              <w:rPr>
                <w:rFonts w:ascii="Century Gothic,Arial" w:eastAsia="Century Gothic,Arial" w:hAnsi="Century Gothic,Arial" w:cs="Century Gothic,Arial"/>
                <w:sz w:val="20"/>
                <w:lang w:val="pl-PL"/>
              </w:rPr>
              <w:t xml:space="preserve">oraz </w:t>
            </w:r>
            <w:r w:rsidRPr="005F09A4">
              <w:rPr>
                <w:rFonts w:ascii="Century Gothic,Arial" w:eastAsia="Century Gothic,Arial" w:hAnsi="Century Gothic,Arial" w:cs="Century Gothic,Arial"/>
                <w:sz w:val="20"/>
              </w:rPr>
              <w:t>przejęcie odpowiedzialności za stan oraz transport Dostaw Inwestorskich przez Wykonawcę (jeżeli jest wymagany).</w:t>
            </w:r>
            <w:r w:rsidR="000031D1" w:rsidRPr="005F09A4">
              <w:rPr>
                <w:rFonts w:ascii="Century Gothic,Arial" w:eastAsia="Century Gothic,Arial" w:hAnsi="Century Gothic,Arial" w:cs="Century Gothic,Arial"/>
                <w:sz w:val="20"/>
              </w:rPr>
              <w:t xml:space="preserve"> Powyższe postanowienia znajdują także zastosowanie do materiałów niezbędnych do prawidłowego składowania</w:t>
            </w:r>
            <w:r w:rsidR="01D8BFD8" w:rsidRPr="005F09A4">
              <w:rPr>
                <w:rFonts w:ascii="Century Gothic,Arial" w:eastAsia="Century Gothic,Arial" w:hAnsi="Century Gothic,Arial" w:cs="Century Gothic,Arial"/>
                <w:sz w:val="20"/>
              </w:rPr>
              <w:t xml:space="preserve"> </w:t>
            </w:r>
            <w:r w:rsidR="000031D1" w:rsidRPr="005F09A4">
              <w:rPr>
                <w:rFonts w:ascii="Century Gothic,Arial" w:eastAsia="Century Gothic,Arial" w:hAnsi="Century Gothic,Arial" w:cs="Century Gothic,Arial"/>
                <w:sz w:val="20"/>
              </w:rPr>
              <w:t>Dostaw Inwestorskich</w:t>
            </w:r>
            <w:r w:rsidR="000031D1" w:rsidRPr="005F09A4">
              <w:rPr>
                <w:rFonts w:ascii="Century Gothic,Arial" w:eastAsia="Century Gothic,Arial" w:hAnsi="Century Gothic,Arial" w:cs="Century Gothic,Arial"/>
                <w:sz w:val="20"/>
                <w:lang w:val="pl-PL"/>
              </w:rPr>
              <w:t xml:space="preserve"> dostarczonych przez Zamawiającego</w:t>
            </w:r>
            <w:r w:rsidR="00267FFD" w:rsidRPr="005F09A4">
              <w:rPr>
                <w:rFonts w:ascii="Century Gothic,Arial" w:eastAsia="Century Gothic,Arial" w:hAnsi="Century Gothic,Arial" w:cs="Century Gothic,Arial"/>
                <w:sz w:val="20"/>
                <w:lang w:val="pl-PL"/>
              </w:rPr>
              <w:t>.</w:t>
            </w:r>
          </w:p>
        </w:tc>
      </w:tr>
      <w:tr w:rsidR="00454E6A" w:rsidRPr="005F09A4" w14:paraId="7AB60636" w14:textId="77777777" w:rsidTr="008D6AAA">
        <w:trPr>
          <w:gridAfter w:val="1"/>
          <w:wAfter w:w="6710" w:type="dxa"/>
        </w:trPr>
        <w:tc>
          <w:tcPr>
            <w:tcW w:w="3179" w:type="dxa"/>
          </w:tcPr>
          <w:p w14:paraId="6C52C2A6" w14:textId="77777777" w:rsidR="00FC3C7A" w:rsidRPr="005F09A4" w:rsidRDefault="00FC3C7A" w:rsidP="001D2839">
            <w:pPr>
              <w:pStyle w:val="Zwykytekst"/>
              <w:spacing w:line="360" w:lineRule="auto"/>
              <w:rPr>
                <w:rFonts w:ascii="Century Gothic" w:hAnsi="Century Gothic" w:cs="Arial"/>
                <w:b/>
                <w:sz w:val="20"/>
                <w:lang w:val="pl-PL"/>
              </w:rPr>
            </w:pPr>
            <w:r w:rsidRPr="005F09A4">
              <w:rPr>
                <w:rFonts w:ascii="Century Gothic,Arial" w:eastAsia="Century Gothic,Arial" w:hAnsi="Century Gothic,Arial" w:cs="Century Gothic,Arial"/>
                <w:b/>
                <w:bCs/>
                <w:sz w:val="20"/>
                <w:lang w:val="pl-PL"/>
              </w:rPr>
              <w:t>Odbiór Dostaw Wykonawcy</w:t>
            </w:r>
          </w:p>
        </w:tc>
        <w:tc>
          <w:tcPr>
            <w:tcW w:w="6710" w:type="dxa"/>
          </w:tcPr>
          <w:p w14:paraId="3E025650" w14:textId="77777777" w:rsidR="00FC3C7A" w:rsidRPr="005F09A4" w:rsidRDefault="00FC3C7A" w:rsidP="001D2839">
            <w:pPr>
              <w:pStyle w:val="Zwykytekst"/>
              <w:spacing w:line="360" w:lineRule="auto"/>
              <w:jc w:val="both"/>
              <w:rPr>
                <w:rFonts w:ascii="Century Gothic" w:hAnsi="Century Gothic" w:cs="Arial"/>
                <w:sz w:val="20"/>
              </w:rPr>
            </w:pPr>
            <w:r w:rsidRPr="005F09A4">
              <w:rPr>
                <w:rFonts w:ascii="Century Gothic" w:eastAsia="Century Gothic" w:hAnsi="Century Gothic" w:cs="Century Gothic"/>
                <w:sz w:val="20"/>
              </w:rPr>
              <w:t xml:space="preserve">odbiór </w:t>
            </w:r>
            <w:r w:rsidRPr="005F09A4">
              <w:rPr>
                <w:rFonts w:ascii="Century Gothic,Arial" w:eastAsia="Century Gothic,Arial" w:hAnsi="Century Gothic,Arial" w:cs="Century Gothic,Arial"/>
                <w:sz w:val="20"/>
              </w:rPr>
              <w:t>Urządzeń lub Materiałów polegając</w:t>
            </w:r>
            <w:r w:rsidRPr="005F09A4">
              <w:rPr>
                <w:rFonts w:ascii="Century Gothic" w:eastAsia="Century Gothic" w:hAnsi="Century Gothic" w:cs="Century Gothic"/>
                <w:sz w:val="20"/>
              </w:rPr>
              <w:t>y</w:t>
            </w:r>
            <w:r w:rsidRPr="005F09A4">
              <w:rPr>
                <w:rFonts w:ascii="Century Gothic,Arial" w:eastAsia="Century Gothic,Arial" w:hAnsi="Century Gothic,Arial" w:cs="Century Gothic,Arial"/>
                <w:sz w:val="20"/>
              </w:rPr>
              <w:t xml:space="preserve"> na kontroli certyfikatów, atestów i innych dokumentów dostarczonych przez Wykonawcę jak również na ocenie stanu</w:t>
            </w:r>
            <w:r w:rsidRPr="005F09A4">
              <w:rPr>
                <w:rFonts w:ascii="Century Gothic" w:eastAsia="Century Gothic" w:hAnsi="Century Gothic" w:cs="Century Gothic"/>
                <w:sz w:val="20"/>
              </w:rPr>
              <w:t xml:space="preserve"> </w:t>
            </w:r>
            <w:r w:rsidRPr="005F09A4">
              <w:rPr>
                <w:rFonts w:ascii="Century Gothic,Arial" w:eastAsia="Century Gothic,Arial" w:hAnsi="Century Gothic,Arial" w:cs="Century Gothic,Arial"/>
                <w:sz w:val="20"/>
              </w:rPr>
              <w:t>Urządzeń lub Materiałów przed ich użyciem, zakryciem lub wbudowaniem.</w:t>
            </w:r>
          </w:p>
        </w:tc>
      </w:tr>
      <w:tr w:rsidR="00454E6A" w:rsidRPr="005F09A4" w14:paraId="040D741D" w14:textId="77777777" w:rsidTr="008D6AAA">
        <w:trPr>
          <w:gridAfter w:val="1"/>
          <w:wAfter w:w="6710" w:type="dxa"/>
        </w:trPr>
        <w:tc>
          <w:tcPr>
            <w:tcW w:w="3179" w:type="dxa"/>
          </w:tcPr>
          <w:p w14:paraId="34194CF0" w14:textId="77777777" w:rsidR="00FC3C7A" w:rsidRPr="005F09A4" w:rsidRDefault="00FC3C7A" w:rsidP="001D2839">
            <w:pPr>
              <w:pStyle w:val="Zwykytekst"/>
              <w:spacing w:line="360" w:lineRule="auto"/>
              <w:rPr>
                <w:rFonts w:ascii="Century Gothic" w:hAnsi="Century Gothic" w:cs="Arial"/>
                <w:b/>
                <w:sz w:val="20"/>
                <w:lang w:val="pl-PL"/>
              </w:rPr>
            </w:pPr>
            <w:r w:rsidRPr="005F09A4">
              <w:rPr>
                <w:rFonts w:ascii="Century Gothic,Arial" w:eastAsia="Century Gothic,Arial" w:hAnsi="Century Gothic,Arial" w:cs="Century Gothic,Arial"/>
                <w:b/>
                <w:bCs/>
                <w:sz w:val="20"/>
                <w:lang w:val="pl-PL"/>
              </w:rPr>
              <w:t>Odbiór Końcowy</w:t>
            </w:r>
          </w:p>
        </w:tc>
        <w:tc>
          <w:tcPr>
            <w:tcW w:w="6710" w:type="dxa"/>
          </w:tcPr>
          <w:p w14:paraId="49A96ED3" w14:textId="3F713599" w:rsidR="00FC3C7A" w:rsidRPr="005F09A4" w:rsidRDefault="00FC3C7A" w:rsidP="229DB123">
            <w:pPr>
              <w:pStyle w:val="Zwykytekst"/>
              <w:spacing w:line="360" w:lineRule="auto"/>
              <w:jc w:val="both"/>
              <w:rPr>
                <w:rFonts w:ascii="Century Gothic" w:hAnsi="Century Gothic" w:cs="Arial"/>
                <w:sz w:val="20"/>
                <w:lang w:val="pl-PL"/>
              </w:rPr>
            </w:pPr>
            <w:r w:rsidRPr="005F09A4">
              <w:rPr>
                <w:rFonts w:ascii="Century Gothic,Arial" w:eastAsia="Century Gothic,Arial" w:hAnsi="Century Gothic,Arial" w:cs="Century Gothic,Arial"/>
                <w:sz w:val="20"/>
                <w:lang w:val="pl-PL"/>
              </w:rPr>
              <w:t>odbiór dokonywany po Odbiorze Eksploatacyjnym i wykonaniu przez Wykonawcę wszystkich obowiązków umownych, za wyjątkiem obowiązków wynikających z rękojmi i gwarancji, w którym następuje wydanie Inwestycji Zamawiającemu oraz jej odbiór w rozumieniu KC.</w:t>
            </w:r>
          </w:p>
        </w:tc>
      </w:tr>
      <w:tr w:rsidR="00454E6A" w:rsidRPr="005F09A4" w14:paraId="59F85344" w14:textId="77777777" w:rsidTr="008D6AAA">
        <w:trPr>
          <w:gridAfter w:val="1"/>
          <w:wAfter w:w="6710" w:type="dxa"/>
        </w:trPr>
        <w:tc>
          <w:tcPr>
            <w:tcW w:w="3179" w:type="dxa"/>
          </w:tcPr>
          <w:p w14:paraId="132C3FC0" w14:textId="77777777" w:rsidR="00FC3C7A" w:rsidRPr="005F09A4" w:rsidRDefault="00FC3C7A" w:rsidP="001D2839">
            <w:pPr>
              <w:pStyle w:val="Zwykytekst"/>
              <w:spacing w:line="360" w:lineRule="auto"/>
              <w:rPr>
                <w:rFonts w:ascii="Century Gothic" w:hAnsi="Century Gothic" w:cs="Arial"/>
                <w:b/>
                <w:sz w:val="20"/>
                <w:lang w:val="pl-PL"/>
              </w:rPr>
            </w:pPr>
            <w:r w:rsidRPr="005F09A4">
              <w:rPr>
                <w:rFonts w:ascii="Century Gothic,Arial" w:eastAsia="Century Gothic,Arial" w:hAnsi="Century Gothic,Arial" w:cs="Century Gothic,Arial"/>
                <w:b/>
                <w:bCs/>
                <w:sz w:val="20"/>
                <w:lang w:val="pl-PL"/>
              </w:rPr>
              <w:t>Odbiór Eksploatacyjny</w:t>
            </w:r>
          </w:p>
        </w:tc>
        <w:tc>
          <w:tcPr>
            <w:tcW w:w="6710" w:type="dxa"/>
          </w:tcPr>
          <w:p w14:paraId="2396599B" w14:textId="1F45F0EE" w:rsidR="00FC3C7A" w:rsidRPr="005F09A4" w:rsidRDefault="00FC3C7A" w:rsidP="229DB123">
            <w:pPr>
              <w:pStyle w:val="Zwykytekst"/>
              <w:spacing w:line="360" w:lineRule="auto"/>
              <w:jc w:val="both"/>
              <w:rPr>
                <w:rFonts w:asciiTheme="minorHAnsi" w:eastAsiaTheme="minorEastAsia" w:hAnsiTheme="minorHAnsi" w:cstheme="minorBidi"/>
                <w:sz w:val="20"/>
                <w:lang w:val="pl-PL" w:eastAsia="en-US"/>
              </w:rPr>
            </w:pPr>
            <w:r w:rsidRPr="005F09A4">
              <w:rPr>
                <w:rFonts w:ascii="Century Gothic,Arial" w:eastAsia="Century Gothic,Arial" w:hAnsi="Century Gothic,Arial" w:cs="Century Gothic,Arial"/>
                <w:sz w:val="20"/>
              </w:rPr>
              <w:t xml:space="preserve">odbiór końcowy </w:t>
            </w:r>
            <w:r w:rsidR="00D55BD3" w:rsidRPr="005F09A4">
              <w:rPr>
                <w:rFonts w:ascii="Century Gothic,Arial" w:eastAsia="Century Gothic,Arial" w:hAnsi="Century Gothic,Arial" w:cs="Century Gothic,Arial"/>
                <w:sz w:val="20"/>
              </w:rPr>
              <w:t xml:space="preserve">zgodnie z Procedurą SESP P.02.O.03 - Odbiór zadań remontowych i inwestycyjnych obiektów sieci przesyłowej, </w:t>
            </w:r>
            <w:r w:rsidR="00D55BD3" w:rsidRPr="00A01658">
              <w:rPr>
                <w:rFonts w:ascii="Century Gothic,Arial" w:eastAsia="Century Gothic,Arial" w:hAnsi="Century Gothic,Arial" w:cs="Century Gothic,Arial"/>
                <w:sz w:val="20"/>
              </w:rPr>
              <w:lastRenderedPageBreak/>
              <w:t xml:space="preserve">stanowiącą </w:t>
            </w:r>
            <w:r w:rsidR="00D55BD3" w:rsidRPr="005E4CED">
              <w:rPr>
                <w:rFonts w:ascii="Century Gothic,Arial" w:eastAsia="Century Gothic,Arial" w:hAnsi="Century Gothic,Arial" w:cs="Century Gothic,Arial"/>
                <w:b/>
                <w:bCs/>
                <w:sz w:val="20"/>
              </w:rPr>
              <w:t xml:space="preserve">Załącznik </w:t>
            </w:r>
            <w:r w:rsidR="00D55BD3" w:rsidRPr="005E4CED">
              <w:rPr>
                <w:rFonts w:ascii="Century Gothic" w:eastAsia="Century Gothic,Arial" w:hAnsi="Century Gothic" w:cs="Century Gothic,Arial"/>
                <w:b/>
                <w:bCs/>
                <w:sz w:val="20"/>
              </w:rPr>
              <w:t xml:space="preserve">nr </w:t>
            </w:r>
            <w:r w:rsidR="00607556" w:rsidRPr="005E4CED">
              <w:rPr>
                <w:rFonts w:ascii="Century Gothic" w:eastAsia="Century Gothic,Arial" w:hAnsi="Century Gothic" w:cs="Century Gothic,Arial"/>
                <w:b/>
                <w:bCs/>
                <w:sz w:val="20"/>
                <w:lang w:val="pl-PL"/>
              </w:rPr>
              <w:t>5.</w:t>
            </w:r>
            <w:r w:rsidR="00877973" w:rsidRPr="005E4CED">
              <w:rPr>
                <w:rFonts w:ascii="Century Gothic" w:eastAsia="Century Gothic,Arial" w:hAnsi="Century Gothic" w:cs="Century Gothic,Arial"/>
                <w:b/>
                <w:bCs/>
                <w:sz w:val="20"/>
                <w:lang w:val="pl-PL"/>
              </w:rPr>
              <w:t>10</w:t>
            </w:r>
            <w:r w:rsidR="00D16F72">
              <w:rPr>
                <w:rFonts w:ascii="Century Gothic" w:eastAsia="Century Gothic,Arial" w:hAnsi="Century Gothic" w:cs="Century Gothic,Arial"/>
                <w:b/>
                <w:bCs/>
                <w:sz w:val="20"/>
                <w:lang w:val="pl-PL"/>
              </w:rPr>
              <w:t>.</w:t>
            </w:r>
            <w:r w:rsidR="002951BD" w:rsidRPr="005E4CED">
              <w:rPr>
                <w:rFonts w:ascii="Century Gothic" w:eastAsia="Century Gothic,Arial" w:hAnsi="Century Gothic" w:cs="Century Gothic,Arial"/>
                <w:b/>
                <w:bCs/>
                <w:sz w:val="20"/>
                <w:lang w:val="pl-PL"/>
              </w:rPr>
              <w:t xml:space="preserve"> </w:t>
            </w:r>
            <w:r w:rsidR="00D55BD3" w:rsidRPr="005E4CED">
              <w:rPr>
                <w:rFonts w:ascii="Century Gothic" w:eastAsia="Century Gothic,Arial" w:hAnsi="Century Gothic" w:cs="Century Gothic,Arial"/>
                <w:b/>
                <w:bCs/>
                <w:sz w:val="20"/>
              </w:rPr>
              <w:t>do</w:t>
            </w:r>
            <w:r w:rsidR="00D55BD3" w:rsidRPr="005E4CED">
              <w:rPr>
                <w:rFonts w:ascii="Century Gothic,Arial" w:eastAsia="Century Gothic,Arial" w:hAnsi="Century Gothic,Arial" w:cs="Century Gothic,Arial"/>
                <w:b/>
                <w:bCs/>
                <w:sz w:val="20"/>
              </w:rPr>
              <w:t xml:space="preserve"> OPZ</w:t>
            </w:r>
            <w:r w:rsidR="00D55BD3" w:rsidRPr="005E4CED">
              <w:rPr>
                <w:rFonts w:asciiTheme="minorHAnsi" w:eastAsia="Century Gothic,Arial" w:hAnsiTheme="minorHAnsi" w:cs="Century Gothic,Arial"/>
                <w:sz w:val="20"/>
                <w:lang w:val="pl-PL"/>
              </w:rPr>
              <w:t>.</w:t>
            </w:r>
            <w:r w:rsidR="1FD017A2" w:rsidRPr="005C7267">
              <w:rPr>
                <w:rFonts w:asciiTheme="minorHAnsi" w:eastAsia="Century Gothic,Arial" w:hAnsiTheme="minorHAnsi" w:cs="Century Gothic,Arial"/>
                <w:sz w:val="20"/>
                <w:lang w:val="pl-PL"/>
              </w:rPr>
              <w:t xml:space="preserve"> </w:t>
            </w:r>
            <w:r w:rsidR="1FD017A2" w:rsidRPr="005C7267">
              <w:rPr>
                <w:rFonts w:ascii="Century Gothic" w:eastAsiaTheme="minorEastAsia" w:hAnsi="Century Gothic" w:cstheme="minorBidi"/>
                <w:sz w:val="20"/>
                <w:lang w:val="pl-PL" w:eastAsia="en-US"/>
              </w:rPr>
              <w:t>Warunkiem</w:t>
            </w:r>
            <w:r w:rsidR="1FD017A2" w:rsidRPr="005F09A4">
              <w:rPr>
                <w:rFonts w:ascii="Century Gothic" w:eastAsiaTheme="minorEastAsia" w:hAnsi="Century Gothic" w:cstheme="minorBidi"/>
                <w:sz w:val="20"/>
                <w:lang w:val="pl-PL" w:eastAsia="en-US"/>
              </w:rPr>
              <w:t xml:space="preserve"> dokonania Odbioru Eksploatacyjnego jest Odbiór Techniczny i usunięcie </w:t>
            </w:r>
            <w:r w:rsidR="52850B48" w:rsidRPr="005F09A4">
              <w:rPr>
                <w:rFonts w:ascii="Century Gothic" w:eastAsiaTheme="minorEastAsia" w:hAnsi="Century Gothic" w:cstheme="minorBidi"/>
                <w:sz w:val="20"/>
                <w:lang w:val="pl-PL" w:eastAsia="en-US"/>
              </w:rPr>
              <w:t>W</w:t>
            </w:r>
            <w:r w:rsidR="1FD017A2" w:rsidRPr="005F09A4">
              <w:rPr>
                <w:rFonts w:ascii="Century Gothic" w:eastAsiaTheme="minorEastAsia" w:hAnsi="Century Gothic" w:cstheme="minorBidi"/>
                <w:sz w:val="20"/>
                <w:lang w:val="pl-PL" w:eastAsia="en-US"/>
              </w:rPr>
              <w:t xml:space="preserve">ad </w:t>
            </w:r>
            <w:r w:rsidR="00EA002A" w:rsidRPr="00205795">
              <w:rPr>
                <w:rFonts w:ascii="Century Gothic" w:eastAsiaTheme="minorEastAsia" w:hAnsi="Century Gothic" w:cstheme="minorBidi"/>
                <w:sz w:val="20"/>
                <w:lang w:val="pl-PL" w:eastAsia="en-US"/>
              </w:rPr>
              <w:t>istotnych</w:t>
            </w:r>
            <w:r w:rsidR="131C5669" w:rsidRPr="005F09A4">
              <w:rPr>
                <w:rFonts w:ascii="Century Gothic" w:eastAsiaTheme="minorEastAsia" w:hAnsi="Century Gothic" w:cstheme="minorBidi"/>
                <w:sz w:val="20"/>
                <w:lang w:val="pl-PL" w:eastAsia="en-US"/>
              </w:rPr>
              <w:t xml:space="preserve"> </w:t>
            </w:r>
            <w:r w:rsidR="1FD017A2" w:rsidRPr="005F09A4">
              <w:rPr>
                <w:rFonts w:ascii="Century Gothic" w:eastAsiaTheme="minorEastAsia" w:hAnsi="Century Gothic" w:cstheme="minorBidi"/>
                <w:sz w:val="20"/>
                <w:lang w:val="pl-PL" w:eastAsia="en-US"/>
              </w:rPr>
              <w:t xml:space="preserve">podczas niego stwierdzonych, uzyskanie przez Wykonawcę Pozwolenia na Użytkowanie </w:t>
            </w:r>
            <w:r w:rsidR="07D48FA9" w:rsidRPr="005F09A4">
              <w:rPr>
                <w:rFonts w:ascii="Century Gothic" w:eastAsiaTheme="minorEastAsia" w:hAnsi="Century Gothic" w:cstheme="minorBidi"/>
                <w:sz w:val="20"/>
                <w:lang w:val="pl-PL" w:eastAsia="en-US"/>
              </w:rPr>
              <w:t>oraz</w:t>
            </w:r>
            <w:r w:rsidR="1FD017A2" w:rsidRPr="005F09A4">
              <w:rPr>
                <w:rFonts w:ascii="Century Gothic" w:eastAsiaTheme="minorEastAsia" w:hAnsi="Century Gothic" w:cstheme="minorBidi"/>
                <w:sz w:val="20"/>
                <w:lang w:val="pl-PL" w:eastAsia="en-US"/>
              </w:rPr>
              <w:t xml:space="preserve"> przeprowadzenie</w:t>
            </w:r>
            <w:r w:rsidR="42704673" w:rsidRPr="005F09A4">
              <w:rPr>
                <w:rFonts w:ascii="Century Gothic" w:eastAsiaTheme="minorEastAsia" w:hAnsi="Century Gothic" w:cstheme="minorBidi"/>
                <w:sz w:val="20"/>
                <w:lang w:val="pl-PL" w:eastAsia="en-US"/>
              </w:rPr>
              <w:t xml:space="preserve"> </w:t>
            </w:r>
            <w:r w:rsidR="34E8DB73" w:rsidRPr="005F09A4">
              <w:rPr>
                <w:rFonts w:ascii="Century Gothic" w:eastAsiaTheme="minorEastAsia" w:hAnsi="Century Gothic" w:cstheme="minorBidi"/>
                <w:sz w:val="20"/>
                <w:lang w:val="pl-PL" w:eastAsia="en-US"/>
              </w:rPr>
              <w:t>R</w:t>
            </w:r>
            <w:r w:rsidR="1FD017A2" w:rsidRPr="005F09A4">
              <w:rPr>
                <w:rFonts w:ascii="Century Gothic" w:eastAsiaTheme="minorEastAsia" w:hAnsi="Century Gothic" w:cstheme="minorBidi"/>
                <w:sz w:val="20"/>
                <w:lang w:val="pl-PL" w:eastAsia="en-US"/>
              </w:rPr>
              <w:t xml:space="preserve">ozruchu </w:t>
            </w:r>
            <w:r w:rsidR="67270241" w:rsidRPr="005F09A4">
              <w:rPr>
                <w:rFonts w:ascii="Century Gothic" w:eastAsiaTheme="minorEastAsia" w:hAnsi="Century Gothic" w:cstheme="minorBidi"/>
                <w:sz w:val="20"/>
                <w:lang w:val="pl-PL" w:eastAsia="en-US"/>
              </w:rPr>
              <w:t xml:space="preserve">na paliwie gazowym </w:t>
            </w:r>
            <w:r w:rsidR="1FD017A2" w:rsidRPr="005F09A4">
              <w:rPr>
                <w:rFonts w:ascii="Century Gothic" w:eastAsiaTheme="minorEastAsia" w:hAnsi="Century Gothic" w:cstheme="minorBidi"/>
                <w:sz w:val="20"/>
                <w:lang w:val="pl-PL" w:eastAsia="en-US"/>
              </w:rPr>
              <w:t>z wynikiem pozytywnym.</w:t>
            </w:r>
          </w:p>
        </w:tc>
      </w:tr>
      <w:tr w:rsidR="00454E6A" w:rsidRPr="005F09A4" w14:paraId="59737E22" w14:textId="77777777" w:rsidTr="008D6AAA">
        <w:trPr>
          <w:gridAfter w:val="1"/>
          <w:wAfter w:w="6710" w:type="dxa"/>
        </w:trPr>
        <w:tc>
          <w:tcPr>
            <w:tcW w:w="3179" w:type="dxa"/>
          </w:tcPr>
          <w:p w14:paraId="269F4E3E" w14:textId="77777777" w:rsidR="00FC3C7A" w:rsidRPr="005F09A4" w:rsidRDefault="00FC3C7A" w:rsidP="001D2839">
            <w:pPr>
              <w:pStyle w:val="Zwykytekst"/>
              <w:spacing w:line="360" w:lineRule="auto"/>
              <w:rPr>
                <w:rFonts w:ascii="Century Gothic" w:hAnsi="Century Gothic" w:cs="Arial"/>
                <w:b/>
                <w:sz w:val="20"/>
                <w:lang w:val="pl-PL"/>
              </w:rPr>
            </w:pPr>
            <w:r w:rsidRPr="005F09A4">
              <w:rPr>
                <w:rFonts w:ascii="Century Gothic,Arial" w:eastAsia="Century Gothic,Arial" w:hAnsi="Century Gothic,Arial" w:cs="Century Gothic,Arial"/>
                <w:b/>
                <w:bCs/>
                <w:sz w:val="20"/>
                <w:lang w:val="pl-PL"/>
              </w:rPr>
              <w:lastRenderedPageBreak/>
              <w:t>Odbiór Ostateczny (Pogwarancyjny)</w:t>
            </w:r>
          </w:p>
        </w:tc>
        <w:tc>
          <w:tcPr>
            <w:tcW w:w="6710" w:type="dxa"/>
          </w:tcPr>
          <w:p w14:paraId="488961A3" w14:textId="77777777" w:rsidR="00FC3C7A" w:rsidRPr="005F09A4" w:rsidRDefault="00FC3C7A" w:rsidP="001D2839">
            <w:pPr>
              <w:pStyle w:val="Zwykytekst"/>
              <w:spacing w:line="360" w:lineRule="auto"/>
              <w:jc w:val="both"/>
              <w:rPr>
                <w:rFonts w:ascii="Century Gothic" w:hAnsi="Century Gothic" w:cs="Arial"/>
                <w:sz w:val="20"/>
              </w:rPr>
            </w:pPr>
            <w:r w:rsidRPr="005F09A4">
              <w:rPr>
                <w:rFonts w:ascii="Century Gothic,Arial" w:eastAsia="Century Gothic,Arial" w:hAnsi="Century Gothic,Arial" w:cs="Century Gothic,Arial"/>
                <w:sz w:val="20"/>
              </w:rPr>
              <w:t xml:space="preserve">odbiór polegający na ocenie jakości wykonania Inwestycji </w:t>
            </w:r>
            <w:r w:rsidRPr="005F09A4">
              <w:rPr>
                <w:rFonts w:ascii="Century Gothic,Arial" w:eastAsia="Century Gothic,Arial" w:hAnsi="Century Gothic,Arial" w:cs="Century Gothic,Arial"/>
                <w:sz w:val="20"/>
                <w:lang w:val="pl-PL"/>
              </w:rPr>
              <w:t>po</w:t>
            </w:r>
            <w:r w:rsidRPr="005F09A4">
              <w:rPr>
                <w:rFonts w:ascii="Century Gothic,Arial" w:eastAsia="Century Gothic,Arial" w:hAnsi="Century Gothic,Arial" w:cs="Century Gothic,Arial"/>
                <w:sz w:val="20"/>
              </w:rPr>
              <w:t xml:space="preserve"> usunięci</w:t>
            </w:r>
            <w:r w:rsidRPr="005F09A4">
              <w:rPr>
                <w:rFonts w:ascii="Century Gothic,Arial" w:eastAsia="Century Gothic,Arial" w:hAnsi="Century Gothic,Arial" w:cs="Century Gothic,Arial"/>
                <w:sz w:val="20"/>
                <w:lang w:val="pl-PL"/>
              </w:rPr>
              <w:t>u</w:t>
            </w:r>
            <w:r w:rsidRPr="005F09A4">
              <w:rPr>
                <w:rFonts w:ascii="Century Gothic,Arial" w:eastAsia="Century Gothic,Arial" w:hAnsi="Century Gothic,Arial" w:cs="Century Gothic,Arial"/>
                <w:sz w:val="20"/>
              </w:rPr>
              <w:t xml:space="preserve"> Wad powstałych lub ujawnionych w okresie gwarancji i rękojmi</w:t>
            </w:r>
            <w:r w:rsidRPr="005F09A4">
              <w:rPr>
                <w:rFonts w:ascii="Century Gothic,Arial" w:eastAsia="Century Gothic,Arial" w:hAnsi="Century Gothic,Arial" w:cs="Century Gothic,Arial"/>
                <w:sz w:val="20"/>
                <w:lang w:val="pl-PL"/>
              </w:rPr>
              <w:t xml:space="preserve"> lub po stwierdzeniu braku wystąpienia Wad</w:t>
            </w:r>
            <w:r w:rsidRPr="005F09A4">
              <w:rPr>
                <w:rFonts w:ascii="Century Gothic,Arial" w:eastAsia="Century Gothic,Arial" w:hAnsi="Century Gothic,Arial" w:cs="Century Gothic,Arial"/>
                <w:sz w:val="20"/>
              </w:rPr>
              <w:t xml:space="preserve">, dokonany przez Wykonawcę i Zamawiającego przed upływem terminu gwarancji lub rękojmi na </w:t>
            </w:r>
            <w:r w:rsidRPr="005F09A4">
              <w:rPr>
                <w:rFonts w:ascii="Century Gothic,Arial" w:eastAsia="Century Gothic,Arial" w:hAnsi="Century Gothic,Arial" w:cs="Century Gothic,Arial"/>
                <w:sz w:val="20"/>
                <w:lang w:val="pl-PL"/>
              </w:rPr>
              <w:t>Inwestycję (w zależności od tego, który z podanych okresów jest dłuższy)</w:t>
            </w:r>
            <w:r w:rsidRPr="005F09A4">
              <w:rPr>
                <w:rFonts w:ascii="Century Gothic,Arial" w:eastAsia="Century Gothic,Arial" w:hAnsi="Century Gothic,Arial" w:cs="Century Gothic,Arial"/>
                <w:sz w:val="20"/>
              </w:rPr>
              <w:t>.</w:t>
            </w:r>
          </w:p>
        </w:tc>
      </w:tr>
      <w:tr w:rsidR="00454E6A" w:rsidRPr="005F09A4" w14:paraId="4F96FFDB" w14:textId="77777777" w:rsidTr="008D6AAA">
        <w:trPr>
          <w:gridAfter w:val="1"/>
          <w:wAfter w:w="6710" w:type="dxa"/>
        </w:trPr>
        <w:tc>
          <w:tcPr>
            <w:tcW w:w="3179" w:type="dxa"/>
          </w:tcPr>
          <w:p w14:paraId="3EBAC8FA" w14:textId="77777777" w:rsidR="00FC3C7A" w:rsidRPr="005F09A4" w:rsidRDefault="00FC3C7A" w:rsidP="001D2839">
            <w:pPr>
              <w:pStyle w:val="Zwykytekst"/>
              <w:spacing w:line="360" w:lineRule="auto"/>
              <w:rPr>
                <w:rFonts w:ascii="Century Gothic" w:hAnsi="Century Gothic" w:cs="Arial"/>
                <w:b/>
                <w:sz w:val="20"/>
                <w:lang w:val="pl-PL"/>
              </w:rPr>
            </w:pPr>
            <w:r w:rsidRPr="005F09A4">
              <w:rPr>
                <w:rFonts w:ascii="Century Gothic,Arial" w:eastAsia="Century Gothic,Arial" w:hAnsi="Century Gothic,Arial" w:cs="Century Gothic,Arial"/>
                <w:b/>
                <w:bCs/>
                <w:sz w:val="20"/>
                <w:lang w:val="pl-PL"/>
              </w:rPr>
              <w:t>Odbiór Przejściowy</w:t>
            </w:r>
          </w:p>
        </w:tc>
        <w:tc>
          <w:tcPr>
            <w:tcW w:w="6710" w:type="dxa"/>
          </w:tcPr>
          <w:p w14:paraId="1EBCE482" w14:textId="77777777" w:rsidR="00FC3C7A" w:rsidRPr="005F09A4" w:rsidRDefault="00FC3C7A" w:rsidP="001D2839">
            <w:pPr>
              <w:pStyle w:val="Zwykytekst"/>
              <w:spacing w:line="360" w:lineRule="auto"/>
              <w:jc w:val="both"/>
              <w:rPr>
                <w:rFonts w:ascii="Century Gothic" w:hAnsi="Century Gothic" w:cs="Arial"/>
                <w:sz w:val="20"/>
                <w:lang w:val="pl-PL"/>
              </w:rPr>
            </w:pPr>
            <w:r w:rsidRPr="005F09A4">
              <w:rPr>
                <w:rFonts w:ascii="Century Gothic,Arial" w:eastAsia="Century Gothic,Arial" w:hAnsi="Century Gothic,Arial" w:cs="Century Gothic,Arial"/>
                <w:sz w:val="20"/>
                <w:lang w:val="pl-PL"/>
              </w:rPr>
              <w:t>odbiór polegający na ocenie jakości wykonanych Robót (lub ich części), które w dalszym procesie wykonywania robót nie wystąpią (robót zanikających) lub ulegają zakryciu (robót ulegających zakryciu).</w:t>
            </w:r>
          </w:p>
        </w:tc>
      </w:tr>
      <w:tr w:rsidR="00454E6A" w:rsidRPr="005F09A4" w14:paraId="0B45017D" w14:textId="77777777" w:rsidTr="008D6AAA">
        <w:trPr>
          <w:gridAfter w:val="1"/>
          <w:wAfter w:w="6710" w:type="dxa"/>
        </w:trPr>
        <w:tc>
          <w:tcPr>
            <w:tcW w:w="3179" w:type="dxa"/>
          </w:tcPr>
          <w:p w14:paraId="6EE249F9" w14:textId="77777777" w:rsidR="00FC3C7A" w:rsidRPr="005F09A4" w:rsidRDefault="00FC3C7A" w:rsidP="001D2839">
            <w:pPr>
              <w:pStyle w:val="Zwykytekst"/>
              <w:spacing w:line="360" w:lineRule="auto"/>
              <w:rPr>
                <w:rFonts w:ascii="Century Gothic" w:hAnsi="Century Gothic" w:cs="Arial"/>
                <w:b/>
                <w:sz w:val="20"/>
                <w:lang w:val="pl-PL"/>
              </w:rPr>
            </w:pPr>
            <w:r w:rsidRPr="005F09A4">
              <w:rPr>
                <w:rFonts w:ascii="Century Gothic,Arial" w:eastAsia="Century Gothic,Arial" w:hAnsi="Century Gothic,Arial" w:cs="Century Gothic,Arial"/>
                <w:b/>
                <w:bCs/>
                <w:sz w:val="20"/>
                <w:lang w:val="pl-PL"/>
              </w:rPr>
              <w:t>Odbiór Techniczny</w:t>
            </w:r>
          </w:p>
        </w:tc>
        <w:tc>
          <w:tcPr>
            <w:tcW w:w="6710" w:type="dxa"/>
          </w:tcPr>
          <w:p w14:paraId="7A3CD85B" w14:textId="06DA7740" w:rsidR="00FC3C7A" w:rsidRPr="005F09A4" w:rsidRDefault="00FC3C7A" w:rsidP="229DB123">
            <w:pPr>
              <w:pStyle w:val="Zwykytekst"/>
              <w:spacing w:line="360" w:lineRule="auto"/>
              <w:jc w:val="both"/>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odbiór techniczny </w:t>
            </w:r>
            <w:r w:rsidR="00D55BD3" w:rsidRPr="005F09A4">
              <w:rPr>
                <w:rFonts w:ascii="Century Gothic,Arial" w:eastAsia="Century Gothic,Arial" w:hAnsi="Century Gothic,Arial" w:cs="Century Gothic,Arial"/>
                <w:sz w:val="20"/>
              </w:rPr>
              <w:t xml:space="preserve">zgodnie z Procedurą SESP P.02.O.03 - Odbiór zadań remontowych i inwestycyjnych obiektów sieci przesyłowej, stanowiącą </w:t>
            </w:r>
            <w:r w:rsidR="00D55BD3" w:rsidRPr="005E4CED">
              <w:rPr>
                <w:rFonts w:ascii="Century Gothic" w:eastAsia="Century Gothic,Arial" w:hAnsi="Century Gothic" w:cs="Century Gothic,Arial"/>
                <w:b/>
                <w:bCs/>
                <w:sz w:val="20"/>
              </w:rPr>
              <w:t xml:space="preserve">Załącznik nr </w:t>
            </w:r>
            <w:r w:rsidR="00877973" w:rsidRPr="005E4CED">
              <w:rPr>
                <w:rFonts w:ascii="Century Gothic" w:eastAsia="Century Gothic,Arial" w:hAnsi="Century Gothic" w:cs="Century Gothic,Arial"/>
                <w:b/>
                <w:bCs/>
                <w:sz w:val="20"/>
                <w:lang w:val="pl-PL"/>
              </w:rPr>
              <w:t>5.10</w:t>
            </w:r>
            <w:r w:rsidR="00D16F72">
              <w:rPr>
                <w:rFonts w:ascii="Century Gothic" w:eastAsia="Century Gothic,Arial" w:hAnsi="Century Gothic" w:cs="Century Gothic,Arial"/>
                <w:b/>
                <w:bCs/>
                <w:sz w:val="20"/>
                <w:lang w:val="pl-PL"/>
              </w:rPr>
              <w:t>.</w:t>
            </w:r>
            <w:r w:rsidR="00D55BD3" w:rsidRPr="005E4CED">
              <w:rPr>
                <w:rFonts w:ascii="Century Gothic" w:eastAsia="Century Gothic,Arial" w:hAnsi="Century Gothic" w:cs="Century Gothic,Arial"/>
                <w:b/>
                <w:bCs/>
                <w:sz w:val="20"/>
              </w:rPr>
              <w:t xml:space="preserve"> do OPZ</w:t>
            </w:r>
            <w:r w:rsidR="00D55BD3" w:rsidRPr="002951BD">
              <w:rPr>
                <w:rFonts w:ascii="Century Gothic" w:eastAsia="Century Gothic,Arial" w:hAnsi="Century Gothic" w:cs="Century Gothic,Arial"/>
                <w:sz w:val="20"/>
              </w:rPr>
              <w:t>.</w:t>
            </w:r>
            <w:r w:rsidR="49D1A056" w:rsidRPr="005F09A4">
              <w:rPr>
                <w:rFonts w:ascii="Century Gothic,Arial" w:eastAsia="Century Gothic,Arial" w:hAnsi="Century Gothic,Arial" w:cs="Century Gothic,Arial"/>
                <w:sz w:val="20"/>
              </w:rPr>
              <w:t xml:space="preserve"> </w:t>
            </w:r>
            <w:r w:rsidR="49D1A056" w:rsidRPr="00607556">
              <w:rPr>
                <w:rFonts w:ascii="Century Gothic" w:eastAsia="Century Gothic,Arial" w:hAnsi="Century Gothic" w:cs="Century Gothic,Arial"/>
                <w:sz w:val="20"/>
              </w:rPr>
              <w:t xml:space="preserve">Pozytywny wynik Odbioru </w:t>
            </w:r>
            <w:r w:rsidR="49D1A056" w:rsidRPr="001956A2">
              <w:rPr>
                <w:rFonts w:ascii="Century Gothic" w:eastAsia="Century Gothic,Arial" w:hAnsi="Century Gothic" w:cs="Century Gothic,Arial"/>
                <w:sz w:val="20"/>
              </w:rPr>
              <w:t xml:space="preserve">Technicznego stanowi </w:t>
            </w:r>
            <w:r w:rsidR="00D33B05" w:rsidRPr="001956A2">
              <w:rPr>
                <w:rFonts w:ascii="Century Gothic" w:eastAsia="Century Gothic,Arial" w:hAnsi="Century Gothic" w:cs="Century Gothic,Arial"/>
                <w:sz w:val="20"/>
                <w:lang w:val="pl-PL"/>
              </w:rPr>
              <w:t>jeden z warunków</w:t>
            </w:r>
            <w:r w:rsidR="49D1A056" w:rsidRPr="001956A2">
              <w:rPr>
                <w:rFonts w:ascii="Century Gothic" w:eastAsia="Century Gothic,Arial" w:hAnsi="Century Gothic" w:cs="Century Gothic,Arial"/>
                <w:sz w:val="20"/>
              </w:rPr>
              <w:t xml:space="preserve"> przystąpienia </w:t>
            </w:r>
            <w:r w:rsidR="49D1A056" w:rsidRPr="00607556">
              <w:rPr>
                <w:rFonts w:ascii="Century Gothic" w:eastAsia="Century Gothic,Arial" w:hAnsi="Century Gothic" w:cs="Century Gothic,Arial"/>
                <w:sz w:val="20"/>
              </w:rPr>
              <w:t>do przeprowadzenia Rozruchu.</w:t>
            </w:r>
          </w:p>
        </w:tc>
      </w:tr>
      <w:tr w:rsidR="00454E6A" w:rsidRPr="005F09A4" w14:paraId="27C6C033" w14:textId="77777777" w:rsidTr="008D6AAA">
        <w:trPr>
          <w:gridAfter w:val="1"/>
          <w:wAfter w:w="6710" w:type="dxa"/>
        </w:trPr>
        <w:tc>
          <w:tcPr>
            <w:tcW w:w="3179" w:type="dxa"/>
          </w:tcPr>
          <w:p w14:paraId="7156D792" w14:textId="77777777" w:rsidR="00FC3C7A" w:rsidRPr="005F09A4" w:rsidRDefault="00FC3C7A" w:rsidP="001D2839">
            <w:pPr>
              <w:pStyle w:val="Zwykytekst"/>
              <w:spacing w:line="360" w:lineRule="auto"/>
              <w:rPr>
                <w:rFonts w:ascii="Century Gothic" w:hAnsi="Century Gothic" w:cs="Arial"/>
                <w:b/>
                <w:sz w:val="20"/>
                <w:lang w:val="pl-PL"/>
              </w:rPr>
            </w:pPr>
            <w:r w:rsidRPr="005F09A4">
              <w:rPr>
                <w:rFonts w:ascii="Century Gothic,Arial" w:eastAsia="Century Gothic,Arial" w:hAnsi="Century Gothic,Arial" w:cs="Century Gothic,Arial"/>
                <w:b/>
                <w:bCs/>
                <w:sz w:val="20"/>
                <w:lang w:val="pl-PL"/>
              </w:rPr>
              <w:t>Oferta</w:t>
            </w:r>
          </w:p>
        </w:tc>
        <w:tc>
          <w:tcPr>
            <w:tcW w:w="6710" w:type="dxa"/>
          </w:tcPr>
          <w:p w14:paraId="2B9900F7" w14:textId="0D6D5AD8" w:rsidR="00FC3C7A" w:rsidRPr="005F09A4" w:rsidRDefault="00FC3C7A" w:rsidP="001D2839">
            <w:pPr>
              <w:pStyle w:val="Zwykytekst"/>
              <w:spacing w:line="360" w:lineRule="auto"/>
              <w:jc w:val="both"/>
              <w:rPr>
                <w:rFonts w:ascii="Century Gothic" w:hAnsi="Century Gothic" w:cs="Arial"/>
                <w:sz w:val="20"/>
                <w:lang w:val="pl-PL"/>
              </w:rPr>
            </w:pPr>
            <w:r w:rsidRPr="005F09A4">
              <w:rPr>
                <w:rFonts w:ascii="Century Gothic,Arial" w:eastAsia="Century Gothic,Arial" w:hAnsi="Century Gothic,Arial" w:cs="Century Gothic,Arial"/>
                <w:sz w:val="20"/>
              </w:rPr>
              <w:t xml:space="preserve">pisemne oświadczenie złożone przez Wykonawcę w przedmiocie realizacji Inwestycji, zgodnie z Dokumentacją Przetargową, złożone Zamawiającemu w toku postępowania o udzielenie zamówienia </w:t>
            </w:r>
            <w:r w:rsidR="00000C5B" w:rsidRPr="002951BD">
              <w:rPr>
                <w:rFonts w:ascii="Century Gothic" w:eastAsia="Century Gothic,Arial" w:hAnsi="Century Gothic" w:cs="Century Gothic,Arial"/>
                <w:sz w:val="20"/>
                <w:lang w:val="pl-PL"/>
              </w:rPr>
              <w:t xml:space="preserve">publicznego </w:t>
            </w:r>
            <w:r w:rsidRPr="005F09A4">
              <w:rPr>
                <w:rFonts w:ascii="Century Gothic,Arial" w:eastAsia="Century Gothic,Arial" w:hAnsi="Century Gothic,Arial" w:cs="Century Gothic,Arial"/>
                <w:sz w:val="20"/>
              </w:rPr>
              <w:t>prowadzącego do zawarcia Umowy</w:t>
            </w:r>
            <w:r w:rsidRPr="005F09A4">
              <w:rPr>
                <w:rFonts w:ascii="Century Gothic,Arial" w:eastAsia="Century Gothic,Arial" w:hAnsi="Century Gothic,Arial" w:cs="Century Gothic,Arial"/>
                <w:sz w:val="20"/>
                <w:lang w:val="pl-PL"/>
              </w:rPr>
              <w:t>.</w:t>
            </w:r>
          </w:p>
        </w:tc>
      </w:tr>
      <w:tr w:rsidR="00454E6A" w:rsidRPr="005F09A4" w14:paraId="64A4CFF7" w14:textId="77777777" w:rsidTr="008D6AAA">
        <w:trPr>
          <w:gridAfter w:val="1"/>
          <w:wAfter w:w="6710" w:type="dxa"/>
        </w:trPr>
        <w:tc>
          <w:tcPr>
            <w:tcW w:w="3179" w:type="dxa"/>
          </w:tcPr>
          <w:p w14:paraId="0EC82E69" w14:textId="77777777" w:rsidR="00FC3C7A" w:rsidRPr="005F09A4" w:rsidRDefault="00FC3C7A" w:rsidP="001D2839">
            <w:pPr>
              <w:pStyle w:val="Zwykytekst"/>
              <w:spacing w:line="360" w:lineRule="auto"/>
              <w:rPr>
                <w:rFonts w:ascii="Century Gothic" w:hAnsi="Century Gothic" w:cs="Arial"/>
                <w:b/>
                <w:sz w:val="20"/>
                <w:lang w:val="pl-PL"/>
              </w:rPr>
            </w:pPr>
            <w:r w:rsidRPr="005F09A4">
              <w:rPr>
                <w:rFonts w:ascii="Century Gothic,Arial" w:eastAsia="Century Gothic,Arial" w:hAnsi="Century Gothic,Arial" w:cs="Century Gothic,Arial"/>
                <w:b/>
                <w:bCs/>
                <w:sz w:val="20"/>
                <w:lang w:val="pl-PL"/>
              </w:rPr>
              <w:t>OPZ</w:t>
            </w:r>
          </w:p>
        </w:tc>
        <w:tc>
          <w:tcPr>
            <w:tcW w:w="6710" w:type="dxa"/>
          </w:tcPr>
          <w:p w14:paraId="30A9295E" w14:textId="77777777" w:rsidR="00FC3C7A" w:rsidRPr="001956A2" w:rsidRDefault="00FC3C7A" w:rsidP="001D2839">
            <w:pPr>
              <w:pStyle w:val="Zwykytekst"/>
              <w:spacing w:line="360" w:lineRule="auto"/>
              <w:jc w:val="both"/>
              <w:rPr>
                <w:rFonts w:ascii="Century Gothic" w:hAnsi="Century Gothic" w:cs="Arial"/>
                <w:sz w:val="20"/>
              </w:rPr>
            </w:pPr>
            <w:r w:rsidRPr="001956A2">
              <w:rPr>
                <w:rFonts w:ascii="Century Gothic,Arial" w:eastAsia="Century Gothic,Arial" w:hAnsi="Century Gothic,Arial" w:cs="Century Gothic,Arial"/>
                <w:sz w:val="20"/>
              </w:rPr>
              <w:t xml:space="preserve">Opis Przedmiotu Zamówienia zawarty w </w:t>
            </w:r>
            <w:r w:rsidRPr="001956A2">
              <w:rPr>
                <w:rFonts w:ascii="Century Gothic" w:eastAsia="Century Gothic" w:hAnsi="Century Gothic" w:cs="Century Gothic"/>
                <w:b/>
                <w:bCs/>
                <w:sz w:val="20"/>
              </w:rPr>
              <w:t xml:space="preserve">Załączniku nr </w:t>
            </w:r>
            <w:r w:rsidRPr="001956A2">
              <w:rPr>
                <w:rFonts w:ascii="Century Gothic" w:eastAsia="Century Gothic" w:hAnsi="Century Gothic" w:cs="Century Gothic"/>
                <w:b/>
                <w:bCs/>
                <w:sz w:val="20"/>
                <w:lang w:val="pl-PL"/>
              </w:rPr>
              <w:t>1</w:t>
            </w:r>
            <w:r w:rsidRPr="001956A2">
              <w:rPr>
                <w:rFonts w:ascii="Century Gothic,Arial" w:eastAsia="Century Gothic,Arial" w:hAnsi="Century Gothic,Arial" w:cs="Century Gothic,Arial"/>
                <w:sz w:val="20"/>
              </w:rPr>
              <w:t xml:space="preserve"> </w:t>
            </w:r>
            <w:r w:rsidRPr="001956A2">
              <w:rPr>
                <w:rFonts w:ascii="Century Gothic,Arial" w:eastAsia="Century Gothic,Arial" w:hAnsi="Century Gothic,Arial" w:cs="Century Gothic,Arial"/>
                <w:b/>
                <w:bCs/>
                <w:sz w:val="20"/>
              </w:rPr>
              <w:t>do Umowy</w:t>
            </w:r>
            <w:r w:rsidRPr="001956A2">
              <w:rPr>
                <w:rFonts w:ascii="Century Gothic,Arial" w:eastAsia="Century Gothic,Arial" w:hAnsi="Century Gothic,Arial" w:cs="Century Gothic,Arial"/>
                <w:sz w:val="20"/>
              </w:rPr>
              <w:t>.</w:t>
            </w:r>
          </w:p>
        </w:tc>
      </w:tr>
      <w:tr w:rsidR="00454E6A" w:rsidRPr="005F09A4" w14:paraId="369F9E87" w14:textId="77777777" w:rsidTr="008D6AAA">
        <w:trPr>
          <w:gridAfter w:val="1"/>
          <w:wAfter w:w="6710" w:type="dxa"/>
        </w:trPr>
        <w:tc>
          <w:tcPr>
            <w:tcW w:w="3179" w:type="dxa"/>
          </w:tcPr>
          <w:p w14:paraId="21CB2840" w14:textId="77777777" w:rsidR="00FC3C7A" w:rsidRPr="005F09A4" w:rsidRDefault="00FC3C7A" w:rsidP="001D2839">
            <w:pPr>
              <w:pStyle w:val="Zwykytekst"/>
              <w:spacing w:line="360" w:lineRule="auto"/>
              <w:rPr>
                <w:rFonts w:ascii="Century Gothic" w:hAnsi="Century Gothic" w:cs="Arial"/>
                <w:b/>
                <w:sz w:val="20"/>
                <w:lang w:val="pl-PL"/>
              </w:rPr>
            </w:pPr>
            <w:r w:rsidRPr="005F09A4">
              <w:rPr>
                <w:rFonts w:ascii="Century Gothic,Arial" w:eastAsia="Century Gothic,Arial" w:hAnsi="Century Gothic,Arial" w:cs="Century Gothic,Arial"/>
                <w:b/>
                <w:bCs/>
                <w:sz w:val="20"/>
                <w:lang w:val="pl-PL"/>
              </w:rPr>
              <w:t>Plan Bezpieczeństwa i Ochrony Zdrowia, Plan BIOZ</w:t>
            </w:r>
          </w:p>
          <w:p w14:paraId="09D3D9D9" w14:textId="77777777" w:rsidR="00FC3C7A" w:rsidRPr="005F09A4" w:rsidRDefault="00FC3C7A" w:rsidP="001D2839">
            <w:pPr>
              <w:pStyle w:val="Zwykytekst"/>
              <w:spacing w:line="360" w:lineRule="auto"/>
              <w:rPr>
                <w:rFonts w:ascii="Century Gothic" w:hAnsi="Century Gothic" w:cs="Arial"/>
                <w:b/>
                <w:sz w:val="20"/>
                <w:lang w:val="pl-PL"/>
              </w:rPr>
            </w:pPr>
          </w:p>
        </w:tc>
        <w:tc>
          <w:tcPr>
            <w:tcW w:w="6710" w:type="dxa"/>
          </w:tcPr>
          <w:p w14:paraId="1F590EF5" w14:textId="5D199214" w:rsidR="00FC3C7A" w:rsidRPr="001956A2" w:rsidRDefault="00FC3C7A" w:rsidP="001D2839">
            <w:pPr>
              <w:pStyle w:val="Zwykytekst"/>
              <w:spacing w:line="360" w:lineRule="auto"/>
              <w:jc w:val="both"/>
              <w:rPr>
                <w:rFonts w:ascii="Century Gothic" w:hAnsi="Century Gothic" w:cs="Arial"/>
                <w:sz w:val="20"/>
                <w:lang w:val="pl-PL"/>
              </w:rPr>
            </w:pPr>
            <w:r w:rsidRPr="001956A2">
              <w:rPr>
                <w:rFonts w:ascii="Century Gothic,Arial" w:eastAsia="Century Gothic,Arial" w:hAnsi="Century Gothic,Arial" w:cs="Century Gothic,Arial"/>
                <w:sz w:val="20"/>
                <w:lang w:val="pl-PL"/>
              </w:rPr>
              <w:t>plan bezpieczeństwa i ochrony zdrowia w rozumieniu art. 21a</w:t>
            </w:r>
            <w:r w:rsidR="00AC640C" w:rsidRPr="001956A2">
              <w:rPr>
                <w:rFonts w:ascii="Century Gothic,Arial" w:eastAsia="Century Gothic,Arial" w:hAnsi="Century Gothic,Arial" w:cs="Century Gothic,Arial"/>
                <w:sz w:val="20"/>
                <w:lang w:val="pl-PL"/>
              </w:rPr>
              <w:t>)</w:t>
            </w:r>
            <w:r w:rsidRPr="001956A2">
              <w:rPr>
                <w:rFonts w:ascii="Century Gothic,Arial" w:eastAsia="Century Gothic,Arial" w:hAnsi="Century Gothic,Arial" w:cs="Century Gothic,Arial"/>
                <w:sz w:val="20"/>
                <w:lang w:val="pl-PL"/>
              </w:rPr>
              <w:t xml:space="preserve"> </w:t>
            </w:r>
            <w:proofErr w:type="spellStart"/>
            <w:r w:rsidRPr="001956A2">
              <w:rPr>
                <w:rFonts w:ascii="Century Gothic,Arial" w:eastAsia="Century Gothic,Arial" w:hAnsi="Century Gothic,Arial" w:cs="Century Gothic,Arial"/>
                <w:sz w:val="20"/>
                <w:lang w:val="pl-PL"/>
              </w:rPr>
              <w:t>PrBud</w:t>
            </w:r>
            <w:proofErr w:type="spellEnd"/>
            <w:r w:rsidRPr="001956A2">
              <w:rPr>
                <w:rFonts w:ascii="Century Gothic,Arial" w:eastAsia="Century Gothic,Arial" w:hAnsi="Century Gothic,Arial" w:cs="Century Gothic,Arial"/>
                <w:sz w:val="20"/>
                <w:lang w:val="pl-PL"/>
              </w:rPr>
              <w:t>, sporządzany przez Wykonawcę</w:t>
            </w:r>
            <w:r w:rsidRPr="001956A2">
              <w:rPr>
                <w:rFonts w:ascii="Century Gothic" w:eastAsia="Century Gothic" w:hAnsi="Century Gothic" w:cs="Century Gothic"/>
                <w:sz w:val="20"/>
              </w:rPr>
              <w:t xml:space="preserve"> </w:t>
            </w:r>
            <w:r w:rsidRPr="001956A2">
              <w:rPr>
                <w:rFonts w:ascii="Century Gothic,Arial" w:eastAsia="Century Gothic,Arial" w:hAnsi="Century Gothic,Arial" w:cs="Century Gothic,Arial"/>
                <w:sz w:val="20"/>
                <w:lang w:val="pl-PL"/>
              </w:rPr>
              <w:t>i podlegający zatwierdzeniu przez Zamawiającego</w:t>
            </w:r>
            <w:r w:rsidR="0090447E" w:rsidRPr="001956A2">
              <w:rPr>
                <w:rFonts w:ascii="Century Gothic,Arial" w:eastAsia="Century Gothic,Arial" w:hAnsi="Century Gothic,Arial" w:cs="Century Gothic,Arial"/>
                <w:sz w:val="20"/>
                <w:lang w:val="pl-PL"/>
              </w:rPr>
              <w:t xml:space="preserve"> oraz przez WNI</w:t>
            </w:r>
            <w:r w:rsidRPr="001956A2">
              <w:rPr>
                <w:rFonts w:ascii="Century Gothic,Arial" w:eastAsia="Century Gothic,Arial" w:hAnsi="Century Gothic,Arial" w:cs="Century Gothic,Arial"/>
                <w:sz w:val="20"/>
                <w:lang w:val="pl-PL"/>
              </w:rPr>
              <w:t>.</w:t>
            </w:r>
          </w:p>
        </w:tc>
      </w:tr>
      <w:tr w:rsidR="00454E6A" w:rsidRPr="005F09A4" w14:paraId="57957750" w14:textId="77777777" w:rsidTr="008D6AAA">
        <w:trPr>
          <w:gridAfter w:val="1"/>
          <w:wAfter w:w="6710" w:type="dxa"/>
        </w:trPr>
        <w:tc>
          <w:tcPr>
            <w:tcW w:w="3179" w:type="dxa"/>
          </w:tcPr>
          <w:p w14:paraId="24916C7F" w14:textId="77777777" w:rsidR="00FC3C7A" w:rsidRPr="005F09A4" w:rsidRDefault="00FC3C7A" w:rsidP="001D2839">
            <w:pPr>
              <w:pStyle w:val="Zwykytekst"/>
              <w:spacing w:line="360" w:lineRule="auto"/>
              <w:rPr>
                <w:rFonts w:ascii="Century Gothic" w:hAnsi="Century Gothic" w:cs="Arial"/>
                <w:b/>
                <w:sz w:val="20"/>
                <w:lang w:val="pl-PL"/>
              </w:rPr>
            </w:pPr>
            <w:r w:rsidRPr="005F09A4">
              <w:rPr>
                <w:rFonts w:ascii="Century Gothic,Arial" w:eastAsia="Century Gothic,Arial" w:hAnsi="Century Gothic,Arial" w:cs="Century Gothic,Arial"/>
                <w:b/>
                <w:bCs/>
                <w:sz w:val="20"/>
                <w:lang w:val="pl-PL"/>
              </w:rPr>
              <w:t xml:space="preserve">Plan Kontroli i Badań, </w:t>
            </w:r>
            <w:proofErr w:type="spellStart"/>
            <w:r w:rsidRPr="005F09A4">
              <w:rPr>
                <w:rFonts w:ascii="Century Gothic,Arial" w:eastAsia="Century Gothic,Arial" w:hAnsi="Century Gothic,Arial" w:cs="Century Gothic,Arial"/>
                <w:b/>
                <w:bCs/>
                <w:sz w:val="20"/>
                <w:lang w:val="pl-PL"/>
              </w:rPr>
              <w:t>PKiB</w:t>
            </w:r>
            <w:proofErr w:type="spellEnd"/>
          </w:p>
        </w:tc>
        <w:tc>
          <w:tcPr>
            <w:tcW w:w="6710" w:type="dxa"/>
          </w:tcPr>
          <w:p w14:paraId="79FC1A9A" w14:textId="6EF51B31" w:rsidR="00FC3C7A" w:rsidRPr="001956A2" w:rsidRDefault="00FC3C7A" w:rsidP="001D2839">
            <w:pPr>
              <w:pStyle w:val="Zwykytekst"/>
              <w:spacing w:line="360" w:lineRule="auto"/>
              <w:jc w:val="both"/>
              <w:rPr>
                <w:rFonts w:ascii="Century Gothic" w:hAnsi="Century Gothic" w:cs="Arial"/>
                <w:sz w:val="20"/>
              </w:rPr>
            </w:pPr>
            <w:r w:rsidRPr="001956A2">
              <w:rPr>
                <w:rFonts w:ascii="Century Gothic,Arial" w:eastAsia="Century Gothic,Arial" w:hAnsi="Century Gothic,Arial" w:cs="Century Gothic,Arial"/>
                <w:sz w:val="20"/>
              </w:rPr>
              <w:t>sporządzany przez Wykonawcę</w:t>
            </w:r>
            <w:r w:rsidRPr="001956A2">
              <w:rPr>
                <w:rFonts w:ascii="Century Gothic,Arial" w:eastAsia="Century Gothic,Arial" w:hAnsi="Century Gothic,Arial" w:cs="Century Gothic,Arial"/>
                <w:sz w:val="20"/>
                <w:lang w:val="pl-PL"/>
              </w:rPr>
              <w:t>,</w:t>
            </w:r>
            <w:r w:rsidRPr="001956A2">
              <w:rPr>
                <w:rFonts w:ascii="Century Gothic,Arial" w:eastAsia="Century Gothic,Arial" w:hAnsi="Century Gothic,Arial" w:cs="Century Gothic,Arial"/>
                <w:sz w:val="20"/>
              </w:rPr>
              <w:t xml:space="preserve"> </w:t>
            </w:r>
            <w:r w:rsidRPr="001956A2">
              <w:rPr>
                <w:rFonts w:ascii="Century Gothic,Arial" w:eastAsia="Century Gothic,Arial" w:hAnsi="Century Gothic,Arial" w:cs="Century Gothic,Arial"/>
                <w:sz w:val="20"/>
                <w:lang w:val="pl-PL"/>
              </w:rPr>
              <w:t xml:space="preserve">zgodnie z </w:t>
            </w:r>
            <w:r w:rsidRPr="001956A2">
              <w:rPr>
                <w:rFonts w:ascii="Century Gothic" w:eastAsia="Century Gothic" w:hAnsi="Century Gothic" w:cs="Century Gothic"/>
                <w:b/>
                <w:bCs/>
                <w:sz w:val="20"/>
                <w:lang w:val="pl-PL"/>
              </w:rPr>
              <w:t>Załącznikiem</w:t>
            </w:r>
            <w:r w:rsidRPr="001956A2">
              <w:rPr>
                <w:rFonts w:ascii="Century Gothic" w:eastAsia="Century Gothic" w:hAnsi="Century Gothic" w:cs="Century Gothic"/>
                <w:b/>
                <w:bCs/>
                <w:sz w:val="20"/>
              </w:rPr>
              <w:t xml:space="preserve"> nr 18</w:t>
            </w:r>
            <w:r w:rsidRPr="001956A2">
              <w:rPr>
                <w:rFonts w:ascii="Century Gothic,Arial" w:eastAsia="Century Gothic,Arial" w:hAnsi="Century Gothic,Arial" w:cs="Century Gothic,Arial"/>
                <w:sz w:val="20"/>
                <w:lang w:val="pl-PL" w:eastAsia="pl-PL"/>
              </w:rPr>
              <w:t xml:space="preserve"> </w:t>
            </w:r>
            <w:r w:rsidRPr="001956A2">
              <w:rPr>
                <w:rFonts w:ascii="Century Gothic,Arial" w:eastAsia="Century Gothic,Arial" w:hAnsi="Century Gothic,Arial" w:cs="Century Gothic,Arial"/>
                <w:b/>
                <w:bCs/>
                <w:sz w:val="20"/>
                <w:lang w:val="pl-PL" w:eastAsia="pl-PL"/>
              </w:rPr>
              <w:t>do Umowy</w:t>
            </w:r>
            <w:r w:rsidRPr="001956A2">
              <w:rPr>
                <w:rFonts w:ascii="Century Gothic,Arial" w:eastAsia="Century Gothic,Arial" w:hAnsi="Century Gothic,Arial" w:cs="Century Gothic,Arial"/>
                <w:b/>
                <w:bCs/>
                <w:sz w:val="20"/>
                <w:lang w:val="pl-PL"/>
              </w:rPr>
              <w:t xml:space="preserve"> </w:t>
            </w:r>
            <w:r w:rsidRPr="001956A2">
              <w:rPr>
                <w:rFonts w:ascii="Century Gothic,Arial" w:eastAsia="Century Gothic,Arial" w:hAnsi="Century Gothic,Arial" w:cs="Century Gothic,Arial"/>
                <w:sz w:val="20"/>
                <w:lang w:val="pl-PL"/>
              </w:rPr>
              <w:t>i podlegający zatwierdzeniu przez Zamawiającego</w:t>
            </w:r>
            <w:r w:rsidR="0090447E" w:rsidRPr="001956A2">
              <w:rPr>
                <w:rFonts w:ascii="Century Gothic,Arial" w:eastAsia="Century Gothic,Arial" w:hAnsi="Century Gothic,Arial" w:cs="Century Gothic,Arial"/>
                <w:sz w:val="20"/>
                <w:lang w:val="pl-PL"/>
              </w:rPr>
              <w:t xml:space="preserve"> oraz przez WNI</w:t>
            </w:r>
            <w:r w:rsidRPr="001956A2">
              <w:rPr>
                <w:rFonts w:ascii="Century Gothic,Arial" w:eastAsia="Century Gothic,Arial" w:hAnsi="Century Gothic,Arial" w:cs="Century Gothic,Arial"/>
                <w:sz w:val="20"/>
                <w:lang w:val="pl-PL"/>
              </w:rPr>
              <w:t>,</w:t>
            </w:r>
            <w:r w:rsidRPr="001956A2">
              <w:rPr>
                <w:rFonts w:ascii="Century Gothic,Arial" w:eastAsia="Century Gothic,Arial" w:hAnsi="Century Gothic,Arial" w:cs="Century Gothic,Arial"/>
                <w:sz w:val="20"/>
              </w:rPr>
              <w:t xml:space="preserve"> harmonogram przeprowadzania badań, testów, kontroli i odbiorów podczas realizacji kolejnych faz cyklu technologicznego </w:t>
            </w:r>
            <w:r w:rsidRPr="001956A2">
              <w:rPr>
                <w:rFonts w:ascii="Century Gothic,Arial" w:eastAsia="Century Gothic,Arial" w:hAnsi="Century Gothic,Arial" w:cs="Century Gothic,Arial"/>
                <w:sz w:val="20"/>
                <w:lang w:val="pl-PL"/>
              </w:rPr>
              <w:t>Inwestycji</w:t>
            </w:r>
            <w:r w:rsidRPr="001956A2">
              <w:rPr>
                <w:rFonts w:ascii="Century Gothic,Arial" w:eastAsia="Century Gothic,Arial" w:hAnsi="Century Gothic,Arial" w:cs="Century Gothic,Arial"/>
                <w:sz w:val="20"/>
              </w:rPr>
              <w:t xml:space="preserve">, z uwzględnieniem odniesienia do obowiązujących norm, procedur i innych dokumentów oraz podania kryteriów akceptacji poszczególnych czynności, instalacji lub obiektów, a także sposobu dokumentowania przeprowadzonych kontroli i badań. Plan Kontroli </w:t>
            </w:r>
            <w:r w:rsidRPr="001956A2">
              <w:rPr>
                <w:rFonts w:ascii="Century Gothic,Arial" w:eastAsia="Century Gothic,Arial" w:hAnsi="Century Gothic,Arial" w:cs="Century Gothic,Arial"/>
                <w:sz w:val="20"/>
              </w:rPr>
              <w:lastRenderedPageBreak/>
              <w:t xml:space="preserve">i Badań powinien określać rodzaj zaangażowania zainteresowanych stron w poszczególne operacje kontrolne lub odbiory </w:t>
            </w:r>
            <w:proofErr w:type="spellStart"/>
            <w:r w:rsidRPr="001956A2">
              <w:rPr>
                <w:rFonts w:ascii="Century Gothic,Arial" w:eastAsia="Century Gothic,Arial" w:hAnsi="Century Gothic,Arial" w:cs="Century Gothic,Arial"/>
                <w:sz w:val="20"/>
              </w:rPr>
              <w:t>PKiB</w:t>
            </w:r>
            <w:proofErr w:type="spellEnd"/>
            <w:r w:rsidRPr="001956A2">
              <w:rPr>
                <w:rFonts w:ascii="Century Gothic,Arial" w:eastAsia="Century Gothic,Arial" w:hAnsi="Century Gothic,Arial" w:cs="Century Gothic,Arial"/>
                <w:sz w:val="20"/>
              </w:rPr>
              <w:t xml:space="preserve"> stanowi element PZJ</w:t>
            </w:r>
            <w:r w:rsidRPr="001956A2">
              <w:rPr>
                <w:rFonts w:ascii="Century Gothic,Arial" w:eastAsia="Century Gothic,Arial" w:hAnsi="Century Gothic,Arial" w:cs="Century Gothic,Arial"/>
                <w:sz w:val="20"/>
                <w:lang w:val="pl-PL"/>
              </w:rPr>
              <w:t>.</w:t>
            </w:r>
          </w:p>
        </w:tc>
      </w:tr>
      <w:tr w:rsidR="00454E6A" w:rsidRPr="005F09A4" w14:paraId="1778EC17" w14:textId="77777777" w:rsidTr="008D6AAA">
        <w:trPr>
          <w:gridAfter w:val="1"/>
          <w:wAfter w:w="6710" w:type="dxa"/>
          <w:trHeight w:val="2219"/>
        </w:trPr>
        <w:tc>
          <w:tcPr>
            <w:tcW w:w="3179" w:type="dxa"/>
          </w:tcPr>
          <w:p w14:paraId="1C0F0B29" w14:textId="756231BF" w:rsidR="00FC3C7A" w:rsidRPr="005F09A4" w:rsidRDefault="00FC3C7A" w:rsidP="001D2839">
            <w:pPr>
              <w:pStyle w:val="Zwykytekst"/>
              <w:spacing w:line="360" w:lineRule="auto"/>
              <w:rPr>
                <w:rFonts w:ascii="Century Gothic" w:hAnsi="Century Gothic"/>
                <w:b/>
                <w:sz w:val="20"/>
                <w:lang w:val="pl-PL"/>
              </w:rPr>
            </w:pPr>
            <w:r w:rsidRPr="005F09A4">
              <w:rPr>
                <w:rFonts w:ascii="Century Gothic,Arial" w:eastAsia="Century Gothic,Arial" w:hAnsi="Century Gothic,Arial" w:cs="Century Gothic,Arial"/>
                <w:b/>
                <w:bCs/>
                <w:sz w:val="20"/>
                <w:lang w:val="pl-PL"/>
              </w:rPr>
              <w:lastRenderedPageBreak/>
              <w:t xml:space="preserve">Plan </w:t>
            </w:r>
            <w:r w:rsidR="00A27C19" w:rsidRPr="005F09A4">
              <w:rPr>
                <w:rFonts w:ascii="Century Gothic,Arial" w:eastAsia="Century Gothic,Arial" w:hAnsi="Century Gothic,Arial" w:cs="Century Gothic,Arial"/>
                <w:b/>
                <w:bCs/>
                <w:sz w:val="20"/>
                <w:lang w:val="pl-PL"/>
              </w:rPr>
              <w:t>Zadań Ochrony Środowiska, PZOŚ</w:t>
            </w:r>
          </w:p>
        </w:tc>
        <w:tc>
          <w:tcPr>
            <w:tcW w:w="6710" w:type="dxa"/>
          </w:tcPr>
          <w:p w14:paraId="082BE83C" w14:textId="5608ADD1" w:rsidR="00FC3C7A" w:rsidRPr="005F09A4" w:rsidRDefault="00A27C19" w:rsidP="001D2839">
            <w:pPr>
              <w:pStyle w:val="Zwykytekst"/>
              <w:spacing w:line="360" w:lineRule="auto"/>
              <w:jc w:val="both"/>
              <w:rPr>
                <w:rFonts w:ascii="Century Gothic" w:hAnsi="Century Gothic" w:cs="Arial"/>
                <w:sz w:val="20"/>
              </w:rPr>
            </w:pPr>
            <w:r w:rsidRPr="001956A2">
              <w:rPr>
                <w:rFonts w:ascii="Century Gothic,Arial" w:eastAsia="Century Gothic,Arial" w:hAnsi="Century Gothic,Arial" w:cs="Century Gothic,Arial"/>
                <w:sz w:val="20"/>
              </w:rPr>
              <w:t xml:space="preserve">szczegółowe zestawienie sporządzone przez Wykonawcę </w:t>
            </w:r>
            <w:r w:rsidR="00407C6D" w:rsidRPr="001956A2">
              <w:rPr>
                <w:rFonts w:ascii="Century Gothic" w:hAnsi="Century Gothic" w:cs="Arial"/>
                <w:bCs/>
                <w:iCs/>
                <w:sz w:val="20"/>
              </w:rPr>
              <w:br/>
            </w:r>
            <w:r w:rsidRPr="001956A2">
              <w:rPr>
                <w:rFonts w:ascii="Century Gothic,Arial" w:eastAsia="Century Gothic,Arial" w:hAnsi="Century Gothic,Arial" w:cs="Century Gothic,Arial"/>
                <w:sz w:val="20"/>
              </w:rPr>
              <w:t xml:space="preserve">i </w:t>
            </w:r>
            <w:r w:rsidRPr="001956A2">
              <w:rPr>
                <w:rFonts w:ascii="Century Gothic,Arial" w:eastAsia="Century Gothic,Arial" w:hAnsi="Century Gothic,Arial" w:cs="Century Gothic,Arial"/>
                <w:sz w:val="20"/>
                <w:lang w:val="pl-PL"/>
              </w:rPr>
              <w:t xml:space="preserve">podlegające </w:t>
            </w:r>
            <w:r w:rsidRPr="001956A2">
              <w:rPr>
                <w:rFonts w:ascii="Century Gothic,Arial" w:eastAsia="Century Gothic,Arial" w:hAnsi="Century Gothic,Arial" w:cs="Century Gothic,Arial"/>
                <w:sz w:val="20"/>
              </w:rPr>
              <w:t>zatwi</w:t>
            </w:r>
            <w:r w:rsidRPr="001956A2">
              <w:rPr>
                <w:rFonts w:ascii="Century Gothic,Arial" w:eastAsia="Century Gothic,Arial" w:hAnsi="Century Gothic,Arial" w:cs="Century Gothic,Arial"/>
                <w:sz w:val="20"/>
                <w:lang w:val="pl-PL"/>
              </w:rPr>
              <w:t>erdzeniu</w:t>
            </w:r>
            <w:r w:rsidRPr="001956A2">
              <w:rPr>
                <w:rFonts w:ascii="Century Gothic,Arial" w:eastAsia="Century Gothic,Arial" w:hAnsi="Century Gothic,Arial" w:cs="Century Gothic,Arial"/>
                <w:sz w:val="20"/>
              </w:rPr>
              <w:t xml:space="preserve"> przez </w:t>
            </w:r>
            <w:r w:rsidRPr="001956A2">
              <w:rPr>
                <w:rFonts w:ascii="Century Gothic" w:eastAsia="Century Gothic,Arial" w:hAnsi="Century Gothic" w:cs="Century Gothic,Arial"/>
                <w:sz w:val="20"/>
              </w:rPr>
              <w:t>Zamawiającego</w:t>
            </w:r>
            <w:r w:rsidR="0090447E" w:rsidRPr="001956A2">
              <w:rPr>
                <w:rFonts w:ascii="Century Gothic" w:eastAsia="Century Gothic,Arial" w:hAnsi="Century Gothic" w:cs="Century Gothic,Arial"/>
                <w:sz w:val="20"/>
                <w:lang w:val="pl-PL"/>
              </w:rPr>
              <w:t xml:space="preserve"> oraz przez WNI</w:t>
            </w:r>
            <w:r w:rsidRPr="001956A2">
              <w:rPr>
                <w:rFonts w:ascii="Century Gothic,Arial" w:eastAsia="Century Gothic,Arial" w:hAnsi="Century Gothic,Arial" w:cs="Century Gothic,Arial"/>
                <w:sz w:val="20"/>
              </w:rPr>
              <w:t>, obejmujące wyszczególnienie zadań i czynności zmierzających do ochrony środowiska w toku realizacji Inwestycji, przygotowany w oparciu o wymagania zawarte w Dokumentacji Przetargowej. PZOŚ stanowi element PZJ.</w:t>
            </w:r>
          </w:p>
        </w:tc>
      </w:tr>
      <w:tr w:rsidR="00454E6A" w:rsidRPr="005F09A4" w14:paraId="438EE9E7" w14:textId="77777777" w:rsidTr="008D6AAA">
        <w:trPr>
          <w:gridAfter w:val="1"/>
          <w:wAfter w:w="6710" w:type="dxa"/>
        </w:trPr>
        <w:tc>
          <w:tcPr>
            <w:tcW w:w="3179" w:type="dxa"/>
          </w:tcPr>
          <w:p w14:paraId="1505DADE" w14:textId="77777777" w:rsidR="00FC3C7A" w:rsidRPr="005F09A4" w:rsidRDefault="00FC3C7A" w:rsidP="001D2839">
            <w:pPr>
              <w:pStyle w:val="Zwykytekst"/>
              <w:spacing w:line="360" w:lineRule="auto"/>
              <w:rPr>
                <w:rFonts w:ascii="Century Gothic" w:hAnsi="Century Gothic"/>
                <w:b/>
                <w:sz w:val="20"/>
                <w:lang w:val="pl-PL"/>
              </w:rPr>
            </w:pPr>
            <w:r w:rsidRPr="005F09A4">
              <w:rPr>
                <w:rFonts w:ascii="Century Gothic,Arial" w:eastAsia="Century Gothic,Arial" w:hAnsi="Century Gothic,Arial" w:cs="Century Gothic,Arial"/>
                <w:b/>
                <w:bCs/>
                <w:sz w:val="20"/>
                <w:lang w:val="pl-PL"/>
              </w:rPr>
              <w:t>Plan Zapewnienia Jakości, PZJ</w:t>
            </w:r>
          </w:p>
        </w:tc>
        <w:tc>
          <w:tcPr>
            <w:tcW w:w="6710" w:type="dxa"/>
          </w:tcPr>
          <w:p w14:paraId="4683A648" w14:textId="6894C93A" w:rsidR="00FC3C7A" w:rsidRPr="005F09A4" w:rsidRDefault="00FC3C7A" w:rsidP="229DB123">
            <w:pPr>
              <w:pStyle w:val="Zwykytekst"/>
              <w:spacing w:line="360" w:lineRule="auto"/>
              <w:jc w:val="both"/>
              <w:rPr>
                <w:rFonts w:ascii="Century Gothic" w:hAnsi="Century Gothic"/>
                <w:sz w:val="20"/>
              </w:rPr>
            </w:pPr>
            <w:r w:rsidRPr="005F09A4">
              <w:rPr>
                <w:rFonts w:ascii="Century Gothic,Arial" w:eastAsia="Century Gothic,Arial" w:hAnsi="Century Gothic,Arial" w:cs="Century Gothic,Arial"/>
                <w:sz w:val="20"/>
              </w:rPr>
              <w:t xml:space="preserve">sporządzany przez </w:t>
            </w:r>
            <w:r w:rsidRPr="005C7267">
              <w:rPr>
                <w:rFonts w:ascii="Century Gothic,Arial" w:eastAsia="Century Gothic,Arial" w:hAnsi="Century Gothic,Arial" w:cs="Century Gothic,Arial"/>
                <w:sz w:val="20"/>
              </w:rPr>
              <w:t>Wykonawcę zgodnie z</w:t>
            </w:r>
            <w:r w:rsidR="00000C5B" w:rsidRPr="005C7267">
              <w:rPr>
                <w:rFonts w:asciiTheme="minorHAnsi" w:eastAsia="Century Gothic,Arial" w:hAnsiTheme="minorHAnsi" w:cs="Century Gothic,Arial"/>
                <w:sz w:val="20"/>
                <w:lang w:val="pl-PL"/>
              </w:rPr>
              <w:t xml:space="preserve"> </w:t>
            </w:r>
            <w:r w:rsidR="00CD468A" w:rsidRPr="005C7267">
              <w:rPr>
                <w:rFonts w:ascii="Century Gothic" w:eastAsia="Century Gothic,Arial" w:hAnsi="Century Gothic" w:cs="Century Gothic,Arial"/>
                <w:sz w:val="20"/>
                <w:lang w:val="pl-PL"/>
              </w:rPr>
              <w:t xml:space="preserve">wzorem zawartym w PZJ stanowiącym </w:t>
            </w:r>
            <w:r w:rsidRPr="005C7267">
              <w:rPr>
                <w:rFonts w:ascii="Century Gothic" w:eastAsia="Century Gothic" w:hAnsi="Century Gothic" w:cs="Century Gothic"/>
                <w:b/>
                <w:bCs/>
                <w:sz w:val="20"/>
              </w:rPr>
              <w:t>Załącznik nr 17</w:t>
            </w:r>
            <w:r w:rsidRPr="005C7267">
              <w:rPr>
                <w:rFonts w:ascii="Century Gothic" w:eastAsia="Century Gothic,Arial" w:hAnsi="Century Gothic" w:cs="Century Gothic,Arial"/>
                <w:sz w:val="20"/>
              </w:rPr>
              <w:t xml:space="preserve"> </w:t>
            </w:r>
            <w:r w:rsidRPr="005C7267">
              <w:rPr>
                <w:rFonts w:ascii="Century Gothic" w:eastAsia="Century Gothic,Arial" w:hAnsi="Century Gothic" w:cs="Century Gothic,Arial"/>
                <w:b/>
                <w:bCs/>
                <w:sz w:val="20"/>
              </w:rPr>
              <w:t>do Umowy</w:t>
            </w:r>
            <w:r w:rsidRPr="005F09A4">
              <w:rPr>
                <w:rFonts w:ascii="Century Gothic,Arial" w:eastAsia="Century Gothic,Arial" w:hAnsi="Century Gothic,Arial" w:cs="Century Gothic,Arial"/>
                <w:sz w:val="20"/>
              </w:rPr>
              <w:t xml:space="preserve"> i podlegający zatwierdzeniu przez Zamawiającego zbiór procedur i instrukcji określający zasady działania systemu zapewnienia jakości każdej części realizowanej Inwestycji, w szczególności procesu organizacji kontroli jakości.</w:t>
            </w:r>
            <w:r w:rsidR="356D0D95" w:rsidRPr="005F09A4">
              <w:rPr>
                <w:rFonts w:ascii="Century Gothic,Arial" w:eastAsia="Century Gothic,Arial" w:hAnsi="Century Gothic,Arial" w:cs="Century Gothic,Arial"/>
                <w:sz w:val="20"/>
              </w:rPr>
              <w:t xml:space="preserve"> </w:t>
            </w:r>
            <w:r w:rsidRPr="005F09A4">
              <w:rPr>
                <w:rFonts w:ascii="Century Gothic,Arial" w:eastAsia="Century Gothic,Arial" w:hAnsi="Century Gothic,Arial" w:cs="Century Gothic,Arial"/>
                <w:sz w:val="20"/>
              </w:rPr>
              <w:t>Plan Zapewnienia Jakości winien określać niezbędne możliwości techniczne, kadrowe i organizacyjne Wykonawcy konieczne do zrealizowania Inwestycji oraz usunięcia Wad, zgodnie z Dokumentacją Przetargową.</w:t>
            </w:r>
          </w:p>
        </w:tc>
      </w:tr>
      <w:tr w:rsidR="00454E6A" w:rsidRPr="005F09A4" w14:paraId="4302BE73" w14:textId="77777777" w:rsidTr="008D6AAA">
        <w:trPr>
          <w:gridAfter w:val="1"/>
          <w:wAfter w:w="6710" w:type="dxa"/>
        </w:trPr>
        <w:tc>
          <w:tcPr>
            <w:tcW w:w="3179" w:type="dxa"/>
          </w:tcPr>
          <w:p w14:paraId="1EE7FD06" w14:textId="2479CEE5" w:rsidR="00A27C19" w:rsidRPr="005F09A4" w:rsidRDefault="003866BD" w:rsidP="00A27C19">
            <w:pPr>
              <w:pStyle w:val="Zwykytekst"/>
              <w:spacing w:line="360" w:lineRule="auto"/>
              <w:rPr>
                <w:rFonts w:ascii="Century Gothic" w:hAnsi="Century Gothic" w:cs="Arial"/>
                <w:b/>
                <w:sz w:val="20"/>
              </w:rPr>
            </w:pPr>
            <w:r>
              <w:rPr>
                <w:rFonts w:ascii="Century Gothic,Arial" w:eastAsia="Century Gothic,Arial" w:hAnsi="Century Gothic,Arial" w:cs="Century Gothic,Arial"/>
                <w:b/>
                <w:bCs/>
                <w:sz w:val="20"/>
                <w:lang w:val="pl-PL"/>
              </w:rPr>
              <w:t>Plan</w:t>
            </w:r>
            <w:r w:rsidR="00A27C19" w:rsidRPr="005F09A4">
              <w:rPr>
                <w:rFonts w:ascii="Century Gothic,Arial" w:eastAsia="Century Gothic,Arial" w:hAnsi="Century Gothic,Arial" w:cs="Century Gothic,Arial"/>
                <w:b/>
                <w:bCs/>
                <w:sz w:val="20"/>
                <w:lang w:val="pl-PL"/>
              </w:rPr>
              <w:t xml:space="preserve"> Płatności</w:t>
            </w:r>
          </w:p>
        </w:tc>
        <w:tc>
          <w:tcPr>
            <w:tcW w:w="6710" w:type="dxa"/>
          </w:tcPr>
          <w:p w14:paraId="44E291DE" w14:textId="361273EC" w:rsidR="00A27C19" w:rsidRPr="005F09A4" w:rsidRDefault="00A27C19" w:rsidP="00DF1441">
            <w:pPr>
              <w:pStyle w:val="Zwykytekst"/>
              <w:spacing w:line="360" w:lineRule="auto"/>
              <w:jc w:val="both"/>
              <w:rPr>
                <w:rFonts w:ascii="Century Gothic" w:hAnsi="Century Gothic"/>
                <w:sz w:val="20"/>
                <w:lang w:val="pl-PL"/>
              </w:rPr>
            </w:pPr>
            <w:r w:rsidRPr="005F09A4">
              <w:rPr>
                <w:rFonts w:ascii="Century Gothic" w:eastAsia="Century Gothic" w:hAnsi="Century Gothic" w:cs="Century Gothic"/>
                <w:sz w:val="20"/>
              </w:rPr>
              <w:t xml:space="preserve">zestawienie obejmujące nazwę i zakres Kamienia Milowego, </w:t>
            </w:r>
            <w:r w:rsidRPr="005F09A4">
              <w:rPr>
                <w:rFonts w:ascii="Century Gothic" w:eastAsia="Century Gothic" w:hAnsi="Century Gothic" w:cs="Century Gothic"/>
                <w:sz w:val="20"/>
                <w:lang w:val="pl-PL"/>
              </w:rPr>
              <w:t xml:space="preserve">wskazanie </w:t>
            </w:r>
            <w:r w:rsidRPr="005F09A4">
              <w:rPr>
                <w:rFonts w:ascii="Century Gothic" w:eastAsia="Century Gothic" w:hAnsi="Century Gothic" w:cs="Century Gothic"/>
                <w:sz w:val="20"/>
              </w:rPr>
              <w:t>dokument</w:t>
            </w:r>
            <w:r w:rsidRPr="005F09A4">
              <w:rPr>
                <w:rFonts w:ascii="Century Gothic" w:eastAsia="Century Gothic" w:hAnsi="Century Gothic" w:cs="Century Gothic"/>
                <w:sz w:val="20"/>
                <w:lang w:val="pl-PL"/>
              </w:rPr>
              <w:t>ów</w:t>
            </w:r>
            <w:r w:rsidRPr="005F09A4">
              <w:rPr>
                <w:rFonts w:ascii="Century Gothic" w:eastAsia="Century Gothic" w:hAnsi="Century Gothic" w:cs="Century Gothic"/>
                <w:sz w:val="20"/>
              </w:rPr>
              <w:t xml:space="preserve"> potwierdzając</w:t>
            </w:r>
            <w:r w:rsidRPr="005F09A4">
              <w:rPr>
                <w:rFonts w:ascii="Century Gothic" w:eastAsia="Century Gothic" w:hAnsi="Century Gothic" w:cs="Century Gothic"/>
                <w:sz w:val="20"/>
                <w:lang w:val="pl-PL"/>
              </w:rPr>
              <w:t>ych</w:t>
            </w:r>
            <w:r w:rsidRPr="005F09A4">
              <w:rPr>
                <w:rFonts w:ascii="Century Gothic" w:eastAsia="Century Gothic" w:hAnsi="Century Gothic" w:cs="Century Gothic"/>
                <w:sz w:val="20"/>
              </w:rPr>
              <w:t xml:space="preserve"> wykonanie części lub całości Kamienia Milowego, warunki uznania zapłaty za </w:t>
            </w:r>
            <w:r w:rsidRPr="005F09A4">
              <w:rPr>
                <w:rFonts w:ascii="Century Gothic" w:eastAsia="Century Gothic" w:hAnsi="Century Gothic" w:cs="Century Gothic"/>
                <w:sz w:val="20"/>
                <w:lang w:val="pl-PL"/>
              </w:rPr>
              <w:t xml:space="preserve">wykonanie </w:t>
            </w:r>
            <w:r w:rsidRPr="005F09A4">
              <w:rPr>
                <w:rFonts w:ascii="Century Gothic" w:eastAsia="Century Gothic" w:hAnsi="Century Gothic" w:cs="Century Gothic"/>
                <w:sz w:val="20"/>
              </w:rPr>
              <w:t>częś</w:t>
            </w:r>
            <w:r w:rsidR="00856DC8" w:rsidRPr="005F09A4">
              <w:rPr>
                <w:rFonts w:ascii="Century Gothic,Arial" w:eastAsia="Century Gothic,Arial" w:hAnsi="Century Gothic,Arial" w:cs="Century Gothic,Arial"/>
                <w:sz w:val="20"/>
                <w:lang w:val="pl-PL"/>
              </w:rPr>
              <w:t>ci</w:t>
            </w:r>
            <w:r w:rsidRPr="005F09A4">
              <w:rPr>
                <w:rFonts w:ascii="Century Gothic" w:eastAsia="Century Gothic" w:hAnsi="Century Gothic" w:cs="Century Gothic"/>
                <w:sz w:val="20"/>
              </w:rPr>
              <w:t xml:space="preserve"> lub całoś</w:t>
            </w:r>
            <w:r w:rsidR="00856DC8" w:rsidRPr="005F09A4">
              <w:rPr>
                <w:rFonts w:ascii="Century Gothic,Arial" w:eastAsia="Century Gothic,Arial" w:hAnsi="Century Gothic,Arial" w:cs="Century Gothic,Arial"/>
                <w:sz w:val="20"/>
                <w:lang w:val="pl-PL"/>
              </w:rPr>
              <w:t>ci</w:t>
            </w:r>
            <w:r w:rsidRPr="005F09A4">
              <w:rPr>
                <w:rFonts w:ascii="Century Gothic,Arial" w:eastAsia="Century Gothic,Arial" w:hAnsi="Century Gothic,Arial" w:cs="Century Gothic,Arial"/>
                <w:sz w:val="20"/>
              </w:rPr>
              <w:t xml:space="preserve"> </w:t>
            </w:r>
            <w:r w:rsidRPr="005F09A4">
              <w:rPr>
                <w:rFonts w:ascii="Century Gothic" w:eastAsia="Century Gothic" w:hAnsi="Century Gothic" w:cs="Century Gothic"/>
                <w:sz w:val="20"/>
              </w:rPr>
              <w:t>Kamienia Milowego, procentową wartość Kamienia Milowego, a także ilość jednostek rozliczeniowych w ramach danego Kamienia Milowego.</w:t>
            </w:r>
            <w:r w:rsidR="00DF1441" w:rsidRPr="005F09A4">
              <w:rPr>
                <w:rFonts w:ascii="Century Gothic" w:eastAsia="Century Gothic" w:hAnsi="Century Gothic" w:cs="Century Gothic"/>
                <w:sz w:val="20"/>
              </w:rPr>
              <w:t xml:space="preserve"> </w:t>
            </w:r>
            <w:r w:rsidR="00B643AB" w:rsidRPr="005F09A4">
              <w:rPr>
                <w:rFonts w:ascii="Century Gothic,Arial" w:eastAsia="Century Gothic,Arial" w:hAnsi="Century Gothic,Arial" w:cs="Century Gothic,Arial"/>
                <w:sz w:val="20"/>
                <w:lang w:val="pl-PL"/>
              </w:rPr>
              <w:t xml:space="preserve"> </w:t>
            </w:r>
          </w:p>
        </w:tc>
      </w:tr>
      <w:tr w:rsidR="00454E6A" w:rsidRPr="005F09A4" w14:paraId="5A0257AE" w14:textId="77777777" w:rsidTr="008D6AAA">
        <w:trPr>
          <w:gridAfter w:val="1"/>
          <w:wAfter w:w="6710" w:type="dxa"/>
        </w:trPr>
        <w:tc>
          <w:tcPr>
            <w:tcW w:w="3179" w:type="dxa"/>
          </w:tcPr>
          <w:p w14:paraId="5CB02346" w14:textId="77777777" w:rsidR="00FC3C7A" w:rsidRPr="005F09A4" w:rsidRDefault="00FC3C7A" w:rsidP="001D2839">
            <w:pPr>
              <w:pStyle w:val="Zwykytekst"/>
              <w:spacing w:line="360" w:lineRule="auto"/>
              <w:rPr>
                <w:rFonts w:ascii="Century Gothic" w:hAnsi="Century Gothic" w:cs="Arial"/>
                <w:b/>
                <w:sz w:val="20"/>
              </w:rPr>
            </w:pPr>
            <w:r w:rsidRPr="005F09A4">
              <w:rPr>
                <w:rFonts w:ascii="Century Gothic,Arial" w:eastAsia="Century Gothic,Arial" w:hAnsi="Century Gothic,Arial" w:cs="Century Gothic,Arial"/>
                <w:b/>
                <w:bCs/>
                <w:sz w:val="20"/>
                <w:lang w:val="pl-PL"/>
              </w:rPr>
              <w:t>Podwykonawca</w:t>
            </w:r>
          </w:p>
        </w:tc>
        <w:tc>
          <w:tcPr>
            <w:tcW w:w="6710" w:type="dxa"/>
          </w:tcPr>
          <w:p w14:paraId="6C4624E5" w14:textId="77777777" w:rsidR="00FC3C7A" w:rsidRPr="005F09A4" w:rsidRDefault="00FC3C7A" w:rsidP="229DB123">
            <w:pPr>
              <w:pStyle w:val="Zwykytekst"/>
              <w:tabs>
                <w:tab w:val="left" w:pos="223"/>
              </w:tabs>
              <w:spacing w:line="360" w:lineRule="auto"/>
              <w:jc w:val="both"/>
              <w:rPr>
                <w:rFonts w:ascii="Century Gothic" w:hAnsi="Century Gothic" w:cs="Arial"/>
                <w:sz w:val="20"/>
              </w:rPr>
            </w:pPr>
            <w:r w:rsidRPr="005F09A4">
              <w:rPr>
                <w:rFonts w:ascii="Century Gothic,Arial" w:eastAsia="Century Gothic,Arial" w:hAnsi="Century Gothic,Arial" w:cs="Century Gothic,Arial"/>
                <w:sz w:val="20"/>
                <w:lang w:val="pl-PL"/>
              </w:rPr>
              <w:t xml:space="preserve">podwykonawca w rozumieniu </w:t>
            </w:r>
            <w:proofErr w:type="spellStart"/>
            <w:r w:rsidRPr="005F09A4">
              <w:rPr>
                <w:rFonts w:ascii="Century Gothic,Arial" w:eastAsia="Century Gothic,Arial" w:hAnsi="Century Gothic,Arial" w:cs="Century Gothic,Arial"/>
                <w:sz w:val="20"/>
                <w:lang w:val="pl-PL"/>
              </w:rPr>
              <w:t>Pzp</w:t>
            </w:r>
            <w:proofErr w:type="spellEnd"/>
            <w:r w:rsidRPr="005F09A4">
              <w:rPr>
                <w:rFonts w:ascii="Century Gothic,Arial" w:eastAsia="Century Gothic,Arial" w:hAnsi="Century Gothic,Arial" w:cs="Century Gothic,Arial"/>
                <w:sz w:val="20"/>
              </w:rPr>
              <w:t>.</w:t>
            </w:r>
          </w:p>
        </w:tc>
      </w:tr>
      <w:tr w:rsidR="00454E6A" w:rsidRPr="005F09A4" w14:paraId="6A21C977" w14:textId="77777777" w:rsidTr="008D6AAA">
        <w:trPr>
          <w:gridAfter w:val="1"/>
          <w:wAfter w:w="6710" w:type="dxa"/>
        </w:trPr>
        <w:tc>
          <w:tcPr>
            <w:tcW w:w="3179" w:type="dxa"/>
          </w:tcPr>
          <w:p w14:paraId="26EA9D08" w14:textId="4299F69D" w:rsidR="00FC3C7A" w:rsidRPr="005F09A4" w:rsidRDefault="00FC3C7A" w:rsidP="001D2839">
            <w:pPr>
              <w:pStyle w:val="Zwykytekst"/>
              <w:spacing w:line="360" w:lineRule="auto"/>
              <w:rPr>
                <w:rFonts w:ascii="Century Gothic" w:hAnsi="Century Gothic" w:cs="Arial"/>
                <w:b/>
                <w:sz w:val="20"/>
                <w:lang w:val="pl-PL"/>
              </w:rPr>
            </w:pPr>
            <w:r w:rsidRPr="005F09A4">
              <w:rPr>
                <w:rFonts w:ascii="Century Gothic,Arial" w:eastAsia="Century Gothic,Arial" w:hAnsi="Century Gothic,Arial" w:cs="Century Gothic,Arial"/>
                <w:b/>
                <w:bCs/>
                <w:sz w:val="20"/>
                <w:lang w:val="pl-PL"/>
              </w:rPr>
              <w:t>Pozwolenie na Budowę</w:t>
            </w:r>
            <w:r w:rsidR="00C17BF9" w:rsidRPr="005F09A4">
              <w:rPr>
                <w:rFonts w:ascii="Century Gothic,Arial" w:eastAsia="Century Gothic,Arial" w:hAnsi="Century Gothic,Arial" w:cs="Century Gothic,Arial"/>
                <w:b/>
                <w:bCs/>
                <w:sz w:val="20"/>
                <w:lang w:val="pl-PL"/>
              </w:rPr>
              <w:t xml:space="preserve">, </w:t>
            </w:r>
            <w:proofErr w:type="spellStart"/>
            <w:r w:rsidR="00C17BF9" w:rsidRPr="005F09A4">
              <w:rPr>
                <w:rFonts w:ascii="Century Gothic,Arial" w:eastAsia="Century Gothic,Arial" w:hAnsi="Century Gothic,Arial" w:cs="Century Gothic,Arial"/>
                <w:b/>
                <w:bCs/>
                <w:sz w:val="20"/>
                <w:lang w:val="pl-PL"/>
              </w:rPr>
              <w:t>PnB</w:t>
            </w:r>
            <w:proofErr w:type="spellEnd"/>
          </w:p>
        </w:tc>
        <w:tc>
          <w:tcPr>
            <w:tcW w:w="6710" w:type="dxa"/>
          </w:tcPr>
          <w:p w14:paraId="11970830" w14:textId="77777777" w:rsidR="00FC3C7A" w:rsidRPr="005F09A4" w:rsidRDefault="00FC3C7A" w:rsidP="001D2839">
            <w:pPr>
              <w:pStyle w:val="Zwykytekst"/>
              <w:spacing w:line="360" w:lineRule="auto"/>
              <w:jc w:val="both"/>
              <w:rPr>
                <w:rFonts w:ascii="Century Gothic" w:hAnsi="Century Gothic" w:cs="Arial"/>
                <w:sz w:val="20"/>
                <w:lang w:val="pl-PL"/>
              </w:rPr>
            </w:pPr>
            <w:r w:rsidRPr="005F09A4">
              <w:rPr>
                <w:rFonts w:ascii="Century Gothic,Arial" w:eastAsia="Century Gothic,Arial" w:hAnsi="Century Gothic,Arial" w:cs="Century Gothic,Arial"/>
                <w:sz w:val="20"/>
              </w:rPr>
              <w:t xml:space="preserve">decyzja </w:t>
            </w:r>
            <w:r w:rsidRPr="005F09A4">
              <w:rPr>
                <w:rFonts w:ascii="Century Gothic,Arial" w:eastAsia="Century Gothic,Arial" w:hAnsi="Century Gothic,Arial" w:cs="Century Gothic,Arial"/>
                <w:sz w:val="20"/>
                <w:lang w:val="pl-PL"/>
              </w:rPr>
              <w:t xml:space="preserve">administracyjna (wykonalna) zezwalającą na rozpoczęcie i prowadzenie </w:t>
            </w:r>
            <w:r w:rsidRPr="005F09A4">
              <w:rPr>
                <w:rFonts w:ascii="Century Gothic,Arial" w:eastAsia="Century Gothic,Arial" w:hAnsi="Century Gothic,Arial" w:cs="Century Gothic,Arial"/>
                <w:sz w:val="20"/>
              </w:rPr>
              <w:t>Inwestycji wydana na wniosek Zamawiającego na podstawie Prawa Budowlanego oraz przepisów</w:t>
            </w:r>
            <w:r w:rsidRPr="005F09A4">
              <w:rPr>
                <w:rFonts w:ascii="Century Gothic,Arial" w:eastAsia="Century Gothic,Arial" w:hAnsi="Century Gothic,Arial" w:cs="Century Gothic,Arial"/>
                <w:sz w:val="20"/>
                <w:lang w:val="pl-PL"/>
              </w:rPr>
              <w:t xml:space="preserve"> Specustawy.</w:t>
            </w:r>
          </w:p>
        </w:tc>
      </w:tr>
      <w:tr w:rsidR="00454E6A" w:rsidRPr="005F09A4" w14:paraId="1614A2D9" w14:textId="77777777" w:rsidTr="008D6AAA">
        <w:trPr>
          <w:gridAfter w:val="1"/>
          <w:wAfter w:w="6710" w:type="dxa"/>
        </w:trPr>
        <w:tc>
          <w:tcPr>
            <w:tcW w:w="3179" w:type="dxa"/>
          </w:tcPr>
          <w:p w14:paraId="2D3AC4A1" w14:textId="2C7C4C0C" w:rsidR="00FC3C7A" w:rsidRPr="005F09A4" w:rsidRDefault="00FC3C7A" w:rsidP="001D2839">
            <w:pPr>
              <w:pStyle w:val="Zwykytekst"/>
              <w:spacing w:line="360" w:lineRule="auto"/>
              <w:rPr>
                <w:rFonts w:ascii="Century Gothic" w:hAnsi="Century Gothic" w:cs="Arial"/>
                <w:b/>
                <w:sz w:val="20"/>
                <w:lang w:val="pl-PL"/>
              </w:rPr>
            </w:pPr>
            <w:r w:rsidRPr="005F09A4">
              <w:rPr>
                <w:rFonts w:ascii="Century Gothic,Arial" w:eastAsia="Century Gothic,Arial" w:hAnsi="Century Gothic,Arial" w:cs="Century Gothic,Arial"/>
                <w:b/>
                <w:bCs/>
                <w:sz w:val="20"/>
                <w:lang w:val="pl-PL"/>
              </w:rPr>
              <w:t>Pozwolenie na Użytkowanie</w:t>
            </w:r>
            <w:r w:rsidR="00C17BF9" w:rsidRPr="005F09A4">
              <w:rPr>
                <w:rFonts w:ascii="Century Gothic,Arial" w:eastAsia="Century Gothic,Arial" w:hAnsi="Century Gothic,Arial" w:cs="Century Gothic,Arial"/>
                <w:b/>
                <w:bCs/>
                <w:sz w:val="20"/>
                <w:lang w:val="pl-PL"/>
              </w:rPr>
              <w:t xml:space="preserve">, </w:t>
            </w:r>
            <w:proofErr w:type="spellStart"/>
            <w:r w:rsidR="00C17BF9" w:rsidRPr="005F09A4">
              <w:rPr>
                <w:rFonts w:ascii="Century Gothic,Arial" w:eastAsia="Century Gothic,Arial" w:hAnsi="Century Gothic,Arial" w:cs="Century Gothic,Arial"/>
                <w:b/>
                <w:bCs/>
                <w:sz w:val="20"/>
                <w:lang w:val="pl-PL"/>
              </w:rPr>
              <w:t>PnU</w:t>
            </w:r>
            <w:proofErr w:type="spellEnd"/>
          </w:p>
        </w:tc>
        <w:tc>
          <w:tcPr>
            <w:tcW w:w="6710" w:type="dxa"/>
          </w:tcPr>
          <w:p w14:paraId="42962BA1" w14:textId="6F0D899D" w:rsidR="00FC3C7A" w:rsidRPr="005F09A4" w:rsidRDefault="00FC3C7A" w:rsidP="739DF4FC">
            <w:pPr>
              <w:pStyle w:val="Zwykytekst"/>
              <w:spacing w:line="360" w:lineRule="auto"/>
              <w:jc w:val="both"/>
              <w:rPr>
                <w:rFonts w:ascii="Century Gothic" w:hAnsi="Century Gothic" w:cs="Arial"/>
                <w:sz w:val="20"/>
              </w:rPr>
            </w:pPr>
            <w:r w:rsidRPr="005F09A4">
              <w:rPr>
                <w:rFonts w:ascii="Century Gothic" w:eastAsia="Century Gothic" w:hAnsi="Century Gothic" w:cs="Century Gothic"/>
                <w:sz w:val="20"/>
              </w:rPr>
              <w:t>ostateczn</w:t>
            </w:r>
            <w:r w:rsidRPr="005F09A4">
              <w:rPr>
                <w:rFonts w:ascii="Century Gothic" w:eastAsia="Century Gothic" w:hAnsi="Century Gothic" w:cs="Century Gothic"/>
                <w:sz w:val="20"/>
                <w:lang w:val="pl-PL"/>
              </w:rPr>
              <w:t>a</w:t>
            </w:r>
            <w:r w:rsidRPr="005F09A4">
              <w:rPr>
                <w:rFonts w:ascii="Century Gothic,Arial" w:eastAsia="Century Gothic,Arial" w:hAnsi="Century Gothic,Arial" w:cs="Century Gothic,Arial"/>
                <w:sz w:val="20"/>
              </w:rPr>
              <w:t xml:space="preserve"> decyzj</w:t>
            </w:r>
            <w:r w:rsidRPr="005F09A4">
              <w:rPr>
                <w:rFonts w:ascii="Century Gothic,Arial" w:eastAsia="Century Gothic,Arial" w:hAnsi="Century Gothic,Arial" w:cs="Century Gothic,Arial"/>
                <w:sz w:val="20"/>
                <w:lang w:val="pl-PL"/>
              </w:rPr>
              <w:t>a</w:t>
            </w:r>
            <w:r w:rsidR="7273BC70" w:rsidRPr="005F09A4">
              <w:rPr>
                <w:rFonts w:ascii="Century Gothic,Arial" w:eastAsia="Century Gothic,Arial" w:hAnsi="Century Gothic,Arial" w:cs="Century Gothic,Arial"/>
                <w:sz w:val="20"/>
                <w:lang w:val="pl-PL"/>
              </w:rPr>
              <w:t xml:space="preserve"> (lub komplet decyzji) </w:t>
            </w:r>
            <w:r w:rsidRPr="005F09A4">
              <w:rPr>
                <w:rFonts w:ascii="Century Gothic,Arial" w:eastAsia="Century Gothic,Arial" w:hAnsi="Century Gothic,Arial" w:cs="Century Gothic,Arial"/>
                <w:sz w:val="20"/>
              </w:rPr>
              <w:t>zezwalając</w:t>
            </w:r>
            <w:r w:rsidRPr="005F09A4">
              <w:rPr>
                <w:rFonts w:ascii="Century Gothic,Arial" w:eastAsia="Century Gothic,Arial" w:hAnsi="Century Gothic,Arial" w:cs="Century Gothic,Arial"/>
                <w:sz w:val="20"/>
                <w:lang w:val="pl-PL"/>
              </w:rPr>
              <w:t>a</w:t>
            </w:r>
            <w:r w:rsidRPr="005F09A4">
              <w:rPr>
                <w:rFonts w:ascii="Century Gothic,Arial" w:eastAsia="Century Gothic,Arial" w:hAnsi="Century Gothic,Arial" w:cs="Century Gothic,Arial"/>
                <w:sz w:val="20"/>
              </w:rPr>
              <w:t xml:space="preserve"> na użytkowanie</w:t>
            </w:r>
            <w:r w:rsidR="0C470684" w:rsidRPr="005F09A4">
              <w:rPr>
                <w:rFonts w:ascii="Century Gothic,Arial" w:eastAsia="Century Gothic,Arial" w:hAnsi="Century Gothic,Arial" w:cs="Century Gothic,Arial"/>
                <w:sz w:val="20"/>
              </w:rPr>
              <w:t xml:space="preserve"> całości</w:t>
            </w:r>
            <w:r w:rsidRPr="005F09A4">
              <w:rPr>
                <w:rFonts w:ascii="Century Gothic,Arial" w:eastAsia="Century Gothic,Arial" w:hAnsi="Century Gothic,Arial" w:cs="Century Gothic,Arial"/>
                <w:sz w:val="20"/>
              </w:rPr>
              <w:t xml:space="preserve"> Inwestycji, wydan</w:t>
            </w:r>
            <w:r w:rsidRPr="005F09A4">
              <w:rPr>
                <w:rFonts w:ascii="Century Gothic,Arial" w:eastAsia="Century Gothic,Arial" w:hAnsi="Century Gothic,Arial" w:cs="Century Gothic,Arial"/>
                <w:sz w:val="20"/>
                <w:lang w:val="pl-PL"/>
              </w:rPr>
              <w:t>a</w:t>
            </w:r>
            <w:r w:rsidRPr="005F09A4">
              <w:rPr>
                <w:rFonts w:ascii="Century Gothic,Arial" w:eastAsia="Century Gothic,Arial" w:hAnsi="Century Gothic,Arial" w:cs="Century Gothic,Arial"/>
                <w:sz w:val="20"/>
              </w:rPr>
              <w:t xml:space="preserve"> przez właściwy organ, nie uzależniając</w:t>
            </w:r>
            <w:r w:rsidRPr="005F09A4">
              <w:rPr>
                <w:rFonts w:ascii="Century Gothic,Arial" w:eastAsia="Century Gothic,Arial" w:hAnsi="Century Gothic,Arial" w:cs="Century Gothic,Arial"/>
                <w:sz w:val="20"/>
                <w:lang w:val="pl-PL"/>
              </w:rPr>
              <w:t>a</w:t>
            </w:r>
            <w:r w:rsidRPr="005F09A4">
              <w:rPr>
                <w:rFonts w:ascii="Century Gothic,Arial" w:eastAsia="Century Gothic,Arial" w:hAnsi="Century Gothic,Arial" w:cs="Century Gothic,Arial"/>
                <w:sz w:val="20"/>
              </w:rPr>
              <w:t xml:space="preserve"> użytkowania Inwestycji od wykonania </w:t>
            </w:r>
            <w:r w:rsidR="009B15C9" w:rsidRPr="00E00E8E">
              <w:rPr>
                <w:rFonts w:ascii="Century Gothic" w:eastAsia="Century Gothic,Arial" w:hAnsi="Century Gothic" w:cs="Century Gothic,Arial"/>
                <w:sz w:val="20"/>
                <w:lang w:val="pl-PL"/>
              </w:rPr>
              <w:t xml:space="preserve">jakichkolwiek </w:t>
            </w:r>
            <w:r w:rsidRPr="00E00E8E">
              <w:rPr>
                <w:rFonts w:ascii="Century Gothic" w:eastAsia="Century Gothic,Arial" w:hAnsi="Century Gothic" w:cs="Century Gothic,Arial"/>
                <w:sz w:val="20"/>
              </w:rPr>
              <w:t>dodatkowych robót budowlanych lub spełnienia</w:t>
            </w:r>
            <w:r w:rsidR="009B15C9" w:rsidRPr="00E00E8E">
              <w:rPr>
                <w:rFonts w:ascii="Century Gothic" w:eastAsia="Century Gothic,Arial" w:hAnsi="Century Gothic" w:cs="Century Gothic,Arial"/>
                <w:sz w:val="20"/>
                <w:lang w:val="pl-PL"/>
              </w:rPr>
              <w:t xml:space="preserve"> jakichkolwiek</w:t>
            </w:r>
            <w:r w:rsidRPr="00E00E8E">
              <w:rPr>
                <w:rFonts w:ascii="Century Gothic" w:eastAsia="Century Gothic,Arial" w:hAnsi="Century Gothic" w:cs="Century Gothic,Arial"/>
                <w:sz w:val="20"/>
              </w:rPr>
              <w:t xml:space="preserve"> innych warunków, za które odpowiada Wykonawca.</w:t>
            </w:r>
          </w:p>
        </w:tc>
      </w:tr>
      <w:tr w:rsidR="00454E6A" w:rsidRPr="005F09A4" w14:paraId="4F75A3FE" w14:textId="77777777" w:rsidTr="008D6AAA">
        <w:trPr>
          <w:gridAfter w:val="1"/>
          <w:wAfter w:w="6710" w:type="dxa"/>
        </w:trPr>
        <w:tc>
          <w:tcPr>
            <w:tcW w:w="3179" w:type="dxa"/>
          </w:tcPr>
          <w:p w14:paraId="30B80CC4" w14:textId="77777777" w:rsidR="00FC3C7A" w:rsidRPr="005F09A4" w:rsidRDefault="00FC3C7A" w:rsidP="001D2839">
            <w:pPr>
              <w:pStyle w:val="Zwykytekst"/>
              <w:spacing w:line="360" w:lineRule="auto"/>
              <w:rPr>
                <w:rFonts w:ascii="Century Gothic" w:hAnsi="Century Gothic" w:cs="Arial"/>
                <w:b/>
                <w:sz w:val="20"/>
                <w:lang w:val="pl-PL"/>
              </w:rPr>
            </w:pPr>
            <w:r w:rsidRPr="005F09A4">
              <w:rPr>
                <w:rFonts w:ascii="Century Gothic,Arial" w:eastAsia="Century Gothic,Arial" w:hAnsi="Century Gothic,Arial" w:cs="Century Gothic,Arial"/>
                <w:b/>
                <w:bCs/>
                <w:sz w:val="20"/>
                <w:lang w:val="pl-PL"/>
              </w:rPr>
              <w:t xml:space="preserve">Prawo Budowlane, </w:t>
            </w:r>
            <w:proofErr w:type="spellStart"/>
            <w:r w:rsidRPr="005F09A4">
              <w:rPr>
                <w:rFonts w:ascii="Century Gothic,Arial" w:eastAsia="Century Gothic,Arial" w:hAnsi="Century Gothic,Arial" w:cs="Century Gothic,Arial"/>
                <w:b/>
                <w:bCs/>
                <w:sz w:val="20"/>
                <w:lang w:val="pl-PL"/>
              </w:rPr>
              <w:t>PrBud</w:t>
            </w:r>
            <w:proofErr w:type="spellEnd"/>
          </w:p>
        </w:tc>
        <w:tc>
          <w:tcPr>
            <w:tcW w:w="6710" w:type="dxa"/>
          </w:tcPr>
          <w:p w14:paraId="1FCE7BF2" w14:textId="7AB19DE0" w:rsidR="00FC3C7A" w:rsidRPr="005F09A4" w:rsidRDefault="00FC3C7A" w:rsidP="001D2839">
            <w:pPr>
              <w:pStyle w:val="Zwykytekst"/>
              <w:spacing w:line="360" w:lineRule="auto"/>
              <w:jc w:val="both"/>
              <w:rPr>
                <w:rFonts w:ascii="Century Gothic" w:hAnsi="Century Gothic" w:cs="Arial"/>
                <w:sz w:val="20"/>
              </w:rPr>
            </w:pPr>
            <w:r w:rsidRPr="00E00E8E">
              <w:rPr>
                <w:rFonts w:ascii="Century Gothic" w:eastAsia="Century Gothic,Arial" w:hAnsi="Century Gothic" w:cs="Century Gothic,Arial"/>
                <w:sz w:val="20"/>
              </w:rPr>
              <w:t xml:space="preserve">ustawa </w:t>
            </w:r>
            <w:r w:rsidR="00134761" w:rsidRPr="00E00E8E">
              <w:rPr>
                <w:rFonts w:ascii="Century Gothic" w:eastAsia="Century Gothic,Arial" w:hAnsi="Century Gothic" w:cs="Century Gothic,Arial"/>
                <w:sz w:val="20"/>
                <w:lang w:val="pl-PL"/>
              </w:rPr>
              <w:t xml:space="preserve">z </w:t>
            </w:r>
            <w:r w:rsidR="00134761" w:rsidRPr="00E00E8E">
              <w:rPr>
                <w:rFonts w:ascii="Century Gothic" w:eastAsia="Century Gothic,Arial" w:hAnsi="Century Gothic" w:cs="Century Gothic,Arial"/>
                <w:sz w:val="20"/>
              </w:rPr>
              <w:t xml:space="preserve">dnia 7 lipca 1994 </w:t>
            </w:r>
            <w:r w:rsidR="00134761" w:rsidRPr="00E00E8E">
              <w:rPr>
                <w:rFonts w:ascii="Century Gothic" w:eastAsia="Century Gothic,Arial" w:hAnsi="Century Gothic" w:cs="Century Gothic,Arial"/>
                <w:sz w:val="20"/>
                <w:lang w:val="pl-PL"/>
              </w:rPr>
              <w:t>r. -</w:t>
            </w:r>
            <w:r w:rsidR="00134761" w:rsidRPr="00E00E8E">
              <w:rPr>
                <w:rFonts w:ascii="Century Gothic" w:eastAsia="Century Gothic,Arial" w:hAnsi="Century Gothic" w:cs="Century Gothic,Arial"/>
                <w:sz w:val="20"/>
              </w:rPr>
              <w:t xml:space="preserve"> </w:t>
            </w:r>
            <w:r w:rsidRPr="00E00E8E">
              <w:rPr>
                <w:rFonts w:ascii="Century Gothic" w:eastAsia="Century Gothic,Arial" w:hAnsi="Century Gothic" w:cs="Century Gothic,Arial"/>
                <w:sz w:val="20"/>
              </w:rPr>
              <w:t>Prawo Budowlane</w:t>
            </w:r>
            <w:r w:rsidR="004C24B3" w:rsidRPr="00E00E8E">
              <w:rPr>
                <w:rFonts w:ascii="Century Gothic" w:eastAsia="Century Gothic,Arial" w:hAnsi="Century Gothic" w:cs="Century Gothic,Arial"/>
                <w:sz w:val="20"/>
              </w:rPr>
              <w:t xml:space="preserve"> </w:t>
            </w:r>
            <w:r w:rsidRPr="00E00E8E">
              <w:rPr>
                <w:rFonts w:ascii="Century Gothic" w:eastAsia="Century Gothic,Arial" w:hAnsi="Century Gothic" w:cs="Century Gothic,Arial"/>
                <w:sz w:val="20"/>
              </w:rPr>
              <w:t>oraz przepisy techniczno-budowlane wydane na podstawie tej ustawy.</w:t>
            </w:r>
          </w:p>
        </w:tc>
      </w:tr>
      <w:tr w:rsidR="00454E6A" w:rsidRPr="005F09A4" w14:paraId="5A49588B" w14:textId="77777777" w:rsidTr="008D6AAA">
        <w:trPr>
          <w:gridAfter w:val="1"/>
          <w:wAfter w:w="6710" w:type="dxa"/>
        </w:trPr>
        <w:tc>
          <w:tcPr>
            <w:tcW w:w="3179" w:type="dxa"/>
          </w:tcPr>
          <w:p w14:paraId="5B512295" w14:textId="77777777" w:rsidR="00A27C19" w:rsidRPr="005F09A4" w:rsidRDefault="00A27C19" w:rsidP="00A27C19">
            <w:pPr>
              <w:pStyle w:val="Zwykytekst"/>
              <w:spacing w:line="360" w:lineRule="auto"/>
              <w:rPr>
                <w:rFonts w:ascii="Century Gothic" w:hAnsi="Century Gothic" w:cs="Arial"/>
                <w:b/>
                <w:sz w:val="20"/>
                <w:lang w:val="pl-PL"/>
              </w:rPr>
            </w:pPr>
            <w:r w:rsidRPr="005F09A4">
              <w:rPr>
                <w:rFonts w:ascii="Century Gothic,Arial" w:eastAsia="Century Gothic,Arial" w:hAnsi="Century Gothic,Arial" w:cs="Century Gothic,Arial"/>
                <w:b/>
                <w:bCs/>
                <w:sz w:val="20"/>
                <w:lang w:val="pl-PL"/>
              </w:rPr>
              <w:t>Prawo zamówień publicznych,</w:t>
            </w:r>
          </w:p>
          <w:p w14:paraId="52A8A20B" w14:textId="77777777" w:rsidR="00A27C19" w:rsidRPr="005F09A4" w:rsidRDefault="00A27C19" w:rsidP="00A27C19">
            <w:pPr>
              <w:pStyle w:val="Zwykytekst"/>
              <w:spacing w:line="360" w:lineRule="auto"/>
              <w:rPr>
                <w:rFonts w:ascii="Century Gothic" w:hAnsi="Century Gothic" w:cs="Arial"/>
                <w:b/>
                <w:sz w:val="20"/>
                <w:lang w:val="pl-PL"/>
              </w:rPr>
            </w:pPr>
            <w:proofErr w:type="spellStart"/>
            <w:r w:rsidRPr="005F09A4">
              <w:rPr>
                <w:rFonts w:ascii="Century Gothic,Arial" w:eastAsia="Century Gothic,Arial" w:hAnsi="Century Gothic,Arial" w:cs="Century Gothic,Arial"/>
                <w:b/>
                <w:bCs/>
                <w:sz w:val="20"/>
                <w:lang w:val="pl-PL"/>
              </w:rPr>
              <w:lastRenderedPageBreak/>
              <w:t>Pzp</w:t>
            </w:r>
            <w:proofErr w:type="spellEnd"/>
          </w:p>
        </w:tc>
        <w:tc>
          <w:tcPr>
            <w:tcW w:w="6710" w:type="dxa"/>
          </w:tcPr>
          <w:p w14:paraId="2A5D59C3" w14:textId="3F6185E4" w:rsidR="00A27C19" w:rsidRPr="005F09A4" w:rsidRDefault="5E2B562B" w:rsidP="229DB123">
            <w:pPr>
              <w:pStyle w:val="Zwykytekst"/>
              <w:spacing w:line="360" w:lineRule="auto"/>
              <w:jc w:val="both"/>
              <w:rPr>
                <w:rFonts w:ascii="Century Gothic" w:hAnsi="Century Gothic" w:cs="Arial"/>
                <w:sz w:val="20"/>
                <w:lang w:val="pl-PL"/>
              </w:rPr>
            </w:pPr>
            <w:r w:rsidRPr="00E00E8E">
              <w:rPr>
                <w:rFonts w:ascii="Century Gothic" w:eastAsia="Century Gothic,Arial" w:hAnsi="Century Gothic" w:cs="Century Gothic,Arial"/>
                <w:sz w:val="20"/>
                <w:lang w:val="pl-PL"/>
              </w:rPr>
              <w:lastRenderedPageBreak/>
              <w:t>U</w:t>
            </w:r>
            <w:r w:rsidR="00A27C19" w:rsidRPr="00E00E8E">
              <w:rPr>
                <w:rFonts w:ascii="Century Gothic" w:eastAsia="Century Gothic,Arial" w:hAnsi="Century Gothic" w:cs="Century Gothic,Arial"/>
                <w:sz w:val="20"/>
                <w:lang w:val="pl-PL"/>
              </w:rPr>
              <w:t>stawa</w:t>
            </w:r>
            <w:r w:rsidR="15EBF134" w:rsidRPr="00E00E8E">
              <w:rPr>
                <w:rFonts w:ascii="Century Gothic" w:eastAsia="Century Gothic,Arial" w:hAnsi="Century Gothic" w:cs="Century Gothic,Arial"/>
                <w:sz w:val="20"/>
                <w:lang w:val="pl-PL"/>
              </w:rPr>
              <w:t xml:space="preserve"> </w:t>
            </w:r>
            <w:r w:rsidR="00134761" w:rsidRPr="00E00E8E">
              <w:rPr>
                <w:rFonts w:ascii="Century Gothic" w:eastAsia="Century Gothic,Arial" w:hAnsi="Century Gothic" w:cs="Century Gothic,Arial"/>
                <w:sz w:val="20"/>
                <w:lang w:val="pl-PL"/>
              </w:rPr>
              <w:t>z dnia 11 września 2019 r</w:t>
            </w:r>
            <w:r w:rsidR="00134761" w:rsidRPr="005F09A4">
              <w:rPr>
                <w:rFonts w:ascii="Century Gothic" w:eastAsia="Century Gothic,Arial" w:hAnsi="Century Gothic" w:cs="Century Gothic,Arial"/>
                <w:sz w:val="20"/>
                <w:lang w:val="pl-PL"/>
              </w:rPr>
              <w:t xml:space="preserve">. - </w:t>
            </w:r>
            <w:r w:rsidR="00A27C19" w:rsidRPr="005F09A4">
              <w:rPr>
                <w:rFonts w:ascii="Century Gothic" w:eastAsia="Century Gothic,Arial" w:hAnsi="Century Gothic" w:cs="Century Gothic,Arial"/>
                <w:sz w:val="20"/>
                <w:lang w:val="pl-PL"/>
              </w:rPr>
              <w:t>Prawo zamówień publicznych</w:t>
            </w:r>
            <w:r w:rsidR="00997975" w:rsidRPr="005F09A4">
              <w:rPr>
                <w:rFonts w:ascii="Century Gothic" w:eastAsia="Century Gothic,Arial" w:hAnsi="Century Gothic" w:cs="Century Gothic,Arial"/>
                <w:sz w:val="20"/>
                <w:lang w:val="pl-PL"/>
              </w:rPr>
              <w:t>.</w:t>
            </w:r>
            <w:r w:rsidR="004C24B3" w:rsidRPr="005F09A4">
              <w:rPr>
                <w:rFonts w:ascii="Century Gothic" w:eastAsia="Century Gothic,Arial" w:hAnsi="Century Gothic" w:cs="Century Gothic,Arial"/>
                <w:sz w:val="20"/>
                <w:lang w:val="pl-PL"/>
              </w:rPr>
              <w:t xml:space="preserve"> </w:t>
            </w:r>
          </w:p>
        </w:tc>
      </w:tr>
      <w:tr w:rsidR="00454E6A" w:rsidRPr="005F09A4" w14:paraId="30EE7C78" w14:textId="77777777" w:rsidTr="008D6AAA">
        <w:trPr>
          <w:gridAfter w:val="1"/>
          <w:wAfter w:w="6710" w:type="dxa"/>
        </w:trPr>
        <w:tc>
          <w:tcPr>
            <w:tcW w:w="3179" w:type="dxa"/>
          </w:tcPr>
          <w:p w14:paraId="6F212023" w14:textId="77777777" w:rsidR="00FC3C7A" w:rsidRPr="005F09A4" w:rsidRDefault="00FC3C7A" w:rsidP="001D2839">
            <w:pPr>
              <w:pStyle w:val="Zwykytekst"/>
              <w:spacing w:line="360" w:lineRule="auto"/>
              <w:rPr>
                <w:rFonts w:ascii="Century Gothic" w:hAnsi="Century Gothic" w:cs="Arial"/>
                <w:b/>
                <w:sz w:val="20"/>
                <w:lang w:val="pl-PL"/>
              </w:rPr>
            </w:pPr>
            <w:r w:rsidRPr="005F09A4">
              <w:rPr>
                <w:rFonts w:ascii="Century Gothic,Arial" w:eastAsia="Century Gothic,Arial" w:hAnsi="Century Gothic,Arial" w:cs="Century Gothic,Arial"/>
                <w:b/>
                <w:bCs/>
                <w:sz w:val="20"/>
                <w:lang w:val="pl-PL"/>
              </w:rPr>
              <w:t>Program Naprawczy</w:t>
            </w:r>
          </w:p>
        </w:tc>
        <w:tc>
          <w:tcPr>
            <w:tcW w:w="6710" w:type="dxa"/>
          </w:tcPr>
          <w:p w14:paraId="64DAC8E3" w14:textId="77777777" w:rsidR="00FC3C7A" w:rsidRPr="005F09A4" w:rsidRDefault="00FC3C7A" w:rsidP="001D2839">
            <w:pPr>
              <w:spacing w:line="360" w:lineRule="auto"/>
              <w:jc w:val="both"/>
              <w:rPr>
                <w:rFonts w:ascii="Century Gothic" w:hAnsi="Century Gothic" w:cs="Arial"/>
                <w:bCs/>
                <w:iCs/>
                <w:lang w:val="x-none" w:eastAsia="x-none"/>
              </w:rPr>
            </w:pPr>
            <w:r w:rsidRPr="005F09A4">
              <w:rPr>
                <w:rFonts w:ascii="Century Gothic,Arial" w:eastAsia="Century Gothic,Arial" w:hAnsi="Century Gothic,Arial" w:cs="Century Gothic,Arial"/>
                <w:lang w:val="x-none" w:eastAsia="x-none"/>
              </w:rPr>
              <w:t xml:space="preserve">opracowany przez Wykonawcę i zatwierdzony przez Zamawiającego plan działań mający na celu nadrobienie opóźnień </w:t>
            </w:r>
            <w:r w:rsidRPr="005F09A4">
              <w:rPr>
                <w:rFonts w:ascii="Century Gothic,Arial" w:eastAsia="Century Gothic,Arial" w:hAnsi="Century Gothic,Arial" w:cs="Century Gothic,Arial"/>
                <w:lang w:eastAsia="x-none"/>
              </w:rPr>
              <w:t>w realizacji Inwestycji</w:t>
            </w:r>
            <w:r w:rsidRPr="005F09A4">
              <w:rPr>
                <w:rFonts w:ascii="Century Gothic,Arial" w:eastAsia="Century Gothic,Arial" w:hAnsi="Century Gothic,Arial" w:cs="Century Gothic,Arial"/>
                <w:lang w:val="x-none" w:eastAsia="x-none"/>
              </w:rPr>
              <w:t xml:space="preserve">, obejmujący w szczególności: </w:t>
            </w:r>
          </w:p>
          <w:p w14:paraId="38599524" w14:textId="23889DC4" w:rsidR="00FC3C7A" w:rsidRPr="005F09A4" w:rsidRDefault="00FC3C7A">
            <w:pPr>
              <w:pStyle w:val="Akapitzlist"/>
              <w:numPr>
                <w:ilvl w:val="0"/>
                <w:numId w:val="26"/>
              </w:numPr>
              <w:spacing w:line="360" w:lineRule="auto"/>
              <w:ind w:left="398" w:hanging="284"/>
              <w:contextualSpacing/>
              <w:jc w:val="both"/>
              <w:rPr>
                <w:rFonts w:ascii="Century Gothic,Arial" w:eastAsia="Century Gothic,Arial" w:hAnsi="Century Gothic,Arial" w:cs="Century Gothic,Arial"/>
                <w:lang w:val="x-none"/>
              </w:rPr>
            </w:pPr>
            <w:r w:rsidRPr="005F09A4">
              <w:rPr>
                <w:rFonts w:ascii="Century Gothic,Arial" w:eastAsia="Century Gothic,Arial" w:hAnsi="Century Gothic,Arial" w:cs="Century Gothic,Arial"/>
                <w:lang w:val="x-none" w:eastAsia="x-none"/>
              </w:rPr>
              <w:t xml:space="preserve">propozycje nowych terminów realizacji poszczególnych etapów Inwestycji, których termin wykonania już upłynął, </w:t>
            </w:r>
            <w:r w:rsidR="00407C6D" w:rsidRPr="005F09A4">
              <w:rPr>
                <w:rFonts w:ascii="Century Gothic" w:hAnsi="Century Gothic" w:cs="Arial"/>
                <w:bCs/>
                <w:iCs/>
                <w:lang w:val="x-none" w:eastAsia="x-none"/>
              </w:rPr>
              <w:br/>
            </w:r>
            <w:r w:rsidRPr="005F09A4">
              <w:rPr>
                <w:rFonts w:ascii="Century Gothic,Arial" w:eastAsia="Century Gothic,Arial" w:hAnsi="Century Gothic,Arial" w:cs="Century Gothic,Arial"/>
                <w:lang w:val="x-none" w:eastAsia="x-none"/>
              </w:rPr>
              <w:t>a które nie zostały jeszcze zrealizowane, lub których termin wykonania jest zagrożony,</w:t>
            </w:r>
          </w:p>
          <w:p w14:paraId="5FBB5666" w14:textId="38D131B3" w:rsidR="00FC3C7A" w:rsidRPr="005F09A4" w:rsidRDefault="00FC3C7A">
            <w:pPr>
              <w:pStyle w:val="Akapitzlist"/>
              <w:numPr>
                <w:ilvl w:val="0"/>
                <w:numId w:val="26"/>
              </w:numPr>
              <w:spacing w:line="360" w:lineRule="auto"/>
              <w:ind w:left="398" w:hanging="284"/>
              <w:contextualSpacing/>
              <w:jc w:val="both"/>
              <w:rPr>
                <w:rFonts w:ascii="Century Gothic,Arial" w:eastAsia="Century Gothic,Arial" w:hAnsi="Century Gothic,Arial" w:cs="Century Gothic,Arial"/>
                <w:lang w:val="x-none"/>
              </w:rPr>
            </w:pPr>
            <w:r w:rsidRPr="001956A2">
              <w:rPr>
                <w:rFonts w:ascii="Century Gothic,Arial" w:eastAsia="Century Gothic,Arial" w:hAnsi="Century Gothic,Arial" w:cs="Century Gothic,Arial"/>
              </w:rPr>
              <w:t>wskazanie konkretnych środków i metod (m. in. reorganizacja sposobu wykonywania Inwestycji poprzez zwiększenie zaangażowania Sprzętu, personelu, Podwykonawców lub zwiększenie zaangażowania zasobów finansowych Wykonawcy</w:t>
            </w:r>
            <w:r w:rsidR="0090447E" w:rsidRPr="001956A2">
              <w:rPr>
                <w:rFonts w:ascii="Century Gothic,Arial" w:eastAsia="Century Gothic,Arial" w:hAnsi="Century Gothic,Arial" w:cs="Century Gothic,Arial"/>
              </w:rPr>
              <w:t>, zmianę kolejności realizacji Robót</w:t>
            </w:r>
            <w:r w:rsidRPr="001956A2">
              <w:rPr>
                <w:rFonts w:ascii="Century Gothic,Arial" w:eastAsia="Century Gothic,Arial" w:hAnsi="Century Gothic,Arial" w:cs="Century Gothic,Arial"/>
              </w:rPr>
              <w:t>), których zastosowanie pozwoli na dotrzymanie terminów realizacji poszczególnych etapów Inwestycji, przyjętych w przedkładanym zaktualizowanym Harmonogramie.</w:t>
            </w:r>
          </w:p>
        </w:tc>
      </w:tr>
      <w:tr w:rsidR="00454E6A" w:rsidRPr="005F09A4" w14:paraId="5CFA52B0" w14:textId="77777777" w:rsidTr="008D6AAA">
        <w:trPr>
          <w:gridAfter w:val="1"/>
          <w:wAfter w:w="6710" w:type="dxa"/>
        </w:trPr>
        <w:tc>
          <w:tcPr>
            <w:tcW w:w="3179" w:type="dxa"/>
          </w:tcPr>
          <w:p w14:paraId="4829D345" w14:textId="77777777" w:rsidR="00FC3C7A" w:rsidRPr="005F09A4" w:rsidRDefault="00FC3C7A" w:rsidP="001D2839">
            <w:pPr>
              <w:pStyle w:val="Zwykytekst"/>
              <w:spacing w:line="360" w:lineRule="auto"/>
              <w:rPr>
                <w:rFonts w:ascii="Century Gothic" w:hAnsi="Century Gothic" w:cs="Arial"/>
                <w:b/>
                <w:sz w:val="20"/>
                <w:lang w:val="pl-PL"/>
              </w:rPr>
            </w:pPr>
            <w:r w:rsidRPr="005F09A4">
              <w:rPr>
                <w:rFonts w:ascii="Century Gothic,Arial" w:eastAsia="Century Gothic,Arial" w:hAnsi="Century Gothic,Arial" w:cs="Century Gothic,Arial"/>
                <w:b/>
                <w:bCs/>
                <w:sz w:val="20"/>
                <w:lang w:val="pl-PL"/>
              </w:rPr>
              <w:t>Projekt Budowlany</w:t>
            </w:r>
          </w:p>
        </w:tc>
        <w:tc>
          <w:tcPr>
            <w:tcW w:w="6710" w:type="dxa"/>
          </w:tcPr>
          <w:p w14:paraId="079AE971" w14:textId="6487ED41" w:rsidR="00FC3C7A" w:rsidRPr="005F09A4" w:rsidRDefault="00FC3C7A" w:rsidP="001D2839">
            <w:pPr>
              <w:pStyle w:val="Zwykytekst"/>
              <w:spacing w:line="360" w:lineRule="auto"/>
              <w:jc w:val="both"/>
              <w:rPr>
                <w:rFonts w:ascii="Century Gothic" w:hAnsi="Century Gothic" w:cs="Arial"/>
                <w:sz w:val="20"/>
              </w:rPr>
            </w:pPr>
            <w:r w:rsidRPr="005F09A4">
              <w:rPr>
                <w:rFonts w:ascii="Century Gothic,Arial" w:eastAsia="Century Gothic,Arial" w:hAnsi="Century Gothic,Arial" w:cs="Century Gothic,Arial"/>
                <w:sz w:val="20"/>
              </w:rPr>
              <w:t>projekt budowlany Inwestycji sporządzony przez Jednostkę Projektową</w:t>
            </w:r>
            <w:r w:rsidR="006C7E62" w:rsidRPr="005F09A4">
              <w:rPr>
                <w:rFonts w:asciiTheme="minorHAnsi" w:eastAsia="Century Gothic,Arial" w:hAnsiTheme="minorHAnsi" w:cs="Century Gothic,Arial"/>
                <w:sz w:val="20"/>
                <w:lang w:val="pl-PL"/>
              </w:rPr>
              <w:t xml:space="preserve"> </w:t>
            </w:r>
            <w:r w:rsidR="00C42CCF" w:rsidRPr="005F09A4">
              <w:rPr>
                <w:rFonts w:ascii="Century Gothic" w:eastAsia="Century Gothic,Arial" w:hAnsi="Century Gothic" w:cs="Century Gothic,Arial"/>
                <w:sz w:val="20"/>
                <w:lang w:val="pl-PL"/>
              </w:rPr>
              <w:t>i</w:t>
            </w:r>
            <w:r w:rsidRPr="005F09A4">
              <w:rPr>
                <w:rFonts w:ascii="Century Gothic,Arial" w:eastAsia="Century Gothic,Arial" w:hAnsi="Century Gothic,Arial" w:cs="Century Gothic,Arial"/>
                <w:sz w:val="20"/>
              </w:rPr>
              <w:t xml:space="preserve"> zatwierdzony Pozwolenie</w:t>
            </w:r>
            <w:r w:rsidRPr="005F09A4">
              <w:rPr>
                <w:rFonts w:ascii="Century Gothic,Arial" w:eastAsia="Century Gothic,Arial" w:hAnsi="Century Gothic,Arial" w:cs="Century Gothic,Arial"/>
                <w:sz w:val="20"/>
                <w:lang w:val="pl-PL"/>
              </w:rPr>
              <w:t>m</w:t>
            </w:r>
            <w:r w:rsidRPr="005F09A4">
              <w:rPr>
                <w:rFonts w:ascii="Century Gothic,Arial" w:eastAsia="Century Gothic,Arial" w:hAnsi="Century Gothic,Arial" w:cs="Century Gothic,Arial"/>
                <w:sz w:val="20"/>
              </w:rPr>
              <w:t xml:space="preserve"> na Budowę.</w:t>
            </w:r>
          </w:p>
        </w:tc>
      </w:tr>
      <w:tr w:rsidR="00454E6A" w:rsidRPr="005F09A4" w14:paraId="62A1C772" w14:textId="77777777" w:rsidTr="008D6AAA">
        <w:trPr>
          <w:gridAfter w:val="1"/>
          <w:wAfter w:w="6710" w:type="dxa"/>
        </w:trPr>
        <w:tc>
          <w:tcPr>
            <w:tcW w:w="3179" w:type="dxa"/>
          </w:tcPr>
          <w:p w14:paraId="0A432473" w14:textId="77777777" w:rsidR="00FC3C7A" w:rsidRPr="005F09A4" w:rsidRDefault="00FC3C7A" w:rsidP="001D2839">
            <w:pPr>
              <w:pStyle w:val="Zwykytekst"/>
              <w:spacing w:line="360" w:lineRule="auto"/>
              <w:rPr>
                <w:rFonts w:ascii="Century Gothic" w:hAnsi="Century Gothic" w:cs="Arial"/>
                <w:b/>
                <w:sz w:val="20"/>
                <w:lang w:val="pl-PL"/>
              </w:rPr>
            </w:pPr>
            <w:r w:rsidRPr="005F09A4">
              <w:rPr>
                <w:rFonts w:ascii="Century Gothic,Arial" w:eastAsia="Century Gothic,Arial" w:hAnsi="Century Gothic,Arial" w:cs="Century Gothic,Arial"/>
                <w:b/>
                <w:bCs/>
                <w:sz w:val="20"/>
                <w:lang w:val="pl-PL"/>
              </w:rPr>
              <w:t>Projekt Wykonawczy</w:t>
            </w:r>
          </w:p>
        </w:tc>
        <w:tc>
          <w:tcPr>
            <w:tcW w:w="6710" w:type="dxa"/>
          </w:tcPr>
          <w:p w14:paraId="4CDA0294" w14:textId="106189ED" w:rsidR="00FC3C7A" w:rsidRPr="005F09A4" w:rsidRDefault="00FC3C7A" w:rsidP="00132470">
            <w:pPr>
              <w:pStyle w:val="Zwykytekst"/>
              <w:spacing w:line="360" w:lineRule="auto"/>
              <w:jc w:val="both"/>
              <w:rPr>
                <w:rFonts w:ascii="Century Gothic" w:hAnsi="Century Gothic" w:cs="Arial"/>
                <w:sz w:val="20"/>
              </w:rPr>
            </w:pPr>
            <w:r w:rsidRPr="005F09A4">
              <w:rPr>
                <w:rFonts w:ascii="Century Gothic,Arial" w:eastAsia="Century Gothic,Arial" w:hAnsi="Century Gothic,Arial" w:cs="Century Gothic,Arial"/>
                <w:sz w:val="20"/>
              </w:rPr>
              <w:t>projekt wykonawczy Inwestycji sporządzony przez Jednostkę Projektową i zawierający szczegółowe rozwiązania projektowe, techniczne i technologiczne odnośnie Robót.</w:t>
            </w:r>
          </w:p>
        </w:tc>
      </w:tr>
      <w:tr w:rsidR="00454E6A" w:rsidRPr="005F09A4" w14:paraId="7A988B84" w14:textId="77777777" w:rsidTr="008D6AAA">
        <w:trPr>
          <w:gridAfter w:val="1"/>
          <w:wAfter w:w="6710" w:type="dxa"/>
        </w:trPr>
        <w:tc>
          <w:tcPr>
            <w:tcW w:w="3179" w:type="dxa"/>
          </w:tcPr>
          <w:p w14:paraId="736D5EE4" w14:textId="133CD1E4" w:rsidR="00FC3C7A" w:rsidRPr="005F09A4" w:rsidRDefault="00FC3C7A" w:rsidP="001D2839">
            <w:pPr>
              <w:pStyle w:val="Zwykytekst"/>
              <w:spacing w:line="360" w:lineRule="auto"/>
              <w:rPr>
                <w:rFonts w:ascii="Century Gothic" w:hAnsi="Century Gothic" w:cs="Arial"/>
                <w:b/>
                <w:sz w:val="20"/>
                <w:lang w:val="pl-PL"/>
              </w:rPr>
            </w:pPr>
            <w:r w:rsidRPr="005F09A4">
              <w:rPr>
                <w:rFonts w:ascii="Century Gothic,Arial" w:eastAsia="Century Gothic,Arial" w:hAnsi="Century Gothic,Arial" w:cs="Century Gothic,Arial"/>
                <w:b/>
                <w:bCs/>
                <w:sz w:val="20"/>
                <w:lang w:val="pl-PL"/>
              </w:rPr>
              <w:t>Projektant, Jednostka Projektowa</w:t>
            </w:r>
            <w:r w:rsidR="00C17BF9" w:rsidRPr="005F09A4">
              <w:rPr>
                <w:rFonts w:ascii="Century Gothic,Arial" w:eastAsia="Century Gothic,Arial" w:hAnsi="Century Gothic,Arial" w:cs="Century Gothic,Arial"/>
                <w:b/>
                <w:bCs/>
                <w:sz w:val="20"/>
                <w:lang w:val="pl-PL"/>
              </w:rPr>
              <w:t>, WNA</w:t>
            </w:r>
          </w:p>
        </w:tc>
        <w:tc>
          <w:tcPr>
            <w:tcW w:w="6710" w:type="dxa"/>
          </w:tcPr>
          <w:p w14:paraId="45DE420B" w14:textId="3213D0A1" w:rsidR="00FC3C7A" w:rsidRPr="005F09A4" w:rsidRDefault="00BF0BB6" w:rsidP="229DB123">
            <w:pPr>
              <w:pStyle w:val="Zwykytekst"/>
              <w:spacing w:line="360" w:lineRule="auto"/>
              <w:jc w:val="both"/>
              <w:rPr>
                <w:rFonts w:ascii="Century Gothic" w:hAnsi="Century Gothic" w:cs="Arial"/>
                <w:sz w:val="20"/>
              </w:rPr>
            </w:pPr>
            <w:r w:rsidRPr="005F09A4">
              <w:rPr>
                <w:rFonts w:ascii="Century Gothic,Arial" w:eastAsia="Century Gothic,Arial" w:hAnsi="Century Gothic,Arial" w:cs="Century Gothic,Arial"/>
                <w:sz w:val="20"/>
                <w:lang w:val="pl-PL"/>
              </w:rPr>
              <w:t>podmiot</w:t>
            </w:r>
            <w:r w:rsidR="00FC3C7A" w:rsidRPr="005F09A4">
              <w:rPr>
                <w:rFonts w:ascii="Century Gothic,Arial" w:eastAsia="Century Gothic,Arial" w:hAnsi="Century Gothic,Arial" w:cs="Century Gothic,Arial"/>
                <w:sz w:val="20"/>
              </w:rPr>
              <w:t xml:space="preserve"> będąc</w:t>
            </w:r>
            <w:r w:rsidRPr="005F09A4">
              <w:rPr>
                <w:rFonts w:ascii="Century Gothic,Arial" w:eastAsia="Century Gothic,Arial" w:hAnsi="Century Gothic,Arial" w:cs="Century Gothic,Arial"/>
                <w:sz w:val="20"/>
                <w:lang w:val="pl-PL"/>
              </w:rPr>
              <w:t>y</w:t>
            </w:r>
            <w:r w:rsidR="00FC3C7A" w:rsidRPr="005F09A4">
              <w:rPr>
                <w:rFonts w:ascii="Century Gothic,Arial" w:eastAsia="Century Gothic,Arial" w:hAnsi="Century Gothic,Arial" w:cs="Century Gothic,Arial"/>
                <w:sz w:val="20"/>
              </w:rPr>
              <w:t xml:space="preserve"> autorem </w:t>
            </w:r>
            <w:r w:rsidR="00FC3C7A" w:rsidRPr="005F09A4">
              <w:rPr>
                <w:rFonts w:ascii="Century Gothic,Arial" w:eastAsia="Century Gothic,Arial" w:hAnsi="Century Gothic,Arial" w:cs="Century Gothic,Arial"/>
                <w:sz w:val="20"/>
                <w:lang w:val="pl-PL"/>
              </w:rPr>
              <w:t>D</w:t>
            </w:r>
            <w:proofErr w:type="spellStart"/>
            <w:r w:rsidR="002951BD" w:rsidRPr="005F09A4">
              <w:rPr>
                <w:rFonts w:ascii="Century Gothic,Arial" w:eastAsia="Century Gothic,Arial" w:hAnsi="Century Gothic,Arial" w:cs="Century Gothic,Arial"/>
                <w:sz w:val="20"/>
              </w:rPr>
              <w:t>okumentacji</w:t>
            </w:r>
            <w:proofErr w:type="spellEnd"/>
            <w:r w:rsidR="00FC3C7A" w:rsidRPr="005F09A4">
              <w:rPr>
                <w:rFonts w:ascii="Century Gothic,Arial" w:eastAsia="Century Gothic,Arial" w:hAnsi="Century Gothic,Arial" w:cs="Century Gothic,Arial"/>
                <w:sz w:val="20"/>
              </w:rPr>
              <w:t xml:space="preserve"> </w:t>
            </w:r>
            <w:r w:rsidR="00FC3C7A" w:rsidRPr="005F09A4">
              <w:rPr>
                <w:rFonts w:ascii="Century Gothic,Arial" w:eastAsia="Century Gothic,Arial" w:hAnsi="Century Gothic,Arial" w:cs="Century Gothic,Arial"/>
                <w:sz w:val="20"/>
                <w:lang w:val="pl-PL"/>
              </w:rPr>
              <w:t>P</w:t>
            </w:r>
            <w:proofErr w:type="spellStart"/>
            <w:r w:rsidR="002951BD" w:rsidRPr="005F09A4">
              <w:rPr>
                <w:rFonts w:ascii="Century Gothic,Arial" w:eastAsia="Century Gothic,Arial" w:hAnsi="Century Gothic,Arial" w:cs="Century Gothic,Arial"/>
                <w:sz w:val="20"/>
              </w:rPr>
              <w:t>rojektowej</w:t>
            </w:r>
            <w:proofErr w:type="spellEnd"/>
            <w:r w:rsidR="00FC3C7A" w:rsidRPr="005F09A4">
              <w:rPr>
                <w:rFonts w:ascii="Century Gothic,Arial" w:eastAsia="Century Gothic,Arial" w:hAnsi="Century Gothic,Arial" w:cs="Century Gothic,Arial"/>
                <w:sz w:val="20"/>
              </w:rPr>
              <w:t xml:space="preserve"> i </w:t>
            </w:r>
            <w:proofErr w:type="spellStart"/>
            <w:r w:rsidR="00FC3C7A" w:rsidRPr="005F09A4">
              <w:rPr>
                <w:rFonts w:ascii="Century Gothic,Arial" w:eastAsia="Century Gothic,Arial" w:hAnsi="Century Gothic,Arial" w:cs="Century Gothic,Arial"/>
                <w:sz w:val="20"/>
              </w:rPr>
              <w:t>STWiORB</w:t>
            </w:r>
            <w:proofErr w:type="spellEnd"/>
            <w:r w:rsidR="00FC3C7A" w:rsidRPr="005F09A4">
              <w:rPr>
                <w:rFonts w:ascii="Century Gothic,Arial" w:eastAsia="Century Gothic,Arial" w:hAnsi="Century Gothic,Arial" w:cs="Century Gothic,Arial"/>
                <w:sz w:val="20"/>
              </w:rPr>
              <w:t xml:space="preserve"> dla Inwestycji. W toku realizacji Inwestycji Projektant sprawuje nadzór autorski</w:t>
            </w:r>
            <w:r w:rsidR="00FC3C7A" w:rsidRPr="005F09A4">
              <w:rPr>
                <w:rFonts w:ascii="Century Gothic,Arial" w:eastAsia="Century Gothic,Arial" w:hAnsi="Century Gothic,Arial" w:cs="Century Gothic,Arial"/>
                <w:sz w:val="20"/>
                <w:lang w:val="pl-PL"/>
              </w:rPr>
              <w:t xml:space="preserve"> (o ile dotyczy)</w:t>
            </w:r>
            <w:r w:rsidR="00FC3C7A" w:rsidRPr="005F09A4">
              <w:rPr>
                <w:rFonts w:ascii="Century Gothic,Arial" w:eastAsia="Century Gothic,Arial" w:hAnsi="Century Gothic,Arial" w:cs="Century Gothic,Arial"/>
                <w:sz w:val="20"/>
              </w:rPr>
              <w:t>.</w:t>
            </w:r>
          </w:p>
        </w:tc>
      </w:tr>
      <w:tr w:rsidR="00454E6A" w:rsidRPr="005F09A4" w14:paraId="58187C5F" w14:textId="77777777" w:rsidTr="008D6AAA">
        <w:trPr>
          <w:gridAfter w:val="1"/>
          <w:wAfter w:w="6710" w:type="dxa"/>
        </w:trPr>
        <w:tc>
          <w:tcPr>
            <w:tcW w:w="3179" w:type="dxa"/>
          </w:tcPr>
          <w:p w14:paraId="492D39E5" w14:textId="77777777" w:rsidR="00FC3C7A" w:rsidRPr="005F09A4" w:rsidRDefault="00FC3C7A" w:rsidP="001D2839">
            <w:pPr>
              <w:pStyle w:val="Zwykytekst"/>
              <w:spacing w:line="360" w:lineRule="auto"/>
              <w:rPr>
                <w:rFonts w:ascii="Century Gothic" w:hAnsi="Century Gothic" w:cs="Arial"/>
                <w:b/>
                <w:sz w:val="20"/>
                <w:lang w:val="pl-PL"/>
              </w:rPr>
            </w:pPr>
            <w:r w:rsidRPr="005F09A4">
              <w:rPr>
                <w:rFonts w:ascii="Century Gothic,Arial" w:eastAsia="Century Gothic,Arial" w:hAnsi="Century Gothic,Arial" w:cs="Century Gothic,Arial"/>
                <w:b/>
                <w:bCs/>
                <w:sz w:val="20"/>
                <w:lang w:val="pl-PL"/>
              </w:rPr>
              <w:t>Protokół Konieczności</w:t>
            </w:r>
          </w:p>
        </w:tc>
        <w:tc>
          <w:tcPr>
            <w:tcW w:w="6710" w:type="dxa"/>
          </w:tcPr>
          <w:p w14:paraId="6712D23E" w14:textId="1CE61634" w:rsidR="00FC3C7A" w:rsidRPr="001956A2" w:rsidRDefault="00FC3C7A" w:rsidP="001D2839">
            <w:pPr>
              <w:tabs>
                <w:tab w:val="left" w:pos="567"/>
                <w:tab w:val="left" w:pos="993"/>
              </w:tabs>
              <w:spacing w:line="360" w:lineRule="auto"/>
              <w:jc w:val="both"/>
              <w:rPr>
                <w:rFonts w:ascii="Century Gothic" w:hAnsi="Century Gothic" w:cs="Arial"/>
              </w:rPr>
            </w:pPr>
            <w:r w:rsidRPr="001956A2">
              <w:rPr>
                <w:rFonts w:ascii="Century Gothic,Arial,Calibri" w:eastAsia="Century Gothic,Arial,Calibri" w:hAnsi="Century Gothic,Arial,Calibri" w:cs="Century Gothic,Arial,Calibri"/>
              </w:rPr>
              <w:t xml:space="preserve">dokument określający zakres rzeczowo-finansowy zmian w zakresie Inwestycji, sporządzany w przypadku wystąpienia konieczności wykonania </w:t>
            </w:r>
            <w:r w:rsidR="000B6B07" w:rsidRPr="001956A2">
              <w:rPr>
                <w:rFonts w:ascii="Century Gothic,Arial,Calibri" w:eastAsia="Century Gothic,Arial,Calibri" w:hAnsi="Century Gothic,Arial,Calibri" w:cs="Century Gothic,Arial,Calibri"/>
              </w:rPr>
              <w:t>R</w:t>
            </w:r>
            <w:r w:rsidRPr="001956A2">
              <w:rPr>
                <w:rFonts w:ascii="Century Gothic,Arial,Calibri" w:eastAsia="Century Gothic,Arial,Calibri" w:hAnsi="Century Gothic,Arial,Calibri" w:cs="Century Gothic,Arial,Calibri"/>
              </w:rPr>
              <w:t xml:space="preserve">obót dodatkowych lub </w:t>
            </w:r>
            <w:r w:rsidR="000B6B07" w:rsidRPr="001956A2">
              <w:rPr>
                <w:rFonts w:ascii="Century Gothic,Arial,Calibri" w:eastAsia="Century Gothic,Arial,Calibri" w:hAnsi="Century Gothic,Arial,Calibri" w:cs="Century Gothic,Arial,Calibri"/>
              </w:rPr>
              <w:t>R</w:t>
            </w:r>
            <w:r w:rsidRPr="001956A2">
              <w:rPr>
                <w:rFonts w:ascii="Century Gothic,Arial,Calibri" w:eastAsia="Century Gothic,Arial,Calibri" w:hAnsi="Century Gothic,Arial,Calibri" w:cs="Century Gothic,Arial,Calibri"/>
              </w:rPr>
              <w:t xml:space="preserve">obót zamiennych </w:t>
            </w:r>
            <w:r w:rsidR="2CD335D4" w:rsidRPr="001956A2">
              <w:rPr>
                <w:rFonts w:ascii="Century Gothic,Arial,Calibri" w:eastAsia="Century Gothic,Arial,Calibri" w:hAnsi="Century Gothic,Arial,Calibri" w:cs="Century Gothic,Arial,Calibri"/>
              </w:rPr>
              <w:t xml:space="preserve">lub </w:t>
            </w:r>
            <w:r w:rsidR="004A38B8" w:rsidRPr="001956A2">
              <w:rPr>
                <w:rFonts w:ascii="Century Gothic,Arial,Calibri" w:eastAsia="Century Gothic,Arial,Calibri" w:hAnsi="Century Gothic,Arial,Calibri" w:cs="Century Gothic,Arial,Calibri"/>
              </w:rPr>
              <w:t>R</w:t>
            </w:r>
            <w:r w:rsidR="00997975" w:rsidRPr="001956A2">
              <w:rPr>
                <w:rFonts w:ascii="Century Gothic,Arial,Calibri" w:eastAsia="Century Gothic,Arial,Calibri" w:hAnsi="Century Gothic,Arial,Calibri" w:cs="Century Gothic,Arial,Calibri"/>
              </w:rPr>
              <w:t>obót zaniechanych</w:t>
            </w:r>
            <w:r w:rsidR="2CD335D4" w:rsidRPr="001956A2">
              <w:rPr>
                <w:rFonts w:ascii="Century Gothic,Arial,Calibri" w:eastAsia="Century Gothic,Arial,Calibri" w:hAnsi="Century Gothic,Arial,Calibri" w:cs="Century Gothic,Arial,Calibri"/>
              </w:rPr>
              <w:t xml:space="preserve"> </w:t>
            </w:r>
            <w:r w:rsidRPr="001956A2">
              <w:rPr>
                <w:rFonts w:ascii="Century Gothic,Arial,Calibri" w:eastAsia="Century Gothic,Arial,Calibri" w:hAnsi="Century Gothic,Arial,Calibri" w:cs="Century Gothic,Arial,Calibri"/>
              </w:rPr>
              <w:t>lub w przypadku wystąpienia konieczności przygotowania Programu Naprawczego</w:t>
            </w:r>
            <w:r w:rsidR="00C419C2" w:rsidRPr="001956A2">
              <w:rPr>
                <w:rFonts w:ascii="Century Gothic,Arial,Calibri" w:eastAsia="Century Gothic,Arial,Calibri" w:hAnsi="Century Gothic,Arial,Calibri" w:cs="Century Gothic,Arial,Calibri"/>
              </w:rPr>
              <w:t xml:space="preserve"> lub w innych przypadkach przewidzianych w Umowie</w:t>
            </w:r>
            <w:r w:rsidRPr="001956A2">
              <w:rPr>
                <w:rFonts w:ascii="Century Gothic,Arial,Calibri" w:eastAsia="Century Gothic,Arial,Calibri" w:hAnsi="Century Gothic,Arial,Calibri" w:cs="Century Gothic,Arial,Calibri"/>
              </w:rPr>
              <w:t xml:space="preserve">. Wskazanie robót w Protokole Konieczności nie oznacza uznania ich przez Zamawiającego jako </w:t>
            </w:r>
            <w:r w:rsidR="000B6B07" w:rsidRPr="001956A2">
              <w:rPr>
                <w:rFonts w:ascii="Century Gothic,Arial,Calibri" w:eastAsia="Century Gothic,Arial,Calibri" w:hAnsi="Century Gothic,Arial,Calibri" w:cs="Century Gothic,Arial,Calibri"/>
              </w:rPr>
              <w:t>R</w:t>
            </w:r>
            <w:r w:rsidRPr="001956A2">
              <w:rPr>
                <w:rFonts w:ascii="Century Gothic,Arial,Calibri" w:eastAsia="Century Gothic,Arial,Calibri" w:hAnsi="Century Gothic,Arial,Calibri" w:cs="Century Gothic,Arial,Calibri"/>
              </w:rPr>
              <w:t xml:space="preserve">obót dodatkowych lub </w:t>
            </w:r>
            <w:r w:rsidR="00EA3B97" w:rsidRPr="001956A2">
              <w:rPr>
                <w:rFonts w:ascii="Century Gothic,Arial,Calibri" w:eastAsia="Century Gothic,Arial,Calibri" w:hAnsi="Century Gothic,Arial,Calibri" w:cs="Century Gothic,Arial,Calibri"/>
              </w:rPr>
              <w:t xml:space="preserve">Robót </w:t>
            </w:r>
            <w:r w:rsidRPr="001956A2">
              <w:rPr>
                <w:rFonts w:ascii="Century Gothic,Arial,Calibri" w:eastAsia="Century Gothic,Arial,Calibri" w:hAnsi="Century Gothic,Arial,Calibri" w:cs="Century Gothic,Arial,Calibri"/>
              </w:rPr>
              <w:t>zamiennych</w:t>
            </w:r>
            <w:r w:rsidR="00EA3B97" w:rsidRPr="001956A2">
              <w:rPr>
                <w:rFonts w:ascii="Century Gothic,Arial,Calibri" w:eastAsia="Century Gothic,Arial,Calibri" w:hAnsi="Century Gothic,Arial,Calibri" w:cs="Century Gothic,Arial,Calibri"/>
              </w:rPr>
              <w:t xml:space="preserve"> lub Robót zaniechanych</w:t>
            </w:r>
            <w:r w:rsidR="004A38B8" w:rsidRPr="001956A2">
              <w:rPr>
                <w:rFonts w:ascii="Century Gothic,Arial,Calibri" w:eastAsia="Century Gothic,Arial,Calibri" w:hAnsi="Century Gothic,Arial,Calibri" w:cs="Century Gothic,Arial,Calibri"/>
              </w:rPr>
              <w:t>,</w:t>
            </w:r>
            <w:r w:rsidRPr="001956A2">
              <w:rPr>
                <w:rFonts w:ascii="Century Gothic,Arial,Calibri" w:eastAsia="Century Gothic,Arial,Calibri" w:hAnsi="Century Gothic,Arial,Calibri" w:cs="Century Gothic,Arial,Calibri"/>
              </w:rPr>
              <w:t xml:space="preserve"> ani zlecenia ich wykonania</w:t>
            </w:r>
            <w:r w:rsidR="00EA3B97" w:rsidRPr="001956A2">
              <w:rPr>
                <w:rFonts w:ascii="Century Gothic,Arial,Calibri" w:eastAsia="Century Gothic,Arial,Calibri" w:hAnsi="Century Gothic,Arial,Calibri" w:cs="Century Gothic,Arial,Calibri"/>
              </w:rPr>
              <w:t xml:space="preserve"> lub zaniechania wykonania</w:t>
            </w:r>
            <w:r w:rsidRPr="001956A2">
              <w:rPr>
                <w:rFonts w:ascii="Century Gothic,Arial,Calibri" w:eastAsia="Century Gothic,Arial,Calibri" w:hAnsi="Century Gothic,Arial,Calibri" w:cs="Century Gothic,Arial,Calibri"/>
              </w:rPr>
              <w:t>.</w:t>
            </w:r>
          </w:p>
        </w:tc>
      </w:tr>
      <w:tr w:rsidR="00454E6A" w:rsidRPr="005F09A4" w14:paraId="6045A155" w14:textId="77777777" w:rsidTr="008D6AAA">
        <w:trPr>
          <w:gridAfter w:val="1"/>
          <w:wAfter w:w="6710" w:type="dxa"/>
        </w:trPr>
        <w:tc>
          <w:tcPr>
            <w:tcW w:w="3179" w:type="dxa"/>
          </w:tcPr>
          <w:p w14:paraId="3E683F46" w14:textId="77777777" w:rsidR="00FC3C7A" w:rsidRPr="005F09A4" w:rsidRDefault="00FC3C7A" w:rsidP="001D2839">
            <w:pPr>
              <w:pStyle w:val="Zwykytekst"/>
              <w:spacing w:line="360" w:lineRule="auto"/>
              <w:rPr>
                <w:rFonts w:ascii="Century Gothic" w:hAnsi="Century Gothic" w:cs="Arial"/>
                <w:b/>
                <w:sz w:val="20"/>
                <w:lang w:val="pl-PL"/>
              </w:rPr>
            </w:pPr>
            <w:r w:rsidRPr="005F09A4">
              <w:rPr>
                <w:rFonts w:ascii="Century Gothic,Arial" w:eastAsia="Century Gothic,Arial" w:hAnsi="Century Gothic,Arial" w:cs="Century Gothic,Arial"/>
                <w:b/>
                <w:bCs/>
                <w:sz w:val="20"/>
                <w:lang w:val="pl-PL"/>
              </w:rPr>
              <w:lastRenderedPageBreak/>
              <w:t xml:space="preserve">Protokół odbioru </w:t>
            </w:r>
          </w:p>
        </w:tc>
        <w:tc>
          <w:tcPr>
            <w:tcW w:w="6710" w:type="dxa"/>
          </w:tcPr>
          <w:p w14:paraId="40503673" w14:textId="7F78BC02" w:rsidR="00FC3C7A" w:rsidRPr="005F09A4" w:rsidRDefault="00FC3C7A" w:rsidP="001D2839">
            <w:pPr>
              <w:pStyle w:val="Zwykytekst"/>
              <w:spacing w:line="360" w:lineRule="auto"/>
              <w:jc w:val="both"/>
              <w:rPr>
                <w:rFonts w:ascii="Century Gothic" w:hAnsi="Century Gothic" w:cs="Arial"/>
                <w:sz w:val="20"/>
                <w:lang w:val="pl-PL"/>
              </w:rPr>
            </w:pPr>
            <w:r w:rsidRPr="005F09A4">
              <w:rPr>
                <w:rFonts w:ascii="Century Gothic,Arial" w:eastAsia="Century Gothic,Arial" w:hAnsi="Century Gothic,Arial" w:cs="Century Gothic,Arial"/>
                <w:sz w:val="20"/>
                <w:lang w:val="pl-PL"/>
              </w:rPr>
              <w:t>dokument potwierdzający odbiór wskazanych w nim Robót, dostaw, usług</w:t>
            </w:r>
            <w:r w:rsidR="004A38B8">
              <w:rPr>
                <w:rFonts w:ascii="Century Gothic,Arial" w:eastAsia="Century Gothic,Arial" w:hAnsi="Century Gothic,Arial" w:cs="Century Gothic,Arial"/>
                <w:sz w:val="20"/>
                <w:lang w:val="pl-PL"/>
              </w:rPr>
              <w:t xml:space="preserve">, </w:t>
            </w:r>
            <w:r w:rsidRPr="005F09A4">
              <w:rPr>
                <w:rFonts w:ascii="Century Gothic,Arial" w:eastAsia="Century Gothic,Arial" w:hAnsi="Century Gothic,Arial" w:cs="Century Gothic,Arial"/>
                <w:sz w:val="20"/>
                <w:lang w:val="pl-PL"/>
              </w:rPr>
              <w:t xml:space="preserve">poszczególnych części </w:t>
            </w:r>
            <w:r w:rsidRPr="00624893">
              <w:rPr>
                <w:rFonts w:ascii="Century Gothic,Arial" w:eastAsia="Century Gothic,Arial" w:hAnsi="Century Gothic,Arial" w:cs="Century Gothic,Arial"/>
                <w:sz w:val="20"/>
                <w:lang w:val="pl-PL"/>
              </w:rPr>
              <w:t>Inwestycji</w:t>
            </w:r>
            <w:r w:rsidR="00BF0BB6" w:rsidRPr="00624893">
              <w:rPr>
                <w:rFonts w:ascii="Century Gothic,Arial" w:eastAsia="Century Gothic,Arial" w:hAnsi="Century Gothic,Arial" w:cs="Century Gothic,Arial"/>
                <w:sz w:val="20"/>
                <w:lang w:val="pl-PL"/>
              </w:rPr>
              <w:t xml:space="preserve"> </w:t>
            </w:r>
            <w:r w:rsidR="004A38B8" w:rsidRPr="00624893">
              <w:rPr>
                <w:rFonts w:ascii="Century Gothic,Arial" w:eastAsia="Century Gothic,Arial" w:hAnsi="Century Gothic,Arial" w:cs="Century Gothic,Arial"/>
                <w:sz w:val="20"/>
                <w:lang w:val="pl-PL"/>
              </w:rPr>
              <w:t>lub</w:t>
            </w:r>
            <w:r w:rsidR="00BF0BB6" w:rsidRPr="00624893">
              <w:rPr>
                <w:rFonts w:ascii="Century Gothic,Arial" w:eastAsia="Century Gothic,Arial" w:hAnsi="Century Gothic,Arial" w:cs="Century Gothic,Arial"/>
                <w:sz w:val="20"/>
                <w:lang w:val="pl-PL"/>
              </w:rPr>
              <w:t xml:space="preserve"> całości </w:t>
            </w:r>
            <w:r w:rsidR="004A38B8" w:rsidRPr="00624893">
              <w:rPr>
                <w:rFonts w:ascii="Century Gothic,Arial" w:eastAsia="Century Gothic,Arial" w:hAnsi="Century Gothic,Arial" w:cs="Century Gothic,Arial"/>
                <w:sz w:val="20"/>
                <w:lang w:val="pl-PL"/>
              </w:rPr>
              <w:t>I</w:t>
            </w:r>
            <w:r w:rsidR="00BF0BB6" w:rsidRPr="00624893">
              <w:rPr>
                <w:rFonts w:ascii="Century Gothic,Arial" w:eastAsia="Century Gothic,Arial" w:hAnsi="Century Gothic,Arial" w:cs="Century Gothic,Arial"/>
                <w:sz w:val="20"/>
                <w:lang w:val="pl-PL"/>
              </w:rPr>
              <w:t>nwestycji</w:t>
            </w:r>
            <w:r w:rsidRPr="005F09A4">
              <w:rPr>
                <w:rFonts w:ascii="Century Gothic,Arial" w:eastAsia="Century Gothic,Arial" w:hAnsi="Century Gothic,Arial" w:cs="Century Gothic,Arial"/>
                <w:sz w:val="20"/>
                <w:lang w:val="pl-PL"/>
              </w:rPr>
              <w:t xml:space="preserve">. </w:t>
            </w:r>
          </w:p>
        </w:tc>
      </w:tr>
      <w:tr w:rsidR="00454E6A" w:rsidRPr="005F09A4" w14:paraId="7A5ABC35" w14:textId="77777777" w:rsidTr="008D6AAA">
        <w:trPr>
          <w:gridAfter w:val="1"/>
          <w:wAfter w:w="6710" w:type="dxa"/>
        </w:trPr>
        <w:tc>
          <w:tcPr>
            <w:tcW w:w="3179" w:type="dxa"/>
          </w:tcPr>
          <w:p w14:paraId="6A4B25A0" w14:textId="77777777" w:rsidR="00FC3C7A" w:rsidRPr="005F09A4" w:rsidRDefault="00FC3C7A" w:rsidP="001D2839">
            <w:pPr>
              <w:pStyle w:val="Zwykytekst"/>
              <w:spacing w:line="360" w:lineRule="auto"/>
              <w:rPr>
                <w:rFonts w:ascii="Century Gothic" w:hAnsi="Century Gothic" w:cs="Arial"/>
                <w:b/>
                <w:sz w:val="20"/>
                <w:lang w:val="pl-PL"/>
              </w:rPr>
            </w:pPr>
            <w:r w:rsidRPr="005F09A4">
              <w:rPr>
                <w:rFonts w:ascii="Century Gothic,Arial" w:eastAsia="Century Gothic,Arial" w:hAnsi="Century Gothic,Arial" w:cs="Century Gothic,Arial"/>
                <w:b/>
                <w:bCs/>
                <w:sz w:val="20"/>
                <w:lang w:val="pl-PL"/>
              </w:rPr>
              <w:t>Protokół Odbioru Dostaw Inwestorskich</w:t>
            </w:r>
          </w:p>
        </w:tc>
        <w:tc>
          <w:tcPr>
            <w:tcW w:w="6710" w:type="dxa"/>
          </w:tcPr>
          <w:p w14:paraId="5FEF4C9B" w14:textId="7119287A" w:rsidR="00D66982" w:rsidRPr="005F09A4" w:rsidRDefault="00FC3C7A" w:rsidP="229DB123">
            <w:pPr>
              <w:pStyle w:val="Zwykytekst"/>
              <w:spacing w:line="360" w:lineRule="auto"/>
              <w:jc w:val="both"/>
              <w:rPr>
                <w:rFonts w:ascii="Century Gothic" w:hAnsi="Century Gothic" w:cs="Arial"/>
                <w:sz w:val="20"/>
                <w:lang w:val="pl-PL"/>
              </w:rPr>
            </w:pPr>
            <w:r w:rsidRPr="005F09A4">
              <w:rPr>
                <w:rFonts w:ascii="Century Gothic,Arial" w:eastAsia="Century Gothic,Arial" w:hAnsi="Century Gothic,Arial" w:cs="Century Gothic,Arial"/>
                <w:sz w:val="20"/>
                <w:lang w:val="pl-PL"/>
              </w:rPr>
              <w:t>dokument potwierdzający dokonanie przez Wykonawcę kontroli ilościowej i jakościowej, odbiór oraz przejęcie przez Wykonawcę Dostaw Inwestorskich lub ich części.</w:t>
            </w:r>
            <w:r w:rsidRPr="005F09A4">
              <w:rPr>
                <w:rFonts w:ascii="Century Gothic" w:eastAsia="Century Gothic" w:hAnsi="Century Gothic" w:cs="Century Gothic"/>
                <w:sz w:val="20"/>
              </w:rPr>
              <w:t xml:space="preserve"> </w:t>
            </w:r>
            <w:r w:rsidRPr="005F09A4">
              <w:rPr>
                <w:rFonts w:ascii="Century Gothic,Arial" w:eastAsia="Century Gothic,Arial" w:hAnsi="Century Gothic,Arial" w:cs="Century Gothic,Arial"/>
                <w:sz w:val="20"/>
                <w:lang w:val="pl-PL"/>
              </w:rPr>
              <w:t xml:space="preserve">Począwszy od dnia Odbioru Dostaw Inwestorskich Wykonawca ponosi ryzyko uszkodzenia, zniszczenia lub </w:t>
            </w:r>
            <w:r w:rsidR="00997975" w:rsidRPr="005F09A4">
              <w:rPr>
                <w:rFonts w:ascii="Century Gothic,Arial" w:eastAsia="Century Gothic,Arial" w:hAnsi="Century Gothic,Arial" w:cs="Century Gothic,Arial"/>
                <w:sz w:val="20"/>
                <w:lang w:val="pl-PL"/>
              </w:rPr>
              <w:t>utraty przekazanych</w:t>
            </w:r>
            <w:r w:rsidRPr="005F09A4">
              <w:rPr>
                <w:rFonts w:ascii="Century Gothic,Arial" w:eastAsia="Century Gothic,Arial" w:hAnsi="Century Gothic,Arial" w:cs="Century Gothic,Arial"/>
                <w:sz w:val="20"/>
                <w:lang w:val="pl-PL"/>
              </w:rPr>
              <w:t xml:space="preserve"> Dostaw Inwestorskich. Wykonawca poprzez podpisanie Protokołu Odbioru Dostaw Inwestorskich potwierdza, że dostarczone przez Zamawiającego Dostawy Inwestorskie są w dobrym stanie technicznym i są odpowiednie do użycia w procesie realizacji Inwestycji. Domniemanie to nie dotyczy Wad </w:t>
            </w:r>
            <w:r w:rsidRPr="001956A2">
              <w:rPr>
                <w:rFonts w:ascii="Century Gothic,Arial" w:eastAsia="Century Gothic,Arial" w:hAnsi="Century Gothic,Arial" w:cs="Century Gothic,Arial"/>
                <w:sz w:val="20"/>
                <w:lang w:val="pl-PL"/>
              </w:rPr>
              <w:t xml:space="preserve">ukrytych </w:t>
            </w:r>
            <w:r w:rsidR="00DD7C7F" w:rsidRPr="001956A2">
              <w:rPr>
                <w:rFonts w:ascii="Century Gothic,Arial" w:eastAsia="Century Gothic,Arial" w:hAnsi="Century Gothic,Arial" w:cs="Century Gothic,Arial"/>
                <w:sz w:val="20"/>
                <w:lang w:val="pl-PL"/>
              </w:rPr>
              <w:t xml:space="preserve">przekazanych </w:t>
            </w:r>
            <w:r w:rsidRPr="005F09A4">
              <w:rPr>
                <w:rFonts w:ascii="Century Gothic,Arial" w:eastAsia="Century Gothic,Arial" w:hAnsi="Century Gothic,Arial" w:cs="Century Gothic,Arial"/>
                <w:sz w:val="20"/>
                <w:lang w:val="pl-PL"/>
              </w:rPr>
              <w:t>Dostaw Inwestorskich.</w:t>
            </w:r>
            <w:r w:rsidR="000031D1" w:rsidRPr="005F09A4">
              <w:rPr>
                <w:rFonts w:ascii="Century Gothic,Arial" w:eastAsia="Century Gothic,Arial" w:hAnsi="Century Gothic,Arial" w:cs="Century Gothic,Arial"/>
                <w:sz w:val="20"/>
                <w:lang w:val="pl-PL"/>
              </w:rPr>
              <w:t xml:space="preserve"> </w:t>
            </w:r>
            <w:r w:rsidR="000031D1" w:rsidRPr="002951BD">
              <w:rPr>
                <w:rFonts w:ascii="Century Gothic,Arial" w:eastAsia="Century Gothic,Arial" w:hAnsi="Century Gothic,Arial" w:cs="Century Gothic,Arial"/>
                <w:sz w:val="20"/>
                <w:lang w:val="pl-PL"/>
              </w:rPr>
              <w:t xml:space="preserve">Powyższe postanowienia (w tym dotyczące przejścia </w:t>
            </w:r>
            <w:proofErr w:type="spellStart"/>
            <w:r w:rsidR="000031D1" w:rsidRPr="002951BD">
              <w:rPr>
                <w:rFonts w:ascii="Century Gothic,Arial" w:eastAsia="Century Gothic,Arial" w:hAnsi="Century Gothic,Arial" w:cs="Century Gothic,Arial"/>
                <w:sz w:val="20"/>
                <w:lang w:val="pl-PL"/>
              </w:rPr>
              <w:t>ryzyk</w:t>
            </w:r>
            <w:proofErr w:type="spellEnd"/>
            <w:r w:rsidR="000031D1" w:rsidRPr="002951BD">
              <w:rPr>
                <w:rFonts w:ascii="Century Gothic,Arial" w:eastAsia="Century Gothic,Arial" w:hAnsi="Century Gothic,Arial" w:cs="Century Gothic,Arial"/>
                <w:sz w:val="20"/>
                <w:lang w:val="pl-PL"/>
              </w:rPr>
              <w:t>) znajdują także zastosowanie do m</w:t>
            </w:r>
            <w:r w:rsidR="000031D1" w:rsidRPr="005F09A4">
              <w:rPr>
                <w:rFonts w:ascii="Century Gothic,Arial" w:eastAsia="Century Gothic,Arial" w:hAnsi="Century Gothic,Arial" w:cs="Century Gothic,Arial"/>
                <w:sz w:val="20"/>
                <w:lang w:val="pl-PL"/>
              </w:rPr>
              <w:t>ateriałów niezbędnych do prawidłowego składowania Dostaw</w:t>
            </w:r>
            <w:r w:rsidR="0C25A86D" w:rsidRPr="005F09A4">
              <w:rPr>
                <w:rFonts w:ascii="Century Gothic,Arial" w:eastAsia="Century Gothic,Arial" w:hAnsi="Century Gothic,Arial" w:cs="Century Gothic,Arial"/>
                <w:sz w:val="20"/>
                <w:lang w:val="pl-PL"/>
              </w:rPr>
              <w:t xml:space="preserve"> </w:t>
            </w:r>
            <w:r w:rsidR="000031D1" w:rsidRPr="005F09A4">
              <w:rPr>
                <w:rFonts w:ascii="Century Gothic,Arial" w:eastAsia="Century Gothic,Arial" w:hAnsi="Century Gothic,Arial" w:cs="Century Gothic,Arial"/>
                <w:sz w:val="20"/>
                <w:lang w:val="pl-PL"/>
              </w:rPr>
              <w:t>Inwestorskich</w:t>
            </w:r>
            <w:r w:rsidR="00DD7C7F">
              <w:rPr>
                <w:rFonts w:ascii="Century Gothic,Arial" w:eastAsia="Century Gothic,Arial" w:hAnsi="Century Gothic,Arial" w:cs="Century Gothic,Arial"/>
                <w:sz w:val="20"/>
                <w:lang w:val="pl-PL"/>
              </w:rPr>
              <w:t>.</w:t>
            </w:r>
          </w:p>
        </w:tc>
      </w:tr>
      <w:tr w:rsidR="00454E6A" w:rsidRPr="005F09A4" w14:paraId="416A2CB2" w14:textId="77777777" w:rsidTr="008D6AAA">
        <w:trPr>
          <w:gridAfter w:val="1"/>
          <w:wAfter w:w="6710" w:type="dxa"/>
        </w:trPr>
        <w:tc>
          <w:tcPr>
            <w:tcW w:w="3179" w:type="dxa"/>
          </w:tcPr>
          <w:p w14:paraId="05FE5E0E" w14:textId="77777777" w:rsidR="00FC3C7A" w:rsidRPr="005F09A4" w:rsidRDefault="00FC3C7A" w:rsidP="001D2839">
            <w:pPr>
              <w:pStyle w:val="Zwykytekst"/>
              <w:spacing w:line="360" w:lineRule="auto"/>
              <w:rPr>
                <w:rFonts w:ascii="Century Gothic" w:hAnsi="Century Gothic" w:cs="Arial"/>
                <w:b/>
                <w:sz w:val="20"/>
                <w:lang w:val="pl-PL"/>
              </w:rPr>
            </w:pPr>
            <w:r w:rsidRPr="005F09A4">
              <w:rPr>
                <w:rFonts w:ascii="Century Gothic,Arial" w:eastAsia="Century Gothic,Arial" w:hAnsi="Century Gothic,Arial" w:cs="Century Gothic,Arial"/>
                <w:b/>
                <w:bCs/>
                <w:sz w:val="20"/>
                <w:lang w:val="pl-PL"/>
              </w:rPr>
              <w:t>Rada Budowy</w:t>
            </w:r>
          </w:p>
        </w:tc>
        <w:tc>
          <w:tcPr>
            <w:tcW w:w="6710" w:type="dxa"/>
          </w:tcPr>
          <w:p w14:paraId="0A6AE1EE" w14:textId="0A9433B2" w:rsidR="00FC3C7A" w:rsidRPr="005F09A4" w:rsidRDefault="00FC3C7A" w:rsidP="001D2839">
            <w:pPr>
              <w:pStyle w:val="Zwykytekst"/>
              <w:spacing w:line="360" w:lineRule="auto"/>
              <w:jc w:val="both"/>
              <w:rPr>
                <w:rFonts w:ascii="Century Gothic" w:hAnsi="Century Gothic" w:cs="Arial"/>
                <w:sz w:val="20"/>
              </w:rPr>
            </w:pPr>
            <w:r w:rsidRPr="005F09A4">
              <w:rPr>
                <w:rFonts w:ascii="Century Gothic,Arial" w:eastAsia="Century Gothic,Arial" w:hAnsi="Century Gothic,Arial" w:cs="Century Gothic,Arial"/>
                <w:sz w:val="20"/>
              </w:rPr>
              <w:t>spotkanie zwoływane przez Wykonawcę Nadzoru</w:t>
            </w:r>
            <w:r w:rsidRPr="005F09A4">
              <w:rPr>
                <w:rFonts w:ascii="Century Gothic,Arial" w:eastAsia="Century Gothic,Arial" w:hAnsi="Century Gothic,Arial" w:cs="Century Gothic,Arial"/>
                <w:sz w:val="20"/>
                <w:lang w:val="pl-PL"/>
              </w:rPr>
              <w:t xml:space="preserve"> Inwestorskiego</w:t>
            </w:r>
            <w:r w:rsidRPr="005F09A4">
              <w:rPr>
                <w:rFonts w:ascii="Century Gothic,Arial" w:eastAsia="Century Gothic,Arial" w:hAnsi="Century Gothic,Arial" w:cs="Century Gothic,Arial"/>
                <w:sz w:val="20"/>
              </w:rPr>
              <w:t xml:space="preserve"> </w:t>
            </w:r>
            <w:r w:rsidR="00BF1B23" w:rsidRPr="005F09A4">
              <w:rPr>
                <w:rFonts w:ascii="Century Gothic,Arial" w:eastAsia="Century Gothic,Arial" w:hAnsi="Century Gothic,Arial" w:cs="Century Gothic,Arial"/>
                <w:sz w:val="20"/>
                <w:lang w:val="pl-PL"/>
              </w:rPr>
              <w:t xml:space="preserve">lub Zamawiającego, gdy zadania nadzoru inwestorskiego lub </w:t>
            </w:r>
            <w:r w:rsidR="007B6FAB" w:rsidRPr="005F09A4">
              <w:rPr>
                <w:rFonts w:ascii="Century Gothic,Arial" w:eastAsia="Century Gothic,Arial" w:hAnsi="Century Gothic,Arial" w:cs="Century Gothic,Arial"/>
                <w:sz w:val="20"/>
                <w:lang w:val="pl-PL"/>
              </w:rPr>
              <w:t xml:space="preserve">nadzoru </w:t>
            </w:r>
            <w:r w:rsidR="00BF1B23" w:rsidRPr="005F09A4">
              <w:rPr>
                <w:rFonts w:ascii="Century Gothic,Arial" w:eastAsia="Century Gothic,Arial" w:hAnsi="Century Gothic,Arial" w:cs="Century Gothic,Arial"/>
                <w:sz w:val="20"/>
                <w:lang w:val="pl-PL"/>
              </w:rPr>
              <w:t xml:space="preserve">przyrodniczego wykonuje Zamawiający, </w:t>
            </w:r>
            <w:r w:rsidRPr="005F09A4">
              <w:rPr>
                <w:rFonts w:ascii="Century Gothic,Arial" w:eastAsia="Century Gothic,Arial" w:hAnsi="Century Gothic,Arial" w:cs="Century Gothic,Arial"/>
                <w:sz w:val="20"/>
              </w:rPr>
              <w:t xml:space="preserve">z udziałem Wykonawcy i przedstawicieli Zamawiającego, mające na celu omówienie postępu </w:t>
            </w:r>
            <w:r w:rsidRPr="005F09A4">
              <w:rPr>
                <w:rFonts w:ascii="Century Gothic,Arial" w:eastAsia="Century Gothic,Arial" w:hAnsi="Century Gothic,Arial" w:cs="Century Gothic,Arial"/>
                <w:sz w:val="20"/>
                <w:lang w:val="pl-PL"/>
              </w:rPr>
              <w:t>i</w:t>
            </w:r>
            <w:r w:rsidRPr="005F09A4">
              <w:rPr>
                <w:rFonts w:ascii="Century Gothic,Arial" w:eastAsia="Century Gothic,Arial" w:hAnsi="Century Gothic,Arial" w:cs="Century Gothic,Arial"/>
                <w:sz w:val="20"/>
              </w:rPr>
              <w:t xml:space="preserve"> problemów </w:t>
            </w:r>
            <w:r w:rsidRPr="005F09A4">
              <w:rPr>
                <w:rFonts w:ascii="Century Gothic,Arial" w:eastAsia="Century Gothic,Arial" w:hAnsi="Century Gothic,Arial" w:cs="Century Gothic,Arial"/>
                <w:sz w:val="20"/>
                <w:lang w:val="pl-PL"/>
              </w:rPr>
              <w:t>w toku</w:t>
            </w:r>
            <w:r w:rsidRPr="005F09A4">
              <w:rPr>
                <w:rFonts w:ascii="Century Gothic,Arial" w:eastAsia="Century Gothic,Arial" w:hAnsi="Century Gothic,Arial" w:cs="Century Gothic,Arial"/>
                <w:sz w:val="20"/>
              </w:rPr>
              <w:t xml:space="preserve"> realizacji</w:t>
            </w:r>
            <w:r w:rsidRPr="005F09A4">
              <w:rPr>
                <w:rFonts w:ascii="Century Gothic" w:eastAsia="Century Gothic" w:hAnsi="Century Gothic" w:cs="Century Gothic"/>
                <w:sz w:val="20"/>
              </w:rPr>
              <w:t xml:space="preserve"> </w:t>
            </w:r>
            <w:r w:rsidRPr="005F09A4">
              <w:rPr>
                <w:rFonts w:ascii="Century Gothic,Arial" w:eastAsia="Century Gothic,Arial" w:hAnsi="Century Gothic,Arial" w:cs="Century Gothic,Arial"/>
                <w:sz w:val="20"/>
              </w:rPr>
              <w:t>Robót.</w:t>
            </w:r>
          </w:p>
        </w:tc>
      </w:tr>
      <w:tr w:rsidR="00454E6A" w:rsidRPr="005F09A4" w14:paraId="03C18259" w14:textId="77777777" w:rsidTr="008D6AAA">
        <w:trPr>
          <w:gridAfter w:val="1"/>
          <w:wAfter w:w="6710" w:type="dxa"/>
        </w:trPr>
        <w:tc>
          <w:tcPr>
            <w:tcW w:w="3179" w:type="dxa"/>
          </w:tcPr>
          <w:p w14:paraId="21417C36" w14:textId="77777777" w:rsidR="00FC3C7A" w:rsidRPr="005F09A4" w:rsidRDefault="00FC3C7A" w:rsidP="001D2839">
            <w:pPr>
              <w:pStyle w:val="Zwykytekst"/>
              <w:spacing w:line="360" w:lineRule="auto"/>
              <w:rPr>
                <w:rFonts w:ascii="Century Gothic" w:hAnsi="Century Gothic" w:cs="Arial"/>
                <w:b/>
                <w:sz w:val="20"/>
                <w:lang w:val="pl-PL"/>
              </w:rPr>
            </w:pPr>
            <w:r w:rsidRPr="005F09A4">
              <w:rPr>
                <w:rFonts w:ascii="Century Gothic,Arial" w:eastAsia="Century Gothic,Arial" w:hAnsi="Century Gothic,Arial" w:cs="Century Gothic,Arial"/>
                <w:b/>
                <w:bCs/>
                <w:sz w:val="20"/>
                <w:lang w:val="pl-PL"/>
              </w:rPr>
              <w:t>Roboty</w:t>
            </w:r>
          </w:p>
        </w:tc>
        <w:tc>
          <w:tcPr>
            <w:tcW w:w="6710" w:type="dxa"/>
          </w:tcPr>
          <w:p w14:paraId="6846EB65" w14:textId="5C9DDC53" w:rsidR="00FC3C7A" w:rsidRPr="005F09A4" w:rsidRDefault="00FC3C7A" w:rsidP="229DB123">
            <w:pPr>
              <w:pStyle w:val="Zwykytekst"/>
              <w:spacing w:line="360" w:lineRule="auto"/>
              <w:jc w:val="both"/>
              <w:rPr>
                <w:rFonts w:ascii="Century Gothic" w:hAnsi="Century Gothic" w:cs="Arial"/>
                <w:sz w:val="20"/>
                <w:lang w:val="pl-PL"/>
              </w:rPr>
            </w:pPr>
            <w:r w:rsidRPr="005F09A4">
              <w:rPr>
                <w:rFonts w:ascii="Century Gothic,Arial" w:eastAsia="Century Gothic,Arial" w:hAnsi="Century Gothic,Arial" w:cs="Century Gothic,Arial"/>
                <w:sz w:val="20"/>
              </w:rPr>
              <w:t>wszelkie prace przygotowawcze, roboty budowlane, budowlano-montażowe oraz wszelkie inne prace, dostawy, usługi, prace projektowe, czynności koordynacyjne, czynności rozruchowe a także wszelkie inne czynności faktyczne lub prawne konieczne do należytego wykonania Inwestycji (i uzyskania Pozwolenia na Użytkowanie) lub usunięcia Wad</w:t>
            </w:r>
            <w:r w:rsidRPr="005F09A4">
              <w:rPr>
                <w:rFonts w:ascii="Century Gothic,Arial" w:eastAsia="Century Gothic,Arial" w:hAnsi="Century Gothic,Arial" w:cs="Century Gothic,Arial"/>
                <w:sz w:val="20"/>
                <w:lang w:val="pl-PL"/>
              </w:rPr>
              <w:t>,</w:t>
            </w:r>
            <w:r w:rsidRPr="005F09A4">
              <w:rPr>
                <w:rFonts w:ascii="Century Gothic" w:eastAsia="Century Gothic" w:hAnsi="Century Gothic" w:cs="Century Gothic"/>
                <w:sz w:val="20"/>
              </w:rPr>
              <w:t xml:space="preserve"> </w:t>
            </w:r>
            <w:r w:rsidRPr="005F09A4">
              <w:rPr>
                <w:rFonts w:ascii="Century Gothic,Arial" w:eastAsia="Century Gothic,Arial" w:hAnsi="Century Gothic,Arial" w:cs="Century Gothic,Arial"/>
                <w:sz w:val="20"/>
                <w:lang w:val="pl-PL"/>
              </w:rPr>
              <w:t>(</w:t>
            </w:r>
            <w:r w:rsidRPr="005F09A4">
              <w:rPr>
                <w:rFonts w:ascii="Century Gothic,Arial" w:eastAsia="Century Gothic,Arial" w:hAnsi="Century Gothic,Arial" w:cs="Century Gothic,Arial"/>
                <w:sz w:val="20"/>
              </w:rPr>
              <w:t>choćby nie były wyraźnie w Umowie wymienione</w:t>
            </w:r>
            <w:r w:rsidR="00DF1441" w:rsidRPr="005F09A4">
              <w:rPr>
                <w:rFonts w:ascii="Century Gothic,Arial" w:eastAsia="Century Gothic,Arial" w:hAnsi="Century Gothic,Arial" w:cs="Century Gothic,Arial"/>
                <w:sz w:val="20"/>
                <w:lang w:val="pl-PL"/>
              </w:rPr>
              <w:t xml:space="preserve">, a które Wykonawca jako </w:t>
            </w:r>
            <w:r w:rsidR="001E249D" w:rsidRPr="005F09A4">
              <w:rPr>
                <w:rFonts w:ascii="Century Gothic,Arial" w:eastAsia="Century Gothic,Arial" w:hAnsi="Century Gothic,Arial" w:cs="Century Gothic,Arial"/>
                <w:sz w:val="20"/>
                <w:lang w:val="pl-PL"/>
              </w:rPr>
              <w:t xml:space="preserve">profesjonalista powinien był </w:t>
            </w:r>
            <w:r w:rsidR="001E249D" w:rsidRPr="005F09A4">
              <w:rPr>
                <w:rFonts w:ascii="Century Gothic,Arial" w:eastAsia="Century Gothic,Arial" w:hAnsi="Century Gothic,Arial" w:cs="Century Gothic,Arial"/>
                <w:sz w:val="20"/>
              </w:rPr>
              <w:t>przewidzieć, przy uwzględnieniu zawodowego charakteru tej działalności</w:t>
            </w:r>
            <w:r w:rsidRPr="005F09A4">
              <w:rPr>
                <w:rFonts w:ascii="Century Gothic,Arial" w:eastAsia="Century Gothic,Arial" w:hAnsi="Century Gothic,Arial" w:cs="Century Gothic,Arial"/>
                <w:sz w:val="20"/>
              </w:rPr>
              <w:t>)</w:t>
            </w:r>
            <w:r w:rsidR="00DF1441" w:rsidRPr="005F09A4">
              <w:rPr>
                <w:rFonts w:ascii="Century Gothic,Arial" w:eastAsia="Century Gothic,Arial" w:hAnsi="Century Gothic,Arial" w:cs="Century Gothic,Arial"/>
                <w:sz w:val="20"/>
              </w:rPr>
              <w:t xml:space="preserve">, </w:t>
            </w:r>
            <w:r w:rsidRPr="005F09A4">
              <w:rPr>
                <w:rFonts w:ascii="Century Gothic,Arial" w:eastAsia="Century Gothic,Arial" w:hAnsi="Century Gothic,Arial" w:cs="Century Gothic,Arial"/>
                <w:sz w:val="20"/>
              </w:rPr>
              <w:t>w standardzie</w:t>
            </w:r>
            <w:r w:rsidRPr="005F09A4">
              <w:rPr>
                <w:rFonts w:ascii="Century Gothic,Arial" w:eastAsia="Century Gothic,Arial" w:hAnsi="Century Gothic,Arial" w:cs="Century Gothic,Arial"/>
                <w:sz w:val="20"/>
                <w:lang w:val="pl-PL"/>
              </w:rPr>
              <w:t xml:space="preserve"> określonym w Dokumentacji Przetargowej, a w przypadku braku stosownych wytycznych co do standardu, zgodnym z przeznaczeniem i rodzajem Inwestycji w uzgodnieniu z Zamawiającym. Roboty realizuje Wykonawca.</w:t>
            </w:r>
          </w:p>
        </w:tc>
      </w:tr>
      <w:tr w:rsidR="00454E6A" w:rsidRPr="005F09A4" w14:paraId="75F88E49" w14:textId="77777777" w:rsidTr="00A86736">
        <w:trPr>
          <w:gridAfter w:val="1"/>
          <w:wAfter w:w="6710" w:type="dxa"/>
        </w:trPr>
        <w:tc>
          <w:tcPr>
            <w:tcW w:w="3179" w:type="dxa"/>
          </w:tcPr>
          <w:p w14:paraId="31B23F17" w14:textId="77777777" w:rsidR="00FC3C7A" w:rsidRPr="005F09A4" w:rsidRDefault="00FC3C7A" w:rsidP="001D2839">
            <w:pPr>
              <w:pStyle w:val="Zwykytekst"/>
              <w:spacing w:line="360" w:lineRule="auto"/>
              <w:rPr>
                <w:rFonts w:ascii="Century Gothic" w:hAnsi="Century Gothic" w:cs="Arial"/>
                <w:b/>
                <w:sz w:val="20"/>
                <w:lang w:val="pl-PL"/>
              </w:rPr>
            </w:pPr>
            <w:r w:rsidRPr="005F09A4">
              <w:rPr>
                <w:rFonts w:ascii="Century Gothic,Arial" w:eastAsia="Century Gothic,Arial" w:hAnsi="Century Gothic,Arial" w:cs="Century Gothic,Arial"/>
                <w:b/>
                <w:bCs/>
                <w:sz w:val="20"/>
                <w:lang w:val="pl-PL"/>
              </w:rPr>
              <w:t>Roboty dodatkowe, Zamówienie dodatkowe</w:t>
            </w:r>
          </w:p>
        </w:tc>
        <w:tc>
          <w:tcPr>
            <w:tcW w:w="6710" w:type="dxa"/>
            <w:shd w:val="clear" w:color="auto" w:fill="auto"/>
          </w:tcPr>
          <w:p w14:paraId="1E2B1605" w14:textId="005AD98F" w:rsidR="00FC3C7A" w:rsidRPr="005F09A4" w:rsidRDefault="00E00E8E" w:rsidP="001D2839">
            <w:pPr>
              <w:spacing w:line="360" w:lineRule="auto"/>
              <w:contextualSpacing/>
              <w:jc w:val="both"/>
              <w:rPr>
                <w:rFonts w:ascii="Century Gothic" w:hAnsi="Century Gothic"/>
              </w:rPr>
            </w:pPr>
            <w:r w:rsidRPr="001956A2">
              <w:rPr>
                <w:rFonts w:ascii="Century Gothic,Arial" w:eastAsia="Century Gothic,Arial" w:hAnsi="Century Gothic,Arial" w:cs="Century Gothic,Arial"/>
              </w:rPr>
              <w:t xml:space="preserve">Roboty nie mieszczące się w zakresie Umowy, których konieczność wykonania wyniknęła w trakcie realizacji Inwestycji, czego nie </w:t>
            </w:r>
            <w:r w:rsidRPr="001956A2">
              <w:rPr>
                <w:rFonts w:ascii="Century Gothic,Arial" w:eastAsia="Century Gothic,Arial" w:hAnsi="Century Gothic,Arial" w:cs="Century Gothic,Arial"/>
              </w:rPr>
              <w:lastRenderedPageBreak/>
              <w:t xml:space="preserve">można było przewidzieć przy zachowaniu należytej staranności na etapie zawierania Umowy, a jednocześnie  wykonanie tych robót stało się niezbędne dla prawidłowej realizacji Przedmiotu Umowy lub potrzeba ich wykonania stała się </w:t>
            </w:r>
            <w:r w:rsidR="006E7899" w:rsidRPr="001956A2">
              <w:rPr>
                <w:rFonts w:ascii="Century Gothic,Arial" w:eastAsia="Century Gothic,Arial" w:hAnsi="Century Gothic,Arial" w:cs="Century Gothic,Arial"/>
              </w:rPr>
              <w:t xml:space="preserve">w szczególności </w:t>
            </w:r>
            <w:r w:rsidRPr="001956A2">
              <w:rPr>
                <w:rFonts w:ascii="Century Gothic,Arial" w:eastAsia="Century Gothic,Arial" w:hAnsi="Century Gothic,Arial" w:cs="Century Gothic,Arial"/>
              </w:rPr>
              <w:t xml:space="preserve">uzasadniona względami organizacyjnymi, technicznymi, technologicznymi, funkcjonalnymi lub eksploatacyjnymi. Wykonanie Robót dodatkowych </w:t>
            </w:r>
            <w:bookmarkStart w:id="320" w:name="_Int_e3MXDrxu"/>
            <w:r w:rsidRPr="001956A2">
              <w:rPr>
                <w:rFonts w:ascii="Century Gothic,Arial" w:eastAsia="Century Gothic,Arial" w:hAnsi="Century Gothic,Arial" w:cs="Century Gothic,Arial"/>
              </w:rPr>
              <w:t>wymaga</w:t>
            </w:r>
            <w:bookmarkEnd w:id="320"/>
            <w:r w:rsidRPr="001956A2">
              <w:rPr>
                <w:rFonts w:ascii="Century Gothic,Arial" w:eastAsia="Century Gothic,Arial" w:hAnsi="Century Gothic,Arial" w:cs="Century Gothic,Arial"/>
              </w:rPr>
              <w:t xml:space="preserve"> zmiany Umowy</w:t>
            </w:r>
            <w:r w:rsidR="00FC3C7A" w:rsidRPr="001956A2">
              <w:rPr>
                <w:rFonts w:ascii="Century Gothic,Arial" w:eastAsia="Century Gothic,Arial" w:hAnsi="Century Gothic,Arial" w:cs="Century Gothic,Arial"/>
              </w:rPr>
              <w:t>.</w:t>
            </w:r>
          </w:p>
        </w:tc>
      </w:tr>
      <w:tr w:rsidR="008D6AAA" w:rsidRPr="005F09A4" w14:paraId="1DBB2869" w14:textId="4AE97075" w:rsidTr="008D6AAA">
        <w:tc>
          <w:tcPr>
            <w:tcW w:w="3179" w:type="dxa"/>
          </w:tcPr>
          <w:p w14:paraId="380E206F" w14:textId="77777777" w:rsidR="008D6AAA" w:rsidRDefault="008D6AAA" w:rsidP="008D6AAA">
            <w:pPr>
              <w:pStyle w:val="Zwykytekst"/>
              <w:spacing w:line="360" w:lineRule="auto"/>
              <w:rPr>
                <w:rFonts w:ascii="Century Gothic,Arial" w:eastAsia="Century Gothic,Arial" w:hAnsi="Century Gothic,Arial" w:cs="Century Gothic,Arial"/>
                <w:b/>
                <w:bCs/>
                <w:sz w:val="20"/>
                <w:lang w:val="pl-PL"/>
              </w:rPr>
            </w:pPr>
            <w:r w:rsidRPr="005F09A4">
              <w:rPr>
                <w:rFonts w:ascii="Century Gothic,Arial" w:eastAsia="Century Gothic,Arial" w:hAnsi="Century Gothic,Arial" w:cs="Century Gothic,Arial"/>
                <w:b/>
                <w:bCs/>
                <w:sz w:val="20"/>
                <w:lang w:val="pl-PL"/>
              </w:rPr>
              <w:lastRenderedPageBreak/>
              <w:t>Roboty zamienne</w:t>
            </w:r>
          </w:p>
          <w:p w14:paraId="09453FF0" w14:textId="77777777" w:rsidR="002951BD" w:rsidRDefault="002951BD" w:rsidP="008D6AAA">
            <w:pPr>
              <w:pStyle w:val="Zwykytekst"/>
              <w:spacing w:line="360" w:lineRule="auto"/>
              <w:rPr>
                <w:rFonts w:ascii="Century Gothic,Arial" w:eastAsia="Century Gothic,Arial" w:hAnsi="Century Gothic,Arial" w:cs="Century Gothic,Arial"/>
                <w:b/>
                <w:bCs/>
                <w:sz w:val="20"/>
                <w:lang w:val="pl-PL"/>
              </w:rPr>
            </w:pPr>
          </w:p>
          <w:p w14:paraId="63BB25E6" w14:textId="77777777" w:rsidR="002951BD" w:rsidRDefault="002951BD" w:rsidP="008D6AAA">
            <w:pPr>
              <w:pStyle w:val="Zwykytekst"/>
              <w:spacing w:line="360" w:lineRule="auto"/>
              <w:rPr>
                <w:rFonts w:ascii="Century Gothic,Arial" w:eastAsia="Century Gothic,Arial" w:hAnsi="Century Gothic,Arial" w:cs="Century Gothic,Arial"/>
                <w:b/>
                <w:bCs/>
                <w:sz w:val="20"/>
                <w:lang w:val="pl-PL"/>
              </w:rPr>
            </w:pPr>
          </w:p>
          <w:p w14:paraId="0FF2AD05" w14:textId="77777777" w:rsidR="002951BD" w:rsidRDefault="002951BD" w:rsidP="008D6AAA">
            <w:pPr>
              <w:pStyle w:val="Zwykytekst"/>
              <w:spacing w:line="360" w:lineRule="auto"/>
              <w:rPr>
                <w:rFonts w:ascii="Century Gothic,Arial" w:eastAsia="Century Gothic,Arial" w:hAnsi="Century Gothic,Arial" w:cs="Century Gothic,Arial"/>
                <w:b/>
                <w:bCs/>
                <w:sz w:val="20"/>
                <w:lang w:val="pl-PL"/>
              </w:rPr>
            </w:pPr>
          </w:p>
          <w:p w14:paraId="73177046" w14:textId="77777777" w:rsidR="002951BD" w:rsidRDefault="002951BD" w:rsidP="008D6AAA">
            <w:pPr>
              <w:pStyle w:val="Zwykytekst"/>
              <w:spacing w:line="360" w:lineRule="auto"/>
              <w:rPr>
                <w:rFonts w:ascii="Century Gothic,Arial" w:eastAsia="Century Gothic,Arial" w:hAnsi="Century Gothic,Arial" w:cs="Century Gothic,Arial"/>
                <w:b/>
                <w:bCs/>
                <w:sz w:val="20"/>
                <w:lang w:val="pl-PL"/>
              </w:rPr>
            </w:pPr>
          </w:p>
          <w:p w14:paraId="1C29A98E" w14:textId="77777777" w:rsidR="002951BD" w:rsidRDefault="002951BD" w:rsidP="008D6AAA">
            <w:pPr>
              <w:pStyle w:val="Zwykytekst"/>
              <w:spacing w:line="360" w:lineRule="auto"/>
              <w:rPr>
                <w:rFonts w:ascii="Century Gothic,Arial" w:eastAsia="Century Gothic,Arial" w:hAnsi="Century Gothic,Arial" w:cs="Century Gothic,Arial"/>
                <w:b/>
                <w:bCs/>
                <w:sz w:val="20"/>
                <w:lang w:val="pl-PL"/>
              </w:rPr>
            </w:pPr>
          </w:p>
          <w:p w14:paraId="6CD681F2" w14:textId="77777777" w:rsidR="002951BD" w:rsidRDefault="002951BD" w:rsidP="008D6AAA">
            <w:pPr>
              <w:pStyle w:val="Zwykytekst"/>
              <w:spacing w:line="360" w:lineRule="auto"/>
              <w:rPr>
                <w:rFonts w:ascii="Century Gothic,Arial" w:eastAsia="Century Gothic,Arial" w:hAnsi="Century Gothic,Arial" w:cs="Century Gothic,Arial"/>
                <w:b/>
                <w:bCs/>
                <w:sz w:val="20"/>
                <w:lang w:val="pl-PL"/>
              </w:rPr>
            </w:pPr>
          </w:p>
          <w:p w14:paraId="76837C03" w14:textId="77777777" w:rsidR="002951BD" w:rsidRDefault="002951BD" w:rsidP="008D6AAA">
            <w:pPr>
              <w:pStyle w:val="Zwykytekst"/>
              <w:spacing w:line="360" w:lineRule="auto"/>
              <w:rPr>
                <w:rFonts w:ascii="Century Gothic,Arial" w:eastAsia="Century Gothic,Arial" w:hAnsi="Century Gothic,Arial" w:cs="Century Gothic,Arial"/>
                <w:b/>
                <w:bCs/>
                <w:sz w:val="20"/>
                <w:lang w:val="pl-PL"/>
              </w:rPr>
            </w:pPr>
          </w:p>
          <w:p w14:paraId="37921C9C" w14:textId="77777777" w:rsidR="002951BD" w:rsidRDefault="002951BD" w:rsidP="008D6AAA">
            <w:pPr>
              <w:pStyle w:val="Zwykytekst"/>
              <w:spacing w:line="360" w:lineRule="auto"/>
              <w:rPr>
                <w:rFonts w:ascii="Century Gothic,Arial" w:eastAsia="Century Gothic,Arial" w:hAnsi="Century Gothic,Arial" w:cs="Century Gothic,Arial"/>
                <w:b/>
                <w:bCs/>
                <w:sz w:val="20"/>
                <w:lang w:val="pl-PL"/>
              </w:rPr>
            </w:pPr>
          </w:p>
          <w:p w14:paraId="0E10F517" w14:textId="77777777" w:rsidR="002951BD" w:rsidRDefault="002951BD" w:rsidP="008D6AAA">
            <w:pPr>
              <w:pStyle w:val="Zwykytekst"/>
              <w:spacing w:line="360" w:lineRule="auto"/>
              <w:rPr>
                <w:rFonts w:ascii="Century Gothic,Arial" w:eastAsia="Century Gothic,Arial" w:hAnsi="Century Gothic,Arial" w:cs="Century Gothic,Arial"/>
                <w:b/>
                <w:bCs/>
                <w:sz w:val="20"/>
                <w:lang w:val="pl-PL"/>
              </w:rPr>
            </w:pPr>
          </w:p>
          <w:p w14:paraId="2DBEF9A4" w14:textId="77777777" w:rsidR="002951BD" w:rsidRDefault="002951BD" w:rsidP="008D6AAA">
            <w:pPr>
              <w:pStyle w:val="Zwykytekst"/>
              <w:spacing w:line="360" w:lineRule="auto"/>
              <w:rPr>
                <w:rFonts w:ascii="Century Gothic,Arial" w:eastAsia="Century Gothic,Arial" w:hAnsi="Century Gothic,Arial" w:cs="Century Gothic,Arial"/>
                <w:b/>
                <w:bCs/>
                <w:sz w:val="20"/>
                <w:lang w:val="pl-PL"/>
              </w:rPr>
            </w:pPr>
          </w:p>
          <w:p w14:paraId="3110B136" w14:textId="77777777" w:rsidR="002951BD" w:rsidRDefault="002951BD" w:rsidP="008D6AAA">
            <w:pPr>
              <w:pStyle w:val="Zwykytekst"/>
              <w:spacing w:line="360" w:lineRule="auto"/>
              <w:rPr>
                <w:rFonts w:ascii="Century Gothic,Arial" w:eastAsia="Century Gothic,Arial" w:hAnsi="Century Gothic,Arial" w:cs="Century Gothic,Arial"/>
                <w:b/>
                <w:bCs/>
                <w:sz w:val="20"/>
                <w:lang w:val="pl-PL"/>
              </w:rPr>
            </w:pPr>
          </w:p>
          <w:p w14:paraId="3576D4E9" w14:textId="77777777" w:rsidR="002951BD" w:rsidRDefault="002951BD" w:rsidP="008D6AAA">
            <w:pPr>
              <w:pStyle w:val="Zwykytekst"/>
              <w:spacing w:line="360" w:lineRule="auto"/>
              <w:rPr>
                <w:rFonts w:ascii="Century Gothic,Arial" w:eastAsia="Century Gothic,Arial" w:hAnsi="Century Gothic,Arial" w:cs="Century Gothic,Arial"/>
                <w:b/>
                <w:bCs/>
                <w:sz w:val="20"/>
                <w:lang w:val="pl-PL"/>
              </w:rPr>
            </w:pPr>
          </w:p>
          <w:p w14:paraId="32F07508" w14:textId="77777777" w:rsidR="002951BD" w:rsidRDefault="002951BD" w:rsidP="008D6AAA">
            <w:pPr>
              <w:pStyle w:val="Zwykytekst"/>
              <w:spacing w:line="360" w:lineRule="auto"/>
              <w:rPr>
                <w:rFonts w:ascii="Century Gothic,Arial" w:eastAsia="Century Gothic,Arial" w:hAnsi="Century Gothic,Arial" w:cs="Century Gothic,Arial"/>
                <w:b/>
                <w:bCs/>
                <w:sz w:val="20"/>
                <w:lang w:val="pl-PL"/>
              </w:rPr>
            </w:pPr>
          </w:p>
          <w:p w14:paraId="778784BB" w14:textId="77777777" w:rsidR="002951BD" w:rsidRDefault="002951BD" w:rsidP="008D6AAA">
            <w:pPr>
              <w:pStyle w:val="Zwykytekst"/>
              <w:spacing w:line="360" w:lineRule="auto"/>
              <w:rPr>
                <w:rFonts w:ascii="Century Gothic,Arial" w:eastAsia="Century Gothic,Arial" w:hAnsi="Century Gothic,Arial" w:cs="Century Gothic,Arial"/>
                <w:b/>
                <w:bCs/>
                <w:sz w:val="20"/>
                <w:lang w:val="pl-PL"/>
              </w:rPr>
            </w:pPr>
          </w:p>
          <w:p w14:paraId="5B7789DE" w14:textId="2E0CB2F6" w:rsidR="002951BD" w:rsidRPr="005F09A4" w:rsidRDefault="002951BD" w:rsidP="008D6AAA">
            <w:pPr>
              <w:pStyle w:val="Zwykytekst"/>
              <w:spacing w:line="360" w:lineRule="auto"/>
              <w:rPr>
                <w:rFonts w:ascii="Century Gothic" w:hAnsi="Century Gothic" w:cs="Arial"/>
                <w:b/>
                <w:sz w:val="20"/>
                <w:lang w:val="pl-PL"/>
              </w:rPr>
            </w:pPr>
            <w:r w:rsidRPr="002951BD">
              <w:rPr>
                <w:rFonts w:ascii="Century Gothic,Arial" w:eastAsia="Century Gothic,Arial" w:hAnsi="Century Gothic,Arial" w:cs="Century Gothic,Arial"/>
                <w:b/>
                <w:bCs/>
                <w:sz w:val="20"/>
                <w:lang w:val="pl-PL"/>
              </w:rPr>
              <w:t xml:space="preserve">Roboty </w:t>
            </w:r>
            <w:r w:rsidR="00E00E8E">
              <w:rPr>
                <w:rFonts w:ascii="Century Gothic,Arial" w:eastAsia="Century Gothic,Arial" w:hAnsi="Century Gothic,Arial" w:cs="Century Gothic,Arial"/>
                <w:b/>
                <w:bCs/>
                <w:sz w:val="20"/>
                <w:lang w:val="pl-PL"/>
              </w:rPr>
              <w:t>z</w:t>
            </w:r>
            <w:r w:rsidRPr="002951BD">
              <w:rPr>
                <w:rFonts w:ascii="Century Gothic,Arial" w:eastAsia="Century Gothic,Arial" w:hAnsi="Century Gothic,Arial" w:cs="Century Gothic,Arial"/>
                <w:b/>
                <w:bCs/>
                <w:sz w:val="20"/>
                <w:lang w:val="pl-PL"/>
              </w:rPr>
              <w:t>aniechane</w:t>
            </w:r>
          </w:p>
        </w:tc>
        <w:tc>
          <w:tcPr>
            <w:tcW w:w="6710" w:type="dxa"/>
          </w:tcPr>
          <w:p w14:paraId="64C086B5" w14:textId="6A5F0A57" w:rsidR="008D6AAA" w:rsidRPr="005F09A4" w:rsidRDefault="008D6AAA" w:rsidP="008D6AAA">
            <w:pPr>
              <w:spacing w:line="360" w:lineRule="auto"/>
              <w:contextualSpacing/>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Roboty mieszczące się w zakresie Umowy, stanowiące odmienne od pierwotnie przyjętego w Dokumentacji Przetargowej, rozwiązanie lub sposób wykonania Inwestycji, których konieczność wykonania wyniknęła w trakcie realizacji Inwestycji i których wykonania profesjonalny wykonawca robót budowlanych nie mógł przewidzieć przy zachowaniu należytej staranności. Za Roboty zamienne uznaje się również wszystkie takie Roboty mieszczące się w zakresie Umowy, stanowiące odmienne od pierwotnie przyjętego w Dokumentacji Przetargowej rozwiązanie lub sposób wykonania Inwestycji, których </w:t>
            </w:r>
            <w:r w:rsidRPr="005F09A4">
              <w:rPr>
                <w:rFonts w:ascii="Century Gothic" w:eastAsia="Century Gothic" w:hAnsi="Century Gothic" w:cs="Century Gothic"/>
              </w:rPr>
              <w:t>potrzeba</w:t>
            </w:r>
            <w:r w:rsidRPr="005F09A4">
              <w:rPr>
                <w:rFonts w:ascii="Century Gothic,Arial" w:eastAsia="Century Gothic,Arial" w:hAnsi="Century Gothic,Arial" w:cs="Century Gothic,Arial"/>
              </w:rPr>
              <w:t xml:space="preserve"> wykonania jest uzasadniona względami organizacyjnymi, technicznymi, technologicznymi, funkcjonalnymi lub eksploatacyjnymi. Wykonanie Robót zamiennych wymaga zmiany Umowy. Koszty zmiany Pozwolenia na Budowę, o ile będzie niezbędna, obciążają Stronę, która ponosi odpowiedzialność za okoliczności stanowiące podstawę zmiany.</w:t>
            </w:r>
          </w:p>
          <w:p w14:paraId="13F0F386" w14:textId="5A52A00C" w:rsidR="008D6AAA" w:rsidRPr="005F09A4" w:rsidRDefault="00F14AEB" w:rsidP="008D6AAA">
            <w:pPr>
              <w:spacing w:line="360" w:lineRule="auto"/>
              <w:contextualSpacing/>
              <w:jc w:val="both"/>
              <w:rPr>
                <w:rFonts w:ascii="Century Gothic" w:hAnsi="Century Gothic" w:cs="Arial"/>
                <w:lang w:eastAsia="x-none"/>
              </w:rPr>
            </w:pPr>
            <w:r w:rsidRPr="001956A2">
              <w:rPr>
                <w:rFonts w:ascii="Century Gothic,Arial" w:eastAsia="Century Gothic,Arial" w:hAnsi="Century Gothic,Arial" w:cs="Century Gothic,Arial"/>
              </w:rPr>
              <w:t>Roboty mieszczące się w zakresie Umowy, których wykonanie w trakcie realizacji Inwestycji okazało się zbędne dla prawidłowej realizacji Przedmiotu Umowy. Roboty zaniechane wymagają zmiany Umowy oraz wiążą się z obniżeniem Wynagrodzenia. Robotami zaniechanymi nie są roboty rozliczane obmiarowo wg oddzielnych</w:t>
            </w:r>
            <w:r w:rsidR="004A7640" w:rsidRPr="001956A2">
              <w:rPr>
                <w:rFonts w:ascii="Century Gothic,Arial" w:eastAsia="Century Gothic,Arial" w:hAnsi="Century Gothic,Arial" w:cs="Century Gothic,Arial"/>
              </w:rPr>
              <w:t xml:space="preserve"> zasad</w:t>
            </w:r>
            <w:r w:rsidR="00E00E8E" w:rsidRPr="001956A2">
              <w:rPr>
                <w:rFonts w:ascii="Century Gothic,Arial" w:eastAsia="Century Gothic,Arial" w:hAnsi="Century Gothic,Arial" w:cs="Century Gothic,Arial"/>
              </w:rPr>
              <w:t>.</w:t>
            </w:r>
          </w:p>
        </w:tc>
        <w:tc>
          <w:tcPr>
            <w:tcW w:w="6710" w:type="dxa"/>
          </w:tcPr>
          <w:p w14:paraId="788C1CD4" w14:textId="77777777" w:rsidR="008D6AAA" w:rsidRPr="005F09A4" w:rsidRDefault="008D6AAA" w:rsidP="008D6AAA">
            <w:pPr>
              <w:spacing w:after="160" w:line="259" w:lineRule="auto"/>
            </w:pPr>
          </w:p>
        </w:tc>
      </w:tr>
      <w:tr w:rsidR="008D6AAA" w:rsidRPr="005F09A4" w14:paraId="3EBED7E9" w14:textId="77777777" w:rsidTr="00B128A2">
        <w:trPr>
          <w:gridAfter w:val="1"/>
          <w:wAfter w:w="6710" w:type="dxa"/>
          <w:trHeight w:val="747"/>
        </w:trPr>
        <w:tc>
          <w:tcPr>
            <w:tcW w:w="3179" w:type="dxa"/>
          </w:tcPr>
          <w:p w14:paraId="3E700CBB" w14:textId="0A5024C0" w:rsidR="008D6AAA" w:rsidRPr="005F09A4" w:rsidRDefault="008D6AAA" w:rsidP="008D6AAA">
            <w:pPr>
              <w:pStyle w:val="Zwykytekst"/>
              <w:spacing w:line="360" w:lineRule="auto"/>
              <w:rPr>
                <w:rFonts w:ascii="Century Gothic" w:hAnsi="Century Gothic" w:cs="Arial"/>
                <w:b/>
                <w:sz w:val="20"/>
                <w:lang w:val="pl-PL"/>
              </w:rPr>
            </w:pPr>
            <w:r w:rsidRPr="005F09A4">
              <w:rPr>
                <w:rFonts w:ascii="Century Gothic,Arial" w:eastAsia="Century Gothic,Arial" w:hAnsi="Century Gothic,Arial" w:cs="Century Gothic,Arial"/>
                <w:b/>
                <w:bCs/>
                <w:sz w:val="20"/>
                <w:lang w:val="pl-PL"/>
              </w:rPr>
              <w:t>RODO</w:t>
            </w:r>
          </w:p>
        </w:tc>
        <w:tc>
          <w:tcPr>
            <w:tcW w:w="6710" w:type="dxa"/>
          </w:tcPr>
          <w:p w14:paraId="6BA547C2" w14:textId="1000E4E1" w:rsidR="008D6AAA" w:rsidRPr="005F09A4" w:rsidRDefault="008D6AAA" w:rsidP="008D6AAA">
            <w:pPr>
              <w:pStyle w:val="Zwykytekst"/>
              <w:spacing w:line="360" w:lineRule="auto"/>
              <w:jc w:val="both"/>
              <w:rPr>
                <w:rFonts w:ascii="Century Gothic" w:hAnsi="Century Gothic" w:cs="Arial"/>
                <w:sz w:val="20"/>
                <w:lang w:val="pl-PL"/>
              </w:rPr>
            </w:pPr>
            <w:r w:rsidRPr="005F09A4">
              <w:rPr>
                <w:rFonts w:ascii="Century Gothic,Arial" w:eastAsia="Century Gothic,Arial" w:hAnsi="Century Gothic,Arial" w:cs="Century Gothic,Arial"/>
                <w:sz w:val="20"/>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5F09A4">
              <w:rPr>
                <w:rFonts w:ascii="Century Gothic,Arial" w:eastAsia="Century Gothic,Arial" w:hAnsi="Century Gothic,Arial" w:cs="Century Gothic,Arial"/>
                <w:sz w:val="20"/>
                <w:lang w:val="pl-PL"/>
              </w:rPr>
              <w:t>.</w:t>
            </w:r>
          </w:p>
        </w:tc>
      </w:tr>
      <w:tr w:rsidR="008D6AAA" w:rsidRPr="005F09A4" w14:paraId="44195BB7" w14:textId="77777777" w:rsidTr="00B128A2">
        <w:trPr>
          <w:gridAfter w:val="1"/>
          <w:wAfter w:w="6710" w:type="dxa"/>
          <w:trHeight w:val="736"/>
        </w:trPr>
        <w:tc>
          <w:tcPr>
            <w:tcW w:w="3179" w:type="dxa"/>
          </w:tcPr>
          <w:p w14:paraId="3009F79F" w14:textId="77777777" w:rsidR="008D6AAA" w:rsidRPr="005F09A4" w:rsidRDefault="008D6AAA" w:rsidP="00B128A2">
            <w:pPr>
              <w:pStyle w:val="Zwykytekst"/>
              <w:spacing w:line="360" w:lineRule="auto"/>
              <w:rPr>
                <w:rFonts w:ascii="Century Gothic" w:hAnsi="Century Gothic" w:cs="Arial"/>
                <w:b/>
                <w:sz w:val="20"/>
                <w:lang w:val="pl-PL"/>
              </w:rPr>
            </w:pPr>
            <w:r w:rsidRPr="005F09A4">
              <w:rPr>
                <w:rFonts w:ascii="Century Gothic,Arial" w:eastAsia="Century Gothic,Arial" w:hAnsi="Century Gothic,Arial" w:cs="Century Gothic,Arial"/>
                <w:b/>
                <w:bCs/>
                <w:sz w:val="20"/>
                <w:lang w:val="pl-PL"/>
              </w:rPr>
              <w:t>Rozruch</w:t>
            </w:r>
          </w:p>
        </w:tc>
        <w:tc>
          <w:tcPr>
            <w:tcW w:w="6710" w:type="dxa"/>
          </w:tcPr>
          <w:p w14:paraId="096D6070" w14:textId="6C2CCBFD" w:rsidR="008D6AAA" w:rsidRPr="005F09A4" w:rsidRDefault="008D6AAA" w:rsidP="00B128A2">
            <w:pPr>
              <w:pStyle w:val="Zwykytekst"/>
              <w:spacing w:line="360" w:lineRule="auto"/>
              <w:jc w:val="both"/>
              <w:rPr>
                <w:rFonts w:ascii="Century Gothic" w:hAnsi="Century Gothic" w:cs="Arial"/>
                <w:sz w:val="20"/>
                <w:lang w:val="pl-PL"/>
              </w:rPr>
            </w:pPr>
            <w:r w:rsidRPr="005F09A4">
              <w:rPr>
                <w:rFonts w:ascii="Century Gothic,Arial" w:eastAsia="Century Gothic,Arial" w:hAnsi="Century Gothic,Arial" w:cs="Century Gothic,Arial"/>
                <w:sz w:val="20"/>
              </w:rPr>
              <w:t>faza nagazowania paliwem gazowym, testów i prób na sieci i obiektach technologicznych wraz z infrastrukturą towarzysząc</w:t>
            </w:r>
            <w:r w:rsidRPr="005F09A4">
              <w:rPr>
                <w:rFonts w:ascii="Century Gothic,Arial" w:eastAsia="Century Gothic,Arial" w:hAnsi="Century Gothic,Arial" w:cs="Century Gothic,Arial"/>
                <w:sz w:val="20"/>
                <w:lang w:val="pl-PL"/>
              </w:rPr>
              <w:t>ą</w:t>
            </w:r>
            <w:r w:rsidRPr="005F09A4">
              <w:rPr>
                <w:rFonts w:ascii="Century Gothic,Arial" w:eastAsia="Century Gothic,Arial" w:hAnsi="Century Gothic,Arial" w:cs="Century Gothic,Arial"/>
                <w:sz w:val="20"/>
              </w:rPr>
              <w:t xml:space="preserve"> </w:t>
            </w:r>
            <w:r w:rsidRPr="005F09A4">
              <w:rPr>
                <w:rFonts w:ascii="Century Gothic,Arial" w:eastAsia="Century Gothic,Arial" w:hAnsi="Century Gothic,Arial" w:cs="Century Gothic,Arial"/>
                <w:sz w:val="20"/>
              </w:rPr>
              <w:lastRenderedPageBreak/>
              <w:t>niezbędn</w:t>
            </w:r>
            <w:r w:rsidRPr="005F09A4">
              <w:rPr>
                <w:rFonts w:ascii="Century Gothic,Arial" w:eastAsia="Century Gothic,Arial" w:hAnsi="Century Gothic,Arial" w:cs="Century Gothic,Arial"/>
                <w:sz w:val="20"/>
                <w:lang w:val="pl-PL"/>
              </w:rPr>
              <w:t>ą</w:t>
            </w:r>
            <w:r w:rsidRPr="005F09A4">
              <w:rPr>
                <w:rFonts w:ascii="Century Gothic,Arial" w:eastAsia="Century Gothic,Arial" w:hAnsi="Century Gothic,Arial" w:cs="Century Gothic,Arial"/>
                <w:sz w:val="20"/>
              </w:rPr>
              <w:t xml:space="preserve"> do przygotowania Inwestycji do Odbioru </w:t>
            </w:r>
            <w:r w:rsidRPr="005F09A4">
              <w:rPr>
                <w:rFonts w:ascii="Century Gothic,Arial" w:eastAsia="Century Gothic,Arial" w:hAnsi="Century Gothic,Arial" w:cs="Century Gothic,Arial"/>
                <w:sz w:val="20"/>
                <w:lang w:val="pl-PL"/>
              </w:rPr>
              <w:t>Eksploatacyjnego</w:t>
            </w:r>
            <w:r w:rsidRPr="005F09A4">
              <w:rPr>
                <w:rFonts w:ascii="Century Gothic,Arial" w:eastAsia="Century Gothic,Arial" w:hAnsi="Century Gothic,Arial" w:cs="Century Gothic,Arial"/>
                <w:sz w:val="20"/>
              </w:rPr>
              <w:t>.</w:t>
            </w:r>
            <w:r w:rsidRPr="005F09A4">
              <w:rPr>
                <w:rFonts w:ascii="Century Gothic,Arial" w:eastAsia="Century Gothic,Arial" w:hAnsi="Century Gothic,Arial" w:cs="Century Gothic,Arial"/>
                <w:sz w:val="20"/>
                <w:lang w:val="pl-PL"/>
              </w:rPr>
              <w:t xml:space="preserve"> Rozruchu dokonuje Wykonawca.</w:t>
            </w:r>
          </w:p>
        </w:tc>
      </w:tr>
      <w:tr w:rsidR="008D6AAA" w:rsidRPr="005F09A4" w14:paraId="5580F734" w14:textId="77777777" w:rsidTr="00B128A2">
        <w:trPr>
          <w:gridAfter w:val="1"/>
          <w:wAfter w:w="6710" w:type="dxa"/>
        </w:trPr>
        <w:tc>
          <w:tcPr>
            <w:tcW w:w="3179" w:type="dxa"/>
          </w:tcPr>
          <w:p w14:paraId="1BE049B5" w14:textId="798E4D73" w:rsidR="008D6AAA" w:rsidRPr="005F09A4" w:rsidRDefault="008D6AAA" w:rsidP="00B128A2">
            <w:pPr>
              <w:pStyle w:val="Zwykytekst"/>
              <w:spacing w:line="360" w:lineRule="auto"/>
              <w:rPr>
                <w:rFonts w:ascii="Century Gothic" w:hAnsi="Century Gothic" w:cs="Arial"/>
                <w:b/>
                <w:sz w:val="20"/>
                <w:lang w:val="pl-PL"/>
              </w:rPr>
            </w:pPr>
            <w:r w:rsidRPr="005F09A4">
              <w:rPr>
                <w:rFonts w:ascii="Century Gothic,Arial" w:eastAsia="Century Gothic,Arial" w:hAnsi="Century Gothic,Arial" w:cs="Century Gothic,Arial"/>
                <w:b/>
                <w:bCs/>
                <w:sz w:val="20"/>
                <w:lang w:val="pl-PL"/>
              </w:rPr>
              <w:lastRenderedPageBreak/>
              <w:t>SWZ</w:t>
            </w:r>
          </w:p>
        </w:tc>
        <w:tc>
          <w:tcPr>
            <w:tcW w:w="6710" w:type="dxa"/>
          </w:tcPr>
          <w:p w14:paraId="06787083" w14:textId="667D02B9" w:rsidR="008D6AAA" w:rsidRPr="005F09A4" w:rsidRDefault="008D6AAA" w:rsidP="00B128A2">
            <w:pPr>
              <w:pStyle w:val="Zwykytekst"/>
              <w:spacing w:line="360" w:lineRule="auto"/>
              <w:jc w:val="both"/>
              <w:rPr>
                <w:rFonts w:ascii="Century Gothic" w:hAnsi="Century Gothic" w:cs="Arial"/>
                <w:sz w:val="20"/>
              </w:rPr>
            </w:pPr>
            <w:r w:rsidRPr="005F09A4">
              <w:rPr>
                <w:rFonts w:ascii="Century Gothic,Arial" w:eastAsia="Century Gothic,Arial" w:hAnsi="Century Gothic,Arial" w:cs="Century Gothic,Arial"/>
                <w:sz w:val="20"/>
              </w:rPr>
              <w:t xml:space="preserve">Specyfikacja Warunków Zamówienia wraz z załącznikami uwzględniająca udzielone w trakcie </w:t>
            </w:r>
            <w:r w:rsidRPr="005F09A4">
              <w:rPr>
                <w:rFonts w:ascii="Century Gothic,Arial" w:eastAsia="Century Gothic,Arial" w:hAnsi="Century Gothic,Arial" w:cs="Century Gothic,Arial"/>
                <w:sz w:val="20"/>
                <w:lang w:val="pl-PL"/>
              </w:rPr>
              <w:t>postępowania</w:t>
            </w:r>
            <w:r w:rsidRPr="005F09A4">
              <w:rPr>
                <w:rFonts w:ascii="Century Gothic,Arial" w:eastAsia="Century Gothic,Arial" w:hAnsi="Century Gothic,Arial" w:cs="Century Gothic,Arial"/>
                <w:sz w:val="20"/>
              </w:rPr>
              <w:t xml:space="preserve"> o u</w:t>
            </w:r>
            <w:r w:rsidRPr="005F09A4">
              <w:rPr>
                <w:rFonts w:ascii="Century Gothic,Arial" w:eastAsia="Century Gothic,Arial" w:hAnsi="Century Gothic,Arial" w:cs="Century Gothic,Arial"/>
                <w:sz w:val="20"/>
                <w:lang w:val="pl-PL"/>
              </w:rPr>
              <w:t>dzielenie</w:t>
            </w:r>
            <w:r w:rsidRPr="005F09A4">
              <w:rPr>
                <w:rFonts w:ascii="Century Gothic,Arial" w:eastAsia="Century Gothic,Arial" w:hAnsi="Century Gothic,Arial" w:cs="Century Gothic,Arial"/>
                <w:sz w:val="20"/>
              </w:rPr>
              <w:t xml:space="preserve"> zamówieni</w:t>
            </w:r>
            <w:r w:rsidRPr="005F09A4">
              <w:rPr>
                <w:rFonts w:ascii="Century Gothic,Arial" w:eastAsia="Century Gothic,Arial" w:hAnsi="Century Gothic,Arial" w:cs="Century Gothic,Arial"/>
                <w:sz w:val="20"/>
                <w:lang w:val="pl-PL"/>
              </w:rPr>
              <w:t>a</w:t>
            </w:r>
            <w:r w:rsidRPr="005F09A4">
              <w:rPr>
                <w:rFonts w:ascii="Century Gothic,Arial" w:eastAsia="Century Gothic,Arial" w:hAnsi="Century Gothic,Arial" w:cs="Century Gothic,Arial"/>
                <w:sz w:val="20"/>
              </w:rPr>
              <w:t xml:space="preserve"> odpowiedzi na pytania oraz dokonane zmiany.</w:t>
            </w:r>
          </w:p>
        </w:tc>
      </w:tr>
      <w:tr w:rsidR="008D6AAA" w:rsidRPr="005F09A4" w14:paraId="6484A76B" w14:textId="77777777" w:rsidTr="00B128A2">
        <w:trPr>
          <w:gridAfter w:val="1"/>
          <w:wAfter w:w="6710" w:type="dxa"/>
        </w:trPr>
        <w:tc>
          <w:tcPr>
            <w:tcW w:w="3179" w:type="dxa"/>
          </w:tcPr>
          <w:p w14:paraId="4F9866C6" w14:textId="77777777" w:rsidR="008D6AAA" w:rsidRPr="005F09A4" w:rsidRDefault="008D6AAA" w:rsidP="008D6AAA">
            <w:pPr>
              <w:pStyle w:val="Zwykytekst"/>
              <w:spacing w:line="360" w:lineRule="auto"/>
              <w:rPr>
                <w:rFonts w:ascii="Century Gothic" w:hAnsi="Century Gothic" w:cs="Arial"/>
                <w:b/>
                <w:sz w:val="20"/>
                <w:lang w:val="pl-PL"/>
              </w:rPr>
            </w:pPr>
            <w:r w:rsidRPr="005F09A4">
              <w:rPr>
                <w:rFonts w:ascii="Century Gothic,Arial" w:eastAsia="Century Gothic,Arial" w:hAnsi="Century Gothic,Arial" w:cs="Century Gothic,Arial"/>
                <w:b/>
                <w:bCs/>
                <w:sz w:val="20"/>
                <w:lang w:val="pl-PL"/>
              </w:rPr>
              <w:t>Specustawa</w:t>
            </w:r>
          </w:p>
        </w:tc>
        <w:tc>
          <w:tcPr>
            <w:tcW w:w="6710" w:type="dxa"/>
          </w:tcPr>
          <w:p w14:paraId="24AB8E73" w14:textId="5A02E778" w:rsidR="008D6AAA" w:rsidRPr="005F09A4" w:rsidRDefault="008D6AAA" w:rsidP="008D6AAA">
            <w:pPr>
              <w:pStyle w:val="Zwykytekst"/>
              <w:spacing w:line="360" w:lineRule="auto"/>
              <w:jc w:val="both"/>
              <w:rPr>
                <w:rFonts w:ascii="Century Gothic" w:hAnsi="Century Gothic" w:cs="Arial"/>
                <w:sz w:val="20"/>
                <w:lang w:val="pl-PL"/>
              </w:rPr>
            </w:pPr>
            <w:r w:rsidRPr="005F09A4">
              <w:rPr>
                <w:rFonts w:ascii="Century Gothic,Arial" w:eastAsia="Century Gothic,Arial" w:hAnsi="Century Gothic,Arial" w:cs="Century Gothic,Arial"/>
                <w:sz w:val="20"/>
                <w:lang w:val="pl-PL"/>
              </w:rPr>
              <w:t>u</w:t>
            </w:r>
            <w:r w:rsidRPr="005F09A4">
              <w:rPr>
                <w:rFonts w:ascii="Century Gothic,Arial" w:eastAsia="Century Gothic,Arial" w:hAnsi="Century Gothic,Arial" w:cs="Century Gothic,Arial"/>
                <w:sz w:val="20"/>
              </w:rPr>
              <w:t>staw</w:t>
            </w:r>
            <w:r w:rsidRPr="005F09A4">
              <w:rPr>
                <w:rFonts w:ascii="Century Gothic,Arial" w:eastAsia="Century Gothic,Arial" w:hAnsi="Century Gothic,Arial" w:cs="Century Gothic,Arial"/>
                <w:sz w:val="20"/>
                <w:lang w:val="pl-PL"/>
              </w:rPr>
              <w:t xml:space="preserve">a </w:t>
            </w:r>
            <w:r w:rsidRPr="005F09A4">
              <w:rPr>
                <w:rFonts w:ascii="Century Gothic" w:eastAsia="Century Gothic,Arial" w:hAnsi="Century Gothic" w:cs="Century Gothic,Arial"/>
                <w:sz w:val="20"/>
                <w:lang w:val="pl-PL"/>
              </w:rPr>
              <w:t xml:space="preserve">z dnia 24 kwietnia 2009 r. - </w:t>
            </w:r>
            <w:r w:rsidRPr="005F09A4">
              <w:rPr>
                <w:rFonts w:ascii="Century Gothic,Arial" w:eastAsia="Century Gothic,Arial" w:hAnsi="Century Gothic,Arial" w:cs="Century Gothic,Arial"/>
                <w:sz w:val="20"/>
              </w:rPr>
              <w:t>o inwestycjach w zakresie terminalu regazyfikacyjnego skroplonego gazu ziemnego</w:t>
            </w:r>
            <w:r w:rsidRPr="005F09A4">
              <w:rPr>
                <w:rFonts w:asciiTheme="minorHAnsi" w:eastAsia="Century Gothic,Arial" w:hAnsiTheme="minorHAnsi" w:cs="Century Gothic,Arial"/>
                <w:sz w:val="20"/>
                <w:lang w:val="pl-PL"/>
              </w:rPr>
              <w:t xml:space="preserve"> </w:t>
            </w:r>
            <w:r w:rsidRPr="005F09A4">
              <w:rPr>
                <w:rFonts w:ascii="Century Gothic,Arial" w:eastAsia="Century Gothic,Arial" w:hAnsi="Century Gothic,Arial" w:cs="Century Gothic,Arial"/>
                <w:sz w:val="20"/>
              </w:rPr>
              <w:t xml:space="preserve">w </w:t>
            </w:r>
            <w:r w:rsidRPr="005F09A4">
              <w:rPr>
                <w:rFonts w:ascii="Century Gothic" w:eastAsia="Century Gothic,Arial" w:hAnsi="Century Gothic" w:cs="Century Gothic,Arial"/>
                <w:sz w:val="20"/>
              </w:rPr>
              <w:t>Świnoujści</w:t>
            </w:r>
            <w:r w:rsidRPr="005F09A4">
              <w:rPr>
                <w:rFonts w:ascii="Century Gothic" w:eastAsia="Century Gothic,Arial" w:hAnsi="Century Gothic" w:cs="Century Gothic,Arial"/>
                <w:sz w:val="20"/>
                <w:lang w:val="pl-PL"/>
              </w:rPr>
              <w:t xml:space="preserve">u. </w:t>
            </w:r>
          </w:p>
        </w:tc>
      </w:tr>
      <w:tr w:rsidR="008D6AAA" w:rsidRPr="005F09A4" w14:paraId="15607A56" w14:textId="77777777" w:rsidTr="008D6AAA">
        <w:trPr>
          <w:gridAfter w:val="1"/>
          <w:wAfter w:w="6710" w:type="dxa"/>
        </w:trPr>
        <w:tc>
          <w:tcPr>
            <w:tcW w:w="3179" w:type="dxa"/>
          </w:tcPr>
          <w:p w14:paraId="5017A550" w14:textId="77777777" w:rsidR="008D6AAA" w:rsidRPr="005F09A4" w:rsidRDefault="008D6AAA" w:rsidP="008D6AAA">
            <w:pPr>
              <w:pStyle w:val="Zwykytekst"/>
              <w:spacing w:line="360" w:lineRule="auto"/>
              <w:rPr>
                <w:rFonts w:ascii="Century Gothic" w:hAnsi="Century Gothic" w:cs="Arial"/>
                <w:b/>
                <w:sz w:val="20"/>
                <w:lang w:val="pl-PL"/>
              </w:rPr>
            </w:pPr>
            <w:r w:rsidRPr="005F09A4">
              <w:rPr>
                <w:rFonts w:ascii="Century Gothic,Arial" w:eastAsia="Century Gothic,Arial" w:hAnsi="Century Gothic,Arial" w:cs="Century Gothic,Arial"/>
                <w:b/>
                <w:bCs/>
                <w:sz w:val="20"/>
                <w:lang w:val="pl-PL"/>
              </w:rPr>
              <w:t>Sprzęt</w:t>
            </w:r>
          </w:p>
        </w:tc>
        <w:tc>
          <w:tcPr>
            <w:tcW w:w="6710" w:type="dxa"/>
          </w:tcPr>
          <w:p w14:paraId="362DC80D" w14:textId="4FB31F17" w:rsidR="008D6AAA" w:rsidRPr="005F09A4" w:rsidRDefault="008D6AAA" w:rsidP="008D6AAA">
            <w:pPr>
              <w:pStyle w:val="Zwykytekst"/>
              <w:spacing w:line="360" w:lineRule="auto"/>
              <w:jc w:val="both"/>
              <w:rPr>
                <w:rFonts w:ascii="Century Gothic" w:hAnsi="Century Gothic" w:cs="Arial"/>
                <w:sz w:val="20"/>
              </w:rPr>
            </w:pPr>
            <w:r w:rsidRPr="005F09A4">
              <w:rPr>
                <w:rFonts w:ascii="Century Gothic,Arial" w:eastAsia="Century Gothic,Arial" w:hAnsi="Century Gothic,Arial" w:cs="Century Gothic,Arial"/>
                <w:sz w:val="20"/>
              </w:rPr>
              <w:t xml:space="preserve">wszelkie aparaty, maszyny, pojazdy i urządzenia, nie będące przedmiotem trwałego wbudowania lub montażu, a służące Wykonawcy do realizacji Inwestycji, wymagane dla wykonania </w:t>
            </w:r>
            <w:r w:rsidRPr="005F09A4">
              <w:rPr>
                <w:rFonts w:ascii="Century Gothic" w:hAnsi="Century Gothic" w:cs="Arial"/>
                <w:sz w:val="20"/>
              </w:rPr>
              <w:br/>
            </w:r>
            <w:r w:rsidRPr="005F09A4">
              <w:rPr>
                <w:rFonts w:ascii="Century Gothic,Arial" w:eastAsia="Century Gothic,Arial" w:hAnsi="Century Gothic,Arial" w:cs="Century Gothic,Arial"/>
                <w:sz w:val="20"/>
              </w:rPr>
              <w:t>i zakończenia Robót oraz usunięcia Wad.</w:t>
            </w:r>
          </w:p>
        </w:tc>
      </w:tr>
      <w:tr w:rsidR="008D6AAA" w:rsidRPr="005F09A4" w14:paraId="6CC42206" w14:textId="77777777" w:rsidTr="008D6AAA">
        <w:trPr>
          <w:gridAfter w:val="1"/>
          <w:wAfter w:w="6710" w:type="dxa"/>
        </w:trPr>
        <w:tc>
          <w:tcPr>
            <w:tcW w:w="3179" w:type="dxa"/>
          </w:tcPr>
          <w:p w14:paraId="3141E007" w14:textId="77777777" w:rsidR="008D6AAA" w:rsidRPr="005F09A4" w:rsidRDefault="008D6AAA" w:rsidP="008D6AAA">
            <w:pPr>
              <w:pStyle w:val="Zwykytekst"/>
              <w:spacing w:line="360" w:lineRule="auto"/>
              <w:rPr>
                <w:rFonts w:ascii="Century Gothic" w:hAnsi="Century Gothic" w:cs="Arial"/>
                <w:b/>
                <w:sz w:val="20"/>
                <w:lang w:val="pl-PL"/>
              </w:rPr>
            </w:pPr>
            <w:proofErr w:type="spellStart"/>
            <w:r w:rsidRPr="005F09A4">
              <w:rPr>
                <w:rFonts w:ascii="Century Gothic,Arial" w:eastAsia="Century Gothic,Arial" w:hAnsi="Century Gothic,Arial" w:cs="Century Gothic,Arial"/>
                <w:b/>
                <w:bCs/>
                <w:sz w:val="20"/>
                <w:lang w:val="pl-PL"/>
              </w:rPr>
              <w:t>STWiORB</w:t>
            </w:r>
            <w:proofErr w:type="spellEnd"/>
            <w:r w:rsidRPr="005F09A4">
              <w:rPr>
                <w:rFonts w:ascii="Century Gothic,Arial" w:eastAsia="Century Gothic,Arial" w:hAnsi="Century Gothic,Arial" w:cs="Century Gothic,Arial"/>
                <w:b/>
                <w:bCs/>
                <w:sz w:val="20"/>
                <w:lang w:val="pl-PL"/>
              </w:rPr>
              <w:t xml:space="preserve">, </w:t>
            </w:r>
            <w:proofErr w:type="spellStart"/>
            <w:r w:rsidRPr="005F09A4">
              <w:rPr>
                <w:rFonts w:ascii="Century Gothic,Arial" w:eastAsia="Century Gothic,Arial" w:hAnsi="Century Gothic,Arial" w:cs="Century Gothic,Arial"/>
                <w:b/>
                <w:bCs/>
                <w:sz w:val="20"/>
                <w:lang w:val="pl-PL"/>
              </w:rPr>
              <w:t>WTWiO</w:t>
            </w:r>
            <w:proofErr w:type="spellEnd"/>
          </w:p>
        </w:tc>
        <w:tc>
          <w:tcPr>
            <w:tcW w:w="6710" w:type="dxa"/>
          </w:tcPr>
          <w:p w14:paraId="473C3B84" w14:textId="77777777" w:rsidR="008D6AAA" w:rsidRPr="005F09A4" w:rsidRDefault="008D6AAA" w:rsidP="008D6AAA">
            <w:pPr>
              <w:pStyle w:val="Zwykytekst"/>
              <w:spacing w:line="360" w:lineRule="auto"/>
              <w:jc w:val="both"/>
              <w:rPr>
                <w:rFonts w:ascii="Century Gothic" w:hAnsi="Century Gothic" w:cs="Arial"/>
                <w:sz w:val="20"/>
                <w:lang w:val="pl-PL"/>
              </w:rPr>
            </w:pPr>
            <w:r w:rsidRPr="005F09A4">
              <w:rPr>
                <w:rFonts w:ascii="Century Gothic,Arial" w:eastAsia="Century Gothic,Arial" w:hAnsi="Century Gothic,Arial" w:cs="Century Gothic,Arial"/>
                <w:sz w:val="20"/>
                <w:lang w:val="pl-PL"/>
              </w:rPr>
              <w:t>specyfikacja techniczna wykonania i odbioru robót budowlanych stanowiąca</w:t>
            </w:r>
            <w:r w:rsidRPr="005F09A4">
              <w:rPr>
                <w:rFonts w:ascii="Century Gothic" w:eastAsia="Century Gothic" w:hAnsi="Century Gothic" w:cs="Century Gothic"/>
                <w:sz w:val="20"/>
              </w:rPr>
              <w:t xml:space="preserve"> </w:t>
            </w:r>
            <w:r w:rsidRPr="005F09A4">
              <w:rPr>
                <w:rFonts w:ascii="Century Gothic,Arial" w:eastAsia="Century Gothic,Arial" w:hAnsi="Century Gothic,Arial" w:cs="Century Gothic,Arial"/>
                <w:sz w:val="20"/>
                <w:lang w:val="pl-PL"/>
              </w:rPr>
              <w:t>opracowanie zawierające w szczególności zbiory wymagań, które są niezbędne do określenia standardu i jakości wykonania Robót, w zakresie sposobu wykonania Robót, właściwości wyrobów budowlanych oraz oceny prawidłowości wykonania poszczególnych Robót.</w:t>
            </w:r>
          </w:p>
        </w:tc>
      </w:tr>
      <w:tr w:rsidR="008D6AAA" w:rsidRPr="005F09A4" w14:paraId="75013633" w14:textId="77777777" w:rsidTr="008D6AAA">
        <w:trPr>
          <w:gridAfter w:val="1"/>
          <w:wAfter w:w="6710" w:type="dxa"/>
        </w:trPr>
        <w:tc>
          <w:tcPr>
            <w:tcW w:w="3179" w:type="dxa"/>
          </w:tcPr>
          <w:p w14:paraId="3B5A2FAC" w14:textId="77777777" w:rsidR="008D6AAA" w:rsidRPr="005F09A4" w:rsidRDefault="008D6AAA" w:rsidP="008D6AAA">
            <w:pPr>
              <w:pStyle w:val="Zwykytekst"/>
              <w:spacing w:line="360" w:lineRule="auto"/>
              <w:rPr>
                <w:rFonts w:ascii="Century Gothic" w:hAnsi="Century Gothic" w:cs="Arial"/>
                <w:b/>
                <w:sz w:val="20"/>
                <w:lang w:val="pl-PL"/>
              </w:rPr>
            </w:pPr>
            <w:r w:rsidRPr="005F09A4">
              <w:rPr>
                <w:rFonts w:ascii="Century Gothic,Arial" w:eastAsia="Century Gothic,Arial" w:hAnsi="Century Gothic,Arial" w:cs="Century Gothic,Arial"/>
                <w:b/>
                <w:bCs/>
                <w:sz w:val="20"/>
                <w:lang w:val="pl-PL"/>
              </w:rPr>
              <w:t>System Eksploatacji Sieci Przesyłowej, SESP</w:t>
            </w:r>
          </w:p>
        </w:tc>
        <w:tc>
          <w:tcPr>
            <w:tcW w:w="6710" w:type="dxa"/>
          </w:tcPr>
          <w:p w14:paraId="0DE3BE1E" w14:textId="0946FBA4" w:rsidR="008D6AAA" w:rsidRPr="005F09A4" w:rsidRDefault="008D6AAA" w:rsidP="008D6AAA">
            <w:pPr>
              <w:pStyle w:val="Zwykytekst"/>
              <w:spacing w:line="360" w:lineRule="auto"/>
              <w:jc w:val="both"/>
              <w:rPr>
                <w:rFonts w:ascii="Century Gothic" w:hAnsi="Century Gothic"/>
                <w:sz w:val="20"/>
                <w:lang w:val="pl-PL"/>
              </w:rPr>
            </w:pPr>
            <w:r w:rsidRPr="005F09A4">
              <w:rPr>
                <w:rFonts w:ascii="Century Gothic,Arial" w:eastAsia="Century Gothic,Arial" w:hAnsi="Century Gothic,Arial" w:cs="Century Gothic,Arial"/>
                <w:sz w:val="20"/>
              </w:rPr>
              <w:t>zbiór procedur i instrukcji regulujący czynności odbiorowe i eksploatacyjne niezbędne do prawidłowego funkcjonowania sieci przesyłowej gazu ziemnego</w:t>
            </w:r>
            <w:r w:rsidRPr="005F09A4">
              <w:rPr>
                <w:rFonts w:ascii="Century Gothic" w:eastAsia="Century Gothic" w:hAnsi="Century Gothic" w:cs="Century Gothic"/>
                <w:sz w:val="20"/>
                <w:lang w:val="pl-PL"/>
              </w:rPr>
              <w:t>, stanowiące element Dokumentacji Przetargowej.</w:t>
            </w:r>
          </w:p>
        </w:tc>
      </w:tr>
      <w:tr w:rsidR="008D6AAA" w:rsidRPr="005F09A4" w14:paraId="2ABC1F78" w14:textId="77777777" w:rsidTr="008D6AAA">
        <w:trPr>
          <w:gridAfter w:val="1"/>
          <w:wAfter w:w="6710" w:type="dxa"/>
        </w:trPr>
        <w:tc>
          <w:tcPr>
            <w:tcW w:w="3179" w:type="dxa"/>
          </w:tcPr>
          <w:p w14:paraId="4A89304C" w14:textId="77777777" w:rsidR="008D6AAA" w:rsidRPr="005F09A4" w:rsidRDefault="008D6AAA" w:rsidP="008D6AAA">
            <w:pPr>
              <w:pStyle w:val="Zwykytekst"/>
              <w:spacing w:line="360" w:lineRule="auto"/>
              <w:rPr>
                <w:rFonts w:ascii="Century Gothic" w:hAnsi="Century Gothic" w:cs="Arial"/>
                <w:b/>
                <w:sz w:val="20"/>
                <w:lang w:val="pl-PL"/>
              </w:rPr>
            </w:pPr>
            <w:r w:rsidRPr="005F09A4">
              <w:rPr>
                <w:rFonts w:ascii="Century Gothic,Arial" w:eastAsia="Century Gothic,Arial" w:hAnsi="Century Gothic,Arial" w:cs="Century Gothic,Arial"/>
                <w:b/>
                <w:bCs/>
                <w:sz w:val="20"/>
                <w:lang w:val="pl-PL"/>
              </w:rPr>
              <w:t>Teren Budowy</w:t>
            </w:r>
          </w:p>
        </w:tc>
        <w:tc>
          <w:tcPr>
            <w:tcW w:w="6710" w:type="dxa"/>
          </w:tcPr>
          <w:p w14:paraId="0C0EB17F" w14:textId="6A02747E" w:rsidR="008D6AAA" w:rsidRPr="005F09A4" w:rsidRDefault="008D6AAA" w:rsidP="008D6AAA">
            <w:pPr>
              <w:pStyle w:val="Zwykytekst"/>
              <w:spacing w:line="360" w:lineRule="auto"/>
              <w:jc w:val="both"/>
              <w:rPr>
                <w:rFonts w:ascii="Century Gothic" w:hAnsi="Century Gothic" w:cs="Arial"/>
                <w:sz w:val="20"/>
              </w:rPr>
            </w:pPr>
            <w:r w:rsidRPr="005F09A4">
              <w:rPr>
                <w:rFonts w:ascii="Century Gothic,Arial" w:eastAsia="Century Gothic,Arial" w:hAnsi="Century Gothic,Arial" w:cs="Century Gothic,Arial"/>
                <w:sz w:val="20"/>
                <w:lang w:val="pl-PL"/>
              </w:rPr>
              <w:t>obszar</w:t>
            </w:r>
            <w:r w:rsidRPr="005F09A4">
              <w:rPr>
                <w:rFonts w:ascii="Century Gothic,Arial" w:eastAsia="Century Gothic,Arial" w:hAnsi="Century Gothic,Arial" w:cs="Century Gothic,Arial"/>
                <w:sz w:val="20"/>
              </w:rPr>
              <w:t xml:space="preserve">, na którym </w:t>
            </w:r>
            <w:r w:rsidRPr="005F09A4">
              <w:rPr>
                <w:rFonts w:ascii="Century Gothic,Arial" w:eastAsia="Century Gothic,Arial" w:hAnsi="Century Gothic,Arial" w:cs="Century Gothic,Arial"/>
                <w:sz w:val="20"/>
                <w:lang w:val="pl-PL"/>
              </w:rPr>
              <w:t xml:space="preserve">są lub </w:t>
            </w:r>
            <w:r w:rsidRPr="005F09A4">
              <w:rPr>
                <w:rFonts w:ascii="Century Gothic,Arial" w:eastAsia="Century Gothic,Arial" w:hAnsi="Century Gothic,Arial" w:cs="Century Gothic,Arial"/>
                <w:sz w:val="20"/>
              </w:rPr>
              <w:t xml:space="preserve">będą wykonywane Roboty </w:t>
            </w:r>
            <w:r w:rsidRPr="005F09A4">
              <w:rPr>
                <w:rFonts w:ascii="Century Gothic,Arial" w:eastAsia="Century Gothic,Arial" w:hAnsi="Century Gothic,Arial" w:cs="Century Gothic,Arial"/>
                <w:sz w:val="20"/>
                <w:lang w:val="pl-PL"/>
              </w:rPr>
              <w:t>wraz z obszarem zajmowanym przez zaplecze budowy, w tym place składowe i sprzętowe Wykonawcy</w:t>
            </w:r>
            <w:r w:rsidRPr="005F09A4">
              <w:rPr>
                <w:rFonts w:ascii="Century Gothic,Arial" w:eastAsia="Century Gothic,Arial" w:hAnsi="Century Gothic,Arial" w:cs="Century Gothic,Arial"/>
                <w:sz w:val="20"/>
              </w:rPr>
              <w:t xml:space="preserve">. </w:t>
            </w:r>
          </w:p>
        </w:tc>
      </w:tr>
      <w:tr w:rsidR="008D6AAA" w:rsidRPr="005F09A4" w14:paraId="75E69C82" w14:textId="77777777" w:rsidTr="008D6AAA">
        <w:trPr>
          <w:gridAfter w:val="1"/>
          <w:wAfter w:w="6710" w:type="dxa"/>
        </w:trPr>
        <w:tc>
          <w:tcPr>
            <w:tcW w:w="3179" w:type="dxa"/>
          </w:tcPr>
          <w:p w14:paraId="0E0FF944" w14:textId="77777777" w:rsidR="008D6AAA" w:rsidRPr="005F09A4" w:rsidRDefault="008D6AAA" w:rsidP="008D6AAA">
            <w:pPr>
              <w:pStyle w:val="Zwykytekst"/>
              <w:spacing w:line="360" w:lineRule="auto"/>
              <w:rPr>
                <w:rFonts w:ascii="Century Gothic" w:hAnsi="Century Gothic" w:cs="Arial"/>
                <w:b/>
                <w:sz w:val="20"/>
                <w:lang w:val="pl-PL"/>
              </w:rPr>
            </w:pPr>
            <w:r w:rsidRPr="005F09A4">
              <w:rPr>
                <w:rFonts w:ascii="Century Gothic,Arial" w:eastAsia="Century Gothic,Arial" w:hAnsi="Century Gothic,Arial" w:cs="Century Gothic,Arial"/>
                <w:b/>
                <w:bCs/>
                <w:sz w:val="20"/>
                <w:lang w:val="pl-PL"/>
              </w:rPr>
              <w:t>UDT</w:t>
            </w:r>
          </w:p>
        </w:tc>
        <w:tc>
          <w:tcPr>
            <w:tcW w:w="6710" w:type="dxa"/>
          </w:tcPr>
          <w:p w14:paraId="15DA61CC" w14:textId="77777777" w:rsidR="008D6AAA" w:rsidRPr="005F09A4" w:rsidRDefault="008D6AAA" w:rsidP="008D6AAA">
            <w:pPr>
              <w:pStyle w:val="Zwykytekst"/>
              <w:spacing w:line="360" w:lineRule="auto"/>
              <w:ind w:left="3402" w:hanging="3402"/>
              <w:jc w:val="both"/>
              <w:rPr>
                <w:rFonts w:ascii="Century Gothic" w:hAnsi="Century Gothic" w:cs="Arial"/>
                <w:sz w:val="20"/>
              </w:rPr>
            </w:pPr>
            <w:r w:rsidRPr="005F09A4">
              <w:rPr>
                <w:rFonts w:ascii="Century Gothic,Arial" w:eastAsia="Century Gothic,Arial" w:hAnsi="Century Gothic,Arial" w:cs="Century Gothic,Arial"/>
                <w:sz w:val="20"/>
              </w:rPr>
              <w:t>Urząd Dozoru Technicznego.</w:t>
            </w:r>
          </w:p>
        </w:tc>
      </w:tr>
      <w:tr w:rsidR="008D6AAA" w:rsidRPr="005F09A4" w14:paraId="58795EB0" w14:textId="77777777" w:rsidTr="008D6AAA">
        <w:trPr>
          <w:gridAfter w:val="1"/>
          <w:wAfter w:w="6710" w:type="dxa"/>
        </w:trPr>
        <w:tc>
          <w:tcPr>
            <w:tcW w:w="3179" w:type="dxa"/>
          </w:tcPr>
          <w:p w14:paraId="2B0F196B" w14:textId="77777777" w:rsidR="008D6AAA" w:rsidRPr="005F09A4" w:rsidRDefault="008D6AAA" w:rsidP="008D6AAA">
            <w:pPr>
              <w:pStyle w:val="Zwykytekst"/>
              <w:spacing w:line="360" w:lineRule="auto"/>
              <w:rPr>
                <w:rFonts w:ascii="Century Gothic" w:hAnsi="Century Gothic" w:cs="Arial"/>
                <w:b/>
                <w:sz w:val="20"/>
                <w:lang w:val="pl-PL"/>
              </w:rPr>
            </w:pPr>
            <w:r w:rsidRPr="005F09A4">
              <w:rPr>
                <w:rFonts w:ascii="Century Gothic,Arial" w:eastAsia="Century Gothic,Arial" w:hAnsi="Century Gothic,Arial" w:cs="Century Gothic,Arial"/>
                <w:b/>
                <w:bCs/>
                <w:sz w:val="20"/>
                <w:lang w:val="pl-PL"/>
              </w:rPr>
              <w:t>Umowa</w:t>
            </w:r>
          </w:p>
        </w:tc>
        <w:tc>
          <w:tcPr>
            <w:tcW w:w="6710" w:type="dxa"/>
          </w:tcPr>
          <w:p w14:paraId="7D4EF0D0" w14:textId="77777777" w:rsidR="008D6AAA" w:rsidRPr="005F09A4" w:rsidRDefault="008D6AAA" w:rsidP="008D6AAA">
            <w:pPr>
              <w:pStyle w:val="Zwykytekst"/>
              <w:spacing w:line="360" w:lineRule="auto"/>
              <w:ind w:left="3402" w:hanging="3402"/>
              <w:jc w:val="both"/>
              <w:rPr>
                <w:rFonts w:ascii="Century Gothic" w:hAnsi="Century Gothic" w:cs="Arial"/>
                <w:sz w:val="20"/>
              </w:rPr>
            </w:pPr>
            <w:r w:rsidRPr="005F09A4">
              <w:rPr>
                <w:rFonts w:ascii="Century Gothic,Arial" w:eastAsia="Century Gothic,Arial" w:hAnsi="Century Gothic,Arial" w:cs="Century Gothic,Arial"/>
                <w:sz w:val="20"/>
              </w:rPr>
              <w:t>niniejsza Umowa wraz z Załącznikami.</w:t>
            </w:r>
          </w:p>
        </w:tc>
      </w:tr>
      <w:tr w:rsidR="008D6AAA" w:rsidRPr="005F09A4" w14:paraId="0FF6321F" w14:textId="77777777" w:rsidTr="008D6AAA">
        <w:trPr>
          <w:gridAfter w:val="1"/>
          <w:wAfter w:w="6710" w:type="dxa"/>
        </w:trPr>
        <w:tc>
          <w:tcPr>
            <w:tcW w:w="3179" w:type="dxa"/>
          </w:tcPr>
          <w:p w14:paraId="43325AFB" w14:textId="77777777" w:rsidR="008D6AAA" w:rsidRPr="005F09A4" w:rsidRDefault="008D6AAA" w:rsidP="008D6AAA">
            <w:pPr>
              <w:pStyle w:val="Zwykytekst"/>
              <w:spacing w:line="360" w:lineRule="auto"/>
              <w:rPr>
                <w:rFonts w:ascii="Century Gothic" w:hAnsi="Century Gothic" w:cs="Arial"/>
                <w:b/>
                <w:sz w:val="20"/>
                <w:lang w:val="pl-PL"/>
              </w:rPr>
            </w:pPr>
            <w:r w:rsidRPr="005F09A4">
              <w:rPr>
                <w:rFonts w:ascii="Century Gothic,Arial" w:eastAsia="Century Gothic,Arial" w:hAnsi="Century Gothic,Arial" w:cs="Century Gothic,Arial"/>
                <w:b/>
                <w:bCs/>
                <w:sz w:val="20"/>
                <w:lang w:val="pl-PL"/>
              </w:rPr>
              <w:t>Umowa o podwykonawstwo</w:t>
            </w:r>
          </w:p>
        </w:tc>
        <w:tc>
          <w:tcPr>
            <w:tcW w:w="6710" w:type="dxa"/>
          </w:tcPr>
          <w:p w14:paraId="7DD92F3D" w14:textId="77777777" w:rsidR="008D6AAA" w:rsidRPr="005F09A4" w:rsidRDefault="008D6AAA" w:rsidP="008D6AAA">
            <w:pPr>
              <w:pStyle w:val="Zwykytekst"/>
              <w:spacing w:line="360" w:lineRule="auto"/>
              <w:jc w:val="both"/>
              <w:rPr>
                <w:rFonts w:ascii="Century Gothic" w:hAnsi="Century Gothic" w:cs="Arial"/>
                <w:sz w:val="20"/>
              </w:rPr>
            </w:pPr>
            <w:r w:rsidRPr="005F09A4">
              <w:rPr>
                <w:rFonts w:ascii="Century Gothic,Arial" w:eastAsia="Century Gothic,Arial" w:hAnsi="Century Gothic,Arial" w:cs="Century Gothic,Arial"/>
                <w:sz w:val="20"/>
                <w:lang w:val="pl-PL"/>
              </w:rPr>
              <w:t xml:space="preserve">umowa o podwykonawstwo w rozumieniu </w:t>
            </w:r>
            <w:proofErr w:type="spellStart"/>
            <w:r w:rsidRPr="005F09A4">
              <w:rPr>
                <w:rFonts w:ascii="Century Gothic,Arial" w:eastAsia="Century Gothic,Arial" w:hAnsi="Century Gothic,Arial" w:cs="Century Gothic,Arial"/>
                <w:sz w:val="20"/>
                <w:lang w:val="pl-PL"/>
              </w:rPr>
              <w:t>Pzp</w:t>
            </w:r>
            <w:proofErr w:type="spellEnd"/>
            <w:r w:rsidRPr="005F09A4">
              <w:rPr>
                <w:rFonts w:ascii="Century Gothic,Arial" w:eastAsia="Century Gothic,Arial" w:hAnsi="Century Gothic,Arial" w:cs="Century Gothic,Arial"/>
                <w:sz w:val="20"/>
                <w:lang w:val="pl-PL"/>
              </w:rPr>
              <w:t>.</w:t>
            </w:r>
          </w:p>
        </w:tc>
      </w:tr>
      <w:tr w:rsidR="008D6AAA" w:rsidRPr="005F09A4" w14:paraId="064C741E" w14:textId="77777777" w:rsidTr="008D6AAA">
        <w:trPr>
          <w:gridAfter w:val="1"/>
          <w:wAfter w:w="6710" w:type="dxa"/>
        </w:trPr>
        <w:tc>
          <w:tcPr>
            <w:tcW w:w="3179" w:type="dxa"/>
          </w:tcPr>
          <w:p w14:paraId="72ED8595" w14:textId="77777777" w:rsidR="008D6AAA" w:rsidRPr="005F09A4" w:rsidRDefault="008D6AAA" w:rsidP="008D6AAA">
            <w:pPr>
              <w:pStyle w:val="Zwykytekst"/>
              <w:spacing w:line="360" w:lineRule="auto"/>
              <w:rPr>
                <w:rFonts w:ascii="Century Gothic" w:hAnsi="Century Gothic" w:cs="Arial"/>
                <w:b/>
                <w:sz w:val="20"/>
                <w:lang w:val="pl-PL"/>
              </w:rPr>
            </w:pPr>
            <w:r w:rsidRPr="005F09A4">
              <w:rPr>
                <w:rFonts w:ascii="Century Gothic,Arial" w:eastAsia="Century Gothic,Arial" w:hAnsi="Century Gothic,Arial" w:cs="Century Gothic,Arial"/>
                <w:b/>
                <w:bCs/>
                <w:sz w:val="20"/>
                <w:lang w:val="pl-PL"/>
              </w:rPr>
              <w:t>Urządzenia</w:t>
            </w:r>
          </w:p>
        </w:tc>
        <w:tc>
          <w:tcPr>
            <w:tcW w:w="6710" w:type="dxa"/>
          </w:tcPr>
          <w:p w14:paraId="1D2A996C" w14:textId="6B305865" w:rsidR="008D6AAA" w:rsidRPr="005F09A4" w:rsidRDefault="008D6AAA" w:rsidP="008D6AAA">
            <w:pPr>
              <w:pStyle w:val="Zwykytekst"/>
              <w:spacing w:line="360" w:lineRule="auto"/>
              <w:jc w:val="both"/>
              <w:rPr>
                <w:rFonts w:ascii="Century Gothic" w:hAnsi="Century Gothic" w:cs="Arial"/>
                <w:sz w:val="20"/>
              </w:rPr>
            </w:pPr>
            <w:r w:rsidRPr="005F09A4">
              <w:rPr>
                <w:rFonts w:ascii="Century Gothic,Arial" w:eastAsia="Century Gothic,Arial" w:hAnsi="Century Gothic,Arial" w:cs="Century Gothic,Arial"/>
                <w:sz w:val="20"/>
              </w:rPr>
              <w:t xml:space="preserve">wszelkiego rodzaju nowe (wyprodukowane nie wcześniej niż 18 miesięcy przed dniem dostawy na Teren Budowy) </w:t>
            </w:r>
            <w:r w:rsidRPr="005F09A4">
              <w:rPr>
                <w:rFonts w:ascii="Century Gothic,Arial" w:eastAsia="Century Gothic,Arial" w:hAnsi="Century Gothic,Arial" w:cs="Century Gothic,Arial"/>
                <w:sz w:val="20"/>
                <w:lang w:val="pl-PL"/>
              </w:rPr>
              <w:t xml:space="preserve">i </w:t>
            </w:r>
            <w:r w:rsidRPr="005F09A4">
              <w:rPr>
                <w:rFonts w:ascii="Century Gothic,Arial" w:eastAsia="Century Gothic,Arial" w:hAnsi="Century Gothic,Arial" w:cs="Century Gothic,Arial"/>
                <w:sz w:val="20"/>
              </w:rPr>
              <w:t>nieużywane aparaty, maszyny, urządzenia, armatura, napędy, czujniki, przetworniki, instalacje, obiekty</w:t>
            </w:r>
            <w:r w:rsidRPr="005F09A4">
              <w:rPr>
                <w:rFonts w:asciiTheme="minorHAnsi" w:eastAsia="Century Gothic,Arial" w:hAnsiTheme="minorHAnsi" w:cs="Century Gothic,Arial"/>
                <w:sz w:val="20"/>
                <w:lang w:val="pl-PL"/>
              </w:rPr>
              <w:t xml:space="preserve">, </w:t>
            </w:r>
            <w:r w:rsidRPr="005F09A4">
              <w:rPr>
                <w:rFonts w:ascii="Century Gothic" w:eastAsia="Century Gothic,Arial" w:hAnsi="Century Gothic" w:cs="Century Gothic,Arial"/>
                <w:sz w:val="20"/>
                <w:lang w:val="pl-PL"/>
              </w:rPr>
              <w:t>systemy</w:t>
            </w:r>
            <w:r w:rsidRPr="005F09A4">
              <w:rPr>
                <w:rFonts w:ascii="Century Gothic,Arial" w:eastAsia="Century Gothic,Arial" w:hAnsi="Century Gothic,Arial" w:cs="Century Gothic,Arial"/>
                <w:sz w:val="20"/>
              </w:rPr>
              <w:t xml:space="preserve"> itp.</w:t>
            </w:r>
            <w:r w:rsidRPr="005F09A4">
              <w:rPr>
                <w:rFonts w:ascii="Century Gothic,Arial" w:eastAsia="Century Gothic,Arial" w:hAnsi="Century Gothic,Arial" w:cs="Century Gothic,Arial"/>
                <w:sz w:val="20"/>
                <w:lang w:val="pl-PL"/>
              </w:rPr>
              <w:t xml:space="preserve"> </w:t>
            </w:r>
            <w:r w:rsidRPr="005F09A4">
              <w:rPr>
                <w:rFonts w:ascii="Century Gothic,Arial" w:eastAsia="Century Gothic,Arial" w:hAnsi="Century Gothic,Arial" w:cs="Century Gothic,Arial"/>
                <w:sz w:val="20"/>
              </w:rPr>
              <w:t>przewidziane do wbudowania</w:t>
            </w:r>
            <w:r w:rsidRPr="005F09A4">
              <w:rPr>
                <w:rFonts w:ascii="Century Gothic,Arial" w:eastAsia="Century Gothic,Arial" w:hAnsi="Century Gothic,Arial" w:cs="Century Gothic,Arial"/>
                <w:sz w:val="20"/>
                <w:lang w:val="pl-PL"/>
              </w:rPr>
              <w:t>,</w:t>
            </w:r>
            <w:r w:rsidRPr="005F09A4">
              <w:rPr>
                <w:rFonts w:ascii="Century Gothic,Arial" w:eastAsia="Century Gothic,Arial" w:hAnsi="Century Gothic,Arial" w:cs="Century Gothic,Arial"/>
                <w:sz w:val="20"/>
              </w:rPr>
              <w:t xml:space="preserve"> lub zainstalowania w ramach realizacji</w:t>
            </w:r>
            <w:r w:rsidRPr="005F09A4">
              <w:rPr>
                <w:rFonts w:ascii="Century Gothic,Arial" w:eastAsia="Century Gothic,Arial" w:hAnsi="Century Gothic,Arial" w:cs="Century Gothic,Arial"/>
                <w:sz w:val="20"/>
                <w:lang w:val="pl-PL"/>
              </w:rPr>
              <w:t xml:space="preserve"> Inwestycji</w:t>
            </w:r>
            <w:r w:rsidRPr="005F09A4">
              <w:rPr>
                <w:rFonts w:ascii="Century Gothic,Arial" w:eastAsia="Century Gothic,Arial" w:hAnsi="Century Gothic,Arial" w:cs="Century Gothic,Arial"/>
                <w:sz w:val="20"/>
              </w:rPr>
              <w:t>.</w:t>
            </w:r>
            <w:r w:rsidRPr="005F09A4">
              <w:rPr>
                <w:rFonts w:ascii="Century Gothic" w:eastAsia="Century Gothic" w:hAnsi="Century Gothic" w:cs="Century Gothic"/>
                <w:sz w:val="20"/>
              </w:rPr>
              <w:t xml:space="preserve"> </w:t>
            </w:r>
            <w:r w:rsidRPr="005F09A4">
              <w:rPr>
                <w:rFonts w:ascii="Century Gothic,Arial" w:eastAsia="Century Gothic,Arial" w:hAnsi="Century Gothic,Arial" w:cs="Century Gothic,Arial"/>
                <w:sz w:val="20"/>
                <w:lang w:val="pl-PL"/>
              </w:rPr>
              <w:t>Urządzenia</w:t>
            </w:r>
            <w:r w:rsidRPr="005F09A4">
              <w:rPr>
                <w:rFonts w:ascii="Century Gothic,Arial" w:eastAsia="Century Gothic,Arial" w:hAnsi="Century Gothic,Arial" w:cs="Century Gothic,Arial"/>
                <w:sz w:val="20"/>
              </w:rPr>
              <w:t xml:space="preserve"> obejmują również wszystkie wyspecyfikowane w Dokumentacji Przetargowej aparaty, maszyny, urządzenia, armatur</w:t>
            </w:r>
            <w:r w:rsidRPr="005F09A4">
              <w:rPr>
                <w:rFonts w:ascii="Century Gothic,Arial" w:eastAsia="Century Gothic,Arial" w:hAnsi="Century Gothic,Arial" w:cs="Century Gothic,Arial"/>
                <w:sz w:val="20"/>
                <w:lang w:val="pl-PL"/>
              </w:rPr>
              <w:t>ę</w:t>
            </w:r>
            <w:r w:rsidRPr="005F09A4">
              <w:rPr>
                <w:rFonts w:ascii="Century Gothic,Arial" w:eastAsia="Century Gothic,Arial" w:hAnsi="Century Gothic,Arial" w:cs="Century Gothic,Arial"/>
                <w:sz w:val="20"/>
              </w:rPr>
              <w:t>, napędy, czujniki, przetworniki, instalacje, obiekty itp</w:t>
            </w:r>
            <w:r w:rsidRPr="005F09A4">
              <w:rPr>
                <w:rFonts w:ascii="Century Gothic,Arial" w:eastAsia="Century Gothic,Arial" w:hAnsi="Century Gothic,Arial" w:cs="Century Gothic,Arial"/>
                <w:sz w:val="20"/>
                <w:lang w:val="pl-PL"/>
              </w:rPr>
              <w:t xml:space="preserve">. </w:t>
            </w:r>
            <w:r w:rsidRPr="005F09A4">
              <w:rPr>
                <w:rFonts w:ascii="Century Gothic,Arial" w:eastAsia="Century Gothic,Arial" w:hAnsi="Century Gothic,Arial" w:cs="Century Gothic,Arial"/>
                <w:sz w:val="20"/>
              </w:rPr>
              <w:t xml:space="preserve">(z </w:t>
            </w:r>
            <w:r w:rsidRPr="005F09A4">
              <w:rPr>
                <w:rFonts w:ascii="Century Gothic,Arial" w:eastAsia="Century Gothic,Arial" w:hAnsi="Century Gothic,Arial" w:cs="Century Gothic,Arial"/>
                <w:sz w:val="20"/>
              </w:rPr>
              <w:lastRenderedPageBreak/>
              <w:t xml:space="preserve">wyjątkiem Dostaw Inwestorskich), które nie są lub planuje się, że nie </w:t>
            </w:r>
            <w:r w:rsidRPr="005F09A4">
              <w:rPr>
                <w:rFonts w:ascii="Century Gothic,Arial" w:eastAsia="Century Gothic,Arial" w:hAnsi="Century Gothic,Arial" w:cs="Century Gothic,Arial"/>
                <w:sz w:val="20"/>
                <w:lang w:val="pl-PL"/>
              </w:rPr>
              <w:t>podlegają</w:t>
            </w:r>
            <w:r w:rsidRPr="005F09A4">
              <w:rPr>
                <w:rFonts w:ascii="Century Gothic,Arial" w:eastAsia="Century Gothic,Arial" w:hAnsi="Century Gothic,Arial" w:cs="Century Gothic,Arial"/>
                <w:sz w:val="20"/>
              </w:rPr>
              <w:t xml:space="preserve"> wbudowani</w:t>
            </w:r>
            <w:r w:rsidRPr="005F09A4">
              <w:rPr>
                <w:rFonts w:ascii="Century Gothic,Arial" w:eastAsia="Century Gothic,Arial" w:hAnsi="Century Gothic,Arial" w:cs="Century Gothic,Arial"/>
                <w:sz w:val="20"/>
                <w:lang w:val="pl-PL"/>
              </w:rPr>
              <w:t>u</w:t>
            </w:r>
            <w:r w:rsidRPr="005F09A4">
              <w:rPr>
                <w:rFonts w:ascii="Century Gothic,Arial" w:eastAsia="Century Gothic,Arial" w:hAnsi="Century Gothic,Arial" w:cs="Century Gothic,Arial"/>
                <w:sz w:val="20"/>
              </w:rPr>
              <w:t xml:space="preserve"> lub zainstalowani</w:t>
            </w:r>
            <w:r w:rsidRPr="005F09A4">
              <w:rPr>
                <w:rFonts w:ascii="Century Gothic,Arial" w:eastAsia="Century Gothic,Arial" w:hAnsi="Century Gothic,Arial" w:cs="Century Gothic,Arial"/>
                <w:sz w:val="20"/>
                <w:lang w:val="pl-PL"/>
              </w:rPr>
              <w:t xml:space="preserve">u </w:t>
            </w:r>
            <w:r w:rsidRPr="005F09A4">
              <w:rPr>
                <w:rFonts w:ascii="Century Gothic,Arial" w:eastAsia="Century Gothic,Arial" w:hAnsi="Century Gothic,Arial" w:cs="Century Gothic,Arial"/>
                <w:sz w:val="20"/>
              </w:rPr>
              <w:t xml:space="preserve">w ramach realizacji Inwestycji, ale ich dostawa stanowi </w:t>
            </w:r>
            <w:r w:rsidR="00C440B1">
              <w:rPr>
                <w:rFonts w:ascii="Century Gothic" w:eastAsia="Century Gothic,Arial" w:hAnsi="Century Gothic" w:cs="Century Gothic,Arial"/>
                <w:sz w:val="20"/>
                <w:lang w:val="pl-PL"/>
              </w:rPr>
              <w:t>Przedmiot</w:t>
            </w:r>
            <w:r w:rsidRPr="005F09A4">
              <w:rPr>
                <w:rFonts w:ascii="Century Gothic,Arial" w:eastAsia="Century Gothic,Arial" w:hAnsi="Century Gothic,Arial" w:cs="Century Gothic,Arial"/>
                <w:sz w:val="20"/>
              </w:rPr>
              <w:t xml:space="preserve"> Umowy (o ile dotyczy). Urządzenia dostarcza Wykonawca.</w:t>
            </w:r>
          </w:p>
        </w:tc>
      </w:tr>
      <w:tr w:rsidR="008D6AAA" w:rsidRPr="005F09A4" w14:paraId="47E4B86C" w14:textId="77777777" w:rsidTr="008D6AAA">
        <w:trPr>
          <w:gridAfter w:val="1"/>
          <w:wAfter w:w="6710" w:type="dxa"/>
        </w:trPr>
        <w:tc>
          <w:tcPr>
            <w:tcW w:w="3179" w:type="dxa"/>
          </w:tcPr>
          <w:p w14:paraId="3E0F58FF" w14:textId="77777777" w:rsidR="008D6AAA" w:rsidRPr="005F09A4" w:rsidRDefault="008D6AAA" w:rsidP="008D6AAA">
            <w:pPr>
              <w:pStyle w:val="Zwykytekst"/>
              <w:spacing w:line="360" w:lineRule="auto"/>
              <w:rPr>
                <w:rFonts w:ascii="Century Gothic" w:hAnsi="Century Gothic" w:cs="Arial"/>
                <w:b/>
                <w:sz w:val="20"/>
                <w:lang w:val="pl-PL"/>
              </w:rPr>
            </w:pPr>
            <w:r w:rsidRPr="005F09A4">
              <w:rPr>
                <w:rFonts w:ascii="Century Gothic,Arial" w:eastAsia="Century Gothic,Arial" w:hAnsi="Century Gothic,Arial" w:cs="Century Gothic,Arial"/>
                <w:b/>
                <w:bCs/>
                <w:sz w:val="20"/>
                <w:lang w:val="pl-PL"/>
              </w:rPr>
              <w:lastRenderedPageBreak/>
              <w:t>Urządzenia Tymczasowe</w:t>
            </w:r>
          </w:p>
        </w:tc>
        <w:tc>
          <w:tcPr>
            <w:tcW w:w="6710" w:type="dxa"/>
          </w:tcPr>
          <w:p w14:paraId="6DD60E05" w14:textId="5AAC7086" w:rsidR="008D6AAA" w:rsidRPr="005F09A4" w:rsidRDefault="008D6AAA" w:rsidP="008D6AAA">
            <w:pPr>
              <w:pStyle w:val="Zwykytekst"/>
              <w:spacing w:line="360" w:lineRule="auto"/>
              <w:jc w:val="both"/>
              <w:rPr>
                <w:rFonts w:ascii="Century Gothic" w:hAnsi="Century Gothic" w:cs="Arial"/>
                <w:sz w:val="20"/>
              </w:rPr>
            </w:pPr>
            <w:r w:rsidRPr="005F09A4">
              <w:rPr>
                <w:rFonts w:ascii="Century Gothic,Arial" w:eastAsia="Century Gothic,Arial" w:hAnsi="Century Gothic,Arial" w:cs="Century Gothic,Arial"/>
                <w:sz w:val="20"/>
              </w:rPr>
              <w:t>wszelkie roboty tymczasowe lub pomocnicze</w:t>
            </w:r>
            <w:r w:rsidRPr="005F09A4">
              <w:rPr>
                <w:rFonts w:ascii="Century Gothic,Arial" w:eastAsia="Century Gothic,Arial" w:hAnsi="Century Gothic,Arial" w:cs="Century Gothic,Arial"/>
                <w:sz w:val="20"/>
                <w:lang w:val="pl-PL"/>
              </w:rPr>
              <w:t xml:space="preserve"> (w szczególności polegające na lokalnych poszerzeniach pasa </w:t>
            </w:r>
            <w:proofErr w:type="spellStart"/>
            <w:r w:rsidRPr="005F09A4">
              <w:rPr>
                <w:rFonts w:ascii="Century Gothic,Arial" w:eastAsia="Century Gothic,Arial" w:hAnsi="Century Gothic,Arial" w:cs="Century Gothic,Arial"/>
                <w:sz w:val="20"/>
                <w:lang w:val="pl-PL"/>
              </w:rPr>
              <w:t>odhumusowania</w:t>
            </w:r>
            <w:proofErr w:type="spellEnd"/>
            <w:r w:rsidRPr="005F09A4">
              <w:rPr>
                <w:rFonts w:ascii="Century Gothic,Arial" w:eastAsia="Century Gothic,Arial" w:hAnsi="Century Gothic,Arial" w:cs="Century Gothic,Arial"/>
                <w:sz w:val="20"/>
                <w:lang w:val="pl-PL"/>
              </w:rPr>
              <w:t>, lokalnych przegłębianiach wykopów, pracach odwodnieniowych, pracach zabezpieczających wykop, pracach drogowych związanych z realizacją dróg dojazdowych i montażowych)</w:t>
            </w:r>
            <w:r w:rsidRPr="005F09A4">
              <w:rPr>
                <w:rFonts w:ascii="Century Gothic,Arial" w:eastAsia="Century Gothic,Arial" w:hAnsi="Century Gothic,Arial" w:cs="Century Gothic,Arial"/>
                <w:sz w:val="20"/>
              </w:rPr>
              <w:t xml:space="preserve"> </w:t>
            </w:r>
            <w:r w:rsidRPr="005F09A4">
              <w:rPr>
                <w:rFonts w:ascii="Century Gothic,Arial" w:eastAsia="Century Gothic,Arial" w:hAnsi="Century Gothic,Arial" w:cs="Century Gothic,Arial"/>
                <w:sz w:val="20"/>
                <w:lang w:val="pl-PL"/>
              </w:rPr>
              <w:t>lub</w:t>
            </w:r>
            <w:r w:rsidRPr="005F09A4">
              <w:rPr>
                <w:rFonts w:ascii="Century Gothic,Arial" w:eastAsia="Century Gothic,Arial" w:hAnsi="Century Gothic,Arial" w:cs="Century Gothic,Arial"/>
                <w:sz w:val="20"/>
              </w:rPr>
              <w:t xml:space="preserve"> urządzenia zaprojektowane, zbudowane lub zainstalowane na Terenie Budowy, potrzebne do wykonania Robót, a przewidziane do usunięcia po zakończeniu Robót.</w:t>
            </w:r>
          </w:p>
        </w:tc>
      </w:tr>
      <w:tr w:rsidR="008D6AAA" w:rsidRPr="005F09A4" w14:paraId="1038919C" w14:textId="77777777" w:rsidTr="00C440B1">
        <w:trPr>
          <w:gridAfter w:val="1"/>
          <w:wAfter w:w="6710" w:type="dxa"/>
          <w:trHeight w:val="4549"/>
        </w:trPr>
        <w:tc>
          <w:tcPr>
            <w:tcW w:w="3179" w:type="dxa"/>
          </w:tcPr>
          <w:p w14:paraId="2C83E293" w14:textId="76285E37" w:rsidR="008D6AAA" w:rsidRPr="005F09A4" w:rsidRDefault="008D6AAA" w:rsidP="008D6AAA">
            <w:pPr>
              <w:pStyle w:val="Zwykytekst"/>
              <w:spacing w:line="360" w:lineRule="auto"/>
              <w:rPr>
                <w:rFonts w:ascii="Century Gothic" w:hAnsi="Century Gothic" w:cs="Arial"/>
                <w:b/>
                <w:sz w:val="20"/>
                <w:lang w:val="pl-PL"/>
              </w:rPr>
            </w:pPr>
            <w:r w:rsidRPr="005F09A4">
              <w:rPr>
                <w:rFonts w:ascii="Century Gothic,Arial" w:eastAsia="Century Gothic,Arial" w:hAnsi="Century Gothic,Arial" w:cs="Century Gothic,Arial"/>
                <w:b/>
                <w:bCs/>
                <w:sz w:val="20"/>
                <w:lang w:val="pl-PL"/>
              </w:rPr>
              <w:t>Wada</w:t>
            </w:r>
          </w:p>
        </w:tc>
        <w:tc>
          <w:tcPr>
            <w:tcW w:w="6710" w:type="dxa"/>
          </w:tcPr>
          <w:p w14:paraId="5A97E4FD" w14:textId="09E48251" w:rsidR="008D6AAA" w:rsidRPr="005F09A4" w:rsidRDefault="008D6AAA" w:rsidP="008D6AAA">
            <w:pPr>
              <w:pStyle w:val="Zwykytekst"/>
              <w:spacing w:line="360" w:lineRule="auto"/>
              <w:jc w:val="both"/>
              <w:rPr>
                <w:rFonts w:ascii="Century Gothic" w:hAnsi="Century Gothic" w:cs="Arial"/>
                <w:sz w:val="20"/>
              </w:rPr>
            </w:pPr>
            <w:r w:rsidRPr="005F09A4">
              <w:rPr>
                <w:rFonts w:ascii="Century Gothic,Arial" w:eastAsia="Century Gothic,Arial" w:hAnsi="Century Gothic,Arial" w:cs="Century Gothic,Arial"/>
                <w:sz w:val="20"/>
                <w:lang w:val="pl-PL" w:eastAsia="pl-PL"/>
              </w:rPr>
              <w:t>jawne lub ukryte właściwości tkwiące w Robotach, Materiałach, Urządzeniach, utworach powstałych w związku z wykonaniem Inwestycji (lub jakimkolwiek jej elemencie), powodujące niemożność używania lub korzystania z Inwestycji zgodnie z przeznaczeniem albo zmniejszenie wartości Inwestycji albo obniżenie stopnia użyteczności Inwestycji albo obniżenie jakości Inwestycji, usterka, brak, niedoróbka, niezgodność Robót lub jakiejkolwiek ich części z Umową, w szczególności wykonanie niezgodnie z Dokumentacją Przetargową, przepisami prawa, zasadami sztuki budowlanej oraz innymi dokumentami Umowy, w tym jakakolwiek wada fizyczna lub prawna Inwestycji lub któregokolwiek z jego elementów.</w:t>
            </w:r>
          </w:p>
        </w:tc>
      </w:tr>
      <w:tr w:rsidR="008D6AAA" w:rsidRPr="005E4CED" w14:paraId="62A481B9" w14:textId="77777777" w:rsidTr="008D6AAA">
        <w:trPr>
          <w:gridAfter w:val="1"/>
          <w:wAfter w:w="6710" w:type="dxa"/>
        </w:trPr>
        <w:tc>
          <w:tcPr>
            <w:tcW w:w="3179" w:type="dxa"/>
          </w:tcPr>
          <w:p w14:paraId="6536BD06" w14:textId="77777777" w:rsidR="008D6AAA" w:rsidRPr="005F09A4" w:rsidRDefault="008D6AAA" w:rsidP="008D6AAA">
            <w:pPr>
              <w:pStyle w:val="Zwykytekst"/>
              <w:spacing w:line="360" w:lineRule="auto"/>
              <w:rPr>
                <w:rFonts w:ascii="Century Gothic" w:hAnsi="Century Gothic" w:cs="Arial"/>
                <w:b/>
                <w:sz w:val="20"/>
                <w:lang w:val="en-US"/>
              </w:rPr>
            </w:pPr>
            <w:r w:rsidRPr="005F09A4">
              <w:rPr>
                <w:rFonts w:ascii="Century Gothic,Arial" w:eastAsia="Century Gothic,Arial" w:hAnsi="Century Gothic,Arial" w:cs="Century Gothic,Arial"/>
                <w:b/>
                <w:bCs/>
                <w:sz w:val="20"/>
                <w:lang w:val="pl-PL"/>
              </w:rPr>
              <w:t>WPQR</w:t>
            </w:r>
          </w:p>
        </w:tc>
        <w:tc>
          <w:tcPr>
            <w:tcW w:w="6710" w:type="dxa"/>
          </w:tcPr>
          <w:p w14:paraId="7FFE8796" w14:textId="77777777" w:rsidR="008D6AAA" w:rsidRPr="005F09A4" w:rsidRDefault="008D6AAA" w:rsidP="008D6AAA">
            <w:pPr>
              <w:spacing w:line="360" w:lineRule="auto"/>
              <w:contextualSpacing/>
              <w:jc w:val="both"/>
              <w:rPr>
                <w:rFonts w:ascii="Century Gothic" w:hAnsi="Century Gothic" w:cs="Arial"/>
                <w:lang w:val="en-US" w:eastAsia="x-none"/>
              </w:rPr>
            </w:pPr>
            <w:r w:rsidRPr="005F09A4">
              <w:rPr>
                <w:rFonts w:ascii="Century Gothic,Arial" w:eastAsia="Century Gothic,Arial" w:hAnsi="Century Gothic,Arial" w:cs="Century Gothic,Arial"/>
                <w:lang w:val="en-US"/>
              </w:rPr>
              <w:t xml:space="preserve">(ang. Welding Procedure Qualification Record) </w:t>
            </w:r>
            <w:proofErr w:type="spellStart"/>
            <w:r w:rsidRPr="00032DED">
              <w:rPr>
                <w:rFonts w:ascii="Century Gothic,Arial" w:eastAsia="Century Gothic,Arial" w:hAnsi="Century Gothic,Arial" w:cs="Century Gothic,Arial"/>
                <w:lang w:val="en-US"/>
              </w:rPr>
              <w:t>protokół</w:t>
            </w:r>
            <w:proofErr w:type="spellEnd"/>
            <w:r w:rsidRPr="005F09A4">
              <w:rPr>
                <w:rFonts w:ascii="Century Gothic,Arial" w:eastAsia="Century Gothic,Arial" w:hAnsi="Century Gothic,Arial" w:cs="Century Gothic,Arial"/>
                <w:lang w:val="en-US"/>
              </w:rPr>
              <w:t xml:space="preserve"> </w:t>
            </w:r>
            <w:proofErr w:type="spellStart"/>
            <w:r w:rsidRPr="00032DED">
              <w:rPr>
                <w:rFonts w:ascii="Century Gothic,Arial" w:eastAsia="Century Gothic,Arial" w:hAnsi="Century Gothic,Arial" w:cs="Century Gothic,Arial"/>
                <w:lang w:val="en-US"/>
              </w:rPr>
              <w:t>uznania</w:t>
            </w:r>
            <w:proofErr w:type="spellEnd"/>
            <w:r w:rsidRPr="005F09A4">
              <w:rPr>
                <w:rFonts w:ascii="Century Gothic,Arial" w:eastAsia="Century Gothic,Arial" w:hAnsi="Century Gothic,Arial" w:cs="Century Gothic,Arial"/>
                <w:lang w:val="en-US"/>
              </w:rPr>
              <w:t xml:space="preserve"> </w:t>
            </w:r>
            <w:proofErr w:type="spellStart"/>
            <w:r w:rsidRPr="00032DED">
              <w:rPr>
                <w:rFonts w:ascii="Century Gothic,Arial" w:eastAsia="Century Gothic,Arial" w:hAnsi="Century Gothic,Arial" w:cs="Century Gothic,Arial"/>
                <w:lang w:val="en-US"/>
              </w:rPr>
              <w:t>technologii</w:t>
            </w:r>
            <w:proofErr w:type="spellEnd"/>
            <w:r w:rsidRPr="005F09A4">
              <w:rPr>
                <w:rFonts w:ascii="Century Gothic,Arial" w:eastAsia="Century Gothic,Arial" w:hAnsi="Century Gothic,Arial" w:cs="Century Gothic,Arial"/>
                <w:lang w:val="en-US"/>
              </w:rPr>
              <w:t xml:space="preserve"> </w:t>
            </w:r>
            <w:proofErr w:type="spellStart"/>
            <w:r w:rsidRPr="00032DED">
              <w:rPr>
                <w:rFonts w:ascii="Century Gothic,Arial" w:eastAsia="Century Gothic,Arial" w:hAnsi="Century Gothic,Arial" w:cs="Century Gothic,Arial"/>
                <w:lang w:val="en-US"/>
              </w:rPr>
              <w:t>spawania</w:t>
            </w:r>
            <w:proofErr w:type="spellEnd"/>
            <w:r w:rsidRPr="005F09A4">
              <w:rPr>
                <w:rFonts w:ascii="Century Gothic,Arial" w:eastAsia="Century Gothic,Arial" w:hAnsi="Century Gothic,Arial" w:cs="Century Gothic,Arial"/>
                <w:lang w:val="en-US"/>
              </w:rPr>
              <w:t>.</w:t>
            </w:r>
          </w:p>
        </w:tc>
      </w:tr>
      <w:tr w:rsidR="008D6AAA" w:rsidRPr="005E4CED" w14:paraId="034D211E" w14:textId="77777777" w:rsidTr="008D6AAA">
        <w:trPr>
          <w:gridAfter w:val="1"/>
          <w:wAfter w:w="6710" w:type="dxa"/>
        </w:trPr>
        <w:tc>
          <w:tcPr>
            <w:tcW w:w="3179" w:type="dxa"/>
          </w:tcPr>
          <w:p w14:paraId="5C117657" w14:textId="77777777" w:rsidR="008D6AAA" w:rsidRPr="005F09A4" w:rsidRDefault="008D6AAA" w:rsidP="008D6AAA">
            <w:pPr>
              <w:pStyle w:val="Zwykytekst"/>
              <w:spacing w:line="360" w:lineRule="auto"/>
              <w:rPr>
                <w:rFonts w:ascii="Century Gothic" w:hAnsi="Century Gothic" w:cs="Arial"/>
                <w:b/>
                <w:sz w:val="20"/>
                <w:lang w:val="pl-PL"/>
              </w:rPr>
            </w:pPr>
            <w:r w:rsidRPr="005F09A4">
              <w:rPr>
                <w:rFonts w:ascii="Century Gothic,Arial" w:eastAsia="Century Gothic,Arial" w:hAnsi="Century Gothic,Arial" w:cs="Century Gothic,Arial"/>
                <w:b/>
                <w:bCs/>
                <w:sz w:val="20"/>
                <w:lang w:val="pl-PL"/>
              </w:rPr>
              <w:t>WPS</w:t>
            </w:r>
          </w:p>
        </w:tc>
        <w:tc>
          <w:tcPr>
            <w:tcW w:w="6710" w:type="dxa"/>
          </w:tcPr>
          <w:p w14:paraId="24F5C32B" w14:textId="77777777" w:rsidR="008D6AAA" w:rsidRPr="005F09A4" w:rsidRDefault="008D6AAA" w:rsidP="008D6AAA">
            <w:pPr>
              <w:pStyle w:val="Zwykytekst"/>
              <w:spacing w:line="360" w:lineRule="auto"/>
              <w:jc w:val="both"/>
              <w:rPr>
                <w:rFonts w:ascii="Century Gothic" w:hAnsi="Century Gothic" w:cs="Arial"/>
                <w:sz w:val="20"/>
                <w:lang w:val="en-US"/>
              </w:rPr>
            </w:pPr>
            <w:r w:rsidRPr="005F09A4">
              <w:rPr>
                <w:rFonts w:ascii="Century Gothic,Arial" w:eastAsia="Century Gothic,Arial" w:hAnsi="Century Gothic,Arial" w:cs="Century Gothic,Arial"/>
                <w:sz w:val="20"/>
                <w:lang w:val="en-US"/>
              </w:rPr>
              <w:t xml:space="preserve">(ang. Welding Procedure Specification) </w:t>
            </w:r>
            <w:proofErr w:type="spellStart"/>
            <w:r w:rsidRPr="00032DED">
              <w:rPr>
                <w:rFonts w:ascii="Century Gothic,Arial" w:eastAsia="Century Gothic,Arial" w:hAnsi="Century Gothic,Arial" w:cs="Century Gothic,Arial"/>
                <w:sz w:val="20"/>
                <w:lang w:val="en-US"/>
              </w:rPr>
              <w:t>instrukcja</w:t>
            </w:r>
            <w:proofErr w:type="spellEnd"/>
            <w:r w:rsidRPr="005F09A4">
              <w:rPr>
                <w:rFonts w:ascii="Century Gothic,Arial" w:eastAsia="Century Gothic,Arial" w:hAnsi="Century Gothic,Arial" w:cs="Century Gothic,Arial"/>
                <w:sz w:val="20"/>
                <w:lang w:val="en-US"/>
              </w:rPr>
              <w:t xml:space="preserve"> </w:t>
            </w:r>
            <w:proofErr w:type="spellStart"/>
            <w:r w:rsidRPr="00032DED">
              <w:rPr>
                <w:rFonts w:ascii="Century Gothic,Arial" w:eastAsia="Century Gothic,Arial" w:hAnsi="Century Gothic,Arial" w:cs="Century Gothic,Arial"/>
                <w:sz w:val="20"/>
                <w:lang w:val="en-US"/>
              </w:rPr>
              <w:t>technologiczna</w:t>
            </w:r>
            <w:proofErr w:type="spellEnd"/>
            <w:r w:rsidRPr="005F09A4">
              <w:rPr>
                <w:rFonts w:ascii="Century Gothic,Arial" w:eastAsia="Century Gothic,Arial" w:hAnsi="Century Gothic,Arial" w:cs="Century Gothic,Arial"/>
                <w:sz w:val="20"/>
                <w:lang w:val="en-US"/>
              </w:rPr>
              <w:t xml:space="preserve"> </w:t>
            </w:r>
            <w:proofErr w:type="spellStart"/>
            <w:r w:rsidRPr="00032DED">
              <w:rPr>
                <w:rFonts w:ascii="Century Gothic,Arial" w:eastAsia="Century Gothic,Arial" w:hAnsi="Century Gothic,Arial" w:cs="Century Gothic,Arial"/>
                <w:sz w:val="20"/>
                <w:lang w:val="en-US"/>
              </w:rPr>
              <w:t>spawania</w:t>
            </w:r>
            <w:proofErr w:type="spellEnd"/>
            <w:r w:rsidRPr="005F09A4">
              <w:rPr>
                <w:rFonts w:ascii="Century Gothic,Arial" w:eastAsia="Century Gothic,Arial" w:hAnsi="Century Gothic,Arial" w:cs="Century Gothic,Arial"/>
                <w:sz w:val="20"/>
                <w:lang w:val="en-US"/>
              </w:rPr>
              <w:t>.</w:t>
            </w:r>
          </w:p>
        </w:tc>
      </w:tr>
      <w:tr w:rsidR="008D6AAA" w:rsidRPr="005F09A4" w14:paraId="5D7F8B42" w14:textId="77777777" w:rsidTr="008D6AAA">
        <w:trPr>
          <w:gridAfter w:val="1"/>
          <w:wAfter w:w="6710" w:type="dxa"/>
        </w:trPr>
        <w:tc>
          <w:tcPr>
            <w:tcW w:w="3179" w:type="dxa"/>
          </w:tcPr>
          <w:p w14:paraId="40FC1CDE" w14:textId="77777777" w:rsidR="008D6AAA" w:rsidRPr="005F09A4" w:rsidRDefault="008D6AAA" w:rsidP="008D6AAA">
            <w:pPr>
              <w:pStyle w:val="Zwykytekst"/>
              <w:spacing w:line="360" w:lineRule="auto"/>
              <w:rPr>
                <w:rFonts w:ascii="Century Gothic" w:hAnsi="Century Gothic" w:cs="Arial"/>
                <w:b/>
                <w:sz w:val="20"/>
                <w:lang w:val="pl-PL"/>
              </w:rPr>
            </w:pPr>
            <w:r w:rsidRPr="005F09A4">
              <w:rPr>
                <w:rFonts w:ascii="Century Gothic,Arial" w:eastAsia="Century Gothic,Arial" w:hAnsi="Century Gothic,Arial" w:cs="Century Gothic,Arial"/>
                <w:b/>
                <w:bCs/>
                <w:sz w:val="20"/>
                <w:lang w:val="pl-PL"/>
              </w:rPr>
              <w:t>Wynagrodzenie</w:t>
            </w:r>
          </w:p>
        </w:tc>
        <w:tc>
          <w:tcPr>
            <w:tcW w:w="6710" w:type="dxa"/>
          </w:tcPr>
          <w:p w14:paraId="22EC477F" w14:textId="7E325881" w:rsidR="008D6AAA" w:rsidRPr="005F09A4" w:rsidRDefault="008D6AAA" w:rsidP="008D6AAA">
            <w:pPr>
              <w:pStyle w:val="Zwykytekst"/>
              <w:spacing w:line="360" w:lineRule="auto"/>
              <w:jc w:val="both"/>
              <w:rPr>
                <w:rFonts w:ascii="Century Gothic" w:hAnsi="Century Gothic" w:cs="Arial"/>
                <w:sz w:val="20"/>
              </w:rPr>
            </w:pPr>
            <w:r w:rsidRPr="005F09A4">
              <w:rPr>
                <w:rFonts w:ascii="Century Gothic,Arial" w:eastAsia="Century Gothic,Arial" w:hAnsi="Century Gothic,Arial" w:cs="Century Gothic,Arial"/>
                <w:sz w:val="20"/>
              </w:rPr>
              <w:t xml:space="preserve">kwota </w:t>
            </w:r>
            <w:r w:rsidRPr="005F09A4">
              <w:rPr>
                <w:rFonts w:ascii="Century Gothic,Arial" w:eastAsia="Century Gothic,Arial" w:hAnsi="Century Gothic,Arial" w:cs="Century Gothic,Arial"/>
                <w:sz w:val="20"/>
                <w:lang w:val="pl-PL"/>
              </w:rPr>
              <w:t>wskazana</w:t>
            </w:r>
            <w:r w:rsidRPr="005F09A4">
              <w:rPr>
                <w:rFonts w:ascii="Century Gothic,Arial" w:eastAsia="Century Gothic,Arial" w:hAnsi="Century Gothic,Arial" w:cs="Century Gothic,Arial"/>
                <w:sz w:val="20"/>
              </w:rPr>
              <w:t xml:space="preserve"> w Umowie jako wynagrodzenie Wykonawcy </w:t>
            </w:r>
            <w:r w:rsidRPr="005F09A4">
              <w:rPr>
                <w:rFonts w:ascii="Century Gothic" w:hAnsi="Century Gothic" w:cs="Arial"/>
                <w:sz w:val="20"/>
              </w:rPr>
              <w:br/>
            </w:r>
            <w:r w:rsidRPr="005F09A4">
              <w:rPr>
                <w:rFonts w:ascii="Century Gothic,Arial" w:eastAsia="Century Gothic,Arial" w:hAnsi="Century Gothic,Arial" w:cs="Century Gothic,Arial"/>
                <w:sz w:val="20"/>
              </w:rPr>
              <w:t>z tytułu należytego wykonania Inwestycji.</w:t>
            </w:r>
          </w:p>
        </w:tc>
      </w:tr>
      <w:tr w:rsidR="008D6AAA" w:rsidRPr="005F09A4" w14:paraId="66B7F13D" w14:textId="77777777" w:rsidTr="008D6AAA">
        <w:trPr>
          <w:gridAfter w:val="1"/>
          <w:wAfter w:w="6710" w:type="dxa"/>
        </w:trPr>
        <w:tc>
          <w:tcPr>
            <w:tcW w:w="3179" w:type="dxa"/>
          </w:tcPr>
          <w:p w14:paraId="010E3EB1" w14:textId="77777777" w:rsidR="008D6AAA" w:rsidRPr="005F09A4" w:rsidRDefault="008D6AAA" w:rsidP="008D6AAA">
            <w:pPr>
              <w:pStyle w:val="Zwykytekst"/>
              <w:spacing w:line="360" w:lineRule="auto"/>
              <w:rPr>
                <w:rFonts w:ascii="Century Gothic" w:hAnsi="Century Gothic" w:cs="Arial"/>
                <w:b/>
                <w:sz w:val="20"/>
                <w:lang w:val="pl-PL"/>
              </w:rPr>
            </w:pPr>
            <w:r w:rsidRPr="005F09A4">
              <w:rPr>
                <w:rFonts w:ascii="Century Gothic,Arial" w:eastAsia="Century Gothic,Arial" w:hAnsi="Century Gothic,Arial" w:cs="Century Gothic,Arial"/>
                <w:b/>
                <w:bCs/>
                <w:sz w:val="20"/>
                <w:lang w:val="pl-PL"/>
              </w:rPr>
              <w:t>Zabezpieczenie należytego wykonania Umowy</w:t>
            </w:r>
          </w:p>
        </w:tc>
        <w:tc>
          <w:tcPr>
            <w:tcW w:w="6710" w:type="dxa"/>
          </w:tcPr>
          <w:p w14:paraId="1A87CC5E" w14:textId="610B33FA" w:rsidR="008D6AAA" w:rsidRPr="005F09A4" w:rsidRDefault="008D6AAA" w:rsidP="008D6AAA">
            <w:pPr>
              <w:pStyle w:val="Zwykytekst"/>
              <w:spacing w:line="360" w:lineRule="auto"/>
              <w:jc w:val="both"/>
              <w:rPr>
                <w:rFonts w:ascii="Century Gothic" w:hAnsi="Century Gothic" w:cs="Arial"/>
                <w:sz w:val="20"/>
              </w:rPr>
            </w:pPr>
            <w:r w:rsidRPr="005F09A4">
              <w:rPr>
                <w:rFonts w:ascii="Century Gothic,Arial" w:eastAsia="Century Gothic,Arial" w:hAnsi="Century Gothic,Arial" w:cs="Century Gothic,Arial"/>
                <w:sz w:val="20"/>
              </w:rPr>
              <w:t xml:space="preserve">zabezpieczenie </w:t>
            </w:r>
            <w:r w:rsidRPr="005F09A4">
              <w:rPr>
                <w:rFonts w:ascii="Century Gothic,Arial" w:eastAsia="Century Gothic,Arial" w:hAnsi="Century Gothic,Arial" w:cs="Century Gothic,Arial"/>
                <w:sz w:val="20"/>
                <w:lang w:val="pl-PL"/>
              </w:rPr>
              <w:t xml:space="preserve">należytego wykonania umowy w rozumieniu </w:t>
            </w:r>
            <w:proofErr w:type="spellStart"/>
            <w:r w:rsidRPr="005F09A4">
              <w:rPr>
                <w:rFonts w:ascii="Century Gothic,Arial" w:eastAsia="Century Gothic,Arial" w:hAnsi="Century Gothic,Arial" w:cs="Century Gothic,Arial"/>
                <w:sz w:val="20"/>
                <w:lang w:val="pl-PL"/>
              </w:rPr>
              <w:t>Pzp</w:t>
            </w:r>
            <w:proofErr w:type="spellEnd"/>
            <w:r w:rsidRPr="005F09A4">
              <w:rPr>
                <w:rFonts w:ascii="Century Gothic,Arial" w:eastAsia="Century Gothic,Arial" w:hAnsi="Century Gothic,Arial" w:cs="Century Gothic,Arial"/>
                <w:sz w:val="20"/>
                <w:lang w:val="pl-PL"/>
              </w:rPr>
              <w:t xml:space="preserve">, </w:t>
            </w:r>
            <w:r w:rsidRPr="005F09A4">
              <w:rPr>
                <w:rFonts w:ascii="Century Gothic,Arial" w:eastAsia="Century Gothic,Arial" w:hAnsi="Century Gothic,Arial" w:cs="Century Gothic,Arial"/>
                <w:sz w:val="20"/>
              </w:rPr>
              <w:t>wniesione przez Wykonawcę</w:t>
            </w:r>
            <w:r w:rsidRPr="005F09A4">
              <w:rPr>
                <w:rFonts w:ascii="Century Gothic,Arial" w:eastAsia="Century Gothic,Arial" w:hAnsi="Century Gothic,Arial" w:cs="Century Gothic,Arial"/>
                <w:sz w:val="20"/>
                <w:lang w:val="pl-PL"/>
              </w:rPr>
              <w:t xml:space="preserve"> </w:t>
            </w:r>
            <w:r w:rsidRPr="005F09A4">
              <w:rPr>
                <w:rFonts w:ascii="Century Gothic,Arial" w:eastAsia="Century Gothic,Arial" w:hAnsi="Century Gothic,Arial" w:cs="Century Gothic,Arial"/>
                <w:sz w:val="20"/>
              </w:rPr>
              <w:t xml:space="preserve">przed zawarciem Umowy w celu pokrycia ewentualnych roszczeń Zamawiającego z tytułu niewykonania lub nienależytego wykonania Umowy, w tym roszczeń z tytułu braku zapłaty lub nieterminowej zapłaty wynagrodzenia Podwykonawcy lub dalszemu Podwykonawcy, w </w:t>
            </w:r>
            <w:r w:rsidRPr="005F09A4">
              <w:rPr>
                <w:rFonts w:ascii="Century Gothic,Arial" w:eastAsia="Century Gothic,Arial" w:hAnsi="Century Gothic,Arial" w:cs="Century Gothic,Arial"/>
                <w:sz w:val="20"/>
              </w:rPr>
              <w:lastRenderedPageBreak/>
              <w:t>jednej lub w kilku formach wskazanych w Dokumentacji Przetargowej.</w:t>
            </w:r>
          </w:p>
        </w:tc>
      </w:tr>
      <w:tr w:rsidR="008D6AAA" w:rsidRPr="005F09A4" w14:paraId="72A1D8A9" w14:textId="77777777" w:rsidTr="008D6AAA">
        <w:trPr>
          <w:gridAfter w:val="1"/>
          <w:wAfter w:w="6710" w:type="dxa"/>
        </w:trPr>
        <w:tc>
          <w:tcPr>
            <w:tcW w:w="3179" w:type="dxa"/>
          </w:tcPr>
          <w:p w14:paraId="39AE9441" w14:textId="77777777" w:rsidR="008D6AAA" w:rsidRPr="005F09A4" w:rsidRDefault="008D6AAA" w:rsidP="008D6AAA">
            <w:pPr>
              <w:pStyle w:val="Zwykytekst"/>
              <w:spacing w:line="360" w:lineRule="auto"/>
              <w:rPr>
                <w:rFonts w:ascii="Century Gothic" w:hAnsi="Century Gothic" w:cs="Arial"/>
                <w:b/>
                <w:sz w:val="20"/>
                <w:lang w:val="pl-PL"/>
              </w:rPr>
            </w:pPr>
            <w:r w:rsidRPr="005F09A4">
              <w:rPr>
                <w:rFonts w:ascii="Century Gothic,Arial" w:eastAsia="Century Gothic,Arial" w:hAnsi="Century Gothic,Arial" w:cs="Century Gothic,Arial"/>
                <w:b/>
                <w:bCs/>
                <w:sz w:val="20"/>
                <w:lang w:val="pl-PL"/>
              </w:rPr>
              <w:lastRenderedPageBreak/>
              <w:t>Zabezpieczenie Zaliczki, Gwarancja zwrotu Zaliczki</w:t>
            </w:r>
          </w:p>
          <w:p w14:paraId="797A50BC" w14:textId="77777777" w:rsidR="008D6AAA" w:rsidRPr="005F09A4" w:rsidRDefault="008D6AAA" w:rsidP="008D6AAA">
            <w:pPr>
              <w:spacing w:line="360" w:lineRule="auto"/>
              <w:rPr>
                <w:rFonts w:ascii="Century Gothic" w:hAnsi="Century Gothic"/>
                <w:lang w:eastAsia="x-none"/>
              </w:rPr>
            </w:pPr>
          </w:p>
        </w:tc>
        <w:tc>
          <w:tcPr>
            <w:tcW w:w="6710" w:type="dxa"/>
          </w:tcPr>
          <w:p w14:paraId="6478354E" w14:textId="2465BD51" w:rsidR="008D6AAA" w:rsidRPr="005F09A4" w:rsidRDefault="008D6AAA" w:rsidP="008D6AAA">
            <w:pPr>
              <w:pStyle w:val="Zwykytekst"/>
              <w:spacing w:line="360" w:lineRule="auto"/>
              <w:jc w:val="both"/>
              <w:rPr>
                <w:rFonts w:ascii="Century Gothic" w:hAnsi="Century Gothic" w:cs="Arial"/>
                <w:sz w:val="20"/>
              </w:rPr>
            </w:pPr>
            <w:r w:rsidRPr="005F09A4">
              <w:rPr>
                <w:rFonts w:ascii="Century Gothic,Arial" w:eastAsia="Century Gothic,Arial" w:hAnsi="Century Gothic,Arial" w:cs="Century Gothic,Arial"/>
                <w:sz w:val="20"/>
                <w:lang w:val="pl-PL"/>
              </w:rPr>
              <w:t xml:space="preserve">zabezpieczenie zaliczki w rozumieniu </w:t>
            </w:r>
            <w:proofErr w:type="spellStart"/>
            <w:r w:rsidRPr="005F09A4">
              <w:rPr>
                <w:rFonts w:ascii="Century Gothic,Arial" w:eastAsia="Century Gothic,Arial" w:hAnsi="Century Gothic,Arial" w:cs="Century Gothic,Arial"/>
                <w:sz w:val="20"/>
                <w:lang w:val="pl-PL"/>
              </w:rPr>
              <w:t>Pzp</w:t>
            </w:r>
            <w:proofErr w:type="spellEnd"/>
            <w:r w:rsidRPr="005F09A4">
              <w:rPr>
                <w:rFonts w:ascii="Century Gothic,Arial" w:eastAsia="Century Gothic,Arial" w:hAnsi="Century Gothic,Arial" w:cs="Century Gothic,Arial"/>
                <w:sz w:val="20"/>
                <w:lang w:val="pl-PL"/>
              </w:rPr>
              <w:t xml:space="preserve">, </w:t>
            </w:r>
            <w:r w:rsidRPr="005F09A4">
              <w:rPr>
                <w:rFonts w:ascii="Century Gothic,Arial" w:eastAsia="Century Gothic,Arial" w:hAnsi="Century Gothic,Arial" w:cs="Century Gothic,Arial"/>
                <w:sz w:val="20"/>
              </w:rPr>
              <w:t>wniesione przez Wykonawcę</w:t>
            </w:r>
            <w:r w:rsidRPr="005F09A4">
              <w:rPr>
                <w:rFonts w:ascii="Century Gothic,Arial" w:eastAsia="Century Gothic,Arial" w:hAnsi="Century Gothic,Arial" w:cs="Century Gothic,Arial"/>
                <w:sz w:val="20"/>
                <w:lang w:val="pl-PL"/>
              </w:rPr>
              <w:t xml:space="preserve"> </w:t>
            </w:r>
            <w:r w:rsidRPr="005F09A4">
              <w:rPr>
                <w:rFonts w:ascii="Century Gothic,Arial" w:eastAsia="Century Gothic,Arial" w:hAnsi="Century Gothic,Arial" w:cs="Century Gothic,Arial"/>
                <w:sz w:val="20"/>
              </w:rPr>
              <w:t xml:space="preserve">przed </w:t>
            </w:r>
            <w:r w:rsidRPr="005F09A4">
              <w:rPr>
                <w:rFonts w:ascii="Century Gothic,Arial" w:eastAsia="Century Gothic,Arial" w:hAnsi="Century Gothic,Arial" w:cs="Century Gothic,Arial"/>
                <w:sz w:val="20"/>
                <w:lang w:val="pl-PL"/>
              </w:rPr>
              <w:t>wypłaceniem zaliczki</w:t>
            </w:r>
            <w:r w:rsidRPr="005F09A4">
              <w:rPr>
                <w:rFonts w:ascii="Century Gothic,Arial" w:eastAsia="Century Gothic,Arial" w:hAnsi="Century Gothic,Arial" w:cs="Century Gothic,Arial"/>
                <w:sz w:val="20"/>
              </w:rPr>
              <w:t>, w jednej lub w kilku formach wskazanych w Umowie</w:t>
            </w:r>
            <w:r w:rsidRPr="005F09A4">
              <w:rPr>
                <w:rFonts w:ascii="Century Gothic,Arial" w:eastAsia="Century Gothic,Arial" w:hAnsi="Century Gothic,Arial" w:cs="Century Gothic,Arial"/>
                <w:sz w:val="20"/>
                <w:lang w:val="pl-PL"/>
              </w:rPr>
              <w:t>.</w:t>
            </w:r>
          </w:p>
        </w:tc>
      </w:tr>
      <w:tr w:rsidR="008D6AAA" w:rsidRPr="005F09A4" w14:paraId="5DD67FB8" w14:textId="77777777" w:rsidTr="008D6AAA">
        <w:trPr>
          <w:gridAfter w:val="1"/>
          <w:wAfter w:w="6710" w:type="dxa"/>
        </w:trPr>
        <w:tc>
          <w:tcPr>
            <w:tcW w:w="3179" w:type="dxa"/>
          </w:tcPr>
          <w:p w14:paraId="4601B7BE" w14:textId="77777777" w:rsidR="008D6AAA" w:rsidRPr="005F09A4" w:rsidRDefault="008D6AAA" w:rsidP="008D6AAA">
            <w:pPr>
              <w:pStyle w:val="Zwykytekst"/>
              <w:spacing w:line="360" w:lineRule="auto"/>
              <w:rPr>
                <w:rFonts w:ascii="Century Gothic" w:hAnsi="Century Gothic" w:cs="Arial"/>
                <w:b/>
                <w:sz w:val="20"/>
                <w:lang w:val="pl-PL"/>
              </w:rPr>
            </w:pPr>
            <w:r w:rsidRPr="005F09A4">
              <w:rPr>
                <w:rFonts w:ascii="Century Gothic" w:eastAsia="Century Gothic" w:hAnsi="Century Gothic" w:cs="Century Gothic"/>
                <w:b/>
                <w:bCs/>
                <w:sz w:val="20"/>
                <w:lang w:val="pl-PL"/>
              </w:rPr>
              <w:t>Zaliczka</w:t>
            </w:r>
          </w:p>
        </w:tc>
        <w:tc>
          <w:tcPr>
            <w:tcW w:w="6710" w:type="dxa"/>
          </w:tcPr>
          <w:p w14:paraId="4AF2C0AD" w14:textId="77777777" w:rsidR="008D6AAA" w:rsidRPr="005F09A4" w:rsidRDefault="008D6AAA" w:rsidP="008D6AAA">
            <w:pPr>
              <w:pStyle w:val="Zwykytekst"/>
              <w:spacing w:line="360" w:lineRule="auto"/>
              <w:jc w:val="both"/>
              <w:rPr>
                <w:rFonts w:ascii="Century Gothic" w:hAnsi="Century Gothic"/>
                <w:sz w:val="20"/>
                <w:lang w:val="pl-PL"/>
              </w:rPr>
            </w:pPr>
            <w:r w:rsidRPr="005F09A4">
              <w:rPr>
                <w:rFonts w:ascii="Century Gothic" w:eastAsia="Century Gothic" w:hAnsi="Century Gothic" w:cs="Century Gothic"/>
                <w:sz w:val="20"/>
                <w:lang w:val="pl-PL"/>
              </w:rPr>
              <w:t>zaliczka na poczet realizacji Inwestycji wypłacona Wykonawcy przez Zamawiającego na podstawie Umowy.</w:t>
            </w:r>
          </w:p>
        </w:tc>
      </w:tr>
      <w:tr w:rsidR="008D6AAA" w:rsidRPr="005F09A4" w14:paraId="54EE3A2E" w14:textId="77777777" w:rsidTr="008D6AAA">
        <w:trPr>
          <w:gridAfter w:val="1"/>
          <w:wAfter w:w="6710" w:type="dxa"/>
        </w:trPr>
        <w:tc>
          <w:tcPr>
            <w:tcW w:w="3179" w:type="dxa"/>
          </w:tcPr>
          <w:p w14:paraId="08EE8BA4" w14:textId="77777777" w:rsidR="008D6AAA" w:rsidRPr="005F09A4" w:rsidRDefault="008D6AAA" w:rsidP="008D6AAA">
            <w:pPr>
              <w:pStyle w:val="Zwykytekst"/>
              <w:spacing w:line="360" w:lineRule="auto"/>
              <w:rPr>
                <w:rFonts w:ascii="Century Gothic" w:hAnsi="Century Gothic" w:cs="Arial"/>
                <w:b/>
                <w:sz w:val="20"/>
                <w:lang w:val="pl-PL"/>
              </w:rPr>
            </w:pPr>
            <w:r w:rsidRPr="005F09A4">
              <w:rPr>
                <w:rFonts w:ascii="Century Gothic,Arial" w:eastAsia="Century Gothic,Arial" w:hAnsi="Century Gothic,Arial" w:cs="Century Gothic,Arial"/>
                <w:b/>
                <w:bCs/>
                <w:sz w:val="20"/>
                <w:lang w:val="pl-PL"/>
              </w:rPr>
              <w:t>Załącznik</w:t>
            </w:r>
          </w:p>
        </w:tc>
        <w:tc>
          <w:tcPr>
            <w:tcW w:w="6710" w:type="dxa"/>
          </w:tcPr>
          <w:p w14:paraId="426FC53B" w14:textId="77777777" w:rsidR="008D6AAA" w:rsidRPr="005F09A4" w:rsidRDefault="008D6AAA" w:rsidP="008D6AAA">
            <w:pPr>
              <w:pStyle w:val="Zwykytekst"/>
              <w:spacing w:line="360" w:lineRule="auto"/>
              <w:jc w:val="both"/>
              <w:rPr>
                <w:rFonts w:ascii="Century Gothic" w:hAnsi="Century Gothic" w:cs="Arial"/>
                <w:sz w:val="20"/>
              </w:rPr>
            </w:pPr>
            <w:r w:rsidRPr="005F09A4">
              <w:rPr>
                <w:rFonts w:ascii="Century Gothic,Arial" w:eastAsia="Century Gothic,Arial" w:hAnsi="Century Gothic,Arial" w:cs="Century Gothic,Arial"/>
                <w:sz w:val="20"/>
              </w:rPr>
              <w:t>dokument załączony do Umowy.</w:t>
            </w:r>
          </w:p>
        </w:tc>
      </w:tr>
    </w:tbl>
    <w:p w14:paraId="365997A5" w14:textId="18A8C6C8" w:rsidR="00FC3C7A" w:rsidRPr="005F09A4" w:rsidRDefault="00EE41BB" w:rsidP="0077580C">
      <w:pPr>
        <w:pStyle w:val="Nagwek1"/>
        <w:keepNext w:val="0"/>
        <w:numPr>
          <w:ilvl w:val="0"/>
          <w:numId w:val="0"/>
        </w:numPr>
        <w:spacing w:before="360" w:line="360" w:lineRule="auto"/>
        <w:jc w:val="both"/>
        <w:rPr>
          <w:ins w:id="321" w:author="Kowalska Ewa" w:date="2024-01-25T10:40:00Z"/>
          <w:rFonts w:ascii="Century Gothic,Arial" w:eastAsia="Century Gothic,Arial" w:hAnsi="Century Gothic,Arial" w:cs="Century Gothic,Arial"/>
          <w:b/>
          <w:caps/>
          <w:sz w:val="20"/>
          <w:u w:val="single"/>
          <w:lang w:eastAsia="en-US"/>
        </w:rPr>
      </w:pPr>
      <w:r w:rsidRPr="005F09A4">
        <w:rPr>
          <w:rFonts w:ascii="Century Gothic" w:hAnsi="Century Gothic" w:cs="Arial"/>
        </w:rPr>
        <w:br w:type="page"/>
      </w:r>
      <w:bookmarkStart w:id="322" w:name="_Toc89759620"/>
      <w:bookmarkStart w:id="323" w:name="_Toc269979192"/>
      <w:bookmarkStart w:id="324" w:name="_Toc192044962"/>
      <w:bookmarkStart w:id="325" w:name="_Toc160706824"/>
      <w:r w:rsidR="00FC3C7A" w:rsidRPr="005F09A4">
        <w:rPr>
          <w:rFonts w:ascii="Century Gothic,Arial" w:eastAsia="Century Gothic,Arial" w:hAnsi="Century Gothic,Arial" w:cs="Century Gothic,Arial"/>
          <w:b/>
          <w:caps/>
          <w:sz w:val="20"/>
          <w:u w:val="single"/>
          <w:lang w:eastAsia="en-US"/>
        </w:rPr>
        <w:lastRenderedPageBreak/>
        <w:t>ARTYKUŁ 2.</w:t>
      </w:r>
      <w:r w:rsidR="007B2634">
        <w:rPr>
          <w:rFonts w:ascii="Century Gothic,Arial" w:eastAsia="Century Gothic,Arial" w:hAnsi="Century Gothic,Arial" w:cs="Century Gothic,Arial"/>
          <w:b/>
          <w:caps/>
          <w:sz w:val="20"/>
          <w:u w:val="single"/>
          <w:lang w:eastAsia="en-US"/>
        </w:rPr>
        <w:t xml:space="preserve"> </w:t>
      </w:r>
      <w:r w:rsidR="00FC3C7A" w:rsidRPr="005F09A4">
        <w:rPr>
          <w:rFonts w:ascii="Century Gothic,Arial" w:eastAsia="Century Gothic,Arial" w:hAnsi="Century Gothic,Arial" w:cs="Century Gothic,Arial"/>
          <w:b/>
          <w:caps/>
          <w:sz w:val="20"/>
          <w:u w:val="single"/>
          <w:lang w:eastAsia="en-US"/>
        </w:rPr>
        <w:t>OŚWIADCZENIA</w:t>
      </w:r>
      <w:r w:rsidR="007B2634">
        <w:rPr>
          <w:rFonts w:ascii="Century Gothic,Arial" w:eastAsia="Century Gothic,Arial" w:hAnsi="Century Gothic,Arial" w:cs="Century Gothic,Arial"/>
          <w:b/>
          <w:caps/>
          <w:sz w:val="20"/>
          <w:u w:val="single"/>
          <w:lang w:eastAsia="en-US"/>
        </w:rPr>
        <w:t xml:space="preserve"> </w:t>
      </w:r>
      <w:r w:rsidR="00FC3C7A" w:rsidRPr="005F09A4">
        <w:rPr>
          <w:rFonts w:ascii="Century Gothic,Arial" w:eastAsia="Century Gothic,Arial" w:hAnsi="Century Gothic,Arial" w:cs="Century Gothic,Arial"/>
          <w:b/>
          <w:caps/>
          <w:sz w:val="20"/>
          <w:u w:val="single"/>
          <w:lang w:eastAsia="en-US"/>
        </w:rPr>
        <w:t>STRO</w:t>
      </w:r>
      <w:bookmarkEnd w:id="322"/>
      <w:r w:rsidR="007B2634">
        <w:rPr>
          <w:rFonts w:ascii="Century Gothic,Arial" w:eastAsia="Century Gothic,Arial" w:hAnsi="Century Gothic,Arial" w:cs="Century Gothic,Arial"/>
          <w:b/>
          <w:caps/>
          <w:sz w:val="20"/>
          <w:u w:val="single"/>
          <w:lang w:eastAsia="en-US"/>
        </w:rPr>
        <w:t>N</w:t>
      </w:r>
      <w:bookmarkEnd w:id="325"/>
    </w:p>
    <w:p w14:paraId="6E8D9245" w14:textId="77777777" w:rsidR="00012880" w:rsidRPr="00E00E8E" w:rsidRDefault="00012880" w:rsidP="00E00E8E">
      <w:pPr>
        <w:rPr>
          <w:rFonts w:eastAsia="Century Gothic,Arial"/>
          <w:lang w:eastAsia="en-US"/>
        </w:rPr>
      </w:pPr>
    </w:p>
    <w:p w14:paraId="0367B800" w14:textId="2F58207F" w:rsidR="00FC3C7A" w:rsidRPr="005F09A4" w:rsidRDefault="00FC3C7A">
      <w:pPr>
        <w:pStyle w:val="Akapitzlist"/>
        <w:numPr>
          <w:ilvl w:val="0"/>
          <w:numId w:val="25"/>
        </w:numPr>
        <w:tabs>
          <w:tab w:val="left" w:pos="-1985"/>
          <w:tab w:val="left" w:pos="-1843"/>
          <w:tab w:val="left" w:pos="-1560"/>
          <w:tab w:val="left" w:pos="-1276"/>
        </w:tabs>
        <w:suppressAutoHyphens/>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Zamawiający oświadcza, iż</w:t>
      </w:r>
      <w:r w:rsidRPr="005F09A4">
        <w:rPr>
          <w:rFonts w:ascii="Century Gothic,Arial" w:eastAsia="Century Gothic,Arial" w:hAnsi="Century Gothic,Arial" w:cs="Century Gothic,Arial"/>
          <w:spacing w:val="-3"/>
        </w:rPr>
        <w:t xml:space="preserve"> w dniu </w:t>
      </w:r>
      <w:r w:rsidR="003E057B" w:rsidRPr="005F09A4">
        <w:rPr>
          <w:rFonts w:ascii="Century Gothic,Arial" w:eastAsia="Century Gothic,Arial" w:hAnsi="Century Gothic,Arial" w:cs="Century Gothic,Arial"/>
        </w:rPr>
        <w:t>…</w:t>
      </w:r>
      <w:r w:rsidR="00132470" w:rsidRPr="005F09A4">
        <w:rPr>
          <w:rFonts w:ascii="Century Gothic,Arial" w:eastAsia="Century Gothic,Arial" w:hAnsi="Century Gothic,Arial" w:cs="Century Gothic,Arial"/>
        </w:rPr>
        <w:t>….</w:t>
      </w:r>
      <w:r w:rsidR="003E057B" w:rsidRPr="005F09A4">
        <w:rPr>
          <w:rFonts w:ascii="Century Gothic,Arial" w:eastAsia="Century Gothic,Arial" w:hAnsi="Century Gothic,Arial" w:cs="Century Gothic,Arial"/>
        </w:rPr>
        <w:t>…</w:t>
      </w:r>
      <w:r w:rsidR="00FD1691" w:rsidRPr="005F09A4">
        <w:rPr>
          <w:rFonts w:ascii="Century Gothic,Arial" w:eastAsia="Century Gothic,Arial" w:hAnsi="Century Gothic,Arial" w:cs="Century Gothic,Arial"/>
        </w:rPr>
        <w:t xml:space="preserve"> r. </w:t>
      </w:r>
      <w:r w:rsidRPr="005F09A4">
        <w:rPr>
          <w:rFonts w:ascii="Century Gothic,Arial" w:eastAsia="Century Gothic,Arial" w:hAnsi="Century Gothic,Arial" w:cs="Century Gothic,Arial"/>
          <w:spacing w:val="-3"/>
        </w:rPr>
        <w:t>opublikował ogłoszenie o zamówieniu sektorowym na wykonanie Inwestycji w trybie przetargu nieograniczonego</w:t>
      </w:r>
      <w:r w:rsidRPr="005F09A4">
        <w:rPr>
          <w:rFonts w:ascii="Century Gothic,Arial" w:eastAsia="Century Gothic,Arial" w:hAnsi="Century Gothic,Arial" w:cs="Century Gothic,Arial"/>
        </w:rPr>
        <w:t>.</w:t>
      </w:r>
    </w:p>
    <w:p w14:paraId="2F371F34" w14:textId="3E7A8A02" w:rsidR="00CF1067" w:rsidRPr="00E00E8E" w:rsidRDefault="00CF1067" w:rsidP="00CF1067">
      <w:pPr>
        <w:pStyle w:val="Akapitzlist"/>
        <w:numPr>
          <w:ilvl w:val="0"/>
          <w:numId w:val="25"/>
        </w:numPr>
        <w:tabs>
          <w:tab w:val="left" w:pos="-1985"/>
          <w:tab w:val="left" w:pos="-1843"/>
          <w:tab w:val="left" w:pos="-1560"/>
          <w:tab w:val="left" w:pos="-1276"/>
        </w:tabs>
        <w:suppressAutoHyphens/>
        <w:spacing w:line="360" w:lineRule="auto"/>
        <w:jc w:val="both"/>
        <w:rPr>
          <w:rFonts w:ascii="Century Gothic,Arial" w:eastAsia="Century Gothic,Arial" w:hAnsi="Century Gothic,Arial" w:cs="Century Gothic,Arial"/>
        </w:rPr>
      </w:pPr>
      <w:bookmarkStart w:id="326" w:name="_Hlk157165203"/>
      <w:r w:rsidRPr="00E00E8E">
        <w:rPr>
          <w:rFonts w:ascii="Century Gothic,Arial" w:hAnsi="Century Gothic,Arial"/>
        </w:rPr>
        <w:t>Projekt wskazany do wspó</w:t>
      </w:r>
      <w:r w:rsidRPr="00E00E8E">
        <w:rPr>
          <w:rFonts w:ascii="Century Gothic,Arial" w:hAnsi="Century Gothic,Arial" w:hint="eastAsia"/>
        </w:rPr>
        <w:t>ł</w:t>
      </w:r>
      <w:r w:rsidRPr="00E00E8E">
        <w:rPr>
          <w:rFonts w:ascii="Century Gothic,Arial" w:hAnsi="Century Gothic,Arial"/>
        </w:rPr>
        <w:t>finansowania przez Uni</w:t>
      </w:r>
      <w:r w:rsidRPr="00E00E8E">
        <w:rPr>
          <w:rFonts w:ascii="Century Gothic,Arial" w:hAnsi="Century Gothic,Arial" w:hint="eastAsia"/>
        </w:rPr>
        <w:t>ę</w:t>
      </w:r>
      <w:r w:rsidRPr="00E00E8E">
        <w:rPr>
          <w:rFonts w:ascii="Century Gothic,Arial" w:hAnsi="Century Gothic,Arial"/>
        </w:rPr>
        <w:t xml:space="preserve"> Europejsk</w:t>
      </w:r>
      <w:r w:rsidRPr="00E00E8E">
        <w:rPr>
          <w:rFonts w:ascii="Century Gothic,Arial" w:hAnsi="Century Gothic,Arial" w:hint="eastAsia"/>
        </w:rPr>
        <w:t>ą</w:t>
      </w:r>
      <w:r w:rsidRPr="00E00E8E">
        <w:rPr>
          <w:rFonts w:ascii="Century Gothic,Arial" w:hAnsi="Century Gothic,Arial"/>
        </w:rPr>
        <w:t xml:space="preserve"> w formie po</w:t>
      </w:r>
      <w:r w:rsidRPr="00E00E8E">
        <w:rPr>
          <w:rFonts w:ascii="Century Gothic,Arial" w:hAnsi="Century Gothic,Arial" w:hint="eastAsia"/>
        </w:rPr>
        <w:t>ż</w:t>
      </w:r>
      <w:r w:rsidRPr="00E00E8E">
        <w:rPr>
          <w:rFonts w:ascii="Century Gothic,Arial" w:hAnsi="Century Gothic,Arial"/>
        </w:rPr>
        <w:t>yczki w ramach    Instrumentu na rzecz Odbudowy i Zwi</w:t>
      </w:r>
      <w:r w:rsidRPr="00E00E8E">
        <w:rPr>
          <w:rFonts w:ascii="Century Gothic,Arial" w:hAnsi="Century Gothic,Arial" w:hint="eastAsia"/>
        </w:rPr>
        <w:t>ę</w:t>
      </w:r>
      <w:r w:rsidRPr="00E00E8E">
        <w:rPr>
          <w:rFonts w:ascii="Century Gothic,Arial" w:hAnsi="Century Gothic,Arial"/>
        </w:rPr>
        <w:t>kszania Odporno</w:t>
      </w:r>
      <w:r w:rsidRPr="00E00E8E">
        <w:rPr>
          <w:rFonts w:ascii="Century Gothic,Arial" w:hAnsi="Century Gothic,Arial" w:hint="eastAsia"/>
        </w:rPr>
        <w:t>ś</w:t>
      </w:r>
      <w:r w:rsidRPr="00E00E8E">
        <w:rPr>
          <w:rFonts w:ascii="Century Gothic,Arial" w:hAnsi="Century Gothic,Arial"/>
        </w:rPr>
        <w:t>ci Polski (Rozdzia</w:t>
      </w:r>
      <w:r w:rsidRPr="00E00E8E">
        <w:rPr>
          <w:rFonts w:ascii="Century Gothic,Arial" w:hAnsi="Century Gothic,Arial" w:hint="eastAsia"/>
        </w:rPr>
        <w:t>ł</w:t>
      </w:r>
      <w:r w:rsidRPr="00E00E8E">
        <w:rPr>
          <w:rFonts w:ascii="Century Gothic,Arial" w:hAnsi="Century Gothic,Arial"/>
        </w:rPr>
        <w:t xml:space="preserve"> </w:t>
      </w:r>
      <w:proofErr w:type="spellStart"/>
      <w:r w:rsidRPr="00E00E8E">
        <w:rPr>
          <w:rFonts w:ascii="Century Gothic,Arial" w:hAnsi="Century Gothic,Arial"/>
        </w:rPr>
        <w:t>REPowerEU</w:t>
      </w:r>
      <w:proofErr w:type="spellEnd"/>
      <w:r w:rsidRPr="00E00E8E">
        <w:rPr>
          <w:rFonts w:ascii="Century Gothic,Arial" w:hAnsi="Century Gothic,Arial"/>
        </w:rPr>
        <w:t>)</w:t>
      </w:r>
      <w:r w:rsidRPr="005F09A4">
        <w:rPr>
          <w:rFonts w:ascii="Century Gothic,Arial" w:hAnsi="Century Gothic,Arial"/>
        </w:rPr>
        <w:t>.</w:t>
      </w:r>
      <w:bookmarkEnd w:id="326"/>
    </w:p>
    <w:p w14:paraId="3D0A7DEA" w14:textId="77777777" w:rsidR="00FC3C7A" w:rsidRPr="005F09A4" w:rsidRDefault="00FC3C7A">
      <w:pPr>
        <w:pStyle w:val="Akapitzlist"/>
        <w:numPr>
          <w:ilvl w:val="0"/>
          <w:numId w:val="25"/>
        </w:numPr>
        <w:tabs>
          <w:tab w:val="left" w:pos="-1985"/>
          <w:tab w:val="left" w:pos="-1843"/>
          <w:tab w:val="left" w:pos="-1560"/>
          <w:tab w:val="left" w:pos="-1276"/>
        </w:tabs>
        <w:suppressAutoHyphens/>
        <w:spacing w:line="360" w:lineRule="auto"/>
        <w:jc w:val="both"/>
        <w:rPr>
          <w:rFonts w:ascii="Century Gothic,Arial,Calibri" w:eastAsia="Century Gothic,Arial,Calibri" w:hAnsi="Century Gothic,Arial,Calibri" w:cs="Century Gothic,Arial,Calibri"/>
        </w:rPr>
      </w:pPr>
      <w:r w:rsidRPr="005F09A4">
        <w:rPr>
          <w:rFonts w:ascii="Century Gothic,Arial,Calibri" w:eastAsia="Century Gothic,Arial,Calibri" w:hAnsi="Century Gothic,Arial,Calibri" w:cs="Century Gothic,Arial,Calibri"/>
          <w:spacing w:val="-3"/>
        </w:rPr>
        <w:t>Wykonawca</w:t>
      </w:r>
      <w:r w:rsidRPr="005F09A4">
        <w:rPr>
          <w:rFonts w:ascii="Century Gothic,Arial,Calibri" w:eastAsia="Century Gothic,Arial,Calibri" w:hAnsi="Century Gothic,Arial,Calibri" w:cs="Century Gothic,Arial,Calibri"/>
        </w:rPr>
        <w:t xml:space="preserve"> oświadcza i zapewnia, że:</w:t>
      </w:r>
    </w:p>
    <w:p w14:paraId="568D5066" w14:textId="77777777" w:rsidR="00FC3C7A" w:rsidRPr="005F09A4" w:rsidRDefault="00FC3C7A">
      <w:pPr>
        <w:pStyle w:val="BodyText21"/>
        <w:numPr>
          <w:ilvl w:val="0"/>
          <w:numId w:val="34"/>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Umowa stanowi ważne i prawnie wiążące dla niego zobowiązanie. Zawarcie i wykonanie Umowy nie stanowi naruszenia jakiejkolwiek umowy lub zobowiązania, których stroną jest Wykonawca, jak również nie stanowi naruszenia jakiejkolwiek decyzji administracyjnej, zarządzenia, postanowienia lub wyroku wiążącego lub w jakikolwiek sposób dotyczącego Wykonawcy. Wykonawca uzyskał zgody właściwych organów na zawarcie i wykonanie Umowy, o ile takie zgody były wymagane,</w:t>
      </w:r>
    </w:p>
    <w:p w14:paraId="06524375" w14:textId="753C793E" w:rsidR="00FC3C7A" w:rsidRPr="005F09A4" w:rsidRDefault="006705E4">
      <w:pPr>
        <w:pStyle w:val="BodyText21"/>
        <w:numPr>
          <w:ilvl w:val="0"/>
          <w:numId w:val="34"/>
        </w:numPr>
        <w:suppressAutoHyphens/>
        <w:spacing w:line="360" w:lineRule="auto"/>
        <w:ind w:left="709"/>
        <w:rPr>
          <w:rFonts w:ascii="Century Gothic,Arial" w:eastAsia="Century Gothic,Arial" w:hAnsi="Century Gothic,Arial" w:cs="Century Gothic,Arial"/>
          <w:sz w:val="20"/>
        </w:rPr>
      </w:pPr>
      <w:r w:rsidRPr="005F09A4">
        <w:rPr>
          <w:rFonts w:ascii="Century Gothic" w:eastAsia="Century Gothic" w:hAnsi="Century Gothic" w:cs="Century Gothic"/>
          <w:sz w:val="20"/>
        </w:rPr>
        <w:t>pozostaje podmiotem prawidłowo utworzonym, istniejącym i działającym zgodnie z prawem, a także, iż w odniesieniu do Wykonawcy nie został złożony wniosek o otwarcie postępowania upadłościowego lub restrukturyzacyjnego, nie została otwarta likwidacja Wykonawcy, nie został wydany nakaz zajęcia majątku Wykonawcy, który uniemożliwia lub istotnie utrudnia Wykonawcy realizację zobowiązań wynikających z Umowy, nie ogłoszono upadłości, jego aktywami nie zarządza likwidator lub sąd; nie zawarł układu z wierzycielami, a jego działalność gospodarcza nie jest zawieszona i nie znajduje się on w innej tego rodzaju sytuacji wynikającej z podobnej procedury przewidzianej w przepisach miejsca wszczęcia tej procedury; w przypadku Konsorcjum oświadczenie dotyczy każdego z członków Konsorcjum</w:t>
      </w:r>
      <w:r w:rsidR="00BF052D" w:rsidRPr="005F09A4">
        <w:rPr>
          <w:rFonts w:ascii="Century Gothic" w:eastAsia="Century Gothic" w:hAnsi="Century Gothic" w:cs="Century Gothic"/>
          <w:sz w:val="20"/>
        </w:rPr>
        <w:t>,</w:t>
      </w:r>
    </w:p>
    <w:p w14:paraId="1CF29049" w14:textId="77777777" w:rsidR="00FC3C7A" w:rsidRPr="005F09A4" w:rsidRDefault="00FC3C7A">
      <w:pPr>
        <w:pStyle w:val="BodyText21"/>
        <w:numPr>
          <w:ilvl w:val="0"/>
          <w:numId w:val="34"/>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posiada wiedzę i doświadczenie, niezbędne do należytego wykonania Umowy, oraz uzyskał uprawnienia UDT na wytwarzanie obiektów podlegających odbiorowi UDT,</w:t>
      </w:r>
    </w:p>
    <w:p w14:paraId="2095FD83" w14:textId="628C40D1" w:rsidR="00FC3C7A" w:rsidRPr="00F46378" w:rsidRDefault="00FC3C7A">
      <w:pPr>
        <w:pStyle w:val="BodyText21"/>
        <w:numPr>
          <w:ilvl w:val="0"/>
          <w:numId w:val="34"/>
        </w:numPr>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posiada odpowiednie zasoby techniczne oraz personel posiadający zdolności, doświadczenie, wiedzę oraz wymagane uprawnienia, w zakresie niezbędnym do należytego wykonania Inwestycji, zgodnie ze złożoną Ofertą (stanowiącą </w:t>
      </w:r>
      <w:r w:rsidRPr="00F46378">
        <w:rPr>
          <w:rFonts w:ascii="Century Gothic" w:eastAsia="Century Gothic" w:hAnsi="Century Gothic" w:cs="Century Gothic"/>
          <w:b/>
          <w:bCs/>
          <w:sz w:val="20"/>
        </w:rPr>
        <w:t xml:space="preserve">Załącznik nr </w:t>
      </w:r>
      <w:r w:rsidR="00A74B10" w:rsidRPr="00F46378">
        <w:rPr>
          <w:rFonts w:ascii="Century Gothic,Arial" w:eastAsia="Century Gothic,Arial" w:hAnsi="Century Gothic,Arial" w:cs="Century Gothic,Arial"/>
          <w:b/>
          <w:bCs/>
          <w:sz w:val="20"/>
        </w:rPr>
        <w:t>2</w:t>
      </w:r>
      <w:r w:rsidR="00A74B10" w:rsidRPr="00F46378">
        <w:rPr>
          <w:rFonts w:ascii="Century Gothic,Arial" w:eastAsia="Century Gothic,Arial" w:hAnsi="Century Gothic,Arial" w:cs="Century Gothic,Arial"/>
          <w:sz w:val="20"/>
        </w:rPr>
        <w:t xml:space="preserve"> </w:t>
      </w:r>
      <w:r w:rsidRPr="00F46378">
        <w:rPr>
          <w:rFonts w:ascii="Century Gothic,Arial" w:eastAsia="Century Gothic,Arial" w:hAnsi="Century Gothic,Arial" w:cs="Century Gothic,Arial"/>
          <w:b/>
          <w:bCs/>
          <w:sz w:val="20"/>
        </w:rPr>
        <w:t>do Umowy</w:t>
      </w:r>
      <w:r w:rsidRPr="00F46378">
        <w:rPr>
          <w:rFonts w:ascii="Century Gothic,Arial" w:eastAsia="Century Gothic,Arial" w:hAnsi="Century Gothic,Arial" w:cs="Century Gothic,Arial"/>
          <w:sz w:val="20"/>
        </w:rPr>
        <w:t>) i postanowieniami Umowy,</w:t>
      </w:r>
    </w:p>
    <w:p w14:paraId="352B5EE3" w14:textId="77777777" w:rsidR="00FC3C7A" w:rsidRPr="00DF0AD4" w:rsidRDefault="00FC3C7A">
      <w:pPr>
        <w:pStyle w:val="BodyText21"/>
        <w:numPr>
          <w:ilvl w:val="0"/>
          <w:numId w:val="34"/>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posiada środki finansowe konieczne do wykonania Umowy, a jego sytuacja finansowa pozwala na </w:t>
      </w:r>
      <w:r w:rsidRPr="00DF0AD4">
        <w:rPr>
          <w:rFonts w:ascii="Century Gothic,Arial" w:eastAsia="Century Gothic,Arial" w:hAnsi="Century Gothic,Arial" w:cs="Century Gothic,Arial"/>
          <w:sz w:val="20"/>
        </w:rPr>
        <w:t>podjęcie w dobrej wierze zobowiązań wynikających z Umowy,</w:t>
      </w:r>
    </w:p>
    <w:p w14:paraId="5BE3EB34" w14:textId="49C5C2C1" w:rsidR="00FC3C7A" w:rsidRPr="005F09A4" w:rsidRDefault="00FC3C7A">
      <w:pPr>
        <w:pStyle w:val="BodyText21"/>
        <w:numPr>
          <w:ilvl w:val="0"/>
          <w:numId w:val="34"/>
        </w:numPr>
        <w:suppressAutoHyphens/>
        <w:spacing w:line="360" w:lineRule="auto"/>
        <w:ind w:left="709"/>
        <w:rPr>
          <w:rFonts w:ascii="Century Gothic,Arial" w:eastAsia="Century Gothic,Arial" w:hAnsi="Century Gothic,Arial" w:cs="Century Gothic,Arial"/>
          <w:sz w:val="20"/>
        </w:rPr>
      </w:pPr>
      <w:bookmarkStart w:id="327" w:name="_Hlk22629637"/>
      <w:bookmarkStart w:id="328" w:name="_Hlk18588959"/>
      <w:r w:rsidRPr="00DF0AD4">
        <w:rPr>
          <w:rFonts w:ascii="Century Gothic,Arial" w:eastAsia="Century Gothic,Arial" w:hAnsi="Century Gothic,Arial" w:cs="Century Gothic,Arial"/>
          <w:sz w:val="20"/>
        </w:rPr>
        <w:t xml:space="preserve">z </w:t>
      </w:r>
      <w:r w:rsidR="00ED495A" w:rsidRPr="00DF0AD4">
        <w:rPr>
          <w:rFonts w:ascii="Century Gothic" w:eastAsia="Century Gothic" w:hAnsi="Century Gothic" w:cs="Century Gothic"/>
          <w:sz w:val="20"/>
        </w:rPr>
        <w:t xml:space="preserve">zastrzeżeniem postanowień art. 5 ust. 1 pkt </w:t>
      </w:r>
      <w:r w:rsidR="007343F9">
        <w:rPr>
          <w:rFonts w:ascii="Century Gothic" w:eastAsia="Century Gothic" w:hAnsi="Century Gothic" w:cs="Century Gothic"/>
          <w:sz w:val="20"/>
        </w:rPr>
        <w:t>4</w:t>
      </w:r>
      <w:r w:rsidR="00ED495A" w:rsidRPr="00DF0AD4">
        <w:rPr>
          <w:rFonts w:ascii="Century Gothic" w:eastAsia="Century Gothic" w:hAnsi="Century Gothic" w:cs="Century Gothic"/>
          <w:sz w:val="20"/>
        </w:rPr>
        <w:t xml:space="preserve"> Umowy, </w:t>
      </w:r>
      <w:bookmarkEnd w:id="327"/>
      <w:r w:rsidRPr="00DF0AD4">
        <w:rPr>
          <w:rFonts w:ascii="Century Gothic" w:eastAsia="Century Gothic" w:hAnsi="Century Gothic" w:cs="Century Gothic"/>
          <w:sz w:val="20"/>
        </w:rPr>
        <w:t xml:space="preserve">z </w:t>
      </w:r>
      <w:r w:rsidR="003C6816" w:rsidRPr="00DF0AD4">
        <w:rPr>
          <w:rFonts w:ascii="Century Gothic" w:eastAsia="Century Gothic" w:hAnsi="Century Gothic" w:cs="Century Gothic"/>
          <w:sz w:val="20"/>
        </w:rPr>
        <w:t>należytą</w:t>
      </w:r>
      <w:r w:rsidRPr="005F09A4">
        <w:rPr>
          <w:rFonts w:ascii="Century Gothic,Arial" w:eastAsia="Century Gothic,Arial" w:hAnsi="Century Gothic,Arial" w:cs="Century Gothic,Arial"/>
          <w:sz w:val="20"/>
        </w:rPr>
        <w:t xml:space="preserve"> starannością zapoznał się Dokumentacją Przetargową, w szczególności </w:t>
      </w:r>
      <w:bookmarkEnd w:id="328"/>
      <w:r w:rsidRPr="005F09A4">
        <w:rPr>
          <w:rFonts w:ascii="Century Gothic,Arial" w:eastAsia="Century Gothic,Arial" w:hAnsi="Century Gothic,Arial" w:cs="Century Gothic,Arial"/>
          <w:sz w:val="20"/>
        </w:rPr>
        <w:t xml:space="preserve">posiada pełną znajomość Przedmiotu Umowy, dokonał analizy Dokumentacji Przetargowej, wszelkich planów i dokumentów niezbędnych do wykonania prac budowlanych oraz znany mu jest Teren Budowy </w:t>
      </w:r>
      <w:r w:rsidR="00405E0B" w:rsidRPr="005F09A4">
        <w:rPr>
          <w:rFonts w:ascii="Century Gothic" w:eastAsia="Century Gothic" w:hAnsi="Century Gothic" w:cs="Century Gothic"/>
          <w:sz w:val="20"/>
        </w:rPr>
        <w:t>(</w:t>
      </w:r>
      <w:r w:rsidR="00ED495A" w:rsidRPr="005F09A4">
        <w:rPr>
          <w:rFonts w:ascii="Century Gothic" w:eastAsia="Century Gothic" w:hAnsi="Century Gothic" w:cs="Century Gothic"/>
          <w:sz w:val="20"/>
        </w:rPr>
        <w:t>dokonał jego wizji lokalnej lub obchodu</w:t>
      </w:r>
      <w:r w:rsidR="00BC3766">
        <w:rPr>
          <w:rFonts w:ascii="Century Gothic" w:eastAsia="Century Gothic" w:hAnsi="Century Gothic" w:cs="Century Gothic"/>
          <w:sz w:val="20"/>
        </w:rPr>
        <w:t xml:space="preserve"> – jeżeli dotyczy</w:t>
      </w:r>
      <w:r w:rsidR="007B3313">
        <w:rPr>
          <w:rFonts w:ascii="Century Gothic" w:eastAsia="Century Gothic" w:hAnsi="Century Gothic" w:cs="Century Gothic"/>
          <w:sz w:val="20"/>
        </w:rPr>
        <w:t>)</w:t>
      </w:r>
      <w:r w:rsidRPr="005F09A4">
        <w:rPr>
          <w:rFonts w:ascii="Century Gothic" w:eastAsia="Century Gothic" w:hAnsi="Century Gothic" w:cs="Century Gothic"/>
          <w:sz w:val="20"/>
        </w:rPr>
        <w:t xml:space="preserve"> </w:t>
      </w:r>
      <w:r w:rsidRPr="005F09A4">
        <w:rPr>
          <w:rFonts w:ascii="Century Gothic,Arial" w:eastAsia="Century Gothic,Arial" w:hAnsi="Century Gothic,Arial" w:cs="Century Gothic,Arial"/>
          <w:sz w:val="20"/>
        </w:rPr>
        <w:t xml:space="preserve">oraz nieruchomości sąsiadujące, jak również ma pełną znajomość i wiedzę wszystkich aktualnie obowiązujących przepisów, </w:t>
      </w:r>
    </w:p>
    <w:p w14:paraId="51C30155" w14:textId="6FACC8F6" w:rsidR="00FC3C7A" w:rsidRPr="005F09A4" w:rsidRDefault="00FC3C7A">
      <w:pPr>
        <w:pStyle w:val="BodyText21"/>
        <w:numPr>
          <w:ilvl w:val="0"/>
          <w:numId w:val="34"/>
        </w:numPr>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lastRenderedPageBreak/>
        <w:t>dokładnie</w:t>
      </w:r>
      <w:r w:rsidR="00C17BF9" w:rsidRPr="005F09A4">
        <w:rPr>
          <w:rFonts w:ascii="Century Gothic,Arial" w:eastAsia="Century Gothic,Arial" w:hAnsi="Century Gothic,Arial" w:cs="Century Gothic,Arial"/>
          <w:sz w:val="20"/>
        </w:rPr>
        <w:t xml:space="preserve">, z zachowaniem staranności wymaganej od profesjonalnego wykonawcy, </w:t>
      </w:r>
      <w:r w:rsidRPr="005F09A4">
        <w:rPr>
          <w:rFonts w:ascii="Century Gothic,Arial" w:eastAsia="Century Gothic,Arial" w:hAnsi="Century Gothic,Arial" w:cs="Century Gothic,Arial"/>
          <w:sz w:val="20"/>
        </w:rPr>
        <w:t xml:space="preserve">ocenił wszystkie warunki wykonania Robót, </w:t>
      </w:r>
      <w:r w:rsidR="00C17BF9" w:rsidRPr="005F09A4">
        <w:rPr>
          <w:rFonts w:ascii="Century Gothic,Arial" w:eastAsia="Century Gothic,Arial" w:hAnsi="Century Gothic,Arial" w:cs="Century Gothic,Arial"/>
          <w:sz w:val="20"/>
        </w:rPr>
        <w:t xml:space="preserve">w oparciu o udostępnioną mu Dokumentację Przetargową </w:t>
      </w:r>
      <w:r w:rsidRPr="005F09A4">
        <w:rPr>
          <w:rFonts w:ascii="Century Gothic,Arial" w:eastAsia="Century Gothic,Arial" w:hAnsi="Century Gothic,Arial" w:cs="Century Gothic,Arial"/>
          <w:sz w:val="20"/>
        </w:rPr>
        <w:t>w szczególności robót budowlanych, jest świadom ich złożoności oraz uwzględnił je w zaoferowanym Wynagrodzeniu,</w:t>
      </w:r>
    </w:p>
    <w:p w14:paraId="4116F2BE" w14:textId="7DD4AF56" w:rsidR="00FC3C7A" w:rsidRPr="005F09A4" w:rsidRDefault="00FC3C7A">
      <w:pPr>
        <w:pStyle w:val="BodyText21"/>
        <w:numPr>
          <w:ilvl w:val="0"/>
          <w:numId w:val="34"/>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z </w:t>
      </w:r>
      <w:r w:rsidR="00ED495A" w:rsidRPr="005F09A4">
        <w:rPr>
          <w:rFonts w:ascii="Century Gothic" w:eastAsia="Century Gothic" w:hAnsi="Century Gothic" w:cs="Century Gothic"/>
          <w:sz w:val="20"/>
        </w:rPr>
        <w:t xml:space="preserve">zastrzeżeniem </w:t>
      </w:r>
      <w:r w:rsidR="00ED495A" w:rsidRPr="007E0658">
        <w:rPr>
          <w:rFonts w:ascii="Century Gothic" w:eastAsia="Century Gothic" w:hAnsi="Century Gothic" w:cs="Century Gothic"/>
          <w:sz w:val="20"/>
        </w:rPr>
        <w:t xml:space="preserve">postanowień art. 5 ust. 1 pkt </w:t>
      </w:r>
      <w:r w:rsidR="007E0658" w:rsidRPr="007E0658">
        <w:rPr>
          <w:rFonts w:ascii="Century Gothic" w:eastAsia="Century Gothic" w:hAnsi="Century Gothic" w:cs="Century Gothic"/>
          <w:sz w:val="20"/>
        </w:rPr>
        <w:t>4</w:t>
      </w:r>
      <w:r w:rsidR="00ED495A" w:rsidRPr="007E0658">
        <w:rPr>
          <w:rFonts w:ascii="Century Gothic" w:eastAsia="Century Gothic" w:hAnsi="Century Gothic" w:cs="Century Gothic"/>
          <w:sz w:val="20"/>
        </w:rPr>
        <w:t xml:space="preserve"> Umowy, </w:t>
      </w:r>
      <w:r w:rsidRPr="007E0658">
        <w:rPr>
          <w:rFonts w:ascii="Century Gothic,Arial" w:eastAsia="Century Gothic,Arial" w:hAnsi="Century Gothic,Arial" w:cs="Century Gothic,Arial"/>
          <w:sz w:val="20"/>
        </w:rPr>
        <w:t xml:space="preserve">z </w:t>
      </w:r>
      <w:r w:rsidR="00ED495A" w:rsidRPr="007E0658">
        <w:rPr>
          <w:rFonts w:ascii="Century Gothic,Arial" w:eastAsia="Century Gothic,Arial" w:hAnsi="Century Gothic,Arial" w:cs="Century Gothic,Arial"/>
          <w:sz w:val="20"/>
        </w:rPr>
        <w:t>należytą</w:t>
      </w:r>
      <w:r w:rsidRPr="005F09A4">
        <w:rPr>
          <w:rFonts w:ascii="Century Gothic,Arial" w:eastAsia="Century Gothic,Arial" w:hAnsi="Century Gothic,Arial" w:cs="Century Gothic,Arial"/>
          <w:sz w:val="20"/>
        </w:rPr>
        <w:t xml:space="preserve"> starannością zapoznał się Dokumentacją Przetargową, </w:t>
      </w:r>
      <w:r w:rsidR="003C6816" w:rsidRPr="005F09A4">
        <w:rPr>
          <w:rFonts w:ascii="Century Gothic,Arial" w:eastAsia="Century Gothic,Arial" w:hAnsi="Century Gothic,Arial" w:cs="Century Gothic,Arial"/>
          <w:sz w:val="20"/>
        </w:rPr>
        <w:t>oraz</w:t>
      </w:r>
      <w:r w:rsidRPr="005F09A4">
        <w:rPr>
          <w:rFonts w:ascii="Century Gothic,Arial" w:eastAsia="Century Gothic,Arial" w:hAnsi="Century Gothic,Arial" w:cs="Century Gothic,Arial"/>
          <w:sz w:val="20"/>
        </w:rPr>
        <w:t xml:space="preserve"> dokonał szczegółowej oceny Terenu Budowy i jest w pełni świadomy wszystkich wskazanych warunków fizycznych oraz ograniczeń odnoszących się do Terenu Budowy, nieruchomości sąsiadujących, dostępu, mediów, otoczenia, jak również organizacji i funkcjonowania Terenu Budowy (środki transportu i komunikacja, składowanie Materiałów i Urządzeń, energia elektryczna, woda, instalacje Terenu Budowy, odległość od publicznych lub prywatnych miejsc składowania odpadów, itp.), jak również jest świadomy ograniczeń wynikających z funkcjonowania istniejących i prowadzonych działalności w </w:t>
      </w:r>
      <w:r w:rsidRPr="0098315C">
        <w:rPr>
          <w:rFonts w:ascii="Century Gothic,Arial" w:eastAsia="Century Gothic,Arial" w:hAnsi="Century Gothic,Arial" w:cs="Century Gothic,Arial"/>
          <w:sz w:val="20"/>
        </w:rPr>
        <w:t xml:space="preserve">sąsiedztwie </w:t>
      </w:r>
      <w:r w:rsidR="00421EEA" w:rsidRPr="0098315C">
        <w:rPr>
          <w:rFonts w:ascii="Century Gothic,Arial" w:eastAsia="Century Gothic,Arial" w:hAnsi="Century Gothic,Arial" w:cs="Century Gothic,Arial"/>
          <w:sz w:val="20"/>
        </w:rPr>
        <w:t xml:space="preserve">i na </w:t>
      </w:r>
      <w:r w:rsidRPr="0098315C">
        <w:rPr>
          <w:rFonts w:ascii="Century Gothic,Arial" w:eastAsia="Century Gothic,Arial" w:hAnsi="Century Gothic,Arial" w:cs="Century Gothic,Arial"/>
          <w:sz w:val="20"/>
        </w:rPr>
        <w:t>Teren</w:t>
      </w:r>
      <w:r w:rsidR="00421EEA" w:rsidRPr="0098315C">
        <w:rPr>
          <w:rFonts w:ascii="Century Gothic,Arial" w:eastAsia="Century Gothic,Arial" w:hAnsi="Century Gothic,Arial" w:cs="Century Gothic,Arial"/>
          <w:sz w:val="20"/>
        </w:rPr>
        <w:t>ie</w:t>
      </w:r>
      <w:r w:rsidRPr="005F09A4">
        <w:rPr>
          <w:rFonts w:ascii="Century Gothic,Arial" w:eastAsia="Century Gothic,Arial" w:hAnsi="Century Gothic,Arial" w:cs="Century Gothic,Arial"/>
          <w:sz w:val="20"/>
        </w:rPr>
        <w:t xml:space="preserve"> Budowy oraz końcowego przeznaczenia, celu i użytkowania Inwestycji i całego Terenu Budowy,</w:t>
      </w:r>
    </w:p>
    <w:p w14:paraId="286B4D33" w14:textId="63091426" w:rsidR="00FC3C7A" w:rsidRPr="005F09A4" w:rsidRDefault="00FC3C7A">
      <w:pPr>
        <w:pStyle w:val="BodyText21"/>
        <w:numPr>
          <w:ilvl w:val="0"/>
          <w:numId w:val="34"/>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zapoznał się ze wszystkimi, przekazanymi przez Zamawiającego dokumentami Inwestycji, </w:t>
      </w:r>
      <w:r w:rsidR="00ED495A" w:rsidRPr="005F09A4">
        <w:rPr>
          <w:rFonts w:ascii="Century Gothic,Arial" w:eastAsia="Century Gothic,Arial" w:hAnsi="Century Gothic,Arial" w:cs="Century Gothic,Arial"/>
          <w:sz w:val="20"/>
        </w:rPr>
        <w:t>przekazanymi</w:t>
      </w:r>
      <w:r w:rsidRPr="005F09A4">
        <w:rPr>
          <w:rFonts w:ascii="Century Gothic,Arial" w:eastAsia="Century Gothic,Arial" w:hAnsi="Century Gothic,Arial" w:cs="Century Gothic,Arial"/>
          <w:sz w:val="20"/>
        </w:rPr>
        <w:t xml:space="preserve"> decyzjami </w:t>
      </w:r>
      <w:r w:rsidRPr="003F5CA5">
        <w:rPr>
          <w:rFonts w:ascii="Century Gothic,Arial" w:eastAsia="Century Gothic,Arial" w:hAnsi="Century Gothic,Arial" w:cs="Century Gothic,Arial"/>
          <w:sz w:val="20"/>
        </w:rPr>
        <w:t xml:space="preserve">administracyjnymi i uzgodnieniami dotyczącymi Inwestycji i nie wnosi do nich zastrzeżeń, z zastrzeżeniem art. 5 ust. 1 pkt </w:t>
      </w:r>
      <w:r w:rsidR="003F5CA5" w:rsidRPr="003F5CA5">
        <w:rPr>
          <w:rFonts w:ascii="Century Gothic,Arial" w:eastAsia="Century Gothic,Arial" w:hAnsi="Century Gothic,Arial" w:cs="Century Gothic,Arial"/>
          <w:sz w:val="20"/>
        </w:rPr>
        <w:t>4</w:t>
      </w:r>
      <w:r w:rsidRPr="003F5CA5">
        <w:rPr>
          <w:rFonts w:ascii="Century Gothic,Arial" w:eastAsia="Century Gothic,Arial" w:hAnsi="Century Gothic,Arial" w:cs="Century Gothic,Arial"/>
          <w:sz w:val="20"/>
        </w:rPr>
        <w:t xml:space="preserve"> Umowy</w:t>
      </w:r>
      <w:r w:rsidRPr="005F09A4">
        <w:rPr>
          <w:rFonts w:ascii="Century Gothic,Arial" w:eastAsia="Century Gothic,Arial" w:hAnsi="Century Gothic,Arial" w:cs="Century Gothic,Arial"/>
          <w:sz w:val="20"/>
        </w:rPr>
        <w:t xml:space="preserve">, oraz potwierdza, </w:t>
      </w:r>
      <w:r w:rsidR="00535876" w:rsidRPr="005F09A4">
        <w:rPr>
          <w:rFonts w:ascii="Century Gothic" w:hAnsi="Century Gothic" w:cs="Arial"/>
          <w:sz w:val="20"/>
        </w:rPr>
        <w:br/>
      </w:r>
      <w:r w:rsidRPr="005F09A4">
        <w:rPr>
          <w:rFonts w:ascii="Century Gothic,Arial" w:eastAsia="Century Gothic,Arial" w:hAnsi="Century Gothic,Arial" w:cs="Century Gothic,Arial"/>
          <w:sz w:val="20"/>
        </w:rPr>
        <w:t>że przedstawione mu dokumenty są wystarczające do należytego wykonania Umowy,</w:t>
      </w:r>
    </w:p>
    <w:p w14:paraId="377D5FC4" w14:textId="13D97C7C" w:rsidR="00FC3C7A" w:rsidRPr="005F09A4" w:rsidRDefault="00FC3C7A">
      <w:pPr>
        <w:pStyle w:val="BodyText21"/>
        <w:numPr>
          <w:ilvl w:val="0"/>
          <w:numId w:val="34"/>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posiada zdolności produkcyjne niezbędne dla profesjonalnego wykonania Przedmiotu Umowy przy zachowaniu najwyższych standardów, jakie obowiązują przy realizacji </w:t>
      </w:r>
      <w:r w:rsidR="002222E2" w:rsidRPr="005F09A4">
        <w:rPr>
          <w:rFonts w:ascii="Century Gothic,Arial" w:eastAsia="Century Gothic,Arial" w:hAnsi="Century Gothic,Arial" w:cs="Century Gothic,Arial"/>
          <w:sz w:val="20"/>
        </w:rPr>
        <w:t>Inwestycji</w:t>
      </w:r>
      <w:r w:rsidRPr="005F09A4">
        <w:rPr>
          <w:rFonts w:ascii="Century Gothic,Arial" w:eastAsia="Century Gothic,Arial" w:hAnsi="Century Gothic,Arial" w:cs="Century Gothic,Arial"/>
          <w:sz w:val="20"/>
        </w:rPr>
        <w:t>.</w:t>
      </w:r>
    </w:p>
    <w:p w14:paraId="5FCFAB8E" w14:textId="16280C17" w:rsidR="00FC3C7A" w:rsidRPr="005F09A4" w:rsidRDefault="00FC3C7A">
      <w:pPr>
        <w:pStyle w:val="Akapitzlist"/>
        <w:numPr>
          <w:ilvl w:val="0"/>
          <w:numId w:val="25"/>
        </w:numPr>
        <w:tabs>
          <w:tab w:val="left" w:pos="-1985"/>
          <w:tab w:val="left" w:pos="-1843"/>
          <w:tab w:val="left" w:pos="-1560"/>
          <w:tab w:val="left" w:pos="-1276"/>
        </w:tabs>
        <w:suppressAutoHyphens/>
        <w:spacing w:line="360" w:lineRule="auto"/>
        <w:jc w:val="both"/>
        <w:rPr>
          <w:rFonts w:ascii="Century Gothic,Arial,Calibri" w:eastAsia="Century Gothic,Arial,Calibri" w:hAnsi="Century Gothic,Arial,Calibri" w:cs="Century Gothic,Arial,Calibri"/>
          <w:spacing w:val="-3"/>
        </w:rPr>
      </w:pPr>
      <w:r w:rsidRPr="005F09A4">
        <w:rPr>
          <w:rFonts w:ascii="Century Gothic" w:eastAsia="Century Gothic" w:hAnsi="Century Gothic" w:cs="Century Gothic"/>
        </w:rPr>
        <w:t>W przypadku, gdy Wykonawca realizuje Umowę w ramach Konsorcjum, wszyscy członkowie Konsorcjum są solidarnie odpowiedzialni za wykonanie Umowy i wniesienie Zabezpieczenia należytego wykonania umowy oraz za zapłatę wynagrodzenia wynikającego z Umów o podwykonawstwo</w:t>
      </w:r>
      <w:r w:rsidR="002C1958" w:rsidRPr="005F09A4">
        <w:rPr>
          <w:rFonts w:ascii="Century Gothic" w:eastAsia="Century Gothic" w:hAnsi="Century Gothic" w:cs="Century Gothic"/>
        </w:rPr>
        <w:t xml:space="preserve"> (powyższe dotyczy również sytuacji, w której Umow</w:t>
      </w:r>
      <w:r w:rsidR="009732AD" w:rsidRPr="005F09A4">
        <w:rPr>
          <w:rFonts w:ascii="Century Gothic" w:eastAsia="Century Gothic" w:hAnsi="Century Gothic" w:cs="Century Gothic"/>
        </w:rPr>
        <w:t>a</w:t>
      </w:r>
      <w:r w:rsidR="002C1958" w:rsidRPr="005F09A4">
        <w:rPr>
          <w:rFonts w:ascii="Century Gothic" w:eastAsia="Century Gothic" w:hAnsi="Century Gothic" w:cs="Century Gothic"/>
        </w:rPr>
        <w:t xml:space="preserve"> o podwykonawstwo </w:t>
      </w:r>
      <w:r w:rsidR="009732AD" w:rsidRPr="005F09A4">
        <w:rPr>
          <w:rFonts w:ascii="Century Gothic" w:eastAsia="Century Gothic" w:hAnsi="Century Gothic" w:cs="Century Gothic"/>
        </w:rPr>
        <w:t>zawarta zostanie z Podwykonawcą chociażby przez</w:t>
      </w:r>
      <w:r w:rsidR="002C1958" w:rsidRPr="005F09A4">
        <w:rPr>
          <w:rFonts w:ascii="Century Gothic" w:eastAsia="Century Gothic" w:hAnsi="Century Gothic" w:cs="Century Gothic"/>
        </w:rPr>
        <w:t xml:space="preserve"> </w:t>
      </w:r>
      <w:r w:rsidR="009732AD" w:rsidRPr="005F09A4">
        <w:rPr>
          <w:rFonts w:ascii="Century Gothic" w:eastAsia="Century Gothic" w:hAnsi="Century Gothic" w:cs="Century Gothic"/>
        </w:rPr>
        <w:t>jednego z członków Konsorcjum)</w:t>
      </w:r>
      <w:r w:rsidRPr="005F09A4">
        <w:rPr>
          <w:rFonts w:ascii="Century Gothic" w:eastAsia="Century Gothic" w:hAnsi="Century Gothic" w:cs="Century Gothic"/>
        </w:rPr>
        <w:t>. Członkowie Konsorcjum wyznaczają spośród siebie lidera upoważnionego do zaciągania zobowiązań</w:t>
      </w:r>
      <w:r w:rsidR="00CD468A" w:rsidRPr="005F09A4">
        <w:rPr>
          <w:rFonts w:ascii="Century Gothic" w:eastAsia="Century Gothic" w:hAnsi="Century Gothic" w:cs="Century Gothic"/>
        </w:rPr>
        <w:t xml:space="preserve"> i składania oświadczeń</w:t>
      </w:r>
      <w:r w:rsidRPr="005F09A4">
        <w:rPr>
          <w:rFonts w:ascii="Century Gothic" w:eastAsia="Century Gothic" w:hAnsi="Century Gothic" w:cs="Century Gothic"/>
        </w:rPr>
        <w:t xml:space="preserve"> w imieniu wszystkich członków </w:t>
      </w:r>
      <w:r w:rsidR="00122F71" w:rsidRPr="005F09A4">
        <w:rPr>
          <w:rFonts w:ascii="Century Gothic" w:eastAsia="Century Gothic" w:hAnsi="Century Gothic" w:cs="Century Gothic"/>
        </w:rPr>
        <w:t>K</w:t>
      </w:r>
      <w:r w:rsidRPr="005F09A4">
        <w:rPr>
          <w:rFonts w:ascii="Century Gothic" w:eastAsia="Century Gothic" w:hAnsi="Century Gothic" w:cs="Century Gothic"/>
        </w:rPr>
        <w:t xml:space="preserve">onsorcjum. Lider upoważniony jest także do wystawiania faktur, przyjmowania poleceń i płatności na rzecz i w imieniu wszystkich członków </w:t>
      </w:r>
      <w:r w:rsidR="00122F71" w:rsidRPr="005F09A4">
        <w:rPr>
          <w:rFonts w:ascii="Century Gothic" w:eastAsia="Century Gothic" w:hAnsi="Century Gothic" w:cs="Century Gothic"/>
        </w:rPr>
        <w:t>K</w:t>
      </w:r>
      <w:r w:rsidRPr="005F09A4">
        <w:rPr>
          <w:rFonts w:ascii="Century Gothic" w:eastAsia="Century Gothic" w:hAnsi="Century Gothic" w:cs="Century Gothic"/>
        </w:rPr>
        <w:t xml:space="preserve">onsorcjum. Płatność dokonana na rzecz lidera zwalnia Zamawiającego ze zobowiązania względem </w:t>
      </w:r>
      <w:r w:rsidR="00122F71" w:rsidRPr="005F09A4">
        <w:rPr>
          <w:rFonts w:ascii="Century Gothic" w:eastAsia="Century Gothic" w:hAnsi="Century Gothic" w:cs="Century Gothic"/>
        </w:rPr>
        <w:t>K</w:t>
      </w:r>
      <w:r w:rsidRPr="005F09A4">
        <w:rPr>
          <w:rFonts w:ascii="Century Gothic" w:eastAsia="Century Gothic" w:hAnsi="Century Gothic" w:cs="Century Gothic"/>
        </w:rPr>
        <w:t>onsorcjum i wszystkich jego członków</w:t>
      </w:r>
      <w:r w:rsidRPr="005F09A4">
        <w:rPr>
          <w:rFonts w:ascii="Century Gothic,Arial,Calibri" w:eastAsia="Century Gothic,Arial,Calibri" w:hAnsi="Century Gothic,Arial,Calibri" w:cs="Century Gothic,Arial,Calibri"/>
          <w:spacing w:val="-3"/>
        </w:rPr>
        <w:t xml:space="preserve">. </w:t>
      </w:r>
    </w:p>
    <w:p w14:paraId="3CF5601F" w14:textId="58ED355C" w:rsidR="00FC3C7A" w:rsidRPr="005F09A4" w:rsidRDefault="00FC3C7A">
      <w:pPr>
        <w:pStyle w:val="Akapitzlist"/>
        <w:numPr>
          <w:ilvl w:val="0"/>
          <w:numId w:val="25"/>
        </w:numPr>
        <w:tabs>
          <w:tab w:val="left" w:pos="-1985"/>
          <w:tab w:val="left" w:pos="-1843"/>
          <w:tab w:val="left" w:pos="-1560"/>
          <w:tab w:val="left" w:pos="-1276"/>
        </w:tabs>
        <w:suppressAutoHyphens/>
        <w:spacing w:line="360" w:lineRule="auto"/>
        <w:jc w:val="both"/>
        <w:rPr>
          <w:rFonts w:ascii="Century Gothic,Arial" w:eastAsia="Century Gothic,Arial" w:hAnsi="Century Gothic,Arial" w:cs="Century Gothic,Arial"/>
          <w:b/>
          <w:bCs/>
        </w:rPr>
      </w:pPr>
      <w:r w:rsidRPr="005F09A4">
        <w:rPr>
          <w:rFonts w:ascii="Century Gothic,Arial" w:eastAsia="Century Gothic,Arial" w:hAnsi="Century Gothic,Arial" w:cs="Century Gothic,Arial"/>
        </w:rPr>
        <w:t xml:space="preserve">W </w:t>
      </w:r>
      <w:r w:rsidRPr="005F09A4">
        <w:rPr>
          <w:rFonts w:ascii="Century Gothic,Arial,Calibri" w:eastAsia="Century Gothic,Arial,Calibri" w:hAnsi="Century Gothic,Arial,Calibri" w:cs="Century Gothic,Arial,Calibri"/>
          <w:spacing w:val="-3"/>
        </w:rPr>
        <w:t>przypadku</w:t>
      </w:r>
      <w:r w:rsidRPr="005F09A4">
        <w:rPr>
          <w:rFonts w:ascii="Century Gothic,Arial" w:eastAsia="Century Gothic,Arial" w:hAnsi="Century Gothic,Arial" w:cs="Century Gothic,Arial"/>
        </w:rPr>
        <w:t xml:space="preserve"> realizacji Umowy w ramach Konsorcjum, przed dniem podpisania Umowy Lider zobowiązany jest do przedłożenia </w:t>
      </w:r>
      <w:r w:rsidR="00122F71" w:rsidRPr="005F09A4">
        <w:rPr>
          <w:rFonts w:ascii="Century Gothic,Arial" w:eastAsia="Century Gothic,Arial" w:hAnsi="Century Gothic,Arial" w:cs="Century Gothic,Arial"/>
        </w:rPr>
        <w:t xml:space="preserve">potwierdzonej za zgodność z oryginałem kopii </w:t>
      </w:r>
      <w:r w:rsidRPr="005F09A4">
        <w:rPr>
          <w:rFonts w:ascii="Century Gothic,Arial" w:eastAsia="Century Gothic,Arial" w:hAnsi="Century Gothic,Arial" w:cs="Century Gothic,Arial"/>
        </w:rPr>
        <w:t>umowy Konsorcjum, której postanowienia nie pozostają</w:t>
      </w:r>
      <w:r w:rsidR="00B369CE" w:rsidRPr="005F09A4">
        <w:rPr>
          <w:rFonts w:ascii="Century Gothic,Arial" w:eastAsia="Century Gothic,Arial" w:hAnsi="Century Gothic,Arial" w:cs="Century Gothic,Arial"/>
        </w:rPr>
        <w:t xml:space="preserve"> </w:t>
      </w:r>
      <w:r w:rsidRPr="005F09A4">
        <w:rPr>
          <w:rFonts w:ascii="Century Gothic,Arial" w:eastAsia="Century Gothic,Arial" w:hAnsi="Century Gothic,Arial" w:cs="Century Gothic,Arial"/>
        </w:rPr>
        <w:t xml:space="preserve">w sprzeczności z Umową i </w:t>
      </w:r>
      <w:r w:rsidR="003F7E04" w:rsidRPr="005F09A4">
        <w:rPr>
          <w:rFonts w:ascii="Century Gothic,Arial" w:eastAsia="Century Gothic,Arial" w:hAnsi="Century Gothic,Arial" w:cs="Century Gothic,Arial"/>
        </w:rPr>
        <w:t>SWZ</w:t>
      </w:r>
      <w:r w:rsidRPr="005F09A4">
        <w:rPr>
          <w:rFonts w:ascii="Century Gothic,Arial" w:eastAsia="Century Gothic,Arial" w:hAnsi="Century Gothic,Arial" w:cs="Century Gothic,Arial"/>
        </w:rPr>
        <w:t>. Lider Konsorcjum zobowiązany jest do niezwłocznego przedkładania Zamawiającemu wszelkich zmian w umowie Konsorcjum.</w:t>
      </w:r>
    </w:p>
    <w:p w14:paraId="2C755091" w14:textId="6E27E66C" w:rsidR="00FC3C7A" w:rsidRPr="005F09A4" w:rsidRDefault="00FC3C7A">
      <w:pPr>
        <w:pStyle w:val="Akapitzlist"/>
        <w:numPr>
          <w:ilvl w:val="0"/>
          <w:numId w:val="25"/>
        </w:numPr>
        <w:tabs>
          <w:tab w:val="left" w:pos="-1985"/>
          <w:tab w:val="left" w:pos="-1843"/>
          <w:tab w:val="left" w:pos="-1560"/>
          <w:tab w:val="left" w:pos="-1276"/>
        </w:tabs>
        <w:suppressAutoHyphens/>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lastRenderedPageBreak/>
        <w:t>Oświadczenia, gwarancje i zapewnienia określone w niniejszej Umowie jako złożone przez Wykonawcę złożone są w imieniu każdego podmiotu po stronie Wykonawcy</w:t>
      </w:r>
      <w:r w:rsidR="00CD468A" w:rsidRPr="005F09A4">
        <w:rPr>
          <w:rFonts w:ascii="Century Gothic,Arial" w:eastAsia="Century Gothic,Arial" w:hAnsi="Century Gothic,Arial" w:cs="Century Gothic,Arial"/>
        </w:rPr>
        <w:t xml:space="preserve"> oraz pozostaną aktualne przez cały okres obowiązywania Umowy</w:t>
      </w:r>
      <w:r w:rsidRPr="005F09A4">
        <w:rPr>
          <w:rFonts w:ascii="Century Gothic,Arial" w:eastAsia="Century Gothic,Arial" w:hAnsi="Century Gothic,Arial" w:cs="Century Gothic,Arial"/>
        </w:rPr>
        <w:t>.</w:t>
      </w:r>
    </w:p>
    <w:p w14:paraId="3833085B" w14:textId="1D754FF8" w:rsidR="008E4649" w:rsidRPr="005F09A4" w:rsidRDefault="008E4649">
      <w:pPr>
        <w:pStyle w:val="Akapitzlist"/>
        <w:numPr>
          <w:ilvl w:val="0"/>
          <w:numId w:val="25"/>
        </w:numPr>
        <w:suppressAutoHyphens/>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Wykonawca oświadcza, że podmiot trzeci  ………….………….………….</w:t>
      </w:r>
      <w:r w:rsidRPr="005F09A4">
        <w:rPr>
          <w:rFonts w:ascii="Century Gothic" w:eastAsia="Century Gothic" w:hAnsi="Century Gothic" w:cs="Century Gothic"/>
        </w:rPr>
        <w:t xml:space="preserve"> </w:t>
      </w:r>
      <w:r w:rsidRPr="005F09A4">
        <w:rPr>
          <w:rFonts w:ascii="Century Gothic,Arial" w:eastAsia="Century Gothic,Arial" w:hAnsi="Century Gothic,Arial" w:cs="Century Gothic,Arial"/>
        </w:rPr>
        <w:t xml:space="preserve">(nazwa podmiotu trzeciego), na zasoby którego w zakresie zdolności zawodowych Wykonawca powoływał się składając Ofertę celem wykazania spełniania warunków udziału w postępowaniu o udzielenie zamówienia, będzie realizował Przedmiot Umowy w zakresie …………………..…………………..………………….. (w jakim wiedza i doświadczenie podmiotu trzeciego były deklarowane do wykonania </w:t>
      </w:r>
      <w:r w:rsidR="00B7219E" w:rsidRPr="005F09A4">
        <w:rPr>
          <w:rFonts w:ascii="Century Gothic,Arial" w:eastAsia="Century Gothic,Arial" w:hAnsi="Century Gothic,Arial" w:cs="Century Gothic,Arial"/>
        </w:rPr>
        <w:t>P</w:t>
      </w:r>
      <w:r w:rsidRPr="005F09A4">
        <w:rPr>
          <w:rFonts w:ascii="Century Gothic,Arial" w:eastAsia="Century Gothic,Arial" w:hAnsi="Century Gothic,Arial" w:cs="Century Gothic,Arial"/>
        </w:rPr>
        <w:t>rzedmiotu Umowy na użytek postępowania o udzielenie zamówienia). W przypadku zaprzestania wykonywania Umowy/zaprzestania udostępniania zasobu przez ……………………………………… (nazwa podmiotu trzeciego) 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 przy udziale podmiotu trzeciego, po uprzednim uzyskaniu zgody Zamawiającego</w:t>
      </w:r>
      <w:r w:rsidR="004B0A4B" w:rsidRPr="005F09A4">
        <w:rPr>
          <w:rFonts w:ascii="Century Gothic,Arial" w:eastAsia="Century Gothic,Arial" w:hAnsi="Century Gothic,Arial" w:cs="Century Gothic,Arial"/>
        </w:rPr>
        <w:t xml:space="preserve"> lub do wykazania  Zamawiającemu, że samodzielnie spełnia je w stopniu nie mniejszym niż podmiot trzeci, na którego zasoby Wykonawca powoływał się w trakcie postępowania o udzielenie zamówienia</w:t>
      </w:r>
      <w:r w:rsidRPr="005F09A4">
        <w:rPr>
          <w:rFonts w:ascii="Century Gothic,Arial" w:eastAsia="Century Gothic,Arial" w:hAnsi="Century Gothic,Arial" w:cs="Century Gothic,Arial"/>
        </w:rPr>
        <w:t>.</w:t>
      </w:r>
    </w:p>
    <w:p w14:paraId="18D457B7" w14:textId="3AA26DDE" w:rsidR="008E4649" w:rsidRPr="005F09A4" w:rsidRDefault="008E4649">
      <w:pPr>
        <w:pStyle w:val="Akapitzlist"/>
        <w:numPr>
          <w:ilvl w:val="0"/>
          <w:numId w:val="25"/>
        </w:numPr>
        <w:tabs>
          <w:tab w:val="left" w:pos="-1985"/>
          <w:tab w:val="left" w:pos="-1843"/>
          <w:tab w:val="left" w:pos="-1560"/>
          <w:tab w:val="left" w:pos="-1276"/>
        </w:tabs>
        <w:suppressAutoHyphens/>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Wykonawca oświadcza, że podmiot trzeci  ………….………….………….</w:t>
      </w:r>
      <w:r w:rsidRPr="005F09A4">
        <w:rPr>
          <w:rFonts w:ascii="Century Gothic" w:eastAsia="Century Gothic" w:hAnsi="Century Gothic" w:cs="Century Gothic"/>
        </w:rPr>
        <w:t xml:space="preserve"> </w:t>
      </w:r>
      <w:r w:rsidRPr="005F09A4">
        <w:rPr>
          <w:rFonts w:ascii="Century Gothic,Arial" w:eastAsia="Century Gothic,Arial" w:hAnsi="Century Gothic,Arial" w:cs="Century Gothic,Arial"/>
        </w:rPr>
        <w:t>(nazwa podmiotu trzeciego), na zasoby którego w zakresie zdolności technicznych Wykonawca powoływał się składając Ofertę celem wykazania spełniania warunków udziału w postępowaniu o udzielenie zamówienia, będzie realizował Przedmiot Umowy/udostępni Wykonawcy zasoby w zakresie:</w:t>
      </w:r>
      <w:r w:rsidR="003F12D4" w:rsidRPr="005F09A4">
        <w:rPr>
          <w:rFonts w:ascii="Century Gothic,Arial" w:eastAsia="Century Gothic,Arial" w:hAnsi="Century Gothic,Arial" w:cs="Century Gothic,Arial"/>
        </w:rPr>
        <w:t xml:space="preserve"> </w:t>
      </w:r>
      <w:r w:rsidRPr="005F09A4">
        <w:rPr>
          <w:rFonts w:ascii="Century Gothic,Arial" w:eastAsia="Century Gothic,Arial" w:hAnsi="Century Gothic,Arial" w:cs="Century Gothic,Arial"/>
        </w:rPr>
        <w:t xml:space="preserve">…………………..:……………….:………………….. (w jakim potencjał techniczny podmiotu trzeciego były deklarowane do wykonania </w:t>
      </w:r>
      <w:r w:rsidR="00B7219E" w:rsidRPr="005F09A4">
        <w:rPr>
          <w:rFonts w:ascii="Century Gothic,Arial" w:eastAsia="Century Gothic,Arial" w:hAnsi="Century Gothic,Arial" w:cs="Century Gothic,Arial"/>
        </w:rPr>
        <w:t>P</w:t>
      </w:r>
      <w:r w:rsidRPr="005F09A4">
        <w:rPr>
          <w:rFonts w:ascii="Century Gothic,Arial" w:eastAsia="Century Gothic,Arial" w:hAnsi="Century Gothic,Arial" w:cs="Century Gothic,Arial"/>
        </w:rPr>
        <w:t>rzedmiotu Umowy na użytek postępowania o udzielenie zamówienia). W przypadku zaprzestania wykonywania Umowy/zaprzestania udostępniania zasobu przez ……………………………………… (nazwa podmiotu trzeciego) 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w:t>
      </w:r>
      <w:r w:rsidR="00AA30B1" w:rsidRPr="005F09A4">
        <w:rPr>
          <w:rFonts w:ascii="Century Gothic,Arial" w:eastAsia="Century Gothic,Arial" w:hAnsi="Century Gothic,Arial" w:cs="Century Gothic,Arial"/>
        </w:rPr>
        <w:t xml:space="preserve"> </w:t>
      </w:r>
      <w:r w:rsidRPr="005F09A4">
        <w:rPr>
          <w:rFonts w:ascii="Century Gothic,Arial" w:eastAsia="Century Gothic,Arial" w:hAnsi="Century Gothic,Arial" w:cs="Century Gothic,Arial"/>
        </w:rPr>
        <w:t>przy udziale podmiotu trzeciego, po uprzednim uzyskaniu zgody Zamawiającego</w:t>
      </w:r>
      <w:r w:rsidR="004B0A4B" w:rsidRPr="005F09A4">
        <w:t xml:space="preserve"> </w:t>
      </w:r>
      <w:r w:rsidR="004B0A4B" w:rsidRPr="005F09A4">
        <w:rPr>
          <w:rFonts w:ascii="Century Gothic,Arial" w:eastAsia="Century Gothic,Arial" w:hAnsi="Century Gothic,Arial" w:cs="Century Gothic,Arial"/>
        </w:rPr>
        <w:t>lub do wykazania  Zamawiającemu, że samodzielnie spełnia je w stopniu nie mniejszym niż podmiot trzeci, na którego zasoby Wykonawca powoływał się w trakcie postępowania o udzielenie zamówienia</w:t>
      </w:r>
      <w:r w:rsidRPr="005F09A4">
        <w:rPr>
          <w:rFonts w:ascii="Century Gothic,Arial" w:eastAsia="Century Gothic,Arial" w:hAnsi="Century Gothic,Arial" w:cs="Century Gothic,Arial"/>
        </w:rPr>
        <w:t>.</w:t>
      </w:r>
    </w:p>
    <w:p w14:paraId="2535B3FD" w14:textId="1FE34DAF" w:rsidR="008E4649" w:rsidRPr="005F09A4" w:rsidRDefault="008E4649">
      <w:pPr>
        <w:pStyle w:val="Akapitzlist"/>
        <w:numPr>
          <w:ilvl w:val="0"/>
          <w:numId w:val="25"/>
        </w:numPr>
        <w:tabs>
          <w:tab w:val="left" w:pos="-1985"/>
          <w:tab w:val="left" w:pos="-1843"/>
          <w:tab w:val="left" w:pos="-1560"/>
          <w:tab w:val="left" w:pos="-1276"/>
        </w:tabs>
        <w:suppressAutoHyphens/>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Wykonawca oświadcza, że podmiot trzeci  ………….………….………….</w:t>
      </w:r>
      <w:r w:rsidRPr="005F09A4">
        <w:rPr>
          <w:rFonts w:ascii="Century Gothic" w:eastAsia="Century Gothic" w:hAnsi="Century Gothic" w:cs="Century Gothic"/>
        </w:rPr>
        <w:t xml:space="preserve"> </w:t>
      </w:r>
      <w:r w:rsidRPr="005F09A4">
        <w:rPr>
          <w:rFonts w:ascii="Century Gothic,Arial" w:eastAsia="Century Gothic,Arial" w:hAnsi="Century Gothic,Arial" w:cs="Century Gothic,Arial"/>
        </w:rPr>
        <w:t xml:space="preserve">(nazwa podmiotu trzeciego), na zasoby którego w zakresie osób zdolnych do wykonania Umowy, Wykonawca powoływał się składając Ofertę celem wykazania spełniania warunków udziału </w:t>
      </w:r>
      <w:r w:rsidRPr="005F09A4">
        <w:rPr>
          <w:rFonts w:ascii="Century Gothic" w:hAnsi="Century Gothic" w:cs="Arial"/>
        </w:rPr>
        <w:br/>
      </w:r>
      <w:r w:rsidRPr="005F09A4">
        <w:rPr>
          <w:rFonts w:ascii="Century Gothic,Arial" w:eastAsia="Century Gothic,Arial" w:hAnsi="Century Gothic,Arial" w:cs="Century Gothic,Arial"/>
        </w:rPr>
        <w:t xml:space="preserve">w postępowaniu o udzielenie zamówienia, będzie realizował </w:t>
      </w:r>
      <w:r w:rsidR="00B7219E" w:rsidRPr="005F09A4">
        <w:rPr>
          <w:rFonts w:ascii="Century Gothic,Arial" w:eastAsia="Century Gothic,Arial" w:hAnsi="Century Gothic,Arial" w:cs="Century Gothic,Arial"/>
        </w:rPr>
        <w:t>P</w:t>
      </w:r>
      <w:r w:rsidRPr="005F09A4">
        <w:rPr>
          <w:rFonts w:ascii="Century Gothic,Arial" w:eastAsia="Century Gothic,Arial" w:hAnsi="Century Gothic,Arial" w:cs="Century Gothic,Arial"/>
        </w:rPr>
        <w:t xml:space="preserve">rzedmiot Umowy/udostępni </w:t>
      </w:r>
      <w:r w:rsidRPr="005F09A4">
        <w:rPr>
          <w:rFonts w:ascii="Century Gothic,Arial" w:eastAsia="Century Gothic,Arial" w:hAnsi="Century Gothic,Arial" w:cs="Century Gothic,Arial"/>
        </w:rPr>
        <w:lastRenderedPageBreak/>
        <w:t xml:space="preserve">Wykonawcy zasoby w zakresie ………………….. (w jakim osoby zdolne do wykonania Umowy podmiotu trzeciego były deklarowane do wykonania </w:t>
      </w:r>
      <w:r w:rsidR="00B7219E" w:rsidRPr="005F09A4">
        <w:rPr>
          <w:rFonts w:ascii="Century Gothic,Arial" w:eastAsia="Century Gothic,Arial" w:hAnsi="Century Gothic,Arial" w:cs="Century Gothic,Arial"/>
        </w:rPr>
        <w:t>P</w:t>
      </w:r>
      <w:r w:rsidRPr="005F09A4">
        <w:rPr>
          <w:rFonts w:ascii="Century Gothic,Arial" w:eastAsia="Century Gothic,Arial" w:hAnsi="Century Gothic,Arial" w:cs="Century Gothic,Arial"/>
        </w:rPr>
        <w:t>rzedmiotu Umowy na użytek postępowania o udzielenie zamówienia). W przypadku zaprzestania wykonywania Umowy/zaprzestania udostępniania zasobu przez ……………………………………… (nazwa podmiotu trzeciego) 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w:t>
      </w:r>
      <w:r w:rsidR="00AA30B1" w:rsidRPr="005F09A4">
        <w:rPr>
          <w:rFonts w:ascii="Century Gothic,Arial" w:eastAsia="Century Gothic,Arial" w:hAnsi="Century Gothic,Arial" w:cs="Century Gothic,Arial"/>
        </w:rPr>
        <w:t xml:space="preserve"> </w:t>
      </w:r>
      <w:r w:rsidRPr="005F09A4">
        <w:rPr>
          <w:rFonts w:ascii="Century Gothic,Arial" w:eastAsia="Century Gothic,Arial" w:hAnsi="Century Gothic,Arial" w:cs="Century Gothic,Arial"/>
        </w:rPr>
        <w:t>przy udziale podmiotu trzeciego, po uprzednim uzyskaniu zgody Zamawiającego</w:t>
      </w:r>
      <w:r w:rsidR="004B0A4B" w:rsidRPr="005F09A4">
        <w:rPr>
          <w:rFonts w:ascii="Century Gothic,Arial" w:eastAsia="Century Gothic,Arial" w:hAnsi="Century Gothic,Arial" w:cs="Century Gothic,Arial"/>
        </w:rPr>
        <w:t xml:space="preserve"> lub do wykazania Zamawiającemu, że samodzielnie spełnia je w stopniu nie mniejszym niż podmiot trzeci, na którego zasoby Wykonawca powoływał się w trakcie postępowania o udzielenie zamówienia</w:t>
      </w:r>
      <w:r w:rsidRPr="005F09A4">
        <w:rPr>
          <w:rFonts w:ascii="Century Gothic,Arial" w:eastAsia="Century Gothic,Arial" w:hAnsi="Century Gothic,Arial" w:cs="Century Gothic,Arial"/>
        </w:rPr>
        <w:t>.</w:t>
      </w:r>
    </w:p>
    <w:p w14:paraId="1846C6B5" w14:textId="56A0E1AB" w:rsidR="008E4649" w:rsidRPr="005F09A4" w:rsidRDefault="008E4649">
      <w:pPr>
        <w:pStyle w:val="Akapitzlist"/>
        <w:numPr>
          <w:ilvl w:val="0"/>
          <w:numId w:val="25"/>
        </w:numPr>
        <w:suppressAutoHyphens/>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Jeżeli w trakcie wykonywania Inwestycji konieczna będzie zmiana jednej z osób deklarowanych przez Wykonawcę w Ofercie w załączniku „Potencjał kadrowy”, Wykonawca powiadomi o tym fakcie Zamawiającego wskazując przyczynę zmiany oraz wskaże osobę zastępującą przedstawi jej kwalifikacje i doświadczenie, co najmniej równe kwalifikacjom i doświadczeniu wymaganym przez Zamawiającego w postępowaniu o udzielenie zamówienia</w:t>
      </w:r>
      <w:r w:rsidR="00AA30B1" w:rsidRPr="005F09A4">
        <w:rPr>
          <w:rFonts w:ascii="Century Gothic,Arial" w:eastAsia="Century Gothic,Arial" w:hAnsi="Century Gothic,Arial" w:cs="Century Gothic,Arial"/>
        </w:rPr>
        <w:t xml:space="preserve"> </w:t>
      </w:r>
      <w:r w:rsidRPr="005F09A4">
        <w:rPr>
          <w:rFonts w:ascii="Century Gothic,Arial" w:eastAsia="Century Gothic,Arial" w:hAnsi="Century Gothic,Arial" w:cs="Century Gothic,Arial"/>
        </w:rPr>
        <w:t xml:space="preserve">prowadzącym do zawarcia Umowy. Wykonawca jest zobowiązany przedłożyć Zamawiającemu propozycje zmian, nie później niż w terminie </w:t>
      </w:r>
      <w:r w:rsidRPr="005F09A4">
        <w:rPr>
          <w:rFonts w:ascii="Century Gothic" w:eastAsia="Century Gothic" w:hAnsi="Century Gothic" w:cs="Century Gothic"/>
          <w:b/>
          <w:bCs/>
        </w:rPr>
        <w:t>7 dni</w:t>
      </w:r>
      <w:r w:rsidRPr="005F09A4">
        <w:rPr>
          <w:rFonts w:ascii="Century Gothic,Arial" w:eastAsia="Century Gothic,Arial" w:hAnsi="Century Gothic,Arial" w:cs="Century Gothic,Arial"/>
        </w:rPr>
        <w:t xml:space="preserve"> roboczych przed planowanym skierowaniem nowych osób do realizacji Umowy, a w sytuacjach nagłych i nieprzewidzianych, kiedy dochowanie terminu wskazanego w zdaniu poprzedzającym nie jest możliwe – w najkrótszym możliwym terminie. Zamawiający akceptuje lub wskazuje przyczynę odmowy, w terminie </w:t>
      </w:r>
      <w:r w:rsidRPr="005F09A4">
        <w:rPr>
          <w:rFonts w:ascii="Century Gothic,Arial" w:eastAsia="Century Gothic,Arial" w:hAnsi="Century Gothic,Arial" w:cs="Century Gothic,Arial"/>
          <w:b/>
          <w:bCs/>
        </w:rPr>
        <w:t>5 dni</w:t>
      </w:r>
      <w:r w:rsidRPr="005F09A4">
        <w:rPr>
          <w:rFonts w:ascii="Century Gothic,Arial" w:eastAsia="Century Gothic,Arial" w:hAnsi="Century Gothic,Arial" w:cs="Century Gothic,Arial"/>
        </w:rPr>
        <w:t xml:space="preserve"> roboczych od dnia otrzymania od Wykonawcy propozycji zmian. Przerwa w wykonywaniu Umowy wynikająca z braku personelu Wykonawcy będzie traktowana jako przyczyna leżąca po stronie Wykonawcy i nie może stanowić podstawy do przedłużenia terminów realizacji Umowy. Dokonana zmiana osób nie wymaga zmiany Umowy.</w:t>
      </w:r>
    </w:p>
    <w:p w14:paraId="6E41C067" w14:textId="389E131D" w:rsidR="008E4649" w:rsidRPr="005F09A4" w:rsidRDefault="008E4649">
      <w:pPr>
        <w:pStyle w:val="Akapitzlist"/>
        <w:numPr>
          <w:ilvl w:val="0"/>
          <w:numId w:val="25"/>
        </w:numPr>
        <w:suppressAutoHyphens/>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 przypadku, gdy osoby deklarowane przez Wykonawcę w Ofercie w załączniku „Potencjał kadrowy”, nie posługują się biegle językiem polskim Wykonawca zobowiązany jest zapewnić udział tłumacza w spotkaniach z przedstawicielami Inspektora Nadzoru Inwestorskiego i Zamawiającego.</w:t>
      </w:r>
    </w:p>
    <w:p w14:paraId="16DA7F5F" w14:textId="77777777" w:rsidR="00FC3C7A" w:rsidRPr="005F09A4" w:rsidRDefault="00FC3C7A">
      <w:pPr>
        <w:pStyle w:val="Akapitzlist"/>
        <w:numPr>
          <w:ilvl w:val="0"/>
          <w:numId w:val="25"/>
        </w:numPr>
        <w:tabs>
          <w:tab w:val="left" w:pos="-1985"/>
          <w:tab w:val="left" w:pos="-1843"/>
          <w:tab w:val="left" w:pos="-1560"/>
          <w:tab w:val="left" w:pos="-1276"/>
        </w:tabs>
        <w:suppressAutoHyphens/>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Zamawiający oświadcza, że:</w:t>
      </w:r>
    </w:p>
    <w:p w14:paraId="57551623" w14:textId="77777777" w:rsidR="00FC3C7A" w:rsidRPr="005F09A4" w:rsidRDefault="00FC3C7A">
      <w:pPr>
        <w:pStyle w:val="BodyText21"/>
        <w:numPr>
          <w:ilvl w:val="0"/>
          <w:numId w:val="35"/>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posiada zdolność do zawarcia Umowy w sprawie przedmiotowego zamówienia, </w:t>
      </w:r>
    </w:p>
    <w:p w14:paraId="763F1726" w14:textId="77777777" w:rsidR="00FC3C7A" w:rsidRPr="005F09A4" w:rsidRDefault="00FC3C7A">
      <w:pPr>
        <w:pStyle w:val="BodyText21"/>
        <w:numPr>
          <w:ilvl w:val="0"/>
          <w:numId w:val="35"/>
        </w:numPr>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zawarcie i wykonanie Umowy nie </w:t>
      </w:r>
      <w:bookmarkStart w:id="329" w:name="_Int_Jy2qO7Gb"/>
      <w:r w:rsidRPr="005F09A4">
        <w:rPr>
          <w:rFonts w:ascii="Century Gothic,Arial" w:eastAsia="Century Gothic,Arial" w:hAnsi="Century Gothic,Arial" w:cs="Century Gothic,Arial"/>
          <w:sz w:val="20"/>
        </w:rPr>
        <w:t>stanowi</w:t>
      </w:r>
      <w:bookmarkEnd w:id="329"/>
      <w:r w:rsidRPr="005F09A4">
        <w:rPr>
          <w:rFonts w:ascii="Century Gothic,Arial" w:eastAsia="Century Gothic,Arial" w:hAnsi="Century Gothic,Arial" w:cs="Century Gothic,Arial"/>
          <w:sz w:val="20"/>
        </w:rPr>
        <w:t xml:space="preserve"> naruszenia jakiejkolwiek umowy lub zobowiązania, których stroną jest Zamawiający, jak również nie stanowi naruszenia jakiejkolwiek decyzji administracyjnej, zarządzenia, postanowienia lub wyroku wiążącego lub w jakikolwiek sposób dotyczącego Zamawiającego,</w:t>
      </w:r>
    </w:p>
    <w:p w14:paraId="6D681639" w14:textId="77777777" w:rsidR="00FC3C7A" w:rsidRPr="005F09A4" w:rsidRDefault="00FC3C7A">
      <w:pPr>
        <w:pStyle w:val="BodyText21"/>
        <w:numPr>
          <w:ilvl w:val="0"/>
          <w:numId w:val="35"/>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Zamawiający </w:t>
      </w:r>
      <w:commentRangeStart w:id="330"/>
      <w:r w:rsidRPr="005F09A4">
        <w:rPr>
          <w:rFonts w:ascii="Century Gothic,Arial" w:eastAsia="Century Gothic,Arial" w:hAnsi="Century Gothic,Arial" w:cs="Century Gothic,Arial"/>
          <w:sz w:val="20"/>
        </w:rPr>
        <w:t xml:space="preserve">uzyskał zgody właściwych organów </w:t>
      </w:r>
      <w:commentRangeEnd w:id="330"/>
      <w:r w:rsidR="00BC3766">
        <w:rPr>
          <w:rStyle w:val="Odwoaniedokomentarza"/>
        </w:rPr>
        <w:commentReference w:id="330"/>
      </w:r>
      <w:r w:rsidRPr="005F09A4">
        <w:rPr>
          <w:rFonts w:ascii="Century Gothic,Arial" w:eastAsia="Century Gothic,Arial" w:hAnsi="Century Gothic,Arial" w:cs="Century Gothic,Arial"/>
          <w:sz w:val="20"/>
        </w:rPr>
        <w:t>na zawarcie i wykonanie Umowy, w tym zgody właściwych organów spółki, o ile takowe były wymagane,</w:t>
      </w:r>
    </w:p>
    <w:p w14:paraId="7488605E" w14:textId="77777777" w:rsidR="00A45D13" w:rsidRPr="005F09A4" w:rsidRDefault="00FC3C7A">
      <w:pPr>
        <w:pStyle w:val="BodyText21"/>
        <w:numPr>
          <w:ilvl w:val="0"/>
          <w:numId w:val="35"/>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lastRenderedPageBreak/>
        <w:t>w odniesieniu do Zamawiającego nie został złożony wniosek o ogłoszenie upadłości i nie zostało złożone oświadczenie o wszczęciu postępowania naprawczego</w:t>
      </w:r>
      <w:r w:rsidR="00A45D13" w:rsidRPr="005F09A4">
        <w:rPr>
          <w:rFonts w:ascii="Century Gothic,Arial" w:eastAsia="Century Gothic,Arial" w:hAnsi="Century Gothic,Arial" w:cs="Century Gothic,Arial"/>
          <w:sz w:val="20"/>
        </w:rPr>
        <w:t>,</w:t>
      </w:r>
    </w:p>
    <w:p w14:paraId="4D2967A4" w14:textId="35FD3280" w:rsidR="00FC3C7A" w:rsidRPr="005F09A4" w:rsidRDefault="00A45D13">
      <w:pPr>
        <w:pStyle w:val="BodyText21"/>
        <w:numPr>
          <w:ilvl w:val="0"/>
          <w:numId w:val="35"/>
        </w:numPr>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posiada status dużego przedsiębiorcy w rozumieniu przepisów ustawy z dnia 8 marca 2013 r. o przeciwdziałaniu nadmiernym opóźnieniom w transakcjach handlowych</w:t>
      </w:r>
      <w:r w:rsidR="00FC3C7A" w:rsidRPr="005F09A4">
        <w:rPr>
          <w:rFonts w:ascii="Century Gothic,Arial" w:eastAsia="Century Gothic,Arial" w:hAnsi="Century Gothic,Arial" w:cs="Century Gothic,Arial"/>
          <w:sz w:val="20"/>
        </w:rPr>
        <w:t>.</w:t>
      </w:r>
    </w:p>
    <w:p w14:paraId="063F493C" w14:textId="77777777" w:rsidR="00FC3C7A" w:rsidRPr="005F09A4" w:rsidRDefault="00FC3C7A" w:rsidP="00D27C5A">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331" w:name="_Toc89759621"/>
      <w:bookmarkStart w:id="332" w:name="_Toc160706825"/>
      <w:r w:rsidRPr="005F09A4">
        <w:rPr>
          <w:rFonts w:ascii="Century Gothic,Arial" w:eastAsia="Century Gothic,Arial" w:hAnsi="Century Gothic,Arial" w:cs="Century Gothic,Arial"/>
          <w:b/>
          <w:bCs/>
          <w:caps/>
          <w:sz w:val="20"/>
          <w:u w:val="single"/>
          <w:lang w:eastAsia="en-US"/>
        </w:rPr>
        <w:t>ARTYKUŁ 3. Przedmiot Umowy</w:t>
      </w:r>
      <w:bookmarkEnd w:id="312"/>
      <w:bookmarkEnd w:id="313"/>
      <w:bookmarkEnd w:id="314"/>
      <w:bookmarkEnd w:id="323"/>
      <w:bookmarkEnd w:id="331"/>
      <w:bookmarkEnd w:id="332"/>
      <w:r w:rsidRPr="005F09A4">
        <w:rPr>
          <w:rFonts w:ascii="Century Gothic,Arial" w:eastAsia="Century Gothic,Arial" w:hAnsi="Century Gothic,Arial" w:cs="Century Gothic,Arial"/>
          <w:b/>
          <w:bCs/>
          <w:caps/>
          <w:sz w:val="20"/>
          <w:u w:val="single"/>
          <w:lang w:eastAsia="en-US"/>
        </w:rPr>
        <w:t xml:space="preserve"> </w:t>
      </w:r>
      <w:bookmarkEnd w:id="324"/>
    </w:p>
    <w:p w14:paraId="44E94003" w14:textId="7B257157" w:rsidR="00FC3C7A" w:rsidRPr="005F09A4" w:rsidRDefault="00FC3C7A">
      <w:pPr>
        <w:numPr>
          <w:ilvl w:val="0"/>
          <w:numId w:val="11"/>
        </w:numPr>
        <w:tabs>
          <w:tab w:val="clear" w:pos="720"/>
          <w:tab w:val="num" w:pos="360"/>
        </w:tabs>
        <w:spacing w:line="360" w:lineRule="auto"/>
        <w:ind w:left="360"/>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Przedmiotem Umowy jest realizacja Inwestycji zgodnie z przepisami prawa, Umową i Dokumentacją Przetargową, w tym uzyskanie Pozwolenia na Użytkowanie dla Inwestycji. </w:t>
      </w:r>
    </w:p>
    <w:p w14:paraId="43499C4A" w14:textId="3718D75E" w:rsidR="00FC3C7A" w:rsidRPr="005F09A4" w:rsidRDefault="00FC3C7A">
      <w:pPr>
        <w:numPr>
          <w:ilvl w:val="0"/>
          <w:numId w:val="11"/>
        </w:numPr>
        <w:tabs>
          <w:tab w:val="clear" w:pos="720"/>
          <w:tab w:val="num" w:pos="360"/>
        </w:tabs>
        <w:spacing w:line="360" w:lineRule="auto"/>
        <w:ind w:left="360"/>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Zamawiający niniejszym powierza Wykonawcy kompleksowe wykonanie Inwestycji jako generalnemu wykonawcy, natomiast Wykonawca zobowiązuje się do wykonania Inwestycji przy dołożeniu </w:t>
      </w:r>
      <w:r w:rsidR="00134455" w:rsidRPr="005F09A4">
        <w:rPr>
          <w:rFonts w:ascii="Century Gothic,Arial" w:eastAsia="Century Gothic,Arial" w:hAnsi="Century Gothic,Arial" w:cs="Century Gothic,Arial"/>
        </w:rPr>
        <w:t>należytej</w:t>
      </w:r>
      <w:r w:rsidRPr="005F09A4">
        <w:rPr>
          <w:rFonts w:ascii="Century Gothic,Arial" w:eastAsia="Century Gothic,Arial" w:hAnsi="Century Gothic,Arial" w:cs="Century Gothic,Arial"/>
        </w:rPr>
        <w:t xml:space="preserve"> staranności wymaganej od Wykonawcy jako podmiotu prowadzącego profesjonalną działalność gospodarczą, zgodnie z najwyższymi standardami sztuki, wiedzy i techniki budowlanej, oraz obowiązującymi w tym zakresie przepisami prawa. </w:t>
      </w:r>
    </w:p>
    <w:p w14:paraId="79FD9D9E" w14:textId="27848874" w:rsidR="00FC3C7A" w:rsidRPr="005F09A4" w:rsidRDefault="00FC3C7A">
      <w:pPr>
        <w:numPr>
          <w:ilvl w:val="0"/>
          <w:numId w:val="11"/>
        </w:numPr>
        <w:tabs>
          <w:tab w:val="clear" w:pos="720"/>
          <w:tab w:val="num" w:pos="360"/>
        </w:tabs>
        <w:spacing w:line="360" w:lineRule="auto"/>
        <w:ind w:left="360"/>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Szczegółowy opis </w:t>
      </w:r>
      <w:r w:rsidR="001910CD" w:rsidRPr="005F09A4">
        <w:rPr>
          <w:rFonts w:ascii="Century Gothic,Arial" w:eastAsia="Century Gothic,Arial" w:hAnsi="Century Gothic,Arial" w:cs="Century Gothic,Arial"/>
        </w:rPr>
        <w:t>P</w:t>
      </w:r>
      <w:r w:rsidRPr="005F09A4">
        <w:rPr>
          <w:rFonts w:ascii="Century Gothic,Arial" w:eastAsia="Century Gothic,Arial" w:hAnsi="Century Gothic,Arial" w:cs="Century Gothic,Arial"/>
        </w:rPr>
        <w:t>rzedmiotu Umowy stanowi OPZ wraz z załącznikami.</w:t>
      </w:r>
    </w:p>
    <w:p w14:paraId="1194B555" w14:textId="5BC0DCC4" w:rsidR="00FC3C7A" w:rsidRPr="005F09A4" w:rsidRDefault="00FC3C7A">
      <w:pPr>
        <w:numPr>
          <w:ilvl w:val="0"/>
          <w:numId w:val="11"/>
        </w:numPr>
        <w:tabs>
          <w:tab w:val="clear" w:pos="720"/>
          <w:tab w:val="num" w:pos="360"/>
        </w:tabs>
        <w:spacing w:line="360" w:lineRule="auto"/>
        <w:ind w:left="360"/>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Wykonawca zobowiązany jest do wykonania Robót dodatkowych</w:t>
      </w:r>
      <w:r w:rsidR="51F62ABF" w:rsidRPr="005F09A4">
        <w:rPr>
          <w:rFonts w:ascii="Century Gothic,Arial" w:eastAsia="Century Gothic,Arial" w:hAnsi="Century Gothic,Arial" w:cs="Century Gothic,Arial"/>
        </w:rPr>
        <w:t xml:space="preserve"> </w:t>
      </w:r>
      <w:r w:rsidRPr="005F09A4">
        <w:rPr>
          <w:rFonts w:ascii="Century Gothic,Arial" w:eastAsia="Century Gothic,Arial" w:hAnsi="Century Gothic,Arial" w:cs="Century Gothic,Arial"/>
        </w:rPr>
        <w:t xml:space="preserve">zleconych przez Zamawiającego. Zlecenie wykonania Robót dodatkowych poprzedza sporządzenie i zatwierdzenie </w:t>
      </w:r>
      <w:r w:rsidR="001910CD" w:rsidRPr="005F09A4">
        <w:rPr>
          <w:rFonts w:ascii="Century Gothic,Arial" w:eastAsia="Century Gothic,Arial" w:hAnsi="Century Gothic,Arial" w:cs="Century Gothic,Arial"/>
        </w:rPr>
        <w:t xml:space="preserve">przez Zamawiającego </w:t>
      </w:r>
      <w:r w:rsidRPr="005F09A4">
        <w:rPr>
          <w:rFonts w:ascii="Century Gothic,Arial" w:eastAsia="Century Gothic,Arial" w:hAnsi="Century Gothic,Arial" w:cs="Century Gothic,Arial"/>
        </w:rPr>
        <w:t xml:space="preserve">Protokołu </w:t>
      </w:r>
      <w:r w:rsidR="001910CD" w:rsidRPr="005F09A4">
        <w:rPr>
          <w:rFonts w:ascii="Century Gothic,Arial" w:eastAsia="Century Gothic,Arial" w:hAnsi="Century Gothic,Arial" w:cs="Century Gothic,Arial"/>
        </w:rPr>
        <w:t>K</w:t>
      </w:r>
      <w:r w:rsidRPr="005F09A4">
        <w:rPr>
          <w:rFonts w:ascii="Century Gothic,Arial" w:eastAsia="Century Gothic,Arial" w:hAnsi="Century Gothic,Arial" w:cs="Century Gothic,Arial"/>
        </w:rPr>
        <w:t>onieczności oraz dokonanie zmiany Umowy. Protokół Konieczności Robót dodatkowych winien dokładnie określać zakres i wycenę robót.</w:t>
      </w:r>
    </w:p>
    <w:p w14:paraId="10FD25F8" w14:textId="78255A38" w:rsidR="00FC3C7A" w:rsidRDefault="00FC3C7A">
      <w:pPr>
        <w:numPr>
          <w:ilvl w:val="0"/>
          <w:numId w:val="11"/>
        </w:numPr>
        <w:tabs>
          <w:tab w:val="clear" w:pos="720"/>
          <w:tab w:val="num" w:pos="360"/>
        </w:tabs>
        <w:spacing w:line="360" w:lineRule="auto"/>
        <w:ind w:left="360"/>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Wykonawca zobowiązany jest do realizacji Robót zamiennych zleconych przez Zamawiającego. Wykonanie Robót zamiennych poprzedza sporządzenie i zatwierdzenie </w:t>
      </w:r>
      <w:r w:rsidR="001910CD" w:rsidRPr="005F09A4">
        <w:rPr>
          <w:rFonts w:ascii="Century Gothic,Arial" w:eastAsia="Century Gothic,Arial" w:hAnsi="Century Gothic,Arial" w:cs="Century Gothic,Arial"/>
        </w:rPr>
        <w:t xml:space="preserve">przez Zamawiającego </w:t>
      </w:r>
      <w:r w:rsidRPr="005F09A4">
        <w:rPr>
          <w:rFonts w:ascii="Century Gothic,Arial" w:eastAsia="Century Gothic,Arial" w:hAnsi="Century Gothic,Arial" w:cs="Century Gothic,Arial"/>
        </w:rPr>
        <w:t>Protokołu Konieczności oraz zmiana Umowy.</w:t>
      </w:r>
      <w:r w:rsidR="003D4A03" w:rsidRPr="005F09A4">
        <w:rPr>
          <w:rFonts w:ascii="Century Gothic,Arial" w:eastAsia="Century Gothic,Arial" w:hAnsi="Century Gothic,Arial" w:cs="Century Gothic,Arial"/>
        </w:rPr>
        <w:t xml:space="preserve"> </w:t>
      </w:r>
      <w:bookmarkStart w:id="333" w:name="_Hlk479532236"/>
      <w:r w:rsidRPr="005F09A4">
        <w:rPr>
          <w:rFonts w:ascii="Century Gothic,Arial" w:eastAsia="Century Gothic,Arial" w:hAnsi="Century Gothic,Arial" w:cs="Century Gothic,Arial"/>
        </w:rPr>
        <w:t>Protokół Konieczności Robót zamiennych winien dokładnie określać zakres i wycenę robót</w:t>
      </w:r>
      <w:bookmarkEnd w:id="333"/>
      <w:r w:rsidRPr="005F09A4">
        <w:rPr>
          <w:rFonts w:ascii="Century Gothic,Arial" w:eastAsia="Century Gothic,Arial" w:hAnsi="Century Gothic,Arial" w:cs="Century Gothic,Arial"/>
        </w:rPr>
        <w:t xml:space="preserve">, których realizacji się zaniecha oraz zakres </w:t>
      </w:r>
      <w:r w:rsidR="006377C6" w:rsidRPr="005F09A4">
        <w:rPr>
          <w:rFonts w:ascii="Century Gothic" w:eastAsia="Century Gothic" w:hAnsi="Century Gothic" w:cs="Century Gothic"/>
        </w:rPr>
        <w:t xml:space="preserve">i wycenę </w:t>
      </w:r>
      <w:r w:rsidRPr="005F09A4">
        <w:rPr>
          <w:rFonts w:ascii="Century Gothic,Arial" w:eastAsia="Century Gothic,Arial" w:hAnsi="Century Gothic,Arial" w:cs="Century Gothic,Arial"/>
        </w:rPr>
        <w:t xml:space="preserve">Robót zamiennych. </w:t>
      </w:r>
    </w:p>
    <w:p w14:paraId="172ABB27" w14:textId="3644B418" w:rsidR="00BA172F" w:rsidRPr="005F09A4" w:rsidRDefault="00571A30" w:rsidP="00FC70ED">
      <w:pPr>
        <w:spacing w:line="360" w:lineRule="auto"/>
        <w:ind w:left="426" w:hanging="426"/>
        <w:jc w:val="both"/>
        <w:rPr>
          <w:rFonts w:ascii="Century Gothic,Arial" w:eastAsia="Century Gothic,Arial" w:hAnsi="Century Gothic,Arial" w:cs="Century Gothic,Arial"/>
        </w:rPr>
      </w:pPr>
      <w:r>
        <w:rPr>
          <w:rFonts w:ascii="Century Gothic,Arial" w:eastAsia="Century Gothic,Arial" w:hAnsi="Century Gothic,Arial" w:cs="Century Gothic,Arial"/>
        </w:rPr>
        <w:t>5a</w:t>
      </w:r>
      <w:r w:rsidR="00453F9D">
        <w:rPr>
          <w:rFonts w:ascii="Century Gothic,Arial" w:eastAsia="Century Gothic,Arial" w:hAnsi="Century Gothic,Arial" w:cs="Century Gothic,Arial"/>
        </w:rPr>
        <w:t>.</w:t>
      </w:r>
      <w:r>
        <w:rPr>
          <w:rFonts w:ascii="Century Gothic,Arial" w:eastAsia="Century Gothic,Arial" w:hAnsi="Century Gothic,Arial" w:cs="Century Gothic,Arial"/>
        </w:rPr>
        <w:t xml:space="preserve"> </w:t>
      </w:r>
      <w:r w:rsidR="00BA172F">
        <w:rPr>
          <w:rFonts w:ascii="Century Gothic,Arial" w:eastAsia="Century Gothic,Arial" w:hAnsi="Century Gothic,Arial" w:cs="Century Gothic,Arial"/>
        </w:rPr>
        <w:t>Wykonawca zobowiązany jest do zaniechania wykonania Robót zaniechanych zgodnie z poleceniem Zamawiającego. Zaniechanie w</w:t>
      </w:r>
      <w:r w:rsidR="00BA172F" w:rsidRPr="005F09A4">
        <w:rPr>
          <w:rFonts w:ascii="Century Gothic,Arial" w:eastAsia="Century Gothic,Arial" w:hAnsi="Century Gothic,Arial" w:cs="Century Gothic,Arial"/>
        </w:rPr>
        <w:t>ykonani</w:t>
      </w:r>
      <w:r w:rsidR="00BA172F">
        <w:rPr>
          <w:rFonts w:ascii="Century Gothic,Arial" w:eastAsia="Century Gothic,Arial" w:hAnsi="Century Gothic,Arial" w:cs="Century Gothic,Arial"/>
        </w:rPr>
        <w:t>a</w:t>
      </w:r>
      <w:r w:rsidR="00BA172F" w:rsidRPr="005F09A4">
        <w:rPr>
          <w:rFonts w:ascii="Century Gothic,Arial" w:eastAsia="Century Gothic,Arial" w:hAnsi="Century Gothic,Arial" w:cs="Century Gothic,Arial"/>
        </w:rPr>
        <w:t xml:space="preserve"> Robót </w:t>
      </w:r>
      <w:r w:rsidR="00BA172F">
        <w:rPr>
          <w:rFonts w:ascii="Century Gothic,Arial" w:eastAsia="Century Gothic,Arial" w:hAnsi="Century Gothic,Arial" w:cs="Century Gothic,Arial"/>
        </w:rPr>
        <w:t>zaniechanych</w:t>
      </w:r>
      <w:r w:rsidR="00BA172F" w:rsidRPr="005F09A4">
        <w:rPr>
          <w:rFonts w:ascii="Century Gothic,Arial" w:eastAsia="Century Gothic,Arial" w:hAnsi="Century Gothic,Arial" w:cs="Century Gothic,Arial"/>
        </w:rPr>
        <w:t xml:space="preserve"> poprzedza sporządzenie i zatwierdzenie przez Zamawiającego Protokołu Konieczności oraz zmiana Umowy. Protokół Konieczności Robót </w:t>
      </w:r>
      <w:r w:rsidR="00BA172F">
        <w:rPr>
          <w:rFonts w:ascii="Century Gothic,Arial" w:eastAsia="Century Gothic,Arial" w:hAnsi="Century Gothic,Arial" w:cs="Century Gothic,Arial"/>
        </w:rPr>
        <w:t>zaniechanych</w:t>
      </w:r>
      <w:r w:rsidR="00BA172F" w:rsidRPr="005F09A4">
        <w:rPr>
          <w:rFonts w:ascii="Century Gothic,Arial" w:eastAsia="Century Gothic,Arial" w:hAnsi="Century Gothic,Arial" w:cs="Century Gothic,Arial"/>
        </w:rPr>
        <w:t xml:space="preserve"> winien dokładnie określać zakres i wycenę robót, których realizacji się zaniecha</w:t>
      </w:r>
      <w:r w:rsidR="00F51C0D">
        <w:rPr>
          <w:rFonts w:ascii="Century Gothic,Arial" w:eastAsia="Century Gothic,Arial" w:hAnsi="Century Gothic,Arial" w:cs="Century Gothic,Arial"/>
        </w:rPr>
        <w:t>, co stanowić będzie podstawę do obniżenia Wynagrodzenia Wykonawcy</w:t>
      </w:r>
      <w:r w:rsidR="00BA172F" w:rsidRPr="005F09A4">
        <w:rPr>
          <w:rFonts w:ascii="Century Gothic,Arial" w:eastAsia="Century Gothic,Arial" w:hAnsi="Century Gothic,Arial" w:cs="Century Gothic,Arial"/>
        </w:rPr>
        <w:t>.</w:t>
      </w:r>
    </w:p>
    <w:p w14:paraId="10A6278E" w14:textId="77777777" w:rsidR="00E00E8E" w:rsidRDefault="00FC3C7A" w:rsidP="00E00E8E">
      <w:pPr>
        <w:numPr>
          <w:ilvl w:val="0"/>
          <w:numId w:val="11"/>
        </w:numPr>
        <w:tabs>
          <w:tab w:val="clear" w:pos="720"/>
          <w:tab w:val="num" w:pos="360"/>
        </w:tabs>
        <w:spacing w:line="360" w:lineRule="auto"/>
        <w:ind w:left="360"/>
        <w:jc w:val="both"/>
        <w:rPr>
          <w:rFonts w:ascii="Century Gothic,Arial" w:eastAsia="Century Gothic,Arial" w:hAnsi="Century Gothic,Arial" w:cs="Century Gothic,Arial"/>
        </w:rPr>
      </w:pPr>
      <w:bookmarkStart w:id="334" w:name="_Hlk66713521"/>
      <w:r w:rsidRPr="005F09A4">
        <w:rPr>
          <w:rFonts w:ascii="Century Gothic,Arial" w:eastAsia="Century Gothic,Arial" w:hAnsi="Century Gothic,Arial" w:cs="Century Gothic,Arial"/>
        </w:rPr>
        <w:t xml:space="preserve">Protokół Konieczności jest sporządzany przez Wykonawcę (podpisywany przez kierownika budowy) niezwłocznie, nie później niż w terminie </w:t>
      </w:r>
      <w:r w:rsidRPr="007B2634">
        <w:rPr>
          <w:rFonts w:ascii="Century Gothic,Arial" w:eastAsia="Century Gothic,Arial" w:hAnsi="Century Gothic,Arial" w:cs="Century Gothic,Arial"/>
          <w:b/>
          <w:bCs/>
        </w:rPr>
        <w:t>10 dni</w:t>
      </w:r>
      <w:r w:rsidRPr="005F09A4">
        <w:rPr>
          <w:rFonts w:ascii="Century Gothic,Arial" w:eastAsia="Century Gothic,Arial" w:hAnsi="Century Gothic,Arial" w:cs="Century Gothic,Arial"/>
        </w:rPr>
        <w:t xml:space="preserve"> roboczych od </w:t>
      </w:r>
      <w:bookmarkStart w:id="335" w:name="_Hlk15562108"/>
      <w:r w:rsidRPr="005F09A4">
        <w:rPr>
          <w:rFonts w:ascii="Century Gothic,Arial" w:eastAsia="Century Gothic,Arial" w:hAnsi="Century Gothic,Arial" w:cs="Century Gothic,Arial"/>
        </w:rPr>
        <w:t xml:space="preserve">zaistnienia okoliczności </w:t>
      </w:r>
      <w:bookmarkEnd w:id="335"/>
      <w:r w:rsidRPr="005F09A4">
        <w:rPr>
          <w:rFonts w:ascii="Century Gothic,Arial" w:eastAsia="Century Gothic,Arial" w:hAnsi="Century Gothic,Arial" w:cs="Century Gothic,Arial"/>
        </w:rPr>
        <w:t xml:space="preserve">uzasadniających jego sporządzenie. </w:t>
      </w:r>
      <w:r w:rsidR="006377C6" w:rsidRPr="005F09A4">
        <w:rPr>
          <w:rFonts w:ascii="Century Gothic,Arial" w:eastAsia="Century Gothic,Arial" w:hAnsi="Century Gothic,Arial" w:cs="Century Gothic,Arial"/>
        </w:rPr>
        <w:t xml:space="preserve">W uzasadnionych przypadkach Zamawiający może wyrazić zgodę na sporządzenie Protokołu Konieczności w innym terminie, pod warunkiem zawiadomienia Zamawiającego w terminie, o którym mowa w zdaniu poprzednim, o zaistnieniu okoliczności uzasadniających sporządzenie Protokołu Konieczności oraz uzasadnieniu braku możliwości sporządzenia Protokołu Konieczności w podstawowym </w:t>
      </w:r>
      <w:r w:rsidR="006377C6" w:rsidRPr="005F09A4">
        <w:rPr>
          <w:rFonts w:ascii="Century Gothic,Arial" w:eastAsia="Century Gothic,Arial" w:hAnsi="Century Gothic,Arial" w:cs="Century Gothic,Arial"/>
        </w:rPr>
        <w:lastRenderedPageBreak/>
        <w:t xml:space="preserve">terminie. </w:t>
      </w:r>
      <w:r w:rsidRPr="005F09A4">
        <w:rPr>
          <w:rFonts w:ascii="Century Gothic,Arial" w:eastAsia="Century Gothic,Arial" w:hAnsi="Century Gothic,Arial" w:cs="Century Gothic,Arial"/>
        </w:rPr>
        <w:t>Podstawą wyceny Protokołu Konieczności winien być kosztorys szczegółowy</w:t>
      </w:r>
      <w:r w:rsidR="00122F71" w:rsidRPr="005F09A4">
        <w:rPr>
          <w:rFonts w:ascii="Century Gothic,Arial" w:eastAsia="Century Gothic,Arial" w:hAnsi="Century Gothic,Arial" w:cs="Century Gothic,Arial"/>
        </w:rPr>
        <w:t xml:space="preserve"> opracowany </w:t>
      </w:r>
      <w:r w:rsidR="00CD468A" w:rsidRPr="005F09A4">
        <w:rPr>
          <w:rFonts w:ascii="Century Gothic,Arial" w:eastAsia="Century Gothic,Arial" w:hAnsi="Century Gothic,Arial" w:cs="Century Gothic,Arial"/>
        </w:rPr>
        <w:t xml:space="preserve">przez </w:t>
      </w:r>
      <w:r w:rsidR="00122F71" w:rsidRPr="005F09A4">
        <w:rPr>
          <w:rFonts w:ascii="Century Gothic,Arial" w:eastAsia="Century Gothic,Arial" w:hAnsi="Century Gothic,Arial" w:cs="Century Gothic,Arial"/>
        </w:rPr>
        <w:t>Wykonawc</w:t>
      </w:r>
      <w:r w:rsidR="00CD468A" w:rsidRPr="005F09A4">
        <w:rPr>
          <w:rFonts w:ascii="Century Gothic,Arial" w:eastAsia="Century Gothic,Arial" w:hAnsi="Century Gothic,Arial" w:cs="Century Gothic,Arial"/>
        </w:rPr>
        <w:t>ę</w:t>
      </w:r>
      <w:r w:rsidRPr="005F09A4">
        <w:rPr>
          <w:rFonts w:ascii="Century Gothic,Arial" w:eastAsia="Century Gothic,Arial" w:hAnsi="Century Gothic,Arial" w:cs="Century Gothic,Arial"/>
        </w:rPr>
        <w:t>.</w:t>
      </w:r>
    </w:p>
    <w:p w14:paraId="3A269CF1" w14:textId="1220D55E" w:rsidR="00FC3C7A" w:rsidRPr="00E00E8E" w:rsidRDefault="00FC3C7A" w:rsidP="00E00E8E">
      <w:pPr>
        <w:spacing w:line="360" w:lineRule="auto"/>
        <w:ind w:left="360"/>
        <w:jc w:val="both"/>
        <w:rPr>
          <w:rFonts w:ascii="Century Gothic,Arial" w:eastAsia="Century Gothic,Arial" w:hAnsi="Century Gothic,Arial" w:cs="Century Gothic,Arial"/>
        </w:rPr>
      </w:pPr>
      <w:r w:rsidRPr="00E00E8E">
        <w:rPr>
          <w:rFonts w:ascii="Century Gothic,Arial" w:eastAsia="Century Gothic,Arial" w:hAnsi="Century Gothic,Arial" w:cs="Century Gothic,Arial"/>
        </w:rPr>
        <w:t>Podstawę do sporządzania szczegółowego kosztorysu stanowią:</w:t>
      </w:r>
    </w:p>
    <w:p w14:paraId="765FAB8E" w14:textId="2151D1E0" w:rsidR="00FC3C7A" w:rsidRPr="005F09A4" w:rsidRDefault="00FC3C7A" w:rsidP="002645F1">
      <w:pPr>
        <w:pStyle w:val="Akapitzlist"/>
        <w:numPr>
          <w:ilvl w:val="3"/>
          <w:numId w:val="95"/>
        </w:numPr>
        <w:spacing w:line="360" w:lineRule="auto"/>
        <w:ind w:left="709"/>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dokumentacja projektowa wprowadzan</w:t>
      </w:r>
      <w:r w:rsidR="00044B27" w:rsidRPr="005F09A4">
        <w:rPr>
          <w:rFonts w:ascii="Century Gothic,Arial" w:eastAsia="Century Gothic,Arial" w:hAnsi="Century Gothic,Arial" w:cs="Century Gothic,Arial"/>
        </w:rPr>
        <w:t>ych</w:t>
      </w:r>
      <w:r w:rsidRPr="005F09A4">
        <w:rPr>
          <w:rFonts w:ascii="Century Gothic,Arial" w:eastAsia="Century Gothic,Arial" w:hAnsi="Century Gothic,Arial" w:cs="Century Gothic,Arial"/>
        </w:rPr>
        <w:t xml:space="preserve"> </w:t>
      </w:r>
      <w:r w:rsidR="00044B27" w:rsidRPr="005F09A4">
        <w:rPr>
          <w:rFonts w:ascii="Century Gothic,Arial" w:eastAsia="Century Gothic,Arial" w:hAnsi="Century Gothic,Arial" w:cs="Century Gothic,Arial"/>
        </w:rPr>
        <w:t>Robót dodatkowych</w:t>
      </w:r>
      <w:r w:rsidR="00500833">
        <w:rPr>
          <w:rFonts w:ascii="Century Gothic,Arial" w:eastAsia="Century Gothic,Arial" w:hAnsi="Century Gothic,Arial" w:cs="Century Gothic,Arial"/>
        </w:rPr>
        <w:t>,</w:t>
      </w:r>
      <w:r w:rsidR="00044B27" w:rsidRPr="005F09A4">
        <w:rPr>
          <w:rFonts w:ascii="Century Gothic,Arial" w:eastAsia="Century Gothic,Arial" w:hAnsi="Century Gothic,Arial" w:cs="Century Gothic,Arial"/>
        </w:rPr>
        <w:t xml:space="preserve"> Robót zamiennych</w:t>
      </w:r>
      <w:r w:rsidRPr="005F09A4">
        <w:rPr>
          <w:rFonts w:ascii="Century Gothic,Arial" w:eastAsia="Century Gothic,Arial" w:hAnsi="Century Gothic,Arial" w:cs="Century Gothic,Arial"/>
        </w:rPr>
        <w:t xml:space="preserve"> </w:t>
      </w:r>
      <w:r w:rsidR="006968E5">
        <w:rPr>
          <w:rFonts w:ascii="Century Gothic,Arial" w:eastAsia="Century Gothic,Arial" w:hAnsi="Century Gothic,Arial" w:cs="Century Gothic,Arial"/>
        </w:rPr>
        <w:t xml:space="preserve"> lub Robót zaniechanych </w:t>
      </w:r>
      <w:r w:rsidRPr="005F09A4">
        <w:rPr>
          <w:rFonts w:ascii="Century Gothic,Arial" w:eastAsia="Century Gothic,Arial" w:hAnsi="Century Gothic,Arial" w:cs="Century Gothic,Arial"/>
        </w:rPr>
        <w:t>(rysunki, szkice, opis zakresu robót dodatkowych</w:t>
      </w:r>
      <w:r w:rsidR="002E44D8" w:rsidRPr="005F09A4">
        <w:rPr>
          <w:rFonts w:ascii="Century Gothic,Arial" w:eastAsia="Century Gothic,Arial" w:hAnsi="Century Gothic,Arial" w:cs="Century Gothic,Arial"/>
        </w:rPr>
        <w:t>,</w:t>
      </w:r>
      <w:r w:rsidRPr="005F09A4">
        <w:rPr>
          <w:rFonts w:ascii="Century Gothic,Arial" w:eastAsia="Century Gothic,Arial" w:hAnsi="Century Gothic,Arial" w:cs="Century Gothic,Arial"/>
        </w:rPr>
        <w:t xml:space="preserve"> zamiennych</w:t>
      </w:r>
      <w:r w:rsidR="002E44D8" w:rsidRPr="005F09A4">
        <w:rPr>
          <w:rFonts w:ascii="Century Gothic,Arial" w:eastAsia="Century Gothic,Arial" w:hAnsi="Century Gothic,Arial" w:cs="Century Gothic,Arial"/>
        </w:rPr>
        <w:t xml:space="preserve"> lub zaniechanych</w:t>
      </w:r>
      <w:r w:rsidRPr="005F09A4">
        <w:rPr>
          <w:rFonts w:ascii="Century Gothic,Arial" w:eastAsia="Century Gothic,Arial" w:hAnsi="Century Gothic,Arial" w:cs="Century Gothic,Arial"/>
        </w:rPr>
        <w:t>)</w:t>
      </w:r>
      <w:r w:rsidR="00122F71" w:rsidRPr="005F09A4">
        <w:rPr>
          <w:rFonts w:ascii="Century Gothic,Arial" w:eastAsia="Century Gothic,Arial" w:hAnsi="Century Gothic,Arial" w:cs="Century Gothic,Arial"/>
        </w:rPr>
        <w:t>;</w:t>
      </w:r>
    </w:p>
    <w:p w14:paraId="4F4556E7" w14:textId="388B19B5" w:rsidR="00FC3C7A" w:rsidRPr="005F09A4" w:rsidRDefault="00122F71" w:rsidP="002645F1">
      <w:pPr>
        <w:pStyle w:val="Akapitzlist"/>
        <w:numPr>
          <w:ilvl w:val="3"/>
          <w:numId w:val="95"/>
        </w:numPr>
        <w:spacing w:line="360" w:lineRule="auto"/>
        <w:ind w:left="709"/>
        <w:jc w:val="both"/>
        <w:rPr>
          <w:rFonts w:ascii="Century Gothic,Arial" w:eastAsia="Century Gothic,Arial" w:hAnsi="Century Gothic,Arial" w:cs="Century Gothic,Arial"/>
        </w:rPr>
      </w:pPr>
      <w:proofErr w:type="spellStart"/>
      <w:r w:rsidRPr="005F09A4">
        <w:rPr>
          <w:rFonts w:ascii="Century Gothic,Arial" w:eastAsia="Century Gothic,Arial" w:hAnsi="Century Gothic,Arial" w:cs="Century Gothic,Arial"/>
        </w:rPr>
        <w:t>STWiORB</w:t>
      </w:r>
      <w:proofErr w:type="spellEnd"/>
      <w:r w:rsidRPr="005F09A4">
        <w:rPr>
          <w:rFonts w:ascii="Century Gothic,Arial" w:eastAsia="Century Gothic,Arial" w:hAnsi="Century Gothic,Arial" w:cs="Century Gothic,Arial"/>
        </w:rPr>
        <w:t xml:space="preserve"> </w:t>
      </w:r>
      <w:r w:rsidR="00FC3C7A" w:rsidRPr="005F09A4">
        <w:rPr>
          <w:rFonts w:ascii="Century Gothic,Arial" w:eastAsia="Century Gothic,Arial" w:hAnsi="Century Gothic,Arial" w:cs="Century Gothic,Arial"/>
        </w:rPr>
        <w:t>– szczególnie wymagania dotyczące przedmiaru lub obmiaru rozliczanych robót</w:t>
      </w:r>
      <w:r w:rsidRPr="005F09A4">
        <w:rPr>
          <w:rFonts w:ascii="Century Gothic,Arial" w:eastAsia="Century Gothic,Arial" w:hAnsi="Century Gothic,Arial" w:cs="Century Gothic,Arial"/>
        </w:rPr>
        <w:t>;</w:t>
      </w:r>
    </w:p>
    <w:p w14:paraId="3223C08C" w14:textId="63A770B3" w:rsidR="00FC3C7A" w:rsidRPr="005F09A4" w:rsidRDefault="00FC3C7A" w:rsidP="002645F1">
      <w:pPr>
        <w:pStyle w:val="Akapitzlist"/>
        <w:numPr>
          <w:ilvl w:val="3"/>
          <w:numId w:val="95"/>
        </w:numPr>
        <w:spacing w:line="360" w:lineRule="auto"/>
        <w:ind w:left="709"/>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założenia wyjściowe do kosztorysowania</w:t>
      </w:r>
      <w:r w:rsidR="00055D17" w:rsidRPr="005F09A4">
        <w:t xml:space="preserve"> </w:t>
      </w:r>
      <w:r w:rsidR="00055D17" w:rsidRPr="005F09A4">
        <w:rPr>
          <w:rFonts w:ascii="Century Gothic,Arial" w:eastAsia="Century Gothic,Arial" w:hAnsi="Century Gothic,Arial" w:cs="Century Gothic,Arial"/>
        </w:rPr>
        <w:t>zawarte w opracowanym i zatwierdzonym PZJ</w:t>
      </w:r>
      <w:r w:rsidRPr="005F09A4">
        <w:rPr>
          <w:rFonts w:ascii="Century Gothic,Arial" w:eastAsia="Century Gothic,Arial" w:hAnsi="Century Gothic,Arial" w:cs="Century Gothic,Arial"/>
        </w:rPr>
        <w:t xml:space="preserve"> - dane techniczne, technologiczne i organizacyjne nieokreślone w dokumentacji projektowej oraz specyfikacji technicznej wykonania i odbioru robót budowlanych</w:t>
      </w:r>
      <w:r w:rsidR="00055D17" w:rsidRPr="005F09A4">
        <w:t xml:space="preserve"> </w:t>
      </w:r>
      <w:r w:rsidR="00055D17" w:rsidRPr="005F09A4">
        <w:rPr>
          <w:rFonts w:ascii="Century Gothic,Arial" w:eastAsia="Century Gothic,Arial" w:hAnsi="Century Gothic,Arial" w:cs="Century Gothic,Arial"/>
        </w:rPr>
        <w:t xml:space="preserve">oraz </w:t>
      </w:r>
      <w:r w:rsidR="005228DA">
        <w:rPr>
          <w:rFonts w:ascii="Century Gothic,Arial" w:eastAsia="Century Gothic,Arial" w:hAnsi="Century Gothic,Arial" w:cs="Century Gothic,Arial"/>
        </w:rPr>
        <w:t>U</w:t>
      </w:r>
      <w:r w:rsidR="00055D17" w:rsidRPr="005F09A4">
        <w:rPr>
          <w:rFonts w:ascii="Century Gothic,Arial" w:eastAsia="Century Gothic,Arial" w:hAnsi="Century Gothic,Arial" w:cs="Century Gothic,Arial"/>
        </w:rPr>
        <w:t>mowie</w:t>
      </w:r>
      <w:r w:rsidRPr="005F09A4">
        <w:rPr>
          <w:rFonts w:ascii="Century Gothic,Arial" w:eastAsia="Century Gothic,Arial" w:hAnsi="Century Gothic,Arial" w:cs="Century Gothic,Arial"/>
        </w:rPr>
        <w:t xml:space="preserve">, a mające wpływ na </w:t>
      </w:r>
      <w:r w:rsidR="00055D17" w:rsidRPr="005F09A4">
        <w:rPr>
          <w:rFonts w:ascii="Century Gothic,Arial" w:eastAsia="Century Gothic,Arial" w:hAnsi="Century Gothic,Arial" w:cs="Century Gothic,Arial"/>
        </w:rPr>
        <w:t>sposób wyliczenia</w:t>
      </w:r>
      <w:r w:rsidRPr="005F09A4">
        <w:rPr>
          <w:rFonts w:ascii="Century Gothic,Arial" w:eastAsia="Century Gothic,Arial" w:hAnsi="Century Gothic,Arial" w:cs="Century Gothic,Arial"/>
        </w:rPr>
        <w:t xml:space="preserve"> wartości kosztorysowej.</w:t>
      </w:r>
    </w:p>
    <w:p w14:paraId="7E680C72" w14:textId="61D22163" w:rsidR="00FC3C7A" w:rsidRPr="006C6061" w:rsidRDefault="00FC3C7A" w:rsidP="002645F1">
      <w:pPr>
        <w:pStyle w:val="Akapitzlist"/>
        <w:numPr>
          <w:ilvl w:val="3"/>
          <w:numId w:val="95"/>
        </w:numPr>
        <w:spacing w:line="360" w:lineRule="auto"/>
        <w:ind w:left="709"/>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przedmiar robót – opracowanie zawierające zestawienie przewidywanych do wykonania robót w kolejności technologicznej ich wykonania, wraz z ich szczegółowym opisem, miejscem wykonania lub wskazaniem podstaw ustalających szczegółowy opis, z wyliczeniem i zestawieniem ilości jednostek miar robót podstawowych oraz wskazaniem podstaw do ustalania cen jednostkowych robót lub jednostkowych nakładów </w:t>
      </w:r>
      <w:r w:rsidRPr="006C6061">
        <w:rPr>
          <w:rFonts w:ascii="Century Gothic,Arial" w:eastAsia="Century Gothic,Arial" w:hAnsi="Century Gothic,Arial" w:cs="Century Gothic,Arial"/>
        </w:rPr>
        <w:t>rzeczowych.</w:t>
      </w:r>
      <w:r w:rsidR="006968E5" w:rsidRPr="006C6061">
        <w:rPr>
          <w:rFonts w:ascii="Century Gothic,Arial" w:eastAsia="Century Gothic,Arial" w:hAnsi="Century Gothic,Arial" w:cs="Century Gothic,Arial"/>
        </w:rPr>
        <w:t xml:space="preserve"> </w:t>
      </w:r>
      <w:r w:rsidRPr="006C6061">
        <w:rPr>
          <w:rFonts w:ascii="Century Gothic" w:eastAsia="Century Gothic" w:hAnsi="Century Gothic" w:cs="Century Gothic"/>
        </w:rPr>
        <w:t xml:space="preserve">Przedmiary </w:t>
      </w:r>
      <w:r w:rsidR="72091A47" w:rsidRPr="006C6061">
        <w:rPr>
          <w:rFonts w:ascii="Century Gothic" w:eastAsia="Century Gothic" w:hAnsi="Century Gothic" w:cs="Century Gothic"/>
        </w:rPr>
        <w:t>po</w:t>
      </w:r>
      <w:r w:rsidRPr="006C6061">
        <w:rPr>
          <w:rFonts w:ascii="Century Gothic" w:eastAsia="Century Gothic" w:hAnsi="Century Gothic" w:cs="Century Gothic"/>
        </w:rPr>
        <w:t xml:space="preserve">winny dotyczyć również </w:t>
      </w:r>
      <w:r w:rsidR="002E44D8" w:rsidRPr="006C6061">
        <w:rPr>
          <w:rFonts w:ascii="Century Gothic" w:eastAsia="Century Gothic" w:hAnsi="Century Gothic" w:cs="Century Gothic"/>
        </w:rPr>
        <w:t xml:space="preserve">Robót </w:t>
      </w:r>
      <w:r w:rsidRPr="006C6061">
        <w:rPr>
          <w:rFonts w:ascii="Century Gothic" w:eastAsia="Century Gothic" w:hAnsi="Century Gothic" w:cs="Century Gothic"/>
        </w:rPr>
        <w:t>zaniechanych.</w:t>
      </w:r>
    </w:p>
    <w:p w14:paraId="78B27596" w14:textId="1EADD6CF" w:rsidR="00FC3C7A" w:rsidRPr="006C6061" w:rsidRDefault="00FC3C7A" w:rsidP="002645F1">
      <w:pPr>
        <w:pStyle w:val="Akapitzlist"/>
        <w:numPr>
          <w:ilvl w:val="3"/>
          <w:numId w:val="95"/>
        </w:numPr>
        <w:spacing w:line="360" w:lineRule="auto"/>
        <w:ind w:left="709"/>
        <w:jc w:val="both"/>
        <w:rPr>
          <w:rFonts w:ascii="Century Gothic,Arial" w:eastAsia="Century Gothic,Arial" w:hAnsi="Century Gothic,Arial" w:cs="Century Gothic,Arial"/>
        </w:rPr>
      </w:pPr>
      <w:r w:rsidRPr="006C6061">
        <w:rPr>
          <w:rFonts w:ascii="Century Gothic,Arial" w:eastAsia="Century Gothic,Arial" w:hAnsi="Century Gothic,Arial" w:cs="Century Gothic,Arial"/>
        </w:rPr>
        <w:t xml:space="preserve">ceny jednostkowe robót. </w:t>
      </w:r>
    </w:p>
    <w:p w14:paraId="7155E537" w14:textId="77777777" w:rsidR="00FC3C7A" w:rsidRPr="001956A2" w:rsidRDefault="00FC3C7A" w:rsidP="00CE29A3">
      <w:pPr>
        <w:spacing w:line="360" w:lineRule="auto"/>
        <w:ind w:firstLine="708"/>
        <w:jc w:val="both"/>
        <w:rPr>
          <w:rFonts w:ascii="Century Gothic" w:hAnsi="Century Gothic" w:cs="Arial"/>
        </w:rPr>
      </w:pPr>
      <w:r w:rsidRPr="001956A2">
        <w:rPr>
          <w:rFonts w:ascii="Century Gothic,Arial" w:eastAsia="Century Gothic,Arial" w:hAnsi="Century Gothic,Arial" w:cs="Century Gothic,Arial"/>
        </w:rPr>
        <w:t>Przy ustalaniu cen jednostkowych robót należy stosować w kolejności:</w:t>
      </w:r>
    </w:p>
    <w:p w14:paraId="70127E68" w14:textId="1E4776E7" w:rsidR="00E00E8E" w:rsidRPr="001956A2" w:rsidRDefault="00FC3C7A" w:rsidP="002645F1">
      <w:pPr>
        <w:pStyle w:val="Akapitzlist"/>
        <w:numPr>
          <w:ilvl w:val="3"/>
          <w:numId w:val="96"/>
        </w:numPr>
        <w:spacing w:line="360" w:lineRule="auto"/>
        <w:ind w:left="993"/>
        <w:jc w:val="both"/>
        <w:rPr>
          <w:rFonts w:ascii="Century Gothic,Arial" w:eastAsia="Century Gothic,Arial" w:hAnsi="Century Gothic,Arial" w:cs="Century Gothic,Arial"/>
        </w:rPr>
      </w:pPr>
      <w:r w:rsidRPr="001956A2">
        <w:rPr>
          <w:rFonts w:ascii="Century Gothic,Arial" w:eastAsia="Century Gothic,Arial" w:hAnsi="Century Gothic,Arial" w:cs="Century Gothic,Arial"/>
        </w:rPr>
        <w:t xml:space="preserve">ceny jednostkowe </w:t>
      </w:r>
      <w:r w:rsidR="00BD59A8" w:rsidRPr="001956A2">
        <w:rPr>
          <w:rFonts w:ascii="Century Gothic,Arial" w:eastAsia="Century Gothic,Arial" w:hAnsi="Century Gothic,Arial" w:cs="Century Gothic,Arial"/>
        </w:rPr>
        <w:t xml:space="preserve"> robót </w:t>
      </w:r>
      <w:r w:rsidRPr="001956A2">
        <w:rPr>
          <w:rFonts w:ascii="Century Gothic,Arial" w:eastAsia="Century Gothic,Arial" w:hAnsi="Century Gothic,Arial" w:cs="Century Gothic,Arial"/>
        </w:rPr>
        <w:t>określone na podstawie danych rynkowych</w:t>
      </w:r>
      <w:r w:rsidR="006758CA" w:rsidRPr="001956A2">
        <w:rPr>
          <w:rFonts w:ascii="Century Gothic,Arial" w:eastAsia="Century Gothic,Arial" w:hAnsi="Century Gothic,Arial" w:cs="Century Gothic,Arial"/>
        </w:rPr>
        <w:t xml:space="preserve">, </w:t>
      </w:r>
      <w:r w:rsidRPr="001956A2">
        <w:rPr>
          <w:rFonts w:ascii="Century Gothic,Arial" w:eastAsia="Century Gothic,Arial" w:hAnsi="Century Gothic,Arial" w:cs="Century Gothic,Arial"/>
        </w:rPr>
        <w:t>w szczególności poprzez przedstawienie przez Wykonawcę</w:t>
      </w:r>
      <w:r w:rsidR="00BD59A8" w:rsidRPr="001956A2">
        <w:rPr>
          <w:rFonts w:ascii="Century Gothic,Arial" w:eastAsia="Century Gothic,Arial" w:hAnsi="Century Gothic,Arial" w:cs="Century Gothic,Arial"/>
        </w:rPr>
        <w:t xml:space="preserve"> </w:t>
      </w:r>
      <w:r w:rsidR="00CE2034" w:rsidRPr="001956A2">
        <w:rPr>
          <w:rFonts w:ascii="Century Gothic,Arial" w:eastAsia="Century Gothic,Arial" w:hAnsi="Century Gothic,Arial" w:cs="Century Gothic,Arial"/>
        </w:rPr>
        <w:t xml:space="preserve">- </w:t>
      </w:r>
      <w:r w:rsidR="00BD59A8" w:rsidRPr="001956A2">
        <w:rPr>
          <w:rFonts w:ascii="Century Gothic,Arial" w:eastAsia="Century Gothic,Arial" w:hAnsi="Century Gothic,Arial" w:cs="Century Gothic,Arial"/>
        </w:rPr>
        <w:t>zgodnie</w:t>
      </w:r>
      <w:r w:rsidR="1DFE6E6F" w:rsidRPr="001956A2">
        <w:rPr>
          <w:rFonts w:ascii="Century Gothic,Arial" w:eastAsia="Century Gothic,Arial" w:hAnsi="Century Gothic,Arial" w:cs="Century Gothic,Arial"/>
        </w:rPr>
        <w:t xml:space="preserve"> ze wskazaniem Zamawiającego</w:t>
      </w:r>
      <w:r w:rsidR="33DA2E1E" w:rsidRPr="001956A2">
        <w:rPr>
          <w:rFonts w:ascii="Century Gothic,Arial" w:eastAsia="Century Gothic,Arial" w:hAnsi="Century Gothic,Arial" w:cs="Century Gothic,Arial"/>
        </w:rPr>
        <w:t>:</w:t>
      </w:r>
    </w:p>
    <w:p w14:paraId="0FA71B4C" w14:textId="295D3AA8" w:rsidR="006C6061" w:rsidRDefault="00FC3C7A" w:rsidP="006C6061">
      <w:pPr>
        <w:pStyle w:val="Akapitzlist"/>
        <w:numPr>
          <w:ilvl w:val="0"/>
          <w:numId w:val="1"/>
        </w:numPr>
        <w:spacing w:line="360" w:lineRule="auto"/>
        <w:jc w:val="both"/>
        <w:rPr>
          <w:rFonts w:ascii="Century Gothic,Arial" w:eastAsia="Century Gothic,Arial" w:hAnsi="Century Gothic,Arial" w:cs="Century Gothic,Arial"/>
        </w:rPr>
      </w:pPr>
      <w:r w:rsidRPr="001956A2">
        <w:rPr>
          <w:rFonts w:ascii="Century Gothic,Arial" w:eastAsia="Century Gothic,Arial" w:hAnsi="Century Gothic,Arial" w:cs="Century Gothic,Arial"/>
        </w:rPr>
        <w:t>co najmniej 3 aktualnych ofert obejmujących branżowo ten zakres prac</w:t>
      </w:r>
      <w:r w:rsidR="00055D17" w:rsidRPr="001956A2">
        <w:rPr>
          <w:rFonts w:ascii="Century Gothic,Arial" w:eastAsia="Century Gothic,Arial" w:hAnsi="Century Gothic,Arial" w:cs="Century Gothic,Arial"/>
        </w:rPr>
        <w:t xml:space="preserve">, </w:t>
      </w:r>
      <w:r w:rsidR="00BF1B23" w:rsidRPr="001956A2">
        <w:rPr>
          <w:rFonts w:ascii="Century Gothic,Arial" w:eastAsia="Century Gothic,Arial" w:hAnsi="Century Gothic,Arial" w:cs="Century Gothic,Arial"/>
        </w:rPr>
        <w:t xml:space="preserve">gdzie do celów ustalenia cen jednostkowych robót należy przyjąć cenę najniższą </w:t>
      </w:r>
      <w:r w:rsidR="00BF1B23" w:rsidRPr="00E00E8E">
        <w:rPr>
          <w:rFonts w:ascii="Century Gothic,Arial" w:eastAsia="Century Gothic,Arial" w:hAnsi="Century Gothic,Arial" w:cs="Century Gothic,Arial"/>
        </w:rPr>
        <w:t xml:space="preserve">spośród pozyskanych ofert, </w:t>
      </w:r>
      <w:r w:rsidR="00055D17" w:rsidRPr="00E00E8E">
        <w:rPr>
          <w:rFonts w:ascii="Century Gothic,Arial" w:eastAsia="Century Gothic,Arial" w:hAnsi="Century Gothic,Arial" w:cs="Century Gothic,Arial"/>
        </w:rPr>
        <w:t xml:space="preserve">dla robót nietypowych dopuszcza się mniejszą </w:t>
      </w:r>
      <w:r w:rsidR="008E5B0E" w:rsidRPr="00E00E8E">
        <w:rPr>
          <w:rFonts w:ascii="Century Gothic,Arial" w:eastAsia="Century Gothic,Arial" w:hAnsi="Century Gothic,Arial" w:cs="Century Gothic,Arial"/>
        </w:rPr>
        <w:t>liczbę</w:t>
      </w:r>
      <w:r w:rsidR="00055D17" w:rsidRPr="00E00E8E">
        <w:rPr>
          <w:rFonts w:ascii="Century Gothic,Arial" w:eastAsia="Century Gothic,Arial" w:hAnsi="Century Gothic,Arial" w:cs="Century Gothic,Arial"/>
        </w:rPr>
        <w:t xml:space="preserve"> ofert</w:t>
      </w:r>
      <w:r w:rsidR="006C6061">
        <w:rPr>
          <w:rFonts w:ascii="Century Gothic,Arial" w:eastAsia="Century Gothic,Arial" w:hAnsi="Century Gothic,Arial" w:cs="Century Gothic,Arial"/>
        </w:rPr>
        <w:t>.</w:t>
      </w:r>
      <w:r w:rsidR="0A9406D8" w:rsidRPr="00E00E8E">
        <w:rPr>
          <w:rFonts w:ascii="Century Gothic,Arial" w:eastAsia="Century Gothic,Arial" w:hAnsi="Century Gothic,Arial" w:cs="Century Gothic,Arial"/>
        </w:rPr>
        <w:t xml:space="preserve"> Oferty mogą podlegać weryfikacji Zamawiającego</w:t>
      </w:r>
      <w:r w:rsidR="006C6061">
        <w:rPr>
          <w:rFonts w:ascii="Century Gothic,Arial" w:eastAsia="Century Gothic,Arial" w:hAnsi="Century Gothic,Arial" w:cs="Century Gothic,Arial"/>
        </w:rPr>
        <w:t>,</w:t>
      </w:r>
      <w:r w:rsidR="0A9406D8" w:rsidRPr="00E00E8E">
        <w:rPr>
          <w:rFonts w:ascii="Century Gothic,Arial" w:eastAsia="Century Gothic,Arial" w:hAnsi="Century Gothic,Arial" w:cs="Century Gothic,Arial"/>
        </w:rPr>
        <w:t xml:space="preserve"> </w:t>
      </w:r>
      <w:r w:rsidR="004B6039">
        <w:rPr>
          <w:rFonts w:ascii="Century Gothic,Arial" w:eastAsia="Century Gothic,Arial" w:hAnsi="Century Gothic,Arial" w:cs="Century Gothic,Arial"/>
        </w:rPr>
        <w:t>lub</w:t>
      </w:r>
    </w:p>
    <w:p w14:paraId="252FDB02" w14:textId="77777777" w:rsidR="006C6061" w:rsidRDefault="00FC3C7A" w:rsidP="006C6061">
      <w:pPr>
        <w:pStyle w:val="Akapitzlist"/>
        <w:numPr>
          <w:ilvl w:val="0"/>
          <w:numId w:val="1"/>
        </w:numPr>
        <w:spacing w:line="360" w:lineRule="auto"/>
        <w:jc w:val="both"/>
        <w:rPr>
          <w:rFonts w:ascii="Century Gothic,Arial" w:eastAsia="Century Gothic,Arial" w:hAnsi="Century Gothic,Arial" w:cs="Century Gothic,Arial"/>
        </w:rPr>
      </w:pPr>
      <w:r w:rsidRPr="006C6061">
        <w:rPr>
          <w:rFonts w:ascii="Century Gothic,Arial" w:eastAsia="Century Gothic,Arial" w:hAnsi="Century Gothic,Arial" w:cs="Century Gothic,Arial"/>
        </w:rPr>
        <w:t>danych z zawartych wcześniej umów (</w:t>
      </w:r>
      <w:r w:rsidR="000A2453" w:rsidRPr="006C6061">
        <w:rPr>
          <w:rFonts w:ascii="Century Gothic,Arial" w:eastAsia="Century Gothic,Arial" w:hAnsi="Century Gothic,Arial" w:cs="Century Gothic,Arial"/>
        </w:rPr>
        <w:t xml:space="preserve">w szczególności </w:t>
      </w:r>
      <w:r w:rsidRPr="006C6061">
        <w:rPr>
          <w:rFonts w:ascii="Century Gothic,Arial" w:eastAsia="Century Gothic,Arial" w:hAnsi="Century Gothic,Arial" w:cs="Century Gothic,Arial"/>
        </w:rPr>
        <w:t>umów podwykonawczych</w:t>
      </w:r>
      <w:r w:rsidR="00886A0F" w:rsidRPr="006C6061">
        <w:rPr>
          <w:rFonts w:ascii="Century Gothic,Arial" w:eastAsia="Century Gothic,Arial" w:hAnsi="Century Gothic,Arial" w:cs="Century Gothic,Arial"/>
        </w:rPr>
        <w:t>)</w:t>
      </w:r>
      <w:r w:rsidRPr="006C6061">
        <w:rPr>
          <w:rFonts w:ascii="Century Gothic,Arial" w:eastAsia="Century Gothic,Arial" w:hAnsi="Century Gothic,Arial" w:cs="Century Gothic,Arial"/>
        </w:rPr>
        <w:t xml:space="preserve"> zawartych przez Wykonawcę w okresie ostatnich 3 lat</w:t>
      </w:r>
      <w:r w:rsidR="006C6061">
        <w:rPr>
          <w:rFonts w:ascii="Century Gothic,Arial" w:eastAsia="Century Gothic,Arial" w:hAnsi="Century Gothic,Arial" w:cs="Century Gothic,Arial"/>
        </w:rPr>
        <w:t xml:space="preserve">, </w:t>
      </w:r>
      <w:r w:rsidR="00E00E8E" w:rsidRPr="006C6061">
        <w:rPr>
          <w:rFonts w:ascii="Century Gothic,Arial" w:eastAsia="Century Gothic,Arial" w:hAnsi="Century Gothic,Arial" w:cs="Century Gothic,Arial"/>
        </w:rPr>
        <w:t>l</w:t>
      </w:r>
      <w:r w:rsidRPr="006C6061">
        <w:rPr>
          <w:rFonts w:ascii="Century Gothic,Arial" w:eastAsia="Century Gothic,Arial" w:hAnsi="Century Gothic,Arial" w:cs="Century Gothic,Arial"/>
        </w:rPr>
        <w:t>ub</w:t>
      </w:r>
    </w:p>
    <w:p w14:paraId="3DC33BAB" w14:textId="1A896D39" w:rsidR="00FC3C7A" w:rsidRPr="006C6061" w:rsidRDefault="00FC3C7A" w:rsidP="006C6061">
      <w:pPr>
        <w:pStyle w:val="Akapitzlist"/>
        <w:numPr>
          <w:ilvl w:val="0"/>
          <w:numId w:val="1"/>
        </w:numPr>
        <w:spacing w:line="360" w:lineRule="auto"/>
        <w:jc w:val="both"/>
        <w:rPr>
          <w:rFonts w:ascii="Century Gothic,Arial" w:eastAsia="Century Gothic,Arial" w:hAnsi="Century Gothic,Arial" w:cs="Century Gothic,Arial"/>
        </w:rPr>
      </w:pPr>
      <w:r w:rsidRPr="006C6061">
        <w:rPr>
          <w:rFonts w:ascii="Century Gothic,Arial" w:eastAsia="Century Gothic,Arial" w:hAnsi="Century Gothic,Arial" w:cs="Century Gothic,Arial"/>
        </w:rPr>
        <w:t>powszechnie stosowanych, aktualnych publikacji</w:t>
      </w:r>
      <w:r w:rsidR="00F81437" w:rsidRPr="006C6061">
        <w:rPr>
          <w:rFonts w:ascii="Century Gothic,Arial" w:eastAsia="Century Gothic,Arial" w:hAnsi="Century Gothic,Arial" w:cs="Century Gothic,Arial"/>
        </w:rPr>
        <w:t>.</w:t>
      </w:r>
    </w:p>
    <w:p w14:paraId="07475436" w14:textId="1F6477EB" w:rsidR="00FC3C7A" w:rsidRPr="005F09A4" w:rsidRDefault="00F81437" w:rsidP="00E00E8E">
      <w:pPr>
        <w:spacing w:line="360" w:lineRule="auto"/>
        <w:ind w:left="993"/>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Przyjmowane będą najniższe ceny z danych rynkowych, średnie ceny z zawartych wcześniej umów</w:t>
      </w:r>
      <w:r w:rsidR="00A9432C" w:rsidRPr="005F09A4">
        <w:rPr>
          <w:rFonts w:ascii="Century Gothic,Arial" w:eastAsia="Century Gothic,Arial" w:hAnsi="Century Gothic,Arial" w:cs="Century Gothic,Arial"/>
        </w:rPr>
        <w:t xml:space="preserve"> (nie mniej niż 2)</w:t>
      </w:r>
      <w:r w:rsidRPr="005F09A4">
        <w:rPr>
          <w:rFonts w:ascii="Century Gothic,Arial" w:eastAsia="Century Gothic,Arial" w:hAnsi="Century Gothic,Arial" w:cs="Century Gothic,Arial"/>
        </w:rPr>
        <w:t>, najniższe ceny z powszechnie stosowanych, aktualnych publikacji</w:t>
      </w:r>
      <w:r w:rsidR="00CA7913">
        <w:rPr>
          <w:rFonts w:ascii="Century Gothic,Arial" w:eastAsia="Century Gothic,Arial" w:hAnsi="Century Gothic,Arial" w:cs="Century Gothic,Arial"/>
        </w:rPr>
        <w:t>;</w:t>
      </w:r>
    </w:p>
    <w:p w14:paraId="56765E61" w14:textId="427DEBC4" w:rsidR="00FC3C7A" w:rsidRPr="005F09A4" w:rsidRDefault="00FC3C7A" w:rsidP="002645F1">
      <w:pPr>
        <w:pStyle w:val="Akapitzlist"/>
        <w:numPr>
          <w:ilvl w:val="3"/>
          <w:numId w:val="96"/>
        </w:numPr>
        <w:spacing w:line="360" w:lineRule="auto"/>
        <w:ind w:left="993"/>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kalkulacje szczegółowe</w:t>
      </w:r>
      <w:r w:rsidR="00055D17" w:rsidRPr="005F09A4">
        <w:t xml:space="preserve"> </w:t>
      </w:r>
      <w:r w:rsidR="00055D17" w:rsidRPr="005F09A4">
        <w:rPr>
          <w:rFonts w:ascii="Century Gothic,Arial" w:eastAsia="Century Gothic,Arial" w:hAnsi="Century Gothic,Arial" w:cs="Century Gothic,Arial"/>
        </w:rPr>
        <w:t>w tym kalkulacje indywidualne</w:t>
      </w:r>
      <w:r w:rsidRPr="005F09A4">
        <w:rPr>
          <w:rFonts w:ascii="Century Gothic,Arial" w:eastAsia="Century Gothic,Arial" w:hAnsi="Century Gothic,Arial" w:cs="Century Gothic,Arial"/>
        </w:rPr>
        <w:t>.</w:t>
      </w:r>
    </w:p>
    <w:p w14:paraId="160F8303" w14:textId="178743D6" w:rsidR="00FC3C7A" w:rsidRPr="005F09A4" w:rsidRDefault="006F05B5" w:rsidP="002645F1">
      <w:pPr>
        <w:pStyle w:val="Akapitzlist"/>
        <w:numPr>
          <w:ilvl w:val="3"/>
          <w:numId w:val="95"/>
        </w:numPr>
        <w:spacing w:line="360" w:lineRule="auto"/>
        <w:ind w:left="709"/>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z</w:t>
      </w:r>
      <w:r w:rsidR="00FC3C7A" w:rsidRPr="005F09A4">
        <w:rPr>
          <w:rFonts w:ascii="Century Gothic,Arial" w:eastAsia="Century Gothic,Arial" w:hAnsi="Century Gothic,Arial" w:cs="Century Gothic,Arial"/>
        </w:rPr>
        <w:t xml:space="preserve">ałożenia wyjściowe do kosztorysowania: </w:t>
      </w:r>
    </w:p>
    <w:p w14:paraId="6C21C069" w14:textId="411A5633" w:rsidR="00FC3C7A" w:rsidRPr="005F09A4" w:rsidRDefault="00FC3C7A" w:rsidP="002645F1">
      <w:pPr>
        <w:pStyle w:val="Akapitzlist"/>
        <w:numPr>
          <w:ilvl w:val="3"/>
          <w:numId w:val="106"/>
        </w:numPr>
        <w:spacing w:line="360" w:lineRule="auto"/>
        <w:ind w:left="993"/>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wysokość stawek cenotwórczych</w:t>
      </w:r>
      <w:r w:rsidR="00055D17" w:rsidRPr="005F09A4">
        <w:t xml:space="preserve"> </w:t>
      </w:r>
      <w:r w:rsidR="00055D17" w:rsidRPr="005F09A4">
        <w:rPr>
          <w:rFonts w:ascii="Century Gothic,Arial" w:eastAsia="Century Gothic,Arial" w:hAnsi="Century Gothic,Arial" w:cs="Century Gothic,Arial"/>
        </w:rPr>
        <w:t>dla kalkulacji szczegółowych</w:t>
      </w:r>
      <w:r w:rsidRPr="005F09A4">
        <w:rPr>
          <w:rFonts w:ascii="Century Gothic,Arial" w:eastAsia="Century Gothic,Arial" w:hAnsi="Century Gothic,Arial" w:cs="Century Gothic,Arial"/>
        </w:rPr>
        <w:t xml:space="preserve"> - powinny być określone wg stawek średnich z publikacji </w:t>
      </w:r>
      <w:proofErr w:type="spellStart"/>
      <w:r w:rsidRPr="005F09A4">
        <w:rPr>
          <w:rFonts w:ascii="Century Gothic,Arial" w:eastAsia="Century Gothic,Arial" w:hAnsi="Century Gothic,Arial" w:cs="Century Gothic,Arial"/>
        </w:rPr>
        <w:t>Sekocenbud</w:t>
      </w:r>
      <w:proofErr w:type="spellEnd"/>
      <w:r w:rsidRPr="005F09A4">
        <w:rPr>
          <w:rFonts w:ascii="Century Gothic,Arial" w:eastAsia="Century Gothic,Arial" w:hAnsi="Century Gothic,Arial" w:cs="Century Gothic,Arial"/>
        </w:rPr>
        <w:t xml:space="preserve"> z kwartału poprzedzającego wykonywanie Robót </w:t>
      </w:r>
      <w:r w:rsidR="00277E26" w:rsidRPr="005F09A4">
        <w:rPr>
          <w:rFonts w:ascii="Century Gothic,Arial" w:eastAsia="Century Gothic,Arial" w:hAnsi="Century Gothic,Arial" w:cs="Century Gothic,Arial"/>
        </w:rPr>
        <w:t>d</w:t>
      </w:r>
      <w:r w:rsidRPr="005F09A4">
        <w:rPr>
          <w:rFonts w:ascii="Century Gothic,Arial" w:eastAsia="Century Gothic,Arial" w:hAnsi="Century Gothic,Arial" w:cs="Century Gothic,Arial"/>
        </w:rPr>
        <w:t xml:space="preserve">odatkowych lub </w:t>
      </w:r>
      <w:r w:rsidR="00790510" w:rsidRPr="005F09A4">
        <w:rPr>
          <w:rFonts w:ascii="Century Gothic,Arial" w:eastAsia="Century Gothic,Arial" w:hAnsi="Century Gothic,Arial" w:cs="Century Gothic,Arial"/>
        </w:rPr>
        <w:t xml:space="preserve">Robót </w:t>
      </w:r>
      <w:r w:rsidR="00277E26" w:rsidRPr="005F09A4">
        <w:rPr>
          <w:rFonts w:ascii="Century Gothic,Arial" w:eastAsia="Century Gothic,Arial" w:hAnsi="Century Gothic,Arial" w:cs="Century Gothic,Arial"/>
        </w:rPr>
        <w:t>z</w:t>
      </w:r>
      <w:r w:rsidRPr="005F09A4">
        <w:rPr>
          <w:rFonts w:ascii="Century Gothic,Arial" w:eastAsia="Century Gothic,Arial" w:hAnsi="Century Gothic,Arial" w:cs="Century Gothic,Arial"/>
        </w:rPr>
        <w:t>amiennych</w:t>
      </w:r>
      <w:r w:rsidR="006758CA">
        <w:rPr>
          <w:rFonts w:ascii="Century Gothic,Arial" w:eastAsia="Century Gothic,Arial" w:hAnsi="Century Gothic,Arial" w:cs="Century Gothic,Arial"/>
        </w:rPr>
        <w:t xml:space="preserve"> lub zaniechania </w:t>
      </w:r>
      <w:r w:rsidR="00B32DE1">
        <w:rPr>
          <w:rFonts w:ascii="Century Gothic,Arial" w:eastAsia="Century Gothic,Arial" w:hAnsi="Century Gothic,Arial" w:cs="Century Gothic,Arial"/>
        </w:rPr>
        <w:t xml:space="preserve">wykonania </w:t>
      </w:r>
      <w:r w:rsidR="006758CA">
        <w:rPr>
          <w:rFonts w:ascii="Century Gothic,Arial" w:eastAsia="Century Gothic,Arial" w:hAnsi="Century Gothic,Arial" w:cs="Century Gothic,Arial"/>
        </w:rPr>
        <w:t>Robót zaniechanych</w:t>
      </w:r>
      <w:r w:rsidRPr="005F09A4">
        <w:rPr>
          <w:rFonts w:ascii="Century Gothic,Arial" w:eastAsia="Century Gothic,Arial" w:hAnsi="Century Gothic,Arial" w:cs="Century Gothic,Arial"/>
        </w:rPr>
        <w:t xml:space="preserve">. Dla materiałów stanowiących więcej niż 10% wartości </w:t>
      </w:r>
      <w:r w:rsidRPr="005F09A4">
        <w:rPr>
          <w:rFonts w:ascii="Century Gothic,Arial" w:eastAsia="Century Gothic,Arial" w:hAnsi="Century Gothic,Arial" w:cs="Century Gothic,Arial"/>
        </w:rPr>
        <w:lastRenderedPageBreak/>
        <w:t xml:space="preserve">kosztorysowej robót, cenę materiału należy dodatkowo potwierdzić </w:t>
      </w:r>
      <w:r w:rsidR="00055D17" w:rsidRPr="005F09A4">
        <w:rPr>
          <w:rFonts w:ascii="Century Gothic,Arial" w:eastAsia="Century Gothic,Arial" w:hAnsi="Century Gothic,Arial" w:cs="Century Gothic,Arial"/>
        </w:rPr>
        <w:t>ofertą</w:t>
      </w:r>
      <w:r w:rsidRPr="005F09A4">
        <w:rPr>
          <w:rFonts w:ascii="Century Gothic,Arial" w:eastAsia="Century Gothic,Arial" w:hAnsi="Century Gothic,Arial" w:cs="Century Gothic,Arial"/>
        </w:rPr>
        <w:t xml:space="preserve"> na dostawę lub fakturą. </w:t>
      </w:r>
    </w:p>
    <w:p w14:paraId="65DF706E" w14:textId="53962090" w:rsidR="00FC3C7A" w:rsidRPr="005F09A4" w:rsidRDefault="00FC3C7A" w:rsidP="002645F1">
      <w:pPr>
        <w:pStyle w:val="Akapitzlist"/>
        <w:numPr>
          <w:ilvl w:val="3"/>
          <w:numId w:val="106"/>
        </w:numPr>
        <w:spacing w:line="360" w:lineRule="auto"/>
        <w:ind w:left="993"/>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jednostkowe nakłady rzeczowe – wg publikacji KNR, </w:t>
      </w:r>
    </w:p>
    <w:p w14:paraId="47E92891" w14:textId="0C32F132" w:rsidR="00FC3C7A" w:rsidRPr="005F09A4" w:rsidRDefault="00FC3C7A" w:rsidP="002645F1">
      <w:pPr>
        <w:pStyle w:val="Akapitzlist"/>
        <w:numPr>
          <w:ilvl w:val="3"/>
          <w:numId w:val="106"/>
        </w:numPr>
        <w:spacing w:line="360" w:lineRule="auto"/>
        <w:ind w:left="993"/>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wskazania wynikające z Rozporządzenia Ministra </w:t>
      </w:r>
      <w:r w:rsidR="00177665" w:rsidRPr="005F09A4">
        <w:rPr>
          <w:rFonts w:ascii="Century Gothic,Arial" w:eastAsia="Century Gothic,Arial" w:hAnsi="Century Gothic,Arial" w:cs="Century Gothic,Arial"/>
        </w:rPr>
        <w:t xml:space="preserve">Rozwoju i Technologii </w:t>
      </w:r>
      <w:r w:rsidR="007F252D" w:rsidRPr="005F09A4">
        <w:rPr>
          <w:rFonts w:ascii="Century Gothic,Arial" w:eastAsia="Century Gothic,Arial" w:hAnsi="Century Gothic,Arial" w:cs="Century Gothic,Arial"/>
        </w:rPr>
        <w:t>z dnia 20 grudnia 2021</w:t>
      </w:r>
      <w:r w:rsidR="098B8B52" w:rsidRPr="005F09A4">
        <w:rPr>
          <w:rFonts w:ascii="Century Gothic,Arial" w:eastAsia="Century Gothic,Arial" w:hAnsi="Century Gothic,Arial" w:cs="Century Gothic,Arial"/>
        </w:rPr>
        <w:t xml:space="preserve"> </w:t>
      </w:r>
      <w:r w:rsidRPr="005F09A4">
        <w:rPr>
          <w:rFonts w:ascii="Century Gothic,Arial" w:eastAsia="Century Gothic,Arial" w:hAnsi="Century Gothic,Arial" w:cs="Century Gothic,Arial"/>
        </w:rPr>
        <w:t xml:space="preserve">w sprawie określenia metod i podstaw sporządzania kosztorysu inwestorskiego, obliczania planowanych kosztów prac projektowych oraz planowanych kosztów robót budowlanych określonych w programie funkcjonalno-użytkowym, </w:t>
      </w:r>
    </w:p>
    <w:p w14:paraId="686056C3" w14:textId="3B44A3CB" w:rsidR="00055D17" w:rsidRPr="005F09A4" w:rsidRDefault="00055D17" w:rsidP="002645F1">
      <w:pPr>
        <w:pStyle w:val="Akapitzlist"/>
        <w:numPr>
          <w:ilvl w:val="3"/>
          <w:numId w:val="106"/>
        </w:numPr>
        <w:spacing w:line="360" w:lineRule="auto"/>
        <w:ind w:left="993"/>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roboty nietypowe nieujęte w publikacji KNR należy rozliczyć jako kalkulacje indywidualne</w:t>
      </w:r>
      <w:r w:rsidR="000A00F3" w:rsidRPr="005F09A4">
        <w:rPr>
          <w:rFonts w:ascii="Century Gothic,Arial" w:eastAsia="Century Gothic,Arial" w:hAnsi="Century Gothic,Arial" w:cs="Century Gothic,Arial"/>
        </w:rPr>
        <w:t>;</w:t>
      </w:r>
      <w:r w:rsidRPr="005F09A4">
        <w:rPr>
          <w:rFonts w:ascii="Century Gothic,Arial" w:eastAsia="Century Gothic,Arial" w:hAnsi="Century Gothic,Arial" w:cs="Century Gothic,Arial"/>
        </w:rPr>
        <w:t xml:space="preserve"> </w:t>
      </w:r>
    </w:p>
    <w:p w14:paraId="56C61F23" w14:textId="5412D79C" w:rsidR="00FC3C7A" w:rsidRPr="005F09A4" w:rsidRDefault="00F03254" w:rsidP="002645F1">
      <w:pPr>
        <w:pStyle w:val="Akapitzlist"/>
        <w:numPr>
          <w:ilvl w:val="3"/>
          <w:numId w:val="106"/>
        </w:numPr>
        <w:spacing w:line="360" w:lineRule="auto"/>
        <w:ind w:left="993"/>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d</w:t>
      </w:r>
      <w:r w:rsidR="00FC3C7A" w:rsidRPr="005F09A4">
        <w:rPr>
          <w:rFonts w:ascii="Century Gothic,Arial" w:eastAsia="Century Gothic,Arial" w:hAnsi="Century Gothic,Arial" w:cs="Century Gothic,Arial"/>
        </w:rPr>
        <w:t xml:space="preserve">la robót </w:t>
      </w:r>
      <w:r w:rsidR="00603D75" w:rsidRPr="005F09A4">
        <w:rPr>
          <w:rFonts w:ascii="Century Gothic,Arial" w:eastAsia="Century Gothic,Arial" w:hAnsi="Century Gothic,Arial" w:cs="Century Gothic,Arial"/>
        </w:rPr>
        <w:t xml:space="preserve">budowlanych </w:t>
      </w:r>
      <w:r w:rsidR="00FC3C7A" w:rsidRPr="005F09A4">
        <w:rPr>
          <w:rFonts w:ascii="Century Gothic,Arial" w:eastAsia="Century Gothic,Arial" w:hAnsi="Century Gothic,Arial" w:cs="Century Gothic,Arial"/>
        </w:rPr>
        <w:t xml:space="preserve">wykonywanych siłami </w:t>
      </w:r>
      <w:r w:rsidR="00EB78C6" w:rsidRPr="005F09A4">
        <w:rPr>
          <w:rFonts w:ascii="Century Gothic,Arial" w:eastAsia="Century Gothic,Arial" w:hAnsi="Century Gothic,Arial" w:cs="Century Gothic,Arial"/>
        </w:rPr>
        <w:t xml:space="preserve">Podwykonawców </w:t>
      </w:r>
      <w:r w:rsidR="00FC3C7A" w:rsidRPr="005F09A4">
        <w:rPr>
          <w:rFonts w:ascii="Century Gothic,Arial" w:eastAsia="Century Gothic,Arial" w:hAnsi="Century Gothic,Arial" w:cs="Century Gothic,Arial"/>
        </w:rPr>
        <w:t xml:space="preserve">do wyliczonych kosztów doliczony zostanie dodatek z tytułu generalnego wykonawstwa na poziomie </w:t>
      </w:r>
      <w:r w:rsidR="0092162B" w:rsidRPr="005F09A4">
        <w:rPr>
          <w:rFonts w:ascii="Century Gothic,Arial" w:eastAsia="Century Gothic,Arial" w:hAnsi="Century Gothic,Arial" w:cs="Century Gothic,Arial"/>
        </w:rPr>
        <w:t>3,5</w:t>
      </w:r>
      <w:r w:rsidR="00FC3C7A" w:rsidRPr="005F09A4">
        <w:rPr>
          <w:rFonts w:ascii="Century Gothic,Arial" w:eastAsia="Century Gothic,Arial" w:hAnsi="Century Gothic,Arial" w:cs="Century Gothic,Arial"/>
        </w:rPr>
        <w:t>%.</w:t>
      </w:r>
      <w:r w:rsidR="780250BD" w:rsidRPr="005F09A4">
        <w:rPr>
          <w:rFonts w:ascii="Century Gothic,Arial" w:eastAsia="Century Gothic,Arial" w:hAnsi="Century Gothic,Arial" w:cs="Century Gothic,Arial"/>
        </w:rPr>
        <w:t xml:space="preserve"> Wykonawca nie jest uprawniony do doliczania innych kosztów związanych z realizacją </w:t>
      </w:r>
      <w:r w:rsidR="00EB78C6" w:rsidRPr="005F09A4">
        <w:rPr>
          <w:rFonts w:ascii="Century Gothic,Arial" w:eastAsia="Century Gothic,Arial" w:hAnsi="Century Gothic,Arial" w:cs="Century Gothic,Arial"/>
        </w:rPr>
        <w:t xml:space="preserve">Robót </w:t>
      </w:r>
      <w:r w:rsidR="780250BD" w:rsidRPr="005F09A4">
        <w:rPr>
          <w:rFonts w:ascii="Century Gothic,Arial" w:eastAsia="Century Gothic,Arial" w:hAnsi="Century Gothic,Arial" w:cs="Century Gothic,Arial"/>
        </w:rPr>
        <w:t>budowlanych</w:t>
      </w:r>
      <w:r w:rsidR="00086B87">
        <w:rPr>
          <w:rFonts w:ascii="Century Gothic,Arial" w:eastAsia="Century Gothic,Arial" w:hAnsi="Century Gothic,Arial" w:cs="Century Gothic,Arial"/>
        </w:rPr>
        <w:t>.</w:t>
      </w:r>
    </w:p>
    <w:p w14:paraId="09A5611A" w14:textId="78C4FB06" w:rsidR="00FC3C7A" w:rsidRPr="005F09A4" w:rsidRDefault="00FC3C7A" w:rsidP="00FC3C7A">
      <w:pPr>
        <w:spacing w:line="360" w:lineRule="auto"/>
        <w:ind w:left="349"/>
        <w:jc w:val="both"/>
        <w:rPr>
          <w:rFonts w:ascii="Century Gothic" w:hAnsi="Century Gothic" w:cs="Arial"/>
        </w:rPr>
      </w:pPr>
      <w:r w:rsidRPr="005F09A4">
        <w:rPr>
          <w:rFonts w:ascii="Century Gothic,Arial" w:eastAsia="Century Gothic,Arial" w:hAnsi="Century Gothic,Arial" w:cs="Century Gothic,Arial"/>
        </w:rPr>
        <w:t>W przypadku gdy w momencie sporządzenia Protokołu Konieczności nie będzie możliwe określenie szczegółowego zakresu prac, wówczas Wykonawca sporządzi kosztorys szacunkowy obrazujący najbardziej prawdopodobny zakres prac do wykonania (a w przypadku Robót zamiennych również określający zakres robót, których realizacji się zaniecha). W przypadku sporządzenia kosztorysu szacunkowego, Zamawiający lub Inspektor Nadzoru Inwestorskiego wyznaczy Wykonawcy odpowiedni</w:t>
      </w:r>
      <w:r w:rsidR="00E51CD1" w:rsidRPr="005F09A4">
        <w:rPr>
          <w:rFonts w:ascii="Century Gothic" w:eastAsia="Century Gothic" w:hAnsi="Century Gothic" w:cs="Century Gothic"/>
        </w:rPr>
        <w:t>, uwzględniający okoliczności stanu faktycznego i prawnego,</w:t>
      </w:r>
      <w:r w:rsidRPr="005F09A4">
        <w:rPr>
          <w:rFonts w:ascii="Century Gothic,Arial" w:eastAsia="Century Gothic,Arial" w:hAnsi="Century Gothic,Arial" w:cs="Century Gothic,Arial"/>
        </w:rPr>
        <w:t xml:space="preserve"> termin na sporządzenie szczegółowego kosztorysu. Kosztorys stanowi załącznik do Protokołu </w:t>
      </w:r>
      <w:r w:rsidR="00D22DE7">
        <w:rPr>
          <w:rFonts w:ascii="Century Gothic,Arial" w:eastAsia="Century Gothic,Arial" w:hAnsi="Century Gothic,Arial" w:cs="Century Gothic,Arial"/>
        </w:rPr>
        <w:t>K</w:t>
      </w:r>
      <w:r w:rsidRPr="005F09A4">
        <w:rPr>
          <w:rFonts w:ascii="Century Gothic,Arial" w:eastAsia="Century Gothic,Arial" w:hAnsi="Century Gothic,Arial" w:cs="Century Gothic,Arial"/>
        </w:rPr>
        <w:t>onieczności.</w:t>
      </w:r>
    </w:p>
    <w:bookmarkEnd w:id="334"/>
    <w:p w14:paraId="288ADEB0" w14:textId="5B296FF0" w:rsidR="00FC3C7A" w:rsidRPr="005F09A4" w:rsidRDefault="00FC3C7A">
      <w:pPr>
        <w:numPr>
          <w:ilvl w:val="0"/>
          <w:numId w:val="11"/>
        </w:numPr>
        <w:tabs>
          <w:tab w:val="clear" w:pos="720"/>
          <w:tab w:val="num" w:pos="360"/>
        </w:tabs>
        <w:spacing w:line="360" w:lineRule="auto"/>
        <w:ind w:left="360"/>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Sporządzony przez Wykonawcę kompletny Protokół Konieczności przekazywany jest Inspektorowi Nadzoru Inwestorskiego celem zaopiniowania i przekazania Zamawiającemu.</w:t>
      </w:r>
    </w:p>
    <w:p w14:paraId="728DE146" w14:textId="77777777" w:rsidR="00FC3C7A" w:rsidRPr="005F09A4" w:rsidRDefault="00FC3C7A">
      <w:pPr>
        <w:numPr>
          <w:ilvl w:val="0"/>
          <w:numId w:val="11"/>
        </w:numPr>
        <w:tabs>
          <w:tab w:val="clear" w:pos="720"/>
          <w:tab w:val="num" w:pos="360"/>
        </w:tabs>
        <w:spacing w:line="360" w:lineRule="auto"/>
        <w:ind w:left="360"/>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Protokół Konieczności jest opiniowany przez Inspektora Nadzoru Inwestorskiego. Zaopiniowany Protokół Konieczności Inspektor Nadzoru Inwestorskiego przekazuje Zamawiającemu niezwłocznie, jednak nie później niż w terminie </w:t>
      </w:r>
      <w:r w:rsidRPr="005F09A4">
        <w:rPr>
          <w:rFonts w:ascii="Century Gothic" w:eastAsia="Century Gothic" w:hAnsi="Century Gothic" w:cs="Century Gothic"/>
          <w:b/>
          <w:bCs/>
        </w:rPr>
        <w:t>3 dni</w:t>
      </w:r>
      <w:r w:rsidRPr="005F09A4">
        <w:rPr>
          <w:rFonts w:ascii="Century Gothic,Arial" w:eastAsia="Century Gothic,Arial" w:hAnsi="Century Gothic,Arial" w:cs="Century Gothic,Arial"/>
        </w:rPr>
        <w:t xml:space="preserve"> roboczych od dnia otrzymania Protokołu Konieczności od Wykonawcy.</w:t>
      </w:r>
    </w:p>
    <w:p w14:paraId="48082461" w14:textId="09231F8B" w:rsidR="00FC3C7A" w:rsidRPr="005F09A4" w:rsidRDefault="00FC3C7A">
      <w:pPr>
        <w:numPr>
          <w:ilvl w:val="0"/>
          <w:numId w:val="11"/>
        </w:numPr>
        <w:tabs>
          <w:tab w:val="clear" w:pos="720"/>
          <w:tab w:val="num" w:pos="360"/>
        </w:tabs>
        <w:spacing w:line="360" w:lineRule="auto"/>
        <w:ind w:left="360"/>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Zamawiający, po otrzymaniu zaopiniowanego Protokołu Konieczności, przez Inspektora Nadzoru Inwestorskiego w terminie kolejnych </w:t>
      </w:r>
      <w:r w:rsidR="00951C40" w:rsidRPr="005F09A4">
        <w:rPr>
          <w:rFonts w:ascii="Century Gothic" w:eastAsia="Century Gothic" w:hAnsi="Century Gothic" w:cs="Century Gothic"/>
          <w:b/>
          <w:bCs/>
        </w:rPr>
        <w:t>10</w:t>
      </w:r>
      <w:r w:rsidRPr="005F09A4">
        <w:rPr>
          <w:rFonts w:ascii="Century Gothic" w:eastAsia="Century Gothic" w:hAnsi="Century Gothic" w:cs="Century Gothic"/>
          <w:b/>
          <w:bCs/>
        </w:rPr>
        <w:t xml:space="preserve"> dni</w:t>
      </w:r>
      <w:r w:rsidRPr="005F09A4">
        <w:rPr>
          <w:rFonts w:ascii="Century Gothic,Arial" w:eastAsia="Century Gothic,Arial" w:hAnsi="Century Gothic,Arial" w:cs="Century Gothic,Arial"/>
        </w:rPr>
        <w:t xml:space="preserve"> roboczych skieruje Protokół Konieczności do zmiany (poprzez zgłoszenie uwag) lub odrzuci Protokół Konieczności jako niezasadny lub go zaakceptuje informując o tym Wykonawcę</w:t>
      </w:r>
      <w:r w:rsidR="00EB78C6" w:rsidRPr="005F09A4">
        <w:rPr>
          <w:rFonts w:ascii="Century Gothic,Arial" w:eastAsia="Century Gothic,Arial" w:hAnsi="Century Gothic,Arial" w:cs="Century Gothic,Arial"/>
        </w:rPr>
        <w:t xml:space="preserve"> oraz Inspektora Nadzoru Inwestorskiego</w:t>
      </w:r>
      <w:r w:rsidR="241CACFB" w:rsidRPr="005F09A4">
        <w:rPr>
          <w:rFonts w:ascii="Century Gothic,Arial" w:eastAsia="Century Gothic,Arial" w:hAnsi="Century Gothic,Arial" w:cs="Century Gothic,Arial"/>
        </w:rPr>
        <w:t>.</w:t>
      </w:r>
      <w:r w:rsidRPr="005F09A4">
        <w:rPr>
          <w:rFonts w:ascii="Century Gothic,Arial" w:eastAsia="Century Gothic,Arial" w:hAnsi="Century Gothic,Arial" w:cs="Century Gothic,Arial"/>
        </w:rPr>
        <w:t xml:space="preserve"> </w:t>
      </w:r>
      <w:r w:rsidR="00E51CD1" w:rsidRPr="005F09A4">
        <w:rPr>
          <w:rFonts w:ascii="Century Gothic,Arial" w:eastAsia="Century Gothic,Arial" w:hAnsi="Century Gothic,Arial" w:cs="Century Gothic,Arial"/>
        </w:rPr>
        <w:t>Po akceptacji Protokołu Konieczności przez Z</w:t>
      </w:r>
      <w:r w:rsidR="00E927E3" w:rsidRPr="005F09A4">
        <w:rPr>
          <w:rFonts w:ascii="Century Gothic,Arial" w:eastAsia="Century Gothic,Arial" w:hAnsi="Century Gothic,Arial" w:cs="Century Gothic,Arial"/>
        </w:rPr>
        <w:t>a</w:t>
      </w:r>
      <w:r w:rsidR="00E51CD1" w:rsidRPr="005F09A4">
        <w:rPr>
          <w:rFonts w:ascii="Century Gothic,Arial" w:eastAsia="Century Gothic,Arial" w:hAnsi="Century Gothic,Arial" w:cs="Century Gothic,Arial"/>
        </w:rPr>
        <w:t xml:space="preserve">mawiającego, Strony </w:t>
      </w:r>
      <w:r w:rsidR="00F94F99" w:rsidRPr="005F09A4">
        <w:rPr>
          <w:rFonts w:ascii="Century Gothic,Arial" w:eastAsia="Century Gothic,Arial" w:hAnsi="Century Gothic,Arial" w:cs="Century Gothic,Arial"/>
        </w:rPr>
        <w:t xml:space="preserve">dołożą </w:t>
      </w:r>
      <w:r w:rsidR="694383E3" w:rsidRPr="005F09A4">
        <w:rPr>
          <w:rFonts w:ascii="Century Gothic,Arial" w:eastAsia="Century Gothic,Arial" w:hAnsi="Century Gothic,Arial" w:cs="Century Gothic,Arial"/>
        </w:rPr>
        <w:t>starań</w:t>
      </w:r>
      <w:r w:rsidR="00F94F99" w:rsidRPr="005F09A4">
        <w:rPr>
          <w:rFonts w:ascii="Century Gothic,Arial" w:eastAsia="Century Gothic,Arial" w:hAnsi="Century Gothic,Arial" w:cs="Century Gothic,Arial"/>
        </w:rPr>
        <w:t xml:space="preserve"> aby dokonać </w:t>
      </w:r>
      <w:r w:rsidR="00E927E3" w:rsidRPr="005F09A4">
        <w:rPr>
          <w:rFonts w:ascii="Century Gothic,Arial" w:eastAsia="Century Gothic,Arial" w:hAnsi="Century Gothic,Arial" w:cs="Century Gothic,Arial"/>
        </w:rPr>
        <w:t xml:space="preserve">odpowiedniej </w:t>
      </w:r>
      <w:r w:rsidR="00E51CD1" w:rsidRPr="005F09A4">
        <w:rPr>
          <w:rFonts w:ascii="Century Gothic,Arial" w:eastAsia="Century Gothic,Arial" w:hAnsi="Century Gothic,Arial" w:cs="Century Gothic,Arial"/>
        </w:rPr>
        <w:t>zmiany Umowy</w:t>
      </w:r>
      <w:r w:rsidR="00BD2A70" w:rsidRPr="005F09A4">
        <w:rPr>
          <w:rFonts w:ascii="Century Gothic,Arial" w:eastAsia="Century Gothic,Arial" w:hAnsi="Century Gothic,Arial" w:cs="Century Gothic,Arial"/>
        </w:rPr>
        <w:t>, niezwłocznie, jednak nie dłużej niż 30 dni roboczych</w:t>
      </w:r>
      <w:r w:rsidR="00E51CD1" w:rsidRPr="005F09A4">
        <w:rPr>
          <w:rFonts w:ascii="Century Gothic,Arial" w:eastAsia="Century Gothic,Arial" w:hAnsi="Century Gothic,Arial" w:cs="Century Gothic,Arial"/>
        </w:rPr>
        <w:t xml:space="preserve">. </w:t>
      </w:r>
    </w:p>
    <w:p w14:paraId="7B687114" w14:textId="71B1EABD" w:rsidR="00FC3C7A" w:rsidRPr="005F09A4" w:rsidRDefault="00FC3C7A">
      <w:pPr>
        <w:numPr>
          <w:ilvl w:val="0"/>
          <w:numId w:val="11"/>
        </w:numPr>
        <w:tabs>
          <w:tab w:val="clear" w:pos="720"/>
          <w:tab w:val="num" w:pos="360"/>
        </w:tabs>
        <w:spacing w:line="360" w:lineRule="auto"/>
        <w:ind w:left="360"/>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W przypadku skierowania Protokołu Konieczności do zmiany, Wykonawca w terminie nie dłuższym niż </w:t>
      </w:r>
      <w:r w:rsidRPr="005F09A4">
        <w:rPr>
          <w:rFonts w:ascii="Century Gothic" w:eastAsia="Century Gothic" w:hAnsi="Century Gothic" w:cs="Century Gothic"/>
          <w:b/>
          <w:bCs/>
        </w:rPr>
        <w:t>5 dni</w:t>
      </w:r>
      <w:r w:rsidRPr="005F09A4">
        <w:rPr>
          <w:rFonts w:ascii="Century Gothic,Arial" w:eastAsia="Century Gothic,Arial" w:hAnsi="Century Gothic,Arial" w:cs="Century Gothic,Arial"/>
        </w:rPr>
        <w:t xml:space="preserve"> roboczych dokona zmian i ustosunkuje się do uwag Zamawiającego i przekaże Protokół Konieczności </w:t>
      </w:r>
      <w:r w:rsidR="00E81DE7" w:rsidRPr="00DD04C8">
        <w:rPr>
          <w:rFonts w:ascii="Century Gothic,Arial" w:eastAsia="Century Gothic,Arial" w:hAnsi="Century Gothic,Arial" w:cs="Century Gothic,Arial"/>
        </w:rPr>
        <w:t>Inspektorowi Nadzoru Inwestorskiego.</w:t>
      </w:r>
    </w:p>
    <w:p w14:paraId="70C71648" w14:textId="6BB8D19B" w:rsidR="00FC3C7A" w:rsidRPr="005F09A4" w:rsidRDefault="00FC3C7A">
      <w:pPr>
        <w:numPr>
          <w:ilvl w:val="0"/>
          <w:numId w:val="11"/>
        </w:numPr>
        <w:tabs>
          <w:tab w:val="clear" w:pos="720"/>
          <w:tab w:val="num" w:pos="360"/>
        </w:tabs>
        <w:spacing w:line="360" w:lineRule="auto"/>
        <w:ind w:left="360"/>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lastRenderedPageBreak/>
        <w:t xml:space="preserve">Do dalszych czynności Wykonawcy, Inspektora Nadzoru Inwestorskiego i Zamawiającego </w:t>
      </w:r>
      <w:r w:rsidR="00535876" w:rsidRPr="005F09A4">
        <w:rPr>
          <w:rFonts w:ascii="Century Gothic" w:hAnsi="Century Gothic" w:cs="Arial"/>
        </w:rPr>
        <w:br/>
      </w:r>
      <w:r w:rsidRPr="005F09A4">
        <w:rPr>
          <w:rFonts w:ascii="Century Gothic,Arial" w:eastAsia="Century Gothic,Arial" w:hAnsi="Century Gothic,Arial" w:cs="Century Gothic,Arial"/>
        </w:rPr>
        <w:t xml:space="preserve">w zakresie Protokołu </w:t>
      </w:r>
      <w:r w:rsidRPr="009B7330">
        <w:rPr>
          <w:rFonts w:ascii="Century Gothic,Arial" w:eastAsia="Century Gothic,Arial" w:hAnsi="Century Gothic,Arial" w:cs="Century Gothic,Arial"/>
        </w:rPr>
        <w:t>Konieczności postanowienia ust. 7 – 10 stosuje się odpowiednio</w:t>
      </w:r>
      <w:r w:rsidRPr="005F09A4">
        <w:rPr>
          <w:rFonts w:ascii="Century Gothic,Arial" w:eastAsia="Century Gothic,Arial" w:hAnsi="Century Gothic,Arial" w:cs="Century Gothic,Arial"/>
        </w:rPr>
        <w:t>.</w:t>
      </w:r>
    </w:p>
    <w:p w14:paraId="12583370" w14:textId="77777777" w:rsidR="005D3809" w:rsidRDefault="00FC3C7A" w:rsidP="005D3809">
      <w:pPr>
        <w:numPr>
          <w:ilvl w:val="0"/>
          <w:numId w:val="11"/>
        </w:numPr>
        <w:tabs>
          <w:tab w:val="clear" w:pos="720"/>
          <w:tab w:val="num" w:pos="426"/>
        </w:tabs>
        <w:spacing w:line="360" w:lineRule="auto"/>
        <w:ind w:left="4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 przypadku sporu pomiędzy Stronami w odniesieniu do poziomu wyceny robót zawartych w Protokole Konieczności, Strony ustalą bezsporną kwotę odpowiednio Robót dodatkowych</w:t>
      </w:r>
      <w:r w:rsidR="00EB78C6" w:rsidRPr="005F09A4">
        <w:rPr>
          <w:rFonts w:ascii="Century Gothic,Arial" w:eastAsia="Century Gothic,Arial" w:hAnsi="Century Gothic,Arial" w:cs="Century Gothic,Arial"/>
        </w:rPr>
        <w:t xml:space="preserve">, </w:t>
      </w:r>
      <w:r w:rsidRPr="005F09A4">
        <w:rPr>
          <w:rFonts w:ascii="Century Gothic,Arial" w:eastAsia="Century Gothic,Arial" w:hAnsi="Century Gothic,Arial" w:cs="Century Gothic,Arial"/>
        </w:rPr>
        <w:t xml:space="preserve">Robót zamiennych </w:t>
      </w:r>
      <w:r w:rsidR="00EB78C6" w:rsidRPr="005F09A4">
        <w:rPr>
          <w:rFonts w:ascii="Century Gothic,Arial" w:eastAsia="Century Gothic,Arial" w:hAnsi="Century Gothic,Arial" w:cs="Century Gothic,Arial"/>
        </w:rPr>
        <w:t>lub Robót zaniechanych</w:t>
      </w:r>
      <w:r w:rsidRPr="005F09A4">
        <w:rPr>
          <w:rFonts w:ascii="Century Gothic,Arial" w:eastAsia="Century Gothic,Arial" w:hAnsi="Century Gothic,Arial" w:cs="Century Gothic,Arial"/>
        </w:rPr>
        <w:t xml:space="preserve"> na kwotę bezsporną dokonają zmiany Umowy. Roszczenia Stron w zakresie spornym, zgłoszone w toku ustalania poziomu wyceny robót, podlegać będą rozstrzygnięciu na zasadach Art. 26 Umowy</w:t>
      </w:r>
      <w:r w:rsidR="00277E26" w:rsidRPr="005F09A4">
        <w:rPr>
          <w:rFonts w:ascii="Century Gothic,Arial" w:eastAsia="Century Gothic,Arial" w:hAnsi="Century Gothic,Arial" w:cs="Century Gothic,Arial"/>
        </w:rPr>
        <w:t>.</w:t>
      </w:r>
      <w:bookmarkStart w:id="336" w:name="_Hlk155822953"/>
      <w:bookmarkStart w:id="337" w:name="_Hlk13226706"/>
      <w:bookmarkStart w:id="338" w:name="_Toc516548004"/>
      <w:bookmarkStart w:id="339" w:name="_Toc516631892"/>
      <w:bookmarkStart w:id="340" w:name="_Toc54513113"/>
      <w:bookmarkStart w:id="341" w:name="_Toc54513226"/>
      <w:bookmarkStart w:id="342" w:name="_Toc54572081"/>
      <w:bookmarkStart w:id="343" w:name="_Toc192044963"/>
      <w:bookmarkStart w:id="344" w:name="_Toc269979193"/>
      <w:bookmarkEnd w:id="315"/>
      <w:bookmarkEnd w:id="316"/>
    </w:p>
    <w:p w14:paraId="6C99DEBB" w14:textId="354C0E10" w:rsidR="001F5305" w:rsidRDefault="005D3809" w:rsidP="001F5305">
      <w:pPr>
        <w:numPr>
          <w:ilvl w:val="0"/>
          <w:numId w:val="11"/>
        </w:numPr>
        <w:tabs>
          <w:tab w:val="clear" w:pos="720"/>
          <w:tab w:val="num" w:pos="426"/>
        </w:tabs>
        <w:spacing w:line="360" w:lineRule="auto"/>
        <w:ind w:left="426" w:hanging="426"/>
        <w:jc w:val="both"/>
        <w:rPr>
          <w:rFonts w:ascii="Century Gothic,Arial" w:eastAsia="Century Gothic,Arial" w:hAnsi="Century Gothic,Arial" w:cs="Century Gothic,Arial"/>
        </w:rPr>
      </w:pPr>
      <w:r w:rsidRPr="005D3809">
        <w:rPr>
          <w:rFonts w:ascii="Century Gothic" w:hAnsi="Century Gothic"/>
          <w:color w:val="000000"/>
        </w:rPr>
        <w:t xml:space="preserve">Zamawiający dopuszcza zastosowanie Materiałów i Urządzeń, jako równoważnych w stosunku do wskazanych w Dokumentacji Przetargowej, z zastrzeżeniem, iż Wykonawca jest obowiązany udokumentować, że oferowane przez niego Materiały i Urządzenia, spełniają wymagania określone przez Zamawiającego. W tym celu Wykonawca przedkłada do Wykonawcy Nadzoru Inwestorskiego wniosek o dopuszczenie do stosowania Materiałów i/lub Urządzeń, jako równoważnych. Załącznikiem do wniosku winna być pozytywna opinia Jednostki Projektowej. Decyzję w zakresie udzielenia lub odmowy udzielenia zgody na zastosowanie Materiałów i/lub Urządzeń, jako równoważnych udziela Zamawiający, po zapoznaniu się z opinią Wykonawcy Nadzoru Inwestorskiego. Wykonawca Nadzoru Inwestorskiego jest zobowiązany do wydania i przekazania opinii Zamawiającemu w terminie </w:t>
      </w:r>
      <w:r w:rsidRPr="005D3809">
        <w:rPr>
          <w:rFonts w:ascii="Century Gothic" w:hAnsi="Century Gothic"/>
          <w:b/>
          <w:bCs/>
          <w:color w:val="000000"/>
        </w:rPr>
        <w:t>5 dni</w:t>
      </w:r>
      <w:r w:rsidRPr="005D3809">
        <w:rPr>
          <w:rFonts w:ascii="Century Gothic" w:hAnsi="Century Gothic"/>
          <w:color w:val="000000"/>
        </w:rPr>
        <w:t xml:space="preserve"> roboczych od dnia przedłożenia WNI wniosku o dopuszczenie Materiałów i/lub Urządzeń przez Wykonawcę. Zamawiający, w terminie kolejnych </w:t>
      </w:r>
      <w:r w:rsidRPr="005D3809">
        <w:rPr>
          <w:rFonts w:ascii="Century Gothic" w:hAnsi="Century Gothic"/>
          <w:b/>
          <w:bCs/>
          <w:color w:val="000000"/>
        </w:rPr>
        <w:t>5 dni</w:t>
      </w:r>
      <w:r w:rsidRPr="005D3809">
        <w:rPr>
          <w:rFonts w:ascii="Century Gothic" w:hAnsi="Century Gothic"/>
          <w:color w:val="000000"/>
        </w:rPr>
        <w:t xml:space="preserve"> roboczych od dnia doręczenia </w:t>
      </w:r>
      <w:bookmarkStart w:id="345" w:name="_Hlk57807545"/>
      <w:r w:rsidRPr="005D3809">
        <w:rPr>
          <w:rFonts w:ascii="Century Gothic" w:hAnsi="Century Gothic"/>
          <w:color w:val="000000"/>
        </w:rPr>
        <w:t>Zamawiającemu opinii WNI udziela lub odmawia udzielenia zgody na dopuszczenie Materiałów i/lub Urządzeń.</w:t>
      </w:r>
      <w:bookmarkEnd w:id="345"/>
      <w:r w:rsidRPr="005D3809">
        <w:rPr>
          <w:rFonts w:ascii="Century Gothic" w:hAnsi="Century Gothic"/>
          <w:color w:val="000000"/>
        </w:rPr>
        <w:t xml:space="preserve"> W przypadku wykonywania czynności nadzoru inwestorskiego przez Zamawiającego, Zamawiający udziela lub odmawia udzielenia zgody na dopuszczenie Materiałów i/lub Urządzeń w terminie </w:t>
      </w:r>
      <w:r w:rsidRPr="005D3809">
        <w:rPr>
          <w:rFonts w:ascii="Century Gothic" w:hAnsi="Century Gothic"/>
          <w:b/>
          <w:bCs/>
          <w:color w:val="000000"/>
        </w:rPr>
        <w:t xml:space="preserve">10 dni </w:t>
      </w:r>
      <w:r w:rsidRPr="005D3809">
        <w:rPr>
          <w:rFonts w:ascii="Century Gothic" w:hAnsi="Century Gothic"/>
          <w:color w:val="000000"/>
        </w:rPr>
        <w:t xml:space="preserve">roboczych od złożenia przez Wykonawcę wniosku o dopuszczenie do stosowania Materiałów i/lub Urządzeń, jako równoważnych, o którym mowa powyżej. Dokonana zmiana nie wymaga zmiany Umowy i nie jest podstawą do zmiany Wynagrodzenia. Postanowienie niniejszego ustępu stosuje się odpowiednio do zmiany technologii wykonania przekroczeń bezwykopowych w zakresie równoważności technologii </w:t>
      </w:r>
      <w:proofErr w:type="spellStart"/>
      <w:r w:rsidRPr="005D3809">
        <w:rPr>
          <w:rFonts w:ascii="Century Gothic" w:hAnsi="Century Gothic"/>
          <w:color w:val="000000"/>
        </w:rPr>
        <w:t>przecisk</w:t>
      </w:r>
      <w:proofErr w:type="spellEnd"/>
      <w:r w:rsidRPr="005D3809">
        <w:rPr>
          <w:rFonts w:ascii="Century Gothic" w:hAnsi="Century Gothic"/>
          <w:color w:val="000000"/>
        </w:rPr>
        <w:t xml:space="preserve"> i przewiert oraz w zakresie równoważności technologii HDD  i DSPT (łącznie z wszelkimi robotami niezbędnymi do jej realizacji, </w:t>
      </w:r>
      <w:r w:rsidR="00761DDE">
        <w:rPr>
          <w:rFonts w:ascii="Century Gothic" w:hAnsi="Century Gothic"/>
          <w:color w:val="000000"/>
        </w:rPr>
        <w:t xml:space="preserve">z </w:t>
      </w:r>
      <w:r w:rsidR="00761DDE" w:rsidRPr="00E6297C">
        <w:rPr>
          <w:rFonts w:ascii="Century Gothic" w:hAnsi="Century Gothic"/>
          <w:color w:val="000000"/>
        </w:rPr>
        <w:t>wyjątkiem</w:t>
      </w:r>
      <w:r w:rsidRPr="00E6297C">
        <w:rPr>
          <w:rFonts w:ascii="Century Gothic" w:hAnsi="Century Gothic"/>
          <w:color w:val="000000"/>
        </w:rPr>
        <w:t xml:space="preserve"> kom</w:t>
      </w:r>
      <w:r w:rsidR="00761DDE" w:rsidRPr="00E6297C">
        <w:rPr>
          <w:rFonts w:ascii="Century Gothic" w:hAnsi="Century Gothic"/>
          <w:color w:val="000000"/>
        </w:rPr>
        <w:t xml:space="preserve">ór </w:t>
      </w:r>
      <w:r w:rsidRPr="00E6297C">
        <w:rPr>
          <w:rFonts w:ascii="Century Gothic" w:hAnsi="Century Gothic"/>
          <w:color w:val="000000"/>
        </w:rPr>
        <w:t>dla przekroczeń bezwykopowych,</w:t>
      </w:r>
      <w:r w:rsidRPr="005D3809">
        <w:rPr>
          <w:rFonts w:ascii="Century Gothic" w:hAnsi="Century Gothic"/>
          <w:color w:val="000000"/>
        </w:rPr>
        <w:t xml:space="preserve"> które rozliczane b</w:t>
      </w:r>
      <w:r w:rsidRPr="009B7330">
        <w:rPr>
          <w:rFonts w:ascii="Century Gothic" w:hAnsi="Century Gothic"/>
          <w:color w:val="000000"/>
        </w:rPr>
        <w:t>ędą Wynagrodzeniem obmiarowym zgodnie z postanowieniami Art. 13) ust. 2 pkt 4 Umowy.</w:t>
      </w:r>
    </w:p>
    <w:p w14:paraId="4A0761CB" w14:textId="77777777" w:rsidR="00354AE2" w:rsidRPr="005E4CED" w:rsidRDefault="001F5305" w:rsidP="00354AE2">
      <w:pPr>
        <w:numPr>
          <w:ilvl w:val="0"/>
          <w:numId w:val="11"/>
        </w:numPr>
        <w:tabs>
          <w:tab w:val="clear" w:pos="720"/>
          <w:tab w:val="num" w:pos="426"/>
        </w:tabs>
        <w:spacing w:line="360" w:lineRule="auto"/>
        <w:ind w:left="426" w:hanging="426"/>
        <w:jc w:val="both"/>
        <w:rPr>
          <w:rFonts w:ascii="Century Gothic" w:hAnsi="Century Gothic"/>
          <w:color w:val="000000"/>
        </w:rPr>
      </w:pPr>
      <w:r w:rsidRPr="001F5305">
        <w:rPr>
          <w:rFonts w:ascii="Century Gothic" w:hAnsi="Century Gothic"/>
          <w:color w:val="000000"/>
        </w:rPr>
        <w:t xml:space="preserve">Określenie lokalizacji, ilości i doboru technologii wykonania Urządzeń Tymczasowych (z wyjątkiem zabezpieczeń wykopów liniowych oraz komór dla przekroczeń bezwykopowych) pozostaje w gestii Wykonawcy. Określenie lokalizacji, ilości i technologii wykonania Urządzeń Tymczasowych winno być dostosowane do przyjętych założeń organizacji prac, wykorzystywanego Sprzętu i jednocześnie nie może powodować jakiegokolwiek ryzyka w postaci zagrożenia dla bezpieczeństwa ludzi, prowadzonych prac lub otoczenia oraz nie </w:t>
      </w:r>
      <w:r w:rsidRPr="001F5305">
        <w:rPr>
          <w:rFonts w:ascii="Century Gothic" w:hAnsi="Century Gothic"/>
          <w:color w:val="000000"/>
        </w:rPr>
        <w:lastRenderedPageBreak/>
        <w:t xml:space="preserve">może wpływać na prawidłowość Robót. Dokonane zmiany nie wymagają zmiany Umowy i nie są </w:t>
      </w:r>
      <w:r w:rsidRPr="009B20D9">
        <w:rPr>
          <w:rFonts w:ascii="Century Gothic" w:hAnsi="Century Gothic"/>
          <w:color w:val="000000"/>
        </w:rPr>
        <w:t xml:space="preserve">podstawą do zmiany Wynagrodzenia. </w:t>
      </w:r>
    </w:p>
    <w:p w14:paraId="0FEE6CAD" w14:textId="22BB9F8D" w:rsidR="00797B9E" w:rsidRPr="00797B9E" w:rsidRDefault="00354AE2" w:rsidP="00797B9E">
      <w:pPr>
        <w:numPr>
          <w:ilvl w:val="0"/>
          <w:numId w:val="11"/>
        </w:numPr>
        <w:tabs>
          <w:tab w:val="clear" w:pos="720"/>
          <w:tab w:val="num" w:pos="426"/>
        </w:tabs>
        <w:spacing w:line="360" w:lineRule="auto"/>
        <w:ind w:left="426" w:hanging="426"/>
        <w:jc w:val="both"/>
        <w:rPr>
          <w:rFonts w:ascii="Century Gothic,Arial" w:eastAsia="Century Gothic,Arial" w:hAnsi="Century Gothic,Arial" w:cs="Century Gothic,Arial"/>
        </w:rPr>
      </w:pPr>
      <w:r w:rsidRPr="009B20D9">
        <w:rPr>
          <w:rFonts w:ascii="Century Gothic" w:hAnsi="Century Gothic"/>
          <w:color w:val="000000"/>
        </w:rPr>
        <w:t>Komory dla przekroczeń bezwykopowych należy wykonać zgodnie z Dokumentacją Projektową. Na potrzeby dostosowania komór</w:t>
      </w:r>
      <w:r w:rsidRPr="00354AE2">
        <w:rPr>
          <w:rFonts w:ascii="Century Gothic" w:hAnsi="Century Gothic"/>
          <w:color w:val="000000"/>
        </w:rPr>
        <w:t xml:space="preserve"> do posiadanych przez Wykonawcę urządzeń przewiertowych, dopuszcza się zmianę wymiarów komór oraz zmianę technologii ich wykonania,</w:t>
      </w:r>
      <w:r w:rsidR="009B20D9">
        <w:rPr>
          <w:rFonts w:ascii="Century Gothic" w:hAnsi="Century Gothic"/>
          <w:color w:val="000000"/>
        </w:rPr>
        <w:t xml:space="preserve"> </w:t>
      </w:r>
      <w:r w:rsidRPr="00354AE2">
        <w:rPr>
          <w:rFonts w:ascii="Century Gothic" w:hAnsi="Century Gothic"/>
          <w:color w:val="000000"/>
        </w:rPr>
        <w:t>w tym również wykonanie dodatkowych wzmocnień konstrukcyjnych tychże komór. Warunkiem dokonania zmian</w:t>
      </w:r>
      <w:r w:rsidR="009B20D9">
        <w:rPr>
          <w:rFonts w:ascii="Century Gothic" w:hAnsi="Century Gothic"/>
          <w:color w:val="000000"/>
        </w:rPr>
        <w:t>,</w:t>
      </w:r>
      <w:r w:rsidRPr="00354AE2">
        <w:rPr>
          <w:rFonts w:ascii="Century Gothic" w:hAnsi="Century Gothic"/>
          <w:color w:val="000000"/>
        </w:rPr>
        <w:t xml:space="preserve"> o których mowa powyżej jest sporządzenie przez Wykonawcę nowego projektu komór, który między innymi winien zawierać odpowiednią analizę geotechniczną oraz obliczenia konstrukcyjne. Nowy projekt komór winien uzyskać uprzednią akceptację WNA, WNI oraz Zamawiającego bezwzględnie przed rozpoczęciem wykonywania danego przejścia </w:t>
      </w:r>
      <w:proofErr w:type="spellStart"/>
      <w:r w:rsidRPr="00354AE2">
        <w:rPr>
          <w:rFonts w:ascii="Century Gothic" w:hAnsi="Century Gothic"/>
          <w:color w:val="000000"/>
        </w:rPr>
        <w:t>bezwykopowego</w:t>
      </w:r>
      <w:proofErr w:type="spellEnd"/>
      <w:r w:rsidRPr="00354AE2">
        <w:rPr>
          <w:rFonts w:ascii="Century Gothic" w:hAnsi="Century Gothic"/>
          <w:color w:val="000000"/>
        </w:rPr>
        <w:t xml:space="preserve">, a brak uzyskania kompletu akceptacji (WNA, WNI i Zamawiającego) skutkować będzie koniecznością wykonania przejścia </w:t>
      </w:r>
      <w:proofErr w:type="spellStart"/>
      <w:r w:rsidRPr="00354AE2">
        <w:rPr>
          <w:rFonts w:ascii="Century Gothic" w:hAnsi="Century Gothic"/>
          <w:color w:val="000000"/>
        </w:rPr>
        <w:t>bezwykopowego</w:t>
      </w:r>
      <w:proofErr w:type="spellEnd"/>
      <w:r w:rsidRPr="00354AE2">
        <w:rPr>
          <w:rFonts w:ascii="Century Gothic" w:hAnsi="Century Gothic"/>
          <w:color w:val="000000"/>
        </w:rPr>
        <w:t xml:space="preserve"> zgodnie z Dokumentacją Projektową. Wszelkiego typu zmiany, w tym zmiany wymiarów, technologii robot i konstrukcji towarzyszących jak np. modyfikacje warunków gruntowych poprzez ciśnieniowe </w:t>
      </w:r>
      <w:proofErr w:type="spellStart"/>
      <w:r w:rsidRPr="00354AE2">
        <w:rPr>
          <w:rFonts w:ascii="Century Gothic" w:hAnsi="Century Gothic"/>
          <w:color w:val="000000"/>
        </w:rPr>
        <w:t>podpłukiwanie</w:t>
      </w:r>
      <w:proofErr w:type="spellEnd"/>
      <w:r w:rsidRPr="00354AE2">
        <w:rPr>
          <w:rFonts w:ascii="Century Gothic" w:hAnsi="Century Gothic"/>
          <w:color w:val="000000"/>
        </w:rPr>
        <w:t xml:space="preserve"> grodzic wodą, wstępne wiercenie z użyciem lub bez użycia mieszanki cementowo – bentonitowej (</w:t>
      </w:r>
      <w:proofErr w:type="spellStart"/>
      <w:r w:rsidRPr="00354AE2">
        <w:rPr>
          <w:rFonts w:ascii="Century Gothic" w:hAnsi="Century Gothic"/>
          <w:color w:val="000000"/>
        </w:rPr>
        <w:t>podwiercanie</w:t>
      </w:r>
      <w:proofErr w:type="spellEnd"/>
      <w:r w:rsidRPr="00354AE2">
        <w:rPr>
          <w:rFonts w:ascii="Century Gothic" w:hAnsi="Century Gothic"/>
          <w:color w:val="000000"/>
        </w:rPr>
        <w:t xml:space="preserve">), drogi robocze, odwodnienia, umocnienie dna, </w:t>
      </w:r>
      <w:proofErr w:type="spellStart"/>
      <w:r w:rsidRPr="00354AE2">
        <w:rPr>
          <w:rFonts w:ascii="Century Gothic" w:hAnsi="Century Gothic"/>
          <w:color w:val="000000"/>
        </w:rPr>
        <w:t>jet</w:t>
      </w:r>
      <w:proofErr w:type="spellEnd"/>
      <w:r w:rsidRPr="00354AE2">
        <w:rPr>
          <w:rFonts w:ascii="Century Gothic" w:hAnsi="Century Gothic"/>
          <w:color w:val="000000"/>
        </w:rPr>
        <w:t xml:space="preserve"> </w:t>
      </w:r>
      <w:proofErr w:type="spellStart"/>
      <w:r w:rsidRPr="00354AE2">
        <w:rPr>
          <w:rFonts w:ascii="Century Gothic" w:hAnsi="Century Gothic"/>
          <w:color w:val="000000"/>
        </w:rPr>
        <w:t>grounting</w:t>
      </w:r>
      <w:proofErr w:type="spellEnd"/>
      <w:r w:rsidRPr="00354AE2">
        <w:rPr>
          <w:rFonts w:ascii="Century Gothic" w:hAnsi="Century Gothic"/>
          <w:color w:val="000000"/>
        </w:rPr>
        <w:t xml:space="preserve">, </w:t>
      </w:r>
      <w:proofErr w:type="spellStart"/>
      <w:r w:rsidRPr="00354AE2">
        <w:rPr>
          <w:rFonts w:ascii="Century Gothic" w:hAnsi="Century Gothic"/>
          <w:color w:val="000000"/>
        </w:rPr>
        <w:t>mikropalowanie</w:t>
      </w:r>
      <w:proofErr w:type="spellEnd"/>
      <w:r w:rsidRPr="00354AE2">
        <w:rPr>
          <w:rFonts w:ascii="Century Gothic" w:hAnsi="Century Gothic"/>
          <w:color w:val="000000"/>
        </w:rPr>
        <w:t xml:space="preserve"> oraz zastosowanie rozpór i zabezpieczeń (w tym również dodatkowe opracowania projektowe sporządzone przez WRB na potrzeby dokonania tychże zmian) </w:t>
      </w:r>
      <w:r w:rsidRPr="009B20D9">
        <w:rPr>
          <w:rFonts w:ascii="Century Gothic" w:hAnsi="Century Gothic"/>
          <w:color w:val="000000"/>
        </w:rPr>
        <w:t>będą również objęte</w:t>
      </w:r>
      <w:r w:rsidRPr="00354AE2">
        <w:rPr>
          <w:rFonts w:ascii="Century Gothic" w:hAnsi="Century Gothic"/>
          <w:color w:val="000000"/>
        </w:rPr>
        <w:t xml:space="preserve"> </w:t>
      </w:r>
      <w:r w:rsidRPr="00797B9E">
        <w:rPr>
          <w:rFonts w:ascii="Century Gothic" w:hAnsi="Century Gothic"/>
          <w:color w:val="000000"/>
        </w:rPr>
        <w:t xml:space="preserve">obmiarowym Wynagrodzeniem zgodnie z </w:t>
      </w:r>
      <w:r w:rsidRPr="009B7330">
        <w:rPr>
          <w:rFonts w:ascii="Century Gothic" w:hAnsi="Century Gothic"/>
          <w:color w:val="000000"/>
        </w:rPr>
        <w:t>postanowieniami Art. 13 ust. 2 pkt 4 Umowy</w:t>
      </w:r>
      <w:r w:rsidRPr="00797B9E">
        <w:rPr>
          <w:rFonts w:ascii="Century Gothic" w:hAnsi="Century Gothic"/>
          <w:color w:val="000000"/>
        </w:rPr>
        <w:t>.</w:t>
      </w:r>
      <w:r w:rsidR="00E21DD6">
        <w:rPr>
          <w:rFonts w:ascii="Century Gothic" w:hAnsi="Century Gothic"/>
          <w:color w:val="000000"/>
        </w:rPr>
        <w:t xml:space="preserve"> </w:t>
      </w:r>
    </w:p>
    <w:p w14:paraId="7A9CB1E4" w14:textId="5BAF24E1" w:rsidR="00797B9E" w:rsidRPr="00797B9E" w:rsidRDefault="00797B9E" w:rsidP="005E4CED">
      <w:pPr>
        <w:numPr>
          <w:ilvl w:val="0"/>
          <w:numId w:val="11"/>
        </w:numPr>
        <w:tabs>
          <w:tab w:val="clear" w:pos="720"/>
          <w:tab w:val="num" w:pos="426"/>
        </w:tabs>
        <w:spacing w:line="360" w:lineRule="auto"/>
        <w:ind w:left="284"/>
        <w:jc w:val="both"/>
        <w:rPr>
          <w:rFonts w:ascii="Century Gothic,Arial" w:eastAsia="Century Gothic,Arial" w:hAnsi="Century Gothic,Arial" w:cs="Century Gothic,Arial"/>
        </w:rPr>
      </w:pPr>
      <w:r w:rsidRPr="00797B9E">
        <w:rPr>
          <w:rFonts w:ascii="Century Gothic" w:hAnsi="Century Gothic"/>
          <w:color w:val="000000"/>
        </w:rPr>
        <w:t>Zamawiający dopuszcza sytuację, w której podana w Dokumentacji Projektowej lokalizacja, ilości lub technologia wykonania Urządzeń Tymczasowych służących zabezpieczeniu wykopu (</w:t>
      </w:r>
      <w:bookmarkStart w:id="346" w:name="_Hlk159193630"/>
      <w:r w:rsidRPr="00797B9E">
        <w:rPr>
          <w:rFonts w:ascii="Century Gothic" w:hAnsi="Century Gothic"/>
          <w:color w:val="000000"/>
        </w:rPr>
        <w:t>zabezpieczeniu wykopów liniowych oraz komór dla przekroczeń bezwykopowych</w:t>
      </w:r>
      <w:bookmarkEnd w:id="346"/>
      <w:r w:rsidRPr="00797B9E">
        <w:rPr>
          <w:rFonts w:ascii="Century Gothic" w:hAnsi="Century Gothic"/>
          <w:color w:val="000000"/>
        </w:rPr>
        <w:t xml:space="preserve">) - ulegnie zmianie: </w:t>
      </w:r>
      <w:r w:rsidR="00611745">
        <w:rPr>
          <w:rFonts w:ascii="Century Gothic" w:hAnsi="Century Gothic"/>
          <w:color w:val="000000"/>
        </w:rPr>
        <w:t xml:space="preserve"> </w:t>
      </w:r>
    </w:p>
    <w:p w14:paraId="68617B1A" w14:textId="77777777" w:rsidR="00797B9E" w:rsidRPr="00772CEC" w:rsidRDefault="00797B9E" w:rsidP="002645F1">
      <w:pPr>
        <w:pStyle w:val="Akapitzlist"/>
        <w:numPr>
          <w:ilvl w:val="0"/>
          <w:numId w:val="145"/>
        </w:numPr>
        <w:spacing w:line="360" w:lineRule="auto"/>
        <w:jc w:val="both"/>
        <w:rPr>
          <w:rFonts w:ascii="Century Gothic" w:hAnsi="Century Gothic"/>
          <w:color w:val="000000"/>
        </w:rPr>
      </w:pPr>
      <w:r>
        <w:rPr>
          <w:rFonts w:ascii="Century Gothic" w:hAnsi="Century Gothic"/>
          <w:color w:val="000000"/>
        </w:rPr>
        <w:t xml:space="preserve">w </w:t>
      </w:r>
      <w:r w:rsidRPr="00772CEC">
        <w:rPr>
          <w:rFonts w:ascii="Century Gothic" w:hAnsi="Century Gothic"/>
          <w:color w:val="000000"/>
        </w:rPr>
        <w:t>przypadku zmiany lokalizacji, Wykonawca winien swój wniosek uzasadnić technicznie (z poparciem wynikami odpowiednich badań) i po uzyskaniu pozytywnej opinii Jednostki Projektowej uzyskać zgodę Wykonawcy Nadzoru Inwestorskiego,</w:t>
      </w:r>
    </w:p>
    <w:p w14:paraId="7EBC7746" w14:textId="77777777" w:rsidR="00797B9E" w:rsidRPr="00772CEC" w:rsidRDefault="00797B9E" w:rsidP="002645F1">
      <w:pPr>
        <w:pStyle w:val="Akapitzlist"/>
        <w:numPr>
          <w:ilvl w:val="0"/>
          <w:numId w:val="145"/>
        </w:numPr>
        <w:spacing w:line="360" w:lineRule="auto"/>
        <w:jc w:val="both"/>
        <w:rPr>
          <w:rFonts w:ascii="Century Gothic" w:hAnsi="Century Gothic"/>
          <w:color w:val="000000"/>
        </w:rPr>
      </w:pPr>
      <w:r w:rsidRPr="00772CEC">
        <w:rPr>
          <w:rFonts w:ascii="Century Gothic" w:hAnsi="Century Gothic"/>
          <w:color w:val="000000"/>
        </w:rPr>
        <w:t>w przypadku redukcji ilości, Wykonawca winien swój wniosek uzasadnić technicznie (z poparciem wynikami odpowiednich badań) i po uzyskaniu w formie pisemnej pozytywnej opinii Jednostki Projektowej uzyskać zgodę Wykonawcy Nadzoru Inwestorskiego (również w formie pisemnej). W takim przypadku Wynagrodzenie z tytułu niewykonanych prac jest nienależne i nie zostanie wypłacone,</w:t>
      </w:r>
    </w:p>
    <w:p w14:paraId="1F38A8AD" w14:textId="77777777" w:rsidR="00797B9E" w:rsidRPr="00772CEC" w:rsidRDefault="00797B9E" w:rsidP="002645F1">
      <w:pPr>
        <w:pStyle w:val="Akapitzlist"/>
        <w:numPr>
          <w:ilvl w:val="0"/>
          <w:numId w:val="145"/>
        </w:numPr>
        <w:spacing w:line="360" w:lineRule="auto"/>
        <w:jc w:val="both"/>
        <w:rPr>
          <w:rFonts w:ascii="Century Gothic" w:hAnsi="Century Gothic"/>
          <w:color w:val="000000"/>
        </w:rPr>
      </w:pPr>
      <w:r w:rsidRPr="00772CEC">
        <w:rPr>
          <w:rFonts w:ascii="Century Gothic" w:hAnsi="Century Gothic"/>
          <w:color w:val="000000"/>
        </w:rPr>
        <w:t>w przypadku zmiany technologii, polegającej na zamianie technologii pogrążania ścianek szczelnych (ze statycznej na dynamiczną lub odwrotnie) Wykonawca winien swój wniosek uzasadnić technicznie (z poparciem wynikami odpowiednich badań) i po uzyskaniu pozytywnej opinii Jednostki Projektowej uzyskać zgodę Wykonawcy Nadzoru Inwestorskiego,</w:t>
      </w:r>
    </w:p>
    <w:p w14:paraId="1D098CDD" w14:textId="09DC8221" w:rsidR="00A85248" w:rsidRPr="009F7742" w:rsidRDefault="00797B9E" w:rsidP="00A85248">
      <w:pPr>
        <w:pStyle w:val="Akapitzlist"/>
        <w:numPr>
          <w:ilvl w:val="0"/>
          <w:numId w:val="145"/>
        </w:numPr>
        <w:spacing w:line="360" w:lineRule="auto"/>
        <w:jc w:val="both"/>
        <w:rPr>
          <w:rFonts w:ascii="Century Gothic" w:hAnsi="Century Gothic"/>
          <w:color w:val="000000"/>
        </w:rPr>
      </w:pPr>
      <w:r w:rsidRPr="00772CEC">
        <w:rPr>
          <w:rFonts w:ascii="Century Gothic" w:hAnsi="Century Gothic"/>
          <w:color w:val="000000"/>
        </w:rPr>
        <w:lastRenderedPageBreak/>
        <w:t xml:space="preserve">w przypadku zmiany technologii innej niż określonej w pkt 3 powyżej, Wykonawca winien swój wniosek uzasadnić technicznie (z poparciem wynikami odpowiednich badań) i po uzyskaniu pozytywnej opinii Jednostki Projektowej uzyskać zgodę Wykonawcy Nadzoru Inwestorskiego. W przypadku pozytywnej opinii ww. podmiotów, Wykonawca sporządzi Protokół Konieczności i będzie procedował ten element jak Robotę zamienną, zgodnie z postanowieniami niniejszego Artykułu.  </w:t>
      </w:r>
    </w:p>
    <w:p w14:paraId="6B1A9133" w14:textId="7F4BA1A1" w:rsidR="008B00B5" w:rsidDel="00A85248" w:rsidRDefault="008B00B5" w:rsidP="005C5A1E">
      <w:pPr>
        <w:spacing w:line="360" w:lineRule="auto"/>
        <w:ind w:left="426" w:hanging="426"/>
        <w:jc w:val="both"/>
        <w:rPr>
          <w:del w:id="347" w:author="Bigoszewska Marta" w:date="2024-03-06T08:16:00Z"/>
          <w:rFonts w:ascii="Century Gothic" w:hAnsi="Century Gothic"/>
          <w:color w:val="000000"/>
        </w:rPr>
      </w:pPr>
      <w:r w:rsidRPr="001645D6">
        <w:rPr>
          <w:rFonts w:ascii="Century Gothic" w:hAnsi="Century Gothic"/>
          <w:color w:val="000000"/>
        </w:rPr>
        <w:t>16a. Zmiany zakresów przedmiotowych robót, które nie powodują przekroczenia sumarycznych ilości przewidzianych w Dokumentacji Przetargowej, nie mogą być podstawą do zmiany terminów umownych</w:t>
      </w:r>
      <w:r w:rsidR="001645D6">
        <w:rPr>
          <w:rFonts w:ascii="Century Gothic" w:hAnsi="Century Gothic"/>
          <w:color w:val="000000"/>
        </w:rPr>
        <w:t>.</w:t>
      </w:r>
    </w:p>
    <w:p w14:paraId="500F01ED" w14:textId="77777777" w:rsidR="00A85248" w:rsidRDefault="00A85248" w:rsidP="00A85248">
      <w:pPr>
        <w:spacing w:line="360" w:lineRule="auto"/>
        <w:ind w:left="426" w:hanging="426"/>
        <w:jc w:val="both"/>
        <w:rPr>
          <w:ins w:id="348" w:author="Bigoszewska Marta" w:date="2024-03-06T08:16:00Z"/>
          <w:rFonts w:ascii="Century Gothic" w:hAnsi="Century Gothic"/>
          <w:color w:val="000000"/>
        </w:rPr>
      </w:pPr>
    </w:p>
    <w:p w14:paraId="34249031" w14:textId="31911880" w:rsidR="00A85248" w:rsidRPr="009F7742" w:rsidRDefault="00A85248" w:rsidP="009F7742">
      <w:pPr>
        <w:pStyle w:val="Akapitzlist"/>
        <w:numPr>
          <w:ilvl w:val="0"/>
          <w:numId w:val="11"/>
        </w:numPr>
        <w:tabs>
          <w:tab w:val="clear" w:pos="720"/>
          <w:tab w:val="num" w:pos="426"/>
        </w:tabs>
        <w:spacing w:line="360" w:lineRule="auto"/>
        <w:ind w:left="426"/>
        <w:jc w:val="both"/>
        <w:rPr>
          <w:ins w:id="349" w:author="Bigoszewska Marta" w:date="2024-03-06T08:15:00Z"/>
          <w:rFonts w:ascii="Century Gothic" w:hAnsi="Century Gothic"/>
          <w:color w:val="000000"/>
        </w:rPr>
      </w:pPr>
      <w:ins w:id="350" w:author="Bigoszewska Marta" w:date="2024-03-06T08:15:00Z">
        <w:r w:rsidRPr="009F7742">
          <w:rPr>
            <w:rFonts w:ascii="Century Gothic" w:hAnsi="Century Gothic" w:cs="Arial"/>
            <w:bCs/>
            <w:lang w:eastAsia="en-US"/>
          </w:rPr>
          <w:t xml:space="preserve">Zamawiający zastrzega, że w terminie </w:t>
        </w:r>
        <w:r w:rsidRPr="009F7742">
          <w:rPr>
            <w:rFonts w:ascii="Century Gothic" w:hAnsi="Century Gothic" w:cs="Arial"/>
            <w:b/>
            <w:lang w:eastAsia="en-US"/>
          </w:rPr>
          <w:t>do 22 miesięcy</w:t>
        </w:r>
        <w:r w:rsidRPr="009F7742">
          <w:rPr>
            <w:rFonts w:ascii="Century Gothic" w:hAnsi="Century Gothic" w:cs="Arial"/>
            <w:bCs/>
            <w:lang w:eastAsia="en-US"/>
          </w:rPr>
          <w:t xml:space="preserve"> od zawarcia Umowy jest uprawniony, ale nie zobowiązany, do zlecenia Wykonawcy </w:t>
        </w:r>
        <w:r w:rsidRPr="009F7742">
          <w:rPr>
            <w:rFonts w:ascii="Century Gothic" w:hAnsi="Century Gothic" w:cs="Arial"/>
            <w:b/>
            <w:lang w:eastAsia="en-US"/>
          </w:rPr>
          <w:t>zakończenia odcinka dnem koszykowym (dennicą)</w:t>
        </w:r>
        <w:r w:rsidRPr="009F7742">
          <w:rPr>
            <w:rFonts w:ascii="Century Gothic" w:hAnsi="Century Gothic" w:cs="Arial"/>
            <w:bCs/>
            <w:lang w:eastAsia="en-US"/>
          </w:rPr>
          <w:t xml:space="preserve"> i </w:t>
        </w:r>
        <w:proofErr w:type="spellStart"/>
        <w:r w:rsidRPr="009F7742">
          <w:rPr>
            <w:rFonts w:ascii="Century Gothic" w:hAnsi="Century Gothic" w:cs="Arial"/>
            <w:bCs/>
            <w:lang w:eastAsia="en-US"/>
          </w:rPr>
          <w:t>naspawania</w:t>
        </w:r>
        <w:proofErr w:type="spellEnd"/>
        <w:r w:rsidRPr="009F7742">
          <w:rPr>
            <w:rFonts w:ascii="Century Gothic" w:hAnsi="Century Gothic" w:cs="Arial"/>
            <w:bCs/>
            <w:lang w:eastAsia="en-US"/>
          </w:rPr>
          <w:t xml:space="preserve"> króćca LOR DN 300 w miejscu planowanego połączenia z gazociągiem „POM1 Budowa gazociągu DN1000 Kolnik – Gdańsk”  zgodnie z wymogami OPZ, a Wykonawca będzie takim zleceniem związany </w:t>
        </w:r>
        <w:r w:rsidRPr="009F7742">
          <w:rPr>
            <w:rFonts w:ascii="Century Gothic" w:hAnsi="Century Gothic" w:cs="Arial"/>
            <w:b/>
            <w:lang w:eastAsia="en-US"/>
          </w:rPr>
          <w:t>(Prawo Opcji 1)</w:t>
        </w:r>
        <w:r w:rsidRPr="009F7742">
          <w:rPr>
            <w:rFonts w:ascii="Century Gothic" w:hAnsi="Century Gothic" w:cs="Arial"/>
            <w:bCs/>
            <w:lang w:eastAsia="en-US"/>
          </w:rPr>
          <w:t xml:space="preserve">. Skorzystanie przez Zamawiającego z Prawa Opcji 1 nastąpi na podstawie pisemnego oświadczenia Zamawiającego, doręczonego Wykonawcy przed upływem wskazanego powyżej terminu. Decyzja Zamawiającego dotycząca skorzystania z Prawa Opcji 1 nie wymaga uzasadnienia. Z tytułu niewykorzystania Prawa Opcji 1 Wykonawcy nie przysługują żadne roszczenia w stosunku do Zamawiającego. </w:t>
        </w:r>
      </w:ins>
    </w:p>
    <w:p w14:paraId="037A0E19" w14:textId="7A826BAA" w:rsidR="00F46803" w:rsidRPr="009F7742" w:rsidRDefault="00F46803" w:rsidP="005D3809">
      <w:pPr>
        <w:numPr>
          <w:ilvl w:val="0"/>
          <w:numId w:val="11"/>
        </w:numPr>
        <w:tabs>
          <w:tab w:val="clear" w:pos="720"/>
          <w:tab w:val="num" w:pos="426"/>
        </w:tabs>
        <w:spacing w:line="360" w:lineRule="auto"/>
        <w:ind w:left="426" w:hanging="426"/>
        <w:jc w:val="both"/>
        <w:rPr>
          <w:ins w:id="351" w:author="Bigoszewska Marta" w:date="2024-03-06T08:16:00Z"/>
          <w:rFonts w:ascii="Century Gothic" w:hAnsi="Century Gothic" w:cs="Arial"/>
          <w:b/>
          <w:caps/>
          <w:u w:val="single"/>
          <w:lang w:eastAsia="en-US"/>
        </w:rPr>
      </w:pPr>
      <w:r w:rsidRPr="005C5A1E">
        <w:rPr>
          <w:rFonts w:ascii="Century Gothic" w:hAnsi="Century Gothic" w:cs="Arial"/>
          <w:bCs/>
          <w:lang w:eastAsia="en-US"/>
        </w:rPr>
        <w:t xml:space="preserve">Zamawiający zastrzega, że w terminie </w:t>
      </w:r>
      <w:r w:rsidRPr="005C5A1E">
        <w:rPr>
          <w:rFonts w:ascii="Century Gothic" w:hAnsi="Century Gothic" w:cs="Arial"/>
          <w:b/>
          <w:lang w:eastAsia="en-US"/>
        </w:rPr>
        <w:t xml:space="preserve">do </w:t>
      </w:r>
      <w:r w:rsidR="00F06587" w:rsidRPr="005C5A1E">
        <w:rPr>
          <w:rFonts w:ascii="Century Gothic" w:hAnsi="Century Gothic" w:cs="Arial"/>
          <w:b/>
          <w:lang w:eastAsia="en-US"/>
        </w:rPr>
        <w:t>2</w:t>
      </w:r>
      <w:r w:rsidR="00AA2C14" w:rsidRPr="005C5A1E">
        <w:rPr>
          <w:rFonts w:ascii="Century Gothic" w:hAnsi="Century Gothic" w:cs="Arial"/>
          <w:b/>
          <w:lang w:eastAsia="en-US"/>
        </w:rPr>
        <w:t>2</w:t>
      </w:r>
      <w:r w:rsidRPr="005C5A1E">
        <w:rPr>
          <w:rFonts w:ascii="Century Gothic" w:hAnsi="Century Gothic" w:cs="Arial"/>
          <w:b/>
          <w:lang w:eastAsia="en-US"/>
        </w:rPr>
        <w:t xml:space="preserve"> miesięcy</w:t>
      </w:r>
      <w:r w:rsidRPr="005C5A1E">
        <w:rPr>
          <w:rFonts w:ascii="Century Gothic" w:hAnsi="Century Gothic" w:cs="Arial"/>
          <w:bCs/>
          <w:lang w:eastAsia="en-US"/>
        </w:rPr>
        <w:t xml:space="preserve"> od zawarcia Umowy jest uprawniony, ale nie zobowiązany, do zlecenia Wykonawcy </w:t>
      </w:r>
      <w:r w:rsidRPr="005C5A1E">
        <w:rPr>
          <w:rFonts w:ascii="Century Gothic" w:hAnsi="Century Gothic" w:cs="Arial"/>
          <w:b/>
          <w:lang w:eastAsia="en-US"/>
        </w:rPr>
        <w:t>wykonania połączenia</w:t>
      </w:r>
      <w:r w:rsidRPr="005C5A1E">
        <w:rPr>
          <w:rFonts w:ascii="Century Gothic" w:hAnsi="Century Gothic" w:cs="Arial"/>
          <w:bCs/>
          <w:lang w:eastAsia="en-US"/>
        </w:rPr>
        <w:t xml:space="preserve"> z gazociągiem „POM1 Budowa gazociągu DN1000 Kolnik – Gdańsk” zgodnie z wymogami OPZ</w:t>
      </w:r>
      <w:r w:rsidR="001507CE" w:rsidRPr="005C5A1E">
        <w:rPr>
          <w:rFonts w:ascii="Century Gothic" w:hAnsi="Century Gothic" w:cs="Arial"/>
          <w:bCs/>
          <w:lang w:eastAsia="en-US"/>
        </w:rPr>
        <w:t>,</w:t>
      </w:r>
      <w:r w:rsidRPr="005C5A1E">
        <w:rPr>
          <w:rFonts w:ascii="Century Gothic" w:hAnsi="Century Gothic" w:cs="Arial"/>
          <w:bCs/>
          <w:lang w:eastAsia="en-US"/>
        </w:rPr>
        <w:t xml:space="preserve"> a Wykonawca będzie takim zleceniem związany </w:t>
      </w:r>
      <w:r w:rsidRPr="005C5A1E">
        <w:rPr>
          <w:rFonts w:ascii="Century Gothic" w:hAnsi="Century Gothic" w:cs="Arial"/>
          <w:b/>
          <w:lang w:eastAsia="en-US"/>
        </w:rPr>
        <w:t xml:space="preserve">(Prawo Opcji </w:t>
      </w:r>
      <w:ins w:id="352" w:author="Czereba Artur" w:date="2024-03-05T15:15:00Z">
        <w:r w:rsidR="00530D89">
          <w:rPr>
            <w:rFonts w:ascii="Century Gothic" w:hAnsi="Century Gothic" w:cs="Arial"/>
            <w:b/>
            <w:lang w:eastAsia="en-US"/>
          </w:rPr>
          <w:t>2</w:t>
        </w:r>
      </w:ins>
      <w:del w:id="353" w:author="Czereba Artur" w:date="2024-03-05T15:15:00Z">
        <w:r w:rsidR="00530D89" w:rsidDel="00530D89">
          <w:rPr>
            <w:rFonts w:ascii="Century Gothic" w:hAnsi="Century Gothic" w:cs="Arial"/>
            <w:b/>
            <w:lang w:eastAsia="en-US"/>
          </w:rPr>
          <w:delText>1</w:delText>
        </w:r>
      </w:del>
      <w:r w:rsidRPr="005C5A1E">
        <w:rPr>
          <w:rFonts w:ascii="Century Gothic" w:hAnsi="Century Gothic" w:cs="Arial"/>
          <w:b/>
          <w:lang w:eastAsia="en-US"/>
        </w:rPr>
        <w:t>)</w:t>
      </w:r>
      <w:r w:rsidRPr="005C5A1E">
        <w:rPr>
          <w:rFonts w:ascii="Century Gothic" w:hAnsi="Century Gothic" w:cs="Arial"/>
          <w:bCs/>
          <w:lang w:eastAsia="en-US"/>
        </w:rPr>
        <w:t xml:space="preserve">. Skorzystanie przez Zamawiającego z Prawa Opcji </w:t>
      </w:r>
      <w:ins w:id="354" w:author="Czereba Artur" w:date="2024-03-05T15:16:00Z">
        <w:r w:rsidR="00530D89">
          <w:rPr>
            <w:rFonts w:ascii="Century Gothic" w:hAnsi="Century Gothic" w:cs="Arial"/>
            <w:bCs/>
            <w:lang w:eastAsia="en-US"/>
          </w:rPr>
          <w:t>2</w:t>
        </w:r>
      </w:ins>
      <w:del w:id="355" w:author="Czereba Artur" w:date="2024-03-05T15:16:00Z">
        <w:r w:rsidRPr="005C5A1E" w:rsidDel="00530D89">
          <w:rPr>
            <w:rFonts w:ascii="Century Gothic" w:hAnsi="Century Gothic" w:cs="Arial"/>
            <w:bCs/>
            <w:lang w:eastAsia="en-US"/>
          </w:rPr>
          <w:delText>1</w:delText>
        </w:r>
      </w:del>
      <w:r w:rsidRPr="005C5A1E">
        <w:rPr>
          <w:rFonts w:ascii="Century Gothic" w:hAnsi="Century Gothic" w:cs="Arial"/>
          <w:bCs/>
          <w:lang w:eastAsia="en-US"/>
        </w:rPr>
        <w:t xml:space="preserve"> nastąpi na podstawie pisemnego oświadczenia Zamawiającego, doręczonego Wykonawcy przed upływem wskazanego powyżej terminu. Decyzja Zamawiającego dotycząca skorzystania z Prawa Opcji </w:t>
      </w:r>
      <w:ins w:id="356" w:author="Czereba Artur" w:date="2024-03-05T15:16:00Z">
        <w:r w:rsidR="00530D89">
          <w:rPr>
            <w:rFonts w:ascii="Century Gothic" w:hAnsi="Century Gothic" w:cs="Arial"/>
            <w:bCs/>
            <w:lang w:eastAsia="en-US"/>
          </w:rPr>
          <w:t>2</w:t>
        </w:r>
      </w:ins>
      <w:del w:id="357" w:author="Czereba Artur" w:date="2024-03-05T15:16:00Z">
        <w:r w:rsidRPr="005C5A1E" w:rsidDel="00530D89">
          <w:rPr>
            <w:rFonts w:ascii="Century Gothic" w:hAnsi="Century Gothic" w:cs="Arial"/>
            <w:bCs/>
            <w:lang w:eastAsia="en-US"/>
          </w:rPr>
          <w:delText>1</w:delText>
        </w:r>
      </w:del>
      <w:r w:rsidRPr="005C5A1E">
        <w:rPr>
          <w:rFonts w:ascii="Century Gothic" w:hAnsi="Century Gothic" w:cs="Arial"/>
          <w:bCs/>
          <w:lang w:eastAsia="en-US"/>
        </w:rPr>
        <w:t xml:space="preserve"> nie wymaga uzasadnienia. Z tytułu niewykorzystania Prawa Opcji </w:t>
      </w:r>
      <w:ins w:id="358" w:author="Czereba Artur" w:date="2024-03-05T15:16:00Z">
        <w:r w:rsidR="00530D89">
          <w:rPr>
            <w:rFonts w:ascii="Century Gothic" w:hAnsi="Century Gothic" w:cs="Arial"/>
            <w:bCs/>
            <w:lang w:eastAsia="en-US"/>
          </w:rPr>
          <w:t>2</w:t>
        </w:r>
      </w:ins>
      <w:del w:id="359" w:author="Czereba Artur" w:date="2024-03-05T15:16:00Z">
        <w:r w:rsidRPr="005C5A1E" w:rsidDel="00530D89">
          <w:rPr>
            <w:rFonts w:ascii="Century Gothic" w:hAnsi="Century Gothic" w:cs="Arial"/>
            <w:bCs/>
            <w:lang w:eastAsia="en-US"/>
          </w:rPr>
          <w:delText>1</w:delText>
        </w:r>
      </w:del>
      <w:r w:rsidRPr="005C5A1E">
        <w:rPr>
          <w:rFonts w:ascii="Century Gothic" w:hAnsi="Century Gothic" w:cs="Arial"/>
          <w:bCs/>
          <w:lang w:eastAsia="en-US"/>
        </w:rPr>
        <w:t xml:space="preserve"> Wykonawcy nie przysługują żadne roszczenia w stosunku do Zamawiającego</w:t>
      </w:r>
      <w:bookmarkEnd w:id="336"/>
      <w:r w:rsidRPr="005C5A1E">
        <w:rPr>
          <w:rFonts w:ascii="Century Gothic" w:hAnsi="Century Gothic" w:cs="Arial"/>
          <w:bCs/>
          <w:lang w:eastAsia="en-US"/>
        </w:rPr>
        <w:t xml:space="preserve">. </w:t>
      </w:r>
    </w:p>
    <w:p w14:paraId="072FAF80" w14:textId="77777777" w:rsidR="00A85248" w:rsidRPr="005C5A1E" w:rsidDel="00A85248" w:rsidRDefault="00A85248" w:rsidP="005D3809">
      <w:pPr>
        <w:numPr>
          <w:ilvl w:val="0"/>
          <w:numId w:val="11"/>
        </w:numPr>
        <w:tabs>
          <w:tab w:val="clear" w:pos="720"/>
          <w:tab w:val="num" w:pos="426"/>
        </w:tabs>
        <w:spacing w:line="360" w:lineRule="auto"/>
        <w:ind w:left="426" w:hanging="426"/>
        <w:jc w:val="both"/>
        <w:rPr>
          <w:del w:id="360" w:author="Bigoszewska Marta" w:date="2024-03-06T08:16:00Z"/>
          <w:rFonts w:ascii="Century Gothic" w:hAnsi="Century Gothic" w:cs="Arial"/>
          <w:b/>
          <w:caps/>
          <w:u w:val="single"/>
          <w:lang w:eastAsia="en-US"/>
        </w:rPr>
      </w:pPr>
    </w:p>
    <w:p w14:paraId="4324EDD9" w14:textId="77777777" w:rsidR="00A85248" w:rsidRPr="009F7742" w:rsidRDefault="00A85248" w:rsidP="009F7742">
      <w:pPr>
        <w:numPr>
          <w:ilvl w:val="0"/>
          <w:numId w:val="11"/>
        </w:numPr>
        <w:tabs>
          <w:tab w:val="clear" w:pos="720"/>
          <w:tab w:val="num" w:pos="426"/>
        </w:tabs>
        <w:spacing w:line="360" w:lineRule="auto"/>
        <w:ind w:left="426" w:hanging="426"/>
        <w:jc w:val="both"/>
        <w:rPr>
          <w:ins w:id="361" w:author="Bigoszewska Marta" w:date="2024-03-06T08:15:00Z"/>
          <w:rFonts w:ascii="Century Gothic" w:hAnsi="Century Gothic" w:cs="Arial"/>
          <w:caps/>
          <w:lang w:eastAsia="en-US"/>
        </w:rPr>
      </w:pPr>
      <w:ins w:id="362" w:author="Bigoszewska Marta" w:date="2024-03-06T08:15:00Z">
        <w:r w:rsidRPr="009F7742">
          <w:rPr>
            <w:rFonts w:ascii="Century Gothic" w:hAnsi="Century Gothic" w:cs="Arial"/>
            <w:lang w:eastAsia="en-US"/>
          </w:rPr>
          <w:t xml:space="preserve">Zamawiający zastrzega, że w terminie </w:t>
        </w:r>
        <w:r w:rsidRPr="009F7742">
          <w:rPr>
            <w:rFonts w:ascii="Century Gothic" w:hAnsi="Century Gothic" w:cs="Arial"/>
            <w:b/>
            <w:bCs/>
            <w:lang w:eastAsia="en-US"/>
          </w:rPr>
          <w:t>do 22 miesięcy</w:t>
        </w:r>
        <w:r w:rsidRPr="009F7742">
          <w:rPr>
            <w:rFonts w:ascii="Century Gothic" w:hAnsi="Century Gothic" w:cs="Arial"/>
            <w:lang w:eastAsia="en-US"/>
          </w:rPr>
          <w:t xml:space="preserve"> od zawarcia umowy jest uprawniony, ale nie zobowiązany, do zlecenia Wykonawcy </w:t>
        </w:r>
        <w:r w:rsidRPr="009F7742">
          <w:rPr>
            <w:rFonts w:ascii="Century Gothic" w:hAnsi="Century Gothic" w:cs="Arial"/>
            <w:b/>
            <w:bCs/>
            <w:lang w:eastAsia="en-US"/>
          </w:rPr>
          <w:t>zakończenia odcinka dnem koszykowym</w:t>
        </w:r>
        <w:r w:rsidRPr="009F7742">
          <w:rPr>
            <w:rFonts w:ascii="Century Gothic" w:hAnsi="Century Gothic" w:cs="Arial"/>
            <w:lang w:eastAsia="en-US"/>
          </w:rPr>
          <w:t xml:space="preserve"> (dennicą) i </w:t>
        </w:r>
        <w:proofErr w:type="spellStart"/>
        <w:r w:rsidRPr="009F7742">
          <w:rPr>
            <w:rFonts w:ascii="Century Gothic" w:hAnsi="Century Gothic" w:cs="Arial"/>
            <w:lang w:eastAsia="en-US"/>
          </w:rPr>
          <w:t>naspawania</w:t>
        </w:r>
        <w:proofErr w:type="spellEnd"/>
        <w:r w:rsidRPr="009F7742">
          <w:rPr>
            <w:rFonts w:ascii="Century Gothic" w:hAnsi="Century Gothic" w:cs="Arial"/>
            <w:lang w:eastAsia="en-US"/>
          </w:rPr>
          <w:t xml:space="preserve"> króćca balonowego w miejscu planowanego połączenia z gazociągiem „POM3 Budowa gazociągu DN1000 Gustorzyn - Gardeja” zgodnie z wymogami OPZ, a Wykonawca będzie takim zleceniem związany </w:t>
        </w:r>
        <w:r w:rsidRPr="009F7742">
          <w:rPr>
            <w:rFonts w:ascii="Century Gothic" w:hAnsi="Century Gothic" w:cs="Arial"/>
            <w:b/>
            <w:bCs/>
            <w:lang w:eastAsia="en-US"/>
          </w:rPr>
          <w:t>(Prawo Opcji 3).</w:t>
        </w:r>
        <w:r w:rsidRPr="009F7742">
          <w:rPr>
            <w:rFonts w:ascii="Century Gothic" w:hAnsi="Century Gothic" w:cs="Arial"/>
            <w:lang w:eastAsia="en-US"/>
          </w:rPr>
          <w:t xml:space="preserve"> Skorzystanie przez Zamawiającego z Prawa Opcji 3 nastąpi na podstawie pisemnego oświadczenia Zamawiającego, doręczonego Wykonawcy przed upływem wskazanego powyżej terminu. </w:t>
        </w:r>
        <w:r w:rsidRPr="009F7742">
          <w:rPr>
            <w:rFonts w:ascii="Century Gothic" w:hAnsi="Century Gothic" w:cs="Arial"/>
            <w:lang w:eastAsia="en-US"/>
          </w:rPr>
          <w:lastRenderedPageBreak/>
          <w:t>Decyzja Zamawiającego dotycząca skorzystania z Prawa Opcji 3 nie wymaga uzasadnienia. Z tytułu niewykorzystania Prawa Opcji 3 Wykonawcy nie przysługują żadne roszczenia w stosunku do Zamawiającego.</w:t>
        </w:r>
      </w:ins>
    </w:p>
    <w:p w14:paraId="039BE6E3" w14:textId="1261FE1C" w:rsidR="00F46803" w:rsidRPr="005C5A1E" w:rsidDel="00A85248" w:rsidRDefault="00F46803" w:rsidP="00633E6E">
      <w:pPr>
        <w:pStyle w:val="Akapitzlist"/>
        <w:numPr>
          <w:ilvl w:val="0"/>
          <w:numId w:val="11"/>
        </w:numPr>
        <w:spacing w:line="360" w:lineRule="auto"/>
        <w:ind w:left="426" w:hanging="426"/>
        <w:jc w:val="both"/>
        <w:rPr>
          <w:del w:id="363" w:author="Bigoszewska Marta" w:date="2024-03-06T08:15:00Z"/>
          <w:rFonts w:ascii="Century Gothic" w:hAnsi="Century Gothic" w:cs="Arial"/>
          <w:b/>
          <w:caps/>
          <w:u w:val="single"/>
          <w:lang w:eastAsia="en-US"/>
        </w:rPr>
      </w:pPr>
      <w:del w:id="364" w:author="Bigoszewska Marta" w:date="2024-03-06T08:15:00Z">
        <w:r w:rsidRPr="005C5A1E" w:rsidDel="00A85248">
          <w:rPr>
            <w:rFonts w:ascii="Century Gothic" w:hAnsi="Century Gothic" w:cs="Arial"/>
            <w:bCs/>
            <w:lang w:eastAsia="en-US"/>
          </w:rPr>
          <w:delText xml:space="preserve">Zamawiający zastrzega, że w terminie </w:delText>
        </w:r>
        <w:r w:rsidRPr="005C5A1E" w:rsidDel="00A85248">
          <w:rPr>
            <w:rFonts w:ascii="Century Gothic" w:hAnsi="Century Gothic" w:cs="Arial"/>
            <w:b/>
            <w:lang w:eastAsia="en-US"/>
          </w:rPr>
          <w:delText xml:space="preserve">do </w:delText>
        </w:r>
        <w:r w:rsidR="00F06587" w:rsidRPr="005C5A1E" w:rsidDel="00A85248">
          <w:rPr>
            <w:rFonts w:ascii="Century Gothic" w:hAnsi="Century Gothic" w:cs="Arial"/>
            <w:b/>
            <w:lang w:eastAsia="en-US"/>
          </w:rPr>
          <w:delText>2</w:delText>
        </w:r>
        <w:r w:rsidR="000E55C9" w:rsidRPr="005C5A1E" w:rsidDel="00A85248">
          <w:rPr>
            <w:rFonts w:ascii="Century Gothic" w:hAnsi="Century Gothic" w:cs="Arial"/>
            <w:b/>
            <w:lang w:eastAsia="en-US"/>
          </w:rPr>
          <w:delText>2</w:delText>
        </w:r>
        <w:r w:rsidRPr="005C5A1E" w:rsidDel="00A85248">
          <w:rPr>
            <w:rFonts w:ascii="Century Gothic" w:hAnsi="Century Gothic" w:cs="Arial"/>
            <w:b/>
            <w:lang w:eastAsia="en-US"/>
          </w:rPr>
          <w:delText xml:space="preserve"> miesięcy</w:delText>
        </w:r>
        <w:r w:rsidRPr="005C5A1E" w:rsidDel="00A85248">
          <w:rPr>
            <w:rFonts w:ascii="Century Gothic" w:hAnsi="Century Gothic" w:cs="Arial"/>
            <w:bCs/>
            <w:lang w:eastAsia="en-US"/>
          </w:rPr>
          <w:delText xml:space="preserve"> od zawarcia Umowy jest uprawniony, ale nie zobowiązany, do zlecenia Wykonawcy </w:delText>
        </w:r>
        <w:r w:rsidR="00F06587" w:rsidRPr="005C5A1E" w:rsidDel="00A85248">
          <w:rPr>
            <w:rFonts w:ascii="Century Gothic" w:hAnsi="Century Gothic" w:cs="Arial"/>
            <w:b/>
            <w:lang w:eastAsia="en-US"/>
          </w:rPr>
          <w:delText>zakończenia odcinka dnem koszykowym (dennicą)</w:delText>
        </w:r>
        <w:r w:rsidR="00F06587" w:rsidRPr="005C5A1E" w:rsidDel="00A85248">
          <w:rPr>
            <w:rFonts w:ascii="Century Gothic" w:hAnsi="Century Gothic" w:cs="Arial"/>
            <w:bCs/>
            <w:lang w:eastAsia="en-US"/>
          </w:rPr>
          <w:delText xml:space="preserve"> i naspawania króćca LOR DN</w:delText>
        </w:r>
        <w:r w:rsidR="001507CE" w:rsidRPr="005C5A1E" w:rsidDel="00A85248">
          <w:rPr>
            <w:rFonts w:ascii="Century Gothic" w:hAnsi="Century Gothic" w:cs="Arial"/>
            <w:bCs/>
            <w:lang w:eastAsia="en-US"/>
          </w:rPr>
          <w:delText xml:space="preserve"> </w:delText>
        </w:r>
        <w:r w:rsidR="00F06587" w:rsidRPr="005C5A1E" w:rsidDel="00A85248">
          <w:rPr>
            <w:rFonts w:ascii="Century Gothic" w:hAnsi="Century Gothic" w:cs="Arial"/>
            <w:bCs/>
            <w:lang w:eastAsia="en-US"/>
          </w:rPr>
          <w:delText xml:space="preserve">300 w miejscu </w:delText>
        </w:r>
        <w:r w:rsidR="00DD1D8E" w:rsidRPr="005C5A1E" w:rsidDel="00A85248">
          <w:rPr>
            <w:rFonts w:ascii="Century Gothic" w:hAnsi="Century Gothic" w:cs="Arial"/>
            <w:bCs/>
            <w:lang w:eastAsia="en-US"/>
          </w:rPr>
          <w:delText xml:space="preserve">planowanego </w:delText>
        </w:r>
        <w:r w:rsidRPr="005C5A1E" w:rsidDel="00A85248">
          <w:rPr>
            <w:rFonts w:ascii="Century Gothic" w:hAnsi="Century Gothic" w:cs="Arial"/>
            <w:bCs/>
            <w:lang w:eastAsia="en-US"/>
          </w:rPr>
          <w:delText>połączenia z gazociągiem „POM</w:delText>
        </w:r>
        <w:r w:rsidR="001C3F3E" w:rsidRPr="005C5A1E" w:rsidDel="00A85248">
          <w:rPr>
            <w:rFonts w:ascii="Century Gothic" w:hAnsi="Century Gothic" w:cs="Arial"/>
            <w:bCs/>
            <w:lang w:eastAsia="en-US"/>
          </w:rPr>
          <w:delText>1</w:delText>
        </w:r>
        <w:r w:rsidRPr="005C5A1E" w:rsidDel="00A85248">
          <w:rPr>
            <w:rFonts w:ascii="Century Gothic" w:hAnsi="Century Gothic" w:cs="Arial"/>
            <w:bCs/>
            <w:lang w:eastAsia="en-US"/>
          </w:rPr>
          <w:delText xml:space="preserve"> Budowa gazociągu DN1000 Kolnik – Gdańsk”  zgodnie z wymogami OPZ</w:delText>
        </w:r>
        <w:r w:rsidR="001507CE" w:rsidRPr="005C5A1E" w:rsidDel="00A85248">
          <w:rPr>
            <w:rFonts w:ascii="Century Gothic" w:hAnsi="Century Gothic" w:cs="Arial"/>
            <w:bCs/>
            <w:lang w:eastAsia="en-US"/>
          </w:rPr>
          <w:delText>,</w:delText>
        </w:r>
        <w:r w:rsidRPr="005C5A1E" w:rsidDel="00A85248">
          <w:rPr>
            <w:rFonts w:ascii="Century Gothic" w:hAnsi="Century Gothic" w:cs="Arial"/>
            <w:bCs/>
            <w:lang w:eastAsia="en-US"/>
          </w:rPr>
          <w:delText xml:space="preserve"> a Wykonawca będzie takim zleceniem związany </w:delText>
        </w:r>
        <w:r w:rsidRPr="005C5A1E" w:rsidDel="00A85248">
          <w:rPr>
            <w:rFonts w:ascii="Century Gothic" w:hAnsi="Century Gothic" w:cs="Arial"/>
            <w:b/>
            <w:lang w:eastAsia="en-US"/>
          </w:rPr>
          <w:delText xml:space="preserve">(Prawo Opcji </w:delText>
        </w:r>
      </w:del>
      <w:ins w:id="365" w:author="Czereba Artur" w:date="2024-03-05T15:16:00Z">
        <w:del w:id="366" w:author="Bigoszewska Marta" w:date="2024-03-06T08:15:00Z">
          <w:r w:rsidR="00530D89" w:rsidDel="00A85248">
            <w:rPr>
              <w:rFonts w:ascii="Century Gothic" w:hAnsi="Century Gothic" w:cs="Arial"/>
              <w:b/>
              <w:lang w:eastAsia="en-US"/>
            </w:rPr>
            <w:delText>1</w:delText>
          </w:r>
        </w:del>
      </w:ins>
      <w:del w:id="367" w:author="Bigoszewska Marta" w:date="2024-03-06T08:15:00Z">
        <w:r w:rsidR="00F06587" w:rsidRPr="005C5A1E" w:rsidDel="00A85248">
          <w:rPr>
            <w:rFonts w:ascii="Century Gothic" w:hAnsi="Century Gothic" w:cs="Arial"/>
            <w:b/>
            <w:lang w:eastAsia="en-US"/>
          </w:rPr>
          <w:delText>2</w:delText>
        </w:r>
        <w:r w:rsidRPr="005C5A1E" w:rsidDel="00A85248">
          <w:rPr>
            <w:rFonts w:ascii="Century Gothic" w:hAnsi="Century Gothic" w:cs="Arial"/>
            <w:b/>
            <w:lang w:eastAsia="en-US"/>
          </w:rPr>
          <w:delText>)</w:delText>
        </w:r>
        <w:r w:rsidRPr="005C5A1E" w:rsidDel="00A85248">
          <w:rPr>
            <w:rFonts w:ascii="Century Gothic" w:hAnsi="Century Gothic" w:cs="Arial"/>
            <w:bCs/>
            <w:lang w:eastAsia="en-US"/>
          </w:rPr>
          <w:delText xml:space="preserve">. Skorzystanie przez Zamawiającego z Prawa Opcji </w:delText>
        </w:r>
      </w:del>
      <w:ins w:id="368" w:author="Czereba Artur" w:date="2024-03-05T15:16:00Z">
        <w:del w:id="369" w:author="Bigoszewska Marta" w:date="2024-03-06T08:15:00Z">
          <w:r w:rsidR="00530D89" w:rsidDel="00A85248">
            <w:rPr>
              <w:rFonts w:ascii="Century Gothic" w:hAnsi="Century Gothic" w:cs="Arial"/>
              <w:bCs/>
              <w:lang w:eastAsia="en-US"/>
            </w:rPr>
            <w:delText>1</w:delText>
          </w:r>
        </w:del>
      </w:ins>
      <w:del w:id="370" w:author="Bigoszewska Marta" w:date="2024-03-06T08:15:00Z">
        <w:r w:rsidR="001C3F3E" w:rsidRPr="005C5A1E" w:rsidDel="00A85248">
          <w:rPr>
            <w:rFonts w:ascii="Century Gothic" w:hAnsi="Century Gothic" w:cs="Arial"/>
            <w:bCs/>
            <w:lang w:eastAsia="en-US"/>
          </w:rPr>
          <w:delText>2</w:delText>
        </w:r>
        <w:r w:rsidRPr="005C5A1E" w:rsidDel="00A85248">
          <w:rPr>
            <w:rFonts w:ascii="Century Gothic" w:hAnsi="Century Gothic" w:cs="Arial"/>
            <w:bCs/>
            <w:lang w:eastAsia="en-US"/>
          </w:rPr>
          <w:delText xml:space="preserve"> nastąpi na podstawie pisemnego oświadczenia Zamawiającego, doręczonego Wykonawcy przed upływem wskazanego powyżej terminu. Decyzja Zamawiającego dotycząca skorzystania z Prawa Opcji </w:delText>
        </w:r>
      </w:del>
      <w:ins w:id="371" w:author="Czereba Artur" w:date="2024-03-05T15:16:00Z">
        <w:del w:id="372" w:author="Bigoszewska Marta" w:date="2024-03-06T08:15:00Z">
          <w:r w:rsidR="00530D89" w:rsidDel="00A85248">
            <w:rPr>
              <w:rFonts w:ascii="Century Gothic" w:hAnsi="Century Gothic" w:cs="Arial"/>
              <w:bCs/>
              <w:lang w:eastAsia="en-US"/>
            </w:rPr>
            <w:delText>1</w:delText>
          </w:r>
        </w:del>
      </w:ins>
      <w:del w:id="373" w:author="Bigoszewska Marta" w:date="2024-03-06T08:15:00Z">
        <w:r w:rsidR="00DD1D8E" w:rsidRPr="005C5A1E" w:rsidDel="00A85248">
          <w:rPr>
            <w:rFonts w:ascii="Century Gothic" w:hAnsi="Century Gothic" w:cs="Arial"/>
            <w:bCs/>
            <w:lang w:eastAsia="en-US"/>
          </w:rPr>
          <w:delText>2</w:delText>
        </w:r>
        <w:r w:rsidRPr="005C5A1E" w:rsidDel="00A85248">
          <w:rPr>
            <w:rFonts w:ascii="Century Gothic" w:hAnsi="Century Gothic" w:cs="Arial"/>
            <w:bCs/>
            <w:lang w:eastAsia="en-US"/>
          </w:rPr>
          <w:delText xml:space="preserve"> nie wymaga uzasadnienia. Z tytułu niewykorzystania Prawa Opcji </w:delText>
        </w:r>
      </w:del>
      <w:ins w:id="374" w:author="Czereba Artur" w:date="2024-03-05T15:16:00Z">
        <w:del w:id="375" w:author="Bigoszewska Marta" w:date="2024-03-06T08:15:00Z">
          <w:r w:rsidR="00530D89" w:rsidDel="00A85248">
            <w:rPr>
              <w:rFonts w:ascii="Century Gothic" w:hAnsi="Century Gothic" w:cs="Arial"/>
              <w:bCs/>
              <w:lang w:eastAsia="en-US"/>
            </w:rPr>
            <w:delText>1</w:delText>
          </w:r>
        </w:del>
      </w:ins>
      <w:del w:id="376" w:author="Bigoszewska Marta" w:date="2024-03-06T08:15:00Z">
        <w:r w:rsidR="001C3F3E" w:rsidRPr="005C5A1E" w:rsidDel="00A85248">
          <w:rPr>
            <w:rFonts w:ascii="Century Gothic" w:hAnsi="Century Gothic" w:cs="Arial"/>
            <w:bCs/>
            <w:lang w:eastAsia="en-US"/>
          </w:rPr>
          <w:delText>2</w:delText>
        </w:r>
        <w:r w:rsidRPr="005C5A1E" w:rsidDel="00A85248">
          <w:rPr>
            <w:rFonts w:ascii="Century Gothic" w:hAnsi="Century Gothic" w:cs="Arial"/>
            <w:bCs/>
            <w:lang w:eastAsia="en-US"/>
          </w:rPr>
          <w:delText xml:space="preserve"> Wykonawcy nie przysługują żadne roszczenia w stosunku do Zamawiającego. </w:delText>
        </w:r>
      </w:del>
    </w:p>
    <w:p w14:paraId="36A65BCB" w14:textId="530C72F7" w:rsidR="00DD1D8E" w:rsidRPr="005C5A1E" w:rsidRDefault="00DD1D8E" w:rsidP="00633E6E">
      <w:pPr>
        <w:pStyle w:val="Akapitzlist"/>
        <w:numPr>
          <w:ilvl w:val="0"/>
          <w:numId w:val="11"/>
        </w:numPr>
        <w:spacing w:line="360" w:lineRule="auto"/>
        <w:ind w:left="426" w:hanging="426"/>
        <w:jc w:val="both"/>
        <w:rPr>
          <w:rFonts w:ascii="Century Gothic" w:hAnsi="Century Gothic" w:cs="Arial"/>
          <w:b/>
          <w:caps/>
          <w:u w:val="single"/>
          <w:lang w:eastAsia="en-US"/>
        </w:rPr>
      </w:pPr>
      <w:r w:rsidRPr="005C5A1E">
        <w:rPr>
          <w:rFonts w:ascii="Century Gothic" w:hAnsi="Century Gothic" w:cs="Arial"/>
          <w:bCs/>
          <w:lang w:eastAsia="en-US"/>
        </w:rPr>
        <w:t xml:space="preserve">Zamawiający zastrzega, że w terminie </w:t>
      </w:r>
      <w:r w:rsidRPr="005C5A1E">
        <w:rPr>
          <w:rFonts w:ascii="Century Gothic" w:hAnsi="Century Gothic" w:cs="Arial"/>
          <w:b/>
          <w:lang w:eastAsia="en-US"/>
        </w:rPr>
        <w:t>do 2</w:t>
      </w:r>
      <w:r w:rsidR="000E55C9" w:rsidRPr="005C5A1E">
        <w:rPr>
          <w:rFonts w:ascii="Century Gothic" w:hAnsi="Century Gothic" w:cs="Arial"/>
          <w:b/>
          <w:lang w:eastAsia="en-US"/>
        </w:rPr>
        <w:t>2</w:t>
      </w:r>
      <w:r w:rsidRPr="005C5A1E">
        <w:rPr>
          <w:rFonts w:ascii="Century Gothic" w:hAnsi="Century Gothic" w:cs="Arial"/>
          <w:b/>
          <w:lang w:eastAsia="en-US"/>
        </w:rPr>
        <w:t xml:space="preserve"> miesięcy</w:t>
      </w:r>
      <w:r w:rsidRPr="005C5A1E">
        <w:rPr>
          <w:rFonts w:ascii="Century Gothic" w:hAnsi="Century Gothic" w:cs="Arial"/>
          <w:bCs/>
          <w:lang w:eastAsia="en-US"/>
        </w:rPr>
        <w:t xml:space="preserve"> od zawarcia Umowy jest uprawniony, ale nie zobowiązany, do zlecenia Wykonawcy </w:t>
      </w:r>
      <w:r w:rsidRPr="005C5A1E">
        <w:rPr>
          <w:rFonts w:ascii="Century Gothic" w:hAnsi="Century Gothic" w:cs="Arial"/>
          <w:b/>
          <w:lang w:eastAsia="en-US"/>
        </w:rPr>
        <w:t>wykonania połączenia</w:t>
      </w:r>
      <w:r w:rsidRPr="005C5A1E">
        <w:rPr>
          <w:rFonts w:ascii="Century Gothic" w:hAnsi="Century Gothic" w:cs="Arial"/>
          <w:bCs/>
          <w:lang w:eastAsia="en-US"/>
        </w:rPr>
        <w:t xml:space="preserve"> z gazociągiem „POM3 Budowa gazociągu DN1000 Gustorzyn - Gardeja”  zgodnie z wymogami OPZ</w:t>
      </w:r>
      <w:r w:rsidR="001507CE" w:rsidRPr="005C5A1E">
        <w:rPr>
          <w:rFonts w:ascii="Century Gothic" w:hAnsi="Century Gothic" w:cs="Arial"/>
          <w:bCs/>
          <w:lang w:eastAsia="en-US"/>
        </w:rPr>
        <w:t>,</w:t>
      </w:r>
      <w:r w:rsidRPr="005C5A1E">
        <w:rPr>
          <w:rFonts w:ascii="Century Gothic" w:hAnsi="Century Gothic" w:cs="Arial"/>
          <w:bCs/>
          <w:lang w:eastAsia="en-US"/>
        </w:rPr>
        <w:t xml:space="preserve"> a Wykonawca będzie takim zleceniem związany </w:t>
      </w:r>
      <w:r w:rsidRPr="005C5A1E">
        <w:rPr>
          <w:rFonts w:ascii="Century Gothic" w:hAnsi="Century Gothic" w:cs="Arial"/>
          <w:b/>
          <w:lang w:eastAsia="en-US"/>
        </w:rPr>
        <w:t xml:space="preserve">(Prawo Opcji </w:t>
      </w:r>
      <w:ins w:id="377" w:author="Czereba Artur" w:date="2024-03-05T15:17:00Z">
        <w:r w:rsidR="00530D89">
          <w:rPr>
            <w:rFonts w:ascii="Century Gothic" w:hAnsi="Century Gothic" w:cs="Arial"/>
            <w:b/>
            <w:lang w:eastAsia="en-US"/>
          </w:rPr>
          <w:t>4</w:t>
        </w:r>
      </w:ins>
      <w:del w:id="378" w:author="Czereba Artur" w:date="2024-03-05T15:17:00Z">
        <w:r w:rsidRPr="005C5A1E" w:rsidDel="00530D89">
          <w:rPr>
            <w:rFonts w:ascii="Century Gothic" w:hAnsi="Century Gothic" w:cs="Arial"/>
            <w:b/>
            <w:lang w:eastAsia="en-US"/>
          </w:rPr>
          <w:delText>3</w:delText>
        </w:r>
      </w:del>
      <w:r w:rsidRPr="005C5A1E">
        <w:rPr>
          <w:rFonts w:ascii="Century Gothic" w:hAnsi="Century Gothic" w:cs="Arial"/>
          <w:b/>
          <w:lang w:eastAsia="en-US"/>
        </w:rPr>
        <w:t>)</w:t>
      </w:r>
      <w:r w:rsidRPr="005C5A1E">
        <w:rPr>
          <w:rFonts w:ascii="Century Gothic" w:hAnsi="Century Gothic" w:cs="Arial"/>
          <w:bCs/>
          <w:lang w:eastAsia="en-US"/>
        </w:rPr>
        <w:t xml:space="preserve">. Skorzystanie przez Zamawiającego z Prawa Opcji </w:t>
      </w:r>
      <w:ins w:id="379" w:author="Czereba Artur" w:date="2024-03-05T15:17:00Z">
        <w:r w:rsidR="00530D89">
          <w:rPr>
            <w:rFonts w:ascii="Century Gothic" w:hAnsi="Century Gothic" w:cs="Arial"/>
            <w:bCs/>
            <w:lang w:eastAsia="en-US"/>
          </w:rPr>
          <w:t>4</w:t>
        </w:r>
      </w:ins>
      <w:del w:id="380" w:author="Czereba Artur" w:date="2024-03-05T15:17:00Z">
        <w:r w:rsidR="001C3F3E" w:rsidRPr="005C5A1E" w:rsidDel="00530D89">
          <w:rPr>
            <w:rFonts w:ascii="Century Gothic" w:hAnsi="Century Gothic" w:cs="Arial"/>
            <w:bCs/>
            <w:lang w:eastAsia="en-US"/>
          </w:rPr>
          <w:delText>3</w:delText>
        </w:r>
      </w:del>
      <w:r w:rsidRPr="005C5A1E">
        <w:rPr>
          <w:rFonts w:ascii="Century Gothic" w:hAnsi="Century Gothic" w:cs="Arial"/>
          <w:bCs/>
          <w:lang w:eastAsia="en-US"/>
        </w:rPr>
        <w:t xml:space="preserve"> nastąpi na podstawie pisemnego oświadczenia Zamawiającego, doręczonego Wykonawcy przed upływem wskazanego powyżej terminu. Decyzja Zamawiającego dotycząca skorzystania z Prawa Opcji </w:t>
      </w:r>
      <w:ins w:id="381" w:author="Czereba Artur" w:date="2024-03-05T15:17:00Z">
        <w:r w:rsidR="00530D89">
          <w:rPr>
            <w:rFonts w:ascii="Century Gothic" w:hAnsi="Century Gothic" w:cs="Arial"/>
            <w:bCs/>
            <w:lang w:eastAsia="en-US"/>
          </w:rPr>
          <w:t>4</w:t>
        </w:r>
      </w:ins>
      <w:del w:id="382" w:author="Czereba Artur" w:date="2024-03-05T15:17:00Z">
        <w:r w:rsidRPr="005C5A1E" w:rsidDel="00530D89">
          <w:rPr>
            <w:rFonts w:ascii="Century Gothic" w:hAnsi="Century Gothic" w:cs="Arial"/>
            <w:bCs/>
            <w:lang w:eastAsia="en-US"/>
          </w:rPr>
          <w:delText>3</w:delText>
        </w:r>
      </w:del>
      <w:r w:rsidRPr="005C5A1E">
        <w:rPr>
          <w:rFonts w:ascii="Century Gothic" w:hAnsi="Century Gothic" w:cs="Arial"/>
          <w:bCs/>
          <w:lang w:eastAsia="en-US"/>
        </w:rPr>
        <w:t xml:space="preserve"> nie wymaga uzasadnienia. Z tytułu niewykorzystania Prawa Opcji </w:t>
      </w:r>
      <w:ins w:id="383" w:author="Czereba Artur" w:date="2024-03-05T15:17:00Z">
        <w:r w:rsidR="00530D89">
          <w:rPr>
            <w:rFonts w:ascii="Century Gothic" w:hAnsi="Century Gothic" w:cs="Arial"/>
            <w:bCs/>
            <w:lang w:eastAsia="en-US"/>
          </w:rPr>
          <w:t>4</w:t>
        </w:r>
      </w:ins>
      <w:del w:id="384" w:author="Czereba Artur" w:date="2024-03-05T15:17:00Z">
        <w:r w:rsidR="00AA2C14" w:rsidRPr="005C5A1E" w:rsidDel="00530D89">
          <w:rPr>
            <w:rFonts w:ascii="Century Gothic" w:hAnsi="Century Gothic" w:cs="Arial"/>
            <w:bCs/>
            <w:lang w:eastAsia="en-US"/>
          </w:rPr>
          <w:delText>3</w:delText>
        </w:r>
      </w:del>
      <w:r w:rsidRPr="005C5A1E">
        <w:rPr>
          <w:rFonts w:ascii="Century Gothic" w:hAnsi="Century Gothic" w:cs="Arial"/>
          <w:bCs/>
          <w:lang w:eastAsia="en-US"/>
        </w:rPr>
        <w:t xml:space="preserve"> Wykonawcy nie przysługują żadne roszczenia w stosunku do Zamawiającego.</w:t>
      </w:r>
    </w:p>
    <w:p w14:paraId="7C622664" w14:textId="5BE3F5E9" w:rsidR="00F46803" w:rsidRPr="005C5A1E" w:rsidDel="00A85248" w:rsidRDefault="00DD1D8E" w:rsidP="00633E6E">
      <w:pPr>
        <w:pStyle w:val="Akapitzlist"/>
        <w:numPr>
          <w:ilvl w:val="0"/>
          <w:numId w:val="11"/>
        </w:numPr>
        <w:spacing w:line="360" w:lineRule="auto"/>
        <w:ind w:left="426" w:hanging="426"/>
        <w:jc w:val="both"/>
        <w:rPr>
          <w:del w:id="385" w:author="Bigoszewska Marta" w:date="2024-03-06T08:15:00Z"/>
          <w:rFonts w:ascii="Century Gothic" w:hAnsi="Century Gothic" w:cs="Arial"/>
          <w:caps/>
          <w:lang w:eastAsia="en-US"/>
        </w:rPr>
      </w:pPr>
      <w:del w:id="386" w:author="Bigoszewska Marta" w:date="2024-03-06T08:15:00Z">
        <w:r w:rsidRPr="005C5A1E" w:rsidDel="00A85248">
          <w:rPr>
            <w:rFonts w:ascii="Century Gothic" w:hAnsi="Century Gothic" w:cs="Arial"/>
            <w:lang w:eastAsia="en-US"/>
          </w:rPr>
          <w:delText>Zamawiający zastrzega, że w terminie do 2</w:delText>
        </w:r>
        <w:r w:rsidR="000E55C9" w:rsidRPr="005C5A1E" w:rsidDel="00A85248">
          <w:rPr>
            <w:rFonts w:ascii="Century Gothic" w:hAnsi="Century Gothic" w:cs="Arial"/>
            <w:lang w:eastAsia="en-US"/>
          </w:rPr>
          <w:delText>2</w:delText>
        </w:r>
        <w:r w:rsidRPr="005C5A1E" w:rsidDel="00A85248">
          <w:rPr>
            <w:rFonts w:ascii="Century Gothic" w:hAnsi="Century Gothic" w:cs="Arial"/>
            <w:lang w:eastAsia="en-US"/>
          </w:rPr>
          <w:delText xml:space="preserve"> miesięcy od zawarcia umowy jest uprawniony, ale nie zobowiązany, do zlecenia </w:delText>
        </w:r>
        <w:r w:rsidR="003B096F" w:rsidRPr="005C5A1E" w:rsidDel="00A85248">
          <w:rPr>
            <w:rFonts w:ascii="Century Gothic" w:hAnsi="Century Gothic" w:cs="Arial"/>
            <w:lang w:eastAsia="en-US"/>
          </w:rPr>
          <w:delText>W</w:delText>
        </w:r>
        <w:r w:rsidRPr="005C5A1E" w:rsidDel="00A85248">
          <w:rPr>
            <w:rFonts w:ascii="Century Gothic" w:hAnsi="Century Gothic" w:cs="Arial"/>
            <w:lang w:eastAsia="en-US"/>
          </w:rPr>
          <w:delText xml:space="preserve">ykonawcy </w:delText>
        </w:r>
        <w:r w:rsidRPr="005C5A1E" w:rsidDel="00A85248">
          <w:rPr>
            <w:rFonts w:ascii="Century Gothic" w:hAnsi="Century Gothic" w:cs="Arial"/>
            <w:b/>
            <w:bCs/>
            <w:lang w:eastAsia="en-US"/>
          </w:rPr>
          <w:delText>zakończenia odcinka dnem koszykowym</w:delText>
        </w:r>
        <w:r w:rsidRPr="005C5A1E" w:rsidDel="00A85248">
          <w:rPr>
            <w:rFonts w:ascii="Century Gothic" w:hAnsi="Century Gothic" w:cs="Arial"/>
            <w:lang w:eastAsia="en-US"/>
          </w:rPr>
          <w:delText xml:space="preserve"> (dennicą) i naspawania króćca balonowego w miejscu planowanego połączenia z gazociągiem „</w:delText>
        </w:r>
        <w:r w:rsidR="00AA2C14" w:rsidRPr="005C5A1E" w:rsidDel="00A85248">
          <w:rPr>
            <w:rFonts w:ascii="Century Gothic" w:hAnsi="Century Gothic" w:cs="Arial"/>
            <w:lang w:eastAsia="en-US"/>
          </w:rPr>
          <w:delText>P</w:delText>
        </w:r>
        <w:r w:rsidR="003B096F" w:rsidRPr="005C5A1E" w:rsidDel="00A85248">
          <w:rPr>
            <w:rFonts w:ascii="Century Gothic" w:hAnsi="Century Gothic" w:cs="Arial"/>
            <w:lang w:eastAsia="en-US"/>
          </w:rPr>
          <w:delText>OM</w:delText>
        </w:r>
        <w:r w:rsidRPr="005C5A1E" w:rsidDel="00A85248">
          <w:rPr>
            <w:rFonts w:ascii="Century Gothic" w:hAnsi="Century Gothic" w:cs="Arial"/>
            <w:lang w:eastAsia="en-US"/>
          </w:rPr>
          <w:delText xml:space="preserve">3 </w:delText>
        </w:r>
        <w:r w:rsidR="00AA2C14" w:rsidRPr="005C5A1E" w:rsidDel="00A85248">
          <w:rPr>
            <w:rFonts w:ascii="Century Gothic" w:hAnsi="Century Gothic" w:cs="Arial"/>
            <w:lang w:eastAsia="en-US"/>
          </w:rPr>
          <w:delText>B</w:delText>
        </w:r>
        <w:r w:rsidRPr="005C5A1E" w:rsidDel="00A85248">
          <w:rPr>
            <w:rFonts w:ascii="Century Gothic" w:hAnsi="Century Gothic" w:cs="Arial"/>
            <w:lang w:eastAsia="en-US"/>
          </w:rPr>
          <w:delText xml:space="preserve">udowa gazociągu </w:delText>
        </w:r>
        <w:r w:rsidR="00AA2C14" w:rsidRPr="005C5A1E" w:rsidDel="00A85248">
          <w:rPr>
            <w:rFonts w:ascii="Century Gothic" w:hAnsi="Century Gothic" w:cs="Arial"/>
            <w:lang w:eastAsia="en-US"/>
          </w:rPr>
          <w:delText>DN</w:delText>
        </w:r>
        <w:r w:rsidRPr="005C5A1E" w:rsidDel="00A85248">
          <w:rPr>
            <w:rFonts w:ascii="Century Gothic" w:hAnsi="Century Gothic" w:cs="Arial"/>
            <w:lang w:eastAsia="en-US"/>
          </w:rPr>
          <w:delText xml:space="preserve">1000 </w:delText>
        </w:r>
        <w:r w:rsidR="001C3F3E" w:rsidRPr="005C5A1E" w:rsidDel="00A85248">
          <w:rPr>
            <w:rFonts w:ascii="Century Gothic" w:hAnsi="Century Gothic" w:cs="Arial"/>
            <w:lang w:eastAsia="en-US"/>
          </w:rPr>
          <w:delText>Gustorzyn - Gardeja</w:delText>
        </w:r>
        <w:r w:rsidRPr="005C5A1E" w:rsidDel="00A85248">
          <w:rPr>
            <w:rFonts w:ascii="Century Gothic" w:hAnsi="Century Gothic" w:cs="Arial"/>
            <w:lang w:eastAsia="en-US"/>
          </w:rPr>
          <w:delText xml:space="preserve">” zgodnie z wymogami </w:delText>
        </w:r>
        <w:r w:rsidR="00AA2C14" w:rsidRPr="005C5A1E" w:rsidDel="00A85248">
          <w:rPr>
            <w:rFonts w:ascii="Century Gothic" w:hAnsi="Century Gothic" w:cs="Arial"/>
            <w:lang w:eastAsia="en-US"/>
          </w:rPr>
          <w:delText>OPZ</w:delText>
        </w:r>
        <w:r w:rsidR="003B096F" w:rsidRPr="005C5A1E" w:rsidDel="00A85248">
          <w:rPr>
            <w:rFonts w:ascii="Century Gothic" w:hAnsi="Century Gothic" w:cs="Arial"/>
            <w:lang w:eastAsia="en-US"/>
          </w:rPr>
          <w:delText>,</w:delText>
        </w:r>
        <w:r w:rsidRPr="005C5A1E" w:rsidDel="00A85248">
          <w:rPr>
            <w:rFonts w:ascii="Century Gothic" w:hAnsi="Century Gothic" w:cs="Arial"/>
            <w:lang w:eastAsia="en-US"/>
          </w:rPr>
          <w:delText xml:space="preserve"> a </w:delText>
        </w:r>
        <w:r w:rsidR="00AA2C14" w:rsidRPr="005C5A1E" w:rsidDel="00A85248">
          <w:rPr>
            <w:rFonts w:ascii="Century Gothic" w:hAnsi="Century Gothic" w:cs="Arial"/>
            <w:lang w:eastAsia="en-US"/>
          </w:rPr>
          <w:delText>W</w:delText>
        </w:r>
        <w:r w:rsidRPr="005C5A1E" w:rsidDel="00A85248">
          <w:rPr>
            <w:rFonts w:ascii="Century Gothic" w:hAnsi="Century Gothic" w:cs="Arial"/>
            <w:lang w:eastAsia="en-US"/>
          </w:rPr>
          <w:delText xml:space="preserve">ykonawca będzie takim zleceniem związany </w:delText>
        </w:r>
        <w:r w:rsidRPr="005C5A1E" w:rsidDel="00A85248">
          <w:rPr>
            <w:rFonts w:ascii="Century Gothic" w:hAnsi="Century Gothic" w:cs="Arial"/>
            <w:b/>
            <w:bCs/>
            <w:lang w:eastAsia="en-US"/>
          </w:rPr>
          <w:delText>(</w:delText>
        </w:r>
        <w:r w:rsidR="00AA2C14" w:rsidRPr="005C5A1E" w:rsidDel="00A85248">
          <w:rPr>
            <w:rFonts w:ascii="Century Gothic" w:hAnsi="Century Gothic" w:cs="Arial"/>
            <w:b/>
            <w:bCs/>
            <w:lang w:eastAsia="en-US"/>
          </w:rPr>
          <w:delText>P</w:delText>
        </w:r>
        <w:r w:rsidRPr="005C5A1E" w:rsidDel="00A85248">
          <w:rPr>
            <w:rFonts w:ascii="Century Gothic" w:hAnsi="Century Gothic" w:cs="Arial"/>
            <w:b/>
            <w:bCs/>
            <w:lang w:eastAsia="en-US"/>
          </w:rPr>
          <w:delText xml:space="preserve">rawo </w:delText>
        </w:r>
        <w:r w:rsidR="00AA2C14" w:rsidRPr="005C5A1E" w:rsidDel="00A85248">
          <w:rPr>
            <w:rFonts w:ascii="Century Gothic" w:hAnsi="Century Gothic" w:cs="Arial"/>
            <w:b/>
            <w:bCs/>
            <w:lang w:eastAsia="en-US"/>
          </w:rPr>
          <w:delText>O</w:delText>
        </w:r>
        <w:r w:rsidRPr="005C5A1E" w:rsidDel="00A85248">
          <w:rPr>
            <w:rFonts w:ascii="Century Gothic" w:hAnsi="Century Gothic" w:cs="Arial"/>
            <w:b/>
            <w:bCs/>
            <w:lang w:eastAsia="en-US"/>
          </w:rPr>
          <w:delText xml:space="preserve">pcji </w:delText>
        </w:r>
      </w:del>
      <w:ins w:id="387" w:author="Czereba Artur" w:date="2024-03-05T15:17:00Z">
        <w:del w:id="388" w:author="Bigoszewska Marta" w:date="2024-03-06T08:15:00Z">
          <w:r w:rsidR="00530D89" w:rsidDel="00A85248">
            <w:rPr>
              <w:rFonts w:ascii="Century Gothic" w:hAnsi="Century Gothic" w:cs="Arial"/>
              <w:b/>
              <w:bCs/>
              <w:lang w:eastAsia="en-US"/>
            </w:rPr>
            <w:delText>3</w:delText>
          </w:r>
        </w:del>
      </w:ins>
      <w:del w:id="389" w:author="Bigoszewska Marta" w:date="2024-03-06T08:15:00Z">
        <w:r w:rsidR="004A19B3" w:rsidRPr="005C5A1E" w:rsidDel="00A85248">
          <w:rPr>
            <w:rFonts w:ascii="Century Gothic" w:hAnsi="Century Gothic" w:cs="Arial"/>
            <w:b/>
            <w:bCs/>
            <w:lang w:eastAsia="en-US"/>
          </w:rPr>
          <w:delText>4</w:delText>
        </w:r>
        <w:r w:rsidRPr="005C5A1E" w:rsidDel="00A85248">
          <w:rPr>
            <w:rFonts w:ascii="Century Gothic" w:hAnsi="Century Gothic" w:cs="Arial"/>
            <w:b/>
            <w:bCs/>
            <w:lang w:eastAsia="en-US"/>
          </w:rPr>
          <w:delText>).</w:delText>
        </w:r>
        <w:r w:rsidRPr="005C5A1E" w:rsidDel="00A85248">
          <w:rPr>
            <w:rFonts w:ascii="Century Gothic" w:hAnsi="Century Gothic" w:cs="Arial"/>
            <w:lang w:eastAsia="en-US"/>
          </w:rPr>
          <w:delText xml:space="preserve"> Skorzystanie przez </w:delText>
        </w:r>
        <w:r w:rsidR="00AA2C14" w:rsidRPr="005C5A1E" w:rsidDel="00A85248">
          <w:rPr>
            <w:rFonts w:ascii="Century Gothic" w:hAnsi="Century Gothic" w:cs="Arial"/>
            <w:lang w:eastAsia="en-US"/>
          </w:rPr>
          <w:delText>Z</w:delText>
        </w:r>
        <w:r w:rsidRPr="005C5A1E" w:rsidDel="00A85248">
          <w:rPr>
            <w:rFonts w:ascii="Century Gothic" w:hAnsi="Century Gothic" w:cs="Arial"/>
            <w:lang w:eastAsia="en-US"/>
          </w:rPr>
          <w:delText xml:space="preserve">amawiającego z </w:delText>
        </w:r>
        <w:r w:rsidR="00AA2C14" w:rsidRPr="005C5A1E" w:rsidDel="00A85248">
          <w:rPr>
            <w:rFonts w:ascii="Century Gothic" w:hAnsi="Century Gothic" w:cs="Arial"/>
            <w:lang w:eastAsia="en-US"/>
          </w:rPr>
          <w:delText>P</w:delText>
        </w:r>
        <w:r w:rsidRPr="005C5A1E" w:rsidDel="00A85248">
          <w:rPr>
            <w:rFonts w:ascii="Century Gothic" w:hAnsi="Century Gothic" w:cs="Arial"/>
            <w:lang w:eastAsia="en-US"/>
          </w:rPr>
          <w:delText xml:space="preserve">rawa </w:delText>
        </w:r>
        <w:r w:rsidR="00AA2C14" w:rsidRPr="005C5A1E" w:rsidDel="00A85248">
          <w:rPr>
            <w:rFonts w:ascii="Century Gothic" w:hAnsi="Century Gothic" w:cs="Arial"/>
            <w:lang w:eastAsia="en-US"/>
          </w:rPr>
          <w:delText>O</w:delText>
        </w:r>
        <w:r w:rsidRPr="005C5A1E" w:rsidDel="00A85248">
          <w:rPr>
            <w:rFonts w:ascii="Century Gothic" w:hAnsi="Century Gothic" w:cs="Arial"/>
            <w:lang w:eastAsia="en-US"/>
          </w:rPr>
          <w:delText xml:space="preserve">pcji </w:delText>
        </w:r>
      </w:del>
      <w:ins w:id="390" w:author="Czereba Artur" w:date="2024-03-05T15:17:00Z">
        <w:del w:id="391" w:author="Bigoszewska Marta" w:date="2024-03-06T08:15:00Z">
          <w:r w:rsidR="00530D89" w:rsidDel="00A85248">
            <w:rPr>
              <w:rFonts w:ascii="Century Gothic" w:hAnsi="Century Gothic" w:cs="Arial"/>
              <w:lang w:eastAsia="en-US"/>
            </w:rPr>
            <w:delText>3</w:delText>
          </w:r>
        </w:del>
      </w:ins>
      <w:del w:id="392" w:author="Bigoszewska Marta" w:date="2024-03-06T08:15:00Z">
        <w:r w:rsidR="00AA2C14" w:rsidRPr="005C5A1E" w:rsidDel="00A85248">
          <w:rPr>
            <w:rFonts w:ascii="Century Gothic" w:hAnsi="Century Gothic" w:cs="Arial"/>
            <w:lang w:eastAsia="en-US"/>
          </w:rPr>
          <w:delText>4</w:delText>
        </w:r>
        <w:r w:rsidRPr="005C5A1E" w:rsidDel="00A85248">
          <w:rPr>
            <w:rFonts w:ascii="Century Gothic" w:hAnsi="Century Gothic" w:cs="Arial"/>
            <w:lang w:eastAsia="en-US"/>
          </w:rPr>
          <w:delText xml:space="preserve"> nastąpi na podstawie pisemnego oświadczenia </w:delText>
        </w:r>
        <w:r w:rsidR="00AA2C14" w:rsidRPr="005C5A1E" w:rsidDel="00A85248">
          <w:rPr>
            <w:rFonts w:ascii="Century Gothic" w:hAnsi="Century Gothic" w:cs="Arial"/>
            <w:lang w:eastAsia="en-US"/>
          </w:rPr>
          <w:delText>Z</w:delText>
        </w:r>
        <w:r w:rsidRPr="005C5A1E" w:rsidDel="00A85248">
          <w:rPr>
            <w:rFonts w:ascii="Century Gothic" w:hAnsi="Century Gothic" w:cs="Arial"/>
            <w:lang w:eastAsia="en-US"/>
          </w:rPr>
          <w:delText xml:space="preserve">amawiającego, doręczonego </w:delText>
        </w:r>
        <w:r w:rsidR="00AA2C14" w:rsidRPr="005C5A1E" w:rsidDel="00A85248">
          <w:rPr>
            <w:rFonts w:ascii="Century Gothic" w:hAnsi="Century Gothic" w:cs="Arial"/>
            <w:lang w:eastAsia="en-US"/>
          </w:rPr>
          <w:delText>W</w:delText>
        </w:r>
        <w:r w:rsidRPr="005C5A1E" w:rsidDel="00A85248">
          <w:rPr>
            <w:rFonts w:ascii="Century Gothic" w:hAnsi="Century Gothic" w:cs="Arial"/>
            <w:lang w:eastAsia="en-US"/>
          </w:rPr>
          <w:delText xml:space="preserve">ykonawcy przed upływem wskazanego powyżej terminu. Decyzja </w:delText>
        </w:r>
        <w:r w:rsidR="00AA2C14" w:rsidRPr="005C5A1E" w:rsidDel="00A85248">
          <w:rPr>
            <w:rFonts w:ascii="Century Gothic" w:hAnsi="Century Gothic" w:cs="Arial"/>
            <w:lang w:eastAsia="en-US"/>
          </w:rPr>
          <w:delText>Z</w:delText>
        </w:r>
        <w:r w:rsidRPr="005C5A1E" w:rsidDel="00A85248">
          <w:rPr>
            <w:rFonts w:ascii="Century Gothic" w:hAnsi="Century Gothic" w:cs="Arial"/>
            <w:lang w:eastAsia="en-US"/>
          </w:rPr>
          <w:delText xml:space="preserve">amawiającego dotycząca skorzystania z </w:delText>
        </w:r>
        <w:r w:rsidR="00AA2C14" w:rsidRPr="005C5A1E" w:rsidDel="00A85248">
          <w:rPr>
            <w:rFonts w:ascii="Century Gothic" w:hAnsi="Century Gothic" w:cs="Arial"/>
            <w:lang w:eastAsia="en-US"/>
          </w:rPr>
          <w:delText>P</w:delText>
        </w:r>
        <w:r w:rsidRPr="005C5A1E" w:rsidDel="00A85248">
          <w:rPr>
            <w:rFonts w:ascii="Century Gothic" w:hAnsi="Century Gothic" w:cs="Arial"/>
            <w:lang w:eastAsia="en-US"/>
          </w:rPr>
          <w:delText xml:space="preserve">rawa </w:delText>
        </w:r>
        <w:r w:rsidR="00AA2C14" w:rsidRPr="005C5A1E" w:rsidDel="00A85248">
          <w:rPr>
            <w:rFonts w:ascii="Century Gothic" w:hAnsi="Century Gothic" w:cs="Arial"/>
            <w:lang w:eastAsia="en-US"/>
          </w:rPr>
          <w:delText>O</w:delText>
        </w:r>
        <w:r w:rsidRPr="005C5A1E" w:rsidDel="00A85248">
          <w:rPr>
            <w:rFonts w:ascii="Century Gothic" w:hAnsi="Century Gothic" w:cs="Arial"/>
            <w:lang w:eastAsia="en-US"/>
          </w:rPr>
          <w:delText xml:space="preserve">pcji </w:delText>
        </w:r>
      </w:del>
      <w:ins w:id="393" w:author="Czereba Artur" w:date="2024-03-05T15:17:00Z">
        <w:del w:id="394" w:author="Bigoszewska Marta" w:date="2024-03-06T08:15:00Z">
          <w:r w:rsidR="00530D89" w:rsidDel="00A85248">
            <w:rPr>
              <w:rFonts w:ascii="Century Gothic" w:hAnsi="Century Gothic" w:cs="Arial"/>
              <w:lang w:eastAsia="en-US"/>
            </w:rPr>
            <w:delText>3</w:delText>
          </w:r>
        </w:del>
      </w:ins>
      <w:del w:id="395" w:author="Bigoszewska Marta" w:date="2024-03-06T08:15:00Z">
        <w:r w:rsidR="00AA2C14" w:rsidRPr="005C5A1E" w:rsidDel="00A85248">
          <w:rPr>
            <w:rFonts w:ascii="Century Gothic" w:hAnsi="Century Gothic" w:cs="Arial"/>
            <w:lang w:eastAsia="en-US"/>
          </w:rPr>
          <w:delText>4</w:delText>
        </w:r>
        <w:r w:rsidRPr="005C5A1E" w:rsidDel="00A85248">
          <w:rPr>
            <w:rFonts w:ascii="Century Gothic" w:hAnsi="Century Gothic" w:cs="Arial"/>
            <w:lang w:eastAsia="en-US"/>
          </w:rPr>
          <w:delText xml:space="preserve"> nie wymaga uzasadnienia. Z tytułu niewykorzystania </w:delText>
        </w:r>
        <w:r w:rsidR="00AA2C14" w:rsidRPr="005C5A1E" w:rsidDel="00A85248">
          <w:rPr>
            <w:rFonts w:ascii="Century Gothic" w:hAnsi="Century Gothic" w:cs="Arial"/>
            <w:lang w:eastAsia="en-US"/>
          </w:rPr>
          <w:delText>P</w:delText>
        </w:r>
        <w:r w:rsidRPr="005C5A1E" w:rsidDel="00A85248">
          <w:rPr>
            <w:rFonts w:ascii="Century Gothic" w:hAnsi="Century Gothic" w:cs="Arial"/>
            <w:lang w:eastAsia="en-US"/>
          </w:rPr>
          <w:delText xml:space="preserve">rawa </w:delText>
        </w:r>
        <w:r w:rsidR="00AA2C14" w:rsidRPr="005C5A1E" w:rsidDel="00A85248">
          <w:rPr>
            <w:rFonts w:ascii="Century Gothic" w:hAnsi="Century Gothic" w:cs="Arial"/>
            <w:lang w:eastAsia="en-US"/>
          </w:rPr>
          <w:delText>O</w:delText>
        </w:r>
        <w:r w:rsidRPr="005C5A1E" w:rsidDel="00A85248">
          <w:rPr>
            <w:rFonts w:ascii="Century Gothic" w:hAnsi="Century Gothic" w:cs="Arial"/>
            <w:lang w:eastAsia="en-US"/>
          </w:rPr>
          <w:delText xml:space="preserve">pcji </w:delText>
        </w:r>
      </w:del>
      <w:ins w:id="396" w:author="Czereba Artur" w:date="2024-03-05T15:17:00Z">
        <w:del w:id="397" w:author="Bigoszewska Marta" w:date="2024-03-06T08:15:00Z">
          <w:r w:rsidR="00530D89" w:rsidDel="00A85248">
            <w:rPr>
              <w:rFonts w:ascii="Century Gothic" w:hAnsi="Century Gothic" w:cs="Arial"/>
              <w:lang w:eastAsia="en-US"/>
            </w:rPr>
            <w:delText>3</w:delText>
          </w:r>
        </w:del>
      </w:ins>
      <w:del w:id="398" w:author="Bigoszewska Marta" w:date="2024-03-06T08:15:00Z">
        <w:r w:rsidR="00AA2C14" w:rsidRPr="005C5A1E" w:rsidDel="00A85248">
          <w:rPr>
            <w:rFonts w:ascii="Century Gothic" w:hAnsi="Century Gothic" w:cs="Arial"/>
            <w:lang w:eastAsia="en-US"/>
          </w:rPr>
          <w:delText>4</w:delText>
        </w:r>
        <w:r w:rsidRPr="005C5A1E" w:rsidDel="00A85248">
          <w:rPr>
            <w:rFonts w:ascii="Century Gothic" w:hAnsi="Century Gothic" w:cs="Arial"/>
            <w:lang w:eastAsia="en-US"/>
          </w:rPr>
          <w:delText xml:space="preserve"> </w:delText>
        </w:r>
        <w:r w:rsidR="00AA2C14" w:rsidRPr="005C5A1E" w:rsidDel="00A85248">
          <w:rPr>
            <w:rFonts w:ascii="Century Gothic" w:hAnsi="Century Gothic" w:cs="Arial"/>
            <w:lang w:eastAsia="en-US"/>
          </w:rPr>
          <w:delText>W</w:delText>
        </w:r>
        <w:r w:rsidRPr="005C5A1E" w:rsidDel="00A85248">
          <w:rPr>
            <w:rFonts w:ascii="Century Gothic" w:hAnsi="Century Gothic" w:cs="Arial"/>
            <w:lang w:eastAsia="en-US"/>
          </w:rPr>
          <w:delText xml:space="preserve">ykonawcy nie przysługują żadne roszczenia w stosunku do </w:delText>
        </w:r>
        <w:r w:rsidR="00AA2C14" w:rsidRPr="005C5A1E" w:rsidDel="00A85248">
          <w:rPr>
            <w:rFonts w:ascii="Century Gothic" w:hAnsi="Century Gothic" w:cs="Arial"/>
            <w:lang w:eastAsia="en-US"/>
          </w:rPr>
          <w:delText>Z</w:delText>
        </w:r>
        <w:r w:rsidRPr="005C5A1E" w:rsidDel="00A85248">
          <w:rPr>
            <w:rFonts w:ascii="Century Gothic" w:hAnsi="Century Gothic" w:cs="Arial"/>
            <w:lang w:eastAsia="en-US"/>
          </w:rPr>
          <w:delText>amawiającego</w:delText>
        </w:r>
        <w:r w:rsidR="00AA2C14" w:rsidRPr="005C5A1E" w:rsidDel="00A85248">
          <w:rPr>
            <w:rFonts w:ascii="Century Gothic" w:hAnsi="Century Gothic" w:cs="Arial"/>
            <w:lang w:eastAsia="en-US"/>
          </w:rPr>
          <w:delText>.</w:delText>
        </w:r>
      </w:del>
    </w:p>
    <w:p w14:paraId="35840A34" w14:textId="52C62A60" w:rsidR="00FC3C7A" w:rsidRPr="005F09A4" w:rsidRDefault="003741FD" w:rsidP="005A3C84">
      <w:pPr>
        <w:pStyle w:val="Akapitzlist"/>
        <w:spacing w:line="360" w:lineRule="auto"/>
        <w:ind w:left="426"/>
        <w:jc w:val="both"/>
        <w:rPr>
          <w:rFonts w:ascii="Century Gothic" w:hAnsi="Century Gothic" w:cs="Arial"/>
          <w:b/>
          <w:caps/>
          <w:u w:val="single"/>
          <w:lang w:eastAsia="en-US"/>
        </w:rPr>
      </w:pPr>
      <w:r w:rsidRPr="005F09A4">
        <w:rPr>
          <w:rFonts w:ascii="Century Gothic,Arial" w:eastAsia="Century Gothic,Arial" w:hAnsi="Century Gothic,Arial" w:cs="Century Gothic,Arial"/>
        </w:rPr>
        <w:br/>
      </w:r>
      <w:bookmarkStart w:id="399" w:name="_Toc89759622"/>
      <w:bookmarkEnd w:id="337"/>
      <w:r w:rsidR="00FC3C7A" w:rsidRPr="005F09A4">
        <w:rPr>
          <w:rFonts w:ascii="Century Gothic,Arial" w:eastAsia="Century Gothic,Arial" w:hAnsi="Century Gothic,Arial" w:cs="Century Gothic,Arial"/>
          <w:b/>
          <w:bCs/>
          <w:caps/>
          <w:u w:val="single"/>
          <w:lang w:eastAsia="en-US"/>
        </w:rPr>
        <w:t>ARTYKUŁ 4. Harmonogram Realizacji Umowy</w:t>
      </w:r>
      <w:bookmarkEnd w:id="338"/>
      <w:bookmarkEnd w:id="339"/>
      <w:bookmarkEnd w:id="340"/>
      <w:bookmarkEnd w:id="341"/>
      <w:bookmarkEnd w:id="342"/>
      <w:bookmarkEnd w:id="343"/>
      <w:bookmarkEnd w:id="344"/>
      <w:bookmarkEnd w:id="399"/>
    </w:p>
    <w:p w14:paraId="258848E8" w14:textId="5F195C8B" w:rsidR="00FC3C7A" w:rsidRPr="005F09A4" w:rsidRDefault="00FC3C7A">
      <w:pPr>
        <w:numPr>
          <w:ilvl w:val="0"/>
          <w:numId w:val="9"/>
        </w:numPr>
        <w:tabs>
          <w:tab w:val="clear" w:pos="360"/>
          <w:tab w:val="num" w:pos="426"/>
        </w:tabs>
        <w:spacing w:line="360" w:lineRule="auto"/>
        <w:ind w:left="4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Termin realizacji Inwestycji ustala się na </w:t>
      </w:r>
      <w:r w:rsidR="00C47047" w:rsidRPr="005F09A4">
        <w:rPr>
          <w:rFonts w:ascii="Century Gothic,Arial" w:eastAsia="Century Gothic,Arial" w:hAnsi="Century Gothic,Arial" w:cs="Century Gothic,Arial"/>
          <w:b/>
          <w:bCs/>
        </w:rPr>
        <w:t>2</w:t>
      </w:r>
      <w:r w:rsidR="006165A1" w:rsidRPr="005F09A4">
        <w:rPr>
          <w:rFonts w:ascii="Century Gothic,Arial" w:eastAsia="Century Gothic,Arial" w:hAnsi="Century Gothic,Arial" w:cs="Century Gothic,Arial"/>
          <w:b/>
          <w:bCs/>
        </w:rPr>
        <w:t>5</w:t>
      </w:r>
      <w:r w:rsidR="00C47047" w:rsidRPr="005F09A4">
        <w:rPr>
          <w:rFonts w:ascii="Century Gothic,Arial" w:eastAsia="Century Gothic,Arial" w:hAnsi="Century Gothic,Arial" w:cs="Century Gothic,Arial"/>
          <w:b/>
          <w:bCs/>
        </w:rPr>
        <w:t xml:space="preserve"> </w:t>
      </w:r>
      <w:r w:rsidR="00A83E28" w:rsidRPr="005F09A4">
        <w:rPr>
          <w:rFonts w:ascii="Century Gothic,Arial" w:eastAsia="Century Gothic,Arial" w:hAnsi="Century Gothic,Arial" w:cs="Century Gothic,Arial"/>
          <w:b/>
          <w:bCs/>
        </w:rPr>
        <w:t>miesi</w:t>
      </w:r>
      <w:r w:rsidR="002645F1">
        <w:rPr>
          <w:rFonts w:ascii="Century Gothic,Arial" w:eastAsia="Century Gothic,Arial" w:hAnsi="Century Gothic,Arial" w:cs="Century Gothic,Arial"/>
          <w:b/>
          <w:bCs/>
        </w:rPr>
        <w:t>ęcy</w:t>
      </w:r>
      <w:r w:rsidR="00A83E28" w:rsidRPr="005F09A4">
        <w:rPr>
          <w:rFonts w:ascii="Century Gothic,Arial" w:eastAsia="Century Gothic,Arial" w:hAnsi="Century Gothic,Arial" w:cs="Century Gothic,Arial"/>
          <w:b/>
          <w:bCs/>
        </w:rPr>
        <w:t xml:space="preserve"> od dnia zawarcia Umowy</w:t>
      </w:r>
      <w:r w:rsidRPr="005F09A4">
        <w:rPr>
          <w:rFonts w:ascii="Century Gothic,Arial" w:eastAsia="Century Gothic,Arial" w:hAnsi="Century Gothic,Arial" w:cs="Century Gothic,Arial"/>
        </w:rPr>
        <w:t xml:space="preserve">. </w:t>
      </w:r>
    </w:p>
    <w:p w14:paraId="282CFA9C" w14:textId="70BF26E7" w:rsidR="000E1B11" w:rsidRPr="005F09A4" w:rsidRDefault="00FC3C7A">
      <w:pPr>
        <w:numPr>
          <w:ilvl w:val="0"/>
          <w:numId w:val="9"/>
        </w:numPr>
        <w:tabs>
          <w:tab w:val="clear" w:pos="360"/>
          <w:tab w:val="num" w:pos="567"/>
        </w:tabs>
        <w:spacing w:line="360" w:lineRule="auto"/>
        <w:ind w:left="4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Odbiór Techniczny nastąpi w terminie </w:t>
      </w:r>
      <w:r w:rsidR="006165A1" w:rsidRPr="005F09A4">
        <w:rPr>
          <w:rFonts w:ascii="Century Gothic" w:hAnsi="Century Gothic"/>
          <w:b/>
          <w:bCs/>
        </w:rPr>
        <w:t>22</w:t>
      </w:r>
      <w:r w:rsidR="00A83E28" w:rsidRPr="005F09A4">
        <w:rPr>
          <w:rFonts w:ascii="Century Gothic" w:hAnsi="Century Gothic"/>
          <w:b/>
          <w:bCs/>
        </w:rPr>
        <w:t xml:space="preserve"> miesi</w:t>
      </w:r>
      <w:r w:rsidR="000B1270" w:rsidRPr="005F09A4">
        <w:rPr>
          <w:rFonts w:ascii="Century Gothic" w:hAnsi="Century Gothic"/>
          <w:b/>
          <w:bCs/>
        </w:rPr>
        <w:t>ęcy</w:t>
      </w:r>
      <w:r w:rsidR="00A83E28" w:rsidRPr="005F09A4">
        <w:rPr>
          <w:rFonts w:ascii="Century Gothic" w:hAnsi="Century Gothic"/>
          <w:b/>
          <w:bCs/>
        </w:rPr>
        <w:t xml:space="preserve"> od dnia zawarcia Umowy.</w:t>
      </w:r>
    </w:p>
    <w:p w14:paraId="7861A1DA" w14:textId="6B002ABE" w:rsidR="00FC3C7A" w:rsidRPr="005F09A4" w:rsidRDefault="00F53214">
      <w:pPr>
        <w:numPr>
          <w:ilvl w:val="0"/>
          <w:numId w:val="9"/>
        </w:numPr>
        <w:tabs>
          <w:tab w:val="clear" w:pos="360"/>
          <w:tab w:val="num" w:pos="567"/>
        </w:tabs>
        <w:spacing w:line="360" w:lineRule="auto"/>
        <w:ind w:left="426" w:hanging="426"/>
        <w:jc w:val="both"/>
        <w:rPr>
          <w:rFonts w:ascii="Century Gothic,Arial" w:eastAsia="Century Gothic,Arial" w:hAnsi="Century Gothic,Arial" w:cs="Century Gothic,Arial"/>
          <w:b/>
          <w:bCs/>
        </w:rPr>
      </w:pPr>
      <w:r w:rsidRPr="005F09A4">
        <w:rPr>
          <w:rFonts w:ascii="Century Gothic,Arial" w:eastAsia="Century Gothic,Arial" w:hAnsi="Century Gothic,Arial" w:cs="Century Gothic,Arial"/>
        </w:rPr>
        <w:t xml:space="preserve">Odbiór Eksploatacyjny  nastąpi w terminie </w:t>
      </w:r>
      <w:r w:rsidR="006165A1" w:rsidRPr="005F09A4">
        <w:rPr>
          <w:rFonts w:ascii="Century Gothic,Arial" w:eastAsia="Century Gothic,Arial" w:hAnsi="Century Gothic,Arial" w:cs="Century Gothic,Arial"/>
          <w:b/>
          <w:bCs/>
        </w:rPr>
        <w:t>24</w:t>
      </w:r>
      <w:r w:rsidR="00A83E28" w:rsidRPr="005F09A4">
        <w:rPr>
          <w:rFonts w:ascii="Century Gothic,Arial" w:eastAsia="Century Gothic,Arial" w:hAnsi="Century Gothic,Arial" w:cs="Century Gothic,Arial"/>
          <w:b/>
          <w:bCs/>
        </w:rPr>
        <w:t xml:space="preserve"> miesi</w:t>
      </w:r>
      <w:r w:rsidR="002645F1">
        <w:rPr>
          <w:rFonts w:ascii="Century Gothic,Arial" w:eastAsia="Century Gothic,Arial" w:hAnsi="Century Gothic,Arial" w:cs="Century Gothic,Arial"/>
          <w:b/>
          <w:bCs/>
        </w:rPr>
        <w:t>ęcy</w:t>
      </w:r>
      <w:r w:rsidR="00A83E28" w:rsidRPr="005F09A4">
        <w:rPr>
          <w:rFonts w:ascii="Century Gothic,Arial" w:eastAsia="Century Gothic,Arial" w:hAnsi="Century Gothic,Arial" w:cs="Century Gothic,Arial"/>
          <w:b/>
          <w:bCs/>
        </w:rPr>
        <w:t xml:space="preserve"> od dnia zawarcia Umowy.</w:t>
      </w:r>
    </w:p>
    <w:p w14:paraId="548B2387" w14:textId="1BE2B7E3" w:rsidR="00FC3C7A" w:rsidRPr="005F09A4" w:rsidRDefault="00FC3C7A">
      <w:pPr>
        <w:numPr>
          <w:ilvl w:val="0"/>
          <w:numId w:val="9"/>
        </w:numPr>
        <w:tabs>
          <w:tab w:val="clear" w:pos="360"/>
          <w:tab w:val="num" w:pos="567"/>
        </w:tabs>
        <w:spacing w:line="360" w:lineRule="auto"/>
        <w:ind w:left="4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lastRenderedPageBreak/>
        <w:t>Rozpoczęcie Robót nastąpi niezwłocznie, po zawarciu Umowy. Wykonawca  w ramach Wynagrodzenia tak zorganizuje Roboty w tym wszelkie dostawy, odbiory</w:t>
      </w:r>
      <w:r w:rsidR="00001B14" w:rsidRPr="005F09A4">
        <w:rPr>
          <w:rFonts w:ascii="Century Gothic,Arial" w:eastAsia="Century Gothic,Arial" w:hAnsi="Century Gothic,Arial" w:cs="Century Gothic,Arial"/>
        </w:rPr>
        <w:t xml:space="preserve"> </w:t>
      </w:r>
      <w:r w:rsidRPr="005F09A4">
        <w:rPr>
          <w:rFonts w:ascii="Century Gothic,Arial" w:eastAsia="Century Gothic,Arial" w:hAnsi="Century Gothic,Arial" w:cs="Century Gothic,Arial"/>
        </w:rPr>
        <w:t xml:space="preserve">i wszelkie inne czynności wynikające z Umowy, jak również zapewni odpowiednią siłę roboczą i Sprzęt, aby terminy realizacji Umowy i Harmonogramu bazowego zostały dotrzymane. </w:t>
      </w:r>
    </w:p>
    <w:p w14:paraId="78DECB48" w14:textId="77777777" w:rsidR="00FC3C7A" w:rsidRPr="005F09A4" w:rsidRDefault="00FC3C7A">
      <w:pPr>
        <w:numPr>
          <w:ilvl w:val="0"/>
          <w:numId w:val="9"/>
        </w:numPr>
        <w:tabs>
          <w:tab w:val="clear" w:pos="360"/>
          <w:tab w:val="num" w:pos="567"/>
        </w:tabs>
        <w:spacing w:line="360" w:lineRule="auto"/>
        <w:ind w:left="4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Wykonawca opracuje</w:t>
      </w:r>
      <w:r w:rsidRPr="005F09A4">
        <w:rPr>
          <w:rFonts w:ascii="Century Gothic" w:eastAsia="Century Gothic" w:hAnsi="Century Gothic" w:cs="Century Gothic"/>
        </w:rPr>
        <w:t xml:space="preserve"> </w:t>
      </w:r>
      <w:r w:rsidRPr="005F09A4">
        <w:rPr>
          <w:rFonts w:ascii="Century Gothic,Arial" w:eastAsia="Century Gothic,Arial" w:hAnsi="Century Gothic,Arial" w:cs="Century Gothic,Arial"/>
        </w:rPr>
        <w:t xml:space="preserve">Harmonogram bazowy, a następnie uzgodni go z Wykonawcą Nadzoru Inwestorskiego i uzyska zatwierdzenie Zamawiającego. </w:t>
      </w:r>
    </w:p>
    <w:p w14:paraId="16296FD0" w14:textId="76F1FBD2" w:rsidR="00FC3C7A" w:rsidRPr="005F09A4" w:rsidRDefault="00FC3C7A">
      <w:pPr>
        <w:numPr>
          <w:ilvl w:val="0"/>
          <w:numId w:val="9"/>
        </w:numPr>
        <w:tabs>
          <w:tab w:val="clear" w:pos="360"/>
          <w:tab w:val="num" w:pos="567"/>
        </w:tabs>
        <w:spacing w:line="360" w:lineRule="auto"/>
        <w:ind w:left="4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Wykonawca zorganizuje prace w taki sposób, aby Roboty związane z wykonaniem robót technikami </w:t>
      </w:r>
      <w:proofErr w:type="spellStart"/>
      <w:r w:rsidRPr="005F09A4">
        <w:rPr>
          <w:rFonts w:ascii="Century Gothic,Arial" w:eastAsia="Century Gothic,Arial" w:hAnsi="Century Gothic,Arial" w:cs="Century Gothic,Arial"/>
        </w:rPr>
        <w:t>bezwykopowymi</w:t>
      </w:r>
      <w:proofErr w:type="spellEnd"/>
      <w:r w:rsidRPr="005F09A4">
        <w:rPr>
          <w:rFonts w:ascii="Century Gothic,Arial" w:eastAsia="Century Gothic,Arial" w:hAnsi="Century Gothic,Arial" w:cs="Century Gothic,Arial"/>
        </w:rPr>
        <w:t xml:space="preserve"> realizowane były w pierwszej kolejności</w:t>
      </w:r>
      <w:r w:rsidR="00CC4584" w:rsidRPr="005F09A4">
        <w:rPr>
          <w:rFonts w:ascii="Century Gothic,Arial" w:eastAsia="Century Gothic,Arial" w:hAnsi="Century Gothic,Arial" w:cs="Century Gothic,Arial"/>
        </w:rPr>
        <w:t>.</w:t>
      </w:r>
      <w:r w:rsidRPr="005F09A4">
        <w:rPr>
          <w:rFonts w:ascii="Century Gothic,Arial" w:eastAsia="Century Gothic,Arial" w:hAnsi="Century Gothic,Arial" w:cs="Century Gothic,Arial"/>
        </w:rPr>
        <w:t xml:space="preserve"> Wykonawca taką organizację Robót uwzględni w opracowywanym Harmonogramie bazowym.</w:t>
      </w:r>
    </w:p>
    <w:p w14:paraId="4EB32C58" w14:textId="193F202C" w:rsidR="00FC3C7A" w:rsidRPr="005F09A4" w:rsidRDefault="00FC3C7A">
      <w:pPr>
        <w:numPr>
          <w:ilvl w:val="0"/>
          <w:numId w:val="9"/>
        </w:numPr>
        <w:tabs>
          <w:tab w:val="clear" w:pos="360"/>
          <w:tab w:val="num" w:pos="567"/>
        </w:tabs>
        <w:spacing w:line="360" w:lineRule="auto"/>
        <w:ind w:left="4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Realizacja Umowy odbywać się będzie zgodnie z terminami określonymi w Umowie </w:t>
      </w:r>
      <w:r w:rsidR="00535876" w:rsidRPr="005F09A4">
        <w:rPr>
          <w:rFonts w:ascii="Century Gothic" w:hAnsi="Century Gothic" w:cs="Arial"/>
        </w:rPr>
        <w:br/>
      </w:r>
      <w:r w:rsidRPr="005F09A4">
        <w:rPr>
          <w:rFonts w:ascii="Century Gothic,Arial" w:eastAsia="Century Gothic,Arial" w:hAnsi="Century Gothic,Arial" w:cs="Century Gothic,Arial"/>
        </w:rPr>
        <w:t xml:space="preserve">i  Harmonogramem bazowym. </w:t>
      </w:r>
    </w:p>
    <w:p w14:paraId="4AB90522" w14:textId="36787F5D" w:rsidR="00FC3C7A" w:rsidRPr="005F09A4" w:rsidRDefault="00FC3C7A">
      <w:pPr>
        <w:numPr>
          <w:ilvl w:val="0"/>
          <w:numId w:val="9"/>
        </w:numPr>
        <w:tabs>
          <w:tab w:val="clear" w:pos="360"/>
          <w:tab w:val="num" w:pos="567"/>
        </w:tabs>
        <w:spacing w:line="360" w:lineRule="auto"/>
        <w:ind w:left="4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Z zastrzeżeniem </w:t>
      </w:r>
      <w:r w:rsidRPr="002530B2">
        <w:rPr>
          <w:rFonts w:ascii="Century Gothic,Arial" w:eastAsia="Century Gothic,Arial" w:hAnsi="Century Gothic,Arial" w:cs="Century Gothic,Arial"/>
        </w:rPr>
        <w:t xml:space="preserve">ust. </w:t>
      </w:r>
      <w:r w:rsidR="00131AFB" w:rsidRPr="002530B2">
        <w:rPr>
          <w:rFonts w:ascii="Century Gothic,Arial" w:eastAsia="Century Gothic,Arial" w:hAnsi="Century Gothic,Arial" w:cs="Century Gothic,Arial"/>
        </w:rPr>
        <w:t>9</w:t>
      </w:r>
      <w:r w:rsidRPr="002530B2">
        <w:rPr>
          <w:rFonts w:ascii="Century Gothic,Arial" w:eastAsia="Century Gothic,Arial" w:hAnsi="Century Gothic,Arial" w:cs="Century Gothic,Arial"/>
        </w:rPr>
        <w:t xml:space="preserve"> poniżej</w:t>
      </w:r>
      <w:r w:rsidRPr="005F09A4">
        <w:rPr>
          <w:rFonts w:ascii="Century Gothic,Arial" w:eastAsia="Century Gothic,Arial" w:hAnsi="Century Gothic,Arial" w:cs="Century Gothic,Arial"/>
        </w:rPr>
        <w:t xml:space="preserve"> Wykonawca jest zobowiązany do bieżącej aktualizacji Harmonogramu na potrzeby kontroli oraz sprawozdawczości </w:t>
      </w:r>
      <w:r w:rsidR="00B010D1" w:rsidRPr="005F09A4">
        <w:rPr>
          <w:rFonts w:ascii="Century Gothic,Arial" w:eastAsia="Century Gothic,Arial" w:hAnsi="Century Gothic,Arial" w:cs="Century Gothic,Arial"/>
        </w:rPr>
        <w:t>dwa razy w miesiącu</w:t>
      </w:r>
      <w:r w:rsidR="00950DB7" w:rsidRPr="005F09A4">
        <w:rPr>
          <w:rFonts w:ascii="Century Gothic,Arial" w:eastAsia="Century Gothic,Arial" w:hAnsi="Century Gothic,Arial" w:cs="Century Gothic,Arial"/>
        </w:rPr>
        <w:t>,</w:t>
      </w:r>
      <w:r w:rsidR="00B010D1" w:rsidRPr="005F09A4">
        <w:rPr>
          <w:rFonts w:ascii="Century Gothic,Arial" w:eastAsia="Century Gothic,Arial" w:hAnsi="Century Gothic,Arial" w:cs="Century Gothic,Arial"/>
        </w:rPr>
        <w:t xml:space="preserve"> </w:t>
      </w:r>
      <w:r w:rsidRPr="005F09A4">
        <w:rPr>
          <w:rFonts w:ascii="Century Gothic,Arial" w:eastAsia="Century Gothic,Arial" w:hAnsi="Century Gothic,Arial" w:cs="Century Gothic,Arial"/>
        </w:rPr>
        <w:t xml:space="preserve">tj. zaktualizowany Harmonogram </w:t>
      </w:r>
      <w:r w:rsidR="00B010D1" w:rsidRPr="005F09A4">
        <w:rPr>
          <w:rFonts w:ascii="Century Gothic,Arial" w:eastAsia="Century Gothic,Arial" w:hAnsi="Century Gothic,Arial" w:cs="Century Gothic,Arial"/>
        </w:rPr>
        <w:t xml:space="preserve">na </w:t>
      </w:r>
      <w:r w:rsidR="00B010D1" w:rsidRPr="00CC5B0E">
        <w:rPr>
          <w:rFonts w:ascii="Century Gothic,Arial" w:eastAsia="Century Gothic,Arial" w:hAnsi="Century Gothic,Arial" w:cs="Century Gothic,Arial"/>
        </w:rPr>
        <w:t>15</w:t>
      </w:r>
      <w:r w:rsidR="004969DB">
        <w:rPr>
          <w:rFonts w:ascii="Century Gothic,Arial" w:eastAsia="Century Gothic,Arial" w:hAnsi="Century Gothic,Arial" w:cs="Century Gothic,Arial"/>
        </w:rPr>
        <w:t>-go</w:t>
      </w:r>
      <w:r w:rsidR="00B010D1" w:rsidRPr="00CC5B0E">
        <w:rPr>
          <w:rFonts w:ascii="Century Gothic,Arial" w:eastAsia="Century Gothic,Arial" w:hAnsi="Century Gothic,Arial" w:cs="Century Gothic,Arial"/>
        </w:rPr>
        <w:t xml:space="preserve"> </w:t>
      </w:r>
      <w:r w:rsidR="00387413" w:rsidRPr="00CC5B0E">
        <w:rPr>
          <w:rFonts w:ascii="Century Gothic,Arial" w:eastAsia="Century Gothic,Arial" w:hAnsi="Century Gothic,Arial" w:cs="Century Gothic,Arial"/>
        </w:rPr>
        <w:t xml:space="preserve">dnia miesiąca </w:t>
      </w:r>
      <w:r w:rsidR="00B010D1" w:rsidRPr="00CC5B0E">
        <w:rPr>
          <w:rFonts w:ascii="Century Gothic,Arial" w:eastAsia="Century Gothic,Arial" w:hAnsi="Century Gothic,Arial" w:cs="Century Gothic,Arial"/>
        </w:rPr>
        <w:t>i ostatniego dnia roboczego każdego miesiąca</w:t>
      </w:r>
      <w:r w:rsidR="00387413" w:rsidRPr="00CC5B0E">
        <w:rPr>
          <w:rFonts w:ascii="Century Gothic,Arial" w:eastAsia="Century Gothic,Arial" w:hAnsi="Century Gothic,Arial" w:cs="Century Gothic,Arial"/>
        </w:rPr>
        <w:t>.</w:t>
      </w:r>
      <w:r w:rsidR="00B010D1" w:rsidRPr="00CC5B0E">
        <w:rPr>
          <w:rFonts w:ascii="Century Gothic,Arial" w:eastAsia="Century Gothic,Arial" w:hAnsi="Century Gothic,Arial" w:cs="Century Gothic,Arial"/>
        </w:rPr>
        <w:t xml:space="preserve"> </w:t>
      </w:r>
      <w:r w:rsidRPr="00CC5B0E">
        <w:rPr>
          <w:rFonts w:ascii="Century Gothic,Arial" w:eastAsia="Century Gothic,Arial" w:hAnsi="Century Gothic,Arial" w:cs="Century Gothic,Arial"/>
        </w:rPr>
        <w:t xml:space="preserve">Wykonawca będzie przekazywał </w:t>
      </w:r>
      <w:r w:rsidR="00B010D1" w:rsidRPr="00CC5B0E">
        <w:rPr>
          <w:rFonts w:ascii="Century Gothic,Arial" w:eastAsia="Century Gothic,Arial" w:hAnsi="Century Gothic,Arial" w:cs="Century Gothic,Arial"/>
        </w:rPr>
        <w:t xml:space="preserve">Inspektorowi </w:t>
      </w:r>
      <w:r w:rsidRPr="00CC5B0E">
        <w:rPr>
          <w:rFonts w:ascii="Century Gothic,Arial" w:eastAsia="Century Gothic,Arial" w:hAnsi="Century Gothic,Arial" w:cs="Century Gothic,Arial"/>
        </w:rPr>
        <w:t>Nadzoru Inwestorskie</w:t>
      </w:r>
      <w:r w:rsidR="0037004C" w:rsidRPr="00CC5B0E">
        <w:rPr>
          <w:rFonts w:ascii="Century Gothic,Arial" w:eastAsia="Century Gothic,Arial" w:hAnsi="Century Gothic,Arial" w:cs="Century Gothic,Arial"/>
        </w:rPr>
        <w:t>go</w:t>
      </w:r>
      <w:r w:rsidRPr="00CC5B0E">
        <w:rPr>
          <w:rFonts w:ascii="Century Gothic,Arial" w:eastAsia="Century Gothic,Arial" w:hAnsi="Century Gothic,Arial" w:cs="Century Gothic,Arial"/>
        </w:rPr>
        <w:t xml:space="preserve"> oraz Zamawiającemu </w:t>
      </w:r>
      <w:r w:rsidR="00B010D1" w:rsidRPr="00CC5B0E">
        <w:rPr>
          <w:rFonts w:ascii="Century Gothic,Arial" w:eastAsia="Century Gothic,Arial" w:hAnsi="Century Gothic,Arial" w:cs="Century Gothic,Arial"/>
        </w:rPr>
        <w:t xml:space="preserve">odpowiednio 16 </w:t>
      </w:r>
      <w:bookmarkStart w:id="400" w:name="_Hlk67403997"/>
      <w:r w:rsidRPr="00CC5B0E">
        <w:rPr>
          <w:rFonts w:ascii="Century Gothic,Arial" w:eastAsia="Century Gothic,Arial" w:hAnsi="Century Gothic,Arial" w:cs="Century Gothic,Arial"/>
        </w:rPr>
        <w:t>dnia każdego miesiąca</w:t>
      </w:r>
      <w:r w:rsidR="00490054" w:rsidRPr="00CC5B0E">
        <w:rPr>
          <w:rFonts w:ascii="Century Gothic,Arial" w:eastAsia="Century Gothic,Arial" w:hAnsi="Century Gothic,Arial" w:cs="Century Gothic,Arial"/>
        </w:rPr>
        <w:t xml:space="preserve"> </w:t>
      </w:r>
      <w:r w:rsidR="00387413" w:rsidRPr="00CC5B0E">
        <w:rPr>
          <w:rFonts w:ascii="Century Gothic,Arial" w:eastAsia="Century Gothic,Arial" w:hAnsi="Century Gothic,Arial" w:cs="Century Gothic,Arial"/>
        </w:rPr>
        <w:t xml:space="preserve">lub następnego dnia roboczego </w:t>
      </w:r>
      <w:r w:rsidR="00490054" w:rsidRPr="00CC5B0E">
        <w:rPr>
          <w:rFonts w:ascii="Century Gothic,Arial" w:eastAsia="Century Gothic,Arial" w:hAnsi="Century Gothic,Arial" w:cs="Century Gothic,Arial"/>
        </w:rPr>
        <w:t>i pierwszego dnia roboczego</w:t>
      </w:r>
      <w:r w:rsidR="00490054" w:rsidRPr="005F09A4">
        <w:rPr>
          <w:rFonts w:ascii="Century Gothic,Arial" w:eastAsia="Century Gothic,Arial" w:hAnsi="Century Gothic,Arial" w:cs="Century Gothic,Arial"/>
        </w:rPr>
        <w:t xml:space="preserve"> </w:t>
      </w:r>
      <w:r w:rsidR="00950DB7" w:rsidRPr="005F09A4">
        <w:rPr>
          <w:rFonts w:ascii="Century Gothic,Arial" w:eastAsia="Century Gothic,Arial" w:hAnsi="Century Gothic,Arial" w:cs="Century Gothic,Arial"/>
        </w:rPr>
        <w:t xml:space="preserve">po zakończonym </w:t>
      </w:r>
      <w:bookmarkEnd w:id="400"/>
      <w:r w:rsidR="00950DB7" w:rsidRPr="005F09A4">
        <w:rPr>
          <w:rFonts w:ascii="Century Gothic,Arial" w:eastAsia="Century Gothic,Arial" w:hAnsi="Century Gothic,Arial" w:cs="Century Gothic,Arial"/>
        </w:rPr>
        <w:t>miesiącu</w:t>
      </w:r>
      <w:r w:rsidR="00387413">
        <w:rPr>
          <w:rFonts w:ascii="Century Gothic,Arial" w:eastAsia="Century Gothic,Arial" w:hAnsi="Century Gothic,Arial" w:cs="Century Gothic,Arial"/>
        </w:rPr>
        <w:t>,</w:t>
      </w:r>
      <w:r w:rsidR="00950DB7" w:rsidRPr="005F09A4">
        <w:rPr>
          <w:rFonts w:ascii="Century Gothic,Arial" w:eastAsia="Century Gothic,Arial" w:hAnsi="Century Gothic,Arial" w:cs="Century Gothic,Arial"/>
        </w:rPr>
        <w:t xml:space="preserve"> </w:t>
      </w:r>
      <w:r w:rsidRPr="005F09A4">
        <w:rPr>
          <w:rFonts w:ascii="Century Gothic,Arial" w:eastAsia="Century Gothic,Arial" w:hAnsi="Century Gothic,Arial" w:cs="Century Gothic,Arial"/>
        </w:rPr>
        <w:t xml:space="preserve">lub na każde żądanie Zamawiającego lub </w:t>
      </w:r>
      <w:r w:rsidR="00B010D1" w:rsidRPr="005F09A4">
        <w:rPr>
          <w:rFonts w:ascii="Century Gothic,Arial" w:eastAsia="Century Gothic,Arial" w:hAnsi="Century Gothic,Arial" w:cs="Century Gothic,Arial"/>
        </w:rPr>
        <w:t xml:space="preserve">Inspektora </w:t>
      </w:r>
      <w:r w:rsidRPr="005F09A4">
        <w:rPr>
          <w:rFonts w:ascii="Century Gothic,Arial" w:eastAsia="Century Gothic,Arial" w:hAnsi="Century Gothic,Arial" w:cs="Century Gothic,Arial"/>
        </w:rPr>
        <w:t xml:space="preserve">Nadzoru Inwestorskiego. </w:t>
      </w:r>
    </w:p>
    <w:p w14:paraId="3706C909" w14:textId="2D40476E" w:rsidR="00FC3C7A" w:rsidRPr="005F09A4" w:rsidRDefault="00FC3C7A">
      <w:pPr>
        <w:numPr>
          <w:ilvl w:val="0"/>
          <w:numId w:val="9"/>
        </w:numPr>
        <w:tabs>
          <w:tab w:val="clear" w:pos="360"/>
          <w:tab w:val="num" w:pos="567"/>
        </w:tabs>
        <w:spacing w:line="360" w:lineRule="auto"/>
        <w:ind w:left="4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Przekazanie przez Wykonawcę aktualizacji lub korekty Harmonogramu nie powoduje zmiany Umowy ani Harmonogramu bazowego</w:t>
      </w:r>
      <w:r w:rsidR="004B40C7" w:rsidRPr="005F09A4">
        <w:rPr>
          <w:rFonts w:ascii="Century Gothic,Arial" w:eastAsia="Century Gothic,Arial" w:hAnsi="Century Gothic,Arial" w:cs="Century Gothic,Arial"/>
        </w:rPr>
        <w:t xml:space="preserve"> (zmiana Harmonogramu bazowego wymaga uprzedniej zmiany Umowy</w:t>
      </w:r>
      <w:r w:rsidR="00773EB5" w:rsidRPr="005F09A4">
        <w:rPr>
          <w:rFonts w:ascii="Century Gothic,Arial" w:eastAsia="Century Gothic,Arial" w:hAnsi="Century Gothic,Arial" w:cs="Century Gothic,Arial"/>
        </w:rPr>
        <w:t>)</w:t>
      </w:r>
      <w:r w:rsidR="004B40C7" w:rsidRPr="005F09A4">
        <w:rPr>
          <w:rFonts w:ascii="Century Gothic,Arial" w:eastAsia="Century Gothic,Arial" w:hAnsi="Century Gothic,Arial" w:cs="Century Gothic,Arial"/>
        </w:rPr>
        <w:t>.</w:t>
      </w:r>
    </w:p>
    <w:p w14:paraId="1A5B3663" w14:textId="459AAD11" w:rsidR="00FC3C7A" w:rsidRPr="005F09A4" w:rsidRDefault="00FC3C7A">
      <w:pPr>
        <w:numPr>
          <w:ilvl w:val="0"/>
          <w:numId w:val="9"/>
        </w:numPr>
        <w:tabs>
          <w:tab w:val="clear" w:pos="360"/>
          <w:tab w:val="num" w:pos="567"/>
        </w:tabs>
        <w:spacing w:line="360" w:lineRule="auto"/>
        <w:ind w:left="4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Postęp Robót będzie kontrolowany przez Zamawiającego poprzez raporty z postępu Robót </w:t>
      </w:r>
      <w:r w:rsidR="00064F35" w:rsidRPr="005F09A4">
        <w:rPr>
          <w:rFonts w:ascii="Century Gothic,Arial" w:eastAsia="Century Gothic,Arial" w:hAnsi="Century Gothic,Arial" w:cs="Century Gothic,Arial"/>
        </w:rPr>
        <w:t xml:space="preserve">składane przez Wykonawcę zgodnie z </w:t>
      </w:r>
      <w:r w:rsidR="00064F35" w:rsidRPr="002530B2">
        <w:rPr>
          <w:rFonts w:ascii="Century Gothic,Arial" w:eastAsia="Century Gothic,Arial" w:hAnsi="Century Gothic,Arial" w:cs="Century Gothic,Arial"/>
        </w:rPr>
        <w:t xml:space="preserve">postanowieniami </w:t>
      </w:r>
      <w:r w:rsidR="00064F35" w:rsidRPr="00EB1781">
        <w:rPr>
          <w:rFonts w:ascii="Century Gothic,Arial" w:eastAsia="Century Gothic,Arial" w:hAnsi="Century Gothic,Arial" w:cs="Century Gothic,Arial"/>
          <w:b/>
          <w:bCs/>
        </w:rPr>
        <w:t>Z</w:t>
      </w:r>
      <w:r w:rsidR="00064F35" w:rsidRPr="00EB1781">
        <w:rPr>
          <w:rFonts w:ascii="Century Gothic" w:hAnsi="Century Gothic" w:cs="Arial"/>
          <w:b/>
          <w:bCs/>
        </w:rPr>
        <w:t>ałącznika nr 1</w:t>
      </w:r>
      <w:r w:rsidR="0057135D" w:rsidRPr="00EB1781">
        <w:rPr>
          <w:rFonts w:ascii="Century Gothic" w:hAnsi="Century Gothic" w:cs="Arial"/>
          <w:b/>
          <w:bCs/>
        </w:rPr>
        <w:t>7</w:t>
      </w:r>
      <w:r w:rsidR="00064F35" w:rsidRPr="00EB1781">
        <w:rPr>
          <w:rFonts w:ascii="Century Gothic" w:hAnsi="Century Gothic" w:cs="Arial"/>
          <w:b/>
          <w:bCs/>
        </w:rPr>
        <w:t xml:space="preserve"> do Umowy</w:t>
      </w:r>
      <w:r w:rsidR="00064F35" w:rsidRPr="00EB1781">
        <w:rPr>
          <w:rFonts w:ascii="Century Gothic" w:hAnsi="Century Gothic" w:cs="Arial"/>
        </w:rPr>
        <w:t>,</w:t>
      </w:r>
      <w:r w:rsidR="00064F35" w:rsidRPr="002530B2">
        <w:rPr>
          <w:rFonts w:ascii="Century Gothic" w:hAnsi="Century Gothic" w:cs="Arial"/>
        </w:rPr>
        <w:t xml:space="preserve"> w</w:t>
      </w:r>
      <w:r w:rsidR="00064F35" w:rsidRPr="005F09A4">
        <w:rPr>
          <w:rFonts w:ascii="Century Gothic" w:hAnsi="Century Gothic" w:cs="Arial"/>
        </w:rPr>
        <w:t xml:space="preserve"> szczególności raporty </w:t>
      </w:r>
      <w:r w:rsidRPr="005F09A4">
        <w:rPr>
          <w:rFonts w:ascii="Century Gothic,Arial" w:eastAsia="Century Gothic,Arial" w:hAnsi="Century Gothic,Arial" w:cs="Century Gothic,Arial"/>
        </w:rPr>
        <w:t xml:space="preserve">za </w:t>
      </w:r>
      <w:r w:rsidR="00532BC0" w:rsidRPr="005F09A4">
        <w:rPr>
          <w:rFonts w:ascii="Century Gothic,Arial" w:eastAsia="Century Gothic,Arial" w:hAnsi="Century Gothic,Arial" w:cs="Century Gothic,Arial"/>
        </w:rPr>
        <w:t xml:space="preserve">każdą pełną połowę miesiąca </w:t>
      </w:r>
      <w:r w:rsidRPr="005F09A4">
        <w:rPr>
          <w:rFonts w:ascii="Century Gothic,Arial" w:eastAsia="Century Gothic,Arial" w:hAnsi="Century Gothic,Arial" w:cs="Century Gothic,Arial"/>
        </w:rPr>
        <w:t xml:space="preserve">trwania Umowy sporządzane przez </w:t>
      </w:r>
      <w:r w:rsidRPr="005C5A1E">
        <w:rPr>
          <w:rFonts w:ascii="Century Gothic,Arial" w:eastAsia="Century Gothic,Arial" w:hAnsi="Century Gothic,Arial" w:cs="Century Gothic,Arial"/>
        </w:rPr>
        <w:t xml:space="preserve">Wykonawcę i doręczane </w:t>
      </w:r>
      <w:r w:rsidR="00532BC0" w:rsidRPr="005C5A1E">
        <w:rPr>
          <w:rFonts w:ascii="Century Gothic,Arial" w:eastAsia="Century Gothic,Arial" w:hAnsi="Century Gothic,Arial" w:cs="Century Gothic,Arial"/>
        </w:rPr>
        <w:t xml:space="preserve">Inspektorowi </w:t>
      </w:r>
      <w:r w:rsidRPr="005C5A1E">
        <w:rPr>
          <w:rFonts w:ascii="Century Gothic,Arial" w:eastAsia="Century Gothic,Arial" w:hAnsi="Century Gothic,Arial" w:cs="Century Gothic,Arial"/>
        </w:rPr>
        <w:t xml:space="preserve">Nadzoru Inwestorskiego i Zamawiającemu </w:t>
      </w:r>
      <w:r w:rsidR="0057135D" w:rsidRPr="005C5A1E">
        <w:rPr>
          <w:rFonts w:ascii="Century Gothic,Arial" w:eastAsia="Century Gothic,Arial" w:hAnsi="Century Gothic,Arial" w:cs="Century Gothic,Arial"/>
        </w:rPr>
        <w:t>następnego</w:t>
      </w:r>
      <w:r w:rsidR="00532BC0" w:rsidRPr="005C5A1E">
        <w:rPr>
          <w:rFonts w:ascii="Century Gothic,Arial" w:eastAsia="Century Gothic,Arial" w:hAnsi="Century Gothic,Arial" w:cs="Century Gothic,Arial"/>
        </w:rPr>
        <w:t xml:space="preserve"> </w:t>
      </w:r>
      <w:r w:rsidR="00490054" w:rsidRPr="005C5A1E">
        <w:rPr>
          <w:rFonts w:ascii="Century Gothic,Arial" w:eastAsia="Century Gothic,Arial" w:hAnsi="Century Gothic,Arial" w:cs="Century Gothic,Arial"/>
        </w:rPr>
        <w:t xml:space="preserve">dnia </w:t>
      </w:r>
      <w:r w:rsidR="00490054" w:rsidRPr="005C5A1E">
        <w:rPr>
          <w:rFonts w:ascii="Century Gothic" w:eastAsia="Century Gothic" w:hAnsi="Century Gothic" w:cs="Century Gothic"/>
        </w:rPr>
        <w:t xml:space="preserve">roboczego </w:t>
      </w:r>
      <w:r w:rsidR="00B34D41" w:rsidRPr="005C5A1E">
        <w:rPr>
          <w:rFonts w:ascii="Century Gothic" w:eastAsia="Century Gothic" w:hAnsi="Century Gothic" w:cs="Century Gothic"/>
        </w:rPr>
        <w:t xml:space="preserve">po zakończeniu połowy miesiąca </w:t>
      </w:r>
      <w:r w:rsidR="00490054" w:rsidRPr="005C5A1E">
        <w:rPr>
          <w:rFonts w:ascii="Century Gothic,Arial" w:eastAsia="Century Gothic,Arial" w:hAnsi="Century Gothic,Arial" w:cs="Century Gothic,Arial"/>
        </w:rPr>
        <w:t>i pierwszego dnia roboczego</w:t>
      </w:r>
      <w:r w:rsidR="000430E5" w:rsidRPr="005C5A1E">
        <w:rPr>
          <w:rFonts w:ascii="Century Gothic,Arial" w:eastAsia="Century Gothic,Arial" w:hAnsi="Century Gothic,Arial" w:cs="Century Gothic,Arial"/>
        </w:rPr>
        <w:t xml:space="preserve"> po zakończonym</w:t>
      </w:r>
      <w:r w:rsidR="00490054" w:rsidRPr="005C5A1E">
        <w:rPr>
          <w:rFonts w:ascii="Century Gothic,Arial" w:eastAsia="Century Gothic,Arial" w:hAnsi="Century Gothic,Arial" w:cs="Century Gothic,Arial"/>
        </w:rPr>
        <w:t xml:space="preserve"> </w:t>
      </w:r>
      <w:r w:rsidRPr="005C5A1E">
        <w:rPr>
          <w:rFonts w:ascii="Century Gothic,Arial" w:eastAsia="Century Gothic,Arial" w:hAnsi="Century Gothic,Arial" w:cs="Century Gothic,Arial"/>
        </w:rPr>
        <w:t>miesiąc</w:t>
      </w:r>
      <w:r w:rsidR="000430E5" w:rsidRPr="005C5A1E">
        <w:rPr>
          <w:rFonts w:ascii="Century Gothic,Arial" w:eastAsia="Century Gothic,Arial" w:hAnsi="Century Gothic,Arial" w:cs="Century Gothic,Arial"/>
        </w:rPr>
        <w:t>u</w:t>
      </w:r>
      <w:r w:rsidR="00B34D41" w:rsidRPr="005C5A1E">
        <w:rPr>
          <w:rFonts w:ascii="Century Gothic,Arial" w:eastAsia="Century Gothic,Arial" w:hAnsi="Century Gothic,Arial" w:cs="Century Gothic,Arial"/>
        </w:rPr>
        <w:t>,</w:t>
      </w:r>
      <w:r w:rsidRPr="005C5A1E">
        <w:rPr>
          <w:rFonts w:ascii="Century Gothic,Arial" w:eastAsia="Century Gothic,Arial" w:hAnsi="Century Gothic,Arial" w:cs="Century Gothic,Arial"/>
        </w:rPr>
        <w:t xml:space="preserve"> </w:t>
      </w:r>
      <w:r w:rsidR="00C32DB5" w:rsidRPr="005C5A1E">
        <w:rPr>
          <w:rFonts w:ascii="Century Gothic,Arial" w:eastAsia="Century Gothic,Arial" w:hAnsi="Century Gothic,Arial" w:cs="Century Gothic,Arial"/>
        </w:rPr>
        <w:t>lub na każde żądanie Zamawiającego lub Inspektora Nadzoru Inwestorskiego</w:t>
      </w:r>
      <w:r w:rsidRPr="005C5A1E">
        <w:rPr>
          <w:rFonts w:ascii="Century Gothic,Arial" w:eastAsia="Century Gothic,Arial" w:hAnsi="Century Gothic,Arial" w:cs="Century Gothic,Arial"/>
        </w:rPr>
        <w:t xml:space="preserve"> oraz poprzez inspekcje Terenu Budowy. Zakres i forma raportu powinny być zgodne z wzorem ustalonym w PZJ. Raport należy przekazywać w formie</w:t>
      </w:r>
      <w:r w:rsidR="00532BC0" w:rsidRPr="005C5A1E">
        <w:rPr>
          <w:rFonts w:ascii="Century Gothic,Arial" w:eastAsia="Century Gothic,Arial" w:hAnsi="Century Gothic,Arial" w:cs="Century Gothic,Arial"/>
        </w:rPr>
        <w:t xml:space="preserve"> </w:t>
      </w:r>
      <w:r w:rsidR="00532BC0" w:rsidRPr="005C5A1E">
        <w:rPr>
          <w:rFonts w:ascii="Century Gothic" w:eastAsia="Century Gothic,Arial" w:hAnsi="Century Gothic" w:cs="Century Gothic,Arial"/>
        </w:rPr>
        <w:t>elektronicznej</w:t>
      </w:r>
      <w:r w:rsidR="006326D6" w:rsidRPr="005C5A1E">
        <w:rPr>
          <w:rFonts w:ascii="Century Gothic" w:eastAsia="Century Gothic,Arial" w:hAnsi="Century Gothic" w:cs="Century Gothic,Arial"/>
        </w:rPr>
        <w:t xml:space="preserve"> </w:t>
      </w:r>
      <w:r w:rsidR="005C42A4" w:rsidRPr="005C5A1E">
        <w:rPr>
          <w:rFonts w:ascii="Century Gothic" w:hAnsi="Century Gothic"/>
        </w:rPr>
        <w:t xml:space="preserve">opatrzonej kwalifikowanym podpisem elektronicznym </w:t>
      </w:r>
      <w:r w:rsidR="006326D6" w:rsidRPr="005C5A1E">
        <w:rPr>
          <w:rFonts w:ascii="Century Gothic" w:eastAsia="Century Gothic,Arial" w:hAnsi="Century Gothic" w:cs="Century Gothic,Arial"/>
        </w:rPr>
        <w:t xml:space="preserve">przesyłając </w:t>
      </w:r>
      <w:r w:rsidR="000430E5" w:rsidRPr="005C5A1E">
        <w:rPr>
          <w:rFonts w:ascii="Century Gothic" w:eastAsia="Century Gothic,Arial" w:hAnsi="Century Gothic" w:cs="Century Gothic,Arial"/>
        </w:rPr>
        <w:t xml:space="preserve">go </w:t>
      </w:r>
      <w:r w:rsidR="006326D6" w:rsidRPr="005C5A1E">
        <w:rPr>
          <w:rFonts w:ascii="Century Gothic" w:eastAsia="Century Gothic,Arial" w:hAnsi="Century Gothic" w:cs="Century Gothic,Arial"/>
        </w:rPr>
        <w:t>na adres e-mail Kierownika Projektu</w:t>
      </w:r>
      <w:r w:rsidR="006326D6" w:rsidRPr="005C5A1E">
        <w:rPr>
          <w:rFonts w:ascii="Century Gothic,Arial" w:eastAsia="Century Gothic,Arial" w:hAnsi="Century Gothic,Arial" w:cs="Century Gothic,Arial"/>
        </w:rPr>
        <w:t xml:space="preserve"> Zamawiającego </w:t>
      </w:r>
      <w:r w:rsidR="000430E5" w:rsidRPr="005C5A1E">
        <w:rPr>
          <w:rFonts w:ascii="Century Gothic,Arial" w:eastAsia="Century Gothic,Arial" w:hAnsi="Century Gothic,Arial" w:cs="Century Gothic,Arial"/>
        </w:rPr>
        <w:t xml:space="preserve">wskazany w </w:t>
      </w:r>
      <w:r w:rsidR="002530B2" w:rsidRPr="005C5A1E">
        <w:rPr>
          <w:rFonts w:ascii="Century Gothic,Arial" w:eastAsia="Century Gothic,Arial" w:hAnsi="Century Gothic,Arial" w:cs="Century Gothic,Arial"/>
        </w:rPr>
        <w:t>A</w:t>
      </w:r>
      <w:r w:rsidR="000430E5" w:rsidRPr="005C5A1E">
        <w:rPr>
          <w:rFonts w:ascii="Century Gothic,Arial" w:eastAsia="Century Gothic,Arial" w:hAnsi="Century Gothic,Arial" w:cs="Century Gothic,Arial"/>
        </w:rPr>
        <w:t xml:space="preserve">rt. 9 ust. 10 pkt 1 Umowy </w:t>
      </w:r>
      <w:r w:rsidR="006326D6" w:rsidRPr="005C5A1E">
        <w:rPr>
          <w:rFonts w:ascii="Century Gothic,Arial" w:eastAsia="Century Gothic,Arial" w:hAnsi="Century Gothic,Arial" w:cs="Century Gothic,Arial"/>
        </w:rPr>
        <w:t>oraz na adres</w:t>
      </w:r>
      <w:r w:rsidR="000430E5" w:rsidRPr="005C5A1E">
        <w:rPr>
          <w:rFonts w:ascii="Century Gothic,Arial" w:eastAsia="Century Gothic,Arial" w:hAnsi="Century Gothic,Arial" w:cs="Century Gothic,Arial"/>
        </w:rPr>
        <w:t xml:space="preserve"> e-mail:</w:t>
      </w:r>
      <w:r w:rsidR="006326D6" w:rsidRPr="005C5A1E">
        <w:rPr>
          <w:rFonts w:ascii="Century Gothic,Arial" w:eastAsia="Century Gothic,Arial" w:hAnsi="Century Gothic,Arial" w:cs="Century Gothic,Arial"/>
        </w:rPr>
        <w:t xml:space="preserve"> sekretariat.</w:t>
      </w:r>
      <w:r w:rsidR="003741FD" w:rsidRPr="005C5A1E">
        <w:rPr>
          <w:rFonts w:ascii="Century Gothic,Arial" w:eastAsia="Century Gothic,Arial" w:hAnsi="Century Gothic,Arial" w:cs="Century Gothic,Arial"/>
        </w:rPr>
        <w:t>gdansk</w:t>
      </w:r>
      <w:r w:rsidR="006326D6" w:rsidRPr="005C5A1E">
        <w:rPr>
          <w:rFonts w:ascii="Century Gothic,Arial" w:eastAsia="Century Gothic,Arial" w:hAnsi="Century Gothic,Arial" w:cs="Century Gothic,Arial"/>
        </w:rPr>
        <w:t>@gaz-system.pl</w:t>
      </w:r>
      <w:r w:rsidRPr="005C5A1E">
        <w:rPr>
          <w:rFonts w:ascii="Century Gothic,Arial" w:eastAsia="Century Gothic,Arial" w:hAnsi="Century Gothic,Arial" w:cs="Century Gothic,Arial"/>
        </w:rPr>
        <w:t xml:space="preserve">. Za datę </w:t>
      </w:r>
      <w:r w:rsidR="008C3B08" w:rsidRPr="005C5A1E">
        <w:rPr>
          <w:rFonts w:ascii="Century Gothic,Arial" w:eastAsia="Century Gothic,Arial" w:hAnsi="Century Gothic,Arial" w:cs="Century Gothic,Arial"/>
        </w:rPr>
        <w:t>p</w:t>
      </w:r>
      <w:r w:rsidRPr="005C5A1E">
        <w:rPr>
          <w:rFonts w:ascii="Century Gothic,Arial" w:eastAsia="Century Gothic,Arial" w:hAnsi="Century Gothic,Arial" w:cs="Century Gothic,Arial"/>
        </w:rPr>
        <w:t xml:space="preserve">rzekazania raportu uważać się będzie datę przesłania raportu na adres e-mailowy </w:t>
      </w:r>
      <w:r w:rsidR="00131AFB" w:rsidRPr="005C5A1E">
        <w:rPr>
          <w:rFonts w:ascii="Century Gothic,Arial" w:eastAsia="Century Gothic,Arial" w:hAnsi="Century Gothic,Arial" w:cs="Century Gothic,Arial"/>
        </w:rPr>
        <w:t xml:space="preserve">Kierownika </w:t>
      </w:r>
      <w:r w:rsidR="00131AFB" w:rsidRPr="005F09A4">
        <w:rPr>
          <w:rFonts w:ascii="Century Gothic,Arial" w:eastAsia="Century Gothic,Arial" w:hAnsi="Century Gothic,Arial" w:cs="Century Gothic,Arial"/>
        </w:rPr>
        <w:t>Projektu Zamawiającego</w:t>
      </w:r>
      <w:r w:rsidRPr="005F09A4">
        <w:rPr>
          <w:rFonts w:ascii="Century Gothic,Arial" w:eastAsia="Century Gothic,Arial" w:hAnsi="Century Gothic,Arial" w:cs="Century Gothic,Arial"/>
        </w:rPr>
        <w:t>.</w:t>
      </w:r>
      <w:r w:rsidR="00FC33FE" w:rsidRPr="005F09A4">
        <w:rPr>
          <w:rFonts w:ascii="Century Gothic,Arial" w:eastAsia="Century Gothic,Arial" w:hAnsi="Century Gothic,Arial" w:cs="Century Gothic,Arial"/>
        </w:rPr>
        <w:t xml:space="preserve"> Ponadto</w:t>
      </w:r>
      <w:r w:rsidR="000430E5" w:rsidRPr="005F09A4">
        <w:rPr>
          <w:rFonts w:ascii="Century Gothic,Arial" w:eastAsia="Century Gothic,Arial" w:hAnsi="Century Gothic,Arial" w:cs="Century Gothic,Arial"/>
        </w:rPr>
        <w:t>,</w:t>
      </w:r>
      <w:r w:rsidR="00FC33FE" w:rsidRPr="005F09A4">
        <w:rPr>
          <w:rFonts w:ascii="Century Gothic,Arial" w:eastAsia="Century Gothic,Arial" w:hAnsi="Century Gothic,Arial" w:cs="Century Gothic,Arial"/>
        </w:rPr>
        <w:t xml:space="preserve"> raporty w dniu wysyłki winny być zamieszczane na platformie wymiany informacji cyfrowych. </w:t>
      </w:r>
      <w:r w:rsidR="006326D6" w:rsidRPr="005F09A4">
        <w:rPr>
          <w:rFonts w:ascii="Century Gothic,Arial" w:eastAsia="Century Gothic,Arial" w:hAnsi="Century Gothic,Arial" w:cs="Century Gothic,Arial"/>
        </w:rPr>
        <w:t xml:space="preserve">Oryginał </w:t>
      </w:r>
      <w:r w:rsidR="000430E5" w:rsidRPr="005F09A4">
        <w:rPr>
          <w:rFonts w:ascii="Century Gothic,Arial" w:eastAsia="Century Gothic,Arial" w:hAnsi="Century Gothic,Arial" w:cs="Century Gothic,Arial"/>
        </w:rPr>
        <w:t xml:space="preserve">dokumentu w </w:t>
      </w:r>
      <w:r w:rsidR="006326D6" w:rsidRPr="005F09A4">
        <w:rPr>
          <w:rFonts w:ascii="Century Gothic,Arial" w:eastAsia="Century Gothic,Arial" w:hAnsi="Century Gothic,Arial" w:cs="Century Gothic,Arial"/>
        </w:rPr>
        <w:t xml:space="preserve">wersji papierowej </w:t>
      </w:r>
      <w:r w:rsidR="005E57C8" w:rsidRPr="005F09A4">
        <w:rPr>
          <w:rFonts w:ascii="Century Gothic,Arial" w:eastAsia="Century Gothic,Arial" w:hAnsi="Century Gothic,Arial" w:cs="Century Gothic,Arial"/>
        </w:rPr>
        <w:t>będzie u Wykonawcy i zostanie udostępniony Zamawiające</w:t>
      </w:r>
      <w:r w:rsidR="000430E5" w:rsidRPr="005F09A4">
        <w:rPr>
          <w:rFonts w:ascii="Century Gothic,Arial" w:eastAsia="Century Gothic,Arial" w:hAnsi="Century Gothic,Arial" w:cs="Century Gothic,Arial"/>
        </w:rPr>
        <w:t>mu</w:t>
      </w:r>
      <w:r w:rsidR="005E57C8" w:rsidRPr="005F09A4">
        <w:rPr>
          <w:rFonts w:ascii="Century Gothic,Arial" w:eastAsia="Century Gothic,Arial" w:hAnsi="Century Gothic,Arial" w:cs="Century Gothic,Arial"/>
        </w:rPr>
        <w:t xml:space="preserve"> na każde jego wezwanie</w:t>
      </w:r>
      <w:r w:rsidRPr="005F09A4">
        <w:rPr>
          <w:rFonts w:ascii="Century Gothic,Arial" w:eastAsia="Century Gothic,Arial" w:hAnsi="Century Gothic,Arial" w:cs="Century Gothic,Arial"/>
        </w:rPr>
        <w:t>.</w:t>
      </w:r>
    </w:p>
    <w:p w14:paraId="38423ED2" w14:textId="77777777" w:rsidR="00FC3C7A" w:rsidRPr="005F09A4" w:rsidRDefault="00FC3C7A">
      <w:pPr>
        <w:numPr>
          <w:ilvl w:val="0"/>
          <w:numId w:val="9"/>
        </w:numPr>
        <w:tabs>
          <w:tab w:val="clear" w:pos="360"/>
          <w:tab w:val="num" w:pos="567"/>
        </w:tabs>
        <w:spacing w:line="360" w:lineRule="auto"/>
        <w:ind w:left="426" w:hanging="426"/>
        <w:jc w:val="both"/>
        <w:rPr>
          <w:rFonts w:ascii="Century Gothic" w:eastAsia="Century Gothic" w:hAnsi="Century Gothic" w:cs="Century Gothic"/>
        </w:rPr>
      </w:pPr>
      <w:r w:rsidRPr="005F09A4">
        <w:rPr>
          <w:rFonts w:ascii="Century Gothic" w:eastAsia="Century Gothic" w:hAnsi="Century Gothic" w:cs="Century Gothic"/>
        </w:rPr>
        <w:t>Jeżeli w jakimkolwiek czasie realizacji Robót:</w:t>
      </w:r>
    </w:p>
    <w:p w14:paraId="6070C35F" w14:textId="77777777" w:rsidR="00FC3C7A" w:rsidRPr="005F09A4" w:rsidRDefault="00FC3C7A" w:rsidP="002645F1">
      <w:pPr>
        <w:pStyle w:val="BodyText21"/>
        <w:numPr>
          <w:ilvl w:val="0"/>
          <w:numId w:val="91"/>
        </w:numPr>
        <w:spacing w:line="360" w:lineRule="auto"/>
        <w:ind w:left="709"/>
        <w:rPr>
          <w:rFonts w:ascii="Century Gothic,Calibri" w:eastAsia="Century Gothic,Calibri" w:hAnsi="Century Gothic,Calibri" w:cs="Century Gothic,Calibri"/>
          <w:sz w:val="20"/>
        </w:rPr>
      </w:pPr>
      <w:r w:rsidRPr="005F09A4">
        <w:rPr>
          <w:rFonts w:ascii="Century Gothic" w:eastAsia="Century Gothic" w:hAnsi="Century Gothic" w:cs="Century Gothic"/>
          <w:sz w:val="20"/>
        </w:rPr>
        <w:lastRenderedPageBreak/>
        <w:t>faktyczny lub spodziewany postęp Robót będzie niewystarczający do dotrzymania terminu Odbioru Technicznego lub Odbioru Końcowego, lub</w:t>
      </w:r>
    </w:p>
    <w:p w14:paraId="6103FF7B" w14:textId="33380063" w:rsidR="00FC3C7A" w:rsidRPr="005F09A4" w:rsidRDefault="00FC3C7A" w:rsidP="002645F1">
      <w:pPr>
        <w:pStyle w:val="BodyText21"/>
        <w:numPr>
          <w:ilvl w:val="0"/>
          <w:numId w:val="91"/>
        </w:numPr>
        <w:spacing w:line="360" w:lineRule="auto"/>
        <w:ind w:left="709"/>
        <w:rPr>
          <w:rFonts w:ascii="Century Gothic" w:eastAsia="Century Gothic" w:hAnsi="Century Gothic" w:cs="Century Gothic"/>
          <w:sz w:val="20"/>
        </w:rPr>
      </w:pPr>
      <w:r w:rsidRPr="005F09A4">
        <w:rPr>
          <w:rFonts w:ascii="Century Gothic" w:eastAsia="Century Gothic" w:hAnsi="Century Gothic" w:cs="Century Gothic"/>
          <w:sz w:val="20"/>
        </w:rPr>
        <w:t>faktyczny lub spodziewany postęp Robót będzie niewystarczający do dotrzymania terminów ukończenia poszczególnych Kamieni Milowych (innych niż Odbiór Techniczny i Odbiór Końcowy) określonych w Harmonogramie bazowym, lub</w:t>
      </w:r>
    </w:p>
    <w:p w14:paraId="716D0811" w14:textId="50307B6C" w:rsidR="00FC3C7A" w:rsidRPr="005F09A4" w:rsidRDefault="00FC3C7A" w:rsidP="002645F1">
      <w:pPr>
        <w:pStyle w:val="BodyText21"/>
        <w:numPr>
          <w:ilvl w:val="0"/>
          <w:numId w:val="91"/>
        </w:numPr>
        <w:spacing w:line="360" w:lineRule="auto"/>
        <w:ind w:left="709"/>
        <w:rPr>
          <w:rFonts w:ascii="Century Gothic" w:eastAsia="Century Gothic" w:hAnsi="Century Gothic" w:cs="Century Gothic"/>
          <w:sz w:val="20"/>
        </w:rPr>
      </w:pPr>
      <w:r w:rsidRPr="005F09A4">
        <w:rPr>
          <w:rFonts w:ascii="Century Gothic" w:eastAsia="Century Gothic" w:hAnsi="Century Gothic" w:cs="Century Gothic"/>
          <w:sz w:val="20"/>
        </w:rPr>
        <w:t>ujawnią się jakiekolwiek okoliczności, mogące zagrażać dochowaniu terminu Odbioru Technicznego lub Odbioru Końcowego, lub</w:t>
      </w:r>
    </w:p>
    <w:p w14:paraId="7EDB7413" w14:textId="6EFBAF01" w:rsidR="00FC3C7A" w:rsidRPr="005F09A4" w:rsidRDefault="00FC3C7A" w:rsidP="002645F1">
      <w:pPr>
        <w:pStyle w:val="BodyText21"/>
        <w:numPr>
          <w:ilvl w:val="0"/>
          <w:numId w:val="91"/>
        </w:numPr>
        <w:spacing w:line="360" w:lineRule="auto"/>
        <w:ind w:left="709"/>
        <w:rPr>
          <w:rFonts w:ascii="Century Gothic" w:eastAsia="Century Gothic" w:hAnsi="Century Gothic" w:cs="Century Gothic"/>
          <w:sz w:val="20"/>
        </w:rPr>
      </w:pPr>
      <w:r w:rsidRPr="005F09A4">
        <w:rPr>
          <w:rFonts w:ascii="Century Gothic" w:eastAsia="Century Gothic" w:hAnsi="Century Gothic" w:cs="Century Gothic"/>
          <w:sz w:val="20"/>
        </w:rPr>
        <w:t>ujawnią się jakiekolwiek okoliczności, mogące zagrażać dochowaniu terminów ukończenia poszczególnych Kamieni Milowych (innych niż Odbiór Techniczny i Odbiór Końcowy) określonych w Harmonogramie bazowym,</w:t>
      </w:r>
    </w:p>
    <w:p w14:paraId="7556C26A" w14:textId="3939077C" w:rsidR="00FC3C7A" w:rsidRPr="005F09A4" w:rsidRDefault="00FC3C7A" w:rsidP="00741A92">
      <w:pPr>
        <w:spacing w:line="360" w:lineRule="auto"/>
        <w:ind w:left="426"/>
        <w:jc w:val="both"/>
        <w:rPr>
          <w:rFonts w:ascii="Century Gothic" w:hAnsi="Century Gothic"/>
        </w:rPr>
      </w:pPr>
      <w:r w:rsidRPr="005F09A4">
        <w:rPr>
          <w:rFonts w:ascii="Century Gothic" w:eastAsia="Century Gothic" w:hAnsi="Century Gothic" w:cs="Century Gothic"/>
        </w:rPr>
        <w:t xml:space="preserve">Wykonawca niezwłocznie, nie później niż w terminie </w:t>
      </w:r>
      <w:r w:rsidR="00B747BC" w:rsidRPr="005F09A4">
        <w:rPr>
          <w:rFonts w:ascii="Century Gothic" w:eastAsia="Century Gothic" w:hAnsi="Century Gothic" w:cs="Century Gothic"/>
          <w:b/>
          <w:bCs/>
        </w:rPr>
        <w:t>14</w:t>
      </w:r>
      <w:r w:rsidRPr="005F09A4">
        <w:rPr>
          <w:rFonts w:ascii="Century Gothic" w:eastAsia="Century Gothic" w:hAnsi="Century Gothic" w:cs="Century Gothic"/>
          <w:b/>
          <w:bCs/>
        </w:rPr>
        <w:t xml:space="preserve"> dni</w:t>
      </w:r>
      <w:r w:rsidRPr="005F09A4">
        <w:rPr>
          <w:rFonts w:ascii="Century Gothic" w:eastAsia="Century Gothic" w:hAnsi="Century Gothic" w:cs="Century Gothic"/>
        </w:rPr>
        <w:t xml:space="preserve"> od zaistnienia tych okoliczności:</w:t>
      </w:r>
      <w:r w:rsidR="00131AFB" w:rsidRPr="005F09A4">
        <w:rPr>
          <w:rFonts w:ascii="Century Gothic" w:eastAsia="Century Gothic" w:hAnsi="Century Gothic" w:cs="Century Gothic"/>
        </w:rPr>
        <w:t xml:space="preserve"> </w:t>
      </w:r>
      <w:r w:rsidRPr="005F09A4">
        <w:rPr>
          <w:rFonts w:ascii="Century Gothic" w:eastAsia="Century Gothic" w:hAnsi="Century Gothic" w:cs="Century Gothic"/>
        </w:rPr>
        <w:t xml:space="preserve">powiadomi </w:t>
      </w:r>
      <w:r w:rsidR="00564916" w:rsidRPr="005F09A4">
        <w:rPr>
          <w:rFonts w:ascii="Century Gothic" w:eastAsia="Century Gothic" w:hAnsi="Century Gothic" w:cs="Century Gothic"/>
        </w:rPr>
        <w:t xml:space="preserve">Inspektora </w:t>
      </w:r>
      <w:r w:rsidRPr="005F09A4">
        <w:rPr>
          <w:rFonts w:ascii="Century Gothic" w:eastAsia="Century Gothic" w:hAnsi="Century Gothic" w:cs="Century Gothic"/>
        </w:rPr>
        <w:t>Nadzoru Inwestorskiego i Zamawiającego o okolicznościach, o których mowa w punktach 1), 2), 3) lub 4)</w:t>
      </w:r>
      <w:r w:rsidR="007732BB" w:rsidRPr="005F09A4">
        <w:rPr>
          <w:rFonts w:ascii="Century Gothic" w:eastAsia="Century Gothic" w:hAnsi="Century Gothic" w:cs="Century Gothic"/>
        </w:rPr>
        <w:t xml:space="preserve"> powyżej</w:t>
      </w:r>
      <w:r w:rsidRPr="005F09A4">
        <w:rPr>
          <w:rFonts w:ascii="Century Gothic" w:eastAsia="Century Gothic" w:hAnsi="Century Gothic" w:cs="Century Gothic"/>
        </w:rPr>
        <w:t xml:space="preserve"> i przyczynach, z których one wynikają, a także oceni ich wpływ na termin Odbioru Technicznego lub Odbioru Końcowego oraz zakres lub sposób wykonania Umowy</w:t>
      </w:r>
      <w:r w:rsidR="00741A92" w:rsidRPr="005F09A4">
        <w:rPr>
          <w:rFonts w:ascii="Century Gothic" w:eastAsia="Century Gothic" w:hAnsi="Century Gothic" w:cs="Century Gothic"/>
        </w:rPr>
        <w:t>.</w:t>
      </w:r>
    </w:p>
    <w:p w14:paraId="1C6D5273" w14:textId="03A90DA9" w:rsidR="00FC3C7A" w:rsidRPr="005F09A4" w:rsidRDefault="00741A92" w:rsidP="00741A92">
      <w:pPr>
        <w:spacing w:line="360" w:lineRule="auto"/>
        <w:ind w:left="426"/>
        <w:jc w:val="both"/>
        <w:rPr>
          <w:rFonts w:ascii="Century Gothic" w:hAnsi="Century Gothic"/>
        </w:rPr>
      </w:pPr>
      <w:r w:rsidRPr="005F09A4">
        <w:rPr>
          <w:rFonts w:ascii="Century Gothic" w:eastAsia="Century Gothic" w:hAnsi="Century Gothic" w:cs="Century Gothic"/>
        </w:rPr>
        <w:t xml:space="preserve">W </w:t>
      </w:r>
      <w:r w:rsidR="00FC3C7A" w:rsidRPr="005F09A4">
        <w:rPr>
          <w:rFonts w:ascii="Century Gothic" w:eastAsia="Century Gothic" w:hAnsi="Century Gothic" w:cs="Century Gothic"/>
        </w:rPr>
        <w:t>przypadku możliwości negatywnego wpływu okoliczności, o których mowa w punktach 1) lub 3) na termin Odbioru Technicznego lub Odbioru Końcowego, Wykonawca przedstawi Wykonawcy Nadzoru Inwestorskiego oraz Zamawiającemu</w:t>
      </w:r>
      <w:r w:rsidRPr="005F09A4">
        <w:rPr>
          <w:rFonts w:ascii="Century Gothic" w:eastAsia="Century Gothic" w:hAnsi="Century Gothic" w:cs="Century Gothic"/>
        </w:rPr>
        <w:t>,</w:t>
      </w:r>
      <w:r w:rsidR="00FC3C7A" w:rsidRPr="005F09A4">
        <w:rPr>
          <w:rFonts w:ascii="Century Gothic" w:eastAsia="Century Gothic" w:hAnsi="Century Gothic" w:cs="Century Gothic"/>
        </w:rPr>
        <w:t xml:space="preserve"> w terminie </w:t>
      </w:r>
      <w:r w:rsidR="00FC3C7A" w:rsidRPr="005F09A4">
        <w:rPr>
          <w:rFonts w:ascii="Century Gothic" w:eastAsia="Century Gothic" w:hAnsi="Century Gothic" w:cs="Century Gothic"/>
          <w:b/>
          <w:bCs/>
        </w:rPr>
        <w:t>10 dni</w:t>
      </w:r>
      <w:r w:rsidR="00FC3C7A" w:rsidRPr="005F09A4">
        <w:rPr>
          <w:rFonts w:ascii="Century Gothic" w:eastAsia="Century Gothic" w:hAnsi="Century Gothic" w:cs="Century Gothic"/>
        </w:rPr>
        <w:t xml:space="preserve"> roboczych od dnia wystąpienia tych okoliczności</w:t>
      </w:r>
      <w:r w:rsidRPr="005F09A4">
        <w:rPr>
          <w:rFonts w:ascii="Century Gothic" w:eastAsia="Century Gothic" w:hAnsi="Century Gothic" w:cs="Century Gothic"/>
        </w:rPr>
        <w:t>,</w:t>
      </w:r>
      <w:r w:rsidR="00FC3C7A" w:rsidRPr="005F09A4">
        <w:rPr>
          <w:rFonts w:ascii="Century Gothic" w:eastAsia="Century Gothic" w:hAnsi="Century Gothic" w:cs="Century Gothic"/>
        </w:rPr>
        <w:t xml:space="preserve"> Program Naprawczy opisujący szczegółowo proponowane działania oraz zasoby, które należy zaangażować w celu zapewnienia </w:t>
      </w:r>
      <w:r w:rsidR="00FC3C7A" w:rsidRPr="005C5A1E">
        <w:rPr>
          <w:rFonts w:ascii="Century Gothic" w:eastAsia="Century Gothic" w:hAnsi="Century Gothic" w:cs="Century Gothic"/>
        </w:rPr>
        <w:t>zgodności postępu Robót z wymaganiami Umowy</w:t>
      </w:r>
      <w:r w:rsidR="00493BA7" w:rsidRPr="005C5A1E">
        <w:rPr>
          <w:rFonts w:ascii="Century Gothic" w:eastAsia="Century Gothic" w:hAnsi="Century Gothic" w:cs="Century Gothic"/>
        </w:rPr>
        <w:t xml:space="preserve">. </w:t>
      </w:r>
      <w:r w:rsidR="00FC3C7A" w:rsidRPr="005C5A1E">
        <w:rPr>
          <w:rFonts w:ascii="Century Gothic" w:eastAsia="Century Gothic" w:hAnsi="Century Gothic" w:cs="Century Gothic"/>
        </w:rPr>
        <w:t>W takim przypadku Wykonawca wraz z Programem Naprawczym przedstawi również aktualizację Harmonogramu. W przypadku sporu pomiędzy Stronami, co do zaistnienia okoliczności określonych w punk</w:t>
      </w:r>
      <w:r w:rsidR="00C32DB5" w:rsidRPr="005C5A1E">
        <w:rPr>
          <w:rFonts w:ascii="Century Gothic" w:eastAsia="Century Gothic" w:hAnsi="Century Gothic" w:cs="Century Gothic"/>
        </w:rPr>
        <w:t>tach</w:t>
      </w:r>
      <w:r w:rsidR="00FC3C7A" w:rsidRPr="005C5A1E">
        <w:rPr>
          <w:rFonts w:ascii="Century Gothic" w:eastAsia="Century Gothic" w:hAnsi="Century Gothic" w:cs="Century Gothic"/>
        </w:rPr>
        <w:t xml:space="preserve"> </w:t>
      </w:r>
      <w:r w:rsidR="00C32DB5" w:rsidRPr="005C5A1E">
        <w:rPr>
          <w:rFonts w:ascii="Century Gothic" w:eastAsia="Century Gothic" w:hAnsi="Century Gothic" w:cs="Century Gothic"/>
        </w:rPr>
        <w:t>1), 2), 3) lub 4)</w:t>
      </w:r>
      <w:r w:rsidR="007C4C02" w:rsidRPr="005C5A1E">
        <w:rPr>
          <w:rFonts w:ascii="Century Gothic" w:eastAsia="Century Gothic" w:hAnsi="Century Gothic" w:cs="Century Gothic"/>
        </w:rPr>
        <w:t xml:space="preserve"> powyżej</w:t>
      </w:r>
      <w:r w:rsidR="00FC3C7A" w:rsidRPr="005C5A1E">
        <w:rPr>
          <w:rFonts w:ascii="Century Gothic" w:eastAsia="Century Gothic" w:hAnsi="Century Gothic" w:cs="Century Gothic"/>
        </w:rPr>
        <w:t xml:space="preserve">, Zamawiający ma prawo do wydania wiążącego Wykonawcę polecenia przedstawienia Programu Naprawczego wraz z aktualizacją Harmonogramu. W sytuacji wydania Wykonawcy polecenia przedstawienia Programu Naprawczego </w:t>
      </w:r>
      <w:r w:rsidR="00C32DB5" w:rsidRPr="005C5A1E">
        <w:rPr>
          <w:rFonts w:ascii="Century Gothic" w:eastAsia="Century Gothic" w:hAnsi="Century Gothic" w:cs="Century Gothic"/>
        </w:rPr>
        <w:t xml:space="preserve">przez Zamawiającego lub </w:t>
      </w:r>
      <w:r w:rsidR="007C4C02" w:rsidRPr="005C5A1E">
        <w:rPr>
          <w:rFonts w:ascii="Century Gothic" w:eastAsia="Century Gothic" w:hAnsi="Century Gothic" w:cs="Century Gothic"/>
        </w:rPr>
        <w:t xml:space="preserve">Wykonawcę </w:t>
      </w:r>
      <w:r w:rsidR="00C32DB5" w:rsidRPr="005C5A1E">
        <w:rPr>
          <w:rFonts w:ascii="Century Gothic" w:eastAsia="Century Gothic" w:hAnsi="Century Gothic" w:cs="Century Gothic"/>
        </w:rPr>
        <w:t>Nadz</w:t>
      </w:r>
      <w:r w:rsidR="007C4C02" w:rsidRPr="005C5A1E">
        <w:rPr>
          <w:rFonts w:ascii="Century Gothic" w:eastAsia="Century Gothic" w:hAnsi="Century Gothic" w:cs="Century Gothic"/>
        </w:rPr>
        <w:t>oru</w:t>
      </w:r>
      <w:r w:rsidR="00C32DB5" w:rsidRPr="005C5A1E">
        <w:rPr>
          <w:rFonts w:ascii="Century Gothic" w:eastAsia="Century Gothic" w:hAnsi="Century Gothic" w:cs="Century Gothic"/>
        </w:rPr>
        <w:t xml:space="preserve"> Inwestorski</w:t>
      </w:r>
      <w:r w:rsidR="007C4C02" w:rsidRPr="005C5A1E">
        <w:rPr>
          <w:rFonts w:ascii="Century Gothic" w:eastAsia="Century Gothic" w:hAnsi="Century Gothic" w:cs="Century Gothic"/>
        </w:rPr>
        <w:t>ego</w:t>
      </w:r>
      <w:r w:rsidR="00C32DB5" w:rsidRPr="005C5A1E">
        <w:rPr>
          <w:rFonts w:ascii="Century Gothic" w:eastAsia="Century Gothic" w:hAnsi="Century Gothic" w:cs="Century Gothic"/>
        </w:rPr>
        <w:t xml:space="preserve"> </w:t>
      </w:r>
      <w:r w:rsidR="00FC3C7A" w:rsidRPr="005C5A1E">
        <w:rPr>
          <w:rFonts w:ascii="Century Gothic" w:eastAsia="Century Gothic" w:hAnsi="Century Gothic" w:cs="Century Gothic"/>
        </w:rPr>
        <w:t>wraz z aktualizacją Harmonogramu terminy określone w ust. 11-1</w:t>
      </w:r>
      <w:r w:rsidR="0057135D" w:rsidRPr="005C5A1E">
        <w:rPr>
          <w:rFonts w:ascii="Century Gothic" w:eastAsia="Century Gothic" w:hAnsi="Century Gothic" w:cs="Century Gothic"/>
        </w:rPr>
        <w:t>5</w:t>
      </w:r>
      <w:r w:rsidR="00FC3C7A" w:rsidRPr="005C5A1E">
        <w:rPr>
          <w:rFonts w:ascii="Century Gothic" w:eastAsia="Century Gothic" w:hAnsi="Century Gothic" w:cs="Century Gothic"/>
        </w:rPr>
        <w:t xml:space="preserve"> są liczone od dnia wydania polecenia </w:t>
      </w:r>
      <w:r w:rsidR="00FC3C7A" w:rsidRPr="005F09A4">
        <w:rPr>
          <w:rFonts w:ascii="Century Gothic" w:eastAsia="Century Gothic" w:hAnsi="Century Gothic" w:cs="Century Gothic"/>
        </w:rPr>
        <w:t xml:space="preserve">przez Zamawiającego. </w:t>
      </w:r>
      <w:r w:rsidR="00124AE4" w:rsidRPr="005F09A4">
        <w:rPr>
          <w:rFonts w:ascii="Century Gothic" w:eastAsia="Century Gothic" w:hAnsi="Century Gothic" w:cs="Century Gothic"/>
        </w:rPr>
        <w:t xml:space="preserve">W przypadku wystąpienia konieczności wykonania Robót dodatkowych lub Robót zamiennych Wykonawca przedstawi ponadto odpowiedni Protokół Konieczności zgodnie z </w:t>
      </w:r>
      <w:r w:rsidR="00124AE4" w:rsidRPr="002530B2">
        <w:rPr>
          <w:rFonts w:ascii="Century Gothic" w:eastAsia="Century Gothic" w:hAnsi="Century Gothic" w:cs="Century Gothic"/>
        </w:rPr>
        <w:t xml:space="preserve">zapisami </w:t>
      </w:r>
      <w:r w:rsidR="002530B2" w:rsidRPr="002530B2">
        <w:rPr>
          <w:rFonts w:ascii="Century Gothic" w:eastAsia="Century Gothic" w:hAnsi="Century Gothic" w:cs="Century Gothic"/>
        </w:rPr>
        <w:t>A</w:t>
      </w:r>
      <w:r w:rsidR="00124AE4" w:rsidRPr="002530B2">
        <w:rPr>
          <w:rFonts w:ascii="Century Gothic" w:eastAsia="Century Gothic" w:hAnsi="Century Gothic" w:cs="Century Gothic"/>
        </w:rPr>
        <w:t>rt. 3 ust. 6</w:t>
      </w:r>
      <w:r w:rsidR="008116C2" w:rsidRPr="002530B2">
        <w:rPr>
          <w:rFonts w:ascii="Century Gothic" w:eastAsia="Century Gothic" w:hAnsi="Century Gothic" w:cs="Century Gothic"/>
        </w:rPr>
        <w:t xml:space="preserve"> Umowy</w:t>
      </w:r>
      <w:r w:rsidR="00124AE4" w:rsidRPr="002530B2">
        <w:rPr>
          <w:rFonts w:ascii="Century Gothic" w:eastAsia="Century Gothic" w:hAnsi="Century Gothic" w:cs="Century Gothic"/>
        </w:rPr>
        <w:t>.</w:t>
      </w:r>
    </w:p>
    <w:p w14:paraId="2140EE46" w14:textId="26CB5AD2" w:rsidR="008C28DA" w:rsidRPr="005F09A4" w:rsidRDefault="00FC3C7A">
      <w:pPr>
        <w:numPr>
          <w:ilvl w:val="0"/>
          <w:numId w:val="9"/>
        </w:numPr>
        <w:tabs>
          <w:tab w:val="clear" w:pos="360"/>
          <w:tab w:val="num" w:pos="426"/>
        </w:tabs>
        <w:spacing w:line="360" w:lineRule="auto"/>
        <w:ind w:left="4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Zamawiający</w:t>
      </w:r>
      <w:r w:rsidR="00741A92" w:rsidRPr="005F09A4">
        <w:rPr>
          <w:rFonts w:ascii="Century Gothic,Arial" w:eastAsia="Century Gothic,Arial" w:hAnsi="Century Gothic,Arial" w:cs="Century Gothic,Arial"/>
        </w:rPr>
        <w:t>,</w:t>
      </w:r>
      <w:r w:rsidRPr="005F09A4">
        <w:rPr>
          <w:rFonts w:ascii="Century Gothic,Arial" w:eastAsia="Century Gothic,Arial" w:hAnsi="Century Gothic,Arial" w:cs="Century Gothic,Arial"/>
        </w:rPr>
        <w:t xml:space="preserve"> po uzyskaniu opinii Wykonawcy Nadzoru Inwestorskiego, Program Naprawczy zatwierdzi lub wniesie do niego uwagi w terminie </w:t>
      </w:r>
      <w:r w:rsidRPr="005F09A4">
        <w:rPr>
          <w:rFonts w:ascii="Century Gothic" w:eastAsia="Century Gothic" w:hAnsi="Century Gothic" w:cs="Century Gothic"/>
          <w:b/>
          <w:bCs/>
        </w:rPr>
        <w:t>10 dni</w:t>
      </w:r>
      <w:r w:rsidRPr="005F09A4">
        <w:rPr>
          <w:rFonts w:ascii="Century Gothic,Arial" w:eastAsia="Century Gothic,Arial" w:hAnsi="Century Gothic,Arial" w:cs="Century Gothic,Arial"/>
        </w:rPr>
        <w:t xml:space="preserve"> roboczych od daty jego otrzymania. Prawo wniesienia uwag do Programu Naprawczego przysługuje również Wykonawcy Nadzoru Inwestorskiego. W przypadku wniesienia uwag do Programu Naprawczego, Wykonawca w terminie </w:t>
      </w:r>
      <w:r w:rsidRPr="005F09A4">
        <w:rPr>
          <w:rFonts w:ascii="Century Gothic" w:eastAsia="Century Gothic" w:hAnsi="Century Gothic" w:cs="Century Gothic"/>
          <w:b/>
          <w:bCs/>
        </w:rPr>
        <w:t>5 dni</w:t>
      </w:r>
      <w:r w:rsidRPr="005F09A4">
        <w:rPr>
          <w:rFonts w:ascii="Century Gothic,Arial" w:eastAsia="Century Gothic,Arial" w:hAnsi="Century Gothic,Arial" w:cs="Century Gothic,Arial"/>
        </w:rPr>
        <w:t xml:space="preserve"> roboczych od dnia ich otrzymania wprowadzi zmiany do Programu Naprawczego i ponownie przekaże Program Naprawczy do zatwierdzenia. </w:t>
      </w:r>
      <w:r w:rsidRPr="005F09A4">
        <w:rPr>
          <w:rFonts w:ascii="Century Gothic,Arial" w:eastAsia="Century Gothic,Arial" w:hAnsi="Century Gothic,Arial" w:cs="Century Gothic,Arial"/>
        </w:rPr>
        <w:lastRenderedPageBreak/>
        <w:t xml:space="preserve">Zamawiający  po uzyskaniu opinii </w:t>
      </w:r>
      <w:r w:rsidR="00564916" w:rsidRPr="005F09A4">
        <w:rPr>
          <w:rFonts w:ascii="Century Gothic,Arial" w:eastAsia="Century Gothic,Arial" w:hAnsi="Century Gothic,Arial" w:cs="Century Gothic,Arial"/>
        </w:rPr>
        <w:t xml:space="preserve">Inspektora </w:t>
      </w:r>
      <w:r w:rsidRPr="005F09A4">
        <w:rPr>
          <w:rFonts w:ascii="Century Gothic,Arial" w:eastAsia="Century Gothic,Arial" w:hAnsi="Century Gothic,Arial" w:cs="Century Gothic,Arial"/>
        </w:rPr>
        <w:t>Nadzoru Inwestorskiego, Program Naprawczy zatwierdzi lub wniesie do niego uwagi w terminie</w:t>
      </w:r>
      <w:r w:rsidRPr="005F09A4" w:rsidDel="00C92D63">
        <w:rPr>
          <w:rFonts w:ascii="Century Gothic,Arial" w:eastAsia="Century Gothic,Arial" w:hAnsi="Century Gothic,Arial" w:cs="Century Gothic,Arial"/>
        </w:rPr>
        <w:t xml:space="preserve"> </w:t>
      </w:r>
      <w:r w:rsidR="004C45D2" w:rsidRPr="005F09A4">
        <w:rPr>
          <w:rFonts w:ascii="Century Gothic" w:eastAsia="Century Gothic" w:hAnsi="Century Gothic" w:cs="Century Gothic"/>
          <w:b/>
          <w:bCs/>
        </w:rPr>
        <w:t>10</w:t>
      </w:r>
      <w:r w:rsidRPr="005F09A4">
        <w:rPr>
          <w:rFonts w:ascii="Century Gothic" w:eastAsia="Century Gothic" w:hAnsi="Century Gothic" w:cs="Century Gothic"/>
          <w:b/>
          <w:bCs/>
        </w:rPr>
        <w:t xml:space="preserve"> dni</w:t>
      </w:r>
      <w:r w:rsidRPr="005F09A4">
        <w:rPr>
          <w:rFonts w:ascii="Century Gothic,Arial" w:eastAsia="Century Gothic,Arial" w:hAnsi="Century Gothic,Arial" w:cs="Century Gothic,Arial"/>
        </w:rPr>
        <w:t xml:space="preserve"> roboczych od</w:t>
      </w:r>
      <w:r w:rsidR="001A606C" w:rsidRPr="005F09A4">
        <w:rPr>
          <w:rFonts w:ascii="Century Gothic,Arial" w:eastAsia="Century Gothic,Arial" w:hAnsi="Century Gothic,Arial" w:cs="Century Gothic,Arial"/>
        </w:rPr>
        <w:t xml:space="preserve"> </w:t>
      </w:r>
      <w:r w:rsidRPr="005F09A4">
        <w:rPr>
          <w:rFonts w:ascii="Century Gothic,Arial" w:eastAsia="Century Gothic,Arial" w:hAnsi="Century Gothic,Arial" w:cs="Century Gothic,Arial"/>
        </w:rPr>
        <w:t xml:space="preserve">jego otrzymania. </w:t>
      </w:r>
      <w:r w:rsidR="006C11CB" w:rsidRPr="005F09A4">
        <w:rPr>
          <w:rFonts w:ascii="Century Gothic,Arial" w:eastAsia="Century Gothic,Arial" w:hAnsi="Century Gothic,Arial" w:cs="Century Gothic,Arial"/>
        </w:rPr>
        <w:t xml:space="preserve">W przypadku wykonywania czynności nadzoru inwestorskiego przez Zamawiającego, Zamawiający Program Naprawczy zatwierdzi lub wniesie do niego uwagi w terminie </w:t>
      </w:r>
      <w:r w:rsidR="00564916" w:rsidRPr="005F09A4">
        <w:rPr>
          <w:rFonts w:ascii="Century Gothic,Arial" w:eastAsia="Century Gothic,Arial" w:hAnsi="Century Gothic,Arial" w:cs="Century Gothic,Arial"/>
          <w:b/>
          <w:bCs/>
        </w:rPr>
        <w:t>10 dni</w:t>
      </w:r>
      <w:r w:rsidR="00564916" w:rsidRPr="005F09A4">
        <w:rPr>
          <w:rFonts w:ascii="Century Gothic,Arial" w:eastAsia="Century Gothic,Arial" w:hAnsi="Century Gothic,Arial" w:cs="Century Gothic,Arial"/>
        </w:rPr>
        <w:t xml:space="preserve"> </w:t>
      </w:r>
      <w:r w:rsidR="006C11CB" w:rsidRPr="005F09A4">
        <w:rPr>
          <w:rFonts w:ascii="Century Gothic,Arial" w:eastAsia="Century Gothic,Arial" w:hAnsi="Century Gothic,Arial" w:cs="Century Gothic,Arial"/>
        </w:rPr>
        <w:t xml:space="preserve">roboczych od daty jego otrzymania. </w:t>
      </w:r>
      <w:r w:rsidRPr="005F09A4">
        <w:rPr>
          <w:rFonts w:ascii="Century Gothic,Arial" w:eastAsia="Century Gothic,Arial" w:hAnsi="Century Gothic,Arial" w:cs="Century Gothic,Arial"/>
        </w:rPr>
        <w:t xml:space="preserve">W każdym przypadku, w szczególności w przypadku sporu pomiędzy Stronami co do tego czy opóźnienie powstało z przyczyn leżących po stronie Wykonawcy, Zamawiający zachowuje prawo do wydania wiążącego Wykonawcę polecenia wdrożenia Programu Naprawczego zgodnie z sugestiami Zamawiającego. </w:t>
      </w:r>
    </w:p>
    <w:p w14:paraId="5C6C8EE5" w14:textId="0EF41287" w:rsidR="00124AE4" w:rsidRPr="005F09A4" w:rsidRDefault="00124AE4">
      <w:pPr>
        <w:numPr>
          <w:ilvl w:val="0"/>
          <w:numId w:val="9"/>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W przypadku konieczności realizacji Robót dodatkowych lub Robót zamiennych w ramach Programu Naprawczego Wykonawca najpóźniej w terminie przewidzianym na przedstawienie Programu Naprawczego przekaże Inspektorowi Nadzoru Inwestorskiego i Zamawiającemu Protokół Konieczności. W przeciwnym razie Wykonawca przyjmuje na siebie koszt i ryzyko opracowania i wdrożenia Programu Naprawczego, bez względu na okoliczności z których wynika konieczność jego opracowania i wdrożenia. Oznacza to zrzeczenie się przez Wykonawcę wszelkich roszczeń z tego tytułu w stosunku do Zamawiającego oraz skutkuje to po stronie Wykonawcy utratą możliwości zgłoszenia skutecznych roszczeń z tego tytułu, w tym roszczeń o zapłatę lub odszkodowanie, na dalszym etapie realizacji Inwestycji, z zastrzeżeniem </w:t>
      </w:r>
      <w:r w:rsidRPr="002530B2">
        <w:rPr>
          <w:rFonts w:ascii="Century Gothic,Arial" w:eastAsia="Century Gothic,Arial" w:hAnsi="Century Gothic,Arial" w:cs="Century Gothic,Arial"/>
        </w:rPr>
        <w:t>ust. 14-15 poniżej.</w:t>
      </w:r>
    </w:p>
    <w:p w14:paraId="5677AA63" w14:textId="089AB6B7" w:rsidR="00035471" w:rsidRPr="005F09A4" w:rsidRDefault="00035471">
      <w:pPr>
        <w:numPr>
          <w:ilvl w:val="0"/>
          <w:numId w:val="9"/>
        </w:numPr>
        <w:tabs>
          <w:tab w:val="clear" w:pos="360"/>
          <w:tab w:val="num" w:pos="426"/>
        </w:tabs>
        <w:spacing w:line="360" w:lineRule="auto"/>
        <w:ind w:left="4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Wykonawca będzie zwolniony z odpowiedzialności za skutki okoliczności, nie leżące po jego stronie, które spowodowały konieczność przedstawienia Programu Naprawczego, zgodnie z ust. 11 pkt 1</w:t>
      </w:r>
      <w:r w:rsidR="00BE3C0F" w:rsidRPr="005F09A4">
        <w:rPr>
          <w:rFonts w:ascii="Century Gothic,Arial" w:eastAsia="Century Gothic,Arial" w:hAnsi="Century Gothic,Arial" w:cs="Century Gothic,Arial"/>
        </w:rPr>
        <w:t>)</w:t>
      </w:r>
      <w:r w:rsidRPr="005F09A4">
        <w:rPr>
          <w:rFonts w:ascii="Century Gothic,Arial" w:eastAsia="Century Gothic,Arial" w:hAnsi="Century Gothic,Arial" w:cs="Century Gothic,Arial"/>
        </w:rPr>
        <w:t>-4</w:t>
      </w:r>
      <w:r w:rsidR="00BE3C0F" w:rsidRPr="005F09A4">
        <w:rPr>
          <w:rFonts w:ascii="Century Gothic,Arial" w:eastAsia="Century Gothic,Arial" w:hAnsi="Century Gothic,Arial" w:cs="Century Gothic,Arial"/>
        </w:rPr>
        <w:t>) powyżej</w:t>
      </w:r>
      <w:r w:rsidRPr="005F09A4">
        <w:rPr>
          <w:rFonts w:ascii="Century Gothic,Arial" w:eastAsia="Century Gothic,Arial" w:hAnsi="Century Gothic,Arial" w:cs="Century Gothic,Arial"/>
        </w:rPr>
        <w:t xml:space="preserve">,  (w zakresie, w jakim Wykonawca opisał wpływ tych okoliczności na wykonanie Umowy), pod warunkiem jednoczesnego dopełnienia obowiązków, o których mowa w </w:t>
      </w:r>
      <w:r w:rsidRPr="002530B2">
        <w:rPr>
          <w:rFonts w:ascii="Century Gothic,Arial" w:eastAsia="Century Gothic,Arial" w:hAnsi="Century Gothic,Arial" w:cs="Century Gothic,Arial"/>
        </w:rPr>
        <w:t xml:space="preserve">ust. </w:t>
      </w:r>
      <w:r w:rsidR="00493BA7" w:rsidRPr="002530B2">
        <w:rPr>
          <w:rFonts w:ascii="Century Gothic,Arial" w:eastAsia="Century Gothic,Arial" w:hAnsi="Century Gothic,Arial" w:cs="Century Gothic,Arial"/>
        </w:rPr>
        <w:t>11</w:t>
      </w:r>
      <w:r w:rsidRPr="002530B2">
        <w:rPr>
          <w:rFonts w:ascii="Century Gothic,Arial" w:eastAsia="Century Gothic,Arial" w:hAnsi="Century Gothic,Arial" w:cs="Century Gothic,Arial"/>
        </w:rPr>
        <w:t>-</w:t>
      </w:r>
      <w:r w:rsidR="00493BA7" w:rsidRPr="002530B2">
        <w:rPr>
          <w:rFonts w:ascii="Century Gothic,Arial" w:eastAsia="Century Gothic,Arial" w:hAnsi="Century Gothic,Arial" w:cs="Century Gothic,Arial"/>
        </w:rPr>
        <w:t xml:space="preserve">13 </w:t>
      </w:r>
      <w:r w:rsidRPr="002530B2">
        <w:rPr>
          <w:rFonts w:ascii="Century Gothic,Arial" w:eastAsia="Century Gothic,Arial" w:hAnsi="Century Gothic,Arial" w:cs="Century Gothic,Arial"/>
        </w:rPr>
        <w:t>powyżej. Jeśli</w:t>
      </w:r>
      <w:r w:rsidRPr="005F09A4">
        <w:rPr>
          <w:rFonts w:ascii="Century Gothic,Arial" w:eastAsia="Century Gothic,Arial" w:hAnsi="Century Gothic,Arial" w:cs="Century Gothic,Arial"/>
        </w:rPr>
        <w:t xml:space="preserve"> Wykonawca nie dopełni warunków, o których mowa w ust. </w:t>
      </w:r>
      <w:r w:rsidR="00493BA7" w:rsidRPr="002530B2">
        <w:rPr>
          <w:rFonts w:ascii="Century Gothic,Arial" w:eastAsia="Century Gothic,Arial" w:hAnsi="Century Gothic,Arial" w:cs="Century Gothic,Arial"/>
        </w:rPr>
        <w:t>11</w:t>
      </w:r>
      <w:r w:rsidRPr="002530B2">
        <w:rPr>
          <w:rFonts w:ascii="Century Gothic,Arial" w:eastAsia="Century Gothic,Arial" w:hAnsi="Century Gothic,Arial" w:cs="Century Gothic,Arial"/>
        </w:rPr>
        <w:t>-</w:t>
      </w:r>
      <w:r w:rsidR="00493BA7" w:rsidRPr="002530B2">
        <w:rPr>
          <w:rFonts w:ascii="Century Gothic,Arial" w:eastAsia="Century Gothic,Arial" w:hAnsi="Century Gothic,Arial" w:cs="Century Gothic,Arial"/>
        </w:rPr>
        <w:t xml:space="preserve">13 </w:t>
      </w:r>
      <w:r w:rsidRPr="002530B2">
        <w:rPr>
          <w:rFonts w:ascii="Century Gothic,Arial" w:eastAsia="Century Gothic,Arial" w:hAnsi="Century Gothic,Arial" w:cs="Century Gothic,Arial"/>
        </w:rPr>
        <w:t>powyżej, uznaje</w:t>
      </w:r>
      <w:r w:rsidRPr="005F09A4">
        <w:rPr>
          <w:rFonts w:ascii="Century Gothic,Arial" w:eastAsia="Century Gothic,Arial" w:hAnsi="Century Gothic,Arial" w:cs="Century Gothic,Arial"/>
        </w:rPr>
        <w:t xml:space="preserve"> się, że Wykonawca ocenił i zdecydował, że skutki danej okoliczności nie mają wpływu  na dochowanie terminu realizacji Inwestycji, a ewentualne koszty z tym związane mieszczą się w Wynagrodzeniu. W takim przypadku Wykonawca traci prawo powoływania się na okoliczność, mającą wpływ na dochowanie terminu realizacji Inwestycji, chyba że przy zachowaniu należytej staranności Wykonawca o okolicznościach tych nie wiedział i nie mógł się dowiedzieć.</w:t>
      </w:r>
    </w:p>
    <w:p w14:paraId="3A4AE82E" w14:textId="66DB864C" w:rsidR="00FC3C7A" w:rsidRPr="005F09A4" w:rsidRDefault="00035471">
      <w:pPr>
        <w:numPr>
          <w:ilvl w:val="0"/>
          <w:numId w:val="9"/>
        </w:numPr>
        <w:tabs>
          <w:tab w:val="clear" w:pos="360"/>
          <w:tab w:val="num" w:pos="426"/>
        </w:tabs>
        <w:spacing w:line="360" w:lineRule="auto"/>
        <w:ind w:left="4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Z zastrzeżeniem postanowień </w:t>
      </w:r>
      <w:r w:rsidRPr="007C7DA4">
        <w:rPr>
          <w:rFonts w:ascii="Century Gothic,Arial" w:eastAsia="Century Gothic,Arial" w:hAnsi="Century Gothic,Arial" w:cs="Century Gothic,Arial"/>
        </w:rPr>
        <w:t xml:space="preserve">Art. 23 ust. 1 pkt </w:t>
      </w:r>
      <w:r w:rsidR="002530B2" w:rsidRPr="007C7DA4">
        <w:rPr>
          <w:rFonts w:ascii="Century Gothic,Arial" w:eastAsia="Century Gothic,Arial" w:hAnsi="Century Gothic,Arial" w:cs="Century Gothic,Arial"/>
        </w:rPr>
        <w:t>9</w:t>
      </w:r>
      <w:r w:rsidRPr="007C7DA4">
        <w:rPr>
          <w:rFonts w:ascii="Century Gothic,Arial" w:eastAsia="Century Gothic,Arial" w:hAnsi="Century Gothic,Arial" w:cs="Century Gothic,Arial"/>
        </w:rPr>
        <w:t>-</w:t>
      </w:r>
      <w:r w:rsidR="002530B2" w:rsidRPr="007C7DA4">
        <w:rPr>
          <w:rFonts w:ascii="Century Gothic,Arial" w:eastAsia="Century Gothic,Arial" w:hAnsi="Century Gothic,Arial" w:cs="Century Gothic,Arial"/>
        </w:rPr>
        <w:t>10</w:t>
      </w:r>
      <w:r w:rsidRPr="007C7DA4">
        <w:rPr>
          <w:rFonts w:ascii="Century Gothic,Arial" w:eastAsia="Century Gothic,Arial" w:hAnsi="Century Gothic,Arial" w:cs="Century Gothic,Arial"/>
        </w:rPr>
        <w:t xml:space="preserve"> Umowy,</w:t>
      </w:r>
      <w:r w:rsidRPr="005F09A4">
        <w:rPr>
          <w:rFonts w:ascii="Century Gothic,Arial" w:eastAsia="Century Gothic,Arial" w:hAnsi="Century Gothic,Arial" w:cs="Century Gothic,Arial"/>
        </w:rPr>
        <w:t xml:space="preserve"> w przypadku potwierdzenia, że okoliczności, które spowodowały konieczność przedstawienia Programu Naprawczego, zgodnie z ust. 11 pkt 1</w:t>
      </w:r>
      <w:r w:rsidR="00F17957" w:rsidRPr="005F09A4">
        <w:rPr>
          <w:rFonts w:ascii="Century Gothic,Arial" w:eastAsia="Century Gothic,Arial" w:hAnsi="Century Gothic,Arial" w:cs="Century Gothic,Arial"/>
        </w:rPr>
        <w:t xml:space="preserve">) – </w:t>
      </w:r>
      <w:r w:rsidRPr="005F09A4">
        <w:rPr>
          <w:rFonts w:ascii="Century Gothic,Arial" w:eastAsia="Century Gothic,Arial" w:hAnsi="Century Gothic,Arial" w:cs="Century Gothic,Arial"/>
        </w:rPr>
        <w:t>4</w:t>
      </w:r>
      <w:r w:rsidR="00F17957" w:rsidRPr="005F09A4">
        <w:rPr>
          <w:rFonts w:ascii="Century Gothic,Arial" w:eastAsia="Century Gothic,Arial" w:hAnsi="Century Gothic,Arial" w:cs="Century Gothic,Arial"/>
        </w:rPr>
        <w:t>) powyżej</w:t>
      </w:r>
      <w:r w:rsidRPr="005F09A4">
        <w:rPr>
          <w:rFonts w:ascii="Century Gothic,Arial" w:eastAsia="Century Gothic,Arial" w:hAnsi="Century Gothic,Arial" w:cs="Century Gothic,Arial"/>
        </w:rPr>
        <w:t>, stanowią okoliczności, za które wyłączną odpowiedzialność ponosi Zamawiający, Wykonawca zachowuje prawo do zwrotu od Zamawiającego udokumentowanych i poniesionych niezbędnych kosztów przygotowania, wdrożenia i realizacji Programu Naprawczego</w:t>
      </w:r>
      <w:r w:rsidR="00FC3C7A" w:rsidRPr="005F09A4">
        <w:rPr>
          <w:rFonts w:ascii="Century Gothic,Arial" w:eastAsia="Century Gothic,Arial" w:hAnsi="Century Gothic,Arial" w:cs="Century Gothic,Arial"/>
        </w:rPr>
        <w:t>.</w:t>
      </w:r>
      <w:r w:rsidR="00C91DC2" w:rsidRPr="005F09A4">
        <w:rPr>
          <w:rFonts w:ascii="Century Gothic,Arial" w:eastAsia="Century Gothic,Arial" w:hAnsi="Century Gothic,Arial" w:cs="Century Gothic,Arial"/>
        </w:rPr>
        <w:t xml:space="preserve"> </w:t>
      </w:r>
    </w:p>
    <w:p w14:paraId="66BA026D" w14:textId="580C8495" w:rsidR="00FC3C7A" w:rsidRPr="002530B2" w:rsidRDefault="00FC3C7A">
      <w:pPr>
        <w:numPr>
          <w:ilvl w:val="0"/>
          <w:numId w:val="9"/>
        </w:numPr>
        <w:tabs>
          <w:tab w:val="clear" w:pos="360"/>
          <w:tab w:val="num" w:pos="426"/>
        </w:tabs>
        <w:spacing w:line="360" w:lineRule="auto"/>
        <w:ind w:left="4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lastRenderedPageBreak/>
        <w:t xml:space="preserve">Wszelkie koszty przygotowania, wdrożenia i realizacji Programów Naprawczych (w tym koszty spełnienia warunków określonych przez organy administracji publicznej) wraz ze wszelkimi kosztami dodatkowymi Robót obciążają </w:t>
      </w:r>
      <w:r w:rsidRPr="005F09A4">
        <w:rPr>
          <w:rFonts w:ascii="Century Gothic" w:hAnsi="Century Gothic" w:cs="Arial"/>
        </w:rPr>
        <w:t>Wykonawcę</w:t>
      </w:r>
      <w:r w:rsidRPr="005F09A4">
        <w:rPr>
          <w:rFonts w:ascii="Century Gothic,Arial" w:eastAsia="Century Gothic,Arial" w:hAnsi="Century Gothic,Arial" w:cs="Century Gothic,Arial"/>
        </w:rPr>
        <w:t>, z za</w:t>
      </w:r>
      <w:r w:rsidRPr="002530B2">
        <w:rPr>
          <w:rFonts w:ascii="Century Gothic,Arial" w:eastAsia="Century Gothic,Arial" w:hAnsi="Century Gothic,Arial" w:cs="Century Gothic,Arial"/>
        </w:rPr>
        <w:t xml:space="preserve">strzeżeniem ust. </w:t>
      </w:r>
      <w:r w:rsidR="005A09A6" w:rsidRPr="002530B2">
        <w:rPr>
          <w:rFonts w:ascii="Century Gothic,Arial" w:eastAsia="Century Gothic,Arial" w:hAnsi="Century Gothic,Arial" w:cs="Century Gothic,Arial"/>
        </w:rPr>
        <w:t>1</w:t>
      </w:r>
      <w:r w:rsidR="006500B1" w:rsidRPr="002530B2">
        <w:rPr>
          <w:rFonts w:ascii="Century Gothic,Arial" w:eastAsia="Century Gothic,Arial" w:hAnsi="Century Gothic,Arial" w:cs="Century Gothic,Arial"/>
        </w:rPr>
        <w:t>3</w:t>
      </w:r>
      <w:r w:rsidR="005A09A6" w:rsidRPr="002530B2">
        <w:rPr>
          <w:rFonts w:ascii="Century Gothic,Arial" w:eastAsia="Century Gothic,Arial" w:hAnsi="Century Gothic,Arial" w:cs="Century Gothic,Arial"/>
        </w:rPr>
        <w:t xml:space="preserve"> </w:t>
      </w:r>
      <w:r w:rsidR="008E39E9" w:rsidRPr="002530B2">
        <w:rPr>
          <w:rFonts w:ascii="Century Gothic,Arial" w:eastAsia="Century Gothic,Arial" w:hAnsi="Century Gothic,Arial" w:cs="Century Gothic,Arial"/>
        </w:rPr>
        <w:t>–</w:t>
      </w:r>
      <w:r w:rsidRPr="002530B2">
        <w:rPr>
          <w:rFonts w:ascii="Century Gothic,Arial" w:eastAsia="Century Gothic,Arial" w:hAnsi="Century Gothic,Arial" w:cs="Century Gothic,Arial"/>
        </w:rPr>
        <w:t xml:space="preserve"> </w:t>
      </w:r>
      <w:r w:rsidR="005A09A6" w:rsidRPr="002530B2">
        <w:rPr>
          <w:rFonts w:ascii="Century Gothic,Arial" w:eastAsia="Century Gothic,Arial" w:hAnsi="Century Gothic,Arial" w:cs="Century Gothic,Arial"/>
        </w:rPr>
        <w:t>1</w:t>
      </w:r>
      <w:r w:rsidR="00CC5652" w:rsidRPr="002530B2">
        <w:rPr>
          <w:rFonts w:ascii="Century Gothic,Arial" w:eastAsia="Century Gothic,Arial" w:hAnsi="Century Gothic,Arial" w:cs="Century Gothic,Arial"/>
        </w:rPr>
        <w:t>4</w:t>
      </w:r>
      <w:r w:rsidR="008E39E9" w:rsidRPr="002530B2">
        <w:rPr>
          <w:rFonts w:ascii="Century Gothic,Arial" w:eastAsia="Century Gothic,Arial" w:hAnsi="Century Gothic,Arial" w:cs="Century Gothic,Arial"/>
        </w:rPr>
        <w:t xml:space="preserve"> powyżej</w:t>
      </w:r>
      <w:r w:rsidRPr="002530B2">
        <w:rPr>
          <w:rFonts w:ascii="Century Gothic,Arial" w:eastAsia="Century Gothic,Arial" w:hAnsi="Century Gothic,Arial" w:cs="Century Gothic,Arial"/>
        </w:rPr>
        <w:t>.</w:t>
      </w:r>
    </w:p>
    <w:p w14:paraId="08FC0803" w14:textId="597B26D7" w:rsidR="00FC3C7A" w:rsidRPr="005F09A4" w:rsidRDefault="00D404E8">
      <w:pPr>
        <w:numPr>
          <w:ilvl w:val="0"/>
          <w:numId w:val="9"/>
        </w:numPr>
        <w:tabs>
          <w:tab w:val="clear" w:pos="360"/>
          <w:tab w:val="num" w:pos="426"/>
        </w:tabs>
        <w:spacing w:line="360" w:lineRule="auto"/>
        <w:ind w:left="426" w:hanging="426"/>
        <w:jc w:val="both"/>
        <w:rPr>
          <w:rFonts w:ascii="Century Gothic,Arial" w:eastAsia="Century Gothic,Arial" w:hAnsi="Century Gothic,Arial" w:cs="Century Gothic,Arial"/>
        </w:rPr>
      </w:pPr>
      <w:r w:rsidRPr="002530B2">
        <w:rPr>
          <w:rFonts w:ascii="Century Gothic,Arial" w:eastAsia="Century Gothic,Arial" w:hAnsi="Century Gothic,Arial" w:cs="Century Gothic,Arial"/>
        </w:rPr>
        <w:t>J</w:t>
      </w:r>
      <w:r w:rsidR="00FC3C7A" w:rsidRPr="002530B2">
        <w:rPr>
          <w:rFonts w:ascii="Century Gothic,Arial" w:eastAsia="Century Gothic,Arial" w:hAnsi="Century Gothic,Arial" w:cs="Century Gothic,Arial"/>
        </w:rPr>
        <w:t xml:space="preserve">eśli podjęcie działań wynikających z </w:t>
      </w:r>
      <w:r w:rsidR="009E0744" w:rsidRPr="002530B2">
        <w:rPr>
          <w:rFonts w:ascii="Century Gothic,Arial" w:eastAsia="Century Gothic,Arial" w:hAnsi="Century Gothic,Arial" w:cs="Century Gothic,Arial"/>
        </w:rPr>
        <w:t xml:space="preserve">Programu </w:t>
      </w:r>
      <w:r w:rsidR="00FC3C7A" w:rsidRPr="002530B2">
        <w:rPr>
          <w:rFonts w:ascii="Century Gothic,Arial" w:eastAsia="Century Gothic,Arial" w:hAnsi="Century Gothic,Arial" w:cs="Century Gothic,Arial"/>
        </w:rPr>
        <w:t xml:space="preserve">Naprawczego spowoduje powstanie po stronie Zamawiającego dodatkowych kosztów, Wykonawca będzie zobowiązany do ich zwrotu, chyba że wdrożenie </w:t>
      </w:r>
      <w:r w:rsidR="009E0744" w:rsidRPr="002530B2">
        <w:rPr>
          <w:rFonts w:ascii="Century Gothic,Arial" w:eastAsia="Century Gothic,Arial" w:hAnsi="Century Gothic,Arial" w:cs="Century Gothic,Arial"/>
        </w:rPr>
        <w:t xml:space="preserve">Programu </w:t>
      </w:r>
      <w:r w:rsidR="00FC3C7A" w:rsidRPr="002530B2">
        <w:rPr>
          <w:rFonts w:ascii="Century Gothic,Arial" w:eastAsia="Century Gothic,Arial" w:hAnsi="Century Gothic,Arial" w:cs="Century Gothic,Arial"/>
        </w:rPr>
        <w:t>Naprawczego nastąpiło z przyczyn nie leżących po stronie Wykonawcy</w:t>
      </w:r>
      <w:r w:rsidRPr="002530B2">
        <w:rPr>
          <w:rFonts w:ascii="Century Gothic,Arial" w:eastAsia="Century Gothic,Arial" w:hAnsi="Century Gothic,Arial" w:cs="Century Gothic,Arial"/>
        </w:rPr>
        <w:t>, z zastrzeżeniem ust. 1</w:t>
      </w:r>
      <w:r w:rsidR="007B550E" w:rsidRPr="002530B2">
        <w:rPr>
          <w:rFonts w:ascii="Century Gothic,Arial" w:eastAsia="Century Gothic,Arial" w:hAnsi="Century Gothic,Arial" w:cs="Century Gothic,Arial"/>
        </w:rPr>
        <w:t>4</w:t>
      </w:r>
      <w:r w:rsidRPr="002530B2">
        <w:rPr>
          <w:rFonts w:ascii="Century Gothic,Arial" w:eastAsia="Century Gothic,Arial" w:hAnsi="Century Gothic,Arial" w:cs="Century Gothic,Arial"/>
        </w:rPr>
        <w:t xml:space="preserve"> powyżej zdanie</w:t>
      </w:r>
      <w:r w:rsidRPr="005F09A4">
        <w:rPr>
          <w:rFonts w:ascii="Century Gothic,Arial" w:eastAsia="Century Gothic,Arial" w:hAnsi="Century Gothic,Arial" w:cs="Century Gothic,Arial"/>
        </w:rPr>
        <w:t xml:space="preserve"> ostatnie</w:t>
      </w:r>
      <w:r w:rsidR="00FC3C7A" w:rsidRPr="005F09A4">
        <w:rPr>
          <w:rFonts w:ascii="Century Gothic,Arial" w:eastAsia="Century Gothic,Arial" w:hAnsi="Century Gothic,Arial" w:cs="Century Gothic,Arial"/>
        </w:rPr>
        <w:t xml:space="preserve">. </w:t>
      </w:r>
    </w:p>
    <w:p w14:paraId="47CC0A98" w14:textId="61599C3F" w:rsidR="00FC3C7A" w:rsidRPr="005F09A4" w:rsidRDefault="00FC3C7A">
      <w:pPr>
        <w:numPr>
          <w:ilvl w:val="0"/>
          <w:numId w:val="9"/>
        </w:numPr>
        <w:tabs>
          <w:tab w:val="clear" w:pos="360"/>
          <w:tab w:val="num" w:pos="426"/>
        </w:tabs>
        <w:spacing w:line="360" w:lineRule="auto"/>
        <w:ind w:left="4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Jeżeli pomimo podjęcia działań proponowanych zgodnie z Programem Naprawczym postęp Robót cały czas nie będzie zgodny z Umową i Harmonogramem bazowym lub jeśli Wykonawca nie przedstawi Zamawiającemu Programu Naprawczego lub też nie podejmie działań proponowanych w ramach takiego programu, Zamawiający, bez uszczerbku dla innych przysługujących mu praw oraz bez konieczności uzyskania uprzedniej zgody sądu, </w:t>
      </w:r>
      <w:bookmarkStart w:id="401" w:name="_Hlk482182906"/>
      <w:r w:rsidRPr="005F09A4">
        <w:rPr>
          <w:rFonts w:ascii="Century Gothic,Arial" w:eastAsia="Century Gothic,Arial" w:hAnsi="Century Gothic,Arial" w:cs="Century Gothic,Arial"/>
        </w:rPr>
        <w:t xml:space="preserve">po bezskutecznym upływie wyznaczonego w tym celu dodatkowego terminu, </w:t>
      </w:r>
      <w:bookmarkEnd w:id="401"/>
      <w:r w:rsidR="00BC140B" w:rsidRPr="005F09A4">
        <w:rPr>
          <w:rFonts w:ascii="Century Gothic,Arial" w:eastAsia="Century Gothic,Arial" w:hAnsi="Century Gothic,Arial" w:cs="Century Gothic,Arial"/>
        </w:rPr>
        <w:t xml:space="preserve">nie krótszego niż </w:t>
      </w:r>
      <w:r w:rsidR="00D96FC9" w:rsidRPr="005F09A4">
        <w:rPr>
          <w:rFonts w:ascii="Century Gothic,Arial" w:eastAsia="Century Gothic,Arial" w:hAnsi="Century Gothic,Arial" w:cs="Century Gothic,Arial"/>
        </w:rPr>
        <w:t>14 dni</w:t>
      </w:r>
      <w:r w:rsidR="00917461" w:rsidRPr="005F09A4">
        <w:rPr>
          <w:rFonts w:ascii="Century Gothic,Arial" w:eastAsia="Century Gothic,Arial" w:hAnsi="Century Gothic,Arial" w:cs="Century Gothic,Arial"/>
        </w:rPr>
        <w:t>,</w:t>
      </w:r>
      <w:r w:rsidR="00BC140B" w:rsidRPr="005F09A4">
        <w:rPr>
          <w:rFonts w:ascii="Century Gothic,Arial" w:eastAsia="Century Gothic,Arial" w:hAnsi="Century Gothic,Arial" w:cs="Century Gothic,Arial"/>
        </w:rPr>
        <w:t xml:space="preserve"> </w:t>
      </w:r>
      <w:r w:rsidRPr="005F09A4">
        <w:rPr>
          <w:rFonts w:ascii="Century Gothic,Arial" w:eastAsia="Century Gothic,Arial" w:hAnsi="Century Gothic,Arial" w:cs="Century Gothic,Arial"/>
        </w:rPr>
        <w:t xml:space="preserve">będzie uprawniony do zatrudnienia innych osób lub podmiotów w celu wsparcia Wykonawcy lub zastępczego wykonania danych Robót, na koszt i ryzyko Wykonawcy. Wykonawca udzieli przy tym Zamawiającemu oraz osobom lub podmiotom zaangażowanym przez Zamawiającego wszelkiej koniecznej pomocy, celem umożliwienia im wykonania Robót, które były obowiązkiem Wykonawcy. </w:t>
      </w:r>
      <w:bookmarkStart w:id="402" w:name="_Hlk482182918"/>
      <w:r w:rsidRPr="005F09A4">
        <w:rPr>
          <w:rFonts w:ascii="Century Gothic,Arial" w:eastAsia="Century Gothic,Arial" w:hAnsi="Century Gothic,Arial" w:cs="Century Gothic,Arial"/>
        </w:rPr>
        <w:t xml:space="preserve">Wykonawca pokryje Zamawiającemu wszystkie </w:t>
      </w:r>
      <w:r w:rsidR="00BC140B" w:rsidRPr="005F09A4">
        <w:rPr>
          <w:rFonts w:ascii="Century Gothic,Arial" w:eastAsia="Century Gothic,Arial" w:hAnsi="Century Gothic,Arial" w:cs="Century Gothic,Arial"/>
        </w:rPr>
        <w:t xml:space="preserve">udokumentowane </w:t>
      </w:r>
      <w:r w:rsidRPr="005F09A4">
        <w:rPr>
          <w:rFonts w:ascii="Century Gothic,Arial" w:eastAsia="Century Gothic,Arial" w:hAnsi="Century Gothic,Arial" w:cs="Century Gothic,Arial"/>
        </w:rPr>
        <w:t>koszty, o których mowa w zdaniu poprzednim</w:t>
      </w:r>
      <w:r w:rsidR="00917461" w:rsidRPr="005F09A4">
        <w:rPr>
          <w:rFonts w:ascii="Century Gothic,Arial" w:eastAsia="Century Gothic,Arial" w:hAnsi="Century Gothic,Arial" w:cs="Century Gothic,Arial"/>
        </w:rPr>
        <w:t>,</w:t>
      </w:r>
      <w:r w:rsidRPr="005F09A4">
        <w:rPr>
          <w:rFonts w:ascii="Century Gothic,Arial" w:eastAsia="Century Gothic,Arial" w:hAnsi="Century Gothic,Arial" w:cs="Century Gothic,Arial"/>
        </w:rPr>
        <w:t xml:space="preserve"> w terminie </w:t>
      </w:r>
      <w:r w:rsidRPr="005F09A4">
        <w:rPr>
          <w:rFonts w:ascii="Century Gothic" w:eastAsia="Century Gothic" w:hAnsi="Century Gothic" w:cs="Century Gothic"/>
          <w:b/>
          <w:bCs/>
        </w:rPr>
        <w:t>14 dni</w:t>
      </w:r>
      <w:r w:rsidRPr="005F09A4">
        <w:rPr>
          <w:rFonts w:ascii="Century Gothic,Arial" w:eastAsia="Century Gothic,Arial" w:hAnsi="Century Gothic,Arial" w:cs="Century Gothic,Arial"/>
        </w:rPr>
        <w:t xml:space="preserve"> od daty otrzymania pisemnego wezwania do zapłaty.</w:t>
      </w:r>
      <w:bookmarkEnd w:id="402"/>
    </w:p>
    <w:p w14:paraId="3A681D84" w14:textId="77777777" w:rsidR="00FC3C7A" w:rsidRPr="00772113" w:rsidRDefault="00FC3C7A" w:rsidP="00D27C5A">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403" w:name="_Toc54513114"/>
      <w:bookmarkStart w:id="404" w:name="_Toc54513227"/>
      <w:bookmarkStart w:id="405" w:name="_Toc54572082"/>
      <w:bookmarkStart w:id="406" w:name="_Toc192044964"/>
      <w:bookmarkStart w:id="407" w:name="_Toc269979194"/>
      <w:bookmarkStart w:id="408" w:name="_Toc89759623"/>
      <w:bookmarkStart w:id="409" w:name="_Toc14578043"/>
      <w:bookmarkStart w:id="410" w:name="_Toc14578339"/>
      <w:bookmarkStart w:id="411" w:name="_Toc160706826"/>
      <w:r w:rsidRPr="005F09A4">
        <w:rPr>
          <w:rFonts w:ascii="Century Gothic,Arial" w:eastAsia="Century Gothic,Arial" w:hAnsi="Century Gothic,Arial" w:cs="Century Gothic,Arial"/>
          <w:b/>
          <w:bCs/>
          <w:caps/>
          <w:sz w:val="20"/>
          <w:u w:val="single"/>
          <w:lang w:eastAsia="en-US"/>
        </w:rPr>
        <w:t xml:space="preserve">ARTYKUŁ </w:t>
      </w:r>
      <w:bookmarkStart w:id="412" w:name="_Toc516548005"/>
      <w:bookmarkStart w:id="413" w:name="_Toc516631893"/>
      <w:r w:rsidRPr="005F09A4">
        <w:rPr>
          <w:rFonts w:ascii="Century Gothic,Arial" w:eastAsia="Century Gothic,Arial" w:hAnsi="Century Gothic,Arial" w:cs="Century Gothic,Arial"/>
          <w:b/>
          <w:bCs/>
          <w:caps/>
          <w:sz w:val="20"/>
          <w:u w:val="single"/>
          <w:lang w:eastAsia="en-US"/>
        </w:rPr>
        <w:t xml:space="preserve">5. Obowiązki </w:t>
      </w:r>
      <w:r w:rsidRPr="00772113">
        <w:rPr>
          <w:rFonts w:ascii="Century Gothic,Arial" w:eastAsia="Century Gothic,Arial" w:hAnsi="Century Gothic,Arial" w:cs="Century Gothic,Arial"/>
          <w:b/>
          <w:bCs/>
          <w:caps/>
          <w:sz w:val="20"/>
          <w:u w:val="single"/>
          <w:lang w:eastAsia="en-US"/>
        </w:rPr>
        <w:t>Wykonawcy</w:t>
      </w:r>
      <w:bookmarkEnd w:id="403"/>
      <w:bookmarkEnd w:id="404"/>
      <w:bookmarkEnd w:id="405"/>
      <w:bookmarkEnd w:id="406"/>
      <w:bookmarkEnd w:id="407"/>
      <w:bookmarkEnd w:id="408"/>
      <w:bookmarkEnd w:id="411"/>
    </w:p>
    <w:p w14:paraId="474131AF" w14:textId="0B77BFA6" w:rsidR="00FC3C7A" w:rsidRPr="003D201A" w:rsidRDefault="008D5000">
      <w:pPr>
        <w:numPr>
          <w:ilvl w:val="0"/>
          <w:numId w:val="20"/>
        </w:numPr>
        <w:spacing w:line="360" w:lineRule="auto"/>
        <w:jc w:val="both"/>
        <w:rPr>
          <w:rFonts w:ascii="Century Gothic,Arial" w:eastAsia="Century Gothic,Arial" w:hAnsi="Century Gothic,Arial" w:cs="Century Gothic,Arial"/>
        </w:rPr>
      </w:pPr>
      <w:bookmarkStart w:id="414" w:name="_Toc54513115"/>
      <w:bookmarkStart w:id="415" w:name="_Toc54572083"/>
      <w:r w:rsidRPr="003D201A">
        <w:rPr>
          <w:rFonts w:ascii="Century Gothic" w:eastAsia="Century Gothic,Arial" w:hAnsi="Century Gothic" w:cs="Century Gothic,Arial"/>
        </w:rPr>
        <w:t>Wyko</w:t>
      </w:r>
      <w:r w:rsidR="003D201A">
        <w:rPr>
          <w:rFonts w:ascii="Century Gothic" w:eastAsia="Century Gothic,Arial" w:hAnsi="Century Gothic" w:cs="Century Gothic,Arial"/>
        </w:rPr>
        <w:t>nawca, w ramach Wynagrodzenia, o którym mowa w Art. 13 Umowy (chyba, że Umowa wyraźnie wskazuje inaczej), zobowiązany jest w szczególności do</w:t>
      </w:r>
      <w:r w:rsidR="00FC3C7A" w:rsidRPr="003D201A">
        <w:rPr>
          <w:rFonts w:ascii="Century Gothic,Arial" w:eastAsia="Century Gothic,Arial" w:hAnsi="Century Gothic,Arial" w:cs="Century Gothic,Arial"/>
        </w:rPr>
        <w:t>:</w:t>
      </w:r>
    </w:p>
    <w:p w14:paraId="68303553" w14:textId="184C113D" w:rsidR="00C80CD4" w:rsidRPr="00772113" w:rsidRDefault="00CC5B0E" w:rsidP="002645F1">
      <w:pPr>
        <w:pStyle w:val="BodyText21"/>
        <w:numPr>
          <w:ilvl w:val="0"/>
          <w:numId w:val="3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772113">
        <w:rPr>
          <w:rFonts w:ascii="Century Gothic,Arial" w:eastAsia="Century Gothic,Arial" w:hAnsi="Century Gothic,Arial" w:cs="Century Gothic,Arial"/>
          <w:sz w:val="20"/>
        </w:rPr>
        <w:t>wykonani</w:t>
      </w:r>
      <w:r w:rsidR="005A496A" w:rsidRPr="00772113">
        <w:rPr>
          <w:rFonts w:ascii="Century Gothic,Arial" w:eastAsia="Century Gothic,Arial" w:hAnsi="Century Gothic,Arial" w:cs="Century Gothic,Arial"/>
          <w:sz w:val="20"/>
        </w:rPr>
        <w:t>a</w:t>
      </w:r>
      <w:r w:rsidRPr="00772113">
        <w:rPr>
          <w:rFonts w:ascii="Century Gothic,Arial" w:eastAsia="Century Gothic,Arial" w:hAnsi="Century Gothic,Arial" w:cs="Century Gothic,Arial"/>
          <w:sz w:val="20"/>
        </w:rPr>
        <w:t xml:space="preserve"> wszystkich czynności objętych Umową i Dokumentacją Przetargową;</w:t>
      </w:r>
    </w:p>
    <w:p w14:paraId="736C73C0" w14:textId="393E040A" w:rsidR="00C80CD4" w:rsidRPr="00C80CD4" w:rsidRDefault="00CC5B0E" w:rsidP="002645F1">
      <w:pPr>
        <w:pStyle w:val="BodyText21"/>
        <w:numPr>
          <w:ilvl w:val="0"/>
          <w:numId w:val="3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772113">
        <w:rPr>
          <w:rFonts w:ascii="Century Gothic,Arial" w:eastAsia="Century Gothic,Arial" w:hAnsi="Century Gothic,Arial" w:cs="Century Gothic,Arial"/>
          <w:sz w:val="20"/>
        </w:rPr>
        <w:t>przekazani</w:t>
      </w:r>
      <w:r w:rsidR="005A496A" w:rsidRPr="00772113">
        <w:rPr>
          <w:rFonts w:ascii="Century Gothic,Arial" w:eastAsia="Century Gothic,Arial" w:hAnsi="Century Gothic,Arial" w:cs="Century Gothic,Arial"/>
          <w:sz w:val="20"/>
        </w:rPr>
        <w:t>a</w:t>
      </w:r>
      <w:r w:rsidRPr="00772113">
        <w:rPr>
          <w:rFonts w:ascii="Century Gothic,Arial" w:eastAsia="Century Gothic,Arial" w:hAnsi="Century Gothic,Arial" w:cs="Century Gothic,Arial"/>
          <w:sz w:val="20"/>
        </w:rPr>
        <w:t xml:space="preserve"> Zamawiającemu</w:t>
      </w:r>
      <w:r w:rsidRPr="00C80CD4">
        <w:rPr>
          <w:rFonts w:ascii="Century Gothic,Arial" w:eastAsia="Century Gothic,Arial" w:hAnsi="Century Gothic,Arial" w:cs="Century Gothic,Arial"/>
          <w:sz w:val="20"/>
        </w:rPr>
        <w:t xml:space="preserve"> Inwestycji wykonanej zgodnie z Umową i Dokumentacją Przetargową;</w:t>
      </w:r>
    </w:p>
    <w:p w14:paraId="2B1BF386" w14:textId="22BE23B4" w:rsidR="00FC3C7A" w:rsidRPr="00C80CD4" w:rsidRDefault="00FC3C7A" w:rsidP="002645F1">
      <w:pPr>
        <w:pStyle w:val="BodyText21"/>
        <w:numPr>
          <w:ilvl w:val="0"/>
          <w:numId w:val="3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C80CD4">
        <w:rPr>
          <w:rFonts w:ascii="Century Gothic,Arial" w:eastAsia="Century Gothic,Arial" w:hAnsi="Century Gothic,Arial" w:cs="Century Gothic,Arial"/>
          <w:sz w:val="20"/>
        </w:rPr>
        <w:t xml:space="preserve">opracowania i uzgodnienia PZJ (wraz z </w:t>
      </w:r>
      <w:proofErr w:type="spellStart"/>
      <w:r w:rsidR="008A2348" w:rsidRPr="00C80CD4">
        <w:rPr>
          <w:rFonts w:ascii="Century Gothic,Arial" w:eastAsia="Century Gothic,Arial" w:hAnsi="Century Gothic,Arial" w:cs="Century Gothic,Arial"/>
          <w:sz w:val="20"/>
        </w:rPr>
        <w:t>PKiB</w:t>
      </w:r>
      <w:proofErr w:type="spellEnd"/>
      <w:r w:rsidRPr="00C80CD4">
        <w:rPr>
          <w:rFonts w:ascii="Century Gothic,Arial" w:eastAsia="Century Gothic,Arial" w:hAnsi="Century Gothic,Arial" w:cs="Century Gothic,Arial"/>
          <w:sz w:val="20"/>
        </w:rPr>
        <w:t>), Planu BIOZ, PZOŚ,</w:t>
      </w:r>
    </w:p>
    <w:p w14:paraId="6A5A1333" w14:textId="7E2CD6B8" w:rsidR="00FC3C7A" w:rsidRPr="005F09A4" w:rsidRDefault="00FC3C7A" w:rsidP="002645F1">
      <w:pPr>
        <w:pStyle w:val="BodyText21"/>
        <w:numPr>
          <w:ilvl w:val="0"/>
          <w:numId w:val="3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bookmarkStart w:id="416" w:name="_Hlk14786701"/>
      <w:bookmarkStart w:id="417" w:name="_Hlk14786084"/>
      <w:r w:rsidRPr="005F09A4">
        <w:rPr>
          <w:rFonts w:ascii="Century Gothic,Arial" w:eastAsia="Century Gothic,Arial" w:hAnsi="Century Gothic,Arial" w:cs="Century Gothic,Arial"/>
          <w:sz w:val="20"/>
        </w:rPr>
        <w:t xml:space="preserve">sporządzenia oraz przekazania Zamawiającemu i Wykonawcy Nadzoru Inwestorskiego, w terminie </w:t>
      </w:r>
      <w:r w:rsidR="00E23F8E" w:rsidRPr="005F09A4">
        <w:rPr>
          <w:rFonts w:ascii="Century Gothic" w:eastAsia="Century Gothic" w:hAnsi="Century Gothic" w:cs="Century Gothic"/>
          <w:b/>
          <w:bCs/>
          <w:sz w:val="20"/>
        </w:rPr>
        <w:t xml:space="preserve">60 </w:t>
      </w:r>
      <w:r w:rsidRPr="005F09A4">
        <w:rPr>
          <w:rFonts w:ascii="Century Gothic" w:eastAsia="Century Gothic" w:hAnsi="Century Gothic" w:cs="Century Gothic"/>
          <w:b/>
          <w:bCs/>
          <w:sz w:val="20"/>
        </w:rPr>
        <w:t>dni</w:t>
      </w:r>
      <w:r w:rsidRPr="005F09A4">
        <w:rPr>
          <w:rFonts w:ascii="Century Gothic,Arial" w:eastAsia="Century Gothic,Arial" w:hAnsi="Century Gothic,Arial" w:cs="Century Gothic,Arial"/>
          <w:sz w:val="20"/>
        </w:rPr>
        <w:t xml:space="preserve"> od dnia zawarcia </w:t>
      </w:r>
      <w:r w:rsidR="00A43784" w:rsidRPr="005F09A4">
        <w:rPr>
          <w:rFonts w:ascii="Century Gothic,Arial" w:eastAsia="Century Gothic,Arial" w:hAnsi="Century Gothic,Arial" w:cs="Century Gothic,Arial"/>
          <w:sz w:val="20"/>
        </w:rPr>
        <w:t xml:space="preserve">Umowy </w:t>
      </w:r>
      <w:r w:rsidRPr="005F09A4">
        <w:rPr>
          <w:rFonts w:ascii="Century Gothic,Arial" w:eastAsia="Century Gothic,Arial" w:hAnsi="Century Gothic,Arial" w:cs="Century Gothic,Arial"/>
          <w:sz w:val="20"/>
        </w:rPr>
        <w:t xml:space="preserve">szczegółowego raportu z Dokumentacji Przetargowej, wraz ze wskazaniem ewentualnych </w:t>
      </w:r>
      <w:r w:rsidR="005E640C" w:rsidRPr="005F09A4">
        <w:rPr>
          <w:rFonts w:ascii="Century Gothic,Arial" w:eastAsia="Century Gothic,Arial" w:hAnsi="Century Gothic,Arial" w:cs="Century Gothic,Arial"/>
          <w:sz w:val="20"/>
        </w:rPr>
        <w:t>błędów (</w:t>
      </w:r>
      <w:r w:rsidRPr="005F09A4">
        <w:rPr>
          <w:rFonts w:ascii="Century Gothic,Arial" w:eastAsia="Century Gothic,Arial" w:hAnsi="Century Gothic,Arial" w:cs="Century Gothic,Arial"/>
          <w:sz w:val="20"/>
        </w:rPr>
        <w:t>braków, sprzeczności, nieprawidłowości, nieodpowiedniości lub innych przeszkód, w tym w zaprojektowanych rozwiązaniach materiałowych, technicznych, technologicznych lub organizacyjnych</w:t>
      </w:r>
      <w:r w:rsidR="005E640C" w:rsidRPr="005F09A4">
        <w:rPr>
          <w:rFonts w:ascii="Century Gothic,Arial" w:eastAsia="Century Gothic,Arial" w:hAnsi="Century Gothic,Arial" w:cs="Century Gothic,Arial"/>
          <w:sz w:val="20"/>
        </w:rPr>
        <w:t>)</w:t>
      </w:r>
      <w:r w:rsidRPr="005F09A4">
        <w:rPr>
          <w:rFonts w:ascii="Century Gothic,Arial" w:eastAsia="Century Gothic,Arial" w:hAnsi="Century Gothic,Arial" w:cs="Century Gothic,Arial"/>
          <w:sz w:val="20"/>
        </w:rPr>
        <w:t>, które wpłyną lub mogą niekorzystnie wpłynąć na proces realizacji Inwestycji zgodnie z Umową lub Harmonogramem bazowym, z uwzględnieniem analizy Terenu Budowy</w:t>
      </w:r>
      <w:r w:rsidR="00403D4B" w:rsidRPr="005F09A4">
        <w:rPr>
          <w:rFonts w:ascii="Century Gothic" w:eastAsia="Century Gothic" w:hAnsi="Century Gothic" w:cs="Century Gothic"/>
          <w:sz w:val="20"/>
        </w:rPr>
        <w:t>,</w:t>
      </w:r>
      <w:r w:rsidR="004B6E00" w:rsidRPr="005F09A4">
        <w:rPr>
          <w:rFonts w:ascii="Century Gothic" w:eastAsia="Century Gothic" w:hAnsi="Century Gothic" w:cs="Century Gothic"/>
          <w:sz w:val="20"/>
        </w:rPr>
        <w:t xml:space="preserve"> </w:t>
      </w:r>
      <w:r w:rsidRPr="005F09A4">
        <w:rPr>
          <w:rFonts w:ascii="Century Gothic,Arial" w:eastAsia="Century Gothic,Arial" w:hAnsi="Century Gothic,Arial" w:cs="Century Gothic,Arial"/>
          <w:sz w:val="20"/>
        </w:rPr>
        <w:t xml:space="preserve">z zastrzeżeniem, że Wykonawca nie jest zobowiązany do dokonywania badań odkrywkowych. Brak uwzględnienia w raporcie z Dokumentacji Przetargowej </w:t>
      </w:r>
      <w:r w:rsidR="005E640C" w:rsidRPr="005F09A4">
        <w:rPr>
          <w:rFonts w:ascii="Century Gothic,Arial" w:eastAsia="Century Gothic,Arial" w:hAnsi="Century Gothic,Arial" w:cs="Century Gothic,Arial"/>
          <w:sz w:val="20"/>
        </w:rPr>
        <w:t>błędów</w:t>
      </w:r>
      <w:r w:rsidRPr="005F09A4">
        <w:rPr>
          <w:rFonts w:ascii="Century Gothic,Arial" w:eastAsia="Century Gothic,Arial" w:hAnsi="Century Gothic,Arial" w:cs="Century Gothic,Arial"/>
          <w:sz w:val="20"/>
        </w:rPr>
        <w:t xml:space="preserve"> </w:t>
      </w:r>
      <w:r w:rsidRPr="005F09A4">
        <w:rPr>
          <w:rFonts w:ascii="Century Gothic,Arial" w:eastAsia="Century Gothic,Arial" w:hAnsi="Century Gothic,Arial" w:cs="Century Gothic,Arial"/>
          <w:sz w:val="20"/>
        </w:rPr>
        <w:lastRenderedPageBreak/>
        <w:t xml:space="preserve">Dokumentacji Przetargowej skutkuje po stronie Wykonawcy utratą </w:t>
      </w:r>
      <w:r w:rsidR="001E249D" w:rsidRPr="005F09A4">
        <w:rPr>
          <w:rFonts w:ascii="Century Gothic,Arial" w:eastAsia="Century Gothic,Arial" w:hAnsi="Century Gothic,Arial" w:cs="Century Gothic,Arial"/>
          <w:sz w:val="20"/>
        </w:rPr>
        <w:t>możliwości zgłaszania skutecznych roszczeń z tytułu wydłużenia okresu realizacji Inwestycji</w:t>
      </w:r>
      <w:r w:rsidR="00B8505B" w:rsidRPr="005F09A4">
        <w:rPr>
          <w:rFonts w:ascii="Century Gothic" w:eastAsia="Century Gothic" w:hAnsi="Century Gothic" w:cs="Century Gothic"/>
          <w:sz w:val="20"/>
        </w:rPr>
        <w:t>,</w:t>
      </w:r>
      <w:r w:rsidRPr="005F09A4">
        <w:rPr>
          <w:rFonts w:ascii="Century Gothic,Arial" w:eastAsia="Century Gothic,Arial" w:hAnsi="Century Gothic,Arial" w:cs="Century Gothic,Arial"/>
          <w:sz w:val="20"/>
        </w:rPr>
        <w:t xml:space="preserve"> chyba że Wykonawca, przy dołożeniu </w:t>
      </w:r>
      <w:r w:rsidR="005E640C" w:rsidRPr="005F09A4">
        <w:rPr>
          <w:rFonts w:ascii="Century Gothic,Arial" w:eastAsia="Century Gothic,Arial" w:hAnsi="Century Gothic,Arial" w:cs="Century Gothic,Arial"/>
          <w:sz w:val="20"/>
        </w:rPr>
        <w:t xml:space="preserve">należytej </w:t>
      </w:r>
      <w:r w:rsidRPr="005F09A4">
        <w:rPr>
          <w:rFonts w:ascii="Century Gothic,Arial" w:eastAsia="Century Gothic,Arial" w:hAnsi="Century Gothic,Arial" w:cs="Century Gothic,Arial"/>
          <w:sz w:val="20"/>
        </w:rPr>
        <w:t xml:space="preserve">staranności, w tym w zakresie zapoznania się z Terenem Budowy, nie mógł stwierdzić danego </w:t>
      </w:r>
      <w:r w:rsidR="005E640C" w:rsidRPr="005F09A4">
        <w:rPr>
          <w:rFonts w:ascii="Century Gothic,Arial" w:eastAsia="Century Gothic,Arial" w:hAnsi="Century Gothic,Arial" w:cs="Century Gothic,Arial"/>
          <w:sz w:val="20"/>
        </w:rPr>
        <w:t>błędu</w:t>
      </w:r>
      <w:r w:rsidRPr="005F09A4">
        <w:rPr>
          <w:rFonts w:ascii="Century Gothic,Arial" w:eastAsia="Century Gothic,Arial" w:hAnsi="Century Gothic,Arial" w:cs="Century Gothic,Arial"/>
          <w:sz w:val="20"/>
        </w:rPr>
        <w:t xml:space="preserve"> Dokumentacji Przetargowej</w:t>
      </w:r>
      <w:r w:rsidRPr="005F09A4">
        <w:rPr>
          <w:rFonts w:ascii="Century Gothic" w:eastAsia="Century Gothic" w:hAnsi="Century Gothic" w:cs="Century Gothic"/>
          <w:sz w:val="20"/>
        </w:rPr>
        <w:t>.</w:t>
      </w:r>
      <w:r w:rsidRPr="005F09A4">
        <w:rPr>
          <w:rFonts w:ascii="Century Gothic,Arial" w:eastAsia="Century Gothic,Arial" w:hAnsi="Century Gothic,Arial" w:cs="Century Gothic,Arial"/>
          <w:sz w:val="20"/>
        </w:rPr>
        <w:t xml:space="preserve"> </w:t>
      </w:r>
      <w:bookmarkEnd w:id="416"/>
      <w:r w:rsidR="00255953" w:rsidRPr="005F09A4">
        <w:rPr>
          <w:rFonts w:ascii="Century Gothic,Arial" w:eastAsia="Century Gothic,Arial" w:hAnsi="Century Gothic,Arial" w:cs="Century Gothic,Arial"/>
          <w:sz w:val="20"/>
        </w:rPr>
        <w:t>W</w:t>
      </w:r>
      <w:r w:rsidRPr="005F09A4">
        <w:rPr>
          <w:rFonts w:ascii="Century Gothic,Arial" w:eastAsia="Century Gothic,Arial" w:hAnsi="Century Gothic,Arial" w:cs="Century Gothic,Arial"/>
          <w:sz w:val="20"/>
        </w:rPr>
        <w:t xml:space="preserve"> </w:t>
      </w:r>
      <w:r w:rsidR="00FD7E7B" w:rsidRPr="005F09A4">
        <w:rPr>
          <w:rFonts w:ascii="Century Gothic,Arial" w:eastAsia="Century Gothic,Arial" w:hAnsi="Century Gothic,Arial" w:cs="Century Gothic,Arial"/>
          <w:sz w:val="20"/>
        </w:rPr>
        <w:t xml:space="preserve">stosunku do </w:t>
      </w:r>
      <w:r w:rsidR="00255953" w:rsidRPr="005F09A4">
        <w:rPr>
          <w:rFonts w:ascii="Century Gothic,Arial" w:eastAsia="Century Gothic,Arial" w:hAnsi="Century Gothic,Arial" w:cs="Century Gothic,Arial"/>
          <w:sz w:val="20"/>
        </w:rPr>
        <w:t xml:space="preserve">wykonania </w:t>
      </w:r>
      <w:proofErr w:type="spellStart"/>
      <w:r w:rsidR="007E1D0B" w:rsidRPr="005F09A4">
        <w:rPr>
          <w:rFonts w:ascii="Century Gothic,Arial" w:eastAsia="Century Gothic,Arial" w:hAnsi="Century Gothic,Arial" w:cs="Century Gothic,Arial"/>
          <w:sz w:val="20"/>
        </w:rPr>
        <w:t>odwodnień</w:t>
      </w:r>
      <w:proofErr w:type="spellEnd"/>
      <w:r w:rsidR="001E099B" w:rsidRPr="005F09A4">
        <w:rPr>
          <w:rFonts w:ascii="Century Gothic" w:eastAsia="Century Gothic" w:hAnsi="Century Gothic" w:cs="Century Gothic"/>
          <w:sz w:val="20"/>
        </w:rPr>
        <w:t>,</w:t>
      </w:r>
      <w:r w:rsidR="007E1D0B" w:rsidRPr="005F09A4" w:rsidDel="007E1D0B">
        <w:rPr>
          <w:rFonts w:ascii="Century Gothic,Arial" w:eastAsia="Century Gothic,Arial" w:hAnsi="Century Gothic,Arial" w:cs="Century Gothic,Arial"/>
          <w:sz w:val="20"/>
        </w:rPr>
        <w:t xml:space="preserve"> </w:t>
      </w:r>
      <w:r w:rsidRPr="005F09A4">
        <w:rPr>
          <w:rFonts w:ascii="Century Gothic,Arial" w:eastAsia="Century Gothic,Arial" w:hAnsi="Century Gothic,Arial" w:cs="Century Gothic,Arial"/>
          <w:sz w:val="20"/>
        </w:rPr>
        <w:t xml:space="preserve">Strony uzgadniają, że w całości mieszczą się one w Wynagrodzeniu ryczałtowym, o którym </w:t>
      </w:r>
      <w:r w:rsidRPr="002530B2">
        <w:rPr>
          <w:rFonts w:ascii="Century Gothic,Arial" w:eastAsia="Century Gothic,Arial" w:hAnsi="Century Gothic,Arial" w:cs="Century Gothic,Arial"/>
          <w:sz w:val="20"/>
        </w:rPr>
        <w:t xml:space="preserve">mowa w </w:t>
      </w:r>
      <w:r w:rsidR="007E1D0B" w:rsidRPr="002530B2">
        <w:rPr>
          <w:rFonts w:ascii="Century Gothic,Arial" w:eastAsia="Century Gothic,Arial" w:hAnsi="Century Gothic,Arial" w:cs="Century Gothic,Arial"/>
          <w:sz w:val="20"/>
        </w:rPr>
        <w:t>A</w:t>
      </w:r>
      <w:r w:rsidR="0017630D" w:rsidRPr="002530B2">
        <w:rPr>
          <w:rFonts w:ascii="Century Gothic,Arial" w:eastAsia="Century Gothic,Arial" w:hAnsi="Century Gothic,Arial" w:cs="Century Gothic,Arial"/>
          <w:sz w:val="20"/>
        </w:rPr>
        <w:t>rt.</w:t>
      </w:r>
      <w:r w:rsidRPr="002530B2">
        <w:rPr>
          <w:rFonts w:ascii="Century Gothic,Arial" w:eastAsia="Century Gothic,Arial" w:hAnsi="Century Gothic,Arial" w:cs="Century Gothic,Arial"/>
          <w:sz w:val="20"/>
        </w:rPr>
        <w:t xml:space="preserve"> 13 ust. 2 pkt 1</w:t>
      </w:r>
      <w:r w:rsidR="00554695" w:rsidRPr="002530B2">
        <w:rPr>
          <w:rFonts w:ascii="Century Gothic,Arial" w:eastAsia="Century Gothic,Arial" w:hAnsi="Century Gothic,Arial" w:cs="Century Gothic,Arial"/>
          <w:sz w:val="20"/>
        </w:rPr>
        <w:t>) Umowy</w:t>
      </w:r>
      <w:r w:rsidRPr="005F09A4">
        <w:rPr>
          <w:rFonts w:ascii="Century Gothic,Arial" w:eastAsia="Century Gothic,Arial" w:hAnsi="Century Gothic,Arial" w:cs="Century Gothic,Arial"/>
          <w:sz w:val="20"/>
        </w:rPr>
        <w:t xml:space="preserve">, chociażby w czasie zawarcia Umowy nie można było przewidzieć </w:t>
      </w:r>
      <w:r w:rsidR="00255953" w:rsidRPr="005F09A4">
        <w:rPr>
          <w:rFonts w:ascii="Century Gothic,Arial" w:eastAsia="Century Gothic,Arial" w:hAnsi="Century Gothic,Arial" w:cs="Century Gothic,Arial"/>
          <w:sz w:val="20"/>
        </w:rPr>
        <w:t xml:space="preserve">dokładnego </w:t>
      </w:r>
      <w:r w:rsidRPr="005F09A4">
        <w:rPr>
          <w:rFonts w:ascii="Century Gothic,Arial" w:eastAsia="Century Gothic,Arial" w:hAnsi="Century Gothic,Arial" w:cs="Century Gothic,Arial"/>
          <w:sz w:val="20"/>
        </w:rPr>
        <w:t>rozmiaru lub kosztów tych prac,</w:t>
      </w:r>
    </w:p>
    <w:bookmarkEnd w:id="417"/>
    <w:p w14:paraId="2169852D" w14:textId="77E46233" w:rsidR="00540F9E" w:rsidRPr="005F09A4" w:rsidRDefault="00540F9E" w:rsidP="002645F1">
      <w:pPr>
        <w:pStyle w:val="BodyText21"/>
        <w:numPr>
          <w:ilvl w:val="0"/>
          <w:numId w:val="3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pozyskania</w:t>
      </w:r>
      <w:r w:rsidR="00FC3C7A" w:rsidRPr="005F09A4">
        <w:rPr>
          <w:rFonts w:ascii="Century Gothic,Arial" w:eastAsia="Century Gothic,Arial" w:hAnsi="Century Gothic,Arial" w:cs="Century Gothic,Arial"/>
          <w:sz w:val="20"/>
        </w:rPr>
        <w:t xml:space="preserve"> dziennika budowy i w </w:t>
      </w:r>
      <w:r w:rsidR="009A2C24" w:rsidRPr="005F09A4">
        <w:rPr>
          <w:rFonts w:ascii="Century Gothic,Arial" w:eastAsia="Century Gothic,Arial" w:hAnsi="Century Gothic,Arial" w:cs="Century Gothic,Arial"/>
          <w:sz w:val="20"/>
        </w:rPr>
        <w:t>imieniu Z</w:t>
      </w:r>
      <w:r w:rsidR="00FB0379" w:rsidRPr="005F09A4">
        <w:rPr>
          <w:rFonts w:ascii="Century Gothic,Arial" w:eastAsia="Century Gothic,Arial" w:hAnsi="Century Gothic,Arial" w:cs="Century Gothic,Arial"/>
          <w:sz w:val="20"/>
        </w:rPr>
        <w:t>a</w:t>
      </w:r>
      <w:r w:rsidR="009A2C24" w:rsidRPr="005F09A4">
        <w:rPr>
          <w:rFonts w:ascii="Century Gothic,Arial" w:eastAsia="Century Gothic,Arial" w:hAnsi="Century Gothic,Arial" w:cs="Century Gothic,Arial"/>
          <w:sz w:val="20"/>
        </w:rPr>
        <w:t>mawiającego</w:t>
      </w:r>
      <w:r w:rsidR="00B3771E" w:rsidRPr="005F09A4">
        <w:rPr>
          <w:rFonts w:ascii="Century Gothic,Arial" w:eastAsia="Century Gothic,Arial" w:hAnsi="Century Gothic,Arial" w:cs="Century Gothic,Arial"/>
          <w:sz w:val="20"/>
        </w:rPr>
        <w:t xml:space="preserve"> zgłoszenie</w:t>
      </w:r>
      <w:r w:rsidR="009A2C24" w:rsidRPr="005F09A4">
        <w:rPr>
          <w:rFonts w:ascii="Century Gothic,Arial" w:eastAsia="Century Gothic,Arial" w:hAnsi="Century Gothic,Arial" w:cs="Century Gothic,Arial"/>
          <w:sz w:val="20"/>
        </w:rPr>
        <w:t xml:space="preserve"> rozpoczęcia robót do właściwych organów</w:t>
      </w:r>
      <w:r w:rsidR="00586A76" w:rsidRPr="005F09A4">
        <w:rPr>
          <w:rFonts w:ascii="Century Gothic,Arial" w:eastAsia="Century Gothic,Arial" w:hAnsi="Century Gothic,Arial" w:cs="Century Gothic,Arial"/>
          <w:sz w:val="20"/>
        </w:rPr>
        <w:t>,</w:t>
      </w:r>
      <w:r w:rsidR="004549D1" w:rsidRPr="005F09A4">
        <w:rPr>
          <w:rFonts w:ascii="Century Gothic,Arial" w:eastAsia="Century Gothic,Arial" w:hAnsi="Century Gothic,Arial" w:cs="Century Gothic,Arial"/>
          <w:sz w:val="20"/>
        </w:rPr>
        <w:t xml:space="preserve"> </w:t>
      </w:r>
      <w:bookmarkStart w:id="418" w:name="_Hlk88830674"/>
      <w:r w:rsidR="004549D1" w:rsidRPr="005F09A4">
        <w:rPr>
          <w:rFonts w:ascii="Century Gothic,Arial" w:eastAsia="Century Gothic,Arial" w:hAnsi="Century Gothic,Arial" w:cs="Century Gothic,Arial"/>
          <w:sz w:val="20"/>
        </w:rPr>
        <w:t>jeżeli wcześniej nie dokona tego Zamawiający</w:t>
      </w:r>
      <w:bookmarkEnd w:id="418"/>
      <w:r w:rsidR="001425FF" w:rsidRPr="005F09A4">
        <w:rPr>
          <w:rFonts w:ascii="Century Gothic,Arial" w:eastAsia="Century Gothic,Arial" w:hAnsi="Century Gothic,Arial" w:cs="Century Gothic,Arial"/>
          <w:sz w:val="20"/>
        </w:rPr>
        <w:t>,</w:t>
      </w:r>
    </w:p>
    <w:p w14:paraId="574BBE9F" w14:textId="1150A027" w:rsidR="00CC5B0E" w:rsidRPr="005C5A1E" w:rsidRDefault="00CC5B0E" w:rsidP="002645F1">
      <w:pPr>
        <w:pStyle w:val="BodyText21"/>
        <w:numPr>
          <w:ilvl w:val="0"/>
          <w:numId w:val="3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C5A1E">
        <w:rPr>
          <w:rFonts w:ascii="Century Gothic" w:hAnsi="Century Gothic"/>
          <w:sz w:val="20"/>
        </w:rPr>
        <w:t>zapewnienia nadzoru archeologicznego, oraz wykonania badań ratunkowych dla stanowisk wskazanych w wydanych decyzjach administracyjnych i Dokumentacji Przetargowej, a także wykonania przed rozpoczęciem Robót, wstępnego rozpoznania archeologicznego całego pasa montażowego gazociągu pod względem występowania niezinwentaryzowanych stanowisk archeologicznych – w ramach wynagrodzenia ryczałtowego</w:t>
      </w:r>
      <w:r w:rsidR="005647DB" w:rsidRPr="005C5A1E">
        <w:rPr>
          <w:rFonts w:ascii="Century Gothic" w:hAnsi="Century Gothic"/>
          <w:sz w:val="20"/>
        </w:rPr>
        <w:t>, o którym mowa w Art. 13 ust. 2 pkt 1 Umowy</w:t>
      </w:r>
      <w:r w:rsidRPr="005C5A1E">
        <w:rPr>
          <w:rFonts w:ascii="Century Gothic" w:hAnsi="Century Gothic"/>
          <w:sz w:val="20"/>
        </w:rPr>
        <w:t>. Wykonawca jest także zobowiązany do zapewnienia nadzoru archeologicznego, prac towarzyszących oraz wykonania badań ratunkowych dla stanowisk nowoodkrytych ujawnionych w trakcie realizacji Robót</w:t>
      </w:r>
      <w:r w:rsidR="005647DB" w:rsidRPr="005C5A1E">
        <w:rPr>
          <w:rFonts w:ascii="Century Gothic" w:hAnsi="Century Gothic"/>
          <w:sz w:val="20"/>
        </w:rPr>
        <w:t xml:space="preserve">, przy czym niniejszy zakres obejmuje nie więcej niż </w:t>
      </w:r>
      <w:del w:id="419" w:author="Bigoszewska Marta" w:date="2024-03-06T08:13:00Z">
        <w:r w:rsidR="005647DB" w:rsidRPr="005C5A1E" w:rsidDel="00A85248">
          <w:rPr>
            <w:rFonts w:ascii="Century Gothic" w:hAnsi="Century Gothic"/>
            <w:sz w:val="20"/>
          </w:rPr>
          <w:delText xml:space="preserve">200 </w:delText>
        </w:r>
      </w:del>
      <w:ins w:id="420" w:author="Bigoszewska Marta" w:date="2024-03-06T08:13:00Z">
        <w:r w:rsidR="00A85248">
          <w:rPr>
            <w:rFonts w:ascii="Century Gothic" w:hAnsi="Century Gothic"/>
            <w:sz w:val="20"/>
          </w:rPr>
          <w:t>500</w:t>
        </w:r>
        <w:r w:rsidR="00A85248" w:rsidRPr="005C5A1E">
          <w:rPr>
            <w:rFonts w:ascii="Century Gothic" w:hAnsi="Century Gothic"/>
            <w:sz w:val="20"/>
          </w:rPr>
          <w:t xml:space="preserve"> </w:t>
        </w:r>
      </w:ins>
      <w:r w:rsidR="005647DB" w:rsidRPr="005C5A1E">
        <w:rPr>
          <w:rFonts w:ascii="Century Gothic" w:hAnsi="Century Gothic"/>
          <w:sz w:val="20"/>
        </w:rPr>
        <w:t>arów</w:t>
      </w:r>
      <w:r w:rsidRPr="005C5A1E">
        <w:rPr>
          <w:rFonts w:ascii="Century Gothic" w:hAnsi="Century Gothic"/>
          <w:sz w:val="20"/>
        </w:rPr>
        <w:t xml:space="preserve"> – w ramach wynagrodzenia obmiarowego</w:t>
      </w:r>
      <w:r w:rsidR="005A496A" w:rsidRPr="005C5A1E">
        <w:rPr>
          <w:rFonts w:ascii="Century Gothic" w:hAnsi="Century Gothic"/>
          <w:sz w:val="20"/>
        </w:rPr>
        <w:t>,</w:t>
      </w:r>
      <w:r w:rsidR="005647DB" w:rsidRPr="005C5A1E">
        <w:rPr>
          <w:rFonts w:ascii="Century Gothic" w:hAnsi="Century Gothic"/>
          <w:sz w:val="20"/>
        </w:rPr>
        <w:t xml:space="preserve"> o którym mowa w Art. 13 ust. 2 pkt 3 Umowy,</w:t>
      </w:r>
    </w:p>
    <w:p w14:paraId="55D7B254" w14:textId="4D1FC815" w:rsidR="00FC3C7A" w:rsidRPr="005F09A4" w:rsidRDefault="00FC3C7A" w:rsidP="002645F1">
      <w:pPr>
        <w:pStyle w:val="BodyText21"/>
        <w:numPr>
          <w:ilvl w:val="0"/>
          <w:numId w:val="3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opracowania dokumentacji rozruchowej, przeprowadzenia niezbędnych prób, badań, sprawdzeń oraz innych wymaganych czynności przedrozruchowych, przeprowadzenia nagazowania i Rozruchu obiektu (przy czym dokumentację techniczno-ruchową Urządzeń dostarczonych przez producentów zagranicznych należy wykonać w języku polskim i angielskim),</w:t>
      </w:r>
    </w:p>
    <w:p w14:paraId="4EE13447" w14:textId="2B5870AF" w:rsidR="00FC3C7A" w:rsidRPr="005F09A4" w:rsidRDefault="00FC3C7A" w:rsidP="002645F1">
      <w:pPr>
        <w:pStyle w:val="BodyText21"/>
        <w:numPr>
          <w:ilvl w:val="0"/>
          <w:numId w:val="3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opracowania pozostałej dokumentacji leżącej po stronie Wykonawcy zgodnie </w:t>
      </w:r>
      <w:r w:rsidR="00004606" w:rsidRPr="005F09A4">
        <w:rPr>
          <w:rFonts w:ascii="Century Gothic" w:hAnsi="Century Gothic" w:cs="Arial"/>
          <w:sz w:val="20"/>
        </w:rPr>
        <w:br/>
      </w:r>
      <w:r w:rsidRPr="005F09A4">
        <w:rPr>
          <w:rFonts w:ascii="Century Gothic,Arial" w:eastAsia="Century Gothic,Arial" w:hAnsi="Century Gothic,Arial" w:cs="Century Gothic,Arial"/>
          <w:sz w:val="20"/>
        </w:rPr>
        <w:t>z Dokumentacją Przetargową, w szczególności procedurami SESP, w tym projektu organizacji przeprowadzenia prób ciśnieniowych, a także dostarczenia odpowiedniego oprogramowania, jak również zapewnienie uzyskania przez Zamawiającego nieograniczonych w czasie i zakresie licencji uprawniających Zamawiającego do korzystania z tego oprogramowania dla potrzeb Inwestycji, w szczególności Wykonawca zobowiązuje się zapewnić, aby producent oprogramowania udzielił Zamawiającemu pełnych, niewyłącznych licencji na czas nieokreślony, na dowolnej ilości stanowisk u Zamawiającego na warunkach, zakresie i polach eksploatacji standardowo udzielanych przez producenta oprogramowania,</w:t>
      </w:r>
    </w:p>
    <w:p w14:paraId="309F79FC" w14:textId="1FE83463" w:rsidR="00FC3C7A" w:rsidRPr="005F09A4" w:rsidRDefault="00FC3C7A" w:rsidP="002645F1">
      <w:pPr>
        <w:pStyle w:val="BodyText21"/>
        <w:numPr>
          <w:ilvl w:val="0"/>
          <w:numId w:val="3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prow</w:t>
      </w:r>
      <w:r w:rsidR="00AE13B0">
        <w:rPr>
          <w:rFonts w:ascii="Century Gothic,Arial" w:eastAsia="Century Gothic,Arial" w:hAnsi="Century Gothic,Arial" w:cs="Century Gothic,Arial"/>
          <w:sz w:val="20"/>
        </w:rPr>
        <w:t>ad</w:t>
      </w:r>
      <w:r w:rsidRPr="005F09A4">
        <w:rPr>
          <w:rFonts w:ascii="Century Gothic,Arial" w:eastAsia="Century Gothic,Arial" w:hAnsi="Century Gothic,Arial" w:cs="Century Gothic,Arial"/>
          <w:sz w:val="20"/>
        </w:rPr>
        <w:t xml:space="preserve">zenia Dokumentacji Budowy oraz do opracowania Dokumentacji Powykonawczej wraz ze wszelkimi niezbędnymi protokołami odbiorów, pomiarów i sprawdzeń potrzebnymi </w:t>
      </w:r>
      <w:r w:rsidRPr="005F09A4">
        <w:rPr>
          <w:rFonts w:ascii="Century Gothic,Arial" w:eastAsia="Century Gothic,Arial" w:hAnsi="Century Gothic,Arial" w:cs="Century Gothic,Arial"/>
          <w:sz w:val="20"/>
        </w:rPr>
        <w:lastRenderedPageBreak/>
        <w:t>do odbioru oraz stwierdzenia prawidłowego wykonania i funkcjonowania Inwestycji. Dokumentacja Powykonawcza przygotowywana i kompletowana będzie przez Wykonawcę sukcesywnie wraz z postępem Robót oraz Odbiorami Przejściowymi i poddawana Odbiorom Częściowym. Dokumentacja Powykonawcza będzie udostępniona Inspektorowi Nadzoru Inwestorskiego lub Zamawiającemu na każde żądanie w trakcie obowiązywania niniejszej Umowy,</w:t>
      </w:r>
    </w:p>
    <w:p w14:paraId="71178B7D" w14:textId="536B5F0D" w:rsidR="00FC3C7A" w:rsidRPr="005F09A4" w:rsidRDefault="00FC3C7A" w:rsidP="002645F1">
      <w:pPr>
        <w:pStyle w:val="BodyText21"/>
        <w:numPr>
          <w:ilvl w:val="0"/>
          <w:numId w:val="3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wykonania wszelkich niezbędnych robót przygotowawczych związanych z realizacją Inwestycji, których konieczność wykonania wynika z Dokumentacji Przetargowej, w tym wykonania niezbędnych przekładek lub przebudów instalacji lub obiektów kolidujących z Inwestycją oraz wykonania wszelkich instalacji i niezbędnych obiektów tymczasowych koniecznych dla prawidłowego funkcjonowania budowy</w:t>
      </w:r>
      <w:r w:rsidR="00D46EED" w:rsidRPr="005F09A4">
        <w:rPr>
          <w:rFonts w:ascii="Century Gothic,Arial" w:eastAsia="Century Gothic,Arial" w:hAnsi="Century Gothic,Arial" w:cs="Century Gothic,Arial"/>
          <w:sz w:val="20"/>
        </w:rPr>
        <w:t>,</w:t>
      </w:r>
      <w:r w:rsidRPr="005F09A4">
        <w:rPr>
          <w:rFonts w:ascii="Century Gothic,Arial" w:eastAsia="Century Gothic,Arial" w:hAnsi="Century Gothic,Arial" w:cs="Century Gothic,Arial"/>
          <w:sz w:val="20"/>
        </w:rPr>
        <w:t xml:space="preserve"> </w:t>
      </w:r>
    </w:p>
    <w:p w14:paraId="09E82234" w14:textId="43C407CA" w:rsidR="0016579D" w:rsidRPr="005C5A1E" w:rsidRDefault="0016579D" w:rsidP="002645F1">
      <w:pPr>
        <w:pStyle w:val="BodyText21"/>
        <w:numPr>
          <w:ilvl w:val="0"/>
          <w:numId w:val="3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trike/>
          <w:sz w:val="20"/>
        </w:rPr>
      </w:pPr>
      <w:r w:rsidRPr="005C5A1E">
        <w:rPr>
          <w:rFonts w:ascii="Century Gothic,Arial" w:eastAsia="Century Gothic,Arial" w:hAnsi="Century Gothic,Arial" w:cs="Century Gothic,Arial"/>
          <w:sz w:val="20"/>
        </w:rPr>
        <w:t>wykonania wszelkich niezbędnych prac polegających na usunięciu, przesadzeniu lub zabezpieczeniu istniejącej zieleni</w:t>
      </w:r>
      <w:r w:rsidR="00FC3C7A" w:rsidRPr="005C5A1E">
        <w:rPr>
          <w:rFonts w:ascii="Century Gothic,Arial" w:eastAsia="Century Gothic,Arial" w:hAnsi="Century Gothic,Arial" w:cs="Century Gothic,Arial"/>
          <w:sz w:val="20"/>
        </w:rPr>
        <w:t xml:space="preserve">, dodatkowo Wykonawca jest zobowiązany do odtworzenia niezbędnych zabezpieczeń, w tym tymczasowych ogrodzeń, w celu ochrony przylegających do pasa montażowego plantacji kultur wieloletnich, szkółek drzew i </w:t>
      </w:r>
      <w:r w:rsidR="00EA4C93" w:rsidRPr="005C5A1E">
        <w:rPr>
          <w:rFonts w:ascii="Century Gothic,Arial" w:eastAsia="Century Gothic,Arial" w:hAnsi="Century Gothic,Arial" w:cs="Century Gothic,Arial"/>
          <w:sz w:val="20"/>
        </w:rPr>
        <w:t>krz</w:t>
      </w:r>
      <w:r w:rsidR="00FC3C7A" w:rsidRPr="005C5A1E">
        <w:rPr>
          <w:rFonts w:ascii="Century Gothic,Arial" w:eastAsia="Century Gothic,Arial" w:hAnsi="Century Gothic,Arial" w:cs="Century Gothic,Arial"/>
          <w:sz w:val="20"/>
        </w:rPr>
        <w:t>ewów, itp. przed dostępem dzikich zwierząt i osób trzecich,</w:t>
      </w:r>
      <w:r w:rsidR="0008330E" w:rsidRPr="005C5A1E">
        <w:rPr>
          <w:rFonts w:ascii="Century Gothic,Arial" w:eastAsia="Century Gothic,Arial" w:hAnsi="Century Gothic,Arial" w:cs="Century Gothic,Arial"/>
          <w:sz w:val="20"/>
        </w:rPr>
        <w:t xml:space="preserve"> jak również w celu ograniczenia negatywnego wpływu budowy na warunki bytowe występującej zieleni;</w:t>
      </w:r>
    </w:p>
    <w:p w14:paraId="0DF885D1" w14:textId="3C5F19DA" w:rsidR="00FC3C7A" w:rsidRPr="005F09A4" w:rsidRDefault="00FC3C7A" w:rsidP="002645F1">
      <w:pPr>
        <w:pStyle w:val="BodyText21"/>
        <w:numPr>
          <w:ilvl w:val="0"/>
          <w:numId w:val="3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uzgodnienia z Zamawiającym, przed przystąpieniem do </w:t>
      </w:r>
      <w:r w:rsidR="009E3A50" w:rsidRPr="005F09A4">
        <w:rPr>
          <w:rFonts w:ascii="Century Gothic" w:eastAsia="Century Gothic" w:hAnsi="Century Gothic" w:cs="Century Gothic"/>
          <w:sz w:val="20"/>
        </w:rPr>
        <w:t>prac spawalniczych</w:t>
      </w:r>
      <w:r w:rsidRPr="005F09A4">
        <w:rPr>
          <w:rFonts w:ascii="Century Gothic,Arial" w:eastAsia="Century Gothic,Arial" w:hAnsi="Century Gothic,Arial" w:cs="Century Gothic,Arial"/>
          <w:sz w:val="20"/>
        </w:rPr>
        <w:t xml:space="preserve"> WPQR i WPS</w:t>
      </w:r>
      <w:r w:rsidRPr="005F09A4" w:rsidDel="00E825A6">
        <w:rPr>
          <w:rFonts w:ascii="Century Gothic,Arial" w:eastAsia="Century Gothic,Arial" w:hAnsi="Century Gothic,Arial" w:cs="Century Gothic,Arial"/>
          <w:sz w:val="20"/>
        </w:rPr>
        <w:t xml:space="preserve"> </w:t>
      </w:r>
      <w:r w:rsidRPr="005F09A4">
        <w:rPr>
          <w:rFonts w:ascii="Century Gothic,Arial" w:eastAsia="Century Gothic,Arial" w:hAnsi="Century Gothic,Arial" w:cs="Century Gothic,Arial"/>
          <w:sz w:val="20"/>
        </w:rPr>
        <w:t>uprawnień spawaczy i Planu Spawania (wszystkie metody i grubości ścianek) oraz wykonania oceny jakości spoin zlecając wykonanie tej oceny do niezależnego laboratorium posiadającego akredytację lub świadectwo uznania (lub świadectwo podwykonawstwa wystawione przez akredytowane laboratorium), zgodne z wymaganiami normy PN-EN ISO/IEC 17025 (lub równoważnej) oraz dysponującego personelem posiadającym co najmniej II stopień uznania zgodne z wymaganiami normy PN-EN ISO 9712 (lub równoważnej),</w:t>
      </w:r>
    </w:p>
    <w:p w14:paraId="12325CA0" w14:textId="6FD95A3C" w:rsidR="00FC3C7A" w:rsidRPr="005F09A4" w:rsidRDefault="00FC3C7A" w:rsidP="002645F1">
      <w:pPr>
        <w:pStyle w:val="BodyText21"/>
        <w:numPr>
          <w:ilvl w:val="0"/>
          <w:numId w:val="3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wykonania wszystkich </w:t>
      </w:r>
      <w:r w:rsidR="00122F71" w:rsidRPr="005F09A4">
        <w:rPr>
          <w:rFonts w:ascii="Century Gothic,Arial" w:eastAsia="Century Gothic,Arial" w:hAnsi="Century Gothic,Arial" w:cs="Century Gothic,Arial"/>
          <w:sz w:val="20"/>
        </w:rPr>
        <w:t xml:space="preserve">sieci, </w:t>
      </w:r>
      <w:r w:rsidRPr="005F09A4">
        <w:rPr>
          <w:rFonts w:ascii="Century Gothic,Arial" w:eastAsia="Century Gothic,Arial" w:hAnsi="Century Gothic,Arial" w:cs="Century Gothic,Arial"/>
          <w:sz w:val="20"/>
        </w:rPr>
        <w:t xml:space="preserve">instalacji i systemów tak, aby uzyskały one zakładane </w:t>
      </w:r>
      <w:r w:rsidR="00004606" w:rsidRPr="005F09A4">
        <w:rPr>
          <w:rFonts w:ascii="Century Gothic" w:hAnsi="Century Gothic" w:cs="Arial"/>
          <w:sz w:val="20"/>
        </w:rPr>
        <w:br/>
      </w:r>
      <w:r w:rsidRPr="005F09A4">
        <w:rPr>
          <w:rFonts w:ascii="Century Gothic,Arial" w:eastAsia="Century Gothic,Arial" w:hAnsi="Century Gothic,Arial" w:cs="Century Gothic,Arial"/>
          <w:sz w:val="20"/>
        </w:rPr>
        <w:t>w Dokumentacji Przetargowej parametry i funkcje,</w:t>
      </w:r>
    </w:p>
    <w:p w14:paraId="3118145B" w14:textId="0AE1564A" w:rsidR="00FC3C7A" w:rsidRPr="005F09A4" w:rsidRDefault="00FC3C7A" w:rsidP="002645F1">
      <w:pPr>
        <w:pStyle w:val="BodyText21"/>
        <w:numPr>
          <w:ilvl w:val="0"/>
          <w:numId w:val="3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wykon</w:t>
      </w:r>
      <w:r w:rsidR="00DE5F10">
        <w:rPr>
          <w:rFonts w:ascii="Century Gothic,Arial" w:eastAsia="Century Gothic,Arial" w:hAnsi="Century Gothic,Arial" w:cs="Century Gothic,Arial"/>
          <w:sz w:val="20"/>
        </w:rPr>
        <w:t>a</w:t>
      </w:r>
      <w:r w:rsidRPr="005F09A4">
        <w:rPr>
          <w:rFonts w:ascii="Century Gothic,Arial" w:eastAsia="Century Gothic,Arial" w:hAnsi="Century Gothic,Arial" w:cs="Century Gothic,Arial"/>
          <w:sz w:val="20"/>
        </w:rPr>
        <w:t>nia wszelkich niezbędnych pomiarów, prób i sprawdzeń, mających na celu potwierdzenie zgodności wykonanych systemów z Dokumentacją Przetargową i wymaganiami odpowiednich przepisów i norm, a także zapewnienie wszelkich niezbędnych protokołów pomiarowych do Odbioru Eksploatacyjnego oraz przygotowanie dokumentacji PPOŻ,</w:t>
      </w:r>
    </w:p>
    <w:p w14:paraId="03D1C3AD" w14:textId="77777777" w:rsidR="00FC3C7A" w:rsidRPr="005F09A4" w:rsidRDefault="00FC3C7A" w:rsidP="002645F1">
      <w:pPr>
        <w:pStyle w:val="BodyText21"/>
        <w:numPr>
          <w:ilvl w:val="0"/>
          <w:numId w:val="3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przygotowania i przekazania Zamawiającemu kompletu certyfikatów, deklaracji zgodności wraz ze specyfikacjami technicznymi i aktualnymi aprobatami technicznymi dla Materiałów i Urządzeń użytych w trakcie realizacji Inwestycji,</w:t>
      </w:r>
    </w:p>
    <w:p w14:paraId="214C6472" w14:textId="77777777" w:rsidR="00FC3C7A" w:rsidRPr="005F09A4" w:rsidRDefault="00FC3C7A" w:rsidP="002645F1">
      <w:pPr>
        <w:pStyle w:val="BodyText21"/>
        <w:numPr>
          <w:ilvl w:val="0"/>
          <w:numId w:val="3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lastRenderedPageBreak/>
        <w:t>wykonania i zatwierdzenia u Zamawiającego przed terminem Odbioru Eksploatacyjnego  instrukcji eksploatacji i użytkowania dla wszystkich Urządzeń i systemów znajdujących się w Inwestycji niezbędnych do jej prawidłowego funkcjonowania,</w:t>
      </w:r>
    </w:p>
    <w:p w14:paraId="7A6FEE36" w14:textId="6C9D46BF" w:rsidR="00122F71" w:rsidRPr="005F09A4" w:rsidRDefault="00FC3C7A" w:rsidP="002645F1">
      <w:pPr>
        <w:pStyle w:val="BodyText21"/>
        <w:numPr>
          <w:ilvl w:val="0"/>
          <w:numId w:val="3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sporządzeni</w:t>
      </w:r>
      <w:r w:rsidR="008C6847">
        <w:rPr>
          <w:rFonts w:ascii="Century Gothic,Arial" w:eastAsia="Century Gothic,Arial" w:hAnsi="Century Gothic,Arial" w:cs="Century Gothic,Arial"/>
          <w:sz w:val="20"/>
        </w:rPr>
        <w:t>a</w:t>
      </w:r>
      <w:r w:rsidRPr="005F09A4">
        <w:rPr>
          <w:rFonts w:ascii="Century Gothic,Arial" w:eastAsia="Century Gothic,Arial" w:hAnsi="Century Gothic,Arial" w:cs="Century Gothic,Arial"/>
          <w:sz w:val="20"/>
        </w:rPr>
        <w:t xml:space="preserve"> i </w:t>
      </w:r>
      <w:r w:rsidR="008C6847">
        <w:rPr>
          <w:rFonts w:ascii="Century Gothic,Arial" w:eastAsia="Century Gothic,Arial" w:hAnsi="Century Gothic,Arial" w:cs="Century Gothic,Arial"/>
          <w:sz w:val="20"/>
        </w:rPr>
        <w:t xml:space="preserve">uzyskania </w:t>
      </w:r>
      <w:r w:rsidRPr="005F09A4">
        <w:rPr>
          <w:rFonts w:ascii="Century Gothic,Arial" w:eastAsia="Century Gothic,Arial" w:hAnsi="Century Gothic,Arial" w:cs="Century Gothic,Arial"/>
          <w:sz w:val="20"/>
        </w:rPr>
        <w:t>zatwierdzeni</w:t>
      </w:r>
      <w:r w:rsidR="008C6847">
        <w:rPr>
          <w:rFonts w:ascii="Century Gothic,Arial" w:eastAsia="Century Gothic,Arial" w:hAnsi="Century Gothic,Arial" w:cs="Century Gothic,Arial"/>
          <w:sz w:val="20"/>
        </w:rPr>
        <w:t>a</w:t>
      </w:r>
      <w:r w:rsidRPr="005F09A4">
        <w:rPr>
          <w:rFonts w:ascii="Century Gothic,Arial" w:eastAsia="Century Gothic,Arial" w:hAnsi="Century Gothic,Arial" w:cs="Century Gothic,Arial"/>
          <w:sz w:val="20"/>
        </w:rPr>
        <w:t xml:space="preserve"> Zamawiającego przed terminem Odbioru Eksploatacyjnego Instrukcji Eksploatacji Gazociągu w języku polskim zgodnie z procedurami SESP,</w:t>
      </w:r>
      <w:r w:rsidR="00122F71" w:rsidRPr="005F09A4">
        <w:rPr>
          <w:rFonts w:ascii="Century Gothic,Arial" w:eastAsia="Century Gothic,Arial" w:hAnsi="Century Gothic,Arial" w:cs="Century Gothic,Arial"/>
          <w:sz w:val="20"/>
        </w:rPr>
        <w:t xml:space="preserve"> Zamawiający zaakceptuje, odrzuci lub zgłosi uwagi do przekazanych instrukcji w terminie </w:t>
      </w:r>
      <w:r w:rsidR="00122F71" w:rsidRPr="005F09A4">
        <w:rPr>
          <w:rFonts w:ascii="Century Gothic,Arial" w:eastAsia="Century Gothic,Arial" w:hAnsi="Century Gothic,Arial" w:cs="Century Gothic,Arial"/>
          <w:b/>
          <w:bCs/>
          <w:sz w:val="20"/>
        </w:rPr>
        <w:t>10 dni</w:t>
      </w:r>
      <w:r w:rsidR="00122F71" w:rsidRPr="005F09A4">
        <w:rPr>
          <w:rFonts w:ascii="Century Gothic,Arial" w:eastAsia="Century Gothic,Arial" w:hAnsi="Century Gothic,Arial" w:cs="Century Gothic,Arial"/>
          <w:sz w:val="20"/>
        </w:rPr>
        <w:t xml:space="preserve"> roboczych od ich doręczenia,</w:t>
      </w:r>
    </w:p>
    <w:p w14:paraId="07934799" w14:textId="77777777" w:rsidR="00FC3C7A" w:rsidRPr="005F09A4" w:rsidRDefault="00FC3C7A" w:rsidP="002645F1">
      <w:pPr>
        <w:pStyle w:val="BodyText21"/>
        <w:numPr>
          <w:ilvl w:val="0"/>
          <w:numId w:val="3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oznakowania i wizualizacji obiektów i instalacji zgodne z Dokumentacją Przetargową,</w:t>
      </w:r>
    </w:p>
    <w:p w14:paraId="3705AA14" w14:textId="50BB85C0" w:rsidR="00647544" w:rsidRDefault="00FC3C7A" w:rsidP="002645F1">
      <w:pPr>
        <w:pStyle w:val="BodyText21"/>
        <w:numPr>
          <w:ilvl w:val="0"/>
          <w:numId w:val="3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 w:eastAsia="Century Gothic" w:hAnsi="Century Gothic" w:cs="Century Gothic"/>
          <w:sz w:val="20"/>
        </w:rPr>
        <w:t>z za</w:t>
      </w:r>
      <w:r w:rsidR="00EA4C93" w:rsidRPr="005F09A4">
        <w:rPr>
          <w:rFonts w:ascii="Century Gothic" w:eastAsia="Century Gothic" w:hAnsi="Century Gothic" w:cs="Century Gothic"/>
          <w:sz w:val="20"/>
        </w:rPr>
        <w:t>str</w:t>
      </w:r>
      <w:r w:rsidRPr="005F09A4">
        <w:rPr>
          <w:rFonts w:ascii="Century Gothic" w:eastAsia="Century Gothic" w:hAnsi="Century Gothic" w:cs="Century Gothic"/>
          <w:sz w:val="20"/>
        </w:rPr>
        <w:t xml:space="preserve">zeżeniem </w:t>
      </w:r>
      <w:r w:rsidR="00AC5793" w:rsidRPr="00AC5793">
        <w:rPr>
          <w:rFonts w:ascii="Century Gothic" w:eastAsia="Century Gothic" w:hAnsi="Century Gothic" w:cs="Century Gothic"/>
          <w:sz w:val="20"/>
        </w:rPr>
        <w:t>A</w:t>
      </w:r>
      <w:r w:rsidRPr="00AC5793">
        <w:rPr>
          <w:rFonts w:ascii="Century Gothic" w:eastAsia="Century Gothic" w:hAnsi="Century Gothic" w:cs="Century Gothic"/>
          <w:sz w:val="20"/>
        </w:rPr>
        <w:t xml:space="preserve">rt. 5 ust. 1 pkt </w:t>
      </w:r>
      <w:r w:rsidR="00AC5793" w:rsidRPr="00AC5793">
        <w:rPr>
          <w:rFonts w:ascii="Century Gothic" w:eastAsia="Century Gothic" w:hAnsi="Century Gothic" w:cs="Century Gothic"/>
          <w:sz w:val="20"/>
        </w:rPr>
        <w:t>4</w:t>
      </w:r>
      <w:r w:rsidR="00084876" w:rsidRPr="00AC5793">
        <w:rPr>
          <w:rFonts w:ascii="Century Gothic" w:eastAsia="Century Gothic" w:hAnsi="Century Gothic" w:cs="Century Gothic"/>
          <w:sz w:val="20"/>
        </w:rPr>
        <w:t>) Umowy</w:t>
      </w:r>
      <w:r w:rsidRPr="00AC5793">
        <w:rPr>
          <w:rFonts w:ascii="Century Gothic" w:eastAsia="Century Gothic" w:hAnsi="Century Gothic" w:cs="Century Gothic"/>
          <w:sz w:val="20"/>
        </w:rPr>
        <w:t>,</w:t>
      </w:r>
      <w:r w:rsidRPr="005F09A4">
        <w:rPr>
          <w:rFonts w:ascii="Century Gothic" w:eastAsia="Century Gothic" w:hAnsi="Century Gothic" w:cs="Century Gothic"/>
          <w:sz w:val="20"/>
        </w:rPr>
        <w:t xml:space="preserve"> </w:t>
      </w:r>
      <w:r w:rsidRPr="005F09A4">
        <w:rPr>
          <w:rFonts w:ascii="Century Gothic,Arial" w:eastAsia="Century Gothic,Arial" w:hAnsi="Century Gothic,Arial" w:cs="Century Gothic,Arial"/>
          <w:sz w:val="20"/>
        </w:rPr>
        <w:t xml:space="preserve">wykonania w ramach Wynagrodzenia wszelkich prac niezbędnych do zrealizowania </w:t>
      </w:r>
      <w:r w:rsidRPr="005C5A1E">
        <w:rPr>
          <w:rFonts w:ascii="Century Gothic,Arial" w:eastAsia="Century Gothic,Arial" w:hAnsi="Century Gothic,Arial" w:cs="Century Gothic,Arial"/>
          <w:sz w:val="20"/>
        </w:rPr>
        <w:t>Inwestycji, w tym tych, których konieczność wykonania ujawni się w trakcie realizacji Robót, a które posiadający odpowiednią wiedzę i doświadczenie Wykonawca powinien był przewidzieć na podstawie Dokumentacji Przetargowej, szczegółowej oceny</w:t>
      </w:r>
      <w:r w:rsidR="009E3A50" w:rsidRPr="005C5A1E">
        <w:rPr>
          <w:rFonts w:ascii="Century Gothic" w:eastAsia="Century Gothic" w:hAnsi="Century Gothic" w:cs="Century Gothic"/>
          <w:sz w:val="20"/>
        </w:rPr>
        <w:t>, w tym w ramach wizji lokalnej</w:t>
      </w:r>
      <w:r w:rsidR="00084876" w:rsidRPr="005C5A1E">
        <w:rPr>
          <w:rFonts w:ascii="Century Gothic" w:eastAsia="Century Gothic" w:hAnsi="Century Gothic" w:cs="Century Gothic"/>
          <w:sz w:val="20"/>
        </w:rPr>
        <w:t xml:space="preserve"> lub obchodu</w:t>
      </w:r>
      <w:r w:rsidR="009E3A50" w:rsidRPr="005C5A1E">
        <w:rPr>
          <w:rFonts w:ascii="Century Gothic" w:eastAsia="Century Gothic" w:hAnsi="Century Gothic" w:cs="Century Gothic"/>
          <w:sz w:val="20"/>
        </w:rPr>
        <w:t>,</w:t>
      </w:r>
      <w:r w:rsidRPr="005C5A1E">
        <w:rPr>
          <w:rFonts w:ascii="Century Gothic,Arial" w:eastAsia="Century Gothic,Arial" w:hAnsi="Century Gothic,Arial" w:cs="Century Gothic,Arial"/>
          <w:sz w:val="20"/>
        </w:rPr>
        <w:t xml:space="preserve"> Terenu Budowy i nieruchomości sąsiednich, obowiązujących przepisów, jak również wiedzy technicznej i doświadczenia, przy uwzględnieniu, iż przedmiotem Umowy </w:t>
      </w:r>
      <w:r w:rsidRPr="005F09A4">
        <w:rPr>
          <w:rFonts w:ascii="Century Gothic,Arial" w:eastAsia="Century Gothic,Arial" w:hAnsi="Century Gothic,Arial" w:cs="Century Gothic,Arial"/>
          <w:sz w:val="20"/>
        </w:rPr>
        <w:t>jest wykonanie i dostarczenie Zamawiającemu w pełni funkcjonalnej i kompletnej Inwestycji,</w:t>
      </w:r>
    </w:p>
    <w:p w14:paraId="7A30BED3" w14:textId="77777777" w:rsidR="00647544" w:rsidRDefault="00FC3C7A" w:rsidP="002645F1">
      <w:pPr>
        <w:pStyle w:val="BodyText21"/>
        <w:numPr>
          <w:ilvl w:val="0"/>
          <w:numId w:val="3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647544">
        <w:rPr>
          <w:rFonts w:ascii="Century Gothic,Arial" w:eastAsia="Century Gothic,Arial" w:hAnsi="Century Gothic,Arial" w:cs="Century Gothic,Arial"/>
          <w:sz w:val="20"/>
        </w:rPr>
        <w:t xml:space="preserve">opracowania, uzgodnienia z </w:t>
      </w:r>
      <w:r w:rsidR="002C47C3" w:rsidRPr="00647544">
        <w:rPr>
          <w:rFonts w:ascii="Century Gothic,Arial" w:eastAsia="Century Gothic,Arial" w:hAnsi="Century Gothic,Arial" w:cs="Century Gothic,Arial"/>
          <w:sz w:val="20"/>
        </w:rPr>
        <w:t xml:space="preserve">Inspektorem </w:t>
      </w:r>
      <w:r w:rsidRPr="00647544">
        <w:rPr>
          <w:rFonts w:ascii="Century Gothic,Arial" w:eastAsia="Century Gothic,Arial" w:hAnsi="Century Gothic,Arial" w:cs="Century Gothic,Arial"/>
          <w:sz w:val="20"/>
        </w:rPr>
        <w:t xml:space="preserve">Nadzoru Inwestorskiego i zatwierdzenia u Zamawiającego instrukcji oraz poleceń wykonania prac niebezpiecznych i </w:t>
      </w:r>
      <w:proofErr w:type="spellStart"/>
      <w:r w:rsidRPr="00647544">
        <w:rPr>
          <w:rFonts w:ascii="Century Gothic,Arial" w:eastAsia="Century Gothic,Arial" w:hAnsi="Century Gothic,Arial" w:cs="Century Gothic,Arial"/>
          <w:sz w:val="20"/>
        </w:rPr>
        <w:t>gazoniebezpiecznych</w:t>
      </w:r>
      <w:proofErr w:type="spellEnd"/>
      <w:r w:rsidRPr="00647544">
        <w:rPr>
          <w:rFonts w:ascii="Century Gothic,Arial" w:eastAsia="Century Gothic,Arial" w:hAnsi="Century Gothic,Arial" w:cs="Century Gothic,Arial"/>
          <w:sz w:val="20"/>
        </w:rPr>
        <w:t xml:space="preserve">, na co najmniej </w:t>
      </w:r>
      <w:r w:rsidRPr="00647544">
        <w:rPr>
          <w:rFonts w:ascii="Century Gothic" w:eastAsia="Century Gothic" w:hAnsi="Century Gothic" w:cs="Century Gothic"/>
          <w:b/>
          <w:bCs/>
          <w:sz w:val="20"/>
        </w:rPr>
        <w:t>5 dni</w:t>
      </w:r>
      <w:r w:rsidRPr="00647544">
        <w:rPr>
          <w:rFonts w:ascii="Century Gothic,Arial" w:eastAsia="Century Gothic,Arial" w:hAnsi="Century Gothic,Arial" w:cs="Century Gothic,Arial"/>
          <w:sz w:val="20"/>
        </w:rPr>
        <w:t xml:space="preserve"> roboczych przed przystąpieniem do ich wykonania,</w:t>
      </w:r>
    </w:p>
    <w:p w14:paraId="29CFD244" w14:textId="269C289E" w:rsidR="00647544" w:rsidRDefault="00E079B9" w:rsidP="002645F1">
      <w:pPr>
        <w:pStyle w:val="BodyText21"/>
        <w:numPr>
          <w:ilvl w:val="0"/>
          <w:numId w:val="3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647544">
        <w:rPr>
          <w:rFonts w:ascii="Century Gothic,Arial" w:eastAsia="Century Gothic,Arial" w:hAnsi="Century Gothic,Arial" w:cs="Century Gothic,Arial"/>
          <w:sz w:val="20"/>
        </w:rPr>
        <w:t>sporządzenia w terminie wskazanym w Umowie Protokołów Konieczności</w:t>
      </w:r>
      <w:r w:rsidR="00DE5F10">
        <w:rPr>
          <w:rFonts w:ascii="Century Gothic,Arial" w:eastAsia="Century Gothic,Arial" w:hAnsi="Century Gothic,Arial" w:cs="Century Gothic,Arial"/>
          <w:sz w:val="20"/>
        </w:rPr>
        <w:t>,</w:t>
      </w:r>
    </w:p>
    <w:p w14:paraId="13BEEC3C" w14:textId="351961F5" w:rsidR="00F274C4" w:rsidRPr="00647544" w:rsidRDefault="008D5000" w:rsidP="002645F1">
      <w:pPr>
        <w:pStyle w:val="BodyText21"/>
        <w:numPr>
          <w:ilvl w:val="0"/>
          <w:numId w:val="3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647544">
        <w:rPr>
          <w:rFonts w:ascii="Century Gothic,Arial" w:eastAsia="Century Gothic,Arial" w:hAnsi="Century Gothic,Arial" w:cs="Century Gothic,Arial"/>
          <w:sz w:val="20"/>
          <w:szCs w:val="16"/>
        </w:rPr>
        <w:t xml:space="preserve">określenia rzeczywistej powierzchni pasa montażowego w odniesieniu do granic dysponowania nieruchomościami zgodnych z ewidencją gruntów i budynków oraz do podania długości przecięcia gazociągu w tym pasie. Obliczona i podana długość oraz powierzchnia wyznaczonego obszaru odniesiona do gazociągu po wybudowaniu zostanie potwierdzona przez uprawnionego wykonawcę prac geodezyjnych, na koszt Wykonawcy. Otrzymane dane powinny zostać zawarte w protokole zdawczo-odbiorczym nieruchomości i posłużą do naliczenia i wypłaty właścicielowi/zarządcy/użytkownikowi wieczystemu odszkodowań za zajęcie pasa montażowego. Odpowiednie dokumenty wynikające z treści tego punktu zostaną dostarczone  Zamawiającemu na co najmniej </w:t>
      </w:r>
      <w:r w:rsidRPr="00647544">
        <w:rPr>
          <w:rFonts w:ascii="Century Gothic,Arial" w:eastAsia="Century Gothic,Arial" w:hAnsi="Century Gothic,Arial" w:cs="Century Gothic,Arial"/>
          <w:b/>
          <w:bCs/>
          <w:sz w:val="20"/>
          <w:szCs w:val="16"/>
        </w:rPr>
        <w:t>30 dni</w:t>
      </w:r>
      <w:r w:rsidRPr="00647544">
        <w:rPr>
          <w:rFonts w:ascii="Century Gothic,Arial" w:eastAsia="Century Gothic,Arial" w:hAnsi="Century Gothic,Arial" w:cs="Century Gothic,Arial"/>
          <w:sz w:val="20"/>
          <w:szCs w:val="16"/>
        </w:rPr>
        <w:t xml:space="preserve"> przed Odbiorem Eksploatacyjnym</w:t>
      </w:r>
      <w:r w:rsidR="00F274C4" w:rsidRPr="00647544">
        <w:rPr>
          <w:rFonts w:ascii="Century Gothic,Arial" w:eastAsia="Century Gothic,Arial" w:hAnsi="Century Gothic,Arial" w:cs="Century Gothic,Arial"/>
          <w:sz w:val="20"/>
          <w:szCs w:val="16"/>
        </w:rPr>
        <w:t>,</w:t>
      </w:r>
    </w:p>
    <w:p w14:paraId="06EFF86F" w14:textId="43DB8F78" w:rsidR="00FC3C7A" w:rsidRPr="00F274C4" w:rsidRDefault="00647EE0" w:rsidP="002645F1">
      <w:pPr>
        <w:pStyle w:val="BodyText21"/>
        <w:numPr>
          <w:ilvl w:val="0"/>
          <w:numId w:val="36"/>
        </w:numPr>
        <w:tabs>
          <w:tab w:val="left" w:pos="-1985"/>
          <w:tab w:val="left" w:pos="-1843"/>
          <w:tab w:val="left" w:pos="-1560"/>
          <w:tab w:val="left" w:pos="-1276"/>
        </w:tabs>
        <w:suppressAutoHyphens/>
        <w:spacing w:line="360" w:lineRule="auto"/>
        <w:rPr>
          <w:rFonts w:ascii="Century Gothic,Arial" w:eastAsia="Century Gothic,Arial" w:hAnsi="Century Gothic,Arial" w:cs="Century Gothic,Arial"/>
          <w:sz w:val="20"/>
        </w:rPr>
      </w:pPr>
      <w:r w:rsidRPr="005C5A1E">
        <w:rPr>
          <w:rFonts w:ascii="Century Gothic,Arial" w:eastAsia="Century Gothic,Arial" w:hAnsi="Century Gothic,Arial" w:cs="Century Gothic,Arial"/>
          <w:sz w:val="20"/>
        </w:rPr>
        <w:t xml:space="preserve">wypłaty odszkodowania właścicielom lub innym podmiotom posiadającym tytuł prawny do nieruchomości za wszelkie szkody powstałe w wyniku prowadzenia prac </w:t>
      </w:r>
      <w:del w:id="421" w:author="Kowalska Ewa" w:date="2024-02-20T11:20:00Z">
        <w:r w:rsidRPr="005C5A1E" w:rsidDel="00E323D6">
          <w:rPr>
            <w:rFonts w:ascii="Century Gothic,Arial" w:eastAsia="Century Gothic,Arial" w:hAnsi="Century Gothic,Arial" w:cs="Century Gothic,Arial"/>
            <w:sz w:val="20"/>
          </w:rPr>
          <w:delText xml:space="preserve"> </w:delText>
        </w:r>
      </w:del>
      <w:r w:rsidRPr="005C5A1E">
        <w:rPr>
          <w:rFonts w:ascii="Century Gothic,Arial" w:eastAsia="Century Gothic,Arial" w:hAnsi="Century Gothic,Arial" w:cs="Century Gothic,Arial"/>
          <w:sz w:val="20"/>
        </w:rPr>
        <w:t>poza pasem montażowym, w tym m.in. za drzewa, krzewy, czasowe zajęcie terenu, rekultywację terenu oraz, plony,  które ulegną zniszczeniu lub uszkodzeniu w trakcie prowadzenia Inwestycji</w:t>
      </w:r>
      <w:r w:rsidR="00FC3C7A" w:rsidRPr="005C5A1E">
        <w:rPr>
          <w:rFonts w:ascii="Century Gothic,Arial" w:eastAsia="Century Gothic,Arial" w:hAnsi="Century Gothic,Arial" w:cs="Century Gothic,Arial"/>
          <w:sz w:val="20"/>
        </w:rPr>
        <w:t xml:space="preserve">. </w:t>
      </w:r>
      <w:r w:rsidR="005A1147" w:rsidRPr="005C5A1E">
        <w:rPr>
          <w:rFonts w:ascii="Century Gothic,Arial" w:eastAsia="Century Gothic,Arial" w:hAnsi="Century Gothic,Arial" w:cs="Century Gothic,Arial"/>
          <w:sz w:val="20"/>
        </w:rPr>
        <w:t xml:space="preserve">W razie sporu, co </w:t>
      </w:r>
      <w:r w:rsidR="00220161" w:rsidRPr="005C5A1E">
        <w:rPr>
          <w:rFonts w:ascii="Century Gothic,Arial" w:eastAsia="Century Gothic,Arial" w:hAnsi="Century Gothic,Arial" w:cs="Century Gothic,Arial"/>
          <w:sz w:val="20"/>
        </w:rPr>
        <w:t xml:space="preserve">do </w:t>
      </w:r>
      <w:r w:rsidR="005A1147" w:rsidRPr="005C5A1E">
        <w:rPr>
          <w:rFonts w:ascii="Century Gothic,Arial" w:eastAsia="Century Gothic,Arial" w:hAnsi="Century Gothic,Arial" w:cs="Century Gothic,Arial"/>
          <w:sz w:val="20"/>
        </w:rPr>
        <w:t>wysokości takiego odszkodowania wówczas w</w:t>
      </w:r>
      <w:r w:rsidR="00FC3C7A" w:rsidRPr="005C5A1E">
        <w:rPr>
          <w:rFonts w:ascii="Century Gothic,Arial" w:eastAsia="Century Gothic,Arial" w:hAnsi="Century Gothic,Arial" w:cs="Century Gothic,Arial"/>
          <w:sz w:val="20"/>
        </w:rPr>
        <w:t xml:space="preserve">ysokość tego odszkodowania zostanie wyliczona i wypłacona właścicielowi bądź zarządcy </w:t>
      </w:r>
      <w:r w:rsidR="00FC3C7A" w:rsidRPr="005C5A1E">
        <w:rPr>
          <w:rFonts w:ascii="Century Gothic,Arial" w:eastAsia="Century Gothic,Arial" w:hAnsi="Century Gothic,Arial" w:cs="Century Gothic,Arial"/>
          <w:sz w:val="20"/>
        </w:rPr>
        <w:lastRenderedPageBreak/>
        <w:t xml:space="preserve">nieruchomości przez Wykonawcę na podstawie operatu szacunkowego, którego wykonanie Wykonawca </w:t>
      </w:r>
      <w:r w:rsidR="00FC3C7A" w:rsidRPr="00F274C4">
        <w:rPr>
          <w:rFonts w:ascii="Century Gothic,Arial" w:eastAsia="Century Gothic,Arial" w:hAnsi="Century Gothic,Arial" w:cs="Century Gothic,Arial"/>
          <w:sz w:val="20"/>
        </w:rPr>
        <w:t xml:space="preserve">zleci posiadającemu odpowiednie wymagane przepisami prawa uprawnienia rzeczoznawcy majątkowego. Koszt wynagrodzenia rzeczoznawcy majątkowego oraz koszty związane z wypłatą odszkodowania leżą po stronie Wykonawcy, za które nie przysługuje Wykonawcy dodatkowe wynagrodzenie od Zamawiającego. Wysokość odszkodowania w przypadku terenów będących w zarządzie Państwowego Gospodarstwa Leśnego Lasy Państwowe zostanie określona przez właściwe Nadleśnictwo wg obowiązujących </w:t>
      </w:r>
      <w:r w:rsidR="00A71515">
        <w:rPr>
          <w:rFonts w:ascii="Century Gothic,Arial" w:eastAsia="Century Gothic,Arial" w:hAnsi="Century Gothic,Arial" w:cs="Century Gothic,Arial"/>
          <w:sz w:val="20"/>
        </w:rPr>
        <w:t xml:space="preserve">w nim </w:t>
      </w:r>
      <w:r w:rsidR="00FC3C7A" w:rsidRPr="00F274C4">
        <w:rPr>
          <w:rFonts w:ascii="Century Gothic,Arial" w:eastAsia="Century Gothic,Arial" w:hAnsi="Century Gothic,Arial" w:cs="Century Gothic,Arial"/>
          <w:sz w:val="20"/>
        </w:rPr>
        <w:t>stawek,</w:t>
      </w:r>
    </w:p>
    <w:p w14:paraId="3F1A5B98" w14:textId="6F6B5B29" w:rsidR="00FC3C7A" w:rsidRPr="005F09A4" w:rsidRDefault="00FC3C7A" w:rsidP="002645F1">
      <w:pPr>
        <w:pStyle w:val="BodyText21"/>
        <w:numPr>
          <w:ilvl w:val="0"/>
          <w:numId w:val="3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protokolarnego przekazania Terenu Budowy właścicielom lub innym podmiotom posiadającym tytuł prawny do nieruchomości zajętych pod Inwestycję, zgodnie z uzgodnionym z Zamawiającym protokołem. Z treści protokołu powinno wynikać, że nieruchomości zostały przywrócone do stanu sprzed zajęcia Terenu Budowy </w:t>
      </w:r>
      <w:bookmarkStart w:id="422" w:name="_Hlk482182992"/>
      <w:r w:rsidRPr="005F09A4">
        <w:rPr>
          <w:rFonts w:ascii="Century Gothic,Arial" w:eastAsia="Century Gothic,Arial" w:hAnsi="Century Gothic,Arial" w:cs="Century Gothic,Arial"/>
          <w:sz w:val="20"/>
        </w:rPr>
        <w:t xml:space="preserve">oraz </w:t>
      </w:r>
      <w:r w:rsidR="00430117">
        <w:rPr>
          <w:rFonts w:ascii="Century Gothic,Arial" w:eastAsia="Century Gothic,Arial" w:hAnsi="Century Gothic,Arial" w:cs="Century Gothic,Arial"/>
          <w:sz w:val="20"/>
        </w:rPr>
        <w:t xml:space="preserve">że </w:t>
      </w:r>
      <w:r w:rsidRPr="005F09A4">
        <w:rPr>
          <w:rFonts w:ascii="Century Gothic,Arial" w:eastAsia="Century Gothic,Arial" w:hAnsi="Century Gothic,Arial" w:cs="Century Gothic,Arial"/>
          <w:sz w:val="20"/>
        </w:rPr>
        <w:t>doprowadz</w:t>
      </w:r>
      <w:r w:rsidR="00430117">
        <w:rPr>
          <w:rFonts w:ascii="Century Gothic,Arial" w:eastAsia="Century Gothic,Arial" w:hAnsi="Century Gothic,Arial" w:cs="Century Gothic,Arial"/>
          <w:sz w:val="20"/>
        </w:rPr>
        <w:t>ono</w:t>
      </w:r>
      <w:r w:rsidRPr="005F09A4">
        <w:rPr>
          <w:rFonts w:ascii="Century Gothic,Arial" w:eastAsia="Century Gothic,Arial" w:hAnsi="Century Gothic,Arial" w:cs="Century Gothic,Arial"/>
          <w:sz w:val="20"/>
        </w:rPr>
        <w:t xml:space="preserve"> Teren Budowy do należytego stanu i porządku</w:t>
      </w:r>
      <w:bookmarkEnd w:id="422"/>
      <w:r w:rsidRPr="005F09A4">
        <w:rPr>
          <w:rFonts w:ascii="Century Gothic,Arial" w:eastAsia="Century Gothic,Arial" w:hAnsi="Century Gothic,Arial" w:cs="Century Gothic,Arial"/>
          <w:sz w:val="20"/>
        </w:rPr>
        <w:t xml:space="preserve">, zgodnie z postanowieniami </w:t>
      </w:r>
      <w:proofErr w:type="spellStart"/>
      <w:r w:rsidRPr="005F09A4">
        <w:rPr>
          <w:rFonts w:ascii="Century Gothic,Arial" w:eastAsia="Century Gothic,Arial" w:hAnsi="Century Gothic,Arial" w:cs="Century Gothic,Arial"/>
          <w:sz w:val="20"/>
        </w:rPr>
        <w:t>PrBud</w:t>
      </w:r>
      <w:proofErr w:type="spellEnd"/>
      <w:r w:rsidRPr="005F09A4">
        <w:rPr>
          <w:rFonts w:ascii="Century Gothic,Arial" w:eastAsia="Century Gothic,Arial" w:hAnsi="Century Gothic,Arial" w:cs="Century Gothic,Arial"/>
          <w:sz w:val="20"/>
        </w:rPr>
        <w:t>,</w:t>
      </w:r>
    </w:p>
    <w:p w14:paraId="7138A291" w14:textId="77777777" w:rsidR="00FC3C7A" w:rsidRPr="005F09A4" w:rsidRDefault="00FC3C7A" w:rsidP="002645F1">
      <w:pPr>
        <w:pStyle w:val="BodyText21"/>
        <w:numPr>
          <w:ilvl w:val="0"/>
          <w:numId w:val="3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zaspokojenia roszczeń właścicieli lub innych podmiotów posiadających tytuł prawny do nieruchomości w zakresie nieprawidłowego przywrócenia przez Wykonawcę terenu poza pasem montażowym do stanu poprzedniego, Wykonawca zobowiązuje się do zaspokojenia tych roszczeń na podstawie pisemnego porozumienia. W przypadku braku możliwości osiągnięcia porozumienia lub w przypadku odmowy podpisania protokołu odbioru nieruchomości, Wykonawca zleci rzeczoznawcy majątkowemu wykonanie opinii, której przedmiotem będzie ustalenie wartości  szkód potrzebnej dla określenia wysokości odszkodowania, która będzie podstawą do dalszych rozmów. W przypadku roszczeń właścicieli lub innych podmiotów posiadających tytuł prawny do nieruchomości dotyczących nieprawidłowego odtworzenia warstwy humusu, Wykonawca zatrudni gleboznawcę, a w przypadku potwierdzenia zasadności roszczeń właścicieli lub ww. podmiotów przez gleboznawcę, zobowiązuje się do ich zaspokojenia na zasadach opisanych w niniejszym punkcie. Koszt sporządzenia operatów oraz zatrudnienia rzeczoznawcy pokryje Wykonawca. Wykonawca zobowiązuje się również do podjęcia ww. działań w przypadku zgłoszenia roszczeń przez właścicieli lub ww. podmioty w okresie rękojmi i gwarancji, spowodowanych ujawnieniem się Wad, także w przypadku wcześniejszego protokolarnego odbioru nieruchomości bez zastrzeżeń przez właścicieli lub ww. podmioty,</w:t>
      </w:r>
    </w:p>
    <w:p w14:paraId="24C19867" w14:textId="77777777" w:rsidR="00FC3C7A" w:rsidRPr="005F09A4" w:rsidRDefault="00FC3C7A" w:rsidP="002645F1">
      <w:pPr>
        <w:pStyle w:val="BodyText21"/>
        <w:numPr>
          <w:ilvl w:val="0"/>
          <w:numId w:val="3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wypłaty właścicielom lub innym podmiotom posiadającym tytuł prawny do nieruchomości odszkodowania za szkody powstałe w związku z prowadzeniem na nich Robót w sposób nienależyty lub niezgodnie z obowiązującymi w tym zakresie przepisami prawa i powszechnie uznanymi normami,</w:t>
      </w:r>
    </w:p>
    <w:p w14:paraId="3200677C" w14:textId="77777777" w:rsidR="00FC3C7A" w:rsidRPr="005F09A4" w:rsidRDefault="00FC3C7A" w:rsidP="002645F1">
      <w:pPr>
        <w:pStyle w:val="BodyText21"/>
        <w:numPr>
          <w:ilvl w:val="0"/>
          <w:numId w:val="3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lastRenderedPageBreak/>
        <w:t>wypłaty właścicielom lub innym podmiotom posiadającym tytuł prawny do nieruchomości odszkodowania za szkody spowodowane poza wyznaczonym pasem montażowym, w tym:</w:t>
      </w:r>
    </w:p>
    <w:p w14:paraId="548EBF23" w14:textId="6F4C5D9F" w:rsidR="00FC3C7A" w:rsidRPr="005F09A4" w:rsidRDefault="00FC3C7A" w:rsidP="00CE29A3">
      <w:pPr>
        <w:pStyle w:val="BodyText21"/>
        <w:tabs>
          <w:tab w:val="left" w:pos="-1985"/>
          <w:tab w:val="left" w:pos="-1843"/>
          <w:tab w:val="left" w:pos="-1560"/>
          <w:tab w:val="left" w:pos="-1276"/>
        </w:tabs>
        <w:suppressAutoHyphens/>
        <w:spacing w:line="360" w:lineRule="auto"/>
        <w:ind w:left="1134" w:hanging="283"/>
        <w:rPr>
          <w:rFonts w:ascii="Century Gothic" w:hAnsi="Century Gothic" w:cs="Arial"/>
          <w:sz w:val="20"/>
        </w:rPr>
      </w:pPr>
      <w:r w:rsidRPr="005F09A4">
        <w:rPr>
          <w:rFonts w:ascii="Century Gothic,Arial" w:eastAsia="Century Gothic,Arial" w:hAnsi="Century Gothic,Arial" w:cs="Century Gothic,Arial"/>
          <w:sz w:val="20"/>
        </w:rPr>
        <w:t xml:space="preserve">a) sporządzenia niezbędnej dokumentacji wykazującej zaistniałe szkody poza pasem montażowym, tj. szkicu zawierającego następujące elementy: granice ewidencyjne i numery działek, oś gazociągu, przebieg pasa montażowego zgodnie z Projektem Wykonawczym, przebieg Inwestycji, zgodnie z  decyzją o ustaleniu lokalizacji inwestycji oraz obszar dodatkowo zajęty poza pasem montażowym </w:t>
      </w:r>
      <w:r w:rsidR="00122F71" w:rsidRPr="005F09A4">
        <w:rPr>
          <w:rFonts w:ascii="Century Gothic,Arial" w:eastAsia="Century Gothic,Arial" w:hAnsi="Century Gothic,Arial" w:cs="Century Gothic,Arial"/>
          <w:sz w:val="20"/>
        </w:rPr>
        <w:t xml:space="preserve">i pasem Inwestycji zgodnym z decyzją o ustaleniu lokalizacji inwestycji </w:t>
      </w:r>
      <w:r w:rsidRPr="005F09A4">
        <w:rPr>
          <w:rFonts w:ascii="Century Gothic,Arial" w:eastAsia="Century Gothic,Arial" w:hAnsi="Century Gothic,Arial" w:cs="Century Gothic,Arial"/>
          <w:sz w:val="20"/>
        </w:rPr>
        <w:t>wraz ze wskazaniem jego powierzchni, wskazaniem treści porozumienia z właścicielem lub innym podmiotem posiadający</w:t>
      </w:r>
      <w:r w:rsidR="00C95E92" w:rsidRPr="005F09A4">
        <w:rPr>
          <w:rFonts w:ascii="Century Gothic,Arial" w:eastAsia="Century Gothic,Arial" w:hAnsi="Century Gothic,Arial" w:cs="Century Gothic,Arial"/>
          <w:sz w:val="20"/>
        </w:rPr>
        <w:t>m</w:t>
      </w:r>
      <w:r w:rsidRPr="005F09A4">
        <w:rPr>
          <w:rFonts w:ascii="Century Gothic,Arial" w:eastAsia="Century Gothic,Arial" w:hAnsi="Century Gothic,Arial" w:cs="Century Gothic,Arial"/>
          <w:sz w:val="20"/>
        </w:rPr>
        <w:t xml:space="preserve"> tytuł prawny do nieruchomości wraz z podaniem rodzaju szkody, przedziału czasowego w jakim wystąpiła i wysokości wypłaconego odszkodowania;</w:t>
      </w:r>
    </w:p>
    <w:p w14:paraId="0347794F" w14:textId="3C91C7D6" w:rsidR="00FC3C7A" w:rsidRPr="005F09A4" w:rsidRDefault="00FC3C7A" w:rsidP="00CE29A3">
      <w:pPr>
        <w:pStyle w:val="BodyText21"/>
        <w:tabs>
          <w:tab w:val="left" w:pos="-1985"/>
          <w:tab w:val="left" w:pos="-1843"/>
          <w:tab w:val="left" w:pos="-1560"/>
          <w:tab w:val="left" w:pos="-1276"/>
        </w:tabs>
        <w:suppressAutoHyphens/>
        <w:spacing w:line="360" w:lineRule="auto"/>
        <w:ind w:left="1134" w:hanging="283"/>
        <w:rPr>
          <w:rFonts w:ascii="Century Gothic" w:hAnsi="Century Gothic" w:cs="Arial"/>
          <w:sz w:val="20"/>
        </w:rPr>
      </w:pPr>
      <w:r w:rsidRPr="005F09A4">
        <w:rPr>
          <w:rFonts w:ascii="Century Gothic,Arial" w:eastAsia="Century Gothic,Arial" w:hAnsi="Century Gothic,Arial" w:cs="Century Gothic,Arial"/>
          <w:sz w:val="20"/>
        </w:rPr>
        <w:t>b) prowadzenia rejestru wszelkich odszkodowań wypłaconych właścicielom lub innym podmiotom posiadający</w:t>
      </w:r>
      <w:r w:rsidR="00C95E92" w:rsidRPr="005F09A4">
        <w:rPr>
          <w:rFonts w:ascii="Century Gothic,Arial" w:eastAsia="Century Gothic,Arial" w:hAnsi="Century Gothic,Arial" w:cs="Century Gothic,Arial"/>
          <w:sz w:val="20"/>
        </w:rPr>
        <w:t>m</w:t>
      </w:r>
      <w:r w:rsidRPr="005F09A4">
        <w:rPr>
          <w:rFonts w:ascii="Century Gothic,Arial" w:eastAsia="Century Gothic,Arial" w:hAnsi="Century Gothic,Arial" w:cs="Century Gothic,Arial"/>
          <w:sz w:val="20"/>
        </w:rPr>
        <w:t xml:space="preserve"> tytuł prawny do nieruchomości bezpośrednio przez Wykonawcę i przekazania go Zamawiającemu wraz z protokołami odbioru działek,</w:t>
      </w:r>
    </w:p>
    <w:p w14:paraId="68058C23" w14:textId="35A0FA58" w:rsidR="00FC3C7A" w:rsidRPr="005F09A4" w:rsidRDefault="00FC3C7A" w:rsidP="002645F1">
      <w:pPr>
        <w:pStyle w:val="BodyText21"/>
        <w:numPr>
          <w:ilvl w:val="0"/>
          <w:numId w:val="3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współpracy (i w razie takiej potrzeby udzielania mu uzasad</w:t>
      </w:r>
      <w:r w:rsidR="00EA4C93" w:rsidRPr="005F09A4">
        <w:rPr>
          <w:rFonts w:ascii="Century Gothic,Arial" w:eastAsia="Century Gothic,Arial" w:hAnsi="Century Gothic,Arial" w:cs="Century Gothic,Arial"/>
          <w:sz w:val="20"/>
        </w:rPr>
        <w:t>ni</w:t>
      </w:r>
      <w:r w:rsidRPr="005F09A4">
        <w:rPr>
          <w:rFonts w:ascii="Century Gothic,Arial" w:eastAsia="Century Gothic,Arial" w:hAnsi="Century Gothic,Arial" w:cs="Century Gothic,Arial"/>
          <w:sz w:val="20"/>
        </w:rPr>
        <w:t>onej  pomocy</w:t>
      </w:r>
      <w:r w:rsidR="00D63461" w:rsidRPr="005F09A4">
        <w:rPr>
          <w:rFonts w:ascii="Century Gothic,Arial" w:eastAsia="Century Gothic,Arial" w:hAnsi="Century Gothic,Arial" w:cs="Century Gothic,Arial"/>
          <w:sz w:val="20"/>
        </w:rPr>
        <w:t>,</w:t>
      </w:r>
      <w:r w:rsidRPr="005F09A4">
        <w:rPr>
          <w:rFonts w:ascii="Century Gothic,Arial" w:eastAsia="Century Gothic,Arial" w:hAnsi="Century Gothic,Arial" w:cs="Century Gothic,Arial"/>
          <w:sz w:val="20"/>
        </w:rPr>
        <w:t xml:space="preserve"> np. poprzez świadczenie usług geodezyjnych) z rzeczoznawcą majątkowym wybranym przez właściwego wojewodę lub wskazanym przez Zamawiającego w celu sporządzenia operatów szacunkowych, określających wysokość odszkodowania w trybie Specustawy,</w:t>
      </w:r>
    </w:p>
    <w:p w14:paraId="2F8DEDA8" w14:textId="77777777" w:rsidR="00647544" w:rsidRDefault="00FC3C7A" w:rsidP="002645F1">
      <w:pPr>
        <w:pStyle w:val="BodyText21"/>
        <w:numPr>
          <w:ilvl w:val="0"/>
          <w:numId w:val="36"/>
        </w:numPr>
        <w:tabs>
          <w:tab w:val="left" w:pos="-1985"/>
          <w:tab w:val="left" w:pos="-1843"/>
          <w:tab w:val="left" w:pos="-1560"/>
          <w:tab w:val="left" w:pos="-1276"/>
        </w:tabs>
        <w:suppressAutoHyphens/>
        <w:spacing w:line="360" w:lineRule="auto"/>
        <w:ind w:left="709" w:hanging="357"/>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zapewnieni</w:t>
      </w:r>
      <w:r w:rsidR="008C6847">
        <w:rPr>
          <w:rFonts w:ascii="Century Gothic,Arial" w:eastAsia="Century Gothic,Arial" w:hAnsi="Century Gothic,Arial" w:cs="Century Gothic,Arial"/>
          <w:sz w:val="20"/>
        </w:rPr>
        <w:t>a</w:t>
      </w:r>
      <w:r w:rsidRPr="005F09A4">
        <w:rPr>
          <w:rFonts w:ascii="Century Gothic,Arial" w:eastAsia="Century Gothic,Arial" w:hAnsi="Century Gothic,Arial" w:cs="Century Gothic,Arial"/>
          <w:sz w:val="20"/>
        </w:rPr>
        <w:t xml:space="preserve"> (oraz wymian</w:t>
      </w:r>
      <w:r w:rsidR="008C6847">
        <w:rPr>
          <w:rFonts w:ascii="Century Gothic,Arial" w:eastAsia="Century Gothic,Arial" w:hAnsi="Century Gothic,Arial" w:cs="Century Gothic,Arial"/>
          <w:sz w:val="20"/>
        </w:rPr>
        <w:t>y</w:t>
      </w:r>
      <w:r w:rsidRPr="005F09A4">
        <w:rPr>
          <w:rFonts w:ascii="Century Gothic,Arial" w:eastAsia="Century Gothic,Arial" w:hAnsi="Century Gothic,Arial" w:cs="Century Gothic,Arial"/>
          <w:sz w:val="20"/>
        </w:rPr>
        <w:t xml:space="preserve"> zużytych) części zapasowych, materiałów eksploatacyjnych oraz innych materiałów niezbędnych w okresie realizacji i prowadzenia </w:t>
      </w:r>
      <w:r w:rsidR="00122F71" w:rsidRPr="005F09A4">
        <w:rPr>
          <w:rFonts w:ascii="Century Gothic,Arial" w:eastAsia="Century Gothic,Arial" w:hAnsi="Century Gothic,Arial" w:cs="Century Gothic,Arial"/>
          <w:sz w:val="20"/>
        </w:rPr>
        <w:t>rozruchu</w:t>
      </w:r>
      <w:r w:rsidRPr="005F09A4">
        <w:rPr>
          <w:rFonts w:ascii="Century Gothic,Arial" w:eastAsia="Century Gothic,Arial" w:hAnsi="Century Gothic,Arial" w:cs="Century Gothic,Arial"/>
          <w:sz w:val="20"/>
        </w:rPr>
        <w:t xml:space="preserve"> Inwestycji (np.: śluz</w:t>
      </w:r>
      <w:r w:rsidR="000079B7" w:rsidRPr="005F09A4">
        <w:rPr>
          <w:rFonts w:ascii="Century Gothic,Arial" w:eastAsia="Century Gothic,Arial" w:hAnsi="Century Gothic,Arial" w:cs="Century Gothic,Arial"/>
          <w:sz w:val="20"/>
        </w:rPr>
        <w:t>y</w:t>
      </w:r>
      <w:r w:rsidRPr="005F09A4">
        <w:rPr>
          <w:rFonts w:ascii="Century Gothic,Arial" w:eastAsia="Century Gothic,Arial" w:hAnsi="Century Gothic,Arial" w:cs="Century Gothic,Arial"/>
          <w:sz w:val="20"/>
        </w:rPr>
        <w:t xml:space="preserve"> do tłokowania gazociągu, dodatkowe uszczelki zamknięć śluz, azot)</w:t>
      </w:r>
      <w:r w:rsidR="00F274C4">
        <w:rPr>
          <w:rFonts w:ascii="Century Gothic,Arial" w:eastAsia="Century Gothic,Arial" w:hAnsi="Century Gothic,Arial" w:cs="Century Gothic,Arial"/>
          <w:sz w:val="20"/>
        </w:rPr>
        <w:t>,</w:t>
      </w:r>
    </w:p>
    <w:p w14:paraId="58B8A7F7" w14:textId="798B0262" w:rsidR="00A53CDB" w:rsidRDefault="007D0A05" w:rsidP="002645F1">
      <w:pPr>
        <w:pStyle w:val="Akapitzlist"/>
        <w:numPr>
          <w:ilvl w:val="0"/>
          <w:numId w:val="36"/>
        </w:numPr>
        <w:spacing w:line="360" w:lineRule="auto"/>
        <w:ind w:left="709" w:hanging="357"/>
        <w:jc w:val="both"/>
        <w:rPr>
          <w:rFonts w:ascii="Century Gothic" w:eastAsia="Century Gothic" w:hAnsi="Century Gothic" w:cs="Century Gothic"/>
        </w:rPr>
      </w:pPr>
      <w:bookmarkStart w:id="423" w:name="_Hlk39135274"/>
      <w:bookmarkEnd w:id="414"/>
      <w:bookmarkEnd w:id="415"/>
      <w:r w:rsidRPr="00F274C4">
        <w:rPr>
          <w:rFonts w:ascii="Century Gothic" w:eastAsia="Century Gothic" w:hAnsi="Century Gothic" w:cs="Century Gothic"/>
        </w:rPr>
        <w:t xml:space="preserve">wznowienia w terenie istniejących w chwili przejęcia terenu budowy, </w:t>
      </w:r>
      <w:proofErr w:type="spellStart"/>
      <w:r w:rsidRPr="00F274C4">
        <w:rPr>
          <w:rFonts w:ascii="Century Gothic" w:eastAsia="Century Gothic" w:hAnsi="Century Gothic" w:cs="Century Gothic"/>
        </w:rPr>
        <w:t>zastabilizowanych</w:t>
      </w:r>
      <w:proofErr w:type="spellEnd"/>
      <w:r w:rsidRPr="00F274C4">
        <w:rPr>
          <w:rFonts w:ascii="Century Gothic" w:eastAsia="Century Gothic" w:hAnsi="Century Gothic" w:cs="Century Gothic"/>
        </w:rPr>
        <w:t xml:space="preserve"> w sposób trwały, znaków punktów granicznych działek jeżeli w toku realizacji Inwestycji zostały one uszkodzone lub zniszczone. W tym celu Wykonawca przed przystąpieniem do robót ziemnych dokona wywiadu terenowego w obrębie pasa montażowego oraz geodezyjnej inwentaryzacji położenia odnalezionych w terenie, </w:t>
      </w:r>
      <w:proofErr w:type="spellStart"/>
      <w:r w:rsidRPr="00F274C4">
        <w:rPr>
          <w:rFonts w:ascii="Century Gothic" w:eastAsia="Century Gothic" w:hAnsi="Century Gothic" w:cs="Century Gothic"/>
        </w:rPr>
        <w:t>zastabilizowanych</w:t>
      </w:r>
      <w:proofErr w:type="spellEnd"/>
      <w:r w:rsidRPr="00F274C4">
        <w:rPr>
          <w:rFonts w:ascii="Century Gothic" w:eastAsia="Century Gothic" w:hAnsi="Century Gothic" w:cs="Century Gothic"/>
        </w:rPr>
        <w:t xml:space="preserve"> w sposób trwały, znaków punktów granicznych, wraz ze sporządzeniem dokumentacji fotograficznej obrazującej stan techniczny znaku. Celem inwentaryzacji geodezyjnej znaku jest porównanie jego położenia z danymi ujawnionymi w operacie ewidencji gruntów</w:t>
      </w:r>
      <w:r w:rsidR="00F274C4">
        <w:rPr>
          <w:rFonts w:ascii="Century Gothic" w:eastAsia="Century Gothic" w:hAnsi="Century Gothic" w:cs="Century Gothic"/>
        </w:rPr>
        <w:t>,</w:t>
      </w:r>
    </w:p>
    <w:p w14:paraId="416CA16D" w14:textId="52FD997E" w:rsidR="007D0A05" w:rsidRPr="00A53CDB" w:rsidRDefault="007D0A05" w:rsidP="002645F1">
      <w:pPr>
        <w:pStyle w:val="Akapitzlist"/>
        <w:numPr>
          <w:ilvl w:val="0"/>
          <w:numId w:val="36"/>
        </w:numPr>
        <w:spacing w:line="360" w:lineRule="auto"/>
        <w:ind w:left="709" w:hanging="357"/>
        <w:jc w:val="both"/>
        <w:rPr>
          <w:rFonts w:ascii="Century Gothic" w:eastAsia="Century Gothic" w:hAnsi="Century Gothic" w:cs="Century Gothic"/>
        </w:rPr>
      </w:pPr>
      <w:r w:rsidRPr="00A53CDB">
        <w:rPr>
          <w:rFonts w:ascii="Century Gothic" w:eastAsia="Century Gothic" w:hAnsi="Century Gothic" w:cs="Century Gothic"/>
        </w:rPr>
        <w:t>zabezpieczenia przed zniszczeniem istniejących w terenie znaków osnowy geodezyjnej podlegających prawnej ochronie w tym urządzeń ich zabezpieczających i/lub sygnalizujących. W tym celu Wykonawca przed przystąpieniem do robót ziemnych dokona wywiadu terenowego w obrębie pasa</w:t>
      </w:r>
      <w:r w:rsidR="00A53CDB">
        <w:rPr>
          <w:rFonts w:ascii="Century Gothic" w:eastAsia="Century Gothic" w:hAnsi="Century Gothic" w:cs="Century Gothic"/>
        </w:rPr>
        <w:t xml:space="preserve"> </w:t>
      </w:r>
      <w:r w:rsidRPr="00A53CDB">
        <w:rPr>
          <w:rFonts w:ascii="Century Gothic" w:eastAsia="Century Gothic" w:hAnsi="Century Gothic" w:cs="Century Gothic"/>
        </w:rPr>
        <w:t xml:space="preserve">montażowego oraz geodezyjnej inwentaryzacji położenia ww. znaków wraz ze sporządzeniem dokumentacji fotograficznej obrazującej ich stan techniczny. Celem inwentaryzacji geodezyjnej ww. znaków jest </w:t>
      </w:r>
      <w:r w:rsidRPr="00A53CDB">
        <w:rPr>
          <w:rFonts w:ascii="Century Gothic" w:eastAsia="Century Gothic" w:hAnsi="Century Gothic" w:cs="Century Gothic"/>
        </w:rPr>
        <w:lastRenderedPageBreak/>
        <w:t>porównanie ich położenia z danymi ujawnionymi w państwowym zasobie geodezyjnym i kartograficznym</w:t>
      </w:r>
      <w:r w:rsidR="00647544" w:rsidRPr="00A53CDB">
        <w:rPr>
          <w:rFonts w:ascii="Century Gothic" w:eastAsia="Century Gothic" w:hAnsi="Century Gothic" w:cs="Century Gothic"/>
        </w:rPr>
        <w:t>.</w:t>
      </w:r>
      <w:r w:rsidR="00A53CDB">
        <w:rPr>
          <w:rFonts w:ascii="Century Gothic" w:eastAsia="Century Gothic" w:hAnsi="Century Gothic" w:cs="Century Gothic"/>
        </w:rPr>
        <w:t xml:space="preserve"> </w:t>
      </w:r>
      <w:r w:rsidR="004E5744" w:rsidRPr="00A53CDB">
        <w:rPr>
          <w:rFonts w:ascii="Century Gothic" w:eastAsia="Century Gothic" w:hAnsi="Century Gothic" w:cs="Century Gothic"/>
        </w:rPr>
        <w:t>W</w:t>
      </w:r>
      <w:r w:rsidR="00647544" w:rsidRPr="00A53CDB">
        <w:rPr>
          <w:rFonts w:ascii="Century Gothic" w:eastAsia="Century Gothic" w:hAnsi="Century Gothic" w:cs="Century Gothic"/>
        </w:rPr>
        <w:t xml:space="preserve"> </w:t>
      </w:r>
      <w:r w:rsidRPr="00A53CDB">
        <w:rPr>
          <w:rFonts w:ascii="Century Gothic" w:eastAsia="Century Gothic" w:hAnsi="Century Gothic" w:cs="Century Gothic"/>
        </w:rPr>
        <w:t xml:space="preserve">przypadku gdy w toku realizacji Inwestycji znaki </w:t>
      </w:r>
      <w:r w:rsidR="00464320" w:rsidRPr="00A53CDB">
        <w:rPr>
          <w:rFonts w:ascii="Century Gothic" w:eastAsia="Century Gothic" w:hAnsi="Century Gothic" w:cs="Century Gothic"/>
        </w:rPr>
        <w:t xml:space="preserve">osnowy geodezyjnej </w:t>
      </w:r>
      <w:r w:rsidR="004B3887" w:rsidRPr="00A53CDB">
        <w:rPr>
          <w:rFonts w:ascii="Century Gothic" w:eastAsia="Century Gothic" w:hAnsi="Century Gothic" w:cs="Century Gothic"/>
        </w:rPr>
        <w:t xml:space="preserve">podlegające </w:t>
      </w:r>
      <w:r w:rsidR="00464320" w:rsidRPr="00A53CDB">
        <w:rPr>
          <w:rFonts w:ascii="Century Gothic" w:eastAsia="Century Gothic" w:hAnsi="Century Gothic" w:cs="Century Gothic"/>
        </w:rPr>
        <w:t>prawnej ochronie</w:t>
      </w:r>
      <w:r w:rsidR="00464320" w:rsidRPr="00A53CDB" w:rsidDel="00464320">
        <w:rPr>
          <w:rFonts w:ascii="Century Gothic" w:eastAsia="Century Gothic" w:hAnsi="Century Gothic" w:cs="Century Gothic"/>
        </w:rPr>
        <w:t xml:space="preserve"> </w:t>
      </w:r>
      <w:r w:rsidRPr="00A53CDB">
        <w:rPr>
          <w:rFonts w:ascii="Century Gothic" w:eastAsia="Century Gothic" w:hAnsi="Century Gothic" w:cs="Century Gothic"/>
        </w:rPr>
        <w:t xml:space="preserve">zostaną uszkodzone lub zniszczone Wykonawca jest zobowiązany do ich wznowienia. Jeżeli wznowienie znaku </w:t>
      </w:r>
      <w:r w:rsidR="00464320" w:rsidRPr="00A53CDB">
        <w:rPr>
          <w:rFonts w:ascii="Century Gothic" w:eastAsia="Century Gothic" w:hAnsi="Century Gothic" w:cs="Century Gothic"/>
        </w:rPr>
        <w:t xml:space="preserve">punktu osnowy geodezyjnej </w:t>
      </w:r>
      <w:r w:rsidRPr="00A53CDB">
        <w:rPr>
          <w:rFonts w:ascii="Century Gothic" w:eastAsia="Century Gothic" w:hAnsi="Century Gothic" w:cs="Century Gothic"/>
        </w:rPr>
        <w:t>w dotychczasowej lokalizacji jest niemożliwe lub nieuzasadnione, Wykonawca jest zobowiązany do jego przeniesienia zgodnie z przepisami w tym zakresie obowiązującym</w:t>
      </w:r>
      <w:r w:rsidR="00F274C4" w:rsidRPr="00A53CDB">
        <w:rPr>
          <w:rFonts w:ascii="Century Gothic" w:eastAsia="Century Gothic" w:hAnsi="Century Gothic" w:cs="Century Gothic"/>
        </w:rPr>
        <w:t>,</w:t>
      </w:r>
    </w:p>
    <w:p w14:paraId="70E89E10" w14:textId="77777777" w:rsidR="00F274C4" w:rsidRDefault="008C6847" w:rsidP="002645F1">
      <w:pPr>
        <w:pStyle w:val="Akapitzlist"/>
        <w:numPr>
          <w:ilvl w:val="0"/>
          <w:numId w:val="36"/>
        </w:numPr>
        <w:spacing w:line="360" w:lineRule="auto"/>
        <w:ind w:left="709" w:hanging="357"/>
        <w:jc w:val="both"/>
        <w:rPr>
          <w:rFonts w:ascii="Century Gothic" w:eastAsia="Century Gothic" w:hAnsi="Century Gothic" w:cs="Century Gothic"/>
        </w:rPr>
      </w:pPr>
      <w:r>
        <w:rPr>
          <w:rFonts w:ascii="Century Gothic" w:eastAsia="Century Gothic" w:hAnsi="Century Gothic" w:cs="Century Gothic"/>
        </w:rPr>
        <w:t>j</w:t>
      </w:r>
      <w:r w:rsidR="007D0A05" w:rsidRPr="005F09A4">
        <w:rPr>
          <w:rFonts w:ascii="Century Gothic" w:eastAsia="Century Gothic" w:hAnsi="Century Gothic" w:cs="Century Gothic"/>
        </w:rPr>
        <w:t>eżeli przed rozpoczęciem robót ziemnych Wykonawca stwierdzi zniszczenie, uszkodzenie lub przemieszczenie znaku osnowy geodezyjnej podlegającej ochronie lub że zagraża on bezpieczeństwu życia lub mienia ma on obowiązek, zgodnie z Rozporządzeniem Ministra Spraw Wewnętrznych i Administracji z 15 kwietnia 1999 r. w sprawie ochrony znaków geodezyjnych, grawimetrycznych i magnetycznych niezwłocznie zawiadomić o tym fakcie właściwego miejscowo starostę. Niedopełnienie tego obowiązku będzie równoznaczne z przejęciem odpowiedzialności za taki znak i koniecznością jego wznowienia</w:t>
      </w:r>
      <w:r w:rsidR="00F274C4">
        <w:rPr>
          <w:rFonts w:ascii="Century Gothic" w:eastAsia="Century Gothic" w:hAnsi="Century Gothic" w:cs="Century Gothic"/>
        </w:rPr>
        <w:t>,</w:t>
      </w:r>
    </w:p>
    <w:p w14:paraId="7178E53A" w14:textId="3434EE55" w:rsidR="003C5DEB" w:rsidRPr="00F274C4" w:rsidRDefault="003C5DEB" w:rsidP="002645F1">
      <w:pPr>
        <w:pStyle w:val="Akapitzlist"/>
        <w:numPr>
          <w:ilvl w:val="0"/>
          <w:numId w:val="36"/>
        </w:numPr>
        <w:spacing w:line="360" w:lineRule="auto"/>
        <w:ind w:left="709" w:hanging="357"/>
        <w:jc w:val="both"/>
        <w:rPr>
          <w:rFonts w:ascii="Century Gothic" w:eastAsia="Century Gothic" w:hAnsi="Century Gothic" w:cs="Century Gothic"/>
        </w:rPr>
      </w:pPr>
      <w:r w:rsidRPr="00F274C4">
        <w:rPr>
          <w:rFonts w:ascii="Century Gothic" w:eastAsia="Century Gothic" w:hAnsi="Century Gothic" w:cs="Century Gothic"/>
        </w:rPr>
        <w:t>wznowienia w terenie w miejscu ich dotychczasowej lokalizacji, słupków znacznikowych na istniejących gazociągach, położonych w obrębie pasa montażowego, jeżeli w toku realizacji Inwestycji zostały one uszkodzone lub zniszczone. W tym celu Wykonawca dokona geodezyjnej inwentaryzacji położenia zagrożonych zniszczeniem lub uszkodzeniem słupków znacznikowych. Wykonawca jest również zobowiązany do wznowienia w terenie, położonych w obrębie pasa montażowego, słupków znacznikowych na istniejących gazociągach, które zostały zniszczone lub uszkodzone przez osoby trzecie przed rozpoczęciem prac przez Wykonawcę. Celem ich wznowienia lokalizację wskaże Zamawiający</w:t>
      </w:r>
      <w:r w:rsidR="008D5000" w:rsidRPr="00F274C4">
        <w:rPr>
          <w:rFonts w:ascii="Century Gothic" w:eastAsia="Century Gothic" w:hAnsi="Century Gothic" w:cs="Century Gothic"/>
        </w:rPr>
        <w:t>,</w:t>
      </w:r>
    </w:p>
    <w:p w14:paraId="5790849D" w14:textId="6BB12563" w:rsidR="008D5000" w:rsidRPr="00F274C4" w:rsidRDefault="008D5000" w:rsidP="002645F1">
      <w:pPr>
        <w:pStyle w:val="Akapitzlist"/>
        <w:numPr>
          <w:ilvl w:val="0"/>
          <w:numId w:val="36"/>
        </w:numPr>
        <w:spacing w:line="360" w:lineRule="auto"/>
        <w:ind w:left="709" w:hanging="357"/>
        <w:jc w:val="both"/>
        <w:rPr>
          <w:rFonts w:ascii="Century Gothic" w:eastAsia="Century Gothic" w:hAnsi="Century Gothic" w:cs="Century Gothic"/>
        </w:rPr>
      </w:pPr>
      <w:r w:rsidRPr="00F274C4">
        <w:rPr>
          <w:rFonts w:ascii="Century Gothic" w:eastAsia="Century Gothic" w:hAnsi="Century Gothic" w:cs="Century Gothic"/>
        </w:rPr>
        <w:t xml:space="preserve">dostawy Materiałów i Urządzeń związanych z realizacją Inwestycji, z wyjątkiem Dostaw Inwestorskich. Wykonawca jest w całości odpowiedzialny za dostawę Urządzeń i Materiałów na Teren Budowy oraz za wszelkie związane z tym koszty, włączając w to w szczególności koszty podatków, opłat celnych, transportu, zabezpieczenia, rozładunku, składowania, opakowania, utrzymania czystości dróg, </w:t>
      </w:r>
    </w:p>
    <w:p w14:paraId="5E3C559F" w14:textId="096F1442" w:rsidR="008D5000" w:rsidRPr="00F274C4" w:rsidRDefault="008D5000" w:rsidP="002645F1">
      <w:pPr>
        <w:pStyle w:val="Akapitzlist"/>
        <w:numPr>
          <w:ilvl w:val="0"/>
          <w:numId w:val="36"/>
        </w:numPr>
        <w:spacing w:line="360" w:lineRule="auto"/>
        <w:ind w:left="709" w:hanging="357"/>
        <w:jc w:val="both"/>
        <w:rPr>
          <w:rFonts w:ascii="Century Gothic" w:eastAsia="Century Gothic" w:hAnsi="Century Gothic" w:cs="Century Gothic"/>
        </w:rPr>
      </w:pPr>
      <w:r w:rsidRPr="00F274C4">
        <w:rPr>
          <w:rFonts w:ascii="Century Gothic" w:eastAsia="Century Gothic" w:hAnsi="Century Gothic" w:cs="Century Gothic"/>
        </w:rPr>
        <w:t>w prz</w:t>
      </w:r>
      <w:r w:rsidR="00CA5D17">
        <w:rPr>
          <w:rFonts w:ascii="Century Gothic" w:eastAsia="Century Gothic" w:hAnsi="Century Gothic" w:cs="Century Gothic"/>
        </w:rPr>
        <w:t>y</w:t>
      </w:r>
      <w:r w:rsidRPr="00F274C4">
        <w:rPr>
          <w:rFonts w:ascii="Century Gothic" w:eastAsia="Century Gothic" w:hAnsi="Century Gothic" w:cs="Century Gothic"/>
        </w:rPr>
        <w:t xml:space="preserve">padku dostawy Materiałów i Urządzeń związanych z realizacją Inwestycji, za wyjątkiem Dostaw Inwestorskich, zapewnienia posiadania świadectwa odbioru 3.2 wg PN-EN 10204 lub równoważnej na wszystkie rury DN 500 (i o większej średnicy), armaturę i elementy kształtowe DN 200 (i o większej średnicy), w tym łuki fabryczne. Dla blachy (taśmy stalowej) i powłok ochronnych rur DN 500 (i o większej średnicy) wymagane jest świadectwo odbioru 3.1 wg PN-EN 10204 lub równoważnej. Dla rur poniżej DN 500, armatury i elementów kształtowych poniżej DN 200 wymagane jest świadectwo odbioru 3.1 wg PN-EN 10204 (o ile obejmuje gotowy produkt) lub równoważnej albo świadectwa odbioru 3.1 </w:t>
      </w:r>
      <w:r w:rsidRPr="00F274C4">
        <w:rPr>
          <w:rFonts w:ascii="Century Gothic" w:eastAsia="Century Gothic" w:hAnsi="Century Gothic" w:cs="Century Gothic"/>
        </w:rPr>
        <w:lastRenderedPageBreak/>
        <w:t>wg PN-EN 10204 (o ile obejmują elementy produktu, np. oddzielnie dla blachy (taśmy stalowej) lub równoważnej i zewnętrznych powłok ochronnych rur</w:t>
      </w:r>
      <w:r w:rsidR="008C6847">
        <w:rPr>
          <w:rFonts w:ascii="Century Gothic" w:eastAsia="Century Gothic" w:hAnsi="Century Gothic" w:cs="Century Gothic"/>
        </w:rPr>
        <w:t>,</w:t>
      </w:r>
      <w:r w:rsidRPr="00F274C4">
        <w:rPr>
          <w:rFonts w:ascii="Century Gothic" w:eastAsia="Century Gothic" w:hAnsi="Century Gothic" w:cs="Century Gothic"/>
        </w:rPr>
        <w:t xml:space="preserve"> </w:t>
      </w:r>
    </w:p>
    <w:p w14:paraId="4BADA5C1" w14:textId="398206A2" w:rsidR="008D5000" w:rsidRPr="00F274C4" w:rsidRDefault="008D5000" w:rsidP="002645F1">
      <w:pPr>
        <w:pStyle w:val="Akapitzlist"/>
        <w:numPr>
          <w:ilvl w:val="0"/>
          <w:numId w:val="36"/>
        </w:numPr>
        <w:spacing w:line="360" w:lineRule="auto"/>
        <w:ind w:left="709" w:hanging="357"/>
        <w:jc w:val="both"/>
        <w:rPr>
          <w:rFonts w:ascii="Century Gothic" w:eastAsia="Century Gothic" w:hAnsi="Century Gothic" w:cs="Century Gothic"/>
        </w:rPr>
      </w:pPr>
      <w:r w:rsidRPr="00F274C4">
        <w:rPr>
          <w:rFonts w:ascii="Century Gothic" w:eastAsia="Century Gothic" w:hAnsi="Century Gothic" w:cs="Century Gothic"/>
        </w:rPr>
        <w:t>dokonania odbioru Dostaw Inwestorskich przy udziale Wykonawcy Nadzoru Inwestorskiego lub jednostki inspekcyjnej działającej na zlecenie Zamawiającego oraz obsługa armatury (dostarczonej w ramach Dostaw Inwestorskich) w trakcie składowania i montażu zgodnie z dokumentacją techniczno-ruchową</w:t>
      </w:r>
      <w:r w:rsidR="008C6847">
        <w:rPr>
          <w:rFonts w:ascii="Century Gothic" w:eastAsia="Century Gothic" w:hAnsi="Century Gothic" w:cs="Century Gothic"/>
        </w:rPr>
        <w:t>,</w:t>
      </w:r>
    </w:p>
    <w:p w14:paraId="5FBCB3A7" w14:textId="27E58448" w:rsidR="008D5000" w:rsidRPr="00F274C4" w:rsidRDefault="008D5000" w:rsidP="002645F1">
      <w:pPr>
        <w:pStyle w:val="Akapitzlist"/>
        <w:numPr>
          <w:ilvl w:val="0"/>
          <w:numId w:val="36"/>
        </w:numPr>
        <w:spacing w:line="360" w:lineRule="auto"/>
        <w:ind w:left="709" w:hanging="357"/>
        <w:jc w:val="both"/>
        <w:rPr>
          <w:rFonts w:ascii="Century Gothic" w:eastAsia="Century Gothic" w:hAnsi="Century Gothic" w:cs="Century Gothic"/>
        </w:rPr>
      </w:pPr>
      <w:r w:rsidRPr="00F274C4">
        <w:rPr>
          <w:rFonts w:ascii="Century Gothic" w:eastAsia="Century Gothic" w:hAnsi="Century Gothic" w:cs="Century Gothic"/>
        </w:rPr>
        <w:t>zapewnienia bezpiecznego miejsca składowania Materiałów, Urządzeń oraz Dostaw Inwestorskich,</w:t>
      </w:r>
    </w:p>
    <w:p w14:paraId="65450600" w14:textId="3C25A61E" w:rsidR="008D5000" w:rsidRPr="005F3208" w:rsidRDefault="008D5000" w:rsidP="002645F1">
      <w:pPr>
        <w:pStyle w:val="Akapitzlist"/>
        <w:numPr>
          <w:ilvl w:val="0"/>
          <w:numId w:val="36"/>
        </w:numPr>
        <w:spacing w:line="360" w:lineRule="auto"/>
        <w:ind w:left="709" w:hanging="357"/>
        <w:jc w:val="both"/>
        <w:rPr>
          <w:rFonts w:ascii="Century Gothic" w:eastAsia="Century Gothic" w:hAnsi="Century Gothic" w:cs="Century Gothic"/>
        </w:rPr>
      </w:pPr>
      <w:r w:rsidRPr="00F274C4">
        <w:rPr>
          <w:rFonts w:ascii="Century Gothic" w:eastAsia="Century Gothic" w:hAnsi="Century Gothic" w:cs="Century Gothic"/>
        </w:rPr>
        <w:t>opracowania niezbędnych dokumentów potrzebnych do uzyskania decyzji UDT zezwalającej na eksploatację gazociągu i po uprzednim pozyskaniu akceptacji Zamawiającego, uzyskanie tej decyzji</w:t>
      </w:r>
      <w:r w:rsidRPr="005F09A4">
        <w:rPr>
          <w:rFonts w:ascii="Century Gothic" w:eastAsia="Century Gothic" w:hAnsi="Century Gothic" w:cs="Century Gothic"/>
        </w:rPr>
        <w:t xml:space="preserve">. Zamawiający zaakceptuje, odrzuci lub zgłosi uwagi do przekazanych projektów dokumentów, o których mowa w zdaniu poprzedzającym, w terminie </w:t>
      </w:r>
      <w:r w:rsidRPr="008D5000">
        <w:rPr>
          <w:rFonts w:ascii="Century Gothic" w:eastAsia="Century Gothic" w:hAnsi="Century Gothic" w:cs="Century Gothic"/>
          <w:b/>
          <w:bCs/>
        </w:rPr>
        <w:t>10 dni</w:t>
      </w:r>
      <w:r w:rsidRPr="005F09A4">
        <w:rPr>
          <w:rFonts w:ascii="Century Gothic" w:eastAsia="Century Gothic" w:hAnsi="Century Gothic" w:cs="Century Gothic"/>
        </w:rPr>
        <w:t xml:space="preserve"> roboczych od ich doręczenia</w:t>
      </w:r>
      <w:r w:rsidR="008C6847">
        <w:rPr>
          <w:rFonts w:ascii="Century Gothic" w:eastAsia="Century Gothic" w:hAnsi="Century Gothic" w:cs="Century Gothic"/>
        </w:rPr>
        <w:t>,</w:t>
      </w:r>
    </w:p>
    <w:p w14:paraId="24042344" w14:textId="06EC65E2" w:rsidR="008D5000" w:rsidRPr="005F3208" w:rsidRDefault="008D5000" w:rsidP="002645F1">
      <w:pPr>
        <w:pStyle w:val="Akapitzlist"/>
        <w:numPr>
          <w:ilvl w:val="0"/>
          <w:numId w:val="36"/>
        </w:numPr>
        <w:spacing w:line="360" w:lineRule="auto"/>
        <w:ind w:left="709" w:hanging="357"/>
        <w:jc w:val="both"/>
        <w:rPr>
          <w:rFonts w:ascii="Century Gothic" w:eastAsia="Century Gothic" w:hAnsi="Century Gothic" w:cs="Century Gothic"/>
        </w:rPr>
      </w:pPr>
      <w:r w:rsidRPr="005F3208">
        <w:rPr>
          <w:rFonts w:ascii="Century Gothic" w:eastAsia="Century Gothic" w:hAnsi="Century Gothic" w:cs="Century Gothic"/>
        </w:rPr>
        <w:t>uzyskania niezbędnych pozwoleń, zezwoleń, uzgodnień i decyzji (w tym uzyskanie decyzji UDT zezwalającej na eksploatację obiektu sieci przesyłowej oraz Pozwolenia na Użytkowanie – przy czym warunkiem złożenia wniosku o wydanie Pozwolenia na Użytkowanie jest uprzednia akceptacja Zamawiającego dla przygotowanego wniosku o wydanie Pozwolenia na Użytkowanie) wraz z opracowaniem wszelkiej dokumentacji i operatów niezbędnych do ich uzyskania</w:t>
      </w:r>
      <w:r w:rsidRPr="005F09A4">
        <w:rPr>
          <w:rFonts w:ascii="Century Gothic" w:eastAsia="Century Gothic" w:hAnsi="Century Gothic" w:cs="Century Gothic"/>
        </w:rPr>
        <w:t xml:space="preserve">. Zamawiający zaakceptuje, odrzuci lub zgłosi uwagi do przekazanych projektów w terminie </w:t>
      </w:r>
      <w:r w:rsidRPr="008D5000">
        <w:rPr>
          <w:rFonts w:ascii="Century Gothic" w:eastAsia="Century Gothic" w:hAnsi="Century Gothic" w:cs="Century Gothic"/>
          <w:b/>
          <w:bCs/>
        </w:rPr>
        <w:t>10 dni</w:t>
      </w:r>
      <w:r w:rsidRPr="005F09A4">
        <w:rPr>
          <w:rFonts w:ascii="Century Gothic" w:eastAsia="Century Gothic" w:hAnsi="Century Gothic" w:cs="Century Gothic"/>
        </w:rPr>
        <w:t xml:space="preserve"> roboczych od ich doręczenia</w:t>
      </w:r>
      <w:r w:rsidR="008C6847">
        <w:rPr>
          <w:rFonts w:ascii="Century Gothic" w:eastAsia="Century Gothic" w:hAnsi="Century Gothic" w:cs="Century Gothic"/>
        </w:rPr>
        <w:t>,</w:t>
      </w:r>
    </w:p>
    <w:p w14:paraId="4DC9A572" w14:textId="6C2F3684" w:rsidR="008D5000" w:rsidRPr="00994509" w:rsidRDefault="008D5000" w:rsidP="002645F1">
      <w:pPr>
        <w:pStyle w:val="Akapitzlist"/>
        <w:numPr>
          <w:ilvl w:val="0"/>
          <w:numId w:val="36"/>
        </w:numPr>
        <w:spacing w:line="360" w:lineRule="auto"/>
        <w:ind w:left="709" w:hanging="357"/>
        <w:jc w:val="both"/>
        <w:rPr>
          <w:rFonts w:ascii="Century Gothic" w:eastAsia="Century Gothic" w:hAnsi="Century Gothic" w:cs="Century Gothic"/>
        </w:rPr>
      </w:pPr>
      <w:r w:rsidRPr="005F3208">
        <w:rPr>
          <w:rFonts w:ascii="Century Gothic" w:eastAsia="Century Gothic" w:hAnsi="Century Gothic" w:cs="Century Gothic"/>
        </w:rPr>
        <w:t xml:space="preserve">doprowadzenia Terenu Budowy oraz jego otoczenia do stanu z dnia jego zajęcia (w tym m.in. przywrócenie ruchomości, które zostały usunięte z danej nieruchomości na czas budowy, a także pokrycie kosztów ich usunięcia i składowania/przechowywania oraz obsługi/pielęgnacji jeśli będzie to niezbędne, o ile Dokumentacja Projektowa nie stanowi inaczej) oraz doprowadzenie Terenu Budowy do należytego stanu i porządku, zgodnie z postanowieniami </w:t>
      </w:r>
      <w:proofErr w:type="spellStart"/>
      <w:r w:rsidRPr="005F3208">
        <w:rPr>
          <w:rFonts w:ascii="Century Gothic" w:eastAsia="Century Gothic" w:hAnsi="Century Gothic" w:cs="Century Gothic"/>
        </w:rPr>
        <w:t>PrBud</w:t>
      </w:r>
      <w:proofErr w:type="spellEnd"/>
      <w:r w:rsidRPr="005F3208">
        <w:rPr>
          <w:rFonts w:ascii="Century Gothic" w:eastAsia="Century Gothic" w:hAnsi="Century Gothic" w:cs="Century Gothic"/>
        </w:rPr>
        <w:t xml:space="preserve"> (w tym również </w:t>
      </w:r>
      <w:proofErr w:type="spellStart"/>
      <w:r w:rsidRPr="005F3208">
        <w:rPr>
          <w:rFonts w:ascii="Century Gothic" w:eastAsia="Century Gothic" w:hAnsi="Century Gothic" w:cs="Century Gothic"/>
        </w:rPr>
        <w:t>zahumusowanie</w:t>
      </w:r>
      <w:proofErr w:type="spellEnd"/>
      <w:r w:rsidRPr="005F3208">
        <w:rPr>
          <w:rFonts w:ascii="Century Gothic" w:eastAsia="Century Gothic" w:hAnsi="Century Gothic" w:cs="Century Gothic"/>
        </w:rPr>
        <w:t xml:space="preserve"> nieruchomości objętych pracami związanymi z  badaniami archeologicznymi) oraz wypłacenie właścicielom lub innym podmiotom posiadających tytuł prawny do nieruchomości odszkodowania za szkody, które powstaną na tych nieruchomościach w związku z prowadzeniem na nich Robót,  </w:t>
      </w:r>
      <w:r w:rsidRPr="005F3208">
        <w:rPr>
          <w:rFonts w:ascii="Century Gothic" w:eastAsia="Century Gothic" w:hAnsi="Century Gothic" w:cs="Century Gothic"/>
        </w:rPr>
        <w:br/>
        <w:t xml:space="preserve">w tym także za szkody powstałe poza pasem montażowym, a także na nieruchomościach nie objętych zakresem </w:t>
      </w:r>
      <w:r w:rsidRPr="00994509">
        <w:rPr>
          <w:rFonts w:ascii="Century Gothic" w:eastAsia="Century Gothic" w:hAnsi="Century Gothic" w:cs="Century Gothic"/>
        </w:rPr>
        <w:t>Inwestycji,</w:t>
      </w:r>
      <w:r w:rsidR="00DD5C0A" w:rsidRPr="00994509">
        <w:rPr>
          <w:rFonts w:ascii="Century Gothic" w:eastAsia="Century Gothic" w:hAnsi="Century Gothic" w:cs="Century Gothic"/>
        </w:rPr>
        <w:t xml:space="preserve"> powyższy obowiązek dotyczy również  pokrycia kosztów usunięcia z danej nieruchomości dóbr ruchomych oraz ich przywrócenia po zakończeniu </w:t>
      </w:r>
      <w:r w:rsidR="00E323D6" w:rsidRPr="00994509">
        <w:rPr>
          <w:rFonts w:ascii="Century Gothic" w:eastAsia="Century Gothic" w:hAnsi="Century Gothic" w:cs="Century Gothic"/>
        </w:rPr>
        <w:t>R</w:t>
      </w:r>
      <w:r w:rsidR="00DD5C0A" w:rsidRPr="00994509">
        <w:rPr>
          <w:rFonts w:ascii="Century Gothic" w:eastAsia="Century Gothic" w:hAnsi="Century Gothic" w:cs="Century Gothic"/>
        </w:rPr>
        <w:t xml:space="preserve">obót, a w razie potrzeby również zapewnienia miejsca ich składowani/przechowywania oraz zabezpieczenia/obsługi/pielęgnacji jeśli będzie to niezbędne, o ile Dokumentacja </w:t>
      </w:r>
      <w:r w:rsidR="003B1086" w:rsidRPr="00994509">
        <w:rPr>
          <w:rFonts w:ascii="Century Gothic" w:eastAsia="Century Gothic" w:hAnsi="Century Gothic" w:cs="Century Gothic"/>
        </w:rPr>
        <w:t>P</w:t>
      </w:r>
      <w:r w:rsidR="00DD5C0A" w:rsidRPr="00994509">
        <w:rPr>
          <w:rFonts w:ascii="Century Gothic" w:eastAsia="Century Gothic" w:hAnsi="Century Gothic" w:cs="Century Gothic"/>
        </w:rPr>
        <w:t>rojektowa nie stanowi inaczej</w:t>
      </w:r>
      <w:r w:rsidR="00994509">
        <w:rPr>
          <w:rFonts w:ascii="Century Gothic" w:eastAsia="Century Gothic" w:hAnsi="Century Gothic" w:cs="Century Gothic"/>
        </w:rPr>
        <w:t>,</w:t>
      </w:r>
    </w:p>
    <w:p w14:paraId="4BDCD3AA" w14:textId="4A370C0C" w:rsidR="008D5000" w:rsidRPr="005F3208" w:rsidRDefault="008D5000" w:rsidP="002645F1">
      <w:pPr>
        <w:pStyle w:val="Akapitzlist"/>
        <w:numPr>
          <w:ilvl w:val="0"/>
          <w:numId w:val="36"/>
        </w:numPr>
        <w:spacing w:line="360" w:lineRule="auto"/>
        <w:ind w:left="709" w:hanging="357"/>
        <w:jc w:val="both"/>
        <w:rPr>
          <w:rFonts w:ascii="Century Gothic" w:eastAsia="Century Gothic" w:hAnsi="Century Gothic" w:cs="Century Gothic"/>
        </w:rPr>
      </w:pPr>
      <w:r w:rsidRPr="005F3208">
        <w:rPr>
          <w:rFonts w:ascii="Century Gothic" w:eastAsia="Century Gothic" w:hAnsi="Century Gothic" w:cs="Century Gothic"/>
        </w:rPr>
        <w:t xml:space="preserve">zapewnienia pełnej obsługi geodezyjnej Inwestycji, w tym wszelkich skrzyżowań z infrastrukturą podziemną i nadziemną, zmian klas materiałowych, pomiarami </w:t>
      </w:r>
      <w:r w:rsidRPr="005F3208">
        <w:rPr>
          <w:rFonts w:ascii="Century Gothic" w:eastAsia="Century Gothic" w:hAnsi="Century Gothic" w:cs="Century Gothic"/>
        </w:rPr>
        <w:lastRenderedPageBreak/>
        <w:t>powykonawczymi powierzchni oraz zapewnieniem obsługi geotechnicznej w ciągu całego okresu realizacji Inwestycji</w:t>
      </w:r>
      <w:r w:rsidR="008C6847">
        <w:rPr>
          <w:rFonts w:ascii="Century Gothic" w:eastAsia="Century Gothic" w:hAnsi="Century Gothic" w:cs="Century Gothic"/>
        </w:rPr>
        <w:t>,</w:t>
      </w:r>
    </w:p>
    <w:p w14:paraId="71B10502" w14:textId="77777777" w:rsidR="008D5000" w:rsidRPr="005F3208" w:rsidRDefault="008D5000" w:rsidP="002645F1">
      <w:pPr>
        <w:pStyle w:val="Akapitzlist"/>
        <w:numPr>
          <w:ilvl w:val="0"/>
          <w:numId w:val="36"/>
        </w:numPr>
        <w:spacing w:line="360" w:lineRule="auto"/>
        <w:ind w:left="709" w:hanging="357"/>
        <w:jc w:val="both"/>
        <w:rPr>
          <w:rFonts w:ascii="Century Gothic" w:eastAsia="Century Gothic" w:hAnsi="Century Gothic" w:cs="Century Gothic"/>
        </w:rPr>
      </w:pPr>
      <w:r w:rsidRPr="005F3208">
        <w:rPr>
          <w:rFonts w:ascii="Century Gothic" w:eastAsia="Century Gothic" w:hAnsi="Century Gothic" w:cs="Century Gothic"/>
        </w:rPr>
        <w:t xml:space="preserve">zapewnienia przed i w trakcie wykonywania robót ziemnych i realizacji robót technikami </w:t>
      </w:r>
      <w:proofErr w:type="spellStart"/>
      <w:r w:rsidRPr="005F3208">
        <w:rPr>
          <w:rFonts w:ascii="Century Gothic" w:eastAsia="Century Gothic" w:hAnsi="Century Gothic" w:cs="Century Gothic"/>
        </w:rPr>
        <w:t>bezwykopowymi</w:t>
      </w:r>
      <w:proofErr w:type="spellEnd"/>
      <w:r w:rsidRPr="005F3208">
        <w:rPr>
          <w:rFonts w:ascii="Century Gothic" w:eastAsia="Century Gothic" w:hAnsi="Century Gothic" w:cs="Century Gothic"/>
        </w:rPr>
        <w:t xml:space="preserve"> obecności osoby posiadającej kwalifikacje w zakresie wykonywania, dozorowania i kierowania pracami geologicznymi VII kategorii zgodnie z zapisami ustawy z dnia 9 czerwca 2011 r. Prawo geologiczne i górnicze.  Osoba ta powinna protokolarnie dopuścić do wykonywania robót, monitorować wykonywane roboty i potwierdzić ich wykonanie w zakresie związanym z kwestiami dotyczącymi posadowienia obiektów budowlanych oraz oddziaływania prowadzonych robót budowlanych na infrastrukturę sąsiednią,</w:t>
      </w:r>
    </w:p>
    <w:p w14:paraId="2F1A1F47" w14:textId="1B51C8E8" w:rsidR="008D5000" w:rsidRPr="005F3208" w:rsidRDefault="008D5000" w:rsidP="002645F1">
      <w:pPr>
        <w:pStyle w:val="Akapitzlist"/>
        <w:numPr>
          <w:ilvl w:val="0"/>
          <w:numId w:val="36"/>
        </w:numPr>
        <w:spacing w:line="360" w:lineRule="auto"/>
        <w:ind w:left="709" w:hanging="357"/>
        <w:jc w:val="both"/>
        <w:rPr>
          <w:rFonts w:ascii="Century Gothic" w:eastAsia="Century Gothic" w:hAnsi="Century Gothic" w:cs="Century Gothic"/>
        </w:rPr>
      </w:pPr>
      <w:r w:rsidRPr="005F3208">
        <w:rPr>
          <w:rFonts w:ascii="Century Gothic" w:eastAsia="Century Gothic" w:hAnsi="Century Gothic" w:cs="Century Gothic"/>
        </w:rPr>
        <w:t>wykonania wszelkich niezbędnych prac związanych z przygotowaniem oraz zagospodarowaniem Terenu Budowy i terenów przyległych, a w szczególności: wykonania dróg dojazdowych, organizacji zaplecza socjalnego i biurowego, wykonania zasilania energetycznego, doprowadzenia i rozprowadzenia wody wraz z odprowadzaniem ścieków</w:t>
      </w:r>
      <w:r w:rsidR="008C6847">
        <w:rPr>
          <w:rFonts w:ascii="Century Gothic" w:eastAsia="Century Gothic" w:hAnsi="Century Gothic" w:cs="Century Gothic"/>
        </w:rPr>
        <w:t>,</w:t>
      </w:r>
    </w:p>
    <w:p w14:paraId="182EC2E2" w14:textId="4B42C761" w:rsidR="008D5000" w:rsidRPr="00994509" w:rsidRDefault="008D5000" w:rsidP="002645F1">
      <w:pPr>
        <w:pStyle w:val="Akapitzlist"/>
        <w:numPr>
          <w:ilvl w:val="0"/>
          <w:numId w:val="36"/>
        </w:numPr>
        <w:spacing w:line="360" w:lineRule="auto"/>
        <w:ind w:left="709" w:hanging="357"/>
        <w:jc w:val="both"/>
        <w:rPr>
          <w:rFonts w:ascii="Century Gothic" w:eastAsia="Century Gothic" w:hAnsi="Century Gothic" w:cs="Century Gothic"/>
        </w:rPr>
      </w:pPr>
      <w:r w:rsidRPr="005F3208">
        <w:rPr>
          <w:rFonts w:ascii="Century Gothic" w:eastAsia="Century Gothic" w:hAnsi="Century Gothic" w:cs="Century Gothic"/>
        </w:rPr>
        <w:t xml:space="preserve">dokonania wszelkich niezbędnych rozbiórek i demontaży, których konieczność dokonania </w:t>
      </w:r>
      <w:r w:rsidRPr="00994509">
        <w:rPr>
          <w:rFonts w:ascii="Century Gothic" w:eastAsia="Century Gothic" w:hAnsi="Century Gothic" w:cs="Century Gothic"/>
        </w:rPr>
        <w:t>wynika z Dokumentacji Przetargowej</w:t>
      </w:r>
      <w:r w:rsidR="008C6847" w:rsidRPr="00994509">
        <w:rPr>
          <w:rFonts w:ascii="Century Gothic" w:eastAsia="Century Gothic" w:hAnsi="Century Gothic" w:cs="Century Gothic"/>
        </w:rPr>
        <w:t>,</w:t>
      </w:r>
    </w:p>
    <w:p w14:paraId="54F714A5" w14:textId="1611A824" w:rsidR="008D5000" w:rsidRPr="00994509" w:rsidRDefault="008D5000" w:rsidP="002645F1">
      <w:pPr>
        <w:pStyle w:val="Akapitzlist"/>
        <w:numPr>
          <w:ilvl w:val="0"/>
          <w:numId w:val="36"/>
        </w:numPr>
        <w:spacing w:line="360" w:lineRule="auto"/>
        <w:ind w:left="709" w:hanging="357"/>
        <w:jc w:val="both"/>
        <w:rPr>
          <w:rFonts w:ascii="Century Gothic" w:eastAsia="Century Gothic" w:hAnsi="Century Gothic" w:cs="Century Gothic"/>
        </w:rPr>
      </w:pPr>
      <w:r w:rsidRPr="00994509">
        <w:rPr>
          <w:rFonts w:ascii="Century Gothic" w:eastAsia="Century Gothic" w:hAnsi="Century Gothic" w:cs="Century Gothic"/>
        </w:rPr>
        <w:t xml:space="preserve">wywozu odpadów, gruzu, utylizacji materiałów, urządzeń i instalacji, bezużytecznych części drewna, krzewów, karpiny i korzeni, zgodnie z obowiązującymi przepisami oraz </w:t>
      </w:r>
      <w:r w:rsidRPr="00994509">
        <w:rPr>
          <w:rFonts w:ascii="Century Gothic" w:eastAsia="Century Gothic" w:hAnsi="Century Gothic" w:cs="Century Gothic"/>
          <w:b/>
          <w:bCs/>
        </w:rPr>
        <w:t>Załącznikiem nr 14 do Umowy</w:t>
      </w:r>
      <w:r w:rsidR="008C6847" w:rsidRPr="00994509">
        <w:rPr>
          <w:rFonts w:ascii="Century Gothic" w:eastAsia="Century Gothic" w:hAnsi="Century Gothic" w:cs="Century Gothic"/>
        </w:rPr>
        <w:t>,</w:t>
      </w:r>
    </w:p>
    <w:p w14:paraId="25DFCECA" w14:textId="1991B96A" w:rsidR="008D5000" w:rsidRPr="00994509" w:rsidRDefault="008D5000" w:rsidP="002645F1">
      <w:pPr>
        <w:pStyle w:val="Akapitzlist"/>
        <w:numPr>
          <w:ilvl w:val="0"/>
          <w:numId w:val="36"/>
        </w:numPr>
        <w:spacing w:line="360" w:lineRule="auto"/>
        <w:ind w:left="709" w:hanging="357"/>
        <w:jc w:val="both"/>
        <w:rPr>
          <w:rFonts w:ascii="Century Gothic" w:eastAsia="Century Gothic" w:hAnsi="Century Gothic" w:cs="Century Gothic"/>
        </w:rPr>
      </w:pPr>
      <w:r w:rsidRPr="00994509">
        <w:rPr>
          <w:rFonts w:ascii="Century Gothic" w:eastAsia="Century Gothic" w:hAnsi="Century Gothic" w:cs="Century Gothic"/>
        </w:rPr>
        <w:t>wykonania wszelkich niezbędnych Robót polegających na usunięciu drzew i krzewów,</w:t>
      </w:r>
      <w:bookmarkStart w:id="424" w:name="_Hlk159187329"/>
      <w:r w:rsidR="00043AF3" w:rsidRPr="00994509">
        <w:rPr>
          <w:rFonts w:ascii="Century Gothic" w:eastAsia="Century Gothic" w:hAnsi="Century Gothic" w:cs="Century Gothic"/>
        </w:rPr>
        <w:t xml:space="preserve"> </w:t>
      </w:r>
      <w:r w:rsidRPr="00994509">
        <w:rPr>
          <w:rFonts w:ascii="Century Gothic" w:eastAsia="Century Gothic" w:hAnsi="Century Gothic" w:cs="Century Gothic"/>
        </w:rPr>
        <w:t>a także protokolarnego przekazania drewna uzyskanego z usunięcia drzew i krzewów ich właścicielom w zakresie niezrealizowanym przez Zamawiającego,</w:t>
      </w:r>
    </w:p>
    <w:bookmarkEnd w:id="424"/>
    <w:p w14:paraId="160CF4DA" w14:textId="3E77929C" w:rsidR="008D5000" w:rsidRPr="00994509" w:rsidRDefault="008D5000" w:rsidP="002645F1">
      <w:pPr>
        <w:pStyle w:val="Akapitzlist"/>
        <w:numPr>
          <w:ilvl w:val="0"/>
          <w:numId w:val="36"/>
        </w:numPr>
        <w:spacing w:line="360" w:lineRule="auto"/>
        <w:ind w:left="709" w:hanging="357"/>
        <w:jc w:val="both"/>
        <w:rPr>
          <w:rFonts w:ascii="Century Gothic" w:eastAsia="Century Gothic" w:hAnsi="Century Gothic" w:cs="Century Gothic"/>
        </w:rPr>
      </w:pPr>
      <w:r w:rsidRPr="00994509">
        <w:rPr>
          <w:rFonts w:ascii="Century Gothic" w:eastAsia="Century Gothic" w:hAnsi="Century Gothic" w:cs="Century Gothic"/>
        </w:rPr>
        <w:t xml:space="preserve">wykonania wszelkich niezbędnych Robót polegających na usunięciu pni i korzeni pozostających po wycince drzew i krzewów </w:t>
      </w:r>
      <w:r w:rsidR="0026701A" w:rsidRPr="00994509">
        <w:rPr>
          <w:rFonts w:ascii="Century Gothic" w:eastAsia="Century Gothic" w:hAnsi="Century Gothic" w:cs="Century Gothic"/>
        </w:rPr>
        <w:t>oraz usunięcie podszycia (</w:t>
      </w:r>
      <w:r w:rsidRPr="00994509">
        <w:rPr>
          <w:rFonts w:ascii="Century Gothic" w:eastAsia="Century Gothic" w:hAnsi="Century Gothic" w:cs="Century Gothic"/>
        </w:rPr>
        <w:t>również na terenie nieruchomości w zarządzie Państwowego Gospodarstwa Leśnego Lasy Państwowe</w:t>
      </w:r>
      <w:r w:rsidR="0026701A" w:rsidRPr="00994509">
        <w:rPr>
          <w:rFonts w:ascii="Century Gothic" w:eastAsia="Century Gothic" w:hAnsi="Century Gothic" w:cs="Century Gothic"/>
        </w:rPr>
        <w:t>),</w:t>
      </w:r>
    </w:p>
    <w:p w14:paraId="0A19FE07" w14:textId="77777777" w:rsidR="008D5000" w:rsidRPr="005F3208" w:rsidRDefault="008D5000" w:rsidP="002645F1">
      <w:pPr>
        <w:pStyle w:val="Akapitzlist"/>
        <w:numPr>
          <w:ilvl w:val="0"/>
          <w:numId w:val="36"/>
        </w:numPr>
        <w:spacing w:line="360" w:lineRule="auto"/>
        <w:ind w:left="709" w:hanging="357"/>
        <w:jc w:val="both"/>
        <w:rPr>
          <w:rFonts w:ascii="Century Gothic" w:eastAsia="Century Gothic" w:hAnsi="Century Gothic" w:cs="Century Gothic"/>
        </w:rPr>
      </w:pPr>
      <w:r w:rsidRPr="005F3208">
        <w:rPr>
          <w:rFonts w:ascii="Century Gothic" w:eastAsia="Century Gothic" w:hAnsi="Century Gothic" w:cs="Century Gothic"/>
        </w:rPr>
        <w:t>dokonania usunięcia odrostów (młodych drzew i krzewów), które w okresie po wycince wyrosły jako samosiejki,</w:t>
      </w:r>
    </w:p>
    <w:p w14:paraId="22331A2D" w14:textId="77777777" w:rsidR="008D5000" w:rsidRPr="005F3208" w:rsidRDefault="008D5000" w:rsidP="002645F1">
      <w:pPr>
        <w:pStyle w:val="Akapitzlist"/>
        <w:numPr>
          <w:ilvl w:val="0"/>
          <w:numId w:val="36"/>
        </w:numPr>
        <w:spacing w:line="360" w:lineRule="auto"/>
        <w:ind w:left="709" w:hanging="357"/>
        <w:jc w:val="both"/>
        <w:rPr>
          <w:rFonts w:ascii="Century Gothic" w:eastAsia="Century Gothic" w:hAnsi="Century Gothic" w:cs="Century Gothic"/>
        </w:rPr>
      </w:pPr>
      <w:r w:rsidRPr="005F3208">
        <w:rPr>
          <w:rFonts w:ascii="Century Gothic" w:eastAsia="Century Gothic" w:hAnsi="Century Gothic" w:cs="Century Gothic"/>
        </w:rPr>
        <w:t>wykonania wszystkich sieci, instalacji i systemów tak, aby uzyskały one zakładane w Dokumentacji Przetargowej parametry i funkcje oraz spełniały wymagania warunkujące wydanie Pozwolenia na Użytkowanie,</w:t>
      </w:r>
    </w:p>
    <w:p w14:paraId="1D7FFCB4" w14:textId="77777777" w:rsidR="008D5000" w:rsidRPr="005F3208" w:rsidRDefault="008D5000" w:rsidP="002645F1">
      <w:pPr>
        <w:pStyle w:val="Akapitzlist"/>
        <w:numPr>
          <w:ilvl w:val="0"/>
          <w:numId w:val="36"/>
        </w:numPr>
        <w:spacing w:line="360" w:lineRule="auto"/>
        <w:ind w:left="709" w:hanging="357"/>
        <w:jc w:val="both"/>
        <w:rPr>
          <w:rFonts w:ascii="Century Gothic" w:eastAsia="Century Gothic" w:hAnsi="Century Gothic" w:cs="Century Gothic"/>
        </w:rPr>
      </w:pPr>
      <w:r w:rsidRPr="005F3208">
        <w:rPr>
          <w:rFonts w:ascii="Century Gothic" w:eastAsia="Century Gothic" w:hAnsi="Century Gothic" w:cs="Century Gothic"/>
        </w:rPr>
        <w:t>przeszkolenia personelu Zamawiającego w pełnym zakresie niezbędnym do prawidłowej eksploatacji i funkcjonowania Inwestycji po jej Odbiorze Eksploatacyjnym,</w:t>
      </w:r>
    </w:p>
    <w:p w14:paraId="520E3C63" w14:textId="77777777" w:rsidR="008D5000" w:rsidRPr="005F3208" w:rsidRDefault="008D5000" w:rsidP="002645F1">
      <w:pPr>
        <w:pStyle w:val="Akapitzlist"/>
        <w:numPr>
          <w:ilvl w:val="0"/>
          <w:numId w:val="36"/>
        </w:numPr>
        <w:spacing w:line="360" w:lineRule="auto"/>
        <w:ind w:left="709" w:hanging="357"/>
        <w:jc w:val="both"/>
        <w:rPr>
          <w:rFonts w:ascii="Century Gothic" w:eastAsia="Century Gothic" w:hAnsi="Century Gothic" w:cs="Century Gothic"/>
        </w:rPr>
      </w:pPr>
      <w:r w:rsidRPr="005F3208">
        <w:rPr>
          <w:rFonts w:ascii="Century Gothic" w:eastAsia="Century Gothic" w:hAnsi="Century Gothic" w:cs="Century Gothic"/>
        </w:rPr>
        <w:t>realizacji wszystkich czynności niezbędnych do prawidłowego wykonania Inwestycji, odbiorów i uzyskania Pozwolenia na Użytkowanie, niezbędnych do prawidłowej eksploatacji Inwestycji, których konieczność wykonania wynika z Dokumentacji Przetargowej,</w:t>
      </w:r>
    </w:p>
    <w:p w14:paraId="072F883F" w14:textId="77777777" w:rsidR="008D5000" w:rsidRPr="005F3208" w:rsidRDefault="008D5000" w:rsidP="002645F1">
      <w:pPr>
        <w:pStyle w:val="Akapitzlist"/>
        <w:numPr>
          <w:ilvl w:val="0"/>
          <w:numId w:val="36"/>
        </w:numPr>
        <w:spacing w:line="360" w:lineRule="auto"/>
        <w:ind w:left="709" w:hanging="357"/>
        <w:jc w:val="both"/>
        <w:rPr>
          <w:rFonts w:ascii="Century Gothic" w:eastAsia="Century Gothic" w:hAnsi="Century Gothic" w:cs="Century Gothic"/>
        </w:rPr>
      </w:pPr>
      <w:r w:rsidRPr="005F3208">
        <w:rPr>
          <w:rFonts w:ascii="Century Gothic" w:eastAsia="Century Gothic" w:hAnsi="Century Gothic" w:cs="Century Gothic"/>
        </w:rPr>
        <w:lastRenderedPageBreak/>
        <w:t xml:space="preserve">wykonywania działań komunikacyjnych </w:t>
      </w:r>
      <w:r w:rsidRPr="00694F24">
        <w:rPr>
          <w:rFonts w:ascii="Century Gothic" w:eastAsia="Century Gothic" w:hAnsi="Century Gothic" w:cs="Century Gothic"/>
        </w:rPr>
        <w:t xml:space="preserve">zgodnie z </w:t>
      </w:r>
      <w:r w:rsidRPr="00694F24">
        <w:rPr>
          <w:rFonts w:ascii="Century Gothic" w:eastAsia="Century Gothic" w:hAnsi="Century Gothic" w:cs="Century Gothic"/>
          <w:b/>
          <w:bCs/>
        </w:rPr>
        <w:t>Załącznikiem nr 15 do Umowy</w:t>
      </w:r>
      <w:r w:rsidRPr="005F3208">
        <w:rPr>
          <w:rFonts w:ascii="Century Gothic" w:eastAsia="Century Gothic" w:hAnsi="Century Gothic" w:cs="Century Gothic"/>
        </w:rPr>
        <w:t>,</w:t>
      </w:r>
    </w:p>
    <w:p w14:paraId="458A8A0A" w14:textId="0ECF84BA" w:rsidR="008D5000" w:rsidRPr="00994509" w:rsidRDefault="008D5000" w:rsidP="002645F1">
      <w:pPr>
        <w:pStyle w:val="Akapitzlist"/>
        <w:numPr>
          <w:ilvl w:val="0"/>
          <w:numId w:val="36"/>
        </w:numPr>
        <w:spacing w:line="360" w:lineRule="auto"/>
        <w:ind w:left="709" w:hanging="357"/>
        <w:jc w:val="both"/>
        <w:rPr>
          <w:rFonts w:ascii="Century Gothic" w:eastAsia="Century Gothic" w:hAnsi="Century Gothic" w:cs="Century Gothic"/>
        </w:rPr>
      </w:pPr>
      <w:r w:rsidRPr="005F3208">
        <w:rPr>
          <w:rFonts w:ascii="Century Gothic" w:eastAsia="Century Gothic" w:hAnsi="Century Gothic" w:cs="Century Gothic"/>
        </w:rPr>
        <w:t xml:space="preserve">w uzgodnieniu z Zamawiającym, zorganizowania Robót w taki sposób, aby zapewnić niezakłóconą ciągłość funkcjonowania sieci gazowych, szczególnie w trakcie </w:t>
      </w:r>
      <w:r w:rsidRPr="00994509">
        <w:rPr>
          <w:rFonts w:ascii="Century Gothic" w:eastAsia="Century Gothic" w:hAnsi="Century Gothic" w:cs="Century Gothic"/>
        </w:rPr>
        <w:t>wykonywania prac na czynnych obiektach infrastruktury gazowej</w:t>
      </w:r>
      <w:r w:rsidR="008C6847" w:rsidRPr="00994509">
        <w:rPr>
          <w:rFonts w:ascii="Century Gothic" w:eastAsia="Century Gothic" w:hAnsi="Century Gothic" w:cs="Century Gothic"/>
        </w:rPr>
        <w:t>,</w:t>
      </w:r>
    </w:p>
    <w:p w14:paraId="6647C033" w14:textId="5EBAF634" w:rsidR="00585340" w:rsidRPr="00994509" w:rsidRDefault="00844BB8" w:rsidP="002645F1">
      <w:pPr>
        <w:pStyle w:val="Akapitzlist"/>
        <w:numPr>
          <w:ilvl w:val="0"/>
          <w:numId w:val="36"/>
        </w:numPr>
        <w:spacing w:line="360" w:lineRule="auto"/>
        <w:ind w:left="709" w:hanging="357"/>
        <w:jc w:val="both"/>
        <w:rPr>
          <w:rFonts w:ascii="Century Gothic" w:eastAsia="Century Gothic" w:hAnsi="Century Gothic" w:cs="Century Gothic"/>
        </w:rPr>
      </w:pPr>
      <w:bookmarkStart w:id="425" w:name="_Hlk482183073"/>
      <w:bookmarkEnd w:id="423"/>
      <w:r w:rsidRPr="00994509">
        <w:rPr>
          <w:rFonts w:ascii="Century Gothic" w:eastAsia="Century Gothic" w:hAnsi="Century Gothic" w:cs="Century Gothic"/>
        </w:rPr>
        <w:t xml:space="preserve">wyznaczenia </w:t>
      </w:r>
      <w:r w:rsidR="00585340" w:rsidRPr="00994509">
        <w:rPr>
          <w:rFonts w:ascii="Century Gothic" w:eastAsia="Century Gothic" w:hAnsi="Century Gothic" w:cs="Century Gothic"/>
        </w:rPr>
        <w:t xml:space="preserve">w terenie i stabilizacji znaków </w:t>
      </w:r>
      <w:r w:rsidR="00FC3C7A" w:rsidRPr="00994509">
        <w:rPr>
          <w:rFonts w:ascii="Century Gothic" w:eastAsia="Century Gothic" w:hAnsi="Century Gothic" w:cs="Century Gothic"/>
        </w:rPr>
        <w:t xml:space="preserve">punktów granicznych </w:t>
      </w:r>
      <w:r w:rsidRPr="00994509">
        <w:rPr>
          <w:rFonts w:ascii="Century Gothic" w:eastAsia="Century Gothic" w:hAnsi="Century Gothic" w:cs="Century Gothic"/>
        </w:rPr>
        <w:t xml:space="preserve">i ustalenia przebiegu granic </w:t>
      </w:r>
      <w:r w:rsidR="00FC3C7A" w:rsidRPr="00994509">
        <w:rPr>
          <w:rFonts w:ascii="Century Gothic" w:eastAsia="Century Gothic" w:hAnsi="Century Gothic" w:cs="Century Gothic"/>
        </w:rPr>
        <w:t>działek ewidencyjnych</w:t>
      </w:r>
      <w:bookmarkEnd w:id="425"/>
      <w:r w:rsidR="00FC3C7A" w:rsidRPr="00994509">
        <w:rPr>
          <w:rFonts w:ascii="Century Gothic" w:eastAsia="Century Gothic" w:hAnsi="Century Gothic" w:cs="Century Gothic"/>
        </w:rPr>
        <w:t xml:space="preserve"> dla wszystkich nieruchomości, które zgodnie z wydanymi decyzjami </w:t>
      </w:r>
      <w:r w:rsidR="00464320" w:rsidRPr="00994509">
        <w:rPr>
          <w:rFonts w:ascii="Century Gothic" w:eastAsia="Century Gothic" w:hAnsi="Century Gothic" w:cs="Century Gothic"/>
        </w:rPr>
        <w:t xml:space="preserve">dotyczącymi przedmiotowej  Inwestycji </w:t>
      </w:r>
      <w:r w:rsidR="00FC3C7A" w:rsidRPr="00994509">
        <w:rPr>
          <w:rFonts w:ascii="Century Gothic" w:eastAsia="Century Gothic" w:hAnsi="Century Gothic" w:cs="Century Gothic"/>
        </w:rPr>
        <w:t>uległy podziałowi</w:t>
      </w:r>
      <w:r w:rsidR="005F3208" w:rsidRPr="00994509">
        <w:rPr>
          <w:rFonts w:ascii="Century Gothic" w:eastAsia="Century Gothic" w:hAnsi="Century Gothic" w:cs="Century Gothic"/>
        </w:rPr>
        <w:t>,</w:t>
      </w:r>
    </w:p>
    <w:p w14:paraId="371F520A" w14:textId="4B2F909E" w:rsidR="00FC3C7A" w:rsidRDefault="00FC3C7A" w:rsidP="002645F1">
      <w:pPr>
        <w:pStyle w:val="Akapitzlist"/>
        <w:numPr>
          <w:ilvl w:val="0"/>
          <w:numId w:val="36"/>
        </w:numPr>
        <w:spacing w:line="360" w:lineRule="auto"/>
        <w:ind w:left="709" w:hanging="357"/>
        <w:jc w:val="both"/>
        <w:rPr>
          <w:rFonts w:ascii="Century Gothic" w:eastAsia="Century Gothic" w:hAnsi="Century Gothic" w:cs="Century Gothic"/>
        </w:rPr>
      </w:pPr>
      <w:r w:rsidRPr="005F3208">
        <w:rPr>
          <w:rFonts w:ascii="Century Gothic" w:eastAsia="Century Gothic" w:hAnsi="Century Gothic" w:cs="Century Gothic"/>
        </w:rPr>
        <w:t>zapewnienia właścicielom lub innym podmiotom posiadającym tytuł prawny do nieruchomości ciągłego dojazdu oraz dojścia do każdej części nieruchomości nie objętej pasem montażowym (w tym pól uprawnych z uwzględnieniem gabarytów sprzętu rolniczego, w szczególności poprzez zastosowanie tymczasowych podestów lub platform dla samochodów lub sprzętu rolniczego)</w:t>
      </w:r>
      <w:bookmarkStart w:id="426" w:name="_Hlk482183107"/>
      <w:r w:rsidRPr="005F3208">
        <w:rPr>
          <w:rFonts w:ascii="Century Gothic" w:eastAsia="Century Gothic" w:hAnsi="Century Gothic" w:cs="Century Gothic"/>
        </w:rPr>
        <w:t xml:space="preserve"> oraz – w razie konieczności – podestów lub platform niezbędnych do zapewnienia bezpiecznego i swobodnego przechodu zwierząt gospodarskich w rozumieniu ustawy z dnia </w:t>
      </w:r>
      <w:r w:rsidR="00903F06" w:rsidRPr="005F3208">
        <w:rPr>
          <w:rFonts w:ascii="Century Gothic" w:eastAsia="Century Gothic" w:hAnsi="Century Gothic" w:cs="Century Gothic"/>
        </w:rPr>
        <w:t xml:space="preserve">10 grudnia </w:t>
      </w:r>
      <w:r w:rsidRPr="005F3208">
        <w:rPr>
          <w:rFonts w:ascii="Century Gothic" w:eastAsia="Century Gothic" w:hAnsi="Century Gothic" w:cs="Century Gothic"/>
        </w:rPr>
        <w:t xml:space="preserve"> 20</w:t>
      </w:r>
      <w:r w:rsidR="00903F06" w:rsidRPr="005F3208">
        <w:rPr>
          <w:rFonts w:ascii="Century Gothic" w:eastAsia="Century Gothic" w:hAnsi="Century Gothic" w:cs="Century Gothic"/>
        </w:rPr>
        <w:t>20</w:t>
      </w:r>
      <w:r w:rsidRPr="005F3208">
        <w:rPr>
          <w:rFonts w:ascii="Century Gothic" w:eastAsia="Century Gothic" w:hAnsi="Century Gothic" w:cs="Century Gothic"/>
        </w:rPr>
        <w:t xml:space="preserve"> r. o organizacji hodowli i rozrodzie zwierząt gospodarskich</w:t>
      </w:r>
      <w:r w:rsidR="003D7EA8" w:rsidRPr="005F3208">
        <w:rPr>
          <w:rFonts w:ascii="Century Gothic" w:eastAsia="Century Gothic" w:hAnsi="Century Gothic" w:cs="Century Gothic"/>
        </w:rPr>
        <w:t>.</w:t>
      </w:r>
      <w:bookmarkEnd w:id="426"/>
      <w:r w:rsidRPr="005F3208">
        <w:rPr>
          <w:rFonts w:ascii="Century Gothic" w:eastAsia="Century Gothic" w:hAnsi="Century Gothic" w:cs="Century Gothic"/>
        </w:rPr>
        <w:t xml:space="preserve"> Tam, gdzie dojazd możliwy jest tylko z jednej strony należy zapewnić możliwość dojazdu dla samochodu straży pożarnej i pogotowia ratunkowego</w:t>
      </w:r>
      <w:r w:rsidR="005F3208">
        <w:rPr>
          <w:rFonts w:ascii="Century Gothic" w:eastAsia="Century Gothic" w:hAnsi="Century Gothic" w:cs="Century Gothic"/>
        </w:rPr>
        <w:t>,</w:t>
      </w:r>
    </w:p>
    <w:p w14:paraId="479B1D2D" w14:textId="6BCBB383" w:rsidR="00FC3C7A" w:rsidRPr="005F3208" w:rsidRDefault="00FC3C7A" w:rsidP="002645F1">
      <w:pPr>
        <w:pStyle w:val="Akapitzlist"/>
        <w:numPr>
          <w:ilvl w:val="0"/>
          <w:numId w:val="36"/>
        </w:numPr>
        <w:spacing w:line="360" w:lineRule="auto"/>
        <w:ind w:left="709" w:hanging="357"/>
        <w:jc w:val="both"/>
        <w:rPr>
          <w:rFonts w:ascii="Century Gothic" w:eastAsia="Century Gothic" w:hAnsi="Century Gothic" w:cs="Century Gothic"/>
        </w:rPr>
      </w:pPr>
      <w:r w:rsidRPr="005F3208">
        <w:rPr>
          <w:rFonts w:ascii="Century Gothic" w:eastAsia="Century Gothic" w:hAnsi="Century Gothic" w:cs="Century Gothic"/>
        </w:rPr>
        <w:t>przed planowanym zajęciem terenu</w:t>
      </w:r>
      <w:r w:rsidR="008638FD" w:rsidRPr="005F3208">
        <w:rPr>
          <w:rFonts w:ascii="Century Gothic" w:eastAsia="Century Gothic" w:hAnsi="Century Gothic" w:cs="Century Gothic"/>
        </w:rPr>
        <w:t>,</w:t>
      </w:r>
      <w:r w:rsidRPr="005F3208">
        <w:rPr>
          <w:rFonts w:ascii="Century Gothic" w:eastAsia="Century Gothic" w:hAnsi="Century Gothic" w:cs="Century Gothic"/>
        </w:rPr>
        <w:t xml:space="preserve"> uzgodni</w:t>
      </w:r>
      <w:r w:rsidR="008638FD" w:rsidRPr="005F3208">
        <w:rPr>
          <w:rFonts w:ascii="Century Gothic" w:eastAsia="Century Gothic" w:hAnsi="Century Gothic" w:cs="Century Gothic"/>
        </w:rPr>
        <w:t>enia</w:t>
      </w:r>
      <w:r w:rsidRPr="005F3208">
        <w:rPr>
          <w:rFonts w:ascii="Century Gothic" w:eastAsia="Century Gothic" w:hAnsi="Century Gothic" w:cs="Century Gothic"/>
        </w:rPr>
        <w:t xml:space="preserve"> niezwłocznie w drodze pisemnego porozumienia z zarządcami dróg publicznych oraz odpowiednimi organami, w których władaniu są tereny </w:t>
      </w:r>
      <w:r w:rsidR="00C97F79" w:rsidRPr="005F3208">
        <w:rPr>
          <w:rFonts w:ascii="Century Gothic" w:eastAsia="Century Gothic" w:hAnsi="Century Gothic" w:cs="Century Gothic"/>
        </w:rPr>
        <w:t>pokryte wodami</w:t>
      </w:r>
      <w:r w:rsidRPr="005F3208">
        <w:rPr>
          <w:rFonts w:ascii="Century Gothic" w:eastAsia="Century Gothic" w:hAnsi="Century Gothic" w:cs="Century Gothic"/>
        </w:rPr>
        <w:t xml:space="preserve"> oraz tereny linii kolejowych, zakres, termin i warunki zajęcia tego terenu, a także poniesie</w:t>
      </w:r>
      <w:r w:rsidR="008638FD" w:rsidRPr="005F3208">
        <w:rPr>
          <w:rFonts w:ascii="Century Gothic" w:eastAsia="Century Gothic" w:hAnsi="Century Gothic" w:cs="Century Gothic"/>
        </w:rPr>
        <w:t>nia</w:t>
      </w:r>
      <w:r w:rsidRPr="005F3208">
        <w:rPr>
          <w:rFonts w:ascii="Century Gothic" w:eastAsia="Century Gothic" w:hAnsi="Century Gothic" w:cs="Century Gothic"/>
        </w:rPr>
        <w:t xml:space="preserve"> koszt</w:t>
      </w:r>
      <w:r w:rsidR="008638FD" w:rsidRPr="005F3208">
        <w:rPr>
          <w:rFonts w:ascii="Century Gothic" w:eastAsia="Century Gothic" w:hAnsi="Century Gothic" w:cs="Century Gothic"/>
        </w:rPr>
        <w:t>ów</w:t>
      </w:r>
      <w:r w:rsidRPr="005F3208">
        <w:rPr>
          <w:rFonts w:ascii="Century Gothic" w:eastAsia="Century Gothic" w:hAnsi="Century Gothic" w:cs="Century Gothic"/>
        </w:rPr>
        <w:t xml:space="preserve"> związan</w:t>
      </w:r>
      <w:r w:rsidR="008638FD" w:rsidRPr="005F3208">
        <w:rPr>
          <w:rFonts w:ascii="Century Gothic" w:eastAsia="Century Gothic" w:hAnsi="Century Gothic" w:cs="Century Gothic"/>
        </w:rPr>
        <w:t>ych</w:t>
      </w:r>
      <w:r w:rsidRPr="005F3208">
        <w:rPr>
          <w:rFonts w:ascii="Century Gothic" w:eastAsia="Century Gothic" w:hAnsi="Century Gothic" w:cs="Century Gothic"/>
        </w:rPr>
        <w:t xml:space="preserve"> z zawarciem </w:t>
      </w:r>
      <w:r w:rsidR="00ED2CFE" w:rsidRPr="005F3208">
        <w:rPr>
          <w:rFonts w:ascii="Century Gothic" w:eastAsia="Century Gothic" w:hAnsi="Century Gothic" w:cs="Century Gothic"/>
        </w:rPr>
        <w:t xml:space="preserve">i wykonaniem </w:t>
      </w:r>
      <w:r w:rsidRPr="005F3208">
        <w:rPr>
          <w:rFonts w:ascii="Century Gothic" w:eastAsia="Century Gothic" w:hAnsi="Century Gothic" w:cs="Century Gothic"/>
        </w:rPr>
        <w:t>porozumień oraz (o ile uwzględniono w Dokumentacji Przetargowej</w:t>
      </w:r>
      <w:r w:rsidR="007D0A05" w:rsidRPr="005F3208">
        <w:rPr>
          <w:rFonts w:ascii="Century Gothic" w:eastAsia="Century Gothic" w:hAnsi="Century Gothic" w:cs="Century Gothic"/>
        </w:rPr>
        <w:t xml:space="preserve">, m.in. w opiniach wydanych przez zarządców dróg publicznych lub odpowiednie organy, w których władaniu są tereny </w:t>
      </w:r>
      <w:r w:rsidR="00C97F79" w:rsidRPr="005F3208">
        <w:rPr>
          <w:rFonts w:ascii="Century Gothic" w:eastAsia="Century Gothic" w:hAnsi="Century Gothic" w:cs="Century Gothic"/>
        </w:rPr>
        <w:t>pokryte wodami</w:t>
      </w:r>
      <w:r w:rsidR="007D0A05" w:rsidRPr="005F3208">
        <w:rPr>
          <w:rFonts w:ascii="Century Gothic" w:eastAsia="Century Gothic" w:hAnsi="Century Gothic" w:cs="Century Gothic"/>
        </w:rPr>
        <w:t xml:space="preserve"> oraz tereny linii kolejowych</w:t>
      </w:r>
      <w:r w:rsidRPr="005F3208">
        <w:rPr>
          <w:rFonts w:ascii="Century Gothic" w:eastAsia="Century Gothic" w:hAnsi="Century Gothic" w:cs="Century Gothic"/>
        </w:rPr>
        <w:t xml:space="preserve">) </w:t>
      </w:r>
      <w:r w:rsidR="00DC1AB4">
        <w:rPr>
          <w:rFonts w:ascii="Century Gothic" w:eastAsia="Century Gothic" w:hAnsi="Century Gothic" w:cs="Century Gothic"/>
        </w:rPr>
        <w:t xml:space="preserve">z </w:t>
      </w:r>
      <w:r w:rsidRPr="005F3208">
        <w:rPr>
          <w:rFonts w:ascii="Century Gothic" w:eastAsia="Century Gothic" w:hAnsi="Century Gothic" w:cs="Century Gothic"/>
        </w:rPr>
        <w:t>przejęciem gwarancji jakości na przebudowane obiekty</w:t>
      </w:r>
      <w:r w:rsidR="005F3208" w:rsidRPr="005F3208">
        <w:rPr>
          <w:rFonts w:ascii="Century Gothic" w:eastAsia="Century Gothic" w:hAnsi="Century Gothic" w:cs="Century Gothic"/>
        </w:rPr>
        <w:t>,</w:t>
      </w:r>
    </w:p>
    <w:p w14:paraId="34B57923" w14:textId="736E6B50" w:rsidR="00975A1A" w:rsidRPr="00994509" w:rsidRDefault="005F3208" w:rsidP="002645F1">
      <w:pPr>
        <w:pStyle w:val="Akapitzlist"/>
        <w:numPr>
          <w:ilvl w:val="0"/>
          <w:numId w:val="36"/>
        </w:numPr>
        <w:spacing w:line="360" w:lineRule="auto"/>
        <w:ind w:left="709" w:hanging="357"/>
        <w:jc w:val="both"/>
        <w:rPr>
          <w:rFonts w:ascii="Century Gothic" w:eastAsia="Century Gothic" w:hAnsi="Century Gothic" w:cs="Century Gothic"/>
        </w:rPr>
      </w:pPr>
      <w:r w:rsidRPr="00994509">
        <w:rPr>
          <w:rFonts w:ascii="Century Gothic,Arial" w:eastAsia="Century Gothic,Arial" w:hAnsi="Century Gothic,Arial" w:cs="Century Gothic,Arial"/>
        </w:rPr>
        <w:t>z</w:t>
      </w:r>
      <w:r w:rsidR="00666675" w:rsidRPr="00994509">
        <w:rPr>
          <w:rFonts w:ascii="Century Gothic,Arial" w:eastAsia="Century Gothic,Arial" w:hAnsi="Century Gothic,Arial" w:cs="Century Gothic,Arial"/>
        </w:rPr>
        <w:t xml:space="preserve">godnie z Art. 25a) i w związku z Art. 39 ust. 1 Specustawy w przypadku, gdy inwestycja wymaga przejścia przez grunty stanowiące własność Skarbu Państwa pokryte wodami, stanowiące pas drogowy bądź objęte obszarem kolejowym, Zamawiający jest uprawniony do wykonywania przysługującego inwestorowi prawa do wejścia na te grunty bez opłat. W związku z tym przed planowanym zajęciem terenu stanowiącego własność Skarbu Państwa, jeżeli wcześniej nie dokona tego Zamawiający, Wykonawca w imieniu Zamawiającego </w:t>
      </w:r>
      <w:r w:rsidR="00666675" w:rsidRPr="00994509">
        <w:rPr>
          <w:rFonts w:ascii="Century Gothic" w:eastAsia="Century Gothic,Arial" w:hAnsi="Century Gothic" w:cs="Century Gothic,Arial"/>
        </w:rPr>
        <w:t xml:space="preserve">uzgodni niezwłocznie, w drodze pisemnego porozumienia z zarządcami dróg, linii kolejowych oraz odpowiednimi organami, w których władaniu są tereny pokryte wodami, zakres, termin i warunki zajęcia tego terenu na okres budowy. Wszelkie ewentualne koszty związane z zawieraniem i wykonywaniem ww. porozumień ponosi Wykonawca, z wyjątkiem tych kosztów, których Zamawiający zgodnie z art. 25a) ust. 2) </w:t>
      </w:r>
      <w:r w:rsidR="00666675" w:rsidRPr="00994509">
        <w:rPr>
          <w:rFonts w:ascii="Century Gothic" w:eastAsia="Century Gothic,Arial" w:hAnsi="Century Gothic" w:cs="Century Gothic,Arial"/>
          <w:i/>
          <w:iCs/>
        </w:rPr>
        <w:t>Specustawy</w:t>
      </w:r>
      <w:r w:rsidR="00666675" w:rsidRPr="00994509">
        <w:rPr>
          <w:rFonts w:ascii="Century Gothic" w:eastAsia="Century Gothic,Arial" w:hAnsi="Century Gothic" w:cs="Century Gothic,Arial"/>
        </w:rPr>
        <w:t xml:space="preserve"> nie ponosi</w:t>
      </w:r>
      <w:r w:rsidR="00975A1A" w:rsidRPr="00994509">
        <w:rPr>
          <w:rFonts w:ascii="Century Gothic" w:eastAsia="Century Gothic,Arial" w:hAnsi="Century Gothic" w:cs="Century Gothic,Arial"/>
        </w:rPr>
        <w:t xml:space="preserve">. </w:t>
      </w:r>
      <w:r w:rsidR="00975A1A" w:rsidRPr="00994509">
        <w:rPr>
          <w:rStyle w:val="cf01"/>
          <w:rFonts w:ascii="Century Gothic" w:hAnsi="Century Gothic"/>
          <w:sz w:val="20"/>
          <w:szCs w:val="20"/>
        </w:rPr>
        <w:t xml:space="preserve">W przypadku gdy dany zarządca odmówi zawarcia porozumienia lub uzależni ich podpisanie, Wykonawca zobligowany jest do przygotowania wniosku i </w:t>
      </w:r>
      <w:r w:rsidR="00975A1A" w:rsidRPr="00994509">
        <w:rPr>
          <w:rStyle w:val="cf01"/>
          <w:rFonts w:ascii="Century Gothic" w:hAnsi="Century Gothic"/>
          <w:sz w:val="20"/>
          <w:szCs w:val="20"/>
        </w:rPr>
        <w:lastRenderedPageBreak/>
        <w:t>wystąpienia do właściwego Wojewody w imieniu Zamawiającego o wydanie decyzji, o której mowa w art. 25a ust. 3 Specustawy. W przypadku gdy Zamawiający zawrze przedmiotowe porozumienia przed zawarciem Umowy – przekaże je do Wykonawcy z koniecznością stosowania. Koszty zawarcia i wykonania porozumień/decyzji Wojewody obciążają Wykonawcę,</w:t>
      </w:r>
    </w:p>
    <w:p w14:paraId="24BB357F" w14:textId="20516402" w:rsidR="00FC3C7A" w:rsidRDefault="00FC3C7A" w:rsidP="002645F1">
      <w:pPr>
        <w:pStyle w:val="Akapitzlist"/>
        <w:numPr>
          <w:ilvl w:val="0"/>
          <w:numId w:val="36"/>
        </w:numPr>
        <w:spacing w:line="360" w:lineRule="auto"/>
        <w:ind w:left="709" w:hanging="357"/>
        <w:jc w:val="both"/>
        <w:rPr>
          <w:rFonts w:ascii="Century Gothic" w:eastAsia="Century Gothic" w:hAnsi="Century Gothic" w:cs="Century Gothic"/>
        </w:rPr>
      </w:pPr>
      <w:r w:rsidRPr="00975A1A">
        <w:rPr>
          <w:rFonts w:ascii="Century Gothic" w:eastAsia="Century Gothic" w:hAnsi="Century Gothic" w:cs="Century Gothic"/>
        </w:rPr>
        <w:t>w przypadku konieczności wykorzystania dróg leśnych innych, niż udostępnione przez Zamawiającego, uzgodni</w:t>
      </w:r>
      <w:r w:rsidR="008638FD" w:rsidRPr="00975A1A">
        <w:rPr>
          <w:rFonts w:ascii="Century Gothic" w:eastAsia="Century Gothic" w:hAnsi="Century Gothic" w:cs="Century Gothic"/>
        </w:rPr>
        <w:t>enia</w:t>
      </w:r>
      <w:r w:rsidRPr="00975A1A">
        <w:rPr>
          <w:rFonts w:ascii="Century Gothic" w:eastAsia="Century Gothic" w:hAnsi="Century Gothic" w:cs="Century Gothic"/>
        </w:rPr>
        <w:t xml:space="preserve"> z właściwym </w:t>
      </w:r>
      <w:r w:rsidRPr="005F3208">
        <w:rPr>
          <w:rFonts w:ascii="Century Gothic" w:eastAsia="Century Gothic" w:hAnsi="Century Gothic" w:cs="Century Gothic"/>
        </w:rPr>
        <w:t>zarządcą lub właścicielem termin i warunki korzystania z tych dróg, a także poniesie</w:t>
      </w:r>
      <w:r w:rsidR="008638FD" w:rsidRPr="005F3208">
        <w:rPr>
          <w:rFonts w:ascii="Century Gothic" w:eastAsia="Century Gothic" w:hAnsi="Century Gothic" w:cs="Century Gothic"/>
        </w:rPr>
        <w:t>nia</w:t>
      </w:r>
      <w:r w:rsidRPr="005F3208">
        <w:rPr>
          <w:rFonts w:ascii="Century Gothic" w:eastAsia="Century Gothic" w:hAnsi="Century Gothic" w:cs="Century Gothic"/>
        </w:rPr>
        <w:t xml:space="preserve"> ewentualn</w:t>
      </w:r>
      <w:r w:rsidR="008638FD" w:rsidRPr="005F3208">
        <w:rPr>
          <w:rFonts w:ascii="Century Gothic" w:eastAsia="Century Gothic" w:hAnsi="Century Gothic" w:cs="Century Gothic"/>
        </w:rPr>
        <w:t>ych</w:t>
      </w:r>
      <w:r w:rsidRPr="005F3208">
        <w:rPr>
          <w:rFonts w:ascii="Century Gothic" w:eastAsia="Century Gothic" w:hAnsi="Century Gothic" w:cs="Century Gothic"/>
        </w:rPr>
        <w:t xml:space="preserve"> koszt</w:t>
      </w:r>
      <w:r w:rsidR="008638FD" w:rsidRPr="005F3208">
        <w:rPr>
          <w:rFonts w:ascii="Century Gothic" w:eastAsia="Century Gothic" w:hAnsi="Century Gothic" w:cs="Century Gothic"/>
        </w:rPr>
        <w:t>ów</w:t>
      </w:r>
      <w:r w:rsidRPr="005F3208">
        <w:rPr>
          <w:rFonts w:ascii="Century Gothic" w:eastAsia="Century Gothic" w:hAnsi="Century Gothic" w:cs="Century Gothic"/>
        </w:rPr>
        <w:t xml:space="preserve"> z tym związan</w:t>
      </w:r>
      <w:r w:rsidR="008638FD" w:rsidRPr="005F3208">
        <w:rPr>
          <w:rFonts w:ascii="Century Gothic" w:eastAsia="Century Gothic" w:hAnsi="Century Gothic" w:cs="Century Gothic"/>
        </w:rPr>
        <w:t>ych</w:t>
      </w:r>
      <w:r w:rsidRPr="005F3208">
        <w:rPr>
          <w:rFonts w:ascii="Century Gothic" w:eastAsia="Century Gothic" w:hAnsi="Century Gothic" w:cs="Century Gothic"/>
        </w:rPr>
        <w:t xml:space="preserve"> (w tym </w:t>
      </w:r>
      <w:r w:rsidR="008638FD" w:rsidRPr="005F3208">
        <w:rPr>
          <w:rFonts w:ascii="Century Gothic" w:eastAsia="Century Gothic" w:hAnsi="Century Gothic" w:cs="Century Gothic"/>
        </w:rPr>
        <w:t xml:space="preserve">kosztów </w:t>
      </w:r>
      <w:r w:rsidRPr="005F3208">
        <w:rPr>
          <w:rFonts w:ascii="Century Gothic" w:eastAsia="Century Gothic" w:hAnsi="Century Gothic" w:cs="Century Gothic"/>
        </w:rPr>
        <w:t>spełnienia warunków wymaganych dla uzyskania prawa korzystania). W przypadku dróg udostępnionych przez Zamawiającego na podstawie umów dzierżawy zawartych bezpośrednio pomiędzy Zamawiającym a zarządcą lub właścicielem, Wykonawca przejmie na siebie wszelkie obowiązki wynikające z tych umów</w:t>
      </w:r>
      <w:r w:rsidR="00E93345" w:rsidRPr="005F3208">
        <w:rPr>
          <w:rFonts w:ascii="Century Gothic" w:eastAsia="Century Gothic" w:hAnsi="Century Gothic" w:cs="Century Gothic"/>
        </w:rPr>
        <w:t xml:space="preserve"> w zakresie w jakim odnoszą się do wykorzystywania tych dróg przez Wykonawcę, jego Podwykonawców lub dalszych Podwykonawców</w:t>
      </w:r>
      <w:r w:rsidRPr="005F3208">
        <w:rPr>
          <w:rFonts w:ascii="Century Gothic" w:eastAsia="Century Gothic" w:hAnsi="Century Gothic" w:cs="Century Gothic"/>
        </w:rPr>
        <w:t>, poza zapłatą czynszu dzierżawnego, w tym w szczególności pokryje wszelkie koszty wynikające z przygotowania, użytkowania tych dróg i naprawy szkód</w:t>
      </w:r>
      <w:r w:rsidR="00E93345" w:rsidRPr="005F3208">
        <w:rPr>
          <w:rFonts w:ascii="Century Gothic" w:eastAsia="Century Gothic" w:hAnsi="Century Gothic" w:cs="Century Gothic"/>
        </w:rPr>
        <w:t xml:space="preserve"> wyrządzonych przez Wykonawcę, jego Podwykonawców lub dalszych Podwykonawców</w:t>
      </w:r>
      <w:r w:rsidRPr="005F3208">
        <w:rPr>
          <w:rFonts w:ascii="Century Gothic" w:eastAsia="Century Gothic" w:hAnsi="Century Gothic" w:cs="Century Gothic"/>
        </w:rPr>
        <w:t>. Wykonawca w ciągu 2 miesięcy od daty zawarcia Umowy i nie później, niż na 20 dni przed rozpoczęciem korzystania z dróg, przedłoży Zamawiającemu informacje o planowanych terminach zajęcia tych dróg</w:t>
      </w:r>
      <w:r w:rsidR="005F3208">
        <w:rPr>
          <w:rFonts w:ascii="Century Gothic" w:eastAsia="Century Gothic" w:hAnsi="Century Gothic" w:cs="Century Gothic"/>
        </w:rPr>
        <w:t>,</w:t>
      </w:r>
    </w:p>
    <w:p w14:paraId="3CFFFD10" w14:textId="52107577" w:rsidR="00FC3C7A" w:rsidRDefault="00FC3C7A" w:rsidP="002645F1">
      <w:pPr>
        <w:pStyle w:val="Akapitzlist"/>
        <w:numPr>
          <w:ilvl w:val="0"/>
          <w:numId w:val="36"/>
        </w:numPr>
        <w:spacing w:line="360" w:lineRule="auto"/>
        <w:ind w:left="709" w:hanging="357"/>
        <w:jc w:val="both"/>
        <w:rPr>
          <w:rFonts w:ascii="Century Gothic" w:eastAsia="Century Gothic" w:hAnsi="Century Gothic" w:cs="Century Gothic"/>
        </w:rPr>
      </w:pPr>
      <w:r w:rsidRPr="00286B38">
        <w:rPr>
          <w:rFonts w:ascii="Century Gothic" w:eastAsia="Century Gothic" w:hAnsi="Century Gothic" w:cs="Century Gothic"/>
        </w:rPr>
        <w:t>wykonania niezbędnych zabezpieczeń, w tym tymczasowych ogrodzeń, które będą niezbędne dla ochrony Terenu Budowy oraz zabezpieczeń wykopu przed osobami trzecimi</w:t>
      </w:r>
      <w:bookmarkStart w:id="427" w:name="_Hlk482183136"/>
      <w:r w:rsidRPr="00286B38">
        <w:rPr>
          <w:rFonts w:ascii="Century Gothic" w:eastAsia="Century Gothic" w:hAnsi="Century Gothic" w:cs="Century Gothic"/>
        </w:rPr>
        <w:t xml:space="preserve"> oraz – w razie konieczności – przed zwierzętami gospodarskimi w rozumieniu ustawy </w:t>
      </w:r>
      <w:r w:rsidR="00903F06" w:rsidRPr="00286B38">
        <w:rPr>
          <w:rFonts w:ascii="Century Gothic" w:eastAsia="Century Gothic" w:hAnsi="Century Gothic" w:cs="Century Gothic"/>
        </w:rPr>
        <w:t>z dnia 10 grudnia  2020 r.</w:t>
      </w:r>
      <w:r w:rsidRPr="00286B38">
        <w:rPr>
          <w:rFonts w:ascii="Century Gothic" w:eastAsia="Century Gothic" w:hAnsi="Century Gothic" w:cs="Century Gothic"/>
        </w:rPr>
        <w:t xml:space="preserve"> o organizacji hodowli i rozrodzie zwierząt gospodarskich</w:t>
      </w:r>
      <w:bookmarkEnd w:id="427"/>
      <w:r w:rsidR="00A70131" w:rsidRPr="00286B38">
        <w:rPr>
          <w:rFonts w:ascii="Century Gothic" w:eastAsia="Century Gothic" w:hAnsi="Century Gothic" w:cs="Century Gothic"/>
        </w:rPr>
        <w:t>,</w:t>
      </w:r>
      <w:r w:rsidRPr="00286B38">
        <w:rPr>
          <w:rFonts w:ascii="Century Gothic" w:eastAsia="Century Gothic" w:hAnsi="Century Gothic" w:cs="Century Gothic"/>
        </w:rPr>
        <w:t xml:space="preserve"> w formie ogrodzenia. Tymczasowe ogrodzenia należy wykonać w sposób widoczny dla</w:t>
      </w:r>
      <w:r w:rsidR="00EA4C93" w:rsidRPr="00286B38">
        <w:rPr>
          <w:rFonts w:ascii="Century Gothic" w:eastAsia="Century Gothic" w:hAnsi="Century Gothic" w:cs="Century Gothic"/>
        </w:rPr>
        <w:t xml:space="preserve"> o</w:t>
      </w:r>
      <w:r w:rsidRPr="00286B38">
        <w:rPr>
          <w:rFonts w:ascii="Century Gothic" w:eastAsia="Century Gothic" w:hAnsi="Century Gothic" w:cs="Century Gothic"/>
        </w:rPr>
        <w:t>sób postronnych (np. wygrodzenia, taśma ostrzegawcza) wraz z umieszczeniem oznakowania o prowadzeniu prac niebezpiecznych</w:t>
      </w:r>
      <w:r w:rsidR="00286B38">
        <w:rPr>
          <w:rFonts w:ascii="Century Gothic" w:eastAsia="Century Gothic" w:hAnsi="Century Gothic" w:cs="Century Gothic"/>
        </w:rPr>
        <w:t>,</w:t>
      </w:r>
    </w:p>
    <w:p w14:paraId="581B487C" w14:textId="21E029F2" w:rsidR="00FC3C7A" w:rsidRDefault="00FC3C7A" w:rsidP="002645F1">
      <w:pPr>
        <w:pStyle w:val="Akapitzlist"/>
        <w:numPr>
          <w:ilvl w:val="0"/>
          <w:numId w:val="36"/>
        </w:numPr>
        <w:spacing w:line="360" w:lineRule="auto"/>
        <w:ind w:left="709" w:hanging="357"/>
        <w:jc w:val="both"/>
        <w:rPr>
          <w:rFonts w:ascii="Century Gothic" w:eastAsia="Century Gothic" w:hAnsi="Century Gothic" w:cs="Century Gothic"/>
        </w:rPr>
      </w:pPr>
      <w:r w:rsidRPr="008A12BA">
        <w:rPr>
          <w:rFonts w:ascii="Century Gothic" w:eastAsia="Century Gothic" w:hAnsi="Century Gothic" w:cs="Century Gothic"/>
        </w:rPr>
        <w:t>zapewni</w:t>
      </w:r>
      <w:r w:rsidR="00C03AE8" w:rsidRPr="00286B38">
        <w:rPr>
          <w:rFonts w:ascii="Century Gothic" w:eastAsia="Century Gothic" w:hAnsi="Century Gothic" w:cs="Century Gothic"/>
        </w:rPr>
        <w:t>enia</w:t>
      </w:r>
      <w:r w:rsidRPr="008A12BA">
        <w:rPr>
          <w:rFonts w:ascii="Century Gothic" w:eastAsia="Century Gothic" w:hAnsi="Century Gothic" w:cs="Century Gothic"/>
        </w:rPr>
        <w:t xml:space="preserve"> pełn</w:t>
      </w:r>
      <w:r w:rsidR="00C03AE8" w:rsidRPr="00286B38">
        <w:rPr>
          <w:rFonts w:ascii="Century Gothic" w:eastAsia="Century Gothic" w:hAnsi="Century Gothic" w:cs="Century Gothic"/>
        </w:rPr>
        <w:t>ej</w:t>
      </w:r>
      <w:r w:rsidRPr="008A12BA">
        <w:rPr>
          <w:rFonts w:ascii="Century Gothic" w:eastAsia="Century Gothic" w:hAnsi="Century Gothic" w:cs="Century Gothic"/>
        </w:rPr>
        <w:t xml:space="preserve"> obsług</w:t>
      </w:r>
      <w:r w:rsidR="00C03AE8" w:rsidRPr="00286B38">
        <w:rPr>
          <w:rFonts w:ascii="Century Gothic" w:eastAsia="Century Gothic" w:hAnsi="Century Gothic" w:cs="Century Gothic"/>
        </w:rPr>
        <w:t>i</w:t>
      </w:r>
      <w:r w:rsidRPr="008A12BA">
        <w:rPr>
          <w:rFonts w:ascii="Century Gothic" w:eastAsia="Century Gothic" w:hAnsi="Century Gothic" w:cs="Century Gothic"/>
        </w:rPr>
        <w:t xml:space="preserve"> geodezyjn</w:t>
      </w:r>
      <w:r w:rsidR="00C03AE8" w:rsidRPr="00286B38">
        <w:rPr>
          <w:rFonts w:ascii="Century Gothic" w:eastAsia="Century Gothic" w:hAnsi="Century Gothic" w:cs="Century Gothic"/>
        </w:rPr>
        <w:t>ej</w:t>
      </w:r>
      <w:r w:rsidRPr="008A12BA">
        <w:rPr>
          <w:rFonts w:ascii="Century Gothic" w:eastAsia="Century Gothic" w:hAnsi="Century Gothic" w:cs="Century Gothic"/>
        </w:rPr>
        <w:t xml:space="preserve"> przy wykonywaniu Robót i realizacji Inwestycji</w:t>
      </w:r>
      <w:r w:rsidR="003D7EA8" w:rsidRPr="008A12BA">
        <w:rPr>
          <w:rFonts w:ascii="Century Gothic" w:eastAsia="Century Gothic" w:hAnsi="Century Gothic" w:cs="Century Gothic"/>
        </w:rPr>
        <w:t xml:space="preserve">, włącznie </w:t>
      </w:r>
      <w:r w:rsidRPr="008A12BA">
        <w:rPr>
          <w:rFonts w:ascii="Century Gothic" w:eastAsia="Century Gothic" w:hAnsi="Century Gothic" w:cs="Century Gothic"/>
        </w:rPr>
        <w:t xml:space="preserve">z </w:t>
      </w:r>
      <w:r w:rsidR="003D7EA8" w:rsidRPr="008A12BA">
        <w:rPr>
          <w:rFonts w:ascii="Century Gothic" w:eastAsia="Century Gothic" w:hAnsi="Century Gothic" w:cs="Century Gothic"/>
        </w:rPr>
        <w:t>wytyczeniem</w:t>
      </w:r>
      <w:r w:rsidRPr="008A12BA">
        <w:rPr>
          <w:rFonts w:ascii="Century Gothic" w:eastAsia="Century Gothic" w:hAnsi="Century Gothic" w:cs="Century Gothic"/>
        </w:rPr>
        <w:t xml:space="preserve"> osi gazociągu i </w:t>
      </w:r>
      <w:r w:rsidR="003D7EA8" w:rsidRPr="008A12BA">
        <w:rPr>
          <w:rFonts w:ascii="Century Gothic" w:eastAsia="Century Gothic" w:hAnsi="Century Gothic" w:cs="Century Gothic"/>
        </w:rPr>
        <w:t>Terenu Budowy,</w:t>
      </w:r>
      <w:r w:rsidRPr="008A12BA">
        <w:rPr>
          <w:rFonts w:ascii="Century Gothic" w:eastAsia="Century Gothic" w:hAnsi="Century Gothic" w:cs="Century Gothic"/>
        </w:rPr>
        <w:t xml:space="preserve"> pomiarami powykonawczymi </w:t>
      </w:r>
      <w:r w:rsidR="00B630AA" w:rsidRPr="008A12BA">
        <w:rPr>
          <w:rFonts w:ascii="Century Gothic" w:eastAsia="Century Gothic" w:hAnsi="Century Gothic" w:cs="Century Gothic"/>
        </w:rPr>
        <w:t xml:space="preserve">Inwestycji i </w:t>
      </w:r>
      <w:r w:rsidRPr="008A12BA">
        <w:rPr>
          <w:rFonts w:ascii="Century Gothic" w:eastAsia="Century Gothic" w:hAnsi="Century Gothic" w:cs="Century Gothic"/>
        </w:rPr>
        <w:t>powierzchni</w:t>
      </w:r>
      <w:r w:rsidR="003D7EA8" w:rsidRPr="008A12BA">
        <w:rPr>
          <w:rFonts w:ascii="Century Gothic" w:eastAsia="Century Gothic" w:hAnsi="Century Gothic" w:cs="Century Gothic"/>
        </w:rPr>
        <w:t xml:space="preserve"> </w:t>
      </w:r>
      <w:r w:rsidR="00B630AA" w:rsidRPr="008A12BA">
        <w:rPr>
          <w:rFonts w:ascii="Century Gothic" w:eastAsia="Century Gothic" w:hAnsi="Century Gothic" w:cs="Century Gothic"/>
        </w:rPr>
        <w:t>budowy</w:t>
      </w:r>
      <w:r w:rsidRPr="008A12BA">
        <w:rPr>
          <w:rFonts w:ascii="Century Gothic" w:eastAsia="Century Gothic" w:hAnsi="Century Gothic" w:cs="Century Gothic"/>
        </w:rPr>
        <w:t xml:space="preserve"> oraz zapewni</w:t>
      </w:r>
      <w:r w:rsidR="00C03AE8" w:rsidRPr="00286B38">
        <w:rPr>
          <w:rFonts w:ascii="Century Gothic" w:eastAsia="Century Gothic" w:hAnsi="Century Gothic" w:cs="Century Gothic"/>
        </w:rPr>
        <w:t>enia</w:t>
      </w:r>
      <w:r w:rsidRPr="008A12BA">
        <w:rPr>
          <w:rFonts w:ascii="Century Gothic" w:eastAsia="Century Gothic" w:hAnsi="Century Gothic" w:cs="Century Gothic"/>
        </w:rPr>
        <w:t xml:space="preserve"> obsług</w:t>
      </w:r>
      <w:r w:rsidR="00C03AE8" w:rsidRPr="00286B38">
        <w:rPr>
          <w:rFonts w:ascii="Century Gothic" w:eastAsia="Century Gothic" w:hAnsi="Century Gothic" w:cs="Century Gothic"/>
        </w:rPr>
        <w:t>i</w:t>
      </w:r>
      <w:r w:rsidRPr="008A12BA">
        <w:rPr>
          <w:rFonts w:ascii="Century Gothic" w:eastAsia="Century Gothic" w:hAnsi="Century Gothic" w:cs="Century Gothic"/>
        </w:rPr>
        <w:t xml:space="preserve"> geotechniczn</w:t>
      </w:r>
      <w:r w:rsidR="00C03AE8" w:rsidRPr="00286B38">
        <w:rPr>
          <w:rFonts w:ascii="Century Gothic" w:eastAsia="Century Gothic" w:hAnsi="Century Gothic" w:cs="Century Gothic"/>
        </w:rPr>
        <w:t>ej</w:t>
      </w:r>
      <w:r w:rsidRPr="008A12BA">
        <w:rPr>
          <w:rFonts w:ascii="Century Gothic" w:eastAsia="Century Gothic" w:hAnsi="Century Gothic" w:cs="Century Gothic"/>
        </w:rPr>
        <w:t xml:space="preserve"> w ciągu całego okresu realizacji Inwestycji</w:t>
      </w:r>
      <w:r w:rsidR="00CB2B26">
        <w:rPr>
          <w:rFonts w:ascii="Century Gothic" w:eastAsia="Century Gothic" w:hAnsi="Century Gothic" w:cs="Century Gothic"/>
        </w:rPr>
        <w:t>,</w:t>
      </w:r>
    </w:p>
    <w:p w14:paraId="29B8B3E3" w14:textId="1D49E5E3" w:rsidR="00FC3C7A" w:rsidRDefault="00FC3C7A" w:rsidP="002645F1">
      <w:pPr>
        <w:pStyle w:val="Akapitzlist"/>
        <w:numPr>
          <w:ilvl w:val="0"/>
          <w:numId w:val="36"/>
        </w:numPr>
        <w:spacing w:line="360" w:lineRule="auto"/>
        <w:ind w:left="709" w:hanging="357"/>
        <w:jc w:val="both"/>
        <w:rPr>
          <w:rFonts w:ascii="Century Gothic" w:eastAsia="Century Gothic" w:hAnsi="Century Gothic" w:cs="Century Gothic"/>
        </w:rPr>
      </w:pPr>
      <w:r w:rsidRPr="00A42EF1">
        <w:rPr>
          <w:rFonts w:ascii="Century Gothic" w:eastAsia="Century Gothic" w:hAnsi="Century Gothic" w:cs="Century Gothic"/>
        </w:rPr>
        <w:t>uzyska</w:t>
      </w:r>
      <w:r w:rsidR="00C03AE8" w:rsidRPr="008A12BA">
        <w:rPr>
          <w:rFonts w:ascii="Century Gothic" w:eastAsia="Century Gothic" w:hAnsi="Century Gothic" w:cs="Century Gothic"/>
        </w:rPr>
        <w:t>nia</w:t>
      </w:r>
      <w:r w:rsidRPr="008A12BA">
        <w:rPr>
          <w:rFonts w:ascii="Century Gothic" w:eastAsia="Century Gothic" w:hAnsi="Century Gothic" w:cs="Century Gothic"/>
        </w:rPr>
        <w:t xml:space="preserve"> i przeka</w:t>
      </w:r>
      <w:r w:rsidR="008A12BA">
        <w:rPr>
          <w:rFonts w:ascii="Century Gothic" w:eastAsia="Century Gothic" w:hAnsi="Century Gothic" w:cs="Century Gothic"/>
        </w:rPr>
        <w:t>za</w:t>
      </w:r>
      <w:r w:rsidR="00C03AE8" w:rsidRPr="008A12BA">
        <w:rPr>
          <w:rFonts w:ascii="Century Gothic" w:eastAsia="Century Gothic" w:hAnsi="Century Gothic" w:cs="Century Gothic"/>
        </w:rPr>
        <w:t>nia</w:t>
      </w:r>
      <w:r w:rsidRPr="008A12BA">
        <w:rPr>
          <w:rFonts w:ascii="Century Gothic" w:eastAsia="Century Gothic" w:hAnsi="Century Gothic" w:cs="Century Gothic"/>
        </w:rPr>
        <w:t xml:space="preserve"> Zamawiającemu wszelki</w:t>
      </w:r>
      <w:r w:rsidR="00C03AE8" w:rsidRPr="008A12BA">
        <w:rPr>
          <w:rFonts w:ascii="Century Gothic" w:eastAsia="Century Gothic" w:hAnsi="Century Gothic" w:cs="Century Gothic"/>
        </w:rPr>
        <w:t>ch</w:t>
      </w:r>
      <w:r w:rsidRPr="008A12BA">
        <w:rPr>
          <w:rFonts w:ascii="Century Gothic" w:eastAsia="Century Gothic" w:hAnsi="Century Gothic" w:cs="Century Gothic"/>
        </w:rPr>
        <w:t xml:space="preserve"> dokument</w:t>
      </w:r>
      <w:r w:rsidR="00C03AE8" w:rsidRPr="008A12BA">
        <w:rPr>
          <w:rFonts w:ascii="Century Gothic" w:eastAsia="Century Gothic" w:hAnsi="Century Gothic" w:cs="Century Gothic"/>
        </w:rPr>
        <w:t>ów</w:t>
      </w:r>
      <w:r w:rsidRPr="008A12BA">
        <w:rPr>
          <w:rFonts w:ascii="Century Gothic" w:eastAsia="Century Gothic" w:hAnsi="Century Gothic" w:cs="Century Gothic"/>
        </w:rPr>
        <w:t xml:space="preserve"> formalno-</w:t>
      </w:r>
      <w:r w:rsidR="00C03AE8" w:rsidRPr="008A12BA">
        <w:rPr>
          <w:rFonts w:ascii="Century Gothic" w:eastAsia="Century Gothic" w:hAnsi="Century Gothic" w:cs="Century Gothic"/>
        </w:rPr>
        <w:t xml:space="preserve">prawnych </w:t>
      </w:r>
      <w:r w:rsidRPr="008A12BA">
        <w:rPr>
          <w:rFonts w:ascii="Century Gothic" w:eastAsia="Century Gothic" w:hAnsi="Century Gothic" w:cs="Century Gothic"/>
        </w:rPr>
        <w:t>decyzj</w:t>
      </w:r>
      <w:r w:rsidR="00C03AE8" w:rsidRPr="008A12BA">
        <w:rPr>
          <w:rFonts w:ascii="Century Gothic" w:eastAsia="Century Gothic" w:hAnsi="Century Gothic" w:cs="Century Gothic"/>
        </w:rPr>
        <w:t>i</w:t>
      </w:r>
      <w:r w:rsidRPr="00A42EF1">
        <w:rPr>
          <w:rFonts w:ascii="Century Gothic" w:eastAsia="Century Gothic" w:hAnsi="Century Gothic" w:cs="Century Gothic"/>
        </w:rPr>
        <w:t>, pozwole</w:t>
      </w:r>
      <w:r w:rsidR="00C03AE8" w:rsidRPr="008A12BA">
        <w:rPr>
          <w:rFonts w:ascii="Century Gothic" w:eastAsia="Century Gothic" w:hAnsi="Century Gothic" w:cs="Century Gothic"/>
        </w:rPr>
        <w:t>ń</w:t>
      </w:r>
      <w:r w:rsidRPr="00A42EF1">
        <w:rPr>
          <w:rFonts w:ascii="Century Gothic" w:eastAsia="Century Gothic" w:hAnsi="Century Gothic" w:cs="Century Gothic"/>
        </w:rPr>
        <w:t>, ze</w:t>
      </w:r>
      <w:r w:rsidR="00EA4C93" w:rsidRPr="00A42EF1">
        <w:rPr>
          <w:rFonts w:ascii="Century Gothic" w:eastAsia="Century Gothic" w:hAnsi="Century Gothic" w:cs="Century Gothic"/>
        </w:rPr>
        <w:t>zwol</w:t>
      </w:r>
      <w:r w:rsidRPr="00A42EF1">
        <w:rPr>
          <w:rFonts w:ascii="Century Gothic" w:eastAsia="Century Gothic" w:hAnsi="Century Gothic" w:cs="Century Gothic"/>
        </w:rPr>
        <w:t>e</w:t>
      </w:r>
      <w:r w:rsidR="00C03AE8" w:rsidRPr="008A12BA">
        <w:rPr>
          <w:rFonts w:ascii="Century Gothic" w:eastAsia="Century Gothic" w:hAnsi="Century Gothic" w:cs="Century Gothic"/>
        </w:rPr>
        <w:t>ń</w:t>
      </w:r>
      <w:r w:rsidRPr="008A12BA">
        <w:rPr>
          <w:rFonts w:ascii="Century Gothic" w:eastAsia="Century Gothic" w:hAnsi="Century Gothic" w:cs="Century Gothic"/>
        </w:rPr>
        <w:t>, uzgodnie</w:t>
      </w:r>
      <w:r w:rsidR="00C03AE8" w:rsidRPr="008A12BA">
        <w:rPr>
          <w:rFonts w:ascii="Century Gothic" w:eastAsia="Century Gothic" w:hAnsi="Century Gothic" w:cs="Century Gothic"/>
        </w:rPr>
        <w:t>ń</w:t>
      </w:r>
      <w:r w:rsidR="00BC6DF7" w:rsidRPr="008A12BA">
        <w:rPr>
          <w:rFonts w:ascii="Century Gothic" w:eastAsia="Century Gothic" w:hAnsi="Century Gothic" w:cs="Century Gothic"/>
        </w:rPr>
        <w:t xml:space="preserve">, </w:t>
      </w:r>
      <w:r w:rsidRPr="008A12BA">
        <w:rPr>
          <w:rFonts w:ascii="Century Gothic" w:eastAsia="Century Gothic" w:hAnsi="Century Gothic" w:cs="Century Gothic"/>
        </w:rPr>
        <w:t xml:space="preserve">których nie dostarczył Zamawiający, a które zgodnie z wymaganiami przepisów prawa są konieczne do realizacji Inwestycji i prowadzenia eksploatacji, w tym uzyska Pozwolenia na Użytkowanie. Wykonawca pokryje wszelkie koszty, w tym opłaty administracyjne, związane z uzyskaniem tych dokumentów oraz zajęciem pasa drogowego, z wyłączeniem opłat z tytułu umieszczenia urządzeń w pasie drogowym oraz ciekach wodnych, które pokryje Zamawiający. </w:t>
      </w:r>
      <w:r w:rsidRPr="00A42EF1">
        <w:rPr>
          <w:rFonts w:ascii="Century Gothic" w:eastAsia="Century Gothic" w:hAnsi="Century Gothic" w:cs="Century Gothic"/>
        </w:rPr>
        <w:t xml:space="preserve">Wykonawca jest </w:t>
      </w:r>
      <w:r w:rsidRPr="00A42EF1">
        <w:rPr>
          <w:rFonts w:ascii="Century Gothic" w:eastAsia="Century Gothic" w:hAnsi="Century Gothic" w:cs="Century Gothic"/>
        </w:rPr>
        <w:lastRenderedPageBreak/>
        <w:t>zobowiązany do sporządzenia listy ww. dokumentów do celów monitorowania terminów wnoszenia opłat i jej bieżącej aktualizacji oraz przekazywania Zamawiającemu</w:t>
      </w:r>
      <w:r w:rsidR="00A42EF1">
        <w:rPr>
          <w:rFonts w:ascii="Century Gothic" w:eastAsia="Century Gothic" w:hAnsi="Century Gothic" w:cs="Century Gothic"/>
        </w:rPr>
        <w:t>,</w:t>
      </w:r>
    </w:p>
    <w:p w14:paraId="2DD9C217" w14:textId="5FA48F0A" w:rsidR="00FC3C7A" w:rsidRPr="00A42EF1" w:rsidRDefault="00A42EF1" w:rsidP="002645F1">
      <w:pPr>
        <w:pStyle w:val="Akapitzlist"/>
        <w:numPr>
          <w:ilvl w:val="0"/>
          <w:numId w:val="36"/>
        </w:numPr>
        <w:spacing w:line="360" w:lineRule="auto"/>
        <w:ind w:left="709" w:hanging="357"/>
        <w:jc w:val="both"/>
        <w:rPr>
          <w:rFonts w:ascii="Century Gothic" w:eastAsia="Century Gothic" w:hAnsi="Century Gothic" w:cs="Century Gothic"/>
        </w:rPr>
      </w:pPr>
      <w:r w:rsidRPr="00A42EF1">
        <w:rPr>
          <w:rFonts w:ascii="Century Gothic" w:eastAsia="Century Gothic" w:hAnsi="Century Gothic" w:cs="Century Gothic"/>
        </w:rPr>
        <w:t>bieżąc</w:t>
      </w:r>
      <w:r>
        <w:rPr>
          <w:rFonts w:ascii="Century Gothic" w:eastAsia="Century Gothic" w:hAnsi="Century Gothic" w:cs="Century Gothic"/>
        </w:rPr>
        <w:t>ego</w:t>
      </w:r>
      <w:r w:rsidR="00FC3C7A" w:rsidRPr="00A42EF1">
        <w:rPr>
          <w:rFonts w:ascii="Century Gothic" w:eastAsia="Century Gothic" w:hAnsi="Century Gothic" w:cs="Century Gothic"/>
        </w:rPr>
        <w:t xml:space="preserve"> koordynowa</w:t>
      </w:r>
      <w:r w:rsidR="00C03AE8" w:rsidRPr="00A42EF1">
        <w:rPr>
          <w:rFonts w:ascii="Century Gothic" w:eastAsia="Century Gothic" w:hAnsi="Century Gothic" w:cs="Century Gothic"/>
        </w:rPr>
        <w:t>nia</w:t>
      </w:r>
      <w:r w:rsidR="00FC3C7A" w:rsidRPr="00A42EF1">
        <w:rPr>
          <w:rFonts w:ascii="Century Gothic" w:eastAsia="Century Gothic" w:hAnsi="Century Gothic" w:cs="Century Gothic"/>
        </w:rPr>
        <w:t xml:space="preserve"> z </w:t>
      </w:r>
      <w:r w:rsidR="00372B62" w:rsidRPr="00A42EF1">
        <w:rPr>
          <w:rFonts w:ascii="Century Gothic" w:eastAsia="Century Gothic" w:hAnsi="Century Gothic" w:cs="Century Gothic"/>
        </w:rPr>
        <w:t xml:space="preserve">Inspektorem </w:t>
      </w:r>
      <w:r w:rsidR="00FC3C7A" w:rsidRPr="00A42EF1">
        <w:rPr>
          <w:rFonts w:ascii="Century Gothic" w:eastAsia="Century Gothic" w:hAnsi="Century Gothic" w:cs="Century Gothic"/>
        </w:rPr>
        <w:t>Nadzoru Inwestorskiego oraz z Kierownikiem Projektu Zamawiającego</w:t>
      </w:r>
      <w:r w:rsidR="00C03AE8" w:rsidRPr="00A42EF1">
        <w:rPr>
          <w:rFonts w:ascii="Century Gothic" w:eastAsia="Century Gothic" w:hAnsi="Century Gothic" w:cs="Century Gothic"/>
        </w:rPr>
        <w:t xml:space="preserve"> Planowanych Robót</w:t>
      </w:r>
      <w:r w:rsidR="00FC3C7A" w:rsidRPr="00A42EF1">
        <w:rPr>
          <w:rFonts w:ascii="Century Gothic" w:eastAsia="Century Gothic" w:hAnsi="Century Gothic" w:cs="Century Gothic"/>
        </w:rPr>
        <w:t>. Szczegółowe zasady koordynacji określone są w PZJ</w:t>
      </w:r>
      <w:r>
        <w:rPr>
          <w:rFonts w:ascii="Century Gothic" w:eastAsia="Century Gothic" w:hAnsi="Century Gothic" w:cs="Century Gothic"/>
        </w:rPr>
        <w:t>,</w:t>
      </w:r>
    </w:p>
    <w:p w14:paraId="5A1FC481" w14:textId="77777777" w:rsidR="00FC3C7A" w:rsidRDefault="00FC3C7A" w:rsidP="002645F1">
      <w:pPr>
        <w:pStyle w:val="Akapitzlist"/>
        <w:numPr>
          <w:ilvl w:val="0"/>
          <w:numId w:val="36"/>
        </w:numPr>
        <w:spacing w:line="360" w:lineRule="auto"/>
        <w:ind w:left="709" w:hanging="357"/>
        <w:jc w:val="both"/>
        <w:rPr>
          <w:rFonts w:ascii="Century Gothic" w:eastAsia="Century Gothic" w:hAnsi="Century Gothic" w:cs="Century Gothic"/>
        </w:rPr>
      </w:pPr>
      <w:r w:rsidRPr="00A42EF1">
        <w:rPr>
          <w:rFonts w:ascii="Century Gothic" w:eastAsia="Century Gothic" w:hAnsi="Century Gothic" w:cs="Century Gothic"/>
        </w:rPr>
        <w:t>współpracy z Zamawiającym dotyczącej możliwości wprowadzania rozwiązań zamiennych i równoważnych w stosunku do Materiałów, Urządzeń oraz konstrukcji przewidzianych w Dokumentacji Przetargowej,</w:t>
      </w:r>
    </w:p>
    <w:p w14:paraId="0FC266D4" w14:textId="77777777" w:rsidR="00FC3C7A" w:rsidRDefault="00FC3C7A" w:rsidP="002645F1">
      <w:pPr>
        <w:pStyle w:val="Akapitzlist"/>
        <w:numPr>
          <w:ilvl w:val="0"/>
          <w:numId w:val="36"/>
        </w:numPr>
        <w:spacing w:line="360" w:lineRule="auto"/>
        <w:ind w:left="709" w:hanging="357"/>
        <w:jc w:val="both"/>
        <w:rPr>
          <w:rFonts w:ascii="Century Gothic" w:eastAsia="Century Gothic" w:hAnsi="Century Gothic" w:cs="Century Gothic"/>
        </w:rPr>
      </w:pPr>
      <w:r w:rsidRPr="00A42EF1">
        <w:rPr>
          <w:rFonts w:ascii="Century Gothic" w:eastAsia="Century Gothic" w:hAnsi="Century Gothic" w:cs="Century Gothic"/>
        </w:rPr>
        <w:t>udziału w spotkaniach zwoływanych przez Zamawiającego, udziału w komisjach i naradach technicznych, uczestnictwa w rozruchu technologicznym, Odbiorach Przejściowych, Odbiorach Częściowych, Odbiorze Technicznym, Odbiorze Eksploatacyjnym, Odbiorze Końcowym i czynnościach mających na celu doprowadzenie do osiągnięcia projektowych zdolności wykonawczych i użytkowych,</w:t>
      </w:r>
    </w:p>
    <w:p w14:paraId="2FEF7DF3" w14:textId="2C64BDA8" w:rsidR="00FC3C7A" w:rsidRPr="00994509" w:rsidRDefault="00FC3C7A" w:rsidP="002645F1">
      <w:pPr>
        <w:pStyle w:val="Akapitzlist"/>
        <w:numPr>
          <w:ilvl w:val="0"/>
          <w:numId w:val="36"/>
        </w:numPr>
        <w:spacing w:line="360" w:lineRule="auto"/>
        <w:ind w:left="709" w:hanging="357"/>
        <w:jc w:val="both"/>
        <w:rPr>
          <w:rFonts w:ascii="Century Gothic" w:eastAsia="Century Gothic" w:hAnsi="Century Gothic" w:cs="Century Gothic"/>
        </w:rPr>
      </w:pPr>
      <w:r w:rsidRPr="00A42EF1">
        <w:rPr>
          <w:rFonts w:ascii="Century Gothic" w:eastAsia="Century Gothic" w:hAnsi="Century Gothic" w:cs="Century Gothic"/>
        </w:rPr>
        <w:t>zapewnienia obsługi realizacji Inwestycji przez uprawnionego rzeczoznawcę w zakresie ustalenia wysokości należnych odszkodowań w uprawach rolnych</w:t>
      </w:r>
      <w:r w:rsidR="00172492" w:rsidRPr="00A42EF1">
        <w:rPr>
          <w:rFonts w:ascii="Century Gothic" w:eastAsia="Century Gothic" w:hAnsi="Century Gothic" w:cs="Century Gothic"/>
        </w:rPr>
        <w:t xml:space="preserve"> </w:t>
      </w:r>
      <w:r w:rsidR="00D8603C" w:rsidRPr="00A42EF1">
        <w:rPr>
          <w:rFonts w:ascii="Century Gothic" w:eastAsia="Century Gothic" w:hAnsi="Century Gothic" w:cs="Century Gothic"/>
        </w:rPr>
        <w:t>oraz</w:t>
      </w:r>
      <w:r w:rsidR="00EA4C93" w:rsidRPr="00A42EF1">
        <w:rPr>
          <w:rFonts w:ascii="Century Gothic" w:eastAsia="Century Gothic" w:hAnsi="Century Gothic" w:cs="Century Gothic"/>
        </w:rPr>
        <w:t xml:space="preserve"> </w:t>
      </w:r>
      <w:r w:rsidR="00D8603C" w:rsidRPr="00A42EF1">
        <w:rPr>
          <w:rFonts w:ascii="Century Gothic" w:eastAsia="Century Gothic" w:hAnsi="Century Gothic" w:cs="Century Gothic"/>
        </w:rPr>
        <w:t xml:space="preserve">w razie takiej potrzeby również </w:t>
      </w:r>
      <w:r w:rsidRPr="00A42EF1">
        <w:rPr>
          <w:rFonts w:ascii="Century Gothic" w:eastAsia="Century Gothic" w:hAnsi="Century Gothic" w:cs="Century Gothic"/>
        </w:rPr>
        <w:t>za zajęcie terenu oraz wynagrodzenia za szkody powstałe podczas realizacji Inwestycji poza pasem montażowym</w:t>
      </w:r>
      <w:r w:rsidR="007D0A05" w:rsidRPr="00A42EF1">
        <w:rPr>
          <w:rFonts w:ascii="Century Gothic" w:eastAsia="Century Gothic" w:hAnsi="Century Gothic" w:cs="Century Gothic"/>
        </w:rPr>
        <w:t xml:space="preserve"> i pasem Inwestycji zgodnym z decyzją o ustaleniu lokalizacji</w:t>
      </w:r>
      <w:r w:rsidRPr="00A42EF1">
        <w:rPr>
          <w:rFonts w:ascii="Century Gothic" w:eastAsia="Century Gothic" w:hAnsi="Century Gothic" w:cs="Century Gothic"/>
        </w:rPr>
        <w:t>,</w:t>
      </w:r>
    </w:p>
    <w:p w14:paraId="11BFB031" w14:textId="50C4CAD3" w:rsidR="00FC3C7A" w:rsidRDefault="00FC3C7A" w:rsidP="002645F1">
      <w:pPr>
        <w:pStyle w:val="Akapitzlist"/>
        <w:numPr>
          <w:ilvl w:val="0"/>
          <w:numId w:val="36"/>
        </w:numPr>
        <w:spacing w:line="360" w:lineRule="auto"/>
        <w:ind w:left="709" w:hanging="357"/>
        <w:jc w:val="both"/>
        <w:rPr>
          <w:rFonts w:ascii="Century Gothic" w:eastAsia="Century Gothic" w:hAnsi="Century Gothic" w:cs="Century Gothic"/>
        </w:rPr>
      </w:pPr>
      <w:r w:rsidRPr="00994509">
        <w:rPr>
          <w:rFonts w:ascii="Century Gothic" w:eastAsia="Century Gothic" w:hAnsi="Century Gothic" w:cs="Century Gothic"/>
        </w:rPr>
        <w:t xml:space="preserve">dostarczenia Zamawiającemu Dokumentacji Powykonawczej, sporządzonej zgodnie z </w:t>
      </w:r>
      <w:r w:rsidR="007D265F" w:rsidRPr="00994509">
        <w:rPr>
          <w:rFonts w:ascii="Century Gothic" w:eastAsia="Century Gothic" w:hAnsi="Century Gothic" w:cs="Century Gothic"/>
        </w:rPr>
        <w:t xml:space="preserve">wymaganiami zawartymi w </w:t>
      </w:r>
      <w:r w:rsidR="00A42EF1" w:rsidRPr="00994509">
        <w:rPr>
          <w:rFonts w:ascii="Century Gothic" w:eastAsia="Century Gothic" w:hAnsi="Century Gothic" w:cs="Century Gothic"/>
        </w:rPr>
        <w:t>OPZ</w:t>
      </w:r>
      <w:r w:rsidR="0073799F" w:rsidRPr="00994509">
        <w:rPr>
          <w:rFonts w:ascii="Century Gothic" w:eastAsia="Century Gothic" w:hAnsi="Century Gothic" w:cs="Century Gothic"/>
        </w:rPr>
        <w:t>,</w:t>
      </w:r>
      <w:r w:rsidRPr="00994509">
        <w:rPr>
          <w:rFonts w:ascii="Century Gothic" w:eastAsia="Century Gothic" w:hAnsi="Century Gothic" w:cs="Century Gothic"/>
        </w:rPr>
        <w:t xml:space="preserve"> a także </w:t>
      </w:r>
      <w:r w:rsidRPr="00A42EF1">
        <w:rPr>
          <w:rFonts w:ascii="Century Gothic" w:eastAsia="Century Gothic" w:hAnsi="Century Gothic" w:cs="Century Gothic"/>
        </w:rPr>
        <w:t>dostarczenia Zamawiającemu skatalogowanego zapisu digitalizacji radiogramów zgodnie z normą PN-EN 14096 oraz zapisów badań ultradźwiękowych TOFD zgodnie z normami PN-EN ISO 15626, PN-EN ISO 10863 oraz załącznik</w:t>
      </w:r>
      <w:r w:rsidR="00E2596E" w:rsidRPr="00A42EF1">
        <w:rPr>
          <w:rFonts w:ascii="Century Gothic" w:eastAsia="Century Gothic" w:hAnsi="Century Gothic" w:cs="Century Gothic"/>
        </w:rPr>
        <w:t>i</w:t>
      </w:r>
      <w:r w:rsidRPr="00A42EF1">
        <w:rPr>
          <w:rFonts w:ascii="Century Gothic" w:eastAsia="Century Gothic" w:hAnsi="Century Gothic" w:cs="Century Gothic"/>
        </w:rPr>
        <w:t xml:space="preserve">em C normy PN-EN </w:t>
      </w:r>
      <w:r w:rsidRPr="001047FD">
        <w:rPr>
          <w:rFonts w:ascii="Century Gothic" w:eastAsia="Century Gothic" w:hAnsi="Century Gothic" w:cs="Century Gothic"/>
        </w:rPr>
        <w:t xml:space="preserve">12732 </w:t>
      </w:r>
      <w:r w:rsidRPr="00A42EF1">
        <w:rPr>
          <w:rFonts w:ascii="Century Gothic" w:eastAsia="Century Gothic" w:hAnsi="Century Gothic" w:cs="Century Gothic"/>
        </w:rPr>
        <w:t>- dla gazociągu</w:t>
      </w:r>
      <w:r w:rsidR="00314151" w:rsidRPr="00A42EF1">
        <w:rPr>
          <w:rFonts w:ascii="Century Gothic" w:eastAsia="Century Gothic" w:hAnsi="Century Gothic" w:cs="Century Gothic"/>
        </w:rPr>
        <w:t xml:space="preserve"> lub normami ró</w:t>
      </w:r>
      <w:r w:rsidR="00564FEC" w:rsidRPr="00A42EF1">
        <w:rPr>
          <w:rFonts w:ascii="Century Gothic" w:eastAsia="Century Gothic" w:hAnsi="Century Gothic" w:cs="Century Gothic"/>
        </w:rPr>
        <w:t>w</w:t>
      </w:r>
      <w:r w:rsidR="00314151" w:rsidRPr="00A42EF1">
        <w:rPr>
          <w:rFonts w:ascii="Century Gothic" w:eastAsia="Century Gothic" w:hAnsi="Century Gothic" w:cs="Century Gothic"/>
        </w:rPr>
        <w:t>noważnymi</w:t>
      </w:r>
      <w:r w:rsidRPr="00A42EF1">
        <w:rPr>
          <w:rFonts w:ascii="Century Gothic" w:eastAsia="Century Gothic" w:hAnsi="Century Gothic" w:cs="Century Gothic"/>
        </w:rPr>
        <w:t>,</w:t>
      </w:r>
    </w:p>
    <w:p w14:paraId="01D70446" w14:textId="77777777" w:rsidR="00FC3C7A" w:rsidRPr="00A42EF1" w:rsidRDefault="00FC3C7A" w:rsidP="002645F1">
      <w:pPr>
        <w:pStyle w:val="Akapitzlist"/>
        <w:numPr>
          <w:ilvl w:val="0"/>
          <w:numId w:val="36"/>
        </w:numPr>
        <w:spacing w:line="360" w:lineRule="auto"/>
        <w:ind w:left="709" w:hanging="357"/>
        <w:jc w:val="both"/>
        <w:rPr>
          <w:rFonts w:ascii="Century Gothic" w:eastAsia="Century Gothic" w:hAnsi="Century Gothic" w:cs="Century Gothic"/>
        </w:rPr>
      </w:pPr>
      <w:r w:rsidRPr="00A42EF1">
        <w:rPr>
          <w:rFonts w:ascii="Century Gothic" w:eastAsia="Century Gothic" w:hAnsi="Century Gothic" w:cs="Century Gothic"/>
        </w:rPr>
        <w:t xml:space="preserve">dostarczenia Inspektorowi Nadzoru Inwestorskiego w terminie </w:t>
      </w:r>
      <w:r w:rsidRPr="00A42EF1">
        <w:rPr>
          <w:rFonts w:ascii="Century Gothic" w:eastAsia="Century Gothic" w:hAnsi="Century Gothic" w:cs="Century Gothic"/>
          <w:b/>
          <w:bCs/>
        </w:rPr>
        <w:t>5 dni</w:t>
      </w:r>
      <w:r w:rsidRPr="00A42EF1">
        <w:rPr>
          <w:rFonts w:ascii="Century Gothic" w:eastAsia="Century Gothic" w:hAnsi="Century Gothic" w:cs="Century Gothic"/>
        </w:rPr>
        <w:t xml:space="preserve"> po Odbiorze Eksploatacyjnym pisemnej informacji o wystąpieniu lub braku wystąpienia wypadków przy pracy, chorobach zawodowych oraz zdarzeniach potencjalnie wypadkowych,</w:t>
      </w:r>
    </w:p>
    <w:p w14:paraId="30CB94F2" w14:textId="230F9FD7" w:rsidR="00FC3C7A" w:rsidRDefault="00FC3C7A" w:rsidP="002645F1">
      <w:pPr>
        <w:pStyle w:val="Akapitzlist"/>
        <w:numPr>
          <w:ilvl w:val="0"/>
          <w:numId w:val="36"/>
        </w:numPr>
        <w:spacing w:line="360" w:lineRule="auto"/>
        <w:ind w:left="709" w:hanging="357"/>
        <w:jc w:val="both"/>
        <w:rPr>
          <w:rFonts w:ascii="Century Gothic" w:eastAsia="Century Gothic" w:hAnsi="Century Gothic" w:cs="Century Gothic"/>
        </w:rPr>
      </w:pPr>
      <w:r w:rsidRPr="00A42EF1">
        <w:rPr>
          <w:rFonts w:ascii="Century Gothic" w:eastAsia="Century Gothic" w:hAnsi="Century Gothic" w:cs="Century Gothic"/>
        </w:rPr>
        <w:t>przestrzegania wymagań procedur SESP</w:t>
      </w:r>
      <w:r w:rsidR="00A42EF1">
        <w:rPr>
          <w:rFonts w:ascii="Century Gothic" w:eastAsia="Century Gothic" w:hAnsi="Century Gothic" w:cs="Century Gothic"/>
        </w:rPr>
        <w:t>,</w:t>
      </w:r>
    </w:p>
    <w:p w14:paraId="0D1DE581" w14:textId="2DA58778" w:rsidR="00FC3C7A" w:rsidRPr="00994509" w:rsidRDefault="00FC3C7A" w:rsidP="002645F1">
      <w:pPr>
        <w:pStyle w:val="Akapitzlist"/>
        <w:numPr>
          <w:ilvl w:val="0"/>
          <w:numId w:val="36"/>
        </w:numPr>
        <w:spacing w:line="360" w:lineRule="auto"/>
        <w:ind w:left="709" w:hanging="357"/>
        <w:jc w:val="both"/>
        <w:rPr>
          <w:rFonts w:ascii="Century Gothic" w:eastAsia="Century Gothic" w:hAnsi="Century Gothic" w:cs="Century Gothic"/>
        </w:rPr>
      </w:pPr>
      <w:r w:rsidRPr="00A42EF1">
        <w:rPr>
          <w:rFonts w:ascii="Century Gothic" w:eastAsia="Century Gothic" w:hAnsi="Century Gothic" w:cs="Century Gothic"/>
        </w:rPr>
        <w:t>zapewni</w:t>
      </w:r>
      <w:r w:rsidR="00C03AE8" w:rsidRPr="00A42EF1">
        <w:rPr>
          <w:rFonts w:ascii="Century Gothic" w:eastAsia="Century Gothic" w:hAnsi="Century Gothic" w:cs="Century Gothic"/>
        </w:rPr>
        <w:t>enia</w:t>
      </w:r>
      <w:r w:rsidRPr="00A42EF1">
        <w:rPr>
          <w:rFonts w:ascii="Century Gothic" w:eastAsia="Century Gothic" w:hAnsi="Century Gothic" w:cs="Century Gothic"/>
        </w:rPr>
        <w:t xml:space="preserve"> </w:t>
      </w:r>
      <w:r w:rsidR="00C03AE8" w:rsidRPr="00A42EF1">
        <w:rPr>
          <w:rFonts w:ascii="Century Gothic" w:eastAsia="Century Gothic" w:hAnsi="Century Gothic" w:cs="Century Gothic"/>
        </w:rPr>
        <w:t xml:space="preserve">we własnym zakresie </w:t>
      </w:r>
      <w:r w:rsidRPr="00A42EF1">
        <w:rPr>
          <w:rFonts w:ascii="Century Gothic" w:eastAsia="Century Gothic" w:hAnsi="Century Gothic" w:cs="Century Gothic"/>
        </w:rPr>
        <w:t xml:space="preserve">dostaw energii elektrycznej, wody i innych mediów potrzebnych do wykonywania Robót i realizacji Inwestycji. Wykonawca będzie koordynował poszczególne przyłączenia z uwzględnieniem wykonywania własnych Robót, a także zapewni wszelki niezbędny nadzór, będzie płacił wszelkie opłaty oraz wydatki niezbędne do prowadzenia Robót. Wykonawca zainstaluje oddzielne przyrządy pomiarowe (liczniki) w sposób umożliwiający pomiar zużycia mediów przez </w:t>
      </w:r>
      <w:r w:rsidRPr="00994509">
        <w:rPr>
          <w:rFonts w:ascii="Century Gothic" w:eastAsia="Century Gothic" w:hAnsi="Century Gothic" w:cs="Century Gothic"/>
        </w:rPr>
        <w:t>odpowiedniego dostawcę</w:t>
      </w:r>
      <w:r w:rsidR="00A42EF1" w:rsidRPr="00994509">
        <w:rPr>
          <w:rFonts w:ascii="Century Gothic" w:eastAsia="Century Gothic" w:hAnsi="Century Gothic" w:cs="Century Gothic"/>
        </w:rPr>
        <w:t>,</w:t>
      </w:r>
    </w:p>
    <w:p w14:paraId="4EFA4B52" w14:textId="4789DF46" w:rsidR="00FC3C7A" w:rsidRDefault="00A42EF1" w:rsidP="002645F1">
      <w:pPr>
        <w:pStyle w:val="Akapitzlist"/>
        <w:numPr>
          <w:ilvl w:val="0"/>
          <w:numId w:val="36"/>
        </w:numPr>
        <w:spacing w:line="360" w:lineRule="auto"/>
        <w:ind w:left="709" w:hanging="357"/>
        <w:jc w:val="both"/>
        <w:rPr>
          <w:rFonts w:ascii="Century Gothic" w:eastAsia="Century Gothic" w:hAnsi="Century Gothic" w:cs="Century Gothic"/>
        </w:rPr>
      </w:pPr>
      <w:r w:rsidRPr="00994509">
        <w:rPr>
          <w:rFonts w:ascii="Century Gothic" w:eastAsia="Century Gothic" w:hAnsi="Century Gothic" w:cs="Century Gothic"/>
        </w:rPr>
        <w:t>z</w:t>
      </w:r>
      <w:r w:rsidR="00FC3C7A" w:rsidRPr="00994509">
        <w:rPr>
          <w:rFonts w:ascii="Century Gothic" w:eastAsia="Century Gothic" w:hAnsi="Century Gothic" w:cs="Century Gothic"/>
        </w:rPr>
        <w:t>apewni</w:t>
      </w:r>
      <w:r w:rsidR="00C03AE8" w:rsidRPr="00994509">
        <w:rPr>
          <w:rFonts w:ascii="Century Gothic" w:eastAsia="Century Gothic" w:hAnsi="Century Gothic" w:cs="Century Gothic"/>
        </w:rPr>
        <w:t>enia</w:t>
      </w:r>
      <w:r w:rsidR="00FC3C7A" w:rsidRPr="00994509">
        <w:rPr>
          <w:rFonts w:ascii="Century Gothic" w:eastAsia="Century Gothic" w:hAnsi="Century Gothic" w:cs="Century Gothic"/>
        </w:rPr>
        <w:t xml:space="preserve"> warunk</w:t>
      </w:r>
      <w:r w:rsidR="00C03AE8" w:rsidRPr="00994509">
        <w:rPr>
          <w:rFonts w:ascii="Century Gothic" w:eastAsia="Century Gothic" w:hAnsi="Century Gothic" w:cs="Century Gothic"/>
        </w:rPr>
        <w:t>ów</w:t>
      </w:r>
      <w:r w:rsidR="00FC3C7A" w:rsidRPr="00994509">
        <w:rPr>
          <w:rFonts w:ascii="Century Gothic" w:eastAsia="Century Gothic" w:hAnsi="Century Gothic" w:cs="Century Gothic"/>
        </w:rPr>
        <w:t xml:space="preserve"> bezpieczeństwa zgodnie z Planem BIOZ, szczególnie pod względem bezpieczeństwa i higieny pracy, przeciwpożarowym oraz sanitarnym, jak również zapewni</w:t>
      </w:r>
      <w:r w:rsidRPr="00994509">
        <w:rPr>
          <w:rFonts w:ascii="Century Gothic" w:eastAsia="Century Gothic" w:hAnsi="Century Gothic" w:cs="Century Gothic"/>
        </w:rPr>
        <w:t>enia</w:t>
      </w:r>
      <w:r w:rsidR="00FC3C7A" w:rsidRPr="00994509">
        <w:rPr>
          <w:rFonts w:ascii="Century Gothic" w:eastAsia="Century Gothic" w:hAnsi="Century Gothic" w:cs="Century Gothic"/>
        </w:rPr>
        <w:t xml:space="preserve"> bezpieczeństwo osób przebywających na Terenie Budowy oraz </w:t>
      </w:r>
      <w:r w:rsidR="00FC3C7A" w:rsidRPr="00994509">
        <w:rPr>
          <w:rFonts w:ascii="Century Gothic" w:eastAsia="Century Gothic" w:hAnsi="Century Gothic" w:cs="Century Gothic"/>
        </w:rPr>
        <w:lastRenderedPageBreak/>
        <w:t>utrzymywa</w:t>
      </w:r>
      <w:r w:rsidRPr="00994509">
        <w:rPr>
          <w:rFonts w:ascii="Century Gothic" w:eastAsia="Century Gothic" w:hAnsi="Century Gothic" w:cs="Century Gothic"/>
        </w:rPr>
        <w:t>nia</w:t>
      </w:r>
      <w:r w:rsidR="00FC3C7A" w:rsidRPr="00994509">
        <w:rPr>
          <w:rFonts w:ascii="Century Gothic" w:eastAsia="Century Gothic" w:hAnsi="Century Gothic" w:cs="Century Gothic"/>
        </w:rPr>
        <w:t xml:space="preserve"> Teren Budowy oraz</w:t>
      </w:r>
      <w:r w:rsidR="001D1BA5" w:rsidRPr="00994509">
        <w:rPr>
          <w:rFonts w:ascii="Century Gothic" w:eastAsia="Century Gothic" w:hAnsi="Century Gothic" w:cs="Century Gothic"/>
        </w:rPr>
        <w:t xml:space="preserve"> prowadz</w:t>
      </w:r>
      <w:r w:rsidRPr="00994509">
        <w:rPr>
          <w:rFonts w:ascii="Century Gothic" w:eastAsia="Century Gothic" w:hAnsi="Century Gothic" w:cs="Century Gothic"/>
        </w:rPr>
        <w:t>enia</w:t>
      </w:r>
      <w:r w:rsidR="001D1BA5" w:rsidRPr="00994509">
        <w:rPr>
          <w:rFonts w:ascii="Century Gothic" w:eastAsia="Century Gothic" w:hAnsi="Century Gothic" w:cs="Century Gothic"/>
        </w:rPr>
        <w:t xml:space="preserve"> </w:t>
      </w:r>
      <w:r w:rsidR="00FC3C7A" w:rsidRPr="00994509">
        <w:rPr>
          <w:rFonts w:ascii="Century Gothic" w:eastAsia="Century Gothic" w:hAnsi="Century Gothic" w:cs="Century Gothic"/>
        </w:rPr>
        <w:t xml:space="preserve"> Roboty w odpowiednim porządku tak, aby uniknąć niebezpieczeństwa dla tych osób. Wykonawca </w:t>
      </w:r>
      <w:r w:rsidR="00FC3C7A" w:rsidRPr="00A42EF1">
        <w:rPr>
          <w:rFonts w:ascii="Century Gothic" w:eastAsia="Century Gothic" w:hAnsi="Century Gothic" w:cs="Century Gothic"/>
        </w:rPr>
        <w:t>zapewni wyposażenie Terenu Budowy i obiektów związanych z tym terenem w sprzęt bezpieczeństwa i higieny pracy oraz sprzęt przeciwpożarowy</w:t>
      </w:r>
      <w:r>
        <w:rPr>
          <w:rFonts w:ascii="Century Gothic" w:eastAsia="Century Gothic" w:hAnsi="Century Gothic" w:cs="Century Gothic"/>
        </w:rPr>
        <w:t>,</w:t>
      </w:r>
    </w:p>
    <w:p w14:paraId="7328713C" w14:textId="7801AE32" w:rsidR="00FC3C7A" w:rsidRDefault="00C03AE8" w:rsidP="002645F1">
      <w:pPr>
        <w:pStyle w:val="Akapitzlist"/>
        <w:numPr>
          <w:ilvl w:val="0"/>
          <w:numId w:val="36"/>
        </w:numPr>
        <w:spacing w:line="360" w:lineRule="auto"/>
        <w:ind w:left="709" w:hanging="357"/>
        <w:jc w:val="both"/>
        <w:rPr>
          <w:rFonts w:ascii="Century Gothic" w:eastAsia="Century Gothic" w:hAnsi="Century Gothic" w:cs="Century Gothic"/>
        </w:rPr>
      </w:pPr>
      <w:r w:rsidRPr="00A42EF1">
        <w:rPr>
          <w:rFonts w:ascii="Century Gothic" w:eastAsia="Century Gothic" w:hAnsi="Century Gothic" w:cs="Century Gothic"/>
        </w:rPr>
        <w:t>prowadzenia w</w:t>
      </w:r>
      <w:r w:rsidR="00FC3C7A" w:rsidRPr="00A42EF1">
        <w:rPr>
          <w:rFonts w:ascii="Century Gothic" w:eastAsia="Century Gothic" w:hAnsi="Century Gothic" w:cs="Century Gothic"/>
        </w:rPr>
        <w:t>szystki</w:t>
      </w:r>
      <w:r w:rsidRPr="00A42EF1">
        <w:rPr>
          <w:rFonts w:ascii="Century Gothic" w:eastAsia="Century Gothic" w:hAnsi="Century Gothic" w:cs="Century Gothic"/>
        </w:rPr>
        <w:t>ch</w:t>
      </w:r>
      <w:r w:rsidR="00FC3C7A" w:rsidRPr="00A42EF1">
        <w:rPr>
          <w:rFonts w:ascii="Century Gothic" w:eastAsia="Century Gothic" w:hAnsi="Century Gothic" w:cs="Century Gothic"/>
        </w:rPr>
        <w:t xml:space="preserve"> działa</w:t>
      </w:r>
      <w:r w:rsidRPr="00A42EF1">
        <w:rPr>
          <w:rFonts w:ascii="Century Gothic" w:eastAsia="Century Gothic" w:hAnsi="Century Gothic" w:cs="Century Gothic"/>
        </w:rPr>
        <w:t>ń</w:t>
      </w:r>
      <w:r w:rsidR="00FC3C7A" w:rsidRPr="00A42EF1">
        <w:rPr>
          <w:rFonts w:ascii="Century Gothic" w:eastAsia="Century Gothic" w:hAnsi="Century Gothic" w:cs="Century Gothic"/>
        </w:rPr>
        <w:t xml:space="preserve"> w trakcie Robót tak, by nie stwarzać utrudnień w dostępie do dróg publicznych lub wewnętrznych </w:t>
      </w:r>
      <w:bookmarkStart w:id="428" w:name="_Hlk482183160"/>
      <w:r w:rsidR="00FC3C7A" w:rsidRPr="00A42EF1">
        <w:rPr>
          <w:rFonts w:ascii="Century Gothic" w:eastAsia="Century Gothic" w:hAnsi="Century Gothic" w:cs="Century Gothic"/>
        </w:rPr>
        <w:t>oraz do gruntów zajętych pod wewnętrzną komunikację gospodarstw rolnych, leśnych oraz poszczególnych nieruchomości</w:t>
      </w:r>
      <w:bookmarkEnd w:id="428"/>
      <w:r w:rsidR="00FC3C7A" w:rsidRPr="00A42EF1">
        <w:rPr>
          <w:rFonts w:ascii="Century Gothic" w:eastAsia="Century Gothic" w:hAnsi="Century Gothic" w:cs="Century Gothic"/>
        </w:rPr>
        <w:t>. Wszelkie koszty związane z tego typu utrudnieniami obciążać będą Wykonawcę. Wykonawca podejmie wszelkie niezbędne środki zapobiegające uszkodzeniu dróg. W szczególności Wykonawca zobowiązany jest do wyboru szlaków transportu, stosowania takich pojazdów oraz takiego rozłożenia ładunków, aby ruch pojazdów mechanicznych związany z realizacją Inwestycji nie doprowadził do uszkodzeń dróg. Jeżeli dojdzie do uszkodzenia w wyniku transportu Materiałów, Urządzeń, Dostaw Inwestorskich, Sprzętu Wykonawcy lub w wyniku realizowanych Robót, jakiegokolwiek mostu lub drogi, Wykonawca powiadomi o tym niezwłocznie Zamawiającego. Wszelkie koszty związane z naprawą takich uszkodzonych dróg lub mostów obciążą Wykonawcę. Wykonawca zwolni Zamawiającego z wszelkiej odpowiedzialności z tego tytułu</w:t>
      </w:r>
      <w:r w:rsidR="00CB2B26">
        <w:rPr>
          <w:rFonts w:ascii="Century Gothic" w:eastAsia="Century Gothic" w:hAnsi="Century Gothic" w:cs="Century Gothic"/>
        </w:rPr>
        <w:t>,</w:t>
      </w:r>
      <w:r w:rsidR="00D37C09">
        <w:rPr>
          <w:rFonts w:ascii="Century Gothic" w:eastAsia="Century Gothic" w:hAnsi="Century Gothic" w:cs="Century Gothic"/>
        </w:rPr>
        <w:t xml:space="preserve"> a w przypadku gdyby Zamawiający zobowiązany był do zapłaty jakichkolwiek kwot, Wykonawca zobowiązany będzie do ich zwrotu na rzecz Zamawiającego w całości,</w:t>
      </w:r>
    </w:p>
    <w:p w14:paraId="718D12F0" w14:textId="12F938A8" w:rsidR="00FC3C7A" w:rsidRPr="00D37C09" w:rsidRDefault="00FC3C7A" w:rsidP="002645F1">
      <w:pPr>
        <w:pStyle w:val="Akapitzlist"/>
        <w:numPr>
          <w:ilvl w:val="0"/>
          <w:numId w:val="36"/>
        </w:numPr>
        <w:spacing w:line="360" w:lineRule="auto"/>
        <w:ind w:left="709" w:hanging="357"/>
        <w:jc w:val="both"/>
        <w:rPr>
          <w:rFonts w:ascii="Century Gothic" w:eastAsia="Century Gothic" w:hAnsi="Century Gothic" w:cs="Century Gothic"/>
        </w:rPr>
      </w:pPr>
      <w:r w:rsidRPr="00F12B71">
        <w:rPr>
          <w:rFonts w:ascii="Century Gothic" w:eastAsia="Century Gothic" w:hAnsi="Century Gothic" w:cs="Century Gothic"/>
        </w:rPr>
        <w:t>wzmocnieni</w:t>
      </w:r>
      <w:r w:rsidR="00C03AE8" w:rsidRPr="00F12B71">
        <w:rPr>
          <w:rFonts w:ascii="Century Gothic" w:eastAsia="Century Gothic" w:hAnsi="Century Gothic" w:cs="Century Gothic"/>
        </w:rPr>
        <w:t>a</w:t>
      </w:r>
      <w:r w:rsidRPr="00F12B71">
        <w:rPr>
          <w:rFonts w:ascii="Century Gothic" w:eastAsia="Century Gothic" w:hAnsi="Century Gothic" w:cs="Century Gothic"/>
        </w:rPr>
        <w:t xml:space="preserve"> mostów lub ulepszenie dróg na trasie do Terenu Budowy w celu przystosowania ich do transportu Sprzętu, Materiałów, Urządzeń, Dostaw Inwestorskich lub wykonania Robót. W przypadku uszkodzenia mostu lub drogi na trasie prowadzącej do Terenu Budowy spowodowanego transportem Wykonawcy, Wykonawca powinien natychmiast po powzięciu informacji o takim uszkodzeniu powiadomić o tym Zamawiającego oraz o każdym roszczeniu osoby trzeciej z tym związanym. Wykonawca zwalnia Zamawiającego z jakichkolwiek roszczeń jakie mogą być zgłaszane wobec Zamawiającego z powyższego </w:t>
      </w:r>
      <w:r w:rsidRPr="005A4B2D">
        <w:rPr>
          <w:rFonts w:ascii="Century Gothic" w:eastAsia="Century Gothic" w:hAnsi="Century Gothic" w:cs="Century Gothic"/>
        </w:rPr>
        <w:t>tytułu</w:t>
      </w:r>
      <w:r w:rsidR="00A42EF1" w:rsidRPr="005A4B2D">
        <w:rPr>
          <w:rFonts w:ascii="Century Gothic" w:eastAsia="Century Gothic" w:hAnsi="Century Gothic" w:cs="Century Gothic"/>
        </w:rPr>
        <w:t>,</w:t>
      </w:r>
      <w:r w:rsidR="00D37C09" w:rsidRPr="005A4B2D">
        <w:rPr>
          <w:rFonts w:ascii="Century Gothic" w:eastAsia="Century Gothic" w:hAnsi="Century Gothic" w:cs="Century Gothic"/>
        </w:rPr>
        <w:t xml:space="preserve"> a</w:t>
      </w:r>
      <w:r w:rsidR="00D37C09">
        <w:rPr>
          <w:rFonts w:ascii="Century Gothic" w:eastAsia="Century Gothic" w:hAnsi="Century Gothic" w:cs="Century Gothic"/>
        </w:rPr>
        <w:t xml:space="preserve"> w przypadku gdyby Zamawiający zobowiązany był do zapłaty jakichkolwiek kwot, Wykonawca zobowiązany będzie do ich zwrotu na rzecz Zamawiającego w całości,</w:t>
      </w:r>
    </w:p>
    <w:p w14:paraId="09DCB923" w14:textId="77777777" w:rsidR="00647544" w:rsidRDefault="00FC3C7A" w:rsidP="002645F1">
      <w:pPr>
        <w:pStyle w:val="Akapitzlist"/>
        <w:numPr>
          <w:ilvl w:val="0"/>
          <w:numId w:val="36"/>
        </w:numPr>
        <w:spacing w:line="360" w:lineRule="auto"/>
        <w:ind w:left="709" w:hanging="357"/>
        <w:jc w:val="both"/>
        <w:rPr>
          <w:rFonts w:ascii="Century Gothic" w:eastAsia="Century Gothic" w:hAnsi="Century Gothic" w:cs="Century Gothic"/>
        </w:rPr>
      </w:pPr>
      <w:r w:rsidRPr="00215B36">
        <w:rPr>
          <w:rFonts w:ascii="Century Gothic" w:eastAsia="Century Gothic" w:hAnsi="Century Gothic" w:cs="Century Gothic"/>
        </w:rPr>
        <w:t>naprawy wszelkich szkód powstałych w wyniku wykonywania Inwestycji</w:t>
      </w:r>
      <w:r w:rsidR="009E3A50" w:rsidRPr="00215B36">
        <w:rPr>
          <w:rFonts w:ascii="Century Gothic" w:eastAsia="Century Gothic" w:hAnsi="Century Gothic" w:cs="Century Gothic"/>
        </w:rPr>
        <w:t xml:space="preserve"> </w:t>
      </w:r>
      <w:r w:rsidR="009E3A50" w:rsidRPr="005F09A4">
        <w:rPr>
          <w:rFonts w:ascii="Century Gothic" w:eastAsia="Century Gothic" w:hAnsi="Century Gothic" w:cs="Century Gothic"/>
        </w:rPr>
        <w:t>przez Wykonawcę, jego Podwykonawców lub dalszych Podwykonawców</w:t>
      </w:r>
      <w:r w:rsidR="00215B36">
        <w:rPr>
          <w:rFonts w:ascii="Century Gothic" w:eastAsia="Century Gothic" w:hAnsi="Century Gothic" w:cs="Century Gothic"/>
        </w:rPr>
        <w:t>,</w:t>
      </w:r>
    </w:p>
    <w:p w14:paraId="1B68F1DB" w14:textId="53E6D034" w:rsidR="00FC3C7A" w:rsidRPr="00994509" w:rsidRDefault="00FC3C7A" w:rsidP="002645F1">
      <w:pPr>
        <w:pStyle w:val="Akapitzlist"/>
        <w:numPr>
          <w:ilvl w:val="0"/>
          <w:numId w:val="36"/>
        </w:numPr>
        <w:spacing w:line="360" w:lineRule="auto"/>
        <w:ind w:left="709" w:hanging="357"/>
        <w:jc w:val="both"/>
        <w:rPr>
          <w:rFonts w:ascii="Century Gothic" w:eastAsia="Century Gothic" w:hAnsi="Century Gothic" w:cs="Century Gothic"/>
        </w:rPr>
      </w:pPr>
      <w:r w:rsidRPr="001047FD">
        <w:rPr>
          <w:rFonts w:ascii="Century Gothic" w:eastAsia="Century Gothic" w:hAnsi="Century Gothic" w:cs="Century Gothic"/>
        </w:rPr>
        <w:t>naprawy urządzeń drenarskich wraz z pełną obsługą geodezyjną</w:t>
      </w:r>
      <w:r w:rsidR="00A026D5" w:rsidRPr="001047FD">
        <w:rPr>
          <w:rFonts w:ascii="Century Gothic" w:eastAsia="Century Gothic" w:hAnsi="Century Gothic" w:cs="Century Gothic"/>
        </w:rPr>
        <w:t xml:space="preserve">, gdy urządzenia takie były ujęte w Dokumentacji Przetargowej.  Wykonawca dokona również naprawy urządzeń drenarskich wraz z pełną obsługą geodezyjną </w:t>
      </w:r>
      <w:r w:rsidRPr="001047FD">
        <w:rPr>
          <w:rFonts w:ascii="Century Gothic" w:eastAsia="Century Gothic" w:hAnsi="Century Gothic" w:cs="Century Gothic"/>
        </w:rPr>
        <w:t>w miejscach uzgodnionych z Zamawiającym</w:t>
      </w:r>
      <w:r w:rsidR="00D66219" w:rsidRPr="001047FD">
        <w:rPr>
          <w:rFonts w:ascii="Century Gothic" w:eastAsia="Century Gothic" w:hAnsi="Century Gothic" w:cs="Century Gothic"/>
        </w:rPr>
        <w:t>,</w:t>
      </w:r>
      <w:r w:rsidRPr="001047FD">
        <w:rPr>
          <w:rFonts w:ascii="Century Gothic" w:eastAsia="Century Gothic" w:hAnsi="Century Gothic" w:cs="Century Gothic"/>
        </w:rPr>
        <w:t xml:space="preserve"> tj.: występujących w pasie montażowym, gdy urządzenia takie nie były ujęte w Dokumentacji Przetargowej lub występujących poza pasem montażowym jeżeli odbudowa uszkodzonych i zniszczonych urządzeń drenarskich podczas prowadzenia </w:t>
      </w:r>
      <w:r w:rsidRPr="001D475B">
        <w:rPr>
          <w:rFonts w:ascii="Century Gothic" w:eastAsia="Century Gothic" w:hAnsi="Century Gothic" w:cs="Century Gothic"/>
        </w:rPr>
        <w:lastRenderedPageBreak/>
        <w:t>Robót uniemożliwia podłączenie do istniejącego systemu, po uzyskaniu przez Wykonawcę zgody właściciela lub innego podmiotu posiadającego tytuł prawny do nieruchomości</w:t>
      </w:r>
      <w:r w:rsidR="00A42EF1" w:rsidRPr="001D475B">
        <w:rPr>
          <w:rFonts w:ascii="Century Gothic" w:eastAsia="Century Gothic" w:hAnsi="Century Gothic" w:cs="Century Gothic"/>
        </w:rPr>
        <w:t>.</w:t>
      </w:r>
      <w:r w:rsidR="00A42EF1" w:rsidRPr="00E26175">
        <w:rPr>
          <w:rFonts w:ascii="Century Gothic" w:eastAsia="Century Gothic" w:hAnsi="Century Gothic" w:cs="Century Gothic"/>
          <w:color w:val="FF0000"/>
        </w:rPr>
        <w:t xml:space="preserve"> </w:t>
      </w:r>
      <w:r w:rsidR="00A91403" w:rsidRPr="00994509">
        <w:rPr>
          <w:rFonts w:ascii="Century Gothic" w:eastAsia="Century Gothic" w:hAnsi="Century Gothic" w:cs="Century Gothic"/>
        </w:rPr>
        <w:t xml:space="preserve">Zakres odbudowy urządzeń drenarskich nieujętych w Dokumentacji Przetargowej obejmuje nie więcej niż </w:t>
      </w:r>
      <w:del w:id="429" w:author="Bigoszewska Marta" w:date="2024-03-06T08:13:00Z">
        <w:r w:rsidR="00A91403" w:rsidRPr="00994509" w:rsidDel="00A85248">
          <w:rPr>
            <w:rFonts w:ascii="Century Gothic" w:eastAsia="Century Gothic" w:hAnsi="Century Gothic" w:cs="Century Gothic"/>
          </w:rPr>
          <w:delText>6</w:delText>
        </w:r>
      </w:del>
      <w:ins w:id="430" w:author="Bigoszewska Marta" w:date="2024-03-06T08:13:00Z">
        <w:r w:rsidR="00A85248">
          <w:rPr>
            <w:rFonts w:ascii="Century Gothic" w:eastAsia="Century Gothic" w:hAnsi="Century Gothic" w:cs="Century Gothic"/>
          </w:rPr>
          <w:t>5</w:t>
        </w:r>
      </w:ins>
      <w:r w:rsidR="00A91403" w:rsidRPr="00994509">
        <w:rPr>
          <w:rFonts w:ascii="Century Gothic" w:eastAsia="Century Gothic" w:hAnsi="Century Gothic" w:cs="Century Gothic"/>
        </w:rPr>
        <w:t xml:space="preserve">.000 </w:t>
      </w:r>
      <w:proofErr w:type="spellStart"/>
      <w:r w:rsidR="00A91403" w:rsidRPr="00994509">
        <w:rPr>
          <w:rFonts w:ascii="Century Gothic" w:eastAsia="Century Gothic" w:hAnsi="Century Gothic" w:cs="Century Gothic"/>
        </w:rPr>
        <w:t>mb</w:t>
      </w:r>
      <w:proofErr w:type="spellEnd"/>
      <w:r w:rsidR="00A91403" w:rsidRPr="00994509">
        <w:rPr>
          <w:rFonts w:ascii="Century Gothic" w:eastAsia="Century Gothic" w:hAnsi="Century Gothic" w:cs="Century Gothic"/>
        </w:rPr>
        <w:t xml:space="preserve"> sieci drenarskiej (w szczególności sączki, zbieracze, kolektory). Rozliczenie będzie następowało na podstawie kosztów jednostkowych za 1 </w:t>
      </w:r>
      <w:proofErr w:type="spellStart"/>
      <w:r w:rsidR="00A91403" w:rsidRPr="00994509">
        <w:rPr>
          <w:rFonts w:ascii="Century Gothic" w:eastAsia="Century Gothic" w:hAnsi="Century Gothic" w:cs="Century Gothic"/>
        </w:rPr>
        <w:t>mb</w:t>
      </w:r>
      <w:proofErr w:type="spellEnd"/>
      <w:r w:rsidR="00A91403" w:rsidRPr="00994509">
        <w:rPr>
          <w:rFonts w:ascii="Century Gothic" w:eastAsia="Century Gothic" w:hAnsi="Century Gothic" w:cs="Century Gothic"/>
        </w:rPr>
        <w:t xml:space="preserve"> od budowy urządzeń zgodnie z Art. 13 ust. 2 pkt 2 Umowy.</w:t>
      </w:r>
    </w:p>
    <w:p w14:paraId="5ED0844D" w14:textId="4603BA54" w:rsidR="008638FD" w:rsidRPr="00994509" w:rsidRDefault="008638FD" w:rsidP="002645F1">
      <w:pPr>
        <w:pStyle w:val="Akapitzlist"/>
        <w:numPr>
          <w:ilvl w:val="0"/>
          <w:numId w:val="36"/>
        </w:numPr>
        <w:spacing w:line="360" w:lineRule="auto"/>
        <w:ind w:left="709" w:hanging="357"/>
        <w:jc w:val="both"/>
        <w:rPr>
          <w:rFonts w:ascii="Century Gothic" w:eastAsia="Century Gothic" w:hAnsi="Century Gothic" w:cs="Century Gothic"/>
        </w:rPr>
      </w:pPr>
      <w:r w:rsidRPr="00994509">
        <w:rPr>
          <w:rFonts w:ascii="Century Gothic" w:eastAsia="Century Gothic" w:hAnsi="Century Gothic" w:cs="Century Gothic"/>
        </w:rPr>
        <w:t>zapewni</w:t>
      </w:r>
      <w:r w:rsidR="00C03AE8" w:rsidRPr="00994509">
        <w:rPr>
          <w:rFonts w:ascii="Century Gothic" w:eastAsia="Century Gothic" w:hAnsi="Century Gothic" w:cs="Century Gothic"/>
        </w:rPr>
        <w:t>enia</w:t>
      </w:r>
      <w:r w:rsidRPr="00994509">
        <w:rPr>
          <w:rFonts w:ascii="Century Gothic" w:eastAsia="Century Gothic" w:hAnsi="Century Gothic" w:cs="Century Gothic"/>
        </w:rPr>
        <w:t xml:space="preserve"> pomieszcze</w:t>
      </w:r>
      <w:r w:rsidR="00C03AE8" w:rsidRPr="00994509">
        <w:rPr>
          <w:rFonts w:ascii="Century Gothic" w:eastAsia="Century Gothic" w:hAnsi="Century Gothic" w:cs="Century Gothic"/>
        </w:rPr>
        <w:t>ń</w:t>
      </w:r>
      <w:r w:rsidRPr="00994509">
        <w:rPr>
          <w:rFonts w:ascii="Century Gothic" w:eastAsia="Century Gothic" w:hAnsi="Century Gothic" w:cs="Century Gothic"/>
        </w:rPr>
        <w:t xml:space="preserve"> i odpowiedni</w:t>
      </w:r>
      <w:r w:rsidR="00C03AE8" w:rsidRPr="00994509">
        <w:rPr>
          <w:rFonts w:ascii="Century Gothic" w:eastAsia="Century Gothic" w:hAnsi="Century Gothic" w:cs="Century Gothic"/>
        </w:rPr>
        <w:t>ch</w:t>
      </w:r>
      <w:r w:rsidRPr="00994509">
        <w:rPr>
          <w:rFonts w:ascii="Century Gothic" w:eastAsia="Century Gothic" w:hAnsi="Century Gothic" w:cs="Century Gothic"/>
        </w:rPr>
        <w:t xml:space="preserve"> warunk</w:t>
      </w:r>
      <w:r w:rsidR="00C03AE8" w:rsidRPr="00994509">
        <w:rPr>
          <w:rFonts w:ascii="Century Gothic" w:eastAsia="Century Gothic" w:hAnsi="Century Gothic" w:cs="Century Gothic"/>
        </w:rPr>
        <w:t>ów</w:t>
      </w:r>
      <w:r w:rsidRPr="00994509">
        <w:rPr>
          <w:rFonts w:ascii="Century Gothic" w:eastAsia="Century Gothic" w:hAnsi="Century Gothic" w:cs="Century Gothic"/>
        </w:rPr>
        <w:t xml:space="preserve"> </w:t>
      </w:r>
      <w:r w:rsidR="00C03AE8" w:rsidRPr="00994509">
        <w:rPr>
          <w:rFonts w:ascii="Century Gothic" w:eastAsia="Century Gothic" w:hAnsi="Century Gothic" w:cs="Century Gothic"/>
        </w:rPr>
        <w:t>do</w:t>
      </w:r>
      <w:r w:rsidRPr="00994509">
        <w:rPr>
          <w:rFonts w:ascii="Century Gothic" w:eastAsia="Century Gothic" w:hAnsi="Century Gothic" w:cs="Century Gothic"/>
        </w:rPr>
        <w:t xml:space="preserve"> prowadzeni</w:t>
      </w:r>
      <w:r w:rsidR="00C03AE8" w:rsidRPr="00994509">
        <w:rPr>
          <w:rFonts w:ascii="Century Gothic" w:eastAsia="Century Gothic" w:hAnsi="Century Gothic" w:cs="Century Gothic"/>
        </w:rPr>
        <w:t>a</w:t>
      </w:r>
      <w:r w:rsidRPr="00994509">
        <w:rPr>
          <w:rFonts w:ascii="Century Gothic" w:eastAsia="Century Gothic" w:hAnsi="Century Gothic" w:cs="Century Gothic"/>
        </w:rPr>
        <w:t xml:space="preserve"> spotkań poświęconych prowadzeniu Robót zgodnie </w:t>
      </w:r>
      <w:r w:rsidR="00844BB8" w:rsidRPr="00994509">
        <w:rPr>
          <w:rFonts w:ascii="Century Gothic" w:eastAsia="Century Gothic" w:hAnsi="Century Gothic" w:cs="Century Gothic"/>
        </w:rPr>
        <w:t xml:space="preserve">z zapisami </w:t>
      </w:r>
      <w:r w:rsidRPr="00994509">
        <w:rPr>
          <w:rFonts w:ascii="Century Gothic" w:eastAsia="Century Gothic" w:hAnsi="Century Gothic" w:cs="Century Gothic"/>
        </w:rPr>
        <w:t>OPZ.</w:t>
      </w:r>
    </w:p>
    <w:p w14:paraId="00705F3C" w14:textId="03324F8F" w:rsidR="008638FD" w:rsidRPr="00F12B71" w:rsidRDefault="008638FD" w:rsidP="002645F1">
      <w:pPr>
        <w:pStyle w:val="Akapitzlist"/>
        <w:numPr>
          <w:ilvl w:val="0"/>
          <w:numId w:val="36"/>
        </w:numPr>
        <w:spacing w:line="360" w:lineRule="auto"/>
        <w:ind w:left="709" w:hanging="357"/>
        <w:jc w:val="both"/>
        <w:rPr>
          <w:rFonts w:ascii="Century Gothic" w:eastAsia="Century Gothic" w:hAnsi="Century Gothic" w:cs="Century Gothic"/>
        </w:rPr>
      </w:pPr>
      <w:r w:rsidRPr="00F12B71">
        <w:rPr>
          <w:rFonts w:ascii="Century Gothic" w:eastAsia="Century Gothic" w:hAnsi="Century Gothic" w:cs="Century Gothic"/>
        </w:rPr>
        <w:t>przedłoż</w:t>
      </w:r>
      <w:r w:rsidR="00C03AE8" w:rsidRPr="00F12B71">
        <w:rPr>
          <w:rFonts w:ascii="Century Gothic" w:eastAsia="Century Gothic" w:hAnsi="Century Gothic" w:cs="Century Gothic"/>
        </w:rPr>
        <w:t>enia</w:t>
      </w:r>
      <w:r w:rsidRPr="00F12B71">
        <w:rPr>
          <w:rFonts w:ascii="Century Gothic" w:eastAsia="Century Gothic" w:hAnsi="Century Gothic" w:cs="Century Gothic"/>
        </w:rPr>
        <w:t xml:space="preserve"> Zamawiającemu wykaz budowli, Materiałów i Urządzeń oraz określi jednostkową wartość tych budowli, Materiałów i Urządzeń. Wykaz zostanie dostarczony jako element Dokumentacji Powykonawczej w ramach Odbioru Eksploatacyjnego</w:t>
      </w:r>
      <w:r w:rsidR="00043AF3" w:rsidRPr="00F12B71">
        <w:rPr>
          <w:rFonts w:ascii="Century Gothic" w:eastAsia="Century Gothic" w:hAnsi="Century Gothic" w:cs="Century Gothic"/>
        </w:rPr>
        <w:t>,</w:t>
      </w:r>
    </w:p>
    <w:p w14:paraId="72022B6E" w14:textId="7DB61BA3" w:rsidR="008638FD" w:rsidRPr="00F12B71" w:rsidRDefault="008638FD" w:rsidP="002645F1">
      <w:pPr>
        <w:pStyle w:val="Akapitzlist"/>
        <w:numPr>
          <w:ilvl w:val="0"/>
          <w:numId w:val="36"/>
        </w:numPr>
        <w:spacing w:line="360" w:lineRule="auto"/>
        <w:ind w:left="709" w:hanging="357"/>
        <w:jc w:val="both"/>
        <w:rPr>
          <w:rFonts w:ascii="Century Gothic" w:eastAsia="Century Gothic" w:hAnsi="Century Gothic" w:cs="Century Gothic"/>
        </w:rPr>
      </w:pPr>
      <w:r w:rsidRPr="00F12B71">
        <w:rPr>
          <w:rFonts w:ascii="Century Gothic" w:eastAsia="Century Gothic" w:hAnsi="Century Gothic" w:cs="Century Gothic"/>
        </w:rPr>
        <w:t>terminowego usuwania Wad i ich skutków, ujawnionych w czasie wykonywania Robót lub ujawnionych w czasie odbiorów, oraz w okresie obowiązywania rękojmi i gwarancji. W szczególności niniejsze dotyczy urządzeń drenarskich i melioracyjnych, znaków granicznych i geodezyjnych, choćby nie były oznaczone na mapach do celów projektowych lub nie były oznakowane w terenie. Koszty paliwa gazowego związane z wymianą Materiałów w okresie gwarancyjnym leżą po stronie Wykonawcy</w:t>
      </w:r>
      <w:r w:rsidR="004C6B12">
        <w:rPr>
          <w:rFonts w:ascii="Century Gothic" w:eastAsia="Century Gothic" w:hAnsi="Century Gothic" w:cs="Century Gothic"/>
        </w:rPr>
        <w:t>.</w:t>
      </w:r>
    </w:p>
    <w:p w14:paraId="7E1E959F" w14:textId="135E367B" w:rsidR="00215B36" w:rsidRPr="003B1086" w:rsidRDefault="008638FD" w:rsidP="00215B36">
      <w:pPr>
        <w:pStyle w:val="Akapitzlist"/>
        <w:numPr>
          <w:ilvl w:val="0"/>
          <w:numId w:val="20"/>
        </w:numPr>
        <w:spacing w:line="360" w:lineRule="auto"/>
        <w:jc w:val="both"/>
        <w:rPr>
          <w:rFonts w:ascii="Century Gothic,Arial" w:eastAsia="Century Gothic,Arial" w:hAnsi="Century Gothic,Arial" w:cs="Century Gothic,Arial"/>
        </w:rPr>
      </w:pPr>
      <w:r w:rsidRPr="003B1086">
        <w:rPr>
          <w:rFonts w:ascii="Century Gothic,Arial" w:eastAsia="Century Gothic,Arial" w:hAnsi="Century Gothic,Arial" w:cs="Century Gothic,Arial"/>
        </w:rPr>
        <w:t>Wykonawca będzie odpowiedzialny za wszelkie błędy, pominięcia lub niezgodności w specyfikacjach, rysunkach i dokumentach technicznych przez niego przygotowanych, bez względu na to czy zostały one zatwierdzone przez Zamawiającego</w:t>
      </w:r>
      <w:r w:rsidR="00215B36" w:rsidRPr="003B1086">
        <w:rPr>
          <w:rFonts w:ascii="Century Gothic,Arial" w:eastAsia="Century Gothic,Arial" w:hAnsi="Century Gothic,Arial" w:cs="Century Gothic,Arial"/>
        </w:rPr>
        <w:t xml:space="preserve">. </w:t>
      </w:r>
    </w:p>
    <w:p w14:paraId="1846D9F5" w14:textId="6C60ABC7" w:rsidR="00647544" w:rsidRPr="00647544" w:rsidRDefault="00215B36" w:rsidP="00647544">
      <w:pPr>
        <w:pStyle w:val="Akapitzlist"/>
        <w:numPr>
          <w:ilvl w:val="0"/>
          <w:numId w:val="20"/>
        </w:numPr>
        <w:spacing w:line="360" w:lineRule="auto"/>
        <w:jc w:val="both"/>
        <w:rPr>
          <w:rFonts w:ascii="Century Gothic,Arial" w:eastAsia="Century Gothic,Arial" w:hAnsi="Century Gothic,Arial" w:cs="Century Gothic,Arial"/>
        </w:rPr>
      </w:pPr>
      <w:r w:rsidRPr="006C5405">
        <w:rPr>
          <w:rFonts w:ascii="Century Gothic,Arial" w:eastAsia="Century Gothic,Arial" w:hAnsi="Century Gothic,Arial" w:cs="Century Gothic,Arial"/>
        </w:rPr>
        <w:t>Wykonawca ponosi pełną odpowiedzialność za szkody wyrządzone w związku z realizacją Inwestycji przez Wykonawcę jego Podwykonawców lub dalszych Podwykonawców, zarówno na Terenie Budowy jak i poza Terenem Budowy.</w:t>
      </w:r>
    </w:p>
    <w:p w14:paraId="0547E530" w14:textId="25EBEFFC" w:rsidR="00215B36" w:rsidRPr="00215B36" w:rsidRDefault="00FC3C7A" w:rsidP="00215B36">
      <w:pPr>
        <w:pStyle w:val="Akapitzlist"/>
        <w:numPr>
          <w:ilvl w:val="0"/>
          <w:numId w:val="20"/>
        </w:numPr>
        <w:spacing w:line="360" w:lineRule="auto"/>
        <w:jc w:val="both"/>
        <w:rPr>
          <w:rFonts w:ascii="Century Gothic,Arial" w:eastAsia="Century Gothic,Arial" w:hAnsi="Century Gothic,Arial" w:cs="Century Gothic,Arial"/>
        </w:rPr>
      </w:pPr>
      <w:r w:rsidRPr="00215B36">
        <w:rPr>
          <w:rFonts w:ascii="Century Gothic,Arial" w:eastAsia="Century Gothic,Arial" w:hAnsi="Century Gothic,Arial" w:cs="Century Gothic,Arial"/>
        </w:rPr>
        <w:t xml:space="preserve">Wykonawca będzie odpowiedzialny względem Zamawiającego za wszelkie wydatki, odszkodowania, straty, roszczenia oraz postępowania wynikające z przepisów prawa w przypadku uszkodzeń lub niedogodności w stosunku do osób oraz własności osób trzecich, spowodowanych przez zanieczyszczenia, skażenia, hałas lub inne przyczyny powstałe podczas prowadzenia Robót. </w:t>
      </w:r>
    </w:p>
    <w:p w14:paraId="0F47FFAA" w14:textId="3A8F79E3" w:rsidR="00FC3C7A" w:rsidRPr="00215B36" w:rsidRDefault="00FC3C7A" w:rsidP="00215B36">
      <w:pPr>
        <w:pStyle w:val="Akapitzlist"/>
        <w:numPr>
          <w:ilvl w:val="0"/>
          <w:numId w:val="20"/>
        </w:numPr>
        <w:spacing w:line="360" w:lineRule="auto"/>
        <w:jc w:val="both"/>
        <w:rPr>
          <w:rFonts w:ascii="Century Gothic,Arial" w:eastAsia="Century Gothic,Arial" w:hAnsi="Century Gothic,Arial" w:cs="Century Gothic,Arial"/>
        </w:rPr>
      </w:pPr>
      <w:r w:rsidRPr="00215B36">
        <w:rPr>
          <w:rFonts w:ascii="Century Gothic,Arial" w:eastAsia="Century Gothic,Arial" w:hAnsi="Century Gothic,Arial" w:cs="Century Gothic,Arial"/>
        </w:rPr>
        <w:t xml:space="preserve">Wykonawca powinien przedsięwziąć </w:t>
      </w:r>
      <w:bookmarkStart w:id="431" w:name="_Hlk22641732"/>
      <w:r w:rsidRPr="00215B36">
        <w:rPr>
          <w:rFonts w:ascii="Century Gothic,Arial" w:eastAsia="Century Gothic,Arial" w:hAnsi="Century Gothic,Arial" w:cs="Century Gothic,Arial"/>
        </w:rPr>
        <w:t>zabezpieczenia</w:t>
      </w:r>
      <w:r w:rsidR="005966C2" w:rsidRPr="00215B36">
        <w:rPr>
          <w:rFonts w:ascii="Century Gothic,Arial" w:eastAsia="Century Gothic,Arial" w:hAnsi="Century Gothic,Arial" w:cs="Century Gothic,Arial"/>
        </w:rPr>
        <w:t xml:space="preserve"> wynikające z Dokumentacji Przetargowej, wydanych decyzji, zgód, zezwoleń oraz przepisów prawa</w:t>
      </w:r>
      <w:bookmarkEnd w:id="431"/>
      <w:r w:rsidRPr="00215B36">
        <w:rPr>
          <w:rFonts w:ascii="Century Gothic,Arial" w:eastAsia="Century Gothic,Arial" w:hAnsi="Century Gothic,Arial" w:cs="Century Gothic,Arial"/>
        </w:rPr>
        <w:t>, aby zapewnić efektywną ochronę cieków wodnych przeciwko skażeniom wynikającym z lub spowodowanym przez prowadzone Roboty. Wykonawca powinien zredukować wpływ Robót na środowisko poprzez przestrzeganie przepisów dotyczących ochrony środowiska oraz przestrzeganie PZOŚ. Jeśli Zamawiający stwierdzi, że Wykonawca w trakcie wykonywania Robót naruszył obowiązujące ustalenia, Wykonawca będzie zobowiązany do przerwania Robót oraz ich wznowienia dopiero po zastosowaniu obowiązujących przepisów i ustalonych wymagań.</w:t>
      </w:r>
    </w:p>
    <w:p w14:paraId="5827C5E4" w14:textId="77777777" w:rsidR="00FC3C7A" w:rsidRPr="005F09A4" w:rsidRDefault="00FC3C7A">
      <w:pPr>
        <w:numPr>
          <w:ilvl w:val="0"/>
          <w:numId w:val="20"/>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lastRenderedPageBreak/>
        <w:t xml:space="preserve">W zakresie ochrony przeciwpożarowej Wykonawca będzie postępować zgodnie z następującymi wytycznymi: </w:t>
      </w:r>
    </w:p>
    <w:p w14:paraId="08DFB152" w14:textId="77777777" w:rsidR="00FC3C7A" w:rsidRPr="005F09A4" w:rsidRDefault="00FC3C7A" w:rsidP="002645F1">
      <w:pPr>
        <w:pStyle w:val="BodyText21"/>
        <w:numPr>
          <w:ilvl w:val="0"/>
          <w:numId w:val="37"/>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przed rozpoczęciem wykonywania Robót Wykonawca powinien zidentyfikować wszelkie potencjalne zagrożenia pożarowe oraz uzgodnić z inspektorem przeciwpożarowym (przedstawicielem Zamawiającego) zabezpieczenia przeciwpożarowe,</w:t>
      </w:r>
    </w:p>
    <w:p w14:paraId="08A24313" w14:textId="77777777" w:rsidR="00FC3C7A" w:rsidRPr="005F09A4" w:rsidRDefault="00FC3C7A" w:rsidP="002645F1">
      <w:pPr>
        <w:pStyle w:val="BodyText21"/>
        <w:numPr>
          <w:ilvl w:val="0"/>
          <w:numId w:val="37"/>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Wykonawca ma obowiązek wykonywania zaleceń inspektora przeciwpożarowego, w zakresie, w jakim dotyczy to ochrony przeciwpożarowej,</w:t>
      </w:r>
    </w:p>
    <w:p w14:paraId="53F3F0CA" w14:textId="77777777" w:rsidR="00FC3C7A" w:rsidRPr="005F09A4" w:rsidRDefault="00FC3C7A" w:rsidP="002645F1">
      <w:pPr>
        <w:pStyle w:val="BodyText21"/>
        <w:numPr>
          <w:ilvl w:val="0"/>
          <w:numId w:val="37"/>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wszelkie odpady, materiały palne oraz gruz powinny być usuwane natychmiast, zabrania się gromadzenia ich na Terenie Budowy, </w:t>
      </w:r>
    </w:p>
    <w:p w14:paraId="50695AC3" w14:textId="77777777" w:rsidR="00FC3C7A" w:rsidRPr="005F09A4" w:rsidRDefault="00FC3C7A" w:rsidP="002645F1">
      <w:pPr>
        <w:pStyle w:val="BodyText21"/>
        <w:numPr>
          <w:ilvl w:val="0"/>
          <w:numId w:val="37"/>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instrukcja określająca procedury pożarowe powinna być wywieszona w widocznym miejscu.</w:t>
      </w:r>
    </w:p>
    <w:p w14:paraId="74CBBB76" w14:textId="77777777" w:rsidR="00FC3C7A" w:rsidRPr="005F09A4" w:rsidRDefault="00FC3C7A">
      <w:pPr>
        <w:numPr>
          <w:ilvl w:val="0"/>
          <w:numId w:val="20"/>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Materiały z inwentaryzacji geodezyjnej powykonawczej należy wykonać zgodnie z:</w:t>
      </w:r>
    </w:p>
    <w:p w14:paraId="46E388CA" w14:textId="2C4035DF" w:rsidR="00FC3C7A" w:rsidRPr="005F09A4" w:rsidRDefault="00FC3C7A" w:rsidP="002645F1">
      <w:pPr>
        <w:pStyle w:val="Akapitzlist"/>
        <w:numPr>
          <w:ilvl w:val="1"/>
          <w:numId w:val="104"/>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wymaganiami właściwych przepisów,</w:t>
      </w:r>
    </w:p>
    <w:p w14:paraId="7D9259ED" w14:textId="18A96E34" w:rsidR="00FC3C7A" w:rsidRPr="003C45AD" w:rsidRDefault="00FC3C7A" w:rsidP="002645F1">
      <w:pPr>
        <w:pStyle w:val="Akapitzlist"/>
        <w:numPr>
          <w:ilvl w:val="1"/>
          <w:numId w:val="104"/>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wymaganiami określonymi w </w:t>
      </w:r>
      <w:bookmarkStart w:id="432" w:name="_Hlk155867288"/>
      <w:r w:rsidR="002223CE" w:rsidRPr="003C45AD">
        <w:rPr>
          <w:rFonts w:ascii="Century Gothic,Arial" w:eastAsia="Century Gothic,Arial" w:hAnsi="Century Gothic,Arial" w:cs="Century Gothic,Arial"/>
        </w:rPr>
        <w:t>Standardzie Bezpieczeństwa Technicznego (SBT)</w:t>
      </w:r>
      <w:r w:rsidRPr="003C45AD">
        <w:rPr>
          <w:rFonts w:ascii="Century Gothic,Arial" w:eastAsia="Century Gothic,Arial" w:hAnsi="Century Gothic,Arial" w:cs="Century Gothic,Arial"/>
        </w:rPr>
        <w:t xml:space="preserve"> </w:t>
      </w:r>
      <w:bookmarkEnd w:id="432"/>
      <w:r w:rsidRPr="003C45AD">
        <w:rPr>
          <w:rFonts w:ascii="Century Gothic,Arial" w:eastAsia="Century Gothic,Arial" w:hAnsi="Century Gothic,Arial" w:cs="Century Gothic,Arial"/>
        </w:rPr>
        <w:t>stanowiąc</w:t>
      </w:r>
      <w:r w:rsidR="002223CE" w:rsidRPr="003C45AD">
        <w:rPr>
          <w:rFonts w:ascii="Century Gothic,Arial" w:eastAsia="Century Gothic,Arial" w:hAnsi="Century Gothic,Arial" w:cs="Century Gothic,Arial"/>
        </w:rPr>
        <w:t>ym</w:t>
      </w:r>
      <w:r w:rsidRPr="003C45AD">
        <w:rPr>
          <w:rFonts w:ascii="Century Gothic,Arial" w:eastAsia="Century Gothic,Arial" w:hAnsi="Century Gothic,Arial" w:cs="Century Gothic,Arial"/>
        </w:rPr>
        <w:t xml:space="preserve"> </w:t>
      </w:r>
      <w:r w:rsidRPr="005E4CED">
        <w:rPr>
          <w:rFonts w:ascii="Century Gothic" w:eastAsia="Century Gothic" w:hAnsi="Century Gothic" w:cs="Century Gothic"/>
          <w:b/>
          <w:bCs/>
        </w:rPr>
        <w:t>Załącznik n</w:t>
      </w:r>
      <w:r w:rsidR="004E5744" w:rsidRPr="005E4CED">
        <w:rPr>
          <w:rFonts w:ascii="Century Gothic,Arial" w:eastAsia="Century Gothic,Arial" w:hAnsi="Century Gothic,Arial" w:cs="Century Gothic,Arial"/>
          <w:b/>
          <w:bCs/>
        </w:rPr>
        <w:t>r 3</w:t>
      </w:r>
      <w:r w:rsidRPr="005E4CED">
        <w:rPr>
          <w:rFonts w:ascii="Century Gothic" w:eastAsia="Century Gothic" w:hAnsi="Century Gothic" w:cs="Century Gothic"/>
          <w:b/>
          <w:bCs/>
        </w:rPr>
        <w:t xml:space="preserve"> do OPZ</w:t>
      </w:r>
      <w:r w:rsidRPr="003C45AD">
        <w:rPr>
          <w:rFonts w:ascii="Century Gothic" w:eastAsia="Century Gothic" w:hAnsi="Century Gothic" w:cs="Century Gothic"/>
          <w:b/>
          <w:bCs/>
        </w:rPr>
        <w:t>.</w:t>
      </w:r>
    </w:p>
    <w:p w14:paraId="7290D241" w14:textId="3CE79C31" w:rsidR="00FC3C7A" w:rsidRPr="005F09A4" w:rsidRDefault="00E84334">
      <w:pPr>
        <w:numPr>
          <w:ilvl w:val="0"/>
          <w:numId w:val="20"/>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 </w:t>
      </w:r>
      <w:r w:rsidR="00FC3C7A" w:rsidRPr="005F09A4">
        <w:rPr>
          <w:rFonts w:ascii="Century Gothic,Arial" w:eastAsia="Century Gothic,Arial" w:hAnsi="Century Gothic,Arial" w:cs="Century Gothic,Arial"/>
        </w:rPr>
        <w:t>Wykonawca dostarczy materiały z inwentaryzacji geodezyjnej powykonawczej w 2 kompletach, które powinny zawierać:</w:t>
      </w:r>
    </w:p>
    <w:p w14:paraId="38DEFCE0" w14:textId="77777777" w:rsidR="00FC3C7A" w:rsidRPr="005F09A4" w:rsidRDefault="00FC3C7A" w:rsidP="002645F1">
      <w:pPr>
        <w:pStyle w:val="BodyText21"/>
        <w:numPr>
          <w:ilvl w:val="0"/>
          <w:numId w:val="38"/>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sprawozdanie techniczne,</w:t>
      </w:r>
    </w:p>
    <w:p w14:paraId="5D98018D" w14:textId="77777777" w:rsidR="00FC3C7A" w:rsidRPr="005F09A4" w:rsidRDefault="00FC3C7A" w:rsidP="002645F1">
      <w:pPr>
        <w:pStyle w:val="BodyText21"/>
        <w:numPr>
          <w:ilvl w:val="0"/>
          <w:numId w:val="38"/>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szkic założonej osnowy geodezyjnej,</w:t>
      </w:r>
    </w:p>
    <w:p w14:paraId="2B8078CF" w14:textId="77777777" w:rsidR="00FC3C7A" w:rsidRPr="005F09A4" w:rsidRDefault="00FC3C7A" w:rsidP="002645F1">
      <w:pPr>
        <w:pStyle w:val="BodyText21"/>
        <w:numPr>
          <w:ilvl w:val="0"/>
          <w:numId w:val="38"/>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wykazy miar, wykazy punktów osnowy realizacyjnej oraz wykazy współrzędnych załamania granic,</w:t>
      </w:r>
    </w:p>
    <w:p w14:paraId="7AA756F7" w14:textId="77777777" w:rsidR="00FC3C7A" w:rsidRPr="005F09A4" w:rsidRDefault="00FC3C7A" w:rsidP="002645F1">
      <w:pPr>
        <w:pStyle w:val="BodyText21"/>
        <w:numPr>
          <w:ilvl w:val="0"/>
          <w:numId w:val="38"/>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szkic przeglądowy szkiców inwentaryzacyjnych,</w:t>
      </w:r>
    </w:p>
    <w:p w14:paraId="00C043A9" w14:textId="77777777" w:rsidR="00FC3C7A" w:rsidRPr="005F09A4" w:rsidRDefault="00FC3C7A" w:rsidP="002645F1">
      <w:pPr>
        <w:pStyle w:val="BodyText21"/>
        <w:numPr>
          <w:ilvl w:val="0"/>
          <w:numId w:val="38"/>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szkice polowe z pomiarów powykonawczych,</w:t>
      </w:r>
    </w:p>
    <w:p w14:paraId="6AF05CAB" w14:textId="77777777" w:rsidR="00FC3C7A" w:rsidRPr="005F09A4" w:rsidRDefault="00FC3C7A" w:rsidP="002645F1">
      <w:pPr>
        <w:pStyle w:val="BodyText21"/>
        <w:numPr>
          <w:ilvl w:val="0"/>
          <w:numId w:val="38"/>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mapy zasadnicze w formie papierowej z inwentaryzacją przebiegu sieci gazowej,</w:t>
      </w:r>
    </w:p>
    <w:p w14:paraId="222007C2" w14:textId="77777777" w:rsidR="00FC3C7A" w:rsidRPr="005F09A4" w:rsidRDefault="00FC3C7A" w:rsidP="002645F1">
      <w:pPr>
        <w:pStyle w:val="BodyText21"/>
        <w:numPr>
          <w:ilvl w:val="0"/>
          <w:numId w:val="38"/>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szkic przeglądowy z naniesionym podziałem na arkusze map,</w:t>
      </w:r>
    </w:p>
    <w:p w14:paraId="41D65141" w14:textId="77777777" w:rsidR="00FC3C7A" w:rsidRPr="005F09A4" w:rsidRDefault="00FC3C7A" w:rsidP="002645F1">
      <w:pPr>
        <w:pStyle w:val="BodyText21"/>
        <w:numPr>
          <w:ilvl w:val="0"/>
          <w:numId w:val="38"/>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wykazy współrzędnych charakterystycznych punktów obiektów,</w:t>
      </w:r>
    </w:p>
    <w:p w14:paraId="55F7F1CB" w14:textId="77777777" w:rsidR="00FC3C7A" w:rsidRPr="005F09A4" w:rsidRDefault="00FC3C7A" w:rsidP="002645F1">
      <w:pPr>
        <w:pStyle w:val="BodyText21"/>
        <w:numPr>
          <w:ilvl w:val="0"/>
          <w:numId w:val="38"/>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protokoły wyniesienia w terenie znaków granicznych zatwierdzonych w Decyzji Lokalizacyjnej podziałów geodezyjnych,</w:t>
      </w:r>
    </w:p>
    <w:p w14:paraId="2403E804" w14:textId="77777777" w:rsidR="00FC3C7A" w:rsidRPr="005F09A4" w:rsidRDefault="00FC3C7A" w:rsidP="002645F1">
      <w:pPr>
        <w:pStyle w:val="BodyText21"/>
        <w:numPr>
          <w:ilvl w:val="0"/>
          <w:numId w:val="38"/>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protokoły przyjęcia granic,</w:t>
      </w:r>
    </w:p>
    <w:p w14:paraId="44E8B12D" w14:textId="75ED5825" w:rsidR="00FC3C7A" w:rsidRPr="005F09A4" w:rsidRDefault="00FC3C7A" w:rsidP="002645F1">
      <w:pPr>
        <w:pStyle w:val="BodyText21"/>
        <w:numPr>
          <w:ilvl w:val="0"/>
          <w:numId w:val="38"/>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protokoły przekazania wszelkich wymaganych przepisami dokumentów do </w:t>
      </w:r>
      <w:proofErr w:type="spellStart"/>
      <w:r w:rsidRPr="005F09A4">
        <w:rPr>
          <w:rFonts w:ascii="Century Gothic,Arial" w:eastAsia="Century Gothic,Arial" w:hAnsi="Century Gothic,Arial" w:cs="Century Gothic,Arial"/>
          <w:sz w:val="20"/>
        </w:rPr>
        <w:t>ODGiK</w:t>
      </w:r>
      <w:proofErr w:type="spellEnd"/>
      <w:r w:rsidRPr="005F09A4">
        <w:rPr>
          <w:rFonts w:ascii="Century Gothic,Arial" w:eastAsia="Century Gothic,Arial" w:hAnsi="Century Gothic,Arial" w:cs="Century Gothic,Arial"/>
          <w:sz w:val="20"/>
        </w:rPr>
        <w:t>.</w:t>
      </w:r>
    </w:p>
    <w:p w14:paraId="1DBED11E" w14:textId="7C5D673E" w:rsidR="00FC3C7A" w:rsidRPr="005F09A4" w:rsidRDefault="00FC3C7A">
      <w:pPr>
        <w:numPr>
          <w:ilvl w:val="0"/>
          <w:numId w:val="20"/>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Z </w:t>
      </w:r>
      <w:r w:rsidRPr="0099144B">
        <w:rPr>
          <w:rFonts w:ascii="Century Gothic,Arial" w:eastAsia="Century Gothic,Arial" w:hAnsi="Century Gothic,Arial" w:cs="Century Gothic,Arial"/>
        </w:rPr>
        <w:t xml:space="preserve">zastrzeżeniem Art. 5 ust. 1 pkt </w:t>
      </w:r>
      <w:r w:rsidR="0099144B" w:rsidRPr="0099144B">
        <w:rPr>
          <w:rFonts w:ascii="Century Gothic,Arial" w:eastAsia="Century Gothic,Arial" w:hAnsi="Century Gothic,Arial" w:cs="Century Gothic,Arial"/>
        </w:rPr>
        <w:t>4</w:t>
      </w:r>
      <w:r w:rsidR="00674D33" w:rsidRPr="0099144B">
        <w:rPr>
          <w:rFonts w:ascii="Century Gothic,Arial" w:eastAsia="Century Gothic,Arial" w:hAnsi="Century Gothic,Arial" w:cs="Century Gothic,Arial"/>
        </w:rPr>
        <w:t>) Umowy</w:t>
      </w:r>
      <w:r w:rsidRPr="005F09A4">
        <w:rPr>
          <w:rFonts w:ascii="Century Gothic,Arial" w:eastAsia="Century Gothic,Arial" w:hAnsi="Century Gothic,Arial" w:cs="Century Gothic,Arial"/>
        </w:rPr>
        <w:t>, Wykonawca:</w:t>
      </w:r>
    </w:p>
    <w:p w14:paraId="3C692512" w14:textId="77777777" w:rsidR="00FC3C7A" w:rsidRPr="005F09A4" w:rsidRDefault="00FC3C7A">
      <w:pPr>
        <w:numPr>
          <w:ilvl w:val="1"/>
          <w:numId w:val="20"/>
        </w:numPr>
        <w:tabs>
          <w:tab w:val="clear" w:pos="1440"/>
        </w:tabs>
        <w:spacing w:line="360" w:lineRule="auto"/>
        <w:ind w:left="567"/>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odpowiada za określenie właściwego zakresu Robót oraz wycenę Robót,  Materiałów i Urządzeń;</w:t>
      </w:r>
    </w:p>
    <w:p w14:paraId="28BFEDB8" w14:textId="7587AD02" w:rsidR="00FC3C7A" w:rsidRPr="005F09A4" w:rsidRDefault="00FC3C7A">
      <w:pPr>
        <w:numPr>
          <w:ilvl w:val="1"/>
          <w:numId w:val="20"/>
        </w:numPr>
        <w:tabs>
          <w:tab w:val="clear" w:pos="1440"/>
        </w:tabs>
        <w:spacing w:line="360" w:lineRule="auto"/>
        <w:ind w:left="567"/>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ponosi koszty i ryzyko wynikające ze zmian i korekt wprowadzanych </w:t>
      </w:r>
      <w:r w:rsidR="00A86D42" w:rsidRPr="005F09A4">
        <w:rPr>
          <w:rFonts w:ascii="Century Gothic" w:eastAsia="Century Gothic" w:hAnsi="Century Gothic" w:cs="Century Gothic"/>
        </w:rPr>
        <w:t>z przyczyn leżących po stronie</w:t>
      </w:r>
      <w:r w:rsidRPr="005F09A4">
        <w:rPr>
          <w:rFonts w:ascii="Century Gothic,Arial" w:eastAsia="Century Gothic,Arial" w:hAnsi="Century Gothic,Arial" w:cs="Century Gothic,Arial"/>
        </w:rPr>
        <w:t xml:space="preserve"> Wykonawcy na dalszych etapach realizacji Inwestycji</w:t>
      </w:r>
      <w:r w:rsidR="00A86D42" w:rsidRPr="005F09A4">
        <w:rPr>
          <w:rFonts w:ascii="Century Gothic" w:eastAsia="Century Gothic" w:hAnsi="Century Gothic" w:cs="Century Gothic"/>
        </w:rPr>
        <w:t>.</w:t>
      </w:r>
    </w:p>
    <w:p w14:paraId="4EA08577" w14:textId="77777777" w:rsidR="007E7FF5" w:rsidRDefault="009A403E" w:rsidP="007E7FF5">
      <w:pPr>
        <w:numPr>
          <w:ilvl w:val="0"/>
          <w:numId w:val="20"/>
        </w:numPr>
        <w:spacing w:line="360" w:lineRule="auto"/>
        <w:jc w:val="both"/>
        <w:rPr>
          <w:rFonts w:ascii="Century Gothic" w:eastAsia="Century Gothic,Arial" w:hAnsi="Century Gothic" w:cs="Century Gothic,Arial"/>
        </w:rPr>
      </w:pPr>
      <w:r w:rsidRPr="00F12B71">
        <w:rPr>
          <w:rFonts w:ascii="Century Gothic,Arial" w:eastAsia="Century Gothic,Arial" w:hAnsi="Century Gothic,Arial" w:cs="Century Gothic,Arial"/>
        </w:rPr>
        <w:t xml:space="preserve">Wykonawca oświadcza, że w razie konieczności </w:t>
      </w:r>
      <w:r w:rsidR="00FC3C7A" w:rsidRPr="00F12B71">
        <w:rPr>
          <w:rFonts w:ascii="Century Gothic,Arial" w:eastAsia="Century Gothic,Arial" w:hAnsi="Century Gothic,Arial" w:cs="Century Gothic,Arial"/>
        </w:rPr>
        <w:t>udostępni dokumenty związane z realizacją niniejszej Umowy na potrzeby kontroli prowadzonej przez instytucje Unii Europejskiej, tj. Komi</w:t>
      </w:r>
      <w:r w:rsidR="000B16CC" w:rsidRPr="00F12B71">
        <w:rPr>
          <w:rFonts w:ascii="Century Gothic,Arial" w:eastAsia="Century Gothic,Arial" w:hAnsi="Century Gothic,Arial" w:cs="Century Gothic,Arial"/>
        </w:rPr>
        <w:t>sj</w:t>
      </w:r>
      <w:r w:rsidR="00FC3C7A" w:rsidRPr="00F12B71">
        <w:rPr>
          <w:rFonts w:ascii="Century Gothic,Arial" w:eastAsia="Century Gothic,Arial" w:hAnsi="Century Gothic,Arial" w:cs="Century Gothic,Arial"/>
        </w:rPr>
        <w:t xml:space="preserve">ę </w:t>
      </w:r>
      <w:r w:rsidR="00FC3C7A" w:rsidRPr="00F12B71">
        <w:rPr>
          <w:rFonts w:ascii="Century Gothic,Arial" w:eastAsia="Century Gothic,Arial" w:hAnsi="Century Gothic,Arial" w:cs="Century Gothic,Arial"/>
        </w:rPr>
        <w:lastRenderedPageBreak/>
        <w:t xml:space="preserve">Europejską, Europejski Urząd ds. Zwalczania Nadużyć Finansowych (OLAF), Europejski Trybunał </w:t>
      </w:r>
      <w:r w:rsidR="00FC3C7A" w:rsidRPr="00D21103">
        <w:rPr>
          <w:rFonts w:ascii="Century Gothic,Arial" w:eastAsia="Century Gothic,Arial" w:hAnsi="Century Gothic,Arial" w:cs="Century Gothic,Arial"/>
        </w:rPr>
        <w:t xml:space="preserve">Obrachunkowy oraz wszelkim innym organom zewnętrznym upoważnionym przez Komisję do działania w jej imieniu, jak również </w:t>
      </w:r>
      <w:r w:rsidR="00FC3C7A" w:rsidRPr="0056708E">
        <w:rPr>
          <w:rFonts w:ascii="Century Gothic,Arial" w:eastAsia="Century Gothic,Arial" w:hAnsi="Century Gothic,Arial" w:cs="Century Gothic,Arial"/>
        </w:rPr>
        <w:t>uprawnionym</w:t>
      </w:r>
      <w:r w:rsidR="00FC3C7A" w:rsidRPr="00D21103">
        <w:rPr>
          <w:rFonts w:ascii="Century Gothic,Arial" w:eastAsia="Century Gothic,Arial" w:hAnsi="Century Gothic,Arial" w:cs="Century Gothic,Arial"/>
        </w:rPr>
        <w:t xml:space="preserve"> instytucjom krajowym, dotyczącej prawidłowości </w:t>
      </w:r>
      <w:r w:rsidR="00FC3C7A" w:rsidRPr="00D21103">
        <w:rPr>
          <w:rFonts w:ascii="Century Gothic" w:eastAsia="Century Gothic,Arial" w:hAnsi="Century Gothic" w:cs="Century Gothic,Arial"/>
        </w:rPr>
        <w:t>realizacji Inwestycji.</w:t>
      </w:r>
    </w:p>
    <w:p w14:paraId="279A6571" w14:textId="748E4C9E" w:rsidR="00C17702" w:rsidRDefault="00C17702" w:rsidP="00C17702">
      <w:pPr>
        <w:numPr>
          <w:ilvl w:val="0"/>
          <w:numId w:val="20"/>
        </w:numPr>
        <w:spacing w:line="360" w:lineRule="auto"/>
        <w:jc w:val="both"/>
        <w:rPr>
          <w:rFonts w:ascii="Century Gothic,Arial" w:eastAsia="Century Gothic,Arial" w:hAnsi="Century Gothic,Arial" w:cs="Century Gothic,Arial"/>
        </w:rPr>
      </w:pPr>
      <w:r w:rsidRPr="00D21103">
        <w:rPr>
          <w:rFonts w:ascii="Century Gothic,Arial" w:eastAsia="Century Gothic,Arial" w:hAnsi="Century Gothic,Arial" w:cs="Century Gothic,Arial"/>
        </w:rPr>
        <w:t>Wykonawca oświadcza, że w razie konieczności podda się kontroli prowadzonej przez Instytucje kontrolujące w zakresie prawidłowości realizacji niniejszej Umowy. W ramach kontroli Wykonawca udostępni wszystkie dokumenty</w:t>
      </w:r>
      <w:r w:rsidRPr="00F12B71">
        <w:rPr>
          <w:rFonts w:ascii="Century Gothic,Arial" w:eastAsia="Century Gothic,Arial" w:hAnsi="Century Gothic,Arial" w:cs="Century Gothic,Arial"/>
        </w:rPr>
        <w:t xml:space="preserve"> związane z realizacją Umowy oraz udzieli wszelkich informacji, w tym informacji w formie elektronicznej, o które zwrócą się do niego Instytucje kontrolujące. Prawo do kontroli przysługuje Instytucjom kontrolującym, zarówno w siedzibie Wykonawcy, jak i w miejscu realizacji Umowy, w dowolnym terminie w trakcie realizacji Umowy i po jej zakończeniu. </w:t>
      </w:r>
    </w:p>
    <w:p w14:paraId="308704F9" w14:textId="77777777" w:rsidR="00A670F8" w:rsidRPr="00A670F8" w:rsidRDefault="00C17702" w:rsidP="00960DAF">
      <w:pPr>
        <w:numPr>
          <w:ilvl w:val="0"/>
          <w:numId w:val="20"/>
        </w:numPr>
        <w:spacing w:line="360" w:lineRule="auto"/>
        <w:jc w:val="both"/>
        <w:rPr>
          <w:rFonts w:ascii="Century Gothic" w:eastAsia="Century Gothic,Arial" w:hAnsi="Century Gothic" w:cs="Century Gothic,Arial"/>
          <w:color w:val="000000" w:themeColor="text1"/>
        </w:rPr>
      </w:pPr>
      <w:r w:rsidRPr="00A670F8">
        <w:rPr>
          <w:rFonts w:ascii="Century Gothic,Arial" w:eastAsia="Century Gothic,Arial" w:hAnsi="Century Gothic,Arial" w:cs="Century Gothic,Arial"/>
        </w:rPr>
        <w:t>Postanowienia ust. 10</w:t>
      </w:r>
      <w:r w:rsidR="007C59FC" w:rsidRPr="00A670F8">
        <w:rPr>
          <w:rFonts w:ascii="Century Gothic,Arial" w:eastAsia="Century Gothic,Arial" w:hAnsi="Century Gothic,Arial" w:cs="Century Gothic,Arial"/>
        </w:rPr>
        <w:t xml:space="preserve"> </w:t>
      </w:r>
      <w:r w:rsidRPr="00A670F8">
        <w:rPr>
          <w:rFonts w:ascii="Century Gothic,Arial" w:eastAsia="Century Gothic,Arial" w:hAnsi="Century Gothic,Arial" w:cs="Century Gothic,Arial"/>
        </w:rPr>
        <w:t>-</w:t>
      </w:r>
      <w:r w:rsidR="007C59FC" w:rsidRPr="00A670F8">
        <w:rPr>
          <w:rFonts w:ascii="Century Gothic,Arial" w:eastAsia="Century Gothic,Arial" w:hAnsi="Century Gothic,Arial" w:cs="Century Gothic,Arial"/>
        </w:rPr>
        <w:t xml:space="preserve"> </w:t>
      </w:r>
      <w:r w:rsidRPr="00A670F8">
        <w:rPr>
          <w:rFonts w:ascii="Century Gothic,Arial" w:eastAsia="Century Gothic,Arial" w:hAnsi="Century Gothic,Arial" w:cs="Century Gothic,Arial"/>
        </w:rPr>
        <w:t xml:space="preserve">11 powyżej dotyczą również Podwykonawców i dalszych Podwykonawców. Wykonawca zobowiązuje się do odpowiedniego wprowadzenia lub zapewnienia wprowadzenia ww. postanowień do treści umów zawieranych z </w:t>
      </w:r>
      <w:r w:rsidRPr="00A670F8">
        <w:rPr>
          <w:rFonts w:ascii="Century Gothic,Arial" w:eastAsia="Century Gothic,Arial" w:hAnsi="Century Gothic,Arial" w:cs="Century Gothic,Arial"/>
          <w:color w:val="000000" w:themeColor="text1"/>
        </w:rPr>
        <w:t>Podwykonawcami i dalszymi Podwykonawcami.</w:t>
      </w:r>
    </w:p>
    <w:p w14:paraId="1205E126" w14:textId="77777777" w:rsidR="00A670F8" w:rsidRPr="00A670F8" w:rsidRDefault="00A670F8" w:rsidP="00A670F8">
      <w:pPr>
        <w:numPr>
          <w:ilvl w:val="0"/>
          <w:numId w:val="20"/>
        </w:numPr>
        <w:spacing w:line="360" w:lineRule="auto"/>
        <w:jc w:val="both"/>
        <w:rPr>
          <w:rFonts w:ascii="Century Gothic,Arial" w:eastAsia="Century Gothic,Arial" w:hAnsi="Century Gothic,Arial" w:cs="Century Gothic,Arial"/>
          <w:color w:val="000000" w:themeColor="text1"/>
        </w:rPr>
      </w:pPr>
      <w:r w:rsidRPr="00A670F8">
        <w:rPr>
          <w:rFonts w:ascii="Century Gothic,Arial" w:eastAsia="Century Gothic,Arial" w:hAnsi="Century Gothic,Arial" w:cs="Century Gothic,Arial"/>
          <w:color w:val="000000" w:themeColor="text1"/>
        </w:rPr>
        <w:t xml:space="preserve">Wykonawca dostarczy Zamawiającemu na jego pisemny wniosek, w ciągu </w:t>
      </w:r>
      <w:r w:rsidRPr="00A670F8">
        <w:rPr>
          <w:rFonts w:ascii="Century Gothic,Arial" w:eastAsia="Century Gothic,Arial" w:hAnsi="Century Gothic,Arial" w:cs="Century Gothic,Arial"/>
          <w:b/>
          <w:bCs/>
          <w:color w:val="000000" w:themeColor="text1"/>
        </w:rPr>
        <w:t>7</w:t>
      </w:r>
      <w:r w:rsidRPr="00A670F8">
        <w:rPr>
          <w:rFonts w:ascii="Century Gothic" w:eastAsia="Century Gothic" w:hAnsi="Century Gothic" w:cs="Century Gothic"/>
          <w:b/>
          <w:bCs/>
          <w:color w:val="000000" w:themeColor="text1"/>
        </w:rPr>
        <w:t xml:space="preserve"> dni</w:t>
      </w:r>
      <w:r w:rsidRPr="00A670F8">
        <w:rPr>
          <w:rFonts w:ascii="Century Gothic,Arial" w:eastAsia="Century Gothic,Arial" w:hAnsi="Century Gothic,Arial" w:cs="Century Gothic,Arial"/>
          <w:color w:val="000000" w:themeColor="text1"/>
        </w:rPr>
        <w:t>, wszelkie informacje szczegółowe, w tym informacje w wersji elektronicznej, wymagane przez Komisję Europejską lub inny organ zewnętrzny upoważniony do żądania takich informacji przez Komisję Europejską, a dotyczące realizacji przedmiotowej Umowy.</w:t>
      </w:r>
    </w:p>
    <w:p w14:paraId="7ADC76E7" w14:textId="77777777" w:rsidR="00A670F8" w:rsidRPr="008375C0" w:rsidRDefault="00A670F8" w:rsidP="00A670F8">
      <w:pPr>
        <w:numPr>
          <w:ilvl w:val="0"/>
          <w:numId w:val="20"/>
        </w:numPr>
        <w:spacing w:line="360" w:lineRule="auto"/>
        <w:jc w:val="both"/>
        <w:rPr>
          <w:rFonts w:ascii="Century Gothic,Arial" w:eastAsia="Century Gothic,Arial" w:hAnsi="Century Gothic,Arial" w:cs="Century Gothic,Arial"/>
        </w:rPr>
      </w:pPr>
      <w:r w:rsidRPr="008159B8">
        <w:rPr>
          <w:rFonts w:ascii="Century Gothic,Arial" w:eastAsia="Century Gothic,Arial" w:hAnsi="Century Gothic,Arial" w:cs="Century Gothic,Arial"/>
        </w:rPr>
        <w:t xml:space="preserve">Wykonawca zobowiązany jest do uzyskania zatwierdzenia Zamawiającego dla Harmonogramu bazowego, PZJ (wraz z </w:t>
      </w:r>
      <w:proofErr w:type="spellStart"/>
      <w:r w:rsidRPr="008159B8">
        <w:rPr>
          <w:rFonts w:ascii="Century Gothic,Arial" w:eastAsia="Century Gothic,Arial" w:hAnsi="Century Gothic,Arial" w:cs="Century Gothic,Arial"/>
        </w:rPr>
        <w:t>PKiB</w:t>
      </w:r>
      <w:proofErr w:type="spellEnd"/>
      <w:r w:rsidRPr="008159B8">
        <w:rPr>
          <w:rFonts w:ascii="Century Gothic,Arial" w:eastAsia="Century Gothic,Arial" w:hAnsi="Century Gothic,Arial" w:cs="Century Gothic,Arial"/>
        </w:rPr>
        <w:t xml:space="preserve">), PZOŚ, Planu </w:t>
      </w:r>
      <w:proofErr w:type="spellStart"/>
      <w:r w:rsidRPr="008159B8">
        <w:rPr>
          <w:rFonts w:ascii="Century Gothic,Arial" w:eastAsia="Century Gothic,Arial" w:hAnsi="Century Gothic,Arial" w:cs="Century Gothic,Arial"/>
        </w:rPr>
        <w:t>BiOZ</w:t>
      </w:r>
      <w:proofErr w:type="spellEnd"/>
      <w:r w:rsidRPr="008159B8">
        <w:rPr>
          <w:rFonts w:ascii="Century Gothic,Arial" w:eastAsia="Century Gothic,Arial" w:hAnsi="Century Gothic,Arial" w:cs="Century Gothic,Arial"/>
        </w:rPr>
        <w:t xml:space="preserve"> w terminie </w:t>
      </w:r>
      <w:r>
        <w:rPr>
          <w:rFonts w:ascii="Century Gothic,Arial" w:eastAsia="Century Gothic,Arial" w:hAnsi="Century Gothic,Arial" w:cs="Century Gothic,Arial"/>
          <w:b/>
          <w:bCs/>
        </w:rPr>
        <w:t>3</w:t>
      </w:r>
      <w:r w:rsidRPr="008159B8">
        <w:rPr>
          <w:rFonts w:ascii="Century Gothic,Arial" w:eastAsia="Century Gothic,Arial" w:hAnsi="Century Gothic,Arial" w:cs="Century Gothic,Arial"/>
          <w:b/>
          <w:bCs/>
        </w:rPr>
        <w:t>0</w:t>
      </w:r>
      <w:r w:rsidRPr="008159B8">
        <w:rPr>
          <w:rFonts w:ascii="Century Gothic" w:eastAsia="Century Gothic" w:hAnsi="Century Gothic" w:cs="Century Gothic"/>
          <w:b/>
          <w:bCs/>
        </w:rPr>
        <w:t xml:space="preserve"> dni</w:t>
      </w:r>
      <w:r w:rsidRPr="008159B8">
        <w:rPr>
          <w:rFonts w:ascii="Century Gothic,Arial" w:eastAsia="Century Gothic,Arial" w:hAnsi="Century Gothic,Arial" w:cs="Century Gothic,Arial"/>
        </w:rPr>
        <w:t xml:space="preserve"> od dnia zawarcia Umowy. W celu uzyskania zatwierdzenia Zamawiającego dla ww. dokumentów, zostaną one dostarczone Inspektorowi Nadzoru Inwestorskiego i Zamawiającemu w celu ich weryfikacji. Do terminu o którym mowa w pierwszym zdaniu niniejszego ustępu, nie wlicza się okresu weryfikacji przez Inspektora Nadzoru Inwestorskiego  i Zamawiającego. </w:t>
      </w:r>
    </w:p>
    <w:p w14:paraId="79216E4A" w14:textId="77777777" w:rsidR="00A670F8" w:rsidRPr="008375C0" w:rsidRDefault="00A670F8" w:rsidP="00A670F8">
      <w:pPr>
        <w:numPr>
          <w:ilvl w:val="0"/>
          <w:numId w:val="20"/>
        </w:numPr>
        <w:spacing w:line="360" w:lineRule="auto"/>
        <w:jc w:val="both"/>
        <w:rPr>
          <w:rFonts w:ascii="Century Gothic,Arial" w:eastAsia="Century Gothic,Arial" w:hAnsi="Century Gothic,Arial" w:cs="Century Gothic,Arial"/>
        </w:rPr>
      </w:pPr>
      <w:r w:rsidRPr="008159B8">
        <w:rPr>
          <w:rFonts w:ascii="Century Gothic,Arial" w:eastAsia="Century Gothic,Arial" w:hAnsi="Century Gothic,Arial" w:cs="Century Gothic,Arial"/>
        </w:rPr>
        <w:t xml:space="preserve">Wykonawca zobowiązany jest do przekazania  Zamawiającemu aktualizacji Harmonogramu, a także uzyskania zatwierdzenia Zamawiającego dla aktualizacji PZJ (wraz z </w:t>
      </w:r>
      <w:proofErr w:type="spellStart"/>
      <w:r w:rsidRPr="008159B8">
        <w:rPr>
          <w:rFonts w:ascii="Century Gothic,Arial" w:eastAsia="Century Gothic,Arial" w:hAnsi="Century Gothic,Arial" w:cs="Century Gothic,Arial"/>
        </w:rPr>
        <w:t>PKiB</w:t>
      </w:r>
      <w:proofErr w:type="spellEnd"/>
      <w:r w:rsidRPr="008159B8">
        <w:rPr>
          <w:rFonts w:ascii="Century Gothic,Arial" w:eastAsia="Century Gothic,Arial" w:hAnsi="Century Gothic,Arial" w:cs="Century Gothic,Arial"/>
        </w:rPr>
        <w:t xml:space="preserve">), PZOŚ, Planu </w:t>
      </w:r>
      <w:proofErr w:type="spellStart"/>
      <w:r w:rsidRPr="008159B8">
        <w:rPr>
          <w:rFonts w:ascii="Century Gothic,Arial" w:eastAsia="Century Gothic,Arial" w:hAnsi="Century Gothic,Arial" w:cs="Century Gothic,Arial"/>
        </w:rPr>
        <w:t>BiOZ</w:t>
      </w:r>
      <w:proofErr w:type="spellEnd"/>
      <w:r w:rsidRPr="008159B8">
        <w:rPr>
          <w:rFonts w:ascii="Century Gothic,Arial" w:eastAsia="Century Gothic,Arial" w:hAnsi="Century Gothic,Arial" w:cs="Century Gothic,Arial"/>
        </w:rPr>
        <w:t xml:space="preserve"> w terminie </w:t>
      </w:r>
      <w:r w:rsidRPr="008159B8">
        <w:rPr>
          <w:rFonts w:ascii="Century Gothic" w:eastAsia="Century Gothic" w:hAnsi="Century Gothic" w:cs="Century Gothic"/>
          <w:b/>
          <w:bCs/>
        </w:rPr>
        <w:t>10 dni</w:t>
      </w:r>
      <w:r w:rsidRPr="008159B8">
        <w:rPr>
          <w:rFonts w:ascii="Century Gothic,Arial" w:eastAsia="Century Gothic,Arial" w:hAnsi="Century Gothic,Arial" w:cs="Century Gothic,Arial"/>
        </w:rPr>
        <w:t xml:space="preserve"> roboczych począwszy od dnia zaistnienia przyczyny aktualizacji lub zgłoszenia potrzeby aktualizacji przez Inspektora Nadzoru Inwestorskiego lub Zamawiającego dla ww. dokumentów. W celu uzyskania zatwierdzenia Zamawiającego dla aktualizacji ww. dokumentów, zostaną one dostarczone Inspektorowi Nadzoru Inwestorskiego i Zamawiającemu w celu ich weryfikacji. Do terminu o którym mowa w pierwszym zdaniu niniejszego ustępu, nie wlicza się okresu weryfikacji przez Inspektora Nadzoru Inwestorskiego i Zamawiającego.</w:t>
      </w:r>
    </w:p>
    <w:p w14:paraId="7B2F9BE3" w14:textId="77777777" w:rsidR="00A670F8" w:rsidRPr="008375C0" w:rsidRDefault="00A670F8" w:rsidP="00A670F8">
      <w:pPr>
        <w:numPr>
          <w:ilvl w:val="0"/>
          <w:numId w:val="20"/>
        </w:numPr>
        <w:spacing w:line="360" w:lineRule="auto"/>
        <w:jc w:val="both"/>
        <w:rPr>
          <w:rFonts w:ascii="Century Gothic,Arial" w:eastAsia="Century Gothic,Arial" w:hAnsi="Century Gothic,Arial" w:cs="Century Gothic,Arial"/>
        </w:rPr>
      </w:pPr>
      <w:r w:rsidRPr="008159B8">
        <w:rPr>
          <w:rFonts w:ascii="Century Gothic,Arial" w:eastAsia="Century Gothic,Arial" w:hAnsi="Century Gothic,Arial" w:cs="Century Gothic,Arial"/>
        </w:rPr>
        <w:t>Wykonawca zobowiązuje się do zapoznania z dokumentacją i poniższymi wymaganiami, a także uwzględnienia obowiązków z nich wynikających w dokumentach jakościowych i przestrzegania ich w trakcie realizacji Inwestycji:</w:t>
      </w:r>
    </w:p>
    <w:p w14:paraId="6C7C47D3" w14:textId="77777777" w:rsidR="00A670F8" w:rsidRPr="00C81C09" w:rsidRDefault="00A670F8" w:rsidP="002645F1">
      <w:pPr>
        <w:pStyle w:val="BodyText21"/>
        <w:numPr>
          <w:ilvl w:val="0"/>
          <w:numId w:val="3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8159B8">
        <w:rPr>
          <w:rFonts w:ascii="Century Gothic,Arial" w:eastAsia="Century Gothic,Arial" w:hAnsi="Century Gothic,Arial" w:cs="Century Gothic,Arial"/>
          <w:sz w:val="20"/>
        </w:rPr>
        <w:lastRenderedPageBreak/>
        <w:t xml:space="preserve">Kodeks Postępowania dla Dostawców, obowiązujący u Zamawiającego, stanowiący </w:t>
      </w:r>
      <w:r w:rsidRPr="008159B8">
        <w:rPr>
          <w:rFonts w:ascii="Century Gothic" w:eastAsia="Century Gothic" w:hAnsi="Century Gothic" w:cs="Century Gothic"/>
          <w:b/>
          <w:bCs/>
          <w:sz w:val="20"/>
        </w:rPr>
        <w:t xml:space="preserve">Załącznik nr </w:t>
      </w:r>
      <w:r>
        <w:rPr>
          <w:rFonts w:ascii="Century Gothic" w:eastAsia="Century Gothic" w:hAnsi="Century Gothic" w:cs="Century Gothic"/>
          <w:b/>
          <w:bCs/>
          <w:sz w:val="20"/>
        </w:rPr>
        <w:t>13</w:t>
      </w:r>
      <w:r w:rsidRPr="008159B8">
        <w:rPr>
          <w:rFonts w:ascii="Century Gothic,Arial" w:eastAsia="Century Gothic,Arial" w:hAnsi="Century Gothic,Arial" w:cs="Century Gothic,Arial"/>
          <w:sz w:val="20"/>
        </w:rPr>
        <w:t xml:space="preserve"> do Umowy,</w:t>
      </w:r>
    </w:p>
    <w:p w14:paraId="76DC6D4C" w14:textId="77777777" w:rsidR="00A670F8" w:rsidRPr="00C81C09" w:rsidRDefault="00A670F8" w:rsidP="002645F1">
      <w:pPr>
        <w:pStyle w:val="BodyText21"/>
        <w:numPr>
          <w:ilvl w:val="0"/>
          <w:numId w:val="3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8159B8">
        <w:rPr>
          <w:rFonts w:ascii="Century Gothic,Arial" w:eastAsia="Century Gothic,Arial" w:hAnsi="Century Gothic,Arial" w:cs="Century Gothic,Arial"/>
          <w:sz w:val="20"/>
        </w:rPr>
        <w:t>SESP,</w:t>
      </w:r>
    </w:p>
    <w:p w14:paraId="015A025C" w14:textId="77777777" w:rsidR="00A670F8" w:rsidRPr="00C81C09" w:rsidRDefault="00A670F8" w:rsidP="002645F1">
      <w:pPr>
        <w:pStyle w:val="BodyText21"/>
        <w:numPr>
          <w:ilvl w:val="0"/>
          <w:numId w:val="3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154ADF90">
        <w:rPr>
          <w:rFonts w:ascii="Century Gothic,Arial" w:eastAsia="Century Gothic,Arial" w:hAnsi="Century Gothic,Arial" w:cs="Century Gothic,Arial"/>
          <w:sz w:val="20"/>
        </w:rPr>
        <w:t>Wytyczne komunikacyjne dla wykonawców</w:t>
      </w:r>
      <w:r>
        <w:rPr>
          <w:rFonts w:ascii="Century Gothic,Arial" w:eastAsia="Century Gothic,Arial" w:hAnsi="Century Gothic,Arial" w:cs="Century Gothic,Arial"/>
          <w:sz w:val="20"/>
        </w:rPr>
        <w:t>,</w:t>
      </w:r>
      <w:r w:rsidRPr="154ADF90">
        <w:rPr>
          <w:rFonts w:ascii="Century Gothic,Arial" w:eastAsia="Century Gothic,Arial" w:hAnsi="Century Gothic,Arial" w:cs="Century Gothic,Arial"/>
          <w:sz w:val="20"/>
        </w:rPr>
        <w:t xml:space="preserve"> które stanowią </w:t>
      </w:r>
      <w:r w:rsidRPr="154ADF90">
        <w:rPr>
          <w:rFonts w:ascii="Century Gothic" w:eastAsia="Century Gothic" w:hAnsi="Century Gothic" w:cs="Century Gothic"/>
          <w:b/>
          <w:bCs/>
          <w:sz w:val="20"/>
        </w:rPr>
        <w:t xml:space="preserve">Załącznik nr </w:t>
      </w:r>
      <w:r>
        <w:rPr>
          <w:rFonts w:ascii="Century Gothic" w:eastAsia="Century Gothic" w:hAnsi="Century Gothic" w:cs="Century Gothic"/>
          <w:b/>
          <w:bCs/>
          <w:sz w:val="20"/>
        </w:rPr>
        <w:t>15</w:t>
      </w:r>
      <w:r w:rsidRPr="154ADF90">
        <w:rPr>
          <w:rFonts w:ascii="Century Gothic,Arial" w:eastAsia="Century Gothic,Arial" w:hAnsi="Century Gothic,Arial" w:cs="Century Gothic,Arial"/>
          <w:sz w:val="20"/>
        </w:rPr>
        <w:t xml:space="preserve"> do Umowy,</w:t>
      </w:r>
    </w:p>
    <w:p w14:paraId="75193FBC" w14:textId="77777777" w:rsidR="00A670F8" w:rsidRPr="00C81C09" w:rsidRDefault="00A670F8" w:rsidP="002645F1">
      <w:pPr>
        <w:pStyle w:val="BodyText21"/>
        <w:numPr>
          <w:ilvl w:val="0"/>
          <w:numId w:val="3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Pr>
          <w:rFonts w:ascii="Century Gothic,Arial" w:eastAsia="Century Gothic,Arial" w:hAnsi="Century Gothic,Arial" w:cs="Century Gothic,Arial"/>
          <w:sz w:val="20"/>
        </w:rPr>
        <w:t>Procedura</w:t>
      </w:r>
      <w:r w:rsidRPr="008159B8">
        <w:rPr>
          <w:rFonts w:ascii="Century Gothic,Arial" w:eastAsia="Century Gothic,Arial" w:hAnsi="Century Gothic,Arial" w:cs="Century Gothic,Arial"/>
          <w:sz w:val="20"/>
        </w:rPr>
        <w:t xml:space="preserve">  wymagań </w:t>
      </w:r>
      <w:r>
        <w:rPr>
          <w:rFonts w:ascii="Century Gothic,Arial" w:eastAsia="Century Gothic,Arial" w:hAnsi="Century Gothic,Arial" w:cs="Century Gothic,Arial"/>
          <w:sz w:val="20"/>
        </w:rPr>
        <w:t>bhp</w:t>
      </w:r>
      <w:r w:rsidRPr="008159B8">
        <w:rPr>
          <w:rFonts w:ascii="Century Gothic,Arial" w:eastAsia="Century Gothic,Arial" w:hAnsi="Century Gothic,Arial" w:cs="Century Gothic,Arial"/>
          <w:sz w:val="20"/>
        </w:rPr>
        <w:t xml:space="preserve"> dla </w:t>
      </w:r>
      <w:r>
        <w:rPr>
          <w:rFonts w:ascii="Century Gothic,Arial" w:eastAsia="Century Gothic,Arial" w:hAnsi="Century Gothic,Arial" w:cs="Century Gothic,Arial"/>
          <w:sz w:val="20"/>
        </w:rPr>
        <w:t>w</w:t>
      </w:r>
      <w:r w:rsidRPr="008159B8">
        <w:rPr>
          <w:rFonts w:ascii="Century Gothic,Arial" w:eastAsia="Century Gothic,Arial" w:hAnsi="Century Gothic,Arial" w:cs="Century Gothic,Arial"/>
          <w:sz w:val="20"/>
        </w:rPr>
        <w:t>ykonawców oraz gości</w:t>
      </w:r>
      <w:r>
        <w:rPr>
          <w:rFonts w:ascii="Century Gothic,Arial" w:eastAsia="Century Gothic,Arial" w:hAnsi="Century Gothic,Arial" w:cs="Century Gothic,Arial"/>
          <w:sz w:val="20"/>
        </w:rPr>
        <w:t xml:space="preserve"> z dnia 20 czerwca 2023 r.</w:t>
      </w:r>
      <w:r w:rsidRPr="008159B8">
        <w:rPr>
          <w:rFonts w:ascii="Century Gothic,Arial" w:eastAsia="Century Gothic,Arial" w:hAnsi="Century Gothic,Arial" w:cs="Century Gothic,Arial"/>
          <w:sz w:val="20"/>
        </w:rPr>
        <w:t>,</w:t>
      </w:r>
      <w:r>
        <w:rPr>
          <w:rFonts w:ascii="Century Gothic,Arial" w:eastAsia="Century Gothic,Arial" w:hAnsi="Century Gothic,Arial" w:cs="Century Gothic,Arial"/>
          <w:sz w:val="20"/>
        </w:rPr>
        <w:t xml:space="preserve"> </w:t>
      </w:r>
      <w:r w:rsidRPr="008159B8">
        <w:rPr>
          <w:rFonts w:ascii="Century Gothic,Arial" w:eastAsia="Century Gothic,Arial" w:hAnsi="Century Gothic,Arial" w:cs="Century Gothic,Arial"/>
          <w:sz w:val="20"/>
        </w:rPr>
        <w:t>któr</w:t>
      </w:r>
      <w:r>
        <w:rPr>
          <w:rFonts w:ascii="Century Gothic,Arial" w:eastAsia="Century Gothic,Arial" w:hAnsi="Century Gothic,Arial" w:cs="Century Gothic,Arial"/>
          <w:sz w:val="20"/>
        </w:rPr>
        <w:t>a</w:t>
      </w:r>
      <w:r w:rsidRPr="008159B8">
        <w:rPr>
          <w:rFonts w:ascii="Century Gothic,Arial" w:eastAsia="Century Gothic,Arial" w:hAnsi="Century Gothic,Arial" w:cs="Century Gothic,Arial"/>
          <w:sz w:val="20"/>
        </w:rPr>
        <w:t xml:space="preserve"> stanowią</w:t>
      </w:r>
      <w:r w:rsidRPr="008159B8" w:rsidDel="00AC50CC">
        <w:rPr>
          <w:rFonts w:ascii="Century Gothic,Arial" w:eastAsia="Century Gothic,Arial" w:hAnsi="Century Gothic,Arial" w:cs="Century Gothic,Arial"/>
          <w:sz w:val="20"/>
        </w:rPr>
        <w:t xml:space="preserve"> </w:t>
      </w:r>
      <w:r w:rsidRPr="008159B8">
        <w:rPr>
          <w:rFonts w:ascii="Century Gothic" w:eastAsia="Century Gothic" w:hAnsi="Century Gothic" w:cs="Century Gothic"/>
          <w:b/>
          <w:bCs/>
          <w:sz w:val="20"/>
        </w:rPr>
        <w:t xml:space="preserve">Załącznik nr </w:t>
      </w:r>
      <w:r>
        <w:rPr>
          <w:rFonts w:ascii="Century Gothic" w:eastAsia="Century Gothic" w:hAnsi="Century Gothic" w:cs="Century Gothic"/>
          <w:b/>
          <w:bCs/>
          <w:sz w:val="20"/>
        </w:rPr>
        <w:t>16</w:t>
      </w:r>
      <w:r w:rsidRPr="008159B8">
        <w:rPr>
          <w:rFonts w:ascii="Century Gothic,Arial" w:eastAsia="Century Gothic,Arial" w:hAnsi="Century Gothic,Arial" w:cs="Century Gothic,Arial"/>
          <w:sz w:val="20"/>
        </w:rPr>
        <w:t xml:space="preserve"> do Umowy.</w:t>
      </w:r>
    </w:p>
    <w:p w14:paraId="3BEBCA85" w14:textId="77777777" w:rsidR="00FC3C7A" w:rsidRPr="005F09A4" w:rsidRDefault="00FC3C7A" w:rsidP="00A670F8">
      <w:pPr>
        <w:pStyle w:val="Akapitzlist"/>
        <w:numPr>
          <w:ilvl w:val="0"/>
          <w:numId w:val="20"/>
        </w:numPr>
        <w:tabs>
          <w:tab w:val="left" w:pos="-1985"/>
          <w:tab w:val="left" w:pos="-1843"/>
          <w:tab w:val="left" w:pos="-1560"/>
          <w:tab w:val="left" w:pos="-1276"/>
        </w:tabs>
        <w:suppressAutoHyphens/>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Wykonawca jest zobowiązany zapewnić, aby wszystkie jednostki Sprzętu posiadały na Terenie Budowy oznaczenia identyfikujące podmioty, które je zaangażowały. Wykonawca jest zobowiązany zapewnić, aby osoby zaangażowane do wykonania Robót nosiły na Terenie Budowy oznaczenia identyfikujące podmioty, które je zaangażowały. Wzory identyfikatorów jednostek Sprzętu i osób zaangażowanych do wykonania Robót zostaną zawarte w PZJ.</w:t>
      </w:r>
    </w:p>
    <w:p w14:paraId="5FC52416" w14:textId="1FBBE80F" w:rsidR="00FC3C7A" w:rsidRPr="005F09A4" w:rsidRDefault="00FC3C7A">
      <w:pPr>
        <w:pStyle w:val="Akapitzlist"/>
        <w:numPr>
          <w:ilvl w:val="0"/>
          <w:numId w:val="20"/>
        </w:numPr>
        <w:tabs>
          <w:tab w:val="left" w:pos="-1985"/>
          <w:tab w:val="left" w:pos="-1843"/>
          <w:tab w:val="left" w:pos="-1560"/>
          <w:tab w:val="left" w:pos="-1276"/>
        </w:tabs>
        <w:suppressAutoHyphens/>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Inspektor Nadzoru Inwestorskiego jest uprawniony do zgłoszenia uwag, zastrzeżeń, udzielania upomnień oraz do wystąpienia do Wykonawcy z żądaniem usunięcia określonej osoby spośród personelu Wykonawcy, Podwykonawcy </w:t>
      </w:r>
      <w:r w:rsidRPr="00994509">
        <w:rPr>
          <w:rFonts w:ascii="Century Gothic,Arial" w:eastAsia="Century Gothic,Arial" w:hAnsi="Century Gothic,Arial" w:cs="Century Gothic,Arial"/>
        </w:rPr>
        <w:t>lub dalszego Podwykonawcy, która: wykonuje swoje obowiązki w sposób nienależyty, niekompetentny lub niedbały, nie stosuje się do postanowień Umowy, lub stwarza zagrożenie dla bezpieczeństwa, zdrowia lub ochrony środowiska, w szczególności narusza zasady bhp lub przepisy ppoż</w:t>
      </w:r>
      <w:r w:rsidR="001047FD" w:rsidRPr="00994509">
        <w:rPr>
          <w:rFonts w:ascii="Century Gothic,Arial" w:eastAsia="Century Gothic,Arial" w:hAnsi="Century Gothic,Arial" w:cs="Century Gothic,Arial"/>
        </w:rPr>
        <w:t>.</w:t>
      </w:r>
      <w:r w:rsidR="007963DD" w:rsidRPr="00994509">
        <w:rPr>
          <w:rFonts w:ascii="Century Gothic,Arial" w:eastAsia="Century Gothic,Arial" w:hAnsi="Century Gothic,Arial" w:cs="Century Gothic,Arial"/>
        </w:rPr>
        <w:t xml:space="preserve"> </w:t>
      </w:r>
      <w:r w:rsidR="00004749" w:rsidRPr="00994509">
        <w:rPr>
          <w:rFonts w:ascii="Century Gothic,Arial" w:eastAsia="Century Gothic,Arial" w:hAnsi="Century Gothic,Arial" w:cs="Century Gothic,Arial"/>
        </w:rPr>
        <w:t xml:space="preserve">lub </w:t>
      </w:r>
      <w:r w:rsidR="007963DD" w:rsidRPr="00994509">
        <w:rPr>
          <w:rFonts w:ascii="Century Gothic,Arial" w:eastAsia="Century Gothic,Arial" w:hAnsi="Century Gothic,Arial" w:cs="Century Gothic,Arial"/>
        </w:rPr>
        <w:t xml:space="preserve">nie nosi stosownego </w:t>
      </w:r>
      <w:r w:rsidR="00CB2B26" w:rsidRPr="00994509">
        <w:rPr>
          <w:rFonts w:ascii="Century Gothic,Arial" w:eastAsia="Century Gothic,Arial" w:hAnsi="Century Gothic,Arial" w:cs="Century Gothic,Arial"/>
        </w:rPr>
        <w:t>identyfikatora</w:t>
      </w:r>
      <w:r w:rsidRPr="00994509">
        <w:rPr>
          <w:rFonts w:ascii="Century Gothic,Arial" w:eastAsia="Century Gothic,Arial" w:hAnsi="Century Gothic,Arial" w:cs="Century Gothic,Arial"/>
        </w:rPr>
        <w:t>. Wykonawca zobowiązany jest wówczas do odsunięcia takiej osoby od wykonywania Umowy oraz wyznaczenia odpowiedniej osoby na zastępstwo</w:t>
      </w:r>
      <w:r w:rsidRPr="005F09A4">
        <w:rPr>
          <w:rFonts w:ascii="Century Gothic,Arial" w:eastAsia="Century Gothic,Arial" w:hAnsi="Century Gothic,Arial" w:cs="Century Gothic,Arial"/>
        </w:rPr>
        <w:t>, a w przypadku, gdy jedną z tych osób jest osoba deklarowana przez Wykonawcę w Ofercie w załączniku „Potencjał kadrowy”, wówczas Wykonawca zastąpi taką osobę zgodnie z postanowieniami Umowy w zakresie zmian osób wskazanych w Ofercie w załączniku „Potencjał kadrowy”.</w:t>
      </w:r>
    </w:p>
    <w:p w14:paraId="29063CAE" w14:textId="0371FC7A" w:rsidR="00FC3C7A" w:rsidRPr="005F09A4" w:rsidRDefault="00FC3C7A">
      <w:pPr>
        <w:pStyle w:val="Akapitzlist"/>
        <w:numPr>
          <w:ilvl w:val="0"/>
          <w:numId w:val="20"/>
        </w:numPr>
        <w:tabs>
          <w:tab w:val="left" w:pos="-1985"/>
          <w:tab w:val="left" w:pos="-1843"/>
          <w:tab w:val="left" w:pos="-1560"/>
          <w:tab w:val="left" w:pos="-1276"/>
        </w:tabs>
        <w:suppressAutoHyphens/>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Wykonawca jest zobowiązany do zapewnienia zatrudnionym pracownikom oraz pracownikom Podwykonawcy lub dalszego Podwykonawcy wymaganych środków ochrony indywidualnej oraz odpowiedniej odzieży roboczej i ochronnej, identyfikatorów imiennych dla każdego pracownika Wykonawcy, Podwykonawcy i dalszego Podwykonawcy, jak również egzekwowania ich stosowania przez cały okres realizacji Inwestycji. Powyższe środki powinny spełniać wymagania BHP </w:t>
      </w:r>
      <w:r w:rsidRPr="00692CE4">
        <w:rPr>
          <w:rFonts w:ascii="Century Gothic,Arial" w:eastAsia="Century Gothic,Arial" w:hAnsi="Century Gothic,Arial" w:cs="Century Gothic,Arial"/>
        </w:rPr>
        <w:t xml:space="preserve">określone w </w:t>
      </w:r>
      <w:r w:rsidRPr="00692CE4">
        <w:rPr>
          <w:rFonts w:ascii="Century Gothic" w:eastAsia="Century Gothic" w:hAnsi="Century Gothic" w:cs="Century Gothic"/>
          <w:b/>
          <w:bCs/>
        </w:rPr>
        <w:t>Załączniku nr 16</w:t>
      </w:r>
      <w:r w:rsidRPr="00692CE4">
        <w:rPr>
          <w:rFonts w:ascii="Century Gothic,Arial" w:eastAsia="Century Gothic,Arial" w:hAnsi="Century Gothic,Arial" w:cs="Century Gothic,Arial"/>
        </w:rPr>
        <w:t xml:space="preserve"> </w:t>
      </w:r>
      <w:r w:rsidRPr="00692CE4">
        <w:rPr>
          <w:rFonts w:ascii="Century Gothic,Arial" w:eastAsia="Century Gothic,Arial" w:hAnsi="Century Gothic,Arial" w:cs="Century Gothic,Arial"/>
          <w:b/>
          <w:bCs/>
        </w:rPr>
        <w:t>do Umowy</w:t>
      </w:r>
      <w:r w:rsidRPr="00FD2CE9">
        <w:rPr>
          <w:rFonts w:ascii="Century Gothic,Arial" w:eastAsia="Century Gothic,Arial" w:hAnsi="Century Gothic,Arial" w:cs="Century Gothic,Arial"/>
        </w:rPr>
        <w:t>.</w:t>
      </w:r>
    </w:p>
    <w:p w14:paraId="6F52AD22" w14:textId="77777777" w:rsidR="00FC3C7A" w:rsidRPr="005F09A4" w:rsidRDefault="00FC3C7A">
      <w:pPr>
        <w:pStyle w:val="Akapitzlist"/>
        <w:numPr>
          <w:ilvl w:val="0"/>
          <w:numId w:val="20"/>
        </w:numPr>
        <w:tabs>
          <w:tab w:val="left" w:pos="-1985"/>
          <w:tab w:val="left" w:pos="-1843"/>
          <w:tab w:val="left" w:pos="-1560"/>
          <w:tab w:val="left" w:pos="-1276"/>
        </w:tabs>
        <w:suppressAutoHyphens/>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Wykonawca jest zobowiązany do zapewnienia pełnej obsługi geodezyjnej przez osobę wykonującą samodzielnie funkcje w dziedzinie geodezji i kartografii oraz posiadającą odpowiednie uprawnienia zawodowe, wymagane do zrealizowania przedmiotowego zadania wraz z wykonaniem powykonawczej dokumentacji geodezyjnej i powykonawczych schematów technologicznych, jak również wykonanie dokumentacji geodezyjnej niezbędnej do uzyskania Pozwolenia na Użytkowanie. </w:t>
      </w:r>
    </w:p>
    <w:p w14:paraId="51C8EDF5" w14:textId="536FC955" w:rsidR="00FC3C7A" w:rsidRPr="005F09A4" w:rsidRDefault="00FC3C7A">
      <w:pPr>
        <w:pStyle w:val="Akapitzlist"/>
        <w:numPr>
          <w:ilvl w:val="0"/>
          <w:numId w:val="20"/>
        </w:numPr>
        <w:tabs>
          <w:tab w:val="left" w:pos="-1985"/>
          <w:tab w:val="left" w:pos="-1843"/>
          <w:tab w:val="left" w:pos="-1560"/>
          <w:tab w:val="left" w:pos="-1276"/>
        </w:tabs>
        <w:suppressAutoHyphens/>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Zamawiający wymaga zatrudnienia przez Wykonawcę, Podwykonawcę oraz dalszego Podwykonawcę na podstawie umowy o pracę</w:t>
      </w:r>
      <w:r w:rsidR="00D64F8B" w:rsidRPr="005F09A4">
        <w:rPr>
          <w:rFonts w:ascii="Century Gothic,Arial" w:eastAsia="Century Gothic,Arial" w:hAnsi="Century Gothic,Arial" w:cs="Century Gothic,Arial"/>
        </w:rPr>
        <w:t>,</w:t>
      </w:r>
      <w:r w:rsidRPr="005F09A4">
        <w:rPr>
          <w:rFonts w:ascii="Century Gothic,Arial" w:eastAsia="Century Gothic,Arial" w:hAnsi="Century Gothic,Arial" w:cs="Century Gothic,Arial"/>
        </w:rPr>
        <w:t xml:space="preserve"> </w:t>
      </w:r>
      <w:r w:rsidR="00D64F8B" w:rsidRPr="005F09A4">
        <w:rPr>
          <w:rFonts w:ascii="Century Gothic,Arial" w:eastAsia="Century Gothic,Arial" w:hAnsi="Century Gothic,Arial" w:cs="Century Gothic,Arial"/>
        </w:rPr>
        <w:t xml:space="preserve">o ile nie będą wykonywane przez daną osobę w ramach prowadzonej przez nią działalności gospodarczej, </w:t>
      </w:r>
      <w:r w:rsidRPr="005F09A4">
        <w:rPr>
          <w:rFonts w:ascii="Century Gothic,Arial" w:eastAsia="Century Gothic,Arial" w:hAnsi="Century Gothic,Arial" w:cs="Century Gothic,Arial"/>
        </w:rPr>
        <w:t xml:space="preserve">osób wykonujących wskazane </w:t>
      </w:r>
      <w:r w:rsidRPr="005F09A4">
        <w:rPr>
          <w:rFonts w:ascii="Century Gothic,Arial" w:eastAsia="Century Gothic,Arial" w:hAnsi="Century Gothic,Arial" w:cs="Century Gothic,Arial"/>
        </w:rPr>
        <w:lastRenderedPageBreak/>
        <w:t>poniżej czynności w trakcie realizacji Inwestycji</w:t>
      </w:r>
      <w:r w:rsidR="00F71AAB" w:rsidRPr="005F09A4">
        <w:rPr>
          <w:rFonts w:ascii="Century Gothic" w:eastAsia="Century Gothic" w:hAnsi="Century Gothic" w:cs="Century Gothic"/>
        </w:rPr>
        <w:t xml:space="preserve">, jeżeli wykonanie tych czynności polega na wykonywaniu pracy w sposób określony w </w:t>
      </w:r>
      <w:hyperlink r:id="rId15" w:history="1">
        <w:r w:rsidR="00F71AAB" w:rsidRPr="005F09A4">
          <w:rPr>
            <w:rFonts w:ascii="Century Gothic" w:eastAsia="Century Gothic" w:hAnsi="Century Gothic" w:cs="Century Gothic"/>
          </w:rPr>
          <w:t>art. 22 § 1</w:t>
        </w:r>
      </w:hyperlink>
      <w:r w:rsidR="00F71AAB" w:rsidRPr="005F09A4">
        <w:rPr>
          <w:rFonts w:ascii="Century Gothic" w:eastAsia="Century Gothic" w:hAnsi="Century Gothic" w:cs="Century Gothic"/>
        </w:rPr>
        <w:t xml:space="preserve"> ustawy z dnia 26 czerwca 1974 r. - Kodeks pracy</w:t>
      </w:r>
      <w:r w:rsidR="00D64F8B" w:rsidRPr="005F09A4">
        <w:rPr>
          <w:rFonts w:ascii="Century Gothic" w:eastAsia="Century Gothic" w:hAnsi="Century Gothic" w:cs="Century Gothic"/>
        </w:rPr>
        <w:t xml:space="preserve">: </w:t>
      </w:r>
      <w:r w:rsidR="4657E735" w:rsidRPr="005F09A4">
        <w:rPr>
          <w:rFonts w:ascii="Century Gothic,Arial" w:eastAsia="Century Gothic,Arial" w:hAnsi="Century Gothic,Arial" w:cs="Century Gothic,Arial"/>
        </w:rPr>
        <w:t>spawacz i operator automatu spawalniczego</w:t>
      </w:r>
      <w:r w:rsidR="00D64F8B" w:rsidRPr="005F09A4">
        <w:rPr>
          <w:rFonts w:ascii="Century Gothic,Arial" w:eastAsia="Century Gothic,Arial" w:hAnsi="Century Gothic,Arial" w:cs="Century Gothic,Arial"/>
        </w:rPr>
        <w:t>,</w:t>
      </w:r>
    </w:p>
    <w:p w14:paraId="245DAC8B" w14:textId="25DC172E" w:rsidR="00FC3C7A" w:rsidRPr="005F09A4" w:rsidRDefault="00FC3C7A">
      <w:pPr>
        <w:pStyle w:val="Akapitzlist"/>
        <w:numPr>
          <w:ilvl w:val="0"/>
          <w:numId w:val="20"/>
        </w:numPr>
        <w:tabs>
          <w:tab w:val="left" w:pos="-1985"/>
          <w:tab w:val="left" w:pos="-1843"/>
          <w:tab w:val="left" w:pos="-1560"/>
          <w:tab w:val="left" w:pos="-1276"/>
        </w:tabs>
        <w:suppressAutoHyphens/>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W trakcie realizacji Inwestycji Zamawiający uprawniony jest do wykonywania czynności kontrolnych wobec Wykonawcy odnośnie spełniania przez Wykonawcę, Podwykonawcę lub dalszego Podwykonawcę wymogu zatrudnienia na podstawie umowy o pracę osób wykonujących </w:t>
      </w:r>
      <w:r w:rsidRPr="00A162C0">
        <w:rPr>
          <w:rFonts w:ascii="Century Gothic,Arial" w:eastAsia="Century Gothic,Arial" w:hAnsi="Century Gothic,Arial" w:cs="Century Gothic,Arial"/>
        </w:rPr>
        <w:t xml:space="preserve">wskazane w ust. </w:t>
      </w:r>
      <w:r w:rsidR="00D27BD7" w:rsidRPr="00A162C0">
        <w:rPr>
          <w:rFonts w:ascii="Century Gothic,Arial" w:eastAsia="Century Gothic,Arial" w:hAnsi="Century Gothic,Arial" w:cs="Century Gothic,Arial"/>
        </w:rPr>
        <w:t>2</w:t>
      </w:r>
      <w:r w:rsidR="006B5DC6" w:rsidRPr="00A162C0">
        <w:rPr>
          <w:rFonts w:ascii="Century Gothic,Arial" w:eastAsia="Century Gothic,Arial" w:hAnsi="Century Gothic,Arial" w:cs="Century Gothic,Arial"/>
        </w:rPr>
        <w:t>1</w:t>
      </w:r>
      <w:r w:rsidRPr="00A162C0">
        <w:rPr>
          <w:rFonts w:ascii="Century Gothic,Arial" w:eastAsia="Century Gothic,Arial" w:hAnsi="Century Gothic,Arial" w:cs="Century Gothic,Arial"/>
        </w:rPr>
        <w:t xml:space="preserve"> powyżej</w:t>
      </w:r>
      <w:r w:rsidRPr="005F09A4">
        <w:rPr>
          <w:rFonts w:ascii="Century Gothic,Arial" w:eastAsia="Century Gothic,Arial" w:hAnsi="Century Gothic,Arial" w:cs="Century Gothic,Arial"/>
        </w:rPr>
        <w:t xml:space="preserve"> czynności. Zamawiający uprawniony jest w szczególności do: </w:t>
      </w:r>
    </w:p>
    <w:p w14:paraId="38B1107C" w14:textId="497D89E7" w:rsidR="00FC3C7A" w:rsidRPr="005F09A4" w:rsidRDefault="00FC3C7A">
      <w:pPr>
        <w:pStyle w:val="Akapitzlist"/>
        <w:numPr>
          <w:ilvl w:val="1"/>
          <w:numId w:val="20"/>
        </w:numPr>
        <w:tabs>
          <w:tab w:val="clear" w:pos="1440"/>
          <w:tab w:val="left" w:pos="-1985"/>
          <w:tab w:val="left" w:pos="-1843"/>
          <w:tab w:val="left" w:pos="-1560"/>
          <w:tab w:val="left" w:pos="-1276"/>
        </w:tabs>
        <w:suppressAutoHyphens/>
        <w:spacing w:line="360" w:lineRule="auto"/>
        <w:ind w:left="709"/>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żądania oświadczeń i dokumentów w zakresie potwierdzenia spełniania ww. wymogów</w:t>
      </w:r>
      <w:r w:rsidR="00171E76" w:rsidRPr="005F09A4">
        <w:rPr>
          <w:rFonts w:ascii="Century Gothic,Arial" w:eastAsia="Century Gothic,Arial" w:hAnsi="Century Gothic,Arial" w:cs="Century Gothic,Arial"/>
        </w:rPr>
        <w:t>,</w:t>
      </w:r>
      <w:r w:rsidRPr="005F09A4">
        <w:rPr>
          <w:rFonts w:ascii="Century Gothic,Arial" w:eastAsia="Century Gothic,Arial" w:hAnsi="Century Gothic,Arial" w:cs="Century Gothic,Arial"/>
        </w:rPr>
        <w:t xml:space="preserve"> i dokonywania ich oceny,</w:t>
      </w:r>
    </w:p>
    <w:p w14:paraId="7BD24387" w14:textId="77777777" w:rsidR="00FC3C7A" w:rsidRPr="005F09A4" w:rsidRDefault="00FC3C7A">
      <w:pPr>
        <w:pStyle w:val="Akapitzlist"/>
        <w:numPr>
          <w:ilvl w:val="1"/>
          <w:numId w:val="20"/>
        </w:numPr>
        <w:tabs>
          <w:tab w:val="clear" w:pos="1440"/>
          <w:tab w:val="left" w:pos="-1985"/>
          <w:tab w:val="left" w:pos="-1843"/>
          <w:tab w:val="left" w:pos="-1560"/>
          <w:tab w:val="left" w:pos="-1276"/>
        </w:tabs>
        <w:suppressAutoHyphens/>
        <w:spacing w:line="360" w:lineRule="auto"/>
        <w:ind w:left="709"/>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żądania wyjaśnień w przypadku wątpliwości w zakresie potwierdzenia spełniania ww. wymogów,</w:t>
      </w:r>
    </w:p>
    <w:p w14:paraId="4C75941E" w14:textId="77777777" w:rsidR="00FC3C7A" w:rsidRPr="005F09A4" w:rsidRDefault="00FC3C7A">
      <w:pPr>
        <w:pStyle w:val="Akapitzlist"/>
        <w:numPr>
          <w:ilvl w:val="1"/>
          <w:numId w:val="20"/>
        </w:numPr>
        <w:tabs>
          <w:tab w:val="clear" w:pos="1440"/>
          <w:tab w:val="left" w:pos="-1985"/>
          <w:tab w:val="left" w:pos="-1843"/>
          <w:tab w:val="left" w:pos="-1560"/>
          <w:tab w:val="left" w:pos="-1276"/>
        </w:tabs>
        <w:suppressAutoHyphens/>
        <w:spacing w:line="360" w:lineRule="auto"/>
        <w:ind w:left="709"/>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przeprowadzania kontroli na miejscu wykonywania świadczenia.</w:t>
      </w:r>
    </w:p>
    <w:p w14:paraId="55C02953" w14:textId="648558A8" w:rsidR="00FC3C7A" w:rsidRPr="005F09A4" w:rsidRDefault="00FC3C7A">
      <w:pPr>
        <w:pStyle w:val="Akapitzlist"/>
        <w:numPr>
          <w:ilvl w:val="0"/>
          <w:numId w:val="20"/>
        </w:numPr>
        <w:tabs>
          <w:tab w:val="left" w:pos="-1985"/>
          <w:tab w:val="left" w:pos="-1843"/>
          <w:tab w:val="left" w:pos="-1560"/>
          <w:tab w:val="left" w:pos="-1276"/>
        </w:tabs>
        <w:suppressAutoHyphens/>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 trakcie realizacji Inwestycji, na każde wezwanie Zamawiającego</w:t>
      </w:r>
      <w:r w:rsidR="006E3B79" w:rsidRPr="005F09A4">
        <w:rPr>
          <w:rFonts w:ascii="Century Gothic,Arial" w:eastAsia="Century Gothic,Arial" w:hAnsi="Century Gothic,Arial" w:cs="Century Gothic,Arial"/>
        </w:rPr>
        <w:t>,</w:t>
      </w:r>
      <w:r w:rsidRPr="005F09A4">
        <w:rPr>
          <w:rFonts w:ascii="Century Gothic,Arial" w:eastAsia="Century Gothic,Arial" w:hAnsi="Century Gothic,Arial" w:cs="Century Gothic,Arial"/>
        </w:rPr>
        <w:t xml:space="preserve"> w wyznaczonym w tym wezwaniu terminie</w:t>
      </w:r>
      <w:r w:rsidR="006E3B79" w:rsidRPr="005F09A4">
        <w:rPr>
          <w:rFonts w:ascii="Century Gothic,Arial" w:eastAsia="Century Gothic,Arial" w:hAnsi="Century Gothic,Arial" w:cs="Century Gothic,Arial"/>
        </w:rPr>
        <w:t>,</w:t>
      </w:r>
      <w:r w:rsidRPr="005F09A4">
        <w:rPr>
          <w:rFonts w:ascii="Century Gothic,Arial" w:eastAsia="Century Gothic,Arial" w:hAnsi="Century Gothic,Arial" w:cs="Century Gothic,Arial"/>
        </w:rPr>
        <w:t xml:space="preserve"> Wykonawca przedłoży Zamawiającemu</w:t>
      </w:r>
      <w:r w:rsidR="006E3B79" w:rsidRPr="005F09A4">
        <w:rPr>
          <w:rFonts w:ascii="Century Gothic,Arial" w:eastAsia="Century Gothic,Arial" w:hAnsi="Century Gothic,Arial" w:cs="Century Gothic,Arial"/>
        </w:rPr>
        <w:t>,</w:t>
      </w:r>
      <w:r w:rsidRPr="005F09A4">
        <w:rPr>
          <w:rFonts w:ascii="Century Gothic,Arial" w:eastAsia="Century Gothic,Arial" w:hAnsi="Century Gothic,Arial" w:cs="Century Gothic,Arial"/>
        </w:rPr>
        <w:t xml:space="preserve"> w celu potwierdzenia spełnienia wymogu zatrudnienia na podstawie umowy o pracę przez Wykonawcę, Podwykonawcę lub dalszego Podwykonawcę osób wykonujących wskazane w ust. </w:t>
      </w:r>
      <w:r w:rsidR="00D27BD7">
        <w:rPr>
          <w:rFonts w:ascii="Century Gothic,Arial" w:eastAsia="Century Gothic,Arial" w:hAnsi="Century Gothic,Arial" w:cs="Century Gothic,Arial"/>
        </w:rPr>
        <w:t>2</w:t>
      </w:r>
      <w:r w:rsidR="006B5DC6" w:rsidRPr="005F09A4">
        <w:rPr>
          <w:rFonts w:ascii="Century Gothic,Arial" w:eastAsia="Century Gothic,Arial" w:hAnsi="Century Gothic,Arial" w:cs="Century Gothic,Arial"/>
        </w:rPr>
        <w:t>1</w:t>
      </w:r>
      <w:r w:rsidRPr="005F09A4">
        <w:rPr>
          <w:rFonts w:ascii="Century Gothic,Arial" w:eastAsia="Century Gothic,Arial" w:hAnsi="Century Gothic,Arial" w:cs="Century Gothic,Arial"/>
        </w:rPr>
        <w:t xml:space="preserve"> </w:t>
      </w:r>
      <w:r w:rsidR="0033477D" w:rsidRPr="005F09A4">
        <w:rPr>
          <w:rFonts w:ascii="Century Gothic,Arial" w:eastAsia="Century Gothic,Arial" w:hAnsi="Century Gothic,Arial" w:cs="Century Gothic,Arial"/>
        </w:rPr>
        <w:t xml:space="preserve">powyżej </w:t>
      </w:r>
      <w:r w:rsidRPr="005F09A4">
        <w:rPr>
          <w:rFonts w:ascii="Century Gothic,Arial" w:eastAsia="Century Gothic,Arial" w:hAnsi="Century Gothic,Arial" w:cs="Century Gothic,Arial"/>
        </w:rPr>
        <w:t>czynności, w tym w szczególności:</w:t>
      </w:r>
    </w:p>
    <w:p w14:paraId="47FE3A9B" w14:textId="77777777" w:rsidR="00FC3C7A" w:rsidRPr="005F09A4" w:rsidRDefault="00FC3C7A">
      <w:pPr>
        <w:pStyle w:val="Akapitzlist"/>
        <w:numPr>
          <w:ilvl w:val="1"/>
          <w:numId w:val="20"/>
        </w:numPr>
        <w:tabs>
          <w:tab w:val="clear" w:pos="1440"/>
          <w:tab w:val="left" w:pos="-1985"/>
          <w:tab w:val="left" w:pos="-1843"/>
          <w:tab w:val="left" w:pos="-1560"/>
          <w:tab w:val="left" w:pos="-1276"/>
        </w:tabs>
        <w:suppressAutoHyphens/>
        <w:spacing w:line="360" w:lineRule="auto"/>
        <w:ind w:left="709"/>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oświadczenie Wykonawcy, Podwykonawcy lub dalszego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Podwykonawcy lub dalszego Podwykonawcy,</w:t>
      </w:r>
    </w:p>
    <w:p w14:paraId="7F1B23E5" w14:textId="5C1D5600" w:rsidR="00FC3C7A" w:rsidRPr="005F09A4" w:rsidRDefault="00FC3C7A">
      <w:pPr>
        <w:pStyle w:val="Akapitzlist"/>
        <w:numPr>
          <w:ilvl w:val="1"/>
          <w:numId w:val="20"/>
        </w:numPr>
        <w:tabs>
          <w:tab w:val="clear" w:pos="1440"/>
          <w:tab w:val="left" w:pos="-1985"/>
          <w:tab w:val="left" w:pos="-1843"/>
          <w:tab w:val="left" w:pos="-1560"/>
          <w:tab w:val="left" w:pos="-1276"/>
        </w:tabs>
        <w:suppressAutoHyphens/>
        <w:spacing w:line="360" w:lineRule="auto"/>
        <w:ind w:left="709"/>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poświadczoną za zgodność z oryginałem odpowiednio przez Wykonawcę, Podwykonawcę lub dalszego Podwykonawcę kopię umowy/umów o pracę</w:t>
      </w:r>
      <w:r w:rsidR="00124AE4" w:rsidRPr="005F09A4">
        <w:rPr>
          <w:rFonts w:ascii="Century Gothic,Arial" w:eastAsia="Century Gothic,Arial" w:hAnsi="Century Gothic,Arial" w:cs="Century Gothic,Arial"/>
        </w:rPr>
        <w:t xml:space="preserve"> wraz z ewentualnymi aneksami</w:t>
      </w:r>
      <w:r w:rsidRPr="005F09A4">
        <w:rPr>
          <w:rFonts w:ascii="Century Gothic,Arial" w:eastAsia="Century Gothic,Arial" w:hAnsi="Century Gothic,Arial" w:cs="Century Gothic,Arial"/>
        </w:rPr>
        <w:t xml:space="preserve"> osób wykonujących w trakcie realizacji Inwestycji czynności, których dotyczy oświadczenie (wraz z dokumentem regulującym zakres obowiązków, jeżeli został sporządzony)</w:t>
      </w:r>
      <w:r w:rsidR="00124AE4" w:rsidRPr="005F09A4">
        <w:rPr>
          <w:rFonts w:ascii="Century Gothic,Arial" w:eastAsia="Century Gothic,Arial" w:hAnsi="Century Gothic,Arial" w:cs="Century Gothic,Arial"/>
        </w:rPr>
        <w:t>. Kopia umowy/umów/aneksów powinna zostać zanonimizowana w sposób zapewniający ochronę danych osobowych pracowników, zgodnie z przepisami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zwanego dalej „RODO</w:t>
      </w:r>
      <w:r w:rsidR="00A44476">
        <w:rPr>
          <w:rFonts w:ascii="Century Gothic,Arial" w:eastAsia="Century Gothic,Arial" w:hAnsi="Century Gothic,Arial" w:cs="Century Gothic,Arial"/>
        </w:rPr>
        <w:t>”</w:t>
      </w:r>
      <w:r w:rsidR="00124AE4" w:rsidRPr="005F09A4">
        <w:rPr>
          <w:rFonts w:ascii="Century Gothic,Arial" w:eastAsia="Century Gothic,Arial" w:hAnsi="Century Gothic,Arial" w:cs="Century Gothic,Arial"/>
        </w:rPr>
        <w:t xml:space="preserve">, tj. w szczególności bez danych adresowych i numerów PESEL pracowników (imię i nazwisko nie podlega </w:t>
      </w:r>
      <w:proofErr w:type="spellStart"/>
      <w:r w:rsidR="00124AE4" w:rsidRPr="005F09A4">
        <w:rPr>
          <w:rFonts w:ascii="Century Gothic,Arial" w:eastAsia="Century Gothic,Arial" w:hAnsi="Century Gothic,Arial" w:cs="Century Gothic,Arial"/>
        </w:rPr>
        <w:lastRenderedPageBreak/>
        <w:t>anonimizacji</w:t>
      </w:r>
      <w:proofErr w:type="spellEnd"/>
      <w:r w:rsidR="00124AE4" w:rsidRPr="005F09A4">
        <w:rPr>
          <w:rFonts w:ascii="Century Gothic,Arial" w:eastAsia="Century Gothic,Arial" w:hAnsi="Century Gothic,Arial" w:cs="Century Gothic,Arial"/>
        </w:rPr>
        <w:t>); dodatkowo informacje takie jak: rodzaj umowy o pracę, data jej zawarcia i wymiar etatu powinny być możliwe do zidentyfikowania,</w:t>
      </w:r>
    </w:p>
    <w:p w14:paraId="4F3D155B" w14:textId="77777777" w:rsidR="00FC3C7A" w:rsidRPr="005F09A4" w:rsidRDefault="00FC3C7A">
      <w:pPr>
        <w:pStyle w:val="Akapitzlist"/>
        <w:numPr>
          <w:ilvl w:val="1"/>
          <w:numId w:val="20"/>
        </w:numPr>
        <w:tabs>
          <w:tab w:val="clear" w:pos="1440"/>
          <w:tab w:val="left" w:pos="-1985"/>
          <w:tab w:val="left" w:pos="-1843"/>
          <w:tab w:val="left" w:pos="-1560"/>
          <w:tab w:val="left" w:pos="-1276"/>
        </w:tabs>
        <w:suppressAutoHyphens/>
        <w:spacing w:line="360" w:lineRule="auto"/>
        <w:ind w:left="709"/>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zaświadczenie właściwego oddziału ZUS, potwierdzające opłacanie przez Wykonawcę, Podwykonawcę lub dalszego Podwykonawcę składek na ubezpieczenia społeczne i zdrowotne z tytułu zatrudnienia na podstawie umów o pracę za wskazany okres rozliczeniowy,</w:t>
      </w:r>
    </w:p>
    <w:p w14:paraId="1AE5986E" w14:textId="77777777" w:rsidR="00A2373B" w:rsidRPr="005F09A4" w:rsidRDefault="00FC3C7A">
      <w:pPr>
        <w:pStyle w:val="Akapitzlist"/>
        <w:numPr>
          <w:ilvl w:val="1"/>
          <w:numId w:val="20"/>
        </w:numPr>
        <w:tabs>
          <w:tab w:val="clear" w:pos="1440"/>
          <w:tab w:val="left" w:pos="-1985"/>
          <w:tab w:val="left" w:pos="-1843"/>
          <w:tab w:val="left" w:pos="-1560"/>
          <w:tab w:val="left" w:pos="-1276"/>
        </w:tabs>
        <w:suppressAutoHyphens/>
        <w:spacing w:line="360" w:lineRule="auto"/>
        <w:ind w:left="709"/>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poświadczoną za zgodność z oryginałem odpowiednio przez Wykonawcę, Podwykonawcę lub dalszego Podwykonawcę kopię dowodu potwierdzającego zgłoszenie pracownika przez pracodawcę do ubezpieczeń</w:t>
      </w:r>
      <w:r w:rsidR="00A2373B" w:rsidRPr="005F09A4">
        <w:rPr>
          <w:rFonts w:ascii="Century Gothic,Arial" w:eastAsia="Century Gothic,Arial" w:hAnsi="Century Gothic,Arial" w:cs="Century Gothic,Arial"/>
        </w:rPr>
        <w:t>,</w:t>
      </w:r>
    </w:p>
    <w:p w14:paraId="756925FD" w14:textId="2F1EBC69" w:rsidR="00FC3C7A" w:rsidRPr="005F09A4" w:rsidRDefault="00A2373B">
      <w:pPr>
        <w:pStyle w:val="Akapitzlist"/>
        <w:numPr>
          <w:ilvl w:val="1"/>
          <w:numId w:val="20"/>
        </w:numPr>
        <w:tabs>
          <w:tab w:val="clear" w:pos="1440"/>
          <w:tab w:val="left" w:pos="-1985"/>
          <w:tab w:val="left" w:pos="-1843"/>
          <w:tab w:val="left" w:pos="-1560"/>
          <w:tab w:val="left" w:pos="-1276"/>
        </w:tabs>
        <w:suppressAutoHyphens/>
        <w:spacing w:line="360" w:lineRule="auto"/>
        <w:ind w:left="709"/>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oświadczenie zatrudnionego pracownika</w:t>
      </w:r>
      <w:r w:rsidR="00FC3C7A" w:rsidRPr="005F09A4">
        <w:rPr>
          <w:rFonts w:ascii="Century Gothic,Arial" w:eastAsia="Century Gothic,Arial" w:hAnsi="Century Gothic,Arial" w:cs="Century Gothic,Arial"/>
        </w:rPr>
        <w:t>.</w:t>
      </w:r>
    </w:p>
    <w:p w14:paraId="6A197FF1" w14:textId="0C3048F1" w:rsidR="006E3B79" w:rsidRPr="005F09A4" w:rsidRDefault="006E3B79">
      <w:pPr>
        <w:pStyle w:val="Akapitzlist"/>
        <w:numPr>
          <w:ilvl w:val="0"/>
          <w:numId w:val="20"/>
        </w:numPr>
        <w:tabs>
          <w:tab w:val="left" w:pos="-1985"/>
          <w:tab w:val="left" w:pos="-1843"/>
          <w:tab w:val="left" w:pos="-1560"/>
          <w:tab w:val="left" w:pos="-1276"/>
        </w:tabs>
        <w:suppressAutoHyphens/>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Oświadczenia i dokumenty, o których </w:t>
      </w:r>
      <w:r w:rsidRPr="00A162C0">
        <w:rPr>
          <w:rFonts w:ascii="Century Gothic,Arial" w:eastAsia="Century Gothic,Arial" w:hAnsi="Century Gothic,Arial" w:cs="Century Gothic,Arial"/>
        </w:rPr>
        <w:t xml:space="preserve">mowa w ust. </w:t>
      </w:r>
      <w:r w:rsidR="00A162C0" w:rsidRPr="00A162C0">
        <w:rPr>
          <w:rFonts w:ascii="Century Gothic,Arial" w:eastAsia="Century Gothic,Arial" w:hAnsi="Century Gothic,Arial" w:cs="Century Gothic,Arial"/>
        </w:rPr>
        <w:t>22</w:t>
      </w:r>
      <w:r w:rsidR="00692CE4">
        <w:rPr>
          <w:rFonts w:ascii="Century Gothic,Arial" w:eastAsia="Century Gothic,Arial" w:hAnsi="Century Gothic,Arial" w:cs="Century Gothic,Arial"/>
        </w:rPr>
        <w:t xml:space="preserve"> </w:t>
      </w:r>
      <w:r w:rsidR="00A162C0" w:rsidRPr="00A162C0">
        <w:rPr>
          <w:rFonts w:ascii="Century Gothic,Arial" w:eastAsia="Century Gothic,Arial" w:hAnsi="Century Gothic,Arial" w:cs="Century Gothic,Arial"/>
        </w:rPr>
        <w:t>-</w:t>
      </w:r>
      <w:r w:rsidR="00692CE4">
        <w:rPr>
          <w:rFonts w:ascii="Century Gothic,Arial" w:eastAsia="Century Gothic,Arial" w:hAnsi="Century Gothic,Arial" w:cs="Century Gothic,Arial"/>
        </w:rPr>
        <w:t xml:space="preserve"> </w:t>
      </w:r>
      <w:r w:rsidR="00A162C0" w:rsidRPr="00A162C0">
        <w:rPr>
          <w:rFonts w:ascii="Century Gothic,Arial" w:eastAsia="Century Gothic,Arial" w:hAnsi="Century Gothic,Arial" w:cs="Century Gothic,Arial"/>
        </w:rPr>
        <w:t xml:space="preserve">23 </w:t>
      </w:r>
      <w:r w:rsidRPr="00A162C0">
        <w:rPr>
          <w:rFonts w:ascii="Century Gothic,Arial" w:eastAsia="Century Gothic,Arial" w:hAnsi="Century Gothic,Arial" w:cs="Century Gothic,Arial"/>
        </w:rPr>
        <w:t>powyżej,</w:t>
      </w:r>
      <w:r w:rsidRPr="005F09A4">
        <w:rPr>
          <w:rFonts w:ascii="Century Gothic,Arial" w:eastAsia="Century Gothic,Arial" w:hAnsi="Century Gothic,Arial" w:cs="Century Gothic,Arial"/>
        </w:rPr>
        <w:t xml:space="preserve"> powinny zawierać informacje, w tym dane osobowe, niezbędne do weryfikacji zatrudnienia na podstawie umowy o pracę, w szczególności imię i nazwisko zatrudnionego pracownika, datę zawarcia umowy o pracę, rodzaj umowy o pracę i zakres obowiązków pracownika.</w:t>
      </w:r>
    </w:p>
    <w:p w14:paraId="5DE34442" w14:textId="0992DDA3" w:rsidR="00FC3C7A" w:rsidRPr="005F09A4" w:rsidRDefault="00FC3C7A">
      <w:pPr>
        <w:pStyle w:val="Akapitzlist"/>
        <w:numPr>
          <w:ilvl w:val="0"/>
          <w:numId w:val="20"/>
        </w:numPr>
        <w:tabs>
          <w:tab w:val="left" w:pos="-1985"/>
          <w:tab w:val="left" w:pos="-1843"/>
          <w:tab w:val="left" w:pos="-1560"/>
          <w:tab w:val="left" w:pos="-1276"/>
        </w:tabs>
        <w:suppressAutoHyphens/>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Niezłożenie przez Wykonawcę w wyznaczonym przez Zamawiającego terminie żądanych przez Zamawiającego dowodów w celu potwierdzenia spełnienia przez Wykonawcę, Podwykonawcę lub dalszego Podwykonawcę wymogu zatrudnienia na podstawie umowy o pracę traktowane będzie jako niespełnienie przez Wykonawcę, Podwykonawcę lub dalszego Podwykonawcę wymogu zatrudnienia na podstawie umowy o pracę osób wykonujących wskazane w ust. </w:t>
      </w:r>
      <w:r w:rsidR="00D27BD7">
        <w:rPr>
          <w:rFonts w:ascii="Century Gothic,Arial" w:eastAsia="Century Gothic,Arial" w:hAnsi="Century Gothic,Arial" w:cs="Century Gothic,Arial"/>
        </w:rPr>
        <w:t>2</w:t>
      </w:r>
      <w:r w:rsidR="006B5DC6" w:rsidRPr="005F09A4">
        <w:rPr>
          <w:rFonts w:ascii="Century Gothic,Arial" w:eastAsia="Century Gothic,Arial" w:hAnsi="Century Gothic,Arial" w:cs="Century Gothic,Arial"/>
        </w:rPr>
        <w:t>1</w:t>
      </w:r>
      <w:r w:rsidRPr="005F09A4">
        <w:rPr>
          <w:rFonts w:ascii="Century Gothic,Arial" w:eastAsia="Century Gothic,Arial" w:hAnsi="Century Gothic,Arial" w:cs="Century Gothic,Arial"/>
        </w:rPr>
        <w:t xml:space="preserve"> </w:t>
      </w:r>
      <w:r w:rsidR="00B43DD2" w:rsidRPr="005F09A4">
        <w:rPr>
          <w:rFonts w:ascii="Century Gothic,Arial" w:eastAsia="Century Gothic,Arial" w:hAnsi="Century Gothic,Arial" w:cs="Century Gothic,Arial"/>
        </w:rPr>
        <w:t xml:space="preserve">powyżej </w:t>
      </w:r>
      <w:r w:rsidRPr="005F09A4">
        <w:rPr>
          <w:rFonts w:ascii="Century Gothic,Arial" w:eastAsia="Century Gothic,Arial" w:hAnsi="Century Gothic,Arial" w:cs="Century Gothic,Arial"/>
        </w:rPr>
        <w:t>czynności.</w:t>
      </w:r>
    </w:p>
    <w:p w14:paraId="72BE80CC" w14:textId="77777777" w:rsidR="00FC3C7A" w:rsidRPr="005F09A4" w:rsidRDefault="00FC3C7A">
      <w:pPr>
        <w:pStyle w:val="Akapitzlist"/>
        <w:numPr>
          <w:ilvl w:val="0"/>
          <w:numId w:val="20"/>
        </w:numPr>
        <w:tabs>
          <w:tab w:val="left" w:pos="-1985"/>
          <w:tab w:val="left" w:pos="-1843"/>
          <w:tab w:val="left" w:pos="-1560"/>
          <w:tab w:val="left" w:pos="-1276"/>
        </w:tabs>
        <w:suppressAutoHyphens/>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 przypadku uzasadnionych wątpliwości co do przestrzegania prawa pracy przez Wykonawcę, Podwykonawcę lub dalszego Podwykonawcę, Zamawiający może zwrócić się o przeprowadzenie kontroli przez Państwową Inspekcję Pracy.</w:t>
      </w:r>
    </w:p>
    <w:p w14:paraId="3F5B3873" w14:textId="49C2A81B" w:rsidR="0020217F" w:rsidRPr="005F09A4" w:rsidRDefault="0020217F">
      <w:pPr>
        <w:pStyle w:val="Akapitzlist"/>
        <w:numPr>
          <w:ilvl w:val="0"/>
          <w:numId w:val="20"/>
        </w:numPr>
        <w:tabs>
          <w:tab w:val="left" w:pos="-1985"/>
          <w:tab w:val="left" w:pos="-1843"/>
          <w:tab w:val="left" w:pos="-1560"/>
          <w:tab w:val="left" w:pos="-1276"/>
        </w:tabs>
        <w:suppressAutoHyphens/>
        <w:spacing w:line="360" w:lineRule="auto"/>
        <w:jc w:val="both"/>
        <w:rPr>
          <w:rFonts w:ascii="Century Gothic,Arial" w:eastAsia="Century Gothic,Arial" w:hAnsi="Century Gothic,Arial" w:cs="Century Gothic,Arial"/>
        </w:rPr>
      </w:pPr>
      <w:r w:rsidRPr="005F09A4">
        <w:rPr>
          <w:rFonts w:ascii="Century Gothic" w:eastAsia="Century Gothic" w:hAnsi="Century Gothic"/>
        </w:rPr>
        <w:t>Wykonawca przeprowadzi inspekcję gazociągu tłokiem geometrycznym (inteligentnym), zgodnie z wymaganiami zawartymi w OPZ.</w:t>
      </w:r>
    </w:p>
    <w:p w14:paraId="00EBA4AD" w14:textId="2B6D1557" w:rsidR="0020217F" w:rsidRPr="005F09A4" w:rsidRDefault="0020217F">
      <w:pPr>
        <w:pStyle w:val="Akapitzlist"/>
        <w:numPr>
          <w:ilvl w:val="0"/>
          <w:numId w:val="20"/>
        </w:numPr>
        <w:tabs>
          <w:tab w:val="left" w:pos="-1985"/>
          <w:tab w:val="left" w:pos="-1843"/>
          <w:tab w:val="left" w:pos="-1560"/>
          <w:tab w:val="left" w:pos="-1276"/>
        </w:tabs>
        <w:suppressAutoHyphens/>
        <w:spacing w:line="360" w:lineRule="auto"/>
        <w:jc w:val="both"/>
        <w:rPr>
          <w:rFonts w:ascii="Century Gothic,Arial" w:eastAsia="Century Gothic,Arial" w:hAnsi="Century Gothic,Arial" w:cs="Century Gothic,Arial"/>
        </w:rPr>
      </w:pPr>
      <w:r w:rsidRPr="005F09A4">
        <w:rPr>
          <w:rFonts w:ascii="Century Gothic" w:eastAsia="Century Gothic" w:hAnsi="Century Gothic" w:cs="Century Gothic"/>
        </w:rPr>
        <w:t xml:space="preserve">Wykonawca jest zobowiązany do uczestnictwa (w charakterze obserwatora) w badaniu magnetycznym </w:t>
      </w:r>
      <w:r w:rsidR="00AB363E" w:rsidRPr="005F09A4">
        <w:rPr>
          <w:rFonts w:ascii="Century Gothic" w:eastAsia="Century Gothic" w:hAnsi="Century Gothic" w:cs="Century Gothic"/>
        </w:rPr>
        <w:t xml:space="preserve">tłokiem pomiarowym wysokiej rozdzielczości (MFL) </w:t>
      </w:r>
      <w:r w:rsidRPr="005F09A4">
        <w:rPr>
          <w:rFonts w:ascii="Century Gothic" w:eastAsia="Century Gothic" w:hAnsi="Century Gothic" w:cs="Century Gothic"/>
        </w:rPr>
        <w:t>w okresie gwarancyjnym i usunięcia wad ujawnionych w trakcie tego badania.</w:t>
      </w:r>
    </w:p>
    <w:p w14:paraId="55A69E9C" w14:textId="089CDE63" w:rsidR="007906D1" w:rsidRPr="00692CE4" w:rsidRDefault="007906D1">
      <w:pPr>
        <w:pStyle w:val="Akapitzlist"/>
        <w:numPr>
          <w:ilvl w:val="0"/>
          <w:numId w:val="20"/>
        </w:numPr>
        <w:spacing w:line="360" w:lineRule="auto"/>
        <w:ind w:left="357" w:hanging="357"/>
        <w:jc w:val="both"/>
        <w:rPr>
          <w:rFonts w:ascii="Century Gothic,Arial" w:eastAsia="Century Gothic,Arial" w:hAnsi="Century Gothic,Arial" w:cs="Century Gothic,Arial"/>
          <w:b/>
          <w:bCs/>
        </w:rPr>
      </w:pPr>
      <w:r w:rsidRPr="005F09A4">
        <w:rPr>
          <w:rFonts w:ascii="Century Gothic,Arial" w:eastAsia="Century Gothic,Arial" w:hAnsi="Century Gothic,Arial" w:cs="Century Gothic,Arial"/>
        </w:rPr>
        <w:t xml:space="preserve">Wykonawca zobowiązany jest do zapoznania się i przestrzegania zasad określonych w </w:t>
      </w:r>
      <w:bookmarkStart w:id="433" w:name="_Hlk89685762"/>
      <w:r w:rsidRPr="005F09A4">
        <w:rPr>
          <w:rFonts w:ascii="Century Gothic,Arial" w:eastAsia="Century Gothic,Arial" w:hAnsi="Century Gothic,Arial" w:cs="Century Gothic,Arial"/>
        </w:rPr>
        <w:t>„</w:t>
      </w:r>
      <w:bookmarkStart w:id="434" w:name="_Hlk85025534"/>
      <w:r w:rsidRPr="005F09A4">
        <w:rPr>
          <w:rFonts w:ascii="Century Gothic,Arial" w:eastAsia="Century Gothic,Arial" w:hAnsi="Century Gothic,Arial" w:cs="Century Gothic,Arial"/>
        </w:rPr>
        <w:t>Informacji o zasadach bezpieczeństwa w ruchu osobowym i pojazdów obowiązujących w Operatorze Gazociągów Przesyłowych GAZ-SYSTEM S.A</w:t>
      </w:r>
      <w:bookmarkEnd w:id="434"/>
      <w:r w:rsidRPr="005F09A4">
        <w:rPr>
          <w:rFonts w:ascii="Century Gothic,Arial" w:eastAsia="Century Gothic,Arial" w:hAnsi="Century Gothic,Arial" w:cs="Century Gothic,Arial"/>
        </w:rPr>
        <w:t>.”</w:t>
      </w:r>
      <w:bookmarkEnd w:id="433"/>
      <w:r w:rsidRPr="005F09A4">
        <w:rPr>
          <w:rFonts w:ascii="Century Gothic,Arial" w:eastAsia="Century Gothic,Arial" w:hAnsi="Century Gothic,Arial" w:cs="Century Gothic,Arial"/>
        </w:rPr>
        <w:t xml:space="preserve">,  </w:t>
      </w:r>
      <w:r w:rsidRPr="00692CE4">
        <w:rPr>
          <w:rFonts w:ascii="Century Gothic,Arial" w:eastAsia="Century Gothic,Arial" w:hAnsi="Century Gothic,Arial" w:cs="Century Gothic,Arial"/>
        </w:rPr>
        <w:t xml:space="preserve">stanowiącej  </w:t>
      </w:r>
      <w:r w:rsidRPr="00692CE4">
        <w:rPr>
          <w:rFonts w:ascii="Century Gothic,Arial" w:eastAsia="Century Gothic,Arial" w:hAnsi="Century Gothic,Arial" w:cs="Century Gothic,Arial"/>
          <w:b/>
          <w:bCs/>
        </w:rPr>
        <w:t>Załącznik nr 2</w:t>
      </w:r>
      <w:r w:rsidR="00221825" w:rsidRPr="00692CE4">
        <w:rPr>
          <w:rFonts w:ascii="Century Gothic,Arial" w:eastAsia="Century Gothic,Arial" w:hAnsi="Century Gothic,Arial" w:cs="Century Gothic,Arial"/>
          <w:b/>
          <w:bCs/>
        </w:rPr>
        <w:t>3</w:t>
      </w:r>
      <w:r w:rsidRPr="00692CE4">
        <w:rPr>
          <w:rFonts w:ascii="Century Gothic,Arial" w:eastAsia="Century Gothic,Arial" w:hAnsi="Century Gothic,Arial" w:cs="Century Gothic,Arial"/>
        </w:rPr>
        <w:t xml:space="preserve"> </w:t>
      </w:r>
      <w:r w:rsidRPr="00692CE4">
        <w:rPr>
          <w:rFonts w:ascii="Century Gothic,Arial" w:eastAsia="Century Gothic,Arial" w:hAnsi="Century Gothic,Arial" w:cs="Century Gothic,Arial"/>
          <w:b/>
          <w:bCs/>
        </w:rPr>
        <w:t>do Umowy.</w:t>
      </w:r>
    </w:p>
    <w:p w14:paraId="741FBCAE" w14:textId="6A1F31B2" w:rsidR="007906D1" w:rsidRPr="005F09A4" w:rsidRDefault="007906D1">
      <w:pPr>
        <w:pStyle w:val="Akapitzlist"/>
        <w:numPr>
          <w:ilvl w:val="0"/>
          <w:numId w:val="20"/>
        </w:numPr>
        <w:spacing w:line="360" w:lineRule="auto"/>
        <w:jc w:val="both"/>
      </w:pPr>
      <w:r w:rsidRPr="005F09A4">
        <w:rPr>
          <w:rFonts w:ascii="Century Gothic" w:eastAsia="Century Gothic" w:hAnsi="Century Gothic" w:cs="Century Gothic"/>
          <w:color w:val="000000" w:themeColor="text1"/>
        </w:rPr>
        <w:t xml:space="preserve">Obszar komunikacji kryzysowej dotyczącej projektów GAZ-SYSTEM realizowanych przez Wykonawców jest bezwzględnie i w całości przynależny dla służb komunikacyjnych </w:t>
      </w:r>
      <w:r w:rsidR="009E3194" w:rsidRPr="005F09A4">
        <w:rPr>
          <w:rFonts w:ascii="Century Gothic" w:eastAsia="Century Gothic" w:hAnsi="Century Gothic" w:cs="Century Gothic"/>
          <w:color w:val="000000" w:themeColor="text1"/>
        </w:rPr>
        <w:t xml:space="preserve">OGP </w:t>
      </w:r>
      <w:r w:rsidRPr="005F09A4">
        <w:rPr>
          <w:rFonts w:ascii="Century Gothic" w:eastAsia="Century Gothic" w:hAnsi="Century Gothic" w:cs="Century Gothic"/>
          <w:color w:val="000000" w:themeColor="text1"/>
        </w:rPr>
        <w:t>GAZ-SYSTEM</w:t>
      </w:r>
      <w:r w:rsidR="009E3194" w:rsidRPr="005F09A4">
        <w:rPr>
          <w:rFonts w:ascii="Century Gothic" w:eastAsia="Century Gothic" w:hAnsi="Century Gothic" w:cs="Century Gothic"/>
          <w:color w:val="000000" w:themeColor="text1"/>
        </w:rPr>
        <w:t xml:space="preserve"> S.A</w:t>
      </w:r>
      <w:r w:rsidRPr="005F09A4">
        <w:rPr>
          <w:rFonts w:ascii="Century Gothic" w:eastAsia="Century Gothic" w:hAnsi="Century Gothic" w:cs="Century Gothic"/>
          <w:color w:val="000000" w:themeColor="text1"/>
        </w:rPr>
        <w:t xml:space="preserve">. W sytuacji kryzysowej lub potencjalnie kryzysowej Wykonawca ma całkowity zakaz kontaktu z mediami. </w:t>
      </w:r>
    </w:p>
    <w:p w14:paraId="009662A4" w14:textId="77777777" w:rsidR="007906D1" w:rsidRPr="005F09A4" w:rsidRDefault="007906D1">
      <w:pPr>
        <w:numPr>
          <w:ilvl w:val="0"/>
          <w:numId w:val="20"/>
        </w:numPr>
        <w:spacing w:line="360" w:lineRule="auto"/>
        <w:jc w:val="both"/>
      </w:pPr>
      <w:r w:rsidRPr="005F09A4">
        <w:rPr>
          <w:rFonts w:ascii="Century Gothic" w:eastAsia="Century Gothic" w:hAnsi="Century Gothic" w:cs="Century Gothic"/>
          <w:color w:val="000000" w:themeColor="text1"/>
        </w:rPr>
        <w:lastRenderedPageBreak/>
        <w:t>Wykonawca jest zobowiązany do uzyskania od Zamawiającego zezwolenia w zakresie fotografowania, filmowania, szkicowania i nagrywania dźwięku na terenie realizowanej Inwestycji, w innym zakresie niż dozwolony niniejszą Umową. W celu uzyskania zezwolenia Wykonawca jest zobowiązany do wystąpienia z wnioskiem do Zamawiającego. Wniosek, o którym mowa powyżej powinien zawierać następujące informacje:</w:t>
      </w:r>
    </w:p>
    <w:p w14:paraId="2452D1C5" w14:textId="73329978" w:rsidR="007906D1" w:rsidRPr="005F09A4" w:rsidRDefault="007906D1" w:rsidP="002645F1">
      <w:pPr>
        <w:pStyle w:val="Akapitzlist"/>
        <w:numPr>
          <w:ilvl w:val="0"/>
          <w:numId w:val="115"/>
        </w:numPr>
        <w:spacing w:line="360" w:lineRule="auto"/>
        <w:ind w:left="851"/>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termin i miejsce fotografowania, filmowania, szkicowania, nagrywania dźwięku,</w:t>
      </w:r>
    </w:p>
    <w:p w14:paraId="18464225" w14:textId="1408CCC6" w:rsidR="007906D1" w:rsidRPr="005F09A4" w:rsidRDefault="007906D1" w:rsidP="002645F1">
      <w:pPr>
        <w:pStyle w:val="Akapitzlist"/>
        <w:numPr>
          <w:ilvl w:val="0"/>
          <w:numId w:val="115"/>
        </w:numPr>
        <w:spacing w:line="360" w:lineRule="auto"/>
        <w:ind w:left="851"/>
        <w:jc w:val="both"/>
        <w:rPr>
          <w:rFonts w:ascii="Century Gothic,Arial" w:eastAsia="Century Gothic,Arial" w:hAnsi="Century Gothic,Arial" w:cs="Century Gothic,Arial"/>
        </w:rPr>
      </w:pPr>
      <w:r w:rsidRPr="005F09A4">
        <w:rPr>
          <w:rFonts w:ascii="Century Gothic" w:eastAsia="Century Gothic" w:hAnsi="Century Gothic" w:cs="Century Gothic"/>
          <w:color w:val="000000" w:themeColor="text1"/>
        </w:rPr>
        <w:t>zakres fotografowania, filmowania, szkicowania, nagrywania dźwięku,</w:t>
      </w:r>
    </w:p>
    <w:p w14:paraId="5A6440AC" w14:textId="69F71A44" w:rsidR="007906D1" w:rsidRPr="005F09A4" w:rsidRDefault="007906D1" w:rsidP="002645F1">
      <w:pPr>
        <w:pStyle w:val="Akapitzlist"/>
        <w:numPr>
          <w:ilvl w:val="0"/>
          <w:numId w:val="115"/>
        </w:numPr>
        <w:spacing w:line="360" w:lineRule="auto"/>
        <w:ind w:left="851"/>
        <w:jc w:val="both"/>
        <w:rPr>
          <w:rFonts w:ascii="Century Gothic,Arial" w:eastAsia="Century Gothic,Arial" w:hAnsi="Century Gothic,Arial" w:cs="Century Gothic,Arial"/>
        </w:rPr>
      </w:pPr>
      <w:r w:rsidRPr="005F09A4">
        <w:rPr>
          <w:rFonts w:ascii="Century Gothic" w:eastAsia="Century Gothic" w:hAnsi="Century Gothic" w:cs="Century Gothic"/>
          <w:color w:val="000000" w:themeColor="text1"/>
        </w:rPr>
        <w:t>cel wykorzystania pozyskanego materiału z fotografowania, filmowania, szkicowania, nagrywania dźwięku,</w:t>
      </w:r>
    </w:p>
    <w:p w14:paraId="5311E3A8" w14:textId="1E7A9EF8" w:rsidR="007906D1" w:rsidRPr="005F09A4" w:rsidRDefault="007906D1" w:rsidP="002645F1">
      <w:pPr>
        <w:pStyle w:val="Akapitzlist"/>
        <w:numPr>
          <w:ilvl w:val="0"/>
          <w:numId w:val="115"/>
        </w:numPr>
        <w:spacing w:line="360" w:lineRule="auto"/>
        <w:ind w:left="851"/>
        <w:jc w:val="both"/>
        <w:rPr>
          <w:rFonts w:ascii="Century Gothic,Arial" w:eastAsia="Century Gothic,Arial" w:hAnsi="Century Gothic,Arial" w:cs="Century Gothic,Arial"/>
        </w:rPr>
      </w:pPr>
      <w:r w:rsidRPr="005F09A4">
        <w:rPr>
          <w:rFonts w:ascii="Century Gothic" w:eastAsia="Century Gothic" w:hAnsi="Century Gothic" w:cs="Century Gothic"/>
          <w:color w:val="000000" w:themeColor="text1"/>
        </w:rPr>
        <w:t>dane podmiotu zewnętrznego lub osób fizycznych realizujących czynności fotografowania, filmowania, szkicowania, nagrywania dźwięku,</w:t>
      </w:r>
    </w:p>
    <w:p w14:paraId="70578C07" w14:textId="77777777" w:rsidR="007906D1" w:rsidRPr="005F09A4" w:rsidRDefault="007906D1" w:rsidP="002645F1">
      <w:pPr>
        <w:pStyle w:val="Akapitzlist"/>
        <w:numPr>
          <w:ilvl w:val="0"/>
          <w:numId w:val="115"/>
        </w:numPr>
        <w:spacing w:line="360" w:lineRule="auto"/>
        <w:ind w:left="851"/>
        <w:jc w:val="both"/>
        <w:rPr>
          <w:rFonts w:ascii="Century Gothic,Arial" w:eastAsia="Century Gothic,Arial" w:hAnsi="Century Gothic,Arial" w:cs="Century Gothic,Arial"/>
        </w:rPr>
      </w:pPr>
      <w:r w:rsidRPr="005F09A4">
        <w:rPr>
          <w:rFonts w:ascii="Century Gothic" w:eastAsia="Century Gothic" w:hAnsi="Century Gothic" w:cs="Century Gothic"/>
          <w:color w:val="000000" w:themeColor="text1"/>
        </w:rPr>
        <w:t xml:space="preserve">uzasadnienie. </w:t>
      </w:r>
    </w:p>
    <w:p w14:paraId="69A3ED3D" w14:textId="596A4DCB" w:rsidR="007906D1" w:rsidRPr="005F09A4" w:rsidRDefault="007906D1" w:rsidP="007906D1">
      <w:pPr>
        <w:spacing w:line="360" w:lineRule="auto"/>
        <w:ind w:left="284"/>
        <w:jc w:val="both"/>
      </w:pPr>
      <w:r w:rsidRPr="005F09A4">
        <w:rPr>
          <w:rFonts w:ascii="Century Gothic" w:eastAsia="Century Gothic" w:hAnsi="Century Gothic" w:cs="Century Gothic"/>
          <w:color w:val="000000" w:themeColor="text1"/>
        </w:rPr>
        <w:t xml:space="preserve">Uzyskanie zgody Zamawiającego na  fotografowanie, filmowanie, szkicowanie i nagrywanie dźwięku na terenie realizowanej </w:t>
      </w:r>
      <w:r w:rsidR="00503D71" w:rsidRPr="005F09A4">
        <w:rPr>
          <w:rFonts w:ascii="Century Gothic" w:eastAsia="Century Gothic" w:hAnsi="Century Gothic" w:cs="Century Gothic"/>
          <w:color w:val="000000" w:themeColor="text1"/>
        </w:rPr>
        <w:t>I</w:t>
      </w:r>
      <w:r w:rsidRPr="005F09A4">
        <w:rPr>
          <w:rFonts w:ascii="Century Gothic" w:eastAsia="Century Gothic" w:hAnsi="Century Gothic" w:cs="Century Gothic"/>
          <w:color w:val="000000" w:themeColor="text1"/>
        </w:rPr>
        <w:t xml:space="preserve">nwestycji, w innym zakresie niż dozwolony Umową, nie oznacza automatycznej zgody na publikację materiału. Upublicznianie jakichkolwiek zdjęć, czy wideo z </w:t>
      </w:r>
      <w:r w:rsidR="00503D71" w:rsidRPr="005F09A4">
        <w:rPr>
          <w:rFonts w:ascii="Century Gothic" w:eastAsia="Century Gothic" w:hAnsi="Century Gothic" w:cs="Century Gothic"/>
          <w:color w:val="000000" w:themeColor="text1"/>
        </w:rPr>
        <w:t>T</w:t>
      </w:r>
      <w:r w:rsidRPr="005F09A4">
        <w:rPr>
          <w:rFonts w:ascii="Century Gothic" w:eastAsia="Century Gothic" w:hAnsi="Century Gothic" w:cs="Century Gothic"/>
          <w:color w:val="000000" w:themeColor="text1"/>
        </w:rPr>
        <w:t xml:space="preserve">erenu </w:t>
      </w:r>
      <w:r w:rsidR="00503D71" w:rsidRPr="005F09A4">
        <w:rPr>
          <w:rFonts w:ascii="Century Gothic" w:eastAsia="Century Gothic" w:hAnsi="Century Gothic" w:cs="Century Gothic"/>
          <w:color w:val="000000" w:themeColor="text1"/>
        </w:rPr>
        <w:t>B</w:t>
      </w:r>
      <w:r w:rsidRPr="005F09A4">
        <w:rPr>
          <w:rFonts w:ascii="Century Gothic" w:eastAsia="Century Gothic" w:hAnsi="Century Gothic" w:cs="Century Gothic"/>
          <w:color w:val="000000" w:themeColor="text1"/>
        </w:rPr>
        <w:t xml:space="preserve">udowy i jego bezpośredniego otoczenia musi być poprzedzone weryfikacją materiału oraz uzyskaniem akceptacji ze strony Zamawiającego. Zamawiający zastrzega sobie prawo odmowy publikacji zdjęć, </w:t>
      </w:r>
      <w:r w:rsidR="00503D71" w:rsidRPr="005F09A4">
        <w:rPr>
          <w:rFonts w:ascii="Century Gothic" w:eastAsia="Century Gothic" w:hAnsi="Century Gothic" w:cs="Century Gothic"/>
          <w:color w:val="000000" w:themeColor="text1"/>
        </w:rPr>
        <w:t>szkiców, filmów, nagrań dźwięku,</w:t>
      </w:r>
      <w:r w:rsidRPr="005F09A4">
        <w:rPr>
          <w:rFonts w:ascii="Century Gothic" w:eastAsia="Century Gothic" w:hAnsi="Century Gothic" w:cs="Century Gothic"/>
          <w:color w:val="000000" w:themeColor="text1"/>
        </w:rPr>
        <w:t xml:space="preserve"> wideo</w:t>
      </w:r>
      <w:r w:rsidR="00503D71" w:rsidRPr="005F09A4">
        <w:rPr>
          <w:rFonts w:ascii="Century Gothic" w:eastAsia="Century Gothic" w:hAnsi="Century Gothic" w:cs="Century Gothic"/>
          <w:color w:val="000000" w:themeColor="text1"/>
        </w:rPr>
        <w:t>, inne</w:t>
      </w:r>
      <w:r w:rsidRPr="005F09A4">
        <w:rPr>
          <w:rFonts w:ascii="Century Gothic" w:eastAsia="Century Gothic" w:hAnsi="Century Gothic" w:cs="Century Gothic"/>
          <w:color w:val="000000" w:themeColor="text1"/>
        </w:rPr>
        <w:t xml:space="preserve"> w jego całości lub części oraz wydania wiążących dla Wykonawcy zastrzeżeń do publikacji.</w:t>
      </w:r>
    </w:p>
    <w:p w14:paraId="50D13160" w14:textId="6BCB4EB9" w:rsidR="007906D1" w:rsidRPr="00692CE4" w:rsidRDefault="007906D1">
      <w:pPr>
        <w:pStyle w:val="Akapitzlist"/>
        <w:numPr>
          <w:ilvl w:val="0"/>
          <w:numId w:val="20"/>
        </w:numPr>
        <w:spacing w:line="360" w:lineRule="auto"/>
        <w:ind w:left="284"/>
        <w:jc w:val="both"/>
        <w:rPr>
          <w:b/>
          <w:bCs/>
          <w:color w:val="000000" w:themeColor="text1"/>
        </w:rPr>
      </w:pPr>
      <w:r w:rsidRPr="005F09A4">
        <w:rPr>
          <w:rFonts w:ascii="Century Gothic" w:eastAsia="Century Gothic" w:hAnsi="Century Gothic" w:cs="Century Gothic"/>
          <w:color w:val="000000" w:themeColor="text1"/>
        </w:rPr>
        <w:t xml:space="preserve">Wykonawca zobowiązany jest do przestrzegania zasad fotografowania, filmowania, szkicowania i nagrywania dźwięku określonych </w:t>
      </w:r>
      <w:r w:rsidRPr="006A2AE8">
        <w:rPr>
          <w:rFonts w:ascii="Century Gothic" w:eastAsia="Century Gothic" w:hAnsi="Century Gothic" w:cs="Century Gothic"/>
          <w:color w:val="000000" w:themeColor="text1"/>
        </w:rPr>
        <w:t xml:space="preserve">w </w:t>
      </w:r>
      <w:r w:rsidR="0028320B" w:rsidRPr="006A2AE8">
        <w:rPr>
          <w:rFonts w:ascii="Century Gothic" w:eastAsia="Century Gothic" w:hAnsi="Century Gothic" w:cs="Century Gothic"/>
          <w:color w:val="000000" w:themeColor="text1"/>
        </w:rPr>
        <w:t xml:space="preserve">pkt </w:t>
      </w:r>
      <w:r w:rsidR="006A2AE8" w:rsidRPr="006A2AE8">
        <w:rPr>
          <w:rFonts w:ascii="Century Gothic" w:eastAsia="Century Gothic" w:hAnsi="Century Gothic" w:cs="Century Gothic"/>
          <w:color w:val="000000" w:themeColor="text1"/>
        </w:rPr>
        <w:t>31</w:t>
      </w:r>
      <w:r w:rsidRPr="005F09A4">
        <w:rPr>
          <w:rFonts w:ascii="Century Gothic" w:eastAsia="Century Gothic" w:hAnsi="Century Gothic" w:cs="Century Gothic"/>
          <w:color w:val="000000" w:themeColor="text1"/>
        </w:rPr>
        <w:t xml:space="preserve"> powyżej </w:t>
      </w:r>
      <w:r w:rsidRPr="00692CE4">
        <w:rPr>
          <w:rFonts w:ascii="Century Gothic" w:eastAsia="Century Gothic" w:hAnsi="Century Gothic" w:cs="Century Gothic"/>
          <w:color w:val="000000" w:themeColor="text1"/>
        </w:rPr>
        <w:t xml:space="preserve">oraz </w:t>
      </w:r>
      <w:r w:rsidRPr="00692CE4">
        <w:rPr>
          <w:rFonts w:ascii="Century Gothic" w:eastAsia="Century Gothic" w:hAnsi="Century Gothic" w:cs="Century Gothic"/>
          <w:b/>
          <w:bCs/>
          <w:color w:val="000000" w:themeColor="text1"/>
        </w:rPr>
        <w:t>Załącznikach nr 2</w:t>
      </w:r>
      <w:r w:rsidR="00221825" w:rsidRPr="00692CE4">
        <w:rPr>
          <w:rFonts w:ascii="Century Gothic" w:eastAsia="Century Gothic" w:hAnsi="Century Gothic" w:cs="Century Gothic"/>
          <w:b/>
          <w:bCs/>
          <w:color w:val="000000" w:themeColor="text1"/>
        </w:rPr>
        <w:t>3</w:t>
      </w:r>
      <w:r w:rsidRPr="00692CE4">
        <w:rPr>
          <w:rFonts w:ascii="Century Gothic" w:eastAsia="Century Gothic" w:hAnsi="Century Gothic" w:cs="Century Gothic"/>
          <w:b/>
          <w:bCs/>
          <w:color w:val="000000" w:themeColor="text1"/>
        </w:rPr>
        <w:t xml:space="preserve"> i 1</w:t>
      </w:r>
      <w:r w:rsidR="00A705E3" w:rsidRPr="00692CE4">
        <w:rPr>
          <w:rFonts w:ascii="Century Gothic" w:eastAsia="Century Gothic" w:hAnsi="Century Gothic" w:cs="Century Gothic"/>
          <w:b/>
          <w:bCs/>
          <w:color w:val="000000" w:themeColor="text1"/>
        </w:rPr>
        <w:t xml:space="preserve">5 </w:t>
      </w:r>
      <w:r w:rsidR="0027087B" w:rsidRPr="00692CE4">
        <w:rPr>
          <w:rFonts w:ascii="Century Gothic" w:eastAsia="Century Gothic" w:hAnsi="Century Gothic" w:cs="Century Gothic"/>
          <w:b/>
          <w:bCs/>
          <w:color w:val="000000" w:themeColor="text1"/>
        </w:rPr>
        <w:t>d</w:t>
      </w:r>
      <w:r w:rsidR="00C65ED2" w:rsidRPr="00692CE4">
        <w:rPr>
          <w:rFonts w:ascii="Century Gothic" w:eastAsia="Century Gothic" w:hAnsi="Century Gothic" w:cs="Century Gothic"/>
          <w:b/>
          <w:bCs/>
          <w:color w:val="000000" w:themeColor="text1"/>
        </w:rPr>
        <w:t>o Umowy</w:t>
      </w:r>
      <w:r w:rsidRPr="00692CE4">
        <w:rPr>
          <w:rFonts w:ascii="Century Gothic" w:eastAsia="Century Gothic" w:hAnsi="Century Gothic" w:cs="Century Gothic"/>
          <w:b/>
          <w:bCs/>
          <w:color w:val="000000" w:themeColor="text1"/>
        </w:rPr>
        <w:t xml:space="preserve">. </w:t>
      </w:r>
    </w:p>
    <w:p w14:paraId="045FFF27" w14:textId="71C9A0D2" w:rsidR="007906D1" w:rsidRPr="005F09A4" w:rsidRDefault="007906D1">
      <w:pPr>
        <w:pStyle w:val="Akapitzlist"/>
        <w:numPr>
          <w:ilvl w:val="0"/>
          <w:numId w:val="20"/>
        </w:numPr>
        <w:spacing w:line="360" w:lineRule="auto"/>
        <w:ind w:left="284"/>
        <w:jc w:val="both"/>
        <w:rPr>
          <w:color w:val="000000" w:themeColor="text1"/>
        </w:rPr>
      </w:pPr>
      <w:r w:rsidRPr="005F09A4">
        <w:rPr>
          <w:rFonts w:ascii="Century Gothic" w:eastAsia="Century Gothic" w:hAnsi="Century Gothic" w:cs="Century Gothic"/>
          <w:color w:val="000000" w:themeColor="text1"/>
        </w:rPr>
        <w:t xml:space="preserve">Na wezwanie Zamawiającego Wykonawca jest zobowiązany do trwałego usunięcia publikacji, która powstała i została opublikowana z naruszeniem </w:t>
      </w:r>
      <w:r w:rsidRPr="0022380D">
        <w:rPr>
          <w:rFonts w:ascii="Century Gothic" w:eastAsia="Century Gothic" w:hAnsi="Century Gothic" w:cs="Century Gothic"/>
          <w:color w:val="000000" w:themeColor="text1"/>
        </w:rPr>
        <w:t xml:space="preserve">zapisów </w:t>
      </w:r>
      <w:r w:rsidR="0028320B" w:rsidRPr="0022380D">
        <w:rPr>
          <w:rFonts w:ascii="Century Gothic" w:eastAsia="Century Gothic" w:hAnsi="Century Gothic" w:cs="Century Gothic"/>
          <w:color w:val="000000" w:themeColor="text1"/>
        </w:rPr>
        <w:t xml:space="preserve">pkt </w:t>
      </w:r>
      <w:r w:rsidR="0022380D" w:rsidRPr="0022380D">
        <w:rPr>
          <w:rFonts w:ascii="Century Gothic" w:eastAsia="Century Gothic" w:hAnsi="Century Gothic" w:cs="Century Gothic"/>
          <w:color w:val="000000" w:themeColor="text1"/>
        </w:rPr>
        <w:t>31</w:t>
      </w:r>
      <w:r w:rsidRPr="005F09A4">
        <w:rPr>
          <w:rFonts w:ascii="Century Gothic" w:eastAsia="Century Gothic" w:hAnsi="Century Gothic" w:cs="Century Gothic"/>
          <w:color w:val="000000" w:themeColor="text1"/>
        </w:rPr>
        <w:t xml:space="preserve"> powyżej oraz </w:t>
      </w:r>
      <w:r w:rsidRPr="00692CE4">
        <w:rPr>
          <w:rFonts w:ascii="Century Gothic" w:eastAsia="Century Gothic" w:hAnsi="Century Gothic" w:cs="Century Gothic"/>
          <w:b/>
          <w:bCs/>
          <w:color w:val="000000" w:themeColor="text1"/>
        </w:rPr>
        <w:t>Załączniku nr 1</w:t>
      </w:r>
      <w:r w:rsidR="00A705E3" w:rsidRPr="00692CE4">
        <w:rPr>
          <w:rFonts w:ascii="Century Gothic" w:eastAsia="Century Gothic" w:hAnsi="Century Gothic" w:cs="Century Gothic"/>
          <w:b/>
          <w:bCs/>
          <w:color w:val="000000" w:themeColor="text1"/>
        </w:rPr>
        <w:t>5</w:t>
      </w:r>
      <w:r w:rsidR="00C65ED2" w:rsidRPr="00692CE4">
        <w:rPr>
          <w:rFonts w:ascii="Century Gothic" w:eastAsia="Century Gothic" w:hAnsi="Century Gothic" w:cs="Century Gothic"/>
          <w:b/>
          <w:bCs/>
          <w:color w:val="000000" w:themeColor="text1"/>
        </w:rPr>
        <w:t xml:space="preserve"> do Umowy</w:t>
      </w:r>
      <w:r w:rsidRPr="00692CE4">
        <w:rPr>
          <w:rFonts w:ascii="Century Gothic" w:eastAsia="Century Gothic" w:hAnsi="Century Gothic" w:cs="Century Gothic"/>
          <w:color w:val="000000" w:themeColor="text1"/>
        </w:rPr>
        <w:t xml:space="preserve"> w wyznaczonym</w:t>
      </w:r>
      <w:r w:rsidRPr="005F09A4">
        <w:rPr>
          <w:rFonts w:ascii="Century Gothic" w:eastAsia="Century Gothic" w:hAnsi="Century Gothic" w:cs="Century Gothic"/>
          <w:color w:val="000000" w:themeColor="text1"/>
        </w:rPr>
        <w:t xml:space="preserve"> przez Zamawiającego terminie.</w:t>
      </w:r>
    </w:p>
    <w:p w14:paraId="30A7BCCC" w14:textId="4F38034C" w:rsidR="00E943B2" w:rsidRPr="005F09A4" w:rsidRDefault="00E943B2">
      <w:pPr>
        <w:pStyle w:val="Akapitzlist"/>
        <w:numPr>
          <w:ilvl w:val="0"/>
          <w:numId w:val="20"/>
        </w:numPr>
        <w:spacing w:line="360" w:lineRule="auto"/>
        <w:ind w:left="284"/>
        <w:jc w:val="both"/>
        <w:rPr>
          <w:rFonts w:eastAsia="Century Gothic,Arial"/>
        </w:rPr>
      </w:pPr>
      <w:r w:rsidRPr="005F09A4">
        <w:rPr>
          <w:rFonts w:ascii="Century Gothic,Arial" w:eastAsia="Century Gothic,Arial" w:hAnsi="Century Gothic,Arial" w:cs="Century Gothic,Arial"/>
        </w:rPr>
        <w:t xml:space="preserve">Wykonawca zrealizuje Przedmiot Umowy zgodnie z </w:t>
      </w:r>
      <w:bookmarkStart w:id="435" w:name="_Hlk89346188"/>
      <w:r w:rsidRPr="005F09A4">
        <w:rPr>
          <w:rFonts w:ascii="Century Gothic,Arial" w:eastAsia="Century Gothic,Arial" w:hAnsi="Century Gothic,Arial" w:cs="Century Gothic,Arial"/>
        </w:rPr>
        <w:t>Rozporządzeniem Ministra Gospodarki  z dnia 28 grudnia 2009 r. w sprawie bezpieczeństwa i higieny pracy przy budowie i eksploatacji  sieci gazowych oraz uruchamianiu instalacji gazu ziemnego</w:t>
      </w:r>
      <w:bookmarkEnd w:id="435"/>
      <w:r w:rsidRPr="005F09A4">
        <w:rPr>
          <w:rFonts w:ascii="Century Gothic,Arial" w:eastAsia="Century Gothic,Arial" w:hAnsi="Century Gothic,Arial" w:cs="Century Gothic,Arial"/>
        </w:rPr>
        <w:t>,</w:t>
      </w:r>
      <w:r w:rsidRPr="005F09A4">
        <w:rPr>
          <w:rFonts w:ascii="Century Gothic,Arial" w:eastAsia="Century Gothic,Arial" w:hAnsi="Century Gothic,Arial" w:cs="Century Gothic,Arial"/>
          <w:color w:val="000000" w:themeColor="text1"/>
        </w:rPr>
        <w:t xml:space="preserve"> w tym w szczególności mając na uwadze § 31 ust. 1 </w:t>
      </w:r>
      <w:r w:rsidR="00BE5281" w:rsidRPr="005F09A4">
        <w:rPr>
          <w:rFonts w:ascii="Century Gothic,Arial" w:eastAsia="Century Gothic,Arial" w:hAnsi="Century Gothic,Arial" w:cs="Century Gothic,Arial"/>
          <w:color w:val="000000" w:themeColor="text1"/>
        </w:rPr>
        <w:t xml:space="preserve">tegoż </w:t>
      </w:r>
      <w:r w:rsidRPr="005F09A4">
        <w:rPr>
          <w:rFonts w:ascii="Century Gothic,Arial" w:eastAsia="Century Gothic,Arial" w:hAnsi="Century Gothic,Arial" w:cs="Century Gothic,Arial"/>
          <w:color w:val="000000" w:themeColor="text1"/>
        </w:rPr>
        <w:t xml:space="preserve">Rozporządzenia. </w:t>
      </w:r>
      <w:r w:rsidRPr="005F09A4">
        <w:rPr>
          <w:rFonts w:ascii="Century Gothic,Arial" w:eastAsia="Century Gothic,Arial" w:hAnsi="Century Gothic,Arial" w:cs="Century Gothic,Arial"/>
          <w:color w:val="70AD47" w:themeColor="accent6"/>
        </w:rPr>
        <w:t xml:space="preserve"> </w:t>
      </w:r>
    </w:p>
    <w:p w14:paraId="7FF2C348" w14:textId="77777777" w:rsidR="00FC3C7A" w:rsidRPr="005F09A4" w:rsidRDefault="00FC3C7A" w:rsidP="00D27C5A">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436" w:name="_Toc89759624"/>
      <w:bookmarkStart w:id="437" w:name="_Toc160706827"/>
      <w:r w:rsidRPr="005F09A4">
        <w:rPr>
          <w:rFonts w:ascii="Century Gothic,Arial" w:eastAsia="Century Gothic,Arial" w:hAnsi="Century Gothic,Arial" w:cs="Century Gothic,Arial"/>
          <w:b/>
          <w:bCs/>
          <w:caps/>
          <w:sz w:val="20"/>
          <w:u w:val="single"/>
          <w:lang w:eastAsia="en-US"/>
        </w:rPr>
        <w:t>ARTYKUŁ 6. TEREN BUDOWY</w:t>
      </w:r>
      <w:bookmarkEnd w:id="436"/>
      <w:bookmarkEnd w:id="437"/>
      <w:r w:rsidRPr="005F09A4">
        <w:rPr>
          <w:rFonts w:ascii="Century Gothic,Arial" w:eastAsia="Century Gothic,Arial" w:hAnsi="Century Gothic,Arial" w:cs="Century Gothic,Arial"/>
          <w:b/>
          <w:bCs/>
          <w:caps/>
          <w:sz w:val="20"/>
          <w:u w:val="single"/>
          <w:lang w:eastAsia="en-US"/>
        </w:rPr>
        <w:t xml:space="preserve"> </w:t>
      </w:r>
    </w:p>
    <w:p w14:paraId="1F3AA110" w14:textId="77777777" w:rsidR="00FC3C7A" w:rsidRPr="005F09A4" w:rsidRDefault="00FC3C7A">
      <w:pPr>
        <w:numPr>
          <w:ilvl w:val="0"/>
          <w:numId w:val="19"/>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Wykonawca jest zobowiązany do przygotowania oraz zagospodarowania Terenu Budowy i terenów przyległych, w tym:</w:t>
      </w:r>
    </w:p>
    <w:p w14:paraId="274198B0" w14:textId="77777777" w:rsidR="00FC3C7A" w:rsidRPr="005F09A4" w:rsidRDefault="00FC3C7A" w:rsidP="002645F1">
      <w:pPr>
        <w:pStyle w:val="BodyText21"/>
        <w:numPr>
          <w:ilvl w:val="0"/>
          <w:numId w:val="4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 zabezpieczenia Terenu Budowy oraz wszelkiego mienia na nim się znajdującego, </w:t>
      </w:r>
    </w:p>
    <w:p w14:paraId="1A8B626B" w14:textId="77777777" w:rsidR="00FC3C7A" w:rsidRPr="005F09A4" w:rsidRDefault="00FC3C7A" w:rsidP="002645F1">
      <w:pPr>
        <w:pStyle w:val="BodyText21"/>
        <w:numPr>
          <w:ilvl w:val="0"/>
          <w:numId w:val="4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wykonania dróg dojazdowych (w tym tymczasowych),</w:t>
      </w:r>
    </w:p>
    <w:p w14:paraId="704B6B79" w14:textId="77777777" w:rsidR="00FC3C7A" w:rsidRPr="005F09A4" w:rsidRDefault="00FC3C7A" w:rsidP="002645F1">
      <w:pPr>
        <w:pStyle w:val="BodyText21"/>
        <w:numPr>
          <w:ilvl w:val="0"/>
          <w:numId w:val="4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ustawienia zaplecza socjalnego i biurowego,</w:t>
      </w:r>
    </w:p>
    <w:p w14:paraId="18670189" w14:textId="77777777" w:rsidR="00FC3C7A" w:rsidRPr="005F09A4" w:rsidRDefault="00FC3C7A" w:rsidP="002645F1">
      <w:pPr>
        <w:pStyle w:val="BodyText21"/>
        <w:numPr>
          <w:ilvl w:val="0"/>
          <w:numId w:val="4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wykonania lub dostarczenia Urządzeń Tymczasowych,</w:t>
      </w:r>
    </w:p>
    <w:p w14:paraId="42B2B2EB" w14:textId="77777777" w:rsidR="00FC3C7A" w:rsidRPr="005F09A4" w:rsidRDefault="00FC3C7A" w:rsidP="002645F1">
      <w:pPr>
        <w:pStyle w:val="BodyText21"/>
        <w:numPr>
          <w:ilvl w:val="0"/>
          <w:numId w:val="4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lastRenderedPageBreak/>
        <w:t>zapewnienia zasilania energetycznego w czasie realizacji Umowy,</w:t>
      </w:r>
    </w:p>
    <w:p w14:paraId="5C86CC84" w14:textId="77777777" w:rsidR="00FC3C7A" w:rsidRPr="005F09A4" w:rsidRDefault="00FC3C7A" w:rsidP="002645F1">
      <w:pPr>
        <w:pStyle w:val="BodyText21"/>
        <w:numPr>
          <w:ilvl w:val="0"/>
          <w:numId w:val="4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doprowadzenia i rozprowadzenia wody wraz z odprowadzaniem ścieków,</w:t>
      </w:r>
    </w:p>
    <w:p w14:paraId="3A60DA6A" w14:textId="77777777" w:rsidR="00FC3C7A" w:rsidRPr="005F09A4" w:rsidRDefault="00FC3C7A" w:rsidP="002645F1">
      <w:pPr>
        <w:pStyle w:val="BodyText21"/>
        <w:numPr>
          <w:ilvl w:val="0"/>
          <w:numId w:val="4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wykonania niezbędnych zabezpieczeń i ogrodzeń (w tym tymczasowych),</w:t>
      </w:r>
    </w:p>
    <w:p w14:paraId="30A7F504" w14:textId="77777777" w:rsidR="00FC3C7A" w:rsidRPr="005F09A4" w:rsidRDefault="00FC3C7A" w:rsidP="002645F1">
      <w:pPr>
        <w:pStyle w:val="BodyText21"/>
        <w:numPr>
          <w:ilvl w:val="0"/>
          <w:numId w:val="4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ustawienia tablic informacyjnych, barier, bram, taśm ostrzegawczych i temu podobnych, które mogą być niezbędne dla ochrony własności Zamawiającego oraz sąsiednich nieruchomości w okresie wykonywania Umowy,</w:t>
      </w:r>
    </w:p>
    <w:p w14:paraId="366F727F" w14:textId="77777777" w:rsidR="00FC3C7A" w:rsidRPr="005F09A4" w:rsidRDefault="00FC3C7A" w:rsidP="002645F1">
      <w:pPr>
        <w:pStyle w:val="BodyText21"/>
        <w:numPr>
          <w:ilvl w:val="0"/>
          <w:numId w:val="4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przygotowania istniejących instalacji i obiektów znajdujących się na Terenie Budowy do prowadzenia Robót, w szczególności związanych z przygotowaniem Inwestycji, jej budową oraz przyłączeniem do istniejących sieci, </w:t>
      </w:r>
    </w:p>
    <w:p w14:paraId="6C883605" w14:textId="77777777" w:rsidR="00FC3C7A" w:rsidRPr="005F09A4" w:rsidRDefault="00FC3C7A" w:rsidP="002645F1">
      <w:pPr>
        <w:pStyle w:val="BodyText21"/>
        <w:numPr>
          <w:ilvl w:val="0"/>
          <w:numId w:val="4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zorganizowania i utrzymania placów składowych i magazynów, w tym na potrzeby składowania całości Dostaw Inwestorskich (wraz z ochroną miejsca składowania Dostaw Inwestorskich), </w:t>
      </w:r>
    </w:p>
    <w:p w14:paraId="408D4D63" w14:textId="50256D95" w:rsidR="00FC3C7A" w:rsidRPr="005F09A4" w:rsidRDefault="00FC3C7A" w:rsidP="002645F1">
      <w:pPr>
        <w:pStyle w:val="BodyText21"/>
        <w:numPr>
          <w:ilvl w:val="0"/>
          <w:numId w:val="4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 przypadku zaistnienia konieczności składowania Dostaw Inwestorskich (lub ich części) w magazynach i na placach składowych i</w:t>
      </w:r>
      <w:r w:rsidR="00E2596E" w:rsidRPr="005F09A4">
        <w:rPr>
          <w:rFonts w:ascii="Century Gothic,Arial" w:eastAsia="Century Gothic,Arial" w:hAnsi="Century Gothic,Arial" w:cs="Century Gothic,Arial"/>
          <w:sz w:val="20"/>
        </w:rPr>
        <w:t>nn</w:t>
      </w:r>
      <w:r w:rsidRPr="005F09A4">
        <w:rPr>
          <w:rFonts w:ascii="Century Gothic,Arial" w:eastAsia="Century Gothic,Arial" w:hAnsi="Century Gothic,Arial" w:cs="Century Gothic,Arial"/>
          <w:sz w:val="20"/>
        </w:rPr>
        <w:t>ych niż zorganizowane przez Wykonawcę (np. z powodu opóźnienia spodziewanego terminu zawarcia Umowy</w:t>
      </w:r>
      <w:r w:rsidR="00571625" w:rsidRPr="005F09A4">
        <w:rPr>
          <w:rFonts w:ascii="Century Gothic,Arial" w:eastAsia="Century Gothic,Arial" w:hAnsi="Century Gothic,Arial" w:cs="Century Gothic,Arial"/>
          <w:sz w:val="20"/>
        </w:rPr>
        <w:t>,</w:t>
      </w:r>
      <w:r w:rsidRPr="005F09A4">
        <w:rPr>
          <w:rFonts w:ascii="Century Gothic,Arial" w:eastAsia="Century Gothic,Arial" w:hAnsi="Century Gothic,Arial" w:cs="Century Gothic,Arial"/>
          <w:sz w:val="20"/>
        </w:rPr>
        <w:t xml:space="preserve"> Zamawiający dokona odbioru Dostaw Inwestorskich), wówczas Wykonawca, do końca miesiąca następującego po miesiącu</w:t>
      </w:r>
      <w:r w:rsidR="00571625" w:rsidRPr="005F09A4">
        <w:rPr>
          <w:rFonts w:ascii="Century Gothic,Arial" w:eastAsia="Century Gothic,Arial" w:hAnsi="Century Gothic,Arial" w:cs="Century Gothic,Arial"/>
          <w:sz w:val="20"/>
        </w:rPr>
        <w:t>,</w:t>
      </w:r>
      <w:r w:rsidRPr="005F09A4">
        <w:rPr>
          <w:rFonts w:ascii="Century Gothic,Arial" w:eastAsia="Century Gothic,Arial" w:hAnsi="Century Gothic,Arial" w:cs="Century Gothic,Arial"/>
          <w:sz w:val="20"/>
        </w:rPr>
        <w:t xml:space="preserve"> w którym została zawarta Umowa, według własnego wyboru dokona:</w:t>
      </w:r>
    </w:p>
    <w:p w14:paraId="07DE9447" w14:textId="77777777" w:rsidR="00FC3C7A" w:rsidRPr="005F09A4" w:rsidRDefault="00FC3C7A" w:rsidP="002645F1">
      <w:pPr>
        <w:pStyle w:val="BodyText21"/>
        <w:numPr>
          <w:ilvl w:val="1"/>
          <w:numId w:val="107"/>
        </w:numPr>
        <w:tabs>
          <w:tab w:val="left" w:pos="-1985"/>
          <w:tab w:val="left" w:pos="-1843"/>
          <w:tab w:val="left" w:pos="-1560"/>
          <w:tab w:val="left" w:pos="-1276"/>
        </w:tabs>
        <w:suppressAutoHyphens/>
        <w:spacing w:line="360" w:lineRule="auto"/>
        <w:ind w:left="1134"/>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przejęcia Dostaw Inwestorskich i magazynów i placów składowych (dotyczy sytuacji gdy Zamawiający będzie najemcą), lub</w:t>
      </w:r>
    </w:p>
    <w:p w14:paraId="00EB1BF2" w14:textId="77777777" w:rsidR="00FC3C7A" w:rsidRPr="005F09A4" w:rsidRDefault="00FC3C7A" w:rsidP="002645F1">
      <w:pPr>
        <w:pStyle w:val="BodyText21"/>
        <w:numPr>
          <w:ilvl w:val="1"/>
          <w:numId w:val="107"/>
        </w:numPr>
        <w:tabs>
          <w:tab w:val="left" w:pos="-1985"/>
          <w:tab w:val="left" w:pos="-1843"/>
          <w:tab w:val="left" w:pos="-1560"/>
          <w:tab w:val="left" w:pos="-1276"/>
        </w:tabs>
        <w:suppressAutoHyphens/>
        <w:spacing w:line="360" w:lineRule="auto"/>
        <w:ind w:left="1134"/>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przejęcia Dostaw Inwestorskich i zorganizuje załadunek, transport i rozładunek do magazynów i placów składowych zorganizowanych przez Wykonawcę.</w:t>
      </w:r>
    </w:p>
    <w:p w14:paraId="569BD693" w14:textId="1C5BAE23" w:rsidR="00FC3C7A" w:rsidRPr="005F09A4" w:rsidRDefault="00FC3C7A" w:rsidP="00FC3C7A">
      <w:pPr>
        <w:pStyle w:val="BodyText21"/>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W przypadku bezskutecznego upływu terminu wskazanego w zdaniu poprzednim Zamawiający, z zachowaniem innych uprawnień umownych,  obciąży Wykonawcę kosztami utrzymania i ochrony placów składowych i magazynów. </w:t>
      </w:r>
    </w:p>
    <w:p w14:paraId="0F76B8BD" w14:textId="77777777" w:rsidR="00890F0F" w:rsidRPr="005F09A4" w:rsidRDefault="00890F0F">
      <w:pPr>
        <w:numPr>
          <w:ilvl w:val="0"/>
          <w:numId w:val="19"/>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Rozpoczęcie realizacji robót budowlanych przez Wykonawcę nastąpi po protokolarnym przejęciu Terenu Budowy przez Wykonawcę.</w:t>
      </w:r>
    </w:p>
    <w:p w14:paraId="5BA0893C" w14:textId="017EBF2D" w:rsidR="00FC3C7A" w:rsidRPr="005F09A4" w:rsidRDefault="00FC3C7A">
      <w:pPr>
        <w:numPr>
          <w:ilvl w:val="0"/>
          <w:numId w:val="19"/>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Zamawiający zobowiązuje się przekazać protokolarnie Wykonawcy Teren Budowy w całości lub w częściach niezbędnych dla realizacji Inwestycji, w terminie </w:t>
      </w:r>
      <w:r w:rsidRPr="005F09A4">
        <w:rPr>
          <w:rFonts w:ascii="Century Gothic" w:eastAsia="Century Gothic" w:hAnsi="Century Gothic" w:cs="Century Gothic"/>
          <w:b/>
          <w:bCs/>
        </w:rPr>
        <w:t>7 dni</w:t>
      </w:r>
      <w:r w:rsidRPr="005F09A4">
        <w:rPr>
          <w:rFonts w:ascii="Century Gothic,Arial" w:eastAsia="Century Gothic,Arial" w:hAnsi="Century Gothic,Arial" w:cs="Century Gothic,Arial"/>
        </w:rPr>
        <w:t xml:space="preserve"> po zgłoszeniu przez Wykonawcę gotowości przejęcia Terenu Budowy lub jego części</w:t>
      </w:r>
      <w:r w:rsidR="00890F0F" w:rsidRPr="005F09A4">
        <w:rPr>
          <w:rFonts w:ascii="Century Gothic,Arial" w:eastAsia="Century Gothic,Arial" w:hAnsi="Century Gothic,Arial" w:cs="Century Gothic,Arial"/>
        </w:rPr>
        <w:t xml:space="preserve"> (warunkiem zgłoszenia gotowości jest dokonanie przez Wykonawcę geodezyjnego wytyczenia </w:t>
      </w:r>
      <w:r w:rsidR="00B117E0" w:rsidRPr="005F09A4">
        <w:rPr>
          <w:rFonts w:ascii="Century Gothic,Arial" w:eastAsia="Century Gothic,Arial" w:hAnsi="Century Gothic,Arial" w:cs="Century Gothic,Arial"/>
        </w:rPr>
        <w:t xml:space="preserve">odpowiednio </w:t>
      </w:r>
      <w:r w:rsidR="00890F0F" w:rsidRPr="005F09A4">
        <w:rPr>
          <w:rFonts w:ascii="Century Gothic,Arial" w:eastAsia="Century Gothic,Arial" w:hAnsi="Century Gothic,Arial" w:cs="Century Gothic,Arial"/>
        </w:rPr>
        <w:t>Terenu Budowy lub jego części)</w:t>
      </w:r>
      <w:r w:rsidR="00823B21" w:rsidRPr="005F09A4">
        <w:rPr>
          <w:rFonts w:ascii="Century Gothic,Arial" w:eastAsia="Century Gothic,Arial" w:hAnsi="Century Gothic,Arial" w:cs="Century Gothic,Arial"/>
        </w:rPr>
        <w:t>.</w:t>
      </w:r>
      <w:r w:rsidR="00B117E0" w:rsidRPr="005F09A4">
        <w:rPr>
          <w:rFonts w:ascii="Century Gothic,Arial" w:eastAsia="Century Gothic,Arial" w:hAnsi="Century Gothic,Arial" w:cs="Century Gothic,Arial"/>
        </w:rPr>
        <w:t xml:space="preserve"> Powyższe nie narusza obowiązku terminowej realizacji Umowy przez Wykonawcę, który ma obowiązek zgłoszenia gotowości przejęcia Terenu Budowy oraz przejęcia Terenu Budowy, aby nie zagrażało to terminowej realizacji Umowy przez Wykonawcę</w:t>
      </w:r>
      <w:r w:rsidR="00890F0F" w:rsidRPr="005F09A4">
        <w:rPr>
          <w:rFonts w:ascii="Century Gothic,Arial" w:eastAsia="Century Gothic,Arial" w:hAnsi="Century Gothic,Arial" w:cs="Century Gothic,Arial"/>
        </w:rPr>
        <w:t>)</w:t>
      </w:r>
      <w:r w:rsidR="00823B21" w:rsidRPr="005F09A4">
        <w:rPr>
          <w:rFonts w:ascii="Century Gothic,Arial" w:eastAsia="Century Gothic,Arial" w:hAnsi="Century Gothic,Arial" w:cs="Century Gothic,Arial"/>
        </w:rPr>
        <w:t>.</w:t>
      </w:r>
    </w:p>
    <w:p w14:paraId="38BDB391" w14:textId="34805EE7" w:rsidR="00FC3C7A" w:rsidRPr="005F09A4" w:rsidRDefault="00FC3C7A">
      <w:pPr>
        <w:numPr>
          <w:ilvl w:val="0"/>
          <w:numId w:val="19"/>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Od momentu protokolarnego przekazania Terenu Budowy do daty Odbioru Eks</w:t>
      </w:r>
      <w:r w:rsidR="00E2596E" w:rsidRPr="005F09A4">
        <w:rPr>
          <w:rFonts w:ascii="Century Gothic,Arial" w:eastAsia="Century Gothic,Arial" w:hAnsi="Century Gothic,Arial" w:cs="Century Gothic,Arial"/>
        </w:rPr>
        <w:t>plo</w:t>
      </w:r>
      <w:r w:rsidRPr="005F09A4">
        <w:rPr>
          <w:rFonts w:ascii="Century Gothic,Arial" w:eastAsia="Century Gothic,Arial" w:hAnsi="Century Gothic,Arial" w:cs="Century Gothic,Arial"/>
        </w:rPr>
        <w:t xml:space="preserve">atacyjnego, z </w:t>
      </w:r>
      <w:r w:rsidRPr="00692CE4">
        <w:rPr>
          <w:rFonts w:ascii="Century Gothic,Arial" w:eastAsia="Century Gothic,Arial" w:hAnsi="Century Gothic,Arial" w:cs="Century Gothic,Arial"/>
        </w:rPr>
        <w:t>zastrzeżeniem postanowień Art. 19 Umowy, Wykonawca</w:t>
      </w:r>
      <w:r w:rsidRPr="005F09A4">
        <w:rPr>
          <w:rFonts w:ascii="Century Gothic,Arial" w:eastAsia="Century Gothic,Arial" w:hAnsi="Century Gothic,Arial" w:cs="Century Gothic,Arial"/>
        </w:rPr>
        <w:t xml:space="preserve"> ponosi ryzyko uszkodzenia, zniszczenia lub utraty jakichkolwiek Robót, Sprzętu, Materiałów, Urządzeń i </w:t>
      </w:r>
      <w:r w:rsidRPr="005F09A4">
        <w:rPr>
          <w:rFonts w:ascii="Century Gothic,Arial" w:eastAsia="Century Gothic,Arial" w:hAnsi="Century Gothic,Arial" w:cs="Century Gothic,Arial"/>
        </w:rPr>
        <w:lastRenderedPageBreak/>
        <w:t xml:space="preserve">Dostaw Inwestorskich znajdujących się na Terenie Budowy oraz ryzyko wszelkich innych szkód w mieniu znajdującym się na Terenie Budowy, a także ryzyko związane z utratą zdrowia lub życia przez osoby przebywające na Terenie Budowy w związku z wykonywaniem Robót </w:t>
      </w:r>
      <w:bookmarkStart w:id="438" w:name="_Hlk482183296"/>
      <w:r w:rsidRPr="005F09A4">
        <w:rPr>
          <w:rFonts w:ascii="Century Gothic,Arial" w:eastAsia="Century Gothic,Arial" w:hAnsi="Century Gothic,Arial" w:cs="Century Gothic,Arial"/>
        </w:rPr>
        <w:t xml:space="preserve">oraz zwierzęta gospodarskie w rozumieniu ustawy z dnia </w:t>
      </w:r>
      <w:r w:rsidR="00907B3E" w:rsidRPr="005F09A4">
        <w:rPr>
          <w:rFonts w:ascii="Century Gothic,Arial" w:eastAsia="Century Gothic,Arial" w:hAnsi="Century Gothic,Arial" w:cs="Century Gothic,Arial"/>
        </w:rPr>
        <w:t>10 grudnia</w:t>
      </w:r>
      <w:r w:rsidRPr="005F09A4">
        <w:rPr>
          <w:rFonts w:ascii="Century Gothic,Arial" w:eastAsia="Century Gothic,Arial" w:hAnsi="Century Gothic,Arial" w:cs="Century Gothic,Arial"/>
        </w:rPr>
        <w:t xml:space="preserve"> 20</w:t>
      </w:r>
      <w:r w:rsidR="00907B3E" w:rsidRPr="005F09A4">
        <w:rPr>
          <w:rFonts w:ascii="Century Gothic,Arial" w:eastAsia="Century Gothic,Arial" w:hAnsi="Century Gothic,Arial" w:cs="Century Gothic,Arial"/>
        </w:rPr>
        <w:t>20</w:t>
      </w:r>
      <w:r w:rsidRPr="005F09A4">
        <w:rPr>
          <w:rFonts w:ascii="Century Gothic,Arial" w:eastAsia="Century Gothic,Arial" w:hAnsi="Century Gothic,Arial" w:cs="Century Gothic,Arial"/>
        </w:rPr>
        <w:t xml:space="preserve"> r. o organizacji hodowli i rozrodzie zwierząt gospodarskich</w:t>
      </w:r>
      <w:bookmarkEnd w:id="438"/>
      <w:r w:rsidRPr="005F09A4">
        <w:rPr>
          <w:rFonts w:ascii="Century Gothic,Arial" w:eastAsia="Century Gothic,Arial" w:hAnsi="Century Gothic,Arial" w:cs="Century Gothic,Arial"/>
        </w:rPr>
        <w:t xml:space="preserve">. Wystąpienie takich szkód nie zwalnia Wykonawcy z obowiązku terminowego i należytego wykonania Inwestycji. </w:t>
      </w:r>
    </w:p>
    <w:p w14:paraId="609E8350" w14:textId="2040D56E" w:rsidR="00FC3C7A" w:rsidRPr="005F09A4" w:rsidRDefault="00FC3C7A">
      <w:pPr>
        <w:numPr>
          <w:ilvl w:val="0"/>
          <w:numId w:val="19"/>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W czasie realizacji Robót Wykonawca będzie utrzymywał Teren Budowy w stanie wolnym od wszelkich przeszkód komunikacyjnych oraz będzie usuwał wszelkie urządzenia pomocnicze, zbędne Materiały, odpady i śmieci oraz niepotrzebne Urządzenia Tymczasowe. Wykonawca zawrze odpowiednie umowy na wywóz śmieci, nieczystości i odpadów budowlanych z podmiotami posiadającymi odpowiednie zezwolenia. Wykonawca powiadomi Zamawiającego na piśmie o wywiązaniu się z tego obowiązku w ciągu </w:t>
      </w:r>
      <w:r w:rsidRPr="005F09A4">
        <w:rPr>
          <w:rFonts w:ascii="Century Gothic,Arial" w:eastAsia="Century Gothic,Arial" w:hAnsi="Century Gothic,Arial" w:cs="Century Gothic,Arial"/>
          <w:b/>
          <w:bCs/>
        </w:rPr>
        <w:t>2 tygodni</w:t>
      </w:r>
      <w:r w:rsidRPr="005F09A4">
        <w:rPr>
          <w:rFonts w:ascii="Century Gothic,Arial" w:eastAsia="Century Gothic,Arial" w:hAnsi="Century Gothic,Arial" w:cs="Century Gothic,Arial"/>
        </w:rPr>
        <w:t xml:space="preserve"> od protokolarnego przekazania Terenu Budowy. Wykonawca zobowiązany jest przedsięwziąć kroki </w:t>
      </w:r>
      <w:r w:rsidR="00660BE8" w:rsidRPr="005F09A4">
        <w:rPr>
          <w:rFonts w:ascii="Century Gothic,Arial" w:eastAsia="Century Gothic,Arial" w:hAnsi="Century Gothic,Arial" w:cs="Century Gothic,Arial"/>
        </w:rPr>
        <w:t>wynikające z Dokumentacji Przetargowej, wydanych decyzji, zgód, zezwoleń oraz przepisów prawa</w:t>
      </w:r>
      <w:r w:rsidRPr="005F09A4">
        <w:rPr>
          <w:rFonts w:ascii="Century Gothic,Arial" w:eastAsia="Century Gothic,Arial" w:hAnsi="Century Gothic,Arial" w:cs="Century Gothic,Arial"/>
        </w:rPr>
        <w:t xml:space="preserve"> w celu ochrony środowiska na Terenie Budowy oraz poza nim tak, aby uniknąć uszkodzeń lub niedogodności dla osób lub własności osób trzecich, wynikających z zanieczyszczenia, skażenia, hałasu, drgań, wibracji, zawilgocenia, wody gruntowej i opadowej lub innych powodów podczas prowadzenia Robót, a będących konsekwencją stosowanych przez Wykonawcę metod pracy i organizacji Robót. </w:t>
      </w:r>
    </w:p>
    <w:p w14:paraId="3C207266" w14:textId="2C86FDF7" w:rsidR="00FC3C7A" w:rsidRPr="005F09A4" w:rsidRDefault="00FC3C7A">
      <w:pPr>
        <w:numPr>
          <w:ilvl w:val="0"/>
          <w:numId w:val="19"/>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Po zakończeniu Robót Wykonawca zobowiązany jest uporządkować Teren Budowy i przekazać go właścicielom lub innym podmiotom posiadającym tytuł prawny do nieruchomości przed terminem Odbioru Eksploatacyjnego</w:t>
      </w:r>
      <w:r w:rsidRPr="005F09A4">
        <w:t xml:space="preserve"> </w:t>
      </w:r>
      <w:r w:rsidRPr="005F09A4">
        <w:rPr>
          <w:rFonts w:ascii="Century Gothic,Arial" w:eastAsia="Century Gothic,Arial" w:hAnsi="Century Gothic,Arial" w:cs="Century Gothic,Arial"/>
        </w:rPr>
        <w:t xml:space="preserve">i za zgodą Kierownika Projektu Zamawiającego przed terminem Odbioru Końcowego. Po zakończeniu Robót Wykonawca powinien przywrócić Teren Budowy do stanu sprzed rozpoczęcia Robót, w </w:t>
      </w:r>
      <w:r w:rsidR="00D60281">
        <w:rPr>
          <w:rFonts w:ascii="Century Gothic,Arial" w:eastAsia="Century Gothic,Arial" w:hAnsi="Century Gothic,Arial" w:cs="Century Gothic,Arial"/>
        </w:rPr>
        <w:t xml:space="preserve">tym w </w:t>
      </w:r>
      <w:r w:rsidRPr="005F09A4">
        <w:rPr>
          <w:rFonts w:ascii="Century Gothic,Arial" w:eastAsia="Century Gothic,Arial" w:hAnsi="Century Gothic,Arial" w:cs="Century Gothic,Arial"/>
        </w:rPr>
        <w:t>szczególności usunąć z Terenu Budowy wszystkie odpady i gruz, należące do niego materiały, maszyny i urządzenia oraz uporządkować Teren Budowy (wraz z przyległym otoczeniem). Niewykonanie lub nienależyte wykonanie powyższych obowiązków będzie uprawniało Zamawiającego, po uprzednim wyznaczeniu Wykonawcy odpowiedniego dodatkowego terminu i jego bezskutecznym upływie, do wykonania lub zlecenia wykonania wszelkich prac porządkowych na koszt i ryzyko Wykonawcy, bez konieczności uzyskania zgody sądu (</w:t>
      </w:r>
      <w:r w:rsidRPr="005F09A4">
        <w:rPr>
          <w:rFonts w:ascii="Century Gothic,Arial" w:eastAsia="Century Gothic,Arial" w:hAnsi="Century Gothic,Arial" w:cs="Century Gothic,Arial"/>
          <w:b/>
          <w:bCs/>
        </w:rPr>
        <w:t>wykonanie zastępcze</w:t>
      </w:r>
      <w:r w:rsidRPr="005F09A4">
        <w:rPr>
          <w:rFonts w:ascii="Century Gothic,Arial" w:eastAsia="Century Gothic,Arial" w:hAnsi="Century Gothic,Arial" w:cs="Century Gothic,Arial"/>
        </w:rPr>
        <w:t xml:space="preserve">).   </w:t>
      </w:r>
    </w:p>
    <w:p w14:paraId="43D180D5" w14:textId="3FC5C777" w:rsidR="00FC3C7A" w:rsidRPr="005F09A4" w:rsidRDefault="00FC3C7A">
      <w:pPr>
        <w:numPr>
          <w:ilvl w:val="0"/>
          <w:numId w:val="19"/>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Zaplecze budowy powinno zostać usunięte przez Wykonawcę przed terminem podpisania Protokołu Odbioru Końcowego.</w:t>
      </w:r>
      <w:r w:rsidR="00146765" w:rsidRPr="005F09A4">
        <w:rPr>
          <w:rFonts w:ascii="Century Gothic,Arial" w:eastAsia="Century Gothic,Arial" w:hAnsi="Century Gothic,Arial" w:cs="Century Gothic,Arial"/>
        </w:rPr>
        <w:t xml:space="preserve"> </w:t>
      </w:r>
      <w:r w:rsidR="00146765" w:rsidRPr="005F09A4">
        <w:rPr>
          <w:rFonts w:ascii="Century Gothic" w:eastAsia="Century Gothic" w:hAnsi="Century Gothic" w:cs="Century Gothic"/>
        </w:rPr>
        <w:t>W uzasadnionych przypadkach Zamawiający na wniosek Wykonawcy może wyrazić zgodę na zrealizowanie tego obowiązku w terminie późniejszym – decyzję w tej sprawie podejmuje Kierownik Projektu Zamawiającego.</w:t>
      </w:r>
    </w:p>
    <w:p w14:paraId="574833AF" w14:textId="77777777" w:rsidR="00FC3C7A" w:rsidRPr="005F09A4" w:rsidRDefault="00FC3C7A">
      <w:pPr>
        <w:numPr>
          <w:ilvl w:val="0"/>
          <w:numId w:val="19"/>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Wykonawca, w każdym czasie, umożliwi wstęp na Teren Budowy pracownikom właściwych organów, a w szczególności nadzoru budowlanego, pracownikom Wykonawcy Nadzoru Inwestorskiego oraz służbom Zamawiającego, do których należy wykonywanie zadań </w:t>
      </w:r>
      <w:r w:rsidRPr="005F09A4">
        <w:rPr>
          <w:rFonts w:ascii="Century Gothic,Arial" w:eastAsia="Century Gothic,Arial" w:hAnsi="Century Gothic,Arial" w:cs="Century Gothic,Arial"/>
        </w:rPr>
        <w:lastRenderedPageBreak/>
        <w:t>wynikających z obowiązujących przepisów lub Umowy, w tym kontroli sposobu wykonywania Umowy, a w szczególności wykonywanie zadań określonych prawem budowlanym, oraz udostępni im dane i informacje wymagane przepisami prawa.</w:t>
      </w:r>
    </w:p>
    <w:p w14:paraId="07F3A548" w14:textId="1236DDED" w:rsidR="00FC3C7A" w:rsidRPr="005F09A4" w:rsidRDefault="00FC3C7A">
      <w:pPr>
        <w:numPr>
          <w:ilvl w:val="0"/>
          <w:numId w:val="19"/>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Zamawiający oraz Wykonawca Nadzoru </w:t>
      </w:r>
      <w:r w:rsidR="00D60281">
        <w:rPr>
          <w:rFonts w:ascii="Century Gothic,Arial" w:eastAsia="Century Gothic,Arial" w:hAnsi="Century Gothic,Arial" w:cs="Century Gothic,Arial"/>
        </w:rPr>
        <w:t xml:space="preserve">Inwestorskiego </w:t>
      </w:r>
      <w:r w:rsidRPr="005F09A4">
        <w:rPr>
          <w:rFonts w:ascii="Century Gothic,Arial" w:eastAsia="Century Gothic,Arial" w:hAnsi="Century Gothic,Arial" w:cs="Century Gothic,Arial"/>
        </w:rPr>
        <w:t>są uprawnieni do żądania od Wykonawcy natychmiastowego wykonania wszelkich korekt w zakresie zabezpieczenia lub zagospodarowania Terenu Budowy w razie stwierdzenia prowadzenia prac lub składowania jakichkolwiek elementów lub materiałów na Terenie Budowy w sposób niezgodny z przepisami lub Umową albo w sposób stwarzający zagrożenie dla bezpieczeństwa osób lub mienia.</w:t>
      </w:r>
    </w:p>
    <w:p w14:paraId="2A110640" w14:textId="77777777" w:rsidR="00FC3C7A" w:rsidRPr="005F09A4" w:rsidRDefault="00FC3C7A" w:rsidP="00D27C5A">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439" w:name="_Toc89759625"/>
      <w:bookmarkStart w:id="440" w:name="_Toc160706828"/>
      <w:r w:rsidRPr="005F09A4">
        <w:rPr>
          <w:rFonts w:ascii="Century Gothic,Arial" w:eastAsia="Century Gothic,Arial" w:hAnsi="Century Gothic,Arial" w:cs="Century Gothic,Arial"/>
          <w:b/>
          <w:bCs/>
          <w:caps/>
          <w:sz w:val="20"/>
          <w:u w:val="single"/>
          <w:lang w:eastAsia="en-US"/>
        </w:rPr>
        <w:t>ARTYKUŁ 7. MATERIAŁY i URZĄDZENIA</w:t>
      </w:r>
      <w:bookmarkEnd w:id="439"/>
      <w:bookmarkEnd w:id="440"/>
    </w:p>
    <w:p w14:paraId="6A297D12" w14:textId="608E11CF" w:rsidR="00FC3C7A" w:rsidRPr="005F09A4" w:rsidRDefault="00FC3C7A" w:rsidP="002645F1">
      <w:pPr>
        <w:numPr>
          <w:ilvl w:val="0"/>
          <w:numId w:val="89"/>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Z wyjątkiem Dostaw Inwestorskich Wykonawca zapewni wszelkie Materiały, Urządzenia konieczne do realizacji </w:t>
      </w:r>
      <w:r w:rsidR="00DD2678" w:rsidRPr="005F09A4">
        <w:rPr>
          <w:rFonts w:ascii="Century Gothic,Arial" w:eastAsia="Century Gothic,Arial" w:hAnsi="Century Gothic,Arial" w:cs="Century Gothic,Arial"/>
        </w:rPr>
        <w:t>P</w:t>
      </w:r>
      <w:r w:rsidRPr="005F09A4">
        <w:rPr>
          <w:rFonts w:ascii="Century Gothic,Arial" w:eastAsia="Century Gothic,Arial" w:hAnsi="Century Gothic,Arial" w:cs="Century Gothic,Arial"/>
        </w:rPr>
        <w:t>rzedmiotu Umowy.</w:t>
      </w:r>
    </w:p>
    <w:p w14:paraId="54B001BE" w14:textId="77777777" w:rsidR="00FC3C7A" w:rsidRPr="005F09A4" w:rsidRDefault="00FC3C7A" w:rsidP="002645F1">
      <w:pPr>
        <w:numPr>
          <w:ilvl w:val="0"/>
          <w:numId w:val="89"/>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Materiały i Urządzenia dostarczane przez Wykonawcę powinny:</w:t>
      </w:r>
    </w:p>
    <w:p w14:paraId="7F3FA691" w14:textId="77777777" w:rsidR="00FC3C7A" w:rsidRPr="00994509" w:rsidRDefault="00FC3C7A" w:rsidP="002645F1">
      <w:pPr>
        <w:pStyle w:val="BodyText21"/>
        <w:numPr>
          <w:ilvl w:val="0"/>
          <w:numId w:val="41"/>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spełniać wymogi wyrobów dopuszczonych do obrotu i stosowania w budownictwie określonym w </w:t>
      </w:r>
      <w:proofErr w:type="spellStart"/>
      <w:r w:rsidRPr="005F09A4">
        <w:rPr>
          <w:rFonts w:ascii="Century Gothic,Arial" w:eastAsia="Century Gothic,Arial" w:hAnsi="Century Gothic,Arial" w:cs="Century Gothic,Arial"/>
          <w:sz w:val="20"/>
        </w:rPr>
        <w:t>PrBud</w:t>
      </w:r>
      <w:proofErr w:type="spellEnd"/>
      <w:r w:rsidRPr="005F09A4">
        <w:rPr>
          <w:rFonts w:ascii="Century Gothic,Arial" w:eastAsia="Century Gothic,Arial" w:hAnsi="Century Gothic,Arial" w:cs="Century Gothic,Arial"/>
          <w:sz w:val="20"/>
        </w:rPr>
        <w:t xml:space="preserve"> oraz odpowiadać wymaganiom, określonym w Dokumentacji </w:t>
      </w:r>
      <w:r w:rsidRPr="00994509">
        <w:rPr>
          <w:rFonts w:ascii="Century Gothic,Arial" w:eastAsia="Century Gothic,Arial" w:hAnsi="Century Gothic,Arial" w:cs="Century Gothic,Arial"/>
          <w:sz w:val="20"/>
        </w:rPr>
        <w:t>Przetargowej,</w:t>
      </w:r>
    </w:p>
    <w:p w14:paraId="47E612FE" w14:textId="7BEABA59" w:rsidR="00FC3C7A" w:rsidRPr="005F09A4" w:rsidRDefault="00FC3C7A" w:rsidP="002645F1">
      <w:pPr>
        <w:pStyle w:val="BodyText21"/>
        <w:numPr>
          <w:ilvl w:val="0"/>
          <w:numId w:val="41"/>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994509">
        <w:rPr>
          <w:rFonts w:ascii="Century Gothic,Arial" w:eastAsia="Century Gothic,Arial" w:hAnsi="Century Gothic,Arial" w:cs="Century Gothic,Arial"/>
          <w:sz w:val="20"/>
        </w:rPr>
        <w:t>być nowe i nieużywane</w:t>
      </w:r>
      <w:r w:rsidR="007C0677" w:rsidRPr="00994509">
        <w:rPr>
          <w:rFonts w:ascii="Century Gothic,Arial" w:eastAsia="Century Gothic,Arial" w:hAnsi="Century Gothic,Arial" w:cs="Century Gothic,Arial"/>
          <w:sz w:val="20"/>
        </w:rPr>
        <w:t xml:space="preserve"> </w:t>
      </w:r>
      <w:r w:rsidR="007C27F8" w:rsidRPr="00994509">
        <w:rPr>
          <w:rFonts w:ascii="Century Gothic,Arial" w:eastAsia="Century Gothic,Arial" w:hAnsi="Century Gothic,Arial" w:cs="Century Gothic,Arial"/>
          <w:sz w:val="20"/>
        </w:rPr>
        <w:t>(</w:t>
      </w:r>
      <w:r w:rsidR="007C0677" w:rsidRPr="00994509">
        <w:rPr>
          <w:rFonts w:ascii="Century Gothic,Arial" w:eastAsia="Century Gothic,Arial" w:hAnsi="Century Gothic,Arial" w:cs="Century Gothic,Arial"/>
          <w:sz w:val="20"/>
        </w:rPr>
        <w:t>w tym nieodnawiane)</w:t>
      </w:r>
      <w:r w:rsidRPr="00994509">
        <w:rPr>
          <w:rFonts w:ascii="Century Gothic,Arial" w:eastAsia="Century Gothic,Arial" w:hAnsi="Century Gothic,Arial" w:cs="Century Gothic,Arial"/>
          <w:sz w:val="20"/>
        </w:rPr>
        <w:t xml:space="preserve">, odpowiedniego </w:t>
      </w:r>
      <w:r w:rsidRPr="005F09A4">
        <w:rPr>
          <w:rFonts w:ascii="Century Gothic,Arial" w:eastAsia="Century Gothic,Arial" w:hAnsi="Century Gothic,Arial" w:cs="Century Gothic,Arial"/>
          <w:sz w:val="20"/>
        </w:rPr>
        <w:t>rodzaju i jakości, odpowiadać wymogom określonym w Umowie, Dokumentacji Przetargowej, a także wymogom nałożonym przez przepisy obowiązującego prawa,</w:t>
      </w:r>
    </w:p>
    <w:p w14:paraId="60738019" w14:textId="77777777" w:rsidR="00FC3C7A" w:rsidRPr="005F09A4" w:rsidRDefault="00FC3C7A" w:rsidP="002645F1">
      <w:pPr>
        <w:pStyle w:val="BodyText21"/>
        <w:numPr>
          <w:ilvl w:val="0"/>
          <w:numId w:val="41"/>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posiadać wymagane przepisami prawa certyfikaty, aprobaty techniczne, atesty, świadectwa odbioru, dopuszczenia do stosowania w Rzeczypospolitej Polskiej oraz w krajach Unii Europejskiej i innych krajach na mocy umów stowarzyszeniowych zawartych z Unią Europejską,</w:t>
      </w:r>
    </w:p>
    <w:p w14:paraId="4A063984" w14:textId="77777777" w:rsidR="00FC3C7A" w:rsidRPr="005F09A4" w:rsidRDefault="00FC3C7A" w:rsidP="002645F1">
      <w:pPr>
        <w:pStyle w:val="BodyText21"/>
        <w:numPr>
          <w:ilvl w:val="0"/>
          <w:numId w:val="41"/>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być wolne od obciążeń i praw osób trzecich,</w:t>
      </w:r>
    </w:p>
    <w:p w14:paraId="6BD94F26" w14:textId="77777777" w:rsidR="00FC3C7A" w:rsidRPr="005F09A4" w:rsidRDefault="00FC3C7A" w:rsidP="002645F1">
      <w:pPr>
        <w:pStyle w:val="BodyText21"/>
        <w:numPr>
          <w:ilvl w:val="0"/>
          <w:numId w:val="41"/>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być dobrane zgodnie z zasadami sztuki budowlanej i wiedzy technicznej,</w:t>
      </w:r>
    </w:p>
    <w:p w14:paraId="0ABE489D" w14:textId="77777777" w:rsidR="00FC3C7A" w:rsidRPr="005F09A4" w:rsidRDefault="00FC3C7A" w:rsidP="002645F1">
      <w:pPr>
        <w:pStyle w:val="BodyText21"/>
        <w:numPr>
          <w:ilvl w:val="0"/>
          <w:numId w:val="41"/>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być przeznaczone i nadawać się do wykorzystania w celu, do jakiego zostały przeznaczone,</w:t>
      </w:r>
    </w:p>
    <w:p w14:paraId="40F4606A" w14:textId="77777777" w:rsidR="00FC3C7A" w:rsidRPr="005F09A4" w:rsidRDefault="00FC3C7A" w:rsidP="002645F1">
      <w:pPr>
        <w:pStyle w:val="BodyText21"/>
        <w:numPr>
          <w:ilvl w:val="0"/>
          <w:numId w:val="41"/>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być starannie wybrane z uwzględnieniem ich przydatności do celu wykorzystania, wyglądu, szacowanej żywotności, kosztów eksploatacji, łatwości obsługi, wymiany lub naprawy.</w:t>
      </w:r>
    </w:p>
    <w:p w14:paraId="7A2390E1" w14:textId="6E2691DD" w:rsidR="00FC3C7A" w:rsidRPr="005F09A4" w:rsidRDefault="00FC3C7A" w:rsidP="002645F1">
      <w:pPr>
        <w:numPr>
          <w:ilvl w:val="0"/>
          <w:numId w:val="89"/>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Materiały i Urządzenia, które nie będą zgodne z warunkami określonymi w Umowie, jak również nieodpowiadające przywołanym normom lub nieposia</w:t>
      </w:r>
      <w:r w:rsidR="00E2596E" w:rsidRPr="005F09A4">
        <w:rPr>
          <w:rFonts w:ascii="Century Gothic,Arial" w:eastAsia="Century Gothic,Arial" w:hAnsi="Century Gothic,Arial" w:cs="Century Gothic,Arial"/>
        </w:rPr>
        <w:t>dające sto</w:t>
      </w:r>
      <w:r w:rsidRPr="005F09A4">
        <w:rPr>
          <w:rFonts w:ascii="Century Gothic,Arial" w:eastAsia="Century Gothic,Arial" w:hAnsi="Century Gothic,Arial" w:cs="Century Gothic,Arial"/>
        </w:rPr>
        <w:t xml:space="preserve">sownych atestów oraz certyfikatów i </w:t>
      </w:r>
      <w:proofErr w:type="spellStart"/>
      <w:r w:rsidRPr="005F09A4">
        <w:rPr>
          <w:rFonts w:ascii="Century Gothic,Arial" w:eastAsia="Century Gothic,Arial" w:hAnsi="Century Gothic,Arial" w:cs="Century Gothic,Arial"/>
        </w:rPr>
        <w:t>dopuszczeń</w:t>
      </w:r>
      <w:proofErr w:type="spellEnd"/>
      <w:r w:rsidRPr="005F09A4">
        <w:rPr>
          <w:rFonts w:ascii="Century Gothic,Arial" w:eastAsia="Century Gothic,Arial" w:hAnsi="Century Gothic,Arial" w:cs="Century Gothic,Arial"/>
        </w:rPr>
        <w:t xml:space="preserve"> do stosowania w Polsce lub świadectw odbioru zgodnych z Dokumentacją Przetargową muszą zostać usunięte z Terenu Budowy przez Wykonawcę, na ryzyko i koszt Wykonawcy. Inspektor Nadzoru Inwestorskiego może zobowiązać Wykonawcę do usunięcia Materiałów i Urządzeń nie odpowiadających normom jakościowym z Terenu Budowy w wyznaczonym terminie, lub do ponownego wykonania Robót, jeżeli Materiały, </w:t>
      </w:r>
      <w:r w:rsidRPr="005F09A4">
        <w:rPr>
          <w:rFonts w:ascii="Century Gothic,Arial" w:eastAsia="Century Gothic,Arial" w:hAnsi="Century Gothic,Arial" w:cs="Century Gothic,Arial"/>
        </w:rPr>
        <w:lastRenderedPageBreak/>
        <w:t>Urządzenia, lub jakość wykonanych Robót nie spełniają wymagań Dokumentacji Przetargowej lub nie zapewniają możliwości oddania Inwestycji do użytkowania. Jeżeli Wykonawca nie zastosuje się do wydanych zgodnie z Umową poleceń Inspektora Nadzoru Inwestorskiego w terminie wskazanym przez Inspektora Nadzoru Inwestorskiego, Zamawiający, po bezskutecznym wezwaniu Wykonawcy do wykonania tych poleceń, ma prawo zlecić powyższe czynności do wykonania przez osoby trzecie na koszt i ryzyko Wykonawcy, bez konieczności uzyskania zgody sądu (</w:t>
      </w:r>
      <w:r w:rsidRPr="005F09A4">
        <w:rPr>
          <w:rFonts w:ascii="Century Gothic,Arial" w:eastAsia="Century Gothic,Arial" w:hAnsi="Century Gothic,Arial" w:cs="Century Gothic,Arial"/>
          <w:b/>
          <w:bCs/>
        </w:rPr>
        <w:t>wykonanie zastępcze</w:t>
      </w:r>
      <w:r w:rsidRPr="005F09A4">
        <w:rPr>
          <w:rFonts w:ascii="Century Gothic,Arial" w:eastAsia="Century Gothic,Arial" w:hAnsi="Century Gothic,Arial" w:cs="Century Gothic,Arial"/>
        </w:rPr>
        <w:t>) i potrącić poniesione w związku z tym</w:t>
      </w:r>
      <w:r w:rsidR="00A70AC3" w:rsidRPr="005F09A4">
        <w:rPr>
          <w:rFonts w:ascii="Century Gothic,Arial" w:eastAsia="Century Gothic,Arial" w:hAnsi="Century Gothic,Arial" w:cs="Century Gothic,Arial"/>
        </w:rPr>
        <w:t xml:space="preserve"> wszelkie</w:t>
      </w:r>
      <w:r w:rsidRPr="005F09A4">
        <w:rPr>
          <w:rFonts w:ascii="Century Gothic,Arial" w:eastAsia="Century Gothic,Arial" w:hAnsi="Century Gothic,Arial" w:cs="Century Gothic,Arial"/>
        </w:rPr>
        <w:t xml:space="preserve"> wydatki  z Wynagrodzenia.</w:t>
      </w:r>
    </w:p>
    <w:p w14:paraId="417A07CA" w14:textId="5A76D956" w:rsidR="00FC3C7A" w:rsidRPr="005F09A4" w:rsidRDefault="00FC3C7A" w:rsidP="002645F1">
      <w:pPr>
        <w:numPr>
          <w:ilvl w:val="0"/>
          <w:numId w:val="89"/>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Wykonawca jest odpowiedzialny za zorganizowanie na własne ryzyko transportu (w tym zapewnienie załadunku i rozładunku) Dostaw Inwestorskich z magazynów lub placów składowych wskazanych przez Zamawiającego bądź z placów składowych zorganizowanych przez Wykonawcę. Koszt transportu z i do placów składowych lub magazynów buforowych Wykonawca jest zobowiązany uwzględnić w </w:t>
      </w:r>
      <w:r w:rsidR="00A94E1D" w:rsidRPr="005F09A4">
        <w:rPr>
          <w:rFonts w:ascii="Century Gothic,Arial" w:eastAsia="Century Gothic,Arial" w:hAnsi="Century Gothic,Arial" w:cs="Century Gothic,Arial"/>
        </w:rPr>
        <w:t>W</w:t>
      </w:r>
      <w:r w:rsidRPr="005F09A4">
        <w:rPr>
          <w:rFonts w:ascii="Century Gothic,Arial" w:eastAsia="Century Gothic,Arial" w:hAnsi="Century Gothic,Arial" w:cs="Century Gothic,Arial"/>
        </w:rPr>
        <w:t>ynagrodzeniu z tytułu realizacji Umowy. Po zakończeniu realizacji Robót, jako warunek Odbioru Końcowego Wykonawca dokona protokolarnego rozliczenia Dostaw Inwestorskich</w:t>
      </w:r>
      <w:r w:rsidR="003B36A4" w:rsidRPr="005F09A4">
        <w:rPr>
          <w:rFonts w:ascii="Century Gothic,Arial" w:eastAsia="Century Gothic,Arial" w:hAnsi="Century Gothic,Arial" w:cs="Century Gothic,Arial"/>
        </w:rPr>
        <w:t>,</w:t>
      </w:r>
      <w:r w:rsidRPr="005F09A4">
        <w:rPr>
          <w:rFonts w:ascii="Century Gothic,Arial" w:eastAsia="Century Gothic,Arial" w:hAnsi="Century Gothic,Arial" w:cs="Century Gothic,Arial"/>
        </w:rPr>
        <w:t xml:space="preserve"> a następnie dostarczy pozostałe, niewykorzystane elementy z Dostaw Inwestorskich do magazynu wskazanego przez Zamawiającego.</w:t>
      </w:r>
    </w:p>
    <w:p w14:paraId="0189BA8F" w14:textId="77777777" w:rsidR="00FC3C7A" w:rsidRPr="005F09A4" w:rsidRDefault="00FC3C7A" w:rsidP="002645F1">
      <w:pPr>
        <w:numPr>
          <w:ilvl w:val="0"/>
          <w:numId w:val="89"/>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Wykonawca zobowiązany jest do uzyskania dopuszczenia do eksploatacji wszystkich Urządzeń, Materiałów i instalacji oraz Dostaw Inwestorskich, podlegających zgodnie z prawem nadzorowi UDT. Wszelkie niezbędne próby i testy Wykonawca przeprowadzi własnym staraniem. Wykonawca przekaże Zamawiającemu pełną dokumentację zatwierdzoną przez UDT. W przypadku zastrzeżeń UDT co do przedmiotu Dostaw Inwestorskich, Wykonawca zobowiązany jest do poinformowania o tym Zamawiającego i podjęcia niezbędnej współpracy, celem uzyskania dopuszczenia do eksploatacji Dostaw Inwestorskich. Wykonawca nie ponosi odpowiedzialności za nieuzyskanie dopuszczenia do eksploatacji Dostaw Inwestorskich, jeżeli spowodowane będzie to okolicznościami leżącymi po stronie Zamawiającego.</w:t>
      </w:r>
    </w:p>
    <w:p w14:paraId="1BC6C230" w14:textId="77777777" w:rsidR="00FC3C7A" w:rsidRPr="005F09A4" w:rsidRDefault="00FC3C7A" w:rsidP="002645F1">
      <w:pPr>
        <w:numPr>
          <w:ilvl w:val="0"/>
          <w:numId w:val="89"/>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Wykonawca jest zobowiązany do uzyskania zatwierdzenia Wykonawcy Nadzoru Inwestorskiego na wbudowanie w Inwestycję każdego Materiału i Urządzenia.</w:t>
      </w:r>
      <w:r w:rsidRPr="005F09A4">
        <w:rPr>
          <w:rFonts w:ascii="Century Gothic" w:eastAsia="Century Gothic" w:hAnsi="Century Gothic" w:cs="Century Gothic"/>
        </w:rPr>
        <w:t xml:space="preserve"> </w:t>
      </w:r>
      <w:r w:rsidRPr="005F09A4">
        <w:rPr>
          <w:rFonts w:ascii="Century Gothic,Arial" w:eastAsia="Century Gothic,Arial" w:hAnsi="Century Gothic,Arial" w:cs="Century Gothic,Arial"/>
        </w:rPr>
        <w:t>Wykonawca przedłoży Inspektorowi Nadzoru Inwestorskiego kopie wymaganych zgodnie z obowiązującymi przepisami orzeczeń, atestów oraz deklaracji zgodności na Materiały i Urządzenia użyte do wykonania Umowy. Procedura zatwierdzania (w tym terminy przedstawienia do zatwierdzenia i terminy na zatwierdzenie) zostanie uregulowana szczegółowo w PZJ.</w:t>
      </w:r>
    </w:p>
    <w:p w14:paraId="331474CB" w14:textId="05039002" w:rsidR="00FC3C7A" w:rsidRPr="005F09A4" w:rsidRDefault="00FC3C7A" w:rsidP="00FC3C7A">
      <w:pPr>
        <w:spacing w:line="360" w:lineRule="auto"/>
        <w:ind w:left="360"/>
        <w:jc w:val="both"/>
        <w:rPr>
          <w:rFonts w:ascii="Century Gothic" w:hAnsi="Century Gothic" w:cs="Arial"/>
          <w:bCs/>
        </w:rPr>
      </w:pPr>
      <w:r w:rsidRPr="005F09A4">
        <w:rPr>
          <w:rFonts w:ascii="Century Gothic,Arial" w:eastAsia="Century Gothic,Arial" w:hAnsi="Century Gothic,Arial" w:cs="Century Gothic,Arial"/>
        </w:rPr>
        <w:t xml:space="preserve">Wykonawca jest zobowiązany do uzyskania zatwierdzenia Zamawiającego dla kluczowych Materiałów i Urządzeń wg wykazu </w:t>
      </w:r>
      <w:r w:rsidRPr="009A5C1E">
        <w:rPr>
          <w:rFonts w:ascii="Century Gothic,Arial" w:eastAsia="Century Gothic,Arial" w:hAnsi="Century Gothic,Arial" w:cs="Century Gothic,Arial"/>
        </w:rPr>
        <w:t xml:space="preserve">stanowiącego </w:t>
      </w:r>
      <w:r w:rsidRPr="009A5C1E">
        <w:rPr>
          <w:rFonts w:ascii="Century Gothic" w:eastAsia="Century Gothic" w:hAnsi="Century Gothic" w:cs="Century Gothic"/>
          <w:b/>
          <w:bCs/>
        </w:rPr>
        <w:t>Załącznik nr 19</w:t>
      </w:r>
      <w:r w:rsidRPr="009A5C1E">
        <w:rPr>
          <w:rFonts w:ascii="Century Gothic,Arial" w:eastAsia="Century Gothic,Arial" w:hAnsi="Century Gothic,Arial" w:cs="Century Gothic,Arial"/>
        </w:rPr>
        <w:t xml:space="preserve"> </w:t>
      </w:r>
      <w:r w:rsidRPr="009A5C1E">
        <w:rPr>
          <w:rFonts w:ascii="Century Gothic,Arial" w:eastAsia="Century Gothic,Arial" w:hAnsi="Century Gothic,Arial" w:cs="Century Gothic,Arial"/>
          <w:b/>
          <w:bCs/>
        </w:rPr>
        <w:t>do Umowy</w:t>
      </w:r>
      <w:r w:rsidRPr="009A5C1E">
        <w:rPr>
          <w:rFonts w:ascii="Century Gothic,Arial" w:eastAsia="Century Gothic,Arial" w:hAnsi="Century Gothic,Arial" w:cs="Century Gothic,Arial"/>
        </w:rPr>
        <w:t>. Warunkiem</w:t>
      </w:r>
      <w:r w:rsidRPr="005F09A4">
        <w:rPr>
          <w:rFonts w:ascii="Century Gothic,Arial" w:eastAsia="Century Gothic,Arial" w:hAnsi="Century Gothic,Arial" w:cs="Century Gothic,Arial"/>
        </w:rPr>
        <w:t xml:space="preserve"> zatwierdzenia Zamawiającego jest pozytywna opinia Wykonawcy Nadzoru Inwestorskiego. </w:t>
      </w:r>
      <w:r w:rsidRPr="005F09A4">
        <w:rPr>
          <w:rFonts w:ascii="Century Gothic,Arial" w:eastAsia="Century Gothic,Arial" w:hAnsi="Century Gothic,Arial" w:cs="Century Gothic,Arial"/>
        </w:rPr>
        <w:lastRenderedPageBreak/>
        <w:t>Zamawiający nie będzie odmawiał udzielenia takiego zatwierdzenia bez podania przyczyn. Procedura zatwierdzania (w tym terminy przedstawienia do zatwierdzenia i terminy na zatwierdzenie) zostanie uregulowana szczegółowo w PZJ.</w:t>
      </w:r>
    </w:p>
    <w:p w14:paraId="32D16E6B" w14:textId="77777777" w:rsidR="00FC3C7A" w:rsidRPr="005F09A4" w:rsidRDefault="00FC3C7A" w:rsidP="002645F1">
      <w:pPr>
        <w:numPr>
          <w:ilvl w:val="0"/>
          <w:numId w:val="89"/>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Wykonawca ma obowiązek wyegzekwowania od dostawców Materiałów i Urządzeń określonej Umową jakości i prowadzenia bieżącej kontroli jakości Materiałów i Urządzeń, przestrzegania warunków przechowywania w celu zapewnienia ich odpowiedniej jakości oraz uzgodnienia i określenia warunków dostaw Materiałów zapewniających dochowanie terminów określonych Umową.</w:t>
      </w:r>
    </w:p>
    <w:p w14:paraId="2785D8D3" w14:textId="77777777" w:rsidR="00FC3C7A" w:rsidRPr="005F09A4" w:rsidRDefault="00FC3C7A" w:rsidP="002645F1">
      <w:pPr>
        <w:numPr>
          <w:ilvl w:val="0"/>
          <w:numId w:val="89"/>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Jeżeli w wyniku przeprowadzonej kontroli Inspektor Nadzoru Inwestorskiego ustali, że jakość Materiałów lub Urządzeń nie odpowiada wymaganiom określonym w Dokumentacji Przetargowej, niezwłocznie zawiadomi o tym fakcie Wykonawcę. </w:t>
      </w:r>
    </w:p>
    <w:p w14:paraId="54DBDF98" w14:textId="77777777" w:rsidR="00FC3C7A" w:rsidRPr="005F09A4" w:rsidRDefault="00FC3C7A" w:rsidP="002645F1">
      <w:pPr>
        <w:numPr>
          <w:ilvl w:val="0"/>
          <w:numId w:val="89"/>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Wykonawca, Podwykonawca lub dalszy Podwykonawca zastosuje zakwestionowane przez Inspektora Nadzoru Inwestorskiego Materiały lub Urządzenia do Robót dopiero wówczas, gdy Wykonawca udowodni, że spełniają one wymagania określone w Dokumentacji Przetargowej, po uzyskaniu akceptacji Inspektora Nadzoru Inwestorskiego.</w:t>
      </w:r>
    </w:p>
    <w:p w14:paraId="121DB09D" w14:textId="77777777" w:rsidR="00FC3C7A" w:rsidRPr="005F09A4" w:rsidRDefault="00FC3C7A" w:rsidP="002645F1">
      <w:pPr>
        <w:numPr>
          <w:ilvl w:val="0"/>
          <w:numId w:val="89"/>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 przypadku wykorzystania do realizacji Robót przez Wykonawcę, Podwykonawcę lub dalszego Podwykonawcę niezaakceptowanych przez Inspektora Nadzoru Inwestorskiego Materiałów lub Urządzeń, które nie są zgodne z Dokumentacją Przetargową, Inspektor Nadzoru Inwestorskiego może polecić Wykonawcy niezwłoczny ich demontaż i usunięcie oraz zastąpienie zaakceptowanymi Materiałami lub Urządzeniami</w:t>
      </w:r>
      <w:bookmarkStart w:id="441" w:name="_Hlk482183350"/>
      <w:r w:rsidRPr="005F09A4">
        <w:rPr>
          <w:rFonts w:ascii="Century Gothic,Arial" w:eastAsia="Century Gothic,Arial" w:hAnsi="Century Gothic,Arial" w:cs="Century Gothic,Arial"/>
        </w:rPr>
        <w:t xml:space="preserve"> – na koszt i ryzyko Wykonawcy</w:t>
      </w:r>
      <w:bookmarkEnd w:id="441"/>
      <w:r w:rsidRPr="005F09A4">
        <w:rPr>
          <w:rFonts w:ascii="Century Gothic,Arial" w:eastAsia="Century Gothic,Arial" w:hAnsi="Century Gothic,Arial" w:cs="Century Gothic,Arial"/>
        </w:rPr>
        <w:t>.</w:t>
      </w:r>
    </w:p>
    <w:p w14:paraId="180D1F80" w14:textId="77777777" w:rsidR="00FC3C7A" w:rsidRPr="005F09A4" w:rsidRDefault="00FC3C7A" w:rsidP="002645F1">
      <w:pPr>
        <w:numPr>
          <w:ilvl w:val="0"/>
          <w:numId w:val="89"/>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Materiały, Urządzenia i Roboty wskazane przez Inspektora Nadzoru Inwestorskiego lub organ upoważniony do kontrolowania budowy powinny być poddawane badaniom służącym  potwierdzeniu ich zgodności z odpowiednimi normami i przepisami.</w:t>
      </w:r>
    </w:p>
    <w:p w14:paraId="4A7E2846" w14:textId="77777777" w:rsidR="00FC3C7A" w:rsidRPr="005F09A4" w:rsidRDefault="00FC3C7A" w:rsidP="002645F1">
      <w:pPr>
        <w:numPr>
          <w:ilvl w:val="0"/>
          <w:numId w:val="89"/>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Wykonawca </w:t>
      </w:r>
      <w:bookmarkStart w:id="442" w:name="_Hlk482183370"/>
      <w:r w:rsidRPr="005F09A4">
        <w:rPr>
          <w:rFonts w:ascii="Century Gothic,Arial" w:eastAsia="Century Gothic,Arial" w:hAnsi="Century Gothic,Arial" w:cs="Century Gothic,Arial"/>
        </w:rPr>
        <w:t>jest zobowiązany przeprowadzać</w:t>
      </w:r>
      <w:bookmarkEnd w:id="442"/>
      <w:r w:rsidRPr="005F09A4">
        <w:rPr>
          <w:rFonts w:ascii="Century Gothic,Arial" w:eastAsia="Century Gothic,Arial" w:hAnsi="Century Gothic,Arial" w:cs="Century Gothic,Arial"/>
        </w:rPr>
        <w:t xml:space="preserve"> badania określone w Dokumentacji Przetargowej lub Dokumentacji Budowy.</w:t>
      </w:r>
    </w:p>
    <w:p w14:paraId="64DBD6CD" w14:textId="77777777" w:rsidR="00FC3C7A" w:rsidRPr="005F09A4" w:rsidRDefault="00FC3C7A" w:rsidP="002645F1">
      <w:pPr>
        <w:numPr>
          <w:ilvl w:val="0"/>
          <w:numId w:val="89"/>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Bieżące pomiary i badania Materiałów, Urządzeń, oraz Robót powinny być prowadzone w miejscu produkcji Materiałów, Urządzeń lub na Terenie Budowy. Zamawiający zastrzega sobie prawo do uczestniczenia w pomiarach i badaniach w miejscu ich wyprodukowania, prefabrykacji i na Terenie Budowy, w tym celu Wykonawca będzie informował Zamawiającego o miejscu i terminie tych badań z wyprzedzeniem co najmniej 5-dniowym.</w:t>
      </w:r>
    </w:p>
    <w:p w14:paraId="60CC5A5A" w14:textId="77777777" w:rsidR="00FC3C7A" w:rsidRPr="005F09A4" w:rsidRDefault="00FC3C7A" w:rsidP="002645F1">
      <w:pPr>
        <w:numPr>
          <w:ilvl w:val="0"/>
          <w:numId w:val="89"/>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Wykonawca zobowiązany jest zapewnić odpowiedni system kontroli oraz instrumenty, urządzenia, personel i materiały potrzebne do zbadania jakości i ilości Materiałów, Urządzeń, i Robót oraz dostarczyć Inspektorowi Nadzoru Inwestorskiego wymagane próbki Materiałów, Urządzeń przed ich wykorzystaniem, stosownie do PZJ.</w:t>
      </w:r>
    </w:p>
    <w:p w14:paraId="1AB30D68" w14:textId="2360644A" w:rsidR="00FC3C7A" w:rsidRPr="005F09A4" w:rsidRDefault="00FC3C7A" w:rsidP="002645F1">
      <w:pPr>
        <w:numPr>
          <w:ilvl w:val="0"/>
          <w:numId w:val="89"/>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Badania Materiałów, Urządzeń mogą być przeprowadzone na wniosek i koszt Wykonawcy poza miejscem wyprodukowania</w:t>
      </w:r>
      <w:bookmarkStart w:id="443" w:name="_Hlk482183391"/>
      <w:r w:rsidRPr="005F09A4">
        <w:rPr>
          <w:rFonts w:ascii="Century Gothic,Arial" w:eastAsia="Century Gothic,Arial" w:hAnsi="Century Gothic,Arial" w:cs="Century Gothic,Arial"/>
        </w:rPr>
        <w:t xml:space="preserve"> lub prefabrykacji</w:t>
      </w:r>
      <w:bookmarkEnd w:id="443"/>
      <w:r w:rsidRPr="005F09A4">
        <w:rPr>
          <w:rFonts w:ascii="Century Gothic,Arial" w:eastAsia="Century Gothic,Arial" w:hAnsi="Century Gothic,Arial" w:cs="Century Gothic,Arial"/>
        </w:rPr>
        <w:t xml:space="preserve"> i Terenem </w:t>
      </w:r>
      <w:r w:rsidR="001A1999" w:rsidRPr="005F09A4">
        <w:rPr>
          <w:rFonts w:ascii="Century Gothic,Arial" w:eastAsia="Century Gothic,Arial" w:hAnsi="Century Gothic,Arial" w:cs="Century Gothic,Arial"/>
        </w:rPr>
        <w:t>B</w:t>
      </w:r>
      <w:r w:rsidRPr="005F09A4">
        <w:rPr>
          <w:rFonts w:ascii="Century Gothic,Arial" w:eastAsia="Century Gothic,Arial" w:hAnsi="Century Gothic,Arial" w:cs="Century Gothic,Arial"/>
        </w:rPr>
        <w:t>udowy w zaakceptowanej przez Zamawiającego placówce badawczej.</w:t>
      </w:r>
    </w:p>
    <w:p w14:paraId="62161909" w14:textId="02E406E7" w:rsidR="00FC3C7A" w:rsidRPr="005F09A4" w:rsidRDefault="00FC3C7A" w:rsidP="002645F1">
      <w:pPr>
        <w:numPr>
          <w:ilvl w:val="0"/>
          <w:numId w:val="89"/>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lastRenderedPageBreak/>
        <w:t>Zamawiający na wniosek Inspektora Nadzoru Inwestorskiego, może zażądać od Wykonawcy wykonania badań dodatkowych, innych niż wymagane w Dokumentacji Przetargowej lub Dokumentacji Budowy, lub wykonania dodatkowych badań poza miejscem wyprodukowania lub prefabrykacji lub Terenem Budowy dotyczących Materiałów, Urządzeń lub Robót, które budzą uzasadnione wątpliwości co do ich jakości. Koszty tych badań ponosić będzie Wykonawca, przy czym w przypadku gdyby wątpliwości co do jakości Materiałów</w:t>
      </w:r>
      <w:r w:rsidR="005A7804" w:rsidRPr="005F09A4">
        <w:rPr>
          <w:rFonts w:ascii="Century Gothic,Arial" w:eastAsia="Century Gothic,Arial" w:hAnsi="Century Gothic,Arial" w:cs="Century Gothic,Arial"/>
        </w:rPr>
        <w:t>,</w:t>
      </w:r>
      <w:r w:rsidRPr="005F09A4">
        <w:rPr>
          <w:rFonts w:ascii="Century Gothic,Arial" w:eastAsia="Century Gothic,Arial" w:hAnsi="Century Gothic,Arial" w:cs="Century Gothic,Arial"/>
        </w:rPr>
        <w:t xml:space="preserve"> Urządzeń lub Robót okazały się nieuzasadnione, na podstawie zleconych przez Wykonawcę badań dodatkowych, Wykonawca ma prawo obciążyć kosztem tych badań Zamawiającego na zasadzie refaktury. </w:t>
      </w:r>
    </w:p>
    <w:p w14:paraId="05A2CB76" w14:textId="77777777" w:rsidR="00FC3C7A" w:rsidRPr="005F09A4" w:rsidRDefault="00FC3C7A" w:rsidP="00D27C5A">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444" w:name="_Toc89759626"/>
      <w:bookmarkStart w:id="445" w:name="_Hlk488923025"/>
      <w:bookmarkStart w:id="446" w:name="_Toc160706829"/>
      <w:r w:rsidRPr="005F09A4">
        <w:rPr>
          <w:rFonts w:ascii="Century Gothic,Arial" w:eastAsia="Century Gothic,Arial" w:hAnsi="Century Gothic,Arial" w:cs="Century Gothic,Arial"/>
          <w:b/>
          <w:bCs/>
          <w:caps/>
          <w:sz w:val="20"/>
          <w:u w:val="single"/>
          <w:lang w:eastAsia="en-US"/>
        </w:rPr>
        <w:t>ARTYKUŁ 8. PODWYKONAWCY</w:t>
      </w:r>
      <w:bookmarkEnd w:id="444"/>
      <w:bookmarkEnd w:id="446"/>
      <w:r w:rsidRPr="005F09A4">
        <w:rPr>
          <w:rFonts w:ascii="Century Gothic,Arial" w:eastAsia="Century Gothic,Arial" w:hAnsi="Century Gothic,Arial" w:cs="Century Gothic,Arial"/>
          <w:b/>
          <w:bCs/>
          <w:caps/>
          <w:sz w:val="20"/>
          <w:u w:val="single"/>
          <w:lang w:eastAsia="en-US"/>
        </w:rPr>
        <w:t xml:space="preserve"> </w:t>
      </w:r>
    </w:p>
    <w:p w14:paraId="51641488" w14:textId="50D1D0C4" w:rsidR="00FC3C7A" w:rsidRPr="005F09A4" w:rsidRDefault="00FC3C7A">
      <w:pPr>
        <w:numPr>
          <w:ilvl w:val="0"/>
          <w:numId w:val="27"/>
        </w:numPr>
        <w:spacing w:line="360" w:lineRule="auto"/>
        <w:jc w:val="both"/>
        <w:rPr>
          <w:rFonts w:ascii="Century Gothic,Arial" w:eastAsia="Century Gothic,Arial" w:hAnsi="Century Gothic,Arial" w:cs="Century Gothic,Arial"/>
        </w:rPr>
      </w:pPr>
      <w:bookmarkStart w:id="447" w:name="_DV_M194"/>
      <w:bookmarkStart w:id="448" w:name="_Toc192044965"/>
      <w:bookmarkEnd w:id="447"/>
      <w:r w:rsidRPr="005F09A4">
        <w:rPr>
          <w:rFonts w:ascii="Century Gothic,Arial" w:eastAsia="Century Gothic,Arial" w:hAnsi="Century Gothic,Arial" w:cs="Century Gothic,Arial"/>
        </w:rPr>
        <w:t xml:space="preserve">Wykonawca zamierza powierzyć Podwykonawcom wykonanie następujących Robót lub części Inwestycji: </w:t>
      </w:r>
      <w:bookmarkStart w:id="449" w:name="_Hlk36573807"/>
      <w:r w:rsidR="00304CF9" w:rsidRPr="005F09A4">
        <w:rPr>
          <w:rFonts w:ascii="Century Gothic,Arial" w:eastAsia="Century Gothic,Arial" w:hAnsi="Century Gothic,Arial" w:cs="Century Gothic,Arial"/>
        </w:rPr>
        <w:t>……………………………</w:t>
      </w:r>
      <w:r w:rsidR="00FE6937" w:rsidRPr="005F09A4">
        <w:rPr>
          <w:rFonts w:ascii="Century Gothic,Arial" w:eastAsia="Century Gothic,Arial" w:hAnsi="Century Gothic,Arial" w:cs="Century Gothic,Arial"/>
        </w:rPr>
        <w:t>.</w:t>
      </w:r>
      <w:bookmarkEnd w:id="449"/>
    </w:p>
    <w:p w14:paraId="077474C2" w14:textId="77777777" w:rsidR="00FC3C7A" w:rsidRPr="005F09A4" w:rsidRDefault="00FC3C7A">
      <w:pPr>
        <w:numPr>
          <w:ilvl w:val="0"/>
          <w:numId w:val="27"/>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Wykonawca jest odpowiedzialny za działania lub zaniechania Podwykonawców, dalszych Podwykonawców, ich przedstawicieli lub pracowników, jak za własne działania lub zaniechania. Powierzenie części Robót Podwykonawcy nie zwalnia Wykonawcy z odpowiedzialności za należyte wykonanie zobowiązań wynikających z Umowy lub przepisów prawa.</w:t>
      </w:r>
    </w:p>
    <w:p w14:paraId="19AFF7AB" w14:textId="77777777" w:rsidR="00FC3C7A" w:rsidRPr="005F09A4" w:rsidRDefault="00FC3C7A">
      <w:pPr>
        <w:numPr>
          <w:ilvl w:val="0"/>
          <w:numId w:val="27"/>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Umowa z Podwykonawcą lub dalszym Podwykonawcą powinna stanowić w szczególności, iż:</w:t>
      </w:r>
    </w:p>
    <w:p w14:paraId="0EBD0FA6" w14:textId="77777777" w:rsidR="00FC3C7A" w:rsidRPr="005F09A4" w:rsidRDefault="00FC3C7A" w:rsidP="002645F1">
      <w:pPr>
        <w:pStyle w:val="BodyText21"/>
        <w:numPr>
          <w:ilvl w:val="0"/>
          <w:numId w:val="4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termin zapłaty wynagrodzenia Podwykonawcy lub dalszemu Podwykonawcy nie może być dłuższy niż </w:t>
      </w:r>
      <w:r w:rsidRPr="005F09A4">
        <w:rPr>
          <w:rFonts w:ascii="Century Gothic" w:eastAsia="Century Gothic" w:hAnsi="Century Gothic" w:cs="Century Gothic"/>
          <w:b/>
          <w:bCs/>
          <w:sz w:val="20"/>
        </w:rPr>
        <w:t>30 dni</w:t>
      </w:r>
      <w:r w:rsidRPr="005F09A4">
        <w:rPr>
          <w:rFonts w:ascii="Century Gothic,Arial" w:eastAsia="Century Gothic,Arial" w:hAnsi="Century Gothic,Arial" w:cs="Century Gothic,Arial"/>
          <w:sz w:val="20"/>
        </w:rPr>
        <w:t xml:space="preserve"> od dnia doręczenia Wykonawcy, Podwykonawcy lub dalszemu Podwykonawcy faktury VAT lub rachunku, potwierdzających wykonanie zleconej Podwykonawcy lub dalszemu Podwykonawcy: dostawy, usługi lub roboty budowlanej,</w:t>
      </w:r>
    </w:p>
    <w:p w14:paraId="060E1372" w14:textId="77777777" w:rsidR="00FC3C7A" w:rsidRPr="005F09A4" w:rsidRDefault="00FC3C7A" w:rsidP="002645F1">
      <w:pPr>
        <w:pStyle w:val="BodyText21"/>
        <w:numPr>
          <w:ilvl w:val="0"/>
          <w:numId w:val="4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przedmiotem Umowy o podwykonawstwo jest wyłącznie wykonanie, odpowiednio: robót budowlanych, dostaw lub usług, które ściśle odpowiadają części Inwestycji określonej Umową zawartą pomiędzy Zamawiającym a Wykonawcą,</w:t>
      </w:r>
    </w:p>
    <w:p w14:paraId="650CC278" w14:textId="77777777" w:rsidR="00FC3C7A" w:rsidRPr="005F09A4" w:rsidRDefault="00FC3C7A" w:rsidP="002645F1">
      <w:pPr>
        <w:pStyle w:val="BodyText21"/>
        <w:numPr>
          <w:ilvl w:val="0"/>
          <w:numId w:val="4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wypłata wynagrodzenia Podwykonawcy lub dalszemu Podwykonawcy będące przedmiotem części Inwestycji, których okres realizacji przekracza okres rozliczeniowy przyjęty w Umowie dla Wykonawcy, będzie następować w częściach, na podstawie odbiorów częściowych wykonanych przez Podwykonawcę lub dalszego Podwykonawcę,  </w:t>
      </w:r>
    </w:p>
    <w:p w14:paraId="358D6F6E" w14:textId="77777777" w:rsidR="00FC3C7A" w:rsidRPr="005F09A4" w:rsidRDefault="00FC3C7A" w:rsidP="002645F1">
      <w:pPr>
        <w:pStyle w:val="BodyText21"/>
        <w:numPr>
          <w:ilvl w:val="0"/>
          <w:numId w:val="4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wykonanie przedmiotu Umowy o podwykonawstwo zostaje określone na co najmniej takim poziomie jakości, jaki wynika z Umowy zawartej pomiędzy Zamawiającym a Wykonawcą i powinno odpowiadać stosownym dla tego wykonania wymaganiom określonym w Dokumentacji Przetargowej i Dokumentacji Budowy,</w:t>
      </w:r>
    </w:p>
    <w:p w14:paraId="13B07D58" w14:textId="07C485F0" w:rsidR="00FC3C7A" w:rsidRPr="005F09A4" w:rsidRDefault="00FC3C7A" w:rsidP="002645F1">
      <w:pPr>
        <w:pStyle w:val="BodyText21"/>
        <w:numPr>
          <w:ilvl w:val="0"/>
          <w:numId w:val="4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Podwykonawca lub dalszy Podwykonawca musi wykazać się posiadaniem wiedzy i doświadczenia odpowiadających</w:t>
      </w:r>
      <w:r w:rsidR="00172492" w:rsidRPr="005F09A4">
        <w:rPr>
          <w:rFonts w:ascii="Century Gothic,Arial" w:eastAsia="Century Gothic,Arial" w:hAnsi="Century Gothic,Arial" w:cs="Century Gothic,Arial"/>
          <w:sz w:val="20"/>
        </w:rPr>
        <w:t xml:space="preserve"> </w:t>
      </w:r>
      <w:r w:rsidRPr="005F09A4">
        <w:rPr>
          <w:rFonts w:ascii="Century Gothic,Arial" w:eastAsia="Century Gothic,Arial" w:hAnsi="Century Gothic,Arial" w:cs="Century Gothic,Arial"/>
          <w:sz w:val="20"/>
        </w:rPr>
        <w:t xml:space="preserve">podzlecanej części Inwestycji; dysponować personelem i sprzętem, gwarantującymi prawidłowe wykonanie podzlecanej części </w:t>
      </w:r>
      <w:r w:rsidRPr="005F09A4">
        <w:rPr>
          <w:rFonts w:ascii="Century Gothic,Arial" w:eastAsia="Century Gothic,Arial" w:hAnsi="Century Gothic,Arial" w:cs="Century Gothic,Arial"/>
          <w:sz w:val="20"/>
        </w:rPr>
        <w:lastRenderedPageBreak/>
        <w:t xml:space="preserve">Inwestycji, kwalifikacjami lub zakresem 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 </w:t>
      </w:r>
    </w:p>
    <w:p w14:paraId="74C54759" w14:textId="572DF6C8" w:rsidR="00FC3C7A" w:rsidRPr="005F09A4" w:rsidRDefault="00FC3C7A" w:rsidP="002645F1">
      <w:pPr>
        <w:pStyle w:val="BodyText21"/>
        <w:numPr>
          <w:ilvl w:val="0"/>
          <w:numId w:val="4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Podwykonawca lub dalszy Podwykonawca jest zobowiązany do przedstawiania Zamawiającemu na jego żądanie dokumentów, oświadczeń i wyjaśnień dotyczących realizacji Umowy o podwykonawstwo,</w:t>
      </w:r>
    </w:p>
    <w:p w14:paraId="4F4F0BE1" w14:textId="77777777" w:rsidR="00FC3C7A" w:rsidRPr="005F09A4" w:rsidRDefault="00FC3C7A" w:rsidP="002645F1">
      <w:pPr>
        <w:pStyle w:val="BodyText21"/>
        <w:numPr>
          <w:ilvl w:val="0"/>
          <w:numId w:val="4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Inspektor Nadzoru Inwestorskiego lub Zamawiający ma prawo bezpośredniego zapytania Podwykonawcy lub dalszego Podwykonawcy o realizację przez Wykonawcę, Podwykonawcę lub dalszego Podwykonawcę płatności wynikających z Umowy o podwykonawstwo,</w:t>
      </w:r>
    </w:p>
    <w:p w14:paraId="26879BF8" w14:textId="1DFB0C8A" w:rsidR="00FC3C7A" w:rsidRPr="005F09A4" w:rsidRDefault="00FC3C7A" w:rsidP="002645F1">
      <w:pPr>
        <w:pStyle w:val="BodyText21"/>
        <w:numPr>
          <w:ilvl w:val="0"/>
          <w:numId w:val="4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Podwykonawca lub dalszy Podwykonawca wyraża zgodę na dokonanie cesji praw z Umowy o podwykonawstwo na rzecz Zamawiającego w zakresie, w j</w:t>
      </w:r>
      <w:r w:rsidR="0017630D" w:rsidRPr="005F09A4">
        <w:rPr>
          <w:rFonts w:ascii="Century Gothic,Arial" w:eastAsia="Century Gothic,Arial" w:hAnsi="Century Gothic,Arial" w:cs="Century Gothic,Arial"/>
          <w:sz w:val="20"/>
        </w:rPr>
        <w:t>a</w:t>
      </w:r>
      <w:r w:rsidR="00E2596E" w:rsidRPr="005F09A4">
        <w:rPr>
          <w:rFonts w:ascii="Century Gothic,Arial" w:eastAsia="Century Gothic,Arial" w:hAnsi="Century Gothic,Arial" w:cs="Century Gothic,Arial"/>
          <w:sz w:val="20"/>
        </w:rPr>
        <w:t>k</w:t>
      </w:r>
      <w:r w:rsidRPr="005F09A4">
        <w:rPr>
          <w:rFonts w:ascii="Century Gothic,Arial" w:eastAsia="Century Gothic,Arial" w:hAnsi="Century Gothic,Arial" w:cs="Century Gothic,Arial"/>
          <w:sz w:val="20"/>
        </w:rPr>
        <w:t>im będzie to konieczne dla wykonania Umowy, np. rozliczenia bezpośredniej płatności na rzecz Podwykonawcy lub dalszego Podwykonawcy,</w:t>
      </w:r>
    </w:p>
    <w:p w14:paraId="2BA83ECE" w14:textId="77777777" w:rsidR="006E3B79" w:rsidRPr="005F09A4" w:rsidRDefault="00FC3C7A" w:rsidP="002645F1">
      <w:pPr>
        <w:pStyle w:val="BodyText21"/>
        <w:numPr>
          <w:ilvl w:val="0"/>
          <w:numId w:val="4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Podwykonawca lub dalszy Podwykonawca będzie zobowiązany do wykonania obowiązków w zakresie kontroli i informowania Instytucji kontrolujących w zakresie wskazanym w Umowie</w:t>
      </w:r>
      <w:r w:rsidR="006E3B79" w:rsidRPr="005F09A4">
        <w:rPr>
          <w:rFonts w:ascii="Century Gothic,Arial" w:eastAsia="Century Gothic,Arial" w:hAnsi="Century Gothic,Arial" w:cs="Century Gothic,Arial"/>
          <w:sz w:val="20"/>
        </w:rPr>
        <w:t>,</w:t>
      </w:r>
    </w:p>
    <w:p w14:paraId="718DA662" w14:textId="18C2C2C8" w:rsidR="00D07D6E" w:rsidRPr="009A5C1E" w:rsidRDefault="00B06B07" w:rsidP="002645F1">
      <w:pPr>
        <w:pStyle w:val="BodyText21"/>
        <w:numPr>
          <w:ilvl w:val="0"/>
          <w:numId w:val="4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9A5C1E">
        <w:rPr>
          <w:rFonts w:ascii="Century Gothic,Arial" w:eastAsia="Century Gothic,Arial" w:hAnsi="Century Gothic,Arial" w:cs="Century Gothic,Arial"/>
          <w:sz w:val="20"/>
        </w:rPr>
        <w:t xml:space="preserve">Podwykonawca lub dalszy Podwykonawca jest zobowiązany do </w:t>
      </w:r>
      <w:r w:rsidR="009E0744" w:rsidRPr="009A5C1E">
        <w:rPr>
          <w:rFonts w:ascii="Century Gothic,Arial" w:eastAsia="Century Gothic,Arial" w:hAnsi="Century Gothic,Arial" w:cs="Century Gothic,Arial"/>
          <w:sz w:val="20"/>
        </w:rPr>
        <w:t>przedstawiania</w:t>
      </w:r>
      <w:r w:rsidRPr="009A5C1E">
        <w:rPr>
          <w:rFonts w:ascii="Century Gothic,Arial" w:eastAsia="Century Gothic,Arial" w:hAnsi="Century Gothic,Arial" w:cs="Century Gothic,Arial"/>
          <w:sz w:val="20"/>
        </w:rPr>
        <w:t xml:space="preserve"> Zamawiającemu, bezpośrednio </w:t>
      </w:r>
      <w:r w:rsidR="00D64F8B" w:rsidRPr="009A5C1E">
        <w:rPr>
          <w:rFonts w:ascii="Century Gothic,Arial" w:eastAsia="Century Gothic,Arial" w:hAnsi="Century Gothic,Arial" w:cs="Century Gothic,Arial"/>
          <w:sz w:val="20"/>
        </w:rPr>
        <w:t>lub</w:t>
      </w:r>
      <w:r w:rsidRPr="009A5C1E">
        <w:rPr>
          <w:rFonts w:ascii="Century Gothic,Arial" w:eastAsia="Century Gothic,Arial" w:hAnsi="Century Gothic,Arial" w:cs="Century Gothic,Arial"/>
          <w:sz w:val="20"/>
        </w:rPr>
        <w:t xml:space="preserve"> za pośrednictwem Wykonawcy, oświadczeń i dokumentów o których mowa w </w:t>
      </w:r>
      <w:r w:rsidR="006E3B79" w:rsidRPr="009A5C1E">
        <w:rPr>
          <w:rFonts w:ascii="Century Gothic,Arial" w:eastAsia="Century Gothic,Arial" w:hAnsi="Century Gothic,Arial" w:cs="Century Gothic,Arial"/>
          <w:sz w:val="20"/>
        </w:rPr>
        <w:t xml:space="preserve">Art. 5 ust. </w:t>
      </w:r>
      <w:r w:rsidR="009A5C1E" w:rsidRPr="009A5C1E">
        <w:rPr>
          <w:rFonts w:ascii="Century Gothic,Arial" w:eastAsia="Century Gothic,Arial" w:hAnsi="Century Gothic,Arial" w:cs="Century Gothic,Arial"/>
          <w:sz w:val="20"/>
        </w:rPr>
        <w:t>21 - 22</w:t>
      </w:r>
      <w:r w:rsidRPr="009A5C1E">
        <w:rPr>
          <w:rFonts w:ascii="Century Gothic,Arial" w:eastAsia="Century Gothic,Arial" w:hAnsi="Century Gothic,Arial" w:cs="Century Gothic,Arial"/>
          <w:sz w:val="20"/>
        </w:rPr>
        <w:t xml:space="preserve"> Umowy</w:t>
      </w:r>
      <w:r w:rsidR="00D07D6E" w:rsidRPr="009A5C1E">
        <w:rPr>
          <w:rFonts w:ascii="Century Gothic,Arial" w:eastAsia="Century Gothic,Arial" w:hAnsi="Century Gothic,Arial" w:cs="Century Gothic,Arial"/>
          <w:sz w:val="20"/>
        </w:rPr>
        <w:t>,</w:t>
      </w:r>
    </w:p>
    <w:p w14:paraId="3B773BC8" w14:textId="30A4951B" w:rsidR="00FC3C7A" w:rsidRPr="005F09A4" w:rsidRDefault="00D07D6E" w:rsidP="002645F1">
      <w:pPr>
        <w:pStyle w:val="BodyText21"/>
        <w:numPr>
          <w:ilvl w:val="0"/>
          <w:numId w:val="4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prawem właściwym dla umowy jest prawo polskie, a wszelkie spory o prawa majątkowe z umowy poddane zostaną jurysdykcji sądów polskich orzekających na podstawie przepisów polskich</w:t>
      </w:r>
      <w:r w:rsidR="00252DA0" w:rsidRPr="005F09A4">
        <w:rPr>
          <w:rFonts w:ascii="Century Gothic,Arial" w:eastAsia="Century Gothic,Arial" w:hAnsi="Century Gothic,Arial" w:cs="Century Gothic,Arial"/>
          <w:sz w:val="20"/>
        </w:rPr>
        <w:t>,</w:t>
      </w:r>
    </w:p>
    <w:p w14:paraId="49B4E648" w14:textId="34F90A18" w:rsidR="005537B4" w:rsidRPr="005F09A4" w:rsidRDefault="00907B3E" w:rsidP="002645F1">
      <w:pPr>
        <w:pStyle w:val="BodyText21"/>
        <w:numPr>
          <w:ilvl w:val="0"/>
          <w:numId w:val="4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 w:hAnsi="Century Gothic" w:cs="Arial"/>
          <w:sz w:val="20"/>
        </w:rPr>
        <w:t>okres odpowiedzialności Podwykonawcy lub dalszego Podwykonawcy za Wady przedmiotu Umowy</w:t>
      </w:r>
      <w:r w:rsidR="000443F3" w:rsidRPr="005F09A4">
        <w:rPr>
          <w:rFonts w:ascii="Century Gothic" w:hAnsi="Century Gothic" w:cs="Arial"/>
          <w:sz w:val="20"/>
        </w:rPr>
        <w:t xml:space="preserve"> </w:t>
      </w:r>
      <w:r w:rsidRPr="005F09A4">
        <w:rPr>
          <w:rFonts w:ascii="Century Gothic" w:hAnsi="Century Gothic" w:cs="Arial"/>
          <w:sz w:val="20"/>
        </w:rPr>
        <w:t>o podwykonawstwo, nie będzie krótszy od okresu odpowiedzialności za Wady przedmiotu Umowy Wykonawcy wobec Zamawiającego</w:t>
      </w:r>
      <w:r w:rsidR="00252DA0" w:rsidRPr="005F09A4">
        <w:rPr>
          <w:rFonts w:ascii="Century Gothic" w:hAnsi="Century Gothic" w:cs="Arial"/>
          <w:sz w:val="20"/>
        </w:rPr>
        <w:t>,</w:t>
      </w:r>
    </w:p>
    <w:p w14:paraId="32E5EC0E" w14:textId="0263CCD0" w:rsidR="005537B4" w:rsidRPr="005F09A4" w:rsidRDefault="005537B4" w:rsidP="002645F1">
      <w:pPr>
        <w:pStyle w:val="BodyText21"/>
        <w:numPr>
          <w:ilvl w:val="0"/>
          <w:numId w:val="4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 w:hAnsi="Century Gothic" w:cs="Arial"/>
          <w:sz w:val="20"/>
        </w:rPr>
        <w:t xml:space="preserve">Dopuszcza się możliwość dokonywania potrąceń wierzytelności Wykonawcy z wierzytelnościami Podwykonawcy lub dalszego Podwykonawcy, jeżeli przedmiotem potrącenia są wierzytelności istniejące, wymagalne, nieprzedawnione i  niesporne.  </w:t>
      </w:r>
    </w:p>
    <w:p w14:paraId="683D3475" w14:textId="1D9B0969" w:rsidR="00FC3C7A" w:rsidRPr="005F09A4" w:rsidRDefault="00FC3C7A">
      <w:pPr>
        <w:numPr>
          <w:ilvl w:val="0"/>
          <w:numId w:val="27"/>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Umowa o podwykonawstwo nie może zawierać postanowień:</w:t>
      </w:r>
    </w:p>
    <w:p w14:paraId="0F124D51" w14:textId="5FC4D37D" w:rsidR="00FC3C7A" w:rsidRPr="005F09A4" w:rsidRDefault="00FC3C7A" w:rsidP="002645F1">
      <w:pPr>
        <w:pStyle w:val="BodyText21"/>
        <w:numPr>
          <w:ilvl w:val="0"/>
          <w:numId w:val="43"/>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dopuszczających możliwość dokonania cesji wierzytelności przez Podwykonawcę lub dalszego Podwykonawcę bez </w:t>
      </w:r>
      <w:bookmarkStart w:id="450" w:name="_Hlk482183434"/>
      <w:r w:rsidRPr="005F09A4">
        <w:rPr>
          <w:rFonts w:ascii="Century Gothic,Arial" w:eastAsia="Century Gothic,Arial" w:hAnsi="Century Gothic,Arial" w:cs="Century Gothic,Arial"/>
          <w:sz w:val="20"/>
        </w:rPr>
        <w:t>uprzedniej zgody Zamawiającego, wyrażonej pod rygorem nieważności w formie pisemnej, określającej warunki tego przeniesienia. Zamawiający ma prawo odmowy udzielenia zgody na przelew wierzytelności bez podawania przyczyn</w:t>
      </w:r>
      <w:bookmarkEnd w:id="450"/>
      <w:r w:rsidRPr="005F09A4">
        <w:rPr>
          <w:rFonts w:ascii="Century Gothic,Arial" w:eastAsia="Century Gothic,Arial" w:hAnsi="Century Gothic,Arial" w:cs="Century Gothic,Arial"/>
          <w:sz w:val="20"/>
        </w:rPr>
        <w:t>,</w:t>
      </w:r>
    </w:p>
    <w:p w14:paraId="4C2CC39D" w14:textId="4CC62278" w:rsidR="00FC3C7A" w:rsidRPr="005F09A4" w:rsidRDefault="00FC3C7A" w:rsidP="002645F1">
      <w:pPr>
        <w:pStyle w:val="BodyText21"/>
        <w:numPr>
          <w:ilvl w:val="0"/>
          <w:numId w:val="43"/>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lastRenderedPageBreak/>
        <w:t>uzależniających uzyskanie przez Podwykonawcę lub dalszego Podwykonawcę zapłaty od Wykonawcy</w:t>
      </w:r>
      <w:r w:rsidR="00DD6E89" w:rsidRPr="005F09A4">
        <w:rPr>
          <w:rFonts w:ascii="Century Gothic,Arial" w:eastAsia="Century Gothic,Arial" w:hAnsi="Century Gothic,Arial" w:cs="Century Gothic,Arial"/>
          <w:sz w:val="20"/>
        </w:rPr>
        <w:t>, Podwykonawcy</w:t>
      </w:r>
      <w:r w:rsidR="008074E7" w:rsidRPr="005F09A4">
        <w:rPr>
          <w:rFonts w:ascii="Century Gothic,Arial" w:eastAsia="Century Gothic,Arial" w:hAnsi="Century Gothic,Arial" w:cs="Century Gothic,Arial"/>
          <w:sz w:val="20"/>
        </w:rPr>
        <w:t xml:space="preserve"> </w:t>
      </w:r>
      <w:r w:rsidRPr="005F09A4">
        <w:rPr>
          <w:rFonts w:ascii="Century Gothic,Arial" w:eastAsia="Century Gothic,Arial" w:hAnsi="Century Gothic,Arial" w:cs="Century Gothic,Arial"/>
          <w:sz w:val="20"/>
        </w:rPr>
        <w:t xml:space="preserve">lub </w:t>
      </w:r>
      <w:r w:rsidR="00DD6E89" w:rsidRPr="005F09A4">
        <w:rPr>
          <w:rFonts w:ascii="Century Gothic,Arial" w:eastAsia="Century Gothic,Arial" w:hAnsi="Century Gothic,Arial" w:cs="Century Gothic,Arial"/>
          <w:sz w:val="20"/>
        </w:rPr>
        <w:t xml:space="preserve">dalszego </w:t>
      </w:r>
      <w:r w:rsidRPr="005F09A4">
        <w:rPr>
          <w:rFonts w:ascii="Century Gothic,Arial" w:eastAsia="Century Gothic,Arial" w:hAnsi="Century Gothic,Arial" w:cs="Century Gothic,Arial"/>
          <w:sz w:val="20"/>
        </w:rPr>
        <w:t xml:space="preserve">Podwykonawcy za wykonanie przedmiotu Umowy o podwykonawstwo od zapłaty przez Zamawiającego </w:t>
      </w:r>
      <w:r w:rsidR="4B8E4B49" w:rsidRPr="005F09A4">
        <w:rPr>
          <w:rFonts w:ascii="Century Gothic,Arial" w:eastAsia="Century Gothic,Arial" w:hAnsi="Century Gothic,Arial" w:cs="Century Gothic,Arial"/>
          <w:sz w:val="20"/>
        </w:rPr>
        <w:t>Wynagrodzenia Wykonawcy lub odpowiednio od zapłaty przez Wykonawcę wynagrodzenia Podwykonawcy</w:t>
      </w:r>
      <w:r w:rsidR="00DD6E89" w:rsidRPr="005F09A4">
        <w:rPr>
          <w:rFonts w:ascii="Century Gothic,Arial" w:eastAsia="Century Gothic,Arial" w:hAnsi="Century Gothic,Arial" w:cs="Century Gothic,Arial"/>
          <w:sz w:val="20"/>
        </w:rPr>
        <w:t xml:space="preserve"> lub przez Podwykonawcę dalszemu Podwykonawcy</w:t>
      </w:r>
      <w:r w:rsidRPr="005F09A4">
        <w:rPr>
          <w:rFonts w:ascii="Century Gothic,Arial" w:eastAsia="Century Gothic,Arial" w:hAnsi="Century Gothic,Arial" w:cs="Century Gothic,Arial"/>
          <w:sz w:val="20"/>
        </w:rPr>
        <w:t>,</w:t>
      </w:r>
    </w:p>
    <w:p w14:paraId="6C5937CC" w14:textId="01F02CE1" w:rsidR="00FC3C7A" w:rsidRPr="005F09A4" w:rsidRDefault="00FC3C7A" w:rsidP="002645F1">
      <w:pPr>
        <w:pStyle w:val="BodyText21"/>
        <w:numPr>
          <w:ilvl w:val="0"/>
          <w:numId w:val="43"/>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uzależniających zwrot kwot zabezpieczenia od zwrotu Zabezpieczenia należytego wykonania umowy Wykonawcy przez Zamawiającego lub odpowiednio od zwrotu przez Wykonawcę kwot zabezpieczenia Podwykonawcy</w:t>
      </w:r>
      <w:r w:rsidR="00DD6E89" w:rsidRPr="005F09A4">
        <w:rPr>
          <w:rFonts w:ascii="Century Gothic,Arial" w:eastAsia="Century Gothic,Arial" w:hAnsi="Century Gothic,Arial" w:cs="Century Gothic,Arial"/>
          <w:sz w:val="20"/>
        </w:rPr>
        <w:t xml:space="preserve"> lub przez Podwykonawcę dalszemu Podwykonawcy</w:t>
      </w:r>
      <w:r w:rsidRPr="005F09A4">
        <w:rPr>
          <w:rFonts w:ascii="Century Gothic,Arial" w:eastAsia="Century Gothic,Arial" w:hAnsi="Century Gothic,Arial" w:cs="Century Gothic,Arial"/>
          <w:sz w:val="20"/>
        </w:rPr>
        <w:t>,</w:t>
      </w:r>
    </w:p>
    <w:p w14:paraId="35BE7E2D" w14:textId="46B3DAFE" w:rsidR="00FC3C7A" w:rsidRPr="005F09A4" w:rsidRDefault="00FC3C7A" w:rsidP="002645F1">
      <w:pPr>
        <w:pStyle w:val="BodyText21"/>
        <w:numPr>
          <w:ilvl w:val="0"/>
          <w:numId w:val="43"/>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zwiększających odpowiedzialność Zamawiającego za zapłatę wynagrodzenia za wykonanie Robót, </w:t>
      </w:r>
    </w:p>
    <w:p w14:paraId="67FB61EE" w14:textId="7960A638" w:rsidR="00FC3C7A" w:rsidRPr="0028320B" w:rsidRDefault="00F72E4A" w:rsidP="002645F1">
      <w:pPr>
        <w:pStyle w:val="BodyText21"/>
        <w:numPr>
          <w:ilvl w:val="0"/>
          <w:numId w:val="43"/>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pozwalających na wniesienie zabezpieczenia wykonania umowy przez Podwykonawcę lub dalszego Podwykonawcę w formie kwot zatrzymanych lub potrąceń z wynagrodzenia, kaucji gwarancyjnych stanowiących część wynagrodzenia lub innych postanowień wywołujących skutek w postaci przeniesienia obowiązku zapłaty jakiejkolwiek części wynagrodzenia Podwykonawcy lub dalszego Podwykonawcy poza termin Daty Zakończenia. Zamawiający może dopuścić wniesienie zabezpieczenia wykonania umowy przez Podwykonawcę lub dalszego Podwykonawcę w formie potrąceń z wynagrodzenia pod warunkiem, że w </w:t>
      </w:r>
      <w:r w:rsidR="00ED208B" w:rsidRPr="005F09A4">
        <w:rPr>
          <w:rFonts w:ascii="Century Gothic,Arial" w:eastAsia="Century Gothic,Arial" w:hAnsi="Century Gothic,Arial" w:cs="Century Gothic,Arial"/>
          <w:sz w:val="20"/>
        </w:rPr>
        <w:t>U</w:t>
      </w:r>
      <w:r w:rsidRPr="005F09A4">
        <w:rPr>
          <w:rFonts w:ascii="Century Gothic,Arial" w:eastAsia="Century Gothic,Arial" w:hAnsi="Century Gothic,Arial" w:cs="Century Gothic,Arial"/>
          <w:sz w:val="20"/>
        </w:rPr>
        <w:t>mowie podwykonawczej strony umieszczą postanowienie, że wskutek ustanowienia zabezpieczenia wykonania umowy przez potrącenie z wynagrodzenia kwoty należnej Podwykonawcy roszczenie Podwykonawcy o zapłatę wynagrodzenia w części objętej potrąceniem celem zabezpieczenia wygasa, zaś w jego miejsce Podwykonawcy przysługuje wobec Wykonawcy roszczenie o zwrot zabezpieczenia, co oznacza, że na roszczenie o zwrot zabezpieczenia przysługujące Podwykonawcy względem Wykonawcy nie rozciąga się solidarna odpowiedzialność Zamawiającego za wypłatę wynagrodzenia Podwykonawcy</w:t>
      </w:r>
      <w:r w:rsidR="00FC3C7A" w:rsidRPr="005F09A4">
        <w:rPr>
          <w:rFonts w:ascii="Century Gothic,Arial" w:eastAsia="Century Gothic,Arial" w:hAnsi="Century Gothic,Arial" w:cs="Century Gothic,Arial"/>
          <w:sz w:val="20"/>
        </w:rPr>
        <w:t>,</w:t>
      </w:r>
    </w:p>
    <w:p w14:paraId="4EEACA41" w14:textId="68252ADC" w:rsidR="00B06B07" w:rsidRPr="005F09A4" w:rsidRDefault="00FC3C7A" w:rsidP="002645F1">
      <w:pPr>
        <w:pStyle w:val="BodyText21"/>
        <w:numPr>
          <w:ilvl w:val="0"/>
          <w:numId w:val="43"/>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uzależniających uzyskanie przez Podwykonawcę lub dalszego Podwykonawcę zapłaty od Wykonawcy, Podwykonawcy lub dalszego </w:t>
      </w:r>
      <w:r w:rsidR="000A66D1" w:rsidRPr="005F09A4">
        <w:rPr>
          <w:rFonts w:ascii="Century Gothic,Arial" w:eastAsia="Century Gothic,Arial" w:hAnsi="Century Gothic,Arial" w:cs="Century Gothic,Arial"/>
          <w:sz w:val="20"/>
        </w:rPr>
        <w:t xml:space="preserve">Podwykonawcy </w:t>
      </w:r>
      <w:r w:rsidRPr="005F09A4">
        <w:rPr>
          <w:rFonts w:ascii="Century Gothic,Arial" w:eastAsia="Century Gothic,Arial" w:hAnsi="Century Gothic,Arial" w:cs="Century Gothic,Arial"/>
          <w:sz w:val="20"/>
        </w:rPr>
        <w:t>za wykonanie przedmiotu Umowy o podwykonawstwo od pozytywnego Odbioru Eksploatacyjnego Wykonawcy, jeżeli przedmiot Umowy o podwykonawstwo został wykonany co najmniej 60 dni przed Odbiorem Eksploatacyjnym</w:t>
      </w:r>
      <w:r w:rsidR="00B06B07" w:rsidRPr="005F09A4">
        <w:rPr>
          <w:rFonts w:ascii="Century Gothic,Arial" w:eastAsia="Century Gothic,Arial" w:hAnsi="Century Gothic,Arial" w:cs="Century Gothic,Arial"/>
          <w:sz w:val="20"/>
        </w:rPr>
        <w:t>,</w:t>
      </w:r>
    </w:p>
    <w:p w14:paraId="31E8E2A5" w14:textId="30725EEC" w:rsidR="00FC3C7A" w:rsidRPr="005F09A4" w:rsidRDefault="00B06B07" w:rsidP="002645F1">
      <w:pPr>
        <w:pStyle w:val="BodyText21"/>
        <w:numPr>
          <w:ilvl w:val="0"/>
          <w:numId w:val="43"/>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kształtujących prawa i obowiązki Podwykonawcy lub dalszego Podwykonawcy, w zakresie kar umownych oraz postanowień dotyczących warunków wypłaty wynagrodzenia, w tym waloryzacji wynagrodzenia, w sposób dla niego mniej korzystny niż prawa i obowiązki Wykonawcy ukształtowane postanowieniami niniejszej Umowy</w:t>
      </w:r>
      <w:r w:rsidR="00FC3C7A" w:rsidRPr="005F09A4">
        <w:rPr>
          <w:rFonts w:ascii="Century Gothic,Arial" w:eastAsia="Century Gothic,Arial" w:hAnsi="Century Gothic,Arial" w:cs="Century Gothic,Arial"/>
          <w:sz w:val="20"/>
        </w:rPr>
        <w:t>.</w:t>
      </w:r>
    </w:p>
    <w:p w14:paraId="4E4B9F18" w14:textId="58188E28" w:rsidR="00FC3C7A" w:rsidRPr="005F09A4" w:rsidRDefault="00FC3C7A">
      <w:pPr>
        <w:numPr>
          <w:ilvl w:val="0"/>
          <w:numId w:val="27"/>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Wykonawca, Podwykonawca lub dalszy Podwykonawca zobowiązany jest do przedłożenia Zamawiającemu </w:t>
      </w:r>
      <w:r w:rsidR="001D22DF" w:rsidRPr="005F09A4">
        <w:rPr>
          <w:rFonts w:ascii="Century Gothic,Arial" w:eastAsia="Century Gothic,Arial" w:hAnsi="Century Gothic,Arial" w:cs="Century Gothic,Arial"/>
        </w:rPr>
        <w:t xml:space="preserve">i Inspektorowi Nadzoru </w:t>
      </w:r>
      <w:r w:rsidR="001D22DF" w:rsidRPr="00691B28">
        <w:rPr>
          <w:rFonts w:ascii="Century Gothic,Arial" w:eastAsia="Century Gothic,Arial" w:hAnsi="Century Gothic,Arial" w:cs="Century Gothic,Arial"/>
        </w:rPr>
        <w:t xml:space="preserve">Inwestorskiego </w:t>
      </w:r>
      <w:r w:rsidRPr="00691B28">
        <w:rPr>
          <w:rFonts w:ascii="Century Gothic,Arial" w:eastAsia="Century Gothic,Arial" w:hAnsi="Century Gothic,Arial" w:cs="Century Gothic,Arial"/>
        </w:rPr>
        <w:t>projektu Umowy o podwykonawstwo</w:t>
      </w:r>
      <w:r w:rsidR="001A652C" w:rsidRPr="00691B28">
        <w:rPr>
          <w:rFonts w:ascii="Century Gothic,Arial" w:eastAsia="Century Gothic,Arial" w:hAnsi="Century Gothic,Arial" w:cs="Century Gothic,Arial"/>
        </w:rPr>
        <w:t xml:space="preserve">  </w:t>
      </w:r>
      <w:r w:rsidR="001A652C" w:rsidRPr="00691B28">
        <w:rPr>
          <w:rFonts w:ascii="Century Gothic,Arial" w:eastAsia="Century Gothic,Arial" w:hAnsi="Century Gothic,Arial" w:cs="Century Gothic,Arial"/>
        </w:rPr>
        <w:lastRenderedPageBreak/>
        <w:t>w pełnej treści</w:t>
      </w:r>
      <w:r w:rsidRPr="00691B28">
        <w:rPr>
          <w:rFonts w:ascii="Century Gothic,Arial" w:eastAsia="Century Gothic,Arial" w:hAnsi="Century Gothic,Arial" w:cs="Century Gothic,Arial"/>
        </w:rPr>
        <w:t>, której przedmiotem są roboty budowlane</w:t>
      </w:r>
      <w:r w:rsidR="00CB2230" w:rsidRPr="00691B28">
        <w:rPr>
          <w:rFonts w:ascii="Century Gothic,Arial" w:eastAsia="Century Gothic,Arial" w:hAnsi="Century Gothic,Arial" w:cs="Century Gothic,Arial"/>
        </w:rPr>
        <w:t xml:space="preserve"> (w tym z wszystkimi załącznikami)</w:t>
      </w:r>
      <w:r w:rsidRPr="00691B28">
        <w:rPr>
          <w:rFonts w:ascii="Century Gothic,Arial" w:eastAsia="Century Gothic,Arial" w:hAnsi="Century Gothic,Arial" w:cs="Century Gothic,Arial"/>
        </w:rPr>
        <w:t xml:space="preserve">, wraz z zestawieniem szczegółowego przedmiotu robót i ich </w:t>
      </w:r>
      <w:r w:rsidRPr="001A652C">
        <w:rPr>
          <w:rFonts w:ascii="Century Gothic,Arial" w:eastAsia="Century Gothic,Arial" w:hAnsi="Century Gothic,Arial" w:cs="Century Gothic,Arial"/>
        </w:rPr>
        <w:t>wyceną (w tym wskazaniem wartości tych robót w Umowie pomiędzy</w:t>
      </w:r>
      <w:r w:rsidRPr="005F09A4">
        <w:rPr>
          <w:rFonts w:ascii="Century Gothic,Arial" w:eastAsia="Century Gothic,Arial" w:hAnsi="Century Gothic,Arial" w:cs="Century Gothic,Arial"/>
        </w:rPr>
        <w:t xml:space="preserve"> Zamawiającym, a Wykonawcą) oraz wskazaniem części Dokumentacji Projektowej dotyczącej wykonania robót budowalnych, nie później niż </w:t>
      </w:r>
      <w:r w:rsidR="00407AF7" w:rsidRPr="005F09A4">
        <w:rPr>
          <w:rFonts w:ascii="Century Gothic" w:eastAsia="Century Gothic" w:hAnsi="Century Gothic" w:cs="Century Gothic"/>
          <w:b/>
          <w:bCs/>
        </w:rPr>
        <w:t>2</w:t>
      </w:r>
      <w:r w:rsidR="00016B06" w:rsidRPr="005F09A4">
        <w:rPr>
          <w:rFonts w:ascii="Century Gothic" w:eastAsia="Century Gothic" w:hAnsi="Century Gothic" w:cs="Century Gothic"/>
          <w:b/>
          <w:bCs/>
        </w:rPr>
        <w:t xml:space="preserve">1 </w:t>
      </w:r>
      <w:r w:rsidRPr="005F09A4">
        <w:rPr>
          <w:rFonts w:ascii="Century Gothic" w:eastAsia="Century Gothic" w:hAnsi="Century Gothic" w:cs="Century Gothic"/>
          <w:b/>
          <w:bCs/>
        </w:rPr>
        <w:t>dni</w:t>
      </w:r>
      <w:r w:rsidRPr="005F09A4">
        <w:rPr>
          <w:rFonts w:ascii="Century Gothic,Arial" w:eastAsia="Century Gothic,Arial" w:hAnsi="Century Gothic,Arial" w:cs="Century Gothic,Arial"/>
        </w:rPr>
        <w:t xml:space="preserve"> przed planowaną datą jej zawarcia a w przypadku projektu umowy przedkładanego przez Podwykonawcę lub dalszego Podwykonawcę, wraz ze zgodą Wykonawcy na zawarcie Umowy o podwykonawstwo o treści zgodnej z projektem umowy</w:t>
      </w:r>
      <w:r w:rsidR="000D4C8B">
        <w:rPr>
          <w:rFonts w:ascii="Century Gothic,Arial" w:eastAsia="Century Gothic,Arial" w:hAnsi="Century Gothic,Arial" w:cs="Century Gothic,Arial"/>
        </w:rPr>
        <w:t>.</w:t>
      </w:r>
    </w:p>
    <w:p w14:paraId="46233CAD" w14:textId="571582B2" w:rsidR="00FC3C7A" w:rsidRPr="005F09A4" w:rsidRDefault="00FC3C7A">
      <w:pPr>
        <w:numPr>
          <w:ilvl w:val="0"/>
          <w:numId w:val="27"/>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Projekt Umowy o podwykonawstwo, której przedmiotem są roboty budowlane, będzie uważany za zaakceptowany przez Zamawiającego, jeżeli Zamawiający w terminie </w:t>
      </w:r>
      <w:r w:rsidR="00016B06" w:rsidRPr="005F09A4">
        <w:rPr>
          <w:rFonts w:ascii="Century Gothic" w:eastAsia="Century Gothic" w:hAnsi="Century Gothic" w:cs="Century Gothic"/>
          <w:b/>
          <w:bCs/>
        </w:rPr>
        <w:t xml:space="preserve">14 </w:t>
      </w:r>
      <w:r w:rsidRPr="005F09A4">
        <w:rPr>
          <w:rFonts w:ascii="Century Gothic" w:eastAsia="Century Gothic" w:hAnsi="Century Gothic" w:cs="Century Gothic"/>
          <w:b/>
          <w:bCs/>
        </w:rPr>
        <w:t>dni</w:t>
      </w:r>
      <w:r w:rsidRPr="005F09A4">
        <w:rPr>
          <w:rFonts w:ascii="Century Gothic,Arial" w:eastAsia="Century Gothic,Arial" w:hAnsi="Century Gothic,Arial" w:cs="Century Gothic,Arial"/>
        </w:rPr>
        <w:t xml:space="preserve"> od dnia przedłożenia mu projektu nie zgłosi pisemnie zastrzeżeń do projektu</w:t>
      </w:r>
      <w:r w:rsidR="00A2373B" w:rsidRPr="005F09A4">
        <w:rPr>
          <w:rFonts w:ascii="Century Gothic,Arial" w:eastAsia="Century Gothic,Arial" w:hAnsi="Century Gothic,Arial" w:cs="Century Gothic,Arial"/>
        </w:rPr>
        <w:t xml:space="preserve"> </w:t>
      </w:r>
      <w:r w:rsidR="003D421C" w:rsidRPr="005F09A4">
        <w:rPr>
          <w:rFonts w:ascii="Century Gothic,Arial" w:eastAsia="Century Gothic,Arial" w:hAnsi="Century Gothic,Arial" w:cs="Century Gothic,Arial"/>
        </w:rPr>
        <w:t>U</w:t>
      </w:r>
      <w:r w:rsidR="00A2373B" w:rsidRPr="005F09A4">
        <w:rPr>
          <w:rFonts w:ascii="Century Gothic,Arial" w:eastAsia="Century Gothic,Arial" w:hAnsi="Century Gothic,Arial" w:cs="Century Gothic,Arial"/>
        </w:rPr>
        <w:t>mowy o podwykonawstwo</w:t>
      </w:r>
      <w:r w:rsidRPr="005F09A4">
        <w:rPr>
          <w:rFonts w:ascii="Century Gothic,Arial" w:eastAsia="Century Gothic,Arial" w:hAnsi="Century Gothic,Arial" w:cs="Century Gothic,Arial"/>
        </w:rPr>
        <w:t xml:space="preserve">. </w:t>
      </w:r>
    </w:p>
    <w:p w14:paraId="50DB9456" w14:textId="33332FD4" w:rsidR="00FC3C7A" w:rsidRPr="005F09A4" w:rsidRDefault="00FC3C7A">
      <w:pPr>
        <w:numPr>
          <w:ilvl w:val="0"/>
          <w:numId w:val="27"/>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Zamawiający </w:t>
      </w:r>
      <w:r w:rsidR="00030852" w:rsidRPr="005F09A4">
        <w:rPr>
          <w:rFonts w:ascii="Century Gothic,Arial" w:eastAsia="Century Gothic,Arial" w:hAnsi="Century Gothic,Arial" w:cs="Century Gothic,Arial"/>
        </w:rPr>
        <w:t>zgłasza</w:t>
      </w:r>
      <w:r w:rsidR="00B117E0" w:rsidRPr="005F09A4">
        <w:rPr>
          <w:rFonts w:ascii="Century Gothic,Arial" w:eastAsia="Century Gothic,Arial" w:hAnsi="Century Gothic,Arial" w:cs="Century Gothic,Arial"/>
        </w:rPr>
        <w:t xml:space="preserve"> </w:t>
      </w:r>
      <w:bookmarkStart w:id="451" w:name="_Hlk57894007"/>
      <w:r w:rsidRPr="005F09A4">
        <w:rPr>
          <w:rFonts w:ascii="Century Gothic,Arial" w:eastAsia="Century Gothic,Arial" w:hAnsi="Century Gothic,Arial" w:cs="Century Gothic,Arial"/>
        </w:rPr>
        <w:t xml:space="preserve">w terminie, o którym </w:t>
      </w:r>
      <w:r w:rsidRPr="000107C7">
        <w:rPr>
          <w:rFonts w:ascii="Century Gothic,Arial" w:eastAsia="Century Gothic,Arial" w:hAnsi="Century Gothic,Arial" w:cs="Century Gothic,Arial"/>
        </w:rPr>
        <w:t>mowa w ust. 6</w:t>
      </w:r>
      <w:r w:rsidR="000107C7" w:rsidRPr="000107C7">
        <w:rPr>
          <w:rFonts w:ascii="Century Gothic,Arial" w:eastAsia="Century Gothic,Arial" w:hAnsi="Century Gothic,Arial" w:cs="Century Gothic,Arial"/>
        </w:rPr>
        <w:t xml:space="preserve"> powyżej</w:t>
      </w:r>
      <w:r w:rsidRPr="000107C7">
        <w:rPr>
          <w:rFonts w:ascii="Century Gothic,Arial" w:eastAsia="Century Gothic,Arial" w:hAnsi="Century Gothic,Arial" w:cs="Century Gothic,Arial"/>
        </w:rPr>
        <w:t xml:space="preserve">, </w:t>
      </w:r>
      <w:r w:rsidR="0058078C" w:rsidRPr="000107C7">
        <w:rPr>
          <w:rFonts w:ascii="Century Gothic,Arial" w:eastAsia="Century Gothic,Arial" w:hAnsi="Century Gothic,Arial" w:cs="Century Gothic,Arial"/>
        </w:rPr>
        <w:t>odpowiednio</w:t>
      </w:r>
      <w:r w:rsidR="0058078C" w:rsidRPr="005F09A4">
        <w:rPr>
          <w:rFonts w:ascii="Century Gothic,Arial" w:eastAsia="Century Gothic,Arial" w:hAnsi="Century Gothic,Arial" w:cs="Century Gothic,Arial"/>
        </w:rPr>
        <w:t xml:space="preserve"> </w:t>
      </w:r>
      <w:r w:rsidRPr="005F09A4">
        <w:rPr>
          <w:rFonts w:ascii="Century Gothic,Arial" w:eastAsia="Century Gothic,Arial" w:hAnsi="Century Gothic,Arial" w:cs="Century Gothic,Arial"/>
        </w:rPr>
        <w:t>Wykonawcy, Podwykonawcy i dalszemu Podwykonawcy pisemne zastrzeżenia do projektu Umowy o podwykonawstwo, której przedmiotem są roboty budowlane</w:t>
      </w:r>
      <w:bookmarkEnd w:id="451"/>
      <w:r w:rsidRPr="005F09A4">
        <w:rPr>
          <w:rFonts w:ascii="Century Gothic,Arial" w:eastAsia="Century Gothic,Arial" w:hAnsi="Century Gothic,Arial" w:cs="Century Gothic,Arial"/>
        </w:rPr>
        <w:t xml:space="preserve">, w </w:t>
      </w:r>
      <w:r w:rsidR="00030852" w:rsidRPr="005F09A4">
        <w:rPr>
          <w:rFonts w:ascii="Century Gothic,Arial" w:eastAsia="Century Gothic,Arial" w:hAnsi="Century Gothic,Arial" w:cs="Century Gothic,Arial"/>
        </w:rPr>
        <w:t>przypadku</w:t>
      </w:r>
      <w:r w:rsidRPr="005F09A4">
        <w:rPr>
          <w:rFonts w:ascii="Century Gothic,Arial" w:eastAsia="Century Gothic,Arial" w:hAnsi="Century Gothic,Arial" w:cs="Century Gothic,Arial"/>
        </w:rPr>
        <w:t xml:space="preserve">: </w:t>
      </w:r>
    </w:p>
    <w:p w14:paraId="12D678C4" w14:textId="42B271A0" w:rsidR="00FC3C7A" w:rsidRPr="005F09A4" w:rsidRDefault="00FC3C7A" w:rsidP="002645F1">
      <w:pPr>
        <w:pStyle w:val="BodyText21"/>
        <w:numPr>
          <w:ilvl w:val="0"/>
          <w:numId w:val="44"/>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niespełniania przez projekt wymagań dotyczących Umowy o podwykonawstwo, określonych w Umowie, </w:t>
      </w:r>
      <w:r w:rsidR="003F7E04" w:rsidRPr="005F09A4">
        <w:rPr>
          <w:rFonts w:ascii="Century Gothic,Arial" w:eastAsia="Century Gothic,Arial" w:hAnsi="Century Gothic,Arial" w:cs="Century Gothic,Arial"/>
          <w:sz w:val="20"/>
        </w:rPr>
        <w:t>SWZ</w:t>
      </w:r>
      <w:r w:rsidRPr="005F09A4">
        <w:rPr>
          <w:rFonts w:ascii="Century Gothic,Arial" w:eastAsia="Century Gothic,Arial" w:hAnsi="Century Gothic,Arial" w:cs="Century Gothic,Arial"/>
          <w:sz w:val="20"/>
        </w:rPr>
        <w:t xml:space="preserve"> lub </w:t>
      </w:r>
      <w:proofErr w:type="spellStart"/>
      <w:r w:rsidRPr="005F09A4">
        <w:rPr>
          <w:rFonts w:ascii="Century Gothic,Arial" w:eastAsia="Century Gothic,Arial" w:hAnsi="Century Gothic,Arial" w:cs="Century Gothic,Arial"/>
          <w:sz w:val="20"/>
        </w:rPr>
        <w:t>Pzp</w:t>
      </w:r>
      <w:proofErr w:type="spellEnd"/>
      <w:r w:rsidRPr="005F09A4">
        <w:rPr>
          <w:rFonts w:ascii="Century Gothic,Arial" w:eastAsia="Century Gothic,Arial" w:hAnsi="Century Gothic,Arial" w:cs="Century Gothic,Arial"/>
          <w:sz w:val="20"/>
        </w:rPr>
        <w:t>,</w:t>
      </w:r>
    </w:p>
    <w:p w14:paraId="198F4B4C" w14:textId="46FA245F" w:rsidR="00030852" w:rsidRPr="005F09A4" w:rsidRDefault="00030852" w:rsidP="008159B8">
      <w:pPr>
        <w:pStyle w:val="BodyText21"/>
        <w:tabs>
          <w:tab w:val="left" w:pos="-1985"/>
          <w:tab w:val="left" w:pos="-1843"/>
          <w:tab w:val="left" w:pos="-1560"/>
          <w:tab w:val="left" w:pos="-1276"/>
        </w:tabs>
        <w:suppressAutoHyphens/>
        <w:spacing w:line="360" w:lineRule="auto"/>
        <w:ind w:left="709"/>
        <w:rPr>
          <w:rFonts w:ascii="Century Gothic" w:hAnsi="Century Gothic" w:cs="Arial"/>
          <w:sz w:val="20"/>
        </w:rPr>
      </w:pPr>
      <w:r w:rsidRPr="005F09A4">
        <w:rPr>
          <w:rFonts w:ascii="Century Gothic,Arial" w:eastAsia="Century Gothic,Arial" w:hAnsi="Century Gothic,Arial" w:cs="Century Gothic,Arial"/>
          <w:sz w:val="20"/>
        </w:rPr>
        <w:t>Dodatkowo Zamawiający może zgłosić w terminie, o którym mowa w ust. 6, Wykonawcy, Podwykonawcy i dalszemu Podwykonawcy pisemne zastrzeżenia do projektu Umowy o podwykonawstwo, której przedmiotem są roboty budowlane w szczególności w następujących przypadkach:</w:t>
      </w:r>
    </w:p>
    <w:p w14:paraId="48E3C2A8" w14:textId="3D9AC8A9" w:rsidR="00FC3C7A" w:rsidRPr="005F09A4" w:rsidRDefault="00FC3C7A" w:rsidP="002645F1">
      <w:pPr>
        <w:pStyle w:val="BodyText21"/>
        <w:numPr>
          <w:ilvl w:val="0"/>
          <w:numId w:val="44"/>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niezałączenia do projektu zestawień, dokumentów lub informacji, o których mowa w ust. 5</w:t>
      </w:r>
      <w:r w:rsidR="00CE0FA7">
        <w:rPr>
          <w:rFonts w:ascii="Century Gothic,Arial" w:eastAsia="Century Gothic,Arial" w:hAnsi="Century Gothic,Arial" w:cs="Century Gothic,Arial"/>
          <w:sz w:val="20"/>
        </w:rPr>
        <w:t xml:space="preserve"> powyżej</w:t>
      </w:r>
      <w:r w:rsidRPr="005F09A4">
        <w:rPr>
          <w:rFonts w:ascii="Century Gothic,Arial" w:eastAsia="Century Gothic,Arial" w:hAnsi="Century Gothic,Arial" w:cs="Century Gothic,Arial"/>
          <w:sz w:val="20"/>
        </w:rPr>
        <w:t>,</w:t>
      </w:r>
    </w:p>
    <w:p w14:paraId="64AF7D7F" w14:textId="74801FF8" w:rsidR="00FC3C7A" w:rsidRPr="005F09A4" w:rsidRDefault="00FC3C7A" w:rsidP="002645F1">
      <w:pPr>
        <w:pStyle w:val="BodyText21"/>
        <w:numPr>
          <w:ilvl w:val="0"/>
          <w:numId w:val="44"/>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gdy przedmiot Umowy o podwykonawstwo obejmuje realizację przez Podwykonawcę lub dalszego Podwykonawcę w całości lub w kluczowej części Inwestycji, której wykonanie zostało zastrzeżone do realizacji wyłącznie bezpośrednio przez Wykonawcę, z zastrzeżeniem sytuacji, w której Umowa o podwykonawstwo ma być realizowana przez podmiot trzeci, na zasoby którego Wykonawca powoływał się w postępowaniu o udzielenie zamówienia</w:t>
      </w:r>
      <w:r w:rsidR="00AA30B1" w:rsidRPr="005F09A4">
        <w:rPr>
          <w:rFonts w:ascii="Century Gothic,Arial" w:eastAsia="Century Gothic,Arial" w:hAnsi="Century Gothic,Arial" w:cs="Century Gothic,Arial"/>
          <w:sz w:val="20"/>
        </w:rPr>
        <w:t xml:space="preserve"> </w:t>
      </w:r>
      <w:r w:rsidRPr="005F09A4">
        <w:rPr>
          <w:rFonts w:ascii="Century Gothic,Arial" w:eastAsia="Century Gothic,Arial" w:hAnsi="Century Gothic,Arial" w:cs="Century Gothic,Arial"/>
          <w:sz w:val="20"/>
        </w:rPr>
        <w:t>w celu wykazania spełniania warunków udziału w postępowaniu,</w:t>
      </w:r>
    </w:p>
    <w:p w14:paraId="3B6E6281" w14:textId="77777777" w:rsidR="00FC3C7A" w:rsidRPr="005F09A4" w:rsidRDefault="00FC3C7A" w:rsidP="002645F1">
      <w:pPr>
        <w:pStyle w:val="BodyText21"/>
        <w:numPr>
          <w:ilvl w:val="0"/>
          <w:numId w:val="44"/>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14:paraId="03874307" w14:textId="56B11A36" w:rsidR="00E2596E" w:rsidRPr="005F09A4" w:rsidRDefault="00FC3C7A" w:rsidP="002645F1">
      <w:pPr>
        <w:pStyle w:val="BodyText21"/>
        <w:numPr>
          <w:ilvl w:val="0"/>
          <w:numId w:val="44"/>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gdy termin realizacji robót budowlanych określonych projektem jest dłuższy niż przewidywany Umową dla tych robót</w:t>
      </w:r>
      <w:r w:rsidR="005B1DC8" w:rsidRPr="005F09A4">
        <w:rPr>
          <w:rFonts w:ascii="Century Gothic" w:eastAsia="Century Gothic" w:hAnsi="Century Gothic" w:cs="Century Gothic"/>
          <w:sz w:val="20"/>
        </w:rPr>
        <w:t xml:space="preserve">. W sytuacji, w której w przypadkach uzasadnionych okolicznościami Zamawiający nie zgłosi zastrzeżenia </w:t>
      </w:r>
      <w:r w:rsidR="00C36940" w:rsidRPr="005F09A4">
        <w:rPr>
          <w:rFonts w:ascii="Century Gothic" w:eastAsia="Century Gothic" w:hAnsi="Century Gothic" w:cs="Century Gothic"/>
          <w:sz w:val="20"/>
        </w:rPr>
        <w:t>do terminu, wskazanego w zdaniu poprzednim, Strony w żadnym wypadku nie będą tego interpretować</w:t>
      </w:r>
      <w:r w:rsidR="005B1DC8" w:rsidRPr="005F09A4" w:rsidDel="005B1DC8">
        <w:rPr>
          <w:rFonts w:ascii="Century Gothic" w:eastAsia="Century Gothic" w:hAnsi="Century Gothic" w:cs="Century Gothic"/>
          <w:sz w:val="20"/>
        </w:rPr>
        <w:t xml:space="preserve"> </w:t>
      </w:r>
      <w:r w:rsidR="00C36940" w:rsidRPr="005F09A4">
        <w:rPr>
          <w:rFonts w:ascii="Century Gothic" w:eastAsia="Century Gothic" w:hAnsi="Century Gothic" w:cs="Century Gothic"/>
          <w:sz w:val="20"/>
        </w:rPr>
        <w:t xml:space="preserve">jako zmianę </w:t>
      </w:r>
      <w:r w:rsidR="00C36940" w:rsidRPr="005F09A4">
        <w:rPr>
          <w:rFonts w:ascii="Century Gothic" w:eastAsia="Century Gothic" w:hAnsi="Century Gothic" w:cs="Century Gothic"/>
          <w:sz w:val="20"/>
        </w:rPr>
        <w:lastRenderedPageBreak/>
        <w:t>terminów realizacji Umowy na późniejszy niż ten wskazany w Umowie bądź akceptacji Zamawiającego dla zmiany terminów realizacji Umowy na inne niż wskazane w Umowie,</w:t>
      </w:r>
      <w:r w:rsidR="00E2596E" w:rsidRPr="005F09A4">
        <w:rPr>
          <w:rFonts w:ascii="Century Gothic,Arial" w:eastAsia="Century Gothic,Arial" w:hAnsi="Century Gothic,Arial" w:cs="Century Gothic,Arial"/>
          <w:sz w:val="20"/>
        </w:rPr>
        <w:t xml:space="preserve"> </w:t>
      </w:r>
    </w:p>
    <w:p w14:paraId="01ABDED6" w14:textId="77777777" w:rsidR="00FC3C7A" w:rsidRPr="005F09A4" w:rsidRDefault="00FC3C7A" w:rsidP="002645F1">
      <w:pPr>
        <w:pStyle w:val="BodyText21"/>
        <w:numPr>
          <w:ilvl w:val="0"/>
          <w:numId w:val="44"/>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gdy projekt zawiera postanowienia uzależniające zwrot kwot zabezpieczenia przez Wykonawcę Podwykonawcy od zwrotu Wykonawcy Zabezpieczenia należytego wykonania umowy przez Zamawiającego, </w:t>
      </w:r>
    </w:p>
    <w:p w14:paraId="39906227" w14:textId="77777777" w:rsidR="00FC3C7A" w:rsidRPr="005F09A4" w:rsidRDefault="00FC3C7A" w:rsidP="002645F1">
      <w:pPr>
        <w:pStyle w:val="BodyText21"/>
        <w:numPr>
          <w:ilvl w:val="0"/>
          <w:numId w:val="44"/>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gdy projekt zawiera postanowienia dotyczące sposobu rozliczeń za wykonane roboty, uniemożliwiającego rozliczenie tych robót pomiędzy Zamawiającym a Wykonawcą na podstawie Umowy,</w:t>
      </w:r>
    </w:p>
    <w:p w14:paraId="731244AA" w14:textId="77777777" w:rsidR="00FC3C7A" w:rsidRDefault="00FC3C7A" w:rsidP="002645F1">
      <w:pPr>
        <w:pStyle w:val="BodyText21"/>
        <w:numPr>
          <w:ilvl w:val="0"/>
          <w:numId w:val="44"/>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gdy projekt został sporządzony z naruszeniem postanowień dot. obowiązków w zakresie kontroli i informowania Instytucji kontrolujących w zakresie wskazanym w Umowie,</w:t>
      </w:r>
    </w:p>
    <w:p w14:paraId="141D53D2" w14:textId="482CDE5C" w:rsidR="00B4543F" w:rsidRPr="005F09A4" w:rsidRDefault="00B4543F" w:rsidP="002645F1">
      <w:pPr>
        <w:pStyle w:val="BodyText21"/>
        <w:numPr>
          <w:ilvl w:val="0"/>
          <w:numId w:val="44"/>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Pr>
          <w:rFonts w:ascii="Century Gothic,Arial" w:eastAsia="Century Gothic,Arial" w:hAnsi="Century Gothic,Arial" w:cs="Century Gothic,Arial"/>
          <w:sz w:val="20"/>
        </w:rPr>
        <w:t>gdy projekt zawiera postanowienia, które nie pozwalają na ustalenie wysokości całkowitego wynagrodzenia Podwykonawcy lub dalszego Podwykonawcy,</w:t>
      </w:r>
    </w:p>
    <w:p w14:paraId="6C69E694" w14:textId="3A910867" w:rsidR="00B4543F" w:rsidRPr="00B4543F" w:rsidRDefault="00FC3C7A" w:rsidP="002645F1">
      <w:pPr>
        <w:pStyle w:val="BodyText21"/>
        <w:numPr>
          <w:ilvl w:val="0"/>
          <w:numId w:val="44"/>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gdy projekt zawiera postanowienia, które pozwalają na rezygnację z zachowania formy pisemnej lub dopełnienia jakichkolwiek wymagań wynikających z niniejszej Umowy przy dokonywaniu zmian istotnych warunków Umowy o podwykonawstwo w tym w szczególności: wynagrodzenia, terminu realizacji i zakresu robót</w:t>
      </w:r>
      <w:r w:rsidR="00B4543F">
        <w:rPr>
          <w:rFonts w:ascii="Century Gothic,Arial" w:eastAsia="Century Gothic,Arial" w:hAnsi="Century Gothic,Arial" w:cs="Century Gothic,Arial"/>
          <w:sz w:val="20"/>
        </w:rPr>
        <w:t>,</w:t>
      </w:r>
    </w:p>
    <w:p w14:paraId="3D4BA388" w14:textId="77415091" w:rsidR="00FC3C7A" w:rsidRPr="00691B28" w:rsidRDefault="006535B4" w:rsidP="002645F1">
      <w:pPr>
        <w:pStyle w:val="BodyText21"/>
        <w:numPr>
          <w:ilvl w:val="0"/>
          <w:numId w:val="44"/>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691B28">
        <w:rPr>
          <w:rFonts w:ascii="Century Gothic,Arial" w:eastAsia="Century Gothic,Arial" w:hAnsi="Century Gothic,Arial" w:cs="Century Gothic,Arial"/>
          <w:sz w:val="20"/>
        </w:rPr>
        <w:t>gdy projekt jest niekompletny lub jakakolwiek część jego treści (w tym załączników) jest zanonimizowana/zakryta/nieczytelna lub w inny sposób niedostępna/nieczytelna dla Zamawiającego</w:t>
      </w:r>
      <w:r w:rsidR="00F26411" w:rsidRPr="00691B28">
        <w:rPr>
          <w:rFonts w:ascii="Century Gothic,Arial" w:eastAsia="Century Gothic,Arial" w:hAnsi="Century Gothic,Arial" w:cs="Century Gothic,Arial"/>
          <w:sz w:val="20"/>
        </w:rPr>
        <w:t>. W szczególności Zamawiający nie dopuszcza</w:t>
      </w:r>
      <w:r w:rsidR="009A57C1" w:rsidRPr="00691B28">
        <w:rPr>
          <w:rFonts w:ascii="Century Gothic,Arial" w:eastAsia="Century Gothic,Arial" w:hAnsi="Century Gothic,Arial" w:cs="Century Gothic,Arial"/>
          <w:sz w:val="20"/>
        </w:rPr>
        <w:t xml:space="preserve"> zanonimizowania/zakrycia lub w inny sposób uczynienia niedostępnymi/nieczytelnymi jakichkolwiek </w:t>
      </w:r>
      <w:r w:rsidR="00F26411" w:rsidRPr="00691B28">
        <w:rPr>
          <w:rFonts w:ascii="Century Gothic,Arial" w:eastAsia="Century Gothic,Arial" w:hAnsi="Century Gothic,Arial" w:cs="Century Gothic,Arial"/>
          <w:sz w:val="20"/>
        </w:rPr>
        <w:t xml:space="preserve">informacji </w:t>
      </w:r>
      <w:r w:rsidR="009A57C1" w:rsidRPr="00691B28">
        <w:rPr>
          <w:rFonts w:ascii="Century Gothic,Arial" w:eastAsia="Century Gothic,Arial" w:hAnsi="Century Gothic,Arial" w:cs="Century Gothic,Arial"/>
          <w:sz w:val="20"/>
        </w:rPr>
        <w:t>w zakresie</w:t>
      </w:r>
      <w:r w:rsidR="00F26411" w:rsidRPr="00691B28">
        <w:rPr>
          <w:rFonts w:ascii="Century Gothic,Arial" w:eastAsia="Century Gothic,Arial" w:hAnsi="Century Gothic,Arial" w:cs="Century Gothic,Arial"/>
          <w:sz w:val="20"/>
        </w:rPr>
        <w:t xml:space="preserve"> wynagrodzenia </w:t>
      </w:r>
      <w:r w:rsidR="009A57C1" w:rsidRPr="00691B28">
        <w:rPr>
          <w:rFonts w:ascii="Century Gothic,Arial" w:eastAsia="Century Gothic,Arial" w:hAnsi="Century Gothic,Arial" w:cs="Century Gothic,Arial"/>
          <w:sz w:val="20"/>
        </w:rPr>
        <w:t>Podw</w:t>
      </w:r>
      <w:r w:rsidR="00F26411" w:rsidRPr="00691B28">
        <w:rPr>
          <w:rFonts w:ascii="Century Gothic,Arial" w:eastAsia="Century Gothic,Arial" w:hAnsi="Century Gothic,Arial" w:cs="Century Gothic,Arial"/>
          <w:sz w:val="20"/>
        </w:rPr>
        <w:t xml:space="preserve">ykonawcy lub dalszego Podwykonawcy za poszczególne </w:t>
      </w:r>
      <w:r w:rsidR="009A57C1" w:rsidRPr="00691B28">
        <w:rPr>
          <w:rFonts w:ascii="Century Gothic,Arial" w:eastAsia="Century Gothic,Arial" w:hAnsi="Century Gothic,Arial" w:cs="Century Gothic,Arial"/>
          <w:sz w:val="20"/>
        </w:rPr>
        <w:t xml:space="preserve">asortymenty/zakresy </w:t>
      </w:r>
      <w:r w:rsidR="00F26411" w:rsidRPr="00691B28">
        <w:rPr>
          <w:rFonts w:ascii="Century Gothic,Arial" w:eastAsia="Century Gothic,Arial" w:hAnsi="Century Gothic,Arial" w:cs="Century Gothic,Arial"/>
          <w:sz w:val="20"/>
        </w:rPr>
        <w:t>rob</w:t>
      </w:r>
      <w:r w:rsidR="009A57C1" w:rsidRPr="00691B28">
        <w:rPr>
          <w:rFonts w:ascii="Century Gothic,Arial" w:eastAsia="Century Gothic,Arial" w:hAnsi="Century Gothic,Arial" w:cs="Century Gothic,Arial"/>
          <w:sz w:val="20"/>
        </w:rPr>
        <w:t>ót/prac/</w:t>
      </w:r>
      <w:r w:rsidR="00F26411" w:rsidRPr="00691B28">
        <w:rPr>
          <w:rFonts w:ascii="Century Gothic,Arial" w:eastAsia="Century Gothic,Arial" w:hAnsi="Century Gothic,Arial" w:cs="Century Gothic,Arial"/>
          <w:sz w:val="20"/>
        </w:rPr>
        <w:t>usług</w:t>
      </w:r>
      <w:r w:rsidR="009A57C1" w:rsidRPr="00691B28">
        <w:rPr>
          <w:rFonts w:ascii="Century Gothic,Arial" w:eastAsia="Century Gothic,Arial" w:hAnsi="Century Gothic,Arial" w:cs="Century Gothic,Arial"/>
          <w:sz w:val="20"/>
        </w:rPr>
        <w:t>/</w:t>
      </w:r>
      <w:r w:rsidR="00F26411" w:rsidRPr="00691B28">
        <w:rPr>
          <w:rFonts w:ascii="Century Gothic,Arial" w:eastAsia="Century Gothic,Arial" w:hAnsi="Century Gothic,Arial" w:cs="Century Gothic,Arial"/>
          <w:sz w:val="20"/>
        </w:rPr>
        <w:t xml:space="preserve">dostaw lub całkowitego wynagrodzenia </w:t>
      </w:r>
      <w:r w:rsidR="009A57C1" w:rsidRPr="00691B28">
        <w:rPr>
          <w:rFonts w:ascii="Century Gothic,Arial" w:eastAsia="Century Gothic,Arial" w:hAnsi="Century Gothic,Arial" w:cs="Century Gothic,Arial"/>
          <w:sz w:val="20"/>
        </w:rPr>
        <w:t>Podw</w:t>
      </w:r>
      <w:r w:rsidR="00F26411" w:rsidRPr="00691B28">
        <w:rPr>
          <w:rFonts w:ascii="Century Gothic,Arial" w:eastAsia="Century Gothic,Arial" w:hAnsi="Century Gothic,Arial" w:cs="Century Gothic,Arial"/>
          <w:sz w:val="20"/>
        </w:rPr>
        <w:t>ykonawcy lub dalszego Podwykonawcy</w:t>
      </w:r>
      <w:r w:rsidR="00FC3C7A" w:rsidRPr="00691B28">
        <w:rPr>
          <w:rFonts w:ascii="Century Gothic,Arial" w:eastAsia="Century Gothic,Arial" w:hAnsi="Century Gothic,Arial" w:cs="Century Gothic,Arial"/>
          <w:sz w:val="20"/>
        </w:rPr>
        <w:t>.</w:t>
      </w:r>
    </w:p>
    <w:p w14:paraId="19CD7013" w14:textId="77777777" w:rsidR="00FC3C7A" w:rsidRPr="005F09A4" w:rsidRDefault="00FC3C7A">
      <w:pPr>
        <w:numPr>
          <w:ilvl w:val="0"/>
          <w:numId w:val="27"/>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 przypadku zgłoszenia przez Zamawiającego zastrzeżeń do projektu Umowy Wykonawca, Podwykonawca lub dalszy Podwykonawca może przedłożyć zmieniony projekt Umowy o podwykonawstwo, uwzględniający w całości zastrzeżenia Zamawiającego.</w:t>
      </w:r>
      <w:r w:rsidR="007814C2" w:rsidRPr="005F09A4">
        <w:rPr>
          <w:rFonts w:ascii="Century Gothic" w:eastAsia="Century Gothic" w:hAnsi="Century Gothic" w:cs="Century Gothic"/>
        </w:rPr>
        <w:t xml:space="preserve"> Zamawiający dokonując ponownego sprawdzenia projektu umowy nie jest uprawniony do zgłaszania uwag do tych części projektu umowy, do których nie zgłaszał uwag przy pierwszej weryfikacji.</w:t>
      </w:r>
    </w:p>
    <w:p w14:paraId="7951504E" w14:textId="43489E74" w:rsidR="00FC3C7A" w:rsidRPr="005F09A4" w:rsidRDefault="00FC3C7A">
      <w:pPr>
        <w:numPr>
          <w:ilvl w:val="0"/>
          <w:numId w:val="27"/>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Po akceptacji projektu Umowy o podwykonawstwo, której przedmiotem są roboty budowlane lub po upływie terminu na zgłoszenie przez Zamawiającego zastrzeżeń do tego projektu, Wykonawca, Podwykonawca lub dalszy Podwykonawca przedłoży Zamawiającemu,</w:t>
      </w:r>
      <w:r w:rsidRPr="005F09A4">
        <w:rPr>
          <w:rFonts w:ascii="Century Gothic" w:eastAsia="Century Gothic" w:hAnsi="Century Gothic" w:cs="Century Gothic"/>
        </w:rPr>
        <w:t xml:space="preserve"> </w:t>
      </w:r>
      <w:r w:rsidRPr="005F09A4">
        <w:rPr>
          <w:rFonts w:ascii="Century Gothic,Arial" w:eastAsia="Century Gothic,Arial" w:hAnsi="Century Gothic,Arial" w:cs="Century Gothic,Arial"/>
        </w:rPr>
        <w:t xml:space="preserve">za pośrednictwem Inspektora Nadzoru Inwestorskiego,  poświadczoną za zgodność z oryginałem kopię zawartej Umowy o podwykonawstwo, w terminie </w:t>
      </w:r>
      <w:r w:rsidRPr="005F09A4">
        <w:rPr>
          <w:rFonts w:ascii="Century Gothic" w:eastAsia="Century Gothic" w:hAnsi="Century Gothic" w:cs="Century Gothic"/>
          <w:b/>
          <w:bCs/>
        </w:rPr>
        <w:t>7 dni</w:t>
      </w:r>
      <w:r w:rsidRPr="005F09A4">
        <w:rPr>
          <w:rFonts w:ascii="Century Gothic,Arial" w:eastAsia="Century Gothic,Arial" w:hAnsi="Century Gothic,Arial" w:cs="Century Gothic,Arial"/>
        </w:rPr>
        <w:t xml:space="preserve"> od dnia jej zawarcia</w:t>
      </w:r>
      <w:r w:rsidRPr="005F09A4">
        <w:rPr>
          <w:rFonts w:ascii="Century Gothic" w:eastAsia="Century Gothic" w:hAnsi="Century Gothic" w:cs="Century Gothic"/>
        </w:rPr>
        <w:t xml:space="preserve">, jednakże nie później niż na </w:t>
      </w:r>
      <w:r w:rsidR="00525694" w:rsidRPr="005F09A4">
        <w:rPr>
          <w:rFonts w:ascii="Century Gothic" w:eastAsia="Century Gothic" w:hAnsi="Century Gothic" w:cs="Century Gothic"/>
          <w:b/>
          <w:bCs/>
        </w:rPr>
        <w:t>14</w:t>
      </w:r>
      <w:r w:rsidR="00A026D5" w:rsidRPr="005F09A4">
        <w:rPr>
          <w:rFonts w:ascii="Century Gothic,Arial" w:eastAsia="Century Gothic,Arial" w:hAnsi="Century Gothic,Arial" w:cs="Century Gothic,Arial"/>
        </w:rPr>
        <w:t xml:space="preserve"> </w:t>
      </w:r>
      <w:r w:rsidRPr="005F09A4">
        <w:rPr>
          <w:rFonts w:ascii="Century Gothic" w:eastAsia="Century Gothic" w:hAnsi="Century Gothic" w:cs="Century Gothic"/>
        </w:rPr>
        <w:t xml:space="preserve">dni przed </w:t>
      </w:r>
      <w:r w:rsidR="00B117E0" w:rsidRPr="005F09A4">
        <w:rPr>
          <w:rFonts w:ascii="Century Gothic" w:eastAsia="Century Gothic" w:hAnsi="Century Gothic" w:cs="Century Gothic"/>
        </w:rPr>
        <w:t>skierowaniem</w:t>
      </w:r>
      <w:r w:rsidRPr="005F09A4">
        <w:rPr>
          <w:rFonts w:ascii="Century Gothic,Arial" w:eastAsia="Century Gothic,Arial" w:hAnsi="Century Gothic,Arial" w:cs="Century Gothic,Arial"/>
        </w:rPr>
        <w:t xml:space="preserve"> Podwykonawcy lub dalszego Podwykonawcy do realizacji robót budowlanych.</w:t>
      </w:r>
      <w:r w:rsidR="00525694" w:rsidRPr="005F09A4">
        <w:rPr>
          <w:rFonts w:ascii="Century Gothic" w:eastAsia="Century Gothic" w:hAnsi="Century Gothic" w:cs="Century Gothic"/>
        </w:rPr>
        <w:t xml:space="preserve"> </w:t>
      </w:r>
    </w:p>
    <w:p w14:paraId="3F82C483" w14:textId="615506DE" w:rsidR="00FC3C7A" w:rsidRPr="005F09A4" w:rsidRDefault="00FC3C7A">
      <w:pPr>
        <w:numPr>
          <w:ilvl w:val="0"/>
          <w:numId w:val="27"/>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Zamawiający </w:t>
      </w:r>
      <w:r w:rsidR="00030852" w:rsidRPr="005F09A4">
        <w:rPr>
          <w:rFonts w:ascii="Century Gothic,Arial" w:eastAsia="Century Gothic,Arial" w:hAnsi="Century Gothic,Arial" w:cs="Century Gothic,Arial"/>
        </w:rPr>
        <w:t>zgłasza, w przypadku wskazanym w ust. 7 pkt 1</w:t>
      </w:r>
      <w:r w:rsidR="007753EA">
        <w:rPr>
          <w:rFonts w:ascii="Century Gothic,Arial" w:eastAsia="Century Gothic,Arial" w:hAnsi="Century Gothic,Arial" w:cs="Century Gothic,Arial"/>
        </w:rPr>
        <w:t>)</w:t>
      </w:r>
      <w:r w:rsidR="00030852" w:rsidRPr="005F09A4">
        <w:rPr>
          <w:rFonts w:ascii="Century Gothic,Arial" w:eastAsia="Century Gothic,Arial" w:hAnsi="Century Gothic,Arial" w:cs="Century Gothic,Arial"/>
        </w:rPr>
        <w:t xml:space="preserve"> powyżej, a w przypadkach wskazanych w ust. 7 pkt 2-1</w:t>
      </w:r>
      <w:r w:rsidR="00CE6D3D">
        <w:rPr>
          <w:rFonts w:ascii="Century Gothic,Arial" w:eastAsia="Century Gothic,Arial" w:hAnsi="Century Gothic,Arial" w:cs="Century Gothic,Arial"/>
        </w:rPr>
        <w:t>1</w:t>
      </w:r>
      <w:r w:rsidR="007753EA">
        <w:rPr>
          <w:rFonts w:ascii="Century Gothic,Arial" w:eastAsia="Century Gothic,Arial" w:hAnsi="Century Gothic,Arial" w:cs="Century Gothic,Arial"/>
        </w:rPr>
        <w:t>)</w:t>
      </w:r>
      <w:r w:rsidR="00030852" w:rsidRPr="005F09A4">
        <w:rPr>
          <w:rFonts w:ascii="Century Gothic,Arial" w:eastAsia="Century Gothic,Arial" w:hAnsi="Century Gothic,Arial" w:cs="Century Gothic,Arial"/>
        </w:rPr>
        <w:t xml:space="preserve"> powyżej </w:t>
      </w:r>
      <w:r w:rsidR="00B117E0" w:rsidRPr="005F09A4">
        <w:rPr>
          <w:rFonts w:ascii="Century Gothic,Arial" w:eastAsia="Century Gothic,Arial" w:hAnsi="Century Gothic,Arial" w:cs="Century Gothic,Arial"/>
        </w:rPr>
        <w:t xml:space="preserve">może zgłosić </w:t>
      </w:r>
      <w:r w:rsidRPr="005F09A4">
        <w:rPr>
          <w:rFonts w:ascii="Century Gothic,Arial" w:eastAsia="Century Gothic,Arial" w:hAnsi="Century Gothic,Arial" w:cs="Century Gothic,Arial"/>
        </w:rPr>
        <w:t xml:space="preserve">Wykonawcy Podwykonawcy lub dalszemu </w:t>
      </w:r>
      <w:r w:rsidRPr="005F09A4">
        <w:rPr>
          <w:rFonts w:ascii="Century Gothic,Arial" w:eastAsia="Century Gothic,Arial" w:hAnsi="Century Gothic,Arial" w:cs="Century Gothic,Arial"/>
        </w:rPr>
        <w:lastRenderedPageBreak/>
        <w:t xml:space="preserve">Podwykonawcy </w:t>
      </w:r>
      <w:r w:rsidR="00C777E9" w:rsidRPr="005F09A4">
        <w:rPr>
          <w:rFonts w:ascii="Century Gothic,Arial" w:eastAsia="Century Gothic,Arial" w:hAnsi="Century Gothic,Arial" w:cs="Century Gothic,Arial"/>
        </w:rPr>
        <w:t xml:space="preserve">w formie pisemnej </w:t>
      </w:r>
      <w:r w:rsidRPr="005F09A4">
        <w:rPr>
          <w:rFonts w:ascii="Century Gothic,Arial" w:eastAsia="Century Gothic,Arial" w:hAnsi="Century Gothic,Arial" w:cs="Century Gothic,Arial"/>
        </w:rPr>
        <w:t xml:space="preserve">sprzeciw do przedłożonej Umowy o podwykonawstwo, której przedmiotem są roboty budowlane, w terminie </w:t>
      </w:r>
      <w:r w:rsidR="00592E13" w:rsidRPr="005F09A4">
        <w:rPr>
          <w:rFonts w:ascii="Century Gothic" w:eastAsia="Century Gothic" w:hAnsi="Century Gothic" w:cs="Century Gothic"/>
          <w:b/>
          <w:bCs/>
        </w:rPr>
        <w:t>14</w:t>
      </w:r>
      <w:r w:rsidR="00407AF7" w:rsidRPr="005F09A4">
        <w:rPr>
          <w:rFonts w:ascii="Century Gothic" w:eastAsia="Century Gothic" w:hAnsi="Century Gothic" w:cs="Century Gothic"/>
          <w:b/>
          <w:bCs/>
        </w:rPr>
        <w:t xml:space="preserve"> </w:t>
      </w:r>
      <w:r w:rsidRPr="005F09A4">
        <w:rPr>
          <w:rFonts w:ascii="Century Gothic" w:eastAsia="Century Gothic" w:hAnsi="Century Gothic" w:cs="Century Gothic"/>
          <w:b/>
          <w:bCs/>
        </w:rPr>
        <w:t>dni</w:t>
      </w:r>
      <w:r w:rsidRPr="005F09A4">
        <w:rPr>
          <w:rFonts w:ascii="Century Gothic,Arial" w:eastAsia="Century Gothic,Arial" w:hAnsi="Century Gothic,Arial" w:cs="Century Gothic,Arial"/>
        </w:rPr>
        <w:t xml:space="preserve"> od jej przedłożenia w przypadkach określonych jako możliwe do zgłoszenia zastrzeżeń dla projektu Umowy o podwykonawstwo. </w:t>
      </w:r>
    </w:p>
    <w:p w14:paraId="16B998F4" w14:textId="4F9FE437" w:rsidR="00FC3C7A" w:rsidRPr="005F09A4" w:rsidRDefault="00FC3C7A">
      <w:pPr>
        <w:numPr>
          <w:ilvl w:val="0"/>
          <w:numId w:val="27"/>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Umowa o podwykonawstwo, której przedmiotem są roboty budowlane, będzie uważana za zaakceptowaną przez Zamawiającego, jeżeli Zamawiający w terminie </w:t>
      </w:r>
      <w:r w:rsidR="00592E13" w:rsidRPr="005F09A4">
        <w:rPr>
          <w:rFonts w:ascii="Century Gothic" w:eastAsia="Century Gothic" w:hAnsi="Century Gothic" w:cs="Century Gothic"/>
          <w:b/>
          <w:bCs/>
        </w:rPr>
        <w:t>14</w:t>
      </w:r>
      <w:r w:rsidR="00407AF7" w:rsidRPr="005F09A4">
        <w:rPr>
          <w:rFonts w:ascii="Century Gothic" w:eastAsia="Century Gothic" w:hAnsi="Century Gothic" w:cs="Century Gothic"/>
          <w:b/>
          <w:bCs/>
        </w:rPr>
        <w:t xml:space="preserve"> </w:t>
      </w:r>
      <w:r w:rsidRPr="005F09A4">
        <w:rPr>
          <w:rFonts w:ascii="Century Gothic" w:eastAsia="Century Gothic" w:hAnsi="Century Gothic" w:cs="Century Gothic"/>
          <w:b/>
          <w:bCs/>
        </w:rPr>
        <w:t>dni</w:t>
      </w:r>
      <w:r w:rsidRPr="005F09A4">
        <w:rPr>
          <w:rFonts w:ascii="Century Gothic,Arial" w:eastAsia="Century Gothic,Arial" w:hAnsi="Century Gothic,Arial" w:cs="Century Gothic,Arial"/>
        </w:rPr>
        <w:t xml:space="preserve"> od dnia przedłożenia poświadczonej za zgodność z oryginałem kopii tej umowy nie zgłosi do niej </w:t>
      </w:r>
      <w:r w:rsidR="00C777E9" w:rsidRPr="005F09A4">
        <w:rPr>
          <w:rFonts w:ascii="Century Gothic,Arial" w:eastAsia="Century Gothic,Arial" w:hAnsi="Century Gothic,Arial" w:cs="Century Gothic,Arial"/>
        </w:rPr>
        <w:t>w formie pisemnej</w:t>
      </w:r>
      <w:r w:rsidRPr="005F09A4">
        <w:rPr>
          <w:rFonts w:ascii="Century Gothic,Arial" w:eastAsia="Century Gothic,Arial" w:hAnsi="Century Gothic,Arial" w:cs="Century Gothic,Arial"/>
        </w:rPr>
        <w:t xml:space="preserve"> sprzeciwu.</w:t>
      </w:r>
      <w:r w:rsidR="00A026D5" w:rsidRPr="005F09A4">
        <w:rPr>
          <w:rFonts w:ascii="Century Gothic,Arial" w:eastAsia="Century Gothic,Arial" w:hAnsi="Century Gothic,Arial" w:cs="Century Gothic,Arial"/>
        </w:rPr>
        <w:t xml:space="preserve"> </w:t>
      </w:r>
    </w:p>
    <w:p w14:paraId="692D876E" w14:textId="06D09533" w:rsidR="00FC3C7A" w:rsidRPr="00691B28" w:rsidRDefault="00FC3C7A">
      <w:pPr>
        <w:numPr>
          <w:ilvl w:val="0"/>
          <w:numId w:val="27"/>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Wykonawca, Podwykonawca, lub dalszy Podwykonawca, przedłoży Zamawiającemu poświadczoną za zgodność z oryginałem kopię zawartej Umowy o podwykonawstwo, której przedmiotem są dostawy lub usługi stanowiące część Inwestycji, w terminie </w:t>
      </w:r>
      <w:r w:rsidR="00ED4EB6" w:rsidRPr="005F09A4">
        <w:rPr>
          <w:rFonts w:ascii="Century Gothic" w:eastAsia="Century Gothic" w:hAnsi="Century Gothic" w:cs="Century Gothic"/>
          <w:b/>
          <w:bCs/>
        </w:rPr>
        <w:t xml:space="preserve">7 </w:t>
      </w:r>
      <w:r w:rsidRPr="005F09A4">
        <w:rPr>
          <w:rFonts w:ascii="Century Gothic" w:eastAsia="Century Gothic" w:hAnsi="Century Gothic" w:cs="Century Gothic"/>
          <w:b/>
          <w:bCs/>
        </w:rPr>
        <w:t>dni</w:t>
      </w:r>
      <w:r w:rsidRPr="005F09A4">
        <w:rPr>
          <w:rFonts w:ascii="Century Gothic,Arial" w:eastAsia="Century Gothic,Arial" w:hAnsi="Century Gothic,Arial" w:cs="Century Gothic,Arial"/>
        </w:rPr>
        <w:t xml:space="preserve"> od dnia jej zawarcia, z wyłączeniem Umów o podwykonawstwo o wartości mniejszej </w:t>
      </w:r>
      <w:r w:rsidR="00AC764E" w:rsidRPr="005F09A4">
        <w:rPr>
          <w:rFonts w:ascii="Century Gothic,Arial" w:eastAsia="Century Gothic,Arial" w:hAnsi="Century Gothic,Arial" w:cs="Century Gothic,Arial"/>
        </w:rPr>
        <w:t xml:space="preserve">lub równej  </w:t>
      </w:r>
      <w:r w:rsidRPr="005F09A4">
        <w:rPr>
          <w:rFonts w:ascii="Century Gothic,Arial" w:eastAsia="Century Gothic,Arial" w:hAnsi="Century Gothic,Arial" w:cs="Century Gothic,Arial"/>
        </w:rPr>
        <w:t>50.000 zł</w:t>
      </w:r>
      <w:r w:rsidR="00743F79" w:rsidRPr="005F09A4">
        <w:rPr>
          <w:rFonts w:ascii="Century Gothic,Arial" w:eastAsia="Century Gothic,Arial" w:hAnsi="Century Gothic,Arial" w:cs="Century Gothic,Arial"/>
        </w:rPr>
        <w:t xml:space="preserve"> </w:t>
      </w:r>
      <w:r w:rsidR="00373942" w:rsidRPr="005F09A4">
        <w:rPr>
          <w:rFonts w:ascii="Century Gothic,Arial" w:eastAsia="Century Gothic,Arial" w:hAnsi="Century Gothic,Arial" w:cs="Century Gothic,Arial"/>
        </w:rPr>
        <w:t>brutto</w:t>
      </w:r>
      <w:r w:rsidRPr="005F09A4">
        <w:rPr>
          <w:rFonts w:ascii="Century Gothic,Arial" w:eastAsia="Century Gothic,Arial" w:hAnsi="Century Gothic,Arial" w:cs="Century Gothic,Arial"/>
        </w:rPr>
        <w:t>. W przypadku, o którym mowa w zdaniu pierwszym, gdy termin zapłaty wynagrodzenia jest dłuższy niż określony w ust. 3 pkt 1</w:t>
      </w:r>
      <w:r w:rsidR="00C42033">
        <w:rPr>
          <w:rFonts w:ascii="Century Gothic,Arial" w:eastAsia="Century Gothic,Arial" w:hAnsi="Century Gothic,Arial" w:cs="Century Gothic,Arial"/>
        </w:rPr>
        <w:t>)</w:t>
      </w:r>
      <w:r w:rsidRPr="005F09A4">
        <w:rPr>
          <w:rFonts w:ascii="Century Gothic,Arial" w:eastAsia="Century Gothic,Arial" w:hAnsi="Century Gothic,Arial" w:cs="Century Gothic,Arial"/>
        </w:rPr>
        <w:t xml:space="preserve"> powyżej, Zamawiający poinformuje o tym Wykonawcę i wezwie go do doprowadzenia do zmiany tej umowy pod rygorem wystąpienia o zapłatę kary </w:t>
      </w:r>
      <w:r w:rsidRPr="00691B28">
        <w:rPr>
          <w:rFonts w:ascii="Century Gothic,Arial" w:eastAsia="Century Gothic,Arial" w:hAnsi="Century Gothic,Arial" w:cs="Century Gothic,Arial"/>
        </w:rPr>
        <w:t>umownej.</w:t>
      </w:r>
      <w:r w:rsidR="0009162D" w:rsidRPr="00691B28">
        <w:rPr>
          <w:rFonts w:ascii="Century Gothic,Arial" w:eastAsia="Century Gothic,Arial" w:hAnsi="Century Gothic,Arial" w:cs="Century Gothic,Arial"/>
        </w:rPr>
        <w:t xml:space="preserve"> </w:t>
      </w:r>
      <w:r w:rsidR="0009162D" w:rsidRPr="00691B28">
        <w:rPr>
          <w:rFonts w:ascii="Century Gothic" w:eastAsia="Century Gothic,Arial" w:hAnsi="Century Gothic" w:cs="Century Gothic,Arial"/>
        </w:rPr>
        <w:t>Zamawiający nie dopuszcza, aby przedłożona kopia zawartej Umowy o podwykonawstwo, której przedmiotem są dostawy lub usługi stanowiące część Inwestycji była niekompletna lub aby jakakolwiek część jej treści (w tym załączników) była zanonimizowana/zakryta/nieczytelna lub w inny sposób niedostępna/nieczytelna dla Zamawiającego. W szczególności Zamawiający nie dopuszcza zanonimizowania/zakrycia lub w inny sposób uczynienia niedostępnymi/nieczytelnymi jakichkolwiek informacji w zakresie wynagrodzenia/cen za poszczególne asortymenty/zakresy usług/dostaw lub całkowitego wynagrodzenia Podwykonawcy z tego tytułu.</w:t>
      </w:r>
    </w:p>
    <w:p w14:paraId="12B1690C" w14:textId="51051A07" w:rsidR="00FC3C7A" w:rsidRPr="005F09A4" w:rsidRDefault="00FC3C7A">
      <w:pPr>
        <w:numPr>
          <w:ilvl w:val="0"/>
          <w:numId w:val="27"/>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Wykonawca, Podwykonawca lub dalszy Podwykonawca nie może polecić Podwykonawcy lub dalszemu Podwykonawcy realizacji przedmiotu Umowy o podwykonawstwo, </w:t>
      </w:r>
      <w:r w:rsidR="00525694" w:rsidRPr="005F09A4">
        <w:rPr>
          <w:rFonts w:ascii="Century Gothic,Arial" w:eastAsia="Century Gothic,Arial" w:hAnsi="Century Gothic,Arial" w:cs="Century Gothic,Arial"/>
        </w:rPr>
        <w:t xml:space="preserve">której przedmiotem jest wykonanie robót budowlanych, </w:t>
      </w:r>
      <w:r w:rsidRPr="005F09A4">
        <w:rPr>
          <w:rFonts w:ascii="Century Gothic,Arial" w:eastAsia="Century Gothic,Arial" w:hAnsi="Century Gothic,Arial" w:cs="Century Gothic,Arial"/>
        </w:rPr>
        <w:t xml:space="preserve">w przypadku braku jej akceptacji przez Zamawiającego. Zgłoszenie odpowiednio Wykonawcy i Podwykonawcy lub dalszemu Podwykonawcy </w:t>
      </w:r>
      <w:r w:rsidR="00CF18D2" w:rsidRPr="005F09A4">
        <w:rPr>
          <w:rFonts w:ascii="Century Gothic,Arial" w:eastAsia="Century Gothic,Arial" w:hAnsi="Century Gothic,Arial" w:cs="Century Gothic,Arial"/>
        </w:rPr>
        <w:t xml:space="preserve">w formie pisemnej </w:t>
      </w:r>
      <w:r w:rsidRPr="005F09A4">
        <w:rPr>
          <w:rFonts w:ascii="Century Gothic,Arial" w:eastAsia="Century Gothic,Arial" w:hAnsi="Century Gothic,Arial" w:cs="Century Gothic,Arial"/>
        </w:rPr>
        <w:t xml:space="preserve">zastrzeżeń do projektu Umowy o podwykonawstwo, której przedmiotem są roboty budowlane lub zgłoszenie odpowiednio Wykonawcy i Podwykonawcy lub dalszemu Podwykonawcy </w:t>
      </w:r>
      <w:r w:rsidR="0015644D" w:rsidRPr="005F09A4">
        <w:rPr>
          <w:rFonts w:ascii="Century Gothic,Arial" w:eastAsia="Century Gothic,Arial" w:hAnsi="Century Gothic,Arial" w:cs="Century Gothic,Arial"/>
        </w:rPr>
        <w:t xml:space="preserve">sprzeciwu </w:t>
      </w:r>
      <w:r w:rsidR="00CF18D2" w:rsidRPr="005F09A4">
        <w:rPr>
          <w:rFonts w:ascii="Century Gothic,Arial" w:eastAsia="Century Gothic,Arial" w:hAnsi="Century Gothic,Arial" w:cs="Century Gothic,Arial"/>
        </w:rPr>
        <w:t xml:space="preserve">w formie pisemnej </w:t>
      </w:r>
      <w:r w:rsidRPr="005F09A4">
        <w:rPr>
          <w:rFonts w:ascii="Century Gothic,Arial" w:eastAsia="Century Gothic,Arial" w:hAnsi="Century Gothic,Arial" w:cs="Century Gothic,Arial"/>
        </w:rPr>
        <w:t>do przedłożonej Umowy o podwykonawstwo, której przedmiotem są roboty budowla</w:t>
      </w:r>
      <w:r w:rsidR="00E2596E" w:rsidRPr="005F09A4">
        <w:rPr>
          <w:rFonts w:ascii="Century Gothic,Arial" w:eastAsia="Century Gothic,Arial" w:hAnsi="Century Gothic,Arial" w:cs="Century Gothic,Arial"/>
        </w:rPr>
        <w:t>ne</w:t>
      </w:r>
      <w:r w:rsidR="000B46A1" w:rsidRPr="005F09A4">
        <w:rPr>
          <w:rFonts w:ascii="Century Gothic,Arial" w:eastAsia="Century Gothic,Arial" w:hAnsi="Century Gothic,Arial" w:cs="Century Gothic,Arial"/>
        </w:rPr>
        <w:t>,</w:t>
      </w:r>
      <w:r w:rsidRPr="005F09A4">
        <w:rPr>
          <w:rFonts w:ascii="Century Gothic,Arial" w:eastAsia="Century Gothic,Arial" w:hAnsi="Century Gothic,Arial" w:cs="Century Gothic,Arial"/>
        </w:rPr>
        <w:t xml:space="preserve"> stanowi </w:t>
      </w:r>
      <w:r w:rsidR="001D4263" w:rsidRPr="005F09A4">
        <w:rPr>
          <w:rFonts w:ascii="Century Gothic,Arial" w:eastAsia="Century Gothic,Arial" w:hAnsi="Century Gothic,Arial" w:cs="Century Gothic,Arial"/>
        </w:rPr>
        <w:t xml:space="preserve">jednocześnie </w:t>
      </w:r>
      <w:r w:rsidRPr="005F09A4">
        <w:rPr>
          <w:rFonts w:ascii="Century Gothic,Arial" w:eastAsia="Century Gothic,Arial" w:hAnsi="Century Gothic,Arial" w:cs="Century Gothic,Arial"/>
        </w:rPr>
        <w:t>sprzeciw Zamawiającego w rozumieniu art. 647(1) KC wobec wykonywania robót przez Podwykonawcę lub dalszego Podwykonawcę.</w:t>
      </w:r>
      <w:r w:rsidR="008B3ACF" w:rsidRPr="005F09A4">
        <w:rPr>
          <w:rFonts w:ascii="Century Gothic,Arial" w:eastAsia="Century Gothic,Arial" w:hAnsi="Century Gothic,Arial" w:cs="Century Gothic,Arial"/>
        </w:rPr>
        <w:t xml:space="preserve"> </w:t>
      </w:r>
      <w:r w:rsidRPr="005F09A4">
        <w:rPr>
          <w:rFonts w:ascii="Century Gothic,Arial" w:eastAsia="Century Gothic,Arial" w:hAnsi="Century Gothic,Arial" w:cs="Century Gothic,Arial"/>
        </w:rPr>
        <w:t>Sprzeciw doręcza się Wykonawcy, Podwykonawcy i dalszemu Podwykonawcy.</w:t>
      </w:r>
    </w:p>
    <w:p w14:paraId="3B179BEB" w14:textId="1F7C18DD" w:rsidR="00FC3C7A" w:rsidRPr="005F09A4" w:rsidRDefault="00FC3C7A">
      <w:pPr>
        <w:numPr>
          <w:ilvl w:val="0"/>
          <w:numId w:val="27"/>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Wykonawca jest zobowiązany do pełnienia nadzoru nad zakresem robót realizowanych przez Podwykonawcę i dalszych Podwykonawców w taki sposób, jak nadzoruje własne działania w związku z realizacją Umowy. Wszelkie opóźnienia, niezgodności lub wady wynikłe z wykonania </w:t>
      </w:r>
      <w:r w:rsidRPr="005F09A4">
        <w:rPr>
          <w:rFonts w:ascii="Century Gothic,Arial" w:eastAsia="Century Gothic,Arial" w:hAnsi="Century Gothic,Arial" w:cs="Century Gothic,Arial"/>
        </w:rPr>
        <w:lastRenderedPageBreak/>
        <w:t xml:space="preserve">części robót przez Podwykonawcę obciążają Wykonawcę. 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14:paraId="13C566CF" w14:textId="77777777" w:rsidR="00FC3C7A" w:rsidRPr="005F09A4" w:rsidRDefault="00FC3C7A">
      <w:pPr>
        <w:numPr>
          <w:ilvl w:val="0"/>
          <w:numId w:val="27"/>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Wykonawca, Podwykonawca lub dalszy Podwykonawca przedłoży wraz z kopią Umowy o podwykonawstwo odpowiedni odpis z KRS, CEIDG Podwykonawcy lub dalszego Podwykonawcy, stosowne pełnomocnictwa bądź inny dokument właściwy z uwagi na status prawny Podwykonawcy lub dalszego Podwykonawcy, potwierdzający, że osoby zawierające umowę w imieniu Podwykonawcy lub dalszego Podwykonawcy posiadają uprawnienia do jego reprezentacji.</w:t>
      </w:r>
    </w:p>
    <w:p w14:paraId="1705BDE9" w14:textId="42B265DA" w:rsidR="00FC3C7A" w:rsidRPr="005F09A4" w:rsidRDefault="00FC3C7A">
      <w:pPr>
        <w:numPr>
          <w:ilvl w:val="0"/>
          <w:numId w:val="27"/>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Powierzenie realizacji </w:t>
      </w:r>
      <w:r w:rsidR="00C81E3B" w:rsidRPr="005F09A4">
        <w:rPr>
          <w:rFonts w:ascii="Century Gothic" w:eastAsia="Century Gothic" w:hAnsi="Century Gothic" w:cs="Century Gothic"/>
        </w:rPr>
        <w:t>robót budowlanych</w:t>
      </w:r>
      <w:r w:rsidRPr="005F09A4">
        <w:rPr>
          <w:rFonts w:ascii="Century Gothic,Arial" w:eastAsia="Century Gothic,Arial" w:hAnsi="Century Gothic,Arial" w:cs="Century Gothic,Arial"/>
        </w:rPr>
        <w:t xml:space="preserve"> innemu Podwykonawcy lub dalszemu Podwykonawcy niż ten, z którym została zawarta zaakceptowana przez Zamawiającego Umowa o podwykonawstwo, lub inna zmiana tej umowy, w tym zmiana zakresu zadań określonych tą umową</w:t>
      </w:r>
      <w:r w:rsidR="001D4263" w:rsidRPr="005F09A4">
        <w:rPr>
          <w:rFonts w:ascii="Century Gothic,Arial" w:eastAsia="Century Gothic,Arial" w:hAnsi="Century Gothic,Arial" w:cs="Century Gothic,Arial"/>
        </w:rPr>
        <w:t>,</w:t>
      </w:r>
      <w:r w:rsidRPr="005F09A4">
        <w:rPr>
          <w:rFonts w:ascii="Century Gothic,Arial" w:eastAsia="Century Gothic,Arial" w:hAnsi="Century Gothic,Arial" w:cs="Century Gothic,Arial"/>
        </w:rPr>
        <w:t xml:space="preserve"> wymaga ponownej akceptacji Zamawiającego.</w:t>
      </w:r>
    </w:p>
    <w:p w14:paraId="52535BA6" w14:textId="77777777" w:rsidR="00FC3C7A" w:rsidRPr="005F09A4" w:rsidRDefault="00FC3C7A">
      <w:pPr>
        <w:numPr>
          <w:ilvl w:val="0"/>
          <w:numId w:val="27"/>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 przypadku zawarcia Umowy o podwykonawstwo Wykonawca, Podwykonawca lub dalszy Podwykonawca</w:t>
      </w:r>
      <w:r w:rsidRPr="005F09A4" w:rsidDel="00B856FC">
        <w:rPr>
          <w:rFonts w:ascii="Century Gothic,Arial" w:eastAsia="Century Gothic,Arial" w:hAnsi="Century Gothic,Arial" w:cs="Century Gothic,Arial"/>
        </w:rPr>
        <w:t xml:space="preserve"> </w:t>
      </w:r>
      <w:r w:rsidRPr="005F09A4">
        <w:rPr>
          <w:rFonts w:ascii="Century Gothic,Arial" w:eastAsia="Century Gothic,Arial" w:hAnsi="Century Gothic,Arial" w:cs="Century Gothic,Arial"/>
        </w:rPr>
        <w:t>jest zobowiązany do zapłaty wynagrodzenia należnego Podwykonawcy lub dalszemu Podwykonawcy z zachowaniem terminów określonych tą umową.</w:t>
      </w:r>
    </w:p>
    <w:p w14:paraId="62EFDE7F" w14:textId="77777777" w:rsidR="00FC3C7A" w:rsidRPr="005F09A4" w:rsidRDefault="00FC3C7A">
      <w:pPr>
        <w:numPr>
          <w:ilvl w:val="0"/>
          <w:numId w:val="27"/>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Zamawiający może żądać od Wykonawcy zmiany lub odsunięcia Podwykonawcy lub dalszego Podwykonawcy</w:t>
      </w:r>
      <w:r w:rsidRPr="005F09A4" w:rsidDel="00531E90">
        <w:rPr>
          <w:rFonts w:ascii="Century Gothic,Arial" w:eastAsia="Century Gothic,Arial" w:hAnsi="Century Gothic,Arial" w:cs="Century Gothic,Arial"/>
        </w:rPr>
        <w:t xml:space="preserve"> </w:t>
      </w:r>
      <w:r w:rsidRPr="005F09A4">
        <w:rPr>
          <w:rFonts w:ascii="Century Gothic,Arial" w:eastAsia="Century Gothic,Arial" w:hAnsi="Century Gothic,Arial" w:cs="Century Gothic,Arial"/>
        </w:rPr>
        <w:t>od wykonywania świadczeń w zakresie realizacji Inwestycji,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z Terenu Budowy, jeżeli działania Podwykonawcy lub dalszego Podwykonawcy na Terenie Budowy naruszają postanowienia niniejszej Umowy.</w:t>
      </w:r>
    </w:p>
    <w:p w14:paraId="27379D42" w14:textId="77777777" w:rsidR="00FC3C7A" w:rsidRPr="005F09A4" w:rsidRDefault="00FC3C7A">
      <w:pPr>
        <w:numPr>
          <w:ilvl w:val="0"/>
          <w:numId w:val="27"/>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Dopuszczalne jest zawarcie Umowy o podwykonawstwo w języku obcym. W takim przypadku Umowa o podwykonawstwo lub projekt zmiany Umowy o podwykonawstwo winien zawierać polską wersję językową, tożsamą z wersją obcojęzyczną oraz klauzulę o nadrzędności polskiej wersji językowej dla celów wykładni jej postanowień.</w:t>
      </w:r>
    </w:p>
    <w:p w14:paraId="70352D11" w14:textId="77777777" w:rsidR="00FC3C7A" w:rsidRPr="005F09A4" w:rsidRDefault="00FC3C7A">
      <w:pPr>
        <w:numPr>
          <w:ilvl w:val="0"/>
          <w:numId w:val="27"/>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 stosunkach między Stronami Wykonawca będzie wyłącznie odpowiedzialny za zapłatę wynagrodzenia Podwykonawcom i dalszym Podwykonawcom i zwalnia Zamawiającego z jakiejkolwiek odpowiedzialności mogącej wynikać z tego tytułu.</w:t>
      </w:r>
    </w:p>
    <w:p w14:paraId="430ED498" w14:textId="0F8C6A7F" w:rsidR="00FC3C7A" w:rsidRPr="005F09A4" w:rsidRDefault="00FC3C7A">
      <w:pPr>
        <w:numPr>
          <w:ilvl w:val="0"/>
          <w:numId w:val="27"/>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Jeżeli zmiana lub rezygnacja z Podwykonawcy dotyczy podmiotu, na którego zasoby </w:t>
      </w:r>
      <w:r w:rsidR="00E2596E" w:rsidRPr="005F09A4">
        <w:rPr>
          <w:rFonts w:ascii="Century Gothic,Arial" w:eastAsia="Century Gothic,Arial" w:hAnsi="Century Gothic,Arial" w:cs="Century Gothic,Arial"/>
        </w:rPr>
        <w:t>Wyk</w:t>
      </w:r>
      <w:r w:rsidRPr="005F09A4">
        <w:rPr>
          <w:rFonts w:ascii="Century Gothic,Arial" w:eastAsia="Century Gothic,Arial" w:hAnsi="Century Gothic,Arial" w:cs="Century Gothic,Arial"/>
        </w:rPr>
        <w:t xml:space="preserve">onawca powoływał się, na zasadach określonych w art. </w:t>
      </w:r>
      <w:r w:rsidR="005E6E0D" w:rsidRPr="005F09A4">
        <w:rPr>
          <w:rFonts w:ascii="Century Gothic,Arial" w:eastAsia="Century Gothic,Arial" w:hAnsi="Century Gothic,Arial" w:cs="Century Gothic,Arial"/>
        </w:rPr>
        <w:t xml:space="preserve">118 </w:t>
      </w:r>
      <w:proofErr w:type="spellStart"/>
      <w:r w:rsidRPr="005F09A4">
        <w:rPr>
          <w:rFonts w:ascii="Century Gothic,Arial" w:eastAsia="Century Gothic,Arial" w:hAnsi="Century Gothic,Arial" w:cs="Century Gothic,Arial"/>
        </w:rPr>
        <w:t>Pzp</w:t>
      </w:r>
      <w:proofErr w:type="spellEnd"/>
      <w:r w:rsidRPr="005F09A4">
        <w:rPr>
          <w:rFonts w:ascii="Century Gothic,Arial" w:eastAsia="Century Gothic,Arial" w:hAnsi="Century Gothic,Arial" w:cs="Century Gothic,Arial"/>
        </w:rPr>
        <w:t xml:space="preserve">, w celu wykazania </w:t>
      </w:r>
      <w:r w:rsidRPr="005F09A4">
        <w:rPr>
          <w:rFonts w:ascii="Century Gothic,Arial" w:eastAsia="Century Gothic,Arial" w:hAnsi="Century Gothic,Arial" w:cs="Century Gothic,Arial"/>
        </w:rPr>
        <w:lastRenderedPageBreak/>
        <w:t>spełnia</w:t>
      </w:r>
      <w:r w:rsidR="00E2596E" w:rsidRPr="005F09A4">
        <w:rPr>
          <w:rFonts w:ascii="Century Gothic,Arial" w:eastAsia="Century Gothic,Arial" w:hAnsi="Century Gothic,Arial" w:cs="Century Gothic,Arial"/>
        </w:rPr>
        <w:t>nia</w:t>
      </w:r>
      <w:r w:rsidRPr="005F09A4">
        <w:rPr>
          <w:rFonts w:ascii="Century Gothic,Arial" w:eastAsia="Century Gothic,Arial" w:hAnsi="Century Gothic,Arial" w:cs="Century Gothic,Arial"/>
        </w:rPr>
        <w:t xml:space="preserve"> warunków udziału w postępowaniu</w:t>
      </w:r>
      <w:r w:rsidR="00D5621D" w:rsidRPr="005F09A4">
        <w:rPr>
          <w:rFonts w:ascii="Century Gothic,Arial" w:eastAsia="Century Gothic,Arial" w:hAnsi="Century Gothic,Arial" w:cs="Century Gothic,Arial"/>
        </w:rPr>
        <w:t xml:space="preserve"> lub kryteriów selekcji</w:t>
      </w:r>
      <w:r w:rsidRPr="005F09A4">
        <w:rPr>
          <w:rFonts w:ascii="Century Gothic,Arial" w:eastAsia="Century Gothic,Arial" w:hAnsi="Century Gothic,Arial" w:cs="Century Gothic,Arial"/>
        </w:rPr>
        <w:t>, Wykonawca obowiązany jest wykazać Zamawiającemu, iż proponowany inny podwykonawca lub Wykonawca samodzielnie spełnia je w stopniu nie mniejszym niż wymagany w trakcie postępowania o udzielenie zamówienia.</w:t>
      </w:r>
    </w:p>
    <w:p w14:paraId="2B082BC0" w14:textId="05F5ACA0" w:rsidR="003D421C" w:rsidRPr="005F09A4" w:rsidRDefault="003D421C">
      <w:pPr>
        <w:numPr>
          <w:ilvl w:val="0"/>
          <w:numId w:val="27"/>
        </w:numPr>
        <w:spacing w:line="360" w:lineRule="auto"/>
        <w:jc w:val="both"/>
        <w:rPr>
          <w:rFonts w:ascii="Century Gothic,Arial" w:eastAsia="Century Gothic,Arial" w:hAnsi="Century Gothic,Arial" w:cs="Century Gothic,Arial"/>
        </w:rPr>
      </w:pPr>
      <w:r w:rsidRPr="009F7986">
        <w:rPr>
          <w:rFonts w:ascii="Century Gothic,Arial" w:eastAsia="Century Gothic,Arial" w:hAnsi="Century Gothic,Arial" w:cs="Century Gothic,Arial"/>
        </w:rPr>
        <w:t>Postanowienia ustępów 5 – 15 niniejszego artykułu</w:t>
      </w:r>
      <w:r w:rsidRPr="005F09A4">
        <w:rPr>
          <w:rFonts w:ascii="Century Gothic,Arial" w:eastAsia="Century Gothic,Arial" w:hAnsi="Century Gothic,Arial" w:cs="Century Gothic,Arial"/>
        </w:rPr>
        <w:t xml:space="preserve"> stosuje się odpowiednio do zmian Umowy o podwykonawstwo.</w:t>
      </w:r>
    </w:p>
    <w:p w14:paraId="4EC627ED" w14:textId="15AB3BDF" w:rsidR="00E87F91" w:rsidRPr="005F09A4" w:rsidRDefault="00E87F91">
      <w:pPr>
        <w:numPr>
          <w:ilvl w:val="0"/>
          <w:numId w:val="27"/>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Wykonawca jest zobowiązany do sporządzenia i bieżącej aktualizacji w cyklu miesięcznym listy umów zawartych z Podwykonawcami i dalszymi Podwykonawcami wraz z ewidencją kwot umownych, zafakturowanych, zapłaconych, zatrzymanych lub spornych oraz nazwy, dane kontaktowe oraz przedstawicieli Podwykonawców oraz dalszych Podwykonawców , wg wzoru przekazanego przez Zamawiającego, jeżeli są już znani. Zamawiający jest uprawniony do żądania uzupełnienia ww. zestawienia o dodatkowe dane związane z realizacją Umowy lub Umów o podwykonawstwo. Pierwszą listę umów zawartych z Podwykonawcami i dalszymi Podwykonawcami, o której mowa powyżej, Wykonawca zobowiązany jest złożyć prze</w:t>
      </w:r>
      <w:r w:rsidR="005537B4" w:rsidRPr="005F09A4">
        <w:rPr>
          <w:rFonts w:ascii="Century Gothic,Arial" w:eastAsia="Century Gothic,Arial" w:hAnsi="Century Gothic,Arial" w:cs="Century Gothic,Arial"/>
        </w:rPr>
        <w:t>d</w:t>
      </w:r>
      <w:r w:rsidRPr="005F09A4">
        <w:rPr>
          <w:rFonts w:ascii="Century Gothic,Arial" w:eastAsia="Century Gothic,Arial" w:hAnsi="Century Gothic,Arial" w:cs="Century Gothic,Arial"/>
        </w:rPr>
        <w:t xml:space="preserve"> przystąpieniem do wykonywania Robót.</w:t>
      </w:r>
    </w:p>
    <w:p w14:paraId="48421CC5" w14:textId="1DAD48C4" w:rsidR="001A7202" w:rsidRPr="00755840" w:rsidRDefault="00E87F91" w:rsidP="001A7202">
      <w:pPr>
        <w:numPr>
          <w:ilvl w:val="0"/>
          <w:numId w:val="27"/>
        </w:numPr>
        <w:spacing w:line="360" w:lineRule="auto"/>
        <w:jc w:val="both"/>
        <w:rPr>
          <w:rFonts w:ascii="Century Gothic" w:hAnsi="Century Gothic" w:cs="Arial"/>
          <w:lang w:eastAsia="en-US"/>
        </w:rPr>
      </w:pPr>
      <w:r w:rsidRPr="005F09A4">
        <w:rPr>
          <w:rFonts w:ascii="Century Gothic,Arial" w:eastAsia="Century Gothic,Arial" w:hAnsi="Century Gothic,Arial" w:cs="Century Gothic,Arial"/>
        </w:rPr>
        <w:t xml:space="preserve">Wykonawca zobowiązany jest do sporządzenia i bieżącej aktualizacji w cyklu miesięcznym listy planowanych Umów o podwykonawstwo, wskazując w szczególności zakres robót, które zostaną podzlecone i planowany termin ich rozpoczęcia. Terminy dłuższe niż </w:t>
      </w:r>
      <w:r w:rsidRPr="005F09A4">
        <w:rPr>
          <w:rFonts w:ascii="Century Gothic" w:eastAsia="Century Gothic" w:hAnsi="Century Gothic" w:cs="Century Gothic"/>
          <w:b/>
          <w:bCs/>
        </w:rPr>
        <w:t>60 dni</w:t>
      </w:r>
      <w:r w:rsidRPr="005F09A4">
        <w:rPr>
          <w:rFonts w:ascii="Century Gothic,Arial" w:eastAsia="Century Gothic,Arial" w:hAnsi="Century Gothic,Arial" w:cs="Century Gothic,Arial"/>
        </w:rPr>
        <w:t xml:space="preserve"> mogą być przybliżone do miesiąca</w:t>
      </w:r>
      <w:bookmarkEnd w:id="445"/>
      <w:r w:rsidR="001A7202" w:rsidRPr="005F09A4">
        <w:rPr>
          <w:rFonts w:ascii="Century Gothic,Arial" w:eastAsia="Century Gothic,Arial" w:hAnsi="Century Gothic,Arial" w:cs="Century Gothic,Arial"/>
        </w:rPr>
        <w:t>.</w:t>
      </w:r>
    </w:p>
    <w:p w14:paraId="6886D0D1" w14:textId="77777777" w:rsidR="00691B28" w:rsidRDefault="00755840" w:rsidP="00691B28">
      <w:pPr>
        <w:numPr>
          <w:ilvl w:val="0"/>
          <w:numId w:val="27"/>
        </w:numPr>
        <w:spacing w:line="360" w:lineRule="auto"/>
        <w:jc w:val="both"/>
        <w:rPr>
          <w:rFonts w:ascii="Century Gothic" w:hAnsi="Century Gothic" w:cs="Arial"/>
          <w:lang w:eastAsia="en-US"/>
        </w:rPr>
      </w:pPr>
      <w:r w:rsidRPr="00691B28">
        <w:rPr>
          <w:rFonts w:ascii="Century Gothic" w:hAnsi="Century Gothic" w:cs="Arial"/>
          <w:lang w:eastAsia="en-US"/>
        </w:rPr>
        <w:t xml:space="preserve">Niewykonanie lub nienależyte wykonanie przez </w:t>
      </w:r>
      <w:r w:rsidR="009B539E" w:rsidRPr="00691B28">
        <w:rPr>
          <w:rFonts w:ascii="Century Gothic" w:hAnsi="Century Gothic" w:cs="Arial"/>
          <w:lang w:eastAsia="en-US"/>
        </w:rPr>
        <w:t>P</w:t>
      </w:r>
      <w:r w:rsidRPr="00691B28">
        <w:rPr>
          <w:rFonts w:ascii="Century Gothic" w:hAnsi="Century Gothic" w:cs="Arial"/>
          <w:lang w:eastAsia="en-US"/>
        </w:rPr>
        <w:t xml:space="preserve">odwykonawcę </w:t>
      </w:r>
      <w:r w:rsidR="009B539E" w:rsidRPr="00691B28">
        <w:rPr>
          <w:rFonts w:ascii="Century Gothic" w:hAnsi="Century Gothic" w:cs="Arial"/>
          <w:lang w:eastAsia="en-US"/>
        </w:rPr>
        <w:t xml:space="preserve">lub dalszego Podwykonawcę </w:t>
      </w:r>
      <w:r w:rsidRPr="00691B28">
        <w:rPr>
          <w:rFonts w:ascii="Century Gothic" w:hAnsi="Century Gothic" w:cs="Arial"/>
          <w:lang w:eastAsia="en-US"/>
        </w:rPr>
        <w:t xml:space="preserve">części Przedmiotu Umowy upoważnia Zamawiającego do żądania od Wykonawcy odsunięcia </w:t>
      </w:r>
      <w:r w:rsidR="00177BD1" w:rsidRPr="00691B28">
        <w:rPr>
          <w:rFonts w:ascii="Century Gothic" w:hAnsi="Century Gothic" w:cs="Arial"/>
          <w:lang w:eastAsia="en-US"/>
        </w:rPr>
        <w:t xml:space="preserve">tego </w:t>
      </w:r>
      <w:r w:rsidR="009B539E" w:rsidRPr="00691B28">
        <w:rPr>
          <w:rFonts w:ascii="Century Gothic" w:hAnsi="Century Gothic" w:cs="Arial"/>
          <w:lang w:eastAsia="en-US"/>
        </w:rPr>
        <w:t>P</w:t>
      </w:r>
      <w:r w:rsidRPr="00691B28">
        <w:rPr>
          <w:rFonts w:ascii="Century Gothic" w:hAnsi="Century Gothic" w:cs="Arial"/>
          <w:lang w:eastAsia="en-US"/>
        </w:rPr>
        <w:t xml:space="preserve">odwykonawcy </w:t>
      </w:r>
      <w:r w:rsidR="009B539E" w:rsidRPr="00691B28">
        <w:rPr>
          <w:rFonts w:ascii="Century Gothic" w:hAnsi="Century Gothic" w:cs="Arial"/>
          <w:lang w:eastAsia="en-US"/>
        </w:rPr>
        <w:t xml:space="preserve">lub dalszego Podwykonawcy </w:t>
      </w:r>
      <w:r w:rsidRPr="00691B28">
        <w:rPr>
          <w:rFonts w:ascii="Century Gothic" w:hAnsi="Century Gothic" w:cs="Arial"/>
          <w:lang w:eastAsia="en-US"/>
        </w:rPr>
        <w:t>od realizacji Przedmiotu Umowy w sposób stały lub czasowy</w:t>
      </w:r>
      <w:r w:rsidR="00177BD1" w:rsidRPr="00691B28">
        <w:rPr>
          <w:rFonts w:ascii="Century Gothic" w:hAnsi="Century Gothic" w:cs="Arial"/>
          <w:lang w:eastAsia="en-US"/>
        </w:rPr>
        <w:t xml:space="preserve"> zgodnie z żądaniem Zamawiającego</w:t>
      </w:r>
      <w:r w:rsidRPr="00691B28">
        <w:rPr>
          <w:rFonts w:ascii="Century Gothic" w:hAnsi="Century Gothic" w:cs="Arial"/>
          <w:lang w:eastAsia="en-US"/>
        </w:rPr>
        <w:t xml:space="preserve">. W sytuacji opisanej powyższej Wykonawca realizuje Przedmiot Umowy samodzielnie lub powierza </w:t>
      </w:r>
      <w:r w:rsidR="009B539E" w:rsidRPr="00691B28">
        <w:rPr>
          <w:rFonts w:ascii="Century Gothic" w:hAnsi="Century Gothic" w:cs="Arial"/>
          <w:lang w:eastAsia="en-US"/>
        </w:rPr>
        <w:t xml:space="preserve">wykonanie Przedmiotu Umowy w tej części innemu Podwykonawcy lub dalszemu Podwykonawcy </w:t>
      </w:r>
      <w:r w:rsidRPr="00691B28">
        <w:rPr>
          <w:rFonts w:ascii="Century Gothic" w:hAnsi="Century Gothic" w:cs="Arial"/>
          <w:lang w:eastAsia="en-US"/>
        </w:rPr>
        <w:t xml:space="preserve">z zachowaniem </w:t>
      </w:r>
      <w:r w:rsidR="009B539E" w:rsidRPr="00691B28">
        <w:rPr>
          <w:rFonts w:ascii="Century Gothic" w:hAnsi="Century Gothic" w:cs="Arial"/>
          <w:lang w:eastAsia="en-US"/>
        </w:rPr>
        <w:t xml:space="preserve">właściwego </w:t>
      </w:r>
      <w:r w:rsidRPr="00691B28">
        <w:rPr>
          <w:rFonts w:ascii="Century Gothic" w:hAnsi="Century Gothic" w:cs="Arial"/>
          <w:lang w:eastAsia="en-US"/>
        </w:rPr>
        <w:t>trybu określonego w Umowie</w:t>
      </w:r>
      <w:r w:rsidR="00691B28">
        <w:rPr>
          <w:rFonts w:ascii="Century Gothic" w:hAnsi="Century Gothic" w:cs="Arial"/>
          <w:lang w:eastAsia="en-US"/>
        </w:rPr>
        <w:t xml:space="preserve">. </w:t>
      </w:r>
    </w:p>
    <w:p w14:paraId="69C802A1" w14:textId="745B2AD3" w:rsidR="00755840" w:rsidRPr="00691B28" w:rsidRDefault="00691B28" w:rsidP="00691B28">
      <w:pPr>
        <w:numPr>
          <w:ilvl w:val="0"/>
          <w:numId w:val="27"/>
        </w:numPr>
        <w:spacing w:line="360" w:lineRule="auto"/>
        <w:jc w:val="both"/>
        <w:rPr>
          <w:rFonts w:ascii="Century Gothic" w:hAnsi="Century Gothic" w:cs="Arial"/>
          <w:lang w:eastAsia="en-US"/>
        </w:rPr>
      </w:pPr>
      <w:r>
        <w:rPr>
          <w:rFonts w:ascii="Century Gothic" w:hAnsi="Century Gothic" w:cs="Arial"/>
          <w:lang w:eastAsia="en-US"/>
        </w:rPr>
        <w:t>W</w:t>
      </w:r>
      <w:r w:rsidR="00755840" w:rsidRPr="00691B28">
        <w:rPr>
          <w:rFonts w:ascii="Century Gothic" w:hAnsi="Century Gothic" w:cs="Arial"/>
          <w:lang w:eastAsia="en-US"/>
        </w:rPr>
        <w:t xml:space="preserve">ykonawca zobowiązany jest do zmiany wynagrodzenia przysługującego Podwykonawcy zgodnie z art. 439 ust. 5 ustawy </w:t>
      </w:r>
      <w:r w:rsidR="00EC0817" w:rsidRPr="00691B28">
        <w:rPr>
          <w:rFonts w:ascii="Century Gothic" w:hAnsi="Century Gothic" w:cs="Arial"/>
          <w:lang w:eastAsia="en-US"/>
        </w:rPr>
        <w:t xml:space="preserve">z dnia 11 września 2019 r. </w:t>
      </w:r>
      <w:r w:rsidR="00755840" w:rsidRPr="00691B28">
        <w:rPr>
          <w:rFonts w:ascii="Century Gothic" w:hAnsi="Century Gothic" w:cs="Arial"/>
          <w:lang w:eastAsia="en-US"/>
        </w:rPr>
        <w:t>Prawo zamówień publicznych.</w:t>
      </w:r>
    </w:p>
    <w:p w14:paraId="06A47B66" w14:textId="77777777" w:rsidR="00FC3C7A" w:rsidRPr="005F09A4" w:rsidRDefault="00FC3C7A" w:rsidP="00D27C5A">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452" w:name="_Toc269979195"/>
      <w:bookmarkStart w:id="453" w:name="_Toc89759627"/>
      <w:bookmarkStart w:id="454" w:name="_Toc160706830"/>
      <w:r w:rsidRPr="005F09A4">
        <w:rPr>
          <w:rFonts w:ascii="Century Gothic,Arial" w:eastAsia="Century Gothic,Arial" w:hAnsi="Century Gothic,Arial" w:cs="Century Gothic,Arial"/>
          <w:b/>
          <w:bCs/>
          <w:caps/>
          <w:sz w:val="20"/>
          <w:u w:val="single"/>
          <w:lang w:eastAsia="en-US"/>
        </w:rPr>
        <w:t>artykuł 9. WSPółpraca</w:t>
      </w:r>
      <w:bookmarkEnd w:id="448"/>
      <w:bookmarkEnd w:id="452"/>
      <w:r w:rsidRPr="005F09A4">
        <w:rPr>
          <w:rFonts w:ascii="Century Gothic,Arial" w:eastAsia="Century Gothic,Arial" w:hAnsi="Century Gothic,Arial" w:cs="Century Gothic,Arial"/>
          <w:b/>
          <w:bCs/>
          <w:caps/>
          <w:sz w:val="20"/>
          <w:u w:val="single"/>
          <w:lang w:eastAsia="en-US"/>
        </w:rPr>
        <w:t>, KOMUNIKACJA, KONTROLA POSTĘPU ROBÓT</w:t>
      </w:r>
      <w:bookmarkEnd w:id="453"/>
      <w:bookmarkEnd w:id="454"/>
    </w:p>
    <w:p w14:paraId="6F1EBAF7" w14:textId="77777777" w:rsidR="00FC3C7A" w:rsidRPr="005F09A4" w:rsidRDefault="00FC3C7A">
      <w:pPr>
        <w:numPr>
          <w:ilvl w:val="0"/>
          <w:numId w:val="17"/>
        </w:numPr>
        <w:spacing w:line="360" w:lineRule="auto"/>
        <w:ind w:left="4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 celu zapewnienia właściwej współpracy i koordynacji działań Stron w trakcie wykonywania Umowy, Strony wyznaczają swoich przedstawicieli, którzy będą posiadali uprawnienia wskazane w niniejszej Umowie.</w:t>
      </w:r>
    </w:p>
    <w:p w14:paraId="08F77771" w14:textId="5D79CFCE" w:rsidR="00FC3C7A" w:rsidRPr="005F09A4" w:rsidRDefault="00FC3C7A">
      <w:pPr>
        <w:numPr>
          <w:ilvl w:val="0"/>
          <w:numId w:val="17"/>
        </w:numPr>
        <w:spacing w:line="360" w:lineRule="auto"/>
        <w:ind w:left="4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Kierownik Projektu Zamawiającego w dowolnym momencie może być przez Zamawiającego odwołany lub zastąpiony inną osobą ze skutkiem od dnia otrzymania o tym powiadomienia przez Wykonawcę. Zmiana na stanowisku Kierownika Projektu Zamawiającego nie stanowi </w:t>
      </w:r>
      <w:r w:rsidRPr="005F09A4">
        <w:rPr>
          <w:rFonts w:ascii="Century Gothic,Arial" w:eastAsia="Century Gothic,Arial" w:hAnsi="Century Gothic,Arial" w:cs="Century Gothic,Arial"/>
        </w:rPr>
        <w:lastRenderedPageBreak/>
        <w:t xml:space="preserve">zmiany Umowy. Wzór oświadczenia o wyznaczeniu Kierownika Projektu Zamawiającego </w:t>
      </w:r>
      <w:r w:rsidRPr="00041A20">
        <w:rPr>
          <w:rFonts w:ascii="Century Gothic,Arial" w:eastAsia="Century Gothic,Arial" w:hAnsi="Century Gothic,Arial" w:cs="Century Gothic,Arial"/>
        </w:rPr>
        <w:t xml:space="preserve">stanowi </w:t>
      </w:r>
      <w:r w:rsidRPr="00041A20">
        <w:rPr>
          <w:rFonts w:ascii="Century Gothic" w:eastAsia="Century Gothic" w:hAnsi="Century Gothic" w:cs="Century Gothic"/>
          <w:b/>
          <w:bCs/>
        </w:rPr>
        <w:t>Załącznik nr 20</w:t>
      </w:r>
      <w:r w:rsidRPr="00041A20">
        <w:rPr>
          <w:rFonts w:ascii="Century Gothic,Arial" w:eastAsia="Century Gothic,Arial" w:hAnsi="Century Gothic,Arial" w:cs="Century Gothic,Arial"/>
        </w:rPr>
        <w:t xml:space="preserve"> </w:t>
      </w:r>
      <w:r w:rsidRPr="00041A20">
        <w:rPr>
          <w:rFonts w:ascii="Century Gothic,Arial" w:eastAsia="Century Gothic,Arial" w:hAnsi="Century Gothic,Arial" w:cs="Century Gothic,Arial"/>
          <w:b/>
          <w:bCs/>
        </w:rPr>
        <w:t>do Umowy</w:t>
      </w:r>
      <w:r w:rsidRPr="005F09A4">
        <w:rPr>
          <w:rFonts w:ascii="Century Gothic,Arial" w:eastAsia="Century Gothic,Arial" w:hAnsi="Century Gothic,Arial" w:cs="Century Gothic,Arial"/>
        </w:rPr>
        <w:t>.</w:t>
      </w:r>
    </w:p>
    <w:p w14:paraId="18ADD822" w14:textId="44D30979" w:rsidR="00FC3C7A" w:rsidRPr="005F09A4" w:rsidRDefault="00FC3C7A">
      <w:pPr>
        <w:numPr>
          <w:ilvl w:val="0"/>
          <w:numId w:val="17"/>
        </w:numPr>
        <w:spacing w:line="360" w:lineRule="auto"/>
        <w:ind w:left="4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Kierownik Projektu Zamawiającego ma prawo do wykonywania w imieniu Zamawiającego uprawnień wynikających z Umowy, a dotyczących realizacji Robót, w szczególności wydawania zaleceń, akceptowania Podwykonawców i dalszych Podwykonawców, przekazywania Dokumentacji Przetargowej i innej dokumentacji dotyczącej Robót, sprawowania bieżącej kontroli Robót, w tym akceptowania Materiałów i Urządzeń, udziału w odbiorach, w tym podpisywania protokołów odbioru, wykonywania praw związanych z usunięciem Wad lub </w:t>
      </w:r>
      <w:r w:rsidR="00E2596E" w:rsidRPr="005F09A4">
        <w:rPr>
          <w:rFonts w:ascii="Century Gothic,Arial" w:eastAsia="Century Gothic,Arial" w:hAnsi="Century Gothic,Arial" w:cs="Century Gothic,Arial"/>
        </w:rPr>
        <w:t>ust</w:t>
      </w:r>
      <w:r w:rsidRPr="005F09A4">
        <w:rPr>
          <w:rFonts w:ascii="Century Gothic,Arial" w:eastAsia="Century Gothic,Arial" w:hAnsi="Century Gothic,Arial" w:cs="Century Gothic,Arial"/>
        </w:rPr>
        <w:t>erek, informowanie o roszczeniach, wstrzymanie Robót, itp.</w:t>
      </w:r>
    </w:p>
    <w:p w14:paraId="60495F06" w14:textId="01312972" w:rsidR="00FC3C7A" w:rsidRPr="005F09A4" w:rsidRDefault="00FC3C7A">
      <w:pPr>
        <w:numPr>
          <w:ilvl w:val="0"/>
          <w:numId w:val="17"/>
        </w:numPr>
        <w:spacing w:line="360" w:lineRule="auto"/>
        <w:ind w:left="426" w:hanging="426"/>
        <w:jc w:val="both"/>
        <w:rPr>
          <w:rFonts w:ascii="Century Gothic,Arial" w:eastAsia="Century Gothic,Arial" w:hAnsi="Century Gothic,Arial" w:cs="Century Gothic,Arial"/>
          <w:u w:val="single"/>
        </w:rPr>
      </w:pPr>
      <w:r w:rsidRPr="005F09A4">
        <w:rPr>
          <w:rFonts w:ascii="Century Gothic,Arial" w:eastAsia="Century Gothic,Arial" w:hAnsi="Century Gothic,Arial" w:cs="Century Gothic,Arial"/>
        </w:rPr>
        <w:t>Kierownik Projektu Zamawiającego nie ma prawa, chyba że działa na mocy osobnego pełnomocnictwa udzielonego na piśmie przez Zamawiającego</w:t>
      </w:r>
      <w:r w:rsidR="00D6400A" w:rsidRPr="005F09A4">
        <w:rPr>
          <w:rFonts w:ascii="Century Gothic,Arial" w:eastAsia="Century Gothic,Arial" w:hAnsi="Century Gothic,Arial" w:cs="Century Gothic,Arial"/>
        </w:rPr>
        <w:t>,</w:t>
      </w:r>
      <w:r w:rsidRPr="005F09A4">
        <w:rPr>
          <w:rFonts w:ascii="Century Gothic,Arial" w:eastAsia="Century Gothic,Arial" w:hAnsi="Century Gothic,Arial" w:cs="Century Gothic,Arial"/>
        </w:rPr>
        <w:t xml:space="preserve"> do reprezentowania Zamawiającego w zakresie:</w:t>
      </w:r>
    </w:p>
    <w:p w14:paraId="79CF5EBD" w14:textId="77777777" w:rsidR="00FC3C7A" w:rsidRPr="005F09A4" w:rsidRDefault="00FC3C7A" w:rsidP="002645F1">
      <w:pPr>
        <w:pStyle w:val="BodyText21"/>
        <w:numPr>
          <w:ilvl w:val="0"/>
          <w:numId w:val="45"/>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zmiany niniejszej Umowy, </w:t>
      </w:r>
    </w:p>
    <w:p w14:paraId="237278A4" w14:textId="77777777" w:rsidR="00FC3C7A" w:rsidRPr="005F09A4" w:rsidRDefault="00FC3C7A" w:rsidP="002645F1">
      <w:pPr>
        <w:pStyle w:val="BodyText21"/>
        <w:numPr>
          <w:ilvl w:val="0"/>
          <w:numId w:val="45"/>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dokonywania czynności prawnych związanych z istnieniem stosunku prawnego wynikającego z Umowy, w szczególności do złożenia oświadczenia o rozwiązaniu lub o odstąpieniu od Umowy, </w:t>
      </w:r>
    </w:p>
    <w:p w14:paraId="798AE857" w14:textId="77777777" w:rsidR="00FC3C7A" w:rsidRPr="005F09A4" w:rsidRDefault="00FC3C7A" w:rsidP="002645F1">
      <w:pPr>
        <w:pStyle w:val="BodyText21"/>
        <w:numPr>
          <w:ilvl w:val="0"/>
          <w:numId w:val="45"/>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udzielenia zamówień lub zaciągania zobowiązań finansowych,</w:t>
      </w:r>
    </w:p>
    <w:p w14:paraId="61005DB8" w14:textId="77777777" w:rsidR="00FC3C7A" w:rsidRPr="005F09A4" w:rsidRDefault="00FC3C7A" w:rsidP="002645F1">
      <w:pPr>
        <w:pStyle w:val="BodyText21"/>
        <w:numPr>
          <w:ilvl w:val="0"/>
          <w:numId w:val="45"/>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zrzeczenia się jakichkolwiek praw lub roszczeń, zwolnienia z długu, cesji praw lub przeniesienia obowiązków,</w:t>
      </w:r>
    </w:p>
    <w:p w14:paraId="66184F75" w14:textId="77777777" w:rsidR="00FC3C7A" w:rsidRPr="005F09A4" w:rsidRDefault="00FC3C7A" w:rsidP="002645F1">
      <w:pPr>
        <w:pStyle w:val="BodyText21"/>
        <w:numPr>
          <w:ilvl w:val="0"/>
          <w:numId w:val="45"/>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akceptacji wniosków o płatność częściową i końcową,</w:t>
      </w:r>
    </w:p>
    <w:p w14:paraId="4DAD1FC2" w14:textId="77777777" w:rsidR="00FC3C7A" w:rsidRPr="005F09A4" w:rsidRDefault="00FC3C7A" w:rsidP="002645F1">
      <w:pPr>
        <w:pStyle w:val="BodyText21"/>
        <w:numPr>
          <w:ilvl w:val="0"/>
          <w:numId w:val="45"/>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bookmarkStart w:id="455" w:name="_Hlk482183467"/>
      <w:r w:rsidRPr="005F09A4">
        <w:rPr>
          <w:rFonts w:ascii="Century Gothic,Arial" w:eastAsia="Century Gothic,Arial" w:hAnsi="Century Gothic,Arial" w:cs="Century Gothic,Arial"/>
          <w:sz w:val="20"/>
        </w:rPr>
        <w:t>zatwierdzenia Programu Naprawczego, dla przypadku gdy najpóźniej w terminie przewidzianym na przedstawienie Programu Naprawczego zostanie przekazany przez Wykonawcę Protokół Konieczności</w:t>
      </w:r>
      <w:bookmarkEnd w:id="455"/>
      <w:r w:rsidRPr="005F09A4">
        <w:rPr>
          <w:rFonts w:ascii="Century Gothic,Arial" w:eastAsia="Century Gothic,Arial" w:hAnsi="Century Gothic,Arial" w:cs="Century Gothic,Arial"/>
          <w:sz w:val="20"/>
        </w:rPr>
        <w:t>.</w:t>
      </w:r>
    </w:p>
    <w:p w14:paraId="05A830AB" w14:textId="7D6271B7" w:rsidR="00FC3C7A" w:rsidRPr="005F09A4" w:rsidRDefault="00FC3C7A">
      <w:pPr>
        <w:numPr>
          <w:ilvl w:val="0"/>
          <w:numId w:val="17"/>
        </w:numPr>
        <w:spacing w:line="360" w:lineRule="auto"/>
        <w:ind w:left="426" w:hanging="426"/>
        <w:jc w:val="both"/>
        <w:rPr>
          <w:rFonts w:ascii="Century Gothic" w:eastAsia="Century Gothic" w:hAnsi="Century Gothic" w:cs="Century Gothic"/>
        </w:rPr>
      </w:pPr>
      <w:r w:rsidRPr="005F09A4">
        <w:rPr>
          <w:rFonts w:ascii="Century Gothic,Arial" w:eastAsia="Century Gothic,Arial" w:hAnsi="Century Gothic,Arial" w:cs="Century Gothic,Arial"/>
        </w:rPr>
        <w:t xml:space="preserve">W przypadku wątpliwości co do zakresu umocowania Kierownika Projektu Zamawiającego, Wykonawca ma obowiązek w terminie </w:t>
      </w:r>
      <w:r w:rsidR="00F8540E" w:rsidRPr="005F09A4">
        <w:rPr>
          <w:rFonts w:ascii="Century Gothic" w:eastAsia="Century Gothic" w:hAnsi="Century Gothic" w:cs="Century Gothic"/>
          <w:b/>
          <w:bCs/>
        </w:rPr>
        <w:t>3</w:t>
      </w:r>
      <w:r w:rsidRPr="005F09A4">
        <w:rPr>
          <w:rFonts w:ascii="Century Gothic" w:eastAsia="Century Gothic" w:hAnsi="Century Gothic" w:cs="Century Gothic"/>
          <w:b/>
          <w:bCs/>
        </w:rPr>
        <w:t xml:space="preserve"> dni</w:t>
      </w:r>
      <w:r w:rsidRPr="005F09A4">
        <w:rPr>
          <w:rFonts w:ascii="Century Gothic" w:eastAsia="Century Gothic" w:hAnsi="Century Gothic" w:cs="Century Gothic"/>
        </w:rPr>
        <w:t xml:space="preserve"> </w:t>
      </w:r>
      <w:r w:rsidR="00F8540E" w:rsidRPr="005F09A4">
        <w:rPr>
          <w:rFonts w:ascii="Century Gothic" w:eastAsia="Century Gothic" w:hAnsi="Century Gothic" w:cs="Century Gothic"/>
        </w:rPr>
        <w:t>roboczych</w:t>
      </w:r>
      <w:r w:rsidRPr="005F09A4">
        <w:rPr>
          <w:rFonts w:ascii="Century Gothic,Arial" w:eastAsia="Century Gothic,Arial" w:hAnsi="Century Gothic,Arial" w:cs="Century Gothic,Arial"/>
        </w:rPr>
        <w:t xml:space="preserve"> od powzięcia wątpliwości zwrócić się na piśmie do Zamawiającego o wyjaśnienie tej wątpliwości, a Zamawiający ma obowiązek w terminie </w:t>
      </w:r>
      <w:r w:rsidR="00F8540E" w:rsidRPr="005F09A4">
        <w:rPr>
          <w:rFonts w:ascii="Century Gothic" w:eastAsia="Century Gothic" w:hAnsi="Century Gothic" w:cs="Century Gothic"/>
          <w:b/>
          <w:bCs/>
        </w:rPr>
        <w:t>3</w:t>
      </w:r>
      <w:r w:rsidRPr="005F09A4">
        <w:rPr>
          <w:rFonts w:ascii="Century Gothic" w:eastAsia="Century Gothic" w:hAnsi="Century Gothic" w:cs="Century Gothic"/>
          <w:b/>
          <w:bCs/>
        </w:rPr>
        <w:t xml:space="preserve"> dni</w:t>
      </w:r>
      <w:r w:rsidRPr="005F09A4">
        <w:rPr>
          <w:rFonts w:ascii="Century Gothic,Arial" w:eastAsia="Century Gothic,Arial" w:hAnsi="Century Gothic,Arial" w:cs="Century Gothic,Arial"/>
        </w:rPr>
        <w:t xml:space="preserve"> </w:t>
      </w:r>
      <w:r w:rsidR="00F8540E" w:rsidRPr="005F09A4">
        <w:rPr>
          <w:rFonts w:ascii="Century Gothic" w:eastAsia="Century Gothic" w:hAnsi="Century Gothic" w:cs="Century Gothic"/>
        </w:rPr>
        <w:t xml:space="preserve">roboczych </w:t>
      </w:r>
      <w:r w:rsidRPr="005F09A4">
        <w:rPr>
          <w:rFonts w:ascii="Century Gothic,Arial" w:eastAsia="Century Gothic,Arial" w:hAnsi="Century Gothic,Arial" w:cs="Century Gothic,Arial"/>
        </w:rPr>
        <w:t>udzielić wiążącej odpowiedzi w tym względzie. Wykonawca</w:t>
      </w:r>
      <w:r w:rsidR="00F8540E" w:rsidRPr="005F09A4">
        <w:rPr>
          <w:rFonts w:ascii="Century Gothic" w:eastAsia="Century Gothic" w:hAnsi="Century Gothic" w:cs="Century Gothic"/>
        </w:rPr>
        <w:t>,</w:t>
      </w:r>
      <w:r w:rsidRPr="005F09A4">
        <w:rPr>
          <w:rFonts w:ascii="Century Gothic" w:eastAsia="Century Gothic" w:hAnsi="Century Gothic" w:cs="Century Gothic"/>
        </w:rPr>
        <w:t xml:space="preserve"> </w:t>
      </w:r>
      <w:r w:rsidR="00F8540E" w:rsidRPr="005F09A4">
        <w:rPr>
          <w:rFonts w:ascii="Century Gothic" w:eastAsia="Century Gothic" w:hAnsi="Century Gothic" w:cs="Century Gothic"/>
        </w:rPr>
        <w:t>po uzyskaniu odpowiedzi Zamawiającego,</w:t>
      </w:r>
      <w:r w:rsidRPr="005F09A4">
        <w:rPr>
          <w:rFonts w:ascii="Century Gothic,Arial" w:eastAsia="Century Gothic,Arial" w:hAnsi="Century Gothic,Arial" w:cs="Century Gothic,Arial"/>
        </w:rPr>
        <w:t xml:space="preserve"> nie może wstrzymać lub opóźnić jakiegokolwiek działania powołując się na wątpliwości co do umocowania Kierownika Projektu Zamawiającego. Działanie takie będzie traktowane jako naruszenie Umowy z winy Wykonawcy.</w:t>
      </w:r>
    </w:p>
    <w:p w14:paraId="14B1A8D3" w14:textId="77777777" w:rsidR="00760EE8" w:rsidRPr="005F09A4" w:rsidRDefault="00760EE8">
      <w:pPr>
        <w:numPr>
          <w:ilvl w:val="0"/>
          <w:numId w:val="17"/>
        </w:numPr>
        <w:spacing w:line="360" w:lineRule="auto"/>
        <w:ind w:left="426" w:hanging="426"/>
        <w:jc w:val="both"/>
        <w:rPr>
          <w:rFonts w:ascii="Century Gothic" w:eastAsia="Century Gothic" w:hAnsi="Century Gothic" w:cs="Century Gothic"/>
        </w:rPr>
      </w:pPr>
      <w:r w:rsidRPr="005F09A4">
        <w:rPr>
          <w:rFonts w:ascii="Century Gothic,Arial" w:eastAsia="Century Gothic,Arial" w:hAnsi="Century Gothic,Arial" w:cs="Century Gothic,Arial"/>
        </w:rPr>
        <w:t>Przez cały okres, w którym powołany będzie Kierownik Projektu Zamawiającego, Wykonawca zobowiązany będzie zwracać się do niego bezpośrednio we wszystkich sprawach dotyczących realizacji Robót.</w:t>
      </w:r>
    </w:p>
    <w:p w14:paraId="205FC5C6" w14:textId="375F63E4" w:rsidR="00FC3C7A" w:rsidRPr="005F09A4" w:rsidRDefault="00FC3C7A">
      <w:pPr>
        <w:numPr>
          <w:ilvl w:val="0"/>
          <w:numId w:val="17"/>
        </w:numPr>
        <w:spacing w:line="360" w:lineRule="auto"/>
        <w:ind w:left="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Wykonawca zobowiązuje się do wyznaczenia Kierownika Projektu Wykonawcy jako osoby uprawnionej do reprezentowania go w celu składania w jego imieniu wszelkich oświadczeń objętych Umową, koordynowania obowiązków nałożonych Umową oraz reprezentowania </w:t>
      </w:r>
      <w:r w:rsidRPr="005F09A4">
        <w:rPr>
          <w:rFonts w:ascii="Century Gothic,Arial" w:eastAsia="Century Gothic,Arial" w:hAnsi="Century Gothic,Arial" w:cs="Century Gothic,Arial"/>
        </w:rPr>
        <w:lastRenderedPageBreak/>
        <w:t xml:space="preserve">Wykonawcy w stosunkach z Zamawiającym, jego personelem oraz Podwykonawcami i dalszymi Podwykonawcami, w tym do przyjmowania pochodzących od tych podmiotów oświadczeń woli i wiedzy. Oświadczenie o wyznaczeniu Kierownika Projektu Wykonawcy stanowi </w:t>
      </w:r>
      <w:r w:rsidRPr="00041A20">
        <w:rPr>
          <w:rFonts w:ascii="Century Gothic" w:eastAsia="Century Gothic" w:hAnsi="Century Gothic" w:cs="Century Gothic"/>
          <w:b/>
          <w:bCs/>
        </w:rPr>
        <w:t>Załącznik nr 21</w:t>
      </w:r>
      <w:r w:rsidRPr="00041A20">
        <w:rPr>
          <w:rFonts w:ascii="Century Gothic,Arial" w:eastAsia="Century Gothic,Arial" w:hAnsi="Century Gothic,Arial" w:cs="Century Gothic,Arial"/>
        </w:rPr>
        <w:t xml:space="preserve"> </w:t>
      </w:r>
      <w:r w:rsidRPr="00041A20">
        <w:rPr>
          <w:rFonts w:ascii="Century Gothic,Arial" w:eastAsia="Century Gothic,Arial" w:hAnsi="Century Gothic,Arial" w:cs="Century Gothic,Arial"/>
          <w:b/>
          <w:bCs/>
        </w:rPr>
        <w:t>do Umowy</w:t>
      </w:r>
      <w:r w:rsidRPr="00041A20">
        <w:rPr>
          <w:rFonts w:ascii="Century Gothic,Arial" w:eastAsia="Century Gothic,Arial" w:hAnsi="Century Gothic,Arial" w:cs="Century Gothic,Arial"/>
        </w:rPr>
        <w:t>.</w:t>
      </w:r>
      <w:r w:rsidRPr="005F09A4">
        <w:rPr>
          <w:rFonts w:ascii="Century Gothic,Arial" w:eastAsia="Century Gothic,Arial" w:hAnsi="Century Gothic,Arial" w:cs="Century Gothic,Arial"/>
        </w:rPr>
        <w:t xml:space="preserve"> Kierownik Projektu Wykonawcy może być przez Wykonawcę odwołany lub zastąpiony inną osobą pod warunkiem otrzymania uprzedniej pisemnej zgody od Zamawiającego z wyjątkiem sytuacji losowych (śmierć, długotrwała choroba) lub zakończenia współpracy z Wykonawcą (w tym z podmiotami powiązanymi z Wykonawcą). Zmiana na stanowisku Kierownika Projektu Wykonawcy nie stanowi zmiany Umowy.</w:t>
      </w:r>
    </w:p>
    <w:p w14:paraId="1532F282" w14:textId="14790A0E" w:rsidR="00FC3C7A" w:rsidRPr="005F09A4" w:rsidRDefault="00FC3C7A">
      <w:pPr>
        <w:numPr>
          <w:ilvl w:val="0"/>
          <w:numId w:val="17"/>
        </w:numPr>
        <w:spacing w:line="360" w:lineRule="auto"/>
        <w:ind w:left="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W przypadku nieobecności Kierownika Projektu Wykonawcy, trwającej co najmniej </w:t>
      </w:r>
      <w:r w:rsidRPr="005F09A4">
        <w:rPr>
          <w:rFonts w:ascii="Century Gothic" w:eastAsia="Century Gothic" w:hAnsi="Century Gothic" w:cs="Century Gothic"/>
          <w:b/>
          <w:bCs/>
        </w:rPr>
        <w:t>5 dni</w:t>
      </w:r>
      <w:r w:rsidRPr="005F09A4">
        <w:rPr>
          <w:rFonts w:ascii="Century Gothic,Arial" w:eastAsia="Century Gothic,Arial" w:hAnsi="Century Gothic,Arial" w:cs="Century Gothic,Arial"/>
        </w:rPr>
        <w:t xml:space="preserve"> </w:t>
      </w:r>
      <w:r w:rsidR="00F8540E" w:rsidRPr="005F09A4">
        <w:rPr>
          <w:rFonts w:ascii="Century Gothic,Arial" w:eastAsia="Century Gothic,Arial" w:hAnsi="Century Gothic,Arial" w:cs="Century Gothic,Arial"/>
        </w:rPr>
        <w:t>roboczych</w:t>
      </w:r>
      <w:r w:rsidR="002D0240" w:rsidRPr="005F09A4">
        <w:rPr>
          <w:rFonts w:ascii="Century Gothic,Arial" w:eastAsia="Century Gothic,Arial" w:hAnsi="Century Gothic,Arial" w:cs="Century Gothic,Arial"/>
        </w:rPr>
        <w:t>,</w:t>
      </w:r>
      <w:r w:rsidR="00F8540E" w:rsidRPr="005F09A4">
        <w:rPr>
          <w:rFonts w:ascii="Century Gothic,Arial" w:eastAsia="Century Gothic,Arial" w:hAnsi="Century Gothic,Arial" w:cs="Century Gothic,Arial"/>
        </w:rPr>
        <w:t xml:space="preserve"> </w:t>
      </w:r>
      <w:r w:rsidRPr="005F09A4">
        <w:rPr>
          <w:rFonts w:ascii="Century Gothic,Arial" w:eastAsia="Century Gothic,Arial" w:hAnsi="Century Gothic,Arial" w:cs="Century Gothic,Arial"/>
        </w:rPr>
        <w:t>Wykonawca zobowiązany jest wyznaczyć osobę upoważnioną do działania w jego imieniu przez czas nieobecności</w:t>
      </w:r>
      <w:r w:rsidRPr="005F09A4">
        <w:t xml:space="preserve"> </w:t>
      </w:r>
      <w:r w:rsidRPr="005F09A4">
        <w:rPr>
          <w:rFonts w:ascii="Century Gothic,Arial" w:eastAsia="Century Gothic,Arial" w:hAnsi="Century Gothic,Arial" w:cs="Century Gothic,Arial"/>
        </w:rPr>
        <w:t>Kierownika Projektu Wykonawcy. Za działania i zaniechania osoby upoważnionej, o której mowa w zdaniu poprzednim, odpowiada Wykonawca. Wykonawca jest zobowiązany do</w:t>
      </w:r>
      <w:r w:rsidR="005628F9" w:rsidRPr="005F09A4">
        <w:rPr>
          <w:rFonts w:ascii="Century Gothic,Arial" w:eastAsia="Century Gothic,Arial" w:hAnsi="Century Gothic,Arial" w:cs="Century Gothic,Arial"/>
        </w:rPr>
        <w:t xml:space="preserve"> pisemnego</w:t>
      </w:r>
      <w:r w:rsidRPr="005F09A4">
        <w:rPr>
          <w:rFonts w:ascii="Century Gothic,Arial" w:eastAsia="Century Gothic,Arial" w:hAnsi="Century Gothic,Arial" w:cs="Century Gothic,Arial"/>
        </w:rPr>
        <w:t xml:space="preserve"> poinformowania (zawiadomienie) Kierownika Projektu Zamawiającego o terminie nieobecności Kierownika Projektu Wykonawcy oraz do wskazania osoby upoważnionej, podając jej imię, nazwisko, dane kontaktowe, wykształcenie. Zawiadomienie powinno zostać doręczone Kierownikowi Projektu Zamawiającego nie później niż </w:t>
      </w:r>
      <w:r w:rsidRPr="005F09A4">
        <w:rPr>
          <w:rFonts w:ascii="Century Gothic" w:eastAsia="Century Gothic" w:hAnsi="Century Gothic" w:cs="Century Gothic"/>
          <w:b/>
          <w:bCs/>
        </w:rPr>
        <w:t>14 dni</w:t>
      </w:r>
      <w:r w:rsidRPr="005F09A4">
        <w:rPr>
          <w:rFonts w:ascii="Century Gothic,Arial" w:eastAsia="Century Gothic,Arial" w:hAnsi="Century Gothic,Arial" w:cs="Century Gothic,Arial"/>
        </w:rPr>
        <w:t xml:space="preserve"> przed terminem nieobecności, a w </w:t>
      </w:r>
      <w:r w:rsidR="000B46A1" w:rsidRPr="005F09A4">
        <w:rPr>
          <w:rFonts w:ascii="Century Gothic,Arial" w:eastAsia="Century Gothic,Arial" w:hAnsi="Century Gothic,Arial" w:cs="Century Gothic,Arial"/>
        </w:rPr>
        <w:t xml:space="preserve">przypadkach </w:t>
      </w:r>
      <w:r w:rsidRPr="005F09A4">
        <w:rPr>
          <w:rFonts w:ascii="Century Gothic,Arial" w:eastAsia="Century Gothic,Arial" w:hAnsi="Century Gothic,Arial" w:cs="Century Gothic,Arial"/>
        </w:rPr>
        <w:t xml:space="preserve">nagłych lub sytuacjach losowych – niezwłocznie, nie później niż </w:t>
      </w:r>
      <w:r w:rsidRPr="005F09A4">
        <w:rPr>
          <w:rFonts w:ascii="Century Gothic" w:eastAsia="Century Gothic" w:hAnsi="Century Gothic" w:cs="Century Gothic"/>
          <w:b/>
          <w:bCs/>
        </w:rPr>
        <w:t>2 dni</w:t>
      </w:r>
      <w:r w:rsidRPr="005F09A4">
        <w:rPr>
          <w:rFonts w:ascii="Century Gothic,Arial" w:eastAsia="Century Gothic,Arial" w:hAnsi="Century Gothic,Arial" w:cs="Century Gothic,Arial"/>
        </w:rPr>
        <w:t xml:space="preserve"> od dnia ich zajścia.</w:t>
      </w:r>
    </w:p>
    <w:p w14:paraId="5E8E13D5" w14:textId="10BFEB14" w:rsidR="00FC3C7A" w:rsidRPr="005F09A4" w:rsidRDefault="00FC3C7A">
      <w:pPr>
        <w:numPr>
          <w:ilvl w:val="0"/>
          <w:numId w:val="17"/>
        </w:numPr>
        <w:spacing w:line="360" w:lineRule="auto"/>
        <w:ind w:left="4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 przypadku, gdy Kierownik Projektu Wykonawcy, kierownik budowy lub kierownik robót nie posługują się biegle językiem polskim, Wykonawca zobowiązany jest zapewnić udział tłumacza w spotkaniach przedstawicieli Zamawiającego z wyżej wymienionymi osobami.</w:t>
      </w:r>
    </w:p>
    <w:p w14:paraId="0B9BAB79" w14:textId="327CBF41" w:rsidR="00FC3C7A" w:rsidRPr="005F09A4" w:rsidRDefault="00FC3C7A">
      <w:pPr>
        <w:numPr>
          <w:ilvl w:val="0"/>
          <w:numId w:val="17"/>
        </w:numPr>
        <w:spacing w:line="360" w:lineRule="auto"/>
        <w:ind w:left="4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Wszelka korespondencja Stron, w tym przekazywanie zatwierdzeń, powiadomień, przekazywanie pism, informacji, wydawanie poleceń lub zgód, będzie prowadzona </w:t>
      </w:r>
      <w:r w:rsidR="00115983" w:rsidRPr="005F09A4">
        <w:rPr>
          <w:rFonts w:ascii="Century Gothic,Arial" w:eastAsia="Century Gothic,Arial" w:hAnsi="Century Gothic,Arial" w:cs="Century Gothic,Arial"/>
        </w:rPr>
        <w:t xml:space="preserve">w formie pisemnej lub </w:t>
      </w:r>
      <w:r w:rsidRPr="005F09A4">
        <w:rPr>
          <w:rFonts w:ascii="Century Gothic,Arial" w:eastAsia="Century Gothic,Arial" w:hAnsi="Century Gothic,Arial" w:cs="Century Gothic,Arial"/>
        </w:rPr>
        <w:t>drogą elektroniczną  na podane adresy Stron:</w:t>
      </w:r>
    </w:p>
    <w:p w14:paraId="6E0DF34E" w14:textId="39B0C388" w:rsidR="00FC3C7A" w:rsidRPr="005F09A4" w:rsidRDefault="00FC3C7A" w:rsidP="002645F1">
      <w:pPr>
        <w:pStyle w:val="BodyText21"/>
        <w:numPr>
          <w:ilvl w:val="0"/>
          <w:numId w:val="47"/>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Zamawiający</w:t>
      </w:r>
      <w:r w:rsidR="0092475C" w:rsidRPr="005F09A4">
        <w:rPr>
          <w:rFonts w:ascii="Century Gothic,Arial" w:eastAsia="Century Gothic,Arial" w:hAnsi="Century Gothic,Arial" w:cs="Century Gothic,Arial"/>
          <w:sz w:val="20"/>
        </w:rPr>
        <w:t>:</w:t>
      </w:r>
    </w:p>
    <w:p w14:paraId="13E81845" w14:textId="479240BB" w:rsidR="0092475C" w:rsidRPr="005F09A4" w:rsidRDefault="0092475C" w:rsidP="00021B3D">
      <w:pPr>
        <w:spacing w:line="360" w:lineRule="auto"/>
        <w:ind w:left="284" w:firstLine="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Operator Gazociągów Przesyłowych GAZ-SYSTEM S.A. Oddział </w:t>
      </w:r>
      <w:r w:rsidR="00EF4571" w:rsidRPr="005F09A4">
        <w:rPr>
          <w:rFonts w:ascii="Century Gothic,Arial" w:eastAsia="Century Gothic,Arial" w:hAnsi="Century Gothic,Arial" w:cs="Century Gothic,Arial"/>
        </w:rPr>
        <w:t xml:space="preserve">w </w:t>
      </w:r>
      <w:r w:rsidR="003741FD" w:rsidRPr="005F09A4">
        <w:rPr>
          <w:rFonts w:ascii="Century Gothic,Arial" w:eastAsia="Century Gothic,Arial" w:hAnsi="Century Gothic,Arial" w:cs="Century Gothic,Arial"/>
        </w:rPr>
        <w:t>Gdańsku</w:t>
      </w:r>
      <w:r w:rsidRPr="005F09A4">
        <w:rPr>
          <w:rFonts w:ascii="Century Gothic,Arial" w:eastAsia="Century Gothic,Arial" w:hAnsi="Century Gothic,Arial" w:cs="Century Gothic,Arial"/>
        </w:rPr>
        <w:t xml:space="preserve">, </w:t>
      </w:r>
    </w:p>
    <w:p w14:paraId="359A6C5C" w14:textId="274676B5" w:rsidR="005628F9" w:rsidRPr="005F09A4" w:rsidRDefault="005628F9" w:rsidP="00021B3D">
      <w:pPr>
        <w:spacing w:line="360" w:lineRule="auto"/>
        <w:ind w:left="284" w:firstLine="426"/>
        <w:jc w:val="both"/>
        <w:rPr>
          <w:rFonts w:ascii="Century Gothic" w:hAnsi="Century Gothic" w:cs="Arial"/>
          <w:bCs/>
        </w:rPr>
      </w:pPr>
      <w:r w:rsidRPr="005F09A4">
        <w:rPr>
          <w:rFonts w:ascii="Century Gothic" w:hAnsi="Century Gothic" w:cs="Arial"/>
          <w:bCs/>
        </w:rPr>
        <w:t>ul. …………………………………, …………………… Gdańsk</w:t>
      </w:r>
    </w:p>
    <w:p w14:paraId="12996DA5" w14:textId="0216BC5F" w:rsidR="0092475C" w:rsidRPr="005F09A4" w:rsidRDefault="0092475C" w:rsidP="00021B3D">
      <w:pPr>
        <w:spacing w:line="360" w:lineRule="auto"/>
        <w:ind w:left="284" w:firstLine="426"/>
        <w:jc w:val="both"/>
        <w:rPr>
          <w:rFonts w:ascii="Century Gothic" w:hAnsi="Century Gothic" w:cs="Arial"/>
          <w:bCs/>
        </w:rPr>
      </w:pPr>
      <w:r w:rsidRPr="005F09A4">
        <w:rPr>
          <w:rFonts w:ascii="Century Gothic,Arial" w:eastAsia="Century Gothic,Arial" w:hAnsi="Century Gothic,Arial" w:cs="Century Gothic,Arial"/>
        </w:rPr>
        <w:t xml:space="preserve">tel. </w:t>
      </w:r>
      <w:r w:rsidR="003741FD" w:rsidRPr="005F09A4">
        <w:rPr>
          <w:rFonts w:ascii="Century Gothic,Arial" w:eastAsia="Century Gothic,Arial" w:hAnsi="Century Gothic,Arial" w:cs="Century Gothic,Arial"/>
        </w:rPr>
        <w:t>58</w:t>
      </w:r>
      <w:r w:rsidR="00EF4571" w:rsidRPr="005F09A4">
        <w:rPr>
          <w:rFonts w:ascii="Century Gothic,Arial" w:eastAsia="Century Gothic,Arial" w:hAnsi="Century Gothic,Arial" w:cs="Century Gothic,Arial"/>
        </w:rPr>
        <w:t> </w:t>
      </w:r>
      <w:r w:rsidR="003741FD" w:rsidRPr="005F09A4">
        <w:rPr>
          <w:rFonts w:ascii="Century Gothic,Arial" w:eastAsia="Century Gothic,Arial" w:hAnsi="Century Gothic,Arial" w:cs="Century Gothic,Arial"/>
        </w:rPr>
        <w:t>744</w:t>
      </w:r>
      <w:r w:rsidR="00EF4571" w:rsidRPr="005F09A4">
        <w:rPr>
          <w:rFonts w:ascii="Century Gothic,Arial" w:eastAsia="Century Gothic,Arial" w:hAnsi="Century Gothic,Arial" w:cs="Century Gothic,Arial"/>
        </w:rPr>
        <w:t xml:space="preserve"> </w:t>
      </w:r>
      <w:r w:rsidR="003741FD" w:rsidRPr="005F09A4">
        <w:rPr>
          <w:rFonts w:ascii="Century Gothic,Arial" w:eastAsia="Century Gothic,Arial" w:hAnsi="Century Gothic,Arial" w:cs="Century Gothic,Arial"/>
        </w:rPr>
        <w:t>55 00</w:t>
      </w:r>
      <w:r w:rsidRPr="005F09A4">
        <w:rPr>
          <w:rFonts w:ascii="Century Gothic,Arial" w:eastAsia="Century Gothic,Arial" w:hAnsi="Century Gothic,Arial" w:cs="Century Gothic,Arial"/>
        </w:rPr>
        <w:t xml:space="preserve">, </w:t>
      </w:r>
    </w:p>
    <w:p w14:paraId="697CEC99" w14:textId="7C45CEF5" w:rsidR="00F66E7F" w:rsidRPr="00032DED" w:rsidRDefault="0092475C" w:rsidP="00021B3D">
      <w:pPr>
        <w:spacing w:line="360" w:lineRule="auto"/>
        <w:ind w:left="284" w:firstLine="426"/>
        <w:jc w:val="both"/>
        <w:rPr>
          <w:rFonts w:ascii="Century Gothic,Arial" w:eastAsia="Century Gothic,Arial" w:hAnsi="Century Gothic,Arial" w:cs="Century Gothic,Arial"/>
        </w:rPr>
      </w:pPr>
      <w:r w:rsidRPr="00032DED">
        <w:rPr>
          <w:rFonts w:ascii="Century Gothic,Arial" w:eastAsia="Century Gothic,Arial" w:hAnsi="Century Gothic,Arial" w:cs="Century Gothic,Arial"/>
        </w:rPr>
        <w:t xml:space="preserve">email: </w:t>
      </w:r>
      <w:hyperlink r:id="rId16" w:history="1">
        <w:r w:rsidR="00F66E7F" w:rsidRPr="00032DED">
          <w:rPr>
            <w:rStyle w:val="Hipercze"/>
            <w:rFonts w:ascii="Century Gothic,Arial" w:eastAsia="Century Gothic,Arial" w:hAnsi="Century Gothic,Arial" w:cs="Century Gothic,Arial"/>
          </w:rPr>
          <w:t>sekretariat.gdansk@gaz-system.pl</w:t>
        </w:r>
      </w:hyperlink>
    </w:p>
    <w:p w14:paraId="5D70E699" w14:textId="67FFD82B" w:rsidR="00FC3C7A" w:rsidRPr="005F09A4" w:rsidRDefault="00FC3C7A" w:rsidP="002645F1">
      <w:pPr>
        <w:pStyle w:val="Akapitzlist"/>
        <w:numPr>
          <w:ilvl w:val="0"/>
          <w:numId w:val="47"/>
        </w:numPr>
        <w:spacing w:line="360" w:lineRule="auto"/>
        <w:ind w:left="709"/>
        <w:jc w:val="both"/>
        <w:rPr>
          <w:rFonts w:ascii="Century Gothic" w:hAnsi="Century Gothic" w:cs="Arial"/>
          <w:lang w:val="en-US"/>
        </w:rPr>
      </w:pPr>
      <w:proofErr w:type="spellStart"/>
      <w:r w:rsidRPr="005F09A4">
        <w:rPr>
          <w:rFonts w:ascii="Century Gothic,Arial" w:eastAsia="Century Gothic,Arial" w:hAnsi="Century Gothic,Arial" w:cs="Century Gothic,Arial"/>
          <w:lang w:val="en-US"/>
        </w:rPr>
        <w:t>Wy</w:t>
      </w:r>
      <w:r w:rsidR="00B32CD1" w:rsidRPr="005F09A4">
        <w:rPr>
          <w:rFonts w:ascii="Century Gothic,Arial" w:eastAsia="Century Gothic,Arial" w:hAnsi="Century Gothic,Arial" w:cs="Century Gothic,Arial"/>
          <w:lang w:val="en-US"/>
        </w:rPr>
        <w:t>konawca</w:t>
      </w:r>
      <w:proofErr w:type="spellEnd"/>
      <w:r w:rsidR="00B32CD1" w:rsidRPr="005F09A4">
        <w:rPr>
          <w:rFonts w:ascii="Century Gothic,Arial" w:eastAsia="Century Gothic,Arial" w:hAnsi="Century Gothic,Arial" w:cs="Century Gothic,Arial"/>
          <w:lang w:val="en-US"/>
        </w:rPr>
        <w:t xml:space="preserve">: </w:t>
      </w:r>
    </w:p>
    <w:p w14:paraId="6B8357C4" w14:textId="76942B99" w:rsidR="00F04FE0" w:rsidRPr="005F09A4" w:rsidRDefault="00DA7534" w:rsidP="00021B3D">
      <w:pPr>
        <w:spacing w:line="360" w:lineRule="auto"/>
        <w:ind w:left="284" w:firstLine="426"/>
        <w:jc w:val="both"/>
        <w:rPr>
          <w:rFonts w:ascii="Century Gothic" w:hAnsi="Century Gothic" w:cs="Arial"/>
          <w:bCs/>
          <w:lang w:val="en-US"/>
        </w:rPr>
      </w:pPr>
      <w:r w:rsidRPr="005F09A4">
        <w:rPr>
          <w:rFonts w:ascii="Century Gothic,Arial" w:eastAsia="Century Gothic,Arial" w:hAnsi="Century Gothic,Arial" w:cs="Century Gothic,Arial"/>
          <w:lang w:val="en-US"/>
        </w:rPr>
        <w:t>……………………</w:t>
      </w:r>
    </w:p>
    <w:p w14:paraId="4EC531F6" w14:textId="73F29AEF" w:rsidR="00F04FE0" w:rsidRPr="005F09A4" w:rsidRDefault="00F04FE0" w:rsidP="00021B3D">
      <w:pPr>
        <w:spacing w:line="360" w:lineRule="auto"/>
        <w:ind w:left="284" w:firstLine="426"/>
        <w:jc w:val="both"/>
        <w:rPr>
          <w:rFonts w:ascii="Century Gothic" w:hAnsi="Century Gothic" w:cs="Arial"/>
          <w:bCs/>
          <w:lang w:val="en-US"/>
        </w:rPr>
      </w:pPr>
      <w:r w:rsidRPr="005F09A4">
        <w:rPr>
          <w:rFonts w:ascii="Century Gothic,Arial" w:eastAsia="Century Gothic,Arial" w:hAnsi="Century Gothic,Arial" w:cs="Century Gothic,Arial"/>
          <w:lang w:val="en-US"/>
        </w:rPr>
        <w:t xml:space="preserve">tel. </w:t>
      </w:r>
      <w:r w:rsidR="00DA7534" w:rsidRPr="005F09A4">
        <w:rPr>
          <w:rFonts w:ascii="Century Gothic,Arial" w:eastAsia="Century Gothic,Arial" w:hAnsi="Century Gothic,Arial" w:cs="Century Gothic,Arial"/>
          <w:lang w:val="en-US"/>
        </w:rPr>
        <w:t>……………………</w:t>
      </w:r>
      <w:r w:rsidRPr="005F09A4">
        <w:rPr>
          <w:rFonts w:ascii="Century Gothic,Arial" w:eastAsia="Century Gothic,Arial" w:hAnsi="Century Gothic,Arial" w:cs="Century Gothic,Arial"/>
          <w:lang w:val="en-US"/>
        </w:rPr>
        <w:t xml:space="preserve">, </w:t>
      </w:r>
    </w:p>
    <w:p w14:paraId="4154F7D6" w14:textId="4FBF3D01" w:rsidR="00F04FE0" w:rsidRPr="005F09A4" w:rsidRDefault="00F04FE0" w:rsidP="00021B3D">
      <w:pPr>
        <w:spacing w:line="360" w:lineRule="auto"/>
        <w:ind w:left="284" w:firstLine="426"/>
        <w:jc w:val="both"/>
        <w:rPr>
          <w:rFonts w:ascii="Century Gothic" w:hAnsi="Century Gothic" w:cs="Arial"/>
          <w:bCs/>
        </w:rPr>
      </w:pPr>
      <w:r w:rsidRPr="005F09A4">
        <w:rPr>
          <w:rFonts w:ascii="Century Gothic,Arial" w:eastAsia="Century Gothic,Arial" w:hAnsi="Century Gothic,Arial" w:cs="Century Gothic,Arial"/>
        </w:rPr>
        <w:t xml:space="preserve">email: </w:t>
      </w:r>
      <w:r w:rsidR="00DA7534" w:rsidRPr="005F09A4">
        <w:rPr>
          <w:rFonts w:ascii="Century Gothic,Arial" w:eastAsia="Century Gothic,Arial" w:hAnsi="Century Gothic,Arial" w:cs="Century Gothic,Arial"/>
        </w:rPr>
        <w:t>……………………</w:t>
      </w:r>
    </w:p>
    <w:p w14:paraId="17892860" w14:textId="4BC45A2E" w:rsidR="00FC3C7A" w:rsidRPr="005F09A4" w:rsidRDefault="00FC3C7A">
      <w:pPr>
        <w:numPr>
          <w:ilvl w:val="0"/>
          <w:numId w:val="17"/>
        </w:numPr>
        <w:spacing w:line="360" w:lineRule="auto"/>
        <w:ind w:left="4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Korespondencja </w:t>
      </w:r>
      <w:r w:rsidR="009F4064" w:rsidRPr="005F09A4">
        <w:rPr>
          <w:rFonts w:ascii="Century Gothic,Arial" w:eastAsia="Century Gothic,Arial" w:hAnsi="Century Gothic,Arial" w:cs="Century Gothic,Arial"/>
        </w:rPr>
        <w:t xml:space="preserve">w formie pisemnej </w:t>
      </w:r>
      <w:r w:rsidRPr="005F09A4">
        <w:rPr>
          <w:rFonts w:ascii="Century Gothic,Arial" w:eastAsia="Century Gothic,Arial" w:hAnsi="Century Gothic,Arial" w:cs="Century Gothic,Arial"/>
        </w:rPr>
        <w:t xml:space="preserve">doręczana będzie bezpośrednio za potwierdzeniem odbioru, pocztą listem poleconym lub kurierem za potwierdzeniem odbioru. Korespondencja </w:t>
      </w:r>
      <w:r w:rsidRPr="005F09A4">
        <w:rPr>
          <w:rFonts w:ascii="Century Gothic,Arial" w:eastAsia="Century Gothic,Arial" w:hAnsi="Century Gothic,Arial" w:cs="Century Gothic,Arial"/>
        </w:rPr>
        <w:lastRenderedPageBreak/>
        <w:t>może również być doręczana drogą elektroniczną (w formie załącznika do wiadomości elektronicznej, stanowiąc</w:t>
      </w:r>
      <w:r w:rsidR="005C3312" w:rsidRPr="005F09A4">
        <w:rPr>
          <w:rFonts w:ascii="Century Gothic,Arial" w:eastAsia="Century Gothic,Arial" w:hAnsi="Century Gothic,Arial" w:cs="Century Gothic,Arial"/>
        </w:rPr>
        <w:t>ego</w:t>
      </w:r>
      <w:r w:rsidRPr="005F09A4">
        <w:rPr>
          <w:rFonts w:ascii="Century Gothic,Arial" w:eastAsia="Century Gothic,Arial" w:hAnsi="Century Gothic,Arial" w:cs="Century Gothic,Arial"/>
        </w:rPr>
        <w:t xml:space="preserve"> odwzorowanie oryginału dokumentu w formie pisemnej), za potwierdzeniem odbioru, chyba że dla danej czynności prawnej Umowa lub przepisy prawa zastrzegają formę pisemną lub szczególną. W przypadku braku potwierdzenia przez odbiorcę otrzymania korespondencji w formie elektronicznej, nie wywołuje ona skutków prawnych do dnia jej doręczenia bezpośrednio za potwierdzeniem odbioru, pocztą listem poleconym lub kurierem za potwierdzeniem odbioru. W planie komunikacji Strony ustalą rodzaje zatwierdzenia, powiadomienia, informacji, wydanego polecenia lub zgody, dla których wymagana będzie wyłącznie droga pisemna.</w:t>
      </w:r>
    </w:p>
    <w:p w14:paraId="03DEAC24" w14:textId="7EE6A930" w:rsidR="00FC3C7A" w:rsidRPr="005F09A4" w:rsidRDefault="00FC3C7A">
      <w:pPr>
        <w:numPr>
          <w:ilvl w:val="0"/>
          <w:numId w:val="17"/>
        </w:numPr>
        <w:spacing w:line="360" w:lineRule="auto"/>
        <w:ind w:left="4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Strony zobowiązane są zwracać się bezpośrednio odpowiednio do Kierownika Projektu Zamawiającego lub Kierownika Projekt</w:t>
      </w:r>
      <w:r w:rsidR="000B46A1" w:rsidRPr="005F09A4">
        <w:rPr>
          <w:rFonts w:ascii="Century Gothic,Arial" w:eastAsia="Century Gothic,Arial" w:hAnsi="Century Gothic,Arial" w:cs="Century Gothic,Arial"/>
        </w:rPr>
        <w:t>u</w:t>
      </w:r>
      <w:r w:rsidRPr="005F09A4">
        <w:rPr>
          <w:rFonts w:ascii="Century Gothic,Arial" w:eastAsia="Century Gothic,Arial" w:hAnsi="Century Gothic,Arial" w:cs="Century Gothic,Arial"/>
        </w:rPr>
        <w:t xml:space="preserve"> Wykonawcy we wszystkich sprawach dotycz</w:t>
      </w:r>
      <w:r w:rsidR="00E2596E" w:rsidRPr="005F09A4">
        <w:rPr>
          <w:rFonts w:ascii="Century Gothic,Arial" w:eastAsia="Century Gothic,Arial" w:hAnsi="Century Gothic,Arial" w:cs="Century Gothic,Arial"/>
        </w:rPr>
        <w:t>ącyc</w:t>
      </w:r>
      <w:r w:rsidRPr="005F09A4">
        <w:rPr>
          <w:rFonts w:ascii="Century Gothic,Arial" w:eastAsia="Century Gothic,Arial" w:hAnsi="Century Gothic,Arial" w:cs="Century Gothic,Arial"/>
        </w:rPr>
        <w:t xml:space="preserve">h realizacji Inwestycji. Całość korespondencji umownej (m.in. zatwierdzenia, powiadomienia, pisma, informacje lub polecenia i zgody) Strony zobowiązane są przekazywać również Inspektorowi Nadzoru Inwestorskiego. W planie komunikacji Strony mogą zmienić sposób oraz zasady dokonywania doręczeń, o których mowa w ust. </w:t>
      </w:r>
      <w:r w:rsidR="00BF4699" w:rsidRPr="005F09A4">
        <w:rPr>
          <w:rFonts w:ascii="Century Gothic,Arial" w:eastAsia="Century Gothic,Arial" w:hAnsi="Century Gothic,Arial" w:cs="Century Gothic,Arial"/>
        </w:rPr>
        <w:t>10</w:t>
      </w:r>
      <w:r w:rsidR="005906E3">
        <w:rPr>
          <w:rFonts w:ascii="Century Gothic,Arial" w:eastAsia="Century Gothic,Arial" w:hAnsi="Century Gothic,Arial" w:cs="Century Gothic,Arial"/>
        </w:rPr>
        <w:t xml:space="preserve"> </w:t>
      </w:r>
      <w:r w:rsidRPr="005F09A4">
        <w:rPr>
          <w:rFonts w:ascii="Century Gothic,Arial" w:eastAsia="Century Gothic,Arial" w:hAnsi="Century Gothic,Arial" w:cs="Century Gothic,Arial"/>
        </w:rPr>
        <w:t>-</w:t>
      </w:r>
      <w:r w:rsidR="005906E3">
        <w:rPr>
          <w:rFonts w:ascii="Century Gothic,Arial" w:eastAsia="Century Gothic,Arial" w:hAnsi="Century Gothic,Arial" w:cs="Century Gothic,Arial"/>
        </w:rPr>
        <w:t xml:space="preserve"> </w:t>
      </w:r>
      <w:r w:rsidR="00AB1C8A" w:rsidRPr="005F09A4">
        <w:rPr>
          <w:rFonts w:ascii="Century Gothic,Arial" w:eastAsia="Century Gothic,Arial" w:hAnsi="Century Gothic,Arial" w:cs="Century Gothic,Arial"/>
        </w:rPr>
        <w:t>1</w:t>
      </w:r>
      <w:r w:rsidR="003A4C2B" w:rsidRPr="005F09A4">
        <w:rPr>
          <w:rFonts w:ascii="Century Gothic,Arial" w:eastAsia="Century Gothic,Arial" w:hAnsi="Century Gothic,Arial" w:cs="Century Gothic,Arial"/>
        </w:rPr>
        <w:t>1</w:t>
      </w:r>
      <w:r w:rsidRPr="005F09A4">
        <w:rPr>
          <w:rFonts w:ascii="Century Gothic,Arial" w:eastAsia="Century Gothic,Arial" w:hAnsi="Century Gothic,Arial" w:cs="Century Gothic,Arial"/>
        </w:rPr>
        <w:t xml:space="preserve"> </w:t>
      </w:r>
      <w:r w:rsidR="00F66E7F">
        <w:rPr>
          <w:rFonts w:ascii="Century Gothic,Arial" w:eastAsia="Century Gothic,Arial" w:hAnsi="Century Gothic,Arial" w:cs="Century Gothic,Arial"/>
        </w:rPr>
        <w:t xml:space="preserve">powyżej </w:t>
      </w:r>
      <w:r w:rsidRPr="005F09A4">
        <w:rPr>
          <w:rFonts w:ascii="Century Gothic,Arial" w:eastAsia="Century Gothic,Arial" w:hAnsi="Century Gothic,Arial" w:cs="Century Gothic,Arial"/>
        </w:rPr>
        <w:t>oraz w niniejszym ustępie. Zmiana taka nie stanowi zmiany Umowy.</w:t>
      </w:r>
    </w:p>
    <w:p w14:paraId="107E9C93" w14:textId="0D0CEE07" w:rsidR="00FC3C7A" w:rsidRPr="0028320B" w:rsidRDefault="006B2B34">
      <w:pPr>
        <w:numPr>
          <w:ilvl w:val="0"/>
          <w:numId w:val="17"/>
        </w:numPr>
        <w:spacing w:line="360" w:lineRule="auto"/>
        <w:ind w:left="426"/>
        <w:jc w:val="both"/>
        <w:rPr>
          <w:rFonts w:ascii="Century Gothic,Arial" w:eastAsia="Century Gothic,Arial" w:hAnsi="Century Gothic,Arial" w:cs="Century Gothic,Arial"/>
        </w:rPr>
      </w:pPr>
      <w:r w:rsidRPr="0028320B">
        <w:rPr>
          <w:rFonts w:ascii="Century Gothic,Arial" w:eastAsia="Century Gothic,Arial" w:hAnsi="Century Gothic,Arial" w:cs="Century Gothic,Arial"/>
        </w:rPr>
        <w:t xml:space="preserve">Zamawiający </w:t>
      </w:r>
      <w:r w:rsidR="00093DAA" w:rsidRPr="0028320B">
        <w:rPr>
          <w:rFonts w:ascii="Century Gothic,Arial" w:eastAsia="Century Gothic,Arial" w:hAnsi="Century Gothic,Arial" w:cs="Century Gothic,Arial"/>
        </w:rPr>
        <w:t xml:space="preserve">zapewni platformę wymiany informacji cyfrowych zlokalizowaną w infrastrukturze Zamawiającego. Dostęp możliwy będzie za pomocą podwójnego uwierzytelnienia (imienne konta zabezpieczone hasłem zgodnym z polityką Zamawiającego oraz odczyt </w:t>
      </w:r>
      <w:proofErr w:type="spellStart"/>
      <w:r w:rsidR="00093DAA" w:rsidRPr="0028320B">
        <w:rPr>
          <w:rFonts w:ascii="Century Gothic,Arial" w:eastAsia="Century Gothic,Arial" w:hAnsi="Century Gothic,Arial" w:cs="Century Gothic,Arial"/>
        </w:rPr>
        <w:t>tokenu</w:t>
      </w:r>
      <w:proofErr w:type="spellEnd"/>
      <w:r w:rsidR="00093DAA" w:rsidRPr="0028320B">
        <w:rPr>
          <w:rFonts w:ascii="Century Gothic,Arial" w:eastAsia="Century Gothic,Arial" w:hAnsi="Century Gothic,Arial" w:cs="Century Gothic,Arial"/>
        </w:rPr>
        <w:t xml:space="preserve"> RSA). Zamawiający przewiduje udzielenie dostępu dla 20 osób wskazanych przez Wykonawcę. </w:t>
      </w:r>
      <w:r w:rsidR="00FB48AB" w:rsidRPr="0028320B">
        <w:rPr>
          <w:rFonts w:ascii="Century Gothic,Arial" w:eastAsia="Century Gothic,Arial" w:hAnsi="Century Gothic,Arial" w:cs="Century Gothic,Arial"/>
        </w:rPr>
        <w:t xml:space="preserve">Struktura katalogów zostanie uzgodniona z Zamawiającym. Jednocześnie Wykonawca wyznaczy spośród personelu osobę odpowiedzialną za zarządzanie dokumentami na </w:t>
      </w:r>
      <w:r w:rsidR="00093DAA" w:rsidRPr="0028320B">
        <w:rPr>
          <w:rFonts w:ascii="Century Gothic,Arial" w:eastAsia="Century Gothic,Arial" w:hAnsi="Century Gothic,Arial" w:cs="Century Gothic,Arial"/>
        </w:rPr>
        <w:t>platformie</w:t>
      </w:r>
      <w:r w:rsidR="00FB48AB" w:rsidRPr="0028320B">
        <w:rPr>
          <w:rFonts w:ascii="Century Gothic,Arial" w:eastAsia="Century Gothic,Arial" w:hAnsi="Century Gothic,Arial" w:cs="Century Gothic,Arial"/>
        </w:rPr>
        <w:t>. Na wskazan</w:t>
      </w:r>
      <w:r w:rsidR="00093DAA" w:rsidRPr="0028320B">
        <w:rPr>
          <w:rFonts w:ascii="Century Gothic,Arial" w:eastAsia="Century Gothic,Arial" w:hAnsi="Century Gothic,Arial" w:cs="Century Gothic,Arial"/>
        </w:rPr>
        <w:t>ej</w:t>
      </w:r>
      <w:r w:rsidR="00FB48AB" w:rsidRPr="0028320B">
        <w:rPr>
          <w:rFonts w:ascii="Century Gothic,Arial" w:eastAsia="Century Gothic,Arial" w:hAnsi="Century Gothic,Arial" w:cs="Century Gothic,Arial"/>
        </w:rPr>
        <w:t xml:space="preserve"> </w:t>
      </w:r>
      <w:r w:rsidR="00093DAA" w:rsidRPr="0028320B">
        <w:rPr>
          <w:rFonts w:ascii="Century Gothic,Arial" w:eastAsia="Century Gothic,Arial" w:hAnsi="Century Gothic,Arial" w:cs="Century Gothic,Arial"/>
        </w:rPr>
        <w:t xml:space="preserve">platformie </w:t>
      </w:r>
      <w:r w:rsidR="00FB48AB" w:rsidRPr="0028320B">
        <w:rPr>
          <w:rFonts w:ascii="Century Gothic,Arial" w:eastAsia="Century Gothic,Arial" w:hAnsi="Century Gothic,Arial" w:cs="Century Gothic,Arial"/>
        </w:rPr>
        <w:t>gromadzona będzie wszelka dokumentacja wytworzona w trakcie realizacji Inwestycji</w:t>
      </w:r>
      <w:r w:rsidR="00093DAA" w:rsidRPr="0028320B">
        <w:rPr>
          <w:rFonts w:ascii="Century Gothic,Arial" w:eastAsia="Century Gothic,Arial" w:hAnsi="Century Gothic,Arial" w:cs="Century Gothic,Arial"/>
        </w:rPr>
        <w:t>.</w:t>
      </w:r>
    </w:p>
    <w:p w14:paraId="64496F6B" w14:textId="77777777" w:rsidR="00FC3C7A" w:rsidRPr="005F09A4" w:rsidRDefault="00FC3C7A">
      <w:pPr>
        <w:numPr>
          <w:ilvl w:val="0"/>
          <w:numId w:val="17"/>
        </w:numPr>
        <w:spacing w:line="360" w:lineRule="auto"/>
        <w:ind w:left="4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Postęp prac będzie kontrolowany przez Inspektora Nadzoru Inwestorskiego i Zamawiającego poprzez: </w:t>
      </w:r>
    </w:p>
    <w:p w14:paraId="704448AA" w14:textId="77777777" w:rsidR="00FC3C7A" w:rsidRPr="005F09A4" w:rsidRDefault="00FC3C7A" w:rsidP="002645F1">
      <w:pPr>
        <w:pStyle w:val="BodyText21"/>
        <w:numPr>
          <w:ilvl w:val="0"/>
          <w:numId w:val="4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Raporty, których zakres i forma winna odpowiadać wzorom raportów określonych w PZJ. Zamawiający zastrzega sobie prawo zmiany wzorów raportów, które przekaże Wykonawcy z </w:t>
      </w:r>
      <w:r w:rsidRPr="005F09A4">
        <w:rPr>
          <w:rFonts w:ascii="Century Gothic,Arial" w:eastAsia="Century Gothic,Arial" w:hAnsi="Century Gothic,Arial" w:cs="Century Gothic,Arial"/>
          <w:b/>
          <w:bCs/>
          <w:sz w:val="20"/>
        </w:rPr>
        <w:t>7-dniowym</w:t>
      </w:r>
      <w:r w:rsidRPr="005F09A4">
        <w:rPr>
          <w:rFonts w:ascii="Century Gothic,Arial" w:eastAsia="Century Gothic,Arial" w:hAnsi="Century Gothic,Arial" w:cs="Century Gothic,Arial"/>
          <w:sz w:val="20"/>
        </w:rPr>
        <w:t xml:space="preserve"> wyprzedzeniem oraz do zmiany częstotliwości raportowania. Zmiany w ww. zakresie nie stanowią zmiany Umowy,</w:t>
      </w:r>
    </w:p>
    <w:p w14:paraId="06A49813" w14:textId="77777777" w:rsidR="00FC3C7A" w:rsidRPr="005F09A4" w:rsidRDefault="00FC3C7A" w:rsidP="002645F1">
      <w:pPr>
        <w:pStyle w:val="BodyText21"/>
        <w:numPr>
          <w:ilvl w:val="0"/>
          <w:numId w:val="4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bezpośredni nadzór, w tym inspekcje Terenu Budowy, ze strony Inspektora Nadzoru Inwestorskiego i Kierownika Projektu Zamawiającego,</w:t>
      </w:r>
    </w:p>
    <w:p w14:paraId="736ABD2F" w14:textId="29DB08CF" w:rsidR="00FC3C7A" w:rsidRPr="005F09A4" w:rsidRDefault="00FC3C7A" w:rsidP="002645F1">
      <w:pPr>
        <w:pStyle w:val="BodyText21"/>
        <w:numPr>
          <w:ilvl w:val="0"/>
          <w:numId w:val="4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Rady Budowy, rozumiane jako comiesięczne spotkania zwoływane przez Inspektora Nadzoru Inwestorskiego </w:t>
      </w:r>
      <w:r w:rsidR="00084A4D" w:rsidRPr="005F09A4">
        <w:rPr>
          <w:rFonts w:ascii="Century Gothic,Arial" w:eastAsia="Century Gothic,Arial" w:hAnsi="Century Gothic,Arial" w:cs="Century Gothic,Arial"/>
          <w:sz w:val="20"/>
        </w:rPr>
        <w:t xml:space="preserve">lub Zamawiającego </w:t>
      </w:r>
      <w:r w:rsidRPr="005F09A4">
        <w:rPr>
          <w:rFonts w:ascii="Century Gothic,Arial" w:eastAsia="Century Gothic,Arial" w:hAnsi="Century Gothic,Arial" w:cs="Century Gothic,Arial"/>
          <w:sz w:val="20"/>
        </w:rPr>
        <w:t>z udziałem Wykonawcy, Inspektora Nadzoru Inwestorskiego i Zamawiającego oraz innych zaproszonych osób, mające na celu omówienie postępu w realizacji Inwestycji oraz problemów wynikających w trakcie ich realizacji (istniejących lub mogących wystąpić),</w:t>
      </w:r>
    </w:p>
    <w:p w14:paraId="60E89B53" w14:textId="2CB3BA04" w:rsidR="00FC3C7A" w:rsidRPr="005F09A4" w:rsidRDefault="00FC3C7A" w:rsidP="002645F1">
      <w:pPr>
        <w:pStyle w:val="BodyText21"/>
        <w:numPr>
          <w:ilvl w:val="0"/>
          <w:numId w:val="4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lastRenderedPageBreak/>
        <w:t xml:space="preserve">narady koordynacyjne, rozumiane jako spotkania cykliczne (w okresach uzgodnionych pomiędzy Wykonawcą i </w:t>
      </w:r>
      <w:r w:rsidR="00084A4D" w:rsidRPr="005F09A4">
        <w:rPr>
          <w:rFonts w:ascii="Century Gothic,Arial" w:eastAsia="Century Gothic,Arial" w:hAnsi="Century Gothic,Arial" w:cs="Century Gothic,Arial"/>
          <w:sz w:val="20"/>
        </w:rPr>
        <w:t xml:space="preserve">Zamawiającym </w:t>
      </w:r>
      <w:r w:rsidRPr="005F09A4">
        <w:rPr>
          <w:rFonts w:ascii="Century Gothic,Arial" w:eastAsia="Century Gothic,Arial" w:hAnsi="Century Gothic,Arial" w:cs="Century Gothic,Arial"/>
          <w:sz w:val="20"/>
        </w:rPr>
        <w:t xml:space="preserve">na etapie realizacji Umowy) lub zwoływane w razie potrzeby przez Inspektora Nadzoru Inwestorskiego </w:t>
      </w:r>
      <w:r w:rsidR="00084A4D" w:rsidRPr="005F09A4">
        <w:rPr>
          <w:rFonts w:ascii="Century Gothic,Arial" w:eastAsia="Century Gothic,Arial" w:hAnsi="Century Gothic,Arial" w:cs="Century Gothic,Arial"/>
          <w:sz w:val="20"/>
        </w:rPr>
        <w:t xml:space="preserve">lub Zamawiającego </w:t>
      </w:r>
      <w:r w:rsidRPr="005F09A4">
        <w:rPr>
          <w:rFonts w:ascii="Century Gothic,Arial" w:eastAsia="Century Gothic,Arial" w:hAnsi="Century Gothic,Arial" w:cs="Century Gothic,Arial"/>
          <w:sz w:val="20"/>
        </w:rPr>
        <w:t>z udziałem Wykonawcy i Inspektora Nadzoru Inwestorskiego oraz innych zaproszonych osób, a także o ile tak zdecyduje Zamawiający</w:t>
      </w:r>
      <w:r w:rsidR="0078557F" w:rsidRPr="005F09A4">
        <w:rPr>
          <w:rFonts w:ascii="Century Gothic,Arial" w:eastAsia="Century Gothic,Arial" w:hAnsi="Century Gothic,Arial" w:cs="Century Gothic,Arial"/>
          <w:sz w:val="20"/>
        </w:rPr>
        <w:t>,</w:t>
      </w:r>
      <w:r w:rsidRPr="005F09A4">
        <w:rPr>
          <w:rFonts w:ascii="Century Gothic,Arial" w:eastAsia="Century Gothic,Arial" w:hAnsi="Century Gothic,Arial" w:cs="Century Gothic,Arial"/>
          <w:sz w:val="20"/>
        </w:rPr>
        <w:t xml:space="preserve"> również z udziałem przedstawicieli Zamawiającego oraz innych zaproszonych osób, mające na celu omówienie bieżącego postępu w realizacji Inwestycji oraz bieżących problemów wynikających w trakcie ich realizacji (istniejących lub mogących wystąpić).</w:t>
      </w:r>
    </w:p>
    <w:p w14:paraId="569BA4AE" w14:textId="719181FE" w:rsidR="00FC3C7A" w:rsidRPr="005F09A4" w:rsidRDefault="004E6242">
      <w:pPr>
        <w:numPr>
          <w:ilvl w:val="0"/>
          <w:numId w:val="17"/>
        </w:numPr>
        <w:spacing w:line="360" w:lineRule="auto"/>
        <w:ind w:left="4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Zamawiający </w:t>
      </w:r>
      <w:r w:rsidR="00FC3C7A" w:rsidRPr="005F09A4">
        <w:rPr>
          <w:rFonts w:ascii="Century Gothic,Arial" w:eastAsia="Century Gothic,Arial" w:hAnsi="Century Gothic,Arial" w:cs="Century Gothic,Arial"/>
        </w:rPr>
        <w:t>informuje uczestników Rady Budowy i narady koordynacyjnej o terminie i miejscu narady, prowadzi naradę i zapewnia jej protokołowanie, a kopie protokołu lub ustaleń dostarcza wszystkim osobom zaproszonym na naradę.</w:t>
      </w:r>
    </w:p>
    <w:p w14:paraId="2C0985C6" w14:textId="48C6403E" w:rsidR="00FC3C7A" w:rsidRPr="005F09A4" w:rsidRDefault="00FC3C7A">
      <w:pPr>
        <w:numPr>
          <w:ilvl w:val="0"/>
          <w:numId w:val="17"/>
        </w:numPr>
        <w:spacing w:line="360" w:lineRule="auto"/>
        <w:ind w:left="426" w:hanging="426"/>
        <w:jc w:val="both"/>
        <w:rPr>
          <w:rFonts w:ascii="Century Gothic,Arial" w:eastAsia="Century Gothic,Arial" w:hAnsi="Century Gothic,Arial" w:cs="Century Gothic,Arial"/>
        </w:rPr>
      </w:pPr>
      <w:bookmarkStart w:id="456" w:name="_Hlk482183485"/>
      <w:r w:rsidRPr="005F09A4">
        <w:rPr>
          <w:rFonts w:ascii="Century Gothic,Arial" w:eastAsia="Century Gothic,Arial" w:hAnsi="Century Gothic,Arial" w:cs="Century Gothic,Arial"/>
        </w:rPr>
        <w:t>Strony zobowiązują się do niezwłocznego zawiadamiania o wszelkich zmianach adresów do doręczeń pod rygorem uznania doręczenia pod ostatni wskazany adres do doręczeń za skuteczne</w:t>
      </w:r>
      <w:bookmarkEnd w:id="456"/>
      <w:r w:rsidRPr="005F09A4">
        <w:rPr>
          <w:rFonts w:ascii="Century Gothic,Arial" w:eastAsia="Century Gothic,Arial" w:hAnsi="Century Gothic,Arial" w:cs="Century Gothic,Arial"/>
        </w:rPr>
        <w:t>.</w:t>
      </w:r>
    </w:p>
    <w:p w14:paraId="15B08DDD" w14:textId="77777777" w:rsidR="00722A11" w:rsidRPr="005F09A4" w:rsidRDefault="00722A11">
      <w:pPr>
        <w:numPr>
          <w:ilvl w:val="0"/>
          <w:numId w:val="17"/>
        </w:numPr>
        <w:spacing w:line="360" w:lineRule="auto"/>
        <w:ind w:left="4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Strony wyznaczają następujące osoby do kontaktów roboczych w zakresie Informacji Chronionych oraz sposoby wymiany Informacji Chronionych:</w:t>
      </w:r>
    </w:p>
    <w:p w14:paraId="313F0E96" w14:textId="77777777" w:rsidR="00722A11" w:rsidRPr="005F09A4" w:rsidRDefault="00722A11" w:rsidP="002645F1">
      <w:pPr>
        <w:numPr>
          <w:ilvl w:val="1"/>
          <w:numId w:val="136"/>
        </w:numPr>
        <w:spacing w:line="360" w:lineRule="auto"/>
        <w:ind w:left="851"/>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po stronie Zamawiającego:</w:t>
      </w:r>
    </w:p>
    <w:p w14:paraId="5B1F5CEB" w14:textId="77777777" w:rsidR="00722A11" w:rsidRPr="005F09A4" w:rsidRDefault="00722A11" w:rsidP="00722A11">
      <w:pPr>
        <w:spacing w:line="360" w:lineRule="auto"/>
        <w:ind w:left="717"/>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adres e-mail: …………………, tel. ………………,</w:t>
      </w:r>
    </w:p>
    <w:p w14:paraId="5D3C87B3" w14:textId="77777777" w:rsidR="00722A11" w:rsidRPr="005F09A4" w:rsidRDefault="00722A11" w:rsidP="002645F1">
      <w:pPr>
        <w:numPr>
          <w:ilvl w:val="1"/>
          <w:numId w:val="136"/>
        </w:numPr>
        <w:spacing w:line="360" w:lineRule="auto"/>
        <w:ind w:left="851"/>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po stronie Wykonawcy:</w:t>
      </w:r>
    </w:p>
    <w:p w14:paraId="762EC02E" w14:textId="77777777" w:rsidR="00722A11" w:rsidRPr="005F09A4" w:rsidRDefault="00722A11" w:rsidP="00722A11">
      <w:pPr>
        <w:spacing w:line="360" w:lineRule="auto"/>
        <w:ind w:left="717"/>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adres e-mail: …………………, tel. ………………,</w:t>
      </w:r>
    </w:p>
    <w:p w14:paraId="7A8FA2F6" w14:textId="77777777" w:rsidR="00722A11" w:rsidRPr="005F09A4" w:rsidRDefault="00722A11">
      <w:pPr>
        <w:numPr>
          <w:ilvl w:val="0"/>
          <w:numId w:val="17"/>
        </w:numPr>
        <w:spacing w:line="360" w:lineRule="auto"/>
        <w:ind w:left="426"/>
        <w:jc w:val="both"/>
        <w:rPr>
          <w:rFonts w:ascii="Century Gothic,Arial" w:eastAsia="Century Gothic,Arial" w:hAnsi="Century Gothic,Arial" w:cs="Century Gothic,Arial"/>
        </w:rPr>
      </w:pPr>
      <w:bookmarkStart w:id="457" w:name="_Hlk89690791"/>
      <w:r w:rsidRPr="005F09A4">
        <w:rPr>
          <w:rFonts w:ascii="Century Gothic,Arial" w:eastAsia="Century Gothic,Arial" w:hAnsi="Century Gothic,Arial" w:cs="Century Gothic,Arial"/>
        </w:rPr>
        <w:t xml:space="preserve">Przedstawicielami: </w:t>
      </w:r>
    </w:p>
    <w:p w14:paraId="736BBA1D" w14:textId="629FF5DD" w:rsidR="00722A11" w:rsidRPr="005F09A4" w:rsidRDefault="00722A11" w:rsidP="002645F1">
      <w:pPr>
        <w:numPr>
          <w:ilvl w:val="0"/>
          <w:numId w:val="116"/>
        </w:numPr>
        <w:spacing w:line="360" w:lineRule="auto"/>
        <w:ind w:left="851"/>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Zamawiającego</w:t>
      </w:r>
      <w:r w:rsidR="006A0390" w:rsidRPr="005F09A4">
        <w:rPr>
          <w:rFonts w:ascii="Century Gothic,Arial" w:eastAsia="Century Gothic,Arial" w:hAnsi="Century Gothic,Arial" w:cs="Century Gothic,Arial"/>
        </w:rPr>
        <w:t>,</w:t>
      </w:r>
      <w:r w:rsidRPr="005F09A4">
        <w:rPr>
          <w:rFonts w:ascii="Century Gothic,Arial" w:eastAsia="Century Gothic,Arial" w:hAnsi="Century Gothic,Arial" w:cs="Century Gothic,Arial"/>
        </w:rPr>
        <w:t xml:space="preserve"> odpowiedzialnymi za raportowanie faktu zawarcia Umowy oraz wykonanych </w:t>
      </w:r>
      <w:r w:rsidR="006A0390" w:rsidRPr="005F09A4">
        <w:rPr>
          <w:rFonts w:ascii="Century Gothic,Arial" w:eastAsia="Century Gothic,Arial" w:hAnsi="Century Gothic,Arial" w:cs="Century Gothic,Arial"/>
        </w:rPr>
        <w:t>Robót</w:t>
      </w:r>
      <w:r w:rsidRPr="005F09A4">
        <w:rPr>
          <w:rFonts w:ascii="Century Gothic,Arial" w:eastAsia="Century Gothic,Arial" w:hAnsi="Century Gothic,Arial" w:cs="Century Gothic,Arial"/>
        </w:rPr>
        <w:t xml:space="preserve"> do Agencji ds. Współpracy Organów Regulacji Energetyki są:</w:t>
      </w:r>
    </w:p>
    <w:p w14:paraId="06CFE964" w14:textId="305B8AAC" w:rsidR="00722A11" w:rsidRPr="005F09A4" w:rsidRDefault="00246448" w:rsidP="002645F1">
      <w:pPr>
        <w:numPr>
          <w:ilvl w:val="0"/>
          <w:numId w:val="117"/>
        </w:numPr>
        <w:spacing w:line="360" w:lineRule="auto"/>
        <w:ind w:left="1134"/>
        <w:jc w:val="both"/>
        <w:rPr>
          <w:rFonts w:ascii="Century Gothic,Arial" w:eastAsia="Century Gothic,Arial" w:hAnsi="Century Gothic,Arial" w:cs="Century Gothic,Arial"/>
          <w:lang w:val="en-US"/>
        </w:rPr>
      </w:pPr>
      <w:r w:rsidRPr="005F09A4">
        <w:rPr>
          <w:rFonts w:ascii="Century Gothic,Arial" w:eastAsia="Century Gothic,Arial" w:hAnsi="Century Gothic,Arial" w:cs="Century Gothic,Arial"/>
          <w:lang w:val="en-US"/>
        </w:rPr>
        <w:t>…………………..</w:t>
      </w:r>
      <w:r w:rsidR="00722A11" w:rsidRPr="005F09A4">
        <w:rPr>
          <w:rFonts w:ascii="Century Gothic,Arial" w:eastAsia="Century Gothic,Arial" w:hAnsi="Century Gothic,Arial" w:cs="Century Gothic,Arial"/>
          <w:lang w:val="en-US"/>
        </w:rPr>
        <w:t xml:space="preserve">, tel. </w:t>
      </w:r>
      <w:proofErr w:type="spellStart"/>
      <w:r w:rsidR="00722A11" w:rsidRPr="005F09A4">
        <w:rPr>
          <w:rFonts w:ascii="Century Gothic,Arial" w:eastAsia="Century Gothic,Arial" w:hAnsi="Century Gothic,Arial" w:cs="Century Gothic,Arial"/>
          <w:lang w:val="en-US"/>
        </w:rPr>
        <w:t>kom</w:t>
      </w:r>
      <w:proofErr w:type="spellEnd"/>
      <w:r w:rsidR="00722A11" w:rsidRPr="005F09A4">
        <w:rPr>
          <w:rFonts w:ascii="Century Gothic,Arial" w:eastAsia="Century Gothic,Arial" w:hAnsi="Century Gothic,Arial" w:cs="Century Gothic,Arial"/>
          <w:lang w:val="en-US"/>
        </w:rPr>
        <w:t xml:space="preserve">. </w:t>
      </w:r>
      <w:r w:rsidRPr="005F09A4">
        <w:rPr>
          <w:rFonts w:ascii="Century Gothic,Arial" w:eastAsia="Century Gothic,Arial" w:hAnsi="Century Gothic,Arial" w:cs="Century Gothic,Arial"/>
          <w:lang w:val="en-US"/>
        </w:rPr>
        <w:t>…………….</w:t>
      </w:r>
      <w:r w:rsidR="00722A11" w:rsidRPr="005F09A4">
        <w:rPr>
          <w:rFonts w:ascii="Century Gothic,Arial" w:eastAsia="Century Gothic,Arial" w:hAnsi="Century Gothic,Arial" w:cs="Century Gothic,Arial"/>
          <w:lang w:val="en-US"/>
        </w:rPr>
        <w:t xml:space="preserve">, </w:t>
      </w:r>
      <w:r w:rsidR="006A0390" w:rsidRPr="005F09A4">
        <w:rPr>
          <w:rFonts w:ascii="Century Gothic,Arial" w:eastAsia="Century Gothic,Arial" w:hAnsi="Century Gothic,Arial" w:cs="Century Gothic,Arial"/>
          <w:lang w:val="en-US"/>
        </w:rPr>
        <w:t xml:space="preserve">e-mail: </w:t>
      </w:r>
      <w:r w:rsidRPr="005F09A4">
        <w:rPr>
          <w:rFonts w:ascii="Century Gothic,Arial" w:eastAsia="Century Gothic,Arial" w:hAnsi="Century Gothic,Arial" w:cs="Century Gothic,Arial"/>
          <w:lang w:val="en-US"/>
        </w:rPr>
        <w:t>………………</w:t>
      </w:r>
    </w:p>
    <w:p w14:paraId="713968BB" w14:textId="36A177C9" w:rsidR="00722A11" w:rsidRPr="005F09A4" w:rsidRDefault="00246448" w:rsidP="002645F1">
      <w:pPr>
        <w:numPr>
          <w:ilvl w:val="0"/>
          <w:numId w:val="117"/>
        </w:numPr>
        <w:spacing w:line="360" w:lineRule="auto"/>
        <w:ind w:left="1134"/>
        <w:jc w:val="both"/>
        <w:rPr>
          <w:rFonts w:ascii="Century Gothic,Arial" w:eastAsia="Century Gothic,Arial" w:hAnsi="Century Gothic,Arial" w:cs="Century Gothic,Arial"/>
          <w:lang w:val="en-US"/>
        </w:rPr>
      </w:pPr>
      <w:r w:rsidRPr="005F09A4">
        <w:rPr>
          <w:rFonts w:ascii="Century Gothic,Arial" w:eastAsia="Century Gothic,Arial" w:hAnsi="Century Gothic,Arial" w:cs="Century Gothic,Arial"/>
          <w:lang w:val="en-US"/>
        </w:rPr>
        <w:t>…………………..</w:t>
      </w:r>
      <w:r w:rsidR="00722A11" w:rsidRPr="005F09A4">
        <w:rPr>
          <w:rFonts w:ascii="Century Gothic,Arial" w:eastAsia="Century Gothic,Arial" w:hAnsi="Century Gothic,Arial" w:cs="Century Gothic,Arial"/>
          <w:lang w:val="en-US"/>
        </w:rPr>
        <w:t>, tel.</w:t>
      </w:r>
      <w:r w:rsidR="00C42033">
        <w:rPr>
          <w:rFonts w:ascii="Century Gothic,Arial" w:eastAsia="Century Gothic,Arial" w:hAnsi="Century Gothic,Arial" w:cs="Century Gothic,Arial"/>
          <w:lang w:val="en-US"/>
        </w:rPr>
        <w:t xml:space="preserve"> </w:t>
      </w:r>
      <w:proofErr w:type="spellStart"/>
      <w:r w:rsidR="00722A11" w:rsidRPr="005F09A4">
        <w:rPr>
          <w:rFonts w:ascii="Century Gothic,Arial" w:eastAsia="Century Gothic,Arial" w:hAnsi="Century Gothic,Arial" w:cs="Century Gothic,Arial"/>
          <w:lang w:val="en-US"/>
        </w:rPr>
        <w:t>kom</w:t>
      </w:r>
      <w:proofErr w:type="spellEnd"/>
      <w:r w:rsidR="00722A11" w:rsidRPr="005F09A4">
        <w:rPr>
          <w:rFonts w:ascii="Century Gothic,Arial" w:eastAsia="Century Gothic,Arial" w:hAnsi="Century Gothic,Arial" w:cs="Century Gothic,Arial"/>
          <w:lang w:val="en-US"/>
        </w:rPr>
        <w:t>.</w:t>
      </w:r>
      <w:r w:rsidRPr="005F09A4">
        <w:rPr>
          <w:rFonts w:ascii="Century Gothic,Arial" w:eastAsia="Century Gothic,Arial" w:hAnsi="Century Gothic,Arial" w:cs="Century Gothic,Arial"/>
          <w:lang w:val="en-US"/>
        </w:rPr>
        <w:t xml:space="preserve"> ……………..</w:t>
      </w:r>
      <w:r w:rsidR="00722A11" w:rsidRPr="005F09A4">
        <w:rPr>
          <w:rFonts w:ascii="Century Gothic,Arial" w:eastAsia="Century Gothic,Arial" w:hAnsi="Century Gothic,Arial" w:cs="Century Gothic,Arial"/>
          <w:lang w:val="en-US"/>
        </w:rPr>
        <w:t xml:space="preserve">, </w:t>
      </w:r>
      <w:r w:rsidR="006A0390" w:rsidRPr="005F09A4">
        <w:rPr>
          <w:rFonts w:ascii="Century Gothic,Arial" w:eastAsia="Century Gothic,Arial" w:hAnsi="Century Gothic,Arial" w:cs="Century Gothic,Arial"/>
          <w:lang w:val="en-US"/>
        </w:rPr>
        <w:t xml:space="preserve">e-mail: </w:t>
      </w:r>
      <w:r w:rsidRPr="005F09A4">
        <w:rPr>
          <w:rFonts w:ascii="Century Gothic,Arial" w:eastAsia="Century Gothic,Arial" w:hAnsi="Century Gothic,Arial" w:cs="Century Gothic,Arial"/>
          <w:lang w:val="en-US"/>
        </w:rPr>
        <w:t>………………</w:t>
      </w:r>
    </w:p>
    <w:p w14:paraId="1A988832" w14:textId="5113217D" w:rsidR="00FC3C7A" w:rsidRPr="005F09A4" w:rsidRDefault="00FC3C7A" w:rsidP="00D27C5A">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458" w:name="_Toc192044966"/>
      <w:bookmarkStart w:id="459" w:name="_Toc269979196"/>
      <w:bookmarkStart w:id="460" w:name="_Toc89759628"/>
      <w:bookmarkStart w:id="461" w:name="_Toc160706831"/>
      <w:bookmarkEnd w:id="457"/>
      <w:r w:rsidRPr="005F09A4">
        <w:rPr>
          <w:rFonts w:ascii="Century Gothic,Arial" w:eastAsia="Century Gothic,Arial" w:hAnsi="Century Gothic,Arial" w:cs="Century Gothic,Arial"/>
          <w:b/>
          <w:bCs/>
          <w:caps/>
          <w:sz w:val="20"/>
          <w:u w:val="single"/>
          <w:lang w:eastAsia="en-US"/>
        </w:rPr>
        <w:t xml:space="preserve">ARTYKUŁ 10. </w:t>
      </w:r>
      <w:bookmarkEnd w:id="458"/>
      <w:bookmarkEnd w:id="459"/>
      <w:r w:rsidRPr="005F09A4">
        <w:rPr>
          <w:rFonts w:ascii="Century Gothic,Arial" w:eastAsia="Century Gothic,Arial" w:hAnsi="Century Gothic,Arial" w:cs="Century Gothic,Arial"/>
          <w:b/>
          <w:bCs/>
          <w:caps/>
          <w:sz w:val="20"/>
          <w:u w:val="single"/>
          <w:lang w:eastAsia="en-US"/>
        </w:rPr>
        <w:t>PERSONEL</w:t>
      </w:r>
      <w:bookmarkEnd w:id="460"/>
      <w:bookmarkEnd w:id="461"/>
    </w:p>
    <w:p w14:paraId="68ADA5A0" w14:textId="77777777" w:rsidR="00FC3C7A" w:rsidRPr="005F09A4" w:rsidRDefault="00FC3C7A">
      <w:pPr>
        <w:numPr>
          <w:ilvl w:val="0"/>
          <w:numId w:val="15"/>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Wykonawca zapewni, aby osoby realizujące Inwestycję posiadały uprawnienia, kwalifikacje oraz doświadczenie wymagane do należytego wykonania Umowy, w tym wszelkie kwalifikacje lub uprawnienia wynikające z przepisów prawa.</w:t>
      </w:r>
    </w:p>
    <w:p w14:paraId="68B7E58E" w14:textId="77777777" w:rsidR="00FC3C7A" w:rsidRPr="005F09A4" w:rsidRDefault="00FC3C7A">
      <w:pPr>
        <w:numPr>
          <w:ilvl w:val="0"/>
          <w:numId w:val="15"/>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Wykonawca dostarczy Zamawiającemu następujące dokumenty w następujących terminach:</w:t>
      </w:r>
    </w:p>
    <w:p w14:paraId="71EE7125" w14:textId="4C0F9814" w:rsidR="00FC3C7A" w:rsidRPr="005F09A4" w:rsidRDefault="00FC3C7A" w:rsidP="002645F1">
      <w:pPr>
        <w:pStyle w:val="BodyText21"/>
        <w:numPr>
          <w:ilvl w:val="0"/>
          <w:numId w:val="48"/>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uprawnienia kadry nadzorującej i realizującej prace budowlano-montażowe w terminie </w:t>
      </w:r>
      <w:r w:rsidR="00E0090D" w:rsidRPr="005F09A4">
        <w:rPr>
          <w:rFonts w:ascii="Century Gothic,Arial" w:eastAsia="Century Gothic,Arial" w:hAnsi="Century Gothic,Arial" w:cs="Century Gothic,Arial"/>
          <w:b/>
          <w:bCs/>
          <w:sz w:val="20"/>
        </w:rPr>
        <w:t>1</w:t>
      </w:r>
      <w:r w:rsidR="003A4C2B" w:rsidRPr="005F09A4">
        <w:rPr>
          <w:rFonts w:ascii="Century Gothic,Arial" w:eastAsia="Century Gothic,Arial" w:hAnsi="Century Gothic,Arial" w:cs="Century Gothic,Arial"/>
          <w:b/>
          <w:bCs/>
          <w:sz w:val="20"/>
        </w:rPr>
        <w:t>4</w:t>
      </w:r>
      <w:r w:rsidRPr="005F09A4">
        <w:rPr>
          <w:rFonts w:ascii="Century Gothic" w:eastAsia="Century Gothic" w:hAnsi="Century Gothic" w:cs="Century Gothic"/>
          <w:b/>
          <w:bCs/>
          <w:sz w:val="20"/>
        </w:rPr>
        <w:t xml:space="preserve"> dni</w:t>
      </w:r>
      <w:r w:rsidRPr="005F09A4">
        <w:rPr>
          <w:rFonts w:ascii="Century Gothic,Arial" w:eastAsia="Century Gothic,Arial" w:hAnsi="Century Gothic,Arial" w:cs="Century Gothic,Arial"/>
          <w:sz w:val="20"/>
        </w:rPr>
        <w:t xml:space="preserve"> od zawarcia Umowy,</w:t>
      </w:r>
    </w:p>
    <w:p w14:paraId="63777C3E" w14:textId="3E2BD829" w:rsidR="00FC3C7A" w:rsidRPr="005F09A4" w:rsidRDefault="00FC3C7A" w:rsidP="002645F1">
      <w:pPr>
        <w:pStyle w:val="BodyText21"/>
        <w:numPr>
          <w:ilvl w:val="0"/>
          <w:numId w:val="48"/>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oświadczenia o </w:t>
      </w:r>
      <w:r w:rsidR="003D7EA8" w:rsidRPr="005F09A4">
        <w:rPr>
          <w:rFonts w:ascii="Century Gothic,Arial" w:eastAsia="Century Gothic,Arial" w:hAnsi="Century Gothic,Arial" w:cs="Century Gothic,Arial"/>
          <w:sz w:val="20"/>
        </w:rPr>
        <w:t>objęciu</w:t>
      </w:r>
      <w:r w:rsidRPr="005F09A4">
        <w:rPr>
          <w:rFonts w:ascii="Century Gothic,Arial" w:eastAsia="Century Gothic,Arial" w:hAnsi="Century Gothic,Arial" w:cs="Century Gothic,Arial"/>
          <w:sz w:val="20"/>
        </w:rPr>
        <w:t xml:space="preserve"> obowiązków kierownika budowy i kierowników robót przez osoby zaakceptowane przez Zamawiającego w terminie </w:t>
      </w:r>
      <w:r w:rsidR="00CC6425" w:rsidRPr="005F09A4">
        <w:rPr>
          <w:rFonts w:ascii="Century Gothic,Arial" w:eastAsia="Century Gothic,Arial" w:hAnsi="Century Gothic,Arial" w:cs="Century Gothic,Arial"/>
          <w:b/>
          <w:bCs/>
          <w:sz w:val="20"/>
        </w:rPr>
        <w:t>1</w:t>
      </w:r>
      <w:r w:rsidR="003A4C2B" w:rsidRPr="005F09A4">
        <w:rPr>
          <w:rFonts w:ascii="Century Gothic,Arial" w:eastAsia="Century Gothic,Arial" w:hAnsi="Century Gothic,Arial" w:cs="Century Gothic,Arial"/>
          <w:b/>
          <w:bCs/>
          <w:sz w:val="20"/>
        </w:rPr>
        <w:t>4</w:t>
      </w:r>
      <w:r w:rsidRPr="005F09A4">
        <w:rPr>
          <w:rFonts w:ascii="Century Gothic" w:eastAsia="Century Gothic" w:hAnsi="Century Gothic" w:cs="Century Gothic"/>
          <w:b/>
          <w:bCs/>
          <w:sz w:val="20"/>
        </w:rPr>
        <w:t xml:space="preserve"> dni</w:t>
      </w:r>
      <w:r w:rsidRPr="005F09A4">
        <w:rPr>
          <w:rFonts w:ascii="Century Gothic,Arial" w:eastAsia="Century Gothic,Arial" w:hAnsi="Century Gothic,Arial" w:cs="Century Gothic,Arial"/>
          <w:sz w:val="20"/>
        </w:rPr>
        <w:t xml:space="preserve"> od dnia zawarcia Umowy,</w:t>
      </w:r>
    </w:p>
    <w:p w14:paraId="79E654A0" w14:textId="264F9849" w:rsidR="00FC3C7A" w:rsidRPr="005F09A4" w:rsidRDefault="00FC3C7A" w:rsidP="002645F1">
      <w:pPr>
        <w:pStyle w:val="BodyText21"/>
        <w:numPr>
          <w:ilvl w:val="0"/>
          <w:numId w:val="48"/>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lastRenderedPageBreak/>
        <w:t xml:space="preserve"> wykaz osób wra</w:t>
      </w:r>
      <w:r w:rsidR="00E2596E" w:rsidRPr="005F09A4">
        <w:rPr>
          <w:rFonts w:ascii="Century Gothic,Arial" w:eastAsia="Century Gothic,Arial" w:hAnsi="Century Gothic,Arial" w:cs="Century Gothic,Arial"/>
          <w:sz w:val="20"/>
        </w:rPr>
        <w:t xml:space="preserve">z z </w:t>
      </w:r>
      <w:r w:rsidRPr="005F09A4">
        <w:rPr>
          <w:rFonts w:ascii="Century Gothic,Arial" w:eastAsia="Century Gothic,Arial" w:hAnsi="Century Gothic,Arial" w:cs="Century Gothic,Arial"/>
          <w:sz w:val="20"/>
        </w:rPr>
        <w:t xml:space="preserve">odpowiednimi uprawnieniami lub świadectwami kwalifikacyjnymi itp. w zakresie wymaganym do zrealizowania Umowy w terminie </w:t>
      </w:r>
      <w:r w:rsidRPr="005F09A4">
        <w:rPr>
          <w:rFonts w:ascii="Century Gothic" w:eastAsia="Century Gothic" w:hAnsi="Century Gothic" w:cs="Century Gothic"/>
          <w:b/>
          <w:bCs/>
          <w:sz w:val="20"/>
        </w:rPr>
        <w:t>30 dni</w:t>
      </w:r>
      <w:r w:rsidRPr="005F09A4">
        <w:rPr>
          <w:rFonts w:ascii="Century Gothic,Arial" w:eastAsia="Century Gothic,Arial" w:hAnsi="Century Gothic,Arial" w:cs="Century Gothic,Arial"/>
          <w:sz w:val="20"/>
        </w:rPr>
        <w:t xml:space="preserve"> od zawarcia Umowy.</w:t>
      </w:r>
    </w:p>
    <w:p w14:paraId="144972DE" w14:textId="5F50C4B5" w:rsidR="00FC3C7A" w:rsidRPr="005F09A4" w:rsidRDefault="005E40CB">
      <w:pPr>
        <w:numPr>
          <w:ilvl w:val="0"/>
          <w:numId w:val="15"/>
        </w:numPr>
        <w:spacing w:line="360" w:lineRule="auto"/>
        <w:jc w:val="both"/>
        <w:rPr>
          <w:rFonts w:ascii="Century Gothic,Arial" w:eastAsia="Century Gothic,Arial" w:hAnsi="Century Gothic,Arial" w:cs="Century Gothic,Arial"/>
        </w:rPr>
      </w:pPr>
      <w:bookmarkStart w:id="462" w:name="_Toc192044967"/>
      <w:bookmarkStart w:id="463" w:name="_Toc54513117"/>
      <w:bookmarkStart w:id="464" w:name="_Toc54513228"/>
      <w:bookmarkStart w:id="465" w:name="_Toc54572085"/>
      <w:r w:rsidRPr="00691B28">
        <w:rPr>
          <w:rFonts w:ascii="Century Gothic,Arial" w:eastAsia="Century Gothic,Arial" w:hAnsi="Century Gothic,Arial" w:cs="Century Gothic,Arial"/>
        </w:rPr>
        <w:t xml:space="preserve">W terminie </w:t>
      </w:r>
      <w:r w:rsidRPr="00691B28">
        <w:rPr>
          <w:rFonts w:ascii="Century Gothic,Arial" w:eastAsia="Century Gothic,Arial" w:hAnsi="Century Gothic,Arial" w:cs="Century Gothic,Arial"/>
          <w:b/>
          <w:bCs/>
        </w:rPr>
        <w:t xml:space="preserve">14 dni </w:t>
      </w:r>
      <w:r w:rsidRPr="00691B28">
        <w:rPr>
          <w:rFonts w:ascii="Century Gothic,Arial" w:eastAsia="Century Gothic,Arial" w:hAnsi="Century Gothic,Arial" w:cs="Century Gothic,Arial"/>
        </w:rPr>
        <w:t xml:space="preserve">od dnia zawarcia Umowy, Wykonawca wyznaczy osoby odpowiedzialne za sprawy związane z bezpieczeństwem i higieną pracy (z uprawnieniami specjalisty BHP i wymaganiami postawionymi w </w:t>
      </w:r>
      <w:r w:rsidR="00BD5DA4" w:rsidRPr="00691B28">
        <w:rPr>
          <w:rFonts w:ascii="Century Gothic,Arial" w:eastAsia="Century Gothic,Arial" w:hAnsi="Century Gothic,Arial" w:cs="Century Gothic,Arial"/>
        </w:rPr>
        <w:t>Z</w:t>
      </w:r>
      <w:r w:rsidRPr="00691B28">
        <w:rPr>
          <w:rFonts w:ascii="Century Gothic,Arial" w:eastAsia="Century Gothic,Arial" w:hAnsi="Century Gothic,Arial" w:cs="Century Gothic,Arial"/>
        </w:rPr>
        <w:t xml:space="preserve">ałączniku nr 8 do „Procedury wymagań bhp dla wykonawców oraz gości”, która </w:t>
      </w:r>
      <w:r w:rsidRPr="005F09A4">
        <w:rPr>
          <w:rFonts w:ascii="Century Gothic,Arial" w:eastAsia="Century Gothic,Arial" w:hAnsi="Century Gothic,Arial" w:cs="Century Gothic,Arial"/>
        </w:rPr>
        <w:t xml:space="preserve">to stanowi </w:t>
      </w:r>
      <w:r w:rsidRPr="00041A20">
        <w:rPr>
          <w:rFonts w:ascii="Century Gothic,Arial" w:eastAsia="Century Gothic,Arial" w:hAnsi="Century Gothic,Arial" w:cs="Century Gothic,Arial"/>
          <w:b/>
          <w:bCs/>
        </w:rPr>
        <w:t>Załącznik nr 16 do Umowy</w:t>
      </w:r>
      <w:r w:rsidRPr="00041A20">
        <w:rPr>
          <w:rFonts w:ascii="Century Gothic,Arial" w:eastAsia="Century Gothic,Arial" w:hAnsi="Century Gothic,Arial" w:cs="Century Gothic,Arial"/>
        </w:rPr>
        <w:t>) i ochroną</w:t>
      </w:r>
      <w:r w:rsidRPr="005F09A4">
        <w:rPr>
          <w:rFonts w:ascii="Century Gothic,Arial" w:eastAsia="Century Gothic,Arial" w:hAnsi="Century Gothic,Arial" w:cs="Century Gothic,Arial"/>
        </w:rPr>
        <w:t xml:space="preserve"> środowiska i przekaże Zamawiającemu: imię, nazwisko, adres e-mailowy oraz telefony kontaktowe (w tym numer telefonu komórkowego) tych osób. Wyznaczenie tych osób nie wpływa na odpowiedzialność Wykonawcy wynikającą z Umowy w zakresie bezpieczeństwa i higieny pracy oraz ochrony środowiska.</w:t>
      </w:r>
    </w:p>
    <w:p w14:paraId="60C8621F" w14:textId="020AB1F2" w:rsidR="00FC3C7A" w:rsidRPr="005F09A4" w:rsidRDefault="00FC3C7A">
      <w:pPr>
        <w:numPr>
          <w:ilvl w:val="0"/>
          <w:numId w:val="15"/>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W przypadku zajścia nieprzewidzianych okoliczności skutkujących uzasadnioną koniecznością zmiany osób zdolnych do wykonania zamówienia, posiadających niezbędne do wykonania zamówienia kwalifikacje zawodowe, Wykonawca zobowiązany jest do przedstawienia i uzyskania zatwierdzenia przez Zamawiającego osób posiadających uprawnienia lub doświadczenie zawodowe spełniające wymagania zawarte w </w:t>
      </w:r>
      <w:r w:rsidR="000B46A1" w:rsidRPr="005F09A4">
        <w:rPr>
          <w:rFonts w:ascii="Century Gothic,Arial" w:eastAsia="Century Gothic,Arial" w:hAnsi="Century Gothic,Arial" w:cs="Century Gothic,Arial"/>
        </w:rPr>
        <w:t>Dokumentacji Przetargowej</w:t>
      </w:r>
      <w:r w:rsidRPr="005F09A4">
        <w:rPr>
          <w:rFonts w:ascii="Century Gothic,Arial" w:eastAsia="Century Gothic,Arial" w:hAnsi="Century Gothic,Arial" w:cs="Century Gothic,Arial"/>
        </w:rPr>
        <w:t>.</w:t>
      </w:r>
    </w:p>
    <w:p w14:paraId="0269374D" w14:textId="6411B86F" w:rsidR="00FC3C7A" w:rsidRPr="005F09A4" w:rsidRDefault="00FC3C7A">
      <w:pPr>
        <w:numPr>
          <w:ilvl w:val="0"/>
          <w:numId w:val="15"/>
        </w:numPr>
        <w:spacing w:line="360" w:lineRule="auto"/>
        <w:jc w:val="both"/>
        <w:rPr>
          <w:rFonts w:ascii="Century Gothic" w:eastAsia="Century Gothic" w:hAnsi="Century Gothic" w:cs="Century Gothic"/>
          <w:b/>
          <w:bCs/>
          <w:caps/>
          <w:u w:val="single"/>
        </w:rPr>
      </w:pPr>
      <w:r w:rsidRPr="005F09A4">
        <w:rPr>
          <w:rFonts w:ascii="Century Gothic,Arial" w:eastAsia="Century Gothic,Arial" w:hAnsi="Century Gothic,Arial" w:cs="Century Gothic,Arial"/>
        </w:rPr>
        <w:t xml:space="preserve">Zamawiający może żądać, aby Wykonawca odsunął niezwłocznie od prowadzenia Robót jakąkolwiek osobę, w tym kierownika budowy, która zdaniem Zamawiającego, narusza zasady pracy, jest niekompetentna lub nienależycie pełni swoje obowiązki. W takim przypadku Wykonawca zobowiązany jest niezwłocznie zastąpić taką osobę inną, posiadającą niezbędne kwalifikacje zawodowe wskazane w </w:t>
      </w:r>
      <w:r w:rsidR="000B46A1" w:rsidRPr="005F09A4">
        <w:rPr>
          <w:rFonts w:ascii="Century Gothic,Arial" w:eastAsia="Century Gothic,Arial" w:hAnsi="Century Gothic,Arial" w:cs="Century Gothic,Arial"/>
        </w:rPr>
        <w:t>Dokumentacji Przetargowej</w:t>
      </w:r>
      <w:r w:rsidRPr="005F09A4">
        <w:rPr>
          <w:rFonts w:ascii="Century Gothic,Arial" w:eastAsia="Century Gothic,Arial" w:hAnsi="Century Gothic,Arial" w:cs="Century Gothic,Arial"/>
        </w:rPr>
        <w:t>.</w:t>
      </w:r>
      <w:bookmarkStart w:id="466" w:name="_Toc269979197"/>
    </w:p>
    <w:p w14:paraId="2720263B" w14:textId="77777777" w:rsidR="00FC3C7A" w:rsidRPr="005F09A4" w:rsidRDefault="00FC3C7A" w:rsidP="00D27C5A">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467" w:name="_Toc89759629"/>
      <w:bookmarkStart w:id="468" w:name="_Toc160706832"/>
      <w:r w:rsidRPr="005F09A4">
        <w:rPr>
          <w:rFonts w:ascii="Century Gothic,Arial" w:eastAsia="Century Gothic,Arial" w:hAnsi="Century Gothic,Arial" w:cs="Century Gothic,Arial"/>
          <w:b/>
          <w:bCs/>
          <w:caps/>
          <w:sz w:val="20"/>
          <w:u w:val="single"/>
          <w:lang w:eastAsia="en-US"/>
        </w:rPr>
        <w:t>ARTYKUŁ 11. Obowiązki Zamawiającego</w:t>
      </w:r>
      <w:bookmarkEnd w:id="462"/>
      <w:bookmarkEnd w:id="466"/>
      <w:bookmarkEnd w:id="467"/>
      <w:bookmarkEnd w:id="468"/>
      <w:r w:rsidRPr="005F09A4">
        <w:rPr>
          <w:rFonts w:ascii="Century Gothic,Arial" w:eastAsia="Century Gothic,Arial" w:hAnsi="Century Gothic,Arial" w:cs="Century Gothic,Arial"/>
          <w:b/>
          <w:bCs/>
          <w:caps/>
          <w:sz w:val="20"/>
          <w:u w:val="single"/>
          <w:lang w:eastAsia="en-US"/>
        </w:rPr>
        <w:t xml:space="preserve"> </w:t>
      </w:r>
    </w:p>
    <w:p w14:paraId="176761D4" w14:textId="77777777" w:rsidR="00FC3C7A" w:rsidRPr="005F09A4" w:rsidRDefault="00FC3C7A" w:rsidP="00FC3C7A">
      <w:pPr>
        <w:spacing w:line="360" w:lineRule="auto"/>
        <w:jc w:val="both"/>
        <w:rPr>
          <w:rFonts w:ascii="Century Gothic" w:hAnsi="Century Gothic" w:cs="Arial"/>
          <w:bCs/>
        </w:rPr>
      </w:pPr>
      <w:r w:rsidRPr="005F09A4">
        <w:rPr>
          <w:rFonts w:ascii="Century Gothic,Arial" w:eastAsia="Century Gothic,Arial" w:hAnsi="Century Gothic,Arial" w:cs="Century Gothic,Arial"/>
        </w:rPr>
        <w:t xml:space="preserve">Do obowiązków Zamawiającego należy: </w:t>
      </w:r>
    </w:p>
    <w:p w14:paraId="7420C4EC" w14:textId="77777777" w:rsidR="00FC3C7A" w:rsidRPr="005F09A4" w:rsidRDefault="00FC3C7A" w:rsidP="002645F1">
      <w:pPr>
        <w:pStyle w:val="BodyText21"/>
        <w:numPr>
          <w:ilvl w:val="0"/>
          <w:numId w:val="4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przekazanie Terenu Budowy,</w:t>
      </w:r>
    </w:p>
    <w:p w14:paraId="282F99CE" w14:textId="6C4BEBAC" w:rsidR="00FC3C7A" w:rsidRPr="005F09A4" w:rsidRDefault="00FC3C7A" w:rsidP="002645F1">
      <w:pPr>
        <w:pStyle w:val="BodyText21"/>
        <w:numPr>
          <w:ilvl w:val="0"/>
          <w:numId w:val="4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przekazanie Wykonawcy Dokumentacji Projektowej, w tym Projektu Budowlanego (Wykonawca dokonuje odbioru z </w:t>
      </w:r>
      <w:r w:rsidR="00366C58" w:rsidRPr="005F09A4">
        <w:rPr>
          <w:rFonts w:ascii="Century Gothic,Arial" w:eastAsia="Century Gothic,Arial" w:hAnsi="Century Gothic,Arial" w:cs="Century Gothic,Arial"/>
          <w:sz w:val="20"/>
        </w:rPr>
        <w:t>miejsca określonego w OPZ</w:t>
      </w:r>
      <w:r w:rsidRPr="005F09A4">
        <w:rPr>
          <w:rFonts w:ascii="Century Gothic,Arial" w:eastAsia="Century Gothic,Arial" w:hAnsi="Century Gothic,Arial" w:cs="Century Gothic,Arial"/>
          <w:sz w:val="20"/>
        </w:rPr>
        <w:t>) oraz zapewnienie nadzoru autorskiego przez Jednostkę Projektową,</w:t>
      </w:r>
    </w:p>
    <w:p w14:paraId="452C4848" w14:textId="77777777" w:rsidR="00FC3C7A" w:rsidRPr="005F09A4" w:rsidRDefault="00FC3C7A" w:rsidP="002645F1">
      <w:pPr>
        <w:pStyle w:val="BodyText21"/>
        <w:numPr>
          <w:ilvl w:val="0"/>
          <w:numId w:val="4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dostarczenie Wykonawcy Pozwolenia na Budowę,</w:t>
      </w:r>
    </w:p>
    <w:p w14:paraId="4EDDC0D5" w14:textId="77777777" w:rsidR="00FC3C7A" w:rsidRPr="005F09A4" w:rsidRDefault="00FC3C7A" w:rsidP="002645F1">
      <w:pPr>
        <w:pStyle w:val="BodyText21"/>
        <w:numPr>
          <w:ilvl w:val="0"/>
          <w:numId w:val="4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protokolarne przekazanie Wykonawcy Dostaw Inwestorskich,</w:t>
      </w:r>
    </w:p>
    <w:p w14:paraId="2C3B7A94" w14:textId="0602386E" w:rsidR="00FC3C7A" w:rsidRPr="005F09A4" w:rsidRDefault="00823B21" w:rsidP="002645F1">
      <w:pPr>
        <w:pStyle w:val="BodyText21"/>
        <w:numPr>
          <w:ilvl w:val="0"/>
          <w:numId w:val="4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wycinka </w:t>
      </w:r>
      <w:r w:rsidR="00FC3C7A" w:rsidRPr="005F09A4">
        <w:rPr>
          <w:rFonts w:ascii="Century Gothic,Arial" w:eastAsia="Century Gothic,Arial" w:hAnsi="Century Gothic,Arial" w:cs="Century Gothic,Arial"/>
          <w:sz w:val="20"/>
        </w:rPr>
        <w:t xml:space="preserve"> drzew i krzewów z </w:t>
      </w:r>
      <w:r w:rsidRPr="005F09A4">
        <w:rPr>
          <w:rFonts w:ascii="Century Gothic,Arial" w:eastAsia="Century Gothic,Arial" w:hAnsi="Century Gothic,Arial" w:cs="Century Gothic,Arial"/>
          <w:sz w:val="20"/>
        </w:rPr>
        <w:t>teren</w:t>
      </w:r>
      <w:r w:rsidR="00C3460D" w:rsidRPr="005F09A4">
        <w:rPr>
          <w:rFonts w:ascii="Century Gothic,Arial" w:eastAsia="Century Gothic,Arial" w:hAnsi="Century Gothic,Arial" w:cs="Century Gothic,Arial"/>
          <w:sz w:val="20"/>
        </w:rPr>
        <w:t>u</w:t>
      </w:r>
      <w:r w:rsidR="00FC3C7A" w:rsidRPr="005F09A4">
        <w:rPr>
          <w:rFonts w:ascii="Century Gothic,Arial" w:eastAsia="Century Gothic,Arial" w:hAnsi="Century Gothic,Arial" w:cs="Century Gothic,Arial"/>
          <w:sz w:val="20"/>
        </w:rPr>
        <w:t xml:space="preserve"> pasa montażowego</w:t>
      </w:r>
      <w:r w:rsidR="00130F41" w:rsidRPr="005F09A4">
        <w:rPr>
          <w:sz w:val="20"/>
        </w:rPr>
        <w:t xml:space="preserve"> </w:t>
      </w:r>
      <w:r w:rsidR="00130F41" w:rsidRPr="005F09A4">
        <w:rPr>
          <w:rFonts w:ascii="Century Gothic,Arial" w:eastAsia="Century Gothic,Arial" w:hAnsi="Century Gothic,Arial" w:cs="Century Gothic,Arial"/>
          <w:sz w:val="20"/>
        </w:rPr>
        <w:t xml:space="preserve">na nieruchomościach będących w zarządzie Państwowego Gospodarstwa Leśnego Lasy Państwowe </w:t>
      </w:r>
      <w:r w:rsidR="00396C5A" w:rsidRPr="005F09A4">
        <w:rPr>
          <w:rFonts w:ascii="Century Gothic,Arial" w:eastAsia="Century Gothic,Arial" w:hAnsi="Century Gothic,Arial" w:cs="Century Gothic,Arial"/>
          <w:sz w:val="20"/>
        </w:rPr>
        <w:t>–</w:t>
      </w:r>
      <w:r w:rsidR="0028320B">
        <w:rPr>
          <w:rFonts w:ascii="Century Gothic,Arial" w:eastAsia="Century Gothic,Arial" w:hAnsi="Century Gothic,Arial" w:cs="Century Gothic,Arial"/>
          <w:sz w:val="20"/>
        </w:rPr>
        <w:t xml:space="preserve"> </w:t>
      </w:r>
      <w:r w:rsidR="00951C15" w:rsidRPr="005F09A4">
        <w:rPr>
          <w:rFonts w:ascii="Century Gothic,Arial" w:eastAsia="Century Gothic,Arial" w:hAnsi="Century Gothic,Arial" w:cs="Century Gothic,Arial"/>
          <w:sz w:val="20"/>
        </w:rPr>
        <w:t>zgodnie z Dokumentacją Przetargową</w:t>
      </w:r>
      <w:r w:rsidR="00577A8F" w:rsidRPr="005F09A4">
        <w:rPr>
          <w:rFonts w:ascii="Century Gothic,Arial" w:eastAsia="Century Gothic,Arial" w:hAnsi="Century Gothic,Arial" w:cs="Century Gothic,Arial"/>
          <w:color w:val="7030A0"/>
          <w:sz w:val="20"/>
        </w:rPr>
        <w:t xml:space="preserve"> </w:t>
      </w:r>
      <w:r w:rsidR="00577A8F" w:rsidRPr="00503494">
        <w:rPr>
          <w:rFonts w:ascii="Century Gothic,Arial" w:eastAsia="Century Gothic,Arial" w:hAnsi="Century Gothic,Arial" w:cs="Century Gothic,Arial"/>
          <w:sz w:val="20"/>
        </w:rPr>
        <w:t>oraz w terminie zgodnym z OPZ</w:t>
      </w:r>
      <w:r w:rsidR="00FC3C7A" w:rsidRPr="00503494">
        <w:rPr>
          <w:rFonts w:ascii="Century Gothic,Arial" w:eastAsia="Century Gothic,Arial" w:hAnsi="Century Gothic,Arial" w:cs="Century Gothic,Arial"/>
          <w:sz w:val="20"/>
        </w:rPr>
        <w:t>,</w:t>
      </w:r>
    </w:p>
    <w:p w14:paraId="00DA5962" w14:textId="77777777" w:rsidR="00FC3C7A" w:rsidRPr="005F09A4" w:rsidRDefault="00FC3C7A" w:rsidP="002645F1">
      <w:pPr>
        <w:pStyle w:val="BodyText21"/>
        <w:numPr>
          <w:ilvl w:val="0"/>
          <w:numId w:val="4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wypłata wynagrodzeń i odszkodowań wynikających z umów lub porozumień zawartych przez Zamawiającego lub decyzji administracyjnych za wyjątkiem odszkodowania za szkody powstałe na nieruchomościach poza pasem montażowym w związku z realizacją Inwestycji lub powstałych wskutek nienależytego wykonania Umowy przez Wykonawcę, Podwykonawcę lub dalszego Podwykonawcę,</w:t>
      </w:r>
    </w:p>
    <w:p w14:paraId="53A3C15E" w14:textId="1ED63592" w:rsidR="00FC3C7A" w:rsidRPr="005F09A4" w:rsidRDefault="00FC3C7A" w:rsidP="002645F1">
      <w:pPr>
        <w:pStyle w:val="BodyText21"/>
        <w:numPr>
          <w:ilvl w:val="0"/>
          <w:numId w:val="4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lastRenderedPageBreak/>
        <w:t xml:space="preserve">dostarczenie niezbędnej ilości paliwa gazowego do napełnienia </w:t>
      </w:r>
      <w:r w:rsidR="00366C58" w:rsidRPr="005F09A4">
        <w:rPr>
          <w:rFonts w:ascii="Century Gothic,Arial" w:eastAsia="Century Gothic,Arial" w:hAnsi="Century Gothic,Arial" w:cs="Century Gothic,Arial"/>
          <w:sz w:val="20"/>
        </w:rPr>
        <w:t xml:space="preserve">sieci </w:t>
      </w:r>
      <w:r w:rsidRPr="005F09A4">
        <w:rPr>
          <w:rFonts w:ascii="Century Gothic,Arial" w:eastAsia="Century Gothic,Arial" w:hAnsi="Century Gothic,Arial" w:cs="Century Gothic,Arial"/>
          <w:sz w:val="20"/>
        </w:rPr>
        <w:t>oraz paliwa gazowego do przeprowadzenia Rozruchu i uczestnictwo w Rozruchu</w:t>
      </w:r>
      <w:r w:rsidR="0037620E" w:rsidRPr="005F09A4">
        <w:rPr>
          <w:rFonts w:ascii="Century Gothic,Arial" w:eastAsia="Century Gothic,Arial" w:hAnsi="Century Gothic,Arial" w:cs="Century Gothic,Arial"/>
          <w:sz w:val="20"/>
        </w:rPr>
        <w:t>,</w:t>
      </w:r>
      <w:r w:rsidR="00366C58" w:rsidRPr="005F09A4">
        <w:rPr>
          <w:rFonts w:ascii="Century Gothic,Arial" w:eastAsia="Century Gothic,Arial" w:hAnsi="Century Gothic,Arial" w:cs="Century Gothic,Arial"/>
          <w:sz w:val="20"/>
        </w:rPr>
        <w:t xml:space="preserve"> </w:t>
      </w:r>
    </w:p>
    <w:p w14:paraId="4C3E18E7" w14:textId="48B672B8" w:rsidR="00FC3C7A" w:rsidRPr="005F09A4" w:rsidRDefault="00FC3C7A" w:rsidP="002645F1">
      <w:pPr>
        <w:pStyle w:val="BodyText21"/>
        <w:numPr>
          <w:ilvl w:val="0"/>
          <w:numId w:val="4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zapewnienie nadzoru inwestorskiego i</w:t>
      </w:r>
      <w:r w:rsidR="00B50D9F" w:rsidRPr="005F09A4">
        <w:rPr>
          <w:rFonts w:ascii="Century Gothic,Arial" w:eastAsia="Century Gothic,Arial" w:hAnsi="Century Gothic,Arial" w:cs="Century Gothic,Arial"/>
          <w:sz w:val="20"/>
        </w:rPr>
        <w:t xml:space="preserve"> nadzoru</w:t>
      </w:r>
      <w:r w:rsidRPr="005F09A4">
        <w:rPr>
          <w:rFonts w:ascii="Century Gothic,Arial" w:eastAsia="Century Gothic,Arial" w:hAnsi="Century Gothic,Arial" w:cs="Century Gothic,Arial"/>
          <w:sz w:val="20"/>
        </w:rPr>
        <w:t xml:space="preserve"> przyrodniczego Robót realizowanego przez Wykonawcę Nadzor</w:t>
      </w:r>
      <w:r w:rsidR="00E2596E" w:rsidRPr="005F09A4">
        <w:rPr>
          <w:rFonts w:ascii="Century Gothic,Arial" w:eastAsia="Century Gothic,Arial" w:hAnsi="Century Gothic,Arial" w:cs="Century Gothic,Arial"/>
          <w:sz w:val="20"/>
        </w:rPr>
        <w:t>u I</w:t>
      </w:r>
      <w:r w:rsidRPr="005F09A4">
        <w:rPr>
          <w:rFonts w:ascii="Century Gothic,Arial" w:eastAsia="Century Gothic,Arial" w:hAnsi="Century Gothic,Arial" w:cs="Century Gothic,Arial"/>
          <w:sz w:val="20"/>
        </w:rPr>
        <w:t>nwestorskiego</w:t>
      </w:r>
      <w:bookmarkEnd w:id="463"/>
      <w:bookmarkEnd w:id="464"/>
      <w:bookmarkEnd w:id="465"/>
      <w:r w:rsidRPr="005F09A4">
        <w:rPr>
          <w:rFonts w:ascii="Century Gothic,Arial" w:eastAsia="Century Gothic,Arial" w:hAnsi="Century Gothic,Arial" w:cs="Century Gothic,Arial"/>
          <w:sz w:val="20"/>
        </w:rPr>
        <w:t>,</w:t>
      </w:r>
    </w:p>
    <w:p w14:paraId="054E2E7D" w14:textId="28733C9E" w:rsidR="00FC3C7A" w:rsidRPr="005F09A4" w:rsidRDefault="00FC3C7A" w:rsidP="002645F1">
      <w:pPr>
        <w:pStyle w:val="BodyText21"/>
        <w:numPr>
          <w:ilvl w:val="0"/>
          <w:numId w:val="4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dokonanie niezbędnych </w:t>
      </w:r>
      <w:proofErr w:type="spellStart"/>
      <w:r w:rsidRPr="005F09A4">
        <w:rPr>
          <w:rFonts w:ascii="Century Gothic,Arial" w:eastAsia="Century Gothic,Arial" w:hAnsi="Century Gothic,Arial" w:cs="Century Gothic,Arial"/>
          <w:sz w:val="20"/>
        </w:rPr>
        <w:t>wyłączeń</w:t>
      </w:r>
      <w:proofErr w:type="spellEnd"/>
      <w:r w:rsidRPr="005F09A4">
        <w:rPr>
          <w:rFonts w:ascii="Century Gothic,Arial" w:eastAsia="Century Gothic,Arial" w:hAnsi="Century Gothic,Arial" w:cs="Century Gothic,Arial"/>
          <w:sz w:val="20"/>
        </w:rPr>
        <w:t xml:space="preserve">, zmian, przełączeń itp. w istniejącej </w:t>
      </w:r>
      <w:r w:rsidR="00366C58" w:rsidRPr="005F09A4">
        <w:rPr>
          <w:rFonts w:ascii="Century Gothic,Arial" w:eastAsia="Century Gothic,Arial" w:hAnsi="Century Gothic,Arial" w:cs="Century Gothic,Arial"/>
          <w:sz w:val="20"/>
        </w:rPr>
        <w:t xml:space="preserve">sieci </w:t>
      </w:r>
      <w:r w:rsidRPr="005F09A4">
        <w:rPr>
          <w:rFonts w:ascii="Century Gothic,Arial" w:eastAsia="Century Gothic,Arial" w:hAnsi="Century Gothic,Arial" w:cs="Century Gothic,Arial"/>
          <w:sz w:val="20"/>
        </w:rPr>
        <w:t xml:space="preserve">Zamawiającego w zakresie niezbędnym do realizacji rozruchu Inwestycji, w terminie podanym w zatwierdzonym poleceniu wykonania prac </w:t>
      </w:r>
      <w:proofErr w:type="spellStart"/>
      <w:r w:rsidRPr="005F09A4">
        <w:rPr>
          <w:rFonts w:ascii="Century Gothic,Arial" w:eastAsia="Century Gothic,Arial" w:hAnsi="Century Gothic,Arial" w:cs="Century Gothic,Arial"/>
          <w:sz w:val="20"/>
        </w:rPr>
        <w:t>gazoniebezpiecznych</w:t>
      </w:r>
      <w:proofErr w:type="spellEnd"/>
      <w:r w:rsidRPr="005F09A4">
        <w:rPr>
          <w:rFonts w:ascii="Century Gothic,Arial" w:eastAsia="Century Gothic,Arial" w:hAnsi="Century Gothic,Arial" w:cs="Century Gothic,Arial"/>
          <w:sz w:val="20"/>
        </w:rPr>
        <w:t xml:space="preserve">, opracowanym przez Wykonawcę </w:t>
      </w:r>
      <w:r w:rsidRPr="00503494">
        <w:rPr>
          <w:rFonts w:ascii="Century Gothic,Arial" w:eastAsia="Century Gothic,Arial" w:hAnsi="Century Gothic,Arial" w:cs="Century Gothic,Arial"/>
          <w:sz w:val="20"/>
        </w:rPr>
        <w:t xml:space="preserve">na </w:t>
      </w:r>
      <w:r w:rsidR="00577A8F" w:rsidRPr="00503494">
        <w:rPr>
          <w:rFonts w:ascii="Century Gothic" w:eastAsia="Century Gothic" w:hAnsi="Century Gothic" w:cs="Century Gothic"/>
          <w:b/>
          <w:bCs/>
          <w:sz w:val="20"/>
        </w:rPr>
        <w:t>10</w:t>
      </w:r>
      <w:r w:rsidRPr="00503494">
        <w:rPr>
          <w:rFonts w:ascii="Century Gothic" w:eastAsia="Century Gothic" w:hAnsi="Century Gothic" w:cs="Century Gothic"/>
          <w:b/>
          <w:bCs/>
          <w:sz w:val="20"/>
        </w:rPr>
        <w:t xml:space="preserve"> dni</w:t>
      </w:r>
      <w:r w:rsidRPr="00503494">
        <w:rPr>
          <w:rFonts w:ascii="Century Gothic,Arial" w:eastAsia="Century Gothic,Arial" w:hAnsi="Century Gothic,Arial" w:cs="Century Gothic,Arial"/>
          <w:sz w:val="20"/>
        </w:rPr>
        <w:t xml:space="preserve"> roboczych </w:t>
      </w:r>
      <w:r w:rsidRPr="005F09A4">
        <w:rPr>
          <w:rFonts w:ascii="Century Gothic,Arial" w:eastAsia="Century Gothic,Arial" w:hAnsi="Century Gothic,Arial" w:cs="Century Gothic,Arial"/>
          <w:sz w:val="20"/>
        </w:rPr>
        <w:t>przed planowanymi pracami zgodnie z właściwą procedurą SESP,</w:t>
      </w:r>
    </w:p>
    <w:p w14:paraId="235A1959" w14:textId="48C5A112" w:rsidR="00FC3C7A" w:rsidRPr="005F09A4" w:rsidRDefault="00FC3C7A" w:rsidP="002645F1">
      <w:pPr>
        <w:pStyle w:val="BodyText21"/>
        <w:numPr>
          <w:ilvl w:val="0"/>
          <w:numId w:val="4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udzielenie w terminie </w:t>
      </w:r>
      <w:r w:rsidRPr="005F09A4">
        <w:rPr>
          <w:rFonts w:ascii="Century Gothic" w:eastAsia="Century Gothic" w:hAnsi="Century Gothic" w:cs="Century Gothic"/>
          <w:b/>
          <w:bCs/>
          <w:sz w:val="20"/>
        </w:rPr>
        <w:t>14 dni</w:t>
      </w:r>
      <w:r w:rsidRPr="005F09A4">
        <w:rPr>
          <w:rFonts w:ascii="Century Gothic,Arial" w:eastAsia="Century Gothic,Arial" w:hAnsi="Century Gothic,Arial" w:cs="Century Gothic,Arial"/>
          <w:sz w:val="20"/>
        </w:rPr>
        <w:t xml:space="preserve"> od dnia wpływu stosownego wniosku, osobie lub osobom fizycznym wskazanym przez Wykonawcę pełnomocnictwa do reprezentowania Zamawiającego przed odpowiednimi instytucjami w celu uzyskania przez Wykonawcę dokumentów niezbędnych do wykonania </w:t>
      </w:r>
      <w:r w:rsidR="00B50D9F" w:rsidRPr="005F09A4">
        <w:rPr>
          <w:rFonts w:ascii="Century Gothic,Arial" w:eastAsia="Century Gothic,Arial" w:hAnsi="Century Gothic,Arial" w:cs="Century Gothic,Arial"/>
          <w:sz w:val="20"/>
        </w:rPr>
        <w:t>P</w:t>
      </w:r>
      <w:r w:rsidRPr="005F09A4">
        <w:rPr>
          <w:rFonts w:ascii="Century Gothic,Arial" w:eastAsia="Century Gothic,Arial" w:hAnsi="Century Gothic,Arial" w:cs="Century Gothic,Arial"/>
          <w:sz w:val="20"/>
        </w:rPr>
        <w:t>rzedmiotu Umowy. Wykonawca zobowiązany jest do wystąpienia z wnioskiem o udzielenie pełnomocnictwa z określeniem jego zakresu,</w:t>
      </w:r>
      <w:r w:rsidR="0007146E" w:rsidRPr="005F09A4">
        <w:rPr>
          <w:rFonts w:ascii="Century Gothic,Arial" w:eastAsia="Century Gothic,Arial" w:hAnsi="Century Gothic,Arial" w:cs="Century Gothic,Arial"/>
          <w:sz w:val="20"/>
        </w:rPr>
        <w:t xml:space="preserve"> oraz osób </w:t>
      </w:r>
      <w:r w:rsidR="00E8086F">
        <w:rPr>
          <w:rFonts w:ascii="Century Gothic,Arial" w:eastAsia="Century Gothic,Arial" w:hAnsi="Century Gothic,Arial" w:cs="Century Gothic,Arial"/>
          <w:sz w:val="20"/>
        </w:rPr>
        <w:t>którym</w:t>
      </w:r>
      <w:r w:rsidR="00E8086F" w:rsidRPr="005F09A4">
        <w:rPr>
          <w:rFonts w:ascii="Century Gothic,Arial" w:eastAsia="Century Gothic,Arial" w:hAnsi="Century Gothic,Arial" w:cs="Century Gothic,Arial"/>
          <w:sz w:val="20"/>
        </w:rPr>
        <w:t xml:space="preserve"> </w:t>
      </w:r>
      <w:r w:rsidR="0007146E" w:rsidRPr="005F09A4">
        <w:rPr>
          <w:rFonts w:ascii="Century Gothic,Arial" w:eastAsia="Century Gothic,Arial" w:hAnsi="Century Gothic,Arial" w:cs="Century Gothic,Arial"/>
          <w:sz w:val="20"/>
        </w:rPr>
        <w:t>ma być udzielone,</w:t>
      </w:r>
    </w:p>
    <w:p w14:paraId="528B3E0D" w14:textId="77777777" w:rsidR="00FC3C7A" w:rsidRPr="005F09A4" w:rsidRDefault="00FC3C7A" w:rsidP="002645F1">
      <w:pPr>
        <w:pStyle w:val="BodyText21"/>
        <w:numPr>
          <w:ilvl w:val="0"/>
          <w:numId w:val="4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przystępowanie w terminach i na warunkach określonych w niniejszej Umowie do odbiorów,</w:t>
      </w:r>
    </w:p>
    <w:p w14:paraId="42D866F1" w14:textId="77777777" w:rsidR="00FC3C7A" w:rsidRPr="005F09A4" w:rsidRDefault="00FC3C7A" w:rsidP="002645F1">
      <w:pPr>
        <w:pStyle w:val="BodyText21"/>
        <w:numPr>
          <w:ilvl w:val="0"/>
          <w:numId w:val="4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wypłata w terminach i na warunkach określonych w niniejszej Umowie Wynagrodzenia przysługującego Wykonawcy,</w:t>
      </w:r>
    </w:p>
    <w:p w14:paraId="02F20CD0" w14:textId="16DD6613" w:rsidR="00FC3C7A" w:rsidRPr="005F09A4" w:rsidRDefault="00FC3C7A" w:rsidP="002645F1">
      <w:pPr>
        <w:pStyle w:val="BodyText21"/>
        <w:numPr>
          <w:ilvl w:val="0"/>
          <w:numId w:val="4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pokrycie opłat wynikających z umieszczenia urządzeń (o ile dotyczy) w pasach drogowych, ciekach wodnych i terenach kolejowych</w:t>
      </w:r>
      <w:r w:rsidR="00351AC7" w:rsidRPr="005F09A4">
        <w:rPr>
          <w:rFonts w:ascii="Century Gothic,Arial" w:eastAsia="Century Gothic,Arial" w:hAnsi="Century Gothic,Arial" w:cs="Century Gothic,Arial"/>
          <w:sz w:val="20"/>
        </w:rPr>
        <w:t>,</w:t>
      </w:r>
    </w:p>
    <w:p w14:paraId="1AE23233" w14:textId="77777777" w:rsidR="00FC3C7A" w:rsidRPr="005F09A4" w:rsidRDefault="00FC3C7A" w:rsidP="002645F1">
      <w:pPr>
        <w:pStyle w:val="BodyText21"/>
        <w:numPr>
          <w:ilvl w:val="0"/>
          <w:numId w:val="4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Udostępnienia aktualnych procedur SESP, które mają zastosowanie przy realizacji Inwestycji.</w:t>
      </w:r>
    </w:p>
    <w:p w14:paraId="610C91A1" w14:textId="77777777" w:rsidR="00FC3C7A" w:rsidRPr="005F09A4" w:rsidRDefault="00FC3C7A" w:rsidP="00D27C5A">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469" w:name="_Toc54513118"/>
      <w:bookmarkStart w:id="470" w:name="_Toc54513229"/>
      <w:bookmarkStart w:id="471" w:name="_Toc54572086"/>
      <w:bookmarkStart w:id="472" w:name="_Toc192044968"/>
      <w:bookmarkStart w:id="473" w:name="_Toc269979198"/>
      <w:bookmarkStart w:id="474" w:name="_Toc89759630"/>
      <w:bookmarkStart w:id="475" w:name="_Toc160706833"/>
      <w:r w:rsidRPr="005F09A4">
        <w:rPr>
          <w:rFonts w:ascii="Century Gothic,Arial" w:eastAsia="Century Gothic,Arial" w:hAnsi="Century Gothic,Arial" w:cs="Century Gothic,Arial"/>
          <w:b/>
          <w:bCs/>
          <w:caps/>
          <w:sz w:val="20"/>
          <w:u w:val="single"/>
          <w:lang w:eastAsia="en-US"/>
        </w:rPr>
        <w:t xml:space="preserve">ARTYKUŁ 12. Zasady Odbioru </w:t>
      </w:r>
      <w:bookmarkEnd w:id="469"/>
      <w:bookmarkEnd w:id="470"/>
      <w:bookmarkEnd w:id="471"/>
      <w:r w:rsidRPr="005F09A4">
        <w:rPr>
          <w:rFonts w:ascii="Century Gothic,Arial" w:eastAsia="Century Gothic,Arial" w:hAnsi="Century Gothic,Arial" w:cs="Century Gothic,Arial"/>
          <w:b/>
          <w:bCs/>
          <w:caps/>
          <w:sz w:val="20"/>
          <w:u w:val="single"/>
          <w:lang w:eastAsia="en-US"/>
        </w:rPr>
        <w:t>INWESTYCJI</w:t>
      </w:r>
      <w:bookmarkEnd w:id="472"/>
      <w:bookmarkEnd w:id="473"/>
      <w:bookmarkEnd w:id="474"/>
      <w:bookmarkEnd w:id="475"/>
    </w:p>
    <w:p w14:paraId="3A3BB351" w14:textId="77777777" w:rsidR="00FC3C7A" w:rsidRPr="005F09A4" w:rsidRDefault="00FC3C7A">
      <w:pPr>
        <w:numPr>
          <w:ilvl w:val="0"/>
          <w:numId w:val="28"/>
        </w:numPr>
        <w:tabs>
          <w:tab w:val="left" w:pos="6946"/>
        </w:tabs>
        <w:spacing w:line="360" w:lineRule="auto"/>
        <w:jc w:val="both"/>
        <w:rPr>
          <w:rFonts w:ascii="Century Gothic,Arial" w:eastAsia="Century Gothic,Arial" w:hAnsi="Century Gothic,Arial" w:cs="Century Gothic,Arial"/>
        </w:rPr>
      </w:pPr>
      <w:bookmarkStart w:id="476" w:name="_DV_M483"/>
      <w:bookmarkStart w:id="477" w:name="_DV_M484"/>
      <w:bookmarkStart w:id="478" w:name="_Toc54513119"/>
      <w:bookmarkStart w:id="479" w:name="_Toc54513230"/>
      <w:bookmarkStart w:id="480" w:name="_Toc54572087"/>
      <w:bookmarkEnd w:id="476"/>
      <w:bookmarkEnd w:id="477"/>
      <w:r w:rsidRPr="005F09A4">
        <w:rPr>
          <w:rFonts w:ascii="Century Gothic,Arial" w:eastAsia="Century Gothic,Arial" w:hAnsi="Century Gothic,Arial" w:cs="Century Gothic,Arial"/>
        </w:rPr>
        <w:t>Zamawiający jest zobowiązany w terminach określonych Umową do</w:t>
      </w:r>
      <w:bookmarkStart w:id="481" w:name="_Hlk482184853"/>
      <w:r w:rsidRPr="005F09A4">
        <w:rPr>
          <w:rFonts w:ascii="Century Gothic,Arial" w:eastAsia="Century Gothic,Arial" w:hAnsi="Century Gothic,Arial" w:cs="Century Gothic,Arial"/>
        </w:rPr>
        <w:t xml:space="preserve"> przystąpienia do następujących</w:t>
      </w:r>
      <w:bookmarkEnd w:id="481"/>
      <w:r w:rsidRPr="005F09A4">
        <w:rPr>
          <w:rFonts w:ascii="Century Gothic,Arial" w:eastAsia="Century Gothic,Arial" w:hAnsi="Century Gothic,Arial" w:cs="Century Gothic,Arial"/>
        </w:rPr>
        <w:t xml:space="preserve"> odbiorów:</w:t>
      </w:r>
    </w:p>
    <w:p w14:paraId="1F5AFE7F" w14:textId="77777777" w:rsidR="00FC3C7A" w:rsidRPr="005F09A4" w:rsidRDefault="00FC3C7A" w:rsidP="002645F1">
      <w:pPr>
        <w:pStyle w:val="BodyText21"/>
        <w:numPr>
          <w:ilvl w:val="0"/>
          <w:numId w:val="5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Odbioru Dostaw Wykonawcy,</w:t>
      </w:r>
    </w:p>
    <w:p w14:paraId="00E22056" w14:textId="77777777" w:rsidR="00FC3C7A" w:rsidRPr="005F09A4" w:rsidRDefault="00FC3C7A" w:rsidP="002645F1">
      <w:pPr>
        <w:pStyle w:val="BodyText21"/>
        <w:numPr>
          <w:ilvl w:val="0"/>
          <w:numId w:val="5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Odbioru Dostaw Inwestorskich,</w:t>
      </w:r>
    </w:p>
    <w:p w14:paraId="7DFF40AE" w14:textId="77777777" w:rsidR="00FC3C7A" w:rsidRPr="005F09A4" w:rsidRDefault="00FC3C7A" w:rsidP="002645F1">
      <w:pPr>
        <w:pStyle w:val="BodyText21"/>
        <w:numPr>
          <w:ilvl w:val="0"/>
          <w:numId w:val="5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Odbioru Przejściowego (robót zanikających i ulegających zakryciu),</w:t>
      </w:r>
    </w:p>
    <w:p w14:paraId="44615151" w14:textId="77777777" w:rsidR="00FC3C7A" w:rsidRPr="005F09A4" w:rsidRDefault="00FC3C7A" w:rsidP="002645F1">
      <w:pPr>
        <w:pStyle w:val="BodyText21"/>
        <w:numPr>
          <w:ilvl w:val="0"/>
          <w:numId w:val="5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Odbioru Częściowego, </w:t>
      </w:r>
    </w:p>
    <w:p w14:paraId="64796A6A" w14:textId="77777777" w:rsidR="00FC3C7A" w:rsidRPr="005F09A4" w:rsidRDefault="00FC3C7A" w:rsidP="002645F1">
      <w:pPr>
        <w:pStyle w:val="BodyText21"/>
        <w:numPr>
          <w:ilvl w:val="0"/>
          <w:numId w:val="5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Odbioru Technicznego,</w:t>
      </w:r>
    </w:p>
    <w:p w14:paraId="20F4441E" w14:textId="36796F54" w:rsidR="00FC3C7A" w:rsidRPr="005F09A4" w:rsidRDefault="00FC3C7A" w:rsidP="002645F1">
      <w:pPr>
        <w:pStyle w:val="BodyText21"/>
        <w:numPr>
          <w:ilvl w:val="0"/>
          <w:numId w:val="5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Odbioru Eksploatacyjnego,</w:t>
      </w:r>
    </w:p>
    <w:p w14:paraId="55E6040B" w14:textId="77777777" w:rsidR="00FC3C7A" w:rsidRPr="005F09A4" w:rsidRDefault="00FC3C7A" w:rsidP="002645F1">
      <w:pPr>
        <w:pStyle w:val="BodyText21"/>
        <w:numPr>
          <w:ilvl w:val="0"/>
          <w:numId w:val="5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Odbioru Końcowego,</w:t>
      </w:r>
    </w:p>
    <w:p w14:paraId="74360F55" w14:textId="77777777" w:rsidR="00FC3C7A" w:rsidRPr="005F09A4" w:rsidRDefault="00FC3C7A" w:rsidP="002645F1">
      <w:pPr>
        <w:pStyle w:val="BodyText21"/>
        <w:numPr>
          <w:ilvl w:val="0"/>
          <w:numId w:val="5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Odbioru Ostatecznego (Pogwarancyjnego).</w:t>
      </w:r>
    </w:p>
    <w:p w14:paraId="58F71AF3" w14:textId="77777777" w:rsidR="00FC3C7A" w:rsidRPr="005F09A4" w:rsidRDefault="00FC3C7A">
      <w:pPr>
        <w:numPr>
          <w:ilvl w:val="0"/>
          <w:numId w:val="28"/>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Odbiór Dostaw Wykonawcy (Materiałów i Urządzeń):</w:t>
      </w:r>
    </w:p>
    <w:p w14:paraId="1AD1CBD9" w14:textId="6BC96B9E" w:rsidR="00FC3C7A" w:rsidRPr="005F09A4" w:rsidRDefault="00FC3C7A" w:rsidP="002645F1">
      <w:pPr>
        <w:pStyle w:val="BodyText21"/>
        <w:numPr>
          <w:ilvl w:val="0"/>
          <w:numId w:val="51"/>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lastRenderedPageBreak/>
        <w:t>Wykonawca ma obowiązek informować Inspektora Nadzoru Inwestorskiego i Zamawiającego na piśmie</w:t>
      </w:r>
      <w:r w:rsidR="001C3ECC" w:rsidRPr="005F09A4">
        <w:rPr>
          <w:rFonts w:ascii="Century Gothic,Arial" w:eastAsia="Century Gothic,Arial" w:hAnsi="Century Gothic,Arial" w:cs="Century Gothic,Arial"/>
          <w:sz w:val="20"/>
        </w:rPr>
        <w:t>,</w:t>
      </w:r>
      <w:r w:rsidR="003D7EA8" w:rsidRPr="005F09A4">
        <w:rPr>
          <w:rFonts w:ascii="Century Gothic,Arial" w:eastAsia="Century Gothic,Arial" w:hAnsi="Century Gothic,Arial" w:cs="Century Gothic,Arial"/>
          <w:sz w:val="20"/>
        </w:rPr>
        <w:t xml:space="preserve"> </w:t>
      </w:r>
      <w:r w:rsidRPr="005F09A4">
        <w:rPr>
          <w:rFonts w:ascii="Century Gothic,Arial" w:eastAsia="Century Gothic,Arial" w:hAnsi="Century Gothic,Arial" w:cs="Century Gothic,Arial"/>
          <w:sz w:val="20"/>
        </w:rPr>
        <w:t>z minimum 3-dniowym wyprzedzeniem</w:t>
      </w:r>
      <w:r w:rsidR="001C3ECC" w:rsidRPr="005F09A4">
        <w:rPr>
          <w:rFonts w:ascii="Century Gothic,Arial" w:eastAsia="Century Gothic,Arial" w:hAnsi="Century Gothic,Arial" w:cs="Century Gothic,Arial"/>
          <w:sz w:val="20"/>
        </w:rPr>
        <w:t>,</w:t>
      </w:r>
      <w:r w:rsidRPr="005F09A4">
        <w:rPr>
          <w:rFonts w:ascii="Century Gothic,Arial" w:eastAsia="Century Gothic,Arial" w:hAnsi="Century Gothic,Arial" w:cs="Century Gothic,Arial"/>
          <w:sz w:val="20"/>
        </w:rPr>
        <w:t xml:space="preserve"> o terminach realizowanych przez siebie dostaw Materiałów i Urządzeń na Teren Budowy,</w:t>
      </w:r>
    </w:p>
    <w:p w14:paraId="7D860910" w14:textId="77777777" w:rsidR="00FC3C7A" w:rsidRPr="005F09A4" w:rsidRDefault="00FC3C7A" w:rsidP="002645F1">
      <w:pPr>
        <w:pStyle w:val="BodyText21"/>
        <w:numPr>
          <w:ilvl w:val="0"/>
          <w:numId w:val="51"/>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Inspektor Nadzoru Inwestorskiego</w:t>
      </w:r>
      <w:r w:rsidRPr="005F09A4" w:rsidDel="00EB73AA">
        <w:rPr>
          <w:rFonts w:ascii="Century Gothic,Arial" w:eastAsia="Century Gothic,Arial" w:hAnsi="Century Gothic,Arial" w:cs="Century Gothic,Arial"/>
          <w:sz w:val="20"/>
        </w:rPr>
        <w:t xml:space="preserve"> </w:t>
      </w:r>
      <w:r w:rsidRPr="005F09A4">
        <w:rPr>
          <w:rFonts w:ascii="Century Gothic,Arial" w:eastAsia="Century Gothic,Arial" w:hAnsi="Century Gothic,Arial" w:cs="Century Gothic,Arial"/>
          <w:sz w:val="20"/>
        </w:rPr>
        <w:t>jest zobowiązany do przystąpienia do odbioru dostaw Materiałów i Urządzeń dostarczanych na Teren Budowy w celu potwierdzenia zgodności dostaw z Dokumentacją Przetargową. Zamawiający jest uprawniony do uczestnictwa w Odbiorze Dostaw Wykonawcy. Dokonanie Odbioru Dostaw Wykonawca i Inspektor Nadzoru Inwestorskiego potwierdzą podpisaniem protokołu Odbioru Dostaw Wykonawcy.</w:t>
      </w:r>
    </w:p>
    <w:p w14:paraId="1A16A4B9" w14:textId="77777777" w:rsidR="00FC3C7A" w:rsidRPr="005F09A4" w:rsidRDefault="00FC3C7A" w:rsidP="002645F1">
      <w:pPr>
        <w:pStyle w:val="BodyText21"/>
        <w:numPr>
          <w:ilvl w:val="0"/>
          <w:numId w:val="51"/>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Zamawiający</w:t>
      </w:r>
      <w:r w:rsidRPr="005F09A4" w:rsidDel="00EB73AA">
        <w:rPr>
          <w:rFonts w:ascii="Century Gothic,Arial" w:eastAsia="Century Gothic,Arial" w:hAnsi="Century Gothic,Arial" w:cs="Century Gothic,Arial"/>
          <w:sz w:val="20"/>
        </w:rPr>
        <w:t xml:space="preserve"> </w:t>
      </w:r>
      <w:r w:rsidRPr="005F09A4">
        <w:rPr>
          <w:rFonts w:ascii="Century Gothic,Arial" w:eastAsia="Century Gothic,Arial" w:hAnsi="Century Gothic,Arial" w:cs="Century Gothic,Arial"/>
          <w:sz w:val="20"/>
        </w:rPr>
        <w:t>zastrzega sobie prawo powołania Komisji Odbioru dostaw Materiałów i Urządzeń dostarczanych na Teren Budowy w celu potwierdzenia zgodności dostaw z Dokumentacją Przetargową.</w:t>
      </w:r>
    </w:p>
    <w:p w14:paraId="71BA1510" w14:textId="77777777" w:rsidR="00FC3C7A" w:rsidRPr="005F09A4" w:rsidRDefault="00FC3C7A">
      <w:pPr>
        <w:numPr>
          <w:ilvl w:val="0"/>
          <w:numId w:val="28"/>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Odbiór Dostaw Inwestorskich:</w:t>
      </w:r>
    </w:p>
    <w:p w14:paraId="0AC6E813" w14:textId="23748F97" w:rsidR="00FC3C7A" w:rsidRPr="003C45AD" w:rsidRDefault="00FC3C7A" w:rsidP="002645F1">
      <w:pPr>
        <w:pStyle w:val="BodyText21"/>
        <w:numPr>
          <w:ilvl w:val="0"/>
          <w:numId w:val="5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Realizacja Dostaw Inwestorskich będzie przebiegać zgodnie z ustalonym harmonogramem. Ramowy harmonogram Dostaw Inwestorskich zawiera Dokumentacja Przetargowa</w:t>
      </w:r>
      <w:r w:rsidR="006A0390" w:rsidRPr="005F09A4">
        <w:rPr>
          <w:rFonts w:ascii="Century Gothic,Arial" w:eastAsia="Century Gothic,Arial" w:hAnsi="Century Gothic,Arial" w:cs="Century Gothic,Arial"/>
          <w:sz w:val="20"/>
        </w:rPr>
        <w:t xml:space="preserve">. </w:t>
      </w:r>
      <w:r w:rsidR="006A0390" w:rsidRPr="005F09A4">
        <w:t xml:space="preserve"> </w:t>
      </w:r>
      <w:r w:rsidR="006A0390" w:rsidRPr="00503494">
        <w:rPr>
          <w:rFonts w:ascii="Century Gothic,Arial" w:eastAsia="Century Gothic,Arial" w:hAnsi="Century Gothic,Arial" w:cs="Century Gothic,Arial"/>
          <w:sz w:val="20"/>
        </w:rPr>
        <w:t>Realizacja Dostaw Inwestorskich</w:t>
      </w:r>
      <w:r w:rsidR="00F25117" w:rsidRPr="00503494">
        <w:rPr>
          <w:rFonts w:ascii="Century Gothic,Arial" w:eastAsia="Century Gothic,Arial" w:hAnsi="Century Gothic,Arial" w:cs="Century Gothic,Arial"/>
          <w:sz w:val="20"/>
        </w:rPr>
        <w:t xml:space="preserve"> (m.in. załadunek, transport, rozładunek i składowanie) </w:t>
      </w:r>
      <w:r w:rsidR="006A0390" w:rsidRPr="00503494">
        <w:rPr>
          <w:rFonts w:ascii="Century Gothic,Arial" w:eastAsia="Century Gothic,Arial" w:hAnsi="Century Gothic,Arial" w:cs="Century Gothic,Arial"/>
          <w:sz w:val="20"/>
        </w:rPr>
        <w:t xml:space="preserve">odbywać się będzie w szczególności </w:t>
      </w:r>
      <w:r w:rsidR="006A0390" w:rsidRPr="003C45AD">
        <w:rPr>
          <w:rFonts w:ascii="Century Gothic,Arial" w:eastAsia="Century Gothic,Arial" w:hAnsi="Century Gothic,Arial" w:cs="Century Gothic,Arial"/>
          <w:sz w:val="20"/>
        </w:rPr>
        <w:t xml:space="preserve">zgodnie z postanowieniami </w:t>
      </w:r>
      <w:r w:rsidR="002223CE" w:rsidRPr="003C45AD">
        <w:rPr>
          <w:rFonts w:ascii="Century Gothic,Arial" w:eastAsia="Century Gothic,Arial" w:hAnsi="Century Gothic,Arial" w:cs="Century Gothic,Arial"/>
          <w:sz w:val="20"/>
        </w:rPr>
        <w:t>Standardów Bezpieczeństwa Technicznego (SBT</w:t>
      </w:r>
      <w:r w:rsidR="006A0390" w:rsidRPr="003C45AD">
        <w:rPr>
          <w:rFonts w:ascii="Century Gothic,Arial" w:eastAsia="Century Gothic,Arial" w:hAnsi="Century Gothic,Arial" w:cs="Century Gothic,Arial"/>
          <w:sz w:val="20"/>
        </w:rPr>
        <w:t>), stanowiąc</w:t>
      </w:r>
      <w:r w:rsidR="002223CE" w:rsidRPr="003C45AD">
        <w:rPr>
          <w:rFonts w:ascii="Century Gothic,Arial" w:eastAsia="Century Gothic,Arial" w:hAnsi="Century Gothic,Arial" w:cs="Century Gothic,Arial"/>
          <w:sz w:val="20"/>
        </w:rPr>
        <w:t>ymi</w:t>
      </w:r>
      <w:r w:rsidR="006A0390" w:rsidRPr="003C45AD">
        <w:rPr>
          <w:rFonts w:ascii="Century Gothic,Arial" w:eastAsia="Century Gothic,Arial" w:hAnsi="Century Gothic,Arial" w:cs="Century Gothic,Arial"/>
          <w:sz w:val="20"/>
        </w:rPr>
        <w:t xml:space="preserve"> </w:t>
      </w:r>
      <w:r w:rsidR="000603E0" w:rsidRPr="005E4CED">
        <w:rPr>
          <w:rFonts w:ascii="Century Gothic,Arial" w:eastAsia="Century Gothic,Arial" w:hAnsi="Century Gothic,Arial" w:cs="Century Gothic,Arial"/>
          <w:b/>
          <w:bCs/>
          <w:sz w:val="20"/>
        </w:rPr>
        <w:t>Z</w:t>
      </w:r>
      <w:r w:rsidR="006A0390" w:rsidRPr="005E4CED">
        <w:rPr>
          <w:rFonts w:ascii="Century Gothic,Arial" w:eastAsia="Century Gothic,Arial" w:hAnsi="Century Gothic,Arial" w:cs="Century Gothic,Arial"/>
          <w:b/>
          <w:bCs/>
          <w:sz w:val="20"/>
        </w:rPr>
        <w:t xml:space="preserve">ałącznik nr </w:t>
      </w:r>
      <w:r w:rsidR="00E85DC2" w:rsidRPr="005E4CED">
        <w:rPr>
          <w:rFonts w:ascii="Century Gothic,Arial" w:eastAsia="Century Gothic,Arial" w:hAnsi="Century Gothic,Arial" w:cs="Century Gothic,Arial"/>
          <w:b/>
          <w:bCs/>
          <w:sz w:val="20"/>
        </w:rPr>
        <w:t>3</w:t>
      </w:r>
      <w:r w:rsidR="000603E0" w:rsidRPr="005E4CED">
        <w:rPr>
          <w:rFonts w:ascii="Century Gothic,Arial" w:eastAsia="Century Gothic,Arial" w:hAnsi="Century Gothic,Arial" w:cs="Century Gothic,Arial"/>
          <w:b/>
          <w:bCs/>
          <w:sz w:val="20"/>
        </w:rPr>
        <w:t xml:space="preserve"> </w:t>
      </w:r>
      <w:r w:rsidR="006A0390" w:rsidRPr="005E4CED">
        <w:rPr>
          <w:rFonts w:ascii="Century Gothic,Arial" w:eastAsia="Century Gothic,Arial" w:hAnsi="Century Gothic,Arial" w:cs="Century Gothic,Arial"/>
          <w:b/>
          <w:bCs/>
          <w:sz w:val="20"/>
        </w:rPr>
        <w:t>do OPZ</w:t>
      </w:r>
      <w:r w:rsidR="003A7874" w:rsidRPr="003C45AD">
        <w:rPr>
          <w:rFonts w:ascii="Century Gothic,Arial" w:eastAsia="Century Gothic,Arial" w:hAnsi="Century Gothic,Arial" w:cs="Century Gothic,Arial"/>
          <w:sz w:val="20"/>
        </w:rPr>
        <w:t>,</w:t>
      </w:r>
      <w:r w:rsidR="006A0390" w:rsidRPr="003C45AD">
        <w:rPr>
          <w:rFonts w:ascii="Century Gothic,Arial" w:eastAsia="Century Gothic,Arial" w:hAnsi="Century Gothic,Arial" w:cs="Century Gothic,Arial"/>
          <w:sz w:val="20"/>
        </w:rPr>
        <w:t xml:space="preserve"> </w:t>
      </w:r>
    </w:p>
    <w:p w14:paraId="0BC1CBB1" w14:textId="111713D0" w:rsidR="00FC3C7A" w:rsidRPr="005F09A4" w:rsidRDefault="00FC3C7A" w:rsidP="002645F1">
      <w:pPr>
        <w:pStyle w:val="BodyText21"/>
        <w:numPr>
          <w:ilvl w:val="0"/>
          <w:numId w:val="5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Odbiór Dostaw Inwestorskich, których termin rozpoczęcia zostanie zakomunikowany Wykonawcy z wyprzedzeniem co najmniej </w:t>
      </w:r>
      <w:r w:rsidRPr="005F09A4">
        <w:rPr>
          <w:rFonts w:ascii="Century Gothic" w:eastAsia="Century Gothic" w:hAnsi="Century Gothic" w:cs="Century Gothic"/>
          <w:b/>
          <w:bCs/>
          <w:sz w:val="20"/>
        </w:rPr>
        <w:t>10 dni</w:t>
      </w:r>
      <w:r w:rsidRPr="005F09A4">
        <w:rPr>
          <w:rFonts w:ascii="Century Gothic,Arial" w:eastAsia="Century Gothic,Arial" w:hAnsi="Century Gothic,Arial" w:cs="Century Gothic,Arial"/>
          <w:sz w:val="20"/>
        </w:rPr>
        <w:t xml:space="preserve"> roboczych,</w:t>
      </w:r>
      <w:r w:rsidR="000603E0" w:rsidRPr="005F09A4">
        <w:t xml:space="preserve"> </w:t>
      </w:r>
      <w:r w:rsidRPr="005F09A4">
        <w:rPr>
          <w:rFonts w:ascii="Century Gothic,Arial" w:eastAsia="Century Gothic,Arial" w:hAnsi="Century Gothic,Arial" w:cs="Century Gothic,Arial"/>
          <w:sz w:val="20"/>
        </w:rPr>
        <w:t xml:space="preserve">będzie możliwy po przygotowaniu przez Wykonawcę placów składowych i magazynów wraz z drogą dojazdową stosownie do wymagań Dokumentacji Przetargowej. Wykonawca najpóźniej na </w:t>
      </w:r>
      <w:r w:rsidRPr="005F09A4">
        <w:rPr>
          <w:rFonts w:ascii="Century Gothic" w:eastAsia="Century Gothic" w:hAnsi="Century Gothic" w:cs="Century Gothic"/>
          <w:b/>
          <w:bCs/>
          <w:sz w:val="20"/>
        </w:rPr>
        <w:t>5 dni</w:t>
      </w:r>
      <w:r w:rsidRPr="005F09A4">
        <w:rPr>
          <w:rFonts w:ascii="Century Gothic,Arial" w:eastAsia="Century Gothic,Arial" w:hAnsi="Century Gothic,Arial" w:cs="Century Gothic,Arial"/>
          <w:sz w:val="20"/>
        </w:rPr>
        <w:t xml:space="preserve"> roboczych przed rozpoczęciem Dostaw Inwestorskich jest zobowiązany do uzyskania akceptacji Inspektora Nadzoru Inwestorskiego</w:t>
      </w:r>
      <w:r w:rsidR="00E85DC2">
        <w:rPr>
          <w:rFonts w:ascii="Century Gothic,Arial" w:eastAsia="Century Gothic,Arial" w:hAnsi="Century Gothic,Arial" w:cs="Century Gothic,Arial"/>
          <w:sz w:val="20"/>
        </w:rPr>
        <w:t xml:space="preserve"> i/lub jednostki notyfikującej</w:t>
      </w:r>
      <w:r w:rsidRPr="005F09A4">
        <w:rPr>
          <w:rFonts w:ascii="Century Gothic,Arial" w:eastAsia="Century Gothic,Arial" w:hAnsi="Century Gothic,Arial" w:cs="Century Gothic,Arial"/>
          <w:sz w:val="20"/>
        </w:rPr>
        <w:t xml:space="preserve"> dla sposobu przygotowania magazynu lub placu składowego wraz z drogą dojazdową, na przyjęcie Dostaw Inwestorskich,</w:t>
      </w:r>
    </w:p>
    <w:p w14:paraId="24AFEDEA" w14:textId="77777777" w:rsidR="00FC3C7A" w:rsidRPr="005F09A4" w:rsidRDefault="00FC3C7A" w:rsidP="002645F1">
      <w:pPr>
        <w:pStyle w:val="BodyText21"/>
        <w:numPr>
          <w:ilvl w:val="0"/>
          <w:numId w:val="5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Odbiór Dostaw Inwestorskich odbywa się pomiędzy Stronami, przy czym Protokół Odbioru Dostaw Inwestorskich jest dodatkowo podpisywany, zgodnie z decyzją Zamawiającego, przez dostawcę Dostaw Inwestorskich, Inspektora Nadzoru Inwestorskiego lub jednostkę inspekcyjną,</w:t>
      </w:r>
    </w:p>
    <w:p w14:paraId="0C46EEB8" w14:textId="55D906D8" w:rsidR="00FC3C7A" w:rsidRPr="005F09A4" w:rsidRDefault="00FC3C7A" w:rsidP="002645F1">
      <w:pPr>
        <w:pStyle w:val="BodyText21"/>
        <w:numPr>
          <w:ilvl w:val="0"/>
          <w:numId w:val="5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E7158A">
        <w:rPr>
          <w:rFonts w:ascii="Century Gothic,Arial" w:eastAsia="Century Gothic,Arial" w:hAnsi="Century Gothic,Arial" w:cs="Century Gothic,Arial"/>
          <w:sz w:val="20"/>
        </w:rPr>
        <w:t>Poprzez dokonanie Odbioru Dostaw Inwestorskich, Wykonawca potwierdza dokonanie kontroli, odbioru i przejęcie odpowiedzialności za stan ilościowy i jakościowy Dostaw Inwestorskich dostarczonych przez Zamawiającego</w:t>
      </w:r>
      <w:r w:rsidR="000603E0" w:rsidRPr="00E7158A">
        <w:rPr>
          <w:rFonts w:ascii="Century Gothic,Arial" w:eastAsia="Century Gothic,Arial" w:hAnsi="Century Gothic,Arial" w:cs="Century Gothic,Arial"/>
          <w:sz w:val="20"/>
        </w:rPr>
        <w:t xml:space="preserve">. Powyższe postanowienia znajdują także zastosowanie do </w:t>
      </w:r>
      <w:bookmarkStart w:id="482" w:name="_Hlk89075203"/>
      <w:r w:rsidR="000603E0" w:rsidRPr="00E7158A">
        <w:rPr>
          <w:rFonts w:ascii="Century Gothic,Arial" w:eastAsia="Century Gothic,Arial" w:hAnsi="Century Gothic,Arial" w:cs="Century Gothic,Arial"/>
          <w:sz w:val="20"/>
        </w:rPr>
        <w:t>materiałów niezbędnych do prawidłowego składowania  Dostaw Inwestorskich</w:t>
      </w:r>
      <w:bookmarkEnd w:id="482"/>
      <w:r w:rsidR="000603E0" w:rsidRPr="00E7158A">
        <w:rPr>
          <w:rFonts w:ascii="Century Gothic,Arial" w:eastAsia="Century Gothic,Arial" w:hAnsi="Century Gothic,Arial" w:cs="Century Gothic,Arial"/>
          <w:sz w:val="20"/>
        </w:rPr>
        <w:t xml:space="preserve">. W przypadku gdy Dostawy Inwestorskie obejmują rury, postanowienie </w:t>
      </w:r>
      <w:r w:rsidR="00953F9E" w:rsidRPr="00E7158A">
        <w:rPr>
          <w:rFonts w:ascii="Century Gothic,Arial" w:eastAsia="Century Gothic,Arial" w:hAnsi="Century Gothic,Arial" w:cs="Century Gothic,Arial"/>
          <w:sz w:val="20"/>
        </w:rPr>
        <w:t>Standardów Bezpieczeństwa Technicznego</w:t>
      </w:r>
      <w:r w:rsidR="000603E0" w:rsidRPr="00E7158A">
        <w:rPr>
          <w:rFonts w:ascii="Century Gothic,Arial" w:eastAsia="Century Gothic,Arial" w:hAnsi="Century Gothic,Arial" w:cs="Century Gothic,Arial"/>
          <w:sz w:val="20"/>
        </w:rPr>
        <w:t xml:space="preserve"> (</w:t>
      </w:r>
      <w:r w:rsidR="000603E0" w:rsidRPr="005E4CED">
        <w:rPr>
          <w:rFonts w:ascii="Century Gothic,Arial" w:eastAsia="Century Gothic,Arial" w:hAnsi="Century Gothic,Arial" w:cs="Century Gothic,Arial"/>
          <w:b/>
          <w:bCs/>
          <w:sz w:val="20"/>
        </w:rPr>
        <w:t>Załącznik nr 3 do OPZ</w:t>
      </w:r>
      <w:r w:rsidR="000603E0" w:rsidRPr="00E7158A">
        <w:rPr>
          <w:rFonts w:ascii="Century Gothic,Arial" w:eastAsia="Century Gothic,Arial" w:hAnsi="Century Gothic,Arial" w:cs="Century Gothic,Arial"/>
          <w:sz w:val="20"/>
        </w:rPr>
        <w:t xml:space="preserve">)  nie wyłączają odpowiedzialności Wykonawcy za </w:t>
      </w:r>
      <w:r w:rsidR="000603E0" w:rsidRPr="005F09A4">
        <w:rPr>
          <w:rFonts w:ascii="Century Gothic,Arial" w:eastAsia="Century Gothic,Arial" w:hAnsi="Century Gothic,Arial" w:cs="Century Gothic,Arial"/>
          <w:sz w:val="20"/>
        </w:rPr>
        <w:t xml:space="preserve">materiały niezbędne do prawidłowego składowania </w:t>
      </w:r>
      <w:r w:rsidR="000603E0" w:rsidRPr="005F09A4">
        <w:rPr>
          <w:rFonts w:ascii="Century Gothic,Arial" w:eastAsia="Century Gothic,Arial" w:hAnsi="Century Gothic,Arial" w:cs="Century Gothic,Arial"/>
          <w:sz w:val="20"/>
        </w:rPr>
        <w:lastRenderedPageBreak/>
        <w:t>Dostaw Inwestorskich zgodnie z postanowieniami zdania pierwszego i drugiego niniejszego punktu;</w:t>
      </w:r>
    </w:p>
    <w:p w14:paraId="1840D1FA" w14:textId="77777777" w:rsidR="00FC3C7A" w:rsidRPr="005F09A4" w:rsidRDefault="00FC3C7A" w:rsidP="002645F1">
      <w:pPr>
        <w:pStyle w:val="BodyText21"/>
        <w:numPr>
          <w:ilvl w:val="0"/>
          <w:numId w:val="5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Dokonanie Odbioru Dostaw Inwestorskich Strony potwierdzą podpisaniem protokołu Odbioru Dostaw Inwestorskich.</w:t>
      </w:r>
    </w:p>
    <w:p w14:paraId="09C42217" w14:textId="77777777" w:rsidR="00FC3C7A" w:rsidRPr="005F09A4" w:rsidRDefault="00FC3C7A">
      <w:pPr>
        <w:numPr>
          <w:ilvl w:val="0"/>
          <w:numId w:val="28"/>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Odbiór Przejściowy (robót zanikających i ulegających zakryciu):</w:t>
      </w:r>
    </w:p>
    <w:p w14:paraId="445C7DA9" w14:textId="20737EF7" w:rsidR="00FC3C7A" w:rsidRPr="005F09A4" w:rsidRDefault="00FC3C7A" w:rsidP="002645F1">
      <w:pPr>
        <w:pStyle w:val="BodyText21"/>
        <w:numPr>
          <w:ilvl w:val="0"/>
          <w:numId w:val="53"/>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Wykonawca zgłasza gotowość do Odbioru Przejściowego wpisem do dziennika budowy i jednocześnie zawiadamia o tej gotowości Inspektora Nadzoru Inwestorskiego</w:t>
      </w:r>
      <w:r w:rsidR="001C3ECC" w:rsidRPr="005F09A4">
        <w:rPr>
          <w:rFonts w:ascii="Century Gothic,Arial" w:eastAsia="Century Gothic,Arial" w:hAnsi="Century Gothic,Arial" w:cs="Century Gothic,Arial"/>
          <w:sz w:val="20"/>
        </w:rPr>
        <w:t>,</w:t>
      </w:r>
      <w:r w:rsidR="00EB73AA" w:rsidRPr="005F09A4">
        <w:rPr>
          <w:rFonts w:ascii="Century Gothic,Arial" w:eastAsia="Century Gothic,Arial" w:hAnsi="Century Gothic,Arial" w:cs="Century Gothic,Arial"/>
          <w:sz w:val="20"/>
        </w:rPr>
        <w:t xml:space="preserve"> </w:t>
      </w:r>
      <w:r w:rsidRPr="005F09A4">
        <w:rPr>
          <w:rFonts w:ascii="Century Gothic,Arial" w:eastAsia="Century Gothic,Arial" w:hAnsi="Century Gothic,Arial" w:cs="Century Gothic,Arial"/>
          <w:sz w:val="20"/>
        </w:rPr>
        <w:t xml:space="preserve">z wyprzedzeniem minimum </w:t>
      </w:r>
      <w:r w:rsidRPr="005F09A4">
        <w:rPr>
          <w:rFonts w:ascii="Century Gothic,Arial" w:eastAsia="Century Gothic,Arial" w:hAnsi="Century Gothic,Arial" w:cs="Century Gothic,Arial"/>
          <w:b/>
          <w:bCs/>
          <w:sz w:val="20"/>
        </w:rPr>
        <w:t>2</w:t>
      </w:r>
      <w:r w:rsidRPr="005F09A4">
        <w:rPr>
          <w:rFonts w:ascii="Century Gothic" w:eastAsia="Century Gothic" w:hAnsi="Century Gothic" w:cs="Century Gothic"/>
          <w:b/>
          <w:bCs/>
          <w:sz w:val="20"/>
        </w:rPr>
        <w:t xml:space="preserve"> dni</w:t>
      </w:r>
      <w:r w:rsidRPr="005F09A4">
        <w:rPr>
          <w:rFonts w:ascii="Century Gothic,Arial" w:eastAsia="Century Gothic,Arial" w:hAnsi="Century Gothic,Arial" w:cs="Century Gothic,Arial"/>
          <w:sz w:val="20"/>
        </w:rPr>
        <w:t xml:space="preserve"> roboczych</w:t>
      </w:r>
      <w:r w:rsidR="003D7EA8" w:rsidRPr="005F09A4">
        <w:rPr>
          <w:rFonts w:ascii="Century Gothic,Arial" w:eastAsia="Century Gothic,Arial" w:hAnsi="Century Gothic,Arial" w:cs="Century Gothic,Arial"/>
          <w:sz w:val="20"/>
        </w:rPr>
        <w:t>,</w:t>
      </w:r>
    </w:p>
    <w:p w14:paraId="2B4D83CE" w14:textId="13E34414" w:rsidR="00FC3C7A" w:rsidRPr="005F09A4" w:rsidRDefault="00FC3C7A" w:rsidP="002645F1">
      <w:pPr>
        <w:pStyle w:val="BodyText21"/>
        <w:numPr>
          <w:ilvl w:val="0"/>
          <w:numId w:val="53"/>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Inspektor Nadzoru Inwestorskiego dokonuje Odbioru Przejściowego dla Robót zgłoszonych przez Wykonawcę niezwłocznie, nie później jednak niż </w:t>
      </w:r>
      <w:r w:rsidRPr="005F09A4">
        <w:rPr>
          <w:rFonts w:ascii="Century Gothic,Arial" w:eastAsia="Century Gothic,Arial" w:hAnsi="Century Gothic,Arial" w:cs="Century Gothic,Arial"/>
          <w:b/>
          <w:bCs/>
          <w:sz w:val="20"/>
        </w:rPr>
        <w:t>2</w:t>
      </w:r>
      <w:r w:rsidRPr="005F09A4">
        <w:rPr>
          <w:rFonts w:ascii="Century Gothic" w:eastAsia="Century Gothic" w:hAnsi="Century Gothic" w:cs="Century Gothic"/>
          <w:b/>
          <w:bCs/>
          <w:sz w:val="20"/>
        </w:rPr>
        <w:t xml:space="preserve"> dni</w:t>
      </w:r>
      <w:r w:rsidRPr="005F09A4">
        <w:rPr>
          <w:rFonts w:ascii="Century Gothic,Arial" w:eastAsia="Century Gothic,Arial" w:hAnsi="Century Gothic,Arial" w:cs="Century Gothic,Arial"/>
          <w:sz w:val="20"/>
        </w:rPr>
        <w:t xml:space="preserve"> robocze od daty zgłoszenia gotowości do odbioru i przekazania przez Wykonawcę dokumentacji niezbędnej do dokonania odbioru oraz potwierdza odbiór Protokołem Odbioru Przejściowego oraz wpisem do dziennika budowy,</w:t>
      </w:r>
    </w:p>
    <w:p w14:paraId="57C62D48" w14:textId="0E7015EB" w:rsidR="00FC3C7A" w:rsidRPr="005F09A4" w:rsidRDefault="00FC3C7A" w:rsidP="002645F1">
      <w:pPr>
        <w:pStyle w:val="BodyText21"/>
        <w:numPr>
          <w:ilvl w:val="0"/>
          <w:numId w:val="53"/>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Jeżeli Inspektor Nadzoru Inwestorskiego uzna Odbiór Przejściowy za zbędny, jest zobowiązany powiadomić o tym Wykonawcę niezwłocznie, nie później niż na dzień przed planowanym odbiorem,</w:t>
      </w:r>
    </w:p>
    <w:p w14:paraId="68C40CE1" w14:textId="7D059369" w:rsidR="00FC3C7A" w:rsidRPr="005F09A4" w:rsidRDefault="00FC3C7A" w:rsidP="002645F1">
      <w:pPr>
        <w:pStyle w:val="BodyText21"/>
        <w:numPr>
          <w:ilvl w:val="0"/>
          <w:numId w:val="53"/>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W przypadku niezgłoszenia Inspektorowi Nadzoru Inwestorskiego gotowości do Odbioru Przejściowego robót zanikających lub ulegających zakryciu lub dokonania zakrycia tych Robót przed ich odbiorem lub wyznaczeniu w zgłoszeniu terminu Odbioru Przejściowego dla Robót krótszego niż </w:t>
      </w:r>
      <w:r w:rsidRPr="0028320B">
        <w:rPr>
          <w:rFonts w:ascii="Century Gothic,Arial" w:eastAsia="Century Gothic,Arial" w:hAnsi="Century Gothic,Arial" w:cs="Century Gothic,Arial"/>
          <w:b/>
          <w:bCs/>
          <w:sz w:val="20"/>
        </w:rPr>
        <w:t>2</w:t>
      </w:r>
      <w:r w:rsidRPr="0028320B">
        <w:rPr>
          <w:rFonts w:ascii="Century Gothic" w:eastAsia="Century Gothic" w:hAnsi="Century Gothic" w:cs="Century Gothic"/>
          <w:b/>
          <w:bCs/>
          <w:sz w:val="20"/>
        </w:rPr>
        <w:t xml:space="preserve"> dni</w:t>
      </w:r>
      <w:r w:rsidRPr="0028320B">
        <w:rPr>
          <w:rFonts w:ascii="Century Gothic,Arial" w:eastAsia="Century Gothic,Arial" w:hAnsi="Century Gothic,Arial" w:cs="Century Gothic,Arial"/>
          <w:sz w:val="20"/>
        </w:rPr>
        <w:t xml:space="preserve"> robocze</w:t>
      </w:r>
      <w:r w:rsidRPr="005F09A4">
        <w:rPr>
          <w:rFonts w:ascii="Century Gothic,Arial" w:eastAsia="Century Gothic,Arial" w:hAnsi="Century Gothic,Arial" w:cs="Century Gothic,Arial"/>
          <w:sz w:val="20"/>
        </w:rPr>
        <w:t>, Wykonawca, na żądanie Inspektora Nadzoru Inwestorskiego, jest zobowiązany odkryć lub wykonać otwory niezbędne dla zbadania Robót oraz przywrócić stan poprzedni. W tym przypadku wszystkie koszty prac i Robót oraz skutki ewentualnego opóźnienia wynikającego z odkrycia, a także ponownego wykonania Robót poniesie Wykonawca, niezależnie od tego, czy dane Roboty wykonane zostały prawidłowo,</w:t>
      </w:r>
    </w:p>
    <w:p w14:paraId="442EF8E4" w14:textId="77777777" w:rsidR="00FC3C7A" w:rsidRPr="005F09A4" w:rsidRDefault="00FC3C7A">
      <w:pPr>
        <w:numPr>
          <w:ilvl w:val="0"/>
          <w:numId w:val="28"/>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Odbiór Częściowy:</w:t>
      </w:r>
    </w:p>
    <w:p w14:paraId="590F24E8" w14:textId="77777777" w:rsidR="00FC3C7A" w:rsidRPr="005F09A4" w:rsidRDefault="00FC3C7A" w:rsidP="002645F1">
      <w:pPr>
        <w:pStyle w:val="BodyText21"/>
        <w:numPr>
          <w:ilvl w:val="0"/>
          <w:numId w:val="54"/>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Wykonawca zawiadomi Inspektora Nadzoru Inwestorskiego o gotowości do Odbioru Częściowego w terminie nie krótszym  niż </w:t>
      </w:r>
      <w:r w:rsidRPr="0028320B">
        <w:rPr>
          <w:rFonts w:ascii="Century Gothic" w:eastAsia="Century Gothic" w:hAnsi="Century Gothic" w:cs="Century Gothic"/>
          <w:b/>
          <w:bCs/>
          <w:sz w:val="20"/>
        </w:rPr>
        <w:t>3 dni</w:t>
      </w:r>
      <w:r w:rsidRPr="0028320B">
        <w:rPr>
          <w:rFonts w:ascii="Century Gothic,Arial" w:eastAsia="Century Gothic,Arial" w:hAnsi="Century Gothic,Arial" w:cs="Century Gothic,Arial"/>
          <w:sz w:val="20"/>
        </w:rPr>
        <w:t xml:space="preserve"> robocze</w:t>
      </w:r>
      <w:r w:rsidRPr="005F09A4">
        <w:rPr>
          <w:rFonts w:ascii="Century Gothic,Arial" w:eastAsia="Century Gothic,Arial" w:hAnsi="Century Gothic,Arial" w:cs="Century Gothic,Arial"/>
          <w:sz w:val="20"/>
        </w:rPr>
        <w:t>, przekazując jednocześnie komplet dokumentów pozwalających na ocenę prawidłowego wykonania Robót składających się na dany etap zgodnie z Umową oraz, że Kamień Milowy (lub jego część), spełnia warunki dokonania odbioru. Wykaz wykonanych prac jest akceptowany i korygowany</w:t>
      </w:r>
      <w:bookmarkStart w:id="483" w:name="_Hlk482184903"/>
      <w:r w:rsidRPr="005F09A4">
        <w:rPr>
          <w:rFonts w:ascii="Century Gothic,Arial" w:eastAsia="Century Gothic,Arial" w:hAnsi="Century Gothic,Arial" w:cs="Century Gothic,Arial"/>
          <w:sz w:val="20"/>
        </w:rPr>
        <w:t xml:space="preserve"> jednostronnie</w:t>
      </w:r>
      <w:bookmarkEnd w:id="483"/>
      <w:r w:rsidRPr="005F09A4">
        <w:rPr>
          <w:rFonts w:ascii="Century Gothic,Arial" w:eastAsia="Century Gothic,Arial" w:hAnsi="Century Gothic,Arial" w:cs="Century Gothic,Arial"/>
          <w:sz w:val="20"/>
        </w:rPr>
        <w:t xml:space="preserve"> przez Inspektora Nadzoru Inwestorskiego na podstawie rzeczywiście wykonanych i  odebranych prac,</w:t>
      </w:r>
    </w:p>
    <w:p w14:paraId="3507CF91" w14:textId="7C8A3D46" w:rsidR="00FC3C7A" w:rsidRPr="005F09A4" w:rsidRDefault="00FC3C7A" w:rsidP="002645F1">
      <w:pPr>
        <w:pStyle w:val="BodyText21"/>
        <w:numPr>
          <w:ilvl w:val="0"/>
          <w:numId w:val="54"/>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Dokonanie Odbioru Częściowego Wykonawca i Inspektor Nadzoru Inwestorskiego potwierdzą podpisaniem Protokołu Odbioru Częściowego, w terminie nie późniejszym niż 3 dni robocze od daty zawiadomienia o gotowości do Odbioru Częściowego z zastrzeżeniem że w przypadku wskazania przez Zamawiającego dla danego Odbioru </w:t>
      </w:r>
      <w:r w:rsidRPr="005F09A4">
        <w:rPr>
          <w:rFonts w:ascii="Century Gothic,Arial" w:eastAsia="Century Gothic,Arial" w:hAnsi="Century Gothic,Arial" w:cs="Century Gothic,Arial"/>
          <w:sz w:val="20"/>
        </w:rPr>
        <w:lastRenderedPageBreak/>
        <w:t xml:space="preserve">Częściowego innego terminu </w:t>
      </w:r>
      <w:r w:rsidR="00C427F8" w:rsidRPr="005F09A4">
        <w:rPr>
          <w:rFonts w:ascii="Century Gothic" w:eastAsia="Century Gothic" w:hAnsi="Century Gothic" w:cs="Century Gothic"/>
          <w:sz w:val="20"/>
        </w:rPr>
        <w:t>(nie dłuższego niż 7 dni roboczych)</w:t>
      </w:r>
      <w:r w:rsidRPr="005F09A4">
        <w:rPr>
          <w:rFonts w:ascii="Century Gothic" w:eastAsia="Century Gothic" w:hAnsi="Century Gothic" w:cs="Century Gothic"/>
          <w:sz w:val="20"/>
        </w:rPr>
        <w:t xml:space="preserve"> </w:t>
      </w:r>
      <w:r w:rsidRPr="005F09A4">
        <w:rPr>
          <w:rFonts w:ascii="Century Gothic,Arial" w:eastAsia="Century Gothic,Arial" w:hAnsi="Century Gothic,Arial" w:cs="Century Gothic,Arial"/>
          <w:sz w:val="20"/>
        </w:rPr>
        <w:t>obowiązuje termin dłuższy.</w:t>
      </w:r>
    </w:p>
    <w:p w14:paraId="07B2CE1D" w14:textId="77777777" w:rsidR="00FC3C7A" w:rsidRPr="005F09A4" w:rsidRDefault="00FC3C7A">
      <w:pPr>
        <w:numPr>
          <w:ilvl w:val="0"/>
          <w:numId w:val="28"/>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Odbiór Techniczny:</w:t>
      </w:r>
    </w:p>
    <w:p w14:paraId="7199D93E" w14:textId="7E8790D9" w:rsidR="00FC3C7A" w:rsidRPr="005F09A4" w:rsidRDefault="00FC3C7A" w:rsidP="002645F1">
      <w:pPr>
        <w:pStyle w:val="BodyText21"/>
        <w:numPr>
          <w:ilvl w:val="0"/>
          <w:numId w:val="55"/>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Odbiór Techniczny jest dokonywany po zakończeniu przez Wykonawcę całości Robót wymaganych do Odbioru Technicznego zgodnie z </w:t>
      </w:r>
      <w:r w:rsidR="00272401" w:rsidRPr="005F09A4">
        <w:rPr>
          <w:rFonts w:ascii="Century Gothic,Arial" w:eastAsia="Century Gothic,Arial" w:hAnsi="Century Gothic,Arial" w:cs="Century Gothic,Arial"/>
          <w:sz w:val="20"/>
        </w:rPr>
        <w:t>SESP</w:t>
      </w:r>
      <w:r w:rsidRPr="005F09A4">
        <w:rPr>
          <w:rFonts w:ascii="Century Gothic,Arial" w:eastAsia="Century Gothic,Arial" w:hAnsi="Century Gothic,Arial" w:cs="Century Gothic,Arial"/>
          <w:sz w:val="20"/>
        </w:rPr>
        <w:t xml:space="preserve">, na podstawie pisemnego zgłoszenia gotowości do Odbioru Technicznego </w:t>
      </w:r>
      <w:r w:rsidR="00503494" w:rsidRPr="00FD2CE9">
        <w:rPr>
          <w:rFonts w:ascii="Century Gothic,Arial" w:eastAsia="Century Gothic,Arial" w:hAnsi="Century Gothic,Arial" w:cs="Century Gothic,Arial"/>
          <w:sz w:val="20"/>
        </w:rPr>
        <w:t>ki</w:t>
      </w:r>
      <w:r w:rsidRPr="00FD2CE9">
        <w:rPr>
          <w:rFonts w:ascii="Century Gothic,Arial" w:eastAsia="Century Gothic,Arial" w:hAnsi="Century Gothic,Arial" w:cs="Century Gothic,Arial"/>
          <w:sz w:val="20"/>
        </w:rPr>
        <w:t xml:space="preserve">erownika </w:t>
      </w:r>
      <w:r w:rsidR="00FE29EF" w:rsidRPr="00FD2CE9">
        <w:rPr>
          <w:rFonts w:ascii="Century Gothic,Arial" w:eastAsia="Century Gothic,Arial" w:hAnsi="Century Gothic,Arial" w:cs="Century Gothic,Arial"/>
          <w:sz w:val="20"/>
        </w:rPr>
        <w:t>b</w:t>
      </w:r>
      <w:r w:rsidRPr="00FD2CE9">
        <w:rPr>
          <w:rFonts w:ascii="Century Gothic,Arial" w:eastAsia="Century Gothic,Arial" w:hAnsi="Century Gothic,Arial" w:cs="Century Gothic,Arial"/>
          <w:sz w:val="20"/>
        </w:rPr>
        <w:t>ud</w:t>
      </w:r>
      <w:r w:rsidRPr="005F09A4">
        <w:rPr>
          <w:rFonts w:ascii="Century Gothic,Arial" w:eastAsia="Century Gothic,Arial" w:hAnsi="Century Gothic,Arial" w:cs="Century Gothic,Arial"/>
          <w:sz w:val="20"/>
        </w:rPr>
        <w:t>owy i potwierdzenia tego faktu przez Inspektora Nadzoru Inwestorskiego pisemnym oświadczeniem o gotowości do odbioru,</w:t>
      </w:r>
    </w:p>
    <w:p w14:paraId="36300DE5" w14:textId="5F46C2E4" w:rsidR="00FC3C7A" w:rsidRPr="005F09A4" w:rsidRDefault="00FC3C7A" w:rsidP="002645F1">
      <w:pPr>
        <w:pStyle w:val="BodyText21"/>
        <w:numPr>
          <w:ilvl w:val="0"/>
          <w:numId w:val="55"/>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W celu dokonania Odbioru Technicznego Wykonawca przedstawia Zamawiającemu komplet dokumentów pozwalających na ocenę prawidłowego wykonania Robót zgodnie z </w:t>
      </w:r>
      <w:r w:rsidR="00272401" w:rsidRPr="005F09A4">
        <w:rPr>
          <w:rFonts w:ascii="Century Gothic,Arial" w:eastAsia="Century Gothic,Arial" w:hAnsi="Century Gothic,Arial" w:cs="Century Gothic,Arial"/>
          <w:sz w:val="20"/>
        </w:rPr>
        <w:t>SESP</w:t>
      </w:r>
      <w:r w:rsidRPr="005F09A4">
        <w:rPr>
          <w:rFonts w:ascii="Century Gothic,Arial" w:eastAsia="Century Gothic,Arial" w:hAnsi="Century Gothic,Arial" w:cs="Century Gothic,Arial"/>
          <w:sz w:val="20"/>
        </w:rPr>
        <w:t>, w szczególności, certyfikaty, deklarację zgodności lub certyfikat zgodności z Polską Normą lub aprobatę techniczną, instrukcj</w:t>
      </w:r>
      <w:r w:rsidR="0049676A" w:rsidRPr="005F09A4">
        <w:rPr>
          <w:rFonts w:ascii="Century Gothic,Arial" w:eastAsia="Century Gothic,Arial" w:hAnsi="Century Gothic,Arial" w:cs="Century Gothic,Arial"/>
          <w:sz w:val="20"/>
        </w:rPr>
        <w:t>e</w:t>
      </w:r>
      <w:r w:rsidRPr="005F09A4">
        <w:rPr>
          <w:rFonts w:ascii="Century Gothic,Arial" w:eastAsia="Century Gothic,Arial" w:hAnsi="Century Gothic,Arial" w:cs="Century Gothic,Arial"/>
          <w:sz w:val="20"/>
        </w:rPr>
        <w:t xml:space="preserve"> obsługi i konserwacji dla Materiałów i Urządzeń (dostarczanych przez Wykonawcę) oraz protokoły z wykonania prób, badań n</w:t>
      </w:r>
      <w:r w:rsidR="001B5323" w:rsidRPr="005F09A4">
        <w:rPr>
          <w:rFonts w:ascii="Century Gothic,Arial" w:eastAsia="Century Gothic,Arial" w:hAnsi="Century Gothic,Arial" w:cs="Century Gothic,Arial"/>
          <w:sz w:val="20"/>
        </w:rPr>
        <w:t>ien</w:t>
      </w:r>
      <w:r w:rsidRPr="005F09A4">
        <w:rPr>
          <w:rFonts w:ascii="Century Gothic,Arial" w:eastAsia="Century Gothic,Arial" w:hAnsi="Century Gothic,Arial" w:cs="Century Gothic,Arial"/>
          <w:sz w:val="20"/>
        </w:rPr>
        <w:t xml:space="preserve">iszczących spoin, sprawdzeń, sprawdzeń wg aktualnych procedur SESP, itp., dokumentację </w:t>
      </w:r>
      <w:proofErr w:type="spellStart"/>
      <w:r w:rsidRPr="005F09A4">
        <w:rPr>
          <w:rFonts w:ascii="Century Gothic,Arial" w:eastAsia="Century Gothic,Arial" w:hAnsi="Century Gothic,Arial" w:cs="Century Gothic,Arial"/>
          <w:sz w:val="20"/>
        </w:rPr>
        <w:t>techniczno</w:t>
      </w:r>
      <w:proofErr w:type="spellEnd"/>
      <w:r w:rsidRPr="005F09A4">
        <w:rPr>
          <w:rFonts w:ascii="Century Gothic,Arial" w:eastAsia="Century Gothic,Arial" w:hAnsi="Century Gothic,Arial" w:cs="Century Gothic,Arial"/>
          <w:sz w:val="20"/>
        </w:rPr>
        <w:t xml:space="preserve">–ruchową, a także oświadczenie o dokonaniu inwentaryzacji geodezyjnej wraz </w:t>
      </w:r>
      <w:r w:rsidR="003C49E3" w:rsidRPr="005F09A4">
        <w:rPr>
          <w:rFonts w:ascii="Century Gothic" w:eastAsia="Century Gothic" w:hAnsi="Century Gothic" w:cs="Century Gothic"/>
          <w:sz w:val="20"/>
        </w:rPr>
        <w:t>z</w:t>
      </w:r>
      <w:r w:rsidR="003C49E3" w:rsidRPr="005F09A4">
        <w:rPr>
          <w:rFonts w:ascii="Century Gothic" w:hAnsi="Century Gothic"/>
          <w:sz w:val="20"/>
        </w:rPr>
        <w:t>e skompletowaną i usystematyzowaną dokumentacją geodezyjną (szkice, rysunki, zestawienia tabelaryczne, itp.), która powstawała na bieżąco w trakcie geodezyjnej obsługi Inwestycji obrazującą, że wszystkie elementy podlegające geodezyjnej inwentaryzacji powykonawczej zostały zinwentaryzowane</w:t>
      </w:r>
      <w:r w:rsidRPr="005F09A4">
        <w:rPr>
          <w:rFonts w:ascii="Century Gothic,Arial" w:eastAsia="Century Gothic,Arial" w:hAnsi="Century Gothic,Arial" w:cs="Century Gothic,Arial"/>
          <w:sz w:val="20"/>
        </w:rPr>
        <w:t>. Dodatkowo Wykonawca musi dostarczyć zaakceptowaną przez Zamawiającego elektroniczną bazę danych zastos</w:t>
      </w:r>
      <w:r w:rsidR="001B5323" w:rsidRPr="005F09A4">
        <w:rPr>
          <w:rFonts w:ascii="Century Gothic,Arial" w:eastAsia="Century Gothic,Arial" w:hAnsi="Century Gothic,Arial" w:cs="Century Gothic,Arial"/>
          <w:sz w:val="20"/>
        </w:rPr>
        <w:t>owa</w:t>
      </w:r>
      <w:r w:rsidRPr="005F09A4">
        <w:rPr>
          <w:rFonts w:ascii="Century Gothic,Arial" w:eastAsia="Century Gothic,Arial" w:hAnsi="Century Gothic,Arial" w:cs="Century Gothic,Arial"/>
          <w:sz w:val="20"/>
        </w:rPr>
        <w:t>nych Materiałów i Urządzeń (rur, aparatów, maszyn, urządzeń i armatury itp.), która będzie umożliwiać między innymi identyfikację i lokalizację zabudowy w instalacjach i obiektach składających się na Inwestycję, terminy wymaganych przeglądów, identyfikację i wymianę części zam</w:t>
      </w:r>
      <w:r w:rsidR="001B5323" w:rsidRPr="005F09A4">
        <w:rPr>
          <w:rFonts w:ascii="Century Gothic,Arial" w:eastAsia="Century Gothic,Arial" w:hAnsi="Century Gothic,Arial" w:cs="Century Gothic,Arial"/>
          <w:sz w:val="20"/>
        </w:rPr>
        <w:t>ien</w:t>
      </w:r>
      <w:r w:rsidRPr="005F09A4">
        <w:rPr>
          <w:rFonts w:ascii="Century Gothic,Arial" w:eastAsia="Century Gothic,Arial" w:hAnsi="Century Gothic,Arial" w:cs="Century Gothic,Arial"/>
          <w:sz w:val="20"/>
        </w:rPr>
        <w:t xml:space="preserve">nych i materiałów eksploatacyjnych, rejestracje napraw, okresów gwarancji </w:t>
      </w:r>
      <w:r w:rsidR="00B05F36" w:rsidRPr="005F09A4">
        <w:rPr>
          <w:rFonts w:ascii="Century Gothic,Arial" w:eastAsia="Century Gothic,Arial" w:hAnsi="Century Gothic,Arial" w:cs="Century Gothic,Arial"/>
          <w:sz w:val="20"/>
        </w:rPr>
        <w:t xml:space="preserve">itp. </w:t>
      </w:r>
      <w:r w:rsidR="000E361D" w:rsidRPr="005F09A4">
        <w:rPr>
          <w:rFonts w:ascii="Century Gothic,Arial" w:eastAsia="Century Gothic,Arial" w:hAnsi="Century Gothic,Arial" w:cs="Century Gothic,Arial"/>
          <w:sz w:val="20"/>
        </w:rPr>
        <w:t>oraz w zakresie systemów SEOO (wymagania w zakresie Systemów Elektronicznej Ochrony Obiektu (dalej: „</w:t>
      </w:r>
      <w:r w:rsidR="000E361D" w:rsidRPr="005F09A4">
        <w:rPr>
          <w:rFonts w:ascii="Century Gothic,Arial" w:eastAsia="Century Gothic,Arial" w:hAnsi="Century Gothic,Arial" w:cs="Century Gothic,Arial"/>
          <w:b/>
          <w:bCs/>
          <w:sz w:val="20"/>
        </w:rPr>
        <w:t>SEOO</w:t>
      </w:r>
      <w:r w:rsidR="000E361D" w:rsidRPr="005F09A4">
        <w:rPr>
          <w:rFonts w:ascii="Century Gothic,Arial" w:eastAsia="Century Gothic,Arial" w:hAnsi="Century Gothic,Arial" w:cs="Century Gothic,Arial"/>
          <w:sz w:val="20"/>
        </w:rPr>
        <w:t>”).</w:t>
      </w:r>
      <w:r w:rsidRPr="005F09A4">
        <w:rPr>
          <w:rFonts w:ascii="Century Gothic,Arial" w:eastAsia="Century Gothic,Arial" w:hAnsi="Century Gothic,Arial" w:cs="Century Gothic,Arial"/>
          <w:sz w:val="20"/>
        </w:rPr>
        <w:t xml:space="preserve"> Wszystkie dokumenty dostarczone w języku obcym muszą być przetłumaczone </w:t>
      </w:r>
      <w:r w:rsidR="00AF62C8" w:rsidRPr="005F09A4">
        <w:rPr>
          <w:rFonts w:ascii="Century Gothic,Arial" w:eastAsia="Century Gothic,Arial" w:hAnsi="Century Gothic,Arial" w:cs="Century Gothic,Arial"/>
          <w:sz w:val="20"/>
        </w:rPr>
        <w:t xml:space="preserve">przez Wykonawcę </w:t>
      </w:r>
      <w:r w:rsidRPr="005F09A4">
        <w:rPr>
          <w:rFonts w:ascii="Century Gothic,Arial" w:eastAsia="Century Gothic,Arial" w:hAnsi="Century Gothic,Arial" w:cs="Century Gothic,Arial"/>
          <w:sz w:val="20"/>
        </w:rPr>
        <w:t>na język polski,</w:t>
      </w:r>
      <w:r w:rsidR="00585340" w:rsidRPr="005F09A4">
        <w:t xml:space="preserve"> </w:t>
      </w:r>
      <w:r w:rsidR="00585340" w:rsidRPr="005F09A4">
        <w:rPr>
          <w:rFonts w:ascii="Century Gothic,Arial" w:eastAsia="Century Gothic,Arial" w:hAnsi="Century Gothic,Arial" w:cs="Century Gothic,Arial"/>
          <w:sz w:val="20"/>
        </w:rPr>
        <w:t>za wyjątkiem atestów na materiały wsadowe dla rur, kształtek i urządzeń, które mogą zastać dostarczone w języku angielskim,</w:t>
      </w:r>
    </w:p>
    <w:p w14:paraId="6C91D318" w14:textId="0684A44D" w:rsidR="00FC3C7A" w:rsidRPr="005F09A4" w:rsidRDefault="00FC3C7A" w:rsidP="002645F1">
      <w:pPr>
        <w:pStyle w:val="BodyText21"/>
        <w:numPr>
          <w:ilvl w:val="0"/>
          <w:numId w:val="55"/>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Odbiór Techniczny jest przeprowadzany przez Komisję Odbiorową. Przewodniczący Komisji Odbiorowej może zaprosić do współpracy rzeczoznawców lub specjalistów branżowych,</w:t>
      </w:r>
    </w:p>
    <w:p w14:paraId="315C35CF" w14:textId="77777777" w:rsidR="00FC3C7A" w:rsidRPr="005F09A4" w:rsidRDefault="00FC3C7A" w:rsidP="002645F1">
      <w:pPr>
        <w:pStyle w:val="BodyText21"/>
        <w:numPr>
          <w:ilvl w:val="0"/>
          <w:numId w:val="55"/>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O terminie Odbioru Technicznego Wykonawca ma obowiązek poinformowania Podwykonawców lub dalszych Podwykonawców, przy udziale których wykonał Inwestycję,</w:t>
      </w:r>
    </w:p>
    <w:p w14:paraId="398903DE" w14:textId="781B4CDC" w:rsidR="00FC3C7A" w:rsidRPr="005F09A4" w:rsidRDefault="00FC3C7A" w:rsidP="002645F1">
      <w:pPr>
        <w:pStyle w:val="BodyText21"/>
        <w:numPr>
          <w:ilvl w:val="0"/>
          <w:numId w:val="55"/>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Przystąpienie do Odbioru Technicznego następuje w terminie nie dłuższym niż </w:t>
      </w:r>
      <w:r w:rsidRPr="005F09A4">
        <w:rPr>
          <w:rFonts w:ascii="Century Gothic" w:eastAsia="Century Gothic" w:hAnsi="Century Gothic" w:cs="Century Gothic"/>
          <w:b/>
          <w:bCs/>
          <w:sz w:val="20"/>
        </w:rPr>
        <w:t>14 dni</w:t>
      </w:r>
      <w:r w:rsidRPr="005F09A4">
        <w:rPr>
          <w:rFonts w:ascii="Century Gothic,Arial" w:eastAsia="Century Gothic,Arial" w:hAnsi="Century Gothic,Arial" w:cs="Century Gothic,Arial"/>
          <w:sz w:val="20"/>
        </w:rPr>
        <w:t xml:space="preserve"> od dnia zgłoszenia gotowości do odbioru wpisem do dziennika budowy i dostarczenia Zamawiającemu dokumentacji, o której mowa w pkt 2) powyżej,</w:t>
      </w:r>
    </w:p>
    <w:p w14:paraId="586621EE" w14:textId="1FF0317E" w:rsidR="00FC3C7A" w:rsidRPr="005F09A4" w:rsidRDefault="00FC3C7A" w:rsidP="002645F1">
      <w:pPr>
        <w:pStyle w:val="BodyText21"/>
        <w:numPr>
          <w:ilvl w:val="0"/>
          <w:numId w:val="55"/>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lastRenderedPageBreak/>
        <w:t>W przypadku spełnienia przez Inwestycję warunków dokonania Odbioru Technicznego Komisja Odbiorowa sporządza Protokół Odbioru Technicznego niezwłocznie</w:t>
      </w:r>
      <w:r w:rsidR="00CB62A5" w:rsidRPr="005F09A4">
        <w:rPr>
          <w:rFonts w:ascii="Century Gothic,Arial" w:eastAsia="Century Gothic,Arial" w:hAnsi="Century Gothic,Arial" w:cs="Century Gothic,Arial"/>
          <w:sz w:val="20"/>
        </w:rPr>
        <w:t>,</w:t>
      </w:r>
      <w:r w:rsidRPr="005F09A4">
        <w:rPr>
          <w:rFonts w:ascii="Century Gothic,Arial" w:eastAsia="Century Gothic,Arial" w:hAnsi="Century Gothic,Arial" w:cs="Century Gothic,Arial"/>
          <w:sz w:val="20"/>
        </w:rPr>
        <w:t xml:space="preserve"> tj. nie później niż w ciągu </w:t>
      </w:r>
      <w:r w:rsidRPr="005F09A4">
        <w:rPr>
          <w:rFonts w:ascii="Century Gothic" w:eastAsia="Century Gothic" w:hAnsi="Century Gothic" w:cs="Century Gothic"/>
          <w:b/>
          <w:bCs/>
          <w:sz w:val="20"/>
        </w:rPr>
        <w:t>10  dni</w:t>
      </w:r>
      <w:r w:rsidRPr="005F09A4">
        <w:rPr>
          <w:rFonts w:ascii="Century Gothic,Arial" w:eastAsia="Century Gothic,Arial" w:hAnsi="Century Gothic,Arial" w:cs="Century Gothic,Arial"/>
          <w:sz w:val="20"/>
        </w:rPr>
        <w:t xml:space="preserve"> roboczych</w:t>
      </w:r>
      <w:r w:rsidR="00AB1356" w:rsidRPr="005F09A4">
        <w:rPr>
          <w:rFonts w:ascii="Century Gothic,Arial" w:eastAsia="Century Gothic,Arial" w:hAnsi="Century Gothic,Arial" w:cs="Century Gothic,Arial"/>
          <w:sz w:val="20"/>
        </w:rPr>
        <w:t xml:space="preserve"> od daty rozpoczęcia Odbioru Technicznego</w:t>
      </w:r>
      <w:r w:rsidR="00543424" w:rsidRPr="005F09A4">
        <w:rPr>
          <w:rFonts w:ascii="Century Gothic,Arial" w:eastAsia="Century Gothic,Arial" w:hAnsi="Century Gothic,Arial" w:cs="Century Gothic,Arial"/>
          <w:sz w:val="20"/>
        </w:rPr>
        <w:t>.</w:t>
      </w:r>
      <w:r w:rsidR="00543424" w:rsidRPr="005F09A4">
        <w:rPr>
          <w:rFonts w:ascii="Century Gothic,Arial" w:eastAsia="Century Gothic,Arial" w:hAnsi="Century Gothic,Arial" w:cs="Century Gothic,Arial"/>
        </w:rPr>
        <w:t xml:space="preserve"> </w:t>
      </w:r>
      <w:r w:rsidR="00543424" w:rsidRPr="005F09A4">
        <w:rPr>
          <w:rFonts w:ascii="Century Gothic,Arial" w:eastAsia="Century Gothic,Arial" w:hAnsi="Century Gothic,Arial" w:cs="Century Gothic,Arial"/>
          <w:sz w:val="20"/>
        </w:rPr>
        <w:t xml:space="preserve">Za datę dokonania Odbioru Technicznego uznaje się datę wskazaną w protokole Odbioru Technicznego. </w:t>
      </w:r>
    </w:p>
    <w:p w14:paraId="61308FD6" w14:textId="74DAFCE7" w:rsidR="00FC3C7A" w:rsidRPr="005F09A4" w:rsidRDefault="00FC3C7A" w:rsidP="002645F1">
      <w:pPr>
        <w:pStyle w:val="BodyText21"/>
        <w:numPr>
          <w:ilvl w:val="0"/>
          <w:numId w:val="55"/>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W przypadku stwierdzenia w toku Odbioru Technicznego, że Inwestycja lub jej część nie spełnia warunków dokonania Odbioru Technicznego (w szczególności z powodu nienależytego wykonania, wystąpienia Wad uniemożliwiających lub w sposób istotny utrudniających korzystanie z Inwestycji lub jej części, nieprzeprowadzenia wymaganych prób i sprawdzeń, braku wszystkich wymaganych dokumentów) Zamawiający </w:t>
      </w:r>
      <w:r w:rsidR="006A6766" w:rsidRPr="005F09A4">
        <w:rPr>
          <w:rFonts w:ascii="Century Gothic,Arial" w:eastAsia="Century Gothic,Arial" w:hAnsi="Century Gothic,Arial" w:cs="Century Gothic,Arial"/>
          <w:sz w:val="20"/>
        </w:rPr>
        <w:t>odmawia dokonania Odbioru Technicznego</w:t>
      </w:r>
      <w:r w:rsidRPr="005F09A4">
        <w:rPr>
          <w:rFonts w:ascii="Century Gothic,Arial" w:eastAsia="Century Gothic,Arial" w:hAnsi="Century Gothic,Arial" w:cs="Century Gothic,Arial"/>
          <w:sz w:val="20"/>
        </w:rPr>
        <w:t>,</w:t>
      </w:r>
      <w:r w:rsidR="006A6766" w:rsidRPr="005F09A4">
        <w:t xml:space="preserve"> </w:t>
      </w:r>
      <w:r w:rsidR="006A6766" w:rsidRPr="005F09A4">
        <w:rPr>
          <w:rFonts w:ascii="Century Gothic,Arial" w:eastAsia="Century Gothic,Arial" w:hAnsi="Century Gothic,Arial" w:cs="Century Gothic,Arial"/>
          <w:sz w:val="20"/>
        </w:rPr>
        <w:t xml:space="preserve">podpisując odpowiednią część protokołu Odbioru Technicznego, sporządzając wykaz </w:t>
      </w:r>
      <w:r w:rsidR="006A6766" w:rsidRPr="00902095">
        <w:rPr>
          <w:rFonts w:ascii="Century Gothic,Arial" w:eastAsia="Century Gothic,Arial" w:hAnsi="Century Gothic,Arial" w:cs="Century Gothic,Arial"/>
          <w:sz w:val="20"/>
        </w:rPr>
        <w:t>Wad</w:t>
      </w:r>
      <w:r w:rsidR="00AB1356" w:rsidRPr="00902095">
        <w:rPr>
          <w:rFonts w:ascii="Century Gothic,Arial" w:eastAsia="Century Gothic,Arial" w:hAnsi="Century Gothic,Arial" w:cs="Century Gothic,Arial"/>
          <w:sz w:val="20"/>
        </w:rPr>
        <w:t xml:space="preserve"> istotnych</w:t>
      </w:r>
      <w:r w:rsidR="006A6766" w:rsidRPr="00902095">
        <w:rPr>
          <w:rFonts w:ascii="Century Gothic,Arial" w:eastAsia="Century Gothic,Arial" w:hAnsi="Century Gothic,Arial" w:cs="Century Gothic,Arial"/>
          <w:sz w:val="20"/>
        </w:rPr>
        <w:t xml:space="preserve"> oraz</w:t>
      </w:r>
      <w:r w:rsidRPr="005F09A4">
        <w:rPr>
          <w:rFonts w:ascii="Century Gothic,Arial" w:eastAsia="Century Gothic,Arial" w:hAnsi="Century Gothic,Arial" w:cs="Century Gothic,Arial"/>
          <w:sz w:val="20"/>
        </w:rPr>
        <w:t xml:space="preserve"> wyznaczając Wykonawcy termin </w:t>
      </w:r>
      <w:r w:rsidR="006A6766" w:rsidRPr="005F09A4">
        <w:rPr>
          <w:rFonts w:ascii="Century Gothic,Arial" w:eastAsia="Century Gothic,Arial" w:hAnsi="Century Gothic,Arial" w:cs="Century Gothic,Arial"/>
          <w:sz w:val="20"/>
        </w:rPr>
        <w:t xml:space="preserve">ich </w:t>
      </w:r>
      <w:r w:rsidRPr="005F09A4">
        <w:rPr>
          <w:rFonts w:ascii="Century Gothic,Arial" w:eastAsia="Century Gothic,Arial" w:hAnsi="Century Gothic,Arial" w:cs="Century Gothic,Arial"/>
          <w:sz w:val="20"/>
        </w:rPr>
        <w:t xml:space="preserve"> usunięcia, przeprowadzenia prób i sprawdzeń, uzupełnienie dokumentów uwzględniając ich złożoność techniczną, a po jego upływie </w:t>
      </w:r>
      <w:r w:rsidR="00183D53" w:rsidRPr="005F09A4">
        <w:rPr>
          <w:rFonts w:ascii="Century Gothic,Arial" w:eastAsia="Century Gothic,Arial" w:hAnsi="Century Gothic,Arial" w:cs="Century Gothic,Arial"/>
          <w:sz w:val="20"/>
        </w:rPr>
        <w:t xml:space="preserve">Wykonawca zobowiązany jest do ponownego zgłoszenia gotowości do </w:t>
      </w:r>
      <w:r w:rsidRPr="005F09A4">
        <w:rPr>
          <w:rFonts w:ascii="Century Gothic,Arial" w:eastAsia="Century Gothic,Arial" w:hAnsi="Century Gothic,Arial" w:cs="Century Gothic,Arial"/>
          <w:sz w:val="20"/>
        </w:rPr>
        <w:t>Odbioru Technicznego,</w:t>
      </w:r>
      <w:r w:rsidR="00183D53" w:rsidRPr="005F09A4">
        <w:t xml:space="preserve"> </w:t>
      </w:r>
      <w:r w:rsidR="00183D53" w:rsidRPr="005F09A4">
        <w:rPr>
          <w:rFonts w:ascii="Century Gothic,Arial" w:eastAsia="Century Gothic,Arial" w:hAnsi="Century Gothic,Arial" w:cs="Century Gothic,Arial"/>
          <w:sz w:val="20"/>
        </w:rPr>
        <w:t>zgodnie z pkt 5) i 6) powyżej,</w:t>
      </w:r>
    </w:p>
    <w:p w14:paraId="1F0ADF8F" w14:textId="698D9139" w:rsidR="00FC3C7A" w:rsidRPr="005F09A4" w:rsidRDefault="00FC3C7A" w:rsidP="002645F1">
      <w:pPr>
        <w:pStyle w:val="BodyText21"/>
        <w:numPr>
          <w:ilvl w:val="0"/>
          <w:numId w:val="55"/>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W przypadku stwierdzenia w toku Odbioru Technicznego nieistotnych Wad </w:t>
      </w:r>
      <w:r w:rsidR="00CB62A5" w:rsidRPr="005F09A4">
        <w:rPr>
          <w:rFonts w:ascii="Century Gothic,Arial" w:eastAsia="Century Gothic,Arial" w:hAnsi="Century Gothic,Arial" w:cs="Century Gothic,Arial"/>
          <w:sz w:val="20"/>
        </w:rPr>
        <w:t>P</w:t>
      </w:r>
      <w:r w:rsidRPr="005F09A4">
        <w:rPr>
          <w:rFonts w:ascii="Century Gothic,Arial" w:eastAsia="Century Gothic,Arial" w:hAnsi="Century Gothic,Arial" w:cs="Century Gothic,Arial"/>
          <w:sz w:val="20"/>
        </w:rPr>
        <w:t xml:space="preserve">rzedmiotu Umowy (niewarunkujących Odbioru Technicznego), </w:t>
      </w:r>
      <w:r w:rsidR="00183D53" w:rsidRPr="005F09A4">
        <w:rPr>
          <w:rFonts w:ascii="Century Gothic,Arial" w:eastAsia="Century Gothic,Arial" w:hAnsi="Century Gothic,Arial" w:cs="Century Gothic,Arial"/>
          <w:sz w:val="20"/>
        </w:rPr>
        <w:t>Zamawiający sporządza wykaz nieistotnych Wad,  wyznacza sposób ich usunięcia oraz termin na ich usunięcie, dokonuje odbioru i podpisuje odpowiednią część</w:t>
      </w:r>
      <w:r w:rsidR="00183D53" w:rsidRPr="005F09A4" w:rsidDel="00183D53">
        <w:rPr>
          <w:rFonts w:ascii="Century Gothic,Arial" w:eastAsia="Century Gothic,Arial" w:hAnsi="Century Gothic,Arial" w:cs="Century Gothic,Arial"/>
          <w:sz w:val="20"/>
        </w:rPr>
        <w:t xml:space="preserve"> </w:t>
      </w:r>
      <w:r w:rsidRPr="005F09A4">
        <w:rPr>
          <w:rFonts w:ascii="Century Gothic,Arial" w:eastAsia="Century Gothic,Arial" w:hAnsi="Century Gothic,Arial" w:cs="Century Gothic,Arial"/>
          <w:sz w:val="20"/>
        </w:rPr>
        <w:t xml:space="preserve">Protokołu Odbioru Technicznego. </w:t>
      </w:r>
      <w:r w:rsidR="00183D53" w:rsidRPr="005F09A4">
        <w:rPr>
          <w:rFonts w:ascii="Century Gothic,Arial" w:eastAsia="Century Gothic,Arial" w:hAnsi="Century Gothic,Arial" w:cs="Century Gothic,Arial"/>
          <w:sz w:val="20"/>
        </w:rPr>
        <w:t xml:space="preserve">Po usunięciu nieistotnych Wad w sposób wskazany przez Zamawiającego, Zamawiający w wyznaczonym terminie stwierdza  usunięcie nieistotnych Wad i podpisuje odpowiednią część Protokołu Odbioru Technicznego. </w:t>
      </w:r>
      <w:r w:rsidRPr="005F09A4">
        <w:rPr>
          <w:rFonts w:ascii="Century Gothic,Arial" w:eastAsia="Century Gothic,Arial" w:hAnsi="Century Gothic,Arial" w:cs="Century Gothic,Arial"/>
          <w:sz w:val="20"/>
        </w:rPr>
        <w:t xml:space="preserve">Jeżeli Wykonawca nie usunie Wad w terminie lub w sposób ustalony w Protokole Odbioru Technicznego, Zamawiający, po uprzednim powiadomieniu Wykonawcy, jest uprawniony do zlecenia usunięcia </w:t>
      </w:r>
      <w:r w:rsidR="00183D53" w:rsidRPr="005F09A4">
        <w:rPr>
          <w:rFonts w:ascii="Century Gothic,Arial" w:eastAsia="Century Gothic,Arial" w:hAnsi="Century Gothic,Arial" w:cs="Century Gothic,Arial"/>
          <w:sz w:val="20"/>
        </w:rPr>
        <w:t xml:space="preserve">nieistotnych </w:t>
      </w:r>
      <w:r w:rsidRPr="005F09A4">
        <w:rPr>
          <w:rFonts w:ascii="Century Gothic,Arial" w:eastAsia="Century Gothic,Arial" w:hAnsi="Century Gothic,Arial" w:cs="Century Gothic,Arial"/>
          <w:sz w:val="20"/>
        </w:rPr>
        <w:t>Wad, bez uzyskania zgody sądu, podmiotowi trzeciemu na koszt i ryzyko Wykonawcy (</w:t>
      </w:r>
      <w:r w:rsidRPr="00406C2B">
        <w:rPr>
          <w:rFonts w:ascii="Century Gothic,Arial" w:eastAsia="Century Gothic,Arial" w:hAnsi="Century Gothic,Arial" w:cs="Century Gothic,Arial"/>
          <w:b/>
          <w:bCs/>
          <w:sz w:val="20"/>
        </w:rPr>
        <w:t>wykonanie zastępcze</w:t>
      </w:r>
      <w:r w:rsidRPr="005F09A4">
        <w:rPr>
          <w:rFonts w:ascii="Century Gothic,Arial" w:eastAsia="Century Gothic,Arial" w:hAnsi="Century Gothic,Arial" w:cs="Century Gothic,Arial"/>
          <w:sz w:val="20"/>
        </w:rPr>
        <w:t>) i potrącić poniesione w związku z tym wydatki z Wynagrodzenia.</w:t>
      </w:r>
    </w:p>
    <w:p w14:paraId="7F2F2A1E" w14:textId="77777777" w:rsidR="00FC3C7A" w:rsidRPr="005F09A4" w:rsidRDefault="00FC3C7A">
      <w:pPr>
        <w:numPr>
          <w:ilvl w:val="0"/>
          <w:numId w:val="28"/>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Odbiór Eksploatacyjny:</w:t>
      </w:r>
    </w:p>
    <w:p w14:paraId="4F6FB171" w14:textId="77777777" w:rsidR="00FC3C7A" w:rsidRPr="005F09A4" w:rsidRDefault="00FC3C7A" w:rsidP="002645F1">
      <w:pPr>
        <w:pStyle w:val="BodyText21"/>
        <w:numPr>
          <w:ilvl w:val="0"/>
          <w:numId w:val="5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Odbiór Eksploatacyjny jest dokonywany po zakończeniu przez Wykonawcę całości Robót składających się na Inwestycję, uzyskaniu Pozwolenia na Użytkowanie i po przeprowadzeniu Rozruchu Inwestycji, na podstawie pisemnego zgłoszenia Kierownika Budowy i potwierdzenia tego faktu przez Inspektora Nadzoru Inwestorskiego pisemnym oświadczeniem o gotowości do odbioru,</w:t>
      </w:r>
    </w:p>
    <w:p w14:paraId="0AF70F4D" w14:textId="77777777" w:rsidR="00FC3C7A" w:rsidRPr="005F09A4" w:rsidRDefault="00FC3C7A" w:rsidP="002645F1">
      <w:pPr>
        <w:pStyle w:val="BodyText21"/>
        <w:numPr>
          <w:ilvl w:val="0"/>
          <w:numId w:val="5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Przed zgłoszeniem gotowości do Odbioru Eksploatacyjnego Wykonawca przeprowadza wszystkie wymagane prawem próby i sprawdzenia w ramach Rozruchu, zawiadamiając o nich uprzednio Inspektora Nadzoru Inwestorskiego w terminie umożliwiającym udział przedstawicieli Zamawiającego w tych próbach i sprawdzeniach,</w:t>
      </w:r>
    </w:p>
    <w:p w14:paraId="4312A8E1" w14:textId="6BCA8E41" w:rsidR="00FC3C7A" w:rsidRPr="003A7874" w:rsidRDefault="00FC3C7A" w:rsidP="002645F1">
      <w:pPr>
        <w:pStyle w:val="BodyText21"/>
        <w:numPr>
          <w:ilvl w:val="0"/>
          <w:numId w:val="5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lastRenderedPageBreak/>
        <w:t xml:space="preserve">W celu dokonania Odbioru Eksploatacyjnego Wykonawca przedstawia Zamawiającemu komplet </w:t>
      </w:r>
      <w:r w:rsidR="001C2E15" w:rsidRPr="005F09A4">
        <w:rPr>
          <w:rFonts w:ascii="Century Gothic,Arial" w:eastAsia="Century Gothic,Arial" w:hAnsi="Century Gothic,Arial" w:cs="Century Gothic,Arial"/>
          <w:sz w:val="20"/>
        </w:rPr>
        <w:t>Dokumentacji Powykonawczej</w:t>
      </w:r>
      <w:r w:rsidR="00C87DAB" w:rsidRPr="005F09A4">
        <w:rPr>
          <w:rFonts w:ascii="Century Gothic,Arial" w:eastAsia="Century Gothic,Arial" w:hAnsi="Century Gothic,Arial" w:cs="Century Gothic,Arial"/>
          <w:sz w:val="20"/>
        </w:rPr>
        <w:t>,</w:t>
      </w:r>
      <w:r w:rsidR="001C2E15" w:rsidRPr="005F09A4">
        <w:rPr>
          <w:rFonts w:ascii="Century Gothic,Arial" w:eastAsia="Century Gothic,Arial" w:hAnsi="Century Gothic,Arial" w:cs="Century Gothic,Arial"/>
          <w:sz w:val="20"/>
        </w:rPr>
        <w:t xml:space="preserve"> </w:t>
      </w:r>
      <w:r w:rsidRPr="005F09A4">
        <w:rPr>
          <w:rFonts w:ascii="Century Gothic,Arial" w:eastAsia="Century Gothic,Arial" w:hAnsi="Century Gothic,Arial" w:cs="Century Gothic,Arial"/>
          <w:sz w:val="20"/>
        </w:rPr>
        <w:t>pozwalając</w:t>
      </w:r>
      <w:r w:rsidR="001C2E15" w:rsidRPr="005F09A4">
        <w:rPr>
          <w:rFonts w:ascii="Century Gothic,Arial" w:eastAsia="Century Gothic,Arial" w:hAnsi="Century Gothic,Arial" w:cs="Century Gothic,Arial"/>
          <w:sz w:val="20"/>
        </w:rPr>
        <w:t>ej</w:t>
      </w:r>
      <w:r w:rsidRPr="005F09A4">
        <w:rPr>
          <w:rFonts w:ascii="Century Gothic,Arial" w:eastAsia="Century Gothic,Arial" w:hAnsi="Century Gothic,Arial" w:cs="Century Gothic,Arial"/>
          <w:sz w:val="20"/>
        </w:rPr>
        <w:t xml:space="preserve"> na ocenę prawidłowego wykonania przedmiotu odbioru zgodnie z </w:t>
      </w:r>
      <w:r w:rsidR="00272401" w:rsidRPr="005F09A4">
        <w:rPr>
          <w:rFonts w:ascii="Century Gothic,Arial" w:eastAsia="Century Gothic,Arial" w:hAnsi="Century Gothic,Arial" w:cs="Century Gothic,Arial"/>
          <w:sz w:val="20"/>
        </w:rPr>
        <w:t>SESP</w:t>
      </w:r>
      <w:r w:rsidRPr="005F09A4">
        <w:rPr>
          <w:rFonts w:ascii="Century Gothic,Arial" w:eastAsia="Century Gothic,Arial" w:hAnsi="Century Gothic,Arial" w:cs="Century Gothic,Arial"/>
          <w:sz w:val="20"/>
        </w:rPr>
        <w:t xml:space="preserve">, w szczególności: </w:t>
      </w:r>
      <w:r w:rsidR="00366C58" w:rsidRPr="005F09A4">
        <w:rPr>
          <w:rFonts w:ascii="Century Gothic,Arial" w:eastAsia="Century Gothic,Arial" w:hAnsi="Century Gothic,Arial" w:cs="Century Gothic,Arial"/>
          <w:sz w:val="20"/>
        </w:rPr>
        <w:t>egzemplarz geodezyjnej dokumentacji powykonawczej tożsamej do złożonej we właściwym ośrodku</w:t>
      </w:r>
      <w:r w:rsidRPr="005F09A4">
        <w:rPr>
          <w:rFonts w:ascii="Century Gothic,Arial" w:eastAsia="Century Gothic,Arial" w:hAnsi="Century Gothic,Arial" w:cs="Century Gothic,Arial"/>
          <w:sz w:val="20"/>
        </w:rPr>
        <w:t xml:space="preserve"> dokumentacji geodezyjnej i kartograficznej, schematy technologiczne, protokoły sprawdzeń zgodnie z aktualnymi wzorami wg. SESP, Pozwolenie na Użytkowanie, potwierdzenie przeszkolenia pracowników Zamawiającego w ilości niezbędnej i pozwalającej na przejęcie przez Zamawiającego Inwestycji do eksploatacji, rozliczenia nakładów inwestycyjnych na środki trwałe zgodnie z obowiązującymi u Zamawiającego modelami środków trwałych, tj.: zgodnie ze wzorem </w:t>
      </w:r>
      <w:r w:rsidRPr="003A7874">
        <w:rPr>
          <w:rFonts w:ascii="Century Gothic,Arial" w:eastAsia="Century Gothic,Arial" w:hAnsi="Century Gothic,Arial" w:cs="Century Gothic,Arial"/>
          <w:sz w:val="20"/>
        </w:rPr>
        <w:t xml:space="preserve">stanowiącym </w:t>
      </w:r>
      <w:r w:rsidRPr="003A7874">
        <w:rPr>
          <w:rFonts w:ascii="Century Gothic" w:eastAsia="Century Gothic" w:hAnsi="Century Gothic" w:cs="Century Gothic"/>
          <w:b/>
          <w:bCs/>
          <w:sz w:val="20"/>
        </w:rPr>
        <w:t xml:space="preserve">Załącznik nr </w:t>
      </w:r>
      <w:r w:rsidR="001C2E15" w:rsidRPr="003A7874">
        <w:rPr>
          <w:rFonts w:ascii="Century Gothic" w:eastAsia="Century Gothic" w:hAnsi="Century Gothic" w:cs="Century Gothic"/>
          <w:b/>
          <w:bCs/>
          <w:sz w:val="20"/>
        </w:rPr>
        <w:t>5</w:t>
      </w:r>
      <w:r w:rsidRPr="003A7874">
        <w:rPr>
          <w:rFonts w:ascii="Century Gothic,Arial" w:eastAsia="Century Gothic,Arial" w:hAnsi="Century Gothic,Arial" w:cs="Century Gothic,Arial"/>
          <w:sz w:val="20"/>
        </w:rPr>
        <w:t xml:space="preserve"> </w:t>
      </w:r>
      <w:r w:rsidRPr="003A7874">
        <w:rPr>
          <w:rFonts w:ascii="Century Gothic,Arial" w:eastAsia="Century Gothic,Arial" w:hAnsi="Century Gothic,Arial" w:cs="Century Gothic,Arial"/>
          <w:b/>
          <w:bCs/>
          <w:sz w:val="20"/>
        </w:rPr>
        <w:t>do Umowy</w:t>
      </w:r>
      <w:r w:rsidRPr="003A7874">
        <w:rPr>
          <w:rFonts w:ascii="Century Gothic,Arial" w:eastAsia="Century Gothic,Arial" w:hAnsi="Century Gothic,Arial" w:cs="Century Gothic,Arial"/>
          <w:sz w:val="20"/>
        </w:rPr>
        <w:t>,</w:t>
      </w:r>
    </w:p>
    <w:p w14:paraId="3DE5AA83" w14:textId="77777777" w:rsidR="00FC3C7A" w:rsidRPr="005F09A4" w:rsidRDefault="00FC3C7A" w:rsidP="002645F1">
      <w:pPr>
        <w:pStyle w:val="BodyText21"/>
        <w:numPr>
          <w:ilvl w:val="0"/>
          <w:numId w:val="5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Odbiór Eksploatacyjny jest przeprowadzany przez Komisję Odbiorową. Przewodniczący Komisji Odbiorowej może zaprosić do współpracy rzeczoznawców lub specjalistów branżowych,</w:t>
      </w:r>
    </w:p>
    <w:p w14:paraId="2ECB3736" w14:textId="77777777" w:rsidR="00FC3C7A" w:rsidRPr="005F09A4" w:rsidRDefault="00FC3C7A" w:rsidP="002645F1">
      <w:pPr>
        <w:pStyle w:val="BodyText21"/>
        <w:numPr>
          <w:ilvl w:val="0"/>
          <w:numId w:val="5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O terminie Odbioru Eksploatacyjnego Wykonawca ma obowiązek poinformowania Podwykonawców lub dalszych Podwykonawców, przy udziale których wykonał Inwestycję,</w:t>
      </w:r>
    </w:p>
    <w:p w14:paraId="4511E15E" w14:textId="4F771AB5" w:rsidR="00FC3C7A" w:rsidRPr="005F09A4" w:rsidRDefault="00FC3C7A" w:rsidP="002645F1">
      <w:pPr>
        <w:pStyle w:val="BodyText21"/>
        <w:numPr>
          <w:ilvl w:val="0"/>
          <w:numId w:val="5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Przystąpienie do Odbioru Eksploatacyjnego następuje w terminie nie dłuższym niż </w:t>
      </w:r>
      <w:r w:rsidR="003D7EA8" w:rsidRPr="005F09A4">
        <w:rPr>
          <w:rFonts w:ascii="Century Gothic,Arial" w:eastAsia="Century Gothic,Arial" w:hAnsi="Century Gothic,Arial" w:cs="Century Gothic,Arial"/>
          <w:b/>
          <w:bCs/>
          <w:sz w:val="20"/>
        </w:rPr>
        <w:t>1</w:t>
      </w:r>
      <w:r w:rsidR="00291FAC" w:rsidRPr="005F09A4">
        <w:rPr>
          <w:rFonts w:ascii="Century Gothic,Arial" w:eastAsia="Century Gothic,Arial" w:hAnsi="Century Gothic,Arial" w:cs="Century Gothic,Arial"/>
          <w:b/>
          <w:bCs/>
          <w:sz w:val="20"/>
        </w:rPr>
        <w:t>0</w:t>
      </w:r>
      <w:r w:rsidRPr="005F09A4">
        <w:rPr>
          <w:rFonts w:ascii="Century Gothic" w:eastAsia="Century Gothic" w:hAnsi="Century Gothic" w:cs="Century Gothic"/>
          <w:b/>
          <w:bCs/>
          <w:sz w:val="20"/>
        </w:rPr>
        <w:t xml:space="preserve"> dni</w:t>
      </w:r>
      <w:r w:rsidRPr="005F09A4">
        <w:rPr>
          <w:rFonts w:ascii="Century Gothic,Arial" w:eastAsia="Century Gothic,Arial" w:hAnsi="Century Gothic,Arial" w:cs="Century Gothic,Arial"/>
          <w:sz w:val="20"/>
        </w:rPr>
        <w:t xml:space="preserve"> od dnia zgłoszenia gotowości do odbioru oraz dostarczenia dokumentów, o których mowa w pkt 3 powyżej, </w:t>
      </w:r>
    </w:p>
    <w:p w14:paraId="59FFA951" w14:textId="7018810D" w:rsidR="00FC3C7A" w:rsidRPr="005F09A4" w:rsidRDefault="00FC3C7A" w:rsidP="002645F1">
      <w:pPr>
        <w:pStyle w:val="BodyText21"/>
        <w:numPr>
          <w:ilvl w:val="0"/>
          <w:numId w:val="5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 przypadku spełnienia przez Inwestycję warunków dokonania Odbioru Eksploatacyjnego Komisja Odbiorowa sporządza Protokół Odbioru Eksploatacyjnego niezwłocznie</w:t>
      </w:r>
      <w:r w:rsidR="002B4CC5" w:rsidRPr="005F09A4">
        <w:rPr>
          <w:rFonts w:ascii="Century Gothic,Arial" w:eastAsia="Century Gothic,Arial" w:hAnsi="Century Gothic,Arial" w:cs="Century Gothic,Arial"/>
          <w:sz w:val="20"/>
        </w:rPr>
        <w:t>,</w:t>
      </w:r>
      <w:r w:rsidRPr="005F09A4">
        <w:rPr>
          <w:rFonts w:ascii="Century Gothic,Arial" w:eastAsia="Century Gothic,Arial" w:hAnsi="Century Gothic,Arial" w:cs="Century Gothic,Arial"/>
          <w:sz w:val="20"/>
        </w:rPr>
        <w:t xml:space="preserve"> tj. nie później niż w ciągu </w:t>
      </w:r>
      <w:r w:rsidRPr="005F09A4">
        <w:rPr>
          <w:rFonts w:ascii="Century Gothic" w:eastAsia="Century Gothic" w:hAnsi="Century Gothic" w:cs="Century Gothic"/>
          <w:b/>
          <w:bCs/>
          <w:sz w:val="20"/>
        </w:rPr>
        <w:t xml:space="preserve">7 </w:t>
      </w:r>
      <w:r w:rsidRPr="00406C2B">
        <w:rPr>
          <w:rFonts w:ascii="Century Gothic" w:eastAsia="Century Gothic" w:hAnsi="Century Gothic" w:cs="Century Gothic"/>
          <w:b/>
          <w:bCs/>
          <w:sz w:val="20"/>
        </w:rPr>
        <w:t>dni</w:t>
      </w:r>
      <w:r w:rsidRPr="00406C2B">
        <w:rPr>
          <w:rFonts w:ascii="Century Gothic,Arial" w:eastAsia="Century Gothic,Arial" w:hAnsi="Century Gothic,Arial" w:cs="Century Gothic,Arial"/>
          <w:sz w:val="20"/>
        </w:rPr>
        <w:t xml:space="preserve"> roboczych</w:t>
      </w:r>
      <w:r w:rsidRPr="005F09A4">
        <w:rPr>
          <w:rFonts w:ascii="Century Gothic,Arial" w:eastAsia="Century Gothic,Arial" w:hAnsi="Century Gothic,Arial" w:cs="Century Gothic,Arial"/>
          <w:sz w:val="20"/>
        </w:rPr>
        <w:t xml:space="preserve"> od daty rozpoczęcia Odbioru Eksploatacyjnego</w:t>
      </w:r>
      <w:r w:rsidR="00FA6161" w:rsidRPr="005F09A4">
        <w:rPr>
          <w:rFonts w:ascii="Century Gothic,Arial" w:eastAsia="Century Gothic,Arial" w:hAnsi="Century Gothic,Arial" w:cs="Century Gothic,Arial"/>
          <w:sz w:val="20"/>
        </w:rPr>
        <w:t xml:space="preserve">. </w:t>
      </w:r>
      <w:r w:rsidR="001C2E15" w:rsidRPr="005F09A4">
        <w:rPr>
          <w:rFonts w:ascii="Century Gothic,Arial" w:eastAsia="Century Gothic,Arial" w:hAnsi="Century Gothic,Arial" w:cs="Century Gothic,Arial"/>
          <w:sz w:val="20"/>
        </w:rPr>
        <w:t>Za datę dokonania Odbioru  Eksploatacyjnego uznaje się datę wskazaną w protokole Odbioru Eksploatacyjnego</w:t>
      </w:r>
      <w:r w:rsidR="00FA6161" w:rsidRPr="005F09A4">
        <w:rPr>
          <w:rFonts w:ascii="Century Gothic,Arial" w:eastAsia="Century Gothic,Arial" w:hAnsi="Century Gothic,Arial" w:cs="Century Gothic,Arial"/>
          <w:sz w:val="20"/>
        </w:rPr>
        <w:t>.</w:t>
      </w:r>
    </w:p>
    <w:p w14:paraId="400F5DEB" w14:textId="2E989872" w:rsidR="00FC3C7A" w:rsidRPr="005F09A4" w:rsidRDefault="00FC3C7A" w:rsidP="002645F1">
      <w:pPr>
        <w:pStyle w:val="BodyText21"/>
        <w:numPr>
          <w:ilvl w:val="0"/>
          <w:numId w:val="5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W przypadku stwierdzenia w toku Odbioru Eksploatacyjnego, że Inwestycja lub jej część nie spełnia warunków dokonania Odbioru Eksploatacyjnego (w szczególności z powodu nienależytego wykonania, wystąpienia Wad uniemożliwiających lub </w:t>
      </w:r>
      <w:r w:rsidR="001C2E15" w:rsidRPr="005F09A4">
        <w:rPr>
          <w:rFonts w:ascii="Century Gothic,Arial" w:eastAsia="Century Gothic,Arial" w:hAnsi="Century Gothic,Arial" w:cs="Century Gothic,Arial"/>
          <w:sz w:val="20"/>
        </w:rPr>
        <w:t xml:space="preserve">w sposób istotny </w:t>
      </w:r>
      <w:r w:rsidRPr="005F09A4">
        <w:rPr>
          <w:rFonts w:ascii="Century Gothic,Arial" w:eastAsia="Century Gothic,Arial" w:hAnsi="Century Gothic,Arial" w:cs="Century Gothic,Arial"/>
          <w:sz w:val="20"/>
        </w:rPr>
        <w:t xml:space="preserve">utrudniających korzystanie z Inwestycji lub jej części, nieprzeprowadzenia wymaganych prób i sprawdzeń, braku wszystkich wymaganych dokumentów) Zamawiający </w:t>
      </w:r>
      <w:r w:rsidR="001C2E15" w:rsidRPr="005F09A4">
        <w:rPr>
          <w:rFonts w:ascii="Century Gothic,Arial" w:eastAsia="Century Gothic,Arial" w:hAnsi="Century Gothic,Arial" w:cs="Century Gothic,Arial"/>
          <w:sz w:val="20"/>
        </w:rPr>
        <w:t>odmawia</w:t>
      </w:r>
      <w:r w:rsidRPr="005F09A4">
        <w:rPr>
          <w:rFonts w:ascii="Century Gothic,Arial" w:eastAsia="Century Gothic,Arial" w:hAnsi="Century Gothic,Arial" w:cs="Century Gothic,Arial"/>
          <w:sz w:val="20"/>
        </w:rPr>
        <w:t xml:space="preserve"> dokonania Odbioru Eksploatacyjnego, </w:t>
      </w:r>
      <w:r w:rsidR="001C2E15" w:rsidRPr="005F09A4">
        <w:rPr>
          <w:rFonts w:ascii="Century Gothic,Arial" w:eastAsia="Century Gothic,Arial" w:hAnsi="Century Gothic,Arial" w:cs="Century Gothic,Arial"/>
          <w:sz w:val="20"/>
        </w:rPr>
        <w:t xml:space="preserve">podpisując odpowiednią część protokołu Odbioru Eksploatacyjnego, sporządzając wykaz </w:t>
      </w:r>
      <w:r w:rsidR="001C2E15" w:rsidRPr="00902095">
        <w:rPr>
          <w:rFonts w:ascii="Century Gothic,Arial" w:eastAsia="Century Gothic,Arial" w:hAnsi="Century Gothic,Arial" w:cs="Century Gothic,Arial"/>
          <w:sz w:val="20"/>
        </w:rPr>
        <w:t>Wad</w:t>
      </w:r>
      <w:r w:rsidR="00DF6B03" w:rsidRPr="00902095">
        <w:rPr>
          <w:rFonts w:ascii="Century Gothic,Arial" w:eastAsia="Century Gothic,Arial" w:hAnsi="Century Gothic,Arial" w:cs="Century Gothic,Arial"/>
          <w:sz w:val="20"/>
        </w:rPr>
        <w:t xml:space="preserve"> istotnych</w:t>
      </w:r>
      <w:r w:rsidR="001C2E15" w:rsidRPr="00902095">
        <w:rPr>
          <w:rFonts w:ascii="Century Gothic,Arial" w:eastAsia="Century Gothic,Arial" w:hAnsi="Century Gothic,Arial" w:cs="Century Gothic,Arial"/>
          <w:sz w:val="20"/>
        </w:rPr>
        <w:t xml:space="preserve"> oraz</w:t>
      </w:r>
      <w:r w:rsidR="001C2E15" w:rsidRPr="005F09A4">
        <w:rPr>
          <w:rFonts w:ascii="Century Gothic,Arial" w:eastAsia="Century Gothic,Arial" w:hAnsi="Century Gothic,Arial" w:cs="Century Gothic,Arial"/>
          <w:sz w:val="20"/>
        </w:rPr>
        <w:t xml:space="preserve"> wyznaczając Wykonawcy termin do ich usunięcia, a po jego upływie Wykonawca zobowiązany jest do ponownego zgłoszenia do odbioru zgodnie z pkt 6</w:t>
      </w:r>
      <w:r w:rsidR="001047D6" w:rsidRPr="005F09A4">
        <w:rPr>
          <w:rFonts w:ascii="Century Gothic,Arial" w:eastAsia="Century Gothic,Arial" w:hAnsi="Century Gothic,Arial" w:cs="Century Gothic,Arial"/>
          <w:sz w:val="20"/>
        </w:rPr>
        <w:t>)</w:t>
      </w:r>
      <w:r w:rsidR="001C2E15" w:rsidRPr="005F09A4">
        <w:rPr>
          <w:rFonts w:ascii="Century Gothic,Arial" w:eastAsia="Century Gothic,Arial" w:hAnsi="Century Gothic,Arial" w:cs="Century Gothic,Arial"/>
          <w:sz w:val="20"/>
        </w:rPr>
        <w:t xml:space="preserve"> i 7</w:t>
      </w:r>
      <w:r w:rsidR="001047D6" w:rsidRPr="005F09A4">
        <w:rPr>
          <w:rFonts w:ascii="Century Gothic,Arial" w:eastAsia="Century Gothic,Arial" w:hAnsi="Century Gothic,Arial" w:cs="Century Gothic,Arial"/>
          <w:sz w:val="20"/>
        </w:rPr>
        <w:t>)</w:t>
      </w:r>
      <w:r w:rsidR="001C2E15" w:rsidRPr="005F09A4">
        <w:rPr>
          <w:rFonts w:ascii="Century Gothic,Arial" w:eastAsia="Century Gothic,Arial" w:hAnsi="Century Gothic,Arial" w:cs="Century Gothic,Arial"/>
          <w:sz w:val="20"/>
        </w:rPr>
        <w:t xml:space="preserve"> powyżej</w:t>
      </w:r>
      <w:r w:rsidR="001047D6" w:rsidRPr="005F09A4">
        <w:rPr>
          <w:rFonts w:ascii="Century Gothic,Arial" w:eastAsia="Century Gothic,Arial" w:hAnsi="Century Gothic,Arial" w:cs="Century Gothic,Arial"/>
          <w:sz w:val="20"/>
        </w:rPr>
        <w:t xml:space="preserve">, </w:t>
      </w:r>
    </w:p>
    <w:p w14:paraId="2892E3E1" w14:textId="0D42A961" w:rsidR="00FC3C7A" w:rsidRPr="005F09A4" w:rsidRDefault="00FC3C7A" w:rsidP="002645F1">
      <w:pPr>
        <w:pStyle w:val="BodyText21"/>
        <w:numPr>
          <w:ilvl w:val="0"/>
          <w:numId w:val="5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W przypadku stwierdzenia w toku Odbioru Eksploatacyjnego nieistotnych Wad </w:t>
      </w:r>
      <w:r w:rsidR="00781786">
        <w:rPr>
          <w:rFonts w:ascii="Century Gothic,Arial" w:eastAsia="Century Gothic,Arial" w:hAnsi="Century Gothic,Arial" w:cs="Century Gothic,Arial"/>
          <w:sz w:val="20"/>
        </w:rPr>
        <w:t>P</w:t>
      </w:r>
      <w:r w:rsidRPr="005F09A4">
        <w:rPr>
          <w:rFonts w:ascii="Century Gothic,Arial" w:eastAsia="Century Gothic,Arial" w:hAnsi="Century Gothic,Arial" w:cs="Century Gothic,Arial"/>
          <w:sz w:val="20"/>
        </w:rPr>
        <w:t xml:space="preserve">rzedmiotu Umowy (niewarunkujących Odbioru Eksploatacyjnego), </w:t>
      </w:r>
      <w:r w:rsidR="001047D6" w:rsidRPr="005F09A4">
        <w:rPr>
          <w:rFonts w:ascii="Century Gothic,Arial" w:eastAsia="Century Gothic,Arial" w:hAnsi="Century Gothic,Arial" w:cs="Century Gothic,Arial"/>
          <w:sz w:val="20"/>
        </w:rPr>
        <w:t>Zamawiający sporządza wykaz nieistotnych Wad wyznaczając termin na ich usunięcie, dokonuje</w:t>
      </w:r>
      <w:r w:rsidRPr="005F09A4">
        <w:rPr>
          <w:rFonts w:ascii="Century Gothic,Arial" w:eastAsia="Century Gothic,Arial" w:hAnsi="Century Gothic,Arial" w:cs="Century Gothic,Arial"/>
          <w:sz w:val="20"/>
        </w:rPr>
        <w:t xml:space="preserve"> Odbioru Eksploatacyjnego</w:t>
      </w:r>
      <w:r w:rsidR="001047D6" w:rsidRPr="005F09A4">
        <w:rPr>
          <w:rFonts w:ascii="Century Gothic,Arial" w:eastAsia="Century Gothic,Arial" w:hAnsi="Century Gothic,Arial" w:cs="Century Gothic,Arial"/>
          <w:sz w:val="20"/>
        </w:rPr>
        <w:t xml:space="preserve"> i podpisuje protokół Odbioru Eksploatacyjnego. Potwierdzenie </w:t>
      </w:r>
      <w:r w:rsidR="001047D6" w:rsidRPr="005F09A4">
        <w:rPr>
          <w:rFonts w:ascii="Century Gothic,Arial" w:eastAsia="Century Gothic,Arial" w:hAnsi="Century Gothic,Arial" w:cs="Century Gothic,Arial"/>
          <w:sz w:val="20"/>
        </w:rPr>
        <w:lastRenderedPageBreak/>
        <w:t xml:space="preserve">usunięcia nieistotnych Wad zostanie dokonane w terminie </w:t>
      </w:r>
      <w:r w:rsidR="001047D6" w:rsidRPr="005F09A4">
        <w:rPr>
          <w:rFonts w:ascii="Century Gothic,Arial" w:eastAsia="Century Gothic,Arial" w:hAnsi="Century Gothic,Arial" w:cs="Century Gothic,Arial"/>
          <w:b/>
          <w:bCs/>
          <w:sz w:val="20"/>
        </w:rPr>
        <w:t>7 dni</w:t>
      </w:r>
      <w:r w:rsidR="001047D6" w:rsidRPr="005F09A4">
        <w:rPr>
          <w:rFonts w:ascii="Century Gothic,Arial" w:eastAsia="Century Gothic,Arial" w:hAnsi="Century Gothic,Arial" w:cs="Century Gothic,Arial"/>
          <w:sz w:val="20"/>
        </w:rPr>
        <w:t xml:space="preserve"> roboczych od zgłoszenia przez Wykonawcę o ich  usunięciu.  Usunięcie nieistotnych Wad zostanie potwierdzone notatką, stanowiącą załącznik do protokołu Odbioru Eksploatacyjnego. </w:t>
      </w:r>
      <w:r w:rsidRPr="005F09A4">
        <w:rPr>
          <w:rFonts w:ascii="Century Gothic,Arial" w:eastAsia="Century Gothic,Arial" w:hAnsi="Century Gothic,Arial" w:cs="Century Gothic,Arial"/>
          <w:sz w:val="20"/>
        </w:rPr>
        <w:t>Jeżeli Wykonawca</w:t>
      </w:r>
      <w:r w:rsidR="00FB7562" w:rsidRPr="005F09A4">
        <w:rPr>
          <w:rFonts w:ascii="Century Gothic,Arial" w:eastAsia="Century Gothic,Arial" w:hAnsi="Century Gothic,Arial" w:cs="Century Gothic,Arial"/>
          <w:sz w:val="20"/>
        </w:rPr>
        <w:t>,</w:t>
      </w:r>
      <w:r w:rsidRPr="005F09A4">
        <w:rPr>
          <w:rFonts w:ascii="Century Gothic,Arial" w:eastAsia="Century Gothic,Arial" w:hAnsi="Century Gothic,Arial" w:cs="Century Gothic,Arial"/>
          <w:sz w:val="20"/>
        </w:rPr>
        <w:t xml:space="preserve"> </w:t>
      </w:r>
      <w:r w:rsidR="00FB7562" w:rsidRPr="005F09A4">
        <w:rPr>
          <w:rFonts w:ascii="Century Gothic,Arial" w:eastAsia="Century Gothic,Arial" w:hAnsi="Century Gothic,Arial" w:cs="Century Gothic,Arial"/>
          <w:sz w:val="20"/>
        </w:rPr>
        <w:t xml:space="preserve">z przyczyn leżących po jego stronie, </w:t>
      </w:r>
      <w:r w:rsidRPr="005F09A4">
        <w:rPr>
          <w:rFonts w:ascii="Century Gothic,Arial" w:eastAsia="Century Gothic,Arial" w:hAnsi="Century Gothic,Arial" w:cs="Century Gothic,Arial"/>
          <w:sz w:val="20"/>
        </w:rPr>
        <w:t>nie usunie Wad w terminie lub w sposób ustalony w Protokole Odbioru Eksploatacyjnego, Zamawiający, po uprzednim powiadomieniu Wykonawcy, jest uprawniony do zlecenia usunięcia Wad, bez uzyskania zgody sądu, podmiotowi trzeciemu na koszt i ryzyko Wykonawcy (</w:t>
      </w:r>
      <w:r w:rsidRPr="005F09A4">
        <w:rPr>
          <w:rFonts w:ascii="Century Gothic,Arial" w:eastAsia="Century Gothic,Arial" w:hAnsi="Century Gothic,Arial" w:cs="Century Gothic,Arial"/>
          <w:b/>
          <w:bCs/>
          <w:sz w:val="20"/>
        </w:rPr>
        <w:t>wykonanie zastępcze</w:t>
      </w:r>
      <w:r w:rsidRPr="005F09A4">
        <w:rPr>
          <w:rFonts w:ascii="Century Gothic,Arial" w:eastAsia="Century Gothic,Arial" w:hAnsi="Century Gothic,Arial" w:cs="Century Gothic,Arial"/>
          <w:sz w:val="20"/>
        </w:rPr>
        <w:t>) i potrącić poniesione w związku z tym wydatki z Wynagrodzenia.</w:t>
      </w:r>
    </w:p>
    <w:p w14:paraId="263CEA9C" w14:textId="77777777" w:rsidR="00FC3C7A" w:rsidRPr="005F09A4" w:rsidRDefault="00FC3C7A">
      <w:pPr>
        <w:numPr>
          <w:ilvl w:val="0"/>
          <w:numId w:val="28"/>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Odbiór Końcowy:</w:t>
      </w:r>
    </w:p>
    <w:p w14:paraId="0A011B2C" w14:textId="77777777" w:rsidR="00FC3C7A" w:rsidRPr="005F09A4" w:rsidRDefault="00FC3C7A" w:rsidP="002645F1">
      <w:pPr>
        <w:pStyle w:val="BodyText21"/>
        <w:numPr>
          <w:ilvl w:val="0"/>
          <w:numId w:val="57"/>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Odbiór Końcowy jest dokonywany po wypełnieniu wszystkich obowiązków wynikających z Umowy i obciążających Wykonawcę, w tym usunięciu Wad stwierdzonych w toku Odbioru Eksploatacyjnego, na podstawie oświadczenia Kierownika Projektu Wykonawcy i potwierdzenia tego faktu przez Inspektora Nadzoru Inwestorskiego,</w:t>
      </w:r>
    </w:p>
    <w:p w14:paraId="677C18CF" w14:textId="21D11E22" w:rsidR="00FC3C7A" w:rsidRPr="005F09A4" w:rsidRDefault="00F934C8" w:rsidP="002645F1">
      <w:pPr>
        <w:pStyle w:val="BodyText21"/>
        <w:numPr>
          <w:ilvl w:val="0"/>
          <w:numId w:val="57"/>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Warunkiem Odbioru Końcowego jest wypełnienie wszystkich obowiązków wynikających z Umowy i obciążających Wykonawcę za wyjątkiem obowiązków wynikających z rękojmi i gwarancji, w szczególności dokonanie Odbioru Eksploatacyjnego, dokonanie rozliczenia i zwrot niewykorzystanych Dostaw Inwestorskich, </w:t>
      </w:r>
      <w:r w:rsidR="003D7EA8" w:rsidRPr="005F09A4">
        <w:rPr>
          <w:rFonts w:ascii="Century Gothic,Arial" w:eastAsia="Century Gothic,Arial" w:hAnsi="Century Gothic,Arial" w:cs="Century Gothic,Arial"/>
          <w:sz w:val="20"/>
        </w:rPr>
        <w:t>pełne rozliczenie końcowe</w:t>
      </w:r>
      <w:r w:rsidRPr="005F09A4">
        <w:rPr>
          <w:rFonts w:ascii="Century Gothic,Arial" w:eastAsia="Century Gothic,Arial" w:hAnsi="Century Gothic,Arial" w:cs="Century Gothic,Arial"/>
          <w:sz w:val="20"/>
        </w:rPr>
        <w:t xml:space="preserve"> Podwykonawców i dalszych Podwykonawców</w:t>
      </w:r>
      <w:r w:rsidR="00FC3C7A" w:rsidRPr="005F09A4">
        <w:rPr>
          <w:rFonts w:ascii="Century Gothic,Arial" w:eastAsia="Century Gothic,Arial" w:hAnsi="Century Gothic,Arial" w:cs="Century Gothic,Arial"/>
          <w:sz w:val="20"/>
        </w:rPr>
        <w:t>,</w:t>
      </w:r>
    </w:p>
    <w:p w14:paraId="1ED0B563" w14:textId="77777777" w:rsidR="00FC3C7A" w:rsidRPr="005F09A4" w:rsidRDefault="00FC3C7A" w:rsidP="002645F1">
      <w:pPr>
        <w:pStyle w:val="BodyText21"/>
        <w:numPr>
          <w:ilvl w:val="0"/>
          <w:numId w:val="57"/>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Przystąpienie do Odbioru Końcowego następuje w terminie nie dłuższym niż </w:t>
      </w:r>
      <w:r w:rsidRPr="005F09A4">
        <w:rPr>
          <w:rFonts w:ascii="Century Gothic" w:eastAsia="Century Gothic" w:hAnsi="Century Gothic" w:cs="Century Gothic"/>
          <w:b/>
          <w:bCs/>
          <w:sz w:val="20"/>
        </w:rPr>
        <w:t>7 dni</w:t>
      </w:r>
      <w:r w:rsidRPr="005F09A4">
        <w:rPr>
          <w:rFonts w:ascii="Century Gothic,Arial" w:eastAsia="Century Gothic,Arial" w:hAnsi="Century Gothic,Arial" w:cs="Century Gothic,Arial"/>
          <w:sz w:val="20"/>
        </w:rPr>
        <w:t xml:space="preserve"> roboczych od dnia zgłoszenia gotowości do odbioru,</w:t>
      </w:r>
    </w:p>
    <w:p w14:paraId="47CB57ED" w14:textId="02A929E4" w:rsidR="00FC3C7A" w:rsidRPr="005F09A4" w:rsidRDefault="00FC3C7A" w:rsidP="002645F1">
      <w:pPr>
        <w:pStyle w:val="BodyText21"/>
        <w:numPr>
          <w:ilvl w:val="0"/>
          <w:numId w:val="57"/>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 przypadku spełnienia przez Inwestycję warunków dokonania Odbioru Końcowego Strony sporządzą Protokół Odbioru Końcowego niezwłocznie</w:t>
      </w:r>
      <w:r w:rsidR="007566FC" w:rsidRPr="005F09A4">
        <w:rPr>
          <w:rFonts w:ascii="Century Gothic,Arial" w:eastAsia="Century Gothic,Arial" w:hAnsi="Century Gothic,Arial" w:cs="Century Gothic,Arial"/>
          <w:sz w:val="20"/>
        </w:rPr>
        <w:t>,</w:t>
      </w:r>
      <w:r w:rsidRPr="005F09A4">
        <w:rPr>
          <w:rFonts w:ascii="Century Gothic,Arial" w:eastAsia="Century Gothic,Arial" w:hAnsi="Century Gothic,Arial" w:cs="Century Gothic,Arial"/>
          <w:sz w:val="20"/>
        </w:rPr>
        <w:t xml:space="preserve"> tj. nie później niż w ciągu </w:t>
      </w:r>
      <w:r w:rsidRPr="005F09A4">
        <w:rPr>
          <w:rFonts w:ascii="Century Gothic" w:eastAsia="Century Gothic" w:hAnsi="Century Gothic" w:cs="Century Gothic"/>
          <w:b/>
          <w:bCs/>
          <w:sz w:val="20"/>
        </w:rPr>
        <w:t>7 dni</w:t>
      </w:r>
      <w:r w:rsidRPr="005F09A4">
        <w:rPr>
          <w:rFonts w:ascii="Century Gothic,Arial" w:eastAsia="Century Gothic,Arial" w:hAnsi="Century Gothic,Arial" w:cs="Century Gothic,Arial"/>
          <w:sz w:val="20"/>
        </w:rPr>
        <w:t xml:space="preserve"> roboczych od daty rozpoczęcia Odbioru Końcowego</w:t>
      </w:r>
      <w:r w:rsidR="001047D6" w:rsidRPr="005F09A4">
        <w:rPr>
          <w:rFonts w:ascii="Century Gothic,Arial" w:eastAsia="Century Gothic,Arial" w:hAnsi="Century Gothic,Arial" w:cs="Century Gothic,Arial"/>
          <w:sz w:val="20"/>
        </w:rPr>
        <w:t>. Za datę dokonania Odbioru Końcowego uznaje się datę wskazaną w protokole Odbioru Końcowego</w:t>
      </w:r>
    </w:p>
    <w:p w14:paraId="5EF90B71" w14:textId="0F200AE3" w:rsidR="00FC3C7A" w:rsidRPr="005F09A4" w:rsidRDefault="00FC3C7A" w:rsidP="002645F1">
      <w:pPr>
        <w:pStyle w:val="BodyText21"/>
        <w:numPr>
          <w:ilvl w:val="0"/>
          <w:numId w:val="57"/>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 przypadku stwierdzenia w toku czynności Odbioru Końcowego, że nie wszystkie obowiązki umowne zostały przez Wykonawcę zrealizowane,</w:t>
      </w:r>
      <w:r w:rsidR="00DF6B03" w:rsidRPr="005F09A4">
        <w:rPr>
          <w:rFonts w:ascii="Century Gothic,Arial" w:eastAsia="Century Gothic,Arial" w:hAnsi="Century Gothic,Arial" w:cs="Century Gothic,Arial"/>
          <w:sz w:val="20"/>
        </w:rPr>
        <w:t xml:space="preserve"> </w:t>
      </w:r>
      <w:r w:rsidR="00252557" w:rsidRPr="005F09A4">
        <w:rPr>
          <w:rFonts w:ascii="Century Gothic,Arial" w:eastAsia="Century Gothic,Arial" w:hAnsi="Century Gothic,Arial" w:cs="Century Gothic,Arial"/>
          <w:sz w:val="20"/>
        </w:rPr>
        <w:t>(</w:t>
      </w:r>
      <w:r w:rsidR="00DF6B03" w:rsidRPr="005F09A4">
        <w:rPr>
          <w:rFonts w:ascii="Century Gothic,Arial" w:eastAsia="Century Gothic,Arial" w:hAnsi="Century Gothic,Arial" w:cs="Century Gothic,Arial"/>
          <w:sz w:val="20"/>
        </w:rPr>
        <w:t xml:space="preserve">w </w:t>
      </w:r>
      <w:r w:rsidR="00252557" w:rsidRPr="005F09A4">
        <w:rPr>
          <w:rFonts w:ascii="Century Gothic,Arial" w:eastAsia="Century Gothic,Arial" w:hAnsi="Century Gothic,Arial" w:cs="Century Gothic,Arial"/>
          <w:sz w:val="20"/>
        </w:rPr>
        <w:t xml:space="preserve">szczególności w </w:t>
      </w:r>
      <w:r w:rsidR="00DF6B03" w:rsidRPr="005F09A4">
        <w:rPr>
          <w:rFonts w:ascii="Century Gothic,Arial" w:eastAsia="Century Gothic,Arial" w:hAnsi="Century Gothic,Arial" w:cs="Century Gothic,Arial"/>
          <w:sz w:val="20"/>
        </w:rPr>
        <w:t>przypadku wystąpienia Wad istotnych</w:t>
      </w:r>
      <w:r w:rsidR="00252557" w:rsidRPr="005F09A4">
        <w:rPr>
          <w:rFonts w:ascii="Century Gothic,Arial" w:eastAsia="Century Gothic,Arial" w:hAnsi="Century Gothic,Arial" w:cs="Century Gothic,Arial"/>
          <w:sz w:val="20"/>
        </w:rPr>
        <w:t>)</w:t>
      </w:r>
      <w:r w:rsidR="00FD5CED">
        <w:rPr>
          <w:rFonts w:ascii="Century Gothic,Arial" w:eastAsia="Century Gothic,Arial" w:hAnsi="Century Gothic,Arial" w:cs="Century Gothic,Arial"/>
          <w:sz w:val="20"/>
        </w:rPr>
        <w:t>,</w:t>
      </w:r>
      <w:r w:rsidRPr="005F09A4">
        <w:rPr>
          <w:rFonts w:ascii="Century Gothic,Arial" w:eastAsia="Century Gothic,Arial" w:hAnsi="Century Gothic,Arial" w:cs="Century Gothic,Arial"/>
          <w:sz w:val="20"/>
        </w:rPr>
        <w:t xml:space="preserve"> Zamawiający może</w:t>
      </w:r>
      <w:r w:rsidRPr="005F09A4">
        <w:rPr>
          <w:rFonts w:ascii="Century Gothic" w:eastAsia="Century Gothic" w:hAnsi="Century Gothic" w:cs="Century Gothic"/>
          <w:sz w:val="20"/>
        </w:rPr>
        <w:t xml:space="preserve"> </w:t>
      </w:r>
      <w:r w:rsidRPr="005F09A4">
        <w:rPr>
          <w:rFonts w:ascii="Century Gothic,Arial" w:eastAsia="Century Gothic,Arial" w:hAnsi="Century Gothic,Arial" w:cs="Century Gothic,Arial"/>
          <w:sz w:val="20"/>
        </w:rPr>
        <w:t>odmówić dokonania Odbioru Końcowego</w:t>
      </w:r>
      <w:r w:rsidR="00291FAC" w:rsidRPr="005F09A4">
        <w:rPr>
          <w:rFonts w:ascii="Century Gothic,Arial" w:eastAsia="Century Gothic,Arial" w:hAnsi="Century Gothic,Arial" w:cs="Century Gothic,Arial"/>
          <w:sz w:val="20"/>
        </w:rPr>
        <w:t xml:space="preserve"> lub przerwać Odbiór Końcowy, wyznaczając Wykonawcy termin do wykonania wszystkich obowiązków umownych, które nie zostały przez Wykonawcę zre</w:t>
      </w:r>
      <w:r w:rsidR="0017630D" w:rsidRPr="005F09A4">
        <w:rPr>
          <w:rFonts w:ascii="Century Gothic,Arial" w:eastAsia="Century Gothic,Arial" w:hAnsi="Century Gothic,Arial" w:cs="Century Gothic,Arial"/>
          <w:sz w:val="20"/>
        </w:rPr>
        <w:t>a</w:t>
      </w:r>
      <w:r w:rsidR="001B5323" w:rsidRPr="005F09A4">
        <w:rPr>
          <w:rFonts w:ascii="Century Gothic,Arial" w:eastAsia="Century Gothic,Arial" w:hAnsi="Century Gothic,Arial" w:cs="Century Gothic,Arial"/>
          <w:sz w:val="20"/>
        </w:rPr>
        <w:t>liz</w:t>
      </w:r>
      <w:r w:rsidR="00291FAC" w:rsidRPr="005F09A4">
        <w:rPr>
          <w:rFonts w:ascii="Century Gothic,Arial" w:eastAsia="Century Gothic,Arial" w:hAnsi="Century Gothic,Arial" w:cs="Century Gothic,Arial"/>
          <w:sz w:val="20"/>
        </w:rPr>
        <w:t>owane, a po jego upływie powrócić do wykonywania czynności Odbioru Końcowego.</w:t>
      </w:r>
      <w:r w:rsidR="00706081" w:rsidRPr="005F09A4">
        <w:rPr>
          <w:rFonts w:ascii="Century Gothic" w:eastAsia="Century Gothic" w:hAnsi="Century Gothic" w:cs="Century Gothic"/>
          <w:sz w:val="20"/>
        </w:rPr>
        <w:t xml:space="preserve"> Strony ustalają, że nieistotne Wady </w:t>
      </w:r>
      <w:r w:rsidR="007566FC" w:rsidRPr="005F09A4">
        <w:rPr>
          <w:rFonts w:ascii="Century Gothic" w:eastAsia="Century Gothic" w:hAnsi="Century Gothic" w:cs="Century Gothic"/>
          <w:sz w:val="20"/>
        </w:rPr>
        <w:t>P</w:t>
      </w:r>
      <w:r w:rsidR="00706081" w:rsidRPr="005F09A4">
        <w:rPr>
          <w:rFonts w:ascii="Century Gothic" w:eastAsia="Century Gothic" w:hAnsi="Century Gothic" w:cs="Century Gothic"/>
          <w:sz w:val="20"/>
        </w:rPr>
        <w:t xml:space="preserve">rzedmiotu Umowy (niewarunkujące Odbioru Końcowego i nie wpływające na prawidłową eksploatacje Inwestycji) nie będą stanowiły podstawy do odmowy ze strony Zamawiającego podpisania Protokołu Odbioru Końcowego. W przypadku stwierdzenia w toku Odbioru Końcowego takich nieistotnych Wad, Strony uzgadniają w treści Protokołu Odbioru Końcowego wykaz Wad nieistotnych, termin i sposób usunięcia Wad. Termin ten nie może być dłuższy, niż </w:t>
      </w:r>
      <w:r w:rsidR="00706081" w:rsidRPr="005F09A4">
        <w:rPr>
          <w:rFonts w:ascii="Century Gothic" w:eastAsia="Century Gothic" w:hAnsi="Century Gothic" w:cs="Century Gothic"/>
          <w:b/>
          <w:bCs/>
          <w:sz w:val="20"/>
        </w:rPr>
        <w:t>30 dni</w:t>
      </w:r>
      <w:r w:rsidR="00706081" w:rsidRPr="005F09A4">
        <w:rPr>
          <w:rFonts w:ascii="Century Gothic" w:eastAsia="Century Gothic" w:hAnsi="Century Gothic" w:cs="Century Gothic"/>
          <w:sz w:val="20"/>
        </w:rPr>
        <w:t xml:space="preserve"> po dacie </w:t>
      </w:r>
      <w:r w:rsidR="00706081" w:rsidRPr="005F09A4">
        <w:rPr>
          <w:rFonts w:ascii="Century Gothic" w:eastAsia="Century Gothic" w:hAnsi="Century Gothic" w:cs="Century Gothic"/>
          <w:sz w:val="20"/>
        </w:rPr>
        <w:lastRenderedPageBreak/>
        <w:t xml:space="preserve">Odbioru Końcowego. Wykonawca usuwa Wady w ramach obowiązków z gwarancji i </w:t>
      </w:r>
      <w:r w:rsidR="00706081" w:rsidRPr="003A7874">
        <w:rPr>
          <w:rFonts w:ascii="Century Gothic" w:eastAsia="Century Gothic" w:hAnsi="Century Gothic" w:cs="Century Gothic"/>
          <w:sz w:val="20"/>
        </w:rPr>
        <w:t xml:space="preserve">rękojmi. </w:t>
      </w:r>
      <w:r w:rsidR="00DA15EB" w:rsidRPr="003A7874">
        <w:rPr>
          <w:rFonts w:ascii="Century Gothic" w:eastAsia="Century Gothic" w:hAnsi="Century Gothic" w:cs="Century Gothic"/>
          <w:sz w:val="20"/>
        </w:rPr>
        <w:t>Postanowienia art. 18-19 i 23 Umowy stosuje się</w:t>
      </w:r>
      <w:r w:rsidR="00DA15EB" w:rsidRPr="005F09A4">
        <w:rPr>
          <w:rFonts w:ascii="Century Gothic" w:eastAsia="Century Gothic" w:hAnsi="Century Gothic" w:cs="Century Gothic"/>
          <w:sz w:val="20"/>
        </w:rPr>
        <w:t xml:space="preserve"> odpowiednio.</w:t>
      </w:r>
      <w:r w:rsidR="003D78DD" w:rsidRPr="005F09A4">
        <w:rPr>
          <w:rStyle w:val="Odwoaniedokomentarza"/>
        </w:rPr>
        <w:t xml:space="preserve"> </w:t>
      </w:r>
    </w:p>
    <w:p w14:paraId="1338E0EB" w14:textId="77777777" w:rsidR="00FC3C7A" w:rsidRPr="005F09A4" w:rsidRDefault="00FC3C7A">
      <w:pPr>
        <w:numPr>
          <w:ilvl w:val="0"/>
          <w:numId w:val="28"/>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Odbiór Ostateczny (Pogwarancyjny):</w:t>
      </w:r>
    </w:p>
    <w:p w14:paraId="08195C4F" w14:textId="77777777" w:rsidR="00FC3C7A" w:rsidRPr="005F09A4" w:rsidRDefault="00FC3C7A" w:rsidP="002645F1">
      <w:pPr>
        <w:pStyle w:val="BodyText21"/>
        <w:numPr>
          <w:ilvl w:val="0"/>
          <w:numId w:val="58"/>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Odbiór Ostateczny służy ocenie jakości wykonania Inwestycji po usunięciu przez Wykonawcę wszystkich Wad Inwestycji ujawnionych w okresie rękojmi/gwarancji jakości (w zależności od tego, który z podanych okresów jest dłuższy), </w:t>
      </w:r>
    </w:p>
    <w:p w14:paraId="4FF6FA5F" w14:textId="77777777" w:rsidR="00FC3C7A" w:rsidRPr="005F09A4" w:rsidRDefault="00FC3C7A" w:rsidP="002645F1">
      <w:pPr>
        <w:pStyle w:val="BodyText21"/>
        <w:numPr>
          <w:ilvl w:val="0"/>
          <w:numId w:val="58"/>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Termin Odbioru Ostatecznego Zamawiający wskaże Wykonawcy na piśmie z </w:t>
      </w:r>
      <w:r w:rsidRPr="005F09A4">
        <w:rPr>
          <w:rFonts w:ascii="Century Gothic" w:eastAsia="Century Gothic" w:hAnsi="Century Gothic" w:cs="Century Gothic"/>
          <w:b/>
          <w:bCs/>
          <w:sz w:val="20"/>
        </w:rPr>
        <w:t>14-dniowym</w:t>
      </w:r>
      <w:r w:rsidRPr="005F09A4">
        <w:rPr>
          <w:rFonts w:ascii="Century Gothic,Arial" w:eastAsia="Century Gothic,Arial" w:hAnsi="Century Gothic,Arial" w:cs="Century Gothic,Arial"/>
          <w:sz w:val="20"/>
        </w:rPr>
        <w:t xml:space="preserve"> wyprzedzeniem,</w:t>
      </w:r>
    </w:p>
    <w:p w14:paraId="50EFE6C7" w14:textId="67D11B57" w:rsidR="00FC3C7A" w:rsidRPr="005F09A4" w:rsidRDefault="00FC3C7A" w:rsidP="002645F1">
      <w:pPr>
        <w:pStyle w:val="BodyText21"/>
        <w:numPr>
          <w:ilvl w:val="0"/>
          <w:numId w:val="58"/>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 </w:t>
      </w:r>
      <w:r w:rsidR="003E7B0D" w:rsidRPr="005F09A4">
        <w:rPr>
          <w:rFonts w:ascii="Century Gothic,Arial" w:eastAsia="Century Gothic,Arial" w:hAnsi="Century Gothic,Arial" w:cs="Century Gothic,Arial"/>
          <w:sz w:val="20"/>
        </w:rPr>
        <w:t xml:space="preserve">Przeprowadzenie czynności odbiorowych i dokonanie Odbioru Ostatecznego następuje w terminie nie dłuższym niż </w:t>
      </w:r>
      <w:r w:rsidR="003E7B0D" w:rsidRPr="00406C2B">
        <w:rPr>
          <w:rFonts w:ascii="Century Gothic,Arial" w:eastAsia="Century Gothic,Arial" w:hAnsi="Century Gothic,Arial" w:cs="Century Gothic,Arial"/>
          <w:b/>
          <w:bCs/>
          <w:sz w:val="20"/>
        </w:rPr>
        <w:t xml:space="preserve">7 dni </w:t>
      </w:r>
      <w:r w:rsidR="003E7B0D" w:rsidRPr="00406C2B">
        <w:rPr>
          <w:rFonts w:ascii="Century Gothic,Arial" w:eastAsia="Century Gothic,Arial" w:hAnsi="Century Gothic,Arial" w:cs="Century Gothic,Arial"/>
          <w:sz w:val="20"/>
        </w:rPr>
        <w:t>roboczych od</w:t>
      </w:r>
      <w:r w:rsidR="003E7B0D" w:rsidRPr="005F09A4">
        <w:rPr>
          <w:rFonts w:ascii="Century Gothic,Arial" w:eastAsia="Century Gothic,Arial" w:hAnsi="Century Gothic,Arial" w:cs="Century Gothic,Arial"/>
          <w:sz w:val="20"/>
        </w:rPr>
        <w:t xml:space="preserve"> dnia przystąpienia do odbioru.</w:t>
      </w:r>
      <w:r w:rsidR="003E7B0D" w:rsidRPr="005F09A4">
        <w:t xml:space="preserve"> </w:t>
      </w:r>
      <w:r w:rsidR="003E7B0D" w:rsidRPr="005F09A4">
        <w:rPr>
          <w:rFonts w:ascii="Century Gothic,Arial" w:eastAsia="Century Gothic,Arial" w:hAnsi="Century Gothic,Arial" w:cs="Century Gothic,Arial"/>
          <w:sz w:val="20"/>
        </w:rPr>
        <w:t>Za datę dokonania Odbioru Ostatecznego uznaje się datę wskazaną w protokole Odbioru Ostatecznego,</w:t>
      </w:r>
    </w:p>
    <w:p w14:paraId="1E753916" w14:textId="77777777" w:rsidR="00FC3C7A" w:rsidRPr="003C45AD" w:rsidRDefault="00FC3C7A" w:rsidP="002645F1">
      <w:pPr>
        <w:pStyle w:val="BodyText21"/>
        <w:numPr>
          <w:ilvl w:val="0"/>
          <w:numId w:val="58"/>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W przypadku stwierdzenia w toku Odbioru Ostatecznego, że nie zostały usunięte wszystkie Wady, Zamawiający przerywa Odbiór Ostateczny zaś Wykonawca jest zobowiązany przedłużyć odpowiednio okres rękojmi/gwarancji jakości (i ewentualnie Zabezpieczenia należytego wykonania umowy o okres przedłużenia rękojmi/gwarancji jakości). Zamawiający wyznacza termin Odbioru Ostatecznego, do upływu którego Wykonawca </w:t>
      </w:r>
      <w:r w:rsidRPr="003C45AD">
        <w:rPr>
          <w:rFonts w:ascii="Century Gothic,Arial" w:eastAsia="Century Gothic,Arial" w:hAnsi="Century Gothic,Arial" w:cs="Century Gothic,Arial"/>
          <w:sz w:val="20"/>
        </w:rPr>
        <w:t>jest zobowiązany usunąć Wady.</w:t>
      </w:r>
    </w:p>
    <w:p w14:paraId="121BBDD6" w14:textId="4E10C0B7" w:rsidR="00FC3C7A" w:rsidRPr="003C45AD" w:rsidRDefault="00FC3C7A">
      <w:pPr>
        <w:numPr>
          <w:ilvl w:val="0"/>
          <w:numId w:val="28"/>
        </w:numPr>
        <w:spacing w:line="360" w:lineRule="auto"/>
        <w:jc w:val="both"/>
        <w:rPr>
          <w:rFonts w:ascii="Century Gothic,Arial" w:eastAsia="Century Gothic,Arial" w:hAnsi="Century Gothic,Arial" w:cs="Century Gothic,Arial"/>
          <w:b/>
          <w:bCs/>
        </w:rPr>
      </w:pPr>
      <w:r w:rsidRPr="003C45AD">
        <w:rPr>
          <w:rFonts w:ascii="Century Gothic,Arial" w:eastAsia="Century Gothic,Arial" w:hAnsi="Century Gothic,Arial" w:cs="Century Gothic,Arial"/>
        </w:rPr>
        <w:t xml:space="preserve">Wykonawca jest zobowiązany przekazać Zamawiającemu, wraz ze zgłoszeniem gotowości do odbioru, dokumenty konieczne do dokonania poszczególnych odbiorów zgodnie z Umową i </w:t>
      </w:r>
      <w:r w:rsidR="00492207" w:rsidRPr="003C45AD">
        <w:rPr>
          <w:rFonts w:ascii="Century Gothic,Arial" w:eastAsia="Century Gothic,Arial" w:hAnsi="Century Gothic,Arial" w:cs="Century Gothic,Arial"/>
        </w:rPr>
        <w:t xml:space="preserve">Procedurą </w:t>
      </w:r>
      <w:r w:rsidR="003D7EA8" w:rsidRPr="003C45AD">
        <w:rPr>
          <w:rFonts w:ascii="Century Gothic,Arial" w:eastAsia="Century Gothic,Arial" w:hAnsi="Century Gothic,Arial" w:cs="Century Gothic,Arial"/>
        </w:rPr>
        <w:t>SESP</w:t>
      </w:r>
      <w:r w:rsidR="00492207" w:rsidRPr="003C45AD">
        <w:rPr>
          <w:rFonts w:ascii="Century Gothic,Arial" w:eastAsia="Century Gothic,Arial" w:hAnsi="Century Gothic,Arial" w:cs="Century Gothic,Arial"/>
        </w:rPr>
        <w:t xml:space="preserve"> nr P.02.O.03</w:t>
      </w:r>
      <w:r w:rsidRPr="003C45AD">
        <w:rPr>
          <w:rFonts w:ascii="Century Gothic,Arial" w:eastAsia="Century Gothic,Arial" w:hAnsi="Century Gothic,Arial" w:cs="Century Gothic,Arial"/>
          <w:b/>
          <w:bCs/>
        </w:rPr>
        <w:t>.</w:t>
      </w:r>
      <w:r w:rsidR="0066495C">
        <w:rPr>
          <w:rFonts w:ascii="Century Gothic,Arial" w:eastAsia="Century Gothic,Arial" w:hAnsi="Century Gothic,Arial" w:cs="Century Gothic,Arial"/>
          <w:b/>
          <w:bCs/>
        </w:rPr>
        <w:t xml:space="preserve"> -</w:t>
      </w:r>
      <w:r w:rsidR="003C45AD" w:rsidRPr="003C45AD">
        <w:rPr>
          <w:rFonts w:ascii="Century Gothic,Arial" w:eastAsia="Century Gothic,Arial" w:hAnsi="Century Gothic,Arial" w:cs="Century Gothic,Arial"/>
          <w:b/>
          <w:bCs/>
        </w:rPr>
        <w:t xml:space="preserve"> Załącznik nr 5.10. do OPZ</w:t>
      </w:r>
      <w:r w:rsidR="003C45AD">
        <w:rPr>
          <w:rFonts w:ascii="Century Gothic,Arial" w:eastAsia="Century Gothic,Arial" w:hAnsi="Century Gothic,Arial" w:cs="Century Gothic,Arial"/>
          <w:b/>
          <w:bCs/>
        </w:rPr>
        <w:t>.</w:t>
      </w:r>
    </w:p>
    <w:p w14:paraId="4D4E8119" w14:textId="77777777" w:rsidR="00FC3C7A" w:rsidRPr="005F09A4" w:rsidRDefault="00FC3C7A">
      <w:pPr>
        <w:numPr>
          <w:ilvl w:val="0"/>
          <w:numId w:val="28"/>
        </w:numPr>
        <w:spacing w:line="360" w:lineRule="auto"/>
        <w:jc w:val="both"/>
        <w:rPr>
          <w:rFonts w:ascii="Century Gothic,Arial" w:eastAsia="Century Gothic,Arial" w:hAnsi="Century Gothic,Arial" w:cs="Century Gothic,Arial"/>
        </w:rPr>
      </w:pPr>
      <w:r w:rsidRPr="003C45AD">
        <w:rPr>
          <w:rFonts w:ascii="Century Gothic,Arial" w:eastAsia="Century Gothic,Arial" w:hAnsi="Century Gothic,Arial" w:cs="Century Gothic,Arial"/>
        </w:rPr>
        <w:t>Zamawiający nie ma obowiązku</w:t>
      </w:r>
      <w:r w:rsidRPr="005F09A4">
        <w:rPr>
          <w:rFonts w:ascii="Century Gothic,Arial" w:eastAsia="Century Gothic,Arial" w:hAnsi="Century Gothic,Arial" w:cs="Century Gothic,Arial"/>
        </w:rPr>
        <w:t xml:space="preserve"> przyspieszania jakichkolwiek czynności odbiorowych. Wykonawca powinien wszelkie czynności warunkujące odbiór wykonać w terminie umożliwiającym Stronom dopełnienie procedur odbiorowych w terminach wynikających z Umowy.</w:t>
      </w:r>
    </w:p>
    <w:p w14:paraId="57BB8B6D" w14:textId="770E5370" w:rsidR="00FC3C7A" w:rsidRPr="005F09A4" w:rsidRDefault="00FC3C7A">
      <w:pPr>
        <w:numPr>
          <w:ilvl w:val="0"/>
          <w:numId w:val="28"/>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W przypadku odmowy dokonania któregokolwiek z odbiorów wskazanych w niniejszym artykule, odmowa ta zostanie zaprotokołowana i zostanie uzgodniony termin na doprowadzenie Inwestycji do stanu zgodnego z Umową. W takim przypadku procedura odbioru zostanie przeprowadzona na nowo zgodnie z zasadami opisanymi w niniejszym artykule. Odmowa dokonania odbioru przez Zamawiającego w przypadkach wskazanych w Umowie </w:t>
      </w:r>
      <w:r w:rsidR="00CD0B13" w:rsidRPr="005F09A4">
        <w:rPr>
          <w:rFonts w:ascii="Century Gothic,Arial" w:eastAsia="Century Gothic,Arial" w:hAnsi="Century Gothic,Arial" w:cs="Century Gothic,Arial"/>
        </w:rPr>
        <w:t xml:space="preserve"> </w:t>
      </w:r>
      <w:r w:rsidRPr="005F09A4">
        <w:rPr>
          <w:rFonts w:ascii="Century Gothic,Arial" w:eastAsia="Century Gothic,Arial" w:hAnsi="Century Gothic,Arial" w:cs="Century Gothic,Arial"/>
        </w:rPr>
        <w:t xml:space="preserve">lub nieprzystąpienie przez Wykonawcę do odbioru nie zwalnia Wykonawcy z odpowiedzialności za nieterminowe wykonanie Inwestycji i realizację pozostałych obowiązków </w:t>
      </w:r>
      <w:r w:rsidR="00503494">
        <w:rPr>
          <w:rFonts w:ascii="Century Gothic,Arial" w:eastAsia="Century Gothic,Arial" w:hAnsi="Century Gothic,Arial" w:cs="Century Gothic,Arial"/>
        </w:rPr>
        <w:t>U</w:t>
      </w:r>
      <w:r w:rsidRPr="005F09A4">
        <w:rPr>
          <w:rFonts w:ascii="Century Gothic,Arial" w:eastAsia="Century Gothic,Arial" w:hAnsi="Century Gothic,Arial" w:cs="Century Gothic,Arial"/>
        </w:rPr>
        <w:t>mowy.</w:t>
      </w:r>
    </w:p>
    <w:p w14:paraId="50E0AB4A" w14:textId="37F5B0F5" w:rsidR="00FC3C7A" w:rsidRPr="005F09A4" w:rsidRDefault="00FC3C7A">
      <w:pPr>
        <w:numPr>
          <w:ilvl w:val="0"/>
          <w:numId w:val="28"/>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Za datę poszczególnych odbiorów uznaje się datę </w:t>
      </w:r>
      <w:r w:rsidR="008B3ACF" w:rsidRPr="005F09A4">
        <w:rPr>
          <w:rFonts w:ascii="Century Gothic,Arial" w:eastAsia="Century Gothic,Arial" w:hAnsi="Century Gothic,Arial" w:cs="Century Gothic,Arial"/>
        </w:rPr>
        <w:t>podpisania</w:t>
      </w:r>
      <w:r w:rsidR="00C87885" w:rsidRPr="005F09A4">
        <w:rPr>
          <w:rFonts w:ascii="Century Gothic,Arial" w:eastAsia="Century Gothic,Arial" w:hAnsi="Century Gothic,Arial" w:cs="Century Gothic,Arial"/>
        </w:rPr>
        <w:t xml:space="preserve"> </w:t>
      </w:r>
      <w:r w:rsidRPr="005F09A4">
        <w:rPr>
          <w:rFonts w:ascii="Century Gothic,Arial" w:eastAsia="Century Gothic,Arial" w:hAnsi="Century Gothic,Arial" w:cs="Century Gothic,Arial"/>
        </w:rPr>
        <w:t>przez Strony odpowiedniego Protokołu odbioru.</w:t>
      </w:r>
    </w:p>
    <w:p w14:paraId="561815CA" w14:textId="77777777" w:rsidR="00FC3C7A" w:rsidRPr="005F09A4" w:rsidRDefault="00FC3C7A">
      <w:pPr>
        <w:numPr>
          <w:ilvl w:val="0"/>
          <w:numId w:val="28"/>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lastRenderedPageBreak/>
        <w:t>Odbiory, za wyjątkiem Odbioru Końcowego, nie mają charakteru ostatecznego i nie stanowią wydania i odbioru Inwestycji ani jej części w rozumieniu KC, w tym zwłaszcza nie skutkują wygaśnięciem zobowiązań Wykonawcy w tej części.</w:t>
      </w:r>
    </w:p>
    <w:p w14:paraId="6EA2FB45" w14:textId="78250631" w:rsidR="00FC3C7A" w:rsidRPr="005F09A4" w:rsidRDefault="00FC3C7A" w:rsidP="00D27C5A">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484" w:name="_Toc192044969"/>
      <w:bookmarkStart w:id="485" w:name="_Toc269979199"/>
      <w:bookmarkStart w:id="486" w:name="_Toc89759631"/>
      <w:bookmarkStart w:id="487" w:name="_Toc160706834"/>
      <w:r w:rsidRPr="005F09A4">
        <w:rPr>
          <w:rFonts w:ascii="Century Gothic,Arial" w:eastAsia="Century Gothic,Arial" w:hAnsi="Century Gothic,Arial" w:cs="Century Gothic,Arial"/>
          <w:b/>
          <w:bCs/>
          <w:caps/>
          <w:sz w:val="20"/>
          <w:u w:val="single"/>
          <w:lang w:eastAsia="en-US"/>
        </w:rPr>
        <w:t>ARTYKUŁ 13. Wynagrodzenie</w:t>
      </w:r>
      <w:bookmarkEnd w:id="409"/>
      <w:bookmarkEnd w:id="410"/>
      <w:bookmarkEnd w:id="412"/>
      <w:bookmarkEnd w:id="413"/>
      <w:bookmarkEnd w:id="478"/>
      <w:bookmarkEnd w:id="479"/>
      <w:bookmarkEnd w:id="480"/>
      <w:bookmarkEnd w:id="484"/>
      <w:bookmarkEnd w:id="485"/>
      <w:bookmarkEnd w:id="486"/>
      <w:bookmarkEnd w:id="487"/>
    </w:p>
    <w:p w14:paraId="7176B04D" w14:textId="296A0D87" w:rsidR="00456EE0" w:rsidRPr="005F09A4" w:rsidRDefault="00456EE0">
      <w:pPr>
        <w:numPr>
          <w:ilvl w:val="0"/>
          <w:numId w:val="8"/>
        </w:numPr>
        <w:tabs>
          <w:tab w:val="num" w:pos="426"/>
        </w:tabs>
        <w:spacing w:line="360" w:lineRule="auto"/>
        <w:ind w:left="284" w:hanging="28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Strony ustalają, że z tytułu należytego wykonania Inwestycji Wykonawca otrzyma Wynagrodzenie, którego maksymalna wysokość nie przekroczy kwoty </w:t>
      </w:r>
      <w:r w:rsidRPr="005F09A4">
        <w:rPr>
          <w:rFonts w:ascii="Century Gothic,Arial" w:eastAsia="Century Gothic,Arial" w:hAnsi="Century Gothic,Arial" w:cs="Century Gothic,Arial"/>
          <w:b/>
          <w:bCs/>
        </w:rPr>
        <w:t xml:space="preserve">…………………… </w:t>
      </w:r>
      <w:r w:rsidRPr="005F09A4">
        <w:rPr>
          <w:rFonts w:ascii="Century Gothic,Arial" w:eastAsia="Century Gothic,Arial" w:hAnsi="Century Gothic,Arial" w:cs="Century Gothic,Arial"/>
        </w:rPr>
        <w:t xml:space="preserve">PLN netto (słownie: </w:t>
      </w:r>
      <w:r w:rsidRPr="005F09A4">
        <w:rPr>
          <w:rFonts w:ascii="Century Gothic,Arial" w:eastAsia="Century Gothic,Arial" w:hAnsi="Century Gothic,Arial" w:cs="Century Gothic,Arial"/>
          <w:b/>
          <w:bCs/>
        </w:rPr>
        <w:t>……………………</w:t>
      </w:r>
      <w:r w:rsidRPr="005F09A4">
        <w:rPr>
          <w:rFonts w:ascii="Century Gothic,Arial" w:eastAsia="Century Gothic,Arial" w:hAnsi="Century Gothic,Arial" w:cs="Century Gothic,Arial"/>
        </w:rPr>
        <w:t xml:space="preserve">), powiększone o podatek od towarów i usług (VAT) w wysokości zgodnej z przepisami obowiązującymi </w:t>
      </w:r>
      <w:r w:rsidR="009973CD" w:rsidRPr="005F09A4">
        <w:rPr>
          <w:rFonts w:ascii="Century Gothic,Arial" w:eastAsia="Century Gothic,Arial" w:hAnsi="Century Gothic,Arial" w:cs="Century Gothic,Arial"/>
        </w:rPr>
        <w:t>w dniu</w:t>
      </w:r>
      <w:r w:rsidRPr="005F09A4">
        <w:rPr>
          <w:rFonts w:ascii="Century Gothic,Arial" w:eastAsia="Century Gothic,Arial" w:hAnsi="Century Gothic,Arial" w:cs="Century Gothic,Arial"/>
        </w:rPr>
        <w:t xml:space="preserve"> wystawienia faktury. Maksymalne Wynagrodzenie brutto na dzień podpisania Umowy nie przekracza kwoty </w:t>
      </w:r>
      <w:r w:rsidRPr="005F09A4">
        <w:rPr>
          <w:rFonts w:ascii="Century Gothic,Arial" w:eastAsia="Century Gothic,Arial" w:hAnsi="Century Gothic,Arial" w:cs="Century Gothic,Arial"/>
          <w:b/>
          <w:bCs/>
        </w:rPr>
        <w:t>……………………</w:t>
      </w:r>
      <w:r w:rsidRPr="005F09A4">
        <w:rPr>
          <w:rFonts w:ascii="Century Gothic,Arial" w:eastAsia="Century Gothic,Arial" w:hAnsi="Century Gothic,Arial" w:cs="Century Gothic,Arial"/>
        </w:rPr>
        <w:t>PLN (słownie</w:t>
      </w:r>
      <w:r w:rsidRPr="005F09A4">
        <w:rPr>
          <w:rFonts w:ascii="Century Gothic,Arial" w:eastAsia="Century Gothic,Arial" w:hAnsi="Century Gothic,Arial" w:cs="Century Gothic,Arial"/>
          <w:b/>
          <w:bCs/>
        </w:rPr>
        <w:t>: ……………………</w:t>
      </w:r>
      <w:r w:rsidRPr="005F09A4">
        <w:rPr>
          <w:rFonts w:ascii="Century Gothic,Arial" w:eastAsia="Century Gothic,Arial" w:hAnsi="Century Gothic,Arial" w:cs="Century Gothic,Arial"/>
        </w:rPr>
        <w:t>).</w:t>
      </w:r>
    </w:p>
    <w:p w14:paraId="5CD67870" w14:textId="77777777" w:rsidR="00FC3C7A" w:rsidRPr="005F09A4" w:rsidRDefault="00FC3C7A">
      <w:pPr>
        <w:numPr>
          <w:ilvl w:val="0"/>
          <w:numId w:val="8"/>
        </w:numPr>
        <w:tabs>
          <w:tab w:val="num" w:pos="426"/>
        </w:tabs>
        <w:spacing w:line="360" w:lineRule="auto"/>
        <w:ind w:left="284" w:hanging="28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Na Wynagrodzenie, o którym mowa w ust. 1 składają się następujące elementy:</w:t>
      </w:r>
    </w:p>
    <w:p w14:paraId="04A865FC" w14:textId="60E8D670" w:rsidR="008C2AE0" w:rsidRPr="005F09A4" w:rsidRDefault="00FC3C7A" w:rsidP="002645F1">
      <w:pPr>
        <w:pStyle w:val="BodyText21"/>
        <w:numPr>
          <w:ilvl w:val="0"/>
          <w:numId w:val="5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bookmarkStart w:id="488" w:name="_Hlk90488188"/>
      <w:r w:rsidRPr="005F09A4">
        <w:rPr>
          <w:rFonts w:ascii="Century Gothic,Arial" w:eastAsia="Century Gothic,Arial" w:hAnsi="Century Gothic,Arial" w:cs="Century Gothic,Arial"/>
          <w:sz w:val="20"/>
        </w:rPr>
        <w:t>Wynagrodzenie ry</w:t>
      </w:r>
      <w:r w:rsidR="001B5323" w:rsidRPr="005F09A4">
        <w:rPr>
          <w:rFonts w:ascii="Century Gothic,Arial" w:eastAsia="Century Gothic,Arial" w:hAnsi="Century Gothic,Arial" w:cs="Century Gothic,Arial"/>
          <w:sz w:val="20"/>
        </w:rPr>
        <w:t>c</w:t>
      </w:r>
      <w:r w:rsidRPr="005F09A4">
        <w:rPr>
          <w:rFonts w:ascii="Century Gothic,Arial" w:eastAsia="Century Gothic,Arial" w:hAnsi="Century Gothic,Arial" w:cs="Century Gothic,Arial"/>
          <w:sz w:val="20"/>
        </w:rPr>
        <w:t xml:space="preserve">załtowe za wykonanie </w:t>
      </w:r>
      <w:r w:rsidRPr="00DA474A">
        <w:rPr>
          <w:rFonts w:ascii="Century Gothic,Arial" w:eastAsia="Century Gothic,Arial" w:hAnsi="Century Gothic,Arial" w:cs="Century Gothic,Arial"/>
          <w:sz w:val="20"/>
        </w:rPr>
        <w:t>Inwestycji</w:t>
      </w:r>
      <w:r w:rsidRPr="005F09A4">
        <w:rPr>
          <w:rFonts w:ascii="Century Gothic,Arial" w:eastAsia="Century Gothic,Arial" w:hAnsi="Century Gothic,Arial" w:cs="Century Gothic,Arial"/>
          <w:sz w:val="20"/>
        </w:rPr>
        <w:t>, z wyłączeniem zakresu określonego w ust. 2 pkt 2</w:t>
      </w:r>
      <w:r w:rsidR="00246448" w:rsidRPr="005F09A4">
        <w:rPr>
          <w:rFonts w:ascii="Century Gothic,Arial" w:eastAsia="Century Gothic,Arial" w:hAnsi="Century Gothic,Arial" w:cs="Century Gothic,Arial"/>
          <w:sz w:val="20"/>
        </w:rPr>
        <w:t>)</w:t>
      </w:r>
      <w:r w:rsidRPr="005F09A4">
        <w:rPr>
          <w:rFonts w:ascii="Century Gothic,Arial" w:eastAsia="Century Gothic,Arial" w:hAnsi="Century Gothic,Arial" w:cs="Century Gothic,Arial"/>
          <w:sz w:val="20"/>
        </w:rPr>
        <w:t xml:space="preserve"> </w:t>
      </w:r>
      <w:r w:rsidR="008E794B" w:rsidRPr="005F09A4">
        <w:rPr>
          <w:rFonts w:ascii="Century Gothic,Arial" w:eastAsia="Century Gothic,Arial" w:hAnsi="Century Gothic,Arial" w:cs="Century Gothic,Arial"/>
          <w:sz w:val="20"/>
        </w:rPr>
        <w:t>do</w:t>
      </w:r>
      <w:r w:rsidRPr="005F09A4">
        <w:rPr>
          <w:rFonts w:ascii="Century Gothic,Arial" w:eastAsia="Century Gothic,Arial" w:hAnsi="Century Gothic,Arial" w:cs="Century Gothic,Arial"/>
          <w:sz w:val="20"/>
        </w:rPr>
        <w:t xml:space="preserve"> </w:t>
      </w:r>
      <w:r w:rsidR="00252557" w:rsidRPr="005F09A4">
        <w:rPr>
          <w:rFonts w:ascii="Century Gothic" w:eastAsia="Century Gothic" w:hAnsi="Century Gothic" w:cs="Century Gothic"/>
          <w:sz w:val="20"/>
        </w:rPr>
        <w:t>8</w:t>
      </w:r>
      <w:r w:rsidR="008E794B" w:rsidRPr="005F09A4">
        <w:rPr>
          <w:rFonts w:ascii="Century Gothic" w:eastAsia="Century Gothic" w:hAnsi="Century Gothic" w:cs="Century Gothic"/>
          <w:sz w:val="20"/>
        </w:rPr>
        <w:t>)</w:t>
      </w:r>
      <w:r w:rsidR="009973CD" w:rsidRPr="005F09A4">
        <w:rPr>
          <w:rFonts w:ascii="Century Gothic,Arial" w:eastAsia="Century Gothic,Arial" w:hAnsi="Century Gothic,Arial" w:cs="Century Gothic,Arial"/>
          <w:sz w:val="20"/>
        </w:rPr>
        <w:t xml:space="preserve"> </w:t>
      </w:r>
      <w:r w:rsidRPr="005F09A4">
        <w:rPr>
          <w:rFonts w:ascii="Century Gothic,Arial" w:eastAsia="Century Gothic,Arial" w:hAnsi="Century Gothic,Arial" w:cs="Century Gothic,Arial"/>
          <w:sz w:val="20"/>
        </w:rPr>
        <w:t xml:space="preserve">poniżej, </w:t>
      </w:r>
      <w:r w:rsidR="00AF1251" w:rsidRPr="005F09A4">
        <w:rPr>
          <w:rFonts w:ascii="Century Gothic,Arial" w:eastAsia="Century Gothic,Arial" w:hAnsi="Century Gothic,Arial" w:cs="Century Gothic,Arial"/>
          <w:sz w:val="20"/>
        </w:rPr>
        <w:t xml:space="preserve">w wysokości </w:t>
      </w:r>
      <w:r w:rsidR="003F6F16" w:rsidRPr="005F09A4">
        <w:rPr>
          <w:rFonts w:ascii="Century Gothic,Arial" w:eastAsia="Century Gothic,Arial" w:hAnsi="Century Gothic,Arial" w:cs="Century Gothic,Arial"/>
          <w:b/>
          <w:bCs/>
        </w:rPr>
        <w:t>……………………</w:t>
      </w:r>
      <w:r w:rsidRPr="005F09A4">
        <w:rPr>
          <w:rFonts w:ascii="Century Gothic,Arial" w:eastAsia="Century Gothic,Arial" w:hAnsi="Century Gothic,Arial" w:cs="Century Gothic,Arial"/>
          <w:sz w:val="20"/>
        </w:rPr>
        <w:t xml:space="preserve">PLN </w:t>
      </w:r>
      <w:r w:rsidR="00027824" w:rsidRPr="005F09A4">
        <w:rPr>
          <w:rFonts w:ascii="Century Gothic,Arial" w:eastAsia="Century Gothic,Arial" w:hAnsi="Century Gothic,Arial" w:cs="Century Gothic,Arial"/>
          <w:sz w:val="20"/>
        </w:rPr>
        <w:t xml:space="preserve">netto </w:t>
      </w:r>
      <w:r w:rsidRPr="005F09A4">
        <w:rPr>
          <w:rFonts w:ascii="Century Gothic,Arial" w:eastAsia="Century Gothic,Arial" w:hAnsi="Century Gothic,Arial" w:cs="Century Gothic,Arial"/>
          <w:sz w:val="20"/>
        </w:rPr>
        <w:t xml:space="preserve">(słownie: </w:t>
      </w:r>
      <w:r w:rsidR="003F6F16" w:rsidRPr="005F09A4">
        <w:rPr>
          <w:rFonts w:ascii="Century Gothic,Arial" w:eastAsia="Century Gothic,Arial" w:hAnsi="Century Gothic,Arial" w:cs="Century Gothic,Arial"/>
          <w:b/>
          <w:bCs/>
        </w:rPr>
        <w:t>……………………</w:t>
      </w:r>
      <w:r w:rsidRPr="005F09A4">
        <w:rPr>
          <w:rFonts w:ascii="Century Gothic,Arial" w:eastAsia="Century Gothic,Arial" w:hAnsi="Century Gothic,Arial" w:cs="Century Gothic,Arial"/>
          <w:sz w:val="20"/>
        </w:rPr>
        <w:t>)</w:t>
      </w:r>
      <w:r w:rsidR="00E405D6">
        <w:rPr>
          <w:rFonts w:ascii="Century Gothic,Arial" w:eastAsia="Century Gothic,Arial" w:hAnsi="Century Gothic,Arial" w:cs="Century Gothic,Arial"/>
          <w:sz w:val="20"/>
        </w:rPr>
        <w:t>;</w:t>
      </w:r>
    </w:p>
    <w:p w14:paraId="5CF0CF4A" w14:textId="589E4E25" w:rsidR="00724916" w:rsidRPr="005F09A4" w:rsidRDefault="00FC3C7A" w:rsidP="002645F1">
      <w:pPr>
        <w:pStyle w:val="BodyText21"/>
        <w:numPr>
          <w:ilvl w:val="0"/>
          <w:numId w:val="5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bookmarkStart w:id="489" w:name="_Hlk508875149"/>
      <w:bookmarkEnd w:id="488"/>
      <w:r w:rsidRPr="005F09A4">
        <w:rPr>
          <w:rFonts w:ascii="Century Gothic,Arial" w:eastAsia="Century Gothic,Arial" w:hAnsi="Century Gothic,Arial" w:cs="Century Gothic,Arial"/>
          <w:sz w:val="20"/>
        </w:rPr>
        <w:t>Wynagrodzenie za wykonanie, w razie takiej konieczności,</w:t>
      </w:r>
      <w:bookmarkEnd w:id="489"/>
      <w:r w:rsidRPr="005F09A4">
        <w:rPr>
          <w:rFonts w:ascii="Century Gothic,Arial" w:eastAsia="Century Gothic,Arial" w:hAnsi="Century Gothic,Arial" w:cs="Century Gothic,Arial"/>
          <w:sz w:val="20"/>
        </w:rPr>
        <w:t xml:space="preserve"> naprawy urządzeń drenarskich w zakresie nieobjętym Dokumentacją Przetargową, nie większe niż </w:t>
      </w:r>
      <w:r w:rsidR="003F6F16" w:rsidRPr="005F09A4">
        <w:rPr>
          <w:rFonts w:ascii="Century Gothic,Arial" w:eastAsia="Century Gothic,Arial" w:hAnsi="Century Gothic,Arial" w:cs="Century Gothic,Arial"/>
          <w:b/>
          <w:bCs/>
        </w:rPr>
        <w:t>……………………</w:t>
      </w:r>
      <w:r w:rsidRPr="005F09A4">
        <w:rPr>
          <w:rFonts w:ascii="Century Gothic,Arial" w:eastAsia="Century Gothic,Arial" w:hAnsi="Century Gothic,Arial" w:cs="Century Gothic,Arial"/>
          <w:sz w:val="20"/>
        </w:rPr>
        <w:t xml:space="preserve">PLN </w:t>
      </w:r>
      <w:r w:rsidR="00027824" w:rsidRPr="005F09A4">
        <w:rPr>
          <w:rFonts w:ascii="Century Gothic,Arial" w:eastAsia="Century Gothic,Arial" w:hAnsi="Century Gothic,Arial" w:cs="Century Gothic,Arial"/>
          <w:sz w:val="20"/>
        </w:rPr>
        <w:t xml:space="preserve">netto </w:t>
      </w:r>
      <w:r w:rsidRPr="005F09A4">
        <w:rPr>
          <w:rFonts w:ascii="Century Gothic,Arial" w:eastAsia="Century Gothic,Arial" w:hAnsi="Century Gothic,Arial" w:cs="Century Gothic,Arial"/>
          <w:sz w:val="20"/>
        </w:rPr>
        <w:t xml:space="preserve">(słownie: </w:t>
      </w:r>
      <w:r w:rsidR="003F6F16" w:rsidRPr="005F09A4">
        <w:rPr>
          <w:rFonts w:ascii="Century Gothic,Arial" w:eastAsia="Century Gothic,Arial" w:hAnsi="Century Gothic,Arial" w:cs="Century Gothic,Arial"/>
          <w:b/>
          <w:bCs/>
        </w:rPr>
        <w:t>……………………</w:t>
      </w:r>
      <w:r w:rsidRPr="005F09A4">
        <w:rPr>
          <w:rFonts w:ascii="Century Gothic,Arial" w:eastAsia="Century Gothic,Arial" w:hAnsi="Century Gothic,Arial" w:cs="Century Gothic,Arial"/>
          <w:sz w:val="20"/>
        </w:rPr>
        <w:t xml:space="preserve">). Wynagrodzenie to płatne będzie na podstawie iloczynu obmiarów wykonanych napraw urządzeń drenarskich i ryczałtowego wynagrodzenia jednostkowego w wysokości </w:t>
      </w:r>
      <w:r w:rsidR="003F6F16" w:rsidRPr="005F09A4">
        <w:rPr>
          <w:rFonts w:ascii="Century Gothic,Arial" w:eastAsia="Century Gothic,Arial" w:hAnsi="Century Gothic,Arial" w:cs="Century Gothic,Arial"/>
          <w:b/>
          <w:bCs/>
        </w:rPr>
        <w:t>……………………</w:t>
      </w:r>
      <w:r w:rsidRPr="005F09A4">
        <w:rPr>
          <w:rFonts w:ascii="Century Gothic,Arial" w:eastAsia="Century Gothic,Arial" w:hAnsi="Century Gothic,Arial" w:cs="Century Gothic,Arial"/>
          <w:sz w:val="20"/>
        </w:rPr>
        <w:t xml:space="preserve"> PLN </w:t>
      </w:r>
      <w:r w:rsidR="00027824" w:rsidRPr="005F09A4">
        <w:rPr>
          <w:rFonts w:ascii="Century Gothic,Arial" w:eastAsia="Century Gothic,Arial" w:hAnsi="Century Gothic,Arial" w:cs="Century Gothic,Arial"/>
          <w:sz w:val="20"/>
        </w:rPr>
        <w:t xml:space="preserve">netto </w:t>
      </w:r>
      <w:r w:rsidRPr="005F09A4">
        <w:rPr>
          <w:rFonts w:ascii="Century Gothic,Arial" w:eastAsia="Century Gothic,Arial" w:hAnsi="Century Gothic,Arial" w:cs="Century Gothic,Arial"/>
          <w:sz w:val="20"/>
        </w:rPr>
        <w:t xml:space="preserve">(słownie: </w:t>
      </w:r>
      <w:r w:rsidR="003F6F16" w:rsidRPr="005F09A4">
        <w:rPr>
          <w:rFonts w:ascii="Century Gothic,Arial" w:eastAsia="Century Gothic,Arial" w:hAnsi="Century Gothic,Arial" w:cs="Century Gothic,Arial"/>
          <w:b/>
          <w:bCs/>
        </w:rPr>
        <w:t>……………………</w:t>
      </w:r>
      <w:r w:rsidRPr="005F09A4">
        <w:rPr>
          <w:rFonts w:ascii="Century Gothic,Arial" w:eastAsia="Century Gothic,Arial" w:hAnsi="Century Gothic,Arial" w:cs="Century Gothic,Arial"/>
          <w:sz w:val="20"/>
        </w:rPr>
        <w:t>) za  jeden metr bieżący naprawionego urządzenia drenarskiego</w:t>
      </w:r>
      <w:r w:rsidR="00027824" w:rsidRPr="005F09A4">
        <w:rPr>
          <w:rFonts w:ascii="Century Gothic,Arial" w:eastAsia="Century Gothic,Arial" w:hAnsi="Century Gothic,Arial" w:cs="Century Gothic,Arial"/>
          <w:sz w:val="20"/>
        </w:rPr>
        <w:t>;</w:t>
      </w:r>
    </w:p>
    <w:p w14:paraId="1E035D8C" w14:textId="13F485E0" w:rsidR="00130F41" w:rsidRPr="00FD5CED" w:rsidRDefault="00FC3C7A" w:rsidP="002645F1">
      <w:pPr>
        <w:pStyle w:val="BodyText21"/>
        <w:numPr>
          <w:ilvl w:val="0"/>
          <w:numId w:val="59"/>
        </w:numPr>
        <w:tabs>
          <w:tab w:val="left" w:pos="-1985"/>
          <w:tab w:val="left" w:pos="-1843"/>
          <w:tab w:val="left" w:pos="-1560"/>
          <w:tab w:val="left" w:pos="-1276"/>
        </w:tabs>
        <w:suppressAutoHyphens/>
        <w:spacing w:line="360" w:lineRule="auto"/>
        <w:ind w:left="709"/>
        <w:rPr>
          <w:rFonts w:ascii="Century Gothic" w:eastAsia="Century Gothic" w:hAnsi="Century Gothic" w:cs="Century Gothic"/>
          <w:sz w:val="20"/>
        </w:rPr>
      </w:pPr>
      <w:r w:rsidRPr="005F09A4">
        <w:rPr>
          <w:rFonts w:ascii="Century Gothic" w:eastAsia="Century Gothic" w:hAnsi="Century Gothic" w:cs="Century Gothic"/>
          <w:sz w:val="20"/>
        </w:rPr>
        <w:t xml:space="preserve">Wynagrodzenie za zapewnienie nadzoru archeologicznego i prac towarzyszących oraz wykonanie badań ratunkowych dla stanowisk </w:t>
      </w:r>
      <w:r w:rsidR="000E2A31" w:rsidRPr="005F09A4">
        <w:rPr>
          <w:rFonts w:ascii="Century Gothic" w:eastAsia="Century Gothic" w:hAnsi="Century Gothic" w:cs="Century Gothic"/>
          <w:sz w:val="20"/>
        </w:rPr>
        <w:t>nowoodkrytych</w:t>
      </w:r>
      <w:r w:rsidRPr="005F09A4">
        <w:rPr>
          <w:rFonts w:ascii="Century Gothic" w:eastAsia="Century Gothic" w:hAnsi="Century Gothic" w:cs="Century Gothic"/>
          <w:sz w:val="20"/>
        </w:rPr>
        <w:t xml:space="preserve"> ujawnionych w trakcie realizacji Robót, </w:t>
      </w:r>
      <w:r w:rsidR="000E2A31" w:rsidRPr="005F09A4">
        <w:rPr>
          <w:rFonts w:ascii="Century Gothic" w:eastAsia="Century Gothic" w:hAnsi="Century Gothic" w:cs="Century Gothic"/>
          <w:sz w:val="20"/>
        </w:rPr>
        <w:t>w wysokości</w:t>
      </w:r>
      <w:r w:rsidR="003B5EB7" w:rsidRPr="005F09A4">
        <w:rPr>
          <w:rFonts w:ascii="Century Gothic" w:eastAsia="Century Gothic" w:hAnsi="Century Gothic" w:cs="Century Gothic"/>
          <w:sz w:val="20"/>
        </w:rPr>
        <w:t xml:space="preserve"> ni</w:t>
      </w:r>
      <w:r w:rsidR="00782065" w:rsidRPr="005F09A4">
        <w:rPr>
          <w:rFonts w:ascii="Century Gothic" w:eastAsia="Century Gothic" w:hAnsi="Century Gothic" w:cs="Century Gothic"/>
          <w:sz w:val="20"/>
        </w:rPr>
        <w:t>e</w:t>
      </w:r>
      <w:r w:rsidR="003B5EB7" w:rsidRPr="005F09A4">
        <w:rPr>
          <w:rFonts w:ascii="Century Gothic" w:eastAsia="Century Gothic" w:hAnsi="Century Gothic" w:cs="Century Gothic"/>
          <w:sz w:val="20"/>
        </w:rPr>
        <w:t xml:space="preserve"> większej niż</w:t>
      </w:r>
      <w:r w:rsidR="000E2A31" w:rsidRPr="005F09A4">
        <w:rPr>
          <w:rFonts w:ascii="Century Gothic" w:eastAsia="Century Gothic" w:hAnsi="Century Gothic" w:cs="Century Gothic"/>
          <w:sz w:val="20"/>
        </w:rPr>
        <w:t xml:space="preserve"> </w:t>
      </w:r>
      <w:r w:rsidR="003F6F16" w:rsidRPr="005F09A4">
        <w:rPr>
          <w:rFonts w:ascii="Century Gothic,Arial" w:eastAsia="Century Gothic,Arial" w:hAnsi="Century Gothic,Arial" w:cs="Century Gothic,Arial"/>
          <w:b/>
          <w:bCs/>
        </w:rPr>
        <w:t>……………………</w:t>
      </w:r>
      <w:r w:rsidRPr="005F09A4">
        <w:rPr>
          <w:rFonts w:ascii="Century Gothic" w:eastAsia="Century Gothic" w:hAnsi="Century Gothic" w:cs="Century Gothic"/>
          <w:sz w:val="20"/>
        </w:rPr>
        <w:t xml:space="preserve"> PLN </w:t>
      </w:r>
      <w:r w:rsidR="00027824" w:rsidRPr="005F09A4">
        <w:rPr>
          <w:rFonts w:ascii="Century Gothic" w:eastAsia="Century Gothic" w:hAnsi="Century Gothic" w:cs="Century Gothic"/>
          <w:sz w:val="20"/>
        </w:rPr>
        <w:t>netto (</w:t>
      </w:r>
      <w:r w:rsidRPr="005F09A4">
        <w:rPr>
          <w:rFonts w:ascii="Century Gothic" w:eastAsia="Century Gothic" w:hAnsi="Century Gothic" w:cs="Century Gothic"/>
          <w:sz w:val="20"/>
        </w:rPr>
        <w:t xml:space="preserve">słownie: </w:t>
      </w:r>
      <w:r w:rsidR="003F6F16" w:rsidRPr="005F09A4">
        <w:rPr>
          <w:rFonts w:ascii="Century Gothic,Arial" w:eastAsia="Century Gothic,Arial" w:hAnsi="Century Gothic,Arial" w:cs="Century Gothic,Arial"/>
          <w:b/>
          <w:bCs/>
        </w:rPr>
        <w:t>……………………</w:t>
      </w:r>
      <w:r w:rsidRPr="005F09A4">
        <w:rPr>
          <w:rFonts w:ascii="Century Gothic" w:eastAsia="Century Gothic" w:hAnsi="Century Gothic" w:cs="Century Gothic"/>
          <w:sz w:val="20"/>
        </w:rPr>
        <w:t xml:space="preserve">). Wynagrodzenie to płatne będzie na podstawie iloczynu obmiarów powierzchni na której wykonano prace i  ryczałtowego wynagrodzenia jednostkowego w wysokości </w:t>
      </w:r>
      <w:r w:rsidR="003F6F16" w:rsidRPr="005F09A4">
        <w:rPr>
          <w:rFonts w:ascii="Century Gothic,Arial" w:eastAsia="Century Gothic,Arial" w:hAnsi="Century Gothic,Arial" w:cs="Century Gothic,Arial"/>
          <w:b/>
          <w:bCs/>
        </w:rPr>
        <w:t>……………………</w:t>
      </w:r>
      <w:r w:rsidRPr="005F09A4">
        <w:rPr>
          <w:rFonts w:ascii="Century Gothic" w:eastAsia="Century Gothic" w:hAnsi="Century Gothic" w:cs="Century Gothic"/>
          <w:sz w:val="20"/>
        </w:rPr>
        <w:t xml:space="preserve"> PLN (słownie: </w:t>
      </w:r>
      <w:r w:rsidR="003F6F16" w:rsidRPr="005F09A4">
        <w:rPr>
          <w:rFonts w:ascii="Century Gothic,Arial" w:eastAsia="Century Gothic,Arial" w:hAnsi="Century Gothic,Arial" w:cs="Century Gothic,Arial"/>
          <w:b/>
          <w:bCs/>
        </w:rPr>
        <w:t>……………………</w:t>
      </w:r>
      <w:r w:rsidRPr="005F09A4">
        <w:rPr>
          <w:rFonts w:ascii="Century Gothic" w:eastAsia="Century Gothic" w:hAnsi="Century Gothic" w:cs="Century Gothic"/>
          <w:sz w:val="20"/>
        </w:rPr>
        <w:t xml:space="preserve">) netto za jeden ar stanowiska </w:t>
      </w:r>
      <w:r w:rsidR="002F4F35" w:rsidRPr="00FD5CED">
        <w:rPr>
          <w:rFonts w:ascii="Century Gothic" w:eastAsia="Century Gothic" w:hAnsi="Century Gothic" w:cs="Century Gothic"/>
          <w:sz w:val="20"/>
        </w:rPr>
        <w:t>nowoodkrytego</w:t>
      </w:r>
      <w:r w:rsidR="00406C2B" w:rsidRPr="00FD5CED">
        <w:rPr>
          <w:rFonts w:ascii="Century Gothic" w:eastAsia="Century Gothic" w:hAnsi="Century Gothic" w:cs="Century Gothic"/>
          <w:sz w:val="20"/>
        </w:rPr>
        <w:t>;</w:t>
      </w:r>
      <w:r w:rsidRPr="00FD5CED">
        <w:rPr>
          <w:rFonts w:ascii="Century Gothic" w:eastAsia="Century Gothic" w:hAnsi="Century Gothic" w:cs="Century Gothic"/>
          <w:sz w:val="20"/>
        </w:rPr>
        <w:t xml:space="preserve"> </w:t>
      </w:r>
    </w:p>
    <w:p w14:paraId="0C6047EB" w14:textId="741BA0B6" w:rsidR="00AE7AF6" w:rsidRPr="00E7158A" w:rsidRDefault="00B46A6C" w:rsidP="002645F1">
      <w:pPr>
        <w:pStyle w:val="BodyText21"/>
        <w:numPr>
          <w:ilvl w:val="0"/>
          <w:numId w:val="59"/>
        </w:numPr>
        <w:tabs>
          <w:tab w:val="left" w:pos="-1985"/>
          <w:tab w:val="left" w:pos="-1843"/>
          <w:tab w:val="left" w:pos="-1560"/>
          <w:tab w:val="left" w:pos="-1276"/>
        </w:tabs>
        <w:suppressAutoHyphens/>
        <w:spacing w:line="360" w:lineRule="auto"/>
        <w:ind w:left="709"/>
        <w:rPr>
          <w:rFonts w:ascii="Century Gothic" w:eastAsia="Century Gothic,Century Gothic,A" w:hAnsi="Century Gothic" w:cs="Century Gothic,Century Gothic,A"/>
          <w:sz w:val="20"/>
        </w:rPr>
      </w:pPr>
      <w:bookmarkStart w:id="490" w:name="_Hlk67936009"/>
      <w:r w:rsidRPr="00E7158A">
        <w:rPr>
          <w:rFonts w:ascii="Century Gothic,Century Gothic,A" w:eastAsia="Century Gothic,Century Gothic,A" w:hAnsi="Century Gothic,Century Gothic,A" w:cs="Century Gothic,Century Gothic,A"/>
          <w:sz w:val="20"/>
        </w:rPr>
        <w:t xml:space="preserve">Wynagrodzenie </w:t>
      </w:r>
      <w:r w:rsidR="00406C2B" w:rsidRPr="00E7158A">
        <w:rPr>
          <w:rFonts w:ascii="Century Gothic,Century Gothic,A" w:eastAsia="Century Gothic,Century Gothic,A" w:hAnsi="Century Gothic,Century Gothic,A" w:cs="Century Gothic,Century Gothic,A"/>
          <w:sz w:val="20"/>
        </w:rPr>
        <w:t xml:space="preserve">za </w:t>
      </w:r>
      <w:r w:rsidR="00D83DA0" w:rsidRPr="00E7158A">
        <w:rPr>
          <w:rFonts w:ascii="Century Gothic,Century Gothic,A" w:eastAsia="Century Gothic,Century Gothic,A" w:hAnsi="Century Gothic,Century Gothic,A" w:cs="Century Gothic,Century Gothic,A"/>
          <w:sz w:val="20"/>
        </w:rPr>
        <w:t>w</w:t>
      </w:r>
      <w:r w:rsidR="00406C2B" w:rsidRPr="00E7158A">
        <w:rPr>
          <w:rFonts w:ascii="Century Gothic,Century Gothic,A" w:eastAsia="Century Gothic,Century Gothic,A" w:hAnsi="Century Gothic,Century Gothic,A" w:cs="Century Gothic,Century Gothic,A"/>
          <w:sz w:val="20"/>
        </w:rPr>
        <w:t xml:space="preserve">ykonanie </w:t>
      </w:r>
      <w:bookmarkStart w:id="491" w:name="_Hlk159183428"/>
      <w:r w:rsidR="00406C2B" w:rsidRPr="00E7158A">
        <w:rPr>
          <w:rFonts w:ascii="Century Gothic,Century Gothic,A" w:eastAsia="Century Gothic,Century Gothic,A" w:hAnsi="Century Gothic,Century Gothic,A" w:cs="Century Gothic,Century Gothic,A"/>
          <w:sz w:val="20"/>
        </w:rPr>
        <w:t>zabezpieczeń wykop</w:t>
      </w:r>
      <w:r w:rsidR="001975F3" w:rsidRPr="00E7158A">
        <w:rPr>
          <w:rFonts w:ascii="Century Gothic,Century Gothic,A" w:eastAsia="Century Gothic,Century Gothic,A" w:hAnsi="Century Gothic,Century Gothic,A" w:cs="Century Gothic,Century Gothic,A"/>
          <w:sz w:val="20"/>
        </w:rPr>
        <w:t>ów liniowych oraz komór d</w:t>
      </w:r>
      <w:r w:rsidR="002B0091" w:rsidRPr="00E7158A">
        <w:rPr>
          <w:rFonts w:ascii="Century Gothic,Century Gothic,A" w:eastAsia="Century Gothic,Century Gothic,A" w:hAnsi="Century Gothic,Century Gothic,A" w:cs="Century Gothic,Century Gothic,A"/>
          <w:sz w:val="20"/>
        </w:rPr>
        <w:t>la</w:t>
      </w:r>
      <w:r w:rsidR="001975F3" w:rsidRPr="00E7158A">
        <w:rPr>
          <w:rFonts w:ascii="Century Gothic,Century Gothic,A" w:eastAsia="Century Gothic,Century Gothic,A" w:hAnsi="Century Gothic,Century Gothic,A" w:cs="Century Gothic,Century Gothic,A"/>
          <w:sz w:val="20"/>
        </w:rPr>
        <w:t xml:space="preserve"> przekroczeń bezwykopowych </w:t>
      </w:r>
      <w:bookmarkEnd w:id="491"/>
      <w:r w:rsidR="00406C2B" w:rsidRPr="00E7158A">
        <w:rPr>
          <w:rFonts w:ascii="Century Gothic,Century Gothic,A" w:eastAsia="Century Gothic,Century Gothic,A" w:hAnsi="Century Gothic,Century Gothic,A" w:cs="Century Gothic,Century Gothic,A"/>
          <w:sz w:val="20"/>
        </w:rPr>
        <w:t xml:space="preserve">w wysokości nie większej niż </w:t>
      </w:r>
      <w:r w:rsidR="00406C2B" w:rsidRPr="00E7158A">
        <w:rPr>
          <w:rFonts w:ascii="Century Gothic,Century Gothic,A" w:eastAsia="Century Gothic,Century Gothic,A" w:hAnsi="Century Gothic,Century Gothic,A" w:cs="Century Gothic,Century Gothic,A"/>
          <w:b/>
          <w:bCs/>
          <w:sz w:val="20"/>
        </w:rPr>
        <w:t>……………………</w:t>
      </w:r>
      <w:r w:rsidR="00406C2B" w:rsidRPr="00E7158A">
        <w:rPr>
          <w:rFonts w:ascii="Century Gothic,Century Gothic,A" w:eastAsia="Century Gothic,Century Gothic,A" w:hAnsi="Century Gothic,Century Gothic,A" w:cs="Century Gothic,Century Gothic,A"/>
          <w:sz w:val="20"/>
        </w:rPr>
        <w:t xml:space="preserve"> PLN </w:t>
      </w:r>
      <w:bookmarkStart w:id="492" w:name="_Hlk89086372"/>
      <w:r w:rsidR="00406C2B" w:rsidRPr="00E7158A">
        <w:rPr>
          <w:rFonts w:ascii="Century Gothic,Century Gothic,A" w:eastAsia="Century Gothic,Century Gothic,A" w:hAnsi="Century Gothic,Century Gothic,A" w:cs="Century Gothic,Century Gothic,A"/>
          <w:sz w:val="20"/>
        </w:rPr>
        <w:t xml:space="preserve">netto (słownie: </w:t>
      </w:r>
      <w:r w:rsidR="00406C2B" w:rsidRPr="00E7158A">
        <w:rPr>
          <w:rFonts w:ascii="Century Gothic,Century Gothic,A" w:eastAsia="Century Gothic,Century Gothic,A" w:hAnsi="Century Gothic,Century Gothic,A" w:cs="Century Gothic,Century Gothic,A"/>
          <w:b/>
          <w:bCs/>
          <w:sz w:val="20"/>
        </w:rPr>
        <w:t>……………………</w:t>
      </w:r>
      <w:r w:rsidR="00406C2B" w:rsidRPr="00E7158A">
        <w:rPr>
          <w:rFonts w:ascii="Century Gothic,Century Gothic,A" w:eastAsia="Century Gothic,Century Gothic,A" w:hAnsi="Century Gothic,Century Gothic,A" w:cs="Century Gothic,Century Gothic,A"/>
          <w:sz w:val="20"/>
        </w:rPr>
        <w:t>)</w:t>
      </w:r>
      <w:bookmarkEnd w:id="492"/>
      <w:r w:rsidR="00406C2B" w:rsidRPr="00E7158A">
        <w:rPr>
          <w:rFonts w:ascii="Century Gothic,Century Gothic,A" w:eastAsia="Century Gothic,Century Gothic,A" w:hAnsi="Century Gothic,Century Gothic,A" w:cs="Century Gothic,Century Gothic,A"/>
          <w:sz w:val="20"/>
        </w:rPr>
        <w:t xml:space="preserve">. Wynagrodzenie to płatne będzie na podstawie </w:t>
      </w:r>
      <w:r w:rsidR="001128FF" w:rsidRPr="00E7158A">
        <w:rPr>
          <w:rFonts w:ascii="Century Gothic" w:eastAsia="Century Gothic" w:hAnsi="Century Gothic" w:cs="Century Gothic"/>
          <w:sz w:val="20"/>
        </w:rPr>
        <w:t>iloczynu:</w:t>
      </w:r>
    </w:p>
    <w:p w14:paraId="79E71918" w14:textId="2DC36E1D" w:rsidR="00406C2B" w:rsidRPr="00E7158A" w:rsidRDefault="00222D60" w:rsidP="002645F1">
      <w:pPr>
        <w:pStyle w:val="BodyText21"/>
        <w:numPr>
          <w:ilvl w:val="2"/>
          <w:numId w:val="59"/>
        </w:numPr>
        <w:tabs>
          <w:tab w:val="left" w:pos="-1985"/>
          <w:tab w:val="left" w:pos="-1843"/>
          <w:tab w:val="left" w:pos="-1560"/>
          <w:tab w:val="left" w:pos="-1276"/>
        </w:tabs>
        <w:suppressAutoHyphens/>
        <w:spacing w:line="360" w:lineRule="auto"/>
        <w:ind w:left="1134"/>
        <w:rPr>
          <w:rFonts w:ascii="Century Gothic" w:hAnsi="Century Gothic"/>
          <w:sz w:val="20"/>
        </w:rPr>
      </w:pPr>
      <w:r w:rsidRPr="00E7158A">
        <w:rPr>
          <w:rFonts w:ascii="Century Gothic" w:hAnsi="Century Gothic"/>
          <w:sz w:val="20"/>
        </w:rPr>
        <w:t xml:space="preserve">powierzchni </w:t>
      </w:r>
      <w:bookmarkEnd w:id="490"/>
      <w:r w:rsidR="00406C2B" w:rsidRPr="00E7158A">
        <w:rPr>
          <w:rFonts w:ascii="Century Gothic" w:hAnsi="Century Gothic"/>
          <w:sz w:val="20"/>
        </w:rPr>
        <w:t xml:space="preserve">(ustalonej obmiarowo) ścianek szczelnych </w:t>
      </w:r>
      <w:r w:rsidR="001975F3" w:rsidRPr="00E7158A">
        <w:rPr>
          <w:rFonts w:ascii="Century Gothic" w:hAnsi="Century Gothic"/>
          <w:sz w:val="20"/>
        </w:rPr>
        <w:t xml:space="preserve">zabezpieczających </w:t>
      </w:r>
      <w:r w:rsidR="00406C2B" w:rsidRPr="00E7158A">
        <w:rPr>
          <w:rFonts w:ascii="Century Gothic" w:hAnsi="Century Gothic"/>
          <w:sz w:val="20"/>
        </w:rPr>
        <w:t>wykop</w:t>
      </w:r>
      <w:r w:rsidR="001975F3" w:rsidRPr="00E7158A">
        <w:rPr>
          <w:rFonts w:ascii="Century Gothic" w:hAnsi="Century Gothic"/>
          <w:sz w:val="20"/>
        </w:rPr>
        <w:t>y</w:t>
      </w:r>
      <w:r w:rsidR="00406C2B" w:rsidRPr="00E7158A">
        <w:rPr>
          <w:rFonts w:ascii="Century Gothic" w:hAnsi="Century Gothic"/>
          <w:sz w:val="20"/>
        </w:rPr>
        <w:t xml:space="preserve"> linow</w:t>
      </w:r>
      <w:r w:rsidR="001975F3" w:rsidRPr="00E7158A">
        <w:rPr>
          <w:rFonts w:ascii="Century Gothic" w:hAnsi="Century Gothic"/>
          <w:sz w:val="20"/>
        </w:rPr>
        <w:t>e</w:t>
      </w:r>
      <w:r w:rsidR="00406C2B" w:rsidRPr="00E7158A">
        <w:rPr>
          <w:rFonts w:ascii="Century Gothic" w:hAnsi="Century Gothic"/>
          <w:sz w:val="20"/>
        </w:rPr>
        <w:t xml:space="preserve"> wykonanych metodą statyczną i ryczałtowej stawki jednostkowej w wysokości ………………... PLN netto (słownie: ……………………) za jeden metr kwadratowy ścianki szczelnej;</w:t>
      </w:r>
    </w:p>
    <w:p w14:paraId="31BA9C3D" w14:textId="3D7DDAB3" w:rsidR="00406C2B" w:rsidRPr="00E7158A" w:rsidRDefault="00406C2B" w:rsidP="002645F1">
      <w:pPr>
        <w:pStyle w:val="BodyText21"/>
        <w:numPr>
          <w:ilvl w:val="2"/>
          <w:numId w:val="59"/>
        </w:numPr>
        <w:tabs>
          <w:tab w:val="left" w:pos="-1985"/>
          <w:tab w:val="left" w:pos="-1843"/>
          <w:tab w:val="left" w:pos="-1560"/>
          <w:tab w:val="left" w:pos="-1276"/>
        </w:tabs>
        <w:suppressAutoHyphens/>
        <w:spacing w:line="360" w:lineRule="auto"/>
        <w:ind w:left="1134"/>
        <w:rPr>
          <w:rFonts w:ascii="Century Gothic" w:hAnsi="Century Gothic"/>
          <w:sz w:val="20"/>
        </w:rPr>
      </w:pPr>
      <w:r w:rsidRPr="00E7158A">
        <w:rPr>
          <w:rFonts w:ascii="Century Gothic" w:hAnsi="Century Gothic"/>
          <w:sz w:val="20"/>
        </w:rPr>
        <w:lastRenderedPageBreak/>
        <w:t xml:space="preserve">powierzchni (ustalonej obmiarowo) ścianek szczelnych </w:t>
      </w:r>
      <w:r w:rsidR="001975F3" w:rsidRPr="00E7158A">
        <w:rPr>
          <w:rFonts w:ascii="Century Gothic" w:hAnsi="Century Gothic"/>
          <w:sz w:val="20"/>
        </w:rPr>
        <w:t>zabezpieczających</w:t>
      </w:r>
      <w:r w:rsidRPr="00E7158A">
        <w:rPr>
          <w:rFonts w:ascii="Century Gothic" w:hAnsi="Century Gothic"/>
          <w:sz w:val="20"/>
        </w:rPr>
        <w:t xml:space="preserve"> wykop</w:t>
      </w:r>
      <w:r w:rsidR="001975F3" w:rsidRPr="00E7158A">
        <w:rPr>
          <w:rFonts w:ascii="Century Gothic" w:hAnsi="Century Gothic"/>
          <w:sz w:val="20"/>
        </w:rPr>
        <w:t>y</w:t>
      </w:r>
      <w:r w:rsidRPr="00E7158A">
        <w:rPr>
          <w:rFonts w:ascii="Century Gothic" w:hAnsi="Century Gothic"/>
          <w:sz w:val="20"/>
        </w:rPr>
        <w:t xml:space="preserve"> liniow</w:t>
      </w:r>
      <w:r w:rsidR="001975F3" w:rsidRPr="00E7158A">
        <w:rPr>
          <w:rFonts w:ascii="Century Gothic" w:hAnsi="Century Gothic"/>
          <w:sz w:val="20"/>
        </w:rPr>
        <w:t>e</w:t>
      </w:r>
      <w:r w:rsidRPr="00E7158A">
        <w:rPr>
          <w:rFonts w:ascii="Century Gothic" w:hAnsi="Century Gothic"/>
          <w:sz w:val="20"/>
        </w:rPr>
        <w:t xml:space="preserve"> wykonanych metodą dynamiczną i</w:t>
      </w:r>
      <w:r w:rsidR="00D93FBA" w:rsidRPr="00E7158A">
        <w:rPr>
          <w:rFonts w:ascii="Century Gothic" w:hAnsi="Century Gothic"/>
          <w:sz w:val="20"/>
        </w:rPr>
        <w:t xml:space="preserve"> ryczałtowej </w:t>
      </w:r>
      <w:r w:rsidRPr="00E7158A">
        <w:rPr>
          <w:rFonts w:ascii="Century Gothic" w:hAnsi="Century Gothic"/>
          <w:sz w:val="20"/>
        </w:rPr>
        <w:t>stawki jednostkowej w wysokości ……………….… PLN netto (słownie: ……………………) za jeden metr kwadratowy ścianki szczelnej;</w:t>
      </w:r>
    </w:p>
    <w:p w14:paraId="5F08A700" w14:textId="6B5F1FBE" w:rsidR="00406C2B" w:rsidRPr="00E7158A" w:rsidRDefault="00406C2B" w:rsidP="002645F1">
      <w:pPr>
        <w:pStyle w:val="BodyText21"/>
        <w:numPr>
          <w:ilvl w:val="2"/>
          <w:numId w:val="59"/>
        </w:numPr>
        <w:tabs>
          <w:tab w:val="left" w:pos="-1985"/>
          <w:tab w:val="left" w:pos="-1843"/>
          <w:tab w:val="left" w:pos="-1560"/>
          <w:tab w:val="left" w:pos="-1276"/>
        </w:tabs>
        <w:suppressAutoHyphens/>
        <w:spacing w:line="360" w:lineRule="auto"/>
        <w:ind w:left="1134"/>
        <w:rPr>
          <w:rFonts w:ascii="Century Gothic" w:hAnsi="Century Gothic"/>
          <w:sz w:val="20"/>
        </w:rPr>
      </w:pPr>
      <w:r w:rsidRPr="00E7158A">
        <w:rPr>
          <w:rFonts w:ascii="Century Gothic" w:hAnsi="Century Gothic"/>
          <w:sz w:val="20"/>
        </w:rPr>
        <w:t xml:space="preserve">powierzchni (ustalonej obmiarowo) ścianek szczelnych </w:t>
      </w:r>
      <w:r w:rsidR="001975F3" w:rsidRPr="00E7158A">
        <w:rPr>
          <w:rFonts w:ascii="Century Gothic" w:hAnsi="Century Gothic"/>
          <w:sz w:val="20"/>
        </w:rPr>
        <w:t>zabezpieczających</w:t>
      </w:r>
      <w:r w:rsidRPr="00E7158A">
        <w:rPr>
          <w:rFonts w:ascii="Century Gothic" w:hAnsi="Century Gothic"/>
          <w:sz w:val="20"/>
        </w:rPr>
        <w:t xml:space="preserve"> komor</w:t>
      </w:r>
      <w:r w:rsidR="001975F3" w:rsidRPr="00E7158A">
        <w:rPr>
          <w:rFonts w:ascii="Century Gothic" w:hAnsi="Century Gothic"/>
          <w:sz w:val="20"/>
        </w:rPr>
        <w:t>y</w:t>
      </w:r>
      <w:r w:rsidRPr="00E7158A">
        <w:rPr>
          <w:rFonts w:ascii="Century Gothic" w:hAnsi="Century Gothic"/>
          <w:sz w:val="20"/>
        </w:rPr>
        <w:t xml:space="preserve"> </w:t>
      </w:r>
      <w:r w:rsidR="001975F3" w:rsidRPr="00E7158A">
        <w:rPr>
          <w:rFonts w:ascii="Century Gothic" w:hAnsi="Century Gothic"/>
          <w:sz w:val="20"/>
        </w:rPr>
        <w:t>d</w:t>
      </w:r>
      <w:r w:rsidR="002B0091" w:rsidRPr="00E7158A">
        <w:rPr>
          <w:rFonts w:ascii="Century Gothic" w:hAnsi="Century Gothic"/>
          <w:sz w:val="20"/>
        </w:rPr>
        <w:t>la</w:t>
      </w:r>
      <w:r w:rsidRPr="00E7158A">
        <w:rPr>
          <w:rFonts w:ascii="Century Gothic" w:hAnsi="Century Gothic"/>
          <w:sz w:val="20"/>
        </w:rPr>
        <w:t xml:space="preserve"> przekrocze</w:t>
      </w:r>
      <w:r w:rsidR="001975F3" w:rsidRPr="00E7158A">
        <w:rPr>
          <w:rFonts w:ascii="Century Gothic" w:hAnsi="Century Gothic"/>
          <w:sz w:val="20"/>
        </w:rPr>
        <w:t>ń</w:t>
      </w:r>
      <w:r w:rsidRPr="00E7158A">
        <w:rPr>
          <w:rFonts w:ascii="Century Gothic" w:hAnsi="Century Gothic"/>
          <w:sz w:val="20"/>
        </w:rPr>
        <w:t xml:space="preserve"> bezwykopowych wykonanych metodą statyczną i ryczałtowej stawki jednostkowej w wysokości ………………... PLN netto (słownie: ……………………) za jeden metr kwadratowy ścianki szczelnej;</w:t>
      </w:r>
    </w:p>
    <w:p w14:paraId="1B44CED5" w14:textId="4A614C07" w:rsidR="00406C2B" w:rsidRPr="00E7158A" w:rsidRDefault="00406C2B" w:rsidP="002645F1">
      <w:pPr>
        <w:pStyle w:val="BodyText21"/>
        <w:numPr>
          <w:ilvl w:val="2"/>
          <w:numId w:val="59"/>
        </w:numPr>
        <w:tabs>
          <w:tab w:val="left" w:pos="-1985"/>
          <w:tab w:val="left" w:pos="-1843"/>
          <w:tab w:val="left" w:pos="-1560"/>
          <w:tab w:val="left" w:pos="-1276"/>
        </w:tabs>
        <w:suppressAutoHyphens/>
        <w:spacing w:line="360" w:lineRule="auto"/>
        <w:ind w:left="1134"/>
        <w:rPr>
          <w:rFonts w:ascii="Century Gothic" w:hAnsi="Century Gothic"/>
          <w:sz w:val="20"/>
        </w:rPr>
      </w:pPr>
      <w:r w:rsidRPr="00E7158A">
        <w:rPr>
          <w:rFonts w:ascii="Century Gothic" w:hAnsi="Century Gothic"/>
          <w:sz w:val="20"/>
        </w:rPr>
        <w:t xml:space="preserve">powierzchni (ustalonej obmiarowo) ścianek szczelnych </w:t>
      </w:r>
      <w:r w:rsidR="001975F3" w:rsidRPr="00E7158A">
        <w:rPr>
          <w:rFonts w:ascii="Century Gothic" w:hAnsi="Century Gothic"/>
          <w:sz w:val="20"/>
        </w:rPr>
        <w:t>zabezpieczających</w:t>
      </w:r>
      <w:r w:rsidRPr="00E7158A">
        <w:rPr>
          <w:rFonts w:ascii="Century Gothic" w:hAnsi="Century Gothic"/>
          <w:sz w:val="20"/>
        </w:rPr>
        <w:t xml:space="preserve"> komor</w:t>
      </w:r>
      <w:r w:rsidR="001975F3" w:rsidRPr="00E7158A">
        <w:rPr>
          <w:rFonts w:ascii="Century Gothic" w:hAnsi="Century Gothic"/>
          <w:sz w:val="20"/>
        </w:rPr>
        <w:t>y</w:t>
      </w:r>
      <w:r w:rsidRPr="00E7158A">
        <w:rPr>
          <w:rFonts w:ascii="Century Gothic" w:hAnsi="Century Gothic"/>
          <w:sz w:val="20"/>
        </w:rPr>
        <w:t xml:space="preserve"> </w:t>
      </w:r>
      <w:r w:rsidR="001975F3" w:rsidRPr="00E7158A">
        <w:rPr>
          <w:rFonts w:ascii="Century Gothic" w:hAnsi="Century Gothic"/>
          <w:sz w:val="20"/>
        </w:rPr>
        <w:t>d</w:t>
      </w:r>
      <w:r w:rsidR="002B0091" w:rsidRPr="00E7158A">
        <w:rPr>
          <w:rFonts w:ascii="Century Gothic" w:hAnsi="Century Gothic"/>
          <w:sz w:val="20"/>
        </w:rPr>
        <w:t>la</w:t>
      </w:r>
      <w:r w:rsidRPr="00E7158A">
        <w:rPr>
          <w:rFonts w:ascii="Century Gothic" w:hAnsi="Century Gothic"/>
          <w:sz w:val="20"/>
        </w:rPr>
        <w:t xml:space="preserve"> przekrocze</w:t>
      </w:r>
      <w:r w:rsidR="001975F3" w:rsidRPr="00E7158A">
        <w:rPr>
          <w:rFonts w:ascii="Century Gothic" w:hAnsi="Century Gothic"/>
          <w:sz w:val="20"/>
        </w:rPr>
        <w:t>ń</w:t>
      </w:r>
      <w:r w:rsidRPr="00E7158A">
        <w:rPr>
          <w:rFonts w:ascii="Century Gothic" w:hAnsi="Century Gothic"/>
          <w:sz w:val="20"/>
        </w:rPr>
        <w:t xml:space="preserve"> bezwykopowych wykonanych metodą dynamiczną i</w:t>
      </w:r>
      <w:r w:rsidR="006B5C55" w:rsidRPr="00E7158A">
        <w:rPr>
          <w:rFonts w:ascii="Century Gothic" w:hAnsi="Century Gothic"/>
          <w:sz w:val="20"/>
        </w:rPr>
        <w:t xml:space="preserve"> ryczałtowej </w:t>
      </w:r>
      <w:r w:rsidRPr="00E7158A">
        <w:rPr>
          <w:rFonts w:ascii="Century Gothic" w:hAnsi="Century Gothic"/>
          <w:sz w:val="20"/>
        </w:rPr>
        <w:t>stawki jednostkowej w wysokości ……………….… PLN netto (słownie: ……………………) za jeden metr kwadratowy ścianki szczelnej</w:t>
      </w:r>
      <w:r w:rsidR="001975F3" w:rsidRPr="00E7158A">
        <w:rPr>
          <w:rFonts w:ascii="Century Gothic" w:hAnsi="Century Gothic"/>
          <w:sz w:val="20"/>
        </w:rPr>
        <w:t>.</w:t>
      </w:r>
    </w:p>
    <w:p w14:paraId="2A32E251" w14:textId="6CF05F2C" w:rsidR="001D4A15" w:rsidRPr="00406C2B" w:rsidRDefault="001D4A15" w:rsidP="005C4E65">
      <w:pPr>
        <w:pStyle w:val="BodyText21"/>
        <w:tabs>
          <w:tab w:val="left" w:pos="-1985"/>
          <w:tab w:val="left" w:pos="-1843"/>
          <w:tab w:val="left" w:pos="-1560"/>
          <w:tab w:val="left" w:pos="-1276"/>
        </w:tabs>
        <w:suppressAutoHyphens/>
        <w:spacing w:line="360" w:lineRule="auto"/>
        <w:ind w:left="709"/>
        <w:rPr>
          <w:rFonts w:ascii="Century Gothic" w:hAnsi="Century Gothic"/>
          <w:sz w:val="20"/>
        </w:rPr>
      </w:pPr>
      <w:r w:rsidRPr="00D83DA0">
        <w:rPr>
          <w:rFonts w:ascii="Century Gothic" w:hAnsi="Century Gothic"/>
          <w:sz w:val="20"/>
        </w:rPr>
        <w:t xml:space="preserve">W przypadku </w:t>
      </w:r>
      <w:r w:rsidR="009973CD" w:rsidRPr="00D83DA0">
        <w:rPr>
          <w:rFonts w:ascii="Century Gothic,Century Gothic,A" w:eastAsia="Century Gothic,Century Gothic,A" w:hAnsi="Century Gothic,Century Gothic,A" w:cs="Century Gothic,Century Gothic,A"/>
          <w:sz w:val="20"/>
        </w:rPr>
        <w:t>zmiany technologii, polegającej</w:t>
      </w:r>
      <w:r w:rsidR="009973CD" w:rsidRPr="00FD5CED">
        <w:rPr>
          <w:rFonts w:ascii="Century Gothic,Century Gothic,A" w:eastAsia="Century Gothic,Century Gothic,A" w:hAnsi="Century Gothic,Century Gothic,A" w:cs="Century Gothic,Century Gothic,A"/>
          <w:sz w:val="20"/>
        </w:rPr>
        <w:t xml:space="preserve"> na zamianie</w:t>
      </w:r>
      <w:r w:rsidR="009973CD" w:rsidRPr="00406C2B">
        <w:rPr>
          <w:rFonts w:ascii="Century Gothic,Century Gothic,A" w:eastAsia="Century Gothic,Century Gothic,A" w:hAnsi="Century Gothic,Century Gothic,A" w:cs="Century Gothic,Century Gothic,A"/>
          <w:sz w:val="20"/>
        </w:rPr>
        <w:t xml:space="preserve"> technologii pogrążania ścianek szczelnych (ze statycznej na dynamiczną lub odwrotnie) zgodnie z zapisami </w:t>
      </w:r>
      <w:r w:rsidR="00F84150" w:rsidRPr="005C4E65">
        <w:rPr>
          <w:rFonts w:ascii="Century Gothic,Century Gothic,A" w:eastAsia="Century Gothic,Century Gothic,A" w:hAnsi="Century Gothic,Century Gothic,A" w:cs="Century Gothic,Century Gothic,A"/>
          <w:sz w:val="20"/>
        </w:rPr>
        <w:t>A</w:t>
      </w:r>
      <w:r w:rsidR="009973CD" w:rsidRPr="005C4E65">
        <w:rPr>
          <w:rFonts w:ascii="Century Gothic,Century Gothic,A" w:eastAsia="Century Gothic,Century Gothic,A" w:hAnsi="Century Gothic,Century Gothic,A" w:cs="Century Gothic,Century Gothic,A"/>
          <w:sz w:val="20"/>
        </w:rPr>
        <w:t xml:space="preserve">rt. 3 ust. </w:t>
      </w:r>
      <w:r w:rsidR="002645F1" w:rsidRPr="005C4E65">
        <w:rPr>
          <w:rFonts w:ascii="Century Gothic,Century Gothic,A" w:eastAsia="Century Gothic,Century Gothic,A" w:hAnsi="Century Gothic,Century Gothic,A" w:cs="Century Gothic,Century Gothic,A"/>
          <w:sz w:val="20"/>
        </w:rPr>
        <w:t xml:space="preserve">16 </w:t>
      </w:r>
      <w:r w:rsidR="009973CD" w:rsidRPr="005C4E65">
        <w:rPr>
          <w:rFonts w:ascii="Century Gothic,Century Gothic,A" w:eastAsia="Century Gothic,Century Gothic,A" w:hAnsi="Century Gothic,Century Gothic,A" w:cs="Century Gothic,Century Gothic,A"/>
          <w:sz w:val="20"/>
        </w:rPr>
        <w:t xml:space="preserve">pkt </w:t>
      </w:r>
      <w:r w:rsidR="002645F1" w:rsidRPr="005C4E65">
        <w:rPr>
          <w:rFonts w:ascii="Century Gothic,Century Gothic,A" w:eastAsia="Century Gothic,Century Gothic,A" w:hAnsi="Century Gothic,Century Gothic,A" w:cs="Century Gothic,Century Gothic,A"/>
          <w:sz w:val="20"/>
        </w:rPr>
        <w:t>3</w:t>
      </w:r>
      <w:r w:rsidR="009973CD" w:rsidRPr="005C4E65">
        <w:rPr>
          <w:rFonts w:ascii="Century Gothic,Century Gothic,A" w:eastAsia="Century Gothic,Century Gothic,A" w:hAnsi="Century Gothic,Century Gothic,A" w:cs="Century Gothic,Century Gothic,A"/>
          <w:sz w:val="20"/>
        </w:rPr>
        <w:t>)</w:t>
      </w:r>
      <w:r w:rsidR="00F84150" w:rsidRPr="005C4E65">
        <w:rPr>
          <w:rFonts w:ascii="Century Gothic,Century Gothic,A" w:eastAsia="Century Gothic,Century Gothic,A" w:hAnsi="Century Gothic,Century Gothic,A" w:cs="Century Gothic,Century Gothic,A"/>
          <w:sz w:val="20"/>
        </w:rPr>
        <w:t xml:space="preserve"> Umowy</w:t>
      </w:r>
      <w:r w:rsidR="009973CD" w:rsidRPr="005C4E65">
        <w:rPr>
          <w:rFonts w:ascii="Century Gothic,Century Gothic,A" w:eastAsia="Century Gothic,Century Gothic,A" w:hAnsi="Century Gothic,Century Gothic,A" w:cs="Century Gothic,Century Gothic,A"/>
          <w:sz w:val="20"/>
        </w:rPr>
        <w:t xml:space="preserve">, </w:t>
      </w:r>
      <w:r w:rsidRPr="005C4E65">
        <w:rPr>
          <w:rFonts w:ascii="Century Gothic" w:hAnsi="Century Gothic"/>
          <w:sz w:val="20"/>
        </w:rPr>
        <w:t>wysokość Wynagrodzenia za ten zakres Robót zostanie ustalona według</w:t>
      </w:r>
      <w:r w:rsidRPr="00406C2B">
        <w:rPr>
          <w:rFonts w:ascii="Century Gothic" w:hAnsi="Century Gothic"/>
          <w:sz w:val="20"/>
        </w:rPr>
        <w:t xml:space="preserve"> stawek jednostkowych właściwych dla rzeczywiście użytej technologii</w:t>
      </w:r>
      <w:r w:rsidR="009973CD" w:rsidRPr="00406C2B">
        <w:rPr>
          <w:rFonts w:ascii="Century Gothic" w:hAnsi="Century Gothic"/>
          <w:sz w:val="20"/>
        </w:rPr>
        <w:t xml:space="preserve">, </w:t>
      </w:r>
      <w:r w:rsidR="009973CD" w:rsidRPr="00406C2B">
        <w:rPr>
          <w:rFonts w:ascii="Century Gothic,Century Gothic,A" w:eastAsia="Century Gothic,Century Gothic,A" w:hAnsi="Century Gothic,Century Gothic,A" w:cs="Century Gothic,Century Gothic,A"/>
          <w:sz w:val="20"/>
        </w:rPr>
        <w:t>do wysokości kwoty maksymalnej wskazanej w niniejszym punkcie</w:t>
      </w:r>
      <w:r w:rsidRPr="00406C2B">
        <w:rPr>
          <w:rFonts w:ascii="Century Gothic" w:hAnsi="Century Gothic"/>
          <w:sz w:val="20"/>
        </w:rPr>
        <w:t xml:space="preserve">.  Zmiany opisane w </w:t>
      </w:r>
      <w:r w:rsidR="009973CD" w:rsidRPr="00406C2B">
        <w:rPr>
          <w:rFonts w:ascii="Century Gothic" w:hAnsi="Century Gothic"/>
          <w:sz w:val="20"/>
        </w:rPr>
        <w:t>zdaniu poprzednim</w:t>
      </w:r>
      <w:r w:rsidRPr="00406C2B">
        <w:rPr>
          <w:rFonts w:ascii="Century Gothic" w:hAnsi="Century Gothic"/>
          <w:sz w:val="20"/>
        </w:rPr>
        <w:t xml:space="preserve"> nie wymagają zmiany Umowy</w:t>
      </w:r>
      <w:r w:rsidR="002904C6">
        <w:rPr>
          <w:rFonts w:ascii="Century Gothic" w:hAnsi="Century Gothic"/>
          <w:sz w:val="20"/>
        </w:rPr>
        <w:t>;</w:t>
      </w:r>
    </w:p>
    <w:p w14:paraId="26C99CB6" w14:textId="21D0125B" w:rsidR="00DF435C" w:rsidRPr="00503494" w:rsidRDefault="00DF435C" w:rsidP="002645F1">
      <w:pPr>
        <w:pStyle w:val="Akapitzlist"/>
        <w:numPr>
          <w:ilvl w:val="0"/>
          <w:numId w:val="59"/>
        </w:numPr>
        <w:tabs>
          <w:tab w:val="left" w:pos="-1985"/>
          <w:tab w:val="left" w:pos="-1843"/>
          <w:tab w:val="left" w:pos="-1560"/>
          <w:tab w:val="left" w:pos="-1276"/>
        </w:tabs>
        <w:suppressAutoHyphens/>
        <w:spacing w:line="360" w:lineRule="auto"/>
        <w:ind w:left="709"/>
        <w:jc w:val="both"/>
        <w:rPr>
          <w:rFonts w:ascii="Century Gothic,Arial" w:eastAsia="Century Gothic,Arial" w:hAnsi="Century Gothic,Arial" w:cs="Century Gothic,Arial"/>
        </w:rPr>
      </w:pPr>
      <w:bookmarkStart w:id="493" w:name="_Hlk124850998"/>
      <w:r w:rsidRPr="00503494">
        <w:rPr>
          <w:rFonts w:ascii="Century Gothic,Century Gothic,A" w:eastAsia="Century Gothic,Century Gothic,A" w:hAnsi="Century Gothic,Century Gothic,A" w:cs="Century Gothic,Century Gothic,A"/>
        </w:rPr>
        <w:t xml:space="preserve">w przypadku </w:t>
      </w:r>
      <w:r w:rsidRPr="00503494">
        <w:rPr>
          <w:rFonts w:ascii="Century Gothic" w:eastAsia="Century Gothic" w:hAnsi="Century Gothic" w:cs="Century Gothic"/>
        </w:rPr>
        <w:t>skorzystania</w:t>
      </w:r>
      <w:r w:rsidRPr="00503494">
        <w:rPr>
          <w:rFonts w:ascii="Century Gothic,Century Gothic,A" w:eastAsia="Century Gothic,Century Gothic,A" w:hAnsi="Century Gothic,Century Gothic,A" w:cs="Century Gothic,Century Gothic,A"/>
        </w:rPr>
        <w:t xml:space="preserve"> przez Zamawiającego z </w:t>
      </w:r>
      <w:r w:rsidRPr="00503494">
        <w:rPr>
          <w:rFonts w:ascii="Century Gothic,Century Gothic,A" w:eastAsia="Century Gothic,Century Gothic,A" w:hAnsi="Century Gothic,Century Gothic,A" w:cs="Century Gothic,Century Gothic,A"/>
          <w:b/>
          <w:bCs/>
        </w:rPr>
        <w:t xml:space="preserve">Prawa Opcji </w:t>
      </w:r>
      <w:ins w:id="494" w:author="Czereba Artur" w:date="2024-03-05T15:20:00Z">
        <w:del w:id="495" w:author="Bigoszewska Marta" w:date="2024-03-06T08:34:00Z">
          <w:r w:rsidR="00530D89" w:rsidDel="006D2236">
            <w:rPr>
              <w:rFonts w:ascii="Century Gothic,Century Gothic,A" w:eastAsia="Century Gothic,Century Gothic,A" w:hAnsi="Century Gothic,Century Gothic,A" w:cs="Century Gothic,Century Gothic,A"/>
              <w:b/>
              <w:bCs/>
            </w:rPr>
            <w:delText>2</w:delText>
          </w:r>
        </w:del>
      </w:ins>
      <w:ins w:id="496" w:author="Bigoszewska Marta" w:date="2024-03-06T08:34:00Z">
        <w:r w:rsidR="006D2236">
          <w:rPr>
            <w:rFonts w:ascii="Century Gothic,Century Gothic,A" w:eastAsia="Century Gothic,Century Gothic,A" w:hAnsi="Century Gothic,Century Gothic,A" w:cs="Century Gothic,Century Gothic,A"/>
            <w:b/>
            <w:bCs/>
          </w:rPr>
          <w:t>1</w:t>
        </w:r>
      </w:ins>
      <w:del w:id="497" w:author="Czereba Artur" w:date="2024-03-05T15:20:00Z">
        <w:r w:rsidRPr="00503494" w:rsidDel="00530D89">
          <w:rPr>
            <w:rFonts w:ascii="Century Gothic,Century Gothic,A" w:eastAsia="Century Gothic,Century Gothic,A" w:hAnsi="Century Gothic,Century Gothic,A" w:cs="Century Gothic,Century Gothic,A"/>
            <w:b/>
            <w:bCs/>
          </w:rPr>
          <w:delText>1</w:delText>
        </w:r>
      </w:del>
      <w:r w:rsidRPr="00503494">
        <w:rPr>
          <w:rFonts w:ascii="Century Gothic,Century Gothic,A" w:eastAsia="Century Gothic,Century Gothic,A" w:hAnsi="Century Gothic,Century Gothic,A" w:cs="Century Gothic,Century Gothic,A"/>
        </w:rPr>
        <w:t xml:space="preserve">, o którym mowa w Art. 3 </w:t>
      </w:r>
      <w:r w:rsidRPr="003A7874">
        <w:rPr>
          <w:rFonts w:ascii="Century Gothic" w:hAnsi="Century Gothic"/>
        </w:rPr>
        <w:t>ust. 1</w:t>
      </w:r>
      <w:r w:rsidR="00CB2B26" w:rsidRPr="003A7874">
        <w:rPr>
          <w:rFonts w:ascii="Century Gothic" w:hAnsi="Century Gothic"/>
        </w:rPr>
        <w:t>7</w:t>
      </w:r>
      <w:r w:rsidRPr="003A7874">
        <w:rPr>
          <w:rFonts w:ascii="Century Gothic" w:hAnsi="Century Gothic"/>
        </w:rPr>
        <w:t xml:space="preserve"> Umowy (</w:t>
      </w:r>
      <w:ins w:id="498" w:author="Bastuba Blanka" w:date="2024-03-06T08:50:00Z">
        <w:r w:rsidR="00786DA9" w:rsidRPr="00503494">
          <w:rPr>
            <w:rFonts w:ascii="Century Gothic,Century Gothic,A" w:eastAsia="Century Gothic,Century Gothic,A" w:hAnsi="Century Gothic,Century Gothic,A" w:cs="Century Gothic,Century Gothic,A"/>
          </w:rPr>
          <w:t>zakończenie odcinka dnem koszykowym w miejscu planowanego połączenia z gazociągiem POM1</w:t>
        </w:r>
      </w:ins>
      <w:del w:id="499" w:author="Bastuba Blanka" w:date="2024-03-06T08:50:00Z">
        <w:r w:rsidRPr="003A7874" w:rsidDel="00786DA9">
          <w:rPr>
            <w:rFonts w:ascii="Century Gothic,Century Gothic,A" w:eastAsia="Century Gothic,Century Gothic,A" w:hAnsi="Century Gothic,Century Gothic,A" w:cs="Century Gothic,Century Gothic,A"/>
          </w:rPr>
          <w:delText>połączenie</w:delText>
        </w:r>
        <w:r w:rsidRPr="00503494" w:rsidDel="00786DA9">
          <w:rPr>
            <w:rFonts w:ascii="Century Gothic,Century Gothic,A" w:eastAsia="Century Gothic,Century Gothic,A" w:hAnsi="Century Gothic,Century Gothic,A" w:cs="Century Gothic,Century Gothic,A"/>
          </w:rPr>
          <w:delText xml:space="preserve"> z gazociągiem POM1</w:delText>
        </w:r>
      </w:del>
      <w:r w:rsidRPr="00503494">
        <w:rPr>
          <w:rFonts w:ascii="Century Gothic,Century Gothic,A" w:eastAsia="Century Gothic,Century Gothic,A" w:hAnsi="Century Gothic,Century Gothic,A" w:cs="Century Gothic,Century Gothic,A"/>
        </w:rPr>
        <w:t>)</w:t>
      </w:r>
      <w:r w:rsidRPr="00503494">
        <w:rPr>
          <w:rFonts w:ascii="Century Gothic" w:hAnsi="Century Gothic"/>
        </w:rPr>
        <w:t>, wynagrodzenie ryczałtowe za prace zrealizowane w ramach Prawa Opcji</w:t>
      </w:r>
      <w:ins w:id="500" w:author="Czereba Artur" w:date="2024-03-05T15:21:00Z">
        <w:r w:rsidR="00530D89">
          <w:rPr>
            <w:rFonts w:ascii="Century Gothic" w:hAnsi="Century Gothic"/>
          </w:rPr>
          <w:t xml:space="preserve"> </w:t>
        </w:r>
      </w:ins>
      <w:ins w:id="501" w:author="Bastuba Blanka" w:date="2024-03-06T09:06:00Z">
        <w:r w:rsidR="005E4721">
          <w:rPr>
            <w:rFonts w:ascii="Century Gothic" w:hAnsi="Century Gothic"/>
          </w:rPr>
          <w:t>1</w:t>
        </w:r>
      </w:ins>
      <w:ins w:id="502" w:author="Czereba Artur" w:date="2024-03-05T15:21:00Z">
        <w:del w:id="503" w:author="Bastuba Blanka" w:date="2024-03-06T09:06:00Z">
          <w:r w:rsidR="00530D89" w:rsidDel="005E4721">
            <w:rPr>
              <w:rFonts w:ascii="Century Gothic" w:hAnsi="Century Gothic"/>
            </w:rPr>
            <w:delText>2</w:delText>
          </w:r>
        </w:del>
      </w:ins>
      <w:del w:id="504" w:author="Czereba Artur" w:date="2024-03-05T15:21:00Z">
        <w:r w:rsidRPr="00503494" w:rsidDel="00530D89">
          <w:rPr>
            <w:rFonts w:ascii="Century Gothic" w:hAnsi="Century Gothic"/>
          </w:rPr>
          <w:delText xml:space="preserve"> 1</w:delText>
        </w:r>
      </w:del>
      <w:r w:rsidRPr="00503494">
        <w:rPr>
          <w:rFonts w:ascii="Century Gothic" w:hAnsi="Century Gothic"/>
        </w:rPr>
        <w:t xml:space="preserve"> w</w:t>
      </w:r>
      <w:r w:rsidRPr="00503494">
        <w:rPr>
          <w:rFonts w:ascii="Century Gothic,Century Gothic,A" w:eastAsia="Century Gothic,Century Gothic,A" w:hAnsi="Century Gothic,Century Gothic,A" w:cs="Century Gothic,Century Gothic,A"/>
        </w:rPr>
        <w:t xml:space="preserve"> wysokości  </w:t>
      </w:r>
      <w:r w:rsidRPr="00503494">
        <w:rPr>
          <w:rFonts w:ascii="Century Gothic,Arial" w:eastAsia="Century Gothic,Arial" w:hAnsi="Century Gothic,Arial" w:cs="Century Gothic,Arial"/>
        </w:rPr>
        <w:t xml:space="preserve">………………… PLN  </w:t>
      </w:r>
      <w:r w:rsidRPr="00503494">
        <w:rPr>
          <w:rFonts w:ascii="Century Gothic,Century Gothic,A" w:eastAsia="Century Gothic,Century Gothic,A" w:hAnsi="Century Gothic,Century Gothic,A" w:cs="Century Gothic,Century Gothic,A"/>
        </w:rPr>
        <w:t xml:space="preserve">netto (słownie: ………………….), </w:t>
      </w:r>
    </w:p>
    <w:p w14:paraId="1F8DB6FB" w14:textId="2CDD1697" w:rsidR="00DF435C" w:rsidRPr="00503494" w:rsidRDefault="00DF435C" w:rsidP="002645F1">
      <w:pPr>
        <w:pStyle w:val="Akapitzlist"/>
        <w:numPr>
          <w:ilvl w:val="0"/>
          <w:numId w:val="59"/>
        </w:numPr>
        <w:tabs>
          <w:tab w:val="left" w:pos="-1985"/>
          <w:tab w:val="left" w:pos="-1843"/>
          <w:tab w:val="left" w:pos="-1560"/>
          <w:tab w:val="left" w:pos="-1276"/>
        </w:tabs>
        <w:suppressAutoHyphens/>
        <w:spacing w:line="360" w:lineRule="auto"/>
        <w:ind w:left="709"/>
        <w:jc w:val="both"/>
        <w:rPr>
          <w:rFonts w:ascii="Century Gothic,Arial" w:eastAsia="Century Gothic,Arial" w:hAnsi="Century Gothic,Arial" w:cs="Century Gothic,Arial"/>
        </w:rPr>
      </w:pPr>
      <w:r w:rsidRPr="00503494">
        <w:rPr>
          <w:rFonts w:ascii="Century Gothic,Century Gothic,A" w:eastAsia="Century Gothic,Century Gothic,A" w:hAnsi="Century Gothic,Century Gothic,A" w:cs="Century Gothic,Century Gothic,A"/>
        </w:rPr>
        <w:t xml:space="preserve">w przypadku </w:t>
      </w:r>
      <w:r w:rsidRPr="00503494">
        <w:rPr>
          <w:rFonts w:ascii="Century Gothic" w:eastAsia="Century Gothic" w:hAnsi="Century Gothic" w:cs="Century Gothic"/>
        </w:rPr>
        <w:t>skorzystania</w:t>
      </w:r>
      <w:r w:rsidRPr="00503494">
        <w:rPr>
          <w:rFonts w:ascii="Century Gothic,Century Gothic,A" w:eastAsia="Century Gothic,Century Gothic,A" w:hAnsi="Century Gothic,Century Gothic,A" w:cs="Century Gothic,Century Gothic,A"/>
        </w:rPr>
        <w:t xml:space="preserve"> przez Zamawiającego z </w:t>
      </w:r>
      <w:r w:rsidRPr="00503494">
        <w:rPr>
          <w:rFonts w:ascii="Century Gothic,Century Gothic,A" w:eastAsia="Century Gothic,Century Gothic,A" w:hAnsi="Century Gothic,Century Gothic,A" w:cs="Century Gothic,Century Gothic,A"/>
          <w:b/>
          <w:bCs/>
        </w:rPr>
        <w:t xml:space="preserve">Prawa Opcji </w:t>
      </w:r>
      <w:ins w:id="505" w:author="Czereba Artur" w:date="2024-03-05T15:20:00Z">
        <w:del w:id="506" w:author="Bigoszewska Marta" w:date="2024-03-06T08:34:00Z">
          <w:r w:rsidR="00530D89" w:rsidDel="006D2236">
            <w:rPr>
              <w:rFonts w:ascii="Century Gothic,Century Gothic,A" w:eastAsia="Century Gothic,Century Gothic,A" w:hAnsi="Century Gothic,Century Gothic,A" w:cs="Century Gothic,Century Gothic,A"/>
              <w:b/>
              <w:bCs/>
            </w:rPr>
            <w:delText>1</w:delText>
          </w:r>
        </w:del>
      </w:ins>
      <w:ins w:id="507" w:author="Bigoszewska Marta" w:date="2024-03-06T08:34:00Z">
        <w:r w:rsidR="006D2236">
          <w:rPr>
            <w:rFonts w:ascii="Century Gothic,Century Gothic,A" w:eastAsia="Century Gothic,Century Gothic,A" w:hAnsi="Century Gothic,Century Gothic,A" w:cs="Century Gothic,Century Gothic,A"/>
            <w:b/>
            <w:bCs/>
          </w:rPr>
          <w:t>2</w:t>
        </w:r>
      </w:ins>
      <w:del w:id="508" w:author="Czereba Artur" w:date="2024-03-05T15:20:00Z">
        <w:r w:rsidRPr="00503494" w:rsidDel="00530D89">
          <w:rPr>
            <w:rFonts w:ascii="Century Gothic,Century Gothic,A" w:eastAsia="Century Gothic,Century Gothic,A" w:hAnsi="Century Gothic,Century Gothic,A" w:cs="Century Gothic,Century Gothic,A"/>
            <w:b/>
            <w:bCs/>
          </w:rPr>
          <w:delText>2</w:delText>
        </w:r>
      </w:del>
      <w:r w:rsidRPr="00503494">
        <w:rPr>
          <w:rFonts w:ascii="Century Gothic,Century Gothic,A" w:eastAsia="Century Gothic,Century Gothic,A" w:hAnsi="Century Gothic,Century Gothic,A" w:cs="Century Gothic,Century Gothic,A"/>
        </w:rPr>
        <w:t xml:space="preserve">, o którym mowa w Art. 3 </w:t>
      </w:r>
      <w:r w:rsidRPr="00503494">
        <w:rPr>
          <w:rFonts w:ascii="Century Gothic" w:hAnsi="Century Gothic"/>
        </w:rPr>
        <w:t>ust</w:t>
      </w:r>
      <w:r w:rsidRPr="00081881">
        <w:rPr>
          <w:rFonts w:ascii="Century Gothic" w:hAnsi="Century Gothic"/>
        </w:rPr>
        <w:t xml:space="preserve">. </w:t>
      </w:r>
      <w:r w:rsidR="00CB2B26" w:rsidRPr="003A7874">
        <w:rPr>
          <w:rFonts w:ascii="Century Gothic" w:hAnsi="Century Gothic"/>
        </w:rPr>
        <w:t>18</w:t>
      </w:r>
      <w:r w:rsidRPr="003A7874">
        <w:rPr>
          <w:rFonts w:ascii="Century Gothic" w:hAnsi="Century Gothic"/>
        </w:rPr>
        <w:t xml:space="preserve"> Umowy</w:t>
      </w:r>
      <w:r w:rsidRPr="003A7874">
        <w:rPr>
          <w:rFonts w:ascii="Century Gothic,Century Gothic,A" w:eastAsia="Century Gothic,Century Gothic,A" w:hAnsi="Century Gothic,Century Gothic,A" w:cs="Century Gothic,Century Gothic,A"/>
        </w:rPr>
        <w:t xml:space="preserve"> (</w:t>
      </w:r>
      <w:ins w:id="509" w:author="Bastuba Blanka" w:date="2024-03-06T08:50:00Z">
        <w:r w:rsidR="00786DA9" w:rsidRPr="003A7874">
          <w:rPr>
            <w:rFonts w:ascii="Century Gothic,Century Gothic,A" w:eastAsia="Century Gothic,Century Gothic,A" w:hAnsi="Century Gothic,Century Gothic,A" w:cs="Century Gothic,Century Gothic,A"/>
          </w:rPr>
          <w:t>połączenie</w:t>
        </w:r>
        <w:r w:rsidR="00786DA9" w:rsidRPr="00503494">
          <w:rPr>
            <w:rFonts w:ascii="Century Gothic,Century Gothic,A" w:eastAsia="Century Gothic,Century Gothic,A" w:hAnsi="Century Gothic,Century Gothic,A" w:cs="Century Gothic,Century Gothic,A"/>
          </w:rPr>
          <w:t xml:space="preserve"> z gazociągiem POM1</w:t>
        </w:r>
      </w:ins>
      <w:del w:id="510" w:author="Bastuba Blanka" w:date="2024-03-06T08:49:00Z">
        <w:r w:rsidRPr="00503494" w:rsidDel="00786DA9">
          <w:rPr>
            <w:rFonts w:ascii="Century Gothic,Century Gothic,A" w:eastAsia="Century Gothic,Century Gothic,A" w:hAnsi="Century Gothic,Century Gothic,A" w:cs="Century Gothic,Century Gothic,A"/>
          </w:rPr>
          <w:delText>zakończenie odcinka dnem koszykowym w miejscu planowanego połączenia z gazociągiem POM1</w:delText>
        </w:r>
      </w:del>
      <w:r w:rsidRPr="00503494">
        <w:rPr>
          <w:rFonts w:ascii="Century Gothic,Century Gothic,A" w:eastAsia="Century Gothic,Century Gothic,A" w:hAnsi="Century Gothic,Century Gothic,A" w:cs="Century Gothic,Century Gothic,A"/>
        </w:rPr>
        <w:t>)</w:t>
      </w:r>
      <w:r w:rsidRPr="00503494">
        <w:rPr>
          <w:rFonts w:ascii="Century Gothic" w:hAnsi="Century Gothic"/>
        </w:rPr>
        <w:t xml:space="preserve">, wynagrodzenie ryczałtowe za prace zrealizowane w ramach Prawa Opcji </w:t>
      </w:r>
      <w:ins w:id="511" w:author="Bastuba Blanka" w:date="2024-03-06T09:06:00Z">
        <w:r w:rsidR="005E4721">
          <w:rPr>
            <w:rFonts w:ascii="Century Gothic" w:hAnsi="Century Gothic"/>
          </w:rPr>
          <w:t>2</w:t>
        </w:r>
      </w:ins>
      <w:ins w:id="512" w:author="Czereba Artur" w:date="2024-03-05T15:22:00Z">
        <w:del w:id="513" w:author="Bastuba Blanka" w:date="2024-03-06T09:06:00Z">
          <w:r w:rsidR="00530D89" w:rsidDel="005E4721">
            <w:rPr>
              <w:rFonts w:ascii="Century Gothic" w:hAnsi="Century Gothic"/>
            </w:rPr>
            <w:delText>1</w:delText>
          </w:r>
        </w:del>
      </w:ins>
      <w:del w:id="514" w:author="Czereba Artur" w:date="2024-03-05T15:22:00Z">
        <w:r w:rsidRPr="00503494" w:rsidDel="00530D89">
          <w:rPr>
            <w:rFonts w:ascii="Century Gothic" w:hAnsi="Century Gothic"/>
          </w:rPr>
          <w:delText>2</w:delText>
        </w:r>
      </w:del>
      <w:r w:rsidRPr="00503494">
        <w:rPr>
          <w:rFonts w:ascii="Century Gothic" w:hAnsi="Century Gothic"/>
        </w:rPr>
        <w:t xml:space="preserve"> w</w:t>
      </w:r>
      <w:r w:rsidRPr="00503494">
        <w:rPr>
          <w:rFonts w:ascii="Century Gothic,Century Gothic,A" w:eastAsia="Century Gothic,Century Gothic,A" w:hAnsi="Century Gothic,Century Gothic,A" w:cs="Century Gothic,Century Gothic,A"/>
        </w:rPr>
        <w:t xml:space="preserve"> wysokości   </w:t>
      </w:r>
      <w:r w:rsidRPr="00503494">
        <w:rPr>
          <w:rFonts w:ascii="Century Gothic,Arial" w:eastAsia="Century Gothic,Arial" w:hAnsi="Century Gothic,Arial" w:cs="Century Gothic,Arial"/>
        </w:rPr>
        <w:t xml:space="preserve">………………… PLN  </w:t>
      </w:r>
      <w:r w:rsidRPr="00503494">
        <w:rPr>
          <w:rFonts w:ascii="Century Gothic,Century Gothic,A" w:eastAsia="Century Gothic,Century Gothic,A" w:hAnsi="Century Gothic,Century Gothic,A" w:cs="Century Gothic,Century Gothic,A"/>
        </w:rPr>
        <w:t>netto (słownie: ………………….),</w:t>
      </w:r>
    </w:p>
    <w:p w14:paraId="1AB16BE4" w14:textId="6FE4B125" w:rsidR="00DF435C" w:rsidRPr="00503494" w:rsidRDefault="00DF435C" w:rsidP="002645F1">
      <w:pPr>
        <w:pStyle w:val="Akapitzlist"/>
        <w:numPr>
          <w:ilvl w:val="0"/>
          <w:numId w:val="59"/>
        </w:numPr>
        <w:tabs>
          <w:tab w:val="left" w:pos="-1985"/>
          <w:tab w:val="left" w:pos="-1843"/>
          <w:tab w:val="left" w:pos="-1560"/>
          <w:tab w:val="left" w:pos="-1276"/>
        </w:tabs>
        <w:suppressAutoHyphens/>
        <w:spacing w:line="360" w:lineRule="auto"/>
        <w:ind w:left="709"/>
        <w:jc w:val="both"/>
        <w:rPr>
          <w:rFonts w:ascii="Century Gothic,Arial" w:eastAsia="Century Gothic,Arial" w:hAnsi="Century Gothic,Arial" w:cs="Century Gothic,Arial"/>
        </w:rPr>
      </w:pPr>
      <w:r w:rsidRPr="00503494">
        <w:rPr>
          <w:rFonts w:ascii="Century Gothic,Arial" w:eastAsia="Century Gothic,Arial" w:hAnsi="Century Gothic,Arial" w:cs="Century Gothic,Arial"/>
        </w:rPr>
        <w:t xml:space="preserve">w przypadku skorzystania przez Zamawiającego z </w:t>
      </w:r>
      <w:r w:rsidRPr="00503494">
        <w:rPr>
          <w:rFonts w:ascii="Century Gothic,Arial" w:eastAsia="Century Gothic,Arial" w:hAnsi="Century Gothic,Arial" w:cs="Century Gothic,Arial"/>
          <w:b/>
          <w:bCs/>
        </w:rPr>
        <w:t xml:space="preserve">Prawa Opcji </w:t>
      </w:r>
      <w:ins w:id="515" w:author="Czereba Artur" w:date="2024-03-05T15:20:00Z">
        <w:del w:id="516" w:author="Bigoszewska Marta" w:date="2024-03-06T08:34:00Z">
          <w:r w:rsidR="00530D89" w:rsidDel="006D2236">
            <w:rPr>
              <w:rFonts w:ascii="Century Gothic,Arial" w:eastAsia="Century Gothic,Arial" w:hAnsi="Century Gothic,Arial" w:cs="Century Gothic,Arial"/>
              <w:b/>
              <w:bCs/>
            </w:rPr>
            <w:delText>4</w:delText>
          </w:r>
        </w:del>
      </w:ins>
      <w:ins w:id="517" w:author="Bigoszewska Marta" w:date="2024-03-06T08:34:00Z">
        <w:r w:rsidR="006D2236">
          <w:rPr>
            <w:rFonts w:ascii="Century Gothic,Arial" w:eastAsia="Century Gothic,Arial" w:hAnsi="Century Gothic,Arial" w:cs="Century Gothic,Arial"/>
            <w:b/>
            <w:bCs/>
          </w:rPr>
          <w:t>3</w:t>
        </w:r>
      </w:ins>
      <w:del w:id="518" w:author="Czereba Artur" w:date="2024-03-05T15:20:00Z">
        <w:r w:rsidRPr="00503494" w:rsidDel="00530D89">
          <w:rPr>
            <w:rFonts w:ascii="Century Gothic,Arial" w:eastAsia="Century Gothic,Arial" w:hAnsi="Century Gothic,Arial" w:cs="Century Gothic,Arial"/>
            <w:b/>
            <w:bCs/>
          </w:rPr>
          <w:delText>3</w:delText>
        </w:r>
      </w:del>
      <w:r w:rsidRPr="00503494">
        <w:rPr>
          <w:rFonts w:ascii="Century Gothic,Arial" w:eastAsia="Century Gothic,Arial" w:hAnsi="Century Gothic,Arial" w:cs="Century Gothic,Arial"/>
        </w:rPr>
        <w:t xml:space="preserve">, o którym mowa w Art. 3 </w:t>
      </w:r>
      <w:r w:rsidRPr="00081881">
        <w:rPr>
          <w:rFonts w:ascii="Century Gothic,Arial" w:eastAsia="Century Gothic,Arial" w:hAnsi="Century Gothic,Arial" w:cs="Century Gothic,Arial"/>
        </w:rPr>
        <w:t>ust</w:t>
      </w:r>
      <w:r w:rsidRPr="003A7874">
        <w:rPr>
          <w:rFonts w:ascii="Century Gothic,Arial" w:eastAsia="Century Gothic,Arial" w:hAnsi="Century Gothic,Arial" w:cs="Century Gothic,Arial"/>
        </w:rPr>
        <w:t xml:space="preserve">. </w:t>
      </w:r>
      <w:r w:rsidR="00CB2B26" w:rsidRPr="003A7874">
        <w:rPr>
          <w:rFonts w:ascii="Century Gothic,Arial" w:eastAsia="Century Gothic,Arial" w:hAnsi="Century Gothic,Arial" w:cs="Century Gothic,Arial"/>
        </w:rPr>
        <w:t>19</w:t>
      </w:r>
      <w:r w:rsidRPr="003A7874">
        <w:rPr>
          <w:rFonts w:ascii="Century Gothic,Arial" w:eastAsia="Century Gothic,Arial" w:hAnsi="Century Gothic,Arial" w:cs="Century Gothic,Arial"/>
        </w:rPr>
        <w:t xml:space="preserve"> Umowy </w:t>
      </w:r>
      <w:r w:rsidRPr="003A7874">
        <w:rPr>
          <w:rFonts w:ascii="Century Gothic" w:hAnsi="Century Gothic"/>
        </w:rPr>
        <w:t>(</w:t>
      </w:r>
      <w:ins w:id="519" w:author="Bastuba Blanka" w:date="2024-03-06T08:50:00Z">
        <w:r w:rsidR="00786DA9" w:rsidRPr="003A7874">
          <w:rPr>
            <w:rFonts w:ascii="Century Gothic,Century Gothic,A" w:eastAsia="Century Gothic,Century Gothic,A" w:hAnsi="Century Gothic,Century Gothic,A" w:cs="Century Gothic,Century Gothic,A"/>
          </w:rPr>
          <w:t>zakończenie</w:t>
        </w:r>
        <w:r w:rsidR="00786DA9" w:rsidRPr="00503494">
          <w:rPr>
            <w:rFonts w:ascii="Century Gothic,Century Gothic,A" w:eastAsia="Century Gothic,Century Gothic,A" w:hAnsi="Century Gothic,Century Gothic,A" w:cs="Century Gothic,Century Gothic,A"/>
          </w:rPr>
          <w:t xml:space="preserve"> odcinka dnem koszykowym w miejscu planowanego połączenia z gazociągiem POM3</w:t>
        </w:r>
      </w:ins>
      <w:del w:id="520" w:author="Bastuba Blanka" w:date="2024-03-06T08:50:00Z">
        <w:r w:rsidRPr="003A7874" w:rsidDel="00786DA9">
          <w:rPr>
            <w:rFonts w:ascii="Century Gothic,Century Gothic,A" w:eastAsia="Century Gothic,Century Gothic,A" w:hAnsi="Century Gothic,Century Gothic,A" w:cs="Century Gothic,Century Gothic,A"/>
          </w:rPr>
          <w:delText>połączenie</w:delText>
        </w:r>
        <w:r w:rsidRPr="00503494" w:rsidDel="00786DA9">
          <w:rPr>
            <w:rFonts w:ascii="Century Gothic,Century Gothic,A" w:eastAsia="Century Gothic,Century Gothic,A" w:hAnsi="Century Gothic,Century Gothic,A" w:cs="Century Gothic,Century Gothic,A"/>
          </w:rPr>
          <w:delText xml:space="preserve"> z gazociągiem POM3</w:delText>
        </w:r>
      </w:del>
      <w:r w:rsidRPr="00503494">
        <w:rPr>
          <w:rFonts w:ascii="Century Gothic,Century Gothic,A" w:eastAsia="Century Gothic,Century Gothic,A" w:hAnsi="Century Gothic,Century Gothic,A" w:cs="Century Gothic,Century Gothic,A"/>
        </w:rPr>
        <w:t>)</w:t>
      </w:r>
      <w:r w:rsidRPr="00503494">
        <w:rPr>
          <w:rFonts w:ascii="Century Gothic,Arial" w:eastAsia="Century Gothic,Arial" w:hAnsi="Century Gothic,Arial" w:cs="Century Gothic,Arial"/>
        </w:rPr>
        <w:t xml:space="preserve">, wynagrodzenie ryczałtowe za prace zrealizowane w ramach Prawa Opcji </w:t>
      </w:r>
      <w:ins w:id="521" w:author="Bastuba Blanka" w:date="2024-03-06T09:06:00Z">
        <w:r w:rsidR="005E4721">
          <w:rPr>
            <w:rFonts w:ascii="Century Gothic,Arial" w:eastAsia="Century Gothic,Arial" w:hAnsi="Century Gothic,Arial" w:cs="Century Gothic,Arial"/>
          </w:rPr>
          <w:t>3</w:t>
        </w:r>
      </w:ins>
      <w:ins w:id="522" w:author="Czereba Artur" w:date="2024-03-05T15:22:00Z">
        <w:del w:id="523" w:author="Bastuba Blanka" w:date="2024-03-06T09:06:00Z">
          <w:r w:rsidR="00530D89" w:rsidDel="005E4721">
            <w:rPr>
              <w:rFonts w:ascii="Century Gothic,Arial" w:eastAsia="Century Gothic,Arial" w:hAnsi="Century Gothic,Arial" w:cs="Century Gothic,Arial"/>
            </w:rPr>
            <w:delText>4</w:delText>
          </w:r>
        </w:del>
      </w:ins>
      <w:del w:id="524" w:author="Czereba Artur" w:date="2024-03-05T15:22:00Z">
        <w:r w:rsidRPr="00503494" w:rsidDel="00530D89">
          <w:rPr>
            <w:rFonts w:ascii="Century Gothic,Arial" w:eastAsia="Century Gothic,Arial" w:hAnsi="Century Gothic,Arial" w:cs="Century Gothic,Arial"/>
          </w:rPr>
          <w:delText>3</w:delText>
        </w:r>
      </w:del>
      <w:r w:rsidRPr="00503494">
        <w:rPr>
          <w:rFonts w:ascii="Century Gothic,Arial" w:eastAsia="Century Gothic,Arial" w:hAnsi="Century Gothic,Arial" w:cs="Century Gothic,Arial"/>
        </w:rPr>
        <w:t xml:space="preserve"> w wysokości  ………………… PLN  netto (słownie: ………………….),</w:t>
      </w:r>
    </w:p>
    <w:p w14:paraId="2384BFDA" w14:textId="26FDD64C" w:rsidR="00DF435C" w:rsidRPr="00503494" w:rsidRDefault="00DF435C" w:rsidP="002645F1">
      <w:pPr>
        <w:pStyle w:val="Akapitzlist"/>
        <w:numPr>
          <w:ilvl w:val="0"/>
          <w:numId w:val="59"/>
        </w:numPr>
        <w:tabs>
          <w:tab w:val="left" w:pos="-1985"/>
          <w:tab w:val="left" w:pos="-1843"/>
          <w:tab w:val="left" w:pos="-1560"/>
          <w:tab w:val="left" w:pos="-1276"/>
        </w:tabs>
        <w:suppressAutoHyphens/>
        <w:spacing w:line="360" w:lineRule="auto"/>
        <w:ind w:left="709"/>
        <w:jc w:val="both"/>
        <w:rPr>
          <w:rFonts w:ascii="Century Gothic,Arial" w:eastAsia="Century Gothic,Arial" w:hAnsi="Century Gothic,Arial" w:cs="Century Gothic,Arial"/>
        </w:rPr>
      </w:pPr>
      <w:r w:rsidRPr="00503494">
        <w:rPr>
          <w:rFonts w:ascii="Century Gothic,Arial" w:eastAsia="Century Gothic,Arial" w:hAnsi="Century Gothic,Arial" w:cs="Century Gothic,Arial"/>
        </w:rPr>
        <w:t xml:space="preserve">w przypadku skorzystania przez Zamawiającego z </w:t>
      </w:r>
      <w:r w:rsidRPr="00503494">
        <w:rPr>
          <w:rFonts w:ascii="Century Gothic,Arial" w:eastAsia="Century Gothic,Arial" w:hAnsi="Century Gothic,Arial" w:cs="Century Gothic,Arial"/>
          <w:b/>
          <w:bCs/>
        </w:rPr>
        <w:t xml:space="preserve">Prawa Opcji </w:t>
      </w:r>
      <w:ins w:id="525" w:author="Czereba Artur" w:date="2024-03-05T15:20:00Z">
        <w:del w:id="526" w:author="Bigoszewska Marta" w:date="2024-03-06T08:34:00Z">
          <w:r w:rsidR="00530D89" w:rsidDel="006D2236">
            <w:rPr>
              <w:rFonts w:ascii="Century Gothic,Arial" w:eastAsia="Century Gothic,Arial" w:hAnsi="Century Gothic,Arial" w:cs="Century Gothic,Arial"/>
              <w:b/>
              <w:bCs/>
            </w:rPr>
            <w:delText>3</w:delText>
          </w:r>
        </w:del>
      </w:ins>
      <w:ins w:id="527" w:author="Bigoszewska Marta" w:date="2024-03-06T08:34:00Z">
        <w:r w:rsidR="006D2236">
          <w:rPr>
            <w:rFonts w:ascii="Century Gothic,Arial" w:eastAsia="Century Gothic,Arial" w:hAnsi="Century Gothic,Arial" w:cs="Century Gothic,Arial"/>
            <w:b/>
            <w:bCs/>
          </w:rPr>
          <w:t>4</w:t>
        </w:r>
      </w:ins>
      <w:del w:id="528" w:author="Czereba Artur" w:date="2024-03-05T15:20:00Z">
        <w:r w:rsidRPr="00503494" w:rsidDel="00530D89">
          <w:rPr>
            <w:rFonts w:ascii="Century Gothic,Arial" w:eastAsia="Century Gothic,Arial" w:hAnsi="Century Gothic,Arial" w:cs="Century Gothic,Arial"/>
            <w:b/>
            <w:bCs/>
          </w:rPr>
          <w:delText>4</w:delText>
        </w:r>
      </w:del>
      <w:r w:rsidRPr="00503494">
        <w:rPr>
          <w:rFonts w:ascii="Century Gothic,Arial" w:eastAsia="Century Gothic,Arial" w:hAnsi="Century Gothic,Arial" w:cs="Century Gothic,Arial"/>
        </w:rPr>
        <w:t xml:space="preserve">, o którym mowa w Art. 3 </w:t>
      </w:r>
      <w:r w:rsidRPr="00081881">
        <w:rPr>
          <w:rFonts w:ascii="Century Gothic,Arial" w:eastAsia="Century Gothic,Arial" w:hAnsi="Century Gothic,Arial" w:cs="Century Gothic,Arial"/>
        </w:rPr>
        <w:t>ust</w:t>
      </w:r>
      <w:r w:rsidRPr="003A7874">
        <w:rPr>
          <w:rFonts w:ascii="Century Gothic,Arial" w:eastAsia="Century Gothic,Arial" w:hAnsi="Century Gothic,Arial" w:cs="Century Gothic,Arial"/>
        </w:rPr>
        <w:t>. 2</w:t>
      </w:r>
      <w:r w:rsidR="00CB2B26" w:rsidRPr="003A7874">
        <w:rPr>
          <w:rFonts w:ascii="Century Gothic,Arial" w:eastAsia="Century Gothic,Arial" w:hAnsi="Century Gothic,Arial" w:cs="Century Gothic,Arial"/>
        </w:rPr>
        <w:t>0</w:t>
      </w:r>
      <w:r w:rsidRPr="003A7874">
        <w:rPr>
          <w:rFonts w:ascii="Century Gothic,Arial" w:eastAsia="Century Gothic,Arial" w:hAnsi="Century Gothic,Arial" w:cs="Century Gothic,Arial"/>
        </w:rPr>
        <w:t xml:space="preserve"> Umowy </w:t>
      </w:r>
      <w:r w:rsidRPr="003A7874">
        <w:rPr>
          <w:rFonts w:ascii="Century Gothic,Century Gothic,A" w:eastAsia="Century Gothic,Century Gothic,A" w:hAnsi="Century Gothic,Century Gothic,A" w:cs="Century Gothic,Century Gothic,A"/>
        </w:rPr>
        <w:t>(</w:t>
      </w:r>
      <w:ins w:id="529" w:author="Bastuba Blanka" w:date="2024-03-06T08:50:00Z">
        <w:r w:rsidR="00786DA9" w:rsidRPr="003A7874">
          <w:rPr>
            <w:rFonts w:ascii="Century Gothic,Century Gothic,A" w:eastAsia="Century Gothic,Century Gothic,A" w:hAnsi="Century Gothic,Century Gothic,A" w:cs="Century Gothic,Century Gothic,A"/>
          </w:rPr>
          <w:t>połączenie</w:t>
        </w:r>
        <w:r w:rsidR="00786DA9" w:rsidRPr="00503494">
          <w:rPr>
            <w:rFonts w:ascii="Century Gothic,Century Gothic,A" w:eastAsia="Century Gothic,Century Gothic,A" w:hAnsi="Century Gothic,Century Gothic,A" w:cs="Century Gothic,Century Gothic,A"/>
          </w:rPr>
          <w:t xml:space="preserve"> z gazociągiem POM3</w:t>
        </w:r>
      </w:ins>
      <w:del w:id="530" w:author="Bastuba Blanka" w:date="2024-03-06T08:50:00Z">
        <w:r w:rsidRPr="003A7874" w:rsidDel="00786DA9">
          <w:rPr>
            <w:rFonts w:ascii="Century Gothic,Century Gothic,A" w:eastAsia="Century Gothic,Century Gothic,A" w:hAnsi="Century Gothic,Century Gothic,A" w:cs="Century Gothic,Century Gothic,A"/>
          </w:rPr>
          <w:delText>zakończenie</w:delText>
        </w:r>
        <w:r w:rsidRPr="00503494" w:rsidDel="00786DA9">
          <w:rPr>
            <w:rFonts w:ascii="Century Gothic,Century Gothic,A" w:eastAsia="Century Gothic,Century Gothic,A" w:hAnsi="Century Gothic,Century Gothic,A" w:cs="Century Gothic,Century Gothic,A"/>
          </w:rPr>
          <w:delText xml:space="preserve"> odcinka dnem koszykowym w miejscu planowanego połączenia z gazociągiem POM3</w:delText>
        </w:r>
      </w:del>
      <w:r w:rsidRPr="00503494">
        <w:rPr>
          <w:rFonts w:ascii="Century Gothic,Century Gothic,A" w:eastAsia="Century Gothic,Century Gothic,A" w:hAnsi="Century Gothic,Century Gothic,A" w:cs="Century Gothic,Century Gothic,A"/>
        </w:rPr>
        <w:t>)</w:t>
      </w:r>
      <w:r w:rsidRPr="00503494">
        <w:rPr>
          <w:rFonts w:ascii="Century Gothic,Arial" w:eastAsia="Century Gothic,Arial" w:hAnsi="Century Gothic,Arial" w:cs="Century Gothic,Arial"/>
        </w:rPr>
        <w:t xml:space="preserve">, wynagrodzenie </w:t>
      </w:r>
      <w:r w:rsidRPr="00503494">
        <w:rPr>
          <w:rFonts w:ascii="Century Gothic,Arial" w:eastAsia="Century Gothic,Arial" w:hAnsi="Century Gothic,Arial" w:cs="Century Gothic,Arial"/>
        </w:rPr>
        <w:lastRenderedPageBreak/>
        <w:t xml:space="preserve">ryczałtowe za prace zrealizowane w ramach Prawa Opcji </w:t>
      </w:r>
      <w:ins w:id="531" w:author="Bastuba Blanka" w:date="2024-03-06T09:07:00Z">
        <w:r w:rsidR="005E4721">
          <w:rPr>
            <w:rFonts w:ascii="Century Gothic,Arial" w:eastAsia="Century Gothic,Arial" w:hAnsi="Century Gothic,Arial" w:cs="Century Gothic,Arial"/>
          </w:rPr>
          <w:t>4</w:t>
        </w:r>
      </w:ins>
      <w:ins w:id="532" w:author="Czereba Artur" w:date="2024-03-05T15:22:00Z">
        <w:del w:id="533" w:author="Bastuba Blanka" w:date="2024-03-06T09:07:00Z">
          <w:r w:rsidR="00530D89" w:rsidDel="005E4721">
            <w:rPr>
              <w:rFonts w:ascii="Century Gothic,Arial" w:eastAsia="Century Gothic,Arial" w:hAnsi="Century Gothic,Arial" w:cs="Century Gothic,Arial"/>
            </w:rPr>
            <w:delText>3</w:delText>
          </w:r>
        </w:del>
      </w:ins>
      <w:del w:id="534" w:author="Czereba Artur" w:date="2024-03-05T15:22:00Z">
        <w:r w:rsidRPr="00503494" w:rsidDel="00530D89">
          <w:rPr>
            <w:rFonts w:ascii="Century Gothic,Arial" w:eastAsia="Century Gothic,Arial" w:hAnsi="Century Gothic,Arial" w:cs="Century Gothic,Arial"/>
          </w:rPr>
          <w:delText>4</w:delText>
        </w:r>
      </w:del>
      <w:r w:rsidRPr="00503494">
        <w:rPr>
          <w:rFonts w:ascii="Century Gothic,Arial" w:eastAsia="Century Gothic,Arial" w:hAnsi="Century Gothic,Arial" w:cs="Century Gothic,Arial"/>
        </w:rPr>
        <w:t xml:space="preserve"> w wysokości  ………………… PLN  netto (słownie: ………………….).</w:t>
      </w:r>
    </w:p>
    <w:p w14:paraId="48E626B4" w14:textId="48666D5C" w:rsidR="005F2E27" w:rsidRPr="005F09A4" w:rsidRDefault="005F2E27" w:rsidP="005F2E27">
      <w:pPr>
        <w:spacing w:line="360" w:lineRule="auto"/>
        <w:ind w:left="284" w:hanging="284"/>
        <w:jc w:val="both"/>
        <w:rPr>
          <w:rFonts w:ascii="Century Gothic,Arial" w:eastAsia="Century Gothic,Arial" w:hAnsi="Century Gothic,Arial" w:cs="Century Gothic,Arial"/>
        </w:rPr>
      </w:pPr>
      <w:bookmarkStart w:id="535" w:name="_Hlk69799658"/>
      <w:bookmarkEnd w:id="493"/>
      <w:r w:rsidRPr="005F09A4">
        <w:rPr>
          <w:rFonts w:ascii="Century Gothic,Arial" w:eastAsia="Century Gothic,Arial" w:hAnsi="Century Gothic,Arial" w:cs="Century Gothic,Arial"/>
        </w:rPr>
        <w:t xml:space="preserve">2a. Maksymalne wynagrodzenie </w:t>
      </w:r>
      <w:r w:rsidR="0019118A" w:rsidRPr="005F09A4">
        <w:rPr>
          <w:rFonts w:ascii="Century Gothic,Arial" w:eastAsia="Century Gothic,Arial" w:hAnsi="Century Gothic,Arial" w:cs="Century Gothic,Arial"/>
        </w:rPr>
        <w:t xml:space="preserve">netto </w:t>
      </w:r>
      <w:r w:rsidRPr="005F09A4">
        <w:rPr>
          <w:rFonts w:ascii="Century Gothic,Arial" w:eastAsia="Century Gothic,Arial" w:hAnsi="Century Gothic,Arial" w:cs="Century Gothic,Arial"/>
        </w:rPr>
        <w:t xml:space="preserve">za wykonanie podstawowego zakresu </w:t>
      </w:r>
      <w:r w:rsidR="00DE38BA" w:rsidRPr="005F09A4">
        <w:rPr>
          <w:rFonts w:ascii="Century Gothic,Arial" w:eastAsia="Century Gothic,Arial" w:hAnsi="Century Gothic,Arial" w:cs="Century Gothic,Arial"/>
        </w:rPr>
        <w:t xml:space="preserve">Inwestycji, </w:t>
      </w:r>
      <w:r w:rsidRPr="005F09A4">
        <w:rPr>
          <w:rFonts w:ascii="Century Gothic,Arial" w:eastAsia="Century Gothic,Arial" w:hAnsi="Century Gothic,Arial" w:cs="Century Gothic,Arial"/>
        </w:rPr>
        <w:t xml:space="preserve">bez </w:t>
      </w:r>
      <w:r w:rsidR="00DE38BA" w:rsidRPr="005F09A4">
        <w:rPr>
          <w:rFonts w:ascii="Century Gothic,Arial" w:eastAsia="Century Gothic,Arial" w:hAnsi="Century Gothic,Arial" w:cs="Century Gothic,Arial"/>
        </w:rPr>
        <w:t>P</w:t>
      </w:r>
      <w:r w:rsidRPr="005F09A4">
        <w:rPr>
          <w:rFonts w:ascii="Century Gothic,Arial" w:eastAsia="Century Gothic,Arial" w:hAnsi="Century Gothic,Arial" w:cs="Century Gothic,Arial"/>
        </w:rPr>
        <w:t xml:space="preserve">raw </w:t>
      </w:r>
      <w:r w:rsidR="00DE38BA" w:rsidRPr="005F09A4">
        <w:rPr>
          <w:rFonts w:ascii="Century Gothic,Arial" w:eastAsia="Century Gothic,Arial" w:hAnsi="Century Gothic,Arial" w:cs="Century Gothic,Arial"/>
        </w:rPr>
        <w:t xml:space="preserve">Opcji (tj. wynagrodzenie, o którym mowa </w:t>
      </w:r>
      <w:r w:rsidR="00DE38BA" w:rsidRPr="003A7874">
        <w:rPr>
          <w:rFonts w:ascii="Century Gothic,Arial" w:eastAsia="Century Gothic,Arial" w:hAnsi="Century Gothic,Arial" w:cs="Century Gothic,Arial"/>
        </w:rPr>
        <w:t xml:space="preserve">w ust. 2 pkt 1) do </w:t>
      </w:r>
      <w:r w:rsidR="00C20678" w:rsidRPr="003A7874">
        <w:rPr>
          <w:rFonts w:ascii="Century Gothic,Arial" w:eastAsia="Century Gothic,Arial" w:hAnsi="Century Gothic,Arial" w:cs="Century Gothic,Arial"/>
        </w:rPr>
        <w:t>4</w:t>
      </w:r>
      <w:r w:rsidR="00DE38BA" w:rsidRPr="003A7874">
        <w:rPr>
          <w:rFonts w:ascii="Century Gothic,Arial" w:eastAsia="Century Gothic,Arial" w:hAnsi="Century Gothic,Arial" w:cs="Century Gothic,Arial"/>
        </w:rPr>
        <w:t>) powyżej</w:t>
      </w:r>
      <w:r w:rsidR="00DE38BA" w:rsidRPr="005F09A4">
        <w:rPr>
          <w:rFonts w:ascii="Century Gothic,Arial" w:eastAsia="Century Gothic,Arial" w:hAnsi="Century Gothic,Arial" w:cs="Century Gothic,Arial"/>
        </w:rPr>
        <w:t xml:space="preserve">) </w:t>
      </w:r>
      <w:r w:rsidRPr="005F09A4">
        <w:rPr>
          <w:rFonts w:ascii="Century Gothic,Arial" w:eastAsia="Century Gothic,Arial" w:hAnsi="Century Gothic,Arial" w:cs="Century Gothic,Arial"/>
        </w:rPr>
        <w:t xml:space="preserve">nie przekroczy kwoty ……………. PLN (słownie: ……………….), powiększonej o podatek od towarów i usług (VAT) w wysokości zgodnej z przepisami obowiązującymi w dniu wystawienia faktury. Maksymalne </w:t>
      </w:r>
      <w:r w:rsidR="00DE38BA" w:rsidRPr="005F09A4">
        <w:rPr>
          <w:rFonts w:ascii="Century Gothic,Arial" w:eastAsia="Century Gothic,Arial" w:hAnsi="Century Gothic,Arial" w:cs="Century Gothic,Arial"/>
        </w:rPr>
        <w:t>w</w:t>
      </w:r>
      <w:r w:rsidRPr="005F09A4">
        <w:rPr>
          <w:rFonts w:ascii="Century Gothic,Arial" w:eastAsia="Century Gothic,Arial" w:hAnsi="Century Gothic,Arial" w:cs="Century Gothic,Arial"/>
        </w:rPr>
        <w:t xml:space="preserve">ynagrodzenie </w:t>
      </w:r>
      <w:r w:rsidR="00DE38BA" w:rsidRPr="005F09A4">
        <w:rPr>
          <w:rFonts w:ascii="Century Gothic,Arial" w:eastAsia="Century Gothic,Arial" w:hAnsi="Century Gothic,Arial" w:cs="Century Gothic,Arial"/>
        </w:rPr>
        <w:t xml:space="preserve">brutto za wykonanie podstawowego zakresu Inwestycji bez Praw Opcji </w:t>
      </w:r>
      <w:r w:rsidRPr="005F09A4">
        <w:rPr>
          <w:rFonts w:ascii="Century Gothic,Arial" w:eastAsia="Century Gothic,Arial" w:hAnsi="Century Gothic,Arial" w:cs="Century Gothic,Arial"/>
        </w:rPr>
        <w:t>na dzień podpisania Umowy nie przekracza kwoty ……………………PLN (słownie: ……………………).</w:t>
      </w:r>
    </w:p>
    <w:bookmarkEnd w:id="535"/>
    <w:p w14:paraId="6A56C37B" w14:textId="427B9F31" w:rsidR="00FC3C7A" w:rsidRPr="005F09A4" w:rsidRDefault="00FC3C7A">
      <w:pPr>
        <w:numPr>
          <w:ilvl w:val="0"/>
          <w:numId w:val="8"/>
        </w:numPr>
        <w:spacing w:line="360" w:lineRule="auto"/>
        <w:ind w:left="284" w:hanging="28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Wynagrodzenie, obejmuje wszystkie koszty</w:t>
      </w:r>
      <w:r w:rsidR="007E72F3" w:rsidRPr="005F09A4">
        <w:rPr>
          <w:rFonts w:ascii="Century Gothic,Arial" w:eastAsia="Century Gothic,Arial" w:hAnsi="Century Gothic,Arial" w:cs="Century Gothic,Arial"/>
        </w:rPr>
        <w:t xml:space="preserve"> </w:t>
      </w:r>
      <w:r w:rsidR="0006618A" w:rsidRPr="005F09A4">
        <w:rPr>
          <w:rFonts w:ascii="Century Gothic,Arial" w:eastAsia="Century Gothic,Arial" w:hAnsi="Century Gothic,Arial" w:cs="Century Gothic,Arial"/>
        </w:rPr>
        <w:t>(w tym bezpośrednie i pośrednie)</w:t>
      </w:r>
      <w:r w:rsidRPr="005F09A4">
        <w:rPr>
          <w:rFonts w:ascii="Century Gothic,Arial" w:eastAsia="Century Gothic,Arial" w:hAnsi="Century Gothic,Arial" w:cs="Century Gothic,Arial"/>
        </w:rPr>
        <w:t xml:space="preserve"> niezbędne do realizacji </w:t>
      </w:r>
      <w:r w:rsidR="00A213CA" w:rsidRPr="005F09A4">
        <w:rPr>
          <w:rFonts w:ascii="Century Gothic,Arial" w:eastAsia="Century Gothic,Arial" w:hAnsi="Century Gothic,Arial" w:cs="Century Gothic,Arial"/>
        </w:rPr>
        <w:t>P</w:t>
      </w:r>
      <w:r w:rsidRPr="005F09A4">
        <w:rPr>
          <w:rFonts w:ascii="Century Gothic,Arial" w:eastAsia="Century Gothic,Arial" w:hAnsi="Century Gothic,Arial" w:cs="Century Gothic,Arial"/>
        </w:rPr>
        <w:t>rzedmiotu Umowy, a w szczególności koszty związane z:</w:t>
      </w:r>
    </w:p>
    <w:p w14:paraId="1D9628D1" w14:textId="77777777" w:rsidR="00FC3C7A" w:rsidRPr="005F09A4" w:rsidRDefault="00FC3C7A" w:rsidP="002645F1">
      <w:pPr>
        <w:pStyle w:val="BodyText21"/>
        <w:numPr>
          <w:ilvl w:val="0"/>
          <w:numId w:val="6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uzyskaniem wszelkich pozwoleń, uzgodnień, opinii, certyfikatów, ekspertyz i decyzji administracyjnych (w tym decyzji Pozwolenia na Użytkowanie),</w:t>
      </w:r>
    </w:p>
    <w:p w14:paraId="24A89951" w14:textId="77777777" w:rsidR="00FC3C7A" w:rsidRPr="005F09A4" w:rsidRDefault="00FC3C7A" w:rsidP="002645F1">
      <w:pPr>
        <w:pStyle w:val="BodyText21"/>
        <w:numPr>
          <w:ilvl w:val="0"/>
          <w:numId w:val="6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podatkami, opłatami celnymi i przewozowymi,</w:t>
      </w:r>
    </w:p>
    <w:p w14:paraId="730E8586" w14:textId="77777777" w:rsidR="00FC3C7A" w:rsidRPr="005F09A4" w:rsidRDefault="00FC3C7A" w:rsidP="002645F1">
      <w:pPr>
        <w:pStyle w:val="BodyText21"/>
        <w:numPr>
          <w:ilvl w:val="0"/>
          <w:numId w:val="6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kosztami magazynowania i składowania,</w:t>
      </w:r>
    </w:p>
    <w:p w14:paraId="0F25625D" w14:textId="1961BED2" w:rsidR="00FC3C7A" w:rsidRPr="005F09A4" w:rsidRDefault="00FC3C7A" w:rsidP="002645F1">
      <w:pPr>
        <w:pStyle w:val="BodyText21"/>
        <w:numPr>
          <w:ilvl w:val="0"/>
          <w:numId w:val="6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wykonaniem wszelkich Robót związanych z ochroną przed </w:t>
      </w:r>
      <w:r w:rsidR="001B5323" w:rsidRPr="005F09A4">
        <w:rPr>
          <w:rFonts w:ascii="Century Gothic,Arial" w:eastAsia="Century Gothic,Arial" w:hAnsi="Century Gothic,Arial" w:cs="Century Gothic,Arial"/>
          <w:sz w:val="20"/>
        </w:rPr>
        <w:t>roz</w:t>
      </w:r>
      <w:r w:rsidRPr="005F09A4">
        <w:rPr>
          <w:rFonts w:ascii="Century Gothic,Arial" w:eastAsia="Century Gothic,Arial" w:hAnsi="Century Gothic,Arial" w:cs="Century Gothic,Arial"/>
          <w:sz w:val="20"/>
        </w:rPr>
        <w:t>przestrzenianiem hałasu, drgań, wibracji, zawilgocenia, wody gruntowej i opadowej, itp.,</w:t>
      </w:r>
    </w:p>
    <w:p w14:paraId="283B46DA" w14:textId="77777777" w:rsidR="00FC3C7A" w:rsidRPr="005F09A4" w:rsidRDefault="00FC3C7A" w:rsidP="002645F1">
      <w:pPr>
        <w:pStyle w:val="BodyText21"/>
        <w:numPr>
          <w:ilvl w:val="0"/>
          <w:numId w:val="6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wszelkimi kosztami związanymi z  organizacją Terenu Budowy i zaplecza, dojazdu do Terenu Budowy oraz prowadzeniem Robót w niesprzyjających warunkach atmosferycznych,</w:t>
      </w:r>
    </w:p>
    <w:p w14:paraId="0519F476" w14:textId="77777777" w:rsidR="00FC3C7A" w:rsidRPr="005F09A4" w:rsidRDefault="00FC3C7A" w:rsidP="002645F1">
      <w:pPr>
        <w:pStyle w:val="BodyText21"/>
        <w:numPr>
          <w:ilvl w:val="0"/>
          <w:numId w:val="6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doprowadzeniem  i dostarczeniem mediów do wykonania Robót i realizacji Inwestycji na czas budowy i do napełnienia instalacji, urządzeń i aparatów (za wyjątkiem paliwa gazowego),</w:t>
      </w:r>
    </w:p>
    <w:p w14:paraId="4FC40F7C" w14:textId="77777777" w:rsidR="00FC3C7A" w:rsidRPr="005F09A4" w:rsidRDefault="00FC3C7A" w:rsidP="002645F1">
      <w:pPr>
        <w:pStyle w:val="BodyText21"/>
        <w:numPr>
          <w:ilvl w:val="0"/>
          <w:numId w:val="6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przeprowadzeniem wszelkich wymaganych przez normy i przepisy testów, badań oraz rozruchów i regulacji, a także sporządzeniem wymaganych instrukcji eksploatacyjnych,</w:t>
      </w:r>
    </w:p>
    <w:p w14:paraId="2F92DFDD" w14:textId="77777777" w:rsidR="00FC3C7A" w:rsidRPr="005F09A4" w:rsidRDefault="00FC3C7A" w:rsidP="002645F1">
      <w:pPr>
        <w:pStyle w:val="BodyText21"/>
        <w:numPr>
          <w:ilvl w:val="0"/>
          <w:numId w:val="6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obsługą gwarancyjną,</w:t>
      </w:r>
    </w:p>
    <w:p w14:paraId="30A2F6A1" w14:textId="77777777" w:rsidR="00FC3C7A" w:rsidRPr="005F09A4" w:rsidRDefault="00FC3C7A" w:rsidP="002645F1">
      <w:pPr>
        <w:pStyle w:val="BodyText21"/>
        <w:numPr>
          <w:ilvl w:val="0"/>
          <w:numId w:val="6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pracą w cyklu całodobowym, o ile taka okaże się konieczna dla zachowania terminu realizacji Inwestycji lub innych uzgodnień,</w:t>
      </w:r>
    </w:p>
    <w:p w14:paraId="76DC540E" w14:textId="77777777" w:rsidR="00FC3C7A" w:rsidRPr="005F09A4" w:rsidRDefault="00FC3C7A" w:rsidP="002645F1">
      <w:pPr>
        <w:pStyle w:val="BodyText21"/>
        <w:numPr>
          <w:ilvl w:val="0"/>
          <w:numId w:val="6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wypłatą wynagrodzeń lub odszkodowań za zajęcie terenu poza pasem montażowym właścicielom lub innym podmiotom posiadającym tytuł prawny do nieruchomości, na terenie których prowadzone będą prace z uwzględnieniem dojazdów do miejsca realizacji robót oraz organizacji zaplecza budowy,</w:t>
      </w:r>
    </w:p>
    <w:p w14:paraId="7D91878E" w14:textId="77777777" w:rsidR="00FC3C7A" w:rsidRPr="005F09A4" w:rsidRDefault="00FC3C7A" w:rsidP="002645F1">
      <w:pPr>
        <w:pStyle w:val="BodyText21"/>
        <w:numPr>
          <w:ilvl w:val="0"/>
          <w:numId w:val="6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obsługą geodezyjną,</w:t>
      </w:r>
    </w:p>
    <w:p w14:paraId="530A5722" w14:textId="662DE93D" w:rsidR="00FC3C7A" w:rsidRPr="005F09A4" w:rsidRDefault="00FC3C7A" w:rsidP="002645F1">
      <w:pPr>
        <w:pStyle w:val="BodyText21"/>
        <w:numPr>
          <w:ilvl w:val="0"/>
          <w:numId w:val="6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odtworzenie</w:t>
      </w:r>
      <w:r w:rsidR="00DE6D0B" w:rsidRPr="005F09A4">
        <w:rPr>
          <w:rFonts w:ascii="Century Gothic,Arial" w:eastAsia="Century Gothic,Arial" w:hAnsi="Century Gothic,Arial" w:cs="Century Gothic,Arial"/>
          <w:sz w:val="20"/>
        </w:rPr>
        <w:t>m h</w:t>
      </w:r>
      <w:r w:rsidRPr="005F09A4">
        <w:rPr>
          <w:rFonts w:ascii="Century Gothic,Arial" w:eastAsia="Century Gothic,Arial" w:hAnsi="Century Gothic,Arial" w:cs="Century Gothic,Arial"/>
          <w:sz w:val="20"/>
        </w:rPr>
        <w:t xml:space="preserve">umusu, </w:t>
      </w:r>
    </w:p>
    <w:p w14:paraId="4EBD99A1" w14:textId="443B32E5" w:rsidR="00FC3C7A" w:rsidRPr="005F09A4" w:rsidRDefault="00FC3C7A" w:rsidP="002645F1">
      <w:pPr>
        <w:pStyle w:val="BodyText21"/>
        <w:numPr>
          <w:ilvl w:val="0"/>
          <w:numId w:val="6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wydanymi decyzjami i uzgodnieniami (z wyjątkiem kosztów wyraźnie </w:t>
      </w:r>
      <w:r w:rsidRPr="003A7874">
        <w:rPr>
          <w:rFonts w:ascii="Century Gothic,Arial" w:eastAsia="Century Gothic,Arial" w:hAnsi="Century Gothic,Arial" w:cs="Century Gothic,Arial"/>
          <w:sz w:val="20"/>
        </w:rPr>
        <w:t>wskazanych w Art. 11 Umowy jako obciążających Zamawiającego), a w szczegó</w:t>
      </w:r>
      <w:r w:rsidR="00DE6D0B" w:rsidRPr="003A7874">
        <w:rPr>
          <w:rFonts w:ascii="Century Gothic,Arial" w:eastAsia="Century Gothic,Arial" w:hAnsi="Century Gothic,Arial" w:cs="Century Gothic,Arial"/>
          <w:sz w:val="20"/>
        </w:rPr>
        <w:t>lno</w:t>
      </w:r>
      <w:r w:rsidRPr="003A7874">
        <w:rPr>
          <w:rFonts w:ascii="Century Gothic,Arial" w:eastAsia="Century Gothic,Arial" w:hAnsi="Century Gothic,Arial" w:cs="Century Gothic,Arial"/>
          <w:sz w:val="20"/>
        </w:rPr>
        <w:t>ści poniesieniem</w:t>
      </w:r>
      <w:r w:rsidRPr="005F09A4">
        <w:rPr>
          <w:rFonts w:ascii="Century Gothic,Arial" w:eastAsia="Century Gothic,Arial" w:hAnsi="Century Gothic,Arial" w:cs="Century Gothic,Arial"/>
          <w:sz w:val="20"/>
        </w:rPr>
        <w:t xml:space="preserve"> kosztów związanych z usunięciem szkód (podtopienia, podmycia, osuwiska, itp.) w przypadku niedotrzymania warunków określonych w decyzjach wodnoprawnych,</w:t>
      </w:r>
    </w:p>
    <w:p w14:paraId="043FE0D1" w14:textId="4EC5AA30" w:rsidR="00EF3CB9" w:rsidRPr="00E7158A" w:rsidRDefault="00FC3C7A" w:rsidP="002645F1">
      <w:pPr>
        <w:pStyle w:val="BodyText21"/>
        <w:numPr>
          <w:ilvl w:val="0"/>
          <w:numId w:val="6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lastRenderedPageBreak/>
        <w:t xml:space="preserve"> zakupem Materiałów, Urządzeń, robocizną, pracą Sprzętu i ludzi, transportem</w:t>
      </w:r>
      <w:r w:rsidR="00DE6D0B" w:rsidRPr="005F09A4">
        <w:rPr>
          <w:rFonts w:ascii="Century Gothic,Arial" w:eastAsia="Century Gothic,Arial" w:hAnsi="Century Gothic,Arial" w:cs="Century Gothic,Arial"/>
          <w:sz w:val="20"/>
        </w:rPr>
        <w:t>, w</w:t>
      </w:r>
      <w:r w:rsidRPr="005F09A4">
        <w:rPr>
          <w:rFonts w:ascii="Century Gothic,Arial" w:eastAsia="Century Gothic,Arial" w:hAnsi="Century Gothic,Arial" w:cs="Century Gothic,Arial"/>
          <w:sz w:val="20"/>
        </w:rPr>
        <w:t xml:space="preserve">ywozem </w:t>
      </w:r>
      <w:r w:rsidRPr="00E7158A">
        <w:rPr>
          <w:rFonts w:ascii="Century Gothic,Arial" w:eastAsia="Century Gothic,Arial" w:hAnsi="Century Gothic,Arial" w:cs="Century Gothic,Arial"/>
          <w:sz w:val="20"/>
        </w:rPr>
        <w:t>odpadów, wykonaniem połączeń z istniejącymi instalacjami, opłatami administracyjnymi itp.</w:t>
      </w:r>
      <w:r w:rsidR="00EF3CB9" w:rsidRPr="00E7158A">
        <w:rPr>
          <w:rFonts w:ascii="Century Gothic,Arial" w:eastAsia="Century Gothic,Arial" w:hAnsi="Century Gothic,Arial" w:cs="Century Gothic,Arial"/>
          <w:sz w:val="20"/>
        </w:rPr>
        <w:t>,</w:t>
      </w:r>
      <w:r w:rsidRPr="00E7158A">
        <w:rPr>
          <w:rFonts w:ascii="Century Gothic,Arial" w:eastAsia="Century Gothic,Arial" w:hAnsi="Century Gothic,Arial" w:cs="Century Gothic,Arial"/>
          <w:sz w:val="20"/>
        </w:rPr>
        <w:t xml:space="preserve"> </w:t>
      </w:r>
    </w:p>
    <w:p w14:paraId="5ABB8D01" w14:textId="7E732BC9" w:rsidR="00FC3C7A" w:rsidRPr="003A7874" w:rsidRDefault="00EF3CB9" w:rsidP="002645F1">
      <w:pPr>
        <w:pStyle w:val="BodyText21"/>
        <w:numPr>
          <w:ilvl w:val="0"/>
          <w:numId w:val="6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E7158A">
        <w:rPr>
          <w:rFonts w:ascii="Century Gothic" w:eastAsia="Century Gothic" w:hAnsi="Century Gothic" w:cs="Century Gothic"/>
          <w:sz w:val="20"/>
        </w:rPr>
        <w:t xml:space="preserve">nadzorem saperskim wraz z kosztami związanymi z ewentualnym dojazdem i pracą jednostki saperskiej w celu </w:t>
      </w:r>
      <w:r w:rsidRPr="003A7874">
        <w:rPr>
          <w:rFonts w:ascii="Century Gothic" w:eastAsia="Century Gothic" w:hAnsi="Century Gothic" w:cs="Century Gothic"/>
          <w:sz w:val="20"/>
        </w:rPr>
        <w:t>unieszkodliwienia niewybuchów/niewypałów lub innych materiałów niebezpiecznych</w:t>
      </w:r>
      <w:r w:rsidR="000E3FF2" w:rsidRPr="003A7874">
        <w:rPr>
          <w:rFonts w:ascii="Century Gothic,Arial" w:eastAsia="Century Gothic,Arial" w:hAnsi="Century Gothic,Arial" w:cs="Century Gothic,Arial"/>
          <w:sz w:val="20"/>
        </w:rPr>
        <w:t>.</w:t>
      </w:r>
      <w:r w:rsidR="00741D08" w:rsidRPr="003A7874">
        <w:rPr>
          <w:rFonts w:ascii="Century Gothic,Arial" w:eastAsia="Century Gothic,Arial" w:hAnsi="Century Gothic,Arial" w:cs="Century Gothic,Arial"/>
          <w:sz w:val="20"/>
        </w:rPr>
        <w:t xml:space="preserve"> </w:t>
      </w:r>
    </w:p>
    <w:p w14:paraId="47B322FC" w14:textId="77777777" w:rsidR="00FC747A" w:rsidRPr="003A7874" w:rsidRDefault="00FC747A" w:rsidP="00FC747A">
      <w:pPr>
        <w:pStyle w:val="BodyText21"/>
        <w:numPr>
          <w:ilvl w:val="0"/>
          <w:numId w:val="8"/>
        </w:numPr>
        <w:tabs>
          <w:tab w:val="left" w:pos="-1985"/>
          <w:tab w:val="left" w:pos="-1843"/>
          <w:tab w:val="left" w:pos="-1560"/>
          <w:tab w:val="left" w:pos="-1276"/>
        </w:tabs>
        <w:suppressAutoHyphens/>
        <w:spacing w:line="360" w:lineRule="auto"/>
        <w:rPr>
          <w:rFonts w:ascii="Century Gothic" w:hAnsi="Century Gothic" w:cs="Segoe UI"/>
          <w:color w:val="FF0000"/>
          <w:sz w:val="20"/>
        </w:rPr>
      </w:pPr>
      <w:r w:rsidRPr="003A7874">
        <w:rPr>
          <w:rFonts w:ascii="Century Gothic" w:hAnsi="Century Gothic"/>
          <w:color w:val="000000"/>
          <w:sz w:val="20"/>
          <w:lang w:eastAsia="en-US"/>
          <w14:ligatures w14:val="standardContextual"/>
        </w:rPr>
        <w:t xml:space="preserve">Stawki jednostkowe określone w ust. 2 pkt 4) powyżej mają charakter ryczałtowy, pozostają niezmienne przez cały </w:t>
      </w:r>
      <w:r w:rsidRPr="00E7158A">
        <w:rPr>
          <w:rFonts w:ascii="Century Gothic" w:hAnsi="Century Gothic"/>
          <w:sz w:val="20"/>
          <w:lang w:eastAsia="en-US"/>
          <w14:ligatures w14:val="standardContextual"/>
        </w:rPr>
        <w:t xml:space="preserve">okres realizacji Umowy. Wynagrodzenie obmiarowe za wykonanie zabezpieczeń wykopów liniowych oraz komór dla przekroczeń bezwykopowych obejmuje wszelkiego typu roboty i konstrukcje towarzyszące niezbędne do ich kompleksowej realizacji, a w szczególności takie jak: wykonanie ścianek szczelnych odpowiednią metodą, modyfikacje warunków gruntowych poprzez ciśnieniowe </w:t>
      </w:r>
      <w:proofErr w:type="spellStart"/>
      <w:r w:rsidRPr="00E7158A">
        <w:rPr>
          <w:rFonts w:ascii="Century Gothic" w:hAnsi="Century Gothic"/>
          <w:sz w:val="20"/>
          <w:lang w:eastAsia="en-US"/>
          <w14:ligatures w14:val="standardContextual"/>
        </w:rPr>
        <w:t>podpłukiwanie</w:t>
      </w:r>
      <w:proofErr w:type="spellEnd"/>
      <w:r w:rsidRPr="00E7158A">
        <w:rPr>
          <w:rFonts w:ascii="Century Gothic" w:hAnsi="Century Gothic"/>
          <w:sz w:val="20"/>
          <w:lang w:eastAsia="en-US"/>
          <w14:ligatures w14:val="standardContextual"/>
        </w:rPr>
        <w:t xml:space="preserve"> grodzic wodą, wstępne wiercenie z użyciem lub bez użycia mieszanki cementowo – bentonitowej (</w:t>
      </w:r>
      <w:proofErr w:type="spellStart"/>
      <w:r w:rsidRPr="00E7158A">
        <w:rPr>
          <w:rFonts w:ascii="Century Gothic" w:hAnsi="Century Gothic"/>
          <w:sz w:val="20"/>
          <w:lang w:eastAsia="en-US"/>
          <w14:ligatures w14:val="standardContextual"/>
        </w:rPr>
        <w:t>podwiercanie</w:t>
      </w:r>
      <w:proofErr w:type="spellEnd"/>
      <w:r w:rsidRPr="00E7158A">
        <w:rPr>
          <w:rFonts w:ascii="Century Gothic" w:hAnsi="Century Gothic"/>
          <w:sz w:val="20"/>
          <w:lang w:eastAsia="en-US"/>
          <w14:ligatures w14:val="standardContextual"/>
        </w:rPr>
        <w:t xml:space="preserve">), drogi </w:t>
      </w:r>
      <w:r w:rsidRPr="003A7874">
        <w:rPr>
          <w:rFonts w:ascii="Century Gothic" w:hAnsi="Century Gothic"/>
          <w:color w:val="000000"/>
          <w:sz w:val="20"/>
          <w:lang w:eastAsia="en-US"/>
          <w14:ligatures w14:val="standardContextual"/>
        </w:rPr>
        <w:t xml:space="preserve">robocze, odwodnienia, umocnienie dna, </w:t>
      </w:r>
      <w:proofErr w:type="spellStart"/>
      <w:r w:rsidRPr="003A7874">
        <w:rPr>
          <w:rFonts w:ascii="Century Gothic" w:hAnsi="Century Gothic"/>
          <w:color w:val="000000"/>
          <w:sz w:val="20"/>
          <w:lang w:eastAsia="en-US"/>
          <w14:ligatures w14:val="standardContextual"/>
        </w:rPr>
        <w:t>jet</w:t>
      </w:r>
      <w:proofErr w:type="spellEnd"/>
      <w:r w:rsidRPr="003A7874">
        <w:rPr>
          <w:rFonts w:ascii="Century Gothic" w:hAnsi="Century Gothic"/>
          <w:color w:val="000000"/>
          <w:sz w:val="20"/>
          <w:lang w:eastAsia="en-US"/>
          <w14:ligatures w14:val="standardContextual"/>
        </w:rPr>
        <w:t xml:space="preserve"> </w:t>
      </w:r>
      <w:proofErr w:type="spellStart"/>
      <w:r w:rsidRPr="003A7874">
        <w:rPr>
          <w:rFonts w:ascii="Century Gothic" w:hAnsi="Century Gothic"/>
          <w:color w:val="000000"/>
          <w:sz w:val="20"/>
          <w:lang w:eastAsia="en-US"/>
          <w14:ligatures w14:val="standardContextual"/>
        </w:rPr>
        <w:t>grounting</w:t>
      </w:r>
      <w:proofErr w:type="spellEnd"/>
      <w:r w:rsidRPr="003A7874">
        <w:rPr>
          <w:rFonts w:ascii="Century Gothic" w:hAnsi="Century Gothic"/>
          <w:color w:val="000000"/>
          <w:sz w:val="20"/>
          <w:lang w:eastAsia="en-US"/>
          <w14:ligatures w14:val="standardContextual"/>
        </w:rPr>
        <w:t xml:space="preserve">, </w:t>
      </w:r>
      <w:proofErr w:type="spellStart"/>
      <w:r w:rsidRPr="003A7874">
        <w:rPr>
          <w:rFonts w:ascii="Century Gothic" w:hAnsi="Century Gothic"/>
          <w:color w:val="000000"/>
          <w:sz w:val="20"/>
          <w:lang w:eastAsia="en-US"/>
          <w14:ligatures w14:val="standardContextual"/>
        </w:rPr>
        <w:t>mikropalowanie</w:t>
      </w:r>
      <w:proofErr w:type="spellEnd"/>
      <w:r w:rsidRPr="003A7874">
        <w:rPr>
          <w:rFonts w:ascii="Century Gothic" w:hAnsi="Century Gothic"/>
          <w:color w:val="000000"/>
          <w:sz w:val="20"/>
          <w:lang w:eastAsia="en-US"/>
          <w14:ligatures w14:val="standardContextual"/>
        </w:rPr>
        <w:t xml:space="preserve"> oraz zastosowanie rozpór i zabezpieczeń i inne. W przypadku zastosowania metod wspomagania wbijania grodzic jak </w:t>
      </w:r>
      <w:proofErr w:type="spellStart"/>
      <w:r w:rsidRPr="003A7874">
        <w:rPr>
          <w:rFonts w:ascii="Century Gothic" w:hAnsi="Century Gothic"/>
          <w:color w:val="000000"/>
          <w:sz w:val="20"/>
          <w:lang w:eastAsia="en-US"/>
          <w14:ligatures w14:val="standardContextual"/>
        </w:rPr>
        <w:t>podpłukiwanie</w:t>
      </w:r>
      <w:proofErr w:type="spellEnd"/>
      <w:r w:rsidRPr="003A7874">
        <w:rPr>
          <w:rFonts w:ascii="Century Gothic" w:hAnsi="Century Gothic"/>
          <w:color w:val="000000"/>
          <w:sz w:val="20"/>
          <w:lang w:eastAsia="en-US"/>
          <w14:ligatures w14:val="standardContextual"/>
        </w:rPr>
        <w:t>, Wynagrodzenie obmiarowe obejmuje również zapewnienie dostępu do wody, a także konsekwencje ewentualnego pogorszenia warunków budowy ze względu na obecność wody w rejonie pogrążania grodzic. W przypadku rezygnacji z wykonywania ścianek szczelnych Wykonawcy nie należy się dodatkowe wynagrodzenie za wykonane Roboty i wykorzystane Urządzenia, Urządzenia Tymczasowe, Materiały będące konsekwencją tejże rezygnacji, a w szczególności konieczności zapewnienia nieprzewidzianego odwodnienia i dodatkowych robót w związku z zmienianą/powiększoną geometrią wykopu.</w:t>
      </w:r>
    </w:p>
    <w:p w14:paraId="681D3F32" w14:textId="4DBE7921" w:rsidR="00FC3C7A" w:rsidRPr="003A7874" w:rsidRDefault="00FC3C7A" w:rsidP="00FC747A">
      <w:pPr>
        <w:pStyle w:val="BodyText21"/>
        <w:numPr>
          <w:ilvl w:val="0"/>
          <w:numId w:val="8"/>
        </w:numPr>
        <w:tabs>
          <w:tab w:val="left" w:pos="-1985"/>
          <w:tab w:val="left" w:pos="-1843"/>
          <w:tab w:val="left" w:pos="-1560"/>
          <w:tab w:val="left" w:pos="-1276"/>
        </w:tabs>
        <w:suppressAutoHyphens/>
        <w:spacing w:line="360" w:lineRule="auto"/>
        <w:rPr>
          <w:rFonts w:ascii="Century Gothic" w:hAnsi="Century Gothic" w:cs="Segoe UI"/>
          <w:color w:val="FF0000"/>
          <w:sz w:val="20"/>
        </w:rPr>
      </w:pPr>
      <w:r w:rsidRPr="003A7874">
        <w:rPr>
          <w:rFonts w:ascii="Century Gothic" w:eastAsia="Century Gothic,Arial" w:hAnsi="Century Gothic" w:cs="Century Gothic,Arial"/>
          <w:w w:val="0"/>
          <w:sz w:val="20"/>
        </w:rPr>
        <w:t>O ile inaczej wyraźnie nie postanowiono w Umowie, wszelkie obowiązki umowne Wykonawca zrealizuje w ramach Wynagrodzenia. Wysokość Wynagrodzenia została określona z uwzględnieniem wszystkich warunków wykonania Robót i realizacji Inwestycji.</w:t>
      </w:r>
      <w:bookmarkStart w:id="536" w:name="_DV_M573"/>
      <w:bookmarkEnd w:id="536"/>
      <w:r w:rsidRPr="003A7874">
        <w:rPr>
          <w:rFonts w:ascii="Century Gothic" w:eastAsia="Century Gothic,Arial" w:hAnsi="Century Gothic" w:cs="Century Gothic,Arial"/>
          <w:w w:val="0"/>
          <w:sz w:val="20"/>
        </w:rPr>
        <w:t xml:space="preserve"> W szczególności, Wykonawca wziął pod uwagę następujące o</w:t>
      </w:r>
      <w:r w:rsidR="001B5323" w:rsidRPr="003A7874">
        <w:rPr>
          <w:rFonts w:ascii="Century Gothic" w:eastAsia="Century Gothic,Arial" w:hAnsi="Century Gothic" w:cs="Century Gothic,Arial"/>
          <w:w w:val="0"/>
          <w:sz w:val="20"/>
        </w:rPr>
        <w:t>kol</w:t>
      </w:r>
      <w:r w:rsidRPr="003A7874">
        <w:rPr>
          <w:rFonts w:ascii="Century Gothic" w:eastAsia="Century Gothic,Arial" w:hAnsi="Century Gothic" w:cs="Century Gothic,Arial"/>
          <w:w w:val="0"/>
          <w:sz w:val="20"/>
        </w:rPr>
        <w:t>iczności:</w:t>
      </w:r>
      <w:bookmarkStart w:id="537" w:name="_DV_M574"/>
      <w:bookmarkEnd w:id="537"/>
      <w:r w:rsidRPr="003A7874">
        <w:rPr>
          <w:rFonts w:ascii="Century Gothic" w:eastAsia="Century Gothic,Arial" w:hAnsi="Century Gothic" w:cs="Century Gothic,Arial"/>
          <w:w w:val="0"/>
          <w:sz w:val="20"/>
        </w:rPr>
        <w:t xml:space="preserve"> cechy geotechniczne, hydrogeologiczne i topograficzne Terenu Budowy, z zastrzeżeniem </w:t>
      </w:r>
      <w:r w:rsidR="008A71B0" w:rsidRPr="003A7874">
        <w:rPr>
          <w:rFonts w:ascii="Century Gothic" w:eastAsia="Century Gothic,Arial" w:hAnsi="Century Gothic" w:cs="Century Gothic,Arial"/>
          <w:w w:val="0"/>
          <w:sz w:val="20"/>
        </w:rPr>
        <w:t>A</w:t>
      </w:r>
      <w:r w:rsidRPr="003A7874">
        <w:rPr>
          <w:rFonts w:ascii="Century Gothic" w:eastAsia="Century Gothic,Arial" w:hAnsi="Century Gothic" w:cs="Century Gothic,Arial"/>
          <w:w w:val="0"/>
          <w:sz w:val="20"/>
        </w:rPr>
        <w:t xml:space="preserve">rt. 5 ust. 1 pkt </w:t>
      </w:r>
      <w:r w:rsidR="009C2F67">
        <w:rPr>
          <w:rFonts w:ascii="Century Gothic" w:eastAsia="Century Gothic,Arial" w:hAnsi="Century Gothic" w:cs="Century Gothic,Arial"/>
          <w:w w:val="0"/>
          <w:sz w:val="20"/>
        </w:rPr>
        <w:t>4</w:t>
      </w:r>
      <w:r w:rsidRPr="003A7874">
        <w:rPr>
          <w:rFonts w:ascii="Century Gothic" w:eastAsia="Century Gothic,Arial" w:hAnsi="Century Gothic" w:cs="Century Gothic,Arial"/>
          <w:w w:val="0"/>
          <w:sz w:val="20"/>
        </w:rPr>
        <w:t xml:space="preserve"> Umowy;</w:t>
      </w:r>
      <w:bookmarkStart w:id="538" w:name="_DV_M575"/>
      <w:bookmarkEnd w:id="538"/>
      <w:r w:rsidRPr="003A7874">
        <w:rPr>
          <w:rFonts w:ascii="Century Gothic" w:eastAsia="Century Gothic,Arial" w:hAnsi="Century Gothic" w:cs="Century Gothic,Arial"/>
          <w:w w:val="0"/>
          <w:sz w:val="20"/>
        </w:rPr>
        <w:t xml:space="preserve"> warunki sanitarne Terenu Budowy;</w:t>
      </w:r>
      <w:bookmarkStart w:id="539" w:name="_DV_M576"/>
      <w:bookmarkEnd w:id="539"/>
      <w:r w:rsidRPr="003A7874">
        <w:rPr>
          <w:rFonts w:ascii="Century Gothic" w:eastAsia="Century Gothic,Arial" w:hAnsi="Century Gothic" w:cs="Century Gothic,Arial"/>
          <w:w w:val="0"/>
          <w:sz w:val="20"/>
        </w:rPr>
        <w:t xml:space="preserve"> warunki pogodowe;</w:t>
      </w:r>
      <w:bookmarkStart w:id="540" w:name="_DV_M577"/>
      <w:bookmarkEnd w:id="540"/>
      <w:r w:rsidRPr="003A7874">
        <w:rPr>
          <w:rFonts w:ascii="Century Gothic" w:eastAsia="Century Gothic,Arial" w:hAnsi="Century Gothic" w:cs="Century Gothic,Arial"/>
          <w:w w:val="0"/>
          <w:sz w:val="20"/>
        </w:rPr>
        <w:t xml:space="preserve"> dostępność i koszt materiałów;</w:t>
      </w:r>
      <w:bookmarkStart w:id="541" w:name="_DV_M578"/>
      <w:bookmarkEnd w:id="541"/>
      <w:r w:rsidRPr="003A7874">
        <w:rPr>
          <w:rFonts w:ascii="Century Gothic" w:eastAsia="Century Gothic,Arial" w:hAnsi="Century Gothic" w:cs="Century Gothic,Arial"/>
          <w:w w:val="0"/>
          <w:sz w:val="20"/>
        </w:rPr>
        <w:t xml:space="preserve"> stan dróg dojazdowych;</w:t>
      </w:r>
      <w:bookmarkStart w:id="542" w:name="_DV_M579"/>
      <w:bookmarkEnd w:id="542"/>
      <w:r w:rsidRPr="003A7874">
        <w:rPr>
          <w:rFonts w:ascii="Century Gothic" w:eastAsia="Century Gothic,Arial" w:hAnsi="Century Gothic" w:cs="Century Gothic,Arial"/>
          <w:w w:val="0"/>
          <w:sz w:val="20"/>
        </w:rPr>
        <w:t xml:space="preserve"> dostępność środków transportu;</w:t>
      </w:r>
      <w:bookmarkStart w:id="543" w:name="_DV_M580"/>
      <w:bookmarkEnd w:id="543"/>
      <w:r w:rsidRPr="003A7874">
        <w:rPr>
          <w:rFonts w:ascii="Century Gothic" w:eastAsia="Century Gothic,Arial" w:hAnsi="Century Gothic" w:cs="Century Gothic,Arial"/>
          <w:w w:val="0"/>
          <w:sz w:val="20"/>
        </w:rPr>
        <w:t xml:space="preserve"> dostępność i koszt siły roboczej;</w:t>
      </w:r>
      <w:bookmarkStart w:id="544" w:name="_DV_M581"/>
      <w:bookmarkEnd w:id="544"/>
      <w:r w:rsidRPr="003A7874">
        <w:rPr>
          <w:rFonts w:ascii="Century Gothic" w:eastAsia="Century Gothic,Arial" w:hAnsi="Century Gothic" w:cs="Century Gothic,Arial"/>
          <w:w w:val="0"/>
          <w:sz w:val="20"/>
        </w:rPr>
        <w:t xml:space="preserve"> lokalizację miejsc odpowied</w:t>
      </w:r>
      <w:r w:rsidR="001B5323" w:rsidRPr="003A7874">
        <w:rPr>
          <w:rFonts w:ascii="Century Gothic" w:eastAsia="Century Gothic,Arial" w:hAnsi="Century Gothic" w:cs="Century Gothic,Arial"/>
          <w:w w:val="0"/>
          <w:sz w:val="20"/>
        </w:rPr>
        <w:t>nic</w:t>
      </w:r>
      <w:r w:rsidRPr="003A7874">
        <w:rPr>
          <w:rFonts w:ascii="Century Gothic" w:eastAsia="Century Gothic,Arial" w:hAnsi="Century Gothic" w:cs="Century Gothic,Arial"/>
          <w:w w:val="0"/>
          <w:sz w:val="20"/>
        </w:rPr>
        <w:t>h dla składowania materiałów potrzebnych do realizacji niniejszej Umowy, obowiązki do koordynacji</w:t>
      </w:r>
      <w:r w:rsidR="008A71B0" w:rsidRPr="003A7874">
        <w:rPr>
          <w:rFonts w:ascii="Century Gothic" w:eastAsia="Century Gothic,Arial" w:hAnsi="Century Gothic" w:cs="Century Gothic,Arial"/>
          <w:w w:val="0"/>
          <w:sz w:val="20"/>
        </w:rPr>
        <w:t>,</w:t>
      </w:r>
      <w:r w:rsidRPr="003A7874">
        <w:rPr>
          <w:rFonts w:ascii="Century Gothic" w:eastAsia="Century Gothic,Arial" w:hAnsi="Century Gothic" w:cs="Century Gothic,Arial"/>
          <w:w w:val="0"/>
          <w:sz w:val="20"/>
        </w:rPr>
        <w:t xml:space="preserve"> itp.</w:t>
      </w:r>
      <w:bookmarkStart w:id="545" w:name="_DV_M582"/>
      <w:bookmarkEnd w:id="545"/>
      <w:r w:rsidR="00D71158" w:rsidRPr="003A7874">
        <w:rPr>
          <w:rFonts w:ascii="Century Gothic" w:eastAsia="Century Gothic" w:hAnsi="Century Gothic" w:cs="Century Gothic"/>
          <w:w w:val="0"/>
          <w:sz w:val="20"/>
        </w:rPr>
        <w:t xml:space="preserve"> Wynagrodzenie obejmuje również wynagrodzenie z tytułu przeniesienia autorskich praw majątkowych i praw zależnych oraz udzielenia licencji i praw zależnych, o których mowa w Umowie.</w:t>
      </w:r>
    </w:p>
    <w:p w14:paraId="450E4737" w14:textId="3F3CFA37" w:rsidR="00FC3C7A" w:rsidRPr="00900A17" w:rsidRDefault="00FC3C7A">
      <w:pPr>
        <w:numPr>
          <w:ilvl w:val="0"/>
          <w:numId w:val="8"/>
        </w:numPr>
        <w:spacing w:line="360" w:lineRule="auto"/>
        <w:ind w:left="284" w:hanging="284"/>
        <w:jc w:val="both"/>
        <w:rPr>
          <w:rFonts w:ascii="Century Gothic,Arial" w:eastAsia="Century Gothic,Arial" w:hAnsi="Century Gothic,Arial" w:cs="Century Gothic,Arial"/>
        </w:rPr>
      </w:pPr>
      <w:r w:rsidRPr="003A7874">
        <w:rPr>
          <w:rFonts w:ascii="Century Gothic,Arial" w:eastAsia="Century Gothic,Arial" w:hAnsi="Century Gothic,Arial" w:cs="Century Gothic,Arial"/>
          <w:w w:val="0"/>
        </w:rPr>
        <w:t>Jeżeli w celu ukończenia Robót w terminach określonych w Umowie lub Harmonogramie bazowym, Wykonawca poniesie</w:t>
      </w:r>
      <w:r w:rsidRPr="005F09A4">
        <w:rPr>
          <w:rFonts w:ascii="Century Gothic,Arial" w:eastAsia="Century Gothic,Arial" w:hAnsi="Century Gothic,Arial" w:cs="Century Gothic,Arial"/>
          <w:w w:val="0"/>
        </w:rPr>
        <w:t xml:space="preserve"> dodatkowe koszty związane z zapłatą za nadgodziny, pracę w godzinach nocnych lub w dni wolne od pracy, takie koszty ponosi wyłącznie W</w:t>
      </w:r>
      <w:r w:rsidR="001B5323" w:rsidRPr="005F09A4">
        <w:rPr>
          <w:rFonts w:ascii="Century Gothic,Arial" w:eastAsia="Century Gothic,Arial" w:hAnsi="Century Gothic,Arial" w:cs="Century Gothic,Arial"/>
          <w:w w:val="0"/>
        </w:rPr>
        <w:t>yko</w:t>
      </w:r>
      <w:r w:rsidRPr="005F09A4">
        <w:rPr>
          <w:rFonts w:ascii="Century Gothic,Arial" w:eastAsia="Century Gothic,Arial" w:hAnsi="Century Gothic,Arial" w:cs="Century Gothic,Arial"/>
          <w:w w:val="0"/>
        </w:rPr>
        <w:t xml:space="preserve">nawca i nie stanowią </w:t>
      </w:r>
      <w:r w:rsidRPr="00900A17">
        <w:rPr>
          <w:rFonts w:ascii="Century Gothic,Arial" w:eastAsia="Century Gothic,Arial" w:hAnsi="Century Gothic,Arial" w:cs="Century Gothic,Arial"/>
          <w:w w:val="0"/>
        </w:rPr>
        <w:t>one podstawy do zmiany kwoty Wynagrodzenia należnego Wykonawcy.</w:t>
      </w:r>
    </w:p>
    <w:p w14:paraId="37369723" w14:textId="1A57FCEA" w:rsidR="27DCBD6A" w:rsidRPr="000E3FF2" w:rsidRDefault="00FC3C7A">
      <w:pPr>
        <w:numPr>
          <w:ilvl w:val="0"/>
          <w:numId w:val="8"/>
        </w:numPr>
        <w:spacing w:line="360" w:lineRule="auto"/>
        <w:ind w:left="284" w:hanging="284"/>
        <w:jc w:val="both"/>
        <w:rPr>
          <w:rFonts w:asciiTheme="minorHAnsi" w:eastAsiaTheme="minorEastAsia" w:hAnsiTheme="minorHAnsi" w:cstheme="minorBidi"/>
        </w:rPr>
      </w:pPr>
      <w:r w:rsidRPr="00900A17">
        <w:rPr>
          <w:rFonts w:ascii="Century Gothic" w:eastAsia="Century Gothic" w:hAnsi="Century Gothic" w:cs="Century Gothic"/>
          <w:w w:val="0"/>
        </w:rPr>
        <w:lastRenderedPageBreak/>
        <w:t xml:space="preserve">Z zastrzeżeniem Art. 5 ust. 1 pkt </w:t>
      </w:r>
      <w:r w:rsidR="00900A17" w:rsidRPr="00900A17">
        <w:rPr>
          <w:rFonts w:ascii="Century Gothic" w:eastAsia="Century Gothic" w:hAnsi="Century Gothic" w:cs="Century Gothic"/>
          <w:w w:val="0"/>
        </w:rPr>
        <w:t>4</w:t>
      </w:r>
      <w:r w:rsidR="008A71B0" w:rsidRPr="00900A17">
        <w:rPr>
          <w:rFonts w:ascii="Century Gothic" w:eastAsia="Century Gothic" w:hAnsi="Century Gothic" w:cs="Century Gothic"/>
          <w:w w:val="0"/>
        </w:rPr>
        <w:t>) Umowy</w:t>
      </w:r>
      <w:r w:rsidRPr="00900A17">
        <w:rPr>
          <w:rFonts w:ascii="Century Gothic" w:eastAsia="Century Gothic" w:hAnsi="Century Gothic" w:cs="Century Gothic"/>
          <w:w w:val="0"/>
        </w:rPr>
        <w:t xml:space="preserve">, </w:t>
      </w:r>
      <w:r w:rsidRPr="00900A17">
        <w:rPr>
          <w:rFonts w:ascii="Century Gothic,Arial" w:eastAsia="Century Gothic,Arial" w:hAnsi="Century Gothic,Arial" w:cs="Century Gothic,Arial"/>
          <w:w w:val="0"/>
        </w:rPr>
        <w:t xml:space="preserve">Wynagrodzenie pokrywa wszelkie ryzyka </w:t>
      </w:r>
      <w:r w:rsidRPr="00900A17">
        <w:rPr>
          <w:rFonts w:ascii="Century Gothic,Arial" w:eastAsia="Century Gothic,Arial" w:hAnsi="Century Gothic,Arial" w:cs="Century Gothic,Arial"/>
        </w:rPr>
        <w:t xml:space="preserve">sprawdzenia planów i dokumentów Dokumentacji </w:t>
      </w:r>
      <w:r w:rsidR="0002180F" w:rsidRPr="00900A17">
        <w:rPr>
          <w:rFonts w:ascii="Century Gothic" w:eastAsia="Century Gothic" w:hAnsi="Century Gothic" w:cs="Century Gothic"/>
        </w:rPr>
        <w:t>Przetargowej</w:t>
      </w:r>
      <w:r w:rsidRPr="005F09A4">
        <w:rPr>
          <w:rFonts w:ascii="Century Gothic,Arial" w:eastAsia="Century Gothic,Arial" w:hAnsi="Century Gothic,Arial" w:cs="Century Gothic,Arial"/>
        </w:rPr>
        <w:t xml:space="preserve"> stanowiących podstawę złożenia przez Wykonawcę Oferty</w:t>
      </w:r>
      <w:r w:rsidR="0002180F" w:rsidRPr="005F09A4">
        <w:rPr>
          <w:rFonts w:ascii="Century Gothic" w:eastAsia="Century Gothic" w:hAnsi="Century Gothic" w:cs="Century Gothic"/>
        </w:rPr>
        <w:t>.</w:t>
      </w:r>
    </w:p>
    <w:p w14:paraId="6BB902A8" w14:textId="438A42F2" w:rsidR="00FC3C7A" w:rsidRPr="002376B6" w:rsidRDefault="00FC3C7A" w:rsidP="000E3FF2">
      <w:pPr>
        <w:numPr>
          <w:ilvl w:val="0"/>
          <w:numId w:val="8"/>
        </w:numPr>
        <w:spacing w:line="360" w:lineRule="auto"/>
        <w:ind w:left="284" w:hanging="284"/>
        <w:jc w:val="both"/>
        <w:rPr>
          <w:rFonts w:asciiTheme="minorHAnsi" w:eastAsiaTheme="minorEastAsia" w:hAnsiTheme="minorHAnsi" w:cstheme="minorBidi"/>
        </w:rPr>
      </w:pPr>
      <w:r w:rsidRPr="000E3FF2">
        <w:rPr>
          <w:rFonts w:ascii="Century Gothic,Arial" w:eastAsia="Century Gothic,Arial" w:hAnsi="Century Gothic,Arial" w:cs="Century Gothic,Arial"/>
        </w:rPr>
        <w:t xml:space="preserve">Z wyjątkiem zaliczek, wszystkie płatności za realizację Inwestycji dokonywane są powykonawczo, na podstawie </w:t>
      </w:r>
      <w:r w:rsidR="003E1D85" w:rsidRPr="000E3FF2">
        <w:rPr>
          <w:rFonts w:ascii="Century Gothic,Arial" w:eastAsia="Century Gothic,Arial" w:hAnsi="Century Gothic,Arial" w:cs="Century Gothic,Arial"/>
        </w:rPr>
        <w:t xml:space="preserve">faktury </w:t>
      </w:r>
      <w:r w:rsidR="006317DF" w:rsidRPr="000E3FF2">
        <w:rPr>
          <w:rFonts w:ascii="Century Gothic,Arial" w:eastAsia="Century Gothic,Arial" w:hAnsi="Century Gothic,Arial" w:cs="Century Gothic,Arial"/>
        </w:rPr>
        <w:t xml:space="preserve">VAT </w:t>
      </w:r>
      <w:r w:rsidR="003E1D85" w:rsidRPr="000E3FF2">
        <w:rPr>
          <w:rFonts w:ascii="Century Gothic,Arial" w:eastAsia="Century Gothic,Arial" w:hAnsi="Century Gothic,Arial" w:cs="Century Gothic,Arial"/>
        </w:rPr>
        <w:t xml:space="preserve">wystawionej po zatwierdzeniu wniosku o płatność zawierającego </w:t>
      </w:r>
      <w:r w:rsidRPr="000E3FF2">
        <w:rPr>
          <w:rFonts w:ascii="Century Gothic" w:eastAsia="Century Gothic" w:hAnsi="Century Gothic" w:cs="Century Gothic"/>
        </w:rPr>
        <w:t xml:space="preserve">właściwy </w:t>
      </w:r>
      <w:r w:rsidRPr="000E3FF2">
        <w:rPr>
          <w:rFonts w:ascii="Century Gothic,Arial" w:eastAsia="Century Gothic,Arial" w:hAnsi="Century Gothic,Arial" w:cs="Century Gothic,Arial"/>
        </w:rPr>
        <w:t>protok</w:t>
      </w:r>
      <w:r w:rsidR="003E1D85" w:rsidRPr="000E3FF2">
        <w:rPr>
          <w:rFonts w:ascii="Century Gothic,Arial" w:eastAsia="Century Gothic,Arial" w:hAnsi="Century Gothic,Arial" w:cs="Century Gothic,Arial"/>
        </w:rPr>
        <w:t>ó</w:t>
      </w:r>
      <w:r w:rsidRPr="000E3FF2">
        <w:rPr>
          <w:rFonts w:ascii="Century Gothic,Arial" w:eastAsia="Century Gothic,Arial" w:hAnsi="Century Gothic,Arial" w:cs="Century Gothic,Arial"/>
        </w:rPr>
        <w:t>ł odbioru (tj. Protok</w:t>
      </w:r>
      <w:r w:rsidR="0951819E" w:rsidRPr="000E3FF2">
        <w:rPr>
          <w:rFonts w:ascii="Century Gothic,Arial" w:eastAsia="Century Gothic,Arial" w:hAnsi="Century Gothic,Arial" w:cs="Century Gothic,Arial"/>
        </w:rPr>
        <w:t>ó</w:t>
      </w:r>
      <w:r w:rsidR="74DA12F7" w:rsidRPr="000E3FF2">
        <w:rPr>
          <w:rFonts w:ascii="Century Gothic,Arial" w:eastAsia="Century Gothic,Arial" w:hAnsi="Century Gothic,Arial" w:cs="Century Gothic,Arial"/>
        </w:rPr>
        <w:t xml:space="preserve">ł </w:t>
      </w:r>
      <w:r w:rsidRPr="000E3FF2">
        <w:rPr>
          <w:rFonts w:ascii="Century Gothic,Arial" w:eastAsia="Century Gothic,Arial" w:hAnsi="Century Gothic,Arial" w:cs="Century Gothic,Arial"/>
        </w:rPr>
        <w:t>Odbioru Częściowego, Protok</w:t>
      </w:r>
      <w:r w:rsidR="0638CAB5" w:rsidRPr="000E3FF2">
        <w:rPr>
          <w:rFonts w:ascii="Century Gothic,Arial" w:eastAsia="Century Gothic,Arial" w:hAnsi="Century Gothic,Arial" w:cs="Century Gothic,Arial"/>
        </w:rPr>
        <w:t>ół</w:t>
      </w:r>
      <w:r w:rsidRPr="000E3FF2">
        <w:rPr>
          <w:rFonts w:ascii="Century Gothic,Arial" w:eastAsia="Century Gothic,Arial" w:hAnsi="Century Gothic,Arial" w:cs="Century Gothic,Arial"/>
        </w:rPr>
        <w:t xml:space="preserve"> Odbioru Technicznego, Protok</w:t>
      </w:r>
      <w:r w:rsidR="0638CAB5" w:rsidRPr="000E3FF2">
        <w:rPr>
          <w:rFonts w:ascii="Century Gothic,Arial" w:eastAsia="Century Gothic,Arial" w:hAnsi="Century Gothic,Arial" w:cs="Century Gothic,Arial"/>
        </w:rPr>
        <w:t>ół</w:t>
      </w:r>
      <w:r w:rsidRPr="000E3FF2">
        <w:rPr>
          <w:rFonts w:ascii="Century Gothic,Arial" w:eastAsia="Century Gothic,Arial" w:hAnsi="Century Gothic,Arial" w:cs="Century Gothic,Arial"/>
        </w:rPr>
        <w:t xml:space="preserve"> Odbioru Eksploatacyjnego </w:t>
      </w:r>
      <w:r w:rsidR="0638CAB5" w:rsidRPr="000E3FF2">
        <w:rPr>
          <w:rFonts w:ascii="Century Gothic,Arial" w:eastAsia="Century Gothic,Arial" w:hAnsi="Century Gothic,Arial" w:cs="Century Gothic,Arial"/>
        </w:rPr>
        <w:t>lub</w:t>
      </w:r>
      <w:r w:rsidRPr="000E3FF2">
        <w:rPr>
          <w:rFonts w:ascii="Century Gothic,Arial" w:eastAsia="Century Gothic,Arial" w:hAnsi="Century Gothic,Arial" w:cs="Century Gothic,Arial"/>
        </w:rPr>
        <w:t xml:space="preserve"> Protok</w:t>
      </w:r>
      <w:r w:rsidR="74DA12F7" w:rsidRPr="000E3FF2">
        <w:rPr>
          <w:rFonts w:ascii="Century Gothic,Arial" w:eastAsia="Century Gothic,Arial" w:hAnsi="Century Gothic,Arial" w:cs="Century Gothic,Arial"/>
        </w:rPr>
        <w:t>ół</w:t>
      </w:r>
      <w:r w:rsidRPr="000E3FF2">
        <w:rPr>
          <w:rFonts w:ascii="Century Gothic,Arial" w:eastAsia="Century Gothic,Arial" w:hAnsi="Century Gothic,Arial" w:cs="Century Gothic,Arial"/>
        </w:rPr>
        <w:t xml:space="preserve"> Odbioru Końcowego), z uwzględnieniem potrąceń</w:t>
      </w:r>
      <w:r w:rsidR="003E1D85" w:rsidRPr="000E3FF2">
        <w:rPr>
          <w:rFonts w:ascii="Century Gothic,Arial" w:eastAsia="Century Gothic,Arial" w:hAnsi="Century Gothic,Arial" w:cs="Century Gothic,Arial"/>
        </w:rPr>
        <w:t xml:space="preserve"> i zatrzymań</w:t>
      </w:r>
      <w:r w:rsidRPr="000E3FF2">
        <w:rPr>
          <w:rFonts w:ascii="Century Gothic,Arial" w:eastAsia="Century Gothic,Arial" w:hAnsi="Century Gothic,Arial" w:cs="Century Gothic,Arial"/>
        </w:rPr>
        <w:t>. Rozliczenie za wykonanie Inwestycji będzie dokonywane n</w:t>
      </w:r>
      <w:r w:rsidR="001150F1">
        <w:rPr>
          <w:rFonts w:ascii="Century Gothic,Arial" w:eastAsia="Century Gothic,Arial" w:hAnsi="Century Gothic,Arial" w:cs="Century Gothic,Arial"/>
        </w:rPr>
        <w:t>a</w:t>
      </w:r>
      <w:r w:rsidRPr="000E3FF2">
        <w:rPr>
          <w:rFonts w:ascii="Century Gothic,Arial" w:eastAsia="Century Gothic,Arial" w:hAnsi="Century Gothic,Arial" w:cs="Century Gothic,Arial"/>
        </w:rPr>
        <w:t xml:space="preserve"> podstawie faktur VAT częściowych i faktury VAT końcowej (po Odbiorze </w:t>
      </w:r>
      <w:r w:rsidRPr="002376B6">
        <w:rPr>
          <w:rFonts w:ascii="Century Gothic,Arial" w:eastAsia="Century Gothic,Arial" w:hAnsi="Century Gothic,Arial" w:cs="Century Gothic,Arial"/>
        </w:rPr>
        <w:t xml:space="preserve">Końcowym). </w:t>
      </w:r>
    </w:p>
    <w:p w14:paraId="4CF1A967" w14:textId="45D798A0" w:rsidR="00DF435C" w:rsidRPr="002376B6" w:rsidRDefault="00DF435C" w:rsidP="00DF435C">
      <w:pPr>
        <w:numPr>
          <w:ilvl w:val="0"/>
          <w:numId w:val="8"/>
        </w:numPr>
        <w:spacing w:line="360" w:lineRule="auto"/>
        <w:jc w:val="both"/>
        <w:rPr>
          <w:rFonts w:ascii="Century Gothic,Arial" w:eastAsia="Century Gothic,Arial" w:hAnsi="Century Gothic,Arial" w:cs="Century Gothic,Arial"/>
        </w:rPr>
      </w:pPr>
      <w:r w:rsidRPr="002376B6">
        <w:rPr>
          <w:rFonts w:ascii="Century Gothic,Arial" w:eastAsia="Century Gothic,Arial" w:hAnsi="Century Gothic,Arial" w:cs="Century Gothic,Arial"/>
        </w:rPr>
        <w:t xml:space="preserve">Plan Płatności </w:t>
      </w:r>
      <w:r w:rsidRPr="00900A17">
        <w:rPr>
          <w:rFonts w:ascii="Century Gothic,Arial" w:eastAsia="Century Gothic,Arial" w:hAnsi="Century Gothic,Arial" w:cs="Century Gothic,Arial"/>
        </w:rPr>
        <w:t xml:space="preserve">stanowi </w:t>
      </w:r>
      <w:r w:rsidRPr="00900A17">
        <w:rPr>
          <w:rFonts w:ascii="Century Gothic,Arial" w:eastAsia="Century Gothic,Arial" w:hAnsi="Century Gothic,Arial" w:cs="Century Gothic,Arial"/>
          <w:b/>
          <w:bCs/>
        </w:rPr>
        <w:t>Załącznik nr 12 do Umowy</w:t>
      </w:r>
      <w:r w:rsidRPr="00900A17">
        <w:rPr>
          <w:rFonts w:ascii="Century Gothic,Arial" w:eastAsia="Century Gothic,Arial" w:hAnsi="Century Gothic,Arial" w:cs="Century Gothic,Arial"/>
        </w:rPr>
        <w:t>.</w:t>
      </w:r>
      <w:r w:rsidRPr="002376B6">
        <w:rPr>
          <w:rFonts w:ascii="Century Gothic,Arial" w:eastAsia="Century Gothic,Arial" w:hAnsi="Century Gothic,Arial" w:cs="Century Gothic,Arial"/>
        </w:rPr>
        <w:t xml:space="preserve"> Strony mogą, </w:t>
      </w:r>
      <w:r w:rsidRPr="002376B6">
        <w:rPr>
          <w:rFonts w:ascii="Century Gothic,Arial" w:eastAsia="Century Gothic,Arial" w:hAnsi="Century Gothic,Arial" w:cs="Century Gothic,Arial"/>
          <w:color w:val="000000" w:themeColor="text1"/>
        </w:rPr>
        <w:t xml:space="preserve">w terminie </w:t>
      </w:r>
      <w:r w:rsidRPr="002376B6">
        <w:rPr>
          <w:rFonts w:ascii="Century Gothic,Arial" w:eastAsia="Century Gothic,Arial" w:hAnsi="Century Gothic,Arial" w:cs="Century Gothic,Arial"/>
          <w:b/>
          <w:bCs/>
          <w:color w:val="000000" w:themeColor="text1"/>
        </w:rPr>
        <w:t>90 dni</w:t>
      </w:r>
      <w:r w:rsidRPr="002376B6">
        <w:rPr>
          <w:rFonts w:ascii="Century Gothic,Arial" w:eastAsia="Century Gothic,Arial" w:hAnsi="Century Gothic,Arial" w:cs="Century Gothic,Arial"/>
          <w:color w:val="000000" w:themeColor="text1"/>
        </w:rPr>
        <w:t xml:space="preserve"> od dnia zawarcia Umowy,</w:t>
      </w:r>
      <w:r w:rsidRPr="002376B6">
        <w:rPr>
          <w:rFonts w:ascii="Century Gothic,Arial" w:eastAsia="Century Gothic,Arial" w:hAnsi="Century Gothic,Arial" w:cs="Century Gothic,Arial"/>
        </w:rPr>
        <w:t xml:space="preserve"> dokonać zmiany Planu Płatności </w:t>
      </w:r>
      <w:r w:rsidRPr="002376B6">
        <w:rPr>
          <w:rFonts w:ascii="Century Gothic,Arial" w:eastAsia="Century Gothic,Arial" w:hAnsi="Century Gothic,Arial" w:cs="Century Gothic,Arial"/>
          <w:color w:val="000000" w:themeColor="text1"/>
        </w:rPr>
        <w:t xml:space="preserve">z  zastrzeżeniem, że  zmiana Planu Płatności, o której mowa w niniejszym ustępie, </w:t>
      </w:r>
      <w:r w:rsidRPr="002376B6">
        <w:rPr>
          <w:rFonts w:ascii="Century Gothic,Arial" w:eastAsia="Century Gothic,Arial" w:hAnsi="Century Gothic,Arial" w:cs="Century Gothic,Arial"/>
        </w:rPr>
        <w:t xml:space="preserve">nie może dotyczyć: </w:t>
      </w:r>
    </w:p>
    <w:p w14:paraId="6DFCB23A" w14:textId="77777777" w:rsidR="00DF435C" w:rsidRPr="002376B6" w:rsidRDefault="00DF435C" w:rsidP="002645F1">
      <w:pPr>
        <w:numPr>
          <w:ilvl w:val="1"/>
          <w:numId w:val="142"/>
        </w:numPr>
        <w:spacing w:line="360" w:lineRule="auto"/>
        <w:ind w:left="709"/>
        <w:jc w:val="both"/>
        <w:rPr>
          <w:rFonts w:ascii="Century Gothic,Arial" w:eastAsia="Century Gothic,Arial" w:hAnsi="Century Gothic,Arial" w:cs="Century Gothic,Arial"/>
        </w:rPr>
      </w:pPr>
      <w:r w:rsidRPr="002376B6">
        <w:rPr>
          <w:rFonts w:ascii="Century Gothic,Arial" w:eastAsia="Century Gothic,Arial" w:hAnsi="Century Gothic,Arial" w:cs="Century Gothic,Arial"/>
        </w:rPr>
        <w:t>Kamienia Milowego: Dokumenty budowy, Uznanie technologii spawania, Rozpoczęcie budowy,</w:t>
      </w:r>
      <w:r w:rsidRPr="002376B6">
        <w:t xml:space="preserve"> </w:t>
      </w:r>
      <w:r w:rsidRPr="002376B6">
        <w:rPr>
          <w:rFonts w:ascii="Century Gothic,Arial" w:eastAsia="Century Gothic,Arial" w:hAnsi="Century Gothic,Arial" w:cs="Century Gothic,Arial"/>
        </w:rPr>
        <w:t xml:space="preserve">Odbiór Techniczny, Nagazowanie i rozruch, Odbiór Eksploatacyjny, Zakończenie budowy, </w:t>
      </w:r>
    </w:p>
    <w:p w14:paraId="124E44CC" w14:textId="77777777" w:rsidR="00DF435C" w:rsidRPr="002376B6" w:rsidRDefault="00DF435C" w:rsidP="002645F1">
      <w:pPr>
        <w:numPr>
          <w:ilvl w:val="1"/>
          <w:numId w:val="142"/>
        </w:numPr>
        <w:spacing w:line="360" w:lineRule="auto"/>
        <w:ind w:left="709"/>
        <w:jc w:val="both"/>
        <w:rPr>
          <w:rFonts w:ascii="Century Gothic,Arial" w:eastAsia="Century Gothic,Arial" w:hAnsi="Century Gothic,Arial" w:cs="Century Gothic,Arial"/>
        </w:rPr>
      </w:pPr>
      <w:r w:rsidRPr="002376B6">
        <w:rPr>
          <w:rFonts w:ascii="Century Gothic,Arial" w:eastAsia="Century Gothic,Arial" w:hAnsi="Century Gothic,Arial" w:cs="Century Gothic,Arial"/>
        </w:rPr>
        <w:t>zmiany nazwy lub zakresu Kamieni Milowych,</w:t>
      </w:r>
    </w:p>
    <w:p w14:paraId="5FB204F9" w14:textId="77777777" w:rsidR="00DF435C" w:rsidRPr="002376B6" w:rsidRDefault="00DF435C" w:rsidP="002645F1">
      <w:pPr>
        <w:numPr>
          <w:ilvl w:val="1"/>
          <w:numId w:val="142"/>
        </w:numPr>
        <w:spacing w:line="360" w:lineRule="auto"/>
        <w:ind w:left="709"/>
        <w:jc w:val="both"/>
        <w:rPr>
          <w:rFonts w:ascii="Century Gothic,Arial" w:eastAsia="Century Gothic,Arial" w:hAnsi="Century Gothic,Arial" w:cs="Century Gothic,Arial"/>
        </w:rPr>
      </w:pPr>
      <w:r w:rsidRPr="002376B6">
        <w:rPr>
          <w:rFonts w:ascii="Century Gothic" w:eastAsia="Century Gothic" w:hAnsi="Century Gothic" w:cs="Century Gothic"/>
        </w:rPr>
        <w:t xml:space="preserve">z zastrzeżeniem pkt 1) powyżej, </w:t>
      </w:r>
      <w:r w:rsidRPr="002376B6">
        <w:rPr>
          <w:rFonts w:ascii="Century Gothic,Arial" w:eastAsia="Century Gothic,Arial" w:hAnsi="Century Gothic,Arial" w:cs="Century Gothic,Arial"/>
        </w:rPr>
        <w:t xml:space="preserve">zmiana procentowej wartości </w:t>
      </w:r>
      <w:r w:rsidRPr="002376B6">
        <w:rPr>
          <w:rFonts w:ascii="Century Gothic" w:eastAsia="Century Gothic" w:hAnsi="Century Gothic" w:cs="Century Gothic"/>
        </w:rPr>
        <w:t>każdego Kamienia Milowego</w:t>
      </w:r>
      <w:r w:rsidRPr="002376B6">
        <w:rPr>
          <w:rFonts w:ascii="Century Gothic,Arial" w:eastAsia="Century Gothic,Arial" w:hAnsi="Century Gothic,Arial" w:cs="Century Gothic,Arial"/>
        </w:rPr>
        <w:t xml:space="preserve"> jest ograniczona do m</w:t>
      </w:r>
      <w:r w:rsidRPr="00900A17">
        <w:rPr>
          <w:rFonts w:ascii="Century Gothic,Arial" w:eastAsia="Century Gothic,Arial" w:hAnsi="Century Gothic,Arial" w:cs="Century Gothic,Arial"/>
        </w:rPr>
        <w:t xml:space="preserve">aksymalnej wysokości </w:t>
      </w:r>
      <w:r w:rsidRPr="00900A17">
        <w:rPr>
          <w:rFonts w:ascii="Century Gothic" w:eastAsia="Century Gothic" w:hAnsi="Century Gothic" w:cs="Century Gothic"/>
        </w:rPr>
        <w:t>5</w:t>
      </w:r>
      <w:r w:rsidRPr="00900A17">
        <w:rPr>
          <w:rFonts w:ascii="Century Gothic,Arial" w:eastAsia="Century Gothic,Arial" w:hAnsi="Century Gothic,Arial" w:cs="Century Gothic,Arial"/>
        </w:rPr>
        <w:t>% Wynagrodzenia, o którym mowa w Art. 13 ust. 2 pkt 1) Umowy.</w:t>
      </w:r>
    </w:p>
    <w:p w14:paraId="4B75AD82" w14:textId="77777777" w:rsidR="00DF435C" w:rsidRPr="002376B6" w:rsidRDefault="00DF435C" w:rsidP="00DF435C">
      <w:pPr>
        <w:numPr>
          <w:ilvl w:val="0"/>
          <w:numId w:val="8"/>
        </w:numPr>
        <w:spacing w:line="360" w:lineRule="auto"/>
        <w:jc w:val="both"/>
        <w:rPr>
          <w:rFonts w:ascii="Century Gothic,Arial" w:eastAsia="Century Gothic,Arial" w:hAnsi="Century Gothic,Arial" w:cs="Century Gothic,Arial"/>
        </w:rPr>
      </w:pPr>
      <w:r w:rsidRPr="002376B6">
        <w:rPr>
          <w:rFonts w:ascii="Century Gothic,Arial" w:eastAsia="Century Gothic,Arial" w:hAnsi="Century Gothic,Arial" w:cs="Century Gothic,Arial"/>
        </w:rPr>
        <w:t>Zmiana Planu Płatności wymaga zmiany Umowy.</w:t>
      </w:r>
    </w:p>
    <w:p w14:paraId="7C8E2106" w14:textId="5E9AFF3D" w:rsidR="00DF435C" w:rsidRPr="002376B6" w:rsidRDefault="00DF435C" w:rsidP="00DF435C">
      <w:pPr>
        <w:numPr>
          <w:ilvl w:val="0"/>
          <w:numId w:val="8"/>
        </w:numPr>
        <w:spacing w:line="360" w:lineRule="auto"/>
        <w:jc w:val="both"/>
        <w:rPr>
          <w:rFonts w:ascii="Century Gothic,Arial" w:eastAsia="Century Gothic,Arial" w:hAnsi="Century Gothic,Arial" w:cs="Century Gothic,Arial"/>
        </w:rPr>
      </w:pPr>
      <w:r w:rsidRPr="002376B6">
        <w:rPr>
          <w:rFonts w:ascii="Century Gothic,Arial" w:eastAsia="Century Gothic,Arial" w:hAnsi="Century Gothic,Arial" w:cs="Century Gothic,Arial"/>
        </w:rPr>
        <w:t xml:space="preserve">Zmiana Planu Płatności, o której </w:t>
      </w:r>
      <w:r w:rsidRPr="0016366F">
        <w:rPr>
          <w:rFonts w:ascii="Century Gothic,Arial" w:eastAsia="Century Gothic,Arial" w:hAnsi="Century Gothic,Arial" w:cs="Century Gothic,Arial"/>
        </w:rPr>
        <w:t xml:space="preserve">mowa w ust. </w:t>
      </w:r>
      <w:r w:rsidR="00840E44">
        <w:rPr>
          <w:rFonts w:ascii="Century Gothic,Arial" w:eastAsia="Century Gothic,Arial" w:hAnsi="Century Gothic,Arial" w:cs="Century Gothic,Arial"/>
        </w:rPr>
        <w:t xml:space="preserve">9 </w:t>
      </w:r>
      <w:r w:rsidRPr="0016366F">
        <w:rPr>
          <w:rFonts w:ascii="Century Gothic,Arial" w:eastAsia="Century Gothic,Arial" w:hAnsi="Century Gothic,Arial" w:cs="Century Gothic,Arial"/>
        </w:rPr>
        <w:t>powyżej, nie może</w:t>
      </w:r>
      <w:r w:rsidRPr="002376B6">
        <w:rPr>
          <w:rFonts w:ascii="Century Gothic,Arial" w:eastAsia="Century Gothic,Arial" w:hAnsi="Century Gothic,Arial" w:cs="Century Gothic,Arial"/>
        </w:rPr>
        <w:t xml:space="preserve"> prowadzić do zmiany łącznej procentowej wartości Kamieni Milowych ani do zwiększenia Wynagrodzenia.</w:t>
      </w:r>
    </w:p>
    <w:p w14:paraId="233FD97F" w14:textId="7BD516E4" w:rsidR="00DF435C" w:rsidRPr="002376B6" w:rsidRDefault="00DF435C" w:rsidP="00806871">
      <w:pPr>
        <w:numPr>
          <w:ilvl w:val="0"/>
          <w:numId w:val="8"/>
        </w:numPr>
        <w:spacing w:line="360" w:lineRule="auto"/>
        <w:jc w:val="both"/>
        <w:rPr>
          <w:rFonts w:ascii="Century Gothic" w:eastAsia="Century Gothic" w:hAnsi="Century Gothic" w:cs="Century Gothic"/>
        </w:rPr>
      </w:pPr>
      <w:r w:rsidRPr="002376B6">
        <w:rPr>
          <w:rFonts w:ascii="Century Gothic" w:eastAsia="Century Gothic" w:hAnsi="Century Gothic" w:cs="Century Gothic"/>
        </w:rPr>
        <w:t>W przypadku zmiany Umowy skutkującej koniecznością zmiany Planu Płatności, wraz z dokonaniem zmiany Umowy Strony dokonają odpowiedniej zmiany Planu Płatności.</w:t>
      </w:r>
    </w:p>
    <w:p w14:paraId="1A73B71D" w14:textId="5C6EB06C" w:rsidR="00BE0454" w:rsidRPr="005F09A4" w:rsidRDefault="00A2651D">
      <w:pPr>
        <w:numPr>
          <w:ilvl w:val="0"/>
          <w:numId w:val="8"/>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Zamawiający przewiduje udzielenie Zaliczki na poczet realizacji Inwestycji</w:t>
      </w:r>
      <w:r w:rsidR="00465882" w:rsidRPr="005F09A4">
        <w:rPr>
          <w:rFonts w:ascii="Century Gothic,Arial" w:eastAsia="Century Gothic,Arial" w:hAnsi="Century Gothic,Arial" w:cs="Century Gothic,Arial"/>
        </w:rPr>
        <w:t xml:space="preserve"> w kwocie, która</w:t>
      </w:r>
      <w:r w:rsidRPr="005F09A4">
        <w:rPr>
          <w:rFonts w:ascii="Century Gothic,Arial" w:eastAsia="Century Gothic,Arial" w:hAnsi="Century Gothic,Arial" w:cs="Century Gothic,Arial"/>
        </w:rPr>
        <w:t xml:space="preserve"> nie przekroczy </w:t>
      </w:r>
      <w:r w:rsidR="008D44E9" w:rsidRPr="005F09A4">
        <w:rPr>
          <w:rFonts w:ascii="Century Gothic,Arial" w:eastAsia="Century Gothic,Arial" w:hAnsi="Century Gothic,Arial" w:cs="Century Gothic,Arial"/>
          <w:b/>
          <w:bCs/>
        </w:rPr>
        <w:t>15%</w:t>
      </w:r>
      <w:r w:rsidRPr="005F09A4">
        <w:rPr>
          <w:rFonts w:ascii="Century Gothic,Arial" w:eastAsia="Century Gothic,Arial" w:hAnsi="Century Gothic,Arial" w:cs="Century Gothic,Arial"/>
        </w:rPr>
        <w:t xml:space="preserve"> Wynagrodzenia brutto, o </w:t>
      </w:r>
      <w:r w:rsidRPr="00900A17">
        <w:rPr>
          <w:rFonts w:ascii="Century Gothic,Arial" w:eastAsia="Century Gothic,Arial" w:hAnsi="Century Gothic,Arial" w:cs="Century Gothic,Arial"/>
        </w:rPr>
        <w:t xml:space="preserve">którym mowa w </w:t>
      </w:r>
      <w:r w:rsidR="008A1005" w:rsidRPr="00900A17">
        <w:rPr>
          <w:rFonts w:ascii="Century Gothic,Arial" w:eastAsia="Century Gothic,Arial" w:hAnsi="Century Gothic,Arial" w:cs="Century Gothic,Arial"/>
        </w:rPr>
        <w:t xml:space="preserve">Art. 13 </w:t>
      </w:r>
      <w:r w:rsidRPr="00900A17">
        <w:rPr>
          <w:rFonts w:ascii="Century Gothic,Arial" w:eastAsia="Century Gothic,Arial" w:hAnsi="Century Gothic,Arial" w:cs="Century Gothic,Arial"/>
        </w:rPr>
        <w:t>ust. 2 pkt</w:t>
      </w:r>
      <w:r w:rsidR="00136D74" w:rsidRPr="00900A17">
        <w:rPr>
          <w:rFonts w:ascii="Century Gothic,Arial" w:eastAsia="Century Gothic,Arial" w:hAnsi="Century Gothic,Arial" w:cs="Century Gothic,Arial"/>
        </w:rPr>
        <w:t xml:space="preserve"> 1) powyżej</w:t>
      </w:r>
      <w:r w:rsidR="00465882" w:rsidRPr="00900A17">
        <w:rPr>
          <w:rFonts w:ascii="Century Gothic,Arial" w:eastAsia="Century Gothic,Arial" w:hAnsi="Century Gothic,Arial" w:cs="Century Gothic,Arial"/>
        </w:rPr>
        <w:t>. Zaliczka</w:t>
      </w:r>
      <w:r w:rsidRPr="005F09A4">
        <w:rPr>
          <w:rFonts w:ascii="Century Gothic,Arial" w:eastAsia="Century Gothic,Arial" w:hAnsi="Century Gothic,Arial" w:cs="Century Gothic,Arial"/>
        </w:rPr>
        <w:t xml:space="preserve"> będzie udzielona Wykonawcy w terminie </w:t>
      </w:r>
      <w:r w:rsidR="00290384" w:rsidRPr="005F09A4">
        <w:rPr>
          <w:rFonts w:ascii="Century Gothic,Arial" w:eastAsia="Century Gothic,Arial" w:hAnsi="Century Gothic,Arial" w:cs="Century Gothic,Arial"/>
          <w:b/>
          <w:bCs/>
        </w:rPr>
        <w:t>do 14 d</w:t>
      </w:r>
      <w:r w:rsidRPr="005F09A4">
        <w:rPr>
          <w:rFonts w:ascii="Century Gothic,Arial" w:eastAsia="Century Gothic,Arial" w:hAnsi="Century Gothic,Arial" w:cs="Century Gothic,Arial"/>
          <w:b/>
          <w:bCs/>
        </w:rPr>
        <w:t>ni</w:t>
      </w:r>
      <w:r w:rsidRPr="005F09A4">
        <w:rPr>
          <w:rFonts w:ascii="Century Gothic,Arial" w:eastAsia="Century Gothic,Arial" w:hAnsi="Century Gothic,Arial" w:cs="Century Gothic,Arial"/>
        </w:rPr>
        <w:t xml:space="preserve"> od dnia</w:t>
      </w:r>
      <w:r w:rsidR="00BE0454" w:rsidRPr="005F09A4">
        <w:rPr>
          <w:rFonts w:ascii="Century Gothic,Arial" w:eastAsia="Century Gothic,Arial" w:hAnsi="Century Gothic,Arial" w:cs="Century Gothic,Arial"/>
        </w:rPr>
        <w:t>:</w:t>
      </w:r>
    </w:p>
    <w:p w14:paraId="5180D734" w14:textId="40100662" w:rsidR="00BE0454" w:rsidRPr="005F09A4" w:rsidRDefault="00A2651D">
      <w:pPr>
        <w:numPr>
          <w:ilvl w:val="1"/>
          <w:numId w:val="8"/>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dostarczenia Zamawiającemu wniosku o wypłatę Zaliczki</w:t>
      </w:r>
      <w:r w:rsidR="00BE0454" w:rsidRPr="005F09A4">
        <w:rPr>
          <w:rFonts w:ascii="Century Gothic,Arial" w:eastAsia="Century Gothic,Arial" w:hAnsi="Century Gothic,Arial" w:cs="Century Gothic,Arial"/>
        </w:rPr>
        <w:t>,</w:t>
      </w:r>
      <w:r w:rsidR="002C5D26" w:rsidRPr="005F09A4">
        <w:rPr>
          <w:rFonts w:ascii="Century Gothic,Arial" w:eastAsia="Century Gothic,Arial" w:hAnsi="Century Gothic,Arial" w:cs="Century Gothic,Arial"/>
        </w:rPr>
        <w:t xml:space="preserve"> oraz</w:t>
      </w:r>
    </w:p>
    <w:p w14:paraId="1249ADE0" w14:textId="77777777" w:rsidR="00BE0454" w:rsidRPr="005F09A4" w:rsidRDefault="00BE0454">
      <w:pPr>
        <w:numPr>
          <w:ilvl w:val="1"/>
          <w:numId w:val="8"/>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dostarczenia Zamawiającemu </w:t>
      </w:r>
      <w:r w:rsidR="00A2651D" w:rsidRPr="005F09A4">
        <w:rPr>
          <w:rFonts w:ascii="Century Gothic,Arial" w:eastAsia="Century Gothic,Arial" w:hAnsi="Century Gothic,Arial" w:cs="Century Gothic,Arial"/>
        </w:rPr>
        <w:t>oryginał</w:t>
      </w:r>
      <w:r w:rsidRPr="005F09A4">
        <w:rPr>
          <w:rFonts w:ascii="Century Gothic,Arial" w:eastAsia="Century Gothic,Arial" w:hAnsi="Century Gothic,Arial" w:cs="Century Gothic,Arial"/>
        </w:rPr>
        <w:t>u</w:t>
      </w:r>
      <w:r w:rsidR="00A2651D" w:rsidRPr="005F09A4">
        <w:rPr>
          <w:rFonts w:ascii="Century Gothic,Arial" w:eastAsia="Century Gothic,Arial" w:hAnsi="Century Gothic,Arial" w:cs="Century Gothic,Arial"/>
        </w:rPr>
        <w:t xml:space="preserve"> Zabezpieczenia Zaliczki</w:t>
      </w:r>
      <w:r w:rsidRPr="005F09A4">
        <w:rPr>
          <w:rFonts w:ascii="Century Gothic,Arial" w:eastAsia="Century Gothic,Arial" w:hAnsi="Century Gothic,Arial" w:cs="Century Gothic,Arial"/>
        </w:rPr>
        <w:t xml:space="preserve">, </w:t>
      </w:r>
      <w:r w:rsidR="002C5D26" w:rsidRPr="005F09A4">
        <w:rPr>
          <w:rFonts w:ascii="Century Gothic,Arial" w:eastAsia="Century Gothic,Arial" w:hAnsi="Century Gothic,Arial" w:cs="Century Gothic,Arial"/>
        </w:rPr>
        <w:t xml:space="preserve"> oraz</w:t>
      </w:r>
    </w:p>
    <w:p w14:paraId="413E6C35" w14:textId="603A9510" w:rsidR="00A2651D" w:rsidRPr="005F09A4" w:rsidRDefault="00465882">
      <w:pPr>
        <w:numPr>
          <w:ilvl w:val="1"/>
          <w:numId w:val="8"/>
        </w:numPr>
        <w:spacing w:line="360" w:lineRule="auto"/>
        <w:jc w:val="both"/>
        <w:rPr>
          <w:rFonts w:ascii="Century Gothic,Arial" w:eastAsia="Century Gothic,Arial" w:hAnsi="Century Gothic,Arial" w:cs="Century Gothic,Arial"/>
        </w:rPr>
      </w:pPr>
      <w:r w:rsidRPr="005F09A4">
        <w:rPr>
          <w:rFonts w:ascii="Century Gothic" w:eastAsia="Century Gothic" w:hAnsi="Century Gothic" w:cs="Century Gothic"/>
        </w:rPr>
        <w:t>dokonania Odbioru częściowego Kamieni Milowych nr 1, 2 i 3: Dokumenty budowy, Uznanie technologii spawania, Rozpoczęcie budowy</w:t>
      </w:r>
      <w:r w:rsidR="00A2651D" w:rsidRPr="005F09A4">
        <w:rPr>
          <w:rFonts w:ascii="Century Gothic,Arial" w:eastAsia="Century Gothic,Arial" w:hAnsi="Century Gothic,Arial" w:cs="Century Gothic,Arial"/>
        </w:rPr>
        <w:t xml:space="preserve">. </w:t>
      </w:r>
    </w:p>
    <w:p w14:paraId="71F4C4A1" w14:textId="1134DAE9" w:rsidR="00465882" w:rsidRPr="005F09A4" w:rsidRDefault="00465882">
      <w:pPr>
        <w:numPr>
          <w:ilvl w:val="0"/>
          <w:numId w:val="8"/>
        </w:numPr>
        <w:spacing w:line="360" w:lineRule="auto"/>
        <w:jc w:val="both"/>
        <w:rPr>
          <w:rFonts w:ascii="Century Gothic,Arial" w:eastAsia="Century Gothic,Arial" w:hAnsi="Century Gothic,Arial"/>
        </w:rPr>
      </w:pPr>
      <w:r w:rsidRPr="005F09A4">
        <w:rPr>
          <w:rFonts w:ascii="Century Gothic,Arial" w:hAnsi="Century Gothic,Arial"/>
        </w:rPr>
        <w:t xml:space="preserve">Wykonawca zobowiązuje się do wykorzystania </w:t>
      </w:r>
      <w:r w:rsidR="003307D0" w:rsidRPr="005F09A4">
        <w:rPr>
          <w:rFonts w:ascii="Century Gothic,Arial" w:hAnsi="Century Gothic,Arial"/>
        </w:rPr>
        <w:t>Z</w:t>
      </w:r>
      <w:r w:rsidRPr="005F09A4">
        <w:rPr>
          <w:rFonts w:ascii="Century Gothic,Arial" w:hAnsi="Century Gothic,Arial"/>
        </w:rPr>
        <w:t xml:space="preserve">aliczki tylko w ramach realizacji niniejszej Umowy. Na żądanie Zamawiającego, Wykonawca przedstawi szczegółowe zestawienie dotyczące wykorzystania </w:t>
      </w:r>
      <w:r w:rsidR="003307D0" w:rsidRPr="005F09A4">
        <w:rPr>
          <w:rFonts w:ascii="Century Gothic,Arial" w:hAnsi="Century Gothic,Arial"/>
        </w:rPr>
        <w:t>Z</w:t>
      </w:r>
      <w:r w:rsidRPr="005F09A4">
        <w:rPr>
          <w:rFonts w:ascii="Century Gothic,Arial" w:hAnsi="Century Gothic,Arial"/>
        </w:rPr>
        <w:t>aliczki.</w:t>
      </w:r>
    </w:p>
    <w:p w14:paraId="4BE2F498" w14:textId="7B821CB0" w:rsidR="00FC3C7A" w:rsidRPr="005F09A4" w:rsidRDefault="00FC3C7A">
      <w:pPr>
        <w:numPr>
          <w:ilvl w:val="0"/>
          <w:numId w:val="8"/>
        </w:numPr>
        <w:spacing w:line="360" w:lineRule="auto"/>
        <w:ind w:left="284" w:hanging="28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lastRenderedPageBreak/>
        <w:t>Zabezpieczenie Zaliczki musi opiewać na pełną kwotę Zaliczki,</w:t>
      </w:r>
      <w:r w:rsidR="00EF5755" w:rsidRPr="005F09A4">
        <w:rPr>
          <w:rFonts w:ascii="Century Gothic,Arial" w:eastAsia="Century Gothic,Arial" w:hAnsi="Century Gothic,Arial" w:cs="Century Gothic,Arial"/>
        </w:rPr>
        <w:t xml:space="preserve"> o której wypłatę ubiega się Wykonawca,</w:t>
      </w:r>
      <w:r w:rsidRPr="005F09A4">
        <w:rPr>
          <w:rFonts w:ascii="Century Gothic,Arial" w:eastAsia="Century Gothic,Arial" w:hAnsi="Century Gothic,Arial" w:cs="Century Gothic,Arial"/>
        </w:rPr>
        <w:t xml:space="preserve"> a termin wygaśnięcia Zabezpieczenia Zaliczki nie może być krótszy niż data Odbioru Końcowego.</w:t>
      </w:r>
    </w:p>
    <w:p w14:paraId="5CCE4DD3" w14:textId="59720931" w:rsidR="00FC3C7A" w:rsidRPr="005F09A4" w:rsidRDefault="00FC3C7A">
      <w:pPr>
        <w:numPr>
          <w:ilvl w:val="0"/>
          <w:numId w:val="8"/>
        </w:numPr>
        <w:spacing w:line="360" w:lineRule="auto"/>
        <w:ind w:left="284" w:hanging="284"/>
        <w:jc w:val="both"/>
        <w:rPr>
          <w:rFonts w:ascii="Century Gothic,Arial" w:eastAsia="Century Gothic,Arial" w:hAnsi="Century Gothic,Arial" w:cs="Century Gothic,Arial"/>
        </w:rPr>
      </w:pPr>
      <w:r w:rsidRPr="003F2202">
        <w:rPr>
          <w:rFonts w:ascii="Century Gothic,Arial" w:eastAsia="Century Gothic,Arial" w:hAnsi="Century Gothic,Arial" w:cs="Century Gothic,Arial"/>
        </w:rPr>
        <w:t xml:space="preserve">Zabezpieczenie Zaliczki musi być, co do zasady zgodne ze wzorem stanowiącym </w:t>
      </w:r>
      <w:r w:rsidRPr="003F2202">
        <w:rPr>
          <w:rFonts w:ascii="Century Gothic" w:eastAsia="Century Gothic" w:hAnsi="Century Gothic" w:cs="Century Gothic"/>
          <w:b/>
          <w:bCs/>
        </w:rPr>
        <w:t xml:space="preserve">Załącznik nr </w:t>
      </w:r>
      <w:r w:rsidR="00AB04EB" w:rsidRPr="003F2202">
        <w:rPr>
          <w:rFonts w:ascii="Century Gothic" w:eastAsia="Century Gothic" w:hAnsi="Century Gothic" w:cs="Century Gothic"/>
          <w:b/>
          <w:bCs/>
        </w:rPr>
        <w:t>10</w:t>
      </w:r>
      <w:r w:rsidRPr="003F2202">
        <w:rPr>
          <w:rFonts w:ascii="Century Gothic,Arial" w:eastAsia="Century Gothic,Arial" w:hAnsi="Century Gothic,Arial" w:cs="Century Gothic,Arial"/>
        </w:rPr>
        <w:t xml:space="preserve"> </w:t>
      </w:r>
      <w:r w:rsidRPr="003F2202">
        <w:rPr>
          <w:rFonts w:ascii="Century Gothic,Arial" w:eastAsia="Century Gothic,Arial" w:hAnsi="Century Gothic,Arial" w:cs="Century Gothic,Arial"/>
          <w:b/>
          <w:bCs/>
        </w:rPr>
        <w:t>do Umowy</w:t>
      </w:r>
      <w:r w:rsidRPr="003F2202">
        <w:rPr>
          <w:rFonts w:ascii="Century Gothic,Arial" w:eastAsia="Century Gothic,Arial" w:hAnsi="Century Gothic,Arial" w:cs="Century Gothic,Arial"/>
        </w:rPr>
        <w:t>,</w:t>
      </w:r>
      <w:r w:rsidRPr="005F09A4">
        <w:rPr>
          <w:rFonts w:ascii="Century Gothic,Arial" w:eastAsia="Century Gothic,Arial" w:hAnsi="Century Gothic,Arial" w:cs="Century Gothic,Arial"/>
        </w:rPr>
        <w:t xml:space="preserve"> a projekt Zabezpieczenia Zaliczki musi być uprzednio zatwierdzony przez Zamawiającego. Wykonawca przedstawi Zamawiającemu treść Zabezpieczenia Zaliczki do akceptacji, a ewentualna odmowa zatwierdzenia musi mieć istotną przyczynę. </w:t>
      </w:r>
    </w:p>
    <w:p w14:paraId="718C72FD" w14:textId="76835021" w:rsidR="00FC3C7A" w:rsidRPr="005F09A4" w:rsidRDefault="00672F89">
      <w:pPr>
        <w:numPr>
          <w:ilvl w:val="0"/>
          <w:numId w:val="8"/>
        </w:numPr>
        <w:spacing w:line="360" w:lineRule="auto"/>
        <w:ind w:left="284" w:hanging="28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Zamawiający wymaga wniesienia Zabezpieczenia Zaliczki w formie gwarancji bankowej lub ubezpieczeniowej. Gwarancja </w:t>
      </w:r>
      <w:r w:rsidR="00FC3C7A" w:rsidRPr="005F09A4">
        <w:rPr>
          <w:rFonts w:ascii="Century Gothic,Arial" w:eastAsia="Century Gothic,Arial" w:hAnsi="Century Gothic,Arial" w:cs="Century Gothic,Arial"/>
        </w:rPr>
        <w:t xml:space="preserve">powinna być nieodwołalna i bezwarunkowa, płatna na pierwsze żądanie, prawem właściwym będzie prawo polskie, a sądem właściwym dla rozstrzygania sporów na gruncie gwarancji winien być sąd właściwy miejscowo dla siedziby Zamawiającego. Gwarancja powinna być sporządzona w języku polskim, natomiast w przypadku gdy językiem gwarancji jest język obcy wówczas taka gwarancja winna być przedłożona wraz z tłumaczeniem przysięgłym. Jeśli gwarancja poza językiem polskim sporządzona będzie również w innym języku w razie rozbieżności między wersjami językowymi decydująca będzie wersja językowa polska. </w:t>
      </w:r>
    </w:p>
    <w:p w14:paraId="34243DDC" w14:textId="62D3FAC0" w:rsidR="00FC3C7A" w:rsidRPr="005F09A4" w:rsidRDefault="00FC3C7A" w:rsidP="00C4296C">
      <w:pPr>
        <w:spacing w:line="360" w:lineRule="auto"/>
        <w:ind w:left="28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Zamawiający ponadto wymaga, by gwarancja stanowiąca Zabezpieczenie Zaliczki, została udzielona przez podmiot posiadający długoterminową ocenę ratingową na poziomie inwestycyjnym wydaną przez jedną z wymienionych agencji: </w:t>
      </w:r>
      <w:r w:rsidR="00136D74" w:rsidRPr="005F09A4">
        <w:rPr>
          <w:rFonts w:ascii="Century Gothic,Arial" w:eastAsia="Century Gothic,Arial" w:hAnsi="Century Gothic,Arial" w:cs="Century Gothic,Arial"/>
        </w:rPr>
        <w:t xml:space="preserve">Standard &amp; </w:t>
      </w:r>
      <w:proofErr w:type="spellStart"/>
      <w:r w:rsidR="00136D74" w:rsidRPr="005F09A4">
        <w:rPr>
          <w:rFonts w:ascii="Century Gothic,Arial" w:eastAsia="Century Gothic,Arial" w:hAnsi="Century Gothic,Arial" w:cs="Century Gothic,Arial"/>
        </w:rPr>
        <w:t>Poor’s</w:t>
      </w:r>
      <w:proofErr w:type="spellEnd"/>
      <w:r w:rsidR="00136D74" w:rsidRPr="005F09A4">
        <w:rPr>
          <w:rFonts w:ascii="Century Gothic,Arial" w:eastAsia="Century Gothic,Arial" w:hAnsi="Century Gothic,Arial" w:cs="Century Gothic,Arial"/>
        </w:rPr>
        <w:t xml:space="preserve"> Rating Services (LT </w:t>
      </w:r>
      <w:proofErr w:type="spellStart"/>
      <w:r w:rsidR="00136D74" w:rsidRPr="005F09A4">
        <w:rPr>
          <w:rFonts w:ascii="Century Gothic,Arial" w:eastAsia="Century Gothic,Arial" w:hAnsi="Century Gothic,Arial" w:cs="Century Gothic,Arial"/>
        </w:rPr>
        <w:t>Issuer</w:t>
      </w:r>
      <w:proofErr w:type="spellEnd"/>
      <w:r w:rsidR="00136D74" w:rsidRPr="005F09A4">
        <w:rPr>
          <w:rFonts w:ascii="Century Gothic,Arial" w:eastAsia="Century Gothic,Arial" w:hAnsi="Century Gothic,Arial" w:cs="Century Gothic,Arial"/>
        </w:rPr>
        <w:t xml:space="preserve"> Rating BBB-),  </w:t>
      </w:r>
      <w:proofErr w:type="spellStart"/>
      <w:r w:rsidR="00136D74" w:rsidRPr="005F09A4">
        <w:rPr>
          <w:rFonts w:ascii="Century Gothic,Arial" w:eastAsia="Century Gothic,Arial" w:hAnsi="Century Gothic,Arial" w:cs="Century Gothic,Arial"/>
        </w:rPr>
        <w:t>Moody’s</w:t>
      </w:r>
      <w:proofErr w:type="spellEnd"/>
      <w:r w:rsidR="00136D74" w:rsidRPr="005F09A4">
        <w:rPr>
          <w:rFonts w:ascii="Century Gothic,Arial" w:eastAsia="Century Gothic,Arial" w:hAnsi="Century Gothic,Arial" w:cs="Century Gothic,Arial"/>
        </w:rPr>
        <w:t xml:space="preserve"> </w:t>
      </w:r>
      <w:proofErr w:type="spellStart"/>
      <w:r w:rsidR="00136D74" w:rsidRPr="005F09A4">
        <w:rPr>
          <w:rFonts w:ascii="Century Gothic,Arial" w:eastAsia="Century Gothic,Arial" w:hAnsi="Century Gothic,Arial" w:cs="Century Gothic,Arial"/>
        </w:rPr>
        <w:t>Investors</w:t>
      </w:r>
      <w:proofErr w:type="spellEnd"/>
      <w:r w:rsidR="00136D74" w:rsidRPr="005F09A4">
        <w:rPr>
          <w:rFonts w:ascii="Century Gothic,Arial" w:eastAsia="Century Gothic,Arial" w:hAnsi="Century Gothic,Arial" w:cs="Century Gothic,Arial"/>
        </w:rPr>
        <w:t xml:space="preserve"> Service Inc. </w:t>
      </w:r>
      <w:r w:rsidR="00136D74" w:rsidRPr="005F09A4">
        <w:rPr>
          <w:rFonts w:ascii="Century Gothic,Arial" w:eastAsia="Century Gothic,Arial" w:hAnsi="Century Gothic,Arial" w:cs="Century Gothic,Arial"/>
          <w:lang w:val="en-US"/>
        </w:rPr>
        <w:t xml:space="preserve">(LT Rating Baa3) </w:t>
      </w:r>
      <w:proofErr w:type="spellStart"/>
      <w:r w:rsidR="00136D74" w:rsidRPr="005F09A4">
        <w:rPr>
          <w:rFonts w:ascii="Century Gothic,Arial" w:eastAsia="Century Gothic,Arial" w:hAnsi="Century Gothic,Arial" w:cs="Century Gothic,Arial"/>
          <w:lang w:val="en-US"/>
        </w:rPr>
        <w:t>lub</w:t>
      </w:r>
      <w:proofErr w:type="spellEnd"/>
      <w:r w:rsidR="00136D74" w:rsidRPr="005F09A4">
        <w:rPr>
          <w:rFonts w:ascii="Century Gothic,Arial" w:eastAsia="Century Gothic,Arial" w:hAnsi="Century Gothic,Arial" w:cs="Century Gothic,Arial"/>
          <w:lang w:val="en-US"/>
        </w:rPr>
        <w:t xml:space="preserve"> Fitch Ratings Ltd.</w:t>
      </w:r>
      <w:r w:rsidR="003D3694" w:rsidRPr="005F09A4">
        <w:rPr>
          <w:rFonts w:ascii="Century Gothic,Arial" w:eastAsia="Century Gothic,Arial" w:hAnsi="Century Gothic,Arial" w:cs="Century Gothic,Arial"/>
          <w:lang w:val="en-US"/>
        </w:rPr>
        <w:br/>
      </w:r>
      <w:r w:rsidR="00136D74" w:rsidRPr="005F09A4">
        <w:rPr>
          <w:rFonts w:ascii="Century Gothic,Arial" w:eastAsia="Century Gothic,Arial" w:hAnsi="Century Gothic,Arial" w:cs="Century Gothic,Arial"/>
          <w:lang w:val="en-US"/>
        </w:rPr>
        <w:t>(LT Rating IDR BBB-)</w:t>
      </w:r>
      <w:r w:rsidRPr="005F09A4">
        <w:rPr>
          <w:rFonts w:ascii="Century Gothic,Arial" w:eastAsia="Century Gothic,Arial" w:hAnsi="Century Gothic,Arial" w:cs="Century Gothic,Arial"/>
          <w:lang w:val="en-US"/>
        </w:rPr>
        <w:t xml:space="preserve">. </w:t>
      </w:r>
      <w:r w:rsidR="00C4296C" w:rsidRPr="005F09A4">
        <w:rPr>
          <w:rFonts w:ascii="Century Gothic,Arial" w:eastAsia="Century Gothic,Arial" w:hAnsi="Century Gothic,Arial"/>
          <w:lang w:val="en-US"/>
        </w:rPr>
        <w:t xml:space="preserve"> </w:t>
      </w:r>
      <w:r w:rsidR="00C4296C" w:rsidRPr="005F09A4">
        <w:rPr>
          <w:rFonts w:ascii="Century Gothic,Arial" w:eastAsia="Century Gothic,Arial" w:hAnsi="Century Gothic,Arial" w:cs="Century Gothic,Arial"/>
        </w:rPr>
        <w:t>W odniesieniu do gwarancji ubezpieczeniowej, wym</w:t>
      </w:r>
      <w:r w:rsidR="00C4296C" w:rsidRPr="005F09A4">
        <w:rPr>
          <w:rFonts w:ascii="Century Gothic,Arial" w:eastAsia="Century Gothic,Arial" w:hAnsi="Century Gothic,Arial" w:cs="Century Gothic,Arial" w:hint="eastAsia"/>
        </w:rPr>
        <w:t>ó</w:t>
      </w:r>
      <w:r w:rsidR="00C4296C" w:rsidRPr="005F09A4">
        <w:rPr>
          <w:rFonts w:ascii="Century Gothic,Arial" w:eastAsia="Century Gothic,Arial" w:hAnsi="Century Gothic,Arial" w:cs="Century Gothic,Arial"/>
        </w:rPr>
        <w:t>g okre</w:t>
      </w:r>
      <w:r w:rsidR="00C4296C" w:rsidRPr="005F09A4">
        <w:rPr>
          <w:rFonts w:ascii="Century Gothic,Arial" w:eastAsia="Century Gothic,Arial" w:hAnsi="Century Gothic,Arial" w:cs="Century Gothic,Arial" w:hint="eastAsia"/>
        </w:rPr>
        <w:t>ś</w:t>
      </w:r>
      <w:r w:rsidR="00C4296C" w:rsidRPr="005F09A4">
        <w:rPr>
          <w:rFonts w:ascii="Century Gothic,Arial" w:eastAsia="Century Gothic,Arial" w:hAnsi="Century Gothic,Arial" w:cs="Century Gothic,Arial"/>
        </w:rPr>
        <w:t>lony w zdaniu poprzedzaj</w:t>
      </w:r>
      <w:r w:rsidR="00C4296C" w:rsidRPr="005F09A4">
        <w:rPr>
          <w:rFonts w:ascii="Century Gothic,Arial" w:eastAsia="Century Gothic,Arial" w:hAnsi="Century Gothic,Arial" w:cs="Century Gothic,Arial" w:hint="eastAsia"/>
        </w:rPr>
        <w:t>ą</w:t>
      </w:r>
      <w:r w:rsidR="00C4296C" w:rsidRPr="005F09A4">
        <w:rPr>
          <w:rFonts w:ascii="Century Gothic,Arial" w:eastAsia="Century Gothic,Arial" w:hAnsi="Century Gothic,Arial" w:cs="Century Gothic,Arial"/>
        </w:rPr>
        <w:t>cym uznaje si</w:t>
      </w:r>
      <w:r w:rsidR="00C4296C" w:rsidRPr="005F09A4">
        <w:rPr>
          <w:rFonts w:ascii="Century Gothic,Arial" w:eastAsia="Century Gothic,Arial" w:hAnsi="Century Gothic,Arial" w:cs="Century Gothic,Arial" w:hint="eastAsia"/>
        </w:rPr>
        <w:t>ę</w:t>
      </w:r>
      <w:r w:rsidR="00C4296C" w:rsidRPr="005F09A4">
        <w:rPr>
          <w:rFonts w:ascii="Century Gothic,Arial" w:eastAsia="Century Gothic,Arial" w:hAnsi="Century Gothic,Arial" w:cs="Century Gothic,Arial"/>
        </w:rPr>
        <w:t xml:space="preserve"> za spe</w:t>
      </w:r>
      <w:r w:rsidR="00C4296C" w:rsidRPr="005F09A4">
        <w:rPr>
          <w:rFonts w:ascii="Century Gothic,Arial" w:eastAsia="Century Gothic,Arial" w:hAnsi="Century Gothic,Arial" w:cs="Century Gothic,Arial" w:hint="eastAsia"/>
        </w:rPr>
        <w:t>ł</w:t>
      </w:r>
      <w:r w:rsidR="00C4296C" w:rsidRPr="005F09A4">
        <w:rPr>
          <w:rFonts w:ascii="Century Gothic,Arial" w:eastAsia="Century Gothic,Arial" w:hAnsi="Century Gothic,Arial" w:cs="Century Gothic,Arial"/>
        </w:rPr>
        <w:t>niony gdy gwarant wyka</w:t>
      </w:r>
      <w:r w:rsidR="00C4296C" w:rsidRPr="005F09A4">
        <w:rPr>
          <w:rFonts w:ascii="Century Gothic,Arial" w:eastAsia="Century Gothic,Arial" w:hAnsi="Century Gothic,Arial" w:cs="Century Gothic,Arial" w:hint="eastAsia"/>
        </w:rPr>
        <w:t>ż</w:t>
      </w:r>
      <w:r w:rsidR="00C4296C" w:rsidRPr="005F09A4">
        <w:rPr>
          <w:rFonts w:ascii="Century Gothic,Arial" w:eastAsia="Century Gothic,Arial" w:hAnsi="Century Gothic,Arial" w:cs="Century Gothic,Arial"/>
        </w:rPr>
        <w:t>e zawarcie z podmiotem posiadaj</w:t>
      </w:r>
      <w:r w:rsidR="00C4296C" w:rsidRPr="005F09A4">
        <w:rPr>
          <w:rFonts w:ascii="Century Gothic,Arial" w:eastAsia="Century Gothic,Arial" w:hAnsi="Century Gothic,Arial" w:cs="Century Gothic,Arial" w:hint="eastAsia"/>
        </w:rPr>
        <w:t>ą</w:t>
      </w:r>
      <w:r w:rsidR="00C4296C" w:rsidRPr="005F09A4">
        <w:rPr>
          <w:rFonts w:ascii="Century Gothic,Arial" w:eastAsia="Century Gothic,Arial" w:hAnsi="Century Gothic,Arial" w:cs="Century Gothic,Arial"/>
        </w:rPr>
        <w:t>cym d</w:t>
      </w:r>
      <w:r w:rsidR="00C4296C" w:rsidRPr="005F09A4">
        <w:rPr>
          <w:rFonts w:ascii="Century Gothic,Arial" w:eastAsia="Century Gothic,Arial" w:hAnsi="Century Gothic,Arial" w:cs="Century Gothic,Arial" w:hint="eastAsia"/>
        </w:rPr>
        <w:t>ł</w:t>
      </w:r>
      <w:r w:rsidR="00C4296C" w:rsidRPr="005F09A4">
        <w:rPr>
          <w:rFonts w:ascii="Century Gothic,Arial" w:eastAsia="Century Gothic,Arial" w:hAnsi="Century Gothic,Arial" w:cs="Century Gothic,Arial"/>
        </w:rPr>
        <w:t>ugoterminow</w:t>
      </w:r>
      <w:r w:rsidR="00C4296C" w:rsidRPr="005F09A4">
        <w:rPr>
          <w:rFonts w:ascii="Century Gothic,Arial" w:eastAsia="Century Gothic,Arial" w:hAnsi="Century Gothic,Arial" w:cs="Century Gothic,Arial" w:hint="eastAsia"/>
        </w:rPr>
        <w:t>ą</w:t>
      </w:r>
      <w:r w:rsidR="00C4296C" w:rsidRPr="005F09A4">
        <w:rPr>
          <w:rFonts w:ascii="Century Gothic,Arial" w:eastAsia="Century Gothic,Arial" w:hAnsi="Century Gothic,Arial" w:cs="Century Gothic,Arial"/>
        </w:rPr>
        <w:t xml:space="preserve"> ocen</w:t>
      </w:r>
      <w:r w:rsidR="00C4296C" w:rsidRPr="005F09A4">
        <w:rPr>
          <w:rFonts w:ascii="Century Gothic,Arial" w:eastAsia="Century Gothic,Arial" w:hAnsi="Century Gothic,Arial" w:cs="Century Gothic,Arial" w:hint="eastAsia"/>
        </w:rPr>
        <w:t>ę</w:t>
      </w:r>
      <w:r w:rsidR="00C4296C" w:rsidRPr="005F09A4">
        <w:rPr>
          <w:rFonts w:ascii="Century Gothic,Arial" w:eastAsia="Century Gothic,Arial" w:hAnsi="Century Gothic,Arial" w:cs="Century Gothic,Arial"/>
        </w:rPr>
        <w:t xml:space="preserve"> ratingow</w:t>
      </w:r>
      <w:r w:rsidR="00C4296C" w:rsidRPr="005F09A4">
        <w:rPr>
          <w:rFonts w:ascii="Century Gothic,Arial" w:eastAsia="Century Gothic,Arial" w:hAnsi="Century Gothic,Arial" w:cs="Century Gothic,Arial" w:hint="eastAsia"/>
        </w:rPr>
        <w:t>ą</w:t>
      </w:r>
      <w:r w:rsidR="00C4296C" w:rsidRPr="005F09A4">
        <w:rPr>
          <w:rFonts w:ascii="Century Gothic,Arial" w:eastAsia="Century Gothic,Arial" w:hAnsi="Century Gothic,Arial" w:cs="Century Gothic,Arial"/>
        </w:rPr>
        <w:t xml:space="preserve"> na poziomie inwestycyjnym wydan</w:t>
      </w:r>
      <w:r w:rsidR="00C4296C" w:rsidRPr="005F09A4">
        <w:rPr>
          <w:rFonts w:ascii="Century Gothic,Arial" w:eastAsia="Century Gothic,Arial" w:hAnsi="Century Gothic,Arial" w:cs="Century Gothic,Arial" w:hint="eastAsia"/>
        </w:rPr>
        <w:t>ą</w:t>
      </w:r>
      <w:r w:rsidR="00C4296C" w:rsidRPr="005F09A4">
        <w:rPr>
          <w:rFonts w:ascii="Century Gothic,Arial" w:eastAsia="Century Gothic,Arial" w:hAnsi="Century Gothic,Arial" w:cs="Century Gothic,Arial"/>
        </w:rPr>
        <w:t xml:space="preserve"> przez jedn</w:t>
      </w:r>
      <w:r w:rsidR="00C4296C" w:rsidRPr="005F09A4">
        <w:rPr>
          <w:rFonts w:ascii="Century Gothic,Arial" w:eastAsia="Century Gothic,Arial" w:hAnsi="Century Gothic,Arial" w:cs="Century Gothic,Arial" w:hint="eastAsia"/>
        </w:rPr>
        <w:t>ą</w:t>
      </w:r>
      <w:r w:rsidR="00C4296C" w:rsidRPr="005F09A4">
        <w:rPr>
          <w:rFonts w:ascii="Century Gothic,Arial" w:eastAsia="Century Gothic,Arial" w:hAnsi="Century Gothic,Arial" w:cs="Century Gothic,Arial"/>
        </w:rPr>
        <w:t xml:space="preserve"> z wymienionych agencji: </w:t>
      </w:r>
      <w:proofErr w:type="spellStart"/>
      <w:r w:rsidR="00C4296C" w:rsidRPr="005F09A4">
        <w:rPr>
          <w:rFonts w:ascii="Century Gothic,Arial" w:eastAsia="Century Gothic,Arial" w:hAnsi="Century Gothic,Arial" w:cs="Century Gothic,Arial"/>
        </w:rPr>
        <w:t>Standard&amp;Poor</w:t>
      </w:r>
      <w:r w:rsidR="002E0B5A" w:rsidRPr="005F09A4">
        <w:rPr>
          <w:rFonts w:ascii="Century Gothic,Arial" w:eastAsia="Century Gothic,Arial" w:hAnsi="Century Gothic,Arial" w:cs="Century Gothic,Arial"/>
        </w:rPr>
        <w:t>’</w:t>
      </w:r>
      <w:r w:rsidR="00C4296C" w:rsidRPr="005F09A4">
        <w:rPr>
          <w:rFonts w:ascii="Century Gothic,Arial" w:eastAsia="Century Gothic,Arial" w:hAnsi="Century Gothic,Arial" w:cs="Century Gothic,Arial"/>
        </w:rPr>
        <w:t>s</w:t>
      </w:r>
      <w:proofErr w:type="spellEnd"/>
      <w:r w:rsidR="00C4296C" w:rsidRPr="005F09A4">
        <w:rPr>
          <w:rFonts w:ascii="Century Gothic,Arial" w:eastAsia="Century Gothic,Arial" w:hAnsi="Century Gothic,Arial" w:cs="Century Gothic,Arial"/>
        </w:rPr>
        <w:t xml:space="preserve"> Rating Services (LT </w:t>
      </w:r>
      <w:proofErr w:type="spellStart"/>
      <w:r w:rsidR="00C4296C" w:rsidRPr="005F09A4">
        <w:rPr>
          <w:rFonts w:ascii="Century Gothic,Arial" w:eastAsia="Century Gothic,Arial" w:hAnsi="Century Gothic,Arial" w:cs="Century Gothic,Arial"/>
        </w:rPr>
        <w:t>Issuer</w:t>
      </w:r>
      <w:proofErr w:type="spellEnd"/>
      <w:r w:rsidR="00C4296C" w:rsidRPr="005F09A4">
        <w:rPr>
          <w:rFonts w:ascii="Century Gothic,Arial" w:eastAsia="Century Gothic,Arial" w:hAnsi="Century Gothic,Arial" w:cs="Century Gothic,Arial"/>
        </w:rPr>
        <w:t xml:space="preserve"> Rating BBB-),</w:t>
      </w:r>
      <w:r w:rsidR="00C4296C" w:rsidRPr="005F09A4">
        <w:rPr>
          <w:rFonts w:ascii="Century Gothic,Arial" w:eastAsia="Century Gothic,Arial" w:hAnsi="Century Gothic,Arial" w:cs="Century Gothic,Arial" w:hint="eastAsia"/>
        </w:rPr>
        <w:t> </w:t>
      </w:r>
      <w:r w:rsidR="00C4296C" w:rsidRPr="005F09A4">
        <w:rPr>
          <w:rFonts w:ascii="Century Gothic,Arial" w:eastAsia="Century Gothic,Arial" w:hAnsi="Century Gothic,Arial" w:cs="Century Gothic,Arial"/>
        </w:rPr>
        <w:t xml:space="preserve"> </w:t>
      </w:r>
      <w:proofErr w:type="spellStart"/>
      <w:r w:rsidR="00C4296C" w:rsidRPr="005F09A4">
        <w:rPr>
          <w:rFonts w:ascii="Century Gothic,Arial" w:eastAsia="Century Gothic,Arial" w:hAnsi="Century Gothic,Arial" w:cs="Century Gothic,Arial"/>
        </w:rPr>
        <w:t>Moody</w:t>
      </w:r>
      <w:r w:rsidR="002E0B5A" w:rsidRPr="005F09A4">
        <w:rPr>
          <w:rFonts w:ascii="Century Gothic,Arial" w:eastAsia="Century Gothic,Arial" w:hAnsi="Century Gothic,Arial" w:cs="Century Gothic,Arial"/>
        </w:rPr>
        <w:t>’</w:t>
      </w:r>
      <w:r w:rsidR="00C4296C" w:rsidRPr="005F09A4">
        <w:rPr>
          <w:rFonts w:ascii="Century Gothic,Arial" w:eastAsia="Century Gothic,Arial" w:hAnsi="Century Gothic,Arial" w:cs="Century Gothic,Arial"/>
        </w:rPr>
        <w:t>s</w:t>
      </w:r>
      <w:proofErr w:type="spellEnd"/>
      <w:r w:rsidR="00C4296C" w:rsidRPr="005F09A4">
        <w:rPr>
          <w:rFonts w:ascii="Century Gothic,Arial" w:eastAsia="Century Gothic,Arial" w:hAnsi="Century Gothic,Arial" w:cs="Century Gothic,Arial"/>
        </w:rPr>
        <w:t xml:space="preserve"> </w:t>
      </w:r>
      <w:proofErr w:type="spellStart"/>
      <w:r w:rsidR="00C4296C" w:rsidRPr="005F09A4">
        <w:rPr>
          <w:rFonts w:ascii="Century Gothic,Arial" w:eastAsia="Century Gothic,Arial" w:hAnsi="Century Gothic,Arial" w:cs="Century Gothic,Arial"/>
        </w:rPr>
        <w:t>Investors</w:t>
      </w:r>
      <w:proofErr w:type="spellEnd"/>
      <w:r w:rsidR="00C4296C" w:rsidRPr="005F09A4">
        <w:rPr>
          <w:rFonts w:ascii="Century Gothic,Arial" w:eastAsia="Century Gothic,Arial" w:hAnsi="Century Gothic,Arial" w:cs="Century Gothic,Arial"/>
        </w:rPr>
        <w:t xml:space="preserve"> Service Inc. (LT Rating Baa3) lub Fitch </w:t>
      </w:r>
      <w:proofErr w:type="spellStart"/>
      <w:r w:rsidR="00C4296C" w:rsidRPr="005F09A4">
        <w:rPr>
          <w:rFonts w:ascii="Century Gothic,Arial" w:eastAsia="Century Gothic,Arial" w:hAnsi="Century Gothic,Arial" w:cs="Century Gothic,Arial"/>
        </w:rPr>
        <w:t>Ratings</w:t>
      </w:r>
      <w:proofErr w:type="spellEnd"/>
      <w:r w:rsidR="00C4296C" w:rsidRPr="005F09A4">
        <w:rPr>
          <w:rFonts w:ascii="Century Gothic,Arial" w:eastAsia="Century Gothic,Arial" w:hAnsi="Century Gothic,Arial" w:cs="Century Gothic,Arial"/>
        </w:rPr>
        <w:t xml:space="preserve"> Ltd. (LT Rating IDR BBB-) umowy lub um</w:t>
      </w:r>
      <w:r w:rsidR="00C4296C" w:rsidRPr="005F09A4">
        <w:rPr>
          <w:rFonts w:ascii="Century Gothic,Arial" w:eastAsia="Century Gothic,Arial" w:hAnsi="Century Gothic,Arial" w:cs="Century Gothic,Arial" w:hint="eastAsia"/>
        </w:rPr>
        <w:t>ó</w:t>
      </w:r>
      <w:r w:rsidR="00C4296C" w:rsidRPr="005F09A4">
        <w:rPr>
          <w:rFonts w:ascii="Century Gothic,Arial" w:eastAsia="Century Gothic,Arial" w:hAnsi="Century Gothic,Arial" w:cs="Century Gothic,Arial"/>
        </w:rPr>
        <w:t>w o reasekuracj</w:t>
      </w:r>
      <w:r w:rsidR="00C4296C" w:rsidRPr="005F09A4">
        <w:rPr>
          <w:rFonts w:ascii="Century Gothic,Arial" w:eastAsia="Century Gothic,Arial" w:hAnsi="Century Gothic,Arial" w:cs="Century Gothic,Arial" w:hint="eastAsia"/>
        </w:rPr>
        <w:t>ę</w:t>
      </w:r>
      <w:r w:rsidR="00C4296C" w:rsidRPr="005F09A4">
        <w:rPr>
          <w:rFonts w:ascii="Century Gothic,Arial" w:eastAsia="Century Gothic,Arial" w:hAnsi="Century Gothic,Arial" w:cs="Century Gothic,Arial"/>
        </w:rPr>
        <w:t>, obejmuj</w:t>
      </w:r>
      <w:r w:rsidR="00C4296C" w:rsidRPr="005F09A4">
        <w:rPr>
          <w:rFonts w:ascii="Century Gothic,Arial" w:eastAsia="Century Gothic,Arial" w:hAnsi="Century Gothic,Arial" w:cs="Century Gothic,Arial" w:hint="eastAsia"/>
        </w:rPr>
        <w:t>ą</w:t>
      </w:r>
      <w:r w:rsidR="00C4296C" w:rsidRPr="005F09A4">
        <w:rPr>
          <w:rFonts w:ascii="Century Gothic,Arial" w:eastAsia="Century Gothic,Arial" w:hAnsi="Century Gothic,Arial" w:cs="Century Gothic,Arial"/>
        </w:rPr>
        <w:t>cej Zabezpieczenie Zaliczki. Ci</w:t>
      </w:r>
      <w:r w:rsidR="00C4296C" w:rsidRPr="005F09A4">
        <w:rPr>
          <w:rFonts w:ascii="Century Gothic,Arial" w:eastAsia="Century Gothic,Arial" w:hAnsi="Century Gothic,Arial" w:cs="Century Gothic,Arial" w:hint="eastAsia"/>
        </w:rPr>
        <w:t>ęż</w:t>
      </w:r>
      <w:r w:rsidR="00C4296C" w:rsidRPr="005F09A4">
        <w:rPr>
          <w:rFonts w:ascii="Century Gothic,Arial" w:eastAsia="Century Gothic,Arial" w:hAnsi="Century Gothic,Arial" w:cs="Century Gothic,Arial"/>
        </w:rPr>
        <w:t>ar dowodu istnienia takiej umowy lub um</w:t>
      </w:r>
      <w:r w:rsidR="00C4296C" w:rsidRPr="005F09A4">
        <w:rPr>
          <w:rFonts w:ascii="Century Gothic,Arial" w:eastAsia="Century Gothic,Arial" w:hAnsi="Century Gothic,Arial" w:cs="Century Gothic,Arial" w:hint="eastAsia"/>
        </w:rPr>
        <w:t>ó</w:t>
      </w:r>
      <w:r w:rsidR="00C4296C" w:rsidRPr="005F09A4">
        <w:rPr>
          <w:rFonts w:ascii="Century Gothic,Arial" w:eastAsia="Century Gothic,Arial" w:hAnsi="Century Gothic,Arial" w:cs="Century Gothic,Arial"/>
        </w:rPr>
        <w:t>w o reasekuracj</w:t>
      </w:r>
      <w:r w:rsidR="00C4296C" w:rsidRPr="005F09A4">
        <w:rPr>
          <w:rFonts w:ascii="Century Gothic,Arial" w:eastAsia="Century Gothic,Arial" w:hAnsi="Century Gothic,Arial" w:cs="Century Gothic,Arial" w:hint="eastAsia"/>
        </w:rPr>
        <w:t>ę</w:t>
      </w:r>
      <w:r w:rsidR="00C4296C" w:rsidRPr="005F09A4">
        <w:rPr>
          <w:rFonts w:ascii="Century Gothic,Arial" w:eastAsia="Century Gothic,Arial" w:hAnsi="Century Gothic,Arial" w:cs="Century Gothic,Arial"/>
        </w:rPr>
        <w:t xml:space="preserve"> spoczywa na Wykonawcy. </w:t>
      </w:r>
      <w:r w:rsidRPr="005F09A4">
        <w:rPr>
          <w:rFonts w:ascii="Century Gothic,Arial" w:eastAsia="Century Gothic,Arial" w:hAnsi="Century Gothic,Arial" w:cs="Century Gothic,Arial"/>
        </w:rPr>
        <w:t xml:space="preserve">W przypadku obniżenia oceny ratingowej dla gwaranta w trakcie trwania Umowy poniżej wymaganego poziomu, Wykonawca w terminie 60 dni od dnia zaistnienia takiego zdarzenia, zobowiązany będzie do zmiany Zabezpieczenia Zaliczki i dostarczenia gwarancji bankowej lub ubezpieczeniowej spełniającej wszystkie powyższe wymagania Zamawiającego, a w przypadku braku realizacji niniejszego zobowiązania Zamawiający będzie uprawniony do skorzystania z posiadanego Zabezpieczenia Zaliczki. </w:t>
      </w:r>
      <w:r w:rsidR="00C4296C" w:rsidRPr="005F09A4">
        <w:rPr>
          <w:rFonts w:ascii="Century Gothic,Arial" w:eastAsia="Century Gothic,Arial" w:hAnsi="Century Gothic,Arial" w:cs="Century Gothic,Arial"/>
        </w:rPr>
        <w:t>Postanowienie zdania poprzedzaj</w:t>
      </w:r>
      <w:r w:rsidR="00C4296C" w:rsidRPr="005F09A4">
        <w:rPr>
          <w:rFonts w:ascii="Century Gothic,Arial" w:eastAsia="Century Gothic,Arial" w:hAnsi="Century Gothic,Arial" w:cs="Century Gothic,Arial" w:hint="eastAsia"/>
        </w:rPr>
        <w:t>ą</w:t>
      </w:r>
      <w:r w:rsidR="00C4296C" w:rsidRPr="005F09A4">
        <w:rPr>
          <w:rFonts w:ascii="Century Gothic,Arial" w:eastAsia="Century Gothic,Arial" w:hAnsi="Century Gothic,Arial" w:cs="Century Gothic,Arial"/>
        </w:rPr>
        <w:t>cego stosuje si</w:t>
      </w:r>
      <w:r w:rsidR="00C4296C" w:rsidRPr="005F09A4">
        <w:rPr>
          <w:rFonts w:ascii="Century Gothic,Arial" w:eastAsia="Century Gothic,Arial" w:hAnsi="Century Gothic,Arial" w:cs="Century Gothic,Arial" w:hint="eastAsia"/>
        </w:rPr>
        <w:t>ę</w:t>
      </w:r>
      <w:r w:rsidR="00C4296C" w:rsidRPr="005F09A4">
        <w:rPr>
          <w:rFonts w:ascii="Century Gothic,Arial" w:eastAsia="Century Gothic,Arial" w:hAnsi="Century Gothic,Arial" w:cs="Century Gothic,Arial"/>
        </w:rPr>
        <w:t xml:space="preserve"> odpowiednio w wypadku obni</w:t>
      </w:r>
      <w:r w:rsidR="00C4296C" w:rsidRPr="005F09A4">
        <w:rPr>
          <w:rFonts w:ascii="Century Gothic,Arial" w:eastAsia="Century Gothic,Arial" w:hAnsi="Century Gothic,Arial" w:cs="Century Gothic,Arial" w:hint="eastAsia"/>
        </w:rPr>
        <w:t>ż</w:t>
      </w:r>
      <w:r w:rsidR="00C4296C" w:rsidRPr="005F09A4">
        <w:rPr>
          <w:rFonts w:ascii="Century Gothic,Arial" w:eastAsia="Century Gothic,Arial" w:hAnsi="Century Gothic,Arial" w:cs="Century Gothic,Arial"/>
        </w:rPr>
        <w:t xml:space="preserve">enia oceny ratingowej dla </w:t>
      </w:r>
      <w:proofErr w:type="spellStart"/>
      <w:r w:rsidR="00C4296C" w:rsidRPr="005F09A4">
        <w:rPr>
          <w:rFonts w:ascii="Century Gothic,Arial" w:eastAsia="Century Gothic,Arial" w:hAnsi="Century Gothic,Arial" w:cs="Century Gothic,Arial"/>
        </w:rPr>
        <w:t>reasekuranta</w:t>
      </w:r>
      <w:proofErr w:type="spellEnd"/>
      <w:r w:rsidR="00C4296C" w:rsidRPr="005F09A4">
        <w:rPr>
          <w:rFonts w:ascii="Century Gothic,Arial" w:eastAsia="Century Gothic,Arial" w:hAnsi="Century Gothic,Arial" w:cs="Century Gothic,Arial"/>
        </w:rPr>
        <w:t xml:space="preserve"> lub w wypadku rozwi</w:t>
      </w:r>
      <w:r w:rsidR="00C4296C" w:rsidRPr="005F09A4">
        <w:rPr>
          <w:rFonts w:ascii="Century Gothic,Arial" w:eastAsia="Century Gothic,Arial" w:hAnsi="Century Gothic,Arial" w:cs="Century Gothic,Arial" w:hint="eastAsia"/>
        </w:rPr>
        <w:t>ą</w:t>
      </w:r>
      <w:r w:rsidR="00C4296C" w:rsidRPr="005F09A4">
        <w:rPr>
          <w:rFonts w:ascii="Century Gothic,Arial" w:eastAsia="Century Gothic,Arial" w:hAnsi="Century Gothic,Arial" w:cs="Century Gothic,Arial"/>
        </w:rPr>
        <w:t>zania umowy o reasekuracj</w:t>
      </w:r>
      <w:r w:rsidR="00C4296C" w:rsidRPr="005F09A4">
        <w:rPr>
          <w:rFonts w:ascii="Century Gothic,Arial" w:eastAsia="Century Gothic,Arial" w:hAnsi="Century Gothic,Arial" w:cs="Century Gothic,Arial" w:hint="eastAsia"/>
        </w:rPr>
        <w:t>ę</w:t>
      </w:r>
      <w:r w:rsidR="00C4296C" w:rsidRPr="005F09A4">
        <w:rPr>
          <w:rFonts w:ascii="Century Gothic,Arial" w:eastAsia="Century Gothic,Arial" w:hAnsi="Century Gothic,Arial" w:cs="Century Gothic,Arial"/>
        </w:rPr>
        <w:t>, obejmuj</w:t>
      </w:r>
      <w:r w:rsidR="00C4296C" w:rsidRPr="005F09A4">
        <w:rPr>
          <w:rFonts w:ascii="Century Gothic,Arial" w:eastAsia="Century Gothic,Arial" w:hAnsi="Century Gothic,Arial" w:cs="Century Gothic,Arial" w:hint="eastAsia"/>
        </w:rPr>
        <w:t>ą</w:t>
      </w:r>
      <w:r w:rsidR="00C4296C" w:rsidRPr="005F09A4">
        <w:rPr>
          <w:rFonts w:ascii="Century Gothic,Arial" w:eastAsia="Century Gothic,Arial" w:hAnsi="Century Gothic,Arial" w:cs="Century Gothic,Arial"/>
        </w:rPr>
        <w:t>cej Zabezpieczenie Zaliczki, albo odst</w:t>
      </w:r>
      <w:r w:rsidR="00C4296C" w:rsidRPr="005F09A4">
        <w:rPr>
          <w:rFonts w:ascii="Century Gothic,Arial" w:eastAsia="Century Gothic,Arial" w:hAnsi="Century Gothic,Arial" w:cs="Century Gothic,Arial" w:hint="eastAsia"/>
        </w:rPr>
        <w:t>ą</w:t>
      </w:r>
      <w:r w:rsidR="00C4296C" w:rsidRPr="005F09A4">
        <w:rPr>
          <w:rFonts w:ascii="Century Gothic,Arial" w:eastAsia="Century Gothic,Arial" w:hAnsi="Century Gothic,Arial" w:cs="Century Gothic,Arial"/>
        </w:rPr>
        <w:t>pienia od takiej umowy przez kt</w:t>
      </w:r>
      <w:r w:rsidR="00C4296C" w:rsidRPr="005F09A4">
        <w:rPr>
          <w:rFonts w:ascii="Century Gothic,Arial" w:eastAsia="Century Gothic,Arial" w:hAnsi="Century Gothic,Arial" w:cs="Century Gothic,Arial" w:hint="eastAsia"/>
        </w:rPr>
        <w:t>ó</w:t>
      </w:r>
      <w:r w:rsidR="00C4296C" w:rsidRPr="005F09A4">
        <w:rPr>
          <w:rFonts w:ascii="Century Gothic,Arial" w:eastAsia="Century Gothic,Arial" w:hAnsi="Century Gothic,Arial" w:cs="Century Gothic,Arial"/>
        </w:rPr>
        <w:t>r</w:t>
      </w:r>
      <w:r w:rsidR="00C4296C" w:rsidRPr="005F09A4">
        <w:rPr>
          <w:rFonts w:ascii="Century Gothic,Arial" w:eastAsia="Century Gothic,Arial" w:hAnsi="Century Gothic,Arial" w:cs="Century Gothic,Arial" w:hint="eastAsia"/>
        </w:rPr>
        <w:t>ą</w:t>
      </w:r>
      <w:r w:rsidR="00C4296C" w:rsidRPr="005F09A4">
        <w:rPr>
          <w:rFonts w:ascii="Century Gothic,Arial" w:eastAsia="Century Gothic,Arial" w:hAnsi="Century Gothic,Arial" w:cs="Century Gothic,Arial"/>
        </w:rPr>
        <w:t>kolwiek ze stron.</w:t>
      </w:r>
    </w:p>
    <w:p w14:paraId="6D65F4C4" w14:textId="77777777" w:rsidR="00FC3C7A" w:rsidRPr="005F09A4" w:rsidRDefault="00FC3C7A">
      <w:pPr>
        <w:numPr>
          <w:ilvl w:val="0"/>
          <w:numId w:val="8"/>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lastRenderedPageBreak/>
        <w:t xml:space="preserve">Udzielenie Zaliczki zostanie udokumentowane fakturą VAT. Wykonawca ma obowiązek wystawić fakturę VAT w terminach wynikających z właściwych przepisów podatkowych.  </w:t>
      </w:r>
    </w:p>
    <w:p w14:paraId="033776E1" w14:textId="77777777" w:rsidR="003C5300" w:rsidRDefault="00FC3C7A" w:rsidP="003C5300">
      <w:pPr>
        <w:numPr>
          <w:ilvl w:val="0"/>
          <w:numId w:val="8"/>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Strony ustalają, że Zaliczka zostanie w całości rozliczona z płatnościami Wynagrodzenia, a </w:t>
      </w:r>
      <w:r w:rsidR="00E13646" w:rsidRPr="003C5300">
        <w:rPr>
          <w:rFonts w:ascii="Century Gothic,Arial" w:eastAsia="Century Gothic,Arial" w:hAnsi="Century Gothic,Arial" w:cs="Century Gothic,Arial"/>
        </w:rPr>
        <w:t xml:space="preserve">rozliczenie </w:t>
      </w:r>
      <w:r w:rsidRPr="003C5300">
        <w:rPr>
          <w:rFonts w:ascii="Century Gothic,Arial" w:eastAsia="Century Gothic,Arial" w:hAnsi="Century Gothic,Arial" w:cs="Century Gothic,Arial"/>
        </w:rPr>
        <w:t>rozpoczn</w:t>
      </w:r>
      <w:r w:rsidR="00E13646" w:rsidRPr="003C5300">
        <w:rPr>
          <w:rFonts w:ascii="Century Gothic,Arial" w:eastAsia="Century Gothic,Arial" w:hAnsi="Century Gothic,Arial" w:cs="Century Gothic,Arial"/>
        </w:rPr>
        <w:t>ie</w:t>
      </w:r>
      <w:r w:rsidRPr="003C5300">
        <w:rPr>
          <w:rFonts w:ascii="Century Gothic,Arial" w:eastAsia="Century Gothic,Arial" w:hAnsi="Century Gothic,Arial" w:cs="Century Gothic,Arial"/>
        </w:rPr>
        <w:t xml:space="preserve"> się </w:t>
      </w:r>
      <w:r w:rsidR="00394CB9" w:rsidRPr="003C5300">
        <w:rPr>
          <w:rFonts w:ascii="Century Gothic,Arial" w:eastAsia="Century Gothic,Arial" w:hAnsi="Century Gothic,Arial" w:cs="Century Gothic,Arial"/>
        </w:rPr>
        <w:t xml:space="preserve">w momencie </w:t>
      </w:r>
      <w:r w:rsidRPr="003C5300">
        <w:rPr>
          <w:rFonts w:ascii="Century Gothic,Arial" w:eastAsia="Century Gothic,Arial" w:hAnsi="Century Gothic,Arial" w:cs="Century Gothic,Arial"/>
        </w:rPr>
        <w:t>osiągnięci</w:t>
      </w:r>
      <w:r w:rsidR="00394CB9" w:rsidRPr="003C5300">
        <w:rPr>
          <w:rFonts w:ascii="Century Gothic,Arial" w:eastAsia="Century Gothic,Arial" w:hAnsi="Century Gothic,Arial" w:cs="Century Gothic,Arial"/>
        </w:rPr>
        <w:t>a</w:t>
      </w:r>
      <w:r w:rsidRPr="003C5300">
        <w:rPr>
          <w:rFonts w:ascii="Century Gothic,Arial" w:eastAsia="Century Gothic,Arial" w:hAnsi="Century Gothic,Arial" w:cs="Century Gothic,Arial"/>
        </w:rPr>
        <w:t xml:space="preserve"> </w:t>
      </w:r>
      <w:bookmarkStart w:id="546" w:name="_Hlk497838142"/>
      <w:r w:rsidRPr="003C5300">
        <w:rPr>
          <w:rFonts w:ascii="Century Gothic,Arial" w:eastAsia="Century Gothic,Arial" w:hAnsi="Century Gothic,Arial" w:cs="Century Gothic,Arial"/>
        </w:rPr>
        <w:t>przychodów z tytułu realizacji Inwestycji</w:t>
      </w:r>
      <w:bookmarkEnd w:id="546"/>
      <w:r w:rsidRPr="003C5300">
        <w:rPr>
          <w:rFonts w:ascii="Century Gothic,Arial" w:eastAsia="Century Gothic,Arial" w:hAnsi="Century Gothic,Arial" w:cs="Century Gothic,Arial"/>
        </w:rPr>
        <w:t xml:space="preserve"> na poziomie </w:t>
      </w:r>
      <w:r w:rsidR="00465882" w:rsidRPr="003C5300">
        <w:rPr>
          <w:rFonts w:ascii="Century Gothic" w:eastAsia="Century Gothic" w:hAnsi="Century Gothic" w:cs="Century Gothic"/>
          <w:b/>
          <w:bCs/>
        </w:rPr>
        <w:t>45</w:t>
      </w:r>
      <w:r w:rsidRPr="003C5300">
        <w:rPr>
          <w:rFonts w:ascii="Century Gothic" w:eastAsia="Century Gothic" w:hAnsi="Century Gothic" w:cs="Century Gothic"/>
          <w:b/>
          <w:bCs/>
        </w:rPr>
        <w:t>%</w:t>
      </w:r>
      <w:r w:rsidRPr="003C5300">
        <w:rPr>
          <w:rFonts w:ascii="Century Gothic,Arial" w:eastAsia="Century Gothic,Arial" w:hAnsi="Century Gothic,Arial" w:cs="Century Gothic,Arial"/>
        </w:rPr>
        <w:t xml:space="preserve"> Wynagrodzenia</w:t>
      </w:r>
      <w:bookmarkStart w:id="547" w:name="_Hlk482185049"/>
      <w:r w:rsidRPr="003C5300">
        <w:rPr>
          <w:rFonts w:ascii="Century Gothic" w:eastAsia="Century Gothic" w:hAnsi="Century Gothic" w:cs="Century Gothic"/>
        </w:rPr>
        <w:t>,</w:t>
      </w:r>
      <w:r w:rsidRPr="003C5300">
        <w:rPr>
          <w:rFonts w:ascii="Century Gothic,Arial" w:eastAsia="Century Gothic,Arial" w:hAnsi="Century Gothic,Arial" w:cs="Century Gothic,Arial"/>
        </w:rPr>
        <w:t xml:space="preserve"> o którym mowa w </w:t>
      </w:r>
      <w:r w:rsidR="005F5D19" w:rsidRPr="003C5300">
        <w:rPr>
          <w:rFonts w:ascii="Century Gothic,Arial" w:eastAsia="Century Gothic,Arial" w:hAnsi="Century Gothic,Arial" w:cs="Century Gothic,Arial"/>
        </w:rPr>
        <w:t>A</w:t>
      </w:r>
      <w:r w:rsidRPr="003C5300">
        <w:rPr>
          <w:rFonts w:ascii="Century Gothic,Arial" w:eastAsia="Century Gothic,Arial" w:hAnsi="Century Gothic,Arial" w:cs="Century Gothic,Arial"/>
        </w:rPr>
        <w:t>rt. 13 ust. 2 pkt 1</w:t>
      </w:r>
      <w:r w:rsidR="005F5D19" w:rsidRPr="003C5300">
        <w:rPr>
          <w:rFonts w:ascii="Century Gothic,Arial" w:eastAsia="Century Gothic,Arial" w:hAnsi="Century Gothic,Arial" w:cs="Century Gothic,Arial"/>
        </w:rPr>
        <w:t>)</w:t>
      </w:r>
      <w:r w:rsidRPr="003C5300">
        <w:rPr>
          <w:rFonts w:ascii="Century Gothic,Arial" w:eastAsia="Century Gothic,Arial" w:hAnsi="Century Gothic,Arial" w:cs="Century Gothic,Arial"/>
        </w:rPr>
        <w:t xml:space="preserve"> Umowy</w:t>
      </w:r>
      <w:bookmarkEnd w:id="547"/>
      <w:r w:rsidRPr="003C5300">
        <w:rPr>
          <w:rFonts w:ascii="Century Gothic,Arial" w:eastAsia="Century Gothic,Arial" w:hAnsi="Century Gothic,Arial" w:cs="Century Gothic,Arial"/>
        </w:rPr>
        <w:t>.</w:t>
      </w:r>
    </w:p>
    <w:p w14:paraId="75844FE0" w14:textId="32CC9612" w:rsidR="00FC3C7A" w:rsidRPr="003C5300" w:rsidRDefault="00DE5278" w:rsidP="003C5300">
      <w:pPr>
        <w:numPr>
          <w:ilvl w:val="0"/>
          <w:numId w:val="8"/>
        </w:numPr>
        <w:spacing w:line="360" w:lineRule="auto"/>
        <w:jc w:val="both"/>
        <w:rPr>
          <w:rFonts w:ascii="Century Gothic,Arial" w:eastAsia="Century Gothic,Arial" w:hAnsi="Century Gothic,Arial" w:cs="Century Gothic,Arial"/>
        </w:rPr>
      </w:pPr>
      <w:r w:rsidRPr="003C5300">
        <w:rPr>
          <w:rFonts w:ascii="Century Gothic,Arial" w:eastAsia="Century Gothic,Arial" w:hAnsi="Century Gothic,Arial" w:cs="Century Gothic,Arial"/>
        </w:rPr>
        <w:t xml:space="preserve">Rozliczenie </w:t>
      </w:r>
      <w:r w:rsidR="00FC3C7A" w:rsidRPr="003C5300">
        <w:rPr>
          <w:rFonts w:ascii="Century Gothic,Arial" w:eastAsia="Century Gothic,Arial" w:hAnsi="Century Gothic,Arial" w:cs="Century Gothic,Arial"/>
        </w:rPr>
        <w:t xml:space="preserve">Zaliczki nastąpi przez </w:t>
      </w:r>
      <w:r w:rsidR="00394CB9" w:rsidRPr="003C5300">
        <w:rPr>
          <w:rFonts w:ascii="Century Gothic,Arial" w:eastAsia="Century Gothic,Arial" w:hAnsi="Century Gothic,Arial" w:cs="Century Gothic,Arial"/>
        </w:rPr>
        <w:t>pomniejszenie wartości do zapłaty na fakturach wystawionych przez Wykonawcę o</w:t>
      </w:r>
      <w:r w:rsidR="00FC3C7A" w:rsidRPr="003C5300">
        <w:rPr>
          <w:rFonts w:ascii="Century Gothic,Arial" w:eastAsia="Century Gothic,Arial" w:hAnsi="Century Gothic,Arial" w:cs="Century Gothic,Arial"/>
        </w:rPr>
        <w:t xml:space="preserve"> </w:t>
      </w:r>
      <w:r w:rsidR="00C72F27" w:rsidRPr="003C5300">
        <w:rPr>
          <w:rFonts w:ascii="Century Gothic,Arial" w:eastAsia="Century Gothic,Arial" w:hAnsi="Century Gothic,Arial" w:cs="Century Gothic,Arial"/>
          <w:b/>
          <w:bCs/>
        </w:rPr>
        <w:t>35</w:t>
      </w:r>
      <w:r w:rsidR="008D44E9" w:rsidRPr="003C5300">
        <w:rPr>
          <w:rFonts w:ascii="Century Gothic,Arial" w:eastAsia="Century Gothic,Arial" w:hAnsi="Century Gothic,Arial" w:cs="Century Gothic,Arial"/>
          <w:b/>
          <w:bCs/>
        </w:rPr>
        <w:t>%</w:t>
      </w:r>
      <w:r w:rsidR="00FC3C7A" w:rsidRPr="003C5300">
        <w:rPr>
          <w:rFonts w:ascii="Century Gothic,Arial" w:eastAsia="Century Gothic,Arial" w:hAnsi="Century Gothic,Arial" w:cs="Century Gothic,Arial"/>
        </w:rPr>
        <w:t xml:space="preserve"> wartości </w:t>
      </w:r>
      <w:r w:rsidR="00394CB9" w:rsidRPr="003C5300">
        <w:rPr>
          <w:rFonts w:ascii="Century Gothic,Arial" w:eastAsia="Century Gothic,Arial" w:hAnsi="Century Gothic,Arial" w:cs="Century Gothic,Arial"/>
        </w:rPr>
        <w:t>złożonego i zatwierdzonego Wniosku o płatność</w:t>
      </w:r>
      <w:r w:rsidR="00FC3C7A" w:rsidRPr="003C5300">
        <w:rPr>
          <w:rFonts w:ascii="Century Gothic,Arial" w:eastAsia="Century Gothic,Arial" w:hAnsi="Century Gothic,Arial" w:cs="Century Gothic,Arial"/>
        </w:rPr>
        <w:t xml:space="preserve">, począwszy od </w:t>
      </w:r>
      <w:r w:rsidR="00394CB9" w:rsidRPr="003C5300">
        <w:rPr>
          <w:rFonts w:ascii="Century Gothic,Arial" w:eastAsia="Century Gothic,Arial" w:hAnsi="Century Gothic,Arial" w:cs="Century Gothic,Arial"/>
        </w:rPr>
        <w:t>osiągnięcia progu wartościowego</w:t>
      </w:r>
      <w:r w:rsidR="00FC3C7A" w:rsidRPr="003C5300">
        <w:rPr>
          <w:rFonts w:ascii="Century Gothic,Arial" w:eastAsia="Century Gothic,Arial" w:hAnsi="Century Gothic,Arial" w:cs="Century Gothic,Arial"/>
        </w:rPr>
        <w:t xml:space="preserve">, o którym mowa w ust. </w:t>
      </w:r>
      <w:r w:rsidR="007669DC" w:rsidRPr="003C5300">
        <w:rPr>
          <w:rFonts w:ascii="Century Gothic,Arial" w:eastAsia="Century Gothic,Arial" w:hAnsi="Century Gothic,Arial" w:cs="Century Gothic,Arial"/>
        </w:rPr>
        <w:t xml:space="preserve">19 </w:t>
      </w:r>
      <w:r w:rsidR="00A40FE2" w:rsidRPr="003C5300">
        <w:rPr>
          <w:rFonts w:ascii="Century Gothic,Arial" w:eastAsia="Century Gothic,Arial" w:hAnsi="Century Gothic,Arial" w:cs="Century Gothic,Arial"/>
        </w:rPr>
        <w:t>p</w:t>
      </w:r>
      <w:r w:rsidR="00290384" w:rsidRPr="003C5300">
        <w:rPr>
          <w:rFonts w:ascii="Century Gothic,Arial" w:eastAsia="Century Gothic,Arial" w:hAnsi="Century Gothic,Arial" w:cs="Century Gothic,Arial"/>
        </w:rPr>
        <w:t>owyżej</w:t>
      </w:r>
      <w:r w:rsidR="00394CB9" w:rsidRPr="003C5300">
        <w:rPr>
          <w:rFonts w:ascii="Century Gothic,Arial" w:eastAsia="Century Gothic,Arial" w:hAnsi="Century Gothic,Arial" w:cs="Century Gothic,Arial"/>
        </w:rPr>
        <w:t xml:space="preserve"> do czasu rozliczenia pełnej kwoty zaliczki</w:t>
      </w:r>
      <w:r w:rsidR="00DC15F1" w:rsidRPr="003C5300">
        <w:rPr>
          <w:rFonts w:ascii="Century Gothic,Arial" w:eastAsia="Century Gothic,Arial" w:hAnsi="Century Gothic,Arial" w:cs="Century Gothic,Arial"/>
        </w:rPr>
        <w:t>, bez konieczności składania w tym zakresie osobnego oświadczenia</w:t>
      </w:r>
      <w:r w:rsidR="00AF62C8" w:rsidRPr="003C5300">
        <w:rPr>
          <w:rFonts w:ascii="Century Gothic,Arial" w:eastAsia="Century Gothic,Arial" w:hAnsi="Century Gothic,Arial" w:cs="Century Gothic,Arial"/>
        </w:rPr>
        <w:t xml:space="preserve"> przez którąkolwiek ze Stron</w:t>
      </w:r>
      <w:r w:rsidR="00394CB9" w:rsidRPr="003C5300">
        <w:rPr>
          <w:rFonts w:ascii="Century Gothic,Arial" w:eastAsia="Century Gothic,Arial" w:hAnsi="Century Gothic,Arial" w:cs="Century Gothic,Arial"/>
        </w:rPr>
        <w:t>. W sytuacji, gdy na podstawie dane</w:t>
      </w:r>
      <w:r w:rsidR="002C2844" w:rsidRPr="003C5300">
        <w:rPr>
          <w:rFonts w:ascii="Century Gothic,Arial" w:eastAsia="Century Gothic,Arial" w:hAnsi="Century Gothic,Arial" w:cs="Century Gothic,Arial"/>
        </w:rPr>
        <w:t>go</w:t>
      </w:r>
      <w:r w:rsidR="00394CB9" w:rsidRPr="003C5300">
        <w:rPr>
          <w:rFonts w:ascii="Century Gothic,Arial" w:eastAsia="Century Gothic,Arial" w:hAnsi="Century Gothic,Arial" w:cs="Century Gothic,Arial"/>
        </w:rPr>
        <w:t xml:space="preserve"> </w:t>
      </w:r>
      <w:r w:rsidR="002C2844" w:rsidRPr="003C5300">
        <w:rPr>
          <w:rFonts w:ascii="Century Gothic,Arial" w:eastAsia="Century Gothic,Arial" w:hAnsi="Century Gothic,Arial" w:cs="Century Gothic,Arial"/>
        </w:rPr>
        <w:t>Wniosku o płatność</w:t>
      </w:r>
      <w:r w:rsidR="00394CB9" w:rsidRPr="003C5300">
        <w:rPr>
          <w:rFonts w:ascii="Century Gothic,Arial" w:eastAsia="Century Gothic,Arial" w:hAnsi="Century Gothic,Arial" w:cs="Century Gothic,Arial"/>
        </w:rPr>
        <w:t xml:space="preserve"> Wykonawca osiągnie przychody na poziomie </w:t>
      </w:r>
      <w:r w:rsidR="000961E6" w:rsidRPr="003C5300">
        <w:rPr>
          <w:rFonts w:ascii="Century Gothic,Arial" w:eastAsia="Century Gothic,Arial" w:hAnsi="Century Gothic,Arial" w:cs="Century Gothic,Arial"/>
        </w:rPr>
        <w:t>4</w:t>
      </w:r>
      <w:r w:rsidR="00465882" w:rsidRPr="003C5300">
        <w:rPr>
          <w:rFonts w:ascii="Century Gothic,Arial" w:eastAsia="Century Gothic,Arial" w:hAnsi="Century Gothic,Arial" w:cs="Century Gothic,Arial"/>
        </w:rPr>
        <w:t>5</w:t>
      </w:r>
      <w:r w:rsidR="008B3ACF" w:rsidRPr="003C5300">
        <w:rPr>
          <w:rFonts w:ascii="Century Gothic,Arial" w:eastAsia="Century Gothic,Arial" w:hAnsi="Century Gothic,Arial" w:cs="Century Gothic,Arial"/>
        </w:rPr>
        <w:t xml:space="preserve">% Wynagrodzenia, o którym mowa w </w:t>
      </w:r>
      <w:r w:rsidR="00E301F7" w:rsidRPr="003C5300">
        <w:rPr>
          <w:rFonts w:ascii="Century Gothic,Arial" w:eastAsia="Century Gothic,Arial" w:hAnsi="Century Gothic,Arial" w:cs="Century Gothic,Arial"/>
        </w:rPr>
        <w:t>A</w:t>
      </w:r>
      <w:r w:rsidR="008B3ACF" w:rsidRPr="003C5300">
        <w:rPr>
          <w:rFonts w:ascii="Century Gothic,Arial" w:eastAsia="Century Gothic,Arial" w:hAnsi="Century Gothic,Arial" w:cs="Century Gothic,Arial"/>
        </w:rPr>
        <w:t xml:space="preserve">rt. </w:t>
      </w:r>
      <w:r w:rsidR="00A14132" w:rsidRPr="003C5300">
        <w:rPr>
          <w:rFonts w:ascii="Century Gothic,Arial" w:eastAsia="Century Gothic,Arial" w:hAnsi="Century Gothic,Arial" w:cs="Century Gothic,Arial"/>
        </w:rPr>
        <w:t>13</w:t>
      </w:r>
      <w:r w:rsidR="008B3ACF" w:rsidRPr="003C5300">
        <w:rPr>
          <w:rFonts w:ascii="Century Gothic,Arial" w:eastAsia="Century Gothic,Arial" w:hAnsi="Century Gothic,Arial" w:cs="Century Gothic,Arial"/>
        </w:rPr>
        <w:t xml:space="preserve"> ust. 2 pkt 1 Umowy</w:t>
      </w:r>
      <w:r w:rsidR="00A40FE2" w:rsidRPr="003C5300">
        <w:rPr>
          <w:rFonts w:ascii="Century Gothic,Arial" w:eastAsia="Century Gothic,Arial" w:hAnsi="Century Gothic,Arial" w:cs="Century Gothic,Arial"/>
        </w:rPr>
        <w:t xml:space="preserve">, </w:t>
      </w:r>
      <w:r w:rsidR="00394CB9" w:rsidRPr="003C5300">
        <w:rPr>
          <w:rFonts w:ascii="Century Gothic,Arial" w:eastAsia="Century Gothic,Arial" w:hAnsi="Century Gothic,Arial" w:cs="Century Gothic,Arial"/>
        </w:rPr>
        <w:t>rozlicz</w:t>
      </w:r>
      <w:r w:rsidR="00F948D2" w:rsidRPr="003C5300">
        <w:rPr>
          <w:rFonts w:ascii="Century Gothic,Arial" w:eastAsia="Century Gothic,Arial" w:hAnsi="Century Gothic,Arial" w:cs="Century Gothic,Arial"/>
        </w:rPr>
        <w:t>e</w:t>
      </w:r>
      <w:r w:rsidR="00394CB9" w:rsidRPr="003C5300">
        <w:rPr>
          <w:rFonts w:ascii="Century Gothic,Arial" w:eastAsia="Century Gothic,Arial" w:hAnsi="Century Gothic,Arial" w:cs="Century Gothic,Arial"/>
        </w:rPr>
        <w:t>ni</w:t>
      </w:r>
      <w:r w:rsidR="009631ED" w:rsidRPr="003C5300">
        <w:rPr>
          <w:rFonts w:ascii="Century Gothic,Arial" w:eastAsia="Century Gothic,Arial" w:hAnsi="Century Gothic,Arial" w:cs="Century Gothic,Arial"/>
        </w:rPr>
        <w:t>e</w:t>
      </w:r>
      <w:r w:rsidR="00394CB9" w:rsidRPr="003C5300">
        <w:rPr>
          <w:rFonts w:ascii="Century Gothic,Arial" w:eastAsia="Century Gothic,Arial" w:hAnsi="Century Gothic,Arial" w:cs="Century Gothic,Arial"/>
        </w:rPr>
        <w:t xml:space="preserve"> zaliczki nastąpi </w:t>
      </w:r>
      <w:r w:rsidR="009631ED" w:rsidRPr="003C5300">
        <w:rPr>
          <w:rFonts w:ascii="Century Gothic,Arial" w:eastAsia="Century Gothic,Arial" w:hAnsi="Century Gothic,Arial" w:cs="Century Gothic,Arial"/>
        </w:rPr>
        <w:t>od</w:t>
      </w:r>
      <w:r w:rsidR="00394CB9" w:rsidRPr="003C5300">
        <w:rPr>
          <w:rFonts w:ascii="Century Gothic,Arial" w:eastAsia="Century Gothic,Arial" w:hAnsi="Century Gothic,Arial" w:cs="Century Gothic,Arial"/>
        </w:rPr>
        <w:t xml:space="preserve"> części należnej płatności </w:t>
      </w:r>
      <w:r w:rsidR="009631ED" w:rsidRPr="003C5300">
        <w:rPr>
          <w:rFonts w:ascii="Century Gothic,Arial" w:eastAsia="Century Gothic,Arial" w:hAnsi="Century Gothic,Arial" w:cs="Century Gothic,Arial"/>
        </w:rPr>
        <w:t>przekraczającej</w:t>
      </w:r>
      <w:r w:rsidR="00394CB9" w:rsidRPr="003C5300">
        <w:rPr>
          <w:rFonts w:ascii="Century Gothic,Arial" w:eastAsia="Century Gothic,Arial" w:hAnsi="Century Gothic,Arial" w:cs="Century Gothic,Arial"/>
        </w:rPr>
        <w:t xml:space="preserve"> </w:t>
      </w:r>
      <w:r w:rsidR="00270404" w:rsidRPr="003C5300">
        <w:rPr>
          <w:rFonts w:ascii="Century Gothic,Arial" w:eastAsia="Century Gothic,Arial" w:hAnsi="Century Gothic,Arial" w:cs="Century Gothic,Arial"/>
        </w:rPr>
        <w:t>4</w:t>
      </w:r>
      <w:r w:rsidR="00465882" w:rsidRPr="003C5300">
        <w:rPr>
          <w:rFonts w:ascii="Century Gothic,Arial" w:eastAsia="Century Gothic,Arial" w:hAnsi="Century Gothic,Arial" w:cs="Century Gothic,Arial"/>
        </w:rPr>
        <w:t>5</w:t>
      </w:r>
      <w:r w:rsidR="00394CB9" w:rsidRPr="003C5300">
        <w:rPr>
          <w:rFonts w:ascii="Century Gothic,Arial" w:eastAsia="Century Gothic,Arial" w:hAnsi="Century Gothic,Arial" w:cs="Century Gothic,Arial"/>
        </w:rPr>
        <w:t>% przedmiotowego Wynagrodzenia</w:t>
      </w:r>
      <w:r w:rsidR="00FC3C7A" w:rsidRPr="003C5300">
        <w:rPr>
          <w:rFonts w:ascii="Century Gothic,Arial" w:eastAsia="Century Gothic,Arial" w:hAnsi="Century Gothic,Arial" w:cs="Century Gothic,Arial"/>
        </w:rPr>
        <w:t>.</w:t>
      </w:r>
      <w:r w:rsidR="00DC15F1" w:rsidRPr="005F09A4">
        <w:t xml:space="preserve"> </w:t>
      </w:r>
      <w:r w:rsidR="00DC15F1" w:rsidRPr="003C5300">
        <w:rPr>
          <w:rFonts w:ascii="Century Gothic,Arial" w:eastAsia="Century Gothic,Arial" w:hAnsi="Century Gothic,Arial" w:cs="Century Gothic,Arial"/>
        </w:rPr>
        <w:t xml:space="preserve">Zamawiający ma prawo wstrzymać rozliczenie zaliczki w przypadku, gdy realizuje płatności </w:t>
      </w:r>
      <w:r w:rsidR="00DC15F1" w:rsidRPr="005C4E65">
        <w:rPr>
          <w:rFonts w:ascii="Century Gothic,Arial" w:eastAsia="Century Gothic,Arial" w:hAnsi="Century Gothic,Arial" w:cs="Century Gothic,Arial"/>
        </w:rPr>
        <w:t xml:space="preserve">bezpośrednie na rzecz Podwykonawców lub dalszych Podwykonawców zgodnie z zapisami </w:t>
      </w:r>
      <w:r w:rsidR="00E301F7" w:rsidRPr="005C4E65">
        <w:rPr>
          <w:rFonts w:ascii="Century Gothic,Arial" w:eastAsia="Century Gothic,Arial" w:hAnsi="Century Gothic,Arial" w:cs="Century Gothic,Arial"/>
        </w:rPr>
        <w:t>A</w:t>
      </w:r>
      <w:r w:rsidR="00DC15F1" w:rsidRPr="005C4E65">
        <w:rPr>
          <w:rFonts w:ascii="Century Gothic,Arial" w:eastAsia="Century Gothic,Arial" w:hAnsi="Century Gothic,Arial" w:cs="Century Gothic,Arial"/>
        </w:rPr>
        <w:t xml:space="preserve">rt. 14 ust. </w:t>
      </w:r>
      <w:r w:rsidR="003C5300" w:rsidRPr="005C4E65">
        <w:rPr>
          <w:rFonts w:ascii="Century Gothic,Arial" w:eastAsia="Century Gothic,Arial" w:hAnsi="Century Gothic,Arial" w:cs="Century Gothic,Arial"/>
        </w:rPr>
        <w:t>23-26</w:t>
      </w:r>
      <w:r w:rsidR="00DC15F1" w:rsidRPr="005C4E65">
        <w:rPr>
          <w:rFonts w:ascii="Century Gothic,Arial" w:eastAsia="Century Gothic,Arial" w:hAnsi="Century Gothic,Arial" w:cs="Century Gothic,Arial"/>
        </w:rPr>
        <w:t xml:space="preserve"> Umowy.</w:t>
      </w:r>
      <w:r w:rsidR="00C4296C" w:rsidRPr="003C5300">
        <w:rPr>
          <w:rFonts w:ascii="Century Gothic,Arial" w:eastAsia="Century Gothic,Arial" w:hAnsi="Century Gothic,Arial" w:cs="Century Gothic,Arial"/>
        </w:rPr>
        <w:t xml:space="preserve"> Zamawiający jest uprawniony do rozliczenia Zaliczki lub  jej części również w drodze potrąceń, poprzez złożenie Wykonawcy oświadczenia o potrąceniu.</w:t>
      </w:r>
    </w:p>
    <w:p w14:paraId="6FF92900" w14:textId="1F84D9A5" w:rsidR="00FC3C7A" w:rsidRPr="005F09A4" w:rsidRDefault="00FC3C7A">
      <w:pPr>
        <w:numPr>
          <w:ilvl w:val="0"/>
          <w:numId w:val="8"/>
        </w:numPr>
        <w:spacing w:line="360" w:lineRule="auto"/>
        <w:ind w:left="284" w:hanging="28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Jeżeli rozliczenie Zaliczki </w:t>
      </w:r>
      <w:r w:rsidR="00E13646" w:rsidRPr="005F09A4">
        <w:rPr>
          <w:rFonts w:ascii="Century Gothic,Arial" w:eastAsia="Century Gothic,Arial" w:hAnsi="Century Gothic,Arial" w:cs="Century Gothic,Arial"/>
        </w:rPr>
        <w:t xml:space="preserve">w sposób opisany </w:t>
      </w:r>
      <w:r w:rsidR="00E13646" w:rsidRPr="00150040">
        <w:rPr>
          <w:rFonts w:ascii="Century Gothic,Arial" w:eastAsia="Century Gothic,Arial" w:hAnsi="Century Gothic,Arial" w:cs="Century Gothic,Arial"/>
        </w:rPr>
        <w:t xml:space="preserve">w ust. </w:t>
      </w:r>
      <w:r w:rsidR="007669DC">
        <w:rPr>
          <w:rFonts w:ascii="Century Gothic,Arial" w:eastAsia="Century Gothic,Arial" w:hAnsi="Century Gothic,Arial" w:cs="Century Gothic,Arial"/>
        </w:rPr>
        <w:t xml:space="preserve">20 </w:t>
      </w:r>
      <w:r w:rsidR="00DC15F1" w:rsidRPr="005F09A4">
        <w:rPr>
          <w:rFonts w:ascii="Century Gothic,Arial" w:eastAsia="Century Gothic,Arial" w:hAnsi="Century Gothic,Arial" w:cs="Century Gothic,Arial"/>
        </w:rPr>
        <w:t xml:space="preserve">zdanie pierwsze </w:t>
      </w:r>
      <w:r w:rsidR="00E13646" w:rsidRPr="005F09A4">
        <w:rPr>
          <w:rFonts w:ascii="Century Gothic,Arial" w:eastAsia="Century Gothic,Arial" w:hAnsi="Century Gothic,Arial" w:cs="Century Gothic,Arial"/>
        </w:rPr>
        <w:t>powyżej</w:t>
      </w:r>
      <w:r w:rsidRPr="005F09A4">
        <w:rPr>
          <w:rFonts w:ascii="Century Gothic,Arial" w:eastAsia="Century Gothic,Arial" w:hAnsi="Century Gothic,Arial" w:cs="Century Gothic,Arial"/>
        </w:rPr>
        <w:t xml:space="preserve"> nie będzie możliwe, wówczas Wykonawca będzie zobowiązany do niezwłocznego zwrotu nierozliczonej części Zaliczki na rzecz Zamawiającego. Zamawiający dokona wypłaty nierozliczonej części Zaliczki z Zabezpieczenia Zaliczki, po uprzednim wezwaniu Wykonawcy do dobrowolnego spełnienia świadczenia w terminie </w:t>
      </w:r>
      <w:r w:rsidRPr="005F09A4">
        <w:rPr>
          <w:rFonts w:ascii="Century Gothic" w:eastAsia="Century Gothic" w:hAnsi="Century Gothic" w:cs="Century Gothic"/>
          <w:b/>
          <w:bCs/>
        </w:rPr>
        <w:t>3 dni</w:t>
      </w:r>
      <w:r w:rsidRPr="005F09A4">
        <w:rPr>
          <w:rFonts w:ascii="Century Gothic,Arial" w:eastAsia="Century Gothic,Arial" w:hAnsi="Century Gothic,Arial" w:cs="Century Gothic,Arial"/>
        </w:rPr>
        <w:t xml:space="preserve"> od daty doręczenia wezwania. </w:t>
      </w:r>
    </w:p>
    <w:p w14:paraId="44A6E31B" w14:textId="5E41AC29" w:rsidR="00FC3C7A" w:rsidRPr="005F09A4" w:rsidRDefault="00DC5B32">
      <w:pPr>
        <w:numPr>
          <w:ilvl w:val="0"/>
          <w:numId w:val="8"/>
        </w:numPr>
        <w:spacing w:line="360" w:lineRule="auto"/>
        <w:ind w:left="284" w:hanging="284"/>
        <w:jc w:val="both"/>
        <w:rPr>
          <w:rFonts w:ascii="Century Gothic,Arial" w:eastAsia="Century Gothic,Arial" w:hAnsi="Century Gothic,Arial" w:cs="Century Gothic,Arial"/>
        </w:rPr>
      </w:pPr>
      <w:r w:rsidRPr="005F09A4">
        <w:rPr>
          <w:rFonts w:ascii="Century Gothic" w:eastAsia="Century Gothic" w:hAnsi="Century Gothic" w:cs="Century Gothic"/>
        </w:rPr>
        <w:t xml:space="preserve">Rozliczenie zaliczki następuje </w:t>
      </w:r>
      <w:r w:rsidR="00C4296C" w:rsidRPr="005F09A4">
        <w:rPr>
          <w:rFonts w:ascii="Century Gothic" w:eastAsia="Century Gothic" w:hAnsi="Century Gothic" w:cs="Century Gothic"/>
        </w:rPr>
        <w:t xml:space="preserve">odpowiednio </w:t>
      </w:r>
      <w:r w:rsidRPr="005F09A4">
        <w:rPr>
          <w:rFonts w:ascii="Century Gothic" w:eastAsia="Century Gothic" w:hAnsi="Century Gothic" w:cs="Century Gothic"/>
        </w:rPr>
        <w:t>z chwilą wymagalności poszczególnych faktur VAT</w:t>
      </w:r>
      <w:r w:rsidR="00CF2876" w:rsidRPr="005F09A4">
        <w:rPr>
          <w:rFonts w:ascii="Century Gothic" w:eastAsia="Century Gothic" w:hAnsi="Century Gothic" w:cs="Century Gothic"/>
        </w:rPr>
        <w:t xml:space="preserve"> lub z chwilą dokonania płatności faktury (w tym potrącenia)</w:t>
      </w:r>
      <w:r w:rsidRPr="005F09A4">
        <w:rPr>
          <w:rFonts w:ascii="Century Gothic" w:eastAsia="Century Gothic" w:hAnsi="Century Gothic" w:cs="Century Gothic"/>
        </w:rPr>
        <w:t xml:space="preserve">. </w:t>
      </w:r>
      <w:r w:rsidR="00FC3C7A" w:rsidRPr="005F09A4">
        <w:rPr>
          <w:rFonts w:ascii="Century Gothic,Arial" w:eastAsia="Century Gothic,Arial" w:hAnsi="Century Gothic,Arial" w:cs="Century Gothic,Arial"/>
        </w:rPr>
        <w:t xml:space="preserve">Jeżeli nastąpi skuteczne rozliczenie Zaliczki z kwotami należnego Wynagrodzenia, zgodnie z zasadami opisanymi w ust. </w:t>
      </w:r>
      <w:r w:rsidR="00441767">
        <w:rPr>
          <w:rFonts w:ascii="Century Gothic,Arial" w:eastAsia="Century Gothic,Arial" w:hAnsi="Century Gothic,Arial" w:cs="Century Gothic,Arial"/>
        </w:rPr>
        <w:t>19-20</w:t>
      </w:r>
      <w:r w:rsidR="00FC3C7A" w:rsidRPr="00150040">
        <w:rPr>
          <w:rFonts w:ascii="Century Gothic,Arial" w:eastAsia="Century Gothic,Arial" w:hAnsi="Century Gothic,Arial" w:cs="Century Gothic,Arial"/>
        </w:rPr>
        <w:t xml:space="preserve"> powyżej</w:t>
      </w:r>
      <w:r w:rsidR="00FC3C7A" w:rsidRPr="005F09A4">
        <w:rPr>
          <w:rFonts w:ascii="Century Gothic,Arial" w:eastAsia="Century Gothic,Arial" w:hAnsi="Century Gothic,Arial" w:cs="Century Gothic,Arial"/>
        </w:rPr>
        <w:t xml:space="preserve"> Zamawiający, na wniosek Wykonawcy, złoży Wykonawcy oświadczenie o rozliczeniu Zaliczki wskazujące kwotę, w jakiej Zaliczka została rozliczona. Na podstawie ww. oświadczenia Zamawiającego może nastąpić redukcja wysokości Zabezpieczenia Zaliczki</w:t>
      </w:r>
      <w:r w:rsidR="00FC3C7A" w:rsidRPr="005F09A4">
        <w:rPr>
          <w:rFonts w:ascii="Century Gothic" w:eastAsia="Century Gothic" w:hAnsi="Century Gothic" w:cs="Century Gothic"/>
        </w:rPr>
        <w:t>.</w:t>
      </w:r>
      <w:r w:rsidR="00FC3C7A" w:rsidRPr="005F09A4">
        <w:rPr>
          <w:rFonts w:ascii="Century Gothic,Arial" w:eastAsia="Century Gothic,Arial" w:hAnsi="Century Gothic,Arial" w:cs="Century Gothic,Arial"/>
        </w:rPr>
        <w:t xml:space="preserve"> Po dokonaniu skutecznego rozliczenia całości kwoty Zaliczki</w:t>
      </w:r>
      <w:r w:rsidR="00E13646" w:rsidRPr="005F09A4">
        <w:rPr>
          <w:rFonts w:ascii="Century Gothic,Arial" w:eastAsia="Century Gothic,Arial" w:hAnsi="Century Gothic,Arial" w:cs="Century Gothic,Arial"/>
        </w:rPr>
        <w:t>,</w:t>
      </w:r>
      <w:r w:rsidR="00FC3C7A" w:rsidRPr="005F09A4">
        <w:rPr>
          <w:rFonts w:ascii="Century Gothic,Arial" w:eastAsia="Century Gothic,Arial" w:hAnsi="Century Gothic,Arial" w:cs="Century Gothic,Arial"/>
        </w:rPr>
        <w:t xml:space="preserve"> Zamawiający dokona niezwłocznego zwrotu Zabezpieczenia Zaliczki.</w:t>
      </w:r>
    </w:p>
    <w:p w14:paraId="51635142" w14:textId="405280C9" w:rsidR="00FC3C7A" w:rsidRPr="005F09A4" w:rsidRDefault="00FC3C7A">
      <w:pPr>
        <w:numPr>
          <w:ilvl w:val="0"/>
          <w:numId w:val="8"/>
        </w:numPr>
        <w:spacing w:line="360" w:lineRule="auto"/>
        <w:ind w:left="284" w:hanging="28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Jeżeli na </w:t>
      </w:r>
      <w:r w:rsidRPr="005F09A4">
        <w:rPr>
          <w:rFonts w:ascii="Century Gothic" w:eastAsia="Century Gothic" w:hAnsi="Century Gothic" w:cs="Century Gothic"/>
          <w:b/>
          <w:bCs/>
        </w:rPr>
        <w:t>30 dni</w:t>
      </w:r>
      <w:r w:rsidRPr="005F09A4">
        <w:rPr>
          <w:rFonts w:ascii="Century Gothic,Arial" w:eastAsia="Century Gothic,Arial" w:hAnsi="Century Gothic,Arial" w:cs="Century Gothic,Arial"/>
        </w:rPr>
        <w:t xml:space="preserve"> przed wygaśnięciem Zabezpieczenia Zaliczki Wykonawca, w przypadku konieczności jej przedłużenia, nie przedłuży lub nie wniesie nowego Zabezpieczenia Zaliczki, Zamawiający będzie uprawniony do skorzystania z posiadanego Zabezpieczenia Zaliczki w kwocie Zaliczki nie rozliczonej i zatrzymania jej do momentu wniesienia przez Wykonawcę nowego Zabezpieczenia Zaliczki.</w:t>
      </w:r>
    </w:p>
    <w:p w14:paraId="6A3131A2" w14:textId="6BD479F3" w:rsidR="00FC3C7A" w:rsidRPr="005F09A4" w:rsidRDefault="00FC3C7A">
      <w:pPr>
        <w:numPr>
          <w:ilvl w:val="0"/>
          <w:numId w:val="8"/>
        </w:numPr>
        <w:spacing w:line="360" w:lineRule="auto"/>
        <w:ind w:left="284" w:hanging="28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Wykonawca jest zobowiązany do utrzymywania Zabezpieczenia Zaliczki przez cały okres obowiązywania Umowy w wysokości Zaliczki otrzymanej od Zamawiającego i nie rozliczonej. </w:t>
      </w:r>
      <w:r w:rsidRPr="005F09A4">
        <w:rPr>
          <w:rFonts w:ascii="Century Gothic,Arial" w:eastAsia="Century Gothic,Arial" w:hAnsi="Century Gothic,Arial" w:cs="Century Gothic,Arial"/>
        </w:rPr>
        <w:lastRenderedPageBreak/>
        <w:t xml:space="preserve">Redukcja wysokości Zabezpieczenia Zaliczki może nastąpić wyłącznie na podstawie oświadczenia Zamawiającego, o którym mowa w </w:t>
      </w:r>
      <w:r w:rsidRPr="00150040">
        <w:rPr>
          <w:rFonts w:ascii="Century Gothic,Arial" w:eastAsia="Century Gothic,Arial" w:hAnsi="Century Gothic,Arial" w:cs="Century Gothic,Arial"/>
        </w:rPr>
        <w:t xml:space="preserve">ust. </w:t>
      </w:r>
      <w:r w:rsidR="00F5364A">
        <w:rPr>
          <w:rFonts w:ascii="Century Gothic,Arial" w:eastAsia="Century Gothic,Arial" w:hAnsi="Century Gothic,Arial" w:cs="Century Gothic,Arial"/>
        </w:rPr>
        <w:t xml:space="preserve">22 </w:t>
      </w:r>
      <w:r w:rsidRPr="005F09A4">
        <w:rPr>
          <w:rFonts w:ascii="Century Gothic,Arial" w:eastAsia="Century Gothic,Arial" w:hAnsi="Century Gothic,Arial" w:cs="Century Gothic,Arial"/>
        </w:rPr>
        <w:t xml:space="preserve">powyżej. </w:t>
      </w:r>
      <w:r w:rsidR="00E16D81" w:rsidRPr="005F09A4">
        <w:rPr>
          <w:rFonts w:ascii="Century Gothic,Arial" w:eastAsia="Century Gothic,Arial" w:hAnsi="Century Gothic,Arial" w:cs="Century Gothic,Arial"/>
        </w:rPr>
        <w:t xml:space="preserve">Jeżeli na skutek jakichkolwiek okoliczności, w szczególności ogłoszenia upadłości gwaranta lub innych zdarzeń, Zamawiający utraci Zabezpieczenie Zaliczki przed jej rozliczeniem w całości, Wykonawca niezwłocznie, lecz nie później niż w terminie </w:t>
      </w:r>
      <w:r w:rsidR="00E16D81" w:rsidRPr="005F09A4">
        <w:rPr>
          <w:rFonts w:ascii="Century Gothic,Arial" w:eastAsia="Century Gothic,Arial" w:hAnsi="Century Gothic,Arial" w:cs="Century Gothic,Arial"/>
          <w:b/>
          <w:bCs/>
        </w:rPr>
        <w:t xml:space="preserve">14 dni </w:t>
      </w:r>
      <w:r w:rsidR="00E16D81" w:rsidRPr="005F09A4">
        <w:rPr>
          <w:rFonts w:ascii="Century Gothic,Arial" w:eastAsia="Century Gothic,Arial" w:hAnsi="Century Gothic,Arial" w:cs="Century Gothic,Arial"/>
        </w:rPr>
        <w:t>od wystąpienia przyczyny lub wezwania Zamawiającego, ustanowi nowe Zabezpieczenie Zaliczki o treści spełniającej wymagania określone w Umowie oraz w wysokości nie niższej niż pozostająca do rozliczenia kwota Zaliczki, pod rygorem natychmiastowego zwrotu nierozliczonej części Zaliczki</w:t>
      </w:r>
      <w:r w:rsidRPr="005F09A4">
        <w:rPr>
          <w:rFonts w:ascii="Century Gothic,Arial" w:eastAsia="Century Gothic,Arial" w:hAnsi="Century Gothic,Arial" w:cs="Century Gothic,Arial"/>
        </w:rPr>
        <w:t xml:space="preserve">. </w:t>
      </w:r>
    </w:p>
    <w:p w14:paraId="7C49F9D3" w14:textId="554FF747" w:rsidR="00FC3C7A" w:rsidRPr="005F09A4" w:rsidRDefault="00FC3C7A">
      <w:pPr>
        <w:numPr>
          <w:ilvl w:val="0"/>
          <w:numId w:val="8"/>
        </w:numPr>
        <w:spacing w:line="360" w:lineRule="auto"/>
        <w:ind w:left="284" w:hanging="28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Zamawiający dopuszcza możliwość dokonywania wcześniejszych płatności z tytułu faktur VAT wystawionych na podstawie Umowy. Warunkiem dokonania wcześniejszej płatności jest wystąpienie przez Wykonawcę ze stosownym wnioskiem nie później niż na 7 dni przed terminem zapłaty, zawierającym wskazanie należności, która ma podlegać  wcześniejszej płatności oraz faktury VAT, z której  należność wynika. Wniosek powinien zostać przekazany Zamawiającemu w formie elektronicznej, pisemnej.</w:t>
      </w:r>
    </w:p>
    <w:p w14:paraId="3D021C06" w14:textId="78C9B4A5" w:rsidR="00FC3C7A" w:rsidRPr="005F09A4" w:rsidRDefault="00FC3C7A">
      <w:pPr>
        <w:numPr>
          <w:ilvl w:val="0"/>
          <w:numId w:val="8"/>
        </w:numPr>
        <w:spacing w:line="360" w:lineRule="auto"/>
        <w:ind w:left="284" w:hanging="28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Wykonawca przyjmuje do wiadomości, iż wniosek o wcześniejszą </w:t>
      </w:r>
      <w:r w:rsidR="007C5D20">
        <w:rPr>
          <w:rFonts w:ascii="Century Gothic,Arial" w:eastAsia="Century Gothic,Arial" w:hAnsi="Century Gothic,Arial" w:cs="Century Gothic,Arial"/>
        </w:rPr>
        <w:t>płatność</w:t>
      </w:r>
      <w:r w:rsidR="007C5D20" w:rsidRPr="005F09A4">
        <w:rPr>
          <w:rFonts w:ascii="Century Gothic,Arial" w:eastAsia="Century Gothic,Arial" w:hAnsi="Century Gothic,Arial" w:cs="Century Gothic,Arial"/>
        </w:rPr>
        <w:t xml:space="preserve"> </w:t>
      </w:r>
      <w:r w:rsidRPr="005F09A4">
        <w:rPr>
          <w:rFonts w:ascii="Century Gothic,Arial" w:eastAsia="Century Gothic,Arial" w:hAnsi="Century Gothic,Arial" w:cs="Century Gothic,Arial"/>
        </w:rPr>
        <w:t>ma charakter niewiążący dla Zamawiającego. Pozytywne rozpatrzenie wniosku o wcześniejszą płatność i realizacja wcześniejszej płatności zależy wyłącznie od indywidualnej decyzji Zamawiającego.</w:t>
      </w:r>
    </w:p>
    <w:p w14:paraId="14F9DC23" w14:textId="0E1A1771" w:rsidR="00FC3C7A" w:rsidRPr="005F09A4" w:rsidRDefault="00FC3C7A">
      <w:pPr>
        <w:numPr>
          <w:ilvl w:val="0"/>
          <w:numId w:val="8"/>
        </w:numPr>
        <w:spacing w:line="360" w:lineRule="auto"/>
        <w:ind w:left="284" w:hanging="28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Warunkiem rozpatrzenia przez Zamawiającego wniosku</w:t>
      </w:r>
      <w:r w:rsidR="007C5D20">
        <w:rPr>
          <w:rFonts w:ascii="Century Gothic,Arial" w:eastAsia="Century Gothic,Arial" w:hAnsi="Century Gothic,Arial" w:cs="Century Gothic,Arial"/>
        </w:rPr>
        <w:t xml:space="preserve"> o wcześniejszą płatność</w:t>
      </w:r>
      <w:r w:rsidRPr="005F09A4">
        <w:rPr>
          <w:rFonts w:ascii="Century Gothic,Arial" w:eastAsia="Century Gothic,Arial" w:hAnsi="Century Gothic,Arial" w:cs="Century Gothic,Arial"/>
        </w:rPr>
        <w:t xml:space="preserve"> jest spełnienie następujących przesłanek:</w:t>
      </w:r>
    </w:p>
    <w:p w14:paraId="507EE8E8" w14:textId="77777777" w:rsidR="00FC3C7A" w:rsidRPr="005F09A4" w:rsidRDefault="00FC3C7A" w:rsidP="002645F1">
      <w:pPr>
        <w:pStyle w:val="BodyText21"/>
        <w:numPr>
          <w:ilvl w:val="0"/>
          <w:numId w:val="61"/>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należność wynikająca z faktury VAT podlegająca wcześniejszej płatności nie jest kwestionowana, zarówno co do zasadności, jak i wysokości,</w:t>
      </w:r>
    </w:p>
    <w:p w14:paraId="2FB9DCFB" w14:textId="3FADAD4E" w:rsidR="00FC3C7A" w:rsidRPr="005F09A4" w:rsidRDefault="006B1F84" w:rsidP="002645F1">
      <w:pPr>
        <w:pStyle w:val="BodyText21"/>
        <w:numPr>
          <w:ilvl w:val="0"/>
          <w:numId w:val="61"/>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do wniosku o wcześniejszą płatność załączono</w:t>
      </w:r>
      <w:r w:rsidR="009F7C59" w:rsidRPr="005F09A4">
        <w:rPr>
          <w:rFonts w:ascii="Century Gothic,Arial" w:eastAsia="Century Gothic,Arial" w:hAnsi="Century Gothic,Arial" w:cs="Century Gothic,Arial"/>
          <w:sz w:val="20"/>
        </w:rPr>
        <w:t xml:space="preserve"> uzupełnienie wniosku o płatność zawierające: oryginalne oświadczenia Podwykonawców </w:t>
      </w:r>
      <w:r w:rsidR="0068016A" w:rsidRPr="005F09A4">
        <w:rPr>
          <w:rFonts w:ascii="Century Gothic,Arial" w:eastAsia="Century Gothic,Arial" w:hAnsi="Century Gothic,Arial" w:cs="Century Gothic,Arial"/>
          <w:sz w:val="20"/>
        </w:rPr>
        <w:t>(</w:t>
      </w:r>
      <w:r w:rsidR="009F7C59" w:rsidRPr="005F09A4">
        <w:rPr>
          <w:rFonts w:ascii="Century Gothic,Arial" w:eastAsia="Century Gothic,Arial" w:hAnsi="Century Gothic,Arial" w:cs="Century Gothic,Arial"/>
          <w:sz w:val="20"/>
        </w:rPr>
        <w:t xml:space="preserve">jeżeli do wniosku o płatność zostały załączone kopie </w:t>
      </w:r>
      <w:r w:rsidR="00F948D2" w:rsidRPr="005F09A4">
        <w:rPr>
          <w:rFonts w:ascii="Century Gothic,Arial" w:eastAsia="Century Gothic,Arial" w:hAnsi="Century Gothic,Arial" w:cs="Century Gothic,Arial"/>
          <w:sz w:val="20"/>
        </w:rPr>
        <w:t>lub brakowało oświadczenia</w:t>
      </w:r>
      <w:r w:rsidR="0068016A" w:rsidRPr="005F09A4">
        <w:rPr>
          <w:rFonts w:ascii="Century Gothic,Arial" w:eastAsia="Century Gothic,Arial" w:hAnsi="Century Gothic,Arial" w:cs="Century Gothic,Arial"/>
          <w:sz w:val="20"/>
        </w:rPr>
        <w:t>)</w:t>
      </w:r>
      <w:r w:rsidR="00F948D2" w:rsidRPr="005F09A4">
        <w:rPr>
          <w:rFonts w:ascii="Century Gothic,Arial" w:eastAsia="Century Gothic,Arial" w:hAnsi="Century Gothic,Arial" w:cs="Century Gothic,Arial"/>
          <w:sz w:val="20"/>
        </w:rPr>
        <w:t xml:space="preserve"> </w:t>
      </w:r>
      <w:r w:rsidR="009F7C59" w:rsidRPr="005F09A4">
        <w:rPr>
          <w:rFonts w:ascii="Century Gothic,Arial" w:eastAsia="Century Gothic,Arial" w:hAnsi="Century Gothic,Arial" w:cs="Century Gothic,Arial"/>
          <w:sz w:val="20"/>
        </w:rPr>
        <w:t xml:space="preserve">oraz potwierdzenia zapłaty należności, które stały się wymagalne do dnia złożenia </w:t>
      </w:r>
      <w:r w:rsidRPr="005F09A4">
        <w:rPr>
          <w:rFonts w:ascii="Century Gothic,Arial" w:eastAsia="Century Gothic,Arial" w:hAnsi="Century Gothic,Arial" w:cs="Century Gothic,Arial"/>
          <w:sz w:val="20"/>
        </w:rPr>
        <w:t>wniosku o wcześniejszą płatność</w:t>
      </w:r>
      <w:r w:rsidR="009F7C59" w:rsidRPr="005F09A4">
        <w:rPr>
          <w:rFonts w:ascii="Century Gothic,Arial" w:eastAsia="Century Gothic,Arial" w:hAnsi="Century Gothic,Arial" w:cs="Century Gothic,Arial"/>
          <w:sz w:val="20"/>
        </w:rPr>
        <w:t xml:space="preserve">, a które nie były załączone do wniosku </w:t>
      </w:r>
      <w:r w:rsidR="009F7C59" w:rsidRPr="00E3433F">
        <w:rPr>
          <w:rFonts w:ascii="Century Gothic,Arial" w:eastAsia="Century Gothic,Arial" w:hAnsi="Century Gothic,Arial" w:cs="Century Gothic,Arial"/>
          <w:sz w:val="20"/>
        </w:rPr>
        <w:t>o płatność</w:t>
      </w:r>
      <w:r w:rsidR="00FC3C7A" w:rsidRPr="00E3433F">
        <w:rPr>
          <w:rFonts w:ascii="Century Gothic" w:eastAsia="Century Gothic" w:hAnsi="Century Gothic" w:cs="Century Gothic"/>
          <w:sz w:val="20"/>
        </w:rPr>
        <w:t>.</w:t>
      </w:r>
      <w:r w:rsidR="003061C3" w:rsidRPr="00E3433F">
        <w:rPr>
          <w:rFonts w:ascii="Century Gothic" w:eastAsia="Century Gothic" w:hAnsi="Century Gothic" w:cs="Century Gothic"/>
          <w:sz w:val="20"/>
        </w:rPr>
        <w:t xml:space="preserve"> Postanowienia </w:t>
      </w:r>
      <w:r w:rsidR="00E301F7" w:rsidRPr="00E3433F">
        <w:rPr>
          <w:rFonts w:ascii="Century Gothic" w:eastAsia="Century Gothic" w:hAnsi="Century Gothic" w:cs="Century Gothic"/>
          <w:sz w:val="20"/>
        </w:rPr>
        <w:t>A</w:t>
      </w:r>
      <w:r w:rsidR="003061C3" w:rsidRPr="00E3433F">
        <w:rPr>
          <w:rFonts w:ascii="Century Gothic" w:eastAsia="Century Gothic" w:hAnsi="Century Gothic" w:cs="Century Gothic"/>
          <w:sz w:val="20"/>
        </w:rPr>
        <w:t xml:space="preserve">rt. 14 ust. 2 pkt 7 </w:t>
      </w:r>
      <w:r w:rsidR="00B20CE9" w:rsidRPr="00E3433F">
        <w:rPr>
          <w:rFonts w:ascii="Century Gothic" w:eastAsia="Century Gothic" w:hAnsi="Century Gothic" w:cs="Century Gothic"/>
          <w:sz w:val="20"/>
        </w:rPr>
        <w:t>lit.</w:t>
      </w:r>
      <w:r w:rsidR="003061C3" w:rsidRPr="00E3433F">
        <w:rPr>
          <w:rFonts w:ascii="Century Gothic" w:eastAsia="Century Gothic" w:hAnsi="Century Gothic" w:cs="Century Gothic"/>
          <w:sz w:val="20"/>
        </w:rPr>
        <w:t xml:space="preserve"> d) </w:t>
      </w:r>
      <w:r w:rsidR="00E301F7" w:rsidRPr="00E3433F">
        <w:rPr>
          <w:rFonts w:ascii="Century Gothic" w:eastAsia="Century Gothic" w:hAnsi="Century Gothic" w:cs="Century Gothic"/>
          <w:sz w:val="20"/>
        </w:rPr>
        <w:t xml:space="preserve">Umowy </w:t>
      </w:r>
      <w:r w:rsidR="003061C3" w:rsidRPr="00E3433F">
        <w:rPr>
          <w:rFonts w:ascii="Century Gothic" w:eastAsia="Century Gothic" w:hAnsi="Century Gothic" w:cs="Century Gothic"/>
          <w:sz w:val="20"/>
        </w:rPr>
        <w:t>stosuje się odpowiednio.</w:t>
      </w:r>
    </w:p>
    <w:p w14:paraId="085F54B7" w14:textId="63CC68D2" w:rsidR="00FC3C7A" w:rsidRPr="005F09A4" w:rsidRDefault="00FC3C7A">
      <w:pPr>
        <w:numPr>
          <w:ilvl w:val="0"/>
          <w:numId w:val="8"/>
        </w:numPr>
        <w:spacing w:line="360" w:lineRule="auto"/>
        <w:ind w:left="284" w:hanging="28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Wykonawca przyjmuje do wiadomości i wyraża zgodę, iż w przypadku podjęcia decyzji o realizacji wcześniejszej płatności, należność wynikająca z faktury VAT wystawionej przez Wykonawcę zostanie pomniejszona o wysokość odsetek dyskontowych, obliczanych wg wzoru:</w:t>
      </w:r>
    </w:p>
    <w:p w14:paraId="4C41A78D" w14:textId="046FFF5E" w:rsidR="00FC3C7A" w:rsidRPr="005F09A4" w:rsidRDefault="00FC3C7A" w:rsidP="00200C48">
      <w:pPr>
        <w:spacing w:line="360" w:lineRule="auto"/>
        <w:ind w:left="66"/>
        <w:jc w:val="both"/>
        <w:rPr>
          <w:rFonts w:ascii="Century Gothic" w:hAnsi="Century Gothic" w:cs="Arial"/>
          <w:szCs w:val="22"/>
          <w:lang w:val="en-US"/>
        </w:rPr>
      </w:pPr>
      <m:oMathPara>
        <m:oMath>
          <m:r>
            <w:rPr>
              <w:rFonts w:ascii="Cambria Math" w:hAnsi="Cambria Math"/>
              <w:sz w:val="22"/>
            </w:rPr>
            <m:t>D</m:t>
          </m:r>
          <m:r>
            <w:rPr>
              <w:rFonts w:ascii="Cambria Math" w:hAnsi="Cambria Math"/>
              <w:sz w:val="22"/>
              <w:lang w:val="en-US"/>
            </w:rPr>
            <m:t>=</m:t>
          </m:r>
          <m:f>
            <m:fPr>
              <m:ctrlPr>
                <w:rPr>
                  <w:rFonts w:ascii="Cambria Math" w:hAnsi="Cambria Math"/>
                  <w:i/>
                  <w:sz w:val="22"/>
                </w:rPr>
              </m:ctrlPr>
            </m:fPr>
            <m:num>
              <m:r>
                <w:rPr>
                  <w:rFonts w:ascii="Cambria Math" w:hAnsi="Cambria Math"/>
                  <w:sz w:val="22"/>
                </w:rPr>
                <m:t>Fbrutto</m:t>
              </m:r>
              <m:r>
                <w:rPr>
                  <w:rFonts w:ascii="Cambria Math" w:hAnsi="Cambria Math"/>
                  <w:sz w:val="22"/>
                  <w:lang w:val="en-US"/>
                </w:rPr>
                <m:t xml:space="preserve"> ×</m:t>
              </m:r>
              <m:r>
                <w:rPr>
                  <w:rFonts w:ascii="Cambria Math" w:hAnsi="Cambria Math"/>
                  <w:sz w:val="22"/>
                </w:rPr>
                <m:t>S</m:t>
              </m:r>
            </m:num>
            <m:den>
              <m:r>
                <w:rPr>
                  <w:rFonts w:ascii="Cambria Math" w:hAnsi="Cambria Math"/>
                  <w:sz w:val="22"/>
                  <w:lang w:val="en-US"/>
                </w:rPr>
                <m:t>365</m:t>
              </m:r>
            </m:den>
          </m:f>
          <m:r>
            <w:rPr>
              <w:rFonts w:ascii="Cambria Math" w:hAnsi="Cambria Math"/>
              <w:sz w:val="22"/>
              <w:lang w:val="en-US"/>
            </w:rPr>
            <m:t xml:space="preserve"> ×</m:t>
          </m:r>
          <m:r>
            <w:rPr>
              <w:rFonts w:ascii="Cambria Math" w:hAnsi="Cambria Math"/>
              <w:sz w:val="22"/>
            </w:rPr>
            <m:t>n</m:t>
          </m:r>
          <m:r>
            <w:rPr>
              <w:rFonts w:ascii="Cambria Math" w:hAnsi="Cambria Math"/>
              <w:sz w:val="22"/>
              <w:lang w:val="en-US"/>
            </w:rPr>
            <m:t xml:space="preserve"> </m:t>
          </m:r>
        </m:oMath>
      </m:oMathPara>
    </w:p>
    <w:p w14:paraId="0DC5B979" w14:textId="77777777" w:rsidR="00FC3C7A" w:rsidRPr="005F09A4" w:rsidRDefault="00FC3C7A" w:rsidP="00FC3C7A">
      <w:pPr>
        <w:spacing w:line="360" w:lineRule="auto"/>
        <w:ind w:left="66" w:firstLine="283"/>
        <w:jc w:val="both"/>
        <w:rPr>
          <w:rFonts w:ascii="Century Gothic" w:hAnsi="Century Gothic" w:cs="Arial"/>
          <w:szCs w:val="22"/>
        </w:rPr>
      </w:pPr>
      <w:r w:rsidRPr="005F09A4">
        <w:rPr>
          <w:rFonts w:ascii="Century Gothic,Arial" w:eastAsia="Century Gothic,Arial" w:hAnsi="Century Gothic,Arial" w:cs="Century Gothic,Arial"/>
        </w:rPr>
        <w:t>gdzie:</w:t>
      </w:r>
    </w:p>
    <w:p w14:paraId="756903FC" w14:textId="77777777" w:rsidR="00FC3C7A" w:rsidRPr="005F09A4" w:rsidRDefault="00FC3C7A" w:rsidP="00FC3C7A">
      <w:pPr>
        <w:spacing w:line="360" w:lineRule="auto"/>
        <w:ind w:left="66" w:firstLine="283"/>
        <w:jc w:val="both"/>
        <w:rPr>
          <w:rFonts w:ascii="Century Gothic" w:hAnsi="Century Gothic" w:cs="Arial"/>
          <w:szCs w:val="22"/>
        </w:rPr>
      </w:pPr>
      <w:r w:rsidRPr="005F09A4">
        <w:rPr>
          <w:rFonts w:ascii="Century Gothic,Arial" w:eastAsia="Century Gothic,Arial" w:hAnsi="Century Gothic,Arial" w:cs="Century Gothic,Arial"/>
        </w:rPr>
        <w:t>D – kwota Dyskonta (Dyskonto),</w:t>
      </w:r>
    </w:p>
    <w:p w14:paraId="58CAE11E" w14:textId="5797E270" w:rsidR="00FC3C7A" w:rsidRPr="005F09A4" w:rsidRDefault="00FC3C7A" w:rsidP="00FC3C7A">
      <w:pPr>
        <w:spacing w:line="360" w:lineRule="auto"/>
        <w:ind w:left="66" w:firstLine="283"/>
        <w:jc w:val="both"/>
        <w:rPr>
          <w:rFonts w:ascii="Century Gothic" w:hAnsi="Century Gothic" w:cs="Arial"/>
          <w:szCs w:val="22"/>
        </w:rPr>
      </w:pPr>
      <w:r w:rsidRPr="005F09A4">
        <w:rPr>
          <w:rFonts w:ascii="Century Gothic,Arial" w:eastAsia="Century Gothic,Arial" w:hAnsi="Century Gothic,Arial" w:cs="Century Gothic,Arial"/>
        </w:rPr>
        <w:t>F</w:t>
      </w:r>
      <w:r w:rsidR="00B33CDB" w:rsidRPr="005F09A4">
        <w:rPr>
          <w:rFonts w:ascii="Century Gothic,Arial" w:eastAsia="Century Gothic,Arial" w:hAnsi="Century Gothic,Arial" w:cs="Century Gothic,Arial"/>
          <w:position w:val="-6"/>
        </w:rPr>
        <w:t>brutto</w:t>
      </w:r>
      <w:r w:rsidRPr="005F09A4">
        <w:rPr>
          <w:rFonts w:ascii="Century Gothic,Arial" w:eastAsia="Century Gothic,Arial" w:hAnsi="Century Gothic,Arial" w:cs="Century Gothic,Arial"/>
        </w:rPr>
        <w:t xml:space="preserve"> – wysokość należności </w:t>
      </w:r>
      <w:r w:rsidR="00B33CDB" w:rsidRPr="005F09A4">
        <w:rPr>
          <w:rFonts w:ascii="Century Gothic,Arial" w:eastAsia="Century Gothic,Arial" w:hAnsi="Century Gothic,Arial" w:cs="Century Gothic,Arial"/>
        </w:rPr>
        <w:t>brutto</w:t>
      </w:r>
      <w:r w:rsidRPr="005F09A4">
        <w:rPr>
          <w:rFonts w:ascii="Century Gothic,Arial" w:eastAsia="Century Gothic,Arial" w:hAnsi="Century Gothic,Arial" w:cs="Century Gothic,Arial"/>
        </w:rPr>
        <w:t>,</w:t>
      </w:r>
    </w:p>
    <w:p w14:paraId="7A2B1E6D" w14:textId="77777777" w:rsidR="00FC3C7A" w:rsidRPr="005F09A4" w:rsidRDefault="00FC3C7A" w:rsidP="00FC3C7A">
      <w:pPr>
        <w:spacing w:line="360" w:lineRule="auto"/>
        <w:ind w:left="66" w:firstLine="283"/>
        <w:jc w:val="both"/>
        <w:rPr>
          <w:rFonts w:ascii="Century Gothic" w:hAnsi="Century Gothic" w:cs="Arial"/>
          <w:szCs w:val="22"/>
        </w:rPr>
      </w:pPr>
      <w:r w:rsidRPr="005F09A4">
        <w:rPr>
          <w:rFonts w:ascii="Century Gothic,Arial" w:eastAsia="Century Gothic,Arial" w:hAnsi="Century Gothic,Arial" w:cs="Century Gothic,Arial"/>
        </w:rPr>
        <w:t>S – stopa Dyskonta,</w:t>
      </w:r>
    </w:p>
    <w:p w14:paraId="633B3654" w14:textId="78D6C105" w:rsidR="00FC3C7A" w:rsidRPr="005F09A4" w:rsidRDefault="00FC3C7A" w:rsidP="00FC3C7A">
      <w:pPr>
        <w:spacing w:line="360" w:lineRule="auto"/>
        <w:ind w:left="349"/>
        <w:jc w:val="both"/>
        <w:rPr>
          <w:rFonts w:ascii="Century Gothic" w:hAnsi="Century Gothic" w:cs="Arial"/>
          <w:szCs w:val="22"/>
        </w:rPr>
      </w:pPr>
      <w:r w:rsidRPr="005F09A4">
        <w:rPr>
          <w:rFonts w:ascii="Century Gothic,Arial" w:eastAsia="Century Gothic,Arial" w:hAnsi="Century Gothic,Arial" w:cs="Century Gothic,Arial"/>
        </w:rPr>
        <w:t>n – liczba dni pomiędzy terminem zapłaty z faktury VAT a wcześniejszym terminem zapłaty.</w:t>
      </w:r>
    </w:p>
    <w:p w14:paraId="71A022BC" w14:textId="63D80F75" w:rsidR="00FC3C7A" w:rsidRPr="005F09A4" w:rsidRDefault="00FC3C7A">
      <w:pPr>
        <w:numPr>
          <w:ilvl w:val="0"/>
          <w:numId w:val="8"/>
        </w:numPr>
        <w:spacing w:line="360" w:lineRule="auto"/>
        <w:ind w:left="284" w:hanging="28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lastRenderedPageBreak/>
        <w:t>Stopę Dyskonta stanowi</w:t>
      </w:r>
      <w:r w:rsidR="00B33CDB" w:rsidRPr="005F09A4">
        <w:rPr>
          <w:rFonts w:ascii="Century Gothic,Arial" w:eastAsia="Century Gothic,Arial" w:hAnsi="Century Gothic,Arial" w:cs="Century Gothic,Arial"/>
        </w:rPr>
        <w:t xml:space="preserve"> suma WIBOR 6M z dnia wystawienia faktury VAT podlegającej wcześniejszej płatności i marży 2,5%</w:t>
      </w:r>
      <w:r w:rsidRPr="005F09A4">
        <w:rPr>
          <w:rFonts w:ascii="Century Gothic,Arial" w:eastAsia="Century Gothic,Arial" w:hAnsi="Century Gothic,Arial" w:cs="Century Gothic,Arial"/>
        </w:rPr>
        <w:t>.</w:t>
      </w:r>
    </w:p>
    <w:p w14:paraId="2761678E" w14:textId="77777777" w:rsidR="00FC3C7A" w:rsidRPr="005F09A4" w:rsidRDefault="00FC3C7A">
      <w:pPr>
        <w:numPr>
          <w:ilvl w:val="0"/>
          <w:numId w:val="8"/>
        </w:numPr>
        <w:spacing w:line="360" w:lineRule="auto"/>
        <w:ind w:left="284" w:hanging="28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Za podstawę do obliczenia kwoty Dyskonta, uznaje się dzień realizacji wcześniejszej płatności.</w:t>
      </w:r>
    </w:p>
    <w:p w14:paraId="5ECE83BB" w14:textId="77777777" w:rsidR="00FC3C7A" w:rsidRPr="005F09A4" w:rsidRDefault="00FC3C7A">
      <w:pPr>
        <w:numPr>
          <w:ilvl w:val="0"/>
          <w:numId w:val="8"/>
        </w:numPr>
        <w:spacing w:line="360" w:lineRule="auto"/>
        <w:ind w:left="284" w:hanging="28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Za dzień realizacji wcześniejszej płatności pomniejszonej o kwotę Dyskonta uznaje się dzień obciążenia rachunku bankowego Zamawiającego.</w:t>
      </w:r>
    </w:p>
    <w:p w14:paraId="33A09246" w14:textId="537992FE" w:rsidR="00FC3C7A" w:rsidRPr="005F09A4" w:rsidRDefault="00FC3C7A">
      <w:pPr>
        <w:numPr>
          <w:ilvl w:val="0"/>
          <w:numId w:val="8"/>
        </w:numPr>
        <w:spacing w:line="360" w:lineRule="auto"/>
        <w:ind w:left="284" w:hanging="28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Niezwłocznie, lecz nie później niż w terminie </w:t>
      </w:r>
      <w:r w:rsidRPr="005F09A4">
        <w:rPr>
          <w:rFonts w:ascii="Century Gothic" w:eastAsia="Century Gothic" w:hAnsi="Century Gothic" w:cs="Century Gothic"/>
          <w:b/>
          <w:bCs/>
        </w:rPr>
        <w:t>7 dni</w:t>
      </w:r>
      <w:r w:rsidRPr="005F09A4">
        <w:rPr>
          <w:rFonts w:ascii="Century Gothic,Arial" w:eastAsia="Century Gothic,Arial" w:hAnsi="Century Gothic,Arial" w:cs="Century Gothic,Arial"/>
        </w:rPr>
        <w:t xml:space="preserve"> od dnia realizacji wcześniejszej płatności, Wykonawca wystawi Zamawiającemu korygującą fakturę VAT uwzględniającą w wartości należności kwotę Dyskonta oraz w</w:t>
      </w:r>
      <w:r w:rsidR="006A6442" w:rsidRPr="005F09A4">
        <w:rPr>
          <w:rFonts w:ascii="Century Gothic,Arial" w:eastAsia="Century Gothic,Arial" w:hAnsi="Century Gothic,Arial" w:cs="Century Gothic,Arial"/>
        </w:rPr>
        <w:t>sk</w:t>
      </w:r>
      <w:r w:rsidRPr="005F09A4">
        <w:rPr>
          <w:rFonts w:ascii="Century Gothic,Arial" w:eastAsia="Century Gothic,Arial" w:hAnsi="Century Gothic,Arial" w:cs="Century Gothic,Arial"/>
        </w:rPr>
        <w:t>azującą na formę i dzień zrealizo</w:t>
      </w:r>
      <w:r w:rsidR="006A6442" w:rsidRPr="005F09A4">
        <w:rPr>
          <w:rFonts w:ascii="Century Gothic,Arial" w:eastAsia="Century Gothic,Arial" w:hAnsi="Century Gothic,Arial" w:cs="Century Gothic,Arial"/>
        </w:rPr>
        <w:t>wan</w:t>
      </w:r>
      <w:r w:rsidRPr="005F09A4">
        <w:rPr>
          <w:rFonts w:ascii="Century Gothic,Arial" w:eastAsia="Century Gothic,Arial" w:hAnsi="Century Gothic,Arial" w:cs="Century Gothic,Arial"/>
        </w:rPr>
        <w:t>ia przez Zamawiającego wcześniejszej płatności pomniejszonej o kwotę Dyskonta np. „forma płatności przelew w dniu (...)”.</w:t>
      </w:r>
    </w:p>
    <w:p w14:paraId="48713961" w14:textId="29C4F37B" w:rsidR="00F53214" w:rsidRPr="005F09A4" w:rsidRDefault="00FC3C7A">
      <w:pPr>
        <w:numPr>
          <w:ilvl w:val="0"/>
          <w:numId w:val="8"/>
        </w:numPr>
        <w:spacing w:line="360" w:lineRule="auto"/>
        <w:ind w:left="284" w:hanging="28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Wykonawca oświadcza, iż zrealizowanie przez Zamawiającego wcześniejszej płatności pomniejszonej o kwotę Dyskonta na warunkach określonych w Umowie, wyczerpuje wszelkie roszczenia Wykonawcy wobec Zamawiającego wynikające z należności wskazanej na fakturze VAT, której dotyczyła wcześniejsza płatność. Wykonawca przyjmuje do wiadomości, iż nie będą mu przysługiwać wobec Zamawiającego żadne roszczenia, w tym z tytułu odsetek za opóźnienie w zapłacie w sytuacji, gdy realizacja wcześniejszej płatności pomniejszonej o Dyskonto nastąpi w innym dniu, aniżeli uprzednio wskazany Wykonawcy prz</w:t>
      </w:r>
      <w:r w:rsidR="006A6442" w:rsidRPr="005F09A4">
        <w:rPr>
          <w:rFonts w:ascii="Century Gothic,Arial" w:eastAsia="Century Gothic,Arial" w:hAnsi="Century Gothic,Arial" w:cs="Century Gothic,Arial"/>
        </w:rPr>
        <w:t xml:space="preserve">ez </w:t>
      </w:r>
      <w:r w:rsidRPr="005F09A4">
        <w:rPr>
          <w:rFonts w:ascii="Century Gothic,Arial" w:eastAsia="Century Gothic,Arial" w:hAnsi="Century Gothic,Arial" w:cs="Century Gothic,Arial"/>
        </w:rPr>
        <w:t>Zamawiającego.</w:t>
      </w:r>
    </w:p>
    <w:p w14:paraId="1CB337E3" w14:textId="77777777" w:rsidR="00FC3C7A" w:rsidRPr="005F09A4" w:rsidRDefault="00FC3C7A" w:rsidP="00D27C5A">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548" w:name="_Toc89759632"/>
      <w:bookmarkStart w:id="549" w:name="_Hlk499276844"/>
      <w:bookmarkStart w:id="550" w:name="_Toc160706835"/>
      <w:r w:rsidRPr="005F09A4">
        <w:rPr>
          <w:rFonts w:ascii="Century Gothic,Arial" w:eastAsia="Century Gothic,Arial" w:hAnsi="Century Gothic,Arial" w:cs="Century Gothic,Arial"/>
          <w:b/>
          <w:bCs/>
          <w:caps/>
          <w:sz w:val="20"/>
          <w:u w:val="single"/>
          <w:lang w:eastAsia="en-US"/>
        </w:rPr>
        <w:t>ARTYKUŁ 14. płatności</w:t>
      </w:r>
      <w:bookmarkEnd w:id="548"/>
      <w:bookmarkEnd w:id="550"/>
      <w:r w:rsidRPr="005F09A4">
        <w:rPr>
          <w:rFonts w:ascii="Century Gothic,Arial" w:eastAsia="Century Gothic,Arial" w:hAnsi="Century Gothic,Arial" w:cs="Century Gothic,Arial"/>
          <w:b/>
          <w:bCs/>
          <w:caps/>
          <w:sz w:val="20"/>
          <w:u w:val="single"/>
          <w:lang w:eastAsia="en-US"/>
        </w:rPr>
        <w:t xml:space="preserve"> </w:t>
      </w:r>
    </w:p>
    <w:p w14:paraId="2273B0C5" w14:textId="12A2FB22" w:rsidR="00FC3C7A" w:rsidRPr="005F09A4" w:rsidRDefault="00FC3C7A">
      <w:pPr>
        <w:numPr>
          <w:ilvl w:val="0"/>
          <w:numId w:val="22"/>
        </w:numPr>
        <w:spacing w:line="360" w:lineRule="auto"/>
        <w:ind w:left="284" w:hanging="28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Wynagrodzenie będzie wypłacane w ramach płatności częściowych oraz płatności końcowej, na podstawie składanych przez Wykonawcę wniosków o płatność zgodnie z </w:t>
      </w:r>
      <w:r w:rsidR="003866BD">
        <w:rPr>
          <w:rFonts w:ascii="Century Gothic,Arial" w:eastAsia="Century Gothic,Arial" w:hAnsi="Century Gothic,Arial" w:cs="Century Gothic,Arial"/>
        </w:rPr>
        <w:t>Planem</w:t>
      </w:r>
      <w:r w:rsidRPr="005F09A4">
        <w:rPr>
          <w:rFonts w:ascii="Century Gothic,Arial" w:eastAsia="Century Gothic,Arial" w:hAnsi="Century Gothic,Arial" w:cs="Century Gothic,Arial"/>
        </w:rPr>
        <w:t xml:space="preserve"> Płatności. Wstępny wzór wniosku o płatność </w:t>
      </w:r>
      <w:r w:rsidRPr="002833E0">
        <w:rPr>
          <w:rFonts w:ascii="Century Gothic,Arial" w:eastAsia="Century Gothic,Arial" w:hAnsi="Century Gothic,Arial" w:cs="Century Gothic,Arial"/>
        </w:rPr>
        <w:t xml:space="preserve">stanowi </w:t>
      </w:r>
      <w:r w:rsidRPr="002833E0">
        <w:rPr>
          <w:rFonts w:ascii="Century Gothic" w:eastAsia="Century Gothic" w:hAnsi="Century Gothic" w:cs="Century Gothic"/>
          <w:b/>
          <w:bCs/>
        </w:rPr>
        <w:t xml:space="preserve">Załącznik nr </w:t>
      </w:r>
      <w:r w:rsidR="00F34890" w:rsidRPr="002833E0">
        <w:rPr>
          <w:rFonts w:ascii="Century Gothic" w:eastAsia="Century Gothic" w:hAnsi="Century Gothic" w:cs="Century Gothic"/>
          <w:b/>
          <w:bCs/>
        </w:rPr>
        <w:t>8</w:t>
      </w:r>
      <w:r w:rsidRPr="002833E0">
        <w:rPr>
          <w:rFonts w:ascii="Century Gothic,Arial" w:eastAsia="Century Gothic,Arial" w:hAnsi="Century Gothic,Arial" w:cs="Century Gothic,Arial"/>
        </w:rPr>
        <w:t xml:space="preserve"> </w:t>
      </w:r>
      <w:r w:rsidRPr="002833E0">
        <w:rPr>
          <w:rFonts w:ascii="Century Gothic,Arial" w:eastAsia="Century Gothic,Arial" w:hAnsi="Century Gothic,Arial" w:cs="Century Gothic,Arial"/>
          <w:b/>
          <w:bCs/>
        </w:rPr>
        <w:t>do Umowy</w:t>
      </w:r>
      <w:r w:rsidRPr="002833E0">
        <w:rPr>
          <w:rFonts w:ascii="Century Gothic,Arial" w:eastAsia="Century Gothic,Arial" w:hAnsi="Century Gothic,Arial" w:cs="Century Gothic,Arial"/>
        </w:rPr>
        <w:t xml:space="preserve"> przy czym</w:t>
      </w:r>
      <w:r w:rsidRPr="005F09A4">
        <w:rPr>
          <w:rFonts w:ascii="Century Gothic,Arial" w:eastAsia="Century Gothic,Arial" w:hAnsi="Century Gothic,Arial" w:cs="Century Gothic,Arial"/>
        </w:rPr>
        <w:t xml:space="preserve"> ostateczną jego wersję Wykonawca uzgodni z Zamawiającym.</w:t>
      </w:r>
      <w:r w:rsidR="00A40FE2" w:rsidRPr="005F09A4">
        <w:rPr>
          <w:rFonts w:ascii="Century Gothic,Arial" w:eastAsia="Century Gothic,Arial" w:hAnsi="Century Gothic,Arial" w:cs="Century Gothic,Arial"/>
        </w:rPr>
        <w:t xml:space="preserve"> </w:t>
      </w:r>
    </w:p>
    <w:p w14:paraId="4B513CF9" w14:textId="37AFF27F" w:rsidR="00FC3C7A" w:rsidRPr="005F09A4" w:rsidRDefault="00FC3C7A">
      <w:pPr>
        <w:numPr>
          <w:ilvl w:val="0"/>
          <w:numId w:val="22"/>
        </w:numPr>
        <w:spacing w:line="360" w:lineRule="auto"/>
        <w:ind w:left="284" w:hanging="284"/>
        <w:jc w:val="both"/>
        <w:rPr>
          <w:rFonts w:ascii="Century Gothic,Arial" w:eastAsia="Century Gothic,Arial" w:hAnsi="Century Gothic,Arial" w:cs="Century Gothic,Arial"/>
        </w:rPr>
      </w:pPr>
      <w:r w:rsidRPr="005F09A4">
        <w:rPr>
          <w:rFonts w:ascii="Century Gothic" w:eastAsia="Century Gothic" w:hAnsi="Century Gothic" w:cs="Century Gothic"/>
        </w:rPr>
        <w:t>Wniosek o płatność częściową Wykonawca przedłoży</w:t>
      </w:r>
      <w:r w:rsidR="002E31D8" w:rsidRPr="005F09A4">
        <w:rPr>
          <w:rFonts w:ascii="Century Gothic" w:eastAsia="Century Gothic" w:hAnsi="Century Gothic" w:cs="Century Gothic"/>
        </w:rPr>
        <w:t xml:space="preserve"> </w:t>
      </w:r>
      <w:r w:rsidR="002E31D8" w:rsidRPr="00B363B2">
        <w:rPr>
          <w:rFonts w:ascii="Century Gothic" w:eastAsia="Century Gothic" w:hAnsi="Century Gothic" w:cs="Century Gothic"/>
        </w:rPr>
        <w:t>Wykonawcy Nadzoru Inwestorskiego</w:t>
      </w:r>
      <w:r w:rsidR="002E31D8" w:rsidRPr="005F09A4">
        <w:rPr>
          <w:rFonts w:ascii="Century Gothic" w:eastAsia="Century Gothic" w:hAnsi="Century Gothic" w:cs="Century Gothic"/>
        </w:rPr>
        <w:t xml:space="preserve"> </w:t>
      </w:r>
      <w:r w:rsidR="002E31D8" w:rsidRPr="005F09A4">
        <w:rPr>
          <w:rFonts w:ascii="Century Gothic" w:eastAsia="Century Gothic" w:hAnsi="Century Gothic" w:cs="Century Gothic"/>
        </w:rPr>
        <w:br/>
        <w:t>i</w:t>
      </w:r>
      <w:r w:rsidRPr="005F09A4">
        <w:rPr>
          <w:rFonts w:ascii="Century Gothic" w:eastAsia="Century Gothic" w:hAnsi="Century Gothic" w:cs="Century Gothic"/>
        </w:rPr>
        <w:t xml:space="preserve"> </w:t>
      </w:r>
      <w:r w:rsidR="00552275" w:rsidRPr="005F09A4">
        <w:rPr>
          <w:rFonts w:ascii="Century Gothic" w:eastAsia="Century Gothic" w:hAnsi="Century Gothic" w:cs="Century Gothic"/>
        </w:rPr>
        <w:t>Zamawiającemu</w:t>
      </w:r>
      <w:r w:rsidRPr="005F09A4">
        <w:rPr>
          <w:rFonts w:ascii="Century Gothic" w:eastAsia="Century Gothic" w:hAnsi="Century Gothic" w:cs="Century Gothic"/>
        </w:rPr>
        <w:t xml:space="preserve"> </w:t>
      </w:r>
      <w:r w:rsidRPr="000E3FF2">
        <w:rPr>
          <w:rFonts w:ascii="Century Gothic" w:eastAsia="Century Gothic" w:hAnsi="Century Gothic" w:cs="Century Gothic"/>
          <w:b/>
          <w:bCs/>
        </w:rPr>
        <w:t xml:space="preserve">do </w:t>
      </w:r>
      <w:r w:rsidR="009738B2" w:rsidRPr="000E3FF2">
        <w:rPr>
          <w:rFonts w:ascii="Century Gothic" w:eastAsia="Century Gothic" w:hAnsi="Century Gothic" w:cs="Century Gothic"/>
          <w:b/>
          <w:bCs/>
        </w:rPr>
        <w:t>1</w:t>
      </w:r>
      <w:r w:rsidR="005D1899" w:rsidRPr="000E3FF2">
        <w:rPr>
          <w:rFonts w:ascii="Century Gothic" w:eastAsia="Century Gothic" w:hAnsi="Century Gothic" w:cs="Century Gothic"/>
          <w:b/>
          <w:bCs/>
        </w:rPr>
        <w:t>0</w:t>
      </w:r>
      <w:r w:rsidRPr="000E3FF2">
        <w:rPr>
          <w:rFonts w:ascii="Century Gothic" w:eastAsia="Century Gothic" w:hAnsi="Century Gothic" w:cs="Century Gothic"/>
          <w:b/>
          <w:bCs/>
        </w:rPr>
        <w:t xml:space="preserve"> dnia</w:t>
      </w:r>
      <w:r w:rsidRPr="005F09A4">
        <w:rPr>
          <w:rFonts w:ascii="Century Gothic" w:eastAsia="Century Gothic" w:hAnsi="Century Gothic" w:cs="Century Gothic"/>
        </w:rPr>
        <w:t xml:space="preserve"> miesiąca następującego po miesiącu, w którym dokonano Odbioru Częściowego, Odbioru Technicznego lub Odbioru Eksploatacyjnego. Wniosek o płatność częściową Wykonawca przygotuje i przedłoży wraz z niezbędnymi dokumentami. Każdy wniosek o płatność częściową zawierał będzie szczegółowe rozliczenie kwoty, do otrzymania której Wykonawca uważa się uprawniony oraz:</w:t>
      </w:r>
    </w:p>
    <w:p w14:paraId="069CFA45" w14:textId="77777777" w:rsidR="00FC3C7A" w:rsidRPr="005F09A4" w:rsidRDefault="00FC3C7A" w:rsidP="002645F1">
      <w:pPr>
        <w:pStyle w:val="BodyText21"/>
        <w:numPr>
          <w:ilvl w:val="0"/>
          <w:numId w:val="62"/>
        </w:numPr>
        <w:spacing w:line="360" w:lineRule="auto"/>
        <w:ind w:left="709"/>
        <w:rPr>
          <w:rFonts w:ascii="Century Gothic" w:eastAsia="Century Gothic" w:hAnsi="Century Gothic" w:cs="Century Gothic"/>
          <w:sz w:val="20"/>
        </w:rPr>
      </w:pPr>
      <w:r w:rsidRPr="005F09A4">
        <w:rPr>
          <w:rFonts w:ascii="Century Gothic" w:eastAsia="Century Gothic" w:hAnsi="Century Gothic" w:cs="Century Gothic"/>
          <w:sz w:val="20"/>
        </w:rPr>
        <w:t>odpowiednio Protokół Odbioru Częściowego, Protokół Odbioru Technicznego lub Protokół Odbioru Eksploatacyjnego,</w:t>
      </w:r>
    </w:p>
    <w:p w14:paraId="4F39EC6D" w14:textId="4E8A0E82" w:rsidR="00FC3C7A" w:rsidRPr="005F09A4" w:rsidRDefault="00FC3C7A" w:rsidP="002645F1">
      <w:pPr>
        <w:pStyle w:val="BodyText21"/>
        <w:numPr>
          <w:ilvl w:val="0"/>
          <w:numId w:val="62"/>
        </w:numPr>
        <w:spacing w:line="360" w:lineRule="auto"/>
        <w:ind w:left="709"/>
        <w:rPr>
          <w:rFonts w:ascii="Century Gothic" w:eastAsia="Century Gothic" w:hAnsi="Century Gothic" w:cs="Century Gothic"/>
          <w:sz w:val="20"/>
        </w:rPr>
      </w:pPr>
      <w:r w:rsidRPr="005F09A4">
        <w:rPr>
          <w:rFonts w:ascii="Century Gothic" w:eastAsia="Century Gothic" w:hAnsi="Century Gothic" w:cs="Century Gothic"/>
          <w:sz w:val="20"/>
        </w:rPr>
        <w:t>kwotę</w:t>
      </w:r>
      <w:r w:rsidR="00D90B51" w:rsidRPr="005F09A4">
        <w:rPr>
          <w:rFonts w:ascii="Century Gothic" w:eastAsia="Century Gothic" w:hAnsi="Century Gothic" w:cs="Century Gothic"/>
          <w:sz w:val="20"/>
        </w:rPr>
        <w:t xml:space="preserve"> </w:t>
      </w:r>
      <w:r w:rsidRPr="005F09A4">
        <w:rPr>
          <w:rFonts w:ascii="Century Gothic" w:eastAsia="Century Gothic" w:hAnsi="Century Gothic" w:cs="Century Gothic"/>
          <w:sz w:val="20"/>
        </w:rPr>
        <w:t xml:space="preserve">należnego Wynagrodzenia </w:t>
      </w:r>
      <w:bookmarkStart w:id="551" w:name="_Hlk482185098"/>
      <w:r w:rsidRPr="005F09A4">
        <w:rPr>
          <w:rFonts w:ascii="Century Gothic" w:eastAsia="Century Gothic" w:hAnsi="Century Gothic" w:cs="Century Gothic"/>
          <w:sz w:val="20"/>
        </w:rPr>
        <w:t>za prawidłową realizację</w:t>
      </w:r>
      <w:bookmarkEnd w:id="551"/>
      <w:r w:rsidRPr="005F09A4">
        <w:rPr>
          <w:rFonts w:ascii="Century Gothic" w:eastAsia="Century Gothic" w:hAnsi="Century Gothic" w:cs="Century Gothic"/>
          <w:sz w:val="20"/>
        </w:rPr>
        <w:t xml:space="preserve"> Kamienia Milowego, wynikającą z </w:t>
      </w:r>
      <w:r w:rsidR="003866BD">
        <w:rPr>
          <w:rFonts w:ascii="Century Gothic" w:eastAsia="Century Gothic" w:hAnsi="Century Gothic" w:cs="Century Gothic"/>
          <w:sz w:val="20"/>
        </w:rPr>
        <w:t>Planu</w:t>
      </w:r>
      <w:r w:rsidRPr="005F09A4">
        <w:rPr>
          <w:rFonts w:ascii="Century Gothic" w:eastAsia="Century Gothic" w:hAnsi="Century Gothic" w:cs="Century Gothic"/>
          <w:sz w:val="20"/>
        </w:rPr>
        <w:t xml:space="preserve"> Płatności, </w:t>
      </w:r>
    </w:p>
    <w:p w14:paraId="1DB01D8A" w14:textId="0869EB5D" w:rsidR="00296622" w:rsidRPr="005F09A4" w:rsidRDefault="00FC3C7A" w:rsidP="002645F1">
      <w:pPr>
        <w:pStyle w:val="BodyText21"/>
        <w:numPr>
          <w:ilvl w:val="0"/>
          <w:numId w:val="62"/>
        </w:numPr>
        <w:spacing w:line="360" w:lineRule="auto"/>
        <w:ind w:left="709"/>
        <w:rPr>
          <w:rFonts w:ascii="Century Gothic" w:eastAsia="Century Gothic" w:hAnsi="Century Gothic" w:cs="Century Gothic"/>
          <w:sz w:val="20"/>
        </w:rPr>
      </w:pPr>
      <w:r w:rsidRPr="005F09A4">
        <w:rPr>
          <w:rFonts w:ascii="Century Gothic" w:eastAsia="Century Gothic" w:hAnsi="Century Gothic" w:cs="Century Gothic"/>
          <w:sz w:val="20"/>
        </w:rPr>
        <w:t>łączną wysokość kwot prawidłowo zafakturowanych przez Wykonawcę oraz zapłaconych przez Zamawiającego wg stanu na dzień złożenia wniosku o płatność,</w:t>
      </w:r>
    </w:p>
    <w:p w14:paraId="7C2FF6BF" w14:textId="604961A2" w:rsidR="00FC3C7A" w:rsidRPr="005F09A4" w:rsidRDefault="00FC3C7A" w:rsidP="002645F1">
      <w:pPr>
        <w:pStyle w:val="BodyText21"/>
        <w:numPr>
          <w:ilvl w:val="0"/>
          <w:numId w:val="62"/>
        </w:numPr>
        <w:spacing w:line="360" w:lineRule="auto"/>
        <w:ind w:left="709"/>
        <w:rPr>
          <w:rFonts w:ascii="Century Gothic" w:eastAsia="Century Gothic" w:hAnsi="Century Gothic" w:cs="Century Gothic"/>
          <w:sz w:val="20"/>
        </w:rPr>
      </w:pPr>
      <w:r w:rsidRPr="005F09A4">
        <w:rPr>
          <w:rFonts w:ascii="Century Gothic" w:eastAsia="Century Gothic" w:hAnsi="Century Gothic" w:cs="Century Gothic"/>
          <w:sz w:val="20"/>
        </w:rPr>
        <w:t>kwoty zatrzymane lub potrącone przez Zamawiającego zgodnie z Umową,</w:t>
      </w:r>
    </w:p>
    <w:p w14:paraId="571A05D4" w14:textId="62D8E37B" w:rsidR="00FC3C7A" w:rsidRPr="005F09A4" w:rsidRDefault="00296622" w:rsidP="002645F1">
      <w:pPr>
        <w:pStyle w:val="BodyText21"/>
        <w:numPr>
          <w:ilvl w:val="0"/>
          <w:numId w:val="62"/>
        </w:numPr>
        <w:spacing w:line="360" w:lineRule="auto"/>
        <w:ind w:left="709"/>
        <w:rPr>
          <w:rFonts w:ascii="Century Gothic" w:eastAsia="Century Gothic" w:hAnsi="Century Gothic" w:cs="Century Gothic"/>
          <w:sz w:val="20"/>
        </w:rPr>
      </w:pPr>
      <w:r w:rsidRPr="005F09A4">
        <w:rPr>
          <w:rFonts w:ascii="Century Gothic" w:eastAsia="Century Gothic" w:hAnsi="Century Gothic" w:cs="Century Gothic"/>
          <w:sz w:val="20"/>
        </w:rPr>
        <w:lastRenderedPageBreak/>
        <w:t xml:space="preserve">wskazanie wysokości kar umownych, o których Zamawiający poinformował Wykonawcę </w:t>
      </w:r>
      <w:r w:rsidRPr="002833E0">
        <w:rPr>
          <w:rFonts w:ascii="Century Gothic" w:eastAsia="Century Gothic" w:hAnsi="Century Gothic" w:cs="Century Gothic"/>
          <w:sz w:val="20"/>
        </w:rPr>
        <w:t xml:space="preserve">zgodnie z Art. 23 ust. </w:t>
      </w:r>
      <w:r w:rsidR="00F34890" w:rsidRPr="002833E0">
        <w:rPr>
          <w:rFonts w:ascii="Century Gothic" w:eastAsia="Century Gothic" w:hAnsi="Century Gothic" w:cs="Century Gothic"/>
          <w:sz w:val="20"/>
        </w:rPr>
        <w:t>4</w:t>
      </w:r>
      <w:r w:rsidR="001150F1" w:rsidRPr="002833E0">
        <w:rPr>
          <w:rFonts w:ascii="Century Gothic" w:eastAsia="Century Gothic" w:hAnsi="Century Gothic" w:cs="Century Gothic"/>
          <w:sz w:val="20"/>
        </w:rPr>
        <w:t xml:space="preserve">) </w:t>
      </w:r>
      <w:r w:rsidRPr="002833E0">
        <w:rPr>
          <w:rFonts w:ascii="Century Gothic" w:eastAsia="Century Gothic" w:hAnsi="Century Gothic" w:cs="Century Gothic"/>
          <w:sz w:val="20"/>
        </w:rPr>
        <w:t>zdanie pierwsze Umowy</w:t>
      </w:r>
      <w:r w:rsidRPr="005F09A4">
        <w:rPr>
          <w:rFonts w:ascii="Century Gothic" w:eastAsia="Century Gothic" w:hAnsi="Century Gothic" w:cs="Century Gothic"/>
          <w:sz w:val="20"/>
        </w:rPr>
        <w:t xml:space="preserve"> </w:t>
      </w:r>
      <w:r w:rsidR="00F053A2" w:rsidRPr="005F09A4">
        <w:rPr>
          <w:rFonts w:ascii="Century Gothic" w:eastAsia="Century Gothic" w:hAnsi="Century Gothic" w:cs="Century Gothic"/>
          <w:sz w:val="20"/>
        </w:rPr>
        <w:t>do dnia złożenia Wniosku o płatność</w:t>
      </w:r>
      <w:r w:rsidR="004356D7" w:rsidRPr="005F09A4">
        <w:rPr>
          <w:rFonts w:ascii="Century Gothic" w:eastAsia="Century Gothic" w:hAnsi="Century Gothic" w:cs="Century Gothic"/>
          <w:sz w:val="20"/>
        </w:rPr>
        <w:t xml:space="preserve"> wraz ze wskazaniem kwot zatrzymanych przez Zamawiającego z tego tytułu</w:t>
      </w:r>
      <w:r w:rsidR="00F053A2" w:rsidRPr="005F09A4">
        <w:rPr>
          <w:rFonts w:ascii="Century Gothic" w:eastAsia="Century Gothic" w:hAnsi="Century Gothic" w:cs="Century Gothic"/>
          <w:sz w:val="20"/>
        </w:rPr>
        <w:t>,</w:t>
      </w:r>
    </w:p>
    <w:p w14:paraId="1C5E8D61" w14:textId="40F8374E" w:rsidR="00FC3C7A" w:rsidRPr="005F09A4" w:rsidRDefault="00914BB9" w:rsidP="002645F1">
      <w:pPr>
        <w:pStyle w:val="BodyText21"/>
        <w:numPr>
          <w:ilvl w:val="0"/>
          <w:numId w:val="62"/>
        </w:numPr>
        <w:spacing w:line="360" w:lineRule="auto"/>
        <w:ind w:left="709"/>
        <w:rPr>
          <w:rFonts w:ascii="Century Gothic" w:eastAsia="Century Gothic" w:hAnsi="Century Gothic" w:cs="Century Gothic"/>
          <w:sz w:val="20"/>
        </w:rPr>
      </w:pPr>
      <w:r w:rsidRPr="005F09A4">
        <w:rPr>
          <w:rFonts w:ascii="Century Gothic" w:eastAsia="Century Gothic" w:hAnsi="Century Gothic" w:cs="Century Gothic"/>
          <w:sz w:val="20"/>
        </w:rPr>
        <w:t xml:space="preserve">zestawienie umów z Podwykonawcami zawierające </w:t>
      </w:r>
      <w:r w:rsidR="00FC3C7A" w:rsidRPr="005F09A4">
        <w:rPr>
          <w:rFonts w:ascii="Century Gothic" w:eastAsia="Century Gothic" w:hAnsi="Century Gothic" w:cs="Century Gothic"/>
          <w:sz w:val="20"/>
        </w:rPr>
        <w:t xml:space="preserve">wskazanie Podwykonawcy i dalszego Podwykonawcy i określenie zakresu dostaw, usług, robót, a także wysokość </w:t>
      </w:r>
      <w:r w:rsidR="00296622" w:rsidRPr="005F09A4">
        <w:rPr>
          <w:rFonts w:ascii="Century Gothic" w:eastAsia="Century Gothic" w:hAnsi="Century Gothic" w:cs="Century Gothic"/>
          <w:sz w:val="20"/>
        </w:rPr>
        <w:t>wynagrodzenia umownego</w:t>
      </w:r>
      <w:r w:rsidR="00FC3C7A" w:rsidRPr="005F09A4">
        <w:rPr>
          <w:rFonts w:ascii="Century Gothic" w:eastAsia="Century Gothic" w:hAnsi="Century Gothic" w:cs="Century Gothic"/>
          <w:sz w:val="20"/>
        </w:rPr>
        <w:t>,</w:t>
      </w:r>
    </w:p>
    <w:p w14:paraId="4B4AC1E2" w14:textId="2D91CE41" w:rsidR="006A67C2" w:rsidRPr="005F09A4" w:rsidRDefault="006A67C2" w:rsidP="002645F1">
      <w:pPr>
        <w:numPr>
          <w:ilvl w:val="0"/>
          <w:numId w:val="62"/>
        </w:numPr>
        <w:tabs>
          <w:tab w:val="left" w:pos="284"/>
        </w:tabs>
        <w:spacing w:line="360" w:lineRule="auto"/>
        <w:ind w:left="709"/>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rozliczenie </w:t>
      </w:r>
      <w:r w:rsidR="00BB2D41" w:rsidRPr="005F09A4">
        <w:rPr>
          <w:rFonts w:ascii="Century Gothic,Arial" w:eastAsia="Century Gothic,Arial" w:hAnsi="Century Gothic,Arial" w:cs="Century Gothic,Arial"/>
        </w:rPr>
        <w:t xml:space="preserve">umów z </w:t>
      </w:r>
      <w:r w:rsidRPr="005F09A4">
        <w:rPr>
          <w:rFonts w:ascii="Century Gothic,Arial" w:eastAsia="Century Gothic,Arial" w:hAnsi="Century Gothic,Arial" w:cs="Century Gothic,Arial"/>
        </w:rPr>
        <w:t>Podwykonawc</w:t>
      </w:r>
      <w:r w:rsidR="00BB2D41" w:rsidRPr="005F09A4">
        <w:rPr>
          <w:rFonts w:ascii="Century Gothic,Arial" w:eastAsia="Century Gothic,Arial" w:hAnsi="Century Gothic,Arial" w:cs="Century Gothic,Arial"/>
        </w:rPr>
        <w:t>ami i dalszymi Podwykonawcami</w:t>
      </w:r>
      <w:r w:rsidRPr="005F09A4">
        <w:rPr>
          <w:rFonts w:ascii="Century Gothic,Arial" w:eastAsia="Century Gothic,Arial" w:hAnsi="Century Gothic,Arial" w:cs="Century Gothic,Arial"/>
        </w:rPr>
        <w:t xml:space="preserve"> </w:t>
      </w:r>
      <w:r w:rsidR="0070527E" w:rsidRPr="005F09A4">
        <w:rPr>
          <w:rFonts w:ascii="Century Gothic,Arial" w:eastAsia="Century Gothic,Arial" w:hAnsi="Century Gothic,Arial" w:cs="Century Gothic,Arial"/>
        </w:rPr>
        <w:t xml:space="preserve">ujętymi w zestawieniu, o którym mowa w pkt 6) powyżej </w:t>
      </w:r>
      <w:r w:rsidRPr="005F09A4">
        <w:rPr>
          <w:rFonts w:ascii="Century Gothic,Arial" w:eastAsia="Century Gothic,Arial" w:hAnsi="Century Gothic,Arial" w:cs="Century Gothic,Arial"/>
        </w:rPr>
        <w:t>zawierające:</w:t>
      </w:r>
    </w:p>
    <w:p w14:paraId="6A2C4DDE" w14:textId="56EAD324" w:rsidR="006A67C2" w:rsidRPr="005F09A4" w:rsidRDefault="00EC56A3" w:rsidP="002645F1">
      <w:pPr>
        <w:numPr>
          <w:ilvl w:val="1"/>
          <w:numId w:val="62"/>
        </w:numPr>
        <w:tabs>
          <w:tab w:val="left" w:pos="284"/>
        </w:tabs>
        <w:spacing w:line="360" w:lineRule="auto"/>
        <w:ind w:left="113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zestawienie zbiorcze (wykaz) umów z Podwykonawcami i dalszymi Podwykonawcami uczestniczącymi w realizacji Inwestycji, z podaniem kwot kontraktowych, zafakturowanych, zapłaconych, zatrzymanych i potrąconych według stanu na dzień nie wcześniejszy niż </w:t>
      </w:r>
      <w:r w:rsidRPr="001150F1">
        <w:rPr>
          <w:rFonts w:ascii="Century Gothic,Arial" w:eastAsia="Century Gothic,Arial" w:hAnsi="Century Gothic,Arial" w:cs="Century Gothic,Arial"/>
          <w:b/>
          <w:bCs/>
        </w:rPr>
        <w:t>5 dni</w:t>
      </w:r>
      <w:r w:rsidRPr="005F09A4">
        <w:rPr>
          <w:rFonts w:ascii="Century Gothic,Arial" w:eastAsia="Century Gothic,Arial" w:hAnsi="Century Gothic,Arial" w:cs="Century Gothic,Arial"/>
        </w:rPr>
        <w:t xml:space="preserve"> przed datą złożenia wniosku o płatność;</w:t>
      </w:r>
    </w:p>
    <w:p w14:paraId="3C4C8518" w14:textId="78954A60" w:rsidR="00EC56A3" w:rsidRPr="005F09A4" w:rsidRDefault="00EC56A3" w:rsidP="002645F1">
      <w:pPr>
        <w:numPr>
          <w:ilvl w:val="1"/>
          <w:numId w:val="62"/>
        </w:numPr>
        <w:tabs>
          <w:tab w:val="left" w:pos="284"/>
        </w:tabs>
        <w:spacing w:line="360" w:lineRule="auto"/>
        <w:ind w:left="113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dla każdej umowy ujętej w zestawieniu zbiorczym rozliczenie szczegółowe umowy z Podwykonawcą zawierające listę wystawionych faktur, dokonanych płatności, potrąceń i zatrzymań wraz ze wskazaniem, numeru wniosku o płatność, w którym wykazano fakturę i załączono potwierdzenie zapłaty </w:t>
      </w:r>
      <w:r w:rsidR="007A215A" w:rsidRPr="005F09A4">
        <w:rPr>
          <w:rFonts w:ascii="Century Gothic,Arial" w:eastAsia="Century Gothic,Arial" w:hAnsi="Century Gothic,Arial" w:cs="Century Gothic,Arial"/>
        </w:rPr>
        <w:t>oraz</w:t>
      </w:r>
      <w:r w:rsidR="00116256" w:rsidRPr="005F09A4">
        <w:rPr>
          <w:rFonts w:ascii="Century Gothic,Arial" w:eastAsia="Century Gothic,Arial" w:hAnsi="Century Gothic,Arial" w:cs="Century Gothic,Arial"/>
        </w:rPr>
        <w:t xml:space="preserve"> (w przypadku dokonania potrącenia)</w:t>
      </w:r>
      <w:r w:rsidRPr="005F09A4">
        <w:rPr>
          <w:rFonts w:ascii="Century Gothic,Arial" w:eastAsia="Century Gothic,Arial" w:hAnsi="Century Gothic,Arial" w:cs="Century Gothic,Arial"/>
        </w:rPr>
        <w:t xml:space="preserve"> </w:t>
      </w:r>
      <w:r w:rsidR="0070527E" w:rsidRPr="005F09A4">
        <w:rPr>
          <w:rFonts w:ascii="Century Gothic,Arial" w:eastAsia="Century Gothic,Arial" w:hAnsi="Century Gothic,Arial" w:cs="Century Gothic,Arial"/>
        </w:rPr>
        <w:t xml:space="preserve">załączono </w:t>
      </w:r>
      <w:r w:rsidRPr="005F09A4">
        <w:rPr>
          <w:rFonts w:ascii="Century Gothic,Arial" w:eastAsia="Century Gothic,Arial" w:hAnsi="Century Gothic,Arial" w:cs="Century Gothic,Arial"/>
        </w:rPr>
        <w:t>oświadczenie o potrąceniu wierzytelności;</w:t>
      </w:r>
    </w:p>
    <w:p w14:paraId="220271A6" w14:textId="20A67987" w:rsidR="00F053A2" w:rsidRPr="005F09A4" w:rsidRDefault="00F053A2" w:rsidP="002645F1">
      <w:pPr>
        <w:numPr>
          <w:ilvl w:val="1"/>
          <w:numId w:val="62"/>
        </w:numPr>
        <w:tabs>
          <w:tab w:val="left" w:pos="284"/>
        </w:tabs>
        <w:spacing w:line="360" w:lineRule="auto"/>
        <w:ind w:left="113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wykaz osób upoważnionych do reprezentacji Podwykonawców i dalszych Podwykonawców;</w:t>
      </w:r>
    </w:p>
    <w:p w14:paraId="1F1C7510" w14:textId="4A8B15A9" w:rsidR="006A67C2" w:rsidRPr="005F09A4" w:rsidRDefault="006A67C2" w:rsidP="002645F1">
      <w:pPr>
        <w:numPr>
          <w:ilvl w:val="1"/>
          <w:numId w:val="62"/>
        </w:numPr>
        <w:tabs>
          <w:tab w:val="left" w:pos="284"/>
        </w:tabs>
        <w:spacing w:line="360" w:lineRule="auto"/>
        <w:ind w:left="113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oświadczenia </w:t>
      </w:r>
      <w:r w:rsidR="0070527E" w:rsidRPr="005F09A4">
        <w:rPr>
          <w:rFonts w:ascii="Century Gothic,Arial" w:eastAsia="Century Gothic,Arial" w:hAnsi="Century Gothic,Arial" w:cs="Century Gothic,Arial"/>
        </w:rPr>
        <w:t xml:space="preserve">(i tabele rozliczeniowe) </w:t>
      </w:r>
      <w:r w:rsidRPr="005F09A4">
        <w:rPr>
          <w:rFonts w:ascii="Century Gothic,Arial" w:eastAsia="Century Gothic,Arial" w:hAnsi="Century Gothic,Arial" w:cs="Century Gothic,Arial"/>
        </w:rPr>
        <w:t xml:space="preserve">Podwykonawców i dalszych Podwykonawców o </w:t>
      </w:r>
      <w:r w:rsidR="00AF24EE" w:rsidRPr="005F09A4">
        <w:rPr>
          <w:rFonts w:ascii="Century Gothic,Arial" w:eastAsia="Century Gothic,Arial" w:hAnsi="Century Gothic,Arial" w:cs="Century Gothic,Arial"/>
        </w:rPr>
        <w:t>braku zaległości płatniczych na dzień złożenia oświadczenia</w:t>
      </w:r>
      <w:r w:rsidRPr="005F09A4">
        <w:rPr>
          <w:rFonts w:ascii="Century Gothic,Arial" w:eastAsia="Century Gothic,Arial" w:hAnsi="Century Gothic,Arial" w:cs="Century Gothic,Arial"/>
        </w:rPr>
        <w:t xml:space="preserve"> wg wzoru stanowiącego </w:t>
      </w:r>
      <w:r w:rsidR="003C6442" w:rsidRPr="0094326D">
        <w:rPr>
          <w:rFonts w:ascii="Century Gothic,Arial" w:eastAsia="Century Gothic,Arial" w:hAnsi="Century Gothic,Arial" w:cs="Century Gothic,Arial"/>
          <w:b/>
          <w:bCs/>
        </w:rPr>
        <w:t>Z</w:t>
      </w:r>
      <w:r w:rsidRPr="0094326D">
        <w:rPr>
          <w:rFonts w:ascii="Century Gothic,Arial" w:eastAsia="Century Gothic,Arial" w:hAnsi="Century Gothic,Arial" w:cs="Century Gothic,Arial"/>
          <w:b/>
          <w:bCs/>
        </w:rPr>
        <w:t xml:space="preserve">ałącznik nr </w:t>
      </w:r>
      <w:r w:rsidR="0070527E" w:rsidRPr="0094326D">
        <w:rPr>
          <w:rFonts w:ascii="Century Gothic,Arial" w:eastAsia="Century Gothic,Arial" w:hAnsi="Century Gothic,Arial" w:cs="Century Gothic,Arial"/>
          <w:b/>
          <w:bCs/>
        </w:rPr>
        <w:t>4</w:t>
      </w:r>
      <w:r w:rsidR="00747E50" w:rsidRPr="0094326D">
        <w:rPr>
          <w:rFonts w:ascii="Century Gothic,Arial" w:eastAsia="Century Gothic,Arial" w:hAnsi="Century Gothic,Arial" w:cs="Century Gothic,Arial"/>
          <w:b/>
          <w:bCs/>
        </w:rPr>
        <w:t>A</w:t>
      </w:r>
      <w:r w:rsidRPr="0094326D">
        <w:rPr>
          <w:rFonts w:ascii="Century Gothic,Arial" w:eastAsia="Century Gothic,Arial" w:hAnsi="Century Gothic,Arial" w:cs="Century Gothic,Arial"/>
          <w:b/>
          <w:bCs/>
        </w:rPr>
        <w:t xml:space="preserve"> do Umowy</w:t>
      </w:r>
      <w:r w:rsidR="003C6442" w:rsidRPr="0094326D">
        <w:rPr>
          <w:rFonts w:ascii="Century Gothic,Arial" w:eastAsia="Century Gothic,Arial" w:hAnsi="Century Gothic,Arial" w:cs="Century Gothic,Arial"/>
        </w:rPr>
        <w:t>.</w:t>
      </w:r>
      <w:r w:rsidR="00AF24EE" w:rsidRPr="0094326D">
        <w:rPr>
          <w:rFonts w:ascii="Century Gothic,Arial" w:eastAsia="Century Gothic,Arial" w:hAnsi="Century Gothic,Arial" w:cs="Century Gothic,Arial"/>
        </w:rPr>
        <w:t xml:space="preserve"> Data złożenia</w:t>
      </w:r>
      <w:r w:rsidR="00AF24EE" w:rsidRPr="005F09A4">
        <w:rPr>
          <w:rFonts w:ascii="Century Gothic,Arial" w:eastAsia="Century Gothic,Arial" w:hAnsi="Century Gothic,Arial" w:cs="Century Gothic,Arial"/>
        </w:rPr>
        <w:t xml:space="preserve"> oświadczenia powinna być nie wcześniejsza niż </w:t>
      </w:r>
      <w:r w:rsidR="00AF24EE" w:rsidRPr="00806871">
        <w:rPr>
          <w:rFonts w:ascii="Century Gothic,Arial" w:eastAsia="Century Gothic,Arial" w:hAnsi="Century Gothic,Arial" w:cs="Century Gothic,Arial"/>
          <w:b/>
          <w:bCs/>
        </w:rPr>
        <w:t>5 dni</w:t>
      </w:r>
      <w:r w:rsidR="00AF24EE" w:rsidRPr="005F09A4">
        <w:rPr>
          <w:rFonts w:ascii="Century Gothic,Arial" w:eastAsia="Century Gothic,Arial" w:hAnsi="Century Gothic,Arial" w:cs="Century Gothic,Arial"/>
        </w:rPr>
        <w:t xml:space="preserve"> przed datą złożenia wniosku o płatność.</w:t>
      </w:r>
      <w:r w:rsidRPr="005F09A4">
        <w:rPr>
          <w:rFonts w:ascii="Century Gothic,Arial" w:eastAsia="Century Gothic,Arial" w:hAnsi="Century Gothic,Arial" w:cs="Century Gothic,Arial"/>
        </w:rPr>
        <w:t xml:space="preserve"> Zamawiający akceptuje sytuację w której oświadczenia Podwykonawców i dalszych Podwykonawców, zostaną dostarczone przez Wykonawcę w formie kopii (skan dokumentu), z zastrzeżeniem, że do czasu dostarczenia oryginału oświadczenia Podwykonawców i dalszych Podwykonawców, płatność nie zostanie przez Zamawiającego zrealizowana w części równej sumie </w:t>
      </w:r>
      <w:r w:rsidR="00BB2D41" w:rsidRPr="005F09A4">
        <w:rPr>
          <w:rFonts w:ascii="Century Gothic,Arial" w:eastAsia="Century Gothic,Arial" w:hAnsi="Century Gothic,Arial" w:cs="Century Gothic,Arial"/>
        </w:rPr>
        <w:t xml:space="preserve">nierozliczonych wartości umów, w odniesieniu do których </w:t>
      </w:r>
      <w:r w:rsidRPr="005F09A4">
        <w:rPr>
          <w:rFonts w:ascii="Century Gothic,Arial" w:eastAsia="Century Gothic,Arial" w:hAnsi="Century Gothic,Arial" w:cs="Century Gothic,Arial"/>
        </w:rPr>
        <w:t>nie</w:t>
      </w:r>
      <w:r w:rsidR="00BB2D41" w:rsidRPr="005F09A4">
        <w:rPr>
          <w:rFonts w:ascii="Century Gothic,Arial" w:eastAsia="Century Gothic,Arial" w:hAnsi="Century Gothic,Arial" w:cs="Century Gothic,Arial"/>
        </w:rPr>
        <w:t xml:space="preserve"> </w:t>
      </w:r>
      <w:r w:rsidRPr="005F09A4">
        <w:rPr>
          <w:rFonts w:ascii="Century Gothic,Arial" w:eastAsia="Century Gothic,Arial" w:hAnsi="Century Gothic,Arial" w:cs="Century Gothic,Arial"/>
        </w:rPr>
        <w:t>przedstawion</w:t>
      </w:r>
      <w:r w:rsidR="00BB2D41" w:rsidRPr="005F09A4">
        <w:rPr>
          <w:rFonts w:ascii="Century Gothic,Arial" w:eastAsia="Century Gothic,Arial" w:hAnsi="Century Gothic,Arial" w:cs="Century Gothic,Arial"/>
        </w:rPr>
        <w:t>o</w:t>
      </w:r>
      <w:r w:rsidRPr="005F09A4">
        <w:rPr>
          <w:rFonts w:ascii="Century Gothic,Arial" w:eastAsia="Century Gothic,Arial" w:hAnsi="Century Gothic,Arial" w:cs="Century Gothic,Arial"/>
        </w:rPr>
        <w:t xml:space="preserve"> oryginałów oświadczeń</w:t>
      </w:r>
      <w:r w:rsidR="00F053A2" w:rsidRPr="005F09A4">
        <w:rPr>
          <w:rFonts w:ascii="Century Gothic,Arial" w:eastAsia="Century Gothic,Arial" w:hAnsi="Century Gothic,Arial" w:cs="Century Gothic,Arial"/>
        </w:rPr>
        <w:t xml:space="preserve"> oraz dowodów zapłaty</w:t>
      </w:r>
      <w:r w:rsidRPr="005F09A4">
        <w:rPr>
          <w:rFonts w:ascii="Century Gothic,Arial" w:eastAsia="Century Gothic,Arial" w:hAnsi="Century Gothic,Arial" w:cs="Century Gothic,Arial"/>
        </w:rPr>
        <w:t xml:space="preserve">. </w:t>
      </w:r>
      <w:r w:rsidR="0070527E" w:rsidRPr="005F09A4">
        <w:rPr>
          <w:rFonts w:ascii="Century Gothic,Arial" w:eastAsia="Century Gothic,Arial" w:hAnsi="Century Gothic,Arial" w:cs="Century Gothic,Arial"/>
        </w:rPr>
        <w:t xml:space="preserve">W przypadku zakończenia realizacji umowy przez Podwykonawcę lub dalszego Podwykonawcę, Wykonawca złoży oświadczenie Podwykonawcy lub dalszego Podwykonawcy o ostatecznym rozliczeniu umowy według wzoru </w:t>
      </w:r>
      <w:r w:rsidR="0070527E" w:rsidRPr="0094326D">
        <w:rPr>
          <w:rFonts w:ascii="Century Gothic,Arial" w:eastAsia="Century Gothic,Arial" w:hAnsi="Century Gothic,Arial" w:cs="Century Gothic,Arial"/>
        </w:rPr>
        <w:t xml:space="preserve">stanowiącego </w:t>
      </w:r>
      <w:r w:rsidR="0070527E" w:rsidRPr="0094326D">
        <w:rPr>
          <w:rFonts w:ascii="Century Gothic,Arial" w:eastAsia="Century Gothic,Arial" w:hAnsi="Century Gothic,Arial" w:cs="Century Gothic,Arial"/>
          <w:b/>
          <w:bCs/>
        </w:rPr>
        <w:t xml:space="preserve">Załącznik nr </w:t>
      </w:r>
      <w:r w:rsidR="00A77F1F" w:rsidRPr="0094326D">
        <w:rPr>
          <w:rFonts w:ascii="Century Gothic,Arial" w:eastAsia="Century Gothic,Arial" w:hAnsi="Century Gothic,Arial" w:cs="Century Gothic,Arial"/>
          <w:b/>
          <w:bCs/>
        </w:rPr>
        <w:t>4</w:t>
      </w:r>
      <w:r w:rsidR="00747E50" w:rsidRPr="0094326D">
        <w:rPr>
          <w:rFonts w:ascii="Century Gothic,Arial" w:eastAsia="Century Gothic,Arial" w:hAnsi="Century Gothic,Arial" w:cs="Century Gothic,Arial"/>
          <w:b/>
          <w:bCs/>
        </w:rPr>
        <w:t>B</w:t>
      </w:r>
      <w:r w:rsidR="0070527E" w:rsidRPr="0094326D">
        <w:rPr>
          <w:rFonts w:ascii="Century Gothic,Arial" w:eastAsia="Century Gothic,Arial" w:hAnsi="Century Gothic,Arial" w:cs="Century Gothic,Arial"/>
          <w:b/>
          <w:bCs/>
        </w:rPr>
        <w:t xml:space="preserve"> do Umowy</w:t>
      </w:r>
      <w:r w:rsidR="0070527E" w:rsidRPr="005F09A4">
        <w:rPr>
          <w:rFonts w:ascii="Century Gothic,Arial" w:eastAsia="Century Gothic,Arial" w:hAnsi="Century Gothic,Arial" w:cs="Century Gothic,Arial"/>
        </w:rPr>
        <w:t>. W takim przypadku oświadczenia tego Podwykonawcy lub dalszego Podwykonawcy na dalszym etapie realizacji Inwestycji nie będą wymagane przez Zamawiającego, o ile ten nie zawrze kolejnej umowy z Wykonawcą.</w:t>
      </w:r>
    </w:p>
    <w:p w14:paraId="3F9E45B7" w14:textId="1168B347" w:rsidR="00AF24EE" w:rsidRPr="005F09A4" w:rsidRDefault="00AF24EE" w:rsidP="002645F1">
      <w:pPr>
        <w:numPr>
          <w:ilvl w:val="1"/>
          <w:numId w:val="62"/>
        </w:numPr>
        <w:tabs>
          <w:tab w:val="left" w:pos="284"/>
        </w:tabs>
        <w:spacing w:line="360" w:lineRule="auto"/>
        <w:ind w:left="113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lastRenderedPageBreak/>
        <w:t>dowody dotyczące zapłaty wynagrodzenia Podwykonawcom i dalszym Podwykonawcom, dotyczące należności których termin wymagalności przypadł przed dniem złożenia wniosku o płatność</w:t>
      </w:r>
      <w:r w:rsidR="00BB2D41" w:rsidRPr="005F09A4">
        <w:rPr>
          <w:rFonts w:ascii="Century Gothic,Arial" w:eastAsia="Century Gothic,Arial" w:hAnsi="Century Gothic,Arial" w:cs="Century Gothic,Arial"/>
        </w:rPr>
        <w:t>;</w:t>
      </w:r>
    </w:p>
    <w:p w14:paraId="441FA471" w14:textId="215B6440" w:rsidR="00AF24EE" w:rsidRPr="005F09A4" w:rsidRDefault="00AF24EE" w:rsidP="002645F1">
      <w:pPr>
        <w:numPr>
          <w:ilvl w:val="1"/>
          <w:numId w:val="62"/>
        </w:numPr>
        <w:tabs>
          <w:tab w:val="left" w:pos="284"/>
        </w:tabs>
        <w:spacing w:line="360" w:lineRule="auto"/>
        <w:ind w:left="113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 sytuacji</w:t>
      </w:r>
      <w:r w:rsidR="004E3FAB" w:rsidRPr="005F09A4">
        <w:rPr>
          <w:rFonts w:ascii="Century Gothic,Arial" w:eastAsia="Century Gothic,Arial" w:hAnsi="Century Gothic,Arial" w:cs="Century Gothic,Arial"/>
        </w:rPr>
        <w:t>,</w:t>
      </w:r>
      <w:r w:rsidRPr="005F09A4">
        <w:rPr>
          <w:rFonts w:ascii="Century Gothic,Arial" w:eastAsia="Century Gothic,Arial" w:hAnsi="Century Gothic,Arial" w:cs="Century Gothic,Arial"/>
        </w:rPr>
        <w:t xml:space="preserve"> o której </w:t>
      </w:r>
      <w:r w:rsidRPr="007D31FC">
        <w:rPr>
          <w:rFonts w:ascii="Century Gothic,Arial" w:eastAsia="Century Gothic,Arial" w:hAnsi="Century Gothic,Arial" w:cs="Century Gothic,Arial"/>
        </w:rPr>
        <w:t xml:space="preserve">mowa w </w:t>
      </w:r>
      <w:r w:rsidR="00997295" w:rsidRPr="007D31FC">
        <w:rPr>
          <w:rFonts w:ascii="Century Gothic,Arial" w:eastAsia="Century Gothic,Arial" w:hAnsi="Century Gothic,Arial" w:cs="Century Gothic,Arial"/>
        </w:rPr>
        <w:t>A</w:t>
      </w:r>
      <w:r w:rsidRPr="007D31FC">
        <w:rPr>
          <w:rFonts w:ascii="Century Gothic,Arial" w:eastAsia="Century Gothic,Arial" w:hAnsi="Century Gothic,Arial" w:cs="Century Gothic,Arial"/>
        </w:rPr>
        <w:t>rt.</w:t>
      </w:r>
      <w:r w:rsidR="0000701C" w:rsidRPr="007D31FC">
        <w:rPr>
          <w:rFonts w:ascii="Century Gothic,Arial" w:eastAsia="Century Gothic,Arial" w:hAnsi="Century Gothic,Arial" w:cs="Century Gothic,Arial"/>
        </w:rPr>
        <w:t xml:space="preserve"> 8 ust. 4 pkt 5 Umowy – oświadczenia</w:t>
      </w:r>
      <w:r w:rsidR="0000701C" w:rsidRPr="005F09A4">
        <w:rPr>
          <w:rFonts w:ascii="Century Gothic,Arial" w:eastAsia="Century Gothic,Arial" w:hAnsi="Century Gothic,Arial" w:cs="Century Gothic,Arial"/>
        </w:rPr>
        <w:t xml:space="preserve"> Wykonawcy o potrąceniu z wynagrodzenia Podwykonawców w związku z wniesieniem zabezpieczenia wykonania umowy w pieniądzu (wraz z dowodem doręczenia i wskazaniem wymagalnych kwot podlegających potrąceniu) podpisanych przez osoby umocowane do reprezentacji</w:t>
      </w:r>
      <w:r w:rsidR="00136D74" w:rsidRPr="005F09A4">
        <w:rPr>
          <w:rFonts w:ascii="Century Gothic,Arial" w:eastAsia="Century Gothic,Arial" w:hAnsi="Century Gothic,Arial" w:cs="Century Gothic,Arial"/>
        </w:rPr>
        <w:t>;</w:t>
      </w:r>
    </w:p>
    <w:p w14:paraId="21C39F9C" w14:textId="63C6888C" w:rsidR="006A67C2" w:rsidRPr="005F09A4" w:rsidRDefault="006A67C2" w:rsidP="002645F1">
      <w:pPr>
        <w:numPr>
          <w:ilvl w:val="1"/>
          <w:numId w:val="62"/>
        </w:numPr>
        <w:tabs>
          <w:tab w:val="left" w:pos="284"/>
        </w:tabs>
        <w:spacing w:line="360" w:lineRule="auto"/>
        <w:ind w:left="113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na każde żądanie Zamawiającego - kopie rachunków lub faktur VAT wystawionych przez Podwykonawców i dalszych Podwykonawców za wykonane przez nich dostawy, usługi i roboty</w:t>
      </w:r>
      <w:r w:rsidR="00136D74" w:rsidRPr="005F09A4">
        <w:rPr>
          <w:rFonts w:ascii="Century Gothic,Arial" w:eastAsia="Century Gothic,Arial" w:hAnsi="Century Gothic,Arial" w:cs="Century Gothic,Arial"/>
        </w:rPr>
        <w:t>;</w:t>
      </w:r>
    </w:p>
    <w:p w14:paraId="11BB116D" w14:textId="4A21A89E" w:rsidR="00B7578D" w:rsidRPr="005F09A4" w:rsidRDefault="00B7578D" w:rsidP="002645F1">
      <w:pPr>
        <w:numPr>
          <w:ilvl w:val="0"/>
          <w:numId w:val="62"/>
        </w:numPr>
        <w:tabs>
          <w:tab w:val="left" w:pos="284"/>
        </w:tabs>
        <w:spacing w:line="360" w:lineRule="auto"/>
        <w:ind w:left="709"/>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Wskaźnik waloryzacji, o której </w:t>
      </w:r>
      <w:r w:rsidRPr="007D31FC">
        <w:rPr>
          <w:rFonts w:ascii="Century Gothic,Arial" w:eastAsia="Century Gothic,Arial" w:hAnsi="Century Gothic,Arial" w:cs="Century Gothic,Arial"/>
        </w:rPr>
        <w:t xml:space="preserve">mowa w </w:t>
      </w:r>
      <w:r w:rsidR="00997295" w:rsidRPr="007D31FC">
        <w:rPr>
          <w:rFonts w:ascii="Century Gothic,Arial" w:eastAsia="Century Gothic,Arial" w:hAnsi="Century Gothic,Arial" w:cs="Century Gothic,Arial"/>
        </w:rPr>
        <w:t>A</w:t>
      </w:r>
      <w:r w:rsidRPr="007D31FC">
        <w:rPr>
          <w:rFonts w:ascii="Century Gothic,Arial" w:eastAsia="Century Gothic,Arial" w:hAnsi="Century Gothic,Arial" w:cs="Century Gothic,Arial"/>
        </w:rPr>
        <w:t>rt. 24 ust. 21</w:t>
      </w:r>
      <w:r w:rsidR="00997295" w:rsidRPr="007D31FC">
        <w:rPr>
          <w:rFonts w:ascii="Century Gothic,Arial" w:eastAsia="Century Gothic,Arial" w:hAnsi="Century Gothic,Arial" w:cs="Century Gothic,Arial"/>
        </w:rPr>
        <w:t xml:space="preserve"> Umowy</w:t>
      </w:r>
      <w:r w:rsidRPr="005F09A4">
        <w:rPr>
          <w:rFonts w:ascii="Century Gothic,Arial" w:eastAsia="Century Gothic,Arial" w:hAnsi="Century Gothic,Arial" w:cs="Century Gothic,Arial"/>
        </w:rPr>
        <w:t xml:space="preserve"> oraz kwotę waloryzacji</w:t>
      </w:r>
      <w:r w:rsidR="00136D74" w:rsidRPr="005F09A4">
        <w:rPr>
          <w:rFonts w:ascii="Century Gothic,Arial" w:eastAsia="Century Gothic,Arial" w:hAnsi="Century Gothic,Arial" w:cs="Century Gothic,Arial"/>
        </w:rPr>
        <w:t>.</w:t>
      </w:r>
    </w:p>
    <w:p w14:paraId="7871B9C7" w14:textId="7026BDE5" w:rsidR="00FC3C7A" w:rsidRPr="007D31FC" w:rsidRDefault="00FC3C7A">
      <w:pPr>
        <w:numPr>
          <w:ilvl w:val="0"/>
          <w:numId w:val="22"/>
        </w:numPr>
        <w:tabs>
          <w:tab w:val="left" w:pos="284"/>
        </w:tabs>
        <w:spacing w:line="360" w:lineRule="auto"/>
        <w:ind w:left="284" w:hanging="28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Jednocześnie z wnioskiem o płatność Wykonawca złoży pisemne oświadczenie o tym, że </w:t>
      </w:r>
      <w:bookmarkStart w:id="552" w:name="_Hlk497210804"/>
      <w:r w:rsidRPr="005F09A4">
        <w:rPr>
          <w:rFonts w:ascii="Century Gothic,Arial" w:eastAsia="Century Gothic,Arial" w:hAnsi="Century Gothic,Arial" w:cs="Century Gothic,Arial"/>
        </w:rPr>
        <w:t>kwota, która jest wymieniona we wniosku o płatność wyczerpuje jego wszystkie roszczenia o zapłatę z tytułu odebranej części Inwestycji</w:t>
      </w:r>
      <w:bookmarkEnd w:id="552"/>
      <w:r w:rsidRPr="005F09A4">
        <w:rPr>
          <w:rFonts w:ascii="Century Gothic,Arial" w:eastAsia="Century Gothic,Arial" w:hAnsi="Century Gothic,Arial" w:cs="Century Gothic,Arial"/>
        </w:rPr>
        <w:t xml:space="preserve">, za wyjątkiem roszczeń, które wymieni we wniosku </w:t>
      </w:r>
      <w:bookmarkStart w:id="553" w:name="_Hlk482185170"/>
      <w:r w:rsidRPr="005F09A4">
        <w:rPr>
          <w:rFonts w:ascii="Century Gothic,Arial" w:eastAsia="Century Gothic,Arial" w:hAnsi="Century Gothic,Arial" w:cs="Century Gothic,Arial"/>
        </w:rPr>
        <w:t>lub które przy zachowaniu należytej staranności nie mogły zostać podniesione we wniosku</w:t>
      </w:r>
      <w:bookmarkEnd w:id="553"/>
      <w:r w:rsidRPr="005F09A4">
        <w:rPr>
          <w:rFonts w:ascii="Century Gothic,Arial" w:eastAsia="Century Gothic,Arial" w:hAnsi="Century Gothic,Arial" w:cs="Century Gothic,Arial"/>
        </w:rPr>
        <w:t>.</w:t>
      </w:r>
      <w:r w:rsidRPr="005F09A4">
        <w:rPr>
          <w:rFonts w:ascii="Century Gothic,Arial,Calibri" w:eastAsia="Century Gothic,Arial,Calibri" w:hAnsi="Century Gothic,Arial,Calibri" w:cs="Century Gothic,Arial,Calibri"/>
          <w:lang w:eastAsia="en-US"/>
        </w:rPr>
        <w:t xml:space="preserve"> </w:t>
      </w:r>
      <w:r w:rsidRPr="005F09A4">
        <w:rPr>
          <w:rFonts w:ascii="Century Gothic,Arial" w:eastAsia="Century Gothic,Arial" w:hAnsi="Century Gothic,Arial" w:cs="Century Gothic,Arial"/>
        </w:rPr>
        <w:t xml:space="preserve">Zamawiający nie będzie w żaden sposób odpowiedzialny wobec Wykonawcy za żadną sprawę lub rzecz, związaną z wykonaniem Umowy lub realizacją Inwestycji, jeśli nie zostanie ona w sposób terminowy i wyraźny uwzględniona we wniosku o płatność. Wzór oświadczenia stanowi </w:t>
      </w:r>
      <w:r w:rsidRPr="007D31FC">
        <w:rPr>
          <w:rFonts w:ascii="Century Gothic" w:eastAsia="Century Gothic" w:hAnsi="Century Gothic" w:cs="Century Gothic"/>
          <w:b/>
          <w:bCs/>
        </w:rPr>
        <w:t>Załącznik nr 22</w:t>
      </w:r>
      <w:r w:rsidRPr="007D31FC">
        <w:rPr>
          <w:rFonts w:ascii="Century Gothic,Arial" w:eastAsia="Century Gothic,Arial" w:hAnsi="Century Gothic,Arial" w:cs="Century Gothic,Arial"/>
        </w:rPr>
        <w:t xml:space="preserve"> </w:t>
      </w:r>
      <w:r w:rsidRPr="007D31FC">
        <w:rPr>
          <w:rFonts w:ascii="Century Gothic,Arial" w:eastAsia="Century Gothic,Arial" w:hAnsi="Century Gothic,Arial" w:cs="Century Gothic,Arial"/>
          <w:b/>
          <w:bCs/>
        </w:rPr>
        <w:t>do Umowy</w:t>
      </w:r>
      <w:r w:rsidRPr="007D31FC">
        <w:rPr>
          <w:rFonts w:ascii="Century Gothic,Arial" w:eastAsia="Century Gothic,Arial" w:hAnsi="Century Gothic,Arial" w:cs="Century Gothic,Arial"/>
        </w:rPr>
        <w:t>.</w:t>
      </w:r>
    </w:p>
    <w:p w14:paraId="3DF0F1C4" w14:textId="5F67BCCC" w:rsidR="00FC3C7A" w:rsidRPr="005F09A4" w:rsidRDefault="00FC3C7A">
      <w:pPr>
        <w:numPr>
          <w:ilvl w:val="0"/>
          <w:numId w:val="22"/>
        </w:numPr>
        <w:tabs>
          <w:tab w:val="left" w:pos="284"/>
        </w:tabs>
        <w:spacing w:line="360" w:lineRule="auto"/>
        <w:ind w:left="284" w:hanging="28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Płatność za częściowe wykonanie Kamienia Milowego jest dopuszczalna, o ile wynika to z Umowy i </w:t>
      </w:r>
      <w:r w:rsidR="003866BD">
        <w:rPr>
          <w:rFonts w:ascii="Century Gothic,Arial" w:eastAsia="Century Gothic,Arial" w:hAnsi="Century Gothic,Arial" w:cs="Century Gothic,Arial"/>
        </w:rPr>
        <w:t>Planu</w:t>
      </w:r>
      <w:r w:rsidRPr="005F09A4">
        <w:rPr>
          <w:rFonts w:ascii="Century Gothic,Arial" w:eastAsia="Century Gothic,Arial" w:hAnsi="Century Gothic,Arial" w:cs="Century Gothic,Arial"/>
        </w:rPr>
        <w:t xml:space="preserve"> Płatności. </w:t>
      </w:r>
      <w:r w:rsidR="00C07020" w:rsidRPr="005F09A4">
        <w:rPr>
          <w:rFonts w:ascii="Century Gothic,Arial" w:eastAsia="Century Gothic,Arial" w:hAnsi="Century Gothic,Arial" w:cs="Century Gothic,Arial"/>
        </w:rPr>
        <w:t xml:space="preserve">Płatności </w:t>
      </w:r>
      <w:r w:rsidR="00A40FE2" w:rsidRPr="005F09A4">
        <w:rPr>
          <w:rFonts w:ascii="Century Gothic,Arial" w:eastAsia="Century Gothic,Arial" w:hAnsi="Century Gothic,Arial" w:cs="Century Gothic,Arial"/>
        </w:rPr>
        <w:t>wynikające z danego wniosku o płatność zostaną</w:t>
      </w:r>
      <w:r w:rsidR="00342D41" w:rsidRPr="005F09A4">
        <w:rPr>
          <w:rFonts w:ascii="Century Gothic,Arial" w:eastAsia="Century Gothic,Arial" w:hAnsi="Century Gothic,Arial" w:cs="Century Gothic,Arial"/>
        </w:rPr>
        <w:t xml:space="preserve"> </w:t>
      </w:r>
      <w:r w:rsidR="00A40FE2" w:rsidRPr="005F09A4">
        <w:rPr>
          <w:rFonts w:ascii="Century Gothic,Arial" w:eastAsia="Century Gothic,Arial" w:hAnsi="Century Gothic,Arial" w:cs="Century Gothic,Arial"/>
        </w:rPr>
        <w:t>pomniejszone</w:t>
      </w:r>
      <w:r w:rsidR="00342D41" w:rsidRPr="005F09A4">
        <w:rPr>
          <w:rFonts w:ascii="Century Gothic,Arial" w:eastAsia="Century Gothic,Arial" w:hAnsi="Century Gothic,Arial" w:cs="Century Gothic,Arial"/>
        </w:rPr>
        <w:t xml:space="preserve"> o </w:t>
      </w:r>
      <w:r w:rsidR="00A40FE2" w:rsidRPr="005F09A4">
        <w:rPr>
          <w:rFonts w:ascii="Century Gothic,Arial" w:eastAsia="Century Gothic,Arial" w:hAnsi="Century Gothic,Arial" w:cs="Century Gothic,Arial"/>
        </w:rPr>
        <w:t xml:space="preserve">kwoty wskazane w tym wniosku zgodnie z </w:t>
      </w:r>
      <w:r w:rsidR="00A40FE2" w:rsidRPr="007D31FC">
        <w:rPr>
          <w:rFonts w:ascii="Century Gothic" w:eastAsia="Century Gothic" w:hAnsi="Century Gothic" w:cs="Century Gothic"/>
        </w:rPr>
        <w:t>postanowieniami</w:t>
      </w:r>
      <w:r w:rsidR="00C455BD" w:rsidRPr="007D31FC">
        <w:rPr>
          <w:rFonts w:ascii="Century Gothic" w:eastAsia="Century Gothic" w:hAnsi="Century Gothic" w:cs="Century Gothic"/>
        </w:rPr>
        <w:t xml:space="preserve"> </w:t>
      </w:r>
      <w:r w:rsidR="004E3FAB" w:rsidRPr="007D31FC">
        <w:rPr>
          <w:rFonts w:ascii="Century Gothic" w:eastAsia="Century Gothic" w:hAnsi="Century Gothic" w:cs="Century Gothic"/>
        </w:rPr>
        <w:t>A</w:t>
      </w:r>
      <w:r w:rsidR="00C455BD" w:rsidRPr="007D31FC">
        <w:rPr>
          <w:rFonts w:ascii="Century Gothic" w:eastAsia="Century Gothic" w:hAnsi="Century Gothic" w:cs="Century Gothic"/>
        </w:rPr>
        <w:t>rt. 14 ust. 2 pkt 5)</w:t>
      </w:r>
      <w:r w:rsidR="00C455BD" w:rsidRPr="005F09A4">
        <w:rPr>
          <w:rFonts w:ascii="Century Gothic" w:eastAsia="Century Gothic" w:hAnsi="Century Gothic" w:cs="Century Gothic"/>
        </w:rPr>
        <w:t xml:space="preserve"> Umowy, przy czym pomniejszenie będzie następować po osiągnięciu </w:t>
      </w:r>
      <w:r w:rsidR="004356D7" w:rsidRPr="005F09A4">
        <w:rPr>
          <w:rFonts w:ascii="Century Gothic" w:eastAsia="Century Gothic" w:hAnsi="Century Gothic" w:cs="Century Gothic"/>
        </w:rPr>
        <w:t>wartości</w:t>
      </w:r>
      <w:r w:rsidR="00C455BD" w:rsidRPr="005F09A4">
        <w:rPr>
          <w:rFonts w:ascii="Century Gothic" w:eastAsia="Century Gothic" w:hAnsi="Century Gothic" w:cs="Century Gothic"/>
        </w:rPr>
        <w:t xml:space="preserve"> kar umownych, o których </w:t>
      </w:r>
      <w:r w:rsidR="00C455BD" w:rsidRPr="007D31FC">
        <w:rPr>
          <w:rFonts w:ascii="Century Gothic" w:eastAsia="Century Gothic" w:hAnsi="Century Gothic" w:cs="Century Gothic"/>
        </w:rPr>
        <w:t xml:space="preserve">mowa w </w:t>
      </w:r>
      <w:r w:rsidR="004E3FAB" w:rsidRPr="007D31FC">
        <w:rPr>
          <w:rFonts w:ascii="Century Gothic" w:eastAsia="Century Gothic" w:hAnsi="Century Gothic" w:cs="Century Gothic"/>
        </w:rPr>
        <w:t>A</w:t>
      </w:r>
      <w:r w:rsidR="004356D7" w:rsidRPr="007D31FC">
        <w:rPr>
          <w:rFonts w:ascii="Century Gothic" w:eastAsia="Century Gothic" w:hAnsi="Century Gothic" w:cs="Century Gothic"/>
        </w:rPr>
        <w:t>rt. 23 ust. 3</w:t>
      </w:r>
      <w:r w:rsidR="000E3FF2" w:rsidRPr="007D31FC">
        <w:rPr>
          <w:rFonts w:ascii="Century Gothic" w:eastAsia="Century Gothic" w:hAnsi="Century Gothic" w:cs="Century Gothic"/>
        </w:rPr>
        <w:t>)</w:t>
      </w:r>
      <w:r w:rsidR="004356D7" w:rsidRPr="007D31FC">
        <w:rPr>
          <w:rFonts w:ascii="Century Gothic" w:eastAsia="Century Gothic" w:hAnsi="Century Gothic" w:cs="Century Gothic"/>
        </w:rPr>
        <w:t xml:space="preserve"> zdanie pierwsze</w:t>
      </w:r>
      <w:r w:rsidR="004356D7" w:rsidRPr="00D02286">
        <w:rPr>
          <w:rFonts w:ascii="Century Gothic" w:eastAsia="Century Gothic" w:hAnsi="Century Gothic" w:cs="Century Gothic"/>
        </w:rPr>
        <w:t xml:space="preserve"> Umowy, kwoty 100.000,00 PLN oraz</w:t>
      </w:r>
      <w:r w:rsidR="004356D7" w:rsidRPr="005F09A4">
        <w:rPr>
          <w:rFonts w:ascii="Century Gothic" w:eastAsia="Century Gothic" w:hAnsi="Century Gothic" w:cs="Century Gothic"/>
        </w:rPr>
        <w:t xml:space="preserve"> kolejnych jej wielokrotności (z uwzględnieniem kwot, o które dokonano już pomniejszenia Wynagrodzenia z tego tytułu).</w:t>
      </w:r>
    </w:p>
    <w:p w14:paraId="5F77CA63" w14:textId="359BD148" w:rsidR="00FC3C7A" w:rsidRPr="005F09A4" w:rsidRDefault="00FC3C7A">
      <w:pPr>
        <w:numPr>
          <w:ilvl w:val="0"/>
          <w:numId w:val="22"/>
        </w:numPr>
        <w:tabs>
          <w:tab w:val="left" w:pos="284"/>
        </w:tabs>
        <w:spacing w:line="360" w:lineRule="auto"/>
        <w:ind w:left="284" w:hanging="284"/>
        <w:jc w:val="both"/>
        <w:rPr>
          <w:rFonts w:ascii="Century Gothic,Arial" w:eastAsia="Century Gothic,Arial" w:hAnsi="Century Gothic,Arial" w:cs="Century Gothic,Arial"/>
        </w:rPr>
      </w:pPr>
      <w:r w:rsidRPr="005F09A4">
        <w:rPr>
          <w:rFonts w:ascii="Century Gothic" w:eastAsia="Century Gothic" w:hAnsi="Century Gothic" w:cs="Century Gothic"/>
        </w:rPr>
        <w:t xml:space="preserve">Każdy </w:t>
      </w:r>
      <w:r w:rsidR="00A805B3" w:rsidRPr="005F09A4">
        <w:rPr>
          <w:rFonts w:ascii="Century Gothic" w:eastAsia="Century Gothic" w:hAnsi="Century Gothic" w:cs="Century Gothic"/>
        </w:rPr>
        <w:t>w</w:t>
      </w:r>
      <w:r w:rsidRPr="005F09A4">
        <w:rPr>
          <w:rFonts w:ascii="Century Gothic" w:eastAsia="Century Gothic" w:hAnsi="Century Gothic" w:cs="Century Gothic"/>
        </w:rPr>
        <w:t xml:space="preserve">niosek o płatność będzie podlegał kontroli </w:t>
      </w:r>
      <w:r w:rsidR="009A3B3A" w:rsidRPr="005F09A4">
        <w:rPr>
          <w:rFonts w:ascii="Century Gothic" w:eastAsia="Century Gothic" w:hAnsi="Century Gothic" w:cs="Century Gothic"/>
        </w:rPr>
        <w:t xml:space="preserve">Wykonawcy Nadzoru Inwestorskiego i </w:t>
      </w:r>
      <w:r w:rsidRPr="005F09A4">
        <w:rPr>
          <w:rFonts w:ascii="Century Gothic" w:eastAsia="Century Gothic" w:hAnsi="Century Gothic" w:cs="Century Gothic"/>
        </w:rPr>
        <w:t xml:space="preserve">Zamawiającego. Po przeprowadzeniu kontroli </w:t>
      </w:r>
      <w:r w:rsidR="008867A9" w:rsidRPr="005F09A4">
        <w:rPr>
          <w:rFonts w:ascii="Century Gothic" w:eastAsia="Century Gothic" w:hAnsi="Century Gothic" w:cs="Century Gothic"/>
        </w:rPr>
        <w:t>w</w:t>
      </w:r>
      <w:r w:rsidRPr="005F09A4">
        <w:rPr>
          <w:rFonts w:ascii="Century Gothic" w:eastAsia="Century Gothic" w:hAnsi="Century Gothic" w:cs="Century Gothic"/>
        </w:rPr>
        <w:t xml:space="preserve">niosku o płatność, która powinna być przeprowadzona w terminie nie dłuższym niż </w:t>
      </w:r>
      <w:r w:rsidR="00E12963" w:rsidRPr="005F09A4">
        <w:rPr>
          <w:rFonts w:ascii="Century Gothic" w:eastAsia="Century Gothic" w:hAnsi="Century Gothic" w:cs="Century Gothic"/>
          <w:b/>
          <w:bCs/>
        </w:rPr>
        <w:t>7</w:t>
      </w:r>
      <w:r w:rsidR="0000701C" w:rsidRPr="005F09A4">
        <w:rPr>
          <w:rFonts w:ascii="Century Gothic" w:eastAsia="Century Gothic" w:hAnsi="Century Gothic" w:cs="Century Gothic"/>
          <w:b/>
          <w:bCs/>
        </w:rPr>
        <w:t xml:space="preserve"> </w:t>
      </w:r>
      <w:r w:rsidRPr="005F09A4">
        <w:rPr>
          <w:rFonts w:ascii="Century Gothic" w:eastAsia="Century Gothic" w:hAnsi="Century Gothic" w:cs="Century Gothic"/>
          <w:b/>
          <w:bCs/>
        </w:rPr>
        <w:t>dni</w:t>
      </w:r>
      <w:r w:rsidRPr="005F09A4">
        <w:rPr>
          <w:rFonts w:ascii="Century Gothic" w:eastAsia="Century Gothic" w:hAnsi="Century Gothic" w:cs="Century Gothic"/>
        </w:rPr>
        <w:t xml:space="preserve"> roboczych, Zamawiający w zależności od wyników tej kontroli, w terminie kolejnych </w:t>
      </w:r>
      <w:r w:rsidRPr="005F09A4">
        <w:rPr>
          <w:rFonts w:ascii="Century Gothic" w:eastAsia="Century Gothic" w:hAnsi="Century Gothic" w:cs="Century Gothic"/>
          <w:b/>
          <w:bCs/>
        </w:rPr>
        <w:t>3 dni</w:t>
      </w:r>
      <w:r w:rsidRPr="005F09A4">
        <w:rPr>
          <w:rFonts w:ascii="Century Gothic" w:eastAsia="Century Gothic" w:hAnsi="Century Gothic" w:cs="Century Gothic"/>
        </w:rPr>
        <w:t xml:space="preserve"> roboczych wniosek o płatność: zaakceptuje, odrzuci lub zwróci do uzupełnienia wraz z podaniem przyczyn odrzucenia lub zwrócenia do uzupełnienia. Odrzucenia lub zwrócenia do uzupełnienia może dokonać również Wykonawca Nadzoru Inwestorskiego. W przypadku odrzucenia lub zwrócenia wniosku o płatność do uzupełnienia, Wykonawca jest zobowiązany niezwłocznie, nie później niż w terminie </w:t>
      </w:r>
      <w:r w:rsidR="00E12963" w:rsidRPr="005F09A4">
        <w:rPr>
          <w:rFonts w:ascii="Century Gothic" w:eastAsia="Century Gothic" w:hAnsi="Century Gothic" w:cs="Century Gothic"/>
          <w:b/>
          <w:bCs/>
        </w:rPr>
        <w:t>4</w:t>
      </w:r>
      <w:r w:rsidR="0000701C" w:rsidRPr="005F09A4">
        <w:rPr>
          <w:rFonts w:ascii="Century Gothic" w:eastAsia="Century Gothic" w:hAnsi="Century Gothic" w:cs="Century Gothic"/>
          <w:b/>
          <w:bCs/>
        </w:rPr>
        <w:t xml:space="preserve"> </w:t>
      </w:r>
      <w:r w:rsidRPr="005F09A4">
        <w:rPr>
          <w:rFonts w:ascii="Century Gothic" w:eastAsia="Century Gothic" w:hAnsi="Century Gothic" w:cs="Century Gothic"/>
          <w:b/>
          <w:bCs/>
        </w:rPr>
        <w:t>dni</w:t>
      </w:r>
      <w:r w:rsidRPr="005F09A4">
        <w:rPr>
          <w:rFonts w:ascii="Century Gothic" w:eastAsia="Century Gothic" w:hAnsi="Century Gothic" w:cs="Century Gothic"/>
        </w:rPr>
        <w:t xml:space="preserve"> roboczych od dnia odrzucenia lub zwrócenia wniosku o płatność do uzupełnienia, sporządzić nowy wniosek o płatność, uwzględniający uwagi Wykonawcy Nadzoru Inwestorskiego i </w:t>
      </w:r>
      <w:r w:rsidRPr="005F09A4">
        <w:rPr>
          <w:rFonts w:ascii="Century Gothic" w:eastAsia="Century Gothic" w:hAnsi="Century Gothic" w:cs="Century Gothic"/>
        </w:rPr>
        <w:lastRenderedPageBreak/>
        <w:t>Zamawiającego. Uzupełniony wniosek o płatność nie może obejmować dodatkowego zakresu Robót, które nie były objęte pierwotnym wnioskiem o płatność. Wykonawca Nadzoru Inwestorskiego i Zamawiający dokonuje kontroli wniosku o płatność z zachowaniem terminów</w:t>
      </w:r>
      <w:r w:rsidR="00C07020" w:rsidRPr="005F09A4">
        <w:rPr>
          <w:rFonts w:ascii="Century Gothic" w:eastAsia="Century Gothic" w:hAnsi="Century Gothic" w:cs="Century Gothic"/>
        </w:rPr>
        <w:t>,</w:t>
      </w:r>
      <w:r w:rsidRPr="005F09A4">
        <w:rPr>
          <w:rFonts w:ascii="Century Gothic" w:eastAsia="Century Gothic" w:hAnsi="Century Gothic" w:cs="Century Gothic"/>
        </w:rPr>
        <w:t xml:space="preserve"> o których mowa w zdaniu drugim niniejszego ustępu.</w:t>
      </w:r>
    </w:p>
    <w:p w14:paraId="119C1E2C" w14:textId="29649F62" w:rsidR="00FC3C7A" w:rsidRPr="005F09A4" w:rsidRDefault="00742D79">
      <w:pPr>
        <w:numPr>
          <w:ilvl w:val="0"/>
          <w:numId w:val="22"/>
        </w:numPr>
        <w:tabs>
          <w:tab w:val="left" w:pos="284"/>
        </w:tabs>
        <w:spacing w:line="360" w:lineRule="auto"/>
        <w:ind w:left="284" w:hanging="284"/>
        <w:jc w:val="both"/>
        <w:rPr>
          <w:rFonts w:ascii="Century Gothic,Arial" w:eastAsia="Century Gothic,Arial" w:hAnsi="Century Gothic,Arial" w:cs="Century Gothic,Arial"/>
        </w:rPr>
      </w:pPr>
      <w:r w:rsidRPr="005F09A4">
        <w:rPr>
          <w:rFonts w:ascii="Century Gothic" w:eastAsia="Century Gothic" w:hAnsi="Century Gothic" w:cs="Century Gothic"/>
        </w:rPr>
        <w:t xml:space="preserve">Dokonując kontroli wniosku o płatność, Zamawiający będzie uprawniony do korekty lub zmiany każdego wcześniej niepoprawnie zatwierdzonego lub sporządzonego wniosku o płatność. </w:t>
      </w:r>
      <w:r w:rsidR="00FC3C7A" w:rsidRPr="005F09A4">
        <w:rPr>
          <w:rFonts w:ascii="Century Gothic" w:eastAsia="Century Gothic" w:hAnsi="Century Gothic" w:cs="Century Gothic"/>
        </w:rPr>
        <w:t xml:space="preserve">W przypadku zaakceptowania Wniosku o płatność przez Zamawiającego, Wykonawca będzie uprawniony do uwzględnienia kwoty wskazanej w zaakceptowanym Wniosku o płatność </w:t>
      </w:r>
      <w:r w:rsidR="009A5D59" w:rsidRPr="005F09A4">
        <w:rPr>
          <w:rFonts w:ascii="Century Gothic" w:eastAsia="Century Gothic" w:hAnsi="Century Gothic" w:cs="Century Gothic"/>
        </w:rPr>
        <w:t>na</w:t>
      </w:r>
      <w:r w:rsidR="00FC3C7A" w:rsidRPr="005F09A4">
        <w:rPr>
          <w:rFonts w:ascii="Century Gothic" w:eastAsia="Century Gothic" w:hAnsi="Century Gothic" w:cs="Century Gothic"/>
        </w:rPr>
        <w:t xml:space="preserve"> fakturze.</w:t>
      </w:r>
    </w:p>
    <w:p w14:paraId="1ACAA076" w14:textId="35B88AB4" w:rsidR="00712932" w:rsidRPr="002C0C4B" w:rsidRDefault="00712932">
      <w:pPr>
        <w:numPr>
          <w:ilvl w:val="0"/>
          <w:numId w:val="22"/>
        </w:numPr>
        <w:tabs>
          <w:tab w:val="left" w:pos="284"/>
        </w:tabs>
        <w:spacing w:line="360" w:lineRule="auto"/>
        <w:ind w:left="284" w:hanging="28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Faktur</w:t>
      </w:r>
      <w:r>
        <w:rPr>
          <w:rFonts w:ascii="Century Gothic,Arial" w:eastAsia="Century Gothic,Arial" w:hAnsi="Century Gothic,Arial" w:cs="Century Gothic,Arial"/>
        </w:rPr>
        <w:t>ę</w:t>
      </w:r>
      <w:r w:rsidRPr="005F09A4">
        <w:rPr>
          <w:rFonts w:ascii="Century Gothic,Arial" w:eastAsia="Century Gothic,Arial" w:hAnsi="Century Gothic,Arial" w:cs="Century Gothic,Arial"/>
        </w:rPr>
        <w:t xml:space="preserve"> </w:t>
      </w:r>
      <w:r w:rsidR="00FC3C7A" w:rsidRPr="005F09A4">
        <w:rPr>
          <w:rFonts w:ascii="Century Gothic,Arial" w:eastAsia="Century Gothic,Arial" w:hAnsi="Century Gothic,Arial" w:cs="Century Gothic,Arial"/>
        </w:rPr>
        <w:t xml:space="preserve">należy wystawić na: Operator Gazociągów Przesyłowych GAZ-SYSTEM S.A. ul. Mszczonowska 4, 02-337 Warszawa. </w:t>
      </w:r>
      <w:r w:rsidR="00152A28" w:rsidRPr="005F09A4">
        <w:rPr>
          <w:rFonts w:ascii="Century Gothic" w:eastAsia="Century Gothic" w:hAnsi="Century Gothic" w:cs="Century Gothic"/>
        </w:rPr>
        <w:t>W opisie faktury należy wskazać numer</w:t>
      </w:r>
      <w:r w:rsidR="00FC7DEB" w:rsidRPr="005F09A4">
        <w:rPr>
          <w:rFonts w:ascii="Century Gothic" w:eastAsia="Century Gothic" w:hAnsi="Century Gothic" w:cs="Century Gothic"/>
        </w:rPr>
        <w:t xml:space="preserve"> niniejszej umowy</w:t>
      </w:r>
      <w:r w:rsidR="007561AD" w:rsidRPr="005F09A4">
        <w:rPr>
          <w:rFonts w:ascii="Century Gothic" w:eastAsia="Century Gothic" w:hAnsi="Century Gothic" w:cs="Century Gothic"/>
        </w:rPr>
        <w:t xml:space="preserve"> i numer zamówienia podany przez Zamawiającego</w:t>
      </w:r>
      <w:r w:rsidR="00FC7DEB" w:rsidRPr="005F09A4">
        <w:rPr>
          <w:rFonts w:ascii="Century Gothic" w:eastAsia="Century Gothic" w:hAnsi="Century Gothic" w:cs="Century Gothic"/>
        </w:rPr>
        <w:t>.</w:t>
      </w:r>
      <w:r w:rsidR="00FC3C7A" w:rsidRPr="005F09A4">
        <w:rPr>
          <w:rFonts w:ascii="Century Gothic" w:eastAsia="Century Gothic" w:hAnsi="Century Gothic" w:cs="Century Gothic"/>
        </w:rPr>
        <w:t xml:space="preserve"> </w:t>
      </w:r>
    </w:p>
    <w:p w14:paraId="1AE52036" w14:textId="0840E2D1" w:rsidR="00712932" w:rsidRPr="002C0C4B" w:rsidRDefault="00712932" w:rsidP="002C0C4B">
      <w:pPr>
        <w:numPr>
          <w:ilvl w:val="0"/>
          <w:numId w:val="22"/>
        </w:numPr>
        <w:tabs>
          <w:tab w:val="left" w:pos="284"/>
        </w:tabs>
        <w:spacing w:line="360" w:lineRule="auto"/>
        <w:ind w:left="284" w:hanging="284"/>
        <w:jc w:val="both"/>
        <w:rPr>
          <w:rFonts w:ascii="Century Gothic,Arial" w:eastAsia="Century Gothic,Arial" w:hAnsi="Century Gothic,Arial" w:cs="Century Gothic,Arial"/>
        </w:rPr>
      </w:pPr>
      <w:r w:rsidRPr="002C0C4B">
        <w:rPr>
          <w:rFonts w:ascii="Century Gothic,Arial" w:eastAsia="Century Gothic,Arial" w:hAnsi="Century Gothic,Arial" w:cs="Century Gothic,Arial"/>
        </w:rPr>
        <w:t xml:space="preserve">Adres doręczenia faktury (w formie tradycyjnej, papierowej): Operator Gazociągów Przesyłowych GAZ–SYSTEM S.A., ul. Mszczonowska 4, 02-337 Warszawa. Alternatywnie, fakturę można przekazać w formie elektronicznej wskazanej </w:t>
      </w:r>
      <w:r w:rsidRPr="00B1522C">
        <w:rPr>
          <w:rFonts w:ascii="Century Gothic,Arial" w:eastAsia="Century Gothic,Arial" w:hAnsi="Century Gothic,Arial" w:cs="Century Gothic,Arial"/>
        </w:rPr>
        <w:t>w ust. 9 lub 12 poniżej</w:t>
      </w:r>
      <w:r w:rsidRPr="002C0C4B">
        <w:rPr>
          <w:rFonts w:ascii="Century Gothic,Arial" w:eastAsia="Century Gothic,Arial" w:hAnsi="Century Gothic,Arial" w:cs="Century Gothic,Arial"/>
        </w:rPr>
        <w:t>.</w:t>
      </w:r>
    </w:p>
    <w:p w14:paraId="2E51C8E0" w14:textId="77777777" w:rsidR="00712932" w:rsidRPr="002C0C4B" w:rsidRDefault="00712932" w:rsidP="002C0C4B">
      <w:pPr>
        <w:numPr>
          <w:ilvl w:val="0"/>
          <w:numId w:val="22"/>
        </w:numPr>
        <w:tabs>
          <w:tab w:val="left" w:pos="284"/>
        </w:tabs>
        <w:spacing w:line="360" w:lineRule="auto"/>
        <w:ind w:left="284" w:hanging="284"/>
        <w:jc w:val="both"/>
        <w:rPr>
          <w:rFonts w:ascii="Century Gothic,Arial" w:eastAsia="Century Gothic,Arial" w:hAnsi="Century Gothic,Arial" w:cs="Century Gothic,Arial"/>
        </w:rPr>
      </w:pPr>
      <w:r w:rsidRPr="002C0C4B">
        <w:rPr>
          <w:rFonts w:ascii="Century Gothic,Arial" w:eastAsia="Century Gothic,Arial" w:hAnsi="Century Gothic,Arial" w:cs="Century Gothic,Arial"/>
        </w:rPr>
        <w:t>Zamawiający wyraża zgodę na otrzymywanie faktur wynikających z niniejszej umowy w formie elektronicznej wystawionych i przesłanych zgodnie z wymogami stawianymi przez ustawę z 11 marca 2004 r. o podatku od towarów i usług oraz przy spełnieniu następujących warunków:</w:t>
      </w:r>
    </w:p>
    <w:p w14:paraId="12940249" w14:textId="086A05FC" w:rsidR="00712932" w:rsidRPr="002C0C4B" w:rsidRDefault="00712932" w:rsidP="002645F1">
      <w:pPr>
        <w:pStyle w:val="Akapitzlist"/>
        <w:numPr>
          <w:ilvl w:val="0"/>
          <w:numId w:val="143"/>
        </w:numPr>
        <w:spacing w:line="360" w:lineRule="auto"/>
        <w:contextualSpacing/>
        <w:jc w:val="both"/>
        <w:rPr>
          <w:rFonts w:ascii="Century Gothic" w:hAnsi="Century Gothic"/>
        </w:rPr>
      </w:pPr>
      <w:r w:rsidRPr="002C0C4B">
        <w:rPr>
          <w:rFonts w:ascii="Century Gothic" w:hAnsi="Century Gothic"/>
        </w:rPr>
        <w:t>faktura przesyłana jest w formie załącznika drogą mailową,</w:t>
      </w:r>
    </w:p>
    <w:p w14:paraId="532853E1" w14:textId="77777777" w:rsidR="00712932" w:rsidRPr="002C0C4B" w:rsidRDefault="00712932" w:rsidP="002645F1">
      <w:pPr>
        <w:pStyle w:val="Akapitzlist"/>
        <w:numPr>
          <w:ilvl w:val="0"/>
          <w:numId w:val="143"/>
        </w:numPr>
        <w:spacing w:line="360" w:lineRule="auto"/>
        <w:contextualSpacing/>
        <w:jc w:val="both"/>
        <w:rPr>
          <w:rFonts w:ascii="Century Gothic" w:hAnsi="Century Gothic"/>
        </w:rPr>
      </w:pPr>
      <w:r w:rsidRPr="002C0C4B">
        <w:rPr>
          <w:rFonts w:ascii="Century Gothic" w:hAnsi="Century Gothic"/>
        </w:rPr>
        <w:t>załącznik (będący fakturą) jest plikiem w formacie PDF (wiadomości z plikami w innym formacie zostają odrzucone),</w:t>
      </w:r>
    </w:p>
    <w:p w14:paraId="630AC5D9" w14:textId="4A257296" w:rsidR="00712932" w:rsidRPr="002C0C4B" w:rsidRDefault="00712932" w:rsidP="002645F1">
      <w:pPr>
        <w:pStyle w:val="Akapitzlist"/>
        <w:widowControl w:val="0"/>
        <w:numPr>
          <w:ilvl w:val="0"/>
          <w:numId w:val="143"/>
        </w:numPr>
        <w:shd w:val="clear" w:color="auto" w:fill="FFFFFF"/>
        <w:autoSpaceDE w:val="0"/>
        <w:autoSpaceDN w:val="0"/>
        <w:adjustRightInd w:val="0"/>
        <w:spacing w:line="360" w:lineRule="auto"/>
        <w:contextualSpacing/>
        <w:jc w:val="both"/>
        <w:rPr>
          <w:rFonts w:ascii="Century Gothic" w:hAnsi="Century Gothic"/>
        </w:rPr>
      </w:pPr>
      <w:r w:rsidRPr="002C0C4B">
        <w:rPr>
          <w:rFonts w:ascii="Century Gothic" w:hAnsi="Century Gothic"/>
        </w:rPr>
        <w:t>adresem Zamawiającego dedykowanym do otrzymywania faktur elektronicznych jest wyłącznie:</w:t>
      </w:r>
      <w:r>
        <w:rPr>
          <w:rFonts w:ascii="Century Gothic" w:hAnsi="Century Gothic"/>
        </w:rPr>
        <w:t xml:space="preserve"> </w:t>
      </w:r>
      <w:hyperlink r:id="rId17" w:history="1">
        <w:r w:rsidRPr="002C0C4B">
          <w:rPr>
            <w:rStyle w:val="Hipercze"/>
            <w:rFonts w:ascii="Century Gothic" w:hAnsi="Century Gothic"/>
          </w:rPr>
          <w:t>faktury.gazsystem.cen@gaz-system.pl</w:t>
        </w:r>
      </w:hyperlink>
      <w:r w:rsidRPr="002C0C4B">
        <w:rPr>
          <w:rFonts w:ascii="Century Gothic" w:hAnsi="Century Gothic"/>
        </w:rPr>
        <w:t>,</w:t>
      </w:r>
    </w:p>
    <w:p w14:paraId="2F54FE35" w14:textId="77777777" w:rsidR="00712932" w:rsidRPr="002C0C4B" w:rsidRDefault="00712932" w:rsidP="002645F1">
      <w:pPr>
        <w:pStyle w:val="Akapitzlist"/>
        <w:numPr>
          <w:ilvl w:val="0"/>
          <w:numId w:val="143"/>
        </w:numPr>
        <w:spacing w:line="360" w:lineRule="auto"/>
        <w:contextualSpacing/>
        <w:jc w:val="both"/>
        <w:rPr>
          <w:rFonts w:ascii="Century Gothic" w:hAnsi="Century Gothic"/>
        </w:rPr>
      </w:pPr>
      <w:r w:rsidRPr="002C0C4B">
        <w:rPr>
          <w:rFonts w:ascii="Century Gothic" w:hAnsi="Century Gothic"/>
        </w:rPr>
        <w:t>adresem Wykonawcy dedykowanym do wysyłania faktur elektronicznych jest wyłącznie</w:t>
      </w:r>
      <w:r w:rsidRPr="005E4CED">
        <w:rPr>
          <w:rFonts w:ascii="Century Gothic" w:hAnsi="Century Gothic"/>
        </w:rPr>
        <w:t>:………………………….</w:t>
      </w:r>
      <w:r w:rsidRPr="002C0C4B">
        <w:rPr>
          <w:rFonts w:ascii="Century Gothic" w:hAnsi="Century Gothic"/>
        </w:rPr>
        <w:t xml:space="preserve"> Wiadomości zawierające faktury elektroniczne przesłane na adres Zamawiającego z innych adresów zostają odrzucone,</w:t>
      </w:r>
    </w:p>
    <w:p w14:paraId="6AA91211" w14:textId="77777777" w:rsidR="00712932" w:rsidRPr="002C0C4B" w:rsidRDefault="00712932" w:rsidP="002645F1">
      <w:pPr>
        <w:pStyle w:val="Akapitzlist"/>
        <w:numPr>
          <w:ilvl w:val="0"/>
          <w:numId w:val="143"/>
        </w:numPr>
        <w:spacing w:line="360" w:lineRule="auto"/>
        <w:contextualSpacing/>
        <w:jc w:val="both"/>
        <w:rPr>
          <w:rFonts w:ascii="Century Gothic" w:hAnsi="Century Gothic"/>
        </w:rPr>
      </w:pPr>
      <w:r w:rsidRPr="002C0C4B">
        <w:rPr>
          <w:rFonts w:ascii="Century Gothic" w:hAnsi="Century Gothic"/>
        </w:rPr>
        <w:t>domena nadawcy musi charakteryzować się pozytywną reputacją. Reputacja negatywna domeny powoduje zablokowanie przesyłek.</w:t>
      </w:r>
    </w:p>
    <w:p w14:paraId="7326F5B5" w14:textId="51991E42" w:rsidR="00712932" w:rsidRPr="002C0C4B" w:rsidRDefault="00712932" w:rsidP="002C0C4B">
      <w:pPr>
        <w:numPr>
          <w:ilvl w:val="0"/>
          <w:numId w:val="22"/>
        </w:numPr>
        <w:tabs>
          <w:tab w:val="left" w:pos="284"/>
        </w:tabs>
        <w:spacing w:line="360" w:lineRule="auto"/>
        <w:ind w:left="284" w:hanging="284"/>
        <w:jc w:val="both"/>
        <w:rPr>
          <w:rFonts w:ascii="Century Gothic" w:eastAsia="Century Gothic" w:hAnsi="Century Gothic" w:cs="Century Gothic"/>
        </w:rPr>
      </w:pPr>
      <w:r w:rsidRPr="002C0C4B">
        <w:rPr>
          <w:rFonts w:ascii="Century Gothic" w:eastAsia="Century Gothic" w:hAnsi="Century Gothic" w:cs="Century Gothic"/>
        </w:rPr>
        <w:t xml:space="preserve">Jedynie przesyłki spełniające powyższe kryteria uznawane są za skutecznie doręczone. Zmiana adresu wskazanego w ust. </w:t>
      </w:r>
      <w:r>
        <w:rPr>
          <w:rFonts w:ascii="Century Gothic" w:eastAsia="Century Gothic" w:hAnsi="Century Gothic" w:cs="Century Gothic"/>
        </w:rPr>
        <w:t>9</w:t>
      </w:r>
      <w:r w:rsidRPr="002C0C4B">
        <w:rPr>
          <w:rFonts w:ascii="Century Gothic" w:eastAsia="Century Gothic" w:hAnsi="Century Gothic" w:cs="Century Gothic"/>
        </w:rPr>
        <w:t xml:space="preserve"> pkt 4 powyżej wymaga formy pisemnej z podpisami osób uprawnionych do reprezentacji Wykonawcy. </w:t>
      </w:r>
    </w:p>
    <w:p w14:paraId="38AD114C" w14:textId="77777777" w:rsidR="00712932" w:rsidRPr="002C0C4B" w:rsidRDefault="00712932" w:rsidP="002C0C4B">
      <w:pPr>
        <w:numPr>
          <w:ilvl w:val="0"/>
          <w:numId w:val="22"/>
        </w:numPr>
        <w:tabs>
          <w:tab w:val="left" w:pos="284"/>
        </w:tabs>
        <w:spacing w:line="360" w:lineRule="auto"/>
        <w:ind w:left="284" w:hanging="284"/>
        <w:jc w:val="both"/>
        <w:rPr>
          <w:rFonts w:ascii="Century Gothic" w:eastAsia="Century Gothic" w:hAnsi="Century Gothic" w:cs="Century Gothic"/>
        </w:rPr>
      </w:pPr>
      <w:r w:rsidRPr="002C0C4B">
        <w:rPr>
          <w:rFonts w:ascii="Century Gothic" w:eastAsia="Century Gothic" w:hAnsi="Century Gothic" w:cs="Century Gothic"/>
        </w:rPr>
        <w:t>Powyższa zgoda może zostać wycofana z zachowaniem formy pisemnej z podpisami osób upoważnionych do reprezentowania Zamawiającego z mocą obowiązywania po 7 dniach od daty otrzymania przez Wykonawcę zawiadomienia o wycofaniu zgody.</w:t>
      </w:r>
    </w:p>
    <w:p w14:paraId="2D3E282C" w14:textId="157933B6" w:rsidR="00FC3C7A" w:rsidRPr="005F09A4" w:rsidRDefault="00533D79">
      <w:pPr>
        <w:numPr>
          <w:ilvl w:val="0"/>
          <w:numId w:val="22"/>
        </w:numPr>
        <w:tabs>
          <w:tab w:val="left" w:pos="284"/>
        </w:tabs>
        <w:spacing w:line="360" w:lineRule="auto"/>
        <w:ind w:left="284" w:hanging="284"/>
        <w:jc w:val="both"/>
        <w:rPr>
          <w:rFonts w:ascii="Century Gothic,Arial" w:eastAsia="Century Gothic,Arial" w:hAnsi="Century Gothic,Arial" w:cs="Century Gothic,Arial"/>
        </w:rPr>
      </w:pPr>
      <w:r w:rsidRPr="005F09A4">
        <w:rPr>
          <w:rFonts w:ascii="Century Gothic" w:eastAsia="Century Gothic" w:hAnsi="Century Gothic" w:cs="Century Gothic"/>
        </w:rPr>
        <w:t>Zamawiający informuje, że w myśl ustawy z dnia 9 listopada 2018 r.</w:t>
      </w:r>
      <w:r w:rsidR="00123EEF" w:rsidRPr="005F09A4">
        <w:rPr>
          <w:rFonts w:ascii="Century Gothic,Arial" w:eastAsia="Century Gothic,Arial" w:hAnsi="Century Gothic,Arial" w:cs="Century Gothic,Arial"/>
        </w:rPr>
        <w:t xml:space="preserve"> o elektronicznym fakturowaniu w zamówieniach publicznych, koncesjach na roboty budowlane lub usługi oraz partnerstwie publiczno</w:t>
      </w:r>
      <w:r w:rsidRPr="005F09A4">
        <w:rPr>
          <w:rFonts w:ascii="Century Gothic" w:eastAsia="Century Gothic" w:hAnsi="Century Gothic" w:cs="Century Gothic"/>
        </w:rPr>
        <w:t>-prywatnym</w:t>
      </w:r>
      <w:r w:rsidR="005B50AA" w:rsidRPr="005F09A4">
        <w:rPr>
          <w:rFonts w:ascii="Century Gothic" w:eastAsia="Century Gothic" w:hAnsi="Century Gothic" w:cs="Century Gothic"/>
        </w:rPr>
        <w:t>,</w:t>
      </w:r>
      <w:r w:rsidR="00123EEF" w:rsidRPr="005F09A4">
        <w:rPr>
          <w:rFonts w:ascii="Century Gothic,Arial" w:eastAsia="Century Gothic,Arial" w:hAnsi="Century Gothic,Arial" w:cs="Century Gothic,Arial"/>
        </w:rPr>
        <w:t xml:space="preserve"> </w:t>
      </w:r>
      <w:r w:rsidRPr="005F09A4">
        <w:rPr>
          <w:rFonts w:ascii="Century Gothic" w:eastAsia="Century Gothic" w:hAnsi="Century Gothic" w:cs="Century Gothic"/>
        </w:rPr>
        <w:t xml:space="preserve">istnieje możliwość wystawiania ustrukturyzowanych faktur </w:t>
      </w:r>
      <w:r w:rsidRPr="005F09A4">
        <w:rPr>
          <w:rFonts w:ascii="Century Gothic" w:eastAsia="Century Gothic" w:hAnsi="Century Gothic" w:cs="Century Gothic"/>
        </w:rPr>
        <w:lastRenderedPageBreak/>
        <w:t>elektronicznych oraz przesyłania ich za pomocą platformy, o której mowa w ww. ustawie. Zamawiający oświadcza, że dysponuje kontem założonym na Platformie Elektronicznego Fakturowania, pozwalającym na odbieranie faktur elektronicznych w postaci ustrukturyzowanej, a identyfikatorem Zamawiającego na tej Platformie (Identyfikator PEF) jest: NIP 5272432041.</w:t>
      </w:r>
    </w:p>
    <w:p w14:paraId="4497DD93" w14:textId="2B0B207F" w:rsidR="00FC3C7A" w:rsidRDefault="009E328F">
      <w:pPr>
        <w:numPr>
          <w:ilvl w:val="0"/>
          <w:numId w:val="22"/>
        </w:numPr>
        <w:tabs>
          <w:tab w:val="left" w:pos="284"/>
        </w:tabs>
        <w:spacing w:line="360" w:lineRule="auto"/>
        <w:ind w:left="284" w:hanging="28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Faktura wystawiona nieprawidłowo lub niezgodnie z Umową musi być skorygowana w terminie do 7 dni od wezwania Wykonawcy do jej korekty. Termin zapłaty rozpoczyna bieg od dnia otrzymania prawidłowej faktury korygującej.</w:t>
      </w:r>
      <w:r w:rsidR="00FC3C7A" w:rsidRPr="005F09A4">
        <w:rPr>
          <w:rFonts w:ascii="Century Gothic,Arial" w:eastAsia="Century Gothic,Arial" w:hAnsi="Century Gothic,Arial" w:cs="Century Gothic,Arial"/>
        </w:rPr>
        <w:t xml:space="preserve"> </w:t>
      </w:r>
    </w:p>
    <w:p w14:paraId="61480835" w14:textId="6320AD2F" w:rsidR="00D412F4" w:rsidRPr="005F09A4" w:rsidRDefault="00D412F4" w:rsidP="00D412F4">
      <w:pPr>
        <w:numPr>
          <w:ilvl w:val="0"/>
          <w:numId w:val="22"/>
        </w:numPr>
        <w:tabs>
          <w:tab w:val="left" w:pos="284"/>
        </w:tabs>
        <w:spacing w:line="360" w:lineRule="auto"/>
        <w:ind w:left="4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Termin płatności faktury wynosi </w:t>
      </w:r>
      <w:r w:rsidRPr="005F09A4">
        <w:rPr>
          <w:rFonts w:ascii="Century Gothic" w:eastAsia="Century Gothic" w:hAnsi="Century Gothic" w:cs="Century Gothic"/>
          <w:b/>
          <w:bCs/>
        </w:rPr>
        <w:t xml:space="preserve">30 dni </w:t>
      </w:r>
      <w:r w:rsidRPr="005F09A4">
        <w:rPr>
          <w:rFonts w:ascii="Century Gothic" w:eastAsia="Century Gothic" w:hAnsi="Century Gothic" w:cs="Century Gothic"/>
        </w:rPr>
        <w:t>o</w:t>
      </w:r>
      <w:r w:rsidRPr="005F09A4">
        <w:rPr>
          <w:rFonts w:ascii="Century Gothic,Arial" w:eastAsia="Century Gothic,Arial" w:hAnsi="Century Gothic,Arial" w:cs="Century Gothic,Arial"/>
        </w:rPr>
        <w:t xml:space="preserve">d daty dostarczenia Zamawiającemu prawidłowo wystawionej faktury lub faktury korygującej z zastrzeżeniem Art. 13 </w:t>
      </w:r>
      <w:r w:rsidRPr="00B1522C">
        <w:rPr>
          <w:rFonts w:ascii="Century Gothic,Arial" w:eastAsia="Century Gothic,Arial" w:hAnsi="Century Gothic,Arial" w:cs="Century Gothic,Arial"/>
        </w:rPr>
        <w:t xml:space="preserve">ust. </w:t>
      </w:r>
      <w:r w:rsidR="00A97727">
        <w:rPr>
          <w:rFonts w:ascii="Century Gothic,Arial" w:eastAsia="Century Gothic,Arial" w:hAnsi="Century Gothic,Arial" w:cs="Century Gothic,Arial"/>
        </w:rPr>
        <w:t xml:space="preserve">25 </w:t>
      </w:r>
      <w:r w:rsidRPr="00B1522C">
        <w:rPr>
          <w:rFonts w:ascii="Century Gothic,Arial" w:eastAsia="Century Gothic,Arial" w:hAnsi="Century Gothic,Arial" w:cs="Century Gothic,Arial"/>
        </w:rPr>
        <w:t>i nast</w:t>
      </w:r>
      <w:r w:rsidRPr="005F09A4">
        <w:rPr>
          <w:rFonts w:ascii="Century Gothic,Arial" w:eastAsia="Century Gothic,Arial" w:hAnsi="Century Gothic,Arial" w:cs="Century Gothic,Arial"/>
        </w:rPr>
        <w:t>. Umowy.</w:t>
      </w:r>
    </w:p>
    <w:p w14:paraId="236FCFDE" w14:textId="77777777" w:rsidR="00D412F4" w:rsidRPr="005F09A4" w:rsidRDefault="00D412F4" w:rsidP="00D412F4">
      <w:pPr>
        <w:numPr>
          <w:ilvl w:val="0"/>
          <w:numId w:val="22"/>
        </w:numPr>
        <w:spacing w:line="360" w:lineRule="auto"/>
        <w:ind w:left="426" w:hanging="426"/>
        <w:jc w:val="both"/>
        <w:rPr>
          <w:rFonts w:ascii="Century Gothic" w:eastAsia="Century Gothic" w:hAnsi="Century Gothic" w:cs="Century Gothic"/>
        </w:rPr>
      </w:pPr>
      <w:r w:rsidRPr="005F09A4">
        <w:rPr>
          <w:rFonts w:ascii="Century Gothic" w:eastAsia="Century Gothic" w:hAnsi="Century Gothic" w:cs="Century Gothic"/>
        </w:rPr>
        <w:t>Rachunki bankowe Stron:</w:t>
      </w:r>
    </w:p>
    <w:p w14:paraId="13863FBC" w14:textId="77777777" w:rsidR="00D412F4" w:rsidRPr="005F09A4" w:rsidRDefault="00D412F4" w:rsidP="002645F1">
      <w:pPr>
        <w:pStyle w:val="Akapitzlist"/>
        <w:numPr>
          <w:ilvl w:val="0"/>
          <w:numId w:val="113"/>
        </w:numPr>
        <w:spacing w:line="360" w:lineRule="auto"/>
        <w:ind w:left="709"/>
        <w:jc w:val="both"/>
        <w:rPr>
          <w:rFonts w:ascii="Century Gothic" w:eastAsia="Century Gothic" w:hAnsi="Century Gothic" w:cs="Century Gothic"/>
        </w:rPr>
      </w:pPr>
      <w:r w:rsidRPr="005F09A4">
        <w:rPr>
          <w:rFonts w:ascii="Century Gothic" w:eastAsia="Century Gothic" w:hAnsi="Century Gothic" w:cs="Century Gothic"/>
        </w:rPr>
        <w:t>w celu wzajemnych rozliczeń Strony podają poniższe rachunki bankowe:</w:t>
      </w:r>
    </w:p>
    <w:p w14:paraId="2047B8BC" w14:textId="77777777" w:rsidR="00D412F4" w:rsidRPr="005F09A4" w:rsidRDefault="00D412F4" w:rsidP="002645F1">
      <w:pPr>
        <w:widowControl w:val="0"/>
        <w:numPr>
          <w:ilvl w:val="1"/>
          <w:numId w:val="113"/>
        </w:numPr>
        <w:shd w:val="clear" w:color="auto" w:fill="FFFFFF"/>
        <w:autoSpaceDE w:val="0"/>
        <w:autoSpaceDN w:val="0"/>
        <w:adjustRightInd w:val="0"/>
        <w:spacing w:before="120" w:after="120"/>
        <w:ind w:left="1276"/>
        <w:jc w:val="both"/>
        <w:rPr>
          <w:rFonts w:ascii="Century Gothic" w:hAnsi="Century Gothic"/>
        </w:rPr>
      </w:pPr>
      <w:r w:rsidRPr="005F09A4">
        <w:rPr>
          <w:rFonts w:ascii="Century Gothic" w:hAnsi="Century Gothic"/>
        </w:rPr>
        <w:t>Wykonawca</w:t>
      </w:r>
    </w:p>
    <w:tbl>
      <w:tblPr>
        <w:tblW w:w="0" w:type="auto"/>
        <w:tblInd w:w="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
        <w:gridCol w:w="321"/>
        <w:gridCol w:w="321"/>
        <w:gridCol w:w="321"/>
        <w:gridCol w:w="321"/>
        <w:gridCol w:w="321"/>
        <w:gridCol w:w="321"/>
        <w:gridCol w:w="321"/>
        <w:gridCol w:w="322"/>
        <w:gridCol w:w="322"/>
        <w:gridCol w:w="322"/>
        <w:gridCol w:w="323"/>
        <w:gridCol w:w="323"/>
        <w:gridCol w:w="323"/>
        <w:gridCol w:w="323"/>
        <w:gridCol w:w="323"/>
        <w:gridCol w:w="323"/>
        <w:gridCol w:w="323"/>
        <w:gridCol w:w="323"/>
        <w:gridCol w:w="323"/>
        <w:gridCol w:w="323"/>
        <w:gridCol w:w="323"/>
        <w:gridCol w:w="323"/>
        <w:gridCol w:w="323"/>
        <w:gridCol w:w="323"/>
        <w:gridCol w:w="323"/>
      </w:tblGrid>
      <w:tr w:rsidR="00D412F4" w:rsidRPr="005F09A4" w14:paraId="59BDA126" w14:textId="77777777" w:rsidTr="00DB58C5">
        <w:tc>
          <w:tcPr>
            <w:tcW w:w="381" w:type="dxa"/>
            <w:shd w:val="clear" w:color="auto" w:fill="auto"/>
          </w:tcPr>
          <w:p w14:paraId="7A86C8EE" w14:textId="77777777" w:rsidR="00D412F4" w:rsidRPr="005F09A4" w:rsidRDefault="00D412F4" w:rsidP="00DB58C5">
            <w:pPr>
              <w:widowControl w:val="0"/>
              <w:adjustRightInd w:val="0"/>
              <w:spacing w:before="120" w:after="120"/>
              <w:jc w:val="both"/>
              <w:rPr>
                <w:rFonts w:ascii="Century Gothic" w:hAnsi="Century Gothic"/>
              </w:rPr>
            </w:pPr>
          </w:p>
        </w:tc>
        <w:tc>
          <w:tcPr>
            <w:tcW w:w="381" w:type="dxa"/>
            <w:shd w:val="clear" w:color="auto" w:fill="auto"/>
          </w:tcPr>
          <w:p w14:paraId="1FD73AFD" w14:textId="77777777" w:rsidR="00D412F4" w:rsidRPr="005F09A4" w:rsidRDefault="00D412F4" w:rsidP="00DB58C5">
            <w:pPr>
              <w:widowControl w:val="0"/>
              <w:adjustRightInd w:val="0"/>
              <w:spacing w:before="120" w:after="120"/>
              <w:jc w:val="both"/>
              <w:rPr>
                <w:rFonts w:ascii="Century Gothic" w:hAnsi="Century Gothic"/>
              </w:rPr>
            </w:pPr>
          </w:p>
        </w:tc>
        <w:tc>
          <w:tcPr>
            <w:tcW w:w="381" w:type="dxa"/>
            <w:shd w:val="clear" w:color="auto" w:fill="auto"/>
          </w:tcPr>
          <w:p w14:paraId="1EFEBE60" w14:textId="77777777" w:rsidR="00D412F4" w:rsidRPr="005F09A4" w:rsidRDefault="00D412F4" w:rsidP="00DB58C5">
            <w:pPr>
              <w:widowControl w:val="0"/>
              <w:adjustRightInd w:val="0"/>
              <w:spacing w:before="120" w:after="120"/>
              <w:jc w:val="both"/>
              <w:rPr>
                <w:rFonts w:ascii="Century Gothic" w:hAnsi="Century Gothic"/>
              </w:rPr>
            </w:pPr>
          </w:p>
        </w:tc>
        <w:tc>
          <w:tcPr>
            <w:tcW w:w="381" w:type="dxa"/>
            <w:shd w:val="clear" w:color="auto" w:fill="auto"/>
          </w:tcPr>
          <w:p w14:paraId="2DDA20C6" w14:textId="77777777" w:rsidR="00D412F4" w:rsidRPr="005F09A4" w:rsidRDefault="00D412F4" w:rsidP="00DB58C5">
            <w:pPr>
              <w:widowControl w:val="0"/>
              <w:adjustRightInd w:val="0"/>
              <w:spacing w:before="120" w:after="120"/>
              <w:jc w:val="both"/>
              <w:rPr>
                <w:rFonts w:ascii="Century Gothic" w:hAnsi="Century Gothic"/>
              </w:rPr>
            </w:pPr>
          </w:p>
        </w:tc>
        <w:tc>
          <w:tcPr>
            <w:tcW w:w="381" w:type="dxa"/>
            <w:shd w:val="clear" w:color="auto" w:fill="auto"/>
          </w:tcPr>
          <w:p w14:paraId="242812BD" w14:textId="77777777" w:rsidR="00D412F4" w:rsidRPr="005F09A4" w:rsidRDefault="00D412F4" w:rsidP="00DB58C5">
            <w:pPr>
              <w:widowControl w:val="0"/>
              <w:adjustRightInd w:val="0"/>
              <w:spacing w:before="120" w:after="120"/>
              <w:jc w:val="both"/>
              <w:rPr>
                <w:rFonts w:ascii="Century Gothic" w:hAnsi="Century Gothic"/>
              </w:rPr>
            </w:pPr>
          </w:p>
        </w:tc>
        <w:tc>
          <w:tcPr>
            <w:tcW w:w="381" w:type="dxa"/>
            <w:shd w:val="clear" w:color="auto" w:fill="auto"/>
          </w:tcPr>
          <w:p w14:paraId="3063A917" w14:textId="77777777" w:rsidR="00D412F4" w:rsidRPr="005F09A4" w:rsidRDefault="00D412F4" w:rsidP="00DB58C5">
            <w:pPr>
              <w:widowControl w:val="0"/>
              <w:adjustRightInd w:val="0"/>
              <w:spacing w:before="120" w:after="120"/>
              <w:jc w:val="both"/>
              <w:rPr>
                <w:rFonts w:ascii="Century Gothic" w:hAnsi="Century Gothic"/>
              </w:rPr>
            </w:pPr>
          </w:p>
        </w:tc>
        <w:tc>
          <w:tcPr>
            <w:tcW w:w="381" w:type="dxa"/>
            <w:shd w:val="clear" w:color="auto" w:fill="auto"/>
          </w:tcPr>
          <w:p w14:paraId="7A5A9551" w14:textId="77777777" w:rsidR="00D412F4" w:rsidRPr="005F09A4" w:rsidRDefault="00D412F4" w:rsidP="00DB58C5">
            <w:pPr>
              <w:widowControl w:val="0"/>
              <w:adjustRightInd w:val="0"/>
              <w:spacing w:before="120" w:after="120"/>
              <w:jc w:val="both"/>
              <w:rPr>
                <w:rFonts w:ascii="Century Gothic" w:hAnsi="Century Gothic"/>
              </w:rPr>
            </w:pPr>
          </w:p>
        </w:tc>
        <w:tc>
          <w:tcPr>
            <w:tcW w:w="381" w:type="dxa"/>
            <w:shd w:val="clear" w:color="auto" w:fill="auto"/>
          </w:tcPr>
          <w:p w14:paraId="001F4CF3" w14:textId="77777777" w:rsidR="00D412F4" w:rsidRPr="005F09A4" w:rsidRDefault="00D412F4" w:rsidP="00DB58C5">
            <w:pPr>
              <w:widowControl w:val="0"/>
              <w:adjustRightInd w:val="0"/>
              <w:spacing w:before="120" w:after="120"/>
              <w:jc w:val="both"/>
              <w:rPr>
                <w:rFonts w:ascii="Century Gothic" w:hAnsi="Century Gothic"/>
              </w:rPr>
            </w:pPr>
          </w:p>
        </w:tc>
        <w:tc>
          <w:tcPr>
            <w:tcW w:w="381" w:type="dxa"/>
            <w:shd w:val="clear" w:color="auto" w:fill="auto"/>
          </w:tcPr>
          <w:p w14:paraId="4BD7B7F4" w14:textId="77777777" w:rsidR="00D412F4" w:rsidRPr="005F09A4" w:rsidRDefault="00D412F4" w:rsidP="00DB58C5">
            <w:pPr>
              <w:widowControl w:val="0"/>
              <w:adjustRightInd w:val="0"/>
              <w:spacing w:before="120" w:after="120"/>
              <w:jc w:val="both"/>
              <w:rPr>
                <w:rFonts w:ascii="Century Gothic" w:hAnsi="Century Gothic"/>
              </w:rPr>
            </w:pPr>
          </w:p>
        </w:tc>
        <w:tc>
          <w:tcPr>
            <w:tcW w:w="381" w:type="dxa"/>
            <w:shd w:val="clear" w:color="auto" w:fill="auto"/>
          </w:tcPr>
          <w:p w14:paraId="2DB8F5E4" w14:textId="77777777" w:rsidR="00D412F4" w:rsidRPr="005F09A4" w:rsidRDefault="00D412F4" w:rsidP="00DB58C5">
            <w:pPr>
              <w:widowControl w:val="0"/>
              <w:adjustRightInd w:val="0"/>
              <w:spacing w:before="120" w:after="120"/>
              <w:jc w:val="both"/>
              <w:rPr>
                <w:rFonts w:ascii="Century Gothic" w:hAnsi="Century Gothic"/>
              </w:rPr>
            </w:pPr>
          </w:p>
        </w:tc>
        <w:tc>
          <w:tcPr>
            <w:tcW w:w="381" w:type="dxa"/>
            <w:shd w:val="clear" w:color="auto" w:fill="auto"/>
          </w:tcPr>
          <w:p w14:paraId="2BBE036C" w14:textId="77777777" w:rsidR="00D412F4" w:rsidRPr="005F09A4" w:rsidRDefault="00D412F4" w:rsidP="00DB58C5">
            <w:pPr>
              <w:widowControl w:val="0"/>
              <w:adjustRightInd w:val="0"/>
              <w:spacing w:before="120" w:after="120"/>
              <w:jc w:val="both"/>
              <w:rPr>
                <w:rFonts w:ascii="Century Gothic" w:hAnsi="Century Gothic"/>
              </w:rPr>
            </w:pPr>
          </w:p>
        </w:tc>
        <w:tc>
          <w:tcPr>
            <w:tcW w:w="382" w:type="dxa"/>
            <w:shd w:val="clear" w:color="auto" w:fill="auto"/>
          </w:tcPr>
          <w:p w14:paraId="339606AC" w14:textId="77777777" w:rsidR="00D412F4" w:rsidRPr="005F09A4" w:rsidRDefault="00D412F4" w:rsidP="00DB58C5">
            <w:pPr>
              <w:widowControl w:val="0"/>
              <w:adjustRightInd w:val="0"/>
              <w:spacing w:before="120" w:after="120"/>
              <w:jc w:val="both"/>
              <w:rPr>
                <w:rFonts w:ascii="Century Gothic" w:hAnsi="Century Gothic"/>
              </w:rPr>
            </w:pPr>
          </w:p>
        </w:tc>
        <w:tc>
          <w:tcPr>
            <w:tcW w:w="382" w:type="dxa"/>
            <w:shd w:val="clear" w:color="auto" w:fill="auto"/>
          </w:tcPr>
          <w:p w14:paraId="1D8AD66B" w14:textId="77777777" w:rsidR="00D412F4" w:rsidRPr="005F09A4" w:rsidRDefault="00D412F4" w:rsidP="00DB58C5">
            <w:pPr>
              <w:widowControl w:val="0"/>
              <w:adjustRightInd w:val="0"/>
              <w:spacing w:before="120" w:after="120"/>
              <w:jc w:val="both"/>
              <w:rPr>
                <w:rFonts w:ascii="Century Gothic" w:hAnsi="Century Gothic"/>
              </w:rPr>
            </w:pPr>
          </w:p>
        </w:tc>
        <w:tc>
          <w:tcPr>
            <w:tcW w:w="382" w:type="dxa"/>
            <w:shd w:val="clear" w:color="auto" w:fill="auto"/>
          </w:tcPr>
          <w:p w14:paraId="725089DB" w14:textId="77777777" w:rsidR="00D412F4" w:rsidRPr="005F09A4" w:rsidRDefault="00D412F4" w:rsidP="00DB58C5">
            <w:pPr>
              <w:widowControl w:val="0"/>
              <w:adjustRightInd w:val="0"/>
              <w:spacing w:before="120" w:after="120"/>
              <w:jc w:val="both"/>
              <w:rPr>
                <w:rFonts w:ascii="Century Gothic" w:hAnsi="Century Gothic"/>
              </w:rPr>
            </w:pPr>
          </w:p>
        </w:tc>
        <w:tc>
          <w:tcPr>
            <w:tcW w:w="382" w:type="dxa"/>
            <w:shd w:val="clear" w:color="auto" w:fill="auto"/>
          </w:tcPr>
          <w:p w14:paraId="16C57F3C" w14:textId="77777777" w:rsidR="00D412F4" w:rsidRPr="005F09A4" w:rsidRDefault="00D412F4" w:rsidP="00DB58C5">
            <w:pPr>
              <w:widowControl w:val="0"/>
              <w:adjustRightInd w:val="0"/>
              <w:spacing w:before="120" w:after="120"/>
              <w:jc w:val="both"/>
              <w:rPr>
                <w:rFonts w:ascii="Century Gothic" w:hAnsi="Century Gothic"/>
              </w:rPr>
            </w:pPr>
          </w:p>
        </w:tc>
        <w:tc>
          <w:tcPr>
            <w:tcW w:w="382" w:type="dxa"/>
            <w:shd w:val="clear" w:color="auto" w:fill="auto"/>
          </w:tcPr>
          <w:p w14:paraId="31AEF132" w14:textId="77777777" w:rsidR="00D412F4" w:rsidRPr="005F09A4" w:rsidRDefault="00D412F4" w:rsidP="00DB58C5">
            <w:pPr>
              <w:widowControl w:val="0"/>
              <w:adjustRightInd w:val="0"/>
              <w:spacing w:before="120" w:after="120"/>
              <w:jc w:val="both"/>
              <w:rPr>
                <w:rFonts w:ascii="Century Gothic" w:hAnsi="Century Gothic"/>
              </w:rPr>
            </w:pPr>
          </w:p>
        </w:tc>
        <w:tc>
          <w:tcPr>
            <w:tcW w:w="382" w:type="dxa"/>
            <w:shd w:val="clear" w:color="auto" w:fill="auto"/>
          </w:tcPr>
          <w:p w14:paraId="1F67E12F" w14:textId="77777777" w:rsidR="00D412F4" w:rsidRPr="005F09A4" w:rsidRDefault="00D412F4" w:rsidP="00DB58C5">
            <w:pPr>
              <w:widowControl w:val="0"/>
              <w:adjustRightInd w:val="0"/>
              <w:spacing w:before="120" w:after="120"/>
              <w:jc w:val="both"/>
              <w:rPr>
                <w:rFonts w:ascii="Century Gothic" w:hAnsi="Century Gothic"/>
              </w:rPr>
            </w:pPr>
          </w:p>
        </w:tc>
        <w:tc>
          <w:tcPr>
            <w:tcW w:w="382" w:type="dxa"/>
            <w:shd w:val="clear" w:color="auto" w:fill="auto"/>
          </w:tcPr>
          <w:p w14:paraId="6F368FA1" w14:textId="77777777" w:rsidR="00D412F4" w:rsidRPr="005F09A4" w:rsidRDefault="00D412F4" w:rsidP="00DB58C5">
            <w:pPr>
              <w:widowControl w:val="0"/>
              <w:adjustRightInd w:val="0"/>
              <w:spacing w:before="120" w:after="120"/>
              <w:jc w:val="both"/>
              <w:rPr>
                <w:rFonts w:ascii="Century Gothic" w:hAnsi="Century Gothic"/>
              </w:rPr>
            </w:pPr>
          </w:p>
        </w:tc>
        <w:tc>
          <w:tcPr>
            <w:tcW w:w="382" w:type="dxa"/>
            <w:shd w:val="clear" w:color="auto" w:fill="auto"/>
          </w:tcPr>
          <w:p w14:paraId="1B30FF3D" w14:textId="77777777" w:rsidR="00D412F4" w:rsidRPr="005F09A4" w:rsidRDefault="00D412F4" w:rsidP="00DB58C5">
            <w:pPr>
              <w:widowControl w:val="0"/>
              <w:adjustRightInd w:val="0"/>
              <w:spacing w:before="120" w:after="120"/>
              <w:jc w:val="both"/>
              <w:rPr>
                <w:rFonts w:ascii="Century Gothic" w:hAnsi="Century Gothic"/>
              </w:rPr>
            </w:pPr>
          </w:p>
        </w:tc>
        <w:tc>
          <w:tcPr>
            <w:tcW w:w="382" w:type="dxa"/>
            <w:shd w:val="clear" w:color="auto" w:fill="auto"/>
          </w:tcPr>
          <w:p w14:paraId="41BC826E" w14:textId="77777777" w:rsidR="00D412F4" w:rsidRPr="005F09A4" w:rsidRDefault="00D412F4" w:rsidP="00DB58C5">
            <w:pPr>
              <w:widowControl w:val="0"/>
              <w:adjustRightInd w:val="0"/>
              <w:spacing w:before="120" w:after="120"/>
              <w:jc w:val="both"/>
              <w:rPr>
                <w:rFonts w:ascii="Century Gothic" w:hAnsi="Century Gothic"/>
              </w:rPr>
            </w:pPr>
          </w:p>
        </w:tc>
        <w:tc>
          <w:tcPr>
            <w:tcW w:w="382" w:type="dxa"/>
            <w:shd w:val="clear" w:color="auto" w:fill="auto"/>
          </w:tcPr>
          <w:p w14:paraId="77E4836F" w14:textId="77777777" w:rsidR="00D412F4" w:rsidRPr="005F09A4" w:rsidRDefault="00D412F4" w:rsidP="00DB58C5">
            <w:pPr>
              <w:widowControl w:val="0"/>
              <w:adjustRightInd w:val="0"/>
              <w:spacing w:before="120" w:after="120"/>
              <w:jc w:val="both"/>
              <w:rPr>
                <w:rFonts w:ascii="Century Gothic" w:hAnsi="Century Gothic"/>
              </w:rPr>
            </w:pPr>
          </w:p>
        </w:tc>
        <w:tc>
          <w:tcPr>
            <w:tcW w:w="382" w:type="dxa"/>
            <w:shd w:val="clear" w:color="auto" w:fill="auto"/>
          </w:tcPr>
          <w:p w14:paraId="1493327C" w14:textId="77777777" w:rsidR="00D412F4" w:rsidRPr="005F09A4" w:rsidRDefault="00D412F4" w:rsidP="00DB58C5">
            <w:pPr>
              <w:widowControl w:val="0"/>
              <w:adjustRightInd w:val="0"/>
              <w:spacing w:before="120" w:after="120"/>
              <w:jc w:val="both"/>
              <w:rPr>
                <w:rFonts w:ascii="Century Gothic" w:hAnsi="Century Gothic"/>
              </w:rPr>
            </w:pPr>
          </w:p>
        </w:tc>
        <w:tc>
          <w:tcPr>
            <w:tcW w:w="382" w:type="dxa"/>
            <w:shd w:val="clear" w:color="auto" w:fill="auto"/>
          </w:tcPr>
          <w:p w14:paraId="6E048DF2" w14:textId="77777777" w:rsidR="00D412F4" w:rsidRPr="005F09A4" w:rsidRDefault="00D412F4" w:rsidP="00DB58C5">
            <w:pPr>
              <w:widowControl w:val="0"/>
              <w:adjustRightInd w:val="0"/>
              <w:spacing w:before="120" w:after="120"/>
              <w:jc w:val="both"/>
              <w:rPr>
                <w:rFonts w:ascii="Century Gothic" w:hAnsi="Century Gothic"/>
              </w:rPr>
            </w:pPr>
          </w:p>
        </w:tc>
        <w:tc>
          <w:tcPr>
            <w:tcW w:w="382" w:type="dxa"/>
            <w:shd w:val="clear" w:color="auto" w:fill="auto"/>
          </w:tcPr>
          <w:p w14:paraId="3FC66105" w14:textId="77777777" w:rsidR="00D412F4" w:rsidRPr="005F09A4" w:rsidRDefault="00D412F4" w:rsidP="00DB58C5">
            <w:pPr>
              <w:widowControl w:val="0"/>
              <w:adjustRightInd w:val="0"/>
              <w:spacing w:before="120" w:after="120"/>
              <w:jc w:val="both"/>
              <w:rPr>
                <w:rFonts w:ascii="Century Gothic" w:hAnsi="Century Gothic"/>
              </w:rPr>
            </w:pPr>
          </w:p>
        </w:tc>
        <w:tc>
          <w:tcPr>
            <w:tcW w:w="382" w:type="dxa"/>
            <w:shd w:val="clear" w:color="auto" w:fill="auto"/>
          </w:tcPr>
          <w:p w14:paraId="3884CA11" w14:textId="77777777" w:rsidR="00D412F4" w:rsidRPr="005F09A4" w:rsidRDefault="00D412F4" w:rsidP="00DB58C5">
            <w:pPr>
              <w:widowControl w:val="0"/>
              <w:adjustRightInd w:val="0"/>
              <w:spacing w:before="120" w:after="120"/>
              <w:jc w:val="both"/>
              <w:rPr>
                <w:rFonts w:ascii="Century Gothic" w:hAnsi="Century Gothic"/>
              </w:rPr>
            </w:pPr>
          </w:p>
        </w:tc>
        <w:tc>
          <w:tcPr>
            <w:tcW w:w="382" w:type="dxa"/>
            <w:shd w:val="clear" w:color="auto" w:fill="auto"/>
          </w:tcPr>
          <w:p w14:paraId="5948D26E" w14:textId="77777777" w:rsidR="00D412F4" w:rsidRPr="005F09A4" w:rsidRDefault="00D412F4" w:rsidP="00DB58C5">
            <w:pPr>
              <w:widowControl w:val="0"/>
              <w:adjustRightInd w:val="0"/>
              <w:spacing w:before="120" w:after="120"/>
              <w:jc w:val="both"/>
              <w:rPr>
                <w:rFonts w:ascii="Century Gothic" w:hAnsi="Century Gothic"/>
              </w:rPr>
            </w:pPr>
          </w:p>
        </w:tc>
      </w:tr>
    </w:tbl>
    <w:p w14:paraId="5ADC0AD1" w14:textId="77777777" w:rsidR="00D412F4" w:rsidRPr="005F09A4" w:rsidRDefault="00D412F4" w:rsidP="002645F1">
      <w:pPr>
        <w:widowControl w:val="0"/>
        <w:numPr>
          <w:ilvl w:val="1"/>
          <w:numId w:val="113"/>
        </w:numPr>
        <w:shd w:val="clear" w:color="auto" w:fill="FFFFFF"/>
        <w:autoSpaceDE w:val="0"/>
        <w:autoSpaceDN w:val="0"/>
        <w:adjustRightInd w:val="0"/>
        <w:spacing w:before="120" w:after="120"/>
        <w:ind w:left="1276"/>
        <w:jc w:val="both"/>
        <w:rPr>
          <w:rFonts w:ascii="Century Gothic" w:eastAsia="Century Gothic" w:hAnsi="Century Gothic" w:cs="Century Gothic"/>
        </w:rPr>
      </w:pPr>
      <w:r w:rsidRPr="005F09A4">
        <w:rPr>
          <w:rFonts w:ascii="Century Gothic" w:eastAsia="Century Gothic" w:hAnsi="Century Gothic" w:cs="Century Gothic"/>
        </w:rPr>
        <w:t>Zamawiający</w:t>
      </w:r>
    </w:p>
    <w:tbl>
      <w:tblPr>
        <w:tblW w:w="0" w:type="auto"/>
        <w:tblInd w:w="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
        <w:gridCol w:w="323"/>
        <w:gridCol w:w="323"/>
        <w:gridCol w:w="323"/>
        <w:gridCol w:w="323"/>
        <w:gridCol w:w="323"/>
        <w:gridCol w:w="323"/>
        <w:gridCol w:w="322"/>
        <w:gridCol w:w="322"/>
        <w:gridCol w:w="322"/>
        <w:gridCol w:w="322"/>
        <w:gridCol w:w="322"/>
        <w:gridCol w:w="322"/>
        <w:gridCol w:w="322"/>
        <w:gridCol w:w="322"/>
        <w:gridCol w:w="322"/>
        <w:gridCol w:w="322"/>
        <w:gridCol w:w="322"/>
        <w:gridCol w:w="322"/>
        <w:gridCol w:w="322"/>
        <w:gridCol w:w="322"/>
        <w:gridCol w:w="322"/>
        <w:gridCol w:w="322"/>
        <w:gridCol w:w="322"/>
        <w:gridCol w:w="322"/>
        <w:gridCol w:w="322"/>
      </w:tblGrid>
      <w:tr w:rsidR="00D412F4" w:rsidRPr="005F09A4" w14:paraId="38C0921B" w14:textId="77777777" w:rsidTr="00DB58C5">
        <w:tc>
          <w:tcPr>
            <w:tcW w:w="381" w:type="dxa"/>
            <w:shd w:val="clear" w:color="auto" w:fill="auto"/>
          </w:tcPr>
          <w:p w14:paraId="4697CFDD" w14:textId="77777777" w:rsidR="00D412F4" w:rsidRPr="005F09A4" w:rsidRDefault="00D412F4" w:rsidP="00DB58C5">
            <w:pPr>
              <w:widowControl w:val="0"/>
              <w:adjustRightInd w:val="0"/>
              <w:spacing w:before="120" w:after="120"/>
              <w:jc w:val="both"/>
              <w:rPr>
                <w:rFonts w:ascii="Century Gothic" w:hAnsi="Century Gothic"/>
              </w:rPr>
            </w:pPr>
            <w:r w:rsidRPr="005F09A4">
              <w:rPr>
                <w:rFonts w:ascii="Century Gothic" w:hAnsi="Century Gothic"/>
              </w:rPr>
              <w:t>3</w:t>
            </w:r>
          </w:p>
        </w:tc>
        <w:tc>
          <w:tcPr>
            <w:tcW w:w="381" w:type="dxa"/>
            <w:shd w:val="clear" w:color="auto" w:fill="auto"/>
          </w:tcPr>
          <w:p w14:paraId="490E2641" w14:textId="77777777" w:rsidR="00D412F4" w:rsidRPr="005F09A4" w:rsidRDefault="00D412F4" w:rsidP="00DB58C5">
            <w:pPr>
              <w:widowControl w:val="0"/>
              <w:adjustRightInd w:val="0"/>
              <w:spacing w:before="120" w:after="120"/>
              <w:jc w:val="both"/>
              <w:rPr>
                <w:rFonts w:ascii="Century Gothic" w:hAnsi="Century Gothic"/>
              </w:rPr>
            </w:pPr>
            <w:r w:rsidRPr="005F09A4">
              <w:rPr>
                <w:rFonts w:ascii="Century Gothic" w:hAnsi="Century Gothic"/>
              </w:rPr>
              <w:t>1</w:t>
            </w:r>
          </w:p>
        </w:tc>
        <w:tc>
          <w:tcPr>
            <w:tcW w:w="381" w:type="dxa"/>
            <w:shd w:val="clear" w:color="auto" w:fill="auto"/>
          </w:tcPr>
          <w:p w14:paraId="3EDE64B4" w14:textId="77777777" w:rsidR="00D412F4" w:rsidRPr="005F09A4" w:rsidRDefault="00D412F4" w:rsidP="00DB58C5">
            <w:pPr>
              <w:widowControl w:val="0"/>
              <w:adjustRightInd w:val="0"/>
              <w:spacing w:before="120" w:after="120"/>
              <w:jc w:val="both"/>
              <w:rPr>
                <w:rFonts w:ascii="Century Gothic" w:hAnsi="Century Gothic"/>
              </w:rPr>
            </w:pPr>
            <w:r w:rsidRPr="005F09A4">
              <w:rPr>
                <w:rFonts w:ascii="Century Gothic" w:hAnsi="Century Gothic"/>
              </w:rPr>
              <w:t>1</w:t>
            </w:r>
          </w:p>
        </w:tc>
        <w:tc>
          <w:tcPr>
            <w:tcW w:w="381" w:type="dxa"/>
            <w:shd w:val="clear" w:color="auto" w:fill="auto"/>
          </w:tcPr>
          <w:p w14:paraId="74CA261A" w14:textId="77777777" w:rsidR="00D412F4" w:rsidRPr="005F09A4" w:rsidRDefault="00D412F4" w:rsidP="00DB58C5">
            <w:pPr>
              <w:widowControl w:val="0"/>
              <w:adjustRightInd w:val="0"/>
              <w:spacing w:before="120" w:after="120"/>
              <w:jc w:val="both"/>
              <w:rPr>
                <w:rFonts w:ascii="Century Gothic" w:hAnsi="Century Gothic"/>
              </w:rPr>
            </w:pPr>
            <w:r w:rsidRPr="005F09A4">
              <w:rPr>
                <w:rFonts w:ascii="Century Gothic" w:hAnsi="Century Gothic"/>
              </w:rPr>
              <w:t>1</w:t>
            </w:r>
          </w:p>
        </w:tc>
        <w:tc>
          <w:tcPr>
            <w:tcW w:w="381" w:type="dxa"/>
            <w:shd w:val="clear" w:color="auto" w:fill="auto"/>
          </w:tcPr>
          <w:p w14:paraId="0A24B60D" w14:textId="77777777" w:rsidR="00D412F4" w:rsidRPr="005F09A4" w:rsidRDefault="00D412F4" w:rsidP="00DB58C5">
            <w:pPr>
              <w:widowControl w:val="0"/>
              <w:adjustRightInd w:val="0"/>
              <w:spacing w:before="120" w:after="120"/>
              <w:jc w:val="both"/>
              <w:rPr>
                <w:rFonts w:ascii="Century Gothic" w:hAnsi="Century Gothic"/>
              </w:rPr>
            </w:pPr>
            <w:r w:rsidRPr="005F09A4">
              <w:rPr>
                <w:rFonts w:ascii="Century Gothic" w:hAnsi="Century Gothic"/>
              </w:rPr>
              <w:t>4</w:t>
            </w:r>
          </w:p>
        </w:tc>
        <w:tc>
          <w:tcPr>
            <w:tcW w:w="381" w:type="dxa"/>
            <w:shd w:val="clear" w:color="auto" w:fill="auto"/>
          </w:tcPr>
          <w:p w14:paraId="3D68B4EA" w14:textId="77777777" w:rsidR="00D412F4" w:rsidRPr="005F09A4" w:rsidRDefault="00D412F4" w:rsidP="00DB58C5">
            <w:pPr>
              <w:widowControl w:val="0"/>
              <w:adjustRightInd w:val="0"/>
              <w:spacing w:before="120" w:after="120"/>
              <w:jc w:val="both"/>
              <w:rPr>
                <w:rFonts w:ascii="Century Gothic" w:hAnsi="Century Gothic"/>
              </w:rPr>
            </w:pPr>
            <w:r w:rsidRPr="005F09A4">
              <w:rPr>
                <w:rFonts w:ascii="Century Gothic" w:hAnsi="Century Gothic"/>
              </w:rPr>
              <w:t>0</w:t>
            </w:r>
          </w:p>
        </w:tc>
        <w:tc>
          <w:tcPr>
            <w:tcW w:w="381" w:type="dxa"/>
            <w:shd w:val="clear" w:color="auto" w:fill="auto"/>
          </w:tcPr>
          <w:p w14:paraId="74F14494" w14:textId="77777777" w:rsidR="00D412F4" w:rsidRPr="005F09A4" w:rsidRDefault="00D412F4" w:rsidP="00DB58C5">
            <w:pPr>
              <w:widowControl w:val="0"/>
              <w:adjustRightInd w:val="0"/>
              <w:spacing w:before="120" w:after="120"/>
              <w:jc w:val="both"/>
              <w:rPr>
                <w:rFonts w:ascii="Century Gothic" w:hAnsi="Century Gothic"/>
              </w:rPr>
            </w:pPr>
            <w:r w:rsidRPr="005F09A4">
              <w:rPr>
                <w:rFonts w:ascii="Century Gothic" w:hAnsi="Century Gothic"/>
              </w:rPr>
              <w:t>1</w:t>
            </w:r>
          </w:p>
        </w:tc>
        <w:tc>
          <w:tcPr>
            <w:tcW w:w="381" w:type="dxa"/>
            <w:shd w:val="clear" w:color="auto" w:fill="auto"/>
          </w:tcPr>
          <w:p w14:paraId="66E0DE38" w14:textId="77777777" w:rsidR="00D412F4" w:rsidRPr="005F09A4" w:rsidRDefault="00D412F4" w:rsidP="00DB58C5">
            <w:pPr>
              <w:widowControl w:val="0"/>
              <w:adjustRightInd w:val="0"/>
              <w:spacing w:before="120" w:after="120"/>
              <w:jc w:val="both"/>
              <w:rPr>
                <w:rFonts w:ascii="Century Gothic" w:hAnsi="Century Gothic"/>
              </w:rPr>
            </w:pPr>
            <w:r w:rsidRPr="005F09A4">
              <w:rPr>
                <w:rFonts w:ascii="Century Gothic" w:hAnsi="Century Gothic"/>
              </w:rPr>
              <w:t>9</w:t>
            </w:r>
          </w:p>
        </w:tc>
        <w:tc>
          <w:tcPr>
            <w:tcW w:w="381" w:type="dxa"/>
            <w:shd w:val="clear" w:color="auto" w:fill="auto"/>
          </w:tcPr>
          <w:p w14:paraId="5BB9FF4E" w14:textId="77777777" w:rsidR="00D412F4" w:rsidRPr="005F09A4" w:rsidRDefault="00D412F4" w:rsidP="00DB58C5">
            <w:pPr>
              <w:widowControl w:val="0"/>
              <w:adjustRightInd w:val="0"/>
              <w:spacing w:before="120" w:after="120"/>
              <w:jc w:val="both"/>
              <w:rPr>
                <w:rFonts w:ascii="Century Gothic" w:hAnsi="Century Gothic"/>
              </w:rPr>
            </w:pPr>
            <w:r w:rsidRPr="005F09A4">
              <w:rPr>
                <w:rFonts w:ascii="Century Gothic" w:hAnsi="Century Gothic"/>
              </w:rPr>
              <w:t>7</w:t>
            </w:r>
          </w:p>
        </w:tc>
        <w:tc>
          <w:tcPr>
            <w:tcW w:w="381" w:type="dxa"/>
            <w:shd w:val="clear" w:color="auto" w:fill="auto"/>
          </w:tcPr>
          <w:p w14:paraId="098441EF" w14:textId="77777777" w:rsidR="00D412F4" w:rsidRPr="005F09A4" w:rsidRDefault="00D412F4" w:rsidP="00DB58C5">
            <w:pPr>
              <w:widowControl w:val="0"/>
              <w:adjustRightInd w:val="0"/>
              <w:spacing w:before="120" w:after="120"/>
              <w:jc w:val="both"/>
              <w:rPr>
                <w:rFonts w:ascii="Century Gothic" w:hAnsi="Century Gothic"/>
              </w:rPr>
            </w:pPr>
            <w:r w:rsidRPr="005F09A4">
              <w:rPr>
                <w:rFonts w:ascii="Century Gothic" w:hAnsi="Century Gothic"/>
              </w:rPr>
              <w:t>7</w:t>
            </w:r>
          </w:p>
        </w:tc>
        <w:tc>
          <w:tcPr>
            <w:tcW w:w="381" w:type="dxa"/>
            <w:shd w:val="clear" w:color="auto" w:fill="auto"/>
          </w:tcPr>
          <w:p w14:paraId="31E22533" w14:textId="77777777" w:rsidR="00D412F4" w:rsidRPr="005F09A4" w:rsidRDefault="00D412F4" w:rsidP="00DB58C5">
            <w:pPr>
              <w:widowControl w:val="0"/>
              <w:adjustRightInd w:val="0"/>
              <w:spacing w:before="120" w:after="120"/>
              <w:jc w:val="both"/>
              <w:rPr>
                <w:rFonts w:ascii="Century Gothic" w:hAnsi="Century Gothic"/>
              </w:rPr>
            </w:pPr>
            <w:r w:rsidRPr="005F09A4">
              <w:rPr>
                <w:rFonts w:ascii="Century Gothic" w:hAnsi="Century Gothic"/>
              </w:rPr>
              <w:t>0</w:t>
            </w:r>
          </w:p>
        </w:tc>
        <w:tc>
          <w:tcPr>
            <w:tcW w:w="382" w:type="dxa"/>
            <w:shd w:val="clear" w:color="auto" w:fill="auto"/>
          </w:tcPr>
          <w:p w14:paraId="4BB9D1EB" w14:textId="77777777" w:rsidR="00D412F4" w:rsidRPr="005F09A4" w:rsidRDefault="00D412F4" w:rsidP="00DB58C5">
            <w:pPr>
              <w:widowControl w:val="0"/>
              <w:adjustRightInd w:val="0"/>
              <w:spacing w:before="120" w:after="120"/>
              <w:jc w:val="both"/>
              <w:rPr>
                <w:rFonts w:ascii="Century Gothic" w:hAnsi="Century Gothic"/>
              </w:rPr>
            </w:pPr>
            <w:r w:rsidRPr="005F09A4">
              <w:rPr>
                <w:rFonts w:ascii="Century Gothic" w:hAnsi="Century Gothic"/>
              </w:rPr>
              <w:t>0</w:t>
            </w:r>
          </w:p>
        </w:tc>
        <w:tc>
          <w:tcPr>
            <w:tcW w:w="382" w:type="dxa"/>
            <w:shd w:val="clear" w:color="auto" w:fill="auto"/>
          </w:tcPr>
          <w:p w14:paraId="32B70DA5" w14:textId="77777777" w:rsidR="00D412F4" w:rsidRPr="005F09A4" w:rsidRDefault="00D412F4" w:rsidP="00DB58C5">
            <w:pPr>
              <w:widowControl w:val="0"/>
              <w:adjustRightInd w:val="0"/>
              <w:spacing w:before="120" w:after="120"/>
              <w:jc w:val="both"/>
              <w:rPr>
                <w:rFonts w:ascii="Century Gothic" w:hAnsi="Century Gothic"/>
              </w:rPr>
            </w:pPr>
            <w:r w:rsidRPr="005F09A4">
              <w:rPr>
                <w:rFonts w:ascii="Century Gothic" w:hAnsi="Century Gothic"/>
              </w:rPr>
              <w:t>0</w:t>
            </w:r>
          </w:p>
        </w:tc>
        <w:tc>
          <w:tcPr>
            <w:tcW w:w="382" w:type="dxa"/>
            <w:shd w:val="clear" w:color="auto" w:fill="auto"/>
          </w:tcPr>
          <w:p w14:paraId="339354A6" w14:textId="77777777" w:rsidR="00D412F4" w:rsidRPr="005F09A4" w:rsidRDefault="00D412F4" w:rsidP="00DB58C5">
            <w:pPr>
              <w:widowControl w:val="0"/>
              <w:adjustRightInd w:val="0"/>
              <w:spacing w:before="120" w:after="120"/>
              <w:jc w:val="both"/>
              <w:rPr>
                <w:rFonts w:ascii="Century Gothic" w:hAnsi="Century Gothic"/>
              </w:rPr>
            </w:pPr>
            <w:r w:rsidRPr="005F09A4">
              <w:rPr>
                <w:rFonts w:ascii="Century Gothic" w:hAnsi="Century Gothic"/>
              </w:rPr>
              <w:t>0</w:t>
            </w:r>
          </w:p>
        </w:tc>
        <w:tc>
          <w:tcPr>
            <w:tcW w:w="382" w:type="dxa"/>
            <w:shd w:val="clear" w:color="auto" w:fill="auto"/>
          </w:tcPr>
          <w:p w14:paraId="362338C0" w14:textId="77777777" w:rsidR="00D412F4" w:rsidRPr="005F09A4" w:rsidRDefault="00D412F4" w:rsidP="00DB58C5">
            <w:pPr>
              <w:widowControl w:val="0"/>
              <w:adjustRightInd w:val="0"/>
              <w:spacing w:before="120" w:after="120"/>
              <w:jc w:val="both"/>
              <w:rPr>
                <w:rFonts w:ascii="Century Gothic" w:hAnsi="Century Gothic"/>
              </w:rPr>
            </w:pPr>
            <w:r w:rsidRPr="005F09A4">
              <w:rPr>
                <w:rFonts w:ascii="Century Gothic" w:hAnsi="Century Gothic"/>
              </w:rPr>
              <w:t>5</w:t>
            </w:r>
          </w:p>
        </w:tc>
        <w:tc>
          <w:tcPr>
            <w:tcW w:w="382" w:type="dxa"/>
            <w:shd w:val="clear" w:color="auto" w:fill="auto"/>
          </w:tcPr>
          <w:p w14:paraId="0044EC6E" w14:textId="77777777" w:rsidR="00D412F4" w:rsidRPr="005F09A4" w:rsidRDefault="00D412F4" w:rsidP="00DB58C5">
            <w:pPr>
              <w:widowControl w:val="0"/>
              <w:adjustRightInd w:val="0"/>
              <w:spacing w:before="120" w:after="120"/>
              <w:jc w:val="both"/>
              <w:rPr>
                <w:rFonts w:ascii="Century Gothic" w:hAnsi="Century Gothic"/>
              </w:rPr>
            </w:pPr>
            <w:r w:rsidRPr="005F09A4">
              <w:rPr>
                <w:rFonts w:ascii="Century Gothic" w:hAnsi="Century Gothic"/>
              </w:rPr>
              <w:t>8</w:t>
            </w:r>
          </w:p>
        </w:tc>
        <w:tc>
          <w:tcPr>
            <w:tcW w:w="382" w:type="dxa"/>
            <w:shd w:val="clear" w:color="auto" w:fill="auto"/>
          </w:tcPr>
          <w:p w14:paraId="6F2EE0CB" w14:textId="77777777" w:rsidR="00D412F4" w:rsidRPr="005F09A4" w:rsidRDefault="00D412F4" w:rsidP="00DB58C5">
            <w:pPr>
              <w:widowControl w:val="0"/>
              <w:adjustRightInd w:val="0"/>
              <w:spacing w:before="120" w:after="120"/>
              <w:jc w:val="both"/>
              <w:rPr>
                <w:rFonts w:ascii="Century Gothic" w:hAnsi="Century Gothic"/>
              </w:rPr>
            </w:pPr>
            <w:r w:rsidRPr="005F09A4">
              <w:rPr>
                <w:rFonts w:ascii="Century Gothic" w:hAnsi="Century Gothic"/>
              </w:rPr>
              <w:t>0</w:t>
            </w:r>
          </w:p>
        </w:tc>
        <w:tc>
          <w:tcPr>
            <w:tcW w:w="382" w:type="dxa"/>
            <w:shd w:val="clear" w:color="auto" w:fill="auto"/>
          </w:tcPr>
          <w:p w14:paraId="7472CBB9" w14:textId="77777777" w:rsidR="00D412F4" w:rsidRPr="005F09A4" w:rsidRDefault="00D412F4" w:rsidP="00DB58C5">
            <w:pPr>
              <w:widowControl w:val="0"/>
              <w:adjustRightInd w:val="0"/>
              <w:spacing w:before="120" w:after="120"/>
              <w:jc w:val="both"/>
              <w:rPr>
                <w:rFonts w:ascii="Century Gothic" w:hAnsi="Century Gothic"/>
              </w:rPr>
            </w:pPr>
            <w:r w:rsidRPr="005F09A4">
              <w:rPr>
                <w:rFonts w:ascii="Century Gothic" w:hAnsi="Century Gothic"/>
              </w:rPr>
              <w:t>3</w:t>
            </w:r>
          </w:p>
        </w:tc>
        <w:tc>
          <w:tcPr>
            <w:tcW w:w="382" w:type="dxa"/>
            <w:shd w:val="clear" w:color="auto" w:fill="auto"/>
          </w:tcPr>
          <w:p w14:paraId="72FE69B8" w14:textId="77777777" w:rsidR="00D412F4" w:rsidRPr="005F09A4" w:rsidRDefault="00D412F4" w:rsidP="00DB58C5">
            <w:pPr>
              <w:widowControl w:val="0"/>
              <w:adjustRightInd w:val="0"/>
              <w:spacing w:before="120" w:after="120"/>
              <w:jc w:val="both"/>
              <w:rPr>
                <w:rFonts w:ascii="Century Gothic" w:hAnsi="Century Gothic"/>
              </w:rPr>
            </w:pPr>
            <w:r w:rsidRPr="005F09A4">
              <w:rPr>
                <w:rFonts w:ascii="Century Gothic" w:hAnsi="Century Gothic"/>
              </w:rPr>
              <w:t>0</w:t>
            </w:r>
          </w:p>
        </w:tc>
        <w:tc>
          <w:tcPr>
            <w:tcW w:w="382" w:type="dxa"/>
            <w:shd w:val="clear" w:color="auto" w:fill="auto"/>
          </w:tcPr>
          <w:p w14:paraId="252ABF3E" w14:textId="77777777" w:rsidR="00D412F4" w:rsidRPr="005F09A4" w:rsidRDefault="00D412F4" w:rsidP="00DB58C5">
            <w:pPr>
              <w:widowControl w:val="0"/>
              <w:adjustRightInd w:val="0"/>
              <w:spacing w:before="120" w:after="120"/>
              <w:jc w:val="both"/>
              <w:rPr>
                <w:rFonts w:ascii="Century Gothic" w:hAnsi="Century Gothic"/>
              </w:rPr>
            </w:pPr>
            <w:r w:rsidRPr="005F09A4">
              <w:rPr>
                <w:rFonts w:ascii="Century Gothic" w:hAnsi="Century Gothic"/>
              </w:rPr>
              <w:t>1</w:t>
            </w:r>
          </w:p>
        </w:tc>
        <w:tc>
          <w:tcPr>
            <w:tcW w:w="382" w:type="dxa"/>
            <w:shd w:val="clear" w:color="auto" w:fill="auto"/>
          </w:tcPr>
          <w:p w14:paraId="73F769B0" w14:textId="77777777" w:rsidR="00D412F4" w:rsidRPr="005F09A4" w:rsidRDefault="00D412F4" w:rsidP="00DB58C5">
            <w:pPr>
              <w:widowControl w:val="0"/>
              <w:adjustRightInd w:val="0"/>
              <w:spacing w:before="120" w:after="120"/>
              <w:jc w:val="both"/>
              <w:rPr>
                <w:rFonts w:ascii="Century Gothic" w:hAnsi="Century Gothic"/>
              </w:rPr>
            </w:pPr>
            <w:r w:rsidRPr="005F09A4">
              <w:rPr>
                <w:rFonts w:ascii="Century Gothic" w:hAnsi="Century Gothic"/>
              </w:rPr>
              <w:t>0</w:t>
            </w:r>
          </w:p>
        </w:tc>
        <w:tc>
          <w:tcPr>
            <w:tcW w:w="382" w:type="dxa"/>
            <w:shd w:val="clear" w:color="auto" w:fill="auto"/>
          </w:tcPr>
          <w:p w14:paraId="759E7FAB" w14:textId="77777777" w:rsidR="00D412F4" w:rsidRPr="005F09A4" w:rsidRDefault="00D412F4" w:rsidP="00DB58C5">
            <w:pPr>
              <w:widowControl w:val="0"/>
              <w:adjustRightInd w:val="0"/>
              <w:spacing w:before="120" w:after="120"/>
              <w:jc w:val="both"/>
              <w:rPr>
                <w:rFonts w:ascii="Century Gothic" w:hAnsi="Century Gothic"/>
              </w:rPr>
            </w:pPr>
            <w:r w:rsidRPr="005F09A4">
              <w:rPr>
                <w:rFonts w:ascii="Century Gothic" w:hAnsi="Century Gothic"/>
              </w:rPr>
              <w:t>0</w:t>
            </w:r>
          </w:p>
        </w:tc>
        <w:tc>
          <w:tcPr>
            <w:tcW w:w="382" w:type="dxa"/>
            <w:shd w:val="clear" w:color="auto" w:fill="auto"/>
          </w:tcPr>
          <w:p w14:paraId="5C94B157" w14:textId="77777777" w:rsidR="00D412F4" w:rsidRPr="005F09A4" w:rsidRDefault="00D412F4" w:rsidP="00DB58C5">
            <w:pPr>
              <w:widowControl w:val="0"/>
              <w:adjustRightInd w:val="0"/>
              <w:spacing w:before="120" w:after="120"/>
              <w:jc w:val="both"/>
              <w:rPr>
                <w:rFonts w:ascii="Century Gothic" w:hAnsi="Century Gothic"/>
              </w:rPr>
            </w:pPr>
            <w:r w:rsidRPr="005F09A4">
              <w:rPr>
                <w:rFonts w:ascii="Century Gothic" w:hAnsi="Century Gothic"/>
              </w:rPr>
              <w:t>1</w:t>
            </w:r>
          </w:p>
        </w:tc>
        <w:tc>
          <w:tcPr>
            <w:tcW w:w="382" w:type="dxa"/>
            <w:shd w:val="clear" w:color="auto" w:fill="auto"/>
          </w:tcPr>
          <w:p w14:paraId="4F6437F0" w14:textId="77777777" w:rsidR="00D412F4" w:rsidRPr="005F09A4" w:rsidRDefault="00D412F4" w:rsidP="00DB58C5">
            <w:pPr>
              <w:widowControl w:val="0"/>
              <w:adjustRightInd w:val="0"/>
              <w:spacing w:before="120" w:after="120"/>
              <w:jc w:val="both"/>
              <w:rPr>
                <w:rFonts w:ascii="Century Gothic" w:hAnsi="Century Gothic"/>
              </w:rPr>
            </w:pPr>
            <w:r w:rsidRPr="005F09A4">
              <w:rPr>
                <w:rFonts w:ascii="Century Gothic" w:hAnsi="Century Gothic"/>
              </w:rPr>
              <w:t>0</w:t>
            </w:r>
          </w:p>
        </w:tc>
        <w:tc>
          <w:tcPr>
            <w:tcW w:w="382" w:type="dxa"/>
            <w:shd w:val="clear" w:color="auto" w:fill="auto"/>
          </w:tcPr>
          <w:p w14:paraId="52C2CA27" w14:textId="77777777" w:rsidR="00D412F4" w:rsidRPr="005F09A4" w:rsidRDefault="00D412F4" w:rsidP="00DB58C5">
            <w:pPr>
              <w:widowControl w:val="0"/>
              <w:adjustRightInd w:val="0"/>
              <w:spacing w:before="120" w:after="120"/>
              <w:jc w:val="both"/>
              <w:rPr>
                <w:rFonts w:ascii="Century Gothic" w:hAnsi="Century Gothic"/>
              </w:rPr>
            </w:pPr>
            <w:r w:rsidRPr="005F09A4">
              <w:rPr>
                <w:rFonts w:ascii="Century Gothic" w:hAnsi="Century Gothic"/>
              </w:rPr>
              <w:t>0</w:t>
            </w:r>
          </w:p>
        </w:tc>
        <w:tc>
          <w:tcPr>
            <w:tcW w:w="382" w:type="dxa"/>
            <w:shd w:val="clear" w:color="auto" w:fill="auto"/>
          </w:tcPr>
          <w:p w14:paraId="15D21D73" w14:textId="77777777" w:rsidR="00D412F4" w:rsidRPr="005F09A4" w:rsidRDefault="00D412F4" w:rsidP="00DB58C5">
            <w:pPr>
              <w:widowControl w:val="0"/>
              <w:adjustRightInd w:val="0"/>
              <w:spacing w:before="120" w:after="120"/>
              <w:jc w:val="both"/>
              <w:rPr>
                <w:rFonts w:ascii="Century Gothic" w:hAnsi="Century Gothic"/>
              </w:rPr>
            </w:pPr>
            <w:r w:rsidRPr="005F09A4">
              <w:rPr>
                <w:rFonts w:ascii="Century Gothic" w:hAnsi="Century Gothic"/>
              </w:rPr>
              <w:t>1</w:t>
            </w:r>
          </w:p>
        </w:tc>
      </w:tr>
    </w:tbl>
    <w:p w14:paraId="4EB1DAAB" w14:textId="77777777" w:rsidR="00D412F4" w:rsidRPr="005F09A4" w:rsidRDefault="00D412F4" w:rsidP="00D412F4">
      <w:pPr>
        <w:pStyle w:val="Akapitzlist"/>
        <w:spacing w:after="60"/>
        <w:ind w:left="709"/>
        <w:jc w:val="both"/>
        <w:rPr>
          <w:rFonts w:ascii="Century Gothic" w:hAnsi="Century Gothic"/>
        </w:rPr>
      </w:pPr>
    </w:p>
    <w:p w14:paraId="181EA931" w14:textId="77777777" w:rsidR="00D412F4" w:rsidRPr="005F09A4" w:rsidRDefault="00D412F4" w:rsidP="002645F1">
      <w:pPr>
        <w:pStyle w:val="Akapitzlist"/>
        <w:numPr>
          <w:ilvl w:val="0"/>
          <w:numId w:val="113"/>
        </w:numPr>
        <w:spacing w:line="360" w:lineRule="auto"/>
        <w:ind w:left="709"/>
        <w:jc w:val="both"/>
        <w:rPr>
          <w:rFonts w:ascii="Century Gothic" w:eastAsia="Century Gothic" w:hAnsi="Century Gothic" w:cs="Century Gothic"/>
        </w:rPr>
      </w:pPr>
      <w:r w:rsidRPr="005F09A4">
        <w:rPr>
          <w:rFonts w:ascii="Century Gothic" w:eastAsia="Century Gothic" w:hAnsi="Century Gothic" w:cs="Century Gothic"/>
        </w:rPr>
        <w:t>w przypadku zmiany powyższych rachunków bankowych, Strona zobowiązana jest do niezwłocznego, pisemnego poinformowania drugiej Strony o tym fakcie. Zmiana ta nie stanowi zmiany niniejszej Umowy, ale dla swej skuteczności wymaga zachowania formy pisemnej z podpisami osób upoważnionych do reprezentacji Strony.</w:t>
      </w:r>
    </w:p>
    <w:p w14:paraId="6B4D72D2" w14:textId="77777777" w:rsidR="00D412F4" w:rsidRPr="005F09A4" w:rsidRDefault="00D412F4" w:rsidP="002645F1">
      <w:pPr>
        <w:pStyle w:val="Akapitzlist"/>
        <w:numPr>
          <w:ilvl w:val="0"/>
          <w:numId w:val="113"/>
        </w:numPr>
        <w:spacing w:line="360" w:lineRule="auto"/>
        <w:ind w:left="709"/>
        <w:jc w:val="both"/>
        <w:rPr>
          <w:rFonts w:ascii="Century Gothic" w:eastAsia="Century Gothic" w:hAnsi="Century Gothic" w:cs="Century Gothic"/>
        </w:rPr>
      </w:pPr>
      <w:r w:rsidRPr="005F09A4">
        <w:rPr>
          <w:rFonts w:ascii="Century Gothic" w:eastAsia="Century Gothic" w:hAnsi="Century Gothic" w:cs="Century Gothic"/>
        </w:rPr>
        <w:t>warunkiem realizacji płatności na rachunek bankowy wskazany w pkt 1) powyżej jest występowanie tego rachunku w wykazie podatników VAT, o którym mowa w art. 96b ust. 1 ustawy z dn</w:t>
      </w:r>
      <w:r w:rsidRPr="0023530E">
        <w:rPr>
          <w:rFonts w:ascii="Century Gothic" w:eastAsia="Century Gothic" w:hAnsi="Century Gothic" w:cs="Century Gothic"/>
        </w:rPr>
        <w:t>ia</w:t>
      </w:r>
      <w:r w:rsidRPr="005F09A4">
        <w:rPr>
          <w:rFonts w:ascii="Century Gothic" w:eastAsia="Century Gothic" w:hAnsi="Century Gothic" w:cs="Century Gothic"/>
        </w:rPr>
        <w:t xml:space="preserve"> 11 marca 2004 roku o podatku od towarów i usług(dalej „</w:t>
      </w:r>
      <w:r w:rsidRPr="005F09A4">
        <w:rPr>
          <w:rFonts w:ascii="Century Gothic" w:eastAsia="Century Gothic" w:hAnsi="Century Gothic" w:cs="Century Gothic"/>
          <w:b/>
          <w:bCs/>
        </w:rPr>
        <w:t>Wykaz</w:t>
      </w:r>
      <w:r w:rsidRPr="005F09A4">
        <w:rPr>
          <w:rFonts w:ascii="Century Gothic" w:eastAsia="Century Gothic" w:hAnsi="Century Gothic" w:cs="Century Gothic"/>
        </w:rPr>
        <w:t>”), chyba że Strona nie jest zarejestrowanym podatnikiem VAT.</w:t>
      </w:r>
    </w:p>
    <w:p w14:paraId="153AE112" w14:textId="77777777" w:rsidR="00D412F4" w:rsidRPr="005F09A4" w:rsidRDefault="00D412F4" w:rsidP="002645F1">
      <w:pPr>
        <w:pStyle w:val="Akapitzlist"/>
        <w:numPr>
          <w:ilvl w:val="0"/>
          <w:numId w:val="113"/>
        </w:numPr>
        <w:spacing w:line="360" w:lineRule="auto"/>
        <w:ind w:left="709"/>
        <w:jc w:val="both"/>
        <w:rPr>
          <w:rFonts w:ascii="Century Gothic" w:eastAsia="Century Gothic" w:hAnsi="Century Gothic" w:cs="Century Gothic"/>
        </w:rPr>
      </w:pPr>
      <w:r w:rsidRPr="005F09A4">
        <w:rPr>
          <w:rFonts w:ascii="Century Gothic" w:eastAsia="Century Gothic" w:hAnsi="Century Gothic" w:cs="Century Gothic"/>
        </w:rPr>
        <w:t>w przypadku gdy na dzień realizacji płatności rachunek bankowy wskazany w pkt 1) powyżej nie występuje w Wykazie, Strona realizująca płatność jest uprawniona do skierowania tej płatności na dowolny, inny rachunek bankowy  beneficjenta płatności, występujący w Wykazie z jednoczesnym powiadomieniem Strony o takim trybie realizacji płatności.</w:t>
      </w:r>
    </w:p>
    <w:p w14:paraId="0ED92FE8" w14:textId="77777777" w:rsidR="00D412F4" w:rsidRPr="005F09A4" w:rsidRDefault="00D412F4" w:rsidP="002645F1">
      <w:pPr>
        <w:pStyle w:val="Akapitzlist"/>
        <w:numPr>
          <w:ilvl w:val="0"/>
          <w:numId w:val="113"/>
        </w:numPr>
        <w:spacing w:line="360" w:lineRule="auto"/>
        <w:ind w:left="709"/>
        <w:jc w:val="both"/>
        <w:rPr>
          <w:rFonts w:ascii="Century Gothic" w:eastAsia="Century Gothic" w:hAnsi="Century Gothic" w:cs="Century Gothic"/>
        </w:rPr>
      </w:pPr>
      <w:r w:rsidRPr="005F09A4">
        <w:rPr>
          <w:rFonts w:ascii="Century Gothic" w:eastAsia="Century Gothic" w:hAnsi="Century Gothic" w:cs="Century Gothic"/>
        </w:rPr>
        <w:t xml:space="preserve">w przypadku gdy na dzień realizacji płatności rachunek bankowy wskazany w pkt 1) powyżej nie występuje w Wykazie oraz gdy w Wykazie nie figuruje żaden inny rachunek bankowy, na który płatność mogłaby zostać zrealizowana, Strona realizująca płatność dokonuje płatności na rachunek bankowy wskazany w pkt 1) i jednocześnie dokonuje </w:t>
      </w:r>
      <w:r w:rsidRPr="005F09A4">
        <w:rPr>
          <w:rFonts w:ascii="Century Gothic" w:eastAsia="Century Gothic" w:hAnsi="Century Gothic" w:cs="Century Gothic"/>
        </w:rPr>
        <w:lastRenderedPageBreak/>
        <w:t xml:space="preserve">zawiadomienia, o którym mowa w art. 117ba § 3 ustawy z dnia 29 sierpnia 1997 r. Ordynacja Podatkowa. </w:t>
      </w:r>
    </w:p>
    <w:p w14:paraId="3D0F8BE2" w14:textId="77777777" w:rsidR="00D412F4" w:rsidRPr="005F09A4" w:rsidRDefault="00D412F4" w:rsidP="00D412F4">
      <w:pPr>
        <w:numPr>
          <w:ilvl w:val="0"/>
          <w:numId w:val="22"/>
        </w:numPr>
        <w:tabs>
          <w:tab w:val="left" w:pos="284"/>
        </w:tabs>
        <w:spacing w:line="360" w:lineRule="auto"/>
        <w:ind w:left="284" w:hanging="28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Za datę dokonania zapłaty przyjmuje się datę obciążenia rachunku bankowego Zamawiającego. </w:t>
      </w:r>
    </w:p>
    <w:p w14:paraId="24ED268A" w14:textId="26322E1B" w:rsidR="00D412F4" w:rsidRPr="00D412F4" w:rsidRDefault="00D412F4" w:rsidP="00D412F4">
      <w:pPr>
        <w:numPr>
          <w:ilvl w:val="0"/>
          <w:numId w:val="22"/>
        </w:numPr>
        <w:tabs>
          <w:tab w:val="left" w:pos="284"/>
        </w:tabs>
        <w:spacing w:line="360" w:lineRule="auto"/>
        <w:ind w:left="284" w:hanging="284"/>
        <w:jc w:val="both"/>
        <w:rPr>
          <w:rFonts w:ascii="Century Gothic,Arial" w:eastAsia="Century Gothic,Arial" w:hAnsi="Century Gothic,Arial" w:cs="Century Gothic,Arial"/>
        </w:rPr>
      </w:pPr>
      <w:r w:rsidRPr="00DB58C5">
        <w:rPr>
          <w:rFonts w:ascii="Century Gothic,Arial" w:eastAsia="Century Gothic,Arial" w:hAnsi="Century Gothic,Arial" w:cs="Century Gothic,Arial"/>
        </w:rPr>
        <w:t xml:space="preserve">Wykonawca wyraża zgodę na potrącanie przez Zamawiającego wszelkich przysługujących Zamawiającemu wierzytelności z wierzytelnościami Wykonawcy, bez względu na datę powstania i wymagalności każdej z wierzytelności. </w:t>
      </w:r>
    </w:p>
    <w:p w14:paraId="222BBFC2" w14:textId="77777777" w:rsidR="00FC3C7A" w:rsidRPr="005F09A4" w:rsidRDefault="00FC3C7A">
      <w:pPr>
        <w:numPr>
          <w:ilvl w:val="0"/>
          <w:numId w:val="22"/>
        </w:numPr>
        <w:tabs>
          <w:tab w:val="left" w:pos="284"/>
        </w:tabs>
        <w:spacing w:line="360" w:lineRule="auto"/>
        <w:ind w:left="284" w:hanging="28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Z zastrzeżeniem innych postanowień Umowy, po otrzymaniu przez Zamawiającego prawidłowo wystawionej faktury VAT, Zamawiający zapłaci Wykonawcy kwoty w niej określone, z zastrzeżeniem, że:</w:t>
      </w:r>
    </w:p>
    <w:p w14:paraId="5B16830D" w14:textId="41C30B93" w:rsidR="001D7ECC" w:rsidRPr="005F09A4" w:rsidRDefault="001D7ECC" w:rsidP="002645F1">
      <w:pPr>
        <w:pStyle w:val="BodyText21"/>
        <w:numPr>
          <w:ilvl w:val="0"/>
          <w:numId w:val="64"/>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na </w:t>
      </w:r>
      <w:r w:rsidRPr="002C0C4B">
        <w:rPr>
          <w:rFonts w:ascii="Century Gothic,Arial" w:eastAsia="Century Gothic,Arial" w:hAnsi="Century Gothic,Arial" w:cs="Century Gothic,Arial"/>
          <w:b/>
          <w:bCs/>
          <w:sz w:val="20"/>
        </w:rPr>
        <w:t>7 dni</w:t>
      </w:r>
      <w:r w:rsidRPr="005F09A4">
        <w:rPr>
          <w:rFonts w:ascii="Century Gothic,Arial" w:eastAsia="Century Gothic,Arial" w:hAnsi="Century Gothic,Arial" w:cs="Century Gothic,Arial"/>
          <w:sz w:val="20"/>
        </w:rPr>
        <w:t xml:space="preserve"> przed datą realizacji płatności Wykonawca złoży uzupełnienie wniosku o płatność zawierające: oryginalne oświadczenia Podwykonawców </w:t>
      </w:r>
      <w:r w:rsidR="0068016A" w:rsidRPr="005F09A4">
        <w:rPr>
          <w:rFonts w:ascii="Century Gothic,Arial" w:eastAsia="Century Gothic,Arial" w:hAnsi="Century Gothic,Arial" w:cs="Century Gothic,Arial"/>
          <w:sz w:val="20"/>
        </w:rPr>
        <w:t>(</w:t>
      </w:r>
      <w:r w:rsidRPr="005F09A4">
        <w:rPr>
          <w:rFonts w:ascii="Century Gothic,Arial" w:eastAsia="Century Gothic,Arial" w:hAnsi="Century Gothic,Arial" w:cs="Century Gothic,Arial"/>
          <w:sz w:val="20"/>
        </w:rPr>
        <w:t>jeżeli do wniosku o płatność zostały załączone kopie</w:t>
      </w:r>
      <w:r w:rsidR="00FC7DEB" w:rsidRPr="005F09A4">
        <w:rPr>
          <w:rFonts w:ascii="Century Gothic,Arial" w:eastAsia="Century Gothic,Arial" w:hAnsi="Century Gothic,Arial" w:cs="Century Gothic,Arial"/>
          <w:sz w:val="20"/>
        </w:rPr>
        <w:t xml:space="preserve"> lub brakowało oświadczenia</w:t>
      </w:r>
      <w:r w:rsidR="0068016A" w:rsidRPr="005F09A4">
        <w:rPr>
          <w:rFonts w:ascii="Century Gothic,Arial" w:eastAsia="Century Gothic,Arial" w:hAnsi="Century Gothic,Arial" w:cs="Century Gothic,Arial"/>
          <w:sz w:val="20"/>
        </w:rPr>
        <w:t>)</w:t>
      </w:r>
      <w:r w:rsidRPr="005F09A4">
        <w:rPr>
          <w:rFonts w:ascii="Century Gothic,Arial" w:eastAsia="Century Gothic,Arial" w:hAnsi="Century Gothic,Arial" w:cs="Century Gothic,Arial"/>
          <w:sz w:val="20"/>
        </w:rPr>
        <w:t xml:space="preserve"> oraz potwierdzenia zapłaty należności, które stały się wymagalne do dnia złożenia uzupełnienia, a które nie były załączone do wniosku o płatność;</w:t>
      </w:r>
    </w:p>
    <w:p w14:paraId="4FACD6A8" w14:textId="0B8F4DA7" w:rsidR="00FC3C7A" w:rsidRPr="005F09A4" w:rsidRDefault="00FC3C7A" w:rsidP="002645F1">
      <w:pPr>
        <w:pStyle w:val="BodyText21"/>
        <w:numPr>
          <w:ilvl w:val="0"/>
          <w:numId w:val="64"/>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w przypadku niedostarczenia oświadczenia Podwykonawców lub dalszych Podwykonawców lub dostarczenia oświadczeń, z których wynika, że Wykonawca zalega z płatnościami wobec takich Podwykonawców lub dalszych Podwykonawców w związku z realizacją Umowy, w przypadku dostarczenia oświadczeń potwierdzających istnienie sporu, </w:t>
      </w:r>
      <w:r w:rsidR="00584555" w:rsidRPr="005F09A4">
        <w:rPr>
          <w:rFonts w:ascii="Century Gothic,Arial" w:eastAsia="Century Gothic,Arial" w:hAnsi="Century Gothic,Arial" w:cs="Century Gothic,Arial"/>
          <w:sz w:val="20"/>
        </w:rPr>
        <w:t xml:space="preserve">a także w przypadku braku uzupełnienia potwierdzeń zapłaty, o których mowa w pkt 1) powyżej, </w:t>
      </w:r>
      <w:r w:rsidRPr="005F09A4">
        <w:rPr>
          <w:rFonts w:ascii="Century Gothic,Arial" w:eastAsia="Century Gothic,Arial" w:hAnsi="Century Gothic,Arial" w:cs="Century Gothic,Arial"/>
          <w:sz w:val="20"/>
        </w:rPr>
        <w:t>Zamawiający będzie miał prawo do wstrzymania płatności faktury VAT:</w:t>
      </w:r>
    </w:p>
    <w:p w14:paraId="34B3B7D5" w14:textId="26148084" w:rsidR="00FC3C7A" w:rsidRPr="005F09A4" w:rsidRDefault="00FC3C7A" w:rsidP="002645F1">
      <w:pPr>
        <w:numPr>
          <w:ilvl w:val="2"/>
          <w:numId w:val="65"/>
        </w:numPr>
        <w:spacing w:line="360" w:lineRule="auto"/>
        <w:ind w:left="113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na kwotę równą sumi</w:t>
      </w:r>
      <w:r w:rsidR="00E2596E" w:rsidRPr="005F09A4">
        <w:rPr>
          <w:rFonts w:ascii="Century Gothic,Arial" w:eastAsia="Century Gothic,Arial" w:hAnsi="Century Gothic,Arial" w:cs="Century Gothic,Arial"/>
        </w:rPr>
        <w:t>e</w:t>
      </w:r>
      <w:r w:rsidRPr="005F09A4">
        <w:rPr>
          <w:rFonts w:ascii="Century Gothic,Arial" w:eastAsia="Century Gothic,Arial" w:hAnsi="Century Gothic,Arial" w:cs="Century Gothic,Arial"/>
        </w:rPr>
        <w:t xml:space="preserve"> kwot wynagrodzenia Podwykonawcy lub dalszego Podwykonawcy, co </w:t>
      </w:r>
      <w:r w:rsidRPr="005F09A4">
        <w:rPr>
          <w:rFonts w:ascii="Century Gothic" w:eastAsia="Century Gothic" w:hAnsi="Century Gothic" w:cs="Century Gothic"/>
        </w:rPr>
        <w:t>d</w:t>
      </w:r>
      <w:r w:rsidR="00A15F5F" w:rsidRPr="005F09A4">
        <w:rPr>
          <w:rFonts w:ascii="Century Gothic" w:eastAsia="Century Gothic" w:hAnsi="Century Gothic" w:cs="Century Gothic"/>
        </w:rPr>
        <w:t>o</w:t>
      </w:r>
      <w:r w:rsidRPr="005F09A4">
        <w:rPr>
          <w:rFonts w:ascii="Century Gothic,Arial" w:eastAsia="Century Gothic,Arial" w:hAnsi="Century Gothic,Arial" w:cs="Century Gothic,Arial"/>
        </w:rPr>
        <w:t xml:space="preserve"> których nie przedstawiono dokumentów potwierdzających dokonanie zapłaty wynagrodzenia - w przypadku braku oświadczeń</w:t>
      </w:r>
      <w:r w:rsidR="00E77501" w:rsidRPr="005F09A4">
        <w:rPr>
          <w:rFonts w:ascii="Century Gothic,Arial" w:eastAsia="Century Gothic,Arial" w:hAnsi="Century Gothic,Arial" w:cs="Century Gothic,Arial"/>
        </w:rPr>
        <w:t xml:space="preserve"> i/</w:t>
      </w:r>
      <w:r w:rsidRPr="005F09A4">
        <w:rPr>
          <w:rFonts w:ascii="Century Gothic,Arial" w:eastAsia="Century Gothic,Arial" w:hAnsi="Century Gothic,Arial" w:cs="Century Gothic,Arial"/>
        </w:rPr>
        <w:t xml:space="preserve">lub </w:t>
      </w:r>
      <w:r w:rsidR="00F3014F" w:rsidRPr="005F09A4">
        <w:rPr>
          <w:rFonts w:ascii="Century Gothic,Arial" w:eastAsia="Century Gothic,Arial" w:hAnsi="Century Gothic,Arial" w:cs="Century Gothic,Arial"/>
        </w:rPr>
        <w:t>potwierdzeń zapłaty,</w:t>
      </w:r>
    </w:p>
    <w:p w14:paraId="6DA0472F" w14:textId="77777777" w:rsidR="00FC3C7A" w:rsidRPr="005F09A4" w:rsidRDefault="00FC3C7A" w:rsidP="002645F1">
      <w:pPr>
        <w:numPr>
          <w:ilvl w:val="2"/>
          <w:numId w:val="65"/>
        </w:numPr>
        <w:spacing w:line="360" w:lineRule="auto"/>
        <w:ind w:left="113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na kwotę zaległą lub sporną - w przypadku oświadczenia, które wskazuje na zaległość lub spór, </w:t>
      </w:r>
    </w:p>
    <w:p w14:paraId="38D7C9FD" w14:textId="2A3706F9" w:rsidR="00FC3C7A" w:rsidRDefault="00FC3C7A" w:rsidP="00FC3C7A">
      <w:pPr>
        <w:spacing w:line="360" w:lineRule="auto"/>
        <w:ind w:left="709"/>
        <w:jc w:val="both"/>
        <w:rPr>
          <w:rFonts w:ascii="Century Gothic" w:eastAsia="Century Gothic" w:hAnsi="Century Gothic" w:cs="Century Gothic"/>
        </w:rPr>
      </w:pPr>
      <w:r w:rsidRPr="005F09A4">
        <w:rPr>
          <w:rFonts w:ascii="Century Gothic,Arial" w:eastAsia="Century Gothic,Arial" w:hAnsi="Century Gothic,Arial" w:cs="Century Gothic,Arial"/>
        </w:rPr>
        <w:t xml:space="preserve">przy czym wstrzymana płatność traktowana będzie jako nieoprocentowana kaucja gotówkowa, dla zabezpieczenia możliwego roszczenia Podwykonawców w stosunku do Zamawiającego, do czasu aż roszczenie Podwykonawcy lub dalszego Podwykonawcy zostanie zaspokojone </w:t>
      </w:r>
      <w:r w:rsidR="00DC5B32" w:rsidRPr="005F09A4">
        <w:rPr>
          <w:rFonts w:ascii="Century Gothic" w:eastAsia="Century Gothic" w:hAnsi="Century Gothic" w:cs="Century Gothic"/>
        </w:rPr>
        <w:t>lub wygaśnie</w:t>
      </w:r>
      <w:r w:rsidR="0048054D" w:rsidRPr="005F09A4">
        <w:rPr>
          <w:rFonts w:ascii="Century Gothic,Arial" w:eastAsia="Century Gothic,Arial" w:hAnsi="Century Gothic,Arial" w:cs="Century Gothic,Arial"/>
        </w:rPr>
        <w:t xml:space="preserve">. </w:t>
      </w:r>
      <w:r w:rsidR="0048054D" w:rsidRPr="005F09A4">
        <w:rPr>
          <w:rFonts w:ascii="Century Gothic" w:eastAsia="Century Gothic" w:hAnsi="Century Gothic" w:cs="Century Gothic"/>
        </w:rPr>
        <w:t>Na wniosek Wykonawcy Zamawiający zmieni sposób zabezpieczenia z kaucji gotówkowej na inne zabezpieczenie</w:t>
      </w:r>
      <w:r w:rsidR="00634CC1" w:rsidRPr="005F09A4">
        <w:rPr>
          <w:rFonts w:ascii="Century Gothic" w:eastAsia="Century Gothic" w:hAnsi="Century Gothic" w:cs="Century Gothic"/>
        </w:rPr>
        <w:t xml:space="preserve">. Warunkiem dokonania zmiany sposobu zabezpieczenia jest jego uprzednie </w:t>
      </w:r>
      <w:r w:rsidR="0048054D" w:rsidRPr="005F09A4">
        <w:rPr>
          <w:rFonts w:ascii="Century Gothic" w:eastAsia="Century Gothic" w:hAnsi="Century Gothic" w:cs="Century Gothic"/>
        </w:rPr>
        <w:t>zaakceptowan</w:t>
      </w:r>
      <w:r w:rsidR="00634CC1" w:rsidRPr="005F09A4">
        <w:rPr>
          <w:rFonts w:ascii="Century Gothic" w:eastAsia="Century Gothic" w:hAnsi="Century Gothic" w:cs="Century Gothic"/>
        </w:rPr>
        <w:t>i</w:t>
      </w:r>
      <w:r w:rsidR="0048054D" w:rsidRPr="005F09A4">
        <w:rPr>
          <w:rFonts w:ascii="Century Gothic" w:eastAsia="Century Gothic" w:hAnsi="Century Gothic" w:cs="Century Gothic"/>
        </w:rPr>
        <w:t>e</w:t>
      </w:r>
      <w:r w:rsidRPr="005F09A4">
        <w:rPr>
          <w:rFonts w:ascii="Century Gothic,Arial" w:eastAsia="Century Gothic,Arial" w:hAnsi="Century Gothic,Arial" w:cs="Century Gothic,Arial"/>
        </w:rPr>
        <w:t xml:space="preserve"> przez </w:t>
      </w:r>
      <w:r w:rsidR="0048054D" w:rsidRPr="005F09A4">
        <w:rPr>
          <w:rFonts w:ascii="Century Gothic" w:eastAsia="Century Gothic" w:hAnsi="Century Gothic" w:cs="Century Gothic"/>
        </w:rPr>
        <w:t>Zamawiającego.</w:t>
      </w:r>
    </w:p>
    <w:p w14:paraId="5671B655" w14:textId="1C1335C2" w:rsidR="00E75F86" w:rsidRPr="002C0C4B" w:rsidRDefault="00FC3C7A" w:rsidP="002645F1">
      <w:pPr>
        <w:pStyle w:val="Akapitzlist"/>
        <w:numPr>
          <w:ilvl w:val="0"/>
          <w:numId w:val="64"/>
        </w:numPr>
        <w:spacing w:line="360" w:lineRule="auto"/>
        <w:ind w:left="709"/>
        <w:jc w:val="both"/>
        <w:rPr>
          <w:rFonts w:ascii="Century Gothic" w:hAnsi="Century Gothic" w:cs="Arial"/>
        </w:rPr>
      </w:pPr>
      <w:r w:rsidRPr="002C0C4B">
        <w:rPr>
          <w:rFonts w:ascii="Century Gothic,Arial" w:eastAsia="Century Gothic,Arial" w:hAnsi="Century Gothic,Arial" w:cs="Century Gothic,Arial"/>
        </w:rPr>
        <w:t>wstrzymana płatność może zostać zwolniona przez Zamawiającego pomimo nieprzedstawienia oświadczenia Podwykonawcy lub dalszego Podwykonawcy, jeśli ten w ocenie Zam</w:t>
      </w:r>
      <w:r w:rsidR="00E2596E" w:rsidRPr="002C0C4B">
        <w:rPr>
          <w:rFonts w:ascii="Century Gothic,Arial" w:eastAsia="Century Gothic,Arial" w:hAnsi="Century Gothic,Arial" w:cs="Century Gothic,Arial"/>
        </w:rPr>
        <w:t>a</w:t>
      </w:r>
      <w:r w:rsidRPr="002C0C4B">
        <w:rPr>
          <w:rFonts w:ascii="Century Gothic,Arial" w:eastAsia="Century Gothic,Arial" w:hAnsi="Century Gothic,Arial" w:cs="Century Gothic,Arial"/>
        </w:rPr>
        <w:t>w</w:t>
      </w:r>
      <w:r w:rsidR="00E2596E" w:rsidRPr="002C0C4B">
        <w:rPr>
          <w:rFonts w:ascii="Century Gothic,Arial" w:eastAsia="Century Gothic,Arial" w:hAnsi="Century Gothic,Arial" w:cs="Century Gothic,Arial"/>
        </w:rPr>
        <w:t>iającego</w:t>
      </w:r>
      <w:r w:rsidRPr="002C0C4B">
        <w:rPr>
          <w:rFonts w:ascii="Century Gothic,Arial" w:eastAsia="Century Gothic,Arial" w:hAnsi="Century Gothic,Arial" w:cs="Century Gothic,Arial"/>
        </w:rPr>
        <w:t xml:space="preserve"> bezpodstawnie odmawia jego podpisania, a Wykonawca </w:t>
      </w:r>
      <w:r w:rsidRPr="002C0C4B">
        <w:rPr>
          <w:rFonts w:ascii="Century Gothic,Arial" w:eastAsia="Century Gothic,Arial" w:hAnsi="Century Gothic,Arial" w:cs="Century Gothic,Arial"/>
        </w:rPr>
        <w:lastRenderedPageBreak/>
        <w:t xml:space="preserve">bezspornie udowodni, poprzez przedstawienie </w:t>
      </w:r>
      <w:r w:rsidR="00C07020" w:rsidRPr="002C0C4B">
        <w:rPr>
          <w:rFonts w:ascii="Century Gothic,Arial" w:eastAsia="Century Gothic,Arial" w:hAnsi="Century Gothic,Arial" w:cs="Century Gothic,Arial"/>
        </w:rPr>
        <w:t xml:space="preserve">kompletnej </w:t>
      </w:r>
      <w:r w:rsidRPr="002C0C4B">
        <w:rPr>
          <w:rFonts w:ascii="Century Gothic,Arial" w:eastAsia="Century Gothic,Arial" w:hAnsi="Century Gothic,Arial" w:cs="Century Gothic,Arial"/>
        </w:rPr>
        <w:t>dokumentacji, w tym stosownych dokumentów (np. faktury, wezwania do zapłaty, potwierdzone przez bank polecenia wykonania przelewów, etc.), że należne płatności zostały wykonane,</w:t>
      </w:r>
    </w:p>
    <w:p w14:paraId="7FBF4D4F" w14:textId="04033925" w:rsidR="002C0C4B" w:rsidRPr="002C0C4B" w:rsidRDefault="002C0C4B" w:rsidP="002645F1">
      <w:pPr>
        <w:pStyle w:val="Akapitzlist"/>
        <w:numPr>
          <w:ilvl w:val="0"/>
          <w:numId w:val="64"/>
        </w:numPr>
        <w:spacing w:line="360" w:lineRule="auto"/>
        <w:ind w:left="709"/>
        <w:jc w:val="both"/>
        <w:rPr>
          <w:rFonts w:ascii="Century Gothic" w:hAnsi="Century Gothic" w:cs="Arial"/>
        </w:rPr>
      </w:pPr>
      <w:r w:rsidRPr="00B33C6D">
        <w:rPr>
          <w:rFonts w:ascii="Century Gothic" w:hAnsi="Century Gothic" w:cs="Arial"/>
        </w:rPr>
        <w:t xml:space="preserve">w przypadku, zajęcia rachunku bankowego Wykonawcy, Zamawiający ma prawo do potrącenia stosownej kwoty z Wynagrodzenia i jej zapłaty bezpośrednio na rzecz tego </w:t>
      </w:r>
      <w:r w:rsidRPr="002C0C4B">
        <w:rPr>
          <w:rFonts w:ascii="Century Gothic" w:hAnsi="Century Gothic" w:cs="Arial"/>
        </w:rPr>
        <w:t>Podwykonawcy lub dalszego Podwykonawcy, na co Wykonawca wyraża zgodę. W celu umożliwienia pełnego rozliczenia takiej zapłaty, zgodnie ze zdaniem poprzednim, Wykonawca udziela niniejszym zgody na przejęcie przez Zamawiającego praw lub obowiązków wynikających z umowy z Podwykonawcami lub dalszymi Podwykonawcami w zakresie, w jakim będzie to konieczne do dokonania bezpośredniej zapłaty przez Zamawiającego.</w:t>
      </w:r>
      <w:r>
        <w:rPr>
          <w:rFonts w:ascii="Century Gothic" w:hAnsi="Century Gothic" w:cs="Arial"/>
        </w:rPr>
        <w:t xml:space="preserve"> </w:t>
      </w:r>
    </w:p>
    <w:p w14:paraId="4EEC5351" w14:textId="77777777" w:rsidR="00FC3C7A" w:rsidRPr="00907E2A" w:rsidRDefault="00FC3C7A">
      <w:pPr>
        <w:numPr>
          <w:ilvl w:val="0"/>
          <w:numId w:val="22"/>
        </w:numPr>
        <w:spacing w:line="360" w:lineRule="auto"/>
        <w:ind w:left="426" w:hanging="426"/>
        <w:jc w:val="both"/>
        <w:rPr>
          <w:rFonts w:ascii="Century Gothic,Arial" w:eastAsia="Century Gothic,Arial" w:hAnsi="Century Gothic,Arial" w:cs="Century Gothic,Arial"/>
        </w:rPr>
      </w:pPr>
      <w:r w:rsidRPr="00907E2A">
        <w:rPr>
          <w:rFonts w:ascii="Century Gothic,Arial" w:eastAsia="Century Gothic,Arial" w:hAnsi="Century Gothic,Arial" w:cs="Century Gothic,Arial"/>
        </w:rPr>
        <w:t>Zamawiający może, niezależnie od zatwierdzenia wniosku o płatność i otrzymania faktury VAT zgodnej z Umową, wstrzymać płatność całości lub części Wynagrodzenia (w kwocie odpowiadającej wysokości roszczeń Zamawiającego wynikających ze wskazanych poniżej okoliczności), o ile w ocenie Zamawiającego:</w:t>
      </w:r>
    </w:p>
    <w:p w14:paraId="5B4538A5" w14:textId="77777777" w:rsidR="00FC3C7A" w:rsidRPr="00907E2A" w:rsidRDefault="00FC3C7A" w:rsidP="002645F1">
      <w:pPr>
        <w:pStyle w:val="BodyText21"/>
        <w:numPr>
          <w:ilvl w:val="0"/>
          <w:numId w:val="6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907E2A">
        <w:rPr>
          <w:rFonts w:ascii="Century Gothic,Arial" w:eastAsia="Century Gothic,Arial" w:hAnsi="Century Gothic,Arial" w:cs="Century Gothic,Arial"/>
          <w:sz w:val="20"/>
        </w:rPr>
        <w:t>konieczne okaże się zapłacenie za usunięcie Wad lub poprawienie nienależycie wykonanych Robót, które nie zostały usunięte lub prawidłowo wykonane, w terminie wynikającym z Umowy lub uzgodnionym przez Strony,</w:t>
      </w:r>
    </w:p>
    <w:p w14:paraId="099AF334" w14:textId="77777777" w:rsidR="00FC3C7A" w:rsidRPr="00907E2A" w:rsidRDefault="00FC3C7A" w:rsidP="002645F1">
      <w:pPr>
        <w:pStyle w:val="BodyText21"/>
        <w:numPr>
          <w:ilvl w:val="0"/>
          <w:numId w:val="6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907E2A">
        <w:rPr>
          <w:rFonts w:ascii="Century Gothic,Arial" w:eastAsia="Century Gothic,Arial" w:hAnsi="Century Gothic,Arial" w:cs="Century Gothic,Arial"/>
          <w:sz w:val="20"/>
        </w:rPr>
        <w:t>Zamawiający uzyskał uprawnienie do naliczenia kary umownej lub skorzystania z zabezpieczenia należytego wykonania Umowy, lub</w:t>
      </w:r>
    </w:p>
    <w:p w14:paraId="1870BC87" w14:textId="77777777" w:rsidR="00FC3C7A" w:rsidRPr="00907E2A" w:rsidRDefault="00FC3C7A" w:rsidP="002645F1">
      <w:pPr>
        <w:pStyle w:val="BodyText21"/>
        <w:numPr>
          <w:ilvl w:val="0"/>
          <w:numId w:val="6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907E2A">
        <w:rPr>
          <w:rFonts w:ascii="Century Gothic,Arial" w:eastAsia="Century Gothic,Arial" w:hAnsi="Century Gothic,Arial" w:cs="Century Gothic,Arial"/>
          <w:sz w:val="20"/>
        </w:rPr>
        <w:t xml:space="preserve">Zamawiający poniósł jakąkolwiek szkodę na skutek niewykonania lub nienależytego wykonania Robót </w:t>
      </w:r>
      <w:r w:rsidR="00DC5B32" w:rsidRPr="00907E2A">
        <w:rPr>
          <w:rFonts w:ascii="Century Gothic" w:eastAsia="Century Gothic" w:hAnsi="Century Gothic" w:cs="Century Gothic"/>
          <w:sz w:val="20"/>
        </w:rPr>
        <w:t xml:space="preserve">przez Wykonawcę, Podwykonawcę lub dalszego Podwykonawcę </w:t>
      </w:r>
      <w:r w:rsidRPr="00907E2A">
        <w:rPr>
          <w:rFonts w:ascii="Century Gothic,Arial" w:eastAsia="Century Gothic,Arial" w:hAnsi="Century Gothic,Arial" w:cs="Century Gothic,Arial"/>
          <w:sz w:val="20"/>
        </w:rPr>
        <w:t>na jakiejkolwiek podstawie prawnej (umowa lub czyn niedozwolony).</w:t>
      </w:r>
    </w:p>
    <w:p w14:paraId="37FD4815" w14:textId="719B36D6" w:rsidR="00FC3C7A" w:rsidRPr="00907E2A" w:rsidRDefault="00287CEA">
      <w:pPr>
        <w:numPr>
          <w:ilvl w:val="0"/>
          <w:numId w:val="22"/>
        </w:numPr>
        <w:spacing w:line="360" w:lineRule="auto"/>
        <w:ind w:left="426" w:hanging="426"/>
        <w:jc w:val="both"/>
        <w:rPr>
          <w:rFonts w:ascii="Century Gothic,Arial" w:eastAsia="Century Gothic,Arial" w:hAnsi="Century Gothic,Arial" w:cs="Century Gothic,Arial"/>
        </w:rPr>
      </w:pPr>
      <w:r w:rsidRPr="00907E2A">
        <w:rPr>
          <w:rFonts w:ascii="Century Gothic,Arial" w:eastAsia="Century Gothic,Arial" w:hAnsi="Century Gothic,Arial" w:cs="Century Gothic,Arial"/>
        </w:rPr>
        <w:t>O</w:t>
      </w:r>
      <w:r w:rsidR="00FC3C7A" w:rsidRPr="00907E2A">
        <w:rPr>
          <w:rFonts w:ascii="Century Gothic,Arial" w:eastAsia="Century Gothic,Arial" w:hAnsi="Century Gothic,Arial" w:cs="Century Gothic,Arial"/>
        </w:rPr>
        <w:t xml:space="preserve">d kwot, których płatność Zamawiający mógł w sposób uzasadniony wstrzymać nie przysługują odsetki. </w:t>
      </w:r>
    </w:p>
    <w:p w14:paraId="0AC31A95" w14:textId="77777777" w:rsidR="00FC3C7A" w:rsidRPr="00907E2A" w:rsidRDefault="00FC3C7A">
      <w:pPr>
        <w:numPr>
          <w:ilvl w:val="0"/>
          <w:numId w:val="22"/>
        </w:numPr>
        <w:spacing w:line="360" w:lineRule="auto"/>
        <w:ind w:left="426" w:hanging="426"/>
        <w:jc w:val="both"/>
        <w:rPr>
          <w:rFonts w:ascii="Century Gothic,Arial" w:eastAsia="Century Gothic,Arial" w:hAnsi="Century Gothic,Arial" w:cs="Century Gothic,Arial"/>
        </w:rPr>
      </w:pPr>
      <w:r w:rsidRPr="00907E2A">
        <w:rPr>
          <w:rFonts w:ascii="Century Gothic,Arial" w:eastAsia="Century Gothic,Arial" w:hAnsi="Century Gothic,Arial" w:cs="Century Gothic,Arial"/>
        </w:rPr>
        <w:t xml:space="preserve">Niezależnie od powyższego, Zamawiający ma prawo do zatrzymania innych płatności lub ich potrącenia, jeśli takie prawo przysługuje mu na podstawie Umowy lub obowiązującego prawa. </w:t>
      </w:r>
    </w:p>
    <w:p w14:paraId="79DF8E82" w14:textId="77777777" w:rsidR="00FC3C7A" w:rsidRPr="0071207E" w:rsidRDefault="00FC3C7A">
      <w:pPr>
        <w:numPr>
          <w:ilvl w:val="0"/>
          <w:numId w:val="22"/>
        </w:numPr>
        <w:spacing w:line="360" w:lineRule="auto"/>
        <w:ind w:left="426" w:hanging="426"/>
        <w:jc w:val="both"/>
        <w:rPr>
          <w:rFonts w:ascii="Century Gothic,Arial" w:eastAsia="Century Gothic,Arial" w:hAnsi="Century Gothic,Arial" w:cs="Century Gothic,Arial"/>
        </w:rPr>
      </w:pPr>
      <w:r w:rsidRPr="00907E2A">
        <w:rPr>
          <w:rFonts w:ascii="Century Gothic,Arial" w:eastAsia="Century Gothic,Arial" w:hAnsi="Century Gothic,Arial" w:cs="Century Gothic,Arial"/>
        </w:rPr>
        <w:t xml:space="preserve">Zapłata przez Zamawiającego jakiejkolwiek części Wynagrodzenia nie powoduje zrzeczenia się przez niego jakichkolwiek praw lub roszczeń wynikających z Umowy. W szczególności zapłata przez Zamawiającego </w:t>
      </w:r>
      <w:r w:rsidRPr="0071207E">
        <w:rPr>
          <w:rFonts w:ascii="Century Gothic,Arial" w:eastAsia="Century Gothic,Arial" w:hAnsi="Century Gothic,Arial" w:cs="Century Gothic,Arial"/>
        </w:rPr>
        <w:t>jakiejkolwiek części Wynagrodzenia nie stanowi odbioru danych Robót ani potwierdzenia ich wykonania zgodnie z Umową.</w:t>
      </w:r>
    </w:p>
    <w:p w14:paraId="343A3A87" w14:textId="77777777" w:rsidR="002C0C4B" w:rsidRPr="0071207E" w:rsidRDefault="002C0C4B" w:rsidP="002C0C4B">
      <w:pPr>
        <w:numPr>
          <w:ilvl w:val="0"/>
          <w:numId w:val="22"/>
        </w:numPr>
        <w:spacing w:line="360" w:lineRule="auto"/>
        <w:ind w:left="426" w:hanging="426"/>
        <w:jc w:val="both"/>
        <w:rPr>
          <w:rFonts w:ascii="Century Gothic,Arial" w:eastAsia="Century Gothic,Arial" w:hAnsi="Century Gothic,Arial" w:cs="Century Gothic,Arial"/>
        </w:rPr>
      </w:pPr>
      <w:r w:rsidRPr="0071207E">
        <w:rPr>
          <w:rFonts w:ascii="Century Gothic,Arial" w:eastAsia="Century Gothic,Arial" w:hAnsi="Century Gothic,Arial" w:cs="Century Gothic,Arial"/>
        </w:rPr>
        <w:t xml:space="preserve">Zamawiający może dokonać bezpośredniej zapłaty wymagalnego wynagrodzenia przysługującego Podwykonawcom lub dalszym Podwykonawcom, którzy zawarli zaakceptowaną przez Zamawiającego umowę o podwykonawstwo, której przedmiotem są roboty budowlane, w przypadku uchylenia się od obowiązku zapłaty odpowiednio przez Wykonawcę, Podwykonawcę lub dalszego Podwykonawcę, lub Podwykonawcom którzy </w:t>
      </w:r>
      <w:r w:rsidRPr="0071207E">
        <w:rPr>
          <w:rFonts w:ascii="Century Gothic,Arial" w:eastAsia="Century Gothic,Arial" w:hAnsi="Century Gothic,Arial" w:cs="Century Gothic,Arial"/>
        </w:rPr>
        <w:lastRenderedPageBreak/>
        <w:t>zawarli przedłożoną Zamawiającemu umowę o podwykonawstwo, której przedmiotem są dostawy lub usługi, w przypadku uchylenia się od obowiązku zapłaty przez Wykonawcę, Podwykonawcę lub dalszego Podwykonawcę.</w:t>
      </w:r>
      <w:bookmarkStart w:id="554" w:name="_Hlk158984984"/>
    </w:p>
    <w:bookmarkEnd w:id="554"/>
    <w:p w14:paraId="71B55524" w14:textId="2A19AFD7" w:rsidR="002C0C4B" w:rsidRDefault="00FC3C7A" w:rsidP="002C0C4B">
      <w:pPr>
        <w:numPr>
          <w:ilvl w:val="0"/>
          <w:numId w:val="22"/>
        </w:numPr>
        <w:spacing w:line="360" w:lineRule="auto"/>
        <w:ind w:left="426" w:hanging="426"/>
        <w:jc w:val="both"/>
        <w:rPr>
          <w:rFonts w:ascii="Century Gothic,Arial" w:eastAsia="Century Gothic,Arial" w:hAnsi="Century Gothic,Arial" w:cs="Century Gothic,Arial"/>
        </w:rPr>
      </w:pPr>
      <w:r w:rsidRPr="002C0C4B">
        <w:rPr>
          <w:rFonts w:ascii="Century Gothic,Arial" w:eastAsia="Century Gothic,Arial" w:hAnsi="Century Gothic,Arial" w:cs="Century Gothic,Arial"/>
        </w:rPr>
        <w:t xml:space="preserve">Wynagrodzenie, o którym mowa w </w:t>
      </w:r>
      <w:r w:rsidRPr="0071207E">
        <w:rPr>
          <w:rFonts w:ascii="Century Gothic,Arial" w:eastAsia="Century Gothic,Arial" w:hAnsi="Century Gothic,Arial" w:cs="Century Gothic,Arial"/>
        </w:rPr>
        <w:t xml:space="preserve">ust. </w:t>
      </w:r>
      <w:r w:rsidR="00543029">
        <w:rPr>
          <w:rFonts w:ascii="Century Gothic,Arial" w:eastAsia="Century Gothic,Arial" w:hAnsi="Century Gothic,Arial" w:cs="Century Gothic,Arial"/>
        </w:rPr>
        <w:t xml:space="preserve">23 </w:t>
      </w:r>
      <w:r w:rsidR="00B25D69" w:rsidRPr="0071207E">
        <w:rPr>
          <w:rFonts w:ascii="Century Gothic,Arial" w:eastAsia="Century Gothic,Arial" w:hAnsi="Century Gothic,Arial" w:cs="Century Gothic,Arial"/>
        </w:rPr>
        <w:t>powyżej</w:t>
      </w:r>
      <w:r w:rsidR="009A5D59" w:rsidRPr="002C0C4B">
        <w:rPr>
          <w:rFonts w:ascii="Century Gothic,Arial" w:eastAsia="Century Gothic,Arial" w:hAnsi="Century Gothic,Arial" w:cs="Century Gothic,Arial"/>
        </w:rPr>
        <w:t xml:space="preserve">, dotyczy wyłącznie należności powstałych po zaakceptowaniu przez Zamawiającego </w:t>
      </w:r>
      <w:r w:rsidR="002B4C8A" w:rsidRPr="002C0C4B">
        <w:rPr>
          <w:rFonts w:ascii="Century Gothic,Arial" w:eastAsia="Century Gothic,Arial" w:hAnsi="Century Gothic,Arial" w:cs="Century Gothic,Arial"/>
        </w:rPr>
        <w:t xml:space="preserve">Umowy o podwykonawstwo, której przedmiotem są roboty budowlane, wraz ze </w:t>
      </w:r>
      <w:r w:rsidR="009A5D59" w:rsidRPr="002C0C4B">
        <w:rPr>
          <w:rFonts w:ascii="Century Gothic,Arial" w:eastAsia="Century Gothic,Arial" w:hAnsi="Century Gothic,Arial" w:cs="Century Gothic,Arial"/>
        </w:rPr>
        <w:t>szczegółow</w:t>
      </w:r>
      <w:r w:rsidR="002B4C8A" w:rsidRPr="002C0C4B">
        <w:rPr>
          <w:rFonts w:ascii="Century Gothic,Arial" w:eastAsia="Century Gothic,Arial" w:hAnsi="Century Gothic,Arial" w:cs="Century Gothic,Arial"/>
        </w:rPr>
        <w:t>ym</w:t>
      </w:r>
      <w:r w:rsidR="009A5D59" w:rsidRPr="002C0C4B">
        <w:rPr>
          <w:rFonts w:ascii="Century Gothic,Arial" w:eastAsia="Century Gothic,Arial" w:hAnsi="Century Gothic,Arial" w:cs="Century Gothic,Arial"/>
        </w:rPr>
        <w:t xml:space="preserve"> przedmiot</w:t>
      </w:r>
      <w:r w:rsidR="002B4C8A" w:rsidRPr="002C0C4B">
        <w:rPr>
          <w:rFonts w:ascii="Century Gothic,Arial" w:eastAsia="Century Gothic,Arial" w:hAnsi="Century Gothic,Arial" w:cs="Century Gothic,Arial"/>
        </w:rPr>
        <w:t>em</w:t>
      </w:r>
      <w:r w:rsidR="009A5D59" w:rsidRPr="002C0C4B">
        <w:rPr>
          <w:rFonts w:ascii="Century Gothic,Arial" w:eastAsia="Century Gothic,Arial" w:hAnsi="Century Gothic,Arial" w:cs="Century Gothic,Arial"/>
        </w:rPr>
        <w:t xml:space="preserve"> robót </w:t>
      </w:r>
      <w:r w:rsidR="00AD43BD" w:rsidRPr="002C0C4B">
        <w:rPr>
          <w:rFonts w:ascii="Century Gothic,Arial" w:eastAsia="Century Gothic,Arial" w:hAnsi="Century Gothic,Arial" w:cs="Century Gothic,Arial"/>
        </w:rPr>
        <w:t>budow</w:t>
      </w:r>
      <w:r w:rsidR="002B4C8A" w:rsidRPr="002C0C4B">
        <w:rPr>
          <w:rFonts w:ascii="Century Gothic,Arial" w:eastAsia="Century Gothic,Arial" w:hAnsi="Century Gothic,Arial" w:cs="Century Gothic,Arial"/>
        </w:rPr>
        <w:softHyphen/>
      </w:r>
      <w:r w:rsidR="00AD43BD" w:rsidRPr="002C0C4B">
        <w:rPr>
          <w:rFonts w:ascii="Century Gothic,Arial" w:eastAsia="Century Gothic,Arial" w:hAnsi="Century Gothic,Arial" w:cs="Century Gothic,Arial"/>
        </w:rPr>
        <w:t xml:space="preserve">lanych </w:t>
      </w:r>
      <w:r w:rsidR="009A5D59" w:rsidRPr="002C0C4B">
        <w:rPr>
          <w:rFonts w:ascii="Century Gothic,Arial" w:eastAsia="Century Gothic,Arial" w:hAnsi="Century Gothic,Arial" w:cs="Century Gothic,Arial"/>
        </w:rPr>
        <w:t xml:space="preserve">Podwykonawcy lub dalszego Podwykonawcy i niezłożeniu sprzeciwu wobec wykonywania Robót przez Podwykonawcę lub dalszego Podwykonawcę lub po przedłożeniu Zamawiającemu poświadczonej za zgodność z oryginałem kopii Umowy o podwykonawstwo, której przedmiotem są dostawy lub usługi. </w:t>
      </w:r>
    </w:p>
    <w:p w14:paraId="161D210B" w14:textId="77777777" w:rsidR="002C0C4B" w:rsidRDefault="00FC3C7A" w:rsidP="002C0C4B">
      <w:pPr>
        <w:numPr>
          <w:ilvl w:val="0"/>
          <w:numId w:val="22"/>
        </w:numPr>
        <w:spacing w:line="360" w:lineRule="auto"/>
        <w:ind w:left="426" w:hanging="426"/>
        <w:jc w:val="both"/>
        <w:rPr>
          <w:rFonts w:ascii="Century Gothic,Arial" w:eastAsia="Century Gothic,Arial" w:hAnsi="Century Gothic,Arial" w:cs="Century Gothic,Arial"/>
        </w:rPr>
      </w:pPr>
      <w:r w:rsidRPr="002C0C4B">
        <w:rPr>
          <w:rFonts w:ascii="Century Gothic,Arial" w:eastAsia="Century Gothic,Arial" w:hAnsi="Century Gothic,Arial" w:cs="Century Gothic,Arial"/>
        </w:rPr>
        <w:t>Bezpośrednia zapłata obejmuje wyłącznie należne wynagrodzenie, bez odsetek należnych Podwykonawcy lub dalszemu Podwykonawcy</w:t>
      </w:r>
      <w:r w:rsidR="002C0C4B">
        <w:rPr>
          <w:rFonts w:ascii="Century Gothic,Arial" w:eastAsia="Century Gothic,Arial" w:hAnsi="Century Gothic,Arial" w:cs="Century Gothic,Arial"/>
        </w:rPr>
        <w:t>.</w:t>
      </w:r>
    </w:p>
    <w:p w14:paraId="7FAED6B5" w14:textId="3E1065C6" w:rsidR="00FC3C7A" w:rsidRPr="002C0C4B" w:rsidRDefault="00FC3C7A" w:rsidP="002C0C4B">
      <w:pPr>
        <w:numPr>
          <w:ilvl w:val="0"/>
          <w:numId w:val="22"/>
        </w:numPr>
        <w:spacing w:line="360" w:lineRule="auto"/>
        <w:ind w:left="426" w:hanging="426"/>
        <w:jc w:val="both"/>
        <w:rPr>
          <w:rFonts w:ascii="Century Gothic,Arial" w:eastAsia="Century Gothic,Arial" w:hAnsi="Century Gothic,Arial" w:cs="Century Gothic,Arial"/>
        </w:rPr>
      </w:pPr>
      <w:r w:rsidRPr="002C0C4B">
        <w:rPr>
          <w:rFonts w:ascii="Century Gothic,Arial" w:eastAsia="Century Gothic,Arial" w:hAnsi="Century Gothic,Arial" w:cs="Century Gothic,Arial"/>
        </w:rPr>
        <w:t xml:space="preserve">Przed dokonaniem bezpośredniej zapłaty Zamawiający jest obowiązany umożliwić Wykonawcy zgłoszenie pisemnych uwag dotyczących zasadności bezpośredniej zapłaty wynagrodzenia Podwykonawcy lub dalszemu Podwykonawcy. Zamawiający informuje o terminie zgłaszania uwag, nie krótszym niż </w:t>
      </w:r>
      <w:r w:rsidRPr="002C0C4B">
        <w:rPr>
          <w:rFonts w:ascii="Century Gothic,Arial" w:eastAsia="Century Gothic,Arial" w:hAnsi="Century Gothic,Arial" w:cs="Century Gothic,Arial"/>
          <w:b/>
          <w:bCs/>
        </w:rPr>
        <w:t>7 dni</w:t>
      </w:r>
      <w:r w:rsidRPr="002C0C4B">
        <w:rPr>
          <w:rFonts w:ascii="Century Gothic,Arial" w:eastAsia="Century Gothic,Arial" w:hAnsi="Century Gothic,Arial" w:cs="Century Gothic,Arial"/>
        </w:rPr>
        <w:t xml:space="preserve"> od dnia doręczenia tej informacji. </w:t>
      </w:r>
      <w:r w:rsidR="00470783" w:rsidRPr="002C0C4B">
        <w:rPr>
          <w:rFonts w:ascii="Century Gothic,Arial" w:eastAsia="Century Gothic,Arial" w:hAnsi="Century Gothic,Arial" w:cs="Century Gothic,Arial"/>
        </w:rPr>
        <w:t xml:space="preserve">W uwagach nie można powoływać się na potrącenie roszczeń wykonawcy względem </w:t>
      </w:r>
      <w:r w:rsidR="00F54BDD" w:rsidRPr="002C0C4B">
        <w:rPr>
          <w:rFonts w:ascii="Century Gothic,Arial" w:eastAsia="Century Gothic,Arial" w:hAnsi="Century Gothic,Arial" w:cs="Century Gothic,Arial"/>
        </w:rPr>
        <w:t>P</w:t>
      </w:r>
      <w:r w:rsidR="00470783" w:rsidRPr="002C0C4B">
        <w:rPr>
          <w:rFonts w:ascii="Century Gothic,Arial" w:eastAsia="Century Gothic,Arial" w:hAnsi="Century Gothic,Arial" w:cs="Century Gothic,Arial"/>
        </w:rPr>
        <w:t xml:space="preserve">odwykonawcy niezwiązanych z realizacją </w:t>
      </w:r>
      <w:r w:rsidR="00F54BDD" w:rsidRPr="002C0C4B">
        <w:rPr>
          <w:rFonts w:ascii="Century Gothic,Arial" w:eastAsia="Century Gothic,Arial" w:hAnsi="Century Gothic,Arial" w:cs="Century Gothic,Arial"/>
        </w:rPr>
        <w:t>U</w:t>
      </w:r>
      <w:r w:rsidR="00470783" w:rsidRPr="002C0C4B">
        <w:rPr>
          <w:rFonts w:ascii="Century Gothic,Arial" w:eastAsia="Century Gothic,Arial" w:hAnsi="Century Gothic,Arial" w:cs="Century Gothic,Arial"/>
        </w:rPr>
        <w:t xml:space="preserve">mowy o podwykonawstwo. </w:t>
      </w:r>
      <w:r w:rsidRPr="002C0C4B">
        <w:rPr>
          <w:rFonts w:ascii="Century Gothic,Arial" w:eastAsia="Century Gothic,Arial" w:hAnsi="Century Gothic,Arial" w:cs="Century Gothic,Arial"/>
        </w:rPr>
        <w:t>W przypadku zgłoszenia uwag w terminie, Zamawiający może:</w:t>
      </w:r>
    </w:p>
    <w:p w14:paraId="716FD7E2" w14:textId="77777777" w:rsidR="00FC3C7A" w:rsidRPr="005F09A4" w:rsidRDefault="00FC3C7A" w:rsidP="002645F1">
      <w:pPr>
        <w:pStyle w:val="BodyText21"/>
        <w:numPr>
          <w:ilvl w:val="0"/>
          <w:numId w:val="63"/>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nie dokonać bezpośredniej zapłaty wynagrodzenia Podwykonawcy lub dalszemu Podwykonawcy, jeżeli Wykonawca wykaże niezasadność takiej zapłaty, albo</w:t>
      </w:r>
    </w:p>
    <w:p w14:paraId="6AB9FC4C" w14:textId="77777777" w:rsidR="00FC3C7A" w:rsidRPr="005F09A4" w:rsidRDefault="00FC3C7A" w:rsidP="002645F1">
      <w:pPr>
        <w:pStyle w:val="BodyText21"/>
        <w:numPr>
          <w:ilvl w:val="0"/>
          <w:numId w:val="63"/>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C10F1E8" w14:textId="50C0F7A0" w:rsidR="00FC3C7A" w:rsidRPr="005F09A4" w:rsidRDefault="00FC3C7A" w:rsidP="002645F1">
      <w:pPr>
        <w:pStyle w:val="BodyText21"/>
        <w:numPr>
          <w:ilvl w:val="0"/>
          <w:numId w:val="63"/>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dokonać bezpośredniej zapłaty wynagrodzenia Podwykonawcy lub dalszemu Podwykonawcy, jeżeli </w:t>
      </w:r>
      <w:r w:rsidR="00470783" w:rsidRPr="005F09A4">
        <w:rPr>
          <w:rFonts w:ascii="Century Gothic,Arial" w:eastAsia="Century Gothic,Arial" w:hAnsi="Century Gothic,Arial" w:cs="Century Gothic,Arial"/>
          <w:sz w:val="20"/>
        </w:rPr>
        <w:t>P</w:t>
      </w:r>
      <w:r w:rsidRPr="005F09A4">
        <w:rPr>
          <w:rFonts w:ascii="Century Gothic,Arial" w:eastAsia="Century Gothic,Arial" w:hAnsi="Century Gothic,Arial" w:cs="Century Gothic,Arial"/>
          <w:sz w:val="20"/>
        </w:rPr>
        <w:t xml:space="preserve">odwykonawca lub dalszy </w:t>
      </w:r>
      <w:r w:rsidR="00470783" w:rsidRPr="005F09A4">
        <w:rPr>
          <w:rFonts w:ascii="Century Gothic,Arial" w:eastAsia="Century Gothic,Arial" w:hAnsi="Century Gothic,Arial" w:cs="Century Gothic,Arial"/>
          <w:sz w:val="20"/>
        </w:rPr>
        <w:t xml:space="preserve">Podwykonawca </w:t>
      </w:r>
      <w:r w:rsidRPr="005F09A4">
        <w:rPr>
          <w:rFonts w:ascii="Century Gothic,Arial" w:eastAsia="Century Gothic,Arial" w:hAnsi="Century Gothic,Arial" w:cs="Century Gothic,Arial"/>
          <w:sz w:val="20"/>
        </w:rPr>
        <w:t>wykaże zasadność takiej zapłaty.</w:t>
      </w:r>
    </w:p>
    <w:p w14:paraId="3A251515" w14:textId="15E88573" w:rsidR="00FC3C7A" w:rsidRPr="005F09A4" w:rsidRDefault="00885ACE" w:rsidP="009F0004">
      <w:pPr>
        <w:spacing w:line="360" w:lineRule="auto"/>
        <w:ind w:left="426"/>
        <w:jc w:val="both"/>
        <w:rPr>
          <w:rFonts w:ascii="Century Gothic" w:hAnsi="Century Gothic" w:cs="Arial"/>
        </w:rPr>
      </w:pPr>
      <w:r w:rsidRPr="005F09A4">
        <w:rPr>
          <w:rFonts w:ascii="Century Gothic,Arial" w:eastAsia="Century Gothic,Arial" w:hAnsi="Century Gothic,Arial" w:cs="Century Gothic,Arial"/>
        </w:rPr>
        <w:t>S</w:t>
      </w:r>
      <w:r w:rsidR="00FC3C7A" w:rsidRPr="005F09A4">
        <w:rPr>
          <w:rFonts w:ascii="Century Gothic,Arial" w:eastAsia="Century Gothic,Arial" w:hAnsi="Century Gothic,Arial" w:cs="Century Gothic,Arial"/>
        </w:rPr>
        <w:t>kutkiem bezpośredniej płatności wynagrodzenia na rzecz Podwykonawcy lub dalszego Podwykonawcy, będzie umorzenie wierzytelności przysługującej Wykonawcy względem Zamawiającego do wysokości kwoty otrzymanej przez Podwykonawcę lub dalszego Podwykonawcę.</w:t>
      </w:r>
      <w:bookmarkEnd w:id="549"/>
    </w:p>
    <w:p w14:paraId="3BA6989A" w14:textId="77777777" w:rsidR="00FC3C7A" w:rsidRPr="005F09A4" w:rsidRDefault="00FC3C7A" w:rsidP="00D27C5A">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555" w:name="_Toc89759633"/>
      <w:bookmarkStart w:id="556" w:name="_Toc160706836"/>
      <w:r w:rsidRPr="005F09A4">
        <w:rPr>
          <w:rFonts w:ascii="Century Gothic,Arial" w:eastAsia="Century Gothic,Arial" w:hAnsi="Century Gothic,Arial" w:cs="Century Gothic,Arial"/>
          <w:b/>
          <w:bCs/>
          <w:caps/>
          <w:sz w:val="20"/>
          <w:u w:val="single"/>
          <w:lang w:eastAsia="en-US"/>
        </w:rPr>
        <w:t>ARTYKUŁ 15. płatnośĆ KOŃCOWA</w:t>
      </w:r>
      <w:bookmarkEnd w:id="555"/>
      <w:bookmarkEnd w:id="556"/>
    </w:p>
    <w:p w14:paraId="01391AD9" w14:textId="76895ABD" w:rsidR="00FC3C7A" w:rsidRPr="005F09A4" w:rsidRDefault="00FC3C7A">
      <w:pPr>
        <w:numPr>
          <w:ilvl w:val="0"/>
          <w:numId w:val="23"/>
        </w:numPr>
        <w:spacing w:line="360" w:lineRule="auto"/>
        <w:ind w:left="426" w:hanging="426"/>
        <w:jc w:val="both"/>
        <w:rPr>
          <w:rFonts w:ascii="Century Gothic,Arial" w:eastAsia="Century Gothic,Arial" w:hAnsi="Century Gothic,Arial" w:cs="Century Gothic,Arial"/>
        </w:rPr>
      </w:pPr>
      <w:bookmarkStart w:id="557" w:name="_Toc14578046"/>
      <w:bookmarkStart w:id="558" w:name="_Toc14578342"/>
      <w:bookmarkStart w:id="559" w:name="_Toc54513121"/>
      <w:bookmarkStart w:id="560" w:name="_Toc54513232"/>
      <w:bookmarkStart w:id="561" w:name="_Toc54572089"/>
      <w:bookmarkStart w:id="562" w:name="_Toc516551184"/>
      <w:bookmarkStart w:id="563" w:name="_Toc516631896"/>
      <w:bookmarkStart w:id="564" w:name="_Toc192044970"/>
      <w:bookmarkStart w:id="565" w:name="_Toc269979200"/>
      <w:r w:rsidRPr="005F09A4">
        <w:rPr>
          <w:rFonts w:ascii="Century Gothic,Arial" w:eastAsia="Century Gothic,Arial" w:hAnsi="Century Gothic,Arial" w:cs="Century Gothic,Arial"/>
        </w:rPr>
        <w:t xml:space="preserve">Po podpisaniu przez Strony protokołu Odbioru Końcowego Wykonawca w ciągu </w:t>
      </w:r>
      <w:r w:rsidRPr="005F09A4">
        <w:rPr>
          <w:rFonts w:ascii="Century Gothic" w:eastAsia="Century Gothic" w:hAnsi="Century Gothic" w:cs="Century Gothic"/>
          <w:b/>
          <w:bCs/>
        </w:rPr>
        <w:t>30 dni</w:t>
      </w:r>
      <w:r w:rsidRPr="005F09A4">
        <w:rPr>
          <w:rFonts w:ascii="Century Gothic,Arial" w:eastAsia="Century Gothic,Arial" w:hAnsi="Century Gothic,Arial" w:cs="Century Gothic,Arial"/>
        </w:rPr>
        <w:t xml:space="preserve"> przygotuje i przedłoży Zamawiającemu w 2 egzemplarzach </w:t>
      </w:r>
      <w:r w:rsidR="00E840F4" w:rsidRPr="005F09A4">
        <w:rPr>
          <w:rFonts w:ascii="Century Gothic,Arial" w:eastAsia="Century Gothic,Arial" w:hAnsi="Century Gothic,Arial" w:cs="Century Gothic,Arial"/>
        </w:rPr>
        <w:t>w</w:t>
      </w:r>
      <w:r w:rsidRPr="005F09A4">
        <w:rPr>
          <w:rFonts w:ascii="Century Gothic,Arial" w:eastAsia="Century Gothic,Arial" w:hAnsi="Century Gothic,Arial" w:cs="Century Gothic,Arial"/>
        </w:rPr>
        <w:t>niosek o płatność końcową wraz z niezbędnymi dokumentami. Wniosek o płatność końcową zawierał będzie:</w:t>
      </w:r>
    </w:p>
    <w:p w14:paraId="06C7B494" w14:textId="77777777" w:rsidR="00FC3C7A" w:rsidRPr="005F09A4" w:rsidRDefault="00FC3C7A" w:rsidP="002645F1">
      <w:pPr>
        <w:pStyle w:val="BodyText21"/>
        <w:numPr>
          <w:ilvl w:val="0"/>
          <w:numId w:val="67"/>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lastRenderedPageBreak/>
        <w:t>Protokół Odbioru Końcowego,</w:t>
      </w:r>
    </w:p>
    <w:p w14:paraId="366738A8" w14:textId="20262F65" w:rsidR="00FC3C7A" w:rsidRPr="005F09A4" w:rsidRDefault="00FC3C7A" w:rsidP="002645F1">
      <w:pPr>
        <w:pStyle w:val="BodyText21"/>
        <w:numPr>
          <w:ilvl w:val="0"/>
          <w:numId w:val="67"/>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łączną wysokość kwot zafakturowanych oraz zapłaconych przez Zamawiającego na dzień złożenia </w:t>
      </w:r>
      <w:r w:rsidR="002C0C4B">
        <w:rPr>
          <w:rFonts w:ascii="Century Gothic,Arial" w:eastAsia="Century Gothic,Arial" w:hAnsi="Century Gothic,Arial" w:cs="Century Gothic,Arial"/>
          <w:sz w:val="20"/>
        </w:rPr>
        <w:t>w</w:t>
      </w:r>
      <w:r w:rsidRPr="005F09A4">
        <w:rPr>
          <w:rFonts w:ascii="Century Gothic,Arial" w:eastAsia="Century Gothic,Arial" w:hAnsi="Century Gothic,Arial" w:cs="Century Gothic,Arial"/>
          <w:sz w:val="20"/>
        </w:rPr>
        <w:t xml:space="preserve">niosku o płatność, </w:t>
      </w:r>
    </w:p>
    <w:p w14:paraId="30F54E6D" w14:textId="39EA59FC" w:rsidR="00FC3C7A" w:rsidRPr="005F09A4" w:rsidRDefault="00FC3C7A" w:rsidP="002645F1">
      <w:pPr>
        <w:pStyle w:val="BodyText21"/>
        <w:numPr>
          <w:ilvl w:val="0"/>
          <w:numId w:val="67"/>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wszelkie kwoty zatrzymane lub potrącone przez Zamawiającego,</w:t>
      </w:r>
    </w:p>
    <w:p w14:paraId="4DCE6F08" w14:textId="08D4000C" w:rsidR="00FC3C7A" w:rsidRPr="00F8350B" w:rsidRDefault="00FC3C7A" w:rsidP="002645F1">
      <w:pPr>
        <w:pStyle w:val="BodyText21"/>
        <w:numPr>
          <w:ilvl w:val="0"/>
          <w:numId w:val="67"/>
        </w:numPr>
        <w:tabs>
          <w:tab w:val="left" w:pos="-1985"/>
          <w:tab w:val="left" w:pos="-1843"/>
          <w:tab w:val="left" w:pos="-1560"/>
          <w:tab w:val="left" w:pos="-1276"/>
        </w:tabs>
        <w:suppressAutoHyphens/>
        <w:spacing w:line="360" w:lineRule="auto"/>
        <w:ind w:left="709"/>
        <w:rPr>
          <w:rFonts w:ascii="Century Gothic" w:eastAsia="Century Gothic" w:hAnsi="Century Gothic" w:cs="Century Gothic"/>
          <w:b/>
          <w:bCs/>
          <w:sz w:val="20"/>
        </w:rPr>
      </w:pPr>
      <w:r w:rsidRPr="005F09A4">
        <w:rPr>
          <w:rFonts w:ascii="Century Gothic,Arial" w:eastAsia="Century Gothic,Arial" w:hAnsi="Century Gothic,Arial" w:cs="Century Gothic,Arial"/>
          <w:sz w:val="20"/>
        </w:rPr>
        <w:t xml:space="preserve">wykaz umów z Podwykonawcami i dalszymi Podwykonawcami, łącznie z oświadczeniami Podwykonawców i dalszych Podwykonawców o pełnym zafakturowaniu lub objęciu wystawionymi przez nich rachunkami zakresu prac wykonanych zgodnie z Umowami o podwykonawstwo oraz o pełnym rozliczeniu tych prac </w:t>
      </w:r>
      <w:r w:rsidRPr="005F09A4">
        <w:rPr>
          <w:rFonts w:ascii="Century Gothic" w:eastAsia="Century Gothic" w:hAnsi="Century Gothic" w:cs="Century Gothic"/>
          <w:sz w:val="20"/>
        </w:rPr>
        <w:t>wraz z dowodami dotyczącymi zapłaty pełnego wynagrodzenia Podwykonawcom i dalszym Podwykonawcom</w:t>
      </w:r>
      <w:r w:rsidRPr="005F09A4">
        <w:rPr>
          <w:rFonts w:ascii="Century Gothic,Arial" w:eastAsia="Century Gothic,Arial" w:hAnsi="Century Gothic,Arial" w:cs="Century Gothic,Arial"/>
          <w:sz w:val="20"/>
        </w:rPr>
        <w:t xml:space="preserve"> </w:t>
      </w:r>
      <w:r w:rsidR="000924B2" w:rsidRPr="005F09A4">
        <w:rPr>
          <w:rFonts w:ascii="Century Gothic,Arial" w:eastAsia="Century Gothic,Arial" w:hAnsi="Century Gothic,Arial" w:cs="Century Gothic,Arial"/>
          <w:sz w:val="20"/>
        </w:rPr>
        <w:t xml:space="preserve">według wzoru </w:t>
      </w:r>
      <w:r w:rsidR="000924B2" w:rsidRPr="00F8350B">
        <w:rPr>
          <w:rFonts w:ascii="Century Gothic,Arial" w:eastAsia="Century Gothic,Arial" w:hAnsi="Century Gothic,Arial" w:cs="Century Gothic,Arial"/>
          <w:sz w:val="20"/>
        </w:rPr>
        <w:t xml:space="preserve">stanowiącego </w:t>
      </w:r>
      <w:r w:rsidR="003C6442" w:rsidRPr="00F8350B">
        <w:rPr>
          <w:rFonts w:ascii="Century Gothic,Arial" w:eastAsia="Century Gothic,Arial" w:hAnsi="Century Gothic,Arial" w:cs="Century Gothic,Arial"/>
          <w:b/>
          <w:bCs/>
          <w:sz w:val="20"/>
        </w:rPr>
        <w:t>Z</w:t>
      </w:r>
      <w:r w:rsidR="000924B2" w:rsidRPr="00F8350B">
        <w:rPr>
          <w:rFonts w:ascii="Century Gothic,Arial" w:eastAsia="Century Gothic,Arial" w:hAnsi="Century Gothic,Arial" w:cs="Century Gothic,Arial"/>
          <w:b/>
          <w:bCs/>
          <w:sz w:val="20"/>
        </w:rPr>
        <w:t xml:space="preserve">ałącznik nr </w:t>
      </w:r>
      <w:r w:rsidR="00B6137F" w:rsidRPr="00F8350B">
        <w:rPr>
          <w:rFonts w:ascii="Century Gothic,Arial" w:eastAsia="Century Gothic,Arial" w:hAnsi="Century Gothic,Arial" w:cs="Century Gothic,Arial"/>
          <w:b/>
          <w:bCs/>
          <w:sz w:val="20"/>
        </w:rPr>
        <w:t>4</w:t>
      </w:r>
      <w:r w:rsidR="001A0DA3" w:rsidRPr="00F8350B">
        <w:rPr>
          <w:rFonts w:ascii="Century Gothic,Arial" w:eastAsia="Century Gothic,Arial" w:hAnsi="Century Gothic,Arial" w:cs="Century Gothic,Arial"/>
          <w:b/>
          <w:bCs/>
          <w:sz w:val="20"/>
        </w:rPr>
        <w:t>B</w:t>
      </w:r>
      <w:r w:rsidR="00163FD3" w:rsidRPr="00F8350B">
        <w:rPr>
          <w:rFonts w:ascii="Century Gothic,Arial" w:eastAsia="Century Gothic,Arial" w:hAnsi="Century Gothic,Arial" w:cs="Century Gothic,Arial"/>
          <w:b/>
          <w:bCs/>
          <w:sz w:val="20"/>
        </w:rPr>
        <w:t xml:space="preserve"> do Umowy</w:t>
      </w:r>
      <w:r w:rsidRPr="00F8350B">
        <w:rPr>
          <w:rFonts w:ascii="Century Gothic,Arial" w:eastAsia="Century Gothic,Arial" w:hAnsi="Century Gothic,Arial" w:cs="Century Gothic,Arial"/>
          <w:b/>
          <w:bCs/>
          <w:sz w:val="20"/>
        </w:rPr>
        <w:t>,</w:t>
      </w:r>
    </w:p>
    <w:p w14:paraId="03867208" w14:textId="77777777" w:rsidR="00FC3C7A" w:rsidRPr="005F09A4" w:rsidRDefault="00FC3C7A" w:rsidP="002645F1">
      <w:pPr>
        <w:pStyle w:val="BodyText21"/>
        <w:numPr>
          <w:ilvl w:val="0"/>
          <w:numId w:val="67"/>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protokół rozliczenia Dostaw Inwestorskich.</w:t>
      </w:r>
    </w:p>
    <w:p w14:paraId="57D15480" w14:textId="647899C7" w:rsidR="00FC3C7A" w:rsidRPr="005F09A4" w:rsidRDefault="00FC3C7A">
      <w:pPr>
        <w:numPr>
          <w:ilvl w:val="0"/>
          <w:numId w:val="23"/>
        </w:numPr>
        <w:spacing w:line="360" w:lineRule="auto"/>
        <w:ind w:left="426" w:hanging="426"/>
        <w:jc w:val="both"/>
        <w:rPr>
          <w:rFonts w:ascii="Century Gothic,Arial" w:eastAsia="Century Gothic,Arial" w:hAnsi="Century Gothic,Arial" w:cs="Century Gothic,Arial"/>
          <w:b/>
          <w:bCs/>
          <w:caps/>
          <w:u w:val="single"/>
          <w:lang w:eastAsia="en-US"/>
        </w:rPr>
      </w:pPr>
      <w:bookmarkStart w:id="566" w:name="_Ref261446488"/>
      <w:r w:rsidRPr="005F09A4">
        <w:rPr>
          <w:rFonts w:ascii="Century Gothic,Arial" w:eastAsia="Century Gothic,Arial" w:hAnsi="Century Gothic,Arial" w:cs="Century Gothic,Arial"/>
        </w:rPr>
        <w:t xml:space="preserve">Po zatwierdzeniu </w:t>
      </w:r>
      <w:r w:rsidR="002C0C4B">
        <w:rPr>
          <w:rFonts w:ascii="Century Gothic,Arial" w:eastAsia="Century Gothic,Arial" w:hAnsi="Century Gothic,Arial" w:cs="Century Gothic,Arial"/>
        </w:rPr>
        <w:t>w</w:t>
      </w:r>
      <w:r w:rsidRPr="005F09A4">
        <w:rPr>
          <w:rFonts w:ascii="Century Gothic,Arial" w:eastAsia="Century Gothic,Arial" w:hAnsi="Century Gothic,Arial" w:cs="Century Gothic,Arial"/>
        </w:rPr>
        <w:t xml:space="preserve">niosku o płatność końcową, Wykonawca wystawi fakturę VAT, opiewającą na kwotę </w:t>
      </w:r>
      <w:r w:rsidR="00F72E3B" w:rsidRPr="005F09A4">
        <w:rPr>
          <w:rFonts w:ascii="Century Gothic,Arial" w:eastAsia="Century Gothic,Arial" w:hAnsi="Century Gothic,Arial" w:cs="Century Gothic,Arial"/>
        </w:rPr>
        <w:t>płatności</w:t>
      </w:r>
      <w:r w:rsidRPr="005F09A4">
        <w:rPr>
          <w:rFonts w:ascii="Century Gothic,Arial" w:eastAsia="Century Gothic,Arial" w:hAnsi="Century Gothic,Arial" w:cs="Century Gothic,Arial"/>
        </w:rPr>
        <w:t xml:space="preserve"> Końcowej powiększoną o należny podatek VAT. </w:t>
      </w:r>
      <w:bookmarkEnd w:id="566"/>
    </w:p>
    <w:p w14:paraId="14A3AA2A" w14:textId="4989B38D" w:rsidR="00FC3C7A" w:rsidRPr="005F09A4" w:rsidRDefault="00FC3C7A">
      <w:pPr>
        <w:numPr>
          <w:ilvl w:val="0"/>
          <w:numId w:val="23"/>
        </w:numPr>
        <w:spacing w:line="360" w:lineRule="auto"/>
        <w:ind w:left="426" w:hanging="426"/>
        <w:jc w:val="both"/>
        <w:rPr>
          <w:rFonts w:ascii="Century Gothic,Arial" w:eastAsia="Century Gothic,Arial" w:hAnsi="Century Gothic,Arial" w:cs="Century Gothic,Arial"/>
          <w:b/>
          <w:bCs/>
          <w:caps/>
          <w:u w:val="single"/>
          <w:lang w:eastAsia="en-US"/>
        </w:rPr>
      </w:pPr>
      <w:r w:rsidRPr="005F09A4">
        <w:rPr>
          <w:rFonts w:ascii="Century Gothic,Arial" w:eastAsia="Century Gothic,Arial" w:hAnsi="Century Gothic,Arial" w:cs="Century Gothic,Arial"/>
        </w:rPr>
        <w:t>Jeżeli Strony nie dojdą do porozumienia w zakresie wysokości Płatności Końcowej, to Zam</w:t>
      </w:r>
      <w:r w:rsidR="00BC073A" w:rsidRPr="005F09A4">
        <w:rPr>
          <w:rFonts w:ascii="Century Gothic,Arial" w:eastAsia="Century Gothic,Arial" w:hAnsi="Century Gothic,Arial" w:cs="Century Gothic,Arial"/>
        </w:rPr>
        <w:t>awi</w:t>
      </w:r>
      <w:r w:rsidRPr="005F09A4">
        <w:rPr>
          <w:rFonts w:ascii="Century Gothic,Arial" w:eastAsia="Century Gothic,Arial" w:hAnsi="Century Gothic,Arial" w:cs="Century Gothic,Arial"/>
        </w:rPr>
        <w:t>ający zapłaci bezsporną część Płatności Końcowej, a spór dotyczący pozostałej części Płatności Końcowej pomiędzy Stronami zostanie rozwiązany zgodnie z Art. 26 Umowy.</w:t>
      </w:r>
    </w:p>
    <w:p w14:paraId="65C3C3CE" w14:textId="182A76AA" w:rsidR="00FC3C7A" w:rsidRPr="005F09A4" w:rsidRDefault="00FC3C7A">
      <w:pPr>
        <w:numPr>
          <w:ilvl w:val="0"/>
          <w:numId w:val="23"/>
        </w:numPr>
        <w:spacing w:line="360" w:lineRule="auto"/>
        <w:ind w:left="4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Jednocześnie z Wnioskiem o płatność końcową, Wykonawca złoży pisemne oświadczenie o tym, że kwota, która jest wymieniona we</w:t>
      </w:r>
      <w:r w:rsidR="002C0C4B">
        <w:rPr>
          <w:rFonts w:ascii="Century Gothic,Arial" w:eastAsia="Century Gothic,Arial" w:hAnsi="Century Gothic,Arial" w:cs="Century Gothic,Arial"/>
        </w:rPr>
        <w:t xml:space="preserve"> </w:t>
      </w:r>
      <w:r w:rsidR="00CC501C" w:rsidRPr="005F09A4">
        <w:rPr>
          <w:rFonts w:ascii="Century Gothic,Arial" w:eastAsia="Century Gothic,Arial" w:hAnsi="Century Gothic,Arial" w:cs="Century Gothic,Arial"/>
        </w:rPr>
        <w:t xml:space="preserve">wniosku </w:t>
      </w:r>
      <w:r w:rsidRPr="005F09A4">
        <w:rPr>
          <w:rFonts w:ascii="Century Gothic,Arial" w:eastAsia="Century Gothic,Arial" w:hAnsi="Century Gothic,Arial" w:cs="Century Gothic,Arial"/>
        </w:rPr>
        <w:t xml:space="preserve">o płatność końcową wyczerpuje jego wszystkie roszczenia w związku z Umową i realizacją Inwestycji, oraz że w związku z tym zrzeka się podnoszenia jakichkolwiek innych roszczeń w stosunku do Zamawiającego, które nie są wymienione we </w:t>
      </w:r>
      <w:r w:rsidR="00CC501C" w:rsidRPr="005F09A4">
        <w:rPr>
          <w:rFonts w:ascii="Century Gothic,Arial" w:eastAsia="Century Gothic,Arial" w:hAnsi="Century Gothic,Arial" w:cs="Century Gothic,Arial"/>
        </w:rPr>
        <w:t>w</w:t>
      </w:r>
      <w:r w:rsidRPr="005F09A4">
        <w:rPr>
          <w:rFonts w:ascii="Century Gothic,Arial" w:eastAsia="Century Gothic,Arial" w:hAnsi="Century Gothic,Arial" w:cs="Century Gothic,Arial"/>
        </w:rPr>
        <w:t>niosku o płatność końcową.</w:t>
      </w:r>
    </w:p>
    <w:p w14:paraId="223B98AB" w14:textId="65C0E79B" w:rsidR="00FC3C7A" w:rsidRPr="00F8350B" w:rsidRDefault="00FC3C7A">
      <w:pPr>
        <w:numPr>
          <w:ilvl w:val="0"/>
          <w:numId w:val="23"/>
        </w:numPr>
        <w:spacing w:line="360" w:lineRule="auto"/>
        <w:ind w:left="4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Zamawiający nie będzie w żaden sposób odpowiedzialny wobec Wykonawcy za żadną sprawę lub rzecz, związaną z wykonaniem Umowy lub realizacją Inwestycji,</w:t>
      </w:r>
      <w:r w:rsidR="00BC073A" w:rsidRPr="005F09A4">
        <w:rPr>
          <w:rFonts w:ascii="Century Gothic,Arial" w:eastAsia="Century Gothic,Arial" w:hAnsi="Century Gothic,Arial" w:cs="Century Gothic,Arial"/>
        </w:rPr>
        <w:t xml:space="preserve"> je</w:t>
      </w:r>
      <w:r w:rsidRPr="005F09A4">
        <w:rPr>
          <w:rFonts w:ascii="Century Gothic,Arial" w:eastAsia="Century Gothic,Arial" w:hAnsi="Century Gothic,Arial" w:cs="Century Gothic,Arial"/>
        </w:rPr>
        <w:t xml:space="preserve">śli nie zostanie ona w sposób </w:t>
      </w:r>
      <w:r w:rsidR="00BC073A" w:rsidRPr="005F09A4">
        <w:rPr>
          <w:rFonts w:ascii="Century Gothic,Arial" w:eastAsia="Century Gothic,Arial" w:hAnsi="Century Gothic,Arial" w:cs="Century Gothic,Arial"/>
        </w:rPr>
        <w:t>wy</w:t>
      </w:r>
      <w:r w:rsidR="00004606" w:rsidRPr="005F09A4">
        <w:rPr>
          <w:rFonts w:ascii="Century Gothic,Arial" w:eastAsia="Century Gothic,Arial" w:hAnsi="Century Gothic,Arial" w:cs="Century Gothic,Arial"/>
        </w:rPr>
        <w:t>r</w:t>
      </w:r>
      <w:r w:rsidRPr="005F09A4">
        <w:rPr>
          <w:rFonts w:ascii="Century Gothic,Arial" w:eastAsia="Century Gothic,Arial" w:hAnsi="Century Gothic,Arial" w:cs="Century Gothic,Arial"/>
        </w:rPr>
        <w:t xml:space="preserve">aźny uwzględniona we </w:t>
      </w:r>
      <w:r w:rsidR="00B25138">
        <w:rPr>
          <w:rFonts w:ascii="Century Gothic,Arial" w:eastAsia="Century Gothic,Arial" w:hAnsi="Century Gothic,Arial" w:cs="Century Gothic,Arial"/>
        </w:rPr>
        <w:t>w</w:t>
      </w:r>
      <w:r w:rsidRPr="005F09A4">
        <w:rPr>
          <w:rFonts w:ascii="Century Gothic,Arial" w:eastAsia="Century Gothic,Arial" w:hAnsi="Century Gothic,Arial" w:cs="Century Gothic,Arial"/>
        </w:rPr>
        <w:t xml:space="preserve">niosku o płatność końcową lub jeśli roszczenie Wykonawcy zostanie złożone z </w:t>
      </w:r>
      <w:r w:rsidRPr="00F8350B">
        <w:rPr>
          <w:rFonts w:ascii="Century Gothic,Arial" w:eastAsia="Century Gothic,Arial" w:hAnsi="Century Gothic,Arial" w:cs="Century Gothic,Arial"/>
        </w:rPr>
        <w:t>naruszeniem postanowień Art. 14 ust. 3 Umowy.</w:t>
      </w:r>
    </w:p>
    <w:p w14:paraId="635CA200" w14:textId="01E28E45" w:rsidR="00FC3C7A" w:rsidRPr="005F09A4" w:rsidRDefault="00112B3E">
      <w:pPr>
        <w:numPr>
          <w:ilvl w:val="0"/>
          <w:numId w:val="23"/>
        </w:numPr>
        <w:spacing w:line="360" w:lineRule="auto"/>
        <w:ind w:left="426" w:hanging="426"/>
        <w:jc w:val="both"/>
        <w:rPr>
          <w:rFonts w:ascii="Century Gothic,Arial" w:eastAsia="Century Gothic,Arial" w:hAnsi="Century Gothic,Arial" w:cs="Century Gothic,Arial"/>
        </w:rPr>
      </w:pPr>
      <w:r w:rsidRPr="00F8350B">
        <w:rPr>
          <w:rFonts w:ascii="Century Gothic,Arial" w:eastAsia="Century Gothic,Arial" w:hAnsi="Century Gothic,Arial" w:cs="Century Gothic,Arial"/>
        </w:rPr>
        <w:t>Postanowienia Art. 14 Umowy stosują</w:t>
      </w:r>
      <w:r w:rsidRPr="005F09A4">
        <w:rPr>
          <w:rFonts w:ascii="Century Gothic,Arial" w:eastAsia="Century Gothic,Arial" w:hAnsi="Century Gothic,Arial" w:cs="Century Gothic,Arial"/>
        </w:rPr>
        <w:t xml:space="preserve"> się odpowiednio, z zastrzeżeniem, że: (i) czas na przeprowadzenie kontroli wniosku o płatność końcową nie powinien przekroczyć </w:t>
      </w:r>
      <w:r w:rsidR="00844E83" w:rsidRPr="002C0C4B">
        <w:rPr>
          <w:rFonts w:ascii="Century Gothic,Arial" w:eastAsia="Century Gothic,Arial" w:hAnsi="Century Gothic,Arial" w:cs="Century Gothic,Arial"/>
          <w:b/>
          <w:bCs/>
        </w:rPr>
        <w:t xml:space="preserve">10 </w:t>
      </w:r>
      <w:r w:rsidRPr="002C0C4B">
        <w:rPr>
          <w:rFonts w:ascii="Century Gothic,Arial" w:eastAsia="Century Gothic,Arial" w:hAnsi="Century Gothic,Arial" w:cs="Century Gothic,Arial"/>
          <w:b/>
          <w:bCs/>
        </w:rPr>
        <w:t>dni</w:t>
      </w:r>
      <w:r w:rsidRPr="005F09A4">
        <w:rPr>
          <w:rFonts w:ascii="Century Gothic,Arial" w:eastAsia="Century Gothic,Arial" w:hAnsi="Century Gothic,Arial" w:cs="Century Gothic,Arial"/>
        </w:rPr>
        <w:t xml:space="preserve"> roboczych ora</w:t>
      </w:r>
      <w:r w:rsidR="00BC073A" w:rsidRPr="005F09A4">
        <w:rPr>
          <w:rFonts w:ascii="Century Gothic,Arial" w:eastAsia="Century Gothic,Arial" w:hAnsi="Century Gothic,Arial" w:cs="Century Gothic,Arial"/>
        </w:rPr>
        <w:t>z (</w:t>
      </w:r>
      <w:r w:rsidRPr="005F09A4">
        <w:rPr>
          <w:rFonts w:ascii="Century Gothic,Arial" w:eastAsia="Century Gothic,Arial" w:hAnsi="Century Gothic,Arial" w:cs="Century Gothic,Arial"/>
        </w:rPr>
        <w:t xml:space="preserve">ii) płatność za ostatni Kamień Milowy wskazany w </w:t>
      </w:r>
      <w:r w:rsidR="003866BD">
        <w:rPr>
          <w:rFonts w:ascii="Century Gothic,Arial" w:eastAsia="Century Gothic,Arial" w:hAnsi="Century Gothic,Arial" w:cs="Century Gothic,Arial"/>
        </w:rPr>
        <w:t>Planie</w:t>
      </w:r>
      <w:r w:rsidRPr="005F09A4">
        <w:rPr>
          <w:rFonts w:ascii="Century Gothic,Arial" w:eastAsia="Century Gothic,Arial" w:hAnsi="Century Gothic,Arial" w:cs="Century Gothic,Arial"/>
        </w:rPr>
        <w:t xml:space="preserve"> Płatności zostaje powięk</w:t>
      </w:r>
      <w:r w:rsidR="00BC073A" w:rsidRPr="005F09A4">
        <w:rPr>
          <w:rFonts w:ascii="Century Gothic,Arial" w:eastAsia="Century Gothic,Arial" w:hAnsi="Century Gothic,Arial" w:cs="Century Gothic,Arial"/>
        </w:rPr>
        <w:t xml:space="preserve">szona </w:t>
      </w:r>
      <w:r w:rsidRPr="005F09A4">
        <w:rPr>
          <w:rFonts w:ascii="Century Gothic,Arial" w:eastAsia="Century Gothic,Arial" w:hAnsi="Century Gothic,Arial" w:cs="Century Gothic,Arial"/>
        </w:rPr>
        <w:t xml:space="preserve">o kwotę, odpowiadającej sumie kwot, o jakie Zamawiający na podstawie Art. </w:t>
      </w:r>
      <w:r w:rsidRPr="00BB2B3D">
        <w:rPr>
          <w:rFonts w:ascii="Century Gothic,Arial" w:eastAsia="Century Gothic,Arial" w:hAnsi="Century Gothic,Arial" w:cs="Century Gothic,Arial"/>
        </w:rPr>
        <w:t>14 ust. 4 Umowy</w:t>
      </w:r>
      <w:r w:rsidRPr="005F09A4">
        <w:rPr>
          <w:rFonts w:ascii="Century Gothic,Arial" w:eastAsia="Century Gothic,Arial" w:hAnsi="Century Gothic,Arial" w:cs="Century Gothic,Arial"/>
        </w:rPr>
        <w:t xml:space="preserve"> pomniejszył płatności za zrealizowane Kamienie Milowe, z zastrzeżeniem Art. </w:t>
      </w:r>
      <w:r w:rsidRPr="00BB2B3D">
        <w:rPr>
          <w:rFonts w:ascii="Century Gothic,Arial" w:eastAsia="Century Gothic,Arial" w:hAnsi="Century Gothic,Arial" w:cs="Century Gothic,Arial"/>
        </w:rPr>
        <w:t>23 ust. 3 Umowy</w:t>
      </w:r>
      <w:r w:rsidR="00FC3C7A" w:rsidRPr="00BB2B3D">
        <w:rPr>
          <w:rFonts w:ascii="Century Gothic,Arial" w:eastAsia="Century Gothic,Arial" w:hAnsi="Century Gothic,Arial" w:cs="Century Gothic,Arial"/>
        </w:rPr>
        <w:t>.</w:t>
      </w:r>
    </w:p>
    <w:p w14:paraId="1CF2CA50" w14:textId="3BD0E061" w:rsidR="00FC3C7A" w:rsidRPr="005F09A4" w:rsidRDefault="00FC3C7A" w:rsidP="00D27C5A">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567" w:name="_Toc89759634"/>
      <w:bookmarkStart w:id="568" w:name="_Toc160706837"/>
      <w:r w:rsidRPr="005F09A4">
        <w:rPr>
          <w:rFonts w:ascii="Century Gothic,Arial" w:eastAsia="Century Gothic,Arial" w:hAnsi="Century Gothic,Arial" w:cs="Century Gothic,Arial"/>
          <w:b/>
          <w:bCs/>
          <w:caps/>
          <w:sz w:val="20"/>
          <w:u w:val="single"/>
          <w:lang w:eastAsia="en-US"/>
        </w:rPr>
        <w:t>ARTYKUŁ 16. Zabezpieczenie Należytego Wykonania Umowy</w:t>
      </w:r>
      <w:bookmarkEnd w:id="557"/>
      <w:bookmarkEnd w:id="558"/>
      <w:bookmarkEnd w:id="559"/>
      <w:bookmarkEnd w:id="560"/>
      <w:bookmarkEnd w:id="561"/>
      <w:bookmarkEnd w:id="562"/>
      <w:bookmarkEnd w:id="563"/>
      <w:bookmarkEnd w:id="564"/>
      <w:bookmarkEnd w:id="565"/>
      <w:bookmarkEnd w:id="568"/>
      <w:r w:rsidRPr="005F09A4">
        <w:rPr>
          <w:rFonts w:ascii="Century Gothic,Arial" w:eastAsia="Century Gothic,Arial" w:hAnsi="Century Gothic,Arial" w:cs="Century Gothic,Arial"/>
          <w:b/>
          <w:bCs/>
          <w:caps/>
          <w:sz w:val="20"/>
          <w:u w:val="single"/>
          <w:lang w:eastAsia="en-US"/>
        </w:rPr>
        <w:t xml:space="preserve"> </w:t>
      </w:r>
      <w:bookmarkEnd w:id="567"/>
    </w:p>
    <w:p w14:paraId="29482A38" w14:textId="190EFD6F" w:rsidR="00FC3C7A" w:rsidRPr="002C0C4B" w:rsidRDefault="00737E8D" w:rsidP="002645F1">
      <w:pPr>
        <w:pStyle w:val="Akapitzlist"/>
        <w:numPr>
          <w:ilvl w:val="3"/>
          <w:numId w:val="59"/>
        </w:numPr>
        <w:spacing w:line="360" w:lineRule="auto"/>
        <w:ind w:left="4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 celu zabezpieczenia roszczeń Zamawiającego z tytułu niewykonania lub nienależytego wykonania Umowy, Wykonawca na swój koszt wniósł Zabezpieczenie należytego wykonania umowy w tym usunięcia Wad i usterek w okresie rękojmi</w:t>
      </w:r>
      <w:r w:rsidR="005F6F01" w:rsidRPr="005F09A4">
        <w:rPr>
          <w:rFonts w:ascii="Century Gothic,Arial" w:eastAsia="Century Gothic,Arial" w:hAnsi="Century Gothic,Arial" w:cs="Century Gothic,Arial"/>
        </w:rPr>
        <w:t xml:space="preserve"> lub gwara</w:t>
      </w:r>
      <w:r w:rsidR="00D36D05" w:rsidRPr="005F09A4">
        <w:rPr>
          <w:rFonts w:ascii="Century Gothic,Arial" w:eastAsia="Century Gothic,Arial" w:hAnsi="Century Gothic,Arial" w:cs="Century Gothic,Arial"/>
        </w:rPr>
        <w:t>n</w:t>
      </w:r>
      <w:r w:rsidR="005F6F01" w:rsidRPr="005F09A4">
        <w:rPr>
          <w:rFonts w:ascii="Century Gothic,Arial" w:eastAsia="Century Gothic,Arial" w:hAnsi="Century Gothic,Arial" w:cs="Century Gothic,Arial"/>
        </w:rPr>
        <w:t>cji</w:t>
      </w:r>
      <w:r w:rsidRPr="005F09A4">
        <w:rPr>
          <w:rFonts w:ascii="Century Gothic,Arial" w:eastAsia="Century Gothic,Arial" w:hAnsi="Century Gothic,Arial" w:cs="Century Gothic,Arial"/>
        </w:rPr>
        <w:t xml:space="preserve">, w wysokości </w:t>
      </w:r>
      <w:r w:rsidR="00DA16E2" w:rsidRPr="005F09A4">
        <w:rPr>
          <w:rFonts w:ascii="Century Gothic,Arial" w:eastAsia="Century Gothic,Arial" w:hAnsi="Century Gothic,Arial" w:cs="Century Gothic,Arial"/>
        </w:rPr>
        <w:t>5</w:t>
      </w:r>
      <w:r w:rsidRPr="005F09A4">
        <w:rPr>
          <w:rFonts w:ascii="Century Gothic,Arial" w:eastAsia="Century Gothic,Arial" w:hAnsi="Century Gothic,Arial" w:cs="Century Gothic,Arial"/>
        </w:rPr>
        <w:t xml:space="preserve">% </w:t>
      </w:r>
      <w:r w:rsidR="00FF793D" w:rsidRPr="005F09A4">
        <w:rPr>
          <w:rFonts w:ascii="Century Gothic,Arial" w:eastAsia="Century Gothic,Arial" w:hAnsi="Century Gothic,Arial" w:cs="Century Gothic,Arial"/>
        </w:rPr>
        <w:t xml:space="preserve"> maksymalnego wynagrodzenia brutto za wykonanie podstawowego zakresu Inwestycji , bez </w:t>
      </w:r>
      <w:r w:rsidR="00FF793D" w:rsidRPr="005F09A4">
        <w:rPr>
          <w:rFonts w:ascii="Century Gothic,Arial" w:eastAsia="Century Gothic,Arial" w:hAnsi="Century Gothic,Arial" w:cs="Century Gothic,Arial"/>
        </w:rPr>
        <w:lastRenderedPageBreak/>
        <w:t xml:space="preserve">Prawa Opcji, </w:t>
      </w:r>
      <w:r w:rsidR="0038081B" w:rsidRPr="002C0C4B">
        <w:rPr>
          <w:rFonts w:ascii="Century Gothic,Arial" w:eastAsia="Century Gothic,Arial" w:hAnsi="Century Gothic,Arial" w:cs="Century Gothic,Arial"/>
        </w:rPr>
        <w:t xml:space="preserve">która to cena jest równa  wartości </w:t>
      </w:r>
      <w:r w:rsidR="0038081B" w:rsidRPr="00104089">
        <w:rPr>
          <w:rFonts w:ascii="Century Gothic,Arial" w:eastAsia="Century Gothic,Arial" w:hAnsi="Century Gothic,Arial" w:cs="Century Gothic,Arial"/>
        </w:rPr>
        <w:t xml:space="preserve">określonej </w:t>
      </w:r>
      <w:r w:rsidRPr="00104089">
        <w:rPr>
          <w:rFonts w:ascii="Century Gothic,Arial" w:eastAsia="Century Gothic,Arial" w:hAnsi="Century Gothic,Arial" w:cs="Century Gothic,Arial"/>
        </w:rPr>
        <w:t xml:space="preserve">w Art. 13 ust. </w:t>
      </w:r>
      <w:r w:rsidR="005F2E27" w:rsidRPr="00104089">
        <w:rPr>
          <w:rFonts w:ascii="Century Gothic,Arial" w:eastAsia="Century Gothic,Arial" w:hAnsi="Century Gothic,Arial" w:cs="Century Gothic,Arial"/>
        </w:rPr>
        <w:t>2</w:t>
      </w:r>
      <w:r w:rsidR="002E0B5A" w:rsidRPr="00104089">
        <w:rPr>
          <w:rFonts w:ascii="Century Gothic,Arial" w:eastAsia="Century Gothic,Arial" w:hAnsi="Century Gothic,Arial" w:cs="Century Gothic,Arial"/>
        </w:rPr>
        <w:t>a</w:t>
      </w:r>
      <w:r w:rsidR="00B11B33" w:rsidRPr="00104089">
        <w:rPr>
          <w:rFonts w:ascii="Century Gothic,Arial" w:eastAsia="Century Gothic,Arial" w:hAnsi="Century Gothic,Arial" w:cs="Century Gothic,Arial"/>
        </w:rPr>
        <w:t xml:space="preserve"> </w:t>
      </w:r>
      <w:r w:rsidRPr="00104089">
        <w:rPr>
          <w:rFonts w:ascii="Century Gothic,Arial" w:eastAsia="Century Gothic,Arial" w:hAnsi="Century Gothic,Arial" w:cs="Century Gothic,Arial"/>
        </w:rPr>
        <w:t>Umowy, w</w:t>
      </w:r>
      <w:r w:rsidRPr="002C0C4B">
        <w:rPr>
          <w:rFonts w:ascii="Century Gothic,Arial" w:eastAsia="Century Gothic,Arial" w:hAnsi="Century Gothic,Arial" w:cs="Century Gothic,Arial"/>
        </w:rPr>
        <w:t xml:space="preserve"> formie zgodnej z postanowieniami art. </w:t>
      </w:r>
      <w:r w:rsidR="00DA16E2" w:rsidRPr="002C0C4B">
        <w:rPr>
          <w:rFonts w:ascii="Century Gothic,Arial" w:eastAsia="Century Gothic,Arial" w:hAnsi="Century Gothic,Arial" w:cs="Century Gothic,Arial"/>
        </w:rPr>
        <w:t xml:space="preserve">450 </w:t>
      </w:r>
      <w:r w:rsidRPr="002C0C4B">
        <w:rPr>
          <w:rFonts w:ascii="Century Gothic,Arial" w:eastAsia="Century Gothic,Arial" w:hAnsi="Century Gothic,Arial" w:cs="Century Gothic,Arial"/>
        </w:rPr>
        <w:t xml:space="preserve">ust. 1 Ustawy </w:t>
      </w:r>
      <w:proofErr w:type="spellStart"/>
      <w:r w:rsidRPr="002C0C4B">
        <w:rPr>
          <w:rFonts w:ascii="Century Gothic,Arial" w:eastAsia="Century Gothic,Arial" w:hAnsi="Century Gothic,Arial" w:cs="Century Gothic,Arial"/>
        </w:rPr>
        <w:t>Pzp</w:t>
      </w:r>
      <w:proofErr w:type="spellEnd"/>
      <w:r w:rsidRPr="002C0C4B">
        <w:rPr>
          <w:rFonts w:ascii="Century Gothic,Arial" w:eastAsia="Century Gothic,Arial" w:hAnsi="Century Gothic,Arial" w:cs="Century Gothic,Arial"/>
        </w:rPr>
        <w:t xml:space="preserve">. Wykonawca zobowiązany jest do utrzymywania Zabezpieczenia należytego wykonania Umowy w mocy przez cały okres realizacji Umowy, w każdym jednak wypadku nie krócej niż do daty przypadającej po upływie okresu rękojmi </w:t>
      </w:r>
      <w:r w:rsidR="005F6F01" w:rsidRPr="002C0C4B">
        <w:rPr>
          <w:rFonts w:ascii="Century Gothic,Arial" w:eastAsia="Century Gothic,Arial" w:hAnsi="Century Gothic,Arial" w:cs="Century Gothic,Arial"/>
        </w:rPr>
        <w:t xml:space="preserve">lub gwarancji </w:t>
      </w:r>
      <w:r w:rsidRPr="002C0C4B">
        <w:rPr>
          <w:rFonts w:ascii="Century Gothic,Arial" w:eastAsia="Century Gothic,Arial" w:hAnsi="Century Gothic,Arial" w:cs="Century Gothic,Arial"/>
        </w:rPr>
        <w:t>udzielonej przez Wykonawcę zgodnie z Umową.</w:t>
      </w:r>
    </w:p>
    <w:p w14:paraId="2D61F6F1" w14:textId="538BC1BF" w:rsidR="00EF6626" w:rsidRPr="005F09A4" w:rsidRDefault="00EF6626" w:rsidP="00EF6626">
      <w:pPr>
        <w:spacing w:line="360" w:lineRule="auto"/>
        <w:ind w:left="425" w:hanging="425"/>
        <w:jc w:val="both"/>
      </w:pPr>
      <w:r w:rsidRPr="005F09A4">
        <w:rPr>
          <w:rFonts w:ascii="Century Gothic,Arial" w:eastAsia="Century Gothic,Arial" w:hAnsi="Century Gothic,Arial" w:cs="Century Gothic,Arial"/>
        </w:rPr>
        <w:t xml:space="preserve">1a. </w:t>
      </w:r>
      <w:r w:rsidRPr="005F09A4">
        <w:rPr>
          <w:rFonts w:ascii="Century Gothic" w:eastAsia="Century Gothic" w:hAnsi="Century Gothic" w:cs="Century Gothic"/>
        </w:rPr>
        <w:t>Zamawiający wyraża zgodę na tworzenie Zabezpieczenia należytego wykonania umowy zgodnie z art. 452 ust. 4 ustawy</w:t>
      </w:r>
      <w:r w:rsidR="00A51459" w:rsidRPr="005F09A4">
        <w:rPr>
          <w:rFonts w:ascii="Century Gothic" w:eastAsia="Century Gothic" w:hAnsi="Century Gothic" w:cs="Century Gothic"/>
        </w:rPr>
        <w:t xml:space="preserve"> z dnia </w:t>
      </w:r>
      <w:r w:rsidR="00197D3C" w:rsidRPr="005F09A4">
        <w:rPr>
          <w:rFonts w:ascii="Century Gothic" w:eastAsia="Century Gothic" w:hAnsi="Century Gothic" w:cs="Century Gothic"/>
        </w:rPr>
        <w:t>11 września 2019 r.</w:t>
      </w:r>
      <w:r w:rsidRPr="005F09A4">
        <w:rPr>
          <w:rFonts w:ascii="Century Gothic" w:eastAsia="Century Gothic" w:hAnsi="Century Gothic" w:cs="Century Gothic"/>
        </w:rPr>
        <w:t xml:space="preserve"> Prawo zamówień publicznych przez potrącenia należności za częściowe wykonanie Umowy. W takim przypadku Wykonawca w dniu zawarcia Umowy wnosi Zabezpieczenie należytego wykonania umowy w wysokości 30% Zabezpieczenia należytego wykonania umowy wskazanego w ust. 1</w:t>
      </w:r>
      <w:r w:rsidR="00A51459" w:rsidRPr="005F09A4">
        <w:rPr>
          <w:rFonts w:ascii="Century Gothic" w:eastAsia="Century Gothic" w:hAnsi="Century Gothic" w:cs="Century Gothic"/>
        </w:rPr>
        <w:t xml:space="preserve"> powyżej</w:t>
      </w:r>
      <w:r w:rsidRPr="005F09A4">
        <w:rPr>
          <w:rFonts w:ascii="Century Gothic" w:eastAsia="Century Gothic" w:hAnsi="Century Gothic" w:cs="Century Gothic"/>
        </w:rPr>
        <w:t xml:space="preserve">, w formie zgodnej z postanowieniami art. 450 ust. 1 ustawy </w:t>
      </w:r>
      <w:proofErr w:type="spellStart"/>
      <w:r w:rsidRPr="005F09A4">
        <w:rPr>
          <w:rFonts w:ascii="Century Gothic" w:eastAsia="Century Gothic" w:hAnsi="Century Gothic" w:cs="Century Gothic"/>
        </w:rPr>
        <w:t>Pzp</w:t>
      </w:r>
      <w:proofErr w:type="spellEnd"/>
      <w:r w:rsidRPr="005F09A4">
        <w:rPr>
          <w:rFonts w:ascii="Century Gothic" w:eastAsia="Century Gothic" w:hAnsi="Century Gothic" w:cs="Century Gothic"/>
        </w:rPr>
        <w:t>.</w:t>
      </w:r>
    </w:p>
    <w:p w14:paraId="224B3686" w14:textId="585C3801" w:rsidR="00EF6626" w:rsidRPr="005F09A4" w:rsidRDefault="00EF6626" w:rsidP="00EF6626">
      <w:pPr>
        <w:spacing w:line="360" w:lineRule="auto"/>
        <w:ind w:left="425" w:hanging="425"/>
        <w:jc w:val="both"/>
      </w:pPr>
      <w:r w:rsidRPr="005F09A4">
        <w:rPr>
          <w:rFonts w:ascii="Century Gothic" w:eastAsia="Century Gothic" w:hAnsi="Century Gothic" w:cs="Century Gothic"/>
        </w:rPr>
        <w:t>1b.  W przypadku o którym mowa w ust. 1a</w:t>
      </w:r>
      <w:r w:rsidR="007E7951" w:rsidRPr="005F09A4">
        <w:rPr>
          <w:rFonts w:ascii="Century Gothic" w:eastAsia="Century Gothic" w:hAnsi="Century Gothic" w:cs="Century Gothic"/>
        </w:rPr>
        <w:t>) powyżej,</w:t>
      </w:r>
      <w:r w:rsidRPr="005F09A4">
        <w:rPr>
          <w:rFonts w:ascii="Century Gothic" w:eastAsia="Century Gothic" w:hAnsi="Century Gothic" w:cs="Century Gothic"/>
        </w:rPr>
        <w:t xml:space="preserve"> pozostała część Zabezpieczenia należytego wykonania umowy w wysokości 70% Zabezpieczenia należytego wykonania umowy wskazanego w ust. 1 </w:t>
      </w:r>
      <w:r w:rsidR="007E7951" w:rsidRPr="005F09A4">
        <w:rPr>
          <w:rFonts w:ascii="Century Gothic" w:eastAsia="Century Gothic" w:hAnsi="Century Gothic" w:cs="Century Gothic"/>
        </w:rPr>
        <w:t xml:space="preserve">powyżej </w:t>
      </w:r>
      <w:r w:rsidRPr="005F09A4">
        <w:rPr>
          <w:rFonts w:ascii="Century Gothic" w:eastAsia="Century Gothic" w:hAnsi="Century Gothic" w:cs="Century Gothic"/>
        </w:rPr>
        <w:t>będzie wnoszona przez potrącenia z należności za częściowo zrealizowaną Umowę w taki sposób, aby wniesienie pełnej wysokości Zabezpieczenia należytego wykonania umowy wskazanego w ust. 1</w:t>
      </w:r>
      <w:r w:rsidR="007E7951" w:rsidRPr="005F09A4">
        <w:rPr>
          <w:rFonts w:ascii="Century Gothic" w:eastAsia="Century Gothic" w:hAnsi="Century Gothic" w:cs="Century Gothic"/>
        </w:rPr>
        <w:t xml:space="preserve"> powyżej</w:t>
      </w:r>
      <w:r w:rsidRPr="005F09A4">
        <w:rPr>
          <w:rFonts w:ascii="Century Gothic" w:eastAsia="Century Gothic" w:hAnsi="Century Gothic" w:cs="Century Gothic"/>
        </w:rPr>
        <w:t>, nastąpiło do połowy okresu na który została zawarta Umowa. Zamawiający potrąci z płatności 15% wartości do zapłaty każdej faktury, począwszy od faktury wystawionej na podstawie drugiego wniosku o płatność, do momentu uzyskania pełnej wysokości Zabezpieczenia.</w:t>
      </w:r>
    </w:p>
    <w:p w14:paraId="69BD1023" w14:textId="20316F08" w:rsidR="00EF6626" w:rsidRPr="005F09A4" w:rsidRDefault="00EF6626" w:rsidP="00EF6626">
      <w:pPr>
        <w:spacing w:line="360" w:lineRule="auto"/>
        <w:ind w:left="425" w:hanging="425"/>
        <w:jc w:val="both"/>
        <w:rPr>
          <w:rFonts w:ascii="Century Gothic,Arial" w:eastAsia="Century Gothic,Arial" w:hAnsi="Century Gothic,Arial" w:cs="Century Gothic,Arial"/>
        </w:rPr>
      </w:pPr>
      <w:r w:rsidRPr="005F09A4">
        <w:rPr>
          <w:rFonts w:ascii="Century Gothic" w:eastAsia="Century Gothic" w:hAnsi="Century Gothic" w:cs="Century Gothic"/>
        </w:rPr>
        <w:t>1c.  W przypadku, o którym mowa w ust. 1a</w:t>
      </w:r>
      <w:r w:rsidR="001D1325" w:rsidRPr="005F09A4">
        <w:rPr>
          <w:rFonts w:ascii="Century Gothic" w:eastAsia="Century Gothic" w:hAnsi="Century Gothic" w:cs="Century Gothic"/>
        </w:rPr>
        <w:t>) powyżej,</w:t>
      </w:r>
      <w:r w:rsidRPr="005F09A4">
        <w:rPr>
          <w:rFonts w:ascii="Century Gothic" w:eastAsia="Century Gothic" w:hAnsi="Century Gothic" w:cs="Century Gothic"/>
        </w:rPr>
        <w:t xml:space="preserve"> Wykonawca do połowy okresu na który została zawarta Umowa może uzupełnić pozostałą część Zabezpieczenia należytego wykonania umowy wskazanego w ust. 1</w:t>
      </w:r>
      <w:r w:rsidR="001D1325" w:rsidRPr="005F09A4">
        <w:rPr>
          <w:rFonts w:ascii="Century Gothic" w:eastAsia="Century Gothic" w:hAnsi="Century Gothic" w:cs="Century Gothic"/>
        </w:rPr>
        <w:t xml:space="preserve"> powyżej</w:t>
      </w:r>
      <w:r w:rsidRPr="005F09A4">
        <w:rPr>
          <w:rFonts w:ascii="Century Gothic" w:eastAsia="Century Gothic" w:hAnsi="Century Gothic" w:cs="Century Gothic"/>
        </w:rPr>
        <w:t xml:space="preserve">, w formie zgodnej z postanowieniami art. 450 ust. 1 Ustawy </w:t>
      </w:r>
      <w:proofErr w:type="spellStart"/>
      <w:r w:rsidRPr="005F09A4">
        <w:rPr>
          <w:rFonts w:ascii="Century Gothic" w:eastAsia="Century Gothic" w:hAnsi="Century Gothic" w:cs="Century Gothic"/>
        </w:rPr>
        <w:t>Pzp</w:t>
      </w:r>
      <w:proofErr w:type="spellEnd"/>
      <w:r w:rsidRPr="005F09A4">
        <w:rPr>
          <w:rFonts w:ascii="Century Gothic" w:eastAsia="Century Gothic" w:hAnsi="Century Gothic" w:cs="Century Gothic"/>
        </w:rPr>
        <w:t>. Od momentu uzupełnienia Zabezpieczenia do wysokości wskazanej w ust. 1</w:t>
      </w:r>
      <w:r w:rsidR="001D1325" w:rsidRPr="005F09A4">
        <w:rPr>
          <w:rFonts w:ascii="Century Gothic" w:eastAsia="Century Gothic" w:hAnsi="Century Gothic" w:cs="Century Gothic"/>
        </w:rPr>
        <w:t xml:space="preserve"> powyżej</w:t>
      </w:r>
      <w:r w:rsidRPr="005F09A4">
        <w:rPr>
          <w:rFonts w:ascii="Century Gothic" w:eastAsia="Century Gothic" w:hAnsi="Century Gothic" w:cs="Century Gothic"/>
        </w:rPr>
        <w:t>, potrącenia o których mowa w ust. 1b</w:t>
      </w:r>
      <w:r w:rsidR="001D1325" w:rsidRPr="005F09A4">
        <w:rPr>
          <w:rFonts w:ascii="Century Gothic" w:eastAsia="Century Gothic" w:hAnsi="Century Gothic" w:cs="Century Gothic"/>
        </w:rPr>
        <w:t>) powyżej</w:t>
      </w:r>
      <w:r w:rsidRPr="005F09A4">
        <w:rPr>
          <w:rFonts w:ascii="Century Gothic" w:eastAsia="Century Gothic" w:hAnsi="Century Gothic" w:cs="Century Gothic"/>
        </w:rPr>
        <w:t xml:space="preserve"> przestaną być dokonywane.</w:t>
      </w:r>
    </w:p>
    <w:p w14:paraId="508860F0" w14:textId="2EA1FC84" w:rsidR="00FC3C7A" w:rsidRPr="005F09A4" w:rsidRDefault="00FC3C7A" w:rsidP="00FC3C7A">
      <w:pPr>
        <w:tabs>
          <w:tab w:val="left" w:pos="426"/>
        </w:tabs>
        <w:spacing w:line="360" w:lineRule="auto"/>
        <w:ind w:left="426" w:hanging="426"/>
        <w:jc w:val="both"/>
        <w:rPr>
          <w:rFonts w:ascii="Century Gothic" w:hAnsi="Century Gothic" w:cs="Arial"/>
        </w:rPr>
      </w:pPr>
      <w:r w:rsidRPr="005F09A4">
        <w:rPr>
          <w:rFonts w:ascii="Century Gothic,Arial" w:eastAsia="Century Gothic,Arial" w:hAnsi="Century Gothic,Arial" w:cs="Century Gothic,Arial"/>
        </w:rPr>
        <w:t>2.</w:t>
      </w:r>
      <w:r w:rsidRPr="005F09A4">
        <w:rPr>
          <w:rFonts w:ascii="Century Gothic" w:hAnsi="Century Gothic" w:cs="Arial"/>
        </w:rPr>
        <w:tab/>
      </w:r>
      <w:r w:rsidRPr="005F09A4">
        <w:rPr>
          <w:rFonts w:ascii="Century Gothic,Arial" w:eastAsia="Century Gothic,Arial" w:hAnsi="Century Gothic,Arial" w:cs="Century Gothic,Arial"/>
        </w:rPr>
        <w:t>Zabezpieczenie należytego wykonania umowy (inne niż depozyt pieniężny)</w:t>
      </w:r>
      <w:r w:rsidRPr="005F09A4">
        <w:rPr>
          <w:rFonts w:ascii="Century Gothic" w:eastAsia="Century Gothic" w:hAnsi="Century Gothic" w:cs="Century Gothic"/>
        </w:rPr>
        <w:t xml:space="preserve"> i </w:t>
      </w:r>
      <w:r w:rsidRPr="005F09A4">
        <w:rPr>
          <w:rFonts w:ascii="Century Gothic,Arial" w:eastAsia="Century Gothic,Arial" w:hAnsi="Century Gothic,Arial" w:cs="Century Gothic,Arial"/>
        </w:rPr>
        <w:t xml:space="preserve">jego zmiana, muszą być, co do zasady zgodne ze wzorem </w:t>
      </w:r>
      <w:r w:rsidRPr="00104089">
        <w:rPr>
          <w:rFonts w:ascii="Century Gothic,Arial" w:eastAsia="Century Gothic,Arial" w:hAnsi="Century Gothic,Arial" w:cs="Century Gothic,Arial"/>
        </w:rPr>
        <w:t xml:space="preserve">stanowiącym </w:t>
      </w:r>
      <w:r w:rsidRPr="00104089">
        <w:rPr>
          <w:rFonts w:ascii="Century Gothic" w:eastAsia="Century Gothic" w:hAnsi="Century Gothic" w:cs="Century Gothic"/>
          <w:b/>
          <w:bCs/>
        </w:rPr>
        <w:t xml:space="preserve">Załącznik nr </w:t>
      </w:r>
      <w:r w:rsidR="00B6137F" w:rsidRPr="00104089">
        <w:rPr>
          <w:rFonts w:ascii="Century Gothic" w:eastAsia="Century Gothic" w:hAnsi="Century Gothic" w:cs="Century Gothic"/>
          <w:b/>
          <w:bCs/>
        </w:rPr>
        <w:t>9</w:t>
      </w:r>
      <w:r w:rsidRPr="00104089">
        <w:rPr>
          <w:rFonts w:ascii="Century Gothic,Arial" w:eastAsia="Century Gothic,Arial" w:hAnsi="Century Gothic,Arial" w:cs="Century Gothic,Arial"/>
        </w:rPr>
        <w:t xml:space="preserve"> </w:t>
      </w:r>
      <w:r w:rsidRPr="00104089">
        <w:rPr>
          <w:rFonts w:ascii="Century Gothic,Arial" w:eastAsia="Century Gothic,Arial" w:hAnsi="Century Gothic,Arial" w:cs="Century Gothic,Arial"/>
          <w:b/>
          <w:bCs/>
        </w:rPr>
        <w:t>do Umowy</w:t>
      </w:r>
      <w:r w:rsidRPr="00104089">
        <w:rPr>
          <w:rFonts w:ascii="Century Gothic,Arial" w:eastAsia="Century Gothic,Arial" w:hAnsi="Century Gothic,Arial" w:cs="Century Gothic,Arial"/>
        </w:rPr>
        <w:t>, a projekt</w:t>
      </w:r>
      <w:r w:rsidRPr="005F09A4">
        <w:rPr>
          <w:rFonts w:ascii="Century Gothic,Arial" w:eastAsia="Century Gothic,Arial" w:hAnsi="Century Gothic,Arial" w:cs="Century Gothic,Arial"/>
        </w:rPr>
        <w:t xml:space="preserve"> Zabezpieczenia należytego wykonania umowy i jego zmiany musi być uprzednio zatwierdzony przez Zamawiającego. </w:t>
      </w:r>
    </w:p>
    <w:p w14:paraId="1AFBB2AD" w14:textId="77777777" w:rsidR="00FC3C7A" w:rsidRPr="005F09A4" w:rsidRDefault="00FC3C7A" w:rsidP="00FC3C7A">
      <w:pPr>
        <w:tabs>
          <w:tab w:val="left" w:pos="426"/>
        </w:tabs>
        <w:spacing w:line="360" w:lineRule="auto"/>
        <w:ind w:left="426" w:hanging="426"/>
        <w:jc w:val="both"/>
        <w:rPr>
          <w:rFonts w:ascii="Century Gothic" w:hAnsi="Century Gothic" w:cs="Arial"/>
        </w:rPr>
      </w:pPr>
      <w:r w:rsidRPr="005F09A4">
        <w:rPr>
          <w:rFonts w:ascii="Century Gothic,Arial" w:eastAsia="Century Gothic,Arial" w:hAnsi="Century Gothic,Arial" w:cs="Century Gothic,Arial"/>
        </w:rPr>
        <w:t>3.</w:t>
      </w:r>
      <w:r w:rsidRPr="005F09A4">
        <w:rPr>
          <w:rFonts w:ascii="Century Gothic" w:hAnsi="Century Gothic" w:cs="Arial"/>
        </w:rPr>
        <w:tab/>
      </w:r>
      <w:r w:rsidRPr="005F09A4">
        <w:rPr>
          <w:rFonts w:ascii="Century Gothic,Arial" w:eastAsia="Century Gothic,Arial" w:hAnsi="Century Gothic,Arial" w:cs="Century Gothic,Arial"/>
        </w:rPr>
        <w:t xml:space="preserve">Zabezpieczenie należytego wykonania umowy będzie mogło zostać wykorzystane przez Zamawiającego na pokrycie wszelkich należności wynikających z niniejszej Umowy, w szczególności kar umownych, zapłaty wynagrodzenia na rzecz Podwykonawców i dalszych Podwykonawców, odszkodowania za nienależyte wykonanie Umowy oraz pokrycia kosztów wykonania zastępczego. </w:t>
      </w:r>
    </w:p>
    <w:p w14:paraId="4502685F" w14:textId="77777777" w:rsidR="00FC3C7A" w:rsidRPr="005F09A4" w:rsidRDefault="00FC3C7A" w:rsidP="00FC3C7A">
      <w:pPr>
        <w:tabs>
          <w:tab w:val="left" w:pos="426"/>
        </w:tabs>
        <w:spacing w:line="360" w:lineRule="auto"/>
        <w:ind w:left="426" w:hanging="426"/>
        <w:jc w:val="both"/>
        <w:rPr>
          <w:rFonts w:ascii="Century Gothic" w:eastAsiaTheme="minorEastAsia" w:hAnsi="Century Gothic"/>
        </w:rPr>
      </w:pPr>
      <w:r w:rsidRPr="005F09A4">
        <w:rPr>
          <w:rFonts w:ascii="Century Gothic,Arial" w:eastAsia="Century Gothic,Arial" w:hAnsi="Century Gothic,Arial" w:cs="Century Gothic,Arial"/>
        </w:rPr>
        <w:t>4.</w:t>
      </w:r>
      <w:r w:rsidRPr="005F09A4">
        <w:rPr>
          <w:rFonts w:ascii="Century Gothic" w:hAnsi="Century Gothic" w:cs="Arial"/>
        </w:rPr>
        <w:tab/>
      </w:r>
      <w:r w:rsidRPr="005F09A4">
        <w:rPr>
          <w:rFonts w:ascii="Century Gothic,Arial" w:eastAsia="Century Gothic,Arial" w:hAnsi="Century Gothic,Arial" w:cs="Century Gothic,Arial"/>
        </w:rPr>
        <w:t xml:space="preserve">W przypadku wystąpienia przez Wykonawcę z żądaniem zmiany sposobu zabezpieczenia należytego wykonania umowy dotychczasowe zabezpieczenie zostanie wydane lub zwrócone Wykonawcy w terminie </w:t>
      </w:r>
      <w:r w:rsidRPr="005F09A4">
        <w:rPr>
          <w:rFonts w:ascii="Century Gothic" w:eastAsia="Century Gothic" w:hAnsi="Century Gothic" w:cs="Century Gothic"/>
          <w:b/>
          <w:bCs/>
        </w:rPr>
        <w:t>14 dni</w:t>
      </w:r>
      <w:r w:rsidRPr="005F09A4">
        <w:rPr>
          <w:rFonts w:ascii="Century Gothic,Arial" w:eastAsia="Century Gothic,Arial" w:hAnsi="Century Gothic,Arial" w:cs="Century Gothic,Arial"/>
        </w:rPr>
        <w:t xml:space="preserve"> od ustanowienia oraz dostarczenia Zamawiającemu nowego zabezpieczenia w formie zaakceptowanej uprzednio na piśmie przez </w:t>
      </w:r>
      <w:r w:rsidRPr="005F09A4">
        <w:rPr>
          <w:rFonts w:ascii="Century Gothic,Arial" w:eastAsia="Century Gothic,Arial" w:hAnsi="Century Gothic,Arial" w:cs="Century Gothic,Arial"/>
        </w:rPr>
        <w:lastRenderedPageBreak/>
        <w:t xml:space="preserve">Zamawiającego. </w:t>
      </w:r>
      <w:r w:rsidRPr="005F09A4">
        <w:rPr>
          <w:rFonts w:ascii="Century Gothic,Calibri" w:eastAsia="Century Gothic,Calibri" w:hAnsi="Century Gothic,Calibri" w:cs="Century Gothic,Calibri"/>
        </w:rPr>
        <w:t>Zmiana formy zabezpieczenia następuje z zachowaniem ciągłości Zabezpieczenia i bez zmniejszania jego wysokości.</w:t>
      </w:r>
    </w:p>
    <w:p w14:paraId="086ACFF8" w14:textId="2EDFC3FB" w:rsidR="00FC3C7A" w:rsidRPr="005F09A4" w:rsidRDefault="00FC3C7A">
      <w:pPr>
        <w:numPr>
          <w:ilvl w:val="0"/>
          <w:numId w:val="13"/>
        </w:numPr>
        <w:tabs>
          <w:tab w:val="left" w:pos="426"/>
        </w:tabs>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Część stanowiąca </w:t>
      </w:r>
      <w:r w:rsidRPr="005F09A4">
        <w:rPr>
          <w:rFonts w:ascii="Century Gothic" w:eastAsia="Century Gothic" w:hAnsi="Century Gothic" w:cs="Century Gothic"/>
          <w:b/>
          <w:bCs/>
        </w:rPr>
        <w:t>70%</w:t>
      </w:r>
      <w:r w:rsidRPr="005F09A4">
        <w:rPr>
          <w:rFonts w:ascii="Century Gothic,Arial" w:eastAsia="Century Gothic,Arial" w:hAnsi="Century Gothic,Arial" w:cs="Century Gothic,Arial"/>
        </w:rPr>
        <w:t xml:space="preserve"> wartości Zabezpieczenia należytego wykonania Umowy zostanie zwrócona Wykonawcy pod warunkiem należytego wykonania Umowy, w terminie </w:t>
      </w:r>
      <w:r w:rsidRPr="005F09A4">
        <w:rPr>
          <w:rFonts w:ascii="Century Gothic" w:eastAsia="Century Gothic" w:hAnsi="Century Gothic" w:cs="Century Gothic"/>
          <w:b/>
          <w:bCs/>
        </w:rPr>
        <w:t>30 dni</w:t>
      </w:r>
      <w:r w:rsidRPr="005F09A4">
        <w:rPr>
          <w:rFonts w:ascii="Century Gothic,Arial" w:eastAsia="Century Gothic,Arial" w:hAnsi="Century Gothic,Arial" w:cs="Century Gothic,Arial"/>
        </w:rPr>
        <w:t xml:space="preserve"> od Daty Zakończenia. </w:t>
      </w:r>
    </w:p>
    <w:p w14:paraId="51A40855" w14:textId="7B2D096D" w:rsidR="00554436" w:rsidRPr="005F09A4" w:rsidRDefault="00FC3C7A">
      <w:pPr>
        <w:numPr>
          <w:ilvl w:val="0"/>
          <w:numId w:val="13"/>
        </w:numPr>
        <w:tabs>
          <w:tab w:val="left" w:pos="426"/>
        </w:tabs>
        <w:spacing w:line="360" w:lineRule="auto"/>
        <w:jc w:val="both"/>
        <w:rPr>
          <w:rFonts w:ascii="Century Gothic" w:eastAsia="Century Gothic" w:hAnsi="Century Gothic" w:cs="Century Gothic"/>
        </w:rPr>
      </w:pPr>
      <w:r w:rsidRPr="005F09A4">
        <w:rPr>
          <w:rFonts w:ascii="Century Gothic,Arial" w:eastAsia="Century Gothic,Arial" w:hAnsi="Century Gothic,Arial" w:cs="Century Gothic,Arial"/>
        </w:rPr>
        <w:t xml:space="preserve">Pozostałe </w:t>
      </w:r>
      <w:r w:rsidRPr="005F09A4">
        <w:rPr>
          <w:rFonts w:ascii="Century Gothic" w:eastAsia="Century Gothic" w:hAnsi="Century Gothic" w:cs="Century Gothic"/>
        </w:rPr>
        <w:t>30%</w:t>
      </w:r>
      <w:r w:rsidRPr="005F09A4">
        <w:rPr>
          <w:rFonts w:ascii="Century Gothic,Arial" w:eastAsia="Century Gothic,Arial" w:hAnsi="Century Gothic,Arial" w:cs="Century Gothic,Arial"/>
        </w:rPr>
        <w:t xml:space="preserve"> wartości Zabezpieczenia należytego wykonania Umowy </w:t>
      </w:r>
      <w:r w:rsidR="00554436" w:rsidRPr="005F09A4">
        <w:rPr>
          <w:rFonts w:ascii="Century Gothic" w:eastAsia="Century Gothic" w:hAnsi="Century Gothic" w:cs="Century Gothic"/>
        </w:rPr>
        <w:t xml:space="preserve">(pomniejszone o ewentualne wypłaty z zabezpieczenia dokonane przez Zamawiającego) </w:t>
      </w:r>
      <w:r w:rsidRPr="005F09A4">
        <w:rPr>
          <w:rFonts w:ascii="Century Gothic,Arial" w:eastAsia="Century Gothic,Arial" w:hAnsi="Century Gothic,Arial" w:cs="Century Gothic,Arial"/>
        </w:rPr>
        <w:t xml:space="preserve">zostanie zwrócone Wykonawcy w terminie </w:t>
      </w:r>
      <w:r w:rsidRPr="002C0C4B">
        <w:rPr>
          <w:rFonts w:ascii="Century Gothic" w:eastAsia="Century Gothic" w:hAnsi="Century Gothic" w:cs="Century Gothic"/>
          <w:b/>
          <w:bCs/>
        </w:rPr>
        <w:t>15 dni</w:t>
      </w:r>
      <w:r w:rsidRPr="005F09A4">
        <w:rPr>
          <w:rFonts w:ascii="Century Gothic,Arial" w:eastAsia="Century Gothic,Arial" w:hAnsi="Century Gothic,Arial" w:cs="Century Gothic,Arial"/>
        </w:rPr>
        <w:t xml:space="preserve"> od dnia upływu okresu rękojmi</w:t>
      </w:r>
      <w:r w:rsidR="005F6F01" w:rsidRPr="005F09A4">
        <w:rPr>
          <w:rFonts w:ascii="Century Gothic,Arial" w:eastAsia="Century Gothic,Arial" w:hAnsi="Century Gothic,Arial" w:cs="Century Gothic,Arial"/>
        </w:rPr>
        <w:t xml:space="preserve"> lub gwarancji</w:t>
      </w:r>
      <w:r w:rsidRPr="005F09A4">
        <w:rPr>
          <w:rFonts w:ascii="Century Gothic,Arial" w:eastAsia="Century Gothic,Arial" w:hAnsi="Century Gothic,Arial" w:cs="Century Gothic,Arial"/>
        </w:rPr>
        <w:t xml:space="preserve">. </w:t>
      </w:r>
      <w:r w:rsidR="00554436" w:rsidRPr="005F09A4">
        <w:rPr>
          <w:rFonts w:ascii="Century Gothic" w:eastAsia="Century Gothic" w:hAnsi="Century Gothic" w:cs="Century Gothic"/>
        </w:rPr>
        <w:t xml:space="preserve">Zamawiający dopuszcza złożenie przez Wykonawcę odrębnie Zabezpieczenia należytego wykonania Umowy w wysokości </w:t>
      </w:r>
      <w:r w:rsidR="006A3045" w:rsidRPr="002C0C4B">
        <w:rPr>
          <w:rFonts w:ascii="Century Gothic" w:eastAsia="Century Gothic" w:hAnsi="Century Gothic" w:cs="Century Gothic"/>
          <w:b/>
          <w:bCs/>
        </w:rPr>
        <w:t>5</w:t>
      </w:r>
      <w:r w:rsidR="00554436" w:rsidRPr="002C0C4B">
        <w:rPr>
          <w:rFonts w:ascii="Century Gothic" w:eastAsia="Century Gothic" w:hAnsi="Century Gothic" w:cs="Century Gothic"/>
          <w:b/>
          <w:bCs/>
        </w:rPr>
        <w:t>% Wynagrodzenia</w:t>
      </w:r>
      <w:r w:rsidR="00554436" w:rsidRPr="005F09A4">
        <w:rPr>
          <w:rFonts w:ascii="Century Gothic" w:eastAsia="Century Gothic" w:hAnsi="Century Gothic" w:cs="Century Gothic"/>
        </w:rPr>
        <w:t xml:space="preserve"> brutto, określonego </w:t>
      </w:r>
      <w:r w:rsidR="00554436" w:rsidRPr="00104089">
        <w:rPr>
          <w:rFonts w:ascii="Century Gothic" w:eastAsia="Century Gothic" w:hAnsi="Century Gothic" w:cs="Century Gothic"/>
        </w:rPr>
        <w:t xml:space="preserve">w Art. 13 </w:t>
      </w:r>
      <w:r w:rsidR="00CB7A69" w:rsidRPr="00104089">
        <w:rPr>
          <w:rFonts w:ascii="Century Gothic,Arial" w:eastAsia="Century Gothic,Arial" w:hAnsi="Century Gothic,Arial" w:cs="Century Gothic,Arial"/>
        </w:rPr>
        <w:t>ust. 2</w:t>
      </w:r>
      <w:r w:rsidR="002E0B5A" w:rsidRPr="00104089">
        <w:rPr>
          <w:rFonts w:ascii="Century Gothic,Arial" w:eastAsia="Century Gothic,Arial" w:hAnsi="Century Gothic,Arial" w:cs="Century Gothic,Arial"/>
        </w:rPr>
        <w:t>a</w:t>
      </w:r>
      <w:r w:rsidR="001146A3" w:rsidRPr="00104089">
        <w:rPr>
          <w:rFonts w:ascii="Century Gothic,Arial" w:eastAsia="Century Gothic,Arial" w:hAnsi="Century Gothic,Arial" w:cs="Century Gothic,Arial"/>
        </w:rPr>
        <w:t>)</w:t>
      </w:r>
      <w:r w:rsidR="00B11B33" w:rsidRPr="00104089">
        <w:rPr>
          <w:rFonts w:ascii="Century Gothic,Arial" w:eastAsia="Century Gothic,Arial" w:hAnsi="Century Gothic,Arial" w:cs="Century Gothic,Arial"/>
        </w:rPr>
        <w:t xml:space="preserve"> </w:t>
      </w:r>
      <w:r w:rsidR="00554436" w:rsidRPr="00104089">
        <w:rPr>
          <w:rFonts w:ascii="Century Gothic" w:eastAsia="Century Gothic" w:hAnsi="Century Gothic" w:cs="Century Gothic"/>
        </w:rPr>
        <w:t>Umowy z</w:t>
      </w:r>
      <w:r w:rsidR="00554436" w:rsidRPr="005F09A4">
        <w:rPr>
          <w:rFonts w:ascii="Century Gothic" w:eastAsia="Century Gothic" w:hAnsi="Century Gothic" w:cs="Century Gothic"/>
        </w:rPr>
        <w:t xml:space="preserve"> okresem ważności co najmniej do daty przypadającej </w:t>
      </w:r>
      <w:r w:rsidR="00554436" w:rsidRPr="002C0C4B">
        <w:rPr>
          <w:rFonts w:ascii="Century Gothic" w:eastAsia="Century Gothic" w:hAnsi="Century Gothic" w:cs="Century Gothic"/>
          <w:b/>
          <w:bCs/>
        </w:rPr>
        <w:t>30 dni</w:t>
      </w:r>
      <w:r w:rsidR="00554436" w:rsidRPr="005F09A4">
        <w:rPr>
          <w:rFonts w:ascii="Century Gothic" w:eastAsia="Century Gothic" w:hAnsi="Century Gothic" w:cs="Century Gothic"/>
        </w:rPr>
        <w:t xml:space="preserve"> od daty Odbioru Końcowego oraz odrębnie zabezpieczenia roszczeń Zamawiającego z tytułu rękojmi za wady</w:t>
      </w:r>
      <w:r w:rsidR="005F6F01" w:rsidRPr="005F09A4">
        <w:rPr>
          <w:rFonts w:ascii="Century Gothic" w:eastAsia="Century Gothic" w:hAnsi="Century Gothic" w:cs="Century Gothic"/>
        </w:rPr>
        <w:t xml:space="preserve"> lub gwarancji</w:t>
      </w:r>
      <w:r w:rsidR="00554436" w:rsidRPr="005F09A4">
        <w:rPr>
          <w:rFonts w:ascii="Century Gothic" w:eastAsia="Century Gothic" w:hAnsi="Century Gothic" w:cs="Century Gothic"/>
        </w:rPr>
        <w:t>. W takim przypadku:</w:t>
      </w:r>
    </w:p>
    <w:p w14:paraId="1CE09413" w14:textId="349146A5" w:rsidR="00554436" w:rsidRPr="005F09A4" w:rsidRDefault="00554436" w:rsidP="002645F1">
      <w:pPr>
        <w:numPr>
          <w:ilvl w:val="0"/>
          <w:numId w:val="112"/>
        </w:numPr>
        <w:tabs>
          <w:tab w:val="clear" w:pos="360"/>
          <w:tab w:val="num" w:pos="426"/>
        </w:tabs>
        <w:spacing w:line="360" w:lineRule="auto"/>
        <w:ind w:left="709"/>
        <w:jc w:val="both"/>
        <w:rPr>
          <w:rFonts w:ascii="Century Gothic" w:eastAsia="Century Gothic" w:hAnsi="Century Gothic" w:cs="Century Gothic"/>
        </w:rPr>
      </w:pPr>
      <w:r w:rsidRPr="005F09A4">
        <w:rPr>
          <w:rFonts w:ascii="Century Gothic" w:eastAsia="Century Gothic" w:hAnsi="Century Gothic" w:cs="Century Gothic"/>
        </w:rPr>
        <w:t xml:space="preserve">zabezpieczenie roszczeń Zamawiającego z tytułu rękojmi za wady </w:t>
      </w:r>
      <w:r w:rsidR="005F6F01" w:rsidRPr="005F09A4">
        <w:rPr>
          <w:rFonts w:ascii="Century Gothic" w:eastAsia="Century Gothic" w:hAnsi="Century Gothic" w:cs="Century Gothic"/>
        </w:rPr>
        <w:t xml:space="preserve">lub gwarancji </w:t>
      </w:r>
      <w:r w:rsidRPr="005F09A4">
        <w:rPr>
          <w:rFonts w:ascii="Century Gothic" w:eastAsia="Century Gothic" w:hAnsi="Century Gothic" w:cs="Century Gothic"/>
        </w:rPr>
        <w:t xml:space="preserve">w wysokości </w:t>
      </w:r>
      <w:r w:rsidR="006A3045" w:rsidRPr="005F09A4">
        <w:rPr>
          <w:rFonts w:ascii="Century Gothic" w:eastAsia="Century Gothic" w:hAnsi="Century Gothic" w:cs="Century Gothic"/>
        </w:rPr>
        <w:t>1,5</w:t>
      </w:r>
      <w:r w:rsidRPr="005F09A4">
        <w:rPr>
          <w:rFonts w:ascii="Century Gothic" w:eastAsia="Century Gothic" w:hAnsi="Century Gothic" w:cs="Century Gothic"/>
        </w:rPr>
        <w:t xml:space="preserve">% Wynagrodzenia brutto </w:t>
      </w:r>
      <w:r w:rsidRPr="00104089">
        <w:rPr>
          <w:rFonts w:ascii="Century Gothic" w:eastAsia="Century Gothic" w:hAnsi="Century Gothic" w:cs="Century Gothic"/>
        </w:rPr>
        <w:t>określonego w Art. 13 ust.</w:t>
      </w:r>
      <w:r w:rsidR="00CB7A69" w:rsidRPr="00104089">
        <w:rPr>
          <w:rFonts w:ascii="Century Gothic,Arial" w:eastAsia="Century Gothic,Arial" w:hAnsi="Century Gothic,Arial" w:cs="Century Gothic,Arial"/>
        </w:rPr>
        <w:t xml:space="preserve"> 2</w:t>
      </w:r>
      <w:r w:rsidR="002E0B5A" w:rsidRPr="00104089">
        <w:rPr>
          <w:rFonts w:ascii="Century Gothic,Arial" w:eastAsia="Century Gothic,Arial" w:hAnsi="Century Gothic,Arial" w:cs="Century Gothic,Arial"/>
        </w:rPr>
        <w:t>a</w:t>
      </w:r>
      <w:r w:rsidR="00B51D02" w:rsidRPr="00104089">
        <w:rPr>
          <w:rFonts w:ascii="Century Gothic,Arial" w:eastAsia="Century Gothic,Arial" w:hAnsi="Century Gothic,Arial" w:cs="Century Gothic,Arial"/>
        </w:rPr>
        <w:t>)</w:t>
      </w:r>
      <w:r w:rsidR="00B11B33" w:rsidRPr="00104089">
        <w:rPr>
          <w:rFonts w:ascii="Century Gothic,Arial" w:eastAsia="Century Gothic,Arial" w:hAnsi="Century Gothic,Arial" w:cs="Century Gothic,Arial"/>
        </w:rPr>
        <w:t xml:space="preserve"> </w:t>
      </w:r>
      <w:r w:rsidRPr="00104089">
        <w:rPr>
          <w:rFonts w:ascii="Century Gothic" w:eastAsia="Century Gothic" w:hAnsi="Century Gothic" w:cs="Century Gothic"/>
        </w:rPr>
        <w:t>Umowy</w:t>
      </w:r>
      <w:r w:rsidRPr="005F09A4">
        <w:rPr>
          <w:rFonts w:ascii="Century Gothic" w:eastAsia="Century Gothic" w:hAnsi="Century Gothic" w:cs="Century Gothic"/>
        </w:rPr>
        <w:t xml:space="preserve"> zostanie złożone przez Wykonawcę nie później, niż w terminie </w:t>
      </w:r>
      <w:r w:rsidRPr="00A91A15">
        <w:rPr>
          <w:rFonts w:ascii="Century Gothic" w:eastAsia="Century Gothic" w:hAnsi="Century Gothic" w:cs="Century Gothic"/>
          <w:b/>
          <w:bCs/>
        </w:rPr>
        <w:t>30 dni</w:t>
      </w:r>
      <w:r w:rsidRPr="005F09A4">
        <w:rPr>
          <w:rFonts w:ascii="Century Gothic" w:eastAsia="Century Gothic" w:hAnsi="Century Gothic" w:cs="Century Gothic"/>
        </w:rPr>
        <w:t xml:space="preserve"> przed terminem wygaśnięcia Zabezpieczenia należytego wykonania umowy,</w:t>
      </w:r>
    </w:p>
    <w:p w14:paraId="6E9D65A8" w14:textId="13726DFE" w:rsidR="00554436" w:rsidRPr="005F09A4" w:rsidRDefault="00554436" w:rsidP="002645F1">
      <w:pPr>
        <w:numPr>
          <w:ilvl w:val="0"/>
          <w:numId w:val="112"/>
        </w:numPr>
        <w:tabs>
          <w:tab w:val="clear" w:pos="360"/>
          <w:tab w:val="num" w:pos="426"/>
        </w:tabs>
        <w:spacing w:line="360" w:lineRule="auto"/>
        <w:ind w:left="709"/>
        <w:jc w:val="both"/>
        <w:rPr>
          <w:rFonts w:ascii="Century Gothic" w:eastAsia="Century Gothic" w:hAnsi="Century Gothic" w:cs="Century Gothic"/>
        </w:rPr>
      </w:pPr>
      <w:r w:rsidRPr="005F09A4">
        <w:rPr>
          <w:rFonts w:ascii="Century Gothic" w:eastAsia="Century Gothic" w:hAnsi="Century Gothic" w:cs="Century Gothic"/>
        </w:rPr>
        <w:t xml:space="preserve">zabezpieczenie, o którym mowa w pkt 1) powyżej zostanie zwrócone Wykonawcy w terminie </w:t>
      </w:r>
      <w:r w:rsidRPr="00A91A15">
        <w:rPr>
          <w:rFonts w:ascii="Century Gothic" w:eastAsia="Century Gothic" w:hAnsi="Century Gothic" w:cs="Century Gothic"/>
          <w:b/>
          <w:bCs/>
        </w:rPr>
        <w:t>15 dni</w:t>
      </w:r>
      <w:r w:rsidRPr="005F09A4">
        <w:rPr>
          <w:rFonts w:ascii="Century Gothic" w:eastAsia="Century Gothic" w:hAnsi="Century Gothic" w:cs="Century Gothic"/>
        </w:rPr>
        <w:t xml:space="preserve"> od dnia upływu okresu rękojmi</w:t>
      </w:r>
      <w:r w:rsidR="005F6F01" w:rsidRPr="005F09A4">
        <w:rPr>
          <w:rFonts w:ascii="Century Gothic" w:eastAsia="Century Gothic" w:hAnsi="Century Gothic" w:cs="Century Gothic"/>
        </w:rPr>
        <w:t xml:space="preserve"> lub gwarancji</w:t>
      </w:r>
      <w:r w:rsidRPr="005F09A4">
        <w:rPr>
          <w:rFonts w:ascii="Century Gothic" w:eastAsia="Century Gothic" w:hAnsi="Century Gothic" w:cs="Century Gothic"/>
        </w:rPr>
        <w:t>,</w:t>
      </w:r>
    </w:p>
    <w:p w14:paraId="04B90D34" w14:textId="7BB732E1" w:rsidR="00FC3C7A" w:rsidRPr="005F09A4" w:rsidRDefault="00554436" w:rsidP="002645F1">
      <w:pPr>
        <w:numPr>
          <w:ilvl w:val="0"/>
          <w:numId w:val="112"/>
        </w:numPr>
        <w:tabs>
          <w:tab w:val="clear" w:pos="360"/>
          <w:tab w:val="num" w:pos="426"/>
        </w:tabs>
        <w:spacing w:line="360" w:lineRule="auto"/>
        <w:ind w:left="709"/>
        <w:jc w:val="both"/>
        <w:rPr>
          <w:rFonts w:ascii="Century Gothic,Arial" w:eastAsia="Century Gothic,Arial" w:hAnsi="Century Gothic,Arial" w:cs="Century Gothic,Arial"/>
        </w:rPr>
      </w:pPr>
      <w:r w:rsidRPr="005F09A4">
        <w:rPr>
          <w:rFonts w:ascii="Century Gothic" w:eastAsia="Century Gothic" w:hAnsi="Century Gothic" w:cs="Century Gothic"/>
        </w:rPr>
        <w:t xml:space="preserve">w przypadku niedostarczenia zabezpieczeń roszczeń Zamawiającego z tytułu rękojmi za wady </w:t>
      </w:r>
      <w:r w:rsidR="005F6F01" w:rsidRPr="005F09A4">
        <w:rPr>
          <w:rFonts w:ascii="Century Gothic" w:eastAsia="Century Gothic" w:hAnsi="Century Gothic" w:cs="Century Gothic"/>
        </w:rPr>
        <w:t xml:space="preserve">lub gwarancji </w:t>
      </w:r>
      <w:r w:rsidRPr="005F09A4">
        <w:rPr>
          <w:rFonts w:ascii="Century Gothic" w:eastAsia="Century Gothic" w:hAnsi="Century Gothic" w:cs="Century Gothic"/>
        </w:rPr>
        <w:t xml:space="preserve">w terminie określonym w pkt 1) powyżej, Zamawiający po uprzednim pisemnym zawiadomieniu Wykonawcy będzie miał prawo do skorzystania z Zabezpieczenia należytego wykonania Umowy  w wysokości </w:t>
      </w:r>
      <w:r w:rsidR="006A3045" w:rsidRPr="005F09A4">
        <w:rPr>
          <w:rFonts w:ascii="Century Gothic" w:eastAsia="Century Gothic" w:hAnsi="Century Gothic" w:cs="Century Gothic"/>
        </w:rPr>
        <w:t>1,5</w:t>
      </w:r>
      <w:r w:rsidRPr="005F09A4">
        <w:rPr>
          <w:rFonts w:ascii="Century Gothic" w:eastAsia="Century Gothic" w:hAnsi="Century Gothic" w:cs="Century Gothic"/>
        </w:rPr>
        <w:t xml:space="preserve">% Wynagrodzenia brutto </w:t>
      </w:r>
      <w:r w:rsidRPr="00104089">
        <w:rPr>
          <w:rFonts w:ascii="Century Gothic" w:eastAsia="Century Gothic" w:hAnsi="Century Gothic" w:cs="Century Gothic"/>
        </w:rPr>
        <w:t>określonego w Art. 13 ust.</w:t>
      </w:r>
      <w:r w:rsidR="00CB7B3D" w:rsidRPr="00104089">
        <w:rPr>
          <w:rFonts w:ascii="Century Gothic" w:eastAsia="Century Gothic" w:hAnsi="Century Gothic" w:cs="Century Gothic"/>
        </w:rPr>
        <w:t xml:space="preserve"> </w:t>
      </w:r>
      <w:r w:rsidR="00CB7A69" w:rsidRPr="00104089">
        <w:rPr>
          <w:rFonts w:ascii="Century Gothic,Arial" w:eastAsia="Century Gothic,Arial" w:hAnsi="Century Gothic,Arial" w:cs="Century Gothic,Arial"/>
        </w:rPr>
        <w:t>2</w:t>
      </w:r>
      <w:r w:rsidR="002E0B5A" w:rsidRPr="00104089">
        <w:rPr>
          <w:rFonts w:ascii="Century Gothic,Arial" w:eastAsia="Century Gothic,Arial" w:hAnsi="Century Gothic,Arial" w:cs="Century Gothic,Arial"/>
        </w:rPr>
        <w:t>a</w:t>
      </w:r>
      <w:r w:rsidR="00CB7B3D" w:rsidRPr="00104089">
        <w:rPr>
          <w:rFonts w:ascii="Century Gothic,Arial" w:eastAsia="Century Gothic,Arial" w:hAnsi="Century Gothic,Arial" w:cs="Century Gothic,Arial"/>
        </w:rPr>
        <w:t>)</w:t>
      </w:r>
      <w:r w:rsidR="00B11B33" w:rsidRPr="00104089">
        <w:rPr>
          <w:rFonts w:ascii="Century Gothic" w:eastAsia="Century Gothic" w:hAnsi="Century Gothic" w:cs="Century Gothic"/>
        </w:rPr>
        <w:t xml:space="preserve"> </w:t>
      </w:r>
      <w:r w:rsidRPr="00104089">
        <w:rPr>
          <w:rFonts w:ascii="Century Gothic" w:eastAsia="Century Gothic" w:hAnsi="Century Gothic" w:cs="Century Gothic"/>
        </w:rPr>
        <w:t>Umowy poprzez</w:t>
      </w:r>
      <w:r w:rsidRPr="005F09A4">
        <w:rPr>
          <w:rFonts w:ascii="Century Gothic" w:eastAsia="Century Gothic" w:hAnsi="Century Gothic" w:cs="Century Gothic"/>
        </w:rPr>
        <w:t xml:space="preserve"> wypłatę tej kwoty z dotychczasowego zabezpieczenia.</w:t>
      </w:r>
    </w:p>
    <w:p w14:paraId="4A3C2888" w14:textId="20B3C8F2" w:rsidR="00FC3C7A" w:rsidRPr="005F09A4" w:rsidRDefault="00FC3C7A">
      <w:pPr>
        <w:numPr>
          <w:ilvl w:val="0"/>
          <w:numId w:val="13"/>
        </w:numPr>
        <w:tabs>
          <w:tab w:val="left" w:pos="426"/>
        </w:tabs>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Jeżeli w terminie </w:t>
      </w:r>
      <w:r w:rsidRPr="005F09A4">
        <w:rPr>
          <w:rFonts w:ascii="Century Gothic" w:eastAsia="Century Gothic" w:hAnsi="Century Gothic" w:cs="Century Gothic"/>
          <w:b/>
          <w:bCs/>
        </w:rPr>
        <w:t>30 dni</w:t>
      </w:r>
      <w:r w:rsidRPr="005F09A4">
        <w:rPr>
          <w:rFonts w:ascii="Century Gothic,Arial" w:eastAsia="Century Gothic,Arial" w:hAnsi="Century Gothic,Arial" w:cs="Century Gothic,Arial"/>
        </w:rPr>
        <w:t xml:space="preserve"> przed wygaśnięciem obowiązującego Zabezpieczenia należytego wykonania umowy lub zabezpieczenia roszczeń Zamawiającego z tytułu rękojmi za </w:t>
      </w:r>
      <w:r w:rsidR="005F6F01" w:rsidRPr="005F09A4">
        <w:rPr>
          <w:rFonts w:ascii="Century Gothic,Arial" w:eastAsia="Century Gothic,Arial" w:hAnsi="Century Gothic,Arial" w:cs="Century Gothic,Arial"/>
        </w:rPr>
        <w:t>w</w:t>
      </w:r>
      <w:r w:rsidRPr="005F09A4">
        <w:rPr>
          <w:rFonts w:ascii="Century Gothic,Arial" w:eastAsia="Century Gothic,Arial" w:hAnsi="Century Gothic,Arial" w:cs="Century Gothic,Arial"/>
        </w:rPr>
        <w:t xml:space="preserve">ady </w:t>
      </w:r>
      <w:r w:rsidR="005F6F01" w:rsidRPr="005F09A4">
        <w:rPr>
          <w:rFonts w:ascii="Century Gothic,Arial" w:eastAsia="Century Gothic,Arial" w:hAnsi="Century Gothic,Arial" w:cs="Century Gothic,Arial"/>
        </w:rPr>
        <w:t xml:space="preserve">lub gwarancji, </w:t>
      </w:r>
      <w:r w:rsidRPr="005F09A4">
        <w:rPr>
          <w:rFonts w:ascii="Century Gothic,Arial" w:eastAsia="Century Gothic,Arial" w:hAnsi="Century Gothic,Arial" w:cs="Century Gothic,Arial"/>
        </w:rPr>
        <w:t>wniesionego w innej formie niż pieniężna, Wykonawca w przypadku konieczności jego przedłużenia, nie przedłuży lub nie wniesie nowego Zabezpieczenia</w:t>
      </w:r>
      <w:r w:rsidRPr="005F09A4">
        <w:rPr>
          <w:rFonts w:ascii="Century Gothic" w:eastAsia="Century Gothic" w:hAnsi="Century Gothic" w:cs="Century Gothic"/>
        </w:rPr>
        <w:t xml:space="preserve"> </w:t>
      </w:r>
      <w:r w:rsidRPr="005F09A4">
        <w:rPr>
          <w:rFonts w:ascii="Century Gothic,Arial" w:eastAsia="Century Gothic,Arial" w:hAnsi="Century Gothic,Arial" w:cs="Century Gothic,Arial"/>
        </w:rPr>
        <w:t xml:space="preserve">należytego wykonania umowy, to Zamawiający zmieni formę zabezpieczenia na zabezpieczenie w pieniądzu poprzez wypłatę kwoty z dotychczasowego zabezpieczenia. Zmiana formy zabezpieczenia następuje z zachowaniem ciągłości oraz wysokości zabezpieczenia.  </w:t>
      </w:r>
    </w:p>
    <w:p w14:paraId="00EBBC6E" w14:textId="310CC007" w:rsidR="00FC3C7A" w:rsidRPr="005F09A4" w:rsidRDefault="00FC3C7A">
      <w:pPr>
        <w:numPr>
          <w:ilvl w:val="0"/>
          <w:numId w:val="13"/>
        </w:numPr>
        <w:tabs>
          <w:tab w:val="left" w:pos="426"/>
        </w:tabs>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W odniesieniu do Zabezpieczenia należytego wykonania umowy o charakterze niepieniężnym, w tym w szczególności, gdy będzie nim gwarancja bankowa lub ubezpieczeniowa </w:t>
      </w:r>
      <w:r w:rsidR="005F6F01" w:rsidRPr="005F09A4">
        <w:rPr>
          <w:rFonts w:ascii="Century Gothic" w:hAnsi="Century Gothic"/>
          <w:spacing w:val="-1"/>
          <w:lang w:eastAsia="en-US"/>
        </w:rPr>
        <w:t>lub poręczenie udzielane przez podmioty, o których mowa w art. 6b ust. 5 pkt 2 ustawy z dnia 9 listopada 2000 r. o utworzeniu Polskiej Agencji Rozwoju Przedsiębiorczości</w:t>
      </w:r>
      <w:r w:rsidR="00DD0F57" w:rsidRPr="005F09A4">
        <w:rPr>
          <w:rFonts w:ascii="Century Gothic" w:hAnsi="Century Gothic"/>
          <w:spacing w:val="-1"/>
          <w:lang w:eastAsia="en-US"/>
        </w:rPr>
        <w:t xml:space="preserve"> </w:t>
      </w:r>
      <w:r w:rsidRPr="005F09A4">
        <w:rPr>
          <w:rFonts w:ascii="Century Gothic,Arial" w:eastAsia="Century Gothic,Arial" w:hAnsi="Century Gothic,Arial" w:cs="Century Gothic,Arial"/>
        </w:rPr>
        <w:t xml:space="preserve">będzie </w:t>
      </w:r>
      <w:r w:rsidR="005F6F01" w:rsidRPr="005F09A4">
        <w:rPr>
          <w:rFonts w:ascii="Century Gothic,Arial" w:eastAsia="Century Gothic,Arial" w:hAnsi="Century Gothic,Arial" w:cs="Century Gothic,Arial"/>
        </w:rPr>
        <w:t>ono</w:t>
      </w:r>
      <w:r w:rsidRPr="005F09A4">
        <w:rPr>
          <w:rFonts w:ascii="Century Gothic,Arial" w:eastAsia="Century Gothic,Arial" w:hAnsi="Century Gothic,Arial" w:cs="Century Gothic,Arial"/>
        </w:rPr>
        <w:t xml:space="preserve"> </w:t>
      </w:r>
      <w:r w:rsidR="005F6F01" w:rsidRPr="005F09A4">
        <w:rPr>
          <w:rFonts w:ascii="Century Gothic,Arial" w:eastAsia="Century Gothic,Arial" w:hAnsi="Century Gothic,Arial" w:cs="Century Gothic,Arial"/>
        </w:rPr>
        <w:t>miało</w:t>
      </w:r>
      <w:r w:rsidRPr="005F09A4">
        <w:rPr>
          <w:rFonts w:ascii="Century Gothic,Arial" w:eastAsia="Century Gothic,Arial" w:hAnsi="Century Gothic,Arial" w:cs="Century Gothic,Arial"/>
        </w:rPr>
        <w:t xml:space="preserve"> charakter nieodwołalny, bezwarunkowy, płatny na pierwsze żądanie. </w:t>
      </w:r>
      <w:r w:rsidRPr="005F09A4">
        <w:rPr>
          <w:rFonts w:ascii="Century Gothic,Arial" w:eastAsia="Century Gothic,Arial" w:hAnsi="Century Gothic,Arial" w:cs="Century Gothic,Arial"/>
        </w:rPr>
        <w:lastRenderedPageBreak/>
        <w:t xml:space="preserve">Zamawiający wymaga, aby w przypadku Wykonawców wspólnie ubiegających się o udzielenie Zamówienia, gwarancja bankowa lub ubezpieczeniowa </w:t>
      </w:r>
      <w:r w:rsidR="005F6F01" w:rsidRPr="005F09A4">
        <w:rPr>
          <w:rFonts w:ascii="Century Gothic,Arial" w:eastAsia="Century Gothic,Arial" w:hAnsi="Century Gothic,Arial" w:cs="Century Gothic,Arial"/>
        </w:rPr>
        <w:t>lub poręczenie udzielane przez podmioty, o których mowa w art. 6b ust. 5 pkt 2 ustawy z dnia 9 listopada 2000 r. o utworzeniu Polskiej Agencji Rozwoju Przedsiębiorczości, obejmował</w:t>
      </w:r>
      <w:r w:rsidR="00C6378F" w:rsidRPr="005F09A4">
        <w:rPr>
          <w:rFonts w:ascii="Century Gothic,Arial" w:eastAsia="Century Gothic,Arial" w:hAnsi="Century Gothic,Arial" w:cs="Century Gothic,Arial"/>
        </w:rPr>
        <w:t>y</w:t>
      </w:r>
      <w:r w:rsidR="005F6F01" w:rsidRPr="005F09A4">
        <w:rPr>
          <w:rFonts w:ascii="Century Gothic,Arial" w:eastAsia="Century Gothic,Arial" w:hAnsi="Century Gothic,Arial" w:cs="Century Gothic,Arial"/>
        </w:rPr>
        <w:t xml:space="preserve"> </w:t>
      </w:r>
      <w:r w:rsidRPr="005F09A4">
        <w:rPr>
          <w:rFonts w:ascii="Century Gothic,Arial" w:eastAsia="Century Gothic,Arial" w:hAnsi="Century Gothic,Arial" w:cs="Century Gothic,Arial"/>
        </w:rPr>
        <w:t>swoją treścią zobowiązanie solidarne wszystkich Wykonawców wspólnie ubiegających o udzielenie Zamówienia (zobowiązanych z tytułu gwarancji</w:t>
      </w:r>
      <w:r w:rsidR="00C6378F" w:rsidRPr="005F09A4">
        <w:rPr>
          <w:rFonts w:ascii="Century Gothic,Arial" w:eastAsia="Century Gothic,Arial" w:hAnsi="Century Gothic,Arial" w:cs="Century Gothic,Arial"/>
        </w:rPr>
        <w:t xml:space="preserve"> lub poręczenia</w:t>
      </w:r>
      <w:r w:rsidRPr="005F09A4">
        <w:rPr>
          <w:rFonts w:ascii="Century Gothic,Arial" w:eastAsia="Century Gothic,Arial" w:hAnsi="Century Gothic,Arial" w:cs="Century Gothic,Arial"/>
        </w:rPr>
        <w:t xml:space="preserve">). Sądem właściwym dla rozstrzygania sporów na gruncie gwarancji </w:t>
      </w:r>
      <w:r w:rsidR="00C6378F" w:rsidRPr="005F09A4">
        <w:rPr>
          <w:rFonts w:ascii="Century Gothic,Arial" w:eastAsia="Century Gothic,Arial" w:hAnsi="Century Gothic,Arial" w:cs="Century Gothic,Arial"/>
        </w:rPr>
        <w:t xml:space="preserve">lub </w:t>
      </w:r>
      <w:r w:rsidR="00CB7B3D" w:rsidRPr="005F09A4">
        <w:rPr>
          <w:rFonts w:ascii="Century Gothic,Arial" w:eastAsia="Century Gothic,Arial" w:hAnsi="Century Gothic,Arial" w:cs="Century Gothic,Arial"/>
        </w:rPr>
        <w:t xml:space="preserve">poręczenia </w:t>
      </w:r>
      <w:r w:rsidRPr="005F09A4">
        <w:rPr>
          <w:rFonts w:ascii="Century Gothic,Arial" w:eastAsia="Century Gothic,Arial" w:hAnsi="Century Gothic,Arial" w:cs="Century Gothic,Arial"/>
        </w:rPr>
        <w:t xml:space="preserve">winien być sąd polski właściwy miejscowo dla siedziby Zamawiającego. Gwarancja </w:t>
      </w:r>
      <w:r w:rsidR="00C6378F" w:rsidRPr="005F09A4">
        <w:rPr>
          <w:rFonts w:ascii="Century Gothic,Arial" w:eastAsia="Century Gothic,Arial" w:hAnsi="Century Gothic,Arial" w:cs="Century Gothic,Arial"/>
        </w:rPr>
        <w:t xml:space="preserve">lub poręczenie </w:t>
      </w:r>
      <w:r w:rsidRPr="005F09A4">
        <w:rPr>
          <w:rFonts w:ascii="Century Gothic,Arial" w:eastAsia="Century Gothic,Arial" w:hAnsi="Century Gothic,Arial" w:cs="Century Gothic,Arial"/>
        </w:rPr>
        <w:t>powinn</w:t>
      </w:r>
      <w:r w:rsidR="00C6378F" w:rsidRPr="005F09A4">
        <w:rPr>
          <w:rFonts w:ascii="Century Gothic,Arial" w:eastAsia="Century Gothic,Arial" w:hAnsi="Century Gothic,Arial" w:cs="Century Gothic,Arial"/>
        </w:rPr>
        <w:t>y</w:t>
      </w:r>
      <w:r w:rsidRPr="005F09A4">
        <w:rPr>
          <w:rFonts w:ascii="Century Gothic,Arial" w:eastAsia="Century Gothic,Arial" w:hAnsi="Century Gothic,Arial" w:cs="Century Gothic,Arial"/>
        </w:rPr>
        <w:t xml:space="preserve"> być sporządzon</w:t>
      </w:r>
      <w:r w:rsidR="00C6378F" w:rsidRPr="005F09A4">
        <w:rPr>
          <w:rFonts w:ascii="Century Gothic,Arial" w:eastAsia="Century Gothic,Arial" w:hAnsi="Century Gothic,Arial" w:cs="Century Gothic,Arial"/>
        </w:rPr>
        <w:t>e</w:t>
      </w:r>
      <w:r w:rsidRPr="005F09A4">
        <w:rPr>
          <w:rFonts w:ascii="Century Gothic,Arial" w:eastAsia="Century Gothic,Arial" w:hAnsi="Century Gothic,Arial" w:cs="Century Gothic,Arial"/>
        </w:rPr>
        <w:t xml:space="preserve"> w języku polskim, natomiast w przypadku gdy językiem gwarancji</w:t>
      </w:r>
      <w:r w:rsidR="00C6378F" w:rsidRPr="005F09A4">
        <w:rPr>
          <w:rFonts w:ascii="Century Gothic,Arial" w:eastAsia="Century Gothic,Arial" w:hAnsi="Century Gothic,Arial" w:cs="Century Gothic,Arial"/>
        </w:rPr>
        <w:t xml:space="preserve"> lub poręczenia</w:t>
      </w:r>
      <w:r w:rsidRPr="005F09A4">
        <w:rPr>
          <w:rFonts w:ascii="Century Gothic,Arial" w:eastAsia="Century Gothic,Arial" w:hAnsi="Century Gothic,Arial" w:cs="Century Gothic,Arial"/>
        </w:rPr>
        <w:t xml:space="preserve"> jest język obcy wówczas taka gwarancja </w:t>
      </w:r>
      <w:r w:rsidR="00C6378F" w:rsidRPr="005F09A4">
        <w:rPr>
          <w:rFonts w:ascii="Century Gothic,Arial" w:eastAsia="Century Gothic,Arial" w:hAnsi="Century Gothic,Arial" w:cs="Century Gothic,Arial"/>
        </w:rPr>
        <w:t xml:space="preserve">lub poręczenie </w:t>
      </w:r>
      <w:r w:rsidRPr="005F09A4">
        <w:rPr>
          <w:rFonts w:ascii="Century Gothic,Arial" w:eastAsia="Century Gothic,Arial" w:hAnsi="Century Gothic,Arial" w:cs="Century Gothic,Arial"/>
        </w:rPr>
        <w:t>winn</w:t>
      </w:r>
      <w:r w:rsidR="00C6378F" w:rsidRPr="005F09A4">
        <w:rPr>
          <w:rFonts w:ascii="Century Gothic,Arial" w:eastAsia="Century Gothic,Arial" w:hAnsi="Century Gothic,Arial" w:cs="Century Gothic,Arial"/>
        </w:rPr>
        <w:t>y</w:t>
      </w:r>
      <w:r w:rsidRPr="005F09A4">
        <w:rPr>
          <w:rFonts w:ascii="Century Gothic,Arial" w:eastAsia="Century Gothic,Arial" w:hAnsi="Century Gothic,Arial" w:cs="Century Gothic,Arial"/>
        </w:rPr>
        <w:t xml:space="preserve"> być przedłożon</w:t>
      </w:r>
      <w:r w:rsidR="00C6378F" w:rsidRPr="005F09A4">
        <w:rPr>
          <w:rFonts w:ascii="Century Gothic,Arial" w:eastAsia="Century Gothic,Arial" w:hAnsi="Century Gothic,Arial" w:cs="Century Gothic,Arial"/>
        </w:rPr>
        <w:t>e</w:t>
      </w:r>
      <w:r w:rsidR="00A76371" w:rsidRPr="005F09A4">
        <w:rPr>
          <w:rFonts w:ascii="Century Gothic,Arial" w:eastAsia="Century Gothic,Arial" w:hAnsi="Century Gothic,Arial" w:cs="Century Gothic,Arial"/>
        </w:rPr>
        <w:t xml:space="preserve"> Zamawiającemu</w:t>
      </w:r>
      <w:r w:rsidRPr="005F09A4">
        <w:rPr>
          <w:rFonts w:ascii="Century Gothic,Arial" w:eastAsia="Century Gothic,Arial" w:hAnsi="Century Gothic,Arial" w:cs="Century Gothic,Arial"/>
        </w:rPr>
        <w:t xml:space="preserve"> wraz z tłumaczeniem przysięgłym. Jeśli gwarancja </w:t>
      </w:r>
      <w:r w:rsidR="00C6378F" w:rsidRPr="005F09A4">
        <w:rPr>
          <w:rFonts w:ascii="Century Gothic,Arial" w:eastAsia="Century Gothic,Arial" w:hAnsi="Century Gothic,Arial" w:cs="Century Gothic,Arial"/>
        </w:rPr>
        <w:t xml:space="preserve">lub poręczenie  </w:t>
      </w:r>
      <w:r w:rsidRPr="005F09A4">
        <w:rPr>
          <w:rFonts w:ascii="Century Gothic,Arial" w:eastAsia="Century Gothic,Arial" w:hAnsi="Century Gothic,Arial" w:cs="Century Gothic,Arial"/>
        </w:rPr>
        <w:t xml:space="preserve">poza językiem polskim </w:t>
      </w:r>
      <w:r w:rsidR="00A76371" w:rsidRPr="005F09A4">
        <w:rPr>
          <w:rFonts w:ascii="Century Gothic,Arial" w:eastAsia="Century Gothic,Arial" w:hAnsi="Century Gothic,Arial" w:cs="Century Gothic,Arial"/>
        </w:rPr>
        <w:t xml:space="preserve">sporządzone </w:t>
      </w:r>
      <w:r w:rsidRPr="005F09A4">
        <w:rPr>
          <w:rFonts w:ascii="Century Gothic,Arial" w:eastAsia="Century Gothic,Arial" w:hAnsi="Century Gothic,Arial" w:cs="Century Gothic,Arial"/>
        </w:rPr>
        <w:t>będ</w:t>
      </w:r>
      <w:r w:rsidR="00C6378F" w:rsidRPr="005F09A4">
        <w:rPr>
          <w:rFonts w:ascii="Century Gothic,Arial" w:eastAsia="Century Gothic,Arial" w:hAnsi="Century Gothic,Arial" w:cs="Century Gothic,Arial"/>
        </w:rPr>
        <w:t>ą</w:t>
      </w:r>
      <w:r w:rsidRPr="005F09A4">
        <w:rPr>
          <w:rFonts w:ascii="Century Gothic,Arial" w:eastAsia="Century Gothic,Arial" w:hAnsi="Century Gothic,Arial" w:cs="Century Gothic,Arial"/>
        </w:rPr>
        <w:t xml:space="preserve"> również w innym języku w razie rozbieżności między wersjami językowymi decydująca będzie wersja językowa polska. Gwarancja bankowa</w:t>
      </w:r>
      <w:r w:rsidR="00C6378F" w:rsidRPr="005F09A4">
        <w:rPr>
          <w:rFonts w:ascii="Century Gothic,Arial" w:eastAsia="Century Gothic,Arial" w:hAnsi="Century Gothic,Arial" w:cs="Century Gothic,Arial"/>
        </w:rPr>
        <w:t>,</w:t>
      </w:r>
      <w:r w:rsidRPr="005F09A4">
        <w:rPr>
          <w:rFonts w:ascii="Century Gothic,Arial" w:eastAsia="Century Gothic,Arial" w:hAnsi="Century Gothic,Arial" w:cs="Century Gothic,Arial"/>
        </w:rPr>
        <w:t xml:space="preserve"> </w:t>
      </w:r>
      <w:r w:rsidR="00C6378F" w:rsidRPr="005F09A4">
        <w:rPr>
          <w:rFonts w:ascii="Century Gothic,Arial" w:eastAsia="Century Gothic,Arial" w:hAnsi="Century Gothic,Arial" w:cs="Century Gothic,Arial"/>
        </w:rPr>
        <w:t xml:space="preserve">gwarancja </w:t>
      </w:r>
      <w:r w:rsidRPr="005F09A4">
        <w:rPr>
          <w:rFonts w:ascii="Century Gothic,Arial" w:eastAsia="Century Gothic,Arial" w:hAnsi="Century Gothic,Arial" w:cs="Century Gothic,Arial"/>
        </w:rPr>
        <w:t xml:space="preserve">ubezpieczeniowa </w:t>
      </w:r>
      <w:r w:rsidR="00C6378F" w:rsidRPr="005F09A4">
        <w:rPr>
          <w:rFonts w:ascii="Century Gothic,Arial" w:eastAsia="Century Gothic,Arial" w:hAnsi="Century Gothic,Arial" w:cs="Century Gothic,Arial"/>
        </w:rPr>
        <w:t xml:space="preserve">lub poręczenie </w:t>
      </w:r>
      <w:r w:rsidRPr="005F09A4">
        <w:rPr>
          <w:rFonts w:ascii="Century Gothic,Arial" w:eastAsia="Century Gothic,Arial" w:hAnsi="Century Gothic,Arial" w:cs="Century Gothic,Arial"/>
        </w:rPr>
        <w:t>będ</w:t>
      </w:r>
      <w:r w:rsidR="00C6378F" w:rsidRPr="005F09A4">
        <w:rPr>
          <w:rFonts w:ascii="Century Gothic,Arial" w:eastAsia="Century Gothic,Arial" w:hAnsi="Century Gothic,Arial" w:cs="Century Gothic,Arial"/>
        </w:rPr>
        <w:t>ą</w:t>
      </w:r>
      <w:r w:rsidRPr="005F09A4">
        <w:rPr>
          <w:rFonts w:ascii="Century Gothic,Arial" w:eastAsia="Century Gothic,Arial" w:hAnsi="Century Gothic,Arial" w:cs="Century Gothic,Arial"/>
        </w:rPr>
        <w:t xml:space="preserve"> sporządzon</w:t>
      </w:r>
      <w:r w:rsidR="00C6378F" w:rsidRPr="005F09A4">
        <w:rPr>
          <w:rFonts w:ascii="Century Gothic,Arial" w:eastAsia="Century Gothic,Arial" w:hAnsi="Century Gothic,Arial" w:cs="Century Gothic,Arial"/>
        </w:rPr>
        <w:t>e</w:t>
      </w:r>
      <w:r w:rsidRPr="005F09A4">
        <w:rPr>
          <w:rFonts w:ascii="Century Gothic,Arial" w:eastAsia="Century Gothic,Arial" w:hAnsi="Century Gothic,Arial" w:cs="Century Gothic,Arial"/>
        </w:rPr>
        <w:t xml:space="preserve"> i interpretowan</w:t>
      </w:r>
      <w:r w:rsidR="00C6378F" w:rsidRPr="005F09A4">
        <w:rPr>
          <w:rFonts w:ascii="Century Gothic,Arial" w:eastAsia="Century Gothic,Arial" w:hAnsi="Century Gothic,Arial" w:cs="Century Gothic,Arial"/>
        </w:rPr>
        <w:t>e</w:t>
      </w:r>
      <w:r w:rsidRPr="005F09A4">
        <w:rPr>
          <w:rFonts w:ascii="Century Gothic,Arial" w:eastAsia="Century Gothic,Arial" w:hAnsi="Century Gothic,Arial" w:cs="Century Gothic,Arial"/>
        </w:rPr>
        <w:t xml:space="preserve"> zgodnie z prawem obowiązującym w Polsce.</w:t>
      </w:r>
    </w:p>
    <w:p w14:paraId="6EA88553" w14:textId="210328C5" w:rsidR="00FC3C7A" w:rsidRPr="005F09A4" w:rsidRDefault="00FC3C7A">
      <w:pPr>
        <w:numPr>
          <w:ilvl w:val="0"/>
          <w:numId w:val="13"/>
        </w:numPr>
        <w:tabs>
          <w:tab w:val="left" w:pos="426"/>
        </w:tabs>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Zabezpieczenie należytego wykonania umowy wnoszone w pieniądzu Wykonawca wpłaci przelewem na rachunek bankowy </w:t>
      </w:r>
      <w:r w:rsidR="001C2DE9" w:rsidRPr="005F09A4">
        <w:rPr>
          <w:rFonts w:ascii="Century Gothic,Arial" w:eastAsia="Century Gothic,Arial" w:hAnsi="Century Gothic,Arial" w:cs="Century Gothic,Arial"/>
        </w:rPr>
        <w:t xml:space="preserve">wskazany przez </w:t>
      </w:r>
      <w:r w:rsidRPr="005F09A4">
        <w:rPr>
          <w:rFonts w:ascii="Century Gothic,Arial" w:eastAsia="Century Gothic,Arial" w:hAnsi="Century Gothic,Arial" w:cs="Century Gothic,Arial"/>
        </w:rPr>
        <w:t>Zamawiającego. W przypadku wniesienia wadium w pieniądzu Wykonawca może wyrazić zgodę na zaliczenie wadium na poczet Zabezpieczenia</w:t>
      </w:r>
      <w:r w:rsidRPr="005F09A4">
        <w:rPr>
          <w:rFonts w:ascii="Century Gothic" w:eastAsia="Century Gothic" w:hAnsi="Century Gothic" w:cs="Century Gothic"/>
        </w:rPr>
        <w:t xml:space="preserve"> </w:t>
      </w:r>
      <w:r w:rsidRPr="005F09A4">
        <w:rPr>
          <w:rFonts w:ascii="Century Gothic,Arial" w:eastAsia="Century Gothic,Arial" w:hAnsi="Century Gothic,Arial" w:cs="Century Gothic,Arial"/>
        </w:rPr>
        <w:t xml:space="preserve">należytego wykonania umowy. Jeżeli Zabezpieczenie należytego wykonania umowy wniesiono w pieniądzu, Zamawiający przechowuje je na oprocentowanym rachunku bankowym. Zamawiający zwraca Zabezpieczenie należytego wykonania umowy wniesione w pieniądzu wraz z odsetkami, wynikającymi z umowy rachunku bankowego, na którym było ono przechowywane, pomniejszone o koszt prowadzenia tego rachunku oraz prowizji bankowej za przelew pieniędzy na rachunek bankowy Wykonawcy. </w:t>
      </w:r>
      <w:r w:rsidR="00D36D05" w:rsidRPr="005F09A4">
        <w:rPr>
          <w:rFonts w:ascii="Century Gothic,Arial" w:eastAsia="Century Gothic,Arial" w:hAnsi="Century Gothic,Arial" w:cs="Century Gothic,Arial"/>
        </w:rPr>
        <w:t>Pomniejszenie, o którym mowa w zdaniu poprzednim, dokonane może zostać również w drodze odrębnych czynności, również po dokonaniu zwrotu Zabezpieczenia, w tym w drodze potrącenia.</w:t>
      </w:r>
    </w:p>
    <w:p w14:paraId="401DCCEB" w14:textId="3CF49881" w:rsidR="00FC3C7A" w:rsidRPr="005F09A4" w:rsidRDefault="00FC3C7A">
      <w:pPr>
        <w:numPr>
          <w:ilvl w:val="0"/>
          <w:numId w:val="13"/>
        </w:numPr>
        <w:tabs>
          <w:tab w:val="left" w:pos="426"/>
        </w:tabs>
        <w:spacing w:line="360" w:lineRule="auto"/>
        <w:jc w:val="both"/>
        <w:rPr>
          <w:rFonts w:ascii="Century Gothic" w:eastAsia="Century Gothic" w:hAnsi="Century Gothic" w:cs="Century Gothic"/>
        </w:rPr>
      </w:pPr>
      <w:r w:rsidRPr="005F09A4">
        <w:rPr>
          <w:rFonts w:ascii="Century Gothic,Arial" w:eastAsia="Century Gothic,Arial" w:hAnsi="Century Gothic,Arial" w:cs="Century Gothic,Arial"/>
        </w:rPr>
        <w:t xml:space="preserve">Jeżeli na skutek jakichkolwiek okoliczności, w szczególności ogłoszenia upadłości gwaranta lub innych zdarzeń zależnych lub niezależnych od Stron, Zamawiający utraci w trakcie realizacji niniejszej Umowy Zabezpieczenie należytego wykonania umowy, Wykonawca niezwłocznie, lecz nie później niż w terminie </w:t>
      </w:r>
      <w:r w:rsidRPr="005F09A4">
        <w:rPr>
          <w:rFonts w:ascii="Century Gothic" w:eastAsia="Century Gothic" w:hAnsi="Century Gothic" w:cs="Century Gothic"/>
          <w:b/>
          <w:bCs/>
        </w:rPr>
        <w:t>14 dni</w:t>
      </w:r>
      <w:r w:rsidRPr="005F09A4">
        <w:rPr>
          <w:rFonts w:ascii="Century Gothic,Arial" w:eastAsia="Century Gothic,Arial" w:hAnsi="Century Gothic,Arial" w:cs="Century Gothic,Arial"/>
        </w:rPr>
        <w:t>, ustanowi nowe Zabezpieczenie należytego wykonania umowy w wysokości nie niższej niż wynikająca z niniejszej Umowy. W razie braku ustanowienia przez Wykonawcę Zabezpieczenia należytego wykonania umowy zgodnie z postanowieniami niniejszej Umowy Zamawiający może, aż do ustanowienia Zabezpieczenia należytego wykonania umowy, wstrzymać wszelkie płatności na rzecz Wykonawcy. Wstrzymanie płatności nie zwalnia Wykonawcy z jakichkolwiek obowiązków Wykonawcy określonych w niniejszej Umowie.</w:t>
      </w:r>
      <w:bookmarkStart w:id="569" w:name="_Toc269979201"/>
      <w:bookmarkStart w:id="570" w:name="_Toc14578049"/>
      <w:bookmarkStart w:id="571" w:name="_Toc14578345"/>
      <w:bookmarkStart w:id="572" w:name="_Toc54513122"/>
      <w:bookmarkStart w:id="573" w:name="_Toc54513233"/>
      <w:bookmarkStart w:id="574" w:name="_Toc54572090"/>
      <w:bookmarkStart w:id="575" w:name="_Toc516551190"/>
      <w:bookmarkStart w:id="576" w:name="_Toc516631902"/>
      <w:bookmarkStart w:id="577" w:name="_Toc192044971"/>
    </w:p>
    <w:p w14:paraId="524B2BA3" w14:textId="4EC49993" w:rsidR="00FC3C7A" w:rsidRPr="005F09A4" w:rsidRDefault="00FC3C7A" w:rsidP="00D27C5A">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578" w:name="_Toc89759635"/>
      <w:bookmarkStart w:id="579" w:name="_Toc160706838"/>
      <w:r w:rsidRPr="005F09A4">
        <w:rPr>
          <w:rFonts w:ascii="Century Gothic,Arial" w:eastAsia="Century Gothic,Arial" w:hAnsi="Century Gothic,Arial" w:cs="Century Gothic,Arial"/>
          <w:b/>
          <w:bCs/>
          <w:caps/>
          <w:sz w:val="20"/>
          <w:u w:val="single"/>
          <w:lang w:eastAsia="en-US"/>
        </w:rPr>
        <w:lastRenderedPageBreak/>
        <w:t>ARTYKUŁ 17. Kontrole</w:t>
      </w:r>
      <w:bookmarkEnd w:id="569"/>
      <w:r w:rsidRPr="005F09A4">
        <w:rPr>
          <w:rFonts w:ascii="Century Gothic,Arial" w:eastAsia="Century Gothic,Arial" w:hAnsi="Century Gothic,Arial" w:cs="Century Gothic,Arial"/>
          <w:b/>
          <w:bCs/>
          <w:caps/>
          <w:sz w:val="20"/>
          <w:u w:val="single"/>
          <w:lang w:eastAsia="en-US"/>
        </w:rPr>
        <w:t>, PRÓBY, TESTY</w:t>
      </w:r>
      <w:bookmarkEnd w:id="578"/>
      <w:bookmarkEnd w:id="579"/>
      <w:r w:rsidRPr="005F09A4">
        <w:rPr>
          <w:rFonts w:ascii="Century Gothic,Arial" w:eastAsia="Century Gothic,Arial" w:hAnsi="Century Gothic,Arial" w:cs="Century Gothic,Arial"/>
          <w:b/>
          <w:bCs/>
          <w:caps/>
          <w:sz w:val="20"/>
          <w:u w:val="single"/>
          <w:lang w:eastAsia="en-US"/>
        </w:rPr>
        <w:t xml:space="preserve"> </w:t>
      </w:r>
      <w:bookmarkEnd w:id="570"/>
      <w:bookmarkEnd w:id="571"/>
      <w:bookmarkEnd w:id="572"/>
      <w:bookmarkEnd w:id="573"/>
      <w:bookmarkEnd w:id="574"/>
      <w:bookmarkEnd w:id="575"/>
      <w:bookmarkEnd w:id="576"/>
      <w:bookmarkEnd w:id="577"/>
    </w:p>
    <w:p w14:paraId="28D5E502" w14:textId="77777777" w:rsidR="00FC3C7A" w:rsidRPr="005F09A4" w:rsidRDefault="00FC3C7A">
      <w:pPr>
        <w:numPr>
          <w:ilvl w:val="0"/>
          <w:numId w:val="5"/>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 Zamawiający (bezpośrednio lub poprzez wyznaczonego przez niego Wykonawcę Nadzoru Inwestorskiego), jest uprawniony do kontroli realizacji Umowy w szczególności pod kątem sprawdzenia poprawności realizacji obowiązków Wykonawcy.</w:t>
      </w:r>
    </w:p>
    <w:p w14:paraId="30BF3A92" w14:textId="77777777" w:rsidR="00FC3C7A" w:rsidRPr="005F09A4" w:rsidRDefault="00FC3C7A">
      <w:pPr>
        <w:numPr>
          <w:ilvl w:val="0"/>
          <w:numId w:val="5"/>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Zamawiający zastrzega sobie oraz podmiotom wskazanym przez Zamawiającego w toku realizacji Inwestycji prawo do uczestniczenia w testach kontrolnych, kontrolach i próbach kluczowych dostaw i sprawdzeń Materiałów i Urządzeń u ich producentów i na Terenie Budowy.</w:t>
      </w:r>
    </w:p>
    <w:p w14:paraId="3336B966" w14:textId="77777777" w:rsidR="00FC3C7A" w:rsidRPr="005F09A4" w:rsidRDefault="00FC3C7A">
      <w:pPr>
        <w:numPr>
          <w:ilvl w:val="0"/>
          <w:numId w:val="5"/>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Koszty związane z udziałem Zamawiającego w testach kontrolnych, kontrolach i próbach u producentów kluczowych dostaw Materiałów i Urządzeń jak też na Terenie Budowy pokrywane są przez Zamawiającego. Wykonawca uzyska zgodę na uczestnictwo Zamawiającego w testach, kontrolach i próbach producentów. </w:t>
      </w:r>
    </w:p>
    <w:p w14:paraId="55734709" w14:textId="066CA3CD" w:rsidR="00FC3C7A" w:rsidRPr="005F09A4" w:rsidRDefault="00FC3C7A">
      <w:pPr>
        <w:numPr>
          <w:ilvl w:val="0"/>
          <w:numId w:val="5"/>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O rodzaju, miejscu i dacie testów kontrolnych, kontrolach i próbach, Wykonawca będzie informował Zamawiającego z co najmniej </w:t>
      </w:r>
      <w:r w:rsidRPr="005F09A4">
        <w:rPr>
          <w:rFonts w:ascii="Century Gothic" w:eastAsia="Century Gothic" w:hAnsi="Century Gothic" w:cs="Century Gothic"/>
        </w:rPr>
        <w:t>tygodniowym</w:t>
      </w:r>
      <w:r w:rsidRPr="005F09A4">
        <w:rPr>
          <w:rFonts w:ascii="Century Gothic,Arial" w:eastAsia="Century Gothic,Arial" w:hAnsi="Century Gothic,Arial" w:cs="Century Gothic,Arial"/>
        </w:rPr>
        <w:t xml:space="preserve"> wyprzedzeniem.</w:t>
      </w:r>
    </w:p>
    <w:p w14:paraId="4278FAF6" w14:textId="77777777" w:rsidR="00FC3C7A" w:rsidRPr="005F09A4" w:rsidRDefault="00FC3C7A">
      <w:pPr>
        <w:numPr>
          <w:ilvl w:val="0"/>
          <w:numId w:val="5"/>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Jeżeli w czasie prób i testów kontrolnych lub kontrolach zostanie wykryta jakakolwiek niezgodność z Umową, w szczególności Wady, Wykonawca usunie je w możliwie najkrótszym czasie i zawiadomi Zamawiającego o usunięciu Wad i ustaleniu terminu odbioru zakwestionowanych uprzednio Robót.</w:t>
      </w:r>
    </w:p>
    <w:p w14:paraId="36408F47" w14:textId="77777777" w:rsidR="00FC3C7A" w:rsidRPr="005F09A4" w:rsidRDefault="00FC3C7A">
      <w:pPr>
        <w:numPr>
          <w:ilvl w:val="0"/>
          <w:numId w:val="5"/>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Jeżeli Zamawiający (pomimo wcześniejszego pisemnego powiadomienia) nie weźmie udziału w próbie lub testach kontrolnych lub kontrolach, Wykonawca przystąpi do próby lub testów kontrolnych lub kontroli bez przedstawiciela Zamawiającego i wówczas Wykonawca niezwłocznie dostarczy Zamawiającemu raport z wyników przeprowadzonych prób, testów kontrolnych i kontroli.</w:t>
      </w:r>
      <w:bookmarkStart w:id="580" w:name="_Toc14578050"/>
      <w:bookmarkStart w:id="581" w:name="_Toc14578346"/>
      <w:bookmarkStart w:id="582" w:name="_Toc54513123"/>
      <w:bookmarkStart w:id="583" w:name="_Toc54513234"/>
      <w:bookmarkStart w:id="584" w:name="_Toc54572091"/>
    </w:p>
    <w:p w14:paraId="65C55D73" w14:textId="77777777" w:rsidR="00FC3C7A" w:rsidRPr="005F09A4" w:rsidRDefault="00FC3C7A">
      <w:pPr>
        <w:numPr>
          <w:ilvl w:val="0"/>
          <w:numId w:val="5"/>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Dla Materiałów i Urządzeń Wykonawca przedłoży stosowne atesty, certyfikaty, dopuszczenia lub inne wymagane dokumenty. </w:t>
      </w:r>
      <w:bookmarkStart w:id="585" w:name="_Ref204569636"/>
      <w:r w:rsidRPr="005F09A4">
        <w:rPr>
          <w:rFonts w:ascii="Century Gothic,Arial" w:eastAsia="Century Gothic,Arial" w:hAnsi="Century Gothic,Arial" w:cs="Century Gothic,Arial"/>
        </w:rPr>
        <w:t>Dokumenty takie zostaną sporządzone w języku polskim lub opatrzone tłumaczeniem przysięgłym.</w:t>
      </w:r>
      <w:bookmarkEnd w:id="585"/>
    </w:p>
    <w:p w14:paraId="6E75B20F" w14:textId="348223B7" w:rsidR="00FC3C7A" w:rsidRPr="005F09A4" w:rsidRDefault="00FC3C7A" w:rsidP="003E511E">
      <w:pPr>
        <w:numPr>
          <w:ilvl w:val="0"/>
          <w:numId w:val="5"/>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Wykonawca zobowiązany jest do przeprowadzenia testów urządzeń za pomocą urządzeń wzorcowych posiadających dopuszczenie do stosowania (ważne świadectwo kalibracji).</w:t>
      </w:r>
      <w:r w:rsidR="003E511E" w:rsidRPr="005F09A4">
        <w:rPr>
          <w:rFonts w:ascii="Century Gothic,Arial" w:eastAsia="Century Gothic,Arial" w:hAnsi="Century Gothic,Arial" w:cs="Century Gothic,Arial"/>
        </w:rPr>
        <w:t xml:space="preserve"> </w:t>
      </w:r>
      <w:r w:rsidRPr="005F09A4">
        <w:rPr>
          <w:rFonts w:ascii="Century Gothic,Arial" w:eastAsia="Century Gothic,Arial" w:hAnsi="Century Gothic,Arial" w:cs="Century Gothic,Arial"/>
        </w:rPr>
        <w:t xml:space="preserve">Wykonawca zobowiązany jest do przedstawienia i udostepnienia świadectw wzorcowych urządzeń kontrolnych. </w:t>
      </w:r>
    </w:p>
    <w:p w14:paraId="1B3F127F" w14:textId="77777777" w:rsidR="00FC3C7A" w:rsidRPr="005F09A4" w:rsidRDefault="00FC3C7A" w:rsidP="00D27C5A">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586" w:name="_Toc516631903"/>
      <w:bookmarkStart w:id="587" w:name="_Toc192044972"/>
      <w:bookmarkStart w:id="588" w:name="_Toc269979202"/>
      <w:bookmarkStart w:id="589" w:name="_Toc89759636"/>
      <w:bookmarkStart w:id="590" w:name="_Toc160706839"/>
      <w:r w:rsidRPr="005F09A4">
        <w:rPr>
          <w:rFonts w:ascii="Century Gothic,Arial" w:eastAsia="Century Gothic,Arial" w:hAnsi="Century Gothic,Arial" w:cs="Century Gothic,Arial"/>
          <w:b/>
          <w:bCs/>
          <w:caps/>
          <w:sz w:val="20"/>
          <w:u w:val="single"/>
          <w:lang w:eastAsia="en-US"/>
        </w:rPr>
        <w:t>ARTYKUŁ 18. Gwarancja</w:t>
      </w:r>
      <w:bookmarkEnd w:id="586"/>
      <w:r w:rsidRPr="005F09A4">
        <w:rPr>
          <w:rFonts w:ascii="Century Gothic,Arial" w:eastAsia="Century Gothic,Arial" w:hAnsi="Century Gothic,Arial" w:cs="Century Gothic,Arial"/>
          <w:b/>
          <w:bCs/>
          <w:caps/>
          <w:sz w:val="20"/>
          <w:u w:val="single"/>
          <w:lang w:eastAsia="en-US"/>
        </w:rPr>
        <w:t xml:space="preserve"> jakoŚci</w:t>
      </w:r>
      <w:bookmarkEnd w:id="580"/>
      <w:bookmarkEnd w:id="581"/>
      <w:bookmarkEnd w:id="582"/>
      <w:bookmarkEnd w:id="583"/>
      <w:bookmarkEnd w:id="584"/>
      <w:bookmarkEnd w:id="587"/>
      <w:r w:rsidRPr="005F09A4">
        <w:rPr>
          <w:rFonts w:ascii="Century Gothic,Arial" w:eastAsia="Century Gothic,Arial" w:hAnsi="Century Gothic,Arial" w:cs="Century Gothic,Arial"/>
          <w:b/>
          <w:bCs/>
          <w:caps/>
          <w:sz w:val="20"/>
          <w:u w:val="single"/>
          <w:lang w:eastAsia="en-US"/>
        </w:rPr>
        <w:t xml:space="preserve"> i rękojmia</w:t>
      </w:r>
      <w:bookmarkEnd w:id="588"/>
      <w:bookmarkEnd w:id="589"/>
      <w:bookmarkEnd w:id="590"/>
    </w:p>
    <w:p w14:paraId="5DB54AEE" w14:textId="4AE61A25" w:rsidR="00FC3C7A" w:rsidRPr="005F09A4" w:rsidRDefault="00FC3C7A">
      <w:pPr>
        <w:pStyle w:val="Zwykytekst"/>
        <w:numPr>
          <w:ilvl w:val="0"/>
          <w:numId w:val="2"/>
        </w:numPr>
        <w:spacing w:line="360" w:lineRule="auto"/>
        <w:jc w:val="both"/>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Wykonawca </w:t>
      </w:r>
      <w:bookmarkStart w:id="591" w:name="_Hlk482185263"/>
      <w:r w:rsidRPr="005F09A4">
        <w:rPr>
          <w:rFonts w:ascii="Century Gothic,Arial" w:eastAsia="Century Gothic,Arial" w:hAnsi="Century Gothic,Arial" w:cs="Century Gothic,Arial"/>
          <w:sz w:val="20"/>
        </w:rPr>
        <w:t>zapewni</w:t>
      </w:r>
      <w:r w:rsidRPr="005F09A4">
        <w:rPr>
          <w:rFonts w:ascii="Century Gothic,Arial" w:eastAsia="Century Gothic,Arial" w:hAnsi="Century Gothic,Arial" w:cs="Century Gothic,Arial"/>
          <w:sz w:val="20"/>
          <w:lang w:val="pl-PL"/>
        </w:rPr>
        <w:t>a i gwarantuje</w:t>
      </w:r>
      <w:r w:rsidRPr="005F09A4">
        <w:rPr>
          <w:rFonts w:ascii="Century Gothic,Arial" w:eastAsia="Century Gothic,Arial" w:hAnsi="Century Gothic,Arial" w:cs="Century Gothic,Arial"/>
          <w:sz w:val="20"/>
        </w:rPr>
        <w:t xml:space="preserve"> </w:t>
      </w:r>
      <w:r w:rsidRPr="005F09A4">
        <w:rPr>
          <w:rFonts w:ascii="Century Gothic,Arial" w:eastAsia="Century Gothic,Arial" w:hAnsi="Century Gothic,Arial" w:cs="Century Gothic,Arial"/>
          <w:sz w:val="20"/>
          <w:lang w:val="pl-PL"/>
        </w:rPr>
        <w:t>należytą</w:t>
      </w:r>
      <w:r w:rsidRPr="005F09A4">
        <w:rPr>
          <w:rFonts w:ascii="Century Gothic" w:eastAsia="Century Gothic" w:hAnsi="Century Gothic" w:cs="Century Gothic"/>
          <w:sz w:val="20"/>
          <w:lang w:val="pl-PL"/>
        </w:rPr>
        <w:t xml:space="preserve"> </w:t>
      </w:r>
      <w:r w:rsidRPr="005F09A4">
        <w:rPr>
          <w:rFonts w:ascii="Century Gothic,Arial" w:eastAsia="Century Gothic,Arial" w:hAnsi="Century Gothic,Arial" w:cs="Century Gothic,Arial"/>
          <w:sz w:val="20"/>
        </w:rPr>
        <w:t xml:space="preserve">realizację Inwestycji, </w:t>
      </w:r>
      <w:r w:rsidR="00EC0AAE" w:rsidRPr="005F09A4">
        <w:rPr>
          <w:rFonts w:ascii="Century Gothic" w:eastAsia="Century Gothic" w:hAnsi="Century Gothic" w:cs="Century Gothic"/>
          <w:sz w:val="20"/>
          <w:lang w:val="pl-PL"/>
        </w:rPr>
        <w:t>należytą</w:t>
      </w:r>
      <w:r w:rsidRPr="005F09A4">
        <w:rPr>
          <w:rFonts w:ascii="Century Gothic" w:eastAsia="Century Gothic" w:hAnsi="Century Gothic" w:cs="Century Gothic"/>
          <w:sz w:val="20"/>
          <w:lang w:val="pl-PL"/>
        </w:rPr>
        <w:t xml:space="preserve"> </w:t>
      </w:r>
      <w:r w:rsidRPr="005F09A4">
        <w:rPr>
          <w:rFonts w:ascii="Century Gothic,Arial" w:eastAsia="Century Gothic,Arial" w:hAnsi="Century Gothic,Arial" w:cs="Century Gothic,Arial"/>
          <w:sz w:val="20"/>
        </w:rPr>
        <w:t>jakość Materiałów</w:t>
      </w:r>
      <w:r w:rsidRPr="005F09A4">
        <w:rPr>
          <w:rFonts w:ascii="Century Gothic,Arial" w:eastAsia="Century Gothic,Arial" w:hAnsi="Century Gothic,Arial" w:cs="Century Gothic,Arial"/>
          <w:sz w:val="20"/>
          <w:lang w:val="pl-PL"/>
        </w:rPr>
        <w:t xml:space="preserve"> i Urządzeń</w:t>
      </w:r>
      <w:r w:rsidRPr="005F09A4">
        <w:rPr>
          <w:rFonts w:ascii="Century Gothic,Arial" w:eastAsia="Century Gothic,Arial" w:hAnsi="Century Gothic,Arial" w:cs="Century Gothic,Arial"/>
          <w:sz w:val="20"/>
        </w:rPr>
        <w:t xml:space="preserve"> użytych do wykonania Inwestycji, </w:t>
      </w:r>
      <w:r w:rsidRPr="005F09A4">
        <w:rPr>
          <w:rFonts w:ascii="Century Gothic,Arial" w:eastAsia="Century Gothic,Arial" w:hAnsi="Century Gothic,Arial" w:cs="Century Gothic,Arial"/>
          <w:sz w:val="20"/>
          <w:lang w:val="pl-PL"/>
        </w:rPr>
        <w:t xml:space="preserve">jak również </w:t>
      </w:r>
      <w:r w:rsidR="000E6BC5" w:rsidRPr="005F09A4">
        <w:rPr>
          <w:rFonts w:ascii="Century Gothic" w:eastAsia="Century Gothic" w:hAnsi="Century Gothic" w:cs="Century Gothic"/>
          <w:sz w:val="20"/>
          <w:lang w:val="pl-PL"/>
        </w:rPr>
        <w:t>należytą</w:t>
      </w:r>
      <w:r w:rsidRPr="005F09A4">
        <w:rPr>
          <w:rFonts w:ascii="Century Gothic" w:eastAsia="Century Gothic" w:hAnsi="Century Gothic" w:cs="Century Gothic"/>
          <w:sz w:val="20"/>
          <w:lang w:val="pl-PL"/>
        </w:rPr>
        <w:t xml:space="preserve"> </w:t>
      </w:r>
      <w:r w:rsidRPr="005F09A4">
        <w:rPr>
          <w:rFonts w:ascii="Century Gothic,Arial" w:eastAsia="Century Gothic,Arial" w:hAnsi="Century Gothic,Arial" w:cs="Century Gothic,Arial"/>
          <w:sz w:val="20"/>
        </w:rPr>
        <w:t xml:space="preserve">jakość wykonania </w:t>
      </w:r>
      <w:r w:rsidRPr="005F09A4">
        <w:rPr>
          <w:rFonts w:ascii="Century Gothic,Arial" w:eastAsia="Century Gothic,Arial" w:hAnsi="Century Gothic,Arial" w:cs="Century Gothic,Arial"/>
          <w:sz w:val="20"/>
          <w:lang w:val="pl-PL"/>
        </w:rPr>
        <w:t xml:space="preserve">Robót </w:t>
      </w:r>
      <w:r w:rsidRPr="005F09A4">
        <w:rPr>
          <w:rFonts w:ascii="Century Gothic,Arial" w:eastAsia="Century Gothic,Arial" w:hAnsi="Century Gothic,Arial" w:cs="Century Gothic,Arial"/>
          <w:sz w:val="20"/>
        </w:rPr>
        <w:t>zgodnie z wymaganiami Umowy</w:t>
      </w:r>
      <w:bookmarkEnd w:id="591"/>
      <w:r w:rsidRPr="005F09A4">
        <w:rPr>
          <w:rFonts w:ascii="Century Gothic,Arial" w:eastAsia="Century Gothic,Arial" w:hAnsi="Century Gothic,Arial" w:cs="Century Gothic,Arial"/>
          <w:sz w:val="20"/>
        </w:rPr>
        <w:t>.</w:t>
      </w:r>
    </w:p>
    <w:p w14:paraId="0F088087" w14:textId="77777777" w:rsidR="00FC3C7A" w:rsidRPr="005F09A4" w:rsidRDefault="00FC3C7A">
      <w:pPr>
        <w:pStyle w:val="Zwykytekst"/>
        <w:numPr>
          <w:ilvl w:val="0"/>
          <w:numId w:val="2"/>
        </w:numPr>
        <w:spacing w:line="360" w:lineRule="auto"/>
        <w:jc w:val="both"/>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Wykonawca udziela gwarancji jakości i rękojmi na wykonan</w:t>
      </w:r>
      <w:r w:rsidRPr="005F09A4">
        <w:rPr>
          <w:rFonts w:ascii="Century Gothic,Arial" w:eastAsia="Century Gothic,Arial" w:hAnsi="Century Gothic,Arial" w:cs="Century Gothic,Arial"/>
          <w:sz w:val="20"/>
          <w:lang w:val="pl-PL"/>
        </w:rPr>
        <w:t>e Roboty</w:t>
      </w:r>
      <w:r w:rsidRPr="005F09A4">
        <w:rPr>
          <w:rFonts w:ascii="Century Gothic,Arial" w:eastAsia="Century Gothic,Arial" w:hAnsi="Century Gothic,Arial" w:cs="Century Gothic,Arial"/>
          <w:sz w:val="20"/>
        </w:rPr>
        <w:t>, w tym na użyte Materiały,</w:t>
      </w:r>
      <w:r w:rsidRPr="005F09A4">
        <w:rPr>
          <w:rFonts w:ascii="Century Gothic,Arial" w:eastAsia="Century Gothic,Arial" w:hAnsi="Century Gothic,Arial" w:cs="Century Gothic,Arial"/>
          <w:sz w:val="20"/>
          <w:lang w:val="pl-PL"/>
        </w:rPr>
        <w:t xml:space="preserve"> </w:t>
      </w:r>
      <w:r w:rsidRPr="005F09A4">
        <w:rPr>
          <w:rFonts w:ascii="Century Gothic,Arial" w:eastAsia="Century Gothic,Arial" w:hAnsi="Century Gothic,Arial" w:cs="Century Gothic,Arial"/>
          <w:sz w:val="20"/>
        </w:rPr>
        <w:t xml:space="preserve">Urządzenia, na okres 36 miesięcy </w:t>
      </w:r>
      <w:r w:rsidRPr="005F09A4">
        <w:rPr>
          <w:rFonts w:ascii="Century Gothic,Arial" w:eastAsia="Century Gothic,Arial" w:hAnsi="Century Gothic,Arial" w:cs="Century Gothic,Arial"/>
          <w:sz w:val="20"/>
          <w:lang w:val="pl-PL"/>
        </w:rPr>
        <w:t>od</w:t>
      </w:r>
      <w:r w:rsidRPr="005F09A4">
        <w:rPr>
          <w:rFonts w:ascii="Century Gothic,Arial" w:eastAsia="Century Gothic,Arial" w:hAnsi="Century Gothic,Arial" w:cs="Century Gothic,Arial"/>
          <w:sz w:val="20"/>
        </w:rPr>
        <w:t xml:space="preserve"> Da</w:t>
      </w:r>
      <w:r w:rsidRPr="005F09A4">
        <w:rPr>
          <w:rFonts w:ascii="Century Gothic,Arial" w:eastAsia="Century Gothic,Arial" w:hAnsi="Century Gothic,Arial" w:cs="Century Gothic,Arial"/>
          <w:sz w:val="20"/>
          <w:lang w:val="pl-PL"/>
        </w:rPr>
        <w:t>ty</w:t>
      </w:r>
      <w:r w:rsidRPr="005F09A4">
        <w:rPr>
          <w:rFonts w:ascii="Century Gothic,Arial" w:eastAsia="Century Gothic,Arial" w:hAnsi="Century Gothic,Arial" w:cs="Century Gothic,Arial"/>
          <w:sz w:val="20"/>
        </w:rPr>
        <w:t xml:space="preserve"> Zakończenia. Wykonawca zapewnia, że </w:t>
      </w:r>
      <w:r w:rsidRPr="005F09A4">
        <w:rPr>
          <w:rFonts w:ascii="Century Gothic,Arial" w:eastAsia="Century Gothic,Arial" w:hAnsi="Century Gothic,Arial" w:cs="Century Gothic,Arial"/>
          <w:sz w:val="20"/>
        </w:rPr>
        <w:lastRenderedPageBreak/>
        <w:t xml:space="preserve">w okresie gwarancyjnym Inwestycja, zarówno jako skończona całość użytkowa i technologiczna, jak i każda część Inwestycji z osobna, będzie wolna od jakichkolwiek Wad. </w:t>
      </w:r>
    </w:p>
    <w:p w14:paraId="54377C61" w14:textId="35100A9E" w:rsidR="00FC3C7A" w:rsidRPr="005F09A4" w:rsidRDefault="00FC3C7A">
      <w:pPr>
        <w:pStyle w:val="Zwykytekst"/>
        <w:numPr>
          <w:ilvl w:val="0"/>
          <w:numId w:val="2"/>
        </w:numPr>
        <w:spacing w:line="360" w:lineRule="auto"/>
        <w:ind w:left="426" w:hanging="426"/>
        <w:jc w:val="both"/>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Zamawiającemu, wedle jego wyboru, przysługują prawa wynikające z udzielonej przez Wykonawcę gwarancji jakości</w:t>
      </w:r>
      <w:r w:rsidR="00A76371" w:rsidRPr="005F09A4">
        <w:rPr>
          <w:rFonts w:asciiTheme="minorHAnsi" w:eastAsia="Century Gothic,Arial" w:hAnsiTheme="minorHAnsi" w:cs="Century Gothic,Arial"/>
          <w:sz w:val="20"/>
          <w:lang w:val="pl-PL"/>
        </w:rPr>
        <w:t>,</w:t>
      </w:r>
      <w:r w:rsidRPr="005F09A4">
        <w:rPr>
          <w:rFonts w:ascii="Century Gothic,Arial" w:eastAsia="Century Gothic,Arial" w:hAnsi="Century Gothic,Arial" w:cs="Century Gothic,Arial"/>
          <w:sz w:val="20"/>
        </w:rPr>
        <w:t xml:space="preserve"> jak i prawa z tytułu rękojmi. Na żądanie Zamawiającego Wykonawca ma obowiązek dokonania wspóln</w:t>
      </w:r>
      <w:r w:rsidRPr="005F09A4">
        <w:rPr>
          <w:rFonts w:ascii="Century Gothic,Arial" w:eastAsia="Century Gothic,Arial" w:hAnsi="Century Gothic,Arial" w:cs="Century Gothic,Arial"/>
          <w:sz w:val="20"/>
          <w:lang w:val="pl-PL"/>
        </w:rPr>
        <w:t>ych</w:t>
      </w:r>
      <w:r w:rsidRPr="005F09A4">
        <w:rPr>
          <w:rFonts w:ascii="Century Gothic,Arial" w:eastAsia="Century Gothic,Arial" w:hAnsi="Century Gothic,Arial" w:cs="Century Gothic,Arial"/>
          <w:sz w:val="20"/>
        </w:rPr>
        <w:t xml:space="preserve"> przegląd</w:t>
      </w:r>
      <w:r w:rsidRPr="005F09A4">
        <w:rPr>
          <w:rFonts w:ascii="Century Gothic,Arial" w:eastAsia="Century Gothic,Arial" w:hAnsi="Century Gothic,Arial" w:cs="Century Gothic,Arial"/>
          <w:sz w:val="20"/>
          <w:lang w:val="pl-PL"/>
        </w:rPr>
        <w:t>ów</w:t>
      </w:r>
      <w:r w:rsidRPr="005F09A4">
        <w:rPr>
          <w:rFonts w:ascii="Century Gothic,Arial" w:eastAsia="Century Gothic,Arial" w:hAnsi="Century Gothic,Arial" w:cs="Century Gothic,Arial"/>
          <w:sz w:val="20"/>
        </w:rPr>
        <w:t xml:space="preserve"> gwarancyjn</w:t>
      </w:r>
      <w:r w:rsidRPr="005F09A4">
        <w:rPr>
          <w:rFonts w:ascii="Century Gothic,Arial" w:eastAsia="Century Gothic,Arial" w:hAnsi="Century Gothic,Arial" w:cs="Century Gothic,Arial"/>
          <w:sz w:val="20"/>
          <w:lang w:val="pl-PL"/>
        </w:rPr>
        <w:t>ych</w:t>
      </w:r>
      <w:r w:rsidRPr="005F09A4">
        <w:rPr>
          <w:rFonts w:ascii="Century Gothic,Arial" w:eastAsia="Century Gothic,Arial" w:hAnsi="Century Gothic,Arial" w:cs="Century Gothic,Arial"/>
          <w:sz w:val="20"/>
        </w:rPr>
        <w:t xml:space="preserve"> w okresie obowiązywania gwarancji.</w:t>
      </w:r>
    </w:p>
    <w:p w14:paraId="6FAB7E0F" w14:textId="77777777" w:rsidR="00FC3C7A" w:rsidRPr="005F09A4" w:rsidRDefault="00FC3C7A">
      <w:pPr>
        <w:pStyle w:val="Zwykytekst"/>
        <w:numPr>
          <w:ilvl w:val="0"/>
          <w:numId w:val="2"/>
        </w:numPr>
        <w:spacing w:line="360" w:lineRule="auto"/>
        <w:ind w:left="426" w:hanging="426"/>
        <w:jc w:val="both"/>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Jeżeli w okresie gwarancyjnym ten sam element Inwestycji </w:t>
      </w:r>
      <w:r w:rsidRPr="005F09A4">
        <w:rPr>
          <w:rFonts w:ascii="Century Gothic,Arial" w:eastAsia="Century Gothic,Arial" w:hAnsi="Century Gothic,Arial" w:cs="Century Gothic,Arial"/>
          <w:sz w:val="20"/>
          <w:lang w:val="pl-PL"/>
        </w:rPr>
        <w:t xml:space="preserve"> </w:t>
      </w:r>
      <w:r w:rsidRPr="005F09A4">
        <w:rPr>
          <w:rFonts w:ascii="Century Gothic,Arial" w:eastAsia="Century Gothic,Arial" w:hAnsi="Century Gothic,Arial" w:cs="Century Gothic,Arial"/>
          <w:sz w:val="20"/>
        </w:rPr>
        <w:t xml:space="preserve">ulegnie dwukrotnemu uszkodzeniu, wówczas Wykonawca będzie zobowiązany do wprowadzenia w uzgodnionym obustronnie terminie zmian konstrukcyjnych </w:t>
      </w:r>
      <w:r w:rsidRPr="005F09A4">
        <w:rPr>
          <w:rFonts w:ascii="Century Gothic,Arial" w:eastAsia="Century Gothic,Arial" w:hAnsi="Century Gothic,Arial" w:cs="Century Gothic,Arial"/>
          <w:sz w:val="20"/>
          <w:lang w:val="pl-PL"/>
        </w:rPr>
        <w:t>lub</w:t>
      </w:r>
      <w:r w:rsidRPr="005F09A4">
        <w:rPr>
          <w:rFonts w:ascii="Century Gothic,Arial" w:eastAsia="Century Gothic,Arial" w:hAnsi="Century Gothic,Arial" w:cs="Century Gothic,Arial"/>
          <w:sz w:val="20"/>
        </w:rPr>
        <w:t xml:space="preserve"> dokonania naprawy Inwestycji w sposób, który wyeliminuje występowanie uszkodzeń w przyszłości. Termin wprowadzenia tych zmian i dokonania tych napraw nie może być dłuższy niż </w:t>
      </w:r>
      <w:r w:rsidRPr="005F09A4">
        <w:rPr>
          <w:rFonts w:ascii="Century Gothic" w:eastAsia="Century Gothic" w:hAnsi="Century Gothic" w:cs="Century Gothic"/>
          <w:b/>
          <w:bCs/>
          <w:sz w:val="20"/>
        </w:rPr>
        <w:t>30 dni</w:t>
      </w:r>
      <w:r w:rsidRPr="005F09A4">
        <w:rPr>
          <w:rFonts w:ascii="Century Gothic,Arial" w:eastAsia="Century Gothic,Arial" w:hAnsi="Century Gothic,Arial" w:cs="Century Gothic,Arial"/>
          <w:sz w:val="20"/>
          <w:lang w:val="pl-PL"/>
        </w:rPr>
        <w:t>.</w:t>
      </w:r>
      <w:r w:rsidRPr="005F09A4">
        <w:rPr>
          <w:rFonts w:ascii="Century Gothic,Arial" w:eastAsia="Century Gothic,Arial" w:hAnsi="Century Gothic,Arial" w:cs="Century Gothic,Arial"/>
          <w:sz w:val="20"/>
        </w:rPr>
        <w:t xml:space="preserve"> </w:t>
      </w:r>
      <w:r w:rsidRPr="005F09A4">
        <w:rPr>
          <w:rFonts w:ascii="Century Gothic,Arial" w:eastAsia="Century Gothic,Arial" w:hAnsi="Century Gothic,Arial" w:cs="Century Gothic,Arial"/>
          <w:sz w:val="20"/>
          <w:lang w:val="pl-PL"/>
        </w:rPr>
        <w:t>W</w:t>
      </w:r>
      <w:r w:rsidRPr="005F09A4">
        <w:rPr>
          <w:rFonts w:ascii="Century Gothic,Arial" w:eastAsia="Century Gothic,Arial" w:hAnsi="Century Gothic,Arial" w:cs="Century Gothic,Arial"/>
          <w:sz w:val="20"/>
        </w:rPr>
        <w:t xml:space="preserve"> wyjątkowych i uzasadnionych przypadkach </w:t>
      </w:r>
      <w:r w:rsidRPr="005F09A4">
        <w:rPr>
          <w:rFonts w:ascii="Century Gothic,Arial" w:eastAsia="Century Gothic,Arial" w:hAnsi="Century Gothic,Arial" w:cs="Century Gothic,Arial"/>
          <w:sz w:val="20"/>
          <w:lang w:val="pl-PL"/>
        </w:rPr>
        <w:t xml:space="preserve">termin ten może zostać przez Strony ustalony jako przekraczający </w:t>
      </w:r>
      <w:r w:rsidRPr="005F09A4">
        <w:rPr>
          <w:rFonts w:ascii="Century Gothic" w:eastAsia="Century Gothic" w:hAnsi="Century Gothic" w:cs="Century Gothic"/>
          <w:b/>
          <w:bCs/>
          <w:sz w:val="20"/>
          <w:lang w:val="pl-PL"/>
        </w:rPr>
        <w:t>30 dni</w:t>
      </w:r>
      <w:r w:rsidRPr="005F09A4">
        <w:rPr>
          <w:rFonts w:ascii="Century Gothic,Arial" w:eastAsia="Century Gothic,Arial" w:hAnsi="Century Gothic,Arial" w:cs="Century Gothic,Arial"/>
          <w:sz w:val="20"/>
          <w:lang w:val="pl-PL"/>
        </w:rPr>
        <w:t>, o ile nie będzie to</w:t>
      </w:r>
      <w:r w:rsidRPr="005F09A4">
        <w:rPr>
          <w:rFonts w:ascii="Century Gothic,Arial" w:eastAsia="Century Gothic,Arial" w:hAnsi="Century Gothic,Arial" w:cs="Century Gothic,Arial"/>
          <w:sz w:val="20"/>
        </w:rPr>
        <w:t xml:space="preserve"> zagrażać prawidłowemu funkcjonowaniu Inwestycji.</w:t>
      </w:r>
    </w:p>
    <w:p w14:paraId="21100A13" w14:textId="35A6E711" w:rsidR="00FC3C7A" w:rsidRPr="005F09A4" w:rsidRDefault="00FC3C7A">
      <w:pPr>
        <w:pStyle w:val="Zwykytekst"/>
        <w:numPr>
          <w:ilvl w:val="0"/>
          <w:numId w:val="2"/>
        </w:numPr>
        <w:spacing w:line="360" w:lineRule="auto"/>
        <w:ind w:left="426" w:hanging="426"/>
        <w:jc w:val="both"/>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Jeżeli Inwestycja lub jakakolwiek jej część nie mogła być użytkowana z powodu Wady lub </w:t>
      </w:r>
      <w:r w:rsidR="005E5BF0" w:rsidRPr="005F09A4">
        <w:rPr>
          <w:rFonts w:ascii="Century Gothic" w:eastAsia="Century Gothic,Arial" w:hAnsi="Century Gothic" w:cs="Century Gothic,Arial"/>
          <w:sz w:val="20"/>
          <w:lang w:val="pl-PL"/>
        </w:rPr>
        <w:t>usuwania</w:t>
      </w:r>
      <w:r w:rsidR="005E5BF0" w:rsidRPr="005F09A4">
        <w:rPr>
          <w:rFonts w:ascii="Century Gothic" w:eastAsia="Century Gothic,Arial" w:hAnsi="Century Gothic" w:cs="Century Gothic,Arial"/>
          <w:sz w:val="20"/>
        </w:rPr>
        <w:t xml:space="preserve"> </w:t>
      </w:r>
      <w:r w:rsidRPr="005F09A4">
        <w:rPr>
          <w:rFonts w:ascii="Century Gothic" w:eastAsia="Century Gothic,Arial" w:hAnsi="Century Gothic" w:cs="Century Gothic,Arial"/>
          <w:sz w:val="20"/>
        </w:rPr>
        <w:t>takiej Wady, to okres gwarancji Inwestycji lub jej części, zależnie od okoliczności, będzie przedłużony o okres odpowiadający temu, w jakim Inwestycja</w:t>
      </w:r>
      <w:r w:rsidR="005E5BF0" w:rsidRPr="005F09A4">
        <w:rPr>
          <w:rFonts w:ascii="Century Gothic" w:eastAsia="Century Gothic,Arial" w:hAnsi="Century Gothic" w:cs="Century Gothic,Arial"/>
          <w:sz w:val="20"/>
          <w:lang w:val="pl-PL"/>
        </w:rPr>
        <w:t xml:space="preserve"> lub</w:t>
      </w:r>
      <w:r w:rsidRPr="005F09A4">
        <w:rPr>
          <w:rFonts w:ascii="Century Gothic" w:eastAsia="Century Gothic,Arial" w:hAnsi="Century Gothic" w:cs="Century Gothic,Arial"/>
          <w:sz w:val="20"/>
        </w:rPr>
        <w:t xml:space="preserve"> jej część nie mogła być użytkowana przez Zamawiającego z powyższego</w:t>
      </w:r>
      <w:r w:rsidRPr="005F09A4">
        <w:rPr>
          <w:rFonts w:ascii="Century Gothic,Arial" w:eastAsia="Century Gothic,Arial" w:hAnsi="Century Gothic,Arial" w:cs="Century Gothic,Arial"/>
          <w:sz w:val="20"/>
        </w:rPr>
        <w:t xml:space="preserve"> powodu.</w:t>
      </w:r>
    </w:p>
    <w:p w14:paraId="7F5F41DB" w14:textId="77777777" w:rsidR="00FC3C7A" w:rsidRPr="005F09A4" w:rsidRDefault="00FC3C7A">
      <w:pPr>
        <w:pStyle w:val="Zwykytekst"/>
        <w:numPr>
          <w:ilvl w:val="0"/>
          <w:numId w:val="2"/>
        </w:numPr>
        <w:spacing w:line="360" w:lineRule="auto"/>
        <w:ind w:left="426" w:hanging="426"/>
        <w:jc w:val="both"/>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Elementy wymienione w okresie gwarancji zostaną objęte gwarancją na zasadach przewidzianych jak </w:t>
      </w:r>
      <w:r w:rsidRPr="00104089">
        <w:rPr>
          <w:rFonts w:ascii="Century Gothic,Arial" w:eastAsia="Century Gothic,Arial" w:hAnsi="Century Gothic,Arial" w:cs="Century Gothic,Arial"/>
          <w:sz w:val="20"/>
        </w:rPr>
        <w:t>w Art</w:t>
      </w:r>
      <w:r w:rsidRPr="00104089">
        <w:rPr>
          <w:rFonts w:ascii="Century Gothic,Arial" w:eastAsia="Century Gothic,Arial" w:hAnsi="Century Gothic,Arial" w:cs="Century Gothic,Arial"/>
          <w:sz w:val="20"/>
          <w:lang w:val="pl-PL"/>
        </w:rPr>
        <w:t>.</w:t>
      </w:r>
      <w:r w:rsidRPr="00104089">
        <w:rPr>
          <w:rFonts w:ascii="Century Gothic,Arial" w:eastAsia="Century Gothic,Arial" w:hAnsi="Century Gothic,Arial" w:cs="Century Gothic,Arial"/>
          <w:sz w:val="20"/>
        </w:rPr>
        <w:t xml:space="preserve"> 18 ust. 4 Umowy</w:t>
      </w:r>
      <w:r w:rsidRPr="005F09A4">
        <w:rPr>
          <w:rFonts w:ascii="Century Gothic,Arial" w:eastAsia="Century Gothic,Arial" w:hAnsi="Century Gothic,Arial" w:cs="Century Gothic,Arial"/>
          <w:sz w:val="20"/>
        </w:rPr>
        <w:t xml:space="preserve"> na okres </w:t>
      </w:r>
      <w:r w:rsidRPr="00957CCB">
        <w:rPr>
          <w:rFonts w:ascii="Century Gothic,Arial" w:eastAsia="Century Gothic,Arial" w:hAnsi="Century Gothic,Arial" w:cs="Century Gothic,Arial"/>
          <w:b/>
          <w:bCs/>
          <w:sz w:val="20"/>
        </w:rPr>
        <w:t>36 miesięcy</w:t>
      </w:r>
      <w:r w:rsidRPr="005F09A4">
        <w:rPr>
          <w:rFonts w:ascii="Century Gothic,Arial" w:eastAsia="Century Gothic,Arial" w:hAnsi="Century Gothic,Arial" w:cs="Century Gothic,Arial"/>
          <w:sz w:val="20"/>
        </w:rPr>
        <w:t xml:space="preserve"> poczynając od daty dokonania </w:t>
      </w:r>
      <w:r w:rsidRPr="005F09A4">
        <w:rPr>
          <w:rFonts w:ascii="Century Gothic,Arial" w:eastAsia="Century Gothic,Arial" w:hAnsi="Century Gothic,Arial" w:cs="Century Gothic,Arial"/>
          <w:sz w:val="20"/>
          <w:lang w:val="pl-PL"/>
        </w:rPr>
        <w:t xml:space="preserve">odbioru </w:t>
      </w:r>
      <w:r w:rsidRPr="005F09A4">
        <w:rPr>
          <w:rFonts w:ascii="Century Gothic,Arial" w:eastAsia="Century Gothic,Arial" w:hAnsi="Century Gothic,Arial" w:cs="Century Gothic,Arial"/>
          <w:sz w:val="20"/>
        </w:rPr>
        <w:t>wymi</w:t>
      </w:r>
      <w:r w:rsidRPr="005F09A4">
        <w:rPr>
          <w:rFonts w:ascii="Century Gothic,Arial" w:eastAsia="Century Gothic,Arial" w:hAnsi="Century Gothic,Arial" w:cs="Century Gothic,Arial"/>
          <w:sz w:val="20"/>
          <w:lang w:val="pl-PL"/>
        </w:rPr>
        <w:t>enionego</w:t>
      </w:r>
      <w:r w:rsidRPr="005F09A4">
        <w:rPr>
          <w:rFonts w:ascii="Century Gothic,Arial" w:eastAsia="Century Gothic,Arial" w:hAnsi="Century Gothic,Arial" w:cs="Century Gothic,Arial"/>
          <w:sz w:val="20"/>
        </w:rPr>
        <w:t xml:space="preserve"> elementu.</w:t>
      </w:r>
    </w:p>
    <w:p w14:paraId="046E6F4A" w14:textId="77777777" w:rsidR="00FC3C7A" w:rsidRPr="005F09A4" w:rsidRDefault="00FC3C7A">
      <w:pPr>
        <w:pStyle w:val="Zwykytekst"/>
        <w:numPr>
          <w:ilvl w:val="0"/>
          <w:numId w:val="2"/>
        </w:numPr>
        <w:spacing w:line="360" w:lineRule="auto"/>
        <w:ind w:left="426" w:hanging="426"/>
        <w:jc w:val="both"/>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Wykonawca jest zobowiązany do terminowego usuwania Wad i ich skutków, ujawnionych w czasie wykonywania Robót lub ujawnionych w czasie odbiorów, oraz w okresie obowiązywania rękojmi i gwarancji</w:t>
      </w:r>
      <w:bookmarkStart w:id="592" w:name="_Hlk482185318"/>
      <w:r w:rsidRPr="005F09A4">
        <w:rPr>
          <w:rFonts w:ascii="Century Gothic,Arial" w:eastAsia="Century Gothic,Arial" w:hAnsi="Century Gothic,Arial" w:cs="Century Gothic,Arial"/>
          <w:sz w:val="20"/>
        </w:rPr>
        <w:t>.</w:t>
      </w:r>
      <w:bookmarkEnd w:id="592"/>
      <w:r w:rsidRPr="005F09A4">
        <w:rPr>
          <w:rFonts w:ascii="Century Gothic,Arial" w:eastAsia="Century Gothic,Arial" w:hAnsi="Century Gothic,Arial" w:cs="Century Gothic,Arial"/>
          <w:sz w:val="20"/>
        </w:rPr>
        <w:t xml:space="preserve"> Koszty paliwa gazowego związane z </w:t>
      </w:r>
      <w:r w:rsidRPr="005F09A4">
        <w:rPr>
          <w:rFonts w:ascii="Century Gothic,Arial" w:eastAsia="Century Gothic,Arial" w:hAnsi="Century Gothic,Arial" w:cs="Century Gothic,Arial"/>
          <w:sz w:val="20"/>
          <w:lang w:val="pl-PL"/>
        </w:rPr>
        <w:t>usuwaniem Wad</w:t>
      </w:r>
      <w:r w:rsidRPr="005F09A4">
        <w:rPr>
          <w:rFonts w:ascii="Century Gothic,Arial" w:eastAsia="Century Gothic,Arial" w:hAnsi="Century Gothic,Arial" w:cs="Century Gothic,Arial"/>
          <w:sz w:val="20"/>
        </w:rPr>
        <w:t xml:space="preserve"> w okresie gwarancyjnym leżą po stronie Wykonawcy.</w:t>
      </w:r>
    </w:p>
    <w:p w14:paraId="1BB01FC2" w14:textId="5E73F0AC" w:rsidR="00FC3C7A" w:rsidRPr="005F09A4" w:rsidRDefault="00FC3C7A">
      <w:pPr>
        <w:pStyle w:val="Zwykytekst"/>
        <w:numPr>
          <w:ilvl w:val="0"/>
          <w:numId w:val="2"/>
        </w:numPr>
        <w:spacing w:line="360" w:lineRule="auto"/>
        <w:ind w:left="426" w:hanging="426"/>
        <w:jc w:val="both"/>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Wykonawca</w:t>
      </w:r>
      <w:r w:rsidRPr="005F09A4">
        <w:rPr>
          <w:rFonts w:ascii="Century Gothic,Arial" w:eastAsia="Century Gothic,Arial" w:hAnsi="Century Gothic,Arial" w:cs="Century Gothic,Arial"/>
          <w:sz w:val="20"/>
          <w:lang w:val="pl-PL"/>
        </w:rPr>
        <w:t xml:space="preserve">, w zakresie </w:t>
      </w:r>
      <w:r w:rsidRPr="00762B00">
        <w:rPr>
          <w:rFonts w:ascii="Century Gothic,Arial" w:eastAsia="Century Gothic,Arial" w:hAnsi="Century Gothic,Arial" w:cs="Century Gothic,Arial"/>
          <w:sz w:val="20"/>
          <w:lang w:val="pl-PL"/>
        </w:rPr>
        <w:t>wskazanym w DTR</w:t>
      </w:r>
      <w:r w:rsidRPr="005F09A4">
        <w:rPr>
          <w:rFonts w:ascii="Century Gothic,Arial" w:eastAsia="Century Gothic,Arial" w:hAnsi="Century Gothic,Arial" w:cs="Century Gothic,Arial"/>
          <w:sz w:val="20"/>
          <w:lang w:val="pl-PL"/>
        </w:rPr>
        <w:t xml:space="preserve">, </w:t>
      </w:r>
      <w:r w:rsidRPr="005F09A4">
        <w:rPr>
          <w:rFonts w:ascii="Century Gothic,Arial" w:eastAsia="Century Gothic,Arial" w:hAnsi="Century Gothic,Arial" w:cs="Century Gothic,Arial"/>
          <w:sz w:val="20"/>
        </w:rPr>
        <w:t xml:space="preserve"> jest zobowiązany do zapewnienia, w okresie obowiązywania rękojmi i gwarancji, pełnej obsługi serwisowej wbudowanych w ramach Inwestycji </w:t>
      </w:r>
      <w:r w:rsidRPr="005F09A4">
        <w:rPr>
          <w:rFonts w:ascii="Century Gothic,Arial" w:eastAsia="Century Gothic,Arial" w:hAnsi="Century Gothic,Arial" w:cs="Century Gothic,Arial"/>
          <w:sz w:val="20"/>
          <w:lang w:val="pl-PL"/>
        </w:rPr>
        <w:t>Materiałów i U</w:t>
      </w:r>
      <w:r w:rsidRPr="005F09A4">
        <w:rPr>
          <w:rFonts w:ascii="Century Gothic,Arial" w:eastAsia="Century Gothic,Arial" w:hAnsi="Century Gothic,Arial" w:cs="Century Gothic,Arial"/>
          <w:sz w:val="20"/>
        </w:rPr>
        <w:t xml:space="preserve">rządzeń. Serwis będzie prowadzony przez autoryzowanych serwisantów producenta urządzeń lub przez odpowiednio przeszkolonych serwisantów </w:t>
      </w:r>
      <w:r w:rsidR="006A3045" w:rsidRPr="005F09A4">
        <w:rPr>
          <w:rFonts w:ascii="Century Gothic,Arial" w:eastAsia="Century Gothic,Arial" w:hAnsi="Century Gothic,Arial" w:cs="Century Gothic,Arial"/>
          <w:sz w:val="20"/>
        </w:rPr>
        <w:t>Wykonawcy</w:t>
      </w:r>
      <w:r w:rsidRPr="005F09A4">
        <w:rPr>
          <w:rFonts w:ascii="Century Gothic,Arial" w:eastAsia="Century Gothic,Arial" w:hAnsi="Century Gothic,Arial" w:cs="Century Gothic,Arial"/>
          <w:sz w:val="20"/>
        </w:rPr>
        <w:t xml:space="preserve"> posiadających udokumentowane odbycie przeszkolenia przez serwis producenta urządzeń.</w:t>
      </w:r>
      <w:r w:rsidR="00BE730A" w:rsidRPr="005F09A4">
        <w:rPr>
          <w:rFonts w:ascii="Century Gothic,Arial" w:eastAsia="Century Gothic,Arial" w:hAnsi="Century Gothic,Arial" w:cs="Century Gothic,Arial"/>
          <w:sz w:val="20"/>
          <w:lang w:val="pl-PL"/>
        </w:rPr>
        <w:t xml:space="preserve"> </w:t>
      </w:r>
    </w:p>
    <w:p w14:paraId="27F1C869" w14:textId="603EE53B" w:rsidR="00EB5214" w:rsidRPr="005F09A4" w:rsidRDefault="00EB5214">
      <w:pPr>
        <w:pStyle w:val="Zwykytekst"/>
        <w:numPr>
          <w:ilvl w:val="0"/>
          <w:numId w:val="2"/>
        </w:numPr>
        <w:spacing w:line="360" w:lineRule="auto"/>
        <w:ind w:left="426" w:hanging="426"/>
        <w:jc w:val="both"/>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lang w:val="pl-PL"/>
        </w:rPr>
        <w:t xml:space="preserve">Jeśli realizacja inwestycji obejmuje </w:t>
      </w:r>
      <w:r w:rsidRPr="00762B00">
        <w:rPr>
          <w:rFonts w:ascii="Century Gothic,Arial" w:eastAsia="Century Gothic,Arial" w:hAnsi="Century Gothic,Arial" w:cs="Century Gothic,Arial"/>
          <w:sz w:val="20"/>
          <w:lang w:val="pl-PL"/>
        </w:rPr>
        <w:t>montaż SEOO</w:t>
      </w:r>
      <w:r w:rsidRPr="005F09A4">
        <w:rPr>
          <w:rFonts w:ascii="Century Gothic,Arial" w:eastAsia="Century Gothic,Arial" w:hAnsi="Century Gothic,Arial" w:cs="Century Gothic,Arial"/>
          <w:sz w:val="20"/>
          <w:lang w:val="pl-PL"/>
        </w:rPr>
        <w:t xml:space="preserve">, w skład których wchodzą: System Telewizji Przemysłowej, System Kontroli Dostępu, System Sygnalizacji Włamania i Napadu, System Ochrony Obwodowej, Wykonawca w ramach </w:t>
      </w:r>
      <w:r w:rsidR="003D53E0" w:rsidRPr="005F09A4">
        <w:rPr>
          <w:rFonts w:ascii="Century Gothic,Arial" w:eastAsia="Century Gothic,Arial" w:hAnsi="Century Gothic,Arial" w:cs="Century Gothic,Arial"/>
          <w:sz w:val="20"/>
          <w:lang w:val="pl-PL"/>
        </w:rPr>
        <w:t>W</w:t>
      </w:r>
      <w:r w:rsidRPr="005F09A4">
        <w:rPr>
          <w:rFonts w:ascii="Century Gothic,Arial" w:eastAsia="Century Gothic,Arial" w:hAnsi="Century Gothic,Arial" w:cs="Century Gothic,Arial"/>
          <w:sz w:val="20"/>
          <w:lang w:val="pl-PL"/>
        </w:rPr>
        <w:t xml:space="preserve">ynagrodzenia, o którym </w:t>
      </w:r>
      <w:r w:rsidRPr="00CF623A">
        <w:rPr>
          <w:rFonts w:ascii="Century Gothic,Arial" w:eastAsia="Century Gothic,Arial" w:hAnsi="Century Gothic,Arial" w:cs="Century Gothic,Arial"/>
          <w:sz w:val="20"/>
          <w:lang w:val="pl-PL"/>
        </w:rPr>
        <w:t xml:space="preserve">mowa w </w:t>
      </w:r>
      <w:r w:rsidR="00957CCB" w:rsidRPr="00CF623A">
        <w:rPr>
          <w:rFonts w:ascii="Century Gothic,Arial" w:eastAsia="Century Gothic,Arial" w:hAnsi="Century Gothic,Arial" w:cs="Century Gothic,Arial"/>
          <w:sz w:val="20"/>
          <w:lang w:val="pl-PL"/>
        </w:rPr>
        <w:t>Art</w:t>
      </w:r>
      <w:r w:rsidRPr="00CF623A">
        <w:rPr>
          <w:rFonts w:ascii="Century Gothic,Arial" w:eastAsia="Century Gothic,Arial" w:hAnsi="Century Gothic,Arial" w:cs="Century Gothic,Arial"/>
          <w:sz w:val="20"/>
          <w:lang w:val="pl-PL"/>
        </w:rPr>
        <w:t xml:space="preserve">. 13 ust. 1 Umowy oraz udzielonej gwarancji </w:t>
      </w:r>
      <w:r w:rsidR="005F5568" w:rsidRPr="00CF623A">
        <w:rPr>
          <w:rFonts w:ascii="Century Gothic,Arial" w:eastAsia="Century Gothic,Arial" w:hAnsi="Century Gothic,Arial" w:cs="Century Gothic,Arial"/>
          <w:sz w:val="20"/>
          <w:lang w:val="pl-PL"/>
        </w:rPr>
        <w:t xml:space="preserve"> i  rękojmi </w:t>
      </w:r>
      <w:r w:rsidRPr="00CF623A">
        <w:rPr>
          <w:rFonts w:ascii="Century Gothic,Arial" w:eastAsia="Century Gothic,Arial" w:hAnsi="Century Gothic,Arial" w:cs="Century Gothic,Arial"/>
          <w:sz w:val="20"/>
          <w:lang w:val="pl-PL"/>
        </w:rPr>
        <w:t>na te systemy zobowiązuje się, nie</w:t>
      </w:r>
      <w:r w:rsidRPr="005F09A4">
        <w:rPr>
          <w:rFonts w:ascii="Century Gothic,Arial" w:eastAsia="Century Gothic,Arial" w:hAnsi="Century Gothic,Arial" w:cs="Century Gothic,Arial"/>
          <w:sz w:val="20"/>
          <w:lang w:val="pl-PL"/>
        </w:rPr>
        <w:t>zależnie od obsługi serwisowej określonej w ust. 8</w:t>
      </w:r>
      <w:r w:rsidR="009163B7" w:rsidRPr="005F09A4">
        <w:rPr>
          <w:rFonts w:ascii="Century Gothic,Arial" w:eastAsia="Century Gothic,Arial" w:hAnsi="Century Gothic,Arial" w:cs="Century Gothic,Arial"/>
          <w:sz w:val="20"/>
          <w:lang w:val="pl-PL"/>
        </w:rPr>
        <w:t xml:space="preserve"> powyżej</w:t>
      </w:r>
      <w:r w:rsidRPr="005F09A4">
        <w:rPr>
          <w:rFonts w:ascii="Century Gothic,Arial" w:eastAsia="Century Gothic,Arial" w:hAnsi="Century Gothic,Arial" w:cs="Century Gothic,Arial"/>
          <w:sz w:val="20"/>
          <w:lang w:val="pl-PL"/>
        </w:rPr>
        <w:t xml:space="preserve">, do </w:t>
      </w:r>
      <w:r w:rsidRPr="00CF623A">
        <w:rPr>
          <w:rFonts w:ascii="Century Gothic,Arial" w:eastAsia="Century Gothic,Arial" w:hAnsi="Century Gothic,Arial" w:cs="Century Gothic,Arial"/>
          <w:sz w:val="20"/>
          <w:lang w:val="pl-PL"/>
        </w:rPr>
        <w:t xml:space="preserve">przeprowadzenia w celu stabilizacji i kalibracji SEOO przeglądów gwarancyjnych oraz testów w pierwszym roku obowiązywania </w:t>
      </w:r>
      <w:r w:rsidRPr="00CF623A">
        <w:rPr>
          <w:rFonts w:ascii="Century Gothic,Arial" w:eastAsia="Century Gothic,Arial" w:hAnsi="Century Gothic,Arial" w:cs="Century Gothic,Arial"/>
          <w:sz w:val="20"/>
          <w:lang w:val="pl-PL"/>
        </w:rPr>
        <w:lastRenderedPageBreak/>
        <w:t xml:space="preserve">rękojmi i gwarancji. Wykaz czynności serwisowych SEOO, których realizację zapewnia Wykonawca w ramach </w:t>
      </w:r>
      <w:r w:rsidR="003D53E0" w:rsidRPr="00CF623A">
        <w:rPr>
          <w:rFonts w:ascii="Century Gothic,Arial" w:eastAsia="Century Gothic,Arial" w:hAnsi="Century Gothic,Arial" w:cs="Century Gothic,Arial"/>
          <w:sz w:val="20"/>
          <w:lang w:val="pl-PL"/>
        </w:rPr>
        <w:t>U</w:t>
      </w:r>
      <w:r w:rsidRPr="00CF623A">
        <w:rPr>
          <w:rFonts w:ascii="Century Gothic,Arial" w:eastAsia="Century Gothic,Arial" w:hAnsi="Century Gothic,Arial" w:cs="Century Gothic,Arial"/>
          <w:sz w:val="20"/>
          <w:lang w:val="pl-PL"/>
        </w:rPr>
        <w:t xml:space="preserve">mowy stanowi </w:t>
      </w:r>
      <w:r w:rsidR="00BE730A" w:rsidRPr="00CF623A">
        <w:rPr>
          <w:rFonts w:ascii="Century Gothic,Arial" w:eastAsia="Century Gothic,Arial" w:hAnsi="Century Gothic,Arial" w:cs="Century Gothic,Arial"/>
          <w:b/>
          <w:bCs/>
          <w:sz w:val="20"/>
          <w:lang w:val="pl-PL"/>
        </w:rPr>
        <w:t>Z</w:t>
      </w:r>
      <w:r w:rsidRPr="00CF623A">
        <w:rPr>
          <w:rFonts w:ascii="Century Gothic,Arial" w:eastAsia="Century Gothic,Arial" w:hAnsi="Century Gothic,Arial" w:cs="Century Gothic,Arial"/>
          <w:b/>
          <w:bCs/>
          <w:sz w:val="20"/>
          <w:lang w:val="pl-PL"/>
        </w:rPr>
        <w:t xml:space="preserve">ałącznik nr </w:t>
      </w:r>
      <w:del w:id="593" w:author="Sikorska Agnieszka" w:date="2024-03-05T08:59:00Z">
        <w:r w:rsidR="00BE730A" w:rsidRPr="00CF623A" w:rsidDel="008E7D11">
          <w:rPr>
            <w:rFonts w:ascii="Century Gothic,Arial" w:eastAsia="Century Gothic,Arial" w:hAnsi="Century Gothic,Arial" w:cs="Century Gothic,Arial"/>
            <w:b/>
            <w:bCs/>
            <w:sz w:val="20"/>
            <w:lang w:val="pl-PL"/>
          </w:rPr>
          <w:delText>2</w:delText>
        </w:r>
        <w:r w:rsidR="00501AFE" w:rsidRPr="00CF623A" w:rsidDel="008E7D11">
          <w:rPr>
            <w:rFonts w:ascii="Century Gothic,Arial" w:eastAsia="Century Gothic,Arial" w:hAnsi="Century Gothic,Arial" w:cs="Century Gothic,Arial"/>
            <w:b/>
            <w:bCs/>
            <w:sz w:val="20"/>
            <w:lang w:val="pl-PL"/>
          </w:rPr>
          <w:delText>9</w:delText>
        </w:r>
        <w:r w:rsidRPr="00CF623A" w:rsidDel="008E7D11">
          <w:rPr>
            <w:rFonts w:ascii="Century Gothic,Arial" w:eastAsia="Century Gothic,Arial" w:hAnsi="Century Gothic,Arial" w:cs="Century Gothic,Arial"/>
            <w:b/>
            <w:bCs/>
            <w:sz w:val="20"/>
            <w:lang w:val="pl-PL"/>
          </w:rPr>
          <w:delText xml:space="preserve"> </w:delText>
        </w:r>
      </w:del>
      <w:ins w:id="594" w:author="Sikorska Agnieszka" w:date="2024-03-05T08:59:00Z">
        <w:r w:rsidR="008E7D11" w:rsidRPr="00CF623A">
          <w:rPr>
            <w:rFonts w:ascii="Century Gothic,Arial" w:eastAsia="Century Gothic,Arial" w:hAnsi="Century Gothic,Arial" w:cs="Century Gothic,Arial"/>
            <w:b/>
            <w:bCs/>
            <w:sz w:val="20"/>
            <w:lang w:val="pl-PL"/>
          </w:rPr>
          <w:t>2</w:t>
        </w:r>
        <w:r w:rsidR="008E7D11">
          <w:rPr>
            <w:rFonts w:ascii="Century Gothic,Arial" w:eastAsia="Century Gothic,Arial" w:hAnsi="Century Gothic,Arial" w:cs="Century Gothic,Arial"/>
            <w:b/>
            <w:bCs/>
            <w:sz w:val="20"/>
            <w:lang w:val="pl-PL"/>
          </w:rPr>
          <w:t>4</w:t>
        </w:r>
        <w:r w:rsidR="008E7D11" w:rsidRPr="00CF623A">
          <w:rPr>
            <w:rFonts w:ascii="Century Gothic,Arial" w:eastAsia="Century Gothic,Arial" w:hAnsi="Century Gothic,Arial" w:cs="Century Gothic,Arial"/>
            <w:b/>
            <w:bCs/>
            <w:sz w:val="20"/>
            <w:lang w:val="pl-PL"/>
          </w:rPr>
          <w:t xml:space="preserve"> </w:t>
        </w:r>
      </w:ins>
      <w:r w:rsidRPr="00CF623A">
        <w:rPr>
          <w:rFonts w:ascii="Century Gothic,Arial" w:eastAsia="Century Gothic,Arial" w:hAnsi="Century Gothic,Arial" w:cs="Century Gothic,Arial"/>
          <w:b/>
          <w:bCs/>
          <w:sz w:val="20"/>
          <w:lang w:val="pl-PL"/>
        </w:rPr>
        <w:t>do Umowy</w:t>
      </w:r>
      <w:r w:rsidRPr="00CF623A">
        <w:rPr>
          <w:rFonts w:ascii="Century Gothic,Arial" w:eastAsia="Century Gothic,Arial" w:hAnsi="Century Gothic,Arial" w:cs="Century Gothic,Arial"/>
          <w:sz w:val="20"/>
          <w:lang w:val="pl-PL"/>
        </w:rPr>
        <w:t>.</w:t>
      </w:r>
    </w:p>
    <w:p w14:paraId="2937EF2D" w14:textId="27F12792" w:rsidR="00EB5214" w:rsidRPr="005F09A4" w:rsidRDefault="00BE730A">
      <w:pPr>
        <w:pStyle w:val="Zwykytekst"/>
        <w:numPr>
          <w:ilvl w:val="0"/>
          <w:numId w:val="2"/>
        </w:numPr>
        <w:spacing w:line="360" w:lineRule="auto"/>
        <w:ind w:left="426" w:hanging="426"/>
        <w:jc w:val="both"/>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lang w:val="pl-PL"/>
        </w:rPr>
        <w:t xml:space="preserve"> </w:t>
      </w:r>
      <w:r w:rsidR="00EB5214" w:rsidRPr="005F09A4">
        <w:rPr>
          <w:rFonts w:ascii="Century Gothic,Arial" w:eastAsia="Century Gothic,Arial" w:hAnsi="Century Gothic,Arial" w:cs="Century Gothic,Arial"/>
          <w:sz w:val="20"/>
        </w:rPr>
        <w:t>Przeglądy gwarancyjnej SEOO, inne niż określone w ust. 9 będą wykonywane przez Zamawiającego we własnym zakresie. W takim przypadku Wykonawca zobowiązany jest przekazać Zamawiającemu wszelkie informacje i dokumenty, określające zasady i warunki przeprowadzania przez Z</w:t>
      </w:r>
      <w:r w:rsidR="00D510A8">
        <w:rPr>
          <w:rFonts w:ascii="Century Gothic,Arial" w:eastAsia="Century Gothic,Arial" w:hAnsi="Century Gothic,Arial" w:cs="Century Gothic,Arial"/>
          <w:sz w:val="20"/>
          <w:lang w:val="pl-PL"/>
        </w:rPr>
        <w:t>a</w:t>
      </w:r>
      <w:r w:rsidR="00EB5214" w:rsidRPr="005F09A4">
        <w:rPr>
          <w:rFonts w:ascii="Century Gothic,Arial" w:eastAsia="Century Gothic,Arial" w:hAnsi="Century Gothic,Arial" w:cs="Century Gothic,Arial"/>
          <w:sz w:val="20"/>
        </w:rPr>
        <w:t>mawiającego przeglądów we własnym zakresie, w sposób zapewniający utrzymanie gwarancji i rękojmi</w:t>
      </w:r>
      <w:r w:rsidR="00EB5214" w:rsidRPr="005F09A4">
        <w:rPr>
          <w:rFonts w:ascii="Century Gothic,Arial" w:eastAsia="Century Gothic,Arial" w:hAnsi="Century Gothic,Arial" w:cs="Century Gothic,Arial"/>
          <w:sz w:val="20"/>
          <w:lang w:val="pl-PL"/>
        </w:rPr>
        <w:t>.</w:t>
      </w:r>
    </w:p>
    <w:p w14:paraId="4EBF1FF4" w14:textId="7921971E" w:rsidR="00FC3C7A" w:rsidRPr="005F09A4" w:rsidRDefault="00FC3C7A">
      <w:pPr>
        <w:pStyle w:val="Zwykytekst"/>
        <w:numPr>
          <w:ilvl w:val="0"/>
          <w:numId w:val="2"/>
        </w:numPr>
        <w:spacing w:line="360" w:lineRule="auto"/>
        <w:ind w:left="426" w:hanging="426"/>
        <w:jc w:val="both"/>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Niezależnie</w:t>
      </w:r>
      <w:r w:rsidRPr="005F09A4">
        <w:rPr>
          <w:rFonts w:ascii="Century Gothic" w:eastAsia="Century Gothic" w:hAnsi="Century Gothic" w:cs="Century Gothic"/>
          <w:sz w:val="20"/>
        </w:rPr>
        <w:t xml:space="preserve"> od </w:t>
      </w:r>
      <w:r w:rsidR="00A14E55" w:rsidRPr="005F09A4">
        <w:rPr>
          <w:rFonts w:ascii="Century Gothic" w:eastAsia="Century Gothic" w:hAnsi="Century Gothic" w:cs="Century Gothic"/>
          <w:sz w:val="20"/>
        </w:rPr>
        <w:t>możliw</w:t>
      </w:r>
      <w:r w:rsidR="00A14E55" w:rsidRPr="005F09A4">
        <w:rPr>
          <w:rFonts w:ascii="Century Gothic" w:eastAsia="Century Gothic" w:hAnsi="Century Gothic" w:cs="Century Gothic"/>
          <w:sz w:val="20"/>
          <w:lang w:val="pl-PL"/>
        </w:rPr>
        <w:t>ego</w:t>
      </w:r>
      <w:r w:rsidR="00A14E55" w:rsidRPr="005F09A4">
        <w:rPr>
          <w:rFonts w:ascii="Century Gothic" w:eastAsia="Century Gothic" w:hAnsi="Century Gothic" w:cs="Century Gothic"/>
          <w:sz w:val="20"/>
        </w:rPr>
        <w:t xml:space="preserve"> </w:t>
      </w:r>
      <w:r w:rsidRPr="005F09A4">
        <w:rPr>
          <w:rFonts w:ascii="Century Gothic" w:eastAsia="Century Gothic" w:hAnsi="Century Gothic" w:cs="Century Gothic"/>
          <w:sz w:val="20"/>
        </w:rPr>
        <w:t>wydłuże</w:t>
      </w:r>
      <w:r w:rsidR="00A14E55" w:rsidRPr="005F09A4">
        <w:rPr>
          <w:rFonts w:ascii="Century Gothic" w:eastAsia="Century Gothic" w:hAnsi="Century Gothic" w:cs="Century Gothic"/>
          <w:sz w:val="20"/>
          <w:lang w:val="pl-PL"/>
        </w:rPr>
        <w:t>nia</w:t>
      </w:r>
      <w:r w:rsidRPr="005F09A4">
        <w:rPr>
          <w:rFonts w:ascii="Century Gothic" w:eastAsia="Century Gothic" w:hAnsi="Century Gothic" w:cs="Century Gothic"/>
          <w:sz w:val="20"/>
        </w:rPr>
        <w:t xml:space="preserve"> terminu obowiązywania gwarancji jakości określonych w Art. 18</w:t>
      </w:r>
      <w:r w:rsidR="00366CC2" w:rsidRPr="005F09A4">
        <w:rPr>
          <w:rFonts w:ascii="Century Gothic" w:eastAsia="Century Gothic" w:hAnsi="Century Gothic" w:cs="Century Gothic"/>
          <w:sz w:val="20"/>
          <w:lang w:val="pl-PL"/>
        </w:rPr>
        <w:t xml:space="preserve"> Umowy</w:t>
      </w:r>
      <w:r w:rsidRPr="005F09A4">
        <w:rPr>
          <w:rFonts w:ascii="Century Gothic" w:eastAsia="Century Gothic" w:hAnsi="Century Gothic" w:cs="Century Gothic"/>
          <w:sz w:val="20"/>
        </w:rPr>
        <w:t xml:space="preserve">, gwarancja jakości wygasa po upływie </w:t>
      </w:r>
      <w:r w:rsidRPr="005F09A4">
        <w:rPr>
          <w:rFonts w:ascii="Century Gothic" w:eastAsia="Century Gothic" w:hAnsi="Century Gothic" w:cs="Century Gothic"/>
          <w:b/>
          <w:bCs/>
          <w:sz w:val="20"/>
        </w:rPr>
        <w:t>72 miesięcy</w:t>
      </w:r>
      <w:r w:rsidRPr="005F09A4">
        <w:rPr>
          <w:rFonts w:ascii="Century Gothic" w:eastAsia="Century Gothic" w:hAnsi="Century Gothic" w:cs="Century Gothic"/>
          <w:sz w:val="20"/>
        </w:rPr>
        <w:t xml:space="preserve"> od Daty Zakończenia.</w:t>
      </w:r>
    </w:p>
    <w:p w14:paraId="63EBB4E2" w14:textId="77777777" w:rsidR="00FC3C7A" w:rsidRPr="005F09A4" w:rsidRDefault="00FC3C7A" w:rsidP="00D27C5A">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595" w:name="_Toc14578051"/>
      <w:bookmarkStart w:id="596" w:name="_Toc14578347"/>
      <w:bookmarkStart w:id="597" w:name="_Toc54513124"/>
      <w:bookmarkStart w:id="598" w:name="_Toc54513235"/>
      <w:bookmarkStart w:id="599" w:name="_Toc54572092"/>
      <w:bookmarkStart w:id="600" w:name="_Toc516551191"/>
      <w:bookmarkStart w:id="601" w:name="_Toc516631904"/>
      <w:bookmarkStart w:id="602" w:name="_Toc192044973"/>
      <w:bookmarkStart w:id="603" w:name="_Toc269979203"/>
      <w:bookmarkStart w:id="604" w:name="_Toc89759637"/>
      <w:bookmarkStart w:id="605" w:name="_Toc160706840"/>
      <w:r w:rsidRPr="005F09A4">
        <w:rPr>
          <w:rFonts w:ascii="Century Gothic,Arial" w:eastAsia="Century Gothic,Arial" w:hAnsi="Century Gothic,Arial" w:cs="Century Gothic,Arial"/>
          <w:b/>
          <w:bCs/>
          <w:caps/>
          <w:sz w:val="20"/>
          <w:u w:val="single"/>
          <w:lang w:eastAsia="en-US"/>
        </w:rPr>
        <w:t>ARTYKUŁ 19. Zasady Wykonywania Obowiązków Gwarancyjnych</w:t>
      </w:r>
      <w:bookmarkEnd w:id="595"/>
      <w:bookmarkEnd w:id="596"/>
      <w:bookmarkEnd w:id="597"/>
      <w:bookmarkEnd w:id="598"/>
      <w:bookmarkEnd w:id="599"/>
      <w:bookmarkEnd w:id="600"/>
      <w:bookmarkEnd w:id="601"/>
      <w:bookmarkEnd w:id="602"/>
      <w:bookmarkEnd w:id="603"/>
      <w:r w:rsidRPr="005F09A4">
        <w:rPr>
          <w:rFonts w:ascii="Century Gothic,Arial" w:eastAsia="Century Gothic,Arial" w:hAnsi="Century Gothic,Arial" w:cs="Century Gothic,Arial"/>
          <w:b/>
          <w:bCs/>
          <w:caps/>
          <w:sz w:val="20"/>
          <w:u w:val="single"/>
          <w:lang w:eastAsia="en-US"/>
        </w:rPr>
        <w:t xml:space="preserve"> ORAZ WYNIKAJĄCYCH Z RĘKOJMI</w:t>
      </w:r>
      <w:bookmarkEnd w:id="604"/>
      <w:bookmarkEnd w:id="605"/>
    </w:p>
    <w:p w14:paraId="6487369D" w14:textId="77777777" w:rsidR="00FC3C7A" w:rsidRPr="005F09A4" w:rsidRDefault="00FC3C7A">
      <w:pPr>
        <w:numPr>
          <w:ilvl w:val="0"/>
          <w:numId w:val="4"/>
        </w:numPr>
        <w:spacing w:line="360" w:lineRule="auto"/>
        <w:ind w:left="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Zamawiający nie będzie zobowiązany do informowania producenta o ujawnionej Wadzie powodującej jego odpowiedzialność z tytułu gwarancji. Obowiązek poinformowania producenta o ujawnionej wadzie powodującej odpowiedzialność producenta z tytułu udzielonej gwarancji, spoczywa na Wykonawcy. </w:t>
      </w:r>
    </w:p>
    <w:p w14:paraId="3247102F" w14:textId="17F5A23B" w:rsidR="00FC3C7A" w:rsidRPr="005F09A4" w:rsidRDefault="00FC3C7A">
      <w:pPr>
        <w:numPr>
          <w:ilvl w:val="0"/>
          <w:numId w:val="4"/>
        </w:numPr>
        <w:spacing w:line="360" w:lineRule="auto"/>
        <w:ind w:left="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Maksymalny czas niezbędny do usunięcia Wad w okresie gwarancji oraz rękojmi zostanie każdorazowo wskazany przez Zamawiającego w powiadomieniu. Za moment powiadomienia uznaje się moment otrzymania przez Wykonawcę zgłoszenia telefonicznego, lub wprowadzenia powiadomienia przez Zamawiającego do środka komunikacji elektronicznej w taki sposób, żeby adresat mógł zapoznać się z jego treścią. </w:t>
      </w:r>
    </w:p>
    <w:p w14:paraId="6B44AB2C" w14:textId="77777777" w:rsidR="00FC3C7A" w:rsidRPr="005F09A4" w:rsidRDefault="00FC3C7A">
      <w:pPr>
        <w:numPr>
          <w:ilvl w:val="0"/>
          <w:numId w:val="4"/>
        </w:numPr>
        <w:spacing w:line="360" w:lineRule="auto"/>
        <w:ind w:left="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Maksymalny czas niezbędny do usunięcia Wad w okresie gwarancji i rękojmi nie może być dłuższy niż:</w:t>
      </w:r>
    </w:p>
    <w:p w14:paraId="4467977E" w14:textId="77777777" w:rsidR="00FC3C7A" w:rsidRPr="005F09A4" w:rsidRDefault="00FC3C7A" w:rsidP="002645F1">
      <w:pPr>
        <w:pStyle w:val="BodyText21"/>
        <w:numPr>
          <w:ilvl w:val="0"/>
          <w:numId w:val="68"/>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 w:eastAsia="Century Gothic" w:hAnsi="Century Gothic" w:cs="Century Gothic"/>
          <w:b/>
          <w:bCs/>
          <w:sz w:val="20"/>
        </w:rPr>
        <w:t>48 godzin</w:t>
      </w:r>
      <w:r w:rsidRPr="005F09A4">
        <w:rPr>
          <w:rFonts w:ascii="Century Gothic,Arial" w:eastAsia="Century Gothic,Arial" w:hAnsi="Century Gothic,Arial" w:cs="Century Gothic,Arial"/>
          <w:sz w:val="20"/>
        </w:rPr>
        <w:t xml:space="preserve"> od otrzymania powiadomienia w przypadku usuwania nieszczelności,</w:t>
      </w:r>
    </w:p>
    <w:p w14:paraId="552B94D0" w14:textId="77777777" w:rsidR="00FC3C7A" w:rsidRPr="005F09A4" w:rsidRDefault="00FC3C7A" w:rsidP="002645F1">
      <w:pPr>
        <w:pStyle w:val="BodyText21"/>
        <w:numPr>
          <w:ilvl w:val="0"/>
          <w:numId w:val="68"/>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w pozostałych przypadkach termin wyznacza Zamawiający, kierując się uzasadnionymi uwarunkowaniami technicznymi i organizacyjnymi niezbędnymi do usunięcia Wady. </w:t>
      </w:r>
    </w:p>
    <w:p w14:paraId="03F8D9D1" w14:textId="77777777" w:rsidR="00FC3C7A" w:rsidRPr="005F09A4" w:rsidRDefault="00FC3C7A" w:rsidP="00FC3C7A">
      <w:pPr>
        <w:spacing w:line="360" w:lineRule="auto"/>
        <w:ind w:left="360"/>
        <w:jc w:val="both"/>
        <w:rPr>
          <w:rFonts w:ascii="Century Gothic" w:hAnsi="Century Gothic" w:cs="Arial"/>
        </w:rPr>
      </w:pPr>
      <w:r w:rsidRPr="005F09A4">
        <w:rPr>
          <w:rFonts w:ascii="Century Gothic,Arial" w:eastAsia="Century Gothic,Arial" w:hAnsi="Century Gothic,Arial" w:cs="Century Gothic,Arial"/>
        </w:rPr>
        <w:t xml:space="preserve">Zamawiający może zmienić w/w terminy na uzasadniony wniosek Wykonawcy uwzględniający uwarunkowania technologiczne, możliwości dostaw materiałów, rodzaj usterki oraz jej rozmiar. </w:t>
      </w:r>
    </w:p>
    <w:p w14:paraId="7CC8C9C4" w14:textId="3DE37223" w:rsidR="00FC3C7A" w:rsidRPr="005F09A4" w:rsidRDefault="00FC3C7A">
      <w:pPr>
        <w:numPr>
          <w:ilvl w:val="0"/>
          <w:numId w:val="4"/>
        </w:numPr>
        <w:spacing w:line="360" w:lineRule="auto"/>
        <w:ind w:left="284"/>
        <w:jc w:val="both"/>
        <w:rPr>
          <w:rFonts w:ascii="Century Gothic,Arial" w:eastAsia="Century Gothic,Arial" w:hAnsi="Century Gothic,Arial" w:cs="Century Gothic,Arial"/>
        </w:rPr>
      </w:pPr>
      <w:r w:rsidRPr="00B33C6D">
        <w:rPr>
          <w:rFonts w:ascii="Century Gothic,Arial" w:eastAsia="Century Gothic,Arial" w:hAnsi="Century Gothic,Arial" w:cs="Century Gothic,Arial"/>
        </w:rPr>
        <w:t xml:space="preserve">Jeżeli usunięta </w:t>
      </w:r>
      <w:r w:rsidR="003B25F7" w:rsidRPr="00B33C6D">
        <w:rPr>
          <w:rFonts w:ascii="Century Gothic,Arial" w:eastAsia="Century Gothic,Arial" w:hAnsi="Century Gothic,Arial" w:cs="Century Gothic,Arial"/>
        </w:rPr>
        <w:t xml:space="preserve">Wada </w:t>
      </w:r>
      <w:r w:rsidRPr="00B33C6D">
        <w:rPr>
          <w:rFonts w:ascii="Century Gothic,Arial" w:eastAsia="Century Gothic,Arial" w:hAnsi="Century Gothic,Arial" w:cs="Century Gothic,Arial"/>
        </w:rPr>
        <w:t xml:space="preserve">może wpłynąć na wydajność Urządzeń lub określonej części Inwestycji, Wykonawca zobowiązany jest na żądanie Zamawiającego po zakończeniu jej usuwania przeprowadzić stosowne testy. W takim przypadku usunięcie </w:t>
      </w:r>
      <w:r w:rsidR="00D510A8" w:rsidRPr="00B33C6D">
        <w:rPr>
          <w:rFonts w:ascii="Century Gothic,Arial" w:eastAsia="Century Gothic,Arial" w:hAnsi="Century Gothic,Arial" w:cs="Century Gothic,Arial"/>
        </w:rPr>
        <w:t xml:space="preserve">Wady </w:t>
      </w:r>
      <w:r w:rsidRPr="005F09A4">
        <w:rPr>
          <w:rFonts w:ascii="Century Gothic,Arial" w:eastAsia="Century Gothic,Arial" w:hAnsi="Century Gothic,Arial" w:cs="Century Gothic,Arial"/>
        </w:rPr>
        <w:t>zostanie uznane za dokonane skutecznie po pozytywnym wyniku testu.</w:t>
      </w:r>
    </w:p>
    <w:p w14:paraId="3DF14FCD" w14:textId="7885D328" w:rsidR="00FC3C7A" w:rsidRPr="005F09A4" w:rsidRDefault="00FC3C7A">
      <w:pPr>
        <w:numPr>
          <w:ilvl w:val="0"/>
          <w:numId w:val="4"/>
        </w:numPr>
        <w:spacing w:line="360" w:lineRule="auto"/>
        <w:ind w:left="28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W przypadku </w:t>
      </w:r>
      <w:r w:rsidR="00332EC6" w:rsidRPr="005F09A4">
        <w:rPr>
          <w:rFonts w:ascii="Century Gothic,Arial" w:eastAsia="Century Gothic,Arial" w:hAnsi="Century Gothic,Arial" w:cs="Century Gothic,Arial"/>
        </w:rPr>
        <w:t>nieprzystąpienia</w:t>
      </w:r>
      <w:r w:rsidRPr="005F09A4">
        <w:rPr>
          <w:rFonts w:ascii="Century Gothic,Arial" w:eastAsia="Century Gothic,Arial" w:hAnsi="Century Gothic,Arial" w:cs="Century Gothic,Arial"/>
        </w:rPr>
        <w:t xml:space="preserve"> lub </w:t>
      </w:r>
      <w:r w:rsidR="00B77E0E" w:rsidRPr="005F09A4">
        <w:rPr>
          <w:rFonts w:ascii="Century Gothic,Arial" w:eastAsia="Century Gothic,Arial" w:hAnsi="Century Gothic,Arial" w:cs="Century Gothic,Arial"/>
        </w:rPr>
        <w:t>niezakończenia</w:t>
      </w:r>
      <w:r w:rsidRPr="005F09A4">
        <w:rPr>
          <w:rFonts w:ascii="Century Gothic,Arial" w:eastAsia="Century Gothic,Arial" w:hAnsi="Century Gothic,Arial" w:cs="Century Gothic,Arial"/>
        </w:rPr>
        <w:t xml:space="preserve"> naprawy w terminie wskazanym w powiadomieniu, Zamawiający, bez uszczerbku dla innych przysługujących mu praw, ma prawo, bez konieczności uzyskania zgody sądu, do zatrudnienia podmiotu trzeciego w celu zastępczego wykonania tychże napraw na koszt i ryzyko Wykonawcy,</w:t>
      </w:r>
      <w:bookmarkStart w:id="606" w:name="_Hlk482185342"/>
      <w:r w:rsidRPr="005F09A4">
        <w:rPr>
          <w:rFonts w:ascii="Century Gothic,Arial" w:eastAsia="Century Gothic,Arial" w:hAnsi="Century Gothic,Arial" w:cs="Century Gothic,Arial"/>
        </w:rPr>
        <w:t xml:space="preserve"> po bezskutecznym </w:t>
      </w:r>
      <w:r w:rsidRPr="005F09A4">
        <w:rPr>
          <w:rFonts w:ascii="Century Gothic,Arial" w:eastAsia="Century Gothic,Arial" w:hAnsi="Century Gothic,Arial" w:cs="Century Gothic,Arial"/>
        </w:rPr>
        <w:lastRenderedPageBreak/>
        <w:t>upływie wyznaczonego w tym celu terminu dodatkowego</w:t>
      </w:r>
      <w:bookmarkEnd w:id="606"/>
      <w:r w:rsidRPr="005F09A4">
        <w:rPr>
          <w:rFonts w:ascii="Century Gothic,Arial" w:eastAsia="Century Gothic,Arial" w:hAnsi="Century Gothic,Arial" w:cs="Century Gothic,Arial"/>
        </w:rPr>
        <w:t>. Zatrudnienie takiego podmiotu trzeciego nie powoduje utraty uprawnień z tytułu gwarancji jakości lub rękojmi, jak również żądania zapłaty kary umownej przewidzianej w Umowie. Postanowienia powyższe stosuje się także w przypadku braku możliwości dokonania prawidłowego zgłoszenia Wady z przyczyn leżących po stronie Wykonawcy, w szczególności niedopełnienia obowiązku, o którym mowa w ust. 6 poniżej.</w:t>
      </w:r>
    </w:p>
    <w:p w14:paraId="6D8F3F04" w14:textId="77777777" w:rsidR="00FC3C7A" w:rsidRPr="005F09A4" w:rsidRDefault="00FC3C7A">
      <w:pPr>
        <w:numPr>
          <w:ilvl w:val="0"/>
          <w:numId w:val="4"/>
        </w:numPr>
        <w:spacing w:line="360" w:lineRule="auto"/>
        <w:ind w:left="28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Wykonawca zapewni stałe funkcjonowanie i obsługę środków komunikacji na odległość przeznaczonych do zgłaszania Wad. Strony ustalają następujące formy dokonywania zgłoszenia występujących Wad:</w:t>
      </w:r>
    </w:p>
    <w:p w14:paraId="39134A05" w14:textId="27C2007D" w:rsidR="00FC3C7A" w:rsidRPr="005F09A4" w:rsidRDefault="00FC3C7A">
      <w:pPr>
        <w:pStyle w:val="Nagwek4"/>
        <w:numPr>
          <w:ilvl w:val="0"/>
          <w:numId w:val="24"/>
        </w:numPr>
        <w:tabs>
          <w:tab w:val="left" w:pos="180"/>
        </w:tabs>
        <w:spacing w:line="360" w:lineRule="auto"/>
        <w:jc w:val="both"/>
        <w:rPr>
          <w:rFonts w:ascii="Century Gothic,Arial" w:eastAsia="Century Gothic,Arial" w:hAnsi="Century Gothic,Arial" w:cs="Century Gothic,Arial"/>
          <w:b w:val="0"/>
          <w:sz w:val="20"/>
        </w:rPr>
      </w:pPr>
      <w:r w:rsidRPr="005F09A4">
        <w:rPr>
          <w:rFonts w:ascii="Century Gothic,Arial" w:eastAsia="Century Gothic,Arial" w:hAnsi="Century Gothic,Arial" w:cs="Century Gothic,Arial"/>
          <w:b w:val="0"/>
          <w:sz w:val="20"/>
        </w:rPr>
        <w:t>pocztą elektroniczną na adres</w:t>
      </w:r>
      <w:r w:rsidR="00A20E38" w:rsidRPr="005F09A4">
        <w:rPr>
          <w:rFonts w:ascii="Century Gothic,Arial" w:eastAsia="Century Gothic,Arial" w:hAnsi="Century Gothic,Arial" w:cs="Century Gothic,Arial"/>
          <w:b w:val="0"/>
          <w:sz w:val="20"/>
        </w:rPr>
        <w:t xml:space="preserve">: </w:t>
      </w:r>
      <w:r w:rsidR="005A72EE" w:rsidRPr="005F09A4">
        <w:rPr>
          <w:rFonts w:ascii="Century Gothic,Arial" w:eastAsia="Century Gothic,Arial" w:hAnsi="Century Gothic,Arial" w:cs="Century Gothic,Arial"/>
          <w:b w:val="0"/>
          <w:sz w:val="20"/>
        </w:rPr>
        <w:t>……………</w:t>
      </w:r>
      <w:r w:rsidR="00A20E9F" w:rsidRPr="005F09A4">
        <w:rPr>
          <w:rFonts w:ascii="Century Gothic,Arial" w:eastAsia="Century Gothic,Arial" w:hAnsi="Century Gothic,Arial" w:cs="Century Gothic,Arial"/>
          <w:b w:val="0"/>
          <w:sz w:val="20"/>
        </w:rPr>
        <w:t xml:space="preserve"> </w:t>
      </w:r>
      <w:r w:rsidRPr="005F09A4">
        <w:rPr>
          <w:rFonts w:ascii="Century Gothic,Arial" w:eastAsia="Century Gothic,Arial" w:hAnsi="Century Gothic,Arial" w:cs="Century Gothic,Arial"/>
          <w:b w:val="0"/>
          <w:sz w:val="20"/>
        </w:rPr>
        <w:t>lub</w:t>
      </w:r>
    </w:p>
    <w:p w14:paraId="340B84DF" w14:textId="58997ACC" w:rsidR="00FC3C7A" w:rsidRPr="005F09A4" w:rsidRDefault="00FC3C7A">
      <w:pPr>
        <w:pStyle w:val="Nagwek4"/>
        <w:numPr>
          <w:ilvl w:val="0"/>
          <w:numId w:val="24"/>
        </w:numPr>
        <w:tabs>
          <w:tab w:val="left" w:pos="180"/>
        </w:tabs>
        <w:spacing w:line="360" w:lineRule="auto"/>
        <w:jc w:val="both"/>
        <w:rPr>
          <w:rFonts w:ascii="Century Gothic,Arial" w:eastAsia="Century Gothic,Arial" w:hAnsi="Century Gothic,Arial" w:cs="Century Gothic,Arial"/>
          <w:b w:val="0"/>
          <w:sz w:val="20"/>
        </w:rPr>
      </w:pPr>
      <w:r w:rsidRPr="005F09A4">
        <w:rPr>
          <w:rFonts w:ascii="Century Gothic,Arial" w:eastAsia="Century Gothic,Arial" w:hAnsi="Century Gothic,Arial" w:cs="Century Gothic,Arial"/>
          <w:b w:val="0"/>
          <w:sz w:val="20"/>
        </w:rPr>
        <w:t>telefonicznie na nr</w:t>
      </w:r>
      <w:r w:rsidR="004C2B4D" w:rsidRPr="005F09A4">
        <w:rPr>
          <w:rFonts w:ascii="Century Gothic,Arial" w:eastAsia="Century Gothic,Arial" w:hAnsi="Century Gothic,Arial" w:cs="Century Gothic,Arial"/>
          <w:b w:val="0"/>
          <w:sz w:val="20"/>
        </w:rPr>
        <w:t xml:space="preserve"> </w:t>
      </w:r>
      <w:r w:rsidR="005A72EE" w:rsidRPr="005F09A4">
        <w:rPr>
          <w:rFonts w:ascii="Century Gothic,Arial" w:eastAsia="Century Gothic,Arial" w:hAnsi="Century Gothic,Arial" w:cs="Century Gothic,Arial"/>
          <w:b w:val="0"/>
          <w:sz w:val="20"/>
        </w:rPr>
        <w:t>……………</w:t>
      </w:r>
    </w:p>
    <w:p w14:paraId="38F53DCC" w14:textId="3F80357E" w:rsidR="00FC3C7A" w:rsidRPr="005F09A4" w:rsidRDefault="00FC3C7A" w:rsidP="00FC3C7A">
      <w:pPr>
        <w:spacing w:line="360" w:lineRule="auto"/>
        <w:ind w:left="360"/>
        <w:jc w:val="both"/>
        <w:rPr>
          <w:rFonts w:ascii="Century Gothic" w:hAnsi="Century Gothic" w:cs="Arial"/>
        </w:rPr>
      </w:pPr>
      <w:r w:rsidRPr="005F09A4">
        <w:rPr>
          <w:rFonts w:ascii="Century Gothic,Arial" w:eastAsia="Century Gothic,Arial" w:hAnsi="Century Gothic,Arial" w:cs="Century Gothic,Arial"/>
        </w:rPr>
        <w:t>Zgłoszenie dokonane telefonicznie wymaga niezwłocznego potwierdzenia w formie pisemnej, lub pocztą elektroniczną.</w:t>
      </w:r>
    </w:p>
    <w:p w14:paraId="33508C55" w14:textId="36E807A1" w:rsidR="00FC3C7A" w:rsidRPr="005F09A4" w:rsidRDefault="00FC3C7A">
      <w:pPr>
        <w:numPr>
          <w:ilvl w:val="0"/>
          <w:numId w:val="4"/>
        </w:numPr>
        <w:spacing w:line="360" w:lineRule="auto"/>
        <w:ind w:left="284"/>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 przypadku, gdy okaże się, że Wada spowodowana została wadą ukrytą Dostaw Inwestorskich</w:t>
      </w:r>
      <w:r w:rsidRPr="005F09A4">
        <w:rPr>
          <w:rStyle w:val="Odwoaniedokomentarza"/>
          <w:sz w:val="20"/>
          <w:szCs w:val="20"/>
        </w:rPr>
        <w:t xml:space="preserve"> </w:t>
      </w:r>
      <w:r w:rsidRPr="005F09A4">
        <w:rPr>
          <w:rFonts w:ascii="Century Gothic,Arial" w:eastAsia="Century Gothic,Arial" w:hAnsi="Century Gothic,Arial" w:cs="Century Gothic,Arial"/>
        </w:rPr>
        <w:t>Wykonawcy przysługiwać będzie na podstawie odrębnej umowy wynagrodzenie za dokonanie naprawy. Wynagrodzenie ustalone zostanie w oparciu uzgodniony z Zamawiającym kosztorys powykonawczy i wskazane w nim zaakceptowane przez Zamawiającego zestawienia prac oraz na podstawie stawek SEKOCENBUD-u obowiązujących w kwartale poprzedzającym wykonanie tych prac, na podstawie odrębnej umowy.</w:t>
      </w:r>
    </w:p>
    <w:p w14:paraId="7E796FE5" w14:textId="455D6822" w:rsidR="00BE730A" w:rsidRPr="005F09A4" w:rsidRDefault="00BE730A">
      <w:pPr>
        <w:numPr>
          <w:ilvl w:val="0"/>
          <w:numId w:val="4"/>
        </w:numPr>
        <w:spacing w:line="360" w:lineRule="auto"/>
        <w:ind w:left="284"/>
        <w:jc w:val="both"/>
        <w:rPr>
          <w:rFonts w:ascii="Century Gothic" w:hAnsi="Century Gothic" w:cs="Arial"/>
        </w:rPr>
      </w:pPr>
      <w:r w:rsidRPr="005F09A4">
        <w:rPr>
          <w:rFonts w:ascii="Century Gothic" w:hAnsi="Century Gothic" w:cs="Arial"/>
        </w:rPr>
        <w:t xml:space="preserve">W przypadku realizacji zobowiązań </w:t>
      </w:r>
      <w:r w:rsidRPr="00DB274B">
        <w:rPr>
          <w:rFonts w:ascii="Century Gothic" w:hAnsi="Century Gothic" w:cs="Arial"/>
        </w:rPr>
        <w:t>wynikających z Art. 18 ust. 9</w:t>
      </w:r>
      <w:r w:rsidR="00A566AD" w:rsidRPr="00DB274B">
        <w:rPr>
          <w:rFonts w:ascii="Century Gothic" w:hAnsi="Century Gothic" w:cs="Arial"/>
        </w:rPr>
        <w:t xml:space="preserve"> Umowy</w:t>
      </w:r>
      <w:r w:rsidRPr="00DB274B">
        <w:rPr>
          <w:rFonts w:ascii="Century Gothic" w:hAnsi="Century Gothic" w:cs="Arial"/>
        </w:rPr>
        <w:t xml:space="preserve">, Wykonawca przeprowadzi </w:t>
      </w:r>
      <w:r w:rsidR="005F5568" w:rsidRPr="00DB274B">
        <w:rPr>
          <w:rFonts w:ascii="Century Gothic" w:hAnsi="Century Gothic" w:cs="Arial"/>
        </w:rPr>
        <w:t xml:space="preserve">przeglądy </w:t>
      </w:r>
      <w:r w:rsidRPr="00DB274B">
        <w:rPr>
          <w:rFonts w:ascii="Century Gothic" w:hAnsi="Century Gothic" w:cs="Arial"/>
        </w:rPr>
        <w:t xml:space="preserve">oraz testy w terminach uzgodnionych z Zamawiającym, zgodnie z „Informacją na temat przeglądów i testów systemów elektronicznej ochrony obiektu Operatora Gazociągów Przesyłowych GAZ-SYSTEM S.A.”, stanowiącym </w:t>
      </w:r>
      <w:r w:rsidRPr="00DB274B">
        <w:rPr>
          <w:rFonts w:ascii="Century Gothic" w:hAnsi="Century Gothic" w:cs="Arial"/>
          <w:b/>
          <w:bCs/>
        </w:rPr>
        <w:t>Załącznik nr 2</w:t>
      </w:r>
      <w:r w:rsidR="00221825" w:rsidRPr="00DB274B">
        <w:rPr>
          <w:rFonts w:ascii="Century Gothic" w:hAnsi="Century Gothic" w:cs="Arial"/>
          <w:b/>
          <w:bCs/>
        </w:rPr>
        <w:t>4</w:t>
      </w:r>
      <w:r w:rsidRPr="00DB274B">
        <w:rPr>
          <w:rFonts w:ascii="Century Gothic" w:hAnsi="Century Gothic" w:cs="Arial"/>
          <w:b/>
          <w:bCs/>
        </w:rPr>
        <w:t xml:space="preserve"> do Umowy</w:t>
      </w:r>
      <w:r w:rsidRPr="00DB274B">
        <w:rPr>
          <w:rFonts w:ascii="Century Gothic" w:hAnsi="Century Gothic" w:cs="Arial"/>
        </w:rPr>
        <w:t>.</w:t>
      </w:r>
    </w:p>
    <w:p w14:paraId="74BC553D" w14:textId="7A9BA57E" w:rsidR="00FC3C7A" w:rsidRPr="005F09A4" w:rsidRDefault="00FC3C7A" w:rsidP="00D27C5A">
      <w:pPr>
        <w:spacing w:before="360" w:line="360" w:lineRule="auto"/>
        <w:jc w:val="both"/>
        <w:outlineLvl w:val="0"/>
        <w:rPr>
          <w:rFonts w:ascii="Century Gothic" w:hAnsi="Century Gothic"/>
          <w:b/>
          <w:caps/>
          <w:u w:val="single"/>
        </w:rPr>
      </w:pPr>
      <w:bookmarkStart w:id="607" w:name="_Toc491961371"/>
      <w:bookmarkStart w:id="608" w:name="_Toc89759638"/>
      <w:bookmarkStart w:id="609" w:name="_Toc14578052"/>
      <w:bookmarkStart w:id="610" w:name="_Toc14578348"/>
      <w:bookmarkStart w:id="611" w:name="_Toc54513125"/>
      <w:bookmarkStart w:id="612" w:name="_Toc54513236"/>
      <w:bookmarkStart w:id="613" w:name="_Toc54572093"/>
      <w:bookmarkStart w:id="614" w:name="_Toc516551192"/>
      <w:bookmarkStart w:id="615" w:name="_Toc516631905"/>
      <w:bookmarkStart w:id="616" w:name="_Toc192044974"/>
      <w:bookmarkStart w:id="617" w:name="_Toc269979204"/>
      <w:bookmarkStart w:id="618" w:name="_Hlk501536642"/>
      <w:bookmarkStart w:id="619" w:name="_Hlk501531373"/>
      <w:bookmarkStart w:id="620" w:name="_Toc14578053"/>
      <w:bookmarkStart w:id="621" w:name="_Toc14578349"/>
      <w:bookmarkStart w:id="622" w:name="_Toc54513126"/>
      <w:bookmarkStart w:id="623" w:name="_Toc54513237"/>
      <w:bookmarkStart w:id="624" w:name="_Toc54572094"/>
      <w:bookmarkStart w:id="625" w:name="_Toc516551197"/>
      <w:bookmarkStart w:id="626" w:name="_Toc516631910"/>
      <w:bookmarkStart w:id="627" w:name="_Toc160706841"/>
      <w:r w:rsidRPr="005F09A4">
        <w:rPr>
          <w:rFonts w:ascii="Century Gothic" w:eastAsia="Century Gothic" w:hAnsi="Century Gothic" w:cs="Century Gothic"/>
          <w:b/>
          <w:caps/>
          <w:u w:val="single"/>
        </w:rPr>
        <w:t>ARTYKUŁ 20. ODPOWIEDZIALNOŚĆ ZA INWESTYCJĘ I Ubezpieczenie</w:t>
      </w:r>
      <w:bookmarkEnd w:id="607"/>
      <w:bookmarkEnd w:id="608"/>
      <w:bookmarkEnd w:id="627"/>
    </w:p>
    <w:p w14:paraId="5208127E" w14:textId="00741EF2" w:rsidR="002C491B" w:rsidRPr="00686592" w:rsidRDefault="002C491B" w:rsidP="002645F1">
      <w:pPr>
        <w:numPr>
          <w:ilvl w:val="1"/>
          <w:numId w:val="97"/>
        </w:numPr>
        <w:spacing w:line="360" w:lineRule="auto"/>
        <w:ind w:left="426" w:hanging="426"/>
        <w:jc w:val="both"/>
        <w:rPr>
          <w:rFonts w:ascii="Century Gothic" w:eastAsia="Century Gothic" w:hAnsi="Century Gothic" w:cs="Century Gothic"/>
        </w:rPr>
      </w:pPr>
      <w:bookmarkStart w:id="628" w:name="_DV_M726"/>
      <w:bookmarkStart w:id="629" w:name="_DV_M727"/>
      <w:bookmarkStart w:id="630" w:name="_Toc192044975"/>
      <w:bookmarkStart w:id="631" w:name="_Toc269979205"/>
      <w:bookmarkStart w:id="632" w:name="_Toc89759639"/>
      <w:bookmarkEnd w:id="609"/>
      <w:bookmarkEnd w:id="610"/>
      <w:bookmarkEnd w:id="611"/>
      <w:bookmarkEnd w:id="612"/>
      <w:bookmarkEnd w:id="613"/>
      <w:bookmarkEnd w:id="614"/>
      <w:bookmarkEnd w:id="615"/>
      <w:bookmarkEnd w:id="616"/>
      <w:bookmarkEnd w:id="617"/>
      <w:bookmarkEnd w:id="618"/>
      <w:bookmarkEnd w:id="619"/>
      <w:bookmarkEnd w:id="628"/>
      <w:bookmarkEnd w:id="629"/>
      <w:r w:rsidRPr="005F09A4">
        <w:rPr>
          <w:rFonts w:ascii="Century Gothic" w:eastAsia="Century Gothic" w:hAnsi="Century Gothic" w:cs="Century Gothic"/>
        </w:rPr>
        <w:t>Wykonawca będzie w pełni odpowiedzialny za Inwestycję od daty zawarcia Umowy do daty podpisania protokołu Odbioru Końcowego, kiedy to odpowiedzialność w tym zakresie przejmie Zamawiający</w:t>
      </w:r>
      <w:r w:rsidR="00EB330A" w:rsidRPr="00686592">
        <w:rPr>
          <w:rFonts w:ascii="Century Gothic" w:eastAsia="Century Gothic" w:hAnsi="Century Gothic" w:cs="Century Gothic"/>
        </w:rPr>
        <w:t xml:space="preserve">, z zastrzeżeniem </w:t>
      </w:r>
      <w:r w:rsidR="00EB330A" w:rsidRPr="00D05614">
        <w:rPr>
          <w:rFonts w:ascii="Century Gothic" w:eastAsia="Century Gothic" w:hAnsi="Century Gothic" w:cs="Century Gothic"/>
        </w:rPr>
        <w:t>Art. 18</w:t>
      </w:r>
      <w:r w:rsidR="007247FF" w:rsidRPr="00D05614">
        <w:rPr>
          <w:rFonts w:ascii="Century Gothic" w:eastAsia="Century Gothic" w:hAnsi="Century Gothic" w:cs="Century Gothic"/>
        </w:rPr>
        <w:t xml:space="preserve"> </w:t>
      </w:r>
      <w:r w:rsidR="00EB330A" w:rsidRPr="00D05614">
        <w:rPr>
          <w:rFonts w:ascii="Century Gothic" w:eastAsia="Century Gothic" w:hAnsi="Century Gothic" w:cs="Century Gothic"/>
        </w:rPr>
        <w:t>-</w:t>
      </w:r>
      <w:r w:rsidR="007247FF" w:rsidRPr="00D05614">
        <w:rPr>
          <w:rFonts w:ascii="Century Gothic" w:eastAsia="Century Gothic" w:hAnsi="Century Gothic" w:cs="Century Gothic"/>
        </w:rPr>
        <w:t xml:space="preserve"> </w:t>
      </w:r>
      <w:r w:rsidR="00EB330A" w:rsidRPr="00D05614">
        <w:rPr>
          <w:rFonts w:ascii="Century Gothic" w:eastAsia="Century Gothic" w:hAnsi="Century Gothic" w:cs="Century Gothic"/>
        </w:rPr>
        <w:t>19 Umowy.</w:t>
      </w:r>
    </w:p>
    <w:p w14:paraId="1ABA3C2D" w14:textId="2E8D5CC2" w:rsidR="002C491B" w:rsidRPr="005F09A4" w:rsidRDefault="002C491B" w:rsidP="002645F1">
      <w:pPr>
        <w:numPr>
          <w:ilvl w:val="1"/>
          <w:numId w:val="97"/>
        </w:numPr>
        <w:spacing w:line="360" w:lineRule="auto"/>
        <w:ind w:left="426" w:hanging="426"/>
        <w:jc w:val="both"/>
        <w:rPr>
          <w:rFonts w:ascii="Century Gothic" w:eastAsia="Century Gothic" w:hAnsi="Century Gothic" w:cs="Century Gothic"/>
        </w:rPr>
      </w:pPr>
      <w:r w:rsidRPr="005F09A4">
        <w:rPr>
          <w:rFonts w:ascii="Century Gothic" w:eastAsia="Century Gothic" w:hAnsi="Century Gothic" w:cs="Century Gothic"/>
        </w:rPr>
        <w:t>Jeśli nastąpią szkody w Inwestycji, w tym w Materiałach, Urządzeniach lub ich części, w okresie odpowiedzialności Wykonawcy, Wykonawca na swój koszt naprawi powstałe szkody tak, by Inwestycja odpowiadała w pełni postanowieniom Umowy. Wykonawca będzie również odpowiedzialny za wszelkie uszkodzenia i szkody w Materiałach, lub Urządzeniach, spowodowane przez niego lub osoby, za które ponosi odpowiedzialność przy prowadzeniu Robót.</w:t>
      </w:r>
    </w:p>
    <w:p w14:paraId="11F4FFEC" w14:textId="7C9C1097" w:rsidR="002C491B" w:rsidRPr="005F09A4" w:rsidRDefault="002C491B" w:rsidP="002645F1">
      <w:pPr>
        <w:numPr>
          <w:ilvl w:val="1"/>
          <w:numId w:val="97"/>
        </w:numPr>
        <w:spacing w:line="360" w:lineRule="auto"/>
        <w:ind w:left="426" w:hanging="426"/>
        <w:jc w:val="both"/>
        <w:rPr>
          <w:rFonts w:ascii="Century Gothic" w:eastAsia="Century Gothic" w:hAnsi="Century Gothic" w:cs="Century Gothic"/>
        </w:rPr>
      </w:pPr>
      <w:r w:rsidRPr="005F09A4">
        <w:rPr>
          <w:rFonts w:ascii="Century Gothic" w:eastAsia="Century Gothic" w:hAnsi="Century Gothic" w:cs="Century Gothic"/>
        </w:rPr>
        <w:t xml:space="preserve">Zamawiający na własny koszt zawrze Umowę ubezpieczenia wszystkich </w:t>
      </w:r>
      <w:proofErr w:type="spellStart"/>
      <w:r w:rsidRPr="005F09A4">
        <w:rPr>
          <w:rFonts w:ascii="Century Gothic" w:eastAsia="Century Gothic" w:hAnsi="Century Gothic" w:cs="Century Gothic"/>
        </w:rPr>
        <w:t>ryzyk</w:t>
      </w:r>
      <w:proofErr w:type="spellEnd"/>
      <w:r w:rsidRPr="005F09A4">
        <w:rPr>
          <w:rFonts w:ascii="Century Gothic" w:eastAsia="Century Gothic" w:hAnsi="Century Gothic" w:cs="Century Gothic"/>
        </w:rPr>
        <w:t xml:space="preserve"> budowy/montażu dla robót budowlanych (zwaną dalej „Umową ubezpieczenia robót budowlanych”) będących Przedmiotem niniejszej Umowy</w:t>
      </w:r>
      <w:r w:rsidR="00833A5F" w:rsidRPr="005F09A4">
        <w:rPr>
          <w:rFonts w:ascii="Century Gothic" w:eastAsia="Century Gothic" w:hAnsi="Century Gothic" w:cs="Century Gothic"/>
        </w:rPr>
        <w:t>:</w:t>
      </w:r>
      <w:r w:rsidRPr="005F09A4">
        <w:rPr>
          <w:rFonts w:ascii="Century Gothic" w:eastAsia="Century Gothic" w:hAnsi="Century Gothic" w:cs="Century Gothic"/>
        </w:rPr>
        <w:t xml:space="preserve"> </w:t>
      </w:r>
    </w:p>
    <w:p w14:paraId="6FC7CCF2" w14:textId="49AB9319" w:rsidR="002C491B" w:rsidRPr="005F09A4" w:rsidRDefault="00DD1477" w:rsidP="00FC7DB0">
      <w:pPr>
        <w:pStyle w:val="Akapitzlist"/>
        <w:spacing w:line="360" w:lineRule="auto"/>
        <w:ind w:left="851"/>
        <w:contextualSpacing/>
        <w:jc w:val="both"/>
        <w:rPr>
          <w:rFonts w:ascii="Century Gothic" w:eastAsia="Century Gothic" w:hAnsi="Century Gothic" w:cs="Century Gothic"/>
        </w:rPr>
      </w:pPr>
      <w:r>
        <w:rPr>
          <w:rFonts w:ascii="Century Gothic" w:eastAsia="Century Gothic" w:hAnsi="Century Gothic" w:cs="Century Gothic"/>
        </w:rPr>
        <w:lastRenderedPageBreak/>
        <w:t xml:space="preserve">a) </w:t>
      </w:r>
      <w:r w:rsidR="002C491B" w:rsidRPr="005F09A4">
        <w:rPr>
          <w:rFonts w:ascii="Century Gothic" w:eastAsia="Century Gothic" w:hAnsi="Century Gothic" w:cs="Century Gothic"/>
        </w:rPr>
        <w:t>na podstawie własn</w:t>
      </w:r>
      <w:r w:rsidR="00833A5F" w:rsidRPr="005F09A4">
        <w:rPr>
          <w:rFonts w:ascii="Century Gothic" w:eastAsia="Century Gothic" w:hAnsi="Century Gothic" w:cs="Century Gothic"/>
        </w:rPr>
        <w:t>ej</w:t>
      </w:r>
      <w:r w:rsidR="002C491B" w:rsidRPr="005F09A4">
        <w:rPr>
          <w:rFonts w:ascii="Century Gothic" w:eastAsia="Century Gothic" w:hAnsi="Century Gothic" w:cs="Century Gothic"/>
        </w:rPr>
        <w:t xml:space="preserve"> Um</w:t>
      </w:r>
      <w:r w:rsidR="00833A5F" w:rsidRPr="005F09A4">
        <w:rPr>
          <w:rFonts w:ascii="Century Gothic" w:eastAsia="Century Gothic" w:hAnsi="Century Gothic" w:cs="Century Gothic"/>
        </w:rPr>
        <w:t>owy</w:t>
      </w:r>
      <w:r w:rsidR="002C491B" w:rsidRPr="005F09A4">
        <w:rPr>
          <w:rFonts w:ascii="Century Gothic" w:eastAsia="Century Gothic" w:hAnsi="Century Gothic" w:cs="Century Gothic"/>
        </w:rPr>
        <w:t xml:space="preserve"> Ubezpieczenia Generalnego zawart</w:t>
      </w:r>
      <w:r w:rsidR="00833A5F" w:rsidRPr="005F09A4">
        <w:rPr>
          <w:rFonts w:ascii="Century Gothic" w:eastAsia="Century Gothic" w:hAnsi="Century Gothic" w:cs="Century Gothic"/>
        </w:rPr>
        <w:t>ej</w:t>
      </w:r>
      <w:r w:rsidR="002C491B" w:rsidRPr="005F09A4">
        <w:rPr>
          <w:rFonts w:ascii="Century Gothic" w:eastAsia="Century Gothic" w:hAnsi="Century Gothic" w:cs="Century Gothic"/>
        </w:rPr>
        <w:t xml:space="preserve"> przez Zamawiającego</w:t>
      </w:r>
      <w:r w:rsidR="002C491B" w:rsidRPr="005F09A4">
        <w:rPr>
          <w:rFonts w:ascii="Century Gothic,Arial,Calibri" w:eastAsia="Century Gothic,Arial,Calibri" w:hAnsi="Century Gothic,Arial,Calibri" w:cs="Century Gothic,Arial,Calibri"/>
        </w:rPr>
        <w:t>,</w:t>
      </w:r>
      <w:r w:rsidR="002C491B" w:rsidRPr="005F09A4">
        <w:rPr>
          <w:rFonts w:ascii="Century Gothic" w:eastAsia="Century Gothic" w:hAnsi="Century Gothic" w:cs="Century Gothic"/>
        </w:rPr>
        <w:t xml:space="preserve"> </w:t>
      </w:r>
    </w:p>
    <w:p w14:paraId="5F0E5553" w14:textId="77777777" w:rsidR="002C491B" w:rsidRPr="005F09A4" w:rsidRDefault="002C491B" w:rsidP="0021792F">
      <w:pPr>
        <w:spacing w:line="360" w:lineRule="auto"/>
        <w:ind w:left="851" w:firstLine="426"/>
        <w:jc w:val="both"/>
        <w:rPr>
          <w:rFonts w:ascii="Century Gothic" w:hAnsi="Century Gothic"/>
        </w:rPr>
      </w:pPr>
      <w:r w:rsidRPr="005F09A4">
        <w:rPr>
          <w:rFonts w:ascii="Century Gothic" w:eastAsia="Century Gothic" w:hAnsi="Century Gothic" w:cs="Century Gothic"/>
        </w:rPr>
        <w:t>lub</w:t>
      </w:r>
    </w:p>
    <w:p w14:paraId="5C2EC54A" w14:textId="2BD3154E" w:rsidR="00D14898" w:rsidRPr="005F09A4" w:rsidRDefault="00DD1477" w:rsidP="00FC7DB0">
      <w:pPr>
        <w:pStyle w:val="Akapitzlist"/>
        <w:spacing w:line="360" w:lineRule="auto"/>
        <w:ind w:left="851"/>
        <w:contextualSpacing/>
        <w:jc w:val="both"/>
        <w:rPr>
          <w:rFonts w:ascii="Century Gothic" w:eastAsia="Century Gothic" w:hAnsi="Century Gothic" w:cs="Century Gothic"/>
        </w:rPr>
      </w:pPr>
      <w:r>
        <w:rPr>
          <w:rFonts w:ascii="Century Gothic" w:eastAsia="Century Gothic" w:hAnsi="Century Gothic" w:cs="Century Gothic"/>
        </w:rPr>
        <w:t xml:space="preserve">b) </w:t>
      </w:r>
      <w:r w:rsidR="002C491B" w:rsidRPr="005F09A4">
        <w:rPr>
          <w:rFonts w:ascii="Century Gothic" w:eastAsia="Century Gothic" w:hAnsi="Century Gothic" w:cs="Century Gothic"/>
        </w:rPr>
        <w:t>na podstawie indywidualnie ustalonych warunków ubezpieczenia według najlepszej wiedzy i praktyki rynku ubezpieczeniowego</w:t>
      </w:r>
      <w:r w:rsidR="002C491B" w:rsidRPr="005F09A4">
        <w:rPr>
          <w:rFonts w:ascii="Century Gothic,Arial,Calibri" w:eastAsia="Century Gothic,Arial,Calibri" w:hAnsi="Century Gothic,Arial,Calibri" w:cs="Century Gothic,Arial,Calibri"/>
        </w:rPr>
        <w:t>,</w:t>
      </w:r>
      <w:r w:rsidR="002C491B" w:rsidRPr="005F09A4">
        <w:rPr>
          <w:rFonts w:ascii="Century Gothic" w:eastAsia="Century Gothic" w:hAnsi="Century Gothic" w:cs="Century Gothic"/>
        </w:rPr>
        <w:t xml:space="preserve"> dla kontraktów nie spełniających warunków Umowy </w:t>
      </w:r>
      <w:r w:rsidR="002C491B" w:rsidRPr="005F09A4">
        <w:rPr>
          <w:rFonts w:ascii="Century Gothic,Arial,Calibri" w:eastAsia="Century Gothic,Arial,Calibri" w:hAnsi="Century Gothic,Arial,Calibri" w:cs="Century Gothic,Arial,Calibri"/>
        </w:rPr>
        <w:t>Ubezpieczenia Generalnego,</w:t>
      </w:r>
      <w:r w:rsidR="002C491B" w:rsidRPr="005F09A4">
        <w:t xml:space="preserve"> </w:t>
      </w:r>
      <w:r w:rsidR="002C491B" w:rsidRPr="005F09A4">
        <w:rPr>
          <w:rFonts w:ascii="Century Gothic,Arial,Calibri" w:eastAsia="Century Gothic,Arial,Calibri" w:hAnsi="Century Gothic,Arial,Calibri" w:cs="Century Gothic,Arial,Calibri"/>
        </w:rPr>
        <w:t>o których mowa w pkt 3) lit. a)</w:t>
      </w:r>
      <w:r w:rsidR="008E0497" w:rsidRPr="005F09A4">
        <w:rPr>
          <w:rFonts w:ascii="Century Gothic,Arial,Calibri" w:eastAsia="Century Gothic,Arial,Calibri" w:hAnsi="Century Gothic,Arial,Calibri" w:cs="Century Gothic,Arial,Calibri"/>
        </w:rPr>
        <w:t xml:space="preserve"> powyżej</w:t>
      </w:r>
      <w:r w:rsidR="002C491B" w:rsidRPr="005F09A4">
        <w:rPr>
          <w:rFonts w:ascii="Century Gothic,Arial,Calibri" w:eastAsia="Century Gothic,Arial,Calibri" w:hAnsi="Century Gothic,Arial,Calibri" w:cs="Century Gothic,Arial,Calibri"/>
        </w:rPr>
        <w:t>.</w:t>
      </w:r>
    </w:p>
    <w:p w14:paraId="59DD7A0B" w14:textId="53B9C2C6" w:rsidR="002C491B" w:rsidRPr="005F09A4" w:rsidRDefault="002C491B" w:rsidP="002645F1">
      <w:pPr>
        <w:pStyle w:val="Akapitzlist"/>
        <w:numPr>
          <w:ilvl w:val="0"/>
          <w:numId w:val="141"/>
        </w:numPr>
        <w:spacing w:line="360" w:lineRule="auto"/>
        <w:ind w:left="851"/>
        <w:contextualSpacing/>
        <w:jc w:val="both"/>
        <w:rPr>
          <w:rFonts w:ascii="Century Gothic" w:eastAsia="Century Gothic" w:hAnsi="Century Gothic" w:cs="Century Gothic"/>
        </w:rPr>
      </w:pPr>
      <w:r w:rsidRPr="005F09A4">
        <w:rPr>
          <w:rFonts w:ascii="Century Gothic" w:eastAsia="Century Gothic" w:hAnsi="Century Gothic" w:cs="Century Gothic"/>
        </w:rPr>
        <w:t xml:space="preserve">W odniesieniu do Umów ubezpieczenia </w:t>
      </w:r>
      <w:r w:rsidR="00425384" w:rsidRPr="005F09A4">
        <w:rPr>
          <w:rFonts w:ascii="Century Gothic" w:eastAsia="Century Gothic" w:hAnsi="Century Gothic" w:cs="Century Gothic"/>
        </w:rPr>
        <w:t xml:space="preserve">robót budowlanych </w:t>
      </w:r>
      <w:r w:rsidRPr="005F09A4">
        <w:rPr>
          <w:rFonts w:ascii="Century Gothic" w:eastAsia="Century Gothic" w:hAnsi="Century Gothic" w:cs="Century Gothic"/>
        </w:rPr>
        <w:t xml:space="preserve">zawieranych zgodnie z </w:t>
      </w:r>
      <w:r w:rsidR="00425384" w:rsidRPr="005F09A4">
        <w:rPr>
          <w:rFonts w:ascii="Century Gothic" w:eastAsia="Century Gothic" w:hAnsi="Century Gothic" w:cs="Century Gothic"/>
        </w:rPr>
        <w:t>ust</w:t>
      </w:r>
      <w:r w:rsidRPr="005F09A4">
        <w:rPr>
          <w:rFonts w:ascii="Century Gothic" w:eastAsia="Century Gothic" w:hAnsi="Century Gothic" w:cs="Century Gothic"/>
        </w:rPr>
        <w:t xml:space="preserve">. 3 </w:t>
      </w:r>
      <w:r w:rsidR="00425384" w:rsidRPr="005F09A4">
        <w:rPr>
          <w:rFonts w:ascii="Century Gothic" w:eastAsia="Century Gothic" w:hAnsi="Century Gothic" w:cs="Century Gothic"/>
        </w:rPr>
        <w:t>pkt 1</w:t>
      </w:r>
      <w:r w:rsidRPr="005F09A4">
        <w:rPr>
          <w:rFonts w:ascii="Century Gothic" w:eastAsia="Century Gothic" w:hAnsi="Century Gothic" w:cs="Century Gothic"/>
        </w:rPr>
        <w:t xml:space="preserve">) </w:t>
      </w:r>
      <w:r w:rsidR="008E0497" w:rsidRPr="005F09A4">
        <w:rPr>
          <w:rFonts w:ascii="Century Gothic" w:eastAsia="Century Gothic" w:hAnsi="Century Gothic" w:cs="Century Gothic"/>
        </w:rPr>
        <w:t xml:space="preserve">powyżej </w:t>
      </w:r>
      <w:r w:rsidR="00425384" w:rsidRPr="005F09A4">
        <w:rPr>
          <w:rFonts w:ascii="Century Gothic" w:eastAsia="Century Gothic" w:hAnsi="Century Gothic" w:cs="Century Gothic"/>
        </w:rPr>
        <w:t xml:space="preserve">po zawarciu niniejszej Umowy </w:t>
      </w:r>
      <w:r w:rsidR="00A20FDA" w:rsidRPr="005F09A4">
        <w:rPr>
          <w:rFonts w:ascii="Century Gothic" w:eastAsia="Century Gothic" w:hAnsi="Century Gothic" w:cs="Century Gothic"/>
        </w:rPr>
        <w:t>z Wykonawcą</w:t>
      </w:r>
      <w:r w:rsidRPr="005F09A4">
        <w:rPr>
          <w:rFonts w:ascii="Century Gothic" w:eastAsia="Century Gothic" w:hAnsi="Century Gothic" w:cs="Century Gothic"/>
        </w:rPr>
        <w:t xml:space="preserve"> Zamawiający przekaże Wykonawcy (na jego życzenie) certyfikat ubezpieczeniowy wystawiony przez </w:t>
      </w:r>
      <w:r w:rsidR="00A20FDA" w:rsidRPr="005F09A4">
        <w:rPr>
          <w:rFonts w:ascii="Century Gothic" w:eastAsia="Century Gothic" w:hAnsi="Century Gothic" w:cs="Century Gothic"/>
        </w:rPr>
        <w:t>u</w:t>
      </w:r>
      <w:r w:rsidRPr="005F09A4">
        <w:rPr>
          <w:rFonts w:ascii="Century Gothic" w:eastAsia="Century Gothic" w:hAnsi="Century Gothic" w:cs="Century Gothic"/>
        </w:rPr>
        <w:t xml:space="preserve">bezpieczyciela potwierdzający zawarcie </w:t>
      </w:r>
      <w:r w:rsidR="00A20FDA" w:rsidRPr="005F09A4">
        <w:rPr>
          <w:rFonts w:ascii="Century Gothic" w:eastAsia="Century Gothic" w:hAnsi="Century Gothic" w:cs="Century Gothic"/>
        </w:rPr>
        <w:t>U</w:t>
      </w:r>
      <w:r w:rsidRPr="005F09A4">
        <w:rPr>
          <w:rFonts w:ascii="Century Gothic" w:eastAsia="Century Gothic" w:hAnsi="Century Gothic" w:cs="Century Gothic"/>
        </w:rPr>
        <w:t>mowy ubezpieczenia</w:t>
      </w:r>
      <w:r w:rsidRPr="005F09A4" w:rsidDel="00B534EC">
        <w:rPr>
          <w:rFonts w:ascii="Century Gothic" w:eastAsia="Century Gothic" w:hAnsi="Century Gothic" w:cs="Century Gothic"/>
        </w:rPr>
        <w:t xml:space="preserve"> </w:t>
      </w:r>
      <w:r w:rsidR="00A20FDA" w:rsidRPr="005F09A4">
        <w:rPr>
          <w:rFonts w:ascii="Century Gothic" w:eastAsia="Century Gothic" w:hAnsi="Century Gothic" w:cs="Century Gothic"/>
        </w:rPr>
        <w:t>robót budowlanych</w:t>
      </w:r>
      <w:r w:rsidRPr="005F09A4">
        <w:rPr>
          <w:rFonts w:ascii="Century Gothic,Arial,Calibri" w:eastAsia="Century Gothic,Arial,Calibri" w:hAnsi="Century Gothic,Arial,Calibri" w:cs="Century Gothic,Arial,Calibri"/>
        </w:rPr>
        <w:t>.</w:t>
      </w:r>
    </w:p>
    <w:p w14:paraId="7D17A6A6" w14:textId="2E7FFC50" w:rsidR="000D2A95" w:rsidRPr="005F09A4" w:rsidRDefault="000D2A95" w:rsidP="002645F1">
      <w:pPr>
        <w:pStyle w:val="Akapitzlist"/>
        <w:numPr>
          <w:ilvl w:val="0"/>
          <w:numId w:val="141"/>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W odniesieniu do Umów ubezpieczenia robót budowlanych zawieranych zgodnie z ust. 3 pkt 2)</w:t>
      </w:r>
      <w:r w:rsidR="008E0497" w:rsidRPr="005F09A4">
        <w:rPr>
          <w:rFonts w:ascii="Century Gothic" w:eastAsia="Century Gothic" w:hAnsi="Century Gothic" w:cs="Century Gothic"/>
        </w:rPr>
        <w:t xml:space="preserve"> powyżej</w:t>
      </w:r>
      <w:r w:rsidRPr="005F09A4">
        <w:rPr>
          <w:rFonts w:ascii="Century Gothic" w:eastAsia="Century Gothic" w:hAnsi="Century Gothic" w:cs="Century Gothic"/>
        </w:rPr>
        <w:t xml:space="preserve"> po zawarciu niniejszej Umowy z Wykonawcą i przed protokolarnym przekazaniem Wykonawcy Terenu Budowy Zamawiający przekaże Wykonawcy kopię polisy ubezpieczeniowej lub inny dokument potwierdzający zawarcie umowy ubezpieczenia wraz z warunkami ubezpieczenia mającymi zastosowanie do Umowy ubezpieczenia robót budowlanych.</w:t>
      </w:r>
    </w:p>
    <w:p w14:paraId="5DF23671" w14:textId="5AD8CA5A" w:rsidR="00C76BE4" w:rsidRPr="005F09A4" w:rsidRDefault="00C76BE4" w:rsidP="002645F1">
      <w:pPr>
        <w:pStyle w:val="Akapitzlist"/>
        <w:numPr>
          <w:ilvl w:val="0"/>
          <w:numId w:val="141"/>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W załączniku CAR_EAR_</w:t>
      </w:r>
      <w:r w:rsidRPr="00096A96">
        <w:rPr>
          <w:rFonts w:ascii="Century Gothic" w:eastAsia="Century Gothic" w:hAnsi="Century Gothic" w:cs="Century Gothic"/>
        </w:rPr>
        <w:t>02 (</w:t>
      </w:r>
      <w:r w:rsidRPr="00096A96">
        <w:rPr>
          <w:rFonts w:ascii="Century Gothic" w:eastAsia="Century Gothic" w:hAnsi="Century Gothic" w:cs="Century Gothic"/>
          <w:b/>
          <w:bCs/>
        </w:rPr>
        <w:t>Załącznik Nr 3 do Umowy</w:t>
      </w:r>
      <w:r w:rsidRPr="00096A96">
        <w:rPr>
          <w:rFonts w:ascii="Century Gothic" w:eastAsia="Century Gothic" w:hAnsi="Century Gothic" w:cs="Century Gothic"/>
        </w:rPr>
        <w:t>) w Tabeli</w:t>
      </w:r>
      <w:r w:rsidRPr="005F09A4">
        <w:rPr>
          <w:rFonts w:ascii="Century Gothic" w:eastAsia="Century Gothic" w:hAnsi="Century Gothic" w:cs="Century Gothic"/>
        </w:rPr>
        <w:t xml:space="preserve"> nr 1 zamieszczono podstawowe informacje dotyczące Umowy Ubezpieczenia Generalnego oraz podstawowe obowiązki ubezpieczonego w toku realizacji umowy zawartej zgodnie z ust. 3 pkt 1)</w:t>
      </w:r>
      <w:r w:rsidR="008E0497" w:rsidRPr="005F09A4">
        <w:rPr>
          <w:rFonts w:ascii="Century Gothic" w:eastAsia="Century Gothic" w:hAnsi="Century Gothic" w:cs="Century Gothic"/>
        </w:rPr>
        <w:t xml:space="preserve"> powyżej</w:t>
      </w:r>
      <w:r w:rsidRPr="005F09A4">
        <w:rPr>
          <w:rFonts w:ascii="Century Gothic" w:eastAsia="Century Gothic" w:hAnsi="Century Gothic" w:cs="Century Gothic"/>
        </w:rPr>
        <w:t xml:space="preserve"> wraz z Procedurą zgłoszenia szkody i jej likwidacji.</w:t>
      </w:r>
    </w:p>
    <w:p w14:paraId="2BC02D9F" w14:textId="63D4C94E" w:rsidR="002C491B" w:rsidRPr="005F09A4" w:rsidRDefault="002C491B" w:rsidP="002645F1">
      <w:pPr>
        <w:pStyle w:val="Akapitzlist"/>
        <w:numPr>
          <w:ilvl w:val="0"/>
          <w:numId w:val="141"/>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 xml:space="preserve">Zawarcie </w:t>
      </w:r>
      <w:r w:rsidR="00C76BE4" w:rsidRPr="005F09A4">
        <w:rPr>
          <w:rFonts w:ascii="Century Gothic" w:eastAsia="Century Gothic" w:hAnsi="Century Gothic" w:cs="Century Gothic"/>
        </w:rPr>
        <w:t>U</w:t>
      </w:r>
      <w:r w:rsidR="005B78B9" w:rsidRPr="005F09A4">
        <w:rPr>
          <w:rFonts w:ascii="Century Gothic" w:eastAsia="Century Gothic" w:hAnsi="Century Gothic" w:cs="Century Gothic"/>
        </w:rPr>
        <w:t>mowy</w:t>
      </w:r>
      <w:r w:rsidRPr="005F09A4">
        <w:rPr>
          <w:rFonts w:ascii="Century Gothic" w:eastAsia="Century Gothic" w:hAnsi="Century Gothic" w:cs="Century Gothic"/>
        </w:rPr>
        <w:t xml:space="preserve"> ubezpieczenia </w:t>
      </w:r>
      <w:r w:rsidR="00C76BE4" w:rsidRPr="005F09A4">
        <w:rPr>
          <w:rFonts w:ascii="Century Gothic" w:eastAsia="Century Gothic" w:hAnsi="Century Gothic" w:cs="Century Gothic"/>
        </w:rPr>
        <w:t xml:space="preserve">robót budowlanych </w:t>
      </w:r>
      <w:r w:rsidRPr="005F09A4">
        <w:rPr>
          <w:rFonts w:ascii="Century Gothic" w:eastAsia="Century Gothic" w:hAnsi="Century Gothic" w:cs="Century Gothic"/>
        </w:rPr>
        <w:t>przez Zamawiającego</w:t>
      </w:r>
      <w:r w:rsidR="005B78B9" w:rsidRPr="005F09A4">
        <w:rPr>
          <w:rFonts w:ascii="Century Gothic" w:eastAsia="Century Gothic" w:hAnsi="Century Gothic" w:cs="Century Gothic"/>
        </w:rPr>
        <w:t>,</w:t>
      </w:r>
      <w:r w:rsidRPr="005F09A4">
        <w:rPr>
          <w:rFonts w:ascii="Century Gothic" w:eastAsia="Century Gothic" w:hAnsi="Century Gothic" w:cs="Century Gothic"/>
        </w:rPr>
        <w:t xml:space="preserve"> o któr</w:t>
      </w:r>
      <w:r w:rsidR="005B78B9" w:rsidRPr="005F09A4">
        <w:rPr>
          <w:rFonts w:ascii="Century Gothic" w:eastAsia="Century Gothic" w:hAnsi="Century Gothic" w:cs="Century Gothic"/>
        </w:rPr>
        <w:t>ej</w:t>
      </w:r>
      <w:r w:rsidRPr="005F09A4">
        <w:rPr>
          <w:rFonts w:ascii="Century Gothic" w:eastAsia="Century Gothic" w:hAnsi="Century Gothic" w:cs="Century Gothic"/>
        </w:rPr>
        <w:t xml:space="preserve"> mowa w ust. 3</w:t>
      </w:r>
      <w:r w:rsidR="00543F23" w:rsidRPr="005F09A4">
        <w:rPr>
          <w:rFonts w:ascii="Century Gothic" w:eastAsia="Century Gothic" w:hAnsi="Century Gothic" w:cs="Century Gothic"/>
        </w:rPr>
        <w:t xml:space="preserve"> powyżej,</w:t>
      </w:r>
      <w:r w:rsidRPr="005F09A4">
        <w:rPr>
          <w:rFonts w:ascii="Century Gothic" w:eastAsia="Century Gothic" w:hAnsi="Century Gothic" w:cs="Century Gothic"/>
        </w:rPr>
        <w:t xml:space="preserve"> w szczególności lecz nie wyłącznie w zakresie zawartych w nich </w:t>
      </w:r>
      <w:proofErr w:type="spellStart"/>
      <w:r w:rsidRPr="005F09A4">
        <w:rPr>
          <w:rFonts w:ascii="Century Gothic" w:eastAsia="Century Gothic" w:hAnsi="Century Gothic" w:cs="Century Gothic"/>
        </w:rPr>
        <w:t>wyłączeń</w:t>
      </w:r>
      <w:proofErr w:type="spellEnd"/>
      <w:r w:rsidRPr="005F09A4">
        <w:rPr>
          <w:rFonts w:ascii="Century Gothic" w:eastAsia="Century Gothic" w:hAnsi="Century Gothic" w:cs="Century Gothic"/>
        </w:rPr>
        <w:t xml:space="preserve"> odpowiedzialności i franszyz nie może stanowić podstawy do kierowania jakiegokolwiek roszczenia względem Zamawiającego. Kwoty udziałów własnych/franszyz oraz szkody nie objęte ubezpieczeniem (w szczególności te przekraczające sumę ubezpieczenia, limity odpowiedzialności, sumę gwarancyjną i jej </w:t>
      </w:r>
      <w:proofErr w:type="spellStart"/>
      <w:r w:rsidRPr="005F09A4">
        <w:rPr>
          <w:rFonts w:ascii="Century Gothic" w:eastAsia="Century Gothic" w:hAnsi="Century Gothic" w:cs="Century Gothic"/>
        </w:rPr>
        <w:t>podlimity</w:t>
      </w:r>
      <w:proofErr w:type="spellEnd"/>
      <w:r w:rsidRPr="005F09A4">
        <w:rPr>
          <w:rFonts w:ascii="Century Gothic" w:eastAsia="Century Gothic" w:hAnsi="Century Gothic" w:cs="Century Gothic"/>
        </w:rPr>
        <w:t>) obciążają Wykonawcę.</w:t>
      </w:r>
    </w:p>
    <w:p w14:paraId="06A2F7D8" w14:textId="5703C592" w:rsidR="002C491B" w:rsidRPr="005F09A4" w:rsidRDefault="002C491B" w:rsidP="002645F1">
      <w:pPr>
        <w:pStyle w:val="Akapitzlist"/>
        <w:numPr>
          <w:ilvl w:val="0"/>
          <w:numId w:val="141"/>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Zawarcie Um</w:t>
      </w:r>
      <w:r w:rsidR="00C76BE4" w:rsidRPr="005F09A4">
        <w:rPr>
          <w:rFonts w:ascii="Century Gothic" w:eastAsia="Century Gothic" w:hAnsi="Century Gothic" w:cs="Century Gothic"/>
        </w:rPr>
        <w:t>owy</w:t>
      </w:r>
      <w:r w:rsidRPr="005F09A4">
        <w:rPr>
          <w:rFonts w:ascii="Century Gothic" w:eastAsia="Century Gothic" w:hAnsi="Century Gothic" w:cs="Century Gothic"/>
        </w:rPr>
        <w:t xml:space="preserve"> ubezpieczenia </w:t>
      </w:r>
      <w:r w:rsidR="00C76BE4" w:rsidRPr="005F09A4">
        <w:rPr>
          <w:rFonts w:ascii="Century Gothic" w:eastAsia="Century Gothic" w:hAnsi="Century Gothic" w:cs="Century Gothic"/>
        </w:rPr>
        <w:t xml:space="preserve">robót </w:t>
      </w:r>
      <w:r w:rsidRPr="005F09A4">
        <w:rPr>
          <w:rFonts w:ascii="Century Gothic" w:eastAsia="Century Gothic" w:hAnsi="Century Gothic" w:cs="Century Gothic"/>
        </w:rPr>
        <w:t>przez Zamawiającego, o któr</w:t>
      </w:r>
      <w:r w:rsidR="00A8607C" w:rsidRPr="005F09A4">
        <w:rPr>
          <w:rFonts w:ascii="Century Gothic" w:eastAsia="Century Gothic" w:hAnsi="Century Gothic" w:cs="Century Gothic"/>
        </w:rPr>
        <w:t>ej</w:t>
      </w:r>
      <w:r w:rsidRPr="005F09A4">
        <w:rPr>
          <w:rFonts w:ascii="Century Gothic" w:eastAsia="Century Gothic" w:hAnsi="Century Gothic" w:cs="Century Gothic"/>
        </w:rPr>
        <w:t xml:space="preserve"> mowa w ust. 3 </w:t>
      </w:r>
      <w:r w:rsidR="00543F23" w:rsidRPr="005F09A4">
        <w:rPr>
          <w:rFonts w:ascii="Century Gothic" w:eastAsia="Century Gothic" w:hAnsi="Century Gothic" w:cs="Century Gothic"/>
        </w:rPr>
        <w:t xml:space="preserve">powyżej </w:t>
      </w:r>
      <w:r w:rsidRPr="005F09A4">
        <w:rPr>
          <w:rFonts w:ascii="Century Gothic" w:eastAsia="Century Gothic" w:hAnsi="Century Gothic" w:cs="Century Gothic"/>
        </w:rPr>
        <w:t xml:space="preserve">nie może być w żadnym wypadku interpretowane jako ograniczenie odpowiedzialności Wykonawcy za realizację </w:t>
      </w:r>
      <w:r w:rsidRPr="005F09A4">
        <w:rPr>
          <w:rFonts w:ascii="Century Gothic,Arial,Calibri" w:eastAsia="Century Gothic,Arial,Calibri" w:hAnsi="Century Gothic,Arial,Calibri" w:cs="Century Gothic,Arial,Calibri"/>
        </w:rPr>
        <w:t>Przedmiotu niniejszej Umowy.</w:t>
      </w:r>
    </w:p>
    <w:p w14:paraId="350ACD18" w14:textId="77777777" w:rsidR="002C491B" w:rsidRPr="005F09A4" w:rsidRDefault="002C491B" w:rsidP="002645F1">
      <w:pPr>
        <w:numPr>
          <w:ilvl w:val="1"/>
          <w:numId w:val="97"/>
        </w:numPr>
        <w:spacing w:line="360" w:lineRule="auto"/>
        <w:ind w:left="426" w:hanging="426"/>
        <w:jc w:val="both"/>
        <w:rPr>
          <w:rFonts w:ascii="Century Gothic" w:eastAsia="Century Gothic" w:hAnsi="Century Gothic" w:cs="Century Gothic"/>
        </w:rPr>
      </w:pPr>
      <w:r w:rsidRPr="005F09A4">
        <w:rPr>
          <w:rFonts w:ascii="Century Gothic" w:eastAsia="Century Gothic" w:hAnsi="Century Gothic" w:cs="Century Gothic"/>
        </w:rPr>
        <w:t>Wykonawca w zakresie i na warunkach określonych w niniejszym artykule, ubezpieczy na własny koszt i zapewni ciągłość ubezpieczenia (lub spowoduje taki stan) na wszystkie podane poniżej ryzyka:</w:t>
      </w:r>
    </w:p>
    <w:p w14:paraId="7A6AF153" w14:textId="029AFF91" w:rsidR="002C491B" w:rsidRPr="005F09A4" w:rsidRDefault="002C491B" w:rsidP="002645F1">
      <w:pPr>
        <w:numPr>
          <w:ilvl w:val="1"/>
          <w:numId w:val="140"/>
        </w:numPr>
        <w:spacing w:line="360" w:lineRule="auto"/>
        <w:ind w:left="709"/>
        <w:contextualSpacing/>
        <w:jc w:val="both"/>
        <w:rPr>
          <w:rFonts w:ascii="Century Gothic" w:eastAsia="Century Gothic" w:hAnsi="Century Gothic" w:cs="Century Gothic"/>
        </w:rPr>
      </w:pPr>
      <w:r w:rsidRPr="005F09A4">
        <w:rPr>
          <w:rFonts w:ascii="Century Gothic" w:eastAsia="Century Gothic" w:hAnsi="Century Gothic" w:cs="Century Gothic"/>
        </w:rPr>
        <w:t xml:space="preserve">ubezpieczenie odpowiedzialności cywilnej z tytułu prowadzenia działalności i posiadanego mienia (OC) obejmujące odpowiedzialność cywilną za szkody rzeczowe, osobowe wyrządzone z tytułu czynów niedozwolonych oraz z tytułu niewykonania lub </w:t>
      </w:r>
      <w:r w:rsidRPr="005F09A4">
        <w:rPr>
          <w:rFonts w:ascii="Century Gothic" w:eastAsia="Century Gothic" w:hAnsi="Century Gothic" w:cs="Century Gothic"/>
        </w:rPr>
        <w:lastRenderedPageBreak/>
        <w:t xml:space="preserve">nienależytego wykonania zobowiązania </w:t>
      </w:r>
      <w:r w:rsidRPr="005F09A4">
        <w:rPr>
          <w:rFonts w:ascii="Century Gothic,Arial,Calibri" w:eastAsia="Century Gothic,Arial,Calibri" w:hAnsi="Century Gothic,Arial,Calibri" w:cs="Century Gothic,Arial,Calibri"/>
        </w:rPr>
        <w:t>w związku z realizacją Przedmiotu niniejszej Umowy</w:t>
      </w:r>
      <w:r w:rsidRPr="005F09A4">
        <w:rPr>
          <w:rFonts w:ascii="Century Gothic" w:eastAsia="Century Gothic" w:hAnsi="Century Gothic" w:cs="Century Gothic"/>
        </w:rPr>
        <w:t>;</w:t>
      </w:r>
    </w:p>
    <w:p w14:paraId="73B8F4A9" w14:textId="453B5FBB" w:rsidR="002C491B" w:rsidRPr="005F09A4" w:rsidRDefault="002C491B" w:rsidP="002645F1">
      <w:pPr>
        <w:numPr>
          <w:ilvl w:val="1"/>
          <w:numId w:val="140"/>
        </w:numPr>
        <w:spacing w:line="360" w:lineRule="auto"/>
        <w:ind w:left="709"/>
        <w:contextualSpacing/>
        <w:jc w:val="both"/>
        <w:rPr>
          <w:rFonts w:ascii="Century Gothic" w:eastAsia="Century Gothic" w:hAnsi="Century Gothic" w:cs="Century Gothic"/>
        </w:rPr>
      </w:pPr>
      <w:r w:rsidRPr="005F09A4">
        <w:rPr>
          <w:rFonts w:ascii="Century Gothic" w:eastAsia="Century Gothic" w:hAnsi="Century Gothic" w:cs="Century Gothic"/>
        </w:rPr>
        <w:t xml:space="preserve">ubezpieczenie następstw nieszczęśliwych wypadków (NNW) obejmujące obowiązek zapłaty przez </w:t>
      </w:r>
      <w:r w:rsidR="00416FC5" w:rsidRPr="005F09A4">
        <w:rPr>
          <w:rFonts w:ascii="Century Gothic" w:eastAsia="Century Gothic" w:hAnsi="Century Gothic" w:cs="Century Gothic"/>
        </w:rPr>
        <w:t>u</w:t>
      </w:r>
      <w:r w:rsidRPr="005F09A4">
        <w:rPr>
          <w:rFonts w:ascii="Century Gothic" w:eastAsia="Century Gothic" w:hAnsi="Century Gothic" w:cs="Century Gothic"/>
        </w:rPr>
        <w:t xml:space="preserve">bezpieczyciela określonej sumy pieniężnej na skutek doznania przez pracownika lub inną osobę wykonującą czynności pozostające w związku z realizacją Przedmiotu </w:t>
      </w:r>
      <w:r w:rsidR="00416FC5" w:rsidRPr="005F09A4">
        <w:rPr>
          <w:rFonts w:ascii="Century Gothic" w:eastAsia="Century Gothic" w:hAnsi="Century Gothic" w:cs="Century Gothic"/>
        </w:rPr>
        <w:t>U</w:t>
      </w:r>
      <w:r w:rsidRPr="005F09A4">
        <w:rPr>
          <w:rFonts w:ascii="Century Gothic" w:eastAsia="Century Gothic" w:hAnsi="Century Gothic" w:cs="Century Gothic"/>
        </w:rPr>
        <w:t xml:space="preserve">mowy uszczerbku na zdrowiu lub śmierci w wyniku zdarzenia, które miało miejsce na </w:t>
      </w:r>
      <w:r w:rsidR="00416FC5" w:rsidRPr="005F09A4">
        <w:rPr>
          <w:rFonts w:ascii="Century Gothic" w:eastAsia="Century Gothic" w:hAnsi="Century Gothic" w:cs="Century Gothic"/>
        </w:rPr>
        <w:t>T</w:t>
      </w:r>
      <w:r w:rsidRPr="005F09A4">
        <w:rPr>
          <w:rFonts w:ascii="Century Gothic" w:eastAsia="Century Gothic" w:hAnsi="Century Gothic" w:cs="Century Gothic"/>
        </w:rPr>
        <w:t xml:space="preserve">erenie </w:t>
      </w:r>
      <w:r w:rsidR="00416FC5" w:rsidRPr="005F09A4">
        <w:rPr>
          <w:rFonts w:ascii="Century Gothic" w:eastAsia="Century Gothic" w:hAnsi="Century Gothic" w:cs="Century Gothic"/>
        </w:rPr>
        <w:t>B</w:t>
      </w:r>
      <w:r w:rsidRPr="005F09A4">
        <w:rPr>
          <w:rFonts w:ascii="Century Gothic" w:eastAsia="Century Gothic" w:hAnsi="Century Gothic" w:cs="Century Gothic"/>
        </w:rPr>
        <w:t>udowy lub w jego sąsiedztwie;</w:t>
      </w:r>
    </w:p>
    <w:p w14:paraId="198EECCF" w14:textId="77777777" w:rsidR="002C491B" w:rsidRPr="005F09A4" w:rsidRDefault="002C491B" w:rsidP="002645F1">
      <w:pPr>
        <w:numPr>
          <w:ilvl w:val="1"/>
          <w:numId w:val="140"/>
        </w:numPr>
        <w:spacing w:line="360" w:lineRule="auto"/>
        <w:ind w:left="709"/>
        <w:contextualSpacing/>
        <w:jc w:val="both"/>
        <w:rPr>
          <w:rFonts w:ascii="Century Gothic" w:eastAsia="Century Gothic" w:hAnsi="Century Gothic" w:cs="Century Gothic"/>
        </w:rPr>
      </w:pPr>
      <w:r w:rsidRPr="005F09A4">
        <w:rPr>
          <w:rFonts w:ascii="Century Gothic" w:eastAsia="Century Gothic" w:hAnsi="Century Gothic" w:cs="Century Gothic"/>
        </w:rPr>
        <w:t>ubezpieczenia obowiązkowe wymagane przez prawo polskie i obce (jeżeli ma zastosowanie),</w:t>
      </w:r>
    </w:p>
    <w:p w14:paraId="1B1F8CF4" w14:textId="77777777" w:rsidR="002C491B" w:rsidRPr="005F09A4" w:rsidRDefault="002C491B" w:rsidP="002645F1">
      <w:pPr>
        <w:numPr>
          <w:ilvl w:val="1"/>
          <w:numId w:val="140"/>
        </w:numPr>
        <w:spacing w:line="360" w:lineRule="auto"/>
        <w:ind w:left="709"/>
        <w:contextualSpacing/>
        <w:jc w:val="both"/>
        <w:rPr>
          <w:rFonts w:ascii="Century Gothic" w:eastAsia="Century Gothic" w:hAnsi="Century Gothic" w:cs="Century Gothic"/>
        </w:rPr>
      </w:pPr>
      <w:r w:rsidRPr="005F09A4">
        <w:rPr>
          <w:rFonts w:ascii="Century Gothic" w:eastAsia="Century Gothic" w:hAnsi="Century Gothic" w:cs="Century Gothic"/>
        </w:rPr>
        <w:t>w zależności od zaistniałej potrzeby, inne uzgodnione indywidualnie przez Strony.</w:t>
      </w:r>
    </w:p>
    <w:p w14:paraId="246F389F" w14:textId="08EF600C" w:rsidR="002C491B" w:rsidRPr="005F09A4" w:rsidRDefault="002C491B" w:rsidP="002645F1">
      <w:pPr>
        <w:numPr>
          <w:ilvl w:val="1"/>
          <w:numId w:val="140"/>
        </w:numPr>
        <w:spacing w:line="360" w:lineRule="auto"/>
        <w:ind w:left="709"/>
        <w:jc w:val="both"/>
        <w:rPr>
          <w:rFonts w:ascii="Century Gothic" w:eastAsia="Century Gothic" w:hAnsi="Century Gothic" w:cs="Century Gothic"/>
        </w:rPr>
      </w:pPr>
      <w:r w:rsidRPr="00B33C6D">
        <w:rPr>
          <w:rFonts w:ascii="Century Gothic" w:eastAsia="Century Gothic" w:hAnsi="Century Gothic" w:cs="Century Gothic"/>
        </w:rPr>
        <w:t>Ubezpieczenie, o którym mowa w ust. 4 pkt 1)</w:t>
      </w:r>
      <w:r w:rsidR="00900FA7" w:rsidRPr="00B33C6D">
        <w:rPr>
          <w:rFonts w:ascii="Century Gothic" w:eastAsia="Century Gothic" w:hAnsi="Century Gothic" w:cs="Century Gothic"/>
        </w:rPr>
        <w:t xml:space="preserve"> powyżej</w:t>
      </w:r>
      <w:r w:rsidRPr="00B33C6D">
        <w:rPr>
          <w:rFonts w:ascii="Century Gothic" w:eastAsia="Century Gothic" w:hAnsi="Century Gothic" w:cs="Century Gothic"/>
        </w:rPr>
        <w:t xml:space="preserve"> (Ubezpieczenie odpowiedzialności cywilnej z tytułu prowadzenia działalności i posiadanego mienia (OC))</w:t>
      </w:r>
      <w:r w:rsidR="00900FA7" w:rsidRPr="00B33C6D">
        <w:rPr>
          <w:rFonts w:ascii="Century Gothic" w:eastAsia="Century Gothic" w:hAnsi="Century Gothic" w:cs="Century Gothic"/>
        </w:rPr>
        <w:t>,</w:t>
      </w:r>
      <w:r w:rsidRPr="00B33C6D">
        <w:rPr>
          <w:rFonts w:ascii="Century Gothic" w:eastAsia="Century Gothic" w:hAnsi="Century Gothic" w:cs="Century Gothic"/>
        </w:rPr>
        <w:t xml:space="preserve"> powinno spełniać minimalne wymagania Zamawiającego, określone w </w:t>
      </w:r>
      <w:r w:rsidRPr="00B33C6D">
        <w:rPr>
          <w:rFonts w:ascii="Century Gothic" w:eastAsia="Century Gothic" w:hAnsi="Century Gothic" w:cs="Century Gothic"/>
          <w:b/>
          <w:bCs/>
        </w:rPr>
        <w:t>Załączniku nr 3 do Umowy</w:t>
      </w:r>
      <w:r w:rsidRPr="00B33C6D">
        <w:rPr>
          <w:rFonts w:ascii="Century Gothic" w:eastAsia="Century Gothic" w:hAnsi="Century Gothic" w:cs="Century Gothic"/>
        </w:rPr>
        <w:t xml:space="preserve"> </w:t>
      </w:r>
      <w:r w:rsidRPr="00B33C6D">
        <w:rPr>
          <w:rFonts w:ascii="Century Gothic" w:eastAsia="Calibri" w:hAnsi="Century Gothic" w:cs="Arial"/>
        </w:rPr>
        <w:t>CAR_EAR_02</w:t>
      </w:r>
      <w:r w:rsidRPr="00B33C6D">
        <w:rPr>
          <w:rFonts w:ascii="Century Gothic" w:eastAsia="Century Gothic" w:hAnsi="Century Gothic" w:cs="Century Gothic"/>
          <w:b/>
          <w:bCs/>
        </w:rPr>
        <w:t xml:space="preserve"> </w:t>
      </w:r>
      <w:r w:rsidRPr="00B33C6D">
        <w:rPr>
          <w:rFonts w:ascii="Century Gothic" w:eastAsia="Century Gothic" w:hAnsi="Century Gothic" w:cs="Century Gothic"/>
        </w:rPr>
        <w:t xml:space="preserve">w Tabeli </w:t>
      </w:r>
      <w:r w:rsidRPr="005F09A4">
        <w:rPr>
          <w:rFonts w:ascii="Century Gothic" w:eastAsia="Century Gothic" w:hAnsi="Century Gothic" w:cs="Century Gothic"/>
        </w:rPr>
        <w:t xml:space="preserve">nr </w:t>
      </w:r>
      <w:r w:rsidR="00416FC5" w:rsidRPr="005F09A4">
        <w:rPr>
          <w:rFonts w:ascii="Century Gothic" w:eastAsia="Century Gothic" w:hAnsi="Century Gothic" w:cs="Century Gothic"/>
        </w:rPr>
        <w:t>2</w:t>
      </w:r>
      <w:r w:rsidRPr="005F09A4">
        <w:rPr>
          <w:rFonts w:ascii="Century Gothic" w:eastAsia="Century Gothic" w:hAnsi="Century Gothic" w:cs="Century Gothic"/>
        </w:rPr>
        <w:t>.</w:t>
      </w:r>
      <w:r w:rsidRPr="005F09A4">
        <w:rPr>
          <w:rFonts w:ascii="Century Gothic,CenturyGothic" w:eastAsia="Century Gothic,CenturyGothic" w:hAnsi="Century Gothic,CenturyGothic" w:cs="Century Gothic,CenturyGothic"/>
        </w:rPr>
        <w:t xml:space="preserve"> </w:t>
      </w:r>
      <w:r w:rsidRPr="005F09A4">
        <w:rPr>
          <w:rFonts w:ascii="Century Gothic" w:eastAsia="Century Gothic" w:hAnsi="Century Gothic" w:cs="Century Gothic"/>
        </w:rPr>
        <w:t>Wykonawca ma do wyboru dwie możliwości dopełnienia ww. obowiązku:</w:t>
      </w:r>
    </w:p>
    <w:p w14:paraId="59DBE648" w14:textId="7F72DE7F" w:rsidR="002C491B" w:rsidRPr="005F09A4" w:rsidRDefault="002C491B" w:rsidP="002645F1">
      <w:pPr>
        <w:numPr>
          <w:ilvl w:val="0"/>
          <w:numId w:val="139"/>
        </w:numPr>
        <w:spacing w:line="360" w:lineRule="auto"/>
        <w:ind w:left="1134" w:hanging="425"/>
        <w:jc w:val="both"/>
        <w:rPr>
          <w:rFonts w:ascii="Century Gothic" w:eastAsia="Century Gothic" w:hAnsi="Century Gothic" w:cs="Century Gothic"/>
        </w:rPr>
      </w:pPr>
      <w:r w:rsidRPr="005F09A4">
        <w:rPr>
          <w:rFonts w:ascii="Century Gothic" w:eastAsia="Century Gothic" w:hAnsi="Century Gothic" w:cs="Century Gothic"/>
        </w:rPr>
        <w:t xml:space="preserve">przedstawić polisę własną (dedykowaną lub obrotową) spełniającą minimalne wymagania, których spełnienie zostanie potwierdzone na piśmie przez licencjonowanego brokera ubezpieczeniowego lub </w:t>
      </w:r>
      <w:r w:rsidR="00416FC5" w:rsidRPr="005F09A4">
        <w:rPr>
          <w:rFonts w:ascii="Century Gothic" w:eastAsia="Century Gothic" w:hAnsi="Century Gothic" w:cs="Century Gothic"/>
        </w:rPr>
        <w:t>u</w:t>
      </w:r>
      <w:r w:rsidRPr="005F09A4">
        <w:rPr>
          <w:rFonts w:ascii="Century Gothic" w:eastAsia="Century Gothic" w:hAnsi="Century Gothic" w:cs="Century Gothic"/>
        </w:rPr>
        <w:t>bezpieczyciela,</w:t>
      </w:r>
    </w:p>
    <w:p w14:paraId="641E2CAC" w14:textId="0F183349" w:rsidR="002C491B" w:rsidRPr="005F09A4" w:rsidRDefault="002C491B" w:rsidP="002645F1">
      <w:pPr>
        <w:numPr>
          <w:ilvl w:val="0"/>
          <w:numId w:val="139"/>
        </w:numPr>
        <w:spacing w:line="360" w:lineRule="auto"/>
        <w:ind w:left="1134" w:hanging="357"/>
        <w:jc w:val="both"/>
        <w:rPr>
          <w:rFonts w:ascii="Century Gothic" w:eastAsia="Century Gothic" w:hAnsi="Century Gothic" w:cs="Century Gothic"/>
        </w:rPr>
      </w:pPr>
      <w:r w:rsidRPr="005F09A4">
        <w:rPr>
          <w:rFonts w:ascii="Century Gothic" w:eastAsia="Century Gothic" w:hAnsi="Century Gothic" w:cs="Century Gothic"/>
        </w:rPr>
        <w:t xml:space="preserve">zawrzeć odpowiednią umowę ubezpieczenia na podstawie oferty udostępnionej Wykonawcom przez </w:t>
      </w:r>
      <w:r w:rsidR="00416FC5" w:rsidRPr="005F09A4">
        <w:rPr>
          <w:rFonts w:ascii="Century Gothic" w:eastAsia="Century Gothic" w:hAnsi="Century Gothic" w:cs="Century Gothic"/>
        </w:rPr>
        <w:t>u</w:t>
      </w:r>
      <w:r w:rsidRPr="005F09A4">
        <w:rPr>
          <w:rFonts w:ascii="Century Gothic" w:eastAsia="Century Gothic" w:hAnsi="Century Gothic" w:cs="Century Gothic"/>
        </w:rPr>
        <w:t>bezpieczyciela</w:t>
      </w:r>
      <w:r w:rsidR="00900FA7" w:rsidRPr="005F09A4">
        <w:rPr>
          <w:rFonts w:ascii="Century Gothic" w:eastAsia="Century Gothic" w:hAnsi="Century Gothic" w:cs="Century Gothic"/>
        </w:rPr>
        <w:t>:</w:t>
      </w:r>
      <w:r w:rsidRPr="005F09A4">
        <w:rPr>
          <w:rFonts w:ascii="Century Gothic" w:eastAsia="Century Gothic" w:hAnsi="Century Gothic" w:cs="Century Gothic"/>
        </w:rPr>
        <w:t xml:space="preserve"> Polski Gaz Towarzystwo Ubezpieczeń Wzajemnych pod adresem e-mail: </w:t>
      </w:r>
      <w:hyperlink r:id="rId18" w:history="1">
        <w:r w:rsidR="00B25138" w:rsidRPr="001634BE">
          <w:rPr>
            <w:rStyle w:val="Hipercze"/>
            <w:rFonts w:ascii="Century Gothic" w:eastAsia="Century Gothic" w:hAnsi="Century Gothic" w:cs="Century Gothic"/>
          </w:rPr>
          <w:t>zgloszenie.gazsystem@polskigaztuw.pl</w:t>
        </w:r>
      </w:hyperlink>
    </w:p>
    <w:p w14:paraId="74A4BE7D" w14:textId="4F1D1929" w:rsidR="002C491B" w:rsidRPr="005F09A4" w:rsidRDefault="002C491B" w:rsidP="002645F1">
      <w:pPr>
        <w:numPr>
          <w:ilvl w:val="1"/>
          <w:numId w:val="140"/>
        </w:numPr>
        <w:spacing w:line="360" w:lineRule="auto"/>
        <w:ind w:left="709"/>
        <w:jc w:val="both"/>
        <w:rPr>
          <w:rFonts w:ascii="Century Gothic" w:eastAsia="Century Gothic" w:hAnsi="Century Gothic" w:cs="Century Gothic"/>
        </w:rPr>
      </w:pPr>
      <w:r w:rsidRPr="005F09A4">
        <w:rPr>
          <w:rFonts w:ascii="Century Gothic" w:eastAsia="Century Gothic" w:hAnsi="Century Gothic" w:cs="Century Gothic"/>
        </w:rPr>
        <w:t>Ubezpieczenie następstw nieszczęśliwych wypadków (NNW</w:t>
      </w:r>
      <w:r w:rsidRPr="005F09A4">
        <w:rPr>
          <w:rFonts w:ascii="Century Gothic,CenturyGothic" w:eastAsia="Century Gothic,CenturyGothic" w:hAnsi="Century Gothic,CenturyGothic" w:cs="Century Gothic,CenturyGothic"/>
        </w:rPr>
        <w:t>), o którym mowa w ust. 4 pkt 2)</w:t>
      </w:r>
      <w:r w:rsidRPr="005F09A4">
        <w:rPr>
          <w:rFonts w:ascii="Century Gothic" w:eastAsia="Century Gothic" w:hAnsi="Century Gothic" w:cs="Century Gothic"/>
        </w:rPr>
        <w:t xml:space="preserve"> </w:t>
      </w:r>
      <w:r w:rsidR="002A313A" w:rsidRPr="005F09A4">
        <w:rPr>
          <w:rFonts w:ascii="Century Gothic" w:eastAsia="Century Gothic" w:hAnsi="Century Gothic" w:cs="Century Gothic"/>
        </w:rPr>
        <w:t xml:space="preserve">powyżej </w:t>
      </w:r>
      <w:r w:rsidRPr="005F09A4">
        <w:rPr>
          <w:rFonts w:ascii="Century Gothic" w:eastAsia="Century Gothic" w:hAnsi="Century Gothic" w:cs="Century Gothic"/>
        </w:rPr>
        <w:t xml:space="preserve">będzie spełniało </w:t>
      </w:r>
      <w:r w:rsidRPr="005F09A4">
        <w:rPr>
          <w:rFonts w:ascii="Century Gothic,CenturyGothic" w:eastAsia="Century Gothic,CenturyGothic" w:hAnsi="Century Gothic,CenturyGothic" w:cs="Century Gothic,CenturyGothic"/>
        </w:rPr>
        <w:t>minimalne  wymagania</w:t>
      </w:r>
      <w:r w:rsidRPr="005F09A4">
        <w:rPr>
          <w:rFonts w:ascii="Century Gothic" w:eastAsia="Century Gothic" w:hAnsi="Century Gothic" w:cs="Century Gothic"/>
        </w:rPr>
        <w:t xml:space="preserve"> określone </w:t>
      </w:r>
      <w:r w:rsidRPr="00096A96">
        <w:rPr>
          <w:rFonts w:ascii="Century Gothic" w:eastAsia="Century Gothic" w:hAnsi="Century Gothic" w:cs="Century Gothic"/>
        </w:rPr>
        <w:t xml:space="preserve">w </w:t>
      </w:r>
      <w:r w:rsidRPr="00096A96">
        <w:rPr>
          <w:rFonts w:ascii="Century Gothic" w:eastAsia="Century Gothic" w:hAnsi="Century Gothic" w:cs="Century Gothic"/>
          <w:b/>
          <w:bCs/>
        </w:rPr>
        <w:t>Załączniku nr 3 do Umowy</w:t>
      </w:r>
      <w:r w:rsidRPr="005F09A4">
        <w:rPr>
          <w:rFonts w:ascii="Century Gothic" w:eastAsia="Century Gothic" w:hAnsi="Century Gothic" w:cs="Century Gothic"/>
        </w:rPr>
        <w:t xml:space="preserve"> </w:t>
      </w:r>
      <w:r w:rsidRPr="005F09A4">
        <w:rPr>
          <w:rFonts w:ascii="Century Gothic" w:eastAsia="Calibri" w:hAnsi="Century Gothic" w:cs="Arial"/>
        </w:rPr>
        <w:t>CAR_EAR_02</w:t>
      </w:r>
      <w:r w:rsidRPr="005F09A4">
        <w:rPr>
          <w:rFonts w:ascii="Century Gothic" w:eastAsia="Century Gothic" w:hAnsi="Century Gothic" w:cs="Century Gothic"/>
          <w:b/>
          <w:bCs/>
        </w:rPr>
        <w:t xml:space="preserve"> </w:t>
      </w:r>
      <w:r w:rsidRPr="005F09A4">
        <w:rPr>
          <w:rFonts w:ascii="Century Gothic,CenturyGothic" w:eastAsia="Century Gothic,CenturyGothic" w:hAnsi="Century Gothic,CenturyGothic" w:cs="Century Gothic,CenturyGothic"/>
        </w:rPr>
        <w:t>w Tabeli</w:t>
      </w:r>
      <w:r w:rsidRPr="005F09A4">
        <w:rPr>
          <w:rFonts w:ascii="Century Gothic,Arial,Calibri" w:eastAsia="Century Gothic,Arial,Calibri" w:hAnsi="Century Gothic,Arial,Calibri" w:cs="Century Gothic,Arial,Calibri"/>
        </w:rPr>
        <w:t xml:space="preserve"> nr </w:t>
      </w:r>
      <w:r w:rsidR="00416FC5" w:rsidRPr="005F09A4">
        <w:rPr>
          <w:rFonts w:ascii="Century Gothic,Arial,Calibri" w:eastAsia="Century Gothic,Arial,Calibri" w:hAnsi="Century Gothic,Arial,Calibri" w:cs="Century Gothic,Arial,Calibri"/>
        </w:rPr>
        <w:t>3</w:t>
      </w:r>
      <w:r w:rsidRPr="005F09A4">
        <w:rPr>
          <w:rFonts w:ascii="Century Gothic,CenturyGothic" w:eastAsia="Century Gothic,CenturyGothic" w:hAnsi="Century Gothic,CenturyGothic" w:cs="Century Gothic,CenturyGothic"/>
        </w:rPr>
        <w:t>.</w:t>
      </w:r>
      <w:r w:rsidRPr="005F09A4">
        <w:rPr>
          <w:rFonts w:ascii="Century Gothic" w:eastAsia="Century Gothic" w:hAnsi="Century Gothic" w:cs="Century Gothic"/>
        </w:rPr>
        <w:t xml:space="preserve"> </w:t>
      </w:r>
    </w:p>
    <w:p w14:paraId="6F2CB2D9" w14:textId="77777777" w:rsidR="002C491B" w:rsidRPr="005F09A4" w:rsidRDefault="002C491B" w:rsidP="002645F1">
      <w:pPr>
        <w:numPr>
          <w:ilvl w:val="1"/>
          <w:numId w:val="140"/>
        </w:numPr>
        <w:spacing w:line="360" w:lineRule="auto"/>
        <w:ind w:left="709"/>
        <w:jc w:val="both"/>
        <w:rPr>
          <w:rFonts w:ascii="Century Gothic" w:eastAsia="Century Gothic" w:hAnsi="Century Gothic" w:cs="Century Gothic"/>
        </w:rPr>
      </w:pPr>
      <w:r w:rsidRPr="005F09A4">
        <w:rPr>
          <w:rFonts w:ascii="Century Gothic" w:eastAsia="Century Gothic" w:hAnsi="Century Gothic" w:cs="Century Gothic"/>
        </w:rPr>
        <w:t xml:space="preserve">Zamawiający zastrzega sobie prawo do weryfikacji i zatwierdzenia dokumentów ubezpieczenia, dotyczących umów ubezpieczenia, do których Wykonawca jest zobowiązany na podstawie ust. 4. Zatwierdzenia wymaga również jakakolwiek zmiana w warunkach zawartego ubezpieczenia. Zatwierdzenie powinno być dokonane przez Zamawiającego w terminie </w:t>
      </w:r>
      <w:r w:rsidRPr="005F09A4">
        <w:rPr>
          <w:rFonts w:ascii="Century Gothic" w:eastAsia="Century Gothic" w:hAnsi="Century Gothic" w:cs="Century Gothic"/>
          <w:b/>
          <w:bCs/>
        </w:rPr>
        <w:t>14 dni</w:t>
      </w:r>
      <w:r w:rsidRPr="005F09A4">
        <w:rPr>
          <w:rFonts w:ascii="Century Gothic" w:eastAsia="Century Gothic" w:hAnsi="Century Gothic" w:cs="Century Gothic"/>
        </w:rPr>
        <w:t xml:space="preserve"> od daty otrzymania kompletu dokumentów</w:t>
      </w:r>
      <w:r w:rsidRPr="005F09A4">
        <w:rPr>
          <w:rFonts w:ascii="Century Gothic,CenturyGothic" w:eastAsia="Century Gothic,CenturyGothic" w:hAnsi="Century Gothic,CenturyGothic" w:cs="Century Gothic,CenturyGothic"/>
        </w:rPr>
        <w:t xml:space="preserve"> </w:t>
      </w:r>
      <w:r w:rsidRPr="005F09A4">
        <w:rPr>
          <w:rFonts w:ascii="Century Gothic" w:eastAsia="Century Gothic" w:hAnsi="Century Gothic" w:cs="Century Gothic"/>
        </w:rPr>
        <w:t>ubezpieczenia, które powinny być dostarczone Zamawiającemu:</w:t>
      </w:r>
    </w:p>
    <w:p w14:paraId="20D62F56" w14:textId="6238ECC0" w:rsidR="002C491B" w:rsidRPr="005F09A4" w:rsidRDefault="002C491B" w:rsidP="002645F1">
      <w:pPr>
        <w:numPr>
          <w:ilvl w:val="0"/>
          <w:numId w:val="138"/>
        </w:numPr>
        <w:spacing w:line="360" w:lineRule="auto"/>
        <w:ind w:left="993" w:hanging="357"/>
        <w:contextualSpacing/>
        <w:jc w:val="both"/>
        <w:rPr>
          <w:rFonts w:ascii="Century Gothic" w:eastAsia="Century Gothic" w:hAnsi="Century Gothic" w:cs="Century Gothic"/>
        </w:rPr>
      </w:pPr>
      <w:r w:rsidRPr="005F09A4">
        <w:rPr>
          <w:rFonts w:ascii="Century Gothic" w:eastAsia="Century Gothic" w:hAnsi="Century Gothic" w:cs="Century Gothic"/>
        </w:rPr>
        <w:t xml:space="preserve">w przypadku ubezpieczenia NNW - nie później niż na </w:t>
      </w:r>
      <w:r w:rsidRPr="005F09A4">
        <w:rPr>
          <w:rFonts w:ascii="Century Gothic" w:eastAsia="Century Gothic" w:hAnsi="Century Gothic" w:cs="Century Gothic"/>
          <w:b/>
          <w:bCs/>
        </w:rPr>
        <w:t>7 dni</w:t>
      </w:r>
      <w:r w:rsidRPr="005F09A4">
        <w:rPr>
          <w:rFonts w:ascii="Century Gothic" w:eastAsia="Century Gothic" w:hAnsi="Century Gothic" w:cs="Century Gothic"/>
        </w:rPr>
        <w:t xml:space="preserve"> przed datą przekazania Wykonawcy Terenu Budowy/</w:t>
      </w:r>
      <w:r w:rsidR="00416FC5" w:rsidRPr="005F09A4">
        <w:rPr>
          <w:rFonts w:ascii="Century Gothic" w:eastAsia="Century Gothic" w:hAnsi="Century Gothic" w:cs="Century Gothic"/>
        </w:rPr>
        <w:t>m</w:t>
      </w:r>
      <w:r w:rsidRPr="005F09A4">
        <w:rPr>
          <w:rFonts w:ascii="Century Gothic" w:eastAsia="Century Gothic" w:hAnsi="Century Gothic" w:cs="Century Gothic"/>
        </w:rPr>
        <w:t>iejsca realizacji prac,</w:t>
      </w:r>
    </w:p>
    <w:p w14:paraId="53E2BD80" w14:textId="77777777" w:rsidR="002C491B" w:rsidRPr="005F09A4" w:rsidRDefault="002C491B" w:rsidP="002645F1">
      <w:pPr>
        <w:numPr>
          <w:ilvl w:val="0"/>
          <w:numId w:val="138"/>
        </w:numPr>
        <w:spacing w:line="360" w:lineRule="auto"/>
        <w:ind w:left="993" w:hanging="357"/>
        <w:contextualSpacing/>
        <w:jc w:val="both"/>
        <w:rPr>
          <w:rFonts w:ascii="Century Gothic" w:eastAsia="Century Gothic" w:hAnsi="Century Gothic" w:cs="Century Gothic"/>
        </w:rPr>
      </w:pPr>
      <w:r w:rsidRPr="005F09A4">
        <w:rPr>
          <w:rFonts w:ascii="Century Gothic" w:eastAsia="Century Gothic" w:hAnsi="Century Gothic" w:cs="Century Gothic"/>
        </w:rPr>
        <w:t xml:space="preserve">w przypadku ubezpieczenia OC – nie później niż </w:t>
      </w:r>
      <w:r w:rsidRPr="005F09A4">
        <w:rPr>
          <w:rFonts w:ascii="Century Gothic" w:eastAsia="Century Gothic" w:hAnsi="Century Gothic" w:cs="Century Gothic"/>
          <w:b/>
          <w:bCs/>
        </w:rPr>
        <w:t>14 dni</w:t>
      </w:r>
      <w:r w:rsidRPr="005F09A4">
        <w:rPr>
          <w:rFonts w:ascii="Century Gothic" w:eastAsia="Century Gothic" w:hAnsi="Century Gothic" w:cs="Century Gothic"/>
        </w:rPr>
        <w:t xml:space="preserve"> od daty zawarcia niniejszej Umowy,</w:t>
      </w:r>
    </w:p>
    <w:p w14:paraId="3C8CA760" w14:textId="77777777" w:rsidR="002C491B" w:rsidRPr="005F09A4" w:rsidRDefault="002C491B" w:rsidP="002645F1">
      <w:pPr>
        <w:numPr>
          <w:ilvl w:val="0"/>
          <w:numId w:val="138"/>
        </w:numPr>
        <w:spacing w:line="360" w:lineRule="auto"/>
        <w:ind w:left="993" w:hanging="357"/>
        <w:contextualSpacing/>
        <w:jc w:val="both"/>
        <w:rPr>
          <w:rFonts w:ascii="Century Gothic" w:eastAsia="Century Gothic" w:hAnsi="Century Gothic" w:cs="Century Gothic"/>
        </w:rPr>
      </w:pPr>
      <w:r w:rsidRPr="005F09A4">
        <w:rPr>
          <w:rFonts w:ascii="Century Gothic" w:eastAsia="Century Gothic" w:hAnsi="Century Gothic" w:cs="Century Gothic"/>
        </w:rPr>
        <w:t xml:space="preserve">dla pozostałych </w:t>
      </w:r>
      <w:proofErr w:type="spellStart"/>
      <w:r w:rsidRPr="005F09A4">
        <w:rPr>
          <w:rFonts w:ascii="Century Gothic" w:eastAsia="Century Gothic" w:hAnsi="Century Gothic" w:cs="Century Gothic"/>
        </w:rPr>
        <w:t>ryzyk</w:t>
      </w:r>
      <w:proofErr w:type="spellEnd"/>
      <w:r w:rsidRPr="005F09A4">
        <w:rPr>
          <w:rFonts w:ascii="Century Gothic" w:eastAsia="Century Gothic" w:hAnsi="Century Gothic" w:cs="Century Gothic"/>
        </w:rPr>
        <w:t xml:space="preserve"> – nie później niż </w:t>
      </w:r>
      <w:r w:rsidRPr="005F09A4">
        <w:rPr>
          <w:rFonts w:ascii="Century Gothic" w:eastAsia="Century Gothic" w:hAnsi="Century Gothic" w:cs="Century Gothic"/>
          <w:b/>
          <w:bCs/>
        </w:rPr>
        <w:t>14 dni</w:t>
      </w:r>
      <w:r w:rsidRPr="005F09A4">
        <w:rPr>
          <w:rFonts w:ascii="Century Gothic" w:eastAsia="Century Gothic" w:hAnsi="Century Gothic" w:cs="Century Gothic"/>
        </w:rPr>
        <w:t xml:space="preserve"> od daty zawarcia niniejszej Umowy.</w:t>
      </w:r>
    </w:p>
    <w:p w14:paraId="7AFDD979" w14:textId="4E313183" w:rsidR="002C491B" w:rsidRPr="005F09A4" w:rsidRDefault="002C491B" w:rsidP="002645F1">
      <w:pPr>
        <w:numPr>
          <w:ilvl w:val="1"/>
          <w:numId w:val="140"/>
        </w:numPr>
        <w:spacing w:line="360" w:lineRule="auto"/>
        <w:ind w:left="709"/>
        <w:jc w:val="both"/>
        <w:rPr>
          <w:rFonts w:ascii="Century Gothic" w:eastAsia="Century Gothic" w:hAnsi="Century Gothic" w:cs="Century Gothic"/>
        </w:rPr>
      </w:pPr>
      <w:r w:rsidRPr="005F09A4">
        <w:rPr>
          <w:rFonts w:ascii="Century Gothic" w:eastAsia="Century Gothic" w:hAnsi="Century Gothic" w:cs="Century Gothic"/>
        </w:rPr>
        <w:t xml:space="preserve">Jeżeli terminy, o których mowa w ust. 4 pkt 7) </w:t>
      </w:r>
      <w:r w:rsidR="003223F5" w:rsidRPr="005F09A4">
        <w:rPr>
          <w:rFonts w:ascii="Century Gothic" w:eastAsia="Century Gothic" w:hAnsi="Century Gothic" w:cs="Century Gothic"/>
        </w:rPr>
        <w:t xml:space="preserve">powyżej </w:t>
      </w:r>
      <w:r w:rsidRPr="005F09A4">
        <w:rPr>
          <w:rFonts w:ascii="Century Gothic" w:eastAsia="Century Gothic" w:hAnsi="Century Gothic" w:cs="Century Gothic"/>
        </w:rPr>
        <w:t xml:space="preserve">nie zostaną dotrzymane lub wymagane ubezpieczenia nie zostaną zawarte albo jeśli Wykonawca w jakikolwiek sposób </w:t>
      </w:r>
      <w:r w:rsidRPr="005F09A4">
        <w:rPr>
          <w:rFonts w:ascii="Century Gothic" w:eastAsia="Century Gothic" w:hAnsi="Century Gothic" w:cs="Century Gothic"/>
        </w:rPr>
        <w:lastRenderedPageBreak/>
        <w:t>i stopniu pogorszy warunki ubezpieczenia bez zgody Zamawiającego, a niezależnie od tego także wtedy, gdy Wykonawca świadomie wprowadzi w błąd Zamawiającego, co do istnienia lub nie warunków umów ubezpieczenia, Zamawiający ma prawo, ale nie obowiązek, samodzielnie zawrzeć stosowne umowy ubezpieczenia i odliczyć ich cenę od Wynagrodzenia.</w:t>
      </w:r>
    </w:p>
    <w:p w14:paraId="778D01B9" w14:textId="0F065A6A" w:rsidR="002C491B" w:rsidRPr="005F09A4" w:rsidRDefault="002C491B" w:rsidP="002645F1">
      <w:pPr>
        <w:numPr>
          <w:ilvl w:val="1"/>
          <w:numId w:val="140"/>
        </w:numPr>
        <w:spacing w:line="360" w:lineRule="auto"/>
        <w:ind w:left="709"/>
        <w:jc w:val="both"/>
        <w:rPr>
          <w:rFonts w:ascii="Century Gothic" w:eastAsia="Century Gothic" w:hAnsi="Century Gothic" w:cs="Century Gothic"/>
        </w:rPr>
      </w:pPr>
      <w:r w:rsidRPr="005F09A4">
        <w:rPr>
          <w:rFonts w:ascii="Century Gothic" w:eastAsia="Century Gothic" w:hAnsi="Century Gothic" w:cs="Century Gothic"/>
        </w:rPr>
        <w:t xml:space="preserve">Wszystkie dokumenty potwierdzające zawarcie bądź przedłużenie umów ubezpieczenia wskazanych w ust. 4 </w:t>
      </w:r>
      <w:r w:rsidR="002F4BD2" w:rsidRPr="005F09A4">
        <w:rPr>
          <w:rFonts w:ascii="Century Gothic" w:eastAsia="Century Gothic" w:hAnsi="Century Gothic" w:cs="Century Gothic"/>
        </w:rPr>
        <w:t xml:space="preserve">powyżej </w:t>
      </w:r>
      <w:r w:rsidRPr="005F09A4">
        <w:rPr>
          <w:rFonts w:ascii="Century Gothic" w:eastAsia="Century Gothic" w:hAnsi="Century Gothic" w:cs="Century Gothic"/>
        </w:rPr>
        <w:t xml:space="preserve">łącznie z wnioskami o zawarcie umowy ubezpieczenia (o ile są wymagane) oraz polisami lub innymi dokumentami potwierdzającymi zawarcie umów ubezpieczenia oraz dowody opłacenia składki (w tym kolejnych rat składki), Wykonawca dostarczy do Zamawiającego natychmiast po zawarciu umów ubezpieczenia (w przypadku kolejnych rat składki niezwłocznie po ich opłaceniu), jednak nie później niż w terminie </w:t>
      </w:r>
      <w:r w:rsidR="00416FC5" w:rsidRPr="00781978">
        <w:rPr>
          <w:rFonts w:ascii="Century Gothic" w:eastAsia="Century Gothic" w:hAnsi="Century Gothic" w:cs="Century Gothic"/>
          <w:b/>
          <w:bCs/>
        </w:rPr>
        <w:t>7</w:t>
      </w:r>
      <w:r w:rsidRPr="00781978">
        <w:rPr>
          <w:rFonts w:ascii="Century Gothic" w:eastAsia="Century Gothic" w:hAnsi="Century Gothic" w:cs="Century Gothic"/>
          <w:b/>
          <w:bCs/>
        </w:rPr>
        <w:t xml:space="preserve"> dni</w:t>
      </w:r>
      <w:r w:rsidRPr="005F09A4">
        <w:rPr>
          <w:rFonts w:ascii="Century Gothic" w:eastAsia="Century Gothic" w:hAnsi="Century Gothic" w:cs="Century Gothic"/>
        </w:rPr>
        <w:t>, począwszy od upływu poprzedniego okresu ubezpieczenia.</w:t>
      </w:r>
    </w:p>
    <w:p w14:paraId="7787FF54" w14:textId="61562FAE" w:rsidR="002C491B" w:rsidRPr="005F09A4" w:rsidRDefault="002C491B" w:rsidP="002645F1">
      <w:pPr>
        <w:numPr>
          <w:ilvl w:val="1"/>
          <w:numId w:val="140"/>
        </w:numPr>
        <w:spacing w:line="360" w:lineRule="auto"/>
        <w:ind w:left="709"/>
        <w:jc w:val="both"/>
        <w:rPr>
          <w:rFonts w:ascii="Century Gothic" w:eastAsia="Century Gothic" w:hAnsi="Century Gothic" w:cs="Century Gothic"/>
        </w:rPr>
      </w:pPr>
      <w:r w:rsidRPr="005F09A4">
        <w:rPr>
          <w:rFonts w:ascii="Century Gothic" w:eastAsia="Century Gothic" w:hAnsi="Century Gothic" w:cs="Century Gothic"/>
        </w:rPr>
        <w:t>Obowiązek Wykonawcy do zawarcia i przedłużania ważności wymaganych ubezpieczeń nie może być w żadnym wypadku interpretowany jako ograniczenie odpowiedzialności Wykonawcy  wynikającej z niniejszej Umowy</w:t>
      </w:r>
      <w:r w:rsidR="001E4CFC" w:rsidRPr="005F09A4">
        <w:rPr>
          <w:rFonts w:ascii="Century Gothic" w:eastAsia="Century Gothic" w:hAnsi="Century Gothic" w:cs="Century Gothic"/>
        </w:rPr>
        <w:t>,</w:t>
      </w:r>
    </w:p>
    <w:p w14:paraId="375B33B9" w14:textId="5EB03988" w:rsidR="002C491B" w:rsidRPr="005F09A4" w:rsidRDefault="002C491B" w:rsidP="002645F1">
      <w:pPr>
        <w:numPr>
          <w:ilvl w:val="1"/>
          <w:numId w:val="140"/>
        </w:numPr>
        <w:spacing w:line="360" w:lineRule="auto"/>
        <w:ind w:left="709"/>
        <w:jc w:val="both"/>
        <w:rPr>
          <w:rFonts w:ascii="Century Gothic" w:eastAsia="Century Gothic" w:hAnsi="Century Gothic" w:cs="Century Gothic"/>
        </w:rPr>
      </w:pPr>
      <w:r w:rsidRPr="005F09A4">
        <w:rPr>
          <w:rFonts w:ascii="Century Gothic" w:eastAsia="Century Gothic" w:hAnsi="Century Gothic" w:cs="Century Gothic"/>
        </w:rPr>
        <w:t xml:space="preserve">Wykonawca jest zobowiązany do niezwłocznego przedstawienia informacji  Zamawiającemu o wszelkich zdarzeniach, szkodach i roszczeniach zgłoszonych </w:t>
      </w:r>
      <w:r w:rsidR="00416FC5" w:rsidRPr="005F09A4">
        <w:rPr>
          <w:rFonts w:ascii="Century Gothic" w:eastAsia="Century Gothic" w:hAnsi="Century Gothic" w:cs="Century Gothic"/>
        </w:rPr>
        <w:t>u</w:t>
      </w:r>
      <w:r w:rsidRPr="005F09A4">
        <w:rPr>
          <w:rFonts w:ascii="Century Gothic" w:eastAsia="Century Gothic" w:hAnsi="Century Gothic" w:cs="Century Gothic"/>
        </w:rPr>
        <w:t xml:space="preserve">bezpieczycielowi w związku z realizowaną Umową. W szczególności Wykonawca ma obowiązek przekazywania informacji o toczących się postępowaniach związanych z likwidacją szkód, wypłaconych odszkodowaniach i zaliczkach na poczet odszkodowań (w postępowaniach prowadzonych bez udziału Zamawiającego). Na żądanie Zamawiającego Wykonawca ma obowiązek przekazać kopię pełnej dokumentacji postępowania związanego z likwidacją szkód, w tym dokumentację otrzymaną od </w:t>
      </w:r>
      <w:r w:rsidR="00416FC5" w:rsidRPr="005F09A4">
        <w:rPr>
          <w:rFonts w:ascii="Century Gothic,CenturyGothic" w:eastAsia="Century Gothic,CenturyGothic" w:hAnsi="Century Gothic,CenturyGothic" w:cs="Century Gothic,CenturyGothic"/>
        </w:rPr>
        <w:t>u</w:t>
      </w:r>
      <w:r w:rsidRPr="005F09A4">
        <w:rPr>
          <w:rFonts w:ascii="Century Gothic,CenturyGothic" w:eastAsia="Century Gothic,CenturyGothic" w:hAnsi="Century Gothic,CenturyGothic" w:cs="Century Gothic,CenturyGothic"/>
        </w:rPr>
        <w:t>bezpieczyciela.</w:t>
      </w:r>
      <w:r w:rsidRPr="005F09A4">
        <w:rPr>
          <w:rFonts w:ascii="Century Gothic" w:eastAsia="Century Gothic" w:hAnsi="Century Gothic" w:cs="Century Gothic"/>
        </w:rPr>
        <w:t xml:space="preserve"> </w:t>
      </w:r>
    </w:p>
    <w:p w14:paraId="40DC23F0" w14:textId="5E28B4E3" w:rsidR="002C491B" w:rsidRPr="005F09A4" w:rsidRDefault="002C491B" w:rsidP="002645F1">
      <w:pPr>
        <w:numPr>
          <w:ilvl w:val="1"/>
          <w:numId w:val="97"/>
        </w:numPr>
        <w:spacing w:line="360" w:lineRule="auto"/>
        <w:ind w:left="426" w:hanging="426"/>
        <w:jc w:val="both"/>
        <w:rPr>
          <w:rFonts w:ascii="Century Gothic" w:eastAsia="Century Gothic" w:hAnsi="Century Gothic" w:cs="Century Gothic"/>
        </w:rPr>
      </w:pPr>
      <w:r w:rsidRPr="005F09A4">
        <w:rPr>
          <w:rFonts w:ascii="Century Gothic" w:eastAsia="Century Gothic" w:hAnsi="Century Gothic" w:cs="Century Gothic"/>
        </w:rPr>
        <w:t xml:space="preserve">Strony Umowy stosować się będą do postanowień umów ubezpieczenia, do których zawarcia obowiązana jest druga Strona, w szczególności w zakresie obowiązków informacyjnych wobec </w:t>
      </w:r>
      <w:r w:rsidR="00416FC5" w:rsidRPr="005F09A4">
        <w:rPr>
          <w:rFonts w:ascii="Century Gothic" w:eastAsia="Century Gothic" w:hAnsi="Century Gothic" w:cs="Century Gothic"/>
        </w:rPr>
        <w:t>u</w:t>
      </w:r>
      <w:r w:rsidRPr="005F09A4">
        <w:rPr>
          <w:rFonts w:ascii="Century Gothic" w:eastAsia="Century Gothic" w:hAnsi="Century Gothic" w:cs="Century Gothic"/>
        </w:rPr>
        <w:t xml:space="preserve">bezpieczyciela oraz wymagań zachowania bezpieczeństwa i zabezpieczenia wykonywanych prac. Wykonawca zobowiązany jest również stosować się do zaleceń </w:t>
      </w:r>
      <w:r w:rsidR="00416FC5" w:rsidRPr="005F09A4">
        <w:rPr>
          <w:rFonts w:ascii="Century Gothic" w:eastAsia="Century Gothic" w:hAnsi="Century Gothic" w:cs="Century Gothic"/>
        </w:rPr>
        <w:t>u</w:t>
      </w:r>
      <w:r w:rsidRPr="005F09A4">
        <w:rPr>
          <w:rFonts w:ascii="Century Gothic" w:eastAsia="Century Gothic" w:hAnsi="Century Gothic" w:cs="Century Gothic"/>
        </w:rPr>
        <w:t xml:space="preserve">bezpieczyciela w przedmiocie stosowania środków zwiększających poziom bezpieczeństwa w trakcie realizacji Przedmiotu Umowy. </w:t>
      </w:r>
    </w:p>
    <w:p w14:paraId="585B7EF6" w14:textId="72228310" w:rsidR="002C491B" w:rsidRPr="005F09A4" w:rsidRDefault="002C491B" w:rsidP="002645F1">
      <w:pPr>
        <w:numPr>
          <w:ilvl w:val="1"/>
          <w:numId w:val="97"/>
        </w:numPr>
        <w:spacing w:line="360" w:lineRule="auto"/>
        <w:ind w:left="426" w:hanging="426"/>
        <w:jc w:val="both"/>
        <w:rPr>
          <w:rFonts w:ascii="Century Gothic" w:eastAsia="Century Gothic" w:hAnsi="Century Gothic" w:cs="Century Gothic"/>
        </w:rPr>
      </w:pPr>
      <w:r w:rsidRPr="005F09A4">
        <w:rPr>
          <w:rFonts w:ascii="Century Gothic" w:eastAsia="Century Gothic" w:hAnsi="Century Gothic" w:cs="Century Gothic"/>
        </w:rPr>
        <w:t>Skutki uchybienia obowiązkom i wymaganiom przewidzianym w umowach ubezpieczenia (w tym w umowach zawartych przez Zamawiającego, o których mowa w ust</w:t>
      </w:r>
      <w:r w:rsidR="004D68FC" w:rsidRPr="005F09A4">
        <w:rPr>
          <w:rFonts w:ascii="Century Gothic" w:eastAsia="Century Gothic" w:hAnsi="Century Gothic" w:cs="Century Gothic"/>
        </w:rPr>
        <w:t>.</w:t>
      </w:r>
      <w:r w:rsidRPr="005F09A4">
        <w:rPr>
          <w:rFonts w:ascii="Century Gothic" w:eastAsia="Century Gothic" w:hAnsi="Century Gothic" w:cs="Century Gothic"/>
        </w:rPr>
        <w:t xml:space="preserve"> 3)</w:t>
      </w:r>
      <w:r w:rsidR="00416FC5" w:rsidRPr="005F09A4">
        <w:rPr>
          <w:rFonts w:ascii="Century Gothic" w:eastAsia="Century Gothic" w:hAnsi="Century Gothic" w:cs="Century Gothic"/>
        </w:rPr>
        <w:t xml:space="preserve"> </w:t>
      </w:r>
      <w:r w:rsidR="004D68FC" w:rsidRPr="005F09A4">
        <w:rPr>
          <w:rFonts w:ascii="Century Gothic" w:eastAsia="Century Gothic" w:hAnsi="Century Gothic" w:cs="Century Gothic"/>
        </w:rPr>
        <w:t xml:space="preserve">powyżej </w:t>
      </w:r>
      <w:r w:rsidRPr="005F09A4">
        <w:rPr>
          <w:rFonts w:ascii="Century Gothic" w:eastAsia="Century Gothic" w:hAnsi="Century Gothic" w:cs="Century Gothic"/>
        </w:rPr>
        <w:t xml:space="preserve">przez Wykonawcę i/lub jego Podwykonawców oraz pozostałych </w:t>
      </w:r>
      <w:r w:rsidR="00416FC5" w:rsidRPr="005F09A4">
        <w:rPr>
          <w:rFonts w:ascii="Century Gothic" w:eastAsia="Century Gothic" w:hAnsi="Century Gothic" w:cs="Century Gothic"/>
        </w:rPr>
        <w:t>u</w:t>
      </w:r>
      <w:r w:rsidRPr="005F09A4">
        <w:rPr>
          <w:rFonts w:ascii="Century Gothic" w:eastAsia="Century Gothic" w:hAnsi="Century Gothic" w:cs="Century Gothic"/>
        </w:rPr>
        <w:t>bezpieczonych</w:t>
      </w:r>
      <w:r w:rsidR="00416FC5" w:rsidRPr="005F09A4">
        <w:rPr>
          <w:rFonts w:ascii="Century Gothic" w:eastAsia="Century Gothic" w:hAnsi="Century Gothic" w:cs="Century Gothic"/>
        </w:rPr>
        <w:t>,</w:t>
      </w:r>
      <w:r w:rsidRPr="005F09A4">
        <w:rPr>
          <w:rFonts w:ascii="Century Gothic" w:eastAsia="Century Gothic" w:hAnsi="Century Gothic" w:cs="Century Gothic"/>
        </w:rPr>
        <w:t xml:space="preserve"> na których rzecz została zawarta umowa ubezpieczenia obciążają Wykonawcę. W przypadku gdy na skutek działania lub zaniechania Wykonawcy i/lub jego Podwykonawcy lub innego </w:t>
      </w:r>
      <w:r w:rsidR="00416FC5" w:rsidRPr="005F09A4">
        <w:rPr>
          <w:rFonts w:ascii="Century Gothic" w:eastAsia="Century Gothic" w:hAnsi="Century Gothic" w:cs="Century Gothic"/>
        </w:rPr>
        <w:t>u</w:t>
      </w:r>
      <w:r w:rsidRPr="005F09A4">
        <w:rPr>
          <w:rFonts w:ascii="Century Gothic" w:eastAsia="Century Gothic" w:hAnsi="Century Gothic" w:cs="Century Gothic"/>
        </w:rPr>
        <w:t xml:space="preserve">bezpieczonego </w:t>
      </w:r>
      <w:r w:rsidR="00416FC5" w:rsidRPr="005F09A4">
        <w:rPr>
          <w:rFonts w:ascii="Century Gothic" w:eastAsia="Century Gothic" w:hAnsi="Century Gothic" w:cs="Century Gothic"/>
        </w:rPr>
        <w:t>u</w:t>
      </w:r>
      <w:r w:rsidRPr="005F09A4">
        <w:rPr>
          <w:rFonts w:ascii="Century Gothic" w:eastAsia="Century Gothic" w:hAnsi="Century Gothic" w:cs="Century Gothic"/>
        </w:rPr>
        <w:t xml:space="preserve">bezpieczyciel odmówi lub ograniczy należne odszkodowanie Wykonawca </w:t>
      </w:r>
      <w:r w:rsidRPr="005F09A4">
        <w:rPr>
          <w:rFonts w:ascii="Century Gothic" w:eastAsia="Century Gothic" w:hAnsi="Century Gothic" w:cs="Century Gothic"/>
        </w:rPr>
        <w:lastRenderedPageBreak/>
        <w:t>pokryje powstałą z tego tytułu różnicę. Niniejszy obowiązek nie podlega ograniczeniom odpowiedzialności przewidzianym w niniejszej Umowie.</w:t>
      </w:r>
    </w:p>
    <w:p w14:paraId="492275DD" w14:textId="6C514AE3" w:rsidR="002C491B" w:rsidRPr="005F09A4" w:rsidRDefault="002C491B" w:rsidP="002645F1">
      <w:pPr>
        <w:numPr>
          <w:ilvl w:val="1"/>
          <w:numId w:val="97"/>
        </w:numPr>
        <w:spacing w:line="360" w:lineRule="auto"/>
        <w:ind w:left="426" w:hanging="426"/>
        <w:jc w:val="both"/>
        <w:rPr>
          <w:rFonts w:ascii="Century Gothic" w:eastAsia="Century Gothic" w:hAnsi="Century Gothic" w:cs="Century Gothic"/>
        </w:rPr>
      </w:pPr>
      <w:r w:rsidRPr="005F09A4">
        <w:rPr>
          <w:rFonts w:ascii="Century Gothic" w:eastAsia="Century Gothic" w:hAnsi="Century Gothic" w:cs="Century Gothic"/>
        </w:rPr>
        <w:t xml:space="preserve">Roszczenia z tytułu szkód objętych ubezpieczeniem wskazanym w ust. 3 </w:t>
      </w:r>
      <w:r w:rsidR="004D68FC" w:rsidRPr="005F09A4">
        <w:rPr>
          <w:rFonts w:ascii="Century Gothic" w:eastAsia="Century Gothic" w:hAnsi="Century Gothic" w:cs="Century Gothic"/>
        </w:rPr>
        <w:t xml:space="preserve">powyżej </w:t>
      </w:r>
      <w:r w:rsidRPr="005F09A4">
        <w:rPr>
          <w:rFonts w:ascii="Century Gothic" w:eastAsia="Century Gothic" w:hAnsi="Century Gothic" w:cs="Century Gothic"/>
        </w:rPr>
        <w:t xml:space="preserve">będą dochodzone od Ubezpieczyciela zgodnie z Procedurą zgłoszenia szkody i jej likwidacji wskazaną w </w:t>
      </w:r>
      <w:r w:rsidRPr="00096A96">
        <w:rPr>
          <w:rFonts w:ascii="Century Gothic,CenturyGothic" w:eastAsia="Century Gothic,CenturyGothic" w:hAnsi="Century Gothic,CenturyGothic" w:cs="Century Gothic,CenturyGothic"/>
          <w:b/>
          <w:bCs/>
        </w:rPr>
        <w:t>Załączniku nr 3 do Umowy</w:t>
      </w:r>
      <w:r w:rsidRPr="00096A96">
        <w:rPr>
          <w:rFonts w:ascii="Century Gothic,CenturyGothic" w:eastAsia="Century Gothic,CenturyGothic" w:hAnsi="Century Gothic,CenturyGothic" w:cs="Century Gothic,CenturyGothic"/>
        </w:rPr>
        <w:t xml:space="preserve"> CAR</w:t>
      </w:r>
      <w:r w:rsidRPr="005F09A4">
        <w:rPr>
          <w:rFonts w:ascii="Century Gothic,CenturyGothic" w:eastAsia="Century Gothic,CenturyGothic" w:hAnsi="Century Gothic,CenturyGothic" w:cs="Century Gothic,CenturyGothic"/>
        </w:rPr>
        <w:t>_EAR</w:t>
      </w:r>
      <w:r w:rsidRPr="00781978">
        <w:rPr>
          <w:rFonts w:ascii="Century Gothic,CenturyGothic" w:eastAsia="Century Gothic,CenturyGothic" w:hAnsi="Century Gothic,CenturyGothic" w:cs="Century Gothic,CenturyGothic"/>
        </w:rPr>
        <w:t>_</w:t>
      </w:r>
      <w:r w:rsidRPr="005F09A4">
        <w:rPr>
          <w:rFonts w:ascii="Century Gothic,CenturyGothic" w:eastAsia="Century Gothic,CenturyGothic" w:hAnsi="Century Gothic,CenturyGothic" w:cs="Century Gothic,CenturyGothic"/>
        </w:rPr>
        <w:t>02</w:t>
      </w:r>
      <w:r w:rsidRPr="005F09A4">
        <w:rPr>
          <w:rFonts w:ascii="Century Gothic" w:eastAsia="Century Gothic" w:hAnsi="Century Gothic" w:cs="Century Gothic"/>
        </w:rPr>
        <w:t>. Strony w drodze indywidualnych uzgodnień mogą podjąć decyzję o odmiennym sposobie likwidacji wybranych szkód.</w:t>
      </w:r>
    </w:p>
    <w:p w14:paraId="4A107899" w14:textId="437AAB48" w:rsidR="002C491B" w:rsidRPr="005F09A4" w:rsidRDefault="002C491B" w:rsidP="002645F1">
      <w:pPr>
        <w:numPr>
          <w:ilvl w:val="1"/>
          <w:numId w:val="97"/>
        </w:numPr>
        <w:spacing w:line="360" w:lineRule="auto"/>
        <w:ind w:left="426" w:hanging="426"/>
        <w:jc w:val="both"/>
        <w:rPr>
          <w:rFonts w:ascii="Century Gothic" w:eastAsia="Century Gothic" w:hAnsi="Century Gothic" w:cs="Century Gothic"/>
        </w:rPr>
      </w:pPr>
      <w:r w:rsidRPr="005F09A4">
        <w:rPr>
          <w:rFonts w:ascii="Century Gothic" w:eastAsia="Century Gothic" w:hAnsi="Century Gothic" w:cs="Century Gothic"/>
        </w:rPr>
        <w:t xml:space="preserve">Niezależnie od miejsca wystąpienia szkody, szkody całkowitej lub częściowej uprawnionym do otrzymania/dysponowania odszkodowaniem z ubezpieczenia wskazanego w ust. 3 </w:t>
      </w:r>
      <w:r w:rsidR="004D68FC" w:rsidRPr="005F09A4">
        <w:rPr>
          <w:rFonts w:ascii="Century Gothic" w:eastAsia="Century Gothic" w:hAnsi="Century Gothic" w:cs="Century Gothic"/>
        </w:rPr>
        <w:t xml:space="preserve">powyżej </w:t>
      </w:r>
      <w:r w:rsidRPr="005F09A4">
        <w:rPr>
          <w:rFonts w:ascii="Century Gothic" w:eastAsia="Century Gothic" w:hAnsi="Century Gothic" w:cs="Century Gothic"/>
        </w:rPr>
        <w:t xml:space="preserve">(Ubezpieczenie wszystkich </w:t>
      </w:r>
      <w:proofErr w:type="spellStart"/>
      <w:r w:rsidRPr="005F09A4">
        <w:rPr>
          <w:rFonts w:ascii="Century Gothic" w:eastAsia="Century Gothic" w:hAnsi="Century Gothic" w:cs="Century Gothic"/>
        </w:rPr>
        <w:t>ryzyk</w:t>
      </w:r>
      <w:proofErr w:type="spellEnd"/>
      <w:r w:rsidRPr="005F09A4">
        <w:rPr>
          <w:rFonts w:ascii="Century Gothic" w:eastAsia="Century Gothic" w:hAnsi="Century Gothic" w:cs="Century Gothic"/>
        </w:rPr>
        <w:t xml:space="preserve"> budowy/montażu) jest Zamawiający. O ile w konkretnym wypadku nie ustalono inaczej odszkodowanie uzyskane z ubezpieczenia będzie przeznaczone wyłącznie na usunięcie skutków szkody i przywrócenie stanu sprzed jej powstania.</w:t>
      </w:r>
    </w:p>
    <w:p w14:paraId="09FB234D" w14:textId="77777777" w:rsidR="00FC3C7A" w:rsidRPr="005F09A4" w:rsidRDefault="00FC3C7A" w:rsidP="00D27C5A">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633" w:name="_Toc160706842"/>
      <w:r w:rsidRPr="005F09A4">
        <w:rPr>
          <w:rFonts w:ascii="Century Gothic,Arial" w:eastAsia="Century Gothic,Arial" w:hAnsi="Century Gothic,Arial" w:cs="Century Gothic,Arial"/>
          <w:b/>
          <w:bCs/>
          <w:caps/>
          <w:sz w:val="20"/>
          <w:u w:val="single"/>
          <w:lang w:eastAsia="en-US"/>
        </w:rPr>
        <w:t>ARTYKUŁ 21. Prawa autorskie</w:t>
      </w:r>
      <w:bookmarkEnd w:id="620"/>
      <w:bookmarkEnd w:id="621"/>
      <w:bookmarkEnd w:id="622"/>
      <w:bookmarkEnd w:id="623"/>
      <w:bookmarkEnd w:id="624"/>
      <w:bookmarkEnd w:id="625"/>
      <w:bookmarkEnd w:id="626"/>
      <w:bookmarkEnd w:id="630"/>
      <w:bookmarkEnd w:id="631"/>
      <w:bookmarkEnd w:id="632"/>
      <w:bookmarkEnd w:id="633"/>
    </w:p>
    <w:p w14:paraId="0285E431" w14:textId="33B6583C" w:rsidR="00FC3C7A" w:rsidRPr="005F09A4" w:rsidRDefault="00042043">
      <w:pPr>
        <w:numPr>
          <w:ilvl w:val="0"/>
          <w:numId w:val="29"/>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 xml:space="preserve">Z </w:t>
      </w:r>
      <w:r w:rsidRPr="00936AA8">
        <w:rPr>
          <w:rFonts w:ascii="Century Gothic" w:eastAsia="Century Gothic" w:hAnsi="Century Gothic" w:cs="Century Gothic"/>
        </w:rPr>
        <w:t xml:space="preserve">zastrzeżeniem ust. </w:t>
      </w:r>
      <w:r w:rsidR="00B11B33" w:rsidRPr="00936AA8">
        <w:rPr>
          <w:rFonts w:ascii="Century Gothic" w:eastAsia="Century Gothic" w:hAnsi="Century Gothic" w:cs="Century Gothic"/>
        </w:rPr>
        <w:t>19</w:t>
      </w:r>
      <w:r w:rsidRPr="00936AA8">
        <w:rPr>
          <w:rFonts w:ascii="Century Gothic" w:eastAsia="Century Gothic" w:hAnsi="Century Gothic" w:cs="Century Gothic"/>
        </w:rPr>
        <w:t xml:space="preserve"> poniżej,</w:t>
      </w:r>
      <w:r w:rsidRPr="005F09A4">
        <w:rPr>
          <w:rFonts w:ascii="Century Gothic" w:eastAsia="Century Gothic" w:hAnsi="Century Gothic" w:cs="Century Gothic"/>
        </w:rPr>
        <w:t xml:space="preserve"> </w:t>
      </w:r>
      <w:r w:rsidR="00FC3C7A" w:rsidRPr="005F09A4">
        <w:rPr>
          <w:rFonts w:ascii="Century Gothic" w:eastAsia="Century Gothic" w:hAnsi="Century Gothic" w:cs="Century Gothic"/>
        </w:rPr>
        <w:t>Wykonawca oświadcza, że</w:t>
      </w:r>
      <w:bookmarkStart w:id="634" w:name="_Hlk482185383"/>
      <w:r w:rsidR="00FC3C7A" w:rsidRPr="005F09A4">
        <w:rPr>
          <w:rFonts w:ascii="Century Gothic" w:eastAsia="Century Gothic" w:hAnsi="Century Gothic" w:cs="Century Gothic"/>
        </w:rPr>
        <w:t xml:space="preserve"> z mocy prawa lub z mocy umów zawartych z osobami trzecimi</w:t>
      </w:r>
      <w:bookmarkEnd w:id="634"/>
      <w:r w:rsidR="00FC3C7A" w:rsidRPr="005F09A4">
        <w:rPr>
          <w:rFonts w:ascii="Century Gothic" w:eastAsia="Century Gothic" w:hAnsi="Century Gothic" w:cs="Century Gothic"/>
        </w:rPr>
        <w:t xml:space="preserve"> przysługiwać mu będą autorskie prawa majątkowe do wszelkiej dokumentacji, projektów</w:t>
      </w:r>
      <w:r w:rsidR="00FC4292" w:rsidRPr="005F09A4">
        <w:rPr>
          <w:rFonts w:ascii="Century Gothic" w:eastAsia="Century Gothic" w:hAnsi="Century Gothic" w:cs="Century Gothic"/>
        </w:rPr>
        <w:t>,</w:t>
      </w:r>
      <w:r w:rsidR="008B7329" w:rsidRPr="005F09A4">
        <w:rPr>
          <w:rFonts w:ascii="Century Gothic" w:eastAsia="Century Gothic" w:hAnsi="Century Gothic" w:cs="Century Gothic"/>
        </w:rPr>
        <w:t xml:space="preserve"> w szczególności</w:t>
      </w:r>
      <w:r w:rsidR="00FC4292" w:rsidRPr="005F09A4">
        <w:rPr>
          <w:rFonts w:ascii="Century Gothic" w:eastAsia="Century Gothic" w:hAnsi="Century Gothic" w:cs="Century Gothic"/>
        </w:rPr>
        <w:t xml:space="preserve"> </w:t>
      </w:r>
      <w:r w:rsidR="00FC3C7A" w:rsidRPr="005F09A4">
        <w:rPr>
          <w:rFonts w:ascii="Century Gothic" w:eastAsia="Century Gothic" w:hAnsi="Century Gothic" w:cs="Century Gothic"/>
        </w:rPr>
        <w:t xml:space="preserve">Dokumentacji Powykonawczej oraz innych utworów posiadających cechy utworu w rozumieniu ustawy </w:t>
      </w:r>
      <w:r w:rsidR="007F5B23" w:rsidRPr="00781978">
        <w:rPr>
          <w:rFonts w:ascii="Century Gothic" w:eastAsia="Century Gothic" w:hAnsi="Century Gothic" w:cs="Century Gothic"/>
        </w:rPr>
        <w:t xml:space="preserve">z dnia 4 lutego 1994 r. </w:t>
      </w:r>
      <w:r w:rsidR="00FC3C7A" w:rsidRPr="005F09A4">
        <w:rPr>
          <w:rFonts w:ascii="Century Gothic" w:eastAsia="Century Gothic" w:hAnsi="Century Gothic" w:cs="Century Gothic"/>
        </w:rPr>
        <w:t>o prawie autorskim i prawach pokrewnych, powstałych w związku z wykonywaniem Umowy (dalej „</w:t>
      </w:r>
      <w:r w:rsidR="00FC3C7A" w:rsidRPr="005F09A4">
        <w:rPr>
          <w:rFonts w:ascii="Century Gothic" w:eastAsia="Century Gothic" w:hAnsi="Century Gothic" w:cs="Century Gothic"/>
          <w:b/>
          <w:bCs/>
        </w:rPr>
        <w:t>Utwory</w:t>
      </w:r>
      <w:r w:rsidR="00FC3C7A" w:rsidRPr="005F09A4">
        <w:rPr>
          <w:rFonts w:ascii="Century Gothic" w:eastAsia="Century Gothic" w:hAnsi="Century Gothic" w:cs="Century Gothic"/>
        </w:rPr>
        <w:t>”), jak też, że Utwory te nie będą ograniczone jakimikolwiek prawami osób trzecich, ani też nie będą naruszać żadnych praw osób trzecich</w:t>
      </w:r>
      <w:bookmarkStart w:id="635" w:name="_Hlk482185392"/>
      <w:r w:rsidR="00FC3C7A" w:rsidRPr="005F09A4">
        <w:rPr>
          <w:rFonts w:ascii="Century Gothic" w:eastAsia="Century Gothic" w:hAnsi="Century Gothic" w:cs="Century Gothic"/>
        </w:rPr>
        <w:t xml:space="preserve"> (w tym Wykonawców, Podwykonawców i Dalszych Podwykonawców</w:t>
      </w:r>
      <w:bookmarkEnd w:id="635"/>
      <w:r w:rsidR="00FC3C7A" w:rsidRPr="005F09A4">
        <w:rPr>
          <w:rFonts w:ascii="Century Gothic" w:eastAsia="Century Gothic" w:hAnsi="Century Gothic" w:cs="Century Gothic"/>
        </w:rPr>
        <w:t>).</w:t>
      </w:r>
    </w:p>
    <w:p w14:paraId="658FED83" w14:textId="039044E1" w:rsidR="00FC3C7A" w:rsidRPr="005F09A4" w:rsidRDefault="00FC3C7A">
      <w:pPr>
        <w:numPr>
          <w:ilvl w:val="0"/>
          <w:numId w:val="29"/>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 xml:space="preserve">Jeżeli Zamawiający nie będzie mógł korzystać z danego Utworu lub jego elementu, na skutek naruszenia przez </w:t>
      </w:r>
      <w:r w:rsidR="006A3045" w:rsidRPr="005F09A4">
        <w:rPr>
          <w:rFonts w:ascii="Century Gothic" w:eastAsia="Century Gothic" w:hAnsi="Century Gothic" w:cs="Century Gothic"/>
        </w:rPr>
        <w:t xml:space="preserve">Wykonawcę </w:t>
      </w:r>
      <w:r w:rsidRPr="005F09A4">
        <w:rPr>
          <w:rFonts w:ascii="Century Gothic" w:eastAsia="Century Gothic" w:hAnsi="Century Gothic" w:cs="Century Gothic"/>
        </w:rPr>
        <w:t xml:space="preserve">praw własności intelektualnej lub praw autorskich osób trzecich, Wykonawca zobowiązany jest do nabycia na swój koszt takich praw i przeniesienia ich na Zamawiającego lub </w:t>
      </w:r>
      <w:r w:rsidR="006A3045" w:rsidRPr="005F09A4">
        <w:rPr>
          <w:rFonts w:ascii="Century Gothic" w:eastAsia="Century Gothic" w:hAnsi="Century Gothic" w:cs="Century Gothic"/>
        </w:rPr>
        <w:t xml:space="preserve">dostarczenia </w:t>
      </w:r>
      <w:r w:rsidRPr="005F09A4">
        <w:rPr>
          <w:rFonts w:ascii="Century Gothic" w:eastAsia="Century Gothic" w:hAnsi="Century Gothic" w:cs="Century Gothic"/>
        </w:rPr>
        <w:t>Utworu wolnego od wad prawnych w ramach Wynagrodzenia. Żadne z powyższych postanowień nie wyłącza możliwości dochodzenia przez Zamawiającego odszkodowania na zasadach ogólnych Kodeksu cywilnego.</w:t>
      </w:r>
    </w:p>
    <w:p w14:paraId="5D979FE5" w14:textId="77777777" w:rsidR="00FC3C7A" w:rsidRPr="005F09A4" w:rsidRDefault="00FC3C7A">
      <w:pPr>
        <w:numPr>
          <w:ilvl w:val="0"/>
          <w:numId w:val="29"/>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 xml:space="preserve">Wykonawca </w:t>
      </w:r>
      <w:bookmarkStart w:id="636" w:name="_Hlk482185406"/>
      <w:r w:rsidRPr="005F09A4">
        <w:rPr>
          <w:rFonts w:ascii="Century Gothic" w:eastAsia="Century Gothic" w:hAnsi="Century Gothic" w:cs="Century Gothic"/>
        </w:rPr>
        <w:t>w ramach Wynagrodzenia</w:t>
      </w:r>
      <w:bookmarkEnd w:id="636"/>
      <w:r w:rsidRPr="005F09A4">
        <w:rPr>
          <w:rFonts w:ascii="Century Gothic" w:eastAsia="Century Gothic" w:hAnsi="Century Gothic" w:cs="Century Gothic"/>
        </w:rPr>
        <w:t xml:space="preserve"> przenosi na Zamawiającego, </w:t>
      </w:r>
      <w:bookmarkStart w:id="637" w:name="_Hlk482185418"/>
      <w:r w:rsidRPr="005F09A4">
        <w:rPr>
          <w:rFonts w:ascii="Century Gothic" w:eastAsia="Century Gothic" w:hAnsi="Century Gothic" w:cs="Century Gothic"/>
        </w:rPr>
        <w:t>każdorazowo</w:t>
      </w:r>
      <w:bookmarkEnd w:id="637"/>
      <w:r w:rsidRPr="005F09A4">
        <w:rPr>
          <w:rFonts w:ascii="Century Gothic" w:eastAsia="Century Gothic" w:hAnsi="Century Gothic" w:cs="Century Gothic"/>
        </w:rPr>
        <w:t xml:space="preserve"> z chwilą wydania Zamawiającemu Utworów, na zasadzie wyłączności, autorskie prawa majątkowe do Utworów</w:t>
      </w:r>
      <w:bookmarkStart w:id="638" w:name="_Hlk482185438"/>
      <w:r w:rsidRPr="005F09A4">
        <w:rPr>
          <w:rFonts w:ascii="Century Gothic" w:eastAsia="Century Gothic" w:hAnsi="Century Gothic" w:cs="Century Gothic"/>
        </w:rPr>
        <w:t xml:space="preserve"> lub ich elementów</w:t>
      </w:r>
      <w:bookmarkEnd w:id="638"/>
      <w:r w:rsidRPr="005F09A4">
        <w:rPr>
          <w:rFonts w:ascii="Century Gothic" w:eastAsia="Century Gothic" w:hAnsi="Century Gothic" w:cs="Century Gothic"/>
        </w:rPr>
        <w:t>, nieograniczone czasowo ani terytorialnie, na wszelkich znanych w dacie zawarcia Umowy polach eksploatacji, a w szczególności na takich jak:</w:t>
      </w:r>
    </w:p>
    <w:p w14:paraId="1CDDF4DA" w14:textId="77777777" w:rsidR="00FC3C7A" w:rsidRPr="005F09A4" w:rsidRDefault="00FC3C7A" w:rsidP="002645F1">
      <w:pPr>
        <w:pStyle w:val="BodyText21"/>
        <w:numPr>
          <w:ilvl w:val="0"/>
          <w:numId w:val="6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wykorzystanie Utworów zgodnie z ich przeznaczeniem,</w:t>
      </w:r>
    </w:p>
    <w:p w14:paraId="0A070ED0" w14:textId="77777777" w:rsidR="00FC3C7A" w:rsidRPr="005F09A4" w:rsidRDefault="00FC3C7A" w:rsidP="002645F1">
      <w:pPr>
        <w:pStyle w:val="BodyText21"/>
        <w:numPr>
          <w:ilvl w:val="0"/>
          <w:numId w:val="6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utrwalanie dowolną techniką i na dowolnych nośnikach, w tym dyskach komputerowych oraz wszystkich typach nośników przeznaczonych do zapisu cyfrowego,</w:t>
      </w:r>
    </w:p>
    <w:p w14:paraId="4BCFFD34" w14:textId="7D631D26" w:rsidR="00FC3C7A" w:rsidRPr="005F09A4" w:rsidRDefault="00FC3C7A" w:rsidP="002645F1">
      <w:pPr>
        <w:pStyle w:val="BodyText21"/>
        <w:numPr>
          <w:ilvl w:val="0"/>
          <w:numId w:val="6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lastRenderedPageBreak/>
        <w:t xml:space="preserve">zwielokrotnienie, jakąkolwiek techniką, w tym: </w:t>
      </w:r>
      <w:r w:rsidR="003D1820" w:rsidRPr="005F09A4">
        <w:rPr>
          <w:rFonts w:ascii="Century Gothic" w:eastAsia="Century Gothic" w:hAnsi="Century Gothic" w:cs="Century Gothic"/>
          <w:sz w:val="20"/>
        </w:rPr>
        <w:t>poligraficzną lub fotograficzną, zapisu magnetycznego, magnetooptycznego lub optycznego, digitalizacji oraz w formach przestrzennych</w:t>
      </w:r>
      <w:r w:rsidRPr="005F09A4">
        <w:rPr>
          <w:rFonts w:ascii="Century Gothic,Arial" w:eastAsia="Century Gothic,Arial" w:hAnsi="Century Gothic,Arial" w:cs="Century Gothic,Arial"/>
          <w:sz w:val="20"/>
        </w:rPr>
        <w:t>,</w:t>
      </w:r>
    </w:p>
    <w:p w14:paraId="0531A436" w14:textId="77777777" w:rsidR="00FC3C7A" w:rsidRPr="005F09A4" w:rsidRDefault="00FC3C7A" w:rsidP="002645F1">
      <w:pPr>
        <w:pStyle w:val="BodyText21"/>
        <w:numPr>
          <w:ilvl w:val="0"/>
          <w:numId w:val="6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wprowadzenie do pamięci komputera </w:t>
      </w:r>
      <w:r w:rsidR="003D1820" w:rsidRPr="005F09A4">
        <w:rPr>
          <w:rFonts w:ascii="Century Gothic" w:eastAsia="Century Gothic" w:hAnsi="Century Gothic" w:cs="Century Gothic"/>
          <w:sz w:val="20"/>
        </w:rPr>
        <w:t xml:space="preserve">(w dowolnej liczbie stanowisk komputerowych) </w:t>
      </w:r>
      <w:r w:rsidRPr="005F09A4">
        <w:rPr>
          <w:rFonts w:ascii="Century Gothic,Arial" w:eastAsia="Century Gothic,Arial" w:hAnsi="Century Gothic,Arial" w:cs="Century Gothic,Arial"/>
          <w:sz w:val="20"/>
        </w:rPr>
        <w:t>i do sieci multimedialnej, w tym Internetu,</w:t>
      </w:r>
      <w:r w:rsidR="003D1820" w:rsidRPr="005F09A4">
        <w:rPr>
          <w:rFonts w:ascii="Century Gothic" w:eastAsia="Century Gothic" w:hAnsi="Century Gothic" w:cs="Century Gothic"/>
          <w:sz w:val="20"/>
        </w:rPr>
        <w:t xml:space="preserve"> umieszczenie na serwerach lub innych hostach w celu udostępnienia użytkownikom komputerów i innych terminali sieciowych w sieciach teleinformatycznych publicznych i prywatnych,</w:t>
      </w:r>
    </w:p>
    <w:p w14:paraId="5C7569CE" w14:textId="77777777" w:rsidR="00FC3C7A" w:rsidRPr="005F09A4" w:rsidRDefault="00FC3C7A" w:rsidP="002645F1">
      <w:pPr>
        <w:pStyle w:val="BodyText21"/>
        <w:numPr>
          <w:ilvl w:val="0"/>
          <w:numId w:val="6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wykorzystanie całości lub fragmentów Utworów,</w:t>
      </w:r>
    </w:p>
    <w:p w14:paraId="1F68FAE6" w14:textId="77777777" w:rsidR="00FC3C7A" w:rsidRPr="005F09A4" w:rsidRDefault="00FC3C7A" w:rsidP="002645F1">
      <w:pPr>
        <w:pStyle w:val="BodyText21"/>
        <w:numPr>
          <w:ilvl w:val="0"/>
          <w:numId w:val="6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wprowadzania do obrotu, najem, dzierżawa Utworów i ich egzemplarzy,</w:t>
      </w:r>
    </w:p>
    <w:p w14:paraId="196E1516" w14:textId="77777777" w:rsidR="00FC3C7A" w:rsidRPr="005F09A4" w:rsidRDefault="00FC3C7A" w:rsidP="002645F1">
      <w:pPr>
        <w:pStyle w:val="BodyText21"/>
        <w:numPr>
          <w:ilvl w:val="0"/>
          <w:numId w:val="6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publiczne wykonanie, wystawienie, wyświetlenie, odtworzenie oraz nadawanie i reemitowanie, a także publiczne udostępnianie utworu w taki sposób, aby każdy mógł mieć do niego dostęp w miejscu i w czasie przez siebie wybranym,</w:t>
      </w:r>
    </w:p>
    <w:p w14:paraId="2F2BA411" w14:textId="77777777" w:rsidR="00FC3C7A" w:rsidRPr="005F09A4" w:rsidRDefault="00FC3C7A" w:rsidP="002645F1">
      <w:pPr>
        <w:pStyle w:val="BodyText21"/>
        <w:numPr>
          <w:ilvl w:val="0"/>
          <w:numId w:val="6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wszelkie opracowania Utworów, w tym modyfikacje, adaptacje, łączenie części lub całości Utworów z innymi utworami</w:t>
      </w:r>
      <w:r w:rsidR="003D1820" w:rsidRPr="005F09A4">
        <w:rPr>
          <w:rFonts w:ascii="Century Gothic" w:eastAsia="Century Gothic" w:hAnsi="Century Gothic" w:cs="Century Gothic"/>
          <w:sz w:val="20"/>
        </w:rPr>
        <w:t>, jak również rozporządzanie i korzystanie z takich opracowań w zakresie analogicznym jak przewidziany w Umowie dla Utworów</w:t>
      </w:r>
      <w:r w:rsidRPr="005F09A4">
        <w:rPr>
          <w:rFonts w:ascii="Century Gothic,Arial" w:eastAsia="Century Gothic,Arial" w:hAnsi="Century Gothic,Arial" w:cs="Century Gothic,Arial"/>
          <w:sz w:val="20"/>
        </w:rPr>
        <w:t>.</w:t>
      </w:r>
    </w:p>
    <w:p w14:paraId="3841E70F" w14:textId="77777777" w:rsidR="00FC3C7A" w:rsidRPr="005F09A4" w:rsidRDefault="00FC3C7A">
      <w:pPr>
        <w:numPr>
          <w:ilvl w:val="0"/>
          <w:numId w:val="29"/>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Wykonawca, z chwilą wydania Utworów w ramach Wynagrodzenia, przenosi na Zamawiającego własność egzemplarzy Utworów i nośników, na których utrwalono Utwory.</w:t>
      </w:r>
    </w:p>
    <w:p w14:paraId="5349FDD8" w14:textId="669D2F11" w:rsidR="00FC3C7A" w:rsidRPr="005F09A4" w:rsidRDefault="00FC3C7A">
      <w:pPr>
        <w:numPr>
          <w:ilvl w:val="0"/>
          <w:numId w:val="29"/>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 xml:space="preserve">Wykonawca wraz z powyższym przeniesieniem autorskich praw majątkowych, zezwala Zamawiającemu na wykonywanie zależnych praw autorskich do Utworów, oraz upoważnia Zamawiającego do zezwalania lub zlecania osobom trzecim wykonywania zależnych praw autorskich. </w:t>
      </w:r>
      <w:bookmarkStart w:id="639" w:name="_Hlk482185453"/>
      <w:r w:rsidRPr="005F09A4">
        <w:rPr>
          <w:rFonts w:ascii="Century Gothic,Arial" w:eastAsia="Century Gothic,Arial" w:hAnsi="Century Gothic,Arial" w:cs="Century Gothic,Arial"/>
        </w:rPr>
        <w:t>Zależne prawa autorskie, obejmują w szczególności prawo do następujących czynności bez konieczności uzyskiwania odrębnej zgody Wykonawcy: adaptacji, zmiany, modyfikacji, przeróbek, uzupełnień, dostosowania i stworzenia każdej pracy lub każdego dzieła pochodnego w celu zastosowania Utworów w formie papierowej lub elektronicznej</w:t>
      </w:r>
      <w:r w:rsidR="003B10F4" w:rsidRPr="005F09A4">
        <w:rPr>
          <w:rFonts w:ascii="Century Gothic" w:eastAsia="Century Gothic" w:hAnsi="Century Gothic" w:cs="Century Gothic"/>
        </w:rPr>
        <w:t>, jak również rozporządzenie i korzystanie z tak powstałych utworów zależnych w zakresie analogicznym, jak przewidziany w Umowie dla Utworów.</w:t>
      </w:r>
      <w:r w:rsidRPr="005F09A4">
        <w:rPr>
          <w:rFonts w:ascii="Century Gothic,Arial" w:eastAsia="Century Gothic,Arial" w:hAnsi="Century Gothic,Arial" w:cs="Century Gothic,Arial"/>
        </w:rPr>
        <w:t xml:space="preserve"> Wykonawca jednocześnie zapewnia, że niniejsze zezwolenie opisane w niniejszym ustępie nie narusza osobistych praw autora do jego dzieł</w:t>
      </w:r>
      <w:r w:rsidR="003B10F4" w:rsidRPr="005F09A4">
        <w:rPr>
          <w:rFonts w:ascii="Century Gothic" w:eastAsia="Century Gothic" w:hAnsi="Century Gothic" w:cs="Century Gothic"/>
        </w:rPr>
        <w:t xml:space="preserve"> lub majątkowych </w:t>
      </w:r>
      <w:r w:rsidR="006A3045" w:rsidRPr="005F09A4">
        <w:rPr>
          <w:rFonts w:ascii="Century Gothic" w:eastAsia="Century Gothic" w:hAnsi="Century Gothic" w:cs="Century Gothic"/>
        </w:rPr>
        <w:t xml:space="preserve">praw autorskich </w:t>
      </w:r>
      <w:r w:rsidR="003B10F4" w:rsidRPr="005F09A4">
        <w:rPr>
          <w:rFonts w:ascii="Century Gothic" w:eastAsia="Century Gothic" w:hAnsi="Century Gothic" w:cs="Century Gothic"/>
        </w:rPr>
        <w:t>Wykonawcy ani osób trzecich i nie będzie powodować obowiązku zapłaty jakichkolwiek dodatkowych opłat</w:t>
      </w:r>
      <w:bookmarkEnd w:id="639"/>
      <w:r w:rsidRPr="005F09A4">
        <w:rPr>
          <w:rFonts w:ascii="Century Gothic,Arial" w:eastAsia="Century Gothic,Arial" w:hAnsi="Century Gothic,Arial" w:cs="Century Gothic,Arial"/>
        </w:rPr>
        <w:t>.</w:t>
      </w:r>
    </w:p>
    <w:p w14:paraId="589C27AD" w14:textId="77777777" w:rsidR="00FC3C7A" w:rsidRPr="005F09A4" w:rsidRDefault="00FC3C7A">
      <w:pPr>
        <w:numPr>
          <w:ilvl w:val="0"/>
          <w:numId w:val="29"/>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Przeniesienie autorskich praw majątkowych do Utworów obejmuje również prawo do korzystania, pobierania pożytków i rozporządzenia wszelkimi opracowaniami Utworów wykonanymi przez Zamawiającego, na zlecenie Zamawiającego lub za zgodą Zamawiającego, bez konieczności uzyskiwania dodatkowej zgody Wykonawcy.</w:t>
      </w:r>
    </w:p>
    <w:p w14:paraId="79AAFA60" w14:textId="6BCBA7BD" w:rsidR="00FC3C7A" w:rsidRPr="005F09A4" w:rsidRDefault="00FC3C7A">
      <w:pPr>
        <w:numPr>
          <w:ilvl w:val="0"/>
          <w:numId w:val="29"/>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 xml:space="preserve">Wykonawca zobowiązuje się, że w przypadku wystąpienia konieczności korzystania </w:t>
      </w:r>
      <w:r w:rsidR="006A3045" w:rsidRPr="005F09A4">
        <w:rPr>
          <w:rFonts w:ascii="Century Gothic" w:eastAsia="Century Gothic" w:hAnsi="Century Gothic" w:cs="Century Gothic"/>
        </w:rPr>
        <w:t xml:space="preserve">z </w:t>
      </w:r>
      <w:r w:rsidRPr="005F09A4">
        <w:rPr>
          <w:rFonts w:ascii="Century Gothic" w:eastAsia="Century Gothic" w:hAnsi="Century Gothic" w:cs="Century Gothic"/>
        </w:rPr>
        <w:t xml:space="preserve"> Utworów na innych niż wymienione powyżej polach eksploatacji, przeniesie autorskie prawa majątkowe do Utworów w drodze osobnej umowy, w ramach Wynagrodzenia.</w:t>
      </w:r>
    </w:p>
    <w:p w14:paraId="2F542F9C" w14:textId="77777777" w:rsidR="00FC3C7A" w:rsidRPr="005F09A4" w:rsidRDefault="00FC3C7A">
      <w:pPr>
        <w:numPr>
          <w:ilvl w:val="0"/>
          <w:numId w:val="29"/>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lastRenderedPageBreak/>
        <w:t>Wykonawca gwarantuje, że przy wykonywaniu Utworów nie będzie naruszać praw własności intelektualnej osób trzecich. W przypadku, gdy jakakolwiek osoba trzecia wystąpi przeciwko Zamawiającemu z roszczeniami wynikającymi z naruszenia przysługujących praw własności intelektualnej, w tym praw autorskich, poprzez wykorzystywanie Utworów przekazanych przez Wykonawcę zgodnie z Umową, wówczas Zamawiający poinformuje Wykonawcę o takich roszczeniach, a Wykonawca podejmie niezbędne działania mające na celu zażegnanie sporu, w tym będzie zobowiązany przejąć wszelkie takie roszczenia wysuwane pod adresem Zamawiającego i poniesie wszelkie koszty z tym związane. W szczególności:</w:t>
      </w:r>
    </w:p>
    <w:p w14:paraId="4BB33B87" w14:textId="77777777" w:rsidR="00FC3C7A" w:rsidRPr="005F09A4" w:rsidRDefault="00FC3C7A" w:rsidP="002645F1">
      <w:pPr>
        <w:pStyle w:val="BodyText21"/>
        <w:numPr>
          <w:ilvl w:val="0"/>
          <w:numId w:val="7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przyjmie na siebie pełną odpowiedzialność za powstanie oraz wszelkie skutki powyższych zdarzeń,</w:t>
      </w:r>
    </w:p>
    <w:p w14:paraId="35FF8B4D" w14:textId="77777777" w:rsidR="00FC3C7A" w:rsidRPr="005F09A4" w:rsidRDefault="00FC3C7A" w:rsidP="002645F1">
      <w:pPr>
        <w:pStyle w:val="BodyText21"/>
        <w:numPr>
          <w:ilvl w:val="0"/>
          <w:numId w:val="7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 przypadku wytoczenia przeciwko Zamawiającemu powództwa z tytułu naruszenia praw własności intelektualnej lub praw autorskich, po przypozwaniu wstąpi do postępowania lub sam wystąpi z interwencją uboczną po stronie Zamawiającego, zapłaci w przypadku niekorzystnego dla Zamawiającego rozstrzygnięcia sporu koszty sądowe oraz zasądzone odszkodowanie lub koszty polubownego załatwienia sprawy, w tym koszty zastępstwa procesowego,</w:t>
      </w:r>
    </w:p>
    <w:p w14:paraId="278FD9F9" w14:textId="543FB159" w:rsidR="00FC3C7A" w:rsidRPr="005F09A4" w:rsidRDefault="00FC3C7A" w:rsidP="002645F1">
      <w:pPr>
        <w:pStyle w:val="BodyText21"/>
        <w:numPr>
          <w:ilvl w:val="0"/>
          <w:numId w:val="7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poniesie wszelkie koszty związane z ewentualnym pokryciem roszczeń majątkowych i niemajątkowych związanych z naruszeniem praw własności intelektualnej lub praw autorskich majątkowych lub osobistych osoby lub osób zgłaszających roszczenia,</w:t>
      </w:r>
    </w:p>
    <w:p w14:paraId="54A9E67E" w14:textId="77777777" w:rsidR="00FC3C7A" w:rsidRPr="005F09A4" w:rsidRDefault="00FC3C7A" w:rsidP="002645F1">
      <w:pPr>
        <w:pStyle w:val="BodyText21"/>
        <w:numPr>
          <w:ilvl w:val="0"/>
          <w:numId w:val="7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jeżeli korzystanie z Utworów lub jakiejkolwiek ich części przez Zamawiającego, w zakresie określonym w niniejszym paragrafie, stanowić będzie naruszenie czyichkolwiek praw własności intelektualnej lub przemysłowej, Wykonawca naprawi w całości szkodę, poniesioną w związku z tym przez Zamawiającego. </w:t>
      </w:r>
    </w:p>
    <w:p w14:paraId="14FC6317" w14:textId="77777777" w:rsidR="00FC3C7A" w:rsidRPr="005F09A4" w:rsidRDefault="00FC3C7A" w:rsidP="00FC3C7A">
      <w:pPr>
        <w:pStyle w:val="BodyText21"/>
        <w:tabs>
          <w:tab w:val="left" w:pos="-1985"/>
          <w:tab w:val="left" w:pos="-1843"/>
          <w:tab w:val="left" w:pos="-1560"/>
          <w:tab w:val="left" w:pos="-1276"/>
        </w:tabs>
        <w:suppressAutoHyphens/>
        <w:spacing w:line="360" w:lineRule="auto"/>
        <w:ind w:left="709"/>
        <w:rPr>
          <w:rFonts w:ascii="Century Gothic" w:hAnsi="Century Gothic" w:cs="Arial"/>
          <w:sz w:val="20"/>
        </w:rPr>
      </w:pPr>
      <w:r w:rsidRPr="005F09A4">
        <w:rPr>
          <w:rFonts w:ascii="Century Gothic,Arial" w:eastAsia="Century Gothic,Arial" w:hAnsi="Century Gothic,Arial" w:cs="Century Gothic,Arial"/>
          <w:sz w:val="20"/>
        </w:rPr>
        <w:t>Powyższe nie uchybia uprawnieniom Zamawiającego wynikających z przepisów prawa, w szczególności ustawy o prawie autorskim i prawach pokrewnych oraz uprawnień z rękojmi.</w:t>
      </w:r>
    </w:p>
    <w:p w14:paraId="317231BD" w14:textId="77777777" w:rsidR="00FC3C7A" w:rsidRPr="005F09A4" w:rsidRDefault="00FC3C7A">
      <w:pPr>
        <w:pStyle w:val="Akapitzlist"/>
        <w:numPr>
          <w:ilvl w:val="0"/>
          <w:numId w:val="29"/>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W przypadku poinformowania którejkolwiek ze Stron o wystąpieniu osób trzecich z roszczeniami, dotyczącymi naruszenia praw własności intelektualnej lub przemysłowej, każda ze Stron niezwłocznie zawiadomi odpowiednio drugą Stronę o zaistniałej sytuacji.</w:t>
      </w:r>
    </w:p>
    <w:p w14:paraId="425ED89B" w14:textId="77777777" w:rsidR="00FC3C7A" w:rsidRPr="005F09A4" w:rsidRDefault="00FC3C7A">
      <w:pPr>
        <w:widowControl w:val="0"/>
        <w:numPr>
          <w:ilvl w:val="0"/>
          <w:numId w:val="29"/>
        </w:numPr>
        <w:tabs>
          <w:tab w:val="clear" w:pos="360"/>
          <w:tab w:val="left" w:pos="851"/>
        </w:tabs>
        <w:autoSpaceDE w:val="0"/>
        <w:autoSpaceDN w:val="0"/>
        <w:adjustRightInd w:val="0"/>
        <w:spacing w:line="360" w:lineRule="auto"/>
        <w:ind w:left="426" w:hanging="426"/>
        <w:jc w:val="both"/>
        <w:rPr>
          <w:rFonts w:ascii="Century Gothic" w:eastAsia="Century Gothic" w:hAnsi="Century Gothic" w:cs="Century Gothic"/>
        </w:rPr>
      </w:pPr>
      <w:r w:rsidRPr="005F09A4">
        <w:rPr>
          <w:rFonts w:ascii="Century Gothic" w:eastAsia="Century Gothic" w:hAnsi="Century Gothic" w:cs="Century Gothic"/>
        </w:rPr>
        <w:t>Wykonawca zapewni przejście na Zamawiającego autorskich praw majątkowych do wszelkich Utworów stworzonych przez jego pracowników i podwykonawców oraz wszelkich innych osób którymi się posługuje przy wykonywaniu przedmiotu Umowy – jeżeli takie autorskie prawa majątkowe zostaną w wykonaniu niniejszej Umowy stworzone.</w:t>
      </w:r>
    </w:p>
    <w:p w14:paraId="4BA89C55" w14:textId="77777777" w:rsidR="00FC3C7A" w:rsidRPr="005F09A4" w:rsidRDefault="00FC3C7A">
      <w:pPr>
        <w:widowControl w:val="0"/>
        <w:numPr>
          <w:ilvl w:val="0"/>
          <w:numId w:val="29"/>
        </w:numPr>
        <w:shd w:val="clear" w:color="auto" w:fill="FFFFFF" w:themeFill="background1"/>
        <w:tabs>
          <w:tab w:val="clear" w:pos="360"/>
          <w:tab w:val="left" w:pos="567"/>
        </w:tabs>
        <w:autoSpaceDE w:val="0"/>
        <w:autoSpaceDN w:val="0"/>
        <w:adjustRightInd w:val="0"/>
        <w:spacing w:line="360" w:lineRule="auto"/>
        <w:ind w:left="426" w:right="1" w:hanging="426"/>
        <w:contextualSpacing/>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Zamawiający ma prawo nieeksploatowania Utworów w części lub całości. Wykonawca nie może dochodzić wykonania Umowy w zakresie wykorzystania Utworów. </w:t>
      </w:r>
    </w:p>
    <w:p w14:paraId="1E82438B" w14:textId="77777777" w:rsidR="00FC3C7A" w:rsidRPr="005F09A4" w:rsidRDefault="00FC3C7A">
      <w:pPr>
        <w:pStyle w:val="Akapitzlist"/>
        <w:numPr>
          <w:ilvl w:val="0"/>
          <w:numId w:val="29"/>
        </w:numPr>
        <w:tabs>
          <w:tab w:val="clear" w:pos="360"/>
          <w:tab w:val="num" w:pos="567"/>
        </w:tabs>
        <w:spacing w:line="360" w:lineRule="auto"/>
        <w:ind w:left="426" w:hanging="426"/>
        <w:jc w:val="both"/>
        <w:rPr>
          <w:rFonts w:ascii="Century Gothic" w:eastAsia="Century Gothic" w:hAnsi="Century Gothic" w:cs="Century Gothic"/>
        </w:rPr>
      </w:pPr>
      <w:r w:rsidRPr="005F09A4">
        <w:rPr>
          <w:rFonts w:ascii="Century Gothic,Arial" w:eastAsia="Century Gothic,Arial" w:hAnsi="Century Gothic,Arial" w:cs="Century Gothic,Arial"/>
        </w:rPr>
        <w:t xml:space="preserve">Skorzystanie przez Zamawiającego z prawa zastępczego usunięcia wad, o którym mowa w niniejszej Umowie, nie stanowi naruszenia autorskich praw osobistych Wykonawcy ani też osób, którymi będzie posługiwał się przy wykonaniu Umowy i nie uprawnia Wykonawcy do </w:t>
      </w:r>
      <w:r w:rsidRPr="005F09A4">
        <w:rPr>
          <w:rFonts w:ascii="Century Gothic,Arial" w:eastAsia="Century Gothic,Arial" w:hAnsi="Century Gothic,Arial" w:cs="Century Gothic,Arial"/>
        </w:rPr>
        <w:lastRenderedPageBreak/>
        <w:t>wnoszenia jakichkolwiek roszczeń z tytułu naruszenia autorskich praw majątkowych czy osobistych.</w:t>
      </w:r>
    </w:p>
    <w:p w14:paraId="54EFC9A1" w14:textId="10A9DCF5" w:rsidR="003D1820" w:rsidRPr="005F09A4" w:rsidRDefault="003D1820">
      <w:pPr>
        <w:widowControl w:val="0"/>
        <w:numPr>
          <w:ilvl w:val="0"/>
          <w:numId w:val="29"/>
        </w:numPr>
        <w:shd w:val="clear" w:color="auto" w:fill="FFFFFF" w:themeFill="background1"/>
        <w:tabs>
          <w:tab w:val="clear" w:pos="360"/>
          <w:tab w:val="left" w:pos="426"/>
        </w:tabs>
        <w:autoSpaceDE w:val="0"/>
        <w:autoSpaceDN w:val="0"/>
        <w:adjustRightInd w:val="0"/>
        <w:spacing w:line="360" w:lineRule="auto"/>
        <w:ind w:left="426" w:right="1" w:hanging="426"/>
        <w:contextualSpacing/>
        <w:jc w:val="both"/>
        <w:rPr>
          <w:rFonts w:ascii="Century Gothic,Calibri" w:eastAsia="Century Gothic,Calibri" w:hAnsi="Century Gothic,Calibri" w:cs="Century Gothic,Calibri"/>
          <w:lang w:eastAsia="en-US"/>
        </w:rPr>
      </w:pPr>
      <w:bookmarkStart w:id="640" w:name="_Hlk498940432"/>
      <w:r w:rsidRPr="005F09A4">
        <w:rPr>
          <w:rFonts w:ascii="Century Gothic,Calibri" w:eastAsia="Century Gothic,Calibri" w:hAnsi="Century Gothic,Calibri" w:cs="Century Gothic,Calibri"/>
          <w:lang w:eastAsia="en-US"/>
        </w:rPr>
        <w:t xml:space="preserve">Postanowienia Umowy dotyczące jej rozwiązania, wygaśnięcia lub odstąpienia od niej, nie umniejszają ani nie mają wpływu na skuteczność praw nabytych przez Zamawiającego przewidzianych w niniejszym Umowy. Po rozwiązaniu, wygaśnięciu lub odstąpieniu od Umowy Zamawiający zachowuje prawo do wszystkich praw własności intelektualnej i  innych uprawnień zawartych w niniejszym </w:t>
      </w:r>
      <w:r w:rsidR="00D71158" w:rsidRPr="005F09A4">
        <w:rPr>
          <w:rFonts w:ascii="Century Gothic,Calibri" w:eastAsia="Century Gothic,Calibri" w:hAnsi="Century Gothic,Calibri" w:cs="Century Gothic,Calibri"/>
          <w:lang w:eastAsia="en-US"/>
        </w:rPr>
        <w:t>Artykule</w:t>
      </w:r>
      <w:r w:rsidRPr="005F09A4">
        <w:rPr>
          <w:rFonts w:ascii="Century Gothic,Calibri" w:eastAsia="Century Gothic,Calibri" w:hAnsi="Century Gothic,Calibri" w:cs="Century Gothic,Calibri"/>
          <w:lang w:eastAsia="en-US"/>
        </w:rPr>
        <w:t xml:space="preserve"> lub we właściwych przepisach prawa bez konieczności składania przez którąkolwiek ze Stron dodatkowych oświadczeń.</w:t>
      </w:r>
    </w:p>
    <w:p w14:paraId="6B26079B" w14:textId="05B2CCAC" w:rsidR="003D1820" w:rsidRPr="005F09A4" w:rsidRDefault="003D1820">
      <w:pPr>
        <w:widowControl w:val="0"/>
        <w:numPr>
          <w:ilvl w:val="0"/>
          <w:numId w:val="29"/>
        </w:numPr>
        <w:shd w:val="clear" w:color="auto" w:fill="FFFFFF" w:themeFill="background1"/>
        <w:tabs>
          <w:tab w:val="clear" w:pos="360"/>
          <w:tab w:val="left" w:pos="426"/>
        </w:tabs>
        <w:autoSpaceDE w:val="0"/>
        <w:autoSpaceDN w:val="0"/>
        <w:adjustRightInd w:val="0"/>
        <w:spacing w:line="360" w:lineRule="auto"/>
        <w:ind w:left="426" w:right="1" w:hanging="426"/>
        <w:contextualSpacing/>
        <w:jc w:val="both"/>
        <w:rPr>
          <w:rFonts w:ascii="Century Gothic,Arial,Calibri" w:eastAsia="Century Gothic,Arial,Calibri" w:hAnsi="Century Gothic,Arial,Calibri" w:cs="Century Gothic,Arial,Calibri"/>
          <w:lang w:eastAsia="en-US"/>
        </w:rPr>
      </w:pPr>
      <w:r w:rsidRPr="005F09A4">
        <w:rPr>
          <w:rFonts w:ascii="Century Gothic,Calibri" w:eastAsia="Century Gothic,Calibri" w:hAnsi="Century Gothic,Calibri" w:cs="Century Gothic,Calibri"/>
          <w:lang w:eastAsia="en-US"/>
        </w:rPr>
        <w:t>Wykonawca</w:t>
      </w:r>
      <w:r w:rsidRPr="005F09A4">
        <w:rPr>
          <w:rFonts w:ascii="Century Gothic,Arial,Calibri" w:eastAsia="Century Gothic,Arial,Calibri" w:hAnsi="Century Gothic,Arial,Calibri" w:cs="Century Gothic,Arial,Calibri"/>
          <w:lang w:eastAsia="en-US"/>
        </w:rPr>
        <w:t xml:space="preserve"> niniejszym gwarantuje, że osoby, którymi będzie się posługiwać przy stworzeniu </w:t>
      </w:r>
      <w:r w:rsidR="008B464A" w:rsidRPr="005F09A4">
        <w:rPr>
          <w:rFonts w:ascii="Century Gothic,Arial,Calibri" w:eastAsia="Century Gothic,Arial,Calibri" w:hAnsi="Century Gothic,Arial,Calibri" w:cs="Century Gothic,Arial,Calibri"/>
          <w:lang w:eastAsia="en-US"/>
        </w:rPr>
        <w:t>U</w:t>
      </w:r>
      <w:r w:rsidRPr="005F09A4">
        <w:rPr>
          <w:rFonts w:ascii="Century Gothic,Arial,Calibri" w:eastAsia="Century Gothic,Arial,Calibri" w:hAnsi="Century Gothic,Arial,Calibri" w:cs="Century Gothic,Arial,Calibri"/>
          <w:lang w:eastAsia="en-US"/>
        </w:rPr>
        <w:t xml:space="preserve">tworów, nie będą wykonywać swoich osobistych praw autorskich do Utworów (w całości lub części), w szczególności prawa do nienaruszalności formy i treści poszczególnych Utworów i ich rzetelnego wykorzystania oraz prawa decydowania o jego pierwszym udostępnieniu publiczności, w stosunku do Zamawiającego oraz jego następców prawnych bądź podmiotów przez niego upoważnionych do eksploatacji Utworów. Wykonywanie nadzoru autorskiego dotyczącego Inwestycji nastąpi zgodnie z przepisami prawa oraz postanowieniami Umowy </w:t>
      </w:r>
      <w:r w:rsidRPr="00781978">
        <w:rPr>
          <w:rFonts w:ascii="Century Gothic,Arial,Calibri" w:eastAsia="Century Gothic,Arial,Calibri" w:hAnsi="Century Gothic,Arial,Calibri" w:cs="Century Gothic,Arial,Calibri"/>
          <w:lang w:eastAsia="en-US"/>
        </w:rPr>
        <w:t>(w tym OPZ).</w:t>
      </w:r>
    </w:p>
    <w:p w14:paraId="73295A9D" w14:textId="4163E46F" w:rsidR="003D1820" w:rsidRPr="005F09A4" w:rsidRDefault="003D1820">
      <w:pPr>
        <w:widowControl w:val="0"/>
        <w:numPr>
          <w:ilvl w:val="0"/>
          <w:numId w:val="29"/>
        </w:numPr>
        <w:shd w:val="clear" w:color="auto" w:fill="FFFFFF" w:themeFill="background1"/>
        <w:tabs>
          <w:tab w:val="clear" w:pos="360"/>
          <w:tab w:val="left" w:pos="426"/>
        </w:tabs>
        <w:autoSpaceDE w:val="0"/>
        <w:autoSpaceDN w:val="0"/>
        <w:adjustRightInd w:val="0"/>
        <w:spacing w:line="360" w:lineRule="auto"/>
        <w:ind w:left="426" w:right="1" w:hanging="426"/>
        <w:contextualSpacing/>
        <w:jc w:val="both"/>
        <w:rPr>
          <w:rFonts w:ascii="Century Gothic,Arial,Calibri" w:eastAsia="Century Gothic,Arial,Calibri" w:hAnsi="Century Gothic,Arial,Calibri" w:cs="Century Gothic,Arial,Calibri"/>
          <w:lang w:eastAsia="en-US"/>
        </w:rPr>
      </w:pPr>
      <w:r w:rsidRPr="005F09A4">
        <w:rPr>
          <w:rFonts w:ascii="Century Gothic,Arial,Calibri" w:eastAsia="Century Gothic,Arial,Calibri" w:hAnsi="Century Gothic,Arial,Calibri" w:cs="Century Gothic,Arial,Calibri"/>
          <w:lang w:eastAsia="en-US"/>
        </w:rPr>
        <w:t xml:space="preserve">Zamawiający ma prawo do wykorzystania Utworów lub ich fragmentów także poza realizacją Inwestycji, w przypadku zmiany lokalizacji Inwestycji. Strony wyłączają postanowienia art. 61 ustawy </w:t>
      </w:r>
      <w:r w:rsidR="00FC0E81" w:rsidRPr="00781978">
        <w:rPr>
          <w:rFonts w:ascii="Century Gothic" w:eastAsia="Century Gothic" w:hAnsi="Century Gothic" w:cs="Century Gothic"/>
        </w:rPr>
        <w:t xml:space="preserve">z dnia 4 lutego 1994 r. </w:t>
      </w:r>
      <w:r w:rsidRPr="005F09A4">
        <w:rPr>
          <w:rFonts w:ascii="Century Gothic,Arial,Calibri" w:eastAsia="Century Gothic,Arial,Calibri" w:hAnsi="Century Gothic,Arial,Calibri" w:cs="Century Gothic,Arial,Calibri"/>
          <w:lang w:eastAsia="en-US"/>
        </w:rPr>
        <w:t>o prawie autorskim i prawach pokrewnych.</w:t>
      </w:r>
    </w:p>
    <w:p w14:paraId="148621DD" w14:textId="77777777" w:rsidR="003D1820" w:rsidRPr="005F09A4" w:rsidRDefault="003D1820">
      <w:pPr>
        <w:widowControl w:val="0"/>
        <w:numPr>
          <w:ilvl w:val="0"/>
          <w:numId w:val="29"/>
        </w:numPr>
        <w:shd w:val="clear" w:color="auto" w:fill="FFFFFF" w:themeFill="background1"/>
        <w:tabs>
          <w:tab w:val="clear" w:pos="360"/>
          <w:tab w:val="left" w:pos="426"/>
        </w:tabs>
        <w:autoSpaceDE w:val="0"/>
        <w:autoSpaceDN w:val="0"/>
        <w:adjustRightInd w:val="0"/>
        <w:spacing w:line="360" w:lineRule="auto"/>
        <w:ind w:left="426" w:right="1" w:hanging="426"/>
        <w:contextualSpacing/>
        <w:jc w:val="both"/>
        <w:rPr>
          <w:rFonts w:ascii="Century Gothic,Arial,Calibri" w:eastAsia="Century Gothic,Arial,Calibri" w:hAnsi="Century Gothic,Arial,Calibri" w:cs="Century Gothic,Arial,Calibri"/>
          <w:lang w:eastAsia="en-US"/>
        </w:rPr>
      </w:pPr>
      <w:r w:rsidRPr="005F09A4">
        <w:rPr>
          <w:rFonts w:ascii="Century Gothic,Arial,Calibri" w:eastAsia="Century Gothic,Arial,Calibri" w:hAnsi="Century Gothic,Arial,Calibri" w:cs="Century Gothic,Arial,Calibri"/>
          <w:lang w:eastAsia="en-US"/>
        </w:rPr>
        <w:t>Dla uniknięcia wątpliwości, Utwory są objęte postanowieniami Umowy w zakresie rękojmi i gwarancji.</w:t>
      </w:r>
    </w:p>
    <w:bookmarkEnd w:id="640"/>
    <w:p w14:paraId="477F5C5C" w14:textId="54621A00" w:rsidR="001221E7" w:rsidRPr="005F09A4" w:rsidRDefault="001221E7">
      <w:pPr>
        <w:numPr>
          <w:ilvl w:val="0"/>
          <w:numId w:val="29"/>
        </w:numPr>
        <w:tabs>
          <w:tab w:val="clear" w:pos="360"/>
          <w:tab w:val="num" w:pos="426"/>
        </w:tabs>
        <w:spacing w:line="360" w:lineRule="auto"/>
        <w:ind w:left="426" w:hanging="426"/>
        <w:jc w:val="both"/>
        <w:rPr>
          <w:rFonts w:ascii="Century Gothic,Calibri" w:eastAsia="Century Gothic,Calibri" w:hAnsi="Century Gothic,Calibri" w:cs="Century Gothic,Calibri"/>
          <w:lang w:eastAsia="en-US"/>
        </w:rPr>
      </w:pPr>
      <w:r w:rsidRPr="005F09A4">
        <w:rPr>
          <w:rFonts w:ascii="Century Gothic" w:eastAsia="Century Gothic" w:hAnsi="Century Gothic" w:cs="Century Gothic"/>
        </w:rPr>
        <w:t xml:space="preserve">W przypadku braku możliwości uzyskania i przekazania przez Wykonawcę na rzecz Zamawiającego autorskich praw majątkowych do Utworów, Zamawiający dopuszcza możliwość udzielenia Zamawiającemu przez Wykonawcę niewyłącznej licencji do Utworów, na zasadach określonych </w:t>
      </w:r>
      <w:r w:rsidRPr="00936AA8">
        <w:rPr>
          <w:rFonts w:ascii="Century Gothic" w:eastAsia="Century Gothic" w:hAnsi="Century Gothic" w:cs="Century Gothic"/>
        </w:rPr>
        <w:t xml:space="preserve">w ust. </w:t>
      </w:r>
      <w:r w:rsidR="00D974F0" w:rsidRPr="00936AA8">
        <w:rPr>
          <w:rFonts w:ascii="Century Gothic" w:eastAsia="Century Gothic" w:hAnsi="Century Gothic" w:cs="Century Gothic"/>
        </w:rPr>
        <w:t>18 - 29</w:t>
      </w:r>
      <w:r w:rsidRPr="00936AA8">
        <w:rPr>
          <w:rFonts w:ascii="Century Gothic" w:eastAsia="Century Gothic" w:hAnsi="Century Gothic" w:cs="Century Gothic"/>
        </w:rPr>
        <w:t xml:space="preserve"> poniżej</w:t>
      </w:r>
      <w:r w:rsidR="00123EEF" w:rsidRPr="00936AA8">
        <w:rPr>
          <w:rFonts w:ascii="Century Gothic,Arial" w:eastAsia="Century Gothic,Arial" w:hAnsi="Century Gothic,Arial" w:cs="Century Gothic,Arial"/>
        </w:rPr>
        <w:t xml:space="preserve">. Postanowienia </w:t>
      </w:r>
      <w:r w:rsidRPr="00936AA8">
        <w:rPr>
          <w:rFonts w:ascii="Century Gothic,Calibri" w:eastAsia="Century Gothic,Calibri" w:hAnsi="Century Gothic,Calibri" w:cs="Century Gothic,Calibri"/>
          <w:lang w:eastAsia="en-US"/>
        </w:rPr>
        <w:t>ust. 4, 6-</w:t>
      </w:r>
      <w:r w:rsidR="00DC73E1" w:rsidRPr="00936AA8">
        <w:rPr>
          <w:rFonts w:ascii="Century Gothic,Calibri" w:eastAsia="Century Gothic,Calibri" w:hAnsi="Century Gothic,Calibri" w:cs="Century Gothic,Calibri"/>
          <w:lang w:eastAsia="en-US"/>
        </w:rPr>
        <w:t>9</w:t>
      </w:r>
      <w:r w:rsidRPr="00936AA8">
        <w:rPr>
          <w:rFonts w:ascii="Century Gothic,Calibri" w:eastAsia="Century Gothic,Calibri" w:hAnsi="Century Gothic,Calibri" w:cs="Century Gothic,Calibri"/>
          <w:lang w:eastAsia="en-US"/>
        </w:rPr>
        <w:t xml:space="preserve"> i </w:t>
      </w:r>
      <w:r w:rsidR="00DC73E1" w:rsidRPr="00936AA8">
        <w:rPr>
          <w:rFonts w:ascii="Century Gothic,Calibri" w:eastAsia="Century Gothic,Calibri" w:hAnsi="Century Gothic,Calibri" w:cs="Century Gothic,Calibri"/>
          <w:lang w:eastAsia="en-US"/>
        </w:rPr>
        <w:t>11</w:t>
      </w:r>
      <w:r w:rsidRPr="00936AA8">
        <w:rPr>
          <w:rFonts w:ascii="Century Gothic,Calibri" w:eastAsia="Century Gothic,Calibri" w:hAnsi="Century Gothic,Calibri" w:cs="Century Gothic,Calibri"/>
          <w:lang w:eastAsia="en-US"/>
        </w:rPr>
        <w:t>-</w:t>
      </w:r>
      <w:r w:rsidR="00DC73E1" w:rsidRPr="00936AA8">
        <w:rPr>
          <w:rFonts w:ascii="Century Gothic,Calibri" w:eastAsia="Century Gothic,Calibri" w:hAnsi="Century Gothic,Calibri" w:cs="Century Gothic,Calibri"/>
          <w:lang w:eastAsia="en-US"/>
        </w:rPr>
        <w:t>16</w:t>
      </w:r>
      <w:r w:rsidR="008B4FC4" w:rsidRPr="00936AA8">
        <w:rPr>
          <w:rFonts w:ascii="Century Gothic,Calibri" w:eastAsia="Century Gothic,Calibri" w:hAnsi="Century Gothic,Calibri" w:cs="Century Gothic,Calibri"/>
          <w:lang w:eastAsia="en-US"/>
        </w:rPr>
        <w:t xml:space="preserve"> </w:t>
      </w:r>
      <w:r w:rsidR="000368AE" w:rsidRPr="00936AA8">
        <w:rPr>
          <w:rFonts w:ascii="Century Gothic,Calibri" w:eastAsia="Century Gothic,Calibri" w:hAnsi="Century Gothic,Calibri" w:cs="Century Gothic,Calibri"/>
          <w:lang w:eastAsia="en-US"/>
        </w:rPr>
        <w:t>powyżej</w:t>
      </w:r>
      <w:r w:rsidR="000368AE" w:rsidRPr="005F09A4">
        <w:rPr>
          <w:rFonts w:ascii="Century Gothic,Calibri" w:eastAsia="Century Gothic,Calibri" w:hAnsi="Century Gothic,Calibri" w:cs="Century Gothic,Calibri"/>
          <w:lang w:eastAsia="en-US"/>
        </w:rPr>
        <w:t xml:space="preserve"> </w:t>
      </w:r>
      <w:r w:rsidRPr="005F09A4">
        <w:rPr>
          <w:rFonts w:ascii="Century Gothic,Calibri" w:eastAsia="Century Gothic,Calibri" w:hAnsi="Century Gothic,Calibri" w:cs="Century Gothic,Calibri"/>
          <w:lang w:eastAsia="en-US"/>
        </w:rPr>
        <w:t>stosuje się odpowiednio.</w:t>
      </w:r>
    </w:p>
    <w:p w14:paraId="7C06FE79" w14:textId="78CA1B8E" w:rsidR="001221E7" w:rsidRPr="005F09A4" w:rsidRDefault="001221E7">
      <w:pPr>
        <w:numPr>
          <w:ilvl w:val="0"/>
          <w:numId w:val="29"/>
        </w:numPr>
        <w:tabs>
          <w:tab w:val="left" w:pos="709"/>
        </w:tabs>
        <w:spacing w:line="360" w:lineRule="auto"/>
        <w:ind w:left="426" w:hanging="426"/>
        <w:jc w:val="both"/>
        <w:rPr>
          <w:rFonts w:ascii="Century Gothic,Calibri" w:eastAsia="Century Gothic,Calibri" w:hAnsi="Century Gothic,Calibri" w:cs="Century Gothic,Calibri"/>
          <w:lang w:eastAsia="en-US"/>
        </w:rPr>
      </w:pPr>
      <w:bookmarkStart w:id="641" w:name="_Hlk498485840"/>
      <w:bookmarkStart w:id="642" w:name="_Hlk497717308"/>
      <w:r w:rsidRPr="005F09A4">
        <w:rPr>
          <w:rFonts w:ascii="Century Gothic,Calibri" w:eastAsia="Century Gothic,Calibri" w:hAnsi="Century Gothic,Calibri" w:cs="Century Gothic,Calibri"/>
          <w:lang w:eastAsia="en-US"/>
        </w:rPr>
        <w:t xml:space="preserve">Wykonawca oświadcza, że </w:t>
      </w:r>
      <w:r w:rsidRPr="005F09A4">
        <w:rPr>
          <w:rFonts w:ascii="Century Gothic,Arial,Calibri" w:eastAsia="Century Gothic,Arial,Calibri" w:hAnsi="Century Gothic,Arial,Calibri" w:cs="Century Gothic,Arial,Calibri"/>
          <w:lang w:eastAsia="en-US"/>
        </w:rPr>
        <w:t>z mocy prawa lub z mocy umów zawartych z osobami trzecimi</w:t>
      </w:r>
      <w:r w:rsidRPr="005F09A4">
        <w:rPr>
          <w:rFonts w:ascii="Century Gothic,Calibri" w:eastAsia="Century Gothic,Calibri" w:hAnsi="Century Gothic,Calibri" w:cs="Century Gothic,Calibri"/>
          <w:lang w:eastAsia="en-US"/>
        </w:rPr>
        <w:t xml:space="preserve">, najpóźniej z chwilą ich wydania Zamawiającemu </w:t>
      </w:r>
      <w:bookmarkStart w:id="643" w:name="_Hlk497718603"/>
      <w:r w:rsidRPr="005F09A4">
        <w:rPr>
          <w:rFonts w:ascii="Century Gothic,Calibri" w:eastAsia="Century Gothic,Calibri" w:hAnsi="Century Gothic,Calibri" w:cs="Century Gothic,Calibri"/>
          <w:lang w:eastAsia="en-US"/>
        </w:rPr>
        <w:t>przysługiwać będą Wykonawcy</w:t>
      </w:r>
      <w:bookmarkEnd w:id="643"/>
      <w:r w:rsidRPr="005F09A4">
        <w:rPr>
          <w:rFonts w:ascii="Century Gothic,Calibri" w:eastAsia="Century Gothic,Calibri" w:hAnsi="Century Gothic,Calibri" w:cs="Century Gothic,Calibri"/>
          <w:lang w:eastAsia="en-US"/>
        </w:rPr>
        <w:t xml:space="preserve"> </w:t>
      </w:r>
      <w:r w:rsidRPr="005F09A4">
        <w:rPr>
          <w:rFonts w:ascii="Century Gothic,Arial,Calibri" w:eastAsia="Century Gothic,Arial,Calibri" w:hAnsi="Century Gothic,Arial,Calibri" w:cs="Century Gothic,Arial,Calibri"/>
          <w:lang w:eastAsia="en-US"/>
        </w:rPr>
        <w:t>prawa własności intelektualnej, w tym prawo do udzielenia Zamawiającemu licencji do wszelkiej dokumentacji, projektów oraz innych Utworów, jak też, że Utwory te nie będą ograniczone jakimikolwiek prawami osób trzecich, ani też nie będą naruszać żadnych praw osób trzecich, w tym praw własności intelektualnej osób trzecich,  a w szczególności majątkowych praw autorskich, patentów, ani praw do baz danych (w tym Wykonawców, Podwykonawców i Dalszych Podwykonawców).</w:t>
      </w:r>
      <w:bookmarkEnd w:id="641"/>
      <w:r w:rsidRPr="005F09A4">
        <w:rPr>
          <w:rFonts w:ascii="Century Gothic,Arial,Calibri" w:eastAsia="Century Gothic,Arial,Calibri" w:hAnsi="Century Gothic,Arial,Calibri" w:cs="Century Gothic,Arial,Calibri"/>
          <w:lang w:eastAsia="en-US"/>
        </w:rPr>
        <w:t xml:space="preserve"> </w:t>
      </w:r>
      <w:bookmarkEnd w:id="642"/>
      <w:r w:rsidRPr="005F09A4">
        <w:rPr>
          <w:rFonts w:ascii="Century Gothic,Calibri" w:eastAsia="Century Gothic,Calibri" w:hAnsi="Century Gothic,Calibri" w:cs="Century Gothic,Calibri"/>
          <w:lang w:eastAsia="en-US"/>
        </w:rPr>
        <w:t xml:space="preserve">Jeżeli Zamawiający nie będzie mógł korzystać z danego Utworu lub jego elementu, na skutek jego wad prawnych skutkujących naruszeniem praw własności intelektualnej lub praw autorskich osób trzecich, Wykonawca zobowiązany jest do nabycia na swój koszt takich praw i przeniesienia ich na Zamawiającego lub dostarczenie Utworu </w:t>
      </w:r>
      <w:r w:rsidRPr="005F09A4">
        <w:rPr>
          <w:rFonts w:ascii="Century Gothic,Calibri" w:eastAsia="Century Gothic,Calibri" w:hAnsi="Century Gothic,Calibri" w:cs="Century Gothic,Calibri"/>
          <w:lang w:eastAsia="en-US"/>
        </w:rPr>
        <w:lastRenderedPageBreak/>
        <w:t>wolnego od wad prawnych w ramach Wynagrodzenia. Żadne z powyższych postanowień nie wyłącza możliwości dochodzenia przez Zamawiającego odszkodowania na zasadach ogólnych Kodeksu cywilnego. Dla uniknięcia wątpliwości, wady, w tym wady prawne Utworu stanowią Wady w rozumieniu Umowy.</w:t>
      </w:r>
    </w:p>
    <w:p w14:paraId="335D6BFB" w14:textId="294D10EC" w:rsidR="001221E7" w:rsidRPr="005F09A4" w:rsidRDefault="001221E7">
      <w:pPr>
        <w:widowControl w:val="0"/>
        <w:numPr>
          <w:ilvl w:val="0"/>
          <w:numId w:val="29"/>
        </w:numPr>
        <w:shd w:val="clear" w:color="auto" w:fill="FFFFFF" w:themeFill="background1"/>
        <w:tabs>
          <w:tab w:val="clear" w:pos="360"/>
          <w:tab w:val="num" w:pos="426"/>
          <w:tab w:val="left" w:pos="709"/>
        </w:tabs>
        <w:autoSpaceDE w:val="0"/>
        <w:autoSpaceDN w:val="0"/>
        <w:adjustRightInd w:val="0"/>
        <w:spacing w:line="360" w:lineRule="auto"/>
        <w:ind w:left="426" w:right="1" w:hanging="426"/>
        <w:contextualSpacing/>
        <w:jc w:val="both"/>
        <w:rPr>
          <w:rFonts w:ascii="Century Gothic,Arial,Calibri" w:eastAsia="Century Gothic,Arial,Calibri" w:hAnsi="Century Gothic,Arial,Calibri" w:cs="Century Gothic,Arial,Calibri"/>
          <w:lang w:eastAsia="en-US"/>
        </w:rPr>
      </w:pPr>
      <w:bookmarkStart w:id="644" w:name="_Hlk498485716"/>
      <w:r w:rsidRPr="005F09A4">
        <w:rPr>
          <w:rFonts w:ascii="Century Gothic,Calibri" w:eastAsia="Century Gothic,Calibri" w:hAnsi="Century Gothic,Calibri" w:cs="Century Gothic,Calibri"/>
          <w:lang w:eastAsia="en-US"/>
        </w:rPr>
        <w:t xml:space="preserve">Wykonawca w ramach Wynagrodzenia, udziela Zamawiającemu, każdorazowo z chwilą wydania Zamawiającemu Utworów, licencji niewyłącznej do Utworów. </w:t>
      </w:r>
      <w:r w:rsidRPr="005F09A4">
        <w:rPr>
          <w:rFonts w:ascii="Century Gothic,Arial,Calibri" w:eastAsia="Century Gothic,Arial,Calibri" w:hAnsi="Century Gothic,Arial,Calibri" w:cs="Century Gothic,Arial,Calibri"/>
          <w:lang w:eastAsia="en-US"/>
        </w:rPr>
        <w:t xml:space="preserve">Licencja udzielona jest na okres 10 lat, po czym przekształca się w licencję na czas nieoznaczony, z terminem wypowiedzenia wynoszącym 10 lat. W przypadku uznania, że okres wypowiedzenia 10 lat wykracza poza zakres swobody zawierania umów przyjmuje się, że okres ten jest równy maksymalnemu okresowi wypowiedzenia mieszczącemu się w granicach swobody umów. Intencją Stron jest, by licencja miała charakter zbliżony do umowy sprzedaży, tj. zapewniała Zamawiającemu ciągłe, stałe prawo korzystania z Utworów w zamian za Wynagrodzenie. Wypowiedzenie licencji następuje odrębnie do wypowiedzenia Umowy. </w:t>
      </w:r>
    </w:p>
    <w:p w14:paraId="2204581F" w14:textId="0DF13F77" w:rsidR="001221E7" w:rsidRPr="005F09A4" w:rsidRDefault="001221E7">
      <w:pPr>
        <w:numPr>
          <w:ilvl w:val="0"/>
          <w:numId w:val="29"/>
        </w:numPr>
        <w:tabs>
          <w:tab w:val="left" w:pos="709"/>
        </w:tabs>
        <w:spacing w:line="360" w:lineRule="auto"/>
        <w:ind w:left="426" w:hanging="426"/>
        <w:jc w:val="both"/>
        <w:rPr>
          <w:rFonts w:ascii="Century Gothic,Calibri" w:eastAsia="Century Gothic,Calibri" w:hAnsi="Century Gothic,Calibri" w:cs="Century Gothic,Calibri"/>
          <w:lang w:eastAsia="en-US"/>
        </w:rPr>
      </w:pPr>
      <w:r w:rsidRPr="005F09A4">
        <w:rPr>
          <w:rFonts w:ascii="Century Gothic,Calibri" w:eastAsia="Century Gothic,Calibri" w:hAnsi="Century Gothic,Calibri" w:cs="Century Gothic,Calibri"/>
          <w:lang w:eastAsia="en-US"/>
        </w:rPr>
        <w:t xml:space="preserve">Wykonawca udziela Zamawiającemu licencji, o której mowa w ust. </w:t>
      </w:r>
      <w:r w:rsidR="00C96533" w:rsidRPr="005F09A4">
        <w:rPr>
          <w:rFonts w:ascii="Century Gothic,Calibri" w:eastAsia="Century Gothic,Calibri" w:hAnsi="Century Gothic,Calibri" w:cs="Century Gothic,Calibri"/>
          <w:lang w:eastAsia="en-US"/>
        </w:rPr>
        <w:t>19</w:t>
      </w:r>
      <w:r w:rsidR="000373FD" w:rsidRPr="005F09A4">
        <w:rPr>
          <w:rFonts w:ascii="Century Gothic,Calibri" w:eastAsia="Century Gothic,Calibri" w:hAnsi="Century Gothic,Calibri" w:cs="Century Gothic,Calibri"/>
          <w:lang w:eastAsia="en-US"/>
        </w:rPr>
        <w:t xml:space="preserve"> </w:t>
      </w:r>
      <w:r w:rsidRPr="005F09A4">
        <w:rPr>
          <w:rFonts w:ascii="Century Gothic,Calibri" w:eastAsia="Century Gothic,Calibri" w:hAnsi="Century Gothic,Calibri" w:cs="Century Gothic,Calibri"/>
          <w:lang w:eastAsia="en-US"/>
        </w:rPr>
        <w:t>powyżej, na wszelkich znanych w dacie zawarcia Umowy polach eksploatacji, a w szczególności na takich jak:</w:t>
      </w:r>
    </w:p>
    <w:p w14:paraId="1BB5723C" w14:textId="77777777" w:rsidR="001221E7" w:rsidRPr="005F09A4" w:rsidRDefault="001221E7" w:rsidP="002645F1">
      <w:pPr>
        <w:pStyle w:val="BodyText21"/>
        <w:numPr>
          <w:ilvl w:val="0"/>
          <w:numId w:val="111"/>
        </w:numPr>
        <w:tabs>
          <w:tab w:val="left" w:pos="-1985"/>
          <w:tab w:val="left" w:pos="-1843"/>
          <w:tab w:val="left" w:pos="-1560"/>
          <w:tab w:val="left" w:pos="-1276"/>
        </w:tabs>
        <w:suppressAutoHyphens/>
        <w:spacing w:line="360" w:lineRule="auto"/>
        <w:ind w:left="709"/>
        <w:rPr>
          <w:rFonts w:ascii="Century Gothic" w:eastAsia="Century Gothic" w:hAnsi="Century Gothic" w:cs="Century Gothic"/>
          <w:sz w:val="20"/>
        </w:rPr>
      </w:pPr>
      <w:bookmarkStart w:id="645" w:name="_Hlk497719004"/>
      <w:r w:rsidRPr="005F09A4">
        <w:rPr>
          <w:rFonts w:ascii="Century Gothic" w:eastAsia="Century Gothic" w:hAnsi="Century Gothic" w:cs="Century Gothic"/>
          <w:sz w:val="20"/>
        </w:rPr>
        <w:t>wykorzystanie Utworów zgodnie z ich przeznaczeniem,</w:t>
      </w:r>
    </w:p>
    <w:p w14:paraId="1AEC1A87" w14:textId="77777777" w:rsidR="001221E7" w:rsidRPr="005F09A4" w:rsidRDefault="001221E7" w:rsidP="002645F1">
      <w:pPr>
        <w:pStyle w:val="BodyText21"/>
        <w:numPr>
          <w:ilvl w:val="0"/>
          <w:numId w:val="111"/>
        </w:numPr>
        <w:tabs>
          <w:tab w:val="left" w:pos="-1985"/>
          <w:tab w:val="left" w:pos="-1843"/>
          <w:tab w:val="left" w:pos="-1560"/>
          <w:tab w:val="left" w:pos="-1276"/>
        </w:tabs>
        <w:suppressAutoHyphens/>
        <w:spacing w:line="360" w:lineRule="auto"/>
        <w:ind w:left="709"/>
        <w:rPr>
          <w:rFonts w:ascii="Century Gothic" w:eastAsia="Century Gothic" w:hAnsi="Century Gothic" w:cs="Century Gothic"/>
          <w:sz w:val="20"/>
        </w:rPr>
      </w:pPr>
      <w:r w:rsidRPr="005F09A4">
        <w:rPr>
          <w:rFonts w:ascii="Century Gothic" w:eastAsia="Century Gothic" w:hAnsi="Century Gothic" w:cs="Century Gothic"/>
          <w:sz w:val="20"/>
        </w:rPr>
        <w:t>utrwalanie dowolną techniką i na dowolnych nośnikach, w tym dyskach komputerowych oraz wszystkich typach nośników przeznaczonych do zapisu cyfrowego,</w:t>
      </w:r>
    </w:p>
    <w:p w14:paraId="6EC25F64" w14:textId="77777777" w:rsidR="001221E7" w:rsidRPr="005F09A4" w:rsidRDefault="001221E7" w:rsidP="002645F1">
      <w:pPr>
        <w:pStyle w:val="BodyText21"/>
        <w:numPr>
          <w:ilvl w:val="0"/>
          <w:numId w:val="111"/>
        </w:numPr>
        <w:tabs>
          <w:tab w:val="left" w:pos="-1985"/>
          <w:tab w:val="left" w:pos="-1843"/>
          <w:tab w:val="left" w:pos="-1560"/>
          <w:tab w:val="left" w:pos="-1276"/>
        </w:tabs>
        <w:suppressAutoHyphens/>
        <w:spacing w:line="360" w:lineRule="auto"/>
        <w:ind w:left="709"/>
        <w:rPr>
          <w:rFonts w:ascii="Century Gothic" w:eastAsia="Century Gothic" w:hAnsi="Century Gothic" w:cs="Century Gothic"/>
          <w:sz w:val="20"/>
        </w:rPr>
      </w:pPr>
      <w:r w:rsidRPr="005F09A4">
        <w:rPr>
          <w:rFonts w:ascii="Century Gothic" w:eastAsia="Century Gothic" w:hAnsi="Century Gothic" w:cs="Century Gothic"/>
          <w:sz w:val="20"/>
        </w:rPr>
        <w:t>zwielokrotnienie, jakąkolwiek techniką, w tym: poligraficzną lub fotograficzną, zapisu magnetycznego, magnetooptycznego lub optycznego, digitalizacji oraz w formach przestrzennych,</w:t>
      </w:r>
    </w:p>
    <w:p w14:paraId="31D281EE" w14:textId="77777777" w:rsidR="001221E7" w:rsidRPr="005F09A4" w:rsidRDefault="001221E7" w:rsidP="002645F1">
      <w:pPr>
        <w:pStyle w:val="BodyText21"/>
        <w:numPr>
          <w:ilvl w:val="0"/>
          <w:numId w:val="111"/>
        </w:numPr>
        <w:tabs>
          <w:tab w:val="left" w:pos="-1985"/>
          <w:tab w:val="left" w:pos="-1843"/>
          <w:tab w:val="left" w:pos="-1560"/>
          <w:tab w:val="left" w:pos="-1276"/>
        </w:tabs>
        <w:suppressAutoHyphens/>
        <w:spacing w:line="360" w:lineRule="auto"/>
        <w:ind w:left="709"/>
        <w:rPr>
          <w:rFonts w:ascii="Century Gothic" w:eastAsia="Century Gothic" w:hAnsi="Century Gothic" w:cs="Century Gothic"/>
          <w:sz w:val="20"/>
        </w:rPr>
      </w:pPr>
      <w:r w:rsidRPr="005F09A4">
        <w:rPr>
          <w:rFonts w:ascii="Century Gothic" w:eastAsia="Century Gothic" w:hAnsi="Century Gothic" w:cs="Century Gothic"/>
          <w:sz w:val="20"/>
        </w:rPr>
        <w:t>wprowadzenie do pamięci komputera (w dowolnej liczbie stanowisk komputerowych) i do sieci multimedialnej, w tym Internetu, umieszczenie na serwerach lub innych hostach w celu udostępnienia użytkownikom komputerów i innych terminali sieciowych w sieciach teleinformatycznych publicznych i prywatnych,</w:t>
      </w:r>
    </w:p>
    <w:p w14:paraId="73CF5203" w14:textId="77777777" w:rsidR="001221E7" w:rsidRPr="005F09A4" w:rsidRDefault="001221E7" w:rsidP="002645F1">
      <w:pPr>
        <w:pStyle w:val="BodyText21"/>
        <w:numPr>
          <w:ilvl w:val="0"/>
          <w:numId w:val="111"/>
        </w:numPr>
        <w:tabs>
          <w:tab w:val="left" w:pos="-1985"/>
          <w:tab w:val="left" w:pos="-1843"/>
          <w:tab w:val="left" w:pos="-1560"/>
          <w:tab w:val="left" w:pos="-1276"/>
        </w:tabs>
        <w:suppressAutoHyphens/>
        <w:spacing w:line="360" w:lineRule="auto"/>
        <w:ind w:left="709"/>
        <w:rPr>
          <w:rFonts w:ascii="Century Gothic" w:eastAsia="Century Gothic" w:hAnsi="Century Gothic" w:cs="Century Gothic"/>
          <w:sz w:val="20"/>
        </w:rPr>
      </w:pPr>
      <w:r w:rsidRPr="005F09A4">
        <w:rPr>
          <w:rFonts w:ascii="Century Gothic" w:eastAsia="Century Gothic" w:hAnsi="Century Gothic" w:cs="Century Gothic"/>
          <w:sz w:val="20"/>
        </w:rPr>
        <w:t>wykorzystanie całości lub fragmentów Utworów,</w:t>
      </w:r>
    </w:p>
    <w:p w14:paraId="738A3306" w14:textId="0C8F09C0" w:rsidR="001221E7" w:rsidRPr="005F09A4" w:rsidRDefault="006A3045" w:rsidP="002645F1">
      <w:pPr>
        <w:pStyle w:val="BodyText21"/>
        <w:numPr>
          <w:ilvl w:val="0"/>
          <w:numId w:val="111"/>
        </w:numPr>
        <w:tabs>
          <w:tab w:val="left" w:pos="-1985"/>
          <w:tab w:val="left" w:pos="-1843"/>
          <w:tab w:val="left" w:pos="-1560"/>
          <w:tab w:val="left" w:pos="-1276"/>
        </w:tabs>
        <w:suppressAutoHyphens/>
        <w:spacing w:line="360" w:lineRule="auto"/>
        <w:ind w:left="709"/>
        <w:rPr>
          <w:rFonts w:ascii="Century Gothic" w:eastAsia="Century Gothic" w:hAnsi="Century Gothic" w:cs="Century Gothic"/>
          <w:sz w:val="20"/>
        </w:rPr>
      </w:pPr>
      <w:r w:rsidRPr="005F09A4">
        <w:rPr>
          <w:rFonts w:ascii="Century Gothic" w:eastAsia="Century Gothic" w:hAnsi="Century Gothic" w:cs="Century Gothic"/>
          <w:sz w:val="20"/>
        </w:rPr>
        <w:t xml:space="preserve">wprowadzenie </w:t>
      </w:r>
      <w:r w:rsidR="001221E7" w:rsidRPr="005F09A4">
        <w:rPr>
          <w:rFonts w:ascii="Century Gothic" w:eastAsia="Century Gothic" w:hAnsi="Century Gothic" w:cs="Century Gothic"/>
          <w:sz w:val="20"/>
        </w:rPr>
        <w:t>do obrotu, najem, dzierżawa Utworów i ich egzemplarzy,</w:t>
      </w:r>
    </w:p>
    <w:p w14:paraId="17D469CA" w14:textId="77777777" w:rsidR="001221E7" w:rsidRPr="005F09A4" w:rsidRDefault="001221E7" w:rsidP="002645F1">
      <w:pPr>
        <w:pStyle w:val="BodyText21"/>
        <w:numPr>
          <w:ilvl w:val="0"/>
          <w:numId w:val="111"/>
        </w:numPr>
        <w:tabs>
          <w:tab w:val="left" w:pos="-1985"/>
          <w:tab w:val="left" w:pos="-1843"/>
          <w:tab w:val="left" w:pos="-1560"/>
          <w:tab w:val="left" w:pos="-1276"/>
        </w:tabs>
        <w:suppressAutoHyphens/>
        <w:spacing w:line="360" w:lineRule="auto"/>
        <w:ind w:left="709"/>
        <w:rPr>
          <w:rFonts w:ascii="Century Gothic" w:eastAsia="Century Gothic" w:hAnsi="Century Gothic" w:cs="Century Gothic"/>
          <w:sz w:val="20"/>
        </w:rPr>
      </w:pPr>
      <w:r w:rsidRPr="005F09A4">
        <w:rPr>
          <w:rFonts w:ascii="Century Gothic" w:eastAsia="Century Gothic" w:hAnsi="Century Gothic" w:cs="Century Gothic"/>
          <w:sz w:val="20"/>
        </w:rPr>
        <w:t>publiczne wykonanie, wystawienie, wyświetlenie, odtworzenie oraz nadawanie i reemitowanie, a także publiczne udostępnianie utworu w taki sposób, aby każdy mógł mieć do niego dostęp w miejscu i w czasie przez siebie wybranym,</w:t>
      </w:r>
    </w:p>
    <w:p w14:paraId="4AEB208E" w14:textId="77777777" w:rsidR="001221E7" w:rsidRPr="005F09A4" w:rsidRDefault="001221E7" w:rsidP="002645F1">
      <w:pPr>
        <w:pStyle w:val="BodyText21"/>
        <w:numPr>
          <w:ilvl w:val="0"/>
          <w:numId w:val="111"/>
        </w:numPr>
        <w:tabs>
          <w:tab w:val="left" w:pos="-1985"/>
          <w:tab w:val="left" w:pos="-1843"/>
          <w:tab w:val="left" w:pos="-1560"/>
          <w:tab w:val="left" w:pos="-1276"/>
        </w:tabs>
        <w:suppressAutoHyphens/>
        <w:spacing w:line="360" w:lineRule="auto"/>
        <w:ind w:left="709"/>
        <w:rPr>
          <w:rFonts w:ascii="Century Gothic" w:eastAsia="Century Gothic" w:hAnsi="Century Gothic" w:cs="Century Gothic"/>
          <w:sz w:val="20"/>
        </w:rPr>
      </w:pPr>
      <w:r w:rsidRPr="005F09A4">
        <w:rPr>
          <w:rFonts w:ascii="Century Gothic" w:eastAsia="Century Gothic" w:hAnsi="Century Gothic" w:cs="Century Gothic"/>
          <w:sz w:val="20"/>
        </w:rPr>
        <w:t>wszelkie opracowania Utworów, w tym modyfikacje, adaptacje, łączenie części lub całości Utworów z innymi utworami, jak również rozporządzanie i korzystanie z takich opracowań w zakresie analogicznym jak przewidziany w Umowie dla Utworów.</w:t>
      </w:r>
    </w:p>
    <w:bookmarkEnd w:id="644"/>
    <w:bookmarkEnd w:id="645"/>
    <w:p w14:paraId="6A40801A" w14:textId="3C6CBDE9" w:rsidR="001221E7" w:rsidRPr="005F09A4" w:rsidRDefault="001221E7">
      <w:pPr>
        <w:numPr>
          <w:ilvl w:val="0"/>
          <w:numId w:val="29"/>
        </w:numPr>
        <w:tabs>
          <w:tab w:val="clear" w:pos="360"/>
          <w:tab w:val="num" w:pos="426"/>
        </w:tabs>
        <w:spacing w:line="360" w:lineRule="auto"/>
        <w:ind w:left="426" w:hanging="426"/>
        <w:jc w:val="both"/>
        <w:rPr>
          <w:rFonts w:ascii="Century Gothic,Arial,Calibri" w:eastAsia="Century Gothic,Arial,Calibri" w:hAnsi="Century Gothic,Arial,Calibri" w:cs="Century Gothic,Arial,Calibri"/>
          <w:lang w:eastAsia="en-US"/>
        </w:rPr>
      </w:pPr>
      <w:r w:rsidRPr="005F09A4">
        <w:rPr>
          <w:rFonts w:ascii="Century Gothic,Calibri" w:eastAsia="Century Gothic,Calibri" w:hAnsi="Century Gothic,Calibri" w:cs="Century Gothic,Calibri"/>
          <w:lang w:eastAsia="en-US"/>
        </w:rPr>
        <w:t xml:space="preserve">Wykonawca wraz z udzieleniem licencji, </w:t>
      </w:r>
      <w:r w:rsidRPr="005F09A4">
        <w:rPr>
          <w:rFonts w:ascii="Century Gothic" w:eastAsia="Century Gothic" w:hAnsi="Century Gothic" w:cs="Century Gothic"/>
        </w:rPr>
        <w:t>zezwala Zamawiającemu na wykonywanie zależnych praw autorskich do Utworów, oraz upoważnia Zamawiającego do zezwalania lub zlecania osobom trzecim wykonywania zależnych praw autorskich</w:t>
      </w:r>
      <w:r w:rsidRPr="005F09A4">
        <w:rPr>
          <w:rFonts w:ascii="Century Gothic,Calibri" w:eastAsia="Century Gothic,Calibri" w:hAnsi="Century Gothic,Calibri" w:cs="Century Gothic,Calibri"/>
          <w:lang w:eastAsia="en-US"/>
        </w:rPr>
        <w:t xml:space="preserve">. </w:t>
      </w:r>
      <w:r w:rsidRPr="005F09A4">
        <w:rPr>
          <w:rFonts w:ascii="Century Gothic,Arial,Calibri" w:eastAsia="Century Gothic,Arial,Calibri" w:hAnsi="Century Gothic,Arial,Calibri" w:cs="Century Gothic,Arial,Calibri"/>
          <w:lang w:eastAsia="en-US"/>
        </w:rPr>
        <w:t xml:space="preserve">Zależne prawa autorskie, obejmują w szczególności prawo do następujących czynności bez konieczności uzyskiwania </w:t>
      </w:r>
      <w:r w:rsidRPr="005F09A4">
        <w:rPr>
          <w:rFonts w:ascii="Century Gothic,Arial,Calibri" w:eastAsia="Century Gothic,Arial,Calibri" w:hAnsi="Century Gothic,Arial,Calibri" w:cs="Century Gothic,Arial,Calibri"/>
          <w:lang w:eastAsia="en-US"/>
        </w:rPr>
        <w:lastRenderedPageBreak/>
        <w:t xml:space="preserve">odrębnej zgody Wykonawcy: adaptacji, zmiany, modyfikacji, przeróbek, uzupełnień, dostosowania i stworzenia każdej pracy lub każdego dzieła pochodnego w celu zastosowania Utworów w formie papierowej lub elektronicznej, jak również rozporządzenie i korzystanie z tak powstałych utworów zależnych w zakresie analogicznym, jak przewidziany w Umowie dla Utworów. Wykonawca jednocześnie zapewnia, że niniejsze zezwolenie opisane w niniejszym ustępie nie narusza osobistych praw autora do jego dzieł lub majątkowych Wykonawcy ani osób trzecich i nie będzie powodować obowiązku zapłaty jakichkolwiek dodatkowych opłat. </w:t>
      </w:r>
    </w:p>
    <w:p w14:paraId="4C029C2C" w14:textId="1A8775AD" w:rsidR="001221E7" w:rsidRPr="005F09A4" w:rsidRDefault="001221E7">
      <w:pPr>
        <w:widowControl w:val="0"/>
        <w:numPr>
          <w:ilvl w:val="0"/>
          <w:numId w:val="29"/>
        </w:numPr>
        <w:shd w:val="clear" w:color="auto" w:fill="FFFFFF" w:themeFill="background1"/>
        <w:tabs>
          <w:tab w:val="clear" w:pos="360"/>
          <w:tab w:val="left" w:pos="426"/>
        </w:tabs>
        <w:autoSpaceDE w:val="0"/>
        <w:autoSpaceDN w:val="0"/>
        <w:adjustRightInd w:val="0"/>
        <w:spacing w:line="360" w:lineRule="auto"/>
        <w:ind w:left="426" w:right="1" w:hanging="426"/>
        <w:contextualSpacing/>
        <w:jc w:val="both"/>
        <w:rPr>
          <w:rFonts w:ascii="Century Gothic,Arial,Calibri" w:eastAsia="Century Gothic,Arial,Calibri" w:hAnsi="Century Gothic,Arial,Calibri" w:cs="Century Gothic,Arial,Calibri"/>
          <w:lang w:eastAsia="en-US"/>
        </w:rPr>
      </w:pPr>
      <w:bookmarkStart w:id="646" w:name="_Hlk498940992"/>
      <w:bookmarkStart w:id="647" w:name="_Hlk498485981"/>
      <w:r w:rsidRPr="005F09A4">
        <w:rPr>
          <w:rFonts w:ascii="Century Gothic,Arial,Calibri" w:eastAsia="Century Gothic,Arial,Calibri" w:hAnsi="Century Gothic,Arial,Calibri" w:cs="Century Gothic,Arial,Calibri"/>
          <w:lang w:eastAsia="en-US"/>
        </w:rPr>
        <w:t xml:space="preserve">Wykonawca zobowiązuje się nie korzystać z uprawnienia do wypowiedzenia licencji, z wyjątkiem sytuacji, gdy Zamawiający naruszy autorskie prawa majątkowe do Utworów i </w:t>
      </w:r>
      <w:r w:rsidR="004F2B5B" w:rsidRPr="005F09A4">
        <w:rPr>
          <w:rFonts w:ascii="Century Gothic,Arial,Calibri" w:eastAsia="Century Gothic,Arial,Calibri" w:hAnsi="Century Gothic,Arial,Calibri" w:cs="Century Gothic,Arial,Calibri"/>
          <w:lang w:eastAsia="en-US"/>
        </w:rPr>
        <w:t xml:space="preserve">nie  </w:t>
      </w:r>
      <w:r w:rsidRPr="005F09A4">
        <w:rPr>
          <w:rFonts w:ascii="Century Gothic,Arial,Calibri" w:eastAsia="Century Gothic,Arial,Calibri" w:hAnsi="Century Gothic,Arial,Calibri" w:cs="Century Gothic,Arial,Calibri"/>
          <w:lang w:eastAsia="en-US"/>
        </w:rPr>
        <w:t>zaprzestani</w:t>
      </w:r>
      <w:r w:rsidR="008B464A" w:rsidRPr="005F09A4">
        <w:rPr>
          <w:rFonts w:ascii="Century Gothic,Arial,Calibri" w:eastAsia="Century Gothic,Arial,Calibri" w:hAnsi="Century Gothic,Arial,Calibri" w:cs="Century Gothic,Arial,Calibri"/>
          <w:lang w:eastAsia="en-US"/>
        </w:rPr>
        <w:t>e</w:t>
      </w:r>
      <w:r w:rsidRPr="005F09A4">
        <w:rPr>
          <w:rFonts w:ascii="Century Gothic,Arial,Calibri" w:eastAsia="Century Gothic,Arial,Calibri" w:hAnsi="Century Gothic,Arial,Calibri" w:cs="Century Gothic,Arial,Calibri"/>
          <w:lang w:eastAsia="en-US"/>
        </w:rPr>
        <w:t xml:space="preserve"> naruszenia pomimo pisemnego (pod rygorem nieważności) wezwania go do zaprzestania naruszeń i bezskutecznego upływu wyznaczonego mu w tym celu stosownego terminu. W razie wypowiedzenia licencji z ww. przyczyny termin wypowiedzenia wynosi 1 rok, ze skutkiem na koniec roku kalendarzowego. Wykonawca zobowiązuje się nie korzystać z uprawnienia do wypowiedzenia licencji, o których mowa w Umowie, z wyjątkiem przypadków, w których Zamawiający przekroczy warunki udzielonej licencji i naruszy autorskie prawa majątkowe przysługujące Wykonawcy oraz nie zaniecha naruszenia mimo wezwania Wykonawcy i wyznaczenia mu w tym celu odpowiedniego terminu, nie krótszego niż </w:t>
      </w:r>
      <w:r w:rsidRPr="00B25138">
        <w:rPr>
          <w:rFonts w:ascii="Century Gothic,Arial,Calibri" w:eastAsia="Century Gothic,Arial,Calibri" w:hAnsi="Century Gothic,Arial,Calibri" w:cs="Century Gothic,Arial,Calibri"/>
          <w:b/>
          <w:bCs/>
          <w:lang w:eastAsia="en-US"/>
        </w:rPr>
        <w:t>60 dni.</w:t>
      </w:r>
      <w:r w:rsidRPr="005F09A4">
        <w:rPr>
          <w:rFonts w:ascii="Century Gothic,Arial,Calibri" w:eastAsia="Century Gothic,Arial,Calibri" w:hAnsi="Century Gothic,Arial,Calibri" w:cs="Century Gothic,Arial,Calibri"/>
          <w:lang w:eastAsia="en-US"/>
        </w:rPr>
        <w:t xml:space="preserve"> Wezwanie musi być wystosowane w formie pisemnej pod rygorem braku skutków i musi zawierać wyraźne zastrzeżenie, że Wykonawca będzie uprawniony do wypowiedzenia licencji w przypadku niezaprzestania dopuszczania się przez Zamawiającego wyraźnie i precyzyjnie wymienionych naruszeń. W przypadku gdy podmiotem udzielającym licencji jest podmiot trzeci, Wykonawca oświadcza i gwarantuje, że podmiot trzeci będzie przestrzegał powyższych zobowiązań. Wykonawca zapewnia i gwarantuje, że podmiot trzeci nie wypowie udzielonych licencji</w:t>
      </w:r>
      <w:bookmarkEnd w:id="646"/>
      <w:r w:rsidRPr="005F09A4">
        <w:rPr>
          <w:rFonts w:ascii="Century Gothic,Arial,Calibri" w:eastAsia="Century Gothic,Arial,Calibri" w:hAnsi="Century Gothic,Arial,Calibri" w:cs="Century Gothic,Arial,Calibri"/>
          <w:lang w:eastAsia="en-US"/>
        </w:rPr>
        <w:t>.</w:t>
      </w:r>
    </w:p>
    <w:p w14:paraId="1B2E0F4A" w14:textId="77777777" w:rsidR="001221E7" w:rsidRPr="005F09A4" w:rsidRDefault="001221E7">
      <w:pPr>
        <w:widowControl w:val="0"/>
        <w:numPr>
          <w:ilvl w:val="0"/>
          <w:numId w:val="29"/>
        </w:numPr>
        <w:shd w:val="clear" w:color="auto" w:fill="FFFFFF" w:themeFill="background1"/>
        <w:tabs>
          <w:tab w:val="clear" w:pos="360"/>
          <w:tab w:val="left" w:pos="426"/>
        </w:tabs>
        <w:autoSpaceDE w:val="0"/>
        <w:autoSpaceDN w:val="0"/>
        <w:adjustRightInd w:val="0"/>
        <w:spacing w:line="360" w:lineRule="auto"/>
        <w:ind w:left="426" w:right="1" w:hanging="426"/>
        <w:contextualSpacing/>
        <w:jc w:val="both"/>
        <w:rPr>
          <w:rFonts w:ascii="Century Gothic,Arial,Calibri" w:eastAsia="Century Gothic,Arial,Calibri" w:hAnsi="Century Gothic,Arial,Calibri" w:cs="Century Gothic,Arial,Calibri"/>
          <w:lang w:eastAsia="en-US"/>
        </w:rPr>
      </w:pPr>
      <w:r w:rsidRPr="005F09A4">
        <w:rPr>
          <w:rFonts w:ascii="Century Gothic,Arial,Calibri" w:eastAsia="Century Gothic,Arial,Calibri" w:hAnsi="Century Gothic,Arial,Calibri" w:cs="Century Gothic,Arial,Calibri"/>
          <w:lang w:eastAsia="en-US"/>
        </w:rPr>
        <w:t>W stosunku do Utworów, co do których Zamawiający uzyskuje licencję, Wykonawca zobowiązuje się utrzymywać ważność udzielonych Zamawiającemu licencji, co oznacza, iż Wykonawca zobowiązuje się w szczególności:</w:t>
      </w:r>
    </w:p>
    <w:p w14:paraId="510D526A" w14:textId="77777777" w:rsidR="001221E7" w:rsidRPr="005F09A4" w:rsidRDefault="001221E7" w:rsidP="002645F1">
      <w:pPr>
        <w:numPr>
          <w:ilvl w:val="0"/>
          <w:numId w:val="109"/>
        </w:numPr>
        <w:tabs>
          <w:tab w:val="left" w:pos="-1985"/>
          <w:tab w:val="left" w:pos="-1843"/>
          <w:tab w:val="left" w:pos="-1560"/>
          <w:tab w:val="left" w:pos="-1276"/>
        </w:tabs>
        <w:suppressAutoHyphens/>
        <w:spacing w:line="360" w:lineRule="auto"/>
        <w:ind w:left="709"/>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nie podejmować jakichkolwiek działań, których skutkiem mogłoby być wygaśnięcie licencji (sublicencji) udzielonych Zamawiającemu, w szczególności nie występować do sądu o rozwiązanie licencji (sublicencji) lub nie składać oświadczeń o wypowiedzeniu licencji (sublicencji), ani nie składać oświadczeń o odstąpieniu od licencji (sublicencji), </w:t>
      </w:r>
    </w:p>
    <w:p w14:paraId="071F7FC2" w14:textId="77777777" w:rsidR="001221E7" w:rsidRPr="005F09A4" w:rsidRDefault="001221E7" w:rsidP="002645F1">
      <w:pPr>
        <w:numPr>
          <w:ilvl w:val="0"/>
          <w:numId w:val="109"/>
        </w:numPr>
        <w:tabs>
          <w:tab w:val="left" w:pos="-1985"/>
          <w:tab w:val="left" w:pos="-1843"/>
          <w:tab w:val="left" w:pos="-1560"/>
          <w:tab w:val="left" w:pos="-1276"/>
        </w:tabs>
        <w:suppressAutoHyphens/>
        <w:spacing w:line="360" w:lineRule="auto"/>
        <w:ind w:left="709"/>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dochować aktów staranności w celu zapobieżenia wygaśnięciu udzielonych Zamawiającemu licencji.</w:t>
      </w:r>
    </w:p>
    <w:p w14:paraId="5E74E162" w14:textId="77777777" w:rsidR="001221E7" w:rsidRPr="005F09A4" w:rsidRDefault="001221E7" w:rsidP="001221E7">
      <w:pPr>
        <w:spacing w:line="360" w:lineRule="auto"/>
        <w:ind w:left="426"/>
        <w:jc w:val="both"/>
        <w:rPr>
          <w:rFonts w:ascii="Century Gothic" w:eastAsia="Calibri" w:hAnsi="Century Gothic" w:cs="Arial"/>
          <w:lang w:eastAsia="en-US"/>
        </w:rPr>
      </w:pPr>
      <w:r w:rsidRPr="005F09A4">
        <w:rPr>
          <w:rFonts w:ascii="Century Gothic,Arial,Calibri" w:eastAsia="Century Gothic,Arial,Calibri" w:hAnsi="Century Gothic,Arial,Calibri" w:cs="Century Gothic,Arial,Calibri"/>
          <w:lang w:eastAsia="en-US"/>
        </w:rPr>
        <w:t>Gdyby wbrew powyższym obowiązkom Wykonawca wypowiedział licencje lub dalszą licencję (sublicencję) udzieloną Zamawiającemu na mocy Umowy, Zamawiający może domagać się naprawienia szkody w pełnej wysokości.</w:t>
      </w:r>
    </w:p>
    <w:p w14:paraId="44F75760" w14:textId="77777777" w:rsidR="001221E7" w:rsidRPr="005F09A4" w:rsidRDefault="001221E7">
      <w:pPr>
        <w:widowControl w:val="0"/>
        <w:numPr>
          <w:ilvl w:val="0"/>
          <w:numId w:val="29"/>
        </w:numPr>
        <w:shd w:val="clear" w:color="auto" w:fill="FFFFFF" w:themeFill="background1"/>
        <w:tabs>
          <w:tab w:val="clear" w:pos="360"/>
          <w:tab w:val="num" w:pos="426"/>
        </w:tabs>
        <w:autoSpaceDE w:val="0"/>
        <w:autoSpaceDN w:val="0"/>
        <w:adjustRightInd w:val="0"/>
        <w:spacing w:line="360" w:lineRule="auto"/>
        <w:ind w:left="426" w:right="1" w:hanging="426"/>
        <w:contextualSpacing/>
        <w:jc w:val="both"/>
        <w:rPr>
          <w:rFonts w:ascii="Century Gothic,Arial,Calibri" w:eastAsia="Century Gothic,Arial,Calibri" w:hAnsi="Century Gothic,Arial,Calibri" w:cs="Century Gothic,Arial,Calibri"/>
          <w:lang w:eastAsia="en-US"/>
        </w:rPr>
      </w:pPr>
      <w:r w:rsidRPr="005F09A4">
        <w:rPr>
          <w:rFonts w:ascii="Century Gothic,Arial,Calibri" w:eastAsia="Century Gothic,Arial,Calibri" w:hAnsi="Century Gothic,Arial,Calibri" w:cs="Century Gothic,Arial,Calibri"/>
          <w:lang w:eastAsia="en-US"/>
        </w:rPr>
        <w:lastRenderedPageBreak/>
        <w:t>W przypadku gdy Wykonawca lub podmiot trzeci, mimo zobowiązania, o którym mowa w poprzednim ustępie, wypowie licencję, Wykonawca będzie zobowiązany do zapłaty na rzecz Zamawiającego, na jego żądanie, kwoty odpowiadającej sumie poniesionych przez Zamawiającego kosztów opłat licencyjnych, jak również rzeczywiście poniesionych przez Zamawiającego kosztów zapewnienia (w tym uzyskania licencji) rozwiązania zastępczego, umożliwiającego dalszą eksploatację Utworów.</w:t>
      </w:r>
    </w:p>
    <w:p w14:paraId="5FDFD17E" w14:textId="1D00D77C" w:rsidR="001221E7" w:rsidRPr="005F09A4" w:rsidRDefault="001221E7">
      <w:pPr>
        <w:widowControl w:val="0"/>
        <w:numPr>
          <w:ilvl w:val="0"/>
          <w:numId w:val="29"/>
        </w:numPr>
        <w:shd w:val="clear" w:color="auto" w:fill="FFFFFF" w:themeFill="background1"/>
        <w:tabs>
          <w:tab w:val="clear" w:pos="360"/>
          <w:tab w:val="num" w:pos="426"/>
        </w:tabs>
        <w:autoSpaceDE w:val="0"/>
        <w:autoSpaceDN w:val="0"/>
        <w:adjustRightInd w:val="0"/>
        <w:spacing w:line="360" w:lineRule="auto"/>
        <w:ind w:left="426" w:right="1" w:hanging="426"/>
        <w:contextualSpacing/>
        <w:jc w:val="both"/>
        <w:rPr>
          <w:rFonts w:ascii="Century Gothic,Arial,Calibri" w:eastAsia="Century Gothic,Arial,Calibri" w:hAnsi="Century Gothic,Arial,Calibri" w:cs="Century Gothic,Arial,Calibri"/>
          <w:lang w:eastAsia="en-US"/>
        </w:rPr>
      </w:pPr>
      <w:bookmarkStart w:id="648" w:name="_Hlk497717373"/>
      <w:bookmarkEnd w:id="647"/>
      <w:r w:rsidRPr="005F09A4">
        <w:rPr>
          <w:rFonts w:ascii="Century Gothic,Arial,Calibri" w:eastAsia="Century Gothic,Arial,Calibri" w:hAnsi="Century Gothic,Arial,Calibri" w:cs="Century Gothic,Arial,Calibri"/>
          <w:lang w:eastAsia="en-US"/>
        </w:rPr>
        <w:t xml:space="preserve">Wynagrodzenie należne Wykonawcy na podstawie Umowy obejmuje zapłatę za przeniesienie własności egzemplarzy Utworów dostarczonych w wykonaniu Umowy przez Wykonawcę na dowolnych nośnikach. Własność ta zostaje przeniesiona na Zamawiającego w momencie zapłaty za tę część </w:t>
      </w:r>
      <w:r w:rsidR="00743F79" w:rsidRPr="005F09A4">
        <w:rPr>
          <w:rFonts w:ascii="Century Gothic,Arial,Calibri" w:eastAsia="Century Gothic,Arial,Calibri" w:hAnsi="Century Gothic,Arial,Calibri" w:cs="Century Gothic,Arial,Calibri"/>
          <w:lang w:eastAsia="en-US"/>
        </w:rPr>
        <w:t>przedmiotu Umowy</w:t>
      </w:r>
      <w:r w:rsidRPr="005F09A4">
        <w:rPr>
          <w:rFonts w:ascii="Century Gothic,Arial,Calibri" w:eastAsia="Century Gothic,Arial,Calibri" w:hAnsi="Century Gothic,Arial,Calibri" w:cs="Century Gothic,Arial,Calibri"/>
          <w:lang w:eastAsia="en-US"/>
        </w:rPr>
        <w:t xml:space="preserve">, której dotyczy Utwór. </w:t>
      </w:r>
    </w:p>
    <w:bookmarkEnd w:id="648"/>
    <w:p w14:paraId="2874C3E3" w14:textId="114DF0D5" w:rsidR="001221E7" w:rsidRPr="005F09A4" w:rsidRDefault="001221E7">
      <w:pPr>
        <w:widowControl w:val="0"/>
        <w:numPr>
          <w:ilvl w:val="0"/>
          <w:numId w:val="29"/>
        </w:numPr>
        <w:shd w:val="clear" w:color="auto" w:fill="FFFFFF" w:themeFill="background1"/>
        <w:tabs>
          <w:tab w:val="clear" w:pos="360"/>
          <w:tab w:val="num" w:pos="426"/>
        </w:tabs>
        <w:autoSpaceDE w:val="0"/>
        <w:autoSpaceDN w:val="0"/>
        <w:adjustRightInd w:val="0"/>
        <w:spacing w:line="360" w:lineRule="auto"/>
        <w:ind w:left="426" w:right="1" w:hanging="426"/>
        <w:contextualSpacing/>
        <w:jc w:val="both"/>
        <w:rPr>
          <w:rFonts w:ascii="Century Gothic,Arial,Calibri" w:eastAsia="Century Gothic,Arial,Calibri" w:hAnsi="Century Gothic,Arial,Calibri" w:cs="Century Gothic,Arial,Calibri"/>
          <w:lang w:val="x-none" w:eastAsia="x-none"/>
        </w:rPr>
      </w:pPr>
      <w:r w:rsidRPr="005F09A4">
        <w:rPr>
          <w:rFonts w:ascii="Century Gothic,Arial,Calibri" w:eastAsia="Century Gothic,Arial,Calibri" w:hAnsi="Century Gothic,Arial,Calibri" w:cs="Century Gothic,Arial,Calibri"/>
          <w:lang w:val="x-none" w:eastAsia="x-none"/>
        </w:rPr>
        <w:t>Zamawiający ma prawo do udzielania dalszych licencji lub przeniesienia licencji na Utwory</w:t>
      </w:r>
      <w:r w:rsidRPr="005F09A4">
        <w:rPr>
          <w:rFonts w:ascii="Century Gothic,Arial,Calibri" w:eastAsia="Century Gothic,Arial,Calibri" w:hAnsi="Century Gothic,Arial,Calibri" w:cs="Century Gothic,Arial,Calibri"/>
          <w:lang w:eastAsia="x-none"/>
        </w:rPr>
        <w:t>:</w:t>
      </w:r>
    </w:p>
    <w:p w14:paraId="228BB1A2" w14:textId="77777777" w:rsidR="001221E7" w:rsidRPr="005F09A4" w:rsidRDefault="001221E7" w:rsidP="002645F1">
      <w:pPr>
        <w:numPr>
          <w:ilvl w:val="0"/>
          <w:numId w:val="110"/>
        </w:numPr>
        <w:tabs>
          <w:tab w:val="left" w:pos="-1985"/>
          <w:tab w:val="left" w:pos="-1843"/>
          <w:tab w:val="left" w:pos="-1560"/>
          <w:tab w:val="left" w:pos="-1276"/>
        </w:tabs>
        <w:suppressAutoHyphens/>
        <w:spacing w:line="360" w:lineRule="auto"/>
        <w:ind w:left="709"/>
        <w:jc w:val="both"/>
        <w:rPr>
          <w:rFonts w:ascii="Century Gothic,Arial" w:eastAsia="Century Gothic,Arial" w:hAnsi="Century Gothic,Arial" w:cs="Century Gothic,Arial"/>
        </w:rPr>
      </w:pPr>
      <w:r w:rsidRPr="005F09A4">
        <w:rPr>
          <w:rFonts w:ascii="Century Gothic,Arial" w:eastAsia="Century Gothic,Arial" w:hAnsi="Century Gothic,Arial" w:cs="Century Gothic,Arial"/>
          <w:lang w:eastAsia="x-none"/>
        </w:rPr>
        <w:t xml:space="preserve">w ramach </w:t>
      </w:r>
      <w:r w:rsidRPr="005F09A4">
        <w:rPr>
          <w:rFonts w:ascii="Century Gothic,Arial" w:eastAsia="Century Gothic,Arial" w:hAnsi="Century Gothic,Arial" w:cs="Century Gothic,Arial"/>
        </w:rPr>
        <w:t>grupy kapitałowej, której Zamawiający jest lub będzie członkiem,</w:t>
      </w:r>
    </w:p>
    <w:p w14:paraId="642A6958" w14:textId="77777777" w:rsidR="001221E7" w:rsidRPr="005F09A4" w:rsidRDefault="001221E7" w:rsidP="002645F1">
      <w:pPr>
        <w:numPr>
          <w:ilvl w:val="0"/>
          <w:numId w:val="110"/>
        </w:numPr>
        <w:tabs>
          <w:tab w:val="left" w:pos="-1985"/>
          <w:tab w:val="left" w:pos="-1843"/>
          <w:tab w:val="left" w:pos="-1560"/>
          <w:tab w:val="left" w:pos="-1276"/>
        </w:tabs>
        <w:suppressAutoHyphens/>
        <w:spacing w:line="360" w:lineRule="auto"/>
        <w:ind w:left="709"/>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na rzecz spółek zależnych lub w stosunku do spółek, wobec których Zamawiający będzie spółką zależną,</w:t>
      </w:r>
    </w:p>
    <w:p w14:paraId="32BE5D00" w14:textId="59379E62" w:rsidR="001221E7" w:rsidRPr="005F09A4" w:rsidRDefault="001221E7" w:rsidP="002645F1">
      <w:pPr>
        <w:widowControl w:val="0"/>
        <w:numPr>
          <w:ilvl w:val="0"/>
          <w:numId w:val="110"/>
        </w:numPr>
        <w:shd w:val="clear" w:color="auto" w:fill="FFFFFF" w:themeFill="background1"/>
        <w:tabs>
          <w:tab w:val="left" w:pos="-1985"/>
          <w:tab w:val="left" w:pos="-1843"/>
          <w:tab w:val="left" w:pos="-1560"/>
          <w:tab w:val="left" w:pos="-1276"/>
          <w:tab w:val="left" w:pos="284"/>
        </w:tabs>
        <w:suppressAutoHyphens/>
        <w:autoSpaceDE w:val="0"/>
        <w:autoSpaceDN w:val="0"/>
        <w:adjustRightInd w:val="0"/>
        <w:spacing w:line="360" w:lineRule="auto"/>
        <w:ind w:left="709" w:right="1"/>
        <w:contextualSpacing/>
        <w:jc w:val="both"/>
        <w:rPr>
          <w:rFonts w:ascii="Century Gothic,Arial,Calibri" w:eastAsia="Century Gothic,Arial,Calibri" w:hAnsi="Century Gothic,Arial,Calibri" w:cs="Century Gothic,Arial,Calibri"/>
          <w:lang w:eastAsia="x-none"/>
        </w:rPr>
      </w:pPr>
      <w:r w:rsidRPr="005F09A4">
        <w:rPr>
          <w:rFonts w:ascii="Century Gothic,Arial" w:eastAsia="Century Gothic,Arial" w:hAnsi="Century Gothic,Arial" w:cs="Century Gothic,Arial"/>
        </w:rPr>
        <w:t xml:space="preserve">w przypadku przeniesienia własności Inwestycji lub powierzenia ich eksploatacji lub serwisu (lub powierzenia eksploatacji lub serwisu Inwestycji) osobom trzecim – na rzecz tych osób trzecich </w:t>
      </w:r>
      <w:r w:rsidRPr="005F09A4">
        <w:rPr>
          <w:rFonts w:ascii="Century Gothic,Arial,Calibri" w:eastAsia="Century Gothic,Arial,Calibri" w:hAnsi="Century Gothic,Arial,Calibri" w:cs="Century Gothic,Arial,Calibri"/>
          <w:lang w:eastAsia="en-US"/>
        </w:rPr>
        <w:t xml:space="preserve">w zakresie, w jakim jest to niezbędne dla prawidłowej eksploatacji, serwisu lub utrzymania lub Inwestycji. </w:t>
      </w:r>
      <w:r w:rsidRPr="005F09A4">
        <w:rPr>
          <w:rFonts w:ascii="Century Gothic,Arial,Calibri" w:eastAsia="Century Gothic,Arial,Calibri" w:hAnsi="Century Gothic,Arial,Calibri" w:cs="Century Gothic,Arial,Calibri"/>
        </w:rPr>
        <w:t>Jeżeli Zamawiający udzieli dalszych licencji podmiotom trzecim, będzie również uprawniony przekazać tym podmiotom egzemplarze Utworów oraz Oprogramowania dostarczonych Zamawiającemu w ramach Umowy (i ich opracowania), a także wszelkie dokumenty. Zamawiający zobowiązuje się zawrzeć z podmiotami, którym udzieli dalszej licencji umowy o zachowaniu poufności, chyba że poufność jest wyłączona z uwagi na przepisy</w:t>
      </w:r>
      <w:r w:rsidRPr="005F09A4">
        <w:rPr>
          <w:rFonts w:ascii="Century Gothic,Arial,Calibri" w:eastAsia="Century Gothic,Arial,Calibri" w:hAnsi="Century Gothic,Arial,Calibri" w:cs="Century Gothic,Arial,Calibri"/>
          <w:lang w:val="x-none" w:eastAsia="x-none"/>
        </w:rPr>
        <w:t xml:space="preserve"> prawa</w:t>
      </w:r>
      <w:r w:rsidRPr="005F09A4">
        <w:rPr>
          <w:rFonts w:ascii="Century Gothic,Arial,Calibri" w:eastAsia="Century Gothic,Arial,Calibri" w:hAnsi="Century Gothic,Arial,Calibri" w:cs="Century Gothic,Arial,Calibri"/>
          <w:lang w:eastAsia="x-none"/>
        </w:rPr>
        <w:t>.</w:t>
      </w:r>
    </w:p>
    <w:p w14:paraId="562D7A05" w14:textId="658CBF5C" w:rsidR="00F94029" w:rsidRPr="005F09A4" w:rsidRDefault="00F94029">
      <w:pPr>
        <w:widowControl w:val="0"/>
        <w:numPr>
          <w:ilvl w:val="0"/>
          <w:numId w:val="29"/>
        </w:numPr>
        <w:shd w:val="clear" w:color="auto" w:fill="FFFFFF" w:themeFill="background1"/>
        <w:tabs>
          <w:tab w:val="clear" w:pos="360"/>
          <w:tab w:val="left" w:pos="426"/>
        </w:tabs>
        <w:autoSpaceDE w:val="0"/>
        <w:autoSpaceDN w:val="0"/>
        <w:adjustRightInd w:val="0"/>
        <w:spacing w:line="360" w:lineRule="auto"/>
        <w:ind w:left="426" w:right="1" w:hanging="426"/>
        <w:contextualSpacing/>
        <w:jc w:val="both"/>
        <w:rPr>
          <w:rFonts w:ascii="Century Gothic,Arial,Calibri" w:eastAsia="Century Gothic,Arial,Calibri" w:hAnsi="Century Gothic,Arial,Calibri" w:cs="Century Gothic,Arial,Calibri"/>
          <w:lang w:eastAsia="en-US"/>
        </w:rPr>
      </w:pPr>
      <w:r w:rsidRPr="005F09A4">
        <w:rPr>
          <w:rFonts w:ascii="Century Gothic,Arial,Calibri" w:eastAsia="Century Gothic,Arial,Calibri" w:hAnsi="Century Gothic,Arial,Calibri" w:cs="Century Gothic,Arial,Calibri"/>
          <w:lang w:eastAsia="en-US"/>
        </w:rPr>
        <w:t>O ile Umowa wyraźnie nie stanowi inaczej, Wykonawca zachowuje prawa własności intelektualnej w przypadku, w którym w wykonaniu zobowiązań wynikających z Umowy dostarczy lub stworzy inne utwory, w rozumieniu ustawy</w:t>
      </w:r>
      <w:r w:rsidR="00FC0E81" w:rsidRPr="005F09A4">
        <w:rPr>
          <w:rFonts w:ascii="Century Gothic,Arial,Calibri" w:eastAsia="Century Gothic,Arial,Calibri" w:hAnsi="Century Gothic,Arial,Calibri" w:cs="Century Gothic,Arial,Calibri"/>
          <w:lang w:eastAsia="en-US"/>
        </w:rPr>
        <w:t xml:space="preserve"> z dnia 4 lutego 1994 r.</w:t>
      </w:r>
      <w:r w:rsidRPr="005F09A4">
        <w:rPr>
          <w:rFonts w:ascii="Century Gothic,Arial,Calibri" w:eastAsia="Century Gothic,Arial,Calibri" w:hAnsi="Century Gothic,Arial,Calibri" w:cs="Century Gothic,Arial,Calibri"/>
          <w:lang w:eastAsia="en-US"/>
        </w:rPr>
        <w:t xml:space="preserve"> o prawie autorskim i prawach pokrewnych, niż opisane w poprzednich ustępach, w tym instrukcje, opisy i inne materiały dla użytkowników końcowych, struktury baz danych, zbiory i informacje słownikowe lub materiały graficzne, oraz </w:t>
      </w:r>
      <w:r w:rsidR="006A3045" w:rsidRPr="005F09A4">
        <w:rPr>
          <w:rFonts w:ascii="Century Gothic,Arial,Calibri" w:eastAsia="Century Gothic,Arial,Calibri" w:hAnsi="Century Gothic,Arial,Calibri" w:cs="Century Gothic,Arial,Calibri"/>
          <w:lang w:eastAsia="en-US"/>
        </w:rPr>
        <w:t xml:space="preserve">inne metodologie </w:t>
      </w:r>
      <w:r w:rsidRPr="005F09A4">
        <w:rPr>
          <w:rFonts w:ascii="Century Gothic,Arial,Calibri" w:eastAsia="Century Gothic,Arial,Calibri" w:hAnsi="Century Gothic,Arial,Calibri" w:cs="Century Gothic,Arial,Calibri"/>
          <w:lang w:eastAsia="en-US"/>
        </w:rPr>
        <w:t xml:space="preserve">i know-how, które stanowią własność Wykonawcy lub do których Wykonawca posiada licencje podczas realizacji Umowy, jak również w zakresie dokumentów roboczych, opracowanych przez Wykonawcę w związku z realizacją Umowy (z wyłączeniem zawartych w nich informacji otrzymanych od Zamawiającego) (zwane dalej na potrzeby niniejszego Artykułu </w:t>
      </w:r>
      <w:r w:rsidRPr="0034056D">
        <w:rPr>
          <w:rFonts w:ascii="Century Gothic,Arial,Calibri" w:eastAsia="Century Gothic,Arial,Calibri" w:hAnsi="Century Gothic,Arial,Calibri" w:cs="Century Gothic,Arial,Calibri"/>
          <w:b/>
          <w:bCs/>
          <w:lang w:eastAsia="en-US"/>
        </w:rPr>
        <w:t>„Dokumentacją standardową”).</w:t>
      </w:r>
      <w:r w:rsidRPr="005F09A4">
        <w:rPr>
          <w:rFonts w:ascii="Century Gothic,Arial,Calibri" w:eastAsia="Century Gothic,Arial,Calibri" w:hAnsi="Century Gothic,Arial,Calibri" w:cs="Century Gothic,Arial,Calibri"/>
          <w:lang w:eastAsia="en-US"/>
        </w:rPr>
        <w:t xml:space="preserve"> Jeżeli jakiekolwiek produkty prac (stanowiące Utwory) dostarczane przez Wykonawcę w wykonaniu Umowy, przygotowane zostaną w oparciu o istniejące narzędzia metodologiczne, które stanowią produkty standardowe Wykonawcy i do których Wykonawcy przysługują prawa autorskie lub licencje na korzystanie, przeniesienie praw </w:t>
      </w:r>
      <w:r w:rsidRPr="005F09A4">
        <w:rPr>
          <w:rFonts w:ascii="Century Gothic,Arial,Calibri" w:eastAsia="Century Gothic,Arial,Calibri" w:hAnsi="Century Gothic,Arial,Calibri" w:cs="Century Gothic,Arial,Calibri"/>
          <w:lang w:eastAsia="en-US"/>
        </w:rPr>
        <w:lastRenderedPageBreak/>
        <w:t>autorskich do produktów prac nie będzie oznaczało przeniesienia na Zamawiającego praw autorskich do przedmiotowych narzędzi. Wykonawca zachowa nieograniczone prawa autorskie do powyższych narzędzi oraz ich zmian, rozszerzeń i opracowań. Wykonawca zachowuje prawo do wykorzystywania powyższych narzędzi podczas świadczenia usług na rzecz innych podmiotów i tworzenia na ich podstawie materiałów podobnych do produktów prac dostarczanych Zamawiającemu w wykonaniu Umowy.</w:t>
      </w:r>
    </w:p>
    <w:p w14:paraId="29AF04E8" w14:textId="161EB506" w:rsidR="00F94029" w:rsidRPr="005F09A4" w:rsidRDefault="00F94029">
      <w:pPr>
        <w:widowControl w:val="0"/>
        <w:numPr>
          <w:ilvl w:val="0"/>
          <w:numId w:val="29"/>
        </w:numPr>
        <w:shd w:val="clear" w:color="auto" w:fill="FFFFFF" w:themeFill="background1"/>
        <w:tabs>
          <w:tab w:val="clear" w:pos="360"/>
          <w:tab w:val="left" w:pos="426"/>
        </w:tabs>
        <w:autoSpaceDE w:val="0"/>
        <w:autoSpaceDN w:val="0"/>
        <w:adjustRightInd w:val="0"/>
        <w:spacing w:line="360" w:lineRule="auto"/>
        <w:ind w:left="426" w:right="1" w:hanging="426"/>
        <w:contextualSpacing/>
        <w:jc w:val="both"/>
        <w:rPr>
          <w:rFonts w:ascii="Century Gothic,Arial,Calibri" w:eastAsia="Century Gothic,Arial,Calibri" w:hAnsi="Century Gothic,Arial,Calibri" w:cs="Century Gothic,Arial,Calibri"/>
          <w:lang w:eastAsia="en-US"/>
        </w:rPr>
      </w:pPr>
      <w:r w:rsidRPr="005F09A4">
        <w:rPr>
          <w:rFonts w:ascii="Century Gothic,Arial,Calibri" w:eastAsia="Century Gothic,Arial,Calibri" w:hAnsi="Century Gothic,Arial,Calibri" w:cs="Century Gothic,Arial,Calibri"/>
          <w:lang w:eastAsia="en-US"/>
        </w:rPr>
        <w:t xml:space="preserve"> </w:t>
      </w:r>
      <w:r w:rsidRPr="005F09A4">
        <w:rPr>
          <w:rFonts w:ascii="Century Gothic,Arial" w:eastAsia="Century Gothic,Arial" w:hAnsi="Century Gothic,Arial" w:cs="Century Gothic,Arial"/>
          <w:lang w:eastAsia="en-US"/>
        </w:rPr>
        <w:t xml:space="preserve">Wykonawca udziela Zamawiającemu niewyłącznej licencji na korzystanie z Dokumentacji standardowej, </w:t>
      </w:r>
      <w:r w:rsidRPr="00936AA8">
        <w:rPr>
          <w:rFonts w:ascii="Century Gothic,Arial" w:eastAsia="Century Gothic,Arial" w:hAnsi="Century Gothic,Arial" w:cs="Century Gothic,Arial"/>
          <w:lang w:eastAsia="en-US"/>
        </w:rPr>
        <w:t xml:space="preserve">o ile wchodzą one w skład Utworów, na polach eksploatacji, o których mowa w ust. </w:t>
      </w:r>
      <w:r w:rsidR="00DC73E1" w:rsidRPr="00936AA8">
        <w:rPr>
          <w:rFonts w:ascii="Century Gothic,Arial" w:eastAsia="Century Gothic,Arial" w:hAnsi="Century Gothic,Arial" w:cs="Century Gothic,Arial"/>
          <w:lang w:eastAsia="en-US"/>
        </w:rPr>
        <w:t xml:space="preserve">20 </w:t>
      </w:r>
      <w:r w:rsidRPr="00936AA8">
        <w:rPr>
          <w:rFonts w:ascii="Century Gothic,Arial" w:eastAsia="Century Gothic,Arial" w:hAnsi="Century Gothic,Arial" w:cs="Century Gothic,Arial"/>
          <w:lang w:eastAsia="en-US"/>
        </w:rPr>
        <w:t>powyżej.</w:t>
      </w:r>
      <w:r w:rsidRPr="00936AA8">
        <w:rPr>
          <w:rFonts w:ascii="Century Gothic,Arial,Calibri" w:eastAsia="Century Gothic,Arial,Calibri" w:hAnsi="Century Gothic,Arial,Calibri" w:cs="Century Gothic,Arial,Calibri"/>
          <w:lang w:eastAsia="en-US"/>
        </w:rPr>
        <w:t xml:space="preserve"> Postanowienia ust. </w:t>
      </w:r>
      <w:r w:rsidR="00DC73E1" w:rsidRPr="00936AA8">
        <w:rPr>
          <w:rFonts w:ascii="Century Gothic,Arial,Calibri" w:eastAsia="Century Gothic,Arial,Calibri" w:hAnsi="Century Gothic,Arial,Calibri" w:cs="Century Gothic,Arial,Calibri"/>
          <w:lang w:eastAsia="en-US"/>
        </w:rPr>
        <w:t>17</w:t>
      </w:r>
      <w:r w:rsidR="00936AA8" w:rsidRPr="00936AA8">
        <w:rPr>
          <w:rFonts w:ascii="Century Gothic,Arial,Calibri" w:eastAsia="Century Gothic,Arial,Calibri" w:hAnsi="Century Gothic,Arial,Calibri" w:cs="Century Gothic,Arial,Calibri"/>
          <w:lang w:eastAsia="en-US"/>
        </w:rPr>
        <w:t xml:space="preserve"> </w:t>
      </w:r>
      <w:r w:rsidR="00DC73E1" w:rsidRPr="00936AA8">
        <w:rPr>
          <w:rFonts w:ascii="Century Gothic,Arial,Calibri" w:eastAsia="Century Gothic,Arial,Calibri" w:hAnsi="Century Gothic,Arial,Calibri" w:cs="Century Gothic,Arial,Calibri"/>
          <w:lang w:eastAsia="en-US"/>
        </w:rPr>
        <w:t xml:space="preserve">- 26 </w:t>
      </w:r>
      <w:r w:rsidR="000368AE" w:rsidRPr="00936AA8">
        <w:rPr>
          <w:rFonts w:ascii="Century Gothic,Arial,Calibri" w:eastAsia="Century Gothic,Arial,Calibri" w:hAnsi="Century Gothic,Arial,Calibri" w:cs="Century Gothic,Arial,Calibri"/>
          <w:lang w:eastAsia="en-US"/>
        </w:rPr>
        <w:t xml:space="preserve">powyżej </w:t>
      </w:r>
      <w:r w:rsidRPr="00936AA8">
        <w:rPr>
          <w:rFonts w:ascii="Century Gothic,Arial,Calibri" w:eastAsia="Century Gothic,Arial,Calibri" w:hAnsi="Century Gothic,Arial,Calibri" w:cs="Century Gothic,Arial,Calibri"/>
          <w:lang w:eastAsia="en-US"/>
        </w:rPr>
        <w:t>stosuje się odpowiednio. Licencja udzielona jest na okres 10 lat, po czym przekształca się w licencję na czas nieoznaczony</w:t>
      </w:r>
      <w:r w:rsidRPr="005F09A4">
        <w:rPr>
          <w:rFonts w:ascii="Century Gothic,Arial,Calibri" w:eastAsia="Century Gothic,Arial,Calibri" w:hAnsi="Century Gothic,Arial,Calibri" w:cs="Century Gothic,Arial,Calibri"/>
          <w:lang w:eastAsia="en-US"/>
        </w:rPr>
        <w:t>, z terminem wypowiedzenia wynoszącym 10 lat. W przypadku uznania, że okres wypowiedzenia 10 lat wykracza poza zakres swobody zawierania umów przyjmuje się, że okres ten jest równy maksymalnemu okresowi wypowiedzenia mieszczącemu się w granicach swobody umów. Intencją Stron jest, by licencja miała charakter zbliżony do umowy sprzedaży, tj. zapewniała Zamawiającemu ciągłe, stałe prawo korzystania z Utworów w zamian za Wynagrodzenie. Wypowiedzenie licencji następuje odrębnie do wypowiedzenia Umowy.</w:t>
      </w:r>
    </w:p>
    <w:p w14:paraId="1AAC0A01" w14:textId="77777777" w:rsidR="000373FD" w:rsidRPr="005F09A4" w:rsidRDefault="000373FD">
      <w:pPr>
        <w:widowControl w:val="0"/>
        <w:numPr>
          <w:ilvl w:val="0"/>
          <w:numId w:val="29"/>
        </w:numPr>
        <w:shd w:val="clear" w:color="auto" w:fill="FFFFFF" w:themeFill="background1"/>
        <w:tabs>
          <w:tab w:val="clear" w:pos="360"/>
          <w:tab w:val="left" w:pos="426"/>
        </w:tabs>
        <w:autoSpaceDE w:val="0"/>
        <w:autoSpaceDN w:val="0"/>
        <w:adjustRightInd w:val="0"/>
        <w:spacing w:line="360" w:lineRule="auto"/>
        <w:ind w:left="426" w:right="1" w:hanging="426"/>
        <w:contextualSpacing/>
        <w:jc w:val="both"/>
        <w:rPr>
          <w:rFonts w:ascii="Century Gothic,Arial,Calibri" w:eastAsia="Century Gothic,Arial,Calibri" w:hAnsi="Century Gothic,Arial,Calibri" w:cs="Century Gothic,Arial,Calibri"/>
          <w:lang w:eastAsia="en-US"/>
        </w:rPr>
      </w:pPr>
      <w:r w:rsidRPr="005F09A4">
        <w:rPr>
          <w:rFonts w:ascii="Century Gothic,Arial,Calibri" w:eastAsia="Century Gothic,Arial,Calibri" w:hAnsi="Century Gothic,Arial,Calibri" w:cs="Century Gothic,Arial,Calibri"/>
          <w:lang w:eastAsia="en-US"/>
        </w:rPr>
        <w:t>Zamawiający gwarantuje, że Dokumentacja Przetargowa ani inna dokumentacja przekazana Wykonawcy przez Zamawiającego nie będzie naruszać praw własności intelektualnej osób trzecich. W przypadku, gdy jakakolwiek osoba trzecia wystąpi przeciwko Wykonawcy z roszczeniami wynikającymi z naruszenia przysługujących praw własności intelektualnej, w tym praw autorskich, wówczas Wykonawca poinformuje Zamawiającego o takich roszczeniach, a Zamawiający podejmie niezbędne działania mające na celu zażegnanie sporu, w tym będzie zobowiązany przejąć wszelkie takie roszczenia wysuwane pod adresem Wykonawcy i poniesie wszelkie koszty z tym związane. W szczególności:</w:t>
      </w:r>
    </w:p>
    <w:p w14:paraId="5508843B" w14:textId="77777777" w:rsidR="000373FD" w:rsidRPr="005F09A4" w:rsidRDefault="000373FD" w:rsidP="002645F1">
      <w:pPr>
        <w:numPr>
          <w:ilvl w:val="0"/>
          <w:numId w:val="114"/>
        </w:numPr>
        <w:tabs>
          <w:tab w:val="clear" w:pos="360"/>
          <w:tab w:val="num" w:pos="851"/>
        </w:tabs>
        <w:spacing w:line="360" w:lineRule="auto"/>
        <w:ind w:left="851" w:hanging="425"/>
        <w:jc w:val="both"/>
        <w:rPr>
          <w:rFonts w:ascii="Century Gothic,Calibri" w:eastAsia="Century Gothic,Calibri" w:hAnsi="Century Gothic,Calibri" w:cs="Century Gothic,Calibri"/>
        </w:rPr>
      </w:pPr>
      <w:r w:rsidRPr="005F09A4">
        <w:rPr>
          <w:rFonts w:ascii="Century Gothic,Calibri" w:eastAsia="Century Gothic,Calibri" w:hAnsi="Century Gothic,Calibri" w:cs="Century Gothic,Calibri"/>
        </w:rPr>
        <w:t>przyjmie na siebie pełną odpowiedzialność za powstanie oraz wszelkie skutki powyższych zdarzeń,</w:t>
      </w:r>
    </w:p>
    <w:p w14:paraId="42C5AA4B" w14:textId="77777777" w:rsidR="000373FD" w:rsidRPr="005F09A4" w:rsidRDefault="000373FD" w:rsidP="002645F1">
      <w:pPr>
        <w:numPr>
          <w:ilvl w:val="0"/>
          <w:numId w:val="114"/>
        </w:numPr>
        <w:tabs>
          <w:tab w:val="clear" w:pos="360"/>
          <w:tab w:val="num" w:pos="851"/>
        </w:tabs>
        <w:spacing w:line="360" w:lineRule="auto"/>
        <w:ind w:left="851" w:hanging="425"/>
        <w:jc w:val="both"/>
        <w:rPr>
          <w:rFonts w:ascii="Century Gothic,Calibri" w:eastAsia="Century Gothic,Calibri" w:hAnsi="Century Gothic,Calibri" w:cs="Century Gothic,Calibri"/>
        </w:rPr>
      </w:pPr>
      <w:r w:rsidRPr="005F09A4">
        <w:rPr>
          <w:rFonts w:ascii="Century Gothic,Calibri" w:eastAsia="Century Gothic,Calibri" w:hAnsi="Century Gothic,Calibri" w:cs="Century Gothic,Calibri"/>
        </w:rPr>
        <w:t>w przypadku wytoczenia przeciwko Wykonawcy powództwa z tytułu naruszenia praw własności intelektualnej lub praw autorskich, po przypozwaniu wstąpi do postępowania lub sam wystąpi z interwencją uboczną po stronie Wykonawcy, zapłaci w przypadku niekorzystnego dla Wykonawcy rozstrzygnięcia sporu koszty sądowe oraz zasądzone odszkodowanie lub koszty polubownego załatwienia sprawy, w tym koszty zastępstwa procesowego,</w:t>
      </w:r>
    </w:p>
    <w:p w14:paraId="3422D770" w14:textId="77777777" w:rsidR="000373FD" w:rsidRPr="005F09A4" w:rsidRDefault="000373FD" w:rsidP="002645F1">
      <w:pPr>
        <w:numPr>
          <w:ilvl w:val="0"/>
          <w:numId w:val="114"/>
        </w:numPr>
        <w:tabs>
          <w:tab w:val="clear" w:pos="360"/>
          <w:tab w:val="num" w:pos="851"/>
        </w:tabs>
        <w:spacing w:line="360" w:lineRule="auto"/>
        <w:ind w:left="851" w:hanging="425"/>
        <w:jc w:val="both"/>
        <w:rPr>
          <w:rFonts w:ascii="Century Gothic,Calibri" w:eastAsia="Century Gothic,Calibri" w:hAnsi="Century Gothic,Calibri" w:cs="Century Gothic,Calibri"/>
        </w:rPr>
      </w:pPr>
      <w:r w:rsidRPr="005F09A4">
        <w:rPr>
          <w:rFonts w:ascii="Century Gothic,Calibri" w:eastAsia="Century Gothic,Calibri" w:hAnsi="Century Gothic,Calibri" w:cs="Century Gothic,Calibri"/>
        </w:rPr>
        <w:t xml:space="preserve">poniesie wszelkie koszty związane z ewentualnym pokryciem roszczeń majątkowych </w:t>
      </w:r>
      <w:r w:rsidRPr="005F09A4">
        <w:rPr>
          <w:rFonts w:ascii="Century Gothic" w:eastAsia="Calibri" w:hAnsi="Century Gothic" w:cs="Calibri"/>
        </w:rPr>
        <w:br/>
      </w:r>
      <w:r w:rsidRPr="005F09A4">
        <w:rPr>
          <w:rFonts w:ascii="Century Gothic,Calibri" w:eastAsia="Century Gothic,Calibri" w:hAnsi="Century Gothic,Calibri" w:cs="Century Gothic,Calibri"/>
        </w:rPr>
        <w:t>i niemajątkowych związanych z naruszeniem praw własności intelektualnej lub praw autorskich majątkowych lub osobistych osoby lub osób zgłaszających roszczenia,</w:t>
      </w:r>
    </w:p>
    <w:p w14:paraId="37AFB583" w14:textId="77777777" w:rsidR="000373FD" w:rsidRPr="005F09A4" w:rsidRDefault="000373FD" w:rsidP="002645F1">
      <w:pPr>
        <w:numPr>
          <w:ilvl w:val="0"/>
          <w:numId w:val="114"/>
        </w:numPr>
        <w:tabs>
          <w:tab w:val="clear" w:pos="360"/>
          <w:tab w:val="num" w:pos="851"/>
        </w:tabs>
        <w:spacing w:line="360" w:lineRule="auto"/>
        <w:ind w:left="851" w:hanging="425"/>
        <w:jc w:val="both"/>
        <w:rPr>
          <w:rFonts w:ascii="Century Gothic,Calibri" w:eastAsia="Century Gothic,Calibri" w:hAnsi="Century Gothic,Calibri" w:cs="Century Gothic,Calibri"/>
        </w:rPr>
      </w:pPr>
      <w:r w:rsidRPr="005F09A4">
        <w:rPr>
          <w:rFonts w:ascii="Century Gothic,Calibri" w:eastAsia="Century Gothic,Calibri" w:hAnsi="Century Gothic,Calibri" w:cs="Century Gothic,Calibri"/>
        </w:rPr>
        <w:t>jeżeli</w:t>
      </w:r>
      <w:r w:rsidRPr="005F09A4">
        <w:rPr>
          <w:rFonts w:ascii="Century Gothic" w:eastAsia="Century Gothic" w:hAnsi="Century Gothic" w:cs="Century Gothic"/>
        </w:rPr>
        <w:t xml:space="preserve"> korzystanie z Dokumentacji Przetargowej lub innej dokumentacji przekazanej Wykonawcy przez Zamawiającego lub jakiejkolwiek ich części przez Wykonawcę, w </w:t>
      </w:r>
      <w:r w:rsidRPr="005F09A4">
        <w:rPr>
          <w:rFonts w:ascii="Century Gothic" w:eastAsia="Century Gothic" w:hAnsi="Century Gothic" w:cs="Century Gothic"/>
        </w:rPr>
        <w:lastRenderedPageBreak/>
        <w:t>zakresie określonym w niniejszym paragrafie, stanowić będzie naruszenie czyichkolwiek praw własności intelektualnej lub przemysłowej, Zamawiający naprawi w całości szkodę poniesioną w związku z tym przez Wykonawcę</w:t>
      </w:r>
      <w:r w:rsidRPr="005F09A4">
        <w:rPr>
          <w:rFonts w:ascii="Century Gothic,Calibri" w:eastAsia="Century Gothic,Calibri" w:hAnsi="Century Gothic,Calibri" w:cs="Century Gothic,Calibri"/>
        </w:rPr>
        <w:t xml:space="preserve">. </w:t>
      </w:r>
    </w:p>
    <w:p w14:paraId="6AD3238D" w14:textId="77777777" w:rsidR="000373FD" w:rsidRPr="005F09A4" w:rsidRDefault="000373FD" w:rsidP="000373FD">
      <w:pPr>
        <w:spacing w:line="360" w:lineRule="auto"/>
        <w:ind w:left="426"/>
        <w:jc w:val="both"/>
        <w:rPr>
          <w:rFonts w:ascii="Century Gothic" w:eastAsia="Calibri" w:hAnsi="Century Gothic" w:cs="Calibri"/>
        </w:rPr>
      </w:pPr>
      <w:r w:rsidRPr="005F09A4">
        <w:rPr>
          <w:rFonts w:ascii="Century Gothic,Calibri" w:eastAsia="Century Gothic,Calibri" w:hAnsi="Century Gothic,Calibri" w:cs="Century Gothic,Calibri"/>
        </w:rPr>
        <w:t>Powyższe nie uchybia uprawnieniom Wykonawcy wynikających z przepisów prawa, w szczególności ustawy o prawie autorskim i prawach pokrewnych oraz uprawnień z rękojmi.</w:t>
      </w:r>
    </w:p>
    <w:p w14:paraId="11AB5425" w14:textId="3F7C2D0F" w:rsidR="00FC3C7A" w:rsidRPr="005F09A4" w:rsidRDefault="00FC3C7A" w:rsidP="00D27C5A">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649" w:name="_Toc14578055"/>
      <w:bookmarkStart w:id="650" w:name="_Toc14578351"/>
      <w:bookmarkStart w:id="651" w:name="_Toc54513127"/>
      <w:bookmarkStart w:id="652" w:name="_Toc54513238"/>
      <w:bookmarkStart w:id="653" w:name="_Toc54572095"/>
      <w:bookmarkStart w:id="654" w:name="_Toc516551198"/>
      <w:bookmarkStart w:id="655" w:name="_Toc516631912"/>
      <w:bookmarkStart w:id="656" w:name="_Toc192044976"/>
      <w:bookmarkStart w:id="657" w:name="_Toc269979206"/>
      <w:bookmarkStart w:id="658" w:name="_Toc89759640"/>
      <w:bookmarkStart w:id="659" w:name="_Toc160706843"/>
      <w:r w:rsidRPr="005F09A4">
        <w:rPr>
          <w:rFonts w:ascii="Century Gothic,Arial" w:eastAsia="Century Gothic,Arial" w:hAnsi="Century Gothic,Arial" w:cs="Century Gothic,Arial"/>
          <w:b/>
          <w:bCs/>
          <w:caps/>
          <w:sz w:val="20"/>
          <w:u w:val="single"/>
          <w:lang w:eastAsia="en-US"/>
        </w:rPr>
        <w:t>ARTYKUŁ 22. Siła WyŻsza</w:t>
      </w:r>
      <w:bookmarkEnd w:id="649"/>
      <w:bookmarkEnd w:id="650"/>
      <w:bookmarkEnd w:id="651"/>
      <w:bookmarkEnd w:id="652"/>
      <w:bookmarkEnd w:id="653"/>
      <w:bookmarkEnd w:id="654"/>
      <w:bookmarkEnd w:id="655"/>
      <w:bookmarkEnd w:id="656"/>
      <w:bookmarkEnd w:id="657"/>
      <w:bookmarkEnd w:id="658"/>
      <w:bookmarkEnd w:id="659"/>
    </w:p>
    <w:p w14:paraId="74C7BB6C" w14:textId="77777777" w:rsidR="00FC3C7A" w:rsidRPr="005F09A4" w:rsidRDefault="00FC3C7A">
      <w:pPr>
        <w:numPr>
          <w:ilvl w:val="0"/>
          <w:numId w:val="7"/>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Siła wyższa oznacza takie nadzwyczajne przypadki lub zdarzenia, które są poza kontrolą i są niezawinione przez żadną ze Stron, których nie można przewidzieć ani uniknąć, a które zaistnieją po podpisaniu Umowy i staną się przeszkodą w realizacji zobowiązań umownych. Zdarzenie może zostać uznane za działanie siły wyższej tylko wtedy gdy jego skala i zasięg są znaczne a jego wpływ na realizację Umowy jest realny i znaczny. Zdarzenia o ograniczonym zasięgu i niewielkim wpływie na realizację Inwestycji nie stanowią przypadku siły wyższej co nie wyklucza zastosowania innych postanowień niniejszej Umowy.</w:t>
      </w:r>
    </w:p>
    <w:p w14:paraId="2D6E0FFA" w14:textId="76FC87C5" w:rsidR="00FC3C7A" w:rsidRPr="005F09A4" w:rsidRDefault="00FC3C7A">
      <w:pPr>
        <w:numPr>
          <w:ilvl w:val="0"/>
          <w:numId w:val="7"/>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Zdarzeniami siły wyższej </w:t>
      </w:r>
      <w:r w:rsidR="003447D8" w:rsidRPr="005F09A4">
        <w:rPr>
          <w:rFonts w:ascii="Century Gothic,Arial" w:eastAsia="Century Gothic,Arial" w:hAnsi="Century Gothic,Arial" w:cs="Century Gothic,Arial"/>
        </w:rPr>
        <w:t xml:space="preserve">mogą być </w:t>
      </w:r>
      <w:r w:rsidRPr="005F09A4">
        <w:rPr>
          <w:rFonts w:ascii="Century Gothic,Arial" w:eastAsia="Century Gothic,Arial" w:hAnsi="Century Gothic,Arial" w:cs="Century Gothic,Arial"/>
        </w:rPr>
        <w:t>w szczególności:</w:t>
      </w:r>
    </w:p>
    <w:p w14:paraId="7267B977" w14:textId="77777777" w:rsidR="00FC3C7A" w:rsidRPr="005F09A4" w:rsidRDefault="00FC3C7A" w:rsidP="002645F1">
      <w:pPr>
        <w:pStyle w:val="BodyText21"/>
        <w:numPr>
          <w:ilvl w:val="0"/>
          <w:numId w:val="71"/>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wojny oraz inne działania zbrojne, inwazyjne, działania terrorystyczne, mobilizacje lub embarga,</w:t>
      </w:r>
    </w:p>
    <w:p w14:paraId="10430DA8" w14:textId="77777777" w:rsidR="00FC3C7A" w:rsidRPr="005F09A4" w:rsidRDefault="00FC3C7A" w:rsidP="002645F1">
      <w:pPr>
        <w:pStyle w:val="BodyText21"/>
        <w:numPr>
          <w:ilvl w:val="0"/>
          <w:numId w:val="71"/>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promieniowanie radioaktywne lub skażenie przez radioaktywność od paliwa jądrowego lub odpadów jądrowych, ze spalania paliwa jądrowego, radioaktywnych toksycznych materiałów wybuchowych oraz innych niebezpiecznych właściwości wszelkich wybuchowych zespołów nuklearnych składników,</w:t>
      </w:r>
    </w:p>
    <w:p w14:paraId="776FB095" w14:textId="77777777" w:rsidR="00FC3C7A" w:rsidRPr="005F09A4" w:rsidRDefault="00FC3C7A" w:rsidP="002645F1">
      <w:pPr>
        <w:pStyle w:val="BodyText21"/>
        <w:numPr>
          <w:ilvl w:val="0"/>
          <w:numId w:val="71"/>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rebelia, rewolucja, powstanie, przewrót wojskowy lub cywilny, lub wojna domowa,</w:t>
      </w:r>
    </w:p>
    <w:p w14:paraId="12D63A12" w14:textId="76B94B29" w:rsidR="00FC3C7A" w:rsidRPr="005F09A4" w:rsidRDefault="00FC3C7A" w:rsidP="002645F1">
      <w:pPr>
        <w:pStyle w:val="BodyText21"/>
        <w:numPr>
          <w:ilvl w:val="0"/>
          <w:numId w:val="71"/>
        </w:numPr>
        <w:tabs>
          <w:tab w:val="left" w:pos="-1985"/>
          <w:tab w:val="left" w:pos="-1843"/>
          <w:tab w:val="left" w:pos="-1560"/>
          <w:tab w:val="left" w:pos="-1276"/>
        </w:tabs>
        <w:suppressAutoHyphens/>
        <w:spacing w:line="360" w:lineRule="auto"/>
        <w:ind w:left="709"/>
        <w:rPr>
          <w:rFonts w:ascii="Century Gothic" w:eastAsia="Century Gothic" w:hAnsi="Century Gothic" w:cs="Century Gothic"/>
          <w:sz w:val="20"/>
        </w:rPr>
      </w:pPr>
      <w:r w:rsidRPr="005F09A4">
        <w:rPr>
          <w:rFonts w:ascii="Century Gothic,Arial" w:eastAsia="Century Gothic,Arial" w:hAnsi="Century Gothic,Arial" w:cs="Century Gothic,Arial"/>
          <w:sz w:val="20"/>
        </w:rPr>
        <w:t>trzęsienie ziemi, powódź, pożar, huragany, tornada, burze tropikalne lub inne klęski żywiołowe (ogłoszone przez stosowne władze</w:t>
      </w:r>
      <w:r w:rsidRPr="005F09A4">
        <w:rPr>
          <w:rFonts w:ascii="Century Gothic" w:eastAsia="Century Gothic" w:hAnsi="Century Gothic" w:cs="Century Gothic"/>
          <w:sz w:val="20"/>
        </w:rPr>
        <w:t>)</w:t>
      </w:r>
      <w:r w:rsidR="001B0A4B" w:rsidRPr="005F09A4">
        <w:rPr>
          <w:rFonts w:ascii="Century Gothic" w:eastAsia="Century Gothic" w:hAnsi="Century Gothic" w:cs="Century Gothic"/>
          <w:sz w:val="20"/>
        </w:rPr>
        <w:t>.</w:t>
      </w:r>
    </w:p>
    <w:p w14:paraId="3F7E746B" w14:textId="45258295" w:rsidR="00FC3C7A" w:rsidRPr="005F09A4" w:rsidRDefault="00FC3C7A">
      <w:pPr>
        <w:numPr>
          <w:ilvl w:val="0"/>
          <w:numId w:val="7"/>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Strajki uważane będą za siłę wyższą, jeżeli będą to strajki generalne (w całym kraju) lub całych gałęzi przemysłu</w:t>
      </w:r>
      <w:r w:rsidR="003447D8" w:rsidRPr="005F09A4">
        <w:rPr>
          <w:rFonts w:ascii="Century Gothic,Arial" w:eastAsia="Century Gothic,Arial" w:hAnsi="Century Gothic,Arial" w:cs="Century Gothic,Arial"/>
        </w:rPr>
        <w:t xml:space="preserve"> i jeśli zostaną ogłoszone w danym kraju zgodnie z obowiązującymi tam przepisami o rozwiązaniu sporów zbiorowych</w:t>
      </w:r>
      <w:r w:rsidRPr="005F09A4">
        <w:rPr>
          <w:rFonts w:ascii="Century Gothic,Arial" w:eastAsia="Century Gothic,Arial" w:hAnsi="Century Gothic,Arial" w:cs="Century Gothic,Arial"/>
        </w:rPr>
        <w:t xml:space="preserve"> z wyłączeniem strajków umiejscowionych jedynie u Wykonawcy, czy jego Podwykonawcy</w:t>
      </w:r>
      <w:r w:rsidRPr="005F09A4">
        <w:rPr>
          <w:rFonts w:ascii="Century Gothic" w:eastAsia="Century Gothic" w:hAnsi="Century Gothic" w:cs="Century Gothic"/>
        </w:rPr>
        <w:t xml:space="preserve"> </w:t>
      </w:r>
      <w:r w:rsidRPr="005F09A4">
        <w:rPr>
          <w:rFonts w:ascii="Century Gothic,Arial" w:eastAsia="Century Gothic,Arial" w:hAnsi="Century Gothic,Arial" w:cs="Century Gothic,Arial"/>
        </w:rPr>
        <w:t>lub dalszego Podwykonawcy, lub też umiejscowionych tylko u Zamawiającego.</w:t>
      </w:r>
    </w:p>
    <w:p w14:paraId="71450954" w14:textId="50F179C4" w:rsidR="00FC3C7A" w:rsidRPr="005F09A4" w:rsidRDefault="00FC3C7A">
      <w:pPr>
        <w:numPr>
          <w:ilvl w:val="0"/>
          <w:numId w:val="7"/>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Wystąpienie i zakończenie wydarzeń spowodowanych siłą wyższą, zostanie zakomunikowane Stronie drugiej natychmiast, nie później niż w ciągu </w:t>
      </w:r>
      <w:r w:rsidR="003447D8" w:rsidRPr="005F09A4">
        <w:rPr>
          <w:rFonts w:ascii="Century Gothic,Arial" w:eastAsia="Century Gothic,Arial" w:hAnsi="Century Gothic,Arial" w:cs="Century Gothic,Arial"/>
        </w:rPr>
        <w:t xml:space="preserve">14 </w:t>
      </w:r>
      <w:r w:rsidRPr="005F09A4">
        <w:rPr>
          <w:rFonts w:ascii="Century Gothic,Arial" w:eastAsia="Century Gothic,Arial" w:hAnsi="Century Gothic,Arial" w:cs="Century Gothic,Arial"/>
        </w:rPr>
        <w:t>dni od daty zaistnienia lub ustąpienia działania siły wyższej.</w:t>
      </w:r>
    </w:p>
    <w:p w14:paraId="0083E144" w14:textId="35D30A01" w:rsidR="00FC3C7A" w:rsidRPr="005F09A4" w:rsidRDefault="00FC3C7A">
      <w:pPr>
        <w:numPr>
          <w:ilvl w:val="0"/>
          <w:numId w:val="7"/>
        </w:numPr>
        <w:spacing w:line="360" w:lineRule="auto"/>
        <w:ind w:left="360" w:hanging="360"/>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Strona informująca o zaistnieniu siły wyższej jest zobowiązana </w:t>
      </w:r>
      <w:r w:rsidR="003447D8" w:rsidRPr="005F09A4">
        <w:rPr>
          <w:rFonts w:ascii="Century Gothic,Arial" w:eastAsia="Century Gothic,Arial" w:hAnsi="Century Gothic,Arial" w:cs="Century Gothic,Arial"/>
        </w:rPr>
        <w:t xml:space="preserve">wykazać fakt wystąpienia siły wyższej oraz  </w:t>
      </w:r>
      <w:r w:rsidRPr="005F09A4">
        <w:rPr>
          <w:rFonts w:ascii="Century Gothic,Arial" w:eastAsia="Century Gothic,Arial" w:hAnsi="Century Gothic,Arial" w:cs="Century Gothic,Arial"/>
        </w:rPr>
        <w:t>określić</w:t>
      </w:r>
      <w:r w:rsidR="00A94457" w:rsidRPr="005F09A4">
        <w:rPr>
          <w:rFonts w:ascii="Century Gothic,Arial" w:eastAsia="Century Gothic,Arial" w:hAnsi="Century Gothic,Arial" w:cs="Century Gothic,Arial"/>
        </w:rPr>
        <w:t xml:space="preserve"> </w:t>
      </w:r>
      <w:r w:rsidR="003447D8" w:rsidRPr="005F09A4">
        <w:rPr>
          <w:rFonts w:ascii="Century Gothic,Arial" w:eastAsia="Century Gothic,Arial" w:hAnsi="Century Gothic,Arial" w:cs="Century Gothic,Arial"/>
        </w:rPr>
        <w:t>jej</w:t>
      </w:r>
      <w:r w:rsidRPr="005F09A4">
        <w:rPr>
          <w:rFonts w:ascii="Century Gothic,Arial" w:eastAsia="Century Gothic,Arial" w:hAnsi="Century Gothic,Arial" w:cs="Century Gothic,Arial"/>
        </w:rPr>
        <w:t xml:space="preserve"> przyczyny oraz zasięg i konsekwencje dla realizacji Umowy.</w:t>
      </w:r>
    </w:p>
    <w:p w14:paraId="5E65AA05" w14:textId="33F4A879" w:rsidR="00FC3C7A" w:rsidRPr="005F09A4" w:rsidRDefault="00FC3C7A">
      <w:pPr>
        <w:numPr>
          <w:ilvl w:val="0"/>
          <w:numId w:val="7"/>
        </w:numPr>
        <w:spacing w:line="360" w:lineRule="auto"/>
        <w:ind w:left="360" w:hanging="360"/>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Strona, która przekazała pisemne powiadomienie</w:t>
      </w:r>
      <w:r w:rsidR="00F04EF0" w:rsidRPr="005F09A4">
        <w:rPr>
          <w:rFonts w:ascii="Century Gothic,Arial" w:eastAsia="Century Gothic,Arial" w:hAnsi="Century Gothic,Arial" w:cs="Century Gothic,Arial"/>
        </w:rPr>
        <w:t>, zgodnie z wymogami jak w ust.</w:t>
      </w:r>
      <w:r w:rsidR="00D42EE5" w:rsidRPr="005F09A4">
        <w:rPr>
          <w:rFonts w:ascii="Century Gothic,Arial" w:eastAsia="Century Gothic,Arial" w:hAnsi="Century Gothic,Arial" w:cs="Century Gothic,Arial"/>
        </w:rPr>
        <w:t xml:space="preserve"> </w:t>
      </w:r>
      <w:r w:rsidR="00F04EF0" w:rsidRPr="005F09A4">
        <w:rPr>
          <w:rFonts w:ascii="Century Gothic,Arial" w:eastAsia="Century Gothic,Arial" w:hAnsi="Century Gothic,Arial" w:cs="Century Gothic,Arial"/>
        </w:rPr>
        <w:t>5 powyżej</w:t>
      </w:r>
      <w:r w:rsidRPr="005F09A4">
        <w:rPr>
          <w:rFonts w:ascii="Century Gothic,Arial" w:eastAsia="Century Gothic,Arial" w:hAnsi="Century Gothic,Arial" w:cs="Century Gothic,Arial"/>
        </w:rPr>
        <w:t xml:space="preserve"> będzie zwolniona z zobowiązań lub dotrzymania terminu swoich zobowiązań tak długo jak </w:t>
      </w:r>
      <w:r w:rsidRPr="005F09A4">
        <w:rPr>
          <w:rFonts w:ascii="Century Gothic,Arial" w:eastAsia="Century Gothic,Arial" w:hAnsi="Century Gothic,Arial" w:cs="Century Gothic,Arial"/>
        </w:rPr>
        <w:lastRenderedPageBreak/>
        <w:t>długo będzie trwało to zdarzenie lub jego skutki. Termin realizacji wzajemnych zobowiązań będzie stosownie przedłużony o czas trwania zdarzenia lub jego skutków.</w:t>
      </w:r>
    </w:p>
    <w:p w14:paraId="0252F9A6" w14:textId="77777777" w:rsidR="00937051" w:rsidRDefault="00FC3C7A" w:rsidP="00937051">
      <w:pPr>
        <w:numPr>
          <w:ilvl w:val="0"/>
          <w:numId w:val="7"/>
        </w:numPr>
        <w:spacing w:line="360" w:lineRule="auto"/>
        <w:ind w:left="360" w:hanging="360"/>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Strona dotknięta działaniem siły wyższej podejmie stosowne wysiłki dla zminimalizowania jej skutków i wznowi realizację Umowy niezwłocznie jak tylko będzie to możliwe.</w:t>
      </w:r>
    </w:p>
    <w:p w14:paraId="601CB44E" w14:textId="77777777" w:rsidR="00937051" w:rsidRPr="00937051" w:rsidRDefault="00FC3C7A" w:rsidP="00937051">
      <w:pPr>
        <w:numPr>
          <w:ilvl w:val="0"/>
          <w:numId w:val="7"/>
        </w:numPr>
        <w:spacing w:line="360" w:lineRule="auto"/>
        <w:ind w:left="360" w:hanging="360"/>
        <w:jc w:val="both"/>
        <w:rPr>
          <w:rFonts w:ascii="Century Gothic,Arial" w:eastAsia="Century Gothic,Arial" w:hAnsi="Century Gothic,Arial" w:cs="Century Gothic,Arial"/>
        </w:rPr>
      </w:pPr>
      <w:r w:rsidRPr="00937051">
        <w:rPr>
          <w:rFonts w:ascii="Century Gothic,Arial" w:eastAsia="Century Gothic,Arial" w:hAnsi="Century Gothic,Arial" w:cs="Century Gothic,Arial"/>
        </w:rPr>
        <w:t>Za opóźnienia wynikłe z wydarzeń spowodowanych siłą wyższą żadna ze Stron nie może żądać odszkodowania, rekompensaty lub udziału w naprawie szkód.</w:t>
      </w:r>
      <w:r w:rsidR="00D42EE5" w:rsidRPr="00937051">
        <w:rPr>
          <w:rFonts w:ascii="Century Gothic,Arial" w:eastAsia="Century Gothic,Arial" w:hAnsi="Century Gothic,Arial" w:cs="Century Gothic,Arial"/>
        </w:rPr>
        <w:t xml:space="preserve"> </w:t>
      </w:r>
      <w:r w:rsidR="00D42EE5" w:rsidRPr="00937051">
        <w:rPr>
          <w:rFonts w:ascii="Century Gothic" w:hAnsi="Century Gothic"/>
        </w:rPr>
        <w:t xml:space="preserve">Zamawiający nie jest zobowiązany do płacenia odsetek od nieterminowych płatności, jeżeli </w:t>
      </w:r>
      <w:r w:rsidR="008B464A" w:rsidRPr="00937051">
        <w:rPr>
          <w:rFonts w:ascii="Century Gothic" w:hAnsi="Century Gothic"/>
        </w:rPr>
        <w:t>j</w:t>
      </w:r>
      <w:r w:rsidR="00D42EE5" w:rsidRPr="00937051">
        <w:rPr>
          <w:rFonts w:ascii="Century Gothic" w:hAnsi="Century Gothic"/>
        </w:rPr>
        <w:t>est to wynikiem zaistnienia Siły Wyższej.</w:t>
      </w:r>
    </w:p>
    <w:p w14:paraId="181EF625" w14:textId="1A05806E" w:rsidR="00FC3C7A" w:rsidRPr="00937051" w:rsidRDefault="00FC3C7A" w:rsidP="00937051">
      <w:pPr>
        <w:numPr>
          <w:ilvl w:val="0"/>
          <w:numId w:val="7"/>
        </w:numPr>
        <w:spacing w:line="360" w:lineRule="auto"/>
        <w:ind w:left="360" w:hanging="360"/>
        <w:jc w:val="both"/>
        <w:rPr>
          <w:rFonts w:ascii="Century Gothic,Arial" w:eastAsia="Century Gothic,Arial" w:hAnsi="Century Gothic,Arial" w:cs="Century Gothic,Arial"/>
        </w:rPr>
      </w:pPr>
      <w:r w:rsidRPr="00937051">
        <w:rPr>
          <w:rFonts w:ascii="Century Gothic,Arial" w:eastAsia="Century Gothic,Arial" w:hAnsi="Century Gothic,Arial" w:cs="Century Gothic,Arial"/>
        </w:rPr>
        <w:t xml:space="preserve">Czas trwania siły wyższej lub jej skutków </w:t>
      </w:r>
      <w:r w:rsidR="00F04EF0" w:rsidRPr="00937051">
        <w:rPr>
          <w:rFonts w:ascii="Century Gothic,Arial" w:eastAsia="Century Gothic,Arial" w:hAnsi="Century Gothic,Arial" w:cs="Century Gothic,Arial"/>
        </w:rPr>
        <w:t xml:space="preserve">może być </w:t>
      </w:r>
      <w:r w:rsidRPr="00937051">
        <w:rPr>
          <w:rFonts w:ascii="Century Gothic,Arial" w:eastAsia="Century Gothic,Arial" w:hAnsi="Century Gothic,Arial" w:cs="Century Gothic,Arial"/>
        </w:rPr>
        <w:t>czasem zawieszenia</w:t>
      </w:r>
      <w:r w:rsidR="006440D3" w:rsidRPr="00937051">
        <w:rPr>
          <w:rFonts w:ascii="Century Gothic,Arial" w:eastAsia="Century Gothic,Arial" w:hAnsi="Century Gothic,Arial" w:cs="Century Gothic,Arial"/>
        </w:rPr>
        <w:t xml:space="preserve"> części lub całości </w:t>
      </w:r>
      <w:r w:rsidRPr="00937051">
        <w:rPr>
          <w:rFonts w:ascii="Century Gothic,Arial" w:eastAsia="Century Gothic,Arial" w:hAnsi="Century Gothic,Arial" w:cs="Century Gothic,Arial"/>
        </w:rPr>
        <w:t xml:space="preserve"> Umowy</w:t>
      </w:r>
      <w:r w:rsidR="00B9409F" w:rsidRPr="00937051">
        <w:rPr>
          <w:rFonts w:ascii="Century Gothic,Arial" w:eastAsia="Century Gothic,Arial" w:hAnsi="Century Gothic,Arial" w:cs="Century Gothic,Arial"/>
        </w:rPr>
        <w:t xml:space="preserve"> w przypadku braku możliwości realizacji Umowy</w:t>
      </w:r>
      <w:r w:rsidR="006440D3" w:rsidRPr="00937051">
        <w:rPr>
          <w:rFonts w:ascii="Century Gothic,Arial" w:eastAsia="Century Gothic,Arial" w:hAnsi="Century Gothic,Arial" w:cs="Century Gothic,Arial"/>
        </w:rPr>
        <w:t xml:space="preserve"> lub jej części</w:t>
      </w:r>
      <w:r w:rsidRPr="00937051">
        <w:rPr>
          <w:rFonts w:ascii="Century Gothic,Arial" w:eastAsia="Century Gothic,Arial" w:hAnsi="Century Gothic,Arial" w:cs="Century Gothic,Arial"/>
        </w:rPr>
        <w:t xml:space="preserve">. </w:t>
      </w:r>
      <w:r w:rsidR="00B9409F" w:rsidRPr="00937051">
        <w:rPr>
          <w:rFonts w:ascii="Century Gothic,Arial" w:eastAsia="Century Gothic,Arial" w:hAnsi="Century Gothic,Arial" w:cs="Century Gothic,Arial"/>
        </w:rPr>
        <w:t>Zawieszenie może dotyczyć całości lub części obowiązków umownych Stron, w zależności od skali, zasięgu oraz wpływu siły wyższej na realizację Umowy</w:t>
      </w:r>
      <w:r w:rsidR="00F04EF0" w:rsidRPr="00937051">
        <w:rPr>
          <w:rFonts w:ascii="Century Gothic,Arial" w:eastAsia="Century Gothic,Arial" w:hAnsi="Century Gothic,Arial" w:cs="Century Gothic,Arial"/>
        </w:rPr>
        <w:t xml:space="preserve"> lub jej części</w:t>
      </w:r>
      <w:r w:rsidR="00B9409F" w:rsidRPr="00937051">
        <w:rPr>
          <w:rFonts w:ascii="Century Gothic,Arial" w:eastAsia="Century Gothic,Arial" w:hAnsi="Century Gothic,Arial" w:cs="Century Gothic,Arial"/>
        </w:rPr>
        <w:t xml:space="preserve">. </w:t>
      </w:r>
      <w:r w:rsidR="00543C5F" w:rsidRPr="00937051">
        <w:rPr>
          <w:rFonts w:ascii="Century Gothic,Arial" w:eastAsia="Century Gothic,Arial" w:hAnsi="Century Gothic,Arial" w:cs="Century Gothic,Arial"/>
        </w:rPr>
        <w:t>Z</w:t>
      </w:r>
      <w:r w:rsidR="000E16FC" w:rsidRPr="00937051">
        <w:rPr>
          <w:rFonts w:ascii="Century Gothic,Arial" w:eastAsia="Century Gothic,Arial" w:hAnsi="Century Gothic,Arial" w:cs="Century Gothic,Arial"/>
        </w:rPr>
        <w:t xml:space="preserve">awieszenie realizacji całości lub części Umowy wymaga złożenia zgodnego oświadczenia Stron, złożonego pod rygorem nieważności w formie pisemnej. </w:t>
      </w:r>
      <w:r w:rsidRPr="00937051">
        <w:rPr>
          <w:rFonts w:ascii="Century Gothic,Arial" w:eastAsia="Century Gothic,Arial" w:hAnsi="Century Gothic,Arial" w:cs="Century Gothic,Arial"/>
        </w:rPr>
        <w:t xml:space="preserve">Jeżeli zawieszenie trwa dłużej niż </w:t>
      </w:r>
      <w:r w:rsidRPr="00937051">
        <w:rPr>
          <w:rFonts w:ascii="Century Gothic" w:eastAsia="Century Gothic" w:hAnsi="Century Gothic" w:cs="Century Gothic"/>
          <w:b/>
          <w:bCs/>
        </w:rPr>
        <w:t>90 dni</w:t>
      </w:r>
      <w:r w:rsidRPr="00937051">
        <w:rPr>
          <w:rFonts w:ascii="Century Gothic,Arial" w:eastAsia="Century Gothic,Arial" w:hAnsi="Century Gothic,Arial" w:cs="Century Gothic,Arial"/>
        </w:rPr>
        <w:t xml:space="preserve">, tj. jeżeli, okoliczności siły wyższej lub jej skutki trwają przez okres dłuższy niż </w:t>
      </w:r>
      <w:r w:rsidRPr="00937051">
        <w:rPr>
          <w:rFonts w:ascii="Century Gothic" w:eastAsia="Century Gothic" w:hAnsi="Century Gothic" w:cs="Century Gothic"/>
          <w:b/>
          <w:bCs/>
        </w:rPr>
        <w:t>90 dni</w:t>
      </w:r>
      <w:r w:rsidRPr="00937051">
        <w:rPr>
          <w:rFonts w:ascii="Century Gothic,Arial" w:eastAsia="Century Gothic,Arial" w:hAnsi="Century Gothic,Arial" w:cs="Century Gothic,Arial"/>
        </w:rPr>
        <w:t xml:space="preserve"> i jeżeli nie osiągnięto stosownego w tej kwestii porozumienia, to każda ze Stron ma prawo do odstąpienia od niniejszej Umowy </w:t>
      </w:r>
      <w:r w:rsidR="00132D25" w:rsidRPr="00937051">
        <w:rPr>
          <w:rFonts w:ascii="Century Gothic,Arial" w:eastAsia="Century Gothic,Arial" w:hAnsi="Century Gothic,Arial" w:cs="Century Gothic,Arial"/>
        </w:rPr>
        <w:t xml:space="preserve">lub jej części </w:t>
      </w:r>
      <w:r w:rsidRPr="00937051">
        <w:rPr>
          <w:rFonts w:ascii="Century Gothic,Arial" w:eastAsia="Century Gothic,Arial" w:hAnsi="Century Gothic,Arial" w:cs="Century Gothic,Arial"/>
        </w:rPr>
        <w:t xml:space="preserve">w terminie 150 dni od daty wystąpienia siły wyższej. Prawo do odstąpienia wygasa po ustaniu skutków siły wyższej. </w:t>
      </w:r>
      <w:bookmarkStart w:id="660" w:name="_Toc14578056"/>
      <w:bookmarkStart w:id="661" w:name="_Toc14578352"/>
      <w:bookmarkStart w:id="662" w:name="_Toc54513128"/>
      <w:bookmarkStart w:id="663" w:name="_Toc54513239"/>
      <w:bookmarkStart w:id="664" w:name="_Toc54572096"/>
      <w:bookmarkStart w:id="665" w:name="_Toc516551199"/>
      <w:bookmarkStart w:id="666" w:name="_Toc516631913"/>
      <w:bookmarkStart w:id="667" w:name="_Toc192044977"/>
      <w:r w:rsidR="00132D25" w:rsidRPr="00937051">
        <w:rPr>
          <w:rFonts w:ascii="Century Gothic,Arial" w:eastAsia="Century Gothic,Arial" w:hAnsi="Century Gothic,Arial" w:cs="Century Gothic,Arial"/>
        </w:rPr>
        <w:t xml:space="preserve">W przypadku odstąpienia od Umowy lub </w:t>
      </w:r>
      <w:r w:rsidR="00132D25" w:rsidRPr="00937051">
        <w:rPr>
          <w:rFonts w:ascii="Century Gothic" w:hAnsi="Century Gothic"/>
        </w:rPr>
        <w:t>jej części z tego tytułu, Zamawiający zobowiązany będzie jedynie do zapłacenia za czynności faktycznie wykonane do dnia rozwiązania Umowy lub jej części.</w:t>
      </w:r>
    </w:p>
    <w:p w14:paraId="7B92D94F" w14:textId="248E11ED" w:rsidR="00FC3C7A" w:rsidRPr="005F09A4" w:rsidRDefault="001E5CC0" w:rsidP="00D27C5A">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668" w:name="_Toc269979207"/>
      <w:bookmarkStart w:id="669" w:name="_Toc89759641"/>
      <w:bookmarkStart w:id="670" w:name="_Toc160706844"/>
      <w:r w:rsidRPr="005F09A4">
        <w:rPr>
          <w:rFonts w:ascii="Century Gothic" w:eastAsia="Century Gothic" w:hAnsi="Century Gothic" w:cs="Century Gothic"/>
          <w:b/>
          <w:bCs/>
          <w:caps/>
          <w:sz w:val="20"/>
          <w:u w:val="single"/>
        </w:rPr>
        <w:t>ARTYKUŁ</w:t>
      </w:r>
      <w:r w:rsidR="00FC3C7A" w:rsidRPr="005F09A4">
        <w:rPr>
          <w:rFonts w:ascii="Century Gothic,Arial" w:eastAsia="Century Gothic,Arial" w:hAnsi="Century Gothic,Arial" w:cs="Century Gothic,Arial"/>
          <w:b/>
          <w:bCs/>
          <w:caps/>
          <w:sz w:val="20"/>
          <w:u w:val="single"/>
          <w:lang w:eastAsia="en-US"/>
        </w:rPr>
        <w:t xml:space="preserve"> 23. Kary Umowne</w:t>
      </w:r>
      <w:bookmarkEnd w:id="660"/>
      <w:bookmarkEnd w:id="661"/>
      <w:bookmarkEnd w:id="662"/>
      <w:bookmarkEnd w:id="663"/>
      <w:bookmarkEnd w:id="664"/>
      <w:bookmarkEnd w:id="665"/>
      <w:bookmarkEnd w:id="666"/>
      <w:bookmarkEnd w:id="667"/>
      <w:bookmarkEnd w:id="668"/>
      <w:bookmarkEnd w:id="669"/>
      <w:bookmarkEnd w:id="670"/>
    </w:p>
    <w:p w14:paraId="4BA79A11" w14:textId="205F3032" w:rsidR="00FC3C7A" w:rsidRPr="005F09A4" w:rsidRDefault="00FC3C7A">
      <w:pPr>
        <w:numPr>
          <w:ilvl w:val="0"/>
          <w:numId w:val="31"/>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Zamawiający jest uprawniony do obciążenia Wykonawcy następującymi karami umow</w:t>
      </w:r>
      <w:r w:rsidR="00FB36D4" w:rsidRPr="005F09A4">
        <w:rPr>
          <w:rFonts w:ascii="Century Gothic,Arial" w:eastAsia="Century Gothic,Arial" w:hAnsi="Century Gothic,Arial" w:cs="Century Gothic,Arial"/>
        </w:rPr>
        <w:t>n</w:t>
      </w:r>
      <w:r w:rsidR="00BC073A" w:rsidRPr="005F09A4">
        <w:rPr>
          <w:rFonts w:ascii="Century Gothic,Arial" w:eastAsia="Century Gothic,Arial" w:hAnsi="Century Gothic,Arial" w:cs="Century Gothic,Arial"/>
        </w:rPr>
        <w:t>ymi</w:t>
      </w:r>
      <w:r w:rsidRPr="005F09A4">
        <w:rPr>
          <w:rFonts w:ascii="Century Gothic,Arial" w:eastAsia="Century Gothic,Arial" w:hAnsi="Century Gothic,Arial" w:cs="Century Gothic,Arial"/>
        </w:rPr>
        <w:t>:</w:t>
      </w:r>
    </w:p>
    <w:p w14:paraId="77CE6D71" w14:textId="79526ED6" w:rsidR="00FC3C7A" w:rsidRPr="005F09A4" w:rsidRDefault="00FC3C7A" w:rsidP="002645F1">
      <w:pPr>
        <w:pStyle w:val="BodyText21"/>
        <w:numPr>
          <w:ilvl w:val="0"/>
          <w:numId w:val="7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za </w:t>
      </w:r>
      <w:r w:rsidR="00404724" w:rsidRPr="005F09A4">
        <w:rPr>
          <w:rFonts w:ascii="Century Gothic" w:eastAsia="Century Gothic" w:hAnsi="Century Gothic" w:cs="Century Gothic"/>
          <w:sz w:val="20"/>
        </w:rPr>
        <w:t>zwłokę</w:t>
      </w:r>
      <w:r w:rsidRPr="005F09A4">
        <w:rPr>
          <w:rFonts w:ascii="Century Gothic,Arial" w:eastAsia="Century Gothic,Arial" w:hAnsi="Century Gothic,Arial" w:cs="Century Gothic,Arial"/>
          <w:sz w:val="20"/>
        </w:rPr>
        <w:t xml:space="preserve"> w dokonaniu Odbioru Końcowego w stosunku do terminu wskazanego</w:t>
      </w:r>
      <w:r w:rsidRPr="005F09A4" w:rsidDel="00100154">
        <w:rPr>
          <w:rFonts w:ascii="Century Gothic,Arial" w:eastAsia="Century Gothic,Arial" w:hAnsi="Century Gothic,Arial" w:cs="Century Gothic,Arial"/>
          <w:sz w:val="20"/>
        </w:rPr>
        <w:t xml:space="preserve"> </w:t>
      </w:r>
      <w:r w:rsidRPr="005F09A4">
        <w:rPr>
          <w:rFonts w:ascii="Century Gothic,Arial" w:eastAsia="Century Gothic,Arial" w:hAnsi="Century Gothic,Arial" w:cs="Century Gothic,Arial"/>
          <w:sz w:val="20"/>
        </w:rPr>
        <w:t>w Art. 4 ust. 1 Umowy:</w:t>
      </w:r>
    </w:p>
    <w:p w14:paraId="45497E23" w14:textId="353D4819" w:rsidR="00FC3C7A" w:rsidRPr="004F0384" w:rsidRDefault="00FC3C7A" w:rsidP="002645F1">
      <w:pPr>
        <w:pStyle w:val="Akapitzlist"/>
        <w:numPr>
          <w:ilvl w:val="1"/>
          <w:numId w:val="73"/>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w okresie pierwszych </w:t>
      </w:r>
      <w:r w:rsidRPr="005F09A4">
        <w:rPr>
          <w:rFonts w:ascii="Century Gothic" w:eastAsia="Century Gothic" w:hAnsi="Century Gothic" w:cs="Century Gothic"/>
          <w:b/>
          <w:bCs/>
        </w:rPr>
        <w:t>30 dni</w:t>
      </w:r>
      <w:r w:rsidRPr="005F09A4">
        <w:rPr>
          <w:rFonts w:ascii="Century Gothic,Arial" w:eastAsia="Century Gothic,Arial" w:hAnsi="Century Gothic,Arial" w:cs="Century Gothic,Arial"/>
        </w:rPr>
        <w:t xml:space="preserve"> </w:t>
      </w:r>
      <w:r w:rsidR="00DA7BB0" w:rsidRPr="005F09A4">
        <w:rPr>
          <w:rFonts w:ascii="Century Gothic,Arial" w:eastAsia="Century Gothic,Arial" w:hAnsi="Century Gothic,Arial" w:cs="Century Gothic,Arial"/>
        </w:rPr>
        <w:t xml:space="preserve">zwłoki </w:t>
      </w:r>
      <w:r w:rsidRPr="005F09A4">
        <w:rPr>
          <w:rFonts w:ascii="Century Gothic,Arial" w:eastAsia="Century Gothic,Arial" w:hAnsi="Century Gothic,Arial" w:cs="Century Gothic,Arial"/>
        </w:rPr>
        <w:t xml:space="preserve">– </w:t>
      </w:r>
      <w:r w:rsidR="00DD1477">
        <w:rPr>
          <w:rFonts w:ascii="Century Gothic,Arial" w:eastAsia="Century Gothic,Arial" w:hAnsi="Century Gothic,Arial" w:cs="Century Gothic,Arial"/>
        </w:rPr>
        <w:t xml:space="preserve">w wysokości </w:t>
      </w:r>
      <w:r w:rsidRPr="005F09A4">
        <w:rPr>
          <w:rFonts w:ascii="Century Gothic" w:eastAsia="Century Gothic" w:hAnsi="Century Gothic" w:cs="Century Gothic"/>
          <w:b/>
          <w:bCs/>
        </w:rPr>
        <w:t>0,02%</w:t>
      </w:r>
      <w:r w:rsidR="00D91AF5" w:rsidRPr="005F09A4">
        <w:rPr>
          <w:rFonts w:ascii="Century Gothic" w:eastAsia="Century Gothic" w:hAnsi="Century Gothic" w:cs="Century Gothic"/>
        </w:rPr>
        <w:t xml:space="preserve"> Wyn</w:t>
      </w:r>
      <w:r w:rsidRPr="005F09A4">
        <w:rPr>
          <w:rFonts w:ascii="Century Gothic" w:eastAsia="Century Gothic" w:hAnsi="Century Gothic" w:cs="Century Gothic"/>
        </w:rPr>
        <w:t>agrodzenia</w:t>
      </w:r>
      <w:r w:rsidRPr="005F09A4">
        <w:rPr>
          <w:rFonts w:ascii="Century Gothic,Arial" w:eastAsia="Century Gothic,Arial" w:hAnsi="Century Gothic,Arial" w:cs="Century Gothic,Arial"/>
        </w:rPr>
        <w:t xml:space="preserve"> </w:t>
      </w:r>
      <w:r w:rsidRPr="004F0384">
        <w:rPr>
          <w:rFonts w:ascii="Century Gothic,Arial" w:eastAsia="Century Gothic,Arial" w:hAnsi="Century Gothic,Arial" w:cs="Century Gothic,Arial"/>
        </w:rPr>
        <w:t xml:space="preserve">netto wskazanego w Art. 13 ust. </w:t>
      </w:r>
      <w:r w:rsidR="00273899" w:rsidRPr="004F0384">
        <w:rPr>
          <w:rFonts w:ascii="Century Gothic,Arial" w:eastAsia="Century Gothic,Arial" w:hAnsi="Century Gothic,Arial" w:cs="Century Gothic,Arial"/>
        </w:rPr>
        <w:t xml:space="preserve">2 pkt </w:t>
      </w:r>
      <w:r w:rsidRPr="004F0384">
        <w:rPr>
          <w:rFonts w:ascii="Century Gothic,Arial" w:eastAsia="Century Gothic,Arial" w:hAnsi="Century Gothic,Arial" w:cs="Century Gothic,Arial"/>
        </w:rPr>
        <w:t>1</w:t>
      </w:r>
      <w:r w:rsidR="00D6029F" w:rsidRPr="004F0384">
        <w:rPr>
          <w:rFonts w:ascii="Century Gothic,Arial" w:eastAsia="Century Gothic,Arial" w:hAnsi="Century Gothic,Arial" w:cs="Century Gothic,Arial"/>
        </w:rPr>
        <w:t>)</w:t>
      </w:r>
      <w:r w:rsidRPr="004F0384">
        <w:rPr>
          <w:rFonts w:ascii="Century Gothic,Arial" w:eastAsia="Century Gothic,Arial" w:hAnsi="Century Gothic,Arial" w:cs="Century Gothic,Arial"/>
        </w:rPr>
        <w:t xml:space="preserve"> Umowy za każdy rozpoczęty dzień </w:t>
      </w:r>
      <w:r w:rsidR="00404724" w:rsidRPr="004F0384">
        <w:rPr>
          <w:rFonts w:ascii="Century Gothic" w:eastAsia="Century Gothic" w:hAnsi="Century Gothic" w:cs="Century Gothic"/>
        </w:rPr>
        <w:t>zwłoki</w:t>
      </w:r>
      <w:r w:rsidRPr="004F0384">
        <w:rPr>
          <w:rFonts w:ascii="Century Gothic,Arial" w:eastAsia="Century Gothic,Arial" w:hAnsi="Century Gothic,Arial" w:cs="Century Gothic,Arial"/>
        </w:rPr>
        <w:t>,</w:t>
      </w:r>
    </w:p>
    <w:p w14:paraId="2F78E8BF" w14:textId="65DC82A5" w:rsidR="00FC3C7A" w:rsidRPr="004F0384" w:rsidRDefault="00FC3C7A" w:rsidP="002645F1">
      <w:pPr>
        <w:numPr>
          <w:ilvl w:val="1"/>
          <w:numId w:val="73"/>
        </w:numPr>
        <w:spacing w:line="360" w:lineRule="auto"/>
        <w:jc w:val="both"/>
        <w:rPr>
          <w:rFonts w:ascii="Century Gothic,Arial" w:eastAsia="Century Gothic,Arial" w:hAnsi="Century Gothic,Arial" w:cs="Century Gothic,Arial"/>
        </w:rPr>
      </w:pPr>
      <w:r w:rsidRPr="004F0384">
        <w:rPr>
          <w:rFonts w:ascii="Century Gothic" w:eastAsia="Century Gothic" w:hAnsi="Century Gothic" w:cs="Century Gothic"/>
        </w:rPr>
        <w:t xml:space="preserve">w przypadku </w:t>
      </w:r>
      <w:r w:rsidR="00DA7BB0" w:rsidRPr="004F0384">
        <w:rPr>
          <w:rFonts w:ascii="Century Gothic" w:eastAsia="Century Gothic" w:hAnsi="Century Gothic" w:cs="Century Gothic"/>
        </w:rPr>
        <w:t xml:space="preserve">zwłoki przekraczającej </w:t>
      </w:r>
      <w:r w:rsidRPr="004F0384">
        <w:rPr>
          <w:rFonts w:ascii="Century Gothic" w:eastAsia="Century Gothic" w:hAnsi="Century Gothic" w:cs="Century Gothic"/>
          <w:b/>
          <w:bCs/>
        </w:rPr>
        <w:t>30 dni</w:t>
      </w:r>
      <w:r w:rsidRPr="004F0384">
        <w:rPr>
          <w:rFonts w:ascii="Century Gothic" w:eastAsia="Century Gothic" w:hAnsi="Century Gothic" w:cs="Century Gothic"/>
        </w:rPr>
        <w:t xml:space="preserve"> – </w:t>
      </w:r>
      <w:r w:rsidR="00DD1477" w:rsidRPr="004F0384">
        <w:rPr>
          <w:rFonts w:ascii="Century Gothic" w:eastAsia="Century Gothic" w:hAnsi="Century Gothic" w:cs="Century Gothic"/>
        </w:rPr>
        <w:t xml:space="preserve">w wysokości </w:t>
      </w:r>
      <w:r w:rsidRPr="004F0384">
        <w:rPr>
          <w:rFonts w:ascii="Century Gothic" w:eastAsia="Century Gothic" w:hAnsi="Century Gothic" w:cs="Century Gothic"/>
          <w:b/>
          <w:bCs/>
        </w:rPr>
        <w:t>0,04%</w:t>
      </w:r>
      <w:r w:rsidRPr="004F0384">
        <w:rPr>
          <w:rFonts w:ascii="Century Gothic" w:eastAsia="Century Gothic" w:hAnsi="Century Gothic" w:cs="Century Gothic"/>
        </w:rPr>
        <w:t xml:space="preserve"> Wynagrodzenia netto wskazanego w Art. 13 ust. </w:t>
      </w:r>
      <w:r w:rsidR="00273899" w:rsidRPr="004F0384">
        <w:rPr>
          <w:rFonts w:ascii="Century Gothic" w:eastAsia="Century Gothic" w:hAnsi="Century Gothic" w:cs="Century Gothic"/>
        </w:rPr>
        <w:t xml:space="preserve">2 pkt </w:t>
      </w:r>
      <w:r w:rsidRPr="004F0384">
        <w:rPr>
          <w:rFonts w:ascii="Century Gothic" w:eastAsia="Century Gothic" w:hAnsi="Century Gothic" w:cs="Century Gothic"/>
        </w:rPr>
        <w:t>1</w:t>
      </w:r>
      <w:r w:rsidR="00D6029F" w:rsidRPr="004F0384">
        <w:rPr>
          <w:rFonts w:ascii="Century Gothic" w:eastAsia="Century Gothic" w:hAnsi="Century Gothic" w:cs="Century Gothic"/>
        </w:rPr>
        <w:t xml:space="preserve">) </w:t>
      </w:r>
      <w:r w:rsidRPr="004F0384">
        <w:rPr>
          <w:rFonts w:ascii="Century Gothic" w:eastAsia="Century Gothic" w:hAnsi="Century Gothic" w:cs="Century Gothic"/>
        </w:rPr>
        <w:t>Umowy za każdy rozpoczęty dzień</w:t>
      </w:r>
      <w:r w:rsidR="00BC073A" w:rsidRPr="004F0384">
        <w:rPr>
          <w:rFonts w:ascii="Century Gothic" w:eastAsia="Century Gothic" w:hAnsi="Century Gothic" w:cs="Century Gothic"/>
        </w:rPr>
        <w:t xml:space="preserve"> </w:t>
      </w:r>
      <w:r w:rsidR="00404724" w:rsidRPr="004F0384">
        <w:rPr>
          <w:rFonts w:ascii="Century Gothic" w:eastAsia="Century Gothic" w:hAnsi="Century Gothic" w:cs="Century Gothic"/>
        </w:rPr>
        <w:t>zwłoki</w:t>
      </w:r>
      <w:r w:rsidRPr="004F0384">
        <w:rPr>
          <w:rFonts w:ascii="Century Gothic" w:eastAsia="Century Gothic" w:hAnsi="Century Gothic" w:cs="Century Gothic"/>
        </w:rPr>
        <w:t xml:space="preserve"> przypadający po upływie 30 dni </w:t>
      </w:r>
      <w:r w:rsidR="00404724" w:rsidRPr="004F0384">
        <w:rPr>
          <w:rFonts w:ascii="Century Gothic" w:eastAsia="Century Gothic" w:hAnsi="Century Gothic" w:cs="Century Gothic"/>
        </w:rPr>
        <w:t>zwłoki</w:t>
      </w:r>
      <w:r w:rsidRPr="004F0384">
        <w:rPr>
          <w:rFonts w:ascii="Century Gothic,Arial" w:eastAsia="Century Gothic,Arial" w:hAnsi="Century Gothic,Arial" w:cs="Century Gothic,Arial"/>
        </w:rPr>
        <w:t>,</w:t>
      </w:r>
      <w:r w:rsidRPr="004F0384">
        <w:t xml:space="preserve"> </w:t>
      </w:r>
    </w:p>
    <w:p w14:paraId="4C85ADAB" w14:textId="5DDCE3F8" w:rsidR="00FC3C7A" w:rsidRPr="00936AA8" w:rsidRDefault="00FC3C7A" w:rsidP="00FC3C7A">
      <w:pPr>
        <w:spacing w:line="360" w:lineRule="auto"/>
        <w:ind w:left="709"/>
        <w:jc w:val="both"/>
        <w:rPr>
          <w:rFonts w:ascii="Century Gothic" w:hAnsi="Century Gothic" w:cs="Arial"/>
        </w:rPr>
      </w:pPr>
      <w:r w:rsidRPr="004F0384">
        <w:rPr>
          <w:rFonts w:ascii="Century Gothic,Arial" w:eastAsia="Century Gothic,Arial" w:hAnsi="Century Gothic,Arial" w:cs="Century Gothic,Arial"/>
        </w:rPr>
        <w:t>Suma kar umownych naliczonych</w:t>
      </w:r>
      <w:r w:rsidR="00BC073A" w:rsidRPr="004F0384">
        <w:rPr>
          <w:rFonts w:ascii="Century Gothic,Arial" w:eastAsia="Century Gothic,Arial" w:hAnsi="Century Gothic,Arial" w:cs="Century Gothic,Arial"/>
        </w:rPr>
        <w:t xml:space="preserve"> pr</w:t>
      </w:r>
      <w:r w:rsidRPr="004F0384">
        <w:rPr>
          <w:rFonts w:ascii="Century Gothic,Arial" w:eastAsia="Century Gothic,Arial" w:hAnsi="Century Gothic,Arial" w:cs="Century Gothic,Arial"/>
        </w:rPr>
        <w:t xml:space="preserve">zez Zamawiającego z tytułu </w:t>
      </w:r>
      <w:r w:rsidR="00404724" w:rsidRPr="004F0384">
        <w:rPr>
          <w:rFonts w:ascii="Century Gothic" w:eastAsia="Century Gothic" w:hAnsi="Century Gothic" w:cs="Century Gothic"/>
        </w:rPr>
        <w:t>zwłoki</w:t>
      </w:r>
      <w:r w:rsidRPr="004F0384">
        <w:rPr>
          <w:rFonts w:ascii="Century Gothic,Arial" w:eastAsia="Century Gothic,Arial" w:hAnsi="Century Gothic,Arial" w:cs="Century Gothic,Arial"/>
        </w:rPr>
        <w:t xml:space="preserve"> w dokonaniu Odbioru Końcowego w stosunku do terminu wskazanego w Art. 4 ust. 1 Umowy nie może przekroczyć wysokości </w:t>
      </w:r>
      <w:r w:rsidR="009640A3" w:rsidRPr="004F0384">
        <w:rPr>
          <w:rFonts w:ascii="Century Gothic" w:eastAsia="Century Gothic" w:hAnsi="Century Gothic" w:cs="Century Gothic"/>
          <w:b/>
          <w:bCs/>
        </w:rPr>
        <w:t>10</w:t>
      </w:r>
      <w:r w:rsidRPr="004F0384">
        <w:rPr>
          <w:rFonts w:ascii="Century Gothic" w:eastAsia="Century Gothic" w:hAnsi="Century Gothic" w:cs="Century Gothic"/>
          <w:b/>
          <w:bCs/>
        </w:rPr>
        <w:t>%</w:t>
      </w:r>
      <w:r w:rsidRPr="004F0384">
        <w:rPr>
          <w:rFonts w:ascii="Century Gothic,Arial" w:eastAsia="Century Gothic,Arial" w:hAnsi="Century Gothic,Arial" w:cs="Century Gothic,Arial"/>
        </w:rPr>
        <w:t xml:space="preserve"> Wynagrodzenia netto wskazanego w Art. 13 ust.</w:t>
      </w:r>
      <w:r w:rsidRPr="00936AA8">
        <w:rPr>
          <w:rFonts w:ascii="Century Gothic,Arial" w:eastAsia="Century Gothic,Arial" w:hAnsi="Century Gothic,Arial" w:cs="Century Gothic,Arial"/>
        </w:rPr>
        <w:t xml:space="preserve"> </w:t>
      </w:r>
      <w:r w:rsidR="00273899" w:rsidRPr="00936AA8">
        <w:rPr>
          <w:rFonts w:ascii="Century Gothic,Arial" w:eastAsia="Century Gothic,Arial" w:hAnsi="Century Gothic,Arial" w:cs="Century Gothic,Arial"/>
        </w:rPr>
        <w:t xml:space="preserve">2 pkt </w:t>
      </w:r>
      <w:r w:rsidRPr="00936AA8">
        <w:rPr>
          <w:rFonts w:ascii="Century Gothic,Arial" w:eastAsia="Century Gothic,Arial" w:hAnsi="Century Gothic,Arial" w:cs="Century Gothic,Arial"/>
        </w:rPr>
        <w:t>1</w:t>
      </w:r>
      <w:r w:rsidR="00D6029F" w:rsidRPr="00936AA8">
        <w:rPr>
          <w:rFonts w:ascii="Century Gothic,Arial" w:eastAsia="Century Gothic,Arial" w:hAnsi="Century Gothic,Arial" w:cs="Century Gothic,Arial"/>
        </w:rPr>
        <w:t>)</w:t>
      </w:r>
      <w:r w:rsidRPr="00936AA8">
        <w:rPr>
          <w:rFonts w:ascii="Century Gothic,Arial" w:eastAsia="Century Gothic,Arial" w:hAnsi="Century Gothic,Arial" w:cs="Century Gothic,Arial"/>
        </w:rPr>
        <w:t xml:space="preserve"> Umowy.</w:t>
      </w:r>
    </w:p>
    <w:p w14:paraId="3F64617F" w14:textId="66F3BBAD" w:rsidR="00FC3C7A" w:rsidRPr="00936AA8" w:rsidRDefault="00FC3C7A" w:rsidP="002645F1">
      <w:pPr>
        <w:pStyle w:val="BodyText21"/>
        <w:numPr>
          <w:ilvl w:val="0"/>
          <w:numId w:val="7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936AA8">
        <w:rPr>
          <w:rFonts w:ascii="Century Gothic,Arial" w:eastAsia="Century Gothic,Arial" w:hAnsi="Century Gothic,Arial" w:cs="Century Gothic,Arial"/>
          <w:sz w:val="20"/>
        </w:rPr>
        <w:t xml:space="preserve">za </w:t>
      </w:r>
      <w:r w:rsidR="00404724" w:rsidRPr="00936AA8">
        <w:rPr>
          <w:rFonts w:ascii="Century Gothic" w:eastAsia="Century Gothic" w:hAnsi="Century Gothic" w:cs="Century Gothic"/>
          <w:sz w:val="20"/>
        </w:rPr>
        <w:t>zwłokę</w:t>
      </w:r>
      <w:r w:rsidRPr="00936AA8">
        <w:rPr>
          <w:rFonts w:ascii="Century Gothic,Arial" w:eastAsia="Century Gothic,Arial" w:hAnsi="Century Gothic,Arial" w:cs="Century Gothic,Arial"/>
          <w:sz w:val="20"/>
        </w:rPr>
        <w:t xml:space="preserve"> w dokonaniu  Odbioru Technicznego w stosunku do terminu wskazanego</w:t>
      </w:r>
      <w:r w:rsidR="00BC073A" w:rsidRPr="00936AA8">
        <w:rPr>
          <w:rFonts w:ascii="Century Gothic,Arial" w:eastAsia="Century Gothic,Arial" w:hAnsi="Century Gothic,Arial" w:cs="Century Gothic,Arial"/>
          <w:sz w:val="20"/>
        </w:rPr>
        <w:t xml:space="preserve"> w </w:t>
      </w:r>
      <w:r w:rsidRPr="00936AA8">
        <w:rPr>
          <w:rFonts w:ascii="Century Gothic,Arial" w:eastAsia="Century Gothic,Arial" w:hAnsi="Century Gothic,Arial" w:cs="Century Gothic,Arial"/>
          <w:sz w:val="20"/>
        </w:rPr>
        <w:t>Art. 4 ust. 2</w:t>
      </w:r>
      <w:r w:rsidR="00D6029F" w:rsidRPr="00936AA8">
        <w:rPr>
          <w:rFonts w:ascii="Century Gothic,Arial" w:eastAsia="Century Gothic,Arial" w:hAnsi="Century Gothic,Arial" w:cs="Century Gothic,Arial"/>
          <w:sz w:val="20"/>
        </w:rPr>
        <w:t>)</w:t>
      </w:r>
      <w:r w:rsidRPr="00936AA8">
        <w:rPr>
          <w:rFonts w:ascii="Century Gothic,Arial" w:eastAsia="Century Gothic,Arial" w:hAnsi="Century Gothic,Arial" w:cs="Century Gothic,Arial"/>
          <w:sz w:val="20"/>
        </w:rPr>
        <w:t xml:space="preserve"> Umowy w wysokości </w:t>
      </w:r>
      <w:r w:rsidR="009640A3" w:rsidRPr="00936AA8">
        <w:rPr>
          <w:rFonts w:ascii="Century Gothic" w:eastAsia="Century Gothic" w:hAnsi="Century Gothic" w:cs="Century Gothic"/>
          <w:sz w:val="20"/>
        </w:rPr>
        <w:t>15.000,00 z</w:t>
      </w:r>
      <w:r w:rsidR="00A94457" w:rsidRPr="00936AA8">
        <w:rPr>
          <w:rFonts w:ascii="Century Gothic,Arial" w:eastAsia="Century Gothic,Arial" w:hAnsi="Century Gothic,Arial" w:cs="Century Gothic,Arial"/>
          <w:sz w:val="20"/>
        </w:rPr>
        <w:t>ł</w:t>
      </w:r>
      <w:r w:rsidRPr="00936AA8">
        <w:rPr>
          <w:rFonts w:ascii="Century Gothic,Arial" w:eastAsia="Century Gothic,Arial" w:hAnsi="Century Gothic,Arial" w:cs="Century Gothic,Arial"/>
          <w:sz w:val="20"/>
        </w:rPr>
        <w:t xml:space="preserve"> za każdy rozpoczęty dzień </w:t>
      </w:r>
      <w:r w:rsidR="00404724" w:rsidRPr="00936AA8">
        <w:rPr>
          <w:rFonts w:ascii="Century Gothic" w:eastAsia="Century Gothic" w:hAnsi="Century Gothic" w:cs="Century Gothic"/>
          <w:sz w:val="20"/>
        </w:rPr>
        <w:t>zwłoki</w:t>
      </w:r>
      <w:r w:rsidRPr="00936AA8">
        <w:rPr>
          <w:rFonts w:ascii="Century Gothic,Arial" w:eastAsia="Century Gothic,Arial" w:hAnsi="Century Gothic,Arial" w:cs="Century Gothic,Arial"/>
          <w:sz w:val="20"/>
        </w:rPr>
        <w:t xml:space="preserve">. Maksymalny </w:t>
      </w:r>
      <w:r w:rsidRPr="00936AA8">
        <w:rPr>
          <w:rFonts w:ascii="Century Gothic,Arial" w:eastAsia="Century Gothic,Arial" w:hAnsi="Century Gothic,Arial" w:cs="Century Gothic,Arial"/>
          <w:sz w:val="20"/>
        </w:rPr>
        <w:lastRenderedPageBreak/>
        <w:t xml:space="preserve">limit kary umownej z tego tytułu </w:t>
      </w:r>
      <w:r w:rsidR="004234B7" w:rsidRPr="00936AA8">
        <w:rPr>
          <w:rFonts w:ascii="Century Gothic,Arial" w:eastAsia="Century Gothic,Arial" w:hAnsi="Century Gothic,Arial" w:cs="Century Gothic,Arial"/>
          <w:sz w:val="20"/>
        </w:rPr>
        <w:t>wynosi</w:t>
      </w:r>
      <w:r w:rsidRPr="00936AA8">
        <w:rPr>
          <w:rFonts w:ascii="Century Gothic,Arial" w:eastAsia="Century Gothic,Arial" w:hAnsi="Century Gothic,Arial" w:cs="Century Gothic,Arial"/>
          <w:sz w:val="20"/>
        </w:rPr>
        <w:t xml:space="preserve"> </w:t>
      </w:r>
      <w:r w:rsidRPr="00936AA8">
        <w:rPr>
          <w:rFonts w:ascii="Century Gothic" w:eastAsia="Century Gothic" w:hAnsi="Century Gothic" w:cs="Century Gothic"/>
          <w:b/>
          <w:bCs/>
          <w:sz w:val="20"/>
        </w:rPr>
        <w:t>1%</w:t>
      </w:r>
      <w:r w:rsidRPr="00936AA8">
        <w:rPr>
          <w:rFonts w:ascii="Century Gothic,Arial" w:eastAsia="Century Gothic,Arial" w:hAnsi="Century Gothic,Arial" w:cs="Century Gothic,Arial"/>
          <w:sz w:val="20"/>
        </w:rPr>
        <w:t xml:space="preserve"> Wynagrodzenia </w:t>
      </w:r>
      <w:r w:rsidR="001F7559" w:rsidRPr="00936AA8">
        <w:rPr>
          <w:rFonts w:ascii="Century Gothic" w:eastAsia="Century Gothic" w:hAnsi="Century Gothic" w:cs="Century Gothic"/>
          <w:sz w:val="20"/>
        </w:rPr>
        <w:t>netto</w:t>
      </w:r>
      <w:r w:rsidRPr="00936AA8">
        <w:rPr>
          <w:rFonts w:ascii="Century Gothic,Arial" w:eastAsia="Century Gothic,Arial" w:hAnsi="Century Gothic,Arial" w:cs="Century Gothic,Arial"/>
          <w:sz w:val="20"/>
        </w:rPr>
        <w:t xml:space="preserve"> wskazanego w Art. 13 ust. </w:t>
      </w:r>
      <w:r w:rsidR="00273899" w:rsidRPr="00936AA8">
        <w:rPr>
          <w:rFonts w:ascii="Century Gothic,Arial" w:eastAsia="Century Gothic,Arial" w:hAnsi="Century Gothic,Arial" w:cs="Century Gothic,Arial"/>
          <w:sz w:val="20"/>
        </w:rPr>
        <w:t xml:space="preserve">2 pkt </w:t>
      </w:r>
      <w:r w:rsidRPr="00936AA8">
        <w:rPr>
          <w:rFonts w:ascii="Century Gothic,Arial" w:eastAsia="Century Gothic,Arial" w:hAnsi="Century Gothic,Arial" w:cs="Century Gothic,Arial"/>
          <w:sz w:val="20"/>
        </w:rPr>
        <w:t>1</w:t>
      </w:r>
      <w:r w:rsidR="00D6029F" w:rsidRPr="00936AA8">
        <w:rPr>
          <w:rFonts w:ascii="Century Gothic,Arial" w:eastAsia="Century Gothic,Arial" w:hAnsi="Century Gothic,Arial" w:cs="Century Gothic,Arial"/>
          <w:sz w:val="20"/>
        </w:rPr>
        <w:t>)</w:t>
      </w:r>
      <w:r w:rsidRPr="00936AA8">
        <w:rPr>
          <w:rFonts w:ascii="Century Gothic,Arial" w:eastAsia="Century Gothic,Arial" w:hAnsi="Century Gothic,Arial" w:cs="Century Gothic,Arial"/>
          <w:sz w:val="20"/>
        </w:rPr>
        <w:t xml:space="preserve"> Umowy.</w:t>
      </w:r>
      <w:r w:rsidR="009640A3" w:rsidRPr="00936AA8">
        <w:rPr>
          <w:rFonts w:ascii="Century Gothic,Arial" w:eastAsia="Century Gothic,Arial" w:hAnsi="Century Gothic,Arial" w:cs="Century Gothic,Arial"/>
          <w:sz w:val="20"/>
        </w:rPr>
        <w:t xml:space="preserve"> </w:t>
      </w:r>
    </w:p>
    <w:p w14:paraId="62E82C59" w14:textId="7F3524AC" w:rsidR="00601124" w:rsidRPr="00FC7DB0" w:rsidRDefault="00601124" w:rsidP="002645F1">
      <w:pPr>
        <w:pStyle w:val="BodyText21"/>
        <w:numPr>
          <w:ilvl w:val="0"/>
          <w:numId w:val="7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za </w:t>
      </w:r>
      <w:r w:rsidRPr="00936AA8">
        <w:rPr>
          <w:rFonts w:ascii="Century Gothic" w:eastAsia="Century Gothic" w:hAnsi="Century Gothic" w:cs="Century Gothic"/>
          <w:sz w:val="20"/>
        </w:rPr>
        <w:t>zwłokę</w:t>
      </w:r>
      <w:r w:rsidRPr="00936AA8">
        <w:rPr>
          <w:rFonts w:ascii="Century Gothic,Arial" w:eastAsia="Century Gothic,Arial" w:hAnsi="Century Gothic,Arial" w:cs="Century Gothic,Arial"/>
          <w:sz w:val="20"/>
        </w:rPr>
        <w:t xml:space="preserve"> w dokonaniu Odbioru Eksploatacyjnego w stosunku do terminu wskazanego w Art. 4 ust. 3</w:t>
      </w:r>
      <w:r w:rsidR="00D6029F" w:rsidRPr="00936AA8">
        <w:rPr>
          <w:rFonts w:ascii="Century Gothic,Arial" w:eastAsia="Century Gothic,Arial" w:hAnsi="Century Gothic,Arial" w:cs="Century Gothic,Arial"/>
          <w:sz w:val="20"/>
        </w:rPr>
        <w:t>)</w:t>
      </w:r>
      <w:r w:rsidRPr="00936AA8">
        <w:rPr>
          <w:rFonts w:ascii="Century Gothic,Arial" w:eastAsia="Century Gothic,Arial" w:hAnsi="Century Gothic,Arial" w:cs="Century Gothic,Arial"/>
          <w:sz w:val="20"/>
        </w:rPr>
        <w:t xml:space="preserve"> Umowy w wysokości </w:t>
      </w:r>
      <w:r w:rsidRPr="00936AA8">
        <w:rPr>
          <w:rFonts w:ascii="Century Gothic" w:eastAsia="Century Gothic" w:hAnsi="Century Gothic" w:cs="Century Gothic"/>
          <w:sz w:val="20"/>
        </w:rPr>
        <w:t>15.000,00 z</w:t>
      </w:r>
      <w:r w:rsidR="00A94457" w:rsidRPr="00936AA8">
        <w:rPr>
          <w:rFonts w:ascii="Century Gothic" w:eastAsia="Century Gothic" w:hAnsi="Century Gothic" w:cs="Century Gothic"/>
          <w:sz w:val="20"/>
        </w:rPr>
        <w:t>ł</w:t>
      </w:r>
      <w:r w:rsidRPr="00936AA8">
        <w:rPr>
          <w:rFonts w:ascii="Century Gothic,Arial" w:eastAsia="Century Gothic,Arial" w:hAnsi="Century Gothic,Arial" w:cs="Century Gothic,Arial"/>
          <w:sz w:val="20"/>
        </w:rPr>
        <w:t xml:space="preserve"> za każdy rozpoczęty dzień </w:t>
      </w:r>
      <w:r w:rsidRPr="00936AA8">
        <w:rPr>
          <w:rFonts w:ascii="Century Gothic" w:eastAsia="Century Gothic" w:hAnsi="Century Gothic" w:cs="Century Gothic"/>
          <w:sz w:val="20"/>
        </w:rPr>
        <w:t>zwłoki</w:t>
      </w:r>
      <w:r w:rsidRPr="00936AA8">
        <w:rPr>
          <w:rFonts w:ascii="Century Gothic,Arial" w:eastAsia="Century Gothic,Arial" w:hAnsi="Century Gothic,Arial" w:cs="Century Gothic,Arial"/>
          <w:sz w:val="20"/>
        </w:rPr>
        <w:t xml:space="preserve">. Maksymalny limit kary umownej z tego tytułu wynosi </w:t>
      </w:r>
      <w:r w:rsidRPr="00936AA8">
        <w:rPr>
          <w:rFonts w:ascii="Century Gothic" w:eastAsia="Century Gothic" w:hAnsi="Century Gothic" w:cs="Century Gothic"/>
          <w:b/>
          <w:bCs/>
          <w:sz w:val="20"/>
        </w:rPr>
        <w:t>1%</w:t>
      </w:r>
      <w:r w:rsidRPr="00936AA8">
        <w:rPr>
          <w:rFonts w:ascii="Century Gothic,Arial" w:eastAsia="Century Gothic,Arial" w:hAnsi="Century Gothic,Arial" w:cs="Century Gothic,Arial"/>
          <w:sz w:val="20"/>
        </w:rPr>
        <w:t xml:space="preserve"> Wynagrodzenia </w:t>
      </w:r>
      <w:r w:rsidRPr="00936AA8">
        <w:rPr>
          <w:rFonts w:ascii="Century Gothic" w:eastAsia="Century Gothic" w:hAnsi="Century Gothic" w:cs="Century Gothic"/>
          <w:sz w:val="20"/>
        </w:rPr>
        <w:t>netto</w:t>
      </w:r>
      <w:r w:rsidRPr="00936AA8">
        <w:rPr>
          <w:rFonts w:ascii="Century Gothic,Arial" w:eastAsia="Century Gothic,Arial" w:hAnsi="Century Gothic,Arial" w:cs="Century Gothic,Arial"/>
          <w:sz w:val="20"/>
        </w:rPr>
        <w:t xml:space="preserve"> wskazanego w Art. 13 ust. 2 pkt 1</w:t>
      </w:r>
      <w:r w:rsidR="00D6029F" w:rsidRPr="00936AA8">
        <w:rPr>
          <w:rFonts w:ascii="Century Gothic,Arial" w:eastAsia="Century Gothic,Arial" w:hAnsi="Century Gothic,Arial" w:cs="Century Gothic,Arial"/>
          <w:sz w:val="20"/>
        </w:rPr>
        <w:t>)</w:t>
      </w:r>
      <w:r w:rsidRPr="00936AA8">
        <w:rPr>
          <w:rFonts w:ascii="Century Gothic,Arial" w:eastAsia="Century Gothic,Arial" w:hAnsi="Century Gothic,Arial" w:cs="Century Gothic,Arial"/>
          <w:sz w:val="20"/>
        </w:rPr>
        <w:t xml:space="preserve"> Umowy.</w:t>
      </w:r>
      <w:r w:rsidRPr="00FC7DB0">
        <w:rPr>
          <w:rFonts w:ascii="Century Gothic,Arial" w:eastAsia="Century Gothic,Arial" w:hAnsi="Century Gothic,Arial" w:cs="Century Gothic,Arial"/>
          <w:sz w:val="20"/>
        </w:rPr>
        <w:t xml:space="preserve"> </w:t>
      </w:r>
    </w:p>
    <w:p w14:paraId="08FD1FF4" w14:textId="2C0B2129" w:rsidR="00FC3C7A" w:rsidRPr="00840063" w:rsidRDefault="00291F63" w:rsidP="002645F1">
      <w:pPr>
        <w:pStyle w:val="BodyText21"/>
        <w:numPr>
          <w:ilvl w:val="0"/>
          <w:numId w:val="7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840063">
        <w:rPr>
          <w:rFonts w:ascii="Century Gothic,Arial" w:eastAsia="Century Gothic,Arial" w:hAnsi="Century Gothic,Arial" w:cs="Century Gothic,Arial"/>
          <w:sz w:val="20"/>
        </w:rPr>
        <w:t>1</w:t>
      </w:r>
      <w:r w:rsidR="00A6102D" w:rsidRPr="00840063">
        <w:rPr>
          <w:rFonts w:ascii="Century Gothic,Arial" w:eastAsia="Century Gothic,Arial" w:hAnsi="Century Gothic,Arial" w:cs="Century Gothic,Arial"/>
          <w:sz w:val="20"/>
        </w:rPr>
        <w:t>.</w:t>
      </w:r>
      <w:r w:rsidRPr="00840063">
        <w:rPr>
          <w:rFonts w:ascii="Century Gothic,Arial" w:eastAsia="Century Gothic,Arial" w:hAnsi="Century Gothic,Arial" w:cs="Century Gothic,Arial"/>
          <w:sz w:val="20"/>
        </w:rPr>
        <w:t>0</w:t>
      </w:r>
      <w:r w:rsidR="00FC3C7A" w:rsidRPr="00840063">
        <w:rPr>
          <w:rFonts w:ascii="Century Gothic,Arial" w:eastAsia="Century Gothic,Arial" w:hAnsi="Century Gothic,Arial" w:cs="Century Gothic,Arial"/>
          <w:sz w:val="20"/>
        </w:rPr>
        <w:t xml:space="preserve">00,00 zł – za </w:t>
      </w:r>
      <w:r w:rsidR="003A4EA7" w:rsidRPr="00840063">
        <w:rPr>
          <w:rFonts w:ascii="Century Gothic,Arial" w:eastAsia="Century Gothic,Arial" w:hAnsi="Century Gothic,Arial" w:cs="Century Gothic,Arial"/>
          <w:sz w:val="20"/>
        </w:rPr>
        <w:t xml:space="preserve">zwłokę w </w:t>
      </w:r>
      <w:r w:rsidR="00FC3C7A" w:rsidRPr="00840063">
        <w:rPr>
          <w:rFonts w:ascii="Century Gothic,Arial" w:eastAsia="Century Gothic,Arial" w:hAnsi="Century Gothic,Arial" w:cs="Century Gothic,Arial"/>
          <w:sz w:val="20"/>
        </w:rPr>
        <w:t>przekazani</w:t>
      </w:r>
      <w:r w:rsidR="00D6029F" w:rsidRPr="00840063">
        <w:rPr>
          <w:rFonts w:ascii="Century Gothic,Arial" w:eastAsia="Century Gothic,Arial" w:hAnsi="Century Gothic,Arial" w:cs="Century Gothic,Arial"/>
          <w:sz w:val="20"/>
        </w:rPr>
        <w:t>u</w:t>
      </w:r>
      <w:r w:rsidR="00FC3C7A" w:rsidRPr="00840063">
        <w:rPr>
          <w:rFonts w:ascii="Century Gothic,Arial" w:eastAsia="Century Gothic,Arial" w:hAnsi="Century Gothic,Arial" w:cs="Century Gothic,Arial"/>
          <w:sz w:val="20"/>
        </w:rPr>
        <w:t xml:space="preserve"> w terminie raportu ze stanu realizac</w:t>
      </w:r>
      <w:r w:rsidR="00BC073A" w:rsidRPr="00840063">
        <w:rPr>
          <w:rFonts w:ascii="Century Gothic,Arial" w:eastAsia="Century Gothic,Arial" w:hAnsi="Century Gothic,Arial" w:cs="Century Gothic,Arial"/>
          <w:sz w:val="20"/>
        </w:rPr>
        <w:t xml:space="preserve">ji </w:t>
      </w:r>
      <w:r w:rsidR="00FC3C7A" w:rsidRPr="00840063">
        <w:rPr>
          <w:rFonts w:ascii="Century Gothic,Arial" w:eastAsia="Century Gothic,Arial" w:hAnsi="Century Gothic,Arial" w:cs="Century Gothic,Arial"/>
          <w:sz w:val="20"/>
        </w:rPr>
        <w:t>Inwestycji zgodnie z PZJ. Kara będzie naliczana każdor</w:t>
      </w:r>
      <w:r w:rsidR="00BC073A" w:rsidRPr="00840063">
        <w:rPr>
          <w:rFonts w:ascii="Century Gothic,Arial" w:eastAsia="Century Gothic,Arial" w:hAnsi="Century Gothic,Arial" w:cs="Century Gothic,Arial"/>
          <w:sz w:val="20"/>
        </w:rPr>
        <w:t>azo</w:t>
      </w:r>
      <w:r w:rsidR="00FC3C7A" w:rsidRPr="00840063">
        <w:rPr>
          <w:rFonts w:ascii="Century Gothic,Arial" w:eastAsia="Century Gothic,Arial" w:hAnsi="Century Gothic,Arial" w:cs="Century Gothic,Arial"/>
          <w:sz w:val="20"/>
        </w:rPr>
        <w:t>wo dla każdego dokumentu osobno,</w:t>
      </w:r>
    </w:p>
    <w:p w14:paraId="71BF8CCF" w14:textId="0697A83A" w:rsidR="00FC3C7A" w:rsidRPr="00840063" w:rsidRDefault="001F7559" w:rsidP="002645F1">
      <w:pPr>
        <w:pStyle w:val="BodyText21"/>
        <w:numPr>
          <w:ilvl w:val="0"/>
          <w:numId w:val="7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840063">
        <w:rPr>
          <w:rFonts w:ascii="Century Gothic" w:eastAsia="Century Gothic" w:hAnsi="Century Gothic" w:cs="Century Gothic"/>
          <w:sz w:val="20"/>
        </w:rPr>
        <w:t>1</w:t>
      </w:r>
      <w:r w:rsidR="00FC3C7A" w:rsidRPr="00840063">
        <w:rPr>
          <w:rFonts w:ascii="Century Gothic" w:eastAsia="Century Gothic" w:hAnsi="Century Gothic" w:cs="Century Gothic"/>
          <w:sz w:val="20"/>
        </w:rPr>
        <w:t>.</w:t>
      </w:r>
      <w:r w:rsidRPr="00840063">
        <w:rPr>
          <w:rFonts w:ascii="Century Gothic" w:eastAsia="Century Gothic" w:hAnsi="Century Gothic" w:cs="Century Gothic"/>
          <w:sz w:val="20"/>
        </w:rPr>
        <w:t>6</w:t>
      </w:r>
      <w:r w:rsidR="00FC3C7A" w:rsidRPr="00840063">
        <w:rPr>
          <w:rFonts w:ascii="Century Gothic" w:eastAsia="Century Gothic" w:hAnsi="Century Gothic" w:cs="Century Gothic"/>
          <w:sz w:val="20"/>
        </w:rPr>
        <w:t>00</w:t>
      </w:r>
      <w:r w:rsidR="00FC3C7A" w:rsidRPr="00840063">
        <w:rPr>
          <w:rFonts w:ascii="Century Gothic,Arial" w:eastAsia="Century Gothic,Arial" w:hAnsi="Century Gothic,Arial" w:cs="Century Gothic,Arial"/>
          <w:sz w:val="20"/>
        </w:rPr>
        <w:t xml:space="preserve">,00 zł – w przypadku </w:t>
      </w:r>
      <w:r w:rsidR="000D4F1F" w:rsidRPr="00840063">
        <w:rPr>
          <w:rFonts w:ascii="Century Gothic" w:eastAsia="Century Gothic" w:hAnsi="Century Gothic" w:cs="Century Gothic"/>
          <w:sz w:val="20"/>
        </w:rPr>
        <w:t>zwłoki</w:t>
      </w:r>
      <w:r w:rsidR="00FC3C7A" w:rsidRPr="00840063">
        <w:rPr>
          <w:rFonts w:ascii="Century Gothic,Arial" w:eastAsia="Century Gothic,Arial" w:hAnsi="Century Gothic,Arial" w:cs="Century Gothic,Arial"/>
          <w:sz w:val="20"/>
        </w:rPr>
        <w:t xml:space="preserve"> w uzyskaniu zatwierdzenia Zamawiającego dla dokumentów wymienionych w Art. 5 ust. </w:t>
      </w:r>
      <w:r w:rsidR="00A67F12" w:rsidRPr="00840063">
        <w:rPr>
          <w:rFonts w:ascii="Century Gothic,Arial" w:eastAsia="Century Gothic,Arial" w:hAnsi="Century Gothic,Arial" w:cs="Century Gothic,Arial"/>
          <w:sz w:val="20"/>
        </w:rPr>
        <w:t>12</w:t>
      </w:r>
      <w:r w:rsidR="00273899" w:rsidRPr="00840063">
        <w:rPr>
          <w:rFonts w:ascii="Century Gothic,Arial" w:eastAsia="Century Gothic,Arial" w:hAnsi="Century Gothic,Arial" w:cs="Century Gothic,Arial"/>
          <w:sz w:val="20"/>
        </w:rPr>
        <w:t xml:space="preserve"> </w:t>
      </w:r>
      <w:r w:rsidR="00FC3C7A" w:rsidRPr="00840063">
        <w:rPr>
          <w:rFonts w:ascii="Century Gothic,Arial" w:eastAsia="Century Gothic,Arial" w:hAnsi="Century Gothic,Arial" w:cs="Century Gothic,Arial"/>
          <w:sz w:val="20"/>
        </w:rPr>
        <w:t>Umowy  w stosunku do terminu wskazanego</w:t>
      </w:r>
      <w:r w:rsidR="00FC3C7A" w:rsidRPr="00840063" w:rsidDel="00100154">
        <w:rPr>
          <w:rFonts w:ascii="Century Gothic,Arial" w:eastAsia="Century Gothic,Arial" w:hAnsi="Century Gothic,Arial" w:cs="Century Gothic,Arial"/>
          <w:sz w:val="20"/>
        </w:rPr>
        <w:t xml:space="preserve"> </w:t>
      </w:r>
      <w:r w:rsidR="00FC3C7A" w:rsidRPr="00840063">
        <w:rPr>
          <w:rFonts w:ascii="Century Gothic,Arial" w:eastAsia="Century Gothic,Arial" w:hAnsi="Century Gothic,Arial" w:cs="Century Gothic,Arial"/>
          <w:sz w:val="20"/>
        </w:rPr>
        <w:t xml:space="preserve">w Art. 5 ust. </w:t>
      </w:r>
      <w:r w:rsidR="00A67F12" w:rsidRPr="00840063">
        <w:rPr>
          <w:rFonts w:ascii="Century Gothic,Arial" w:eastAsia="Century Gothic,Arial" w:hAnsi="Century Gothic,Arial" w:cs="Century Gothic,Arial"/>
          <w:sz w:val="20"/>
        </w:rPr>
        <w:t>12</w:t>
      </w:r>
      <w:r w:rsidR="00273899" w:rsidRPr="00840063">
        <w:rPr>
          <w:rFonts w:ascii="Century Gothic,Arial" w:eastAsia="Century Gothic,Arial" w:hAnsi="Century Gothic,Arial" w:cs="Century Gothic,Arial"/>
          <w:sz w:val="20"/>
        </w:rPr>
        <w:t xml:space="preserve"> </w:t>
      </w:r>
      <w:r w:rsidR="00FC3C7A" w:rsidRPr="00840063">
        <w:rPr>
          <w:rFonts w:ascii="Century Gothic,Arial" w:eastAsia="Century Gothic,Arial" w:hAnsi="Century Gothic,Arial" w:cs="Century Gothic,Arial"/>
          <w:sz w:val="20"/>
        </w:rPr>
        <w:t xml:space="preserve">Umowy, za każdy dzień </w:t>
      </w:r>
      <w:r w:rsidR="000D4F1F" w:rsidRPr="00840063">
        <w:rPr>
          <w:rFonts w:ascii="Century Gothic" w:eastAsia="Century Gothic" w:hAnsi="Century Gothic" w:cs="Century Gothic"/>
          <w:sz w:val="20"/>
        </w:rPr>
        <w:t>zwłoki</w:t>
      </w:r>
      <w:r w:rsidR="00FC3C7A" w:rsidRPr="00840063">
        <w:rPr>
          <w:rFonts w:ascii="Century Gothic,Arial" w:eastAsia="Century Gothic,Arial" w:hAnsi="Century Gothic,Arial" w:cs="Century Gothic,Arial"/>
          <w:sz w:val="20"/>
        </w:rPr>
        <w:t>. Kara będzie naliczana</w:t>
      </w:r>
      <w:r w:rsidR="0017630D" w:rsidRPr="00840063">
        <w:rPr>
          <w:rFonts w:ascii="Century Gothic,Arial" w:eastAsia="Century Gothic,Arial" w:hAnsi="Century Gothic,Arial" w:cs="Century Gothic,Arial"/>
          <w:sz w:val="20"/>
        </w:rPr>
        <w:t xml:space="preserve"> </w:t>
      </w:r>
      <w:r w:rsidR="00FC3C7A" w:rsidRPr="00840063">
        <w:rPr>
          <w:rFonts w:ascii="Century Gothic,Arial" w:eastAsia="Century Gothic,Arial" w:hAnsi="Century Gothic,Arial" w:cs="Century Gothic,Arial"/>
          <w:sz w:val="20"/>
        </w:rPr>
        <w:t>każdorazowo dla każdego dokumentu osobno,</w:t>
      </w:r>
    </w:p>
    <w:p w14:paraId="5C89D1BD" w14:textId="239C4330" w:rsidR="00FC3C7A" w:rsidRPr="00840063" w:rsidRDefault="00291F63" w:rsidP="002645F1">
      <w:pPr>
        <w:pStyle w:val="BodyText21"/>
        <w:numPr>
          <w:ilvl w:val="0"/>
          <w:numId w:val="7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840063">
        <w:rPr>
          <w:rFonts w:ascii="Century Gothic" w:eastAsia="Century Gothic" w:hAnsi="Century Gothic" w:cs="Century Gothic"/>
          <w:sz w:val="20"/>
        </w:rPr>
        <w:t>1</w:t>
      </w:r>
      <w:r w:rsidR="00A6102D" w:rsidRPr="00840063">
        <w:rPr>
          <w:rFonts w:ascii="Century Gothic" w:eastAsia="Century Gothic" w:hAnsi="Century Gothic" w:cs="Century Gothic"/>
          <w:sz w:val="20"/>
        </w:rPr>
        <w:t>.</w:t>
      </w:r>
      <w:r w:rsidRPr="00840063">
        <w:rPr>
          <w:rFonts w:ascii="Century Gothic" w:eastAsia="Century Gothic" w:hAnsi="Century Gothic" w:cs="Century Gothic"/>
          <w:sz w:val="20"/>
        </w:rPr>
        <w:t>0</w:t>
      </w:r>
      <w:r w:rsidR="00FC3C7A" w:rsidRPr="00840063">
        <w:rPr>
          <w:rFonts w:ascii="Century Gothic" w:eastAsia="Century Gothic" w:hAnsi="Century Gothic" w:cs="Century Gothic"/>
          <w:sz w:val="20"/>
        </w:rPr>
        <w:t>00</w:t>
      </w:r>
      <w:r w:rsidR="00FC3C7A" w:rsidRPr="00840063">
        <w:rPr>
          <w:rFonts w:ascii="Century Gothic,Arial" w:eastAsia="Century Gothic,Arial" w:hAnsi="Century Gothic,Arial" w:cs="Century Gothic,Arial"/>
          <w:sz w:val="20"/>
        </w:rPr>
        <w:t xml:space="preserve">,00 zł – </w:t>
      </w:r>
      <w:r w:rsidR="00BC073A" w:rsidRPr="00840063">
        <w:rPr>
          <w:rFonts w:ascii="Century Gothic,Arial" w:eastAsia="Century Gothic,Arial" w:hAnsi="Century Gothic,Arial" w:cs="Century Gothic,Arial"/>
          <w:sz w:val="20"/>
        </w:rPr>
        <w:t>w p</w:t>
      </w:r>
      <w:r w:rsidR="00FC3C7A" w:rsidRPr="00840063">
        <w:rPr>
          <w:rFonts w:ascii="Century Gothic,Arial" w:eastAsia="Century Gothic,Arial" w:hAnsi="Century Gothic,Arial" w:cs="Century Gothic,Arial"/>
          <w:sz w:val="20"/>
        </w:rPr>
        <w:t xml:space="preserve">rzypadku </w:t>
      </w:r>
      <w:r w:rsidR="000D4F1F" w:rsidRPr="00840063">
        <w:rPr>
          <w:rFonts w:ascii="Century Gothic" w:eastAsia="Century Gothic" w:hAnsi="Century Gothic" w:cs="Century Gothic"/>
          <w:sz w:val="20"/>
        </w:rPr>
        <w:t>zwłoki</w:t>
      </w:r>
      <w:r w:rsidR="00FC3C7A" w:rsidRPr="00840063">
        <w:rPr>
          <w:rFonts w:ascii="Century Gothic,Arial" w:eastAsia="Century Gothic,Arial" w:hAnsi="Century Gothic,Arial" w:cs="Century Gothic,Arial"/>
          <w:sz w:val="20"/>
        </w:rPr>
        <w:t xml:space="preserve"> w przekazaniu Zamawiającemu aktualizacji Harmonogramu lub uzyskaniu zatwierdzenia Zamawiającego dla aktualizacji PZJ (wraz z </w:t>
      </w:r>
      <w:proofErr w:type="spellStart"/>
      <w:r w:rsidR="00FC3C7A" w:rsidRPr="00840063">
        <w:rPr>
          <w:rFonts w:ascii="Century Gothic,Arial" w:eastAsia="Century Gothic,Arial" w:hAnsi="Century Gothic,Arial" w:cs="Century Gothic,Arial"/>
          <w:sz w:val="20"/>
        </w:rPr>
        <w:t>PKiB</w:t>
      </w:r>
      <w:proofErr w:type="spellEnd"/>
      <w:r w:rsidR="00FC3C7A" w:rsidRPr="00840063">
        <w:rPr>
          <w:rFonts w:ascii="Century Gothic,Arial" w:eastAsia="Century Gothic,Arial" w:hAnsi="Century Gothic,Arial" w:cs="Century Gothic,Arial"/>
          <w:sz w:val="20"/>
        </w:rPr>
        <w:t xml:space="preserve">), PZOŚ, Plan </w:t>
      </w:r>
      <w:proofErr w:type="spellStart"/>
      <w:r w:rsidR="00FC3C7A" w:rsidRPr="00840063">
        <w:rPr>
          <w:rFonts w:ascii="Century Gothic,Arial" w:eastAsia="Century Gothic,Arial" w:hAnsi="Century Gothic,Arial" w:cs="Century Gothic,Arial"/>
          <w:sz w:val="20"/>
        </w:rPr>
        <w:t>BiOZ</w:t>
      </w:r>
      <w:proofErr w:type="spellEnd"/>
      <w:r w:rsidR="00FC3C7A" w:rsidRPr="00840063">
        <w:rPr>
          <w:rFonts w:ascii="Century Gothic,Arial" w:eastAsia="Century Gothic,Arial" w:hAnsi="Century Gothic,Arial" w:cs="Century Gothic,Arial"/>
          <w:sz w:val="20"/>
        </w:rPr>
        <w:t xml:space="preserve"> w stosunku do terminu wskazanego w Art. 5 ust. </w:t>
      </w:r>
      <w:r w:rsidR="00A67F12" w:rsidRPr="00840063">
        <w:rPr>
          <w:rFonts w:ascii="Century Gothic,Arial" w:eastAsia="Century Gothic,Arial" w:hAnsi="Century Gothic,Arial" w:cs="Century Gothic,Arial"/>
          <w:sz w:val="20"/>
        </w:rPr>
        <w:t>13</w:t>
      </w:r>
      <w:r w:rsidR="00273899" w:rsidRPr="00840063">
        <w:rPr>
          <w:rFonts w:ascii="Century Gothic,Arial" w:eastAsia="Century Gothic,Arial" w:hAnsi="Century Gothic,Arial" w:cs="Century Gothic,Arial"/>
          <w:sz w:val="20"/>
        </w:rPr>
        <w:t xml:space="preserve"> </w:t>
      </w:r>
      <w:r w:rsidR="00FC3C7A" w:rsidRPr="00840063">
        <w:rPr>
          <w:rFonts w:ascii="Century Gothic,Arial" w:eastAsia="Century Gothic,Arial" w:hAnsi="Century Gothic,Arial" w:cs="Century Gothic,Arial"/>
          <w:sz w:val="20"/>
        </w:rPr>
        <w:t xml:space="preserve">Umowy, za każdy dzień </w:t>
      </w:r>
      <w:r w:rsidR="000D4F1F" w:rsidRPr="00840063">
        <w:rPr>
          <w:rFonts w:ascii="Century Gothic" w:eastAsia="Century Gothic" w:hAnsi="Century Gothic" w:cs="Century Gothic"/>
          <w:sz w:val="20"/>
        </w:rPr>
        <w:t>zwłoki</w:t>
      </w:r>
      <w:r w:rsidR="00FC3C7A" w:rsidRPr="00840063">
        <w:rPr>
          <w:rFonts w:ascii="Century Gothic,Arial" w:eastAsia="Century Gothic,Arial" w:hAnsi="Century Gothic,Arial" w:cs="Century Gothic,Arial"/>
          <w:sz w:val="20"/>
        </w:rPr>
        <w:t>. Kara będzie naliczana każdorazowo dla każdego dokumentu osobno,</w:t>
      </w:r>
    </w:p>
    <w:p w14:paraId="2E403945" w14:textId="7B8418CB" w:rsidR="00FC3C7A" w:rsidRPr="00A6102D" w:rsidRDefault="003B281F" w:rsidP="002645F1">
      <w:pPr>
        <w:pStyle w:val="BodyText21"/>
        <w:numPr>
          <w:ilvl w:val="0"/>
          <w:numId w:val="7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 w:eastAsia="Century Gothic" w:hAnsi="Century Gothic" w:cs="Century Gothic"/>
          <w:sz w:val="20"/>
        </w:rPr>
        <w:t>5</w:t>
      </w:r>
      <w:r w:rsidR="00A6102D">
        <w:rPr>
          <w:rFonts w:ascii="Century Gothic" w:eastAsia="Century Gothic" w:hAnsi="Century Gothic" w:cs="Century Gothic"/>
          <w:sz w:val="20"/>
        </w:rPr>
        <w:t>.</w:t>
      </w:r>
      <w:r w:rsidRPr="005F09A4">
        <w:rPr>
          <w:rFonts w:ascii="Century Gothic" w:eastAsia="Century Gothic" w:hAnsi="Century Gothic" w:cs="Century Gothic"/>
          <w:sz w:val="20"/>
        </w:rPr>
        <w:t>000</w:t>
      </w:r>
      <w:r w:rsidR="00FC3C7A" w:rsidRPr="005F09A4">
        <w:rPr>
          <w:rFonts w:ascii="Century Gothic,Arial" w:eastAsia="Century Gothic,Arial" w:hAnsi="Century Gothic,Arial" w:cs="Century Gothic,Arial"/>
          <w:sz w:val="20"/>
        </w:rPr>
        <w:t xml:space="preserve">,00 zł – za niedostosowanie się do zaleceń </w:t>
      </w:r>
      <w:r w:rsidR="00CA6CDE" w:rsidRPr="005F09A4">
        <w:rPr>
          <w:rFonts w:ascii="Century Gothic,Arial" w:eastAsia="Century Gothic,Arial" w:hAnsi="Century Gothic,Arial" w:cs="Century Gothic,Arial"/>
          <w:sz w:val="20"/>
        </w:rPr>
        <w:t xml:space="preserve">Wykonawcy Nadzoru Inwestorskiego </w:t>
      </w:r>
      <w:r w:rsidR="00FC3C7A" w:rsidRPr="005F09A4">
        <w:rPr>
          <w:rFonts w:ascii="Century Gothic,Arial" w:eastAsia="Century Gothic,Arial" w:hAnsi="Century Gothic,Arial" w:cs="Century Gothic,Arial"/>
          <w:sz w:val="20"/>
        </w:rPr>
        <w:t xml:space="preserve">po uprzednim wezwaniu do skorygowania sposobu wykonywania Umowy i stwierdzeniu </w:t>
      </w:r>
      <w:r w:rsidR="00FC3C7A" w:rsidRPr="00A6102D">
        <w:rPr>
          <w:rFonts w:ascii="Century Gothic,Arial" w:eastAsia="Century Gothic,Arial" w:hAnsi="Century Gothic,Arial" w:cs="Century Gothic,Arial"/>
          <w:sz w:val="20"/>
        </w:rPr>
        <w:t>ponownego ni</w:t>
      </w:r>
      <w:r w:rsidR="00BC073A" w:rsidRPr="00A6102D">
        <w:rPr>
          <w:rFonts w:ascii="Century Gothic,Arial" w:eastAsia="Century Gothic,Arial" w:hAnsi="Century Gothic,Arial" w:cs="Century Gothic,Arial"/>
          <w:sz w:val="20"/>
        </w:rPr>
        <w:t>ewł</w:t>
      </w:r>
      <w:r w:rsidR="00FC3C7A" w:rsidRPr="00A6102D">
        <w:rPr>
          <w:rFonts w:ascii="Century Gothic,Arial" w:eastAsia="Century Gothic,Arial" w:hAnsi="Century Gothic,Arial" w:cs="Century Gothic,Arial"/>
          <w:sz w:val="20"/>
        </w:rPr>
        <w:t>aściwego wykonywania obowiązków Wykonawcy w zakresie BHP,</w:t>
      </w:r>
      <w:r w:rsidR="00FC3C7A" w:rsidRPr="00A6102D">
        <w:rPr>
          <w:sz w:val="20"/>
        </w:rPr>
        <w:t xml:space="preserve"> </w:t>
      </w:r>
      <w:r w:rsidR="00FC3C7A" w:rsidRPr="00A6102D">
        <w:rPr>
          <w:rFonts w:ascii="Century Gothic,Arial" w:eastAsia="Century Gothic,Arial" w:hAnsi="Century Gothic,Arial" w:cs="Century Gothic,Arial"/>
          <w:sz w:val="20"/>
        </w:rPr>
        <w:t xml:space="preserve">za każdy stwierdzony przypadek, </w:t>
      </w:r>
    </w:p>
    <w:p w14:paraId="47657A5F" w14:textId="376E7958" w:rsidR="005E3703" w:rsidRPr="00840063" w:rsidRDefault="005E3703" w:rsidP="002645F1">
      <w:pPr>
        <w:pStyle w:val="BodyText21"/>
        <w:numPr>
          <w:ilvl w:val="0"/>
          <w:numId w:val="72"/>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840063">
        <w:rPr>
          <w:rStyle w:val="null1"/>
          <w:rFonts w:ascii="Century Gothic" w:hAnsi="Century Gothic"/>
          <w:sz w:val="20"/>
        </w:rPr>
        <w:t>2</w:t>
      </w:r>
      <w:r w:rsidR="00A6102D" w:rsidRPr="00840063">
        <w:rPr>
          <w:rStyle w:val="null1"/>
          <w:rFonts w:ascii="Century Gothic" w:hAnsi="Century Gothic"/>
          <w:sz w:val="20"/>
        </w:rPr>
        <w:t>.</w:t>
      </w:r>
      <w:r w:rsidRPr="00840063">
        <w:rPr>
          <w:rStyle w:val="null1"/>
          <w:rFonts w:ascii="Century Gothic" w:hAnsi="Century Gothic"/>
          <w:sz w:val="20"/>
        </w:rPr>
        <w:t xml:space="preserve">000,00 zł – za niewykonywanie </w:t>
      </w:r>
      <w:r w:rsidR="00A92780" w:rsidRPr="00840063">
        <w:rPr>
          <w:rStyle w:val="null1"/>
          <w:rFonts w:ascii="Century Gothic" w:hAnsi="Century Gothic"/>
          <w:sz w:val="20"/>
        </w:rPr>
        <w:t>R</w:t>
      </w:r>
      <w:r w:rsidRPr="00840063">
        <w:rPr>
          <w:rStyle w:val="null1"/>
          <w:rFonts w:ascii="Century Gothic" w:hAnsi="Century Gothic"/>
          <w:sz w:val="20"/>
        </w:rPr>
        <w:t xml:space="preserve">obót zgodnie z dokumentami </w:t>
      </w:r>
      <w:r w:rsidR="000C4651" w:rsidRPr="00840063">
        <w:rPr>
          <w:rStyle w:val="null1"/>
          <w:rFonts w:ascii="Century Gothic" w:hAnsi="Century Gothic"/>
          <w:sz w:val="20"/>
        </w:rPr>
        <w:t xml:space="preserve">(w szczególności: poleceniem pracy </w:t>
      </w:r>
      <w:proofErr w:type="spellStart"/>
      <w:r w:rsidR="000C4651" w:rsidRPr="00840063">
        <w:rPr>
          <w:rStyle w:val="null1"/>
          <w:rFonts w:ascii="Century Gothic" w:hAnsi="Century Gothic"/>
          <w:sz w:val="20"/>
        </w:rPr>
        <w:t>gazoniebezpiecznej</w:t>
      </w:r>
      <w:proofErr w:type="spellEnd"/>
      <w:r w:rsidR="000C4651" w:rsidRPr="00840063">
        <w:rPr>
          <w:rStyle w:val="null1"/>
          <w:rFonts w:ascii="Century Gothic" w:hAnsi="Century Gothic"/>
          <w:sz w:val="20"/>
        </w:rPr>
        <w:t xml:space="preserve">, poleceniem pracy niebezpiecznej, </w:t>
      </w:r>
      <w:r w:rsidR="000C4651" w:rsidRPr="00840063">
        <w:rPr>
          <w:rStyle w:val="null1"/>
          <w:rFonts w:ascii="Century Gothic" w:hAnsi="Century Gothic"/>
          <w:sz w:val="14"/>
          <w:szCs w:val="14"/>
        </w:rPr>
        <w:t xml:space="preserve"> </w:t>
      </w:r>
      <w:proofErr w:type="spellStart"/>
      <w:r w:rsidR="000C4651" w:rsidRPr="00840063">
        <w:rPr>
          <w:rStyle w:val="null1"/>
          <w:rFonts w:ascii="Century Gothic" w:hAnsi="Century Gothic"/>
          <w:sz w:val="20"/>
        </w:rPr>
        <w:t>STWiORB</w:t>
      </w:r>
      <w:proofErr w:type="spellEnd"/>
      <w:r w:rsidR="000C4651" w:rsidRPr="00840063">
        <w:rPr>
          <w:rStyle w:val="null1"/>
          <w:rFonts w:ascii="Century Gothic" w:hAnsi="Century Gothic"/>
          <w:sz w:val="20"/>
        </w:rPr>
        <w:t>, Instrukcją Technologiczną wykonania danej roboty) i nie przystąpieni</w:t>
      </w:r>
      <w:r w:rsidR="00A0703D" w:rsidRPr="00840063">
        <w:rPr>
          <w:rStyle w:val="null1"/>
          <w:rFonts w:ascii="Century Gothic" w:hAnsi="Century Gothic"/>
          <w:sz w:val="20"/>
        </w:rPr>
        <w:t>e</w:t>
      </w:r>
      <w:r w:rsidR="000C4651" w:rsidRPr="00840063">
        <w:rPr>
          <w:rStyle w:val="null1"/>
          <w:rFonts w:ascii="Century Gothic" w:hAnsi="Century Gothic"/>
          <w:sz w:val="20"/>
        </w:rPr>
        <w:t xml:space="preserve"> do wykonywania Robót zgodnie z tymi dokumentami w terminie wskazanym prze</w:t>
      </w:r>
      <w:r w:rsidR="00A92780" w:rsidRPr="00840063">
        <w:rPr>
          <w:rStyle w:val="null1"/>
          <w:rFonts w:ascii="Century Gothic" w:hAnsi="Century Gothic"/>
          <w:sz w:val="20"/>
        </w:rPr>
        <w:t>z</w:t>
      </w:r>
      <w:r w:rsidRPr="00840063">
        <w:rPr>
          <w:rStyle w:val="null1"/>
          <w:rFonts w:ascii="Century Gothic" w:hAnsi="Century Gothic"/>
          <w:sz w:val="20"/>
        </w:rPr>
        <w:t xml:space="preserve"> WNI lub </w:t>
      </w:r>
      <w:r w:rsidR="00A92780" w:rsidRPr="00840063">
        <w:rPr>
          <w:rStyle w:val="null1"/>
          <w:rFonts w:ascii="Century Gothic" w:hAnsi="Century Gothic"/>
          <w:sz w:val="20"/>
        </w:rPr>
        <w:t xml:space="preserve">przez </w:t>
      </w:r>
      <w:r w:rsidRPr="00840063">
        <w:rPr>
          <w:rStyle w:val="null1"/>
          <w:rFonts w:ascii="Century Gothic" w:hAnsi="Century Gothic"/>
          <w:sz w:val="20"/>
        </w:rPr>
        <w:t>Zamawiającego, za każdy przypadek</w:t>
      </w:r>
      <w:r w:rsidR="000C4651" w:rsidRPr="00840063">
        <w:rPr>
          <w:rStyle w:val="null1"/>
          <w:rFonts w:ascii="Century Gothic" w:hAnsi="Century Gothic"/>
          <w:sz w:val="20"/>
        </w:rPr>
        <w:t>,</w:t>
      </w:r>
    </w:p>
    <w:p w14:paraId="70E1DE56" w14:textId="52E6928D" w:rsidR="00FC3C7A" w:rsidRPr="005F09A4" w:rsidRDefault="00FC3C7A" w:rsidP="002645F1">
      <w:pPr>
        <w:pStyle w:val="BodyText21"/>
        <w:numPr>
          <w:ilvl w:val="0"/>
          <w:numId w:val="7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 </w:t>
      </w:r>
      <w:r w:rsidR="001F7559" w:rsidRPr="005F09A4">
        <w:rPr>
          <w:rFonts w:ascii="Century Gothic" w:eastAsia="Century Gothic" w:hAnsi="Century Gothic" w:cs="Century Gothic"/>
          <w:sz w:val="20"/>
        </w:rPr>
        <w:t>4</w:t>
      </w:r>
      <w:r w:rsidR="00C20F5E" w:rsidRPr="005F09A4">
        <w:rPr>
          <w:rFonts w:ascii="Century Gothic" w:eastAsia="Century Gothic" w:hAnsi="Century Gothic" w:cs="Century Gothic"/>
          <w:sz w:val="20"/>
        </w:rPr>
        <w:t>.</w:t>
      </w:r>
      <w:r w:rsidRPr="005F09A4">
        <w:rPr>
          <w:rFonts w:ascii="Century Gothic" w:eastAsia="Century Gothic" w:hAnsi="Century Gothic" w:cs="Century Gothic"/>
          <w:sz w:val="20"/>
        </w:rPr>
        <w:t>000</w:t>
      </w:r>
      <w:r w:rsidRPr="005F09A4">
        <w:rPr>
          <w:rFonts w:ascii="Century Gothic,Arial" w:eastAsia="Century Gothic,Arial" w:hAnsi="Century Gothic,Arial" w:cs="Century Gothic,Arial"/>
          <w:sz w:val="20"/>
        </w:rPr>
        <w:t xml:space="preserve">,00  zł – za każdy dzień </w:t>
      </w:r>
      <w:r w:rsidR="000D4F1F" w:rsidRPr="005F09A4">
        <w:rPr>
          <w:rFonts w:ascii="Century Gothic" w:eastAsia="Century Gothic" w:hAnsi="Century Gothic" w:cs="Century Gothic"/>
          <w:sz w:val="20"/>
        </w:rPr>
        <w:t>zwłoki</w:t>
      </w:r>
      <w:r w:rsidRPr="005F09A4">
        <w:rPr>
          <w:rFonts w:ascii="Century Gothic,Arial" w:eastAsia="Century Gothic,Arial" w:hAnsi="Century Gothic,Arial" w:cs="Century Gothic,Arial"/>
          <w:sz w:val="20"/>
        </w:rPr>
        <w:t xml:space="preserve"> w przedłożeniu Programu Naprawczego </w:t>
      </w:r>
      <w:bookmarkStart w:id="671" w:name="_Hlk482185515"/>
      <w:r w:rsidRPr="005F09A4">
        <w:rPr>
          <w:rFonts w:ascii="Century Gothic,Arial" w:eastAsia="Century Gothic,Arial" w:hAnsi="Century Gothic,Arial" w:cs="Century Gothic,Arial"/>
          <w:sz w:val="20"/>
        </w:rPr>
        <w:t xml:space="preserve"> w stosunku do terminu określonego </w:t>
      </w:r>
      <w:r w:rsidRPr="008B26B0">
        <w:rPr>
          <w:rFonts w:ascii="Century Gothic,Arial" w:eastAsia="Century Gothic,Arial" w:hAnsi="Century Gothic,Arial" w:cs="Century Gothic,Arial"/>
          <w:sz w:val="20"/>
        </w:rPr>
        <w:t xml:space="preserve">w Art. 4 ust. </w:t>
      </w:r>
      <w:r w:rsidR="00273899" w:rsidRPr="008B26B0">
        <w:rPr>
          <w:rFonts w:ascii="Century Gothic,Arial" w:eastAsia="Century Gothic,Arial" w:hAnsi="Century Gothic,Arial" w:cs="Century Gothic,Arial"/>
          <w:sz w:val="20"/>
        </w:rPr>
        <w:t>1</w:t>
      </w:r>
      <w:r w:rsidR="00236AE1" w:rsidRPr="008B26B0">
        <w:rPr>
          <w:rFonts w:ascii="Century Gothic,Arial" w:eastAsia="Century Gothic,Arial" w:hAnsi="Century Gothic,Arial" w:cs="Century Gothic,Arial"/>
          <w:sz w:val="20"/>
        </w:rPr>
        <w:t>1</w:t>
      </w:r>
      <w:r w:rsidR="00C20F5E" w:rsidRPr="008B26B0">
        <w:rPr>
          <w:rFonts w:ascii="Century Gothic,Arial" w:eastAsia="Century Gothic,Arial" w:hAnsi="Century Gothic,Arial" w:cs="Century Gothic,Arial"/>
          <w:sz w:val="20"/>
        </w:rPr>
        <w:t xml:space="preserve"> Umowy</w:t>
      </w:r>
      <w:r w:rsidRPr="008B26B0">
        <w:rPr>
          <w:rFonts w:ascii="Century Gothic,Arial" w:eastAsia="Century Gothic,Arial" w:hAnsi="Century Gothic,Arial" w:cs="Century Gothic,Arial"/>
          <w:sz w:val="20"/>
        </w:rPr>
        <w:t>, za k</w:t>
      </w:r>
      <w:r w:rsidR="00BC073A" w:rsidRPr="008B26B0">
        <w:rPr>
          <w:rFonts w:ascii="Century Gothic,Arial" w:eastAsia="Century Gothic,Arial" w:hAnsi="Century Gothic,Arial" w:cs="Century Gothic,Arial"/>
          <w:sz w:val="20"/>
        </w:rPr>
        <w:t>ażd</w:t>
      </w:r>
      <w:r w:rsidRPr="008B26B0">
        <w:rPr>
          <w:rFonts w:ascii="Century Gothic,Arial" w:eastAsia="Century Gothic,Arial" w:hAnsi="Century Gothic,Arial" w:cs="Century Gothic,Arial"/>
          <w:sz w:val="20"/>
        </w:rPr>
        <w:t>y</w:t>
      </w:r>
      <w:r w:rsidRPr="005F09A4">
        <w:rPr>
          <w:rFonts w:ascii="Century Gothic,Arial" w:eastAsia="Century Gothic,Arial" w:hAnsi="Century Gothic,Arial" w:cs="Century Gothic,Arial"/>
          <w:sz w:val="20"/>
        </w:rPr>
        <w:t xml:space="preserve"> stwierdzony przypadek</w:t>
      </w:r>
      <w:bookmarkEnd w:id="671"/>
      <w:r w:rsidRPr="005F09A4">
        <w:rPr>
          <w:rFonts w:ascii="Century Gothic,Arial" w:eastAsia="Century Gothic,Arial" w:hAnsi="Century Gothic,Arial" w:cs="Century Gothic,Arial"/>
          <w:sz w:val="20"/>
        </w:rPr>
        <w:t>,</w:t>
      </w:r>
    </w:p>
    <w:p w14:paraId="241B7404" w14:textId="1D15A009" w:rsidR="00FC3C7A" w:rsidRPr="005F09A4" w:rsidRDefault="001F7559" w:rsidP="002645F1">
      <w:pPr>
        <w:pStyle w:val="BodyText21"/>
        <w:numPr>
          <w:ilvl w:val="0"/>
          <w:numId w:val="7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 w:eastAsia="Century Gothic" w:hAnsi="Century Gothic" w:cs="Century Gothic"/>
          <w:sz w:val="20"/>
        </w:rPr>
        <w:t>4</w:t>
      </w:r>
      <w:r w:rsidR="00FC3C7A" w:rsidRPr="005F09A4">
        <w:rPr>
          <w:rFonts w:ascii="Century Gothic,Arial" w:eastAsia="Century Gothic,Arial" w:hAnsi="Century Gothic,Arial" w:cs="Century Gothic,Arial"/>
          <w:sz w:val="20"/>
        </w:rPr>
        <w:t xml:space="preserve">.000,00 zł </w:t>
      </w:r>
      <w:r w:rsidR="00C20F5E" w:rsidRPr="005F09A4">
        <w:rPr>
          <w:rFonts w:ascii="Century Gothic,Arial" w:eastAsia="Century Gothic,Arial" w:hAnsi="Century Gothic,Arial" w:cs="Century Gothic,Arial"/>
          <w:sz w:val="20"/>
        </w:rPr>
        <w:t xml:space="preserve">- </w:t>
      </w:r>
      <w:r w:rsidR="00FC3C7A" w:rsidRPr="005F09A4">
        <w:rPr>
          <w:rFonts w:ascii="Century Gothic,Arial" w:eastAsia="Century Gothic,Arial" w:hAnsi="Century Gothic,Arial" w:cs="Century Gothic,Arial"/>
          <w:sz w:val="20"/>
        </w:rPr>
        <w:t xml:space="preserve">za każdy dzień </w:t>
      </w:r>
      <w:r w:rsidR="000D4F1F" w:rsidRPr="005F09A4">
        <w:rPr>
          <w:rFonts w:ascii="Century Gothic" w:eastAsia="Century Gothic" w:hAnsi="Century Gothic" w:cs="Century Gothic"/>
          <w:sz w:val="20"/>
        </w:rPr>
        <w:t>zwłoki</w:t>
      </w:r>
      <w:r w:rsidR="00FC3C7A" w:rsidRPr="005F09A4">
        <w:rPr>
          <w:rFonts w:ascii="Century Gothic,Arial" w:eastAsia="Century Gothic,Arial" w:hAnsi="Century Gothic,Arial" w:cs="Century Gothic,Arial"/>
          <w:sz w:val="20"/>
        </w:rPr>
        <w:t xml:space="preserve"> w przedłożeniu Programu Naprawczego uw</w:t>
      </w:r>
      <w:r w:rsidR="00FC3C7A" w:rsidRPr="008B26B0">
        <w:rPr>
          <w:rFonts w:ascii="Century Gothic,Arial" w:eastAsia="Century Gothic,Arial" w:hAnsi="Century Gothic,Arial" w:cs="Century Gothic,Arial"/>
          <w:sz w:val="20"/>
        </w:rPr>
        <w:t>zględniającego uwagi Zamawiającego w st</w:t>
      </w:r>
      <w:r w:rsidR="00236AE1" w:rsidRPr="008B26B0">
        <w:rPr>
          <w:rFonts w:ascii="Century Gothic,Arial" w:eastAsia="Century Gothic,Arial" w:hAnsi="Century Gothic,Arial" w:cs="Century Gothic,Arial"/>
          <w:sz w:val="20"/>
        </w:rPr>
        <w:t>osu</w:t>
      </w:r>
      <w:r w:rsidR="00FC3C7A" w:rsidRPr="008B26B0">
        <w:rPr>
          <w:rFonts w:ascii="Century Gothic,Arial" w:eastAsia="Century Gothic,Arial" w:hAnsi="Century Gothic,Arial" w:cs="Century Gothic,Arial"/>
          <w:sz w:val="20"/>
        </w:rPr>
        <w:t>nku do terminu określonego w Art. 4 ust. 1</w:t>
      </w:r>
      <w:r w:rsidR="000C374F" w:rsidRPr="008B26B0">
        <w:rPr>
          <w:rFonts w:ascii="Century Gothic,Arial" w:eastAsia="Century Gothic,Arial" w:hAnsi="Century Gothic,Arial" w:cs="Century Gothic,Arial"/>
          <w:sz w:val="20"/>
        </w:rPr>
        <w:t>2</w:t>
      </w:r>
      <w:r w:rsidR="00C20F5E" w:rsidRPr="008B26B0">
        <w:rPr>
          <w:rFonts w:ascii="Century Gothic,Arial" w:eastAsia="Century Gothic,Arial" w:hAnsi="Century Gothic,Arial" w:cs="Century Gothic,Arial"/>
          <w:sz w:val="20"/>
        </w:rPr>
        <w:t xml:space="preserve"> Umowy</w:t>
      </w:r>
      <w:r w:rsidR="00FC3C7A" w:rsidRPr="005F09A4">
        <w:rPr>
          <w:rFonts w:ascii="Century Gothic,Arial" w:eastAsia="Century Gothic,Arial" w:hAnsi="Century Gothic,Arial" w:cs="Century Gothic,Arial"/>
          <w:sz w:val="20"/>
        </w:rPr>
        <w:t>, za każdy stwierdzony przypadek.</w:t>
      </w:r>
    </w:p>
    <w:p w14:paraId="17533487" w14:textId="54BE5D2E" w:rsidR="00FC3C7A" w:rsidRPr="005F09A4" w:rsidRDefault="001F7559" w:rsidP="002645F1">
      <w:pPr>
        <w:pStyle w:val="BodyText21"/>
        <w:numPr>
          <w:ilvl w:val="0"/>
          <w:numId w:val="7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 w:eastAsia="Century Gothic" w:hAnsi="Century Gothic" w:cs="Century Gothic"/>
          <w:sz w:val="20"/>
        </w:rPr>
        <w:t>8</w:t>
      </w:r>
      <w:r w:rsidR="00FC3C7A" w:rsidRPr="005F09A4">
        <w:rPr>
          <w:rFonts w:ascii="Century Gothic,Arial" w:eastAsia="Century Gothic,Arial" w:hAnsi="Century Gothic,Arial" w:cs="Century Gothic,Arial"/>
          <w:sz w:val="20"/>
        </w:rPr>
        <w:t>.000,00 zł – za przystąpienie do wykonania prac niebezpi</w:t>
      </w:r>
      <w:r w:rsidR="00236AE1" w:rsidRPr="005F09A4">
        <w:rPr>
          <w:rFonts w:ascii="Century Gothic,Arial" w:eastAsia="Century Gothic,Arial" w:hAnsi="Century Gothic,Arial" w:cs="Century Gothic,Arial"/>
          <w:sz w:val="20"/>
        </w:rPr>
        <w:t>ecz</w:t>
      </w:r>
      <w:r w:rsidR="00FC3C7A" w:rsidRPr="005F09A4">
        <w:rPr>
          <w:rFonts w:ascii="Century Gothic,Arial" w:eastAsia="Century Gothic,Arial" w:hAnsi="Century Gothic,Arial" w:cs="Century Gothic,Arial"/>
          <w:sz w:val="20"/>
        </w:rPr>
        <w:t xml:space="preserve">nych lub </w:t>
      </w:r>
      <w:proofErr w:type="spellStart"/>
      <w:r w:rsidR="00FC3C7A" w:rsidRPr="005F09A4">
        <w:rPr>
          <w:rFonts w:ascii="Century Gothic,Arial" w:eastAsia="Century Gothic,Arial" w:hAnsi="Century Gothic,Arial" w:cs="Century Gothic,Arial"/>
          <w:sz w:val="20"/>
        </w:rPr>
        <w:t>gazoniebezpiecznych</w:t>
      </w:r>
      <w:proofErr w:type="spellEnd"/>
      <w:r w:rsidR="00FC3C7A" w:rsidRPr="005F09A4">
        <w:rPr>
          <w:rFonts w:ascii="Century Gothic,Arial" w:eastAsia="Century Gothic,Arial" w:hAnsi="Century Gothic,Arial" w:cs="Century Gothic,Arial"/>
          <w:sz w:val="20"/>
        </w:rPr>
        <w:t xml:space="preserve"> bez zatwierdzonego polecenia wykonania tych prac, za każdy stwierdzony przypadek naruszenia,</w:t>
      </w:r>
    </w:p>
    <w:p w14:paraId="61F81770" w14:textId="7F0057A3" w:rsidR="00FC3C7A" w:rsidRPr="005F09A4" w:rsidRDefault="001F7559" w:rsidP="002645F1">
      <w:pPr>
        <w:pStyle w:val="BodyText21"/>
        <w:numPr>
          <w:ilvl w:val="0"/>
          <w:numId w:val="7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 w:eastAsia="Century Gothic" w:hAnsi="Century Gothic" w:cs="Century Gothic"/>
          <w:sz w:val="20"/>
        </w:rPr>
        <w:t>8</w:t>
      </w:r>
      <w:r w:rsidR="00FC3C7A" w:rsidRPr="005F09A4">
        <w:rPr>
          <w:rFonts w:ascii="Century Gothic" w:eastAsia="Century Gothic" w:hAnsi="Century Gothic" w:cs="Century Gothic"/>
          <w:sz w:val="20"/>
        </w:rPr>
        <w:t>00</w:t>
      </w:r>
      <w:r w:rsidR="00FC3C7A" w:rsidRPr="005F09A4">
        <w:rPr>
          <w:rFonts w:ascii="Century Gothic,Arial" w:eastAsia="Century Gothic,Arial" w:hAnsi="Century Gothic,Arial" w:cs="Century Gothic,Arial"/>
          <w:sz w:val="20"/>
        </w:rPr>
        <w:t xml:space="preserve">,00 zł – za każdą rozpoczętą godzinę </w:t>
      </w:r>
      <w:r w:rsidR="000D4F1F" w:rsidRPr="005F09A4">
        <w:rPr>
          <w:rFonts w:ascii="Century Gothic" w:eastAsia="Century Gothic" w:hAnsi="Century Gothic" w:cs="Century Gothic"/>
          <w:sz w:val="20"/>
        </w:rPr>
        <w:t>zwłoki</w:t>
      </w:r>
      <w:r w:rsidR="00FC3C7A" w:rsidRPr="005F09A4">
        <w:rPr>
          <w:rFonts w:ascii="Century Gothic,Arial" w:eastAsia="Century Gothic,Arial" w:hAnsi="Century Gothic,Arial" w:cs="Century Gothic,Arial"/>
          <w:sz w:val="20"/>
        </w:rPr>
        <w:t xml:space="preserve"> w usunięciu w okresie gwarancji i rę</w:t>
      </w:r>
      <w:r w:rsidR="00236AE1" w:rsidRPr="005F09A4">
        <w:rPr>
          <w:rFonts w:ascii="Century Gothic,Arial" w:eastAsia="Century Gothic,Arial" w:hAnsi="Century Gothic,Arial" w:cs="Century Gothic,Arial"/>
          <w:sz w:val="20"/>
        </w:rPr>
        <w:t>koj</w:t>
      </w:r>
      <w:r w:rsidR="00FC3C7A" w:rsidRPr="005F09A4">
        <w:rPr>
          <w:rFonts w:ascii="Century Gothic,Arial" w:eastAsia="Century Gothic,Arial" w:hAnsi="Century Gothic,Arial" w:cs="Century Gothic,Arial"/>
          <w:sz w:val="20"/>
        </w:rPr>
        <w:t xml:space="preserve">mi Wad w stosunku do terminu wskazanego w </w:t>
      </w:r>
      <w:r w:rsidR="00FC3C7A" w:rsidRPr="00AE7F3E">
        <w:rPr>
          <w:rFonts w:ascii="Century Gothic,Arial" w:eastAsia="Century Gothic,Arial" w:hAnsi="Century Gothic,Arial" w:cs="Century Gothic,Arial"/>
          <w:sz w:val="20"/>
        </w:rPr>
        <w:t>Art. 19 ust. 3 pkt 1 Umowy,</w:t>
      </w:r>
    </w:p>
    <w:p w14:paraId="05A803D3" w14:textId="67A1D456" w:rsidR="00FC3C7A" w:rsidRPr="00AE7F3E" w:rsidRDefault="001F7559" w:rsidP="002645F1">
      <w:pPr>
        <w:pStyle w:val="BodyText21"/>
        <w:numPr>
          <w:ilvl w:val="0"/>
          <w:numId w:val="7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 w:eastAsia="Century Gothic" w:hAnsi="Century Gothic" w:cs="Century Gothic"/>
          <w:sz w:val="20"/>
        </w:rPr>
        <w:t>8</w:t>
      </w:r>
      <w:r w:rsidR="00FC3C7A" w:rsidRPr="005F09A4">
        <w:rPr>
          <w:rFonts w:ascii="Century Gothic" w:eastAsia="Century Gothic" w:hAnsi="Century Gothic" w:cs="Century Gothic"/>
          <w:sz w:val="20"/>
        </w:rPr>
        <w:t>00</w:t>
      </w:r>
      <w:r w:rsidR="00FC3C7A" w:rsidRPr="005F09A4">
        <w:rPr>
          <w:rFonts w:ascii="Century Gothic,Arial" w:eastAsia="Century Gothic,Arial" w:hAnsi="Century Gothic,Arial" w:cs="Century Gothic,Arial"/>
          <w:sz w:val="20"/>
        </w:rPr>
        <w:t xml:space="preserve">,00 zł – za każdy dzień </w:t>
      </w:r>
      <w:r w:rsidR="000D4F1F" w:rsidRPr="005F09A4">
        <w:rPr>
          <w:rFonts w:ascii="Century Gothic" w:eastAsia="Century Gothic" w:hAnsi="Century Gothic" w:cs="Century Gothic"/>
          <w:sz w:val="20"/>
        </w:rPr>
        <w:t>zwłoki</w:t>
      </w:r>
      <w:r w:rsidR="00FC3C7A" w:rsidRPr="005F09A4">
        <w:rPr>
          <w:rFonts w:ascii="Century Gothic,Arial" w:eastAsia="Century Gothic,Arial" w:hAnsi="Century Gothic,Arial" w:cs="Century Gothic,Arial"/>
          <w:sz w:val="20"/>
        </w:rPr>
        <w:t xml:space="preserve"> w usunięciu w okresie gwaranc</w:t>
      </w:r>
      <w:r w:rsidR="00236AE1" w:rsidRPr="005F09A4">
        <w:rPr>
          <w:rFonts w:ascii="Century Gothic,Arial" w:eastAsia="Century Gothic,Arial" w:hAnsi="Century Gothic,Arial" w:cs="Century Gothic,Arial"/>
          <w:sz w:val="20"/>
        </w:rPr>
        <w:t xml:space="preserve">ji </w:t>
      </w:r>
      <w:r w:rsidR="00FC3C7A" w:rsidRPr="005F09A4">
        <w:rPr>
          <w:rFonts w:ascii="Century Gothic,Arial" w:eastAsia="Century Gothic,Arial" w:hAnsi="Century Gothic,Arial" w:cs="Century Gothic,Arial"/>
          <w:sz w:val="20"/>
        </w:rPr>
        <w:t xml:space="preserve">i rękojmi Wad, w stosunku do terminu określonego przez Zamawiającego zgodnie z </w:t>
      </w:r>
      <w:r w:rsidR="00FC3C7A" w:rsidRPr="00AE7F3E">
        <w:rPr>
          <w:rFonts w:ascii="Century Gothic,Arial" w:eastAsia="Century Gothic,Arial" w:hAnsi="Century Gothic,Arial" w:cs="Century Gothic,Arial"/>
          <w:sz w:val="20"/>
        </w:rPr>
        <w:t>Art. 19 ust. 3 pkt 2 Umowy,</w:t>
      </w:r>
    </w:p>
    <w:p w14:paraId="19A76ADB" w14:textId="465BD17E" w:rsidR="00FC3C7A" w:rsidRPr="005F09A4" w:rsidRDefault="001E5CC0" w:rsidP="002645F1">
      <w:pPr>
        <w:pStyle w:val="BodyText21"/>
        <w:numPr>
          <w:ilvl w:val="0"/>
          <w:numId w:val="7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 w:eastAsia="Century Gothic" w:hAnsi="Century Gothic" w:cs="Century Gothic"/>
          <w:sz w:val="20"/>
        </w:rPr>
        <w:lastRenderedPageBreak/>
        <w:t>4</w:t>
      </w:r>
      <w:r w:rsidR="00FC3C7A" w:rsidRPr="005F09A4">
        <w:rPr>
          <w:rFonts w:ascii="Century Gothic,Arial" w:eastAsia="Century Gothic,Arial" w:hAnsi="Century Gothic,Arial" w:cs="Century Gothic,Arial"/>
          <w:sz w:val="20"/>
        </w:rPr>
        <w:t xml:space="preserve">.000,00 zł – za powierzenie Podwykonawcy lub zgodę na powierzenie dalszemu Podwykonawcy innych prac niż </w:t>
      </w:r>
      <w:r w:rsidR="00FC3C7A" w:rsidRPr="00E8349C">
        <w:rPr>
          <w:rFonts w:ascii="Century Gothic,Arial" w:eastAsia="Century Gothic,Arial" w:hAnsi="Century Gothic,Arial" w:cs="Century Gothic,Arial"/>
          <w:sz w:val="20"/>
        </w:rPr>
        <w:t>okreś</w:t>
      </w:r>
      <w:r w:rsidR="00236AE1" w:rsidRPr="00E8349C">
        <w:rPr>
          <w:rFonts w:ascii="Century Gothic,Arial" w:eastAsia="Century Gothic,Arial" w:hAnsi="Century Gothic,Arial" w:cs="Century Gothic,Arial"/>
          <w:sz w:val="20"/>
        </w:rPr>
        <w:t>lon</w:t>
      </w:r>
      <w:r w:rsidR="00FC3C7A" w:rsidRPr="00E8349C">
        <w:rPr>
          <w:rFonts w:ascii="Century Gothic,Arial" w:eastAsia="Century Gothic,Arial" w:hAnsi="Century Gothic,Arial" w:cs="Century Gothic,Arial"/>
          <w:sz w:val="20"/>
        </w:rPr>
        <w:t>e w Art. 8 ust. 1 Umowy bez</w:t>
      </w:r>
      <w:r w:rsidR="00FC3C7A" w:rsidRPr="005F09A4">
        <w:rPr>
          <w:rFonts w:ascii="Century Gothic,Arial" w:eastAsia="Century Gothic,Arial" w:hAnsi="Century Gothic,Arial" w:cs="Century Gothic,Arial"/>
          <w:sz w:val="20"/>
        </w:rPr>
        <w:t xml:space="preserve"> pisemnej zgody Zamawiającego,</w:t>
      </w:r>
    </w:p>
    <w:p w14:paraId="46BB05AF" w14:textId="7567704C" w:rsidR="00FC3C7A" w:rsidRPr="005F09A4" w:rsidRDefault="001E5CC0" w:rsidP="002645F1">
      <w:pPr>
        <w:pStyle w:val="BodyText21"/>
        <w:numPr>
          <w:ilvl w:val="0"/>
          <w:numId w:val="7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 w:eastAsia="Century Gothic" w:hAnsi="Century Gothic" w:cs="Century Gothic"/>
          <w:sz w:val="20"/>
        </w:rPr>
        <w:t>8</w:t>
      </w:r>
      <w:r w:rsidR="00FC3C7A" w:rsidRPr="005F09A4">
        <w:rPr>
          <w:rFonts w:ascii="Century Gothic,Arial" w:eastAsia="Century Gothic,Arial" w:hAnsi="Century Gothic,Arial" w:cs="Century Gothic,Arial"/>
          <w:sz w:val="20"/>
        </w:rPr>
        <w:t xml:space="preserve">.000,00 zł – za nieprzedłożenie Zamawiającemu do zaakceptowania projektu Umowy o </w:t>
      </w:r>
      <w:r w:rsidR="00FC3C7A" w:rsidRPr="00E8349C">
        <w:rPr>
          <w:rFonts w:ascii="Century Gothic,Arial" w:eastAsia="Century Gothic,Arial" w:hAnsi="Century Gothic,Arial" w:cs="Century Gothic,Arial"/>
          <w:sz w:val="20"/>
        </w:rPr>
        <w:t xml:space="preserve">podwykonawstwo lub zakresu robót objętych prawem sprzeciwu Zamawiającego na podstawie Art. 8 </w:t>
      </w:r>
      <w:r w:rsidR="000D31C8" w:rsidRPr="00E8349C">
        <w:rPr>
          <w:rFonts w:ascii="Century Gothic,Arial" w:eastAsia="Century Gothic,Arial" w:hAnsi="Century Gothic,Arial" w:cs="Century Gothic,Arial"/>
          <w:sz w:val="20"/>
        </w:rPr>
        <w:t>ust</w:t>
      </w:r>
      <w:r w:rsidR="008E48D9" w:rsidRPr="00E8349C">
        <w:rPr>
          <w:rFonts w:ascii="Century Gothic,Arial" w:eastAsia="Century Gothic,Arial" w:hAnsi="Century Gothic,Arial" w:cs="Century Gothic,Arial"/>
          <w:sz w:val="20"/>
        </w:rPr>
        <w:t>.</w:t>
      </w:r>
      <w:r w:rsidR="000D31C8" w:rsidRPr="00E8349C">
        <w:rPr>
          <w:rFonts w:ascii="Century Gothic,Arial" w:eastAsia="Century Gothic,Arial" w:hAnsi="Century Gothic,Arial" w:cs="Century Gothic,Arial"/>
          <w:sz w:val="20"/>
        </w:rPr>
        <w:t xml:space="preserve"> </w:t>
      </w:r>
      <w:r w:rsidR="00FF793D" w:rsidRPr="00E8349C">
        <w:rPr>
          <w:rFonts w:ascii="Century Gothic,Arial" w:eastAsia="Century Gothic,Arial" w:hAnsi="Century Gothic,Arial" w:cs="Century Gothic,Arial"/>
          <w:sz w:val="20"/>
        </w:rPr>
        <w:t>5</w:t>
      </w:r>
      <w:r w:rsidR="00FC3C7A" w:rsidRPr="00E8349C">
        <w:rPr>
          <w:rFonts w:ascii="Century Gothic,Arial" w:eastAsia="Century Gothic,Arial" w:hAnsi="Century Gothic,Arial" w:cs="Century Gothic,Arial"/>
          <w:sz w:val="20"/>
        </w:rPr>
        <w:t xml:space="preserve"> Umowy, której przedmiotem</w:t>
      </w:r>
      <w:r w:rsidR="00FC3C7A" w:rsidRPr="005F09A4">
        <w:rPr>
          <w:rFonts w:ascii="Century Gothic,Arial" w:eastAsia="Century Gothic,Arial" w:hAnsi="Century Gothic,Arial" w:cs="Century Gothic,Arial"/>
          <w:sz w:val="20"/>
        </w:rPr>
        <w:t xml:space="preserve"> są roboty budowlane lub projektu jej zmiany, za każdy stwierdzony przypadek naruszenia,</w:t>
      </w:r>
    </w:p>
    <w:p w14:paraId="2AB147E8" w14:textId="388DB392" w:rsidR="00C8628F" w:rsidRPr="00840063" w:rsidRDefault="001E5CC0" w:rsidP="002645F1">
      <w:pPr>
        <w:pStyle w:val="BodyText21"/>
        <w:numPr>
          <w:ilvl w:val="0"/>
          <w:numId w:val="72"/>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5F09A4">
        <w:rPr>
          <w:rFonts w:ascii="Century Gothic" w:eastAsia="Century Gothic" w:hAnsi="Century Gothic" w:cs="Century Gothic"/>
          <w:sz w:val="20"/>
        </w:rPr>
        <w:t>4</w:t>
      </w:r>
      <w:r w:rsidR="00FC3C7A" w:rsidRPr="005F09A4">
        <w:rPr>
          <w:rFonts w:ascii="Century Gothic,Arial" w:eastAsia="Century Gothic,Arial" w:hAnsi="Century Gothic,Arial" w:cs="Century Gothic,Arial"/>
          <w:sz w:val="20"/>
        </w:rPr>
        <w:t xml:space="preserve">.000,00 zł – za nieprzedłożenie poświadczonej za zgodność z oryginałem kopii Umowy o </w:t>
      </w:r>
      <w:r w:rsidR="00FC3C7A" w:rsidRPr="00E21DD6">
        <w:rPr>
          <w:rFonts w:ascii="Century Gothic,Arial" w:eastAsia="Century Gothic,Arial" w:hAnsi="Century Gothic,Arial" w:cs="Century Gothic,Arial"/>
          <w:sz w:val="20"/>
        </w:rPr>
        <w:t xml:space="preserve">podwykonawstwo lub zmiany takiej Umowy o podwykonawstwo, za każdy stwierdzony </w:t>
      </w:r>
      <w:r w:rsidR="00FC3C7A" w:rsidRPr="00E21DD6">
        <w:rPr>
          <w:rFonts w:ascii="Century Gothic" w:eastAsia="Century Gothic,Arial" w:hAnsi="Century Gothic" w:cs="Century Gothic,Arial"/>
          <w:sz w:val="20"/>
        </w:rPr>
        <w:t>przypadek naruszenia,</w:t>
      </w:r>
      <w:r w:rsidR="00D71061" w:rsidRPr="00E21DD6">
        <w:rPr>
          <w:rFonts w:ascii="Century Gothic" w:eastAsia="Century Gothic,Arial" w:hAnsi="Century Gothic" w:cs="Century Gothic,Arial"/>
          <w:sz w:val="20"/>
        </w:rPr>
        <w:t xml:space="preserve"> </w:t>
      </w:r>
      <w:del w:id="672" w:author="Sikorska Agnieszka" w:date="2024-03-05T08:32:00Z">
        <w:r w:rsidR="00D71061" w:rsidRPr="00840063" w:rsidDel="00840063">
          <w:rPr>
            <w:rFonts w:ascii="Century Gothic" w:eastAsia="Century Gothic,Arial" w:hAnsi="Century Gothic" w:cs="Century Gothic,Arial"/>
            <w:sz w:val="20"/>
          </w:rPr>
          <w:delText>z zastrzeżeniem pkt 2</w:delText>
        </w:r>
        <w:r w:rsidR="006356AF" w:rsidRPr="00840063" w:rsidDel="00840063">
          <w:rPr>
            <w:rFonts w:ascii="Century Gothic" w:eastAsia="Century Gothic,Arial" w:hAnsi="Century Gothic" w:cs="Century Gothic,Arial"/>
            <w:sz w:val="20"/>
          </w:rPr>
          <w:delText>7</w:delText>
        </w:r>
        <w:r w:rsidR="00E71E63" w:rsidRPr="00840063" w:rsidDel="00840063">
          <w:rPr>
            <w:rFonts w:ascii="Century Gothic" w:eastAsia="Century Gothic,Arial" w:hAnsi="Century Gothic" w:cs="Century Gothic,Arial"/>
            <w:sz w:val="20"/>
          </w:rPr>
          <w:delText xml:space="preserve"> poniżej</w:delText>
        </w:r>
        <w:r w:rsidR="00D71061" w:rsidRPr="00840063" w:rsidDel="00840063">
          <w:rPr>
            <w:rFonts w:ascii="Century Gothic" w:eastAsia="Century Gothic,Arial" w:hAnsi="Century Gothic" w:cs="Century Gothic,Arial"/>
            <w:sz w:val="20"/>
          </w:rPr>
          <w:delText>,</w:delText>
        </w:r>
      </w:del>
    </w:p>
    <w:p w14:paraId="3D550B07" w14:textId="497FD7EB" w:rsidR="00C8628F" w:rsidRPr="00840063" w:rsidRDefault="004162BB" w:rsidP="002645F1">
      <w:pPr>
        <w:pStyle w:val="Akapitzlist"/>
        <w:numPr>
          <w:ilvl w:val="0"/>
          <w:numId w:val="72"/>
        </w:numPr>
        <w:spacing w:line="360" w:lineRule="auto"/>
        <w:ind w:left="709"/>
        <w:jc w:val="both"/>
        <w:rPr>
          <w:rFonts w:ascii="Century Gothic" w:hAnsi="Century Gothic"/>
        </w:rPr>
      </w:pPr>
      <w:r w:rsidRPr="00840063">
        <w:rPr>
          <w:rFonts w:ascii="Century Gothic" w:eastAsia="Century Gothic,Arial" w:hAnsi="Century Gothic" w:cs="Century Gothic,Arial"/>
        </w:rPr>
        <w:t>4.000</w:t>
      </w:r>
      <w:r w:rsidR="00C8628F" w:rsidRPr="00840063">
        <w:rPr>
          <w:rFonts w:ascii="Century Gothic" w:eastAsia="Century Gothic,Arial" w:hAnsi="Century Gothic" w:cs="Century Gothic,Arial"/>
        </w:rPr>
        <w:t>,00 zł – za przedłożenie poświadczonej za zgodność z oryginałem kopii zawartej Umowy o podwykonawstwo, której przedmiotem są dostawy lub usługi stanowiące część Inwestycji lub zmiany takiej Umowy o podwykonawstwo, która jest niekompletna lub której jakakolwiek część jej treści (w tym załączników) jest zanonimizowana/zakryta/nieczytelna lub w inny sposób niedostępna/nieczytelna dla Zamawiającego, za każdy stwierdzony przypadek naruszenia,</w:t>
      </w:r>
    </w:p>
    <w:p w14:paraId="1EA245E9" w14:textId="4CA4A1A7" w:rsidR="00FC3C7A" w:rsidRPr="005F09A4" w:rsidRDefault="001E5CC0" w:rsidP="002645F1">
      <w:pPr>
        <w:pStyle w:val="BodyText21"/>
        <w:numPr>
          <w:ilvl w:val="0"/>
          <w:numId w:val="7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E21DD6">
        <w:rPr>
          <w:rFonts w:ascii="Century Gothic" w:eastAsia="Century Gothic" w:hAnsi="Century Gothic" w:cs="Century Gothic"/>
          <w:sz w:val="20"/>
        </w:rPr>
        <w:t>4</w:t>
      </w:r>
      <w:r w:rsidR="00FC3C7A" w:rsidRPr="00E21DD6">
        <w:rPr>
          <w:rFonts w:ascii="Century Gothic" w:eastAsia="Century Gothic" w:hAnsi="Century Gothic" w:cs="Century Gothic"/>
          <w:sz w:val="20"/>
        </w:rPr>
        <w:t>00</w:t>
      </w:r>
      <w:r w:rsidR="00FC3C7A" w:rsidRPr="00E21DD6">
        <w:rPr>
          <w:rFonts w:ascii="Century Gothic" w:eastAsia="Century Gothic,Arial" w:hAnsi="Century Gothic" w:cs="Century Gothic,Arial"/>
          <w:sz w:val="20"/>
        </w:rPr>
        <w:t xml:space="preserve">,00 zł – za każdy dzień </w:t>
      </w:r>
      <w:r w:rsidR="000D4F1F" w:rsidRPr="00E21DD6">
        <w:rPr>
          <w:rFonts w:ascii="Century Gothic" w:eastAsia="Century Gothic" w:hAnsi="Century Gothic" w:cs="Century Gothic"/>
          <w:sz w:val="20"/>
        </w:rPr>
        <w:t>zwłoki w</w:t>
      </w:r>
      <w:r w:rsidR="00FC3C7A" w:rsidRPr="00E21DD6">
        <w:rPr>
          <w:rFonts w:ascii="Century Gothic" w:eastAsia="Century Gothic,Arial" w:hAnsi="Century Gothic" w:cs="Century Gothic,Arial"/>
          <w:sz w:val="20"/>
        </w:rPr>
        <w:t xml:space="preserve"> realizacji obowiązku dokonania wymaganej przez Zamawiającego zmiany Umowy o podwykonawstwo w zakresie terminu zapłaty we wskazanym przez</w:t>
      </w:r>
      <w:r w:rsidR="00FC3C7A" w:rsidRPr="005F09A4">
        <w:rPr>
          <w:rFonts w:ascii="Century Gothic,Arial" w:eastAsia="Century Gothic,Arial" w:hAnsi="Century Gothic,Arial" w:cs="Century Gothic,Arial"/>
          <w:sz w:val="20"/>
        </w:rPr>
        <w:t xml:space="preserve"> Zamawiającego terminie, za każdy stwierdzony przypadek naruszenia,</w:t>
      </w:r>
    </w:p>
    <w:p w14:paraId="5260C320" w14:textId="5D983541" w:rsidR="00FC3C7A" w:rsidRPr="005F09A4" w:rsidRDefault="001E5CC0" w:rsidP="002645F1">
      <w:pPr>
        <w:pStyle w:val="BodyText21"/>
        <w:numPr>
          <w:ilvl w:val="0"/>
          <w:numId w:val="7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 w:eastAsia="Century Gothic" w:hAnsi="Century Gothic" w:cs="Century Gothic"/>
          <w:sz w:val="20"/>
        </w:rPr>
        <w:t>8</w:t>
      </w:r>
      <w:r w:rsidR="00FC3C7A" w:rsidRPr="005F09A4">
        <w:rPr>
          <w:rFonts w:ascii="Century Gothic,Arial" w:eastAsia="Century Gothic,Arial" w:hAnsi="Century Gothic,Arial" w:cs="Century Gothic,Arial"/>
          <w:sz w:val="20"/>
        </w:rPr>
        <w:t>.000,00 zł – za brak zapłaty wynagrodzenia należnego Podwykonawcy lub dalszemu Podwykonawcy</w:t>
      </w:r>
      <w:r w:rsidR="00175F98" w:rsidRPr="005F09A4">
        <w:rPr>
          <w:rFonts w:ascii="Century Gothic,Arial" w:eastAsia="Century Gothic,Arial" w:hAnsi="Century Gothic,Arial" w:cs="Century Gothic,Arial"/>
          <w:sz w:val="20"/>
        </w:rPr>
        <w:t xml:space="preserve"> lub</w:t>
      </w:r>
      <w:r w:rsidR="00FC3C7A" w:rsidRPr="005F09A4">
        <w:rPr>
          <w:rFonts w:ascii="Century Gothic,Arial" w:eastAsia="Century Gothic,Arial" w:hAnsi="Century Gothic,Arial" w:cs="Century Gothic,Arial"/>
          <w:sz w:val="20"/>
        </w:rPr>
        <w:t xml:space="preserve"> za dokonanie przez Zamawiającego bezpośredniej płatności na rzecz Podwykonawcy lub dalszego Podwykonawcy, za każdy stwierdzony przypadek,</w:t>
      </w:r>
    </w:p>
    <w:p w14:paraId="652A8767" w14:textId="5EFBBBF5" w:rsidR="00FC3C7A" w:rsidRPr="005F09A4" w:rsidRDefault="001E5CC0" w:rsidP="002645F1">
      <w:pPr>
        <w:pStyle w:val="BodyText21"/>
        <w:numPr>
          <w:ilvl w:val="0"/>
          <w:numId w:val="7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 w:eastAsia="Century Gothic" w:hAnsi="Century Gothic" w:cs="Century Gothic"/>
          <w:sz w:val="20"/>
        </w:rPr>
        <w:t>8</w:t>
      </w:r>
      <w:r w:rsidR="00FC3C7A" w:rsidRPr="005F09A4">
        <w:rPr>
          <w:rFonts w:ascii="Century Gothic" w:eastAsia="Century Gothic" w:hAnsi="Century Gothic" w:cs="Century Gothic"/>
          <w:sz w:val="20"/>
        </w:rPr>
        <w:t>0</w:t>
      </w:r>
      <w:r w:rsidR="00FC3C7A" w:rsidRPr="005F09A4">
        <w:rPr>
          <w:rFonts w:ascii="Century Gothic,Arial" w:eastAsia="Century Gothic,Arial" w:hAnsi="Century Gothic,Arial" w:cs="Century Gothic,Arial"/>
          <w:sz w:val="20"/>
        </w:rPr>
        <w:t xml:space="preserve">,00 zł – za nieterminową zapłatę wynagrodzenia należnego Podwykonawcy lub dalszemu Podwykonawcy, za każdy dzień </w:t>
      </w:r>
      <w:r w:rsidR="000D4F1F" w:rsidRPr="005F09A4">
        <w:rPr>
          <w:rFonts w:ascii="Century Gothic" w:eastAsia="Century Gothic" w:hAnsi="Century Gothic" w:cs="Century Gothic"/>
          <w:sz w:val="20"/>
        </w:rPr>
        <w:t>zwłoki</w:t>
      </w:r>
      <w:r w:rsidR="00FC3C7A" w:rsidRPr="005F09A4">
        <w:rPr>
          <w:rFonts w:ascii="Century Gothic,Arial" w:eastAsia="Century Gothic,Arial" w:hAnsi="Century Gothic,Arial" w:cs="Century Gothic,Arial"/>
          <w:sz w:val="20"/>
        </w:rPr>
        <w:t xml:space="preserve"> od dnia upływu terminu zapłaty do dnia zapłaty</w:t>
      </w:r>
      <w:bookmarkStart w:id="673" w:name="_Hlk478650965"/>
      <w:r w:rsidR="00FC3C7A" w:rsidRPr="005F09A4">
        <w:rPr>
          <w:rFonts w:ascii="Century Gothic,Arial" w:eastAsia="Century Gothic,Arial" w:hAnsi="Century Gothic,Arial" w:cs="Century Gothic,Arial"/>
          <w:sz w:val="20"/>
        </w:rPr>
        <w:t>, za każdy stwierdzony przypadek naruszenia</w:t>
      </w:r>
      <w:bookmarkEnd w:id="673"/>
      <w:r w:rsidR="00FC3C7A" w:rsidRPr="005F09A4">
        <w:rPr>
          <w:rFonts w:ascii="Century Gothic,Arial" w:eastAsia="Century Gothic,Arial" w:hAnsi="Century Gothic,Arial" w:cs="Century Gothic,Arial"/>
          <w:sz w:val="20"/>
        </w:rPr>
        <w:t>,</w:t>
      </w:r>
    </w:p>
    <w:p w14:paraId="36058558" w14:textId="1362C72D" w:rsidR="00FC3C7A" w:rsidRPr="005F09A4" w:rsidRDefault="001E5CC0" w:rsidP="002645F1">
      <w:pPr>
        <w:pStyle w:val="BodyText21"/>
        <w:numPr>
          <w:ilvl w:val="0"/>
          <w:numId w:val="7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 w:eastAsia="Century Gothic" w:hAnsi="Century Gothic" w:cs="Century Gothic"/>
          <w:sz w:val="20"/>
        </w:rPr>
        <w:t>16</w:t>
      </w:r>
      <w:r w:rsidR="00FC3C7A" w:rsidRPr="005F09A4">
        <w:rPr>
          <w:rFonts w:ascii="Century Gothic,Arial" w:eastAsia="Century Gothic,Arial" w:hAnsi="Century Gothic,Arial" w:cs="Century Gothic,Arial"/>
          <w:sz w:val="20"/>
        </w:rPr>
        <w:t xml:space="preserve">.000,00 zł – za naruszenia przez Wykonawcę postanowień wskazanych </w:t>
      </w:r>
      <w:r w:rsidR="00FC3C7A" w:rsidRPr="00936483">
        <w:rPr>
          <w:rFonts w:ascii="Century Gothic,Arial" w:eastAsia="Century Gothic,Arial" w:hAnsi="Century Gothic,Arial" w:cs="Century Gothic,Arial"/>
          <w:sz w:val="20"/>
        </w:rPr>
        <w:t>w Art. 27 Umowy</w:t>
      </w:r>
      <w:r w:rsidR="00FC3C7A" w:rsidRPr="005F09A4">
        <w:rPr>
          <w:rFonts w:ascii="Century Gothic,Arial" w:eastAsia="Century Gothic,Arial" w:hAnsi="Century Gothic,Arial" w:cs="Century Gothic,Arial"/>
          <w:sz w:val="20"/>
        </w:rPr>
        <w:t xml:space="preserve"> (Zachowanie poufności,), za każdy stwierdzony przypadek naruszenia,</w:t>
      </w:r>
    </w:p>
    <w:p w14:paraId="34735CDF" w14:textId="0D497D89" w:rsidR="00E70D43" w:rsidRPr="005F09A4" w:rsidRDefault="00E70D43" w:rsidP="002645F1">
      <w:pPr>
        <w:pStyle w:val="BodyText21"/>
        <w:numPr>
          <w:ilvl w:val="0"/>
          <w:numId w:val="72"/>
        </w:numPr>
        <w:tabs>
          <w:tab w:val="left" w:pos="-1985"/>
          <w:tab w:val="left" w:pos="-1843"/>
          <w:tab w:val="left" w:pos="-1560"/>
          <w:tab w:val="left" w:pos="-1276"/>
        </w:tabs>
        <w:suppressAutoHyphens/>
        <w:spacing w:line="360" w:lineRule="auto"/>
        <w:ind w:left="709"/>
        <w:rPr>
          <w:rFonts w:ascii="Century Gothic" w:eastAsia="Century Gothic,Arial" w:hAnsi="Century Gothic" w:cs="Century Gothic,Arial"/>
          <w:sz w:val="20"/>
        </w:rPr>
      </w:pPr>
      <w:r w:rsidRPr="005F09A4">
        <w:rPr>
          <w:rFonts w:ascii="Century Gothic" w:eastAsia="Century Gothic" w:hAnsi="Century Gothic" w:cs="Century Gothic"/>
          <w:sz w:val="20"/>
        </w:rPr>
        <w:t>20</w:t>
      </w:r>
      <w:r w:rsidR="0036751C" w:rsidRPr="005F09A4">
        <w:rPr>
          <w:rFonts w:ascii="Century Gothic" w:eastAsia="Century Gothic" w:hAnsi="Century Gothic" w:cs="Century Gothic"/>
          <w:sz w:val="20"/>
        </w:rPr>
        <w:t>.</w:t>
      </w:r>
      <w:r w:rsidRPr="005F09A4">
        <w:rPr>
          <w:rFonts w:ascii="Century Gothic" w:eastAsia="Century Gothic" w:hAnsi="Century Gothic" w:cs="Century Gothic"/>
          <w:sz w:val="20"/>
        </w:rPr>
        <w:t xml:space="preserve">000,00 zł </w:t>
      </w:r>
      <w:r w:rsidR="0036751C" w:rsidRPr="005F09A4">
        <w:rPr>
          <w:rFonts w:ascii="Century Gothic" w:eastAsia="Century Gothic" w:hAnsi="Century Gothic" w:cs="Century Gothic"/>
          <w:sz w:val="20"/>
        </w:rPr>
        <w:t>-</w:t>
      </w:r>
      <w:r w:rsidRPr="005F09A4">
        <w:rPr>
          <w:rFonts w:ascii="Century Gothic" w:eastAsia="Century Gothic" w:hAnsi="Century Gothic" w:cs="Century Gothic"/>
          <w:sz w:val="20"/>
        </w:rPr>
        <w:t xml:space="preserve"> </w:t>
      </w:r>
      <w:r w:rsidRPr="005F09A4">
        <w:rPr>
          <w:rFonts w:ascii="Century Gothic" w:eastAsia="Century Gothic,Arial" w:hAnsi="Century Gothic" w:cs="Century Gothic,Arial"/>
          <w:sz w:val="20"/>
        </w:rPr>
        <w:t xml:space="preserve">za naruszenia przez Wykonawcę </w:t>
      </w:r>
      <w:r w:rsidRPr="00936483">
        <w:rPr>
          <w:rFonts w:ascii="Century Gothic" w:eastAsia="Century Gothic,Arial" w:hAnsi="Century Gothic" w:cs="Century Gothic,Arial"/>
          <w:sz w:val="20"/>
        </w:rPr>
        <w:t>postanowień wskazanych w Art. 2</w:t>
      </w:r>
      <w:r w:rsidR="00FF793D" w:rsidRPr="00936483">
        <w:rPr>
          <w:rFonts w:ascii="Century Gothic" w:eastAsia="Century Gothic,Arial" w:hAnsi="Century Gothic" w:cs="Century Gothic,Arial"/>
          <w:sz w:val="20"/>
        </w:rPr>
        <w:t>9</w:t>
      </w:r>
      <w:r w:rsidRPr="00936483">
        <w:rPr>
          <w:rFonts w:ascii="Century Gothic" w:eastAsia="Century Gothic,Arial" w:hAnsi="Century Gothic" w:cs="Century Gothic,Arial"/>
          <w:sz w:val="20"/>
        </w:rPr>
        <w:t xml:space="preserve"> Umowy</w:t>
      </w:r>
      <w:r w:rsidRPr="005F09A4">
        <w:rPr>
          <w:rFonts w:ascii="Century Gothic" w:eastAsia="Century Gothic,Arial" w:hAnsi="Century Gothic" w:cs="Century Gothic,Arial"/>
          <w:sz w:val="20"/>
        </w:rPr>
        <w:t xml:space="preserve"> (Powierzenie przetwarzania danych osobowych), za każdy stwierdzony przypadek naruszenia,</w:t>
      </w:r>
    </w:p>
    <w:p w14:paraId="0CD95F88" w14:textId="2A118A41" w:rsidR="00FC3C7A" w:rsidRPr="005F09A4" w:rsidRDefault="001E5CC0" w:rsidP="002645F1">
      <w:pPr>
        <w:pStyle w:val="BodyText21"/>
        <w:numPr>
          <w:ilvl w:val="0"/>
          <w:numId w:val="7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 w:eastAsia="Century Gothic" w:hAnsi="Century Gothic" w:cs="Century Gothic"/>
          <w:sz w:val="20"/>
        </w:rPr>
        <w:t>4</w:t>
      </w:r>
      <w:r w:rsidR="00FC3C7A" w:rsidRPr="005F09A4">
        <w:rPr>
          <w:rFonts w:ascii="Century Gothic,Arial" w:eastAsia="Century Gothic,Arial" w:hAnsi="Century Gothic,Arial" w:cs="Century Gothic,Arial"/>
          <w:sz w:val="20"/>
        </w:rPr>
        <w:t xml:space="preserve">.000,00 zł </w:t>
      </w:r>
      <w:r w:rsidR="00FC3C7A" w:rsidRPr="005F09A4">
        <w:rPr>
          <w:rFonts w:ascii="Century Gothic" w:eastAsia="Century Gothic" w:hAnsi="Century Gothic" w:cs="Century Gothic"/>
          <w:sz w:val="20"/>
        </w:rPr>
        <w:t xml:space="preserve">– z </w:t>
      </w:r>
      <w:r w:rsidR="00FC3C7A" w:rsidRPr="005F09A4">
        <w:rPr>
          <w:rFonts w:ascii="Century Gothic,Arial" w:eastAsia="Century Gothic,Arial" w:hAnsi="Century Gothic,Arial" w:cs="Century Gothic,Arial"/>
          <w:sz w:val="20"/>
        </w:rPr>
        <w:t xml:space="preserve">tytułu niespełnienia przez Wykonawcę, Podwykonawcę lub </w:t>
      </w:r>
      <w:r w:rsidR="00124708" w:rsidRPr="005F09A4">
        <w:rPr>
          <w:rFonts w:ascii="Century Gothic,Arial" w:eastAsia="Century Gothic,Arial" w:hAnsi="Century Gothic,Arial" w:cs="Century Gothic,Arial"/>
          <w:sz w:val="20"/>
        </w:rPr>
        <w:t>dal</w:t>
      </w:r>
      <w:r w:rsidR="00FC3C7A" w:rsidRPr="005F09A4">
        <w:rPr>
          <w:rFonts w:ascii="Century Gothic,Arial" w:eastAsia="Century Gothic,Arial" w:hAnsi="Century Gothic,Arial" w:cs="Century Gothic,Arial"/>
          <w:sz w:val="20"/>
        </w:rPr>
        <w:t>szego Podwykonawcę wymogu zatrudnienia na podstawie umowy o pracę os</w:t>
      </w:r>
      <w:r w:rsidR="00124708" w:rsidRPr="005F09A4">
        <w:rPr>
          <w:rFonts w:ascii="Century Gothic,Arial" w:eastAsia="Century Gothic,Arial" w:hAnsi="Century Gothic,Arial" w:cs="Century Gothic,Arial"/>
          <w:sz w:val="20"/>
        </w:rPr>
        <w:t xml:space="preserve">ób </w:t>
      </w:r>
      <w:r w:rsidR="00FC3C7A" w:rsidRPr="005F09A4">
        <w:rPr>
          <w:rFonts w:ascii="Century Gothic,Arial" w:eastAsia="Century Gothic,Arial" w:hAnsi="Century Gothic,Arial" w:cs="Century Gothic,Arial"/>
          <w:sz w:val="20"/>
        </w:rPr>
        <w:t xml:space="preserve">wykonujących czynności </w:t>
      </w:r>
      <w:r w:rsidR="00FC3C7A" w:rsidRPr="00936483">
        <w:rPr>
          <w:rFonts w:ascii="Century Gothic,Arial" w:eastAsia="Century Gothic,Arial" w:hAnsi="Century Gothic,Arial" w:cs="Century Gothic,Arial"/>
          <w:sz w:val="20"/>
        </w:rPr>
        <w:t xml:space="preserve">wskazane w Art. 5 ust. </w:t>
      </w:r>
      <w:r w:rsidR="00936483" w:rsidRPr="00936483">
        <w:rPr>
          <w:rFonts w:ascii="Century Gothic,Arial" w:eastAsia="Century Gothic,Arial" w:hAnsi="Century Gothic,Arial" w:cs="Century Gothic,Arial"/>
          <w:sz w:val="20"/>
        </w:rPr>
        <w:t>21</w:t>
      </w:r>
      <w:r w:rsidR="00C81A60" w:rsidRPr="00936483">
        <w:rPr>
          <w:rFonts w:ascii="Century Gothic,Arial" w:eastAsia="Century Gothic,Arial" w:hAnsi="Century Gothic,Arial" w:cs="Century Gothic,Arial"/>
          <w:sz w:val="20"/>
        </w:rPr>
        <w:t xml:space="preserve"> </w:t>
      </w:r>
      <w:r w:rsidR="00FC3C7A" w:rsidRPr="00936483">
        <w:rPr>
          <w:rFonts w:ascii="Century Gothic,Arial" w:eastAsia="Century Gothic,Arial" w:hAnsi="Century Gothic,Arial" w:cs="Century Gothic,Arial"/>
          <w:sz w:val="20"/>
        </w:rPr>
        <w:t>Umowy, za</w:t>
      </w:r>
      <w:r w:rsidR="00FC3C7A" w:rsidRPr="005F09A4">
        <w:rPr>
          <w:rFonts w:ascii="Century Gothic,Arial" w:eastAsia="Century Gothic,Arial" w:hAnsi="Century Gothic,Arial" w:cs="Century Gothic,Arial"/>
          <w:sz w:val="20"/>
        </w:rPr>
        <w:t xml:space="preserve"> każdy przy</w:t>
      </w:r>
      <w:r w:rsidR="00124708" w:rsidRPr="005F09A4">
        <w:rPr>
          <w:rFonts w:ascii="Century Gothic,Arial" w:eastAsia="Century Gothic,Arial" w:hAnsi="Century Gothic,Arial" w:cs="Century Gothic,Arial"/>
          <w:sz w:val="20"/>
        </w:rPr>
        <w:t>p</w:t>
      </w:r>
      <w:r w:rsidR="00FC3C7A" w:rsidRPr="005F09A4">
        <w:rPr>
          <w:rFonts w:ascii="Century Gothic,Arial" w:eastAsia="Century Gothic,Arial" w:hAnsi="Century Gothic,Arial" w:cs="Century Gothic,Arial"/>
          <w:sz w:val="20"/>
        </w:rPr>
        <w:t xml:space="preserve">adek naruszenia, </w:t>
      </w:r>
    </w:p>
    <w:p w14:paraId="3DA89B01" w14:textId="1FBFEAED" w:rsidR="00D5621D" w:rsidRPr="005F09A4" w:rsidRDefault="00CC2436" w:rsidP="002645F1">
      <w:pPr>
        <w:pStyle w:val="BodyText21"/>
        <w:numPr>
          <w:ilvl w:val="0"/>
          <w:numId w:val="7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 w:eastAsia="Century Gothic" w:hAnsi="Century Gothic" w:cs="Century Gothic"/>
          <w:sz w:val="20"/>
        </w:rPr>
        <w:t>8.000,00</w:t>
      </w:r>
      <w:r w:rsidRPr="005F09A4">
        <w:rPr>
          <w:rFonts w:ascii="Century Gothic,Arial" w:eastAsia="Century Gothic,Arial" w:hAnsi="Century Gothic,Arial" w:cs="Century Gothic,Arial"/>
          <w:sz w:val="20"/>
        </w:rPr>
        <w:t xml:space="preserve"> </w:t>
      </w:r>
      <w:r w:rsidR="00D5621D" w:rsidRPr="005F09A4">
        <w:rPr>
          <w:rFonts w:ascii="Century Gothic,Arial" w:eastAsia="Century Gothic,Arial" w:hAnsi="Century Gothic,Arial" w:cs="Century Gothic,Arial"/>
          <w:sz w:val="20"/>
        </w:rPr>
        <w:t xml:space="preserve">zł – za brak zapłaty wynagrodzenia należnego Podwykonawcy </w:t>
      </w:r>
      <w:r w:rsidR="009D3D4D" w:rsidRPr="005F09A4">
        <w:rPr>
          <w:rFonts w:ascii="Century Gothic,Arial" w:eastAsia="Century Gothic,Arial" w:hAnsi="Century Gothic,Arial" w:cs="Century Gothic,Arial"/>
          <w:sz w:val="20"/>
        </w:rPr>
        <w:t xml:space="preserve">z tytułu zmiany wysokości wynagrodzenia, o której mowa w art. 439 ust. 5 </w:t>
      </w:r>
      <w:proofErr w:type="spellStart"/>
      <w:r w:rsidR="009D3D4D" w:rsidRPr="005F09A4">
        <w:rPr>
          <w:rFonts w:ascii="Century Gothic,Arial" w:eastAsia="Century Gothic,Arial" w:hAnsi="Century Gothic,Arial" w:cs="Century Gothic,Arial"/>
          <w:sz w:val="20"/>
        </w:rPr>
        <w:t>Pzp</w:t>
      </w:r>
      <w:proofErr w:type="spellEnd"/>
      <w:r w:rsidR="00D5621D" w:rsidRPr="005F09A4">
        <w:rPr>
          <w:rFonts w:ascii="Century Gothic,Arial" w:eastAsia="Century Gothic,Arial" w:hAnsi="Century Gothic,Arial" w:cs="Century Gothic,Arial"/>
          <w:sz w:val="20"/>
        </w:rPr>
        <w:t>, za każdy stwierdzony przypadek,</w:t>
      </w:r>
    </w:p>
    <w:p w14:paraId="5F346CD8" w14:textId="4D40D6B0" w:rsidR="00915A56" w:rsidRPr="000022C0" w:rsidRDefault="00CC2436" w:rsidP="002645F1">
      <w:pPr>
        <w:pStyle w:val="BodyText21"/>
        <w:numPr>
          <w:ilvl w:val="0"/>
          <w:numId w:val="7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 w:eastAsia="Century Gothic" w:hAnsi="Century Gothic" w:cs="Century Gothic"/>
          <w:sz w:val="20"/>
        </w:rPr>
        <w:lastRenderedPageBreak/>
        <w:t xml:space="preserve">80,00 </w:t>
      </w:r>
      <w:r w:rsidR="00D5621D" w:rsidRPr="005F09A4">
        <w:rPr>
          <w:rFonts w:ascii="Century Gothic,Arial" w:eastAsia="Century Gothic,Arial" w:hAnsi="Century Gothic,Arial" w:cs="Century Gothic,Arial"/>
          <w:sz w:val="20"/>
        </w:rPr>
        <w:t xml:space="preserve">zł – za nieterminową zapłatę </w:t>
      </w:r>
      <w:r w:rsidR="009D3D4D" w:rsidRPr="005F09A4">
        <w:rPr>
          <w:rFonts w:ascii="Century Gothic,Arial" w:eastAsia="Century Gothic,Arial" w:hAnsi="Century Gothic,Arial" w:cs="Century Gothic,Arial"/>
          <w:sz w:val="20"/>
        </w:rPr>
        <w:t xml:space="preserve">wynagrodzenia należnego Podwykonawcy z tytułu zmiany wysokości wynagrodzenia, o której mowa w art. 439 ust. 5 </w:t>
      </w:r>
      <w:proofErr w:type="spellStart"/>
      <w:r w:rsidR="009D3D4D" w:rsidRPr="005F09A4">
        <w:rPr>
          <w:rFonts w:ascii="Century Gothic,Arial" w:eastAsia="Century Gothic,Arial" w:hAnsi="Century Gothic,Arial" w:cs="Century Gothic,Arial"/>
          <w:sz w:val="20"/>
        </w:rPr>
        <w:t>Pzp</w:t>
      </w:r>
      <w:proofErr w:type="spellEnd"/>
      <w:r w:rsidR="00D5621D" w:rsidRPr="005F09A4">
        <w:rPr>
          <w:rFonts w:ascii="Century Gothic,Arial" w:eastAsia="Century Gothic,Arial" w:hAnsi="Century Gothic,Arial" w:cs="Century Gothic,Arial"/>
          <w:sz w:val="20"/>
        </w:rPr>
        <w:t xml:space="preserve">, </w:t>
      </w:r>
      <w:r w:rsidRPr="005F09A4">
        <w:rPr>
          <w:rFonts w:ascii="Century Gothic,Arial" w:eastAsia="Century Gothic,Arial" w:hAnsi="Century Gothic,Arial" w:cs="Century Gothic,Arial"/>
          <w:sz w:val="20"/>
        </w:rPr>
        <w:t xml:space="preserve">za każdy dzień </w:t>
      </w:r>
      <w:r w:rsidRPr="005F09A4">
        <w:rPr>
          <w:rFonts w:ascii="Century Gothic" w:eastAsia="Century Gothic" w:hAnsi="Century Gothic" w:cs="Century Gothic"/>
          <w:sz w:val="20"/>
        </w:rPr>
        <w:t>zwłoki</w:t>
      </w:r>
      <w:r w:rsidRPr="005F09A4">
        <w:rPr>
          <w:rFonts w:ascii="Century Gothic,Arial" w:eastAsia="Century Gothic,Arial" w:hAnsi="Century Gothic,Arial" w:cs="Century Gothic,Arial"/>
          <w:sz w:val="20"/>
        </w:rPr>
        <w:t xml:space="preserve"> od dnia upływu terminu zapłaty do dnia zapłaty</w:t>
      </w:r>
      <w:r w:rsidR="00D5621D" w:rsidRPr="005F09A4">
        <w:rPr>
          <w:rFonts w:ascii="Century Gothic,Arial" w:eastAsia="Century Gothic,Arial" w:hAnsi="Century Gothic,Arial" w:cs="Century Gothic,Arial"/>
          <w:sz w:val="20"/>
        </w:rPr>
        <w:t>,</w:t>
      </w:r>
      <w:r w:rsidRPr="005F09A4">
        <w:rPr>
          <w:rFonts w:ascii="Century Gothic,Arial" w:eastAsia="Century Gothic,Arial" w:hAnsi="Century Gothic,Arial" w:cs="Century Gothic,Arial"/>
          <w:sz w:val="20"/>
        </w:rPr>
        <w:t xml:space="preserve"> za każdy stwierdzony przypadek naruszenia,</w:t>
      </w:r>
    </w:p>
    <w:p w14:paraId="79407C2C" w14:textId="0B0257CD" w:rsidR="00915A56" w:rsidRPr="005F09A4" w:rsidRDefault="00803B9D" w:rsidP="002645F1">
      <w:pPr>
        <w:numPr>
          <w:ilvl w:val="0"/>
          <w:numId w:val="72"/>
        </w:numPr>
        <w:tabs>
          <w:tab w:val="left" w:pos="-1985"/>
          <w:tab w:val="left" w:pos="-1843"/>
          <w:tab w:val="left" w:pos="-1560"/>
          <w:tab w:val="left" w:pos="-1276"/>
        </w:tabs>
        <w:suppressAutoHyphens/>
        <w:spacing w:line="360" w:lineRule="auto"/>
        <w:ind w:left="709"/>
        <w:jc w:val="both"/>
        <w:rPr>
          <w:rFonts w:ascii="Century Gothic,Arial" w:eastAsia="Century Gothic,Arial" w:hAnsi="Century Gothic,Arial" w:cs="Century Gothic,Arial"/>
        </w:rPr>
      </w:pPr>
      <w:r w:rsidRPr="005F09A4">
        <w:rPr>
          <w:rFonts w:ascii="Century Gothic" w:eastAsia="Century Gothic" w:hAnsi="Century Gothic" w:cs="Century Gothic"/>
        </w:rPr>
        <w:t>20.000</w:t>
      </w:r>
      <w:r w:rsidR="00FA5B44" w:rsidRPr="005F09A4">
        <w:rPr>
          <w:rFonts w:ascii="Century Gothic" w:eastAsia="Century Gothic" w:hAnsi="Century Gothic" w:cs="Century Gothic"/>
        </w:rPr>
        <w:t>,00</w:t>
      </w:r>
      <w:r w:rsidR="00915A56" w:rsidRPr="005F09A4">
        <w:rPr>
          <w:rFonts w:ascii="Century Gothic,Arial" w:eastAsia="Century Gothic,Arial" w:hAnsi="Century Gothic,Arial" w:cs="Century Gothic,Arial"/>
        </w:rPr>
        <w:t xml:space="preserve"> zł – za </w:t>
      </w:r>
      <w:r w:rsidRPr="005F09A4">
        <w:rPr>
          <w:rFonts w:ascii="Century Gothic,Arial" w:eastAsia="Century Gothic,Arial" w:hAnsi="Century Gothic,Arial" w:cs="Century Gothic,Arial"/>
        </w:rPr>
        <w:t>zwłokę w przekazaniu</w:t>
      </w:r>
      <w:r w:rsidR="00915A56" w:rsidRPr="005F09A4">
        <w:rPr>
          <w:rFonts w:ascii="Century Gothic,Arial" w:eastAsia="Century Gothic,Arial" w:hAnsi="Century Gothic,Arial" w:cs="Century Gothic,Arial"/>
        </w:rPr>
        <w:t xml:space="preserve"> nieruchomości </w:t>
      </w:r>
      <w:r w:rsidRPr="005F09A4">
        <w:rPr>
          <w:rFonts w:ascii="Century Gothic,Arial" w:eastAsia="Century Gothic,Arial" w:hAnsi="Century Gothic,Arial" w:cs="Century Gothic,Arial"/>
        </w:rPr>
        <w:t>właścicielom, za każdy rozpoczęty tydzień zwłoki,</w:t>
      </w:r>
      <w:r w:rsidR="00915A56" w:rsidRPr="005F09A4">
        <w:rPr>
          <w:rFonts w:ascii="Century Gothic,Arial" w:eastAsia="Century Gothic,Arial" w:hAnsi="Century Gothic,Arial" w:cs="Century Gothic,Arial"/>
        </w:rPr>
        <w:t xml:space="preserve"> </w:t>
      </w:r>
    </w:p>
    <w:p w14:paraId="39E89ECB" w14:textId="0BEA2E6B" w:rsidR="00915A56" w:rsidRPr="005F09A4" w:rsidRDefault="00915A56" w:rsidP="002645F1">
      <w:pPr>
        <w:numPr>
          <w:ilvl w:val="0"/>
          <w:numId w:val="72"/>
        </w:numPr>
        <w:tabs>
          <w:tab w:val="left" w:pos="-1985"/>
          <w:tab w:val="left" w:pos="-1843"/>
          <w:tab w:val="left" w:pos="-1560"/>
          <w:tab w:val="left" w:pos="-1276"/>
        </w:tabs>
        <w:suppressAutoHyphens/>
        <w:spacing w:line="360" w:lineRule="auto"/>
        <w:ind w:left="709"/>
        <w:jc w:val="both"/>
        <w:rPr>
          <w:rFonts w:ascii="Century Gothic,Arial" w:eastAsia="Century Gothic,Arial" w:hAnsi="Century Gothic,Arial" w:cs="Century Gothic,Arial"/>
        </w:rPr>
      </w:pPr>
      <w:r w:rsidRPr="005F09A4">
        <w:rPr>
          <w:rFonts w:ascii="Century Gothic" w:eastAsia="Century Gothic" w:hAnsi="Century Gothic" w:cs="Century Gothic"/>
        </w:rPr>
        <w:t>200</w:t>
      </w:r>
      <w:r w:rsidR="008F13DE" w:rsidRPr="005F09A4">
        <w:rPr>
          <w:rFonts w:ascii="Century Gothic" w:eastAsia="Century Gothic" w:hAnsi="Century Gothic" w:cs="Century Gothic"/>
        </w:rPr>
        <w:t>,00</w:t>
      </w:r>
      <w:r w:rsidRPr="005F09A4">
        <w:rPr>
          <w:rFonts w:ascii="Century Gothic,Arial" w:eastAsia="Century Gothic,Arial" w:hAnsi="Century Gothic,Arial" w:cs="Century Gothic,Arial"/>
        </w:rPr>
        <w:t xml:space="preserve"> zł – za zwłokę w bieżącym przekazaniu Zamawiającemu któregokolwiek z protokołów przewidzianych </w:t>
      </w:r>
      <w:proofErr w:type="spellStart"/>
      <w:r w:rsidRPr="005F09A4">
        <w:rPr>
          <w:rFonts w:ascii="Century Gothic,Arial" w:eastAsia="Century Gothic,Arial" w:hAnsi="Century Gothic,Arial" w:cs="Century Gothic,Arial"/>
        </w:rPr>
        <w:t>PKiB</w:t>
      </w:r>
      <w:proofErr w:type="spellEnd"/>
      <w:r w:rsidRPr="005F09A4">
        <w:rPr>
          <w:rFonts w:ascii="Century Gothic,Arial" w:eastAsia="Century Gothic,Arial" w:hAnsi="Century Gothic,Arial" w:cs="Century Gothic,Arial"/>
        </w:rPr>
        <w:t>, za każdy dzień zwłoki,</w:t>
      </w:r>
    </w:p>
    <w:p w14:paraId="2C20A07F" w14:textId="560625A3" w:rsidR="00915A56" w:rsidRPr="005F09A4" w:rsidRDefault="00915A56" w:rsidP="002645F1">
      <w:pPr>
        <w:numPr>
          <w:ilvl w:val="0"/>
          <w:numId w:val="72"/>
        </w:numPr>
        <w:tabs>
          <w:tab w:val="left" w:pos="-1985"/>
          <w:tab w:val="left" w:pos="-1843"/>
          <w:tab w:val="left" w:pos="-1560"/>
          <w:tab w:val="left" w:pos="-1276"/>
        </w:tabs>
        <w:suppressAutoHyphens/>
        <w:spacing w:line="360" w:lineRule="auto"/>
        <w:ind w:left="709"/>
        <w:jc w:val="both"/>
        <w:rPr>
          <w:rFonts w:ascii="Century Gothic,Arial" w:eastAsia="Century Gothic,Arial" w:hAnsi="Century Gothic,Arial" w:cs="Century Gothic,Arial"/>
        </w:rPr>
      </w:pPr>
      <w:r w:rsidRPr="005F09A4">
        <w:rPr>
          <w:rFonts w:ascii="Century Gothic" w:eastAsia="Century Gothic" w:hAnsi="Century Gothic" w:cs="Century Gothic"/>
        </w:rPr>
        <w:t>1.000</w:t>
      </w:r>
      <w:r w:rsidR="007A0578" w:rsidRPr="005F09A4">
        <w:rPr>
          <w:rFonts w:ascii="Century Gothic" w:eastAsia="Century Gothic" w:hAnsi="Century Gothic" w:cs="Century Gothic"/>
        </w:rPr>
        <w:t>,00</w:t>
      </w:r>
      <w:r w:rsidRPr="005F09A4">
        <w:rPr>
          <w:rFonts w:ascii="Century Gothic,Arial" w:eastAsia="Century Gothic,Arial" w:hAnsi="Century Gothic,Arial" w:cs="Century Gothic,Arial"/>
        </w:rPr>
        <w:t xml:space="preserve"> zł – za brak uzgodnienia wzoru rejestru protokołów lub jego bieżącej aktualizacji, za każdy</w:t>
      </w:r>
      <w:r w:rsidR="00A90ED8" w:rsidRPr="005F09A4">
        <w:rPr>
          <w:rFonts w:ascii="Century Gothic,Arial" w:eastAsia="Century Gothic,Arial" w:hAnsi="Century Gothic,Arial" w:cs="Century Gothic,Arial"/>
        </w:rPr>
        <w:t xml:space="preserve"> taki</w:t>
      </w:r>
      <w:r w:rsidRPr="005F09A4">
        <w:rPr>
          <w:rFonts w:ascii="Century Gothic,Arial" w:eastAsia="Century Gothic,Arial" w:hAnsi="Century Gothic,Arial" w:cs="Century Gothic,Arial"/>
        </w:rPr>
        <w:t xml:space="preserve"> stwierdzony przypadek,</w:t>
      </w:r>
    </w:p>
    <w:p w14:paraId="7AB9FE4D" w14:textId="6F5FE5C1" w:rsidR="00915A56" w:rsidRPr="005F09A4" w:rsidRDefault="00915A56" w:rsidP="002645F1">
      <w:pPr>
        <w:numPr>
          <w:ilvl w:val="0"/>
          <w:numId w:val="72"/>
        </w:numPr>
        <w:tabs>
          <w:tab w:val="left" w:pos="-1985"/>
          <w:tab w:val="left" w:pos="-1843"/>
          <w:tab w:val="left" w:pos="-1560"/>
          <w:tab w:val="left" w:pos="-1276"/>
        </w:tabs>
        <w:suppressAutoHyphens/>
        <w:spacing w:line="360" w:lineRule="auto"/>
        <w:ind w:left="709"/>
        <w:jc w:val="both"/>
        <w:rPr>
          <w:rFonts w:ascii="Century Gothic,Arial" w:eastAsia="Century Gothic,Arial" w:hAnsi="Century Gothic,Arial" w:cs="Century Gothic,Arial"/>
        </w:rPr>
      </w:pPr>
      <w:r w:rsidRPr="005F09A4">
        <w:rPr>
          <w:rFonts w:ascii="Century Gothic" w:eastAsia="Century Gothic" w:hAnsi="Century Gothic" w:cs="Century Gothic"/>
        </w:rPr>
        <w:t>1.000</w:t>
      </w:r>
      <w:r w:rsidR="00196EB2" w:rsidRPr="005F09A4">
        <w:rPr>
          <w:rFonts w:ascii="Century Gothic" w:eastAsia="Century Gothic" w:hAnsi="Century Gothic" w:cs="Century Gothic"/>
        </w:rPr>
        <w:t>,00</w:t>
      </w:r>
      <w:r w:rsidRPr="005F09A4">
        <w:rPr>
          <w:rFonts w:ascii="Century Gothic,Arial" w:eastAsia="Century Gothic,Arial" w:hAnsi="Century Gothic,Arial" w:cs="Century Gothic,Arial"/>
        </w:rPr>
        <w:t xml:space="preserve"> zł – za </w:t>
      </w:r>
      <w:r w:rsidR="003A4EA7" w:rsidRPr="005F09A4">
        <w:rPr>
          <w:rFonts w:ascii="Century Gothic,Arial" w:eastAsia="Century Gothic,Arial" w:hAnsi="Century Gothic,Arial" w:cs="Century Gothic,Arial"/>
        </w:rPr>
        <w:t>zwłokę w</w:t>
      </w:r>
      <w:r w:rsidRPr="005F09A4">
        <w:rPr>
          <w:rFonts w:ascii="Century Gothic,Arial" w:eastAsia="Century Gothic,Arial" w:hAnsi="Century Gothic,Arial" w:cs="Century Gothic,Arial"/>
        </w:rPr>
        <w:t xml:space="preserve"> realizacji poszczególnych prac wskazanych z PZJ, za każdy rozpoczęty tydzień,</w:t>
      </w:r>
    </w:p>
    <w:p w14:paraId="4C5DCBD4" w14:textId="18745D81" w:rsidR="00915A56" w:rsidRPr="005F09A4" w:rsidRDefault="00774E7A" w:rsidP="002645F1">
      <w:pPr>
        <w:numPr>
          <w:ilvl w:val="0"/>
          <w:numId w:val="72"/>
        </w:numPr>
        <w:tabs>
          <w:tab w:val="left" w:pos="-1985"/>
          <w:tab w:val="left" w:pos="-1843"/>
          <w:tab w:val="left" w:pos="-1560"/>
          <w:tab w:val="left" w:pos="-1276"/>
        </w:tabs>
        <w:suppressAutoHyphens/>
        <w:spacing w:line="360" w:lineRule="auto"/>
        <w:ind w:left="709"/>
        <w:jc w:val="both"/>
        <w:rPr>
          <w:rFonts w:ascii="Century Gothic,Arial" w:eastAsia="Century Gothic,Arial" w:hAnsi="Century Gothic,Arial" w:cs="Century Gothic,Arial"/>
        </w:rPr>
      </w:pPr>
      <w:r w:rsidRPr="005F09A4">
        <w:rPr>
          <w:rFonts w:ascii="Century Gothic" w:eastAsia="Century Gothic" w:hAnsi="Century Gothic" w:cs="Century Gothic"/>
        </w:rPr>
        <w:t>5</w:t>
      </w:r>
      <w:r w:rsidR="00915A56" w:rsidRPr="005F09A4">
        <w:rPr>
          <w:rFonts w:ascii="Century Gothic" w:eastAsia="Century Gothic" w:hAnsi="Century Gothic" w:cs="Century Gothic"/>
        </w:rPr>
        <w:t>.000</w:t>
      </w:r>
      <w:r w:rsidR="00196EB2" w:rsidRPr="005F09A4">
        <w:rPr>
          <w:rFonts w:ascii="Century Gothic" w:eastAsia="Century Gothic" w:hAnsi="Century Gothic" w:cs="Century Gothic"/>
        </w:rPr>
        <w:t>,00</w:t>
      </w:r>
      <w:r w:rsidR="00915A56" w:rsidRPr="005F09A4">
        <w:rPr>
          <w:rFonts w:ascii="Century Gothic,Arial" w:eastAsia="Century Gothic,Arial" w:hAnsi="Century Gothic,Arial" w:cs="Century Gothic,Arial"/>
        </w:rPr>
        <w:t xml:space="preserve"> zł – za brak sporządzenia </w:t>
      </w:r>
      <w:r w:rsidRPr="005F09A4">
        <w:rPr>
          <w:rFonts w:ascii="Century Gothic,Arial" w:eastAsia="Century Gothic,Arial" w:hAnsi="Century Gothic,Arial" w:cs="Century Gothic,Arial"/>
        </w:rPr>
        <w:t xml:space="preserve">któregokolwiek z </w:t>
      </w:r>
      <w:r w:rsidR="00915A56" w:rsidRPr="005F09A4">
        <w:rPr>
          <w:rFonts w:ascii="Century Gothic,Arial" w:eastAsia="Century Gothic,Arial" w:hAnsi="Century Gothic,Arial" w:cs="Century Gothic,Arial"/>
        </w:rPr>
        <w:t xml:space="preserve">zestawień </w:t>
      </w:r>
      <w:r w:rsidR="00196EB2" w:rsidRPr="005F09A4">
        <w:rPr>
          <w:rFonts w:ascii="Century Gothic,Arial" w:eastAsia="Century Gothic,Arial" w:hAnsi="Century Gothic,Arial" w:cs="Century Gothic,Arial"/>
        </w:rPr>
        <w:t>przewidzianych w OPZ</w:t>
      </w:r>
      <w:r w:rsidR="00915A56" w:rsidRPr="005F09A4">
        <w:rPr>
          <w:rFonts w:ascii="Century Gothic,Arial" w:eastAsia="Century Gothic,Arial" w:hAnsi="Century Gothic,Arial" w:cs="Century Gothic,Arial"/>
        </w:rPr>
        <w:t xml:space="preserve">, </w:t>
      </w:r>
      <w:r w:rsidRPr="005F09A4">
        <w:rPr>
          <w:rFonts w:ascii="Century Gothic,Arial" w:eastAsia="Century Gothic,Arial" w:hAnsi="Century Gothic,Arial" w:cs="Century Gothic,Arial"/>
        </w:rPr>
        <w:t xml:space="preserve">lub zaniechanie aktualizacji takiego zestawienia, za każdy </w:t>
      </w:r>
      <w:r w:rsidR="00A90ED8" w:rsidRPr="005F09A4">
        <w:rPr>
          <w:rFonts w:ascii="Century Gothic,Arial" w:eastAsia="Century Gothic,Arial" w:hAnsi="Century Gothic,Arial" w:cs="Century Gothic,Arial"/>
        </w:rPr>
        <w:t xml:space="preserve">taki </w:t>
      </w:r>
      <w:r w:rsidRPr="005F09A4">
        <w:rPr>
          <w:rFonts w:ascii="Century Gothic,Arial" w:eastAsia="Century Gothic,Arial" w:hAnsi="Century Gothic,Arial" w:cs="Century Gothic,Arial"/>
        </w:rPr>
        <w:t>stwierdzony przypadek</w:t>
      </w:r>
      <w:r w:rsidR="00915A56" w:rsidRPr="005F09A4">
        <w:rPr>
          <w:rFonts w:ascii="Century Gothic,Arial" w:eastAsia="Century Gothic,Arial" w:hAnsi="Century Gothic,Arial" w:cs="Century Gothic,Arial"/>
        </w:rPr>
        <w:t>,</w:t>
      </w:r>
    </w:p>
    <w:p w14:paraId="2B7EC77F" w14:textId="759CF133" w:rsidR="003214AF" w:rsidRDefault="00774E7A" w:rsidP="002645F1">
      <w:pPr>
        <w:numPr>
          <w:ilvl w:val="0"/>
          <w:numId w:val="72"/>
        </w:numPr>
        <w:tabs>
          <w:tab w:val="left" w:pos="-1985"/>
          <w:tab w:val="left" w:pos="-1843"/>
          <w:tab w:val="left" w:pos="-1560"/>
          <w:tab w:val="left" w:pos="-1276"/>
        </w:tabs>
        <w:suppressAutoHyphens/>
        <w:spacing w:line="360" w:lineRule="auto"/>
        <w:ind w:left="709"/>
        <w:jc w:val="both"/>
        <w:rPr>
          <w:rFonts w:ascii="Century Gothic,Arial" w:eastAsia="Century Gothic,Arial" w:hAnsi="Century Gothic,Arial" w:cs="Century Gothic,Arial"/>
        </w:rPr>
      </w:pPr>
      <w:r w:rsidRPr="005F09A4">
        <w:rPr>
          <w:rFonts w:ascii="Century Gothic" w:eastAsia="Century Gothic" w:hAnsi="Century Gothic" w:cs="Century Gothic"/>
        </w:rPr>
        <w:t>20</w:t>
      </w:r>
      <w:r w:rsidR="00915A56" w:rsidRPr="005F09A4">
        <w:rPr>
          <w:rFonts w:ascii="Century Gothic" w:eastAsia="Century Gothic" w:hAnsi="Century Gothic" w:cs="Century Gothic"/>
        </w:rPr>
        <w:t>.000</w:t>
      </w:r>
      <w:r w:rsidRPr="005F09A4">
        <w:rPr>
          <w:rFonts w:ascii="Century Gothic" w:eastAsia="Century Gothic" w:hAnsi="Century Gothic" w:cs="Century Gothic"/>
        </w:rPr>
        <w:t>,00</w:t>
      </w:r>
      <w:r w:rsidR="00915A56" w:rsidRPr="005F09A4">
        <w:rPr>
          <w:rFonts w:ascii="Century Gothic,Arial" w:eastAsia="Century Gothic,Arial" w:hAnsi="Century Gothic,Arial" w:cs="Century Gothic,Arial"/>
        </w:rPr>
        <w:t xml:space="preserve"> zł – za nie przestrzeganie zapisów decyzji o środowiskowych uwarunkowaniach, za każdy </w:t>
      </w:r>
      <w:r w:rsidR="0060005A" w:rsidRPr="005F09A4">
        <w:rPr>
          <w:rFonts w:ascii="Century Gothic,Arial" w:eastAsia="Century Gothic,Arial" w:hAnsi="Century Gothic,Arial" w:cs="Century Gothic,Arial"/>
        </w:rPr>
        <w:t xml:space="preserve">taki </w:t>
      </w:r>
      <w:r w:rsidR="00915A56" w:rsidRPr="005F09A4">
        <w:rPr>
          <w:rFonts w:ascii="Century Gothic,Arial" w:eastAsia="Century Gothic,Arial" w:hAnsi="Century Gothic,Arial" w:cs="Century Gothic,Arial"/>
        </w:rPr>
        <w:t>stwierdzony przypadek,</w:t>
      </w:r>
    </w:p>
    <w:p w14:paraId="219EB499" w14:textId="69AF3E61" w:rsidR="00FB16A0" w:rsidRPr="00840063" w:rsidRDefault="004162BB" w:rsidP="002645F1">
      <w:pPr>
        <w:numPr>
          <w:ilvl w:val="0"/>
          <w:numId w:val="72"/>
        </w:numPr>
        <w:tabs>
          <w:tab w:val="left" w:pos="-1985"/>
          <w:tab w:val="left" w:pos="-1843"/>
          <w:tab w:val="left" w:pos="-1560"/>
          <w:tab w:val="left" w:pos="-1276"/>
        </w:tabs>
        <w:suppressAutoHyphens/>
        <w:spacing w:line="360" w:lineRule="auto"/>
        <w:ind w:left="709"/>
        <w:jc w:val="both"/>
        <w:rPr>
          <w:rFonts w:ascii="Century Gothic,Arial" w:eastAsia="Century Gothic,Arial" w:hAnsi="Century Gothic,Arial" w:cs="Century Gothic,Arial"/>
        </w:rPr>
      </w:pPr>
      <w:r w:rsidRPr="00840063">
        <w:rPr>
          <w:rFonts w:ascii="Century Gothic,Arial" w:eastAsia="Century Gothic,Arial" w:hAnsi="Century Gothic,Arial" w:cs="Century Gothic,Arial"/>
        </w:rPr>
        <w:t>5.000</w:t>
      </w:r>
      <w:r w:rsidR="00FB16A0" w:rsidRPr="00840063">
        <w:rPr>
          <w:rFonts w:ascii="Century Gothic,Arial" w:eastAsia="Century Gothic,Arial" w:hAnsi="Century Gothic,Arial" w:cs="Century Gothic,Arial"/>
        </w:rPr>
        <w:t>,00 zł – za naruszenie obowiązku uzyskania odpowiednich akceptacji/opinii zmian, o których mowa w Art. 3 ust. 15 i/lub ust. 16 Umowy za każdy taki stwierdzony przypadek,</w:t>
      </w:r>
    </w:p>
    <w:p w14:paraId="68B3617C" w14:textId="2ADEBEF8" w:rsidR="00E70D43" w:rsidRPr="005F09A4" w:rsidRDefault="00E70D43" w:rsidP="002645F1">
      <w:pPr>
        <w:pStyle w:val="BodyText21"/>
        <w:numPr>
          <w:ilvl w:val="0"/>
          <w:numId w:val="7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bookmarkStart w:id="674" w:name="_Hlk78460660"/>
      <w:r w:rsidRPr="005F09A4">
        <w:rPr>
          <w:rFonts w:ascii="Century Gothic" w:eastAsia="Calibri" w:hAnsi="Century Gothic" w:cs="Calibri"/>
          <w:sz w:val="20"/>
        </w:rPr>
        <w:t xml:space="preserve">w przypadku </w:t>
      </w:r>
      <w:r w:rsidRPr="00936483">
        <w:rPr>
          <w:rFonts w:ascii="Century Gothic" w:eastAsia="Calibri" w:hAnsi="Century Gothic" w:cs="Calibri"/>
          <w:sz w:val="20"/>
        </w:rPr>
        <w:t xml:space="preserve">naruszenia zasad bezpieczeństwa, o których mowa w </w:t>
      </w:r>
      <w:bookmarkStart w:id="675" w:name="_Hlk74912671"/>
      <w:r w:rsidRPr="00936483">
        <w:rPr>
          <w:rFonts w:ascii="Century Gothic" w:eastAsia="Calibri" w:hAnsi="Century Gothic" w:cs="Calibri"/>
          <w:sz w:val="20"/>
        </w:rPr>
        <w:t xml:space="preserve">„Informacji </w:t>
      </w:r>
      <w:r w:rsidRPr="00936483">
        <w:rPr>
          <w:rFonts w:ascii="Century Gothic" w:eastAsia="Calibri" w:hAnsi="Century Gothic" w:cs="Calibri"/>
          <w:sz w:val="20"/>
        </w:rPr>
        <w:br/>
        <w:t xml:space="preserve">o zasadach bezpieczeństwa w ruchu osobowym i pojazdów obowiązujących </w:t>
      </w:r>
      <w:r w:rsidRPr="00936483">
        <w:rPr>
          <w:rFonts w:ascii="Century Gothic" w:eastAsia="Calibri" w:hAnsi="Century Gothic" w:cs="Calibri"/>
          <w:sz w:val="20"/>
        </w:rPr>
        <w:br/>
        <w:t xml:space="preserve">w Operatorze Gazociągów Przesyłowych GAZ-SYSTEM S.A.”, </w:t>
      </w:r>
      <w:bookmarkEnd w:id="675"/>
      <w:r w:rsidRPr="00936483">
        <w:rPr>
          <w:rFonts w:ascii="Century Gothic" w:eastAsia="Calibri" w:hAnsi="Century Gothic" w:cs="Calibri"/>
          <w:sz w:val="20"/>
        </w:rPr>
        <w:t xml:space="preserve">stanowiącej </w:t>
      </w:r>
      <w:r w:rsidRPr="00936483">
        <w:rPr>
          <w:rFonts w:ascii="Century Gothic" w:eastAsia="Calibri" w:hAnsi="Century Gothic" w:cs="Calibri"/>
          <w:b/>
          <w:bCs/>
          <w:sz w:val="20"/>
        </w:rPr>
        <w:t>Załącznik nr 2</w:t>
      </w:r>
      <w:r w:rsidR="00221825" w:rsidRPr="00936483">
        <w:rPr>
          <w:rFonts w:ascii="Century Gothic" w:eastAsia="Calibri" w:hAnsi="Century Gothic" w:cs="Calibri"/>
          <w:b/>
          <w:bCs/>
          <w:sz w:val="20"/>
        </w:rPr>
        <w:t>3</w:t>
      </w:r>
      <w:r w:rsidRPr="00936483">
        <w:rPr>
          <w:rFonts w:ascii="Century Gothic" w:eastAsia="Calibri" w:hAnsi="Century Gothic" w:cs="Calibri"/>
          <w:b/>
          <w:bCs/>
          <w:sz w:val="20"/>
        </w:rPr>
        <w:t xml:space="preserve"> do Umowy</w:t>
      </w:r>
      <w:r w:rsidRPr="00936483">
        <w:rPr>
          <w:rFonts w:ascii="Century Gothic" w:eastAsia="Calibri" w:hAnsi="Century Gothic" w:cs="Calibri"/>
          <w:sz w:val="20"/>
        </w:rPr>
        <w:t>, przez Wykonawcę, jego</w:t>
      </w:r>
      <w:r w:rsidRPr="005F09A4">
        <w:rPr>
          <w:rFonts w:ascii="Century Gothic" w:eastAsia="Calibri" w:hAnsi="Century Gothic" w:cs="Calibri"/>
          <w:sz w:val="20"/>
        </w:rPr>
        <w:t xml:space="preserve"> pracowników lub osoby działające na jego zlecenie lub w jego interesie, bez względu na podstawę prawną związku tych osób z Wykonawcą:</w:t>
      </w:r>
    </w:p>
    <w:p w14:paraId="44AFC30A" w14:textId="77777777" w:rsidR="00E70D43" w:rsidRPr="005F09A4" w:rsidRDefault="00E70D43" w:rsidP="002645F1">
      <w:pPr>
        <w:pStyle w:val="Akapitzlist"/>
        <w:numPr>
          <w:ilvl w:val="1"/>
          <w:numId w:val="105"/>
        </w:numPr>
        <w:tabs>
          <w:tab w:val="clear" w:pos="1298"/>
          <w:tab w:val="num" w:pos="1418"/>
        </w:tabs>
        <w:spacing w:line="360" w:lineRule="auto"/>
        <w:ind w:left="1276"/>
        <w:contextualSpacing/>
        <w:jc w:val="both"/>
        <w:rPr>
          <w:rFonts w:ascii="Century Gothic" w:hAnsi="Century Gothic" w:cs="Calibri"/>
        </w:rPr>
      </w:pPr>
      <w:r w:rsidRPr="005F09A4">
        <w:rPr>
          <w:rFonts w:ascii="Century Gothic" w:hAnsi="Century Gothic" w:cs="Calibri"/>
        </w:rPr>
        <w:t>za wniesienie na teren obiektów Spółki broni i amunicji w wysokości 1.500 zł za każdy przypadek naruszenia,</w:t>
      </w:r>
    </w:p>
    <w:p w14:paraId="25DA2D2D" w14:textId="77777777" w:rsidR="00E70D43" w:rsidRPr="005F09A4" w:rsidRDefault="00E70D43" w:rsidP="002645F1">
      <w:pPr>
        <w:pStyle w:val="Akapitzlist"/>
        <w:numPr>
          <w:ilvl w:val="1"/>
          <w:numId w:val="105"/>
        </w:numPr>
        <w:tabs>
          <w:tab w:val="clear" w:pos="1298"/>
          <w:tab w:val="num" w:pos="1418"/>
        </w:tabs>
        <w:spacing w:line="360" w:lineRule="auto"/>
        <w:ind w:left="1276"/>
        <w:contextualSpacing/>
        <w:jc w:val="both"/>
        <w:rPr>
          <w:rFonts w:ascii="Century Gothic" w:hAnsi="Century Gothic" w:cs="Calibri"/>
        </w:rPr>
      </w:pPr>
      <w:r w:rsidRPr="005F09A4">
        <w:rPr>
          <w:rFonts w:ascii="Century Gothic" w:eastAsia="Calibri" w:hAnsi="Century Gothic" w:cs="Calibri"/>
        </w:rPr>
        <w:t>za przebywanie na terenie obiektu Spółki w stanie wskazującym na spożycie alkoholu lub w stanie nietrzeźwości oraz pod wpływem środków odurzających lub substancji psychotropowych w wysokości 1.500 zł za każdy przypadek naruszenia,</w:t>
      </w:r>
    </w:p>
    <w:p w14:paraId="3E03E952" w14:textId="77777777" w:rsidR="00E70D43" w:rsidRPr="005F09A4" w:rsidRDefault="00E70D43" w:rsidP="002645F1">
      <w:pPr>
        <w:pStyle w:val="Akapitzlist"/>
        <w:numPr>
          <w:ilvl w:val="1"/>
          <w:numId w:val="105"/>
        </w:numPr>
        <w:tabs>
          <w:tab w:val="clear" w:pos="1298"/>
          <w:tab w:val="num" w:pos="1418"/>
        </w:tabs>
        <w:spacing w:line="360" w:lineRule="auto"/>
        <w:ind w:left="1276"/>
        <w:contextualSpacing/>
        <w:jc w:val="both"/>
        <w:rPr>
          <w:rFonts w:ascii="Century Gothic" w:hAnsi="Century Gothic" w:cs="Calibri"/>
        </w:rPr>
      </w:pPr>
      <w:r w:rsidRPr="005F09A4">
        <w:rPr>
          <w:rFonts w:ascii="Century Gothic" w:eastAsia="Calibri" w:hAnsi="Century Gothic" w:cs="Calibri"/>
        </w:rPr>
        <w:t>za przekazanie przepustki osobowej innej osobie, wpuszczenie osoby na swoją przepustkę osobową lub wykorzystywanie przepustki innej osoby w wysokości 1.500  zł za każdy przypadek naruszenia,</w:t>
      </w:r>
    </w:p>
    <w:p w14:paraId="371ABDB0" w14:textId="7F09C7FC" w:rsidR="00E70D43" w:rsidRPr="005F09A4" w:rsidRDefault="00E70D43" w:rsidP="002645F1">
      <w:pPr>
        <w:pStyle w:val="Akapitzlist"/>
        <w:numPr>
          <w:ilvl w:val="1"/>
          <w:numId w:val="105"/>
        </w:numPr>
        <w:tabs>
          <w:tab w:val="clear" w:pos="1298"/>
          <w:tab w:val="num" w:pos="1418"/>
        </w:tabs>
        <w:spacing w:line="360" w:lineRule="auto"/>
        <w:ind w:left="1276"/>
        <w:contextualSpacing/>
        <w:jc w:val="both"/>
        <w:rPr>
          <w:rFonts w:ascii="Century Gothic" w:hAnsi="Century Gothic" w:cs="Calibri"/>
        </w:rPr>
      </w:pPr>
      <w:r w:rsidRPr="005F09A4">
        <w:rPr>
          <w:rFonts w:ascii="Century Gothic" w:eastAsia="Calibri" w:hAnsi="Century Gothic" w:cs="Calibri"/>
        </w:rPr>
        <w:t xml:space="preserve">za niezwrócenie przepustki na zasadach określonych </w:t>
      </w:r>
      <w:r w:rsidRPr="00EC46FC">
        <w:rPr>
          <w:rFonts w:ascii="Century Gothic" w:eastAsia="Calibri" w:hAnsi="Century Gothic" w:cs="Calibri"/>
        </w:rPr>
        <w:t xml:space="preserve">w </w:t>
      </w:r>
      <w:r w:rsidR="00B305AD" w:rsidRPr="00EC46FC">
        <w:rPr>
          <w:rFonts w:ascii="Century Gothic" w:eastAsia="Calibri" w:hAnsi="Century Gothic" w:cs="Calibri"/>
          <w:b/>
          <w:bCs/>
        </w:rPr>
        <w:t xml:space="preserve">Załączniku nr 23  </w:t>
      </w:r>
      <w:r w:rsidR="00C13CF0" w:rsidRPr="00EC46FC">
        <w:rPr>
          <w:rFonts w:ascii="Century Gothic" w:eastAsia="Calibri" w:hAnsi="Century Gothic" w:cs="Calibri"/>
          <w:b/>
          <w:bCs/>
        </w:rPr>
        <w:t>do Umowy</w:t>
      </w:r>
      <w:r w:rsidR="00C13CF0" w:rsidRPr="00EC46FC">
        <w:rPr>
          <w:rFonts w:ascii="Century Gothic" w:eastAsia="Calibri" w:hAnsi="Century Gothic" w:cs="Calibri"/>
        </w:rPr>
        <w:t xml:space="preserve"> </w:t>
      </w:r>
      <w:r w:rsidRPr="003F1028">
        <w:rPr>
          <w:rFonts w:ascii="Century Gothic" w:eastAsia="Calibri" w:hAnsi="Century Gothic" w:cs="Calibri"/>
        </w:rPr>
        <w:t>w</w:t>
      </w:r>
      <w:r w:rsidRPr="005F09A4">
        <w:rPr>
          <w:rFonts w:ascii="Century Gothic" w:eastAsia="Calibri" w:hAnsi="Century Gothic" w:cs="Calibri"/>
        </w:rPr>
        <w:t xml:space="preserve"> wysokości 500 zł za każdy przypadek naruszenia,</w:t>
      </w:r>
    </w:p>
    <w:p w14:paraId="17EBED0B" w14:textId="77777777" w:rsidR="00E70D43" w:rsidRPr="005F09A4" w:rsidRDefault="00E70D43" w:rsidP="002645F1">
      <w:pPr>
        <w:pStyle w:val="Akapitzlist"/>
        <w:numPr>
          <w:ilvl w:val="1"/>
          <w:numId w:val="105"/>
        </w:numPr>
        <w:tabs>
          <w:tab w:val="clear" w:pos="1298"/>
          <w:tab w:val="num" w:pos="1418"/>
        </w:tabs>
        <w:spacing w:line="360" w:lineRule="auto"/>
        <w:ind w:left="1276"/>
        <w:contextualSpacing/>
        <w:jc w:val="both"/>
        <w:rPr>
          <w:rFonts w:ascii="Century Gothic" w:hAnsi="Century Gothic" w:cs="Calibri"/>
        </w:rPr>
      </w:pPr>
      <w:r w:rsidRPr="005F09A4">
        <w:rPr>
          <w:rFonts w:ascii="Century Gothic" w:eastAsia="Calibri" w:hAnsi="Century Gothic" w:cs="Calibri"/>
        </w:rPr>
        <w:t>za naruszenie zasad ruchu pojazdów obowiązujących na terenie obiektów Spółki w wysokości 500 zł za każdy przypadek naruszenia,</w:t>
      </w:r>
    </w:p>
    <w:p w14:paraId="50F18C3F" w14:textId="77777777" w:rsidR="00E70D43" w:rsidRPr="005F09A4" w:rsidRDefault="00E70D43" w:rsidP="002645F1">
      <w:pPr>
        <w:pStyle w:val="Akapitzlist"/>
        <w:numPr>
          <w:ilvl w:val="1"/>
          <w:numId w:val="105"/>
        </w:numPr>
        <w:tabs>
          <w:tab w:val="clear" w:pos="1298"/>
          <w:tab w:val="num" w:pos="1418"/>
        </w:tabs>
        <w:spacing w:line="360" w:lineRule="auto"/>
        <w:ind w:left="1276"/>
        <w:contextualSpacing/>
        <w:jc w:val="both"/>
        <w:rPr>
          <w:rFonts w:ascii="Century Gothic" w:hAnsi="Century Gothic" w:cs="Calibri"/>
        </w:rPr>
      </w:pPr>
      <w:r w:rsidRPr="005F09A4">
        <w:rPr>
          <w:rFonts w:ascii="Century Gothic" w:eastAsia="Calibri" w:hAnsi="Century Gothic" w:cs="Calibri"/>
        </w:rPr>
        <w:lastRenderedPageBreak/>
        <w:t>za przekazanie kluczy do pomieszczeń, budynków i obiektów nieuprawnionej osobie, lub wykorzystywanie kluczy przez nieuprawnioną osobę w wysokości 500 zł za każdy przypadek naruszenia,</w:t>
      </w:r>
    </w:p>
    <w:p w14:paraId="5D9E3124" w14:textId="77777777" w:rsidR="00E70D43" w:rsidRPr="005F09A4" w:rsidRDefault="00E70D43" w:rsidP="002645F1">
      <w:pPr>
        <w:pStyle w:val="Akapitzlist"/>
        <w:numPr>
          <w:ilvl w:val="1"/>
          <w:numId w:val="105"/>
        </w:numPr>
        <w:tabs>
          <w:tab w:val="clear" w:pos="1298"/>
          <w:tab w:val="num" w:pos="1418"/>
        </w:tabs>
        <w:spacing w:line="360" w:lineRule="auto"/>
        <w:ind w:left="1276"/>
        <w:contextualSpacing/>
        <w:jc w:val="both"/>
        <w:rPr>
          <w:rFonts w:ascii="Century Gothic" w:hAnsi="Century Gothic" w:cs="Calibri"/>
        </w:rPr>
      </w:pPr>
      <w:r w:rsidRPr="005F09A4">
        <w:rPr>
          <w:rFonts w:ascii="Century Gothic" w:eastAsia="Calibri" w:hAnsi="Century Gothic" w:cs="Calibri"/>
        </w:rPr>
        <w:t xml:space="preserve">za naruszenie zasad dotyczących fotografowania, filmowania, nagrywania dźwięku </w:t>
      </w:r>
      <w:r w:rsidRPr="005F09A4">
        <w:rPr>
          <w:rFonts w:ascii="Century Gothic" w:eastAsia="Calibri" w:hAnsi="Century Gothic" w:cs="Calibri"/>
        </w:rPr>
        <w:br/>
        <w:t>i szkicowania na terenie obiektów Spółki w wysokości 1.500 zł za każdy przypadek naruszenia;</w:t>
      </w:r>
    </w:p>
    <w:p w14:paraId="18D00D45" w14:textId="0215E7D3" w:rsidR="00E70D43" w:rsidRPr="005F09A4" w:rsidRDefault="00E70D43" w:rsidP="002D4BDB">
      <w:pPr>
        <w:spacing w:line="360" w:lineRule="auto"/>
        <w:ind w:left="1276"/>
        <w:jc w:val="both"/>
        <w:rPr>
          <w:rFonts w:ascii="Century Gothic" w:eastAsia="Calibri" w:hAnsi="Century Gothic" w:cs="Calibri"/>
        </w:rPr>
      </w:pPr>
      <w:r w:rsidRPr="005F09A4">
        <w:rPr>
          <w:rFonts w:ascii="Century Gothic" w:eastAsia="Calibri" w:hAnsi="Century Gothic" w:cs="Calibri"/>
        </w:rPr>
        <w:t xml:space="preserve">W przypadku, powtórnego naruszenia zasad wskazanych </w:t>
      </w:r>
      <w:r w:rsidRPr="003F1028">
        <w:rPr>
          <w:rFonts w:ascii="Century Gothic" w:eastAsia="Calibri" w:hAnsi="Century Gothic" w:cs="Calibri"/>
        </w:rPr>
        <w:t xml:space="preserve">w pkt </w:t>
      </w:r>
      <w:r w:rsidR="00A43784" w:rsidRPr="003F1028">
        <w:rPr>
          <w:rFonts w:ascii="Century Gothic" w:eastAsia="Calibri" w:hAnsi="Century Gothic" w:cs="Calibri"/>
        </w:rPr>
        <w:t>3</w:t>
      </w:r>
      <w:r w:rsidR="003F1028" w:rsidRPr="003F1028">
        <w:rPr>
          <w:rFonts w:ascii="Century Gothic" w:eastAsia="Calibri" w:hAnsi="Century Gothic" w:cs="Calibri"/>
        </w:rPr>
        <w:t>2</w:t>
      </w:r>
      <w:r w:rsidRPr="003F1028">
        <w:rPr>
          <w:rFonts w:ascii="Century Gothic" w:eastAsia="Calibri" w:hAnsi="Century Gothic" w:cs="Calibri"/>
        </w:rPr>
        <w:t>) przez tą</w:t>
      </w:r>
      <w:r w:rsidRPr="005F09A4">
        <w:rPr>
          <w:rFonts w:ascii="Century Gothic" w:eastAsia="Calibri" w:hAnsi="Century Gothic" w:cs="Calibri"/>
        </w:rPr>
        <w:t xml:space="preserve"> samą osobę Zamawiającemu poza prawem do naliczenia kary umownej przysługuje prawo do cofnięcia lub ograniczenia prawa wstępu lub wjazdu na teren obiektów Spółki w stosunku do tej osoby.</w:t>
      </w:r>
    </w:p>
    <w:p w14:paraId="0099C5B8" w14:textId="4DBCC261" w:rsidR="00E70D43" w:rsidRPr="005F09A4" w:rsidRDefault="00E70D43" w:rsidP="00E70D43">
      <w:pPr>
        <w:spacing w:line="360" w:lineRule="auto"/>
        <w:ind w:left="1276"/>
        <w:jc w:val="both"/>
        <w:rPr>
          <w:rFonts w:ascii="Century Gothic" w:eastAsia="Calibri" w:hAnsi="Century Gothic" w:cs="Calibri"/>
        </w:rPr>
      </w:pPr>
      <w:r w:rsidRPr="005F09A4">
        <w:rPr>
          <w:rFonts w:ascii="Century Gothic" w:eastAsia="Calibri" w:hAnsi="Century Gothic" w:cs="Calibri"/>
        </w:rPr>
        <w:t xml:space="preserve">W przypadku, gdy Zamawiający dopuszcza wykonanie części prac przez Podwykonawców Wykonawcy powyższe postanowienia pkt </w:t>
      </w:r>
      <w:r w:rsidR="00A43784" w:rsidRPr="005F09A4">
        <w:rPr>
          <w:rFonts w:ascii="Century Gothic" w:eastAsia="Calibri" w:hAnsi="Century Gothic" w:cs="Calibri"/>
        </w:rPr>
        <w:t>3</w:t>
      </w:r>
      <w:r w:rsidR="003F1028">
        <w:rPr>
          <w:rFonts w:ascii="Century Gothic" w:eastAsia="Calibri" w:hAnsi="Century Gothic" w:cs="Calibri"/>
        </w:rPr>
        <w:t>2</w:t>
      </w:r>
      <w:r w:rsidRPr="005F09A4">
        <w:rPr>
          <w:rFonts w:ascii="Century Gothic" w:eastAsia="Calibri" w:hAnsi="Century Gothic" w:cs="Calibri"/>
        </w:rPr>
        <w:t>) mają zastosowanie również do Podwykonawców, pracowników Podwykonawcy oraz osób działających na zlecenie lub w interesie Podwykonawców bez względu na podstawę prawną związku tych osób z Podwykonawcą, a w przypadku naruszenia wskazanych wyżej zasad przez te osoby Zamawiający ma prawo obciążyć Wykonawcę wskazanymi wyżej karami.</w:t>
      </w:r>
    </w:p>
    <w:p w14:paraId="2642D96B" w14:textId="3C6D752F" w:rsidR="00E70D43" w:rsidRPr="005F09A4" w:rsidRDefault="00E70D43" w:rsidP="002645F1">
      <w:pPr>
        <w:pStyle w:val="Akapitzlist"/>
        <w:numPr>
          <w:ilvl w:val="0"/>
          <w:numId w:val="72"/>
        </w:numPr>
        <w:spacing w:line="360" w:lineRule="auto"/>
        <w:ind w:left="709"/>
        <w:jc w:val="both"/>
      </w:pPr>
      <w:r w:rsidRPr="005F09A4">
        <w:rPr>
          <w:rFonts w:ascii="Century Gothic" w:eastAsia="Century Gothic" w:hAnsi="Century Gothic" w:cs="Century Gothic"/>
        </w:rPr>
        <w:t>w w</w:t>
      </w:r>
      <w:r w:rsidR="002A174A" w:rsidRPr="005F09A4">
        <w:rPr>
          <w:rFonts w:ascii="Century Gothic" w:eastAsia="Century Gothic" w:hAnsi="Century Gothic" w:cs="Century Gothic"/>
        </w:rPr>
        <w:t>y</w:t>
      </w:r>
      <w:r w:rsidRPr="005F09A4">
        <w:rPr>
          <w:rFonts w:ascii="Century Gothic" w:eastAsia="Century Gothic" w:hAnsi="Century Gothic" w:cs="Century Gothic"/>
        </w:rPr>
        <w:t>sokości  10</w:t>
      </w:r>
      <w:r w:rsidRPr="00EC46FC">
        <w:rPr>
          <w:rFonts w:ascii="Century Gothic" w:eastAsia="Century Gothic" w:hAnsi="Century Gothic" w:cs="Century Gothic"/>
        </w:rPr>
        <w:t>.000,00 zł – za każdy przypadek naruszenia</w:t>
      </w:r>
      <w:r w:rsidR="009B2FF5" w:rsidRPr="00EC46FC">
        <w:rPr>
          <w:rFonts w:ascii="Century Gothic,Arial" w:eastAsia="Century Gothic,Arial" w:hAnsi="Century Gothic,Arial" w:cs="Century Gothic,Arial"/>
          <w:sz w:val="19"/>
          <w:szCs w:val="19"/>
        </w:rPr>
        <w:t xml:space="preserve"> „Wytyczne w zakresie komunikacji ze społecznościami lokalnymi na etapie realizacji  inwestycji”</w:t>
      </w:r>
      <w:r w:rsidR="009B2FF5" w:rsidRPr="00EC46FC">
        <w:rPr>
          <w:rFonts w:ascii="Century Gothic" w:eastAsia="Century Gothic" w:hAnsi="Century Gothic" w:cs="Century Gothic"/>
        </w:rPr>
        <w:t xml:space="preserve"> </w:t>
      </w:r>
      <w:r w:rsidR="009B2FF5" w:rsidRPr="00EC46FC">
        <w:rPr>
          <w:rFonts w:ascii="Century Gothic,Arial" w:eastAsia="Century Gothic,Arial" w:hAnsi="Century Gothic,Arial" w:cs="Century Gothic,Arial"/>
          <w:sz w:val="19"/>
          <w:szCs w:val="19"/>
        </w:rPr>
        <w:t xml:space="preserve"> </w:t>
      </w:r>
      <w:r w:rsidRPr="00EC46FC">
        <w:rPr>
          <w:rFonts w:ascii="Century Gothic" w:eastAsia="Century Gothic" w:hAnsi="Century Gothic" w:cs="Century Gothic"/>
        </w:rPr>
        <w:t xml:space="preserve">stanowiących </w:t>
      </w:r>
      <w:r w:rsidRPr="00EC46FC">
        <w:rPr>
          <w:rFonts w:ascii="Century Gothic" w:eastAsia="Century Gothic" w:hAnsi="Century Gothic" w:cs="Century Gothic"/>
          <w:b/>
          <w:bCs/>
        </w:rPr>
        <w:t>Załącznik nr 1</w:t>
      </w:r>
      <w:r w:rsidR="00221825" w:rsidRPr="00EC46FC">
        <w:rPr>
          <w:rFonts w:ascii="Century Gothic" w:eastAsia="Century Gothic" w:hAnsi="Century Gothic" w:cs="Century Gothic"/>
          <w:b/>
          <w:bCs/>
        </w:rPr>
        <w:t>5</w:t>
      </w:r>
      <w:r w:rsidRPr="00EC46FC">
        <w:rPr>
          <w:rFonts w:ascii="Century Gothic" w:eastAsia="Century Gothic" w:hAnsi="Century Gothic" w:cs="Century Gothic"/>
          <w:b/>
          <w:bCs/>
        </w:rPr>
        <w:t xml:space="preserve"> do Umowy</w:t>
      </w:r>
      <w:r w:rsidRPr="00EC46FC">
        <w:rPr>
          <w:rFonts w:ascii="Century Gothic" w:eastAsia="Century Gothic" w:hAnsi="Century Gothic" w:cs="Century Gothic"/>
        </w:rPr>
        <w:t>; za przypadek</w:t>
      </w:r>
      <w:r w:rsidRPr="005F09A4">
        <w:rPr>
          <w:rFonts w:ascii="Century Gothic" w:eastAsia="Century Gothic" w:hAnsi="Century Gothic" w:cs="Century Gothic"/>
        </w:rPr>
        <w:t xml:space="preserve"> naruszenia ww. wytycznych Strony uznają w szczególności:</w:t>
      </w:r>
    </w:p>
    <w:p w14:paraId="6D9BB2D7" w14:textId="77777777" w:rsidR="00E70D43" w:rsidRPr="005F09A4" w:rsidRDefault="00E70D43" w:rsidP="002645F1">
      <w:pPr>
        <w:pStyle w:val="Akapitzlist"/>
        <w:numPr>
          <w:ilvl w:val="1"/>
          <w:numId w:val="118"/>
        </w:numPr>
        <w:spacing w:line="360" w:lineRule="auto"/>
        <w:ind w:left="1418" w:hanging="284"/>
        <w:jc w:val="both"/>
        <w:rPr>
          <w:rFonts w:ascii="Century Gothic" w:hAnsi="Century Gothic"/>
        </w:rPr>
      </w:pPr>
      <w:r w:rsidRPr="005F09A4">
        <w:rPr>
          <w:rFonts w:ascii="Century Gothic" w:eastAsia="Century Gothic" w:hAnsi="Century Gothic" w:cs="Century Gothic"/>
          <w:color w:val="000000" w:themeColor="text1"/>
        </w:rPr>
        <w:t>upublicznienie materiałów informacyjnych niezgodnych z prawdą lub godzących w dobre imię Zamawiającego,</w:t>
      </w:r>
    </w:p>
    <w:p w14:paraId="0928C6B3" w14:textId="77777777" w:rsidR="00E70D43" w:rsidRPr="005F09A4" w:rsidRDefault="00E70D43" w:rsidP="002645F1">
      <w:pPr>
        <w:pStyle w:val="Akapitzlist"/>
        <w:numPr>
          <w:ilvl w:val="1"/>
          <w:numId w:val="118"/>
        </w:numPr>
        <w:spacing w:line="360" w:lineRule="auto"/>
        <w:ind w:left="1418" w:hanging="284"/>
        <w:jc w:val="both"/>
        <w:rPr>
          <w:rFonts w:ascii="Century Gothic" w:hAnsi="Century Gothic"/>
        </w:rPr>
      </w:pPr>
      <w:r w:rsidRPr="005F09A4">
        <w:rPr>
          <w:rFonts w:ascii="Century Gothic" w:eastAsia="Century Gothic" w:hAnsi="Century Gothic" w:cs="Century Gothic"/>
          <w:color w:val="000000" w:themeColor="text1"/>
        </w:rPr>
        <w:t>przekazanie i udzielenie mediom informacji w sprawie Inwestycji bez zgody Zamawiającego,</w:t>
      </w:r>
    </w:p>
    <w:p w14:paraId="7C5B8223" w14:textId="1A4BD1EA" w:rsidR="00E70D43" w:rsidRPr="00EC46FC" w:rsidRDefault="00E70D43" w:rsidP="002645F1">
      <w:pPr>
        <w:pStyle w:val="Akapitzlist"/>
        <w:numPr>
          <w:ilvl w:val="1"/>
          <w:numId w:val="118"/>
        </w:numPr>
        <w:spacing w:line="360" w:lineRule="auto"/>
        <w:ind w:left="1418" w:hanging="284"/>
        <w:jc w:val="both"/>
        <w:rPr>
          <w:rFonts w:ascii="Century Gothic" w:hAnsi="Century Gothic"/>
        </w:rPr>
      </w:pPr>
      <w:r w:rsidRPr="005F09A4">
        <w:rPr>
          <w:rFonts w:ascii="Century Gothic" w:eastAsia="Century Gothic" w:hAnsi="Century Gothic" w:cs="Century Gothic"/>
          <w:color w:val="000000" w:themeColor="text1"/>
        </w:rPr>
        <w:t xml:space="preserve">co najmniej 10-krotne uchylanie się lub opóźnianie w przesyłaniu raportów lub innych dokumentów </w:t>
      </w:r>
      <w:r w:rsidRPr="00EC46FC">
        <w:rPr>
          <w:rFonts w:ascii="Century Gothic" w:eastAsia="Century Gothic" w:hAnsi="Century Gothic" w:cs="Century Gothic"/>
          <w:color w:val="000000" w:themeColor="text1"/>
        </w:rPr>
        <w:t xml:space="preserve">wynikających z </w:t>
      </w:r>
      <w:r w:rsidRPr="00EC46FC">
        <w:rPr>
          <w:rFonts w:ascii="Century Gothic" w:eastAsia="Century Gothic" w:hAnsi="Century Gothic" w:cs="Century Gothic"/>
          <w:b/>
          <w:bCs/>
          <w:color w:val="000000" w:themeColor="text1"/>
        </w:rPr>
        <w:t>Załącznika nr 1</w:t>
      </w:r>
      <w:r w:rsidR="00221825" w:rsidRPr="00EC46FC">
        <w:rPr>
          <w:rFonts w:ascii="Century Gothic" w:eastAsia="Century Gothic" w:hAnsi="Century Gothic" w:cs="Century Gothic"/>
          <w:b/>
          <w:bCs/>
          <w:color w:val="000000" w:themeColor="text1"/>
        </w:rPr>
        <w:t>5</w:t>
      </w:r>
      <w:r w:rsidRPr="00EC46FC">
        <w:rPr>
          <w:rFonts w:ascii="Century Gothic" w:eastAsia="Century Gothic" w:hAnsi="Century Gothic" w:cs="Century Gothic"/>
          <w:b/>
          <w:bCs/>
          <w:color w:val="000000" w:themeColor="text1"/>
        </w:rPr>
        <w:t xml:space="preserve"> do Umowy</w:t>
      </w:r>
      <w:r w:rsidRPr="00EC46FC">
        <w:rPr>
          <w:rFonts w:ascii="Century Gothic" w:eastAsia="Century Gothic" w:hAnsi="Century Gothic" w:cs="Century Gothic"/>
          <w:color w:val="000000" w:themeColor="text1"/>
        </w:rPr>
        <w:t>,</w:t>
      </w:r>
    </w:p>
    <w:p w14:paraId="150E6A83" w14:textId="5D9C72FF" w:rsidR="00E70D43" w:rsidRPr="005F09A4" w:rsidRDefault="00E70D43" w:rsidP="002645F1">
      <w:pPr>
        <w:pStyle w:val="Akapitzlist"/>
        <w:numPr>
          <w:ilvl w:val="1"/>
          <w:numId w:val="118"/>
        </w:numPr>
        <w:spacing w:line="360" w:lineRule="auto"/>
        <w:ind w:left="1418" w:hanging="284"/>
        <w:jc w:val="both"/>
        <w:rPr>
          <w:rFonts w:ascii="Century Gothic" w:hAnsi="Century Gothic"/>
        </w:rPr>
      </w:pPr>
      <w:r w:rsidRPr="005F09A4">
        <w:rPr>
          <w:rFonts w:ascii="Century Gothic" w:eastAsia="Century Gothic" w:hAnsi="Century Gothic" w:cs="Century Gothic"/>
          <w:color w:val="000000" w:themeColor="text1"/>
        </w:rPr>
        <w:t>wszelkie celowe działania naruszające dobry wizerunek Zamawiającego.</w:t>
      </w:r>
      <w:bookmarkEnd w:id="674"/>
    </w:p>
    <w:p w14:paraId="2CAABFB6" w14:textId="4CFE0603" w:rsidR="0017630D" w:rsidRPr="00C16E62" w:rsidRDefault="00404724" w:rsidP="002645F1">
      <w:pPr>
        <w:pStyle w:val="BodyText21"/>
        <w:numPr>
          <w:ilvl w:val="0"/>
          <w:numId w:val="7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rPr>
      </w:pPr>
      <w:r w:rsidRPr="005F09A4">
        <w:rPr>
          <w:rFonts w:ascii="Century Gothic" w:eastAsia="Century Gothic" w:hAnsi="Century Gothic" w:cs="Century Gothic"/>
          <w:sz w:val="20"/>
        </w:rPr>
        <w:t xml:space="preserve">w wysokości 20% wartości </w:t>
      </w:r>
      <w:r w:rsidRPr="00C16E62">
        <w:rPr>
          <w:rFonts w:ascii="Century Gothic" w:eastAsia="Century Gothic" w:hAnsi="Century Gothic" w:cs="Century Gothic"/>
          <w:sz w:val="20"/>
        </w:rPr>
        <w:t xml:space="preserve">Wynagrodzenia netto wskazanego w </w:t>
      </w:r>
      <w:r w:rsidR="0036751C" w:rsidRPr="00C16E62">
        <w:rPr>
          <w:rFonts w:ascii="Century Gothic" w:eastAsia="Century Gothic" w:hAnsi="Century Gothic" w:cs="Century Gothic"/>
          <w:sz w:val="20"/>
        </w:rPr>
        <w:t>A</w:t>
      </w:r>
      <w:r w:rsidRPr="00C16E62">
        <w:rPr>
          <w:rFonts w:ascii="Century Gothic" w:eastAsia="Century Gothic" w:hAnsi="Century Gothic" w:cs="Century Gothic"/>
          <w:sz w:val="20"/>
        </w:rPr>
        <w:t>rt. 13 ust. 1 Umowy w przypadku odstąpienia od Umowy przez którąkolwiek ze Stron z przyczyn leżących po stronie Wykonawcy</w:t>
      </w:r>
      <w:r w:rsidR="0017630D" w:rsidRPr="00C16E62">
        <w:rPr>
          <w:rFonts w:ascii="Century Gothic" w:eastAsia="Century Gothic" w:hAnsi="Century Gothic" w:cs="Century Gothic"/>
          <w:sz w:val="20"/>
        </w:rPr>
        <w:t>.</w:t>
      </w:r>
    </w:p>
    <w:p w14:paraId="516CA12B" w14:textId="4DADFD54" w:rsidR="00635D34" w:rsidRPr="005F09A4" w:rsidRDefault="00635D34" w:rsidP="00512313">
      <w:pPr>
        <w:numPr>
          <w:ilvl w:val="0"/>
          <w:numId w:val="31"/>
        </w:numPr>
        <w:spacing w:line="360" w:lineRule="auto"/>
        <w:jc w:val="both"/>
        <w:rPr>
          <w:rFonts w:ascii="Century Gothic,Arial" w:eastAsia="Century Gothic,Arial" w:hAnsi="Century Gothic,Arial" w:cs="Century Gothic,Arial"/>
        </w:rPr>
      </w:pPr>
      <w:r w:rsidRPr="00C16E62">
        <w:rPr>
          <w:rFonts w:ascii="Century Gothic,Arial" w:eastAsia="Century Gothic,Arial" w:hAnsi="Century Gothic,Arial" w:cs="Century Gothic,Arial"/>
        </w:rPr>
        <w:t xml:space="preserve">Wykonawca jest uprawniony do obciążenia Zamawiającego karą umowną w wysokości </w:t>
      </w:r>
      <w:r w:rsidR="00482349" w:rsidRPr="00C16E62">
        <w:rPr>
          <w:rFonts w:ascii="Century Gothic,Arial" w:eastAsia="Century Gothic,Arial" w:hAnsi="Century Gothic,Arial" w:cs="Century Gothic,Arial"/>
        </w:rPr>
        <w:t>20</w:t>
      </w:r>
      <w:r w:rsidRPr="00C16E62">
        <w:rPr>
          <w:rFonts w:ascii="Century Gothic,Arial" w:eastAsia="Century Gothic,Arial" w:hAnsi="Century Gothic,Arial" w:cs="Century Gothic,Arial"/>
        </w:rPr>
        <w:t>% wartości Wynagrodzenia netto wskazanego w Art</w:t>
      </w:r>
      <w:r w:rsidRPr="00EC46FC">
        <w:rPr>
          <w:rFonts w:ascii="Century Gothic,Arial" w:eastAsia="Century Gothic,Arial" w:hAnsi="Century Gothic,Arial" w:cs="Century Gothic,Arial"/>
        </w:rPr>
        <w:t xml:space="preserve">. 13 ust. </w:t>
      </w:r>
      <w:r w:rsidR="00C553CA" w:rsidRPr="00EC46FC">
        <w:rPr>
          <w:rFonts w:ascii="Century Gothic,Arial" w:eastAsia="Century Gothic,Arial" w:hAnsi="Century Gothic,Arial" w:cs="Century Gothic,Arial"/>
        </w:rPr>
        <w:t>1</w:t>
      </w:r>
      <w:r w:rsidR="0017630D" w:rsidRPr="00EC46FC">
        <w:rPr>
          <w:rFonts w:ascii="Century Gothic,Arial" w:eastAsia="Century Gothic,Arial" w:hAnsi="Century Gothic,Arial" w:cs="Century Gothic,Arial"/>
        </w:rPr>
        <w:t xml:space="preserve"> </w:t>
      </w:r>
      <w:r w:rsidRPr="00EC46FC">
        <w:rPr>
          <w:rFonts w:ascii="Century Gothic,Arial" w:eastAsia="Century Gothic,Arial" w:hAnsi="Century Gothic,Arial" w:cs="Century Gothic,Arial"/>
        </w:rPr>
        <w:t>Umowy</w:t>
      </w:r>
      <w:r w:rsidRPr="005F09A4">
        <w:rPr>
          <w:rFonts w:ascii="Century Gothic,Arial" w:eastAsia="Century Gothic,Arial" w:hAnsi="Century Gothic,Arial" w:cs="Century Gothic,Arial"/>
        </w:rPr>
        <w:t xml:space="preserve"> w przypadku odstąpienia od Umowy przez</w:t>
      </w:r>
      <w:r w:rsidR="00512313">
        <w:rPr>
          <w:rFonts w:ascii="Century Gothic,Arial" w:eastAsia="Century Gothic,Arial" w:hAnsi="Century Gothic,Arial" w:cs="Century Gothic,Arial"/>
        </w:rPr>
        <w:t xml:space="preserve"> </w:t>
      </w:r>
      <w:r w:rsidRPr="005F09A4">
        <w:rPr>
          <w:rFonts w:ascii="Century Gothic,Arial" w:eastAsia="Century Gothic,Arial" w:hAnsi="Century Gothic,Arial" w:cs="Century Gothic,Arial"/>
        </w:rPr>
        <w:t>Zamawiającego z przyczyn leżących po stronie Zamawiającego</w:t>
      </w:r>
      <w:r w:rsidR="003F1028">
        <w:rPr>
          <w:rFonts w:ascii="Century Gothic,Arial" w:eastAsia="Century Gothic,Arial" w:hAnsi="Century Gothic,Arial" w:cs="Century Gothic,Arial"/>
        </w:rPr>
        <w:t>.</w:t>
      </w:r>
    </w:p>
    <w:p w14:paraId="06D8E542" w14:textId="1587C563" w:rsidR="00A94457" w:rsidRPr="005F09A4" w:rsidRDefault="00C553CA">
      <w:pPr>
        <w:numPr>
          <w:ilvl w:val="0"/>
          <w:numId w:val="31"/>
        </w:numPr>
        <w:spacing w:line="360" w:lineRule="auto"/>
        <w:jc w:val="both"/>
        <w:rPr>
          <w:rFonts w:ascii="Century Gothic,Arial" w:eastAsia="Century Gothic,Arial" w:hAnsi="Century Gothic,Arial" w:cs="Century Gothic,Arial"/>
        </w:rPr>
      </w:pPr>
      <w:bookmarkStart w:id="676" w:name="_Hlk43737454"/>
      <w:r w:rsidRPr="005F09A4">
        <w:rPr>
          <w:rFonts w:ascii="Century Gothic,Arial" w:eastAsia="Century Gothic,Arial" w:hAnsi="Century Gothic,Arial" w:cs="Century Gothic,Arial"/>
        </w:rPr>
        <w:t>Uprawnienie Zamawiającego do obciążenia Wykonawcy karami umownymi</w:t>
      </w:r>
      <w:bookmarkEnd w:id="676"/>
      <w:r w:rsidRPr="005F09A4">
        <w:rPr>
          <w:rFonts w:ascii="Century Gothic,Arial" w:eastAsia="Century Gothic,Arial" w:hAnsi="Century Gothic,Arial" w:cs="Century Gothic,Arial"/>
        </w:rPr>
        <w:t xml:space="preserve"> wskazanymi w </w:t>
      </w:r>
      <w:r w:rsidRPr="00034C6C">
        <w:rPr>
          <w:rFonts w:ascii="Century Gothic,Arial" w:eastAsia="Century Gothic,Arial" w:hAnsi="Century Gothic,Arial" w:cs="Century Gothic,Arial"/>
        </w:rPr>
        <w:t xml:space="preserve">Art. </w:t>
      </w:r>
      <w:r w:rsidRPr="00062E00">
        <w:rPr>
          <w:rFonts w:ascii="Century Gothic,Arial" w:eastAsia="Century Gothic,Arial" w:hAnsi="Century Gothic,Arial" w:cs="Century Gothic,Arial"/>
        </w:rPr>
        <w:t>23 ust. 1 pkt 2</w:t>
      </w:r>
      <w:r w:rsidR="00062E00">
        <w:rPr>
          <w:rFonts w:ascii="Century Gothic,Arial" w:eastAsia="Century Gothic,Arial" w:hAnsi="Century Gothic,Arial" w:cs="Century Gothic,Arial"/>
        </w:rPr>
        <w:t xml:space="preserve"> </w:t>
      </w:r>
      <w:r w:rsidRPr="00062E00">
        <w:rPr>
          <w:rFonts w:ascii="Century Gothic,Arial" w:eastAsia="Century Gothic,Arial" w:hAnsi="Century Gothic,Arial" w:cs="Century Gothic,Arial"/>
        </w:rPr>
        <w:t>–</w:t>
      </w:r>
      <w:r w:rsidR="00062E00">
        <w:rPr>
          <w:rFonts w:ascii="Century Gothic,Arial" w:eastAsia="Century Gothic,Arial" w:hAnsi="Century Gothic,Arial" w:cs="Century Gothic,Arial"/>
        </w:rPr>
        <w:t xml:space="preserve"> </w:t>
      </w:r>
      <w:r w:rsidR="00601124" w:rsidRPr="00062E00">
        <w:rPr>
          <w:rFonts w:ascii="Century Gothic" w:eastAsia="Century Gothic" w:hAnsi="Century Gothic" w:cs="Century Gothic"/>
        </w:rPr>
        <w:t>6</w:t>
      </w:r>
      <w:r w:rsidR="0060624D" w:rsidRPr="008B00B5">
        <w:rPr>
          <w:rFonts w:ascii="Century Gothic" w:eastAsia="Century Gothic" w:hAnsi="Century Gothic" w:cs="Century Gothic"/>
        </w:rPr>
        <w:t>,</w:t>
      </w:r>
      <w:r w:rsidR="00062E00" w:rsidRPr="008B00B5">
        <w:rPr>
          <w:rFonts w:ascii="Century Gothic" w:eastAsia="Century Gothic" w:hAnsi="Century Gothic" w:cs="Century Gothic"/>
        </w:rPr>
        <w:t xml:space="preserve"> pkt</w:t>
      </w:r>
      <w:r w:rsidR="0060624D" w:rsidRPr="008B00B5">
        <w:rPr>
          <w:rFonts w:ascii="Century Gothic" w:eastAsia="Century Gothic" w:hAnsi="Century Gothic" w:cs="Century Gothic"/>
        </w:rPr>
        <w:t xml:space="preserve"> </w:t>
      </w:r>
      <w:r w:rsidR="00E75F86" w:rsidRPr="008B00B5">
        <w:rPr>
          <w:rFonts w:ascii="Century Gothic" w:eastAsia="Century Gothic" w:hAnsi="Century Gothic" w:cs="Century Gothic"/>
        </w:rPr>
        <w:t>9</w:t>
      </w:r>
      <w:r w:rsidR="00062E00" w:rsidRPr="008B00B5">
        <w:rPr>
          <w:rFonts w:ascii="Century Gothic" w:eastAsia="Century Gothic" w:hAnsi="Century Gothic" w:cs="Century Gothic"/>
        </w:rPr>
        <w:t xml:space="preserve"> </w:t>
      </w:r>
      <w:r w:rsidR="0060624D" w:rsidRPr="008B00B5">
        <w:rPr>
          <w:rFonts w:ascii="Century Gothic" w:eastAsia="Century Gothic" w:hAnsi="Century Gothic" w:cs="Century Gothic"/>
        </w:rPr>
        <w:t>-</w:t>
      </w:r>
      <w:r w:rsidR="00062E00" w:rsidRPr="008B00B5">
        <w:rPr>
          <w:rFonts w:ascii="Century Gothic" w:eastAsia="Century Gothic" w:hAnsi="Century Gothic" w:cs="Century Gothic"/>
        </w:rPr>
        <w:t xml:space="preserve"> </w:t>
      </w:r>
      <w:r w:rsidR="00514902" w:rsidRPr="008B00B5">
        <w:rPr>
          <w:rFonts w:ascii="Century Gothic" w:eastAsia="Century Gothic" w:hAnsi="Century Gothic" w:cs="Century Gothic"/>
        </w:rPr>
        <w:t>10</w:t>
      </w:r>
      <w:r w:rsidR="00E90FFF" w:rsidRPr="008B00B5">
        <w:rPr>
          <w:rFonts w:ascii="Century Gothic" w:eastAsia="Century Gothic" w:hAnsi="Century Gothic" w:cs="Century Gothic"/>
        </w:rPr>
        <w:t xml:space="preserve"> </w:t>
      </w:r>
      <w:r w:rsidR="00A43784" w:rsidRPr="008B00B5">
        <w:rPr>
          <w:rFonts w:ascii="Century Gothic" w:eastAsia="Century Gothic" w:hAnsi="Century Gothic" w:cs="Century Gothic"/>
        </w:rPr>
        <w:t>Umowy</w:t>
      </w:r>
      <w:r w:rsidR="00A43784" w:rsidRPr="005F09A4">
        <w:rPr>
          <w:rFonts w:ascii="Century Gothic" w:eastAsia="Century Gothic" w:hAnsi="Century Gothic" w:cs="Century Gothic"/>
        </w:rPr>
        <w:t xml:space="preserve"> powstaje w przypadku przekroczenia przez Wykonawcę Terminu realizacji Inwestycji (Daty Zakończenia) lub odstąpienia od Umowy przez którąkolwiek ze Stron z przyczyn nie leżących po stronie Zamawiającego. W pozostałych przypadkach </w:t>
      </w:r>
      <w:r w:rsidR="00A43784" w:rsidRPr="005F09A4">
        <w:rPr>
          <w:rFonts w:ascii="Century Gothic" w:eastAsia="Century Gothic" w:hAnsi="Century Gothic" w:cs="Century Gothic"/>
        </w:rPr>
        <w:lastRenderedPageBreak/>
        <w:t>uprawnienie Zamawiającego do obciążenia Wykonawcy karami umownymi powstaje w momencie zaistnienia okoliczności stanowiących podstawę do ich naliczenia</w:t>
      </w:r>
      <w:r w:rsidR="00F962FA" w:rsidRPr="005F09A4">
        <w:rPr>
          <w:rFonts w:ascii="Century Gothic" w:eastAsia="Century Gothic" w:hAnsi="Century Gothic" w:cs="Century Gothic"/>
        </w:rPr>
        <w:t>.</w:t>
      </w:r>
    </w:p>
    <w:p w14:paraId="4B7F5207" w14:textId="77777777" w:rsidR="00DD613C" w:rsidRPr="005F09A4" w:rsidRDefault="00FC3C7A">
      <w:pPr>
        <w:pStyle w:val="BodyText21"/>
        <w:numPr>
          <w:ilvl w:val="0"/>
          <w:numId w:val="31"/>
        </w:numPr>
        <w:tabs>
          <w:tab w:val="left" w:pos="-1985"/>
          <w:tab w:val="left" w:pos="-1843"/>
          <w:tab w:val="left" w:pos="-1560"/>
          <w:tab w:val="left" w:pos="-1276"/>
        </w:tabs>
        <w:suppressAutoHyphens/>
        <w:spacing w:line="360" w:lineRule="auto"/>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Zamawiający powiadomi Wykonawcę o wysokości kar umownych, do naliczenia których Zamawiający będzie miał prawo w przypadku przekroczenia przez Wykonawcę Terminu realizacji Inwestycji (Daty Zakończenia), o których </w:t>
      </w:r>
      <w:r w:rsidRPr="00864D87">
        <w:rPr>
          <w:rFonts w:ascii="Century Gothic,Arial" w:eastAsia="Century Gothic,Arial" w:hAnsi="Century Gothic,Arial" w:cs="Century Gothic,Arial"/>
          <w:sz w:val="20"/>
        </w:rPr>
        <w:t xml:space="preserve">mowa w Art. 23 ust. </w:t>
      </w:r>
      <w:r w:rsidR="00635D34" w:rsidRPr="00864D87">
        <w:rPr>
          <w:rFonts w:ascii="Century Gothic,Arial" w:eastAsia="Century Gothic,Arial" w:hAnsi="Century Gothic,Arial" w:cs="Century Gothic,Arial"/>
          <w:sz w:val="20"/>
        </w:rPr>
        <w:t>3</w:t>
      </w:r>
      <w:r w:rsidRPr="00864D87">
        <w:rPr>
          <w:rFonts w:ascii="Century Gothic,Arial" w:eastAsia="Century Gothic,Arial" w:hAnsi="Century Gothic,Arial" w:cs="Century Gothic,Arial"/>
          <w:sz w:val="20"/>
        </w:rPr>
        <w:t xml:space="preserve"> zdanie</w:t>
      </w:r>
      <w:r w:rsidRPr="005F09A4">
        <w:rPr>
          <w:rFonts w:ascii="Century Gothic,Arial" w:eastAsia="Century Gothic,Arial" w:hAnsi="Century Gothic,Arial" w:cs="Century Gothic,Arial"/>
          <w:sz w:val="20"/>
        </w:rPr>
        <w:t xml:space="preserve"> pierwsze Umowy. </w:t>
      </w:r>
    </w:p>
    <w:p w14:paraId="3FBC8158" w14:textId="77777777" w:rsidR="003F1028" w:rsidRPr="003F1028" w:rsidRDefault="00DD613C">
      <w:pPr>
        <w:pStyle w:val="BodyText21"/>
        <w:numPr>
          <w:ilvl w:val="0"/>
          <w:numId w:val="31"/>
        </w:numPr>
        <w:tabs>
          <w:tab w:val="left" w:pos="-1985"/>
          <w:tab w:val="left" w:pos="-1843"/>
          <w:tab w:val="left" w:pos="-1560"/>
          <w:tab w:val="left" w:pos="-1276"/>
        </w:tabs>
        <w:suppressAutoHyphens/>
        <w:spacing w:line="360" w:lineRule="auto"/>
        <w:rPr>
          <w:rFonts w:ascii="Century Gothic" w:eastAsia="Century Gothic,Arial" w:hAnsi="Century Gothic" w:cs="Century Gothic,Arial"/>
          <w:sz w:val="20"/>
        </w:rPr>
      </w:pPr>
      <w:r w:rsidRPr="005F09A4">
        <w:rPr>
          <w:rFonts w:ascii="Century Gothic,Arial" w:eastAsia="Century Gothic,Arial" w:hAnsi="Century Gothic,Arial" w:cs="Century Gothic,Arial"/>
          <w:sz w:val="20"/>
        </w:rPr>
        <w:t xml:space="preserve">Wykonawca jest w zwłoce, jeśli powstałe opóźnienie w realizacji obowiązków Wykonawcy, jest następstwem okoliczności za które Wykonawca ponosi odpowiedzialność. Obowiązek właściwego udokumentowania i wykazania, że Wykonawca nie ponosi odpowiedzialności za </w:t>
      </w:r>
      <w:r w:rsidRPr="003F1028">
        <w:rPr>
          <w:rFonts w:ascii="Century Gothic" w:eastAsia="Century Gothic,Arial" w:hAnsi="Century Gothic" w:cs="Century Gothic,Arial"/>
          <w:sz w:val="20"/>
        </w:rPr>
        <w:t>wystąpienie opóźnień leży po stronie Wykonawcy.</w:t>
      </w:r>
    </w:p>
    <w:p w14:paraId="349978DB" w14:textId="50DDA341" w:rsidR="00DD613C" w:rsidRPr="003F1028" w:rsidRDefault="009B2FF5">
      <w:pPr>
        <w:pStyle w:val="BodyText21"/>
        <w:numPr>
          <w:ilvl w:val="0"/>
          <w:numId w:val="31"/>
        </w:numPr>
        <w:tabs>
          <w:tab w:val="left" w:pos="-1985"/>
          <w:tab w:val="left" w:pos="-1843"/>
          <w:tab w:val="left" w:pos="-1560"/>
          <w:tab w:val="left" w:pos="-1276"/>
        </w:tabs>
        <w:suppressAutoHyphens/>
        <w:spacing w:line="360" w:lineRule="auto"/>
        <w:rPr>
          <w:rFonts w:ascii="Century Gothic" w:eastAsia="Century Gothic,Arial" w:hAnsi="Century Gothic" w:cs="Century Gothic,Arial"/>
          <w:sz w:val="20"/>
        </w:rPr>
      </w:pPr>
      <w:r w:rsidRPr="003F1028">
        <w:rPr>
          <w:rFonts w:ascii="Century Gothic" w:hAnsi="Century Gothic" w:cs="Segoe UI"/>
          <w:sz w:val="20"/>
        </w:rPr>
        <w:t xml:space="preserve">Termin płatności naliczonej kary umownej wynosi </w:t>
      </w:r>
      <w:r w:rsidRPr="003F1028">
        <w:rPr>
          <w:rFonts w:ascii="Century Gothic" w:hAnsi="Century Gothic" w:cs="Segoe UI"/>
          <w:b/>
          <w:bCs/>
          <w:sz w:val="20"/>
        </w:rPr>
        <w:t>14 dni</w:t>
      </w:r>
      <w:r w:rsidRPr="003F1028">
        <w:rPr>
          <w:rFonts w:ascii="Century Gothic" w:hAnsi="Century Gothic" w:cs="Segoe UI"/>
          <w:sz w:val="20"/>
        </w:rPr>
        <w:t xml:space="preserve"> od daty doręczenia noty obciążeniowej.</w:t>
      </w:r>
    </w:p>
    <w:p w14:paraId="73B6724E" w14:textId="1AA1019E" w:rsidR="00DD613C" w:rsidRPr="005F09A4" w:rsidRDefault="00DD613C">
      <w:pPr>
        <w:pStyle w:val="BodyText21"/>
        <w:numPr>
          <w:ilvl w:val="0"/>
          <w:numId w:val="31"/>
        </w:numPr>
        <w:tabs>
          <w:tab w:val="left" w:pos="-1985"/>
          <w:tab w:val="left" w:pos="-1843"/>
          <w:tab w:val="left" w:pos="-1560"/>
          <w:tab w:val="left" w:pos="-1276"/>
        </w:tabs>
        <w:suppressAutoHyphens/>
        <w:spacing w:line="360" w:lineRule="auto"/>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Zamawiający ma prawo zatrzymać odpowiednią część należnego Wynagrodzenia na poczet zabezpieczenia kar umownych należnych Zamawiającemu.</w:t>
      </w:r>
    </w:p>
    <w:p w14:paraId="727B6030" w14:textId="27482663" w:rsidR="00FC3C7A" w:rsidRPr="005F09A4" w:rsidRDefault="00FC3C7A">
      <w:pPr>
        <w:numPr>
          <w:ilvl w:val="0"/>
          <w:numId w:val="31"/>
        </w:numPr>
        <w:spacing w:line="360" w:lineRule="auto"/>
        <w:jc w:val="both"/>
        <w:rPr>
          <w:rFonts w:ascii="Century Gothic,Arial" w:eastAsia="Century Gothic,Arial" w:hAnsi="Century Gothic,Arial" w:cs="Century Gothic,Arial"/>
        </w:rPr>
      </w:pPr>
      <w:r w:rsidRPr="005F09A4">
        <w:rPr>
          <w:rFonts w:ascii="Century Gothic" w:eastAsia="Century Gothic" w:hAnsi="Century Gothic" w:cs="Century Gothic"/>
        </w:rPr>
        <w:t>Kary umowne wynikające z niniejszej umowy nalicza się niezależnie od siebie</w:t>
      </w:r>
      <w:r w:rsidR="006C3E32" w:rsidRPr="005F09A4">
        <w:rPr>
          <w:rFonts w:ascii="Century Gothic" w:eastAsia="Century Gothic" w:hAnsi="Century Gothic" w:cs="Century Gothic"/>
        </w:rPr>
        <w:t xml:space="preserve">, podlegają one kumulacji do wysokości określonej w zdaniu następnym, mogą być naliczone również po odstąpieniu od Umowy, a naliczone przed odstąpieniem od Umowy pozostają ważne i skuteczne również po odstąpieniu od Umowy. </w:t>
      </w:r>
      <w:r w:rsidRPr="005F09A4">
        <w:rPr>
          <w:rFonts w:ascii="Century Gothic,Arial" w:eastAsia="Century Gothic,Arial" w:hAnsi="Century Gothic,Arial" w:cs="Century Gothic,Arial"/>
        </w:rPr>
        <w:t>Łączna wysokość kar umownych przysługujących Zamawiającemu, nie może przekroczyć</w:t>
      </w:r>
      <w:r w:rsidR="00574A96" w:rsidRPr="005F09A4">
        <w:rPr>
          <w:rFonts w:ascii="Century Gothic,Arial" w:eastAsia="Century Gothic,Arial" w:hAnsi="Century Gothic,Arial" w:cs="Century Gothic,Arial"/>
        </w:rPr>
        <w:t xml:space="preserve"> </w:t>
      </w:r>
      <w:r w:rsidR="00AE4163" w:rsidRPr="005F09A4">
        <w:rPr>
          <w:rFonts w:ascii="Century Gothic,Arial" w:eastAsia="Century Gothic,Arial" w:hAnsi="Century Gothic,Arial" w:cs="Century Gothic,Arial"/>
          <w:b/>
          <w:bCs/>
        </w:rPr>
        <w:t>25</w:t>
      </w:r>
      <w:r w:rsidRPr="005F09A4">
        <w:rPr>
          <w:rFonts w:ascii="Century Gothic,Arial" w:eastAsia="Century Gothic,Arial" w:hAnsi="Century Gothic,Arial" w:cs="Century Gothic,Arial"/>
          <w:b/>
          <w:bCs/>
        </w:rPr>
        <w:t>%</w:t>
      </w:r>
      <w:r w:rsidRPr="005F09A4">
        <w:rPr>
          <w:rFonts w:ascii="Century Gothic,Arial" w:eastAsia="Century Gothic,Arial" w:hAnsi="Century Gothic,Arial" w:cs="Century Gothic,Arial"/>
        </w:rPr>
        <w:t xml:space="preserve"> wartości Wynagrodzenia netto </w:t>
      </w:r>
      <w:r w:rsidRPr="00864D87">
        <w:rPr>
          <w:rFonts w:ascii="Century Gothic,Arial" w:eastAsia="Century Gothic,Arial" w:hAnsi="Century Gothic,Arial" w:cs="Century Gothic,Arial"/>
        </w:rPr>
        <w:t>wskazanego w Art. 13 ust. 1 Umowy. W</w:t>
      </w:r>
      <w:r w:rsidRPr="005F09A4">
        <w:rPr>
          <w:rFonts w:ascii="Century Gothic,Arial" w:eastAsia="Century Gothic,Arial" w:hAnsi="Century Gothic,Arial" w:cs="Century Gothic,Arial"/>
        </w:rPr>
        <w:t xml:space="preserve"> przypadku odstąpienia od Umowy przez którąkolwiek ze Stron, Zamawiającemu przysługuje prawo do naliczenia kar umownych należnych z wszelkich tytułów wskazanych w Umowie, w tym z tytułu odstąpienia.</w:t>
      </w:r>
    </w:p>
    <w:p w14:paraId="02260F8C" w14:textId="7A11294D" w:rsidR="00FC3C7A" w:rsidRPr="005F09A4" w:rsidRDefault="00FC3C7A">
      <w:pPr>
        <w:numPr>
          <w:ilvl w:val="0"/>
          <w:numId w:val="31"/>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Zapłata kary umownej przez Wykonawcę lub potrącenie przez Zamawiającego kwoty kary umownej z płatności należnej Wykonawcy nie zwalnia Wykonawcy z obowiązku ukończenia Inwestycji lub jakichkolwiek innych  obowiązków i zobowiązań wynikaj</w:t>
      </w:r>
      <w:r w:rsidR="00124708" w:rsidRPr="005F09A4">
        <w:rPr>
          <w:rFonts w:ascii="Century Gothic,Arial" w:eastAsia="Century Gothic,Arial" w:hAnsi="Century Gothic,Arial" w:cs="Century Gothic,Arial"/>
        </w:rPr>
        <w:t>ąc</w:t>
      </w:r>
      <w:r w:rsidRPr="005F09A4">
        <w:rPr>
          <w:rFonts w:ascii="Century Gothic,Arial" w:eastAsia="Century Gothic,Arial" w:hAnsi="Century Gothic,Arial" w:cs="Century Gothic,Arial"/>
        </w:rPr>
        <w:t>ych z Umowy.</w:t>
      </w:r>
    </w:p>
    <w:p w14:paraId="092F15F3" w14:textId="1FAF5539" w:rsidR="00FC3C7A" w:rsidRPr="005F09A4" w:rsidRDefault="000D4F1F">
      <w:pPr>
        <w:numPr>
          <w:ilvl w:val="0"/>
          <w:numId w:val="31"/>
        </w:numPr>
        <w:spacing w:line="360" w:lineRule="auto"/>
        <w:jc w:val="both"/>
        <w:rPr>
          <w:rFonts w:ascii="Century Gothic,Arial" w:eastAsia="Century Gothic,Arial" w:hAnsi="Century Gothic,Arial" w:cs="Century Gothic,Arial"/>
        </w:rPr>
      </w:pPr>
      <w:r w:rsidRPr="005F09A4">
        <w:rPr>
          <w:rFonts w:ascii="Century Gothic" w:eastAsia="Century Gothic" w:hAnsi="Century Gothic" w:cs="Century Gothic"/>
        </w:rPr>
        <w:t>Stronom</w:t>
      </w:r>
      <w:r w:rsidR="00FC3C7A" w:rsidRPr="005F09A4">
        <w:rPr>
          <w:rFonts w:ascii="Century Gothic,Arial" w:eastAsia="Century Gothic,Arial" w:hAnsi="Century Gothic,Arial" w:cs="Century Gothic,Arial"/>
        </w:rPr>
        <w:t xml:space="preserve"> przysługuje prawo dochodzenia odszkodowania uzupełniającego, przewyższającego wysokość zastrzeżonych w niniejszej Umowie kar umownych, na zasadach ogólnych Kodeksu cywilnego.</w:t>
      </w:r>
    </w:p>
    <w:p w14:paraId="6E69C592" w14:textId="33CD8288" w:rsidR="00FC3C7A" w:rsidRPr="005F09A4" w:rsidRDefault="00FC3C7A">
      <w:pPr>
        <w:numPr>
          <w:ilvl w:val="0"/>
          <w:numId w:val="31"/>
        </w:numPr>
        <w:spacing w:line="360" w:lineRule="auto"/>
        <w:jc w:val="both"/>
        <w:rPr>
          <w:rFonts w:ascii="Century Gothic,Arial" w:eastAsia="Century Gothic,Arial" w:hAnsi="Century Gothic,Arial" w:cs="Century Gothic,Arial"/>
        </w:rPr>
      </w:pPr>
      <w:bookmarkStart w:id="677" w:name="_Hlk43737568"/>
      <w:commentRangeStart w:id="678"/>
      <w:r w:rsidRPr="005F09A4">
        <w:rPr>
          <w:rFonts w:ascii="Century Gothic,Arial" w:eastAsia="Century Gothic,Arial" w:hAnsi="Century Gothic,Arial" w:cs="Century Gothic,Arial"/>
        </w:rPr>
        <w:t xml:space="preserve">Odpowiedzialność Stron względem siebie </w:t>
      </w:r>
      <w:r w:rsidR="00DF66D9" w:rsidRPr="005F09A4">
        <w:rPr>
          <w:rFonts w:ascii="Century Gothic,Arial" w:eastAsia="Century Gothic,Arial" w:hAnsi="Century Gothic,Arial" w:cs="Century Gothic,Arial"/>
        </w:rPr>
        <w:t xml:space="preserve"> </w:t>
      </w:r>
      <w:r w:rsidRPr="005F09A4">
        <w:rPr>
          <w:rFonts w:ascii="Century Gothic,Arial" w:eastAsia="Century Gothic,Arial" w:hAnsi="Century Gothic,Arial" w:cs="Century Gothic,Arial"/>
        </w:rPr>
        <w:t>w związku z realizacją niniejszej Umowy</w:t>
      </w:r>
      <w:r w:rsidR="00DF66D9" w:rsidRPr="005F09A4">
        <w:rPr>
          <w:rFonts w:ascii="Century Gothic,Arial" w:eastAsia="Century Gothic,Arial" w:hAnsi="Century Gothic,Arial" w:cs="Century Gothic,Arial"/>
        </w:rPr>
        <w:t>,</w:t>
      </w:r>
      <w:r w:rsidRPr="005F09A4">
        <w:rPr>
          <w:rFonts w:ascii="Century Gothic,Arial" w:eastAsia="Century Gothic,Arial" w:hAnsi="Century Gothic,Arial" w:cs="Century Gothic,Arial"/>
        </w:rPr>
        <w:t xml:space="preserve"> jest ograniczona do wysokości </w:t>
      </w:r>
      <w:r w:rsidRPr="005F09A4">
        <w:rPr>
          <w:rFonts w:ascii="Century Gothic" w:eastAsia="Century Gothic" w:hAnsi="Century Gothic" w:cs="Century Gothic"/>
          <w:b/>
          <w:bCs/>
        </w:rPr>
        <w:t>100%</w:t>
      </w:r>
      <w:r w:rsidRPr="005F09A4">
        <w:rPr>
          <w:rFonts w:ascii="Century Gothic,Arial" w:eastAsia="Century Gothic,Arial" w:hAnsi="Century Gothic,Arial" w:cs="Century Gothic,Arial"/>
        </w:rPr>
        <w:t xml:space="preserve"> wartości Wynagrodzenia brutto</w:t>
      </w:r>
      <w:bookmarkEnd w:id="677"/>
      <w:r w:rsidRPr="005F09A4">
        <w:rPr>
          <w:rFonts w:ascii="Century Gothic,Arial" w:eastAsia="Century Gothic,Arial" w:hAnsi="Century Gothic,Arial" w:cs="Century Gothic,Arial"/>
        </w:rPr>
        <w:t xml:space="preserve"> wskazanego w </w:t>
      </w:r>
      <w:r w:rsidRPr="00FF42E4">
        <w:rPr>
          <w:rFonts w:ascii="Century Gothic,Arial" w:eastAsia="Century Gothic,Arial" w:hAnsi="Century Gothic,Arial" w:cs="Century Gothic,Arial"/>
        </w:rPr>
        <w:t>Art</w:t>
      </w:r>
      <w:r w:rsidRPr="00FF42E4">
        <w:rPr>
          <w:rFonts w:ascii="Century Gothic,Arial" w:eastAsia="Century Gothic,Arial" w:hAnsi="Century Gothic,Arial" w:cs="Century Gothic,Arial"/>
          <w:rPrChange w:id="679" w:author="Bastuba Blanka" w:date="2024-03-07T12:23:00Z">
            <w:rPr>
              <w:rFonts w:ascii="Century Gothic,Arial" w:eastAsia="Century Gothic,Arial" w:hAnsi="Century Gothic,Arial" w:cs="Century Gothic,Arial"/>
              <w:highlight w:val="yellow"/>
            </w:rPr>
          </w:rPrChange>
        </w:rPr>
        <w:t>. 13 ust. 1</w:t>
      </w:r>
      <w:r w:rsidRPr="005F09A4">
        <w:rPr>
          <w:rFonts w:ascii="Century Gothic,Arial" w:eastAsia="Century Gothic,Arial" w:hAnsi="Century Gothic,Arial" w:cs="Century Gothic,Arial"/>
        </w:rPr>
        <w:t xml:space="preserve"> Umowy. Strony jednoznacznie wskazują, że żadna ze Stron nie będzie ponosić odpowiedzialności za utracone korzyści, których Strona może doznać w związku z niewykonaniem lub nienależytym wykonaniem niniejszej Umowy. Powyższe ograniczenia odpowiedzialności nie mają zastosowania w przypadku szkody wyrządzonej umyślnie, na skutek rażącego niedbalstwa lub w wyniku popełnienia przestępstwa.</w:t>
      </w:r>
      <w:commentRangeEnd w:id="678"/>
      <w:r w:rsidR="00A92780">
        <w:rPr>
          <w:rStyle w:val="Odwoaniedokomentarza"/>
        </w:rPr>
        <w:commentReference w:id="678"/>
      </w:r>
    </w:p>
    <w:p w14:paraId="66288FE4" w14:textId="77777777" w:rsidR="00FC3C7A" w:rsidRPr="005F09A4" w:rsidRDefault="00FC3C7A" w:rsidP="00D27C5A">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680" w:name="_Toc269979208"/>
      <w:bookmarkStart w:id="681" w:name="_Toc89759642"/>
      <w:bookmarkStart w:id="682" w:name="_Toc14578057"/>
      <w:bookmarkStart w:id="683" w:name="_Toc14578353"/>
      <w:bookmarkStart w:id="684" w:name="_Toc54513129"/>
      <w:bookmarkStart w:id="685" w:name="_Toc54513240"/>
      <w:bookmarkStart w:id="686" w:name="_Toc54572097"/>
      <w:bookmarkStart w:id="687" w:name="_Toc516551200"/>
      <w:bookmarkStart w:id="688" w:name="_Toc516631914"/>
      <w:bookmarkStart w:id="689" w:name="_Toc192044978"/>
      <w:bookmarkStart w:id="690" w:name="_Toc160706845"/>
      <w:r w:rsidRPr="005F09A4">
        <w:rPr>
          <w:rFonts w:ascii="Century Gothic,Arial" w:eastAsia="Century Gothic,Arial" w:hAnsi="Century Gothic,Arial" w:cs="Century Gothic,Arial"/>
          <w:b/>
          <w:bCs/>
          <w:caps/>
          <w:sz w:val="20"/>
          <w:u w:val="single"/>
          <w:lang w:eastAsia="en-US"/>
        </w:rPr>
        <w:t>ARTYKUŁ 24. PRZESŁANKI ZMIANY UMOWY</w:t>
      </w:r>
      <w:bookmarkEnd w:id="680"/>
      <w:bookmarkEnd w:id="681"/>
      <w:bookmarkEnd w:id="690"/>
    </w:p>
    <w:p w14:paraId="3D251AE2" w14:textId="77777777" w:rsidR="00FC3C7A" w:rsidRPr="005F09A4" w:rsidRDefault="00FC3C7A">
      <w:pPr>
        <w:numPr>
          <w:ilvl w:val="3"/>
          <w:numId w:val="14"/>
        </w:numPr>
        <w:spacing w:line="360" w:lineRule="auto"/>
        <w:ind w:left="426" w:hanging="426"/>
        <w:jc w:val="both"/>
        <w:rPr>
          <w:rFonts w:ascii="Century Gothic,Arial" w:eastAsia="Century Gothic,Arial" w:hAnsi="Century Gothic,Arial" w:cs="Century Gothic,Arial"/>
        </w:rPr>
      </w:pPr>
      <w:bookmarkStart w:id="691" w:name="_DV_M473"/>
      <w:bookmarkEnd w:id="691"/>
      <w:r w:rsidRPr="005F09A4">
        <w:rPr>
          <w:rFonts w:ascii="Century Gothic,Arial" w:eastAsia="Century Gothic,Arial" w:hAnsi="Century Gothic,Arial" w:cs="Century Gothic,Arial"/>
          <w:w w:val="0"/>
        </w:rPr>
        <w:lastRenderedPageBreak/>
        <w:t>Jeżeli Wykonawca dokona jakichkolwiek zmian w stosunku do Umowy, w tym Dokumentacji Przetargowej, zatwierdzonych Materiałów lub Urządzeń, które nie zostały uprzednio zatwierdzone na piśmie przez Zamawiającego, Zamawiający może według własnego uznania:</w:t>
      </w:r>
      <w:bookmarkStart w:id="692" w:name="_DV_M474"/>
      <w:bookmarkEnd w:id="692"/>
    </w:p>
    <w:p w14:paraId="53853002" w14:textId="77777777" w:rsidR="00FC3C7A" w:rsidRPr="005F09A4" w:rsidRDefault="00FC3C7A" w:rsidP="002645F1">
      <w:pPr>
        <w:pStyle w:val="BodyText21"/>
        <w:numPr>
          <w:ilvl w:val="0"/>
          <w:numId w:val="74"/>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zażądać od Wykonawcy usunięcia takich zmian, w tym wyburzenia Robót wykonanych z wprowadzoną zmianą i odbudowania całości lub części tych Robót bez wprowadzonej zmiany na koszt Wykonawcy, lub</w:t>
      </w:r>
      <w:bookmarkStart w:id="693" w:name="_DV_M475"/>
      <w:bookmarkEnd w:id="693"/>
    </w:p>
    <w:p w14:paraId="378FA9C0" w14:textId="77777777" w:rsidR="00FC3C7A" w:rsidRPr="005F09A4" w:rsidRDefault="00FC3C7A" w:rsidP="002645F1">
      <w:pPr>
        <w:pStyle w:val="BodyText21"/>
        <w:numPr>
          <w:ilvl w:val="0"/>
          <w:numId w:val="74"/>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dokonać odbioru Robót ze zmianami, pod warunkiem odpowiedniego obniżenia Wynagrodzenia</w:t>
      </w:r>
      <w:bookmarkStart w:id="694" w:name="_DV_M476"/>
      <w:bookmarkEnd w:id="694"/>
      <w:r w:rsidRPr="005F09A4">
        <w:rPr>
          <w:rFonts w:ascii="Century Gothic,Arial" w:eastAsia="Century Gothic,Arial" w:hAnsi="Century Gothic,Arial" w:cs="Century Gothic,Arial"/>
          <w:sz w:val="20"/>
        </w:rPr>
        <w:t>,</w:t>
      </w:r>
    </w:p>
    <w:p w14:paraId="1D6FE93E" w14:textId="77777777" w:rsidR="00FC3C7A" w:rsidRPr="005F09A4" w:rsidRDefault="00FC3C7A" w:rsidP="00FC3C7A">
      <w:pPr>
        <w:spacing w:line="360" w:lineRule="auto"/>
        <w:ind w:left="426"/>
        <w:jc w:val="both"/>
        <w:rPr>
          <w:rFonts w:ascii="Century Gothic" w:hAnsi="Century Gothic" w:cs="Arial"/>
          <w:bCs/>
        </w:rPr>
      </w:pPr>
      <w:r w:rsidRPr="005F09A4">
        <w:rPr>
          <w:rFonts w:ascii="Century Gothic,Arial" w:eastAsia="Century Gothic,Arial" w:hAnsi="Century Gothic,Arial" w:cs="Century Gothic,Arial"/>
          <w:w w:val="0"/>
        </w:rPr>
        <w:t>w obu przypadkach zachowując prawo do żądania odszkodowania za szkody wynikłe z wykonania Robót niezgodnie z Umową.</w:t>
      </w:r>
    </w:p>
    <w:p w14:paraId="6953B5BB" w14:textId="77777777" w:rsidR="00FC3C7A" w:rsidRPr="005F09A4" w:rsidRDefault="00FC3C7A">
      <w:pPr>
        <w:numPr>
          <w:ilvl w:val="3"/>
          <w:numId w:val="14"/>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Zamawiający dopuszcza dokonanie zmiany Umowy w zakresie terminów realizacji Umowy </w:t>
      </w:r>
      <w:r w:rsidR="00FA2192" w:rsidRPr="005F09A4">
        <w:rPr>
          <w:rFonts w:ascii="Century Gothic,Arial" w:eastAsia="Century Gothic,Arial" w:hAnsi="Century Gothic,Arial" w:cs="Century Gothic,Arial"/>
          <w:w w:val="0"/>
        </w:rPr>
        <w:t>lub Wynagrodzenia</w:t>
      </w:r>
      <w:r w:rsidRPr="005F09A4">
        <w:rPr>
          <w:rFonts w:ascii="Century Gothic,Arial" w:eastAsia="Century Gothic,Arial" w:hAnsi="Century Gothic,Arial" w:cs="Century Gothic,Arial"/>
          <w:w w:val="0"/>
        </w:rPr>
        <w:t xml:space="preserve"> w następujących przypadkach:</w:t>
      </w:r>
    </w:p>
    <w:p w14:paraId="4B6FA857" w14:textId="77777777" w:rsidR="00FC3C7A" w:rsidRPr="005F09A4" w:rsidRDefault="00FC3C7A" w:rsidP="002645F1">
      <w:pPr>
        <w:pStyle w:val="BodyText21"/>
        <w:numPr>
          <w:ilvl w:val="0"/>
          <w:numId w:val="75"/>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wystąpienia klęski żywiołowej; wystąpienia warunków atmosferycznych w sposób istotny odbiegających od typowych, uniemożliwiających prowadzenie Robót zgodnie ze sztuką budowlaną, przyjętą technologią Robót, normami lub obowiązującymi przepisami, przeprowadzanie prób i sprawdzeń lub dokonywanie odbiorów. Wykonawca powołując się na wystąpienie ww. okoliczności zobowiązany jest udokumentować ich zajście przedstawiając w tym celu stosowną dokumentację, w tym w szczególności akty prawne potwierdzające wprowadzenie stanu klęski żywiołowej na obszarze obejmującym Teren Budowy, opinię właściwego instytutu meteorologicznego, gospodarki wodnej, melioracji, a także przedstawić pisemną analizę wpływu tych czynników na Harmonogram,</w:t>
      </w:r>
    </w:p>
    <w:p w14:paraId="1599F08B" w14:textId="391FC743" w:rsidR="00FC3C7A" w:rsidRPr="005F09A4" w:rsidRDefault="00FC3C7A" w:rsidP="002645F1">
      <w:pPr>
        <w:pStyle w:val="BodyText21"/>
        <w:numPr>
          <w:ilvl w:val="0"/>
          <w:numId w:val="75"/>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gdy wystąpią opóźnienia w dokonaniu określonych czynności lub ich zaniechanie przez właściwe organy administracji publicznej, które nie są następstwem okoliczności, za które ponosi odpowiedzialność Wykonawca; gdy wystąpią opóźnienia w wydawaniu decyzji, zezwoleń, uzgodnień itp., do wydania których są zobowiązane właściwe organy administracji publicznej na mocy przepisów prawa, jeżeli opóźnienie to przekroczy okres, przewidziany w przepisach prawa, w którym ww. decyzje lub orzeczenia powinny zostać wydane oraz opóźnienie to nie jest następstwem okoliczności, za które ponosi odpowiedzialność Wykonawca; jeżeli wystąpi brak możliwości realizacji Robót z powodu nie dopuszczenia do ich wykonywania przez uprawniony organ lub nakazania ich wstrzymania przez uprawniony organ, z przyczyn niezależnych od Wykonawcy; jeżeli wystąpi brak możliwości wykonywania Robót z powodu działania podmiotów o kompetencjach zbliżonych do organów administracji z przyczyn niezależnych od Wykonawcy; gdy nastąpi odmowa udostępnienia przez właścicieli nieruchomości lub innych podmiotów posiadających tytuł prawny do nieruchomości terenu do celów realizacji Inwestycji; odmowy dokonania przez właściwe osoby, instytucje lub </w:t>
      </w:r>
      <w:r w:rsidR="003D7EA8" w:rsidRPr="005F09A4">
        <w:rPr>
          <w:rFonts w:ascii="Century Gothic,Arial" w:eastAsia="Century Gothic,Arial" w:hAnsi="Century Gothic,Arial" w:cs="Century Gothic,Arial"/>
          <w:sz w:val="20"/>
        </w:rPr>
        <w:t>organ</w:t>
      </w:r>
      <w:r w:rsidR="006462B1" w:rsidRPr="005F09A4">
        <w:rPr>
          <w:rFonts w:ascii="Century Gothic,Arial" w:eastAsia="Century Gothic,Arial" w:hAnsi="Century Gothic,Arial" w:cs="Century Gothic,Arial"/>
          <w:sz w:val="20"/>
        </w:rPr>
        <w:t>y</w:t>
      </w:r>
      <w:r w:rsidRPr="005F09A4">
        <w:rPr>
          <w:rFonts w:ascii="Century Gothic,Arial" w:eastAsia="Century Gothic,Arial" w:hAnsi="Century Gothic,Arial" w:cs="Century Gothic,Arial"/>
          <w:sz w:val="20"/>
        </w:rPr>
        <w:t xml:space="preserve"> </w:t>
      </w:r>
      <w:r w:rsidRPr="005F09A4">
        <w:rPr>
          <w:rFonts w:ascii="Century Gothic,Arial" w:eastAsia="Century Gothic,Arial" w:hAnsi="Century Gothic,Arial" w:cs="Century Gothic,Arial"/>
          <w:sz w:val="20"/>
        </w:rPr>
        <w:lastRenderedPageBreak/>
        <w:t xml:space="preserve">stosownych uzgodnień w związku z zamiarem wykonania </w:t>
      </w:r>
      <w:r w:rsidR="003D7EA8" w:rsidRPr="005F09A4">
        <w:rPr>
          <w:rFonts w:ascii="Century Gothic,Arial" w:eastAsia="Century Gothic,Arial" w:hAnsi="Century Gothic,Arial" w:cs="Century Gothic,Arial"/>
          <w:sz w:val="20"/>
        </w:rPr>
        <w:t xml:space="preserve">wycinki drzew lub krzewów lub </w:t>
      </w:r>
      <w:r w:rsidRPr="005F09A4">
        <w:rPr>
          <w:rFonts w:ascii="Century Gothic,Arial" w:eastAsia="Century Gothic,Arial" w:hAnsi="Century Gothic,Arial" w:cs="Century Gothic,Arial"/>
          <w:sz w:val="20"/>
        </w:rPr>
        <w:t xml:space="preserve">rekultywacji gruntów rolnych i leśnych lub wykonania </w:t>
      </w:r>
      <w:r w:rsidR="003D7EA8" w:rsidRPr="005F09A4">
        <w:rPr>
          <w:rFonts w:ascii="Century Gothic,Arial" w:eastAsia="Century Gothic,Arial" w:hAnsi="Century Gothic,Arial" w:cs="Century Gothic,Arial"/>
          <w:sz w:val="20"/>
        </w:rPr>
        <w:t>zalesienia pasów montażowych w lasach</w:t>
      </w:r>
      <w:r w:rsidR="006462B1" w:rsidRPr="005F09A4">
        <w:rPr>
          <w:rFonts w:ascii="Century Gothic,Arial" w:eastAsia="Century Gothic,Arial" w:hAnsi="Century Gothic,Arial" w:cs="Century Gothic,Arial"/>
          <w:sz w:val="20"/>
        </w:rPr>
        <w:t xml:space="preserve"> lub </w:t>
      </w:r>
      <w:proofErr w:type="spellStart"/>
      <w:r w:rsidR="006462B1" w:rsidRPr="005F09A4">
        <w:rPr>
          <w:rFonts w:ascii="Century Gothic,Arial" w:eastAsia="Century Gothic,Arial" w:hAnsi="Century Gothic,Arial" w:cs="Century Gothic,Arial"/>
          <w:sz w:val="20"/>
        </w:rPr>
        <w:t>nasadzeń</w:t>
      </w:r>
      <w:proofErr w:type="spellEnd"/>
      <w:r w:rsidR="006462B1" w:rsidRPr="005F09A4">
        <w:rPr>
          <w:rFonts w:ascii="Century Gothic,Arial" w:eastAsia="Century Gothic,Arial" w:hAnsi="Century Gothic,Arial" w:cs="Century Gothic,Arial"/>
          <w:sz w:val="20"/>
        </w:rPr>
        <w:t>.</w:t>
      </w:r>
      <w:r w:rsidRPr="005F09A4">
        <w:rPr>
          <w:rFonts w:ascii="Century Gothic,Arial" w:eastAsia="Century Gothic,Arial" w:hAnsi="Century Gothic,Arial" w:cs="Century Gothic,Arial"/>
          <w:sz w:val="20"/>
        </w:rPr>
        <w:t xml:space="preserve"> Wykonawca powołując się na wystąpienie ww. okoliczności zobowiązany jest udokumentować ich zajście przedstawiając w tym celu stosowną dokumentację, w tym w szczególności odpisy wniosków o wydanie decyzji, zezwoleń i uzgodnień wraz z prezentatą właściwego urzędu, odpisy decyzji, zezwoleń, uzgodnień, opinii właściwych organów, zaświadczenia właściwych organów, pisemne oświadczenia właścicieli lub użytkowników wieczystych nieruchomości, dowody zawiadomienia właścicieli lub użytkowników wieczystych nieruchomości o zamiarze i terminie prowadzenia na nieruchomości prac budowlanych a także przedstawić pisemną analizę wpływu tych czynników na Harmonogram,</w:t>
      </w:r>
    </w:p>
    <w:p w14:paraId="4DADBD4B" w14:textId="679B1B2C" w:rsidR="00FC3C7A" w:rsidRPr="005F09A4" w:rsidRDefault="00FC3C7A" w:rsidP="002645F1">
      <w:pPr>
        <w:pStyle w:val="BodyText21"/>
        <w:numPr>
          <w:ilvl w:val="0"/>
          <w:numId w:val="75"/>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jeżeli nastąpią udokumentowane opóźnienia realizacji Umowy będące skutkiem prowadzenia prac archeologicznych, występowania niewybuchów lub niewypałów; gdy zaistnieją warunki geologiczne, geotechniczne lub hydrologiczne odbiegające w sposób istotny od przyjętych w Dokumentacji Przetargowej; gdy wystąpią odmienne od przyjętych w Dokumentacji Przetargowej warunki terenowe, </w:t>
      </w:r>
      <w:r w:rsidR="00DD01C3" w:rsidRPr="005F09A4">
        <w:rPr>
          <w:rFonts w:ascii="Century Gothic,Arial" w:eastAsia="Century Gothic,Arial" w:hAnsi="Century Gothic,Arial" w:cs="Century Gothic,Arial"/>
          <w:sz w:val="20"/>
        </w:rPr>
        <w:t xml:space="preserve">cieki wodne </w:t>
      </w:r>
      <w:r w:rsidRPr="005F09A4">
        <w:rPr>
          <w:rFonts w:ascii="Century Gothic,Arial" w:eastAsia="Century Gothic,Arial" w:hAnsi="Century Gothic,Arial" w:cs="Century Gothic,Arial"/>
          <w:sz w:val="20"/>
        </w:rPr>
        <w:t xml:space="preserve">lub </w:t>
      </w:r>
      <w:r w:rsidR="00DD01C3" w:rsidRPr="005F09A4">
        <w:rPr>
          <w:rFonts w:ascii="Century Gothic,Arial" w:eastAsia="Century Gothic,Arial" w:hAnsi="Century Gothic,Arial" w:cs="Century Gothic,Arial"/>
          <w:sz w:val="20"/>
        </w:rPr>
        <w:t>inne obiekty</w:t>
      </w:r>
      <w:r w:rsidRPr="005F09A4">
        <w:rPr>
          <w:rFonts w:ascii="Century Gothic,Arial" w:eastAsia="Century Gothic,Arial" w:hAnsi="Century Gothic,Arial" w:cs="Century Gothic,Arial"/>
          <w:sz w:val="20"/>
        </w:rPr>
        <w:t>. Wykonawca powołując się na wystąpienie ww. okoliczności zobowiązany jest udokumentować ich zajście przedstawiając w tym celu stosowną dokumentację, w tym w szczególności, zaświadczenia, opinie, decyzje właściwych organów, ekspertyzy geologiczne a także przedstawić pisemną analizę wpływu tych czynników na Harmonogram,</w:t>
      </w:r>
    </w:p>
    <w:p w14:paraId="1D43B3F3" w14:textId="6483D842" w:rsidR="00FC3C7A" w:rsidRPr="005F09A4" w:rsidRDefault="00FC3C7A" w:rsidP="002645F1">
      <w:pPr>
        <w:pStyle w:val="BodyText21"/>
        <w:numPr>
          <w:ilvl w:val="0"/>
          <w:numId w:val="75"/>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gdy zaistnieją sytuacje, będące następstwem okoliczności leżących </w:t>
      </w:r>
      <w:r w:rsidR="0060624D" w:rsidRPr="005F09A4">
        <w:rPr>
          <w:rFonts w:ascii="Century Gothic,Arial" w:eastAsia="Century Gothic,Arial" w:hAnsi="Century Gothic,Arial" w:cs="Century Gothic,Arial"/>
          <w:sz w:val="20"/>
        </w:rPr>
        <w:t xml:space="preserve">wyłącznie </w:t>
      </w:r>
      <w:r w:rsidRPr="005F09A4">
        <w:rPr>
          <w:rFonts w:ascii="Century Gothic,Arial" w:eastAsia="Century Gothic,Arial" w:hAnsi="Century Gothic,Arial" w:cs="Century Gothic,Arial"/>
          <w:sz w:val="20"/>
        </w:rPr>
        <w:t xml:space="preserve">po stronie Zamawiającego, w szczególności wstrzymanie Robót przez Zamawiającego, nie wynikające z okoliczności, za które odpowiedzialność ponosi Wykonawca; w przypadku konieczności realizacji </w:t>
      </w:r>
      <w:r w:rsidR="000D4F1F" w:rsidRPr="005F09A4">
        <w:rPr>
          <w:rFonts w:ascii="Century Gothic" w:eastAsia="Century Gothic" w:hAnsi="Century Gothic" w:cs="Century Gothic"/>
          <w:sz w:val="20"/>
        </w:rPr>
        <w:t>Robót</w:t>
      </w:r>
      <w:r w:rsidR="000D4F1F" w:rsidRPr="005F09A4">
        <w:rPr>
          <w:rFonts w:ascii="Century Gothic,Arial" w:eastAsia="Century Gothic,Arial" w:hAnsi="Century Gothic,Arial" w:cs="Century Gothic,Arial"/>
          <w:sz w:val="20"/>
        </w:rPr>
        <w:t xml:space="preserve"> </w:t>
      </w:r>
      <w:r w:rsidRPr="005F09A4">
        <w:rPr>
          <w:rFonts w:ascii="Century Gothic,Arial" w:eastAsia="Century Gothic,Arial" w:hAnsi="Century Gothic,Arial" w:cs="Century Gothic,Arial"/>
          <w:sz w:val="20"/>
        </w:rPr>
        <w:t xml:space="preserve">dodatkowych lub realizacji </w:t>
      </w:r>
      <w:r w:rsidR="000D4F1F" w:rsidRPr="005F09A4">
        <w:rPr>
          <w:rFonts w:ascii="Century Gothic,Arial" w:eastAsia="Century Gothic,Arial" w:hAnsi="Century Gothic,Arial" w:cs="Century Gothic,Arial"/>
          <w:sz w:val="20"/>
        </w:rPr>
        <w:t>Robót</w:t>
      </w:r>
      <w:r w:rsidRPr="005F09A4">
        <w:rPr>
          <w:rFonts w:ascii="Century Gothic,Arial" w:eastAsia="Century Gothic,Arial" w:hAnsi="Century Gothic,Arial" w:cs="Century Gothic,Arial"/>
          <w:sz w:val="20"/>
        </w:rPr>
        <w:t xml:space="preserve"> zamiennych</w:t>
      </w:r>
      <w:r w:rsidR="00CA6CDE" w:rsidRPr="005F09A4">
        <w:rPr>
          <w:rFonts w:ascii="Century Gothic,Arial" w:eastAsia="Century Gothic,Arial" w:hAnsi="Century Gothic,Arial" w:cs="Century Gothic,Arial"/>
          <w:sz w:val="20"/>
        </w:rPr>
        <w:t>,</w:t>
      </w:r>
      <w:r w:rsidR="00CA6CDE" w:rsidRPr="005F09A4">
        <w:t xml:space="preserve"> </w:t>
      </w:r>
      <w:r w:rsidR="00CA6CDE" w:rsidRPr="005F09A4">
        <w:rPr>
          <w:rFonts w:ascii="Century Gothic,Arial" w:eastAsia="Century Gothic,Arial" w:hAnsi="Century Gothic,Arial" w:cs="Century Gothic,Arial"/>
          <w:sz w:val="20"/>
        </w:rPr>
        <w:t>w tym wynikających ze zmiany zakresu Dostaw Inwestorskich</w:t>
      </w:r>
      <w:r w:rsidRPr="005F09A4">
        <w:rPr>
          <w:rFonts w:ascii="Century Gothic,Arial" w:eastAsia="Century Gothic,Arial" w:hAnsi="Century Gothic,Arial" w:cs="Century Gothic,Arial"/>
          <w:sz w:val="20"/>
        </w:rPr>
        <w:t xml:space="preserve">; w sytuacji gdy ujawnią się w trakcie wykonywania Inwestycji wady w Dokumentacji Przetargowej; gdy nastąpi niedostarczenie niezbędnej ilości paliwa gazowego o odpowiednich parametrach do napełnienia gazociągu i instalacji oraz przeprowadzenia </w:t>
      </w:r>
      <w:r w:rsidR="00622BC9" w:rsidRPr="005F09A4">
        <w:rPr>
          <w:rFonts w:ascii="Century Gothic,Arial" w:eastAsia="Century Gothic,Arial" w:hAnsi="Century Gothic,Arial" w:cs="Century Gothic,Arial"/>
          <w:sz w:val="20"/>
        </w:rPr>
        <w:t>Rozruchu</w:t>
      </w:r>
      <w:r w:rsidRPr="005F09A4">
        <w:rPr>
          <w:rFonts w:ascii="Century Gothic,Arial" w:eastAsia="Century Gothic,Arial" w:hAnsi="Century Gothic,Arial" w:cs="Century Gothic,Arial"/>
          <w:sz w:val="20"/>
        </w:rPr>
        <w:t xml:space="preserve">, w terminach uzgodnionych z Wykonawcą, bądź niemożność napełnienia gazociągu i instalacji oraz przeprowadzenia </w:t>
      </w:r>
      <w:r w:rsidR="00622BC9" w:rsidRPr="005F09A4">
        <w:rPr>
          <w:rFonts w:ascii="Century Gothic,Arial" w:eastAsia="Century Gothic,Arial" w:hAnsi="Century Gothic,Arial" w:cs="Century Gothic,Arial"/>
          <w:sz w:val="20"/>
        </w:rPr>
        <w:t xml:space="preserve">Rozruchu </w:t>
      </w:r>
      <w:r w:rsidRPr="005F09A4">
        <w:rPr>
          <w:rFonts w:ascii="Century Gothic,Arial" w:eastAsia="Century Gothic,Arial" w:hAnsi="Century Gothic,Arial" w:cs="Century Gothic,Arial"/>
          <w:sz w:val="20"/>
        </w:rPr>
        <w:t>w terminach uzgodnionych z Wykonawcą; w sytuacji, opóźnień w przekazaniu Dostaw Inwestorskich</w:t>
      </w:r>
      <w:r w:rsidR="00F13D37" w:rsidRPr="005F09A4">
        <w:rPr>
          <w:rFonts w:ascii="Century Gothic,Arial" w:eastAsia="Century Gothic,Arial" w:hAnsi="Century Gothic,Arial" w:cs="Century Gothic,Arial"/>
          <w:sz w:val="20"/>
        </w:rPr>
        <w:t xml:space="preserve"> lub</w:t>
      </w:r>
      <w:r w:rsidR="004D51E7" w:rsidRPr="005F09A4">
        <w:rPr>
          <w:rFonts w:ascii="Century Gothic,Arial" w:eastAsia="Century Gothic,Arial" w:hAnsi="Century Gothic,Arial" w:cs="Century Gothic,Arial"/>
          <w:sz w:val="20"/>
        </w:rPr>
        <w:t xml:space="preserve"> opóźnień w wykonaniu wycinki </w:t>
      </w:r>
      <w:r w:rsidR="0079176A" w:rsidRPr="005F09A4">
        <w:rPr>
          <w:rFonts w:ascii="Century Gothic,Arial" w:eastAsia="Century Gothic,Arial" w:hAnsi="Century Gothic,Arial" w:cs="Century Gothic,Arial"/>
          <w:sz w:val="20"/>
        </w:rPr>
        <w:t>realizowanej przez Zamawiającego</w:t>
      </w:r>
      <w:r w:rsidR="00B92F54" w:rsidRPr="005F09A4">
        <w:rPr>
          <w:rFonts w:ascii="Century Gothic,Arial" w:eastAsia="Century Gothic,Arial" w:hAnsi="Century Gothic,Arial" w:cs="Century Gothic,Arial"/>
          <w:sz w:val="20"/>
        </w:rPr>
        <w:t xml:space="preserve"> -</w:t>
      </w:r>
      <w:r w:rsidRPr="005F09A4">
        <w:rPr>
          <w:rFonts w:ascii="Century Gothic,Arial" w:eastAsia="Century Gothic,Arial" w:hAnsi="Century Gothic,Arial" w:cs="Century Gothic,Arial"/>
          <w:sz w:val="20"/>
        </w:rPr>
        <w:t>. Strony powołując się na wystąpienie ww. okoliczności zobowiązane są udowodnić ich zajście przedstawiając w tym celu stosowną dokumentację, w tym w szczególności polecenie wstrzymania Robót, korespondencję, opinię jednostki projektowej, protokoły pomiaru ciśnienia i składu gazu a także przedstawić pisemną analizę wpływu tych czynników na Harmonogram,</w:t>
      </w:r>
    </w:p>
    <w:p w14:paraId="495B329D" w14:textId="442C5281" w:rsidR="00FC3C7A" w:rsidRPr="005F09A4" w:rsidRDefault="00FC3C7A" w:rsidP="002645F1">
      <w:pPr>
        <w:pStyle w:val="BodyText21"/>
        <w:numPr>
          <w:ilvl w:val="0"/>
          <w:numId w:val="75"/>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lastRenderedPageBreak/>
        <w:t>z innych przyczyn zewnętrznych niezależnych od Zamawiającego oraz Wykonawcy skutkujących niemożliwością prowadzenia Robót w sposób zgodny z Dokumentacją Przetargową, sztuką budowlaną, przyjętą technologią, normami lub obowiązującymi przepisami lub wykonywania innych czynności przewidzianych Umową, w tym spowodowanych koniecznością pozyskania zgody na pobór i zrzut wody do prób ciśnieniowych z innego miejsca i od innego podmiotu niż wskazany w Dokumentacji Przetargowej. Strony powołując się na wystąpienie w/w okoliczności zobowiązane są udokumentować ich zajście przedstawiając w tym celu stosowną dokumentację a także przedstawić pisemną analizę wpływu tych czynników na Harmonogram,</w:t>
      </w:r>
    </w:p>
    <w:p w14:paraId="40465891" w14:textId="6F4A285F" w:rsidR="00ED495A" w:rsidRPr="005F09A4" w:rsidRDefault="00FC3C7A" w:rsidP="002645F1">
      <w:pPr>
        <w:pStyle w:val="BodyText21"/>
        <w:numPr>
          <w:ilvl w:val="0"/>
          <w:numId w:val="75"/>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 przypadku zmiany decyzji administracyjnych, w oparciu o które ma być realizowana Inwestycja, w sposób wymagający od Wykonawcy podjęcia działań mających wpływ na termin lub zakres realizacji Inwestycji</w:t>
      </w:r>
      <w:r w:rsidR="00ED495A" w:rsidRPr="005F09A4">
        <w:rPr>
          <w:rFonts w:ascii="Century Gothic" w:eastAsia="Century Gothic" w:hAnsi="Century Gothic" w:cs="Century Gothic"/>
          <w:sz w:val="20"/>
        </w:rPr>
        <w:t>,</w:t>
      </w:r>
    </w:p>
    <w:p w14:paraId="4AB199DC" w14:textId="7AC26763" w:rsidR="00FC3C7A" w:rsidRPr="005F09A4" w:rsidRDefault="00ED495A" w:rsidP="002645F1">
      <w:pPr>
        <w:pStyle w:val="BodyText21"/>
        <w:numPr>
          <w:ilvl w:val="0"/>
          <w:numId w:val="75"/>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 w:eastAsia="Century Gothic" w:hAnsi="Century Gothic" w:cs="Century Gothic"/>
          <w:sz w:val="20"/>
        </w:rPr>
        <w:t>w przypadku zmiany SESP</w:t>
      </w:r>
      <w:bookmarkStart w:id="695" w:name="_Hlk66830635"/>
      <w:r w:rsidR="00EF49D7" w:rsidRPr="005F09A4">
        <w:rPr>
          <w:rFonts w:ascii="Century Gothic" w:eastAsia="Century Gothic" w:hAnsi="Century Gothic" w:cs="Century Gothic"/>
          <w:sz w:val="20"/>
        </w:rPr>
        <w:t xml:space="preserve"> lub  innego wewnętrznego aktu normatywnego Zamawiającego, znajdującego zastosowanie do Inwestycji</w:t>
      </w:r>
      <w:bookmarkEnd w:id="695"/>
      <w:r w:rsidR="00FC3C7A" w:rsidRPr="005F09A4">
        <w:rPr>
          <w:rFonts w:ascii="Century Gothic,Arial" w:eastAsia="Century Gothic,Arial" w:hAnsi="Century Gothic,Arial" w:cs="Century Gothic,Arial"/>
          <w:sz w:val="20"/>
        </w:rPr>
        <w:t>.</w:t>
      </w:r>
    </w:p>
    <w:p w14:paraId="1A686B2F" w14:textId="2A92B559" w:rsidR="00FC3C7A" w:rsidRPr="005F09A4" w:rsidRDefault="00FC3C7A">
      <w:pPr>
        <w:numPr>
          <w:ilvl w:val="3"/>
          <w:numId w:val="14"/>
        </w:numPr>
        <w:spacing w:line="360" w:lineRule="auto"/>
        <w:ind w:left="426" w:hanging="426"/>
        <w:jc w:val="both"/>
        <w:rPr>
          <w:rFonts w:ascii="Century Gothic,Arial" w:eastAsia="Century Gothic,Arial" w:hAnsi="Century Gothic,Arial" w:cs="Century Gothic,Arial"/>
          <w:w w:val="0"/>
        </w:rPr>
      </w:pPr>
      <w:r w:rsidRPr="005F09A4">
        <w:rPr>
          <w:rFonts w:ascii="Century Gothic" w:eastAsia="Century Gothic" w:hAnsi="Century Gothic" w:cs="Century Gothic"/>
        </w:rPr>
        <w:t xml:space="preserve">W </w:t>
      </w:r>
      <w:r w:rsidRPr="005F09A4">
        <w:rPr>
          <w:rFonts w:ascii="Century Gothic,Arial" w:eastAsia="Century Gothic,Arial" w:hAnsi="Century Gothic,Arial" w:cs="Century Gothic,Arial"/>
          <w:w w:val="0"/>
        </w:rPr>
        <w:t>przypadku wystąpienia którejkolwiek z okoliczności wymienionych w ust. 2 powyżej, terminy Umowy mogą ulec odpowiedniemu przedłużeniu, o czas niezbędny do zakończenia wykonywania jej przedmiotu w sposób należyty, nie dłużej jednak niż o okres trwania tych okoliczności lub ich skutków.</w:t>
      </w:r>
      <w:r w:rsidR="00F72E4A" w:rsidRPr="005F09A4">
        <w:rPr>
          <w:rFonts w:ascii="Century Gothic,Arial" w:eastAsia="Century Gothic,Arial" w:hAnsi="Century Gothic,Arial" w:cs="Century Gothic,Arial"/>
          <w:w w:val="0"/>
        </w:rPr>
        <w:t xml:space="preserve"> W każdym przypadku przedłużenia terminu wykonania Umowy Strony postanowią również o kosztach przedłużenia: Zabezpieczenia Zaliczki, Zabezpieczenia należytego wykonania umowy, ubezpieczeń</w:t>
      </w:r>
      <w:r w:rsidR="000A7D48" w:rsidRPr="005F09A4">
        <w:rPr>
          <w:rFonts w:ascii="Century Gothic,Arial" w:eastAsia="Century Gothic,Arial" w:hAnsi="Century Gothic,Arial" w:cs="Century Gothic,Arial"/>
          <w:w w:val="0"/>
        </w:rPr>
        <w:t>.</w:t>
      </w:r>
    </w:p>
    <w:p w14:paraId="32E4B0E2" w14:textId="77777777" w:rsidR="00FC3C7A" w:rsidRPr="005F09A4" w:rsidRDefault="00FC3C7A">
      <w:pPr>
        <w:numPr>
          <w:ilvl w:val="3"/>
          <w:numId w:val="14"/>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Zamawiający dopuszcza dokonanie zmiany Umowy w zakresie sposobu realizacji Inwestycji </w:t>
      </w:r>
      <w:r w:rsidR="00FA2192" w:rsidRPr="005F09A4">
        <w:rPr>
          <w:rFonts w:ascii="Century Gothic,Arial" w:eastAsia="Century Gothic,Arial" w:hAnsi="Century Gothic,Arial" w:cs="Century Gothic,Arial"/>
          <w:w w:val="0"/>
        </w:rPr>
        <w:t xml:space="preserve">lub Wynagrodzenia </w:t>
      </w:r>
      <w:r w:rsidRPr="005F09A4">
        <w:rPr>
          <w:rFonts w:ascii="Century Gothic,Arial" w:eastAsia="Century Gothic,Arial" w:hAnsi="Century Gothic,Arial" w:cs="Century Gothic,Arial"/>
          <w:w w:val="0"/>
        </w:rPr>
        <w:t>w następujących przypadkach:</w:t>
      </w:r>
    </w:p>
    <w:p w14:paraId="0A629A88" w14:textId="77777777" w:rsidR="00FC3C7A" w:rsidRPr="005F09A4" w:rsidRDefault="00FC3C7A" w:rsidP="002645F1">
      <w:pPr>
        <w:pStyle w:val="BodyText21"/>
        <w:numPr>
          <w:ilvl w:val="0"/>
          <w:numId w:val="7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niedostępności na rynku Materiałów/Urządzeń wskazanych w Dokumentacji Przetargowej spowodowane zaprzestaniem produkcji lub wycofaniem z rynku tych Materiałów/Urządzeń,</w:t>
      </w:r>
    </w:p>
    <w:p w14:paraId="03CF1160" w14:textId="310C4B06" w:rsidR="00FC3C7A" w:rsidRPr="005F09A4" w:rsidRDefault="00FC3C7A" w:rsidP="002645F1">
      <w:pPr>
        <w:pStyle w:val="BodyText21"/>
        <w:numPr>
          <w:ilvl w:val="0"/>
          <w:numId w:val="7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pojawienia się na rynku Materiałów/Urządzeń nowszej generacji pozwalających na zaoszczędzenie kosztów realizacji Przedmiotu Umowy lub eksploatacji obiektów wykonanych w ramach realizacji </w:t>
      </w:r>
      <w:r w:rsidR="003412E7" w:rsidRPr="005F09A4">
        <w:rPr>
          <w:rFonts w:ascii="Century Gothic,Arial" w:eastAsia="Century Gothic,Arial" w:hAnsi="Century Gothic,Arial" w:cs="Century Gothic,Arial"/>
          <w:sz w:val="20"/>
        </w:rPr>
        <w:t>P</w:t>
      </w:r>
      <w:r w:rsidRPr="005F09A4">
        <w:rPr>
          <w:rFonts w:ascii="Century Gothic,Arial" w:eastAsia="Century Gothic,Arial" w:hAnsi="Century Gothic,Arial" w:cs="Century Gothic,Arial"/>
          <w:sz w:val="20"/>
        </w:rPr>
        <w:t>rzedmiotu Umowy lub umożliwiających uzyskanie lepszych walorów technicznych lub użytkowych tych obiektów w tym zmniejszenia ich niekorzystnego wpływu na środowisko naturalne,</w:t>
      </w:r>
    </w:p>
    <w:p w14:paraId="39DA4BAB" w14:textId="77777777" w:rsidR="00FC3C7A" w:rsidRPr="005F09A4" w:rsidRDefault="00FC3C7A" w:rsidP="002645F1">
      <w:pPr>
        <w:pStyle w:val="BodyText21"/>
        <w:numPr>
          <w:ilvl w:val="0"/>
          <w:numId w:val="7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pojawienia się nowszej technologii wykonania zaprojektowanych Robót pozwalającej na zaoszczędzenie czasu realizacji Inwestycji lub kosztów wykonywanych prac, zmniejszenia ich negatywnych skutków dla środowiska naturalnego lub podniesienia bezpieczeństwa, jak również zmniejszenia kosztów eksploatacji obiektów wykonanych w ramach realizacji Inwestycji,</w:t>
      </w:r>
    </w:p>
    <w:p w14:paraId="0695B704" w14:textId="77777777" w:rsidR="00FC3C7A" w:rsidRPr="005F09A4" w:rsidRDefault="00FC3C7A" w:rsidP="002645F1">
      <w:pPr>
        <w:pStyle w:val="BodyText21"/>
        <w:numPr>
          <w:ilvl w:val="0"/>
          <w:numId w:val="7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konieczności zrealizowania Umowy przy zastosowaniu innych rozwiązań technicznych/technologicznych lub innych metod budowy niż wskazane w Dokumentacji </w:t>
      </w:r>
      <w:r w:rsidRPr="005F09A4">
        <w:rPr>
          <w:rFonts w:ascii="Century Gothic,Arial" w:eastAsia="Century Gothic,Arial" w:hAnsi="Century Gothic,Arial" w:cs="Century Gothic,Arial"/>
          <w:sz w:val="20"/>
        </w:rPr>
        <w:lastRenderedPageBreak/>
        <w:t>Przetargowej, w sytuacji, gdyby mogło to przynieść oszczędności Zamawiającemu lub zastosowanie przewidzianych rozwiązań groziło niewykonaniem lub wadliwym wykonaniem przedmiotu Umowy lub byłoby mniej korzystne dla Zamawiającego z punktu widzenia jakości, w szczególności w przypadku zidentyfikowania błędu w Dokumentacji Przetargowej,</w:t>
      </w:r>
    </w:p>
    <w:p w14:paraId="389ACA67" w14:textId="77777777" w:rsidR="00FC3C7A" w:rsidRPr="005F09A4" w:rsidRDefault="00FC3C7A" w:rsidP="002645F1">
      <w:pPr>
        <w:pStyle w:val="BodyText21"/>
        <w:numPr>
          <w:ilvl w:val="0"/>
          <w:numId w:val="7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konieczności zrealizowania Inwestycji przy zastosowaniu innych rozwiązań technicznych lub materiałowych, w szczególności ze względu na zmiany obowiązującego prawa bądź zmiany okoliczności mających wpływ na pracę systemu przesyłowego,</w:t>
      </w:r>
    </w:p>
    <w:p w14:paraId="2553A2DE" w14:textId="77777777" w:rsidR="00FC3C7A" w:rsidRPr="005F09A4" w:rsidRDefault="00FC3C7A" w:rsidP="002645F1">
      <w:pPr>
        <w:pStyle w:val="BodyText21"/>
        <w:numPr>
          <w:ilvl w:val="0"/>
          <w:numId w:val="7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odmiennych od przyjętych w Dokumentacji Przetargowej warunków geologicznych skutkujących niemożliwością zrealizowania przedmiotu Umowy przy dotychczasowych założeniach technologicznych,</w:t>
      </w:r>
    </w:p>
    <w:p w14:paraId="149BE323" w14:textId="77777777" w:rsidR="00FC3C7A" w:rsidRPr="005F09A4" w:rsidRDefault="00FC3C7A" w:rsidP="002645F1">
      <w:pPr>
        <w:pStyle w:val="BodyText21"/>
        <w:numPr>
          <w:ilvl w:val="0"/>
          <w:numId w:val="7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odmiennych od przyjętych w Dokumentacji Przetargowej warunków terenowych, w szczególności istnienie niezinwentaryzowanych lub błędnie zinwentaryzowanych obiektów budowlanych,</w:t>
      </w:r>
    </w:p>
    <w:p w14:paraId="01D42F8A" w14:textId="77777777" w:rsidR="00512313" w:rsidRDefault="00FC3C7A" w:rsidP="002645F1">
      <w:pPr>
        <w:pStyle w:val="BodyText21"/>
        <w:numPr>
          <w:ilvl w:val="0"/>
          <w:numId w:val="7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 przypadku zmiany decyzji administracyjnych, w oparciu o które ma być realizowana Inwestycja, w sposób wymagający od Wykonawcy podjęcia działań mających wpływ na termin lub zakres realizacji Inwestycji.</w:t>
      </w:r>
    </w:p>
    <w:p w14:paraId="3C9E0D2E" w14:textId="11EAD6DE" w:rsidR="00FC3C7A" w:rsidRPr="00512313" w:rsidRDefault="00512313" w:rsidP="00512313">
      <w:pPr>
        <w:pStyle w:val="BodyText21"/>
        <w:tabs>
          <w:tab w:val="left" w:pos="-1985"/>
          <w:tab w:val="left" w:pos="-1843"/>
          <w:tab w:val="left" w:pos="-1560"/>
          <w:tab w:val="left" w:pos="-1276"/>
        </w:tabs>
        <w:suppressAutoHyphens/>
        <w:spacing w:line="360" w:lineRule="auto"/>
        <w:ind w:left="349"/>
        <w:rPr>
          <w:rFonts w:ascii="Century Gothic,Arial" w:eastAsia="Century Gothic,Arial" w:hAnsi="Century Gothic,Arial" w:cs="Century Gothic,Arial"/>
          <w:sz w:val="20"/>
        </w:rPr>
      </w:pPr>
      <w:r>
        <w:rPr>
          <w:rFonts w:ascii="Century Gothic,Arial" w:eastAsia="Century Gothic,Arial" w:hAnsi="Century Gothic,Arial" w:cs="Century Gothic,Arial"/>
          <w:w w:val="0"/>
          <w:sz w:val="20"/>
        </w:rPr>
        <w:t>W</w:t>
      </w:r>
      <w:r w:rsidR="00FC3C7A" w:rsidRPr="00512313">
        <w:rPr>
          <w:rFonts w:ascii="Century Gothic,Arial" w:eastAsia="Century Gothic,Arial" w:hAnsi="Century Gothic,Arial" w:cs="Century Gothic,Arial"/>
          <w:w w:val="0"/>
          <w:sz w:val="20"/>
        </w:rPr>
        <w:t>ykonawca powołując się na wystąpienie ww. okoliczności zobowiązany jest udokumentować ich zajście przedstawiając w tym celu stosowną dokumentację, w tym w szczególności, korespondencję z dostawcami, producentami Materiałów</w:t>
      </w:r>
      <w:r w:rsidR="00FC3C7A" w:rsidRPr="00512313">
        <w:rPr>
          <w:rFonts w:ascii="Century Gothic,Arial" w:eastAsia="Century Gothic,Arial" w:hAnsi="Century Gothic,Arial" w:cs="Century Gothic,Arial"/>
          <w:sz w:val="20"/>
        </w:rPr>
        <w:t>/Urządzeń</w:t>
      </w:r>
      <w:r w:rsidR="00FC3C7A" w:rsidRPr="00512313">
        <w:rPr>
          <w:rFonts w:ascii="Century Gothic,Arial" w:eastAsia="Century Gothic,Arial" w:hAnsi="Century Gothic,Arial" w:cs="Century Gothic,Arial"/>
          <w:w w:val="0"/>
          <w:sz w:val="20"/>
        </w:rPr>
        <w:t>, opinie, ekspertyzy, zaświadczenia, analizy sporządzone w szczególności przez podmioty badawcze lub naukowe lub kwalifikowane podmioty jak np. rzeczoznawcy budowlani, geolodzy, geodeci, opinie Projektanta a także przedstawić pisemną analizę wpływu danych czynników na realizację Inwestycji, przy czym analiza winna dowodzić odpowiednio konieczności zastosowania sposobu realizacji odmiennego od przewidzianego w Dokumentacji Przetargowej lub korzystnych skutków proponowanej zmiany dla walorów technicznych lub eksploatacyjnych obiektów wybudowanych w ramach Inwestycji, obniżenia kosztów wykonania, zwiększenia bezpieczeństwa lub skrócenia czasu realizacji Robót.</w:t>
      </w:r>
    </w:p>
    <w:p w14:paraId="166C7442" w14:textId="2A5FC9B2" w:rsidR="00FC3C7A" w:rsidRPr="005F09A4" w:rsidRDefault="00FC3C7A">
      <w:pPr>
        <w:numPr>
          <w:ilvl w:val="3"/>
          <w:numId w:val="14"/>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W przypadku wystąpienia którejkolwiek z okoliczności wymienionych w ust. 4 </w:t>
      </w:r>
      <w:r w:rsidR="00F544B3">
        <w:rPr>
          <w:rFonts w:ascii="Century Gothic,Arial" w:eastAsia="Century Gothic,Arial" w:hAnsi="Century Gothic,Arial" w:cs="Century Gothic,Arial"/>
          <w:w w:val="0"/>
        </w:rPr>
        <w:t xml:space="preserve">powyżej </w:t>
      </w:r>
      <w:r w:rsidRPr="005F09A4">
        <w:rPr>
          <w:rFonts w:ascii="Century Gothic,Arial" w:eastAsia="Century Gothic,Arial" w:hAnsi="Century Gothic,Arial" w:cs="Century Gothic,Arial"/>
          <w:w w:val="0"/>
        </w:rPr>
        <w:t>możliwa jest w szczególności zmiana sposobu wykonania Przedmiotu Umowy, Materiałów</w:t>
      </w:r>
      <w:r w:rsidRPr="005F09A4">
        <w:rPr>
          <w:rFonts w:ascii="Century Gothic,Arial" w:eastAsia="Century Gothic,Arial" w:hAnsi="Century Gothic,Arial" w:cs="Century Gothic,Arial"/>
        </w:rPr>
        <w:t>/Urządzeń lub</w:t>
      </w:r>
      <w:r w:rsidRPr="005F09A4">
        <w:rPr>
          <w:rFonts w:ascii="Century Gothic,Arial" w:eastAsia="Century Gothic,Arial" w:hAnsi="Century Gothic,Arial" w:cs="Century Gothic,Arial"/>
          <w:w w:val="0"/>
        </w:rPr>
        <w:t xml:space="preserve"> technologii Robót, jak również zmiany lokalizacji budowanych urządzeń, a także w niezbędnym zakresie uzgodnionym przez Strony zmiana terminów Umowy</w:t>
      </w:r>
      <w:r w:rsidR="00FA2192" w:rsidRPr="005F09A4">
        <w:rPr>
          <w:rFonts w:ascii="Century Gothic" w:eastAsia="Century Gothic" w:hAnsi="Century Gothic" w:cs="Century Gothic"/>
          <w:w w:val="0"/>
        </w:rPr>
        <w:t xml:space="preserve"> lub Wynagrodzenia</w:t>
      </w:r>
      <w:r w:rsidRPr="005F09A4">
        <w:rPr>
          <w:rFonts w:ascii="Century Gothic,Arial" w:eastAsia="Century Gothic,Arial" w:hAnsi="Century Gothic,Arial" w:cs="Century Gothic,Arial"/>
          <w:w w:val="0"/>
        </w:rPr>
        <w:t>.</w:t>
      </w:r>
    </w:p>
    <w:p w14:paraId="59B4B395" w14:textId="4E870775" w:rsidR="00FC3C7A" w:rsidRPr="005F09A4" w:rsidRDefault="00FC3C7A">
      <w:pPr>
        <w:numPr>
          <w:ilvl w:val="3"/>
          <w:numId w:val="14"/>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Ponadto dopuszczalne są zmiany Umowy</w:t>
      </w:r>
      <w:r w:rsidR="001C65B6" w:rsidRPr="005F09A4">
        <w:rPr>
          <w:rFonts w:ascii="Century Gothic,Arial" w:eastAsia="Century Gothic,Arial" w:hAnsi="Century Gothic,Arial" w:cs="Century Gothic,Arial"/>
          <w:w w:val="0"/>
        </w:rPr>
        <w:t xml:space="preserve"> w zakresie terminów realizacji Umowy, Wynagrodzenia lub sposobu realizacji Inwestycji</w:t>
      </w:r>
      <w:r w:rsidRPr="005F09A4">
        <w:rPr>
          <w:rFonts w:ascii="Century Gothic,Arial" w:eastAsia="Century Gothic,Arial" w:hAnsi="Century Gothic,Arial" w:cs="Century Gothic,Arial"/>
          <w:w w:val="0"/>
        </w:rPr>
        <w:t>, jeśli spowodowane są one następującymi okolicznościami:</w:t>
      </w:r>
    </w:p>
    <w:p w14:paraId="045A5065" w14:textId="77777777" w:rsidR="00FC3C7A" w:rsidRPr="005F09A4" w:rsidRDefault="00FC3C7A" w:rsidP="002645F1">
      <w:pPr>
        <w:pStyle w:val="BodyText21"/>
        <w:numPr>
          <w:ilvl w:val="0"/>
          <w:numId w:val="77"/>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siła wyższa uniemożliwiająca wykonanie Inwestycji zgodnie z Dokumentacją Przetargową,</w:t>
      </w:r>
    </w:p>
    <w:p w14:paraId="5F769F93" w14:textId="0D62E9B3" w:rsidR="00FC3C7A" w:rsidRPr="005F09A4" w:rsidRDefault="00FC3C7A" w:rsidP="002645F1">
      <w:pPr>
        <w:pStyle w:val="BodyText21"/>
        <w:numPr>
          <w:ilvl w:val="0"/>
          <w:numId w:val="77"/>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lastRenderedPageBreak/>
        <w:t>gdy wystąpi kolizja z planowanymi lub równolegle prowadzonymi przez inne podmioty</w:t>
      </w:r>
      <w:bookmarkStart w:id="696" w:name="_Hlk482185772"/>
      <w:r w:rsidRPr="005F09A4">
        <w:rPr>
          <w:rFonts w:ascii="Century Gothic,Arial" w:eastAsia="Century Gothic,Arial" w:hAnsi="Century Gothic,Arial" w:cs="Century Gothic,Arial"/>
          <w:sz w:val="20"/>
        </w:rPr>
        <w:t xml:space="preserve"> lub Zamawiającego</w:t>
      </w:r>
      <w:bookmarkEnd w:id="696"/>
      <w:r w:rsidRPr="005F09A4">
        <w:rPr>
          <w:rFonts w:ascii="Century Gothic,Arial" w:eastAsia="Century Gothic,Arial" w:hAnsi="Century Gothic,Arial" w:cs="Century Gothic,Arial"/>
          <w:sz w:val="20"/>
        </w:rPr>
        <w:t xml:space="preserve"> inwestycjami, powodująca uniemożliwienie lub znaczne utrudnienie w prowadzeniu prac objętych </w:t>
      </w:r>
      <w:r w:rsidR="00781786">
        <w:rPr>
          <w:rFonts w:ascii="Century Gothic,Arial" w:eastAsia="Century Gothic,Arial" w:hAnsi="Century Gothic,Arial" w:cs="Century Gothic,Arial"/>
          <w:sz w:val="20"/>
        </w:rPr>
        <w:t>P</w:t>
      </w:r>
      <w:r w:rsidRPr="005F09A4">
        <w:rPr>
          <w:rFonts w:ascii="Century Gothic,Arial" w:eastAsia="Century Gothic,Arial" w:hAnsi="Century Gothic,Arial" w:cs="Century Gothic,Arial"/>
          <w:sz w:val="20"/>
        </w:rPr>
        <w:t>rzedmiotem Umowy (w takim przypadku zmiany w Umowie zostaną ograniczone do zmian koniecznych powodujących uniknięcie lub usunięcie kolizji),</w:t>
      </w:r>
    </w:p>
    <w:p w14:paraId="64D4AEA8" w14:textId="703BE516" w:rsidR="00FC3C7A" w:rsidRPr="005F09A4" w:rsidRDefault="00FC3C7A" w:rsidP="002645F1">
      <w:pPr>
        <w:pStyle w:val="BodyText21"/>
        <w:numPr>
          <w:ilvl w:val="0"/>
          <w:numId w:val="77"/>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gdy zaistnieje inna, niemożliwa do przewidzenia w momencie zawarcia </w:t>
      </w:r>
      <w:r w:rsidR="00282B29" w:rsidRPr="005F09A4">
        <w:rPr>
          <w:rFonts w:ascii="Century Gothic,Arial" w:eastAsia="Century Gothic,Arial" w:hAnsi="Century Gothic,Arial" w:cs="Century Gothic,Arial"/>
          <w:sz w:val="20"/>
        </w:rPr>
        <w:t>U</w:t>
      </w:r>
      <w:r w:rsidRPr="005F09A4">
        <w:rPr>
          <w:rFonts w:ascii="Century Gothic,Arial" w:eastAsia="Century Gothic,Arial" w:hAnsi="Century Gothic,Arial" w:cs="Century Gothic,Arial"/>
          <w:sz w:val="20"/>
        </w:rPr>
        <w:t>mowy okoliczność prawna, ekonomiczna lub techniczna bądź inna przyczyna zewnętrzna niezależna od Wykonawcy, skutkująca brakiem możliwości należytego wykonania Umowy.</w:t>
      </w:r>
    </w:p>
    <w:p w14:paraId="4E3D3E38" w14:textId="546FCE79" w:rsidR="00FC3C7A" w:rsidRPr="005F09A4" w:rsidRDefault="00FC3C7A" w:rsidP="00512313">
      <w:pPr>
        <w:pStyle w:val="BodyText21"/>
        <w:tabs>
          <w:tab w:val="left" w:pos="-1985"/>
          <w:tab w:val="left" w:pos="-1843"/>
          <w:tab w:val="left" w:pos="-1560"/>
          <w:tab w:val="left" w:pos="-1276"/>
        </w:tabs>
        <w:suppressAutoHyphens/>
        <w:spacing w:line="360" w:lineRule="auto"/>
        <w:ind w:left="284"/>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Wykonawca powołując się na wystąpienie ww. okoliczności opisanych powyżej zobowiązany jest udokumentować ich zajście przedstawiając w tym celu stosowną dokumentację, w szczególności dokumentację techniczną i projektową potwierdzającą występowanie kolizji z inną inwestycją, opinie, ekspertyzy, zaświadczenia, analizy sporządzone w szczególności przez podmioty badawcze lub naukowe lub kwalifikowane podmioty jak np. rzeczoznawcy budowlani, geolodzy, geodeci, opinie Projektanta, korespondencję z innymi podmiotami, zaświadczenia organów administracji</w:t>
      </w:r>
      <w:r w:rsidR="00282B29" w:rsidRPr="005F09A4">
        <w:rPr>
          <w:rFonts w:ascii="Century Gothic,Arial" w:eastAsia="Century Gothic,Arial" w:hAnsi="Century Gothic,Arial" w:cs="Century Gothic,Arial"/>
          <w:sz w:val="20"/>
        </w:rPr>
        <w:t>,</w:t>
      </w:r>
      <w:r w:rsidRPr="005F09A4">
        <w:rPr>
          <w:rFonts w:ascii="Century Gothic,Arial" w:eastAsia="Century Gothic,Arial" w:hAnsi="Century Gothic,Arial" w:cs="Century Gothic,Arial"/>
          <w:sz w:val="20"/>
        </w:rPr>
        <w:t xml:space="preserve"> a także przedstawić pisemną analizę wpływu ww. czynników na realizację Inwestycji.</w:t>
      </w:r>
    </w:p>
    <w:p w14:paraId="5938E128" w14:textId="3598ADB1" w:rsidR="005F09A4" w:rsidRPr="00512313" w:rsidRDefault="00FC3C7A" w:rsidP="00512313">
      <w:pPr>
        <w:numPr>
          <w:ilvl w:val="3"/>
          <w:numId w:val="14"/>
        </w:numPr>
        <w:spacing w:line="360" w:lineRule="auto"/>
        <w:jc w:val="both"/>
        <w:rPr>
          <w:rFonts w:ascii="Century Gothic" w:eastAsia="Century Gothic,Arial" w:hAnsi="Century Gothic" w:cs="Century Gothic,Arial"/>
          <w:w w:val="0"/>
        </w:rPr>
      </w:pPr>
      <w:r w:rsidRPr="005F09A4">
        <w:rPr>
          <w:rFonts w:ascii="Century Gothic,Arial" w:eastAsia="Century Gothic,Arial" w:hAnsi="Century Gothic,Arial" w:cs="Century Gothic,Arial"/>
          <w:w w:val="0"/>
        </w:rPr>
        <w:t>W przypadku wystąpienia konieczności realizacji Robót zamiennych</w:t>
      </w:r>
      <w:r w:rsidR="00512313">
        <w:rPr>
          <w:rFonts w:ascii="Century Gothic,Arial" w:eastAsia="Century Gothic,Arial" w:hAnsi="Century Gothic,Arial" w:cs="Century Gothic,Arial"/>
          <w:w w:val="0"/>
        </w:rPr>
        <w:t>,</w:t>
      </w:r>
      <w:r w:rsidRPr="005F09A4">
        <w:rPr>
          <w:rFonts w:ascii="Century Gothic,Arial" w:eastAsia="Century Gothic,Arial" w:hAnsi="Century Gothic,Arial" w:cs="Century Gothic,Arial"/>
          <w:w w:val="0"/>
        </w:rPr>
        <w:t xml:space="preserve"> Robót dodatkowych,</w:t>
      </w:r>
      <w:bookmarkStart w:id="697" w:name="_Hlk482185787"/>
      <w:r w:rsidR="00010F43" w:rsidRPr="005F09A4">
        <w:rPr>
          <w:rFonts w:ascii="Century Gothic,Arial" w:eastAsia="Century Gothic,Arial" w:hAnsi="Century Gothic,Arial" w:cs="Century Gothic,Arial"/>
          <w:w w:val="0"/>
        </w:rPr>
        <w:t xml:space="preserve"> lub Robót Zaniechanych </w:t>
      </w:r>
      <w:r w:rsidRPr="005F09A4">
        <w:rPr>
          <w:rFonts w:ascii="Century Gothic,Arial" w:eastAsia="Century Gothic,Arial" w:hAnsi="Century Gothic,Arial" w:cs="Century Gothic,Arial"/>
          <w:w w:val="0"/>
        </w:rPr>
        <w:t>jak również w przypadkach określonych w Umowie</w:t>
      </w:r>
      <w:bookmarkEnd w:id="697"/>
      <w:r w:rsidRPr="005F09A4">
        <w:rPr>
          <w:rFonts w:ascii="Century Gothic,Arial" w:eastAsia="Century Gothic,Arial" w:hAnsi="Century Gothic,Arial" w:cs="Century Gothic,Arial"/>
          <w:w w:val="0"/>
        </w:rPr>
        <w:t xml:space="preserve"> zmianie ulegnie Wynagrodzenie. W zakresie Robót zamiennych lub Robót dodatkowych podstawą zmiany Wynagrodzenia jest zaakceptowany przez Strony Protokół Konieczności wraz z kosztorysem. Strony w zawieranym aneksie ustalą sposób rozliczenia. </w:t>
      </w:r>
      <w:r w:rsidR="00970FD8" w:rsidRPr="005F09A4">
        <w:rPr>
          <w:rFonts w:ascii="Century Gothic,Arial" w:eastAsia="Century Gothic,Arial" w:hAnsi="Century Gothic,Arial" w:cs="Century Gothic,Arial"/>
          <w:w w:val="0"/>
        </w:rPr>
        <w:t xml:space="preserve">W przypadku, gdy łączna wartość Robót dodatkowych przekroczy </w:t>
      </w:r>
      <w:r w:rsidR="00970FD8" w:rsidRPr="00512313">
        <w:rPr>
          <w:rFonts w:ascii="Century Gothic,Arial" w:eastAsia="Century Gothic,Arial" w:hAnsi="Century Gothic,Arial" w:cs="Century Gothic,Arial"/>
          <w:b/>
          <w:bCs/>
          <w:w w:val="0"/>
        </w:rPr>
        <w:t>20% kwoty</w:t>
      </w:r>
      <w:r w:rsidR="00970FD8" w:rsidRPr="005F09A4">
        <w:rPr>
          <w:rFonts w:ascii="Century Gothic,Arial" w:eastAsia="Century Gothic,Arial" w:hAnsi="Century Gothic,Arial" w:cs="Century Gothic,Arial"/>
          <w:w w:val="0"/>
        </w:rPr>
        <w:t xml:space="preserve"> </w:t>
      </w:r>
      <w:r w:rsidR="00970FD8" w:rsidRPr="00864D87">
        <w:rPr>
          <w:rFonts w:ascii="Century Gothic,Arial" w:eastAsia="Century Gothic,Arial" w:hAnsi="Century Gothic,Arial" w:cs="Century Gothic,Arial"/>
          <w:w w:val="0"/>
        </w:rPr>
        <w:t xml:space="preserve">określonej w </w:t>
      </w:r>
      <w:r w:rsidR="00361CDC" w:rsidRPr="00864D87">
        <w:rPr>
          <w:rFonts w:ascii="Century Gothic,Arial" w:eastAsia="Century Gothic,Arial" w:hAnsi="Century Gothic,Arial" w:cs="Century Gothic,Arial"/>
          <w:w w:val="0"/>
        </w:rPr>
        <w:t>A</w:t>
      </w:r>
      <w:r w:rsidR="00970FD8" w:rsidRPr="00864D87">
        <w:rPr>
          <w:rFonts w:ascii="Century Gothic,Arial" w:eastAsia="Century Gothic,Arial" w:hAnsi="Century Gothic,Arial" w:cs="Century Gothic,Arial"/>
          <w:w w:val="0"/>
        </w:rPr>
        <w:t>rt. 13 ust. 1</w:t>
      </w:r>
      <w:r w:rsidR="00512313" w:rsidRPr="00864D87">
        <w:rPr>
          <w:rFonts w:ascii="Century Gothic,Arial" w:eastAsia="Century Gothic,Arial" w:hAnsi="Century Gothic,Arial" w:cs="Century Gothic,Arial"/>
          <w:w w:val="0"/>
        </w:rPr>
        <w:t>) Umowy</w:t>
      </w:r>
      <w:r w:rsidR="00970FD8" w:rsidRPr="00864D87">
        <w:rPr>
          <w:rFonts w:ascii="Century Gothic,Arial" w:eastAsia="Century Gothic,Arial" w:hAnsi="Century Gothic,Arial" w:cs="Century Gothic,Arial"/>
          <w:w w:val="0"/>
        </w:rPr>
        <w:t xml:space="preserve"> na dzień</w:t>
      </w:r>
      <w:r w:rsidR="00970FD8" w:rsidRPr="005F09A4">
        <w:rPr>
          <w:rFonts w:ascii="Century Gothic,Arial" w:eastAsia="Century Gothic,Arial" w:hAnsi="Century Gothic,Arial" w:cs="Century Gothic,Arial"/>
          <w:w w:val="0"/>
        </w:rPr>
        <w:t xml:space="preserve"> zawarcia Umowy</w:t>
      </w:r>
      <w:r w:rsidR="00DD2456" w:rsidRPr="005F09A4">
        <w:rPr>
          <w:rFonts w:ascii="Century Gothic,Arial" w:eastAsia="Century Gothic,Arial" w:hAnsi="Century Gothic,Arial" w:cs="Century Gothic,Arial"/>
          <w:w w:val="0"/>
        </w:rPr>
        <w:t>,</w:t>
      </w:r>
      <w:r w:rsidR="00970FD8" w:rsidRPr="005F09A4">
        <w:rPr>
          <w:rFonts w:ascii="Century Gothic,Arial" w:eastAsia="Century Gothic,Arial" w:hAnsi="Century Gothic,Arial" w:cs="Century Gothic,Arial"/>
          <w:w w:val="0"/>
        </w:rPr>
        <w:t xml:space="preserve"> Zamawiający może skorzystać z prawa do żądania podzielenia płatności wynagrodzenia za wykonanie przewidzianych aneksem Robót dodatkowych w taki sposób, że część nie przekraczająca </w:t>
      </w:r>
      <w:r w:rsidR="00970FD8" w:rsidRPr="00512313">
        <w:rPr>
          <w:rFonts w:ascii="Century Gothic,Arial" w:eastAsia="Century Gothic,Arial" w:hAnsi="Century Gothic,Arial" w:cs="Century Gothic,Arial"/>
          <w:b/>
          <w:bCs/>
          <w:w w:val="0"/>
        </w:rPr>
        <w:t>15%</w:t>
      </w:r>
      <w:r w:rsidR="00970FD8" w:rsidRPr="005F09A4">
        <w:rPr>
          <w:rFonts w:ascii="Century Gothic,Arial" w:eastAsia="Century Gothic,Arial" w:hAnsi="Century Gothic,Arial" w:cs="Century Gothic,Arial"/>
          <w:w w:val="0"/>
        </w:rPr>
        <w:t xml:space="preserve"> przewidzianego aneksem wynagrodzenia płatna będzie jednocześnie z płatnością za Kamień Milowy Odbiór </w:t>
      </w:r>
      <w:r w:rsidR="003C2390" w:rsidRPr="00512313">
        <w:rPr>
          <w:rFonts w:ascii="Century Gothic" w:eastAsia="Century Gothic,Arial" w:hAnsi="Century Gothic" w:cs="Century Gothic,Arial"/>
          <w:w w:val="0"/>
        </w:rPr>
        <w:t>Eksploatacyjny</w:t>
      </w:r>
      <w:r w:rsidR="00970FD8" w:rsidRPr="00512313">
        <w:rPr>
          <w:rFonts w:ascii="Century Gothic" w:eastAsia="Century Gothic,Arial" w:hAnsi="Century Gothic" w:cs="Century Gothic,Arial"/>
          <w:w w:val="0"/>
        </w:rPr>
        <w:t xml:space="preserve">, </w:t>
      </w:r>
      <w:r w:rsidR="005F09A4" w:rsidRPr="00512313">
        <w:rPr>
          <w:rStyle w:val="cf01"/>
          <w:rFonts w:ascii="Century Gothic" w:hAnsi="Century Gothic"/>
          <w:sz w:val="20"/>
          <w:szCs w:val="20"/>
        </w:rPr>
        <w:t xml:space="preserve">a Wykonawca będzie takim żądaniem związany, chyba że Wykonawca złoży Zamawiającemu, najpóźniej z dniem zawarcia aneksu do Umowy, Zabezpieczenie należytego wykonania Umowy w wysokości uwzględniającej przewidziany w aneksie wzrost Wynagrodzenia. </w:t>
      </w:r>
    </w:p>
    <w:p w14:paraId="166EE82D" w14:textId="7424634A" w:rsidR="00F545C2" w:rsidRPr="005F09A4" w:rsidRDefault="00F545C2">
      <w:pPr>
        <w:numPr>
          <w:ilvl w:val="3"/>
          <w:numId w:val="14"/>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Strony przewidują możliwość zmiany wynagrodzenia w wypadku wystąpienia jednej ze zmian przepisów wskazanych w</w:t>
      </w:r>
      <w:r w:rsidR="00512313">
        <w:rPr>
          <w:rFonts w:ascii="Century Gothic,Arial" w:eastAsia="Century Gothic,Arial" w:hAnsi="Century Gothic,Arial" w:cs="Century Gothic,Arial"/>
          <w:w w:val="0"/>
        </w:rPr>
        <w:t xml:space="preserve"> art.</w:t>
      </w:r>
      <w:r w:rsidRPr="005F09A4">
        <w:rPr>
          <w:rFonts w:ascii="Century Gothic,Arial" w:eastAsia="Century Gothic,Arial" w:hAnsi="Century Gothic,Arial" w:cs="Century Gothic,Arial"/>
          <w:w w:val="0"/>
        </w:rPr>
        <w:t xml:space="preserve"> </w:t>
      </w:r>
      <w:r w:rsidR="0030624D" w:rsidRPr="005F09A4">
        <w:rPr>
          <w:rFonts w:ascii="Century Gothic,Arial" w:eastAsia="Century Gothic,Arial" w:hAnsi="Century Gothic,Arial" w:cs="Century Gothic,Arial"/>
          <w:w w:val="0"/>
        </w:rPr>
        <w:t xml:space="preserve">436 pkt </w:t>
      </w:r>
      <w:r w:rsidR="000C6A89" w:rsidRPr="005F09A4">
        <w:rPr>
          <w:rFonts w:ascii="Century Gothic,Arial" w:eastAsia="Century Gothic,Arial" w:hAnsi="Century Gothic,Arial" w:cs="Century Gothic,Arial"/>
          <w:w w:val="0"/>
        </w:rPr>
        <w:t>4</w:t>
      </w:r>
      <w:r w:rsidR="0030624D" w:rsidRPr="005F09A4">
        <w:rPr>
          <w:rFonts w:ascii="Century Gothic,Arial" w:eastAsia="Century Gothic,Arial" w:hAnsi="Century Gothic,Arial" w:cs="Century Gothic,Arial"/>
          <w:w w:val="0"/>
        </w:rPr>
        <w:t xml:space="preserve"> lit. b</w:t>
      </w:r>
      <w:r w:rsidRPr="005F09A4">
        <w:rPr>
          <w:rFonts w:ascii="Century Gothic,Arial" w:eastAsia="Century Gothic,Arial" w:hAnsi="Century Gothic,Arial" w:cs="Century Gothic,Arial"/>
          <w:w w:val="0"/>
        </w:rPr>
        <w:t xml:space="preserve"> </w:t>
      </w:r>
      <w:proofErr w:type="spellStart"/>
      <w:r w:rsidRPr="005F09A4">
        <w:rPr>
          <w:rFonts w:ascii="Century Gothic,Arial" w:eastAsia="Century Gothic,Arial" w:hAnsi="Century Gothic,Arial" w:cs="Century Gothic,Arial"/>
          <w:w w:val="0"/>
        </w:rPr>
        <w:t>Pzp</w:t>
      </w:r>
      <w:proofErr w:type="spellEnd"/>
      <w:r w:rsidRPr="005F09A4">
        <w:rPr>
          <w:rFonts w:ascii="Century Gothic,Arial" w:eastAsia="Century Gothic,Arial" w:hAnsi="Century Gothic,Arial" w:cs="Century Gothic,Arial"/>
          <w:w w:val="0"/>
        </w:rPr>
        <w:t xml:space="preserve">, tj. zmiany: </w:t>
      </w:r>
    </w:p>
    <w:p w14:paraId="37CDB448" w14:textId="39EB5755" w:rsidR="00F545C2" w:rsidRPr="005F09A4" w:rsidRDefault="00F545C2" w:rsidP="002645F1">
      <w:pPr>
        <w:pStyle w:val="BodyText21"/>
        <w:numPr>
          <w:ilvl w:val="0"/>
          <w:numId w:val="90"/>
        </w:numPr>
        <w:tabs>
          <w:tab w:val="left" w:pos="-1985"/>
          <w:tab w:val="left" w:pos="-1843"/>
          <w:tab w:val="left" w:pos="-1560"/>
          <w:tab w:val="left" w:pos="-1276"/>
        </w:tabs>
        <w:suppressAutoHyphens/>
        <w:spacing w:line="360" w:lineRule="auto"/>
        <w:ind w:left="709"/>
        <w:rPr>
          <w:rFonts w:ascii="Century Gothic" w:eastAsia="Century Gothic" w:hAnsi="Century Gothic" w:cs="Century Gothic"/>
          <w:sz w:val="20"/>
        </w:rPr>
      </w:pPr>
      <w:r w:rsidRPr="005F09A4">
        <w:rPr>
          <w:rFonts w:ascii="Century Gothic" w:eastAsia="Century Gothic" w:hAnsi="Century Gothic" w:cs="Century Gothic"/>
          <w:sz w:val="20"/>
        </w:rPr>
        <w:t>stawki podatku od towarów i usług</w:t>
      </w:r>
      <w:r w:rsidR="0030624D" w:rsidRPr="005F09A4">
        <w:rPr>
          <w:rFonts w:ascii="Century Gothic" w:eastAsia="Century Gothic" w:hAnsi="Century Gothic" w:cs="Century Gothic"/>
          <w:sz w:val="20"/>
        </w:rPr>
        <w:t xml:space="preserve"> oraz podatku akcyzowego</w:t>
      </w:r>
      <w:r w:rsidRPr="005F09A4">
        <w:rPr>
          <w:rFonts w:ascii="Century Gothic" w:eastAsia="Century Gothic" w:hAnsi="Century Gothic" w:cs="Century Gothic"/>
          <w:sz w:val="20"/>
        </w:rPr>
        <w:t>,</w:t>
      </w:r>
    </w:p>
    <w:p w14:paraId="6989EEE4" w14:textId="20D2EC9E" w:rsidR="00F545C2" w:rsidRPr="005F09A4" w:rsidRDefault="00F545C2" w:rsidP="002645F1">
      <w:pPr>
        <w:pStyle w:val="BodyText21"/>
        <w:numPr>
          <w:ilvl w:val="0"/>
          <w:numId w:val="90"/>
        </w:numPr>
        <w:tabs>
          <w:tab w:val="left" w:pos="-1985"/>
          <w:tab w:val="left" w:pos="-1843"/>
          <w:tab w:val="left" w:pos="-1560"/>
          <w:tab w:val="left" w:pos="-1276"/>
        </w:tabs>
        <w:suppressAutoHyphens/>
        <w:spacing w:line="360" w:lineRule="auto"/>
        <w:ind w:left="709"/>
        <w:rPr>
          <w:rFonts w:ascii="Century Gothic" w:eastAsia="Century Gothic" w:hAnsi="Century Gothic" w:cs="Century Gothic"/>
          <w:sz w:val="20"/>
        </w:rPr>
      </w:pPr>
      <w:r w:rsidRPr="005F09A4">
        <w:rPr>
          <w:rFonts w:ascii="Century Gothic" w:eastAsia="Century Gothic" w:hAnsi="Century Gothic" w:cs="Century Gothic"/>
          <w:sz w:val="20"/>
        </w:rPr>
        <w:t>wysokości minimalnego wynagrodzenia za pracę albo wysokości minimalnej stawki godzinowej, ustalonych na podstawie przepisów</w:t>
      </w:r>
      <w:r w:rsidR="00E82480" w:rsidRPr="005F09A4">
        <w:rPr>
          <w:rFonts w:ascii="Century Gothic" w:eastAsia="Century Gothic" w:hAnsi="Century Gothic" w:cs="Century Gothic"/>
          <w:sz w:val="20"/>
        </w:rPr>
        <w:t> </w:t>
      </w:r>
      <w:r w:rsidRPr="005F09A4">
        <w:rPr>
          <w:rFonts w:ascii="Century Gothic" w:eastAsia="Century Gothic" w:hAnsi="Century Gothic" w:cs="Century Gothic"/>
          <w:sz w:val="20"/>
        </w:rPr>
        <w:t>ustawy z dnia 10 października 2002 r. o minimalnym wynagrodzeniu za pracę,</w:t>
      </w:r>
    </w:p>
    <w:p w14:paraId="6B9E9EA1" w14:textId="77777777" w:rsidR="00F545C2" w:rsidRPr="005F09A4" w:rsidRDefault="00F545C2" w:rsidP="002645F1">
      <w:pPr>
        <w:pStyle w:val="BodyText21"/>
        <w:numPr>
          <w:ilvl w:val="0"/>
          <w:numId w:val="90"/>
        </w:numPr>
        <w:tabs>
          <w:tab w:val="left" w:pos="-1985"/>
          <w:tab w:val="left" w:pos="-1843"/>
          <w:tab w:val="left" w:pos="-1560"/>
          <w:tab w:val="left" w:pos="-1276"/>
        </w:tabs>
        <w:suppressAutoHyphens/>
        <w:spacing w:line="360" w:lineRule="auto"/>
        <w:ind w:left="709"/>
        <w:rPr>
          <w:rFonts w:ascii="Century Gothic" w:eastAsia="Century Gothic" w:hAnsi="Century Gothic" w:cs="Century Gothic"/>
          <w:sz w:val="20"/>
        </w:rPr>
      </w:pPr>
      <w:r w:rsidRPr="005F09A4">
        <w:rPr>
          <w:rFonts w:ascii="Century Gothic" w:eastAsia="Century Gothic" w:hAnsi="Century Gothic" w:cs="Century Gothic"/>
          <w:sz w:val="20"/>
        </w:rPr>
        <w:t>zasad podlegania ubezpieczeniom społecznym lub ubezpieczeniu zdrowotnemu lub wysokości stawki składki na ubezpieczenia społeczne lub zdrowotne,</w:t>
      </w:r>
    </w:p>
    <w:p w14:paraId="3F3885B8" w14:textId="77777777" w:rsidR="00F545C2" w:rsidRPr="005F09A4" w:rsidRDefault="00F545C2" w:rsidP="002645F1">
      <w:pPr>
        <w:pStyle w:val="BodyText21"/>
        <w:numPr>
          <w:ilvl w:val="0"/>
          <w:numId w:val="90"/>
        </w:numPr>
        <w:tabs>
          <w:tab w:val="left" w:pos="-1985"/>
          <w:tab w:val="left" w:pos="-1843"/>
          <w:tab w:val="left" w:pos="-1560"/>
          <w:tab w:val="left" w:pos="-1276"/>
        </w:tabs>
        <w:suppressAutoHyphens/>
        <w:spacing w:line="360" w:lineRule="auto"/>
        <w:ind w:left="709"/>
        <w:rPr>
          <w:rFonts w:ascii="Century Gothic" w:eastAsia="Century Gothic" w:hAnsi="Century Gothic" w:cs="Century Gothic"/>
          <w:sz w:val="20"/>
        </w:rPr>
      </w:pPr>
      <w:r w:rsidRPr="005F09A4">
        <w:rPr>
          <w:rFonts w:ascii="Century Gothic" w:eastAsia="Century Gothic" w:hAnsi="Century Gothic" w:cs="Century Gothic"/>
          <w:sz w:val="20"/>
        </w:rPr>
        <w:lastRenderedPageBreak/>
        <w:t>zasad gromadzenia i wysokości wpłat do pracowniczych planów kapitałowych, o których mowa w ustawie z dnia 4 października 2018 r. o pracowniczych planach kapitałowych,</w:t>
      </w:r>
    </w:p>
    <w:p w14:paraId="766EA7CD" w14:textId="5F6112E9" w:rsidR="00F545C2" w:rsidRPr="0067618E" w:rsidRDefault="00F545C2" w:rsidP="004D37B1">
      <w:pPr>
        <w:spacing w:line="360" w:lineRule="auto"/>
        <w:ind w:left="360"/>
        <w:jc w:val="both"/>
        <w:rPr>
          <w:rFonts w:ascii="Century Gothic" w:hAnsi="Century Gothic" w:cs="Arial"/>
          <w:w w:val="0"/>
        </w:rPr>
      </w:pPr>
      <w:r w:rsidRPr="005F09A4">
        <w:rPr>
          <w:rFonts w:ascii="Century Gothic,Arial" w:eastAsia="Century Gothic,Arial" w:hAnsi="Century Gothic,Arial" w:cs="Century Gothic,Arial"/>
          <w:w w:val="0"/>
        </w:rPr>
        <w:t xml:space="preserve">na zasadach określonych </w:t>
      </w:r>
      <w:r w:rsidRPr="00864D87">
        <w:rPr>
          <w:rFonts w:ascii="Century Gothic,Arial" w:eastAsia="Century Gothic,Arial" w:hAnsi="Century Gothic,Arial" w:cs="Century Gothic,Arial"/>
          <w:w w:val="0"/>
        </w:rPr>
        <w:t>w ust. 9-</w:t>
      </w:r>
      <w:r w:rsidR="00116D2F" w:rsidRPr="00864D87">
        <w:rPr>
          <w:rFonts w:ascii="Century Gothic,Arial" w:eastAsia="Century Gothic,Arial" w:hAnsi="Century Gothic,Arial" w:cs="Century Gothic,Arial"/>
          <w:w w:val="0"/>
        </w:rPr>
        <w:t>20</w:t>
      </w:r>
      <w:r w:rsidRPr="00864D87">
        <w:rPr>
          <w:rFonts w:ascii="Century Gothic,Arial" w:eastAsia="Century Gothic,Arial" w:hAnsi="Century Gothic,Arial" w:cs="Century Gothic,Arial"/>
          <w:w w:val="0"/>
        </w:rPr>
        <w:t xml:space="preserve"> poniżej, jeżeli zmiany te będą miały wpływ na koszty wykonania </w:t>
      </w:r>
      <w:r w:rsidRPr="0067618E">
        <w:rPr>
          <w:rFonts w:ascii="Century Gothic,Arial" w:eastAsia="Century Gothic,Arial" w:hAnsi="Century Gothic,Arial" w:cs="Century Gothic,Arial"/>
          <w:w w:val="0"/>
        </w:rPr>
        <w:t>zamówienia przez Wykonawcę.</w:t>
      </w:r>
    </w:p>
    <w:p w14:paraId="7AAD470C" w14:textId="1F935A38" w:rsidR="00757140" w:rsidRPr="005F09A4" w:rsidRDefault="00F545C2">
      <w:pPr>
        <w:numPr>
          <w:ilvl w:val="3"/>
          <w:numId w:val="14"/>
        </w:numPr>
        <w:spacing w:line="360" w:lineRule="auto"/>
        <w:jc w:val="both"/>
        <w:rPr>
          <w:rFonts w:ascii="Century Gothic,Arial" w:eastAsia="Century Gothic,Arial" w:hAnsi="Century Gothic,Arial" w:cs="Century Gothic,Arial"/>
          <w:w w:val="0"/>
        </w:rPr>
      </w:pPr>
      <w:r w:rsidRPr="0067618E">
        <w:rPr>
          <w:rFonts w:ascii="Century Gothic,Arial" w:eastAsia="Century Gothic,Arial" w:hAnsi="Century Gothic,Arial" w:cs="Century Gothic,Arial"/>
          <w:w w:val="0"/>
        </w:rPr>
        <w:t>Zmiana wysokości wynagrodzenia w przypadku zaistnienia przesłanki, o której mowa w ust. 8</w:t>
      </w:r>
      <w:r w:rsidR="00E74CD1" w:rsidRPr="0067618E">
        <w:rPr>
          <w:rFonts w:ascii="Century Gothic,Arial" w:eastAsia="Century Gothic,Arial" w:hAnsi="Century Gothic,Arial" w:cs="Century Gothic,Arial"/>
          <w:w w:val="0"/>
        </w:rPr>
        <w:t xml:space="preserve"> powyżej</w:t>
      </w:r>
      <w:r w:rsidRPr="0067618E">
        <w:rPr>
          <w:rFonts w:ascii="Century Gothic,Arial" w:eastAsia="Century Gothic,Arial" w:hAnsi="Century Gothic,Arial" w:cs="Century Gothic,Arial"/>
          <w:w w:val="0"/>
        </w:rPr>
        <w:t>, będzie</w:t>
      </w:r>
      <w:r w:rsidRPr="005F09A4">
        <w:rPr>
          <w:rFonts w:ascii="Century Gothic,Arial" w:eastAsia="Century Gothic,Arial" w:hAnsi="Century Gothic,Arial" w:cs="Century Gothic,Arial"/>
          <w:w w:val="0"/>
        </w:rPr>
        <w:t xml:space="preserve"> obejmować wyłącznie część wynagrodzenia należnego Wykonawcy, w odniesieniu do której nastąpiła zmiana wysokości kosztów wykonania Umowy przez Wykonawcę w związku z wejściem w życie przepisów odpowiednio zmieniających</w:t>
      </w:r>
      <w:r w:rsidR="0067143E" w:rsidRPr="005F09A4">
        <w:rPr>
          <w:rFonts w:ascii="Century Gothic,Arial" w:eastAsia="Century Gothic,Arial" w:hAnsi="Century Gothic,Arial" w:cs="Century Gothic,Arial"/>
          <w:w w:val="0"/>
        </w:rPr>
        <w:t xml:space="preserve"> wysokość</w:t>
      </w:r>
      <w:r w:rsidRPr="005F09A4">
        <w:rPr>
          <w:rFonts w:ascii="Century Gothic,Arial" w:eastAsia="Century Gothic,Arial" w:hAnsi="Century Gothic,Arial" w:cs="Century Gothic,Arial"/>
          <w:w w:val="0"/>
        </w:rPr>
        <w:t xml:space="preserve"> </w:t>
      </w:r>
      <w:r w:rsidR="0067143E" w:rsidRPr="005F09A4">
        <w:rPr>
          <w:rFonts w:ascii="Century Gothic" w:eastAsia="Century Gothic" w:hAnsi="Century Gothic" w:cs="Century Gothic"/>
        </w:rPr>
        <w:t>stawki podatku od towarów i usług oraz podatku akcyzowego,</w:t>
      </w:r>
      <w:r w:rsidR="0067143E" w:rsidRPr="005F09A4">
        <w:rPr>
          <w:rFonts w:ascii="Century Gothic,Arial" w:eastAsia="Century Gothic,Arial" w:hAnsi="Century Gothic,Arial" w:cs="Century Gothic,Arial"/>
          <w:w w:val="0"/>
        </w:rPr>
        <w:t xml:space="preserve"> </w:t>
      </w:r>
      <w:r w:rsidRPr="005F09A4">
        <w:rPr>
          <w:rFonts w:ascii="Century Gothic,Arial" w:eastAsia="Century Gothic,Arial" w:hAnsi="Century Gothic,Arial" w:cs="Century Gothic,Arial"/>
          <w:w w:val="0"/>
        </w:rPr>
        <w:t>wysokość minimalnego wynagrodzenia za pracę albo wysokości minimalnej stawki godzinowej lub dokonujących zmian w zakresie zasad podlegania ubezpieczeniom społecznym lub ubezpieczeniu zdrowotnemu lub w zakresie wysokości stawki składki na ubezpieczenia społeczne lub zdrowotne, albo zasad gromadzenia i wysokości wpłat do pracowniczych planów kapitałowych.</w:t>
      </w:r>
    </w:p>
    <w:p w14:paraId="02AD27F3" w14:textId="5D33053A" w:rsidR="00554962" w:rsidRPr="005F09A4" w:rsidRDefault="00554962">
      <w:pPr>
        <w:numPr>
          <w:ilvl w:val="3"/>
          <w:numId w:val="14"/>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W wypadku zmiany, o której </w:t>
      </w:r>
      <w:r w:rsidRPr="0067618E">
        <w:rPr>
          <w:rFonts w:ascii="Century Gothic,Arial" w:eastAsia="Century Gothic,Arial" w:hAnsi="Century Gothic,Arial" w:cs="Century Gothic,Arial"/>
          <w:w w:val="0"/>
        </w:rPr>
        <w:t xml:space="preserve">mowa w ust. 8 pkt 1) </w:t>
      </w:r>
      <w:r w:rsidR="002E0958" w:rsidRPr="0067618E">
        <w:rPr>
          <w:rFonts w:ascii="Century Gothic,Arial" w:eastAsia="Century Gothic,Arial" w:hAnsi="Century Gothic,Arial" w:cs="Century Gothic,Arial"/>
          <w:w w:val="0"/>
        </w:rPr>
        <w:t>powyżej</w:t>
      </w:r>
      <w:r w:rsidR="002E0958" w:rsidRPr="0067618E">
        <w:rPr>
          <w:rFonts w:ascii="Century Gothic" w:eastAsia="Century Gothic" w:hAnsi="Century Gothic" w:cs="Century Gothic"/>
        </w:rPr>
        <w:t xml:space="preserve"> </w:t>
      </w:r>
      <w:r w:rsidR="00EF5629" w:rsidRPr="0067618E">
        <w:rPr>
          <w:rFonts w:ascii="Century Gothic" w:eastAsia="Century Gothic" w:hAnsi="Century Gothic" w:cs="Century Gothic"/>
        </w:rPr>
        <w:t>wynagrodzenie</w:t>
      </w:r>
      <w:r w:rsidR="00EF5629" w:rsidRPr="005F09A4">
        <w:rPr>
          <w:rFonts w:ascii="Century Gothic" w:eastAsia="Century Gothic" w:hAnsi="Century Gothic" w:cs="Century Gothic"/>
        </w:rPr>
        <w:t xml:space="preserve"> </w:t>
      </w:r>
      <w:r w:rsidR="00114AF7" w:rsidRPr="005F09A4">
        <w:rPr>
          <w:rFonts w:ascii="Century Gothic" w:eastAsia="Century Gothic" w:hAnsi="Century Gothic" w:cs="Century Gothic"/>
        </w:rPr>
        <w:t xml:space="preserve">Wykonawcy </w:t>
      </w:r>
      <w:r w:rsidR="00EF5629" w:rsidRPr="005F09A4">
        <w:rPr>
          <w:rFonts w:ascii="Century Gothic" w:eastAsia="Century Gothic" w:hAnsi="Century Gothic" w:cs="Century Gothic"/>
        </w:rPr>
        <w:t xml:space="preserve">ulegnie zmianie o kwotę odpowiadającą zmianie kosztu </w:t>
      </w:r>
      <w:r w:rsidR="003A180D" w:rsidRPr="005F09A4">
        <w:rPr>
          <w:rFonts w:ascii="Century Gothic" w:eastAsia="Century Gothic" w:hAnsi="Century Gothic" w:cs="Century Gothic"/>
        </w:rPr>
        <w:t>Wykonawcy</w:t>
      </w:r>
      <w:r w:rsidR="00EF5629" w:rsidRPr="005F09A4">
        <w:rPr>
          <w:rFonts w:ascii="Century Gothic" w:eastAsia="Century Gothic" w:hAnsi="Century Gothic" w:cs="Century Gothic"/>
        </w:rPr>
        <w:t>, ponoszonego w związku ze zmianą stawki podatku od towarów i usług lub podatku akcyzowego</w:t>
      </w:r>
      <w:r w:rsidRPr="005F09A4">
        <w:rPr>
          <w:rFonts w:ascii="Century Gothic,Arial" w:eastAsia="Century Gothic,Arial" w:hAnsi="Century Gothic,Arial" w:cs="Century Gothic,Arial"/>
          <w:w w:val="0"/>
        </w:rPr>
        <w:t>.</w:t>
      </w:r>
    </w:p>
    <w:p w14:paraId="72BEEC8D" w14:textId="546F0F11" w:rsidR="00F545C2" w:rsidRPr="005F09A4" w:rsidRDefault="00F545C2">
      <w:pPr>
        <w:numPr>
          <w:ilvl w:val="3"/>
          <w:numId w:val="14"/>
        </w:numPr>
        <w:spacing w:line="360" w:lineRule="auto"/>
        <w:jc w:val="both"/>
        <w:rPr>
          <w:rFonts w:ascii="Century Gothic,Arial" w:eastAsia="Century Gothic,Arial" w:hAnsi="Century Gothic,Arial" w:cs="Century Gothic,Arial"/>
          <w:w w:val="0"/>
        </w:rPr>
      </w:pPr>
      <w:bookmarkStart w:id="698" w:name="_Hlk55884369"/>
      <w:r w:rsidRPr="005F09A4">
        <w:rPr>
          <w:rFonts w:ascii="Century Gothic,Arial" w:eastAsia="Century Gothic,Arial" w:hAnsi="Century Gothic,Arial" w:cs="Century Gothic,Arial"/>
          <w:w w:val="0"/>
        </w:rPr>
        <w:t xml:space="preserve">W przypadku zmiany, o której mowa </w:t>
      </w:r>
      <w:r w:rsidRPr="0067618E">
        <w:rPr>
          <w:rFonts w:ascii="Century Gothic,Arial" w:eastAsia="Century Gothic,Arial" w:hAnsi="Century Gothic,Arial" w:cs="Century Gothic,Arial"/>
          <w:w w:val="0"/>
        </w:rPr>
        <w:t>w ust. 8 pkt 2)</w:t>
      </w:r>
      <w:r w:rsidR="002E0958" w:rsidRPr="0067618E">
        <w:rPr>
          <w:rFonts w:ascii="Century Gothic,Arial" w:eastAsia="Century Gothic,Arial" w:hAnsi="Century Gothic,Arial" w:cs="Century Gothic,Arial"/>
          <w:w w:val="0"/>
        </w:rPr>
        <w:t xml:space="preserve"> powyżej</w:t>
      </w:r>
      <w:r w:rsidRPr="0067618E">
        <w:rPr>
          <w:rFonts w:ascii="Century Gothic,Arial" w:eastAsia="Century Gothic,Arial" w:hAnsi="Century Gothic,Arial" w:cs="Century Gothic,Arial"/>
          <w:w w:val="0"/>
        </w:rPr>
        <w:t>, wynagrodzenie</w:t>
      </w:r>
      <w:r w:rsidRPr="005F09A4">
        <w:rPr>
          <w:rFonts w:ascii="Century Gothic,Arial" w:eastAsia="Century Gothic,Arial" w:hAnsi="Century Gothic,Arial" w:cs="Century Gothic,Arial"/>
          <w:w w:val="0"/>
        </w:rPr>
        <w:t xml:space="preserve"> Wykonawcy ulegnie zmianie o kwotę odpowiadającą zmianie kosztu Wykonawcy w związku ze </w:t>
      </w:r>
      <w:r w:rsidR="003A180D" w:rsidRPr="005F09A4">
        <w:rPr>
          <w:rFonts w:ascii="Century Gothic,Arial" w:eastAsia="Century Gothic,Arial" w:hAnsi="Century Gothic,Arial" w:cs="Century Gothic,Arial"/>
          <w:w w:val="0"/>
        </w:rPr>
        <w:t xml:space="preserve">zmianą </w:t>
      </w:r>
      <w:r w:rsidRPr="005F09A4">
        <w:rPr>
          <w:rFonts w:ascii="Century Gothic,Arial" w:eastAsia="Century Gothic,Arial" w:hAnsi="Century Gothic,Arial" w:cs="Century Gothic,Arial"/>
          <w:w w:val="0"/>
        </w:rPr>
        <w:t xml:space="preserve">wysokości wynagrodzeń pracowników realizujących zamówienie do wysokości aktualnie obowiązującego minimalnego wynagrodzenia za pracę albo wysokości minimalnej stawki godzinowej, z uwzględnieniem wszystkich obciążeń publicznoprawnych od kwoty zmiany minimalnego wynagrodzenia za pracę albo wysokości minimalnej stawki godzinowej. Kwota odpowiadająca wzrostowi kosztu Wykonawcy będzie odnosić się wyłącznie do części wynagrodzenia pracowników realizujących </w:t>
      </w:r>
      <w:bookmarkStart w:id="699" w:name="_Hlk482185820"/>
      <w:r w:rsidRPr="005F09A4">
        <w:rPr>
          <w:rFonts w:ascii="Century Gothic,Arial" w:eastAsia="Century Gothic,Arial" w:hAnsi="Century Gothic,Arial" w:cs="Century Gothic,Arial"/>
          <w:w w:val="0"/>
        </w:rPr>
        <w:t>Przedmiot Umowy</w:t>
      </w:r>
      <w:bookmarkEnd w:id="699"/>
      <w:r w:rsidRPr="005F09A4">
        <w:rPr>
          <w:rFonts w:ascii="Century Gothic,Arial" w:eastAsia="Century Gothic,Arial" w:hAnsi="Century Gothic,Arial" w:cs="Century Gothic,Arial"/>
          <w:w w:val="0"/>
        </w:rPr>
        <w:t>, o których mowa w zdaniu poprzedzającym, odpowiadającej zakresowi, w jakim wykonują oni prace bezpośrednio związane z realizacją Przedmiotu Umowy.</w:t>
      </w:r>
    </w:p>
    <w:bookmarkEnd w:id="698"/>
    <w:p w14:paraId="239DD5FE" w14:textId="3E17891F" w:rsidR="00554962" w:rsidRPr="005F09A4" w:rsidRDefault="00F545C2">
      <w:pPr>
        <w:numPr>
          <w:ilvl w:val="3"/>
          <w:numId w:val="14"/>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W przypadku zmiany, o której </w:t>
      </w:r>
      <w:r w:rsidRPr="0067618E">
        <w:rPr>
          <w:rFonts w:ascii="Century Gothic,Arial" w:eastAsia="Century Gothic,Arial" w:hAnsi="Century Gothic,Arial" w:cs="Century Gothic,Arial"/>
          <w:w w:val="0"/>
        </w:rPr>
        <w:t>mowa w ust. 8 pkt 3)</w:t>
      </w:r>
      <w:r w:rsidR="00352C0A" w:rsidRPr="0067618E">
        <w:rPr>
          <w:rFonts w:ascii="Century Gothic,Arial" w:eastAsia="Century Gothic,Arial" w:hAnsi="Century Gothic,Arial" w:cs="Century Gothic,Arial"/>
          <w:w w:val="0"/>
        </w:rPr>
        <w:t xml:space="preserve"> powyżej</w:t>
      </w:r>
      <w:r w:rsidRPr="0067618E">
        <w:rPr>
          <w:rFonts w:ascii="Century Gothic,Arial" w:eastAsia="Century Gothic,Arial" w:hAnsi="Century Gothic,Arial" w:cs="Century Gothic,Arial"/>
          <w:w w:val="0"/>
        </w:rPr>
        <w:t>, wynagrodzenie</w:t>
      </w:r>
      <w:r w:rsidRPr="005F09A4">
        <w:rPr>
          <w:rFonts w:ascii="Century Gothic,Arial" w:eastAsia="Century Gothic,Arial" w:hAnsi="Century Gothic,Arial" w:cs="Century Gothic,Arial"/>
          <w:w w:val="0"/>
        </w:rPr>
        <w:t xml:space="preserve"> Wykonawcy ulegnie zmianie o kwotę odpowiadającą zmianie kosztu Wykonawcy ponoszonego w związku z wypłatą wynagrodzenia pracowników realizujących zamówienie. Kwota odpowiadająca zmianie kosztu Wykonawcy będzie odnosić się wyłącznie do części wynagrodzenia pracowników realizujących zamówienie, o których mowa w zdaniu poprzedzającym, odpowiadającej zakresowi, w jakim wykonują oni prace bezpośrednio związane z realizacją Przedmiotu Umowy.</w:t>
      </w:r>
    </w:p>
    <w:p w14:paraId="231463D1" w14:textId="1F699F20" w:rsidR="00F545C2" w:rsidRPr="005F09A4" w:rsidRDefault="00F545C2">
      <w:pPr>
        <w:numPr>
          <w:ilvl w:val="3"/>
          <w:numId w:val="14"/>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W przypadku zmiany, o której </w:t>
      </w:r>
      <w:r w:rsidRPr="0067618E">
        <w:rPr>
          <w:rFonts w:ascii="Century Gothic,Arial" w:eastAsia="Century Gothic,Arial" w:hAnsi="Century Gothic,Arial" w:cs="Century Gothic,Arial"/>
          <w:w w:val="0"/>
        </w:rPr>
        <w:t>mowa w ust. 8 pkt 4)</w:t>
      </w:r>
      <w:r w:rsidR="00352C0A" w:rsidRPr="0067618E">
        <w:rPr>
          <w:rFonts w:ascii="Century Gothic,Arial" w:eastAsia="Century Gothic,Arial" w:hAnsi="Century Gothic,Arial" w:cs="Century Gothic,Arial"/>
          <w:w w:val="0"/>
        </w:rPr>
        <w:t xml:space="preserve"> powyżej</w:t>
      </w:r>
      <w:r w:rsidRPr="0067618E">
        <w:rPr>
          <w:rFonts w:ascii="Century Gothic,Arial" w:eastAsia="Century Gothic,Arial" w:hAnsi="Century Gothic,Arial" w:cs="Century Gothic,Arial"/>
          <w:w w:val="0"/>
        </w:rPr>
        <w:t>, wynagrodzenie</w:t>
      </w:r>
      <w:r w:rsidRPr="005F09A4">
        <w:rPr>
          <w:rFonts w:ascii="Century Gothic,Arial" w:eastAsia="Century Gothic,Arial" w:hAnsi="Century Gothic,Arial" w:cs="Century Gothic,Arial"/>
          <w:w w:val="0"/>
        </w:rPr>
        <w:t xml:space="preserve"> Wykonawcy ulegnie zmianie o kwotę odpowiadającą zmianie kosztu Wykonawcy ponoszonego w związku z wpłat</w:t>
      </w:r>
      <w:r w:rsidR="00DD01C3" w:rsidRPr="005F09A4">
        <w:rPr>
          <w:rFonts w:ascii="Century Gothic,Arial" w:eastAsia="Century Gothic,Arial" w:hAnsi="Century Gothic,Arial" w:cs="Century Gothic,Arial"/>
          <w:w w:val="0"/>
        </w:rPr>
        <w:t>ami</w:t>
      </w:r>
      <w:r w:rsidRPr="005F09A4">
        <w:rPr>
          <w:rFonts w:ascii="Century Gothic,Arial" w:eastAsia="Century Gothic,Arial" w:hAnsi="Century Gothic,Arial" w:cs="Century Gothic,Arial"/>
          <w:w w:val="0"/>
        </w:rPr>
        <w:t xml:space="preserve"> do pracowniczych planów kapitałowych pracowników realizujących zamówienie. </w:t>
      </w:r>
      <w:r w:rsidRPr="005F09A4">
        <w:rPr>
          <w:rFonts w:ascii="Century Gothic,Arial" w:eastAsia="Century Gothic,Arial" w:hAnsi="Century Gothic,Arial" w:cs="Century Gothic,Arial"/>
          <w:w w:val="0"/>
        </w:rPr>
        <w:lastRenderedPageBreak/>
        <w:t>Kwota odpowiadająca zmianie kosztu Wykonawcy będzie odnosić się wyłącznie do wpłat do pracowniczych planów kapitałowych pracowników realizujących zamówienie, o których mowa w zdaniu poprzedzającym, odpowiadającej zakresowi, w jakim wykonują oni prace bezpośrednio związane z realizacją Przedmiotu Umowy.</w:t>
      </w:r>
    </w:p>
    <w:p w14:paraId="60461FD7" w14:textId="173C936E" w:rsidR="00F545C2" w:rsidRPr="005F09A4" w:rsidRDefault="00F545C2">
      <w:pPr>
        <w:numPr>
          <w:ilvl w:val="3"/>
          <w:numId w:val="14"/>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Zmiana wysokości wynagrodzenia następuje na wniosek Strony oraz wymaga zmiany Umowy.</w:t>
      </w:r>
    </w:p>
    <w:p w14:paraId="7D406FEA" w14:textId="09F08E20" w:rsidR="00F545C2" w:rsidRPr="005F09A4" w:rsidRDefault="00F545C2">
      <w:pPr>
        <w:numPr>
          <w:ilvl w:val="3"/>
          <w:numId w:val="14"/>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W celu dokonania zmiany Umowy, o której </w:t>
      </w:r>
      <w:r w:rsidRPr="0067618E">
        <w:rPr>
          <w:rFonts w:ascii="Century Gothic,Arial" w:eastAsia="Century Gothic,Arial" w:hAnsi="Century Gothic,Arial" w:cs="Century Gothic,Arial"/>
          <w:w w:val="0"/>
        </w:rPr>
        <w:t>mowa w ust. 1</w:t>
      </w:r>
      <w:r w:rsidR="00554962" w:rsidRPr="0067618E">
        <w:rPr>
          <w:rFonts w:ascii="Century Gothic,Arial" w:eastAsia="Century Gothic,Arial" w:hAnsi="Century Gothic,Arial" w:cs="Century Gothic,Arial"/>
          <w:w w:val="0"/>
        </w:rPr>
        <w:t>4</w:t>
      </w:r>
      <w:r w:rsidRPr="0067618E">
        <w:rPr>
          <w:rFonts w:ascii="Century Gothic,Arial" w:eastAsia="Century Gothic,Arial" w:hAnsi="Century Gothic,Arial" w:cs="Century Gothic,Arial"/>
          <w:w w:val="0"/>
        </w:rPr>
        <w:t xml:space="preserve"> powyżej, każda</w:t>
      </w:r>
      <w:r w:rsidRPr="005F09A4">
        <w:rPr>
          <w:rFonts w:ascii="Century Gothic,Arial" w:eastAsia="Century Gothic,Arial" w:hAnsi="Century Gothic,Arial" w:cs="Century Gothic,Arial"/>
          <w:w w:val="0"/>
        </w:rPr>
        <w:t xml:space="preserve">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 terminie </w:t>
      </w:r>
      <w:r w:rsidRPr="00781786">
        <w:rPr>
          <w:rFonts w:ascii="Century Gothic,Arial" w:eastAsia="Century Gothic,Arial" w:hAnsi="Century Gothic,Arial" w:cs="Century Gothic,Arial"/>
          <w:b/>
          <w:bCs/>
          <w:w w:val="0"/>
        </w:rPr>
        <w:t>30 dni</w:t>
      </w:r>
      <w:r w:rsidRPr="005F09A4">
        <w:rPr>
          <w:rFonts w:ascii="Century Gothic,Arial" w:eastAsia="Century Gothic,Arial" w:hAnsi="Century Gothic,Arial" w:cs="Century Gothic,Arial"/>
          <w:w w:val="0"/>
        </w:rPr>
        <w:t xml:space="preserve"> licząc od dnia wystąpienia zdarzenia uzasadniającego takie żądanie.</w:t>
      </w:r>
    </w:p>
    <w:p w14:paraId="2C126B08" w14:textId="3301FB6E" w:rsidR="00F545C2" w:rsidRPr="005F09A4" w:rsidRDefault="00554962">
      <w:pPr>
        <w:numPr>
          <w:ilvl w:val="3"/>
          <w:numId w:val="14"/>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J</w:t>
      </w:r>
      <w:r w:rsidR="00F545C2" w:rsidRPr="005F09A4">
        <w:rPr>
          <w:rFonts w:ascii="Century Gothic,Arial" w:eastAsia="Century Gothic,Arial" w:hAnsi="Century Gothic,Arial" w:cs="Century Gothic,Arial"/>
          <w:w w:val="0"/>
        </w:rPr>
        <w:t xml:space="preserve">eżeli z wnioskiem występuje Wykonawca, jest on zobowiązany dołączyć do wniosku dokumenty, z których będzie wynikać, w jakim zakresie zmiany te mają wpływ na koszty wykonania Umowy, w szczególności złożenia przez Wykonawcę oświadczenia o wysokości dodatkowych kosztów wynikających z wprowadzenia zmian, o których </w:t>
      </w:r>
      <w:r w:rsidR="00F545C2" w:rsidRPr="0067618E">
        <w:rPr>
          <w:rFonts w:ascii="Century Gothic,Arial" w:eastAsia="Century Gothic,Arial" w:hAnsi="Century Gothic,Arial" w:cs="Century Gothic,Arial"/>
          <w:w w:val="0"/>
        </w:rPr>
        <w:t>mowa w ust. 8</w:t>
      </w:r>
      <w:r w:rsidR="00080375" w:rsidRPr="0067618E">
        <w:rPr>
          <w:rFonts w:ascii="Century Gothic,Arial" w:eastAsia="Century Gothic,Arial" w:hAnsi="Century Gothic,Arial" w:cs="Century Gothic,Arial"/>
          <w:w w:val="0"/>
        </w:rPr>
        <w:t xml:space="preserve"> powyżej</w:t>
      </w:r>
      <w:r w:rsidR="00F545C2" w:rsidRPr="0067618E">
        <w:rPr>
          <w:rFonts w:ascii="Century Gothic,Arial" w:eastAsia="Century Gothic,Arial" w:hAnsi="Century Gothic,Arial" w:cs="Century Gothic,Arial"/>
          <w:w w:val="0"/>
        </w:rPr>
        <w:t xml:space="preserve">. Obowiązek wykazania, iż zmiany określone w ust. 8 </w:t>
      </w:r>
      <w:r w:rsidR="00953BEF" w:rsidRPr="0067618E">
        <w:rPr>
          <w:rFonts w:ascii="Century Gothic,Arial" w:eastAsia="Century Gothic,Arial" w:hAnsi="Century Gothic,Arial" w:cs="Century Gothic,Arial"/>
          <w:w w:val="0"/>
        </w:rPr>
        <w:t xml:space="preserve">powyżej </w:t>
      </w:r>
      <w:r w:rsidR="00F545C2" w:rsidRPr="0067618E">
        <w:rPr>
          <w:rFonts w:ascii="Century Gothic,Arial" w:eastAsia="Century Gothic,Arial" w:hAnsi="Century Gothic,Arial" w:cs="Century Gothic,Arial"/>
          <w:w w:val="0"/>
        </w:rPr>
        <w:t>mają wpły</w:t>
      </w:r>
      <w:r w:rsidR="00F545C2" w:rsidRPr="005F09A4">
        <w:rPr>
          <w:rFonts w:ascii="Century Gothic,Arial" w:eastAsia="Century Gothic,Arial" w:hAnsi="Century Gothic,Arial" w:cs="Century Gothic,Arial"/>
          <w:w w:val="0"/>
        </w:rPr>
        <w:t xml:space="preserve">w na koszt </w:t>
      </w:r>
      <w:r w:rsidR="00A64626" w:rsidRPr="005F09A4">
        <w:rPr>
          <w:rFonts w:ascii="Century Gothic,Arial" w:eastAsia="Century Gothic,Arial" w:hAnsi="Century Gothic,Arial" w:cs="Century Gothic,Arial"/>
          <w:w w:val="0"/>
        </w:rPr>
        <w:t xml:space="preserve">realizacji Przedmiotu Umowy </w:t>
      </w:r>
      <w:r w:rsidR="00F545C2" w:rsidRPr="005F09A4">
        <w:rPr>
          <w:rFonts w:ascii="Century Gothic,Arial" w:eastAsia="Century Gothic,Arial" w:hAnsi="Century Gothic,Arial" w:cs="Century Gothic,Arial"/>
          <w:w w:val="0"/>
        </w:rPr>
        <w:t>spoczywa na Wykonawcy, który w szczególności powinien przedłożyć dokument zawierający:</w:t>
      </w:r>
    </w:p>
    <w:p w14:paraId="59A0D1AB" w14:textId="75493B98" w:rsidR="00F545C2" w:rsidRPr="0067618E" w:rsidRDefault="00F545C2" w:rsidP="002645F1">
      <w:pPr>
        <w:numPr>
          <w:ilvl w:val="3"/>
          <w:numId w:val="102"/>
        </w:numPr>
        <w:spacing w:line="360" w:lineRule="auto"/>
        <w:ind w:left="709"/>
        <w:jc w:val="both"/>
        <w:rPr>
          <w:rFonts w:ascii="Century Gothic,Arial" w:eastAsia="Century Gothic,Arial" w:hAnsi="Century Gothic,Arial" w:cs="Century Gothic,Arial"/>
          <w:w w:val="0"/>
        </w:rPr>
      </w:pPr>
      <w:r w:rsidRPr="005F09A4">
        <w:rPr>
          <w:rFonts w:ascii="Century Gothic" w:eastAsia="Century Gothic" w:hAnsi="Century Gothic" w:cs="Century Gothic"/>
        </w:rPr>
        <w:t xml:space="preserve">wyliczenie wysokości dodatkowych kosztów wynikających z wprowadzonych zmian, o których </w:t>
      </w:r>
      <w:r w:rsidRPr="0067618E">
        <w:rPr>
          <w:rFonts w:ascii="Century Gothic" w:eastAsia="Century Gothic" w:hAnsi="Century Gothic" w:cs="Century Gothic"/>
        </w:rPr>
        <w:t xml:space="preserve">mowa w ust. 8 </w:t>
      </w:r>
      <w:r w:rsidR="00B164EE" w:rsidRPr="0067618E">
        <w:rPr>
          <w:rFonts w:ascii="Century Gothic,Arial" w:eastAsia="Century Gothic,Arial" w:hAnsi="Century Gothic,Arial" w:cs="Century Gothic,Arial"/>
          <w:w w:val="0"/>
        </w:rPr>
        <w:t>powyżej</w:t>
      </w:r>
      <w:r w:rsidRPr="0067618E">
        <w:rPr>
          <w:rFonts w:ascii="Century Gothic,Arial" w:eastAsia="Century Gothic,Arial" w:hAnsi="Century Gothic,Arial" w:cs="Century Gothic,Arial"/>
          <w:w w:val="0"/>
        </w:rPr>
        <w:t xml:space="preserve"> i propozycję zmian wynagrodzenia Wykonawcy,</w:t>
      </w:r>
    </w:p>
    <w:p w14:paraId="09987D11" w14:textId="3A3894F3" w:rsidR="00F545C2" w:rsidRPr="005F09A4" w:rsidRDefault="00F545C2" w:rsidP="002645F1">
      <w:pPr>
        <w:numPr>
          <w:ilvl w:val="3"/>
          <w:numId w:val="102"/>
        </w:numPr>
        <w:spacing w:line="360" w:lineRule="auto"/>
        <w:ind w:left="709"/>
        <w:jc w:val="both"/>
        <w:rPr>
          <w:rFonts w:ascii="Century Gothic,Arial" w:eastAsia="Century Gothic,Arial" w:hAnsi="Century Gothic,Arial" w:cs="Century Gothic,Arial"/>
          <w:w w:val="0"/>
        </w:rPr>
      </w:pPr>
      <w:r w:rsidRPr="0067618E">
        <w:rPr>
          <w:rFonts w:ascii="Century Gothic,Arial" w:eastAsia="Century Gothic,Arial" w:hAnsi="Century Gothic,Arial" w:cs="Century Gothic,Arial"/>
          <w:w w:val="0"/>
        </w:rPr>
        <w:t xml:space="preserve">wyjaśnienie wpływu zmian określonych w ust. 8 </w:t>
      </w:r>
      <w:r w:rsidR="001D7001" w:rsidRPr="0067618E">
        <w:rPr>
          <w:rFonts w:ascii="Century Gothic,Arial" w:eastAsia="Century Gothic,Arial" w:hAnsi="Century Gothic,Arial" w:cs="Century Gothic,Arial"/>
          <w:w w:val="0"/>
        </w:rPr>
        <w:t xml:space="preserve">powyżej </w:t>
      </w:r>
      <w:r w:rsidRPr="0067618E">
        <w:rPr>
          <w:rFonts w:ascii="Century Gothic,Arial" w:eastAsia="Century Gothic,Arial" w:hAnsi="Century Gothic,Arial" w:cs="Century Gothic,Arial"/>
          <w:w w:val="0"/>
        </w:rPr>
        <w:t>na koszty</w:t>
      </w:r>
      <w:r w:rsidRPr="005F09A4">
        <w:rPr>
          <w:rFonts w:ascii="Century Gothic,Arial" w:eastAsia="Century Gothic,Arial" w:hAnsi="Century Gothic,Arial" w:cs="Century Gothic,Arial"/>
          <w:w w:val="0"/>
        </w:rPr>
        <w:t xml:space="preserve"> wykonywania zamówienia,</w:t>
      </w:r>
    </w:p>
    <w:p w14:paraId="3A02B6E3" w14:textId="3BAD8379" w:rsidR="00F545C2" w:rsidRPr="005F09A4" w:rsidRDefault="00F545C2" w:rsidP="002645F1">
      <w:pPr>
        <w:numPr>
          <w:ilvl w:val="3"/>
          <w:numId w:val="102"/>
        </w:numPr>
        <w:spacing w:line="360" w:lineRule="auto"/>
        <w:ind w:left="709"/>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pisemne zestawienie wynagrodzeń (zarówno przed jak i po zmianie) pracowników wykonujących zamówienie, wraz z określeniem zakresu (części etatu), w jakim wykonują oni prace bezpośrednio związane z realizacją Przedmiotu Umowy oraz części wynagrodzenia odpowiadającej temu zakreso</w:t>
      </w:r>
      <w:r w:rsidR="00512313">
        <w:rPr>
          <w:rFonts w:ascii="Century Gothic,Arial" w:eastAsia="Century Gothic,Arial" w:hAnsi="Century Gothic,Arial" w:cs="Century Gothic,Arial"/>
          <w:w w:val="0"/>
        </w:rPr>
        <w:t>w</w:t>
      </w:r>
      <w:r w:rsidRPr="005F09A4">
        <w:rPr>
          <w:rFonts w:ascii="Century Gothic,Arial" w:eastAsia="Century Gothic,Arial" w:hAnsi="Century Gothic,Arial" w:cs="Century Gothic,Arial"/>
          <w:w w:val="0"/>
        </w:rPr>
        <w:t xml:space="preserve">i - w przypadku zmiany, o której mowa w </w:t>
      </w:r>
      <w:r w:rsidRPr="0067618E">
        <w:rPr>
          <w:rFonts w:ascii="Century Gothic,Arial" w:eastAsia="Century Gothic,Arial" w:hAnsi="Century Gothic,Arial" w:cs="Century Gothic,Arial"/>
          <w:w w:val="0"/>
        </w:rPr>
        <w:t>ust. 8 pkt 2)</w:t>
      </w:r>
      <w:r w:rsidR="001D7001" w:rsidRPr="0067618E">
        <w:rPr>
          <w:rFonts w:ascii="Century Gothic,Arial" w:eastAsia="Century Gothic,Arial" w:hAnsi="Century Gothic,Arial" w:cs="Century Gothic,Arial"/>
          <w:w w:val="0"/>
        </w:rPr>
        <w:t xml:space="preserve"> powyżej</w:t>
      </w:r>
      <w:r w:rsidRPr="0067618E">
        <w:rPr>
          <w:rFonts w:ascii="Century Gothic,Arial" w:eastAsia="Century Gothic,Arial" w:hAnsi="Century Gothic,Arial" w:cs="Century Gothic,Arial"/>
          <w:w w:val="0"/>
        </w:rPr>
        <w:t>,</w:t>
      </w:r>
      <w:r w:rsidRPr="005F09A4">
        <w:rPr>
          <w:rFonts w:ascii="Century Gothic,Arial" w:eastAsia="Century Gothic,Arial" w:hAnsi="Century Gothic,Arial" w:cs="Century Gothic,Arial"/>
          <w:w w:val="0"/>
        </w:rPr>
        <w:t xml:space="preserve"> </w:t>
      </w:r>
    </w:p>
    <w:p w14:paraId="152F07C5" w14:textId="0C1C8828" w:rsidR="00F545C2" w:rsidRPr="005F09A4" w:rsidRDefault="00F545C2" w:rsidP="002645F1">
      <w:pPr>
        <w:numPr>
          <w:ilvl w:val="3"/>
          <w:numId w:val="102"/>
        </w:numPr>
        <w:spacing w:line="360" w:lineRule="auto"/>
        <w:ind w:left="709"/>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pisemne zestawienie wynagrodzeń (zarówno przed jak i po zmianie) pracowników wykonujących zamówienie,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w:t>
      </w:r>
      <w:r w:rsidRPr="0067618E">
        <w:rPr>
          <w:rFonts w:ascii="Century Gothic,Arial" w:eastAsia="Century Gothic,Arial" w:hAnsi="Century Gothic,Arial" w:cs="Century Gothic,Arial"/>
          <w:w w:val="0"/>
        </w:rPr>
        <w:t>ącej temu zakreso</w:t>
      </w:r>
      <w:r w:rsidR="00512313" w:rsidRPr="0067618E">
        <w:rPr>
          <w:rFonts w:ascii="Century Gothic,Arial" w:eastAsia="Century Gothic,Arial" w:hAnsi="Century Gothic,Arial" w:cs="Century Gothic,Arial"/>
          <w:w w:val="0"/>
        </w:rPr>
        <w:t>w</w:t>
      </w:r>
      <w:r w:rsidRPr="0067618E">
        <w:rPr>
          <w:rFonts w:ascii="Century Gothic,Arial" w:eastAsia="Century Gothic,Arial" w:hAnsi="Century Gothic,Arial" w:cs="Century Gothic,Arial"/>
          <w:w w:val="0"/>
        </w:rPr>
        <w:t>i - w przypadku zmiany, o której mowa w ust. 8 pkt 3)</w:t>
      </w:r>
      <w:r w:rsidR="00A35F9D" w:rsidRPr="0067618E">
        <w:rPr>
          <w:rFonts w:ascii="Century Gothic,Arial" w:eastAsia="Century Gothic,Arial" w:hAnsi="Century Gothic,Arial" w:cs="Century Gothic,Arial"/>
          <w:w w:val="0"/>
        </w:rPr>
        <w:t xml:space="preserve"> powyżej</w:t>
      </w:r>
      <w:r w:rsidRPr="0067618E">
        <w:rPr>
          <w:rFonts w:ascii="Century Gothic,Arial" w:eastAsia="Century Gothic,Arial" w:hAnsi="Century Gothic,Arial" w:cs="Century Gothic,Arial"/>
          <w:w w:val="0"/>
        </w:rPr>
        <w:t>,</w:t>
      </w:r>
    </w:p>
    <w:p w14:paraId="4849DA39" w14:textId="2607AEF3" w:rsidR="00F545C2" w:rsidRPr="005F09A4" w:rsidRDefault="00F545C2" w:rsidP="002645F1">
      <w:pPr>
        <w:numPr>
          <w:ilvl w:val="3"/>
          <w:numId w:val="102"/>
        </w:numPr>
        <w:spacing w:line="360" w:lineRule="auto"/>
        <w:ind w:left="709"/>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pisemne zestawienie wpłat do pracowniczych planów kapitałowych (zarówno przed jak i po zmianie) pracowników wykonujących zamówienie, wraz z kwotami wpłat w części </w:t>
      </w:r>
      <w:r w:rsidRPr="005F09A4">
        <w:rPr>
          <w:rFonts w:ascii="Century Gothic,Arial" w:eastAsia="Century Gothic,Arial" w:hAnsi="Century Gothic,Arial" w:cs="Century Gothic,Arial"/>
          <w:w w:val="0"/>
        </w:rPr>
        <w:lastRenderedPageBreak/>
        <w:t>finansowanej przez Wykonawcę, z określeniem zakresu (części etatu), w jakim wykonują oni prace bezpośrednio związane z realizacją Przedmiotu Umowy oraz części wpłaty odpowiadają</w:t>
      </w:r>
      <w:r w:rsidRPr="0067618E">
        <w:rPr>
          <w:rFonts w:ascii="Century Gothic,Arial" w:eastAsia="Century Gothic,Arial" w:hAnsi="Century Gothic,Arial" w:cs="Century Gothic,Arial"/>
          <w:w w:val="0"/>
        </w:rPr>
        <w:t>cej temu zakreso</w:t>
      </w:r>
      <w:r w:rsidR="00512313" w:rsidRPr="0067618E">
        <w:rPr>
          <w:rFonts w:ascii="Century Gothic,Arial" w:eastAsia="Century Gothic,Arial" w:hAnsi="Century Gothic,Arial" w:cs="Century Gothic,Arial"/>
          <w:w w:val="0"/>
        </w:rPr>
        <w:t>w</w:t>
      </w:r>
      <w:r w:rsidRPr="0067618E">
        <w:rPr>
          <w:rFonts w:ascii="Century Gothic,Arial" w:eastAsia="Century Gothic,Arial" w:hAnsi="Century Gothic,Arial" w:cs="Century Gothic,Arial"/>
          <w:w w:val="0"/>
        </w:rPr>
        <w:t>i - w przypadku zmiany, o której mowa w ust. 8 pkt 4)</w:t>
      </w:r>
      <w:r w:rsidR="00A568A7" w:rsidRPr="0067618E">
        <w:rPr>
          <w:rFonts w:ascii="Century Gothic,Arial" w:eastAsia="Century Gothic,Arial" w:hAnsi="Century Gothic,Arial" w:cs="Century Gothic,Arial"/>
          <w:w w:val="0"/>
        </w:rPr>
        <w:t xml:space="preserve"> powyżej</w:t>
      </w:r>
      <w:r w:rsidRPr="0067618E">
        <w:rPr>
          <w:rFonts w:ascii="Century Gothic,Arial" w:eastAsia="Century Gothic,Arial" w:hAnsi="Century Gothic,Arial" w:cs="Century Gothic,Arial"/>
          <w:w w:val="0"/>
        </w:rPr>
        <w:t>.</w:t>
      </w:r>
    </w:p>
    <w:p w14:paraId="54458563" w14:textId="15803992" w:rsidR="00F545C2" w:rsidRPr="005F09A4" w:rsidRDefault="00F545C2">
      <w:pPr>
        <w:numPr>
          <w:ilvl w:val="3"/>
          <w:numId w:val="14"/>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Jeżeli z wnioskiem, o którym </w:t>
      </w:r>
      <w:r w:rsidRPr="0067618E">
        <w:rPr>
          <w:rFonts w:ascii="Century Gothic,Arial" w:eastAsia="Century Gothic,Arial" w:hAnsi="Century Gothic,Arial" w:cs="Century Gothic,Arial"/>
          <w:w w:val="0"/>
        </w:rPr>
        <w:t>mowa w ust. 1</w:t>
      </w:r>
      <w:r w:rsidR="008B62B7" w:rsidRPr="0067618E">
        <w:rPr>
          <w:rFonts w:ascii="Century Gothic,Arial" w:eastAsia="Century Gothic,Arial" w:hAnsi="Century Gothic,Arial" w:cs="Century Gothic,Arial"/>
          <w:w w:val="0"/>
        </w:rPr>
        <w:t>5</w:t>
      </w:r>
      <w:r w:rsidR="001F2601" w:rsidRPr="0067618E">
        <w:rPr>
          <w:rFonts w:ascii="Century Gothic,Arial" w:eastAsia="Century Gothic,Arial" w:hAnsi="Century Gothic,Arial" w:cs="Century Gothic,Arial"/>
          <w:w w:val="0"/>
        </w:rPr>
        <w:t xml:space="preserve"> powyżej</w:t>
      </w:r>
      <w:r w:rsidRPr="0067618E">
        <w:rPr>
          <w:rFonts w:ascii="Century Gothic,Arial" w:eastAsia="Century Gothic,Arial" w:hAnsi="Century Gothic,Arial" w:cs="Century Gothic,Arial"/>
          <w:w w:val="0"/>
        </w:rPr>
        <w:t>, występuje</w:t>
      </w:r>
      <w:r w:rsidRPr="005F09A4">
        <w:rPr>
          <w:rFonts w:ascii="Century Gothic,Arial" w:eastAsia="Century Gothic,Arial" w:hAnsi="Century Gothic,Arial" w:cs="Century Gothic,Arial"/>
          <w:w w:val="0"/>
        </w:rPr>
        <w:t xml:space="preserve"> Zamawiający, jest on uprawniony do zobowiązania Wykonawcy do przedstawienia w wyznaczonym terminie, nie krótszym niż </w:t>
      </w:r>
      <w:r w:rsidRPr="00781786">
        <w:rPr>
          <w:rFonts w:ascii="Century Gothic,Arial" w:eastAsia="Century Gothic,Arial" w:hAnsi="Century Gothic,Arial" w:cs="Century Gothic,Arial"/>
          <w:b/>
          <w:bCs/>
          <w:w w:val="0"/>
        </w:rPr>
        <w:t xml:space="preserve">10 dni </w:t>
      </w:r>
      <w:r w:rsidRPr="005F09A4">
        <w:rPr>
          <w:rFonts w:ascii="Century Gothic,Arial" w:eastAsia="Century Gothic,Arial" w:hAnsi="Century Gothic,Arial" w:cs="Century Gothic,Arial"/>
          <w:w w:val="0"/>
        </w:rPr>
        <w:t xml:space="preserve">roboczych, dokumentów, z których będzie wynikać w jakim zakresie zmiany, o których mowa w ust. 8 </w:t>
      </w:r>
      <w:r w:rsidR="001F2601" w:rsidRPr="005F09A4">
        <w:rPr>
          <w:rFonts w:ascii="Century Gothic,Arial" w:eastAsia="Century Gothic,Arial" w:hAnsi="Century Gothic,Arial" w:cs="Century Gothic,Arial"/>
          <w:w w:val="0"/>
        </w:rPr>
        <w:t>powyżej</w:t>
      </w:r>
      <w:r w:rsidRPr="005F09A4">
        <w:rPr>
          <w:rFonts w:ascii="Century Gothic,Arial" w:eastAsia="Century Gothic,Arial" w:hAnsi="Century Gothic,Arial" w:cs="Century Gothic,Arial"/>
          <w:w w:val="0"/>
        </w:rPr>
        <w:t xml:space="preserve"> mają wpływ na koszty wykonania Umowy, w tym pisemnego zestawienia wynagrodzeń, o którym mowa w </w:t>
      </w:r>
      <w:r w:rsidRPr="0067618E">
        <w:rPr>
          <w:rFonts w:ascii="Century Gothic,Arial" w:eastAsia="Century Gothic,Arial" w:hAnsi="Century Gothic,Arial" w:cs="Century Gothic,Arial"/>
          <w:w w:val="0"/>
        </w:rPr>
        <w:t>ust. 1</w:t>
      </w:r>
      <w:r w:rsidR="00554962" w:rsidRPr="0067618E">
        <w:rPr>
          <w:rFonts w:ascii="Century Gothic,Arial" w:eastAsia="Century Gothic,Arial" w:hAnsi="Century Gothic,Arial" w:cs="Century Gothic,Arial"/>
          <w:w w:val="0"/>
        </w:rPr>
        <w:t>6</w:t>
      </w:r>
      <w:r w:rsidRPr="0067618E">
        <w:rPr>
          <w:rFonts w:ascii="Century Gothic,Arial" w:eastAsia="Century Gothic,Arial" w:hAnsi="Century Gothic,Arial" w:cs="Century Gothic,Arial"/>
          <w:w w:val="0"/>
        </w:rPr>
        <w:t xml:space="preserve"> pkt 3) lub </w:t>
      </w:r>
      <w:r w:rsidR="001F2601" w:rsidRPr="0067618E">
        <w:rPr>
          <w:rFonts w:ascii="Century Gothic,Arial" w:eastAsia="Century Gothic,Arial" w:hAnsi="Century Gothic,Arial" w:cs="Century Gothic,Arial"/>
          <w:w w:val="0"/>
        </w:rPr>
        <w:t xml:space="preserve">pkt </w:t>
      </w:r>
      <w:r w:rsidRPr="0067618E">
        <w:rPr>
          <w:rFonts w:ascii="Century Gothic,Arial" w:eastAsia="Century Gothic,Arial" w:hAnsi="Century Gothic,Arial" w:cs="Century Gothic,Arial"/>
          <w:w w:val="0"/>
        </w:rPr>
        <w:t>4) lub, odpowiednio, wpłat o których mowa w ust. 1</w:t>
      </w:r>
      <w:r w:rsidR="00554962" w:rsidRPr="0067618E">
        <w:rPr>
          <w:rFonts w:ascii="Century Gothic,Arial" w:eastAsia="Century Gothic,Arial" w:hAnsi="Century Gothic,Arial" w:cs="Century Gothic,Arial"/>
          <w:w w:val="0"/>
        </w:rPr>
        <w:t>6</w:t>
      </w:r>
      <w:r w:rsidRPr="0067618E">
        <w:rPr>
          <w:rFonts w:ascii="Century Gothic,Arial" w:eastAsia="Century Gothic,Arial" w:hAnsi="Century Gothic,Arial" w:cs="Century Gothic,Arial"/>
          <w:w w:val="0"/>
        </w:rPr>
        <w:t xml:space="preserve"> pkt 5)</w:t>
      </w:r>
      <w:r w:rsidR="001F2601" w:rsidRPr="0067618E">
        <w:rPr>
          <w:rFonts w:ascii="Century Gothic,Arial" w:eastAsia="Century Gothic,Arial" w:hAnsi="Century Gothic,Arial" w:cs="Century Gothic,Arial"/>
          <w:w w:val="0"/>
        </w:rPr>
        <w:t xml:space="preserve"> powyżej</w:t>
      </w:r>
      <w:r w:rsidRPr="0067618E">
        <w:rPr>
          <w:rFonts w:ascii="Century Gothic,Arial" w:eastAsia="Century Gothic,Arial" w:hAnsi="Century Gothic,Arial" w:cs="Century Gothic,Arial"/>
          <w:w w:val="0"/>
        </w:rPr>
        <w:t>.</w:t>
      </w:r>
    </w:p>
    <w:p w14:paraId="0A1B0827" w14:textId="732D598C" w:rsidR="00F545C2" w:rsidRPr="005F09A4" w:rsidRDefault="00F545C2">
      <w:pPr>
        <w:numPr>
          <w:ilvl w:val="3"/>
          <w:numId w:val="14"/>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W terminie </w:t>
      </w:r>
      <w:r w:rsidRPr="005F09A4">
        <w:rPr>
          <w:rFonts w:ascii="Century Gothic,Arial" w:eastAsia="Century Gothic,Arial" w:hAnsi="Century Gothic,Arial" w:cs="Century Gothic,Arial"/>
          <w:b/>
          <w:bCs/>
          <w:w w:val="0"/>
        </w:rPr>
        <w:t>10  dni</w:t>
      </w:r>
      <w:r w:rsidRPr="005F09A4">
        <w:rPr>
          <w:rFonts w:ascii="Century Gothic,Arial" w:eastAsia="Century Gothic,Arial" w:hAnsi="Century Gothic,Arial" w:cs="Century Gothic,Arial"/>
          <w:w w:val="0"/>
        </w:rPr>
        <w:t xml:space="preserve"> roboczych od dnia otrzymania wniosku, o którym </w:t>
      </w:r>
      <w:r w:rsidRPr="0067618E">
        <w:rPr>
          <w:rFonts w:ascii="Century Gothic,Arial" w:eastAsia="Century Gothic,Arial" w:hAnsi="Century Gothic,Arial" w:cs="Century Gothic,Arial"/>
          <w:w w:val="0"/>
        </w:rPr>
        <w:t>mowa w ust. 1</w:t>
      </w:r>
      <w:r w:rsidR="008B62B7" w:rsidRPr="0067618E">
        <w:rPr>
          <w:rFonts w:ascii="Century Gothic,Arial" w:eastAsia="Century Gothic,Arial" w:hAnsi="Century Gothic,Arial" w:cs="Century Gothic,Arial"/>
          <w:w w:val="0"/>
        </w:rPr>
        <w:t>5</w:t>
      </w:r>
      <w:r w:rsidR="00C500D9" w:rsidRPr="0067618E">
        <w:rPr>
          <w:rFonts w:ascii="Century Gothic,Arial" w:eastAsia="Century Gothic,Arial" w:hAnsi="Century Gothic,Arial" w:cs="Century Gothic,Arial"/>
          <w:w w:val="0"/>
        </w:rPr>
        <w:t xml:space="preserve"> powyżej</w:t>
      </w:r>
      <w:r w:rsidRPr="0067618E">
        <w:rPr>
          <w:rFonts w:ascii="Century Gothic,Arial" w:eastAsia="Century Gothic,Arial" w:hAnsi="Century Gothic,Arial" w:cs="Century Gothic,Arial"/>
          <w:w w:val="0"/>
        </w:rPr>
        <w:t>,</w:t>
      </w:r>
      <w:r w:rsidRPr="005F09A4">
        <w:rPr>
          <w:rFonts w:ascii="Century Gothic,Arial" w:eastAsia="Century Gothic,Arial" w:hAnsi="Century Gothic,Arial" w:cs="Century Gothic,Arial"/>
          <w:w w:val="0"/>
        </w:rPr>
        <w:t xml:space="preserve"> Strona która otrzymała wniosek, przekaże drugiej Stronie informację o zakresie, w jakim zatwierdza wniosek oraz wskaże kwotę, o którą wynagrodzenie należne Wykonawcy powinno ulec zmianie wraz z uzasadnieniem, albo informację o niezatwierdzeniu wniosku wraz z uzasadnieniem.</w:t>
      </w:r>
    </w:p>
    <w:p w14:paraId="4A1463D5" w14:textId="2DD142F3" w:rsidR="00F545C2" w:rsidRPr="005F09A4" w:rsidRDefault="00F545C2">
      <w:pPr>
        <w:numPr>
          <w:ilvl w:val="3"/>
          <w:numId w:val="14"/>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Zmiana Umowy nastąpi nie później niż w terminie </w:t>
      </w:r>
      <w:r w:rsidRPr="00781786">
        <w:rPr>
          <w:rFonts w:ascii="Century Gothic,Arial" w:eastAsia="Century Gothic,Arial" w:hAnsi="Century Gothic,Arial" w:cs="Century Gothic,Arial"/>
          <w:b/>
          <w:bCs/>
          <w:w w:val="0"/>
        </w:rPr>
        <w:t>10 dni</w:t>
      </w:r>
      <w:r w:rsidRPr="005F09A4">
        <w:rPr>
          <w:rFonts w:ascii="Century Gothic,Arial" w:eastAsia="Century Gothic,Arial" w:hAnsi="Century Gothic,Arial" w:cs="Century Gothic,Arial"/>
          <w:w w:val="0"/>
        </w:rPr>
        <w:t xml:space="preserve"> roboczych od dnia zatwierdzenia wniosku o dokonanie zmiany wysokości wynagrodzenia należnego Wykonawcy.</w:t>
      </w:r>
    </w:p>
    <w:p w14:paraId="4F3940D0" w14:textId="6B88B439" w:rsidR="00FC3C7A" w:rsidRPr="0067618E" w:rsidRDefault="00F545C2">
      <w:pPr>
        <w:numPr>
          <w:ilvl w:val="3"/>
          <w:numId w:val="14"/>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Zmiana Umowy</w:t>
      </w:r>
      <w:r w:rsidR="008B62B7" w:rsidRPr="005F09A4">
        <w:rPr>
          <w:rFonts w:ascii="Century Gothic,Arial" w:eastAsia="Century Gothic,Arial" w:hAnsi="Century Gothic,Arial" w:cs="Century Gothic,Arial"/>
          <w:w w:val="0"/>
        </w:rPr>
        <w:t>,</w:t>
      </w:r>
      <w:r w:rsidRPr="005F09A4">
        <w:rPr>
          <w:rFonts w:ascii="Century Gothic,Arial" w:eastAsia="Century Gothic,Arial" w:hAnsi="Century Gothic,Arial" w:cs="Century Gothic,Arial"/>
          <w:w w:val="0"/>
        </w:rPr>
        <w:t xml:space="preserve"> o której </w:t>
      </w:r>
      <w:r w:rsidRPr="0067618E">
        <w:rPr>
          <w:rFonts w:ascii="Century Gothic,Arial" w:eastAsia="Century Gothic,Arial" w:hAnsi="Century Gothic,Arial" w:cs="Century Gothic,Arial"/>
          <w:w w:val="0"/>
        </w:rPr>
        <w:t>mowa w ust. 8</w:t>
      </w:r>
      <w:r w:rsidR="004E33B6" w:rsidRPr="0067618E">
        <w:rPr>
          <w:rFonts w:ascii="Century Gothic,Arial" w:eastAsia="Century Gothic,Arial" w:hAnsi="Century Gothic,Arial" w:cs="Century Gothic,Arial"/>
          <w:w w:val="0"/>
        </w:rPr>
        <w:t xml:space="preserve"> powyżej</w:t>
      </w:r>
      <w:r w:rsidRPr="0067618E">
        <w:rPr>
          <w:rFonts w:ascii="Century Gothic,Arial" w:eastAsia="Century Gothic,Arial" w:hAnsi="Century Gothic,Arial" w:cs="Century Gothic,Arial"/>
          <w:w w:val="0"/>
        </w:rPr>
        <w:t xml:space="preserve"> może</w:t>
      </w:r>
      <w:r w:rsidRPr="005F09A4">
        <w:rPr>
          <w:rFonts w:ascii="Century Gothic,Arial" w:eastAsia="Century Gothic,Arial" w:hAnsi="Century Gothic,Arial" w:cs="Century Gothic,Arial"/>
          <w:w w:val="0"/>
        </w:rPr>
        <w:t xml:space="preserve"> dotyczyć tylko wysokości wynagrodzenia na przyszłość. Zaakceptowane przez Strony zmiany wysokości wynagrodzenia Wykonawcy będą obowiązywały od dnia następującego po dniu złożenia wniosku, o którym mowa w </w:t>
      </w:r>
      <w:r w:rsidRPr="0067618E">
        <w:rPr>
          <w:rFonts w:ascii="Century Gothic,Arial" w:eastAsia="Century Gothic,Arial" w:hAnsi="Century Gothic,Arial" w:cs="Century Gothic,Arial"/>
          <w:w w:val="0"/>
        </w:rPr>
        <w:t>ust. 1</w:t>
      </w:r>
      <w:r w:rsidR="008B62B7" w:rsidRPr="0067618E">
        <w:rPr>
          <w:rFonts w:ascii="Century Gothic,Arial" w:eastAsia="Century Gothic,Arial" w:hAnsi="Century Gothic,Arial" w:cs="Century Gothic,Arial"/>
          <w:w w:val="0"/>
        </w:rPr>
        <w:t>5</w:t>
      </w:r>
      <w:r w:rsidR="004E33B6" w:rsidRPr="0067618E">
        <w:rPr>
          <w:rFonts w:ascii="Century Gothic,Arial" w:eastAsia="Century Gothic,Arial" w:hAnsi="Century Gothic,Arial" w:cs="Century Gothic,Arial"/>
          <w:w w:val="0"/>
        </w:rPr>
        <w:t xml:space="preserve"> powyżej</w:t>
      </w:r>
      <w:r w:rsidRPr="0067618E">
        <w:rPr>
          <w:rFonts w:ascii="Century Gothic,Arial" w:eastAsia="Century Gothic,Arial" w:hAnsi="Century Gothic,Arial" w:cs="Century Gothic,Arial"/>
          <w:w w:val="0"/>
        </w:rPr>
        <w:t>, nie wcześniej jednak niż od  dnia wejścia w życie zmian opisanych w ust. 8</w:t>
      </w:r>
      <w:r w:rsidR="004E33B6" w:rsidRPr="0067618E">
        <w:rPr>
          <w:rFonts w:ascii="Century Gothic,Arial" w:eastAsia="Century Gothic,Arial" w:hAnsi="Century Gothic,Arial" w:cs="Century Gothic,Arial"/>
          <w:w w:val="0"/>
        </w:rPr>
        <w:t xml:space="preserve"> powyżej</w:t>
      </w:r>
      <w:r w:rsidRPr="0067618E">
        <w:rPr>
          <w:rFonts w:ascii="Century Gothic,Arial" w:eastAsia="Century Gothic,Arial" w:hAnsi="Century Gothic,Arial" w:cs="Century Gothic,Arial"/>
          <w:w w:val="0"/>
        </w:rPr>
        <w:t>.</w:t>
      </w:r>
    </w:p>
    <w:p w14:paraId="2FE4FCC3" w14:textId="0115D693" w:rsidR="00D412F4" w:rsidRPr="00512313" w:rsidRDefault="569293FC" w:rsidP="00512313">
      <w:pPr>
        <w:numPr>
          <w:ilvl w:val="3"/>
          <w:numId w:val="14"/>
        </w:numPr>
        <w:spacing w:line="360" w:lineRule="auto"/>
        <w:jc w:val="both"/>
        <w:rPr>
          <w:rFonts w:ascii="Century Gothic,Arial" w:eastAsia="Century Gothic,Arial" w:hAnsi="Century Gothic,Arial" w:cs="Century Gothic,Arial"/>
        </w:rPr>
      </w:pPr>
      <w:r w:rsidRPr="005F09A4">
        <w:rPr>
          <w:rFonts w:ascii="Century Gothic" w:eastAsia="Century Gothic" w:hAnsi="Century Gothic" w:cs="Century Gothic"/>
        </w:rPr>
        <w:t>Zamawiający przewiduje zgodnie</w:t>
      </w:r>
      <w:r w:rsidR="005F09A4" w:rsidRPr="005F09A4">
        <w:rPr>
          <w:rFonts w:ascii="Century Gothic" w:eastAsia="Century Gothic" w:hAnsi="Century Gothic" w:cs="Century Gothic"/>
        </w:rPr>
        <w:t xml:space="preserve"> z </w:t>
      </w:r>
      <w:r w:rsidRPr="005F09A4">
        <w:rPr>
          <w:rFonts w:ascii="Century Gothic" w:eastAsia="Century Gothic" w:hAnsi="Century Gothic" w:cs="Century Gothic"/>
        </w:rPr>
        <w:t xml:space="preserve">art. 439 ustawy </w:t>
      </w:r>
      <w:r w:rsidR="1C07BA17" w:rsidRPr="005F09A4">
        <w:rPr>
          <w:rFonts w:ascii="Century Gothic" w:eastAsia="Century Gothic" w:hAnsi="Century Gothic" w:cs="Century Gothic"/>
        </w:rPr>
        <w:t>Prawo Zamówień publicznych waloryzację wynagrodzenia</w:t>
      </w:r>
      <w:r w:rsidR="00E41B98" w:rsidRPr="005F09A4">
        <w:rPr>
          <w:rFonts w:ascii="Century Gothic" w:eastAsia="Century Gothic" w:hAnsi="Century Gothic" w:cs="Century Gothic"/>
        </w:rPr>
        <w:t>:</w:t>
      </w:r>
    </w:p>
    <w:p w14:paraId="1F41848F" w14:textId="77777777" w:rsidR="00D412F4" w:rsidRPr="005F09A4" w:rsidRDefault="00D412F4" w:rsidP="00D412F4">
      <w:pPr>
        <w:pStyle w:val="Akapitzlist"/>
        <w:numPr>
          <w:ilvl w:val="1"/>
          <w:numId w:val="2"/>
        </w:numPr>
        <w:spacing w:line="360" w:lineRule="auto"/>
        <w:ind w:left="709"/>
        <w:jc w:val="both"/>
      </w:pPr>
      <w:r w:rsidRPr="005F09A4">
        <w:rPr>
          <w:rFonts w:ascii="Century Gothic" w:eastAsia="Century Gothic" w:hAnsi="Century Gothic" w:cs="Century Gothic"/>
        </w:rPr>
        <w:t>Waloryzacja będzie odbywała się przy zastosowaniu wskaźnika waloryzacji (dalej: "</w:t>
      </w:r>
      <w:r w:rsidRPr="00DB58C5">
        <w:rPr>
          <w:rFonts w:ascii="Century Gothic" w:eastAsia="Century Gothic" w:hAnsi="Century Gothic" w:cs="Century Gothic"/>
        </w:rPr>
        <w:t xml:space="preserve">Wskaźnik </w:t>
      </w:r>
      <w:r w:rsidRPr="000029FF">
        <w:rPr>
          <w:rFonts w:ascii="Century Gothic" w:eastAsia="Century Gothic" w:hAnsi="Century Gothic" w:cs="Century Gothic"/>
        </w:rPr>
        <w:t>walor</w:t>
      </w:r>
      <w:r w:rsidRPr="005F09A4">
        <w:rPr>
          <w:rFonts w:ascii="Century Gothic" w:eastAsia="Century Gothic" w:hAnsi="Century Gothic" w:cs="Century Gothic"/>
        </w:rPr>
        <w:t>y</w:t>
      </w:r>
      <w:r w:rsidRPr="000029FF">
        <w:rPr>
          <w:rFonts w:ascii="Century Gothic" w:eastAsia="Century Gothic" w:hAnsi="Century Gothic" w:cs="Century Gothic"/>
        </w:rPr>
        <w:t>zacji</w:t>
      </w:r>
      <w:r w:rsidRPr="005F09A4">
        <w:rPr>
          <w:rFonts w:ascii="Century Gothic" w:eastAsia="Century Gothic" w:hAnsi="Century Gothic" w:cs="Century Gothic"/>
        </w:rPr>
        <w:t>"), obliczonego według następującego wzoru:</w:t>
      </w:r>
    </w:p>
    <w:p w14:paraId="2F87120E" w14:textId="16A81743" w:rsidR="00D412F4" w:rsidRPr="005F09A4" w:rsidRDefault="00781786" w:rsidP="00D412F4">
      <w:pPr>
        <w:spacing w:line="360" w:lineRule="auto"/>
        <w:ind w:left="1276"/>
        <w:jc w:val="both"/>
        <w:rPr>
          <w:rFonts w:ascii="Century Gothic,Arial" w:eastAsia="Century Gothic,Arial" w:hAnsi="Century Gothic,Arial" w:cs="Century Gothic,Arial"/>
          <w:w w:val="0"/>
        </w:rPr>
      </w:pPr>
      <w:r w:rsidRPr="00781786">
        <w:rPr>
          <w:rFonts w:ascii="Century Gothic" w:eastAsia="Century Gothic" w:hAnsi="Century Gothic" w:cs="Century Gothic"/>
        </w:rPr>
        <w:t xml:space="preserve">W= 0,5 + 0,10 x CPI + 0,15 x </w:t>
      </w:r>
      <w:proofErr w:type="spellStart"/>
      <w:r w:rsidRPr="00781786">
        <w:rPr>
          <w:rFonts w:ascii="Century Gothic" w:eastAsia="Century Gothic" w:hAnsi="Century Gothic" w:cs="Century Gothic"/>
        </w:rPr>
        <w:t>Wr</w:t>
      </w:r>
      <w:proofErr w:type="spellEnd"/>
      <w:r w:rsidRPr="00781786">
        <w:rPr>
          <w:rFonts w:ascii="Century Gothic" w:eastAsia="Century Gothic" w:hAnsi="Century Gothic" w:cs="Century Gothic"/>
        </w:rPr>
        <w:t xml:space="preserve"> + 0,16 x </w:t>
      </w:r>
      <w:proofErr w:type="spellStart"/>
      <w:r w:rsidRPr="00781786">
        <w:rPr>
          <w:rFonts w:ascii="Century Gothic" w:eastAsia="Century Gothic" w:hAnsi="Century Gothic" w:cs="Century Gothic"/>
        </w:rPr>
        <w:t>Wm</w:t>
      </w:r>
      <w:proofErr w:type="spellEnd"/>
      <w:r w:rsidRPr="00781786">
        <w:rPr>
          <w:rFonts w:ascii="Century Gothic" w:eastAsia="Century Gothic" w:hAnsi="Century Gothic" w:cs="Century Gothic"/>
        </w:rPr>
        <w:t xml:space="preserve"> + 0,09 x </w:t>
      </w:r>
      <w:proofErr w:type="spellStart"/>
      <w:r w:rsidRPr="00781786">
        <w:rPr>
          <w:rFonts w:ascii="Century Gothic" w:eastAsia="Century Gothic" w:hAnsi="Century Gothic" w:cs="Century Gothic"/>
        </w:rPr>
        <w:t>Ws</w:t>
      </w:r>
      <w:proofErr w:type="spellEnd"/>
      <w:r w:rsidR="00D412F4" w:rsidRPr="005F09A4">
        <w:rPr>
          <w:rFonts w:ascii="Century Gothic" w:eastAsia="Century Gothic" w:hAnsi="Century Gothic" w:cs="Century Gothic"/>
        </w:rPr>
        <w:t xml:space="preserve"> </w:t>
      </w:r>
    </w:p>
    <w:p w14:paraId="6BCC6E16" w14:textId="77777777" w:rsidR="00D412F4" w:rsidRPr="005F09A4" w:rsidRDefault="00D412F4" w:rsidP="00D412F4">
      <w:pPr>
        <w:spacing w:line="360" w:lineRule="auto"/>
        <w:ind w:left="709"/>
        <w:jc w:val="both"/>
        <w:rPr>
          <w:rFonts w:ascii="Century Gothic,Arial" w:eastAsia="Century Gothic,Arial" w:hAnsi="Century Gothic,Arial" w:cs="Century Gothic,Arial"/>
          <w:w w:val="0"/>
        </w:rPr>
      </w:pPr>
      <w:r w:rsidRPr="005F09A4">
        <w:rPr>
          <w:rFonts w:ascii="Century Gothic" w:eastAsia="Century Gothic" w:hAnsi="Century Gothic" w:cs="Century Gothic"/>
        </w:rPr>
        <w:t>gdzie:</w:t>
      </w:r>
    </w:p>
    <w:p w14:paraId="1CA83B61" w14:textId="77777777" w:rsidR="00D412F4" w:rsidRPr="005F09A4" w:rsidRDefault="00D412F4" w:rsidP="00D412F4">
      <w:pPr>
        <w:spacing w:line="360" w:lineRule="auto"/>
        <w:ind w:left="1276" w:hanging="567"/>
        <w:jc w:val="both"/>
        <w:rPr>
          <w:rFonts w:ascii="Century Gothic,Arial" w:eastAsia="Century Gothic,Arial" w:hAnsi="Century Gothic,Arial" w:cs="Century Gothic,Arial"/>
          <w:w w:val="0"/>
        </w:rPr>
      </w:pPr>
      <w:r w:rsidRPr="005F09A4">
        <w:rPr>
          <w:rFonts w:ascii="Century Gothic" w:eastAsia="Century Gothic" w:hAnsi="Century Gothic" w:cs="Century Gothic"/>
        </w:rPr>
        <w:t xml:space="preserve">CPI – wskaźnik cen towarów i usług konsumpcyjnych </w:t>
      </w:r>
      <w:r>
        <w:rPr>
          <w:rFonts w:ascii="Century Gothic" w:eastAsia="Century Gothic" w:hAnsi="Century Gothic" w:cs="Century Gothic"/>
        </w:rPr>
        <w:t xml:space="preserve">- obliczany na podstawie wskaźników </w:t>
      </w:r>
      <w:r w:rsidRPr="008159B8">
        <w:rPr>
          <w:rFonts w:ascii="Century Gothic" w:eastAsia="Century Gothic" w:hAnsi="Century Gothic" w:cs="Century Gothic"/>
        </w:rPr>
        <w:t>z tabel</w:t>
      </w:r>
      <w:r>
        <w:rPr>
          <w:rFonts w:ascii="Century Gothic" w:eastAsia="Century Gothic" w:hAnsi="Century Gothic" w:cs="Century Gothic"/>
        </w:rPr>
        <w:t>i</w:t>
      </w:r>
      <w:r w:rsidRPr="008159B8">
        <w:rPr>
          <w:rFonts w:ascii="Century Gothic" w:eastAsia="Century Gothic" w:hAnsi="Century Gothic" w:cs="Century Gothic"/>
        </w:rPr>
        <w:t xml:space="preserve"> „Kwartalne wskaźniki cen towarów i usług konsumpcyjnych” publikowan</w:t>
      </w:r>
      <w:r>
        <w:rPr>
          <w:rFonts w:ascii="Century Gothic" w:eastAsia="Century Gothic" w:hAnsi="Century Gothic" w:cs="Century Gothic"/>
        </w:rPr>
        <w:t>ej</w:t>
      </w:r>
      <w:r w:rsidRPr="008159B8">
        <w:rPr>
          <w:rFonts w:ascii="Century Gothic" w:eastAsia="Century Gothic" w:hAnsi="Century Gothic" w:cs="Century Gothic"/>
        </w:rPr>
        <w:t xml:space="preserve"> przez Prezesa Głównego Urzędu Statystycznego na stronie </w:t>
      </w:r>
      <w:hyperlink r:id="rId19" w:history="1">
        <w:r w:rsidRPr="00330F17">
          <w:rPr>
            <w:rStyle w:val="Hipercze"/>
            <w:rFonts w:ascii="Century Gothic" w:eastAsia="Century Gothic" w:hAnsi="Century Gothic" w:cs="Century Gothic"/>
          </w:rPr>
          <w:t>https://stat.gov.pl/obszary-tematyczne/ceny-handel/wskazniki-cen/wskazniki-cen-towarow-i-uslug-konsumpcyjnych-pot-inflacja-/kwartalne-wskazniki-cen-towarow-i-uslug-konsumpcyjnych-od-1995-roku/</w:t>
        </w:r>
      </w:hyperlink>
      <w:r>
        <w:rPr>
          <w:rFonts w:ascii="Century Gothic" w:eastAsia="Century Gothic" w:hAnsi="Century Gothic" w:cs="Century Gothic"/>
        </w:rPr>
        <w:t xml:space="preserve"> (kolumna: okres poprzedni = 100)</w:t>
      </w:r>
      <w:r w:rsidRPr="008159B8">
        <w:rPr>
          <w:rFonts w:ascii="Century Gothic" w:eastAsia="Century Gothic" w:hAnsi="Century Gothic" w:cs="Century Gothic"/>
        </w:rPr>
        <w:t>,</w:t>
      </w:r>
      <w:r>
        <w:rPr>
          <w:rFonts w:ascii="Century Gothic" w:eastAsia="Century Gothic" w:hAnsi="Century Gothic" w:cs="Century Gothic"/>
        </w:rPr>
        <w:t xml:space="preserve"> za minione zakończone kwartały, przy czym pierwszym jest</w:t>
      </w:r>
      <w:r w:rsidRPr="00A172DC">
        <w:rPr>
          <w:rFonts w:ascii="Century Gothic" w:eastAsia="Century Gothic" w:hAnsi="Century Gothic" w:cs="Century Gothic"/>
        </w:rPr>
        <w:t xml:space="preserve"> </w:t>
      </w:r>
      <w:r>
        <w:rPr>
          <w:rFonts w:ascii="Century Gothic" w:eastAsia="Century Gothic" w:hAnsi="Century Gothic" w:cs="Century Gothic"/>
        </w:rPr>
        <w:t>kwartał następujący po kwartale i roku</w:t>
      </w:r>
      <w:r w:rsidRPr="008159B8">
        <w:rPr>
          <w:rFonts w:ascii="Century Gothic" w:eastAsia="Century Gothic" w:hAnsi="Century Gothic" w:cs="Century Gothic"/>
        </w:rPr>
        <w:t xml:space="preserve"> złożenia Oferty</w:t>
      </w:r>
      <w:r w:rsidRPr="005F09A4">
        <w:rPr>
          <w:rFonts w:ascii="Century Gothic" w:eastAsia="Century Gothic" w:hAnsi="Century Gothic" w:cs="Century Gothic"/>
        </w:rPr>
        <w:t>,</w:t>
      </w:r>
    </w:p>
    <w:p w14:paraId="7CFAB59A" w14:textId="77777777" w:rsidR="00D412F4" w:rsidRPr="005F09A4" w:rsidRDefault="00D412F4" w:rsidP="00D412F4">
      <w:pPr>
        <w:spacing w:line="360" w:lineRule="auto"/>
        <w:ind w:left="1276" w:hanging="567"/>
        <w:jc w:val="both"/>
        <w:rPr>
          <w:rFonts w:ascii="Century Gothic,Arial" w:eastAsia="Century Gothic,Arial" w:hAnsi="Century Gothic,Arial" w:cs="Century Gothic,Arial"/>
          <w:w w:val="0"/>
        </w:rPr>
      </w:pPr>
      <w:proofErr w:type="spellStart"/>
      <w:r w:rsidRPr="005F09A4">
        <w:rPr>
          <w:rFonts w:ascii="Century Gothic" w:eastAsia="Century Gothic" w:hAnsi="Century Gothic" w:cs="Century Gothic"/>
        </w:rPr>
        <w:lastRenderedPageBreak/>
        <w:t>Wr</w:t>
      </w:r>
      <w:proofErr w:type="spellEnd"/>
      <w:r w:rsidRPr="005F09A4">
        <w:rPr>
          <w:rFonts w:ascii="Century Gothic" w:eastAsia="Century Gothic" w:hAnsi="Century Gothic" w:cs="Century Gothic"/>
        </w:rPr>
        <w:t xml:space="preserve"> – wskaźnik waloryzacji dla robocizny – obliczany na podstawie wskaźników dla „robót inżynieryjnych” z tabeli 1. „Zmiany stawek robocizny kosztorysowej (brutto) Zeszytu ZWW opublikowanego przez Ośrodek Wdrożeń Ekonomiczno-Organizacyjnych Budownictwa „Promocja” sp. z.o.o., SEKOCENBUD, w stosunku do kwartału i roku złożenia Ofert</w:t>
      </w:r>
      <w:r>
        <w:rPr>
          <w:rFonts w:ascii="Century Gothic" w:eastAsia="Century Gothic" w:hAnsi="Century Gothic" w:cs="Century Gothic"/>
        </w:rPr>
        <w:t>y</w:t>
      </w:r>
      <w:r w:rsidRPr="005F09A4">
        <w:rPr>
          <w:rFonts w:ascii="Century Gothic" w:eastAsia="Century Gothic" w:hAnsi="Century Gothic" w:cs="Century Gothic"/>
        </w:rPr>
        <w:t>,</w:t>
      </w:r>
    </w:p>
    <w:p w14:paraId="3915CC15" w14:textId="77777777" w:rsidR="00D412F4" w:rsidRPr="005F09A4" w:rsidRDefault="00D412F4" w:rsidP="00D412F4">
      <w:pPr>
        <w:spacing w:line="360" w:lineRule="auto"/>
        <w:ind w:left="1276" w:hanging="567"/>
        <w:jc w:val="both"/>
        <w:rPr>
          <w:rFonts w:ascii="Century Gothic,Arial" w:eastAsia="Century Gothic,Arial" w:hAnsi="Century Gothic,Arial" w:cs="Century Gothic,Arial"/>
          <w:w w:val="0"/>
        </w:rPr>
      </w:pPr>
      <w:proofErr w:type="spellStart"/>
      <w:r w:rsidRPr="005F09A4">
        <w:rPr>
          <w:rFonts w:ascii="Century Gothic" w:eastAsia="Century Gothic" w:hAnsi="Century Gothic" w:cs="Century Gothic"/>
        </w:rPr>
        <w:t>Wm</w:t>
      </w:r>
      <w:proofErr w:type="spellEnd"/>
      <w:r w:rsidRPr="005F09A4">
        <w:rPr>
          <w:rFonts w:ascii="Century Gothic" w:eastAsia="Century Gothic" w:hAnsi="Century Gothic" w:cs="Century Gothic"/>
        </w:rPr>
        <w:t xml:space="preserve"> - Wskaźnik waloryzacyjny dla materiałów – obliczany na podstawie wskaźnika waloryzacyjnego „Materiały budowlane ogółem” publikowanego w tabeli 2. „Zmiany cen materiałów cen budowalnych wg grup” przez Ośrodek Wdrożeń Ekonomiczno-Organizacyjnych Budownictwa „Promocja” sp. z o.o., SEKOCENBUD, w stosunku do kwartału i roku złożenia Ofert</w:t>
      </w:r>
      <w:r>
        <w:rPr>
          <w:rFonts w:ascii="Century Gothic" w:eastAsia="Century Gothic" w:hAnsi="Century Gothic" w:cs="Century Gothic"/>
        </w:rPr>
        <w:t>y</w:t>
      </w:r>
      <w:r w:rsidRPr="005F09A4">
        <w:rPr>
          <w:rFonts w:ascii="Century Gothic" w:eastAsia="Century Gothic" w:hAnsi="Century Gothic" w:cs="Century Gothic"/>
        </w:rPr>
        <w:t>,</w:t>
      </w:r>
    </w:p>
    <w:p w14:paraId="14431447" w14:textId="77777777" w:rsidR="00D412F4" w:rsidRPr="005F09A4" w:rsidRDefault="00D412F4" w:rsidP="00D412F4">
      <w:pPr>
        <w:spacing w:line="360" w:lineRule="auto"/>
        <w:ind w:left="1276" w:hanging="567"/>
        <w:jc w:val="both"/>
        <w:rPr>
          <w:rFonts w:ascii="Century Gothic" w:eastAsia="Century Gothic" w:hAnsi="Century Gothic" w:cs="Century Gothic"/>
        </w:rPr>
      </w:pPr>
      <w:proofErr w:type="spellStart"/>
      <w:r w:rsidRPr="005F09A4">
        <w:rPr>
          <w:rFonts w:ascii="Century Gothic" w:eastAsia="Century Gothic" w:hAnsi="Century Gothic" w:cs="Century Gothic"/>
        </w:rPr>
        <w:t>Ws</w:t>
      </w:r>
      <w:proofErr w:type="spellEnd"/>
      <w:r w:rsidRPr="005F09A4">
        <w:rPr>
          <w:rFonts w:ascii="Century Gothic" w:eastAsia="Century Gothic" w:hAnsi="Century Gothic" w:cs="Century Gothic"/>
        </w:rPr>
        <w:t xml:space="preserve"> - Wskaźnik waloryzacyjny dla sprzętu – obliczany na podstawie wskaźnika waloryzacyjnego „Sprzęt budowlany ogółem” publikowanego w tabeli 6. „Zmiany cen najmu i pracy sprzętu budowlanego wg grup” przez Ośrodek Wdrożeń Ekonomiczno-Organizacyjnych Budownictwa „Promocja” sp. z.o.o., SEKOCENBUD, w stosunku do kwartału i roku złożenia Oferty.</w:t>
      </w:r>
    </w:p>
    <w:p w14:paraId="6C6DA8AE" w14:textId="77777777" w:rsidR="00D412F4" w:rsidRPr="005F09A4" w:rsidRDefault="00D412F4" w:rsidP="00D412F4">
      <w:pPr>
        <w:spacing w:line="360" w:lineRule="auto"/>
        <w:ind w:left="709"/>
        <w:jc w:val="both"/>
        <w:rPr>
          <w:rFonts w:ascii="Century Gothic" w:eastAsia="Century Gothic" w:hAnsi="Century Gothic" w:cs="Century Gothic"/>
        </w:rPr>
      </w:pPr>
      <w:r w:rsidRPr="005F09A4">
        <w:rPr>
          <w:rFonts w:ascii="Century Gothic" w:hAnsi="Century Gothic"/>
        </w:rPr>
        <w:t>Wskaźnik waloryzacji „W” zostanie obliczony z dokładnością do czterech miejsc po przecinku, przy czym składowe wzoru nie podlegają zaokrągleniu.</w:t>
      </w:r>
    </w:p>
    <w:p w14:paraId="028677EA" w14:textId="6B6569F1" w:rsidR="76AF3450" w:rsidRPr="005F09A4" w:rsidRDefault="1A2269D8">
      <w:pPr>
        <w:pStyle w:val="Akapitzlist"/>
        <w:numPr>
          <w:ilvl w:val="1"/>
          <w:numId w:val="2"/>
        </w:numPr>
        <w:spacing w:line="360" w:lineRule="auto"/>
        <w:ind w:left="709"/>
        <w:jc w:val="both"/>
        <w:rPr>
          <w:rFonts w:asciiTheme="minorHAnsi" w:eastAsiaTheme="minorEastAsia" w:hAnsiTheme="minorHAnsi" w:cstheme="minorBidi"/>
        </w:rPr>
      </w:pPr>
      <w:r w:rsidRPr="005F09A4">
        <w:rPr>
          <w:rFonts w:ascii="Century Gothic" w:eastAsia="Century Gothic" w:hAnsi="Century Gothic" w:cs="Century Gothic"/>
        </w:rPr>
        <w:t xml:space="preserve">Waloryzacji będzie podlegać  wynagrodzenie Wykonawcy, </w:t>
      </w:r>
      <w:r w:rsidR="76AF3450" w:rsidRPr="005F09A4">
        <w:rPr>
          <w:rFonts w:ascii="Century Gothic" w:eastAsia="Century Gothic" w:hAnsi="Century Gothic" w:cs="Century Gothic"/>
        </w:rPr>
        <w:t>objęte wnioskami o płatność</w:t>
      </w:r>
      <w:r w:rsidR="00E165FA" w:rsidRPr="005F09A4">
        <w:rPr>
          <w:rFonts w:ascii="Century Gothic" w:eastAsia="Century Gothic" w:hAnsi="Century Gothic" w:cs="Century Gothic"/>
        </w:rPr>
        <w:t>:</w:t>
      </w:r>
    </w:p>
    <w:p w14:paraId="3783C681" w14:textId="552EA47A" w:rsidR="1A2269D8" w:rsidRPr="005F09A4" w:rsidRDefault="1A2269D8">
      <w:pPr>
        <w:pStyle w:val="Akapitzlist"/>
        <w:numPr>
          <w:ilvl w:val="1"/>
          <w:numId w:val="8"/>
        </w:numPr>
        <w:tabs>
          <w:tab w:val="clear" w:pos="1298"/>
          <w:tab w:val="num" w:pos="1134"/>
        </w:tabs>
        <w:spacing w:line="360" w:lineRule="auto"/>
        <w:ind w:left="1134"/>
        <w:jc w:val="both"/>
        <w:rPr>
          <w:rFonts w:ascii="Century Gothic" w:eastAsia="Century Gothic" w:hAnsi="Century Gothic" w:cs="Century Gothic"/>
        </w:rPr>
      </w:pPr>
      <w:r w:rsidRPr="005F09A4">
        <w:rPr>
          <w:rFonts w:ascii="Century Gothic" w:eastAsia="Century Gothic" w:hAnsi="Century Gothic" w:cs="Century Gothic"/>
        </w:rPr>
        <w:t xml:space="preserve">pierwsza waloryzacja – </w:t>
      </w:r>
      <w:r w:rsidR="00C11113" w:rsidRPr="005F09A4">
        <w:rPr>
          <w:rFonts w:ascii="Century Gothic" w:eastAsia="Century Gothic" w:hAnsi="Century Gothic" w:cs="Century Gothic"/>
        </w:rPr>
        <w:t>nie wcześniej niż po zakończeniu pierwszego pełnego kwartału następującego po terminie składania ofert</w:t>
      </w:r>
      <w:r w:rsidR="00952B04" w:rsidRPr="005F09A4">
        <w:rPr>
          <w:rFonts w:ascii="Century Gothic" w:eastAsia="Century Gothic" w:hAnsi="Century Gothic" w:cs="Century Gothic"/>
        </w:rPr>
        <w:t xml:space="preserve"> (decyduje data złożenia wniosku o płatność); Przed złożeniem wniosku o płatność Wykonawca wystąpi do Zamawiającego o przekazanie oświadczenia, o którym mowa w </w:t>
      </w:r>
      <w:r w:rsidR="00952B04" w:rsidRPr="0067618E">
        <w:rPr>
          <w:rFonts w:ascii="Century Gothic" w:eastAsia="Century Gothic" w:hAnsi="Century Gothic" w:cs="Century Gothic"/>
        </w:rPr>
        <w:t>pkt 9) poniżej, wskazując planowaną datę złożenia wniosku o płatność oraz proponowaną</w:t>
      </w:r>
      <w:r w:rsidR="00952B04" w:rsidRPr="005F09A4">
        <w:rPr>
          <w:rFonts w:ascii="Century Gothic" w:eastAsia="Century Gothic" w:hAnsi="Century Gothic" w:cs="Century Gothic"/>
        </w:rPr>
        <w:t xml:space="preserve"> kalkulację wskaźnika waloryzacji</w:t>
      </w:r>
      <w:r w:rsidR="00AD20A4" w:rsidRPr="005F09A4">
        <w:rPr>
          <w:rFonts w:ascii="Century Gothic" w:eastAsia="Century Gothic" w:hAnsi="Century Gothic" w:cs="Century Gothic"/>
        </w:rPr>
        <w:t>,</w:t>
      </w:r>
    </w:p>
    <w:p w14:paraId="39007981" w14:textId="0F87F2E2" w:rsidR="1A2269D8" w:rsidRPr="005F09A4" w:rsidRDefault="00952B04">
      <w:pPr>
        <w:pStyle w:val="Akapitzlist"/>
        <w:numPr>
          <w:ilvl w:val="1"/>
          <w:numId w:val="8"/>
        </w:numPr>
        <w:tabs>
          <w:tab w:val="clear" w:pos="1298"/>
          <w:tab w:val="num" w:pos="1134"/>
        </w:tabs>
        <w:spacing w:line="360" w:lineRule="auto"/>
        <w:ind w:left="1134"/>
        <w:jc w:val="both"/>
        <w:rPr>
          <w:rFonts w:ascii="Century Gothic" w:eastAsia="Century Gothic" w:hAnsi="Century Gothic" w:cs="Century Gothic"/>
        </w:rPr>
      </w:pPr>
      <w:r w:rsidRPr="005F09A4">
        <w:rPr>
          <w:rFonts w:ascii="Century Gothic" w:eastAsia="Century Gothic" w:hAnsi="Century Gothic" w:cs="Century Gothic"/>
        </w:rPr>
        <w:t xml:space="preserve">aktualizacja wskaźnika waloryzacji </w:t>
      </w:r>
      <w:r w:rsidR="00333A89" w:rsidRPr="005F09A4">
        <w:rPr>
          <w:rFonts w:ascii="Century Gothic" w:eastAsia="Century Gothic" w:hAnsi="Century Gothic" w:cs="Century Gothic"/>
        </w:rPr>
        <w:t xml:space="preserve">– </w:t>
      </w:r>
      <w:r w:rsidRPr="005F09A4">
        <w:rPr>
          <w:rFonts w:ascii="Century Gothic" w:eastAsia="Century Gothic" w:hAnsi="Century Gothic" w:cs="Century Gothic"/>
        </w:rPr>
        <w:t xml:space="preserve">co </w:t>
      </w:r>
      <w:r w:rsidR="00C11113" w:rsidRPr="005F09A4">
        <w:rPr>
          <w:rFonts w:ascii="Century Gothic" w:eastAsia="Century Gothic" w:hAnsi="Century Gothic" w:cs="Century Gothic"/>
        </w:rPr>
        <w:t>3 miesiące</w:t>
      </w:r>
      <w:r w:rsidR="00BB0EF6" w:rsidRPr="005F09A4">
        <w:rPr>
          <w:rFonts w:ascii="Century Gothic" w:eastAsia="Century Gothic" w:hAnsi="Century Gothic" w:cs="Century Gothic"/>
        </w:rPr>
        <w:t xml:space="preserve"> na wniosek Wykonawcy</w:t>
      </w:r>
      <w:r w:rsidR="0017673D" w:rsidRPr="005F09A4">
        <w:rPr>
          <w:rFonts w:ascii="Century Gothic" w:eastAsia="Century Gothic" w:hAnsi="Century Gothic" w:cs="Century Gothic"/>
        </w:rPr>
        <w:t>.</w:t>
      </w:r>
      <w:r w:rsidRPr="005F09A4">
        <w:rPr>
          <w:rFonts w:ascii="Century Gothic" w:eastAsia="Century Gothic" w:hAnsi="Century Gothic" w:cs="Century Gothic"/>
        </w:rPr>
        <w:t xml:space="preserve"> </w:t>
      </w:r>
    </w:p>
    <w:p w14:paraId="0EB6C701" w14:textId="3DD5786E" w:rsidR="00AD20A4" w:rsidRPr="005F09A4" w:rsidRDefault="00EE3E73">
      <w:pPr>
        <w:pStyle w:val="Akapitzlist"/>
        <w:numPr>
          <w:ilvl w:val="1"/>
          <w:numId w:val="2"/>
        </w:numPr>
        <w:spacing w:line="360" w:lineRule="auto"/>
        <w:ind w:left="709"/>
        <w:jc w:val="both"/>
        <w:rPr>
          <w:rFonts w:ascii="Century Gothic" w:eastAsia="Century Gothic" w:hAnsi="Century Gothic" w:cs="Century Gothic"/>
        </w:rPr>
      </w:pPr>
      <w:r w:rsidRPr="005F09A4">
        <w:rPr>
          <w:rFonts w:ascii="Century Gothic" w:eastAsia="Century Gothic" w:hAnsi="Century Gothic" w:cs="Century Gothic"/>
        </w:rPr>
        <w:t xml:space="preserve">Datą odniesienia waloryzacji będzie każdorazowo dzień </w:t>
      </w:r>
      <w:r w:rsidR="007D767B" w:rsidRPr="005F09A4">
        <w:rPr>
          <w:rFonts w:ascii="Century Gothic" w:eastAsia="Century Gothic" w:hAnsi="Century Gothic" w:cs="Century Gothic"/>
        </w:rPr>
        <w:t>złożenia</w:t>
      </w:r>
      <w:r w:rsidRPr="005F09A4">
        <w:rPr>
          <w:rFonts w:ascii="Century Gothic" w:eastAsia="Century Gothic" w:hAnsi="Century Gothic" w:cs="Century Gothic"/>
        </w:rPr>
        <w:t xml:space="preserve"> </w:t>
      </w:r>
      <w:r w:rsidR="004B017E" w:rsidRPr="005F09A4">
        <w:rPr>
          <w:rFonts w:ascii="Century Gothic" w:eastAsia="Century Gothic" w:hAnsi="Century Gothic" w:cs="Century Gothic"/>
        </w:rPr>
        <w:t>O</w:t>
      </w:r>
      <w:r w:rsidRPr="005F09A4">
        <w:rPr>
          <w:rFonts w:ascii="Century Gothic" w:eastAsia="Century Gothic" w:hAnsi="Century Gothic" w:cs="Century Gothic"/>
        </w:rPr>
        <w:t>fert</w:t>
      </w:r>
      <w:r w:rsidR="007D767B" w:rsidRPr="005F09A4">
        <w:rPr>
          <w:rFonts w:ascii="Century Gothic" w:eastAsia="Century Gothic" w:hAnsi="Century Gothic" w:cs="Century Gothic"/>
        </w:rPr>
        <w:t>y</w:t>
      </w:r>
      <w:r w:rsidR="00AD20A4" w:rsidRPr="005F09A4">
        <w:rPr>
          <w:rFonts w:ascii="Century Gothic" w:eastAsia="Century Gothic" w:hAnsi="Century Gothic" w:cs="Century Gothic"/>
        </w:rPr>
        <w:t>,</w:t>
      </w:r>
    </w:p>
    <w:p w14:paraId="60D5F393" w14:textId="0833C0E0" w:rsidR="00AD20A4" w:rsidRPr="005F09A4" w:rsidRDefault="1A2269D8">
      <w:pPr>
        <w:pStyle w:val="Akapitzlist"/>
        <w:numPr>
          <w:ilvl w:val="1"/>
          <w:numId w:val="2"/>
        </w:numPr>
        <w:spacing w:line="360" w:lineRule="auto"/>
        <w:ind w:left="709"/>
        <w:jc w:val="both"/>
        <w:rPr>
          <w:rFonts w:ascii="Century Gothic" w:eastAsia="Century Gothic" w:hAnsi="Century Gothic" w:cs="Century Gothic"/>
        </w:rPr>
      </w:pPr>
      <w:r w:rsidRPr="005F09A4">
        <w:rPr>
          <w:rFonts w:ascii="Century Gothic" w:eastAsia="Century Gothic" w:hAnsi="Century Gothic" w:cs="Century Gothic"/>
        </w:rPr>
        <w:t>Waloryzacja następować będzie pod warunkiem osiągnięcia przez wskaźnik waloryzacji „W” poziomu równego lub większego 1,0200 lub równego lub mniejszego niż 0,9800</w:t>
      </w:r>
      <w:r w:rsidR="00AD20A4" w:rsidRPr="005F09A4">
        <w:rPr>
          <w:rFonts w:ascii="Century Gothic" w:eastAsia="Century Gothic" w:hAnsi="Century Gothic" w:cs="Century Gothic"/>
        </w:rPr>
        <w:t>,</w:t>
      </w:r>
    </w:p>
    <w:p w14:paraId="0294464F" w14:textId="045FC50A" w:rsidR="00AD20A4" w:rsidRPr="005F09A4" w:rsidRDefault="1A2269D8">
      <w:pPr>
        <w:pStyle w:val="Akapitzlist"/>
        <w:numPr>
          <w:ilvl w:val="1"/>
          <w:numId w:val="2"/>
        </w:numPr>
        <w:spacing w:line="360" w:lineRule="auto"/>
        <w:ind w:left="709"/>
        <w:jc w:val="both"/>
        <w:rPr>
          <w:rFonts w:ascii="Century Gothic" w:eastAsia="Century Gothic" w:hAnsi="Century Gothic" w:cs="Century Gothic"/>
        </w:rPr>
      </w:pPr>
      <w:r w:rsidRPr="005F09A4">
        <w:rPr>
          <w:rFonts w:ascii="Century Gothic" w:eastAsia="Century Gothic" w:hAnsi="Century Gothic" w:cs="Century Gothic"/>
        </w:rPr>
        <w:t>Suma waloryzacji dla oddania wzrostu cen (liczona łącznie jako suma waloryzacji na plus z wszystkich wniosków o płatność) albo dla oddania spadku cen (liczona łącznie jako suma waloryzacji na minus z wszystkich wniosków o płatność) nie może przekroczyć 10% wynagrodzenia netto</w:t>
      </w:r>
      <w:r w:rsidR="00F46804" w:rsidRPr="005F09A4">
        <w:rPr>
          <w:rFonts w:ascii="Century Gothic" w:eastAsia="Century Gothic" w:hAnsi="Century Gothic" w:cs="Century Gothic"/>
        </w:rPr>
        <w:t>,</w:t>
      </w:r>
      <w:r w:rsidR="00DF4B7B" w:rsidRPr="005F09A4">
        <w:rPr>
          <w:rFonts w:ascii="Century Gothic" w:eastAsia="Century Gothic" w:hAnsi="Century Gothic" w:cs="Century Gothic"/>
        </w:rPr>
        <w:t xml:space="preserve"> o którym mowa w </w:t>
      </w:r>
      <w:r w:rsidR="00781786" w:rsidRPr="0067618E">
        <w:rPr>
          <w:rFonts w:ascii="Century Gothic" w:eastAsia="Century Gothic" w:hAnsi="Century Gothic" w:cs="Century Gothic"/>
        </w:rPr>
        <w:t>A</w:t>
      </w:r>
      <w:r w:rsidR="00DF4B7B" w:rsidRPr="0067618E">
        <w:rPr>
          <w:rFonts w:ascii="Century Gothic" w:eastAsia="Century Gothic" w:hAnsi="Century Gothic" w:cs="Century Gothic"/>
        </w:rPr>
        <w:t>rt. 13 ust. 1</w:t>
      </w:r>
      <w:r w:rsidR="00F46804" w:rsidRPr="0067618E">
        <w:rPr>
          <w:rFonts w:ascii="Century Gothic" w:eastAsia="Century Gothic" w:hAnsi="Century Gothic" w:cs="Century Gothic"/>
        </w:rPr>
        <w:t xml:space="preserve"> Umowy</w:t>
      </w:r>
      <w:r w:rsidR="00C50736" w:rsidRPr="0067618E">
        <w:rPr>
          <w:rFonts w:ascii="Century Gothic" w:eastAsia="Century Gothic" w:hAnsi="Century Gothic" w:cs="Century Gothic"/>
        </w:rPr>
        <w:t xml:space="preserve"> </w:t>
      </w:r>
      <w:r w:rsidR="00C11113" w:rsidRPr="0067618E">
        <w:rPr>
          <w:rFonts w:ascii="Century Gothic" w:eastAsia="Century Gothic" w:hAnsi="Century Gothic" w:cs="Century Gothic"/>
        </w:rPr>
        <w:t>z dnia</w:t>
      </w:r>
      <w:r w:rsidR="00C11113" w:rsidRPr="005F09A4">
        <w:rPr>
          <w:rFonts w:ascii="Century Gothic" w:eastAsia="Century Gothic" w:hAnsi="Century Gothic" w:cs="Century Gothic"/>
        </w:rPr>
        <w:t xml:space="preserve"> zawarcia </w:t>
      </w:r>
      <w:r w:rsidR="00C50736" w:rsidRPr="005F09A4">
        <w:rPr>
          <w:rFonts w:ascii="Century Gothic" w:eastAsia="Century Gothic" w:hAnsi="Century Gothic" w:cs="Century Gothic"/>
        </w:rPr>
        <w:t>Umowy</w:t>
      </w:r>
      <w:r w:rsidR="00AD20A4" w:rsidRPr="005F09A4">
        <w:rPr>
          <w:rFonts w:ascii="Century Gothic" w:eastAsia="Century Gothic" w:hAnsi="Century Gothic" w:cs="Century Gothic"/>
        </w:rPr>
        <w:t>,</w:t>
      </w:r>
      <w:r w:rsidR="00C11113" w:rsidRPr="005F09A4">
        <w:rPr>
          <w:rFonts w:ascii="Century Gothic" w:eastAsia="Century Gothic" w:hAnsi="Century Gothic" w:cs="Century Gothic"/>
        </w:rPr>
        <w:t xml:space="preserve"> to jest kwoty </w:t>
      </w:r>
      <w:r w:rsidR="00C11113" w:rsidRPr="0060551A">
        <w:rPr>
          <w:rFonts w:ascii="Century Gothic" w:eastAsia="Century Gothic" w:hAnsi="Century Gothic" w:cs="Century Gothic"/>
        </w:rPr>
        <w:t>……………………</w:t>
      </w:r>
      <w:r w:rsidR="00C11113" w:rsidRPr="005F09A4">
        <w:rPr>
          <w:rFonts w:ascii="Century Gothic" w:eastAsia="Century Gothic" w:hAnsi="Century Gothic" w:cs="Century Gothic"/>
        </w:rPr>
        <w:t xml:space="preserve"> netto,</w:t>
      </w:r>
    </w:p>
    <w:p w14:paraId="7639E092" w14:textId="4179E230" w:rsidR="00AD20A4" w:rsidRPr="005F09A4" w:rsidRDefault="00606A96">
      <w:pPr>
        <w:pStyle w:val="Akapitzlist"/>
        <w:numPr>
          <w:ilvl w:val="1"/>
          <w:numId w:val="2"/>
        </w:numPr>
        <w:spacing w:line="360" w:lineRule="auto"/>
        <w:ind w:left="709"/>
        <w:jc w:val="both"/>
        <w:rPr>
          <w:rFonts w:ascii="Century Gothic" w:eastAsia="Century Gothic" w:hAnsi="Century Gothic" w:cs="Century Gothic"/>
        </w:rPr>
      </w:pPr>
      <w:r w:rsidRPr="005F09A4">
        <w:rPr>
          <w:rFonts w:ascii="Century Gothic" w:eastAsia="Century Gothic" w:hAnsi="Century Gothic" w:cs="Century Gothic"/>
        </w:rPr>
        <w:t>W przypadku skorzystania</w:t>
      </w:r>
      <w:r w:rsidR="00510C30" w:rsidRPr="005F09A4">
        <w:rPr>
          <w:rFonts w:ascii="Century Gothic" w:eastAsia="Century Gothic" w:hAnsi="Century Gothic" w:cs="Century Gothic"/>
        </w:rPr>
        <w:t xml:space="preserve"> przez Wykonawcę </w:t>
      </w:r>
      <w:r w:rsidRPr="005F09A4">
        <w:rPr>
          <w:rFonts w:ascii="Century Gothic" w:eastAsia="Century Gothic" w:hAnsi="Century Gothic" w:cs="Century Gothic"/>
        </w:rPr>
        <w:t xml:space="preserve"> z waloryzacji </w:t>
      </w:r>
      <w:r w:rsidR="00510C30" w:rsidRPr="005F09A4">
        <w:rPr>
          <w:rFonts w:ascii="Century Gothic" w:eastAsia="Century Gothic" w:hAnsi="Century Gothic" w:cs="Century Gothic"/>
        </w:rPr>
        <w:t xml:space="preserve"> wynagrodzenia na podstawie art. 436 pkt 4 lit. b</w:t>
      </w:r>
      <w:r w:rsidR="000A07A9" w:rsidRPr="005F09A4">
        <w:rPr>
          <w:rFonts w:ascii="Century Gothic" w:eastAsia="Century Gothic" w:hAnsi="Century Gothic" w:cs="Century Gothic"/>
        </w:rPr>
        <w:t xml:space="preserve"> </w:t>
      </w:r>
      <w:proofErr w:type="spellStart"/>
      <w:r w:rsidR="000A07A9" w:rsidRPr="005F09A4">
        <w:rPr>
          <w:rFonts w:ascii="Century Gothic" w:eastAsia="Century Gothic" w:hAnsi="Century Gothic" w:cs="Century Gothic"/>
        </w:rPr>
        <w:t>Pzp</w:t>
      </w:r>
      <w:proofErr w:type="spellEnd"/>
      <w:r w:rsidRPr="005F09A4">
        <w:rPr>
          <w:rFonts w:ascii="Century Gothic" w:eastAsia="Century Gothic" w:hAnsi="Century Gothic" w:cs="Century Gothic"/>
        </w:rPr>
        <w:t>,</w:t>
      </w:r>
      <w:r w:rsidR="00510C30" w:rsidRPr="005F09A4">
        <w:rPr>
          <w:rFonts w:ascii="Century Gothic" w:eastAsia="Century Gothic" w:hAnsi="Century Gothic" w:cs="Century Gothic"/>
        </w:rPr>
        <w:t xml:space="preserve"> do limitu 10% wzrostu  wynagrodzenia opisanego w pkt </w:t>
      </w:r>
      <w:r w:rsidR="00BB0EF6" w:rsidRPr="00781786">
        <w:rPr>
          <w:rFonts w:ascii="Century Gothic" w:eastAsia="Century Gothic" w:hAnsi="Century Gothic" w:cs="Century Gothic"/>
        </w:rPr>
        <w:t>5</w:t>
      </w:r>
      <w:r w:rsidR="00510C30" w:rsidRPr="005F09A4">
        <w:rPr>
          <w:rFonts w:ascii="Century Gothic" w:eastAsia="Century Gothic" w:hAnsi="Century Gothic" w:cs="Century Gothic"/>
        </w:rPr>
        <w:t xml:space="preserve"> powyżej wlicza się wzrost wynagrodzenia obliczony </w:t>
      </w:r>
      <w:r w:rsidR="00FC452E" w:rsidRPr="005F09A4">
        <w:rPr>
          <w:rFonts w:ascii="Century Gothic" w:eastAsia="Century Gothic" w:hAnsi="Century Gothic" w:cs="Century Gothic"/>
        </w:rPr>
        <w:t>na podstawie art. 436 pkt 4 lit</w:t>
      </w:r>
      <w:r w:rsidR="00B8143D" w:rsidRPr="005F09A4">
        <w:rPr>
          <w:rFonts w:ascii="Century Gothic" w:eastAsia="Century Gothic" w:hAnsi="Century Gothic" w:cs="Century Gothic"/>
        </w:rPr>
        <w:t>.</w:t>
      </w:r>
      <w:r w:rsidR="00FC452E" w:rsidRPr="005F09A4">
        <w:rPr>
          <w:rFonts w:ascii="Century Gothic" w:eastAsia="Century Gothic" w:hAnsi="Century Gothic" w:cs="Century Gothic"/>
        </w:rPr>
        <w:t xml:space="preserve"> b</w:t>
      </w:r>
      <w:r w:rsidR="000A07A9" w:rsidRPr="005F09A4">
        <w:rPr>
          <w:rFonts w:ascii="Century Gothic" w:eastAsia="Century Gothic" w:hAnsi="Century Gothic" w:cs="Century Gothic"/>
        </w:rPr>
        <w:t xml:space="preserve"> </w:t>
      </w:r>
      <w:proofErr w:type="spellStart"/>
      <w:r w:rsidR="000A07A9" w:rsidRPr="005F09A4">
        <w:rPr>
          <w:rFonts w:ascii="Century Gothic" w:eastAsia="Century Gothic" w:hAnsi="Century Gothic" w:cs="Century Gothic"/>
        </w:rPr>
        <w:t>Pzp</w:t>
      </w:r>
      <w:proofErr w:type="spellEnd"/>
      <w:r w:rsidR="00AD20A4" w:rsidRPr="005F09A4">
        <w:rPr>
          <w:rFonts w:ascii="Century Gothic" w:eastAsia="Century Gothic" w:hAnsi="Century Gothic" w:cs="Century Gothic"/>
          <w:strike/>
        </w:rPr>
        <w:t>,</w:t>
      </w:r>
    </w:p>
    <w:p w14:paraId="310D9782" w14:textId="48BE2924" w:rsidR="00AD20A4" w:rsidRPr="005F09A4" w:rsidRDefault="1A2269D8">
      <w:pPr>
        <w:pStyle w:val="Akapitzlist"/>
        <w:numPr>
          <w:ilvl w:val="1"/>
          <w:numId w:val="2"/>
        </w:numPr>
        <w:spacing w:line="360" w:lineRule="auto"/>
        <w:ind w:left="709"/>
        <w:jc w:val="both"/>
        <w:rPr>
          <w:rFonts w:ascii="Century Gothic" w:eastAsia="Century Gothic" w:hAnsi="Century Gothic" w:cs="Century Gothic"/>
        </w:rPr>
      </w:pPr>
      <w:r w:rsidRPr="005F09A4">
        <w:rPr>
          <w:rFonts w:ascii="Century Gothic" w:eastAsia="Century Gothic" w:hAnsi="Century Gothic" w:cs="Century Gothic"/>
        </w:rPr>
        <w:lastRenderedPageBreak/>
        <w:t xml:space="preserve">Waloryzacji nie podlegają kwoty </w:t>
      </w:r>
      <w:r w:rsidR="007D767B" w:rsidRPr="005F09A4">
        <w:rPr>
          <w:rFonts w:ascii="Century Gothic" w:eastAsia="Century Gothic" w:hAnsi="Century Gothic" w:cs="Century Gothic"/>
        </w:rPr>
        <w:t xml:space="preserve">wypłacanej </w:t>
      </w:r>
      <w:r w:rsidRPr="005F09A4">
        <w:rPr>
          <w:rFonts w:ascii="Century Gothic" w:eastAsia="Century Gothic" w:hAnsi="Century Gothic" w:cs="Century Gothic"/>
        </w:rPr>
        <w:t xml:space="preserve">Wykonawcy </w:t>
      </w:r>
      <w:r w:rsidR="007D767B" w:rsidRPr="005F09A4">
        <w:rPr>
          <w:rFonts w:ascii="Century Gothic" w:eastAsia="Century Gothic" w:hAnsi="Century Gothic" w:cs="Century Gothic"/>
        </w:rPr>
        <w:t>Z</w:t>
      </w:r>
      <w:r w:rsidRPr="005F09A4">
        <w:rPr>
          <w:rFonts w:ascii="Century Gothic" w:eastAsia="Century Gothic" w:hAnsi="Century Gothic" w:cs="Century Gothic"/>
        </w:rPr>
        <w:t>aliczk</w:t>
      </w:r>
      <w:r w:rsidR="007D767B" w:rsidRPr="005F09A4">
        <w:rPr>
          <w:rFonts w:ascii="Century Gothic" w:eastAsia="Century Gothic" w:hAnsi="Century Gothic" w:cs="Century Gothic"/>
        </w:rPr>
        <w:t>i</w:t>
      </w:r>
      <w:r w:rsidRPr="005F09A4">
        <w:rPr>
          <w:rFonts w:ascii="Century Gothic" w:eastAsia="Century Gothic" w:hAnsi="Century Gothic" w:cs="Century Gothic"/>
        </w:rPr>
        <w:t>, wynagrodzenie za Roboty zamienne i dodatkowe</w:t>
      </w:r>
      <w:r w:rsidR="00AD20A4" w:rsidRPr="005F09A4">
        <w:rPr>
          <w:rFonts w:ascii="Century Gothic" w:eastAsia="Century Gothic" w:hAnsi="Century Gothic" w:cs="Century Gothic"/>
        </w:rPr>
        <w:t>,</w:t>
      </w:r>
      <w:r w:rsidR="00216BA6" w:rsidRPr="005F09A4">
        <w:rPr>
          <w:rFonts w:ascii="Century Gothic" w:eastAsia="Century Gothic" w:hAnsi="Century Gothic" w:cs="Century Gothic"/>
        </w:rPr>
        <w:t xml:space="preserve"> zwrot kwot zatrzymanych,</w:t>
      </w:r>
    </w:p>
    <w:p w14:paraId="1BA5A16F" w14:textId="77777777" w:rsidR="00C11113" w:rsidRPr="005F09A4" w:rsidRDefault="14599793">
      <w:pPr>
        <w:pStyle w:val="Akapitzlist"/>
        <w:numPr>
          <w:ilvl w:val="1"/>
          <w:numId w:val="2"/>
        </w:numPr>
        <w:spacing w:line="360" w:lineRule="auto"/>
        <w:ind w:left="709"/>
        <w:jc w:val="both"/>
        <w:rPr>
          <w:rFonts w:eastAsia="Century Gothic"/>
        </w:rPr>
      </w:pPr>
      <w:r w:rsidRPr="005F09A4">
        <w:rPr>
          <w:rFonts w:ascii="Century Gothic" w:eastAsia="Century Gothic" w:hAnsi="Century Gothic" w:cs="Century Gothic"/>
        </w:rPr>
        <w:t>W</w:t>
      </w:r>
      <w:r w:rsidR="4C67E05E" w:rsidRPr="005F09A4">
        <w:rPr>
          <w:rFonts w:ascii="Century Gothic" w:eastAsia="Century Gothic" w:hAnsi="Century Gothic" w:cs="Century Gothic"/>
        </w:rPr>
        <w:t>ykonawca obliczy wartość waloryzacji</w:t>
      </w:r>
      <w:r w:rsidR="35360CEC" w:rsidRPr="005F09A4">
        <w:rPr>
          <w:rFonts w:ascii="Century Gothic" w:eastAsia="Century Gothic" w:hAnsi="Century Gothic" w:cs="Century Gothic"/>
        </w:rPr>
        <w:t xml:space="preserve"> dla składanego wniosku o płatność </w:t>
      </w:r>
      <w:r w:rsidR="4C67E05E" w:rsidRPr="005F09A4">
        <w:rPr>
          <w:rFonts w:ascii="Century Gothic" w:eastAsia="Century Gothic" w:hAnsi="Century Gothic" w:cs="Century Gothic"/>
        </w:rPr>
        <w:t>zgodnie ze wskaźnikiem obowiązującym w danym okresie waloryza</w:t>
      </w:r>
      <w:r w:rsidR="16714229" w:rsidRPr="005F09A4">
        <w:rPr>
          <w:rFonts w:ascii="Century Gothic" w:eastAsia="Century Gothic" w:hAnsi="Century Gothic" w:cs="Century Gothic"/>
        </w:rPr>
        <w:t>cj</w:t>
      </w:r>
      <w:r w:rsidR="4C67E05E" w:rsidRPr="005F09A4">
        <w:rPr>
          <w:rFonts w:ascii="Century Gothic" w:eastAsia="Century Gothic" w:hAnsi="Century Gothic" w:cs="Century Gothic"/>
        </w:rPr>
        <w:t>i</w:t>
      </w:r>
      <w:r w:rsidR="4F0F3A4E" w:rsidRPr="005F09A4">
        <w:rPr>
          <w:rFonts w:ascii="Century Gothic" w:eastAsia="Century Gothic" w:hAnsi="Century Gothic" w:cs="Century Gothic"/>
        </w:rPr>
        <w:t xml:space="preserve"> przekazanym mu przez Zamawiającego</w:t>
      </w:r>
      <w:r w:rsidR="00C72F27" w:rsidRPr="005F09A4">
        <w:rPr>
          <w:rFonts w:ascii="Century Gothic" w:eastAsia="Century Gothic" w:hAnsi="Century Gothic" w:cs="Century Gothic"/>
        </w:rPr>
        <w:t>, z zastrzeżeniem, że w przypadku zwrotu wniosku do poprawy lub uzupełnienia obowiązuje wskaźnik wyliczony dla pierwotnego wniosku</w:t>
      </w:r>
      <w:r w:rsidR="7F3F6EB6" w:rsidRPr="005F09A4">
        <w:rPr>
          <w:rFonts w:ascii="Century Gothic" w:eastAsia="Century Gothic" w:hAnsi="Century Gothic" w:cs="Century Gothic"/>
        </w:rPr>
        <w:t>.</w:t>
      </w:r>
      <w:r w:rsidR="1AEF4AD4" w:rsidRPr="005F09A4">
        <w:rPr>
          <w:rFonts w:ascii="Century Gothic" w:eastAsia="Century Gothic" w:hAnsi="Century Gothic" w:cs="Century Gothic"/>
        </w:rPr>
        <w:t xml:space="preserve"> Wartość waloryzacji wynagrodzenia będzie </w:t>
      </w:r>
      <w:r w:rsidR="4F0F3A4E" w:rsidRPr="005F09A4">
        <w:rPr>
          <w:rFonts w:ascii="Century Gothic" w:eastAsia="Century Gothic" w:hAnsi="Century Gothic" w:cs="Century Gothic"/>
        </w:rPr>
        <w:t>wykazana jako osobna pozycja wniosku</w:t>
      </w:r>
      <w:r w:rsidR="000A07A9" w:rsidRPr="005F09A4">
        <w:rPr>
          <w:rFonts w:ascii="Century Gothic" w:eastAsia="Century Gothic" w:hAnsi="Century Gothic" w:cs="Century Gothic"/>
        </w:rPr>
        <w:t xml:space="preserve"> </w:t>
      </w:r>
      <w:r w:rsidR="00EE3E73" w:rsidRPr="005F09A4">
        <w:rPr>
          <w:rFonts w:ascii="Century Gothic" w:eastAsia="Century Gothic" w:hAnsi="Century Gothic" w:cs="Century Gothic"/>
        </w:rPr>
        <w:t xml:space="preserve">o płatność </w:t>
      </w:r>
      <w:r w:rsidR="000A07A9" w:rsidRPr="005F09A4">
        <w:rPr>
          <w:rFonts w:ascii="Century Gothic" w:eastAsia="Century Gothic" w:hAnsi="Century Gothic" w:cs="Century Gothic"/>
        </w:rPr>
        <w:t>oraz jako osobna pozycja na fakturze</w:t>
      </w:r>
      <w:r w:rsidR="428CDD59" w:rsidRPr="005F09A4">
        <w:rPr>
          <w:rFonts w:ascii="Century Gothic" w:eastAsia="Century Gothic" w:hAnsi="Century Gothic" w:cs="Century Gothic"/>
        </w:rPr>
        <w:t>.</w:t>
      </w:r>
    </w:p>
    <w:p w14:paraId="09151768" w14:textId="79990940" w:rsidR="35CAE64A" w:rsidRPr="005F09A4" w:rsidRDefault="35CAE64A">
      <w:pPr>
        <w:pStyle w:val="Akapitzlist"/>
        <w:numPr>
          <w:ilvl w:val="1"/>
          <w:numId w:val="2"/>
        </w:numPr>
        <w:spacing w:line="360" w:lineRule="auto"/>
        <w:ind w:left="709"/>
        <w:jc w:val="both"/>
        <w:rPr>
          <w:rFonts w:eastAsia="Century Gothic"/>
        </w:rPr>
      </w:pPr>
      <w:r w:rsidRPr="005F09A4">
        <w:rPr>
          <w:rFonts w:ascii="Century Gothic" w:eastAsia="Century Gothic" w:hAnsi="Century Gothic" w:cs="Century Gothic"/>
        </w:rPr>
        <w:t xml:space="preserve">Zastosowanie mechanizmów waloryzacji, opisanych </w:t>
      </w:r>
      <w:r w:rsidRPr="0067618E">
        <w:rPr>
          <w:rFonts w:ascii="Century Gothic" w:eastAsia="Century Gothic" w:hAnsi="Century Gothic" w:cs="Century Gothic"/>
        </w:rPr>
        <w:t xml:space="preserve">w </w:t>
      </w:r>
      <w:r w:rsidR="00AD20A4" w:rsidRPr="0067618E">
        <w:rPr>
          <w:rFonts w:ascii="Century Gothic" w:eastAsia="Century Gothic" w:hAnsi="Century Gothic" w:cs="Century Gothic"/>
        </w:rPr>
        <w:t>pkt</w:t>
      </w:r>
      <w:r w:rsidRPr="0067618E">
        <w:rPr>
          <w:rFonts w:ascii="Century Gothic" w:eastAsia="Century Gothic" w:hAnsi="Century Gothic" w:cs="Century Gothic"/>
        </w:rPr>
        <w:t xml:space="preserve"> 1-</w:t>
      </w:r>
      <w:r w:rsidR="00C11113" w:rsidRPr="0067618E">
        <w:rPr>
          <w:rFonts w:ascii="Century Gothic" w:eastAsia="Century Gothic" w:hAnsi="Century Gothic" w:cs="Century Gothic"/>
        </w:rPr>
        <w:t>8</w:t>
      </w:r>
      <w:r w:rsidRPr="0067618E">
        <w:rPr>
          <w:rFonts w:ascii="Century Gothic" w:eastAsia="Century Gothic" w:hAnsi="Century Gothic" w:cs="Century Gothic"/>
        </w:rPr>
        <w:t xml:space="preserve">  dokonywan</w:t>
      </w:r>
      <w:r w:rsidR="00C125E4" w:rsidRPr="0067618E">
        <w:rPr>
          <w:rFonts w:ascii="Century Gothic" w:eastAsia="Century Gothic" w:hAnsi="Century Gothic" w:cs="Century Gothic"/>
        </w:rPr>
        <w:t>e</w:t>
      </w:r>
      <w:r w:rsidRPr="005F09A4">
        <w:rPr>
          <w:rFonts w:ascii="Century Gothic" w:eastAsia="Century Gothic" w:hAnsi="Century Gothic" w:cs="Century Gothic"/>
        </w:rPr>
        <w:t xml:space="preserve"> jest w drodze jednostronnego oświadczenia Zamawiającego określającego wartość wskaźnika waloryzacji.</w:t>
      </w:r>
    </w:p>
    <w:p w14:paraId="62784181" w14:textId="70E956D5" w:rsidR="00FC3C7A" w:rsidRPr="005F09A4" w:rsidRDefault="00FC3C7A">
      <w:pPr>
        <w:numPr>
          <w:ilvl w:val="3"/>
          <w:numId w:val="14"/>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Dopuszczalna jest zmiana Umowy w zakresie dotyczącym sposobu i terminów</w:t>
      </w:r>
      <w:r w:rsidR="00B25138">
        <w:rPr>
          <w:rFonts w:ascii="Century Gothic,Arial" w:eastAsia="Century Gothic,Arial" w:hAnsi="Century Gothic,Arial" w:cs="Century Gothic,Arial"/>
          <w:w w:val="0"/>
        </w:rPr>
        <w:t xml:space="preserve"> </w:t>
      </w:r>
      <w:r w:rsidR="00EE1B33" w:rsidRPr="005F09A4">
        <w:rPr>
          <w:rFonts w:ascii="Century Gothic,Arial" w:eastAsia="Century Gothic,Arial" w:hAnsi="Century Gothic,Arial" w:cs="Century Gothic,Arial"/>
          <w:w w:val="0"/>
        </w:rPr>
        <w:t xml:space="preserve">rozliczenia </w:t>
      </w:r>
      <w:r w:rsidR="00FF574D" w:rsidRPr="005F09A4">
        <w:rPr>
          <w:rFonts w:ascii="Century Gothic,Arial" w:eastAsia="Century Gothic,Arial" w:hAnsi="Century Gothic,Arial" w:cs="Century Gothic,Arial"/>
          <w:w w:val="0"/>
        </w:rPr>
        <w:t>Z</w:t>
      </w:r>
      <w:r w:rsidRPr="005F09A4">
        <w:rPr>
          <w:rFonts w:ascii="Century Gothic,Arial" w:eastAsia="Century Gothic,Arial" w:hAnsi="Century Gothic,Arial" w:cs="Century Gothic,Arial"/>
          <w:w w:val="0"/>
        </w:rPr>
        <w:t>aliczki w przypadku powstania ryzyka nieukończenia Inwestycji w terminie umownym, z przyczyn za które Wykonawca nie ponosi odpowiedzialności. Wykonawca powołując się na wystąpienie ww. okoliczności zobowiązany jest udokumentować ich zajście przedstawiając w tym celu stosowną dokumentację.</w:t>
      </w:r>
    </w:p>
    <w:p w14:paraId="3A75D8D1" w14:textId="224D650B" w:rsidR="00FC3C7A" w:rsidRPr="005F09A4" w:rsidRDefault="00FC3C7A">
      <w:pPr>
        <w:numPr>
          <w:ilvl w:val="3"/>
          <w:numId w:val="14"/>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Nie stanowi</w:t>
      </w:r>
      <w:r w:rsidR="005516C0" w:rsidRPr="005F09A4">
        <w:rPr>
          <w:rFonts w:ascii="Century Gothic,Arial" w:eastAsia="Century Gothic,Arial" w:hAnsi="Century Gothic,Arial" w:cs="Century Gothic,Arial"/>
          <w:w w:val="0"/>
        </w:rPr>
        <w:t>ą</w:t>
      </w:r>
      <w:r w:rsidRPr="005F09A4">
        <w:rPr>
          <w:rFonts w:ascii="Century Gothic,Arial" w:eastAsia="Century Gothic,Arial" w:hAnsi="Century Gothic,Arial" w:cs="Century Gothic,Arial"/>
          <w:w w:val="0"/>
        </w:rPr>
        <w:t xml:space="preserve"> zmiany istotnej Umowy w rozumieniu </w:t>
      </w:r>
      <w:proofErr w:type="spellStart"/>
      <w:r w:rsidRPr="005F09A4">
        <w:rPr>
          <w:rFonts w:ascii="Century Gothic,Arial" w:eastAsia="Century Gothic,Arial" w:hAnsi="Century Gothic,Arial" w:cs="Century Gothic,Arial"/>
          <w:w w:val="0"/>
        </w:rPr>
        <w:t>Pzp</w:t>
      </w:r>
      <w:proofErr w:type="spellEnd"/>
      <w:r w:rsidR="005516C0" w:rsidRPr="005F09A4">
        <w:rPr>
          <w:rFonts w:ascii="Century Gothic,Arial" w:eastAsia="Century Gothic,Arial" w:hAnsi="Century Gothic,Arial" w:cs="Century Gothic,Arial"/>
          <w:w w:val="0"/>
        </w:rPr>
        <w:t xml:space="preserve"> i nie wymagają zawarcia aneksu do Umowy</w:t>
      </w:r>
      <w:r w:rsidRPr="005F09A4">
        <w:rPr>
          <w:rFonts w:ascii="Century Gothic,Arial" w:eastAsia="Century Gothic,Arial" w:hAnsi="Century Gothic,Arial" w:cs="Century Gothic,Arial"/>
          <w:w w:val="0"/>
        </w:rPr>
        <w:t>, następujące przypadki:</w:t>
      </w:r>
    </w:p>
    <w:p w14:paraId="560B936E" w14:textId="77777777" w:rsidR="00FC3C7A" w:rsidRPr="005F09A4" w:rsidRDefault="00FC3C7A" w:rsidP="002645F1">
      <w:pPr>
        <w:pStyle w:val="BodyText21"/>
        <w:numPr>
          <w:ilvl w:val="0"/>
          <w:numId w:val="78"/>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zmiana danych związanych z obsługą </w:t>
      </w:r>
      <w:proofErr w:type="spellStart"/>
      <w:r w:rsidRPr="005F09A4">
        <w:rPr>
          <w:rFonts w:ascii="Century Gothic,Arial" w:eastAsia="Century Gothic,Arial" w:hAnsi="Century Gothic,Arial" w:cs="Century Gothic,Arial"/>
          <w:sz w:val="20"/>
        </w:rPr>
        <w:t>administracyjno</w:t>
      </w:r>
      <w:proofErr w:type="spellEnd"/>
      <w:r w:rsidRPr="005F09A4">
        <w:rPr>
          <w:rFonts w:ascii="Century Gothic,Arial" w:eastAsia="Century Gothic,Arial" w:hAnsi="Century Gothic,Arial" w:cs="Century Gothic,Arial"/>
          <w:sz w:val="20"/>
        </w:rPr>
        <w:t xml:space="preserve"> – organizacyjną Umowy,</w:t>
      </w:r>
    </w:p>
    <w:p w14:paraId="1523C412" w14:textId="77777777" w:rsidR="00FC3C7A" w:rsidRPr="005F09A4" w:rsidRDefault="00FC3C7A" w:rsidP="002645F1">
      <w:pPr>
        <w:pStyle w:val="BodyText21"/>
        <w:numPr>
          <w:ilvl w:val="0"/>
          <w:numId w:val="78"/>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zmiana danych teleadresowych lub rachunków bankowych,</w:t>
      </w:r>
    </w:p>
    <w:p w14:paraId="1825A99A" w14:textId="77777777" w:rsidR="00FC3C7A" w:rsidRPr="005F09A4" w:rsidRDefault="00FC3C7A" w:rsidP="002645F1">
      <w:pPr>
        <w:pStyle w:val="BodyText21"/>
        <w:numPr>
          <w:ilvl w:val="0"/>
          <w:numId w:val="78"/>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zmiana danych rejestrowych, będących następstwem sukcesji uniwersalnej po jednej ze stron Umowy.</w:t>
      </w:r>
    </w:p>
    <w:p w14:paraId="30C8579A" w14:textId="05504573" w:rsidR="0087294A" w:rsidRPr="005F09A4" w:rsidRDefault="0087294A" w:rsidP="0087294A">
      <w:pPr>
        <w:spacing w:line="360" w:lineRule="auto"/>
        <w:ind w:left="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Powyższe zmiany dla swej skuteczności wymagają zawiadomienia drugiej Strony w formie pisemnej pod rygorem nieważności przez osoby upoważnione do reprezentacji Strony.</w:t>
      </w:r>
    </w:p>
    <w:p w14:paraId="77E84239" w14:textId="74B076BE" w:rsidR="00FC3C7A" w:rsidRPr="005F09A4" w:rsidRDefault="00FC3C7A">
      <w:pPr>
        <w:numPr>
          <w:ilvl w:val="3"/>
          <w:numId w:val="14"/>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Zamawiający dopuszcza możliwość wyrażenia zgody na powierzenie przez Wykonawcę Podwykonawcom zakresu Inwestycji nie wskazanego w Ofercie jako planowany do powierzenia Podwykonawcom. Warunkiem zmiany Umowy, jest złożenie uzasadnionego wniosku przez Wykonawcę i jego akceptacji przez Zamawiającego. Zmiana taka nie wymaga zawarcia aneksu do Umowy.</w:t>
      </w:r>
    </w:p>
    <w:p w14:paraId="291B4E08" w14:textId="030B5ADA" w:rsidR="005E6E0D" w:rsidRPr="005F09A4" w:rsidRDefault="00FC3C7A">
      <w:pPr>
        <w:numPr>
          <w:ilvl w:val="3"/>
          <w:numId w:val="14"/>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Gdy zajdzie konieczność wprowadzenia zmiany na etapie realizacji Umowy podmiotów trzecich, o których mowa w art. </w:t>
      </w:r>
      <w:r w:rsidR="005E6E0D" w:rsidRPr="005F09A4">
        <w:rPr>
          <w:rFonts w:ascii="Century Gothic,Arial" w:eastAsia="Century Gothic,Arial" w:hAnsi="Century Gothic,Arial" w:cs="Century Gothic,Arial"/>
          <w:w w:val="0"/>
        </w:rPr>
        <w:t xml:space="preserve">118 </w:t>
      </w:r>
      <w:proofErr w:type="spellStart"/>
      <w:r w:rsidRPr="005F09A4">
        <w:rPr>
          <w:rFonts w:ascii="Century Gothic,Arial" w:eastAsia="Century Gothic,Arial" w:hAnsi="Century Gothic,Arial" w:cs="Century Gothic,Arial"/>
          <w:w w:val="0"/>
        </w:rPr>
        <w:t>Pzp</w:t>
      </w:r>
      <w:proofErr w:type="spellEnd"/>
      <w:r w:rsidRPr="005F09A4">
        <w:rPr>
          <w:rFonts w:ascii="Century Gothic,Arial" w:eastAsia="Century Gothic,Arial" w:hAnsi="Century Gothic,Arial" w:cs="Century Gothic,Arial"/>
          <w:w w:val="0"/>
        </w:rPr>
        <w:t>, za pomocą których Wykonawca wykazał spełnianie warunków udziału w postępowaniu, a podmiot ten będzie brał udział w realizacji Inwestycji, zaproponowany nowy podmiot zobowiązany jest wykazać spełnianie warunków w zakresie nie mniejszym niż wskazany na etapie postępowania o udzielenie zamówienia. Zmiana taka nie wymaga zawarcia aneksu do Umowy.</w:t>
      </w:r>
    </w:p>
    <w:p w14:paraId="7E8987ED" w14:textId="77777777" w:rsidR="00FC3C7A" w:rsidRPr="005F09A4" w:rsidRDefault="00FC3C7A">
      <w:pPr>
        <w:numPr>
          <w:ilvl w:val="3"/>
          <w:numId w:val="14"/>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lastRenderedPageBreak/>
        <w:t xml:space="preserve">Powyższe postanowienia nie uchybiają innym postanowieniom Umowy przewidującym możliwość jej zmiany i wskazujących warunki takiej zmiany, jak również przepisom </w:t>
      </w:r>
      <w:proofErr w:type="spellStart"/>
      <w:r w:rsidRPr="005F09A4">
        <w:rPr>
          <w:rFonts w:ascii="Century Gothic,Arial" w:eastAsia="Century Gothic,Arial" w:hAnsi="Century Gothic,Arial" w:cs="Century Gothic,Arial"/>
          <w:w w:val="0"/>
        </w:rPr>
        <w:t>Pzp</w:t>
      </w:r>
      <w:proofErr w:type="spellEnd"/>
      <w:r w:rsidRPr="005F09A4">
        <w:rPr>
          <w:rFonts w:ascii="Century Gothic,Arial" w:eastAsia="Century Gothic,Arial" w:hAnsi="Century Gothic,Arial" w:cs="Century Gothic,Arial"/>
          <w:w w:val="0"/>
        </w:rPr>
        <w:t xml:space="preserve"> dotyczącym zmian umów.</w:t>
      </w:r>
    </w:p>
    <w:p w14:paraId="7D308495" w14:textId="3A933041" w:rsidR="00FC3C7A" w:rsidRPr="005F09A4" w:rsidRDefault="005E6E0D">
      <w:pPr>
        <w:numPr>
          <w:ilvl w:val="3"/>
          <w:numId w:val="14"/>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Zamawiającemu przysługuje prawo do rezygnacji z wykonania części </w:t>
      </w:r>
      <w:r w:rsidR="00DD1F2F" w:rsidRPr="005F09A4">
        <w:rPr>
          <w:rFonts w:ascii="Century Gothic,Arial" w:eastAsia="Century Gothic,Arial" w:hAnsi="Century Gothic,Arial" w:cs="Century Gothic,Arial"/>
          <w:w w:val="0"/>
        </w:rPr>
        <w:t>P</w:t>
      </w:r>
      <w:r w:rsidRPr="005F09A4">
        <w:rPr>
          <w:rFonts w:ascii="Century Gothic,Arial" w:eastAsia="Century Gothic,Arial" w:hAnsi="Century Gothic,Arial" w:cs="Century Gothic,Arial"/>
          <w:w w:val="0"/>
        </w:rPr>
        <w:t xml:space="preserve">rzedmiotu Umowy. </w:t>
      </w:r>
      <w:r w:rsidR="00FC3C7A" w:rsidRPr="005F09A4">
        <w:rPr>
          <w:rFonts w:ascii="Century Gothic,Arial" w:eastAsia="Century Gothic,Arial" w:hAnsi="Century Gothic,Arial" w:cs="Century Gothic,Arial"/>
          <w:w w:val="0"/>
        </w:rPr>
        <w:t xml:space="preserve">W przypadku rezygnacji przez Zamawiającego z wykonania części </w:t>
      </w:r>
      <w:r w:rsidR="00781786">
        <w:rPr>
          <w:rFonts w:ascii="Century Gothic,Arial" w:eastAsia="Century Gothic,Arial" w:hAnsi="Century Gothic,Arial" w:cs="Century Gothic,Arial"/>
          <w:w w:val="0"/>
        </w:rPr>
        <w:t>P</w:t>
      </w:r>
      <w:r w:rsidR="00FC3C7A" w:rsidRPr="005F09A4">
        <w:rPr>
          <w:rFonts w:ascii="Century Gothic,Arial" w:eastAsia="Century Gothic,Arial" w:hAnsi="Century Gothic,Arial" w:cs="Century Gothic,Arial"/>
          <w:w w:val="0"/>
        </w:rPr>
        <w:t xml:space="preserve">rzedmiotu Umowy Wynagrodzenie przysługujące Wykonawcy zostanie pomniejszone. Przedmiotowa rezygnacja z wykonania części Przedmiotu Umowy nie może przekroczyć </w:t>
      </w:r>
      <w:r w:rsidR="00FC3C7A" w:rsidRPr="00781786">
        <w:rPr>
          <w:rFonts w:ascii="Century Gothic,Arial" w:eastAsia="Century Gothic,Arial" w:hAnsi="Century Gothic,Arial" w:cs="Century Gothic,Arial"/>
          <w:b/>
          <w:bCs/>
          <w:w w:val="0"/>
        </w:rPr>
        <w:t>20 %</w:t>
      </w:r>
      <w:r w:rsidR="00FC3C7A" w:rsidRPr="005F09A4">
        <w:rPr>
          <w:rFonts w:ascii="Century Gothic,Arial" w:eastAsia="Century Gothic,Arial" w:hAnsi="Century Gothic,Arial" w:cs="Century Gothic,Arial"/>
          <w:w w:val="0"/>
        </w:rPr>
        <w:t xml:space="preserve"> wartości Umowy brutto, o której </w:t>
      </w:r>
      <w:r w:rsidR="00FC3C7A" w:rsidRPr="0067618E">
        <w:rPr>
          <w:rFonts w:ascii="Century Gothic,Arial" w:eastAsia="Century Gothic,Arial" w:hAnsi="Century Gothic,Arial" w:cs="Century Gothic,Arial"/>
          <w:w w:val="0"/>
        </w:rPr>
        <w:t>mowa w Art. 13 ust. 1</w:t>
      </w:r>
      <w:r w:rsidR="00DD1F2F" w:rsidRPr="0067618E">
        <w:rPr>
          <w:rFonts w:ascii="Century Gothic,Arial" w:eastAsia="Century Gothic,Arial" w:hAnsi="Century Gothic,Arial" w:cs="Century Gothic,Arial"/>
          <w:w w:val="0"/>
        </w:rPr>
        <w:t>) Umowy</w:t>
      </w:r>
      <w:r w:rsidR="00FC3C7A" w:rsidRPr="0067618E">
        <w:rPr>
          <w:rFonts w:ascii="Century Gothic,Arial" w:eastAsia="Century Gothic,Arial" w:hAnsi="Century Gothic,Arial" w:cs="Century Gothic,Arial"/>
          <w:w w:val="0"/>
        </w:rPr>
        <w:t>.</w:t>
      </w:r>
      <w:r w:rsidR="005A2ABB" w:rsidRPr="0067618E">
        <w:t xml:space="preserve"> </w:t>
      </w:r>
      <w:r w:rsidR="005A2ABB" w:rsidRPr="0067618E">
        <w:rPr>
          <w:rFonts w:ascii="Century Gothic,Arial" w:eastAsia="Century Gothic,Arial" w:hAnsi="Century Gothic,Arial" w:cs="Century Gothic,Arial"/>
          <w:w w:val="0"/>
        </w:rPr>
        <w:t>Wykonawca</w:t>
      </w:r>
      <w:r w:rsidR="005A2ABB" w:rsidRPr="005F09A4">
        <w:rPr>
          <w:rFonts w:ascii="Century Gothic,Arial" w:eastAsia="Century Gothic,Arial" w:hAnsi="Century Gothic,Arial" w:cs="Century Gothic,Arial"/>
          <w:w w:val="0"/>
        </w:rPr>
        <w:t xml:space="preserve"> będzie wówczas uprawniony do wystąpienia do Zamawiającego z żądaniem zwrotu uzasadnionych, rzeczywistych i udokumentowanych kosztów poniesionych przez Wykonawcę w związku z planowaną realizacją części Przedmiotu Umowy, której dotyczyć będzie rezygnacja Zamawiającego</w:t>
      </w:r>
      <w:r w:rsidR="00B25138">
        <w:rPr>
          <w:rFonts w:ascii="Century Gothic,Arial" w:eastAsia="Century Gothic,Arial" w:hAnsi="Century Gothic,Arial" w:cs="Century Gothic,Arial"/>
          <w:w w:val="0"/>
        </w:rPr>
        <w:t>.</w:t>
      </w:r>
    </w:p>
    <w:p w14:paraId="495B4123" w14:textId="3A87A94B" w:rsidR="00FC3C7A" w:rsidRPr="005F09A4" w:rsidRDefault="00FC3C7A">
      <w:pPr>
        <w:numPr>
          <w:ilvl w:val="3"/>
          <w:numId w:val="14"/>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Zamawiający dopuszcza możliwość wcześniejszego zakończenia realizacji Umowy w przypadku dokonania Odbioru Końcowego z wyprzedzeniem w stosunku do obowiązującego Harmonogramu bazowego i Umowy. W takim przypadku Data Zakończenia będzie przypadać odpowiednio wcześniej. Zamawiający nie jest zobowiązany do dokonywania odbiorów w terminach wcześniejszych niż przewidziane w Harmonogramie bazowym lub Umowie</w:t>
      </w:r>
      <w:r w:rsidR="00916C22">
        <w:rPr>
          <w:rFonts w:ascii="Century Gothic,Arial" w:eastAsia="Century Gothic,Arial" w:hAnsi="Century Gothic,Arial" w:cs="Century Gothic,Arial"/>
          <w:w w:val="0"/>
        </w:rPr>
        <w:t>.</w:t>
      </w:r>
    </w:p>
    <w:p w14:paraId="4CDEC30A" w14:textId="567B4C8C" w:rsidR="00FC3C7A" w:rsidRPr="005F09A4" w:rsidRDefault="00FC3C7A">
      <w:pPr>
        <w:numPr>
          <w:ilvl w:val="3"/>
          <w:numId w:val="14"/>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Jakiekolwiek zmiany Umowy, poza wyraźnie przewidzianymi w treści Umowy </w:t>
      </w:r>
      <w:r w:rsidR="000153B1" w:rsidRPr="005F09A4">
        <w:rPr>
          <w:rFonts w:ascii="Century Gothic" w:eastAsia="Century Gothic" w:hAnsi="Century Gothic" w:cs="Century Gothic"/>
          <w:w w:val="0"/>
        </w:rPr>
        <w:t xml:space="preserve">lub przepisach </w:t>
      </w:r>
      <w:proofErr w:type="spellStart"/>
      <w:r w:rsidR="000153B1" w:rsidRPr="005F09A4">
        <w:rPr>
          <w:rFonts w:ascii="Century Gothic" w:eastAsia="Century Gothic" w:hAnsi="Century Gothic" w:cs="Century Gothic"/>
          <w:w w:val="0"/>
        </w:rPr>
        <w:t>Pzp</w:t>
      </w:r>
      <w:proofErr w:type="spellEnd"/>
      <w:r w:rsidRPr="005F09A4">
        <w:rPr>
          <w:rFonts w:ascii="Century Gothic" w:eastAsia="Century Gothic" w:hAnsi="Century Gothic" w:cs="Century Gothic"/>
          <w:w w:val="0"/>
        </w:rPr>
        <w:t xml:space="preserve"> </w:t>
      </w:r>
      <w:r w:rsidRPr="005F09A4">
        <w:rPr>
          <w:rFonts w:ascii="Century Gothic,Arial" w:eastAsia="Century Gothic,Arial" w:hAnsi="Century Gothic,Arial" w:cs="Century Gothic,Arial"/>
          <w:w w:val="0"/>
        </w:rPr>
        <w:t xml:space="preserve">przypadkami, nie będą skutkowały zwiększeniem wartości Wynagrodzenia Wykonawcy. Zmiany terminów realizacji Umowy dokonane z przyczyn leżących po stronie Wykonawcy nie mogą być podstawą roszczeń o zmianę wysokości </w:t>
      </w:r>
      <w:r w:rsidR="000153B1" w:rsidRPr="005F09A4">
        <w:rPr>
          <w:rFonts w:ascii="Century Gothic" w:eastAsia="Century Gothic" w:hAnsi="Century Gothic" w:cs="Century Gothic"/>
          <w:w w:val="0"/>
        </w:rPr>
        <w:t>W</w:t>
      </w:r>
      <w:r w:rsidRPr="005F09A4">
        <w:rPr>
          <w:rFonts w:ascii="Century Gothic" w:eastAsia="Century Gothic" w:hAnsi="Century Gothic" w:cs="Century Gothic"/>
          <w:w w:val="0"/>
        </w:rPr>
        <w:t>ynagrodzenia</w:t>
      </w:r>
      <w:r w:rsidRPr="005F09A4">
        <w:rPr>
          <w:rFonts w:ascii="Century Gothic,Arial" w:eastAsia="Century Gothic,Arial" w:hAnsi="Century Gothic,Arial" w:cs="Century Gothic,Arial"/>
          <w:w w:val="0"/>
        </w:rPr>
        <w:t xml:space="preserve"> ani jakichkolwiek innych roszczeń, w tym roszczeń odszkodowawczych.</w:t>
      </w:r>
    </w:p>
    <w:p w14:paraId="612F63AF" w14:textId="3595C9B7" w:rsidR="00FC3C7A" w:rsidRPr="005F09A4" w:rsidRDefault="00EF668A" w:rsidP="00D27C5A">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700" w:name="_Toc269979209"/>
      <w:r w:rsidRPr="005F09A4">
        <w:rPr>
          <w:rFonts w:ascii="Century Gothic,Arial" w:eastAsia="Century Gothic,Arial" w:hAnsi="Century Gothic,Arial" w:cs="Century Gothic,Arial"/>
          <w:b/>
          <w:bCs/>
          <w:caps/>
          <w:sz w:val="20"/>
          <w:u w:val="single"/>
          <w:lang w:eastAsia="en-US"/>
        </w:rPr>
        <w:t xml:space="preserve"> </w:t>
      </w:r>
      <w:bookmarkStart w:id="701" w:name="_Toc89759643"/>
      <w:bookmarkStart w:id="702" w:name="_Toc160706846"/>
      <w:r w:rsidR="00FC3C7A" w:rsidRPr="005F09A4">
        <w:rPr>
          <w:rFonts w:ascii="Century Gothic,Arial" w:eastAsia="Century Gothic,Arial" w:hAnsi="Century Gothic,Arial" w:cs="Century Gothic,Arial"/>
          <w:b/>
          <w:bCs/>
          <w:caps/>
          <w:sz w:val="20"/>
          <w:u w:val="single"/>
          <w:lang w:eastAsia="en-US"/>
        </w:rPr>
        <w:t>ARTYKUŁ 25. odstąpienie od Umowy</w:t>
      </w:r>
      <w:bookmarkEnd w:id="682"/>
      <w:bookmarkEnd w:id="683"/>
      <w:bookmarkEnd w:id="684"/>
      <w:bookmarkEnd w:id="685"/>
      <w:bookmarkEnd w:id="686"/>
      <w:bookmarkEnd w:id="687"/>
      <w:bookmarkEnd w:id="688"/>
      <w:bookmarkEnd w:id="689"/>
      <w:bookmarkEnd w:id="700"/>
      <w:bookmarkEnd w:id="701"/>
      <w:bookmarkEnd w:id="702"/>
    </w:p>
    <w:p w14:paraId="72101BDE" w14:textId="77777777" w:rsidR="00FC3C7A" w:rsidRPr="005F09A4" w:rsidRDefault="00FC3C7A">
      <w:pPr>
        <w:numPr>
          <w:ilvl w:val="0"/>
          <w:numId w:val="6"/>
        </w:numPr>
        <w:spacing w:line="360" w:lineRule="auto"/>
        <w:ind w:left="426" w:right="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Zamawiającemu przysługuje prawo do odstąpienia od Umowy w całości lub w części z zachowaniem prawa do naliczania kar umownych, w przypadkach i na zasadach przewidzianych w przepisach prawa, jak również w przypadkach i na zasadach określonych w niniejszej Umowie.</w:t>
      </w:r>
    </w:p>
    <w:p w14:paraId="6F0A180B" w14:textId="175DFF9F" w:rsidR="00FC3C7A" w:rsidRPr="005F09A4" w:rsidRDefault="00FC3C7A">
      <w:pPr>
        <w:numPr>
          <w:ilvl w:val="0"/>
          <w:numId w:val="6"/>
        </w:numPr>
        <w:spacing w:line="360" w:lineRule="auto"/>
        <w:ind w:left="426" w:right="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Zamawiającemu przysługuje prawo do odstąpienia od Umowy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w:t>
      </w:r>
      <w:r w:rsidRPr="005F09A4">
        <w:rPr>
          <w:rFonts w:ascii="Century Gothic" w:eastAsia="Century Gothic" w:hAnsi="Century Gothic" w:cs="Century Gothic"/>
          <w:b/>
          <w:bCs/>
        </w:rPr>
        <w:t>30 dni</w:t>
      </w:r>
      <w:r w:rsidRPr="005F09A4">
        <w:rPr>
          <w:rFonts w:ascii="Century Gothic,Arial" w:eastAsia="Century Gothic,Arial" w:hAnsi="Century Gothic,Arial" w:cs="Century Gothic,Arial"/>
        </w:rPr>
        <w:t xml:space="preserve"> od dnia powzięcia wiadomości o tych okolicznościach. W takim przypadku Wykonawca może żądać wyłącznie części Wynagrodzenia należnego z tytułu wykonania części Umowy.</w:t>
      </w:r>
    </w:p>
    <w:p w14:paraId="71495CB2" w14:textId="77777777" w:rsidR="00FC3C7A" w:rsidRPr="005F09A4" w:rsidRDefault="00FC3C7A">
      <w:pPr>
        <w:numPr>
          <w:ilvl w:val="0"/>
          <w:numId w:val="6"/>
        </w:numPr>
        <w:spacing w:line="360" w:lineRule="auto"/>
        <w:ind w:left="426" w:right="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Zamawiającemu przysługuje prawo do odstąpienia od Umowy w następujących sytuacjach:</w:t>
      </w:r>
    </w:p>
    <w:p w14:paraId="26761EDD" w14:textId="77777777" w:rsidR="00FC3C7A" w:rsidRPr="005F09A4" w:rsidRDefault="00FC3C7A" w:rsidP="002645F1">
      <w:pPr>
        <w:pStyle w:val="BodyText21"/>
        <w:numPr>
          <w:ilvl w:val="0"/>
          <w:numId w:val="7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lastRenderedPageBreak/>
        <w:t>jeżeli Wykonawca opóźnia się z rozpoczęciem lub realizacją Robót tak bardzo, że nie jest prawdopodobne aby zdołał je ukończyć w umówionym terminie,</w:t>
      </w:r>
    </w:p>
    <w:p w14:paraId="1C8AC40D" w14:textId="4DFBCD1C" w:rsidR="00FC3C7A" w:rsidRPr="005F09A4" w:rsidRDefault="00FC3C7A" w:rsidP="002645F1">
      <w:pPr>
        <w:pStyle w:val="BodyText21"/>
        <w:numPr>
          <w:ilvl w:val="0"/>
          <w:numId w:val="7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jeżeli Wykonawca prowadzi Roboty w sposób wadliwy lub sprzeczny z Umową, pomimo bezskutecznego upływu terminu wyznaczonego Wykonawcy przez Zamawiającego na zmianę sposobu wykonywania Robót,</w:t>
      </w:r>
    </w:p>
    <w:p w14:paraId="4FF87833" w14:textId="7A0079D8" w:rsidR="009A4702" w:rsidRPr="005F09A4" w:rsidRDefault="009A4702" w:rsidP="002645F1">
      <w:pPr>
        <w:pStyle w:val="BodyText21"/>
        <w:numPr>
          <w:ilvl w:val="0"/>
          <w:numId w:val="7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jeżeli Wykonawca wykona Roboty z istotnymi Wadami, które nie nadają się do usunięcia lub jeżeli z okoliczności wynika, że Wykonawca nie zdoła ich usunąć w odpowiednim terminie lub upłynął już czas wyznaczony do ich usunięcia,</w:t>
      </w:r>
    </w:p>
    <w:p w14:paraId="3702A20D" w14:textId="77777777" w:rsidR="00FC3C7A" w:rsidRPr="005F09A4" w:rsidRDefault="00FC3C7A" w:rsidP="002645F1">
      <w:pPr>
        <w:pStyle w:val="BodyText21"/>
        <w:numPr>
          <w:ilvl w:val="0"/>
          <w:numId w:val="7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jeżeli Wykonawca bez uzasadnionej przyczyny przerwał wykonywanie Inwestycji na okres dłuższy niż </w:t>
      </w:r>
      <w:r w:rsidRPr="005F09A4">
        <w:rPr>
          <w:rFonts w:ascii="Century Gothic" w:eastAsia="Century Gothic" w:hAnsi="Century Gothic" w:cs="Century Gothic"/>
          <w:b/>
          <w:bCs/>
          <w:sz w:val="20"/>
        </w:rPr>
        <w:t>7 dni</w:t>
      </w:r>
      <w:r w:rsidRPr="005F09A4">
        <w:rPr>
          <w:rFonts w:ascii="Century Gothic,Arial" w:eastAsia="Century Gothic,Arial" w:hAnsi="Century Gothic,Arial" w:cs="Century Gothic,Arial"/>
          <w:sz w:val="20"/>
        </w:rPr>
        <w:t xml:space="preserve"> i pomimo dodatkowego pisemnego wezwania Zamawiającego nie podjął ich w okresie </w:t>
      </w:r>
      <w:r w:rsidRPr="005F09A4">
        <w:rPr>
          <w:rFonts w:ascii="Century Gothic" w:eastAsia="Century Gothic" w:hAnsi="Century Gothic" w:cs="Century Gothic"/>
          <w:b/>
          <w:bCs/>
          <w:sz w:val="20"/>
        </w:rPr>
        <w:t>7 dni</w:t>
      </w:r>
      <w:r w:rsidRPr="005F09A4">
        <w:rPr>
          <w:rFonts w:ascii="Century Gothic,Arial" w:eastAsia="Century Gothic,Arial" w:hAnsi="Century Gothic,Arial" w:cs="Century Gothic,Arial"/>
          <w:sz w:val="20"/>
        </w:rPr>
        <w:t xml:space="preserve"> od dnia doręczenia Wykonawcy dodatkowego wezwania lub gdy łączny okres nieuzasadnionych przerw w realizacji Inwestycji przekroczy </w:t>
      </w:r>
      <w:r w:rsidRPr="005F09A4">
        <w:rPr>
          <w:rFonts w:ascii="Century Gothic" w:eastAsia="Century Gothic" w:hAnsi="Century Gothic" w:cs="Century Gothic"/>
          <w:b/>
          <w:bCs/>
          <w:sz w:val="20"/>
        </w:rPr>
        <w:t>30 dni</w:t>
      </w:r>
      <w:r w:rsidRPr="005F09A4">
        <w:rPr>
          <w:rFonts w:ascii="Century Gothic,Arial" w:eastAsia="Century Gothic,Arial" w:hAnsi="Century Gothic,Arial" w:cs="Century Gothic,Arial"/>
          <w:sz w:val="20"/>
        </w:rPr>
        <w:t>,</w:t>
      </w:r>
    </w:p>
    <w:p w14:paraId="7B0F8BA9" w14:textId="77777777" w:rsidR="00FC3C7A" w:rsidRPr="005F09A4" w:rsidRDefault="00FC3C7A" w:rsidP="002645F1">
      <w:pPr>
        <w:pStyle w:val="BodyText21"/>
        <w:numPr>
          <w:ilvl w:val="0"/>
          <w:numId w:val="7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gdy naliczone kary umowne osiągną maksymalny limit wskazany w Umowie,</w:t>
      </w:r>
    </w:p>
    <w:p w14:paraId="1E6DC26A" w14:textId="0D73B37E" w:rsidR="00FC3C7A" w:rsidRPr="005F09A4" w:rsidRDefault="00FC3C7A" w:rsidP="002645F1">
      <w:pPr>
        <w:pStyle w:val="BodyText21"/>
        <w:numPr>
          <w:ilvl w:val="0"/>
          <w:numId w:val="7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gdy łączna wartość Umów o podwykonawstwo zawartych bez uprzedniej zgody Zamawiającego udzielonej zgodnie z Umową przekroczy wartości </w:t>
      </w:r>
      <w:r w:rsidRPr="005F09A4">
        <w:rPr>
          <w:rFonts w:ascii="Century Gothic" w:eastAsia="Century Gothic" w:hAnsi="Century Gothic" w:cs="Century Gothic"/>
          <w:b/>
          <w:bCs/>
          <w:sz w:val="20"/>
        </w:rPr>
        <w:t>10%</w:t>
      </w:r>
      <w:r w:rsidRPr="005F09A4">
        <w:rPr>
          <w:rFonts w:ascii="Century Gothic,Arial" w:eastAsia="Century Gothic,Arial" w:hAnsi="Century Gothic,Arial" w:cs="Century Gothic,Arial"/>
          <w:sz w:val="20"/>
        </w:rPr>
        <w:t xml:space="preserve"> Wynagrodzenia </w:t>
      </w:r>
      <w:r w:rsidR="0042284F" w:rsidRPr="000467FA">
        <w:rPr>
          <w:rFonts w:ascii="Century Gothic,Arial" w:eastAsia="Century Gothic,Arial" w:hAnsi="Century Gothic,Arial" w:cs="Century Gothic,Arial"/>
          <w:sz w:val="20"/>
        </w:rPr>
        <w:t>brutto</w:t>
      </w:r>
      <w:r w:rsidRPr="000467FA">
        <w:rPr>
          <w:rFonts w:ascii="Century Gothic,Arial" w:eastAsia="Century Gothic,Arial" w:hAnsi="Century Gothic,Arial" w:cs="Century Gothic,Arial"/>
          <w:sz w:val="20"/>
        </w:rPr>
        <w:t xml:space="preserve">, o którym </w:t>
      </w:r>
      <w:r w:rsidRPr="0067618E">
        <w:rPr>
          <w:rFonts w:ascii="Century Gothic,Arial" w:eastAsia="Century Gothic,Arial" w:hAnsi="Century Gothic,Arial" w:cs="Century Gothic,Arial"/>
          <w:sz w:val="20"/>
        </w:rPr>
        <w:t>mowa w Art. 13 ust. 1 Umowy,</w:t>
      </w:r>
    </w:p>
    <w:p w14:paraId="5089EEDC" w14:textId="516ED6C5" w:rsidR="00B12747" w:rsidRPr="005F09A4" w:rsidRDefault="00FC3C7A" w:rsidP="002645F1">
      <w:pPr>
        <w:pStyle w:val="BodyText21"/>
        <w:numPr>
          <w:ilvl w:val="0"/>
          <w:numId w:val="7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w razie konieczności </w:t>
      </w:r>
      <w:r w:rsidR="000153B1" w:rsidRPr="00781786">
        <w:rPr>
          <w:rFonts w:ascii="Century Gothic" w:eastAsia="Century Gothic" w:hAnsi="Century Gothic" w:cs="Century Gothic"/>
          <w:b/>
          <w:bCs/>
          <w:sz w:val="20"/>
        </w:rPr>
        <w:t>7</w:t>
      </w:r>
      <w:r w:rsidRPr="00781786">
        <w:rPr>
          <w:rFonts w:ascii="Century Gothic,Arial" w:eastAsia="Century Gothic,Arial" w:hAnsi="Century Gothic,Arial" w:cs="Century Gothic,Arial"/>
          <w:b/>
          <w:bCs/>
          <w:sz w:val="20"/>
        </w:rPr>
        <w:t xml:space="preserve"> – krotnego</w:t>
      </w:r>
      <w:r w:rsidRPr="005F09A4">
        <w:rPr>
          <w:rFonts w:ascii="Century Gothic,Arial" w:eastAsia="Century Gothic,Arial" w:hAnsi="Century Gothic,Arial" w:cs="Century Gothic,Arial"/>
          <w:sz w:val="20"/>
        </w:rPr>
        <w:t xml:space="preserve"> dokonywania bezpośredniej zapłaty wynagrodzenia przez Zamawiającego na rzecz Podwykonawców lub dalszych Podwykonawców</w:t>
      </w:r>
      <w:r w:rsidR="00B12747" w:rsidRPr="005F09A4">
        <w:rPr>
          <w:rFonts w:ascii="Century Gothic,Arial" w:eastAsia="Century Gothic,Arial" w:hAnsi="Century Gothic,Arial" w:cs="Century Gothic,Arial"/>
          <w:sz w:val="20"/>
        </w:rPr>
        <w:t xml:space="preserve"> lub konieczność dokonania bezpośrednich </w:t>
      </w:r>
      <w:r w:rsidR="00DD01C3" w:rsidRPr="005F09A4">
        <w:rPr>
          <w:rFonts w:ascii="Century Gothic,Arial" w:eastAsia="Century Gothic,Arial" w:hAnsi="Century Gothic,Arial" w:cs="Century Gothic,Arial"/>
          <w:sz w:val="20"/>
        </w:rPr>
        <w:t xml:space="preserve">płatności </w:t>
      </w:r>
      <w:r w:rsidR="002030A8" w:rsidRPr="005F09A4">
        <w:rPr>
          <w:rFonts w:ascii="Century Gothic,Arial" w:eastAsia="Century Gothic,Arial" w:hAnsi="Century Gothic,Arial" w:cs="Century Gothic,Arial"/>
          <w:sz w:val="20"/>
        </w:rPr>
        <w:t xml:space="preserve">wynagrodzenia przez Zamawiającego na rzecz Podwykonawców lub dalszych Podwykonawców </w:t>
      </w:r>
      <w:r w:rsidR="00B12747" w:rsidRPr="005F09A4">
        <w:rPr>
          <w:rFonts w:ascii="Century Gothic,Arial" w:eastAsia="Century Gothic,Arial" w:hAnsi="Century Gothic,Arial" w:cs="Century Gothic,Arial"/>
          <w:sz w:val="20"/>
        </w:rPr>
        <w:t xml:space="preserve">na sumę większą niż </w:t>
      </w:r>
      <w:r w:rsidR="00B12747" w:rsidRPr="00781786">
        <w:rPr>
          <w:rFonts w:ascii="Century Gothic,Arial" w:eastAsia="Century Gothic,Arial" w:hAnsi="Century Gothic,Arial" w:cs="Century Gothic,Arial"/>
          <w:b/>
          <w:bCs/>
          <w:sz w:val="20"/>
        </w:rPr>
        <w:t xml:space="preserve">5% </w:t>
      </w:r>
      <w:r w:rsidR="00B12747" w:rsidRPr="000467FA">
        <w:rPr>
          <w:rFonts w:ascii="Century Gothic,Arial" w:eastAsia="Century Gothic,Arial" w:hAnsi="Century Gothic,Arial" w:cs="Century Gothic,Arial"/>
          <w:b/>
          <w:bCs/>
          <w:sz w:val="20"/>
        </w:rPr>
        <w:t>wartości</w:t>
      </w:r>
      <w:r w:rsidR="00B12747" w:rsidRPr="000467FA">
        <w:rPr>
          <w:rFonts w:ascii="Century Gothic,Arial" w:eastAsia="Century Gothic,Arial" w:hAnsi="Century Gothic,Arial" w:cs="Century Gothic,Arial"/>
          <w:sz w:val="20"/>
        </w:rPr>
        <w:t xml:space="preserve"> </w:t>
      </w:r>
      <w:r w:rsidR="005D56B0" w:rsidRPr="00C16E62">
        <w:rPr>
          <w:rFonts w:ascii="Century Gothic,Arial" w:eastAsia="Century Gothic,Arial" w:hAnsi="Century Gothic,Arial" w:cs="Century Gothic,Arial"/>
          <w:sz w:val="20"/>
        </w:rPr>
        <w:t>Wynagrodzenia brutto</w:t>
      </w:r>
      <w:r w:rsidR="005D56B0" w:rsidRPr="000467FA">
        <w:rPr>
          <w:rFonts w:ascii="Century Gothic,Arial" w:eastAsia="Century Gothic,Arial" w:hAnsi="Century Gothic,Arial" w:cs="Century Gothic,Arial"/>
          <w:sz w:val="20"/>
        </w:rPr>
        <w:t xml:space="preserve"> określonego</w:t>
      </w:r>
      <w:r w:rsidR="005D56B0" w:rsidRPr="005F09A4">
        <w:rPr>
          <w:rFonts w:ascii="Century Gothic,Arial" w:eastAsia="Century Gothic,Arial" w:hAnsi="Century Gothic,Arial" w:cs="Century Gothic,Arial"/>
          <w:sz w:val="20"/>
        </w:rPr>
        <w:t xml:space="preserve"> </w:t>
      </w:r>
      <w:r w:rsidR="005D56B0" w:rsidRPr="0067618E">
        <w:rPr>
          <w:rFonts w:ascii="Century Gothic,Arial" w:eastAsia="Century Gothic,Arial" w:hAnsi="Century Gothic,Arial" w:cs="Century Gothic,Arial"/>
          <w:sz w:val="20"/>
        </w:rPr>
        <w:t>w Art. 13 ust</w:t>
      </w:r>
      <w:r w:rsidR="00105D99" w:rsidRPr="0067618E">
        <w:rPr>
          <w:rFonts w:ascii="Century Gothic,Arial" w:eastAsia="Century Gothic,Arial" w:hAnsi="Century Gothic,Arial" w:cs="Century Gothic,Arial"/>
          <w:sz w:val="20"/>
        </w:rPr>
        <w:t>.</w:t>
      </w:r>
      <w:r w:rsidR="005D56B0" w:rsidRPr="0067618E">
        <w:rPr>
          <w:rFonts w:ascii="Century Gothic,Arial" w:eastAsia="Century Gothic,Arial" w:hAnsi="Century Gothic,Arial" w:cs="Century Gothic,Arial"/>
          <w:sz w:val="20"/>
        </w:rPr>
        <w:t xml:space="preserve"> 2a</w:t>
      </w:r>
      <w:r w:rsidR="00105D99" w:rsidRPr="0067618E">
        <w:rPr>
          <w:rFonts w:ascii="Century Gothic,Arial" w:eastAsia="Century Gothic,Arial" w:hAnsi="Century Gothic,Arial" w:cs="Century Gothic,Arial"/>
          <w:sz w:val="20"/>
        </w:rPr>
        <w:t xml:space="preserve"> </w:t>
      </w:r>
      <w:r w:rsidR="00B12747" w:rsidRPr="0067618E">
        <w:rPr>
          <w:rFonts w:ascii="Century Gothic,Arial" w:eastAsia="Century Gothic,Arial" w:hAnsi="Century Gothic,Arial" w:cs="Century Gothic,Arial"/>
          <w:sz w:val="20"/>
        </w:rPr>
        <w:t>Umowy,</w:t>
      </w:r>
    </w:p>
    <w:p w14:paraId="604A637D" w14:textId="6C1B2F44" w:rsidR="00FC3C7A" w:rsidRPr="005F09A4" w:rsidRDefault="00FC3C7A" w:rsidP="002645F1">
      <w:pPr>
        <w:pStyle w:val="BodyText21"/>
        <w:numPr>
          <w:ilvl w:val="0"/>
          <w:numId w:val="7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Tahoma" w:eastAsia="Century Gothic,Tahoma" w:hAnsi="Century Gothic,Tahoma" w:cs="Century Gothic,Tahoma"/>
          <w:sz w:val="20"/>
        </w:rPr>
        <w:t>gdy nastąpi rozwiązanie przedsiębiorstwa Wykonawcy, Wykonawca złoży wniosek restrukturyzacyjny dotyczący postępowania układowego lub sanacyjnego,</w:t>
      </w:r>
      <w:r w:rsidR="00397016" w:rsidRPr="005F09A4">
        <w:rPr>
          <w:rFonts w:ascii="Century Gothic,Tahoma" w:eastAsia="Century Gothic,Tahoma" w:hAnsi="Century Gothic,Tahoma" w:cs="Century Gothic,Tahoma"/>
          <w:sz w:val="20"/>
        </w:rPr>
        <w:t xml:space="preserve"> </w:t>
      </w:r>
      <w:r w:rsidRPr="005F09A4">
        <w:rPr>
          <w:rFonts w:ascii="Century Gothic,Tahoma" w:eastAsia="Century Gothic,Tahoma" w:hAnsi="Century Gothic,Tahoma" w:cs="Century Gothic,Tahoma"/>
          <w:sz w:val="20"/>
        </w:rPr>
        <w:t>zostanie otwarta likwidacja Wykonawcy lub zostanie wydany nakaz zajęcia majątku Wykonawcy, a rodzaj lub wartość zajętego majątku Wykonawcy mogą zagrozić terminowi realizacji Umowy lub mieć negatywny wpływ na jej realizację</w:t>
      </w:r>
      <w:r w:rsidRPr="005F09A4">
        <w:rPr>
          <w:rFonts w:ascii="Century Gothic,Arial" w:eastAsia="Century Gothic,Arial" w:hAnsi="Century Gothic,Arial" w:cs="Century Gothic,Arial"/>
          <w:sz w:val="20"/>
        </w:rPr>
        <w:t>,</w:t>
      </w:r>
    </w:p>
    <w:p w14:paraId="20D79ED5" w14:textId="3C37171D" w:rsidR="00FC3C7A" w:rsidRPr="005F09A4" w:rsidRDefault="00FC3C7A" w:rsidP="002645F1">
      <w:pPr>
        <w:pStyle w:val="BodyText21"/>
        <w:numPr>
          <w:ilvl w:val="0"/>
          <w:numId w:val="7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gdy </w:t>
      </w:r>
      <w:r w:rsidR="00EC1958" w:rsidRPr="005F09A4">
        <w:rPr>
          <w:rFonts w:ascii="Century Gothic" w:eastAsia="Century Gothic" w:hAnsi="Century Gothic" w:cs="Century Gothic"/>
          <w:sz w:val="20"/>
        </w:rPr>
        <w:t>zwłoka</w:t>
      </w:r>
      <w:r w:rsidRPr="005F09A4">
        <w:rPr>
          <w:rFonts w:ascii="Century Gothic,Arial" w:eastAsia="Century Gothic,Arial" w:hAnsi="Century Gothic,Arial" w:cs="Century Gothic,Arial"/>
          <w:sz w:val="20"/>
        </w:rPr>
        <w:t xml:space="preserve"> Wykonawcy w wykonaniu jakiegokolwiek etapu Umowy lub Kamienia Milowego ustalonego zgodnie z Harmonogramem bazowym przekroczy </w:t>
      </w:r>
      <w:r w:rsidRPr="00781786">
        <w:rPr>
          <w:rFonts w:ascii="Century Gothic,Arial" w:eastAsia="Century Gothic,Arial" w:hAnsi="Century Gothic,Arial" w:cs="Century Gothic,Arial"/>
          <w:b/>
          <w:bCs/>
          <w:sz w:val="20"/>
        </w:rPr>
        <w:t>8 (osiem)</w:t>
      </w:r>
      <w:r w:rsidRPr="005F09A4">
        <w:rPr>
          <w:rFonts w:ascii="Century Gothic,Arial" w:eastAsia="Century Gothic,Arial" w:hAnsi="Century Gothic,Arial" w:cs="Century Gothic,Arial"/>
          <w:sz w:val="20"/>
        </w:rPr>
        <w:t xml:space="preserve"> tygodni,</w:t>
      </w:r>
    </w:p>
    <w:p w14:paraId="0AF524DA" w14:textId="77777777" w:rsidR="00FC3C7A" w:rsidRPr="005F09A4" w:rsidRDefault="00FC3C7A" w:rsidP="002645F1">
      <w:pPr>
        <w:pStyle w:val="BodyText21"/>
        <w:numPr>
          <w:ilvl w:val="0"/>
          <w:numId w:val="7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gdy Wykonawca nie dostarczy lub nie będzie utrzymywał Zabezpieczenia należytego wykonania Umowy, Zabezpieczenia Zaliczki lub ubezpieczenia wymaganych zgodnie z Umową,</w:t>
      </w:r>
    </w:p>
    <w:p w14:paraId="79938001" w14:textId="77777777" w:rsidR="00FC3C7A" w:rsidRPr="005F09A4" w:rsidRDefault="00FC3C7A" w:rsidP="002645F1">
      <w:pPr>
        <w:pStyle w:val="BodyText21"/>
        <w:numPr>
          <w:ilvl w:val="0"/>
          <w:numId w:val="7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bookmarkStart w:id="703" w:name="_DV_M658"/>
      <w:bookmarkStart w:id="704" w:name="_Ref204581847"/>
      <w:bookmarkEnd w:id="703"/>
      <w:r w:rsidRPr="005F09A4">
        <w:rPr>
          <w:rFonts w:ascii="Century Gothic,Arial" w:eastAsia="Century Gothic,Arial" w:hAnsi="Century Gothic,Arial" w:cs="Century Gothic,Arial"/>
          <w:sz w:val="20"/>
        </w:rPr>
        <w:t>w przypadku naruszenia przez Wykonawcę jakiegokolwiek istotnego postanowienia niniejszej Umowy oraz bezskutecznego upływu terminu</w:t>
      </w:r>
      <w:r w:rsidR="00EC1958" w:rsidRPr="005F09A4">
        <w:rPr>
          <w:rFonts w:ascii="Century Gothic" w:eastAsia="Century Gothic" w:hAnsi="Century Gothic" w:cs="Century Gothic"/>
          <w:sz w:val="20"/>
        </w:rPr>
        <w:t xml:space="preserve">, nie krótszego niż </w:t>
      </w:r>
      <w:r w:rsidR="00277DF5" w:rsidRPr="005F09A4">
        <w:rPr>
          <w:rFonts w:ascii="Century Gothic" w:eastAsia="Century Gothic" w:hAnsi="Century Gothic" w:cs="Century Gothic"/>
          <w:sz w:val="20"/>
        </w:rPr>
        <w:t>14 dni</w:t>
      </w:r>
      <w:r w:rsidRPr="005F09A4">
        <w:rPr>
          <w:rFonts w:ascii="Century Gothic,Arial" w:eastAsia="Century Gothic,Arial" w:hAnsi="Century Gothic,Arial" w:cs="Century Gothic,Arial"/>
          <w:sz w:val="20"/>
        </w:rPr>
        <w:t xml:space="preserve"> wyznaczonego mu na usunięcie naruszenia,</w:t>
      </w:r>
      <w:bookmarkEnd w:id="704"/>
    </w:p>
    <w:p w14:paraId="2AA2AB23" w14:textId="77777777" w:rsidR="00FC3C7A" w:rsidRPr="005F09A4" w:rsidRDefault="00FC3C7A" w:rsidP="002645F1">
      <w:pPr>
        <w:pStyle w:val="BodyText21"/>
        <w:numPr>
          <w:ilvl w:val="0"/>
          <w:numId w:val="7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gdy Wykonawca podzleca jakąkolwiek część Przedmiotu Umowy, co do której Zamawiający nałożył na Wykonawcę obowiązek osobistej realizacji,</w:t>
      </w:r>
    </w:p>
    <w:p w14:paraId="3D8C3276" w14:textId="77777777" w:rsidR="00FC3C7A" w:rsidRPr="005F09A4" w:rsidRDefault="00FC3C7A" w:rsidP="002645F1">
      <w:pPr>
        <w:pStyle w:val="BodyText21"/>
        <w:numPr>
          <w:ilvl w:val="0"/>
          <w:numId w:val="79"/>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 innych przypadkach wskazanych w Umowie.</w:t>
      </w:r>
    </w:p>
    <w:p w14:paraId="46789D0D" w14:textId="77777777" w:rsidR="00FC3C7A" w:rsidRPr="003B6C3E" w:rsidRDefault="00FC3C7A">
      <w:pPr>
        <w:numPr>
          <w:ilvl w:val="0"/>
          <w:numId w:val="6"/>
        </w:numPr>
        <w:spacing w:line="360" w:lineRule="auto"/>
        <w:ind w:left="426" w:right="26" w:hanging="426"/>
        <w:jc w:val="both"/>
        <w:rPr>
          <w:rFonts w:ascii="Century Gothic,Arial" w:eastAsia="Century Gothic,Arial" w:hAnsi="Century Gothic,Arial" w:cs="Century Gothic,Arial"/>
        </w:rPr>
      </w:pPr>
      <w:r w:rsidRPr="003B6C3E">
        <w:rPr>
          <w:rFonts w:ascii="Century Gothic,Arial" w:eastAsia="Century Gothic,Arial" w:hAnsi="Century Gothic,Arial" w:cs="Century Gothic,Arial"/>
        </w:rPr>
        <w:lastRenderedPageBreak/>
        <w:t>Wykonawcy przysługuje prawo do odstąpienia od niniejszej Umowy na zasadach opisanych w ust. 5 poniżej w następujących sytuacjach:</w:t>
      </w:r>
    </w:p>
    <w:p w14:paraId="1C2DE0CE" w14:textId="77777777" w:rsidR="00FC3C7A" w:rsidRPr="003B6C3E" w:rsidRDefault="00FC3C7A" w:rsidP="002645F1">
      <w:pPr>
        <w:pStyle w:val="BodyText21"/>
        <w:numPr>
          <w:ilvl w:val="0"/>
          <w:numId w:val="8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3B6C3E">
        <w:rPr>
          <w:rFonts w:ascii="Century Gothic,Arial" w:eastAsia="Century Gothic,Arial" w:hAnsi="Century Gothic,Arial" w:cs="Century Gothic,Arial"/>
          <w:sz w:val="20"/>
        </w:rPr>
        <w:t>zostanie otwarta likwidacja Zamawiającego,</w:t>
      </w:r>
    </w:p>
    <w:p w14:paraId="2715F396" w14:textId="0BDA3DB0" w:rsidR="00FC3C7A" w:rsidRPr="003B6C3E" w:rsidRDefault="00FC3C7A" w:rsidP="002645F1">
      <w:pPr>
        <w:pStyle w:val="BodyText21"/>
        <w:numPr>
          <w:ilvl w:val="0"/>
          <w:numId w:val="8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3B6C3E">
        <w:rPr>
          <w:rFonts w:ascii="Century Gothic,Arial" w:eastAsia="Century Gothic,Arial" w:hAnsi="Century Gothic,Arial" w:cs="Century Gothic,Arial"/>
          <w:sz w:val="20"/>
        </w:rPr>
        <w:t xml:space="preserve">Zamawiający jest w zwłoce z zapłatą bezspornego i należnego Wynagrodzenia na podstawie prawidłowo wystawionych faktur przez okres dłuższy niż </w:t>
      </w:r>
      <w:r w:rsidR="00553D8E" w:rsidRPr="003B6C3E">
        <w:rPr>
          <w:rFonts w:ascii="Century Gothic" w:eastAsia="Century Gothic" w:hAnsi="Century Gothic" w:cs="Century Gothic"/>
          <w:b/>
          <w:bCs/>
          <w:sz w:val="20"/>
        </w:rPr>
        <w:t>45</w:t>
      </w:r>
      <w:r w:rsidRPr="003B6C3E">
        <w:rPr>
          <w:rFonts w:ascii="Century Gothic" w:eastAsia="Century Gothic" w:hAnsi="Century Gothic" w:cs="Century Gothic"/>
          <w:b/>
          <w:bCs/>
          <w:sz w:val="20"/>
        </w:rPr>
        <w:t xml:space="preserve"> dni</w:t>
      </w:r>
      <w:r w:rsidRPr="003B6C3E">
        <w:rPr>
          <w:rFonts w:ascii="Century Gothic,Arial" w:eastAsia="Century Gothic,Arial" w:hAnsi="Century Gothic,Arial" w:cs="Century Gothic,Arial"/>
          <w:sz w:val="20"/>
        </w:rPr>
        <w:t xml:space="preserve">, pod warunkiem, że zaległość ta dotyczy co najmniej </w:t>
      </w:r>
      <w:r w:rsidR="00956A12" w:rsidRPr="003B6C3E">
        <w:rPr>
          <w:rFonts w:ascii="Century Gothic" w:eastAsia="Century Gothic" w:hAnsi="Century Gothic" w:cs="Century Gothic"/>
          <w:b/>
          <w:bCs/>
          <w:sz w:val="20"/>
        </w:rPr>
        <w:t>20</w:t>
      </w:r>
      <w:r w:rsidRPr="003B6C3E">
        <w:rPr>
          <w:rFonts w:ascii="Century Gothic" w:eastAsia="Century Gothic" w:hAnsi="Century Gothic" w:cs="Century Gothic"/>
          <w:b/>
          <w:bCs/>
          <w:sz w:val="20"/>
        </w:rPr>
        <w:t>%</w:t>
      </w:r>
      <w:r w:rsidRPr="003B6C3E">
        <w:rPr>
          <w:rFonts w:ascii="Century Gothic,Arial" w:eastAsia="Century Gothic,Arial" w:hAnsi="Century Gothic,Arial" w:cs="Century Gothic,Arial"/>
          <w:sz w:val="20"/>
        </w:rPr>
        <w:t xml:space="preserve"> Wynagrodzenia brutto, o którym mowa w Art. 13 ust. 1 Umowy,</w:t>
      </w:r>
    </w:p>
    <w:p w14:paraId="102E968A" w14:textId="29D77A38" w:rsidR="00FC3C7A" w:rsidRPr="005F09A4" w:rsidRDefault="00FC3C7A" w:rsidP="002645F1">
      <w:pPr>
        <w:pStyle w:val="BodyText21"/>
        <w:numPr>
          <w:ilvl w:val="0"/>
          <w:numId w:val="80"/>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 innych przypadkach wyraźnie wskazanych w Umowie.</w:t>
      </w:r>
    </w:p>
    <w:p w14:paraId="6651E5D3" w14:textId="3F0AADF7" w:rsidR="00FC3C7A" w:rsidRPr="005F09A4" w:rsidRDefault="00FC3C7A">
      <w:pPr>
        <w:numPr>
          <w:ilvl w:val="0"/>
          <w:numId w:val="6"/>
        </w:numPr>
        <w:spacing w:line="360" w:lineRule="auto"/>
        <w:ind w:left="426" w:right="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Odstąpienie od Umowy przez Zamawiającego lub Wykonawcę będzie skuteczne z dniem doręczenia danej Stronie pisemnego oświadczenia o odstąpieniu. Oświadczenie musi wskazywać na podstawy odstąpienia.</w:t>
      </w:r>
      <w:bookmarkStart w:id="705" w:name="_Hlk482185882"/>
      <w:r w:rsidRPr="005F09A4">
        <w:rPr>
          <w:rFonts w:ascii="Century Gothic,Arial" w:eastAsia="Century Gothic,Arial" w:hAnsi="Century Gothic,Arial" w:cs="Century Gothic,Arial"/>
        </w:rPr>
        <w:t xml:space="preserve"> Prawo</w:t>
      </w:r>
      <w:bookmarkEnd w:id="705"/>
      <w:r w:rsidRPr="005F09A4">
        <w:rPr>
          <w:rFonts w:ascii="Century Gothic,Arial" w:eastAsia="Century Gothic,Arial" w:hAnsi="Century Gothic,Arial" w:cs="Century Gothic,Arial"/>
        </w:rPr>
        <w:t xml:space="preserve"> do dokonania odstąpienia może zostać wykonane przez uprawnioną do tego Stronę w terminie </w:t>
      </w:r>
      <w:r w:rsidRPr="00781786">
        <w:rPr>
          <w:rFonts w:ascii="Century Gothic,Arial" w:eastAsia="Century Gothic,Arial" w:hAnsi="Century Gothic,Arial" w:cs="Century Gothic,Arial"/>
          <w:b/>
          <w:bCs/>
        </w:rPr>
        <w:t>180 dni</w:t>
      </w:r>
      <w:r w:rsidRPr="005F09A4">
        <w:rPr>
          <w:rFonts w:ascii="Century Gothic,Arial" w:eastAsia="Century Gothic,Arial" w:hAnsi="Century Gothic,Arial" w:cs="Century Gothic,Arial"/>
        </w:rPr>
        <w:t xml:space="preserve"> od daty powzięcia wiadomości o zaistnieniu okoliczności uzasadniających odstąpienie, </w:t>
      </w:r>
      <w:r w:rsidR="00D80272" w:rsidRPr="005F09A4">
        <w:rPr>
          <w:rFonts w:ascii="Century Gothic,Arial" w:eastAsia="Century Gothic,Arial" w:hAnsi="Century Gothic,Arial" w:cs="Century Gothic,Arial"/>
        </w:rPr>
        <w:t xml:space="preserve">jednak nie później niż w terminie </w:t>
      </w:r>
      <w:r w:rsidR="00D80272" w:rsidRPr="00781786">
        <w:rPr>
          <w:rFonts w:ascii="Century Gothic,Arial" w:eastAsia="Century Gothic,Arial" w:hAnsi="Century Gothic,Arial" w:cs="Century Gothic,Arial"/>
          <w:b/>
          <w:bCs/>
        </w:rPr>
        <w:t>36 miesięcy</w:t>
      </w:r>
      <w:r w:rsidR="00D80272" w:rsidRPr="005F09A4">
        <w:rPr>
          <w:rFonts w:ascii="Century Gothic,Arial" w:eastAsia="Century Gothic,Arial" w:hAnsi="Century Gothic,Arial" w:cs="Century Gothic,Arial"/>
        </w:rPr>
        <w:t xml:space="preserve"> od dnia zawarcia Umowy, </w:t>
      </w:r>
      <w:r w:rsidRPr="005F09A4">
        <w:rPr>
          <w:rFonts w:ascii="Century Gothic,Arial" w:eastAsia="Century Gothic,Arial" w:hAnsi="Century Gothic,Arial" w:cs="Century Gothic,Arial"/>
        </w:rPr>
        <w:t>chyba że przepisy prawa lub postanowienia Umowy wskazują inny termin.</w:t>
      </w:r>
    </w:p>
    <w:p w14:paraId="6EEACA9B" w14:textId="77777777" w:rsidR="00FC3C7A" w:rsidRPr="005F09A4" w:rsidRDefault="00FC3C7A">
      <w:pPr>
        <w:numPr>
          <w:ilvl w:val="0"/>
          <w:numId w:val="6"/>
        </w:numPr>
        <w:spacing w:line="360" w:lineRule="auto"/>
        <w:ind w:left="426" w:right="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 przypadku odstąpienia od Umowy, ustala się następujące zasady postępowania:</w:t>
      </w:r>
    </w:p>
    <w:p w14:paraId="406B9F49" w14:textId="144B7829" w:rsidR="00FC3C7A" w:rsidRPr="005F09A4" w:rsidRDefault="00FC3C7A" w:rsidP="002645F1">
      <w:pPr>
        <w:pStyle w:val="BodyText21"/>
        <w:numPr>
          <w:ilvl w:val="0"/>
          <w:numId w:val="81"/>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Wykonawca powinien natychmiast wstrzymać i zabezpieczyć Roboty zgodnie ze sztuką budowlaną</w:t>
      </w:r>
      <w:r w:rsidR="00F110E8" w:rsidRPr="005F09A4">
        <w:rPr>
          <w:rFonts w:ascii="Century Gothic,Arial" w:eastAsia="Century Gothic,Arial" w:hAnsi="Century Gothic,Arial" w:cs="Century Gothic,Arial"/>
          <w:sz w:val="20"/>
        </w:rPr>
        <w:t xml:space="preserve"> oraz przekazać kompletną Dokumentację Budowy</w:t>
      </w:r>
      <w:r w:rsidR="00BB0EF6" w:rsidRPr="005F09A4">
        <w:rPr>
          <w:rFonts w:ascii="Century Gothic,Arial" w:eastAsia="Century Gothic,Arial" w:hAnsi="Century Gothic,Arial" w:cs="Century Gothic,Arial"/>
          <w:sz w:val="20"/>
        </w:rPr>
        <w:t xml:space="preserve"> Zamawiającemu</w:t>
      </w:r>
      <w:r w:rsidRPr="005F09A4">
        <w:rPr>
          <w:rFonts w:ascii="Century Gothic,Arial" w:eastAsia="Century Gothic,Arial" w:hAnsi="Century Gothic,Arial" w:cs="Century Gothic,Arial"/>
          <w:sz w:val="20"/>
        </w:rPr>
        <w:t>,</w:t>
      </w:r>
    </w:p>
    <w:p w14:paraId="7BCA7A79" w14:textId="557072AE" w:rsidR="00FC3C7A" w:rsidRPr="005F09A4" w:rsidRDefault="00FC3C7A" w:rsidP="002645F1">
      <w:pPr>
        <w:pStyle w:val="BodyText21"/>
        <w:numPr>
          <w:ilvl w:val="0"/>
          <w:numId w:val="81"/>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w terminie </w:t>
      </w:r>
      <w:r w:rsidR="00482349" w:rsidRPr="005F09A4">
        <w:rPr>
          <w:rFonts w:ascii="Century Gothic" w:eastAsia="Century Gothic" w:hAnsi="Century Gothic" w:cs="Century Gothic"/>
          <w:b/>
          <w:bCs/>
          <w:sz w:val="20"/>
        </w:rPr>
        <w:t xml:space="preserve">30 </w:t>
      </w:r>
      <w:r w:rsidRPr="005F09A4">
        <w:rPr>
          <w:rFonts w:ascii="Century Gothic" w:eastAsia="Century Gothic" w:hAnsi="Century Gothic" w:cs="Century Gothic"/>
          <w:b/>
          <w:bCs/>
          <w:sz w:val="20"/>
        </w:rPr>
        <w:t>dni</w:t>
      </w:r>
      <w:r w:rsidRPr="005F09A4">
        <w:rPr>
          <w:rFonts w:ascii="Century Gothic,Arial" w:eastAsia="Century Gothic,Arial" w:hAnsi="Century Gothic,Arial" w:cs="Century Gothic,Arial"/>
          <w:sz w:val="20"/>
        </w:rPr>
        <w:t xml:space="preserve"> od dnia odstąpienia Strony dokonają komisyjnie inwentaryzacji Robót wstrzymanych lub wykonanych (w przypadku, gdyby z jakichkolwiek powodów Wykonawca nie przystąpił do inwentaryzacji, wtedy inwentaryzacja zostanie dokonana wyłącznie przez Zamawiającego), po czym Wykonawca zabezpieczy Teren Budowy i przekaże go Zamawiającemu w terminie wskazanym przez Zamawiającego,</w:t>
      </w:r>
    </w:p>
    <w:p w14:paraId="21C974B0" w14:textId="77777777" w:rsidR="00FC3C7A" w:rsidRPr="005F09A4" w:rsidRDefault="00FC3C7A" w:rsidP="002645F1">
      <w:pPr>
        <w:pStyle w:val="BodyText21"/>
        <w:numPr>
          <w:ilvl w:val="0"/>
          <w:numId w:val="81"/>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Strony dokonają odbioru należycie wykonanej części Inwestycji w terminie nie dłuższym niż </w:t>
      </w:r>
      <w:r w:rsidRPr="005F09A4">
        <w:rPr>
          <w:rFonts w:ascii="Century Gothic" w:eastAsia="Century Gothic" w:hAnsi="Century Gothic" w:cs="Century Gothic"/>
          <w:b/>
          <w:bCs/>
          <w:sz w:val="20"/>
        </w:rPr>
        <w:t>30 dni</w:t>
      </w:r>
      <w:r w:rsidRPr="005F09A4">
        <w:rPr>
          <w:rFonts w:ascii="Century Gothic,Arial" w:eastAsia="Century Gothic,Arial" w:hAnsi="Century Gothic,Arial" w:cs="Century Gothic,Arial"/>
          <w:sz w:val="20"/>
        </w:rPr>
        <w:t xml:space="preserve"> od dnia odstąpienia,</w:t>
      </w:r>
    </w:p>
    <w:p w14:paraId="488E39D0" w14:textId="10DB9F78" w:rsidR="00FC3C7A" w:rsidRPr="005F09A4" w:rsidRDefault="00FC3C7A" w:rsidP="002645F1">
      <w:pPr>
        <w:pStyle w:val="BodyText21"/>
        <w:numPr>
          <w:ilvl w:val="0"/>
          <w:numId w:val="81"/>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koszt zabezpieczenia Robót oraz zabezpieczenia Terenu Budowy obciąża Stronę, z której przyczyn odstąpiono od Umowy, a jeśli nastąpiło to z uwagi na siłę wyższą koszty poniesie Strona odstępująca od Umowy,</w:t>
      </w:r>
    </w:p>
    <w:p w14:paraId="134CAB0B" w14:textId="77777777" w:rsidR="00FC3C7A" w:rsidRPr="005F09A4" w:rsidRDefault="00FC3C7A" w:rsidP="002645F1">
      <w:pPr>
        <w:pStyle w:val="BodyText21"/>
        <w:numPr>
          <w:ilvl w:val="0"/>
          <w:numId w:val="81"/>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Zamawiającemu będą przysługiwać uprawnienia wynikające z gwarancji i rękojmi w związku z wykonanym przez Wykonawcę zakresem Robót, przy czym okres gwarancji i rękojmi rozpocznie swój bieg od daty odstąpienia od Umowy,</w:t>
      </w:r>
    </w:p>
    <w:p w14:paraId="7F4A8D99" w14:textId="77777777" w:rsidR="00FC3C7A" w:rsidRPr="005F09A4" w:rsidRDefault="00FC3C7A" w:rsidP="002645F1">
      <w:pPr>
        <w:pStyle w:val="BodyText21"/>
        <w:numPr>
          <w:ilvl w:val="0"/>
          <w:numId w:val="81"/>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 w:eastAsia="Century Gothic" w:hAnsi="Century Gothic" w:cs="Century Gothic"/>
          <w:sz w:val="20"/>
        </w:rPr>
        <w:t xml:space="preserve">Zamawiający nabywa prawo własności przekazanych mu egzemplarzy Utworów oraz </w:t>
      </w:r>
      <w:r w:rsidR="00D71158" w:rsidRPr="005F09A4">
        <w:rPr>
          <w:rFonts w:ascii="Century Gothic" w:eastAsia="Century Gothic" w:hAnsi="Century Gothic" w:cs="Century Gothic"/>
          <w:sz w:val="20"/>
        </w:rPr>
        <w:t>odpowiednio</w:t>
      </w:r>
      <w:r w:rsidRPr="005F09A4">
        <w:rPr>
          <w:rFonts w:ascii="Century Gothic" w:eastAsia="Century Gothic" w:hAnsi="Century Gothic" w:cs="Century Gothic"/>
          <w:sz w:val="20"/>
        </w:rPr>
        <w:t xml:space="preserve"> autorskie prawa majątkowe i prawa zależne </w:t>
      </w:r>
      <w:r w:rsidR="00D71158" w:rsidRPr="005F09A4">
        <w:rPr>
          <w:rFonts w:ascii="Century Gothic" w:eastAsia="Century Gothic" w:hAnsi="Century Gothic" w:cs="Century Gothic"/>
          <w:sz w:val="20"/>
        </w:rPr>
        <w:t xml:space="preserve">lub licencje i prawa zależne </w:t>
      </w:r>
      <w:r w:rsidRPr="005F09A4">
        <w:rPr>
          <w:rFonts w:ascii="Century Gothic" w:eastAsia="Century Gothic" w:hAnsi="Century Gothic" w:cs="Century Gothic"/>
          <w:sz w:val="20"/>
        </w:rPr>
        <w:t>do sporządzanych do dnia odstąpienia Utworów w zakresie wskazanym w Umowie i w ramach Wynagrodzenia wskazanego w punkcie 7 poniżej</w:t>
      </w:r>
      <w:r w:rsidRPr="005F09A4">
        <w:rPr>
          <w:rFonts w:ascii="Century Gothic,Arial" w:eastAsia="Century Gothic,Arial" w:hAnsi="Century Gothic,Arial" w:cs="Century Gothic,Arial"/>
          <w:sz w:val="20"/>
        </w:rPr>
        <w:t>,</w:t>
      </w:r>
    </w:p>
    <w:p w14:paraId="6A272728" w14:textId="77777777" w:rsidR="00FC3C7A" w:rsidRPr="005F09A4" w:rsidRDefault="00FC3C7A" w:rsidP="002645F1">
      <w:pPr>
        <w:pStyle w:val="BodyText21"/>
        <w:numPr>
          <w:ilvl w:val="0"/>
          <w:numId w:val="81"/>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Zamawiający będzie zobowiązany jedynie do zapłaty Wynagrodzenia za Roboty zrealizowane zgodnie z Umową,</w:t>
      </w:r>
    </w:p>
    <w:p w14:paraId="7B161E0B" w14:textId="73C71115" w:rsidR="00FC3C7A" w:rsidRPr="005F09A4" w:rsidRDefault="00FC3C7A" w:rsidP="002645F1">
      <w:pPr>
        <w:pStyle w:val="BodyText21"/>
        <w:numPr>
          <w:ilvl w:val="0"/>
          <w:numId w:val="81"/>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lastRenderedPageBreak/>
        <w:t>niezwłocznie po dokonaniu inwentaryzacji Wykonawca usunie z Terenu Budowy Sprzęt, zaplecze budowy, Materiały/Urządzenia które nie przechodzą na własność Zamawiającego. Rzeczy nie usunięte przez Wykonawcę Zamawiający usunie lub zabezpieczy na koszt i ryzyko Wykonawcy.</w:t>
      </w:r>
    </w:p>
    <w:p w14:paraId="1A8B7725" w14:textId="77777777" w:rsidR="00FC3C7A" w:rsidRPr="005F09A4" w:rsidRDefault="00FC3C7A">
      <w:pPr>
        <w:numPr>
          <w:ilvl w:val="0"/>
          <w:numId w:val="6"/>
        </w:numPr>
        <w:spacing w:line="360" w:lineRule="auto"/>
        <w:ind w:left="426" w:right="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 przypadku odstąpienia od Umowy z przyczyn leżących po stronie Zamawiającego odpowiednie zastosowanie mają postanowienia ust. 6 powyżej, przy czym Wykonawcy przysługuje wyłącznie prawo do:</w:t>
      </w:r>
    </w:p>
    <w:p w14:paraId="736696B0" w14:textId="77777777" w:rsidR="00FC3C7A" w:rsidRPr="005F09A4" w:rsidRDefault="00FC3C7A" w:rsidP="002645F1">
      <w:pPr>
        <w:pStyle w:val="BodyText21"/>
        <w:numPr>
          <w:ilvl w:val="0"/>
          <w:numId w:val="8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Wynagrodzenia za Roboty zrealizowane zgodnie z Umową,</w:t>
      </w:r>
    </w:p>
    <w:p w14:paraId="41AFCC62" w14:textId="0662904A" w:rsidR="00FC3C7A" w:rsidRPr="005F09A4" w:rsidRDefault="00FC3C7A" w:rsidP="002645F1">
      <w:pPr>
        <w:pStyle w:val="BodyText21"/>
        <w:numPr>
          <w:ilvl w:val="0"/>
          <w:numId w:val="8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żądania aby Zamawiający odkupił od Wykonawcy, po cenach zakupu, zakupione i dostarczone na Teren Budowy Materiały lub Urządzenia, jeśli ich zakup był konieczny dla realizacji Robót, </w:t>
      </w:r>
      <w:r w:rsidR="005916E6" w:rsidRPr="005F09A4">
        <w:rPr>
          <w:rFonts w:ascii="Century Gothic,Arial" w:eastAsia="Century Gothic,Arial" w:hAnsi="Century Gothic,Arial" w:cs="Century Gothic,Arial"/>
          <w:sz w:val="20"/>
        </w:rPr>
        <w:t xml:space="preserve">a </w:t>
      </w:r>
      <w:r w:rsidRPr="005F09A4">
        <w:rPr>
          <w:rFonts w:ascii="Century Gothic,Arial" w:eastAsia="Century Gothic,Arial" w:hAnsi="Century Gothic,Arial" w:cs="Century Gothic,Arial"/>
          <w:sz w:val="20"/>
        </w:rPr>
        <w:t>czas zakupu uzasadniony Harmonogramem</w:t>
      </w:r>
      <w:r w:rsidRPr="005F09A4">
        <w:rPr>
          <w:rFonts w:ascii="Century Gothic" w:eastAsia="Century Gothic" w:hAnsi="Century Gothic" w:cs="Century Gothic"/>
          <w:sz w:val="20"/>
        </w:rPr>
        <w:t>.</w:t>
      </w:r>
      <w:r w:rsidRPr="005F09A4">
        <w:rPr>
          <w:rFonts w:ascii="Century Gothic,Arial" w:eastAsia="Century Gothic,Arial" w:hAnsi="Century Gothic,Arial" w:cs="Century Gothic,Arial"/>
          <w:sz w:val="20"/>
        </w:rPr>
        <w:t xml:space="preserve"> Na poczet ceny Materiałów i Urządzeń zalicza się kwoty zapłacone przez Zamawiającego w ramach całości lub części Kamienia Milowego obejmującego dostawę tych Materiałów lub Urządzeń.</w:t>
      </w:r>
    </w:p>
    <w:p w14:paraId="10409B8E" w14:textId="77777777" w:rsidR="00FC3C7A" w:rsidRPr="005F09A4" w:rsidRDefault="00FC3C7A">
      <w:pPr>
        <w:numPr>
          <w:ilvl w:val="0"/>
          <w:numId w:val="6"/>
        </w:numPr>
        <w:spacing w:line="360" w:lineRule="auto"/>
        <w:ind w:left="426" w:right="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 przypadku odstąpienia od Umowy z przyczyn leżących po stronie Wykonawcy odpowiednie zastosowanie mają postanowienia ust. 6 powyżej, przy czym:</w:t>
      </w:r>
    </w:p>
    <w:p w14:paraId="199C42CC" w14:textId="77777777" w:rsidR="00FC3C7A" w:rsidRPr="005F09A4" w:rsidRDefault="00FC3C7A" w:rsidP="002645F1">
      <w:pPr>
        <w:pStyle w:val="BodyText21"/>
        <w:numPr>
          <w:ilvl w:val="0"/>
          <w:numId w:val="83"/>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Zamawiający nie będzie zobowiązany do zapłaty za zamówione lub zakupione przez Wykonawcę Materiały, Urządzenia, choćby zostały one przywiezione na Teren Budowy, chyba że zażąda przeniesienia na niego własności wskazanych Materiałów, Urządzeń. Wówczas Zamawiający odkupi od Wykonawcy wskazane Materiały, Urządzenia po cenach ich nabycia przez Wykonawcę. Na poczet ceny Materiałów i Urządzeń zalicza się kwoty zapłacone przez Zamawiającego w ramach całości lub części Kamienia Milowego obejmującego dostawę tych Materiałów lub Urządzeń.</w:t>
      </w:r>
    </w:p>
    <w:p w14:paraId="1ABB4608" w14:textId="77777777" w:rsidR="00FC3C7A" w:rsidRPr="005F09A4" w:rsidRDefault="00FC3C7A" w:rsidP="002645F1">
      <w:pPr>
        <w:pStyle w:val="BodyText21"/>
        <w:numPr>
          <w:ilvl w:val="0"/>
          <w:numId w:val="83"/>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Zamawiający będzie miał prawo żądać od Wykonawcy usunięcia dotychczas wykonanej </w:t>
      </w:r>
      <w:r w:rsidR="00846D27" w:rsidRPr="005F09A4">
        <w:rPr>
          <w:rFonts w:ascii="Century Gothic" w:eastAsia="Century Gothic" w:hAnsi="Century Gothic" w:cs="Century Gothic"/>
          <w:sz w:val="20"/>
        </w:rPr>
        <w:t xml:space="preserve">wadliwej </w:t>
      </w:r>
      <w:r w:rsidRPr="005F09A4">
        <w:rPr>
          <w:rFonts w:ascii="Century Gothic,Arial" w:eastAsia="Century Gothic,Arial" w:hAnsi="Century Gothic,Arial" w:cs="Century Gothic,Arial"/>
          <w:sz w:val="20"/>
        </w:rPr>
        <w:t>części prac w zakresie nieodebranym i żądania doprowadzenia Terenu Budowy, na którym były one prowadzone, do stanu sprzed zawarcia Umowy,</w:t>
      </w:r>
    </w:p>
    <w:p w14:paraId="1D7A640B" w14:textId="341577D8" w:rsidR="00FC3C7A" w:rsidRPr="005F09A4" w:rsidRDefault="00FC3C7A" w:rsidP="002645F1">
      <w:pPr>
        <w:pStyle w:val="BodyText21"/>
        <w:numPr>
          <w:ilvl w:val="0"/>
          <w:numId w:val="83"/>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należycie wykonane Roboty, w tym należycie wbudowane Materiały, Urządzenia, przechodzą z dniem odstąpienia na własność Zamawiającego</w:t>
      </w:r>
      <w:r w:rsidR="00332EC6" w:rsidRPr="005F09A4">
        <w:rPr>
          <w:rFonts w:ascii="Century Gothic,Arial" w:eastAsia="Century Gothic,Arial" w:hAnsi="Century Gothic,Arial" w:cs="Century Gothic,Arial"/>
          <w:sz w:val="20"/>
        </w:rPr>
        <w:t>.</w:t>
      </w:r>
    </w:p>
    <w:p w14:paraId="7B5CCA3E" w14:textId="73435112" w:rsidR="00FC3C7A" w:rsidRPr="005F09A4" w:rsidRDefault="00FC3C7A">
      <w:pPr>
        <w:numPr>
          <w:ilvl w:val="0"/>
          <w:numId w:val="6"/>
        </w:numPr>
        <w:spacing w:line="360" w:lineRule="auto"/>
        <w:ind w:left="426" w:right="26" w:hanging="426"/>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 przypadku odstąpienia od Umowy z przyczyn za które nie odpowiada, żadna ze Stron:</w:t>
      </w:r>
    </w:p>
    <w:p w14:paraId="31C79AF8" w14:textId="77777777" w:rsidR="00FC3C7A" w:rsidRPr="005F09A4" w:rsidRDefault="00FC3C7A" w:rsidP="002645F1">
      <w:pPr>
        <w:pStyle w:val="BodyText21"/>
        <w:numPr>
          <w:ilvl w:val="0"/>
          <w:numId w:val="84"/>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Zamawiający będzie zobowiązany jedynie do zapłaty Wynagrodzenia za Roboty zrealizowane zgodnie z Umową,</w:t>
      </w:r>
    </w:p>
    <w:p w14:paraId="5190EC0B" w14:textId="77777777" w:rsidR="00FC3C7A" w:rsidRPr="005F09A4" w:rsidRDefault="00FC3C7A" w:rsidP="002645F1">
      <w:pPr>
        <w:pStyle w:val="BodyText21"/>
        <w:numPr>
          <w:ilvl w:val="0"/>
          <w:numId w:val="84"/>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należycie wykonane Roboty, w tym należycie wbudowane Materiały, Urządzenia, przechodzą z dniem odstąpienia na własność Zamawiającego,</w:t>
      </w:r>
    </w:p>
    <w:p w14:paraId="3FBC3491" w14:textId="77777777" w:rsidR="00FC3C7A" w:rsidRPr="005F09A4" w:rsidRDefault="00FC3C7A" w:rsidP="002645F1">
      <w:pPr>
        <w:pStyle w:val="BodyText21"/>
        <w:numPr>
          <w:ilvl w:val="0"/>
          <w:numId w:val="84"/>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Zamawiający nie będzie zobowiązany do zapłaty za zamówione lub zakupione przez Wykonawcę Materiały, Urządzenia choćby zostały one przywiezione na Teren Budowy, chyba że zażąda przeniesienia na niego własności wskazanych Materiałów lub Urządzeń. </w:t>
      </w:r>
      <w:r w:rsidRPr="005F09A4">
        <w:rPr>
          <w:rFonts w:ascii="Century Gothic,Arial" w:eastAsia="Century Gothic,Arial" w:hAnsi="Century Gothic,Arial" w:cs="Century Gothic,Arial"/>
          <w:sz w:val="20"/>
        </w:rPr>
        <w:lastRenderedPageBreak/>
        <w:t>Wówczas Zamawiający odkupi od Wykonawcy wskazane Materiały lub Urządzenia po cenach ich nabycia przez Wykonawcę,</w:t>
      </w:r>
    </w:p>
    <w:p w14:paraId="32397EF6" w14:textId="77777777" w:rsidR="00FC3C7A" w:rsidRPr="005F09A4" w:rsidRDefault="00FC3C7A" w:rsidP="002645F1">
      <w:pPr>
        <w:pStyle w:val="BodyText21"/>
        <w:numPr>
          <w:ilvl w:val="0"/>
          <w:numId w:val="84"/>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żadna ze Stron nie będzie uprawniona do zgłaszania roszczeń odszkodowawczych z tego tytułu, przy czym nie uchybia to prawu do zgłaszania roszczeń z innych tytułów  wynikających z niniejszej Umowy.</w:t>
      </w:r>
    </w:p>
    <w:p w14:paraId="3D11331D" w14:textId="77777777" w:rsidR="00FC3C7A" w:rsidRPr="005F09A4" w:rsidRDefault="00FC3C7A" w:rsidP="00D27C5A">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706" w:name="_Toc14578058"/>
      <w:bookmarkStart w:id="707" w:name="_Toc14578354"/>
      <w:bookmarkStart w:id="708" w:name="_Toc54513130"/>
      <w:bookmarkStart w:id="709" w:name="_Toc54513241"/>
      <w:bookmarkStart w:id="710" w:name="_Toc54572098"/>
      <w:bookmarkStart w:id="711" w:name="_Toc516551201"/>
      <w:bookmarkStart w:id="712" w:name="_Toc516631915"/>
      <w:bookmarkStart w:id="713" w:name="_Toc192044979"/>
      <w:bookmarkStart w:id="714" w:name="_Toc269979210"/>
      <w:bookmarkStart w:id="715" w:name="_Toc89759644"/>
      <w:bookmarkStart w:id="716" w:name="_Toc160706847"/>
      <w:r w:rsidRPr="005F09A4">
        <w:rPr>
          <w:rFonts w:ascii="Century Gothic,Arial" w:eastAsia="Century Gothic,Arial" w:hAnsi="Century Gothic,Arial" w:cs="Century Gothic,Arial"/>
          <w:b/>
          <w:bCs/>
          <w:caps/>
          <w:sz w:val="20"/>
          <w:u w:val="single"/>
          <w:lang w:eastAsia="en-US"/>
        </w:rPr>
        <w:t>ARTYKUŁ 26. Rozwiązywanie sporów</w:t>
      </w:r>
      <w:bookmarkEnd w:id="706"/>
      <w:bookmarkEnd w:id="707"/>
      <w:bookmarkEnd w:id="708"/>
      <w:bookmarkEnd w:id="709"/>
      <w:bookmarkEnd w:id="710"/>
      <w:bookmarkEnd w:id="711"/>
      <w:bookmarkEnd w:id="712"/>
      <w:bookmarkEnd w:id="713"/>
      <w:bookmarkEnd w:id="714"/>
      <w:bookmarkEnd w:id="715"/>
      <w:bookmarkEnd w:id="716"/>
    </w:p>
    <w:p w14:paraId="57E2A79D" w14:textId="77777777" w:rsidR="00FC3C7A" w:rsidRPr="005F09A4" w:rsidRDefault="00FC3C7A" w:rsidP="00FC3C7A">
      <w:pPr>
        <w:pStyle w:val="Tekstpodstawowywcity2"/>
        <w:tabs>
          <w:tab w:val="left" w:pos="360"/>
        </w:tabs>
        <w:spacing w:line="360" w:lineRule="auto"/>
        <w:ind w:left="360" w:hanging="360"/>
        <w:jc w:val="both"/>
        <w:rPr>
          <w:rFonts w:ascii="Century Gothic" w:hAnsi="Century Gothic" w:cs="Arial"/>
          <w:sz w:val="20"/>
        </w:rPr>
      </w:pPr>
      <w:r w:rsidRPr="005F09A4">
        <w:rPr>
          <w:rFonts w:ascii="Century Gothic" w:eastAsia="Century Gothic" w:hAnsi="Century Gothic" w:cs="Century Gothic"/>
          <w:sz w:val="20"/>
        </w:rPr>
        <w:t>1.</w:t>
      </w:r>
      <w:r w:rsidRPr="005F09A4">
        <w:rPr>
          <w:rFonts w:ascii="Century Gothic" w:hAnsi="Century Gothic"/>
          <w:sz w:val="20"/>
        </w:rPr>
        <w:tab/>
      </w:r>
      <w:r w:rsidRPr="005F09A4">
        <w:rPr>
          <w:rFonts w:ascii="Century Gothic,Arial" w:eastAsia="Century Gothic,Arial" w:hAnsi="Century Gothic,Arial" w:cs="Century Gothic,Arial"/>
          <w:sz w:val="20"/>
        </w:rPr>
        <w:t>Strony dołożą wszelkich starań w celu ugodowego rozwiązywania wszelkich sporów, mogących powstać na tle Umowy, bądź w związku z nią lub jej interpretacją.</w:t>
      </w:r>
    </w:p>
    <w:p w14:paraId="2D452833" w14:textId="77777777" w:rsidR="00FC3C7A" w:rsidRPr="005F09A4" w:rsidRDefault="00FC3C7A" w:rsidP="00FC3C7A">
      <w:pPr>
        <w:pStyle w:val="Tekstpodstawowywcity2"/>
        <w:tabs>
          <w:tab w:val="left" w:pos="360"/>
        </w:tabs>
        <w:spacing w:line="360" w:lineRule="auto"/>
        <w:ind w:left="360" w:hanging="360"/>
        <w:jc w:val="both"/>
        <w:rPr>
          <w:rFonts w:ascii="Century Gothic" w:hAnsi="Century Gothic"/>
          <w:sz w:val="20"/>
        </w:rPr>
      </w:pPr>
      <w:r w:rsidRPr="005F09A4">
        <w:rPr>
          <w:rFonts w:ascii="Century Gothic,Arial" w:eastAsia="Century Gothic,Arial" w:hAnsi="Century Gothic,Arial" w:cs="Century Gothic,Arial"/>
          <w:sz w:val="20"/>
        </w:rPr>
        <w:t>2.</w:t>
      </w:r>
      <w:r w:rsidRPr="005F09A4">
        <w:rPr>
          <w:rFonts w:ascii="Century Gothic" w:hAnsi="Century Gothic" w:cs="Arial"/>
          <w:sz w:val="20"/>
        </w:rPr>
        <w:tab/>
      </w:r>
      <w:r w:rsidRPr="005F09A4">
        <w:rPr>
          <w:rFonts w:ascii="Century Gothic,Arial" w:eastAsia="Century Gothic,Arial" w:hAnsi="Century Gothic,Arial" w:cs="Century Gothic,Arial"/>
          <w:sz w:val="20"/>
        </w:rPr>
        <w:t>Spory między Stronami Umowy, których nie rozwiązano polubownie zostaną poddane pod rozstrzygnięcie sądu powszechnego właściwego dla siedziby Zamawiającego.</w:t>
      </w:r>
    </w:p>
    <w:p w14:paraId="691167C8" w14:textId="77777777" w:rsidR="005C46BA" w:rsidRPr="005F09A4" w:rsidRDefault="005C46BA" w:rsidP="005C46BA">
      <w:pPr>
        <w:pStyle w:val="Tekstpodstawowywcity2"/>
        <w:tabs>
          <w:tab w:val="left" w:pos="360"/>
        </w:tabs>
        <w:spacing w:line="360" w:lineRule="auto"/>
        <w:ind w:left="360" w:hanging="360"/>
        <w:jc w:val="both"/>
        <w:rPr>
          <w:rFonts w:ascii="Century Gothic" w:hAnsi="Century Gothic" w:cs="Arial"/>
          <w:sz w:val="20"/>
          <w:lang w:val="pl-PL"/>
        </w:rPr>
      </w:pPr>
      <w:r w:rsidRPr="005F09A4">
        <w:rPr>
          <w:rFonts w:ascii="Century Gothic,Arial" w:eastAsia="Century Gothic,Arial" w:hAnsi="Century Gothic,Arial" w:cs="Century Gothic,Arial"/>
          <w:sz w:val="20"/>
          <w:lang w:val="pl-PL"/>
        </w:rPr>
        <w:t>3.</w:t>
      </w:r>
      <w:r w:rsidRPr="005F09A4">
        <w:rPr>
          <w:rFonts w:ascii="Century Gothic" w:hAnsi="Century Gothic" w:cs="Arial"/>
          <w:sz w:val="20"/>
          <w:lang w:val="pl-PL"/>
        </w:rPr>
        <w:tab/>
      </w:r>
      <w:r w:rsidRPr="005F09A4">
        <w:rPr>
          <w:rFonts w:ascii="Century Gothic,Arial" w:eastAsia="Century Gothic,Arial" w:hAnsi="Century Gothic,Arial" w:cs="Century Gothic,Arial"/>
          <w:sz w:val="20"/>
          <w:lang w:val="pl-PL"/>
        </w:rPr>
        <w:t xml:space="preserve">Wystąpienie lub zaistnienie sporu dotyczącego niniejszej Umowy nie zwalnia Stron od obowiązku dotrzymania zobowiązań wynikających z Umowy. </w:t>
      </w:r>
    </w:p>
    <w:p w14:paraId="6AE79A6B" w14:textId="779F3050" w:rsidR="00FC3C7A" w:rsidRPr="005F09A4" w:rsidRDefault="00FC3C7A" w:rsidP="00D27C5A">
      <w:pPr>
        <w:spacing w:before="360" w:line="360" w:lineRule="auto"/>
        <w:jc w:val="both"/>
        <w:outlineLvl w:val="0"/>
        <w:rPr>
          <w:rFonts w:ascii="Century Gothic" w:hAnsi="Century Gothic" w:cs="Arial"/>
          <w:b/>
          <w:caps/>
          <w:u w:val="single"/>
          <w:lang w:eastAsia="en-US"/>
        </w:rPr>
      </w:pPr>
      <w:bookmarkStart w:id="717" w:name="_Toc269979211"/>
      <w:bookmarkStart w:id="718" w:name="_Toc89759645"/>
      <w:bookmarkStart w:id="719" w:name="_Toc160706848"/>
      <w:r w:rsidRPr="005F09A4">
        <w:rPr>
          <w:rFonts w:ascii="Century Gothic,Arial" w:eastAsia="Century Gothic,Arial" w:hAnsi="Century Gothic,Arial" w:cs="Century Gothic,Arial"/>
          <w:b/>
          <w:bCs/>
          <w:caps/>
          <w:u w:val="single"/>
          <w:lang w:eastAsia="en-US"/>
        </w:rPr>
        <w:t xml:space="preserve">ARTYKUŁ 27. </w:t>
      </w:r>
      <w:bookmarkEnd w:id="717"/>
      <w:r w:rsidRPr="005F09A4">
        <w:rPr>
          <w:rFonts w:ascii="Century Gothic,Arial" w:eastAsia="Century Gothic,Arial" w:hAnsi="Century Gothic,Arial" w:cs="Century Gothic,Arial"/>
          <w:b/>
          <w:bCs/>
          <w:caps/>
          <w:u w:val="single"/>
          <w:lang w:eastAsia="en-US"/>
        </w:rPr>
        <w:t>ZACHOWANIE POUFNOŚCI,</w:t>
      </w:r>
      <w:bookmarkEnd w:id="719"/>
      <w:r w:rsidRPr="005F09A4">
        <w:rPr>
          <w:rFonts w:ascii="Century Gothic,Arial" w:eastAsia="Century Gothic,Arial" w:hAnsi="Century Gothic,Arial" w:cs="Century Gothic,Arial"/>
          <w:b/>
          <w:bCs/>
          <w:caps/>
          <w:u w:val="single"/>
          <w:lang w:eastAsia="en-US"/>
        </w:rPr>
        <w:t xml:space="preserve"> </w:t>
      </w:r>
      <w:bookmarkEnd w:id="718"/>
    </w:p>
    <w:p w14:paraId="521BE39F" w14:textId="010C0937" w:rsidR="00FC3C7A" w:rsidRPr="005F09A4" w:rsidRDefault="00FC3C7A">
      <w:pPr>
        <w:numPr>
          <w:ilvl w:val="0"/>
          <w:numId w:val="30"/>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Zamawiający zobowiązuje się do udostępnienia Wykonawcy informacji niezbędnych do realizacji Inwestycji.</w:t>
      </w:r>
      <w:r w:rsidR="00AE0BA0" w:rsidRPr="005F09A4">
        <w:rPr>
          <w:rFonts w:ascii="Century Gothic,Arial" w:eastAsia="Century Gothic,Arial" w:hAnsi="Century Gothic,Arial" w:cs="Century Gothic,Arial"/>
          <w:w w:val="0"/>
        </w:rPr>
        <w:t xml:space="preserve"> Zamawiający oświadcza, że informacje przez niego przekazywane przeznaczone są wyłącznie do użytku Wykonawcy w zakresie niezbędnym do wykonania Umowy.</w:t>
      </w:r>
    </w:p>
    <w:p w14:paraId="12F82235" w14:textId="5982204B" w:rsidR="00FC3C7A" w:rsidRPr="005F09A4" w:rsidRDefault="00FC3C7A">
      <w:pPr>
        <w:numPr>
          <w:ilvl w:val="0"/>
          <w:numId w:val="30"/>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Wykonawca zobowiązuje się do zachowania w tajemnicy i nieujawniania osobom trzecim wszelkich informacji, w których posiadanie wejdzie w związku z zawarciem lub wykonaniem Umowy (zwanych dalej „</w:t>
      </w:r>
      <w:r w:rsidRPr="005F09A4">
        <w:rPr>
          <w:rFonts w:ascii="Century Gothic,Arial" w:eastAsia="Century Gothic,Arial" w:hAnsi="Century Gothic,Arial" w:cs="Century Gothic,Arial"/>
          <w:b/>
          <w:bCs/>
          <w:w w:val="0"/>
        </w:rPr>
        <w:t>Informacjami Chronionymi</w:t>
      </w:r>
      <w:r w:rsidRPr="005F09A4">
        <w:rPr>
          <w:rFonts w:ascii="Century Gothic,Arial" w:eastAsia="Century Gothic,Arial" w:hAnsi="Century Gothic,Arial" w:cs="Century Gothic,Arial"/>
          <w:w w:val="0"/>
        </w:rPr>
        <w:t xml:space="preserve">”) oraz zobowiązuje się do zapewnienia im ochrony przed nieuprawnionym ujawnieniem, udostępnieniem, utratą w okresie obowiązywania Umowy oraz w okresie </w:t>
      </w:r>
      <w:r w:rsidRPr="005F09A4">
        <w:rPr>
          <w:rFonts w:ascii="Century Gothic" w:eastAsia="Century Gothic" w:hAnsi="Century Gothic" w:cs="Century Gothic"/>
          <w:b/>
          <w:bCs/>
          <w:w w:val="0"/>
        </w:rPr>
        <w:t>10 lat</w:t>
      </w:r>
      <w:r w:rsidRPr="005F09A4">
        <w:rPr>
          <w:rFonts w:ascii="Century Gothic,Arial" w:eastAsia="Century Gothic,Arial" w:hAnsi="Century Gothic,Arial" w:cs="Century Gothic,Arial"/>
          <w:w w:val="0"/>
        </w:rPr>
        <w:t xml:space="preserve"> po jej wykonaniu, wygaśnięciu, rozwiązaniu lub odstąpieniu od niej przez którąkolwiek ze Stron</w:t>
      </w:r>
      <w:bookmarkStart w:id="720" w:name="_Hlk78967911"/>
      <w:r w:rsidR="00061782" w:rsidRPr="005F09A4">
        <w:rPr>
          <w:rFonts w:ascii="Century Gothic,Arial" w:eastAsia="Century Gothic,Arial" w:hAnsi="Century Gothic,Arial" w:cs="Century Gothic,Arial"/>
          <w:w w:val="0"/>
        </w:rPr>
        <w:t xml:space="preserve"> chyba że inne postanowienia Umowy stanowią inaczej</w:t>
      </w:r>
      <w:bookmarkEnd w:id="720"/>
      <w:r w:rsidRPr="005F09A4">
        <w:rPr>
          <w:rFonts w:ascii="Century Gothic,Arial" w:eastAsia="Century Gothic,Arial" w:hAnsi="Century Gothic,Arial" w:cs="Century Gothic,Arial"/>
          <w:w w:val="0"/>
        </w:rPr>
        <w:t>.</w:t>
      </w:r>
    </w:p>
    <w:p w14:paraId="5444FDC1" w14:textId="77777777" w:rsidR="00FC3C7A" w:rsidRPr="005F09A4" w:rsidRDefault="00FC3C7A">
      <w:pPr>
        <w:numPr>
          <w:ilvl w:val="0"/>
          <w:numId w:val="30"/>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Niniejsza Umowa jest jawna w takim zakresie w jakim określa to </w:t>
      </w:r>
      <w:proofErr w:type="spellStart"/>
      <w:r w:rsidRPr="005F09A4">
        <w:rPr>
          <w:rFonts w:ascii="Century Gothic,Arial" w:eastAsia="Century Gothic,Arial" w:hAnsi="Century Gothic,Arial" w:cs="Century Gothic,Arial"/>
          <w:w w:val="0"/>
        </w:rPr>
        <w:t>Pzp</w:t>
      </w:r>
      <w:proofErr w:type="spellEnd"/>
      <w:r w:rsidRPr="005F09A4">
        <w:rPr>
          <w:rFonts w:ascii="Century Gothic,Arial" w:eastAsia="Century Gothic,Arial" w:hAnsi="Century Gothic,Arial" w:cs="Century Gothic,Arial"/>
          <w:w w:val="0"/>
        </w:rPr>
        <w:t xml:space="preserve"> i podlega udostępnianiu na zasadach określonych w przepisach ustawy o dostępie do informacji publicznej.</w:t>
      </w:r>
    </w:p>
    <w:p w14:paraId="75C7BF49" w14:textId="77777777" w:rsidR="00FC3C7A" w:rsidRPr="005F09A4" w:rsidRDefault="00FC3C7A">
      <w:pPr>
        <w:numPr>
          <w:ilvl w:val="0"/>
          <w:numId w:val="30"/>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Informacje Chronione mogą być wykorzystane przez Wykonawcę wyłącznie w celu realizacji Umowy.</w:t>
      </w:r>
    </w:p>
    <w:p w14:paraId="0B023C1F" w14:textId="77777777" w:rsidR="00FC3C7A" w:rsidRPr="005F09A4" w:rsidRDefault="00FC3C7A">
      <w:pPr>
        <w:numPr>
          <w:ilvl w:val="0"/>
          <w:numId w:val="30"/>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Zobowiązania Wykonawcy, o których mowa w ust. 2 nie dotyczą Informacji Chronionych:</w:t>
      </w:r>
    </w:p>
    <w:p w14:paraId="6FC93A9D" w14:textId="77777777" w:rsidR="00FC3C7A" w:rsidRPr="005F09A4" w:rsidRDefault="00FC3C7A" w:rsidP="002645F1">
      <w:pPr>
        <w:numPr>
          <w:ilvl w:val="0"/>
          <w:numId w:val="85"/>
        </w:numPr>
        <w:tabs>
          <w:tab w:val="left" w:pos="-1985"/>
          <w:tab w:val="left" w:pos="-1843"/>
          <w:tab w:val="left" w:pos="-1560"/>
          <w:tab w:val="left" w:pos="-1276"/>
        </w:tabs>
        <w:suppressAutoHyphens/>
        <w:spacing w:line="360" w:lineRule="auto"/>
        <w:ind w:left="709"/>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publicznie dostępnych w dniu ich udostępnienia Wykonawcy lub też upublicznionych w sposób, który nie stanowi naruszenia Umowy,</w:t>
      </w:r>
    </w:p>
    <w:p w14:paraId="15DA9292" w14:textId="77777777" w:rsidR="00FC3C7A" w:rsidRPr="005F09A4" w:rsidRDefault="00FC3C7A" w:rsidP="002645F1">
      <w:pPr>
        <w:numPr>
          <w:ilvl w:val="0"/>
          <w:numId w:val="85"/>
        </w:numPr>
        <w:tabs>
          <w:tab w:val="left" w:pos="-1985"/>
          <w:tab w:val="left" w:pos="-1843"/>
          <w:tab w:val="left" w:pos="-1560"/>
          <w:tab w:val="left" w:pos="-1276"/>
        </w:tabs>
        <w:suppressAutoHyphens/>
        <w:spacing w:line="360" w:lineRule="auto"/>
        <w:ind w:left="709"/>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które Wykonawca zobowiązany jest udostępnić na podstawie powszechnie  obowiązujących przepisów prawa, przy czym w takim przypadku powinien niezwłocznie poinformować Zamawiającego o zgłoszonym żądaniu udostępnienia informacji, o ile </w:t>
      </w:r>
      <w:r w:rsidRPr="005F09A4">
        <w:rPr>
          <w:rFonts w:ascii="Century Gothic,Arial" w:eastAsia="Century Gothic,Arial" w:hAnsi="Century Gothic,Arial" w:cs="Century Gothic,Arial"/>
        </w:rPr>
        <w:lastRenderedPageBreak/>
        <w:t>przekazanie tej informacji nie stoi w sprzeczności z powszechnie obowiązującymi przepisami prawa.</w:t>
      </w:r>
    </w:p>
    <w:p w14:paraId="10A6D63E" w14:textId="6F7729D9" w:rsidR="00FC3C7A" w:rsidRPr="005F09A4" w:rsidRDefault="00FC3C7A">
      <w:pPr>
        <w:numPr>
          <w:ilvl w:val="0"/>
          <w:numId w:val="30"/>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Zamawiający zastrzega sobie możliwość </w:t>
      </w:r>
      <w:r w:rsidR="00F37AB2" w:rsidRPr="005F09A4">
        <w:rPr>
          <w:rFonts w:ascii="Century Gothic,Arial" w:eastAsia="Century Gothic,Arial" w:hAnsi="Century Gothic,Arial" w:cs="Century Gothic,Arial"/>
          <w:w w:val="0"/>
        </w:rPr>
        <w:t xml:space="preserve">udostępnienia </w:t>
      </w:r>
      <w:r w:rsidRPr="005F09A4">
        <w:rPr>
          <w:rFonts w:ascii="Century Gothic,Arial" w:eastAsia="Century Gothic,Arial" w:hAnsi="Century Gothic,Arial" w:cs="Century Gothic,Arial"/>
          <w:w w:val="0"/>
        </w:rPr>
        <w:t>Wykonawcy niektórych Informacji Chronionych jedynie do wglądu w siedzibie Zamawiającego bez możliwości sporządzenia kopii.</w:t>
      </w:r>
    </w:p>
    <w:p w14:paraId="6B75D3AD" w14:textId="77777777" w:rsidR="00FC3C7A" w:rsidRPr="005F09A4" w:rsidRDefault="00FC3C7A">
      <w:pPr>
        <w:numPr>
          <w:ilvl w:val="0"/>
          <w:numId w:val="30"/>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Informacje Chronione mogą być udostępnione jedynie tym osobom z ramienia Wykonawcy, którym jest to niezbędne do realizacji Umowy.</w:t>
      </w:r>
    </w:p>
    <w:p w14:paraId="224674CF" w14:textId="77777777" w:rsidR="00FC3C7A" w:rsidRPr="005F09A4" w:rsidRDefault="00FC3C7A">
      <w:pPr>
        <w:numPr>
          <w:ilvl w:val="0"/>
          <w:numId w:val="30"/>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Wykonawca obowiązany jest dołożyć należytej staranności w celu przestrzegania postanowień niniejszego paragrafu przez swoich pracowników oraz osoby działające na jego zlecenie lub w jego interesie, bez względu na podstawę prawną związku tych osób z Wykonawcą. Wykonawca ponosi odpowiedzialność za ich działania lub zaniechania jak za działania lub zaniechania własne.</w:t>
      </w:r>
    </w:p>
    <w:p w14:paraId="03FBDE7A" w14:textId="74F88560" w:rsidR="00FC3C7A" w:rsidRPr="005F09A4" w:rsidRDefault="00FC3C7A">
      <w:pPr>
        <w:numPr>
          <w:ilvl w:val="0"/>
          <w:numId w:val="30"/>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Realizując zobowiązanie określone w ust. </w:t>
      </w:r>
      <w:r w:rsidR="00444586" w:rsidRPr="005F09A4">
        <w:rPr>
          <w:rFonts w:ascii="Century Gothic,Arial" w:eastAsia="Century Gothic,Arial" w:hAnsi="Century Gothic,Arial" w:cs="Century Gothic,Arial"/>
          <w:w w:val="0"/>
        </w:rPr>
        <w:t>8</w:t>
      </w:r>
      <w:r w:rsidR="00055F47" w:rsidRPr="005F09A4">
        <w:rPr>
          <w:rFonts w:ascii="Century Gothic,Arial" w:eastAsia="Century Gothic,Arial" w:hAnsi="Century Gothic,Arial" w:cs="Century Gothic,Arial"/>
          <w:w w:val="0"/>
        </w:rPr>
        <w:t xml:space="preserve"> powyżej</w:t>
      </w:r>
      <w:r w:rsidRPr="005F09A4">
        <w:rPr>
          <w:rFonts w:ascii="Century Gothic,Arial" w:eastAsia="Century Gothic,Arial" w:hAnsi="Century Gothic,Arial" w:cs="Century Gothic,Arial"/>
          <w:w w:val="0"/>
        </w:rPr>
        <w:t>, Wykonawca w szczególności przeszkoli wszystkie osoby, które w imieniu Wykonawcy będą bezpośrednio uczestniczyć w realizacji Umowy i będą miały dostęp do Informacji Chronionych w zakresie zasad ochrony Informacji Chronionych i celu ich udostępnienia.</w:t>
      </w:r>
    </w:p>
    <w:p w14:paraId="7092A76A" w14:textId="2A0DB268" w:rsidR="00FC3C7A" w:rsidRPr="005F09A4" w:rsidRDefault="00FC3C7A">
      <w:pPr>
        <w:numPr>
          <w:ilvl w:val="0"/>
          <w:numId w:val="30"/>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Z zastrzeżeniem pozostałych postanowień niniejszej Umowy, Wykonawca może udostępnić Informacje Chronione podmiotom, z których usług korzysta dla prawidłowego wykonania niniejszej Umowy (Podwykonawcom) pod warunkiem, że każdy z Podwykonawców zostanie pisemnie zobowiązany do zachowania poufności na zasadach </w:t>
      </w:r>
      <w:r w:rsidR="00444586" w:rsidRPr="005F09A4">
        <w:rPr>
          <w:rFonts w:ascii="Century Gothic,Arial" w:eastAsia="Century Gothic,Arial" w:hAnsi="Century Gothic,Arial" w:cs="Century Gothic,Arial"/>
          <w:w w:val="0"/>
        </w:rPr>
        <w:t>okreś</w:t>
      </w:r>
      <w:r w:rsidR="00444586" w:rsidRPr="003B6C3E">
        <w:rPr>
          <w:rFonts w:ascii="Century Gothic,Arial" w:eastAsia="Century Gothic,Arial" w:hAnsi="Century Gothic,Arial" w:cs="Century Gothic,Arial"/>
          <w:w w:val="0"/>
        </w:rPr>
        <w:t xml:space="preserve">lonych </w:t>
      </w:r>
      <w:r w:rsidR="00444586" w:rsidRPr="003B6C3E">
        <w:rPr>
          <w:rFonts w:ascii="Century Gothic,Arial" w:eastAsia="Century Gothic,Arial" w:hAnsi="Century Gothic,Arial" w:cs="Century Gothic,Arial"/>
          <w:b/>
          <w:bCs/>
          <w:w w:val="0"/>
        </w:rPr>
        <w:t>w Załączniku nr 2</w:t>
      </w:r>
      <w:r w:rsidR="00221825" w:rsidRPr="003B6C3E">
        <w:rPr>
          <w:rFonts w:ascii="Century Gothic,Arial" w:eastAsia="Century Gothic,Arial" w:hAnsi="Century Gothic,Arial" w:cs="Century Gothic,Arial"/>
          <w:b/>
          <w:bCs/>
          <w:w w:val="0"/>
        </w:rPr>
        <w:t>5</w:t>
      </w:r>
      <w:r w:rsidR="00444586" w:rsidRPr="003B6C3E">
        <w:rPr>
          <w:rFonts w:ascii="Century Gothic,Arial" w:eastAsia="Century Gothic,Arial" w:hAnsi="Century Gothic,Arial" w:cs="Century Gothic,Arial"/>
          <w:w w:val="0"/>
        </w:rPr>
        <w:t xml:space="preserve"> do Umowy. Zasady określone w </w:t>
      </w:r>
      <w:r w:rsidR="00444586" w:rsidRPr="003B6C3E">
        <w:rPr>
          <w:rFonts w:ascii="Century Gothic,Arial" w:eastAsia="Century Gothic,Arial" w:hAnsi="Century Gothic,Arial" w:cs="Century Gothic,Arial"/>
          <w:b/>
          <w:bCs/>
          <w:w w:val="0"/>
        </w:rPr>
        <w:t>Załączniku nr 2</w:t>
      </w:r>
      <w:r w:rsidR="00221825" w:rsidRPr="003B6C3E">
        <w:rPr>
          <w:rFonts w:ascii="Century Gothic,Arial" w:eastAsia="Century Gothic,Arial" w:hAnsi="Century Gothic,Arial" w:cs="Century Gothic,Arial"/>
          <w:b/>
          <w:bCs/>
          <w:w w:val="0"/>
        </w:rPr>
        <w:t>5</w:t>
      </w:r>
      <w:r w:rsidR="00444586" w:rsidRPr="003B6C3E">
        <w:rPr>
          <w:rFonts w:ascii="Century Gothic,Arial" w:eastAsia="Century Gothic,Arial" w:hAnsi="Century Gothic,Arial" w:cs="Century Gothic,Arial"/>
          <w:b/>
          <w:bCs/>
          <w:w w:val="0"/>
        </w:rPr>
        <w:t xml:space="preserve"> do Umowy</w:t>
      </w:r>
      <w:r w:rsidR="00444586" w:rsidRPr="003B6C3E">
        <w:rPr>
          <w:rFonts w:ascii="Century Gothic,Arial" w:eastAsia="Century Gothic,Arial" w:hAnsi="Century Gothic,Arial" w:cs="Century Gothic,Arial"/>
          <w:w w:val="0"/>
        </w:rPr>
        <w:t xml:space="preserve"> stosuje</w:t>
      </w:r>
      <w:r w:rsidR="00444586" w:rsidRPr="005F09A4">
        <w:rPr>
          <w:rFonts w:ascii="Century Gothic,Arial" w:eastAsia="Century Gothic,Arial" w:hAnsi="Century Gothic,Arial" w:cs="Century Gothic,Arial"/>
          <w:w w:val="0"/>
        </w:rPr>
        <w:t xml:space="preserve"> się do dalszych podwykonawców.</w:t>
      </w:r>
      <w:r w:rsidRPr="005F09A4">
        <w:rPr>
          <w:rFonts w:ascii="Century Gothic,Arial" w:eastAsia="Century Gothic,Arial" w:hAnsi="Century Gothic,Arial" w:cs="Century Gothic,Arial"/>
          <w:w w:val="0"/>
        </w:rPr>
        <w:t xml:space="preserve"> Postanowienia zawarte w ust. </w:t>
      </w:r>
      <w:r w:rsidR="0065520D" w:rsidRPr="005F09A4">
        <w:rPr>
          <w:rFonts w:ascii="Century Gothic,Arial" w:eastAsia="Century Gothic,Arial" w:hAnsi="Century Gothic,Arial" w:cs="Century Gothic,Arial"/>
          <w:w w:val="0"/>
        </w:rPr>
        <w:t>7,</w:t>
      </w:r>
      <w:r w:rsidR="00416E68">
        <w:rPr>
          <w:rFonts w:ascii="Century Gothic,Arial" w:eastAsia="Century Gothic,Arial" w:hAnsi="Century Gothic,Arial" w:cs="Century Gothic,Arial"/>
          <w:w w:val="0"/>
        </w:rPr>
        <w:t xml:space="preserve"> </w:t>
      </w:r>
      <w:r w:rsidR="0065520D" w:rsidRPr="005F09A4">
        <w:rPr>
          <w:rFonts w:ascii="Century Gothic,Arial" w:eastAsia="Century Gothic,Arial" w:hAnsi="Century Gothic,Arial" w:cs="Century Gothic,Arial"/>
          <w:w w:val="0"/>
        </w:rPr>
        <w:t>8 i 9</w:t>
      </w:r>
      <w:r w:rsidRPr="005F09A4">
        <w:rPr>
          <w:rFonts w:ascii="Century Gothic,Arial" w:eastAsia="Century Gothic,Arial" w:hAnsi="Century Gothic,Arial" w:cs="Century Gothic,Arial"/>
          <w:w w:val="0"/>
        </w:rPr>
        <w:t xml:space="preserve"> stosuje się odpowiednio do pracowników oraz osób działających na zlecenie lub w interesie Podwykonawców bez względu na podstawę prawną związku tych osób z Podwykonawcą. Wykonawca ponosi odpowiedzialność za działania lub zaniechania Podwykonawców jak za działania lub zaniechania własne.</w:t>
      </w:r>
    </w:p>
    <w:p w14:paraId="452D7715" w14:textId="77777777" w:rsidR="00FC3C7A" w:rsidRPr="005F09A4" w:rsidRDefault="00FC3C7A">
      <w:pPr>
        <w:numPr>
          <w:ilvl w:val="0"/>
          <w:numId w:val="30"/>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W przypadku niezgodnego z niniejszą Umową ujawnienia, utraty lub nieuprawnionego udostępnienia Informacji Chronionych, co do których istniał obowiązek nieujawniania i ochrony Wykonawca niezwłocznie zawiadomi Zamawiającego oraz podejmie niezbędne działania w szczególności podejmie współpracę z Zamawiającym w celu minimalizacji zakresu naruszenia oraz szkód wynikających z ujawnienia, utraty lub udostępnienia Informacji Chronionych.</w:t>
      </w:r>
    </w:p>
    <w:p w14:paraId="7C3E37EB" w14:textId="09839964" w:rsidR="00FC3C7A" w:rsidRPr="005F09A4" w:rsidRDefault="00FC3C7A">
      <w:pPr>
        <w:numPr>
          <w:ilvl w:val="0"/>
          <w:numId w:val="30"/>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Zamawiający zastrzega sobie w każdym czasie możliwość żądania od Wykonawcy zwrotu Informacji Chronionych udostępnionych przez Zamawiającego lub wytworzonych przez Wykonawcę w ramach realizacji Inwestycji, </w:t>
      </w:r>
      <w:r w:rsidR="0065520D" w:rsidRPr="005F09A4">
        <w:rPr>
          <w:rFonts w:ascii="Century Gothic,Arial" w:eastAsia="Century Gothic,Arial" w:hAnsi="Century Gothic,Arial" w:cs="Century Gothic,Arial"/>
          <w:w w:val="0"/>
        </w:rPr>
        <w:t>lub takich, któr</w:t>
      </w:r>
      <w:r w:rsidR="00291C9A">
        <w:rPr>
          <w:rFonts w:ascii="Century Gothic,Arial" w:eastAsia="Century Gothic,Arial" w:hAnsi="Century Gothic,Arial" w:cs="Century Gothic,Arial"/>
          <w:w w:val="0"/>
        </w:rPr>
        <w:t>e</w:t>
      </w:r>
      <w:r w:rsidR="0065520D" w:rsidRPr="005F09A4">
        <w:rPr>
          <w:rFonts w:ascii="Century Gothic,Arial" w:eastAsia="Century Gothic,Arial" w:hAnsi="Century Gothic,Arial" w:cs="Century Gothic,Arial"/>
          <w:w w:val="0"/>
        </w:rPr>
        <w:t xml:space="preserve"> Wykonawca udostępnił Podwykonawcy.  W takim wypadku Wykonawca zobowiązuje się do zwrotu lub zniszczenia na własny koszt wszelkich materiałów i nośników zawierających jakiekolwiek Informacje </w:t>
      </w:r>
      <w:r w:rsidR="0065520D" w:rsidRPr="005F09A4">
        <w:rPr>
          <w:rFonts w:ascii="Century Gothic,Arial" w:eastAsia="Century Gothic,Arial" w:hAnsi="Century Gothic,Arial" w:cs="Century Gothic,Arial"/>
          <w:w w:val="0"/>
        </w:rPr>
        <w:lastRenderedPageBreak/>
        <w:t>Chronione przekazane przez Zamawiającego lub w jego imieniu, będące w posiadaniu Wykonawcy lub osób trzecich, które zgodnie z postanowieniami niniejszej Umowy były uprawnione do zapoznania się z przedmiotowymi informacjami,</w:t>
      </w:r>
      <w:r w:rsidRPr="005F09A4">
        <w:rPr>
          <w:rFonts w:ascii="Century Gothic,Arial" w:eastAsia="Century Gothic,Arial" w:hAnsi="Century Gothic,Arial" w:cs="Century Gothic,Arial"/>
          <w:w w:val="0"/>
        </w:rPr>
        <w:t xml:space="preserve"> a także </w:t>
      </w:r>
      <w:r w:rsidR="00F37AB2" w:rsidRPr="005F09A4">
        <w:rPr>
          <w:rFonts w:ascii="Century Gothic,Arial" w:eastAsia="Century Gothic,Arial" w:hAnsi="Century Gothic,Arial" w:cs="Century Gothic,Arial"/>
          <w:w w:val="0"/>
        </w:rPr>
        <w:t xml:space="preserve">usunięcia Informacji Chronionych </w:t>
      </w:r>
      <w:r w:rsidRPr="005F09A4">
        <w:rPr>
          <w:rFonts w:ascii="Century Gothic,Arial" w:eastAsia="Century Gothic,Arial" w:hAnsi="Century Gothic,Arial" w:cs="Century Gothic,Arial"/>
          <w:w w:val="0"/>
        </w:rPr>
        <w:t>z pamięci dysków twardych komputerów lub innych urządzeń z zastrzeżeniem jednakże, że nie dotyczy to tworzenia i archiwizacji kopii zapasowych w systemach informatycznych, pod warunkiem właściwego zabezpieczenia tych kopii.</w:t>
      </w:r>
      <w:r w:rsidR="0065520D" w:rsidRPr="005F09A4">
        <w:rPr>
          <w:rFonts w:ascii="Century Gothic,Arial" w:eastAsia="Century Gothic,Arial" w:hAnsi="Century Gothic,Arial" w:cs="Century Gothic,Arial"/>
          <w:w w:val="0"/>
        </w:rPr>
        <w:t xml:space="preserve"> Niezależnie od powyższych postanowień Wykonawca ma prawo do zachowania kopii Informacji Chronionych na potrzeby własne związane z wykonywaniem Umowy lub na potrzeby obrony przed ewentualnymi przyszłymi roszczeniami pod warunkiem właściwego zabezpieczenia tych kopii zgodnie z postanowieniami niniejszego Artykułu.</w:t>
      </w:r>
    </w:p>
    <w:p w14:paraId="79F423A9" w14:textId="114EDCC7" w:rsidR="00FC3C7A" w:rsidRPr="005F09A4" w:rsidRDefault="00FC3C7A">
      <w:pPr>
        <w:numPr>
          <w:ilvl w:val="0"/>
          <w:numId w:val="30"/>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W uzasadnionych przypadkach Zamawiający zastrzega sobie możliwość weryfikacji poprawności realizacji obowiązków przewidzianych w niniejszym </w:t>
      </w:r>
      <w:r w:rsidR="006A1118" w:rsidRPr="005F09A4">
        <w:rPr>
          <w:rFonts w:ascii="Century Gothic,Arial" w:eastAsia="Century Gothic,Arial" w:hAnsi="Century Gothic,Arial" w:cs="Century Gothic,Arial"/>
          <w:w w:val="0"/>
        </w:rPr>
        <w:t xml:space="preserve">Artykule </w:t>
      </w:r>
      <w:r w:rsidRPr="005F09A4">
        <w:rPr>
          <w:rFonts w:ascii="Century Gothic,Arial" w:eastAsia="Century Gothic,Arial" w:hAnsi="Century Gothic,Arial" w:cs="Century Gothic,Arial"/>
          <w:w w:val="0"/>
        </w:rPr>
        <w:t>poprzez przeprowadzenie u Wykonawcy audytu w tym zakresie. Zamawiający poinformuje Wykonawcę o zamiarze przeprowadzania audytu z co najmniej 7-dniowym wyprzedzeniem oraz uzgodni termin audytu z Wykonawcą.</w:t>
      </w:r>
    </w:p>
    <w:p w14:paraId="3E6F5134" w14:textId="17AAFFB9" w:rsidR="0065520D" w:rsidRPr="003B6C3E" w:rsidRDefault="0065520D">
      <w:pPr>
        <w:numPr>
          <w:ilvl w:val="0"/>
          <w:numId w:val="30"/>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W przypadku konieczności udostępnienia Wykonawcy Informacji Chronionych stanowiących tajemnicę przedsiębiorstwa Zamawiającego w rozumieniu art. 11 ust. 2 ustawy z dnia 16 kwietnia 1993 r. o zwalczaniu </w:t>
      </w:r>
      <w:r w:rsidRPr="003B6C3E">
        <w:rPr>
          <w:rFonts w:ascii="Century Gothic,Arial" w:eastAsia="Century Gothic,Arial" w:hAnsi="Century Gothic,Arial" w:cs="Century Gothic,Arial"/>
          <w:w w:val="0"/>
        </w:rPr>
        <w:t xml:space="preserve">nieuczciwej konkurencji zastosowanie będą miały zasady określone w </w:t>
      </w:r>
      <w:r w:rsidRPr="003B6C3E">
        <w:rPr>
          <w:rFonts w:ascii="Century Gothic,Arial" w:eastAsia="Century Gothic,Arial" w:hAnsi="Century Gothic,Arial" w:cs="Century Gothic,Arial"/>
          <w:b/>
          <w:bCs/>
          <w:w w:val="0"/>
        </w:rPr>
        <w:t>Załączniku nr 2</w:t>
      </w:r>
      <w:r w:rsidR="007F43D0" w:rsidRPr="003B6C3E">
        <w:rPr>
          <w:rFonts w:ascii="Century Gothic,Arial" w:eastAsia="Century Gothic,Arial" w:hAnsi="Century Gothic,Arial" w:cs="Century Gothic,Arial"/>
          <w:b/>
          <w:bCs/>
          <w:w w:val="0"/>
        </w:rPr>
        <w:t>6</w:t>
      </w:r>
      <w:r w:rsidRPr="003B6C3E">
        <w:rPr>
          <w:rFonts w:ascii="Century Gothic,Arial" w:eastAsia="Century Gothic,Arial" w:hAnsi="Century Gothic,Arial" w:cs="Century Gothic,Arial"/>
          <w:b/>
          <w:bCs/>
          <w:w w:val="0"/>
        </w:rPr>
        <w:t xml:space="preserve"> do Umowy</w:t>
      </w:r>
      <w:r w:rsidRPr="003B6C3E">
        <w:rPr>
          <w:rFonts w:ascii="Century Gothic,Arial" w:eastAsia="Century Gothic,Arial" w:hAnsi="Century Gothic,Arial" w:cs="Century Gothic,Arial"/>
          <w:w w:val="0"/>
        </w:rPr>
        <w:t>.</w:t>
      </w:r>
    </w:p>
    <w:p w14:paraId="4F8B079D" w14:textId="77777777" w:rsidR="0065520D" w:rsidRPr="00760E34" w:rsidRDefault="0065520D">
      <w:pPr>
        <w:numPr>
          <w:ilvl w:val="0"/>
          <w:numId w:val="30"/>
        </w:numPr>
        <w:spacing w:line="360" w:lineRule="auto"/>
        <w:jc w:val="both"/>
        <w:rPr>
          <w:rFonts w:ascii="Century Gothic,Arial" w:eastAsia="Century Gothic,Arial" w:hAnsi="Century Gothic,Arial" w:cs="Century Gothic,Arial"/>
          <w:w w:val="0"/>
        </w:rPr>
      </w:pPr>
      <w:r w:rsidRPr="003B6C3E">
        <w:rPr>
          <w:rFonts w:ascii="Century Gothic,Arial" w:eastAsia="Century Gothic,Arial" w:hAnsi="Century Gothic,Arial" w:cs="Century Gothic,Arial"/>
          <w:w w:val="0"/>
        </w:rPr>
        <w:t>W ramach wykonywania niniejszej Umowy</w:t>
      </w:r>
      <w:r w:rsidRPr="005F09A4">
        <w:rPr>
          <w:rFonts w:ascii="Century Gothic,Arial" w:eastAsia="Century Gothic,Arial" w:hAnsi="Century Gothic,Arial" w:cs="Century Gothic,Arial"/>
          <w:w w:val="0"/>
        </w:rPr>
        <w:t xml:space="preserve"> Zamawiający przewiduje możliwość udostępnienia Wykonawcy informacji niejawnych o klauzuli „ZASTRZEŻONE” w rozumieniu ustawy z dnia 5 sierpnia 2010 r. o ochronie informacji niejawnych zwanej dalej „</w:t>
      </w:r>
      <w:r w:rsidRPr="00760E34">
        <w:rPr>
          <w:rFonts w:ascii="Century Gothic,Arial" w:eastAsia="Century Gothic,Arial" w:hAnsi="Century Gothic,Arial" w:cs="Century Gothic,Arial"/>
          <w:w w:val="0"/>
        </w:rPr>
        <w:t>Ustawą o ochronie informacji niejawnych”.</w:t>
      </w:r>
    </w:p>
    <w:p w14:paraId="23AFF611" w14:textId="77777777" w:rsidR="0065520D" w:rsidRPr="005F09A4" w:rsidRDefault="0065520D">
      <w:pPr>
        <w:numPr>
          <w:ilvl w:val="0"/>
          <w:numId w:val="30"/>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W związku z treścią ust. 15 powyżej Wykonawca zobowiązuje się, że wszystkie osoby uprawnione, które będą przetwarzały informacje niejawne będą posiadały upoważnienia do przetwarzania informacji niejawnych o klauzuli „ZASTRZEŻONE” lub poświadczenie bezpieczeństwa o wyższej klauzuli tajności oraz aktualne zaświadczenia o odbyciu szkolenia w zakresie ochrony informacji niejawnych w rozumieniu przepisów Ustawy o ochronie informacji niejawnych.</w:t>
      </w:r>
    </w:p>
    <w:p w14:paraId="02B8F4B2" w14:textId="17EFB822" w:rsidR="0065520D" w:rsidRPr="005F09A4" w:rsidRDefault="0065520D">
      <w:pPr>
        <w:numPr>
          <w:ilvl w:val="0"/>
          <w:numId w:val="30"/>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Przetwarzanie informacji niejawnych będzie odbywało się zgodnie z zasadami określonymi w Ustawie</w:t>
      </w:r>
      <w:r w:rsidR="000031B8" w:rsidRPr="00781786">
        <w:rPr>
          <w:rFonts w:ascii="Century Gothic,Arial" w:eastAsia="Century Gothic,Arial" w:hAnsi="Century Gothic,Arial" w:cs="Century Gothic,Arial"/>
          <w:w w:val="0"/>
        </w:rPr>
        <w:t xml:space="preserve"> z dnia 5 sierpnia 2010 r.</w:t>
      </w:r>
      <w:r w:rsidRPr="005F09A4">
        <w:rPr>
          <w:rFonts w:ascii="Century Gothic,Arial" w:eastAsia="Century Gothic,Arial" w:hAnsi="Century Gothic,Arial" w:cs="Century Gothic,Arial"/>
          <w:w w:val="0"/>
        </w:rPr>
        <w:t xml:space="preserve"> o ochronie informacji niejawnych oraz bieżącymi wytycznymi przekazywanymi przez Pełnomocnika ds. Ochrony Informacji Niejawnych po stronie Zamawiającego. Wykonawca przed uzyskaniem dostępu do informacji niejawnych przedłoży Zamawiającemu upoważnienia lub poświadczenia bezpieczeństwa wraz z zaświadczeniami o odbyciu szkoleń osób, które będą miały dostęp do informacji niejawnych.</w:t>
      </w:r>
    </w:p>
    <w:p w14:paraId="022A4B53" w14:textId="6B20E14C" w:rsidR="00567D93" w:rsidRPr="005F09A4" w:rsidRDefault="00567D93" w:rsidP="00D27C5A">
      <w:pPr>
        <w:spacing w:before="360" w:line="360" w:lineRule="auto"/>
        <w:jc w:val="both"/>
        <w:outlineLvl w:val="0"/>
        <w:rPr>
          <w:rFonts w:ascii="Century Gothic" w:hAnsi="Century Gothic" w:cs="Arial"/>
          <w:b/>
          <w:caps/>
          <w:u w:val="single"/>
          <w:lang w:eastAsia="en-US"/>
        </w:rPr>
      </w:pPr>
      <w:bookmarkStart w:id="721" w:name="_Toc89759646"/>
      <w:bookmarkStart w:id="722" w:name="_Toc160706849"/>
      <w:r w:rsidRPr="005F09A4">
        <w:rPr>
          <w:rFonts w:ascii="Century Gothic,Arial" w:eastAsia="Century Gothic,Arial" w:hAnsi="Century Gothic,Arial" w:cs="Century Gothic,Arial"/>
          <w:b/>
          <w:bCs/>
          <w:caps/>
          <w:u w:val="single"/>
          <w:lang w:eastAsia="en-US"/>
        </w:rPr>
        <w:t xml:space="preserve">ARTYKUŁ </w:t>
      </w:r>
      <w:r w:rsidRPr="005F09A4">
        <w:rPr>
          <w:rFonts w:ascii="Century Gothic" w:eastAsia="Century Gothic" w:hAnsi="Century Gothic" w:cs="Century Gothic"/>
          <w:b/>
          <w:bCs/>
          <w:u w:val="single"/>
        </w:rPr>
        <w:t>28. OCHRONA INFORMACJI WEWNĘTRZNEJ</w:t>
      </w:r>
      <w:bookmarkEnd w:id="721"/>
      <w:bookmarkEnd w:id="722"/>
    </w:p>
    <w:p w14:paraId="10B6C388" w14:textId="11C54FF5" w:rsidR="0065520D" w:rsidRPr="005F09A4" w:rsidRDefault="0065520D" w:rsidP="002645F1">
      <w:pPr>
        <w:pStyle w:val="Akapitzlist"/>
        <w:numPr>
          <w:ilvl w:val="0"/>
          <w:numId w:val="131"/>
        </w:numPr>
        <w:tabs>
          <w:tab w:val="left" w:pos="709"/>
        </w:tabs>
        <w:spacing w:line="360" w:lineRule="auto"/>
        <w:ind w:left="426" w:hanging="426"/>
        <w:jc w:val="both"/>
        <w:rPr>
          <w:rFonts w:ascii="Century Gothic" w:eastAsia="Century Gothic" w:hAnsi="Century Gothic" w:cs="Century Gothic"/>
        </w:rPr>
      </w:pPr>
      <w:r w:rsidRPr="005F09A4">
        <w:rPr>
          <w:rFonts w:ascii="Century Gothic" w:eastAsia="Century Gothic" w:hAnsi="Century Gothic" w:cs="Century Gothic"/>
        </w:rPr>
        <w:lastRenderedPageBreak/>
        <w:t xml:space="preserve">Informacje przekazywane w ramach realizacji niniejszej Umowy mogą stanowić informację wewnętrzną, o której mowa w art. 2 pkt 1 Rozporządzenia Parlamentu Europejskiego i Rady (UE) nr 1227/2011 z dnia 25 października 2011 r. w sprawie integralności i przejrzystości hurtowego rynku energii (dalej odpowiednio: </w:t>
      </w:r>
      <w:r w:rsidR="00E905A7" w:rsidRPr="005F09A4">
        <w:rPr>
          <w:rFonts w:ascii="Century Gothic" w:eastAsia="Century Gothic" w:hAnsi="Century Gothic" w:cs="Century Gothic"/>
        </w:rPr>
        <w:t>„</w:t>
      </w:r>
      <w:r w:rsidRPr="005F09A4">
        <w:rPr>
          <w:rFonts w:ascii="Century Gothic" w:eastAsia="Century Gothic" w:hAnsi="Century Gothic" w:cs="Century Gothic"/>
          <w:b/>
          <w:bCs/>
        </w:rPr>
        <w:t>informacja wewnętrzna</w:t>
      </w:r>
      <w:r w:rsidR="00E905A7" w:rsidRPr="005F09A4">
        <w:rPr>
          <w:rFonts w:ascii="Century Gothic" w:eastAsia="Century Gothic" w:hAnsi="Century Gothic" w:cs="Century Gothic"/>
        </w:rPr>
        <w:t>”</w:t>
      </w:r>
      <w:r w:rsidRPr="005F09A4">
        <w:rPr>
          <w:rFonts w:ascii="Century Gothic" w:eastAsia="Century Gothic" w:hAnsi="Century Gothic" w:cs="Century Gothic"/>
          <w:b/>
          <w:bCs/>
        </w:rPr>
        <w:t xml:space="preserve">, </w:t>
      </w:r>
      <w:r w:rsidR="00E905A7" w:rsidRPr="005F09A4">
        <w:rPr>
          <w:rFonts w:ascii="Century Gothic" w:eastAsia="Century Gothic" w:hAnsi="Century Gothic" w:cs="Century Gothic"/>
        </w:rPr>
        <w:t>„</w:t>
      </w:r>
      <w:r w:rsidRPr="005F09A4">
        <w:rPr>
          <w:rFonts w:ascii="Century Gothic" w:eastAsia="Century Gothic" w:hAnsi="Century Gothic" w:cs="Century Gothic"/>
          <w:b/>
          <w:bCs/>
        </w:rPr>
        <w:t>Rozporządzenie REMIT</w:t>
      </w:r>
      <w:r w:rsidR="00E905A7" w:rsidRPr="005F09A4">
        <w:rPr>
          <w:rFonts w:ascii="Century Gothic" w:eastAsia="Century Gothic" w:hAnsi="Century Gothic" w:cs="Century Gothic"/>
        </w:rPr>
        <w:t>”</w:t>
      </w:r>
      <w:r w:rsidRPr="005F09A4">
        <w:rPr>
          <w:rFonts w:ascii="Century Gothic" w:eastAsia="Century Gothic" w:hAnsi="Century Gothic" w:cs="Century Gothic"/>
        </w:rPr>
        <w:t>).</w:t>
      </w:r>
    </w:p>
    <w:p w14:paraId="4E77FEB0" w14:textId="77777777" w:rsidR="0065520D" w:rsidRPr="005F09A4" w:rsidRDefault="0065520D" w:rsidP="002645F1">
      <w:pPr>
        <w:pStyle w:val="Akapitzlist"/>
        <w:numPr>
          <w:ilvl w:val="0"/>
          <w:numId w:val="131"/>
        </w:numPr>
        <w:tabs>
          <w:tab w:val="left" w:pos="426"/>
        </w:tabs>
        <w:spacing w:line="360" w:lineRule="auto"/>
        <w:ind w:left="426"/>
        <w:jc w:val="both"/>
        <w:rPr>
          <w:rFonts w:ascii="Century Gothic" w:eastAsia="Century Gothic" w:hAnsi="Century Gothic" w:cs="Century Gothic"/>
        </w:rPr>
      </w:pPr>
      <w:r w:rsidRPr="005F09A4">
        <w:rPr>
          <w:rFonts w:ascii="Century Gothic" w:eastAsia="Century Gothic" w:hAnsi="Century Gothic" w:cs="Century Gothic"/>
        </w:rPr>
        <w:t>Mając na uwadze, że:</w:t>
      </w:r>
    </w:p>
    <w:p w14:paraId="6C728E4F" w14:textId="77777777" w:rsidR="0065520D" w:rsidRPr="005F09A4" w:rsidRDefault="0065520D">
      <w:pPr>
        <w:pStyle w:val="Akapitzlist"/>
        <w:numPr>
          <w:ilvl w:val="2"/>
          <w:numId w:val="8"/>
        </w:numPr>
        <w:tabs>
          <w:tab w:val="clear" w:pos="2018"/>
          <w:tab w:val="left" w:pos="426"/>
        </w:tabs>
        <w:spacing w:line="360" w:lineRule="auto"/>
        <w:ind w:left="993" w:hanging="360"/>
        <w:jc w:val="both"/>
        <w:rPr>
          <w:rFonts w:ascii="Century Gothic" w:eastAsia="Century Gothic" w:hAnsi="Century Gothic" w:cs="Century Gothic"/>
        </w:rPr>
      </w:pPr>
      <w:r w:rsidRPr="005F09A4">
        <w:rPr>
          <w:rFonts w:ascii="Century Gothic" w:eastAsia="Century Gothic" w:hAnsi="Century Gothic" w:cs="Century Gothic"/>
        </w:rPr>
        <w:t>Zgodnie z art. 4 Rozporządzenia REMIT do podania informacji wewnętrznej do publicznej wiadomości upoważniony jest wyłącznie właściciel tej informacji, którym w ramach realizacji Umowy jest Zamawiający,</w:t>
      </w:r>
    </w:p>
    <w:p w14:paraId="01CA6DE1" w14:textId="77777777" w:rsidR="0065520D" w:rsidRPr="005F09A4" w:rsidRDefault="0065520D">
      <w:pPr>
        <w:pStyle w:val="Akapitzlist"/>
        <w:numPr>
          <w:ilvl w:val="2"/>
          <w:numId w:val="8"/>
        </w:numPr>
        <w:tabs>
          <w:tab w:val="clear" w:pos="2018"/>
          <w:tab w:val="left" w:pos="426"/>
        </w:tabs>
        <w:spacing w:line="360" w:lineRule="auto"/>
        <w:ind w:left="993" w:hanging="360"/>
        <w:jc w:val="both"/>
        <w:rPr>
          <w:rFonts w:ascii="Century Gothic" w:eastAsia="Century Gothic" w:hAnsi="Century Gothic" w:cs="Century Gothic"/>
        </w:rPr>
      </w:pPr>
      <w:r w:rsidRPr="005F09A4">
        <w:rPr>
          <w:rFonts w:ascii="Century Gothic" w:eastAsia="Century Gothic" w:hAnsi="Century Gothic" w:cs="Century Gothic"/>
        </w:rPr>
        <w:t>Zgodnie z art. 3 Rozporządzenia REMIT, osoby, które weszły w posiadanie informacji wewnętrznej przed jej podaniem do publicznej wiadomości, zobowiązane są do bezwzględnej ochrony informacji wewnętrznej (w tym nieujawniania jej osobom trzecim); ponadto, osoby, które weszły w posiadanie informacji wewnętrznej są objęte zakazem wykorzystywania takiej informacji poprzez nabywanie lub zbywanie lub próbę nabycia lub zbycia, na rachunek własny lub na rachunek osoby trzeciej, bezpośrednio lub pośrednio, produktów energetycznych sprzedawanych w obrocie hurtowym, których informacja ta dotyczy oraz zalecania innym osobom wykonywania ww. działań; powyższe zobowiązanie (wraz z zakazem) obowiązuje bezterminowo, do czasu podania przez Zamawiającego  do wiadomości publicznej informacji wewnętrznej Zamawiającego.</w:t>
      </w:r>
    </w:p>
    <w:p w14:paraId="4DE609E8" w14:textId="77777777" w:rsidR="0065520D" w:rsidRPr="005F09A4" w:rsidRDefault="0065520D" w:rsidP="00382F0F">
      <w:pPr>
        <w:pStyle w:val="Akapitzlist"/>
        <w:tabs>
          <w:tab w:val="left" w:pos="426"/>
        </w:tabs>
        <w:spacing w:line="360" w:lineRule="auto"/>
        <w:ind w:left="426"/>
        <w:jc w:val="both"/>
        <w:rPr>
          <w:rFonts w:ascii="Century Gothic" w:eastAsia="Century Gothic" w:hAnsi="Century Gothic" w:cs="Century Gothic"/>
        </w:rPr>
      </w:pPr>
      <w:r w:rsidRPr="005F09A4">
        <w:rPr>
          <w:rFonts w:ascii="Century Gothic" w:eastAsia="Century Gothic" w:hAnsi="Century Gothic" w:cs="Century Gothic"/>
        </w:rPr>
        <w:t>Wykonawca zobowiązuje się do:</w:t>
      </w:r>
    </w:p>
    <w:p w14:paraId="0D16F9D4" w14:textId="77777777" w:rsidR="0065520D" w:rsidRPr="005F09A4" w:rsidRDefault="0065520D" w:rsidP="002645F1">
      <w:pPr>
        <w:pStyle w:val="Akapitzlist"/>
        <w:numPr>
          <w:ilvl w:val="1"/>
          <w:numId w:val="132"/>
        </w:numPr>
        <w:tabs>
          <w:tab w:val="left" w:pos="426"/>
        </w:tabs>
        <w:spacing w:line="360" w:lineRule="auto"/>
        <w:jc w:val="both"/>
        <w:rPr>
          <w:rFonts w:ascii="Century Gothic" w:eastAsia="Century Gothic" w:hAnsi="Century Gothic" w:cs="Century Gothic"/>
        </w:rPr>
      </w:pPr>
      <w:r w:rsidRPr="005F09A4">
        <w:rPr>
          <w:rFonts w:ascii="Century Gothic" w:eastAsia="Century Gothic" w:hAnsi="Century Gothic" w:cs="Century Gothic"/>
        </w:rPr>
        <w:t>nieujawniania informacji wewnętrznych Zamawiającego, w posiadanie których wszedł w ramach realizacji Umowy,</w:t>
      </w:r>
    </w:p>
    <w:p w14:paraId="457AFDC0" w14:textId="77777777" w:rsidR="0065520D" w:rsidRPr="005F09A4" w:rsidRDefault="0065520D" w:rsidP="002645F1">
      <w:pPr>
        <w:pStyle w:val="Akapitzlist"/>
        <w:numPr>
          <w:ilvl w:val="1"/>
          <w:numId w:val="132"/>
        </w:numPr>
        <w:tabs>
          <w:tab w:val="left" w:pos="426"/>
        </w:tabs>
        <w:spacing w:line="360" w:lineRule="auto"/>
        <w:jc w:val="both"/>
        <w:rPr>
          <w:rFonts w:ascii="Century Gothic" w:eastAsia="Century Gothic" w:hAnsi="Century Gothic" w:cs="Century Gothic"/>
        </w:rPr>
      </w:pPr>
      <w:r w:rsidRPr="005F09A4">
        <w:rPr>
          <w:rFonts w:ascii="Century Gothic" w:eastAsia="Century Gothic" w:hAnsi="Century Gothic" w:cs="Century Gothic"/>
        </w:rPr>
        <w:t xml:space="preserve">zapewnienia informacjom wewnętrznym Zamawiającego ochrony przed nieuprawnionym ujawnieniem lub udostępnieniem, </w:t>
      </w:r>
    </w:p>
    <w:p w14:paraId="35D825DE" w14:textId="267D2CBC" w:rsidR="0023016D" w:rsidRPr="005F09A4" w:rsidRDefault="0065520D" w:rsidP="002645F1">
      <w:pPr>
        <w:pStyle w:val="Akapitzlist"/>
        <w:numPr>
          <w:ilvl w:val="1"/>
          <w:numId w:val="132"/>
        </w:numPr>
        <w:tabs>
          <w:tab w:val="left" w:pos="426"/>
        </w:tabs>
        <w:spacing w:line="360" w:lineRule="auto"/>
        <w:jc w:val="both"/>
        <w:rPr>
          <w:rFonts w:ascii="Century Gothic" w:eastAsia="Century Gothic" w:hAnsi="Century Gothic" w:cs="Century Gothic"/>
        </w:rPr>
      </w:pPr>
      <w:r w:rsidRPr="005F09A4">
        <w:rPr>
          <w:rFonts w:ascii="Century Gothic" w:eastAsia="Century Gothic" w:hAnsi="Century Gothic" w:cs="Century Gothic"/>
        </w:rPr>
        <w:t xml:space="preserve">wykorzystywania informacji wewnętrznych Zamawiającego wyłącznie na potrzeby realizacji Umowy oraz  niezwłocznego zgłoszenia każdego przypadku nieuprawnionego ujawnienia lub niewłaściwego wykorzystania </w:t>
      </w:r>
      <w:r w:rsidR="00A43784" w:rsidRPr="005F09A4">
        <w:rPr>
          <w:rFonts w:ascii="Century Gothic" w:eastAsia="Century Gothic" w:hAnsi="Century Gothic" w:cs="Century Gothic"/>
        </w:rPr>
        <w:t>przez Wykonawcę</w:t>
      </w:r>
      <w:r w:rsidRPr="005F09A4">
        <w:rPr>
          <w:rFonts w:ascii="Century Gothic" w:eastAsia="Century Gothic" w:hAnsi="Century Gothic" w:cs="Century Gothic"/>
        </w:rPr>
        <w:t xml:space="preserve"> informacji wewnętrznej Zamawiającego do Pełnomocnika ds. Zgodności REMIT Zamawiającego na adres</w:t>
      </w:r>
      <w:r w:rsidR="00407080" w:rsidRPr="005F09A4">
        <w:rPr>
          <w:rFonts w:ascii="Century Gothic" w:eastAsia="Century Gothic" w:hAnsi="Century Gothic" w:cs="Century Gothic"/>
        </w:rPr>
        <w:t>:</w:t>
      </w:r>
      <w:r w:rsidRPr="005F09A4">
        <w:rPr>
          <w:rFonts w:ascii="Century Gothic" w:eastAsia="Century Gothic" w:hAnsi="Century Gothic" w:cs="Century Gothic"/>
        </w:rPr>
        <w:t xml:space="preserve"> </w:t>
      </w:r>
      <w:hyperlink r:id="rId20" w:history="1">
        <w:r w:rsidR="0023016D" w:rsidRPr="005F09A4">
          <w:rPr>
            <w:rStyle w:val="Hipercze"/>
            <w:rFonts w:ascii="Century Gothic" w:eastAsia="Century Gothic" w:hAnsi="Century Gothic" w:cs="Century Gothic"/>
          </w:rPr>
          <w:t>remit@gaz-system.pl</w:t>
        </w:r>
      </w:hyperlink>
      <w:r w:rsidRPr="005F09A4">
        <w:rPr>
          <w:rFonts w:ascii="Century Gothic" w:eastAsia="Century Gothic" w:hAnsi="Century Gothic" w:cs="Century Gothic"/>
        </w:rPr>
        <w:t>.</w:t>
      </w:r>
      <w:r w:rsidR="0023016D" w:rsidRPr="005F09A4">
        <w:rPr>
          <w:rFonts w:ascii="Century Gothic" w:eastAsia="Century Gothic" w:hAnsi="Century Gothic" w:cs="Century Gothic"/>
        </w:rPr>
        <w:t xml:space="preserve"> </w:t>
      </w:r>
    </w:p>
    <w:p w14:paraId="4560CD14" w14:textId="77777777" w:rsidR="0065520D" w:rsidRPr="005F09A4" w:rsidRDefault="0065520D" w:rsidP="00382F0F">
      <w:pPr>
        <w:pStyle w:val="Akapitzlist"/>
        <w:tabs>
          <w:tab w:val="left" w:pos="426"/>
        </w:tabs>
        <w:spacing w:line="360" w:lineRule="auto"/>
        <w:ind w:left="426"/>
        <w:jc w:val="both"/>
        <w:rPr>
          <w:rFonts w:ascii="Century Gothic" w:eastAsia="Century Gothic" w:hAnsi="Century Gothic" w:cs="Century Gothic"/>
        </w:rPr>
      </w:pPr>
      <w:r w:rsidRPr="005F09A4">
        <w:rPr>
          <w:rFonts w:ascii="Century Gothic" w:eastAsia="Century Gothic" w:hAnsi="Century Gothic" w:cs="Century Gothic"/>
        </w:rPr>
        <w:t>Zobowiązania (w tym zakazy), o których mowa w niniejszym ustępie obowiązują Wykonawcę w okresie obowiązywania Umowy oraz po jej wykonaniu, wygaśnięciu, rozwiązaniu lub odstąpieniu od niej przez Zamawiającego lub Wykonawcę - do czasu podania przez Zamawiającego do wiadomości publicznej informacji wewnętrznej Zamawiającego.</w:t>
      </w:r>
    </w:p>
    <w:p w14:paraId="2DA84B10" w14:textId="77777777" w:rsidR="0065520D" w:rsidRPr="005F09A4" w:rsidRDefault="0065520D" w:rsidP="002645F1">
      <w:pPr>
        <w:pStyle w:val="Akapitzlist"/>
        <w:numPr>
          <w:ilvl w:val="0"/>
          <w:numId w:val="131"/>
        </w:numPr>
        <w:tabs>
          <w:tab w:val="left" w:pos="426"/>
        </w:tabs>
        <w:spacing w:line="360" w:lineRule="auto"/>
        <w:ind w:left="426" w:hanging="426"/>
        <w:jc w:val="both"/>
        <w:rPr>
          <w:rFonts w:ascii="Century Gothic" w:eastAsia="Century Gothic" w:hAnsi="Century Gothic" w:cs="Century Gothic"/>
        </w:rPr>
      </w:pPr>
      <w:r w:rsidRPr="005F09A4">
        <w:rPr>
          <w:rFonts w:ascii="Century Gothic" w:eastAsia="Century Gothic" w:hAnsi="Century Gothic" w:cs="Century Gothic"/>
        </w:rPr>
        <w:t>Wykonawca oświadcza, iż ma świadomość, że nielegalne wykorzystywanie lub ujawnianie informacji wewnętrznych Zamawiającego, podlega odpowiedzialności karnej na podstawie art. 57b-57d ustawy z dnia 10 kwietnia 1997 r. Prawo energetyczne.</w:t>
      </w:r>
    </w:p>
    <w:p w14:paraId="00D157C9" w14:textId="3B5AE11F" w:rsidR="008348BE" w:rsidRPr="005F09A4" w:rsidRDefault="008348BE" w:rsidP="00D27C5A">
      <w:pPr>
        <w:spacing w:before="360" w:line="360" w:lineRule="auto"/>
        <w:jc w:val="both"/>
        <w:outlineLvl w:val="0"/>
        <w:rPr>
          <w:rFonts w:ascii="Century Gothic" w:hAnsi="Century Gothic" w:cs="Arial"/>
          <w:b/>
          <w:caps/>
          <w:u w:val="single"/>
          <w:lang w:eastAsia="en-US"/>
        </w:rPr>
      </w:pPr>
      <w:bookmarkStart w:id="723" w:name="_Toc160706850"/>
      <w:r w:rsidRPr="005F09A4">
        <w:rPr>
          <w:rFonts w:ascii="Century Gothic,Arial" w:eastAsia="Century Gothic,Arial" w:hAnsi="Century Gothic,Arial" w:cs="Century Gothic,Arial"/>
          <w:b/>
          <w:bCs/>
          <w:caps/>
          <w:u w:val="single"/>
          <w:lang w:eastAsia="en-US"/>
        </w:rPr>
        <w:lastRenderedPageBreak/>
        <w:t xml:space="preserve">ARTYKUŁ </w:t>
      </w:r>
      <w:r w:rsidRPr="005F09A4">
        <w:rPr>
          <w:rFonts w:ascii="Century Gothic" w:eastAsia="Century Gothic" w:hAnsi="Century Gothic" w:cs="Century Gothic"/>
          <w:b/>
          <w:bCs/>
          <w:u w:val="single"/>
        </w:rPr>
        <w:t>29. OCHRONA DANYCH OSOBOWYCH, POWIERZENIE PRZETW</w:t>
      </w:r>
      <w:r w:rsidR="0039264D" w:rsidRPr="005F09A4">
        <w:rPr>
          <w:rFonts w:ascii="Century Gothic" w:eastAsia="Century Gothic" w:hAnsi="Century Gothic" w:cs="Century Gothic"/>
          <w:b/>
          <w:bCs/>
          <w:u w:val="single"/>
        </w:rPr>
        <w:t>A</w:t>
      </w:r>
      <w:r w:rsidRPr="005F09A4">
        <w:rPr>
          <w:rFonts w:ascii="Century Gothic" w:eastAsia="Century Gothic" w:hAnsi="Century Gothic" w:cs="Century Gothic"/>
          <w:b/>
          <w:bCs/>
          <w:u w:val="single"/>
        </w:rPr>
        <w:t>R</w:t>
      </w:r>
      <w:r w:rsidR="0039264D" w:rsidRPr="005F09A4">
        <w:rPr>
          <w:rFonts w:ascii="Century Gothic" w:eastAsia="Century Gothic" w:hAnsi="Century Gothic" w:cs="Century Gothic"/>
          <w:b/>
          <w:bCs/>
          <w:u w:val="single"/>
        </w:rPr>
        <w:t>Z</w:t>
      </w:r>
      <w:r w:rsidRPr="005F09A4">
        <w:rPr>
          <w:rFonts w:ascii="Century Gothic" w:eastAsia="Century Gothic" w:hAnsi="Century Gothic" w:cs="Century Gothic"/>
          <w:b/>
          <w:bCs/>
          <w:u w:val="single"/>
        </w:rPr>
        <w:t>ANIA DANYCH OSOBOWYCH</w:t>
      </w:r>
      <w:bookmarkEnd w:id="723"/>
    </w:p>
    <w:p w14:paraId="09991F0F" w14:textId="77777777" w:rsidR="0065520D" w:rsidRPr="005F09A4" w:rsidRDefault="0065520D" w:rsidP="002645F1">
      <w:pPr>
        <w:pStyle w:val="Akapitzlist"/>
        <w:numPr>
          <w:ilvl w:val="3"/>
          <w:numId w:val="98"/>
        </w:numPr>
        <w:tabs>
          <w:tab w:val="left" w:pos="426"/>
        </w:tabs>
        <w:spacing w:line="360" w:lineRule="auto"/>
        <w:ind w:left="426" w:hanging="426"/>
        <w:jc w:val="both"/>
        <w:rPr>
          <w:rFonts w:ascii="Century Gothic" w:eastAsia="Century Gothic" w:hAnsi="Century Gothic" w:cs="Century Gothic"/>
        </w:rPr>
      </w:pPr>
      <w:r w:rsidRPr="005F09A4">
        <w:rPr>
          <w:rFonts w:ascii="Century Gothic" w:eastAsia="Century Gothic" w:hAnsi="Century Gothic" w:cs="Century Gothic"/>
        </w:rPr>
        <w:t>Zamawiający oświadcza, że w ramach Umowy powierza Wykonawcy przetwarzanie w jego imieniu danych osobowych dotyczących właścicieli, użytkowników wieczystych, użytkowników, dzierżawców nieruchomości, przez nieruchomości których lub obok których, przebiegają lub będą przebiegać gazociągi lub posadowione są inne obiekty infrastruktury gazowej należące do Zamawiającego (dalej „</w:t>
      </w:r>
      <w:r w:rsidRPr="005F09A4">
        <w:rPr>
          <w:rFonts w:ascii="Century Gothic" w:eastAsia="Century Gothic" w:hAnsi="Century Gothic" w:cs="Century Gothic"/>
          <w:b/>
          <w:bCs/>
        </w:rPr>
        <w:t>Właściciele nieruchomości</w:t>
      </w:r>
      <w:r w:rsidRPr="005F09A4">
        <w:rPr>
          <w:rFonts w:ascii="Century Gothic" w:eastAsia="Century Gothic" w:hAnsi="Century Gothic" w:cs="Century Gothic"/>
        </w:rPr>
        <w:t>”), a także przedstawicieli wskazanych przez Właścicieli nieruchomości, których to danych Zamawiający jest administratorem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oraz Dz. Urz. UE L 127 z 23.05.2018, str. 2, Dz.U. UE L 74 z 04.03.2021, str. 35), dalej „</w:t>
      </w:r>
      <w:r w:rsidRPr="005F09A4">
        <w:rPr>
          <w:rFonts w:ascii="Century Gothic" w:eastAsia="Century Gothic" w:hAnsi="Century Gothic" w:cs="Century Gothic"/>
          <w:b/>
          <w:bCs/>
        </w:rPr>
        <w:t>RODO</w:t>
      </w:r>
      <w:r w:rsidRPr="005F09A4">
        <w:rPr>
          <w:rFonts w:ascii="Century Gothic" w:eastAsia="Century Gothic" w:hAnsi="Century Gothic" w:cs="Century Gothic"/>
        </w:rPr>
        <w:t>”, a Wykonawca jako podmiot przetwarzający w rozumieniu RODO akceptuje warunki tego powierzenia określone poniżej i gwarantuje, że wdrożył i będzie stosował odpowiednie środki techniczne i organizacyjne, by przetwarzanie spełniało wymogi RODO i chroniło prawa osób, których powierzenie i dane dotyczą.</w:t>
      </w:r>
    </w:p>
    <w:p w14:paraId="52493ADF" w14:textId="77777777" w:rsidR="0065520D" w:rsidRPr="005F09A4" w:rsidRDefault="0065520D" w:rsidP="002645F1">
      <w:pPr>
        <w:pStyle w:val="Akapitzlist"/>
        <w:numPr>
          <w:ilvl w:val="3"/>
          <w:numId w:val="98"/>
        </w:numPr>
        <w:spacing w:line="360" w:lineRule="auto"/>
        <w:ind w:left="426" w:hanging="426"/>
        <w:jc w:val="both"/>
        <w:rPr>
          <w:rFonts w:ascii="Century Gothic" w:eastAsia="Century Gothic" w:hAnsi="Century Gothic" w:cs="Century Gothic"/>
        </w:rPr>
      </w:pPr>
      <w:r w:rsidRPr="005F09A4">
        <w:rPr>
          <w:rFonts w:ascii="Century Gothic" w:eastAsia="Century Gothic" w:hAnsi="Century Gothic" w:cs="Century Gothic"/>
        </w:rPr>
        <w:t>Okres, w którym Wykonawca będzie przetwarzał dane osobowe jest tożsamy z okresem obowiązywania Umowy, z zastrzeżeniem, iż w przypadku wykonania, wygaśnięcia, rozwiązania lub odstąpienia od Umowy przez którąkolwiek ze Stron na Wykonawcy spoczywa obowiązek przetwarzania danych osobowych powierzonych przez Zamawiającego przez okres niezbędny do ich zwrotu Zamawiającemu oraz usunięcia kopii tych danych z nośników i zasobów należących do Wykonawcy.</w:t>
      </w:r>
    </w:p>
    <w:p w14:paraId="5E644E3C" w14:textId="77777777" w:rsidR="0065520D" w:rsidRPr="005F09A4" w:rsidRDefault="0065520D" w:rsidP="002645F1">
      <w:pPr>
        <w:pStyle w:val="Akapitzlist"/>
        <w:numPr>
          <w:ilvl w:val="3"/>
          <w:numId w:val="98"/>
        </w:numPr>
        <w:spacing w:line="360" w:lineRule="auto"/>
        <w:ind w:left="426" w:hanging="426"/>
        <w:jc w:val="both"/>
        <w:rPr>
          <w:rFonts w:ascii="Century Gothic" w:eastAsia="Century Gothic" w:hAnsi="Century Gothic" w:cs="Century Gothic"/>
        </w:rPr>
      </w:pPr>
      <w:r w:rsidRPr="005F09A4">
        <w:rPr>
          <w:rFonts w:ascii="Century Gothic" w:eastAsia="Century Gothic" w:hAnsi="Century Gothic" w:cs="Century Gothic"/>
        </w:rPr>
        <w:t>Celem przetwarzania  przez Wykonawcę danych osobowych jest wyłącznie realizacja zobowiązań wynikających z Umowy, a w szczególności:</w:t>
      </w:r>
    </w:p>
    <w:p w14:paraId="491A29BD" w14:textId="77777777" w:rsidR="0065520D" w:rsidRPr="005F09A4" w:rsidRDefault="0065520D" w:rsidP="002645F1">
      <w:pPr>
        <w:pStyle w:val="Akapitzlist"/>
        <w:numPr>
          <w:ilvl w:val="0"/>
          <w:numId w:val="119"/>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 xml:space="preserve">zbieranie danych osobowych dotyczących Właścicieli nieruchomości lub ich przedstawicieli, w związku z: </w:t>
      </w:r>
    </w:p>
    <w:p w14:paraId="0BC01E9D" w14:textId="77777777" w:rsidR="0065520D" w:rsidRPr="005F09A4" w:rsidRDefault="0065520D" w:rsidP="002645F1">
      <w:pPr>
        <w:pStyle w:val="Akapitzlist"/>
        <w:numPr>
          <w:ilvl w:val="1"/>
          <w:numId w:val="120"/>
        </w:numPr>
        <w:spacing w:line="360" w:lineRule="auto"/>
        <w:ind w:left="993"/>
        <w:jc w:val="both"/>
        <w:rPr>
          <w:rFonts w:ascii="Century Gothic" w:eastAsia="Century Gothic" w:hAnsi="Century Gothic" w:cs="Century Gothic"/>
        </w:rPr>
      </w:pPr>
      <w:r w:rsidRPr="005F09A4">
        <w:rPr>
          <w:rFonts w:ascii="Century Gothic" w:eastAsia="Century Gothic" w:hAnsi="Century Gothic" w:cs="Century Gothic"/>
        </w:rPr>
        <w:t>pozyskiwaniem danych dla potrzeb utrzymywania kontaktów z Właścicielami nieruchomości oraz ich przedstawicielami;</w:t>
      </w:r>
    </w:p>
    <w:p w14:paraId="6463368A" w14:textId="77777777" w:rsidR="0065520D" w:rsidRPr="005F09A4" w:rsidRDefault="0065520D" w:rsidP="002645F1">
      <w:pPr>
        <w:pStyle w:val="Akapitzlist"/>
        <w:numPr>
          <w:ilvl w:val="1"/>
          <w:numId w:val="120"/>
        </w:numPr>
        <w:spacing w:line="360" w:lineRule="auto"/>
        <w:ind w:left="993"/>
        <w:jc w:val="both"/>
        <w:rPr>
          <w:rFonts w:ascii="Century Gothic" w:eastAsia="Century Gothic" w:hAnsi="Century Gothic" w:cs="Century Gothic"/>
        </w:rPr>
      </w:pPr>
      <w:r w:rsidRPr="005F09A4">
        <w:rPr>
          <w:rFonts w:ascii="Century Gothic" w:eastAsia="Century Gothic" w:hAnsi="Century Gothic" w:cs="Century Gothic"/>
        </w:rPr>
        <w:t>pozyskiwaniem prawa do dysponowania nieruchomościami na cele budowlane w celu rozpoczęcia realizacji prac inwestycyjnych, lub na przeprowadzenie badań terenowych;</w:t>
      </w:r>
    </w:p>
    <w:p w14:paraId="4D302D3D" w14:textId="77777777" w:rsidR="0065520D" w:rsidRPr="005F09A4" w:rsidRDefault="0065520D" w:rsidP="002645F1">
      <w:pPr>
        <w:pStyle w:val="Akapitzlist"/>
        <w:numPr>
          <w:ilvl w:val="1"/>
          <w:numId w:val="120"/>
        </w:numPr>
        <w:spacing w:line="360" w:lineRule="auto"/>
        <w:ind w:left="993"/>
        <w:jc w:val="both"/>
        <w:rPr>
          <w:rFonts w:ascii="Century Gothic" w:eastAsia="Century Gothic" w:hAnsi="Century Gothic" w:cs="Century Gothic"/>
        </w:rPr>
      </w:pPr>
      <w:r w:rsidRPr="005F09A4">
        <w:rPr>
          <w:rFonts w:ascii="Century Gothic" w:eastAsia="Century Gothic" w:hAnsi="Century Gothic" w:cs="Century Gothic"/>
        </w:rPr>
        <w:t>pozyskiwaniem tytułów prawnych do nieruchomości;</w:t>
      </w:r>
    </w:p>
    <w:p w14:paraId="4C446695" w14:textId="77777777" w:rsidR="0065520D" w:rsidRPr="005F09A4" w:rsidRDefault="0065520D" w:rsidP="002645F1">
      <w:pPr>
        <w:pStyle w:val="Akapitzlist"/>
        <w:numPr>
          <w:ilvl w:val="1"/>
          <w:numId w:val="120"/>
        </w:numPr>
        <w:spacing w:line="360" w:lineRule="auto"/>
        <w:ind w:left="993"/>
        <w:jc w:val="both"/>
        <w:rPr>
          <w:rFonts w:ascii="Century Gothic" w:eastAsia="Century Gothic" w:hAnsi="Century Gothic" w:cs="Century Gothic"/>
        </w:rPr>
      </w:pPr>
      <w:r w:rsidRPr="005F09A4">
        <w:rPr>
          <w:rFonts w:ascii="Century Gothic" w:eastAsia="Century Gothic" w:hAnsi="Century Gothic" w:cs="Century Gothic"/>
        </w:rPr>
        <w:t>pozyskiwaniem danych osobowych dla potrzeb ustalenia wysokości odszkodowania i wynagrodzeń,</w:t>
      </w:r>
    </w:p>
    <w:p w14:paraId="772051C5" w14:textId="77777777" w:rsidR="0065520D" w:rsidRPr="005F09A4" w:rsidRDefault="0065520D" w:rsidP="002645F1">
      <w:pPr>
        <w:pStyle w:val="Akapitzlist"/>
        <w:numPr>
          <w:ilvl w:val="1"/>
          <w:numId w:val="120"/>
        </w:numPr>
        <w:spacing w:line="360" w:lineRule="auto"/>
        <w:ind w:left="993"/>
        <w:jc w:val="both"/>
        <w:rPr>
          <w:rFonts w:ascii="Century Gothic" w:eastAsia="Century Gothic" w:hAnsi="Century Gothic" w:cs="Century Gothic"/>
        </w:rPr>
      </w:pPr>
      <w:r w:rsidRPr="005F09A4">
        <w:rPr>
          <w:rFonts w:ascii="Century Gothic" w:eastAsia="Century Gothic" w:hAnsi="Century Gothic" w:cs="Century Gothic"/>
        </w:rPr>
        <w:t>innymi celami wskazanymi niżej,</w:t>
      </w:r>
    </w:p>
    <w:p w14:paraId="2DEDE522" w14:textId="77777777" w:rsidR="0065520D" w:rsidRPr="005F09A4" w:rsidRDefault="0065520D" w:rsidP="002645F1">
      <w:pPr>
        <w:pStyle w:val="Akapitzlist"/>
        <w:numPr>
          <w:ilvl w:val="0"/>
          <w:numId w:val="119"/>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utrzymywanie kontaktów z Właścicielami nieruchomości oraz ich przedstawicielami,</w:t>
      </w:r>
    </w:p>
    <w:p w14:paraId="1A7C18DA" w14:textId="77777777" w:rsidR="0065520D" w:rsidRPr="005F09A4" w:rsidRDefault="0065520D" w:rsidP="002645F1">
      <w:pPr>
        <w:pStyle w:val="Akapitzlist"/>
        <w:numPr>
          <w:ilvl w:val="0"/>
          <w:numId w:val="119"/>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lastRenderedPageBreak/>
        <w:t>uzyskiwanie prawa do dysponowania nieruchomościami na cele budowlane w celu rozpoczęcia realizacji prac inwestycyjnych lub na przeprowadzenie badań terenowych,</w:t>
      </w:r>
    </w:p>
    <w:p w14:paraId="25D23252" w14:textId="77777777" w:rsidR="0065520D" w:rsidRPr="005F09A4" w:rsidRDefault="0065520D" w:rsidP="002645F1">
      <w:pPr>
        <w:pStyle w:val="Akapitzlist"/>
        <w:numPr>
          <w:ilvl w:val="0"/>
          <w:numId w:val="119"/>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 xml:space="preserve">pozyskiwanie tytułów prawnych do nieruchomości, </w:t>
      </w:r>
    </w:p>
    <w:p w14:paraId="0BE14670" w14:textId="77777777" w:rsidR="0065520D" w:rsidRPr="005F09A4" w:rsidRDefault="0065520D" w:rsidP="002645F1">
      <w:pPr>
        <w:pStyle w:val="Akapitzlist"/>
        <w:numPr>
          <w:ilvl w:val="0"/>
          <w:numId w:val="119"/>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ustalanie wysokości odszkodowania i wynagrodzeń,</w:t>
      </w:r>
    </w:p>
    <w:p w14:paraId="5C57F793" w14:textId="77777777" w:rsidR="0065520D" w:rsidRPr="005F09A4" w:rsidRDefault="0065520D" w:rsidP="002645F1">
      <w:pPr>
        <w:pStyle w:val="Akapitzlist"/>
        <w:numPr>
          <w:ilvl w:val="0"/>
          <w:numId w:val="119"/>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przekazywanie danych rzeczoznawcy majątkowemu w związku z ustalaniem wysokości odszkodowań i wynagrodzeń,</w:t>
      </w:r>
    </w:p>
    <w:p w14:paraId="35C1A7C8" w14:textId="77777777" w:rsidR="0065520D" w:rsidRPr="005F09A4" w:rsidRDefault="0065520D" w:rsidP="002645F1">
      <w:pPr>
        <w:pStyle w:val="Akapitzlist"/>
        <w:numPr>
          <w:ilvl w:val="0"/>
          <w:numId w:val="119"/>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sporządzanie wymaganej Umową dokumentacji projektowej, dokumentacji powykonawczej i odbiorowej,</w:t>
      </w:r>
    </w:p>
    <w:p w14:paraId="614E7447" w14:textId="77777777" w:rsidR="0065520D" w:rsidRPr="005F09A4" w:rsidRDefault="0065520D" w:rsidP="002645F1">
      <w:pPr>
        <w:pStyle w:val="Akapitzlist"/>
        <w:numPr>
          <w:ilvl w:val="0"/>
          <w:numId w:val="119"/>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 xml:space="preserve">udostępnianie danych osobowych w postępowaniach administracyjnych celem uzyskania w imieniu Zamawiającego niezbędnych zgód, uzgodnień, zezwoleń i decyzji w których reprezentuje Zamawiającego jako inwestora, </w:t>
      </w:r>
    </w:p>
    <w:p w14:paraId="19CFB2B8" w14:textId="77777777" w:rsidR="0065520D" w:rsidRPr="005F09A4" w:rsidRDefault="0065520D" w:rsidP="002645F1">
      <w:pPr>
        <w:pStyle w:val="Akapitzlist"/>
        <w:numPr>
          <w:ilvl w:val="0"/>
          <w:numId w:val="119"/>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przeglądanie oraz opiniowanie dokumentacji technicznych, w których znajdują się dane Właścicieli nieruchomości,</w:t>
      </w:r>
    </w:p>
    <w:p w14:paraId="5007F809" w14:textId="77777777" w:rsidR="0065520D" w:rsidRPr="005F09A4" w:rsidRDefault="0065520D" w:rsidP="002645F1">
      <w:pPr>
        <w:pStyle w:val="Akapitzlist"/>
        <w:numPr>
          <w:ilvl w:val="0"/>
          <w:numId w:val="119"/>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wykonywanie nadzoru autorskiego w całym okresie realizacji robót budowlanych w oparciu o sporządzoną dokumentację projektową,</w:t>
      </w:r>
    </w:p>
    <w:p w14:paraId="4DFF61FF" w14:textId="06ADE1EC" w:rsidR="0065520D" w:rsidRPr="005F09A4" w:rsidRDefault="0065520D" w:rsidP="002645F1">
      <w:pPr>
        <w:pStyle w:val="Akapitzlist"/>
        <w:numPr>
          <w:ilvl w:val="3"/>
          <w:numId w:val="98"/>
        </w:numPr>
        <w:spacing w:line="360" w:lineRule="auto"/>
        <w:ind w:left="426" w:hanging="426"/>
        <w:jc w:val="both"/>
        <w:rPr>
          <w:rFonts w:ascii="Century Gothic" w:eastAsia="Century Gothic" w:hAnsi="Century Gothic" w:cs="Century Gothic"/>
        </w:rPr>
      </w:pPr>
      <w:r w:rsidRPr="005F09A4">
        <w:rPr>
          <w:rFonts w:ascii="Century Gothic" w:eastAsia="Century Gothic" w:hAnsi="Century Gothic" w:cs="Century Gothic"/>
        </w:rPr>
        <w:t>Wykonawca może przetwarzać dane osobowe zarówno w sposób zautomatyzowany jak również niezautomatyzowany, wyłącznie na terytorium Europejskiego Obszaru Gospodarczego, zwanego dalej „</w:t>
      </w:r>
      <w:r w:rsidRPr="005F09A4">
        <w:rPr>
          <w:rFonts w:ascii="Century Gothic" w:eastAsia="Century Gothic" w:hAnsi="Century Gothic" w:cs="Century Gothic"/>
          <w:b/>
          <w:bCs/>
        </w:rPr>
        <w:t>EOG</w:t>
      </w:r>
      <w:r w:rsidRPr="005F09A4">
        <w:rPr>
          <w:rFonts w:ascii="Century Gothic" w:eastAsia="Century Gothic" w:hAnsi="Century Gothic" w:cs="Century Gothic"/>
        </w:rPr>
        <w:t xml:space="preserve">”, z </w:t>
      </w:r>
      <w:r w:rsidRPr="003B6C3E">
        <w:rPr>
          <w:rFonts w:ascii="Century Gothic" w:eastAsia="Century Gothic" w:hAnsi="Century Gothic" w:cs="Century Gothic"/>
        </w:rPr>
        <w:t>zastrzeżeniem ust. 7 pkt 1</w:t>
      </w:r>
      <w:r w:rsidR="00781C2E" w:rsidRPr="003B6C3E">
        <w:rPr>
          <w:rFonts w:ascii="Century Gothic" w:eastAsia="Century Gothic" w:hAnsi="Century Gothic" w:cs="Century Gothic"/>
        </w:rPr>
        <w:t>)</w:t>
      </w:r>
      <w:r w:rsidRPr="003B6C3E">
        <w:rPr>
          <w:rFonts w:ascii="Century Gothic" w:eastAsia="Century Gothic" w:hAnsi="Century Gothic" w:cs="Century Gothic"/>
        </w:rPr>
        <w:t xml:space="preserve"> oraz pkt 2</w:t>
      </w:r>
      <w:r w:rsidR="00D52F99" w:rsidRPr="003B6C3E">
        <w:rPr>
          <w:rFonts w:ascii="Century Gothic" w:eastAsia="Century Gothic" w:hAnsi="Century Gothic" w:cs="Century Gothic"/>
        </w:rPr>
        <w:t>) poniżej</w:t>
      </w:r>
      <w:r w:rsidRPr="005F09A4">
        <w:rPr>
          <w:rFonts w:ascii="Century Gothic" w:eastAsia="Century Gothic" w:hAnsi="Century Gothic" w:cs="Century Gothic"/>
        </w:rPr>
        <w:t xml:space="preserve"> w formie pisemnej lub elektroniczne, w tym przy wykorzystaniu oprogramowania do projektowania i oprogramowania służącego do przetwarzania danych osobowych w swojej siedzibie lub zdalnie poza siedzibą. Przetwarzanie danych osobowych może obejmować: </w:t>
      </w:r>
    </w:p>
    <w:p w14:paraId="595F4216" w14:textId="77777777" w:rsidR="0065520D" w:rsidRPr="005F09A4" w:rsidRDefault="0065520D" w:rsidP="002645F1">
      <w:pPr>
        <w:pStyle w:val="Akapitzlist"/>
        <w:numPr>
          <w:ilvl w:val="0"/>
          <w:numId w:val="121"/>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zbieranie,</w:t>
      </w:r>
    </w:p>
    <w:p w14:paraId="367726A7" w14:textId="77777777" w:rsidR="0065520D" w:rsidRPr="005F09A4" w:rsidRDefault="0065520D" w:rsidP="002645F1">
      <w:pPr>
        <w:pStyle w:val="Akapitzlist"/>
        <w:numPr>
          <w:ilvl w:val="0"/>
          <w:numId w:val="121"/>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utrwalenie,</w:t>
      </w:r>
    </w:p>
    <w:p w14:paraId="14129449" w14:textId="77777777" w:rsidR="0065520D" w:rsidRPr="005F09A4" w:rsidRDefault="0065520D" w:rsidP="002645F1">
      <w:pPr>
        <w:pStyle w:val="Akapitzlist"/>
        <w:numPr>
          <w:ilvl w:val="0"/>
          <w:numId w:val="121"/>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organizowanie,</w:t>
      </w:r>
    </w:p>
    <w:p w14:paraId="27CF702A" w14:textId="77777777" w:rsidR="0065520D" w:rsidRPr="005F09A4" w:rsidRDefault="0065520D" w:rsidP="002645F1">
      <w:pPr>
        <w:pStyle w:val="Akapitzlist"/>
        <w:numPr>
          <w:ilvl w:val="0"/>
          <w:numId w:val="121"/>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porządkowanie,</w:t>
      </w:r>
    </w:p>
    <w:p w14:paraId="5C0EC536" w14:textId="77777777" w:rsidR="0065520D" w:rsidRPr="005F09A4" w:rsidRDefault="0065520D" w:rsidP="002645F1">
      <w:pPr>
        <w:pStyle w:val="Akapitzlist"/>
        <w:numPr>
          <w:ilvl w:val="0"/>
          <w:numId w:val="121"/>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 xml:space="preserve">adaptowanie, </w:t>
      </w:r>
    </w:p>
    <w:p w14:paraId="3DB08D2C" w14:textId="77777777" w:rsidR="0065520D" w:rsidRPr="005F09A4" w:rsidRDefault="0065520D" w:rsidP="002645F1">
      <w:pPr>
        <w:pStyle w:val="Akapitzlist"/>
        <w:numPr>
          <w:ilvl w:val="0"/>
          <w:numId w:val="121"/>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 xml:space="preserve">modyfikowanie, </w:t>
      </w:r>
    </w:p>
    <w:p w14:paraId="3924A1AF" w14:textId="77777777" w:rsidR="0065520D" w:rsidRPr="005F09A4" w:rsidRDefault="0065520D" w:rsidP="002645F1">
      <w:pPr>
        <w:pStyle w:val="Akapitzlist"/>
        <w:numPr>
          <w:ilvl w:val="0"/>
          <w:numId w:val="121"/>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 xml:space="preserve">pobieranie, </w:t>
      </w:r>
    </w:p>
    <w:p w14:paraId="4D5B821A" w14:textId="77777777" w:rsidR="0065520D" w:rsidRPr="005F09A4" w:rsidRDefault="0065520D" w:rsidP="002645F1">
      <w:pPr>
        <w:pStyle w:val="Akapitzlist"/>
        <w:numPr>
          <w:ilvl w:val="0"/>
          <w:numId w:val="121"/>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 xml:space="preserve">przeglądanie, </w:t>
      </w:r>
    </w:p>
    <w:p w14:paraId="4A9AFCE1" w14:textId="77777777" w:rsidR="0065520D" w:rsidRPr="005F09A4" w:rsidRDefault="0065520D" w:rsidP="002645F1">
      <w:pPr>
        <w:pStyle w:val="Akapitzlist"/>
        <w:numPr>
          <w:ilvl w:val="0"/>
          <w:numId w:val="121"/>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 xml:space="preserve">wykorzystywanie, </w:t>
      </w:r>
    </w:p>
    <w:p w14:paraId="36E430FC" w14:textId="77777777" w:rsidR="0065520D" w:rsidRPr="005F09A4" w:rsidRDefault="0065520D" w:rsidP="002645F1">
      <w:pPr>
        <w:pStyle w:val="Akapitzlist"/>
        <w:numPr>
          <w:ilvl w:val="0"/>
          <w:numId w:val="121"/>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 xml:space="preserve">ujawnianie poprzez przesłanie, </w:t>
      </w:r>
    </w:p>
    <w:p w14:paraId="6B3806F1" w14:textId="77777777" w:rsidR="0065520D" w:rsidRPr="005F09A4" w:rsidRDefault="0065520D" w:rsidP="002645F1">
      <w:pPr>
        <w:pStyle w:val="Akapitzlist"/>
        <w:numPr>
          <w:ilvl w:val="0"/>
          <w:numId w:val="121"/>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 xml:space="preserve">udostępnianie, </w:t>
      </w:r>
    </w:p>
    <w:p w14:paraId="5F6F2BC2" w14:textId="77777777" w:rsidR="0065520D" w:rsidRPr="005F09A4" w:rsidRDefault="0065520D" w:rsidP="002645F1">
      <w:pPr>
        <w:pStyle w:val="Akapitzlist"/>
        <w:numPr>
          <w:ilvl w:val="0"/>
          <w:numId w:val="121"/>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 xml:space="preserve">dopasowywanie lub łączenie, </w:t>
      </w:r>
    </w:p>
    <w:p w14:paraId="46EE9402" w14:textId="77777777" w:rsidR="0065520D" w:rsidRPr="005F09A4" w:rsidRDefault="0065520D" w:rsidP="002645F1">
      <w:pPr>
        <w:pStyle w:val="Akapitzlist"/>
        <w:numPr>
          <w:ilvl w:val="0"/>
          <w:numId w:val="121"/>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 xml:space="preserve">ograniczanie, </w:t>
      </w:r>
    </w:p>
    <w:p w14:paraId="49B0E518" w14:textId="77777777" w:rsidR="0065520D" w:rsidRPr="003B6C3E" w:rsidRDefault="0065520D" w:rsidP="002645F1">
      <w:pPr>
        <w:pStyle w:val="Akapitzlist"/>
        <w:numPr>
          <w:ilvl w:val="0"/>
          <w:numId w:val="121"/>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usuwanie</w:t>
      </w:r>
      <w:r w:rsidRPr="003B6C3E">
        <w:rPr>
          <w:rFonts w:ascii="Century Gothic" w:eastAsia="Century Gothic" w:hAnsi="Century Gothic" w:cs="Century Gothic"/>
        </w:rPr>
        <w:t>,</w:t>
      </w:r>
    </w:p>
    <w:p w14:paraId="2251B7CA" w14:textId="77777777" w:rsidR="0065520D" w:rsidRPr="003B6C3E" w:rsidRDefault="0065520D" w:rsidP="002645F1">
      <w:pPr>
        <w:pStyle w:val="Akapitzlist"/>
        <w:numPr>
          <w:ilvl w:val="0"/>
          <w:numId w:val="121"/>
        </w:numPr>
        <w:spacing w:line="360" w:lineRule="auto"/>
        <w:jc w:val="both"/>
        <w:rPr>
          <w:rFonts w:ascii="Century Gothic" w:eastAsia="Century Gothic" w:hAnsi="Century Gothic" w:cs="Century Gothic"/>
        </w:rPr>
      </w:pPr>
      <w:r w:rsidRPr="003B6C3E">
        <w:rPr>
          <w:rFonts w:ascii="Century Gothic" w:eastAsia="Century Gothic" w:hAnsi="Century Gothic" w:cs="Century Gothic"/>
        </w:rPr>
        <w:t>niszczenie,</w:t>
      </w:r>
    </w:p>
    <w:p w14:paraId="340493B4" w14:textId="69F12688" w:rsidR="0065520D" w:rsidRPr="003B6C3E" w:rsidRDefault="0065520D" w:rsidP="002645F1">
      <w:pPr>
        <w:pStyle w:val="Akapitzlist"/>
        <w:numPr>
          <w:ilvl w:val="0"/>
          <w:numId w:val="121"/>
        </w:numPr>
        <w:spacing w:line="360" w:lineRule="auto"/>
        <w:jc w:val="both"/>
        <w:rPr>
          <w:rFonts w:ascii="Century Gothic" w:eastAsia="Century Gothic" w:hAnsi="Century Gothic" w:cs="Century Gothic"/>
        </w:rPr>
      </w:pPr>
      <w:r w:rsidRPr="003B6C3E">
        <w:rPr>
          <w:rFonts w:ascii="Century Gothic" w:eastAsia="Century Gothic" w:hAnsi="Century Gothic" w:cs="Century Gothic"/>
        </w:rPr>
        <w:t>przechowywanie przez okres, o którym mowa w ust. 2</w:t>
      </w:r>
      <w:r w:rsidR="00CF32CF" w:rsidRPr="003B6C3E">
        <w:rPr>
          <w:rFonts w:ascii="Century Gothic" w:eastAsia="Century Gothic" w:hAnsi="Century Gothic" w:cs="Century Gothic"/>
        </w:rPr>
        <w:t>.</w:t>
      </w:r>
    </w:p>
    <w:p w14:paraId="2EA339A2" w14:textId="77777777" w:rsidR="0065520D" w:rsidRPr="005F09A4" w:rsidRDefault="0065520D" w:rsidP="002645F1">
      <w:pPr>
        <w:pStyle w:val="Akapitzlist"/>
        <w:numPr>
          <w:ilvl w:val="3"/>
          <w:numId w:val="98"/>
        </w:numPr>
        <w:spacing w:line="360" w:lineRule="auto"/>
        <w:ind w:left="426" w:hanging="426"/>
        <w:jc w:val="both"/>
        <w:rPr>
          <w:rFonts w:ascii="Century Gothic" w:eastAsia="Century Gothic" w:hAnsi="Century Gothic" w:cs="Century Gothic"/>
        </w:rPr>
      </w:pPr>
      <w:r w:rsidRPr="003B6C3E">
        <w:rPr>
          <w:rFonts w:ascii="Century Gothic" w:eastAsia="Century Gothic" w:hAnsi="Century Gothic" w:cs="Century Gothic"/>
        </w:rPr>
        <w:lastRenderedPageBreak/>
        <w:t>Zamawiający zastrzega sobie prawo do doprecyzowania celu i charakteru przetwarzania danych osobowych przez osoby wskazane przez Zamawiającego jako odpowiedzialne za realizację postanowień Umowy poprzez udzielanie Wykonawcy</w:t>
      </w:r>
      <w:r w:rsidRPr="005F09A4">
        <w:rPr>
          <w:rFonts w:ascii="Century Gothic" w:eastAsia="Century Gothic" w:hAnsi="Century Gothic" w:cs="Century Gothic"/>
        </w:rPr>
        <w:t xml:space="preserve"> na piśmie lub pocztą elektroniczną dodatkowych zaleceń, wytycznych lub instrukcji.</w:t>
      </w:r>
    </w:p>
    <w:p w14:paraId="46E6BC24" w14:textId="77777777" w:rsidR="0065520D" w:rsidRPr="005F09A4" w:rsidRDefault="0065520D" w:rsidP="002645F1">
      <w:pPr>
        <w:pStyle w:val="Akapitzlist"/>
        <w:numPr>
          <w:ilvl w:val="3"/>
          <w:numId w:val="98"/>
        </w:numPr>
        <w:spacing w:line="360" w:lineRule="auto"/>
        <w:ind w:left="426" w:hanging="426"/>
        <w:jc w:val="both"/>
        <w:rPr>
          <w:rFonts w:ascii="Century Gothic" w:eastAsia="Century Gothic" w:hAnsi="Century Gothic" w:cs="Century Gothic"/>
        </w:rPr>
      </w:pPr>
      <w:r w:rsidRPr="005F09A4">
        <w:rPr>
          <w:rFonts w:ascii="Century Gothic" w:eastAsia="Century Gothic" w:hAnsi="Century Gothic" w:cs="Century Gothic"/>
        </w:rPr>
        <w:t xml:space="preserve">Zamawiający poleca Wykonawcy w celu wykonania Umowy przetwarzanie następujących kategorii danych dotyczących: </w:t>
      </w:r>
    </w:p>
    <w:p w14:paraId="1CCC8513" w14:textId="77777777" w:rsidR="0065520D" w:rsidRPr="005F09A4" w:rsidRDefault="0065520D" w:rsidP="002645F1">
      <w:pPr>
        <w:pStyle w:val="Akapitzlist"/>
        <w:numPr>
          <w:ilvl w:val="0"/>
          <w:numId w:val="122"/>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Właścicieli Nieruchomości:</w:t>
      </w:r>
    </w:p>
    <w:p w14:paraId="6D19F521" w14:textId="77777777" w:rsidR="0065520D" w:rsidRPr="005F09A4" w:rsidRDefault="0065520D" w:rsidP="002645F1">
      <w:pPr>
        <w:pStyle w:val="Akapitzlist"/>
        <w:numPr>
          <w:ilvl w:val="1"/>
          <w:numId w:val="123"/>
        </w:numPr>
        <w:spacing w:line="360" w:lineRule="auto"/>
        <w:ind w:left="993"/>
        <w:jc w:val="both"/>
        <w:rPr>
          <w:rFonts w:ascii="Century Gothic" w:eastAsia="Century Gothic" w:hAnsi="Century Gothic" w:cs="Century Gothic"/>
        </w:rPr>
      </w:pPr>
      <w:r w:rsidRPr="005F09A4">
        <w:rPr>
          <w:rFonts w:ascii="Century Gothic" w:eastAsia="Century Gothic" w:hAnsi="Century Gothic" w:cs="Century Gothic"/>
        </w:rPr>
        <w:t>podstawowe dane identyfikacyjne, w szczególności imię i nazwisko,</w:t>
      </w:r>
    </w:p>
    <w:p w14:paraId="17DDDAEB" w14:textId="77777777" w:rsidR="0065520D" w:rsidRPr="005F09A4" w:rsidRDefault="0065520D" w:rsidP="002645F1">
      <w:pPr>
        <w:pStyle w:val="Akapitzlist"/>
        <w:numPr>
          <w:ilvl w:val="1"/>
          <w:numId w:val="123"/>
        </w:numPr>
        <w:spacing w:line="360" w:lineRule="auto"/>
        <w:ind w:left="993"/>
        <w:jc w:val="both"/>
        <w:rPr>
          <w:rFonts w:ascii="Century Gothic" w:eastAsia="Century Gothic" w:hAnsi="Century Gothic" w:cs="Century Gothic"/>
        </w:rPr>
      </w:pPr>
      <w:r w:rsidRPr="005F09A4">
        <w:rPr>
          <w:rFonts w:ascii="Century Gothic" w:eastAsia="Century Gothic" w:hAnsi="Century Gothic" w:cs="Century Gothic"/>
        </w:rPr>
        <w:t>dane kontaktowe, w szczególności nr telefonu, nr faxu, adres e-mail,</w:t>
      </w:r>
    </w:p>
    <w:p w14:paraId="35241A73" w14:textId="77777777" w:rsidR="0065520D" w:rsidRPr="005F09A4" w:rsidRDefault="0065520D" w:rsidP="002645F1">
      <w:pPr>
        <w:pStyle w:val="Akapitzlist"/>
        <w:numPr>
          <w:ilvl w:val="1"/>
          <w:numId w:val="123"/>
        </w:numPr>
        <w:spacing w:line="360" w:lineRule="auto"/>
        <w:ind w:left="993"/>
        <w:jc w:val="both"/>
        <w:rPr>
          <w:rFonts w:ascii="Century Gothic" w:eastAsia="Century Gothic" w:hAnsi="Century Gothic" w:cs="Century Gothic"/>
        </w:rPr>
      </w:pPr>
      <w:r w:rsidRPr="005F09A4">
        <w:rPr>
          <w:rFonts w:ascii="Century Gothic" w:eastAsia="Century Gothic" w:hAnsi="Century Gothic" w:cs="Century Gothic"/>
        </w:rPr>
        <w:t>dane dotyczące nieruchomości, w szczególności adres nieruchomości, numery działek  ewidencyjnych (w tym dane zawarte w wypisach i wyrysach z ewidencji gruntów i budynków), nr ksiąg wieczystych (w tym dane zawarte w księgach wieczystych),</w:t>
      </w:r>
    </w:p>
    <w:p w14:paraId="451786A4" w14:textId="77777777" w:rsidR="0065520D" w:rsidRPr="005F09A4" w:rsidRDefault="0065520D" w:rsidP="002645F1">
      <w:pPr>
        <w:pStyle w:val="Akapitzlist"/>
        <w:numPr>
          <w:ilvl w:val="1"/>
          <w:numId w:val="123"/>
        </w:numPr>
        <w:spacing w:line="360" w:lineRule="auto"/>
        <w:ind w:left="993"/>
        <w:jc w:val="both"/>
        <w:rPr>
          <w:rFonts w:ascii="Century Gothic" w:eastAsia="Century Gothic" w:hAnsi="Century Gothic" w:cs="Century Gothic"/>
        </w:rPr>
      </w:pPr>
      <w:r w:rsidRPr="005F09A4">
        <w:rPr>
          <w:rFonts w:ascii="Century Gothic" w:eastAsia="Century Gothic" w:hAnsi="Century Gothic" w:cs="Century Gothic"/>
        </w:rPr>
        <w:t>dane dotyczące numerów identyfikacyjnych, w szczególności seria i nr dowodu osobistego, PESEL, NIP, REGON,</w:t>
      </w:r>
    </w:p>
    <w:p w14:paraId="32952BC1" w14:textId="77777777" w:rsidR="0065520D" w:rsidRPr="005F09A4" w:rsidRDefault="0065520D" w:rsidP="002645F1">
      <w:pPr>
        <w:pStyle w:val="Akapitzlist"/>
        <w:numPr>
          <w:ilvl w:val="1"/>
          <w:numId w:val="123"/>
        </w:numPr>
        <w:spacing w:line="360" w:lineRule="auto"/>
        <w:ind w:left="993"/>
        <w:jc w:val="both"/>
        <w:rPr>
          <w:rFonts w:ascii="Century Gothic" w:eastAsia="Century Gothic" w:hAnsi="Century Gothic" w:cs="Century Gothic"/>
        </w:rPr>
      </w:pPr>
      <w:r w:rsidRPr="005F09A4">
        <w:rPr>
          <w:rFonts w:ascii="Century Gothic" w:eastAsia="Century Gothic" w:hAnsi="Century Gothic" w:cs="Century Gothic"/>
        </w:rPr>
        <w:t>dane adresowe, w szczególności adres zamieszkania, miejsce pobytu,</w:t>
      </w:r>
    </w:p>
    <w:p w14:paraId="1FBC4D5A" w14:textId="77777777" w:rsidR="0065520D" w:rsidRPr="005F09A4" w:rsidRDefault="0065520D" w:rsidP="002645F1">
      <w:pPr>
        <w:pStyle w:val="Akapitzlist"/>
        <w:numPr>
          <w:ilvl w:val="1"/>
          <w:numId w:val="123"/>
        </w:numPr>
        <w:spacing w:line="360" w:lineRule="auto"/>
        <w:ind w:left="993"/>
        <w:jc w:val="both"/>
        <w:rPr>
          <w:rFonts w:ascii="Century Gothic" w:eastAsia="Century Gothic" w:hAnsi="Century Gothic" w:cs="Century Gothic"/>
        </w:rPr>
      </w:pPr>
      <w:r w:rsidRPr="005F09A4">
        <w:rPr>
          <w:rFonts w:ascii="Century Gothic" w:eastAsia="Century Gothic" w:hAnsi="Century Gothic" w:cs="Century Gothic"/>
        </w:rPr>
        <w:t xml:space="preserve">dane dotyczące sytuacji majątkowej i ekonomicznej, w szczególności dane o posiadanych nieruchomościach, wysokość odszkodowania lub wynagrodzenia za korzystanie (w tym wycinkę drzew lub krzewów) z nieruchomości oraz informacje o osiągniętym przychodzie z tego tytułu, nr rachunku bankowego, </w:t>
      </w:r>
    </w:p>
    <w:p w14:paraId="15F03F0E" w14:textId="77777777" w:rsidR="0065520D" w:rsidRPr="005F09A4" w:rsidRDefault="0065520D" w:rsidP="002645F1">
      <w:pPr>
        <w:pStyle w:val="Akapitzlist"/>
        <w:numPr>
          <w:ilvl w:val="1"/>
          <w:numId w:val="123"/>
        </w:numPr>
        <w:spacing w:line="360" w:lineRule="auto"/>
        <w:ind w:left="993"/>
        <w:jc w:val="both"/>
        <w:rPr>
          <w:rFonts w:ascii="Century Gothic" w:eastAsia="Century Gothic" w:hAnsi="Century Gothic" w:cs="Century Gothic"/>
        </w:rPr>
      </w:pPr>
      <w:r w:rsidRPr="005F09A4">
        <w:rPr>
          <w:rFonts w:ascii="Century Gothic" w:eastAsia="Century Gothic" w:hAnsi="Century Gothic" w:cs="Century Gothic"/>
        </w:rPr>
        <w:t>dane o wieku, w szczególności data urodzenia,</w:t>
      </w:r>
    </w:p>
    <w:p w14:paraId="3CAFA8E5" w14:textId="77777777" w:rsidR="0065520D" w:rsidRPr="005F09A4" w:rsidRDefault="0065520D" w:rsidP="002645F1">
      <w:pPr>
        <w:pStyle w:val="Akapitzlist"/>
        <w:numPr>
          <w:ilvl w:val="1"/>
          <w:numId w:val="123"/>
        </w:numPr>
        <w:spacing w:line="360" w:lineRule="auto"/>
        <w:ind w:left="993"/>
        <w:jc w:val="both"/>
        <w:rPr>
          <w:rFonts w:ascii="Century Gothic" w:eastAsia="Century Gothic" w:hAnsi="Century Gothic" w:cs="Century Gothic"/>
        </w:rPr>
      </w:pPr>
      <w:r w:rsidRPr="005F09A4">
        <w:rPr>
          <w:rFonts w:ascii="Century Gothic" w:eastAsia="Century Gothic" w:hAnsi="Century Gothic" w:cs="Century Gothic"/>
        </w:rPr>
        <w:t>dane o przynależności państwowej, w szczególności obywatelstwo,</w:t>
      </w:r>
    </w:p>
    <w:p w14:paraId="39EF247F" w14:textId="77777777" w:rsidR="0065520D" w:rsidRPr="005F09A4" w:rsidRDefault="0065520D" w:rsidP="002645F1">
      <w:pPr>
        <w:pStyle w:val="Akapitzlist"/>
        <w:numPr>
          <w:ilvl w:val="1"/>
          <w:numId w:val="123"/>
        </w:numPr>
        <w:spacing w:line="360" w:lineRule="auto"/>
        <w:ind w:left="993"/>
        <w:jc w:val="both"/>
        <w:rPr>
          <w:rFonts w:ascii="Century Gothic" w:eastAsia="Century Gothic" w:hAnsi="Century Gothic" w:cs="Century Gothic"/>
        </w:rPr>
      </w:pPr>
      <w:r w:rsidRPr="005F09A4">
        <w:rPr>
          <w:rFonts w:ascii="Century Gothic" w:eastAsia="Century Gothic" w:hAnsi="Century Gothic" w:cs="Century Gothic"/>
        </w:rPr>
        <w:t>dane dotyczące stanu cywilnego oraz małżeńskich ustrojów majątkowych, w szczególności czy nieruchomość wchodzi w skład wspólności majątkowej (wspólności ustawowej),</w:t>
      </w:r>
    </w:p>
    <w:p w14:paraId="2657E4AB" w14:textId="77777777" w:rsidR="0065520D" w:rsidRPr="005F09A4" w:rsidRDefault="0065520D" w:rsidP="002645F1">
      <w:pPr>
        <w:pStyle w:val="Akapitzlist"/>
        <w:numPr>
          <w:ilvl w:val="1"/>
          <w:numId w:val="123"/>
        </w:numPr>
        <w:spacing w:line="360" w:lineRule="auto"/>
        <w:ind w:left="993"/>
        <w:jc w:val="both"/>
        <w:rPr>
          <w:rFonts w:ascii="Century Gothic" w:eastAsia="Century Gothic" w:hAnsi="Century Gothic" w:cs="Century Gothic"/>
        </w:rPr>
      </w:pPr>
      <w:r w:rsidRPr="005F09A4">
        <w:rPr>
          <w:rFonts w:ascii="Century Gothic" w:eastAsia="Century Gothic" w:hAnsi="Century Gothic" w:cs="Century Gothic"/>
        </w:rPr>
        <w:t>dane dotyczące wykonywanej działalności, w szczególności dane o prowadzeniu działalności rolniczej lub gospodarczej;</w:t>
      </w:r>
    </w:p>
    <w:p w14:paraId="477AB36B" w14:textId="77777777" w:rsidR="0065520D" w:rsidRPr="005F09A4" w:rsidRDefault="0065520D" w:rsidP="002645F1">
      <w:pPr>
        <w:pStyle w:val="Akapitzlist"/>
        <w:numPr>
          <w:ilvl w:val="0"/>
          <w:numId w:val="122"/>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przedstawicieli Właścicieli Nieruchomości, o ile tacy przedstawiciele zostali wskazani:</w:t>
      </w:r>
    </w:p>
    <w:p w14:paraId="4941FAA5" w14:textId="77777777" w:rsidR="0065520D" w:rsidRPr="005F09A4" w:rsidRDefault="0065520D" w:rsidP="002645F1">
      <w:pPr>
        <w:pStyle w:val="Akapitzlist"/>
        <w:numPr>
          <w:ilvl w:val="1"/>
          <w:numId w:val="124"/>
        </w:numPr>
        <w:spacing w:line="360" w:lineRule="auto"/>
        <w:ind w:left="993"/>
        <w:jc w:val="both"/>
        <w:rPr>
          <w:rFonts w:ascii="Century Gothic" w:eastAsia="Century Gothic" w:hAnsi="Century Gothic" w:cs="Century Gothic"/>
        </w:rPr>
      </w:pPr>
      <w:r w:rsidRPr="005F09A4">
        <w:rPr>
          <w:rFonts w:ascii="Century Gothic" w:eastAsia="Century Gothic" w:hAnsi="Century Gothic" w:cs="Century Gothic"/>
        </w:rPr>
        <w:t>podstawowe dane identyfikacyjne, w szczególności imię i nazwisko,</w:t>
      </w:r>
    </w:p>
    <w:p w14:paraId="03395F91" w14:textId="77777777" w:rsidR="0065520D" w:rsidRPr="005F09A4" w:rsidRDefault="0065520D" w:rsidP="002645F1">
      <w:pPr>
        <w:pStyle w:val="Akapitzlist"/>
        <w:numPr>
          <w:ilvl w:val="1"/>
          <w:numId w:val="124"/>
        </w:numPr>
        <w:spacing w:line="360" w:lineRule="auto"/>
        <w:ind w:left="993"/>
        <w:jc w:val="both"/>
        <w:rPr>
          <w:rFonts w:ascii="Century Gothic" w:eastAsia="Century Gothic" w:hAnsi="Century Gothic" w:cs="Century Gothic"/>
        </w:rPr>
      </w:pPr>
      <w:r w:rsidRPr="005F09A4">
        <w:rPr>
          <w:rFonts w:ascii="Century Gothic" w:eastAsia="Century Gothic" w:hAnsi="Century Gothic" w:cs="Century Gothic"/>
        </w:rPr>
        <w:t>dane kontaktowe, w szczególności nr telefonu, nr faxu, adres e-mail,</w:t>
      </w:r>
    </w:p>
    <w:p w14:paraId="4B13E610" w14:textId="77777777" w:rsidR="0065520D" w:rsidRPr="005F09A4" w:rsidRDefault="0065520D" w:rsidP="002645F1">
      <w:pPr>
        <w:pStyle w:val="Akapitzlist"/>
        <w:numPr>
          <w:ilvl w:val="1"/>
          <w:numId w:val="124"/>
        </w:numPr>
        <w:spacing w:line="360" w:lineRule="auto"/>
        <w:ind w:left="993"/>
        <w:jc w:val="both"/>
        <w:rPr>
          <w:rFonts w:ascii="Century Gothic" w:eastAsia="Century Gothic" w:hAnsi="Century Gothic" w:cs="Century Gothic"/>
        </w:rPr>
      </w:pPr>
      <w:r w:rsidRPr="005F09A4">
        <w:rPr>
          <w:rFonts w:ascii="Century Gothic" w:eastAsia="Century Gothic" w:hAnsi="Century Gothic" w:cs="Century Gothic"/>
        </w:rPr>
        <w:t>Inne dane identyfikacyjne wskazane w pełnomocnictwach lub innych dokumentach np. PESEL, adres zamieszkania, nr dowodu osobistego.</w:t>
      </w:r>
    </w:p>
    <w:p w14:paraId="556DC9FB" w14:textId="77777777" w:rsidR="0065520D" w:rsidRPr="005F09A4" w:rsidRDefault="0065520D" w:rsidP="002645F1">
      <w:pPr>
        <w:pStyle w:val="Akapitzlist"/>
        <w:numPr>
          <w:ilvl w:val="3"/>
          <w:numId w:val="98"/>
        </w:numPr>
        <w:spacing w:line="360" w:lineRule="auto"/>
        <w:ind w:left="426" w:hanging="426"/>
        <w:jc w:val="both"/>
        <w:rPr>
          <w:rFonts w:ascii="Century Gothic" w:eastAsia="Century Gothic" w:hAnsi="Century Gothic" w:cs="Century Gothic"/>
        </w:rPr>
      </w:pPr>
      <w:r w:rsidRPr="005F09A4">
        <w:rPr>
          <w:rFonts w:ascii="Century Gothic" w:eastAsia="Century Gothic" w:hAnsi="Century Gothic" w:cs="Century Gothic"/>
        </w:rPr>
        <w:t>Wykonawca jako Podmiot Przetwarzający zobowiązuje się:</w:t>
      </w:r>
    </w:p>
    <w:p w14:paraId="6FEA8EAD" w14:textId="77777777" w:rsidR="0065520D" w:rsidRPr="005F09A4" w:rsidRDefault="0065520D" w:rsidP="002645F1">
      <w:pPr>
        <w:pStyle w:val="Akapitzlist"/>
        <w:numPr>
          <w:ilvl w:val="3"/>
          <w:numId w:val="125"/>
        </w:numPr>
        <w:spacing w:line="360" w:lineRule="auto"/>
        <w:ind w:left="709"/>
        <w:jc w:val="both"/>
        <w:rPr>
          <w:rFonts w:ascii="Century Gothic" w:eastAsia="Century Gothic" w:hAnsi="Century Gothic" w:cs="Century Gothic"/>
        </w:rPr>
      </w:pPr>
      <w:r w:rsidRPr="005F09A4">
        <w:rPr>
          <w:rFonts w:ascii="Century Gothic" w:eastAsia="Century Gothic" w:hAnsi="Century Gothic" w:cs="Century Gothic"/>
        </w:rPr>
        <w:t xml:space="preserve">przetwarzać dane osobowe wyłącznie w zakresie niezbędnym dla realizacji Umowy na terytorium EOG, chyba że Zamawiający zgodzi się na zmianę miejsca przetwarzania poza terytorium EOG, </w:t>
      </w:r>
    </w:p>
    <w:p w14:paraId="147083A7" w14:textId="77777777" w:rsidR="0065520D" w:rsidRPr="005F09A4" w:rsidRDefault="0065520D" w:rsidP="002645F1">
      <w:pPr>
        <w:pStyle w:val="Akapitzlist"/>
        <w:numPr>
          <w:ilvl w:val="3"/>
          <w:numId w:val="125"/>
        </w:numPr>
        <w:spacing w:line="360" w:lineRule="auto"/>
        <w:ind w:left="709"/>
        <w:jc w:val="both"/>
        <w:rPr>
          <w:rFonts w:ascii="Century Gothic" w:eastAsia="Century Gothic" w:hAnsi="Century Gothic" w:cs="Century Gothic"/>
        </w:rPr>
      </w:pPr>
      <w:r w:rsidRPr="005F09A4">
        <w:rPr>
          <w:rFonts w:ascii="Century Gothic" w:eastAsia="Century Gothic" w:hAnsi="Century Gothic" w:cs="Century Gothic"/>
        </w:rPr>
        <w:t xml:space="preserve">poinformować Zamawiającego o zamiarze przekazania powierzonych mu danych osobowych do państwa trzeciego lub organizacji międzynarodowej, jeśli obowiązek </w:t>
      </w:r>
      <w:r w:rsidRPr="005F09A4">
        <w:rPr>
          <w:rFonts w:ascii="Century Gothic" w:eastAsia="Century Gothic" w:hAnsi="Century Gothic" w:cs="Century Gothic"/>
        </w:rPr>
        <w:lastRenderedPageBreak/>
        <w:t>takiego przekazania nakłada na niego prawo Unii Europejskiej lub prawo polskie, o ile prawo to nie zabrania udzielania takiej informacji z uwagi na ważny interes publiczny,</w:t>
      </w:r>
    </w:p>
    <w:p w14:paraId="3B775A6F" w14:textId="77777777" w:rsidR="0065520D" w:rsidRPr="005F09A4" w:rsidRDefault="0065520D" w:rsidP="002645F1">
      <w:pPr>
        <w:pStyle w:val="Akapitzlist"/>
        <w:numPr>
          <w:ilvl w:val="3"/>
          <w:numId w:val="125"/>
        </w:numPr>
        <w:spacing w:line="360" w:lineRule="auto"/>
        <w:ind w:left="709"/>
        <w:jc w:val="both"/>
        <w:rPr>
          <w:rFonts w:ascii="Century Gothic" w:eastAsia="Century Gothic" w:hAnsi="Century Gothic" w:cs="Century Gothic"/>
        </w:rPr>
      </w:pPr>
      <w:r w:rsidRPr="005F09A4">
        <w:rPr>
          <w:rFonts w:ascii="Century Gothic" w:eastAsia="Century Gothic" w:hAnsi="Century Gothic" w:cs="Century Gothic"/>
        </w:rPr>
        <w:t>wdrożyć odpowiednie środki techniczne i organizacyjne, aby zapewnić stopień bezpieczeństwa odpowiadający ryzyku naruszenia praw lub wolności osób, których dane zostały powierzone na podstawie Umowy, uwzględniające stan wiedzy technicznej, koszt wdrażania oraz charakter, zakres, kontekst i cele przetwarzania oraz różne prawdopodobieństwo wystąpienia zagrożenia dla tych danych i wagi tego zagrożenia; Wykonawca zobowiązany jest w szczególności rozważyć podjęcie środków wymaganych na mocy art. 32 ust. 1 lit. a) – d) RODO; niezależnie od wyników oceny, Wykonawca zobowiązany jest:</w:t>
      </w:r>
    </w:p>
    <w:p w14:paraId="6CD53A13" w14:textId="77777777" w:rsidR="0065520D" w:rsidRPr="005F09A4" w:rsidRDefault="0065520D" w:rsidP="002645F1">
      <w:pPr>
        <w:pStyle w:val="Akapitzlist"/>
        <w:numPr>
          <w:ilvl w:val="0"/>
          <w:numId w:val="126"/>
        </w:numPr>
        <w:spacing w:line="360" w:lineRule="auto"/>
        <w:ind w:left="1134"/>
        <w:jc w:val="both"/>
        <w:rPr>
          <w:rFonts w:ascii="Century Gothic" w:eastAsia="Century Gothic" w:hAnsi="Century Gothic" w:cs="Century Gothic"/>
        </w:rPr>
      </w:pPr>
      <w:r w:rsidRPr="005F09A4">
        <w:rPr>
          <w:rFonts w:ascii="Century Gothic" w:eastAsia="Century Gothic" w:hAnsi="Century Gothic" w:cs="Century Gothic"/>
        </w:rPr>
        <w:t>szkolić, zobowiązać do nieujawnienia w sposób niezgodny z Umową i upoważniać do przetwarzania danych osobowych powierzonych na podstawie Umowy osoby wskazane jako odpowiedzialne za realizacje postanowień niniejszej Umowy,</w:t>
      </w:r>
    </w:p>
    <w:p w14:paraId="4B21DE5E" w14:textId="77777777" w:rsidR="0065520D" w:rsidRPr="005F09A4" w:rsidRDefault="0065520D" w:rsidP="002645F1">
      <w:pPr>
        <w:pStyle w:val="Akapitzlist"/>
        <w:numPr>
          <w:ilvl w:val="0"/>
          <w:numId w:val="126"/>
        </w:numPr>
        <w:spacing w:line="360" w:lineRule="auto"/>
        <w:ind w:left="1134"/>
        <w:jc w:val="both"/>
        <w:rPr>
          <w:rFonts w:ascii="Century Gothic" w:eastAsia="Century Gothic" w:hAnsi="Century Gothic" w:cs="Century Gothic"/>
        </w:rPr>
      </w:pPr>
      <w:r w:rsidRPr="005F09A4">
        <w:rPr>
          <w:rFonts w:ascii="Century Gothic" w:eastAsia="Century Gothic" w:hAnsi="Century Gothic" w:cs="Century Gothic"/>
        </w:rPr>
        <w:t>zapoznawać osoby, które zostaną upoważnione do przetwarzania powierzonych przez Zamawiającego danych osobowych, z celami przetwarzania określonymi w niniejszej Umowie oraz z zasadami ich zabezpieczenia,</w:t>
      </w:r>
    </w:p>
    <w:p w14:paraId="6D5C928A" w14:textId="77777777" w:rsidR="0065520D" w:rsidRPr="005F09A4" w:rsidRDefault="0065520D" w:rsidP="002645F1">
      <w:pPr>
        <w:pStyle w:val="Akapitzlist"/>
        <w:numPr>
          <w:ilvl w:val="0"/>
          <w:numId w:val="126"/>
        </w:numPr>
        <w:spacing w:line="360" w:lineRule="auto"/>
        <w:ind w:left="1134"/>
        <w:jc w:val="both"/>
        <w:rPr>
          <w:rFonts w:ascii="Century Gothic" w:eastAsia="Century Gothic" w:hAnsi="Century Gothic" w:cs="Century Gothic"/>
        </w:rPr>
      </w:pPr>
      <w:r w:rsidRPr="005F09A4">
        <w:rPr>
          <w:rFonts w:ascii="Century Gothic" w:eastAsia="Century Gothic" w:hAnsi="Century Gothic" w:cs="Century Gothic"/>
        </w:rPr>
        <w:t xml:space="preserve">zobowiązać osoby upoważnione do przetwarzania danych, wskazane w lit. a) do bezterminowego zachowania w tajemnicy przetwarzanych danych osobowych oraz sposobów ich zabezpieczenia, </w:t>
      </w:r>
    </w:p>
    <w:p w14:paraId="136EA289" w14:textId="2C612466" w:rsidR="0065520D" w:rsidRPr="005F09A4" w:rsidRDefault="0065520D" w:rsidP="002645F1">
      <w:pPr>
        <w:pStyle w:val="Akapitzlist"/>
        <w:numPr>
          <w:ilvl w:val="0"/>
          <w:numId w:val="126"/>
        </w:numPr>
        <w:spacing w:line="360" w:lineRule="auto"/>
        <w:ind w:left="1134"/>
        <w:jc w:val="both"/>
        <w:rPr>
          <w:rFonts w:ascii="Century Gothic" w:eastAsia="Century Gothic" w:hAnsi="Century Gothic" w:cs="Century Gothic"/>
        </w:rPr>
      </w:pPr>
      <w:r w:rsidRPr="005F09A4">
        <w:rPr>
          <w:rFonts w:ascii="Century Gothic" w:eastAsia="Century Gothic" w:hAnsi="Century Gothic" w:cs="Century Gothic"/>
        </w:rPr>
        <w:t xml:space="preserve">przekazać Zamawiającemu dokumenty potwierdzające realizację zobowiązań wskazanych w literach b) i c) według wzoru </w:t>
      </w:r>
      <w:r w:rsidRPr="003B6C3E">
        <w:rPr>
          <w:rFonts w:ascii="Century Gothic" w:eastAsia="Century Gothic" w:hAnsi="Century Gothic" w:cs="Century Gothic"/>
        </w:rPr>
        <w:t xml:space="preserve">stanowiącego </w:t>
      </w:r>
      <w:r w:rsidRPr="003B6C3E">
        <w:rPr>
          <w:rFonts w:ascii="Century Gothic" w:eastAsia="Century Gothic" w:hAnsi="Century Gothic" w:cs="Century Gothic"/>
          <w:b/>
          <w:bCs/>
        </w:rPr>
        <w:t xml:space="preserve">Załącznik nr </w:t>
      </w:r>
      <w:r w:rsidR="00E52FC0" w:rsidRPr="003B6C3E">
        <w:rPr>
          <w:rFonts w:ascii="Century Gothic" w:eastAsia="Century Gothic" w:hAnsi="Century Gothic" w:cs="Century Gothic"/>
          <w:b/>
          <w:bCs/>
        </w:rPr>
        <w:t>1</w:t>
      </w:r>
      <w:r w:rsidR="00AB04EB" w:rsidRPr="003B6C3E">
        <w:rPr>
          <w:rFonts w:ascii="Century Gothic" w:eastAsia="Century Gothic" w:hAnsi="Century Gothic" w:cs="Century Gothic"/>
          <w:b/>
          <w:bCs/>
        </w:rPr>
        <w:t>1</w:t>
      </w:r>
      <w:r w:rsidR="00E52FC0" w:rsidRPr="003B6C3E">
        <w:rPr>
          <w:rFonts w:ascii="Century Gothic" w:eastAsia="Century Gothic" w:hAnsi="Century Gothic" w:cs="Century Gothic"/>
          <w:b/>
          <w:bCs/>
        </w:rPr>
        <w:t>A do</w:t>
      </w:r>
      <w:r w:rsidR="00E52FC0" w:rsidRPr="005F09A4">
        <w:rPr>
          <w:rFonts w:ascii="Century Gothic" w:eastAsia="Century Gothic" w:hAnsi="Century Gothic" w:cs="Century Gothic"/>
          <w:b/>
          <w:bCs/>
        </w:rPr>
        <w:t xml:space="preserve"> Umowy</w:t>
      </w:r>
      <w:r w:rsidR="00E52FC0" w:rsidRPr="005F09A4">
        <w:rPr>
          <w:rFonts w:ascii="Century Gothic" w:eastAsia="Century Gothic" w:hAnsi="Century Gothic" w:cs="Century Gothic"/>
        </w:rPr>
        <w:t>,</w:t>
      </w:r>
    </w:p>
    <w:p w14:paraId="165E128D" w14:textId="77777777" w:rsidR="0065520D" w:rsidRPr="005F09A4" w:rsidRDefault="0065520D" w:rsidP="002645F1">
      <w:pPr>
        <w:pStyle w:val="Akapitzlist"/>
        <w:numPr>
          <w:ilvl w:val="3"/>
          <w:numId w:val="125"/>
        </w:numPr>
        <w:spacing w:line="360" w:lineRule="auto"/>
        <w:ind w:left="709"/>
        <w:jc w:val="both"/>
        <w:rPr>
          <w:rFonts w:ascii="Century Gothic" w:eastAsia="Century Gothic" w:hAnsi="Century Gothic" w:cs="Century Gothic"/>
        </w:rPr>
      </w:pPr>
      <w:r w:rsidRPr="005F09A4">
        <w:rPr>
          <w:rFonts w:ascii="Century Gothic" w:eastAsia="Century Gothic" w:hAnsi="Century Gothic" w:cs="Century Gothic"/>
        </w:rPr>
        <w:t xml:space="preserve">zgłaszać bez zbędnej zwłoki naruszenia ochrony danych osobowych powierzonych mu do przetwarzania, nie później jednak niż w terminie </w:t>
      </w:r>
      <w:r w:rsidRPr="00781C2E">
        <w:rPr>
          <w:rFonts w:ascii="Century Gothic" w:eastAsia="Century Gothic" w:hAnsi="Century Gothic" w:cs="Century Gothic"/>
          <w:b/>
          <w:bCs/>
        </w:rPr>
        <w:t>48 godzin</w:t>
      </w:r>
      <w:r w:rsidRPr="005F09A4">
        <w:rPr>
          <w:rFonts w:ascii="Century Gothic" w:eastAsia="Century Gothic" w:hAnsi="Century Gothic" w:cs="Century Gothic"/>
        </w:rPr>
        <w:t xml:space="preserve"> od stwierdzenia naruszenia, oraz służyć Zamawiającemu niezbędną pomocą w przypadku, gdy stwierdzone naruszenia są tego rodzaju, że wymagają zgłoszenia naruszenia w trybie art. 33 RODO organowi nadzorczemu,</w:t>
      </w:r>
    </w:p>
    <w:p w14:paraId="31FA6837" w14:textId="77777777" w:rsidR="0065520D" w:rsidRPr="005F09A4" w:rsidRDefault="0065520D" w:rsidP="002645F1">
      <w:pPr>
        <w:pStyle w:val="Akapitzlist"/>
        <w:numPr>
          <w:ilvl w:val="3"/>
          <w:numId w:val="125"/>
        </w:numPr>
        <w:spacing w:line="360" w:lineRule="auto"/>
        <w:ind w:left="709"/>
        <w:jc w:val="both"/>
        <w:rPr>
          <w:rFonts w:ascii="Century Gothic" w:eastAsia="Century Gothic" w:hAnsi="Century Gothic" w:cs="Century Gothic"/>
        </w:rPr>
      </w:pPr>
      <w:r w:rsidRPr="005F09A4">
        <w:rPr>
          <w:rFonts w:ascii="Century Gothic" w:eastAsia="Century Gothic" w:hAnsi="Century Gothic" w:cs="Century Gothic"/>
        </w:rPr>
        <w:t>udzielać bez zbędnej zwłoki niezbędnych informacji i pomocy przy przygotowywaniu przez Zamawiającego zawiadomienia kierowanego do osoby, której dane dotyczą, jeśli naruszenie ochrony danych osobowych powierzonych do przetwarzania na podstawie Umowy mogło spowodować wysokie ryzyko naruszenia praw lub wolności pracowników, których dane zostały przekazane na podstawie Umowy,</w:t>
      </w:r>
    </w:p>
    <w:p w14:paraId="6E7CDA46" w14:textId="77777777" w:rsidR="0065520D" w:rsidRPr="005F09A4" w:rsidRDefault="0065520D" w:rsidP="002645F1">
      <w:pPr>
        <w:pStyle w:val="Akapitzlist"/>
        <w:numPr>
          <w:ilvl w:val="3"/>
          <w:numId w:val="125"/>
        </w:numPr>
        <w:spacing w:line="360" w:lineRule="auto"/>
        <w:ind w:left="709"/>
        <w:jc w:val="both"/>
        <w:rPr>
          <w:rFonts w:ascii="Century Gothic" w:eastAsia="Century Gothic" w:hAnsi="Century Gothic" w:cs="Century Gothic"/>
        </w:rPr>
      </w:pPr>
      <w:r w:rsidRPr="005F09A4">
        <w:rPr>
          <w:rFonts w:ascii="Century Gothic" w:eastAsia="Century Gothic" w:hAnsi="Century Gothic" w:cs="Century Gothic"/>
        </w:rPr>
        <w:t>zależnie od decyzji Zamawiającego po zakończeniu świadczenia usług związanych z realizacją Umowy usunąć lub zwrócić mu wszelkie dane osobowe oraz usunąć wszelkie ich istniejące kopie, chyba że prawo Unii lub prawo polskie nakazują przechowywanie danych osobowych,</w:t>
      </w:r>
    </w:p>
    <w:p w14:paraId="46CE9688" w14:textId="77777777" w:rsidR="0065520D" w:rsidRPr="005F09A4" w:rsidRDefault="0065520D" w:rsidP="002645F1">
      <w:pPr>
        <w:pStyle w:val="Akapitzlist"/>
        <w:numPr>
          <w:ilvl w:val="3"/>
          <w:numId w:val="125"/>
        </w:numPr>
        <w:spacing w:line="360" w:lineRule="auto"/>
        <w:ind w:left="709"/>
        <w:jc w:val="both"/>
        <w:rPr>
          <w:rFonts w:ascii="Century Gothic" w:eastAsia="Century Gothic" w:hAnsi="Century Gothic" w:cs="Century Gothic"/>
        </w:rPr>
      </w:pPr>
      <w:r w:rsidRPr="005F09A4">
        <w:rPr>
          <w:rFonts w:ascii="Century Gothic" w:eastAsia="Century Gothic" w:hAnsi="Century Gothic" w:cs="Century Gothic"/>
        </w:rPr>
        <w:t>na żądanie Zamawiającego udzielać mu bez zbędnej zwłoki niezbędnych informacji:</w:t>
      </w:r>
    </w:p>
    <w:p w14:paraId="7E71B6D8" w14:textId="77777777" w:rsidR="0065520D" w:rsidRPr="005F09A4" w:rsidRDefault="0065520D" w:rsidP="002645F1">
      <w:pPr>
        <w:pStyle w:val="Akapitzlist"/>
        <w:numPr>
          <w:ilvl w:val="0"/>
          <w:numId w:val="127"/>
        </w:numPr>
        <w:spacing w:line="360" w:lineRule="auto"/>
        <w:ind w:left="993"/>
        <w:jc w:val="both"/>
        <w:rPr>
          <w:rFonts w:ascii="Century Gothic" w:eastAsia="Century Gothic" w:hAnsi="Century Gothic" w:cs="Century Gothic"/>
        </w:rPr>
      </w:pPr>
      <w:r w:rsidRPr="005F09A4">
        <w:rPr>
          <w:rFonts w:ascii="Century Gothic" w:eastAsia="Century Gothic" w:hAnsi="Century Gothic" w:cs="Century Gothic"/>
        </w:rPr>
        <w:lastRenderedPageBreak/>
        <w:t>potrzebnych do oceny przez niego skutków przetwarzania powierzonych danych osobowych na prawa lub wolności osób, których dane dotyczą, w tym ewentualnych konsultacji z organem nadzorczym w trybie art. 36 RODO,</w:t>
      </w:r>
    </w:p>
    <w:p w14:paraId="6B807BB2" w14:textId="77777777" w:rsidR="0065520D" w:rsidRPr="005F09A4" w:rsidRDefault="0065520D" w:rsidP="002645F1">
      <w:pPr>
        <w:pStyle w:val="Akapitzlist"/>
        <w:numPr>
          <w:ilvl w:val="0"/>
          <w:numId w:val="127"/>
        </w:numPr>
        <w:spacing w:line="360" w:lineRule="auto"/>
        <w:ind w:left="993"/>
        <w:jc w:val="both"/>
        <w:rPr>
          <w:rFonts w:ascii="Century Gothic" w:eastAsia="Century Gothic" w:hAnsi="Century Gothic" w:cs="Century Gothic"/>
        </w:rPr>
      </w:pPr>
      <w:r w:rsidRPr="005F09A4">
        <w:rPr>
          <w:rFonts w:ascii="Century Gothic" w:eastAsia="Century Gothic" w:hAnsi="Century Gothic" w:cs="Century Gothic"/>
        </w:rPr>
        <w:t>odbiorcach danych dotyczących poszczególnych osób, a także o terminach, zakresie i sposobie tego przekazania,</w:t>
      </w:r>
    </w:p>
    <w:p w14:paraId="3B1645FD" w14:textId="77777777" w:rsidR="0065520D" w:rsidRPr="005F09A4" w:rsidRDefault="0065520D" w:rsidP="002645F1">
      <w:pPr>
        <w:pStyle w:val="Akapitzlist"/>
        <w:numPr>
          <w:ilvl w:val="0"/>
          <w:numId w:val="127"/>
        </w:numPr>
        <w:spacing w:line="360" w:lineRule="auto"/>
        <w:ind w:left="993"/>
        <w:jc w:val="both"/>
        <w:rPr>
          <w:rFonts w:ascii="Century Gothic" w:eastAsia="Century Gothic" w:hAnsi="Century Gothic" w:cs="Century Gothic"/>
        </w:rPr>
      </w:pPr>
      <w:r w:rsidRPr="005F09A4">
        <w:rPr>
          <w:rFonts w:ascii="Century Gothic" w:eastAsia="Century Gothic" w:hAnsi="Century Gothic" w:cs="Century Gothic"/>
        </w:rPr>
        <w:t>zastosowanych środkach technicznych i organizacyjnych mających na celu zapewnienie przez Wykonawcę odpowiedniego poziomu powierzonych mu do przetwarzania danych osobowych,</w:t>
      </w:r>
    </w:p>
    <w:p w14:paraId="6087CB28" w14:textId="77777777" w:rsidR="0065520D" w:rsidRPr="005F09A4" w:rsidRDefault="0065520D" w:rsidP="002645F1">
      <w:pPr>
        <w:pStyle w:val="Akapitzlist"/>
        <w:numPr>
          <w:ilvl w:val="0"/>
          <w:numId w:val="127"/>
        </w:numPr>
        <w:spacing w:line="360" w:lineRule="auto"/>
        <w:ind w:left="993"/>
        <w:jc w:val="both"/>
        <w:rPr>
          <w:rFonts w:ascii="Century Gothic" w:eastAsia="Century Gothic" w:hAnsi="Century Gothic" w:cs="Century Gothic"/>
        </w:rPr>
      </w:pPr>
      <w:r w:rsidRPr="005F09A4">
        <w:rPr>
          <w:rFonts w:ascii="Century Gothic" w:eastAsia="Century Gothic" w:hAnsi="Century Gothic" w:cs="Century Gothic"/>
        </w:rPr>
        <w:t>tożsamości inspektora ochrony danych, jeśli taki zostanie przez Wykonawcę wyznaczony,</w:t>
      </w:r>
    </w:p>
    <w:p w14:paraId="5489ABFA" w14:textId="77777777" w:rsidR="0065520D" w:rsidRPr="005F09A4" w:rsidRDefault="0065520D" w:rsidP="002645F1">
      <w:pPr>
        <w:pStyle w:val="Akapitzlist"/>
        <w:numPr>
          <w:ilvl w:val="0"/>
          <w:numId w:val="127"/>
        </w:numPr>
        <w:spacing w:line="360" w:lineRule="auto"/>
        <w:ind w:left="993"/>
        <w:jc w:val="both"/>
        <w:rPr>
          <w:rFonts w:ascii="Century Gothic" w:eastAsia="Century Gothic" w:hAnsi="Century Gothic" w:cs="Century Gothic"/>
        </w:rPr>
      </w:pPr>
      <w:r w:rsidRPr="005F09A4">
        <w:rPr>
          <w:rFonts w:ascii="Century Gothic" w:eastAsia="Century Gothic" w:hAnsi="Century Gothic" w:cs="Century Gothic"/>
        </w:rPr>
        <w:t xml:space="preserve">podmiotach, którym </w:t>
      </w:r>
      <w:proofErr w:type="spellStart"/>
      <w:r w:rsidRPr="005F09A4">
        <w:rPr>
          <w:rFonts w:ascii="Century Gothic" w:eastAsia="Century Gothic" w:hAnsi="Century Gothic" w:cs="Century Gothic"/>
        </w:rPr>
        <w:t>podpowierzył</w:t>
      </w:r>
      <w:proofErr w:type="spellEnd"/>
      <w:r w:rsidRPr="005F09A4">
        <w:rPr>
          <w:rFonts w:ascii="Century Gothic" w:eastAsia="Century Gothic" w:hAnsi="Century Gothic" w:cs="Century Gothic"/>
        </w:rPr>
        <w:t xml:space="preserve"> przetwarzanie danych osobowych w celu realizacji Umowy,</w:t>
      </w:r>
    </w:p>
    <w:p w14:paraId="4097659F" w14:textId="77777777" w:rsidR="0065520D" w:rsidRPr="005F09A4" w:rsidRDefault="0065520D" w:rsidP="00C40682">
      <w:pPr>
        <w:pStyle w:val="Akapitzlist"/>
        <w:numPr>
          <w:ilvl w:val="0"/>
          <w:numId w:val="127"/>
        </w:numPr>
        <w:spacing w:line="360" w:lineRule="auto"/>
        <w:ind w:left="993" w:hanging="426"/>
        <w:jc w:val="both"/>
        <w:rPr>
          <w:rFonts w:ascii="Century Gothic" w:eastAsia="Century Gothic" w:hAnsi="Century Gothic" w:cs="Century Gothic"/>
        </w:rPr>
      </w:pPr>
      <w:r w:rsidRPr="005F09A4">
        <w:rPr>
          <w:rFonts w:ascii="Century Gothic" w:eastAsia="Century Gothic" w:hAnsi="Century Gothic" w:cs="Century Gothic"/>
        </w:rPr>
        <w:t>potrzebnych do oceny realizacji przez niego zobowiązań wynikających z Umowy.</w:t>
      </w:r>
    </w:p>
    <w:p w14:paraId="0B224966" w14:textId="77777777" w:rsidR="0065520D" w:rsidRPr="003B6C3E" w:rsidRDefault="0065520D" w:rsidP="002645F1">
      <w:pPr>
        <w:pStyle w:val="Akapitzlist"/>
        <w:numPr>
          <w:ilvl w:val="3"/>
          <w:numId w:val="98"/>
        </w:numPr>
        <w:spacing w:line="360" w:lineRule="auto"/>
        <w:ind w:left="426" w:hanging="426"/>
        <w:jc w:val="both"/>
        <w:rPr>
          <w:rFonts w:ascii="Century Gothic" w:eastAsia="Century Gothic" w:hAnsi="Century Gothic" w:cs="Century Gothic"/>
        </w:rPr>
      </w:pPr>
      <w:r w:rsidRPr="005F09A4">
        <w:rPr>
          <w:rFonts w:ascii="Century Gothic" w:eastAsia="Century Gothic" w:hAnsi="Century Gothic" w:cs="Century Gothic"/>
        </w:rPr>
        <w:t xml:space="preserve">W przypadku zbierania danych osobowych Właścicieli nieruchomości lub ich przedstawicieli, Wykonawca zobowiązany jest do zrealizowania w imieniu Zamawiającego obowiązku informacyjnego poprzez informowanie o przetwarzaniu danych osobowych osób, których dane osobowe zbiera na potrzeby realizacji </w:t>
      </w:r>
      <w:r w:rsidRPr="003B6C3E">
        <w:rPr>
          <w:rFonts w:ascii="Century Gothic" w:eastAsia="Century Gothic" w:hAnsi="Century Gothic" w:cs="Century Gothic"/>
        </w:rPr>
        <w:t xml:space="preserve">Przedmiotu Umowy oraz zbierać dowody potwierdzające przekazanie tej informacji wskazane w ust. 10 i 11 poniżej, w szczególności oświadczenia Właściciela nieruchomości lub przedstawiciela Właściciela nieruchomości o zapoznaniu się z informacją o przetwarzaniu danych osobowych. Zakres i treść informacji o przetwarzaniu danych osobowych przekazywana Właścicielom nieruchomości oraz ich przedstawicielom uzależniona jest od celów przetwarzania danych wskazanych w ust. 3 oraz tego, czy dane osobowe są pozyskane bezpośrednio od tych osób, czy z innych źródeł. </w:t>
      </w:r>
    </w:p>
    <w:p w14:paraId="3D669038" w14:textId="1A500329" w:rsidR="0065520D" w:rsidRPr="005F09A4" w:rsidRDefault="0065520D" w:rsidP="002645F1">
      <w:pPr>
        <w:pStyle w:val="Akapitzlist"/>
        <w:numPr>
          <w:ilvl w:val="3"/>
          <w:numId w:val="98"/>
        </w:numPr>
        <w:spacing w:line="360" w:lineRule="auto"/>
        <w:ind w:left="426" w:hanging="426"/>
        <w:jc w:val="both"/>
        <w:rPr>
          <w:rFonts w:ascii="Century Gothic" w:eastAsia="Century Gothic" w:hAnsi="Century Gothic" w:cs="Century Gothic"/>
        </w:rPr>
      </w:pPr>
      <w:r w:rsidRPr="003B6C3E">
        <w:rPr>
          <w:rFonts w:ascii="Century Gothic" w:eastAsia="Century Gothic" w:hAnsi="Century Gothic" w:cs="Century Gothic"/>
        </w:rPr>
        <w:t>Obowiązek informacyjny, o którym mowa w ust. 8</w:t>
      </w:r>
      <w:r w:rsidR="003056BC" w:rsidRPr="003B6C3E">
        <w:rPr>
          <w:rFonts w:ascii="Century Gothic" w:eastAsia="Century Gothic" w:hAnsi="Century Gothic" w:cs="Century Gothic"/>
        </w:rPr>
        <w:t xml:space="preserve"> powyżej</w:t>
      </w:r>
      <w:r w:rsidRPr="003B6C3E">
        <w:rPr>
          <w:rFonts w:ascii="Century Gothic" w:eastAsia="Century Gothic" w:hAnsi="Century Gothic" w:cs="Century Gothic"/>
        </w:rPr>
        <w:t>,</w:t>
      </w:r>
      <w:r w:rsidRPr="005F09A4">
        <w:rPr>
          <w:rFonts w:ascii="Century Gothic" w:eastAsia="Century Gothic" w:hAnsi="Century Gothic" w:cs="Century Gothic"/>
        </w:rPr>
        <w:t xml:space="preserve"> realizowany jest w szczególności poprzez przekazanie osobom, których dane są zbierane, informacji według wzorów określonych:</w:t>
      </w:r>
    </w:p>
    <w:p w14:paraId="22B776BB" w14:textId="5F303ADB" w:rsidR="0065520D" w:rsidRPr="005F09A4" w:rsidRDefault="0065520D" w:rsidP="002645F1">
      <w:pPr>
        <w:pStyle w:val="Akapitzlist"/>
        <w:numPr>
          <w:ilvl w:val="0"/>
          <w:numId w:val="128"/>
        </w:numPr>
        <w:spacing w:line="360" w:lineRule="auto"/>
        <w:jc w:val="both"/>
        <w:rPr>
          <w:rFonts w:ascii="Century Gothic" w:eastAsia="Century Gothic" w:hAnsi="Century Gothic" w:cs="Century Gothic"/>
        </w:rPr>
      </w:pPr>
      <w:r w:rsidRPr="005F09A4">
        <w:rPr>
          <w:rFonts w:ascii="Century Gothic" w:eastAsia="Century Gothic" w:hAnsi="Century Gothic"/>
        </w:rPr>
        <w:t xml:space="preserve">w </w:t>
      </w:r>
      <w:r w:rsidRPr="003B6C3E">
        <w:rPr>
          <w:rFonts w:ascii="Century Gothic" w:eastAsia="Century Gothic" w:hAnsi="Century Gothic"/>
          <w:b/>
          <w:bCs/>
        </w:rPr>
        <w:t>Załączniku nr</w:t>
      </w:r>
      <w:r w:rsidR="00E52FC0" w:rsidRPr="003B6C3E">
        <w:rPr>
          <w:rFonts w:ascii="Century Gothic" w:eastAsia="Century Gothic" w:hAnsi="Century Gothic"/>
          <w:b/>
          <w:bCs/>
        </w:rPr>
        <w:t xml:space="preserve"> 1</w:t>
      </w:r>
      <w:r w:rsidR="00AB04EB" w:rsidRPr="003B6C3E">
        <w:rPr>
          <w:rFonts w:ascii="Century Gothic" w:eastAsia="Century Gothic" w:hAnsi="Century Gothic"/>
          <w:b/>
          <w:bCs/>
        </w:rPr>
        <w:t>1</w:t>
      </w:r>
      <w:r w:rsidR="00E52FC0" w:rsidRPr="003B6C3E">
        <w:rPr>
          <w:rFonts w:ascii="Century Gothic" w:eastAsia="Century Gothic" w:hAnsi="Century Gothic"/>
          <w:b/>
          <w:bCs/>
        </w:rPr>
        <w:t>B do Umowy</w:t>
      </w:r>
      <w:r w:rsidRPr="005F09A4">
        <w:rPr>
          <w:rFonts w:ascii="Century Gothic" w:eastAsia="Century Gothic" w:hAnsi="Century Gothic" w:cs="Century Gothic"/>
        </w:rPr>
        <w:t xml:space="preserve"> w przypadku zbierania danych od osoby, której dane dotyczą,</w:t>
      </w:r>
    </w:p>
    <w:p w14:paraId="7352BB39" w14:textId="410260E2" w:rsidR="0065520D" w:rsidRPr="005F09A4" w:rsidRDefault="0065520D" w:rsidP="002645F1">
      <w:pPr>
        <w:pStyle w:val="Akapitzlist"/>
        <w:numPr>
          <w:ilvl w:val="0"/>
          <w:numId w:val="128"/>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 xml:space="preserve">w </w:t>
      </w:r>
      <w:r w:rsidRPr="003B6C3E">
        <w:rPr>
          <w:rFonts w:ascii="Century Gothic" w:eastAsia="Century Gothic" w:hAnsi="Century Gothic" w:cs="Century Gothic"/>
          <w:b/>
          <w:bCs/>
        </w:rPr>
        <w:t xml:space="preserve">Załączniku nr  </w:t>
      </w:r>
      <w:r w:rsidR="00E52FC0" w:rsidRPr="003B6C3E">
        <w:rPr>
          <w:rFonts w:ascii="Century Gothic" w:eastAsia="Century Gothic" w:hAnsi="Century Gothic" w:cs="Century Gothic"/>
          <w:b/>
          <w:bCs/>
        </w:rPr>
        <w:t>1</w:t>
      </w:r>
      <w:r w:rsidR="00AB04EB" w:rsidRPr="003B6C3E">
        <w:rPr>
          <w:rFonts w:ascii="Century Gothic" w:eastAsia="Century Gothic" w:hAnsi="Century Gothic" w:cs="Century Gothic"/>
          <w:b/>
          <w:bCs/>
        </w:rPr>
        <w:t>1</w:t>
      </w:r>
      <w:r w:rsidR="00E52FC0" w:rsidRPr="003B6C3E">
        <w:rPr>
          <w:rFonts w:ascii="Century Gothic" w:eastAsia="Century Gothic" w:hAnsi="Century Gothic" w:cs="Century Gothic"/>
          <w:b/>
          <w:bCs/>
        </w:rPr>
        <w:t>C</w:t>
      </w:r>
      <w:r w:rsidR="00E52FC0" w:rsidRPr="003B6C3E">
        <w:rPr>
          <w:rFonts w:ascii="Century Gothic" w:eastAsia="Century Gothic" w:hAnsi="Century Gothic" w:cs="Century Gothic"/>
        </w:rPr>
        <w:t xml:space="preserve"> </w:t>
      </w:r>
      <w:r w:rsidR="00E52FC0" w:rsidRPr="003B6C3E">
        <w:rPr>
          <w:rFonts w:ascii="Century Gothic" w:eastAsia="Century Gothic" w:hAnsi="Century Gothic" w:cs="Century Gothic"/>
          <w:b/>
          <w:bCs/>
        </w:rPr>
        <w:t>do Umowy</w:t>
      </w:r>
      <w:r w:rsidRPr="005F09A4">
        <w:rPr>
          <w:rFonts w:ascii="Century Gothic" w:eastAsia="Century Gothic" w:hAnsi="Century Gothic" w:cs="Century Gothic"/>
        </w:rPr>
        <w:t xml:space="preserve"> w przypadku pozyskiwania danych osobowych w sposób inny niż od osoby, której dane dotyczą. </w:t>
      </w:r>
    </w:p>
    <w:p w14:paraId="47E56B00" w14:textId="686AD08E" w:rsidR="0065520D" w:rsidRPr="005F09A4" w:rsidRDefault="0065520D" w:rsidP="0065520D">
      <w:pPr>
        <w:spacing w:line="360" w:lineRule="auto"/>
        <w:ind w:left="284"/>
        <w:jc w:val="both"/>
        <w:rPr>
          <w:rFonts w:ascii="Century Gothic" w:eastAsia="Century Gothic" w:hAnsi="Century Gothic" w:cs="Century Gothic"/>
        </w:rPr>
      </w:pPr>
      <w:r w:rsidRPr="005F09A4">
        <w:rPr>
          <w:rFonts w:ascii="Century Gothic" w:eastAsia="Century Gothic" w:hAnsi="Century Gothic" w:cs="Century Gothic"/>
        </w:rPr>
        <w:t xml:space="preserve">Informacje te znajdują się również na stronie internetowej </w:t>
      </w:r>
      <w:r w:rsidR="00A01BD4" w:rsidRPr="005F09A4">
        <w:rPr>
          <w:rStyle w:val="Hipercze"/>
          <w:rFonts w:ascii="Century Gothic" w:eastAsia="Century Gothic" w:hAnsi="Century Gothic" w:cs="Century Gothic"/>
        </w:rPr>
        <w:t>https://www.gaz-system.pl/pl/polityka-prywatnosci/cele-i-podstawy-prawne-przetwarzania.html</w:t>
      </w:r>
    </w:p>
    <w:p w14:paraId="4746AB0D" w14:textId="1A6EC265" w:rsidR="0065520D" w:rsidRPr="005F09A4" w:rsidRDefault="0065520D" w:rsidP="002645F1">
      <w:pPr>
        <w:pStyle w:val="Akapitzlist"/>
        <w:numPr>
          <w:ilvl w:val="3"/>
          <w:numId w:val="98"/>
        </w:numPr>
        <w:spacing w:line="360" w:lineRule="auto"/>
        <w:ind w:left="426" w:hanging="426"/>
        <w:jc w:val="both"/>
        <w:rPr>
          <w:rFonts w:ascii="Century Gothic" w:eastAsia="Century Gothic" w:hAnsi="Century Gothic" w:cs="Century Gothic"/>
        </w:rPr>
      </w:pPr>
      <w:r w:rsidRPr="005F09A4">
        <w:rPr>
          <w:rFonts w:ascii="Century Gothic" w:hAnsi="Century Gothic"/>
        </w:rPr>
        <w:t xml:space="preserve"> </w:t>
      </w:r>
      <w:r w:rsidRPr="005F09A4">
        <w:rPr>
          <w:rFonts w:ascii="Century Gothic" w:eastAsia="Century Gothic" w:hAnsi="Century Gothic" w:cs="Century Gothic"/>
        </w:rPr>
        <w:t xml:space="preserve">W przypadku zbierania danych osobowych bezpośrednio od osoby, której dane dotyczą Wykonawca zobowiązany jest w chwili pozyskiwania danych zebrać podpis takiej osoby poświadczający </w:t>
      </w:r>
      <w:r w:rsidRPr="003B6C3E">
        <w:rPr>
          <w:rFonts w:ascii="Century Gothic" w:eastAsia="Century Gothic" w:hAnsi="Century Gothic" w:cs="Century Gothic"/>
        </w:rPr>
        <w:t>odebranie i zapoznanie się z treścią klauzuli informacyjnej określonej w ust. 9 pkt 1</w:t>
      </w:r>
      <w:r w:rsidR="00781C2E" w:rsidRPr="003B6C3E">
        <w:rPr>
          <w:rFonts w:ascii="Century Gothic" w:eastAsia="Century Gothic" w:hAnsi="Century Gothic" w:cs="Century Gothic"/>
        </w:rPr>
        <w:t>)</w:t>
      </w:r>
      <w:r w:rsidRPr="003B6C3E">
        <w:rPr>
          <w:rFonts w:ascii="Century Gothic" w:eastAsia="Century Gothic" w:hAnsi="Century Gothic" w:cs="Century Gothic"/>
        </w:rPr>
        <w:t xml:space="preserve"> </w:t>
      </w:r>
      <w:r w:rsidR="004E4A87" w:rsidRPr="003B6C3E">
        <w:rPr>
          <w:rFonts w:ascii="Century Gothic" w:eastAsia="Century Gothic" w:hAnsi="Century Gothic" w:cs="Century Gothic"/>
        </w:rPr>
        <w:t xml:space="preserve">powyżej </w:t>
      </w:r>
      <w:r w:rsidRPr="003B6C3E">
        <w:rPr>
          <w:rFonts w:ascii="Century Gothic" w:eastAsia="Century Gothic" w:hAnsi="Century Gothic" w:cs="Century Gothic"/>
        </w:rPr>
        <w:t>(</w:t>
      </w:r>
      <w:r w:rsidRPr="003B6C3E">
        <w:rPr>
          <w:rFonts w:ascii="Century Gothic" w:eastAsia="Century Gothic" w:hAnsi="Century Gothic" w:cs="Century Gothic"/>
          <w:b/>
          <w:bCs/>
        </w:rPr>
        <w:t xml:space="preserve">Załącznik nr  </w:t>
      </w:r>
      <w:r w:rsidR="00E52FC0" w:rsidRPr="003B6C3E">
        <w:rPr>
          <w:rFonts w:ascii="Century Gothic" w:eastAsia="Century Gothic" w:hAnsi="Century Gothic" w:cs="Century Gothic"/>
          <w:b/>
          <w:bCs/>
        </w:rPr>
        <w:t>1</w:t>
      </w:r>
      <w:r w:rsidR="00AB04EB" w:rsidRPr="003B6C3E">
        <w:rPr>
          <w:rFonts w:ascii="Century Gothic" w:eastAsia="Century Gothic" w:hAnsi="Century Gothic" w:cs="Century Gothic"/>
          <w:b/>
          <w:bCs/>
        </w:rPr>
        <w:t>1</w:t>
      </w:r>
      <w:r w:rsidR="00E52FC0" w:rsidRPr="003B6C3E">
        <w:rPr>
          <w:rFonts w:ascii="Century Gothic" w:eastAsia="Century Gothic" w:hAnsi="Century Gothic" w:cs="Century Gothic"/>
          <w:b/>
          <w:bCs/>
        </w:rPr>
        <w:t>B do</w:t>
      </w:r>
      <w:r w:rsidR="00E52FC0" w:rsidRPr="005F09A4">
        <w:rPr>
          <w:rFonts w:ascii="Century Gothic" w:eastAsia="Century Gothic" w:hAnsi="Century Gothic" w:cs="Century Gothic"/>
          <w:b/>
          <w:bCs/>
        </w:rPr>
        <w:t xml:space="preserve"> Umowy</w:t>
      </w:r>
      <w:r w:rsidR="00E52FC0" w:rsidRPr="005F09A4">
        <w:rPr>
          <w:rFonts w:ascii="Century Gothic" w:eastAsia="Century Gothic" w:hAnsi="Century Gothic" w:cs="Century Gothic"/>
        </w:rPr>
        <w:t>)</w:t>
      </w:r>
      <w:r w:rsidRPr="005F09A4">
        <w:rPr>
          <w:rFonts w:ascii="Century Gothic" w:eastAsia="Century Gothic" w:hAnsi="Century Gothic" w:cs="Century Gothic"/>
        </w:rPr>
        <w:t>.</w:t>
      </w:r>
    </w:p>
    <w:p w14:paraId="7D1CF992" w14:textId="4FBB36DE" w:rsidR="0065520D" w:rsidRPr="005F09A4" w:rsidRDefault="0065520D" w:rsidP="002645F1">
      <w:pPr>
        <w:pStyle w:val="Akapitzlist"/>
        <w:numPr>
          <w:ilvl w:val="3"/>
          <w:numId w:val="98"/>
        </w:numPr>
        <w:spacing w:line="360" w:lineRule="auto"/>
        <w:ind w:left="426" w:hanging="426"/>
        <w:jc w:val="both"/>
        <w:rPr>
          <w:rFonts w:ascii="Century Gothic" w:eastAsia="Century Gothic" w:hAnsi="Century Gothic" w:cs="Century Gothic"/>
        </w:rPr>
      </w:pPr>
      <w:r w:rsidRPr="005F09A4">
        <w:rPr>
          <w:rFonts w:ascii="Century Gothic" w:eastAsia="Century Gothic" w:hAnsi="Century Gothic" w:cs="Century Gothic"/>
        </w:rPr>
        <w:lastRenderedPageBreak/>
        <w:t>W przypadku pozyskiwania danych osobowych w sposób inny niż od osoby, której dane dotyczą Wykonawca zobowiązany jest przekazać klauzulę informacyjną określoną w ust. 9 pkt 2</w:t>
      </w:r>
      <w:r w:rsidR="004E4A87" w:rsidRPr="005F09A4">
        <w:rPr>
          <w:rFonts w:ascii="Century Gothic" w:eastAsia="Century Gothic" w:hAnsi="Century Gothic" w:cs="Century Gothic"/>
        </w:rPr>
        <w:t>)</w:t>
      </w:r>
      <w:r w:rsidR="003056BC" w:rsidRPr="005F09A4">
        <w:rPr>
          <w:rFonts w:ascii="Century Gothic" w:eastAsia="Century Gothic" w:hAnsi="Century Gothic" w:cs="Century Gothic"/>
        </w:rPr>
        <w:t xml:space="preserve"> powyżej</w:t>
      </w:r>
      <w:r w:rsidRPr="005F09A4">
        <w:rPr>
          <w:rFonts w:ascii="Century Gothic" w:eastAsia="Century Gothic" w:hAnsi="Century Gothic" w:cs="Century Gothic"/>
        </w:rPr>
        <w:t xml:space="preserve"> (</w:t>
      </w:r>
      <w:r w:rsidRPr="005F09A4">
        <w:rPr>
          <w:rFonts w:ascii="Century Gothic" w:eastAsia="Century Gothic" w:hAnsi="Century Gothic" w:cs="Century Gothic"/>
          <w:b/>
          <w:bCs/>
        </w:rPr>
        <w:t xml:space="preserve">Załącznik </w:t>
      </w:r>
      <w:r w:rsidRPr="003B6C3E">
        <w:rPr>
          <w:rFonts w:ascii="Century Gothic" w:eastAsia="Century Gothic" w:hAnsi="Century Gothic" w:cs="Century Gothic"/>
          <w:b/>
          <w:bCs/>
        </w:rPr>
        <w:t xml:space="preserve">nr </w:t>
      </w:r>
      <w:r w:rsidR="00E52FC0" w:rsidRPr="003B6C3E">
        <w:rPr>
          <w:rFonts w:ascii="Century Gothic" w:eastAsia="Century Gothic" w:hAnsi="Century Gothic" w:cs="Century Gothic"/>
          <w:b/>
          <w:bCs/>
        </w:rPr>
        <w:t>1</w:t>
      </w:r>
      <w:r w:rsidR="00AB04EB" w:rsidRPr="003B6C3E">
        <w:rPr>
          <w:rFonts w:ascii="Century Gothic" w:eastAsia="Century Gothic" w:hAnsi="Century Gothic" w:cs="Century Gothic"/>
          <w:b/>
          <w:bCs/>
        </w:rPr>
        <w:t>1</w:t>
      </w:r>
      <w:r w:rsidR="00E52FC0" w:rsidRPr="003B6C3E">
        <w:rPr>
          <w:rFonts w:ascii="Century Gothic" w:eastAsia="Century Gothic" w:hAnsi="Century Gothic" w:cs="Century Gothic"/>
          <w:b/>
          <w:bCs/>
        </w:rPr>
        <w:t>C do Umowy</w:t>
      </w:r>
      <w:r w:rsidRPr="005F09A4">
        <w:rPr>
          <w:rFonts w:ascii="Century Gothic" w:eastAsia="Century Gothic" w:hAnsi="Century Gothic" w:cs="Century Gothic"/>
        </w:rPr>
        <w:t>) najpóźniej przy pierwszym kontakcie z taką osobą lub przy pierwszym ujawnieniu danych innemu odbiorcy, nie później jednak niż w ciągu miesiąca od dnia pozyskania danych:</w:t>
      </w:r>
    </w:p>
    <w:p w14:paraId="5B9F4CCD" w14:textId="77777777" w:rsidR="0065520D" w:rsidRPr="005F09A4" w:rsidRDefault="0065520D" w:rsidP="002645F1">
      <w:pPr>
        <w:pStyle w:val="Akapitzlist"/>
        <w:numPr>
          <w:ilvl w:val="0"/>
          <w:numId w:val="129"/>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osobiście odbierając podpis takiej osoby poświadczający odebranie i zapoznanie się z treścią klauzuli informacyjnej,</w:t>
      </w:r>
    </w:p>
    <w:p w14:paraId="09522A92" w14:textId="77777777" w:rsidR="0065520D" w:rsidRPr="005F09A4" w:rsidRDefault="0065520D" w:rsidP="002645F1">
      <w:pPr>
        <w:pStyle w:val="Akapitzlist"/>
        <w:numPr>
          <w:ilvl w:val="0"/>
          <w:numId w:val="129"/>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 xml:space="preserve">przesyłką pocztową lub za pośrednictwem poczty elektronicznej na adres email. W takim przypadku Wykonawca złoży oświadczenie o przesłaniu klauzul informacyjnych wraz z listą osób, do których zostały wysłane klauzule informacyjne.  </w:t>
      </w:r>
    </w:p>
    <w:p w14:paraId="3037CB34" w14:textId="77777777" w:rsidR="0065520D" w:rsidRPr="005F09A4" w:rsidRDefault="0065520D" w:rsidP="002645F1">
      <w:pPr>
        <w:pStyle w:val="Akapitzlist"/>
        <w:numPr>
          <w:ilvl w:val="3"/>
          <w:numId w:val="98"/>
        </w:numPr>
        <w:spacing w:line="360" w:lineRule="auto"/>
        <w:ind w:left="426" w:hanging="426"/>
        <w:jc w:val="both"/>
        <w:rPr>
          <w:rFonts w:ascii="Century Gothic" w:eastAsia="Century Gothic" w:hAnsi="Century Gothic" w:cs="Century Gothic"/>
        </w:rPr>
      </w:pPr>
      <w:r w:rsidRPr="005F09A4">
        <w:rPr>
          <w:rFonts w:ascii="Century Gothic" w:eastAsia="Century Gothic" w:hAnsi="Century Gothic" w:cs="Century Gothic"/>
        </w:rPr>
        <w:t xml:space="preserve">W przypadku udziału podwykonawcy w realizacji części Umowy oraz konieczności przetwarzania danych osobowych przez podwykonawcę dopuszcza się dalsze powierzenie przetwarzania danych osobowych po uprzednim poinformowaniu o takim zamiarze Zamawiającego, aby miał on możliwość wyrażenia sprzeciwu wobec </w:t>
      </w:r>
      <w:proofErr w:type="spellStart"/>
      <w:r w:rsidRPr="005F09A4">
        <w:rPr>
          <w:rFonts w:ascii="Century Gothic" w:eastAsia="Century Gothic" w:hAnsi="Century Gothic" w:cs="Century Gothic"/>
        </w:rPr>
        <w:t>podpowierzenia</w:t>
      </w:r>
      <w:proofErr w:type="spellEnd"/>
      <w:r w:rsidRPr="005F09A4">
        <w:rPr>
          <w:rFonts w:ascii="Century Gothic" w:eastAsia="Century Gothic" w:hAnsi="Century Gothic" w:cs="Century Gothic"/>
        </w:rPr>
        <w:t xml:space="preserve"> przetwarzania danych w terminie miesiąca od dnia poinformowania o takim zamiarze; Wykonawca odpowiada za działania i zaniechania podmiotu, któremu </w:t>
      </w:r>
      <w:proofErr w:type="spellStart"/>
      <w:r w:rsidRPr="005F09A4">
        <w:rPr>
          <w:rFonts w:ascii="Century Gothic" w:eastAsia="Century Gothic" w:hAnsi="Century Gothic" w:cs="Century Gothic"/>
        </w:rPr>
        <w:t>podpowierzył</w:t>
      </w:r>
      <w:proofErr w:type="spellEnd"/>
      <w:r w:rsidRPr="005F09A4">
        <w:rPr>
          <w:rFonts w:ascii="Century Gothic" w:eastAsia="Century Gothic" w:hAnsi="Century Gothic" w:cs="Century Gothic"/>
        </w:rPr>
        <w:t xml:space="preserve"> przetwarzanie jak za swoje własne działania lub zaniechania. Wykonawca w informacji o zamiarze dalszego powierzenia przetwarzania danych wskaże podwykonawcę, cel oraz zakres dalszego powierzenia. Podwykonawcy mogą przetwarzać dane osobowe wyłącznie na terenie EOG. W przypadku zgłoszenia sprzeciwu przez Administratora Podmiot przetwarzający nie jest uprawniony do dalszego powierzenia przetwarzania danych osobowych.</w:t>
      </w:r>
    </w:p>
    <w:p w14:paraId="677B4B27" w14:textId="63601FB9" w:rsidR="0065520D" w:rsidRPr="005F09A4" w:rsidRDefault="0065520D" w:rsidP="002645F1">
      <w:pPr>
        <w:pStyle w:val="Akapitzlist"/>
        <w:numPr>
          <w:ilvl w:val="3"/>
          <w:numId w:val="98"/>
        </w:numPr>
        <w:spacing w:line="360" w:lineRule="auto"/>
        <w:ind w:left="426" w:hanging="426"/>
        <w:jc w:val="both"/>
        <w:rPr>
          <w:rFonts w:ascii="Century Gothic" w:eastAsia="Century Gothic" w:hAnsi="Century Gothic" w:cs="Century Gothic"/>
        </w:rPr>
      </w:pPr>
      <w:r w:rsidRPr="005F09A4">
        <w:rPr>
          <w:rFonts w:ascii="Century Gothic" w:eastAsia="Century Gothic" w:hAnsi="Century Gothic" w:cs="Century Gothic"/>
        </w:rPr>
        <w:t>W przypadku dalszego powierzenia przetwarzania danych osobowych Wykonawca zobowiązuje się zawrzeć z podwykonawcą umowę powierzenia przetwarzania danych osobowych (</w:t>
      </w:r>
      <w:proofErr w:type="spellStart"/>
      <w:r w:rsidRPr="005F09A4">
        <w:rPr>
          <w:rFonts w:ascii="Century Gothic" w:eastAsia="Century Gothic" w:hAnsi="Century Gothic" w:cs="Century Gothic"/>
        </w:rPr>
        <w:t>podpowierzenia</w:t>
      </w:r>
      <w:proofErr w:type="spellEnd"/>
      <w:r w:rsidRPr="005F09A4">
        <w:rPr>
          <w:rFonts w:ascii="Century Gothic" w:eastAsia="Century Gothic" w:hAnsi="Century Gothic" w:cs="Century Gothic"/>
        </w:rPr>
        <w:t xml:space="preserve">) zapewniającą ochronę danych osobowych na poziomie nie niższym niż przewidziana w niniejszej umowie, zapewniając w umowie z podwykonawcą postanowienia co najmniej tak samo rygorystyczne jak postanowienia zawarte w niniejszym </w:t>
      </w:r>
      <w:r w:rsidR="005459CF" w:rsidRPr="005F09A4">
        <w:rPr>
          <w:rFonts w:ascii="Century Gothic" w:eastAsia="Century Gothic" w:hAnsi="Century Gothic" w:cs="Century Gothic"/>
        </w:rPr>
        <w:t>A</w:t>
      </w:r>
      <w:r w:rsidRPr="005F09A4">
        <w:rPr>
          <w:rFonts w:ascii="Century Gothic" w:eastAsia="Century Gothic" w:hAnsi="Century Gothic" w:cs="Century Gothic"/>
        </w:rPr>
        <w:t xml:space="preserve">rtykule, a w szczególności zapewnić, iż </w:t>
      </w:r>
      <w:r w:rsidR="000031B8" w:rsidRPr="005F09A4">
        <w:rPr>
          <w:rFonts w:ascii="Century Gothic" w:eastAsia="Century Gothic" w:hAnsi="Century Gothic" w:cs="Century Gothic"/>
        </w:rPr>
        <w:t>P</w:t>
      </w:r>
      <w:r w:rsidRPr="005F09A4">
        <w:rPr>
          <w:rFonts w:ascii="Century Gothic" w:eastAsia="Century Gothic" w:hAnsi="Century Gothic" w:cs="Century Gothic"/>
        </w:rPr>
        <w:t xml:space="preserve">odwykonawcy wdrożą odpowiednie środki techniczne i organizacyjne, aby zapewnić stopień bezpieczeństwa odpowiadający ryzyku naruszenia praw lub wolności osób, których dane zostały powierzone, uwzględniające stan wiedzy technicznej, koszt wdrażania, charakter, zakres, kontekst i cele oraz różne prawdopodobieństwo wystąpienia zagrożenia dla tych danych i wagi tego zagrożenia; Podwykonawca zobowiązany jest w szczególności rozważyć podjęcie środków wymaganych na mocy art. 32 lit. a) – d) RODO. W umowie z podwykonawcą Wykonawca zapewni możliwość przeprowadzenia audytu, w tym inspekcji, przez Zamawiającego na zasadach określonych w </w:t>
      </w:r>
      <w:r w:rsidRPr="003B6C3E">
        <w:rPr>
          <w:rFonts w:ascii="Century Gothic" w:eastAsia="Century Gothic" w:hAnsi="Century Gothic" w:cs="Century Gothic"/>
        </w:rPr>
        <w:t>ust. 14-1</w:t>
      </w:r>
      <w:r w:rsidR="00781C2E" w:rsidRPr="003B6C3E">
        <w:rPr>
          <w:rFonts w:ascii="Century Gothic" w:eastAsia="Century Gothic" w:hAnsi="Century Gothic" w:cs="Century Gothic"/>
        </w:rPr>
        <w:t>7</w:t>
      </w:r>
      <w:r w:rsidR="000031B8" w:rsidRPr="003B6C3E">
        <w:rPr>
          <w:rFonts w:ascii="Century Gothic" w:eastAsia="Century Gothic" w:hAnsi="Century Gothic" w:cs="Century Gothic"/>
        </w:rPr>
        <w:t xml:space="preserve"> </w:t>
      </w:r>
      <w:r w:rsidR="005459CF" w:rsidRPr="003B6C3E">
        <w:rPr>
          <w:rFonts w:ascii="Century Gothic" w:eastAsia="Century Gothic" w:hAnsi="Century Gothic" w:cs="Century Gothic"/>
        </w:rPr>
        <w:t>poniżej</w:t>
      </w:r>
      <w:r w:rsidRPr="003B6C3E">
        <w:rPr>
          <w:rFonts w:ascii="Century Gothic" w:eastAsia="Century Gothic" w:hAnsi="Century Gothic" w:cs="Century Gothic"/>
        </w:rPr>
        <w:t>.</w:t>
      </w:r>
    </w:p>
    <w:p w14:paraId="7FFEF905" w14:textId="77777777" w:rsidR="0065520D" w:rsidRPr="005F09A4" w:rsidRDefault="0065520D" w:rsidP="002645F1">
      <w:pPr>
        <w:pStyle w:val="Akapitzlist"/>
        <w:numPr>
          <w:ilvl w:val="3"/>
          <w:numId w:val="98"/>
        </w:numPr>
        <w:spacing w:line="360" w:lineRule="auto"/>
        <w:ind w:left="426" w:hanging="426"/>
        <w:jc w:val="both"/>
        <w:rPr>
          <w:rFonts w:ascii="Century Gothic" w:eastAsia="Century Gothic" w:hAnsi="Century Gothic" w:cs="Century Gothic"/>
        </w:rPr>
      </w:pPr>
      <w:r w:rsidRPr="005F09A4">
        <w:rPr>
          <w:rFonts w:ascii="Century Gothic" w:eastAsia="Century Gothic" w:hAnsi="Century Gothic" w:cs="Century Gothic"/>
        </w:rPr>
        <w:lastRenderedPageBreak/>
        <w:t>Zamawiający zastrzega sobie możliwość przeprowadzenia audytu, w tym inspekcji, u Wykonawcy w zakresie zbadania zgodności zakresu i celu oraz sposobu przetwarzania i zabezpieczenia przetwarzanych danych osobowych z postanowieniami niniejszego artykułu  i Umowy, informując Wykonawcę na piśmie z co najmniej siedmiodniowym wyprzedzeniem o terminie przeprowadzenia audytu.</w:t>
      </w:r>
    </w:p>
    <w:p w14:paraId="73A43D8F" w14:textId="77777777" w:rsidR="0065520D" w:rsidRPr="005F09A4" w:rsidRDefault="0065520D" w:rsidP="002645F1">
      <w:pPr>
        <w:pStyle w:val="Akapitzlist"/>
        <w:numPr>
          <w:ilvl w:val="3"/>
          <w:numId w:val="98"/>
        </w:numPr>
        <w:spacing w:line="360" w:lineRule="auto"/>
        <w:ind w:left="426" w:hanging="426"/>
        <w:jc w:val="both"/>
        <w:rPr>
          <w:rFonts w:ascii="Century Gothic" w:eastAsia="Century Gothic" w:hAnsi="Century Gothic" w:cs="Century Gothic"/>
        </w:rPr>
      </w:pPr>
      <w:r w:rsidRPr="005F09A4">
        <w:rPr>
          <w:rFonts w:ascii="Century Gothic" w:eastAsia="Century Gothic" w:hAnsi="Century Gothic" w:cs="Century Gothic"/>
        </w:rPr>
        <w:t>Obowiązek poddania się audytowi może zostać zrealizowany poprzez przedstawienie wyników audytu na zgodność z przepisami prawa w zakresie przetwarzania danych osobowych oraz wyników audytu zrealizowanego na zlecenie Wykonawcy przez niezależny podmiot certyfikujący w zakresie bezpieczeństwa informacji lub wyników audytu obszaru bezpieczeństwa.</w:t>
      </w:r>
    </w:p>
    <w:p w14:paraId="7EDA83D1" w14:textId="77777777" w:rsidR="0065520D" w:rsidRPr="005F09A4" w:rsidRDefault="0065520D" w:rsidP="002645F1">
      <w:pPr>
        <w:pStyle w:val="Akapitzlist"/>
        <w:numPr>
          <w:ilvl w:val="3"/>
          <w:numId w:val="98"/>
        </w:numPr>
        <w:spacing w:line="360" w:lineRule="auto"/>
        <w:ind w:left="426" w:hanging="426"/>
        <w:jc w:val="both"/>
        <w:rPr>
          <w:rFonts w:ascii="Century Gothic" w:eastAsia="Century Gothic" w:hAnsi="Century Gothic" w:cs="Century Gothic"/>
        </w:rPr>
      </w:pPr>
      <w:r w:rsidRPr="005F09A4">
        <w:rPr>
          <w:rFonts w:ascii="Century Gothic" w:eastAsia="Century Gothic" w:hAnsi="Century Gothic" w:cs="Century Gothic"/>
        </w:rPr>
        <w:t xml:space="preserve">Wykonawca obowiązany jest współpracować z Zamawiającym i upoważnionymi przez niego audytorami, w szczególności zapewnić im dostęp do pomieszczeń i dokumentów obejmujących dane osób oraz informacje o sposobie przetwarzania danych osobowych, infrastruktury teleinformatycznej oraz systemów IT oraz osób mających wiedzę na temat procesów przetwarzania danych osobowych realizowanych przez Wykonawcę. </w:t>
      </w:r>
    </w:p>
    <w:p w14:paraId="1FFFE648" w14:textId="77777777" w:rsidR="0065520D" w:rsidRPr="005F09A4" w:rsidRDefault="0065520D" w:rsidP="002645F1">
      <w:pPr>
        <w:pStyle w:val="Akapitzlist"/>
        <w:numPr>
          <w:ilvl w:val="3"/>
          <w:numId w:val="98"/>
        </w:numPr>
        <w:spacing w:line="360" w:lineRule="auto"/>
        <w:ind w:left="426" w:hanging="426"/>
        <w:jc w:val="both"/>
        <w:rPr>
          <w:rFonts w:ascii="Century Gothic" w:eastAsia="Century Gothic" w:hAnsi="Century Gothic" w:cs="Century Gothic"/>
        </w:rPr>
      </w:pPr>
      <w:r w:rsidRPr="005F09A4">
        <w:rPr>
          <w:rFonts w:ascii="Century Gothic" w:eastAsia="Century Gothic" w:hAnsi="Century Gothic" w:cs="Century Gothic"/>
        </w:rPr>
        <w:t>Po przeprowadzonym audycie przedstawiciel Zamawiającego sporządza protokół pokontrolny, który podpisują przedstawiciele obu Stron. Wykonawca zobowiązuje się w terminie uzgodnionym z Zamawiającym dostosować do zaleceń pokontrolnych zawartych w protokole.</w:t>
      </w:r>
    </w:p>
    <w:p w14:paraId="37322DA6" w14:textId="77777777" w:rsidR="0065520D" w:rsidRPr="005F09A4" w:rsidRDefault="0065520D" w:rsidP="002645F1">
      <w:pPr>
        <w:pStyle w:val="Akapitzlist"/>
        <w:numPr>
          <w:ilvl w:val="3"/>
          <w:numId w:val="98"/>
        </w:numPr>
        <w:spacing w:line="360" w:lineRule="auto"/>
        <w:ind w:left="426" w:hanging="426"/>
        <w:jc w:val="both"/>
        <w:rPr>
          <w:rFonts w:ascii="Century Gothic" w:eastAsia="Century Gothic" w:hAnsi="Century Gothic" w:cs="Century Gothic"/>
        </w:rPr>
      </w:pPr>
      <w:r w:rsidRPr="005F09A4">
        <w:rPr>
          <w:rFonts w:ascii="Century Gothic" w:eastAsia="Century Gothic" w:hAnsi="Century Gothic" w:cs="Century Gothic"/>
        </w:rPr>
        <w:t xml:space="preserve">Podmiot przetwarzający nie jest uprawniony do podejmowania decyzji, które opierają się wyłącznie na zautomatyzowanym przetwarzaniu, w tym profilowaniu, i wywołują wobec osób, których powierzone dane dotyczą skutki prawne lub w podobny sposób istotnie na nie wpływają, bez uprzedniej pisemnej zgody Zamawiającego.  </w:t>
      </w:r>
    </w:p>
    <w:p w14:paraId="1B0E1CD0" w14:textId="77777777" w:rsidR="0065520D" w:rsidRPr="005F09A4" w:rsidRDefault="0065520D" w:rsidP="002645F1">
      <w:pPr>
        <w:pStyle w:val="Akapitzlist"/>
        <w:numPr>
          <w:ilvl w:val="3"/>
          <w:numId w:val="98"/>
        </w:numPr>
        <w:spacing w:line="360" w:lineRule="auto"/>
        <w:ind w:left="426" w:hanging="426"/>
        <w:jc w:val="both"/>
        <w:rPr>
          <w:rFonts w:ascii="Century Gothic" w:eastAsia="Century Gothic" w:hAnsi="Century Gothic" w:cs="Century Gothic"/>
        </w:rPr>
      </w:pPr>
      <w:r w:rsidRPr="005F09A4">
        <w:rPr>
          <w:rFonts w:ascii="Century Gothic" w:eastAsia="Century Gothic" w:hAnsi="Century Gothic" w:cs="Century Gothic"/>
        </w:rPr>
        <w:t>Jeżeli Wykonawca naruszy niniejszą Umowę w zakresie dopuszczalnych celów przetwarzania danych i sposobów ich przetwarzania, uznaje się go za administratora w rozumieniu RODO w odniesieniu do tego przetwarzania, co nie zwalnia go z odpowiedzialności za zapłatę kary umownej określonej w niniejszej Umowie.</w:t>
      </w:r>
    </w:p>
    <w:p w14:paraId="0774136F" w14:textId="77777777" w:rsidR="0065520D" w:rsidRPr="005F09A4" w:rsidRDefault="0065520D" w:rsidP="002645F1">
      <w:pPr>
        <w:pStyle w:val="Akapitzlist"/>
        <w:numPr>
          <w:ilvl w:val="3"/>
          <w:numId w:val="98"/>
        </w:numPr>
        <w:spacing w:line="360" w:lineRule="auto"/>
        <w:ind w:left="426" w:hanging="426"/>
        <w:jc w:val="both"/>
        <w:rPr>
          <w:rFonts w:ascii="Century Gothic" w:eastAsia="Century Gothic" w:hAnsi="Century Gothic" w:cs="Century Gothic"/>
        </w:rPr>
      </w:pPr>
      <w:r w:rsidRPr="005F09A4">
        <w:rPr>
          <w:rFonts w:ascii="Century Gothic" w:eastAsia="Century Gothic" w:hAnsi="Century Gothic" w:cs="Century Gothic"/>
        </w:rPr>
        <w:t xml:space="preserve">Wykonawca zobowiązany jest do zrealizowania w imieniu Zamawiającego obowiązku informacyjnego wynikającego z art. 14 ust. 1 – 3 RODO w stosunku do osób: </w:t>
      </w:r>
    </w:p>
    <w:p w14:paraId="0B1A41D3" w14:textId="19788986" w:rsidR="0065520D" w:rsidRPr="005F09A4" w:rsidRDefault="0065520D" w:rsidP="002645F1">
      <w:pPr>
        <w:pStyle w:val="Akapitzlist"/>
        <w:numPr>
          <w:ilvl w:val="0"/>
          <w:numId w:val="130"/>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 xml:space="preserve">wskazanych do reprezentacji przy zawieraniu Umowy, wskazanych w Umowie do jej wykonania lub do utrzymywania </w:t>
      </w:r>
      <w:r w:rsidRPr="003B6C3E">
        <w:rPr>
          <w:rFonts w:ascii="Century Gothic" w:eastAsia="Century Gothic" w:hAnsi="Century Gothic" w:cs="Century Gothic"/>
        </w:rPr>
        <w:t xml:space="preserve">kontaktów służbowych związanych z wykonaniem Umowy poprzez zapoznanie tych osób z informacjami zawartymi w </w:t>
      </w:r>
      <w:r w:rsidRPr="003B6C3E">
        <w:rPr>
          <w:rFonts w:ascii="Century Gothic" w:eastAsia="Century Gothic" w:hAnsi="Century Gothic" w:cs="Century Gothic"/>
          <w:b/>
          <w:bCs/>
        </w:rPr>
        <w:t xml:space="preserve">Załączniku nr </w:t>
      </w:r>
      <w:r w:rsidR="00E52FC0" w:rsidRPr="003B6C3E">
        <w:rPr>
          <w:rFonts w:ascii="Century Gothic" w:eastAsia="Century Gothic" w:hAnsi="Century Gothic" w:cs="Century Gothic"/>
          <w:b/>
          <w:bCs/>
        </w:rPr>
        <w:t>1</w:t>
      </w:r>
      <w:r w:rsidR="00AB04EB" w:rsidRPr="003B6C3E">
        <w:rPr>
          <w:rFonts w:ascii="Century Gothic" w:eastAsia="Century Gothic" w:hAnsi="Century Gothic" w:cs="Century Gothic"/>
          <w:b/>
          <w:bCs/>
        </w:rPr>
        <w:t>1</w:t>
      </w:r>
      <w:r w:rsidR="00E52FC0" w:rsidRPr="003B6C3E">
        <w:rPr>
          <w:rFonts w:ascii="Century Gothic" w:eastAsia="Century Gothic" w:hAnsi="Century Gothic" w:cs="Century Gothic"/>
          <w:b/>
          <w:bCs/>
        </w:rPr>
        <w:t>D do</w:t>
      </w:r>
      <w:r w:rsidR="00E52FC0" w:rsidRPr="005F09A4">
        <w:rPr>
          <w:rFonts w:ascii="Century Gothic" w:eastAsia="Century Gothic" w:hAnsi="Century Gothic" w:cs="Century Gothic"/>
          <w:b/>
          <w:bCs/>
        </w:rPr>
        <w:t xml:space="preserve"> Umowy</w:t>
      </w:r>
      <w:r w:rsidR="00E52FC0" w:rsidRPr="005F09A4">
        <w:rPr>
          <w:rFonts w:ascii="Century Gothic" w:eastAsia="Century Gothic" w:hAnsi="Century Gothic" w:cs="Century Gothic"/>
        </w:rPr>
        <w:t>.</w:t>
      </w:r>
      <w:r w:rsidRPr="005F09A4">
        <w:rPr>
          <w:rFonts w:ascii="Century Gothic" w:eastAsia="Century Gothic" w:hAnsi="Century Gothic" w:cs="Century Gothic"/>
        </w:rPr>
        <w:t xml:space="preserve"> Informacje te znajdują się również na stronie internetowej </w:t>
      </w:r>
      <w:r w:rsidR="00A01BD4" w:rsidRPr="005F09A4">
        <w:rPr>
          <w:rStyle w:val="Hipercze"/>
          <w:rFonts w:ascii="Century Gothic" w:eastAsia="Century Gothic" w:hAnsi="Century Gothic" w:cs="Century Gothic"/>
        </w:rPr>
        <w:t xml:space="preserve">https://www.gaz-system.pl/pl/polityka-prywatnosci/cele-i-podstawy-prawne-przetwarzania.html  </w:t>
      </w:r>
    </w:p>
    <w:p w14:paraId="095BED7C" w14:textId="110781B4" w:rsidR="0065520D" w:rsidRPr="005F09A4" w:rsidRDefault="0065520D" w:rsidP="002645F1">
      <w:pPr>
        <w:pStyle w:val="Akapitzlist"/>
        <w:numPr>
          <w:ilvl w:val="0"/>
          <w:numId w:val="130"/>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 xml:space="preserve">wskazanych do reprezentowania Zamawiającego (pełnomocnicy) poprzez zapoznanie tych osób z informacjami zawartymi w </w:t>
      </w:r>
      <w:r w:rsidRPr="003B6C3E">
        <w:rPr>
          <w:rFonts w:ascii="Century Gothic" w:eastAsia="Century Gothic" w:hAnsi="Century Gothic" w:cs="Century Gothic"/>
          <w:b/>
          <w:bCs/>
        </w:rPr>
        <w:t xml:space="preserve">Załączniku nr </w:t>
      </w:r>
      <w:r w:rsidR="00E52FC0" w:rsidRPr="003B6C3E">
        <w:rPr>
          <w:rFonts w:ascii="Century Gothic" w:eastAsia="Century Gothic" w:hAnsi="Century Gothic" w:cs="Century Gothic"/>
          <w:b/>
          <w:bCs/>
        </w:rPr>
        <w:t>1</w:t>
      </w:r>
      <w:r w:rsidR="00AB04EB" w:rsidRPr="003B6C3E">
        <w:rPr>
          <w:rFonts w:ascii="Century Gothic" w:eastAsia="Century Gothic" w:hAnsi="Century Gothic" w:cs="Century Gothic"/>
          <w:b/>
          <w:bCs/>
        </w:rPr>
        <w:t>1</w:t>
      </w:r>
      <w:r w:rsidR="00E52FC0" w:rsidRPr="003B6C3E">
        <w:rPr>
          <w:rFonts w:ascii="Century Gothic" w:eastAsia="Century Gothic" w:hAnsi="Century Gothic" w:cs="Century Gothic"/>
          <w:b/>
          <w:bCs/>
        </w:rPr>
        <w:t>E do Umowy</w:t>
      </w:r>
      <w:r w:rsidR="00E52FC0" w:rsidRPr="005F09A4">
        <w:rPr>
          <w:rFonts w:ascii="Century Gothic" w:eastAsia="Century Gothic" w:hAnsi="Century Gothic" w:cs="Century Gothic"/>
          <w:b/>
          <w:bCs/>
        </w:rPr>
        <w:t>.</w:t>
      </w:r>
      <w:r w:rsidRPr="005F09A4">
        <w:rPr>
          <w:rFonts w:ascii="Century Gothic" w:eastAsia="Century Gothic" w:hAnsi="Century Gothic" w:cs="Century Gothic"/>
          <w:b/>
          <w:bCs/>
        </w:rPr>
        <w:t xml:space="preserve"> </w:t>
      </w:r>
      <w:r w:rsidRPr="005F09A4">
        <w:rPr>
          <w:rFonts w:ascii="Century Gothic" w:eastAsia="Century Gothic" w:hAnsi="Century Gothic" w:cs="Century Gothic"/>
        </w:rPr>
        <w:t xml:space="preserve">Informacje te znajdują </w:t>
      </w:r>
      <w:r w:rsidRPr="005F09A4">
        <w:rPr>
          <w:rFonts w:ascii="Century Gothic" w:eastAsia="Century Gothic" w:hAnsi="Century Gothic" w:cs="Century Gothic"/>
        </w:rPr>
        <w:lastRenderedPageBreak/>
        <w:t xml:space="preserve">się również na stronie internetowej </w:t>
      </w:r>
      <w:hyperlink r:id="rId21" w:history="1">
        <w:r w:rsidR="0095356C" w:rsidRPr="005F09A4">
          <w:rPr>
            <w:rStyle w:val="Hipercze"/>
            <w:rFonts w:ascii="Century Gothic" w:eastAsia="Century Gothic" w:hAnsi="Century Gothic" w:cs="Century Gothic"/>
          </w:rPr>
          <w:t>https://www.gaz-system.pl/pl/polityka-prywatnosci/cele-i-podstawy-prawne-przetwarzania.html</w:t>
        </w:r>
      </w:hyperlink>
      <w:r w:rsidR="00A01BD4" w:rsidRPr="005F09A4">
        <w:rPr>
          <w:rFonts w:ascii="Century Gothic" w:eastAsia="Century Gothic" w:hAnsi="Century Gothic" w:cs="Century Gothic"/>
        </w:rPr>
        <w:t xml:space="preserve">   </w:t>
      </w:r>
    </w:p>
    <w:p w14:paraId="171D5EC7" w14:textId="4DE61361" w:rsidR="0095356C" w:rsidRPr="005F09A4" w:rsidRDefault="0017407D" w:rsidP="002645F1">
      <w:pPr>
        <w:pStyle w:val="Akapitzlist"/>
        <w:numPr>
          <w:ilvl w:val="0"/>
          <w:numId w:val="130"/>
        </w:numPr>
        <w:spacing w:line="360" w:lineRule="auto"/>
        <w:jc w:val="both"/>
        <w:rPr>
          <w:rFonts w:ascii="Century Gothic" w:eastAsia="Century Gothic" w:hAnsi="Century Gothic" w:cs="Century Gothic"/>
        </w:rPr>
      </w:pPr>
      <w:r w:rsidRPr="005F09A4">
        <w:rPr>
          <w:rFonts w:ascii="Century Gothic" w:eastAsia="Century Gothic" w:hAnsi="Century Gothic" w:cs="Century Gothic"/>
        </w:rPr>
        <w:t xml:space="preserve">zatrudnionych przez Wykonawcę, Podwykonawcę lub dalszego Podwykonawcę na podstawie stosunku pracy wykonujących wskazane przez </w:t>
      </w:r>
      <w:r w:rsidRPr="005F1675">
        <w:rPr>
          <w:rFonts w:ascii="Century Gothic" w:eastAsia="Century Gothic" w:hAnsi="Century Gothic" w:cs="Century Gothic"/>
        </w:rPr>
        <w:t xml:space="preserve">Zamawiającego w Art. 5 ust. </w:t>
      </w:r>
      <w:r w:rsidR="003B6C3E" w:rsidRPr="005F1675">
        <w:rPr>
          <w:rFonts w:ascii="Century Gothic" w:eastAsia="Century Gothic" w:hAnsi="Century Gothic" w:cs="Century Gothic"/>
        </w:rPr>
        <w:t>2</w:t>
      </w:r>
      <w:r w:rsidRPr="005F1675">
        <w:rPr>
          <w:rFonts w:ascii="Century Gothic" w:eastAsia="Century Gothic" w:hAnsi="Century Gothic" w:cs="Century Gothic"/>
        </w:rPr>
        <w:t xml:space="preserve">1  </w:t>
      </w:r>
      <w:r w:rsidR="00FE7FFA" w:rsidRPr="005F1675">
        <w:rPr>
          <w:rFonts w:ascii="Century Gothic" w:eastAsia="Century Gothic" w:hAnsi="Century Gothic" w:cs="Century Gothic"/>
        </w:rPr>
        <w:t xml:space="preserve">Umowy </w:t>
      </w:r>
      <w:r w:rsidRPr="005F1675">
        <w:rPr>
          <w:rFonts w:ascii="Century Gothic" w:eastAsia="Century Gothic" w:hAnsi="Century Gothic" w:cs="Century Gothic"/>
        </w:rPr>
        <w:t>czynności w zakresie realizacji zamówienia, poprzez zapoznanie tych osób z</w:t>
      </w:r>
      <w:r w:rsidRPr="005F09A4">
        <w:rPr>
          <w:rFonts w:ascii="Century Gothic" w:eastAsia="Century Gothic" w:hAnsi="Century Gothic" w:cs="Century Gothic"/>
        </w:rPr>
        <w:t xml:space="preserve"> informacjami </w:t>
      </w:r>
      <w:r w:rsidRPr="003B6C3E">
        <w:rPr>
          <w:rFonts w:ascii="Century Gothic" w:eastAsia="Century Gothic" w:hAnsi="Century Gothic" w:cs="Century Gothic"/>
        </w:rPr>
        <w:t xml:space="preserve">zawartymi w </w:t>
      </w:r>
      <w:r w:rsidRPr="003B6C3E">
        <w:rPr>
          <w:rFonts w:ascii="Century Gothic" w:eastAsia="Century Gothic" w:hAnsi="Century Gothic" w:cs="Century Gothic"/>
          <w:b/>
          <w:bCs/>
        </w:rPr>
        <w:t xml:space="preserve">Załączniku nr </w:t>
      </w:r>
      <w:r w:rsidR="003C053A" w:rsidRPr="003B6C3E">
        <w:rPr>
          <w:rFonts w:ascii="Century Gothic" w:eastAsia="Century Gothic" w:hAnsi="Century Gothic" w:cs="Century Gothic"/>
          <w:b/>
          <w:bCs/>
        </w:rPr>
        <w:t>11</w:t>
      </w:r>
      <w:r w:rsidRPr="003B6C3E">
        <w:rPr>
          <w:rFonts w:ascii="Century Gothic" w:eastAsia="Century Gothic" w:hAnsi="Century Gothic" w:cs="Century Gothic"/>
          <w:b/>
          <w:bCs/>
        </w:rPr>
        <w:t xml:space="preserve"> F do Umowy</w:t>
      </w:r>
      <w:r w:rsidRPr="003B6C3E">
        <w:rPr>
          <w:rFonts w:ascii="Century Gothic" w:eastAsia="Century Gothic" w:hAnsi="Century Gothic" w:cs="Century Gothic"/>
        </w:rPr>
        <w:t>. Informacje</w:t>
      </w:r>
      <w:r w:rsidRPr="005F09A4">
        <w:rPr>
          <w:rFonts w:ascii="Century Gothic" w:eastAsia="Century Gothic" w:hAnsi="Century Gothic" w:cs="Century Gothic"/>
        </w:rPr>
        <w:t xml:space="preserve"> te znajdują się również na stronie internetowej </w:t>
      </w:r>
      <w:hyperlink r:id="rId22" w:history="1">
        <w:r w:rsidR="0095356C" w:rsidRPr="005F09A4">
          <w:rPr>
            <w:rStyle w:val="Hipercze"/>
            <w:rFonts w:ascii="Century Gothic" w:eastAsia="Century Gothic" w:hAnsi="Century Gothic" w:cs="Century Gothic"/>
          </w:rPr>
          <w:t>https://www.gaz-system.pl/pl/polityka-prywatnosci/cele-i-podstawy-prawne-przetwarzania.html</w:t>
        </w:r>
      </w:hyperlink>
    </w:p>
    <w:p w14:paraId="26B25982" w14:textId="153D2511" w:rsidR="0065520D" w:rsidRPr="005F09A4" w:rsidRDefault="0065520D" w:rsidP="002645F1">
      <w:pPr>
        <w:pStyle w:val="Akapitzlist"/>
        <w:numPr>
          <w:ilvl w:val="3"/>
          <w:numId w:val="98"/>
        </w:numPr>
        <w:spacing w:line="360" w:lineRule="auto"/>
        <w:ind w:left="426" w:hanging="426"/>
        <w:jc w:val="both"/>
        <w:rPr>
          <w:rFonts w:ascii="Century Gothic" w:eastAsia="Century Gothic" w:hAnsi="Century Gothic" w:cs="Century Gothic"/>
        </w:rPr>
      </w:pPr>
      <w:r w:rsidRPr="005F09A4">
        <w:rPr>
          <w:rFonts w:ascii="Century Gothic" w:eastAsia="Century Gothic" w:hAnsi="Century Gothic" w:cs="Century Gothic"/>
        </w:rPr>
        <w:t xml:space="preserve">W przypadku umów podwykonawczych Wykonawca lub Podwykonawca zobowiązani są do zrealizowania w imieniu Zamawiającego obowiązku informacyjnego wynikającego z art. 14 ust. 1-3 RODO w stosunku do osób wskazanych w umowach o podwykonawstwo uprawnionych do bieżących kontaktów w związku z realizacją Umowy jak również wskazanych do wykonywania Umowy poprzez zapoznanie tych osób z informacjami zawartymi w </w:t>
      </w:r>
      <w:r w:rsidRPr="005F1675">
        <w:rPr>
          <w:rFonts w:ascii="Century Gothic" w:eastAsia="Century Gothic" w:hAnsi="Century Gothic" w:cs="Century Gothic"/>
          <w:b/>
          <w:bCs/>
        </w:rPr>
        <w:t xml:space="preserve">Załączniku nr </w:t>
      </w:r>
      <w:r w:rsidR="00E52FC0" w:rsidRPr="005F1675">
        <w:rPr>
          <w:rFonts w:ascii="Century Gothic" w:eastAsia="Century Gothic" w:hAnsi="Century Gothic" w:cs="Century Gothic"/>
          <w:b/>
          <w:bCs/>
        </w:rPr>
        <w:t>1</w:t>
      </w:r>
      <w:r w:rsidR="00AB04EB" w:rsidRPr="005F1675">
        <w:rPr>
          <w:rFonts w:ascii="Century Gothic" w:eastAsia="Century Gothic" w:hAnsi="Century Gothic" w:cs="Century Gothic"/>
          <w:b/>
          <w:bCs/>
        </w:rPr>
        <w:t>1</w:t>
      </w:r>
      <w:r w:rsidR="0017407D" w:rsidRPr="005F1675">
        <w:rPr>
          <w:rFonts w:ascii="Century Gothic" w:eastAsia="Century Gothic" w:hAnsi="Century Gothic" w:cs="Century Gothic"/>
          <w:b/>
          <w:bCs/>
        </w:rPr>
        <w:t>G</w:t>
      </w:r>
      <w:r w:rsidR="00E52FC0" w:rsidRPr="005F1675">
        <w:rPr>
          <w:rFonts w:ascii="Century Gothic" w:eastAsia="Century Gothic" w:hAnsi="Century Gothic" w:cs="Century Gothic"/>
          <w:b/>
          <w:bCs/>
        </w:rPr>
        <w:t xml:space="preserve"> do Umowy</w:t>
      </w:r>
      <w:r w:rsidR="00E52FC0" w:rsidRPr="005F09A4">
        <w:rPr>
          <w:rFonts w:ascii="Century Gothic" w:eastAsia="Century Gothic" w:hAnsi="Century Gothic" w:cs="Century Gothic"/>
        </w:rPr>
        <w:t>.</w:t>
      </w:r>
      <w:r w:rsidRPr="005F09A4">
        <w:rPr>
          <w:rFonts w:ascii="Century Gothic" w:eastAsia="Century Gothic" w:hAnsi="Century Gothic" w:cs="Century Gothic"/>
        </w:rPr>
        <w:t xml:space="preserve"> Informacje te znajdują się również na stronie internetowej   </w:t>
      </w:r>
      <w:hyperlink r:id="rId23" w:history="1">
        <w:r w:rsidR="00E00A9F" w:rsidRPr="005F09A4">
          <w:rPr>
            <w:rStyle w:val="Hipercze"/>
            <w:rFonts w:ascii="Century Gothic" w:eastAsia="Century Gothic" w:hAnsi="Century Gothic" w:cs="Century Gothic"/>
          </w:rPr>
          <w:t>https://www.gaz-system.pl/pl/polityka-prywatnosci/cele-i-podstawy-prawne-przetwarzania.html</w:t>
        </w:r>
      </w:hyperlink>
      <w:r w:rsidR="001E4D38" w:rsidRPr="005F09A4">
        <w:rPr>
          <w:rFonts w:ascii="Century Gothic" w:eastAsia="Century Gothic" w:hAnsi="Century Gothic" w:cs="Century Gothic"/>
        </w:rPr>
        <w:t xml:space="preserve"> </w:t>
      </w:r>
      <w:r w:rsidR="00A01BD4" w:rsidRPr="005F09A4">
        <w:rPr>
          <w:rFonts w:ascii="Century Gothic" w:eastAsia="Century Gothic" w:hAnsi="Century Gothic" w:cs="Century Gothic"/>
        </w:rPr>
        <w:t xml:space="preserve"> </w:t>
      </w:r>
    </w:p>
    <w:p w14:paraId="31CDF6BE" w14:textId="29E80A6E" w:rsidR="00FC3C7A" w:rsidRPr="005F09A4" w:rsidRDefault="00FC3C7A" w:rsidP="00D27C5A">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724" w:name="_Toc89759647"/>
      <w:bookmarkStart w:id="725" w:name="_Toc160706851"/>
      <w:r w:rsidRPr="005F09A4">
        <w:rPr>
          <w:rFonts w:ascii="Century Gothic,Arial" w:eastAsia="Century Gothic,Arial" w:hAnsi="Century Gothic,Arial" w:cs="Century Gothic,Arial"/>
          <w:b/>
          <w:bCs/>
          <w:caps/>
          <w:sz w:val="20"/>
          <w:u w:val="single"/>
          <w:lang w:eastAsia="en-US"/>
        </w:rPr>
        <w:t xml:space="preserve">ARTYKUŁ </w:t>
      </w:r>
      <w:r w:rsidR="00001423" w:rsidRPr="005F09A4">
        <w:rPr>
          <w:rFonts w:ascii="Century Gothic,Arial" w:eastAsia="Century Gothic,Arial" w:hAnsi="Century Gothic,Arial" w:cs="Century Gothic,Arial"/>
          <w:b/>
          <w:bCs/>
          <w:caps/>
          <w:sz w:val="20"/>
          <w:u w:val="single"/>
          <w:lang w:eastAsia="en-US"/>
        </w:rPr>
        <w:t>30</w:t>
      </w:r>
      <w:r w:rsidRPr="005F09A4">
        <w:rPr>
          <w:rFonts w:ascii="Century Gothic,Arial" w:eastAsia="Century Gothic,Arial" w:hAnsi="Century Gothic,Arial" w:cs="Century Gothic,Arial"/>
          <w:b/>
          <w:bCs/>
          <w:caps/>
          <w:sz w:val="20"/>
          <w:u w:val="single"/>
          <w:lang w:eastAsia="en-US"/>
        </w:rPr>
        <w:t>. OBOWIĄZKI WYKONAWCY W ZAKRESIE OCHRONY ŚRODOWISKA</w:t>
      </w:r>
      <w:bookmarkEnd w:id="724"/>
      <w:bookmarkEnd w:id="725"/>
      <w:r w:rsidRPr="005F09A4">
        <w:rPr>
          <w:rFonts w:ascii="Century Gothic,Arial" w:eastAsia="Century Gothic,Arial" w:hAnsi="Century Gothic,Arial" w:cs="Century Gothic,Arial"/>
          <w:b/>
          <w:bCs/>
          <w:caps/>
          <w:sz w:val="20"/>
          <w:u w:val="single"/>
          <w:lang w:eastAsia="en-US"/>
        </w:rPr>
        <w:t xml:space="preserve"> </w:t>
      </w:r>
    </w:p>
    <w:p w14:paraId="457FA77F" w14:textId="61014157" w:rsidR="00FC3C7A" w:rsidRPr="005F09A4" w:rsidRDefault="00FC3C7A">
      <w:pPr>
        <w:numPr>
          <w:ilvl w:val="0"/>
          <w:numId w:val="32"/>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Wykonawca jest wytwórcą odpadów powstałych podczas wykonywania przedmiotu Umowy i w myśl ustawy z dnia 14 grudnia</w:t>
      </w:r>
      <w:r w:rsidR="00F37AB2" w:rsidRPr="005F09A4">
        <w:rPr>
          <w:rFonts w:ascii="Century Gothic,Arial" w:eastAsia="Century Gothic,Arial" w:hAnsi="Century Gothic,Arial" w:cs="Century Gothic,Arial"/>
          <w:w w:val="0"/>
        </w:rPr>
        <w:t xml:space="preserve"> </w:t>
      </w:r>
      <w:r w:rsidRPr="005F09A4">
        <w:rPr>
          <w:rFonts w:ascii="Century Gothic,Arial" w:eastAsia="Century Gothic,Arial" w:hAnsi="Century Gothic,Arial" w:cs="Century Gothic,Arial"/>
          <w:w w:val="0"/>
        </w:rPr>
        <w:t>2012 r. o odpadach na nim spoczywa obowiązek zagospodarowania powstałych odpadów (w tym ich unieszkodliwienia).</w:t>
      </w:r>
    </w:p>
    <w:p w14:paraId="4D49901F" w14:textId="619F7C62" w:rsidR="00FC3C7A" w:rsidRPr="005F09A4" w:rsidRDefault="00FC3C7A">
      <w:pPr>
        <w:numPr>
          <w:ilvl w:val="0"/>
          <w:numId w:val="32"/>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Wykonawca oświadcza, że posiada wszelkie wymagane prawem decyzje i zezwolenia uprawniające go do wytwarzania, transportu, magazynowania i unieszkodliwiania odpadów powstających w trakcie realizacji </w:t>
      </w:r>
      <w:r w:rsidR="006A56EF" w:rsidRPr="005F09A4">
        <w:rPr>
          <w:rFonts w:ascii="Century Gothic,Arial" w:eastAsia="Century Gothic,Arial" w:hAnsi="Century Gothic,Arial" w:cs="Century Gothic,Arial"/>
          <w:w w:val="0"/>
        </w:rPr>
        <w:t>P</w:t>
      </w:r>
      <w:r w:rsidRPr="005F09A4">
        <w:rPr>
          <w:rFonts w:ascii="Century Gothic,Arial" w:eastAsia="Century Gothic,Arial" w:hAnsi="Century Gothic,Arial" w:cs="Century Gothic,Arial"/>
          <w:w w:val="0"/>
        </w:rPr>
        <w:t xml:space="preserve">rzedmiotu Umowy i zobowiązuje się posiadania tych decyzji i zezwoleń przez cały okres realizacji </w:t>
      </w:r>
      <w:r w:rsidR="006A56EF" w:rsidRPr="005F09A4">
        <w:rPr>
          <w:rFonts w:ascii="Century Gothic,Arial" w:eastAsia="Century Gothic,Arial" w:hAnsi="Century Gothic,Arial" w:cs="Century Gothic,Arial"/>
          <w:w w:val="0"/>
        </w:rPr>
        <w:t>P</w:t>
      </w:r>
      <w:r w:rsidRPr="005F09A4">
        <w:rPr>
          <w:rFonts w:ascii="Century Gothic,Arial" w:eastAsia="Century Gothic,Arial" w:hAnsi="Century Gothic,Arial" w:cs="Century Gothic,Arial"/>
          <w:w w:val="0"/>
        </w:rPr>
        <w:t>rzedmiotu Umowy.</w:t>
      </w:r>
    </w:p>
    <w:p w14:paraId="1A2ADF10" w14:textId="3E73AA59" w:rsidR="00FC3C7A" w:rsidRPr="005F09A4" w:rsidRDefault="00FC3C7A">
      <w:pPr>
        <w:numPr>
          <w:ilvl w:val="0"/>
          <w:numId w:val="32"/>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W przypadku korzystania przez Wykonawcę z usług Podwykonawców lub dalszych Podwykonawców w zakresie czynności opisanych w ust. 1 Wykonawca oświadcza, że posiadać oni będą decyzje i zezwolenia, o których mowa w ust. 2  w okresie realizacji </w:t>
      </w:r>
      <w:r w:rsidR="00D42D4C" w:rsidRPr="005F09A4">
        <w:rPr>
          <w:rFonts w:ascii="Century Gothic,Arial" w:eastAsia="Century Gothic,Arial" w:hAnsi="Century Gothic,Arial" w:cs="Century Gothic,Arial"/>
          <w:w w:val="0"/>
        </w:rPr>
        <w:t>P</w:t>
      </w:r>
      <w:r w:rsidRPr="005F09A4">
        <w:rPr>
          <w:rFonts w:ascii="Century Gothic,Arial" w:eastAsia="Century Gothic,Arial" w:hAnsi="Century Gothic,Arial" w:cs="Century Gothic,Arial"/>
          <w:w w:val="0"/>
        </w:rPr>
        <w:t>rzedmiotu Umowy.</w:t>
      </w:r>
    </w:p>
    <w:p w14:paraId="79BC2E91" w14:textId="48382498" w:rsidR="00FC3C7A" w:rsidRPr="005F09A4" w:rsidRDefault="00FC3C7A">
      <w:pPr>
        <w:numPr>
          <w:ilvl w:val="0"/>
          <w:numId w:val="32"/>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Wykonawca zobowiązuje się do pokrycia Zamawiającemu i osobom trzecim szkód (w tym kar i grzywien) poniesionych przez Zamawiającego w związku z naruszeniem przez Wykonawcę</w:t>
      </w:r>
      <w:r w:rsidR="00E668DB" w:rsidRPr="005F09A4">
        <w:rPr>
          <w:rFonts w:ascii="Century Gothic" w:eastAsia="Century Gothic" w:hAnsi="Century Gothic" w:cs="Century Gothic"/>
          <w:w w:val="0"/>
        </w:rPr>
        <w:t>,</w:t>
      </w:r>
      <w:r w:rsidRPr="005F09A4">
        <w:rPr>
          <w:rFonts w:ascii="Century Gothic,Arial" w:eastAsia="Century Gothic,Arial" w:hAnsi="Century Gothic,Arial" w:cs="Century Gothic,Arial"/>
          <w:w w:val="0"/>
        </w:rPr>
        <w:t xml:space="preserve"> Podwykonawców lub dalszych Podwykonawców postanowień niniejszej Umowy lub przepisów ustawy o odpadach i ustawy </w:t>
      </w:r>
      <w:r w:rsidR="000031B8" w:rsidRPr="00781C2E">
        <w:rPr>
          <w:rFonts w:ascii="Century Gothic,Arial" w:eastAsia="Century Gothic,Arial" w:hAnsi="Century Gothic,Arial" w:cs="Century Gothic,Arial"/>
          <w:w w:val="0"/>
        </w:rPr>
        <w:t xml:space="preserve">z dnia 27 kwietnia 2021 r. </w:t>
      </w:r>
      <w:r w:rsidRPr="005F09A4">
        <w:rPr>
          <w:rFonts w:ascii="Century Gothic,Arial" w:eastAsia="Century Gothic,Arial" w:hAnsi="Century Gothic,Arial" w:cs="Century Gothic,Arial"/>
          <w:w w:val="0"/>
        </w:rPr>
        <w:t>Prawo ochrony środowiska oraz przepisów  wykonawczych do tych ustaw</w:t>
      </w:r>
      <w:r w:rsidRPr="005F09A4">
        <w:t xml:space="preserve"> </w:t>
      </w:r>
      <w:r w:rsidRPr="005F09A4">
        <w:rPr>
          <w:rFonts w:ascii="Century Gothic,Arial" w:eastAsia="Century Gothic,Arial" w:hAnsi="Century Gothic,Arial" w:cs="Century Gothic,Arial"/>
          <w:w w:val="0"/>
        </w:rPr>
        <w:t>oraz obowiązujących w zakresie ochrony środowiska decyzji</w:t>
      </w:r>
      <w:r w:rsidRPr="005F09A4">
        <w:rPr>
          <w:rFonts w:ascii="Century Gothic" w:eastAsia="Century Gothic" w:hAnsi="Century Gothic" w:cs="Century Gothic"/>
          <w:w w:val="0"/>
        </w:rPr>
        <w:t>.</w:t>
      </w:r>
    </w:p>
    <w:p w14:paraId="43537500" w14:textId="77777777" w:rsidR="00FC3C7A" w:rsidRPr="005F09A4" w:rsidRDefault="00FC3C7A">
      <w:pPr>
        <w:numPr>
          <w:ilvl w:val="0"/>
          <w:numId w:val="32"/>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Wykonawca zobowiązuje się do podjęcia czynności prawnych zmierzających do przejęcia odpowiedzialności z tytułu zobowiązań prywatnoprawnych lub publicznoprawnych, które </w:t>
      </w:r>
      <w:r w:rsidRPr="005F09A4">
        <w:rPr>
          <w:rFonts w:ascii="Century Gothic,Arial" w:eastAsia="Century Gothic,Arial" w:hAnsi="Century Gothic,Arial" w:cs="Century Gothic,Arial"/>
          <w:w w:val="0"/>
        </w:rPr>
        <w:lastRenderedPageBreak/>
        <w:t>mogą być dochodzone od Zamawiającego z powodu naruszenia przez Wykonawcę przepisów z zakresu ochrony środowiska lub przyrody  oraz obowiązujących w zakresie ochrony środowiska decyzji.</w:t>
      </w:r>
    </w:p>
    <w:p w14:paraId="73BC5272" w14:textId="4F6FF200" w:rsidR="00FC3C7A" w:rsidRPr="005F09A4" w:rsidRDefault="00FC3C7A">
      <w:pPr>
        <w:numPr>
          <w:ilvl w:val="0"/>
          <w:numId w:val="32"/>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Wykonawca jest zobowiązany do przedłożenia, zgodnie z przepisami ustawy </w:t>
      </w:r>
      <w:r w:rsidR="000031B8" w:rsidRPr="00781C2E">
        <w:rPr>
          <w:rFonts w:ascii="Century Gothic,Arial" w:eastAsia="Century Gothic,Arial" w:hAnsi="Century Gothic,Arial" w:cs="Century Gothic,Arial"/>
          <w:w w:val="0"/>
        </w:rPr>
        <w:t xml:space="preserve">z dnia 14 grudnia 2012 r. </w:t>
      </w:r>
      <w:r w:rsidRPr="005F09A4">
        <w:rPr>
          <w:rFonts w:ascii="Century Gothic,Arial" w:eastAsia="Century Gothic,Arial" w:hAnsi="Century Gothic,Arial" w:cs="Century Gothic,Arial"/>
          <w:w w:val="0"/>
        </w:rPr>
        <w:t>o odpadach informacji o wytwarzanych odpadach oraz sposobach gospodarowania wytworzonymi odpadami. Dodatkowo Wykonawca zobowiązuje się do przedstawienia Zamawiającemu kopii kart przekazania odpadów powstałych w czasie realizacji Inwestycji, jako załącznik do raportu PZOŚ. Przedłożone kopie kart przekazania odpadów będą stanowiły również załącznik do Dokumentacji Powykonawczej.</w:t>
      </w:r>
    </w:p>
    <w:p w14:paraId="1AB3CA44" w14:textId="0F29E41C" w:rsidR="00FC3C7A" w:rsidRPr="005F09A4" w:rsidRDefault="00FC3C7A">
      <w:pPr>
        <w:numPr>
          <w:ilvl w:val="0"/>
          <w:numId w:val="32"/>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Wykonawca zobowiązuje się do zagospodarowania odpadów zgodnie z obowiązującą ustawą </w:t>
      </w:r>
      <w:r w:rsidR="000031B8" w:rsidRPr="00781C2E">
        <w:rPr>
          <w:rFonts w:ascii="Century Gothic,Arial" w:eastAsia="Century Gothic,Arial" w:hAnsi="Century Gothic,Arial" w:cs="Century Gothic,Arial"/>
          <w:w w:val="0"/>
        </w:rPr>
        <w:t xml:space="preserve">z dnia 14 grudnia 2012 r. </w:t>
      </w:r>
      <w:r w:rsidRPr="005F09A4">
        <w:rPr>
          <w:rFonts w:ascii="Century Gothic,Arial" w:eastAsia="Century Gothic,Arial" w:hAnsi="Century Gothic,Arial" w:cs="Century Gothic,Arial"/>
          <w:w w:val="0"/>
        </w:rPr>
        <w:t>o odpadach.</w:t>
      </w:r>
    </w:p>
    <w:p w14:paraId="7E634713" w14:textId="7AB62016" w:rsidR="00FC3C7A" w:rsidRPr="005F09A4" w:rsidRDefault="00FC3C7A">
      <w:pPr>
        <w:numPr>
          <w:ilvl w:val="0"/>
          <w:numId w:val="32"/>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W przypadku wytworzenia niewielkiej ilości odpadu, dopuszcza się możliwość przedłożenia przez Wykonawcę oświadczenia o zagospodarowaniu odpadu we własnym zakresie, zgodnie z ustawą o odpadach, potwierdzającego gromadzenie odpadu do czasu przekazania do unieszkodliwienia wg wzoru określonego przez Zamawiającego. Wzór oświadczenia stanowi </w:t>
      </w:r>
      <w:r w:rsidR="005A2F75" w:rsidRPr="00EA28C3">
        <w:rPr>
          <w:rFonts w:ascii="Century Gothic,Arial" w:eastAsia="Century Gothic,Arial" w:hAnsi="Century Gothic,Arial" w:cs="Century Gothic,Arial"/>
          <w:b/>
          <w:bCs/>
          <w:w w:val="0"/>
        </w:rPr>
        <w:t>Z</w:t>
      </w:r>
      <w:r w:rsidR="00E80C29" w:rsidRPr="00EA28C3">
        <w:rPr>
          <w:rFonts w:ascii="Century Gothic,Arial" w:eastAsia="Century Gothic,Arial" w:hAnsi="Century Gothic,Arial" w:cs="Century Gothic,Arial"/>
          <w:b/>
          <w:bCs/>
          <w:w w:val="0"/>
        </w:rPr>
        <w:t>ałącznik</w:t>
      </w:r>
      <w:r w:rsidRPr="00EA28C3">
        <w:rPr>
          <w:rFonts w:ascii="Century Gothic" w:eastAsia="Century Gothic" w:hAnsi="Century Gothic" w:cs="Century Gothic"/>
          <w:b/>
          <w:bCs/>
          <w:w w:val="0"/>
        </w:rPr>
        <w:t xml:space="preserve"> nr 14</w:t>
      </w:r>
      <w:r w:rsidRPr="00EA28C3">
        <w:rPr>
          <w:rFonts w:ascii="Century Gothic,Arial" w:eastAsia="Century Gothic,Arial" w:hAnsi="Century Gothic,Arial" w:cs="Century Gothic,Arial"/>
          <w:w w:val="0"/>
        </w:rPr>
        <w:t xml:space="preserve"> </w:t>
      </w:r>
      <w:r w:rsidRPr="00EA28C3">
        <w:rPr>
          <w:rFonts w:ascii="Century Gothic,Arial" w:eastAsia="Century Gothic,Arial" w:hAnsi="Century Gothic,Arial" w:cs="Century Gothic,Arial"/>
          <w:b/>
          <w:bCs/>
          <w:w w:val="0"/>
        </w:rPr>
        <w:t>do Umowy</w:t>
      </w:r>
      <w:r w:rsidRPr="005F09A4">
        <w:rPr>
          <w:rFonts w:ascii="Century Gothic,Arial" w:eastAsia="Century Gothic,Arial" w:hAnsi="Century Gothic,Arial" w:cs="Century Gothic,Arial"/>
          <w:w w:val="0"/>
        </w:rPr>
        <w:t xml:space="preserve">. </w:t>
      </w:r>
    </w:p>
    <w:p w14:paraId="41AAA2D5" w14:textId="77777777" w:rsidR="00FC3C7A" w:rsidRPr="005F09A4" w:rsidRDefault="00FC3C7A">
      <w:pPr>
        <w:numPr>
          <w:ilvl w:val="0"/>
          <w:numId w:val="32"/>
        </w:numPr>
        <w:spacing w:line="360" w:lineRule="auto"/>
        <w:ind w:left="426" w:hanging="426"/>
        <w:jc w:val="both"/>
        <w:rPr>
          <w:rFonts w:ascii="Century Gothic,Arial" w:eastAsia="Century Gothic,Arial" w:hAnsi="Century Gothic,Arial" w:cs="Century Gothic,Arial"/>
          <w:w w:val="0"/>
        </w:rPr>
      </w:pPr>
      <w:r w:rsidRPr="005F09A4">
        <w:rPr>
          <w:rFonts w:ascii="Century Gothic" w:eastAsia="Century Gothic" w:hAnsi="Century Gothic" w:cs="Century Gothic"/>
        </w:rPr>
        <w:t>Podczas realizacji prac Wykonawca zobowiązany jest do:</w:t>
      </w:r>
    </w:p>
    <w:p w14:paraId="4A3593D4" w14:textId="77777777" w:rsidR="00FC3C7A" w:rsidRPr="005F09A4" w:rsidRDefault="00FC3C7A" w:rsidP="002645F1">
      <w:pPr>
        <w:pStyle w:val="BodyText21"/>
        <w:numPr>
          <w:ilvl w:val="0"/>
          <w:numId w:val="9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selektywnej zbiórki odpadów, </w:t>
      </w:r>
    </w:p>
    <w:p w14:paraId="04750CAD" w14:textId="77777777" w:rsidR="00FC3C7A" w:rsidRPr="005F09A4" w:rsidRDefault="00FC3C7A" w:rsidP="002645F1">
      <w:pPr>
        <w:pStyle w:val="BodyText21"/>
        <w:numPr>
          <w:ilvl w:val="0"/>
          <w:numId w:val="9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zachowania w należytym stanie miejsca gromadzenia/magazynowania odpadów, w szczególności zabezpieczenia odpadów przed rozprzestrzenianiem się,</w:t>
      </w:r>
      <w:r w:rsidRPr="005F09A4" w:rsidDel="00C065C7">
        <w:rPr>
          <w:rFonts w:ascii="Century Gothic,Arial" w:eastAsia="Century Gothic,Arial" w:hAnsi="Century Gothic,Arial" w:cs="Century Gothic,Arial"/>
          <w:sz w:val="20"/>
        </w:rPr>
        <w:t xml:space="preserve"> </w:t>
      </w:r>
      <w:r w:rsidRPr="005F09A4">
        <w:rPr>
          <w:rFonts w:ascii="Century Gothic,Arial" w:eastAsia="Century Gothic,Arial" w:hAnsi="Century Gothic,Arial" w:cs="Century Gothic,Arial"/>
          <w:sz w:val="20"/>
        </w:rPr>
        <w:t xml:space="preserve">oznakowania miejsc gromadzenia/magazynowania odpadów, </w:t>
      </w:r>
    </w:p>
    <w:p w14:paraId="19740877" w14:textId="73958019" w:rsidR="00FC3C7A" w:rsidRPr="005F09A4" w:rsidRDefault="00FC3C7A" w:rsidP="002645F1">
      <w:pPr>
        <w:pStyle w:val="BodyText21"/>
        <w:numPr>
          <w:ilvl w:val="0"/>
          <w:numId w:val="9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gromadzenia i zagospodarowania odpadów w sposób zgodny z zapisami ustawy o odpadach (np. </w:t>
      </w:r>
      <w:r w:rsidR="00F37AB2" w:rsidRPr="005F09A4">
        <w:rPr>
          <w:rFonts w:ascii="Century Gothic,Arial" w:eastAsia="Century Gothic,Arial" w:hAnsi="Century Gothic,Arial" w:cs="Century Gothic,Arial"/>
          <w:sz w:val="20"/>
        </w:rPr>
        <w:t xml:space="preserve">zakaz </w:t>
      </w:r>
      <w:r w:rsidRPr="005F09A4">
        <w:rPr>
          <w:rFonts w:ascii="Century Gothic,Arial" w:eastAsia="Century Gothic,Arial" w:hAnsi="Century Gothic,Arial" w:cs="Century Gothic,Arial"/>
          <w:sz w:val="20"/>
        </w:rPr>
        <w:t>zakopywania, spalania, wylewania, gromadzenia odpadów w miejscach do tego nie przeznaczonych</w:t>
      </w:r>
      <w:r w:rsidR="00F37AB2" w:rsidRPr="005F09A4">
        <w:rPr>
          <w:rFonts w:ascii="Century Gothic,Arial" w:eastAsia="Century Gothic,Arial" w:hAnsi="Century Gothic,Arial" w:cs="Century Gothic,Arial"/>
          <w:sz w:val="20"/>
        </w:rPr>
        <w:t>),</w:t>
      </w:r>
    </w:p>
    <w:p w14:paraId="137578E0" w14:textId="6FAE834A" w:rsidR="00FC3C7A" w:rsidRPr="005F09A4" w:rsidRDefault="00FC3C7A" w:rsidP="002645F1">
      <w:pPr>
        <w:pStyle w:val="BodyText21"/>
        <w:numPr>
          <w:ilvl w:val="0"/>
          <w:numId w:val="9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zagospodarowania odpadów komunalnych zgodnie z wymaganiami aktualnie obowiązującej Ustawy z dnia 13 września 1996</w:t>
      </w:r>
      <w:r w:rsidR="000031B8" w:rsidRPr="00781C2E">
        <w:rPr>
          <w:rFonts w:ascii="Century Gothic,Arial" w:eastAsia="Century Gothic,Arial" w:hAnsi="Century Gothic,Arial" w:cs="Century Gothic,Arial"/>
          <w:sz w:val="20"/>
        </w:rPr>
        <w:t xml:space="preserve"> </w:t>
      </w:r>
      <w:r w:rsidRPr="005F09A4">
        <w:rPr>
          <w:rFonts w:ascii="Century Gothic,Arial" w:eastAsia="Century Gothic,Arial" w:hAnsi="Century Gothic,Arial" w:cs="Century Gothic,Arial"/>
          <w:sz w:val="20"/>
        </w:rPr>
        <w:t>r. o utrzymaniu czystości i porządku w gminach</w:t>
      </w:r>
      <w:r w:rsidR="00F37AB2" w:rsidRPr="005F09A4">
        <w:rPr>
          <w:rFonts w:ascii="Century Gothic,Arial" w:eastAsia="Century Gothic,Arial" w:hAnsi="Century Gothic,Arial" w:cs="Century Gothic,Arial"/>
          <w:sz w:val="20"/>
        </w:rPr>
        <w:t xml:space="preserve">, </w:t>
      </w:r>
    </w:p>
    <w:p w14:paraId="1CAAF355" w14:textId="77777777" w:rsidR="00FC3C7A" w:rsidRPr="005F09A4" w:rsidRDefault="00FC3C7A" w:rsidP="002645F1">
      <w:pPr>
        <w:pStyle w:val="BodyText21"/>
        <w:numPr>
          <w:ilvl w:val="0"/>
          <w:numId w:val="9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posiadania odpowiednich środków zapobiegających rozprzestrzenianiu się zanieczyszczeń środowiska podczas wykonywania przedmiotu umowy (np. sorbenty, wanny ociekowe, środki neutralizujące lub pochłaniające ewentualne wycieki i zanieczyszczenia lub ograniczające ich rozprzestrzenianie się),</w:t>
      </w:r>
    </w:p>
    <w:p w14:paraId="6545C211" w14:textId="77777777" w:rsidR="00FC3C7A" w:rsidRPr="005F09A4" w:rsidRDefault="00FC3C7A" w:rsidP="002645F1">
      <w:pPr>
        <w:pStyle w:val="BodyText21"/>
        <w:numPr>
          <w:ilvl w:val="0"/>
          <w:numId w:val="92"/>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informowania Zamawiającego o zdarzeniach mających wpływ na środowisko (incydenty, szkody w środowisku). </w:t>
      </w:r>
    </w:p>
    <w:p w14:paraId="4032FD3D" w14:textId="77777777" w:rsidR="00FC3C7A" w:rsidRPr="005F09A4" w:rsidRDefault="00FC3C7A">
      <w:pPr>
        <w:numPr>
          <w:ilvl w:val="0"/>
          <w:numId w:val="32"/>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Wykonawca jest zobowiązany uzyskać niezbędne uzgodnienia i pozwolenia na wywóz nieczystości stałych i płynnych oraz bezpieczne i prawidłowe odprowadzanie ścieków, substancji ropopochodnych oraz wód gruntowych i opadowych z Terenu Budowy oraz miejsc </w:t>
      </w:r>
      <w:r w:rsidRPr="005F09A4">
        <w:rPr>
          <w:rFonts w:ascii="Century Gothic,Arial" w:eastAsia="Century Gothic,Arial" w:hAnsi="Century Gothic,Arial" w:cs="Century Gothic,Arial"/>
          <w:w w:val="0"/>
        </w:rPr>
        <w:lastRenderedPageBreak/>
        <w:t>związanych z realizacją Inwestycji, w sposób zapewniający ochronę Robót przed uszkodzeniem oraz terenów i miejsc przed zanieczyszczeniem.</w:t>
      </w:r>
    </w:p>
    <w:p w14:paraId="7F29D8AF" w14:textId="77777777" w:rsidR="00FC3C7A" w:rsidRPr="005F09A4" w:rsidRDefault="00FC3C7A">
      <w:pPr>
        <w:numPr>
          <w:ilvl w:val="0"/>
          <w:numId w:val="32"/>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Wykonawca, który w trakcie realizacji przedmiotu umowy wytworzy ścieki bytowo-gospodarcze powinien zagospodarować je we własnym zakresie i na własny koszt przedstawiając właściwe oświadczenie o sposobie zagospodarowania, w tym np. kopię dokumentu przyjęcia ścieków przez uprawnionego odbiorcę i kopię umowy na odbiór ścieków. </w:t>
      </w:r>
    </w:p>
    <w:p w14:paraId="036AB561" w14:textId="3EA19EBC" w:rsidR="00FC3C7A" w:rsidRPr="005F09A4" w:rsidRDefault="00FC3C7A">
      <w:pPr>
        <w:numPr>
          <w:ilvl w:val="0"/>
          <w:numId w:val="32"/>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Materiały budowlane, odzyskane w trakcie prowadzonych robót rozbiórkowych, po oczyszczeniu należy odwieźć za pokwitowaniem ilości i asortymentu w miejsce wskazane przez Zamawiającego, położone nie dalej niż siedziba Oddziału Zamawiającego w </w:t>
      </w:r>
      <w:r w:rsidR="00BB0EF6" w:rsidRPr="00781C2E">
        <w:rPr>
          <w:rFonts w:ascii="Century Gothic,Arial" w:eastAsia="Century Gothic,Arial" w:hAnsi="Century Gothic,Arial" w:cs="Century Gothic,Arial"/>
          <w:w w:val="0"/>
        </w:rPr>
        <w:t>Gdańsku</w:t>
      </w:r>
      <w:r w:rsidR="002F52C7">
        <w:rPr>
          <w:rFonts w:ascii="Century Gothic,Arial" w:eastAsia="Century Gothic,Arial" w:hAnsi="Century Gothic,Arial" w:cs="Century Gothic,Arial"/>
          <w:w w:val="0"/>
        </w:rPr>
        <w:t>.</w:t>
      </w:r>
    </w:p>
    <w:p w14:paraId="2FBCEAD5" w14:textId="595376B3" w:rsidR="00FC3C7A" w:rsidRPr="005F09A4" w:rsidRDefault="00FC3C7A">
      <w:pPr>
        <w:numPr>
          <w:ilvl w:val="0"/>
          <w:numId w:val="32"/>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Odzyski materiałów i surowców, nadające się do ponownego użytku (wskazane przez Inspektora </w:t>
      </w:r>
      <w:r w:rsidR="00781C2E">
        <w:rPr>
          <w:rFonts w:ascii="Century Gothic,Arial" w:eastAsia="Century Gothic,Arial" w:hAnsi="Century Gothic,Arial" w:cs="Century Gothic,Arial"/>
          <w:w w:val="0"/>
        </w:rPr>
        <w:t>N</w:t>
      </w:r>
      <w:r w:rsidRPr="005F09A4">
        <w:rPr>
          <w:rFonts w:ascii="Century Gothic,Arial" w:eastAsia="Century Gothic,Arial" w:hAnsi="Century Gothic,Arial" w:cs="Century Gothic,Arial"/>
          <w:w w:val="0"/>
        </w:rPr>
        <w:t xml:space="preserve">adzoru </w:t>
      </w:r>
      <w:r w:rsidR="00781C2E">
        <w:rPr>
          <w:rFonts w:ascii="Century Gothic,Arial" w:eastAsia="Century Gothic,Arial" w:hAnsi="Century Gothic,Arial" w:cs="Century Gothic,Arial"/>
          <w:w w:val="0"/>
        </w:rPr>
        <w:t>I</w:t>
      </w:r>
      <w:r w:rsidRPr="005F09A4">
        <w:rPr>
          <w:rFonts w:ascii="Century Gothic,Arial" w:eastAsia="Century Gothic,Arial" w:hAnsi="Century Gothic,Arial" w:cs="Century Gothic,Arial"/>
          <w:w w:val="0"/>
        </w:rPr>
        <w:t xml:space="preserve">nwestorskiego) stanowią własność Zamawiającego i po oczyszczeniu Wykonawca przewiezie je, za pokwitowaniem ilości i asortymentu, w miejsce wskazane przez Zamawiającego, położone nie dalej niż siedziba Oddziału Zamawiającego w </w:t>
      </w:r>
      <w:r w:rsidR="00BB0EF6" w:rsidRPr="005F09A4">
        <w:rPr>
          <w:rFonts w:ascii="Century Gothic,Arial" w:eastAsia="Century Gothic,Arial" w:hAnsi="Century Gothic,Arial" w:cs="Century Gothic,Arial"/>
          <w:w w:val="0"/>
        </w:rPr>
        <w:t>Gdańsku</w:t>
      </w:r>
      <w:r w:rsidR="002F52C7">
        <w:rPr>
          <w:rFonts w:ascii="Century Gothic,Arial" w:eastAsia="Century Gothic,Arial" w:hAnsi="Century Gothic,Arial" w:cs="Century Gothic,Arial"/>
          <w:w w:val="0"/>
        </w:rPr>
        <w:t>.</w:t>
      </w:r>
      <w:r w:rsidR="00BB0EF6" w:rsidRPr="005F09A4">
        <w:rPr>
          <w:rFonts w:ascii="Century Gothic,Arial" w:eastAsia="Century Gothic,Arial" w:hAnsi="Century Gothic,Arial" w:cs="Century Gothic,Arial"/>
          <w:w w:val="0"/>
        </w:rPr>
        <w:t xml:space="preserve"> </w:t>
      </w:r>
    </w:p>
    <w:p w14:paraId="7D89C7BD" w14:textId="77777777" w:rsidR="00FC3C7A" w:rsidRPr="005F09A4" w:rsidRDefault="00FC3C7A">
      <w:pPr>
        <w:numPr>
          <w:ilvl w:val="0"/>
          <w:numId w:val="32"/>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Rozbiórkę materiałów i surowców przeznaczonych do odzysku, ich załadunek, transport i rozładunek Wykonawca będzie prowadził z należytą starannością w sposób wykluczający możliwość ich uszkodzenia a składowanie będzie prowadził w sposób uporządkowany i właściwy dla danego asortymentu.</w:t>
      </w:r>
    </w:p>
    <w:p w14:paraId="29C0A01D" w14:textId="08C26F60" w:rsidR="00FC3C7A" w:rsidRPr="005F09A4" w:rsidRDefault="00FC3C7A">
      <w:pPr>
        <w:numPr>
          <w:ilvl w:val="0"/>
          <w:numId w:val="32"/>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Bezużyteczne materiały, urządzenia, </w:t>
      </w:r>
      <w:r w:rsidR="00F37AB2" w:rsidRPr="005F09A4">
        <w:rPr>
          <w:rFonts w:ascii="Century Gothic,Arial" w:eastAsia="Century Gothic,Arial" w:hAnsi="Century Gothic,Arial" w:cs="Century Gothic,Arial"/>
          <w:w w:val="0"/>
        </w:rPr>
        <w:t xml:space="preserve">instalacje </w:t>
      </w:r>
      <w:r w:rsidRPr="005F09A4">
        <w:rPr>
          <w:rFonts w:ascii="Century Gothic,Arial" w:eastAsia="Century Gothic,Arial" w:hAnsi="Century Gothic,Arial" w:cs="Century Gothic,Arial"/>
          <w:w w:val="0"/>
        </w:rPr>
        <w:t>i części drewna, krzewów, karpiny i korzeni, wykonawca winien zutylizować zgodnie z obowiązującymi przepisami oraz przepisami obowiązującymi u Zamawiającego.</w:t>
      </w:r>
    </w:p>
    <w:p w14:paraId="5DCB3527" w14:textId="4843E2E5" w:rsidR="00FC3C7A" w:rsidRPr="005F09A4" w:rsidRDefault="00FC3C7A">
      <w:pPr>
        <w:numPr>
          <w:ilvl w:val="0"/>
          <w:numId w:val="32"/>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Wykonawca zobowiązany jest do przestrzegania i realizacji zapisów zawartych w pozwoleniach wodnoprawnych.</w:t>
      </w:r>
    </w:p>
    <w:p w14:paraId="57C2F0FC" w14:textId="77777777" w:rsidR="00FC3C7A" w:rsidRPr="005F09A4" w:rsidRDefault="00FC3C7A">
      <w:pPr>
        <w:numPr>
          <w:ilvl w:val="0"/>
          <w:numId w:val="32"/>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Przy realizacji prób hydraulicznych Wykonawca zobowiązany jest do wykonania badań fizykochemicznych wody przed i po wykonaniu prób hydraulicznych oraz wytworzonych ścieków, jeśli będą one odprowadzane do środowiska oraz dokumentowania</w:t>
      </w:r>
      <w:r w:rsidRPr="005F09A4">
        <w:t xml:space="preserve"> </w:t>
      </w:r>
      <w:r w:rsidRPr="005F09A4">
        <w:rPr>
          <w:rFonts w:ascii="Century Gothic,Arial" w:eastAsia="Century Gothic,Arial" w:hAnsi="Century Gothic,Arial" w:cs="Century Gothic,Arial"/>
          <w:w w:val="0"/>
        </w:rPr>
        <w:t>informacji o całkowitej ilości pobranej wody i ilości zrzuconych ścieków. Informacje powinny zostać  przekazane Zamawiającemu na bieżąco, nie później jednak niż raz w roku do końca stycznia za rok poprzedni. Ww. dane powinny również zostać umieszczone w Dokumentacji Powykonawczej.</w:t>
      </w:r>
    </w:p>
    <w:p w14:paraId="6CA3C8E3" w14:textId="4D4ABA69" w:rsidR="00FC3C7A" w:rsidRPr="005F09A4" w:rsidRDefault="00FC3C7A">
      <w:pPr>
        <w:numPr>
          <w:ilvl w:val="0"/>
          <w:numId w:val="32"/>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W przypadku przekazania ścieków do oczyszczalni </w:t>
      </w:r>
      <w:r w:rsidR="00976210" w:rsidRPr="005F09A4">
        <w:rPr>
          <w:rFonts w:ascii="Century Gothic,Arial" w:eastAsia="Century Gothic,Arial" w:hAnsi="Century Gothic,Arial" w:cs="Century Gothic,Arial"/>
          <w:w w:val="0"/>
        </w:rPr>
        <w:t>W</w:t>
      </w:r>
      <w:r w:rsidR="005E6BD8" w:rsidRPr="005F09A4">
        <w:rPr>
          <w:rFonts w:ascii="Century Gothic,Arial" w:eastAsia="Century Gothic,Arial" w:hAnsi="Century Gothic,Arial" w:cs="Century Gothic,Arial"/>
          <w:w w:val="0"/>
        </w:rPr>
        <w:t>ykonawca</w:t>
      </w:r>
      <w:r w:rsidR="00124708" w:rsidRPr="005F09A4">
        <w:rPr>
          <w:rFonts w:ascii="Century Gothic,Arial" w:eastAsia="Century Gothic,Arial" w:hAnsi="Century Gothic,Arial" w:cs="Century Gothic,Arial"/>
          <w:w w:val="0"/>
        </w:rPr>
        <w:t xml:space="preserve"> </w:t>
      </w:r>
      <w:r w:rsidRPr="005F09A4">
        <w:rPr>
          <w:rFonts w:ascii="Century Gothic,Arial" w:eastAsia="Century Gothic,Arial" w:hAnsi="Century Gothic,Arial" w:cs="Century Gothic,Arial"/>
          <w:w w:val="0"/>
        </w:rPr>
        <w:t>jest zobowiązany do przekazania Zamawiającemu dokumentu potwierdzającego przekazanie ścieków uprawnionemu odbiorcy. Ww. dane powinny również zostać umieszczone w Dokumentacji Powykonawczej.</w:t>
      </w:r>
    </w:p>
    <w:p w14:paraId="625EA865" w14:textId="3E138496" w:rsidR="00FC3C7A" w:rsidRPr="005F09A4" w:rsidRDefault="00E777F4">
      <w:pPr>
        <w:numPr>
          <w:ilvl w:val="0"/>
          <w:numId w:val="32"/>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Wykonawca przedstawi ewidencje danych zawierające informacje z zakresu korzystania ze środowiska (emisja do powietrza, pobór wód, odprowadzanie ścieków) będące podstawą </w:t>
      </w:r>
      <w:r w:rsidRPr="005F09A4">
        <w:rPr>
          <w:rFonts w:ascii="Century Gothic,Arial" w:eastAsia="Century Gothic,Arial" w:hAnsi="Century Gothic,Arial" w:cs="Century Gothic,Arial"/>
          <w:w w:val="0"/>
        </w:rPr>
        <w:lastRenderedPageBreak/>
        <w:t xml:space="preserve">do naliczenia opłaty za korzystanie ze środowiska. </w:t>
      </w:r>
      <w:r w:rsidR="00FC3C7A" w:rsidRPr="005F09A4">
        <w:rPr>
          <w:rFonts w:ascii="Century Gothic,Arial" w:eastAsia="Century Gothic,Arial" w:hAnsi="Century Gothic,Arial" w:cs="Century Gothic,Arial"/>
          <w:w w:val="0"/>
        </w:rPr>
        <w:t>W przypadku domniemania wystąpienia przekroczeń emisji hałasu, Wykonawca zobowiązany jest dokonać pomiaru jego natężenia.</w:t>
      </w:r>
    </w:p>
    <w:p w14:paraId="646F1550" w14:textId="77777777" w:rsidR="00FC3C7A" w:rsidRPr="005F09A4" w:rsidRDefault="00FC3C7A">
      <w:pPr>
        <w:numPr>
          <w:ilvl w:val="0"/>
          <w:numId w:val="32"/>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Wykonawca zobowiązany jest uzyskać zgłoszenie na odwadnianie wykopów budowlanych oraz odprowadzanie wód z wykopów budowlanych, jeżeli zasięg oddziaływania (np. zasięg leja depresji) wykracza poza granice Terenu Budowy.</w:t>
      </w:r>
    </w:p>
    <w:p w14:paraId="14918A1D" w14:textId="77777777" w:rsidR="00FC3C7A" w:rsidRPr="005F09A4" w:rsidRDefault="00FC3C7A">
      <w:pPr>
        <w:numPr>
          <w:ilvl w:val="0"/>
          <w:numId w:val="32"/>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Wykonawca zobowiązany jest do dokumentowania realizacji wymagań wynikających z decyzji, zgód i uzgodnień administracyjnych z zakresu ochrony środowiska i umieszczania informacji w Raporcie PZOŚ.</w:t>
      </w:r>
    </w:p>
    <w:p w14:paraId="2E6C2B2A" w14:textId="77777777" w:rsidR="00FC3C7A" w:rsidRPr="005F09A4" w:rsidRDefault="00FC3C7A">
      <w:pPr>
        <w:numPr>
          <w:ilvl w:val="0"/>
          <w:numId w:val="32"/>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Wykonawca ponosi odpowiedzialność:</w:t>
      </w:r>
    </w:p>
    <w:p w14:paraId="06C0BFAE" w14:textId="77777777" w:rsidR="00FC3C7A" w:rsidRPr="005F09A4" w:rsidRDefault="00FC3C7A" w:rsidP="002645F1">
      <w:pPr>
        <w:pStyle w:val="BodyText21"/>
        <w:numPr>
          <w:ilvl w:val="0"/>
          <w:numId w:val="93"/>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za nieprzestrzeganie zapisów decyzji administracyjnych w zakresie ochrony środowiska, uzyskanych na potrzeby realizacji prac objętych Umową,</w:t>
      </w:r>
    </w:p>
    <w:p w14:paraId="2B862C63" w14:textId="399B5BAF" w:rsidR="00FC3C7A" w:rsidRPr="005F09A4" w:rsidRDefault="00FC3C7A" w:rsidP="002645F1">
      <w:pPr>
        <w:pStyle w:val="BodyText21"/>
        <w:numPr>
          <w:ilvl w:val="0"/>
          <w:numId w:val="93"/>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 za szkody i zanieczyszczenie wyrządzone w środowisku w wyniku działań związanych z realizacją </w:t>
      </w:r>
      <w:r w:rsidR="00827479" w:rsidRPr="005F09A4">
        <w:rPr>
          <w:rFonts w:ascii="Century Gothic,Arial" w:eastAsia="Century Gothic,Arial" w:hAnsi="Century Gothic,Arial" w:cs="Century Gothic,Arial"/>
          <w:sz w:val="20"/>
        </w:rPr>
        <w:t>P</w:t>
      </w:r>
      <w:r w:rsidRPr="005F09A4">
        <w:rPr>
          <w:rFonts w:ascii="Century Gothic,Arial" w:eastAsia="Century Gothic,Arial" w:hAnsi="Century Gothic,Arial" w:cs="Century Gothic,Arial"/>
          <w:sz w:val="20"/>
        </w:rPr>
        <w:t xml:space="preserve">rzedmiotu Umowy, </w:t>
      </w:r>
    </w:p>
    <w:p w14:paraId="556191F4" w14:textId="77777777" w:rsidR="00FC3C7A" w:rsidRPr="005F09A4" w:rsidRDefault="00FC3C7A" w:rsidP="002645F1">
      <w:pPr>
        <w:pStyle w:val="BodyText21"/>
        <w:numPr>
          <w:ilvl w:val="0"/>
          <w:numId w:val="93"/>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 za przestrzeganie prawa obowiązującego w zakresie ochrony środowiska przez każdego ze swoich Podwykonawców.</w:t>
      </w:r>
    </w:p>
    <w:p w14:paraId="1B291C21" w14:textId="048AAF70" w:rsidR="00FC3C7A" w:rsidRPr="005F09A4" w:rsidRDefault="00FC3C7A">
      <w:pPr>
        <w:numPr>
          <w:ilvl w:val="0"/>
          <w:numId w:val="32"/>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Wykonawca w przypadku wystąpienia kontroli organu właściwego dla ochrony środowiska u Wykonawcy</w:t>
      </w:r>
      <w:r w:rsidR="00976210" w:rsidRPr="005F09A4">
        <w:rPr>
          <w:rFonts w:ascii="Century Gothic,Arial" w:eastAsia="Century Gothic,Arial" w:hAnsi="Century Gothic,Arial" w:cs="Century Gothic,Arial"/>
          <w:w w:val="0"/>
        </w:rPr>
        <w:t>,</w:t>
      </w:r>
      <w:r w:rsidRPr="005F09A4">
        <w:rPr>
          <w:rFonts w:ascii="Century Gothic,Arial" w:eastAsia="Century Gothic,Arial" w:hAnsi="Century Gothic,Arial" w:cs="Century Gothic,Arial"/>
          <w:w w:val="0"/>
        </w:rPr>
        <w:t xml:space="preserve"> zobowiązany jest natychmiast powiadomić osoby </w:t>
      </w:r>
      <w:r w:rsidR="00D222F8" w:rsidRPr="005F09A4">
        <w:rPr>
          <w:rFonts w:ascii="Century Gothic,Arial" w:eastAsia="Century Gothic,Arial" w:hAnsi="Century Gothic,Arial" w:cs="Century Gothic,Arial"/>
          <w:w w:val="0"/>
        </w:rPr>
        <w:t>nadzorujące</w:t>
      </w:r>
      <w:r w:rsidR="00172492" w:rsidRPr="005F09A4">
        <w:rPr>
          <w:rFonts w:ascii="Century Gothic,Arial" w:eastAsia="Century Gothic,Arial" w:hAnsi="Century Gothic,Arial" w:cs="Century Gothic,Arial"/>
          <w:w w:val="0"/>
        </w:rPr>
        <w:t xml:space="preserve"> </w:t>
      </w:r>
      <w:r w:rsidR="00781C2E">
        <w:rPr>
          <w:rFonts w:ascii="Century Gothic,Arial" w:eastAsia="Century Gothic,Arial" w:hAnsi="Century Gothic,Arial" w:cs="Century Gothic,Arial"/>
          <w:w w:val="0"/>
        </w:rPr>
        <w:t>U</w:t>
      </w:r>
      <w:r w:rsidRPr="005F09A4">
        <w:rPr>
          <w:rFonts w:ascii="Century Gothic,Arial" w:eastAsia="Century Gothic,Arial" w:hAnsi="Century Gothic,Arial" w:cs="Century Gothic,Arial"/>
          <w:w w:val="0"/>
        </w:rPr>
        <w:t>mowę z ramienia Zamawiającego o:</w:t>
      </w:r>
    </w:p>
    <w:p w14:paraId="1328D357" w14:textId="77777777" w:rsidR="00FC3C7A" w:rsidRPr="005F09A4" w:rsidRDefault="00FC3C7A" w:rsidP="002645F1">
      <w:pPr>
        <w:pStyle w:val="BodyText21"/>
        <w:numPr>
          <w:ilvl w:val="0"/>
          <w:numId w:val="94"/>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terminie i zakresie planowanej kontroli,</w:t>
      </w:r>
    </w:p>
    <w:p w14:paraId="204070AC" w14:textId="77777777" w:rsidR="00FC3C7A" w:rsidRPr="005F09A4" w:rsidRDefault="00FC3C7A" w:rsidP="002645F1">
      <w:pPr>
        <w:pStyle w:val="BodyText21"/>
        <w:numPr>
          <w:ilvl w:val="0"/>
          <w:numId w:val="94"/>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wynikach kontroli,</w:t>
      </w:r>
    </w:p>
    <w:p w14:paraId="37ED4DF5" w14:textId="61C53659" w:rsidR="00F41358" w:rsidRPr="005F09A4" w:rsidRDefault="00FC3C7A" w:rsidP="002645F1">
      <w:pPr>
        <w:pStyle w:val="BodyText21"/>
        <w:numPr>
          <w:ilvl w:val="0"/>
          <w:numId w:val="94"/>
        </w:numPr>
        <w:tabs>
          <w:tab w:val="left" w:pos="-1985"/>
          <w:tab w:val="left" w:pos="-1843"/>
          <w:tab w:val="left" w:pos="-1560"/>
          <w:tab w:val="left" w:pos="-1276"/>
        </w:tabs>
        <w:suppressAutoHyphens/>
        <w:spacing w:line="360" w:lineRule="auto"/>
        <w:ind w:left="709"/>
        <w:rPr>
          <w:rFonts w:ascii="Century Gothic" w:eastAsia="Century Gothic" w:hAnsi="Century Gothic" w:cs="Century Gothic"/>
          <w:sz w:val="20"/>
        </w:rPr>
      </w:pPr>
      <w:r w:rsidRPr="005F09A4">
        <w:rPr>
          <w:rFonts w:ascii="Century Gothic,Arial" w:eastAsia="Century Gothic,Arial" w:hAnsi="Century Gothic,Arial" w:cs="Century Gothic,Arial"/>
          <w:sz w:val="20"/>
        </w:rPr>
        <w:t>obowiązkach nałożonych na Wykonawcę w drodze wydanego postanowienia</w:t>
      </w:r>
      <w:r w:rsidRPr="005F09A4">
        <w:rPr>
          <w:rFonts w:ascii="Century Gothic" w:eastAsia="Century Gothic" w:hAnsi="Century Gothic" w:cs="Century Gothic"/>
          <w:sz w:val="20"/>
        </w:rPr>
        <w:t>.</w:t>
      </w:r>
    </w:p>
    <w:p w14:paraId="45DD6AE5" w14:textId="73783B3D" w:rsidR="00F41358" w:rsidRPr="005F09A4" w:rsidRDefault="00F41358">
      <w:pPr>
        <w:pStyle w:val="Akapitzlist"/>
        <w:numPr>
          <w:ilvl w:val="0"/>
          <w:numId w:val="32"/>
        </w:numPr>
        <w:spacing w:line="360" w:lineRule="auto"/>
        <w:ind w:left="426" w:hanging="426"/>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Wykonawca jest zobowiązany realizować </w:t>
      </w:r>
      <w:r w:rsidR="00781C2E">
        <w:rPr>
          <w:rFonts w:ascii="Century Gothic,Arial" w:eastAsia="Century Gothic,Arial" w:hAnsi="Century Gothic,Arial" w:cs="Century Gothic,Arial"/>
          <w:w w:val="0"/>
        </w:rPr>
        <w:t>P</w:t>
      </w:r>
      <w:r w:rsidRPr="005F09A4">
        <w:rPr>
          <w:rFonts w:ascii="Century Gothic,Arial" w:eastAsia="Century Gothic,Arial" w:hAnsi="Century Gothic,Arial" w:cs="Century Gothic,Arial"/>
          <w:w w:val="0"/>
        </w:rPr>
        <w:t>rzedmiot Umowy zgodnie z decyzją o środowiskowych uwarunkowaniach, wydaną dla Inwestycji.</w:t>
      </w:r>
    </w:p>
    <w:p w14:paraId="69033A13" w14:textId="482DAB39" w:rsidR="00FC3C7A" w:rsidRPr="005F09A4" w:rsidRDefault="00FC3C7A" w:rsidP="00D27C5A">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726" w:name="_Toc89759648"/>
      <w:bookmarkStart w:id="727" w:name="_Toc160706852"/>
      <w:r w:rsidRPr="005F09A4">
        <w:rPr>
          <w:rFonts w:ascii="Century Gothic,Arial" w:eastAsia="Century Gothic,Arial" w:hAnsi="Century Gothic,Arial" w:cs="Century Gothic,Arial"/>
          <w:b/>
          <w:bCs/>
          <w:caps/>
          <w:sz w:val="20"/>
          <w:u w:val="single"/>
          <w:lang w:eastAsia="en-US"/>
        </w:rPr>
        <w:t xml:space="preserve">ARTYKUŁ </w:t>
      </w:r>
      <w:r w:rsidR="00001423" w:rsidRPr="005F09A4">
        <w:rPr>
          <w:rFonts w:ascii="Century Gothic,Arial" w:eastAsia="Century Gothic,Arial" w:hAnsi="Century Gothic,Arial" w:cs="Century Gothic,Arial"/>
          <w:b/>
          <w:bCs/>
          <w:caps/>
          <w:sz w:val="20"/>
          <w:u w:val="single"/>
          <w:lang w:eastAsia="en-US"/>
        </w:rPr>
        <w:t>31</w:t>
      </w:r>
      <w:r w:rsidRPr="005F09A4">
        <w:rPr>
          <w:rFonts w:ascii="Century Gothic,Arial" w:eastAsia="Century Gothic,Arial" w:hAnsi="Century Gothic,Arial" w:cs="Century Gothic,Arial"/>
          <w:b/>
          <w:bCs/>
          <w:caps/>
          <w:sz w:val="20"/>
          <w:u w:val="single"/>
          <w:lang w:eastAsia="en-US"/>
        </w:rPr>
        <w:t>. WYKONANIE ZASTĘPCZE</w:t>
      </w:r>
      <w:bookmarkEnd w:id="726"/>
      <w:bookmarkEnd w:id="727"/>
    </w:p>
    <w:p w14:paraId="3BD7CCD6" w14:textId="77777777" w:rsidR="00FC3C7A" w:rsidRPr="005F09A4" w:rsidRDefault="00FC3C7A">
      <w:pPr>
        <w:numPr>
          <w:ilvl w:val="0"/>
          <w:numId w:val="33"/>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Zamawiający jest uprawniony do zlecenia wykonania jakichkolwiek obowiązków umownych w tym Robót lub czynności, których wykonanie należy do obowiązków Wykonawcy, w tym prac wynikających z obowiązku usunięcia Wad, wybranej przez siebie osobie trzeciej na koszt i ryzyko Wykonawcy, bez konieczności uzyskania zgody sądu (</w:t>
      </w:r>
      <w:r w:rsidRPr="002F52C7">
        <w:rPr>
          <w:rFonts w:ascii="Century Gothic,Arial" w:eastAsia="Century Gothic,Arial" w:hAnsi="Century Gothic,Arial" w:cs="Century Gothic,Arial"/>
          <w:b/>
          <w:bCs/>
          <w:w w:val="0"/>
        </w:rPr>
        <w:t>wykonanie zastępcze</w:t>
      </w:r>
      <w:r w:rsidRPr="005F09A4">
        <w:rPr>
          <w:rFonts w:ascii="Century Gothic,Arial" w:eastAsia="Century Gothic,Arial" w:hAnsi="Century Gothic,Arial" w:cs="Century Gothic,Arial"/>
          <w:w w:val="0"/>
        </w:rPr>
        <w:t xml:space="preserve">), w sytuacjach wskazanych w Umowie, jak również, gdy pomimo wezwania </w:t>
      </w:r>
      <w:r w:rsidR="00BF3479" w:rsidRPr="005F09A4">
        <w:rPr>
          <w:rFonts w:ascii="Century Gothic" w:eastAsia="Century Gothic" w:hAnsi="Century Gothic" w:cs="Century Gothic"/>
          <w:w w:val="0"/>
        </w:rPr>
        <w:t xml:space="preserve">Wykonawcy </w:t>
      </w:r>
      <w:r w:rsidRPr="005F09A4">
        <w:rPr>
          <w:rFonts w:ascii="Century Gothic,Arial" w:eastAsia="Century Gothic,Arial" w:hAnsi="Century Gothic,Arial" w:cs="Century Gothic,Arial"/>
          <w:w w:val="0"/>
        </w:rPr>
        <w:t xml:space="preserve">do należytego spełnienia świadczenia </w:t>
      </w:r>
      <w:r w:rsidR="00E668DB" w:rsidRPr="005F09A4">
        <w:rPr>
          <w:rFonts w:ascii="Century Gothic,Arial" w:eastAsia="Century Gothic,Arial" w:hAnsi="Century Gothic,Arial" w:cs="Century Gothic,Arial"/>
          <w:w w:val="0"/>
        </w:rPr>
        <w:t>i wyznaczenie mu w tym celu dodatkowego terminu, nie krótszego niż</w:t>
      </w:r>
      <w:r w:rsidR="00742D2D" w:rsidRPr="005F09A4">
        <w:rPr>
          <w:rFonts w:ascii="Century Gothic,Arial" w:eastAsia="Century Gothic,Arial" w:hAnsi="Century Gothic,Arial" w:cs="Century Gothic,Arial"/>
          <w:w w:val="0"/>
        </w:rPr>
        <w:t xml:space="preserve"> </w:t>
      </w:r>
      <w:r w:rsidR="00742D2D" w:rsidRPr="002F52C7">
        <w:rPr>
          <w:rFonts w:ascii="Century Gothic,Arial" w:eastAsia="Century Gothic,Arial" w:hAnsi="Century Gothic,Arial" w:cs="Century Gothic,Arial"/>
          <w:b/>
          <w:bCs/>
          <w:w w:val="0"/>
        </w:rPr>
        <w:t>14 dni</w:t>
      </w:r>
      <w:r w:rsidR="00BF3479" w:rsidRPr="005F09A4">
        <w:rPr>
          <w:rFonts w:ascii="Century Gothic,Arial" w:eastAsia="Century Gothic,Arial" w:hAnsi="Century Gothic,Arial" w:cs="Century Gothic,Arial"/>
          <w:w w:val="0"/>
        </w:rPr>
        <w:t>,</w:t>
      </w:r>
      <w:r w:rsidRPr="005F09A4">
        <w:rPr>
          <w:rFonts w:ascii="Century Gothic,Arial" w:eastAsia="Century Gothic,Arial" w:hAnsi="Century Gothic,Arial" w:cs="Century Gothic,Arial"/>
          <w:w w:val="0"/>
        </w:rPr>
        <w:t xml:space="preserve"> Wykonawca:</w:t>
      </w:r>
    </w:p>
    <w:p w14:paraId="60D9F0BA" w14:textId="77777777" w:rsidR="00FC3C7A" w:rsidRPr="005F09A4" w:rsidRDefault="00FC3C7A" w:rsidP="002645F1">
      <w:pPr>
        <w:pStyle w:val="BodyText21"/>
        <w:numPr>
          <w:ilvl w:val="0"/>
          <w:numId w:val="8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opóźnia się z wykonaniem części obowiązków umownych tak dalece, iż wątpliwe jest, aby ukończył je w ustalonym terminie lub jeśli termin wykonania nie jest ustalony, w terminie wyznaczonym przez Zamawiającego lub uzasadnionym z punktu widzenia należytej realizacji Inwestycji, lub</w:t>
      </w:r>
    </w:p>
    <w:p w14:paraId="23F4F83F" w14:textId="77777777" w:rsidR="00FC3C7A" w:rsidRPr="005F09A4" w:rsidRDefault="00FC3C7A" w:rsidP="002645F1">
      <w:pPr>
        <w:pStyle w:val="BodyText21"/>
        <w:numPr>
          <w:ilvl w:val="0"/>
          <w:numId w:val="8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lastRenderedPageBreak/>
        <w:t>uchyla się od wykonania obowiązków umownych lub z okoliczności wynika, że nie będzie w stanie wykonać prac wynikających z Umowy w ustalonym terminie lub jeśli termin wykonania nie jest ustalony, w terminie wyznaczonym przez Zamawiającego lub uzasadnionym z punktu widzenia należytej realizacji Inwestycji, lub</w:t>
      </w:r>
    </w:p>
    <w:p w14:paraId="07E45937" w14:textId="77777777" w:rsidR="00FC3C7A" w:rsidRPr="005F09A4" w:rsidRDefault="00FC3C7A" w:rsidP="002645F1">
      <w:pPr>
        <w:pStyle w:val="BodyText21"/>
        <w:numPr>
          <w:ilvl w:val="0"/>
          <w:numId w:val="86"/>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 xml:space="preserve">w inny sposób wykonuje swoje obowiązki umowne w sposób </w:t>
      </w:r>
      <w:r w:rsidR="00E668DB" w:rsidRPr="005F09A4">
        <w:rPr>
          <w:rFonts w:ascii="Century Gothic" w:eastAsia="Century Gothic" w:hAnsi="Century Gothic" w:cs="Century Gothic"/>
          <w:sz w:val="20"/>
        </w:rPr>
        <w:t xml:space="preserve">rażąco </w:t>
      </w:r>
      <w:r w:rsidRPr="005F09A4">
        <w:rPr>
          <w:rFonts w:ascii="Century Gothic,Arial" w:eastAsia="Century Gothic,Arial" w:hAnsi="Century Gothic,Arial" w:cs="Century Gothic,Arial"/>
          <w:sz w:val="20"/>
        </w:rPr>
        <w:t>wadliwy lub sprzeczny z Umową.</w:t>
      </w:r>
    </w:p>
    <w:p w14:paraId="5E3F3BAA" w14:textId="18994217" w:rsidR="00FC3C7A" w:rsidRPr="005F09A4" w:rsidRDefault="00FC3C7A">
      <w:pPr>
        <w:numPr>
          <w:ilvl w:val="0"/>
          <w:numId w:val="33"/>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Zamawiający może skorzystać z prawa do zlecenia wykonania zastępczego na podstawie określonej w ust. 1 </w:t>
      </w:r>
      <w:r w:rsidR="00E85211" w:rsidRPr="005F09A4">
        <w:rPr>
          <w:rFonts w:ascii="Century Gothic,Arial" w:eastAsia="Century Gothic,Arial" w:hAnsi="Century Gothic,Arial" w:cs="Century Gothic,Arial"/>
          <w:w w:val="0"/>
        </w:rPr>
        <w:t xml:space="preserve">powyżej </w:t>
      </w:r>
      <w:r w:rsidRPr="005F09A4">
        <w:rPr>
          <w:rFonts w:ascii="Century Gothic,Arial" w:eastAsia="Century Gothic,Arial" w:hAnsi="Century Gothic,Arial" w:cs="Century Gothic,Arial"/>
          <w:w w:val="0"/>
        </w:rPr>
        <w:t>niezależnie od innych przyczyn wykonania zastępczego określonych w Umowie.</w:t>
      </w:r>
    </w:p>
    <w:p w14:paraId="3AE0DACD" w14:textId="77777777" w:rsidR="00FC3C7A" w:rsidRPr="005F09A4" w:rsidRDefault="00FC3C7A">
      <w:pPr>
        <w:numPr>
          <w:ilvl w:val="0"/>
          <w:numId w:val="33"/>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Wykonawca zobowiązany będzie do umożliwienia wykonawcy zastępczemu niezakłóconego wykonania powierzonych mu obowiązków, w szczególności do niezwłocznego udostępnienia mu na żądanie: Terenu Budowy, Dostaw Inwestorskich, Materiałów, Urządzeń, wszelkiej dokumentacji (w tym decyzji administracyjnych, uzgodnień, zatwierdzeń, opinii itp.) oraz możliwości niezakłóconego wykorzystania posiadanych przyłączy energetycznych, wodnych, ściekowych, gazowych i innych w zakresie koniecznym do wykonania zadań wykonawcy zastępczego. Obowiązek, o którym mowa w niniejszym ustępie, spoczywa również w odpowiednim zakresie na Podwykonawcach i dalszych Podwykonawcach.</w:t>
      </w:r>
    </w:p>
    <w:p w14:paraId="5F36AF7B" w14:textId="77777777" w:rsidR="00FC3C7A" w:rsidRPr="005F09A4" w:rsidRDefault="00FC3C7A">
      <w:pPr>
        <w:numPr>
          <w:ilvl w:val="0"/>
          <w:numId w:val="33"/>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Wykonawca zastępczy będzie upoważniony do zabezpieczenia lub usunięcia z Terenu Budowy, Sprzętu i wszelkich innych rzeczy pozostawionych lub niezabezpieczonych należycie przez Wykonawcę w dniu wejścia wykonawcy zastępczego na Teren Budowy w takim zakresie, jaki będzie konieczny dla należytego wykonania obowiązków wykonawcy zastępczego. Koszt zabezpieczenia lub usunięcia Sprzętu i tych rzeczy poniesie Wykonawca.</w:t>
      </w:r>
    </w:p>
    <w:p w14:paraId="4FF6E6B0" w14:textId="78EE6912" w:rsidR="00FC3C7A" w:rsidRPr="005F09A4" w:rsidRDefault="00FC3C7A">
      <w:pPr>
        <w:numPr>
          <w:ilvl w:val="0"/>
          <w:numId w:val="33"/>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Wykonawca zastępczy nie będzie zobowiązany do samodzielnego badania statusu prawnego rzeczy znajdujących się na Terenie Budowy. W razie wątpliwości wykona uprawnienia określone w ustępie poprzedzającym w stosunku do wszystkich rzeczy i Sprzętu, które będą znajdować się na Terenie Budowy w dniu jego wejścia na ten teren, również takich, co do których nie będzie możliwe określenie czy są własnością Wykonawcy. W przypadku naruszenia tymi działaniami praw osób trzecich wykonawca zastępczy niezwłocznie przywróci stan zgodny z prawem. Kosztami naprawnienia szkód poniesionych przez osoby trzecie zostanie obciążony Wykonawca</w:t>
      </w:r>
      <w:r w:rsidR="00CA16A6" w:rsidRPr="005F09A4">
        <w:rPr>
          <w:rFonts w:ascii="Century Gothic,Arial" w:eastAsia="Century Gothic,Arial" w:hAnsi="Century Gothic,Arial" w:cs="Century Gothic,Arial"/>
          <w:w w:val="0"/>
        </w:rPr>
        <w:t>,</w:t>
      </w:r>
      <w:r w:rsidR="00CA16A6" w:rsidRPr="005F09A4">
        <w:rPr>
          <w:rFonts w:ascii="Century Gothic,Arial" w:eastAsia="Century Gothic,Arial" w:hAnsi="Century Gothic,Arial" w:cs="Century Gothic,Arial"/>
          <w:i/>
          <w:iCs/>
          <w:w w:val="0"/>
        </w:rPr>
        <w:t xml:space="preserve"> </w:t>
      </w:r>
      <w:r w:rsidR="00CA16A6" w:rsidRPr="005F09A4">
        <w:rPr>
          <w:rFonts w:ascii="Century Gothic" w:eastAsia="Century Gothic" w:hAnsi="Century Gothic" w:cs="Century Gothic"/>
          <w:w w:val="0"/>
        </w:rPr>
        <w:t>chyba że szkoda powstała wskutek winy umyślnej lub rażącego niedbalstwa wykonawcy zastępczego albo w wyniku przestępstwa</w:t>
      </w:r>
      <w:r w:rsidRPr="005F09A4">
        <w:rPr>
          <w:rFonts w:ascii="Century Gothic,Arial" w:eastAsia="Century Gothic,Arial" w:hAnsi="Century Gothic,Arial" w:cs="Century Gothic,Arial"/>
          <w:w w:val="0"/>
        </w:rPr>
        <w:t>.</w:t>
      </w:r>
    </w:p>
    <w:p w14:paraId="4DFCC215" w14:textId="4F0F7F1C" w:rsidR="00FC3C7A" w:rsidRPr="005F09A4" w:rsidRDefault="00FC3C7A">
      <w:pPr>
        <w:numPr>
          <w:ilvl w:val="0"/>
          <w:numId w:val="33"/>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Czasowe udostępnienie Terenu Budowy lub jego części wykonawcy zastępczemu nie zwalnia Wykonawcy z odpowiedzialności za protokolarnie powierzony mu Teren Budowy.</w:t>
      </w:r>
      <w:r w:rsidR="00CA16A6" w:rsidRPr="005F09A4">
        <w:rPr>
          <w:rFonts w:ascii="Century Gothic" w:eastAsia="Century Gothic" w:hAnsi="Century Gothic" w:cs="Century Gothic"/>
          <w:w w:val="0"/>
        </w:rPr>
        <w:t xml:space="preserve">  Wykonawca zastępczy odpowiada za udostępniony mu Teren Budowy lub jego część.</w:t>
      </w:r>
    </w:p>
    <w:p w14:paraId="74AE78CA" w14:textId="02A02095" w:rsidR="00FC3C7A" w:rsidRPr="005F09A4" w:rsidRDefault="00FC3C7A">
      <w:pPr>
        <w:numPr>
          <w:ilvl w:val="0"/>
          <w:numId w:val="33"/>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Zamawiający może potrącić z Wynagrodzenia Wykonawcy wszystkie udokumentowane koszty związane z wykonaniem zastępczym, w szczególności koszt przeprowadzenia procedur niezbędnych do wyboru wykonawcy zastępczego, uzyskania zgód lub innych decyzji jeśli </w:t>
      </w:r>
      <w:r w:rsidRPr="005F09A4">
        <w:rPr>
          <w:rFonts w:ascii="Century Gothic,Arial" w:eastAsia="Century Gothic,Arial" w:hAnsi="Century Gothic,Arial" w:cs="Century Gothic,Arial"/>
          <w:w w:val="0"/>
        </w:rPr>
        <w:lastRenderedPageBreak/>
        <w:t xml:space="preserve">będą wymagane dla dopuszczenia wykonawcy zastępczego do wykonania części Inwestycji, wynagrodzenie wykonawcy zastępczego, koszt zakupu niezbędnych materiałów a także udokumentowane koszty wszelkich działań wykonawcy zastępczego na Terenie Budowy i w jego bezpośrednim otoczeniu związanych z realizacją powierzonych mu obowiązków oraz koszt naprawienia szkód poniesionych przez osoby trzecie w okolicznościach, o których mowa w </w:t>
      </w:r>
      <w:r w:rsidRPr="00EA28C3">
        <w:rPr>
          <w:rFonts w:ascii="Century Gothic,Arial" w:eastAsia="Century Gothic,Arial" w:hAnsi="Century Gothic,Arial" w:cs="Century Gothic,Arial"/>
          <w:w w:val="0"/>
        </w:rPr>
        <w:t xml:space="preserve">ust.  </w:t>
      </w:r>
      <w:r w:rsidRPr="00EA28C3">
        <w:rPr>
          <w:rFonts w:ascii="Century Gothic" w:eastAsia="Century Gothic" w:hAnsi="Century Gothic" w:cs="Century Gothic"/>
          <w:w w:val="0"/>
        </w:rPr>
        <w:t xml:space="preserve">3 </w:t>
      </w:r>
      <w:r w:rsidR="00781C2E" w:rsidRPr="00EA28C3">
        <w:rPr>
          <w:rFonts w:ascii="Century Gothic" w:eastAsia="Century Gothic" w:hAnsi="Century Gothic" w:cs="Century Gothic"/>
          <w:w w:val="0"/>
        </w:rPr>
        <w:t>-</w:t>
      </w:r>
      <w:r w:rsidRPr="00EA28C3">
        <w:rPr>
          <w:rFonts w:ascii="Century Gothic" w:eastAsia="Century Gothic" w:hAnsi="Century Gothic" w:cs="Century Gothic"/>
          <w:w w:val="0"/>
        </w:rPr>
        <w:t xml:space="preserve"> 6</w:t>
      </w:r>
      <w:r w:rsidR="00CC5369" w:rsidRPr="00EA28C3">
        <w:rPr>
          <w:rFonts w:ascii="Century Gothic" w:eastAsia="Century Gothic" w:hAnsi="Century Gothic" w:cs="Century Gothic"/>
          <w:w w:val="0"/>
        </w:rPr>
        <w:t xml:space="preserve"> powyżej</w:t>
      </w:r>
      <w:r w:rsidRPr="00EA28C3">
        <w:rPr>
          <w:rFonts w:ascii="Century Gothic" w:eastAsia="Century Gothic" w:hAnsi="Century Gothic" w:cs="Century Gothic"/>
          <w:w w:val="0"/>
        </w:rPr>
        <w:t>.</w:t>
      </w:r>
      <w:r w:rsidR="00BC140B" w:rsidRPr="00EA28C3">
        <w:rPr>
          <w:rFonts w:ascii="Century Gothic" w:eastAsia="Century Gothic" w:hAnsi="Century Gothic" w:cs="Century Gothic"/>
          <w:w w:val="0"/>
        </w:rPr>
        <w:t xml:space="preserve"> O</w:t>
      </w:r>
      <w:r w:rsidR="00BC140B" w:rsidRPr="005F09A4">
        <w:rPr>
          <w:rFonts w:ascii="Century Gothic" w:eastAsia="Century Gothic" w:hAnsi="Century Gothic" w:cs="Century Gothic"/>
          <w:w w:val="0"/>
        </w:rPr>
        <w:t xml:space="preserve"> kosztach wykonan</w:t>
      </w:r>
      <w:r w:rsidR="00C96C47" w:rsidRPr="005F09A4">
        <w:rPr>
          <w:rFonts w:ascii="Century Gothic" w:eastAsia="Century Gothic" w:hAnsi="Century Gothic" w:cs="Century Gothic"/>
          <w:w w:val="0"/>
        </w:rPr>
        <w:t>i</w:t>
      </w:r>
      <w:r w:rsidR="00BC140B" w:rsidRPr="005F09A4">
        <w:rPr>
          <w:rFonts w:ascii="Century Gothic" w:eastAsia="Century Gothic" w:hAnsi="Century Gothic" w:cs="Century Gothic"/>
          <w:w w:val="0"/>
        </w:rPr>
        <w:t>a zastępczego Zamawiający poinformuje Wykonawcę</w:t>
      </w:r>
      <w:r w:rsidR="00C96C47" w:rsidRPr="005F09A4">
        <w:rPr>
          <w:rFonts w:ascii="Century Gothic" w:eastAsia="Century Gothic" w:hAnsi="Century Gothic" w:cs="Century Gothic"/>
          <w:w w:val="0"/>
        </w:rPr>
        <w:t xml:space="preserve">, </w:t>
      </w:r>
      <w:r w:rsidR="00C96C47" w:rsidRPr="005F09A4">
        <w:t xml:space="preserve"> </w:t>
      </w:r>
      <w:r w:rsidR="00C96C47" w:rsidRPr="005F09A4">
        <w:rPr>
          <w:rFonts w:ascii="Century Gothic" w:eastAsia="Century Gothic" w:hAnsi="Century Gothic" w:cs="Century Gothic"/>
          <w:w w:val="0"/>
        </w:rPr>
        <w:t>przedstawiając dokumentację związaną z ich poniesieniem</w:t>
      </w:r>
      <w:r w:rsidRPr="005F09A4">
        <w:rPr>
          <w:rFonts w:ascii="Century Gothic,Arial" w:eastAsia="Century Gothic,Arial" w:hAnsi="Century Gothic,Arial" w:cs="Century Gothic,Arial"/>
          <w:w w:val="0"/>
        </w:rPr>
        <w:t>.</w:t>
      </w:r>
    </w:p>
    <w:p w14:paraId="645CE36D" w14:textId="77777777" w:rsidR="00FC3C7A" w:rsidRPr="005F09A4" w:rsidRDefault="00FC3C7A">
      <w:pPr>
        <w:numPr>
          <w:ilvl w:val="0"/>
          <w:numId w:val="33"/>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W przypadku braku możliwości pokrycia kosztów wykonania zastępczego w sposób opisany w ustępie poprzedzającym roszczenia Zamawiającego związane z wykonaniem zastępczym mogą zostać zaspokojone z Zabezpieczenia należytego wykonania umowy, a jeżeli Zabezpieczenie należytego wykonania umowy okaże się niewystarczające, wynikłą stąd różnicę Wykonawca zapłaci Zamawiającemu w terminie </w:t>
      </w:r>
      <w:r w:rsidRPr="00781C2E">
        <w:rPr>
          <w:rFonts w:ascii="Century Gothic,Arial" w:eastAsia="Century Gothic,Arial" w:hAnsi="Century Gothic,Arial" w:cs="Century Gothic,Arial"/>
          <w:b/>
          <w:bCs/>
          <w:w w:val="0"/>
        </w:rPr>
        <w:t>14 dni</w:t>
      </w:r>
      <w:r w:rsidRPr="005F09A4">
        <w:rPr>
          <w:rFonts w:ascii="Century Gothic,Arial" w:eastAsia="Century Gothic,Arial" w:hAnsi="Century Gothic,Arial" w:cs="Century Gothic,Arial"/>
          <w:w w:val="0"/>
        </w:rPr>
        <w:t xml:space="preserve"> od daty otrzymania pisemnego wezwania do zapłaty.</w:t>
      </w:r>
    </w:p>
    <w:p w14:paraId="5A8DCB26" w14:textId="18D90624" w:rsidR="00FC3C7A" w:rsidRPr="005F09A4" w:rsidRDefault="00FC3C7A">
      <w:pPr>
        <w:numPr>
          <w:ilvl w:val="0"/>
          <w:numId w:val="33"/>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Niezależnie od </w:t>
      </w:r>
      <w:r w:rsidRPr="00EA28C3">
        <w:rPr>
          <w:rFonts w:ascii="Century Gothic,Arial" w:eastAsia="Century Gothic,Arial" w:hAnsi="Century Gothic,Arial" w:cs="Century Gothic,Arial"/>
          <w:w w:val="0"/>
        </w:rPr>
        <w:t>postanowień ust. 7 – 8</w:t>
      </w:r>
      <w:r w:rsidR="00CC5369" w:rsidRPr="00EA28C3">
        <w:rPr>
          <w:rFonts w:ascii="Century Gothic,Arial" w:eastAsia="Century Gothic,Arial" w:hAnsi="Century Gothic,Arial" w:cs="Century Gothic,Arial"/>
          <w:w w:val="0"/>
        </w:rPr>
        <w:t xml:space="preserve"> powyżej</w:t>
      </w:r>
      <w:r w:rsidRPr="00EA28C3">
        <w:rPr>
          <w:rFonts w:ascii="Century Gothic,Arial" w:eastAsia="Century Gothic,Arial" w:hAnsi="Century Gothic,Arial" w:cs="Century Gothic,Arial"/>
          <w:w w:val="0"/>
        </w:rPr>
        <w:t xml:space="preserve"> Zamawiającemu</w:t>
      </w:r>
      <w:r w:rsidRPr="005F09A4">
        <w:rPr>
          <w:rFonts w:ascii="Century Gothic,Arial" w:eastAsia="Century Gothic,Arial" w:hAnsi="Century Gothic,Arial" w:cs="Century Gothic,Arial"/>
          <w:w w:val="0"/>
        </w:rPr>
        <w:t xml:space="preserve"> przysługuje prawo dochodzenia odszkodowania za wszelkie szkody poniesione w wyniku działań bądź zaniechań Wykonawcy.</w:t>
      </w:r>
    </w:p>
    <w:p w14:paraId="7343993C" w14:textId="6AB171C0" w:rsidR="00FC3C7A" w:rsidRPr="005F09A4" w:rsidRDefault="00FC3C7A" w:rsidP="00D27C5A">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728" w:name="_Toc89759649"/>
      <w:bookmarkStart w:id="729" w:name="_Hlk89759344"/>
      <w:bookmarkStart w:id="730" w:name="_Toc160706853"/>
      <w:r w:rsidRPr="005F09A4">
        <w:rPr>
          <w:rFonts w:ascii="Century Gothic,Arial" w:eastAsia="Century Gothic,Arial" w:hAnsi="Century Gothic,Arial" w:cs="Century Gothic,Arial"/>
          <w:b/>
          <w:bCs/>
          <w:caps/>
          <w:sz w:val="20"/>
          <w:u w:val="single"/>
          <w:lang w:eastAsia="en-US"/>
        </w:rPr>
        <w:t xml:space="preserve">ARTYKUŁ </w:t>
      </w:r>
      <w:r w:rsidR="00001423" w:rsidRPr="005F09A4">
        <w:rPr>
          <w:rFonts w:ascii="Century Gothic,Arial" w:eastAsia="Century Gothic,Arial" w:hAnsi="Century Gothic,Arial" w:cs="Century Gothic,Arial"/>
          <w:b/>
          <w:bCs/>
          <w:caps/>
          <w:sz w:val="20"/>
          <w:u w:val="single"/>
          <w:lang w:eastAsia="en-US"/>
        </w:rPr>
        <w:t>32</w:t>
      </w:r>
      <w:r w:rsidRPr="005F09A4">
        <w:rPr>
          <w:rFonts w:ascii="Century Gothic,Arial" w:eastAsia="Century Gothic,Arial" w:hAnsi="Century Gothic,Arial" w:cs="Century Gothic,Arial"/>
          <w:b/>
          <w:bCs/>
          <w:caps/>
          <w:sz w:val="20"/>
          <w:u w:val="single"/>
          <w:lang w:eastAsia="en-US"/>
        </w:rPr>
        <w:t xml:space="preserve">. ZASADY </w:t>
      </w:r>
      <w:r w:rsidR="00001423" w:rsidRPr="005F09A4">
        <w:rPr>
          <w:rFonts w:ascii="Century Gothic,Arial" w:eastAsia="Century Gothic,Arial" w:hAnsi="Century Gothic,Arial" w:cs="Century Gothic,Arial"/>
          <w:b/>
          <w:bCs/>
          <w:caps/>
          <w:sz w:val="20"/>
          <w:u w:val="single"/>
          <w:lang w:eastAsia="en-US"/>
        </w:rPr>
        <w:t xml:space="preserve">ROZLICZENIA </w:t>
      </w:r>
      <w:r w:rsidRPr="005F09A4">
        <w:rPr>
          <w:rFonts w:ascii="Century Gothic,Arial" w:eastAsia="Century Gothic,Arial" w:hAnsi="Century Gothic,Arial" w:cs="Century Gothic,Arial"/>
          <w:b/>
          <w:bCs/>
          <w:caps/>
          <w:sz w:val="20"/>
          <w:u w:val="single"/>
          <w:lang w:eastAsia="en-US"/>
        </w:rPr>
        <w:t>DOSTAW INWESTORSKICH</w:t>
      </w:r>
      <w:bookmarkEnd w:id="728"/>
      <w:bookmarkEnd w:id="730"/>
    </w:p>
    <w:bookmarkEnd w:id="729"/>
    <w:p w14:paraId="503E8606" w14:textId="4FD850B9" w:rsidR="00E50921" w:rsidRPr="005F09A4" w:rsidRDefault="00E50921" w:rsidP="002645F1">
      <w:pPr>
        <w:numPr>
          <w:ilvl w:val="0"/>
          <w:numId w:val="103"/>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Zamawiający w ramach Dostaw Inwestorskich zagwarantuje </w:t>
      </w:r>
      <w:r w:rsidR="00F821B6" w:rsidRPr="005F09A4">
        <w:rPr>
          <w:rFonts w:ascii="Century Gothic,Arial" w:eastAsia="Century Gothic,Arial" w:hAnsi="Century Gothic,Arial" w:cs="Century Gothic,Arial"/>
          <w:w w:val="0"/>
        </w:rPr>
        <w:t>i przekaże</w:t>
      </w:r>
      <w:r w:rsidRPr="005F09A4">
        <w:rPr>
          <w:rFonts w:ascii="Century Gothic,Arial" w:eastAsia="Century Gothic,Arial" w:hAnsi="Century Gothic,Arial" w:cs="Century Gothic,Arial"/>
          <w:w w:val="0"/>
        </w:rPr>
        <w:t xml:space="preserve"> niezbędną ilość rur przewodowych dla potrzeb realizacji Inwestycji</w:t>
      </w:r>
      <w:r w:rsidR="00F821B6" w:rsidRPr="005F09A4">
        <w:rPr>
          <w:rFonts w:ascii="Century Gothic,Arial" w:eastAsia="Century Gothic,Arial" w:hAnsi="Century Gothic,Arial" w:cs="Century Gothic,Arial"/>
          <w:w w:val="0"/>
        </w:rPr>
        <w:t xml:space="preserve"> </w:t>
      </w:r>
      <w:r w:rsidR="00312E47" w:rsidRPr="005F09A4">
        <w:rPr>
          <w:rFonts w:ascii="Century Gothic,Arial" w:eastAsia="Century Gothic,Arial" w:hAnsi="Century Gothic,Arial" w:cs="Century Gothic,Arial"/>
          <w:w w:val="0"/>
        </w:rPr>
        <w:t xml:space="preserve">zgodnie z zasadami </w:t>
      </w:r>
      <w:r w:rsidR="00312E47" w:rsidRPr="00781C2E">
        <w:rPr>
          <w:rFonts w:ascii="Century Gothic,Arial" w:eastAsia="Century Gothic,Arial" w:hAnsi="Century Gothic,Arial" w:cs="Century Gothic,Arial"/>
          <w:w w:val="0"/>
        </w:rPr>
        <w:t>określonymi w OPZ</w:t>
      </w:r>
      <w:r w:rsidR="00F821B6" w:rsidRPr="005F09A4">
        <w:rPr>
          <w:rFonts w:ascii="Century Gothic,Arial" w:eastAsia="Century Gothic,Arial" w:hAnsi="Century Gothic,Arial" w:cs="Century Gothic,Arial"/>
          <w:w w:val="0"/>
        </w:rPr>
        <w:t xml:space="preserve"> (w szczególności </w:t>
      </w:r>
      <w:r w:rsidR="00F821B6" w:rsidRPr="0066495C">
        <w:rPr>
          <w:rFonts w:ascii="Century Gothic,Arial" w:eastAsia="Century Gothic,Arial" w:hAnsi="Century Gothic,Arial" w:cs="Century Gothic,Arial"/>
          <w:b/>
          <w:bCs/>
          <w:w w:val="0"/>
        </w:rPr>
        <w:t>Załącznik nr 2 do OPZ)</w:t>
      </w:r>
      <w:r w:rsidR="00F821B6" w:rsidRPr="0066495C">
        <w:rPr>
          <w:rFonts w:ascii="Century Gothic,Arial" w:eastAsia="Century Gothic,Arial" w:hAnsi="Century Gothic,Arial" w:cs="Century Gothic,Arial"/>
          <w:w w:val="0"/>
        </w:rPr>
        <w:t>.</w:t>
      </w:r>
      <w:r w:rsidRPr="005F09A4">
        <w:rPr>
          <w:rFonts w:ascii="Century Gothic,Arial" w:eastAsia="Century Gothic,Arial" w:hAnsi="Century Gothic,Arial" w:cs="Century Gothic,Arial"/>
          <w:w w:val="0"/>
        </w:rPr>
        <w:t xml:space="preserve"> </w:t>
      </w:r>
      <w:r w:rsidR="00D15E09" w:rsidRPr="005F09A4">
        <w:rPr>
          <w:rFonts w:ascii="Century Gothic,Arial" w:eastAsia="Century Gothic,Arial" w:hAnsi="Century Gothic,Arial" w:cs="Century Gothic,Arial"/>
          <w:w w:val="0"/>
        </w:rPr>
        <w:t>Zamawiający nie przewiduje dostaw uzupełniających.</w:t>
      </w:r>
    </w:p>
    <w:p w14:paraId="0F6ACDB0" w14:textId="0BFBCA15" w:rsidR="00E50921" w:rsidRPr="005F09A4" w:rsidRDefault="00E50921" w:rsidP="002645F1">
      <w:pPr>
        <w:numPr>
          <w:ilvl w:val="0"/>
          <w:numId w:val="103"/>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Zamawiający zastrzega, że rury wydawane Wykonawcy </w:t>
      </w:r>
      <w:r w:rsidR="00D15E09" w:rsidRPr="005F09A4">
        <w:rPr>
          <w:rFonts w:ascii="Century Gothic,Arial" w:eastAsia="Century Gothic,Arial" w:hAnsi="Century Gothic,Arial" w:cs="Century Gothic,Arial"/>
          <w:w w:val="0"/>
        </w:rPr>
        <w:t>z magazynów zlokalizowanych na terenie Polski</w:t>
      </w:r>
      <w:r w:rsidRPr="005F09A4">
        <w:rPr>
          <w:rFonts w:ascii="Century Gothic,Arial" w:eastAsia="Century Gothic,Arial" w:hAnsi="Century Gothic,Arial" w:cs="Century Gothic,Arial"/>
          <w:w w:val="0"/>
        </w:rPr>
        <w:t xml:space="preserve"> </w:t>
      </w:r>
      <w:r w:rsidR="00D15E09" w:rsidRPr="005F09A4">
        <w:rPr>
          <w:rFonts w:ascii="Century Gothic,Arial" w:eastAsia="Century Gothic,Arial" w:hAnsi="Century Gothic,Arial" w:cs="Century Gothic,Arial"/>
          <w:w w:val="0"/>
        </w:rPr>
        <w:t xml:space="preserve">(vide: </w:t>
      </w:r>
      <w:r w:rsidR="00D15E09" w:rsidRPr="0066495C">
        <w:rPr>
          <w:rFonts w:ascii="Century Gothic,Arial" w:eastAsia="Century Gothic,Arial" w:hAnsi="Century Gothic,Arial" w:cs="Century Gothic,Arial"/>
          <w:b/>
          <w:bCs/>
          <w:w w:val="0"/>
        </w:rPr>
        <w:t>Załącznik nr 2 do OPZ</w:t>
      </w:r>
      <w:r w:rsidR="00D15E09" w:rsidRPr="005F09A4">
        <w:rPr>
          <w:rFonts w:ascii="Century Gothic,Arial" w:eastAsia="Century Gothic,Arial" w:hAnsi="Century Gothic,Arial" w:cs="Century Gothic,Arial"/>
          <w:w w:val="0"/>
        </w:rPr>
        <w:t xml:space="preserve">) </w:t>
      </w:r>
      <w:r w:rsidRPr="005F09A4">
        <w:rPr>
          <w:rFonts w:ascii="Century Gothic,Arial" w:eastAsia="Century Gothic,Arial" w:hAnsi="Century Gothic,Arial" w:cs="Century Gothic,Arial"/>
          <w:w w:val="0"/>
        </w:rPr>
        <w:t>będą o długości co najmniej 2 m.</w:t>
      </w:r>
    </w:p>
    <w:p w14:paraId="4557E8A6" w14:textId="7F9E6ABA" w:rsidR="00FC3C7A" w:rsidRPr="005F09A4" w:rsidRDefault="00FC3C7A" w:rsidP="002645F1">
      <w:pPr>
        <w:numPr>
          <w:ilvl w:val="0"/>
          <w:numId w:val="103"/>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Zamawiający informuje, że w zakresie rur osłonowych dostarczy jedynie rury w ilościach </w:t>
      </w:r>
      <w:r w:rsidRPr="0066495C">
        <w:rPr>
          <w:rFonts w:ascii="Century Gothic,Arial" w:eastAsia="Century Gothic,Arial" w:hAnsi="Century Gothic,Arial" w:cs="Century Gothic,Arial"/>
          <w:w w:val="0"/>
        </w:rPr>
        <w:t xml:space="preserve">wskazanych w </w:t>
      </w:r>
      <w:r w:rsidRPr="0066495C">
        <w:rPr>
          <w:rFonts w:ascii="Century Gothic,Arial" w:eastAsia="Century Gothic,Arial" w:hAnsi="Century Gothic,Arial" w:cs="Century Gothic,Arial"/>
          <w:b/>
          <w:bCs/>
          <w:w w:val="0"/>
        </w:rPr>
        <w:t>Załączniku nr 2 do OPZ</w:t>
      </w:r>
      <w:r w:rsidRPr="005F09A4">
        <w:rPr>
          <w:rFonts w:ascii="Century Gothic,Arial" w:eastAsia="Century Gothic,Arial" w:hAnsi="Century Gothic,Arial" w:cs="Century Gothic,Arial"/>
          <w:w w:val="0"/>
        </w:rPr>
        <w:t xml:space="preserve"> i nie przewiduje dostaw uzupełniających.</w:t>
      </w:r>
    </w:p>
    <w:p w14:paraId="303A1217" w14:textId="7788AC77" w:rsidR="006B0B98" w:rsidRPr="005F09A4" w:rsidRDefault="006B0B98" w:rsidP="002645F1">
      <w:pPr>
        <w:numPr>
          <w:ilvl w:val="0"/>
          <w:numId w:val="103"/>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Począwszy od dnia odbioru Dostaw Inwestorskich, Wykonawca ponosi </w:t>
      </w:r>
      <w:r w:rsidR="0042670C" w:rsidRPr="005F09A4">
        <w:rPr>
          <w:rFonts w:ascii="Century Gothic,Arial" w:eastAsia="Century Gothic,Arial" w:hAnsi="Century Gothic,Arial" w:cs="Century Gothic,Arial"/>
          <w:w w:val="0"/>
        </w:rPr>
        <w:t xml:space="preserve">pełną odpowiedzialność za stan ilościowy i jakościowy pobranych Dostaw Inwestorskich, </w:t>
      </w:r>
      <w:r w:rsidRPr="005F09A4">
        <w:rPr>
          <w:rFonts w:ascii="Century Gothic,Arial" w:eastAsia="Century Gothic,Arial" w:hAnsi="Century Gothic,Arial" w:cs="Century Gothic,Arial"/>
          <w:w w:val="0"/>
        </w:rPr>
        <w:t xml:space="preserve">ryzyko uszkodzenia, zniszczenia lub utraty przekazanych Dostaw Inwestorskich. </w:t>
      </w:r>
      <w:r w:rsidR="006A7ABB" w:rsidRPr="005F09A4">
        <w:rPr>
          <w:rFonts w:ascii="Century Gothic,Arial" w:eastAsia="Century Gothic,Arial" w:hAnsi="Century Gothic,Arial" w:cs="Century Gothic,Arial"/>
          <w:w w:val="0"/>
        </w:rPr>
        <w:t xml:space="preserve">Z zastrzeżeniem postanowień </w:t>
      </w:r>
      <w:r w:rsidR="006A7ABB" w:rsidRPr="00C276F3">
        <w:rPr>
          <w:rFonts w:ascii="Century Gothic,Arial" w:eastAsia="Century Gothic,Arial" w:hAnsi="Century Gothic,Arial" w:cs="Century Gothic,Arial"/>
          <w:w w:val="0"/>
        </w:rPr>
        <w:t>pkt 5 OPZ</w:t>
      </w:r>
      <w:r w:rsidR="006A7ABB" w:rsidRPr="005F09A4">
        <w:rPr>
          <w:rFonts w:ascii="Century Gothic,Arial" w:eastAsia="Century Gothic,Arial" w:hAnsi="Century Gothic,Arial" w:cs="Century Gothic,Arial"/>
          <w:w w:val="0"/>
        </w:rPr>
        <w:t xml:space="preserve"> </w:t>
      </w:r>
      <w:r w:rsidRPr="005F09A4">
        <w:rPr>
          <w:rFonts w:ascii="Century Gothic,Arial" w:eastAsia="Century Gothic,Arial" w:hAnsi="Century Gothic,Arial" w:cs="Century Gothic,Arial"/>
          <w:w w:val="0"/>
        </w:rPr>
        <w:t xml:space="preserve">Wykonawca poprzez podpisanie Protokołu Odbioru Dostaw Inwestorskich potwierdza, że dostarczone przez Zamawiającego Dostawy Inwestorskie są w dobrym stanie technicznym i są odpowiednie do użycia w procesie realizacji inwestycji, o ile Wykonawca nie złoży w Protokole Odbioru Dostaw Inwestorskich stosownych zastrzeżeń, wskazując na określone Wady konkretnych elementów w ramach Dostaw Inwestorskich. Domniemanie to nie dotyczy wad ukrytych dostarczonych Dostaw Inwestorskich. </w:t>
      </w:r>
    </w:p>
    <w:p w14:paraId="602023AD" w14:textId="69CFE932" w:rsidR="00993CD4" w:rsidRPr="005F09A4" w:rsidRDefault="00993CD4" w:rsidP="002645F1">
      <w:pPr>
        <w:numPr>
          <w:ilvl w:val="0"/>
          <w:numId w:val="103"/>
        </w:numPr>
        <w:spacing w:line="360" w:lineRule="auto"/>
        <w:ind w:left="357" w:hanging="357"/>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Wykonawca jest zobowiązany do bieżącej ewidencji zużycia rur (zgodnie z </w:t>
      </w:r>
      <w:r w:rsidRPr="005F09A4">
        <w:rPr>
          <w:rFonts w:ascii="Century Gothic,Arial" w:eastAsia="Century Gothic,Arial" w:hAnsi="Century Gothic,Arial" w:cs="Century Gothic,Arial"/>
          <w:b/>
          <w:bCs/>
          <w:w w:val="0"/>
        </w:rPr>
        <w:t xml:space="preserve">Załącznikiem nr  </w:t>
      </w:r>
      <w:r w:rsidRPr="00EA28C3">
        <w:rPr>
          <w:rFonts w:ascii="Century Gothic,Arial" w:eastAsia="Century Gothic,Arial" w:hAnsi="Century Gothic,Arial" w:cs="Century Gothic,Arial"/>
          <w:b/>
          <w:bCs/>
          <w:w w:val="0"/>
        </w:rPr>
        <w:t>28 do Umowy</w:t>
      </w:r>
      <w:r w:rsidRPr="005F09A4">
        <w:rPr>
          <w:rFonts w:ascii="Century Gothic,Arial" w:eastAsia="Century Gothic,Arial" w:hAnsi="Century Gothic,Arial" w:cs="Century Gothic,Arial"/>
          <w:w w:val="0"/>
        </w:rPr>
        <w:t xml:space="preserve"> - Ewidencja rur). </w:t>
      </w:r>
    </w:p>
    <w:p w14:paraId="24B90107" w14:textId="38CC415F" w:rsidR="0042670C" w:rsidRPr="005F09A4" w:rsidRDefault="0042670C" w:rsidP="002645F1">
      <w:pPr>
        <w:numPr>
          <w:ilvl w:val="0"/>
          <w:numId w:val="103"/>
        </w:numPr>
        <w:spacing w:line="360" w:lineRule="auto"/>
        <w:ind w:left="357" w:hanging="357"/>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lastRenderedPageBreak/>
        <w:t>Wykonawca zobowiązany jest do prowadzenia logistyki nad zabudową odcinków rur stalowych, tak aby dążyć do maksymalnego wykorzystania odcinków rur poniżej długości fabrycznej oraz aby zminimalizować ilość odpadów wynikających z wykonania spoin przy montażu łuków, armatury, przejść itp. Przyjmuje się, że minimalna długość wstawki to rura o długości 2,00 m. Dopuszcza się zamontowanie krótszego odcinka, jeżeli wynika to z warunków montażu, za zgodą Inspektora Nadzoru Inwestorskiego.</w:t>
      </w:r>
    </w:p>
    <w:p w14:paraId="0190788A" w14:textId="4161B50F" w:rsidR="00FC3C7A" w:rsidRPr="005F09A4" w:rsidRDefault="00CE01D9" w:rsidP="002645F1">
      <w:pPr>
        <w:pStyle w:val="Akapitzlist"/>
        <w:numPr>
          <w:ilvl w:val="0"/>
          <w:numId w:val="103"/>
        </w:numPr>
        <w:spacing w:line="360" w:lineRule="auto"/>
        <w:ind w:left="357" w:hanging="357"/>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Do celów uznania technologii spawania i dopuszczenia spawaczy Wykonawca</w:t>
      </w:r>
      <w:r w:rsidRPr="005F09A4">
        <w:rPr>
          <w:rFonts w:ascii="Century Gothic" w:eastAsia="Century Gothic,Arial" w:hAnsi="Century Gothic"/>
        </w:rPr>
        <w:t xml:space="preserve"> </w:t>
      </w:r>
      <w:r w:rsidR="00AB42A6" w:rsidRPr="005F09A4">
        <w:rPr>
          <w:rFonts w:ascii="Century Gothic" w:hAnsi="Century Gothic"/>
        </w:rPr>
        <w:t xml:space="preserve">jest uprawniony do wykorzystania </w:t>
      </w:r>
      <w:r w:rsidR="00AB42A6" w:rsidRPr="005F09A4">
        <w:rPr>
          <w:rFonts w:ascii="Century Gothic" w:hAnsi="Century Gothic" w:cs="Century Gothic"/>
          <w:spacing w:val="-2"/>
        </w:rPr>
        <w:t xml:space="preserve">po 16 m (+/- 1m) rur poszczególnego rodzaju tj. </w:t>
      </w:r>
      <w:r w:rsidR="00AB42A6" w:rsidRPr="005F09A4">
        <w:rPr>
          <w:rFonts w:ascii="Century Gothic" w:hAnsi="Century Gothic"/>
        </w:rPr>
        <w:t>dla każdej grubości ścianki</w:t>
      </w:r>
      <w:r w:rsidR="00AB42A6" w:rsidRPr="005F09A4">
        <w:rPr>
          <w:rFonts w:ascii="Century Gothic" w:hAnsi="Century Gothic" w:cs="Century Gothic"/>
          <w:spacing w:val="-2"/>
        </w:rPr>
        <w:t xml:space="preserve"> (w jednym lub kilku odcinkach)</w:t>
      </w:r>
      <w:r w:rsidR="00AB42A6" w:rsidRPr="005F09A4">
        <w:rPr>
          <w:rStyle w:val="ui-provider"/>
        </w:rPr>
        <w:t xml:space="preserve"> </w:t>
      </w:r>
      <w:r w:rsidR="00AB42A6" w:rsidRPr="005F09A4">
        <w:rPr>
          <w:rStyle w:val="ui-provider"/>
          <w:rFonts w:ascii="Century Gothic" w:hAnsi="Century Gothic"/>
        </w:rPr>
        <w:t xml:space="preserve">przekazanych z magazynów Zamawiającego zgodnie z </w:t>
      </w:r>
      <w:r w:rsidR="00AB42A6" w:rsidRPr="00781C2E">
        <w:rPr>
          <w:rStyle w:val="ui-provider"/>
          <w:rFonts w:ascii="Century Gothic" w:hAnsi="Century Gothic"/>
        </w:rPr>
        <w:t>Załącznikiem nr 2 do OPZ</w:t>
      </w:r>
      <w:r w:rsidR="00AB42A6" w:rsidRPr="005F09A4">
        <w:rPr>
          <w:rStyle w:val="ui-provider"/>
          <w:rFonts w:ascii="Century Gothic" w:hAnsi="Century Gothic"/>
        </w:rPr>
        <w:t xml:space="preserve">. </w:t>
      </w:r>
      <w:r w:rsidRPr="005F09A4">
        <w:rPr>
          <w:rFonts w:ascii="Century Gothic,Arial" w:eastAsia="Century Gothic,Arial" w:hAnsi="Century Gothic,Arial" w:cs="Century Gothic,Arial"/>
        </w:rPr>
        <w:t xml:space="preserve">W przypadku konieczności zużycia większej ilości rur Zamawiający dopuszcza możliwość odkupienia przez Wykonawcę dodatkowych rur od Zamawiającego po cenie wynikającej z umów zawartych przez Zamawiającego z dostawcami rur stalowych. Dopuszcza się wykorzystanie do tych celów odcinków rur stanowiących odpad technologiczny (poniżej </w:t>
      </w:r>
      <w:r w:rsidR="002701F6" w:rsidRPr="005F09A4">
        <w:rPr>
          <w:rFonts w:ascii="Century Gothic,Arial" w:eastAsia="Century Gothic,Arial" w:hAnsi="Century Gothic,Arial" w:cs="Century Gothic,Arial"/>
        </w:rPr>
        <w:t>4</w:t>
      </w:r>
      <w:r w:rsidRPr="005F09A4">
        <w:rPr>
          <w:rFonts w:ascii="Century Gothic,Arial" w:eastAsia="Century Gothic,Arial" w:hAnsi="Century Gothic,Arial" w:cs="Century Gothic,Arial"/>
        </w:rPr>
        <w:t xml:space="preserve">,00 m), które Wykonawca jest zobowiązany </w:t>
      </w:r>
      <w:r w:rsidR="00267B3B" w:rsidRPr="005F09A4">
        <w:rPr>
          <w:rFonts w:ascii="Century Gothic,Arial" w:eastAsia="Century Gothic,Arial" w:hAnsi="Century Gothic,Arial" w:cs="Century Gothic,Arial"/>
          <w:w w:val="0"/>
        </w:rPr>
        <w:t>rozliczyć zgodnie z zasadami wskazanymi w ustępie poniżej.</w:t>
      </w:r>
    </w:p>
    <w:p w14:paraId="10CF35DD" w14:textId="77FD1F85" w:rsidR="00177C7D" w:rsidRPr="005F09A4" w:rsidRDefault="000F6280" w:rsidP="002645F1">
      <w:pPr>
        <w:numPr>
          <w:ilvl w:val="0"/>
          <w:numId w:val="103"/>
        </w:numPr>
        <w:spacing w:line="360" w:lineRule="auto"/>
        <w:ind w:left="357" w:hanging="357"/>
        <w:jc w:val="both"/>
        <w:rPr>
          <w:rFonts w:ascii="Century Gothic" w:eastAsia="Century Gothic" w:hAnsi="Century Gothic" w:cs="Century Gothic"/>
          <w:w w:val="0"/>
        </w:rPr>
      </w:pPr>
      <w:r w:rsidRPr="005F09A4">
        <w:rPr>
          <w:rFonts w:ascii="Century Gothic,Arial" w:eastAsia="Century Gothic,Arial" w:hAnsi="Century Gothic,Arial" w:cs="Century Gothic,Arial"/>
          <w:w w:val="0"/>
        </w:rPr>
        <w:t>O</w:t>
      </w:r>
      <w:r w:rsidR="00FC3C7A" w:rsidRPr="005F09A4">
        <w:rPr>
          <w:rFonts w:ascii="Century Gothic,Arial" w:eastAsia="Century Gothic,Arial" w:hAnsi="Century Gothic,Arial" w:cs="Century Gothic,Arial"/>
          <w:w w:val="0"/>
        </w:rPr>
        <w:t xml:space="preserve">dcinki rur stalowych </w:t>
      </w:r>
      <w:r w:rsidRPr="005F09A4">
        <w:rPr>
          <w:rFonts w:ascii="Century Gothic,Arial" w:eastAsia="Century Gothic,Arial" w:hAnsi="Century Gothic,Arial" w:cs="Century Gothic,Arial"/>
          <w:w w:val="0"/>
        </w:rPr>
        <w:t xml:space="preserve">powstałe w </w:t>
      </w:r>
      <w:r w:rsidR="00FC3C7A" w:rsidRPr="005F09A4">
        <w:rPr>
          <w:rFonts w:ascii="Century Gothic,Arial" w:eastAsia="Century Gothic,Arial" w:hAnsi="Century Gothic,Arial" w:cs="Century Gothic,Arial"/>
          <w:w w:val="0"/>
        </w:rPr>
        <w:t>wynik</w:t>
      </w:r>
      <w:r w:rsidRPr="005F09A4">
        <w:rPr>
          <w:rFonts w:ascii="Century Gothic,Arial" w:eastAsia="Century Gothic,Arial" w:hAnsi="Century Gothic,Arial" w:cs="Century Gothic,Arial"/>
          <w:w w:val="0"/>
        </w:rPr>
        <w:t>u</w:t>
      </w:r>
      <w:r w:rsidR="00FC3C7A" w:rsidRPr="005F09A4">
        <w:rPr>
          <w:rFonts w:ascii="Century Gothic,Arial" w:eastAsia="Century Gothic,Arial" w:hAnsi="Century Gothic,Arial" w:cs="Century Gothic,Arial"/>
          <w:w w:val="0"/>
        </w:rPr>
        <w:t xml:space="preserve"> obcięcia naddatków (zakładki) przy dopasowywaniu poszczególnych odcinków o długości poniżej </w:t>
      </w:r>
      <w:r w:rsidR="007A0D5A" w:rsidRPr="005F09A4">
        <w:rPr>
          <w:rFonts w:ascii="Century Gothic,Arial" w:eastAsia="Century Gothic,Arial" w:hAnsi="Century Gothic,Arial" w:cs="Century Gothic,Arial"/>
          <w:w w:val="0"/>
        </w:rPr>
        <w:t>4,00</w:t>
      </w:r>
      <w:r w:rsidR="002701F6" w:rsidRPr="005F09A4">
        <w:rPr>
          <w:rFonts w:ascii="Century Gothic,Arial" w:eastAsia="Century Gothic,Arial" w:hAnsi="Century Gothic,Arial" w:cs="Century Gothic,Arial"/>
          <w:w w:val="0"/>
        </w:rPr>
        <w:t xml:space="preserve"> </w:t>
      </w:r>
      <w:r w:rsidR="00FC3C7A" w:rsidRPr="005F09A4">
        <w:rPr>
          <w:rFonts w:ascii="Century Gothic,Arial" w:eastAsia="Century Gothic,Arial" w:hAnsi="Century Gothic,Arial" w:cs="Century Gothic,Arial"/>
          <w:w w:val="0"/>
        </w:rPr>
        <w:t xml:space="preserve">m są odpadem technologicznym i są traktowane jako niezdatne do dalszej zabudowy (stanowią złom). Sumaryczna długość rur stalowych traktowana jako odpad technologiczny nie może przekroczyć 0,30% ogólnej długości </w:t>
      </w:r>
      <w:r w:rsidR="00C56328" w:rsidRPr="005F09A4">
        <w:rPr>
          <w:rFonts w:ascii="Century Gothic,Arial" w:eastAsia="Century Gothic,Arial" w:hAnsi="Century Gothic,Arial" w:cs="Century Gothic,Arial"/>
          <w:w w:val="0"/>
        </w:rPr>
        <w:t>gazociągu wynikającej z Księgi Rurociągu</w:t>
      </w:r>
      <w:r w:rsidR="003F4ED7" w:rsidRPr="005F09A4">
        <w:rPr>
          <w:rFonts w:ascii="Century Gothic,Arial" w:eastAsia="Century Gothic,Arial" w:hAnsi="Century Gothic,Arial" w:cs="Century Gothic,Arial"/>
          <w:w w:val="0"/>
        </w:rPr>
        <w:t xml:space="preserve"> – warunek ten nie obejmuje </w:t>
      </w:r>
      <w:r w:rsidR="003F4ED7" w:rsidRPr="005F09A4">
        <w:rPr>
          <w:rFonts w:ascii="Century Gothic" w:hAnsi="Century Gothic" w:cs="Arial"/>
          <w:w w:val="0"/>
        </w:rPr>
        <w:t>rur w długościach od 2,0</w:t>
      </w:r>
      <w:r w:rsidR="00D96C12">
        <w:rPr>
          <w:rFonts w:ascii="Century Gothic" w:hAnsi="Century Gothic" w:cs="Arial"/>
          <w:w w:val="0"/>
        </w:rPr>
        <w:t xml:space="preserve"> </w:t>
      </w:r>
      <w:r w:rsidR="003F4ED7" w:rsidRPr="005F09A4">
        <w:rPr>
          <w:rFonts w:ascii="Century Gothic" w:hAnsi="Century Gothic" w:cs="Arial"/>
          <w:w w:val="0"/>
        </w:rPr>
        <w:t xml:space="preserve">m (włącznie) do 4,0m, które Zamawiający przekaże Wykonawcy do zabudowy nieobligatoryjnej, co szczegółowo opisane zostało w </w:t>
      </w:r>
      <w:r w:rsidR="003F4ED7" w:rsidRPr="00C276F3">
        <w:rPr>
          <w:rFonts w:ascii="Century Gothic" w:hAnsi="Century Gothic" w:cs="Arial"/>
          <w:b/>
          <w:bCs/>
          <w:w w:val="0"/>
        </w:rPr>
        <w:t>Załączniku nr 2 do OPZ</w:t>
      </w:r>
      <w:r w:rsidR="003F4ED7" w:rsidRPr="00C276F3">
        <w:rPr>
          <w:rFonts w:ascii="Century Gothic" w:hAnsi="Century Gothic" w:cs="Arial"/>
          <w:w w:val="0"/>
        </w:rPr>
        <w:t>.</w:t>
      </w:r>
      <w:r w:rsidR="00FC3C7A" w:rsidRPr="005F09A4">
        <w:rPr>
          <w:rFonts w:ascii="Century Gothic,Arial" w:eastAsia="Century Gothic,Arial" w:hAnsi="Century Gothic,Arial" w:cs="Century Gothic,Arial"/>
          <w:w w:val="0"/>
        </w:rPr>
        <w:t xml:space="preserve"> Po przekroczeniu ww. wartości Wykonawca jest zobowiązany do zwrotu Zamawiającemu kosztów zakupu nadwyżki rur stalowych w ramach Dostaw Inwestorskich w ilości przekraczającej 0,30% ogólnej ilości rur przekazanych Wykonawcy w ramach Dostaw Inwestorskich (pomiar długości rur stalowych będzie z dokładnością do 1 cm), po cenie wynikającej z umów zawartych przez Zamawiającego z dostawcami rur stalowych. Wykonawca zobowiązany jest przeprowadzić załadunek i transport złomu odzyskanego w trakcie realizacji przedmiotu zamówienia do punktu skupu i jego sprzedaż </w:t>
      </w:r>
      <w:r w:rsidR="00FB6DBC" w:rsidRPr="005F09A4">
        <w:rPr>
          <w:rFonts w:ascii="Century Gothic,Arial" w:eastAsia="Century Gothic,Arial" w:hAnsi="Century Gothic,Arial" w:cs="Century Gothic,Arial"/>
          <w:w w:val="0"/>
        </w:rPr>
        <w:t xml:space="preserve">w miejscu i po cenie zaakceptowanej przez Zamawiającego, </w:t>
      </w:r>
      <w:r w:rsidR="00FC3C7A" w:rsidRPr="005F09A4">
        <w:rPr>
          <w:rFonts w:ascii="Century Gothic,Arial" w:eastAsia="Century Gothic,Arial" w:hAnsi="Century Gothic,Arial" w:cs="Century Gothic,Arial"/>
          <w:w w:val="0"/>
        </w:rPr>
        <w:t>w imieniu Zamawiającego i w obecności przedstawiciela Zamawiającego (odzyskany złom stanowi własność Zamawiającego).</w:t>
      </w:r>
      <w:bookmarkStart w:id="731" w:name="_Hlk482186002"/>
      <w:r w:rsidR="00FC3C7A" w:rsidRPr="005F09A4">
        <w:rPr>
          <w:rFonts w:ascii="Century Gothic" w:eastAsia="Century Gothic" w:hAnsi="Century Gothic" w:cs="Century Gothic"/>
        </w:rPr>
        <w:t xml:space="preserve"> </w:t>
      </w:r>
      <w:r w:rsidR="00177C7D" w:rsidRPr="005F09A4">
        <w:rPr>
          <w:rFonts w:ascii="Century Gothic" w:eastAsia="Century Gothic" w:hAnsi="Century Gothic" w:cs="Century Gothic"/>
          <w:w w:val="0"/>
        </w:rPr>
        <w:t xml:space="preserve">Wykonawca zobowiązany jest do: </w:t>
      </w:r>
    </w:p>
    <w:p w14:paraId="5E83CA25" w14:textId="48A8618D" w:rsidR="00177C7D" w:rsidRPr="005F09A4" w:rsidRDefault="00177C7D" w:rsidP="002645F1">
      <w:pPr>
        <w:pStyle w:val="BodyText21"/>
        <w:numPr>
          <w:ilvl w:val="0"/>
          <w:numId w:val="108"/>
        </w:numPr>
        <w:tabs>
          <w:tab w:val="left" w:pos="-1985"/>
          <w:tab w:val="left" w:pos="-1843"/>
          <w:tab w:val="left" w:pos="-1560"/>
          <w:tab w:val="left" w:pos="-1276"/>
        </w:tabs>
        <w:suppressAutoHyphens/>
        <w:spacing w:line="360" w:lineRule="auto"/>
        <w:ind w:left="709"/>
        <w:rPr>
          <w:rFonts w:ascii="Century Gothic" w:eastAsia="Century Gothic" w:hAnsi="Century Gothic" w:cs="Century Gothic"/>
          <w:w w:val="0"/>
          <w:sz w:val="20"/>
        </w:rPr>
      </w:pPr>
      <w:r w:rsidRPr="005F09A4">
        <w:rPr>
          <w:rFonts w:ascii="Century Gothic" w:eastAsia="Century Gothic" w:hAnsi="Century Gothic" w:cs="Century Gothic"/>
          <w:w w:val="0"/>
          <w:sz w:val="20"/>
        </w:rPr>
        <w:t>dostarczenia</w:t>
      </w:r>
      <w:r w:rsidR="00FC3C7A" w:rsidRPr="005F09A4">
        <w:rPr>
          <w:rFonts w:ascii="Century Gothic" w:eastAsia="Century Gothic" w:hAnsi="Century Gothic" w:cs="Century Gothic"/>
          <w:w w:val="0"/>
          <w:sz w:val="20"/>
        </w:rPr>
        <w:t xml:space="preserve"> złomu</w:t>
      </w:r>
      <w:r w:rsidRPr="005F09A4">
        <w:rPr>
          <w:rFonts w:ascii="Century Gothic" w:eastAsia="Century Gothic" w:hAnsi="Century Gothic" w:cs="Century Gothic"/>
          <w:w w:val="0"/>
          <w:sz w:val="20"/>
        </w:rPr>
        <w:t xml:space="preserve"> do uprawnionego odbiorcy wraz z wystawioną na Wykonawcę kartą przekazania odpadu, </w:t>
      </w:r>
    </w:p>
    <w:p w14:paraId="5F12C411" w14:textId="384A7988" w:rsidR="00811B7D" w:rsidRPr="005F09A4" w:rsidRDefault="00177C7D" w:rsidP="002645F1">
      <w:pPr>
        <w:pStyle w:val="BodyText21"/>
        <w:numPr>
          <w:ilvl w:val="0"/>
          <w:numId w:val="108"/>
        </w:numPr>
        <w:tabs>
          <w:tab w:val="left" w:pos="-1985"/>
          <w:tab w:val="left" w:pos="-1843"/>
          <w:tab w:val="left" w:pos="-1560"/>
          <w:tab w:val="left" w:pos="-1276"/>
        </w:tabs>
        <w:suppressAutoHyphens/>
        <w:spacing w:line="360" w:lineRule="auto"/>
        <w:ind w:left="709"/>
        <w:rPr>
          <w:rFonts w:ascii="Century Gothic" w:eastAsia="Century Gothic" w:hAnsi="Century Gothic" w:cs="Century Gothic"/>
          <w:w w:val="0"/>
          <w:sz w:val="20"/>
        </w:rPr>
      </w:pPr>
      <w:r w:rsidRPr="005F09A4">
        <w:rPr>
          <w:rFonts w:ascii="Century Gothic" w:eastAsia="Century Gothic" w:hAnsi="Century Gothic" w:cs="Century Gothic"/>
          <w:w w:val="0"/>
          <w:sz w:val="20"/>
        </w:rPr>
        <w:t>przekazania odpadów</w:t>
      </w:r>
      <w:r w:rsidR="00FC3C7A" w:rsidRPr="005F09A4">
        <w:rPr>
          <w:rFonts w:ascii="Century Gothic" w:eastAsia="Century Gothic" w:hAnsi="Century Gothic" w:cs="Century Gothic"/>
          <w:w w:val="0"/>
          <w:sz w:val="20"/>
        </w:rPr>
        <w:t xml:space="preserve"> złomu</w:t>
      </w:r>
      <w:r w:rsidRPr="005F09A4">
        <w:rPr>
          <w:rFonts w:ascii="Century Gothic" w:eastAsia="Century Gothic" w:hAnsi="Century Gothic" w:cs="Century Gothic"/>
          <w:w w:val="0"/>
          <w:sz w:val="20"/>
        </w:rPr>
        <w:t xml:space="preserve"> do uprawnionego odbiorcy nie później niż</w:t>
      </w:r>
      <w:r w:rsidR="00FC3C7A" w:rsidRPr="005F09A4">
        <w:rPr>
          <w:rFonts w:ascii="Century Gothic" w:eastAsia="Century Gothic" w:hAnsi="Century Gothic" w:cs="Century Gothic"/>
          <w:w w:val="0"/>
          <w:sz w:val="20"/>
        </w:rPr>
        <w:t xml:space="preserve"> na </w:t>
      </w:r>
      <w:r w:rsidRPr="005F09A4">
        <w:rPr>
          <w:rFonts w:ascii="Century Gothic" w:eastAsia="Century Gothic" w:hAnsi="Century Gothic" w:cs="Century Gothic"/>
          <w:w w:val="0"/>
          <w:sz w:val="20"/>
        </w:rPr>
        <w:t xml:space="preserve">14 dni przed odbiorem końcowym, </w:t>
      </w:r>
    </w:p>
    <w:p w14:paraId="6DF89B49" w14:textId="7AA1DDB7" w:rsidR="00161E27" w:rsidRPr="005F09A4" w:rsidRDefault="00177C7D" w:rsidP="002645F1">
      <w:pPr>
        <w:pStyle w:val="BodyText21"/>
        <w:numPr>
          <w:ilvl w:val="0"/>
          <w:numId w:val="108"/>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w w:val="0"/>
        </w:rPr>
      </w:pPr>
      <w:r w:rsidRPr="005F09A4">
        <w:rPr>
          <w:rFonts w:ascii="Century Gothic" w:eastAsia="Century Gothic" w:hAnsi="Century Gothic" w:cs="Century Gothic"/>
          <w:w w:val="0"/>
          <w:sz w:val="20"/>
        </w:rPr>
        <w:lastRenderedPageBreak/>
        <w:t>dostarczenia</w:t>
      </w:r>
      <w:r w:rsidR="00FC3C7A" w:rsidRPr="005F09A4">
        <w:rPr>
          <w:rFonts w:ascii="Century Gothic" w:eastAsia="Century Gothic" w:hAnsi="Century Gothic" w:cs="Century Gothic"/>
          <w:w w:val="0"/>
          <w:sz w:val="20"/>
        </w:rPr>
        <w:t xml:space="preserve"> Zamawiającemu </w:t>
      </w:r>
      <w:r w:rsidRPr="005F09A4">
        <w:rPr>
          <w:rFonts w:ascii="Century Gothic" w:eastAsia="Century Gothic" w:hAnsi="Century Gothic" w:cs="Century Gothic"/>
          <w:w w:val="0"/>
          <w:sz w:val="20"/>
        </w:rPr>
        <w:t>kopii</w:t>
      </w:r>
      <w:r w:rsidR="00FC3C7A" w:rsidRPr="005F09A4">
        <w:rPr>
          <w:rFonts w:ascii="Century Gothic" w:eastAsia="Century Gothic" w:hAnsi="Century Gothic" w:cs="Century Gothic"/>
          <w:w w:val="0"/>
          <w:sz w:val="20"/>
        </w:rPr>
        <w:t xml:space="preserve"> karty przekazania odpadu</w:t>
      </w:r>
      <w:bookmarkEnd w:id="731"/>
      <w:r w:rsidRPr="005F09A4">
        <w:rPr>
          <w:rFonts w:ascii="Century Gothic" w:eastAsia="Century Gothic" w:hAnsi="Century Gothic" w:cs="Century Gothic"/>
          <w:w w:val="0"/>
          <w:sz w:val="20"/>
        </w:rPr>
        <w:t xml:space="preserve"> podpisanej przez odbiorcę odpadu oraz wystawionego przez odbiorcę odpadu na Zamawiającego dokumentu potwierdzającego zewnętrzne przyjęcie towarów (PZ), zawierającego dane o ilości, rodzaju i wartości przyjętego przez uprawnionego odbiorcę złomu, w terminie 5 dni od dnia jego wystawienia, które to dokumenty, będą podstawą do wystawienia przez Zamawiającego uprawnionemu odbiorcy, do którego Wykonawca przekazał złom, faktury VAT za sprzedaż złomu</w:t>
      </w:r>
      <w:r w:rsidR="0059217D" w:rsidRPr="005F09A4">
        <w:rPr>
          <w:rFonts w:ascii="Century Gothic" w:eastAsia="Century Gothic" w:hAnsi="Century Gothic" w:cs="Century Gothic"/>
          <w:w w:val="0"/>
          <w:sz w:val="20"/>
        </w:rPr>
        <w:t>,</w:t>
      </w:r>
    </w:p>
    <w:p w14:paraId="24EC61AA" w14:textId="7B245E99" w:rsidR="00974089" w:rsidRPr="005F09A4" w:rsidRDefault="00974089" w:rsidP="002645F1">
      <w:pPr>
        <w:pStyle w:val="Akapitzlist"/>
        <w:numPr>
          <w:ilvl w:val="0"/>
          <w:numId w:val="103"/>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Na wniosek Wykonawcy, Zamawiający może odsprzedać Wykonawcy niewykorzystane, niepełnowymiarowe odcinki rur, po cenie wynikającej z umów zawartych przez Zamawiającego z dostawcami rur stalowych.</w:t>
      </w:r>
    </w:p>
    <w:p w14:paraId="72BE092F" w14:textId="2C65356C" w:rsidR="00974089" w:rsidRPr="005F09A4" w:rsidRDefault="00974089" w:rsidP="002645F1">
      <w:pPr>
        <w:numPr>
          <w:ilvl w:val="0"/>
          <w:numId w:val="103"/>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Ostateczne rozliczenie rur stalowych przekazanych w ramach Dostaw Inwestorskich będzie się odbywało na podstawie Księgi Rurociągu, dziennika spawania, dziennika cięcia, dokumentów potwierdzających użycie rur do celów uznania technologii spawania i dopuszczenia spawaczy oraz  protokołów przekazania tych rur. Wykonawca jest zobowiązany przed Odbiorem Końcowym do rozliczenia ilości wykorzystanych Dostaw Inwestorskich, a niewykorzystane Dostawy Inwestorskie jest zobowiązany zwrócić Zamawiającemu wraz z ich przetransportowaniem i rozładunkiem do magazynu wskazanego przez Zamawiającego na terenie Polski</w:t>
      </w:r>
      <w:r w:rsidR="00267B3B" w:rsidRPr="005F09A4">
        <w:rPr>
          <w:rFonts w:ascii="Century Gothic,Arial" w:eastAsia="Century Gothic,Arial" w:hAnsi="Century Gothic,Arial" w:cs="Century Gothic,Arial"/>
          <w:w w:val="0"/>
        </w:rPr>
        <w:t xml:space="preserve">, z </w:t>
      </w:r>
      <w:r w:rsidR="00267B3B" w:rsidRPr="00C16E62">
        <w:rPr>
          <w:rFonts w:ascii="Century Gothic,Arial" w:eastAsia="Century Gothic,Arial" w:hAnsi="Century Gothic,Arial" w:cs="Century Gothic,Arial"/>
          <w:w w:val="0"/>
        </w:rPr>
        <w:t xml:space="preserve">zastrzeżeniem ust. </w:t>
      </w:r>
      <w:r w:rsidR="00811B7D" w:rsidRPr="00C16E62">
        <w:rPr>
          <w:rFonts w:ascii="Century Gothic,Arial" w:eastAsia="Century Gothic,Arial" w:hAnsi="Century Gothic,Arial" w:cs="Century Gothic,Arial"/>
          <w:w w:val="0"/>
        </w:rPr>
        <w:t>8</w:t>
      </w:r>
      <w:r w:rsidR="00851C59" w:rsidRPr="00C16E62">
        <w:rPr>
          <w:rFonts w:ascii="Century Gothic,Arial" w:eastAsia="Century Gothic,Arial" w:hAnsi="Century Gothic,Arial" w:cs="Century Gothic,Arial"/>
          <w:w w:val="0"/>
        </w:rPr>
        <w:t xml:space="preserve"> i </w:t>
      </w:r>
      <w:r w:rsidR="00811B7D" w:rsidRPr="00C16E62">
        <w:rPr>
          <w:rFonts w:ascii="Century Gothic,Arial" w:eastAsia="Century Gothic,Arial" w:hAnsi="Century Gothic,Arial" w:cs="Century Gothic,Arial"/>
          <w:w w:val="0"/>
        </w:rPr>
        <w:t>9</w:t>
      </w:r>
      <w:r w:rsidR="00267B3B" w:rsidRPr="00C16E62">
        <w:rPr>
          <w:rFonts w:ascii="Century Gothic,Arial" w:eastAsia="Century Gothic,Arial" w:hAnsi="Century Gothic,Arial" w:cs="Century Gothic,Arial"/>
          <w:w w:val="0"/>
        </w:rPr>
        <w:t xml:space="preserve"> powyżej</w:t>
      </w:r>
      <w:r w:rsidRPr="00C16E62">
        <w:rPr>
          <w:rFonts w:ascii="Century Gothic,Arial" w:eastAsia="Century Gothic,Arial" w:hAnsi="Century Gothic,Arial" w:cs="Century Gothic,Arial"/>
          <w:w w:val="0"/>
        </w:rPr>
        <w:t>.</w:t>
      </w:r>
    </w:p>
    <w:p w14:paraId="56AABC18" w14:textId="32B2B122" w:rsidR="00FC3C7A" w:rsidRPr="005F09A4" w:rsidRDefault="00622264" w:rsidP="002645F1">
      <w:pPr>
        <w:pStyle w:val="Akapitzlist"/>
        <w:numPr>
          <w:ilvl w:val="0"/>
          <w:numId w:val="103"/>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Zwrot Dostaw Inwestorskich nastąpi do magazynu wskazanego przez Zamawiającego na terenie Polski na koszt Wykonawcy. Wykonawca w terminie co najmniej 7 dni przed planowanym zwrotem Dostaw Inwestorskich przekaże Zamawiającemu informację dotyczącą terminów dostarczenia zwracanych rur do magazynu wskazanego przez Zamawiającego. Zwrot Dostaw Inwestorskich poprzedzony będzie weryfikacją jakościową i ilościową przez Inspektora Nadzoru Inwestorskiego, w szczególności w przedmiocie ciągłości powłok izolacji zewnętrznej i wewnętrznej.</w:t>
      </w:r>
    </w:p>
    <w:p w14:paraId="6EFEBC58" w14:textId="43EBF0CC" w:rsidR="00FC3C7A" w:rsidRPr="005F09A4" w:rsidRDefault="00FC3C7A" w:rsidP="002645F1">
      <w:pPr>
        <w:numPr>
          <w:ilvl w:val="0"/>
          <w:numId w:val="103"/>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Wykonawca w stosunku do rur stalowych zwracanych Zamawiającemu jest zobowiązany do ich opisania w sposób trwały na obu końcach rury (</w:t>
      </w:r>
      <w:r w:rsidR="00855A4A" w:rsidRPr="005F09A4">
        <w:rPr>
          <w:rFonts w:ascii="Century Gothic,Arial" w:eastAsia="Century Gothic,Arial" w:hAnsi="Century Gothic,Arial" w:cs="Century Gothic,Arial"/>
          <w:w w:val="0"/>
        </w:rPr>
        <w:t xml:space="preserve">z zewnątrz i </w:t>
      </w:r>
      <w:r w:rsidRPr="005F09A4">
        <w:rPr>
          <w:rFonts w:ascii="Century Gothic,Arial" w:eastAsia="Century Gothic,Arial" w:hAnsi="Century Gothic,Arial" w:cs="Century Gothic,Arial"/>
          <w:w w:val="0"/>
        </w:rPr>
        <w:t>wewnątrz farbą</w:t>
      </w:r>
      <w:r w:rsidR="00855A4A" w:rsidRPr="005F09A4">
        <w:rPr>
          <w:rFonts w:ascii="Century Gothic,Arial" w:eastAsia="Century Gothic,Arial" w:hAnsi="Century Gothic,Arial" w:cs="Century Gothic,Arial"/>
          <w:w w:val="0"/>
        </w:rPr>
        <w:t xml:space="preserve">, dodatkowo </w:t>
      </w:r>
      <w:r w:rsidRPr="005F09A4">
        <w:rPr>
          <w:rFonts w:ascii="Century Gothic,Arial" w:eastAsia="Century Gothic,Arial" w:hAnsi="Century Gothic,Arial" w:cs="Century Gothic,Arial"/>
          <w:w w:val="0"/>
        </w:rPr>
        <w:t xml:space="preserve">z zewnątrz </w:t>
      </w:r>
      <w:r w:rsidR="00855A4A" w:rsidRPr="005F09A4">
        <w:rPr>
          <w:rFonts w:ascii="Century Gothic,Arial" w:eastAsia="Century Gothic,Arial" w:hAnsi="Century Gothic,Arial" w:cs="Century Gothic,Arial"/>
          <w:w w:val="0"/>
        </w:rPr>
        <w:t xml:space="preserve">na powierzchni stali poprzez grawerowanie laserowe lub  znakowanie </w:t>
      </w:r>
      <w:proofErr w:type="spellStart"/>
      <w:r w:rsidR="00855A4A" w:rsidRPr="005F09A4">
        <w:rPr>
          <w:rFonts w:ascii="Century Gothic,Arial" w:eastAsia="Century Gothic,Arial" w:hAnsi="Century Gothic,Arial" w:cs="Century Gothic,Arial"/>
          <w:w w:val="0"/>
        </w:rPr>
        <w:t>mikroudarowe</w:t>
      </w:r>
      <w:proofErr w:type="spellEnd"/>
      <w:r w:rsidR="00855A4A" w:rsidRPr="005F09A4">
        <w:rPr>
          <w:rFonts w:ascii="Century Gothic,Arial" w:eastAsia="Century Gothic,Arial" w:hAnsi="Century Gothic,Arial" w:cs="Century Gothic,Arial"/>
          <w:w w:val="0"/>
        </w:rPr>
        <w:t xml:space="preserve"> – inny sposób przenoszenia cech do uzgodnienia z Zamawiającym) oraz do wykonania ukosowania stalowej ścianki rury. Wykonawca nie ma obowiązku usuwania ani ukosowania izolacji powierzchni końca rury za wyjątkiem usunięcia izolacji z miejsca niezbędnego do przeniesienia cech na powierzchnię stali (maksymalnie na długości 14 cm w głąb licząc od końca rury) – po wykonaniu czynności odkryty obszar winien być zabezpieczony środkiem tymczasowej ochrony antykorozyjnej nie powodującej problemów z prawidłowym odczytaniem naniesionych znaków</w:t>
      </w:r>
      <w:r w:rsidRPr="005F09A4">
        <w:rPr>
          <w:rFonts w:ascii="Century Gothic,Arial" w:eastAsia="Century Gothic,Arial" w:hAnsi="Century Gothic,Arial" w:cs="Century Gothic,Arial"/>
          <w:w w:val="0"/>
        </w:rPr>
        <w:t xml:space="preserve">. </w:t>
      </w:r>
    </w:p>
    <w:p w14:paraId="3D8C7966" w14:textId="77777777" w:rsidR="00FC3C7A" w:rsidRPr="005F09A4" w:rsidRDefault="00FC3C7A" w:rsidP="002645F1">
      <w:pPr>
        <w:numPr>
          <w:ilvl w:val="0"/>
          <w:numId w:val="103"/>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Dopuszcza się zwrot kilku fragmentów tej samej rury, pod warunkiem, że pozostałe jej fragmenty zostały zabudowane na gazociągu.</w:t>
      </w:r>
    </w:p>
    <w:p w14:paraId="511A1A97" w14:textId="2CDC17F7" w:rsidR="00FC3C7A" w:rsidRPr="005F09A4" w:rsidRDefault="00FC3C7A" w:rsidP="002645F1">
      <w:pPr>
        <w:numPr>
          <w:ilvl w:val="0"/>
          <w:numId w:val="103"/>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lastRenderedPageBreak/>
        <w:t>Wykonawca zobowiązany jest do zapewnienia odpowiedniej ilości materiałów niezbędnych do składowania przekazywanych rur, przy czym zwracane rury muszą być wyposażone w dekle zabezpieczające końcówki rur.</w:t>
      </w:r>
    </w:p>
    <w:p w14:paraId="717AF934" w14:textId="77777777" w:rsidR="00FC3C7A" w:rsidRPr="005F09A4" w:rsidRDefault="00FC3C7A" w:rsidP="002645F1">
      <w:pPr>
        <w:numPr>
          <w:ilvl w:val="0"/>
          <w:numId w:val="103"/>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Zamawiający dopuszcza jedynie poniższe rodzaje uszkodzeń na rurach zwracanych:</w:t>
      </w:r>
    </w:p>
    <w:p w14:paraId="15B744BE" w14:textId="77777777" w:rsidR="00FC3C7A" w:rsidRPr="005F09A4" w:rsidRDefault="00FC3C7A" w:rsidP="002645F1">
      <w:pPr>
        <w:pStyle w:val="Akapitzlist"/>
        <w:numPr>
          <w:ilvl w:val="0"/>
          <w:numId w:val="101"/>
        </w:numPr>
        <w:spacing w:line="360" w:lineRule="auto"/>
        <w:ind w:left="709" w:hanging="371"/>
        <w:contextualSpacing/>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Uszkodzenia drobne (niedoskonałości) - wszystkie uszkodzenia niewykazujące przebicia izolacji podczas badań poroskopem iskrowym lub uszkodzenia w których nie została przerwana pierwsza warstwa izolacji, a kolejna warstwa nie jest widoczna podczas badań wizualnych. Mogą zostać usunięte poprzez wygładzenie lub poprzez użycie pręta naprawczego.</w:t>
      </w:r>
    </w:p>
    <w:p w14:paraId="32D4E273" w14:textId="77777777" w:rsidR="00FC3C7A" w:rsidRPr="005F09A4" w:rsidRDefault="00FC3C7A" w:rsidP="00FC3C7A">
      <w:pPr>
        <w:pStyle w:val="Akapitzlist"/>
        <w:spacing w:line="360" w:lineRule="auto"/>
        <w:ind w:left="709"/>
        <w:jc w:val="both"/>
        <w:rPr>
          <w:rFonts w:ascii="Century Gothic" w:hAnsi="Century Gothic" w:cs="Arial"/>
          <w:w w:val="0"/>
        </w:rPr>
      </w:pPr>
      <w:r w:rsidRPr="005F09A4">
        <w:rPr>
          <w:rFonts w:ascii="Century Gothic,Arial" w:eastAsia="Century Gothic,Arial" w:hAnsi="Century Gothic,Arial" w:cs="Century Gothic,Arial"/>
          <w:w w:val="0"/>
        </w:rPr>
        <w:t>Dopuszcza się wystąpienie 15 wad tego typu na fabrycznej długości rury.</w:t>
      </w:r>
    </w:p>
    <w:p w14:paraId="2C001CD0" w14:textId="11E92E05" w:rsidR="00FC3C7A" w:rsidRPr="005F09A4" w:rsidRDefault="00FC3C7A" w:rsidP="002645F1">
      <w:pPr>
        <w:pStyle w:val="Akapitzlist"/>
        <w:numPr>
          <w:ilvl w:val="0"/>
          <w:numId w:val="101"/>
        </w:numPr>
        <w:spacing w:line="360" w:lineRule="auto"/>
        <w:ind w:left="709" w:hanging="371"/>
        <w:contextualSpacing/>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Uszkodzenia istotne (wady) - wszystkie uszkodzenia wykazujące przebicie izolacji podczas badania poroskopem iskrowym, lub uszkodzenia w których została przerwana pierwsza warstwa izolacji</w:t>
      </w:r>
      <w:r w:rsidR="00F37AB2" w:rsidRPr="005F09A4">
        <w:rPr>
          <w:rFonts w:ascii="Century Gothic,Arial" w:eastAsia="Century Gothic,Arial" w:hAnsi="Century Gothic,Arial" w:cs="Century Gothic,Arial"/>
          <w:w w:val="0"/>
        </w:rPr>
        <w:t>,</w:t>
      </w:r>
      <w:r w:rsidRPr="005F09A4">
        <w:rPr>
          <w:rFonts w:ascii="Century Gothic,Arial" w:eastAsia="Century Gothic,Arial" w:hAnsi="Century Gothic,Arial" w:cs="Century Gothic,Arial"/>
          <w:w w:val="0"/>
        </w:rPr>
        <w:t xml:space="preserve"> a kolejna warstwa jest widoczna podczas oceny wizualnej. Mogą </w:t>
      </w:r>
      <w:r w:rsidR="00F37AB2" w:rsidRPr="005F09A4">
        <w:rPr>
          <w:rFonts w:ascii="Century Gothic,Arial" w:eastAsia="Century Gothic,Arial" w:hAnsi="Century Gothic,Arial" w:cs="Century Gothic,Arial"/>
          <w:w w:val="0"/>
        </w:rPr>
        <w:t xml:space="preserve">one </w:t>
      </w:r>
      <w:r w:rsidRPr="005F09A4">
        <w:rPr>
          <w:rFonts w:ascii="Century Gothic,Arial" w:eastAsia="Century Gothic,Arial" w:hAnsi="Century Gothic,Arial" w:cs="Century Gothic,Arial"/>
          <w:w w:val="0"/>
        </w:rPr>
        <w:t>zostać usunięte przy pomocy pręta naprawczego, łaty naprawczej bądź opaski termokurczliwej w zależności od zakresu uszkodzenia. Uszkodzenie istotne nie może przekroczyć powierzchni 25 cm2.</w:t>
      </w:r>
    </w:p>
    <w:p w14:paraId="1B5E1289" w14:textId="77777777" w:rsidR="00FC3C7A" w:rsidRPr="005F09A4" w:rsidRDefault="00FC3C7A" w:rsidP="00FC3C7A">
      <w:pPr>
        <w:pStyle w:val="Akapitzlist"/>
        <w:spacing w:line="360" w:lineRule="auto"/>
        <w:ind w:left="709"/>
        <w:jc w:val="both"/>
        <w:rPr>
          <w:rFonts w:ascii="Century Gothic" w:hAnsi="Century Gothic" w:cs="Arial"/>
          <w:w w:val="0"/>
        </w:rPr>
      </w:pPr>
      <w:r w:rsidRPr="005F09A4">
        <w:rPr>
          <w:rFonts w:ascii="Century Gothic,Arial" w:eastAsia="Century Gothic,Arial" w:hAnsi="Century Gothic,Arial" w:cs="Century Gothic,Arial"/>
          <w:w w:val="0"/>
        </w:rPr>
        <w:t>Dopuszcza się wystąpienie 6 wad tego typu na fabrycznej długości rury.</w:t>
      </w:r>
    </w:p>
    <w:p w14:paraId="02F9C360" w14:textId="7D4CD8EC" w:rsidR="00FC3C7A" w:rsidRPr="005F09A4" w:rsidRDefault="00FC3C7A" w:rsidP="002645F1">
      <w:pPr>
        <w:numPr>
          <w:ilvl w:val="0"/>
          <w:numId w:val="103"/>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Dopuszczalna ilość napraw izolacji w przypadkach uszkodzeń, o których mowa w ust. </w:t>
      </w:r>
      <w:r w:rsidR="00811B7D" w:rsidRPr="005F09A4">
        <w:rPr>
          <w:rFonts w:ascii="Century Gothic,Arial" w:eastAsia="Century Gothic,Arial" w:hAnsi="Century Gothic,Arial" w:cs="Century Gothic,Arial"/>
          <w:w w:val="0"/>
        </w:rPr>
        <w:t>15</w:t>
      </w:r>
      <w:r w:rsidR="00FB6DBC" w:rsidRPr="005F09A4">
        <w:rPr>
          <w:rFonts w:ascii="Century Gothic,Arial" w:eastAsia="Century Gothic,Arial" w:hAnsi="Century Gothic,Arial" w:cs="Century Gothic,Arial"/>
          <w:w w:val="0"/>
        </w:rPr>
        <w:t xml:space="preserve"> </w:t>
      </w:r>
      <w:r w:rsidRPr="005F09A4">
        <w:rPr>
          <w:rFonts w:ascii="Century Gothic,Arial" w:eastAsia="Century Gothic,Arial" w:hAnsi="Century Gothic,Arial" w:cs="Century Gothic,Arial"/>
          <w:w w:val="0"/>
        </w:rPr>
        <w:t>powyżej zmniejsza się proporcjonalnie do długości zwracanej rury.</w:t>
      </w:r>
    </w:p>
    <w:p w14:paraId="42C8F6CB" w14:textId="38F05ACF" w:rsidR="00FC3C7A" w:rsidRPr="005F09A4" w:rsidRDefault="00FC3C7A" w:rsidP="002645F1">
      <w:pPr>
        <w:numPr>
          <w:ilvl w:val="0"/>
          <w:numId w:val="103"/>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Zamawiający informuje, że nie dopuszcza zwrotów rur z uszkodzeniami izolacji sięgającymi metalu.</w:t>
      </w:r>
      <w:r w:rsidR="00EF77EF" w:rsidRPr="005F09A4">
        <w:rPr>
          <w:rFonts w:ascii="Century Gothic,Arial" w:eastAsia="Century Gothic,Arial" w:hAnsi="Century Gothic,Arial" w:cs="Century Gothic,Arial"/>
          <w:w w:val="0"/>
        </w:rPr>
        <w:t xml:space="preserve"> Zamawiający nie dopuszcza zwrotów niezabudowanych łuków </w:t>
      </w:r>
      <w:proofErr w:type="spellStart"/>
      <w:r w:rsidR="00EF77EF" w:rsidRPr="005F09A4">
        <w:rPr>
          <w:rFonts w:ascii="Century Gothic,Arial" w:eastAsia="Century Gothic,Arial" w:hAnsi="Century Gothic,Arial" w:cs="Century Gothic,Arial"/>
          <w:w w:val="0"/>
        </w:rPr>
        <w:t>zimnogiętych</w:t>
      </w:r>
      <w:proofErr w:type="spellEnd"/>
      <w:r w:rsidR="00EF77EF" w:rsidRPr="005F09A4">
        <w:rPr>
          <w:rFonts w:ascii="Century Gothic,Arial" w:eastAsia="Century Gothic,Arial" w:hAnsi="Century Gothic,Arial" w:cs="Century Gothic,Arial"/>
          <w:w w:val="0"/>
        </w:rPr>
        <w:t>.</w:t>
      </w:r>
    </w:p>
    <w:p w14:paraId="32B09713" w14:textId="0AFC43CC" w:rsidR="00FC3C7A" w:rsidRPr="005F09A4" w:rsidRDefault="00FC3C7A" w:rsidP="002645F1">
      <w:pPr>
        <w:numPr>
          <w:ilvl w:val="0"/>
          <w:numId w:val="103"/>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W odniesieniu do rur osłonowych </w:t>
      </w:r>
      <w:r w:rsidR="00F934C8" w:rsidRPr="005F09A4">
        <w:rPr>
          <w:rFonts w:ascii="Century Gothic,Arial" w:eastAsia="Century Gothic,Arial" w:hAnsi="Century Gothic,Arial" w:cs="Century Gothic,Arial"/>
          <w:w w:val="0"/>
        </w:rPr>
        <w:t xml:space="preserve">oraz rur z powłoką laminatową </w:t>
      </w:r>
      <w:r w:rsidRPr="005F09A4">
        <w:rPr>
          <w:rFonts w:ascii="Century Gothic,Arial" w:eastAsia="Century Gothic,Arial" w:hAnsi="Century Gothic,Arial" w:cs="Century Gothic,Arial"/>
          <w:w w:val="0"/>
        </w:rPr>
        <w:t>Zamawiający dopuszcza dokonanie zwrotu jedynie rur o długości fabrycznej. W przypadku uszkodzeń izolacji zastosowani</w:t>
      </w:r>
      <w:r w:rsidR="00470F82" w:rsidRPr="005F09A4">
        <w:rPr>
          <w:rFonts w:ascii="Century Gothic,Arial" w:eastAsia="Century Gothic,Arial" w:hAnsi="Century Gothic,Arial" w:cs="Century Gothic,Arial"/>
          <w:w w:val="0"/>
        </w:rPr>
        <w:t>e</w:t>
      </w:r>
      <w:r w:rsidRPr="005F09A4">
        <w:rPr>
          <w:rFonts w:ascii="Century Gothic,Arial" w:eastAsia="Century Gothic,Arial" w:hAnsi="Century Gothic,Arial" w:cs="Century Gothic,Arial"/>
          <w:w w:val="0"/>
        </w:rPr>
        <w:t xml:space="preserve"> mają zapis</w:t>
      </w:r>
      <w:r w:rsidR="00E12963" w:rsidRPr="005F09A4">
        <w:rPr>
          <w:rFonts w:ascii="Century Gothic,Arial" w:eastAsia="Century Gothic,Arial" w:hAnsi="Century Gothic,Arial" w:cs="Century Gothic,Arial"/>
          <w:w w:val="0"/>
        </w:rPr>
        <w:t>y</w:t>
      </w:r>
      <w:r w:rsidRPr="005F09A4">
        <w:rPr>
          <w:rFonts w:ascii="Century Gothic,Arial" w:eastAsia="Century Gothic,Arial" w:hAnsi="Century Gothic,Arial" w:cs="Century Gothic,Arial"/>
          <w:w w:val="0"/>
        </w:rPr>
        <w:t xml:space="preserve"> ust. </w:t>
      </w:r>
      <w:r w:rsidR="00811B7D" w:rsidRPr="005F09A4">
        <w:rPr>
          <w:rFonts w:ascii="Century Gothic" w:eastAsia="Century Gothic" w:hAnsi="Century Gothic" w:cs="Century Gothic"/>
          <w:w w:val="0"/>
        </w:rPr>
        <w:t>15</w:t>
      </w:r>
      <w:r w:rsidRPr="005F09A4">
        <w:rPr>
          <w:rFonts w:ascii="Century Gothic,Arial" w:eastAsia="Century Gothic,Arial" w:hAnsi="Century Gothic,Arial" w:cs="Century Gothic,Arial"/>
          <w:w w:val="0"/>
        </w:rPr>
        <w:t xml:space="preserve"> powyżej. W przypadku powłoki laminatowej powinna być ona nieuszkodzona.</w:t>
      </w:r>
    </w:p>
    <w:p w14:paraId="3BA08FC4" w14:textId="3ACE3DDD" w:rsidR="00FC3C7A" w:rsidRPr="005F09A4" w:rsidRDefault="00FC3C7A" w:rsidP="002645F1">
      <w:pPr>
        <w:numPr>
          <w:ilvl w:val="0"/>
          <w:numId w:val="103"/>
        </w:numPr>
        <w:spacing w:line="360" w:lineRule="auto"/>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Wykonawca wraz ze zwracanymi rurami zobowiązany jest do dostarczenia zestawienia rur stalowych (plik w formacie Excel xls(x)) wraz z danymi identyfikującymi rury:</w:t>
      </w:r>
    </w:p>
    <w:p w14:paraId="19B82035" w14:textId="15280DCC" w:rsidR="00FC3C7A" w:rsidRPr="005F09A4" w:rsidRDefault="00FC3C7A" w:rsidP="002645F1">
      <w:pPr>
        <w:numPr>
          <w:ilvl w:val="0"/>
          <w:numId w:val="100"/>
        </w:numPr>
        <w:spacing w:line="360" w:lineRule="auto"/>
        <w:ind w:left="851" w:hanging="425"/>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numer rury oraz wytopu,</w:t>
      </w:r>
    </w:p>
    <w:p w14:paraId="47B8481A" w14:textId="36A753D5" w:rsidR="00FC3C7A" w:rsidRPr="005F09A4" w:rsidRDefault="00FC3C7A" w:rsidP="002645F1">
      <w:pPr>
        <w:numPr>
          <w:ilvl w:val="0"/>
          <w:numId w:val="100"/>
        </w:numPr>
        <w:spacing w:line="360" w:lineRule="auto"/>
        <w:ind w:left="851" w:hanging="425"/>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długość rury,</w:t>
      </w:r>
    </w:p>
    <w:p w14:paraId="03B2E5CA" w14:textId="46B47735" w:rsidR="00FC3C7A" w:rsidRPr="005F09A4" w:rsidRDefault="00FC3C7A" w:rsidP="002645F1">
      <w:pPr>
        <w:numPr>
          <w:ilvl w:val="0"/>
          <w:numId w:val="100"/>
        </w:numPr>
        <w:spacing w:line="360" w:lineRule="auto"/>
        <w:ind w:left="851" w:hanging="425"/>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grubość ścianki,</w:t>
      </w:r>
    </w:p>
    <w:p w14:paraId="01262FC8" w14:textId="77777777" w:rsidR="00FC3C7A" w:rsidRPr="005F09A4" w:rsidRDefault="00FC3C7A" w:rsidP="002645F1">
      <w:pPr>
        <w:numPr>
          <w:ilvl w:val="0"/>
          <w:numId w:val="100"/>
        </w:numPr>
        <w:spacing w:line="360" w:lineRule="auto"/>
        <w:ind w:left="851" w:hanging="425"/>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rodzaj izolacji zewnętrznej,</w:t>
      </w:r>
    </w:p>
    <w:p w14:paraId="3103C461" w14:textId="144E0CEA" w:rsidR="00FC3C7A" w:rsidRPr="005F09A4" w:rsidRDefault="00FC3C7A" w:rsidP="002645F1">
      <w:pPr>
        <w:numPr>
          <w:ilvl w:val="0"/>
          <w:numId w:val="100"/>
        </w:numPr>
        <w:spacing w:line="360" w:lineRule="auto"/>
        <w:ind w:left="851" w:hanging="425"/>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numer świadectwa 3.2 na rurę,</w:t>
      </w:r>
    </w:p>
    <w:p w14:paraId="789183F8" w14:textId="11522CA0" w:rsidR="00FC3C7A" w:rsidRPr="005F09A4" w:rsidRDefault="00FC3C7A" w:rsidP="002645F1">
      <w:pPr>
        <w:numPr>
          <w:ilvl w:val="0"/>
          <w:numId w:val="100"/>
        </w:numPr>
        <w:spacing w:line="360" w:lineRule="auto"/>
        <w:ind w:left="851" w:hanging="425"/>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numer świadectwa 3.1 na blachę,</w:t>
      </w:r>
    </w:p>
    <w:p w14:paraId="0180B86C" w14:textId="02A77EE0" w:rsidR="00FC3C7A" w:rsidRPr="005F09A4" w:rsidRDefault="00FC3C7A" w:rsidP="002645F1">
      <w:pPr>
        <w:numPr>
          <w:ilvl w:val="0"/>
          <w:numId w:val="100"/>
        </w:numPr>
        <w:spacing w:line="360" w:lineRule="auto"/>
        <w:ind w:left="851" w:hanging="425"/>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numer świadectwa 3.1 na izolację zewnętrzną oraz wewnętrzną,</w:t>
      </w:r>
    </w:p>
    <w:p w14:paraId="422FB1B8" w14:textId="77777777" w:rsidR="00FC3C7A" w:rsidRPr="005F09A4" w:rsidRDefault="00FC3C7A" w:rsidP="002645F1">
      <w:pPr>
        <w:numPr>
          <w:ilvl w:val="0"/>
          <w:numId w:val="100"/>
        </w:numPr>
        <w:spacing w:line="360" w:lineRule="auto"/>
        <w:ind w:left="851" w:hanging="425"/>
        <w:jc w:val="both"/>
        <w:rPr>
          <w:rFonts w:ascii="Century Gothic,Arial" w:eastAsia="Century Gothic,Arial" w:hAnsi="Century Gothic,Arial" w:cs="Century Gothic,Arial"/>
          <w:w w:val="0"/>
        </w:rPr>
      </w:pPr>
      <w:r w:rsidRPr="005F09A4">
        <w:rPr>
          <w:rFonts w:ascii="Century Gothic" w:eastAsia="Century Gothic" w:hAnsi="Century Gothic" w:cs="Century Gothic"/>
        </w:rPr>
        <w:t>świadectwo odbioru 3.1 na powłokę laminowaną (jeśli dotyczy)</w:t>
      </w:r>
    </w:p>
    <w:p w14:paraId="3AC1B94F" w14:textId="77777777" w:rsidR="00FC3C7A" w:rsidRPr="005F09A4" w:rsidRDefault="00FC3C7A" w:rsidP="002645F1">
      <w:pPr>
        <w:numPr>
          <w:ilvl w:val="0"/>
          <w:numId w:val="100"/>
        </w:numPr>
        <w:spacing w:line="360" w:lineRule="auto"/>
        <w:ind w:left="851" w:hanging="425"/>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protokół napraw wykonanych przez producenta, </w:t>
      </w:r>
    </w:p>
    <w:p w14:paraId="34EEEC5C" w14:textId="2E3CD7BF" w:rsidR="00FC3C7A" w:rsidRPr="005F09A4" w:rsidRDefault="00FC3C7A" w:rsidP="002645F1">
      <w:pPr>
        <w:numPr>
          <w:ilvl w:val="0"/>
          <w:numId w:val="100"/>
        </w:numPr>
        <w:spacing w:line="360" w:lineRule="auto"/>
        <w:ind w:left="851" w:hanging="425"/>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dziennik napraw izolacji wykonanych przez WRB, zgodnie z Planem Kontroli i Badań.</w:t>
      </w:r>
    </w:p>
    <w:p w14:paraId="4CEE4509" w14:textId="77777777" w:rsidR="00FC3C7A" w:rsidRPr="005F09A4" w:rsidRDefault="00FC3C7A" w:rsidP="00FC3C7A">
      <w:pPr>
        <w:spacing w:line="360" w:lineRule="auto"/>
        <w:ind w:left="426"/>
        <w:jc w:val="both"/>
        <w:rPr>
          <w:rFonts w:ascii="Century Gothic" w:hAnsi="Century Gothic" w:cs="Arial"/>
          <w:w w:val="0"/>
        </w:rPr>
      </w:pPr>
      <w:r w:rsidRPr="005F09A4">
        <w:rPr>
          <w:rFonts w:ascii="Century Gothic,Arial" w:eastAsia="Century Gothic,Arial" w:hAnsi="Century Gothic,Arial" w:cs="Century Gothic,Arial"/>
          <w:w w:val="0"/>
        </w:rPr>
        <w:lastRenderedPageBreak/>
        <w:t xml:space="preserve">W dzienniku napraw izolacji winny znaleźć się co najmniej: </w:t>
      </w:r>
    </w:p>
    <w:p w14:paraId="6BDB4C46" w14:textId="77777777" w:rsidR="00FC3C7A" w:rsidRPr="005F09A4" w:rsidRDefault="00FC3C7A" w:rsidP="002645F1">
      <w:pPr>
        <w:numPr>
          <w:ilvl w:val="0"/>
          <w:numId w:val="99"/>
        </w:numPr>
        <w:spacing w:line="360" w:lineRule="auto"/>
        <w:ind w:left="851"/>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określenie wady izolacji zgodnie z zatwierdzoną Instrukcją Technologiczną obowiązującą na danej budowie.</w:t>
      </w:r>
    </w:p>
    <w:p w14:paraId="570A09BF" w14:textId="77777777" w:rsidR="00FC3C7A" w:rsidRPr="005F09A4" w:rsidRDefault="00FC3C7A" w:rsidP="002645F1">
      <w:pPr>
        <w:numPr>
          <w:ilvl w:val="0"/>
          <w:numId w:val="99"/>
        </w:numPr>
        <w:spacing w:line="360" w:lineRule="auto"/>
        <w:ind w:left="851"/>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 xml:space="preserve">wskazanie powierzchni uszkodzenia, w przypadku </w:t>
      </w:r>
      <w:r w:rsidRPr="005F09A4">
        <w:rPr>
          <w:rFonts w:ascii="Century Gothic,Arial" w:eastAsia="Century Gothic,Arial" w:hAnsi="Century Gothic,Arial" w:cs="Century Gothic,Arial"/>
          <w:i/>
          <w:iCs/>
          <w:w w:val="0"/>
        </w:rPr>
        <w:t>uszkodzenia istotnego</w:t>
      </w:r>
    </w:p>
    <w:p w14:paraId="3724C904" w14:textId="77777777" w:rsidR="00FC3C7A" w:rsidRPr="005F09A4" w:rsidRDefault="00FC3C7A" w:rsidP="002645F1">
      <w:pPr>
        <w:numPr>
          <w:ilvl w:val="0"/>
          <w:numId w:val="99"/>
        </w:numPr>
        <w:spacing w:line="360" w:lineRule="auto"/>
        <w:ind w:left="851"/>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wskazanie ilości stwierdzonych uszkodzeń</w:t>
      </w:r>
    </w:p>
    <w:p w14:paraId="1940761F" w14:textId="77777777" w:rsidR="00FC3C7A" w:rsidRPr="005F09A4" w:rsidRDefault="00FC3C7A" w:rsidP="002645F1">
      <w:pPr>
        <w:numPr>
          <w:ilvl w:val="0"/>
          <w:numId w:val="99"/>
        </w:numPr>
        <w:spacing w:line="360" w:lineRule="auto"/>
        <w:ind w:left="851"/>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wskazanie sposobu wykonania naprawy</w:t>
      </w:r>
    </w:p>
    <w:p w14:paraId="59004AAB" w14:textId="0ADA66BE" w:rsidR="00FC3C7A" w:rsidRPr="005F09A4" w:rsidRDefault="00FC3C7A" w:rsidP="00FC3C7A">
      <w:pPr>
        <w:spacing w:line="360" w:lineRule="auto"/>
        <w:ind w:left="360"/>
        <w:jc w:val="both"/>
        <w:rPr>
          <w:rFonts w:ascii="Century Gothic" w:hAnsi="Century Gothic" w:cs="Arial"/>
          <w:w w:val="0"/>
        </w:rPr>
      </w:pPr>
      <w:r w:rsidRPr="005F09A4">
        <w:rPr>
          <w:rFonts w:ascii="Century Gothic,Arial" w:eastAsia="Century Gothic,Arial" w:hAnsi="Century Gothic,Arial" w:cs="Century Gothic,Arial"/>
          <w:w w:val="0"/>
        </w:rPr>
        <w:t>Dziennik napraw izolacji powinien być potwierdzony przez WNI.</w:t>
      </w:r>
    </w:p>
    <w:p w14:paraId="7B3D5FEE" w14:textId="5F03C5F8" w:rsidR="00FC3C7A" w:rsidRPr="005F09A4" w:rsidRDefault="00FC3C7A" w:rsidP="00BD6C5F">
      <w:pPr>
        <w:spacing w:line="360" w:lineRule="auto"/>
        <w:ind w:left="360"/>
        <w:jc w:val="both"/>
        <w:rPr>
          <w:rFonts w:ascii="Century Gothic,Arial" w:eastAsia="Century Gothic,Arial" w:hAnsi="Century Gothic,Arial" w:cs="Century Gothic,Arial"/>
          <w:w w:val="0"/>
        </w:rPr>
      </w:pPr>
      <w:r w:rsidRPr="005F09A4">
        <w:rPr>
          <w:rFonts w:ascii="Century Gothic,Arial" w:eastAsia="Century Gothic,Arial" w:hAnsi="Century Gothic,Arial" w:cs="Century Gothic,Arial"/>
          <w:w w:val="0"/>
        </w:rPr>
        <w:t>Dostarczone dokumenty - kopie dokumentów jakościowych muszą być potwierdzone na zgodność z oryginałem (komplet dla każdej rury).</w:t>
      </w:r>
    </w:p>
    <w:p w14:paraId="1C63EAFF" w14:textId="29C959CE" w:rsidR="006A7ABB" w:rsidRPr="00C40682" w:rsidRDefault="00CA6CDE" w:rsidP="002645F1">
      <w:pPr>
        <w:pStyle w:val="Akapitzlist"/>
        <w:numPr>
          <w:ilvl w:val="0"/>
          <w:numId w:val="103"/>
        </w:numPr>
        <w:spacing w:line="360" w:lineRule="auto"/>
        <w:jc w:val="both"/>
        <w:rPr>
          <w:rFonts w:ascii="Century Gothic" w:hAnsi="Century Gothic" w:cs="Arial"/>
          <w:w w:val="0"/>
        </w:rPr>
      </w:pPr>
      <w:r w:rsidRPr="00C40682">
        <w:rPr>
          <w:rFonts w:ascii="Century Gothic" w:hAnsi="Century Gothic" w:cs="Arial"/>
          <w:w w:val="0"/>
        </w:rPr>
        <w:t xml:space="preserve">Zamawiający informuje, iż </w:t>
      </w:r>
      <w:r w:rsidR="00811B7D" w:rsidRPr="00C40682">
        <w:rPr>
          <w:rFonts w:ascii="Century Gothic" w:hAnsi="Century Gothic" w:cs="Arial"/>
          <w:w w:val="0"/>
        </w:rPr>
        <w:t>przekaże</w:t>
      </w:r>
      <w:r w:rsidRPr="00C40682">
        <w:rPr>
          <w:rFonts w:ascii="Century Gothic" w:hAnsi="Century Gothic" w:cs="Arial"/>
          <w:w w:val="0"/>
        </w:rPr>
        <w:t xml:space="preserve"> Wykonawcy rury o długościach od 2,0m do 16,5m z innych zrealizowanych przez Zamawiającego inwestycji. Rury będą do odbioru z miejsca wskazanego przez Zamawiającego</w:t>
      </w:r>
      <w:r w:rsidR="00246FE9" w:rsidRPr="00C40682">
        <w:rPr>
          <w:rFonts w:ascii="Century Gothic" w:hAnsi="Century Gothic" w:cs="Arial"/>
          <w:w w:val="0"/>
        </w:rPr>
        <w:t xml:space="preserve"> </w:t>
      </w:r>
      <w:r w:rsidR="006A7ABB" w:rsidRPr="00C40682">
        <w:rPr>
          <w:rFonts w:ascii="Century Gothic,Arial" w:eastAsia="Century Gothic,Arial" w:hAnsi="Century Gothic,Arial" w:cs="Century Gothic,Arial"/>
          <w:w w:val="0"/>
        </w:rPr>
        <w:t>w</w:t>
      </w:r>
      <w:r w:rsidR="00246FE9" w:rsidRPr="00C40682">
        <w:rPr>
          <w:rFonts w:ascii="Century Gothic,Arial" w:eastAsia="Century Gothic,Arial" w:hAnsi="Century Gothic,Arial" w:cs="Century Gothic,Arial"/>
          <w:w w:val="0"/>
        </w:rPr>
        <w:t xml:space="preserve"> </w:t>
      </w:r>
      <w:r w:rsidR="00246FE9" w:rsidRPr="00C40682">
        <w:rPr>
          <w:rFonts w:ascii="Century Gothic,Arial" w:eastAsia="Century Gothic,Arial" w:hAnsi="Century Gothic,Arial" w:cs="Century Gothic,Arial"/>
          <w:b/>
          <w:bCs/>
          <w:w w:val="0"/>
        </w:rPr>
        <w:t>Załącznik</w:t>
      </w:r>
      <w:r w:rsidR="006A7ABB" w:rsidRPr="00C40682">
        <w:rPr>
          <w:rFonts w:ascii="Century Gothic,Arial" w:eastAsia="Century Gothic,Arial" w:hAnsi="Century Gothic,Arial" w:cs="Century Gothic,Arial"/>
          <w:b/>
          <w:bCs/>
          <w:w w:val="0"/>
        </w:rPr>
        <w:t>u</w:t>
      </w:r>
      <w:r w:rsidR="00246FE9" w:rsidRPr="00C40682">
        <w:rPr>
          <w:rFonts w:ascii="Century Gothic,Arial" w:eastAsia="Century Gothic,Arial" w:hAnsi="Century Gothic,Arial" w:cs="Century Gothic,Arial"/>
          <w:b/>
          <w:bCs/>
          <w:w w:val="0"/>
        </w:rPr>
        <w:t xml:space="preserve"> nr 2 do OPZ</w:t>
      </w:r>
      <w:r w:rsidRPr="00C40682">
        <w:rPr>
          <w:rFonts w:ascii="Century Gothic" w:hAnsi="Century Gothic" w:cs="Arial"/>
          <w:w w:val="0"/>
        </w:rPr>
        <w:t xml:space="preserve">. Wykonawca na własny koszt zorganizuje załadunek, transport i rozładunek tych rur do magazynów i na place składowe przygotowane przez Wykonawcę. Zamawiający będzie wymagał, aby z zastrzeżeniem postanowień Art. 24 ust. 2 pkt 4) </w:t>
      </w:r>
      <w:r w:rsidR="00D96C12" w:rsidRPr="00C40682">
        <w:rPr>
          <w:rFonts w:ascii="Century Gothic" w:hAnsi="Century Gothic" w:cs="Arial"/>
          <w:w w:val="0"/>
        </w:rPr>
        <w:t xml:space="preserve">Umowy </w:t>
      </w:r>
      <w:r w:rsidRPr="00C40682">
        <w:rPr>
          <w:rFonts w:ascii="Century Gothic" w:hAnsi="Century Gothic" w:cs="Arial"/>
          <w:w w:val="0"/>
        </w:rPr>
        <w:t xml:space="preserve">przekazane rury wykorzystywane były na bieżąco, wraz z rurami fabrycznie nowymi </w:t>
      </w:r>
      <w:r w:rsidR="00F36B19" w:rsidRPr="00C40682">
        <w:rPr>
          <w:rFonts w:ascii="Century Gothic" w:hAnsi="Century Gothic" w:cs="Arial"/>
          <w:w w:val="0"/>
        </w:rPr>
        <w:t>przekazanymi</w:t>
      </w:r>
      <w:r w:rsidRPr="00C40682">
        <w:rPr>
          <w:rFonts w:ascii="Century Gothic" w:hAnsi="Century Gothic" w:cs="Arial"/>
          <w:w w:val="0"/>
        </w:rPr>
        <w:t xml:space="preserve"> przez Zamawiającego. </w:t>
      </w:r>
      <w:bookmarkStart w:id="732" w:name="_Toc89759650"/>
    </w:p>
    <w:p w14:paraId="5A87D6F3" w14:textId="6DC0E6D2" w:rsidR="00E64C65" w:rsidRPr="005F09A4" w:rsidRDefault="00E64C65" w:rsidP="0077580C">
      <w:pPr>
        <w:pStyle w:val="Akapitzlist"/>
        <w:spacing w:before="360" w:line="360" w:lineRule="auto"/>
        <w:ind w:left="0"/>
        <w:jc w:val="both"/>
        <w:rPr>
          <w:rFonts w:ascii="Century Gothic,Arial" w:eastAsia="Century Gothic,Arial" w:hAnsi="Century Gothic,Arial" w:cs="Century Gothic,Arial"/>
          <w:b/>
          <w:bCs/>
          <w:caps/>
          <w:u w:val="single"/>
          <w:lang w:eastAsia="en-US"/>
        </w:rPr>
      </w:pPr>
      <w:r w:rsidRPr="005F09A4">
        <w:rPr>
          <w:rFonts w:ascii="Century Gothic,Arial" w:eastAsia="Century Gothic,Arial" w:hAnsi="Century Gothic,Arial" w:cs="Century Gothic,Arial"/>
          <w:b/>
          <w:bCs/>
          <w:caps/>
          <w:u w:val="single"/>
          <w:lang w:eastAsia="en-US"/>
        </w:rPr>
        <w:t>ARTYKUŁ 33. POSTANOWIENIA DOTYCZĄCE REMIT</w:t>
      </w:r>
      <w:bookmarkEnd w:id="732"/>
    </w:p>
    <w:p w14:paraId="36D27979" w14:textId="3F3F5C15" w:rsidR="00C56328" w:rsidRPr="005F09A4" w:rsidRDefault="00C56328" w:rsidP="002645F1">
      <w:pPr>
        <w:pStyle w:val="Akapitzlist"/>
        <w:numPr>
          <w:ilvl w:val="0"/>
          <w:numId w:val="135"/>
        </w:numPr>
        <w:spacing w:line="360" w:lineRule="auto"/>
        <w:ind w:left="426"/>
        <w:jc w:val="both"/>
        <w:rPr>
          <w:rFonts w:ascii="Century Gothic" w:hAnsi="Century Gothic" w:cs="Arial"/>
          <w:w w:val="0"/>
        </w:rPr>
      </w:pPr>
      <w:r w:rsidRPr="005F09A4">
        <w:rPr>
          <w:rFonts w:ascii="Century Gothic" w:hAnsi="Century Gothic" w:cs="Arial"/>
          <w:w w:val="0"/>
        </w:rPr>
        <w:t xml:space="preserve">Strony, w celu wypełniania obowiązków określonych w rozporządzeniu Parlamentu Europejskiego i Rady Unii Europejskiej nr 1227/2011, tzw. REMIT, oraz w rozporządzeniu wykonawczym Komisji Unii Europejskiej nr 1348/2014, (tzw. rozporządzenie wykonawcze REMIT), zobowiązują się do raportowania do Agencji ds. Współpracy Organów Regulacji Energetyki (ang. </w:t>
      </w:r>
      <w:proofErr w:type="spellStart"/>
      <w:r w:rsidRPr="005F09A4">
        <w:rPr>
          <w:rFonts w:ascii="Century Gothic" w:hAnsi="Century Gothic" w:cs="Arial"/>
          <w:w w:val="0"/>
        </w:rPr>
        <w:t>Agency</w:t>
      </w:r>
      <w:proofErr w:type="spellEnd"/>
      <w:r w:rsidRPr="005F09A4">
        <w:rPr>
          <w:rFonts w:ascii="Century Gothic" w:hAnsi="Century Gothic" w:cs="Arial"/>
          <w:w w:val="0"/>
        </w:rPr>
        <w:t xml:space="preserve"> for the </w:t>
      </w:r>
      <w:proofErr w:type="spellStart"/>
      <w:r w:rsidRPr="005F09A4">
        <w:rPr>
          <w:rFonts w:ascii="Century Gothic" w:hAnsi="Century Gothic" w:cs="Arial"/>
          <w:w w:val="0"/>
        </w:rPr>
        <w:t>Cooperation</w:t>
      </w:r>
      <w:proofErr w:type="spellEnd"/>
      <w:r w:rsidRPr="005F09A4">
        <w:rPr>
          <w:rFonts w:ascii="Century Gothic" w:hAnsi="Century Gothic" w:cs="Arial"/>
          <w:w w:val="0"/>
        </w:rPr>
        <w:t xml:space="preserve"> of Energy </w:t>
      </w:r>
      <w:proofErr w:type="spellStart"/>
      <w:r w:rsidRPr="005F09A4">
        <w:rPr>
          <w:rFonts w:ascii="Century Gothic" w:hAnsi="Century Gothic" w:cs="Arial"/>
          <w:w w:val="0"/>
        </w:rPr>
        <w:t>Regulators</w:t>
      </w:r>
      <w:proofErr w:type="spellEnd"/>
      <w:r w:rsidRPr="005F09A4">
        <w:rPr>
          <w:rFonts w:ascii="Century Gothic" w:hAnsi="Century Gothic" w:cs="Arial"/>
          <w:w w:val="0"/>
        </w:rPr>
        <w:t xml:space="preserve"> – ACER) zawarcia niniejszej Umowy oraz każdej dostawy LNG/CNG zrealizowanej na jej podstawie, podając dane, o których mowa w raporcie </w:t>
      </w:r>
      <w:r w:rsidRPr="0070441E">
        <w:rPr>
          <w:rFonts w:ascii="Century Gothic" w:hAnsi="Century Gothic" w:cs="Arial"/>
          <w:w w:val="0"/>
        </w:rPr>
        <w:t xml:space="preserve">w </w:t>
      </w:r>
      <w:r w:rsidR="00090E0F" w:rsidRPr="0070441E">
        <w:rPr>
          <w:rFonts w:ascii="Century Gothic" w:hAnsi="Century Gothic" w:cs="Arial"/>
          <w:b/>
          <w:bCs/>
          <w:w w:val="0"/>
        </w:rPr>
        <w:t>Z</w:t>
      </w:r>
      <w:r w:rsidRPr="0070441E">
        <w:rPr>
          <w:rFonts w:ascii="Century Gothic" w:hAnsi="Century Gothic" w:cs="Arial"/>
          <w:b/>
          <w:bCs/>
          <w:w w:val="0"/>
        </w:rPr>
        <w:t xml:space="preserve">ałącznik nr </w:t>
      </w:r>
      <w:r w:rsidR="00090E0F" w:rsidRPr="0070441E">
        <w:rPr>
          <w:rFonts w:ascii="Century Gothic" w:hAnsi="Century Gothic" w:cs="Arial"/>
          <w:b/>
          <w:bCs/>
          <w:w w:val="0"/>
        </w:rPr>
        <w:t>2</w:t>
      </w:r>
      <w:r w:rsidR="007F43D0" w:rsidRPr="0070441E">
        <w:rPr>
          <w:rFonts w:ascii="Century Gothic" w:hAnsi="Century Gothic" w:cs="Arial"/>
          <w:b/>
          <w:bCs/>
          <w:w w:val="0"/>
        </w:rPr>
        <w:t>7</w:t>
      </w:r>
      <w:r w:rsidRPr="0070441E">
        <w:rPr>
          <w:rFonts w:ascii="Century Gothic" w:hAnsi="Century Gothic" w:cs="Arial"/>
          <w:b/>
          <w:bCs/>
          <w:w w:val="0"/>
        </w:rPr>
        <w:t xml:space="preserve"> do </w:t>
      </w:r>
      <w:r w:rsidR="00090E0F" w:rsidRPr="0070441E">
        <w:rPr>
          <w:rFonts w:ascii="Century Gothic" w:hAnsi="Century Gothic" w:cs="Arial"/>
          <w:b/>
          <w:bCs/>
          <w:w w:val="0"/>
        </w:rPr>
        <w:t>U</w:t>
      </w:r>
      <w:r w:rsidRPr="0070441E">
        <w:rPr>
          <w:rFonts w:ascii="Century Gothic" w:hAnsi="Century Gothic" w:cs="Arial"/>
          <w:b/>
          <w:bCs/>
          <w:w w:val="0"/>
        </w:rPr>
        <w:t>mowy</w:t>
      </w:r>
      <w:r w:rsidRPr="005F09A4">
        <w:rPr>
          <w:rFonts w:ascii="Century Gothic" w:hAnsi="Century Gothic" w:cs="Arial"/>
          <w:w w:val="0"/>
        </w:rPr>
        <w:t>, w terminach:</w:t>
      </w:r>
    </w:p>
    <w:p w14:paraId="438AE3E9" w14:textId="49217D8F" w:rsidR="00C56328" w:rsidRPr="005F09A4" w:rsidRDefault="00C56328" w:rsidP="002645F1">
      <w:pPr>
        <w:pStyle w:val="Akapitzlist"/>
        <w:numPr>
          <w:ilvl w:val="2"/>
          <w:numId w:val="132"/>
        </w:numPr>
        <w:spacing w:line="360" w:lineRule="auto"/>
        <w:ind w:left="851"/>
        <w:jc w:val="both"/>
        <w:rPr>
          <w:rFonts w:ascii="Century Gothic" w:hAnsi="Century Gothic" w:cs="Arial"/>
          <w:w w:val="0"/>
        </w:rPr>
      </w:pPr>
      <w:r w:rsidRPr="005F09A4">
        <w:rPr>
          <w:rFonts w:ascii="Century Gothic" w:hAnsi="Century Gothic" w:cs="Arial"/>
          <w:w w:val="0"/>
        </w:rPr>
        <w:t xml:space="preserve">niezwłocznie po podpisaniu przez Strony niniejszej Umowy, nie później jednak niż 30 dni od dnia </w:t>
      </w:r>
      <w:r w:rsidR="000C621B" w:rsidRPr="005F09A4">
        <w:rPr>
          <w:rFonts w:ascii="Century Gothic" w:hAnsi="Century Gothic" w:cs="Arial"/>
          <w:w w:val="0"/>
        </w:rPr>
        <w:t xml:space="preserve">zawarcia </w:t>
      </w:r>
      <w:r w:rsidRPr="005F09A4">
        <w:rPr>
          <w:rFonts w:ascii="Century Gothic" w:hAnsi="Century Gothic" w:cs="Arial"/>
          <w:w w:val="0"/>
        </w:rPr>
        <w:t>Umowy;</w:t>
      </w:r>
    </w:p>
    <w:p w14:paraId="42562A07" w14:textId="77777777" w:rsidR="00C56328" w:rsidRPr="005F09A4" w:rsidRDefault="00C56328" w:rsidP="002645F1">
      <w:pPr>
        <w:pStyle w:val="Akapitzlist"/>
        <w:numPr>
          <w:ilvl w:val="2"/>
          <w:numId w:val="132"/>
        </w:numPr>
        <w:spacing w:line="360" w:lineRule="auto"/>
        <w:ind w:left="851"/>
        <w:jc w:val="both"/>
        <w:rPr>
          <w:rFonts w:ascii="Century Gothic" w:hAnsi="Century Gothic" w:cs="Arial"/>
          <w:w w:val="0"/>
        </w:rPr>
      </w:pPr>
      <w:r w:rsidRPr="005F09A4">
        <w:rPr>
          <w:rFonts w:ascii="Century Gothic" w:hAnsi="Century Gothic" w:cs="Arial"/>
          <w:w w:val="0"/>
        </w:rPr>
        <w:t>niezwłocznie po zrealizowaniu dostawy LNG/CNG oraz ustaleniu ostatecznej wielkości dostawy i ceny dostarczonego paliwa gazowego, nie później jednak niż 30 dni od dnia wystawienia faktury obejmującej koszty dostarczonego paliwa.</w:t>
      </w:r>
    </w:p>
    <w:p w14:paraId="7E9713D9" w14:textId="77777777" w:rsidR="00C56328" w:rsidRPr="005F09A4" w:rsidRDefault="00C56328" w:rsidP="002645F1">
      <w:pPr>
        <w:pStyle w:val="Akapitzlist"/>
        <w:numPr>
          <w:ilvl w:val="0"/>
          <w:numId w:val="135"/>
        </w:numPr>
        <w:spacing w:line="360" w:lineRule="auto"/>
        <w:ind w:left="426"/>
        <w:jc w:val="both"/>
        <w:rPr>
          <w:rFonts w:ascii="Century Gothic" w:hAnsi="Century Gothic" w:cs="Arial"/>
          <w:w w:val="0"/>
        </w:rPr>
      </w:pPr>
      <w:r w:rsidRPr="005F09A4">
        <w:rPr>
          <w:rFonts w:ascii="Century Gothic" w:hAnsi="Century Gothic" w:cs="Arial"/>
          <w:w w:val="0"/>
        </w:rPr>
        <w:t xml:space="preserve">Dla potrzeb raportowania, o którym mowa w ust. 1, Strony oświadczają, że posiadają konta w </w:t>
      </w:r>
      <w:bookmarkStart w:id="733" w:name="OLE_LINK3"/>
      <w:r w:rsidRPr="005F09A4">
        <w:rPr>
          <w:rFonts w:ascii="Century Gothic" w:hAnsi="Century Gothic" w:cs="Arial"/>
          <w:w w:val="0"/>
        </w:rPr>
        <w:t xml:space="preserve">Europejskim Rejestrze Uczestników Rynku </w:t>
      </w:r>
      <w:bookmarkEnd w:id="733"/>
      <w:r w:rsidRPr="005F09A4">
        <w:rPr>
          <w:rFonts w:ascii="Century Gothic" w:hAnsi="Century Gothic" w:cs="Arial"/>
          <w:w w:val="0"/>
        </w:rPr>
        <w:t xml:space="preserve">(ang. </w:t>
      </w:r>
      <w:proofErr w:type="spellStart"/>
      <w:r w:rsidRPr="005F09A4">
        <w:rPr>
          <w:rFonts w:ascii="Century Gothic" w:hAnsi="Century Gothic" w:cs="Arial"/>
          <w:w w:val="0"/>
        </w:rPr>
        <w:t>Centralised</w:t>
      </w:r>
      <w:proofErr w:type="spellEnd"/>
      <w:r w:rsidRPr="005F09A4">
        <w:rPr>
          <w:rFonts w:ascii="Century Gothic" w:hAnsi="Century Gothic" w:cs="Arial"/>
          <w:w w:val="0"/>
        </w:rPr>
        <w:t xml:space="preserve"> </w:t>
      </w:r>
      <w:proofErr w:type="spellStart"/>
      <w:r w:rsidRPr="005F09A4">
        <w:rPr>
          <w:rFonts w:ascii="Century Gothic" w:hAnsi="Century Gothic" w:cs="Arial"/>
          <w:w w:val="0"/>
        </w:rPr>
        <w:t>European</w:t>
      </w:r>
      <w:proofErr w:type="spellEnd"/>
      <w:r w:rsidRPr="005F09A4">
        <w:rPr>
          <w:rFonts w:ascii="Century Gothic" w:hAnsi="Century Gothic" w:cs="Arial"/>
          <w:w w:val="0"/>
        </w:rPr>
        <w:t xml:space="preserve"> Register of Energy Market </w:t>
      </w:r>
      <w:proofErr w:type="spellStart"/>
      <w:r w:rsidRPr="005F09A4">
        <w:rPr>
          <w:rFonts w:ascii="Century Gothic" w:hAnsi="Century Gothic" w:cs="Arial"/>
          <w:w w:val="0"/>
        </w:rPr>
        <w:t>Participants</w:t>
      </w:r>
      <w:proofErr w:type="spellEnd"/>
      <w:r w:rsidRPr="005F09A4">
        <w:rPr>
          <w:rFonts w:ascii="Century Gothic" w:hAnsi="Century Gothic" w:cs="Arial"/>
          <w:w w:val="0"/>
        </w:rPr>
        <w:t xml:space="preserve"> – CEREMP) prowadzonym przez Urząd Regulacji Energetyki. Kod Zamawiającego w tym rejestrze to A0001079H.PL. </w:t>
      </w:r>
    </w:p>
    <w:p w14:paraId="04E16CB6" w14:textId="3BF6F885" w:rsidR="00C56328" w:rsidRPr="0070441E" w:rsidRDefault="00C56328" w:rsidP="002645F1">
      <w:pPr>
        <w:pStyle w:val="Akapitzlist"/>
        <w:numPr>
          <w:ilvl w:val="0"/>
          <w:numId w:val="135"/>
        </w:numPr>
        <w:spacing w:line="360" w:lineRule="auto"/>
        <w:ind w:left="426"/>
        <w:jc w:val="both"/>
        <w:rPr>
          <w:rFonts w:ascii="Century Gothic" w:hAnsi="Century Gothic" w:cs="Arial"/>
          <w:w w:val="0"/>
        </w:rPr>
      </w:pPr>
      <w:r w:rsidRPr="005F09A4">
        <w:rPr>
          <w:rFonts w:ascii="Century Gothic" w:hAnsi="Century Gothic" w:cs="Arial"/>
          <w:w w:val="0"/>
        </w:rPr>
        <w:t xml:space="preserve">Strony, przed sporządzeniem raportu z wykonanej Dostawy, wymienią się wspólnie danymi, o których mowa </w:t>
      </w:r>
      <w:r w:rsidRPr="0070441E">
        <w:rPr>
          <w:rFonts w:ascii="Century Gothic" w:hAnsi="Century Gothic" w:cs="Arial"/>
          <w:w w:val="0"/>
        </w:rPr>
        <w:t xml:space="preserve">w </w:t>
      </w:r>
      <w:r w:rsidR="00090E0F" w:rsidRPr="0070441E">
        <w:rPr>
          <w:rFonts w:ascii="Century Gothic" w:hAnsi="Century Gothic" w:cs="Arial"/>
          <w:b/>
          <w:bCs/>
          <w:w w:val="0"/>
        </w:rPr>
        <w:t>Z</w:t>
      </w:r>
      <w:r w:rsidRPr="0070441E">
        <w:rPr>
          <w:rFonts w:ascii="Century Gothic" w:hAnsi="Century Gothic" w:cs="Arial"/>
          <w:b/>
          <w:bCs/>
          <w:w w:val="0"/>
        </w:rPr>
        <w:t xml:space="preserve">ałączniku nr </w:t>
      </w:r>
      <w:r w:rsidR="00090E0F" w:rsidRPr="0070441E">
        <w:rPr>
          <w:rFonts w:ascii="Century Gothic" w:hAnsi="Century Gothic" w:cs="Arial"/>
          <w:b/>
          <w:bCs/>
          <w:w w:val="0"/>
        </w:rPr>
        <w:t>2</w:t>
      </w:r>
      <w:r w:rsidR="00E52FC0" w:rsidRPr="0070441E">
        <w:rPr>
          <w:rFonts w:ascii="Century Gothic" w:hAnsi="Century Gothic" w:cs="Arial"/>
          <w:b/>
          <w:bCs/>
          <w:w w:val="0"/>
        </w:rPr>
        <w:t>7</w:t>
      </w:r>
      <w:r w:rsidRPr="0070441E">
        <w:rPr>
          <w:rFonts w:ascii="Century Gothic" w:hAnsi="Century Gothic" w:cs="Arial"/>
          <w:b/>
          <w:bCs/>
          <w:w w:val="0"/>
        </w:rPr>
        <w:t xml:space="preserve"> do Umowy</w:t>
      </w:r>
      <w:r w:rsidRPr="0070441E">
        <w:rPr>
          <w:rFonts w:ascii="Century Gothic" w:hAnsi="Century Gothic" w:cs="Arial"/>
          <w:w w:val="0"/>
        </w:rPr>
        <w:t>.</w:t>
      </w:r>
    </w:p>
    <w:p w14:paraId="346819D2" w14:textId="072AE271" w:rsidR="00514902" w:rsidRPr="00807246" w:rsidRDefault="005F1529" w:rsidP="00514902">
      <w:pPr>
        <w:pStyle w:val="Nagwek1"/>
        <w:keepNext w:val="0"/>
        <w:numPr>
          <w:ilvl w:val="0"/>
          <w:numId w:val="0"/>
        </w:numPr>
        <w:spacing w:before="360" w:line="360" w:lineRule="auto"/>
        <w:jc w:val="both"/>
        <w:rPr>
          <w:rFonts w:ascii="Century Gothic,Arial" w:eastAsia="Century Gothic,Arial" w:hAnsi="Century Gothic,Arial" w:cs="Century Gothic,Arial"/>
          <w:b/>
          <w:bCs/>
          <w:caps/>
          <w:sz w:val="20"/>
          <w:u w:val="single"/>
          <w:lang w:eastAsia="en-US"/>
        </w:rPr>
      </w:pPr>
      <w:bookmarkStart w:id="734" w:name="_Toc160706854"/>
      <w:r w:rsidRPr="005F1529">
        <w:rPr>
          <w:rFonts w:ascii="Century Gothic,Arial" w:eastAsia="Century Gothic,Arial" w:hAnsi="Century Gothic,Arial" w:cs="Century Gothic,Arial"/>
          <w:b/>
          <w:bCs/>
          <w:caps/>
          <w:sz w:val="20"/>
          <w:u w:val="single"/>
          <w:lang w:eastAsia="en-US"/>
        </w:rPr>
        <w:lastRenderedPageBreak/>
        <w:t>ARTYKUŁ 34. CYBERBEZPIECZEŃSTWO</w:t>
      </w:r>
      <w:bookmarkEnd w:id="734"/>
    </w:p>
    <w:p w14:paraId="18B34A95" w14:textId="77777777" w:rsidR="00514902" w:rsidRPr="00BB7EAE" w:rsidRDefault="00514902" w:rsidP="002645F1">
      <w:pPr>
        <w:pStyle w:val="Akapitzlist"/>
        <w:numPr>
          <w:ilvl w:val="0"/>
          <w:numId w:val="133"/>
        </w:numPr>
        <w:spacing w:line="360" w:lineRule="auto"/>
        <w:ind w:left="426"/>
        <w:jc w:val="both"/>
        <w:rPr>
          <w:rFonts w:ascii="Century Gothic" w:hAnsi="Century Gothic" w:cs="Arial"/>
          <w:w w:val="0"/>
        </w:rPr>
      </w:pPr>
      <w:r w:rsidRPr="00BB7EAE">
        <w:rPr>
          <w:rFonts w:ascii="Century Gothic" w:hAnsi="Century Gothic" w:cs="Arial"/>
          <w:w w:val="0"/>
        </w:rPr>
        <w:t xml:space="preserve">Wykonawca posiadający dostęp do systemów teleinformatycznych </w:t>
      </w:r>
      <w:r>
        <w:rPr>
          <w:rFonts w:ascii="Century Gothic" w:hAnsi="Century Gothic" w:cs="Arial"/>
          <w:w w:val="0"/>
        </w:rPr>
        <w:t>Zamawiającego</w:t>
      </w:r>
      <w:r w:rsidRPr="00BB7EAE">
        <w:rPr>
          <w:rFonts w:ascii="Century Gothic" w:hAnsi="Century Gothic" w:cs="Arial"/>
          <w:w w:val="0"/>
        </w:rPr>
        <w:t xml:space="preserve"> lub wymieniający korespondencję w trybie elektronicznym z </w:t>
      </w:r>
      <w:r>
        <w:rPr>
          <w:rFonts w:ascii="Century Gothic" w:hAnsi="Century Gothic" w:cs="Arial"/>
          <w:w w:val="0"/>
        </w:rPr>
        <w:t>Zamawiającym</w:t>
      </w:r>
      <w:r w:rsidRPr="00BB7EAE">
        <w:rPr>
          <w:rFonts w:ascii="Century Gothic" w:hAnsi="Century Gothic" w:cs="Arial"/>
          <w:w w:val="0"/>
        </w:rPr>
        <w:t xml:space="preserve"> zobowiązany jest do zgłaszania wszystkich zaobserwowanych lub podejrzanych zdarzeń dotyczących środowiska teleinformatycznego </w:t>
      </w:r>
      <w:r>
        <w:rPr>
          <w:rFonts w:ascii="Century Gothic" w:hAnsi="Century Gothic" w:cs="Arial"/>
          <w:w w:val="0"/>
        </w:rPr>
        <w:t>Zamawiającego</w:t>
      </w:r>
      <w:r w:rsidRPr="00BB7EAE">
        <w:rPr>
          <w:rFonts w:ascii="Century Gothic" w:hAnsi="Century Gothic" w:cs="Arial"/>
          <w:w w:val="0"/>
        </w:rPr>
        <w:t xml:space="preserve">, które w momencie wykrycia lub zgłoszenia noszą znamiona incydentu </w:t>
      </w:r>
      <w:proofErr w:type="spellStart"/>
      <w:r w:rsidRPr="00BB7EAE">
        <w:rPr>
          <w:rFonts w:ascii="Century Gothic" w:hAnsi="Century Gothic" w:cs="Arial"/>
          <w:w w:val="0"/>
        </w:rPr>
        <w:t>cyberbezpieczeństwa</w:t>
      </w:r>
      <w:proofErr w:type="spellEnd"/>
      <w:r w:rsidRPr="00BB7EAE">
        <w:rPr>
          <w:rFonts w:ascii="Century Gothic" w:hAnsi="Century Gothic" w:cs="Arial"/>
          <w:w w:val="0"/>
        </w:rPr>
        <w:t xml:space="preserve">. Przez pojęcie incydentu </w:t>
      </w:r>
      <w:proofErr w:type="spellStart"/>
      <w:r w:rsidRPr="00BB7EAE">
        <w:rPr>
          <w:rFonts w:ascii="Century Gothic" w:hAnsi="Century Gothic" w:cs="Arial"/>
          <w:w w:val="0"/>
        </w:rPr>
        <w:t>cyberbezpieczeństwa</w:t>
      </w:r>
      <w:proofErr w:type="spellEnd"/>
      <w:r w:rsidRPr="00BB7EAE">
        <w:rPr>
          <w:rFonts w:ascii="Century Gothic" w:hAnsi="Century Gothic" w:cs="Arial"/>
          <w:w w:val="0"/>
        </w:rPr>
        <w:t xml:space="preserve"> rozumie się zdarzenie lub serię zdarzeń, które ma albo może mieć niekorzystny wpływ na </w:t>
      </w:r>
      <w:proofErr w:type="spellStart"/>
      <w:r w:rsidRPr="00BB7EAE">
        <w:rPr>
          <w:rFonts w:ascii="Century Gothic" w:hAnsi="Century Gothic" w:cs="Arial"/>
          <w:w w:val="0"/>
        </w:rPr>
        <w:t>cyberbezpieczeństwo</w:t>
      </w:r>
      <w:proofErr w:type="spellEnd"/>
      <w:r w:rsidRPr="00BB7EAE">
        <w:rPr>
          <w:rFonts w:ascii="Century Gothic" w:hAnsi="Century Gothic" w:cs="Arial"/>
          <w:w w:val="0"/>
        </w:rPr>
        <w:t xml:space="preserve">, rozumiane jako odporność systemów informacyjnych na działania naruszające poufność, integralność, dostępność i autentyczność przetwarzanych danych lub związanych z nimi usług oferowanych przez te systemy. </w:t>
      </w:r>
    </w:p>
    <w:p w14:paraId="3140FFEF" w14:textId="0580893A" w:rsidR="00514902" w:rsidRPr="00BB7EAE" w:rsidRDefault="00514902" w:rsidP="002645F1">
      <w:pPr>
        <w:pStyle w:val="Akapitzlist"/>
        <w:numPr>
          <w:ilvl w:val="0"/>
          <w:numId w:val="133"/>
        </w:numPr>
        <w:spacing w:line="360" w:lineRule="auto"/>
        <w:ind w:left="426"/>
        <w:jc w:val="both"/>
        <w:rPr>
          <w:rFonts w:ascii="Century Gothic" w:hAnsi="Century Gothic" w:cs="Arial"/>
          <w:w w:val="0"/>
        </w:rPr>
      </w:pPr>
      <w:r w:rsidRPr="00BB7EAE">
        <w:rPr>
          <w:rFonts w:ascii="Century Gothic" w:hAnsi="Century Gothic" w:cs="Arial"/>
          <w:w w:val="0"/>
        </w:rPr>
        <w:t>W przypadku stwierdzenia zdarzenia, o którym mowa w ust. 1</w:t>
      </w:r>
      <w:r w:rsidR="00FB0BB6">
        <w:rPr>
          <w:rFonts w:ascii="Century Gothic" w:hAnsi="Century Gothic" w:cs="Arial"/>
          <w:w w:val="0"/>
        </w:rPr>
        <w:t xml:space="preserve"> powyżej</w:t>
      </w:r>
      <w:r w:rsidRPr="00BB7EAE">
        <w:rPr>
          <w:rFonts w:ascii="Century Gothic" w:hAnsi="Century Gothic" w:cs="Arial"/>
          <w:w w:val="0"/>
        </w:rPr>
        <w:t xml:space="preserve"> lub prawdopodobieństwa wystąpienia takiego zdarzenia, Wykonawca zobowiązany jest do niezwłocznego poinformowania </w:t>
      </w:r>
      <w:r>
        <w:rPr>
          <w:rFonts w:ascii="Century Gothic" w:hAnsi="Century Gothic" w:cs="Arial"/>
          <w:w w:val="0"/>
        </w:rPr>
        <w:t xml:space="preserve">Zamawiającego </w:t>
      </w:r>
      <w:r w:rsidRPr="00BB7EAE">
        <w:rPr>
          <w:rFonts w:ascii="Century Gothic" w:hAnsi="Century Gothic" w:cs="Arial"/>
          <w:w w:val="0"/>
        </w:rPr>
        <w:t>poprzez jeden z poniżej dostępnych kanałów komunikacji:</w:t>
      </w:r>
    </w:p>
    <w:p w14:paraId="25A74A71" w14:textId="77777777" w:rsidR="00514902" w:rsidRPr="00BB7EAE" w:rsidRDefault="00514902" w:rsidP="002645F1">
      <w:pPr>
        <w:pStyle w:val="Akapitzlist"/>
        <w:numPr>
          <w:ilvl w:val="0"/>
          <w:numId w:val="134"/>
        </w:numPr>
        <w:spacing w:line="360" w:lineRule="auto"/>
        <w:ind w:left="851"/>
        <w:jc w:val="both"/>
        <w:rPr>
          <w:rFonts w:ascii="Century Gothic" w:hAnsi="Century Gothic" w:cs="Arial"/>
        </w:rPr>
      </w:pPr>
      <w:r w:rsidRPr="00BB7EAE">
        <w:rPr>
          <w:rFonts w:ascii="Century Gothic" w:hAnsi="Century Gothic" w:cs="Arial"/>
          <w:w w:val="0"/>
        </w:rPr>
        <w:t xml:space="preserve">telefonicznie na numer: +48 22 22 01 111 lub +48 885 250 999; </w:t>
      </w:r>
    </w:p>
    <w:p w14:paraId="1DDFA9FE" w14:textId="77777777" w:rsidR="00514902" w:rsidRPr="00BB7EAE" w:rsidRDefault="00514902" w:rsidP="002645F1">
      <w:pPr>
        <w:pStyle w:val="Akapitzlist"/>
        <w:numPr>
          <w:ilvl w:val="0"/>
          <w:numId w:val="134"/>
        </w:numPr>
        <w:spacing w:line="360" w:lineRule="auto"/>
        <w:ind w:left="851"/>
        <w:jc w:val="both"/>
        <w:rPr>
          <w:rFonts w:ascii="Century Gothic" w:hAnsi="Century Gothic" w:cs="Arial"/>
        </w:rPr>
      </w:pPr>
      <w:r w:rsidRPr="00BB7EAE">
        <w:rPr>
          <w:rFonts w:ascii="Century Gothic" w:hAnsi="Century Gothic" w:cs="Arial"/>
          <w:w w:val="0"/>
        </w:rPr>
        <w:t>mailowo na adres: cert@gaz-system.pl;</w:t>
      </w:r>
    </w:p>
    <w:p w14:paraId="2889400E" w14:textId="77777777" w:rsidR="00514902" w:rsidRPr="00BB7EAE" w:rsidRDefault="00514902" w:rsidP="002645F1">
      <w:pPr>
        <w:pStyle w:val="Akapitzlist"/>
        <w:numPr>
          <w:ilvl w:val="0"/>
          <w:numId w:val="134"/>
        </w:numPr>
        <w:spacing w:line="360" w:lineRule="auto"/>
        <w:ind w:left="851"/>
        <w:jc w:val="both"/>
        <w:rPr>
          <w:rFonts w:ascii="Century Gothic" w:hAnsi="Century Gothic" w:cs="Arial"/>
        </w:rPr>
      </w:pPr>
      <w:r w:rsidRPr="00BB7EAE">
        <w:rPr>
          <w:rFonts w:ascii="Century Gothic" w:hAnsi="Century Gothic" w:cs="Arial"/>
          <w:w w:val="0"/>
        </w:rPr>
        <w:t xml:space="preserve">bezpośrednio do pracowników </w:t>
      </w:r>
      <w:r>
        <w:rPr>
          <w:rFonts w:ascii="Century Gothic" w:hAnsi="Century Gothic" w:cs="Arial"/>
          <w:w w:val="0"/>
        </w:rPr>
        <w:t>Zamawiającego</w:t>
      </w:r>
      <w:r w:rsidRPr="00BB7EAE">
        <w:rPr>
          <w:rFonts w:ascii="Century Gothic" w:hAnsi="Century Gothic" w:cs="Arial"/>
          <w:w w:val="0"/>
        </w:rPr>
        <w:t xml:space="preserve"> wskazanych do kontaktów w Umowie.</w:t>
      </w:r>
    </w:p>
    <w:p w14:paraId="346B1734" w14:textId="7EAC9DAE" w:rsidR="00514902" w:rsidRPr="00BB7EAE" w:rsidRDefault="00514902" w:rsidP="002645F1">
      <w:pPr>
        <w:pStyle w:val="Akapitzlist"/>
        <w:numPr>
          <w:ilvl w:val="0"/>
          <w:numId w:val="133"/>
        </w:numPr>
        <w:spacing w:line="360" w:lineRule="auto"/>
        <w:ind w:left="426"/>
        <w:jc w:val="both"/>
        <w:rPr>
          <w:rFonts w:ascii="Century Gothic" w:hAnsi="Century Gothic" w:cs="Arial"/>
        </w:rPr>
      </w:pPr>
      <w:r w:rsidRPr="00BB7EAE">
        <w:rPr>
          <w:rFonts w:ascii="Century Gothic" w:hAnsi="Century Gothic" w:cs="Arial"/>
          <w:w w:val="0"/>
        </w:rPr>
        <w:t>Strony zobowiązane są przekazać sobie wszelkie istotne i niezbędne informacje dotyczące zdarzenia, o którym mowa w ust. 1</w:t>
      </w:r>
      <w:r w:rsidR="00FB0BB6">
        <w:rPr>
          <w:rFonts w:ascii="Century Gothic" w:hAnsi="Century Gothic" w:cs="Arial"/>
          <w:w w:val="0"/>
        </w:rPr>
        <w:t xml:space="preserve"> powyżej</w:t>
      </w:r>
      <w:r w:rsidRPr="00BB7EAE">
        <w:rPr>
          <w:rFonts w:ascii="Century Gothic" w:hAnsi="Century Gothic" w:cs="Arial"/>
          <w:w w:val="0"/>
        </w:rPr>
        <w:t>.</w:t>
      </w:r>
    </w:p>
    <w:p w14:paraId="0B65EFA0" w14:textId="77777777" w:rsidR="00514902" w:rsidRPr="00F10119" w:rsidRDefault="00514902" w:rsidP="002645F1">
      <w:pPr>
        <w:pStyle w:val="Akapitzlist"/>
        <w:numPr>
          <w:ilvl w:val="0"/>
          <w:numId w:val="133"/>
        </w:numPr>
        <w:spacing w:line="360" w:lineRule="auto"/>
        <w:ind w:left="426"/>
        <w:jc w:val="both"/>
        <w:rPr>
          <w:rFonts w:ascii="Century Gothic" w:hAnsi="Century Gothic" w:cs="Arial"/>
          <w:w w:val="0"/>
        </w:rPr>
      </w:pPr>
      <w:r w:rsidRPr="00F10119">
        <w:rPr>
          <w:rFonts w:ascii="Century Gothic" w:hAnsi="Century Gothic" w:cs="Arial"/>
          <w:w w:val="0"/>
        </w:rPr>
        <w:t xml:space="preserve">Przekazywanie dokumentów i materiałów w formie elektronicznej odbywać się będzie przy wykorzystaniu poczty elektronicznej lub za pośrednictwem serwera FTP, dostępnego pod adresem https://ftp.gaz-system.pl lub innych rozwiązań wskazanych lub zaakceptowanych </w:t>
      </w:r>
    </w:p>
    <w:p w14:paraId="60A67669" w14:textId="77777777" w:rsidR="00514902" w:rsidRPr="000947C4" w:rsidRDefault="00514902" w:rsidP="00514902">
      <w:pPr>
        <w:pStyle w:val="Akapitzlist"/>
        <w:spacing w:line="360" w:lineRule="auto"/>
        <w:ind w:left="426"/>
        <w:jc w:val="both"/>
        <w:rPr>
          <w:rFonts w:ascii="Century Gothic" w:hAnsi="Century Gothic" w:cs="Arial"/>
          <w:w w:val="0"/>
        </w:rPr>
      </w:pPr>
      <w:r w:rsidRPr="000947C4">
        <w:rPr>
          <w:rFonts w:ascii="Century Gothic" w:hAnsi="Century Gothic" w:cs="Arial"/>
          <w:w w:val="0"/>
        </w:rPr>
        <w:t xml:space="preserve">przez </w:t>
      </w:r>
      <w:r>
        <w:rPr>
          <w:rFonts w:ascii="Century Gothic" w:hAnsi="Century Gothic" w:cs="Arial"/>
          <w:w w:val="0"/>
        </w:rPr>
        <w:t>Zamawiającego</w:t>
      </w:r>
      <w:r w:rsidRPr="000947C4">
        <w:rPr>
          <w:rFonts w:ascii="Century Gothic" w:hAnsi="Century Gothic" w:cs="Arial"/>
          <w:w w:val="0"/>
        </w:rPr>
        <w:t xml:space="preserve">.  </w:t>
      </w:r>
    </w:p>
    <w:p w14:paraId="6D197734" w14:textId="77777777" w:rsidR="00514902" w:rsidRPr="001669E4" w:rsidRDefault="00514902" w:rsidP="002645F1">
      <w:pPr>
        <w:pStyle w:val="Akapitzlist"/>
        <w:numPr>
          <w:ilvl w:val="0"/>
          <w:numId w:val="133"/>
        </w:numPr>
        <w:spacing w:line="360" w:lineRule="auto"/>
        <w:ind w:left="426"/>
        <w:jc w:val="both"/>
        <w:rPr>
          <w:rFonts w:ascii="Century Gothic" w:hAnsi="Century Gothic" w:cs="Arial"/>
          <w:w w:val="0"/>
        </w:rPr>
      </w:pPr>
      <w:r w:rsidRPr="001669E4">
        <w:rPr>
          <w:rFonts w:ascii="Century Gothic" w:hAnsi="Century Gothic" w:cs="Arial"/>
          <w:w w:val="0"/>
        </w:rPr>
        <w:t xml:space="preserve">Wykonawca zobowiązuje się, że jego stacja robocza będzie spełniała następujące wymagania: </w:t>
      </w:r>
    </w:p>
    <w:p w14:paraId="04FEF6A9" w14:textId="77777777" w:rsidR="00514902" w:rsidRPr="00B63DDC" w:rsidRDefault="00514902" w:rsidP="00514902">
      <w:pPr>
        <w:spacing w:line="360" w:lineRule="auto"/>
        <w:ind w:left="567"/>
        <w:jc w:val="both"/>
        <w:rPr>
          <w:rFonts w:ascii="Century Gothic" w:hAnsi="Century Gothic" w:cs="Arial"/>
        </w:rPr>
      </w:pPr>
      <w:r w:rsidRPr="00B63DDC">
        <w:rPr>
          <w:rFonts w:ascii="Century Gothic" w:hAnsi="Century Gothic" w:cs="Arial"/>
        </w:rPr>
        <w:t>1) posiada</w:t>
      </w:r>
      <w:r>
        <w:rPr>
          <w:rFonts w:ascii="Century Gothic" w:hAnsi="Century Gothic" w:cs="Arial"/>
        </w:rPr>
        <w:t>ć</w:t>
      </w:r>
      <w:r w:rsidRPr="00B63DDC">
        <w:rPr>
          <w:rFonts w:ascii="Century Gothic" w:hAnsi="Century Gothic" w:cs="Arial"/>
        </w:rPr>
        <w:t xml:space="preserve"> zaktualizowany system operacyjny; </w:t>
      </w:r>
    </w:p>
    <w:p w14:paraId="4449731B" w14:textId="77777777" w:rsidR="00514902" w:rsidRPr="00B63DDC" w:rsidRDefault="00514902" w:rsidP="00514902">
      <w:pPr>
        <w:spacing w:line="360" w:lineRule="auto"/>
        <w:ind w:left="567"/>
        <w:jc w:val="both"/>
        <w:rPr>
          <w:rFonts w:ascii="Century Gothic" w:hAnsi="Century Gothic" w:cs="Arial"/>
        </w:rPr>
      </w:pPr>
      <w:r w:rsidRPr="00B63DDC">
        <w:rPr>
          <w:rFonts w:ascii="Century Gothic" w:hAnsi="Century Gothic" w:cs="Arial"/>
        </w:rPr>
        <w:t>2) posiada</w:t>
      </w:r>
      <w:r>
        <w:rPr>
          <w:rFonts w:ascii="Century Gothic" w:hAnsi="Century Gothic" w:cs="Arial"/>
        </w:rPr>
        <w:t>ć</w:t>
      </w:r>
      <w:r w:rsidRPr="00B63DDC">
        <w:rPr>
          <w:rFonts w:ascii="Century Gothic" w:hAnsi="Century Gothic" w:cs="Arial"/>
        </w:rPr>
        <w:t xml:space="preserve"> zaktualizowany system antywirusowy. </w:t>
      </w:r>
    </w:p>
    <w:p w14:paraId="50D1B81C" w14:textId="77777777" w:rsidR="00514902" w:rsidRPr="000947C4" w:rsidRDefault="00514902" w:rsidP="002645F1">
      <w:pPr>
        <w:pStyle w:val="Akapitzlist"/>
        <w:numPr>
          <w:ilvl w:val="0"/>
          <w:numId w:val="133"/>
        </w:numPr>
        <w:spacing w:line="360" w:lineRule="auto"/>
        <w:ind w:left="426"/>
        <w:jc w:val="both"/>
        <w:rPr>
          <w:rFonts w:ascii="Century Gothic" w:hAnsi="Century Gothic" w:cs="Arial"/>
          <w:w w:val="0"/>
        </w:rPr>
      </w:pPr>
      <w:r>
        <w:rPr>
          <w:rFonts w:ascii="Century Gothic" w:hAnsi="Century Gothic" w:cs="Arial"/>
          <w:w w:val="0"/>
        </w:rPr>
        <w:t>Zamawiający</w:t>
      </w:r>
      <w:r w:rsidRPr="000947C4">
        <w:rPr>
          <w:rFonts w:ascii="Century Gothic" w:hAnsi="Century Gothic" w:cs="Arial"/>
          <w:w w:val="0"/>
        </w:rPr>
        <w:t xml:space="preserve"> wyklucza możliwość stosowania współdzielonych kont w systemach IT spółki.</w:t>
      </w:r>
    </w:p>
    <w:p w14:paraId="1890FA31" w14:textId="77777777" w:rsidR="00514902" w:rsidRPr="000947C4" w:rsidRDefault="00514902" w:rsidP="002645F1">
      <w:pPr>
        <w:pStyle w:val="Akapitzlist"/>
        <w:numPr>
          <w:ilvl w:val="0"/>
          <w:numId w:val="133"/>
        </w:numPr>
        <w:spacing w:line="360" w:lineRule="auto"/>
        <w:ind w:left="426"/>
        <w:jc w:val="both"/>
        <w:rPr>
          <w:rFonts w:ascii="Century Gothic" w:hAnsi="Century Gothic" w:cs="Arial"/>
          <w:w w:val="0"/>
        </w:rPr>
      </w:pPr>
      <w:r w:rsidRPr="007323CC">
        <w:rPr>
          <w:rFonts w:ascii="Century Gothic" w:hAnsi="Century Gothic" w:cs="Arial"/>
          <w:w w:val="0"/>
        </w:rPr>
        <w:t>Zamawiający</w:t>
      </w:r>
      <w:r w:rsidRPr="000947C4">
        <w:rPr>
          <w:rFonts w:ascii="Century Gothic" w:hAnsi="Century Gothic" w:cs="Arial"/>
          <w:w w:val="0"/>
        </w:rPr>
        <w:t xml:space="preserve"> wymaga aby przedstawiciele Wykonawcy logując się do systemów teleinformatycznych </w:t>
      </w:r>
      <w:r w:rsidRPr="007323CC">
        <w:rPr>
          <w:rFonts w:ascii="Century Gothic" w:hAnsi="Century Gothic" w:cs="Arial"/>
          <w:w w:val="0"/>
        </w:rPr>
        <w:t>Zamawiającego</w:t>
      </w:r>
      <w:r w:rsidRPr="000947C4">
        <w:rPr>
          <w:rFonts w:ascii="Century Gothic" w:hAnsi="Century Gothic" w:cs="Arial"/>
          <w:w w:val="0"/>
        </w:rPr>
        <w:t xml:space="preserve"> stosowali hasła uwierzytelniające zgodne z rekomendacjami </w:t>
      </w:r>
      <w:r w:rsidRPr="007323CC">
        <w:rPr>
          <w:rFonts w:ascii="Century Gothic" w:hAnsi="Century Gothic" w:cs="Arial"/>
          <w:w w:val="0"/>
        </w:rPr>
        <w:t>Zamawiającego</w:t>
      </w:r>
      <w:r w:rsidRPr="000947C4">
        <w:rPr>
          <w:rFonts w:ascii="Century Gothic" w:hAnsi="Century Gothic" w:cs="Arial"/>
          <w:w w:val="0"/>
        </w:rPr>
        <w:t xml:space="preserve"> (min. 14 znaków, użycie min. jednej dużej litery, cyfry i jednego znaku specjalnego).</w:t>
      </w:r>
    </w:p>
    <w:p w14:paraId="0CDAF27C" w14:textId="77777777" w:rsidR="00514902" w:rsidRPr="000947C4" w:rsidRDefault="00514902" w:rsidP="002645F1">
      <w:pPr>
        <w:pStyle w:val="Akapitzlist"/>
        <w:numPr>
          <w:ilvl w:val="0"/>
          <w:numId w:val="133"/>
        </w:numPr>
        <w:spacing w:line="360" w:lineRule="auto"/>
        <w:ind w:left="426"/>
        <w:jc w:val="both"/>
        <w:rPr>
          <w:rFonts w:ascii="Century Gothic" w:hAnsi="Century Gothic" w:cs="Arial"/>
          <w:w w:val="0"/>
        </w:rPr>
      </w:pPr>
      <w:r w:rsidRPr="007323CC">
        <w:rPr>
          <w:rFonts w:ascii="Century Gothic" w:hAnsi="Century Gothic" w:cs="Arial"/>
          <w:w w:val="0"/>
        </w:rPr>
        <w:t>Zamawiający</w:t>
      </w:r>
      <w:r w:rsidRPr="000947C4">
        <w:rPr>
          <w:rFonts w:ascii="Century Gothic" w:hAnsi="Century Gothic" w:cs="Arial"/>
          <w:w w:val="0"/>
        </w:rPr>
        <w:t xml:space="preserve"> zabrania przekazywania między przedstawicielami Wykonawcy danych uwierzytelniających wykorzystywanych w środowisku teleinformatycznym </w:t>
      </w:r>
      <w:r>
        <w:rPr>
          <w:rFonts w:ascii="Century Gothic" w:hAnsi="Century Gothic" w:cs="Arial"/>
          <w:w w:val="0"/>
        </w:rPr>
        <w:t>Zamawiającego</w:t>
      </w:r>
      <w:r w:rsidRPr="000947C4">
        <w:rPr>
          <w:rFonts w:ascii="Century Gothic" w:hAnsi="Century Gothic" w:cs="Arial"/>
          <w:w w:val="0"/>
        </w:rPr>
        <w:t xml:space="preserve">. </w:t>
      </w:r>
    </w:p>
    <w:p w14:paraId="469539DE" w14:textId="77777777" w:rsidR="00514902" w:rsidRPr="001669E4" w:rsidRDefault="00514902" w:rsidP="002645F1">
      <w:pPr>
        <w:pStyle w:val="Akapitzlist"/>
        <w:numPr>
          <w:ilvl w:val="0"/>
          <w:numId w:val="133"/>
        </w:numPr>
        <w:spacing w:line="360" w:lineRule="auto"/>
        <w:ind w:left="426"/>
        <w:jc w:val="both"/>
        <w:rPr>
          <w:rFonts w:ascii="Century Gothic" w:hAnsi="Century Gothic" w:cs="Arial"/>
          <w:w w:val="0"/>
        </w:rPr>
      </w:pPr>
      <w:r w:rsidRPr="001669E4">
        <w:rPr>
          <w:rFonts w:ascii="Century Gothic" w:hAnsi="Century Gothic" w:cs="Arial"/>
          <w:w w:val="0"/>
        </w:rPr>
        <w:t xml:space="preserve">Zamawiający zastrzega sobie prawo do zmiany sposobu dostępu do swojego środowiska teleinformatycznego. </w:t>
      </w:r>
    </w:p>
    <w:p w14:paraId="65D9C3AD" w14:textId="77777777" w:rsidR="00514902" w:rsidRPr="00F10119" w:rsidRDefault="00514902" w:rsidP="002645F1">
      <w:pPr>
        <w:pStyle w:val="Akapitzlist"/>
        <w:numPr>
          <w:ilvl w:val="0"/>
          <w:numId w:val="133"/>
        </w:numPr>
        <w:spacing w:line="360" w:lineRule="auto"/>
        <w:ind w:left="426"/>
        <w:jc w:val="both"/>
        <w:rPr>
          <w:rFonts w:ascii="Century Gothic" w:hAnsi="Century Gothic" w:cs="Arial"/>
          <w:w w:val="0"/>
        </w:rPr>
      </w:pPr>
      <w:r w:rsidRPr="00F10119">
        <w:rPr>
          <w:rFonts w:ascii="Century Gothic" w:hAnsi="Century Gothic" w:cs="Arial"/>
          <w:w w:val="0"/>
        </w:rPr>
        <w:lastRenderedPageBreak/>
        <w:t xml:space="preserve">W sytuacji, gdy uwierzytelnienie/uprawnienia lub ich część przyznane do środowiska teleinformatycznego Zamawiającego na czas realizacji umowy nie będą dłużej potrzebne, Wykonawca bez zbędnej zwłoki poinformuje o tym fakcie Zamawiającego. </w:t>
      </w:r>
    </w:p>
    <w:p w14:paraId="6E34AF5E" w14:textId="77777777" w:rsidR="00514902" w:rsidRPr="00F10119" w:rsidRDefault="00514902" w:rsidP="002645F1">
      <w:pPr>
        <w:pStyle w:val="Akapitzlist"/>
        <w:numPr>
          <w:ilvl w:val="0"/>
          <w:numId w:val="133"/>
        </w:numPr>
        <w:spacing w:line="360" w:lineRule="auto"/>
        <w:ind w:left="426"/>
        <w:jc w:val="both"/>
        <w:rPr>
          <w:rFonts w:ascii="Century Gothic" w:hAnsi="Century Gothic" w:cs="Arial"/>
          <w:w w:val="0"/>
        </w:rPr>
      </w:pPr>
      <w:r w:rsidRPr="00F10119">
        <w:rPr>
          <w:rFonts w:ascii="Century Gothic" w:hAnsi="Century Gothic" w:cs="Arial"/>
          <w:w w:val="0"/>
        </w:rPr>
        <w:t xml:space="preserve">Zamawiający zastrzega sobie prawo do rejestrowania działań podejmowanych przez przedstawicieli Wykonawcy w środowisku teleinformatycznym Zamawiającego. </w:t>
      </w:r>
    </w:p>
    <w:p w14:paraId="76389C16" w14:textId="77777777" w:rsidR="00514902" w:rsidRPr="008517BD" w:rsidRDefault="00514902" w:rsidP="002645F1">
      <w:pPr>
        <w:pStyle w:val="Akapitzlist"/>
        <w:numPr>
          <w:ilvl w:val="0"/>
          <w:numId w:val="133"/>
        </w:numPr>
        <w:spacing w:line="360" w:lineRule="auto"/>
        <w:ind w:left="426"/>
        <w:jc w:val="both"/>
        <w:rPr>
          <w:rFonts w:ascii="Century Gothic" w:hAnsi="Century Gothic" w:cs="Arial"/>
          <w:w w:val="0"/>
        </w:rPr>
      </w:pPr>
      <w:r w:rsidRPr="00F10119">
        <w:rPr>
          <w:rFonts w:ascii="Century Gothic" w:hAnsi="Century Gothic" w:cs="Arial"/>
          <w:w w:val="0"/>
        </w:rPr>
        <w:t xml:space="preserve">Zamawiający </w:t>
      </w:r>
      <w:r w:rsidRPr="008517BD">
        <w:rPr>
          <w:rFonts w:ascii="Century Gothic" w:hAnsi="Century Gothic" w:cs="Arial"/>
          <w:w w:val="0"/>
        </w:rPr>
        <w:t xml:space="preserve">zastrzega sobie prawo do przeprowadzenia dedykowanego szkolenia z zakresu </w:t>
      </w:r>
      <w:proofErr w:type="spellStart"/>
      <w:r w:rsidRPr="008517BD">
        <w:rPr>
          <w:rFonts w:ascii="Century Gothic" w:hAnsi="Century Gothic" w:cs="Arial"/>
          <w:w w:val="0"/>
        </w:rPr>
        <w:t>cyberbezpieczeństwa</w:t>
      </w:r>
      <w:proofErr w:type="spellEnd"/>
      <w:r w:rsidRPr="008517BD">
        <w:rPr>
          <w:rFonts w:ascii="Century Gothic" w:hAnsi="Century Gothic" w:cs="Arial"/>
          <w:w w:val="0"/>
        </w:rPr>
        <w:t xml:space="preserve"> dla przedstawicieli Wykonawcy, mających dostęp do systemów i realizujących zadania na rzecz Zamawiającego.</w:t>
      </w:r>
    </w:p>
    <w:p w14:paraId="20488357" w14:textId="0D15320A" w:rsidR="00EA75A2" w:rsidRPr="005F09A4" w:rsidRDefault="00514902" w:rsidP="00EA75A2">
      <w:pPr>
        <w:spacing w:line="360" w:lineRule="auto"/>
        <w:jc w:val="both"/>
        <w:rPr>
          <w:rFonts w:ascii="Century Gothic" w:hAnsi="Century Gothic" w:cs="Arial"/>
        </w:rPr>
      </w:pPr>
      <w:r w:rsidRPr="00DB58C5">
        <w:rPr>
          <w:rFonts w:ascii="Century Gothic" w:hAnsi="Century Gothic" w:cs="Arial"/>
          <w:w w:val="0"/>
        </w:rPr>
        <w:t xml:space="preserve">Wykonawca akceptuje uprawnienie Zamawiającego, co do możliwości skierowania do Wykonawcy w trakcie obowiązania umowy, ankiety weryfikującej stosowane przez Wykonawcę mechanizmy </w:t>
      </w:r>
      <w:proofErr w:type="spellStart"/>
      <w:r w:rsidRPr="00DB58C5">
        <w:rPr>
          <w:rFonts w:ascii="Century Gothic" w:hAnsi="Century Gothic" w:cs="Arial"/>
          <w:w w:val="0"/>
        </w:rPr>
        <w:t>cyberbezpieczeństwa</w:t>
      </w:r>
      <w:proofErr w:type="spellEnd"/>
      <w:r w:rsidRPr="00DB58C5">
        <w:rPr>
          <w:rFonts w:ascii="Century Gothic" w:hAnsi="Century Gothic" w:cs="Arial"/>
          <w:w w:val="0"/>
        </w:rPr>
        <w:t>.</w:t>
      </w:r>
    </w:p>
    <w:p w14:paraId="2D2AA1F2" w14:textId="14DB467C" w:rsidR="00EA75A2" w:rsidRPr="005F09A4" w:rsidRDefault="00EA75A2" w:rsidP="00EA75A2">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735" w:name="_Toc160706855"/>
      <w:r w:rsidRPr="005F09A4">
        <w:rPr>
          <w:rFonts w:ascii="Century Gothic,Arial" w:eastAsia="Century Gothic,Arial" w:hAnsi="Century Gothic,Arial" w:cs="Century Gothic,Arial"/>
          <w:b/>
          <w:bCs/>
          <w:caps/>
          <w:sz w:val="20"/>
          <w:u w:val="single"/>
          <w:lang w:eastAsia="en-US"/>
        </w:rPr>
        <w:t>ARTYKUŁ 35. OCHRONA BEZPIECZEŃSTWA NARODOWEGO ORAZ PRZECIWDZIAŁANIE AGRESJI NA UKRAINĘ</w:t>
      </w:r>
      <w:bookmarkEnd w:id="735"/>
    </w:p>
    <w:p w14:paraId="392E123C" w14:textId="77777777" w:rsidR="00EA75A2" w:rsidRPr="005F09A4" w:rsidRDefault="00EA75A2" w:rsidP="002645F1">
      <w:pPr>
        <w:numPr>
          <w:ilvl w:val="0"/>
          <w:numId w:val="137"/>
        </w:numPr>
        <w:spacing w:line="360" w:lineRule="auto"/>
        <w:ind w:left="426"/>
        <w:jc w:val="both"/>
        <w:rPr>
          <w:rFonts w:ascii="Century Gothic" w:hAnsi="Century Gothic" w:cs="Arial"/>
        </w:rPr>
      </w:pPr>
      <w:r w:rsidRPr="005F09A4">
        <w:rPr>
          <w:rFonts w:ascii="Century Gothic" w:hAnsi="Century Gothic" w:cs="Arial"/>
        </w:rPr>
        <w:t>Wykonawca oświadcza i zapewnia, że nie  jest:</w:t>
      </w:r>
    </w:p>
    <w:p w14:paraId="377E60BD" w14:textId="77777777" w:rsidR="00EA75A2" w:rsidRPr="005F09A4" w:rsidRDefault="00EA75A2" w:rsidP="002645F1">
      <w:pPr>
        <w:numPr>
          <w:ilvl w:val="1"/>
          <w:numId w:val="137"/>
        </w:numPr>
        <w:tabs>
          <w:tab w:val="left" w:pos="851"/>
        </w:tabs>
        <w:spacing w:line="360" w:lineRule="auto"/>
        <w:ind w:left="709" w:hanging="283"/>
        <w:jc w:val="both"/>
        <w:rPr>
          <w:rFonts w:ascii="Century Gothic" w:hAnsi="Century Gothic" w:cs="Arial"/>
        </w:rPr>
      </w:pPr>
      <w:r w:rsidRPr="005F09A4">
        <w:rPr>
          <w:rFonts w:ascii="Century Gothic" w:hAnsi="Century Gothic" w:cs="Arial"/>
        </w:rPr>
        <w:t xml:space="preserve">podmiotem, wobec którego zachodzą okoliczności, o których mowa w Artykule 5k ust. 1 lit. a) – c) Rozporządzenia Rady (UE) Nr 833/2014 z dnia 31 lipca 2014 r. dotyczącego środków ograniczających w związku z działaniami Rosji destabilizującymi sytuację na Ukrainie (Dz.U.UE.L.2014.229.1) zmienionego Rozporządzeniem Rady (UE) 2022/576 z dnia 8 kwietnia 2022 r. w sprawie zmiany rozporządzenia (UE) nr 833/2014 dotyczącego środków ograniczających w związku z działaniami Rosji destabilizującymi sytuację na Ukrainie (Dz.U.UE.L.2022.111.1); </w:t>
      </w:r>
    </w:p>
    <w:p w14:paraId="0651FD71" w14:textId="7CAC73AA" w:rsidR="00EA75A2" w:rsidRPr="005F09A4" w:rsidRDefault="00EA75A2" w:rsidP="002645F1">
      <w:pPr>
        <w:numPr>
          <w:ilvl w:val="1"/>
          <w:numId w:val="137"/>
        </w:numPr>
        <w:tabs>
          <w:tab w:val="left" w:pos="851"/>
        </w:tabs>
        <w:spacing w:line="360" w:lineRule="auto"/>
        <w:ind w:left="709" w:hanging="283"/>
        <w:jc w:val="both"/>
        <w:rPr>
          <w:rFonts w:ascii="Century Gothic" w:hAnsi="Century Gothic" w:cs="Arial"/>
        </w:rPr>
      </w:pPr>
      <w:r w:rsidRPr="005F09A4">
        <w:rPr>
          <w:rFonts w:ascii="Century Gothic" w:hAnsi="Century Gothic" w:cs="Arial"/>
        </w:rPr>
        <w:t>podmiotem, który został wymieniony w wykazach określonych w Rozporządzeniu Rady (WE) 765/2006 (Dz.U.UE.L.2006.134.1) i Rozporządzeniu Rady (UE) 269/2014 (Dz.U.UE.L.2014.78.6) albo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1274962B" w14:textId="77777777" w:rsidR="00EA75A2" w:rsidRPr="005F09A4" w:rsidRDefault="00EA75A2" w:rsidP="002645F1">
      <w:pPr>
        <w:numPr>
          <w:ilvl w:val="1"/>
          <w:numId w:val="137"/>
        </w:numPr>
        <w:tabs>
          <w:tab w:val="left" w:pos="851"/>
        </w:tabs>
        <w:spacing w:line="360" w:lineRule="auto"/>
        <w:ind w:left="709" w:hanging="283"/>
        <w:jc w:val="both"/>
        <w:rPr>
          <w:rFonts w:ascii="Century Gothic" w:hAnsi="Century Gothic" w:cs="Arial"/>
        </w:rPr>
      </w:pPr>
      <w:r w:rsidRPr="005F09A4">
        <w:rPr>
          <w:rFonts w:ascii="Century Gothic" w:hAnsi="Century Gothic" w:cs="Arial"/>
        </w:rPr>
        <w:t>podmiotem, którego beneficjentem rzeczywistym w rozumieniu ustawy z dnia 1 marca 2018 r. o przeciwdziałaniu praniu pieniędzy oraz finansowaniu terroryzmu (Dz. U. z 2022 r. poz. 593 i 655)  jest osoba wymieniona w wykazach określonych w Rozporządzeniu Rady (WE)  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1DB1B95A" w14:textId="4784C4AB" w:rsidR="00EA75A2" w:rsidRPr="005F09A4" w:rsidRDefault="00EA75A2" w:rsidP="002645F1">
      <w:pPr>
        <w:numPr>
          <w:ilvl w:val="1"/>
          <w:numId w:val="137"/>
        </w:numPr>
        <w:tabs>
          <w:tab w:val="left" w:pos="851"/>
        </w:tabs>
        <w:spacing w:line="360" w:lineRule="auto"/>
        <w:ind w:left="709" w:hanging="283"/>
        <w:jc w:val="both"/>
        <w:rPr>
          <w:rFonts w:ascii="Century Gothic" w:hAnsi="Century Gothic" w:cs="Arial"/>
        </w:rPr>
      </w:pPr>
      <w:r w:rsidRPr="005F09A4">
        <w:rPr>
          <w:rFonts w:ascii="Century Gothic" w:hAnsi="Century Gothic" w:cs="Arial"/>
        </w:rPr>
        <w:lastRenderedPageBreak/>
        <w:t>podmiotem,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46208158" w14:textId="42EBB917" w:rsidR="00EA75A2" w:rsidRPr="005F09A4" w:rsidRDefault="00EA75A2" w:rsidP="002645F1">
      <w:pPr>
        <w:numPr>
          <w:ilvl w:val="0"/>
          <w:numId w:val="137"/>
        </w:numPr>
        <w:spacing w:line="360" w:lineRule="auto"/>
        <w:ind w:left="567"/>
        <w:jc w:val="both"/>
        <w:rPr>
          <w:rFonts w:ascii="Century Gothic" w:hAnsi="Century Gothic" w:cs="Arial"/>
        </w:rPr>
      </w:pPr>
      <w:r w:rsidRPr="005F09A4">
        <w:rPr>
          <w:rFonts w:ascii="Century Gothic" w:hAnsi="Century Gothic" w:cs="Arial"/>
        </w:rPr>
        <w:t xml:space="preserve"> Wykonawca oświadcza i zapewnia, że przy realizacji zamówienia nie będzie posługiwał się Podwykonawcami (w tym dalszymi Podwykonawcami) i nie będzie polegać na zdolnościach lub sytuacji podmiotu udostępniającego, wobec których zachodzą okoliczności, o których mowa w Artykule 5k ust. 1 Rozporządzenia Rady (UE) Nr 833/2014 z dnia 31 lipca 2014 r. dotyczącego środków ograniczających w związku z działaniami Rosji destabilizującymi sytuację na Ukrainie (Dz.U.UE.L.2014.229.1) zmienionego Rozporządzeniem Rady (UE) 2022/576 z dnia 8 kwietnia 2022 r. w sprawie zmiany rozporządzenia (UE) nr 833/2014 dotyczącego środków ograniczających w związku z działaniami Rosji </w:t>
      </w:r>
      <w:r w:rsidRPr="0070441E">
        <w:rPr>
          <w:rFonts w:ascii="Century Gothic" w:hAnsi="Century Gothic" w:cs="Arial"/>
        </w:rPr>
        <w:t xml:space="preserve">destabilizującymi sytuację na Ukrainie (Dz.U.UE.L.2022.111.1), jeżeli tym podmiotom przypadnie lub przypaść ma łącznie ponad 10% wynagrodzenia netto, o którym mowa w Art. 13 ust. 1 Umowy lub wobec których zachodzi co najmniej jedna z okoliczności, o których mowa w ust. 1 lit. </w:t>
      </w:r>
      <w:r w:rsidR="007F61D5" w:rsidRPr="0070441E">
        <w:rPr>
          <w:rFonts w:ascii="Century Gothic" w:hAnsi="Century Gothic" w:cs="Arial"/>
        </w:rPr>
        <w:t>2)</w:t>
      </w:r>
      <w:r w:rsidRPr="0070441E">
        <w:rPr>
          <w:rFonts w:ascii="Century Gothic" w:hAnsi="Century Gothic" w:cs="Arial"/>
        </w:rPr>
        <w:t>-</w:t>
      </w:r>
      <w:r w:rsidR="007F61D5" w:rsidRPr="0070441E">
        <w:rPr>
          <w:rFonts w:ascii="Century Gothic" w:hAnsi="Century Gothic" w:cs="Arial"/>
        </w:rPr>
        <w:t>4)</w:t>
      </w:r>
      <w:r w:rsidRPr="0070441E">
        <w:rPr>
          <w:rFonts w:ascii="Century Gothic" w:hAnsi="Century Gothic" w:cs="Arial"/>
        </w:rPr>
        <w:t xml:space="preserve"> powyżej.</w:t>
      </w:r>
    </w:p>
    <w:p w14:paraId="680EEA07" w14:textId="71FD9A26" w:rsidR="00EA75A2" w:rsidRPr="005F09A4" w:rsidRDefault="00EA75A2" w:rsidP="002645F1">
      <w:pPr>
        <w:numPr>
          <w:ilvl w:val="0"/>
          <w:numId w:val="137"/>
        </w:numPr>
        <w:spacing w:line="360" w:lineRule="auto"/>
        <w:ind w:left="567"/>
        <w:jc w:val="both"/>
        <w:rPr>
          <w:rFonts w:ascii="Century Gothic" w:hAnsi="Century Gothic" w:cs="Arial"/>
        </w:rPr>
      </w:pPr>
      <w:r w:rsidRPr="005F09A4">
        <w:rPr>
          <w:rFonts w:ascii="Century Gothic" w:hAnsi="Century Gothic" w:cs="Arial"/>
        </w:rPr>
        <w:t xml:space="preserve">Wykonawca nie może posługiwać się Podwykonawcami (w tym dalszymi Podwykonawcami) i polegać na zdolnościach lub sytuacji podmiotu udostępniającego, w razie zaistnienia okoliczności i spełnienia warunków, o których mowa w  Artykule 5k ust. 1 Rozporządzenia Rady (UE) Nr 833/2014 z dnia 31 lipca 2014 r. dotyczącego środków ograniczających w związku z działaniami Rosji destabilizującymi sytuację na Ukrainie zmienionego Rozporządzeniem Rady (UE) 2022/576 z dnia 8 kwietnia 2022 r. w sprawie zmiany rozporządzenia (UE) nr 833/2014 dotyczącego środków ograniczających w związku z działaniami Rosji destabilizującymi sytuację na Ukrainie, jeżeli tym </w:t>
      </w:r>
      <w:r w:rsidRPr="0070441E">
        <w:rPr>
          <w:rFonts w:ascii="Century Gothic" w:hAnsi="Century Gothic" w:cs="Arial"/>
        </w:rPr>
        <w:t xml:space="preserve">podmiotom przypadnie lub przypaść ma łącznie ponad 10% </w:t>
      </w:r>
      <w:r w:rsidRPr="00C16E62">
        <w:rPr>
          <w:rFonts w:ascii="Century Gothic" w:hAnsi="Century Gothic" w:cs="Arial"/>
        </w:rPr>
        <w:t>wynagrodzenia netto,</w:t>
      </w:r>
      <w:r w:rsidRPr="0070441E">
        <w:rPr>
          <w:rFonts w:ascii="Century Gothic" w:hAnsi="Century Gothic" w:cs="Arial"/>
        </w:rPr>
        <w:t xml:space="preserve"> o którym mowa w </w:t>
      </w:r>
      <w:r w:rsidR="00FA3579" w:rsidRPr="0070441E">
        <w:rPr>
          <w:rFonts w:ascii="Century Gothic" w:hAnsi="Century Gothic" w:cs="Arial"/>
        </w:rPr>
        <w:t>A</w:t>
      </w:r>
      <w:r w:rsidRPr="0070441E">
        <w:rPr>
          <w:rFonts w:ascii="Century Gothic" w:hAnsi="Century Gothic" w:cs="Arial"/>
        </w:rPr>
        <w:t>rt. 13 ust. 1 Umowy. W przypadku powierzenia realizacji Przedmiotu Umowy lub jego części takiemu</w:t>
      </w:r>
      <w:r w:rsidRPr="005F09A4">
        <w:rPr>
          <w:rFonts w:ascii="Century Gothic" w:hAnsi="Century Gothic" w:cs="Arial"/>
        </w:rPr>
        <w:t xml:space="preserve"> podwykonawcy, Wykonawca zobowiązany jest wyłączyć go z realizacji Przedmiotu Umowy w terminie wyznaczonym przez Zamawiającego i zastąpić go innym podwykonawcą lub zrealizować zakres powierzony podwykonawcy siłami własnymi. </w:t>
      </w:r>
    </w:p>
    <w:p w14:paraId="1F34FF50" w14:textId="77777777" w:rsidR="00EA75A2" w:rsidRPr="005F09A4" w:rsidRDefault="00EA75A2" w:rsidP="002645F1">
      <w:pPr>
        <w:numPr>
          <w:ilvl w:val="0"/>
          <w:numId w:val="137"/>
        </w:numPr>
        <w:spacing w:line="360" w:lineRule="auto"/>
        <w:jc w:val="both"/>
        <w:rPr>
          <w:rFonts w:ascii="Century Gothic" w:hAnsi="Century Gothic" w:cs="Arial"/>
        </w:rPr>
      </w:pPr>
      <w:r w:rsidRPr="005F09A4">
        <w:rPr>
          <w:rFonts w:ascii="Century Gothic" w:hAnsi="Century Gothic" w:cs="Arial"/>
        </w:rPr>
        <w:t>Zamawiający jest uprawniony do obciążenia Wykonawcy następującymi karami umownymi:</w:t>
      </w:r>
    </w:p>
    <w:p w14:paraId="4F3361B3" w14:textId="4B799EC0" w:rsidR="00EA75A2" w:rsidRPr="0070441E" w:rsidRDefault="00EA75A2" w:rsidP="002645F1">
      <w:pPr>
        <w:numPr>
          <w:ilvl w:val="1"/>
          <w:numId w:val="137"/>
        </w:numPr>
        <w:spacing w:line="360" w:lineRule="auto"/>
        <w:ind w:left="709" w:hanging="283"/>
        <w:jc w:val="both"/>
        <w:rPr>
          <w:rFonts w:ascii="Century Gothic" w:hAnsi="Century Gothic" w:cs="Arial"/>
        </w:rPr>
      </w:pPr>
      <w:r w:rsidRPr="0070441E">
        <w:rPr>
          <w:rFonts w:ascii="Century Gothic" w:hAnsi="Century Gothic" w:cs="Arial"/>
        </w:rPr>
        <w:t xml:space="preserve">2% Wynagrodzenia netto, o którym mowa w </w:t>
      </w:r>
      <w:r w:rsidR="00FA3579" w:rsidRPr="0070441E">
        <w:rPr>
          <w:rFonts w:ascii="Century Gothic" w:hAnsi="Century Gothic" w:cs="Arial"/>
        </w:rPr>
        <w:t>A</w:t>
      </w:r>
      <w:r w:rsidRPr="0070441E">
        <w:rPr>
          <w:rFonts w:ascii="Century Gothic" w:hAnsi="Century Gothic" w:cs="Arial"/>
        </w:rPr>
        <w:t>rt. 13 ust. 1 Umowy, za każdy przypadek zajścia wobec Wykonawcy jednej z okoliczności, o których mowa w ust. 1 powyżej,</w:t>
      </w:r>
    </w:p>
    <w:p w14:paraId="0137EE5E" w14:textId="0E739E94" w:rsidR="00EA75A2" w:rsidRPr="0070441E" w:rsidRDefault="00EA75A2" w:rsidP="002645F1">
      <w:pPr>
        <w:numPr>
          <w:ilvl w:val="1"/>
          <w:numId w:val="137"/>
        </w:numPr>
        <w:spacing w:line="360" w:lineRule="auto"/>
        <w:ind w:left="709" w:hanging="283"/>
        <w:jc w:val="both"/>
        <w:rPr>
          <w:rFonts w:ascii="Century Gothic" w:hAnsi="Century Gothic" w:cs="Arial"/>
        </w:rPr>
      </w:pPr>
      <w:r w:rsidRPr="0070441E">
        <w:rPr>
          <w:rFonts w:ascii="Century Gothic" w:hAnsi="Century Gothic" w:cs="Arial"/>
        </w:rPr>
        <w:lastRenderedPageBreak/>
        <w:t xml:space="preserve">1% Wynagrodzenia netto, o którym mowa w </w:t>
      </w:r>
      <w:r w:rsidR="00FA3579" w:rsidRPr="0070441E">
        <w:rPr>
          <w:rFonts w:ascii="Century Gothic" w:hAnsi="Century Gothic" w:cs="Arial"/>
        </w:rPr>
        <w:t>A</w:t>
      </w:r>
      <w:r w:rsidRPr="0070441E">
        <w:rPr>
          <w:rFonts w:ascii="Century Gothic" w:hAnsi="Century Gothic" w:cs="Arial"/>
        </w:rPr>
        <w:t>rt. 13 ust. 1 Umowy, za każdy przypadek zajścia wobec podmiotu udostępniającego jednej z okoliczności, o których mowa ust.</w:t>
      </w:r>
      <w:r w:rsidR="001010F0" w:rsidRPr="0070441E">
        <w:rPr>
          <w:rFonts w:ascii="Century Gothic" w:hAnsi="Century Gothic" w:cs="Arial"/>
        </w:rPr>
        <w:t xml:space="preserve"> </w:t>
      </w:r>
      <w:r w:rsidRPr="0070441E">
        <w:rPr>
          <w:rFonts w:ascii="Century Gothic" w:hAnsi="Century Gothic" w:cs="Arial"/>
        </w:rPr>
        <w:t>2 powyżej,</w:t>
      </w:r>
    </w:p>
    <w:p w14:paraId="59C0338F" w14:textId="1480C938" w:rsidR="00EA75A2" w:rsidRPr="0070441E" w:rsidRDefault="00EA75A2" w:rsidP="002645F1">
      <w:pPr>
        <w:numPr>
          <w:ilvl w:val="1"/>
          <w:numId w:val="137"/>
        </w:numPr>
        <w:spacing w:line="360" w:lineRule="auto"/>
        <w:ind w:left="709" w:hanging="283"/>
        <w:jc w:val="both"/>
        <w:rPr>
          <w:rFonts w:ascii="Century Gothic" w:hAnsi="Century Gothic" w:cs="Arial"/>
        </w:rPr>
      </w:pPr>
      <w:r w:rsidRPr="0070441E">
        <w:rPr>
          <w:rFonts w:ascii="Century Gothic" w:hAnsi="Century Gothic" w:cs="Arial"/>
        </w:rPr>
        <w:t xml:space="preserve"> 1% Wynagrodzenia netto, o którym mowa w </w:t>
      </w:r>
      <w:r w:rsidR="00FA3579" w:rsidRPr="0070441E">
        <w:rPr>
          <w:rFonts w:ascii="Century Gothic" w:hAnsi="Century Gothic" w:cs="Arial"/>
        </w:rPr>
        <w:t>A</w:t>
      </w:r>
      <w:r w:rsidRPr="0070441E">
        <w:rPr>
          <w:rFonts w:ascii="Century Gothic" w:hAnsi="Century Gothic" w:cs="Arial"/>
        </w:rPr>
        <w:t>rt. 13 ust. 1 Umowy, za każdy przypadek powierzenia przez Wykonawcę realizacji Przedmiotu Umowy lub jego części Podwykonawcy (w tym dalszemu Podwykonawcy), którego dotyczą okoliczności, o których mowa w ust. 2 powyżej,</w:t>
      </w:r>
    </w:p>
    <w:p w14:paraId="3D86E39F" w14:textId="572ADD06" w:rsidR="00EA75A2" w:rsidRPr="0070441E" w:rsidRDefault="00EA75A2" w:rsidP="002645F1">
      <w:pPr>
        <w:numPr>
          <w:ilvl w:val="1"/>
          <w:numId w:val="137"/>
        </w:numPr>
        <w:spacing w:line="360" w:lineRule="auto"/>
        <w:ind w:left="709" w:hanging="283"/>
        <w:jc w:val="both"/>
        <w:rPr>
          <w:rFonts w:ascii="Century Gothic" w:hAnsi="Century Gothic" w:cs="Arial"/>
        </w:rPr>
      </w:pPr>
      <w:r w:rsidRPr="0070441E">
        <w:rPr>
          <w:rFonts w:ascii="Century Gothic" w:hAnsi="Century Gothic" w:cs="Arial"/>
        </w:rPr>
        <w:t xml:space="preserve">1% Wynagrodzenia netto, o którym mowa w </w:t>
      </w:r>
      <w:r w:rsidR="005F1529" w:rsidRPr="0070441E">
        <w:rPr>
          <w:rFonts w:ascii="Century Gothic" w:hAnsi="Century Gothic" w:cs="Arial"/>
        </w:rPr>
        <w:t>A</w:t>
      </w:r>
      <w:r w:rsidRPr="0070441E">
        <w:rPr>
          <w:rFonts w:ascii="Century Gothic" w:hAnsi="Century Gothic" w:cs="Arial"/>
        </w:rPr>
        <w:t>rt. 13 ust. 1 Umowy, za każdy przypadek niewyłączenia przez Wykonawcę z realizacji Przedmiotu Umowy lub jego części Podwykonawcy (w tym dalszemu Podwykonawcy), którego dotyczą okoliczności, o których mowa w ust.</w:t>
      </w:r>
      <w:r w:rsidR="00FA3579" w:rsidRPr="0070441E">
        <w:rPr>
          <w:rFonts w:ascii="Century Gothic" w:hAnsi="Century Gothic" w:cs="Arial"/>
        </w:rPr>
        <w:t xml:space="preserve"> </w:t>
      </w:r>
      <w:r w:rsidRPr="0070441E">
        <w:rPr>
          <w:rFonts w:ascii="Century Gothic" w:hAnsi="Century Gothic" w:cs="Arial"/>
        </w:rPr>
        <w:t>3 powyżej</w:t>
      </w:r>
      <w:r w:rsidR="002F52C7" w:rsidRPr="0070441E">
        <w:rPr>
          <w:rFonts w:ascii="Century Gothic" w:hAnsi="Century Gothic" w:cs="Arial"/>
        </w:rPr>
        <w:t>,</w:t>
      </w:r>
    </w:p>
    <w:p w14:paraId="7AD71490" w14:textId="0334832E" w:rsidR="00EA75A2" w:rsidRPr="0070441E" w:rsidRDefault="00EA75A2" w:rsidP="002645F1">
      <w:pPr>
        <w:numPr>
          <w:ilvl w:val="1"/>
          <w:numId w:val="137"/>
        </w:numPr>
        <w:spacing w:line="360" w:lineRule="auto"/>
        <w:ind w:left="709" w:hanging="283"/>
        <w:jc w:val="both"/>
        <w:rPr>
          <w:rFonts w:ascii="Century Gothic" w:hAnsi="Century Gothic" w:cs="Arial"/>
        </w:rPr>
      </w:pPr>
      <w:r w:rsidRPr="0070441E">
        <w:rPr>
          <w:rFonts w:ascii="Century Gothic" w:hAnsi="Century Gothic" w:cs="Arial"/>
        </w:rPr>
        <w:t xml:space="preserve">0,05% Wynagrodzenia netto, o którym mowa w </w:t>
      </w:r>
      <w:r w:rsidR="005F1529" w:rsidRPr="0070441E">
        <w:rPr>
          <w:rFonts w:ascii="Century Gothic" w:hAnsi="Century Gothic" w:cs="Arial"/>
        </w:rPr>
        <w:t>A</w:t>
      </w:r>
      <w:r w:rsidRPr="0070441E">
        <w:rPr>
          <w:rFonts w:ascii="Century Gothic" w:hAnsi="Century Gothic" w:cs="Arial"/>
        </w:rPr>
        <w:t>rt. 13 ust. 1 Umowy, za każdy dzień zwłoki w wyłączeniu przez Wykonawcę z realizacji Przedmiotu Umowy lub jego części Podwykonawcy (w tym dalszemu Podwykonawcy), którego dotyczą okoliczności, o których mowa w ust. 3 powyżej,</w:t>
      </w:r>
    </w:p>
    <w:p w14:paraId="283CD54B" w14:textId="5C276412" w:rsidR="00EA75A2" w:rsidRPr="005F09A4" w:rsidRDefault="00EA75A2" w:rsidP="001908CF">
      <w:pPr>
        <w:spacing w:line="360" w:lineRule="auto"/>
        <w:ind w:left="567"/>
        <w:jc w:val="both"/>
        <w:rPr>
          <w:rFonts w:ascii="Century Gothic" w:hAnsi="Century Gothic" w:cs="Arial"/>
        </w:rPr>
      </w:pPr>
      <w:r w:rsidRPr="005F09A4">
        <w:rPr>
          <w:rFonts w:ascii="Century Gothic" w:hAnsi="Century Gothic" w:cs="Arial"/>
        </w:rPr>
        <w:t xml:space="preserve">Łączna wysokość kar umownych przysługujących Zamawiającemu na podstawie niniejszego ust. 4 nie może przekroczyć </w:t>
      </w:r>
      <w:r w:rsidRPr="005F1529">
        <w:rPr>
          <w:rFonts w:ascii="Century Gothic" w:hAnsi="Century Gothic" w:cs="Arial"/>
          <w:b/>
          <w:bCs/>
        </w:rPr>
        <w:t>10% wartości</w:t>
      </w:r>
      <w:r w:rsidRPr="005F09A4">
        <w:rPr>
          <w:rFonts w:ascii="Century Gothic" w:hAnsi="Century Gothic" w:cs="Arial"/>
        </w:rPr>
        <w:t xml:space="preserve"> </w:t>
      </w:r>
      <w:r w:rsidR="005F1529">
        <w:rPr>
          <w:rFonts w:ascii="Century Gothic" w:hAnsi="Century Gothic" w:cs="Arial"/>
        </w:rPr>
        <w:t>W</w:t>
      </w:r>
      <w:r w:rsidRPr="005F09A4">
        <w:rPr>
          <w:rFonts w:ascii="Century Gothic" w:hAnsi="Century Gothic" w:cs="Arial"/>
        </w:rPr>
        <w:t xml:space="preserve">ynagrodzenia netto, o którym mowa </w:t>
      </w:r>
      <w:r w:rsidRPr="0070441E">
        <w:rPr>
          <w:rFonts w:ascii="Century Gothic" w:hAnsi="Century Gothic" w:cs="Arial"/>
        </w:rPr>
        <w:t xml:space="preserve">w </w:t>
      </w:r>
      <w:r w:rsidR="005F1529" w:rsidRPr="0070441E">
        <w:rPr>
          <w:rFonts w:ascii="Century Gothic" w:hAnsi="Century Gothic" w:cs="Arial"/>
        </w:rPr>
        <w:t>A</w:t>
      </w:r>
      <w:r w:rsidRPr="0070441E">
        <w:rPr>
          <w:rFonts w:ascii="Century Gothic" w:hAnsi="Century Gothic" w:cs="Arial"/>
        </w:rPr>
        <w:t>rt. 13 ust. 1 Umowy. Do</w:t>
      </w:r>
      <w:r w:rsidRPr="005F09A4">
        <w:rPr>
          <w:rFonts w:ascii="Century Gothic" w:hAnsi="Century Gothic" w:cs="Arial"/>
        </w:rPr>
        <w:t xml:space="preserve"> kar umownych wskazanych w niniejszym ust. 4</w:t>
      </w:r>
      <w:r w:rsidR="00490EC6" w:rsidRPr="005F09A4">
        <w:rPr>
          <w:rFonts w:ascii="Century Gothic" w:hAnsi="Century Gothic" w:cs="Arial"/>
        </w:rPr>
        <w:t xml:space="preserve"> powyżej</w:t>
      </w:r>
      <w:r w:rsidRPr="005F09A4">
        <w:rPr>
          <w:rFonts w:ascii="Century Gothic" w:hAnsi="Century Gothic" w:cs="Arial"/>
        </w:rPr>
        <w:t xml:space="preserve"> postanowień </w:t>
      </w:r>
      <w:r w:rsidRPr="004E6A31">
        <w:rPr>
          <w:rFonts w:ascii="Century Gothic" w:hAnsi="Century Gothic" w:cs="Arial"/>
        </w:rPr>
        <w:t>Artykułu 2</w:t>
      </w:r>
      <w:r w:rsidR="001908CF" w:rsidRPr="004E6A31">
        <w:rPr>
          <w:rFonts w:ascii="Century Gothic" w:hAnsi="Century Gothic" w:cs="Arial"/>
        </w:rPr>
        <w:t>3</w:t>
      </w:r>
      <w:r w:rsidRPr="004E6A31">
        <w:rPr>
          <w:rFonts w:ascii="Century Gothic" w:hAnsi="Century Gothic" w:cs="Arial"/>
        </w:rPr>
        <w:t xml:space="preserve"> ust. </w:t>
      </w:r>
      <w:r w:rsidR="001908CF" w:rsidRPr="004E6A31">
        <w:rPr>
          <w:rFonts w:ascii="Century Gothic" w:hAnsi="Century Gothic" w:cs="Arial"/>
        </w:rPr>
        <w:t>8</w:t>
      </w:r>
      <w:r w:rsidR="00490EC6" w:rsidRPr="004E6A31">
        <w:rPr>
          <w:rFonts w:ascii="Century Gothic" w:hAnsi="Century Gothic" w:cs="Arial"/>
        </w:rPr>
        <w:t xml:space="preserve"> Umowy</w:t>
      </w:r>
      <w:r w:rsidRPr="005F09A4">
        <w:rPr>
          <w:rFonts w:ascii="Century Gothic" w:hAnsi="Century Gothic" w:cs="Arial"/>
        </w:rPr>
        <w:t xml:space="preserve"> w zakresie limitu kar umownych nie stosuje się i nie uwzględnia się ich przy ustalaniu łącznego limitu kar umownych.</w:t>
      </w:r>
    </w:p>
    <w:p w14:paraId="40CF7730" w14:textId="4C4F6AC2" w:rsidR="00EA75A2" w:rsidRPr="005953BA" w:rsidRDefault="00EA75A2" w:rsidP="002645F1">
      <w:pPr>
        <w:numPr>
          <w:ilvl w:val="0"/>
          <w:numId w:val="137"/>
        </w:numPr>
        <w:spacing w:line="360" w:lineRule="auto"/>
        <w:ind w:left="567"/>
        <w:jc w:val="both"/>
        <w:rPr>
          <w:rFonts w:ascii="Century Gothic" w:hAnsi="Century Gothic" w:cs="Arial"/>
        </w:rPr>
      </w:pPr>
      <w:r w:rsidRPr="005F09A4">
        <w:rPr>
          <w:rFonts w:ascii="Century Gothic" w:hAnsi="Century Gothic" w:cs="Arial"/>
        </w:rPr>
        <w:t xml:space="preserve">Zamawiającemu przysługuje prawo do </w:t>
      </w:r>
      <w:r w:rsidRPr="00C40682">
        <w:rPr>
          <w:rFonts w:ascii="Century Gothic" w:hAnsi="Century Gothic" w:cs="Arial"/>
        </w:rPr>
        <w:t>odstąpienia</w:t>
      </w:r>
      <w:r w:rsidR="00400F6E" w:rsidRPr="00C40682">
        <w:rPr>
          <w:rFonts w:ascii="Century Gothic" w:hAnsi="Century Gothic" w:cs="Arial"/>
        </w:rPr>
        <w:t xml:space="preserve"> w części lub całości</w:t>
      </w:r>
      <w:r w:rsidRPr="00C40682">
        <w:rPr>
          <w:rFonts w:ascii="Century Gothic" w:hAnsi="Century Gothic" w:cs="Arial"/>
        </w:rPr>
        <w:t xml:space="preserve"> od Umowy </w:t>
      </w:r>
      <w:r w:rsidRPr="005953BA">
        <w:rPr>
          <w:rFonts w:ascii="Century Gothic" w:hAnsi="Century Gothic" w:cs="Arial"/>
        </w:rPr>
        <w:t>w następujących sytuacjach:</w:t>
      </w:r>
    </w:p>
    <w:p w14:paraId="721C3737" w14:textId="77777777" w:rsidR="00EA75A2" w:rsidRPr="005F09A4" w:rsidRDefault="00EA75A2" w:rsidP="002645F1">
      <w:pPr>
        <w:numPr>
          <w:ilvl w:val="1"/>
          <w:numId w:val="137"/>
        </w:numPr>
        <w:spacing w:line="360" w:lineRule="auto"/>
        <w:jc w:val="both"/>
        <w:rPr>
          <w:rFonts w:ascii="Century Gothic" w:hAnsi="Century Gothic" w:cs="Arial"/>
        </w:rPr>
      </w:pPr>
      <w:r w:rsidRPr="005F09A4">
        <w:rPr>
          <w:rFonts w:ascii="Century Gothic" w:hAnsi="Century Gothic" w:cs="Arial"/>
        </w:rPr>
        <w:t>w przypadku zajścia wobec Wykonawcy jednej z okoliczności, o których mowa w ust. 1 powyżej;</w:t>
      </w:r>
    </w:p>
    <w:p w14:paraId="3F7F1D76" w14:textId="0EBC2DD2" w:rsidR="00EA75A2" w:rsidRPr="005953BA" w:rsidRDefault="00EA75A2" w:rsidP="002645F1">
      <w:pPr>
        <w:numPr>
          <w:ilvl w:val="1"/>
          <w:numId w:val="137"/>
        </w:numPr>
        <w:spacing w:line="360" w:lineRule="auto"/>
        <w:jc w:val="both"/>
        <w:rPr>
          <w:rFonts w:ascii="Century Gothic" w:hAnsi="Century Gothic" w:cs="Arial"/>
        </w:rPr>
      </w:pPr>
      <w:r w:rsidRPr="005F09A4">
        <w:rPr>
          <w:rFonts w:ascii="Century Gothic" w:hAnsi="Century Gothic" w:cs="Arial"/>
        </w:rPr>
        <w:t xml:space="preserve"> w przypadku niewyłączenia przez Wykonawcę z </w:t>
      </w:r>
      <w:r w:rsidR="00D35754" w:rsidRPr="005F09A4">
        <w:rPr>
          <w:rFonts w:ascii="Century Gothic" w:hAnsi="Century Gothic" w:cs="Arial"/>
        </w:rPr>
        <w:t>Przedmiot Umowy</w:t>
      </w:r>
      <w:r w:rsidRPr="005F09A4">
        <w:rPr>
          <w:rFonts w:ascii="Century Gothic" w:hAnsi="Century Gothic" w:cs="Arial"/>
        </w:rPr>
        <w:t xml:space="preserve"> Podwykonawcy (w </w:t>
      </w:r>
      <w:r w:rsidRPr="005953BA">
        <w:rPr>
          <w:rFonts w:ascii="Century Gothic" w:hAnsi="Century Gothic" w:cs="Arial"/>
        </w:rPr>
        <w:t xml:space="preserve">tym dalszego Podwykonawcy), w przypadku, o którym mowa </w:t>
      </w:r>
      <w:r w:rsidRPr="004E6A31">
        <w:rPr>
          <w:rFonts w:ascii="Century Gothic" w:hAnsi="Century Gothic" w:cs="Arial"/>
        </w:rPr>
        <w:t>w ust. 3 powyżej</w:t>
      </w:r>
      <w:r w:rsidRPr="005953BA">
        <w:rPr>
          <w:rFonts w:ascii="Century Gothic" w:hAnsi="Century Gothic" w:cs="Arial"/>
        </w:rPr>
        <w:t>.</w:t>
      </w:r>
    </w:p>
    <w:p w14:paraId="0A9A01AD" w14:textId="1E8D3FDF" w:rsidR="00EA75A2" w:rsidRPr="005F09A4" w:rsidRDefault="00EA75A2" w:rsidP="002645F1">
      <w:pPr>
        <w:numPr>
          <w:ilvl w:val="0"/>
          <w:numId w:val="137"/>
        </w:numPr>
        <w:spacing w:line="360" w:lineRule="auto"/>
        <w:jc w:val="both"/>
        <w:rPr>
          <w:rFonts w:ascii="Century Gothic" w:hAnsi="Century Gothic" w:cs="Arial"/>
        </w:rPr>
      </w:pPr>
      <w:r w:rsidRPr="005953BA">
        <w:rPr>
          <w:rFonts w:ascii="Century Gothic" w:hAnsi="Century Gothic" w:cs="Arial"/>
        </w:rPr>
        <w:t>Do odstąpienia</w:t>
      </w:r>
      <w:r w:rsidRPr="005F09A4">
        <w:rPr>
          <w:rFonts w:ascii="Century Gothic" w:hAnsi="Century Gothic" w:cs="Arial"/>
        </w:rPr>
        <w:t xml:space="preserve"> od Umowy postanowienia </w:t>
      </w:r>
      <w:r w:rsidR="005F1529" w:rsidRPr="004E6A31">
        <w:rPr>
          <w:rFonts w:ascii="Century Gothic" w:hAnsi="Century Gothic" w:cs="Arial"/>
        </w:rPr>
        <w:t>A</w:t>
      </w:r>
      <w:r w:rsidRPr="004E6A31">
        <w:rPr>
          <w:rFonts w:ascii="Century Gothic" w:hAnsi="Century Gothic" w:cs="Arial"/>
        </w:rPr>
        <w:t>rt. 2</w:t>
      </w:r>
      <w:r w:rsidR="001908CF" w:rsidRPr="004E6A31">
        <w:rPr>
          <w:rFonts w:ascii="Century Gothic" w:hAnsi="Century Gothic" w:cs="Arial"/>
        </w:rPr>
        <w:t>5</w:t>
      </w:r>
      <w:r w:rsidRPr="004E6A31">
        <w:rPr>
          <w:rFonts w:ascii="Century Gothic" w:hAnsi="Century Gothic" w:cs="Arial"/>
        </w:rPr>
        <w:t xml:space="preserve"> Umowy stosuje</w:t>
      </w:r>
      <w:r w:rsidRPr="005F09A4">
        <w:rPr>
          <w:rFonts w:ascii="Century Gothic" w:hAnsi="Century Gothic" w:cs="Arial"/>
        </w:rPr>
        <w:t xml:space="preserve"> się odpowiednio.</w:t>
      </w:r>
    </w:p>
    <w:p w14:paraId="513EFA1A" w14:textId="77777777" w:rsidR="00EA75A2" w:rsidRPr="005F09A4" w:rsidRDefault="00EA75A2" w:rsidP="002645F1">
      <w:pPr>
        <w:numPr>
          <w:ilvl w:val="0"/>
          <w:numId w:val="137"/>
        </w:numPr>
        <w:spacing w:line="360" w:lineRule="auto"/>
        <w:jc w:val="both"/>
        <w:rPr>
          <w:rFonts w:ascii="Century Gothic" w:hAnsi="Century Gothic" w:cs="Arial"/>
        </w:rPr>
      </w:pPr>
      <w:r w:rsidRPr="005F09A4">
        <w:rPr>
          <w:rFonts w:ascii="Century Gothic" w:hAnsi="Century Gothic" w:cs="Arial"/>
        </w:rPr>
        <w:t>Postanowienia niniejszego Artykułu nie naruszają pozostałych postanowień Umowy.</w:t>
      </w:r>
    </w:p>
    <w:p w14:paraId="1F9F89CA" w14:textId="3E03FA20" w:rsidR="00FC3C7A" w:rsidRPr="005F09A4" w:rsidRDefault="00FC3C7A" w:rsidP="00D27C5A">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736" w:name="_Toc89759652"/>
      <w:bookmarkStart w:id="737" w:name="_Toc160706856"/>
      <w:r w:rsidRPr="005F09A4">
        <w:rPr>
          <w:rFonts w:ascii="Century Gothic,Arial" w:eastAsia="Century Gothic,Arial" w:hAnsi="Century Gothic,Arial" w:cs="Century Gothic,Arial"/>
          <w:b/>
          <w:bCs/>
          <w:caps/>
          <w:sz w:val="20"/>
          <w:u w:val="single"/>
          <w:lang w:eastAsia="en-US"/>
        </w:rPr>
        <w:t>ARTYKUŁ 3</w:t>
      </w:r>
      <w:r w:rsidR="00EA75A2" w:rsidRPr="005F09A4">
        <w:rPr>
          <w:rFonts w:ascii="Century Gothic,Arial" w:eastAsia="Century Gothic,Arial" w:hAnsi="Century Gothic,Arial" w:cs="Century Gothic,Arial"/>
          <w:b/>
          <w:bCs/>
          <w:caps/>
          <w:sz w:val="20"/>
          <w:u w:val="single"/>
          <w:lang w:eastAsia="en-US"/>
        </w:rPr>
        <w:t>6</w:t>
      </w:r>
      <w:r w:rsidRPr="005F09A4">
        <w:rPr>
          <w:rFonts w:ascii="Century Gothic,Arial" w:eastAsia="Century Gothic,Arial" w:hAnsi="Century Gothic,Arial" w:cs="Century Gothic,Arial"/>
          <w:b/>
          <w:bCs/>
          <w:caps/>
          <w:sz w:val="20"/>
          <w:u w:val="single"/>
          <w:lang w:eastAsia="en-US"/>
        </w:rPr>
        <w:t>. INTERPRETACJA</w:t>
      </w:r>
      <w:bookmarkEnd w:id="736"/>
      <w:bookmarkEnd w:id="737"/>
    </w:p>
    <w:p w14:paraId="4675C07B" w14:textId="181F4EC1" w:rsidR="00FC3C7A" w:rsidRPr="005F09A4" w:rsidRDefault="00FC3C7A">
      <w:pPr>
        <w:numPr>
          <w:ilvl w:val="0"/>
          <w:numId w:val="18"/>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Odniesienia w Umowie do jakiejkolwiek ustawy, definicji normatywnej lub instytucji prawnej obejmują odniesienia do tej ustawy, definicji normatywnej lub instytucji prawnej z późniejszymi zmianami, zarówno przed, jak i w dowolnym czasie po </w:t>
      </w:r>
      <w:r w:rsidR="002B05DA" w:rsidRPr="005F09A4">
        <w:rPr>
          <w:rFonts w:ascii="Century Gothic,Arial" w:eastAsia="Century Gothic,Arial" w:hAnsi="Century Gothic,Arial" w:cs="Century Gothic,Arial"/>
        </w:rPr>
        <w:t xml:space="preserve">zawarciu </w:t>
      </w:r>
      <w:r w:rsidRPr="005F09A4">
        <w:rPr>
          <w:rFonts w:ascii="Century Gothic,Arial" w:eastAsia="Century Gothic,Arial" w:hAnsi="Century Gothic,Arial" w:cs="Century Gothic,Arial"/>
        </w:rPr>
        <w:t xml:space="preserve">Umowy. Jednakże, jeżeli po dacie </w:t>
      </w:r>
      <w:r w:rsidR="002B05DA" w:rsidRPr="005F09A4">
        <w:rPr>
          <w:rFonts w:ascii="Century Gothic,Arial" w:eastAsia="Century Gothic,Arial" w:hAnsi="Century Gothic,Arial" w:cs="Century Gothic,Arial"/>
        </w:rPr>
        <w:t xml:space="preserve">zawarcia </w:t>
      </w:r>
      <w:r w:rsidRPr="005F09A4">
        <w:rPr>
          <w:rFonts w:ascii="Century Gothic,Arial" w:eastAsia="Century Gothic,Arial" w:hAnsi="Century Gothic,Arial" w:cs="Century Gothic,Arial"/>
        </w:rPr>
        <w:t>niniejszej Umowy przepisy prawa zostaną zmienione w sposób przewidujący mniej surowe wymagania co do jakości Robót, Wykonawca pozostanie związany poprzednio obowiązującymi przepisami, chyba że Strony uzgodnią inaczej lub chyba że nie będzie to dozwolone przez prawo.</w:t>
      </w:r>
    </w:p>
    <w:p w14:paraId="2E660E12" w14:textId="77777777" w:rsidR="00FC3C7A" w:rsidRPr="005F09A4" w:rsidRDefault="00FC3C7A">
      <w:pPr>
        <w:numPr>
          <w:ilvl w:val="0"/>
          <w:numId w:val="18"/>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lastRenderedPageBreak/>
        <w:t>O ile Umowa nie przewiduje inaczej, wszelkie odniesienia w Umowie do:</w:t>
      </w:r>
    </w:p>
    <w:p w14:paraId="1C3684C9" w14:textId="77777777" w:rsidR="00FC3C7A" w:rsidRPr="005F09A4" w:rsidRDefault="00FC3C7A" w:rsidP="002645F1">
      <w:pPr>
        <w:pStyle w:val="BodyText21"/>
        <w:numPr>
          <w:ilvl w:val="0"/>
          <w:numId w:val="87"/>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jednego rodzaju obejmują wszystkie rodzaje, natomiast odniesienia do liczby pojedynczej obejmują liczbę mnogą i odwrotnie,</w:t>
      </w:r>
    </w:p>
    <w:p w14:paraId="7290C7FE" w14:textId="77777777" w:rsidR="00FC3C7A" w:rsidRPr="005F09A4" w:rsidRDefault="00FC3C7A" w:rsidP="002645F1">
      <w:pPr>
        <w:pStyle w:val="BodyText21"/>
        <w:numPr>
          <w:ilvl w:val="0"/>
          <w:numId w:val="87"/>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Artykułu (lub „Art.”) są odniesieniami do artykułu w Umowie,</w:t>
      </w:r>
    </w:p>
    <w:p w14:paraId="37554539" w14:textId="77777777" w:rsidR="00FC3C7A" w:rsidRPr="005F09A4" w:rsidRDefault="00FC3C7A" w:rsidP="002645F1">
      <w:pPr>
        <w:pStyle w:val="BodyText21"/>
        <w:numPr>
          <w:ilvl w:val="0"/>
          <w:numId w:val="87"/>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Ustępu (lub "ust.") są odniesieniami do ustępu w danym artykule Umowy o ile wyraźnie nie wskazano inaczej,</w:t>
      </w:r>
    </w:p>
    <w:p w14:paraId="5D4D6F8D" w14:textId="77777777" w:rsidR="00FC3C7A" w:rsidRPr="005F09A4" w:rsidRDefault="00FC3C7A" w:rsidP="002645F1">
      <w:pPr>
        <w:pStyle w:val="BodyText21"/>
        <w:numPr>
          <w:ilvl w:val="0"/>
          <w:numId w:val="87"/>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Załącznika są odniesieniami do Załącznika do Umowy,</w:t>
      </w:r>
    </w:p>
    <w:p w14:paraId="7EBD57E0" w14:textId="2881DC10" w:rsidR="00FC3C7A" w:rsidRPr="005F09A4" w:rsidRDefault="00FC3C7A" w:rsidP="002645F1">
      <w:pPr>
        <w:pStyle w:val="BodyText21"/>
        <w:numPr>
          <w:ilvl w:val="0"/>
          <w:numId w:val="87"/>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"dnia roboczego" oznacza każdy dzień, z wyjątkiem sobót i niedziel oraz dni ustawowo wolnych od pracy,</w:t>
      </w:r>
    </w:p>
    <w:p w14:paraId="40E11C8B" w14:textId="768AED7C" w:rsidR="00FC3C7A" w:rsidRPr="008134BD" w:rsidRDefault="001B6CCD" w:rsidP="002645F1">
      <w:pPr>
        <w:pStyle w:val="BodyText21"/>
        <w:numPr>
          <w:ilvl w:val="0"/>
          <w:numId w:val="87"/>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“formy pisemnej”, „pisemnie” lub “na piśmie” – obejmują dokumenty w formie, o której mowa w art. 78 lub 78</w:t>
      </w:r>
      <w:r w:rsidRPr="005F09A4">
        <w:rPr>
          <w:rFonts w:ascii="Century Gothic,Arial" w:eastAsia="Century Gothic,Arial" w:hAnsi="Century Gothic,Arial" w:cs="Century Gothic,Arial"/>
          <w:sz w:val="20"/>
          <w:vertAlign w:val="superscript"/>
        </w:rPr>
        <w:t>1</w:t>
      </w:r>
      <w:r w:rsidRPr="005F09A4">
        <w:rPr>
          <w:rFonts w:ascii="Century Gothic,Arial" w:eastAsia="Century Gothic,Arial" w:hAnsi="Century Gothic,Arial" w:cs="Century Gothic,Arial"/>
          <w:sz w:val="20"/>
        </w:rPr>
        <w:t xml:space="preserve"> KC, faksy oraz wszelkie kopie w formie trwałej i materialnej, nie obejmują natomiast wiadomości przesyłanych pocztą elektroniczną (z wyjątkiem dokumentów w formie o której mowa  w art. 78</w:t>
      </w:r>
      <w:r w:rsidRPr="005F09A4">
        <w:rPr>
          <w:rFonts w:ascii="Century Gothic,Arial" w:eastAsia="Century Gothic,Arial" w:hAnsi="Century Gothic,Arial" w:cs="Century Gothic,Arial"/>
          <w:sz w:val="20"/>
          <w:vertAlign w:val="superscript"/>
        </w:rPr>
        <w:t>1</w:t>
      </w:r>
      <w:r w:rsidRPr="005F09A4">
        <w:rPr>
          <w:rFonts w:ascii="Century Gothic,Arial" w:eastAsia="Century Gothic,Arial" w:hAnsi="Century Gothic,Arial" w:cs="Century Gothic,Arial"/>
          <w:sz w:val="20"/>
        </w:rPr>
        <w:t xml:space="preserve"> KC, </w:t>
      </w:r>
      <w:r w:rsidR="00214786" w:rsidRPr="005F09A4">
        <w:rPr>
          <w:rFonts w:ascii="Century Gothic,Arial" w:eastAsia="Century Gothic,Arial" w:hAnsi="Century Gothic,Arial" w:cs="Century Gothic,Arial"/>
          <w:sz w:val="20"/>
        </w:rPr>
        <w:t xml:space="preserve">a w przypadku </w:t>
      </w:r>
      <w:r w:rsidRPr="005F09A4">
        <w:rPr>
          <w:rFonts w:ascii="Century Gothic,Arial" w:eastAsia="Century Gothic,Arial" w:hAnsi="Century Gothic,Arial" w:cs="Century Gothic,Arial"/>
          <w:sz w:val="20"/>
        </w:rPr>
        <w:t>kopii podpisanych dokumentów zeskanowanych w formacie *.jpg, *.pdf lub w innym powszechnie rozpoznawalnym formacie, pod warunkiem uzyskania potwierdzenia odbioru e-maila</w:t>
      </w:r>
      <w:r w:rsidR="00214786" w:rsidRPr="005F09A4">
        <w:rPr>
          <w:rFonts w:ascii="Century Gothic,Arial" w:eastAsia="Century Gothic,Arial" w:hAnsi="Century Gothic,Arial" w:cs="Century Gothic,Arial"/>
          <w:sz w:val="20"/>
        </w:rPr>
        <w:t xml:space="preserve"> z kopią podpisanego dokumentu</w:t>
      </w:r>
      <w:r w:rsidRPr="005F09A4">
        <w:rPr>
          <w:rFonts w:ascii="Century Gothic,Arial" w:eastAsia="Century Gothic,Arial" w:hAnsi="Century Gothic,Arial" w:cs="Century Gothic,Arial"/>
          <w:sz w:val="20"/>
        </w:rPr>
        <w:t xml:space="preserve">). W przypadku braku potwierdzenia przez odbiorcę otrzymania korespondencji w formie elektronicznej lub za pomocą faksu, nie wywołuje ona skutków prawnych do dnia jej doręczenia bezpośrednio za potwierdzeniem odbioru, pocztą listem poleconym lub kurierem za potwierdzeniem odbioru. </w:t>
      </w:r>
      <w:r w:rsidR="003F7EAA" w:rsidRPr="005F09A4">
        <w:rPr>
          <w:rFonts w:ascii="Century Gothic,Arial" w:eastAsia="Century Gothic,Arial" w:hAnsi="Century Gothic,Arial" w:cs="Century Gothic,Arial"/>
          <w:sz w:val="20"/>
        </w:rPr>
        <w:t xml:space="preserve">O ile </w:t>
      </w:r>
      <w:r w:rsidR="00DA4704" w:rsidRPr="005F09A4">
        <w:rPr>
          <w:rFonts w:ascii="Century Gothic,Arial" w:eastAsia="Century Gothic,Arial" w:hAnsi="Century Gothic,Arial" w:cs="Century Gothic,Arial"/>
          <w:sz w:val="20"/>
        </w:rPr>
        <w:t xml:space="preserve">w Umowie lub w OPZ </w:t>
      </w:r>
      <w:r w:rsidR="003F7EAA" w:rsidRPr="005F09A4">
        <w:rPr>
          <w:rFonts w:ascii="Century Gothic,Arial" w:eastAsia="Century Gothic,Arial" w:hAnsi="Century Gothic,Arial" w:cs="Century Gothic,Arial"/>
          <w:sz w:val="20"/>
        </w:rPr>
        <w:t>wyraźnie nie zastrzeżo</w:t>
      </w:r>
      <w:r w:rsidR="003F7EAA" w:rsidRPr="00C103AB">
        <w:rPr>
          <w:rFonts w:ascii="Century Gothic,Arial" w:eastAsia="Century Gothic,Arial" w:hAnsi="Century Gothic,Arial" w:cs="Century Gothic,Arial"/>
          <w:sz w:val="20"/>
        </w:rPr>
        <w:t xml:space="preserve">no inaczej, </w:t>
      </w:r>
      <w:r w:rsidR="001A4720" w:rsidRPr="00C103AB">
        <w:rPr>
          <w:rFonts w:ascii="Century Gothic,Arial" w:eastAsia="Century Gothic,Arial" w:hAnsi="Century Gothic,Arial" w:cs="Century Gothic,Arial"/>
          <w:sz w:val="20"/>
        </w:rPr>
        <w:t>w/</w:t>
      </w:r>
      <w:r w:rsidRPr="00C103AB">
        <w:rPr>
          <w:rFonts w:ascii="Century Gothic,Arial" w:eastAsia="Century Gothic,Arial" w:hAnsi="Century Gothic,Arial" w:cs="Century Gothic,Arial"/>
          <w:sz w:val="20"/>
        </w:rPr>
        <w:t xml:space="preserve">w. znaczenie „formy pisemnej” nie dotyczy postanowień </w:t>
      </w:r>
      <w:bookmarkStart w:id="738" w:name="_Hlk89762946"/>
      <w:r w:rsidR="00A6492B" w:rsidRPr="00C103AB">
        <w:rPr>
          <w:rFonts w:ascii="Century Gothic,Arial" w:eastAsia="Century Gothic,Arial" w:hAnsi="Century Gothic,Arial"/>
          <w:sz w:val="20"/>
        </w:rPr>
        <w:t>Art. 8 ust. 4 pkt 1</w:t>
      </w:r>
      <w:r w:rsidR="006E5208" w:rsidRPr="00C103AB">
        <w:rPr>
          <w:rFonts w:ascii="Century Gothic,Arial" w:eastAsia="Century Gothic,Arial" w:hAnsi="Century Gothic,Arial"/>
          <w:sz w:val="20"/>
        </w:rPr>
        <w:t xml:space="preserve">, </w:t>
      </w:r>
      <w:r w:rsidR="00A6492B" w:rsidRPr="00C103AB">
        <w:rPr>
          <w:rFonts w:ascii="Century Gothic,Arial" w:eastAsia="Century Gothic,Arial" w:hAnsi="Century Gothic,Arial"/>
          <w:sz w:val="20"/>
        </w:rPr>
        <w:t xml:space="preserve"> ust</w:t>
      </w:r>
      <w:r w:rsidR="00BD1A35" w:rsidRPr="00BD1A35">
        <w:rPr>
          <w:rFonts w:ascii="Century Gothic,Arial" w:eastAsia="Century Gothic,Arial" w:hAnsi="Century Gothic,Arial"/>
          <w:sz w:val="20"/>
        </w:rPr>
        <w:t>.</w:t>
      </w:r>
      <w:r w:rsidR="00A6492B" w:rsidRPr="00C103AB">
        <w:rPr>
          <w:rFonts w:ascii="Century Gothic,Arial" w:eastAsia="Century Gothic,Arial" w:hAnsi="Century Gothic,Arial"/>
          <w:color w:val="FF0000"/>
          <w:sz w:val="20"/>
        </w:rPr>
        <w:t xml:space="preserve">  </w:t>
      </w:r>
      <w:r w:rsidR="00A6492B" w:rsidRPr="00C103AB">
        <w:rPr>
          <w:rFonts w:ascii="Century Gothic,Arial" w:eastAsia="Century Gothic,Arial" w:hAnsi="Century Gothic,Arial"/>
          <w:sz w:val="20"/>
        </w:rPr>
        <w:t xml:space="preserve">7, </w:t>
      </w:r>
      <w:r w:rsidR="00E02F13">
        <w:rPr>
          <w:rFonts w:ascii="Century Gothic,Arial" w:eastAsia="Century Gothic,Arial" w:hAnsi="Century Gothic,Arial"/>
          <w:sz w:val="20"/>
        </w:rPr>
        <w:t xml:space="preserve"> ust. </w:t>
      </w:r>
      <w:r w:rsidR="00A6492B" w:rsidRPr="00C103AB">
        <w:rPr>
          <w:rFonts w:ascii="Century Gothic,Arial" w:eastAsia="Century Gothic,Arial" w:hAnsi="Century Gothic,Arial"/>
          <w:sz w:val="20"/>
        </w:rPr>
        <w:t xml:space="preserve">10, </w:t>
      </w:r>
      <w:r w:rsidR="00E02F13">
        <w:rPr>
          <w:rFonts w:ascii="Century Gothic,Arial" w:eastAsia="Century Gothic,Arial" w:hAnsi="Century Gothic,Arial"/>
          <w:sz w:val="20"/>
        </w:rPr>
        <w:t xml:space="preserve">ust. </w:t>
      </w:r>
      <w:r w:rsidR="00A6492B" w:rsidRPr="00C103AB">
        <w:rPr>
          <w:rFonts w:ascii="Century Gothic,Arial" w:eastAsia="Century Gothic,Arial" w:hAnsi="Century Gothic,Arial"/>
          <w:sz w:val="20"/>
        </w:rPr>
        <w:t xml:space="preserve">11 i </w:t>
      </w:r>
      <w:r w:rsidR="00E02F13">
        <w:rPr>
          <w:rFonts w:ascii="Century Gothic,Arial" w:eastAsia="Century Gothic,Arial" w:hAnsi="Century Gothic,Arial"/>
          <w:sz w:val="20"/>
        </w:rPr>
        <w:t xml:space="preserve">ust. </w:t>
      </w:r>
      <w:r w:rsidR="00A6492B" w:rsidRPr="00C103AB">
        <w:rPr>
          <w:rFonts w:ascii="Century Gothic,Arial" w:eastAsia="Century Gothic,Arial" w:hAnsi="Century Gothic,Arial"/>
          <w:sz w:val="20"/>
        </w:rPr>
        <w:t>13, Art. 9 ust. 4, Art. 14 ust. 1</w:t>
      </w:r>
      <w:r w:rsidR="00C103AB" w:rsidRPr="00C103AB">
        <w:rPr>
          <w:rFonts w:ascii="Century Gothic,Arial" w:eastAsia="Century Gothic,Arial" w:hAnsi="Century Gothic,Arial"/>
          <w:sz w:val="20"/>
        </w:rPr>
        <w:t>5</w:t>
      </w:r>
      <w:r w:rsidR="00A6492B" w:rsidRPr="00C103AB">
        <w:rPr>
          <w:rFonts w:ascii="Century Gothic,Arial" w:eastAsia="Century Gothic,Arial" w:hAnsi="Century Gothic,Arial"/>
          <w:sz w:val="20"/>
        </w:rPr>
        <w:t xml:space="preserve"> pkt 2, Art. 21 ust. 22</w:t>
      </w:r>
      <w:r w:rsidR="00A6492B" w:rsidRPr="00144A13">
        <w:rPr>
          <w:rFonts w:ascii="Century Gothic,Arial" w:eastAsia="Century Gothic,Arial" w:hAnsi="Century Gothic,Arial"/>
          <w:sz w:val="20"/>
        </w:rPr>
        <w:t xml:space="preserve">, Art. 22 ust. </w:t>
      </w:r>
      <w:r w:rsidR="00144A13" w:rsidRPr="00144A13">
        <w:rPr>
          <w:rFonts w:ascii="Century Gothic,Arial" w:eastAsia="Century Gothic,Arial" w:hAnsi="Century Gothic,Arial"/>
          <w:sz w:val="20"/>
        </w:rPr>
        <w:t>9</w:t>
      </w:r>
      <w:r w:rsidR="00A6492B" w:rsidRPr="00BD1A35">
        <w:rPr>
          <w:rFonts w:ascii="Century Gothic,Arial" w:eastAsia="Century Gothic,Arial" w:hAnsi="Century Gothic,Arial"/>
          <w:sz w:val="20"/>
        </w:rPr>
        <w:t xml:space="preserve">, Art. 24 ust. 1 i </w:t>
      </w:r>
      <w:r w:rsidR="00BD1A35" w:rsidRPr="00BD1A35">
        <w:rPr>
          <w:rFonts w:ascii="Century Gothic,Arial" w:eastAsia="Century Gothic,Arial" w:hAnsi="Century Gothic,Arial"/>
          <w:sz w:val="20"/>
        </w:rPr>
        <w:t xml:space="preserve">ust. </w:t>
      </w:r>
      <w:r w:rsidR="00A6492B" w:rsidRPr="00BD1A35">
        <w:rPr>
          <w:rFonts w:ascii="Century Gothic,Arial" w:eastAsia="Century Gothic,Arial" w:hAnsi="Century Gothic,Arial"/>
          <w:sz w:val="20"/>
        </w:rPr>
        <w:t xml:space="preserve">23, Art. 27 ust. </w:t>
      </w:r>
      <w:r w:rsidR="006E5208" w:rsidRPr="00BD1A35">
        <w:rPr>
          <w:rFonts w:ascii="Century Gothic,Arial" w:eastAsia="Century Gothic,Arial" w:hAnsi="Century Gothic,Arial"/>
          <w:sz w:val="20"/>
        </w:rPr>
        <w:t>10</w:t>
      </w:r>
      <w:r w:rsidR="00A6492B" w:rsidRPr="00BD1A35">
        <w:rPr>
          <w:rFonts w:ascii="Century Gothic,Arial" w:eastAsia="Century Gothic,Arial" w:hAnsi="Century Gothic,Arial"/>
          <w:color w:val="FF0000"/>
          <w:sz w:val="20"/>
        </w:rPr>
        <w:t xml:space="preserve"> </w:t>
      </w:r>
      <w:r w:rsidR="00A6492B" w:rsidRPr="008134BD">
        <w:rPr>
          <w:rFonts w:ascii="Century Gothic,Arial" w:eastAsia="Century Gothic,Arial" w:hAnsi="Century Gothic,Arial"/>
          <w:sz w:val="20"/>
        </w:rPr>
        <w:t>oraz Art.</w:t>
      </w:r>
      <w:r w:rsidR="008134BD" w:rsidRPr="008134BD">
        <w:rPr>
          <w:rFonts w:ascii="Century Gothic,Arial" w:eastAsia="Century Gothic,Arial" w:hAnsi="Century Gothic,Arial"/>
          <w:sz w:val="20"/>
        </w:rPr>
        <w:t xml:space="preserve"> </w:t>
      </w:r>
      <w:r w:rsidR="00A6492B" w:rsidRPr="008134BD">
        <w:rPr>
          <w:rFonts w:ascii="Century Gothic,Arial" w:eastAsia="Century Gothic,Arial" w:hAnsi="Century Gothic,Arial"/>
          <w:sz w:val="20"/>
        </w:rPr>
        <w:t>3</w:t>
      </w:r>
      <w:r w:rsidR="008134BD" w:rsidRPr="008134BD">
        <w:rPr>
          <w:rFonts w:ascii="Century Gothic,Arial" w:eastAsia="Century Gothic,Arial" w:hAnsi="Century Gothic,Arial"/>
          <w:sz w:val="20"/>
        </w:rPr>
        <w:t>7</w:t>
      </w:r>
      <w:r w:rsidR="00A6492B" w:rsidRPr="008134BD">
        <w:rPr>
          <w:rFonts w:ascii="Century Gothic,Arial" w:eastAsia="Century Gothic,Arial" w:hAnsi="Century Gothic,Arial"/>
          <w:sz w:val="20"/>
        </w:rPr>
        <w:t xml:space="preserve"> ust. </w:t>
      </w:r>
      <w:r w:rsidR="008134BD" w:rsidRPr="008134BD">
        <w:rPr>
          <w:rFonts w:ascii="Century Gothic,Arial" w:eastAsia="Century Gothic,Arial" w:hAnsi="Century Gothic,Arial"/>
          <w:sz w:val="20"/>
        </w:rPr>
        <w:t>4</w:t>
      </w:r>
      <w:r w:rsidR="00A6492B" w:rsidRPr="008134BD">
        <w:rPr>
          <w:rFonts w:ascii="Century Gothic,Arial" w:eastAsia="Century Gothic,Arial" w:hAnsi="Century Gothic,Arial"/>
          <w:sz w:val="20"/>
        </w:rPr>
        <w:t xml:space="preserve"> </w:t>
      </w:r>
      <w:bookmarkEnd w:id="738"/>
      <w:r w:rsidRPr="008134BD">
        <w:rPr>
          <w:rFonts w:ascii="Century Gothic,Arial" w:eastAsia="Century Gothic,Arial" w:hAnsi="Century Gothic,Arial" w:cs="Century Gothic,Arial"/>
          <w:sz w:val="20"/>
        </w:rPr>
        <w:t>Umowy – w takich przypadkach obowiązująca jest wyłącznie zwykła forma pisemna, o której mowa w art. 78 KC lub równoważna z nią forma z art. 78</w:t>
      </w:r>
      <w:r w:rsidRPr="008134BD">
        <w:rPr>
          <w:rFonts w:ascii="Century Gothic,Arial" w:eastAsia="Century Gothic,Arial" w:hAnsi="Century Gothic,Arial" w:cs="Century Gothic,Arial"/>
          <w:sz w:val="20"/>
          <w:vertAlign w:val="superscript"/>
        </w:rPr>
        <w:t>1</w:t>
      </w:r>
      <w:r w:rsidRPr="008134BD">
        <w:rPr>
          <w:rFonts w:ascii="Century Gothic,Arial" w:eastAsia="Century Gothic,Arial" w:hAnsi="Century Gothic,Arial" w:cs="Century Gothic,Arial"/>
          <w:sz w:val="20"/>
        </w:rPr>
        <w:t xml:space="preserve"> KC</w:t>
      </w:r>
      <w:r w:rsidR="00FC3C7A" w:rsidRPr="008134BD">
        <w:rPr>
          <w:rFonts w:ascii="Century Gothic,Arial" w:eastAsia="Century Gothic,Arial" w:hAnsi="Century Gothic,Arial" w:cs="Century Gothic,Arial"/>
          <w:sz w:val="20"/>
        </w:rPr>
        <w:t xml:space="preserve">. </w:t>
      </w:r>
    </w:p>
    <w:p w14:paraId="1710D731" w14:textId="77777777" w:rsidR="00FC3C7A" w:rsidRPr="005F09A4" w:rsidRDefault="00FC3C7A">
      <w:pPr>
        <w:numPr>
          <w:ilvl w:val="0"/>
          <w:numId w:val="18"/>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Przez realizowanie Inwestycji "zgodnie z Umową” rozumie się realizowanie Inwestycji zgodnie z postanowieniami Umowy, Załącznikami, Dokumentacją Przetargową, obowiązującymi przepisami (w tym Pozwoleniem na Budowę i innymi decyzjami administracyjnymi), obowiązującymi normami technicznymi, zasadami sztuki budowlanej oraz zaleceniami Zamawiającego (w zakresie określonym w Umowie).</w:t>
      </w:r>
    </w:p>
    <w:p w14:paraId="7C1C2C58" w14:textId="77777777" w:rsidR="00FC3C7A" w:rsidRPr="005F09A4" w:rsidRDefault="00FC3C7A">
      <w:pPr>
        <w:numPr>
          <w:ilvl w:val="0"/>
          <w:numId w:val="18"/>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Załączniki stanowią integralną część Umowy. Dokumenty tworzące Umowę będą traktowane jako wzajemnie objaśniające się.</w:t>
      </w:r>
    </w:p>
    <w:p w14:paraId="5FDE18FD" w14:textId="77777777" w:rsidR="00FC3C7A" w:rsidRPr="005F09A4" w:rsidRDefault="00FC3C7A">
      <w:pPr>
        <w:numPr>
          <w:ilvl w:val="0"/>
          <w:numId w:val="18"/>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 razie jakichkolwiek rozbieżności pomiędzy treścią:</w:t>
      </w:r>
    </w:p>
    <w:p w14:paraId="667186D6" w14:textId="77777777" w:rsidR="00FC3C7A" w:rsidRPr="005F09A4" w:rsidRDefault="00FC3C7A" w:rsidP="002645F1">
      <w:pPr>
        <w:pStyle w:val="BodyText21"/>
        <w:numPr>
          <w:ilvl w:val="0"/>
          <w:numId w:val="88"/>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niniejszej Umowy, a treścią jej Załączników, pierwszeństwo będą miały postanowienia niniejszej Umowy,</w:t>
      </w:r>
    </w:p>
    <w:p w14:paraId="2C4EB348" w14:textId="77777777" w:rsidR="00FC3C7A" w:rsidRPr="005F09A4" w:rsidRDefault="00FC3C7A" w:rsidP="002645F1">
      <w:pPr>
        <w:pStyle w:val="BodyText21"/>
        <w:numPr>
          <w:ilvl w:val="0"/>
          <w:numId w:val="88"/>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OPZ a treścią załączników do OPZ, pierwszeństwo będą miały postanowienia OPZ,</w:t>
      </w:r>
    </w:p>
    <w:p w14:paraId="6240AE71" w14:textId="77777777" w:rsidR="00FC3C7A" w:rsidRPr="005F09A4" w:rsidRDefault="00FC3C7A" w:rsidP="002645F1">
      <w:pPr>
        <w:pStyle w:val="BodyText21"/>
        <w:numPr>
          <w:ilvl w:val="0"/>
          <w:numId w:val="88"/>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lastRenderedPageBreak/>
        <w:t xml:space="preserve">pomiędzy składowymi Dokumentacji Projektowej i </w:t>
      </w:r>
      <w:proofErr w:type="spellStart"/>
      <w:r w:rsidRPr="005F09A4">
        <w:rPr>
          <w:rFonts w:ascii="Century Gothic,Arial" w:eastAsia="Century Gothic,Arial" w:hAnsi="Century Gothic,Arial" w:cs="Century Gothic,Arial"/>
          <w:sz w:val="20"/>
        </w:rPr>
        <w:t>STWiORB</w:t>
      </w:r>
      <w:proofErr w:type="spellEnd"/>
      <w:r w:rsidRPr="005F09A4">
        <w:rPr>
          <w:rFonts w:ascii="Century Gothic,Arial" w:eastAsia="Century Gothic,Arial" w:hAnsi="Century Gothic,Arial" w:cs="Century Gothic,Arial"/>
          <w:sz w:val="20"/>
        </w:rPr>
        <w:t xml:space="preserve">, ustala się następujący porządek pierwszeństwa: projekt budowlany, projekty wykonawcze, </w:t>
      </w:r>
      <w:proofErr w:type="spellStart"/>
      <w:r w:rsidRPr="005F09A4">
        <w:rPr>
          <w:rFonts w:ascii="Century Gothic,Arial" w:eastAsia="Century Gothic,Arial" w:hAnsi="Century Gothic,Arial" w:cs="Century Gothic,Arial"/>
          <w:sz w:val="20"/>
        </w:rPr>
        <w:t>STWiORB</w:t>
      </w:r>
      <w:proofErr w:type="spellEnd"/>
      <w:r w:rsidRPr="005F09A4">
        <w:rPr>
          <w:rFonts w:ascii="Century Gothic,Arial" w:eastAsia="Century Gothic,Arial" w:hAnsi="Century Gothic,Arial" w:cs="Century Gothic,Arial"/>
          <w:sz w:val="20"/>
        </w:rPr>
        <w:t>, przedmiary robót,</w:t>
      </w:r>
    </w:p>
    <w:p w14:paraId="6671045C" w14:textId="77777777" w:rsidR="00FC3C7A" w:rsidRPr="005F09A4" w:rsidRDefault="00FC3C7A" w:rsidP="002645F1">
      <w:pPr>
        <w:pStyle w:val="BodyText21"/>
        <w:numPr>
          <w:ilvl w:val="0"/>
          <w:numId w:val="88"/>
        </w:numPr>
        <w:tabs>
          <w:tab w:val="left" w:pos="-1985"/>
          <w:tab w:val="left" w:pos="-1843"/>
          <w:tab w:val="left" w:pos="-1560"/>
          <w:tab w:val="left" w:pos="-1276"/>
        </w:tabs>
        <w:suppressAutoHyphens/>
        <w:spacing w:line="360" w:lineRule="auto"/>
        <w:ind w:left="709"/>
        <w:rPr>
          <w:rFonts w:ascii="Century Gothic,Arial" w:eastAsia="Century Gothic,Arial" w:hAnsi="Century Gothic,Arial" w:cs="Century Gothic,Arial"/>
          <w:sz w:val="20"/>
        </w:rPr>
      </w:pPr>
      <w:r w:rsidRPr="005F09A4">
        <w:rPr>
          <w:rFonts w:ascii="Century Gothic,Arial" w:eastAsia="Century Gothic,Arial" w:hAnsi="Century Gothic,Arial" w:cs="Century Gothic,Arial"/>
          <w:sz w:val="20"/>
        </w:rPr>
        <w:t>w przypadku innych rozbieżności niż wymienione powyżej, Strony będą starały się o ustalenie pierwotnej intencji Dokumentacji Przetargowej.</w:t>
      </w:r>
    </w:p>
    <w:p w14:paraId="42EB33E8" w14:textId="32A06578" w:rsidR="00FC3C7A" w:rsidRPr="005F09A4" w:rsidRDefault="00FC3C7A" w:rsidP="00D27C5A">
      <w:pPr>
        <w:pStyle w:val="Nagwek1"/>
        <w:keepNext w:val="0"/>
        <w:numPr>
          <w:ilvl w:val="0"/>
          <w:numId w:val="0"/>
        </w:numPr>
        <w:spacing w:before="360" w:line="360" w:lineRule="auto"/>
        <w:jc w:val="both"/>
        <w:rPr>
          <w:rFonts w:ascii="Century Gothic" w:hAnsi="Century Gothic" w:cs="Arial"/>
          <w:b/>
          <w:caps/>
          <w:sz w:val="20"/>
          <w:u w:val="single"/>
          <w:lang w:eastAsia="en-US"/>
        </w:rPr>
      </w:pPr>
      <w:bookmarkStart w:id="739" w:name="_Toc14578059"/>
      <w:bookmarkStart w:id="740" w:name="_Toc14578355"/>
      <w:bookmarkStart w:id="741" w:name="_Toc54513131"/>
      <w:bookmarkStart w:id="742" w:name="_Toc54513242"/>
      <w:bookmarkStart w:id="743" w:name="_Toc54572099"/>
      <w:bookmarkStart w:id="744" w:name="_Toc516551202"/>
      <w:bookmarkStart w:id="745" w:name="_Toc516631916"/>
      <w:bookmarkStart w:id="746" w:name="_Toc192044980"/>
      <w:bookmarkStart w:id="747" w:name="_Toc269979212"/>
      <w:bookmarkStart w:id="748" w:name="_Toc89759653"/>
      <w:bookmarkStart w:id="749" w:name="_Toc160706857"/>
      <w:r w:rsidRPr="005F09A4">
        <w:rPr>
          <w:rFonts w:ascii="Century Gothic,Arial" w:eastAsia="Century Gothic,Arial" w:hAnsi="Century Gothic,Arial" w:cs="Century Gothic,Arial"/>
          <w:b/>
          <w:bCs/>
          <w:caps/>
          <w:sz w:val="20"/>
          <w:u w:val="single"/>
          <w:lang w:eastAsia="en-US"/>
        </w:rPr>
        <w:t xml:space="preserve">ARTYKUŁ </w:t>
      </w:r>
      <w:r w:rsidR="008C5E41" w:rsidRPr="005F09A4">
        <w:rPr>
          <w:rFonts w:ascii="Century Gothic,Arial" w:eastAsia="Century Gothic,Arial" w:hAnsi="Century Gothic,Arial" w:cs="Century Gothic,Arial"/>
          <w:b/>
          <w:bCs/>
          <w:caps/>
          <w:sz w:val="20"/>
          <w:u w:val="single"/>
          <w:lang w:eastAsia="en-US"/>
        </w:rPr>
        <w:t>3</w:t>
      </w:r>
      <w:r w:rsidR="00EA75A2" w:rsidRPr="005F09A4">
        <w:rPr>
          <w:rFonts w:ascii="Century Gothic,Arial" w:eastAsia="Century Gothic,Arial" w:hAnsi="Century Gothic,Arial" w:cs="Century Gothic,Arial"/>
          <w:b/>
          <w:bCs/>
          <w:caps/>
          <w:sz w:val="20"/>
          <w:u w:val="single"/>
          <w:lang w:eastAsia="en-US"/>
        </w:rPr>
        <w:t>7</w:t>
      </w:r>
      <w:r w:rsidRPr="005F09A4">
        <w:rPr>
          <w:rFonts w:ascii="Century Gothic,Arial" w:eastAsia="Century Gothic,Arial" w:hAnsi="Century Gothic,Arial" w:cs="Century Gothic,Arial"/>
          <w:b/>
          <w:bCs/>
          <w:caps/>
          <w:sz w:val="20"/>
          <w:u w:val="single"/>
          <w:lang w:eastAsia="en-US"/>
        </w:rPr>
        <w:t xml:space="preserve">. Postanowienia </w:t>
      </w:r>
      <w:bookmarkEnd w:id="739"/>
      <w:bookmarkEnd w:id="740"/>
      <w:bookmarkEnd w:id="741"/>
      <w:bookmarkEnd w:id="742"/>
      <w:bookmarkEnd w:id="743"/>
      <w:bookmarkEnd w:id="744"/>
      <w:bookmarkEnd w:id="745"/>
      <w:r w:rsidRPr="005F09A4">
        <w:rPr>
          <w:rFonts w:ascii="Century Gothic,Arial" w:eastAsia="Century Gothic,Arial" w:hAnsi="Century Gothic,Arial" w:cs="Century Gothic,Arial"/>
          <w:b/>
          <w:bCs/>
          <w:caps/>
          <w:sz w:val="20"/>
          <w:u w:val="single"/>
          <w:lang w:eastAsia="en-US"/>
        </w:rPr>
        <w:t>Końcowe</w:t>
      </w:r>
      <w:bookmarkEnd w:id="746"/>
      <w:bookmarkEnd w:id="747"/>
      <w:bookmarkEnd w:id="748"/>
      <w:bookmarkEnd w:id="749"/>
    </w:p>
    <w:p w14:paraId="543334DB" w14:textId="77777777" w:rsidR="00FC3C7A" w:rsidRPr="005F09A4" w:rsidRDefault="00FC3C7A">
      <w:pPr>
        <w:numPr>
          <w:ilvl w:val="0"/>
          <w:numId w:val="3"/>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Prawem właściwym dla Umowy jest prawo polskie.</w:t>
      </w:r>
    </w:p>
    <w:p w14:paraId="4B7F8CC6" w14:textId="6045FF28" w:rsidR="00FC3C7A" w:rsidRPr="005F09A4" w:rsidRDefault="00FC3C7A">
      <w:pPr>
        <w:numPr>
          <w:ilvl w:val="0"/>
          <w:numId w:val="3"/>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Wykonawca </w:t>
      </w:r>
      <w:bookmarkStart w:id="750" w:name="_Hlk482186025"/>
      <w:r w:rsidRPr="005F09A4">
        <w:rPr>
          <w:rFonts w:ascii="Century Gothic,Arial" w:eastAsia="Century Gothic,Arial" w:hAnsi="Century Gothic,Arial" w:cs="Century Gothic,Arial"/>
        </w:rPr>
        <w:t>nie ma prawa przenieść jakiejkolwiek wierzytelności wynikającej z niniejszej umowy na osobę trzecią, bez uprzedniej zgody Zamawiającego (wyrażonej w formie pisemnej pod rygorem nieważności) określającej warunki tego przeniesienia, z zastrzeżeniem zdania następnego. Zamawiający ma prawo odmowy udzielenia zgody na przelew wierzytelności bez podawania przyczyn</w:t>
      </w:r>
      <w:bookmarkEnd w:id="750"/>
      <w:r w:rsidRPr="005F09A4">
        <w:rPr>
          <w:rFonts w:ascii="Century Gothic,Arial" w:eastAsia="Century Gothic,Arial" w:hAnsi="Century Gothic,Arial" w:cs="Century Gothic,Arial"/>
        </w:rPr>
        <w:t>.</w:t>
      </w:r>
      <w:r w:rsidR="00E20E08" w:rsidRPr="005F09A4">
        <w:rPr>
          <w:rFonts w:ascii="Century Gothic,Arial" w:eastAsia="Century Gothic,Arial" w:hAnsi="Century Gothic,Arial" w:cs="Century Gothic,Arial"/>
        </w:rPr>
        <w:t xml:space="preserve"> W przypadku udzielenia zgody na dokonanie przelewu całości lub części wierzytelności Wykonawca ma obowiązek niezwłocznie poinformować Zamawiającego w formie pisemnej o dokonaniu takiej cesji.</w:t>
      </w:r>
    </w:p>
    <w:p w14:paraId="535854AA" w14:textId="10AE121A" w:rsidR="00FC5197" w:rsidRPr="005F09A4" w:rsidRDefault="00FC5197">
      <w:pPr>
        <w:numPr>
          <w:ilvl w:val="0"/>
          <w:numId w:val="3"/>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Rozwiązanie, wypowiedzenie, odstąpienie od Umowy wymaga formy pisemnej pod rygorem nieważności. </w:t>
      </w:r>
    </w:p>
    <w:p w14:paraId="77487240" w14:textId="77777777" w:rsidR="00FC3C7A" w:rsidRPr="005F09A4" w:rsidRDefault="00FC3C7A">
      <w:pPr>
        <w:numPr>
          <w:ilvl w:val="0"/>
          <w:numId w:val="3"/>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Wykonawcy, którzy wspólnie ubiegali się o udzielenie zamówienia (K</w:t>
      </w:r>
      <w:r w:rsidRPr="005F09A4">
        <w:rPr>
          <w:rFonts w:ascii="Century Gothic,Arial,Times" w:eastAsia="Century Gothic,Arial,Times" w:hAnsi="Century Gothic,Arial,Times" w:cs="Century Gothic,Arial,Times"/>
        </w:rPr>
        <w:t xml:space="preserve">onsorcjum), będą solidarnie odpowiedzialni wobec Zamawiającego na zasadach określonych w </w:t>
      </w:r>
      <w:proofErr w:type="spellStart"/>
      <w:r w:rsidRPr="005F09A4">
        <w:rPr>
          <w:rFonts w:ascii="Century Gothic,Arial,Times" w:eastAsia="Century Gothic,Arial,Times" w:hAnsi="Century Gothic,Arial,Times" w:cs="Century Gothic,Arial,Times"/>
        </w:rPr>
        <w:t>Pzp</w:t>
      </w:r>
      <w:proofErr w:type="spellEnd"/>
      <w:r w:rsidRPr="005F09A4">
        <w:rPr>
          <w:rFonts w:ascii="Century Gothic,Arial,Times" w:eastAsia="Century Gothic,Arial,Times" w:hAnsi="Century Gothic,Arial,Times" w:cs="Century Gothic,Arial,Times"/>
        </w:rPr>
        <w:t xml:space="preserve">. </w:t>
      </w:r>
      <w:r w:rsidRPr="005F09A4">
        <w:rPr>
          <w:rFonts w:ascii="Century Gothic,Arial" w:eastAsia="Century Gothic,Arial" w:hAnsi="Century Gothic,Arial" w:cs="Century Gothic,Arial"/>
        </w:rPr>
        <w:t>Solidarna odpowiedzialność nie ustaje po ustaniu członkostwa w Konsorcjum.</w:t>
      </w:r>
    </w:p>
    <w:p w14:paraId="3153F7CA" w14:textId="77777777" w:rsidR="00FC3C7A" w:rsidRPr="005F09A4" w:rsidRDefault="00FC3C7A">
      <w:pPr>
        <w:numPr>
          <w:ilvl w:val="0"/>
          <w:numId w:val="3"/>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Wszelkie zmiany w Umowie muszą nastąpić w formie pisemnej pod rygorem nieważności i muszą być podpisane przez odpowiednio upoważnionych przedstawicieli Stron. Dokument obejmujący zmiany do Umowy nazwany będzie aneksem i będzie posiadał kolejny numer począwszy od numeru jeden.</w:t>
      </w:r>
    </w:p>
    <w:p w14:paraId="7D55C1A4" w14:textId="77777777" w:rsidR="00FC3C7A" w:rsidRPr="005F09A4" w:rsidRDefault="00FC3C7A">
      <w:pPr>
        <w:numPr>
          <w:ilvl w:val="0"/>
          <w:numId w:val="3"/>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Wszelka korespondencja, powiadomienia i dokumenty związane z realizacją niniejszej Umowy powinny być sporządzane w języku polskim.</w:t>
      </w:r>
    </w:p>
    <w:p w14:paraId="5DF2B8CC" w14:textId="3E79294B" w:rsidR="00FC3C7A" w:rsidRPr="005F09A4" w:rsidRDefault="00FC3C7A">
      <w:pPr>
        <w:numPr>
          <w:ilvl w:val="0"/>
          <w:numId w:val="3"/>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Jeżeli jakieś postanowienie Umowy stanie się nieważne lub nieskuteczne, nie wpłynie to na ważność lub skuteczność innych jej postanowień. W takim przypadku, Strony wspólnie wypracują postanowienie mające znaczenie prawne i handlowe możliwie najbardziej zbliżone do założeń tego nieważnego postanowienia i pokrywające brakujące postanowienia w sposób zbliżony do celów i założeń Umowy i niezwłocznie zawrą stosowny aneks do Umowy.</w:t>
      </w:r>
    </w:p>
    <w:p w14:paraId="4931F198" w14:textId="1301E015" w:rsidR="002C3174" w:rsidRPr="005F09A4" w:rsidRDefault="002C3174">
      <w:pPr>
        <w:numPr>
          <w:ilvl w:val="0"/>
          <w:numId w:val="3"/>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Niniejsza Umowa została sporządzona w dwóch jednobrzmiących egzemplarzach, po  jednym  egzemplarzu dla każdej ze Stron.</w:t>
      </w:r>
      <w:r w:rsidRPr="005F09A4">
        <w:rPr>
          <w:rStyle w:val="Odwoanieprzypisudolnego"/>
          <w:rFonts w:ascii="Century Gothic,Arial" w:eastAsia="Century Gothic,Arial" w:hAnsi="Century Gothic,Arial" w:cs="Century Gothic,Arial"/>
        </w:rPr>
        <w:footnoteReference w:id="2"/>
      </w:r>
    </w:p>
    <w:p w14:paraId="2A9103F3" w14:textId="0D4A9376" w:rsidR="00FC3C7A" w:rsidRPr="005F09A4" w:rsidRDefault="00FC3C7A">
      <w:pPr>
        <w:numPr>
          <w:ilvl w:val="0"/>
          <w:numId w:val="3"/>
        </w:numPr>
        <w:spacing w:line="360" w:lineRule="auto"/>
        <w:jc w:val="both"/>
        <w:rPr>
          <w:rFonts w:ascii="Century Gothic,Arial" w:eastAsia="Century Gothic,Arial" w:hAnsi="Century Gothic,Arial" w:cs="Century Gothic,Arial"/>
        </w:rPr>
      </w:pPr>
      <w:r w:rsidRPr="005F09A4">
        <w:rPr>
          <w:rFonts w:ascii="Century Gothic,Arial" w:eastAsia="Century Gothic,Arial" w:hAnsi="Century Gothic,Arial" w:cs="Century Gothic,Arial"/>
        </w:rPr>
        <w:t xml:space="preserve">Umowa wchodzi w życie z dniem </w:t>
      </w:r>
      <w:r w:rsidR="000C621B" w:rsidRPr="005F09A4">
        <w:rPr>
          <w:rFonts w:ascii="Century Gothic,Arial" w:eastAsia="Century Gothic,Arial" w:hAnsi="Century Gothic,Arial" w:cs="Century Gothic,Arial"/>
        </w:rPr>
        <w:t>zawarcia</w:t>
      </w:r>
      <w:r w:rsidRPr="005F09A4">
        <w:rPr>
          <w:rFonts w:ascii="Century Gothic,Arial" w:eastAsia="Century Gothic,Arial" w:hAnsi="Century Gothic,Arial" w:cs="Century Gothic,Arial"/>
        </w:rPr>
        <w:t>.</w:t>
      </w:r>
    </w:p>
    <w:p w14:paraId="69E8F0B3" w14:textId="77777777" w:rsidR="007471A8" w:rsidRPr="005F09A4" w:rsidRDefault="007471A8" w:rsidP="00AA7891">
      <w:pPr>
        <w:spacing w:line="360" w:lineRule="auto"/>
        <w:ind w:left="360"/>
        <w:jc w:val="both"/>
        <w:rPr>
          <w:rFonts w:ascii="Century Gothic" w:hAnsi="Century Gothic"/>
          <w:b/>
        </w:rPr>
      </w:pPr>
      <w:bookmarkStart w:id="751" w:name="_Hlk160439150"/>
    </w:p>
    <w:p w14:paraId="0474A03F" w14:textId="0DC0F5B8" w:rsidR="00223040" w:rsidRPr="005F09A4" w:rsidRDefault="00FC3C7A" w:rsidP="007471A8">
      <w:pPr>
        <w:spacing w:line="360" w:lineRule="auto"/>
        <w:jc w:val="both"/>
        <w:rPr>
          <w:rFonts w:ascii="Century Gothic" w:hAnsi="Century Gothic" w:cs="Arial"/>
          <w:sz w:val="19"/>
          <w:szCs w:val="19"/>
          <w:u w:val="single"/>
        </w:rPr>
      </w:pPr>
      <w:r w:rsidRPr="005F09A4">
        <w:rPr>
          <w:rFonts w:ascii="Century Gothic" w:eastAsia="Century Gothic" w:hAnsi="Century Gothic" w:cs="Century Gothic"/>
          <w:b/>
          <w:bCs/>
          <w:sz w:val="19"/>
          <w:szCs w:val="19"/>
          <w:u w:val="single"/>
        </w:rPr>
        <w:lastRenderedPageBreak/>
        <w:t>Wykaz Załączników do Umowy</w:t>
      </w:r>
      <w:r w:rsidRPr="005F09A4">
        <w:rPr>
          <w:rFonts w:ascii="Century Gothic,Arial" w:eastAsia="Century Gothic,Arial" w:hAnsi="Century Gothic,Arial" w:cs="Century Gothic,Arial"/>
          <w:sz w:val="19"/>
          <w:szCs w:val="19"/>
          <w:u w:val="single"/>
        </w:rPr>
        <w:t>:</w:t>
      </w:r>
    </w:p>
    <w:tbl>
      <w:tblPr>
        <w:tblStyle w:val="Tabela-Siatka1"/>
        <w:tblW w:w="93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1"/>
        <w:gridCol w:w="7197"/>
      </w:tblGrid>
      <w:tr w:rsidR="003A68D8" w:rsidRPr="005F09A4" w14:paraId="59C4D39B" w14:textId="77777777" w:rsidTr="006A763D">
        <w:trPr>
          <w:trHeight w:val="351"/>
        </w:trPr>
        <w:tc>
          <w:tcPr>
            <w:tcW w:w="2161" w:type="dxa"/>
          </w:tcPr>
          <w:p w14:paraId="22986A64" w14:textId="77777777" w:rsidR="003A68D8" w:rsidRPr="005F09A4" w:rsidRDefault="003A68D8" w:rsidP="003A68D8">
            <w:pPr>
              <w:spacing w:line="360" w:lineRule="auto"/>
              <w:jc w:val="both"/>
              <w:rPr>
                <w:rFonts w:ascii="Century Gothic,Arial" w:eastAsia="Century Gothic,Arial" w:hAnsi="Century Gothic,Arial" w:cs="Century Gothic,Arial"/>
                <w:sz w:val="19"/>
                <w:szCs w:val="19"/>
              </w:rPr>
            </w:pPr>
            <w:bookmarkStart w:id="752" w:name="_Hlk89671387"/>
            <w:r w:rsidRPr="005F09A4">
              <w:rPr>
                <w:rFonts w:ascii="Century Gothic,Arial" w:eastAsia="Century Gothic,Arial" w:hAnsi="Century Gothic,Arial" w:cs="Century Gothic,Arial"/>
                <w:sz w:val="19"/>
                <w:szCs w:val="19"/>
              </w:rPr>
              <w:t xml:space="preserve">Załącznik nr 1 </w:t>
            </w:r>
          </w:p>
        </w:tc>
        <w:tc>
          <w:tcPr>
            <w:tcW w:w="7197" w:type="dxa"/>
          </w:tcPr>
          <w:p w14:paraId="4C364A15" w14:textId="18ACB8CA" w:rsidR="003A68D8" w:rsidRPr="005F09A4" w:rsidRDefault="003A68D8" w:rsidP="003A68D8">
            <w:pPr>
              <w:spacing w:line="360" w:lineRule="auto"/>
              <w:jc w:val="both"/>
              <w:rPr>
                <w:rFonts w:ascii="Century Gothic,Arial" w:eastAsia="Century Gothic,Arial" w:hAnsi="Century Gothic,Arial" w:cs="Century Gothic,Arial"/>
                <w:sz w:val="19"/>
                <w:szCs w:val="19"/>
              </w:rPr>
            </w:pPr>
            <w:r w:rsidRPr="005F09A4">
              <w:rPr>
                <w:rFonts w:ascii="Century Gothic,Arial" w:eastAsia="Century Gothic,Arial" w:hAnsi="Century Gothic,Arial" w:cs="Century Gothic,Arial"/>
                <w:sz w:val="19"/>
                <w:szCs w:val="19"/>
              </w:rPr>
              <w:t>Dokumentacja Przetargowa</w:t>
            </w:r>
            <w:r w:rsidR="00DA75BC">
              <w:rPr>
                <w:rFonts w:ascii="Century Gothic,Arial" w:eastAsia="Century Gothic,Arial" w:hAnsi="Century Gothic,Arial" w:cs="Century Gothic,Arial"/>
                <w:sz w:val="19"/>
                <w:szCs w:val="19"/>
              </w:rPr>
              <w:t xml:space="preserve"> w tym OPZ</w:t>
            </w:r>
            <w:r w:rsidR="00187109">
              <w:rPr>
                <w:rFonts w:ascii="Century Gothic,Arial" w:eastAsia="Century Gothic,Arial" w:hAnsi="Century Gothic,Arial" w:cs="Century Gothic,Arial"/>
                <w:sz w:val="19"/>
                <w:szCs w:val="19"/>
              </w:rPr>
              <w:t xml:space="preserve"> </w:t>
            </w:r>
          </w:p>
        </w:tc>
      </w:tr>
      <w:tr w:rsidR="003A68D8" w:rsidRPr="005F09A4" w14:paraId="7AED6D6E" w14:textId="77777777" w:rsidTr="006A763D">
        <w:trPr>
          <w:trHeight w:val="351"/>
        </w:trPr>
        <w:tc>
          <w:tcPr>
            <w:tcW w:w="2161" w:type="dxa"/>
          </w:tcPr>
          <w:p w14:paraId="6EF6C230" w14:textId="77777777" w:rsidR="003A68D8" w:rsidRPr="005F09A4" w:rsidRDefault="003A68D8" w:rsidP="003A68D8">
            <w:pPr>
              <w:spacing w:line="360" w:lineRule="auto"/>
              <w:jc w:val="both"/>
              <w:rPr>
                <w:rFonts w:ascii="Century Gothic,Arial" w:eastAsia="Century Gothic,Arial" w:hAnsi="Century Gothic,Arial" w:cs="Century Gothic,Arial"/>
                <w:sz w:val="19"/>
                <w:szCs w:val="19"/>
              </w:rPr>
            </w:pPr>
            <w:r w:rsidRPr="005F09A4">
              <w:rPr>
                <w:rFonts w:ascii="Century Gothic,Arial" w:eastAsia="Century Gothic,Arial" w:hAnsi="Century Gothic,Arial" w:cs="Century Gothic,Arial"/>
                <w:sz w:val="19"/>
                <w:szCs w:val="19"/>
              </w:rPr>
              <w:t>Załącznik nr 2</w:t>
            </w:r>
          </w:p>
        </w:tc>
        <w:tc>
          <w:tcPr>
            <w:tcW w:w="7197" w:type="dxa"/>
          </w:tcPr>
          <w:p w14:paraId="0B84A653" w14:textId="77777777" w:rsidR="003A68D8" w:rsidRPr="005F09A4" w:rsidRDefault="003A68D8" w:rsidP="003A68D8">
            <w:pPr>
              <w:spacing w:line="360" w:lineRule="auto"/>
              <w:jc w:val="both"/>
              <w:rPr>
                <w:rFonts w:ascii="Century Gothic,Arial" w:eastAsia="Century Gothic,Arial" w:hAnsi="Century Gothic,Arial" w:cs="Century Gothic,Arial"/>
                <w:sz w:val="19"/>
                <w:szCs w:val="19"/>
              </w:rPr>
            </w:pPr>
            <w:r w:rsidRPr="005F09A4">
              <w:rPr>
                <w:rFonts w:ascii="Century Gothic,Arial" w:eastAsia="Century Gothic,Arial" w:hAnsi="Century Gothic,Arial" w:cs="Century Gothic,Arial"/>
                <w:sz w:val="19"/>
                <w:szCs w:val="19"/>
              </w:rPr>
              <w:t>Oferta Wykonawcy wraz z relewantną dokumentacją</w:t>
            </w:r>
          </w:p>
        </w:tc>
      </w:tr>
      <w:tr w:rsidR="003A68D8" w:rsidRPr="005F09A4" w14:paraId="389D7022" w14:textId="77777777" w:rsidTr="006A763D">
        <w:trPr>
          <w:trHeight w:val="351"/>
        </w:trPr>
        <w:tc>
          <w:tcPr>
            <w:tcW w:w="2161" w:type="dxa"/>
          </w:tcPr>
          <w:p w14:paraId="018C0668" w14:textId="77777777" w:rsidR="003A68D8" w:rsidRPr="005F09A4" w:rsidRDefault="003A68D8" w:rsidP="003A68D8">
            <w:pPr>
              <w:spacing w:line="360" w:lineRule="auto"/>
              <w:jc w:val="both"/>
              <w:rPr>
                <w:rFonts w:ascii="Century Gothic,Arial" w:eastAsia="Century Gothic,Arial" w:hAnsi="Century Gothic,Arial" w:cs="Century Gothic,Arial"/>
                <w:sz w:val="19"/>
                <w:szCs w:val="19"/>
              </w:rPr>
            </w:pPr>
            <w:r w:rsidRPr="005F09A4">
              <w:rPr>
                <w:rFonts w:ascii="Century Gothic,Arial" w:eastAsia="Century Gothic,Arial" w:hAnsi="Century Gothic,Arial" w:cs="Century Gothic,Arial"/>
                <w:sz w:val="19"/>
                <w:szCs w:val="19"/>
              </w:rPr>
              <w:t>Załącznik nr 3</w:t>
            </w:r>
          </w:p>
        </w:tc>
        <w:tc>
          <w:tcPr>
            <w:tcW w:w="7197" w:type="dxa"/>
          </w:tcPr>
          <w:p w14:paraId="73DE778E" w14:textId="2B59F013" w:rsidR="003A68D8" w:rsidRPr="005F09A4" w:rsidRDefault="002C491B" w:rsidP="003A68D8">
            <w:pPr>
              <w:spacing w:line="360" w:lineRule="auto"/>
              <w:jc w:val="both"/>
              <w:rPr>
                <w:rFonts w:ascii="Century Gothic,Arial" w:eastAsia="Century Gothic,Arial" w:hAnsi="Century Gothic,Arial" w:cs="Century Gothic,Arial"/>
                <w:sz w:val="19"/>
                <w:szCs w:val="19"/>
              </w:rPr>
            </w:pPr>
            <w:r w:rsidRPr="005F09A4">
              <w:rPr>
                <w:rFonts w:ascii="Century Gothic,Arial" w:eastAsia="Century Gothic,Arial" w:hAnsi="Century Gothic,Arial" w:cs="Century Gothic,Arial"/>
                <w:sz w:val="19"/>
                <w:szCs w:val="19"/>
              </w:rPr>
              <w:t>Warunki ubezpieczeń CAR_EAR_02</w:t>
            </w:r>
          </w:p>
        </w:tc>
      </w:tr>
      <w:tr w:rsidR="003A68D8" w:rsidRPr="005F09A4" w14:paraId="650E4A38" w14:textId="77777777" w:rsidTr="006A763D">
        <w:trPr>
          <w:trHeight w:val="351"/>
        </w:trPr>
        <w:tc>
          <w:tcPr>
            <w:tcW w:w="2161" w:type="dxa"/>
          </w:tcPr>
          <w:p w14:paraId="0AE39CCD" w14:textId="6E775552" w:rsidR="003A68D8" w:rsidRPr="005F09A4" w:rsidRDefault="003A68D8" w:rsidP="003A68D8">
            <w:pPr>
              <w:spacing w:line="360" w:lineRule="auto"/>
              <w:jc w:val="both"/>
              <w:rPr>
                <w:rFonts w:ascii="Century Gothic,Arial" w:eastAsia="Century Gothic,Arial" w:hAnsi="Century Gothic,Arial" w:cs="Century Gothic,Arial"/>
                <w:sz w:val="19"/>
                <w:szCs w:val="19"/>
              </w:rPr>
            </w:pPr>
            <w:r w:rsidRPr="005F09A4">
              <w:rPr>
                <w:rFonts w:ascii="Century Gothic,Arial" w:eastAsia="Century Gothic,Arial" w:hAnsi="Century Gothic,Arial" w:cs="Century Gothic,Arial"/>
                <w:sz w:val="19"/>
                <w:szCs w:val="19"/>
              </w:rPr>
              <w:t xml:space="preserve">Załącznik nr </w:t>
            </w:r>
            <w:r w:rsidRPr="005F09A4">
              <w:rPr>
                <w:rFonts w:ascii="Century Gothic" w:eastAsia="Century Gothic" w:hAnsi="Century Gothic" w:cs="Century Gothic"/>
                <w:sz w:val="19"/>
                <w:szCs w:val="19"/>
              </w:rPr>
              <w:t>4</w:t>
            </w:r>
            <w:r w:rsidR="00747E50" w:rsidRPr="005F09A4">
              <w:rPr>
                <w:rFonts w:ascii="Century Gothic" w:eastAsia="Century Gothic" w:hAnsi="Century Gothic" w:cs="Century Gothic"/>
                <w:sz w:val="19"/>
                <w:szCs w:val="19"/>
              </w:rPr>
              <w:t>A</w:t>
            </w:r>
            <w:r w:rsidRPr="005F09A4">
              <w:rPr>
                <w:rFonts w:ascii="Century Gothic" w:eastAsia="Century Gothic" w:hAnsi="Century Gothic" w:cs="Century Gothic"/>
                <w:sz w:val="19"/>
                <w:szCs w:val="19"/>
              </w:rPr>
              <w:t xml:space="preserve"> i </w:t>
            </w:r>
            <w:r w:rsidR="000E4315">
              <w:rPr>
                <w:rFonts w:ascii="Century Gothic" w:eastAsia="Century Gothic" w:hAnsi="Century Gothic" w:cs="Century Gothic"/>
                <w:sz w:val="19"/>
                <w:szCs w:val="19"/>
              </w:rPr>
              <w:t xml:space="preserve">nr </w:t>
            </w:r>
            <w:r w:rsidRPr="005F09A4">
              <w:rPr>
                <w:rFonts w:ascii="Century Gothic" w:eastAsia="Century Gothic" w:hAnsi="Century Gothic" w:cs="Century Gothic"/>
                <w:sz w:val="19"/>
                <w:szCs w:val="19"/>
              </w:rPr>
              <w:t>4</w:t>
            </w:r>
            <w:r w:rsidR="00747E50" w:rsidRPr="005F09A4">
              <w:rPr>
                <w:rFonts w:ascii="Century Gothic" w:eastAsia="Century Gothic" w:hAnsi="Century Gothic" w:cs="Century Gothic"/>
                <w:sz w:val="19"/>
                <w:szCs w:val="19"/>
              </w:rPr>
              <w:t>B</w:t>
            </w:r>
          </w:p>
        </w:tc>
        <w:tc>
          <w:tcPr>
            <w:tcW w:w="7197" w:type="dxa"/>
          </w:tcPr>
          <w:p w14:paraId="59030CC8" w14:textId="5C69E4BB" w:rsidR="003A68D8" w:rsidRPr="005F09A4" w:rsidRDefault="00400F6E" w:rsidP="003A68D8">
            <w:pPr>
              <w:spacing w:line="360" w:lineRule="auto"/>
              <w:jc w:val="both"/>
              <w:rPr>
                <w:rFonts w:ascii="Century Gothic,Arial" w:eastAsia="Century Gothic,Arial" w:hAnsi="Century Gothic,Arial" w:cs="Century Gothic,Arial"/>
                <w:sz w:val="19"/>
                <w:szCs w:val="19"/>
              </w:rPr>
            </w:pPr>
            <w:r>
              <w:rPr>
                <w:rFonts w:ascii="Century Gothic,Arial" w:eastAsia="Century Gothic,Arial" w:hAnsi="Century Gothic,Arial" w:cs="Century Gothic,Arial"/>
                <w:sz w:val="19"/>
                <w:szCs w:val="19"/>
              </w:rPr>
              <w:t>Wzory Oświadczeń</w:t>
            </w:r>
            <w:r w:rsidRPr="005F09A4">
              <w:rPr>
                <w:rFonts w:ascii="Century Gothic,Arial" w:eastAsia="Century Gothic,Arial" w:hAnsi="Century Gothic,Arial" w:cs="Century Gothic,Arial"/>
                <w:sz w:val="19"/>
                <w:szCs w:val="19"/>
              </w:rPr>
              <w:t xml:space="preserve"> </w:t>
            </w:r>
            <w:r w:rsidR="003A68D8" w:rsidRPr="005F09A4">
              <w:rPr>
                <w:rFonts w:ascii="Century Gothic,Arial" w:eastAsia="Century Gothic,Arial" w:hAnsi="Century Gothic,Arial" w:cs="Century Gothic,Arial"/>
                <w:sz w:val="19"/>
                <w:szCs w:val="19"/>
              </w:rPr>
              <w:t>Podwykonawcy</w:t>
            </w:r>
          </w:p>
        </w:tc>
      </w:tr>
      <w:tr w:rsidR="003A68D8" w:rsidRPr="005F09A4" w14:paraId="6EC0472D" w14:textId="77777777" w:rsidTr="006A763D">
        <w:trPr>
          <w:trHeight w:val="351"/>
        </w:trPr>
        <w:tc>
          <w:tcPr>
            <w:tcW w:w="2161" w:type="dxa"/>
          </w:tcPr>
          <w:p w14:paraId="70421FF5" w14:textId="77777777" w:rsidR="003A68D8" w:rsidRPr="005F09A4" w:rsidRDefault="003A68D8" w:rsidP="003A68D8">
            <w:pPr>
              <w:spacing w:line="360" w:lineRule="auto"/>
              <w:jc w:val="both"/>
              <w:rPr>
                <w:rFonts w:ascii="Century Gothic,Arial" w:eastAsia="Century Gothic,Arial" w:hAnsi="Century Gothic,Arial" w:cs="Century Gothic,Arial"/>
                <w:sz w:val="19"/>
                <w:szCs w:val="19"/>
              </w:rPr>
            </w:pPr>
            <w:r w:rsidRPr="005F09A4">
              <w:rPr>
                <w:rFonts w:ascii="Century Gothic,Arial" w:eastAsia="Century Gothic,Arial" w:hAnsi="Century Gothic,Arial" w:cs="Century Gothic,Arial"/>
                <w:sz w:val="19"/>
                <w:szCs w:val="19"/>
              </w:rPr>
              <w:t>Załącznik nr 5</w:t>
            </w:r>
          </w:p>
        </w:tc>
        <w:tc>
          <w:tcPr>
            <w:tcW w:w="7197" w:type="dxa"/>
          </w:tcPr>
          <w:p w14:paraId="33D0DD23" w14:textId="77777777" w:rsidR="003A68D8" w:rsidRPr="005F09A4" w:rsidRDefault="003A68D8" w:rsidP="003A68D8">
            <w:pPr>
              <w:spacing w:line="360" w:lineRule="auto"/>
              <w:jc w:val="both"/>
              <w:rPr>
                <w:rFonts w:ascii="Century Gothic,Arial" w:eastAsia="Century Gothic,Arial" w:hAnsi="Century Gothic,Arial" w:cs="Century Gothic,Arial"/>
                <w:sz w:val="19"/>
                <w:szCs w:val="19"/>
              </w:rPr>
            </w:pPr>
            <w:r w:rsidRPr="005F09A4">
              <w:rPr>
                <w:rFonts w:ascii="Century Gothic,Arial" w:eastAsia="Century Gothic,Arial" w:hAnsi="Century Gothic,Arial" w:cs="Century Gothic,Arial"/>
                <w:sz w:val="19"/>
                <w:szCs w:val="19"/>
              </w:rPr>
              <w:t>Modele środków trwałych</w:t>
            </w:r>
          </w:p>
        </w:tc>
      </w:tr>
      <w:tr w:rsidR="003A68D8" w:rsidRPr="005F09A4" w14:paraId="53478BBE" w14:textId="77777777" w:rsidTr="006A763D">
        <w:trPr>
          <w:trHeight w:val="338"/>
        </w:trPr>
        <w:tc>
          <w:tcPr>
            <w:tcW w:w="2161" w:type="dxa"/>
          </w:tcPr>
          <w:p w14:paraId="617783C7" w14:textId="77777777" w:rsidR="003A68D8" w:rsidRPr="005F09A4" w:rsidRDefault="003A68D8" w:rsidP="003A68D8">
            <w:pPr>
              <w:spacing w:line="360" w:lineRule="auto"/>
              <w:jc w:val="both"/>
              <w:rPr>
                <w:rFonts w:ascii="Century Gothic,Arial" w:eastAsia="Century Gothic,Arial" w:hAnsi="Century Gothic,Arial" w:cs="Century Gothic,Arial"/>
                <w:sz w:val="19"/>
                <w:szCs w:val="19"/>
              </w:rPr>
            </w:pPr>
            <w:r w:rsidRPr="005F09A4">
              <w:rPr>
                <w:rFonts w:ascii="Century Gothic,Arial" w:eastAsia="Century Gothic,Arial" w:hAnsi="Century Gothic,Arial" w:cs="Century Gothic,Arial"/>
                <w:sz w:val="19"/>
                <w:szCs w:val="19"/>
              </w:rPr>
              <w:t>Załącznik nr 6</w:t>
            </w:r>
          </w:p>
        </w:tc>
        <w:tc>
          <w:tcPr>
            <w:tcW w:w="7197" w:type="dxa"/>
          </w:tcPr>
          <w:p w14:paraId="41076201" w14:textId="77777777" w:rsidR="003A68D8" w:rsidRPr="005F09A4" w:rsidRDefault="003A68D8" w:rsidP="003A68D8">
            <w:pPr>
              <w:spacing w:line="360" w:lineRule="auto"/>
              <w:jc w:val="both"/>
              <w:rPr>
                <w:rFonts w:ascii="Century Gothic,Arial" w:eastAsia="Century Gothic,Arial" w:hAnsi="Century Gothic,Arial" w:cs="Century Gothic,Arial"/>
                <w:sz w:val="19"/>
                <w:szCs w:val="19"/>
              </w:rPr>
            </w:pPr>
            <w:r w:rsidRPr="005F09A4">
              <w:rPr>
                <w:rFonts w:ascii="Century Gothic,Arial" w:eastAsia="Century Gothic,Arial" w:hAnsi="Century Gothic,Arial" w:cs="Century Gothic,Arial"/>
                <w:sz w:val="19"/>
                <w:szCs w:val="19"/>
              </w:rPr>
              <w:t>Harmonogram – wzór</w:t>
            </w:r>
          </w:p>
        </w:tc>
      </w:tr>
      <w:tr w:rsidR="003A68D8" w:rsidRPr="005F09A4" w14:paraId="735F677B" w14:textId="77777777" w:rsidTr="006A763D">
        <w:trPr>
          <w:trHeight w:val="351"/>
        </w:trPr>
        <w:tc>
          <w:tcPr>
            <w:tcW w:w="2161" w:type="dxa"/>
          </w:tcPr>
          <w:p w14:paraId="7AC8C785" w14:textId="77777777" w:rsidR="003A68D8" w:rsidRPr="005F09A4" w:rsidRDefault="003A68D8" w:rsidP="003A68D8">
            <w:pPr>
              <w:spacing w:line="360" w:lineRule="auto"/>
              <w:jc w:val="both"/>
              <w:rPr>
                <w:rFonts w:ascii="Century Gothic,Arial" w:eastAsia="Century Gothic,Arial" w:hAnsi="Century Gothic,Arial" w:cs="Century Gothic,Arial"/>
                <w:sz w:val="19"/>
                <w:szCs w:val="19"/>
              </w:rPr>
            </w:pPr>
            <w:r w:rsidRPr="005F09A4">
              <w:rPr>
                <w:rFonts w:ascii="Century Gothic,Arial" w:eastAsia="Century Gothic,Arial" w:hAnsi="Century Gothic,Arial" w:cs="Century Gothic,Arial"/>
                <w:sz w:val="19"/>
                <w:szCs w:val="19"/>
              </w:rPr>
              <w:t xml:space="preserve">Załącznik nr 7 </w:t>
            </w:r>
          </w:p>
        </w:tc>
        <w:tc>
          <w:tcPr>
            <w:tcW w:w="7197" w:type="dxa"/>
          </w:tcPr>
          <w:p w14:paraId="039B2ECF" w14:textId="77777777" w:rsidR="003A68D8" w:rsidRPr="005F09A4" w:rsidRDefault="003A68D8" w:rsidP="003A68D8">
            <w:pPr>
              <w:spacing w:line="360" w:lineRule="auto"/>
              <w:jc w:val="both"/>
              <w:rPr>
                <w:rFonts w:ascii="Century Gothic,Arial" w:eastAsia="Century Gothic,Arial" w:hAnsi="Century Gothic,Arial" w:cs="Century Gothic,Arial"/>
                <w:sz w:val="19"/>
                <w:szCs w:val="19"/>
              </w:rPr>
            </w:pPr>
            <w:r w:rsidRPr="005F09A4">
              <w:rPr>
                <w:rFonts w:ascii="Century Gothic,Arial" w:eastAsia="Century Gothic,Arial" w:hAnsi="Century Gothic,Arial" w:cs="Century Gothic,Arial"/>
                <w:sz w:val="19"/>
                <w:szCs w:val="19"/>
              </w:rPr>
              <w:t>Wytyczne do harmonogramowania</w:t>
            </w:r>
          </w:p>
        </w:tc>
      </w:tr>
      <w:tr w:rsidR="003A68D8" w:rsidRPr="005F09A4" w14:paraId="3D803941" w14:textId="77777777" w:rsidTr="006A763D">
        <w:trPr>
          <w:trHeight w:val="351"/>
        </w:trPr>
        <w:tc>
          <w:tcPr>
            <w:tcW w:w="2161" w:type="dxa"/>
          </w:tcPr>
          <w:p w14:paraId="2E11C0F0" w14:textId="77777777" w:rsidR="003A68D8" w:rsidRPr="005F09A4" w:rsidRDefault="003A68D8" w:rsidP="003A68D8">
            <w:pPr>
              <w:spacing w:line="360" w:lineRule="auto"/>
              <w:jc w:val="both"/>
              <w:rPr>
                <w:rFonts w:ascii="Century Gothic,Arial" w:eastAsia="Century Gothic,Arial" w:hAnsi="Century Gothic,Arial" w:cs="Century Gothic,Arial"/>
                <w:sz w:val="19"/>
                <w:szCs w:val="19"/>
              </w:rPr>
            </w:pPr>
            <w:r w:rsidRPr="005F09A4">
              <w:rPr>
                <w:rFonts w:ascii="Century Gothic,Arial" w:eastAsia="Century Gothic,Arial" w:hAnsi="Century Gothic,Arial" w:cs="Century Gothic,Arial"/>
                <w:sz w:val="19"/>
                <w:szCs w:val="19"/>
              </w:rPr>
              <w:t xml:space="preserve">Załącznik nr 8 </w:t>
            </w:r>
          </w:p>
        </w:tc>
        <w:tc>
          <w:tcPr>
            <w:tcW w:w="7197" w:type="dxa"/>
          </w:tcPr>
          <w:p w14:paraId="7A237659" w14:textId="77777777" w:rsidR="003A68D8" w:rsidRPr="005F09A4" w:rsidRDefault="003A68D8" w:rsidP="003A68D8">
            <w:pPr>
              <w:spacing w:line="360" w:lineRule="auto"/>
              <w:jc w:val="both"/>
              <w:rPr>
                <w:rFonts w:ascii="Century Gothic,Arial" w:eastAsia="Century Gothic,Arial" w:hAnsi="Century Gothic,Arial" w:cs="Century Gothic,Arial"/>
                <w:sz w:val="19"/>
                <w:szCs w:val="19"/>
              </w:rPr>
            </w:pPr>
            <w:r w:rsidRPr="005F09A4">
              <w:rPr>
                <w:rFonts w:ascii="Century Gothic,Arial" w:eastAsia="Century Gothic,Arial" w:hAnsi="Century Gothic,Arial" w:cs="Century Gothic,Arial"/>
                <w:sz w:val="19"/>
                <w:szCs w:val="19"/>
              </w:rPr>
              <w:t>Wniosek o płatność - wzór</w:t>
            </w:r>
          </w:p>
        </w:tc>
      </w:tr>
      <w:tr w:rsidR="003A68D8" w:rsidRPr="005F09A4" w14:paraId="17F8DAFC" w14:textId="77777777" w:rsidTr="006A763D">
        <w:trPr>
          <w:trHeight w:val="351"/>
        </w:trPr>
        <w:tc>
          <w:tcPr>
            <w:tcW w:w="2161" w:type="dxa"/>
          </w:tcPr>
          <w:p w14:paraId="7B215571" w14:textId="77777777" w:rsidR="003A68D8" w:rsidRPr="005F09A4" w:rsidRDefault="003A68D8" w:rsidP="003A68D8">
            <w:pPr>
              <w:spacing w:line="360" w:lineRule="auto"/>
              <w:jc w:val="both"/>
              <w:rPr>
                <w:rFonts w:ascii="Century Gothic,Arial" w:eastAsia="Century Gothic,Arial" w:hAnsi="Century Gothic,Arial" w:cs="Century Gothic,Arial"/>
                <w:sz w:val="19"/>
                <w:szCs w:val="19"/>
              </w:rPr>
            </w:pPr>
            <w:r w:rsidRPr="005F09A4">
              <w:rPr>
                <w:rFonts w:ascii="Century Gothic,Arial" w:eastAsia="Century Gothic,Arial" w:hAnsi="Century Gothic,Arial" w:cs="Century Gothic,Arial"/>
                <w:sz w:val="19"/>
                <w:szCs w:val="19"/>
              </w:rPr>
              <w:t xml:space="preserve">Załącznik nr 9 </w:t>
            </w:r>
          </w:p>
        </w:tc>
        <w:tc>
          <w:tcPr>
            <w:tcW w:w="7197" w:type="dxa"/>
          </w:tcPr>
          <w:p w14:paraId="48D7C04B" w14:textId="77777777" w:rsidR="003A68D8" w:rsidRPr="005F09A4" w:rsidRDefault="003A68D8" w:rsidP="003A68D8">
            <w:pPr>
              <w:spacing w:line="360" w:lineRule="auto"/>
              <w:jc w:val="both"/>
              <w:rPr>
                <w:rFonts w:ascii="Century Gothic,Arial" w:eastAsia="Century Gothic,Arial" w:hAnsi="Century Gothic,Arial" w:cs="Century Gothic,Arial"/>
                <w:sz w:val="19"/>
                <w:szCs w:val="19"/>
              </w:rPr>
            </w:pPr>
            <w:r w:rsidRPr="005F09A4">
              <w:rPr>
                <w:rFonts w:ascii="Century Gothic,Arial" w:eastAsia="Century Gothic,Arial" w:hAnsi="Century Gothic,Arial" w:cs="Century Gothic,Arial"/>
                <w:sz w:val="19"/>
                <w:szCs w:val="19"/>
              </w:rPr>
              <w:t>Zabezpieczenie Należytego Wykonania Umowy – wzór</w:t>
            </w:r>
          </w:p>
        </w:tc>
      </w:tr>
      <w:tr w:rsidR="003A68D8" w:rsidRPr="005F09A4" w14:paraId="30B4E993" w14:textId="77777777" w:rsidTr="006A763D">
        <w:trPr>
          <w:trHeight w:val="351"/>
        </w:trPr>
        <w:tc>
          <w:tcPr>
            <w:tcW w:w="2161" w:type="dxa"/>
          </w:tcPr>
          <w:p w14:paraId="40F5B1F0" w14:textId="21E0A063" w:rsidR="003A68D8" w:rsidRPr="005F09A4" w:rsidRDefault="003A68D8" w:rsidP="003A68D8">
            <w:pPr>
              <w:spacing w:line="360" w:lineRule="auto"/>
              <w:jc w:val="both"/>
              <w:rPr>
                <w:rFonts w:ascii="Century Gothic,Arial" w:eastAsia="Century Gothic,Arial" w:hAnsi="Century Gothic,Arial" w:cs="Century Gothic,Arial"/>
                <w:sz w:val="19"/>
                <w:szCs w:val="19"/>
              </w:rPr>
            </w:pPr>
            <w:r w:rsidRPr="005F09A4">
              <w:rPr>
                <w:rFonts w:ascii="Century Gothic,Arial" w:eastAsia="Century Gothic,Arial" w:hAnsi="Century Gothic,Arial" w:cs="Century Gothic,Arial"/>
                <w:sz w:val="19"/>
                <w:szCs w:val="19"/>
              </w:rPr>
              <w:t xml:space="preserve">Załącznik nr </w:t>
            </w:r>
            <w:r w:rsidR="00AB04EB" w:rsidRPr="005F09A4">
              <w:rPr>
                <w:rFonts w:ascii="Century Gothic,Arial" w:eastAsia="Century Gothic,Arial" w:hAnsi="Century Gothic,Arial" w:cs="Century Gothic,Arial"/>
                <w:sz w:val="19"/>
                <w:szCs w:val="19"/>
              </w:rPr>
              <w:t>10</w:t>
            </w:r>
          </w:p>
        </w:tc>
        <w:tc>
          <w:tcPr>
            <w:tcW w:w="7197" w:type="dxa"/>
          </w:tcPr>
          <w:p w14:paraId="2CB82D77" w14:textId="77777777" w:rsidR="003A68D8" w:rsidRPr="005F09A4" w:rsidRDefault="003A68D8" w:rsidP="003A68D8">
            <w:pPr>
              <w:spacing w:line="360" w:lineRule="auto"/>
              <w:jc w:val="both"/>
              <w:rPr>
                <w:rFonts w:ascii="Century Gothic,Arial" w:eastAsia="Century Gothic,Arial" w:hAnsi="Century Gothic,Arial" w:cs="Century Gothic,Arial"/>
                <w:sz w:val="19"/>
                <w:szCs w:val="19"/>
              </w:rPr>
            </w:pPr>
            <w:r w:rsidRPr="005F09A4">
              <w:rPr>
                <w:rFonts w:ascii="Century Gothic,Arial" w:eastAsia="Century Gothic,Arial" w:hAnsi="Century Gothic,Arial" w:cs="Century Gothic,Arial"/>
                <w:sz w:val="19"/>
                <w:szCs w:val="19"/>
              </w:rPr>
              <w:t>Gwarancja zwrotu Zaliczki – wzór</w:t>
            </w:r>
          </w:p>
        </w:tc>
      </w:tr>
      <w:tr w:rsidR="003A68D8" w:rsidRPr="005F09A4" w14:paraId="7886F16C" w14:textId="77777777" w:rsidTr="006A763D">
        <w:trPr>
          <w:trHeight w:val="1054"/>
        </w:trPr>
        <w:tc>
          <w:tcPr>
            <w:tcW w:w="2161" w:type="dxa"/>
          </w:tcPr>
          <w:p w14:paraId="277180D9" w14:textId="60D67FD5" w:rsidR="003A68D8" w:rsidRPr="005F09A4" w:rsidRDefault="003A68D8" w:rsidP="003A68D8">
            <w:pPr>
              <w:spacing w:line="360" w:lineRule="auto"/>
              <w:jc w:val="both"/>
              <w:rPr>
                <w:rFonts w:ascii="Century Gothic,Arial" w:eastAsia="Century Gothic,Arial" w:hAnsi="Century Gothic,Arial" w:cs="Century Gothic,Arial"/>
                <w:sz w:val="19"/>
                <w:szCs w:val="19"/>
              </w:rPr>
            </w:pPr>
            <w:r w:rsidRPr="005F09A4">
              <w:rPr>
                <w:rFonts w:ascii="Century Gothic,Arial" w:eastAsia="Century Gothic,Arial" w:hAnsi="Century Gothic,Arial" w:cs="Century Gothic,Arial"/>
                <w:sz w:val="19"/>
                <w:szCs w:val="19"/>
              </w:rPr>
              <w:t>Załącznik nr 1</w:t>
            </w:r>
            <w:r w:rsidR="00AB04EB" w:rsidRPr="005F09A4">
              <w:rPr>
                <w:rFonts w:ascii="Century Gothic,Arial" w:eastAsia="Century Gothic,Arial" w:hAnsi="Century Gothic,Arial" w:cs="Century Gothic,Arial"/>
                <w:sz w:val="19"/>
                <w:szCs w:val="19"/>
              </w:rPr>
              <w:t>1</w:t>
            </w:r>
            <w:r w:rsidRPr="005F09A4">
              <w:rPr>
                <w:rFonts w:ascii="Century Gothic,Arial" w:eastAsia="Century Gothic,Arial" w:hAnsi="Century Gothic,Arial" w:cs="Century Gothic,Arial"/>
                <w:sz w:val="19"/>
                <w:szCs w:val="19"/>
              </w:rPr>
              <w:t>A</w:t>
            </w:r>
          </w:p>
        </w:tc>
        <w:tc>
          <w:tcPr>
            <w:tcW w:w="7197" w:type="dxa"/>
          </w:tcPr>
          <w:p w14:paraId="4868D382" w14:textId="77777777" w:rsidR="003A68D8" w:rsidRPr="005F09A4" w:rsidRDefault="003A68D8" w:rsidP="003A68D8">
            <w:pPr>
              <w:spacing w:line="360" w:lineRule="auto"/>
              <w:jc w:val="both"/>
              <w:rPr>
                <w:rFonts w:ascii="Century Gothic,Arial" w:eastAsia="Century Gothic,Arial" w:hAnsi="Century Gothic,Arial" w:cs="Century Gothic,Arial"/>
                <w:sz w:val="19"/>
                <w:szCs w:val="19"/>
              </w:rPr>
            </w:pPr>
            <w:r w:rsidRPr="005F09A4">
              <w:rPr>
                <w:rFonts w:ascii="Century Gothic,Arial" w:eastAsia="Century Gothic,Arial" w:hAnsi="Century Gothic,Arial" w:cs="Century Gothic,Arial"/>
                <w:sz w:val="19"/>
                <w:szCs w:val="19"/>
              </w:rPr>
              <w:t>Wzór zobowiązania dla osób upoważnionych przez Podmiot Przetwarzający do przetwarzania danych osobowych, których Administratorem danych jest GAZ-SYSTEM S.A.</w:t>
            </w:r>
          </w:p>
        </w:tc>
      </w:tr>
      <w:tr w:rsidR="003A68D8" w:rsidRPr="005F09A4" w14:paraId="5F6BF336" w14:textId="77777777" w:rsidTr="006A763D">
        <w:trPr>
          <w:trHeight w:val="1041"/>
        </w:trPr>
        <w:tc>
          <w:tcPr>
            <w:tcW w:w="2161" w:type="dxa"/>
          </w:tcPr>
          <w:p w14:paraId="6BE8BC36" w14:textId="2AC8F374" w:rsidR="003A68D8" w:rsidRPr="005F09A4" w:rsidRDefault="003A68D8" w:rsidP="003A68D8">
            <w:pPr>
              <w:spacing w:line="360" w:lineRule="auto"/>
              <w:jc w:val="both"/>
              <w:rPr>
                <w:rFonts w:ascii="Century Gothic,Arial" w:eastAsia="Century Gothic,Arial" w:hAnsi="Century Gothic,Arial" w:cs="Century Gothic,Arial"/>
                <w:sz w:val="19"/>
                <w:szCs w:val="19"/>
              </w:rPr>
            </w:pPr>
            <w:r w:rsidRPr="005F09A4">
              <w:rPr>
                <w:rFonts w:ascii="Century Gothic,Arial" w:eastAsia="Century Gothic,Arial" w:hAnsi="Century Gothic,Arial" w:cs="Century Gothic,Arial"/>
                <w:sz w:val="19"/>
                <w:szCs w:val="19"/>
              </w:rPr>
              <w:t>Załącznik nr 1</w:t>
            </w:r>
            <w:r w:rsidR="00AB04EB" w:rsidRPr="005F09A4">
              <w:rPr>
                <w:rFonts w:ascii="Century Gothic,Arial" w:eastAsia="Century Gothic,Arial" w:hAnsi="Century Gothic,Arial" w:cs="Century Gothic,Arial"/>
                <w:sz w:val="19"/>
                <w:szCs w:val="19"/>
              </w:rPr>
              <w:t>1</w:t>
            </w:r>
            <w:r w:rsidRPr="005F09A4">
              <w:rPr>
                <w:rFonts w:ascii="Century Gothic,Arial" w:eastAsia="Century Gothic,Arial" w:hAnsi="Century Gothic,Arial" w:cs="Century Gothic,Arial"/>
                <w:sz w:val="19"/>
                <w:szCs w:val="19"/>
              </w:rPr>
              <w:t>B</w:t>
            </w:r>
          </w:p>
        </w:tc>
        <w:tc>
          <w:tcPr>
            <w:tcW w:w="7197" w:type="dxa"/>
          </w:tcPr>
          <w:p w14:paraId="5A8946BF" w14:textId="77777777" w:rsidR="003A68D8" w:rsidRPr="005F09A4" w:rsidRDefault="003A68D8" w:rsidP="003A68D8">
            <w:pPr>
              <w:spacing w:line="360" w:lineRule="auto"/>
              <w:jc w:val="both"/>
              <w:rPr>
                <w:rFonts w:ascii="Century Gothic,Arial" w:eastAsia="Century Gothic,Arial" w:hAnsi="Century Gothic,Arial" w:cs="Century Gothic,Arial"/>
                <w:sz w:val="19"/>
                <w:szCs w:val="19"/>
              </w:rPr>
            </w:pPr>
            <w:r w:rsidRPr="005F09A4">
              <w:rPr>
                <w:rFonts w:ascii="Century Gothic,Arial" w:eastAsia="Century Gothic,Arial" w:hAnsi="Century Gothic,Arial" w:cs="Century Gothic,Arial"/>
                <w:sz w:val="19"/>
                <w:szCs w:val="19"/>
              </w:rPr>
              <w:t>Informacja dot. ochrony danych osobowych w przypadku zbierania danych osobowych bezpośrednio od właścicieli nieruchomości oraz ich przedstawicieli</w:t>
            </w:r>
          </w:p>
        </w:tc>
      </w:tr>
      <w:tr w:rsidR="003A68D8" w:rsidRPr="005F09A4" w14:paraId="5C6E302D" w14:textId="77777777" w:rsidTr="006A763D">
        <w:trPr>
          <w:trHeight w:val="1054"/>
        </w:trPr>
        <w:tc>
          <w:tcPr>
            <w:tcW w:w="2161" w:type="dxa"/>
          </w:tcPr>
          <w:p w14:paraId="4B5E590D" w14:textId="7BF8FF04" w:rsidR="003A68D8" w:rsidRPr="005F09A4" w:rsidRDefault="003A68D8" w:rsidP="003A68D8">
            <w:pPr>
              <w:spacing w:line="360" w:lineRule="auto"/>
              <w:jc w:val="both"/>
              <w:rPr>
                <w:rFonts w:ascii="Century Gothic,Arial" w:eastAsia="Century Gothic,Arial" w:hAnsi="Century Gothic,Arial" w:cs="Century Gothic,Arial"/>
                <w:sz w:val="19"/>
                <w:szCs w:val="19"/>
              </w:rPr>
            </w:pPr>
            <w:r w:rsidRPr="005F09A4">
              <w:rPr>
                <w:rFonts w:ascii="Century Gothic,Arial" w:eastAsia="Century Gothic,Arial" w:hAnsi="Century Gothic,Arial" w:cs="Century Gothic,Arial"/>
                <w:sz w:val="19"/>
                <w:szCs w:val="19"/>
              </w:rPr>
              <w:t>Załącznik nr 1</w:t>
            </w:r>
            <w:r w:rsidR="00AB04EB" w:rsidRPr="005F09A4">
              <w:rPr>
                <w:rFonts w:ascii="Century Gothic,Arial" w:eastAsia="Century Gothic,Arial" w:hAnsi="Century Gothic,Arial" w:cs="Century Gothic,Arial"/>
                <w:sz w:val="19"/>
                <w:szCs w:val="19"/>
              </w:rPr>
              <w:t>1</w:t>
            </w:r>
            <w:r w:rsidRPr="005F09A4">
              <w:rPr>
                <w:rFonts w:ascii="Century Gothic,Arial" w:eastAsia="Century Gothic,Arial" w:hAnsi="Century Gothic,Arial" w:cs="Century Gothic,Arial"/>
                <w:sz w:val="19"/>
                <w:szCs w:val="19"/>
              </w:rPr>
              <w:t xml:space="preserve">C </w:t>
            </w:r>
          </w:p>
        </w:tc>
        <w:tc>
          <w:tcPr>
            <w:tcW w:w="7197" w:type="dxa"/>
          </w:tcPr>
          <w:p w14:paraId="7D8B19EA" w14:textId="77777777" w:rsidR="003A68D8" w:rsidRPr="005F09A4" w:rsidRDefault="003A68D8" w:rsidP="003A68D8">
            <w:pPr>
              <w:spacing w:line="360" w:lineRule="auto"/>
              <w:jc w:val="both"/>
              <w:rPr>
                <w:rFonts w:ascii="Century Gothic,Arial" w:eastAsia="Century Gothic,Arial" w:hAnsi="Century Gothic,Arial" w:cs="Century Gothic,Arial"/>
                <w:sz w:val="19"/>
                <w:szCs w:val="19"/>
              </w:rPr>
            </w:pPr>
            <w:r w:rsidRPr="005F09A4">
              <w:rPr>
                <w:rFonts w:ascii="Century Gothic,Arial" w:eastAsia="Century Gothic,Arial" w:hAnsi="Century Gothic,Arial" w:cs="Century Gothic,Arial"/>
                <w:sz w:val="19"/>
                <w:szCs w:val="19"/>
              </w:rPr>
              <w:t>Informacja dot. ochrony danych osobowych w przypadku zbierania danych osobowych niebezpośrednio od właścicieli nieruchomości oraz ich przedstawicieli</w:t>
            </w:r>
          </w:p>
        </w:tc>
      </w:tr>
      <w:tr w:rsidR="003A68D8" w:rsidRPr="005F09A4" w14:paraId="6F55D59F" w14:textId="77777777" w:rsidTr="006A763D">
        <w:trPr>
          <w:trHeight w:val="1745"/>
        </w:trPr>
        <w:tc>
          <w:tcPr>
            <w:tcW w:w="2161" w:type="dxa"/>
          </w:tcPr>
          <w:p w14:paraId="0A3B0618" w14:textId="219A2326" w:rsidR="003A68D8" w:rsidRPr="005F09A4" w:rsidRDefault="003A68D8" w:rsidP="003A68D8">
            <w:pPr>
              <w:spacing w:line="360" w:lineRule="auto"/>
              <w:jc w:val="both"/>
              <w:rPr>
                <w:rFonts w:ascii="Century Gothic,Arial" w:eastAsia="Century Gothic,Arial" w:hAnsi="Century Gothic,Arial" w:cs="Century Gothic,Arial"/>
                <w:sz w:val="19"/>
                <w:szCs w:val="19"/>
              </w:rPr>
            </w:pPr>
            <w:r w:rsidRPr="005F09A4">
              <w:rPr>
                <w:rFonts w:ascii="Century Gothic,Arial" w:eastAsia="Century Gothic,Arial" w:hAnsi="Century Gothic,Arial" w:cs="Century Gothic,Arial"/>
                <w:sz w:val="19"/>
                <w:szCs w:val="19"/>
              </w:rPr>
              <w:t>Załącznik nr 1</w:t>
            </w:r>
            <w:r w:rsidR="00AB04EB" w:rsidRPr="005F09A4">
              <w:rPr>
                <w:rFonts w:ascii="Century Gothic,Arial" w:eastAsia="Century Gothic,Arial" w:hAnsi="Century Gothic,Arial" w:cs="Century Gothic,Arial"/>
                <w:sz w:val="19"/>
                <w:szCs w:val="19"/>
              </w:rPr>
              <w:t>1</w:t>
            </w:r>
            <w:r w:rsidRPr="005F09A4">
              <w:rPr>
                <w:rFonts w:ascii="Century Gothic,Arial" w:eastAsia="Century Gothic,Arial" w:hAnsi="Century Gothic,Arial" w:cs="Century Gothic,Arial"/>
                <w:sz w:val="19"/>
                <w:szCs w:val="19"/>
              </w:rPr>
              <w:t xml:space="preserve">D </w:t>
            </w:r>
          </w:p>
        </w:tc>
        <w:tc>
          <w:tcPr>
            <w:tcW w:w="7197" w:type="dxa"/>
          </w:tcPr>
          <w:p w14:paraId="15656EBC" w14:textId="77777777" w:rsidR="003A68D8" w:rsidRPr="005F09A4" w:rsidRDefault="003A68D8" w:rsidP="003A68D8">
            <w:pPr>
              <w:spacing w:line="360" w:lineRule="auto"/>
              <w:jc w:val="both"/>
              <w:rPr>
                <w:rFonts w:ascii="Century Gothic,Arial" w:eastAsia="Century Gothic,Arial" w:hAnsi="Century Gothic,Arial" w:cs="Century Gothic,Arial"/>
                <w:sz w:val="19"/>
                <w:szCs w:val="19"/>
              </w:rPr>
            </w:pPr>
            <w:r w:rsidRPr="005F09A4">
              <w:rPr>
                <w:rFonts w:ascii="Century Gothic,Arial" w:eastAsia="Century Gothic,Arial" w:hAnsi="Century Gothic,Arial" w:cs="Century Gothic,Arial"/>
                <w:sz w:val="19"/>
                <w:szCs w:val="19"/>
              </w:rPr>
              <w:t>Informacja dotycząca ochrony danych osobowych dla osób wskazanych do reprezentacji przy zawieraniu umów z Operatorem Gazociągów Przesyłowych GAZ-SYSTEM S.A. (GAZ-SYSTEM) oraz dla osób wskazanych do kontaktów służbowych w umowach lub do wykonania umów zawieranych z GAZ-SYSTEM</w:t>
            </w:r>
          </w:p>
        </w:tc>
      </w:tr>
      <w:tr w:rsidR="003A68D8" w:rsidRPr="005F09A4" w14:paraId="05767811" w14:textId="77777777" w:rsidTr="006A763D">
        <w:trPr>
          <w:trHeight w:val="3490"/>
        </w:trPr>
        <w:tc>
          <w:tcPr>
            <w:tcW w:w="2161" w:type="dxa"/>
          </w:tcPr>
          <w:p w14:paraId="1E4EB1AB" w14:textId="77777777" w:rsidR="003A68D8" w:rsidRPr="005F09A4" w:rsidRDefault="003A68D8" w:rsidP="003A68D8">
            <w:pPr>
              <w:spacing w:line="360" w:lineRule="auto"/>
              <w:jc w:val="both"/>
              <w:rPr>
                <w:rFonts w:ascii="Century Gothic,Arial" w:eastAsia="Century Gothic,Arial" w:hAnsi="Century Gothic,Arial" w:cs="Century Gothic,Arial"/>
                <w:sz w:val="19"/>
                <w:szCs w:val="19"/>
              </w:rPr>
            </w:pPr>
            <w:r w:rsidRPr="005F09A4">
              <w:rPr>
                <w:rFonts w:ascii="Century Gothic,Arial" w:eastAsia="Century Gothic,Arial" w:hAnsi="Century Gothic,Arial" w:cs="Century Gothic,Arial"/>
                <w:sz w:val="19"/>
                <w:szCs w:val="19"/>
              </w:rPr>
              <w:t>Załącznik nr 1</w:t>
            </w:r>
            <w:r w:rsidR="00AB04EB" w:rsidRPr="005F09A4">
              <w:rPr>
                <w:rFonts w:ascii="Century Gothic,Arial" w:eastAsia="Century Gothic,Arial" w:hAnsi="Century Gothic,Arial" w:cs="Century Gothic,Arial"/>
                <w:sz w:val="19"/>
                <w:szCs w:val="19"/>
              </w:rPr>
              <w:t>1</w:t>
            </w:r>
            <w:r w:rsidRPr="005F09A4">
              <w:rPr>
                <w:rFonts w:ascii="Century Gothic,Arial" w:eastAsia="Century Gothic,Arial" w:hAnsi="Century Gothic,Arial" w:cs="Century Gothic,Arial"/>
                <w:sz w:val="19"/>
                <w:szCs w:val="19"/>
              </w:rPr>
              <w:t xml:space="preserve">E </w:t>
            </w:r>
          </w:p>
          <w:p w14:paraId="6F667DBA" w14:textId="77777777" w:rsidR="009B7CCA" w:rsidRPr="005F09A4" w:rsidRDefault="009B7CCA" w:rsidP="003A68D8">
            <w:pPr>
              <w:spacing w:line="360" w:lineRule="auto"/>
              <w:jc w:val="both"/>
              <w:rPr>
                <w:rFonts w:ascii="Century Gothic,Arial" w:eastAsia="Century Gothic,Arial" w:hAnsi="Century Gothic,Arial" w:cs="Century Gothic,Arial"/>
                <w:sz w:val="19"/>
                <w:szCs w:val="19"/>
              </w:rPr>
            </w:pPr>
          </w:p>
          <w:p w14:paraId="7F8D3D45" w14:textId="77777777" w:rsidR="009B7CCA" w:rsidRPr="005F09A4" w:rsidRDefault="009B7CCA" w:rsidP="003A68D8">
            <w:pPr>
              <w:spacing w:line="360" w:lineRule="auto"/>
              <w:jc w:val="both"/>
              <w:rPr>
                <w:rFonts w:ascii="Century Gothic,Arial" w:eastAsia="Century Gothic,Arial" w:hAnsi="Century Gothic,Arial" w:cs="Century Gothic,Arial"/>
                <w:sz w:val="19"/>
                <w:szCs w:val="19"/>
              </w:rPr>
            </w:pPr>
          </w:p>
          <w:p w14:paraId="4AF11EDC" w14:textId="3B2C5BD3" w:rsidR="009B7CCA" w:rsidRPr="005F09A4" w:rsidRDefault="009B7CCA" w:rsidP="003A68D8">
            <w:pPr>
              <w:spacing w:line="360" w:lineRule="auto"/>
              <w:jc w:val="both"/>
              <w:rPr>
                <w:rFonts w:ascii="Century Gothic,Arial" w:eastAsia="Century Gothic,Arial" w:hAnsi="Century Gothic,Arial" w:cs="Century Gothic,Arial"/>
                <w:sz w:val="19"/>
                <w:szCs w:val="19"/>
              </w:rPr>
            </w:pPr>
            <w:r w:rsidRPr="005F09A4">
              <w:rPr>
                <w:rFonts w:ascii="Century Gothic,Arial" w:eastAsia="Century Gothic,Arial" w:hAnsi="Century Gothic,Arial" w:cs="Century Gothic,Arial"/>
                <w:sz w:val="19"/>
                <w:szCs w:val="19"/>
              </w:rPr>
              <w:t xml:space="preserve">Załącznik nr 11F </w:t>
            </w:r>
          </w:p>
        </w:tc>
        <w:tc>
          <w:tcPr>
            <w:tcW w:w="7197" w:type="dxa"/>
          </w:tcPr>
          <w:p w14:paraId="6330D9C3" w14:textId="77777777" w:rsidR="003A68D8" w:rsidRPr="005F09A4" w:rsidRDefault="003A68D8" w:rsidP="003A68D8">
            <w:pPr>
              <w:spacing w:line="360" w:lineRule="auto"/>
              <w:ind w:right="26"/>
              <w:jc w:val="both"/>
              <w:rPr>
                <w:rFonts w:ascii="Century Gothic,Arial" w:eastAsia="Century Gothic,Arial" w:hAnsi="Century Gothic,Arial" w:cs="Century Gothic,Arial"/>
                <w:sz w:val="19"/>
                <w:szCs w:val="19"/>
              </w:rPr>
            </w:pPr>
            <w:r w:rsidRPr="005F09A4">
              <w:rPr>
                <w:rFonts w:ascii="Century Gothic,Arial" w:eastAsia="Century Gothic,Arial" w:hAnsi="Century Gothic,Arial" w:cs="Century Gothic,Arial"/>
                <w:sz w:val="19"/>
                <w:szCs w:val="19"/>
              </w:rPr>
              <w:t>Informacja dotycząca ochrony danych osobowych dla osób, którym udzielono pełnomocnictwa do reprezentowania GAZ-SYSTEM S.A. w celu realizacji przedmiotu umowy</w:t>
            </w:r>
          </w:p>
          <w:p w14:paraId="1F39BF8E" w14:textId="671A6EE2" w:rsidR="009B7CCA" w:rsidRPr="005F09A4" w:rsidRDefault="009B7CCA" w:rsidP="003A68D8">
            <w:pPr>
              <w:spacing w:line="360" w:lineRule="auto"/>
              <w:ind w:right="26"/>
              <w:jc w:val="both"/>
              <w:rPr>
                <w:rFonts w:ascii="Century Gothic,Arial" w:eastAsia="Century Gothic,Arial" w:hAnsi="Century Gothic,Arial" w:cs="Century Gothic,Arial"/>
                <w:sz w:val="19"/>
                <w:szCs w:val="19"/>
              </w:rPr>
            </w:pPr>
            <w:r w:rsidRPr="005F09A4">
              <w:rPr>
                <w:rFonts w:ascii="Century Gothic,Arial" w:eastAsia="Century Gothic,Arial" w:hAnsi="Century Gothic,Arial" w:cs="Century Gothic,Arial"/>
                <w:sz w:val="19"/>
                <w:szCs w:val="19"/>
              </w:rPr>
              <w:t>Informacja dotycząca ochrony danych osobowych dla osób wskazanych do wykonania umów zawieranych pomiędzy Operatorem Gazociągów Przesyłowych GAZ-SYSTEM S.A. (GAZ-SYSTEM) a wykonawcami usług lub robót budowlanych (Wykonawca), w których określone zostały wymagania związane z realizacją zamówienia w zakresie zatrudnienia przez wykonawcę lub podwykonawcę na podstawie stosunku pracy osób wykonujących wskazane przez GAZ-SYSTEM czynności w zakresie realizacji zamówienia</w:t>
            </w:r>
          </w:p>
        </w:tc>
      </w:tr>
      <w:tr w:rsidR="003A68D8" w:rsidRPr="005F09A4" w14:paraId="2A9A4846" w14:textId="77777777" w:rsidTr="006A763D">
        <w:trPr>
          <w:trHeight w:val="2109"/>
        </w:trPr>
        <w:tc>
          <w:tcPr>
            <w:tcW w:w="2161" w:type="dxa"/>
          </w:tcPr>
          <w:p w14:paraId="2CE8D09C" w14:textId="7E6998B4" w:rsidR="003A68D8" w:rsidRPr="005F09A4" w:rsidRDefault="003A68D8" w:rsidP="003A68D8">
            <w:pPr>
              <w:spacing w:line="360" w:lineRule="auto"/>
              <w:jc w:val="both"/>
              <w:rPr>
                <w:rFonts w:ascii="Century Gothic,Arial" w:eastAsia="Century Gothic,Arial" w:hAnsi="Century Gothic,Arial" w:cs="Century Gothic,Arial"/>
                <w:sz w:val="19"/>
                <w:szCs w:val="19"/>
              </w:rPr>
            </w:pPr>
            <w:r w:rsidRPr="005F09A4">
              <w:rPr>
                <w:rFonts w:ascii="Century Gothic,Arial" w:eastAsia="Century Gothic,Arial" w:hAnsi="Century Gothic,Arial" w:cs="Century Gothic,Arial"/>
                <w:sz w:val="19"/>
                <w:szCs w:val="19"/>
              </w:rPr>
              <w:lastRenderedPageBreak/>
              <w:t>Załącznik nr 1</w:t>
            </w:r>
            <w:r w:rsidR="00AB04EB" w:rsidRPr="005F09A4">
              <w:rPr>
                <w:rFonts w:ascii="Century Gothic,Arial" w:eastAsia="Century Gothic,Arial" w:hAnsi="Century Gothic,Arial" w:cs="Century Gothic,Arial"/>
                <w:sz w:val="19"/>
                <w:szCs w:val="19"/>
              </w:rPr>
              <w:t>1</w:t>
            </w:r>
            <w:r w:rsidR="009B7CCA" w:rsidRPr="005F09A4">
              <w:rPr>
                <w:rFonts w:ascii="Century Gothic,Arial" w:eastAsia="Century Gothic,Arial" w:hAnsi="Century Gothic,Arial" w:cs="Century Gothic,Arial"/>
                <w:sz w:val="19"/>
                <w:szCs w:val="19"/>
              </w:rPr>
              <w:t>G</w:t>
            </w:r>
          </w:p>
        </w:tc>
        <w:tc>
          <w:tcPr>
            <w:tcW w:w="7197" w:type="dxa"/>
          </w:tcPr>
          <w:p w14:paraId="7A97BF7E" w14:textId="77777777" w:rsidR="003A68D8" w:rsidRPr="005F09A4" w:rsidRDefault="003A68D8" w:rsidP="003A68D8">
            <w:pPr>
              <w:spacing w:line="360" w:lineRule="auto"/>
              <w:ind w:right="26"/>
              <w:jc w:val="both"/>
              <w:rPr>
                <w:rFonts w:ascii="Century Gothic,Arial" w:eastAsia="Century Gothic,Arial" w:hAnsi="Century Gothic,Arial" w:cs="Century Gothic,Arial"/>
                <w:sz w:val="19"/>
                <w:szCs w:val="19"/>
              </w:rPr>
            </w:pPr>
            <w:r w:rsidRPr="005F09A4">
              <w:rPr>
                <w:rFonts w:ascii="Century Gothic,Arial" w:eastAsia="Century Gothic,Arial" w:hAnsi="Century Gothic,Arial" w:cs="Century Gothic,Arial"/>
                <w:sz w:val="19"/>
                <w:szCs w:val="19"/>
              </w:rPr>
              <w:t>Informacja dotycząca ochrony danych osobowych dla osób wskazanych do kontaktów służbowych i wykonywania umowy w umowach o podwykonawstwo zawieranych między wybranym przez zamawiającego - Operatora Gazociągów Przesyłowych GAZ-SYSTEM S.A. (dalej „GAZ-SYSTEM”) wykonawcą a innym podmiotem (podwykonawcą/dalszymi podwykonawcami)</w:t>
            </w:r>
          </w:p>
        </w:tc>
      </w:tr>
      <w:tr w:rsidR="003A68D8" w:rsidRPr="005F09A4" w14:paraId="42861772" w14:textId="77777777" w:rsidTr="006A763D">
        <w:trPr>
          <w:trHeight w:val="351"/>
        </w:trPr>
        <w:tc>
          <w:tcPr>
            <w:tcW w:w="2161" w:type="dxa"/>
          </w:tcPr>
          <w:p w14:paraId="7BD376E0" w14:textId="4827A3AD" w:rsidR="003A68D8" w:rsidRPr="005F09A4" w:rsidRDefault="003A68D8" w:rsidP="003A68D8">
            <w:pPr>
              <w:spacing w:line="360" w:lineRule="auto"/>
              <w:jc w:val="both"/>
              <w:rPr>
                <w:rFonts w:ascii="Century Gothic,Arial" w:eastAsia="Century Gothic,Arial" w:hAnsi="Century Gothic,Arial" w:cs="Century Gothic,Arial"/>
                <w:sz w:val="19"/>
                <w:szCs w:val="19"/>
              </w:rPr>
            </w:pPr>
            <w:r w:rsidRPr="005F09A4">
              <w:rPr>
                <w:rFonts w:ascii="Century Gothic,Arial" w:eastAsia="Century Gothic,Arial" w:hAnsi="Century Gothic,Arial" w:cs="Century Gothic,Arial"/>
                <w:sz w:val="19"/>
                <w:szCs w:val="19"/>
              </w:rPr>
              <w:t>Załącznik nr 1</w:t>
            </w:r>
            <w:r w:rsidR="00AB04EB" w:rsidRPr="005F09A4">
              <w:rPr>
                <w:rFonts w:ascii="Century Gothic,Arial" w:eastAsia="Century Gothic,Arial" w:hAnsi="Century Gothic,Arial" w:cs="Century Gothic,Arial"/>
                <w:sz w:val="19"/>
                <w:szCs w:val="19"/>
              </w:rPr>
              <w:t>2</w:t>
            </w:r>
            <w:r w:rsidRPr="005F09A4">
              <w:rPr>
                <w:rFonts w:ascii="Century Gothic,Arial" w:eastAsia="Century Gothic,Arial" w:hAnsi="Century Gothic,Arial" w:cs="Century Gothic,Arial"/>
                <w:sz w:val="19"/>
                <w:szCs w:val="19"/>
              </w:rPr>
              <w:t xml:space="preserve"> </w:t>
            </w:r>
          </w:p>
        </w:tc>
        <w:tc>
          <w:tcPr>
            <w:tcW w:w="7197" w:type="dxa"/>
          </w:tcPr>
          <w:p w14:paraId="7A845A38" w14:textId="2BD8054F" w:rsidR="003A68D8" w:rsidRPr="005F09A4" w:rsidRDefault="003866BD" w:rsidP="003A68D8">
            <w:pPr>
              <w:spacing w:line="360" w:lineRule="auto"/>
              <w:ind w:right="26"/>
              <w:jc w:val="both"/>
              <w:rPr>
                <w:rFonts w:ascii="Century Gothic,Arial" w:eastAsia="Century Gothic,Arial" w:hAnsi="Century Gothic,Arial" w:cs="Century Gothic,Arial"/>
                <w:sz w:val="19"/>
                <w:szCs w:val="19"/>
              </w:rPr>
            </w:pPr>
            <w:r>
              <w:rPr>
                <w:rFonts w:ascii="Century Gothic,Arial" w:eastAsia="Century Gothic,Arial" w:hAnsi="Century Gothic,Arial" w:cs="Century Gothic,Arial"/>
                <w:sz w:val="19"/>
                <w:szCs w:val="19"/>
              </w:rPr>
              <w:t>Plan</w:t>
            </w:r>
            <w:r w:rsidR="003A68D8" w:rsidRPr="005F09A4">
              <w:rPr>
                <w:rFonts w:ascii="Century Gothic,Arial" w:eastAsia="Century Gothic,Arial" w:hAnsi="Century Gothic,Arial" w:cs="Century Gothic,Arial"/>
                <w:sz w:val="19"/>
                <w:szCs w:val="19"/>
              </w:rPr>
              <w:t xml:space="preserve"> Płatności</w:t>
            </w:r>
          </w:p>
        </w:tc>
      </w:tr>
      <w:tr w:rsidR="003A68D8" w:rsidRPr="005F09A4" w14:paraId="715840C0" w14:textId="77777777" w:rsidTr="006A763D">
        <w:trPr>
          <w:trHeight w:val="351"/>
        </w:trPr>
        <w:tc>
          <w:tcPr>
            <w:tcW w:w="2161" w:type="dxa"/>
          </w:tcPr>
          <w:p w14:paraId="6D35739F" w14:textId="77777777" w:rsidR="003A68D8" w:rsidRPr="005F09A4" w:rsidRDefault="003A68D8" w:rsidP="003A68D8">
            <w:pPr>
              <w:spacing w:line="360" w:lineRule="auto"/>
              <w:jc w:val="both"/>
              <w:rPr>
                <w:rFonts w:ascii="Century Gothic,Arial" w:eastAsia="Century Gothic,Arial" w:hAnsi="Century Gothic,Arial" w:cs="Century Gothic,Arial"/>
                <w:sz w:val="19"/>
                <w:szCs w:val="19"/>
              </w:rPr>
            </w:pPr>
            <w:r w:rsidRPr="005F09A4">
              <w:rPr>
                <w:rFonts w:ascii="Century Gothic,Arial" w:eastAsia="Century Gothic,Arial" w:hAnsi="Century Gothic,Arial" w:cs="Century Gothic,Arial"/>
                <w:sz w:val="19"/>
                <w:szCs w:val="19"/>
              </w:rPr>
              <w:t xml:space="preserve">Załącznik nr 13 </w:t>
            </w:r>
          </w:p>
        </w:tc>
        <w:tc>
          <w:tcPr>
            <w:tcW w:w="7197" w:type="dxa"/>
          </w:tcPr>
          <w:p w14:paraId="36A19EDC" w14:textId="77777777" w:rsidR="003A68D8" w:rsidRPr="005F09A4" w:rsidRDefault="003A68D8" w:rsidP="003A68D8">
            <w:pPr>
              <w:spacing w:line="360" w:lineRule="auto"/>
              <w:ind w:right="26"/>
              <w:jc w:val="both"/>
              <w:rPr>
                <w:rFonts w:ascii="Century Gothic,Arial" w:eastAsia="Century Gothic,Arial" w:hAnsi="Century Gothic,Arial" w:cs="Century Gothic,Arial"/>
                <w:sz w:val="19"/>
                <w:szCs w:val="19"/>
              </w:rPr>
            </w:pPr>
            <w:r w:rsidRPr="005F09A4">
              <w:rPr>
                <w:rFonts w:ascii="Century Gothic,Arial" w:eastAsia="Century Gothic,Arial" w:hAnsi="Century Gothic,Arial" w:cs="Century Gothic,Arial"/>
                <w:sz w:val="19"/>
                <w:szCs w:val="19"/>
              </w:rPr>
              <w:t>Kodeks Postępowania dla Dostawców</w:t>
            </w:r>
          </w:p>
        </w:tc>
      </w:tr>
      <w:tr w:rsidR="003A68D8" w:rsidRPr="005F09A4" w14:paraId="1DFB027C" w14:textId="77777777" w:rsidTr="006A763D">
        <w:trPr>
          <w:trHeight w:val="351"/>
        </w:trPr>
        <w:tc>
          <w:tcPr>
            <w:tcW w:w="2161" w:type="dxa"/>
          </w:tcPr>
          <w:p w14:paraId="61B8F5FE" w14:textId="77777777" w:rsidR="003A68D8" w:rsidRPr="005F09A4" w:rsidRDefault="003A68D8" w:rsidP="003A68D8">
            <w:pPr>
              <w:spacing w:line="360" w:lineRule="auto"/>
              <w:jc w:val="both"/>
              <w:rPr>
                <w:rFonts w:ascii="Century Gothic,Arial" w:eastAsia="Century Gothic,Arial" w:hAnsi="Century Gothic,Arial" w:cs="Century Gothic,Arial"/>
                <w:sz w:val="19"/>
                <w:szCs w:val="19"/>
              </w:rPr>
            </w:pPr>
            <w:r w:rsidRPr="005F09A4">
              <w:rPr>
                <w:rFonts w:ascii="Century Gothic,Arial" w:eastAsia="Century Gothic,Arial" w:hAnsi="Century Gothic,Arial" w:cs="Century Gothic,Arial"/>
                <w:sz w:val="19"/>
                <w:szCs w:val="19"/>
              </w:rPr>
              <w:t>Załącznik nr 14</w:t>
            </w:r>
          </w:p>
        </w:tc>
        <w:tc>
          <w:tcPr>
            <w:tcW w:w="7197" w:type="dxa"/>
          </w:tcPr>
          <w:p w14:paraId="0FC1EF03" w14:textId="77777777" w:rsidR="003A68D8" w:rsidRPr="005F09A4" w:rsidRDefault="003A68D8" w:rsidP="003A68D8">
            <w:pPr>
              <w:spacing w:line="360" w:lineRule="auto"/>
              <w:ind w:right="26"/>
              <w:jc w:val="both"/>
              <w:rPr>
                <w:rFonts w:ascii="Century Gothic,Arial" w:eastAsia="Century Gothic,Arial" w:hAnsi="Century Gothic,Arial" w:cs="Century Gothic,Arial"/>
                <w:sz w:val="19"/>
                <w:szCs w:val="19"/>
              </w:rPr>
            </w:pPr>
            <w:r w:rsidRPr="005F09A4">
              <w:rPr>
                <w:rFonts w:ascii="Century Gothic,Arial" w:eastAsia="Century Gothic,Arial" w:hAnsi="Century Gothic,Arial" w:cs="Century Gothic,Arial"/>
                <w:sz w:val="19"/>
                <w:szCs w:val="19"/>
              </w:rPr>
              <w:t>Oświadczenie Wykonawcy o zagospodarowaniu odpadów</w:t>
            </w:r>
          </w:p>
        </w:tc>
      </w:tr>
      <w:tr w:rsidR="003A68D8" w:rsidRPr="005F09A4" w14:paraId="0609AB91" w14:textId="77777777" w:rsidTr="006A763D">
        <w:trPr>
          <w:trHeight w:val="690"/>
        </w:trPr>
        <w:tc>
          <w:tcPr>
            <w:tcW w:w="2161" w:type="dxa"/>
          </w:tcPr>
          <w:p w14:paraId="419B11F5" w14:textId="77777777" w:rsidR="003A68D8" w:rsidRPr="005F09A4" w:rsidRDefault="003A68D8" w:rsidP="003A68D8">
            <w:pPr>
              <w:spacing w:line="360" w:lineRule="auto"/>
              <w:jc w:val="both"/>
              <w:rPr>
                <w:rFonts w:ascii="Century Gothic,Arial" w:eastAsia="Century Gothic,Arial" w:hAnsi="Century Gothic,Arial" w:cs="Century Gothic,Arial"/>
                <w:sz w:val="19"/>
                <w:szCs w:val="19"/>
              </w:rPr>
            </w:pPr>
            <w:r w:rsidRPr="005F09A4">
              <w:rPr>
                <w:rFonts w:ascii="Century Gothic,Arial" w:eastAsia="Century Gothic,Arial" w:hAnsi="Century Gothic,Arial" w:cs="Century Gothic,Arial"/>
                <w:sz w:val="19"/>
                <w:szCs w:val="19"/>
              </w:rPr>
              <w:t xml:space="preserve">Załącznik nr 15 </w:t>
            </w:r>
          </w:p>
        </w:tc>
        <w:tc>
          <w:tcPr>
            <w:tcW w:w="7197" w:type="dxa"/>
          </w:tcPr>
          <w:p w14:paraId="750CC5B5" w14:textId="77777777" w:rsidR="003A68D8" w:rsidRPr="005F09A4" w:rsidRDefault="003A68D8" w:rsidP="003A68D8">
            <w:pPr>
              <w:spacing w:line="360" w:lineRule="auto"/>
              <w:ind w:right="26"/>
              <w:jc w:val="both"/>
              <w:rPr>
                <w:rFonts w:ascii="Century Gothic,Arial" w:eastAsia="Century Gothic,Arial" w:hAnsi="Century Gothic,Arial" w:cs="Century Gothic,Arial"/>
                <w:sz w:val="19"/>
                <w:szCs w:val="19"/>
              </w:rPr>
            </w:pPr>
            <w:r w:rsidRPr="005F09A4">
              <w:rPr>
                <w:rFonts w:ascii="Century Gothic,Arial" w:eastAsia="Century Gothic,Arial" w:hAnsi="Century Gothic,Arial" w:cs="Century Gothic,Arial"/>
                <w:sz w:val="19"/>
                <w:szCs w:val="19"/>
              </w:rPr>
              <w:t xml:space="preserve">Wytyczne w zakresie komunikacji ze społecznościami lokalnymi na etapie realizacji  inwestycji </w:t>
            </w:r>
          </w:p>
        </w:tc>
      </w:tr>
      <w:tr w:rsidR="003A68D8" w:rsidRPr="005F09A4" w14:paraId="5D5BF3AD" w14:textId="77777777" w:rsidTr="006A763D">
        <w:trPr>
          <w:trHeight w:val="351"/>
        </w:trPr>
        <w:tc>
          <w:tcPr>
            <w:tcW w:w="2161" w:type="dxa"/>
          </w:tcPr>
          <w:p w14:paraId="3C078210" w14:textId="77777777" w:rsidR="003A68D8" w:rsidRPr="005F09A4" w:rsidRDefault="003A68D8" w:rsidP="003A68D8">
            <w:pPr>
              <w:spacing w:line="360" w:lineRule="auto"/>
              <w:jc w:val="both"/>
              <w:rPr>
                <w:rFonts w:ascii="Century Gothic,Arial" w:eastAsia="Century Gothic,Arial" w:hAnsi="Century Gothic,Arial" w:cs="Century Gothic,Arial"/>
                <w:sz w:val="19"/>
                <w:szCs w:val="19"/>
              </w:rPr>
            </w:pPr>
            <w:r w:rsidRPr="005F09A4">
              <w:rPr>
                <w:rFonts w:ascii="Century Gothic,Arial" w:eastAsia="Century Gothic,Arial" w:hAnsi="Century Gothic,Arial" w:cs="Century Gothic,Arial"/>
                <w:sz w:val="19"/>
                <w:szCs w:val="19"/>
              </w:rPr>
              <w:t xml:space="preserve">Załącznik nr 16 </w:t>
            </w:r>
          </w:p>
        </w:tc>
        <w:tc>
          <w:tcPr>
            <w:tcW w:w="7197" w:type="dxa"/>
          </w:tcPr>
          <w:p w14:paraId="071575FC" w14:textId="066A58A4" w:rsidR="003A68D8" w:rsidRPr="005F09A4" w:rsidRDefault="00D27B62" w:rsidP="003A68D8">
            <w:pPr>
              <w:spacing w:line="360" w:lineRule="auto"/>
              <w:ind w:right="26"/>
              <w:jc w:val="both"/>
              <w:rPr>
                <w:rFonts w:ascii="Century Gothic,Arial" w:eastAsia="Century Gothic,Arial" w:hAnsi="Century Gothic,Arial" w:cs="Century Gothic,Arial"/>
                <w:sz w:val="19"/>
                <w:szCs w:val="19"/>
              </w:rPr>
            </w:pPr>
            <w:r w:rsidRPr="005F09A4">
              <w:rPr>
                <w:rFonts w:ascii="Century Gothic,Arial" w:eastAsia="Century Gothic,Arial" w:hAnsi="Century Gothic,Arial" w:cs="Century Gothic,Arial"/>
                <w:sz w:val="19"/>
                <w:szCs w:val="19"/>
              </w:rPr>
              <w:t xml:space="preserve">Procedura wymagań bhp dla wykonawców oraz gości z dnia 20.06.2023   </w:t>
            </w:r>
          </w:p>
        </w:tc>
      </w:tr>
      <w:tr w:rsidR="003A68D8" w:rsidRPr="005F09A4" w14:paraId="786597F4" w14:textId="77777777" w:rsidTr="006A763D">
        <w:trPr>
          <w:trHeight w:val="351"/>
        </w:trPr>
        <w:tc>
          <w:tcPr>
            <w:tcW w:w="2161" w:type="dxa"/>
          </w:tcPr>
          <w:p w14:paraId="2BA0175B" w14:textId="77777777" w:rsidR="003A68D8" w:rsidRPr="005F09A4" w:rsidRDefault="003A68D8" w:rsidP="003A68D8">
            <w:pPr>
              <w:spacing w:line="360" w:lineRule="auto"/>
              <w:jc w:val="both"/>
              <w:rPr>
                <w:rFonts w:ascii="Century Gothic,Arial" w:eastAsia="Century Gothic,Arial" w:hAnsi="Century Gothic,Arial" w:cs="Century Gothic,Arial"/>
                <w:sz w:val="19"/>
                <w:szCs w:val="19"/>
              </w:rPr>
            </w:pPr>
            <w:r w:rsidRPr="005F09A4">
              <w:rPr>
                <w:rFonts w:ascii="Century Gothic,Arial" w:eastAsia="Century Gothic,Arial" w:hAnsi="Century Gothic,Arial" w:cs="Century Gothic,Arial"/>
                <w:sz w:val="19"/>
                <w:szCs w:val="19"/>
              </w:rPr>
              <w:t xml:space="preserve">Załącznik nr 17 </w:t>
            </w:r>
          </w:p>
        </w:tc>
        <w:tc>
          <w:tcPr>
            <w:tcW w:w="7197" w:type="dxa"/>
          </w:tcPr>
          <w:p w14:paraId="37ACB9ED" w14:textId="75D96106" w:rsidR="003A68D8" w:rsidRPr="005F09A4" w:rsidRDefault="003A68D8" w:rsidP="003A68D8">
            <w:pPr>
              <w:spacing w:line="360" w:lineRule="auto"/>
              <w:ind w:right="26"/>
              <w:jc w:val="both"/>
              <w:rPr>
                <w:rFonts w:ascii="Century Gothic,Arial" w:eastAsia="Century Gothic,Arial" w:hAnsi="Century Gothic,Arial" w:cs="Century Gothic,Arial"/>
                <w:sz w:val="19"/>
                <w:szCs w:val="19"/>
              </w:rPr>
            </w:pPr>
            <w:r w:rsidRPr="005F09A4">
              <w:rPr>
                <w:rFonts w:ascii="Century Gothic,Arial" w:eastAsia="Century Gothic,Arial" w:hAnsi="Century Gothic,Arial" w:cs="Century Gothic,Arial"/>
                <w:sz w:val="19"/>
                <w:szCs w:val="19"/>
              </w:rPr>
              <w:t>Plan Zapewnienia Jakości -</w:t>
            </w:r>
            <w:r w:rsidR="00CF0513">
              <w:rPr>
                <w:rFonts w:ascii="Century Gothic,Arial" w:eastAsia="Century Gothic,Arial" w:hAnsi="Century Gothic,Arial" w:cs="Century Gothic,Arial"/>
                <w:sz w:val="19"/>
                <w:szCs w:val="19"/>
              </w:rPr>
              <w:t xml:space="preserve"> </w:t>
            </w:r>
            <w:r w:rsidRPr="005F09A4">
              <w:rPr>
                <w:rFonts w:ascii="Century Gothic,Arial" w:eastAsia="Century Gothic,Arial" w:hAnsi="Century Gothic,Arial" w:cs="Century Gothic,Arial"/>
                <w:sz w:val="19"/>
                <w:szCs w:val="19"/>
              </w:rPr>
              <w:t>wzór</w:t>
            </w:r>
          </w:p>
        </w:tc>
      </w:tr>
      <w:tr w:rsidR="003A68D8" w:rsidRPr="005F09A4" w14:paraId="43C077D2" w14:textId="77777777" w:rsidTr="006A763D">
        <w:trPr>
          <w:trHeight w:val="351"/>
        </w:trPr>
        <w:tc>
          <w:tcPr>
            <w:tcW w:w="2161" w:type="dxa"/>
          </w:tcPr>
          <w:p w14:paraId="6C836A31" w14:textId="77777777" w:rsidR="003A68D8" w:rsidRPr="005F09A4" w:rsidRDefault="003A68D8" w:rsidP="003A68D8">
            <w:pPr>
              <w:spacing w:line="360" w:lineRule="auto"/>
              <w:jc w:val="both"/>
              <w:rPr>
                <w:rFonts w:ascii="Century Gothic,Arial" w:eastAsia="Century Gothic,Arial" w:hAnsi="Century Gothic,Arial" w:cs="Century Gothic,Arial"/>
                <w:sz w:val="19"/>
                <w:szCs w:val="19"/>
              </w:rPr>
            </w:pPr>
            <w:r w:rsidRPr="005F09A4">
              <w:rPr>
                <w:rFonts w:ascii="Century Gothic,Arial" w:eastAsia="Century Gothic,Arial" w:hAnsi="Century Gothic,Arial" w:cs="Century Gothic,Arial"/>
                <w:sz w:val="19"/>
                <w:szCs w:val="19"/>
              </w:rPr>
              <w:t xml:space="preserve">Załącznik nr 18 </w:t>
            </w:r>
          </w:p>
        </w:tc>
        <w:tc>
          <w:tcPr>
            <w:tcW w:w="7197" w:type="dxa"/>
          </w:tcPr>
          <w:p w14:paraId="088DD210" w14:textId="51DC76E9" w:rsidR="003A68D8" w:rsidRPr="005F09A4" w:rsidRDefault="003A68D8" w:rsidP="003A68D8">
            <w:pPr>
              <w:spacing w:line="360" w:lineRule="auto"/>
              <w:ind w:right="26"/>
              <w:jc w:val="both"/>
              <w:rPr>
                <w:rFonts w:ascii="Century Gothic,Arial" w:eastAsia="Century Gothic,Arial" w:hAnsi="Century Gothic,Arial" w:cs="Century Gothic,Arial"/>
                <w:sz w:val="19"/>
                <w:szCs w:val="19"/>
              </w:rPr>
            </w:pPr>
            <w:r w:rsidRPr="005F09A4">
              <w:rPr>
                <w:rFonts w:ascii="Century Gothic,Arial" w:eastAsia="Century Gothic,Arial" w:hAnsi="Century Gothic,Arial" w:cs="Century Gothic,Arial"/>
                <w:sz w:val="19"/>
                <w:szCs w:val="19"/>
              </w:rPr>
              <w:t>Plan Kontroli i Badań - wzór</w:t>
            </w:r>
          </w:p>
        </w:tc>
      </w:tr>
      <w:tr w:rsidR="003A68D8" w:rsidRPr="005F09A4" w14:paraId="4C2CD39A" w14:textId="77777777" w:rsidTr="006A763D">
        <w:trPr>
          <w:trHeight w:val="351"/>
        </w:trPr>
        <w:tc>
          <w:tcPr>
            <w:tcW w:w="2161" w:type="dxa"/>
          </w:tcPr>
          <w:p w14:paraId="49C17C1E" w14:textId="77777777" w:rsidR="003A68D8" w:rsidRPr="005F09A4" w:rsidRDefault="003A68D8" w:rsidP="003A68D8">
            <w:pPr>
              <w:spacing w:line="360" w:lineRule="auto"/>
              <w:jc w:val="both"/>
              <w:rPr>
                <w:rFonts w:ascii="Century Gothic,Arial" w:eastAsia="Century Gothic,Arial" w:hAnsi="Century Gothic,Arial" w:cs="Century Gothic,Arial"/>
                <w:sz w:val="19"/>
                <w:szCs w:val="19"/>
              </w:rPr>
            </w:pPr>
            <w:r w:rsidRPr="005F09A4">
              <w:rPr>
                <w:rFonts w:ascii="Century Gothic,Arial" w:eastAsia="Century Gothic,Arial" w:hAnsi="Century Gothic,Arial" w:cs="Century Gothic,Arial"/>
                <w:sz w:val="19"/>
                <w:szCs w:val="19"/>
              </w:rPr>
              <w:t xml:space="preserve">Załącznik nr 19 </w:t>
            </w:r>
          </w:p>
        </w:tc>
        <w:tc>
          <w:tcPr>
            <w:tcW w:w="7197" w:type="dxa"/>
          </w:tcPr>
          <w:p w14:paraId="1EC37A05" w14:textId="77777777" w:rsidR="003A68D8" w:rsidRPr="005F09A4" w:rsidRDefault="003A68D8" w:rsidP="003A68D8">
            <w:pPr>
              <w:spacing w:line="360" w:lineRule="auto"/>
              <w:ind w:right="26"/>
              <w:jc w:val="both"/>
              <w:rPr>
                <w:rFonts w:ascii="Century Gothic,Arial" w:eastAsia="Century Gothic,Arial" w:hAnsi="Century Gothic,Arial" w:cs="Century Gothic,Arial"/>
                <w:sz w:val="19"/>
                <w:szCs w:val="19"/>
              </w:rPr>
            </w:pPr>
            <w:r w:rsidRPr="005F09A4">
              <w:rPr>
                <w:rFonts w:ascii="Century Gothic,Arial" w:eastAsia="Century Gothic,Arial" w:hAnsi="Century Gothic,Arial" w:cs="Century Gothic,Arial"/>
                <w:sz w:val="19"/>
                <w:szCs w:val="19"/>
              </w:rPr>
              <w:t>Wykaz kluczowych Materiałów i Urządzeń</w:t>
            </w:r>
          </w:p>
        </w:tc>
      </w:tr>
      <w:tr w:rsidR="003A68D8" w:rsidRPr="005F09A4" w14:paraId="63F084CB" w14:textId="77777777" w:rsidTr="006A763D">
        <w:trPr>
          <w:trHeight w:val="351"/>
        </w:trPr>
        <w:tc>
          <w:tcPr>
            <w:tcW w:w="2161" w:type="dxa"/>
          </w:tcPr>
          <w:p w14:paraId="6EBEA737" w14:textId="77777777" w:rsidR="003A68D8" w:rsidRPr="005F09A4" w:rsidRDefault="003A68D8" w:rsidP="003A68D8">
            <w:pPr>
              <w:spacing w:line="360" w:lineRule="auto"/>
              <w:jc w:val="both"/>
              <w:rPr>
                <w:rFonts w:ascii="Century Gothic,Arial" w:eastAsia="Century Gothic,Arial" w:hAnsi="Century Gothic,Arial" w:cs="Century Gothic,Arial"/>
                <w:sz w:val="19"/>
                <w:szCs w:val="19"/>
              </w:rPr>
            </w:pPr>
            <w:r w:rsidRPr="005F09A4">
              <w:rPr>
                <w:rFonts w:ascii="Century Gothic,Arial" w:eastAsia="Century Gothic,Arial" w:hAnsi="Century Gothic,Arial" w:cs="Century Gothic,Arial"/>
                <w:sz w:val="19"/>
                <w:szCs w:val="19"/>
              </w:rPr>
              <w:t xml:space="preserve">Załącznik nr 20 </w:t>
            </w:r>
          </w:p>
        </w:tc>
        <w:tc>
          <w:tcPr>
            <w:tcW w:w="7197" w:type="dxa"/>
          </w:tcPr>
          <w:p w14:paraId="2321D4E1" w14:textId="77777777" w:rsidR="003A68D8" w:rsidRPr="005F09A4" w:rsidRDefault="003A68D8" w:rsidP="003A68D8">
            <w:pPr>
              <w:spacing w:line="360" w:lineRule="auto"/>
              <w:ind w:right="26"/>
              <w:jc w:val="both"/>
              <w:rPr>
                <w:rFonts w:ascii="Century Gothic,Arial" w:eastAsia="Century Gothic,Arial" w:hAnsi="Century Gothic,Arial" w:cs="Century Gothic,Arial"/>
                <w:sz w:val="19"/>
                <w:szCs w:val="19"/>
              </w:rPr>
            </w:pPr>
            <w:r w:rsidRPr="005F09A4">
              <w:rPr>
                <w:rFonts w:ascii="Century Gothic,Arial" w:eastAsia="Century Gothic,Arial" w:hAnsi="Century Gothic,Arial" w:cs="Century Gothic,Arial"/>
                <w:sz w:val="19"/>
                <w:szCs w:val="19"/>
              </w:rPr>
              <w:t>Wzór oświadczenia o wyznaczeniu Kierownika Projektu Zamawiającego</w:t>
            </w:r>
          </w:p>
        </w:tc>
      </w:tr>
      <w:tr w:rsidR="003A68D8" w:rsidRPr="005F09A4" w14:paraId="14F19A13" w14:textId="77777777" w:rsidTr="006A763D">
        <w:trPr>
          <w:trHeight w:val="338"/>
        </w:trPr>
        <w:tc>
          <w:tcPr>
            <w:tcW w:w="2161" w:type="dxa"/>
          </w:tcPr>
          <w:p w14:paraId="1D233D69" w14:textId="77777777" w:rsidR="003A68D8" w:rsidRPr="005F09A4" w:rsidRDefault="003A68D8" w:rsidP="003A68D8">
            <w:pPr>
              <w:spacing w:line="360" w:lineRule="auto"/>
              <w:jc w:val="both"/>
              <w:rPr>
                <w:rFonts w:ascii="Century Gothic,Arial" w:eastAsia="Century Gothic,Arial" w:hAnsi="Century Gothic,Arial" w:cs="Century Gothic,Arial"/>
                <w:sz w:val="19"/>
                <w:szCs w:val="19"/>
              </w:rPr>
            </w:pPr>
            <w:r w:rsidRPr="005F09A4">
              <w:rPr>
                <w:rFonts w:ascii="Century Gothic,Arial" w:eastAsia="Century Gothic,Arial" w:hAnsi="Century Gothic,Arial" w:cs="Century Gothic,Arial"/>
                <w:sz w:val="19"/>
                <w:szCs w:val="19"/>
              </w:rPr>
              <w:t xml:space="preserve">Załącznik nr 21 </w:t>
            </w:r>
          </w:p>
        </w:tc>
        <w:tc>
          <w:tcPr>
            <w:tcW w:w="7197" w:type="dxa"/>
          </w:tcPr>
          <w:p w14:paraId="6BF79A91" w14:textId="77777777" w:rsidR="003A68D8" w:rsidRPr="005F09A4" w:rsidRDefault="003A68D8" w:rsidP="003A68D8">
            <w:pPr>
              <w:spacing w:line="360" w:lineRule="auto"/>
              <w:ind w:right="26"/>
              <w:jc w:val="both"/>
              <w:rPr>
                <w:rFonts w:ascii="Century Gothic,Arial" w:eastAsia="Century Gothic,Arial" w:hAnsi="Century Gothic,Arial" w:cs="Century Gothic,Arial"/>
                <w:sz w:val="19"/>
                <w:szCs w:val="19"/>
              </w:rPr>
            </w:pPr>
            <w:r w:rsidRPr="005F09A4">
              <w:rPr>
                <w:rFonts w:ascii="Century Gothic,Arial" w:eastAsia="Century Gothic,Arial" w:hAnsi="Century Gothic,Arial" w:cs="Century Gothic,Arial"/>
                <w:sz w:val="19"/>
                <w:szCs w:val="19"/>
              </w:rPr>
              <w:t>Wzór oświadczenia o wyznaczeniu Kierownika Projektu Wykonawcy</w:t>
            </w:r>
          </w:p>
        </w:tc>
      </w:tr>
      <w:tr w:rsidR="003A68D8" w:rsidRPr="005F09A4" w14:paraId="5B95C119" w14:textId="77777777" w:rsidTr="006A763D">
        <w:trPr>
          <w:trHeight w:val="351"/>
        </w:trPr>
        <w:tc>
          <w:tcPr>
            <w:tcW w:w="2161" w:type="dxa"/>
          </w:tcPr>
          <w:p w14:paraId="13B085E0" w14:textId="77777777" w:rsidR="003A68D8" w:rsidRPr="005F09A4" w:rsidRDefault="003A68D8" w:rsidP="003A68D8">
            <w:pPr>
              <w:spacing w:line="360" w:lineRule="auto"/>
              <w:jc w:val="both"/>
              <w:rPr>
                <w:rFonts w:ascii="Century Gothic,Arial" w:eastAsia="Century Gothic,Arial" w:hAnsi="Century Gothic,Arial" w:cs="Century Gothic,Arial"/>
                <w:sz w:val="19"/>
                <w:szCs w:val="19"/>
              </w:rPr>
            </w:pPr>
            <w:r w:rsidRPr="005F09A4">
              <w:rPr>
                <w:rFonts w:ascii="Century Gothic,Arial" w:eastAsia="Century Gothic,Arial" w:hAnsi="Century Gothic,Arial" w:cs="Century Gothic,Arial"/>
                <w:sz w:val="19"/>
                <w:szCs w:val="19"/>
              </w:rPr>
              <w:t xml:space="preserve">Załącznik nr 22  </w:t>
            </w:r>
          </w:p>
        </w:tc>
        <w:tc>
          <w:tcPr>
            <w:tcW w:w="7197" w:type="dxa"/>
          </w:tcPr>
          <w:p w14:paraId="760C93F9" w14:textId="77777777" w:rsidR="003A68D8" w:rsidRPr="005F09A4" w:rsidRDefault="003A68D8" w:rsidP="003A68D8">
            <w:pPr>
              <w:spacing w:line="360" w:lineRule="auto"/>
              <w:ind w:right="26"/>
              <w:jc w:val="both"/>
              <w:rPr>
                <w:rFonts w:ascii="Century Gothic,Arial" w:eastAsia="Century Gothic,Arial" w:hAnsi="Century Gothic,Arial" w:cs="Century Gothic,Arial"/>
                <w:sz w:val="19"/>
                <w:szCs w:val="19"/>
              </w:rPr>
            </w:pPr>
            <w:r w:rsidRPr="005F09A4">
              <w:rPr>
                <w:rFonts w:ascii="Century Gothic,Arial" w:eastAsia="Century Gothic,Arial" w:hAnsi="Century Gothic,Arial" w:cs="Century Gothic,Arial"/>
                <w:sz w:val="19"/>
                <w:szCs w:val="19"/>
              </w:rPr>
              <w:t xml:space="preserve">Wzór oświadczenia Wykonawcy składanego wraz z wnioskiem o płatność. </w:t>
            </w:r>
          </w:p>
        </w:tc>
      </w:tr>
      <w:tr w:rsidR="003A68D8" w:rsidRPr="005F09A4" w14:paraId="71B6BD56" w14:textId="77777777" w:rsidTr="006A763D">
        <w:trPr>
          <w:trHeight w:val="618"/>
        </w:trPr>
        <w:tc>
          <w:tcPr>
            <w:tcW w:w="2161" w:type="dxa"/>
          </w:tcPr>
          <w:p w14:paraId="1B1DCFD9" w14:textId="77777777" w:rsidR="003A68D8" w:rsidRPr="005F09A4" w:rsidRDefault="003A68D8" w:rsidP="003A68D8">
            <w:pPr>
              <w:spacing w:line="360" w:lineRule="auto"/>
              <w:jc w:val="both"/>
              <w:rPr>
                <w:rFonts w:ascii="Century Gothic,Arial" w:eastAsia="Century Gothic,Arial" w:hAnsi="Century Gothic,Arial" w:cs="Century Gothic,Arial"/>
                <w:sz w:val="19"/>
                <w:szCs w:val="19"/>
              </w:rPr>
            </w:pPr>
            <w:r w:rsidRPr="005F09A4">
              <w:rPr>
                <w:rFonts w:ascii="Century Gothic,Arial" w:eastAsia="Century Gothic,Arial" w:hAnsi="Century Gothic,Arial" w:cs="Century Gothic,Arial"/>
                <w:sz w:val="19"/>
                <w:szCs w:val="19"/>
              </w:rPr>
              <w:t xml:space="preserve">Załącznik nr 23 </w:t>
            </w:r>
          </w:p>
        </w:tc>
        <w:tc>
          <w:tcPr>
            <w:tcW w:w="7197" w:type="dxa"/>
          </w:tcPr>
          <w:p w14:paraId="61BB83A8" w14:textId="688B6310" w:rsidR="003A68D8" w:rsidRPr="005F09A4" w:rsidRDefault="003A68D8" w:rsidP="003A68D8">
            <w:pPr>
              <w:spacing w:line="360" w:lineRule="auto"/>
              <w:ind w:right="26"/>
              <w:jc w:val="both"/>
              <w:rPr>
                <w:rFonts w:ascii="Century Gothic,Arial" w:eastAsia="Century Gothic,Arial" w:hAnsi="Century Gothic,Arial" w:cs="Century Gothic,Arial"/>
                <w:sz w:val="19"/>
                <w:szCs w:val="19"/>
              </w:rPr>
            </w:pPr>
            <w:r w:rsidRPr="005F09A4">
              <w:rPr>
                <w:rFonts w:ascii="Century Gothic,Arial" w:eastAsia="Century Gothic,Arial" w:hAnsi="Century Gothic,Arial" w:cs="Century Gothic,Arial"/>
                <w:sz w:val="19"/>
                <w:szCs w:val="19"/>
              </w:rPr>
              <w:t>Informacja o zasadach bezpieczeństwa w ruchu osobowym i pojazdów obowiązujących w Operatorze Gazociągów Przesyłowych GAZ-SYSTEM S.A.</w:t>
            </w:r>
          </w:p>
        </w:tc>
      </w:tr>
      <w:tr w:rsidR="003A68D8" w:rsidRPr="005F09A4" w14:paraId="361ADDDC" w14:textId="77777777" w:rsidTr="006A763D">
        <w:trPr>
          <w:trHeight w:val="702"/>
        </w:trPr>
        <w:tc>
          <w:tcPr>
            <w:tcW w:w="2161" w:type="dxa"/>
          </w:tcPr>
          <w:p w14:paraId="0A8A8F5F" w14:textId="77777777" w:rsidR="003A68D8" w:rsidRPr="005F09A4" w:rsidRDefault="003A68D8" w:rsidP="003A68D8">
            <w:pPr>
              <w:spacing w:line="360" w:lineRule="auto"/>
              <w:jc w:val="both"/>
              <w:rPr>
                <w:rFonts w:ascii="Century Gothic,Arial" w:eastAsia="Century Gothic,Arial" w:hAnsi="Century Gothic,Arial" w:cs="Century Gothic,Arial"/>
                <w:sz w:val="19"/>
                <w:szCs w:val="19"/>
              </w:rPr>
            </w:pPr>
            <w:r w:rsidRPr="005F09A4">
              <w:rPr>
                <w:rFonts w:ascii="Century Gothic,Arial" w:eastAsia="Century Gothic,Arial" w:hAnsi="Century Gothic,Arial" w:cs="Century Gothic,Arial"/>
                <w:sz w:val="19"/>
                <w:szCs w:val="19"/>
              </w:rPr>
              <w:t>Załącznik nr 24</w:t>
            </w:r>
          </w:p>
        </w:tc>
        <w:tc>
          <w:tcPr>
            <w:tcW w:w="7197" w:type="dxa"/>
          </w:tcPr>
          <w:p w14:paraId="00AADE32" w14:textId="77777777" w:rsidR="003A68D8" w:rsidRPr="005F09A4" w:rsidRDefault="003A68D8" w:rsidP="003A68D8">
            <w:pPr>
              <w:spacing w:line="360" w:lineRule="auto"/>
              <w:ind w:right="26"/>
              <w:jc w:val="both"/>
              <w:rPr>
                <w:rFonts w:ascii="Century Gothic,Arial" w:eastAsia="Century Gothic,Arial" w:hAnsi="Century Gothic,Arial" w:cs="Century Gothic,Arial"/>
                <w:sz w:val="19"/>
                <w:szCs w:val="19"/>
              </w:rPr>
            </w:pPr>
            <w:r w:rsidRPr="005F09A4">
              <w:rPr>
                <w:rFonts w:ascii="Century Gothic,Arial" w:eastAsia="Century Gothic,Arial" w:hAnsi="Century Gothic,Arial" w:cs="Century Gothic,Arial"/>
                <w:sz w:val="19"/>
                <w:szCs w:val="19"/>
              </w:rPr>
              <w:t>Informacja na temat przeglądów i testów systemów elektronicznej ochrony obiektu Operatora Gazociągów Przesyłowych GAZ-SYSTEM S.A.</w:t>
            </w:r>
          </w:p>
        </w:tc>
      </w:tr>
      <w:tr w:rsidR="003A68D8" w:rsidRPr="005F09A4" w14:paraId="5CCD5ED8" w14:textId="77777777" w:rsidTr="006A763D">
        <w:trPr>
          <w:trHeight w:val="351"/>
        </w:trPr>
        <w:tc>
          <w:tcPr>
            <w:tcW w:w="2161" w:type="dxa"/>
          </w:tcPr>
          <w:p w14:paraId="3FBE1584" w14:textId="77777777" w:rsidR="003A68D8" w:rsidRPr="005F09A4" w:rsidRDefault="003A68D8" w:rsidP="003A68D8">
            <w:pPr>
              <w:spacing w:line="360" w:lineRule="auto"/>
              <w:jc w:val="both"/>
              <w:rPr>
                <w:rFonts w:ascii="Century Gothic,Arial" w:eastAsia="Century Gothic,Arial" w:hAnsi="Century Gothic,Arial" w:cs="Century Gothic,Arial"/>
                <w:sz w:val="19"/>
                <w:szCs w:val="19"/>
              </w:rPr>
            </w:pPr>
            <w:r w:rsidRPr="005F09A4">
              <w:rPr>
                <w:rFonts w:ascii="Century Gothic,Arial" w:eastAsia="Century Gothic,Arial" w:hAnsi="Century Gothic,Arial" w:cs="Century Gothic,Arial"/>
                <w:sz w:val="19"/>
                <w:szCs w:val="19"/>
              </w:rPr>
              <w:t>Załącznik nr 25</w:t>
            </w:r>
          </w:p>
        </w:tc>
        <w:tc>
          <w:tcPr>
            <w:tcW w:w="7197" w:type="dxa"/>
          </w:tcPr>
          <w:p w14:paraId="7A4C5106" w14:textId="77777777" w:rsidR="003A68D8" w:rsidRPr="005F09A4" w:rsidRDefault="003A68D8" w:rsidP="003A68D8">
            <w:pPr>
              <w:spacing w:line="360" w:lineRule="auto"/>
              <w:ind w:right="26"/>
              <w:jc w:val="both"/>
              <w:rPr>
                <w:rFonts w:ascii="Century Gothic,Arial" w:eastAsia="Century Gothic,Arial" w:hAnsi="Century Gothic,Arial" w:cs="Century Gothic,Arial"/>
                <w:sz w:val="19"/>
                <w:szCs w:val="19"/>
              </w:rPr>
            </w:pPr>
            <w:r w:rsidRPr="005F09A4">
              <w:rPr>
                <w:rFonts w:ascii="Century Gothic,Arial" w:eastAsia="Century Gothic,Arial" w:hAnsi="Century Gothic,Arial" w:cs="Century Gothic,Arial"/>
                <w:sz w:val="19"/>
                <w:szCs w:val="19"/>
              </w:rPr>
              <w:t>Zasady przetwarzania informacji chronionych</w:t>
            </w:r>
          </w:p>
        </w:tc>
      </w:tr>
      <w:tr w:rsidR="003A68D8" w:rsidRPr="005F09A4" w14:paraId="59B65B89" w14:textId="77777777" w:rsidTr="006A763D">
        <w:trPr>
          <w:trHeight w:val="351"/>
        </w:trPr>
        <w:tc>
          <w:tcPr>
            <w:tcW w:w="2161" w:type="dxa"/>
          </w:tcPr>
          <w:p w14:paraId="4DBC747C" w14:textId="77777777" w:rsidR="003A68D8" w:rsidRPr="005F09A4" w:rsidRDefault="003A68D8" w:rsidP="003A68D8">
            <w:pPr>
              <w:spacing w:line="360" w:lineRule="auto"/>
              <w:jc w:val="both"/>
              <w:rPr>
                <w:rFonts w:ascii="Century Gothic,Arial" w:eastAsia="Century Gothic,Arial" w:hAnsi="Century Gothic,Arial" w:cs="Century Gothic,Arial"/>
                <w:sz w:val="19"/>
                <w:szCs w:val="19"/>
              </w:rPr>
            </w:pPr>
            <w:bookmarkStart w:id="753" w:name="_Hlk89760383"/>
            <w:r w:rsidRPr="005F09A4">
              <w:rPr>
                <w:rFonts w:ascii="Century Gothic,Arial" w:eastAsia="Century Gothic,Arial" w:hAnsi="Century Gothic,Arial" w:cs="Century Gothic,Arial"/>
                <w:sz w:val="19"/>
                <w:szCs w:val="19"/>
              </w:rPr>
              <w:t>Załącznik nr 26</w:t>
            </w:r>
          </w:p>
        </w:tc>
        <w:tc>
          <w:tcPr>
            <w:tcW w:w="7197" w:type="dxa"/>
          </w:tcPr>
          <w:p w14:paraId="51CDA817" w14:textId="77777777" w:rsidR="003A68D8" w:rsidRPr="005F09A4" w:rsidRDefault="003A68D8" w:rsidP="003A68D8">
            <w:pPr>
              <w:spacing w:line="360" w:lineRule="auto"/>
              <w:ind w:right="26"/>
              <w:jc w:val="both"/>
              <w:rPr>
                <w:rFonts w:ascii="Century Gothic,Arial" w:eastAsia="Century Gothic,Arial" w:hAnsi="Century Gothic,Arial" w:cs="Century Gothic,Arial"/>
                <w:sz w:val="19"/>
                <w:szCs w:val="19"/>
              </w:rPr>
            </w:pPr>
            <w:r w:rsidRPr="005F09A4">
              <w:rPr>
                <w:rFonts w:ascii="Century Gothic,Arial" w:eastAsia="Century Gothic,Arial" w:hAnsi="Century Gothic,Arial" w:cs="Century Gothic,Arial"/>
                <w:sz w:val="19"/>
                <w:szCs w:val="19"/>
              </w:rPr>
              <w:t>Zasady przetwarzania informacji stanowiących tajemnicę przedsiębiorstwa</w:t>
            </w:r>
          </w:p>
        </w:tc>
      </w:tr>
      <w:tr w:rsidR="003A68D8" w:rsidRPr="005F09A4" w14:paraId="08F0A474" w14:textId="77777777" w:rsidTr="006A763D">
        <w:trPr>
          <w:trHeight w:val="351"/>
        </w:trPr>
        <w:tc>
          <w:tcPr>
            <w:tcW w:w="2161" w:type="dxa"/>
          </w:tcPr>
          <w:p w14:paraId="43E28729" w14:textId="77777777" w:rsidR="003A68D8" w:rsidRPr="005F09A4" w:rsidRDefault="003A68D8" w:rsidP="003A68D8">
            <w:pPr>
              <w:spacing w:line="360" w:lineRule="auto"/>
              <w:jc w:val="both"/>
              <w:rPr>
                <w:rFonts w:ascii="Century Gothic,Arial" w:eastAsia="Century Gothic,Arial" w:hAnsi="Century Gothic,Arial" w:cs="Century Gothic,Arial"/>
                <w:sz w:val="19"/>
                <w:szCs w:val="19"/>
              </w:rPr>
            </w:pPr>
            <w:r w:rsidRPr="005F09A4">
              <w:rPr>
                <w:rFonts w:ascii="Century Gothic,Arial" w:eastAsia="Century Gothic,Arial" w:hAnsi="Century Gothic,Arial" w:cs="Century Gothic,Arial"/>
                <w:sz w:val="19"/>
                <w:szCs w:val="19"/>
              </w:rPr>
              <w:t>Załącznik nr 27</w:t>
            </w:r>
          </w:p>
        </w:tc>
        <w:tc>
          <w:tcPr>
            <w:tcW w:w="7197" w:type="dxa"/>
          </w:tcPr>
          <w:p w14:paraId="64681B6A" w14:textId="6269CCE1" w:rsidR="003A68D8" w:rsidRPr="005F09A4" w:rsidRDefault="003A68D8" w:rsidP="003A68D8">
            <w:pPr>
              <w:spacing w:line="360" w:lineRule="auto"/>
              <w:ind w:right="26"/>
              <w:jc w:val="both"/>
              <w:rPr>
                <w:rFonts w:ascii="Century Gothic,Arial" w:eastAsia="Century Gothic,Arial" w:hAnsi="Century Gothic,Arial" w:cs="Century Gothic,Arial"/>
                <w:sz w:val="19"/>
                <w:szCs w:val="19"/>
              </w:rPr>
            </w:pPr>
            <w:r w:rsidRPr="005F09A4">
              <w:rPr>
                <w:rFonts w:ascii="Century Gothic,Arial" w:eastAsia="Century Gothic,Arial" w:hAnsi="Century Gothic,Arial" w:cs="Century Gothic,Arial"/>
                <w:sz w:val="19"/>
                <w:szCs w:val="19"/>
              </w:rPr>
              <w:t>Wzór raportu - raportowanie ACER dostaw gazu LNG/CNG</w:t>
            </w:r>
          </w:p>
        </w:tc>
      </w:tr>
      <w:tr w:rsidR="00227D3B" w:rsidRPr="005F09A4" w14:paraId="32890DE0" w14:textId="77777777" w:rsidTr="006A763D">
        <w:trPr>
          <w:trHeight w:val="338"/>
        </w:trPr>
        <w:tc>
          <w:tcPr>
            <w:tcW w:w="2161" w:type="dxa"/>
          </w:tcPr>
          <w:p w14:paraId="5FAE47F9" w14:textId="6E038C0E" w:rsidR="00227D3B" w:rsidRPr="005F09A4" w:rsidRDefault="00227D3B" w:rsidP="003A68D8">
            <w:pPr>
              <w:spacing w:line="360" w:lineRule="auto"/>
              <w:jc w:val="both"/>
              <w:rPr>
                <w:rFonts w:ascii="Century Gothic,Arial" w:eastAsia="Century Gothic,Arial" w:hAnsi="Century Gothic,Arial" w:cs="Century Gothic,Arial"/>
                <w:sz w:val="19"/>
                <w:szCs w:val="19"/>
              </w:rPr>
            </w:pPr>
            <w:r w:rsidRPr="005F09A4">
              <w:rPr>
                <w:rFonts w:ascii="Century Gothic,Arial" w:eastAsia="Century Gothic,Arial" w:hAnsi="Century Gothic,Arial" w:cs="Century Gothic,Arial"/>
                <w:sz w:val="19"/>
                <w:szCs w:val="19"/>
              </w:rPr>
              <w:t>Załącznik nr 28</w:t>
            </w:r>
          </w:p>
        </w:tc>
        <w:tc>
          <w:tcPr>
            <w:tcW w:w="7197" w:type="dxa"/>
          </w:tcPr>
          <w:p w14:paraId="3C0BFA2B" w14:textId="6EADF808" w:rsidR="00501AFE" w:rsidRPr="005F09A4" w:rsidRDefault="00227D3B" w:rsidP="003A68D8">
            <w:pPr>
              <w:spacing w:line="360" w:lineRule="auto"/>
              <w:ind w:right="26"/>
              <w:jc w:val="both"/>
              <w:rPr>
                <w:rFonts w:ascii="Century Gothic,Arial" w:eastAsia="Century Gothic,Arial" w:hAnsi="Century Gothic,Arial" w:cs="Century Gothic,Arial"/>
                <w:sz w:val="19"/>
                <w:szCs w:val="19"/>
              </w:rPr>
            </w:pPr>
            <w:r w:rsidRPr="005F09A4">
              <w:rPr>
                <w:rFonts w:ascii="Century Gothic,Arial" w:eastAsia="Century Gothic,Arial" w:hAnsi="Century Gothic,Arial" w:cs="Century Gothic,Arial"/>
                <w:sz w:val="19"/>
                <w:szCs w:val="19"/>
              </w:rPr>
              <w:t>Ewidencja rur</w:t>
            </w:r>
          </w:p>
        </w:tc>
      </w:tr>
      <w:tr w:rsidR="00B927F0" w:rsidRPr="005F09A4" w:rsidDel="008E7D11" w14:paraId="7FEE6DB9" w14:textId="5A8B8884" w:rsidTr="006A763D">
        <w:trPr>
          <w:trHeight w:val="400"/>
          <w:del w:id="754" w:author="Sikorska Agnieszka" w:date="2024-03-05T08:58:00Z"/>
        </w:trPr>
        <w:tc>
          <w:tcPr>
            <w:tcW w:w="2161" w:type="dxa"/>
          </w:tcPr>
          <w:p w14:paraId="01369043" w14:textId="300ABB32" w:rsidR="00B927F0" w:rsidRPr="005F09A4" w:rsidDel="008E7D11" w:rsidRDefault="00B927F0" w:rsidP="003A68D8">
            <w:pPr>
              <w:spacing w:line="360" w:lineRule="auto"/>
              <w:jc w:val="both"/>
              <w:rPr>
                <w:del w:id="755" w:author="Sikorska Agnieszka" w:date="2024-03-05T08:58:00Z"/>
                <w:rFonts w:ascii="Century Gothic,Arial" w:eastAsia="Century Gothic,Arial" w:hAnsi="Century Gothic,Arial" w:cs="Century Gothic,Arial"/>
                <w:sz w:val="19"/>
                <w:szCs w:val="19"/>
              </w:rPr>
            </w:pPr>
            <w:del w:id="756" w:author="Sikorska Agnieszka" w:date="2024-03-05T08:58:00Z">
              <w:r w:rsidDel="008E7D11">
                <w:rPr>
                  <w:rFonts w:ascii="Century Gothic,Arial" w:eastAsia="Century Gothic,Arial" w:hAnsi="Century Gothic,Arial" w:cs="Century Gothic,Arial"/>
                  <w:sz w:val="19"/>
                  <w:szCs w:val="19"/>
                </w:rPr>
                <w:delText>Załącznik nr 29</w:delText>
              </w:r>
            </w:del>
          </w:p>
        </w:tc>
        <w:tc>
          <w:tcPr>
            <w:tcW w:w="7197" w:type="dxa"/>
          </w:tcPr>
          <w:p w14:paraId="2549166F" w14:textId="1F13ED83" w:rsidR="00B927F0" w:rsidRPr="005F09A4" w:rsidDel="008E7D11" w:rsidRDefault="00B927F0" w:rsidP="003A68D8">
            <w:pPr>
              <w:spacing w:line="360" w:lineRule="auto"/>
              <w:ind w:right="26"/>
              <w:jc w:val="both"/>
              <w:rPr>
                <w:del w:id="757" w:author="Sikorska Agnieszka" w:date="2024-03-05T08:58:00Z"/>
                <w:rFonts w:ascii="Century Gothic,Arial" w:eastAsia="Century Gothic,Arial" w:hAnsi="Century Gothic,Arial" w:cs="Century Gothic,Arial"/>
                <w:sz w:val="19"/>
                <w:szCs w:val="19"/>
              </w:rPr>
            </w:pPr>
            <w:del w:id="758" w:author="Sikorska Agnieszka" w:date="2024-03-05T08:58:00Z">
              <w:r w:rsidRPr="00B927F0" w:rsidDel="008E7D11">
                <w:rPr>
                  <w:rFonts w:ascii="Century Gothic,Arial" w:eastAsia="Century Gothic,Arial" w:hAnsi="Century Gothic,Arial" w:cs="Century Gothic,Arial"/>
                  <w:sz w:val="19"/>
                  <w:szCs w:val="19"/>
                </w:rPr>
                <w:delText>Wykaz czynności serwisowych SEOO</w:delText>
              </w:r>
            </w:del>
          </w:p>
        </w:tc>
      </w:tr>
      <w:bookmarkEnd w:id="752"/>
      <w:bookmarkEnd w:id="753"/>
    </w:tbl>
    <w:p w14:paraId="4C670ABA" w14:textId="6761B7F2" w:rsidR="007471A8" w:rsidRPr="005F09A4" w:rsidRDefault="007471A8">
      <w:pPr>
        <w:spacing w:line="360" w:lineRule="auto"/>
        <w:jc w:val="both"/>
        <w:rPr>
          <w:rFonts w:ascii="Century Gothic" w:hAnsi="Century Gothic"/>
        </w:rPr>
      </w:pPr>
    </w:p>
    <w:p w14:paraId="2ADABE4B" w14:textId="6B3DF8AC" w:rsidR="00D27C5A" w:rsidRPr="005F09A4" w:rsidRDefault="00D27C5A">
      <w:pPr>
        <w:spacing w:line="360" w:lineRule="auto"/>
        <w:jc w:val="both"/>
        <w:rPr>
          <w:rFonts w:ascii="Century Gothic" w:hAnsi="Century Gothic"/>
        </w:rPr>
      </w:pPr>
    </w:p>
    <w:bookmarkEnd w:id="751"/>
    <w:p w14:paraId="4379DB04" w14:textId="77777777" w:rsidR="00D27C5A" w:rsidRPr="005F09A4" w:rsidRDefault="00D27C5A">
      <w:pPr>
        <w:spacing w:line="360" w:lineRule="auto"/>
        <w:jc w:val="both"/>
        <w:rPr>
          <w:rFonts w:ascii="Century Gothic" w:hAnsi="Century Gothic"/>
        </w:rPr>
      </w:pPr>
    </w:p>
    <w:p w14:paraId="1E003CD8" w14:textId="39EA1E4E" w:rsidR="00FC3C7A" w:rsidRPr="00454E6A" w:rsidRDefault="00FC3C7A" w:rsidP="00FC3C7A">
      <w:pPr>
        <w:spacing w:line="360" w:lineRule="auto"/>
        <w:jc w:val="both"/>
        <w:rPr>
          <w:rFonts w:ascii="Century Gothic" w:hAnsi="Century Gothic" w:cs="Arial"/>
          <w:i/>
        </w:rPr>
      </w:pPr>
      <w:r w:rsidRPr="005F09A4">
        <w:rPr>
          <w:rFonts w:ascii="Century Gothic,Arial" w:eastAsia="Century Gothic,Arial" w:hAnsi="Century Gothic,Arial" w:cs="Century Gothic,Arial"/>
          <w:i/>
          <w:iCs/>
        </w:rPr>
        <w:t xml:space="preserve">W imieniu </w:t>
      </w:r>
      <w:r w:rsidR="3A1F8FDF" w:rsidRPr="005F09A4">
        <w:rPr>
          <w:rFonts w:ascii="Century Gothic,Arial" w:eastAsia="Century Gothic,Arial" w:hAnsi="Century Gothic,Arial" w:cs="Century Gothic,Arial"/>
          <w:i/>
          <w:iCs/>
        </w:rPr>
        <w:t>Zamawiającego:</w:t>
      </w:r>
      <w:r w:rsidRPr="005F09A4">
        <w:rPr>
          <w:rFonts w:ascii="Century Gothic" w:hAnsi="Century Gothic" w:cs="Arial"/>
          <w:i/>
        </w:rPr>
        <w:tab/>
      </w:r>
      <w:r w:rsidR="008159B8" w:rsidRPr="005F09A4">
        <w:rPr>
          <w:rFonts w:ascii="Century Gothic" w:hAnsi="Century Gothic" w:cs="Arial"/>
          <w:i/>
        </w:rPr>
        <w:tab/>
      </w:r>
      <w:r w:rsidR="008159B8" w:rsidRPr="005F09A4">
        <w:rPr>
          <w:rFonts w:ascii="Century Gothic" w:hAnsi="Century Gothic" w:cs="Arial"/>
          <w:i/>
        </w:rPr>
        <w:tab/>
      </w:r>
      <w:r w:rsidR="008159B8" w:rsidRPr="005F09A4">
        <w:rPr>
          <w:rFonts w:ascii="Century Gothic" w:hAnsi="Century Gothic" w:cs="Arial"/>
          <w:i/>
        </w:rPr>
        <w:tab/>
      </w:r>
      <w:r w:rsidR="008159B8" w:rsidRPr="005F09A4">
        <w:rPr>
          <w:rFonts w:ascii="Century Gothic" w:hAnsi="Century Gothic" w:cs="Arial"/>
          <w:i/>
        </w:rPr>
        <w:tab/>
      </w:r>
      <w:r w:rsidRPr="005F09A4">
        <w:rPr>
          <w:rFonts w:ascii="Century Gothic,Arial" w:eastAsia="Century Gothic,Arial" w:hAnsi="Century Gothic,Arial" w:cs="Century Gothic,Arial"/>
          <w:i/>
          <w:iCs/>
        </w:rPr>
        <w:t>W imieniu Wykonawcy:</w:t>
      </w:r>
    </w:p>
    <w:sectPr w:rsidR="00FC3C7A" w:rsidRPr="00454E6A" w:rsidSect="0006515B">
      <w:headerReference w:type="even" r:id="rId24"/>
      <w:headerReference w:type="default" r:id="rId25"/>
      <w:footerReference w:type="even" r:id="rId26"/>
      <w:footerReference w:type="default" r:id="rId27"/>
      <w:headerReference w:type="first" r:id="rId28"/>
      <w:footerReference w:type="first" r:id="rId29"/>
      <w:pgSz w:w="11906" w:h="16838" w:code="9"/>
      <w:pgMar w:top="1418" w:right="1106" w:bottom="851" w:left="1418" w:header="709" w:footer="709" w:gutter="0"/>
      <w:pgNumType w:start="1"/>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30" w:author="Kowalska Ewa" w:date="2024-02-20T10:22:00Z" w:initials="KE">
    <w:p w14:paraId="40BFF23E" w14:textId="1B869253" w:rsidR="00BC3766" w:rsidRDefault="00BC3766" w:rsidP="00B80C85">
      <w:pPr>
        <w:pStyle w:val="Tekstkomentarza"/>
      </w:pPr>
      <w:r>
        <w:rPr>
          <w:rStyle w:val="Odwoaniedokomentarza"/>
        </w:rPr>
        <w:annotationRef/>
      </w:r>
      <w:r>
        <w:t>Na moment weryfikacji umowy - brak zgód korporacyjnych na uruchomienie postępowania.</w:t>
      </w:r>
    </w:p>
  </w:comment>
  <w:comment w:id="678" w:author="Kowalska Ewa" w:date="2024-02-20T14:14:00Z" w:initials="KE">
    <w:p w14:paraId="09BE2194" w14:textId="2946CAA8" w:rsidR="00034C6C" w:rsidRDefault="00A92780" w:rsidP="004221B0">
      <w:pPr>
        <w:pStyle w:val="Tekstkomentarza"/>
      </w:pPr>
      <w:r>
        <w:rPr>
          <w:rStyle w:val="Odwoaniedokomentarza"/>
        </w:rPr>
        <w:annotationRef/>
      </w:r>
      <w:r w:rsidR="00034C6C">
        <w:t>Zwracamy uwagę, na brak zgód korporacyjnych w związku z czym punkt ten należy analizować pod względem treści udzielanych pełnomocnictw oraz możliwości na ich podstawie zrzeczenia się roszczenia, z czym mamy do czynienia w tym zapisie. Do oceny również z punktu widzenia korzystności takich zapisów dla Zamawiającego.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0BFF23E" w15:done="0"/>
  <w15:commentEx w15:paraId="09BE219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7EFBDD" w16cex:dateUtc="2024-02-20T09:22:00Z"/>
  <w16cex:commentExtensible w16cex:durableId="297F3234" w16cex:dateUtc="2024-02-20T13: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0BFF23E" w16cid:durableId="297EFBDD"/>
  <w16cid:commentId w16cid:paraId="09BE2194" w16cid:durableId="297F323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89A47A" w14:textId="77777777" w:rsidR="00A95D99" w:rsidRDefault="00A95D99" w:rsidP="00FC3C7A">
      <w:r>
        <w:separator/>
      </w:r>
    </w:p>
  </w:endnote>
  <w:endnote w:type="continuationSeparator" w:id="0">
    <w:p w14:paraId="4C3AA18E" w14:textId="77777777" w:rsidR="00A95D99" w:rsidRDefault="00A95D99" w:rsidP="00FC3C7A">
      <w:r>
        <w:continuationSeparator/>
      </w:r>
    </w:p>
  </w:endnote>
  <w:endnote w:type="continuationNotice" w:id="1">
    <w:p w14:paraId="4A70E035" w14:textId="77777777" w:rsidR="00A95D99" w:rsidRDefault="00A95D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Arial">
    <w:altName w:val="Century Gothic"/>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43" w:usb2="00000009" w:usb3="00000000" w:csb0="000001FF" w:csb1="00000000"/>
  </w:font>
  <w:font w:name="Yu Mincho">
    <w:charset w:val="80"/>
    <w:family w:val="roman"/>
    <w:pitch w:val="variable"/>
    <w:sig w:usb0="800002E7" w:usb1="2AC7FCFF" w:usb2="00000012" w:usb3="00000000" w:csb0="0002009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 w:name="Century Gothic,Arial,Calibri">
    <w:altName w:val="Century Gothic"/>
    <w:panose1 w:val="00000000000000000000"/>
    <w:charset w:val="00"/>
    <w:family w:val="roman"/>
    <w:notTrueType/>
    <w:pitch w:val="default"/>
  </w:font>
  <w:font w:name="Century Gothic,Calibri">
    <w:altName w:val="Century Gothic"/>
    <w:panose1 w:val="00000000000000000000"/>
    <w:charset w:val="00"/>
    <w:family w:val="roman"/>
    <w:notTrueType/>
    <w:pitch w:val="default"/>
  </w:font>
  <w:font w:name="Century Gothic,Century Gothic,A">
    <w:altName w:val="Century Gothic"/>
    <w:panose1 w:val="00000000000000000000"/>
    <w:charset w:val="00"/>
    <w:family w:val="roman"/>
    <w:notTrueType/>
    <w:pitch w:val="default"/>
  </w:font>
  <w:font w:name="Cambria Math">
    <w:panose1 w:val="02040503050406030204"/>
    <w:charset w:val="EE"/>
    <w:family w:val="roman"/>
    <w:pitch w:val="variable"/>
    <w:sig w:usb0="E00006FF" w:usb1="420024FF" w:usb2="02000000" w:usb3="00000000" w:csb0="0000019F" w:csb1="00000000"/>
  </w:font>
  <w:font w:name="Century Gothic,CenturyGothic">
    <w:altName w:val="Century Gothic"/>
    <w:panose1 w:val="00000000000000000000"/>
    <w:charset w:val="00"/>
    <w:family w:val="roman"/>
    <w:notTrueType/>
    <w:pitch w:val="default"/>
  </w:font>
  <w:font w:name="Century Gothic,Tahoma">
    <w:altName w:val="Century Gothic"/>
    <w:panose1 w:val="00000000000000000000"/>
    <w:charset w:val="00"/>
    <w:family w:val="roman"/>
    <w:notTrueType/>
    <w:pitch w:val="default"/>
  </w:font>
  <w:font w:name="Century Gothic,Arial,Times">
    <w:altName w:val="Century Gothic"/>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3BD0E" w14:textId="77777777" w:rsidR="001D5520" w:rsidRDefault="001D552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77</w:t>
    </w:r>
    <w:r>
      <w:rPr>
        <w:rStyle w:val="Numerstrony"/>
      </w:rPr>
      <w:fldChar w:fldCharType="end"/>
    </w:r>
  </w:p>
  <w:p w14:paraId="6EE886CB" w14:textId="77777777" w:rsidR="001D5520" w:rsidRDefault="001D552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74DCA" w14:textId="77777777" w:rsidR="001D5520" w:rsidRPr="002B123E" w:rsidRDefault="001D5520">
    <w:pPr>
      <w:pStyle w:val="Stopka"/>
      <w:framePr w:wrap="around" w:vAnchor="text" w:hAnchor="margin" w:xAlign="right" w:y="1"/>
      <w:rPr>
        <w:rStyle w:val="Numerstrony"/>
        <w:sz w:val="22"/>
        <w:szCs w:val="22"/>
      </w:rPr>
    </w:pPr>
  </w:p>
  <w:p w14:paraId="38D0160D" w14:textId="30AC9025" w:rsidR="001D5520" w:rsidRPr="008375C0" w:rsidRDefault="001D5520" w:rsidP="001D2839">
    <w:pPr>
      <w:pStyle w:val="Stopka"/>
      <w:ind w:right="360"/>
      <w:jc w:val="right"/>
      <w:rPr>
        <w:rFonts w:ascii="Century Gothic" w:hAnsi="Century Gothic"/>
        <w:sz w:val="16"/>
      </w:rPr>
    </w:pPr>
    <w:r w:rsidRPr="008159B8">
      <w:rPr>
        <w:rFonts w:ascii="Century Gothic" w:eastAsia="Century Gothic" w:hAnsi="Century Gothic" w:cs="Century Gothic"/>
        <w:sz w:val="16"/>
        <w:szCs w:val="16"/>
      </w:rPr>
      <w:t xml:space="preserve">Strona </w:t>
    </w:r>
    <w:r w:rsidRPr="008159B8">
      <w:rPr>
        <w:rFonts w:ascii="Century Gothic" w:eastAsia="Century Gothic" w:hAnsi="Century Gothic" w:cs="Century Gothic"/>
        <w:sz w:val="16"/>
        <w:szCs w:val="16"/>
      </w:rPr>
      <w:fldChar w:fldCharType="begin"/>
    </w:r>
    <w:r w:rsidRPr="008375C0">
      <w:rPr>
        <w:rFonts w:ascii="Century Gothic" w:hAnsi="Century Gothic"/>
        <w:sz w:val="16"/>
      </w:rPr>
      <w:instrText xml:space="preserve"> PAGE </w:instrText>
    </w:r>
    <w:r w:rsidRPr="008159B8">
      <w:rPr>
        <w:rFonts w:ascii="Century Gothic" w:hAnsi="Century Gothic"/>
        <w:sz w:val="16"/>
      </w:rPr>
      <w:fldChar w:fldCharType="separate"/>
    </w:r>
    <w:r w:rsidRPr="008159B8">
      <w:rPr>
        <w:rFonts w:ascii="Century Gothic" w:eastAsia="Century Gothic" w:hAnsi="Century Gothic" w:cs="Century Gothic"/>
        <w:sz w:val="16"/>
        <w:szCs w:val="16"/>
      </w:rPr>
      <w:t>129</w:t>
    </w:r>
    <w:r w:rsidRPr="008159B8">
      <w:rPr>
        <w:rFonts w:ascii="Century Gothic" w:eastAsia="Century Gothic" w:hAnsi="Century Gothic" w:cs="Century Gothic"/>
        <w:sz w:val="16"/>
        <w:szCs w:val="16"/>
      </w:rPr>
      <w:fldChar w:fldCharType="end"/>
    </w:r>
    <w:r w:rsidRPr="008159B8">
      <w:rPr>
        <w:rFonts w:ascii="Century Gothic" w:eastAsia="Century Gothic" w:hAnsi="Century Gothic" w:cs="Century Gothic"/>
        <w:sz w:val="16"/>
        <w:szCs w:val="16"/>
      </w:rPr>
      <w:t xml:space="preserve"> z </w:t>
    </w:r>
    <w:r w:rsidRPr="008159B8">
      <w:rPr>
        <w:rFonts w:ascii="Century Gothic" w:eastAsia="Century Gothic" w:hAnsi="Century Gothic" w:cs="Century Gothic"/>
        <w:sz w:val="16"/>
        <w:szCs w:val="16"/>
      </w:rPr>
      <w:fldChar w:fldCharType="begin"/>
    </w:r>
    <w:r w:rsidRPr="008375C0">
      <w:rPr>
        <w:rFonts w:ascii="Century Gothic" w:hAnsi="Century Gothic"/>
        <w:sz w:val="16"/>
      </w:rPr>
      <w:instrText xml:space="preserve"> NUMPAGES </w:instrText>
    </w:r>
    <w:r w:rsidRPr="008159B8">
      <w:rPr>
        <w:rFonts w:ascii="Century Gothic" w:hAnsi="Century Gothic"/>
        <w:sz w:val="16"/>
      </w:rPr>
      <w:fldChar w:fldCharType="separate"/>
    </w:r>
    <w:r w:rsidRPr="008159B8">
      <w:rPr>
        <w:rFonts w:ascii="Century Gothic" w:eastAsia="Century Gothic" w:hAnsi="Century Gothic" w:cs="Century Gothic"/>
        <w:sz w:val="16"/>
        <w:szCs w:val="16"/>
      </w:rPr>
      <w:t>137</w:t>
    </w:r>
    <w:r w:rsidRPr="008159B8">
      <w:rPr>
        <w:rFonts w:ascii="Century Gothic" w:eastAsia="Century Gothic" w:hAnsi="Century Gothic" w:cs="Century Gothic"/>
        <w:sz w:val="16"/>
        <w:szCs w:val="16"/>
      </w:rPr>
      <w:fldChar w:fldCharType="end"/>
    </w:r>
    <w:r w:rsidRPr="008159B8">
      <w:rPr>
        <w:rFonts w:ascii="Century Gothic" w:eastAsia="Century Gothic" w:hAnsi="Century Gothic" w:cs="Century Gothic"/>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B3B0E" w14:textId="77777777" w:rsidR="0042284F" w:rsidRDefault="004228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D91920" w14:textId="77777777" w:rsidR="00A95D99" w:rsidRDefault="00A95D99" w:rsidP="00FC3C7A">
      <w:r>
        <w:separator/>
      </w:r>
    </w:p>
  </w:footnote>
  <w:footnote w:type="continuationSeparator" w:id="0">
    <w:p w14:paraId="195688BD" w14:textId="77777777" w:rsidR="00A95D99" w:rsidRDefault="00A95D99" w:rsidP="00FC3C7A">
      <w:r>
        <w:continuationSeparator/>
      </w:r>
    </w:p>
  </w:footnote>
  <w:footnote w:type="continuationNotice" w:id="1">
    <w:p w14:paraId="526F0145" w14:textId="77777777" w:rsidR="00A95D99" w:rsidRDefault="00A95D99"/>
  </w:footnote>
  <w:footnote w:id="2">
    <w:p w14:paraId="49FE3343" w14:textId="7120492F" w:rsidR="002C3174" w:rsidRPr="00AB208D" w:rsidRDefault="002C3174" w:rsidP="00AB208D">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15B14" w14:textId="77777777" w:rsidR="0042284F" w:rsidRDefault="0042284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10017" w14:textId="6D7064CD" w:rsidR="001D5520" w:rsidRPr="00962D44" w:rsidRDefault="00962D44" w:rsidP="00962D44">
    <w:pPr>
      <w:pStyle w:val="Nagwek"/>
    </w:pPr>
    <w:del w:id="759" w:author="Zwoliński Wojciech" w:date="2024-02-29T14:18:00Z">
      <w:r w:rsidDel="00ED26F4">
        <w:rPr>
          <w:noProof/>
        </w:rPr>
        <w:drawing>
          <wp:inline distT="0" distB="0" distL="0" distR="0" wp14:anchorId="2EADE319" wp14:editId="51916C77">
            <wp:extent cx="1800225" cy="518160"/>
            <wp:effectExtent l="0" t="0" r="9525" b="0"/>
            <wp:docPr id="2" name="Obraz 2" descr="heade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header-logo"/>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00225" cy="518160"/>
                    </a:xfrm>
                    <a:prstGeom prst="rect">
                      <a:avLst/>
                    </a:prstGeom>
                    <a:noFill/>
                    <a:ln>
                      <a:noFill/>
                    </a:ln>
                  </pic:spPr>
                </pic:pic>
              </a:graphicData>
            </a:graphic>
          </wp:inline>
        </w:drawing>
      </w:r>
    </w:del>
    <w:ins w:id="760" w:author="Zwoliński Wojciech" w:date="2024-02-29T14:18:00Z">
      <w:r w:rsidR="00ED26F4">
        <w:rPr>
          <w:noProof/>
        </w:rPr>
        <w:drawing>
          <wp:inline distT="0" distB="0" distL="0" distR="0" wp14:anchorId="33C3A745" wp14:editId="73F4DC47">
            <wp:extent cx="5850890" cy="510358"/>
            <wp:effectExtent l="0" t="0" r="0" b="444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50890" cy="510358"/>
                    </a:xfrm>
                    <a:prstGeom prst="rect">
                      <a:avLst/>
                    </a:prstGeom>
                    <a:noFill/>
                    <a:ln>
                      <a:noFill/>
                    </a:ln>
                  </pic:spPr>
                </pic:pic>
              </a:graphicData>
            </a:graphic>
          </wp:inline>
        </w:drawing>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70D83" w14:textId="77777777" w:rsidR="0042284F" w:rsidRDefault="0042284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011BD"/>
    <w:multiLevelType w:val="hybridMultilevel"/>
    <w:tmpl w:val="6846BC06"/>
    <w:lvl w:ilvl="0" w:tplc="04150011">
      <w:start w:val="1"/>
      <w:numFmt w:val="decimal"/>
      <w:lvlText w:val="%1)"/>
      <w:lvlJc w:val="left"/>
      <w:pPr>
        <w:ind w:left="312" w:hanging="360"/>
      </w:pPr>
      <w:rPr>
        <w:rFonts w:hint="default"/>
        <w:sz w:val="20"/>
        <w:szCs w:val="20"/>
      </w:rPr>
    </w:lvl>
    <w:lvl w:ilvl="1" w:tplc="04150019" w:tentative="1">
      <w:start w:val="1"/>
      <w:numFmt w:val="lowerLetter"/>
      <w:lvlText w:val="%2."/>
      <w:lvlJc w:val="left"/>
      <w:pPr>
        <w:ind w:left="1032" w:hanging="360"/>
      </w:pPr>
    </w:lvl>
    <w:lvl w:ilvl="2" w:tplc="0415001B" w:tentative="1">
      <w:start w:val="1"/>
      <w:numFmt w:val="lowerRoman"/>
      <w:lvlText w:val="%3."/>
      <w:lvlJc w:val="right"/>
      <w:pPr>
        <w:ind w:left="1752" w:hanging="180"/>
      </w:pPr>
    </w:lvl>
    <w:lvl w:ilvl="3" w:tplc="0415000F" w:tentative="1">
      <w:start w:val="1"/>
      <w:numFmt w:val="decimal"/>
      <w:lvlText w:val="%4."/>
      <w:lvlJc w:val="left"/>
      <w:pPr>
        <w:ind w:left="2472" w:hanging="360"/>
      </w:pPr>
    </w:lvl>
    <w:lvl w:ilvl="4" w:tplc="04150019" w:tentative="1">
      <w:start w:val="1"/>
      <w:numFmt w:val="lowerLetter"/>
      <w:lvlText w:val="%5."/>
      <w:lvlJc w:val="left"/>
      <w:pPr>
        <w:ind w:left="3192" w:hanging="360"/>
      </w:pPr>
    </w:lvl>
    <w:lvl w:ilvl="5" w:tplc="0415001B" w:tentative="1">
      <w:start w:val="1"/>
      <w:numFmt w:val="lowerRoman"/>
      <w:lvlText w:val="%6."/>
      <w:lvlJc w:val="right"/>
      <w:pPr>
        <w:ind w:left="3912" w:hanging="180"/>
      </w:pPr>
    </w:lvl>
    <w:lvl w:ilvl="6" w:tplc="0415000F" w:tentative="1">
      <w:start w:val="1"/>
      <w:numFmt w:val="decimal"/>
      <w:lvlText w:val="%7."/>
      <w:lvlJc w:val="left"/>
      <w:pPr>
        <w:ind w:left="4632" w:hanging="360"/>
      </w:pPr>
    </w:lvl>
    <w:lvl w:ilvl="7" w:tplc="04150019" w:tentative="1">
      <w:start w:val="1"/>
      <w:numFmt w:val="lowerLetter"/>
      <w:lvlText w:val="%8."/>
      <w:lvlJc w:val="left"/>
      <w:pPr>
        <w:ind w:left="5352" w:hanging="360"/>
      </w:pPr>
    </w:lvl>
    <w:lvl w:ilvl="8" w:tplc="0415001B" w:tentative="1">
      <w:start w:val="1"/>
      <w:numFmt w:val="lowerRoman"/>
      <w:lvlText w:val="%9."/>
      <w:lvlJc w:val="right"/>
      <w:pPr>
        <w:ind w:left="6072" w:hanging="180"/>
      </w:pPr>
    </w:lvl>
  </w:abstractNum>
  <w:abstractNum w:abstractNumId="1" w15:restartNumberingAfterBreak="0">
    <w:nsid w:val="01F4272E"/>
    <w:multiLevelType w:val="hybridMultilevel"/>
    <w:tmpl w:val="9D4A8DFC"/>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0E625C"/>
    <w:multiLevelType w:val="hybridMultilevel"/>
    <w:tmpl w:val="5F1C409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36F6354"/>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4" w15:restartNumberingAfterBreak="0">
    <w:nsid w:val="03A1679B"/>
    <w:multiLevelType w:val="hybridMultilevel"/>
    <w:tmpl w:val="F0DCB7F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17">
      <w:start w:val="1"/>
      <w:numFmt w:val="lowerLetter"/>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4F26389"/>
    <w:multiLevelType w:val="hybridMultilevel"/>
    <w:tmpl w:val="70E688D2"/>
    <w:lvl w:ilvl="0" w:tplc="813A247A">
      <w:start w:val="1"/>
      <w:numFmt w:val="decimal"/>
      <w:lvlText w:val="%1)"/>
      <w:lvlJc w:val="left"/>
      <w:pPr>
        <w:ind w:left="1260" w:hanging="360"/>
      </w:pPr>
      <w:rPr>
        <w:rFonts w:hint="default"/>
        <w:sz w:val="20"/>
        <w:szCs w:val="20"/>
      </w:rPr>
    </w:lvl>
    <w:lvl w:ilvl="1" w:tplc="04150017">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6" w15:restartNumberingAfterBreak="0">
    <w:nsid w:val="059C5F29"/>
    <w:multiLevelType w:val="hybridMultilevel"/>
    <w:tmpl w:val="C380BA7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 w15:restartNumberingAfterBreak="0">
    <w:nsid w:val="060631E6"/>
    <w:multiLevelType w:val="hybridMultilevel"/>
    <w:tmpl w:val="1FE0373E"/>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8" w15:restartNumberingAfterBreak="0">
    <w:nsid w:val="061875B4"/>
    <w:multiLevelType w:val="hybridMultilevel"/>
    <w:tmpl w:val="14C0843E"/>
    <w:lvl w:ilvl="0" w:tplc="C59A2BD8">
      <w:start w:val="1"/>
      <w:numFmt w:val="decimal"/>
      <w:lvlText w:val="%1)"/>
      <w:lvlJc w:val="left"/>
      <w:pPr>
        <w:ind w:left="720" w:hanging="360"/>
      </w:pPr>
      <w:rPr>
        <w:rFonts w:ascii="Century Gothic" w:eastAsia="Times New Roman" w:hAnsi="Century Gothic"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62B4479"/>
    <w:multiLevelType w:val="multilevel"/>
    <w:tmpl w:val="CBDC35E6"/>
    <w:lvl w:ilvl="0">
      <w:start w:val="4"/>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8740AB5"/>
    <w:multiLevelType w:val="singleLevel"/>
    <w:tmpl w:val="F1CEF700"/>
    <w:lvl w:ilvl="0">
      <w:start w:val="1"/>
      <w:numFmt w:val="decimal"/>
      <w:lvlText w:val="%1. "/>
      <w:legacy w:legacy="1" w:legacySpace="0" w:legacyIndent="283"/>
      <w:lvlJc w:val="left"/>
      <w:pPr>
        <w:ind w:left="283" w:hanging="283"/>
      </w:pPr>
      <w:rPr>
        <w:rFonts w:ascii="Century Gothic" w:hAnsi="Century Gothic" w:cs="Arial" w:hint="default"/>
        <w:b w:val="0"/>
        <w:i w:val="0"/>
        <w:sz w:val="20"/>
        <w:szCs w:val="22"/>
        <w:u w:val="none"/>
      </w:rPr>
    </w:lvl>
  </w:abstractNum>
  <w:abstractNum w:abstractNumId="11" w15:restartNumberingAfterBreak="0">
    <w:nsid w:val="093A3584"/>
    <w:multiLevelType w:val="hybridMultilevel"/>
    <w:tmpl w:val="73B6ACE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2" w15:restartNumberingAfterBreak="0">
    <w:nsid w:val="09745E0D"/>
    <w:multiLevelType w:val="hybridMultilevel"/>
    <w:tmpl w:val="3134183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3" w15:restartNumberingAfterBreak="0">
    <w:nsid w:val="09D44D0D"/>
    <w:multiLevelType w:val="hybridMultilevel"/>
    <w:tmpl w:val="B058C9BA"/>
    <w:lvl w:ilvl="0" w:tplc="9446B766">
      <w:start w:val="1"/>
      <w:numFmt w:val="decimal"/>
      <w:lvlText w:val="%1)"/>
      <w:lvlJc w:val="left"/>
      <w:pPr>
        <w:ind w:left="1260" w:hanging="360"/>
      </w:pPr>
      <w:rPr>
        <w:rFonts w:hint="default"/>
        <w:b w:val="0"/>
        <w:bCs/>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4" w15:restartNumberingAfterBreak="0">
    <w:nsid w:val="0D9421E1"/>
    <w:multiLevelType w:val="hybridMultilevel"/>
    <w:tmpl w:val="B85C4796"/>
    <w:lvl w:ilvl="0" w:tplc="4B346A1E">
      <w:start w:val="1"/>
      <w:numFmt w:val="lowerRoman"/>
      <w:lvlText w:val="%1)"/>
      <w:lvlJc w:val="left"/>
      <w:pPr>
        <w:ind w:left="1080" w:hanging="360"/>
      </w:pPr>
      <w:rPr>
        <w:rFonts w:hint="default"/>
      </w:rPr>
    </w:lvl>
    <w:lvl w:ilvl="1" w:tplc="6C662264">
      <w:start w:val="1"/>
      <w:numFmt w:val="lowerLetter"/>
      <w:lvlText w:val="%2)"/>
      <w:lvlJc w:val="left"/>
      <w:pPr>
        <w:ind w:left="1800" w:hanging="360"/>
      </w:pPr>
      <w:rPr>
        <w:rFonts w:hint="default"/>
      </w:rPr>
    </w:lvl>
    <w:lvl w:ilvl="2" w:tplc="6AE65698">
      <w:start w:val="1"/>
      <w:numFmt w:val="lowerLetter"/>
      <w:lvlText w:val="%3)"/>
      <w:lvlJc w:val="right"/>
      <w:pPr>
        <w:ind w:left="2520" w:hanging="180"/>
      </w:pPr>
      <w:rPr>
        <w:rFonts w:hint="default"/>
        <w:sz w:val="20"/>
        <w:szCs w:val="20"/>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0E992A27"/>
    <w:multiLevelType w:val="singleLevel"/>
    <w:tmpl w:val="53B82E54"/>
    <w:lvl w:ilvl="0">
      <w:start w:val="1"/>
      <w:numFmt w:val="decimal"/>
      <w:lvlText w:val="%1. "/>
      <w:legacy w:legacy="1" w:legacySpace="0" w:legacyIndent="283"/>
      <w:lvlJc w:val="left"/>
      <w:pPr>
        <w:ind w:left="283" w:hanging="283"/>
      </w:pPr>
      <w:rPr>
        <w:rFonts w:ascii="Century Gothic" w:hAnsi="Century Gothic" w:cs="Arial" w:hint="default"/>
        <w:b w:val="0"/>
        <w:i w:val="0"/>
        <w:sz w:val="20"/>
        <w:szCs w:val="22"/>
        <w:u w:val="none"/>
      </w:rPr>
    </w:lvl>
  </w:abstractNum>
  <w:abstractNum w:abstractNumId="16" w15:restartNumberingAfterBreak="0">
    <w:nsid w:val="0EE05D41"/>
    <w:multiLevelType w:val="hybridMultilevel"/>
    <w:tmpl w:val="E3F2546E"/>
    <w:lvl w:ilvl="0" w:tplc="0415000F">
      <w:start w:val="1"/>
      <w:numFmt w:val="decimal"/>
      <w:lvlText w:val="%1."/>
      <w:lvlJc w:val="left"/>
      <w:pPr>
        <w:tabs>
          <w:tab w:val="num" w:pos="360"/>
        </w:tabs>
        <w:ind w:left="340" w:hanging="340"/>
      </w:pPr>
    </w:lvl>
    <w:lvl w:ilvl="1" w:tplc="76EE0770">
      <w:start w:val="1"/>
      <w:numFmt w:val="decimal"/>
      <w:lvlText w:val="%2."/>
      <w:lvlJc w:val="left"/>
      <w:pPr>
        <w:ind w:left="360" w:hanging="360"/>
      </w:pPr>
      <w:rPr>
        <w:rFonts w:ascii="Century Gothic" w:eastAsia="MS Mincho" w:hAnsi="Century Gothic" w:cs="Calibri"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0F235F94"/>
    <w:multiLevelType w:val="hybridMultilevel"/>
    <w:tmpl w:val="E8F81C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F5563AB"/>
    <w:multiLevelType w:val="hybridMultilevel"/>
    <w:tmpl w:val="EB7EF12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109307F7"/>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20" w15:restartNumberingAfterBreak="0">
    <w:nsid w:val="119B20BB"/>
    <w:multiLevelType w:val="hybridMultilevel"/>
    <w:tmpl w:val="73B6ACE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21" w15:restartNumberingAfterBreak="0">
    <w:nsid w:val="11A51F94"/>
    <w:multiLevelType w:val="hybridMultilevel"/>
    <w:tmpl w:val="63308C8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1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11F5237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12696951"/>
    <w:multiLevelType w:val="hybridMultilevel"/>
    <w:tmpl w:val="73B6ACE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24" w15:restartNumberingAfterBreak="0">
    <w:nsid w:val="140C5427"/>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25" w15:restartNumberingAfterBreak="0">
    <w:nsid w:val="1465190E"/>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26" w15:restartNumberingAfterBreak="0">
    <w:nsid w:val="14FA6993"/>
    <w:multiLevelType w:val="hybridMultilevel"/>
    <w:tmpl w:val="D716EF12"/>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27" w15:restartNumberingAfterBreak="0">
    <w:nsid w:val="169F0390"/>
    <w:multiLevelType w:val="hybridMultilevel"/>
    <w:tmpl w:val="26FABC1C"/>
    <w:lvl w:ilvl="0" w:tplc="ED28D716">
      <w:start w:val="1"/>
      <w:numFmt w:val="decimal"/>
      <w:lvlText w:val="%1)"/>
      <w:lvlJc w:val="left"/>
      <w:pPr>
        <w:ind w:left="1146" w:hanging="360"/>
      </w:pPr>
      <w:rPr>
        <w:rFonts w:hint="default"/>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1C3F4F77"/>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29" w15:restartNumberingAfterBreak="0">
    <w:nsid w:val="1C7B4D01"/>
    <w:multiLevelType w:val="hybridMultilevel"/>
    <w:tmpl w:val="73B6ACE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30" w15:restartNumberingAfterBreak="0">
    <w:nsid w:val="1CAE72B3"/>
    <w:multiLevelType w:val="hybridMultilevel"/>
    <w:tmpl w:val="56BCC7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1E1535DF"/>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32" w15:restartNumberingAfterBreak="0">
    <w:nsid w:val="1E236453"/>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33" w15:restartNumberingAfterBreak="0">
    <w:nsid w:val="1E374EB7"/>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34" w15:restartNumberingAfterBreak="0">
    <w:nsid w:val="1E7D4ED1"/>
    <w:multiLevelType w:val="hybridMultilevel"/>
    <w:tmpl w:val="522A8D52"/>
    <w:lvl w:ilvl="0" w:tplc="BFB8ACCC">
      <w:start w:val="5"/>
      <w:numFmt w:val="decimal"/>
      <w:lvlText w:val="%1."/>
      <w:lvlJc w:val="left"/>
      <w:pPr>
        <w:tabs>
          <w:tab w:val="num" w:pos="360"/>
        </w:tabs>
        <w:ind w:left="360" w:hanging="360"/>
      </w:pPr>
      <w:rPr>
        <w:rFonts w:hint="default"/>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20AB67C1"/>
    <w:multiLevelType w:val="hybridMultilevel"/>
    <w:tmpl w:val="2B38667E"/>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1004740"/>
    <w:multiLevelType w:val="multilevel"/>
    <w:tmpl w:val="E078FAE8"/>
    <w:styleLink w:val="Biecalista1"/>
    <w:lvl w:ilvl="0">
      <w:start w:val="1"/>
      <w:numFmt w:val="decimal"/>
      <w:lvlText w:val="%1."/>
      <w:lvlJc w:val="left"/>
      <w:pPr>
        <w:tabs>
          <w:tab w:val="num" w:pos="360"/>
        </w:tabs>
        <w:ind w:left="360" w:hanging="360"/>
      </w:pPr>
      <w:rPr>
        <w:rFonts w:ascii="Century Gothic" w:hAnsi="Century Gothic" w:hint="default"/>
        <w:b w:val="0"/>
        <w:bCs w:val="0"/>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217F3098"/>
    <w:multiLevelType w:val="hybridMultilevel"/>
    <w:tmpl w:val="EDEC18C0"/>
    <w:lvl w:ilvl="0" w:tplc="04150001">
      <w:start w:val="1"/>
      <w:numFmt w:val="bullet"/>
      <w:lvlText w:val=""/>
      <w:lvlJc w:val="left"/>
      <w:pPr>
        <w:ind w:left="785" w:hanging="360"/>
      </w:pPr>
      <w:rPr>
        <w:rFonts w:ascii="Symbol" w:hAnsi="Symbol"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38" w15:restartNumberingAfterBreak="0">
    <w:nsid w:val="21C079A3"/>
    <w:multiLevelType w:val="hybridMultilevel"/>
    <w:tmpl w:val="3B744FF8"/>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22B06DD2"/>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40" w15:restartNumberingAfterBreak="0">
    <w:nsid w:val="247D14AA"/>
    <w:multiLevelType w:val="hybridMultilevel"/>
    <w:tmpl w:val="0106C0E2"/>
    <w:lvl w:ilvl="0" w:tplc="1EAE3DEA">
      <w:start w:val="1"/>
      <w:numFmt w:val="decimal"/>
      <w:lvlText w:val="%1."/>
      <w:lvlJc w:val="center"/>
      <w:pPr>
        <w:ind w:left="360" w:hanging="360"/>
      </w:pPr>
      <w:rPr>
        <w:rFonts w:hint="default"/>
        <w:b w:val="0"/>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24812D9B"/>
    <w:multiLevelType w:val="hybridMultilevel"/>
    <w:tmpl w:val="73B6ACE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42" w15:restartNumberingAfterBreak="0">
    <w:nsid w:val="248403D3"/>
    <w:multiLevelType w:val="hybridMultilevel"/>
    <w:tmpl w:val="07B4DE76"/>
    <w:lvl w:ilvl="0" w:tplc="CEFEA0B8">
      <w:start w:val="1"/>
      <w:numFmt w:val="decimal"/>
      <w:lvlText w:val="%1)"/>
      <w:lvlJc w:val="left"/>
      <w:pPr>
        <w:ind w:left="1260" w:hanging="360"/>
      </w:pPr>
      <w:rPr>
        <w:rFonts w:hint="default"/>
        <w:sz w:val="18"/>
        <w:szCs w:val="18"/>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43" w15:restartNumberingAfterBreak="0">
    <w:nsid w:val="2507492B"/>
    <w:multiLevelType w:val="multilevel"/>
    <w:tmpl w:val="596E3CD2"/>
    <w:lvl w:ilvl="0">
      <w:start w:val="1"/>
      <w:numFmt w:val="decimal"/>
      <w:lvlText w:val="%1."/>
      <w:lvlJc w:val="left"/>
      <w:pPr>
        <w:tabs>
          <w:tab w:val="num" w:pos="360"/>
        </w:tabs>
        <w:ind w:left="360" w:hanging="360"/>
      </w:pPr>
      <w:rPr>
        <w:rFonts w:hint="default"/>
      </w:rPr>
    </w:lvl>
    <w:lvl w:ilvl="1">
      <w:start w:val="1"/>
      <w:numFmt w:val="decimal"/>
      <w:lvlText w:val="%2)"/>
      <w:lvlJc w:val="left"/>
      <w:pPr>
        <w:ind w:left="1440" w:hanging="360"/>
      </w:pPr>
      <w:rPr>
        <w:rFonts w:ascii="Century Gothic" w:eastAsia="Century Gothic" w:hAnsi="Century Gothic" w:cs="Century Gothic"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4" w15:restartNumberingAfterBreak="0">
    <w:nsid w:val="26C75C97"/>
    <w:multiLevelType w:val="hybridMultilevel"/>
    <w:tmpl w:val="73B6ACE2"/>
    <w:lvl w:ilvl="0" w:tplc="813A247A">
      <w:start w:val="1"/>
      <w:numFmt w:val="decimal"/>
      <w:lvlText w:val="%1)"/>
      <w:lvlJc w:val="left"/>
      <w:pPr>
        <w:ind w:left="1260" w:hanging="360"/>
      </w:pPr>
      <w:rPr>
        <w:rFonts w:hint="default"/>
        <w:sz w:val="20"/>
        <w:szCs w:val="20"/>
      </w:rPr>
    </w:lvl>
    <w:lvl w:ilvl="1" w:tplc="04150019">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45" w15:restartNumberingAfterBreak="0">
    <w:nsid w:val="272377BC"/>
    <w:multiLevelType w:val="hybridMultilevel"/>
    <w:tmpl w:val="ACD4D5BA"/>
    <w:lvl w:ilvl="0" w:tplc="E4FA0D2C">
      <w:start w:val="1"/>
      <w:numFmt w:val="lowerRoman"/>
      <w:lvlText w:val="%1."/>
      <w:lvlJc w:val="right"/>
      <w:pPr>
        <w:ind w:left="1776" w:hanging="360"/>
      </w:pPr>
      <w:rPr>
        <w:rFonts w:ascii="Century Gothic,Arial" w:eastAsia="Century Gothic,Arial" w:hAnsi="Century Gothic,Arial" w:cs="Century Gothic,Arial"/>
      </w:rPr>
    </w:lvl>
    <w:lvl w:ilvl="1" w:tplc="E108A06C">
      <w:start w:val="1"/>
      <w:numFmt w:val="lowerLetter"/>
      <w:lvlText w:val="%2."/>
      <w:lvlJc w:val="left"/>
      <w:pPr>
        <w:ind w:left="2496" w:hanging="360"/>
      </w:pPr>
    </w:lvl>
    <w:lvl w:ilvl="2" w:tplc="ECD8E366">
      <w:start w:val="1"/>
      <w:numFmt w:val="lowerRoman"/>
      <w:lvlText w:val="%3."/>
      <w:lvlJc w:val="right"/>
      <w:pPr>
        <w:ind w:left="3216" w:hanging="180"/>
      </w:pPr>
    </w:lvl>
    <w:lvl w:ilvl="3" w:tplc="5D8EAADC">
      <w:start w:val="1"/>
      <w:numFmt w:val="decimal"/>
      <w:lvlText w:val="%4."/>
      <w:lvlJc w:val="left"/>
      <w:pPr>
        <w:ind w:left="3936" w:hanging="360"/>
      </w:pPr>
    </w:lvl>
    <w:lvl w:ilvl="4" w:tplc="54A6CB4A">
      <w:start w:val="1"/>
      <w:numFmt w:val="lowerLetter"/>
      <w:lvlText w:val="%5."/>
      <w:lvlJc w:val="left"/>
      <w:pPr>
        <w:ind w:left="4656" w:hanging="360"/>
      </w:pPr>
    </w:lvl>
    <w:lvl w:ilvl="5" w:tplc="7122847A">
      <w:start w:val="1"/>
      <w:numFmt w:val="lowerRoman"/>
      <w:lvlText w:val="%6."/>
      <w:lvlJc w:val="right"/>
      <w:pPr>
        <w:ind w:left="5376" w:hanging="180"/>
      </w:pPr>
    </w:lvl>
    <w:lvl w:ilvl="6" w:tplc="A0BA7864">
      <w:start w:val="1"/>
      <w:numFmt w:val="decimal"/>
      <w:lvlText w:val="%7."/>
      <w:lvlJc w:val="left"/>
      <w:pPr>
        <w:ind w:left="6096" w:hanging="360"/>
      </w:pPr>
    </w:lvl>
    <w:lvl w:ilvl="7" w:tplc="2B4C6D2A">
      <w:start w:val="1"/>
      <w:numFmt w:val="lowerLetter"/>
      <w:lvlText w:val="%8."/>
      <w:lvlJc w:val="left"/>
      <w:pPr>
        <w:ind w:left="6816" w:hanging="360"/>
      </w:pPr>
    </w:lvl>
    <w:lvl w:ilvl="8" w:tplc="4F70051E">
      <w:start w:val="1"/>
      <w:numFmt w:val="lowerRoman"/>
      <w:lvlText w:val="%9."/>
      <w:lvlJc w:val="right"/>
      <w:pPr>
        <w:ind w:left="7536" w:hanging="180"/>
      </w:pPr>
    </w:lvl>
  </w:abstractNum>
  <w:abstractNum w:abstractNumId="46" w15:restartNumberingAfterBreak="0">
    <w:nsid w:val="2B1F77A3"/>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47" w15:restartNumberingAfterBreak="0">
    <w:nsid w:val="2B7E4ADB"/>
    <w:multiLevelType w:val="hybridMultilevel"/>
    <w:tmpl w:val="D2A6A30E"/>
    <w:lvl w:ilvl="0" w:tplc="04150011">
      <w:start w:val="1"/>
      <w:numFmt w:val="decimal"/>
      <w:lvlText w:val="%1)"/>
      <w:lvlJc w:val="left"/>
      <w:pPr>
        <w:ind w:left="720" w:hanging="360"/>
      </w:pPr>
    </w:lvl>
    <w:lvl w:ilvl="1" w:tplc="FACE5B42">
      <w:start w:val="19"/>
      <w:numFmt w:val="decimal"/>
      <w:lvlText w:val="%2"/>
      <w:lvlJc w:val="left"/>
      <w:pPr>
        <w:ind w:left="1440" w:hanging="360"/>
      </w:pPr>
      <w:rPr>
        <w:rFonts w:hint="default"/>
      </w:rPr>
    </w:lvl>
    <w:lvl w:ilvl="2" w:tplc="CA00F7B4">
      <w:start w:val="4"/>
      <w:numFmt w:val="decimal"/>
      <w:lvlText w:val="%3."/>
      <w:lvlJc w:val="left"/>
      <w:pPr>
        <w:ind w:left="2340" w:hanging="360"/>
      </w:pPr>
      <w:rPr>
        <w:rFonts w:hint="default"/>
      </w:r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B8559FC"/>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49" w15:restartNumberingAfterBreak="0">
    <w:nsid w:val="2C433899"/>
    <w:multiLevelType w:val="hybridMultilevel"/>
    <w:tmpl w:val="E84EB27E"/>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D3218B1"/>
    <w:multiLevelType w:val="hybridMultilevel"/>
    <w:tmpl w:val="C79C22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D914AEF"/>
    <w:multiLevelType w:val="hybridMultilevel"/>
    <w:tmpl w:val="9E8608DE"/>
    <w:lvl w:ilvl="0" w:tplc="04150011">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15:restartNumberingAfterBreak="0">
    <w:nsid w:val="2E3C63E1"/>
    <w:multiLevelType w:val="multilevel"/>
    <w:tmpl w:val="E03E5DA0"/>
    <w:lvl w:ilvl="0">
      <w:start w:val="1"/>
      <w:numFmt w:val="decimal"/>
      <w:lvlText w:val="%1)"/>
      <w:lvlJc w:val="left"/>
      <w:pPr>
        <w:ind w:left="4252" w:hanging="283"/>
      </w:pPr>
      <w:rPr>
        <w:rFonts w:hint="default"/>
        <w:b w:val="0"/>
        <w:i w:val="0"/>
        <w:sz w:val="20"/>
        <w:szCs w:val="20"/>
        <w:u w:val="none"/>
      </w:rPr>
    </w:lvl>
    <w:lvl w:ilvl="1">
      <w:start w:val="1"/>
      <w:numFmt w:val="lowerLetter"/>
      <w:lvlText w:val="%2)"/>
      <w:lvlJc w:val="left"/>
      <w:pPr>
        <w:tabs>
          <w:tab w:val="num" w:pos="1298"/>
        </w:tabs>
        <w:ind w:left="1298" w:hanging="360"/>
      </w:pPr>
    </w:lvl>
    <w:lvl w:ilvl="2" w:tentative="1">
      <w:start w:val="1"/>
      <w:numFmt w:val="lowerRoman"/>
      <w:lvlText w:val="%3."/>
      <w:lvlJc w:val="right"/>
      <w:pPr>
        <w:tabs>
          <w:tab w:val="num" w:pos="2018"/>
        </w:tabs>
        <w:ind w:left="2018" w:hanging="180"/>
      </w:pPr>
    </w:lvl>
    <w:lvl w:ilvl="3" w:tentative="1">
      <w:start w:val="1"/>
      <w:numFmt w:val="decimal"/>
      <w:lvlText w:val="%4."/>
      <w:lvlJc w:val="left"/>
      <w:pPr>
        <w:tabs>
          <w:tab w:val="num" w:pos="2738"/>
        </w:tabs>
        <w:ind w:left="2738" w:hanging="360"/>
      </w:pPr>
    </w:lvl>
    <w:lvl w:ilvl="4" w:tentative="1">
      <w:start w:val="1"/>
      <w:numFmt w:val="lowerLetter"/>
      <w:lvlText w:val="%5."/>
      <w:lvlJc w:val="left"/>
      <w:pPr>
        <w:tabs>
          <w:tab w:val="num" w:pos="3458"/>
        </w:tabs>
        <w:ind w:left="3458" w:hanging="360"/>
      </w:pPr>
    </w:lvl>
    <w:lvl w:ilvl="5" w:tentative="1">
      <w:start w:val="1"/>
      <w:numFmt w:val="lowerRoman"/>
      <w:lvlText w:val="%6."/>
      <w:lvlJc w:val="right"/>
      <w:pPr>
        <w:tabs>
          <w:tab w:val="num" w:pos="4178"/>
        </w:tabs>
        <w:ind w:left="4178" w:hanging="180"/>
      </w:pPr>
    </w:lvl>
    <w:lvl w:ilvl="6" w:tentative="1">
      <w:start w:val="1"/>
      <w:numFmt w:val="decimal"/>
      <w:lvlText w:val="%7."/>
      <w:lvlJc w:val="left"/>
      <w:pPr>
        <w:tabs>
          <w:tab w:val="num" w:pos="4898"/>
        </w:tabs>
        <w:ind w:left="4898" w:hanging="360"/>
      </w:pPr>
    </w:lvl>
    <w:lvl w:ilvl="7" w:tentative="1">
      <w:start w:val="1"/>
      <w:numFmt w:val="lowerLetter"/>
      <w:lvlText w:val="%8."/>
      <w:lvlJc w:val="left"/>
      <w:pPr>
        <w:tabs>
          <w:tab w:val="num" w:pos="5618"/>
        </w:tabs>
        <w:ind w:left="5618" w:hanging="360"/>
      </w:pPr>
    </w:lvl>
    <w:lvl w:ilvl="8" w:tentative="1">
      <w:start w:val="1"/>
      <w:numFmt w:val="lowerRoman"/>
      <w:lvlText w:val="%9."/>
      <w:lvlJc w:val="right"/>
      <w:pPr>
        <w:tabs>
          <w:tab w:val="num" w:pos="6338"/>
        </w:tabs>
        <w:ind w:left="6338" w:hanging="180"/>
      </w:pPr>
    </w:lvl>
  </w:abstractNum>
  <w:abstractNum w:abstractNumId="53" w15:restartNumberingAfterBreak="0">
    <w:nsid w:val="30475A10"/>
    <w:multiLevelType w:val="hybridMultilevel"/>
    <w:tmpl w:val="73B6ACE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54" w15:restartNumberingAfterBreak="0">
    <w:nsid w:val="308E704E"/>
    <w:multiLevelType w:val="multilevel"/>
    <w:tmpl w:val="5372C66A"/>
    <w:lvl w:ilvl="0">
      <w:start w:val="1"/>
      <w:numFmt w:val="lowerLetter"/>
      <w:lvlText w:val="%1) "/>
      <w:lvlJc w:val="left"/>
      <w:pPr>
        <w:ind w:left="583" w:hanging="283"/>
      </w:pPr>
      <w:rPr>
        <w:rFonts w:ascii="Century Gothic" w:hAnsi="Century Gothic" w:hint="default"/>
        <w:b w:val="0"/>
        <w:i w:val="0"/>
        <w:sz w:val="22"/>
        <w:u w:val="none"/>
      </w:rPr>
    </w:lvl>
    <w:lvl w:ilvl="1">
      <w:start w:val="1"/>
      <w:numFmt w:val="lowerLetter"/>
      <w:lvlText w:val="%2)"/>
      <w:lvlJc w:val="left"/>
      <w:pPr>
        <w:tabs>
          <w:tab w:val="num" w:pos="1080"/>
        </w:tabs>
        <w:ind w:left="1080" w:hanging="360"/>
      </w:pPr>
      <w:rPr>
        <w:b w:val="0"/>
        <w:i w:val="0"/>
      </w:rPr>
    </w:lvl>
    <w:lvl w:ilvl="2">
      <w:start w:val="19"/>
      <w:numFmt w:val="lowerRoman"/>
      <w:lvlText w:val="%3)"/>
      <w:lvlJc w:val="left"/>
      <w:pPr>
        <w:ind w:left="2340" w:hanging="72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5" w15:restartNumberingAfterBreak="0">
    <w:nsid w:val="32650EC1"/>
    <w:multiLevelType w:val="hybridMultilevel"/>
    <w:tmpl w:val="BBA64C6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327040EE"/>
    <w:multiLevelType w:val="hybridMultilevel"/>
    <w:tmpl w:val="771C0CC8"/>
    <w:lvl w:ilvl="0" w:tplc="C1F2D76E">
      <w:start w:val="1"/>
      <w:numFmt w:val="decimal"/>
      <w:lvlText w:val="%1."/>
      <w:lvlJc w:val="left"/>
      <w:pPr>
        <w:tabs>
          <w:tab w:val="num" w:pos="360"/>
        </w:tabs>
        <w:ind w:left="360" w:hanging="360"/>
      </w:pPr>
      <w:rPr>
        <w:rFonts w:hint="default"/>
      </w:rPr>
    </w:lvl>
    <w:lvl w:ilvl="1" w:tplc="15246538">
      <w:start w:val="1"/>
      <w:numFmt w:val="lowerLetter"/>
      <w:lvlText w:val="%2."/>
      <w:lvlJc w:val="left"/>
      <w:pPr>
        <w:tabs>
          <w:tab w:val="num" w:pos="1440"/>
        </w:tabs>
        <w:ind w:left="1440" w:hanging="360"/>
      </w:pPr>
    </w:lvl>
    <w:lvl w:ilvl="2" w:tplc="A4362B90" w:tentative="1">
      <w:start w:val="1"/>
      <w:numFmt w:val="lowerRoman"/>
      <w:lvlText w:val="%3."/>
      <w:lvlJc w:val="right"/>
      <w:pPr>
        <w:tabs>
          <w:tab w:val="num" w:pos="2160"/>
        </w:tabs>
        <w:ind w:left="2160" w:hanging="180"/>
      </w:pPr>
    </w:lvl>
    <w:lvl w:ilvl="3" w:tplc="A8287D5A" w:tentative="1">
      <w:start w:val="1"/>
      <w:numFmt w:val="decimal"/>
      <w:lvlText w:val="%4."/>
      <w:lvlJc w:val="left"/>
      <w:pPr>
        <w:tabs>
          <w:tab w:val="num" w:pos="2880"/>
        </w:tabs>
        <w:ind w:left="2880" w:hanging="360"/>
      </w:pPr>
    </w:lvl>
    <w:lvl w:ilvl="4" w:tplc="6D62D590" w:tentative="1">
      <w:start w:val="1"/>
      <w:numFmt w:val="lowerLetter"/>
      <w:lvlText w:val="%5."/>
      <w:lvlJc w:val="left"/>
      <w:pPr>
        <w:tabs>
          <w:tab w:val="num" w:pos="3600"/>
        </w:tabs>
        <w:ind w:left="3600" w:hanging="360"/>
      </w:pPr>
    </w:lvl>
    <w:lvl w:ilvl="5" w:tplc="889A0A50" w:tentative="1">
      <w:start w:val="1"/>
      <w:numFmt w:val="lowerRoman"/>
      <w:lvlText w:val="%6."/>
      <w:lvlJc w:val="right"/>
      <w:pPr>
        <w:tabs>
          <w:tab w:val="num" w:pos="4320"/>
        </w:tabs>
        <w:ind w:left="4320" w:hanging="180"/>
      </w:pPr>
    </w:lvl>
    <w:lvl w:ilvl="6" w:tplc="14D81C7C" w:tentative="1">
      <w:start w:val="1"/>
      <w:numFmt w:val="decimal"/>
      <w:lvlText w:val="%7."/>
      <w:lvlJc w:val="left"/>
      <w:pPr>
        <w:tabs>
          <w:tab w:val="num" w:pos="5040"/>
        </w:tabs>
        <w:ind w:left="5040" w:hanging="360"/>
      </w:pPr>
    </w:lvl>
    <w:lvl w:ilvl="7" w:tplc="00889D38" w:tentative="1">
      <w:start w:val="1"/>
      <w:numFmt w:val="lowerLetter"/>
      <w:lvlText w:val="%8."/>
      <w:lvlJc w:val="left"/>
      <w:pPr>
        <w:tabs>
          <w:tab w:val="num" w:pos="5760"/>
        </w:tabs>
        <w:ind w:left="5760" w:hanging="360"/>
      </w:pPr>
    </w:lvl>
    <w:lvl w:ilvl="8" w:tplc="EB781A04" w:tentative="1">
      <w:start w:val="1"/>
      <w:numFmt w:val="lowerRoman"/>
      <w:lvlText w:val="%9."/>
      <w:lvlJc w:val="right"/>
      <w:pPr>
        <w:tabs>
          <w:tab w:val="num" w:pos="6480"/>
        </w:tabs>
        <w:ind w:left="6480" w:hanging="180"/>
      </w:pPr>
    </w:lvl>
  </w:abstractNum>
  <w:abstractNum w:abstractNumId="57" w15:restartNumberingAfterBreak="0">
    <w:nsid w:val="35A538E4"/>
    <w:multiLevelType w:val="hybridMultilevel"/>
    <w:tmpl w:val="E078FAE8"/>
    <w:lvl w:ilvl="0" w:tplc="FFFFFFFF">
      <w:start w:val="1"/>
      <w:numFmt w:val="decimal"/>
      <w:lvlText w:val="%1."/>
      <w:lvlJc w:val="left"/>
      <w:pPr>
        <w:tabs>
          <w:tab w:val="num" w:pos="360"/>
        </w:tabs>
        <w:ind w:left="360" w:hanging="360"/>
      </w:pPr>
      <w:rPr>
        <w:rFonts w:ascii="Century Gothic" w:hAnsi="Century Gothic" w:hint="default"/>
        <w:b w:val="0"/>
        <w:bCs w:val="0"/>
      </w:rPr>
    </w:lvl>
    <w:lvl w:ilvl="1" w:tplc="FFFFFFFF">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 w15:restartNumberingAfterBreak="0">
    <w:nsid w:val="36797E19"/>
    <w:multiLevelType w:val="hybridMultilevel"/>
    <w:tmpl w:val="250EEE0C"/>
    <w:lvl w:ilvl="0" w:tplc="037AA496">
      <w:start w:val="1"/>
      <w:numFmt w:val="decimal"/>
      <w:lvlText w:val="%1)"/>
      <w:lvlJc w:val="left"/>
      <w:pPr>
        <w:ind w:left="1260" w:hanging="360"/>
      </w:pPr>
      <w:rPr>
        <w:rFonts w:ascii="Century Gothic" w:hAnsi="Century Gothic" w:hint="default"/>
        <w:sz w:val="20"/>
        <w:szCs w:val="20"/>
      </w:rPr>
    </w:lvl>
    <w:lvl w:ilvl="1" w:tplc="04150019">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59" w15:restartNumberingAfterBreak="0">
    <w:nsid w:val="3847474E"/>
    <w:multiLevelType w:val="hybridMultilevel"/>
    <w:tmpl w:val="771C0CC8"/>
    <w:lvl w:ilvl="0" w:tplc="C1F2D76E">
      <w:start w:val="1"/>
      <w:numFmt w:val="decimal"/>
      <w:lvlText w:val="%1."/>
      <w:lvlJc w:val="left"/>
      <w:pPr>
        <w:tabs>
          <w:tab w:val="num" w:pos="360"/>
        </w:tabs>
        <w:ind w:left="360" w:hanging="360"/>
      </w:pPr>
      <w:rPr>
        <w:rFonts w:hint="default"/>
      </w:rPr>
    </w:lvl>
    <w:lvl w:ilvl="1" w:tplc="15246538">
      <w:start w:val="1"/>
      <w:numFmt w:val="lowerLetter"/>
      <w:lvlText w:val="%2."/>
      <w:lvlJc w:val="left"/>
      <w:pPr>
        <w:tabs>
          <w:tab w:val="num" w:pos="1440"/>
        </w:tabs>
        <w:ind w:left="1440" w:hanging="360"/>
      </w:pPr>
    </w:lvl>
    <w:lvl w:ilvl="2" w:tplc="A4362B90" w:tentative="1">
      <w:start w:val="1"/>
      <w:numFmt w:val="lowerRoman"/>
      <w:lvlText w:val="%3."/>
      <w:lvlJc w:val="right"/>
      <w:pPr>
        <w:tabs>
          <w:tab w:val="num" w:pos="2160"/>
        </w:tabs>
        <w:ind w:left="2160" w:hanging="180"/>
      </w:pPr>
    </w:lvl>
    <w:lvl w:ilvl="3" w:tplc="A8287D5A" w:tentative="1">
      <w:start w:val="1"/>
      <w:numFmt w:val="decimal"/>
      <w:lvlText w:val="%4."/>
      <w:lvlJc w:val="left"/>
      <w:pPr>
        <w:tabs>
          <w:tab w:val="num" w:pos="2880"/>
        </w:tabs>
        <w:ind w:left="2880" w:hanging="360"/>
      </w:pPr>
    </w:lvl>
    <w:lvl w:ilvl="4" w:tplc="6D62D590" w:tentative="1">
      <w:start w:val="1"/>
      <w:numFmt w:val="lowerLetter"/>
      <w:lvlText w:val="%5."/>
      <w:lvlJc w:val="left"/>
      <w:pPr>
        <w:tabs>
          <w:tab w:val="num" w:pos="3600"/>
        </w:tabs>
        <w:ind w:left="3600" w:hanging="360"/>
      </w:pPr>
    </w:lvl>
    <w:lvl w:ilvl="5" w:tplc="889A0A50" w:tentative="1">
      <w:start w:val="1"/>
      <w:numFmt w:val="lowerRoman"/>
      <w:lvlText w:val="%6."/>
      <w:lvlJc w:val="right"/>
      <w:pPr>
        <w:tabs>
          <w:tab w:val="num" w:pos="4320"/>
        </w:tabs>
        <w:ind w:left="4320" w:hanging="180"/>
      </w:pPr>
    </w:lvl>
    <w:lvl w:ilvl="6" w:tplc="14D81C7C" w:tentative="1">
      <w:start w:val="1"/>
      <w:numFmt w:val="decimal"/>
      <w:lvlText w:val="%7."/>
      <w:lvlJc w:val="left"/>
      <w:pPr>
        <w:tabs>
          <w:tab w:val="num" w:pos="5040"/>
        </w:tabs>
        <w:ind w:left="5040" w:hanging="360"/>
      </w:pPr>
    </w:lvl>
    <w:lvl w:ilvl="7" w:tplc="00889D38" w:tentative="1">
      <w:start w:val="1"/>
      <w:numFmt w:val="lowerLetter"/>
      <w:lvlText w:val="%8."/>
      <w:lvlJc w:val="left"/>
      <w:pPr>
        <w:tabs>
          <w:tab w:val="num" w:pos="5760"/>
        </w:tabs>
        <w:ind w:left="5760" w:hanging="360"/>
      </w:pPr>
    </w:lvl>
    <w:lvl w:ilvl="8" w:tplc="EB781A04" w:tentative="1">
      <w:start w:val="1"/>
      <w:numFmt w:val="lowerRoman"/>
      <w:lvlText w:val="%9."/>
      <w:lvlJc w:val="right"/>
      <w:pPr>
        <w:tabs>
          <w:tab w:val="num" w:pos="6480"/>
        </w:tabs>
        <w:ind w:left="6480" w:hanging="180"/>
      </w:pPr>
    </w:lvl>
  </w:abstractNum>
  <w:abstractNum w:abstractNumId="60" w15:restartNumberingAfterBreak="0">
    <w:nsid w:val="39A35CB5"/>
    <w:multiLevelType w:val="hybridMultilevel"/>
    <w:tmpl w:val="966A04F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3A0A4F68"/>
    <w:multiLevelType w:val="multilevel"/>
    <w:tmpl w:val="8C762076"/>
    <w:lvl w:ilvl="0">
      <w:start w:val="1"/>
      <w:numFmt w:val="decimal"/>
      <w:lvlText w:val="%1."/>
      <w:lvlJc w:val="left"/>
      <w:pPr>
        <w:tabs>
          <w:tab w:val="num" w:pos="360"/>
        </w:tabs>
        <w:ind w:left="360" w:hanging="360"/>
      </w:pPr>
      <w:rPr>
        <w:rFonts w:hint="default"/>
      </w:rPr>
    </w:lvl>
    <w:lvl w:ilvl="1">
      <w:start w:val="25"/>
      <w:numFmt w:val="decimal"/>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2" w15:restartNumberingAfterBreak="0">
    <w:nsid w:val="3B1B414D"/>
    <w:multiLevelType w:val="hybridMultilevel"/>
    <w:tmpl w:val="EA9CE72A"/>
    <w:lvl w:ilvl="0" w:tplc="813A247A">
      <w:start w:val="1"/>
      <w:numFmt w:val="decimal"/>
      <w:lvlText w:val="%1)"/>
      <w:lvlJc w:val="left"/>
      <w:pPr>
        <w:ind w:left="1260" w:hanging="360"/>
      </w:pPr>
      <w:rPr>
        <w:rFonts w:hint="default"/>
        <w:sz w:val="20"/>
        <w:szCs w:val="20"/>
      </w:rPr>
    </w:lvl>
    <w:lvl w:ilvl="1" w:tplc="04150019">
      <w:start w:val="1"/>
      <w:numFmt w:val="lowerLetter"/>
      <w:lvlText w:val="%2."/>
      <w:lvlJc w:val="left"/>
      <w:pPr>
        <w:ind w:left="1980" w:hanging="360"/>
      </w:pPr>
    </w:lvl>
    <w:lvl w:ilvl="2" w:tplc="0415001B">
      <w:start w:val="1"/>
      <w:numFmt w:val="lowerRoman"/>
      <w:lvlText w:val="%3."/>
      <w:lvlJc w:val="right"/>
      <w:pPr>
        <w:ind w:left="2700" w:hanging="180"/>
      </w:pPr>
    </w:lvl>
    <w:lvl w:ilvl="3" w:tplc="0415000F">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63" w15:restartNumberingAfterBreak="0">
    <w:nsid w:val="3B393B39"/>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64" w15:restartNumberingAfterBreak="0">
    <w:nsid w:val="3B5F7671"/>
    <w:multiLevelType w:val="hybridMultilevel"/>
    <w:tmpl w:val="D716EF12"/>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65" w15:restartNumberingAfterBreak="0">
    <w:nsid w:val="3EE17DF6"/>
    <w:multiLevelType w:val="multilevel"/>
    <w:tmpl w:val="DCBCBFB2"/>
    <w:lvl w:ilvl="0">
      <w:start w:val="1"/>
      <w:numFmt w:val="decimal"/>
      <w:pStyle w:val="Nagwek1"/>
      <w:lvlText w:val="ARTYKUŁ %1."/>
      <w:lvlJc w:val="left"/>
      <w:pPr>
        <w:tabs>
          <w:tab w:val="num" w:pos="1701"/>
        </w:tabs>
        <w:ind w:left="1701" w:hanging="1701"/>
      </w:pPr>
      <w:rPr>
        <w:rFonts w:ascii="Arial" w:hAnsi="Arial" w:hint="default"/>
        <w:b w:val="0"/>
        <w:i w:val="0"/>
        <w:color w:val="auto"/>
        <w:sz w:val="24"/>
        <w:u w:val="none"/>
      </w:rPr>
    </w:lvl>
    <w:lvl w:ilvl="1">
      <w:start w:val="1"/>
      <w:numFmt w:val="decimal"/>
      <w:pStyle w:val="Nagwek2"/>
      <w:lvlText w:val="%1.%2"/>
      <w:lvlJc w:val="left"/>
      <w:pPr>
        <w:tabs>
          <w:tab w:val="num" w:pos="851"/>
        </w:tabs>
        <w:ind w:left="851" w:hanging="851"/>
      </w:pPr>
      <w:rPr>
        <w:rFonts w:ascii="Times New Roman" w:hAnsi="Times New Roman" w:hint="default"/>
        <w:b/>
        <w:i w:val="0"/>
        <w:color w:val="auto"/>
        <w:sz w:val="24"/>
        <w:u w:val="none"/>
      </w:rPr>
    </w:lvl>
    <w:lvl w:ilvl="2">
      <w:start w:val="1"/>
      <w:numFmt w:val="decimal"/>
      <w:pStyle w:val="Nagwek3"/>
      <w:lvlText w:val="%1.%2.%3"/>
      <w:lvlJc w:val="left"/>
      <w:pPr>
        <w:tabs>
          <w:tab w:val="num" w:pos="851"/>
        </w:tabs>
        <w:ind w:left="851" w:hanging="851"/>
      </w:pPr>
      <w:rPr>
        <w:rFonts w:ascii="Times New Roman" w:hAnsi="Times New Roman" w:hint="default"/>
        <w:b/>
        <w:i w:val="0"/>
        <w:color w:val="auto"/>
        <w:sz w:val="24"/>
        <w:u w:val="none"/>
      </w:rPr>
    </w:lvl>
    <w:lvl w:ilvl="3">
      <w:start w:val="1"/>
      <w:numFmt w:val="lowerLetter"/>
      <w:pStyle w:val="Nagwek4"/>
      <w:lvlText w:val="(%4)"/>
      <w:lvlJc w:val="left"/>
      <w:pPr>
        <w:tabs>
          <w:tab w:val="num" w:pos="1211"/>
        </w:tabs>
        <w:ind w:left="567" w:firstLine="284"/>
      </w:pPr>
      <w:rPr>
        <w:rFonts w:ascii="Times New Roman" w:hAnsi="Times New Roman" w:hint="default"/>
        <w:b w:val="0"/>
        <w:i w:val="0"/>
        <w:color w:val="auto"/>
        <w:sz w:val="24"/>
        <w:u w:val="none"/>
      </w:rPr>
    </w:lvl>
    <w:lvl w:ilvl="4">
      <w:start w:val="1"/>
      <w:numFmt w:val="lowerRoman"/>
      <w:pStyle w:val="Nagwek5"/>
      <w:lvlText w:val="(%5)"/>
      <w:lvlJc w:val="left"/>
      <w:pPr>
        <w:tabs>
          <w:tab w:val="num" w:pos="2138"/>
        </w:tabs>
        <w:ind w:left="567" w:firstLine="851"/>
      </w:pPr>
      <w:rPr>
        <w:rFonts w:ascii="Times New Roman" w:hAnsi="Times New Roman" w:hint="default"/>
        <w:b w:val="0"/>
        <w:i w:val="0"/>
        <w:color w:val="auto"/>
        <w:sz w:val="24"/>
        <w:u w:val="none"/>
      </w:rPr>
    </w:lvl>
    <w:lvl w:ilvl="5">
      <w:start w:val="1"/>
      <w:numFmt w:val="bullet"/>
      <w:pStyle w:val="Nagwek6"/>
      <w:lvlText w:val="-"/>
      <w:lvlJc w:val="left"/>
      <w:pPr>
        <w:tabs>
          <w:tab w:val="num" w:pos="3119"/>
        </w:tabs>
        <w:ind w:left="3119" w:hanging="567"/>
      </w:pPr>
      <w:rPr>
        <w:rFonts w:ascii="Times New Roman" w:hAnsi="Times New Roman" w:hint="default"/>
      </w:rPr>
    </w:lvl>
    <w:lvl w:ilvl="6">
      <w:start w:val="1"/>
      <w:numFmt w:val="bullet"/>
      <w:pStyle w:val="Nagwek7"/>
      <w:lvlText w:val=""/>
      <w:lvlJc w:val="left"/>
      <w:pPr>
        <w:tabs>
          <w:tab w:val="num" w:pos="3686"/>
        </w:tabs>
        <w:ind w:left="3686" w:hanging="567"/>
      </w:pPr>
      <w:rPr>
        <w:rFonts w:ascii="Symbol" w:hAnsi="Symbol" w:hint="default"/>
        <w:color w:val="auto"/>
        <w:sz w:val="20"/>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6" w15:restartNumberingAfterBreak="0">
    <w:nsid w:val="3F6534C5"/>
    <w:multiLevelType w:val="hybridMultilevel"/>
    <w:tmpl w:val="68A885A6"/>
    <w:lvl w:ilvl="0" w:tplc="CB3E94CA">
      <w:start w:val="1"/>
      <w:numFmt w:val="decimal"/>
      <w:lvlText w:val="%1."/>
      <w:lvlJc w:val="left"/>
      <w:pPr>
        <w:tabs>
          <w:tab w:val="num" w:pos="360"/>
        </w:tabs>
        <w:ind w:left="360" w:hanging="360"/>
      </w:pPr>
      <w:rPr>
        <w:rFonts w:hint="default"/>
        <w:b w:val="0"/>
        <w:bCs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7" w15:restartNumberingAfterBreak="0">
    <w:nsid w:val="3FDB7222"/>
    <w:multiLevelType w:val="hybridMultilevel"/>
    <w:tmpl w:val="73B6ACE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68" w15:restartNumberingAfterBreak="0">
    <w:nsid w:val="41E22F94"/>
    <w:multiLevelType w:val="multilevel"/>
    <w:tmpl w:val="DE2856BC"/>
    <w:lvl w:ilvl="0">
      <w:start w:val="1"/>
      <w:numFmt w:val="decimal"/>
      <w:lvlText w:val="%1. "/>
      <w:legacy w:legacy="1" w:legacySpace="0" w:legacyIndent="283"/>
      <w:lvlJc w:val="left"/>
      <w:pPr>
        <w:ind w:left="283" w:hanging="283"/>
      </w:pPr>
      <w:rPr>
        <w:rFonts w:ascii="Century Gothic" w:hAnsi="Century Gothic" w:cs="Arial" w:hint="default"/>
        <w:b w:val="0"/>
        <w:i w:val="0"/>
        <w:sz w:val="20"/>
        <w:szCs w:val="20"/>
        <w:u w:val="none"/>
      </w:rPr>
    </w:lvl>
    <w:lvl w:ilvl="1">
      <w:start w:val="1"/>
      <w:numFmt w:val="lowerLetter"/>
      <w:lvlText w:val="%2)"/>
      <w:lvlJc w:val="left"/>
      <w:pPr>
        <w:tabs>
          <w:tab w:val="num" w:pos="1298"/>
        </w:tabs>
        <w:ind w:left="1298" w:hanging="360"/>
      </w:pPr>
    </w:lvl>
    <w:lvl w:ilvl="2">
      <w:start w:val="1"/>
      <w:numFmt w:val="decimal"/>
      <w:lvlText w:val="%3)"/>
      <w:lvlJc w:val="left"/>
      <w:pPr>
        <w:ind w:left="2198" w:hanging="360"/>
      </w:pPr>
      <w:rPr>
        <w:rFonts w:hint="default"/>
      </w:rPr>
    </w:lvl>
    <w:lvl w:ilvl="3" w:tentative="1">
      <w:start w:val="1"/>
      <w:numFmt w:val="decimal"/>
      <w:lvlText w:val="%4."/>
      <w:lvlJc w:val="left"/>
      <w:pPr>
        <w:tabs>
          <w:tab w:val="num" w:pos="2738"/>
        </w:tabs>
        <w:ind w:left="2738" w:hanging="360"/>
      </w:pPr>
    </w:lvl>
    <w:lvl w:ilvl="4" w:tentative="1">
      <w:start w:val="1"/>
      <w:numFmt w:val="lowerLetter"/>
      <w:lvlText w:val="%5."/>
      <w:lvlJc w:val="left"/>
      <w:pPr>
        <w:tabs>
          <w:tab w:val="num" w:pos="3458"/>
        </w:tabs>
        <w:ind w:left="3458" w:hanging="360"/>
      </w:pPr>
    </w:lvl>
    <w:lvl w:ilvl="5" w:tentative="1">
      <w:start w:val="1"/>
      <w:numFmt w:val="lowerRoman"/>
      <w:lvlText w:val="%6."/>
      <w:lvlJc w:val="right"/>
      <w:pPr>
        <w:tabs>
          <w:tab w:val="num" w:pos="4178"/>
        </w:tabs>
        <w:ind w:left="4178" w:hanging="180"/>
      </w:pPr>
    </w:lvl>
    <w:lvl w:ilvl="6" w:tentative="1">
      <w:start w:val="1"/>
      <w:numFmt w:val="decimal"/>
      <w:lvlText w:val="%7."/>
      <w:lvlJc w:val="left"/>
      <w:pPr>
        <w:tabs>
          <w:tab w:val="num" w:pos="4898"/>
        </w:tabs>
        <w:ind w:left="4898" w:hanging="360"/>
      </w:pPr>
    </w:lvl>
    <w:lvl w:ilvl="7" w:tentative="1">
      <w:start w:val="1"/>
      <w:numFmt w:val="lowerLetter"/>
      <w:lvlText w:val="%8."/>
      <w:lvlJc w:val="left"/>
      <w:pPr>
        <w:tabs>
          <w:tab w:val="num" w:pos="5618"/>
        </w:tabs>
        <w:ind w:left="5618" w:hanging="360"/>
      </w:pPr>
    </w:lvl>
    <w:lvl w:ilvl="8" w:tentative="1">
      <w:start w:val="1"/>
      <w:numFmt w:val="lowerRoman"/>
      <w:lvlText w:val="%9."/>
      <w:lvlJc w:val="right"/>
      <w:pPr>
        <w:tabs>
          <w:tab w:val="num" w:pos="6338"/>
        </w:tabs>
        <w:ind w:left="6338" w:hanging="180"/>
      </w:pPr>
    </w:lvl>
  </w:abstractNum>
  <w:abstractNum w:abstractNumId="69" w15:restartNumberingAfterBreak="0">
    <w:nsid w:val="41FD5869"/>
    <w:multiLevelType w:val="hybridMultilevel"/>
    <w:tmpl w:val="BB38DB5C"/>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43D22427"/>
    <w:multiLevelType w:val="singleLevel"/>
    <w:tmpl w:val="0415000F"/>
    <w:lvl w:ilvl="0">
      <w:start w:val="1"/>
      <w:numFmt w:val="decimal"/>
      <w:lvlText w:val="%1."/>
      <w:lvlJc w:val="left"/>
      <w:pPr>
        <w:tabs>
          <w:tab w:val="num" w:pos="360"/>
        </w:tabs>
        <w:ind w:left="360" w:hanging="360"/>
      </w:pPr>
      <w:rPr>
        <w:rFonts w:hint="default"/>
      </w:rPr>
    </w:lvl>
  </w:abstractNum>
  <w:abstractNum w:abstractNumId="71" w15:restartNumberingAfterBreak="0">
    <w:nsid w:val="44B22701"/>
    <w:multiLevelType w:val="multilevel"/>
    <w:tmpl w:val="CA2EF104"/>
    <w:lvl w:ilvl="0">
      <w:start w:val="1"/>
      <w:numFmt w:val="decimal"/>
      <w:lvlText w:val="%1. "/>
      <w:legacy w:legacy="1" w:legacySpace="0" w:legacyIndent="283"/>
      <w:lvlJc w:val="left"/>
      <w:pPr>
        <w:ind w:left="567" w:hanging="283"/>
      </w:pPr>
      <w:rPr>
        <w:rFonts w:ascii="Century Gothic" w:hAnsi="Century Gothic" w:cs="Arial" w:hint="default"/>
        <w:b w:val="0"/>
        <w:i w:val="0"/>
        <w:sz w:val="20"/>
        <w:szCs w:val="22"/>
        <w:u w:val="none"/>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2" w15:restartNumberingAfterBreak="0">
    <w:nsid w:val="47D7345F"/>
    <w:multiLevelType w:val="hybridMultilevel"/>
    <w:tmpl w:val="73B6ACE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73" w15:restartNumberingAfterBreak="0">
    <w:nsid w:val="4832606B"/>
    <w:multiLevelType w:val="hybridMultilevel"/>
    <w:tmpl w:val="41F6D1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493B2B60"/>
    <w:multiLevelType w:val="hybridMultilevel"/>
    <w:tmpl w:val="BBA655F4"/>
    <w:lvl w:ilvl="0" w:tplc="813A247A">
      <w:start w:val="1"/>
      <w:numFmt w:val="decimal"/>
      <w:lvlText w:val="%1)"/>
      <w:lvlJc w:val="left"/>
      <w:pPr>
        <w:ind w:left="644"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75" w15:restartNumberingAfterBreak="0">
    <w:nsid w:val="495748C1"/>
    <w:multiLevelType w:val="hybridMultilevel"/>
    <w:tmpl w:val="BE9A8D4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A0D0F99"/>
    <w:multiLevelType w:val="hybridMultilevel"/>
    <w:tmpl w:val="3134183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77" w15:restartNumberingAfterBreak="0">
    <w:nsid w:val="4A18430F"/>
    <w:multiLevelType w:val="singleLevel"/>
    <w:tmpl w:val="0415000F"/>
    <w:lvl w:ilvl="0">
      <w:start w:val="1"/>
      <w:numFmt w:val="decimal"/>
      <w:lvlText w:val="%1."/>
      <w:lvlJc w:val="left"/>
      <w:pPr>
        <w:ind w:left="720" w:hanging="360"/>
      </w:pPr>
      <w:rPr>
        <w:rFonts w:hint="default"/>
      </w:rPr>
    </w:lvl>
  </w:abstractNum>
  <w:abstractNum w:abstractNumId="78" w15:restartNumberingAfterBreak="0">
    <w:nsid w:val="4ACC35FF"/>
    <w:multiLevelType w:val="multilevel"/>
    <w:tmpl w:val="68E811D0"/>
    <w:lvl w:ilvl="0">
      <w:start w:val="1"/>
      <w:numFmt w:val="decimal"/>
      <w:lvlText w:val="%1."/>
      <w:lvlJc w:val="left"/>
      <w:pPr>
        <w:ind w:left="360" w:hanging="360"/>
      </w:pPr>
      <w:rPr>
        <w:rFonts w:hint="default"/>
      </w:rPr>
    </w:lvl>
    <w:lvl w:ilvl="1">
      <w:start w:val="10"/>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9" w15:restartNumberingAfterBreak="0">
    <w:nsid w:val="4B426B76"/>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80" w15:restartNumberingAfterBreak="0">
    <w:nsid w:val="4CD24E23"/>
    <w:multiLevelType w:val="hybridMultilevel"/>
    <w:tmpl w:val="F5A8D1B8"/>
    <w:lvl w:ilvl="0" w:tplc="67B0291A">
      <w:start w:val="1"/>
      <w:numFmt w:val="decimal"/>
      <w:lvlText w:val="%1."/>
      <w:lvlJc w:val="left"/>
      <w:pPr>
        <w:ind w:left="720" w:hanging="360"/>
      </w:pPr>
    </w:lvl>
    <w:lvl w:ilvl="1" w:tplc="6AE65698">
      <w:start w:val="1"/>
      <w:numFmt w:val="lowerLetter"/>
      <w:lvlText w:val="%2)"/>
      <w:lvlJc w:val="right"/>
      <w:pPr>
        <w:ind w:left="1440" w:hanging="360"/>
      </w:pPr>
      <w:rPr>
        <w:rFonts w:hint="default"/>
        <w:sz w:val="20"/>
        <w:szCs w:val="20"/>
      </w:rPr>
    </w:lvl>
    <w:lvl w:ilvl="2" w:tplc="434ABFE8">
      <w:start w:val="1"/>
      <w:numFmt w:val="lowerRoman"/>
      <w:lvlText w:val="%3."/>
      <w:lvlJc w:val="right"/>
      <w:pPr>
        <w:ind w:left="2160" w:hanging="180"/>
      </w:pPr>
    </w:lvl>
    <w:lvl w:ilvl="3" w:tplc="A7644632">
      <w:start w:val="1"/>
      <w:numFmt w:val="decimal"/>
      <w:lvlText w:val="%4."/>
      <w:lvlJc w:val="left"/>
      <w:pPr>
        <w:ind w:left="2880" w:hanging="360"/>
      </w:pPr>
    </w:lvl>
    <w:lvl w:ilvl="4" w:tplc="7AAC93C6">
      <w:start w:val="1"/>
      <w:numFmt w:val="lowerLetter"/>
      <w:lvlText w:val="%5."/>
      <w:lvlJc w:val="left"/>
      <w:pPr>
        <w:ind w:left="3600" w:hanging="360"/>
      </w:pPr>
    </w:lvl>
    <w:lvl w:ilvl="5" w:tplc="7E3ADD3E">
      <w:start w:val="1"/>
      <w:numFmt w:val="lowerRoman"/>
      <w:lvlText w:val="%6."/>
      <w:lvlJc w:val="right"/>
      <w:pPr>
        <w:ind w:left="4320" w:hanging="180"/>
      </w:pPr>
    </w:lvl>
    <w:lvl w:ilvl="6" w:tplc="14C29FA4">
      <w:start w:val="1"/>
      <w:numFmt w:val="decimal"/>
      <w:lvlText w:val="%7."/>
      <w:lvlJc w:val="left"/>
      <w:pPr>
        <w:ind w:left="5040" w:hanging="360"/>
      </w:pPr>
    </w:lvl>
    <w:lvl w:ilvl="7" w:tplc="C91479B2">
      <w:start w:val="1"/>
      <w:numFmt w:val="lowerLetter"/>
      <w:lvlText w:val="%8."/>
      <w:lvlJc w:val="left"/>
      <w:pPr>
        <w:ind w:left="5760" w:hanging="360"/>
      </w:pPr>
    </w:lvl>
    <w:lvl w:ilvl="8" w:tplc="2F7C0252">
      <w:start w:val="1"/>
      <w:numFmt w:val="lowerRoman"/>
      <w:lvlText w:val="%9."/>
      <w:lvlJc w:val="right"/>
      <w:pPr>
        <w:ind w:left="6480" w:hanging="180"/>
      </w:pPr>
    </w:lvl>
  </w:abstractNum>
  <w:abstractNum w:abstractNumId="81" w15:restartNumberingAfterBreak="0">
    <w:nsid w:val="4D6843B2"/>
    <w:multiLevelType w:val="multilevel"/>
    <w:tmpl w:val="77BC05D4"/>
    <w:lvl w:ilvl="0">
      <w:start w:val="1"/>
      <w:numFmt w:val="decimal"/>
      <w:lvlText w:val="%1)"/>
      <w:lvlJc w:val="left"/>
      <w:pPr>
        <w:tabs>
          <w:tab w:val="num" w:pos="360"/>
        </w:tabs>
        <w:ind w:left="360" w:hanging="360"/>
      </w:pPr>
      <w:rPr>
        <w:rFonts w:hint="default"/>
        <w:b w:val="0"/>
        <w:i w:val="0"/>
        <w:sz w:val="20"/>
      </w:rPr>
    </w:lvl>
    <w:lvl w:ilvl="1">
      <w:start w:val="1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4E862CE8"/>
    <w:multiLevelType w:val="hybridMultilevel"/>
    <w:tmpl w:val="73B6ACE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83" w15:restartNumberingAfterBreak="0">
    <w:nsid w:val="4F8149D1"/>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84" w15:restartNumberingAfterBreak="0">
    <w:nsid w:val="51462AE3"/>
    <w:multiLevelType w:val="multilevel"/>
    <w:tmpl w:val="1096B922"/>
    <w:lvl w:ilvl="0">
      <w:start w:val="1"/>
      <w:numFmt w:val="decimal"/>
      <w:lvlText w:val="%1)"/>
      <w:lvlJc w:val="left"/>
      <w:pPr>
        <w:ind w:left="1460" w:hanging="360"/>
      </w:pPr>
      <w:rPr>
        <w:rFonts w:ascii="Century Gothic" w:eastAsia="Times New Roman" w:hAnsi="Century Gothic" w:cs="Arial" w:hint="default"/>
        <w:b w:val="0"/>
        <w:color w:val="auto"/>
      </w:rPr>
    </w:lvl>
    <w:lvl w:ilvl="1">
      <w:start w:val="1"/>
      <w:numFmt w:val="lowerLetter"/>
      <w:lvlText w:val="%2)"/>
      <w:lvlJc w:val="left"/>
      <w:pPr>
        <w:ind w:left="1440" w:hanging="360"/>
      </w:pPr>
      <w:rPr>
        <w:rFonts w:hint="default"/>
      </w:r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5" w15:restartNumberingAfterBreak="0">
    <w:nsid w:val="51EB5CDA"/>
    <w:multiLevelType w:val="hybridMultilevel"/>
    <w:tmpl w:val="73B6ACE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86" w15:restartNumberingAfterBreak="0">
    <w:nsid w:val="535F2B04"/>
    <w:multiLevelType w:val="hybridMultilevel"/>
    <w:tmpl w:val="73B6ACE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87" w15:restartNumberingAfterBreak="0">
    <w:nsid w:val="5419147B"/>
    <w:multiLevelType w:val="hybridMultilevel"/>
    <w:tmpl w:val="3134183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88" w15:restartNumberingAfterBreak="0">
    <w:nsid w:val="55206B96"/>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89" w15:restartNumberingAfterBreak="0">
    <w:nsid w:val="554F7B44"/>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90" w15:restartNumberingAfterBreak="0">
    <w:nsid w:val="55585A04"/>
    <w:multiLevelType w:val="hybridMultilevel"/>
    <w:tmpl w:val="32F67718"/>
    <w:lvl w:ilvl="0" w:tplc="804A3CCA">
      <w:start w:val="1"/>
      <w:numFmt w:val="decimal"/>
      <w:lvlText w:val="%1."/>
      <w:lvlJc w:val="center"/>
      <w:pPr>
        <w:ind w:left="360" w:hanging="360"/>
      </w:pPr>
      <w:rPr>
        <w:rFonts w:hint="default"/>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1" w15:restartNumberingAfterBreak="0">
    <w:nsid w:val="56BA6459"/>
    <w:multiLevelType w:val="hybridMultilevel"/>
    <w:tmpl w:val="12BAB3D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2" w15:restartNumberingAfterBreak="0">
    <w:nsid w:val="592B0EA8"/>
    <w:multiLevelType w:val="hybridMultilevel"/>
    <w:tmpl w:val="73B6ACE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93" w15:restartNumberingAfterBreak="0">
    <w:nsid w:val="599E49B4"/>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94" w15:restartNumberingAfterBreak="0">
    <w:nsid w:val="5AAD5769"/>
    <w:multiLevelType w:val="multilevel"/>
    <w:tmpl w:val="655C0AFA"/>
    <w:lvl w:ilvl="0">
      <w:start w:val="1"/>
      <w:numFmt w:val="decimal"/>
      <w:lvlText w:val="%1."/>
      <w:lvlJc w:val="left"/>
      <w:pPr>
        <w:ind w:left="360" w:hanging="360"/>
      </w:pPr>
    </w:lvl>
    <w:lvl w:ilvl="1">
      <w:start w:val="10"/>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5" w15:restartNumberingAfterBreak="0">
    <w:nsid w:val="5B575707"/>
    <w:multiLevelType w:val="hybridMultilevel"/>
    <w:tmpl w:val="AC68963A"/>
    <w:lvl w:ilvl="0" w:tplc="27821198">
      <w:start w:val="4"/>
      <w:numFmt w:val="lowerLetter"/>
      <w:lvlText w:val="%1)"/>
      <w:lvlJc w:val="right"/>
      <w:pPr>
        <w:ind w:left="360" w:hanging="360"/>
      </w:pPr>
      <w:rPr>
        <w:rFonts w:hint="default"/>
        <w:sz w:val="22"/>
        <w:szCs w:val="22"/>
      </w:rPr>
    </w:lvl>
    <w:lvl w:ilvl="1" w:tplc="9F5C0766">
      <w:start w:val="1"/>
      <w:numFmt w:val="decimal"/>
      <w:lvlText w:val="%2)"/>
      <w:lvlJc w:val="left"/>
      <w:pPr>
        <w:ind w:left="720" w:hanging="360"/>
      </w:pPr>
      <w:rPr>
        <w:rFonts w:ascii="Century Gothic" w:eastAsia="Century Gothic" w:hAnsi="Century Gothic" w:cs="Century Gothic" w:hint="default"/>
      </w:rPr>
    </w:lvl>
    <w:lvl w:ilvl="2" w:tplc="0415001B">
      <w:start w:val="1"/>
      <w:numFmt w:val="lowerRoman"/>
      <w:lvlText w:val="%3."/>
      <w:lvlJc w:val="right"/>
      <w:pPr>
        <w:ind w:left="1440" w:hanging="180"/>
      </w:pPr>
    </w:lvl>
    <w:lvl w:ilvl="3" w:tplc="09288F90">
      <w:start w:val="1"/>
      <w:numFmt w:val="decimal"/>
      <w:lvlText w:val="%4)"/>
      <w:lvlJc w:val="left"/>
      <w:pPr>
        <w:ind w:left="360" w:hanging="360"/>
      </w:pPr>
      <w:rPr>
        <w:rFonts w:hint="default"/>
        <w:b w:val="0"/>
        <w:i w:val="0"/>
        <w:sz w:val="20"/>
      </w:rPr>
    </w:lvl>
    <w:lvl w:ilvl="4" w:tplc="04150019">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96" w15:restartNumberingAfterBreak="0">
    <w:nsid w:val="5CF85DD8"/>
    <w:multiLevelType w:val="hybridMultilevel"/>
    <w:tmpl w:val="69985C08"/>
    <w:lvl w:ilvl="0" w:tplc="3AE48786">
      <w:start w:val="1"/>
      <w:numFmt w:val="lowerLetter"/>
      <w:lvlText w:val="%1)"/>
      <w:lvlJc w:val="left"/>
      <w:pPr>
        <w:ind w:left="720" w:hanging="360"/>
      </w:pPr>
      <w:rPr>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5EF6469B"/>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98" w15:restartNumberingAfterBreak="0">
    <w:nsid w:val="5F307123"/>
    <w:multiLevelType w:val="hybridMultilevel"/>
    <w:tmpl w:val="73B6ACE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99" w15:restartNumberingAfterBreak="0">
    <w:nsid w:val="5FD70D80"/>
    <w:multiLevelType w:val="hybridMultilevel"/>
    <w:tmpl w:val="60A8655C"/>
    <w:lvl w:ilvl="0" w:tplc="1578E666">
      <w:start w:val="1"/>
      <w:numFmt w:val="decimal"/>
      <w:lvlText w:val="%1."/>
      <w:lvlJc w:val="left"/>
      <w:pPr>
        <w:tabs>
          <w:tab w:val="num" w:pos="720"/>
        </w:tabs>
        <w:ind w:left="720" w:hanging="360"/>
      </w:pPr>
      <w:rPr>
        <w:b w:val="0"/>
        <w:bCs/>
      </w:rPr>
    </w:lvl>
    <w:lvl w:ilvl="1" w:tplc="6AE65698">
      <w:start w:val="1"/>
      <w:numFmt w:val="lowerLetter"/>
      <w:lvlText w:val="%2)"/>
      <w:lvlJc w:val="right"/>
      <w:pPr>
        <w:tabs>
          <w:tab w:val="num" w:pos="360"/>
        </w:tabs>
        <w:ind w:left="360" w:hanging="360"/>
      </w:pPr>
      <w:rPr>
        <w:rFonts w:hint="default"/>
        <w:sz w:val="20"/>
        <w:szCs w:val="20"/>
      </w:rPr>
    </w:lvl>
    <w:lvl w:ilvl="2" w:tplc="0415001B">
      <w:start w:val="14"/>
      <w:numFmt w:val="lowerLetter"/>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0" w15:restartNumberingAfterBreak="0">
    <w:nsid w:val="605326A0"/>
    <w:multiLevelType w:val="hybridMultilevel"/>
    <w:tmpl w:val="73B6ACE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01" w15:restartNumberingAfterBreak="0">
    <w:nsid w:val="6131660B"/>
    <w:multiLevelType w:val="hybridMultilevel"/>
    <w:tmpl w:val="CC72BD70"/>
    <w:lvl w:ilvl="0" w:tplc="122A3944">
      <w:start w:val="1"/>
      <w:numFmt w:val="decimal"/>
      <w:lvlText w:val="%1)"/>
      <w:lvlJc w:val="left"/>
      <w:pPr>
        <w:ind w:left="720" w:hanging="360"/>
      </w:pPr>
      <w:rPr>
        <w:rFonts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1400CAE"/>
    <w:multiLevelType w:val="hybridMultilevel"/>
    <w:tmpl w:val="73B6ACE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03" w15:restartNumberingAfterBreak="0">
    <w:nsid w:val="62DB2F8E"/>
    <w:multiLevelType w:val="hybridMultilevel"/>
    <w:tmpl w:val="E6EA548E"/>
    <w:lvl w:ilvl="0" w:tplc="1DA0D0BE">
      <w:start w:val="1"/>
      <w:numFmt w:val="decimal"/>
      <w:lvlText w:val="%1."/>
      <w:lvlJc w:val="left"/>
      <w:pPr>
        <w:tabs>
          <w:tab w:val="num" w:pos="360"/>
        </w:tabs>
        <w:ind w:left="360" w:hanging="360"/>
      </w:pPr>
      <w:rPr>
        <w:rFonts w:ascii="Century Gothic" w:hAnsi="Century Gothic" w:hint="default"/>
        <w:b w:val="0"/>
        <w:bCs w:val="0"/>
      </w:rPr>
    </w:lvl>
    <w:lvl w:ilvl="1" w:tplc="04150011">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4" w15:restartNumberingAfterBreak="0">
    <w:nsid w:val="63C710DF"/>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05" w15:restartNumberingAfterBreak="0">
    <w:nsid w:val="63C82E5C"/>
    <w:multiLevelType w:val="hybridMultilevel"/>
    <w:tmpl w:val="860E7090"/>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6" w15:restartNumberingAfterBreak="0">
    <w:nsid w:val="64B009FD"/>
    <w:multiLevelType w:val="hybridMultilevel"/>
    <w:tmpl w:val="58A05A50"/>
    <w:lvl w:ilvl="0" w:tplc="27821198">
      <w:start w:val="4"/>
      <w:numFmt w:val="lowerLetter"/>
      <w:lvlText w:val="%1)"/>
      <w:lvlJc w:val="right"/>
      <w:pPr>
        <w:ind w:left="360" w:hanging="360"/>
      </w:pPr>
      <w:rPr>
        <w:rFonts w:hint="default"/>
        <w:sz w:val="22"/>
        <w:szCs w:val="22"/>
      </w:rPr>
    </w:lvl>
    <w:lvl w:ilvl="1" w:tplc="31FCD5E2">
      <w:start w:val="1"/>
      <w:numFmt w:val="decimal"/>
      <w:lvlText w:val="%2)"/>
      <w:lvlJc w:val="left"/>
      <w:pPr>
        <w:ind w:left="720" w:hanging="360"/>
      </w:pPr>
      <w:rPr>
        <w:rFonts w:ascii="Century Gothic" w:eastAsia="Century Gothic" w:hAnsi="Century Gothic" w:cs="Century Gothic" w:hint="default"/>
      </w:rPr>
    </w:lvl>
    <w:lvl w:ilvl="2" w:tplc="0415001B">
      <w:start w:val="1"/>
      <w:numFmt w:val="lowerRoman"/>
      <w:lvlText w:val="%3."/>
      <w:lvlJc w:val="right"/>
      <w:pPr>
        <w:ind w:left="1440" w:hanging="180"/>
      </w:pPr>
    </w:lvl>
    <w:lvl w:ilvl="3" w:tplc="0415000F">
      <w:start w:val="1"/>
      <w:numFmt w:val="decimal"/>
      <w:lvlText w:val="%4."/>
      <w:lvlJc w:val="left"/>
      <w:pPr>
        <w:ind w:left="360" w:hanging="360"/>
      </w:pPr>
    </w:lvl>
    <w:lvl w:ilvl="4" w:tplc="04150019">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107" w15:restartNumberingAfterBreak="0">
    <w:nsid w:val="66D71062"/>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08" w15:restartNumberingAfterBreak="0">
    <w:nsid w:val="66DC4806"/>
    <w:multiLevelType w:val="hybridMultilevel"/>
    <w:tmpl w:val="73B6ACE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09" w15:restartNumberingAfterBreak="0">
    <w:nsid w:val="689A3498"/>
    <w:multiLevelType w:val="hybridMultilevel"/>
    <w:tmpl w:val="73B6ACE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10" w15:restartNumberingAfterBreak="0">
    <w:nsid w:val="68C059ED"/>
    <w:multiLevelType w:val="singleLevel"/>
    <w:tmpl w:val="04150013"/>
    <w:lvl w:ilvl="0">
      <w:start w:val="1"/>
      <w:numFmt w:val="upperRoman"/>
      <w:pStyle w:val="Styl1"/>
      <w:lvlText w:val="%1."/>
      <w:lvlJc w:val="left"/>
      <w:pPr>
        <w:tabs>
          <w:tab w:val="num" w:pos="720"/>
        </w:tabs>
        <w:ind w:left="720" w:hanging="720"/>
      </w:pPr>
      <w:rPr>
        <w:rFonts w:hint="default"/>
      </w:rPr>
    </w:lvl>
  </w:abstractNum>
  <w:abstractNum w:abstractNumId="111" w15:restartNumberingAfterBreak="0">
    <w:nsid w:val="68F97761"/>
    <w:multiLevelType w:val="hybridMultilevel"/>
    <w:tmpl w:val="3134183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12" w15:restartNumberingAfterBreak="0">
    <w:nsid w:val="6A4479E1"/>
    <w:multiLevelType w:val="hybridMultilevel"/>
    <w:tmpl w:val="888CF556"/>
    <w:lvl w:ilvl="0" w:tplc="985ED956">
      <w:start w:val="1"/>
      <w:numFmt w:val="lowerLetter"/>
      <w:lvlText w:val="%1)"/>
      <w:lvlJc w:val="left"/>
      <w:pPr>
        <w:ind w:left="2154" w:hanging="360"/>
      </w:pPr>
      <w:rPr>
        <w:rFonts w:ascii="Century Gothic" w:eastAsia="Times New Roman" w:hAnsi="Century Gothic" w:cs="Times New Roman"/>
      </w:rPr>
    </w:lvl>
    <w:lvl w:ilvl="1" w:tplc="04150019" w:tentative="1">
      <w:start w:val="1"/>
      <w:numFmt w:val="lowerLetter"/>
      <w:lvlText w:val="%2."/>
      <w:lvlJc w:val="left"/>
      <w:pPr>
        <w:ind w:left="2874" w:hanging="360"/>
      </w:pPr>
    </w:lvl>
    <w:lvl w:ilvl="2" w:tplc="0415001B" w:tentative="1">
      <w:start w:val="1"/>
      <w:numFmt w:val="lowerRoman"/>
      <w:lvlText w:val="%3."/>
      <w:lvlJc w:val="right"/>
      <w:pPr>
        <w:ind w:left="3594" w:hanging="180"/>
      </w:pPr>
    </w:lvl>
    <w:lvl w:ilvl="3" w:tplc="0415000F" w:tentative="1">
      <w:start w:val="1"/>
      <w:numFmt w:val="decimal"/>
      <w:lvlText w:val="%4."/>
      <w:lvlJc w:val="left"/>
      <w:pPr>
        <w:ind w:left="4314" w:hanging="360"/>
      </w:pPr>
    </w:lvl>
    <w:lvl w:ilvl="4" w:tplc="04150019" w:tentative="1">
      <w:start w:val="1"/>
      <w:numFmt w:val="lowerLetter"/>
      <w:lvlText w:val="%5."/>
      <w:lvlJc w:val="left"/>
      <w:pPr>
        <w:ind w:left="5034" w:hanging="360"/>
      </w:pPr>
    </w:lvl>
    <w:lvl w:ilvl="5" w:tplc="0415001B" w:tentative="1">
      <w:start w:val="1"/>
      <w:numFmt w:val="lowerRoman"/>
      <w:lvlText w:val="%6."/>
      <w:lvlJc w:val="right"/>
      <w:pPr>
        <w:ind w:left="5754" w:hanging="180"/>
      </w:pPr>
    </w:lvl>
    <w:lvl w:ilvl="6" w:tplc="0415000F" w:tentative="1">
      <w:start w:val="1"/>
      <w:numFmt w:val="decimal"/>
      <w:lvlText w:val="%7."/>
      <w:lvlJc w:val="left"/>
      <w:pPr>
        <w:ind w:left="6474" w:hanging="360"/>
      </w:pPr>
    </w:lvl>
    <w:lvl w:ilvl="7" w:tplc="04150019" w:tentative="1">
      <w:start w:val="1"/>
      <w:numFmt w:val="lowerLetter"/>
      <w:lvlText w:val="%8."/>
      <w:lvlJc w:val="left"/>
      <w:pPr>
        <w:ind w:left="7194" w:hanging="360"/>
      </w:pPr>
    </w:lvl>
    <w:lvl w:ilvl="8" w:tplc="0415001B" w:tentative="1">
      <w:start w:val="1"/>
      <w:numFmt w:val="lowerRoman"/>
      <w:lvlText w:val="%9."/>
      <w:lvlJc w:val="right"/>
      <w:pPr>
        <w:ind w:left="7914" w:hanging="180"/>
      </w:pPr>
    </w:lvl>
  </w:abstractNum>
  <w:abstractNum w:abstractNumId="113" w15:restartNumberingAfterBreak="0">
    <w:nsid w:val="6ACA1300"/>
    <w:multiLevelType w:val="hybridMultilevel"/>
    <w:tmpl w:val="575E0ED0"/>
    <w:lvl w:ilvl="0" w:tplc="FA9E145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4" w15:restartNumberingAfterBreak="0">
    <w:nsid w:val="6C780F03"/>
    <w:multiLevelType w:val="singleLevel"/>
    <w:tmpl w:val="F1CEF700"/>
    <w:lvl w:ilvl="0">
      <w:start w:val="1"/>
      <w:numFmt w:val="decimal"/>
      <w:lvlText w:val="%1. "/>
      <w:legacy w:legacy="1" w:legacySpace="0" w:legacyIndent="283"/>
      <w:lvlJc w:val="left"/>
      <w:pPr>
        <w:ind w:left="283" w:hanging="283"/>
      </w:pPr>
      <w:rPr>
        <w:rFonts w:ascii="Century Gothic" w:hAnsi="Century Gothic" w:cs="Arial" w:hint="default"/>
        <w:b w:val="0"/>
        <w:i w:val="0"/>
        <w:sz w:val="20"/>
        <w:szCs w:val="22"/>
        <w:u w:val="none"/>
      </w:rPr>
    </w:lvl>
  </w:abstractNum>
  <w:abstractNum w:abstractNumId="115" w15:restartNumberingAfterBreak="0">
    <w:nsid w:val="6D9256A6"/>
    <w:multiLevelType w:val="hybridMultilevel"/>
    <w:tmpl w:val="E0FCE02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6E772BA5"/>
    <w:multiLevelType w:val="hybridMultilevel"/>
    <w:tmpl w:val="73B6ACE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17" w15:restartNumberingAfterBreak="0">
    <w:nsid w:val="6EBE3B65"/>
    <w:multiLevelType w:val="hybridMultilevel"/>
    <w:tmpl w:val="9B904F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6F4460AA"/>
    <w:multiLevelType w:val="multilevel"/>
    <w:tmpl w:val="84228DC6"/>
    <w:lvl w:ilvl="0">
      <w:start w:val="1"/>
      <w:numFmt w:val="decimal"/>
      <w:lvlText w:val="%1. "/>
      <w:legacy w:legacy="1" w:legacySpace="0" w:legacyIndent="283"/>
      <w:lvlJc w:val="left"/>
      <w:pPr>
        <w:ind w:left="2410" w:hanging="283"/>
      </w:pPr>
      <w:rPr>
        <w:rFonts w:ascii="Century Gothic" w:hAnsi="Century Gothic" w:cs="Arial" w:hint="default"/>
        <w:b w:val="0"/>
        <w:i w:val="0"/>
        <w:sz w:val="20"/>
        <w:szCs w:val="22"/>
        <w:u w:val="none"/>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9" w15:restartNumberingAfterBreak="0">
    <w:nsid w:val="716B60C1"/>
    <w:multiLevelType w:val="hybridMultilevel"/>
    <w:tmpl w:val="5656AE3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724E76C8"/>
    <w:multiLevelType w:val="hybridMultilevel"/>
    <w:tmpl w:val="73B6ACE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21" w15:restartNumberingAfterBreak="0">
    <w:nsid w:val="72AF698B"/>
    <w:multiLevelType w:val="hybridMultilevel"/>
    <w:tmpl w:val="C79659A0"/>
    <w:lvl w:ilvl="0" w:tplc="DECCBC52">
      <w:start w:val="1"/>
      <w:numFmt w:val="decimal"/>
      <w:lvlText w:val="%1)"/>
      <w:lvlJc w:val="left"/>
      <w:pPr>
        <w:ind w:left="1068" w:hanging="360"/>
      </w:pPr>
      <w:rPr>
        <w:rFonts w:ascii="Century Gothic" w:eastAsiaTheme="minorHAnsi" w:hAnsi="Century Gothic" w:cstheme="minorBidi"/>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2" w15:restartNumberingAfterBreak="0">
    <w:nsid w:val="733E4FB4"/>
    <w:multiLevelType w:val="hybridMultilevel"/>
    <w:tmpl w:val="771C0CC8"/>
    <w:lvl w:ilvl="0" w:tplc="01A6AF4E">
      <w:start w:val="1"/>
      <w:numFmt w:val="decimal"/>
      <w:lvlText w:val="%1."/>
      <w:lvlJc w:val="left"/>
      <w:pPr>
        <w:tabs>
          <w:tab w:val="num" w:pos="360"/>
        </w:tabs>
        <w:ind w:left="360" w:hanging="360"/>
      </w:pPr>
      <w:rPr>
        <w:rFonts w:hint="default"/>
      </w:rPr>
    </w:lvl>
    <w:lvl w:ilvl="1" w:tplc="BE08BADA" w:tentative="1">
      <w:start w:val="1"/>
      <w:numFmt w:val="lowerLetter"/>
      <w:lvlText w:val="%2."/>
      <w:lvlJc w:val="left"/>
      <w:pPr>
        <w:tabs>
          <w:tab w:val="num" w:pos="1440"/>
        </w:tabs>
        <w:ind w:left="1440" w:hanging="360"/>
      </w:pPr>
    </w:lvl>
    <w:lvl w:ilvl="2" w:tplc="BD247CE2" w:tentative="1">
      <w:start w:val="1"/>
      <w:numFmt w:val="lowerRoman"/>
      <w:lvlText w:val="%3."/>
      <w:lvlJc w:val="right"/>
      <w:pPr>
        <w:tabs>
          <w:tab w:val="num" w:pos="2160"/>
        </w:tabs>
        <w:ind w:left="2160" w:hanging="180"/>
      </w:pPr>
    </w:lvl>
    <w:lvl w:ilvl="3" w:tplc="4E94F6E4" w:tentative="1">
      <w:start w:val="1"/>
      <w:numFmt w:val="decimal"/>
      <w:lvlText w:val="%4."/>
      <w:lvlJc w:val="left"/>
      <w:pPr>
        <w:tabs>
          <w:tab w:val="num" w:pos="2880"/>
        </w:tabs>
        <w:ind w:left="2880" w:hanging="360"/>
      </w:pPr>
    </w:lvl>
    <w:lvl w:ilvl="4" w:tplc="4D60D7B6" w:tentative="1">
      <w:start w:val="1"/>
      <w:numFmt w:val="lowerLetter"/>
      <w:lvlText w:val="%5."/>
      <w:lvlJc w:val="left"/>
      <w:pPr>
        <w:tabs>
          <w:tab w:val="num" w:pos="3600"/>
        </w:tabs>
        <w:ind w:left="3600" w:hanging="360"/>
      </w:pPr>
    </w:lvl>
    <w:lvl w:ilvl="5" w:tplc="D828F30A" w:tentative="1">
      <w:start w:val="1"/>
      <w:numFmt w:val="lowerRoman"/>
      <w:lvlText w:val="%6."/>
      <w:lvlJc w:val="right"/>
      <w:pPr>
        <w:tabs>
          <w:tab w:val="num" w:pos="4320"/>
        </w:tabs>
        <w:ind w:left="4320" w:hanging="180"/>
      </w:pPr>
    </w:lvl>
    <w:lvl w:ilvl="6" w:tplc="576052FE" w:tentative="1">
      <w:start w:val="1"/>
      <w:numFmt w:val="decimal"/>
      <w:lvlText w:val="%7."/>
      <w:lvlJc w:val="left"/>
      <w:pPr>
        <w:tabs>
          <w:tab w:val="num" w:pos="5040"/>
        </w:tabs>
        <w:ind w:left="5040" w:hanging="360"/>
      </w:pPr>
    </w:lvl>
    <w:lvl w:ilvl="7" w:tplc="56C685E2" w:tentative="1">
      <w:start w:val="1"/>
      <w:numFmt w:val="lowerLetter"/>
      <w:lvlText w:val="%8."/>
      <w:lvlJc w:val="left"/>
      <w:pPr>
        <w:tabs>
          <w:tab w:val="num" w:pos="5760"/>
        </w:tabs>
        <w:ind w:left="5760" w:hanging="360"/>
      </w:pPr>
    </w:lvl>
    <w:lvl w:ilvl="8" w:tplc="D87CB3CE" w:tentative="1">
      <w:start w:val="1"/>
      <w:numFmt w:val="lowerRoman"/>
      <w:lvlText w:val="%9."/>
      <w:lvlJc w:val="right"/>
      <w:pPr>
        <w:tabs>
          <w:tab w:val="num" w:pos="6480"/>
        </w:tabs>
        <w:ind w:left="6480" w:hanging="180"/>
      </w:pPr>
    </w:lvl>
  </w:abstractNum>
  <w:abstractNum w:abstractNumId="123" w15:restartNumberingAfterBreak="0">
    <w:nsid w:val="73DB5DC6"/>
    <w:multiLevelType w:val="hybridMultilevel"/>
    <w:tmpl w:val="73B6ACE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24" w15:restartNumberingAfterBreak="0">
    <w:nsid w:val="750C1C86"/>
    <w:multiLevelType w:val="hybridMultilevel"/>
    <w:tmpl w:val="62B6404C"/>
    <w:lvl w:ilvl="0" w:tplc="17B247F2">
      <w:start w:val="1"/>
      <w:numFmt w:val="decimal"/>
      <w:lvlText w:val="%1)"/>
      <w:lvlJc w:val="left"/>
      <w:pPr>
        <w:ind w:left="785" w:hanging="360"/>
      </w:pPr>
      <w:rPr>
        <w:rFonts w:hint="default"/>
        <w:strike w:val="0"/>
        <w:color w:val="auto"/>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25" w15:restartNumberingAfterBreak="0">
    <w:nsid w:val="751A2C0B"/>
    <w:multiLevelType w:val="hybridMultilevel"/>
    <w:tmpl w:val="4D66BDB8"/>
    <w:lvl w:ilvl="0" w:tplc="04150017">
      <w:start w:val="1"/>
      <w:numFmt w:val="lowerLetter"/>
      <w:lvlText w:val="%1)"/>
      <w:lvlJc w:val="left"/>
      <w:pPr>
        <w:ind w:left="3900" w:hanging="360"/>
      </w:pPr>
    </w:lvl>
    <w:lvl w:ilvl="1" w:tplc="04150019" w:tentative="1">
      <w:start w:val="1"/>
      <w:numFmt w:val="lowerLetter"/>
      <w:lvlText w:val="%2."/>
      <w:lvlJc w:val="left"/>
      <w:pPr>
        <w:ind w:left="4620" w:hanging="360"/>
      </w:pPr>
    </w:lvl>
    <w:lvl w:ilvl="2" w:tplc="0415001B" w:tentative="1">
      <w:start w:val="1"/>
      <w:numFmt w:val="lowerRoman"/>
      <w:lvlText w:val="%3."/>
      <w:lvlJc w:val="right"/>
      <w:pPr>
        <w:ind w:left="5340" w:hanging="180"/>
      </w:pPr>
    </w:lvl>
    <w:lvl w:ilvl="3" w:tplc="0415000F" w:tentative="1">
      <w:start w:val="1"/>
      <w:numFmt w:val="decimal"/>
      <w:lvlText w:val="%4."/>
      <w:lvlJc w:val="left"/>
      <w:pPr>
        <w:ind w:left="6060" w:hanging="360"/>
      </w:pPr>
    </w:lvl>
    <w:lvl w:ilvl="4" w:tplc="04150019" w:tentative="1">
      <w:start w:val="1"/>
      <w:numFmt w:val="lowerLetter"/>
      <w:lvlText w:val="%5."/>
      <w:lvlJc w:val="left"/>
      <w:pPr>
        <w:ind w:left="6780" w:hanging="360"/>
      </w:pPr>
    </w:lvl>
    <w:lvl w:ilvl="5" w:tplc="0415001B" w:tentative="1">
      <w:start w:val="1"/>
      <w:numFmt w:val="lowerRoman"/>
      <w:lvlText w:val="%6."/>
      <w:lvlJc w:val="right"/>
      <w:pPr>
        <w:ind w:left="7500" w:hanging="180"/>
      </w:pPr>
    </w:lvl>
    <w:lvl w:ilvl="6" w:tplc="0415000F" w:tentative="1">
      <w:start w:val="1"/>
      <w:numFmt w:val="decimal"/>
      <w:lvlText w:val="%7."/>
      <w:lvlJc w:val="left"/>
      <w:pPr>
        <w:ind w:left="8220" w:hanging="360"/>
      </w:pPr>
    </w:lvl>
    <w:lvl w:ilvl="7" w:tplc="04150019" w:tentative="1">
      <w:start w:val="1"/>
      <w:numFmt w:val="lowerLetter"/>
      <w:lvlText w:val="%8."/>
      <w:lvlJc w:val="left"/>
      <w:pPr>
        <w:ind w:left="8940" w:hanging="360"/>
      </w:pPr>
    </w:lvl>
    <w:lvl w:ilvl="8" w:tplc="0415001B" w:tentative="1">
      <w:start w:val="1"/>
      <w:numFmt w:val="lowerRoman"/>
      <w:lvlText w:val="%9."/>
      <w:lvlJc w:val="right"/>
      <w:pPr>
        <w:ind w:left="9660" w:hanging="180"/>
      </w:pPr>
    </w:lvl>
  </w:abstractNum>
  <w:abstractNum w:abstractNumId="126" w15:restartNumberingAfterBreak="0">
    <w:nsid w:val="754A7BCA"/>
    <w:multiLevelType w:val="hybridMultilevel"/>
    <w:tmpl w:val="628863F6"/>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7" w15:restartNumberingAfterBreak="0">
    <w:nsid w:val="756C7B02"/>
    <w:multiLevelType w:val="hybridMultilevel"/>
    <w:tmpl w:val="B770C8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764D2A1F"/>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29" w15:restartNumberingAfterBreak="0">
    <w:nsid w:val="76CF2977"/>
    <w:multiLevelType w:val="hybridMultilevel"/>
    <w:tmpl w:val="912CDD68"/>
    <w:lvl w:ilvl="0" w:tplc="813A247A">
      <w:start w:val="1"/>
      <w:numFmt w:val="decimal"/>
      <w:lvlText w:val="%1)"/>
      <w:lvlJc w:val="left"/>
      <w:pPr>
        <w:ind w:left="1260" w:hanging="360"/>
      </w:pPr>
      <w:rPr>
        <w:rFonts w:hint="default"/>
        <w:sz w:val="20"/>
        <w:szCs w:val="20"/>
      </w:rPr>
    </w:lvl>
    <w:lvl w:ilvl="1" w:tplc="04150017">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30" w15:restartNumberingAfterBreak="0">
    <w:nsid w:val="781D3410"/>
    <w:multiLevelType w:val="hybridMultilevel"/>
    <w:tmpl w:val="2508FD36"/>
    <w:lvl w:ilvl="0" w:tplc="79DA3640">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1" w15:restartNumberingAfterBreak="0">
    <w:nsid w:val="795D292B"/>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32" w15:restartNumberingAfterBreak="0">
    <w:nsid w:val="798369F1"/>
    <w:multiLevelType w:val="hybridMultilevel"/>
    <w:tmpl w:val="91D65FE0"/>
    <w:lvl w:ilvl="0" w:tplc="11E4D36C">
      <w:start w:val="1"/>
      <w:numFmt w:val="bullet"/>
      <w:pStyle w:val="Spistreci3"/>
      <w:lvlText w:val=""/>
      <w:lvlJc w:val="left"/>
      <w:pPr>
        <w:tabs>
          <w:tab w:val="num" w:pos="1080"/>
        </w:tabs>
        <w:ind w:left="1080" w:hanging="360"/>
      </w:pPr>
      <w:rPr>
        <w:rFonts w:ascii="Symbol" w:hAnsi="Symbol" w:hint="default"/>
      </w:rPr>
    </w:lvl>
    <w:lvl w:ilvl="1" w:tplc="04150019">
      <w:start w:val="1"/>
      <w:numFmt w:val="bullet"/>
      <w:lvlText w:val=""/>
      <w:lvlJc w:val="left"/>
      <w:pPr>
        <w:tabs>
          <w:tab w:val="num" w:pos="1800"/>
        </w:tabs>
        <w:ind w:left="1800" w:hanging="360"/>
      </w:pPr>
      <w:rPr>
        <w:rFonts w:ascii="Symbol" w:hAnsi="Symbol" w:hint="default"/>
      </w:rPr>
    </w:lvl>
    <w:lvl w:ilvl="2" w:tplc="0415001B" w:tentative="1">
      <w:start w:val="1"/>
      <w:numFmt w:val="bullet"/>
      <w:lvlText w:val=""/>
      <w:lvlJc w:val="left"/>
      <w:pPr>
        <w:tabs>
          <w:tab w:val="num" w:pos="2520"/>
        </w:tabs>
        <w:ind w:left="2520" w:hanging="360"/>
      </w:pPr>
      <w:rPr>
        <w:rFonts w:ascii="Wingdings" w:hAnsi="Wingdings" w:hint="default"/>
      </w:rPr>
    </w:lvl>
    <w:lvl w:ilvl="3" w:tplc="0415000F" w:tentative="1">
      <w:start w:val="1"/>
      <w:numFmt w:val="bullet"/>
      <w:lvlText w:val=""/>
      <w:lvlJc w:val="left"/>
      <w:pPr>
        <w:tabs>
          <w:tab w:val="num" w:pos="3240"/>
        </w:tabs>
        <w:ind w:left="3240" w:hanging="360"/>
      </w:pPr>
      <w:rPr>
        <w:rFonts w:ascii="Symbol" w:hAnsi="Symbol" w:hint="default"/>
      </w:rPr>
    </w:lvl>
    <w:lvl w:ilvl="4" w:tplc="04150019" w:tentative="1">
      <w:start w:val="1"/>
      <w:numFmt w:val="bullet"/>
      <w:lvlText w:val="o"/>
      <w:lvlJc w:val="left"/>
      <w:pPr>
        <w:tabs>
          <w:tab w:val="num" w:pos="3960"/>
        </w:tabs>
        <w:ind w:left="3960" w:hanging="360"/>
      </w:pPr>
      <w:rPr>
        <w:rFonts w:ascii="Courier New" w:hAnsi="Courier New" w:cs="Courier New" w:hint="default"/>
      </w:rPr>
    </w:lvl>
    <w:lvl w:ilvl="5" w:tplc="0415001B" w:tentative="1">
      <w:start w:val="1"/>
      <w:numFmt w:val="bullet"/>
      <w:lvlText w:val=""/>
      <w:lvlJc w:val="left"/>
      <w:pPr>
        <w:tabs>
          <w:tab w:val="num" w:pos="4680"/>
        </w:tabs>
        <w:ind w:left="4680" w:hanging="360"/>
      </w:pPr>
      <w:rPr>
        <w:rFonts w:ascii="Wingdings" w:hAnsi="Wingdings" w:hint="default"/>
      </w:rPr>
    </w:lvl>
    <w:lvl w:ilvl="6" w:tplc="0415000F" w:tentative="1">
      <w:start w:val="1"/>
      <w:numFmt w:val="bullet"/>
      <w:lvlText w:val=""/>
      <w:lvlJc w:val="left"/>
      <w:pPr>
        <w:tabs>
          <w:tab w:val="num" w:pos="5400"/>
        </w:tabs>
        <w:ind w:left="5400" w:hanging="360"/>
      </w:pPr>
      <w:rPr>
        <w:rFonts w:ascii="Symbol" w:hAnsi="Symbol" w:hint="default"/>
      </w:rPr>
    </w:lvl>
    <w:lvl w:ilvl="7" w:tplc="04150019" w:tentative="1">
      <w:start w:val="1"/>
      <w:numFmt w:val="bullet"/>
      <w:lvlText w:val="o"/>
      <w:lvlJc w:val="left"/>
      <w:pPr>
        <w:tabs>
          <w:tab w:val="num" w:pos="6120"/>
        </w:tabs>
        <w:ind w:left="6120" w:hanging="360"/>
      </w:pPr>
      <w:rPr>
        <w:rFonts w:ascii="Courier New" w:hAnsi="Courier New" w:cs="Courier New" w:hint="default"/>
      </w:rPr>
    </w:lvl>
    <w:lvl w:ilvl="8" w:tplc="0415001B" w:tentative="1">
      <w:start w:val="1"/>
      <w:numFmt w:val="bullet"/>
      <w:lvlText w:val=""/>
      <w:lvlJc w:val="left"/>
      <w:pPr>
        <w:tabs>
          <w:tab w:val="num" w:pos="6840"/>
        </w:tabs>
        <w:ind w:left="6840" w:hanging="360"/>
      </w:pPr>
      <w:rPr>
        <w:rFonts w:ascii="Wingdings" w:hAnsi="Wingdings" w:hint="default"/>
      </w:rPr>
    </w:lvl>
  </w:abstractNum>
  <w:abstractNum w:abstractNumId="133" w15:restartNumberingAfterBreak="0">
    <w:nsid w:val="79AD3DD3"/>
    <w:multiLevelType w:val="multilevel"/>
    <w:tmpl w:val="596E3CD2"/>
    <w:lvl w:ilvl="0">
      <w:start w:val="1"/>
      <w:numFmt w:val="decimal"/>
      <w:lvlText w:val="%1."/>
      <w:lvlJc w:val="left"/>
      <w:pPr>
        <w:tabs>
          <w:tab w:val="num" w:pos="360"/>
        </w:tabs>
        <w:ind w:left="360" w:hanging="360"/>
      </w:pPr>
      <w:rPr>
        <w:rFonts w:hint="default"/>
      </w:rPr>
    </w:lvl>
    <w:lvl w:ilvl="1">
      <w:start w:val="1"/>
      <w:numFmt w:val="decimal"/>
      <w:lvlText w:val="%2)"/>
      <w:lvlJc w:val="left"/>
      <w:pPr>
        <w:ind w:left="1440" w:hanging="360"/>
      </w:pPr>
      <w:rPr>
        <w:rFonts w:ascii="Century Gothic" w:eastAsia="Century Gothic" w:hAnsi="Century Gothic" w:cs="Century Gothic"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4" w15:restartNumberingAfterBreak="0">
    <w:nsid w:val="7A210A68"/>
    <w:multiLevelType w:val="hybridMultilevel"/>
    <w:tmpl w:val="B866A8F6"/>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5" w15:restartNumberingAfterBreak="0">
    <w:nsid w:val="7B4549CF"/>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36" w15:restartNumberingAfterBreak="0">
    <w:nsid w:val="7BB8043C"/>
    <w:multiLevelType w:val="multilevel"/>
    <w:tmpl w:val="64AA27BE"/>
    <w:lvl w:ilvl="0">
      <w:start w:val="1"/>
      <w:numFmt w:val="decimal"/>
      <w:lvlText w:val="%1."/>
      <w:lvlJc w:val="left"/>
      <w:pPr>
        <w:tabs>
          <w:tab w:val="num" w:pos="360"/>
        </w:tabs>
        <w:ind w:left="360" w:hanging="360"/>
      </w:pPr>
    </w:lvl>
    <w:lvl w:ilvl="1">
      <w:start w:val="1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7" w15:restartNumberingAfterBreak="0">
    <w:nsid w:val="7BE54EF3"/>
    <w:multiLevelType w:val="hybridMultilevel"/>
    <w:tmpl w:val="07780350"/>
    <w:lvl w:ilvl="0" w:tplc="04150011">
      <w:start w:val="1"/>
      <w:numFmt w:val="decimal"/>
      <w:lvlText w:val="%1)"/>
      <w:lvlJc w:val="left"/>
      <w:pPr>
        <w:tabs>
          <w:tab w:val="num" w:pos="360"/>
        </w:tabs>
        <w:ind w:left="360" w:hanging="360"/>
      </w:pPr>
      <w:rPr>
        <w:rFonts w:hint="default"/>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8" w15:restartNumberingAfterBreak="0">
    <w:nsid w:val="7C4406BD"/>
    <w:multiLevelType w:val="multilevel"/>
    <w:tmpl w:val="7DCC5A5E"/>
    <w:lvl w:ilvl="0">
      <w:start w:val="1"/>
      <w:numFmt w:val="decimal"/>
      <w:lvlText w:val="%1)"/>
      <w:lvlJc w:val="left"/>
      <w:pPr>
        <w:ind w:left="1460" w:hanging="360"/>
      </w:pPr>
      <w:rPr>
        <w:rFonts w:ascii="Century Gothic" w:eastAsia="Times New Roman" w:hAnsi="Century Gothic" w:cs="Arial" w:hint="default"/>
        <w:b w:val="0"/>
        <w:color w:val="auto"/>
      </w:rPr>
    </w:lvl>
    <w:lvl w:ilvl="1">
      <w:start w:val="1"/>
      <w:numFmt w:val="lowerLetter"/>
      <w:lvlText w:val="%2)"/>
      <w:lvlJc w:val="left"/>
      <w:pPr>
        <w:ind w:left="1440" w:hanging="360"/>
      </w:pPr>
      <w:rPr>
        <w:rFonts w:hint="default"/>
      </w:r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9" w15:restartNumberingAfterBreak="0">
    <w:nsid w:val="7D447FE9"/>
    <w:multiLevelType w:val="hybridMultilevel"/>
    <w:tmpl w:val="D7346E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7E0A1D28"/>
    <w:multiLevelType w:val="hybridMultilevel"/>
    <w:tmpl w:val="07B4DE76"/>
    <w:lvl w:ilvl="0" w:tplc="CEFEA0B8">
      <w:start w:val="1"/>
      <w:numFmt w:val="decimal"/>
      <w:lvlText w:val="%1)"/>
      <w:lvlJc w:val="left"/>
      <w:pPr>
        <w:ind w:left="1260" w:hanging="360"/>
      </w:pPr>
      <w:rPr>
        <w:rFonts w:hint="default"/>
        <w:sz w:val="18"/>
        <w:szCs w:val="18"/>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41" w15:restartNumberingAfterBreak="0">
    <w:nsid w:val="7E2D6446"/>
    <w:multiLevelType w:val="multilevel"/>
    <w:tmpl w:val="CBBEB1F6"/>
    <w:lvl w:ilvl="0">
      <w:start w:val="1"/>
      <w:numFmt w:val="decimal"/>
      <w:lvlText w:val="%1. "/>
      <w:legacy w:legacy="1" w:legacySpace="0" w:legacyIndent="283"/>
      <w:lvlJc w:val="left"/>
      <w:pPr>
        <w:ind w:left="283" w:hanging="283"/>
      </w:pPr>
      <w:rPr>
        <w:rFonts w:ascii="Century Gothic" w:hAnsi="Century Gothic" w:cs="Arial" w:hint="default"/>
        <w:b w:val="0"/>
        <w:i w:val="0"/>
        <w:color w:val="000000" w:themeColor="text1"/>
        <w:sz w:val="20"/>
        <w:szCs w:val="20"/>
        <w:u w:val="none"/>
      </w:rPr>
    </w:lvl>
    <w:lvl w:ilvl="1">
      <w:start w:val="1"/>
      <w:numFmt w:val="lowerLetter"/>
      <w:lvlText w:val="%2)"/>
      <w:lvlJc w:val="left"/>
      <w:pPr>
        <w:tabs>
          <w:tab w:val="num" w:pos="1298"/>
        </w:tabs>
        <w:ind w:left="1298" w:hanging="360"/>
      </w:pPr>
    </w:lvl>
    <w:lvl w:ilvl="2">
      <w:start w:val="1"/>
      <w:numFmt w:val="lowerRoman"/>
      <w:lvlText w:val="%3."/>
      <w:lvlJc w:val="right"/>
      <w:pPr>
        <w:tabs>
          <w:tab w:val="num" w:pos="2018"/>
        </w:tabs>
        <w:ind w:left="2018" w:hanging="180"/>
      </w:pPr>
    </w:lvl>
    <w:lvl w:ilvl="3" w:tentative="1">
      <w:start w:val="1"/>
      <w:numFmt w:val="decimal"/>
      <w:lvlText w:val="%4."/>
      <w:lvlJc w:val="left"/>
      <w:pPr>
        <w:tabs>
          <w:tab w:val="num" w:pos="2738"/>
        </w:tabs>
        <w:ind w:left="2738" w:hanging="360"/>
      </w:pPr>
    </w:lvl>
    <w:lvl w:ilvl="4" w:tentative="1">
      <w:start w:val="1"/>
      <w:numFmt w:val="lowerLetter"/>
      <w:lvlText w:val="%5."/>
      <w:lvlJc w:val="left"/>
      <w:pPr>
        <w:tabs>
          <w:tab w:val="num" w:pos="3458"/>
        </w:tabs>
        <w:ind w:left="3458" w:hanging="360"/>
      </w:pPr>
    </w:lvl>
    <w:lvl w:ilvl="5" w:tentative="1">
      <w:start w:val="1"/>
      <w:numFmt w:val="lowerRoman"/>
      <w:lvlText w:val="%6."/>
      <w:lvlJc w:val="right"/>
      <w:pPr>
        <w:tabs>
          <w:tab w:val="num" w:pos="4178"/>
        </w:tabs>
        <w:ind w:left="4178" w:hanging="180"/>
      </w:pPr>
    </w:lvl>
    <w:lvl w:ilvl="6" w:tentative="1">
      <w:start w:val="1"/>
      <w:numFmt w:val="decimal"/>
      <w:lvlText w:val="%7."/>
      <w:lvlJc w:val="left"/>
      <w:pPr>
        <w:tabs>
          <w:tab w:val="num" w:pos="4898"/>
        </w:tabs>
        <w:ind w:left="4898" w:hanging="360"/>
      </w:pPr>
    </w:lvl>
    <w:lvl w:ilvl="7" w:tentative="1">
      <w:start w:val="1"/>
      <w:numFmt w:val="lowerLetter"/>
      <w:lvlText w:val="%8."/>
      <w:lvlJc w:val="left"/>
      <w:pPr>
        <w:tabs>
          <w:tab w:val="num" w:pos="5618"/>
        </w:tabs>
        <w:ind w:left="5618" w:hanging="360"/>
      </w:pPr>
    </w:lvl>
    <w:lvl w:ilvl="8" w:tentative="1">
      <w:start w:val="1"/>
      <w:numFmt w:val="lowerRoman"/>
      <w:lvlText w:val="%9."/>
      <w:lvlJc w:val="right"/>
      <w:pPr>
        <w:tabs>
          <w:tab w:val="num" w:pos="6338"/>
        </w:tabs>
        <w:ind w:left="6338" w:hanging="180"/>
      </w:pPr>
    </w:lvl>
  </w:abstractNum>
  <w:abstractNum w:abstractNumId="142" w15:restartNumberingAfterBreak="0">
    <w:nsid w:val="7E485B98"/>
    <w:multiLevelType w:val="hybridMultilevel"/>
    <w:tmpl w:val="6846BC06"/>
    <w:lvl w:ilvl="0" w:tplc="04150011">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43" w15:restartNumberingAfterBreak="0">
    <w:nsid w:val="7E4E5482"/>
    <w:multiLevelType w:val="hybridMultilevel"/>
    <w:tmpl w:val="31341832"/>
    <w:lvl w:ilvl="0" w:tplc="813A247A">
      <w:start w:val="1"/>
      <w:numFmt w:val="decimal"/>
      <w:lvlText w:val="%1)"/>
      <w:lvlJc w:val="left"/>
      <w:pPr>
        <w:ind w:left="1260" w:hanging="360"/>
      </w:pPr>
      <w:rPr>
        <w:rFonts w:hint="default"/>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44" w15:restartNumberingAfterBreak="0">
    <w:nsid w:val="7EEC7361"/>
    <w:multiLevelType w:val="hybridMultilevel"/>
    <w:tmpl w:val="028067D6"/>
    <w:lvl w:ilvl="0" w:tplc="E37E1472">
      <w:start w:val="1"/>
      <w:numFmt w:val="decimal"/>
      <w:lvlText w:val="%1."/>
      <w:lvlJc w:val="left"/>
      <w:pPr>
        <w:ind w:left="4188" w:hanging="360"/>
      </w:pPr>
      <w:rPr>
        <w:rFonts w:ascii="Century Gothic" w:hAnsi="Century Gothic" w:cs="Arial" w:hint="default"/>
        <w:b w:val="0"/>
        <w:i w:val="0"/>
        <w:sz w:val="20"/>
        <w:szCs w:val="22"/>
      </w:rPr>
    </w:lvl>
    <w:lvl w:ilvl="1" w:tplc="04150019">
      <w:start w:val="1"/>
      <w:numFmt w:val="lowerLetter"/>
      <w:lvlText w:val="%2."/>
      <w:lvlJc w:val="left"/>
      <w:pPr>
        <w:ind w:left="1353" w:hanging="360"/>
      </w:pPr>
    </w:lvl>
    <w:lvl w:ilvl="2" w:tplc="0415001B">
      <w:start w:val="1"/>
      <w:numFmt w:val="lowerRoman"/>
      <w:lvlText w:val="%3."/>
      <w:lvlJc w:val="right"/>
      <w:pPr>
        <w:ind w:left="2160" w:hanging="180"/>
      </w:pPr>
    </w:lvl>
    <w:lvl w:ilvl="3" w:tplc="04150011"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95206337">
    <w:abstractNumId w:val="45"/>
  </w:num>
  <w:num w:numId="2" w16cid:durableId="1401782106">
    <w:abstractNumId w:val="133"/>
  </w:num>
  <w:num w:numId="3" w16cid:durableId="1564684455">
    <w:abstractNumId w:val="70"/>
  </w:num>
  <w:num w:numId="4" w16cid:durableId="1134101218">
    <w:abstractNumId w:val="77"/>
  </w:num>
  <w:num w:numId="5" w16cid:durableId="462621698">
    <w:abstractNumId w:val="61"/>
  </w:num>
  <w:num w:numId="6" w16cid:durableId="1538732843">
    <w:abstractNumId w:val="15"/>
  </w:num>
  <w:num w:numId="7" w16cid:durableId="841776535">
    <w:abstractNumId w:val="114"/>
  </w:num>
  <w:num w:numId="8" w16cid:durableId="1514301976">
    <w:abstractNumId w:val="141"/>
  </w:num>
  <w:num w:numId="9" w16cid:durableId="1983075842">
    <w:abstractNumId w:val="66"/>
  </w:num>
  <w:num w:numId="10" w16cid:durableId="51118395">
    <w:abstractNumId w:val="65"/>
  </w:num>
  <w:num w:numId="11" w16cid:durableId="727537180">
    <w:abstractNumId w:val="99"/>
  </w:num>
  <w:num w:numId="12" w16cid:durableId="526678332">
    <w:abstractNumId w:val="132"/>
  </w:num>
  <w:num w:numId="13" w16cid:durableId="314922507">
    <w:abstractNumId w:val="34"/>
  </w:num>
  <w:num w:numId="14" w16cid:durableId="884874587">
    <w:abstractNumId w:val="106"/>
  </w:num>
  <w:num w:numId="15" w16cid:durableId="29034681">
    <w:abstractNumId w:val="40"/>
  </w:num>
  <w:num w:numId="16" w16cid:durableId="1457600285">
    <w:abstractNumId w:val="110"/>
  </w:num>
  <w:num w:numId="17" w16cid:durableId="9111583">
    <w:abstractNumId w:val="144"/>
  </w:num>
  <w:num w:numId="18" w16cid:durableId="1654211955">
    <w:abstractNumId w:val="122"/>
  </w:num>
  <w:num w:numId="19" w16cid:durableId="1945308708">
    <w:abstractNumId w:val="38"/>
  </w:num>
  <w:num w:numId="20" w16cid:durableId="1625691824">
    <w:abstractNumId w:val="103"/>
  </w:num>
  <w:num w:numId="21" w16cid:durableId="1436554233">
    <w:abstractNumId w:val="96"/>
  </w:num>
  <w:num w:numId="22" w16cid:durableId="889534388">
    <w:abstractNumId w:val="118"/>
  </w:num>
  <w:num w:numId="23" w16cid:durableId="1599752568">
    <w:abstractNumId w:val="71"/>
  </w:num>
  <w:num w:numId="24" w16cid:durableId="1234048475">
    <w:abstractNumId w:val="37"/>
  </w:num>
  <w:num w:numId="25" w16cid:durableId="2115437928">
    <w:abstractNumId w:val="130"/>
  </w:num>
  <w:num w:numId="26" w16cid:durableId="720136590">
    <w:abstractNumId w:val="125"/>
  </w:num>
  <w:num w:numId="27" w16cid:durableId="1284073348">
    <w:abstractNumId w:val="59"/>
  </w:num>
  <w:num w:numId="28" w16cid:durableId="914171763">
    <w:abstractNumId w:val="90"/>
  </w:num>
  <w:num w:numId="29" w16cid:durableId="1353530549">
    <w:abstractNumId w:val="136"/>
  </w:num>
  <w:num w:numId="30" w16cid:durableId="2067874816">
    <w:abstractNumId w:val="73"/>
  </w:num>
  <w:num w:numId="31" w16cid:durableId="960460491">
    <w:abstractNumId w:val="10"/>
  </w:num>
  <w:num w:numId="32" w16cid:durableId="531192305">
    <w:abstractNumId w:val="30"/>
  </w:num>
  <w:num w:numId="33" w16cid:durableId="1891183584">
    <w:abstractNumId w:val="94"/>
  </w:num>
  <w:num w:numId="34" w16cid:durableId="755829591">
    <w:abstractNumId w:val="26"/>
  </w:num>
  <w:num w:numId="35" w16cid:durableId="663322570">
    <w:abstractNumId w:val="64"/>
  </w:num>
  <w:num w:numId="36" w16cid:durableId="746420579">
    <w:abstractNumId w:val="124"/>
  </w:num>
  <w:num w:numId="37" w16cid:durableId="171071130">
    <w:abstractNumId w:val="109"/>
  </w:num>
  <w:num w:numId="38" w16cid:durableId="1780566729">
    <w:abstractNumId w:val="29"/>
  </w:num>
  <w:num w:numId="39" w16cid:durableId="1410810904">
    <w:abstractNumId w:val="82"/>
  </w:num>
  <w:num w:numId="40" w16cid:durableId="1225146286">
    <w:abstractNumId w:val="44"/>
  </w:num>
  <w:num w:numId="41" w16cid:durableId="563375880">
    <w:abstractNumId w:val="98"/>
  </w:num>
  <w:num w:numId="42" w16cid:durableId="602689004">
    <w:abstractNumId w:val="86"/>
  </w:num>
  <w:num w:numId="43" w16cid:durableId="709650304">
    <w:abstractNumId w:val="53"/>
  </w:num>
  <w:num w:numId="44" w16cid:durableId="1454254262">
    <w:abstractNumId w:val="41"/>
  </w:num>
  <w:num w:numId="45" w16cid:durableId="128255442">
    <w:abstractNumId w:val="108"/>
  </w:num>
  <w:num w:numId="46" w16cid:durableId="1557163650">
    <w:abstractNumId w:val="120"/>
  </w:num>
  <w:num w:numId="47" w16cid:durableId="499779986">
    <w:abstractNumId w:val="23"/>
  </w:num>
  <w:num w:numId="48" w16cid:durableId="1154031169">
    <w:abstractNumId w:val="20"/>
  </w:num>
  <w:num w:numId="49" w16cid:durableId="13463735">
    <w:abstractNumId w:val="85"/>
  </w:num>
  <w:num w:numId="50" w16cid:durableId="980623276">
    <w:abstractNumId w:val="72"/>
  </w:num>
  <w:num w:numId="51" w16cid:durableId="1264343894">
    <w:abstractNumId w:val="102"/>
  </w:num>
  <w:num w:numId="52" w16cid:durableId="365910460">
    <w:abstractNumId w:val="100"/>
  </w:num>
  <w:num w:numId="53" w16cid:durableId="518545410">
    <w:abstractNumId w:val="123"/>
  </w:num>
  <w:num w:numId="54" w16cid:durableId="1042630683">
    <w:abstractNumId w:val="67"/>
  </w:num>
  <w:num w:numId="55" w16cid:durableId="543294815">
    <w:abstractNumId w:val="11"/>
  </w:num>
  <w:num w:numId="56" w16cid:durableId="921716903">
    <w:abstractNumId w:val="116"/>
  </w:num>
  <w:num w:numId="57" w16cid:durableId="274019526">
    <w:abstractNumId w:val="143"/>
  </w:num>
  <w:num w:numId="58" w16cid:durableId="981958360">
    <w:abstractNumId w:val="7"/>
  </w:num>
  <w:num w:numId="59" w16cid:durableId="1215503713">
    <w:abstractNumId w:val="62"/>
  </w:num>
  <w:num w:numId="60" w16cid:durableId="1390688231">
    <w:abstractNumId w:val="111"/>
  </w:num>
  <w:num w:numId="61" w16cid:durableId="2022312395">
    <w:abstractNumId w:val="87"/>
  </w:num>
  <w:num w:numId="62" w16cid:durableId="1891845771">
    <w:abstractNumId w:val="129"/>
  </w:num>
  <w:num w:numId="63" w16cid:durableId="1755081824">
    <w:abstractNumId w:val="76"/>
  </w:num>
  <w:num w:numId="64" w16cid:durableId="872612801">
    <w:abstractNumId w:val="74"/>
  </w:num>
  <w:num w:numId="65" w16cid:durableId="203494073">
    <w:abstractNumId w:val="14"/>
  </w:num>
  <w:num w:numId="66" w16cid:durableId="599415051">
    <w:abstractNumId w:val="12"/>
  </w:num>
  <w:num w:numId="67" w16cid:durableId="2126121312">
    <w:abstractNumId w:val="13"/>
  </w:num>
  <w:num w:numId="68" w16cid:durableId="516189654">
    <w:abstractNumId w:val="19"/>
  </w:num>
  <w:num w:numId="69" w16cid:durableId="393940906">
    <w:abstractNumId w:val="3"/>
  </w:num>
  <w:num w:numId="70" w16cid:durableId="1216815838">
    <w:abstractNumId w:val="128"/>
  </w:num>
  <w:num w:numId="71" w16cid:durableId="2026394474">
    <w:abstractNumId w:val="142"/>
  </w:num>
  <w:num w:numId="72" w16cid:durableId="1613247353">
    <w:abstractNumId w:val="58"/>
  </w:num>
  <w:num w:numId="73" w16cid:durableId="1106192315">
    <w:abstractNumId w:val="54"/>
  </w:num>
  <w:num w:numId="74" w16cid:durableId="2135977718">
    <w:abstractNumId w:val="32"/>
  </w:num>
  <w:num w:numId="75" w16cid:durableId="804464439">
    <w:abstractNumId w:val="131"/>
  </w:num>
  <w:num w:numId="76" w16cid:durableId="721446656">
    <w:abstractNumId w:val="31"/>
  </w:num>
  <w:num w:numId="77" w16cid:durableId="351807027">
    <w:abstractNumId w:val="39"/>
  </w:num>
  <w:num w:numId="78" w16cid:durableId="2146048394">
    <w:abstractNumId w:val="0"/>
  </w:num>
  <w:num w:numId="79" w16cid:durableId="1794515219">
    <w:abstractNumId w:val="135"/>
  </w:num>
  <w:num w:numId="80" w16cid:durableId="110171132">
    <w:abstractNumId w:val="48"/>
  </w:num>
  <w:num w:numId="81" w16cid:durableId="1443382251">
    <w:abstractNumId w:val="79"/>
  </w:num>
  <w:num w:numId="82" w16cid:durableId="1633291179">
    <w:abstractNumId w:val="46"/>
  </w:num>
  <w:num w:numId="83" w16cid:durableId="1670794524">
    <w:abstractNumId w:val="104"/>
  </w:num>
  <w:num w:numId="84" w16cid:durableId="1342200383">
    <w:abstractNumId w:val="28"/>
  </w:num>
  <w:num w:numId="85" w16cid:durableId="1463840521">
    <w:abstractNumId w:val="93"/>
  </w:num>
  <w:num w:numId="86" w16cid:durableId="291446816">
    <w:abstractNumId w:val="107"/>
  </w:num>
  <w:num w:numId="87" w16cid:durableId="1727098710">
    <w:abstractNumId w:val="88"/>
  </w:num>
  <w:num w:numId="88" w16cid:durableId="366683021">
    <w:abstractNumId w:val="24"/>
  </w:num>
  <w:num w:numId="89" w16cid:durableId="1301838953">
    <w:abstractNumId w:val="56"/>
  </w:num>
  <w:num w:numId="90" w16cid:durableId="921108787">
    <w:abstractNumId w:val="89"/>
  </w:num>
  <w:num w:numId="91" w16cid:durableId="1628780085">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524006530">
    <w:abstractNumId w:val="25"/>
  </w:num>
  <w:num w:numId="93" w16cid:durableId="647830752">
    <w:abstractNumId w:val="33"/>
  </w:num>
  <w:num w:numId="94" w16cid:durableId="1472096231">
    <w:abstractNumId w:val="97"/>
  </w:num>
  <w:num w:numId="95" w16cid:durableId="1983847330">
    <w:abstractNumId w:val="21"/>
  </w:num>
  <w:num w:numId="96" w16cid:durableId="1899246112">
    <w:abstractNumId w:val="4"/>
  </w:num>
  <w:num w:numId="97" w16cid:durableId="925655532">
    <w:abstractNumId w:val="16"/>
  </w:num>
  <w:num w:numId="98" w16cid:durableId="1773161371">
    <w:abstractNumId w:val="138"/>
  </w:num>
  <w:num w:numId="99" w16cid:durableId="1147742708">
    <w:abstractNumId w:val="121"/>
  </w:num>
  <w:num w:numId="100" w16cid:durableId="280499618">
    <w:abstractNumId w:val="126"/>
  </w:num>
  <w:num w:numId="101" w16cid:durableId="166789667">
    <w:abstractNumId w:val="55"/>
  </w:num>
  <w:num w:numId="102" w16cid:durableId="1341422118">
    <w:abstractNumId w:val="95"/>
  </w:num>
  <w:num w:numId="103" w16cid:durableId="755596079">
    <w:abstractNumId w:val="78"/>
  </w:num>
  <w:num w:numId="104" w16cid:durableId="1704861661">
    <w:abstractNumId w:val="22"/>
  </w:num>
  <w:num w:numId="105" w16cid:durableId="303773327">
    <w:abstractNumId w:val="52"/>
  </w:num>
  <w:num w:numId="106" w16cid:durableId="1282960838">
    <w:abstractNumId w:val="47"/>
  </w:num>
  <w:num w:numId="107" w16cid:durableId="625740086">
    <w:abstractNumId w:val="5"/>
  </w:num>
  <w:num w:numId="108" w16cid:durableId="209267372">
    <w:abstractNumId w:val="63"/>
  </w:num>
  <w:num w:numId="109" w16cid:durableId="1883980516">
    <w:abstractNumId w:val="42"/>
  </w:num>
  <w:num w:numId="110" w16cid:durableId="1505168401">
    <w:abstractNumId w:val="140"/>
  </w:num>
  <w:num w:numId="111" w16cid:durableId="107087435">
    <w:abstractNumId w:val="83"/>
  </w:num>
  <w:num w:numId="112" w16cid:durableId="1995528766">
    <w:abstractNumId w:val="137"/>
  </w:num>
  <w:num w:numId="113" w16cid:durableId="1473643812">
    <w:abstractNumId w:val="27"/>
  </w:num>
  <w:num w:numId="114" w16cid:durableId="1966233094">
    <w:abstractNumId w:val="81"/>
  </w:num>
  <w:num w:numId="115" w16cid:durableId="1280407607">
    <w:abstractNumId w:val="18"/>
  </w:num>
  <w:num w:numId="116" w16cid:durableId="1733311746">
    <w:abstractNumId w:val="101"/>
  </w:num>
  <w:num w:numId="117" w16cid:durableId="684863307">
    <w:abstractNumId w:val="17"/>
  </w:num>
  <w:num w:numId="118" w16cid:durableId="1238830297">
    <w:abstractNumId w:val="80"/>
  </w:num>
  <w:num w:numId="119" w16cid:durableId="1633637205">
    <w:abstractNumId w:val="75"/>
  </w:num>
  <w:num w:numId="120" w16cid:durableId="978461801">
    <w:abstractNumId w:val="49"/>
  </w:num>
  <w:num w:numId="121" w16cid:durableId="1909611651">
    <w:abstractNumId w:val="117"/>
  </w:num>
  <w:num w:numId="122" w16cid:durableId="878737251">
    <w:abstractNumId w:val="115"/>
  </w:num>
  <w:num w:numId="123" w16cid:durableId="1875655182">
    <w:abstractNumId w:val="35"/>
  </w:num>
  <w:num w:numId="124" w16cid:durableId="117067723">
    <w:abstractNumId w:val="1"/>
  </w:num>
  <w:num w:numId="125" w16cid:durableId="1692101895">
    <w:abstractNumId w:val="84"/>
  </w:num>
  <w:num w:numId="126" w16cid:durableId="151289626">
    <w:abstractNumId w:val="6"/>
  </w:num>
  <w:num w:numId="127" w16cid:durableId="133455661">
    <w:abstractNumId w:val="91"/>
  </w:num>
  <w:num w:numId="128" w16cid:durableId="910773231">
    <w:abstractNumId w:val="127"/>
  </w:num>
  <w:num w:numId="129" w16cid:durableId="1391080738">
    <w:abstractNumId w:val="139"/>
  </w:num>
  <w:num w:numId="130" w16cid:durableId="157230683">
    <w:abstractNumId w:val="105"/>
  </w:num>
  <w:num w:numId="131" w16cid:durableId="1456022705">
    <w:abstractNumId w:val="134"/>
  </w:num>
  <w:num w:numId="132" w16cid:durableId="296491416">
    <w:abstractNumId w:val="68"/>
  </w:num>
  <w:num w:numId="133" w16cid:durableId="1334407056">
    <w:abstractNumId w:val="2"/>
  </w:num>
  <w:num w:numId="134" w16cid:durableId="1687829429">
    <w:abstractNumId w:val="50"/>
  </w:num>
  <w:num w:numId="135" w16cid:durableId="1457338152">
    <w:abstractNumId w:val="60"/>
  </w:num>
  <w:num w:numId="136" w16cid:durableId="241842172">
    <w:abstractNumId w:val="57"/>
  </w:num>
  <w:num w:numId="137" w16cid:durableId="1321468276">
    <w:abstractNumId w:val="69"/>
  </w:num>
  <w:num w:numId="138" w16cid:durableId="1008679047">
    <w:abstractNumId w:val="119"/>
  </w:num>
  <w:num w:numId="139" w16cid:durableId="1073239032">
    <w:abstractNumId w:val="112"/>
  </w:num>
  <w:num w:numId="140" w16cid:durableId="623539032">
    <w:abstractNumId w:val="9"/>
  </w:num>
  <w:num w:numId="141" w16cid:durableId="1427076393">
    <w:abstractNumId w:val="51"/>
  </w:num>
  <w:num w:numId="142" w16cid:durableId="1197695094">
    <w:abstractNumId w:val="43"/>
  </w:num>
  <w:num w:numId="143" w16cid:durableId="845629951">
    <w:abstractNumId w:val="8"/>
  </w:num>
  <w:num w:numId="144" w16cid:durableId="489061219">
    <w:abstractNumId w:val="36"/>
  </w:num>
  <w:num w:numId="145" w16cid:durableId="622226258">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stuba Blanka">
    <w15:presenceInfo w15:providerId="AD" w15:userId="S::blanka.bastuba@gaz-system.pl::a72146f1-b50f-4cb1-9b91-7a974b5c02e7"/>
  </w15:person>
  <w15:person w15:author="Zwoliński Wojciech">
    <w15:presenceInfo w15:providerId="AD" w15:userId="S::wojciech.zwolinski@gaz-system.pl::e162cd99-301e-442d-a309-0e939ef0dbd9"/>
  </w15:person>
  <w15:person w15:author="Kowalska Ewa">
    <w15:presenceInfo w15:providerId="AD" w15:userId="S::ewa.kowalska@gaz-system.pl::7ef50d2e-0110-41e5-ab16-d4acf7accf35"/>
  </w15:person>
  <w15:person w15:author="Bigoszewska Marta">
    <w15:presenceInfo w15:providerId="AD" w15:userId="S::marta.bigoszewska@gaz-system.pl::1e22930c-1e8e-4676-8229-5b83ea2be1d4"/>
  </w15:person>
  <w15:person w15:author="Czereba Artur">
    <w15:presenceInfo w15:providerId="AD" w15:userId="S::artur.czereba@gaz-system.pl::0b5bfe1c-c037-4ad1-83f1-69c2929cf98e"/>
  </w15:person>
  <w15:person w15:author="Sikorska Agnieszka">
    <w15:presenceInfo w15:providerId="AD" w15:userId="S::agnieszka.sikorska@gaz-system.pl::19cf45ec-b8ee-4913-93ea-bc7673775fb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revisionView w:markup="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F02"/>
    <w:rsid w:val="0000073F"/>
    <w:rsid w:val="00000C5B"/>
    <w:rsid w:val="00000E33"/>
    <w:rsid w:val="00001423"/>
    <w:rsid w:val="000014B4"/>
    <w:rsid w:val="00001B14"/>
    <w:rsid w:val="000021B1"/>
    <w:rsid w:val="000022C0"/>
    <w:rsid w:val="00002865"/>
    <w:rsid w:val="000031B8"/>
    <w:rsid w:val="000031BA"/>
    <w:rsid w:val="000031D1"/>
    <w:rsid w:val="00003AE8"/>
    <w:rsid w:val="00003B1D"/>
    <w:rsid w:val="00004037"/>
    <w:rsid w:val="0000411D"/>
    <w:rsid w:val="00004606"/>
    <w:rsid w:val="00004749"/>
    <w:rsid w:val="00004B39"/>
    <w:rsid w:val="00005A3B"/>
    <w:rsid w:val="00005B6B"/>
    <w:rsid w:val="000062DF"/>
    <w:rsid w:val="0000668E"/>
    <w:rsid w:val="00006A8F"/>
    <w:rsid w:val="00006FE3"/>
    <w:rsid w:val="0000701C"/>
    <w:rsid w:val="000079B7"/>
    <w:rsid w:val="00007B97"/>
    <w:rsid w:val="000107C7"/>
    <w:rsid w:val="00010883"/>
    <w:rsid w:val="00010D8D"/>
    <w:rsid w:val="00010F43"/>
    <w:rsid w:val="00011641"/>
    <w:rsid w:val="00011FC4"/>
    <w:rsid w:val="000121CE"/>
    <w:rsid w:val="00012297"/>
    <w:rsid w:val="000125F0"/>
    <w:rsid w:val="00012880"/>
    <w:rsid w:val="00012F8C"/>
    <w:rsid w:val="00013975"/>
    <w:rsid w:val="0001408E"/>
    <w:rsid w:val="000140AB"/>
    <w:rsid w:val="0001464D"/>
    <w:rsid w:val="0001496A"/>
    <w:rsid w:val="00014A0B"/>
    <w:rsid w:val="0001539E"/>
    <w:rsid w:val="000153B1"/>
    <w:rsid w:val="00015D1A"/>
    <w:rsid w:val="00015EFD"/>
    <w:rsid w:val="0001674C"/>
    <w:rsid w:val="000169AD"/>
    <w:rsid w:val="00016B06"/>
    <w:rsid w:val="00016F8C"/>
    <w:rsid w:val="000172A6"/>
    <w:rsid w:val="00020162"/>
    <w:rsid w:val="0002091C"/>
    <w:rsid w:val="00020AE8"/>
    <w:rsid w:val="00020F6A"/>
    <w:rsid w:val="000215B5"/>
    <w:rsid w:val="0002174F"/>
    <w:rsid w:val="0002180F"/>
    <w:rsid w:val="00021B3D"/>
    <w:rsid w:val="00021EE9"/>
    <w:rsid w:val="00022025"/>
    <w:rsid w:val="00022FC2"/>
    <w:rsid w:val="00023B58"/>
    <w:rsid w:val="000242ED"/>
    <w:rsid w:val="00024C3B"/>
    <w:rsid w:val="00025EFB"/>
    <w:rsid w:val="0002615E"/>
    <w:rsid w:val="00026545"/>
    <w:rsid w:val="000265C7"/>
    <w:rsid w:val="00027824"/>
    <w:rsid w:val="00027E33"/>
    <w:rsid w:val="00030852"/>
    <w:rsid w:val="000309BC"/>
    <w:rsid w:val="0003105A"/>
    <w:rsid w:val="00031416"/>
    <w:rsid w:val="00031805"/>
    <w:rsid w:val="00031841"/>
    <w:rsid w:val="00032057"/>
    <w:rsid w:val="000321DD"/>
    <w:rsid w:val="000321E6"/>
    <w:rsid w:val="00032404"/>
    <w:rsid w:val="00032DED"/>
    <w:rsid w:val="00032FC3"/>
    <w:rsid w:val="00034420"/>
    <w:rsid w:val="00034475"/>
    <w:rsid w:val="000346A1"/>
    <w:rsid w:val="00034B02"/>
    <w:rsid w:val="00034C6C"/>
    <w:rsid w:val="00035471"/>
    <w:rsid w:val="000359DC"/>
    <w:rsid w:val="00035FF5"/>
    <w:rsid w:val="00036290"/>
    <w:rsid w:val="00036865"/>
    <w:rsid w:val="000368AE"/>
    <w:rsid w:val="00036C28"/>
    <w:rsid w:val="00037029"/>
    <w:rsid w:val="000373FD"/>
    <w:rsid w:val="0003757F"/>
    <w:rsid w:val="00040462"/>
    <w:rsid w:val="00040E48"/>
    <w:rsid w:val="00041A20"/>
    <w:rsid w:val="00041B48"/>
    <w:rsid w:val="00041DFF"/>
    <w:rsid w:val="00042043"/>
    <w:rsid w:val="00042870"/>
    <w:rsid w:val="000430E5"/>
    <w:rsid w:val="0004317D"/>
    <w:rsid w:val="000435A3"/>
    <w:rsid w:val="00043681"/>
    <w:rsid w:val="0004387F"/>
    <w:rsid w:val="00043A2B"/>
    <w:rsid w:val="00043AC0"/>
    <w:rsid w:val="00043AF3"/>
    <w:rsid w:val="00044068"/>
    <w:rsid w:val="00044295"/>
    <w:rsid w:val="000443F3"/>
    <w:rsid w:val="000444CD"/>
    <w:rsid w:val="00044B27"/>
    <w:rsid w:val="000450AA"/>
    <w:rsid w:val="00045200"/>
    <w:rsid w:val="0004542D"/>
    <w:rsid w:val="000457F9"/>
    <w:rsid w:val="000462F3"/>
    <w:rsid w:val="000467AF"/>
    <w:rsid w:val="000467FA"/>
    <w:rsid w:val="00046ADE"/>
    <w:rsid w:val="00046F98"/>
    <w:rsid w:val="00050AD0"/>
    <w:rsid w:val="00051560"/>
    <w:rsid w:val="00051999"/>
    <w:rsid w:val="00051E24"/>
    <w:rsid w:val="00051FBF"/>
    <w:rsid w:val="00052746"/>
    <w:rsid w:val="00052FA2"/>
    <w:rsid w:val="00053288"/>
    <w:rsid w:val="000536C3"/>
    <w:rsid w:val="00053719"/>
    <w:rsid w:val="00053AF9"/>
    <w:rsid w:val="00053C4D"/>
    <w:rsid w:val="00053FBB"/>
    <w:rsid w:val="0005571B"/>
    <w:rsid w:val="00055AD7"/>
    <w:rsid w:val="00055D17"/>
    <w:rsid w:val="00055DA4"/>
    <w:rsid w:val="00055F47"/>
    <w:rsid w:val="000560CB"/>
    <w:rsid w:val="000573B2"/>
    <w:rsid w:val="000603E0"/>
    <w:rsid w:val="00060D5B"/>
    <w:rsid w:val="000611F8"/>
    <w:rsid w:val="000612E3"/>
    <w:rsid w:val="0006134B"/>
    <w:rsid w:val="00061782"/>
    <w:rsid w:val="00061D10"/>
    <w:rsid w:val="00061DEF"/>
    <w:rsid w:val="00062076"/>
    <w:rsid w:val="000621D1"/>
    <w:rsid w:val="000623D3"/>
    <w:rsid w:val="00062B4D"/>
    <w:rsid w:val="00062B79"/>
    <w:rsid w:val="00062E00"/>
    <w:rsid w:val="00063F89"/>
    <w:rsid w:val="00064166"/>
    <w:rsid w:val="00064459"/>
    <w:rsid w:val="0006469E"/>
    <w:rsid w:val="000648B9"/>
    <w:rsid w:val="00064F02"/>
    <w:rsid w:val="00064F35"/>
    <w:rsid w:val="0006515B"/>
    <w:rsid w:val="00065B14"/>
    <w:rsid w:val="00065E91"/>
    <w:rsid w:val="0006609F"/>
    <w:rsid w:val="0006618A"/>
    <w:rsid w:val="000669D7"/>
    <w:rsid w:val="00066C9A"/>
    <w:rsid w:val="00067988"/>
    <w:rsid w:val="000679C5"/>
    <w:rsid w:val="00067A01"/>
    <w:rsid w:val="0007043C"/>
    <w:rsid w:val="00070657"/>
    <w:rsid w:val="0007084F"/>
    <w:rsid w:val="0007098E"/>
    <w:rsid w:val="00070B5C"/>
    <w:rsid w:val="00070B7D"/>
    <w:rsid w:val="00070ED7"/>
    <w:rsid w:val="0007146E"/>
    <w:rsid w:val="00071837"/>
    <w:rsid w:val="00071A51"/>
    <w:rsid w:val="00071E0B"/>
    <w:rsid w:val="00071EEC"/>
    <w:rsid w:val="000722E3"/>
    <w:rsid w:val="0007261B"/>
    <w:rsid w:val="00073864"/>
    <w:rsid w:val="00073F11"/>
    <w:rsid w:val="00074328"/>
    <w:rsid w:val="00074346"/>
    <w:rsid w:val="00074CEE"/>
    <w:rsid w:val="00074E3E"/>
    <w:rsid w:val="0007547E"/>
    <w:rsid w:val="0007606D"/>
    <w:rsid w:val="000761ED"/>
    <w:rsid w:val="0007622C"/>
    <w:rsid w:val="0007665B"/>
    <w:rsid w:val="00076D36"/>
    <w:rsid w:val="00080143"/>
    <w:rsid w:val="00080375"/>
    <w:rsid w:val="00081881"/>
    <w:rsid w:val="00081A33"/>
    <w:rsid w:val="00081E68"/>
    <w:rsid w:val="00081FB0"/>
    <w:rsid w:val="00082068"/>
    <w:rsid w:val="00082ADD"/>
    <w:rsid w:val="00083215"/>
    <w:rsid w:val="0008330E"/>
    <w:rsid w:val="00083518"/>
    <w:rsid w:val="00083878"/>
    <w:rsid w:val="00083AF2"/>
    <w:rsid w:val="00083E95"/>
    <w:rsid w:val="00084015"/>
    <w:rsid w:val="00084876"/>
    <w:rsid w:val="000849F3"/>
    <w:rsid w:val="00084A4D"/>
    <w:rsid w:val="00084AA1"/>
    <w:rsid w:val="00084ED6"/>
    <w:rsid w:val="00085113"/>
    <w:rsid w:val="000853BE"/>
    <w:rsid w:val="000854F3"/>
    <w:rsid w:val="00086841"/>
    <w:rsid w:val="000868BF"/>
    <w:rsid w:val="00086B87"/>
    <w:rsid w:val="00086D65"/>
    <w:rsid w:val="000870E9"/>
    <w:rsid w:val="00087204"/>
    <w:rsid w:val="0008725A"/>
    <w:rsid w:val="000873C3"/>
    <w:rsid w:val="00090E0F"/>
    <w:rsid w:val="0009162D"/>
    <w:rsid w:val="00091873"/>
    <w:rsid w:val="0009190C"/>
    <w:rsid w:val="00092047"/>
    <w:rsid w:val="00092183"/>
    <w:rsid w:val="000921EC"/>
    <w:rsid w:val="000924B2"/>
    <w:rsid w:val="00092630"/>
    <w:rsid w:val="00092CFD"/>
    <w:rsid w:val="00093685"/>
    <w:rsid w:val="00093DAA"/>
    <w:rsid w:val="00094614"/>
    <w:rsid w:val="000947D6"/>
    <w:rsid w:val="00095A42"/>
    <w:rsid w:val="00095C01"/>
    <w:rsid w:val="00095DDE"/>
    <w:rsid w:val="00095DEB"/>
    <w:rsid w:val="000961E6"/>
    <w:rsid w:val="0009624A"/>
    <w:rsid w:val="000965C2"/>
    <w:rsid w:val="00096A96"/>
    <w:rsid w:val="0009771D"/>
    <w:rsid w:val="000A00F3"/>
    <w:rsid w:val="000A0177"/>
    <w:rsid w:val="000A07A9"/>
    <w:rsid w:val="000A084D"/>
    <w:rsid w:val="000A0E1D"/>
    <w:rsid w:val="000A0E8C"/>
    <w:rsid w:val="000A13B5"/>
    <w:rsid w:val="000A15AD"/>
    <w:rsid w:val="000A1A23"/>
    <w:rsid w:val="000A1B1F"/>
    <w:rsid w:val="000A1D6E"/>
    <w:rsid w:val="000A2453"/>
    <w:rsid w:val="000A3187"/>
    <w:rsid w:val="000A33EB"/>
    <w:rsid w:val="000A3689"/>
    <w:rsid w:val="000A3FA2"/>
    <w:rsid w:val="000A40DF"/>
    <w:rsid w:val="000A42A6"/>
    <w:rsid w:val="000A448C"/>
    <w:rsid w:val="000A4A66"/>
    <w:rsid w:val="000A4AC9"/>
    <w:rsid w:val="000A522A"/>
    <w:rsid w:val="000A5316"/>
    <w:rsid w:val="000A59A3"/>
    <w:rsid w:val="000A66D1"/>
    <w:rsid w:val="000A694A"/>
    <w:rsid w:val="000A75C9"/>
    <w:rsid w:val="000A7D48"/>
    <w:rsid w:val="000B00B5"/>
    <w:rsid w:val="000B032A"/>
    <w:rsid w:val="000B04DB"/>
    <w:rsid w:val="000B080B"/>
    <w:rsid w:val="000B1196"/>
    <w:rsid w:val="000B1270"/>
    <w:rsid w:val="000B12D9"/>
    <w:rsid w:val="000B1663"/>
    <w:rsid w:val="000B16CC"/>
    <w:rsid w:val="000B1723"/>
    <w:rsid w:val="000B227C"/>
    <w:rsid w:val="000B2B08"/>
    <w:rsid w:val="000B2D9B"/>
    <w:rsid w:val="000B3883"/>
    <w:rsid w:val="000B3B66"/>
    <w:rsid w:val="000B3C94"/>
    <w:rsid w:val="000B3DFE"/>
    <w:rsid w:val="000B3FB5"/>
    <w:rsid w:val="000B4101"/>
    <w:rsid w:val="000B4180"/>
    <w:rsid w:val="000B4374"/>
    <w:rsid w:val="000B46A1"/>
    <w:rsid w:val="000B4881"/>
    <w:rsid w:val="000B4F25"/>
    <w:rsid w:val="000B5DE7"/>
    <w:rsid w:val="000B6844"/>
    <w:rsid w:val="000B6B07"/>
    <w:rsid w:val="000B6E32"/>
    <w:rsid w:val="000B6F0D"/>
    <w:rsid w:val="000B6F41"/>
    <w:rsid w:val="000B71A1"/>
    <w:rsid w:val="000B784A"/>
    <w:rsid w:val="000B78CB"/>
    <w:rsid w:val="000C01C6"/>
    <w:rsid w:val="000C067F"/>
    <w:rsid w:val="000C1835"/>
    <w:rsid w:val="000C1941"/>
    <w:rsid w:val="000C1A6C"/>
    <w:rsid w:val="000C1FC1"/>
    <w:rsid w:val="000C1FD9"/>
    <w:rsid w:val="000C23D5"/>
    <w:rsid w:val="000C27DB"/>
    <w:rsid w:val="000C374A"/>
    <w:rsid w:val="000C374F"/>
    <w:rsid w:val="000C3795"/>
    <w:rsid w:val="000C3BD3"/>
    <w:rsid w:val="000C4651"/>
    <w:rsid w:val="000C4808"/>
    <w:rsid w:val="000C4FCA"/>
    <w:rsid w:val="000C53F0"/>
    <w:rsid w:val="000C5741"/>
    <w:rsid w:val="000C5AA3"/>
    <w:rsid w:val="000C621B"/>
    <w:rsid w:val="000C6A6B"/>
    <w:rsid w:val="000C6A89"/>
    <w:rsid w:val="000C6C06"/>
    <w:rsid w:val="000C77C7"/>
    <w:rsid w:val="000C7FF3"/>
    <w:rsid w:val="000D0BCB"/>
    <w:rsid w:val="000D0E05"/>
    <w:rsid w:val="000D0E21"/>
    <w:rsid w:val="000D1014"/>
    <w:rsid w:val="000D14EA"/>
    <w:rsid w:val="000D280E"/>
    <w:rsid w:val="000D2A95"/>
    <w:rsid w:val="000D2E97"/>
    <w:rsid w:val="000D31C8"/>
    <w:rsid w:val="000D34B9"/>
    <w:rsid w:val="000D4041"/>
    <w:rsid w:val="000D4B9A"/>
    <w:rsid w:val="000D4C8B"/>
    <w:rsid w:val="000D4F1F"/>
    <w:rsid w:val="000D54F3"/>
    <w:rsid w:val="000D5AAC"/>
    <w:rsid w:val="000D5ACA"/>
    <w:rsid w:val="000D5DA3"/>
    <w:rsid w:val="000D5E37"/>
    <w:rsid w:val="000D6001"/>
    <w:rsid w:val="000D6241"/>
    <w:rsid w:val="000D6685"/>
    <w:rsid w:val="000D7A84"/>
    <w:rsid w:val="000E02A6"/>
    <w:rsid w:val="000E0359"/>
    <w:rsid w:val="000E04C6"/>
    <w:rsid w:val="000E04F5"/>
    <w:rsid w:val="000E16FC"/>
    <w:rsid w:val="000E1853"/>
    <w:rsid w:val="000E1B11"/>
    <w:rsid w:val="000E21C2"/>
    <w:rsid w:val="000E22B2"/>
    <w:rsid w:val="000E2A31"/>
    <w:rsid w:val="000E336B"/>
    <w:rsid w:val="000E35CE"/>
    <w:rsid w:val="000E361D"/>
    <w:rsid w:val="000E3A4E"/>
    <w:rsid w:val="000E3A5E"/>
    <w:rsid w:val="000E3FF2"/>
    <w:rsid w:val="000E4315"/>
    <w:rsid w:val="000E4543"/>
    <w:rsid w:val="000E5259"/>
    <w:rsid w:val="000E55C9"/>
    <w:rsid w:val="000E5772"/>
    <w:rsid w:val="000E6258"/>
    <w:rsid w:val="000E6AE2"/>
    <w:rsid w:val="000E6BB9"/>
    <w:rsid w:val="000E6BC5"/>
    <w:rsid w:val="000E6E52"/>
    <w:rsid w:val="000F03D6"/>
    <w:rsid w:val="000F083E"/>
    <w:rsid w:val="000F0C8E"/>
    <w:rsid w:val="000F1163"/>
    <w:rsid w:val="000F17E1"/>
    <w:rsid w:val="000F1A7E"/>
    <w:rsid w:val="000F1B88"/>
    <w:rsid w:val="000F1C71"/>
    <w:rsid w:val="000F200D"/>
    <w:rsid w:val="000F228A"/>
    <w:rsid w:val="000F35BD"/>
    <w:rsid w:val="000F37A5"/>
    <w:rsid w:val="000F3873"/>
    <w:rsid w:val="000F3A57"/>
    <w:rsid w:val="000F3C9D"/>
    <w:rsid w:val="000F4ED0"/>
    <w:rsid w:val="000F54F8"/>
    <w:rsid w:val="000F5B2C"/>
    <w:rsid w:val="000F6280"/>
    <w:rsid w:val="000F6480"/>
    <w:rsid w:val="000F651B"/>
    <w:rsid w:val="000F689C"/>
    <w:rsid w:val="000F6AE1"/>
    <w:rsid w:val="000F6F99"/>
    <w:rsid w:val="000F7109"/>
    <w:rsid w:val="000F754C"/>
    <w:rsid w:val="000F7816"/>
    <w:rsid w:val="000F7919"/>
    <w:rsid w:val="00100154"/>
    <w:rsid w:val="00100486"/>
    <w:rsid w:val="00100ADC"/>
    <w:rsid w:val="001010F0"/>
    <w:rsid w:val="001017DD"/>
    <w:rsid w:val="00101CD7"/>
    <w:rsid w:val="00101E87"/>
    <w:rsid w:val="0010242F"/>
    <w:rsid w:val="00102871"/>
    <w:rsid w:val="00103907"/>
    <w:rsid w:val="00103C02"/>
    <w:rsid w:val="00104089"/>
    <w:rsid w:val="001047D6"/>
    <w:rsid w:val="001047FD"/>
    <w:rsid w:val="00104D25"/>
    <w:rsid w:val="00104D59"/>
    <w:rsid w:val="00105291"/>
    <w:rsid w:val="001057E1"/>
    <w:rsid w:val="001059BA"/>
    <w:rsid w:val="00105D99"/>
    <w:rsid w:val="00105E93"/>
    <w:rsid w:val="00106013"/>
    <w:rsid w:val="001060CA"/>
    <w:rsid w:val="0010612B"/>
    <w:rsid w:val="001071BF"/>
    <w:rsid w:val="0010745D"/>
    <w:rsid w:val="00107C2F"/>
    <w:rsid w:val="00107C94"/>
    <w:rsid w:val="001117CE"/>
    <w:rsid w:val="001121BF"/>
    <w:rsid w:val="00112220"/>
    <w:rsid w:val="001125AC"/>
    <w:rsid w:val="001128FF"/>
    <w:rsid w:val="00112B3E"/>
    <w:rsid w:val="00112C12"/>
    <w:rsid w:val="00112DAC"/>
    <w:rsid w:val="00112FAB"/>
    <w:rsid w:val="001142CA"/>
    <w:rsid w:val="001146A3"/>
    <w:rsid w:val="0011486C"/>
    <w:rsid w:val="00114AF7"/>
    <w:rsid w:val="00114B6B"/>
    <w:rsid w:val="001150F1"/>
    <w:rsid w:val="001152B0"/>
    <w:rsid w:val="00115983"/>
    <w:rsid w:val="00115B51"/>
    <w:rsid w:val="0011607B"/>
    <w:rsid w:val="0011614D"/>
    <w:rsid w:val="00116241"/>
    <w:rsid w:val="00116256"/>
    <w:rsid w:val="001166F2"/>
    <w:rsid w:val="001168B0"/>
    <w:rsid w:val="00116A9B"/>
    <w:rsid w:val="00116D2F"/>
    <w:rsid w:val="001178B4"/>
    <w:rsid w:val="00120CD6"/>
    <w:rsid w:val="001217BC"/>
    <w:rsid w:val="001217C2"/>
    <w:rsid w:val="00121F1C"/>
    <w:rsid w:val="001221E7"/>
    <w:rsid w:val="00122423"/>
    <w:rsid w:val="0012276E"/>
    <w:rsid w:val="00122F71"/>
    <w:rsid w:val="00123259"/>
    <w:rsid w:val="001237B9"/>
    <w:rsid w:val="00123EB9"/>
    <w:rsid w:val="00123EEF"/>
    <w:rsid w:val="0012468B"/>
    <w:rsid w:val="00124708"/>
    <w:rsid w:val="00124AE4"/>
    <w:rsid w:val="00124F27"/>
    <w:rsid w:val="0012530E"/>
    <w:rsid w:val="001259E2"/>
    <w:rsid w:val="00125C97"/>
    <w:rsid w:val="00125ED5"/>
    <w:rsid w:val="00126020"/>
    <w:rsid w:val="00126043"/>
    <w:rsid w:val="001264DA"/>
    <w:rsid w:val="00127A0E"/>
    <w:rsid w:val="001300C1"/>
    <w:rsid w:val="00130475"/>
    <w:rsid w:val="00130934"/>
    <w:rsid w:val="00130DDC"/>
    <w:rsid w:val="00130F41"/>
    <w:rsid w:val="0013190B"/>
    <w:rsid w:val="00131AFB"/>
    <w:rsid w:val="00132470"/>
    <w:rsid w:val="001329E1"/>
    <w:rsid w:val="00132D25"/>
    <w:rsid w:val="0013324E"/>
    <w:rsid w:val="001334B8"/>
    <w:rsid w:val="001339E2"/>
    <w:rsid w:val="00133DB8"/>
    <w:rsid w:val="00133E61"/>
    <w:rsid w:val="00134455"/>
    <w:rsid w:val="00134761"/>
    <w:rsid w:val="00135794"/>
    <w:rsid w:val="001360F3"/>
    <w:rsid w:val="00136BA3"/>
    <w:rsid w:val="00136D5C"/>
    <w:rsid w:val="00136D74"/>
    <w:rsid w:val="00136DD7"/>
    <w:rsid w:val="00136E38"/>
    <w:rsid w:val="001374B7"/>
    <w:rsid w:val="00137838"/>
    <w:rsid w:val="00137854"/>
    <w:rsid w:val="00137A0C"/>
    <w:rsid w:val="00137B15"/>
    <w:rsid w:val="001400CA"/>
    <w:rsid w:val="0014032E"/>
    <w:rsid w:val="00140391"/>
    <w:rsid w:val="00141A72"/>
    <w:rsid w:val="00141AC6"/>
    <w:rsid w:val="00141F9D"/>
    <w:rsid w:val="00142016"/>
    <w:rsid w:val="001425FF"/>
    <w:rsid w:val="0014330D"/>
    <w:rsid w:val="00143E15"/>
    <w:rsid w:val="00143F0D"/>
    <w:rsid w:val="00144280"/>
    <w:rsid w:val="00144557"/>
    <w:rsid w:val="00144642"/>
    <w:rsid w:val="001446CF"/>
    <w:rsid w:val="001449A7"/>
    <w:rsid w:val="00144A13"/>
    <w:rsid w:val="00144F02"/>
    <w:rsid w:val="00144FFB"/>
    <w:rsid w:val="0014526F"/>
    <w:rsid w:val="00145647"/>
    <w:rsid w:val="00145AC3"/>
    <w:rsid w:val="0014642A"/>
    <w:rsid w:val="001464DE"/>
    <w:rsid w:val="00146507"/>
    <w:rsid w:val="0014667F"/>
    <w:rsid w:val="00146765"/>
    <w:rsid w:val="00146923"/>
    <w:rsid w:val="00146B36"/>
    <w:rsid w:val="001472E1"/>
    <w:rsid w:val="00150040"/>
    <w:rsid w:val="001507CE"/>
    <w:rsid w:val="00150DF5"/>
    <w:rsid w:val="00151D0E"/>
    <w:rsid w:val="001520A0"/>
    <w:rsid w:val="00152197"/>
    <w:rsid w:val="00152A28"/>
    <w:rsid w:val="001537FC"/>
    <w:rsid w:val="00153B67"/>
    <w:rsid w:val="001540F5"/>
    <w:rsid w:val="00154ABD"/>
    <w:rsid w:val="00154B8F"/>
    <w:rsid w:val="00154D98"/>
    <w:rsid w:val="001553E6"/>
    <w:rsid w:val="0015546F"/>
    <w:rsid w:val="00155709"/>
    <w:rsid w:val="001563C0"/>
    <w:rsid w:val="0015644D"/>
    <w:rsid w:val="001576AB"/>
    <w:rsid w:val="00157AA9"/>
    <w:rsid w:val="00157EE8"/>
    <w:rsid w:val="00157FDC"/>
    <w:rsid w:val="00160339"/>
    <w:rsid w:val="001603DC"/>
    <w:rsid w:val="00160F23"/>
    <w:rsid w:val="00160F4A"/>
    <w:rsid w:val="00161511"/>
    <w:rsid w:val="00161B96"/>
    <w:rsid w:val="00161C43"/>
    <w:rsid w:val="00161E27"/>
    <w:rsid w:val="0016234F"/>
    <w:rsid w:val="001625AF"/>
    <w:rsid w:val="00162AAF"/>
    <w:rsid w:val="00163342"/>
    <w:rsid w:val="00163407"/>
    <w:rsid w:val="0016366F"/>
    <w:rsid w:val="0016368C"/>
    <w:rsid w:val="001638EE"/>
    <w:rsid w:val="00163A4E"/>
    <w:rsid w:val="00163C0B"/>
    <w:rsid w:val="00163D94"/>
    <w:rsid w:val="00163FD3"/>
    <w:rsid w:val="00164373"/>
    <w:rsid w:val="001645D6"/>
    <w:rsid w:val="00164A07"/>
    <w:rsid w:val="00164FF0"/>
    <w:rsid w:val="00165090"/>
    <w:rsid w:val="0016517B"/>
    <w:rsid w:val="0016579D"/>
    <w:rsid w:val="00166212"/>
    <w:rsid w:val="00166224"/>
    <w:rsid w:val="00166D54"/>
    <w:rsid w:val="00167309"/>
    <w:rsid w:val="00167B41"/>
    <w:rsid w:val="00170253"/>
    <w:rsid w:val="00170788"/>
    <w:rsid w:val="001713F5"/>
    <w:rsid w:val="0017162B"/>
    <w:rsid w:val="00171E76"/>
    <w:rsid w:val="00172202"/>
    <w:rsid w:val="001722A9"/>
    <w:rsid w:val="001722F8"/>
    <w:rsid w:val="00172492"/>
    <w:rsid w:val="00172657"/>
    <w:rsid w:val="0017272B"/>
    <w:rsid w:val="00172EF8"/>
    <w:rsid w:val="0017343C"/>
    <w:rsid w:val="00173E51"/>
    <w:rsid w:val="00174020"/>
    <w:rsid w:val="0017407D"/>
    <w:rsid w:val="0017418A"/>
    <w:rsid w:val="00174896"/>
    <w:rsid w:val="00174A07"/>
    <w:rsid w:val="001757DB"/>
    <w:rsid w:val="0017580B"/>
    <w:rsid w:val="0017580D"/>
    <w:rsid w:val="00175F98"/>
    <w:rsid w:val="0017630D"/>
    <w:rsid w:val="0017673D"/>
    <w:rsid w:val="00176F68"/>
    <w:rsid w:val="00177665"/>
    <w:rsid w:val="00177AF1"/>
    <w:rsid w:val="00177BD1"/>
    <w:rsid w:val="00177C7D"/>
    <w:rsid w:val="00177EFD"/>
    <w:rsid w:val="00180005"/>
    <w:rsid w:val="0018042C"/>
    <w:rsid w:val="001804B6"/>
    <w:rsid w:val="0018197E"/>
    <w:rsid w:val="00182CA2"/>
    <w:rsid w:val="00183467"/>
    <w:rsid w:val="00183585"/>
    <w:rsid w:val="00183D53"/>
    <w:rsid w:val="00183E11"/>
    <w:rsid w:val="0018457D"/>
    <w:rsid w:val="00184BC5"/>
    <w:rsid w:val="00184C5D"/>
    <w:rsid w:val="001854D2"/>
    <w:rsid w:val="001858E3"/>
    <w:rsid w:val="00185B0B"/>
    <w:rsid w:val="00185F01"/>
    <w:rsid w:val="001862DE"/>
    <w:rsid w:val="0018637B"/>
    <w:rsid w:val="001863BC"/>
    <w:rsid w:val="0018664E"/>
    <w:rsid w:val="0018684E"/>
    <w:rsid w:val="0018686B"/>
    <w:rsid w:val="00186885"/>
    <w:rsid w:val="00187109"/>
    <w:rsid w:val="001875CC"/>
    <w:rsid w:val="00187B8D"/>
    <w:rsid w:val="00190608"/>
    <w:rsid w:val="00190786"/>
    <w:rsid w:val="001908CF"/>
    <w:rsid w:val="00190B0A"/>
    <w:rsid w:val="00190C72"/>
    <w:rsid w:val="00190EA9"/>
    <w:rsid w:val="00191092"/>
    <w:rsid w:val="001910CD"/>
    <w:rsid w:val="0019118A"/>
    <w:rsid w:val="00191D46"/>
    <w:rsid w:val="00192333"/>
    <w:rsid w:val="00192F3A"/>
    <w:rsid w:val="00192FF0"/>
    <w:rsid w:val="0019336F"/>
    <w:rsid w:val="0019356A"/>
    <w:rsid w:val="001937E1"/>
    <w:rsid w:val="00193C52"/>
    <w:rsid w:val="00194035"/>
    <w:rsid w:val="00194155"/>
    <w:rsid w:val="0019460D"/>
    <w:rsid w:val="00194673"/>
    <w:rsid w:val="001956A2"/>
    <w:rsid w:val="001956AF"/>
    <w:rsid w:val="00196EB2"/>
    <w:rsid w:val="001975F3"/>
    <w:rsid w:val="00197B54"/>
    <w:rsid w:val="00197D05"/>
    <w:rsid w:val="00197D3C"/>
    <w:rsid w:val="00197E51"/>
    <w:rsid w:val="001A007B"/>
    <w:rsid w:val="001A02C6"/>
    <w:rsid w:val="001A055E"/>
    <w:rsid w:val="001A06D0"/>
    <w:rsid w:val="001A0AD5"/>
    <w:rsid w:val="001A0DA3"/>
    <w:rsid w:val="001A1999"/>
    <w:rsid w:val="001A2599"/>
    <w:rsid w:val="001A305B"/>
    <w:rsid w:val="001A39BE"/>
    <w:rsid w:val="001A42F2"/>
    <w:rsid w:val="001A4380"/>
    <w:rsid w:val="001A4720"/>
    <w:rsid w:val="001A51B6"/>
    <w:rsid w:val="001A565E"/>
    <w:rsid w:val="001A579C"/>
    <w:rsid w:val="001A606C"/>
    <w:rsid w:val="001A63F6"/>
    <w:rsid w:val="001A6479"/>
    <w:rsid w:val="001A652C"/>
    <w:rsid w:val="001A67C0"/>
    <w:rsid w:val="001A6CD0"/>
    <w:rsid w:val="001A7202"/>
    <w:rsid w:val="001A7B0F"/>
    <w:rsid w:val="001A7E07"/>
    <w:rsid w:val="001B03A6"/>
    <w:rsid w:val="001B0A4B"/>
    <w:rsid w:val="001B0C17"/>
    <w:rsid w:val="001B0C83"/>
    <w:rsid w:val="001B1672"/>
    <w:rsid w:val="001B3441"/>
    <w:rsid w:val="001B414A"/>
    <w:rsid w:val="001B4338"/>
    <w:rsid w:val="001B4399"/>
    <w:rsid w:val="001B4EE9"/>
    <w:rsid w:val="001B5046"/>
    <w:rsid w:val="001B5131"/>
    <w:rsid w:val="001B5323"/>
    <w:rsid w:val="001B5644"/>
    <w:rsid w:val="001B60B1"/>
    <w:rsid w:val="001B6785"/>
    <w:rsid w:val="001B69B5"/>
    <w:rsid w:val="001B6A7A"/>
    <w:rsid w:val="001B6AD5"/>
    <w:rsid w:val="001B6CCD"/>
    <w:rsid w:val="001B6CD5"/>
    <w:rsid w:val="001B6D50"/>
    <w:rsid w:val="001B750C"/>
    <w:rsid w:val="001B76FF"/>
    <w:rsid w:val="001C044F"/>
    <w:rsid w:val="001C0934"/>
    <w:rsid w:val="001C107A"/>
    <w:rsid w:val="001C1976"/>
    <w:rsid w:val="001C1B58"/>
    <w:rsid w:val="001C24D2"/>
    <w:rsid w:val="001C2749"/>
    <w:rsid w:val="001C2DE9"/>
    <w:rsid w:val="001C2E15"/>
    <w:rsid w:val="001C2F85"/>
    <w:rsid w:val="001C2F8C"/>
    <w:rsid w:val="001C34FF"/>
    <w:rsid w:val="001C3991"/>
    <w:rsid w:val="001C3B4C"/>
    <w:rsid w:val="001C3BCC"/>
    <w:rsid w:val="001C3ECC"/>
    <w:rsid w:val="001C3F3E"/>
    <w:rsid w:val="001C4A43"/>
    <w:rsid w:val="001C50EA"/>
    <w:rsid w:val="001C54B6"/>
    <w:rsid w:val="001C58EB"/>
    <w:rsid w:val="001C5945"/>
    <w:rsid w:val="001C5A2C"/>
    <w:rsid w:val="001C5F47"/>
    <w:rsid w:val="001C65B6"/>
    <w:rsid w:val="001C689D"/>
    <w:rsid w:val="001C696D"/>
    <w:rsid w:val="001C6D50"/>
    <w:rsid w:val="001C6DBC"/>
    <w:rsid w:val="001C7B5F"/>
    <w:rsid w:val="001C7FD5"/>
    <w:rsid w:val="001D0885"/>
    <w:rsid w:val="001D1325"/>
    <w:rsid w:val="001D16B8"/>
    <w:rsid w:val="001D1BA5"/>
    <w:rsid w:val="001D1BAC"/>
    <w:rsid w:val="001D1DC1"/>
    <w:rsid w:val="001D1FBC"/>
    <w:rsid w:val="001D20BC"/>
    <w:rsid w:val="001D22DF"/>
    <w:rsid w:val="001D2390"/>
    <w:rsid w:val="001D249F"/>
    <w:rsid w:val="001D269A"/>
    <w:rsid w:val="001D2839"/>
    <w:rsid w:val="001D3C5E"/>
    <w:rsid w:val="001D4263"/>
    <w:rsid w:val="001D475B"/>
    <w:rsid w:val="001D4A15"/>
    <w:rsid w:val="001D5520"/>
    <w:rsid w:val="001D55AE"/>
    <w:rsid w:val="001D5BA9"/>
    <w:rsid w:val="001D5C95"/>
    <w:rsid w:val="001D5E3B"/>
    <w:rsid w:val="001D5E74"/>
    <w:rsid w:val="001D66D9"/>
    <w:rsid w:val="001D6931"/>
    <w:rsid w:val="001D6AD7"/>
    <w:rsid w:val="001D7001"/>
    <w:rsid w:val="001D75C7"/>
    <w:rsid w:val="001D7ECC"/>
    <w:rsid w:val="001E099B"/>
    <w:rsid w:val="001E249D"/>
    <w:rsid w:val="001E2A65"/>
    <w:rsid w:val="001E2BC7"/>
    <w:rsid w:val="001E3018"/>
    <w:rsid w:val="001E428F"/>
    <w:rsid w:val="001E467C"/>
    <w:rsid w:val="001E4A71"/>
    <w:rsid w:val="001E4B9F"/>
    <w:rsid w:val="001E4CFC"/>
    <w:rsid w:val="001E4D38"/>
    <w:rsid w:val="001E597E"/>
    <w:rsid w:val="001E5CC0"/>
    <w:rsid w:val="001E5D82"/>
    <w:rsid w:val="001E5F57"/>
    <w:rsid w:val="001E61CC"/>
    <w:rsid w:val="001E64C6"/>
    <w:rsid w:val="001E6A30"/>
    <w:rsid w:val="001E6A98"/>
    <w:rsid w:val="001E6F6B"/>
    <w:rsid w:val="001E70F8"/>
    <w:rsid w:val="001E7381"/>
    <w:rsid w:val="001E74DA"/>
    <w:rsid w:val="001E7AF0"/>
    <w:rsid w:val="001F088E"/>
    <w:rsid w:val="001F0955"/>
    <w:rsid w:val="001F0973"/>
    <w:rsid w:val="001F0BA1"/>
    <w:rsid w:val="001F105B"/>
    <w:rsid w:val="001F10C9"/>
    <w:rsid w:val="001F1429"/>
    <w:rsid w:val="001F1650"/>
    <w:rsid w:val="001F1B39"/>
    <w:rsid w:val="001F1BAF"/>
    <w:rsid w:val="001F2601"/>
    <w:rsid w:val="001F2BE7"/>
    <w:rsid w:val="001F3030"/>
    <w:rsid w:val="001F30BD"/>
    <w:rsid w:val="001F32EC"/>
    <w:rsid w:val="001F3EF0"/>
    <w:rsid w:val="001F511E"/>
    <w:rsid w:val="001F5305"/>
    <w:rsid w:val="001F5990"/>
    <w:rsid w:val="001F5E2D"/>
    <w:rsid w:val="001F68CB"/>
    <w:rsid w:val="001F7559"/>
    <w:rsid w:val="001F783D"/>
    <w:rsid w:val="00200089"/>
    <w:rsid w:val="002001EA"/>
    <w:rsid w:val="002002D2"/>
    <w:rsid w:val="00200598"/>
    <w:rsid w:val="00200C48"/>
    <w:rsid w:val="00201F6A"/>
    <w:rsid w:val="0020217F"/>
    <w:rsid w:val="002021B2"/>
    <w:rsid w:val="00202E95"/>
    <w:rsid w:val="002030A8"/>
    <w:rsid w:val="002031FA"/>
    <w:rsid w:val="0020322F"/>
    <w:rsid w:val="00203EF2"/>
    <w:rsid w:val="002040E2"/>
    <w:rsid w:val="00204BD2"/>
    <w:rsid w:val="00205389"/>
    <w:rsid w:val="002053B9"/>
    <w:rsid w:val="002054FE"/>
    <w:rsid w:val="002056AB"/>
    <w:rsid w:val="00205795"/>
    <w:rsid w:val="002057E3"/>
    <w:rsid w:val="00205820"/>
    <w:rsid w:val="00205967"/>
    <w:rsid w:val="002059D0"/>
    <w:rsid w:val="00205CCD"/>
    <w:rsid w:val="00206C11"/>
    <w:rsid w:val="00206C6A"/>
    <w:rsid w:val="00206E0A"/>
    <w:rsid w:val="00206E17"/>
    <w:rsid w:val="00207126"/>
    <w:rsid w:val="00207362"/>
    <w:rsid w:val="00207659"/>
    <w:rsid w:val="00207C95"/>
    <w:rsid w:val="002108B5"/>
    <w:rsid w:val="0021091C"/>
    <w:rsid w:val="00210FE3"/>
    <w:rsid w:val="0021117C"/>
    <w:rsid w:val="0021131A"/>
    <w:rsid w:val="002113A7"/>
    <w:rsid w:val="00211897"/>
    <w:rsid w:val="002121AA"/>
    <w:rsid w:val="00212AAF"/>
    <w:rsid w:val="0021412A"/>
    <w:rsid w:val="00214786"/>
    <w:rsid w:val="00214D00"/>
    <w:rsid w:val="00215742"/>
    <w:rsid w:val="00215B36"/>
    <w:rsid w:val="00215FA1"/>
    <w:rsid w:val="002162A2"/>
    <w:rsid w:val="0021631F"/>
    <w:rsid w:val="002164C0"/>
    <w:rsid w:val="00216AEE"/>
    <w:rsid w:val="00216BA6"/>
    <w:rsid w:val="002171EB"/>
    <w:rsid w:val="002172B2"/>
    <w:rsid w:val="0021792F"/>
    <w:rsid w:val="00217D51"/>
    <w:rsid w:val="002200A0"/>
    <w:rsid w:val="00220161"/>
    <w:rsid w:val="00220766"/>
    <w:rsid w:val="00220BC7"/>
    <w:rsid w:val="00220DDE"/>
    <w:rsid w:val="00220EB4"/>
    <w:rsid w:val="0022138A"/>
    <w:rsid w:val="00221462"/>
    <w:rsid w:val="00221825"/>
    <w:rsid w:val="00221A04"/>
    <w:rsid w:val="00221C39"/>
    <w:rsid w:val="00221D09"/>
    <w:rsid w:val="00221FD0"/>
    <w:rsid w:val="002222E2"/>
    <w:rsid w:val="002223CE"/>
    <w:rsid w:val="002226B5"/>
    <w:rsid w:val="00222884"/>
    <w:rsid w:val="00222D60"/>
    <w:rsid w:val="00223040"/>
    <w:rsid w:val="0022305C"/>
    <w:rsid w:val="0022380D"/>
    <w:rsid w:val="00223BDA"/>
    <w:rsid w:val="00223DE0"/>
    <w:rsid w:val="00224080"/>
    <w:rsid w:val="0022415F"/>
    <w:rsid w:val="00224323"/>
    <w:rsid w:val="00224577"/>
    <w:rsid w:val="00225655"/>
    <w:rsid w:val="00226BA3"/>
    <w:rsid w:val="00227D3B"/>
    <w:rsid w:val="0023016D"/>
    <w:rsid w:val="00230372"/>
    <w:rsid w:val="002303A1"/>
    <w:rsid w:val="00230772"/>
    <w:rsid w:val="002307A4"/>
    <w:rsid w:val="002313F8"/>
    <w:rsid w:val="00231B4B"/>
    <w:rsid w:val="00231ECD"/>
    <w:rsid w:val="00231F8F"/>
    <w:rsid w:val="00232828"/>
    <w:rsid w:val="00232BDD"/>
    <w:rsid w:val="00232CEC"/>
    <w:rsid w:val="00233045"/>
    <w:rsid w:val="002332D6"/>
    <w:rsid w:val="0023405F"/>
    <w:rsid w:val="00234FEC"/>
    <w:rsid w:val="002356BF"/>
    <w:rsid w:val="00235E72"/>
    <w:rsid w:val="002363D7"/>
    <w:rsid w:val="00236533"/>
    <w:rsid w:val="00236551"/>
    <w:rsid w:val="00236A6B"/>
    <w:rsid w:val="00236AE1"/>
    <w:rsid w:val="0023714F"/>
    <w:rsid w:val="002373A1"/>
    <w:rsid w:val="00237625"/>
    <w:rsid w:val="002376B6"/>
    <w:rsid w:val="00237D4C"/>
    <w:rsid w:val="00240170"/>
    <w:rsid w:val="00240211"/>
    <w:rsid w:val="002409DA"/>
    <w:rsid w:val="00241116"/>
    <w:rsid w:val="00241228"/>
    <w:rsid w:val="00241A63"/>
    <w:rsid w:val="00241F23"/>
    <w:rsid w:val="00242011"/>
    <w:rsid w:val="00242D89"/>
    <w:rsid w:val="00243783"/>
    <w:rsid w:val="00243A70"/>
    <w:rsid w:val="00243EEA"/>
    <w:rsid w:val="00244209"/>
    <w:rsid w:val="00244D33"/>
    <w:rsid w:val="00245D4B"/>
    <w:rsid w:val="00245F5A"/>
    <w:rsid w:val="00245FAB"/>
    <w:rsid w:val="002460A4"/>
    <w:rsid w:val="0024617C"/>
    <w:rsid w:val="00246448"/>
    <w:rsid w:val="0024680E"/>
    <w:rsid w:val="00246FE9"/>
    <w:rsid w:val="002479C5"/>
    <w:rsid w:val="00247B7F"/>
    <w:rsid w:val="00247BE3"/>
    <w:rsid w:val="0025027E"/>
    <w:rsid w:val="0025042C"/>
    <w:rsid w:val="002505D3"/>
    <w:rsid w:val="00250982"/>
    <w:rsid w:val="00250E43"/>
    <w:rsid w:val="00250EFD"/>
    <w:rsid w:val="00251127"/>
    <w:rsid w:val="0025129F"/>
    <w:rsid w:val="00251397"/>
    <w:rsid w:val="00251C2E"/>
    <w:rsid w:val="00251D6F"/>
    <w:rsid w:val="0025217C"/>
    <w:rsid w:val="00252305"/>
    <w:rsid w:val="00252557"/>
    <w:rsid w:val="00252567"/>
    <w:rsid w:val="0025270B"/>
    <w:rsid w:val="002529E1"/>
    <w:rsid w:val="00252D65"/>
    <w:rsid w:val="00252DA0"/>
    <w:rsid w:val="002530B2"/>
    <w:rsid w:val="00253409"/>
    <w:rsid w:val="00253496"/>
    <w:rsid w:val="00253A56"/>
    <w:rsid w:val="00253A80"/>
    <w:rsid w:val="00253C2F"/>
    <w:rsid w:val="002543E8"/>
    <w:rsid w:val="002546DD"/>
    <w:rsid w:val="002552CE"/>
    <w:rsid w:val="00255953"/>
    <w:rsid w:val="00255D6A"/>
    <w:rsid w:val="00255F68"/>
    <w:rsid w:val="00256C24"/>
    <w:rsid w:val="00256E3C"/>
    <w:rsid w:val="00257893"/>
    <w:rsid w:val="002579C4"/>
    <w:rsid w:val="00257DA8"/>
    <w:rsid w:val="002606D2"/>
    <w:rsid w:val="002606DB"/>
    <w:rsid w:val="00260D36"/>
    <w:rsid w:val="00261E18"/>
    <w:rsid w:val="0026235F"/>
    <w:rsid w:val="002628CE"/>
    <w:rsid w:val="00262E88"/>
    <w:rsid w:val="002635F4"/>
    <w:rsid w:val="00263B28"/>
    <w:rsid w:val="00263B77"/>
    <w:rsid w:val="00263F49"/>
    <w:rsid w:val="0026458E"/>
    <w:rsid w:val="002645F1"/>
    <w:rsid w:val="00265F29"/>
    <w:rsid w:val="00266329"/>
    <w:rsid w:val="002669CC"/>
    <w:rsid w:val="0026701A"/>
    <w:rsid w:val="0026728E"/>
    <w:rsid w:val="0026752C"/>
    <w:rsid w:val="00267672"/>
    <w:rsid w:val="00267A7E"/>
    <w:rsid w:val="00267AC6"/>
    <w:rsid w:val="00267B3B"/>
    <w:rsid w:val="00267C22"/>
    <w:rsid w:val="00267FFD"/>
    <w:rsid w:val="0027000C"/>
    <w:rsid w:val="002701F6"/>
    <w:rsid w:val="00270404"/>
    <w:rsid w:val="002707C2"/>
    <w:rsid w:val="0027087B"/>
    <w:rsid w:val="00270DAC"/>
    <w:rsid w:val="00272159"/>
    <w:rsid w:val="00272326"/>
    <w:rsid w:val="00272401"/>
    <w:rsid w:val="002734B4"/>
    <w:rsid w:val="00273899"/>
    <w:rsid w:val="00273D30"/>
    <w:rsid w:val="00274EB7"/>
    <w:rsid w:val="002750DF"/>
    <w:rsid w:val="00275161"/>
    <w:rsid w:val="00275AE2"/>
    <w:rsid w:val="00275C66"/>
    <w:rsid w:val="00276606"/>
    <w:rsid w:val="00276AF8"/>
    <w:rsid w:val="00277070"/>
    <w:rsid w:val="00277187"/>
    <w:rsid w:val="00277DF5"/>
    <w:rsid w:val="00277E26"/>
    <w:rsid w:val="00277F4D"/>
    <w:rsid w:val="002801F0"/>
    <w:rsid w:val="00281059"/>
    <w:rsid w:val="00281D0C"/>
    <w:rsid w:val="00281D17"/>
    <w:rsid w:val="0028204C"/>
    <w:rsid w:val="00282B29"/>
    <w:rsid w:val="00282C97"/>
    <w:rsid w:val="00282EEE"/>
    <w:rsid w:val="0028320B"/>
    <w:rsid w:val="002833E0"/>
    <w:rsid w:val="002835E4"/>
    <w:rsid w:val="002839A8"/>
    <w:rsid w:val="00283D7B"/>
    <w:rsid w:val="0028468D"/>
    <w:rsid w:val="00284808"/>
    <w:rsid w:val="00284CF5"/>
    <w:rsid w:val="00284E18"/>
    <w:rsid w:val="00285069"/>
    <w:rsid w:val="002852B1"/>
    <w:rsid w:val="00285FD6"/>
    <w:rsid w:val="0028603D"/>
    <w:rsid w:val="00286068"/>
    <w:rsid w:val="0028606D"/>
    <w:rsid w:val="002868DC"/>
    <w:rsid w:val="00286918"/>
    <w:rsid w:val="00286A2B"/>
    <w:rsid w:val="00286B38"/>
    <w:rsid w:val="00286C59"/>
    <w:rsid w:val="00286DC7"/>
    <w:rsid w:val="00287B46"/>
    <w:rsid w:val="00287CEA"/>
    <w:rsid w:val="00290384"/>
    <w:rsid w:val="002904C6"/>
    <w:rsid w:val="00290637"/>
    <w:rsid w:val="002909DF"/>
    <w:rsid w:val="0029195E"/>
    <w:rsid w:val="00291A3D"/>
    <w:rsid w:val="00291B0E"/>
    <w:rsid w:val="00291C9A"/>
    <w:rsid w:val="00291F63"/>
    <w:rsid w:val="00291FAC"/>
    <w:rsid w:val="00291FCB"/>
    <w:rsid w:val="002927DC"/>
    <w:rsid w:val="00292E1D"/>
    <w:rsid w:val="0029327D"/>
    <w:rsid w:val="002932F9"/>
    <w:rsid w:val="00293353"/>
    <w:rsid w:val="00293A6F"/>
    <w:rsid w:val="00293F13"/>
    <w:rsid w:val="002951BD"/>
    <w:rsid w:val="002958CD"/>
    <w:rsid w:val="0029590A"/>
    <w:rsid w:val="00295B8A"/>
    <w:rsid w:val="00296256"/>
    <w:rsid w:val="00296507"/>
    <w:rsid w:val="00296622"/>
    <w:rsid w:val="00297261"/>
    <w:rsid w:val="002A0F5B"/>
    <w:rsid w:val="002A0F82"/>
    <w:rsid w:val="002A174A"/>
    <w:rsid w:val="002A1984"/>
    <w:rsid w:val="002A20DC"/>
    <w:rsid w:val="002A2127"/>
    <w:rsid w:val="002A2837"/>
    <w:rsid w:val="002A2F79"/>
    <w:rsid w:val="002A313A"/>
    <w:rsid w:val="002A32CA"/>
    <w:rsid w:val="002A338A"/>
    <w:rsid w:val="002A40BC"/>
    <w:rsid w:val="002A4239"/>
    <w:rsid w:val="002A42AF"/>
    <w:rsid w:val="002A4664"/>
    <w:rsid w:val="002A488F"/>
    <w:rsid w:val="002A4CE5"/>
    <w:rsid w:val="002A4F34"/>
    <w:rsid w:val="002A6356"/>
    <w:rsid w:val="002A6576"/>
    <w:rsid w:val="002A68C8"/>
    <w:rsid w:val="002A7A5D"/>
    <w:rsid w:val="002ADF7D"/>
    <w:rsid w:val="002B0084"/>
    <w:rsid w:val="002B0091"/>
    <w:rsid w:val="002B0271"/>
    <w:rsid w:val="002B0589"/>
    <w:rsid w:val="002B05DA"/>
    <w:rsid w:val="002B080E"/>
    <w:rsid w:val="002B1CC1"/>
    <w:rsid w:val="002B1ED7"/>
    <w:rsid w:val="002B22B2"/>
    <w:rsid w:val="002B262C"/>
    <w:rsid w:val="002B351B"/>
    <w:rsid w:val="002B373D"/>
    <w:rsid w:val="002B4C7B"/>
    <w:rsid w:val="002B4C8A"/>
    <w:rsid w:val="002B4CC5"/>
    <w:rsid w:val="002B5161"/>
    <w:rsid w:val="002B5BE7"/>
    <w:rsid w:val="002B5CE8"/>
    <w:rsid w:val="002B5FDA"/>
    <w:rsid w:val="002B67E0"/>
    <w:rsid w:val="002B6944"/>
    <w:rsid w:val="002B6AE3"/>
    <w:rsid w:val="002B6ED4"/>
    <w:rsid w:val="002B7BC1"/>
    <w:rsid w:val="002B7D69"/>
    <w:rsid w:val="002B7F62"/>
    <w:rsid w:val="002C0353"/>
    <w:rsid w:val="002C0C4B"/>
    <w:rsid w:val="002C1958"/>
    <w:rsid w:val="002C2844"/>
    <w:rsid w:val="002C3174"/>
    <w:rsid w:val="002C4703"/>
    <w:rsid w:val="002C47C3"/>
    <w:rsid w:val="002C491B"/>
    <w:rsid w:val="002C5D26"/>
    <w:rsid w:val="002C6A4F"/>
    <w:rsid w:val="002C6F74"/>
    <w:rsid w:val="002C7522"/>
    <w:rsid w:val="002C765B"/>
    <w:rsid w:val="002C7695"/>
    <w:rsid w:val="002C7B34"/>
    <w:rsid w:val="002C7B53"/>
    <w:rsid w:val="002D00FB"/>
    <w:rsid w:val="002D01B0"/>
    <w:rsid w:val="002D0240"/>
    <w:rsid w:val="002D06BB"/>
    <w:rsid w:val="002D08C8"/>
    <w:rsid w:val="002D0E62"/>
    <w:rsid w:val="002D16F2"/>
    <w:rsid w:val="002D1CD2"/>
    <w:rsid w:val="002D21CA"/>
    <w:rsid w:val="002D2994"/>
    <w:rsid w:val="002D345C"/>
    <w:rsid w:val="002D4175"/>
    <w:rsid w:val="002D439E"/>
    <w:rsid w:val="002D47EA"/>
    <w:rsid w:val="002D48A8"/>
    <w:rsid w:val="002D4BDB"/>
    <w:rsid w:val="002D5261"/>
    <w:rsid w:val="002D6189"/>
    <w:rsid w:val="002D66A3"/>
    <w:rsid w:val="002D6987"/>
    <w:rsid w:val="002D7038"/>
    <w:rsid w:val="002D7077"/>
    <w:rsid w:val="002D7384"/>
    <w:rsid w:val="002D780C"/>
    <w:rsid w:val="002E01C4"/>
    <w:rsid w:val="002E0453"/>
    <w:rsid w:val="002E07B9"/>
    <w:rsid w:val="002E0958"/>
    <w:rsid w:val="002E0B5A"/>
    <w:rsid w:val="002E0F40"/>
    <w:rsid w:val="002E0FD2"/>
    <w:rsid w:val="002E0FDC"/>
    <w:rsid w:val="002E11F9"/>
    <w:rsid w:val="002E1C43"/>
    <w:rsid w:val="002E2377"/>
    <w:rsid w:val="002E2698"/>
    <w:rsid w:val="002E310D"/>
    <w:rsid w:val="002E315B"/>
    <w:rsid w:val="002E31D8"/>
    <w:rsid w:val="002E35C2"/>
    <w:rsid w:val="002E36DA"/>
    <w:rsid w:val="002E3EA1"/>
    <w:rsid w:val="002E4098"/>
    <w:rsid w:val="002E44D8"/>
    <w:rsid w:val="002E4A38"/>
    <w:rsid w:val="002E4C34"/>
    <w:rsid w:val="002E4DFC"/>
    <w:rsid w:val="002E5179"/>
    <w:rsid w:val="002E60CE"/>
    <w:rsid w:val="002E61D5"/>
    <w:rsid w:val="002E6BDE"/>
    <w:rsid w:val="002E775A"/>
    <w:rsid w:val="002E7C58"/>
    <w:rsid w:val="002E7C9E"/>
    <w:rsid w:val="002E7E9B"/>
    <w:rsid w:val="002F0143"/>
    <w:rsid w:val="002F0238"/>
    <w:rsid w:val="002F03A3"/>
    <w:rsid w:val="002F0A8C"/>
    <w:rsid w:val="002F1009"/>
    <w:rsid w:val="002F1706"/>
    <w:rsid w:val="002F2E09"/>
    <w:rsid w:val="002F30C1"/>
    <w:rsid w:val="002F39D9"/>
    <w:rsid w:val="002F3B0F"/>
    <w:rsid w:val="002F3BFE"/>
    <w:rsid w:val="002F47BB"/>
    <w:rsid w:val="002F4885"/>
    <w:rsid w:val="002F4BB8"/>
    <w:rsid w:val="002F4BD2"/>
    <w:rsid w:val="002F4F35"/>
    <w:rsid w:val="002F5039"/>
    <w:rsid w:val="002F52C7"/>
    <w:rsid w:val="002F55B4"/>
    <w:rsid w:val="002F5913"/>
    <w:rsid w:val="002F6278"/>
    <w:rsid w:val="002F65EE"/>
    <w:rsid w:val="002F73E9"/>
    <w:rsid w:val="002F77C9"/>
    <w:rsid w:val="002F7908"/>
    <w:rsid w:val="00300586"/>
    <w:rsid w:val="00300905"/>
    <w:rsid w:val="00300C03"/>
    <w:rsid w:val="00300E49"/>
    <w:rsid w:val="003010E7"/>
    <w:rsid w:val="003011AB"/>
    <w:rsid w:val="003012E3"/>
    <w:rsid w:val="00301B0F"/>
    <w:rsid w:val="00302785"/>
    <w:rsid w:val="00302A39"/>
    <w:rsid w:val="00302C2C"/>
    <w:rsid w:val="00302C7A"/>
    <w:rsid w:val="00302F61"/>
    <w:rsid w:val="00303696"/>
    <w:rsid w:val="00303790"/>
    <w:rsid w:val="003037C2"/>
    <w:rsid w:val="003039AF"/>
    <w:rsid w:val="00304579"/>
    <w:rsid w:val="00304CF9"/>
    <w:rsid w:val="003056BC"/>
    <w:rsid w:val="00305785"/>
    <w:rsid w:val="00305A8A"/>
    <w:rsid w:val="00305DED"/>
    <w:rsid w:val="003061C3"/>
    <w:rsid w:val="0030624D"/>
    <w:rsid w:val="00306969"/>
    <w:rsid w:val="00306A04"/>
    <w:rsid w:val="00306B5A"/>
    <w:rsid w:val="00306CD8"/>
    <w:rsid w:val="003076E4"/>
    <w:rsid w:val="003077B0"/>
    <w:rsid w:val="0031000B"/>
    <w:rsid w:val="0031030F"/>
    <w:rsid w:val="00310692"/>
    <w:rsid w:val="003109B8"/>
    <w:rsid w:val="00310E24"/>
    <w:rsid w:val="0031143D"/>
    <w:rsid w:val="003115F3"/>
    <w:rsid w:val="00312098"/>
    <w:rsid w:val="003129CF"/>
    <w:rsid w:val="00312E47"/>
    <w:rsid w:val="0031305D"/>
    <w:rsid w:val="00313A2B"/>
    <w:rsid w:val="00314151"/>
    <w:rsid w:val="003151F0"/>
    <w:rsid w:val="00315936"/>
    <w:rsid w:val="003166B0"/>
    <w:rsid w:val="00317246"/>
    <w:rsid w:val="00317CE5"/>
    <w:rsid w:val="00320163"/>
    <w:rsid w:val="003202F3"/>
    <w:rsid w:val="0032080E"/>
    <w:rsid w:val="00320844"/>
    <w:rsid w:val="00321497"/>
    <w:rsid w:val="003214AF"/>
    <w:rsid w:val="00321706"/>
    <w:rsid w:val="00321D91"/>
    <w:rsid w:val="003223F5"/>
    <w:rsid w:val="003234B6"/>
    <w:rsid w:val="00323BF3"/>
    <w:rsid w:val="00323CCB"/>
    <w:rsid w:val="00325499"/>
    <w:rsid w:val="003254E7"/>
    <w:rsid w:val="00326F95"/>
    <w:rsid w:val="003270AE"/>
    <w:rsid w:val="00327969"/>
    <w:rsid w:val="0033005D"/>
    <w:rsid w:val="003307D0"/>
    <w:rsid w:val="00330815"/>
    <w:rsid w:val="003312AC"/>
    <w:rsid w:val="00331967"/>
    <w:rsid w:val="00331E4D"/>
    <w:rsid w:val="00332058"/>
    <w:rsid w:val="003320D1"/>
    <w:rsid w:val="00332B02"/>
    <w:rsid w:val="00332D08"/>
    <w:rsid w:val="00332D82"/>
    <w:rsid w:val="00332EC6"/>
    <w:rsid w:val="003333BA"/>
    <w:rsid w:val="0033345A"/>
    <w:rsid w:val="0033381D"/>
    <w:rsid w:val="00333A89"/>
    <w:rsid w:val="00333AA5"/>
    <w:rsid w:val="00333B9E"/>
    <w:rsid w:val="00333E26"/>
    <w:rsid w:val="00334115"/>
    <w:rsid w:val="003342FD"/>
    <w:rsid w:val="00334587"/>
    <w:rsid w:val="0033477D"/>
    <w:rsid w:val="00334CE3"/>
    <w:rsid w:val="00335107"/>
    <w:rsid w:val="00335612"/>
    <w:rsid w:val="00335827"/>
    <w:rsid w:val="0033665E"/>
    <w:rsid w:val="00336CE8"/>
    <w:rsid w:val="00336E58"/>
    <w:rsid w:val="00337867"/>
    <w:rsid w:val="003379A9"/>
    <w:rsid w:val="003379C9"/>
    <w:rsid w:val="00337D30"/>
    <w:rsid w:val="00340099"/>
    <w:rsid w:val="003400A0"/>
    <w:rsid w:val="0034019A"/>
    <w:rsid w:val="0034056D"/>
    <w:rsid w:val="0034065B"/>
    <w:rsid w:val="0034113A"/>
    <w:rsid w:val="003412E7"/>
    <w:rsid w:val="00341A09"/>
    <w:rsid w:val="00341D7E"/>
    <w:rsid w:val="0034207E"/>
    <w:rsid w:val="003422EE"/>
    <w:rsid w:val="003423A2"/>
    <w:rsid w:val="00342508"/>
    <w:rsid w:val="00342D41"/>
    <w:rsid w:val="00342E12"/>
    <w:rsid w:val="00342F00"/>
    <w:rsid w:val="00343638"/>
    <w:rsid w:val="00343CCE"/>
    <w:rsid w:val="00343E14"/>
    <w:rsid w:val="0034458A"/>
    <w:rsid w:val="003447D8"/>
    <w:rsid w:val="00344B76"/>
    <w:rsid w:val="0034528D"/>
    <w:rsid w:val="003456AE"/>
    <w:rsid w:val="003460C0"/>
    <w:rsid w:val="00346547"/>
    <w:rsid w:val="00346D30"/>
    <w:rsid w:val="00346E38"/>
    <w:rsid w:val="00347C0A"/>
    <w:rsid w:val="0035021B"/>
    <w:rsid w:val="0035114D"/>
    <w:rsid w:val="003513EC"/>
    <w:rsid w:val="00351A48"/>
    <w:rsid w:val="00351AC7"/>
    <w:rsid w:val="00351F51"/>
    <w:rsid w:val="0035277F"/>
    <w:rsid w:val="00352C0A"/>
    <w:rsid w:val="00353368"/>
    <w:rsid w:val="00353A72"/>
    <w:rsid w:val="003548BE"/>
    <w:rsid w:val="00354AE2"/>
    <w:rsid w:val="0035538C"/>
    <w:rsid w:val="00355A47"/>
    <w:rsid w:val="00356043"/>
    <w:rsid w:val="0035645B"/>
    <w:rsid w:val="00356581"/>
    <w:rsid w:val="00356735"/>
    <w:rsid w:val="00356A5B"/>
    <w:rsid w:val="0035711D"/>
    <w:rsid w:val="00357150"/>
    <w:rsid w:val="00357AA9"/>
    <w:rsid w:val="00357E3C"/>
    <w:rsid w:val="003603D4"/>
    <w:rsid w:val="003605D7"/>
    <w:rsid w:val="003608DB"/>
    <w:rsid w:val="00360D67"/>
    <w:rsid w:val="00360E8F"/>
    <w:rsid w:val="00361587"/>
    <w:rsid w:val="0036186C"/>
    <w:rsid w:val="00361ABF"/>
    <w:rsid w:val="00361AD6"/>
    <w:rsid w:val="00361BFC"/>
    <w:rsid w:val="00361CDC"/>
    <w:rsid w:val="00362213"/>
    <w:rsid w:val="0036245E"/>
    <w:rsid w:val="00362934"/>
    <w:rsid w:val="00364AD0"/>
    <w:rsid w:val="00364C4D"/>
    <w:rsid w:val="00364C6C"/>
    <w:rsid w:val="00365A2A"/>
    <w:rsid w:val="00366C58"/>
    <w:rsid w:val="00366CC2"/>
    <w:rsid w:val="00366D0F"/>
    <w:rsid w:val="00366F4B"/>
    <w:rsid w:val="0036729E"/>
    <w:rsid w:val="0036751C"/>
    <w:rsid w:val="00367620"/>
    <w:rsid w:val="003676F1"/>
    <w:rsid w:val="00367A27"/>
    <w:rsid w:val="00367BEF"/>
    <w:rsid w:val="0037004C"/>
    <w:rsid w:val="00370B24"/>
    <w:rsid w:val="00370B5E"/>
    <w:rsid w:val="0037136C"/>
    <w:rsid w:val="00371D16"/>
    <w:rsid w:val="00372495"/>
    <w:rsid w:val="00372A58"/>
    <w:rsid w:val="00372B62"/>
    <w:rsid w:val="00372DEF"/>
    <w:rsid w:val="00373135"/>
    <w:rsid w:val="00373345"/>
    <w:rsid w:val="0037335E"/>
    <w:rsid w:val="00373942"/>
    <w:rsid w:val="00373B00"/>
    <w:rsid w:val="00373BC1"/>
    <w:rsid w:val="003741FD"/>
    <w:rsid w:val="00375107"/>
    <w:rsid w:val="0037520B"/>
    <w:rsid w:val="003756C9"/>
    <w:rsid w:val="0037572A"/>
    <w:rsid w:val="00375F15"/>
    <w:rsid w:val="0037620E"/>
    <w:rsid w:val="00376586"/>
    <w:rsid w:val="00376685"/>
    <w:rsid w:val="003769FD"/>
    <w:rsid w:val="00377285"/>
    <w:rsid w:val="003801AD"/>
    <w:rsid w:val="003807EC"/>
    <w:rsid w:val="0038081B"/>
    <w:rsid w:val="00381437"/>
    <w:rsid w:val="00381F9A"/>
    <w:rsid w:val="00381FDC"/>
    <w:rsid w:val="00382107"/>
    <w:rsid w:val="00382673"/>
    <w:rsid w:val="003829D0"/>
    <w:rsid w:val="00382B2B"/>
    <w:rsid w:val="00382F0F"/>
    <w:rsid w:val="00383058"/>
    <w:rsid w:val="00383599"/>
    <w:rsid w:val="0038390E"/>
    <w:rsid w:val="00384980"/>
    <w:rsid w:val="003849C1"/>
    <w:rsid w:val="00384AC4"/>
    <w:rsid w:val="003850BB"/>
    <w:rsid w:val="003857C6"/>
    <w:rsid w:val="00385B1F"/>
    <w:rsid w:val="00386018"/>
    <w:rsid w:val="0038668D"/>
    <w:rsid w:val="003866BD"/>
    <w:rsid w:val="00386A1A"/>
    <w:rsid w:val="00386A96"/>
    <w:rsid w:val="00387413"/>
    <w:rsid w:val="003900B9"/>
    <w:rsid w:val="003901DC"/>
    <w:rsid w:val="00390919"/>
    <w:rsid w:val="00391068"/>
    <w:rsid w:val="00391323"/>
    <w:rsid w:val="003920AB"/>
    <w:rsid w:val="00392175"/>
    <w:rsid w:val="003921ED"/>
    <w:rsid w:val="00392621"/>
    <w:rsid w:val="0039264D"/>
    <w:rsid w:val="0039320C"/>
    <w:rsid w:val="00393EB8"/>
    <w:rsid w:val="003947BF"/>
    <w:rsid w:val="00394B9A"/>
    <w:rsid w:val="00394CB9"/>
    <w:rsid w:val="00394D90"/>
    <w:rsid w:val="00395216"/>
    <w:rsid w:val="00395D9C"/>
    <w:rsid w:val="00395EA9"/>
    <w:rsid w:val="00395F88"/>
    <w:rsid w:val="00396124"/>
    <w:rsid w:val="0039619E"/>
    <w:rsid w:val="0039663A"/>
    <w:rsid w:val="0039673A"/>
    <w:rsid w:val="0039682C"/>
    <w:rsid w:val="00396989"/>
    <w:rsid w:val="00396C5A"/>
    <w:rsid w:val="00397016"/>
    <w:rsid w:val="003977F9"/>
    <w:rsid w:val="00397B4D"/>
    <w:rsid w:val="00397DC8"/>
    <w:rsid w:val="003A0872"/>
    <w:rsid w:val="003A08D3"/>
    <w:rsid w:val="003A0E8E"/>
    <w:rsid w:val="003A1567"/>
    <w:rsid w:val="003A180D"/>
    <w:rsid w:val="003A1C1D"/>
    <w:rsid w:val="003A2C23"/>
    <w:rsid w:val="003A3725"/>
    <w:rsid w:val="003A3FC7"/>
    <w:rsid w:val="003A46B6"/>
    <w:rsid w:val="003A485B"/>
    <w:rsid w:val="003A4B45"/>
    <w:rsid w:val="003A4C2B"/>
    <w:rsid w:val="003A4EA7"/>
    <w:rsid w:val="003A50F5"/>
    <w:rsid w:val="003A51D8"/>
    <w:rsid w:val="003A529B"/>
    <w:rsid w:val="003A5D7A"/>
    <w:rsid w:val="003A65DA"/>
    <w:rsid w:val="003A68D8"/>
    <w:rsid w:val="003A6CC1"/>
    <w:rsid w:val="003A72BB"/>
    <w:rsid w:val="003A73E2"/>
    <w:rsid w:val="003A77D1"/>
    <w:rsid w:val="003A7874"/>
    <w:rsid w:val="003A7961"/>
    <w:rsid w:val="003A7A71"/>
    <w:rsid w:val="003A7CAB"/>
    <w:rsid w:val="003B07AD"/>
    <w:rsid w:val="003B096F"/>
    <w:rsid w:val="003B0A81"/>
    <w:rsid w:val="003B0CF4"/>
    <w:rsid w:val="003B1086"/>
    <w:rsid w:val="003B10F4"/>
    <w:rsid w:val="003B18BC"/>
    <w:rsid w:val="003B25D7"/>
    <w:rsid w:val="003B25F7"/>
    <w:rsid w:val="003B281F"/>
    <w:rsid w:val="003B2C6A"/>
    <w:rsid w:val="003B30E9"/>
    <w:rsid w:val="003B36A4"/>
    <w:rsid w:val="003B3EFA"/>
    <w:rsid w:val="003B411A"/>
    <w:rsid w:val="003B4A0A"/>
    <w:rsid w:val="003B5647"/>
    <w:rsid w:val="003B5E67"/>
    <w:rsid w:val="003B5EB7"/>
    <w:rsid w:val="003B6C3E"/>
    <w:rsid w:val="003B7B9F"/>
    <w:rsid w:val="003B7D9F"/>
    <w:rsid w:val="003C053A"/>
    <w:rsid w:val="003C0C84"/>
    <w:rsid w:val="003C0E26"/>
    <w:rsid w:val="003C0F0D"/>
    <w:rsid w:val="003C12DC"/>
    <w:rsid w:val="003C1A73"/>
    <w:rsid w:val="003C2390"/>
    <w:rsid w:val="003C2A68"/>
    <w:rsid w:val="003C3042"/>
    <w:rsid w:val="003C3082"/>
    <w:rsid w:val="003C3786"/>
    <w:rsid w:val="003C3998"/>
    <w:rsid w:val="003C4336"/>
    <w:rsid w:val="003C4520"/>
    <w:rsid w:val="003C45AD"/>
    <w:rsid w:val="003C4703"/>
    <w:rsid w:val="003C49E3"/>
    <w:rsid w:val="003C4A8D"/>
    <w:rsid w:val="003C5175"/>
    <w:rsid w:val="003C52CC"/>
    <w:rsid w:val="003C5300"/>
    <w:rsid w:val="003C5885"/>
    <w:rsid w:val="003C5DEB"/>
    <w:rsid w:val="003C62F1"/>
    <w:rsid w:val="003C6442"/>
    <w:rsid w:val="003C6816"/>
    <w:rsid w:val="003C6AEC"/>
    <w:rsid w:val="003C6FDB"/>
    <w:rsid w:val="003C7157"/>
    <w:rsid w:val="003C73CE"/>
    <w:rsid w:val="003C763C"/>
    <w:rsid w:val="003C7674"/>
    <w:rsid w:val="003C7739"/>
    <w:rsid w:val="003C7A77"/>
    <w:rsid w:val="003D013A"/>
    <w:rsid w:val="003D0641"/>
    <w:rsid w:val="003D0A59"/>
    <w:rsid w:val="003D0CAE"/>
    <w:rsid w:val="003D14CB"/>
    <w:rsid w:val="003D1820"/>
    <w:rsid w:val="003D1C76"/>
    <w:rsid w:val="003D1F2E"/>
    <w:rsid w:val="003D201A"/>
    <w:rsid w:val="003D2638"/>
    <w:rsid w:val="003D2C7B"/>
    <w:rsid w:val="003D35E5"/>
    <w:rsid w:val="003D3694"/>
    <w:rsid w:val="003D37AE"/>
    <w:rsid w:val="003D3AE5"/>
    <w:rsid w:val="003D3C9F"/>
    <w:rsid w:val="003D3E3A"/>
    <w:rsid w:val="003D421C"/>
    <w:rsid w:val="003D4A03"/>
    <w:rsid w:val="003D53E0"/>
    <w:rsid w:val="003D5C56"/>
    <w:rsid w:val="003D6164"/>
    <w:rsid w:val="003D6D6B"/>
    <w:rsid w:val="003D78DD"/>
    <w:rsid w:val="003D7930"/>
    <w:rsid w:val="003D7C7F"/>
    <w:rsid w:val="003D7EA8"/>
    <w:rsid w:val="003E0502"/>
    <w:rsid w:val="003E057B"/>
    <w:rsid w:val="003E089E"/>
    <w:rsid w:val="003E0A38"/>
    <w:rsid w:val="003E10C9"/>
    <w:rsid w:val="003E12A1"/>
    <w:rsid w:val="003E1D85"/>
    <w:rsid w:val="003E1DD7"/>
    <w:rsid w:val="003E2396"/>
    <w:rsid w:val="003E23FE"/>
    <w:rsid w:val="003E3C42"/>
    <w:rsid w:val="003E3D78"/>
    <w:rsid w:val="003E4273"/>
    <w:rsid w:val="003E4412"/>
    <w:rsid w:val="003E4A20"/>
    <w:rsid w:val="003E4E96"/>
    <w:rsid w:val="003E511E"/>
    <w:rsid w:val="003E5A69"/>
    <w:rsid w:val="003E6715"/>
    <w:rsid w:val="003E6F35"/>
    <w:rsid w:val="003E758A"/>
    <w:rsid w:val="003E7AEA"/>
    <w:rsid w:val="003E7B0D"/>
    <w:rsid w:val="003E7BE4"/>
    <w:rsid w:val="003F0088"/>
    <w:rsid w:val="003F011E"/>
    <w:rsid w:val="003F1028"/>
    <w:rsid w:val="003F1093"/>
    <w:rsid w:val="003F12D4"/>
    <w:rsid w:val="003F1C3E"/>
    <w:rsid w:val="003F200E"/>
    <w:rsid w:val="003F20FF"/>
    <w:rsid w:val="003F2202"/>
    <w:rsid w:val="003F24E1"/>
    <w:rsid w:val="003F3633"/>
    <w:rsid w:val="003F3802"/>
    <w:rsid w:val="003F4ED7"/>
    <w:rsid w:val="003F50B7"/>
    <w:rsid w:val="003F587D"/>
    <w:rsid w:val="003F5CA5"/>
    <w:rsid w:val="003F5F5E"/>
    <w:rsid w:val="003F6898"/>
    <w:rsid w:val="003F6A76"/>
    <w:rsid w:val="003F6F16"/>
    <w:rsid w:val="003F7693"/>
    <w:rsid w:val="003F7E04"/>
    <w:rsid w:val="003F7E67"/>
    <w:rsid w:val="003F7EAA"/>
    <w:rsid w:val="003F7FB2"/>
    <w:rsid w:val="00400002"/>
    <w:rsid w:val="004003C5"/>
    <w:rsid w:val="00400601"/>
    <w:rsid w:val="004009C8"/>
    <w:rsid w:val="00400E73"/>
    <w:rsid w:val="00400F6E"/>
    <w:rsid w:val="0040128E"/>
    <w:rsid w:val="00401573"/>
    <w:rsid w:val="0040178B"/>
    <w:rsid w:val="00401C05"/>
    <w:rsid w:val="00402028"/>
    <w:rsid w:val="00402317"/>
    <w:rsid w:val="00402F27"/>
    <w:rsid w:val="00403D4B"/>
    <w:rsid w:val="00403E87"/>
    <w:rsid w:val="0040428A"/>
    <w:rsid w:val="00404724"/>
    <w:rsid w:val="0040499D"/>
    <w:rsid w:val="00404B5D"/>
    <w:rsid w:val="00404D08"/>
    <w:rsid w:val="0040515A"/>
    <w:rsid w:val="00405681"/>
    <w:rsid w:val="00405E0B"/>
    <w:rsid w:val="0040622F"/>
    <w:rsid w:val="004067B2"/>
    <w:rsid w:val="0040696B"/>
    <w:rsid w:val="00406C2B"/>
    <w:rsid w:val="00406EC8"/>
    <w:rsid w:val="00407039"/>
    <w:rsid w:val="00407080"/>
    <w:rsid w:val="004071A9"/>
    <w:rsid w:val="0040752F"/>
    <w:rsid w:val="0040798F"/>
    <w:rsid w:val="00407AF7"/>
    <w:rsid w:val="00407C6D"/>
    <w:rsid w:val="00407FF2"/>
    <w:rsid w:val="004105A7"/>
    <w:rsid w:val="00410D01"/>
    <w:rsid w:val="00411164"/>
    <w:rsid w:val="00411731"/>
    <w:rsid w:val="00411B6E"/>
    <w:rsid w:val="00411BD0"/>
    <w:rsid w:val="00411D31"/>
    <w:rsid w:val="00412B9C"/>
    <w:rsid w:val="00412E32"/>
    <w:rsid w:val="0041358C"/>
    <w:rsid w:val="004138A2"/>
    <w:rsid w:val="00413C83"/>
    <w:rsid w:val="0041434F"/>
    <w:rsid w:val="00414FF9"/>
    <w:rsid w:val="00415133"/>
    <w:rsid w:val="0041522D"/>
    <w:rsid w:val="00415D02"/>
    <w:rsid w:val="00416119"/>
    <w:rsid w:val="004162BB"/>
    <w:rsid w:val="004165E0"/>
    <w:rsid w:val="00416E68"/>
    <w:rsid w:val="00416FC5"/>
    <w:rsid w:val="00417759"/>
    <w:rsid w:val="00417F3F"/>
    <w:rsid w:val="00417F9E"/>
    <w:rsid w:val="0042011B"/>
    <w:rsid w:val="004203B1"/>
    <w:rsid w:val="004208F3"/>
    <w:rsid w:val="0042172C"/>
    <w:rsid w:val="00421EEA"/>
    <w:rsid w:val="0042284F"/>
    <w:rsid w:val="004232CE"/>
    <w:rsid w:val="004234B7"/>
    <w:rsid w:val="00423598"/>
    <w:rsid w:val="004235C0"/>
    <w:rsid w:val="00423A8D"/>
    <w:rsid w:val="00423BA6"/>
    <w:rsid w:val="00423BC4"/>
    <w:rsid w:val="00423C11"/>
    <w:rsid w:val="00423D84"/>
    <w:rsid w:val="00423F4E"/>
    <w:rsid w:val="004241A1"/>
    <w:rsid w:val="00425384"/>
    <w:rsid w:val="004258D3"/>
    <w:rsid w:val="00425DA6"/>
    <w:rsid w:val="0042639F"/>
    <w:rsid w:val="00426681"/>
    <w:rsid w:val="0042670C"/>
    <w:rsid w:val="00426A06"/>
    <w:rsid w:val="00427239"/>
    <w:rsid w:val="00427E58"/>
    <w:rsid w:val="00427E64"/>
    <w:rsid w:val="00430117"/>
    <w:rsid w:val="0043031A"/>
    <w:rsid w:val="00430DE4"/>
    <w:rsid w:val="00430F26"/>
    <w:rsid w:val="004313C7"/>
    <w:rsid w:val="00431AAB"/>
    <w:rsid w:val="00431B7F"/>
    <w:rsid w:val="00431B98"/>
    <w:rsid w:val="00432FBC"/>
    <w:rsid w:val="00433948"/>
    <w:rsid w:val="00433CE3"/>
    <w:rsid w:val="00433FB1"/>
    <w:rsid w:val="00434A26"/>
    <w:rsid w:val="00434E27"/>
    <w:rsid w:val="004356D7"/>
    <w:rsid w:val="00435DD6"/>
    <w:rsid w:val="004372C9"/>
    <w:rsid w:val="00440CA8"/>
    <w:rsid w:val="00440E4A"/>
    <w:rsid w:val="0044153E"/>
    <w:rsid w:val="00441767"/>
    <w:rsid w:val="00441F36"/>
    <w:rsid w:val="004421FB"/>
    <w:rsid w:val="004427D7"/>
    <w:rsid w:val="00442A7F"/>
    <w:rsid w:val="00442BDD"/>
    <w:rsid w:val="004433B3"/>
    <w:rsid w:val="00443A3A"/>
    <w:rsid w:val="004440C6"/>
    <w:rsid w:val="00444586"/>
    <w:rsid w:val="004454E9"/>
    <w:rsid w:val="004462D9"/>
    <w:rsid w:val="004462F9"/>
    <w:rsid w:val="00446917"/>
    <w:rsid w:val="00446B21"/>
    <w:rsid w:val="00446B5B"/>
    <w:rsid w:val="00446FCC"/>
    <w:rsid w:val="00447054"/>
    <w:rsid w:val="00447A5E"/>
    <w:rsid w:val="00447C91"/>
    <w:rsid w:val="00447F89"/>
    <w:rsid w:val="00450208"/>
    <w:rsid w:val="00450B2A"/>
    <w:rsid w:val="00450BD8"/>
    <w:rsid w:val="00450E26"/>
    <w:rsid w:val="00451A5B"/>
    <w:rsid w:val="00451C00"/>
    <w:rsid w:val="00453AE6"/>
    <w:rsid w:val="00453C99"/>
    <w:rsid w:val="00453F9D"/>
    <w:rsid w:val="004542F1"/>
    <w:rsid w:val="004549D1"/>
    <w:rsid w:val="00454E6A"/>
    <w:rsid w:val="00455AE0"/>
    <w:rsid w:val="00455CBE"/>
    <w:rsid w:val="004560CE"/>
    <w:rsid w:val="00456369"/>
    <w:rsid w:val="004564DB"/>
    <w:rsid w:val="00456A5B"/>
    <w:rsid w:val="00456EE0"/>
    <w:rsid w:val="00456F7D"/>
    <w:rsid w:val="00457560"/>
    <w:rsid w:val="00457E52"/>
    <w:rsid w:val="0046001A"/>
    <w:rsid w:val="004602B6"/>
    <w:rsid w:val="00460839"/>
    <w:rsid w:val="00460A30"/>
    <w:rsid w:val="00460D8E"/>
    <w:rsid w:val="00461189"/>
    <w:rsid w:val="0046149A"/>
    <w:rsid w:val="00462684"/>
    <w:rsid w:val="00462C4B"/>
    <w:rsid w:val="00463142"/>
    <w:rsid w:val="0046364F"/>
    <w:rsid w:val="00463680"/>
    <w:rsid w:val="00463A95"/>
    <w:rsid w:val="00464307"/>
    <w:rsid w:val="00464320"/>
    <w:rsid w:val="004643CD"/>
    <w:rsid w:val="00464950"/>
    <w:rsid w:val="004649ED"/>
    <w:rsid w:val="004651F3"/>
    <w:rsid w:val="00465586"/>
    <w:rsid w:val="00465882"/>
    <w:rsid w:val="0046726E"/>
    <w:rsid w:val="004675A0"/>
    <w:rsid w:val="00467683"/>
    <w:rsid w:val="004676A4"/>
    <w:rsid w:val="00467FDE"/>
    <w:rsid w:val="00470254"/>
    <w:rsid w:val="0047035A"/>
    <w:rsid w:val="004706BC"/>
    <w:rsid w:val="00470783"/>
    <w:rsid w:val="00470F82"/>
    <w:rsid w:val="00471169"/>
    <w:rsid w:val="00471431"/>
    <w:rsid w:val="00471C74"/>
    <w:rsid w:val="004721FE"/>
    <w:rsid w:val="004727C4"/>
    <w:rsid w:val="00472CD4"/>
    <w:rsid w:val="00473235"/>
    <w:rsid w:val="004732CF"/>
    <w:rsid w:val="00473616"/>
    <w:rsid w:val="00474273"/>
    <w:rsid w:val="004747B5"/>
    <w:rsid w:val="00474950"/>
    <w:rsid w:val="00474AAB"/>
    <w:rsid w:val="00474B3A"/>
    <w:rsid w:val="004752C7"/>
    <w:rsid w:val="004756F8"/>
    <w:rsid w:val="0047595D"/>
    <w:rsid w:val="00475DCE"/>
    <w:rsid w:val="0047610D"/>
    <w:rsid w:val="0047619B"/>
    <w:rsid w:val="0047626A"/>
    <w:rsid w:val="004763FD"/>
    <w:rsid w:val="00476B98"/>
    <w:rsid w:val="00476F43"/>
    <w:rsid w:val="00477E52"/>
    <w:rsid w:val="0048054D"/>
    <w:rsid w:val="00480950"/>
    <w:rsid w:val="00480C9C"/>
    <w:rsid w:val="00481B99"/>
    <w:rsid w:val="00482112"/>
    <w:rsid w:val="00482349"/>
    <w:rsid w:val="0048259A"/>
    <w:rsid w:val="004825A0"/>
    <w:rsid w:val="004826FD"/>
    <w:rsid w:val="00482A1A"/>
    <w:rsid w:val="00482C62"/>
    <w:rsid w:val="00482F08"/>
    <w:rsid w:val="00482FEE"/>
    <w:rsid w:val="00483017"/>
    <w:rsid w:val="0048343B"/>
    <w:rsid w:val="00483BB4"/>
    <w:rsid w:val="00484268"/>
    <w:rsid w:val="00485460"/>
    <w:rsid w:val="00485E53"/>
    <w:rsid w:val="00486168"/>
    <w:rsid w:val="00486191"/>
    <w:rsid w:val="004864F1"/>
    <w:rsid w:val="004866E3"/>
    <w:rsid w:val="00486A7C"/>
    <w:rsid w:val="00486B5D"/>
    <w:rsid w:val="0048724A"/>
    <w:rsid w:val="00487710"/>
    <w:rsid w:val="00487712"/>
    <w:rsid w:val="00487921"/>
    <w:rsid w:val="00487E49"/>
    <w:rsid w:val="00490054"/>
    <w:rsid w:val="004904D3"/>
    <w:rsid w:val="00490654"/>
    <w:rsid w:val="004906DE"/>
    <w:rsid w:val="004907D8"/>
    <w:rsid w:val="004909AC"/>
    <w:rsid w:val="00490E45"/>
    <w:rsid w:val="00490E4A"/>
    <w:rsid w:val="00490EC6"/>
    <w:rsid w:val="004912EE"/>
    <w:rsid w:val="0049163F"/>
    <w:rsid w:val="00491A17"/>
    <w:rsid w:val="00491BCB"/>
    <w:rsid w:val="00492207"/>
    <w:rsid w:val="004923D6"/>
    <w:rsid w:val="00492581"/>
    <w:rsid w:val="00492707"/>
    <w:rsid w:val="00492AE9"/>
    <w:rsid w:val="00492DD6"/>
    <w:rsid w:val="00492F88"/>
    <w:rsid w:val="004931DB"/>
    <w:rsid w:val="0049365B"/>
    <w:rsid w:val="00493A5D"/>
    <w:rsid w:val="00493BA7"/>
    <w:rsid w:val="00494414"/>
    <w:rsid w:val="0049452E"/>
    <w:rsid w:val="00494F2F"/>
    <w:rsid w:val="0049504B"/>
    <w:rsid w:val="004950DB"/>
    <w:rsid w:val="004952FE"/>
    <w:rsid w:val="00495387"/>
    <w:rsid w:val="00495484"/>
    <w:rsid w:val="00495B8B"/>
    <w:rsid w:val="004965A7"/>
    <w:rsid w:val="00496611"/>
    <w:rsid w:val="0049676A"/>
    <w:rsid w:val="004969DB"/>
    <w:rsid w:val="00496BDD"/>
    <w:rsid w:val="00496BFC"/>
    <w:rsid w:val="004972A3"/>
    <w:rsid w:val="00497646"/>
    <w:rsid w:val="004A0072"/>
    <w:rsid w:val="004A016F"/>
    <w:rsid w:val="004A06A8"/>
    <w:rsid w:val="004A0A19"/>
    <w:rsid w:val="004A12C8"/>
    <w:rsid w:val="004A1662"/>
    <w:rsid w:val="004A19B3"/>
    <w:rsid w:val="004A1B6B"/>
    <w:rsid w:val="004A1F1B"/>
    <w:rsid w:val="004A2AFE"/>
    <w:rsid w:val="004A3082"/>
    <w:rsid w:val="004A30DD"/>
    <w:rsid w:val="004A3817"/>
    <w:rsid w:val="004A38B8"/>
    <w:rsid w:val="004A5116"/>
    <w:rsid w:val="004A5E1C"/>
    <w:rsid w:val="004A5EE5"/>
    <w:rsid w:val="004A69A3"/>
    <w:rsid w:val="004A69BA"/>
    <w:rsid w:val="004A6B84"/>
    <w:rsid w:val="004A6F96"/>
    <w:rsid w:val="004A7336"/>
    <w:rsid w:val="004A7640"/>
    <w:rsid w:val="004A77EF"/>
    <w:rsid w:val="004B0018"/>
    <w:rsid w:val="004B017E"/>
    <w:rsid w:val="004B07F8"/>
    <w:rsid w:val="004B0832"/>
    <w:rsid w:val="004B09A2"/>
    <w:rsid w:val="004B0A4B"/>
    <w:rsid w:val="004B1052"/>
    <w:rsid w:val="004B2051"/>
    <w:rsid w:val="004B232F"/>
    <w:rsid w:val="004B2929"/>
    <w:rsid w:val="004B2BD5"/>
    <w:rsid w:val="004B33A0"/>
    <w:rsid w:val="004B3887"/>
    <w:rsid w:val="004B3FC9"/>
    <w:rsid w:val="004B40C7"/>
    <w:rsid w:val="004B4947"/>
    <w:rsid w:val="004B5907"/>
    <w:rsid w:val="004B5BDB"/>
    <w:rsid w:val="004B6039"/>
    <w:rsid w:val="004B649B"/>
    <w:rsid w:val="004B68B8"/>
    <w:rsid w:val="004B6C88"/>
    <w:rsid w:val="004B6CA4"/>
    <w:rsid w:val="004B6E00"/>
    <w:rsid w:val="004B7447"/>
    <w:rsid w:val="004B7C98"/>
    <w:rsid w:val="004B7F42"/>
    <w:rsid w:val="004C000C"/>
    <w:rsid w:val="004C0BC2"/>
    <w:rsid w:val="004C103A"/>
    <w:rsid w:val="004C1B9E"/>
    <w:rsid w:val="004C1C1B"/>
    <w:rsid w:val="004C24B3"/>
    <w:rsid w:val="004C252B"/>
    <w:rsid w:val="004C259C"/>
    <w:rsid w:val="004C2A85"/>
    <w:rsid w:val="004C2B4D"/>
    <w:rsid w:val="004C2BFC"/>
    <w:rsid w:val="004C3C7D"/>
    <w:rsid w:val="004C3C9A"/>
    <w:rsid w:val="004C42FC"/>
    <w:rsid w:val="004C45D2"/>
    <w:rsid w:val="004C48D0"/>
    <w:rsid w:val="004C4B90"/>
    <w:rsid w:val="004C4D02"/>
    <w:rsid w:val="004C58B8"/>
    <w:rsid w:val="004C60D3"/>
    <w:rsid w:val="004C6B12"/>
    <w:rsid w:val="004C7334"/>
    <w:rsid w:val="004C75E8"/>
    <w:rsid w:val="004D0041"/>
    <w:rsid w:val="004D02A1"/>
    <w:rsid w:val="004D045F"/>
    <w:rsid w:val="004D1788"/>
    <w:rsid w:val="004D17A8"/>
    <w:rsid w:val="004D1A54"/>
    <w:rsid w:val="004D1C8E"/>
    <w:rsid w:val="004D2009"/>
    <w:rsid w:val="004D2330"/>
    <w:rsid w:val="004D2657"/>
    <w:rsid w:val="004D2762"/>
    <w:rsid w:val="004D3053"/>
    <w:rsid w:val="004D33D3"/>
    <w:rsid w:val="004D34A6"/>
    <w:rsid w:val="004D37B1"/>
    <w:rsid w:val="004D38D5"/>
    <w:rsid w:val="004D3966"/>
    <w:rsid w:val="004D3EAE"/>
    <w:rsid w:val="004D3FAA"/>
    <w:rsid w:val="004D4D58"/>
    <w:rsid w:val="004D4F16"/>
    <w:rsid w:val="004D51E7"/>
    <w:rsid w:val="004D6245"/>
    <w:rsid w:val="004D6273"/>
    <w:rsid w:val="004D68FC"/>
    <w:rsid w:val="004D6C8F"/>
    <w:rsid w:val="004D723C"/>
    <w:rsid w:val="004D72F1"/>
    <w:rsid w:val="004D7CC1"/>
    <w:rsid w:val="004E04AC"/>
    <w:rsid w:val="004E06CE"/>
    <w:rsid w:val="004E11C4"/>
    <w:rsid w:val="004E13C5"/>
    <w:rsid w:val="004E1D35"/>
    <w:rsid w:val="004E1FFD"/>
    <w:rsid w:val="004E225B"/>
    <w:rsid w:val="004E238C"/>
    <w:rsid w:val="004E2446"/>
    <w:rsid w:val="004E2614"/>
    <w:rsid w:val="004E27CA"/>
    <w:rsid w:val="004E2868"/>
    <w:rsid w:val="004E2BF2"/>
    <w:rsid w:val="004E33B6"/>
    <w:rsid w:val="004E3FAB"/>
    <w:rsid w:val="004E4A81"/>
    <w:rsid w:val="004E4A87"/>
    <w:rsid w:val="004E4CE3"/>
    <w:rsid w:val="004E51C3"/>
    <w:rsid w:val="004E5744"/>
    <w:rsid w:val="004E5F20"/>
    <w:rsid w:val="004E61F5"/>
    <w:rsid w:val="004E6242"/>
    <w:rsid w:val="004E63B1"/>
    <w:rsid w:val="004E649C"/>
    <w:rsid w:val="004E658B"/>
    <w:rsid w:val="004E6A31"/>
    <w:rsid w:val="004E7172"/>
    <w:rsid w:val="004E745A"/>
    <w:rsid w:val="004E76A7"/>
    <w:rsid w:val="004E7D36"/>
    <w:rsid w:val="004F0384"/>
    <w:rsid w:val="004F06FD"/>
    <w:rsid w:val="004F0879"/>
    <w:rsid w:val="004F109E"/>
    <w:rsid w:val="004F114A"/>
    <w:rsid w:val="004F12CF"/>
    <w:rsid w:val="004F18C7"/>
    <w:rsid w:val="004F27F8"/>
    <w:rsid w:val="004F2B5B"/>
    <w:rsid w:val="004F2D15"/>
    <w:rsid w:val="004F37A8"/>
    <w:rsid w:val="004F38F3"/>
    <w:rsid w:val="004F3994"/>
    <w:rsid w:val="004F3D38"/>
    <w:rsid w:val="004F4026"/>
    <w:rsid w:val="004F47CE"/>
    <w:rsid w:val="004F525D"/>
    <w:rsid w:val="004F58A1"/>
    <w:rsid w:val="004F5A88"/>
    <w:rsid w:val="004F5CB6"/>
    <w:rsid w:val="004F64EC"/>
    <w:rsid w:val="004F666A"/>
    <w:rsid w:val="004F6959"/>
    <w:rsid w:val="004F6F4D"/>
    <w:rsid w:val="004F742E"/>
    <w:rsid w:val="004F7862"/>
    <w:rsid w:val="00500833"/>
    <w:rsid w:val="005008C8"/>
    <w:rsid w:val="00500C45"/>
    <w:rsid w:val="00501916"/>
    <w:rsid w:val="00501AFE"/>
    <w:rsid w:val="00501B8D"/>
    <w:rsid w:val="0050292B"/>
    <w:rsid w:val="00502B67"/>
    <w:rsid w:val="00502C49"/>
    <w:rsid w:val="00502E3C"/>
    <w:rsid w:val="005031B6"/>
    <w:rsid w:val="00503315"/>
    <w:rsid w:val="005033C0"/>
    <w:rsid w:val="00503494"/>
    <w:rsid w:val="005034E5"/>
    <w:rsid w:val="005036A6"/>
    <w:rsid w:val="005037C7"/>
    <w:rsid w:val="00503D71"/>
    <w:rsid w:val="0050427A"/>
    <w:rsid w:val="0050446A"/>
    <w:rsid w:val="00504E25"/>
    <w:rsid w:val="00505854"/>
    <w:rsid w:val="0050624F"/>
    <w:rsid w:val="005062D6"/>
    <w:rsid w:val="005063DB"/>
    <w:rsid w:val="0050674D"/>
    <w:rsid w:val="005068D5"/>
    <w:rsid w:val="00507926"/>
    <w:rsid w:val="00507DBA"/>
    <w:rsid w:val="00510125"/>
    <w:rsid w:val="00510C30"/>
    <w:rsid w:val="00511101"/>
    <w:rsid w:val="0051130C"/>
    <w:rsid w:val="00511C4A"/>
    <w:rsid w:val="00511E23"/>
    <w:rsid w:val="00511E66"/>
    <w:rsid w:val="00511E76"/>
    <w:rsid w:val="0051208A"/>
    <w:rsid w:val="00512313"/>
    <w:rsid w:val="00512AE6"/>
    <w:rsid w:val="00513015"/>
    <w:rsid w:val="0051366B"/>
    <w:rsid w:val="00513E71"/>
    <w:rsid w:val="005140A7"/>
    <w:rsid w:val="005142A6"/>
    <w:rsid w:val="0051432E"/>
    <w:rsid w:val="00514902"/>
    <w:rsid w:val="0051520E"/>
    <w:rsid w:val="0051534F"/>
    <w:rsid w:val="005158FA"/>
    <w:rsid w:val="00516377"/>
    <w:rsid w:val="00516EBD"/>
    <w:rsid w:val="00517417"/>
    <w:rsid w:val="005178F5"/>
    <w:rsid w:val="00517997"/>
    <w:rsid w:val="005200C7"/>
    <w:rsid w:val="0052032A"/>
    <w:rsid w:val="00520C73"/>
    <w:rsid w:val="00520FD9"/>
    <w:rsid w:val="0052214C"/>
    <w:rsid w:val="005228DA"/>
    <w:rsid w:val="00522DB8"/>
    <w:rsid w:val="00522E5F"/>
    <w:rsid w:val="0052373B"/>
    <w:rsid w:val="005238FD"/>
    <w:rsid w:val="00524E37"/>
    <w:rsid w:val="00525694"/>
    <w:rsid w:val="00526223"/>
    <w:rsid w:val="005264F7"/>
    <w:rsid w:val="00527488"/>
    <w:rsid w:val="00527598"/>
    <w:rsid w:val="00530690"/>
    <w:rsid w:val="005309CF"/>
    <w:rsid w:val="00530A88"/>
    <w:rsid w:val="00530B60"/>
    <w:rsid w:val="00530C38"/>
    <w:rsid w:val="00530CDA"/>
    <w:rsid w:val="00530D89"/>
    <w:rsid w:val="00530E00"/>
    <w:rsid w:val="005315C2"/>
    <w:rsid w:val="00532717"/>
    <w:rsid w:val="005328D1"/>
    <w:rsid w:val="00532BC0"/>
    <w:rsid w:val="00532EE4"/>
    <w:rsid w:val="00532F65"/>
    <w:rsid w:val="005338A1"/>
    <w:rsid w:val="00533A81"/>
    <w:rsid w:val="00533D79"/>
    <w:rsid w:val="00534008"/>
    <w:rsid w:val="00534444"/>
    <w:rsid w:val="005344F8"/>
    <w:rsid w:val="00534726"/>
    <w:rsid w:val="00534B42"/>
    <w:rsid w:val="00534BEC"/>
    <w:rsid w:val="00535219"/>
    <w:rsid w:val="005352A6"/>
    <w:rsid w:val="00535876"/>
    <w:rsid w:val="00536A01"/>
    <w:rsid w:val="00537BCF"/>
    <w:rsid w:val="00537BDD"/>
    <w:rsid w:val="00537D5E"/>
    <w:rsid w:val="005402BD"/>
    <w:rsid w:val="005405EB"/>
    <w:rsid w:val="00540AD5"/>
    <w:rsid w:val="00540F9E"/>
    <w:rsid w:val="00541CF8"/>
    <w:rsid w:val="00542436"/>
    <w:rsid w:val="00542826"/>
    <w:rsid w:val="0054286D"/>
    <w:rsid w:val="00542CBC"/>
    <w:rsid w:val="00543029"/>
    <w:rsid w:val="00543352"/>
    <w:rsid w:val="00543424"/>
    <w:rsid w:val="005434D7"/>
    <w:rsid w:val="00543812"/>
    <w:rsid w:val="0054388A"/>
    <w:rsid w:val="00543B2C"/>
    <w:rsid w:val="00543C5F"/>
    <w:rsid w:val="00543F23"/>
    <w:rsid w:val="005440A7"/>
    <w:rsid w:val="0054419C"/>
    <w:rsid w:val="00544D95"/>
    <w:rsid w:val="0054542B"/>
    <w:rsid w:val="005457B3"/>
    <w:rsid w:val="005459CF"/>
    <w:rsid w:val="00545FB1"/>
    <w:rsid w:val="005461A8"/>
    <w:rsid w:val="00546250"/>
    <w:rsid w:val="0054721F"/>
    <w:rsid w:val="0054791C"/>
    <w:rsid w:val="0055045B"/>
    <w:rsid w:val="00550A09"/>
    <w:rsid w:val="00551271"/>
    <w:rsid w:val="005516C0"/>
    <w:rsid w:val="00551E3E"/>
    <w:rsid w:val="00551F8D"/>
    <w:rsid w:val="00552275"/>
    <w:rsid w:val="00552BEE"/>
    <w:rsid w:val="00552FC8"/>
    <w:rsid w:val="005537B4"/>
    <w:rsid w:val="00553D8E"/>
    <w:rsid w:val="00554340"/>
    <w:rsid w:val="0055439B"/>
    <w:rsid w:val="005543A4"/>
    <w:rsid w:val="00554436"/>
    <w:rsid w:val="00554695"/>
    <w:rsid w:val="00554962"/>
    <w:rsid w:val="00554EBF"/>
    <w:rsid w:val="0055546B"/>
    <w:rsid w:val="00555A36"/>
    <w:rsid w:val="00555BC9"/>
    <w:rsid w:val="00555ED0"/>
    <w:rsid w:val="00555FBA"/>
    <w:rsid w:val="00556016"/>
    <w:rsid w:val="005563EF"/>
    <w:rsid w:val="00556654"/>
    <w:rsid w:val="005566EA"/>
    <w:rsid w:val="00556EDB"/>
    <w:rsid w:val="00557D5F"/>
    <w:rsid w:val="00560592"/>
    <w:rsid w:val="005605E3"/>
    <w:rsid w:val="00560CB5"/>
    <w:rsid w:val="00561C95"/>
    <w:rsid w:val="005627C7"/>
    <w:rsid w:val="005628F9"/>
    <w:rsid w:val="00562B14"/>
    <w:rsid w:val="00562C20"/>
    <w:rsid w:val="00562E81"/>
    <w:rsid w:val="00563A7D"/>
    <w:rsid w:val="00563AD5"/>
    <w:rsid w:val="005647DB"/>
    <w:rsid w:val="00564916"/>
    <w:rsid w:val="00564A83"/>
    <w:rsid w:val="00564E4A"/>
    <w:rsid w:val="00564FEC"/>
    <w:rsid w:val="0056555D"/>
    <w:rsid w:val="005659C6"/>
    <w:rsid w:val="00566732"/>
    <w:rsid w:val="00566BB8"/>
    <w:rsid w:val="0056708E"/>
    <w:rsid w:val="005677D6"/>
    <w:rsid w:val="00567AF8"/>
    <w:rsid w:val="00567D93"/>
    <w:rsid w:val="00567EF8"/>
    <w:rsid w:val="005700D0"/>
    <w:rsid w:val="0057025F"/>
    <w:rsid w:val="00570365"/>
    <w:rsid w:val="005708BA"/>
    <w:rsid w:val="00570F9E"/>
    <w:rsid w:val="00571037"/>
    <w:rsid w:val="0057115D"/>
    <w:rsid w:val="0057135D"/>
    <w:rsid w:val="00571488"/>
    <w:rsid w:val="00571625"/>
    <w:rsid w:val="00571A30"/>
    <w:rsid w:val="00571B50"/>
    <w:rsid w:val="00571F3B"/>
    <w:rsid w:val="00572240"/>
    <w:rsid w:val="00573085"/>
    <w:rsid w:val="00573527"/>
    <w:rsid w:val="00574807"/>
    <w:rsid w:val="00574A96"/>
    <w:rsid w:val="00574F7F"/>
    <w:rsid w:val="00575451"/>
    <w:rsid w:val="00576134"/>
    <w:rsid w:val="0057626B"/>
    <w:rsid w:val="00576CED"/>
    <w:rsid w:val="00576D4F"/>
    <w:rsid w:val="00576E24"/>
    <w:rsid w:val="00577297"/>
    <w:rsid w:val="005779D3"/>
    <w:rsid w:val="00577A71"/>
    <w:rsid w:val="00577A8F"/>
    <w:rsid w:val="00577C4A"/>
    <w:rsid w:val="00580286"/>
    <w:rsid w:val="0058078C"/>
    <w:rsid w:val="00580A8D"/>
    <w:rsid w:val="00580D99"/>
    <w:rsid w:val="00581069"/>
    <w:rsid w:val="00581F7E"/>
    <w:rsid w:val="00582896"/>
    <w:rsid w:val="00582D40"/>
    <w:rsid w:val="00584555"/>
    <w:rsid w:val="00585177"/>
    <w:rsid w:val="005852AC"/>
    <w:rsid w:val="00585340"/>
    <w:rsid w:val="00585427"/>
    <w:rsid w:val="00585527"/>
    <w:rsid w:val="00585764"/>
    <w:rsid w:val="00585A71"/>
    <w:rsid w:val="0058610B"/>
    <w:rsid w:val="00586765"/>
    <w:rsid w:val="00586A76"/>
    <w:rsid w:val="005871E3"/>
    <w:rsid w:val="005873E9"/>
    <w:rsid w:val="00587AB8"/>
    <w:rsid w:val="0059002D"/>
    <w:rsid w:val="005901CA"/>
    <w:rsid w:val="005903DF"/>
    <w:rsid w:val="005906E3"/>
    <w:rsid w:val="00590CE6"/>
    <w:rsid w:val="00590D83"/>
    <w:rsid w:val="00591553"/>
    <w:rsid w:val="00591589"/>
    <w:rsid w:val="005916E6"/>
    <w:rsid w:val="00591935"/>
    <w:rsid w:val="00591F5B"/>
    <w:rsid w:val="00591F80"/>
    <w:rsid w:val="0059217D"/>
    <w:rsid w:val="00592636"/>
    <w:rsid w:val="00592AE7"/>
    <w:rsid w:val="00592E13"/>
    <w:rsid w:val="00592FDD"/>
    <w:rsid w:val="005931C8"/>
    <w:rsid w:val="0059334B"/>
    <w:rsid w:val="00593625"/>
    <w:rsid w:val="00593762"/>
    <w:rsid w:val="005942BF"/>
    <w:rsid w:val="00594439"/>
    <w:rsid w:val="00594526"/>
    <w:rsid w:val="00594565"/>
    <w:rsid w:val="00594EF8"/>
    <w:rsid w:val="005952A6"/>
    <w:rsid w:val="005953BA"/>
    <w:rsid w:val="0059577C"/>
    <w:rsid w:val="00595832"/>
    <w:rsid w:val="005959EB"/>
    <w:rsid w:val="00595D97"/>
    <w:rsid w:val="00595F56"/>
    <w:rsid w:val="005963E3"/>
    <w:rsid w:val="005966C2"/>
    <w:rsid w:val="0059675B"/>
    <w:rsid w:val="00596801"/>
    <w:rsid w:val="00596C72"/>
    <w:rsid w:val="0059734F"/>
    <w:rsid w:val="005974D1"/>
    <w:rsid w:val="005976AA"/>
    <w:rsid w:val="00597A96"/>
    <w:rsid w:val="005A04D4"/>
    <w:rsid w:val="005A09A6"/>
    <w:rsid w:val="005A09AB"/>
    <w:rsid w:val="005A0ABC"/>
    <w:rsid w:val="005A1147"/>
    <w:rsid w:val="005A1639"/>
    <w:rsid w:val="005A1BDE"/>
    <w:rsid w:val="005A2141"/>
    <w:rsid w:val="005A22C3"/>
    <w:rsid w:val="005A2ABB"/>
    <w:rsid w:val="005A2E58"/>
    <w:rsid w:val="005A2F75"/>
    <w:rsid w:val="005A3241"/>
    <w:rsid w:val="005A3280"/>
    <w:rsid w:val="005A333E"/>
    <w:rsid w:val="005A3640"/>
    <w:rsid w:val="005A36AE"/>
    <w:rsid w:val="005A37BE"/>
    <w:rsid w:val="005A3959"/>
    <w:rsid w:val="005A3C84"/>
    <w:rsid w:val="005A3D02"/>
    <w:rsid w:val="005A4113"/>
    <w:rsid w:val="005A4542"/>
    <w:rsid w:val="005A496A"/>
    <w:rsid w:val="005A4B2D"/>
    <w:rsid w:val="005A4D90"/>
    <w:rsid w:val="005A51CA"/>
    <w:rsid w:val="005A53FE"/>
    <w:rsid w:val="005A6BDB"/>
    <w:rsid w:val="005A6C88"/>
    <w:rsid w:val="005A72EE"/>
    <w:rsid w:val="005A732A"/>
    <w:rsid w:val="005A7804"/>
    <w:rsid w:val="005B0019"/>
    <w:rsid w:val="005B03CD"/>
    <w:rsid w:val="005B105D"/>
    <w:rsid w:val="005B1753"/>
    <w:rsid w:val="005B1A38"/>
    <w:rsid w:val="005B1DC8"/>
    <w:rsid w:val="005B255A"/>
    <w:rsid w:val="005B3058"/>
    <w:rsid w:val="005B33EA"/>
    <w:rsid w:val="005B35C0"/>
    <w:rsid w:val="005B3932"/>
    <w:rsid w:val="005B3D9F"/>
    <w:rsid w:val="005B40E3"/>
    <w:rsid w:val="005B4A56"/>
    <w:rsid w:val="005B50AA"/>
    <w:rsid w:val="005B5706"/>
    <w:rsid w:val="005B5B0C"/>
    <w:rsid w:val="005B62AE"/>
    <w:rsid w:val="005B6870"/>
    <w:rsid w:val="005B6875"/>
    <w:rsid w:val="005B6D1C"/>
    <w:rsid w:val="005B6FDE"/>
    <w:rsid w:val="005B701A"/>
    <w:rsid w:val="005B7385"/>
    <w:rsid w:val="005B78B9"/>
    <w:rsid w:val="005B7916"/>
    <w:rsid w:val="005B7A85"/>
    <w:rsid w:val="005B7E1E"/>
    <w:rsid w:val="005C0193"/>
    <w:rsid w:val="005C07D9"/>
    <w:rsid w:val="005C08F1"/>
    <w:rsid w:val="005C09EF"/>
    <w:rsid w:val="005C2320"/>
    <w:rsid w:val="005C2619"/>
    <w:rsid w:val="005C2680"/>
    <w:rsid w:val="005C2A06"/>
    <w:rsid w:val="005C3312"/>
    <w:rsid w:val="005C3BF0"/>
    <w:rsid w:val="005C3C61"/>
    <w:rsid w:val="005C42A4"/>
    <w:rsid w:val="005C4680"/>
    <w:rsid w:val="005C469B"/>
    <w:rsid w:val="005C46BA"/>
    <w:rsid w:val="005C4A1B"/>
    <w:rsid w:val="005C4DBC"/>
    <w:rsid w:val="005C4E65"/>
    <w:rsid w:val="005C521B"/>
    <w:rsid w:val="005C52D5"/>
    <w:rsid w:val="005C53EC"/>
    <w:rsid w:val="005C5A1E"/>
    <w:rsid w:val="005C644F"/>
    <w:rsid w:val="005C64BA"/>
    <w:rsid w:val="005C6990"/>
    <w:rsid w:val="005C6ABB"/>
    <w:rsid w:val="005C6C27"/>
    <w:rsid w:val="005C6DF6"/>
    <w:rsid w:val="005C6EC0"/>
    <w:rsid w:val="005C70E0"/>
    <w:rsid w:val="005C7267"/>
    <w:rsid w:val="005C7588"/>
    <w:rsid w:val="005C785A"/>
    <w:rsid w:val="005C79A6"/>
    <w:rsid w:val="005C79E4"/>
    <w:rsid w:val="005C7E7B"/>
    <w:rsid w:val="005D03BF"/>
    <w:rsid w:val="005D07DA"/>
    <w:rsid w:val="005D09F5"/>
    <w:rsid w:val="005D0CDF"/>
    <w:rsid w:val="005D1007"/>
    <w:rsid w:val="005D1796"/>
    <w:rsid w:val="005D17FE"/>
    <w:rsid w:val="005D1899"/>
    <w:rsid w:val="005D1ACA"/>
    <w:rsid w:val="005D1F0D"/>
    <w:rsid w:val="005D229E"/>
    <w:rsid w:val="005D28D7"/>
    <w:rsid w:val="005D2D1C"/>
    <w:rsid w:val="005D2FC8"/>
    <w:rsid w:val="005D32A2"/>
    <w:rsid w:val="005D3809"/>
    <w:rsid w:val="005D52BD"/>
    <w:rsid w:val="005D56B0"/>
    <w:rsid w:val="005D6591"/>
    <w:rsid w:val="005D695E"/>
    <w:rsid w:val="005D6D3A"/>
    <w:rsid w:val="005D73D2"/>
    <w:rsid w:val="005E0412"/>
    <w:rsid w:val="005E1001"/>
    <w:rsid w:val="005E1078"/>
    <w:rsid w:val="005E11AD"/>
    <w:rsid w:val="005E15BD"/>
    <w:rsid w:val="005E2197"/>
    <w:rsid w:val="005E2638"/>
    <w:rsid w:val="005E33D6"/>
    <w:rsid w:val="005E349A"/>
    <w:rsid w:val="005E3703"/>
    <w:rsid w:val="005E39D5"/>
    <w:rsid w:val="005E3AE4"/>
    <w:rsid w:val="005E3D62"/>
    <w:rsid w:val="005E3DAC"/>
    <w:rsid w:val="005E3DCC"/>
    <w:rsid w:val="005E40CB"/>
    <w:rsid w:val="005E46BA"/>
    <w:rsid w:val="005E4721"/>
    <w:rsid w:val="005E47AF"/>
    <w:rsid w:val="005E4880"/>
    <w:rsid w:val="005E4C89"/>
    <w:rsid w:val="005E4CED"/>
    <w:rsid w:val="005E4F47"/>
    <w:rsid w:val="005E57C8"/>
    <w:rsid w:val="005E5816"/>
    <w:rsid w:val="005E59AE"/>
    <w:rsid w:val="005E5BE1"/>
    <w:rsid w:val="005E5BF0"/>
    <w:rsid w:val="005E5C61"/>
    <w:rsid w:val="005E640C"/>
    <w:rsid w:val="005E6A64"/>
    <w:rsid w:val="005E6B94"/>
    <w:rsid w:val="005E6BD8"/>
    <w:rsid w:val="005E6E0D"/>
    <w:rsid w:val="005F0063"/>
    <w:rsid w:val="005F04C2"/>
    <w:rsid w:val="005F09A4"/>
    <w:rsid w:val="005F0F93"/>
    <w:rsid w:val="005F12BA"/>
    <w:rsid w:val="005F1394"/>
    <w:rsid w:val="005F1529"/>
    <w:rsid w:val="005F1675"/>
    <w:rsid w:val="005F1A78"/>
    <w:rsid w:val="005F1B8C"/>
    <w:rsid w:val="005F1FDB"/>
    <w:rsid w:val="005F25E2"/>
    <w:rsid w:val="005F2E04"/>
    <w:rsid w:val="005F2E27"/>
    <w:rsid w:val="005F2F02"/>
    <w:rsid w:val="005F3208"/>
    <w:rsid w:val="005F3551"/>
    <w:rsid w:val="005F3CF5"/>
    <w:rsid w:val="005F409E"/>
    <w:rsid w:val="005F411B"/>
    <w:rsid w:val="005F45E9"/>
    <w:rsid w:val="005F4E6D"/>
    <w:rsid w:val="005F5163"/>
    <w:rsid w:val="005F5568"/>
    <w:rsid w:val="005F5D19"/>
    <w:rsid w:val="005F61A2"/>
    <w:rsid w:val="005F6329"/>
    <w:rsid w:val="005F64FA"/>
    <w:rsid w:val="005F6C24"/>
    <w:rsid w:val="005F6F01"/>
    <w:rsid w:val="0060005A"/>
    <w:rsid w:val="00600245"/>
    <w:rsid w:val="00601124"/>
    <w:rsid w:val="00601F6D"/>
    <w:rsid w:val="00602197"/>
    <w:rsid w:val="00602E44"/>
    <w:rsid w:val="00603D75"/>
    <w:rsid w:val="00603D7F"/>
    <w:rsid w:val="00604DBF"/>
    <w:rsid w:val="0060551A"/>
    <w:rsid w:val="0060624D"/>
    <w:rsid w:val="00606A96"/>
    <w:rsid w:val="00606E3D"/>
    <w:rsid w:val="006072D7"/>
    <w:rsid w:val="00607556"/>
    <w:rsid w:val="006077BB"/>
    <w:rsid w:val="00610045"/>
    <w:rsid w:val="006105E8"/>
    <w:rsid w:val="006108BA"/>
    <w:rsid w:val="006108BC"/>
    <w:rsid w:val="00610DFF"/>
    <w:rsid w:val="00610FF6"/>
    <w:rsid w:val="006111DA"/>
    <w:rsid w:val="0061123C"/>
    <w:rsid w:val="00611420"/>
    <w:rsid w:val="00611745"/>
    <w:rsid w:val="00611FF1"/>
    <w:rsid w:val="006129C3"/>
    <w:rsid w:val="00612B6F"/>
    <w:rsid w:val="00613181"/>
    <w:rsid w:val="00613241"/>
    <w:rsid w:val="00613265"/>
    <w:rsid w:val="00613611"/>
    <w:rsid w:val="00613B36"/>
    <w:rsid w:val="006140EE"/>
    <w:rsid w:val="0061446E"/>
    <w:rsid w:val="006144EC"/>
    <w:rsid w:val="00614A66"/>
    <w:rsid w:val="00615010"/>
    <w:rsid w:val="00615099"/>
    <w:rsid w:val="006150AD"/>
    <w:rsid w:val="00615914"/>
    <w:rsid w:val="006162AC"/>
    <w:rsid w:val="006162ED"/>
    <w:rsid w:val="00616409"/>
    <w:rsid w:val="006165A1"/>
    <w:rsid w:val="0061753C"/>
    <w:rsid w:val="006204E4"/>
    <w:rsid w:val="006206CF"/>
    <w:rsid w:val="00620B68"/>
    <w:rsid w:val="00620CFF"/>
    <w:rsid w:val="0062133A"/>
    <w:rsid w:val="0062169B"/>
    <w:rsid w:val="00621C54"/>
    <w:rsid w:val="00621E61"/>
    <w:rsid w:val="00622264"/>
    <w:rsid w:val="00622333"/>
    <w:rsid w:val="006227D0"/>
    <w:rsid w:val="00622BC9"/>
    <w:rsid w:val="00622F42"/>
    <w:rsid w:val="006232D3"/>
    <w:rsid w:val="0062361C"/>
    <w:rsid w:val="00623A29"/>
    <w:rsid w:val="00623AD1"/>
    <w:rsid w:val="006243A4"/>
    <w:rsid w:val="0062480C"/>
    <w:rsid w:val="00624893"/>
    <w:rsid w:val="00624AAB"/>
    <w:rsid w:val="00624B9E"/>
    <w:rsid w:val="0062524B"/>
    <w:rsid w:val="0062532C"/>
    <w:rsid w:val="0062544E"/>
    <w:rsid w:val="006255E9"/>
    <w:rsid w:val="0062635E"/>
    <w:rsid w:val="0062663E"/>
    <w:rsid w:val="006267CE"/>
    <w:rsid w:val="00626909"/>
    <w:rsid w:val="006275CF"/>
    <w:rsid w:val="006278FA"/>
    <w:rsid w:val="00627B7F"/>
    <w:rsid w:val="00627BCD"/>
    <w:rsid w:val="006307C9"/>
    <w:rsid w:val="00630806"/>
    <w:rsid w:val="00631741"/>
    <w:rsid w:val="006317DF"/>
    <w:rsid w:val="006326D6"/>
    <w:rsid w:val="00632980"/>
    <w:rsid w:val="00633196"/>
    <w:rsid w:val="00633518"/>
    <w:rsid w:val="00633713"/>
    <w:rsid w:val="006339BB"/>
    <w:rsid w:val="00633E6E"/>
    <w:rsid w:val="00634551"/>
    <w:rsid w:val="00634CC1"/>
    <w:rsid w:val="006352CC"/>
    <w:rsid w:val="006356AF"/>
    <w:rsid w:val="00635868"/>
    <w:rsid w:val="006359C1"/>
    <w:rsid w:val="00635D34"/>
    <w:rsid w:val="00635F3F"/>
    <w:rsid w:val="006368FA"/>
    <w:rsid w:val="006377C6"/>
    <w:rsid w:val="00637FC5"/>
    <w:rsid w:val="00640878"/>
    <w:rsid w:val="00640C9B"/>
    <w:rsid w:val="00640CF9"/>
    <w:rsid w:val="00641263"/>
    <w:rsid w:val="00641830"/>
    <w:rsid w:val="00641A9A"/>
    <w:rsid w:val="0064240C"/>
    <w:rsid w:val="00642592"/>
    <w:rsid w:val="00642706"/>
    <w:rsid w:val="0064273F"/>
    <w:rsid w:val="00642A9B"/>
    <w:rsid w:val="00642F55"/>
    <w:rsid w:val="00642F69"/>
    <w:rsid w:val="00643FA3"/>
    <w:rsid w:val="006440D3"/>
    <w:rsid w:val="0064451E"/>
    <w:rsid w:val="00644A51"/>
    <w:rsid w:val="00644DB7"/>
    <w:rsid w:val="00644F46"/>
    <w:rsid w:val="0064538D"/>
    <w:rsid w:val="006454E7"/>
    <w:rsid w:val="00645626"/>
    <w:rsid w:val="00645653"/>
    <w:rsid w:val="006457AF"/>
    <w:rsid w:val="006458EE"/>
    <w:rsid w:val="006461FD"/>
    <w:rsid w:val="006462B1"/>
    <w:rsid w:val="006465DA"/>
    <w:rsid w:val="00646BCB"/>
    <w:rsid w:val="00646ED0"/>
    <w:rsid w:val="00647454"/>
    <w:rsid w:val="006474B0"/>
    <w:rsid w:val="00647544"/>
    <w:rsid w:val="00647A23"/>
    <w:rsid w:val="00647D26"/>
    <w:rsid w:val="00647DB1"/>
    <w:rsid w:val="00647E53"/>
    <w:rsid w:val="00647EE0"/>
    <w:rsid w:val="006500B1"/>
    <w:rsid w:val="006502C5"/>
    <w:rsid w:val="00650587"/>
    <w:rsid w:val="006506E0"/>
    <w:rsid w:val="006508F0"/>
    <w:rsid w:val="006508F2"/>
    <w:rsid w:val="00650F0C"/>
    <w:rsid w:val="0065102A"/>
    <w:rsid w:val="006511D9"/>
    <w:rsid w:val="006522A6"/>
    <w:rsid w:val="00652336"/>
    <w:rsid w:val="00652363"/>
    <w:rsid w:val="0065251D"/>
    <w:rsid w:val="006527D9"/>
    <w:rsid w:val="0065284A"/>
    <w:rsid w:val="006533A1"/>
    <w:rsid w:val="006535B4"/>
    <w:rsid w:val="00653D49"/>
    <w:rsid w:val="006541E6"/>
    <w:rsid w:val="00654B26"/>
    <w:rsid w:val="0065514B"/>
    <w:rsid w:val="0065520D"/>
    <w:rsid w:val="006553C4"/>
    <w:rsid w:val="00655833"/>
    <w:rsid w:val="00656BCB"/>
    <w:rsid w:val="00657025"/>
    <w:rsid w:val="00657545"/>
    <w:rsid w:val="00657A36"/>
    <w:rsid w:val="0066007F"/>
    <w:rsid w:val="00660BE8"/>
    <w:rsid w:val="00660D05"/>
    <w:rsid w:val="00660F4F"/>
    <w:rsid w:val="00661471"/>
    <w:rsid w:val="00661EAA"/>
    <w:rsid w:val="0066235B"/>
    <w:rsid w:val="00662585"/>
    <w:rsid w:val="00663BD5"/>
    <w:rsid w:val="00663E1E"/>
    <w:rsid w:val="006645D9"/>
    <w:rsid w:val="0066495C"/>
    <w:rsid w:val="00664B3D"/>
    <w:rsid w:val="006658CA"/>
    <w:rsid w:val="00665975"/>
    <w:rsid w:val="00666675"/>
    <w:rsid w:val="006677BD"/>
    <w:rsid w:val="00667C89"/>
    <w:rsid w:val="006705E4"/>
    <w:rsid w:val="00670993"/>
    <w:rsid w:val="0067143E"/>
    <w:rsid w:val="0067148E"/>
    <w:rsid w:val="006717DF"/>
    <w:rsid w:val="00671F22"/>
    <w:rsid w:val="00672221"/>
    <w:rsid w:val="006726FC"/>
    <w:rsid w:val="00672F89"/>
    <w:rsid w:val="00673338"/>
    <w:rsid w:val="00673525"/>
    <w:rsid w:val="00673CEA"/>
    <w:rsid w:val="00673DEB"/>
    <w:rsid w:val="00674B3B"/>
    <w:rsid w:val="00674D33"/>
    <w:rsid w:val="006758CA"/>
    <w:rsid w:val="0067597D"/>
    <w:rsid w:val="00676092"/>
    <w:rsid w:val="0067618E"/>
    <w:rsid w:val="0067641C"/>
    <w:rsid w:val="00676482"/>
    <w:rsid w:val="00677752"/>
    <w:rsid w:val="00677A58"/>
    <w:rsid w:val="00677C35"/>
    <w:rsid w:val="00677F67"/>
    <w:rsid w:val="0068016A"/>
    <w:rsid w:val="00680391"/>
    <w:rsid w:val="006803F9"/>
    <w:rsid w:val="006804E7"/>
    <w:rsid w:val="00680B82"/>
    <w:rsid w:val="00680F6F"/>
    <w:rsid w:val="0068126C"/>
    <w:rsid w:val="0068242E"/>
    <w:rsid w:val="006827AC"/>
    <w:rsid w:val="00682CCA"/>
    <w:rsid w:val="006831D6"/>
    <w:rsid w:val="006835B6"/>
    <w:rsid w:val="006836D3"/>
    <w:rsid w:val="006843B0"/>
    <w:rsid w:val="006847A0"/>
    <w:rsid w:val="006848A4"/>
    <w:rsid w:val="006859BD"/>
    <w:rsid w:val="006862DB"/>
    <w:rsid w:val="00686592"/>
    <w:rsid w:val="00686AFB"/>
    <w:rsid w:val="00686DBC"/>
    <w:rsid w:val="00687876"/>
    <w:rsid w:val="0069052C"/>
    <w:rsid w:val="00690608"/>
    <w:rsid w:val="00690CDD"/>
    <w:rsid w:val="00690F1F"/>
    <w:rsid w:val="0069128A"/>
    <w:rsid w:val="00691B22"/>
    <w:rsid w:val="00691B28"/>
    <w:rsid w:val="00692CE4"/>
    <w:rsid w:val="0069370F"/>
    <w:rsid w:val="00693BA0"/>
    <w:rsid w:val="006941D5"/>
    <w:rsid w:val="00694339"/>
    <w:rsid w:val="00694AB7"/>
    <w:rsid w:val="00694B16"/>
    <w:rsid w:val="00694F24"/>
    <w:rsid w:val="006958A9"/>
    <w:rsid w:val="00695B15"/>
    <w:rsid w:val="00695D6D"/>
    <w:rsid w:val="00695FBE"/>
    <w:rsid w:val="0069658F"/>
    <w:rsid w:val="0069672E"/>
    <w:rsid w:val="006968E5"/>
    <w:rsid w:val="00696AAB"/>
    <w:rsid w:val="00696BDC"/>
    <w:rsid w:val="00696BF1"/>
    <w:rsid w:val="00697FD6"/>
    <w:rsid w:val="006A0390"/>
    <w:rsid w:val="006A1118"/>
    <w:rsid w:val="006A12EE"/>
    <w:rsid w:val="006A148B"/>
    <w:rsid w:val="006A195C"/>
    <w:rsid w:val="006A1CC0"/>
    <w:rsid w:val="006A2AE8"/>
    <w:rsid w:val="006A3045"/>
    <w:rsid w:val="006A35C2"/>
    <w:rsid w:val="006A52B7"/>
    <w:rsid w:val="006A56EF"/>
    <w:rsid w:val="006A62AC"/>
    <w:rsid w:val="006A6358"/>
    <w:rsid w:val="006A6442"/>
    <w:rsid w:val="006A6766"/>
    <w:rsid w:val="006A67C2"/>
    <w:rsid w:val="006A6896"/>
    <w:rsid w:val="006A6EAF"/>
    <w:rsid w:val="006A6ECA"/>
    <w:rsid w:val="006A7327"/>
    <w:rsid w:val="006A74F4"/>
    <w:rsid w:val="006A763D"/>
    <w:rsid w:val="006A7ABB"/>
    <w:rsid w:val="006A7AD0"/>
    <w:rsid w:val="006A7DEF"/>
    <w:rsid w:val="006A7F09"/>
    <w:rsid w:val="006A7FC6"/>
    <w:rsid w:val="006B053A"/>
    <w:rsid w:val="006B0AA0"/>
    <w:rsid w:val="006B0B54"/>
    <w:rsid w:val="006B0B98"/>
    <w:rsid w:val="006B15B1"/>
    <w:rsid w:val="006B1A30"/>
    <w:rsid w:val="006B1F84"/>
    <w:rsid w:val="006B20DB"/>
    <w:rsid w:val="006B2B34"/>
    <w:rsid w:val="006B2E35"/>
    <w:rsid w:val="006B4200"/>
    <w:rsid w:val="006B4499"/>
    <w:rsid w:val="006B4B69"/>
    <w:rsid w:val="006B4D30"/>
    <w:rsid w:val="006B52E2"/>
    <w:rsid w:val="006B5492"/>
    <w:rsid w:val="006B5C55"/>
    <w:rsid w:val="006B5DC6"/>
    <w:rsid w:val="006B5E6B"/>
    <w:rsid w:val="006B648E"/>
    <w:rsid w:val="006B6AE1"/>
    <w:rsid w:val="006B6C61"/>
    <w:rsid w:val="006B700D"/>
    <w:rsid w:val="006B7276"/>
    <w:rsid w:val="006B7379"/>
    <w:rsid w:val="006B73D9"/>
    <w:rsid w:val="006B7F6C"/>
    <w:rsid w:val="006C094F"/>
    <w:rsid w:val="006C11CB"/>
    <w:rsid w:val="006C12D4"/>
    <w:rsid w:val="006C1E31"/>
    <w:rsid w:val="006C1EE0"/>
    <w:rsid w:val="006C291E"/>
    <w:rsid w:val="006C2B76"/>
    <w:rsid w:val="006C2CEC"/>
    <w:rsid w:val="006C3223"/>
    <w:rsid w:val="006C3E32"/>
    <w:rsid w:val="006C49E1"/>
    <w:rsid w:val="006C5405"/>
    <w:rsid w:val="006C5D45"/>
    <w:rsid w:val="006C6061"/>
    <w:rsid w:val="006C6321"/>
    <w:rsid w:val="006C6398"/>
    <w:rsid w:val="006C6468"/>
    <w:rsid w:val="006C6721"/>
    <w:rsid w:val="006C68D8"/>
    <w:rsid w:val="006C6C11"/>
    <w:rsid w:val="006C6C9B"/>
    <w:rsid w:val="006C70F4"/>
    <w:rsid w:val="006C71CB"/>
    <w:rsid w:val="006C720B"/>
    <w:rsid w:val="006C7D50"/>
    <w:rsid w:val="006C7E62"/>
    <w:rsid w:val="006D039E"/>
    <w:rsid w:val="006D0E4A"/>
    <w:rsid w:val="006D115E"/>
    <w:rsid w:val="006D1845"/>
    <w:rsid w:val="006D19DF"/>
    <w:rsid w:val="006D1F54"/>
    <w:rsid w:val="006D2236"/>
    <w:rsid w:val="006D22FA"/>
    <w:rsid w:val="006D2327"/>
    <w:rsid w:val="006D29CD"/>
    <w:rsid w:val="006D2ACF"/>
    <w:rsid w:val="006D2B49"/>
    <w:rsid w:val="006D3695"/>
    <w:rsid w:val="006D36AE"/>
    <w:rsid w:val="006D374F"/>
    <w:rsid w:val="006D3B84"/>
    <w:rsid w:val="006D3C18"/>
    <w:rsid w:val="006D4A27"/>
    <w:rsid w:val="006D4D3C"/>
    <w:rsid w:val="006D4F14"/>
    <w:rsid w:val="006D4F78"/>
    <w:rsid w:val="006D557A"/>
    <w:rsid w:val="006D5DCE"/>
    <w:rsid w:val="006D6215"/>
    <w:rsid w:val="006D6BE7"/>
    <w:rsid w:val="006D7240"/>
    <w:rsid w:val="006D731F"/>
    <w:rsid w:val="006D7D18"/>
    <w:rsid w:val="006E04F3"/>
    <w:rsid w:val="006E0836"/>
    <w:rsid w:val="006E0A80"/>
    <w:rsid w:val="006E0DC8"/>
    <w:rsid w:val="006E14BB"/>
    <w:rsid w:val="006E1ED3"/>
    <w:rsid w:val="006E21AE"/>
    <w:rsid w:val="006E22C8"/>
    <w:rsid w:val="006E2792"/>
    <w:rsid w:val="006E2D74"/>
    <w:rsid w:val="006E30C2"/>
    <w:rsid w:val="006E3B79"/>
    <w:rsid w:val="006E3EAA"/>
    <w:rsid w:val="006E440B"/>
    <w:rsid w:val="006E4B5A"/>
    <w:rsid w:val="006E5208"/>
    <w:rsid w:val="006E5641"/>
    <w:rsid w:val="006E5834"/>
    <w:rsid w:val="006E5B78"/>
    <w:rsid w:val="006E5E5C"/>
    <w:rsid w:val="006E6599"/>
    <w:rsid w:val="006E71FE"/>
    <w:rsid w:val="006E7899"/>
    <w:rsid w:val="006E79DC"/>
    <w:rsid w:val="006F05B5"/>
    <w:rsid w:val="006F07DB"/>
    <w:rsid w:val="006F1148"/>
    <w:rsid w:val="006F1234"/>
    <w:rsid w:val="006F1393"/>
    <w:rsid w:val="006F1930"/>
    <w:rsid w:val="006F1E91"/>
    <w:rsid w:val="006F273C"/>
    <w:rsid w:val="006F2FB7"/>
    <w:rsid w:val="006F30BE"/>
    <w:rsid w:val="006F3B60"/>
    <w:rsid w:val="006F3D2F"/>
    <w:rsid w:val="006F4158"/>
    <w:rsid w:val="006F45D1"/>
    <w:rsid w:val="006F4FAF"/>
    <w:rsid w:val="006F6636"/>
    <w:rsid w:val="006F6901"/>
    <w:rsid w:val="006F6BFB"/>
    <w:rsid w:val="006F701E"/>
    <w:rsid w:val="006F771F"/>
    <w:rsid w:val="006F7BF2"/>
    <w:rsid w:val="006F7C16"/>
    <w:rsid w:val="006F7D9A"/>
    <w:rsid w:val="006F7E9D"/>
    <w:rsid w:val="00700109"/>
    <w:rsid w:val="0070021A"/>
    <w:rsid w:val="00700CA1"/>
    <w:rsid w:val="0070151F"/>
    <w:rsid w:val="00701546"/>
    <w:rsid w:val="00701874"/>
    <w:rsid w:val="007018D2"/>
    <w:rsid w:val="007019F2"/>
    <w:rsid w:val="00701DD3"/>
    <w:rsid w:val="00701F21"/>
    <w:rsid w:val="007028A0"/>
    <w:rsid w:val="00702DA3"/>
    <w:rsid w:val="00703089"/>
    <w:rsid w:val="0070362E"/>
    <w:rsid w:val="0070396E"/>
    <w:rsid w:val="00703A32"/>
    <w:rsid w:val="0070441E"/>
    <w:rsid w:val="0070462C"/>
    <w:rsid w:val="00704682"/>
    <w:rsid w:val="00704FCF"/>
    <w:rsid w:val="0070527E"/>
    <w:rsid w:val="007053F1"/>
    <w:rsid w:val="0070563E"/>
    <w:rsid w:val="00706081"/>
    <w:rsid w:val="0070626B"/>
    <w:rsid w:val="0070656F"/>
    <w:rsid w:val="007067F6"/>
    <w:rsid w:val="00706CF3"/>
    <w:rsid w:val="0070723A"/>
    <w:rsid w:val="00707BAB"/>
    <w:rsid w:val="00707D4E"/>
    <w:rsid w:val="00710417"/>
    <w:rsid w:val="00710BD4"/>
    <w:rsid w:val="00711A59"/>
    <w:rsid w:val="00711BFC"/>
    <w:rsid w:val="00711FBA"/>
    <w:rsid w:val="0071207E"/>
    <w:rsid w:val="0071263C"/>
    <w:rsid w:val="00712932"/>
    <w:rsid w:val="00712A32"/>
    <w:rsid w:val="00712CA1"/>
    <w:rsid w:val="00712DBC"/>
    <w:rsid w:val="00712FA9"/>
    <w:rsid w:val="0071354E"/>
    <w:rsid w:val="0071356C"/>
    <w:rsid w:val="007135EA"/>
    <w:rsid w:val="00713F6E"/>
    <w:rsid w:val="007155D6"/>
    <w:rsid w:val="007156D6"/>
    <w:rsid w:val="00715C3B"/>
    <w:rsid w:val="007161D2"/>
    <w:rsid w:val="00716798"/>
    <w:rsid w:val="007167C8"/>
    <w:rsid w:val="0071714E"/>
    <w:rsid w:val="0071741D"/>
    <w:rsid w:val="007203FA"/>
    <w:rsid w:val="00720411"/>
    <w:rsid w:val="007204C5"/>
    <w:rsid w:val="007206E2"/>
    <w:rsid w:val="00720B74"/>
    <w:rsid w:val="00721BA7"/>
    <w:rsid w:val="00721BAE"/>
    <w:rsid w:val="00722A11"/>
    <w:rsid w:val="00722BA0"/>
    <w:rsid w:val="00722D22"/>
    <w:rsid w:val="0072341E"/>
    <w:rsid w:val="0072344B"/>
    <w:rsid w:val="007239C3"/>
    <w:rsid w:val="00723DDF"/>
    <w:rsid w:val="00723FCB"/>
    <w:rsid w:val="00724257"/>
    <w:rsid w:val="00724469"/>
    <w:rsid w:val="007247FF"/>
    <w:rsid w:val="00724916"/>
    <w:rsid w:val="00725118"/>
    <w:rsid w:val="007256F6"/>
    <w:rsid w:val="0072592A"/>
    <w:rsid w:val="00725DC2"/>
    <w:rsid w:val="0072628E"/>
    <w:rsid w:val="00726407"/>
    <w:rsid w:val="007268DA"/>
    <w:rsid w:val="00726EA8"/>
    <w:rsid w:val="0072753C"/>
    <w:rsid w:val="0072756B"/>
    <w:rsid w:val="0072773F"/>
    <w:rsid w:val="007301E9"/>
    <w:rsid w:val="007302C5"/>
    <w:rsid w:val="00730831"/>
    <w:rsid w:val="00730ABB"/>
    <w:rsid w:val="00730D7B"/>
    <w:rsid w:val="00730EAF"/>
    <w:rsid w:val="00731891"/>
    <w:rsid w:val="00731B6B"/>
    <w:rsid w:val="00731CE2"/>
    <w:rsid w:val="00731F07"/>
    <w:rsid w:val="00731F74"/>
    <w:rsid w:val="007327AF"/>
    <w:rsid w:val="0073290A"/>
    <w:rsid w:val="007329EF"/>
    <w:rsid w:val="007343F9"/>
    <w:rsid w:val="0073487E"/>
    <w:rsid w:val="0073615E"/>
    <w:rsid w:val="0073645A"/>
    <w:rsid w:val="0073712E"/>
    <w:rsid w:val="0073748F"/>
    <w:rsid w:val="0073799F"/>
    <w:rsid w:val="00737ADD"/>
    <w:rsid w:val="00737D30"/>
    <w:rsid w:val="00737E8D"/>
    <w:rsid w:val="0074050F"/>
    <w:rsid w:val="00740AA4"/>
    <w:rsid w:val="00740B7B"/>
    <w:rsid w:val="00741061"/>
    <w:rsid w:val="00741A17"/>
    <w:rsid w:val="00741A92"/>
    <w:rsid w:val="00741D08"/>
    <w:rsid w:val="00742954"/>
    <w:rsid w:val="007429F5"/>
    <w:rsid w:val="00742CD7"/>
    <w:rsid w:val="00742CFF"/>
    <w:rsid w:val="00742D2D"/>
    <w:rsid w:val="00742D79"/>
    <w:rsid w:val="00743F79"/>
    <w:rsid w:val="007448F9"/>
    <w:rsid w:val="00744B25"/>
    <w:rsid w:val="00744BDC"/>
    <w:rsid w:val="00744C57"/>
    <w:rsid w:val="00744F2E"/>
    <w:rsid w:val="00745D41"/>
    <w:rsid w:val="007460D5"/>
    <w:rsid w:val="00746471"/>
    <w:rsid w:val="00746EFD"/>
    <w:rsid w:val="007471A8"/>
    <w:rsid w:val="00747702"/>
    <w:rsid w:val="0074770E"/>
    <w:rsid w:val="00747DF2"/>
    <w:rsid w:val="00747E50"/>
    <w:rsid w:val="00750AD5"/>
    <w:rsid w:val="00751200"/>
    <w:rsid w:val="007512D9"/>
    <w:rsid w:val="007523D8"/>
    <w:rsid w:val="00752593"/>
    <w:rsid w:val="007525D1"/>
    <w:rsid w:val="007528F7"/>
    <w:rsid w:val="00752965"/>
    <w:rsid w:val="00752BEC"/>
    <w:rsid w:val="007530E7"/>
    <w:rsid w:val="00754144"/>
    <w:rsid w:val="007544CF"/>
    <w:rsid w:val="007544D4"/>
    <w:rsid w:val="00754674"/>
    <w:rsid w:val="00754697"/>
    <w:rsid w:val="00754867"/>
    <w:rsid w:val="00755001"/>
    <w:rsid w:val="00755783"/>
    <w:rsid w:val="00755840"/>
    <w:rsid w:val="007559C2"/>
    <w:rsid w:val="00755D1C"/>
    <w:rsid w:val="007561A2"/>
    <w:rsid w:val="007561AD"/>
    <w:rsid w:val="0075623F"/>
    <w:rsid w:val="0075631D"/>
    <w:rsid w:val="007566FC"/>
    <w:rsid w:val="0075682B"/>
    <w:rsid w:val="00756B96"/>
    <w:rsid w:val="00756C5C"/>
    <w:rsid w:val="00757127"/>
    <w:rsid w:val="00757140"/>
    <w:rsid w:val="00757331"/>
    <w:rsid w:val="007575DB"/>
    <w:rsid w:val="00760A6A"/>
    <w:rsid w:val="00760E34"/>
    <w:rsid w:val="00760EE8"/>
    <w:rsid w:val="007619C5"/>
    <w:rsid w:val="00761DDE"/>
    <w:rsid w:val="00761F1E"/>
    <w:rsid w:val="0076233B"/>
    <w:rsid w:val="00762919"/>
    <w:rsid w:val="00762B00"/>
    <w:rsid w:val="00762E27"/>
    <w:rsid w:val="00762FD1"/>
    <w:rsid w:val="00763981"/>
    <w:rsid w:val="00763A79"/>
    <w:rsid w:val="00764159"/>
    <w:rsid w:val="00765145"/>
    <w:rsid w:val="0076589D"/>
    <w:rsid w:val="0076592D"/>
    <w:rsid w:val="007669DC"/>
    <w:rsid w:val="0076742C"/>
    <w:rsid w:val="007675FF"/>
    <w:rsid w:val="00767649"/>
    <w:rsid w:val="00770203"/>
    <w:rsid w:val="007703F9"/>
    <w:rsid w:val="00770620"/>
    <w:rsid w:val="0077096A"/>
    <w:rsid w:val="007709B2"/>
    <w:rsid w:val="00771375"/>
    <w:rsid w:val="007716E0"/>
    <w:rsid w:val="00772113"/>
    <w:rsid w:val="00773100"/>
    <w:rsid w:val="007732BB"/>
    <w:rsid w:val="00773EB5"/>
    <w:rsid w:val="00774081"/>
    <w:rsid w:val="00774A1E"/>
    <w:rsid w:val="00774E7A"/>
    <w:rsid w:val="007753EA"/>
    <w:rsid w:val="0077580C"/>
    <w:rsid w:val="00775BBA"/>
    <w:rsid w:val="007764F6"/>
    <w:rsid w:val="00776A4F"/>
    <w:rsid w:val="007771E5"/>
    <w:rsid w:val="007773F6"/>
    <w:rsid w:val="0077752D"/>
    <w:rsid w:val="007775B3"/>
    <w:rsid w:val="00780445"/>
    <w:rsid w:val="00780BFE"/>
    <w:rsid w:val="007814C2"/>
    <w:rsid w:val="00781663"/>
    <w:rsid w:val="00781786"/>
    <w:rsid w:val="00781978"/>
    <w:rsid w:val="00781B47"/>
    <w:rsid w:val="00781C2E"/>
    <w:rsid w:val="00782065"/>
    <w:rsid w:val="007824E9"/>
    <w:rsid w:val="00782DAC"/>
    <w:rsid w:val="00784784"/>
    <w:rsid w:val="00784BCD"/>
    <w:rsid w:val="0078557F"/>
    <w:rsid w:val="007857F5"/>
    <w:rsid w:val="00785D94"/>
    <w:rsid w:val="00785ED4"/>
    <w:rsid w:val="0078620F"/>
    <w:rsid w:val="00786CF4"/>
    <w:rsid w:val="00786DA9"/>
    <w:rsid w:val="00786F00"/>
    <w:rsid w:val="00786F60"/>
    <w:rsid w:val="00787694"/>
    <w:rsid w:val="00790011"/>
    <w:rsid w:val="00790058"/>
    <w:rsid w:val="00790510"/>
    <w:rsid w:val="007906D1"/>
    <w:rsid w:val="00790761"/>
    <w:rsid w:val="00790BA7"/>
    <w:rsid w:val="00791132"/>
    <w:rsid w:val="00791647"/>
    <w:rsid w:val="0079176A"/>
    <w:rsid w:val="0079222F"/>
    <w:rsid w:val="0079227B"/>
    <w:rsid w:val="00792AC1"/>
    <w:rsid w:val="007931D5"/>
    <w:rsid w:val="007936FE"/>
    <w:rsid w:val="00794125"/>
    <w:rsid w:val="007946D9"/>
    <w:rsid w:val="00794850"/>
    <w:rsid w:val="0079512C"/>
    <w:rsid w:val="00795B04"/>
    <w:rsid w:val="00795F7F"/>
    <w:rsid w:val="007963DD"/>
    <w:rsid w:val="00796C3A"/>
    <w:rsid w:val="007972EC"/>
    <w:rsid w:val="007977EC"/>
    <w:rsid w:val="00797B9E"/>
    <w:rsid w:val="00797DDE"/>
    <w:rsid w:val="00797F8A"/>
    <w:rsid w:val="007A0578"/>
    <w:rsid w:val="007A07F2"/>
    <w:rsid w:val="007A0D5A"/>
    <w:rsid w:val="007A1293"/>
    <w:rsid w:val="007A215A"/>
    <w:rsid w:val="007A21FE"/>
    <w:rsid w:val="007A29B5"/>
    <w:rsid w:val="007A2F4A"/>
    <w:rsid w:val="007A321D"/>
    <w:rsid w:val="007A3E49"/>
    <w:rsid w:val="007A41E8"/>
    <w:rsid w:val="007A4303"/>
    <w:rsid w:val="007A55D6"/>
    <w:rsid w:val="007A6810"/>
    <w:rsid w:val="007A71E2"/>
    <w:rsid w:val="007B0038"/>
    <w:rsid w:val="007B0501"/>
    <w:rsid w:val="007B1980"/>
    <w:rsid w:val="007B1C61"/>
    <w:rsid w:val="007B1D5D"/>
    <w:rsid w:val="007B208F"/>
    <w:rsid w:val="007B224C"/>
    <w:rsid w:val="007B2634"/>
    <w:rsid w:val="007B280A"/>
    <w:rsid w:val="007B2B00"/>
    <w:rsid w:val="007B2C29"/>
    <w:rsid w:val="007B2CCF"/>
    <w:rsid w:val="007B2F89"/>
    <w:rsid w:val="007B3018"/>
    <w:rsid w:val="007B3243"/>
    <w:rsid w:val="007B3313"/>
    <w:rsid w:val="007B38D3"/>
    <w:rsid w:val="007B3C10"/>
    <w:rsid w:val="007B3F76"/>
    <w:rsid w:val="007B41D8"/>
    <w:rsid w:val="007B41F3"/>
    <w:rsid w:val="007B427A"/>
    <w:rsid w:val="007B4BF8"/>
    <w:rsid w:val="007B4D49"/>
    <w:rsid w:val="007B515F"/>
    <w:rsid w:val="007B516A"/>
    <w:rsid w:val="007B5385"/>
    <w:rsid w:val="007B550E"/>
    <w:rsid w:val="007B581E"/>
    <w:rsid w:val="007B6368"/>
    <w:rsid w:val="007B6731"/>
    <w:rsid w:val="007B6FAB"/>
    <w:rsid w:val="007B7179"/>
    <w:rsid w:val="007B7327"/>
    <w:rsid w:val="007B76CF"/>
    <w:rsid w:val="007B7851"/>
    <w:rsid w:val="007C02DE"/>
    <w:rsid w:val="007C0552"/>
    <w:rsid w:val="007C05DF"/>
    <w:rsid w:val="007C0677"/>
    <w:rsid w:val="007C0740"/>
    <w:rsid w:val="007C0908"/>
    <w:rsid w:val="007C0CEB"/>
    <w:rsid w:val="007C22B1"/>
    <w:rsid w:val="007C27F8"/>
    <w:rsid w:val="007C296E"/>
    <w:rsid w:val="007C315A"/>
    <w:rsid w:val="007C3901"/>
    <w:rsid w:val="007C454E"/>
    <w:rsid w:val="007C45B2"/>
    <w:rsid w:val="007C4C02"/>
    <w:rsid w:val="007C5320"/>
    <w:rsid w:val="007C549A"/>
    <w:rsid w:val="007C5872"/>
    <w:rsid w:val="007C591E"/>
    <w:rsid w:val="007C59FC"/>
    <w:rsid w:val="007C5D20"/>
    <w:rsid w:val="007C6326"/>
    <w:rsid w:val="007C63E0"/>
    <w:rsid w:val="007C642D"/>
    <w:rsid w:val="007C64C9"/>
    <w:rsid w:val="007C64F0"/>
    <w:rsid w:val="007C6647"/>
    <w:rsid w:val="007C6822"/>
    <w:rsid w:val="007C68CD"/>
    <w:rsid w:val="007C68EE"/>
    <w:rsid w:val="007C6B64"/>
    <w:rsid w:val="007C7831"/>
    <w:rsid w:val="007C79CE"/>
    <w:rsid w:val="007C7DA4"/>
    <w:rsid w:val="007CB8F4"/>
    <w:rsid w:val="007D01B4"/>
    <w:rsid w:val="007D0341"/>
    <w:rsid w:val="007D075A"/>
    <w:rsid w:val="007D0A05"/>
    <w:rsid w:val="007D0B6F"/>
    <w:rsid w:val="007D0F8E"/>
    <w:rsid w:val="007D1317"/>
    <w:rsid w:val="007D1373"/>
    <w:rsid w:val="007D22D3"/>
    <w:rsid w:val="007D248C"/>
    <w:rsid w:val="007D2592"/>
    <w:rsid w:val="007D265F"/>
    <w:rsid w:val="007D3065"/>
    <w:rsid w:val="007D31FC"/>
    <w:rsid w:val="007D353A"/>
    <w:rsid w:val="007D3CC3"/>
    <w:rsid w:val="007D5709"/>
    <w:rsid w:val="007D5A62"/>
    <w:rsid w:val="007D6483"/>
    <w:rsid w:val="007D67A9"/>
    <w:rsid w:val="007D6808"/>
    <w:rsid w:val="007D705B"/>
    <w:rsid w:val="007D767B"/>
    <w:rsid w:val="007E0425"/>
    <w:rsid w:val="007E0585"/>
    <w:rsid w:val="007E0658"/>
    <w:rsid w:val="007E08B4"/>
    <w:rsid w:val="007E0F64"/>
    <w:rsid w:val="007E138F"/>
    <w:rsid w:val="007E1486"/>
    <w:rsid w:val="007E1D0B"/>
    <w:rsid w:val="007E1F4D"/>
    <w:rsid w:val="007E1FBD"/>
    <w:rsid w:val="007E25D2"/>
    <w:rsid w:val="007E2704"/>
    <w:rsid w:val="007E2BE4"/>
    <w:rsid w:val="007E2CD8"/>
    <w:rsid w:val="007E30DE"/>
    <w:rsid w:val="007E34FA"/>
    <w:rsid w:val="007E37DA"/>
    <w:rsid w:val="007E3964"/>
    <w:rsid w:val="007E39F6"/>
    <w:rsid w:val="007E3D8C"/>
    <w:rsid w:val="007E43C8"/>
    <w:rsid w:val="007E4498"/>
    <w:rsid w:val="007E4998"/>
    <w:rsid w:val="007E5216"/>
    <w:rsid w:val="007E523E"/>
    <w:rsid w:val="007E6441"/>
    <w:rsid w:val="007E6DD2"/>
    <w:rsid w:val="007E72F3"/>
    <w:rsid w:val="007E7951"/>
    <w:rsid w:val="007E7DE6"/>
    <w:rsid w:val="007E7F5B"/>
    <w:rsid w:val="007E7FC0"/>
    <w:rsid w:val="007E7FD0"/>
    <w:rsid w:val="007E7FF5"/>
    <w:rsid w:val="007F01E8"/>
    <w:rsid w:val="007F08E6"/>
    <w:rsid w:val="007F0D57"/>
    <w:rsid w:val="007F1715"/>
    <w:rsid w:val="007F178D"/>
    <w:rsid w:val="007F18D6"/>
    <w:rsid w:val="007F18EE"/>
    <w:rsid w:val="007F1F28"/>
    <w:rsid w:val="007F242B"/>
    <w:rsid w:val="007F24E7"/>
    <w:rsid w:val="007F252D"/>
    <w:rsid w:val="007F2822"/>
    <w:rsid w:val="007F28C0"/>
    <w:rsid w:val="007F298F"/>
    <w:rsid w:val="007F2ED2"/>
    <w:rsid w:val="007F33BD"/>
    <w:rsid w:val="007F3B85"/>
    <w:rsid w:val="007F417A"/>
    <w:rsid w:val="007F43CA"/>
    <w:rsid w:val="007F43D0"/>
    <w:rsid w:val="007F45C8"/>
    <w:rsid w:val="007F5134"/>
    <w:rsid w:val="007F541B"/>
    <w:rsid w:val="007F5B23"/>
    <w:rsid w:val="007F61D5"/>
    <w:rsid w:val="007F6693"/>
    <w:rsid w:val="007F6B4D"/>
    <w:rsid w:val="007F72BE"/>
    <w:rsid w:val="007F72E3"/>
    <w:rsid w:val="007F7D32"/>
    <w:rsid w:val="00800488"/>
    <w:rsid w:val="00800700"/>
    <w:rsid w:val="008009AA"/>
    <w:rsid w:val="00800FB9"/>
    <w:rsid w:val="0080183C"/>
    <w:rsid w:val="00801A0E"/>
    <w:rsid w:val="00801F13"/>
    <w:rsid w:val="00802419"/>
    <w:rsid w:val="00802EE4"/>
    <w:rsid w:val="00803369"/>
    <w:rsid w:val="00803872"/>
    <w:rsid w:val="00803B9D"/>
    <w:rsid w:val="00804E94"/>
    <w:rsid w:val="008053B2"/>
    <w:rsid w:val="00806565"/>
    <w:rsid w:val="00806871"/>
    <w:rsid w:val="00807246"/>
    <w:rsid w:val="008073CF"/>
    <w:rsid w:val="008074E7"/>
    <w:rsid w:val="00807555"/>
    <w:rsid w:val="00807965"/>
    <w:rsid w:val="00807B6C"/>
    <w:rsid w:val="0081049A"/>
    <w:rsid w:val="00810C02"/>
    <w:rsid w:val="0081162E"/>
    <w:rsid w:val="008116C2"/>
    <w:rsid w:val="00811AC5"/>
    <w:rsid w:val="00811B7D"/>
    <w:rsid w:val="00812298"/>
    <w:rsid w:val="0081277B"/>
    <w:rsid w:val="00812AD1"/>
    <w:rsid w:val="00812B19"/>
    <w:rsid w:val="008133F1"/>
    <w:rsid w:val="008134BD"/>
    <w:rsid w:val="008134F0"/>
    <w:rsid w:val="00813510"/>
    <w:rsid w:val="00813B82"/>
    <w:rsid w:val="00813CB6"/>
    <w:rsid w:val="00814CBB"/>
    <w:rsid w:val="008151DB"/>
    <w:rsid w:val="008159B8"/>
    <w:rsid w:val="008164B6"/>
    <w:rsid w:val="0081666C"/>
    <w:rsid w:val="008166B6"/>
    <w:rsid w:val="0081674E"/>
    <w:rsid w:val="008174FA"/>
    <w:rsid w:val="008178D0"/>
    <w:rsid w:val="00817BF6"/>
    <w:rsid w:val="008200DF"/>
    <w:rsid w:val="0082109B"/>
    <w:rsid w:val="0082128C"/>
    <w:rsid w:val="008222D8"/>
    <w:rsid w:val="008233AB"/>
    <w:rsid w:val="0082352C"/>
    <w:rsid w:val="00823743"/>
    <w:rsid w:val="008238C7"/>
    <w:rsid w:val="00823933"/>
    <w:rsid w:val="00823B21"/>
    <w:rsid w:val="008240B5"/>
    <w:rsid w:val="008244BD"/>
    <w:rsid w:val="00824678"/>
    <w:rsid w:val="0082481B"/>
    <w:rsid w:val="00824D71"/>
    <w:rsid w:val="00825B40"/>
    <w:rsid w:val="00826297"/>
    <w:rsid w:val="008266D7"/>
    <w:rsid w:val="0082698A"/>
    <w:rsid w:val="00826A4D"/>
    <w:rsid w:val="00826F37"/>
    <w:rsid w:val="0082703F"/>
    <w:rsid w:val="00827175"/>
    <w:rsid w:val="00827479"/>
    <w:rsid w:val="008305E7"/>
    <w:rsid w:val="0083096E"/>
    <w:rsid w:val="00831676"/>
    <w:rsid w:val="00831A5D"/>
    <w:rsid w:val="00831F13"/>
    <w:rsid w:val="008325DF"/>
    <w:rsid w:val="008328F8"/>
    <w:rsid w:val="00832921"/>
    <w:rsid w:val="00832AD9"/>
    <w:rsid w:val="00832EEC"/>
    <w:rsid w:val="008333A6"/>
    <w:rsid w:val="0083360A"/>
    <w:rsid w:val="00833A5F"/>
    <w:rsid w:val="00834204"/>
    <w:rsid w:val="0083424A"/>
    <w:rsid w:val="00834331"/>
    <w:rsid w:val="008345A9"/>
    <w:rsid w:val="008348BE"/>
    <w:rsid w:val="00834CAB"/>
    <w:rsid w:val="00835C73"/>
    <w:rsid w:val="00835DE3"/>
    <w:rsid w:val="008360CA"/>
    <w:rsid w:val="0083644D"/>
    <w:rsid w:val="008365D3"/>
    <w:rsid w:val="008367E0"/>
    <w:rsid w:val="00836CE5"/>
    <w:rsid w:val="00836DC6"/>
    <w:rsid w:val="00836FEE"/>
    <w:rsid w:val="008375C0"/>
    <w:rsid w:val="0083763B"/>
    <w:rsid w:val="00837E79"/>
    <w:rsid w:val="00840061"/>
    <w:rsid w:val="00840063"/>
    <w:rsid w:val="0084090D"/>
    <w:rsid w:val="00840B9D"/>
    <w:rsid w:val="00840E44"/>
    <w:rsid w:val="008415A3"/>
    <w:rsid w:val="00841DE9"/>
    <w:rsid w:val="00842837"/>
    <w:rsid w:val="00843F0E"/>
    <w:rsid w:val="008441D4"/>
    <w:rsid w:val="0084494B"/>
    <w:rsid w:val="00844BB8"/>
    <w:rsid w:val="00844D19"/>
    <w:rsid w:val="00844E83"/>
    <w:rsid w:val="00844FF9"/>
    <w:rsid w:val="0084519F"/>
    <w:rsid w:val="00845733"/>
    <w:rsid w:val="00845876"/>
    <w:rsid w:val="00845973"/>
    <w:rsid w:val="00845E43"/>
    <w:rsid w:val="00846D27"/>
    <w:rsid w:val="00846F0F"/>
    <w:rsid w:val="008472C1"/>
    <w:rsid w:val="008473FC"/>
    <w:rsid w:val="00847A34"/>
    <w:rsid w:val="00850931"/>
    <w:rsid w:val="00850C4C"/>
    <w:rsid w:val="00850C4D"/>
    <w:rsid w:val="0085136E"/>
    <w:rsid w:val="008513C8"/>
    <w:rsid w:val="00851C59"/>
    <w:rsid w:val="00852A89"/>
    <w:rsid w:val="00852B29"/>
    <w:rsid w:val="00852B37"/>
    <w:rsid w:val="00853518"/>
    <w:rsid w:val="00853B44"/>
    <w:rsid w:val="00853BD8"/>
    <w:rsid w:val="00854087"/>
    <w:rsid w:val="00854283"/>
    <w:rsid w:val="00854BDC"/>
    <w:rsid w:val="00854EF3"/>
    <w:rsid w:val="00855200"/>
    <w:rsid w:val="00855429"/>
    <w:rsid w:val="008558B3"/>
    <w:rsid w:val="00855966"/>
    <w:rsid w:val="00855A4A"/>
    <w:rsid w:val="00855D7B"/>
    <w:rsid w:val="00855E9B"/>
    <w:rsid w:val="00855FE8"/>
    <w:rsid w:val="00856155"/>
    <w:rsid w:val="00856307"/>
    <w:rsid w:val="0085666A"/>
    <w:rsid w:val="00856A7A"/>
    <w:rsid w:val="00856DC8"/>
    <w:rsid w:val="00862C38"/>
    <w:rsid w:val="00862C99"/>
    <w:rsid w:val="00862EA5"/>
    <w:rsid w:val="0086301A"/>
    <w:rsid w:val="008638FD"/>
    <w:rsid w:val="00863BDF"/>
    <w:rsid w:val="00864108"/>
    <w:rsid w:val="008641DC"/>
    <w:rsid w:val="008645ED"/>
    <w:rsid w:val="00864607"/>
    <w:rsid w:val="0086488B"/>
    <w:rsid w:val="00864D87"/>
    <w:rsid w:val="00865021"/>
    <w:rsid w:val="00865721"/>
    <w:rsid w:val="00865E03"/>
    <w:rsid w:val="00870283"/>
    <w:rsid w:val="0087033C"/>
    <w:rsid w:val="00870F7C"/>
    <w:rsid w:val="0087153B"/>
    <w:rsid w:val="00871759"/>
    <w:rsid w:val="0087184D"/>
    <w:rsid w:val="00871B59"/>
    <w:rsid w:val="00871EBD"/>
    <w:rsid w:val="00871F3A"/>
    <w:rsid w:val="00872058"/>
    <w:rsid w:val="0087294A"/>
    <w:rsid w:val="008732AA"/>
    <w:rsid w:val="00873DBD"/>
    <w:rsid w:val="00873E44"/>
    <w:rsid w:val="00874960"/>
    <w:rsid w:val="00874B8F"/>
    <w:rsid w:val="00874D2D"/>
    <w:rsid w:val="00874FCD"/>
    <w:rsid w:val="00875256"/>
    <w:rsid w:val="008755C9"/>
    <w:rsid w:val="00875659"/>
    <w:rsid w:val="00876279"/>
    <w:rsid w:val="0087632E"/>
    <w:rsid w:val="00876663"/>
    <w:rsid w:val="00876953"/>
    <w:rsid w:val="00876C8A"/>
    <w:rsid w:val="00876E46"/>
    <w:rsid w:val="00876E79"/>
    <w:rsid w:val="008775A9"/>
    <w:rsid w:val="00877973"/>
    <w:rsid w:val="00880A56"/>
    <w:rsid w:val="00880E3F"/>
    <w:rsid w:val="00881081"/>
    <w:rsid w:val="00881E5B"/>
    <w:rsid w:val="0088264A"/>
    <w:rsid w:val="00882967"/>
    <w:rsid w:val="008836B9"/>
    <w:rsid w:val="008837A3"/>
    <w:rsid w:val="00884BBA"/>
    <w:rsid w:val="00884FFF"/>
    <w:rsid w:val="00885009"/>
    <w:rsid w:val="0088511C"/>
    <w:rsid w:val="00885ACE"/>
    <w:rsid w:val="0088607F"/>
    <w:rsid w:val="00886718"/>
    <w:rsid w:val="0088672F"/>
    <w:rsid w:val="008867A9"/>
    <w:rsid w:val="00886A0F"/>
    <w:rsid w:val="00886ACA"/>
    <w:rsid w:val="00886E5F"/>
    <w:rsid w:val="00886F07"/>
    <w:rsid w:val="00887B7E"/>
    <w:rsid w:val="00887F37"/>
    <w:rsid w:val="008906B3"/>
    <w:rsid w:val="00890F0F"/>
    <w:rsid w:val="0089223D"/>
    <w:rsid w:val="00892621"/>
    <w:rsid w:val="00892A0F"/>
    <w:rsid w:val="00892AE4"/>
    <w:rsid w:val="00892CFF"/>
    <w:rsid w:val="008933DB"/>
    <w:rsid w:val="00893555"/>
    <w:rsid w:val="00893682"/>
    <w:rsid w:val="00893927"/>
    <w:rsid w:val="00893B0F"/>
    <w:rsid w:val="00893CB4"/>
    <w:rsid w:val="008940DC"/>
    <w:rsid w:val="00894254"/>
    <w:rsid w:val="0089509E"/>
    <w:rsid w:val="0089566D"/>
    <w:rsid w:val="00895AB7"/>
    <w:rsid w:val="00895AF1"/>
    <w:rsid w:val="008961BE"/>
    <w:rsid w:val="00896480"/>
    <w:rsid w:val="008967D6"/>
    <w:rsid w:val="008967DE"/>
    <w:rsid w:val="00896990"/>
    <w:rsid w:val="00896CCF"/>
    <w:rsid w:val="00896E3F"/>
    <w:rsid w:val="00897122"/>
    <w:rsid w:val="0089745D"/>
    <w:rsid w:val="00897A26"/>
    <w:rsid w:val="008A04BE"/>
    <w:rsid w:val="008A0543"/>
    <w:rsid w:val="008A0DFA"/>
    <w:rsid w:val="008A0E59"/>
    <w:rsid w:val="008A1005"/>
    <w:rsid w:val="008A12BA"/>
    <w:rsid w:val="008A2066"/>
    <w:rsid w:val="008A2348"/>
    <w:rsid w:val="008A2906"/>
    <w:rsid w:val="008A2FEB"/>
    <w:rsid w:val="008A368D"/>
    <w:rsid w:val="008A3A36"/>
    <w:rsid w:val="008A4105"/>
    <w:rsid w:val="008A485C"/>
    <w:rsid w:val="008A57E7"/>
    <w:rsid w:val="008A5C94"/>
    <w:rsid w:val="008A60F9"/>
    <w:rsid w:val="008A6458"/>
    <w:rsid w:val="008A6CBE"/>
    <w:rsid w:val="008A6ED3"/>
    <w:rsid w:val="008A71B0"/>
    <w:rsid w:val="008A72C7"/>
    <w:rsid w:val="008A76AD"/>
    <w:rsid w:val="008A79C5"/>
    <w:rsid w:val="008A7C8E"/>
    <w:rsid w:val="008A7E7C"/>
    <w:rsid w:val="008B00B5"/>
    <w:rsid w:val="008B04D0"/>
    <w:rsid w:val="008B0EA3"/>
    <w:rsid w:val="008B122C"/>
    <w:rsid w:val="008B123E"/>
    <w:rsid w:val="008B1709"/>
    <w:rsid w:val="008B1C32"/>
    <w:rsid w:val="008B2063"/>
    <w:rsid w:val="008B220D"/>
    <w:rsid w:val="008B26B0"/>
    <w:rsid w:val="008B2BB4"/>
    <w:rsid w:val="008B2FC9"/>
    <w:rsid w:val="008B301E"/>
    <w:rsid w:val="008B33D2"/>
    <w:rsid w:val="008B359C"/>
    <w:rsid w:val="008B3657"/>
    <w:rsid w:val="008B3ACF"/>
    <w:rsid w:val="008B3C06"/>
    <w:rsid w:val="008B464A"/>
    <w:rsid w:val="008B4FC4"/>
    <w:rsid w:val="008B534B"/>
    <w:rsid w:val="008B5379"/>
    <w:rsid w:val="008B6233"/>
    <w:rsid w:val="008B62B7"/>
    <w:rsid w:val="008B66DE"/>
    <w:rsid w:val="008B6879"/>
    <w:rsid w:val="008B6DDA"/>
    <w:rsid w:val="008B7329"/>
    <w:rsid w:val="008C0029"/>
    <w:rsid w:val="008C029E"/>
    <w:rsid w:val="008C058E"/>
    <w:rsid w:val="008C1080"/>
    <w:rsid w:val="008C10C4"/>
    <w:rsid w:val="008C1397"/>
    <w:rsid w:val="008C1400"/>
    <w:rsid w:val="008C173A"/>
    <w:rsid w:val="008C1842"/>
    <w:rsid w:val="008C1D4A"/>
    <w:rsid w:val="008C1DB9"/>
    <w:rsid w:val="008C2075"/>
    <w:rsid w:val="008C2520"/>
    <w:rsid w:val="008C26FD"/>
    <w:rsid w:val="008C28DA"/>
    <w:rsid w:val="008C2AE0"/>
    <w:rsid w:val="008C2E36"/>
    <w:rsid w:val="008C2E74"/>
    <w:rsid w:val="008C2F75"/>
    <w:rsid w:val="008C322C"/>
    <w:rsid w:val="008C38AC"/>
    <w:rsid w:val="008C3B08"/>
    <w:rsid w:val="008C3CC5"/>
    <w:rsid w:val="008C4525"/>
    <w:rsid w:val="008C4F38"/>
    <w:rsid w:val="008C5B42"/>
    <w:rsid w:val="008C5D31"/>
    <w:rsid w:val="008C5E41"/>
    <w:rsid w:val="008C6847"/>
    <w:rsid w:val="008C74BB"/>
    <w:rsid w:val="008C7BC3"/>
    <w:rsid w:val="008D002C"/>
    <w:rsid w:val="008D044C"/>
    <w:rsid w:val="008D04F2"/>
    <w:rsid w:val="008D0528"/>
    <w:rsid w:val="008D053B"/>
    <w:rsid w:val="008D0649"/>
    <w:rsid w:val="008D069C"/>
    <w:rsid w:val="008D0DA7"/>
    <w:rsid w:val="008D11FA"/>
    <w:rsid w:val="008D13ED"/>
    <w:rsid w:val="008D1DE1"/>
    <w:rsid w:val="008D1E0D"/>
    <w:rsid w:val="008D1F57"/>
    <w:rsid w:val="008D24F1"/>
    <w:rsid w:val="008D2695"/>
    <w:rsid w:val="008D2B1E"/>
    <w:rsid w:val="008D35DA"/>
    <w:rsid w:val="008D4442"/>
    <w:rsid w:val="008D44E1"/>
    <w:rsid w:val="008D44E9"/>
    <w:rsid w:val="008D4CD8"/>
    <w:rsid w:val="008D4DE5"/>
    <w:rsid w:val="008D5000"/>
    <w:rsid w:val="008D557B"/>
    <w:rsid w:val="008D55F1"/>
    <w:rsid w:val="008D567A"/>
    <w:rsid w:val="008D5B9A"/>
    <w:rsid w:val="008D5BEF"/>
    <w:rsid w:val="008D5E46"/>
    <w:rsid w:val="008D5EC4"/>
    <w:rsid w:val="008D6606"/>
    <w:rsid w:val="008D68CC"/>
    <w:rsid w:val="008D69D5"/>
    <w:rsid w:val="008D6AAA"/>
    <w:rsid w:val="008D6C94"/>
    <w:rsid w:val="008D7E47"/>
    <w:rsid w:val="008E0497"/>
    <w:rsid w:val="008E05F2"/>
    <w:rsid w:val="008E0663"/>
    <w:rsid w:val="008E070A"/>
    <w:rsid w:val="008E075D"/>
    <w:rsid w:val="008E0A98"/>
    <w:rsid w:val="008E0BEB"/>
    <w:rsid w:val="008E1085"/>
    <w:rsid w:val="008E13D2"/>
    <w:rsid w:val="008E1FD7"/>
    <w:rsid w:val="008E316B"/>
    <w:rsid w:val="008E3517"/>
    <w:rsid w:val="008E37F5"/>
    <w:rsid w:val="008E39E9"/>
    <w:rsid w:val="008E414A"/>
    <w:rsid w:val="008E4487"/>
    <w:rsid w:val="008E4649"/>
    <w:rsid w:val="008E48D9"/>
    <w:rsid w:val="008E4C3E"/>
    <w:rsid w:val="008E4CEF"/>
    <w:rsid w:val="008E5068"/>
    <w:rsid w:val="008E5842"/>
    <w:rsid w:val="008E5B0E"/>
    <w:rsid w:val="008E61A2"/>
    <w:rsid w:val="008E6676"/>
    <w:rsid w:val="008E689C"/>
    <w:rsid w:val="008E6908"/>
    <w:rsid w:val="008E690E"/>
    <w:rsid w:val="008E699E"/>
    <w:rsid w:val="008E6CBC"/>
    <w:rsid w:val="008E7245"/>
    <w:rsid w:val="008E794B"/>
    <w:rsid w:val="008E7D11"/>
    <w:rsid w:val="008F00C8"/>
    <w:rsid w:val="008F02DD"/>
    <w:rsid w:val="008F04D4"/>
    <w:rsid w:val="008F073C"/>
    <w:rsid w:val="008F0D48"/>
    <w:rsid w:val="008F0D4D"/>
    <w:rsid w:val="008F113F"/>
    <w:rsid w:val="008F13DE"/>
    <w:rsid w:val="008F1DE4"/>
    <w:rsid w:val="008F206E"/>
    <w:rsid w:val="008F211E"/>
    <w:rsid w:val="008F25A7"/>
    <w:rsid w:val="008F2603"/>
    <w:rsid w:val="008F2BC4"/>
    <w:rsid w:val="008F3015"/>
    <w:rsid w:val="008F3502"/>
    <w:rsid w:val="008F351D"/>
    <w:rsid w:val="008F3577"/>
    <w:rsid w:val="008F3651"/>
    <w:rsid w:val="008F38E3"/>
    <w:rsid w:val="008F394F"/>
    <w:rsid w:val="008F3DFA"/>
    <w:rsid w:val="008F3ED5"/>
    <w:rsid w:val="008F4078"/>
    <w:rsid w:val="008F46D8"/>
    <w:rsid w:val="008F4880"/>
    <w:rsid w:val="008F4ED2"/>
    <w:rsid w:val="008F5363"/>
    <w:rsid w:val="008F55B2"/>
    <w:rsid w:val="008F7124"/>
    <w:rsid w:val="008F7A40"/>
    <w:rsid w:val="008F7E99"/>
    <w:rsid w:val="009000E6"/>
    <w:rsid w:val="00900A17"/>
    <w:rsid w:val="00900C71"/>
    <w:rsid w:val="00900FA7"/>
    <w:rsid w:val="009010DF"/>
    <w:rsid w:val="009012F3"/>
    <w:rsid w:val="00901572"/>
    <w:rsid w:val="0090196E"/>
    <w:rsid w:val="00902095"/>
    <w:rsid w:val="009020BC"/>
    <w:rsid w:val="00902AD8"/>
    <w:rsid w:val="00902E65"/>
    <w:rsid w:val="00902EB3"/>
    <w:rsid w:val="009035BD"/>
    <w:rsid w:val="0090387F"/>
    <w:rsid w:val="00903921"/>
    <w:rsid w:val="00903F06"/>
    <w:rsid w:val="0090447E"/>
    <w:rsid w:val="00904AE4"/>
    <w:rsid w:val="00904DDC"/>
    <w:rsid w:val="00904EA2"/>
    <w:rsid w:val="00904F7A"/>
    <w:rsid w:val="00905749"/>
    <w:rsid w:val="009058C1"/>
    <w:rsid w:val="00905BCE"/>
    <w:rsid w:val="00905D13"/>
    <w:rsid w:val="0090620E"/>
    <w:rsid w:val="00906269"/>
    <w:rsid w:val="00906450"/>
    <w:rsid w:val="009067B7"/>
    <w:rsid w:val="00906FBE"/>
    <w:rsid w:val="009073A3"/>
    <w:rsid w:val="00907623"/>
    <w:rsid w:val="00907B3E"/>
    <w:rsid w:val="00907E2A"/>
    <w:rsid w:val="009100A0"/>
    <w:rsid w:val="00910643"/>
    <w:rsid w:val="009111FF"/>
    <w:rsid w:val="00911B4C"/>
    <w:rsid w:val="00912797"/>
    <w:rsid w:val="009129E9"/>
    <w:rsid w:val="00912BA0"/>
    <w:rsid w:val="00912FF7"/>
    <w:rsid w:val="00914466"/>
    <w:rsid w:val="00914BB9"/>
    <w:rsid w:val="00914D0D"/>
    <w:rsid w:val="00915339"/>
    <w:rsid w:val="00915A56"/>
    <w:rsid w:val="00915BB1"/>
    <w:rsid w:val="00915F3C"/>
    <w:rsid w:val="009163B7"/>
    <w:rsid w:val="00916C22"/>
    <w:rsid w:val="00916F15"/>
    <w:rsid w:val="0091720D"/>
    <w:rsid w:val="00917461"/>
    <w:rsid w:val="00917781"/>
    <w:rsid w:val="00917A1C"/>
    <w:rsid w:val="00920500"/>
    <w:rsid w:val="00920AAA"/>
    <w:rsid w:val="00920AE6"/>
    <w:rsid w:val="00920B5D"/>
    <w:rsid w:val="00921473"/>
    <w:rsid w:val="0092162B"/>
    <w:rsid w:val="00921A1F"/>
    <w:rsid w:val="00921EE9"/>
    <w:rsid w:val="00922105"/>
    <w:rsid w:val="00922496"/>
    <w:rsid w:val="00922B1C"/>
    <w:rsid w:val="00922B33"/>
    <w:rsid w:val="00922E8A"/>
    <w:rsid w:val="00922FC1"/>
    <w:rsid w:val="009232F5"/>
    <w:rsid w:val="00923996"/>
    <w:rsid w:val="009241E9"/>
    <w:rsid w:val="0092424C"/>
    <w:rsid w:val="0092434B"/>
    <w:rsid w:val="009245EE"/>
    <w:rsid w:val="009246D5"/>
    <w:rsid w:val="0092475C"/>
    <w:rsid w:val="009248BC"/>
    <w:rsid w:val="009255C9"/>
    <w:rsid w:val="009257CE"/>
    <w:rsid w:val="00925892"/>
    <w:rsid w:val="00925B8A"/>
    <w:rsid w:val="0092631D"/>
    <w:rsid w:val="0092641E"/>
    <w:rsid w:val="00926FBE"/>
    <w:rsid w:val="00927936"/>
    <w:rsid w:val="0093035D"/>
    <w:rsid w:val="009307BB"/>
    <w:rsid w:val="009314B5"/>
    <w:rsid w:val="009315E3"/>
    <w:rsid w:val="00932484"/>
    <w:rsid w:val="0093257B"/>
    <w:rsid w:val="009327A3"/>
    <w:rsid w:val="009327ED"/>
    <w:rsid w:val="00932BC4"/>
    <w:rsid w:val="00932E8A"/>
    <w:rsid w:val="009338BD"/>
    <w:rsid w:val="00933C50"/>
    <w:rsid w:val="00933EF5"/>
    <w:rsid w:val="00933FBB"/>
    <w:rsid w:val="00934B6E"/>
    <w:rsid w:val="00934CA8"/>
    <w:rsid w:val="00936483"/>
    <w:rsid w:val="00936AA8"/>
    <w:rsid w:val="00937051"/>
    <w:rsid w:val="0093705B"/>
    <w:rsid w:val="00937310"/>
    <w:rsid w:val="00937767"/>
    <w:rsid w:val="00937DC5"/>
    <w:rsid w:val="009407BE"/>
    <w:rsid w:val="00940909"/>
    <w:rsid w:val="009411A2"/>
    <w:rsid w:val="009417B3"/>
    <w:rsid w:val="00941EC6"/>
    <w:rsid w:val="00941FBB"/>
    <w:rsid w:val="009422CD"/>
    <w:rsid w:val="0094239B"/>
    <w:rsid w:val="009427A1"/>
    <w:rsid w:val="00942B2F"/>
    <w:rsid w:val="00942C64"/>
    <w:rsid w:val="0094326D"/>
    <w:rsid w:val="009436E9"/>
    <w:rsid w:val="00943A31"/>
    <w:rsid w:val="009443BD"/>
    <w:rsid w:val="009444D6"/>
    <w:rsid w:val="009446A1"/>
    <w:rsid w:val="00944C15"/>
    <w:rsid w:val="0094506D"/>
    <w:rsid w:val="009454C7"/>
    <w:rsid w:val="00945532"/>
    <w:rsid w:val="009458D1"/>
    <w:rsid w:val="00946451"/>
    <w:rsid w:val="00946739"/>
    <w:rsid w:val="00946818"/>
    <w:rsid w:val="0094686E"/>
    <w:rsid w:val="00947010"/>
    <w:rsid w:val="009474BD"/>
    <w:rsid w:val="0094751B"/>
    <w:rsid w:val="00947667"/>
    <w:rsid w:val="00947F6F"/>
    <w:rsid w:val="00950146"/>
    <w:rsid w:val="009508E8"/>
    <w:rsid w:val="0095097E"/>
    <w:rsid w:val="00950DB7"/>
    <w:rsid w:val="00950F99"/>
    <w:rsid w:val="0095162C"/>
    <w:rsid w:val="009516C8"/>
    <w:rsid w:val="00951760"/>
    <w:rsid w:val="00951C15"/>
    <w:rsid w:val="00951C40"/>
    <w:rsid w:val="00952491"/>
    <w:rsid w:val="0095250B"/>
    <w:rsid w:val="00952B04"/>
    <w:rsid w:val="009531E3"/>
    <w:rsid w:val="0095356C"/>
    <w:rsid w:val="00953A27"/>
    <w:rsid w:val="00953BEF"/>
    <w:rsid w:val="00953E21"/>
    <w:rsid w:val="00953F9E"/>
    <w:rsid w:val="00955334"/>
    <w:rsid w:val="00955C31"/>
    <w:rsid w:val="009561EE"/>
    <w:rsid w:val="00956703"/>
    <w:rsid w:val="00956730"/>
    <w:rsid w:val="009567E9"/>
    <w:rsid w:val="00956A12"/>
    <w:rsid w:val="00956B25"/>
    <w:rsid w:val="00957543"/>
    <w:rsid w:val="00957A74"/>
    <w:rsid w:val="00957CCB"/>
    <w:rsid w:val="0096013D"/>
    <w:rsid w:val="00960D9A"/>
    <w:rsid w:val="00960EC2"/>
    <w:rsid w:val="00960FB5"/>
    <w:rsid w:val="009610AC"/>
    <w:rsid w:val="00961125"/>
    <w:rsid w:val="009623C3"/>
    <w:rsid w:val="00962437"/>
    <w:rsid w:val="00962535"/>
    <w:rsid w:val="009628C9"/>
    <w:rsid w:val="00962AC1"/>
    <w:rsid w:val="00962D44"/>
    <w:rsid w:val="009630E5"/>
    <w:rsid w:val="009631ED"/>
    <w:rsid w:val="0096375D"/>
    <w:rsid w:val="009638B2"/>
    <w:rsid w:val="00963E1A"/>
    <w:rsid w:val="00963EB8"/>
    <w:rsid w:val="009640A3"/>
    <w:rsid w:val="0096448A"/>
    <w:rsid w:val="009655CB"/>
    <w:rsid w:val="009655E2"/>
    <w:rsid w:val="00965FCA"/>
    <w:rsid w:val="009668A1"/>
    <w:rsid w:val="00966B4B"/>
    <w:rsid w:val="00967F03"/>
    <w:rsid w:val="009707C5"/>
    <w:rsid w:val="00970FD8"/>
    <w:rsid w:val="00971051"/>
    <w:rsid w:val="0097158D"/>
    <w:rsid w:val="00971C31"/>
    <w:rsid w:val="0097208B"/>
    <w:rsid w:val="009720B5"/>
    <w:rsid w:val="0097226D"/>
    <w:rsid w:val="00972414"/>
    <w:rsid w:val="00973007"/>
    <w:rsid w:val="009732AD"/>
    <w:rsid w:val="009738B2"/>
    <w:rsid w:val="009739A2"/>
    <w:rsid w:val="00973DD8"/>
    <w:rsid w:val="00974089"/>
    <w:rsid w:val="009752C8"/>
    <w:rsid w:val="00975450"/>
    <w:rsid w:val="00975988"/>
    <w:rsid w:val="00975A1A"/>
    <w:rsid w:val="00975F24"/>
    <w:rsid w:val="00976210"/>
    <w:rsid w:val="009763FE"/>
    <w:rsid w:val="009775DD"/>
    <w:rsid w:val="0097785D"/>
    <w:rsid w:val="00977952"/>
    <w:rsid w:val="009802A4"/>
    <w:rsid w:val="009809AF"/>
    <w:rsid w:val="00980BA1"/>
    <w:rsid w:val="0098190C"/>
    <w:rsid w:val="009819A9"/>
    <w:rsid w:val="00981E94"/>
    <w:rsid w:val="009824F4"/>
    <w:rsid w:val="009828C6"/>
    <w:rsid w:val="009828D0"/>
    <w:rsid w:val="00982C3B"/>
    <w:rsid w:val="00982C4F"/>
    <w:rsid w:val="0098315C"/>
    <w:rsid w:val="00983208"/>
    <w:rsid w:val="00983C33"/>
    <w:rsid w:val="00983C75"/>
    <w:rsid w:val="00983E42"/>
    <w:rsid w:val="0098413C"/>
    <w:rsid w:val="00984BA0"/>
    <w:rsid w:val="0098516F"/>
    <w:rsid w:val="009851FE"/>
    <w:rsid w:val="0098526A"/>
    <w:rsid w:val="009853DB"/>
    <w:rsid w:val="009855ED"/>
    <w:rsid w:val="00985EE4"/>
    <w:rsid w:val="009860C9"/>
    <w:rsid w:val="00991385"/>
    <w:rsid w:val="009913C4"/>
    <w:rsid w:val="0099144B"/>
    <w:rsid w:val="00991EFF"/>
    <w:rsid w:val="00991F9D"/>
    <w:rsid w:val="00992733"/>
    <w:rsid w:val="009927DE"/>
    <w:rsid w:val="00992944"/>
    <w:rsid w:val="00992F7A"/>
    <w:rsid w:val="00993068"/>
    <w:rsid w:val="00993191"/>
    <w:rsid w:val="00993CD4"/>
    <w:rsid w:val="0099432B"/>
    <w:rsid w:val="00994509"/>
    <w:rsid w:val="00994D09"/>
    <w:rsid w:val="00995078"/>
    <w:rsid w:val="00996E78"/>
    <w:rsid w:val="00996EFC"/>
    <w:rsid w:val="00997295"/>
    <w:rsid w:val="009973CD"/>
    <w:rsid w:val="00997975"/>
    <w:rsid w:val="00997E8D"/>
    <w:rsid w:val="00997F13"/>
    <w:rsid w:val="009A062A"/>
    <w:rsid w:val="009A0C7B"/>
    <w:rsid w:val="009A0CB4"/>
    <w:rsid w:val="009A0FB3"/>
    <w:rsid w:val="009A17B3"/>
    <w:rsid w:val="009A1E4D"/>
    <w:rsid w:val="009A2C24"/>
    <w:rsid w:val="009A3231"/>
    <w:rsid w:val="009A3792"/>
    <w:rsid w:val="009A3B3A"/>
    <w:rsid w:val="009A3E8E"/>
    <w:rsid w:val="009A3FCD"/>
    <w:rsid w:val="009A403E"/>
    <w:rsid w:val="009A4616"/>
    <w:rsid w:val="009A4702"/>
    <w:rsid w:val="009A48BD"/>
    <w:rsid w:val="009A57C1"/>
    <w:rsid w:val="009A5C1E"/>
    <w:rsid w:val="009A5CAA"/>
    <w:rsid w:val="009A5D59"/>
    <w:rsid w:val="009A5E56"/>
    <w:rsid w:val="009A624C"/>
    <w:rsid w:val="009A66FE"/>
    <w:rsid w:val="009A6860"/>
    <w:rsid w:val="009A6937"/>
    <w:rsid w:val="009A6985"/>
    <w:rsid w:val="009A6C13"/>
    <w:rsid w:val="009A70EC"/>
    <w:rsid w:val="009A722C"/>
    <w:rsid w:val="009A7255"/>
    <w:rsid w:val="009A771F"/>
    <w:rsid w:val="009A78F2"/>
    <w:rsid w:val="009A799C"/>
    <w:rsid w:val="009A7BA6"/>
    <w:rsid w:val="009A7C64"/>
    <w:rsid w:val="009A7D35"/>
    <w:rsid w:val="009A7D88"/>
    <w:rsid w:val="009B044C"/>
    <w:rsid w:val="009B0C0E"/>
    <w:rsid w:val="009B0C57"/>
    <w:rsid w:val="009B0CC7"/>
    <w:rsid w:val="009B1065"/>
    <w:rsid w:val="009B1366"/>
    <w:rsid w:val="009B15C9"/>
    <w:rsid w:val="009B1F12"/>
    <w:rsid w:val="009B20D9"/>
    <w:rsid w:val="009B29E4"/>
    <w:rsid w:val="009B2CC7"/>
    <w:rsid w:val="009B2FF5"/>
    <w:rsid w:val="009B3525"/>
    <w:rsid w:val="009B382C"/>
    <w:rsid w:val="009B3E49"/>
    <w:rsid w:val="009B4689"/>
    <w:rsid w:val="009B480C"/>
    <w:rsid w:val="009B539E"/>
    <w:rsid w:val="009B5465"/>
    <w:rsid w:val="009B59D9"/>
    <w:rsid w:val="009B6B14"/>
    <w:rsid w:val="009B7042"/>
    <w:rsid w:val="009B713A"/>
    <w:rsid w:val="009B72DB"/>
    <w:rsid w:val="009B7330"/>
    <w:rsid w:val="009B7A60"/>
    <w:rsid w:val="009B7CCA"/>
    <w:rsid w:val="009C0130"/>
    <w:rsid w:val="009C020C"/>
    <w:rsid w:val="009C093A"/>
    <w:rsid w:val="009C114A"/>
    <w:rsid w:val="009C1DE7"/>
    <w:rsid w:val="009C21A1"/>
    <w:rsid w:val="009C2215"/>
    <w:rsid w:val="009C2859"/>
    <w:rsid w:val="009C2A21"/>
    <w:rsid w:val="009C2F15"/>
    <w:rsid w:val="009C2F67"/>
    <w:rsid w:val="009C301A"/>
    <w:rsid w:val="009C33CE"/>
    <w:rsid w:val="009C3432"/>
    <w:rsid w:val="009C3B1A"/>
    <w:rsid w:val="009C3B5C"/>
    <w:rsid w:val="009C40A7"/>
    <w:rsid w:val="009C4643"/>
    <w:rsid w:val="009C4AC7"/>
    <w:rsid w:val="009C4DBE"/>
    <w:rsid w:val="009C53E9"/>
    <w:rsid w:val="009C5D6F"/>
    <w:rsid w:val="009C5EFE"/>
    <w:rsid w:val="009C60C4"/>
    <w:rsid w:val="009C610D"/>
    <w:rsid w:val="009C626F"/>
    <w:rsid w:val="009C62A7"/>
    <w:rsid w:val="009C669B"/>
    <w:rsid w:val="009C67A4"/>
    <w:rsid w:val="009C6A85"/>
    <w:rsid w:val="009C6C3A"/>
    <w:rsid w:val="009C6D67"/>
    <w:rsid w:val="009C707A"/>
    <w:rsid w:val="009D0255"/>
    <w:rsid w:val="009D0583"/>
    <w:rsid w:val="009D094D"/>
    <w:rsid w:val="009D09CE"/>
    <w:rsid w:val="009D0D27"/>
    <w:rsid w:val="009D0FEC"/>
    <w:rsid w:val="009D12BB"/>
    <w:rsid w:val="009D1883"/>
    <w:rsid w:val="009D3217"/>
    <w:rsid w:val="009D3B65"/>
    <w:rsid w:val="009D3B9F"/>
    <w:rsid w:val="009D3D4D"/>
    <w:rsid w:val="009D4234"/>
    <w:rsid w:val="009D5517"/>
    <w:rsid w:val="009D55B7"/>
    <w:rsid w:val="009D590D"/>
    <w:rsid w:val="009D5BD6"/>
    <w:rsid w:val="009D5CB5"/>
    <w:rsid w:val="009D5DE5"/>
    <w:rsid w:val="009D600C"/>
    <w:rsid w:val="009D66AD"/>
    <w:rsid w:val="009D69C9"/>
    <w:rsid w:val="009D6D55"/>
    <w:rsid w:val="009D6D75"/>
    <w:rsid w:val="009D75E5"/>
    <w:rsid w:val="009D7B93"/>
    <w:rsid w:val="009D7C28"/>
    <w:rsid w:val="009D7F1A"/>
    <w:rsid w:val="009E06FB"/>
    <w:rsid w:val="009E0744"/>
    <w:rsid w:val="009E0F3B"/>
    <w:rsid w:val="009E13EE"/>
    <w:rsid w:val="009E23D8"/>
    <w:rsid w:val="009E3194"/>
    <w:rsid w:val="009E328F"/>
    <w:rsid w:val="009E342C"/>
    <w:rsid w:val="009E3A50"/>
    <w:rsid w:val="009E3E64"/>
    <w:rsid w:val="009E4734"/>
    <w:rsid w:val="009E4A97"/>
    <w:rsid w:val="009E5569"/>
    <w:rsid w:val="009E559A"/>
    <w:rsid w:val="009E6075"/>
    <w:rsid w:val="009E7491"/>
    <w:rsid w:val="009E78D8"/>
    <w:rsid w:val="009F0004"/>
    <w:rsid w:val="009F05C0"/>
    <w:rsid w:val="009F0E85"/>
    <w:rsid w:val="009F14AA"/>
    <w:rsid w:val="009F14C6"/>
    <w:rsid w:val="009F14D4"/>
    <w:rsid w:val="009F1BE8"/>
    <w:rsid w:val="009F1D12"/>
    <w:rsid w:val="009F1EE5"/>
    <w:rsid w:val="009F1FC4"/>
    <w:rsid w:val="009F2716"/>
    <w:rsid w:val="009F27C6"/>
    <w:rsid w:val="009F2F99"/>
    <w:rsid w:val="009F3A64"/>
    <w:rsid w:val="009F4033"/>
    <w:rsid w:val="009F4064"/>
    <w:rsid w:val="009F485B"/>
    <w:rsid w:val="009F5B3B"/>
    <w:rsid w:val="009F626D"/>
    <w:rsid w:val="009F6334"/>
    <w:rsid w:val="009F66DD"/>
    <w:rsid w:val="009F66EB"/>
    <w:rsid w:val="009F67F2"/>
    <w:rsid w:val="009F7742"/>
    <w:rsid w:val="009F7986"/>
    <w:rsid w:val="009F7A25"/>
    <w:rsid w:val="009F7AD6"/>
    <w:rsid w:val="009F7C59"/>
    <w:rsid w:val="009F7D54"/>
    <w:rsid w:val="00A0032F"/>
    <w:rsid w:val="00A009EC"/>
    <w:rsid w:val="00A00B5A"/>
    <w:rsid w:val="00A00DC4"/>
    <w:rsid w:val="00A0101F"/>
    <w:rsid w:val="00A01028"/>
    <w:rsid w:val="00A013DE"/>
    <w:rsid w:val="00A01636"/>
    <w:rsid w:val="00A01658"/>
    <w:rsid w:val="00A01ABF"/>
    <w:rsid w:val="00A01BD4"/>
    <w:rsid w:val="00A0228F"/>
    <w:rsid w:val="00A024F6"/>
    <w:rsid w:val="00A026D5"/>
    <w:rsid w:val="00A02A9B"/>
    <w:rsid w:val="00A02F70"/>
    <w:rsid w:val="00A02F9F"/>
    <w:rsid w:val="00A03016"/>
    <w:rsid w:val="00A03179"/>
    <w:rsid w:val="00A03A67"/>
    <w:rsid w:val="00A03BE2"/>
    <w:rsid w:val="00A03C09"/>
    <w:rsid w:val="00A045E5"/>
    <w:rsid w:val="00A05B74"/>
    <w:rsid w:val="00A05D8C"/>
    <w:rsid w:val="00A05E42"/>
    <w:rsid w:val="00A05F4A"/>
    <w:rsid w:val="00A0618C"/>
    <w:rsid w:val="00A06319"/>
    <w:rsid w:val="00A066FD"/>
    <w:rsid w:val="00A06805"/>
    <w:rsid w:val="00A06A38"/>
    <w:rsid w:val="00A06B76"/>
    <w:rsid w:val="00A06C0B"/>
    <w:rsid w:val="00A06C46"/>
    <w:rsid w:val="00A0703D"/>
    <w:rsid w:val="00A07B05"/>
    <w:rsid w:val="00A07B40"/>
    <w:rsid w:val="00A07B89"/>
    <w:rsid w:val="00A07CA0"/>
    <w:rsid w:val="00A10B7E"/>
    <w:rsid w:val="00A11945"/>
    <w:rsid w:val="00A11B42"/>
    <w:rsid w:val="00A11F75"/>
    <w:rsid w:val="00A12240"/>
    <w:rsid w:val="00A12434"/>
    <w:rsid w:val="00A12F8F"/>
    <w:rsid w:val="00A130D5"/>
    <w:rsid w:val="00A13B9D"/>
    <w:rsid w:val="00A13DD0"/>
    <w:rsid w:val="00A13E2E"/>
    <w:rsid w:val="00A13FC2"/>
    <w:rsid w:val="00A14132"/>
    <w:rsid w:val="00A14622"/>
    <w:rsid w:val="00A14698"/>
    <w:rsid w:val="00A14D4D"/>
    <w:rsid w:val="00A14E55"/>
    <w:rsid w:val="00A14F12"/>
    <w:rsid w:val="00A14F64"/>
    <w:rsid w:val="00A15630"/>
    <w:rsid w:val="00A15989"/>
    <w:rsid w:val="00A15F5F"/>
    <w:rsid w:val="00A162C0"/>
    <w:rsid w:val="00A166A0"/>
    <w:rsid w:val="00A16E0F"/>
    <w:rsid w:val="00A172E2"/>
    <w:rsid w:val="00A174C2"/>
    <w:rsid w:val="00A17B62"/>
    <w:rsid w:val="00A20ADE"/>
    <w:rsid w:val="00A20B36"/>
    <w:rsid w:val="00A20E38"/>
    <w:rsid w:val="00A20E5D"/>
    <w:rsid w:val="00A20E9F"/>
    <w:rsid w:val="00A20F32"/>
    <w:rsid w:val="00A20FDA"/>
    <w:rsid w:val="00A213CA"/>
    <w:rsid w:val="00A21403"/>
    <w:rsid w:val="00A21E26"/>
    <w:rsid w:val="00A2373B"/>
    <w:rsid w:val="00A237DB"/>
    <w:rsid w:val="00A23A0A"/>
    <w:rsid w:val="00A2408E"/>
    <w:rsid w:val="00A24326"/>
    <w:rsid w:val="00A2432C"/>
    <w:rsid w:val="00A24642"/>
    <w:rsid w:val="00A250E3"/>
    <w:rsid w:val="00A25D92"/>
    <w:rsid w:val="00A2651D"/>
    <w:rsid w:val="00A27C19"/>
    <w:rsid w:val="00A27F0F"/>
    <w:rsid w:val="00A27F92"/>
    <w:rsid w:val="00A301E9"/>
    <w:rsid w:val="00A304F8"/>
    <w:rsid w:val="00A30842"/>
    <w:rsid w:val="00A30C65"/>
    <w:rsid w:val="00A30DC6"/>
    <w:rsid w:val="00A30F7B"/>
    <w:rsid w:val="00A31262"/>
    <w:rsid w:val="00A319C8"/>
    <w:rsid w:val="00A31BA5"/>
    <w:rsid w:val="00A31BD9"/>
    <w:rsid w:val="00A32292"/>
    <w:rsid w:val="00A335BD"/>
    <w:rsid w:val="00A33E89"/>
    <w:rsid w:val="00A35ABC"/>
    <w:rsid w:val="00A35F9D"/>
    <w:rsid w:val="00A3748F"/>
    <w:rsid w:val="00A375F6"/>
    <w:rsid w:val="00A37680"/>
    <w:rsid w:val="00A37728"/>
    <w:rsid w:val="00A37768"/>
    <w:rsid w:val="00A379A8"/>
    <w:rsid w:val="00A401DA"/>
    <w:rsid w:val="00A40F23"/>
    <w:rsid w:val="00A40FE2"/>
    <w:rsid w:val="00A416B3"/>
    <w:rsid w:val="00A4173D"/>
    <w:rsid w:val="00A41B20"/>
    <w:rsid w:val="00A42233"/>
    <w:rsid w:val="00A42302"/>
    <w:rsid w:val="00A42741"/>
    <w:rsid w:val="00A427AA"/>
    <w:rsid w:val="00A42852"/>
    <w:rsid w:val="00A42DBF"/>
    <w:rsid w:val="00A42EF1"/>
    <w:rsid w:val="00A4303B"/>
    <w:rsid w:val="00A43122"/>
    <w:rsid w:val="00A43284"/>
    <w:rsid w:val="00A434F7"/>
    <w:rsid w:val="00A4366A"/>
    <w:rsid w:val="00A436B6"/>
    <w:rsid w:val="00A436F6"/>
    <w:rsid w:val="00A43784"/>
    <w:rsid w:val="00A43C84"/>
    <w:rsid w:val="00A43EE3"/>
    <w:rsid w:val="00A43F96"/>
    <w:rsid w:val="00A44476"/>
    <w:rsid w:val="00A44C01"/>
    <w:rsid w:val="00A452AE"/>
    <w:rsid w:val="00A45D13"/>
    <w:rsid w:val="00A46149"/>
    <w:rsid w:val="00A46B9C"/>
    <w:rsid w:val="00A475E4"/>
    <w:rsid w:val="00A477A1"/>
    <w:rsid w:val="00A47A0C"/>
    <w:rsid w:val="00A47D52"/>
    <w:rsid w:val="00A5075B"/>
    <w:rsid w:val="00A5096E"/>
    <w:rsid w:val="00A511E3"/>
    <w:rsid w:val="00A51459"/>
    <w:rsid w:val="00A51F1F"/>
    <w:rsid w:val="00A52375"/>
    <w:rsid w:val="00A52FCE"/>
    <w:rsid w:val="00A53B5C"/>
    <w:rsid w:val="00A53CDB"/>
    <w:rsid w:val="00A5419E"/>
    <w:rsid w:val="00A54514"/>
    <w:rsid w:val="00A54CA7"/>
    <w:rsid w:val="00A54CBD"/>
    <w:rsid w:val="00A55EA2"/>
    <w:rsid w:val="00A566AD"/>
    <w:rsid w:val="00A566D0"/>
    <w:rsid w:val="00A568A7"/>
    <w:rsid w:val="00A56A61"/>
    <w:rsid w:val="00A5717C"/>
    <w:rsid w:val="00A57183"/>
    <w:rsid w:val="00A57206"/>
    <w:rsid w:val="00A57214"/>
    <w:rsid w:val="00A577F4"/>
    <w:rsid w:val="00A57908"/>
    <w:rsid w:val="00A57A29"/>
    <w:rsid w:val="00A57FCE"/>
    <w:rsid w:val="00A6064A"/>
    <w:rsid w:val="00A60CC9"/>
    <w:rsid w:val="00A6102D"/>
    <w:rsid w:val="00A610C3"/>
    <w:rsid w:val="00A61438"/>
    <w:rsid w:val="00A6162A"/>
    <w:rsid w:val="00A61FE9"/>
    <w:rsid w:val="00A62024"/>
    <w:rsid w:val="00A62C31"/>
    <w:rsid w:val="00A62CA7"/>
    <w:rsid w:val="00A62F96"/>
    <w:rsid w:val="00A6311C"/>
    <w:rsid w:val="00A6391F"/>
    <w:rsid w:val="00A63A63"/>
    <w:rsid w:val="00A64626"/>
    <w:rsid w:val="00A6477A"/>
    <w:rsid w:val="00A64849"/>
    <w:rsid w:val="00A6492B"/>
    <w:rsid w:val="00A64F55"/>
    <w:rsid w:val="00A65C7C"/>
    <w:rsid w:val="00A65FD4"/>
    <w:rsid w:val="00A6616B"/>
    <w:rsid w:val="00A663AB"/>
    <w:rsid w:val="00A66845"/>
    <w:rsid w:val="00A66FF7"/>
    <w:rsid w:val="00A670F8"/>
    <w:rsid w:val="00A67663"/>
    <w:rsid w:val="00A67A58"/>
    <w:rsid w:val="00A67F12"/>
    <w:rsid w:val="00A70131"/>
    <w:rsid w:val="00A705E3"/>
    <w:rsid w:val="00A70AC3"/>
    <w:rsid w:val="00A71515"/>
    <w:rsid w:val="00A7218A"/>
    <w:rsid w:val="00A722D7"/>
    <w:rsid w:val="00A729FC"/>
    <w:rsid w:val="00A72E0C"/>
    <w:rsid w:val="00A7318B"/>
    <w:rsid w:val="00A7344C"/>
    <w:rsid w:val="00A738C7"/>
    <w:rsid w:val="00A73AC0"/>
    <w:rsid w:val="00A73BBF"/>
    <w:rsid w:val="00A73D9D"/>
    <w:rsid w:val="00A73DED"/>
    <w:rsid w:val="00A7444B"/>
    <w:rsid w:val="00A74B10"/>
    <w:rsid w:val="00A74B3D"/>
    <w:rsid w:val="00A74EDD"/>
    <w:rsid w:val="00A75C57"/>
    <w:rsid w:val="00A75F31"/>
    <w:rsid w:val="00A76263"/>
    <w:rsid w:val="00A76371"/>
    <w:rsid w:val="00A77415"/>
    <w:rsid w:val="00A775F3"/>
    <w:rsid w:val="00A77B61"/>
    <w:rsid w:val="00A77F1F"/>
    <w:rsid w:val="00A805B3"/>
    <w:rsid w:val="00A8127B"/>
    <w:rsid w:val="00A81738"/>
    <w:rsid w:val="00A81793"/>
    <w:rsid w:val="00A81899"/>
    <w:rsid w:val="00A823CF"/>
    <w:rsid w:val="00A82AA1"/>
    <w:rsid w:val="00A83E28"/>
    <w:rsid w:val="00A85248"/>
    <w:rsid w:val="00A857E2"/>
    <w:rsid w:val="00A85BAE"/>
    <w:rsid w:val="00A8607C"/>
    <w:rsid w:val="00A8628D"/>
    <w:rsid w:val="00A86736"/>
    <w:rsid w:val="00A8692E"/>
    <w:rsid w:val="00A86D42"/>
    <w:rsid w:val="00A86EC0"/>
    <w:rsid w:val="00A87C13"/>
    <w:rsid w:val="00A87D8A"/>
    <w:rsid w:val="00A909FA"/>
    <w:rsid w:val="00A90ED8"/>
    <w:rsid w:val="00A91255"/>
    <w:rsid w:val="00A91403"/>
    <w:rsid w:val="00A91951"/>
    <w:rsid w:val="00A91A15"/>
    <w:rsid w:val="00A91D92"/>
    <w:rsid w:val="00A921B1"/>
    <w:rsid w:val="00A92780"/>
    <w:rsid w:val="00A930D0"/>
    <w:rsid w:val="00A93480"/>
    <w:rsid w:val="00A93A0D"/>
    <w:rsid w:val="00A93F08"/>
    <w:rsid w:val="00A940BD"/>
    <w:rsid w:val="00A9432C"/>
    <w:rsid w:val="00A94457"/>
    <w:rsid w:val="00A94E1D"/>
    <w:rsid w:val="00A9550C"/>
    <w:rsid w:val="00A95D99"/>
    <w:rsid w:val="00A95DDD"/>
    <w:rsid w:val="00A96858"/>
    <w:rsid w:val="00A96CA0"/>
    <w:rsid w:val="00A96E56"/>
    <w:rsid w:val="00A971C8"/>
    <w:rsid w:val="00A971F9"/>
    <w:rsid w:val="00A97466"/>
    <w:rsid w:val="00A97727"/>
    <w:rsid w:val="00A979D3"/>
    <w:rsid w:val="00A97B0B"/>
    <w:rsid w:val="00A97C03"/>
    <w:rsid w:val="00AA039D"/>
    <w:rsid w:val="00AA0FD0"/>
    <w:rsid w:val="00AA1086"/>
    <w:rsid w:val="00AA111E"/>
    <w:rsid w:val="00AA15F9"/>
    <w:rsid w:val="00AA1653"/>
    <w:rsid w:val="00AA28E9"/>
    <w:rsid w:val="00AA2C14"/>
    <w:rsid w:val="00AA2DDA"/>
    <w:rsid w:val="00AA2ECD"/>
    <w:rsid w:val="00AA30B1"/>
    <w:rsid w:val="00AA3446"/>
    <w:rsid w:val="00AA3664"/>
    <w:rsid w:val="00AA37FF"/>
    <w:rsid w:val="00AA4157"/>
    <w:rsid w:val="00AA4390"/>
    <w:rsid w:val="00AA4A8A"/>
    <w:rsid w:val="00AA5594"/>
    <w:rsid w:val="00AA5996"/>
    <w:rsid w:val="00AA5A69"/>
    <w:rsid w:val="00AA5DE0"/>
    <w:rsid w:val="00AA656B"/>
    <w:rsid w:val="00AA6627"/>
    <w:rsid w:val="00AA68BA"/>
    <w:rsid w:val="00AA6E60"/>
    <w:rsid w:val="00AA6F99"/>
    <w:rsid w:val="00AA73B7"/>
    <w:rsid w:val="00AA7544"/>
    <w:rsid w:val="00AA7644"/>
    <w:rsid w:val="00AA7891"/>
    <w:rsid w:val="00AB04EB"/>
    <w:rsid w:val="00AB05BC"/>
    <w:rsid w:val="00AB08B5"/>
    <w:rsid w:val="00AB0A93"/>
    <w:rsid w:val="00AB0CC6"/>
    <w:rsid w:val="00AB0D53"/>
    <w:rsid w:val="00AB111E"/>
    <w:rsid w:val="00AB1356"/>
    <w:rsid w:val="00AB1C8A"/>
    <w:rsid w:val="00AB1DFE"/>
    <w:rsid w:val="00AB208D"/>
    <w:rsid w:val="00AB283F"/>
    <w:rsid w:val="00AB2928"/>
    <w:rsid w:val="00AB3601"/>
    <w:rsid w:val="00AB363E"/>
    <w:rsid w:val="00AB38FA"/>
    <w:rsid w:val="00AB3C4F"/>
    <w:rsid w:val="00AB42A6"/>
    <w:rsid w:val="00AB4F22"/>
    <w:rsid w:val="00AB518E"/>
    <w:rsid w:val="00AB5395"/>
    <w:rsid w:val="00AB5592"/>
    <w:rsid w:val="00AB67D3"/>
    <w:rsid w:val="00AB77E9"/>
    <w:rsid w:val="00AB7C69"/>
    <w:rsid w:val="00AC0611"/>
    <w:rsid w:val="00AC0857"/>
    <w:rsid w:val="00AC1282"/>
    <w:rsid w:val="00AC16F7"/>
    <w:rsid w:val="00AC1E4A"/>
    <w:rsid w:val="00AC206A"/>
    <w:rsid w:val="00AC21D8"/>
    <w:rsid w:val="00AC27DF"/>
    <w:rsid w:val="00AC2835"/>
    <w:rsid w:val="00AC2A44"/>
    <w:rsid w:val="00AC2A96"/>
    <w:rsid w:val="00AC33CD"/>
    <w:rsid w:val="00AC402A"/>
    <w:rsid w:val="00AC479C"/>
    <w:rsid w:val="00AC4818"/>
    <w:rsid w:val="00AC4E08"/>
    <w:rsid w:val="00AC5298"/>
    <w:rsid w:val="00AC5631"/>
    <w:rsid w:val="00AC5793"/>
    <w:rsid w:val="00AC640C"/>
    <w:rsid w:val="00AC68E6"/>
    <w:rsid w:val="00AC6A40"/>
    <w:rsid w:val="00AC6C06"/>
    <w:rsid w:val="00AC6C42"/>
    <w:rsid w:val="00AC719D"/>
    <w:rsid w:val="00AC74D3"/>
    <w:rsid w:val="00AC764E"/>
    <w:rsid w:val="00AC795A"/>
    <w:rsid w:val="00AC796A"/>
    <w:rsid w:val="00AC7C46"/>
    <w:rsid w:val="00AD0354"/>
    <w:rsid w:val="00AD0B59"/>
    <w:rsid w:val="00AD1495"/>
    <w:rsid w:val="00AD1963"/>
    <w:rsid w:val="00AD1C94"/>
    <w:rsid w:val="00AD20A4"/>
    <w:rsid w:val="00AD2825"/>
    <w:rsid w:val="00AD28BD"/>
    <w:rsid w:val="00AD29FC"/>
    <w:rsid w:val="00AD2BA6"/>
    <w:rsid w:val="00AD2D91"/>
    <w:rsid w:val="00AD41EA"/>
    <w:rsid w:val="00AD43BD"/>
    <w:rsid w:val="00AD4834"/>
    <w:rsid w:val="00AD4D4A"/>
    <w:rsid w:val="00AD4DB1"/>
    <w:rsid w:val="00AD5380"/>
    <w:rsid w:val="00AD6113"/>
    <w:rsid w:val="00AD6548"/>
    <w:rsid w:val="00AD68B0"/>
    <w:rsid w:val="00AD6E18"/>
    <w:rsid w:val="00AD7408"/>
    <w:rsid w:val="00AE095A"/>
    <w:rsid w:val="00AE0BA0"/>
    <w:rsid w:val="00AE13B0"/>
    <w:rsid w:val="00AE1471"/>
    <w:rsid w:val="00AE19C8"/>
    <w:rsid w:val="00AE19D1"/>
    <w:rsid w:val="00AE1B33"/>
    <w:rsid w:val="00AE1D6E"/>
    <w:rsid w:val="00AE2025"/>
    <w:rsid w:val="00AE21F6"/>
    <w:rsid w:val="00AE25AE"/>
    <w:rsid w:val="00AE26BC"/>
    <w:rsid w:val="00AE2AAB"/>
    <w:rsid w:val="00AE2B7D"/>
    <w:rsid w:val="00AE336B"/>
    <w:rsid w:val="00AE3C75"/>
    <w:rsid w:val="00AE3D1E"/>
    <w:rsid w:val="00AE4163"/>
    <w:rsid w:val="00AE57F1"/>
    <w:rsid w:val="00AE756A"/>
    <w:rsid w:val="00AE75E9"/>
    <w:rsid w:val="00AE7AF6"/>
    <w:rsid w:val="00AE7DBF"/>
    <w:rsid w:val="00AE7EB3"/>
    <w:rsid w:val="00AE7F3E"/>
    <w:rsid w:val="00AF06D1"/>
    <w:rsid w:val="00AF085B"/>
    <w:rsid w:val="00AF0AF8"/>
    <w:rsid w:val="00AF0C85"/>
    <w:rsid w:val="00AF0DF9"/>
    <w:rsid w:val="00AF1251"/>
    <w:rsid w:val="00AF1915"/>
    <w:rsid w:val="00AF2493"/>
    <w:rsid w:val="00AF24EE"/>
    <w:rsid w:val="00AF33AE"/>
    <w:rsid w:val="00AF3802"/>
    <w:rsid w:val="00AF44B5"/>
    <w:rsid w:val="00AF45C9"/>
    <w:rsid w:val="00AF4817"/>
    <w:rsid w:val="00AF5204"/>
    <w:rsid w:val="00AF5B90"/>
    <w:rsid w:val="00AF5EA0"/>
    <w:rsid w:val="00AF60FA"/>
    <w:rsid w:val="00AF62C8"/>
    <w:rsid w:val="00AF66EF"/>
    <w:rsid w:val="00AF67C5"/>
    <w:rsid w:val="00AF68A9"/>
    <w:rsid w:val="00AF6BDA"/>
    <w:rsid w:val="00AF7EAC"/>
    <w:rsid w:val="00B002C4"/>
    <w:rsid w:val="00B0037F"/>
    <w:rsid w:val="00B009E8"/>
    <w:rsid w:val="00B00D14"/>
    <w:rsid w:val="00B00D59"/>
    <w:rsid w:val="00B00D77"/>
    <w:rsid w:val="00B00E18"/>
    <w:rsid w:val="00B010D1"/>
    <w:rsid w:val="00B013FF"/>
    <w:rsid w:val="00B015A2"/>
    <w:rsid w:val="00B01652"/>
    <w:rsid w:val="00B01FD8"/>
    <w:rsid w:val="00B022F9"/>
    <w:rsid w:val="00B02941"/>
    <w:rsid w:val="00B02E7C"/>
    <w:rsid w:val="00B0403F"/>
    <w:rsid w:val="00B04804"/>
    <w:rsid w:val="00B04927"/>
    <w:rsid w:val="00B050BD"/>
    <w:rsid w:val="00B052CF"/>
    <w:rsid w:val="00B05F1D"/>
    <w:rsid w:val="00B05F36"/>
    <w:rsid w:val="00B060CE"/>
    <w:rsid w:val="00B06882"/>
    <w:rsid w:val="00B068B6"/>
    <w:rsid w:val="00B06B07"/>
    <w:rsid w:val="00B07487"/>
    <w:rsid w:val="00B07AB3"/>
    <w:rsid w:val="00B1078C"/>
    <w:rsid w:val="00B10D54"/>
    <w:rsid w:val="00B1123D"/>
    <w:rsid w:val="00B11355"/>
    <w:rsid w:val="00B1148B"/>
    <w:rsid w:val="00B11520"/>
    <w:rsid w:val="00B117E0"/>
    <w:rsid w:val="00B11B33"/>
    <w:rsid w:val="00B11B37"/>
    <w:rsid w:val="00B11E40"/>
    <w:rsid w:val="00B12747"/>
    <w:rsid w:val="00B128A2"/>
    <w:rsid w:val="00B13060"/>
    <w:rsid w:val="00B1349B"/>
    <w:rsid w:val="00B13712"/>
    <w:rsid w:val="00B13C9C"/>
    <w:rsid w:val="00B140D2"/>
    <w:rsid w:val="00B14E7B"/>
    <w:rsid w:val="00B1522C"/>
    <w:rsid w:val="00B152F3"/>
    <w:rsid w:val="00B15356"/>
    <w:rsid w:val="00B164EE"/>
    <w:rsid w:val="00B1746E"/>
    <w:rsid w:val="00B177F8"/>
    <w:rsid w:val="00B17D32"/>
    <w:rsid w:val="00B20B2F"/>
    <w:rsid w:val="00B20C5C"/>
    <w:rsid w:val="00B20CE9"/>
    <w:rsid w:val="00B210D7"/>
    <w:rsid w:val="00B21705"/>
    <w:rsid w:val="00B220B4"/>
    <w:rsid w:val="00B22553"/>
    <w:rsid w:val="00B22858"/>
    <w:rsid w:val="00B23186"/>
    <w:rsid w:val="00B2329C"/>
    <w:rsid w:val="00B23669"/>
    <w:rsid w:val="00B23C7B"/>
    <w:rsid w:val="00B23FBC"/>
    <w:rsid w:val="00B24078"/>
    <w:rsid w:val="00B2494A"/>
    <w:rsid w:val="00B2497D"/>
    <w:rsid w:val="00B24A7F"/>
    <w:rsid w:val="00B24CD0"/>
    <w:rsid w:val="00B25138"/>
    <w:rsid w:val="00B2535A"/>
    <w:rsid w:val="00B25D60"/>
    <w:rsid w:val="00B25D69"/>
    <w:rsid w:val="00B25DB9"/>
    <w:rsid w:val="00B2601A"/>
    <w:rsid w:val="00B268D9"/>
    <w:rsid w:val="00B26942"/>
    <w:rsid w:val="00B26F5B"/>
    <w:rsid w:val="00B27022"/>
    <w:rsid w:val="00B272DA"/>
    <w:rsid w:val="00B2774D"/>
    <w:rsid w:val="00B279ED"/>
    <w:rsid w:val="00B27E8D"/>
    <w:rsid w:val="00B29C6B"/>
    <w:rsid w:val="00B305AD"/>
    <w:rsid w:val="00B317EF"/>
    <w:rsid w:val="00B31C69"/>
    <w:rsid w:val="00B32018"/>
    <w:rsid w:val="00B32208"/>
    <w:rsid w:val="00B32585"/>
    <w:rsid w:val="00B3294F"/>
    <w:rsid w:val="00B329AE"/>
    <w:rsid w:val="00B32B8A"/>
    <w:rsid w:val="00B32CD1"/>
    <w:rsid w:val="00B32DE1"/>
    <w:rsid w:val="00B33214"/>
    <w:rsid w:val="00B33376"/>
    <w:rsid w:val="00B3362D"/>
    <w:rsid w:val="00B3381D"/>
    <w:rsid w:val="00B33C6D"/>
    <w:rsid w:val="00B33CDB"/>
    <w:rsid w:val="00B33DD0"/>
    <w:rsid w:val="00B33E2D"/>
    <w:rsid w:val="00B34098"/>
    <w:rsid w:val="00B34A5A"/>
    <w:rsid w:val="00B34D41"/>
    <w:rsid w:val="00B3623A"/>
    <w:rsid w:val="00B363B2"/>
    <w:rsid w:val="00B363C9"/>
    <w:rsid w:val="00B365E0"/>
    <w:rsid w:val="00B369CE"/>
    <w:rsid w:val="00B36CB7"/>
    <w:rsid w:val="00B3771E"/>
    <w:rsid w:val="00B377B7"/>
    <w:rsid w:val="00B37A65"/>
    <w:rsid w:val="00B37D8E"/>
    <w:rsid w:val="00B4074C"/>
    <w:rsid w:val="00B4124E"/>
    <w:rsid w:val="00B41AAB"/>
    <w:rsid w:val="00B41B15"/>
    <w:rsid w:val="00B41D6F"/>
    <w:rsid w:val="00B41F57"/>
    <w:rsid w:val="00B4219C"/>
    <w:rsid w:val="00B42369"/>
    <w:rsid w:val="00B424E5"/>
    <w:rsid w:val="00B42B67"/>
    <w:rsid w:val="00B43A60"/>
    <w:rsid w:val="00B43DD2"/>
    <w:rsid w:val="00B43DFE"/>
    <w:rsid w:val="00B442C2"/>
    <w:rsid w:val="00B4446C"/>
    <w:rsid w:val="00B44B97"/>
    <w:rsid w:val="00B4543F"/>
    <w:rsid w:val="00B45526"/>
    <w:rsid w:val="00B46027"/>
    <w:rsid w:val="00B4649A"/>
    <w:rsid w:val="00B46580"/>
    <w:rsid w:val="00B46621"/>
    <w:rsid w:val="00B469AE"/>
    <w:rsid w:val="00B46A6C"/>
    <w:rsid w:val="00B46BCC"/>
    <w:rsid w:val="00B46F82"/>
    <w:rsid w:val="00B475F4"/>
    <w:rsid w:val="00B4786B"/>
    <w:rsid w:val="00B47C25"/>
    <w:rsid w:val="00B50817"/>
    <w:rsid w:val="00B50CA3"/>
    <w:rsid w:val="00B50D9F"/>
    <w:rsid w:val="00B51D02"/>
    <w:rsid w:val="00B52104"/>
    <w:rsid w:val="00B52585"/>
    <w:rsid w:val="00B52F02"/>
    <w:rsid w:val="00B53229"/>
    <w:rsid w:val="00B53444"/>
    <w:rsid w:val="00B534EC"/>
    <w:rsid w:val="00B53B81"/>
    <w:rsid w:val="00B53E72"/>
    <w:rsid w:val="00B5425D"/>
    <w:rsid w:val="00B5478A"/>
    <w:rsid w:val="00B54A38"/>
    <w:rsid w:val="00B55146"/>
    <w:rsid w:val="00B55D31"/>
    <w:rsid w:val="00B5618A"/>
    <w:rsid w:val="00B562F7"/>
    <w:rsid w:val="00B563C6"/>
    <w:rsid w:val="00B5656A"/>
    <w:rsid w:val="00B57483"/>
    <w:rsid w:val="00B57A82"/>
    <w:rsid w:val="00B60FCC"/>
    <w:rsid w:val="00B6137F"/>
    <w:rsid w:val="00B61625"/>
    <w:rsid w:val="00B62DDF"/>
    <w:rsid w:val="00B62E14"/>
    <w:rsid w:val="00B62F95"/>
    <w:rsid w:val="00B630AA"/>
    <w:rsid w:val="00B63DBA"/>
    <w:rsid w:val="00B643AB"/>
    <w:rsid w:val="00B646D5"/>
    <w:rsid w:val="00B64714"/>
    <w:rsid w:val="00B64752"/>
    <w:rsid w:val="00B64A32"/>
    <w:rsid w:val="00B64E80"/>
    <w:rsid w:val="00B6506D"/>
    <w:rsid w:val="00B65589"/>
    <w:rsid w:val="00B65AEB"/>
    <w:rsid w:val="00B66091"/>
    <w:rsid w:val="00B66A11"/>
    <w:rsid w:val="00B66BC2"/>
    <w:rsid w:val="00B66C3E"/>
    <w:rsid w:val="00B66C4A"/>
    <w:rsid w:val="00B67067"/>
    <w:rsid w:val="00B6717E"/>
    <w:rsid w:val="00B67CB8"/>
    <w:rsid w:val="00B67D39"/>
    <w:rsid w:val="00B7046E"/>
    <w:rsid w:val="00B70781"/>
    <w:rsid w:val="00B7091F"/>
    <w:rsid w:val="00B70D84"/>
    <w:rsid w:val="00B7219E"/>
    <w:rsid w:val="00B7252B"/>
    <w:rsid w:val="00B72861"/>
    <w:rsid w:val="00B72D1F"/>
    <w:rsid w:val="00B73A8D"/>
    <w:rsid w:val="00B7441D"/>
    <w:rsid w:val="00B7444E"/>
    <w:rsid w:val="00B7450A"/>
    <w:rsid w:val="00B74629"/>
    <w:rsid w:val="00B747BC"/>
    <w:rsid w:val="00B74CC6"/>
    <w:rsid w:val="00B74EE2"/>
    <w:rsid w:val="00B7578D"/>
    <w:rsid w:val="00B75B8D"/>
    <w:rsid w:val="00B75E46"/>
    <w:rsid w:val="00B75F58"/>
    <w:rsid w:val="00B764BA"/>
    <w:rsid w:val="00B769A8"/>
    <w:rsid w:val="00B76F26"/>
    <w:rsid w:val="00B77748"/>
    <w:rsid w:val="00B77E0E"/>
    <w:rsid w:val="00B804E1"/>
    <w:rsid w:val="00B8112F"/>
    <w:rsid w:val="00B8143D"/>
    <w:rsid w:val="00B81B39"/>
    <w:rsid w:val="00B8213F"/>
    <w:rsid w:val="00B82179"/>
    <w:rsid w:val="00B8247E"/>
    <w:rsid w:val="00B82A70"/>
    <w:rsid w:val="00B830D8"/>
    <w:rsid w:val="00B83318"/>
    <w:rsid w:val="00B833CB"/>
    <w:rsid w:val="00B8467E"/>
    <w:rsid w:val="00B84CA1"/>
    <w:rsid w:val="00B84DAA"/>
    <w:rsid w:val="00B8505B"/>
    <w:rsid w:val="00B853F5"/>
    <w:rsid w:val="00B854AF"/>
    <w:rsid w:val="00B85FF0"/>
    <w:rsid w:val="00B872F3"/>
    <w:rsid w:val="00B90622"/>
    <w:rsid w:val="00B90963"/>
    <w:rsid w:val="00B90A68"/>
    <w:rsid w:val="00B90E9A"/>
    <w:rsid w:val="00B9133A"/>
    <w:rsid w:val="00B91507"/>
    <w:rsid w:val="00B91769"/>
    <w:rsid w:val="00B91A44"/>
    <w:rsid w:val="00B91BD7"/>
    <w:rsid w:val="00B91EB6"/>
    <w:rsid w:val="00B927F0"/>
    <w:rsid w:val="00B928E6"/>
    <w:rsid w:val="00B92F54"/>
    <w:rsid w:val="00B93173"/>
    <w:rsid w:val="00B93536"/>
    <w:rsid w:val="00B9409F"/>
    <w:rsid w:val="00B9427D"/>
    <w:rsid w:val="00B94716"/>
    <w:rsid w:val="00B94948"/>
    <w:rsid w:val="00B949B4"/>
    <w:rsid w:val="00B94C54"/>
    <w:rsid w:val="00B94D3C"/>
    <w:rsid w:val="00B94FEC"/>
    <w:rsid w:val="00B95222"/>
    <w:rsid w:val="00B95331"/>
    <w:rsid w:val="00B95F55"/>
    <w:rsid w:val="00B965EB"/>
    <w:rsid w:val="00B96689"/>
    <w:rsid w:val="00B96ADD"/>
    <w:rsid w:val="00B96B18"/>
    <w:rsid w:val="00B96C3A"/>
    <w:rsid w:val="00B96FAD"/>
    <w:rsid w:val="00B970B8"/>
    <w:rsid w:val="00B97F4C"/>
    <w:rsid w:val="00BA02BC"/>
    <w:rsid w:val="00BA089B"/>
    <w:rsid w:val="00BA114C"/>
    <w:rsid w:val="00BA1154"/>
    <w:rsid w:val="00BA172F"/>
    <w:rsid w:val="00BA2521"/>
    <w:rsid w:val="00BA2E9B"/>
    <w:rsid w:val="00BA4049"/>
    <w:rsid w:val="00BA44F6"/>
    <w:rsid w:val="00BA465A"/>
    <w:rsid w:val="00BA4D0A"/>
    <w:rsid w:val="00BA5328"/>
    <w:rsid w:val="00BA563F"/>
    <w:rsid w:val="00BA5810"/>
    <w:rsid w:val="00BA5FB7"/>
    <w:rsid w:val="00BA6007"/>
    <w:rsid w:val="00BA6DCB"/>
    <w:rsid w:val="00BA7798"/>
    <w:rsid w:val="00BA77D8"/>
    <w:rsid w:val="00BA7AC4"/>
    <w:rsid w:val="00BA7D08"/>
    <w:rsid w:val="00BA7F4A"/>
    <w:rsid w:val="00BB0A12"/>
    <w:rsid w:val="00BB0EF6"/>
    <w:rsid w:val="00BB1572"/>
    <w:rsid w:val="00BB1BBF"/>
    <w:rsid w:val="00BB22B5"/>
    <w:rsid w:val="00BB290E"/>
    <w:rsid w:val="00BB2B3D"/>
    <w:rsid w:val="00BB2BC0"/>
    <w:rsid w:val="00BB2D41"/>
    <w:rsid w:val="00BB4193"/>
    <w:rsid w:val="00BB429E"/>
    <w:rsid w:val="00BB450C"/>
    <w:rsid w:val="00BB474A"/>
    <w:rsid w:val="00BB49A0"/>
    <w:rsid w:val="00BB681F"/>
    <w:rsid w:val="00BB74AA"/>
    <w:rsid w:val="00BB7704"/>
    <w:rsid w:val="00BB7A09"/>
    <w:rsid w:val="00BB7EC3"/>
    <w:rsid w:val="00BC031C"/>
    <w:rsid w:val="00BC0593"/>
    <w:rsid w:val="00BC073A"/>
    <w:rsid w:val="00BC1002"/>
    <w:rsid w:val="00BC112F"/>
    <w:rsid w:val="00BC140B"/>
    <w:rsid w:val="00BC1E53"/>
    <w:rsid w:val="00BC1F11"/>
    <w:rsid w:val="00BC20E4"/>
    <w:rsid w:val="00BC2216"/>
    <w:rsid w:val="00BC3766"/>
    <w:rsid w:val="00BC4151"/>
    <w:rsid w:val="00BC4694"/>
    <w:rsid w:val="00BC4B0C"/>
    <w:rsid w:val="00BC4C25"/>
    <w:rsid w:val="00BC4F15"/>
    <w:rsid w:val="00BC513B"/>
    <w:rsid w:val="00BC5427"/>
    <w:rsid w:val="00BC5557"/>
    <w:rsid w:val="00BC5E04"/>
    <w:rsid w:val="00BC6B49"/>
    <w:rsid w:val="00BC6DF7"/>
    <w:rsid w:val="00BD025F"/>
    <w:rsid w:val="00BD0484"/>
    <w:rsid w:val="00BD0AFA"/>
    <w:rsid w:val="00BD0E6D"/>
    <w:rsid w:val="00BD109B"/>
    <w:rsid w:val="00BD1436"/>
    <w:rsid w:val="00BD1709"/>
    <w:rsid w:val="00BD1A35"/>
    <w:rsid w:val="00BD2515"/>
    <w:rsid w:val="00BD25E6"/>
    <w:rsid w:val="00BD2778"/>
    <w:rsid w:val="00BD2A03"/>
    <w:rsid w:val="00BD2A70"/>
    <w:rsid w:val="00BD2C8A"/>
    <w:rsid w:val="00BD2CFC"/>
    <w:rsid w:val="00BD3928"/>
    <w:rsid w:val="00BD40A2"/>
    <w:rsid w:val="00BD42D2"/>
    <w:rsid w:val="00BD4F68"/>
    <w:rsid w:val="00BD550D"/>
    <w:rsid w:val="00BD59A8"/>
    <w:rsid w:val="00BD5A72"/>
    <w:rsid w:val="00BD5ABE"/>
    <w:rsid w:val="00BD5DA4"/>
    <w:rsid w:val="00BD5F7D"/>
    <w:rsid w:val="00BD6318"/>
    <w:rsid w:val="00BD66D8"/>
    <w:rsid w:val="00BD692F"/>
    <w:rsid w:val="00BD6AE3"/>
    <w:rsid w:val="00BD6C5F"/>
    <w:rsid w:val="00BD7AFB"/>
    <w:rsid w:val="00BE0454"/>
    <w:rsid w:val="00BE04DE"/>
    <w:rsid w:val="00BE0880"/>
    <w:rsid w:val="00BE0A7D"/>
    <w:rsid w:val="00BE0BDC"/>
    <w:rsid w:val="00BE0D94"/>
    <w:rsid w:val="00BE1674"/>
    <w:rsid w:val="00BE1A06"/>
    <w:rsid w:val="00BE1FFD"/>
    <w:rsid w:val="00BE236F"/>
    <w:rsid w:val="00BE37E1"/>
    <w:rsid w:val="00BE39A7"/>
    <w:rsid w:val="00BE3C0F"/>
    <w:rsid w:val="00BE3C48"/>
    <w:rsid w:val="00BE3E5A"/>
    <w:rsid w:val="00BE4ADA"/>
    <w:rsid w:val="00BE4C8A"/>
    <w:rsid w:val="00BE5281"/>
    <w:rsid w:val="00BE5406"/>
    <w:rsid w:val="00BE5718"/>
    <w:rsid w:val="00BE581B"/>
    <w:rsid w:val="00BE5A6C"/>
    <w:rsid w:val="00BE5C36"/>
    <w:rsid w:val="00BE5C46"/>
    <w:rsid w:val="00BE5D97"/>
    <w:rsid w:val="00BE60BD"/>
    <w:rsid w:val="00BE6269"/>
    <w:rsid w:val="00BE6CB0"/>
    <w:rsid w:val="00BE730A"/>
    <w:rsid w:val="00BF0441"/>
    <w:rsid w:val="00BF052D"/>
    <w:rsid w:val="00BF0550"/>
    <w:rsid w:val="00BF0AA0"/>
    <w:rsid w:val="00BF0BB6"/>
    <w:rsid w:val="00BF0FE2"/>
    <w:rsid w:val="00BF1025"/>
    <w:rsid w:val="00BF1B23"/>
    <w:rsid w:val="00BF2627"/>
    <w:rsid w:val="00BF314D"/>
    <w:rsid w:val="00BF32CD"/>
    <w:rsid w:val="00BF3479"/>
    <w:rsid w:val="00BF395D"/>
    <w:rsid w:val="00BF3AE8"/>
    <w:rsid w:val="00BF3C78"/>
    <w:rsid w:val="00BF3E1C"/>
    <w:rsid w:val="00BF4699"/>
    <w:rsid w:val="00BF487A"/>
    <w:rsid w:val="00BF592B"/>
    <w:rsid w:val="00BF5FB6"/>
    <w:rsid w:val="00BF67C3"/>
    <w:rsid w:val="00BF67E0"/>
    <w:rsid w:val="00BF6BF3"/>
    <w:rsid w:val="00BF7478"/>
    <w:rsid w:val="00BF756F"/>
    <w:rsid w:val="00BF7874"/>
    <w:rsid w:val="00BF79F8"/>
    <w:rsid w:val="00BF7E5B"/>
    <w:rsid w:val="00C000D5"/>
    <w:rsid w:val="00C00831"/>
    <w:rsid w:val="00C00FF5"/>
    <w:rsid w:val="00C0203F"/>
    <w:rsid w:val="00C025F5"/>
    <w:rsid w:val="00C0322E"/>
    <w:rsid w:val="00C03981"/>
    <w:rsid w:val="00C03AE8"/>
    <w:rsid w:val="00C03BB7"/>
    <w:rsid w:val="00C03FC5"/>
    <w:rsid w:val="00C040C8"/>
    <w:rsid w:val="00C04775"/>
    <w:rsid w:val="00C04A72"/>
    <w:rsid w:val="00C04CD8"/>
    <w:rsid w:val="00C052EE"/>
    <w:rsid w:val="00C053F8"/>
    <w:rsid w:val="00C0587B"/>
    <w:rsid w:val="00C05953"/>
    <w:rsid w:val="00C060BD"/>
    <w:rsid w:val="00C06382"/>
    <w:rsid w:val="00C0687D"/>
    <w:rsid w:val="00C06942"/>
    <w:rsid w:val="00C07020"/>
    <w:rsid w:val="00C07078"/>
    <w:rsid w:val="00C1009F"/>
    <w:rsid w:val="00C100E6"/>
    <w:rsid w:val="00C101D7"/>
    <w:rsid w:val="00C10326"/>
    <w:rsid w:val="00C103AB"/>
    <w:rsid w:val="00C10742"/>
    <w:rsid w:val="00C11113"/>
    <w:rsid w:val="00C11204"/>
    <w:rsid w:val="00C1226F"/>
    <w:rsid w:val="00C125E4"/>
    <w:rsid w:val="00C12F22"/>
    <w:rsid w:val="00C13CF0"/>
    <w:rsid w:val="00C140C3"/>
    <w:rsid w:val="00C1460C"/>
    <w:rsid w:val="00C149E3"/>
    <w:rsid w:val="00C15002"/>
    <w:rsid w:val="00C1537A"/>
    <w:rsid w:val="00C15384"/>
    <w:rsid w:val="00C154D5"/>
    <w:rsid w:val="00C15B8A"/>
    <w:rsid w:val="00C15F69"/>
    <w:rsid w:val="00C16558"/>
    <w:rsid w:val="00C168AA"/>
    <w:rsid w:val="00C16E62"/>
    <w:rsid w:val="00C17027"/>
    <w:rsid w:val="00C1706C"/>
    <w:rsid w:val="00C17702"/>
    <w:rsid w:val="00C17BF9"/>
    <w:rsid w:val="00C20678"/>
    <w:rsid w:val="00C20F5E"/>
    <w:rsid w:val="00C2192E"/>
    <w:rsid w:val="00C219AF"/>
    <w:rsid w:val="00C21C44"/>
    <w:rsid w:val="00C21CA7"/>
    <w:rsid w:val="00C22C8A"/>
    <w:rsid w:val="00C22CF8"/>
    <w:rsid w:val="00C22EF8"/>
    <w:rsid w:val="00C2315C"/>
    <w:rsid w:val="00C235F1"/>
    <w:rsid w:val="00C236C8"/>
    <w:rsid w:val="00C237D5"/>
    <w:rsid w:val="00C239FE"/>
    <w:rsid w:val="00C23B54"/>
    <w:rsid w:val="00C23B67"/>
    <w:rsid w:val="00C23D96"/>
    <w:rsid w:val="00C24365"/>
    <w:rsid w:val="00C2536B"/>
    <w:rsid w:val="00C25522"/>
    <w:rsid w:val="00C25CE3"/>
    <w:rsid w:val="00C25E36"/>
    <w:rsid w:val="00C26563"/>
    <w:rsid w:val="00C26599"/>
    <w:rsid w:val="00C26732"/>
    <w:rsid w:val="00C267C3"/>
    <w:rsid w:val="00C2699A"/>
    <w:rsid w:val="00C27689"/>
    <w:rsid w:val="00C276F3"/>
    <w:rsid w:val="00C2779B"/>
    <w:rsid w:val="00C27A3A"/>
    <w:rsid w:val="00C27D54"/>
    <w:rsid w:val="00C27EB3"/>
    <w:rsid w:val="00C3004C"/>
    <w:rsid w:val="00C300F8"/>
    <w:rsid w:val="00C302D4"/>
    <w:rsid w:val="00C3046B"/>
    <w:rsid w:val="00C30C7B"/>
    <w:rsid w:val="00C30CF6"/>
    <w:rsid w:val="00C311FD"/>
    <w:rsid w:val="00C312BF"/>
    <w:rsid w:val="00C318A9"/>
    <w:rsid w:val="00C31923"/>
    <w:rsid w:val="00C319F6"/>
    <w:rsid w:val="00C31A93"/>
    <w:rsid w:val="00C3279E"/>
    <w:rsid w:val="00C32962"/>
    <w:rsid w:val="00C32D90"/>
    <w:rsid w:val="00C32DB5"/>
    <w:rsid w:val="00C3310C"/>
    <w:rsid w:val="00C33120"/>
    <w:rsid w:val="00C331F2"/>
    <w:rsid w:val="00C3335D"/>
    <w:rsid w:val="00C33363"/>
    <w:rsid w:val="00C33E53"/>
    <w:rsid w:val="00C34314"/>
    <w:rsid w:val="00C3460D"/>
    <w:rsid w:val="00C34883"/>
    <w:rsid w:val="00C348FF"/>
    <w:rsid w:val="00C34C34"/>
    <w:rsid w:val="00C34CF9"/>
    <w:rsid w:val="00C350AA"/>
    <w:rsid w:val="00C35145"/>
    <w:rsid w:val="00C35418"/>
    <w:rsid w:val="00C3546D"/>
    <w:rsid w:val="00C35A71"/>
    <w:rsid w:val="00C36940"/>
    <w:rsid w:val="00C371E7"/>
    <w:rsid w:val="00C373C5"/>
    <w:rsid w:val="00C40129"/>
    <w:rsid w:val="00C402D2"/>
    <w:rsid w:val="00C40682"/>
    <w:rsid w:val="00C414CF"/>
    <w:rsid w:val="00C416AC"/>
    <w:rsid w:val="00C41959"/>
    <w:rsid w:val="00C419C2"/>
    <w:rsid w:val="00C41F5E"/>
    <w:rsid w:val="00C42033"/>
    <w:rsid w:val="00C42319"/>
    <w:rsid w:val="00C427F8"/>
    <w:rsid w:val="00C4296C"/>
    <w:rsid w:val="00C42CCF"/>
    <w:rsid w:val="00C43074"/>
    <w:rsid w:val="00C433EB"/>
    <w:rsid w:val="00C440B1"/>
    <w:rsid w:val="00C443D1"/>
    <w:rsid w:val="00C4470C"/>
    <w:rsid w:val="00C44955"/>
    <w:rsid w:val="00C44978"/>
    <w:rsid w:val="00C44E98"/>
    <w:rsid w:val="00C45277"/>
    <w:rsid w:val="00C454E4"/>
    <w:rsid w:val="00C455BD"/>
    <w:rsid w:val="00C45D6B"/>
    <w:rsid w:val="00C45EE6"/>
    <w:rsid w:val="00C4621D"/>
    <w:rsid w:val="00C46437"/>
    <w:rsid w:val="00C4680C"/>
    <w:rsid w:val="00C46D84"/>
    <w:rsid w:val="00C47047"/>
    <w:rsid w:val="00C470BC"/>
    <w:rsid w:val="00C4718A"/>
    <w:rsid w:val="00C4752B"/>
    <w:rsid w:val="00C47D59"/>
    <w:rsid w:val="00C47E49"/>
    <w:rsid w:val="00C47F74"/>
    <w:rsid w:val="00C47FBF"/>
    <w:rsid w:val="00C500D9"/>
    <w:rsid w:val="00C502AA"/>
    <w:rsid w:val="00C50736"/>
    <w:rsid w:val="00C510E1"/>
    <w:rsid w:val="00C511EB"/>
    <w:rsid w:val="00C51605"/>
    <w:rsid w:val="00C51713"/>
    <w:rsid w:val="00C51AF5"/>
    <w:rsid w:val="00C5227C"/>
    <w:rsid w:val="00C522F5"/>
    <w:rsid w:val="00C535EB"/>
    <w:rsid w:val="00C53A67"/>
    <w:rsid w:val="00C54178"/>
    <w:rsid w:val="00C546A5"/>
    <w:rsid w:val="00C54C57"/>
    <w:rsid w:val="00C553CA"/>
    <w:rsid w:val="00C555CF"/>
    <w:rsid w:val="00C55A1C"/>
    <w:rsid w:val="00C56221"/>
    <w:rsid w:val="00C56328"/>
    <w:rsid w:val="00C572E6"/>
    <w:rsid w:val="00C5758C"/>
    <w:rsid w:val="00C57B4B"/>
    <w:rsid w:val="00C57FC6"/>
    <w:rsid w:val="00C6005C"/>
    <w:rsid w:val="00C603FA"/>
    <w:rsid w:val="00C606CD"/>
    <w:rsid w:val="00C60899"/>
    <w:rsid w:val="00C60A65"/>
    <w:rsid w:val="00C61456"/>
    <w:rsid w:val="00C614A5"/>
    <w:rsid w:val="00C61650"/>
    <w:rsid w:val="00C6190E"/>
    <w:rsid w:val="00C61E7C"/>
    <w:rsid w:val="00C62401"/>
    <w:rsid w:val="00C62607"/>
    <w:rsid w:val="00C626CA"/>
    <w:rsid w:val="00C630C3"/>
    <w:rsid w:val="00C63160"/>
    <w:rsid w:val="00C63388"/>
    <w:rsid w:val="00C6350C"/>
    <w:rsid w:val="00C6378F"/>
    <w:rsid w:val="00C64108"/>
    <w:rsid w:val="00C64191"/>
    <w:rsid w:val="00C644E7"/>
    <w:rsid w:val="00C64972"/>
    <w:rsid w:val="00C6553C"/>
    <w:rsid w:val="00C65C32"/>
    <w:rsid w:val="00C65D22"/>
    <w:rsid w:val="00C65E7A"/>
    <w:rsid w:val="00C65ED2"/>
    <w:rsid w:val="00C65FDD"/>
    <w:rsid w:val="00C6624F"/>
    <w:rsid w:val="00C66BD6"/>
    <w:rsid w:val="00C67165"/>
    <w:rsid w:val="00C70AC6"/>
    <w:rsid w:val="00C712E9"/>
    <w:rsid w:val="00C71767"/>
    <w:rsid w:val="00C717C1"/>
    <w:rsid w:val="00C71BA4"/>
    <w:rsid w:val="00C72C47"/>
    <w:rsid w:val="00C72F27"/>
    <w:rsid w:val="00C7356C"/>
    <w:rsid w:val="00C74335"/>
    <w:rsid w:val="00C75748"/>
    <w:rsid w:val="00C766E0"/>
    <w:rsid w:val="00C76BE4"/>
    <w:rsid w:val="00C777E9"/>
    <w:rsid w:val="00C77B2A"/>
    <w:rsid w:val="00C77D02"/>
    <w:rsid w:val="00C77F37"/>
    <w:rsid w:val="00C8043F"/>
    <w:rsid w:val="00C80502"/>
    <w:rsid w:val="00C80748"/>
    <w:rsid w:val="00C80A20"/>
    <w:rsid w:val="00C80CD4"/>
    <w:rsid w:val="00C80EA8"/>
    <w:rsid w:val="00C80EE1"/>
    <w:rsid w:val="00C813BA"/>
    <w:rsid w:val="00C81928"/>
    <w:rsid w:val="00C81A60"/>
    <w:rsid w:val="00C81E3B"/>
    <w:rsid w:val="00C81FA1"/>
    <w:rsid w:val="00C8289E"/>
    <w:rsid w:val="00C830CB"/>
    <w:rsid w:val="00C83180"/>
    <w:rsid w:val="00C8324E"/>
    <w:rsid w:val="00C832DE"/>
    <w:rsid w:val="00C8335F"/>
    <w:rsid w:val="00C83E2A"/>
    <w:rsid w:val="00C84188"/>
    <w:rsid w:val="00C844A8"/>
    <w:rsid w:val="00C84553"/>
    <w:rsid w:val="00C84773"/>
    <w:rsid w:val="00C84FB9"/>
    <w:rsid w:val="00C8510D"/>
    <w:rsid w:val="00C85CDD"/>
    <w:rsid w:val="00C860F0"/>
    <w:rsid w:val="00C8628F"/>
    <w:rsid w:val="00C86297"/>
    <w:rsid w:val="00C869DE"/>
    <w:rsid w:val="00C86C93"/>
    <w:rsid w:val="00C8757C"/>
    <w:rsid w:val="00C87885"/>
    <w:rsid w:val="00C87A47"/>
    <w:rsid w:val="00C87BC2"/>
    <w:rsid w:val="00C87DAB"/>
    <w:rsid w:val="00C90583"/>
    <w:rsid w:val="00C905AD"/>
    <w:rsid w:val="00C907D8"/>
    <w:rsid w:val="00C90A00"/>
    <w:rsid w:val="00C90B23"/>
    <w:rsid w:val="00C90ECA"/>
    <w:rsid w:val="00C91DC2"/>
    <w:rsid w:val="00C91EDE"/>
    <w:rsid w:val="00C92225"/>
    <w:rsid w:val="00C9297D"/>
    <w:rsid w:val="00C92B7A"/>
    <w:rsid w:val="00C92D63"/>
    <w:rsid w:val="00C92F24"/>
    <w:rsid w:val="00C930F9"/>
    <w:rsid w:val="00C9396E"/>
    <w:rsid w:val="00C93A3C"/>
    <w:rsid w:val="00C94371"/>
    <w:rsid w:val="00C94448"/>
    <w:rsid w:val="00C9484C"/>
    <w:rsid w:val="00C94990"/>
    <w:rsid w:val="00C9567D"/>
    <w:rsid w:val="00C95E92"/>
    <w:rsid w:val="00C9647D"/>
    <w:rsid w:val="00C96533"/>
    <w:rsid w:val="00C9673D"/>
    <w:rsid w:val="00C96C47"/>
    <w:rsid w:val="00C97020"/>
    <w:rsid w:val="00C97F79"/>
    <w:rsid w:val="00CA10B0"/>
    <w:rsid w:val="00CA13AA"/>
    <w:rsid w:val="00CA143B"/>
    <w:rsid w:val="00CA16A6"/>
    <w:rsid w:val="00CA1803"/>
    <w:rsid w:val="00CA2268"/>
    <w:rsid w:val="00CA3111"/>
    <w:rsid w:val="00CA3272"/>
    <w:rsid w:val="00CA3629"/>
    <w:rsid w:val="00CA3C92"/>
    <w:rsid w:val="00CA420D"/>
    <w:rsid w:val="00CA4683"/>
    <w:rsid w:val="00CA4A92"/>
    <w:rsid w:val="00CA4DE7"/>
    <w:rsid w:val="00CA521E"/>
    <w:rsid w:val="00CA5413"/>
    <w:rsid w:val="00CA565B"/>
    <w:rsid w:val="00CA5924"/>
    <w:rsid w:val="00CA5AA5"/>
    <w:rsid w:val="00CA5D17"/>
    <w:rsid w:val="00CA5EF5"/>
    <w:rsid w:val="00CA6090"/>
    <w:rsid w:val="00CA6CDE"/>
    <w:rsid w:val="00CA772B"/>
    <w:rsid w:val="00CA7913"/>
    <w:rsid w:val="00CB0920"/>
    <w:rsid w:val="00CB0B85"/>
    <w:rsid w:val="00CB0DD6"/>
    <w:rsid w:val="00CB1663"/>
    <w:rsid w:val="00CB2230"/>
    <w:rsid w:val="00CB2B26"/>
    <w:rsid w:val="00CB3198"/>
    <w:rsid w:val="00CB377E"/>
    <w:rsid w:val="00CB3982"/>
    <w:rsid w:val="00CB3AA7"/>
    <w:rsid w:val="00CB3CEC"/>
    <w:rsid w:val="00CB4EB7"/>
    <w:rsid w:val="00CB50B7"/>
    <w:rsid w:val="00CB54DF"/>
    <w:rsid w:val="00CB5A98"/>
    <w:rsid w:val="00CB5E1B"/>
    <w:rsid w:val="00CB62A5"/>
    <w:rsid w:val="00CB6604"/>
    <w:rsid w:val="00CB6AAE"/>
    <w:rsid w:val="00CB7720"/>
    <w:rsid w:val="00CB7871"/>
    <w:rsid w:val="00CB7A69"/>
    <w:rsid w:val="00CB7B3D"/>
    <w:rsid w:val="00CB7C90"/>
    <w:rsid w:val="00CC009F"/>
    <w:rsid w:val="00CC0467"/>
    <w:rsid w:val="00CC052E"/>
    <w:rsid w:val="00CC0872"/>
    <w:rsid w:val="00CC0EC9"/>
    <w:rsid w:val="00CC1765"/>
    <w:rsid w:val="00CC2011"/>
    <w:rsid w:val="00CC2088"/>
    <w:rsid w:val="00CC2436"/>
    <w:rsid w:val="00CC2643"/>
    <w:rsid w:val="00CC309F"/>
    <w:rsid w:val="00CC31FF"/>
    <w:rsid w:val="00CC36BE"/>
    <w:rsid w:val="00CC3B1F"/>
    <w:rsid w:val="00CC3C20"/>
    <w:rsid w:val="00CC4153"/>
    <w:rsid w:val="00CC41E1"/>
    <w:rsid w:val="00CC4270"/>
    <w:rsid w:val="00CC4584"/>
    <w:rsid w:val="00CC45D2"/>
    <w:rsid w:val="00CC4FAC"/>
    <w:rsid w:val="00CC501C"/>
    <w:rsid w:val="00CC5154"/>
    <w:rsid w:val="00CC5369"/>
    <w:rsid w:val="00CC550F"/>
    <w:rsid w:val="00CC5652"/>
    <w:rsid w:val="00CC5B0E"/>
    <w:rsid w:val="00CC60BF"/>
    <w:rsid w:val="00CC6332"/>
    <w:rsid w:val="00CC6425"/>
    <w:rsid w:val="00CC6B48"/>
    <w:rsid w:val="00CC6FD1"/>
    <w:rsid w:val="00CC72EB"/>
    <w:rsid w:val="00CC765E"/>
    <w:rsid w:val="00CC77AD"/>
    <w:rsid w:val="00CC7949"/>
    <w:rsid w:val="00CC7A7A"/>
    <w:rsid w:val="00CD067D"/>
    <w:rsid w:val="00CD068A"/>
    <w:rsid w:val="00CD0B13"/>
    <w:rsid w:val="00CD0CC7"/>
    <w:rsid w:val="00CD10F5"/>
    <w:rsid w:val="00CD12B0"/>
    <w:rsid w:val="00CD1732"/>
    <w:rsid w:val="00CD1D0F"/>
    <w:rsid w:val="00CD27BC"/>
    <w:rsid w:val="00CD2F72"/>
    <w:rsid w:val="00CD3087"/>
    <w:rsid w:val="00CD3C49"/>
    <w:rsid w:val="00CD3F97"/>
    <w:rsid w:val="00CD4388"/>
    <w:rsid w:val="00CD468A"/>
    <w:rsid w:val="00CD48E6"/>
    <w:rsid w:val="00CD53F5"/>
    <w:rsid w:val="00CD6015"/>
    <w:rsid w:val="00CD61BD"/>
    <w:rsid w:val="00CD6BCC"/>
    <w:rsid w:val="00CD6ED9"/>
    <w:rsid w:val="00CD7C13"/>
    <w:rsid w:val="00CE01D9"/>
    <w:rsid w:val="00CE023E"/>
    <w:rsid w:val="00CE057F"/>
    <w:rsid w:val="00CE0C4C"/>
    <w:rsid w:val="00CE0FA7"/>
    <w:rsid w:val="00CE161F"/>
    <w:rsid w:val="00CE2034"/>
    <w:rsid w:val="00CE23E1"/>
    <w:rsid w:val="00CE29A3"/>
    <w:rsid w:val="00CE2BA5"/>
    <w:rsid w:val="00CE2F19"/>
    <w:rsid w:val="00CE3C9A"/>
    <w:rsid w:val="00CE3D6B"/>
    <w:rsid w:val="00CE3FB8"/>
    <w:rsid w:val="00CE42E2"/>
    <w:rsid w:val="00CE49B6"/>
    <w:rsid w:val="00CE5586"/>
    <w:rsid w:val="00CE5979"/>
    <w:rsid w:val="00CE5A10"/>
    <w:rsid w:val="00CE5A76"/>
    <w:rsid w:val="00CE6327"/>
    <w:rsid w:val="00CE6A62"/>
    <w:rsid w:val="00CE6D3D"/>
    <w:rsid w:val="00CE76FD"/>
    <w:rsid w:val="00CF0010"/>
    <w:rsid w:val="00CF0513"/>
    <w:rsid w:val="00CF08FE"/>
    <w:rsid w:val="00CF0D47"/>
    <w:rsid w:val="00CF0E10"/>
    <w:rsid w:val="00CF1018"/>
    <w:rsid w:val="00CF1067"/>
    <w:rsid w:val="00CF15E7"/>
    <w:rsid w:val="00CF1653"/>
    <w:rsid w:val="00CF1794"/>
    <w:rsid w:val="00CF18D2"/>
    <w:rsid w:val="00CF1CC3"/>
    <w:rsid w:val="00CF2876"/>
    <w:rsid w:val="00CF32CF"/>
    <w:rsid w:val="00CF338E"/>
    <w:rsid w:val="00CF3474"/>
    <w:rsid w:val="00CF37BF"/>
    <w:rsid w:val="00CF3824"/>
    <w:rsid w:val="00CF39CC"/>
    <w:rsid w:val="00CF3B18"/>
    <w:rsid w:val="00CF4707"/>
    <w:rsid w:val="00CF4840"/>
    <w:rsid w:val="00CF561B"/>
    <w:rsid w:val="00CF5835"/>
    <w:rsid w:val="00CF5D43"/>
    <w:rsid w:val="00CF623A"/>
    <w:rsid w:val="00CF65B8"/>
    <w:rsid w:val="00CF666A"/>
    <w:rsid w:val="00CF6757"/>
    <w:rsid w:val="00CF6855"/>
    <w:rsid w:val="00CF6B27"/>
    <w:rsid w:val="00CF6C65"/>
    <w:rsid w:val="00CF741F"/>
    <w:rsid w:val="00CF753D"/>
    <w:rsid w:val="00D008CF"/>
    <w:rsid w:val="00D01229"/>
    <w:rsid w:val="00D012B9"/>
    <w:rsid w:val="00D01D5D"/>
    <w:rsid w:val="00D02286"/>
    <w:rsid w:val="00D0240C"/>
    <w:rsid w:val="00D0293A"/>
    <w:rsid w:val="00D0298A"/>
    <w:rsid w:val="00D02FE2"/>
    <w:rsid w:val="00D03029"/>
    <w:rsid w:val="00D03379"/>
    <w:rsid w:val="00D03680"/>
    <w:rsid w:val="00D03AFB"/>
    <w:rsid w:val="00D04A20"/>
    <w:rsid w:val="00D04FFF"/>
    <w:rsid w:val="00D05097"/>
    <w:rsid w:val="00D0548E"/>
    <w:rsid w:val="00D05614"/>
    <w:rsid w:val="00D058B4"/>
    <w:rsid w:val="00D05BCE"/>
    <w:rsid w:val="00D05E1E"/>
    <w:rsid w:val="00D06806"/>
    <w:rsid w:val="00D06DDB"/>
    <w:rsid w:val="00D06F72"/>
    <w:rsid w:val="00D070A1"/>
    <w:rsid w:val="00D07D6E"/>
    <w:rsid w:val="00D100FD"/>
    <w:rsid w:val="00D106DD"/>
    <w:rsid w:val="00D10C12"/>
    <w:rsid w:val="00D13238"/>
    <w:rsid w:val="00D132E3"/>
    <w:rsid w:val="00D134BD"/>
    <w:rsid w:val="00D13C7C"/>
    <w:rsid w:val="00D13EFB"/>
    <w:rsid w:val="00D13F40"/>
    <w:rsid w:val="00D146E9"/>
    <w:rsid w:val="00D14898"/>
    <w:rsid w:val="00D14CAA"/>
    <w:rsid w:val="00D153A2"/>
    <w:rsid w:val="00D15454"/>
    <w:rsid w:val="00D15E09"/>
    <w:rsid w:val="00D15F62"/>
    <w:rsid w:val="00D16031"/>
    <w:rsid w:val="00D16043"/>
    <w:rsid w:val="00D160A4"/>
    <w:rsid w:val="00D16F72"/>
    <w:rsid w:val="00D177B2"/>
    <w:rsid w:val="00D17C2E"/>
    <w:rsid w:val="00D17FBB"/>
    <w:rsid w:val="00D20137"/>
    <w:rsid w:val="00D203B8"/>
    <w:rsid w:val="00D20BE9"/>
    <w:rsid w:val="00D21103"/>
    <w:rsid w:val="00D21190"/>
    <w:rsid w:val="00D2167D"/>
    <w:rsid w:val="00D2175D"/>
    <w:rsid w:val="00D21A90"/>
    <w:rsid w:val="00D21EDC"/>
    <w:rsid w:val="00D222F8"/>
    <w:rsid w:val="00D224A8"/>
    <w:rsid w:val="00D2262C"/>
    <w:rsid w:val="00D22755"/>
    <w:rsid w:val="00D22B3D"/>
    <w:rsid w:val="00D22C6C"/>
    <w:rsid w:val="00D22DE7"/>
    <w:rsid w:val="00D23462"/>
    <w:rsid w:val="00D23552"/>
    <w:rsid w:val="00D235F2"/>
    <w:rsid w:val="00D236DC"/>
    <w:rsid w:val="00D23A55"/>
    <w:rsid w:val="00D23E61"/>
    <w:rsid w:val="00D24DAB"/>
    <w:rsid w:val="00D24F9E"/>
    <w:rsid w:val="00D25BA8"/>
    <w:rsid w:val="00D25C11"/>
    <w:rsid w:val="00D25C7A"/>
    <w:rsid w:val="00D2614D"/>
    <w:rsid w:val="00D2635D"/>
    <w:rsid w:val="00D26C96"/>
    <w:rsid w:val="00D26D27"/>
    <w:rsid w:val="00D26E11"/>
    <w:rsid w:val="00D26E92"/>
    <w:rsid w:val="00D27B62"/>
    <w:rsid w:val="00D27BD7"/>
    <w:rsid w:val="00D27C5A"/>
    <w:rsid w:val="00D27D88"/>
    <w:rsid w:val="00D305BE"/>
    <w:rsid w:val="00D3075C"/>
    <w:rsid w:val="00D318CA"/>
    <w:rsid w:val="00D31B98"/>
    <w:rsid w:val="00D3208B"/>
    <w:rsid w:val="00D321A8"/>
    <w:rsid w:val="00D329FE"/>
    <w:rsid w:val="00D33429"/>
    <w:rsid w:val="00D33644"/>
    <w:rsid w:val="00D33B05"/>
    <w:rsid w:val="00D33B38"/>
    <w:rsid w:val="00D3424A"/>
    <w:rsid w:val="00D343B9"/>
    <w:rsid w:val="00D34AFE"/>
    <w:rsid w:val="00D351BF"/>
    <w:rsid w:val="00D35754"/>
    <w:rsid w:val="00D35761"/>
    <w:rsid w:val="00D36D05"/>
    <w:rsid w:val="00D36D91"/>
    <w:rsid w:val="00D37C09"/>
    <w:rsid w:val="00D4014C"/>
    <w:rsid w:val="00D40173"/>
    <w:rsid w:val="00D404CD"/>
    <w:rsid w:val="00D404E8"/>
    <w:rsid w:val="00D406CA"/>
    <w:rsid w:val="00D4082C"/>
    <w:rsid w:val="00D40A30"/>
    <w:rsid w:val="00D412F4"/>
    <w:rsid w:val="00D41A24"/>
    <w:rsid w:val="00D41FD6"/>
    <w:rsid w:val="00D42D4C"/>
    <w:rsid w:val="00D42D9F"/>
    <w:rsid w:val="00D42E40"/>
    <w:rsid w:val="00D42EE5"/>
    <w:rsid w:val="00D430D3"/>
    <w:rsid w:val="00D44977"/>
    <w:rsid w:val="00D44EB1"/>
    <w:rsid w:val="00D4597D"/>
    <w:rsid w:val="00D4678E"/>
    <w:rsid w:val="00D468CA"/>
    <w:rsid w:val="00D46EED"/>
    <w:rsid w:val="00D47476"/>
    <w:rsid w:val="00D477BF"/>
    <w:rsid w:val="00D47B38"/>
    <w:rsid w:val="00D47B7D"/>
    <w:rsid w:val="00D509F7"/>
    <w:rsid w:val="00D50D5C"/>
    <w:rsid w:val="00D510A8"/>
    <w:rsid w:val="00D52132"/>
    <w:rsid w:val="00D5214B"/>
    <w:rsid w:val="00D523B0"/>
    <w:rsid w:val="00D525F6"/>
    <w:rsid w:val="00D527FE"/>
    <w:rsid w:val="00D52827"/>
    <w:rsid w:val="00D52ACB"/>
    <w:rsid w:val="00D52EA2"/>
    <w:rsid w:val="00D52F99"/>
    <w:rsid w:val="00D532F5"/>
    <w:rsid w:val="00D53397"/>
    <w:rsid w:val="00D53E18"/>
    <w:rsid w:val="00D54E75"/>
    <w:rsid w:val="00D54EE4"/>
    <w:rsid w:val="00D55B2F"/>
    <w:rsid w:val="00D55BD3"/>
    <w:rsid w:val="00D55DBB"/>
    <w:rsid w:val="00D5621D"/>
    <w:rsid w:val="00D56577"/>
    <w:rsid w:val="00D56759"/>
    <w:rsid w:val="00D56E14"/>
    <w:rsid w:val="00D56E7F"/>
    <w:rsid w:val="00D57376"/>
    <w:rsid w:val="00D60281"/>
    <w:rsid w:val="00D6029F"/>
    <w:rsid w:val="00D602F8"/>
    <w:rsid w:val="00D61120"/>
    <w:rsid w:val="00D61140"/>
    <w:rsid w:val="00D619C6"/>
    <w:rsid w:val="00D61F7A"/>
    <w:rsid w:val="00D628F2"/>
    <w:rsid w:val="00D6293F"/>
    <w:rsid w:val="00D62E75"/>
    <w:rsid w:val="00D63461"/>
    <w:rsid w:val="00D63625"/>
    <w:rsid w:val="00D6400A"/>
    <w:rsid w:val="00D64053"/>
    <w:rsid w:val="00D646A1"/>
    <w:rsid w:val="00D647B1"/>
    <w:rsid w:val="00D64956"/>
    <w:rsid w:val="00D64B93"/>
    <w:rsid w:val="00D64F8B"/>
    <w:rsid w:val="00D6503B"/>
    <w:rsid w:val="00D651C6"/>
    <w:rsid w:val="00D658E1"/>
    <w:rsid w:val="00D65A68"/>
    <w:rsid w:val="00D66219"/>
    <w:rsid w:val="00D665A5"/>
    <w:rsid w:val="00D66944"/>
    <w:rsid w:val="00D66982"/>
    <w:rsid w:val="00D66BAF"/>
    <w:rsid w:val="00D672CA"/>
    <w:rsid w:val="00D674FB"/>
    <w:rsid w:val="00D67BBF"/>
    <w:rsid w:val="00D70389"/>
    <w:rsid w:val="00D704AE"/>
    <w:rsid w:val="00D70768"/>
    <w:rsid w:val="00D70D2F"/>
    <w:rsid w:val="00D71061"/>
    <w:rsid w:val="00D71158"/>
    <w:rsid w:val="00D71EF3"/>
    <w:rsid w:val="00D71F51"/>
    <w:rsid w:val="00D71F56"/>
    <w:rsid w:val="00D72016"/>
    <w:rsid w:val="00D72280"/>
    <w:rsid w:val="00D72997"/>
    <w:rsid w:val="00D72A9F"/>
    <w:rsid w:val="00D72B5B"/>
    <w:rsid w:val="00D737A7"/>
    <w:rsid w:val="00D73D0A"/>
    <w:rsid w:val="00D74279"/>
    <w:rsid w:val="00D745CA"/>
    <w:rsid w:val="00D74615"/>
    <w:rsid w:val="00D75702"/>
    <w:rsid w:val="00D75771"/>
    <w:rsid w:val="00D75D14"/>
    <w:rsid w:val="00D75E9A"/>
    <w:rsid w:val="00D76836"/>
    <w:rsid w:val="00D76C09"/>
    <w:rsid w:val="00D771A1"/>
    <w:rsid w:val="00D777BD"/>
    <w:rsid w:val="00D80272"/>
    <w:rsid w:val="00D80583"/>
    <w:rsid w:val="00D80D2C"/>
    <w:rsid w:val="00D82088"/>
    <w:rsid w:val="00D8228A"/>
    <w:rsid w:val="00D8246D"/>
    <w:rsid w:val="00D83114"/>
    <w:rsid w:val="00D831DE"/>
    <w:rsid w:val="00D833C1"/>
    <w:rsid w:val="00D838EA"/>
    <w:rsid w:val="00D83C00"/>
    <w:rsid w:val="00D83DA0"/>
    <w:rsid w:val="00D83DF9"/>
    <w:rsid w:val="00D83FB3"/>
    <w:rsid w:val="00D84652"/>
    <w:rsid w:val="00D848D0"/>
    <w:rsid w:val="00D85528"/>
    <w:rsid w:val="00D8583D"/>
    <w:rsid w:val="00D8603C"/>
    <w:rsid w:val="00D865A3"/>
    <w:rsid w:val="00D870FC"/>
    <w:rsid w:val="00D876BF"/>
    <w:rsid w:val="00D90076"/>
    <w:rsid w:val="00D9083E"/>
    <w:rsid w:val="00D90B51"/>
    <w:rsid w:val="00D90C08"/>
    <w:rsid w:val="00D91002"/>
    <w:rsid w:val="00D91869"/>
    <w:rsid w:val="00D91AF5"/>
    <w:rsid w:val="00D91E48"/>
    <w:rsid w:val="00D92597"/>
    <w:rsid w:val="00D9265F"/>
    <w:rsid w:val="00D92810"/>
    <w:rsid w:val="00D92EBF"/>
    <w:rsid w:val="00D9390A"/>
    <w:rsid w:val="00D93FBA"/>
    <w:rsid w:val="00D941A7"/>
    <w:rsid w:val="00D941FF"/>
    <w:rsid w:val="00D94723"/>
    <w:rsid w:val="00D94765"/>
    <w:rsid w:val="00D953C4"/>
    <w:rsid w:val="00D957E8"/>
    <w:rsid w:val="00D95811"/>
    <w:rsid w:val="00D964AD"/>
    <w:rsid w:val="00D96B0D"/>
    <w:rsid w:val="00D96C12"/>
    <w:rsid w:val="00D96FC9"/>
    <w:rsid w:val="00D971BB"/>
    <w:rsid w:val="00D9736B"/>
    <w:rsid w:val="00D974F0"/>
    <w:rsid w:val="00D97A4D"/>
    <w:rsid w:val="00DA0980"/>
    <w:rsid w:val="00DA0C97"/>
    <w:rsid w:val="00DA1271"/>
    <w:rsid w:val="00DA15EB"/>
    <w:rsid w:val="00DA16E2"/>
    <w:rsid w:val="00DA1A25"/>
    <w:rsid w:val="00DA2C5E"/>
    <w:rsid w:val="00DA2F04"/>
    <w:rsid w:val="00DA301F"/>
    <w:rsid w:val="00DA305C"/>
    <w:rsid w:val="00DA3416"/>
    <w:rsid w:val="00DA3898"/>
    <w:rsid w:val="00DA3DA8"/>
    <w:rsid w:val="00DA45BC"/>
    <w:rsid w:val="00DA4704"/>
    <w:rsid w:val="00DA474A"/>
    <w:rsid w:val="00DA4B33"/>
    <w:rsid w:val="00DA5161"/>
    <w:rsid w:val="00DA5769"/>
    <w:rsid w:val="00DA596E"/>
    <w:rsid w:val="00DA5E50"/>
    <w:rsid w:val="00DA5F5C"/>
    <w:rsid w:val="00DA7070"/>
    <w:rsid w:val="00DA7534"/>
    <w:rsid w:val="00DA75BC"/>
    <w:rsid w:val="00DA788B"/>
    <w:rsid w:val="00DA7BB0"/>
    <w:rsid w:val="00DA7D21"/>
    <w:rsid w:val="00DB0021"/>
    <w:rsid w:val="00DB0037"/>
    <w:rsid w:val="00DB00D6"/>
    <w:rsid w:val="00DB0BA4"/>
    <w:rsid w:val="00DB14B1"/>
    <w:rsid w:val="00DB1631"/>
    <w:rsid w:val="00DB1744"/>
    <w:rsid w:val="00DB1E17"/>
    <w:rsid w:val="00DB1FF7"/>
    <w:rsid w:val="00DB274B"/>
    <w:rsid w:val="00DB27E1"/>
    <w:rsid w:val="00DB3AE8"/>
    <w:rsid w:val="00DB40E2"/>
    <w:rsid w:val="00DB4429"/>
    <w:rsid w:val="00DB49AF"/>
    <w:rsid w:val="00DB4A84"/>
    <w:rsid w:val="00DB4DBD"/>
    <w:rsid w:val="00DB517E"/>
    <w:rsid w:val="00DB51D9"/>
    <w:rsid w:val="00DB5253"/>
    <w:rsid w:val="00DB5CF9"/>
    <w:rsid w:val="00DB62E6"/>
    <w:rsid w:val="00DB64D9"/>
    <w:rsid w:val="00DB661E"/>
    <w:rsid w:val="00DB6CAA"/>
    <w:rsid w:val="00DB717E"/>
    <w:rsid w:val="00DB74C4"/>
    <w:rsid w:val="00DB7A7B"/>
    <w:rsid w:val="00DB7BF1"/>
    <w:rsid w:val="00DB7CE3"/>
    <w:rsid w:val="00DC07C6"/>
    <w:rsid w:val="00DC0E8D"/>
    <w:rsid w:val="00DC1191"/>
    <w:rsid w:val="00DC11F7"/>
    <w:rsid w:val="00DC14E1"/>
    <w:rsid w:val="00DC15F1"/>
    <w:rsid w:val="00DC181A"/>
    <w:rsid w:val="00DC185D"/>
    <w:rsid w:val="00DC19CA"/>
    <w:rsid w:val="00DC1AB4"/>
    <w:rsid w:val="00DC2349"/>
    <w:rsid w:val="00DC26D0"/>
    <w:rsid w:val="00DC2746"/>
    <w:rsid w:val="00DC27BA"/>
    <w:rsid w:val="00DC38A4"/>
    <w:rsid w:val="00DC3EA9"/>
    <w:rsid w:val="00DC5184"/>
    <w:rsid w:val="00DC5B32"/>
    <w:rsid w:val="00DC6BF9"/>
    <w:rsid w:val="00DC6E6B"/>
    <w:rsid w:val="00DC6F63"/>
    <w:rsid w:val="00DC73E1"/>
    <w:rsid w:val="00DC751A"/>
    <w:rsid w:val="00DC7BF5"/>
    <w:rsid w:val="00DC7CC1"/>
    <w:rsid w:val="00DD01C3"/>
    <w:rsid w:val="00DD04C8"/>
    <w:rsid w:val="00DD0629"/>
    <w:rsid w:val="00DD0D80"/>
    <w:rsid w:val="00DD0D8B"/>
    <w:rsid w:val="00DD0EF6"/>
    <w:rsid w:val="00DD0F38"/>
    <w:rsid w:val="00DD0F57"/>
    <w:rsid w:val="00DD1477"/>
    <w:rsid w:val="00DD17F7"/>
    <w:rsid w:val="00DD1D8E"/>
    <w:rsid w:val="00DD1E33"/>
    <w:rsid w:val="00DD1F2F"/>
    <w:rsid w:val="00DD2456"/>
    <w:rsid w:val="00DD2678"/>
    <w:rsid w:val="00DD35D8"/>
    <w:rsid w:val="00DD3C06"/>
    <w:rsid w:val="00DD3CFA"/>
    <w:rsid w:val="00DD4688"/>
    <w:rsid w:val="00DD493A"/>
    <w:rsid w:val="00DD4EEA"/>
    <w:rsid w:val="00DD5C0A"/>
    <w:rsid w:val="00DD5FC0"/>
    <w:rsid w:val="00DD613C"/>
    <w:rsid w:val="00DD6E89"/>
    <w:rsid w:val="00DD7368"/>
    <w:rsid w:val="00DD7C7F"/>
    <w:rsid w:val="00DD7E89"/>
    <w:rsid w:val="00DE0190"/>
    <w:rsid w:val="00DE019C"/>
    <w:rsid w:val="00DE02FA"/>
    <w:rsid w:val="00DE0F7D"/>
    <w:rsid w:val="00DE107B"/>
    <w:rsid w:val="00DE198E"/>
    <w:rsid w:val="00DE1C5A"/>
    <w:rsid w:val="00DE1CA8"/>
    <w:rsid w:val="00DE1FD7"/>
    <w:rsid w:val="00DE29AB"/>
    <w:rsid w:val="00DE2C2E"/>
    <w:rsid w:val="00DE36D8"/>
    <w:rsid w:val="00DE38BA"/>
    <w:rsid w:val="00DE3B62"/>
    <w:rsid w:val="00DE3EA9"/>
    <w:rsid w:val="00DE4087"/>
    <w:rsid w:val="00DE483F"/>
    <w:rsid w:val="00DE5278"/>
    <w:rsid w:val="00DE5846"/>
    <w:rsid w:val="00DE5F10"/>
    <w:rsid w:val="00DE6841"/>
    <w:rsid w:val="00DE6D0B"/>
    <w:rsid w:val="00DE6DBE"/>
    <w:rsid w:val="00DE6EA1"/>
    <w:rsid w:val="00DE796C"/>
    <w:rsid w:val="00DF07D2"/>
    <w:rsid w:val="00DF0AD4"/>
    <w:rsid w:val="00DF0C51"/>
    <w:rsid w:val="00DF1089"/>
    <w:rsid w:val="00DF12DF"/>
    <w:rsid w:val="00DF1441"/>
    <w:rsid w:val="00DF1690"/>
    <w:rsid w:val="00DF189A"/>
    <w:rsid w:val="00DF19F4"/>
    <w:rsid w:val="00DF1BC9"/>
    <w:rsid w:val="00DF1C64"/>
    <w:rsid w:val="00DF2FB8"/>
    <w:rsid w:val="00DF32D8"/>
    <w:rsid w:val="00DF3BCF"/>
    <w:rsid w:val="00DF435C"/>
    <w:rsid w:val="00DF4B7B"/>
    <w:rsid w:val="00DF60B7"/>
    <w:rsid w:val="00DF620F"/>
    <w:rsid w:val="00DF66D9"/>
    <w:rsid w:val="00DF6B03"/>
    <w:rsid w:val="00DF7AC1"/>
    <w:rsid w:val="00DF7C60"/>
    <w:rsid w:val="00DF7CD7"/>
    <w:rsid w:val="00E004E7"/>
    <w:rsid w:val="00E0090D"/>
    <w:rsid w:val="00E00A9F"/>
    <w:rsid w:val="00E00E8E"/>
    <w:rsid w:val="00E011FB"/>
    <w:rsid w:val="00E0135E"/>
    <w:rsid w:val="00E02F13"/>
    <w:rsid w:val="00E046BC"/>
    <w:rsid w:val="00E04AC9"/>
    <w:rsid w:val="00E04E7E"/>
    <w:rsid w:val="00E051C2"/>
    <w:rsid w:val="00E05A70"/>
    <w:rsid w:val="00E05BE6"/>
    <w:rsid w:val="00E060FA"/>
    <w:rsid w:val="00E06776"/>
    <w:rsid w:val="00E0755A"/>
    <w:rsid w:val="00E078A1"/>
    <w:rsid w:val="00E079B9"/>
    <w:rsid w:val="00E07AE1"/>
    <w:rsid w:val="00E07D64"/>
    <w:rsid w:val="00E07DD8"/>
    <w:rsid w:val="00E07F7B"/>
    <w:rsid w:val="00E10A6C"/>
    <w:rsid w:val="00E10A9A"/>
    <w:rsid w:val="00E11AC6"/>
    <w:rsid w:val="00E12168"/>
    <w:rsid w:val="00E121A0"/>
    <w:rsid w:val="00E12332"/>
    <w:rsid w:val="00E12963"/>
    <w:rsid w:val="00E12B62"/>
    <w:rsid w:val="00E12E58"/>
    <w:rsid w:val="00E13646"/>
    <w:rsid w:val="00E136A4"/>
    <w:rsid w:val="00E13DB3"/>
    <w:rsid w:val="00E14605"/>
    <w:rsid w:val="00E14AB1"/>
    <w:rsid w:val="00E15D37"/>
    <w:rsid w:val="00E165FA"/>
    <w:rsid w:val="00E16D5A"/>
    <w:rsid w:val="00E16D81"/>
    <w:rsid w:val="00E2035A"/>
    <w:rsid w:val="00E20400"/>
    <w:rsid w:val="00E206C6"/>
    <w:rsid w:val="00E20D53"/>
    <w:rsid w:val="00E20D69"/>
    <w:rsid w:val="00E20E08"/>
    <w:rsid w:val="00E2191E"/>
    <w:rsid w:val="00E21DD6"/>
    <w:rsid w:val="00E2243C"/>
    <w:rsid w:val="00E22756"/>
    <w:rsid w:val="00E2284B"/>
    <w:rsid w:val="00E22B0F"/>
    <w:rsid w:val="00E230E6"/>
    <w:rsid w:val="00E2311B"/>
    <w:rsid w:val="00E2324F"/>
    <w:rsid w:val="00E233FA"/>
    <w:rsid w:val="00E23ABB"/>
    <w:rsid w:val="00E23F8E"/>
    <w:rsid w:val="00E24B0A"/>
    <w:rsid w:val="00E24BB1"/>
    <w:rsid w:val="00E24D40"/>
    <w:rsid w:val="00E2596E"/>
    <w:rsid w:val="00E25A26"/>
    <w:rsid w:val="00E25A87"/>
    <w:rsid w:val="00E25D43"/>
    <w:rsid w:val="00E26175"/>
    <w:rsid w:val="00E263AF"/>
    <w:rsid w:val="00E269D4"/>
    <w:rsid w:val="00E26CD2"/>
    <w:rsid w:val="00E27300"/>
    <w:rsid w:val="00E2736D"/>
    <w:rsid w:val="00E30176"/>
    <w:rsid w:val="00E301F7"/>
    <w:rsid w:val="00E30EE1"/>
    <w:rsid w:val="00E310D3"/>
    <w:rsid w:val="00E31718"/>
    <w:rsid w:val="00E31BC1"/>
    <w:rsid w:val="00E31CAC"/>
    <w:rsid w:val="00E31CB4"/>
    <w:rsid w:val="00E323D6"/>
    <w:rsid w:val="00E327B1"/>
    <w:rsid w:val="00E32D24"/>
    <w:rsid w:val="00E3389A"/>
    <w:rsid w:val="00E33BCD"/>
    <w:rsid w:val="00E34170"/>
    <w:rsid w:val="00E3433F"/>
    <w:rsid w:val="00E343E9"/>
    <w:rsid w:val="00E34E54"/>
    <w:rsid w:val="00E35648"/>
    <w:rsid w:val="00E35F01"/>
    <w:rsid w:val="00E36623"/>
    <w:rsid w:val="00E36976"/>
    <w:rsid w:val="00E4045F"/>
    <w:rsid w:val="00E405D6"/>
    <w:rsid w:val="00E4089B"/>
    <w:rsid w:val="00E40931"/>
    <w:rsid w:val="00E41197"/>
    <w:rsid w:val="00E411C5"/>
    <w:rsid w:val="00E41288"/>
    <w:rsid w:val="00E414BC"/>
    <w:rsid w:val="00E417DD"/>
    <w:rsid w:val="00E41B98"/>
    <w:rsid w:val="00E41C8E"/>
    <w:rsid w:val="00E42529"/>
    <w:rsid w:val="00E42881"/>
    <w:rsid w:val="00E42C32"/>
    <w:rsid w:val="00E430CA"/>
    <w:rsid w:val="00E43A02"/>
    <w:rsid w:val="00E44335"/>
    <w:rsid w:val="00E446E0"/>
    <w:rsid w:val="00E44746"/>
    <w:rsid w:val="00E454EE"/>
    <w:rsid w:val="00E45BE5"/>
    <w:rsid w:val="00E45DF2"/>
    <w:rsid w:val="00E45F28"/>
    <w:rsid w:val="00E46494"/>
    <w:rsid w:val="00E46B74"/>
    <w:rsid w:val="00E46CA3"/>
    <w:rsid w:val="00E46D29"/>
    <w:rsid w:val="00E46F5D"/>
    <w:rsid w:val="00E47199"/>
    <w:rsid w:val="00E475A7"/>
    <w:rsid w:val="00E4775E"/>
    <w:rsid w:val="00E47F49"/>
    <w:rsid w:val="00E47F50"/>
    <w:rsid w:val="00E50048"/>
    <w:rsid w:val="00E50458"/>
    <w:rsid w:val="00E50921"/>
    <w:rsid w:val="00E50D04"/>
    <w:rsid w:val="00E50E26"/>
    <w:rsid w:val="00E5187A"/>
    <w:rsid w:val="00E51B1E"/>
    <w:rsid w:val="00E51CD1"/>
    <w:rsid w:val="00E521F9"/>
    <w:rsid w:val="00E52572"/>
    <w:rsid w:val="00E52592"/>
    <w:rsid w:val="00E52FC0"/>
    <w:rsid w:val="00E53828"/>
    <w:rsid w:val="00E53C90"/>
    <w:rsid w:val="00E53F13"/>
    <w:rsid w:val="00E54235"/>
    <w:rsid w:val="00E5487C"/>
    <w:rsid w:val="00E54BA7"/>
    <w:rsid w:val="00E552DC"/>
    <w:rsid w:val="00E55BC3"/>
    <w:rsid w:val="00E55DEC"/>
    <w:rsid w:val="00E56C31"/>
    <w:rsid w:val="00E5722B"/>
    <w:rsid w:val="00E574A0"/>
    <w:rsid w:val="00E57609"/>
    <w:rsid w:val="00E57851"/>
    <w:rsid w:val="00E60174"/>
    <w:rsid w:val="00E60378"/>
    <w:rsid w:val="00E605C3"/>
    <w:rsid w:val="00E6082E"/>
    <w:rsid w:val="00E60AD3"/>
    <w:rsid w:val="00E60B56"/>
    <w:rsid w:val="00E60C44"/>
    <w:rsid w:val="00E60D2C"/>
    <w:rsid w:val="00E61077"/>
    <w:rsid w:val="00E61560"/>
    <w:rsid w:val="00E6167B"/>
    <w:rsid w:val="00E618AB"/>
    <w:rsid w:val="00E62523"/>
    <w:rsid w:val="00E627D9"/>
    <w:rsid w:val="00E6297C"/>
    <w:rsid w:val="00E62D2F"/>
    <w:rsid w:val="00E62D8A"/>
    <w:rsid w:val="00E62EE7"/>
    <w:rsid w:val="00E6451A"/>
    <w:rsid w:val="00E64C65"/>
    <w:rsid w:val="00E64E86"/>
    <w:rsid w:val="00E6513A"/>
    <w:rsid w:val="00E66226"/>
    <w:rsid w:val="00E66618"/>
    <w:rsid w:val="00E666FC"/>
    <w:rsid w:val="00E668DB"/>
    <w:rsid w:val="00E67042"/>
    <w:rsid w:val="00E674DA"/>
    <w:rsid w:val="00E67E2C"/>
    <w:rsid w:val="00E705D9"/>
    <w:rsid w:val="00E70723"/>
    <w:rsid w:val="00E70AA5"/>
    <w:rsid w:val="00E70D43"/>
    <w:rsid w:val="00E70F7E"/>
    <w:rsid w:val="00E712C9"/>
    <w:rsid w:val="00E7158A"/>
    <w:rsid w:val="00E71E63"/>
    <w:rsid w:val="00E7215C"/>
    <w:rsid w:val="00E72180"/>
    <w:rsid w:val="00E72BC1"/>
    <w:rsid w:val="00E72C24"/>
    <w:rsid w:val="00E72D25"/>
    <w:rsid w:val="00E734A2"/>
    <w:rsid w:val="00E735B8"/>
    <w:rsid w:val="00E73898"/>
    <w:rsid w:val="00E7462F"/>
    <w:rsid w:val="00E74CB5"/>
    <w:rsid w:val="00E74CD1"/>
    <w:rsid w:val="00E758FD"/>
    <w:rsid w:val="00E75F86"/>
    <w:rsid w:val="00E76042"/>
    <w:rsid w:val="00E76248"/>
    <w:rsid w:val="00E76435"/>
    <w:rsid w:val="00E76BC7"/>
    <w:rsid w:val="00E77501"/>
    <w:rsid w:val="00E777CE"/>
    <w:rsid w:val="00E777F4"/>
    <w:rsid w:val="00E8086F"/>
    <w:rsid w:val="00E80C29"/>
    <w:rsid w:val="00E81175"/>
    <w:rsid w:val="00E81A7E"/>
    <w:rsid w:val="00E81C7E"/>
    <w:rsid w:val="00E81DE7"/>
    <w:rsid w:val="00E81FBE"/>
    <w:rsid w:val="00E82480"/>
    <w:rsid w:val="00E828E2"/>
    <w:rsid w:val="00E82BB9"/>
    <w:rsid w:val="00E82D4A"/>
    <w:rsid w:val="00E831A3"/>
    <w:rsid w:val="00E83350"/>
    <w:rsid w:val="00E8349C"/>
    <w:rsid w:val="00E83824"/>
    <w:rsid w:val="00E839A8"/>
    <w:rsid w:val="00E840F4"/>
    <w:rsid w:val="00E84334"/>
    <w:rsid w:val="00E849DF"/>
    <w:rsid w:val="00E84BFC"/>
    <w:rsid w:val="00E85102"/>
    <w:rsid w:val="00E85211"/>
    <w:rsid w:val="00E855AE"/>
    <w:rsid w:val="00E8562D"/>
    <w:rsid w:val="00E85A15"/>
    <w:rsid w:val="00E85D5B"/>
    <w:rsid w:val="00E85DC2"/>
    <w:rsid w:val="00E86789"/>
    <w:rsid w:val="00E87F3F"/>
    <w:rsid w:val="00E87F91"/>
    <w:rsid w:val="00E90125"/>
    <w:rsid w:val="00E90359"/>
    <w:rsid w:val="00E905A7"/>
    <w:rsid w:val="00E90C41"/>
    <w:rsid w:val="00E90E0E"/>
    <w:rsid w:val="00E90FFF"/>
    <w:rsid w:val="00E910AC"/>
    <w:rsid w:val="00E920EB"/>
    <w:rsid w:val="00E92788"/>
    <w:rsid w:val="00E927E3"/>
    <w:rsid w:val="00E93345"/>
    <w:rsid w:val="00E938B2"/>
    <w:rsid w:val="00E943B2"/>
    <w:rsid w:val="00E94CA1"/>
    <w:rsid w:val="00E957D0"/>
    <w:rsid w:val="00E959C2"/>
    <w:rsid w:val="00E95CA8"/>
    <w:rsid w:val="00E95D19"/>
    <w:rsid w:val="00E9615A"/>
    <w:rsid w:val="00E961BB"/>
    <w:rsid w:val="00E967D4"/>
    <w:rsid w:val="00E971EF"/>
    <w:rsid w:val="00E97CE3"/>
    <w:rsid w:val="00E97CF2"/>
    <w:rsid w:val="00EA002A"/>
    <w:rsid w:val="00EA0ADE"/>
    <w:rsid w:val="00EA1515"/>
    <w:rsid w:val="00EA233C"/>
    <w:rsid w:val="00EA28C3"/>
    <w:rsid w:val="00EA2913"/>
    <w:rsid w:val="00EA30E3"/>
    <w:rsid w:val="00EA35EB"/>
    <w:rsid w:val="00EA3640"/>
    <w:rsid w:val="00EA3B97"/>
    <w:rsid w:val="00EA3D6B"/>
    <w:rsid w:val="00EA449D"/>
    <w:rsid w:val="00EA4B52"/>
    <w:rsid w:val="00EA4C93"/>
    <w:rsid w:val="00EA5834"/>
    <w:rsid w:val="00EA59E3"/>
    <w:rsid w:val="00EA651F"/>
    <w:rsid w:val="00EA6652"/>
    <w:rsid w:val="00EA734E"/>
    <w:rsid w:val="00EA758F"/>
    <w:rsid w:val="00EA75A2"/>
    <w:rsid w:val="00EA7D00"/>
    <w:rsid w:val="00EB02F0"/>
    <w:rsid w:val="00EB05E8"/>
    <w:rsid w:val="00EB0A64"/>
    <w:rsid w:val="00EB0A6F"/>
    <w:rsid w:val="00EB1634"/>
    <w:rsid w:val="00EB1781"/>
    <w:rsid w:val="00EB28B0"/>
    <w:rsid w:val="00EB29F8"/>
    <w:rsid w:val="00EB2A54"/>
    <w:rsid w:val="00EB312F"/>
    <w:rsid w:val="00EB330A"/>
    <w:rsid w:val="00EB39C4"/>
    <w:rsid w:val="00EB3F53"/>
    <w:rsid w:val="00EB4A84"/>
    <w:rsid w:val="00EB4D24"/>
    <w:rsid w:val="00EB5214"/>
    <w:rsid w:val="00EB566F"/>
    <w:rsid w:val="00EB56BA"/>
    <w:rsid w:val="00EB577A"/>
    <w:rsid w:val="00EB5F26"/>
    <w:rsid w:val="00EB5F7C"/>
    <w:rsid w:val="00EB61A3"/>
    <w:rsid w:val="00EB63C8"/>
    <w:rsid w:val="00EB648B"/>
    <w:rsid w:val="00EB6A3C"/>
    <w:rsid w:val="00EB6C93"/>
    <w:rsid w:val="00EB73AA"/>
    <w:rsid w:val="00EB75B4"/>
    <w:rsid w:val="00EB78C6"/>
    <w:rsid w:val="00EB78CD"/>
    <w:rsid w:val="00EB7B4E"/>
    <w:rsid w:val="00EC054F"/>
    <w:rsid w:val="00EC0817"/>
    <w:rsid w:val="00EC0AAE"/>
    <w:rsid w:val="00EC0F2D"/>
    <w:rsid w:val="00EC0F49"/>
    <w:rsid w:val="00EC11E9"/>
    <w:rsid w:val="00EC1958"/>
    <w:rsid w:val="00EC1BFB"/>
    <w:rsid w:val="00EC20CC"/>
    <w:rsid w:val="00EC22C3"/>
    <w:rsid w:val="00EC2C47"/>
    <w:rsid w:val="00EC3350"/>
    <w:rsid w:val="00EC3773"/>
    <w:rsid w:val="00EC3B38"/>
    <w:rsid w:val="00EC3C3D"/>
    <w:rsid w:val="00EC3F15"/>
    <w:rsid w:val="00EC4164"/>
    <w:rsid w:val="00EC4284"/>
    <w:rsid w:val="00EC44D1"/>
    <w:rsid w:val="00EC453D"/>
    <w:rsid w:val="00EC46FC"/>
    <w:rsid w:val="00EC477B"/>
    <w:rsid w:val="00EC4D03"/>
    <w:rsid w:val="00EC559A"/>
    <w:rsid w:val="00EC56A3"/>
    <w:rsid w:val="00EC5B2E"/>
    <w:rsid w:val="00EC5D5C"/>
    <w:rsid w:val="00EC619B"/>
    <w:rsid w:val="00EC62A4"/>
    <w:rsid w:val="00EC6806"/>
    <w:rsid w:val="00ED02D2"/>
    <w:rsid w:val="00ED033C"/>
    <w:rsid w:val="00ED0541"/>
    <w:rsid w:val="00ED0A75"/>
    <w:rsid w:val="00ED0D17"/>
    <w:rsid w:val="00ED1B59"/>
    <w:rsid w:val="00ED208B"/>
    <w:rsid w:val="00ED22A9"/>
    <w:rsid w:val="00ED2448"/>
    <w:rsid w:val="00ED269D"/>
    <w:rsid w:val="00ED26C5"/>
    <w:rsid w:val="00ED26F4"/>
    <w:rsid w:val="00ED2CFE"/>
    <w:rsid w:val="00ED3151"/>
    <w:rsid w:val="00ED32EF"/>
    <w:rsid w:val="00ED331F"/>
    <w:rsid w:val="00ED3E83"/>
    <w:rsid w:val="00ED460F"/>
    <w:rsid w:val="00ED495A"/>
    <w:rsid w:val="00ED4A4E"/>
    <w:rsid w:val="00ED4B0C"/>
    <w:rsid w:val="00ED4EB6"/>
    <w:rsid w:val="00ED4F03"/>
    <w:rsid w:val="00ED5192"/>
    <w:rsid w:val="00ED5BDF"/>
    <w:rsid w:val="00ED5C42"/>
    <w:rsid w:val="00ED5F1F"/>
    <w:rsid w:val="00ED5FD6"/>
    <w:rsid w:val="00ED687A"/>
    <w:rsid w:val="00ED6A3B"/>
    <w:rsid w:val="00ED6DEC"/>
    <w:rsid w:val="00ED6E55"/>
    <w:rsid w:val="00ED751D"/>
    <w:rsid w:val="00ED77C6"/>
    <w:rsid w:val="00EE0B3C"/>
    <w:rsid w:val="00EE10B7"/>
    <w:rsid w:val="00EE1B33"/>
    <w:rsid w:val="00EE272F"/>
    <w:rsid w:val="00EE2D05"/>
    <w:rsid w:val="00EE3C08"/>
    <w:rsid w:val="00EE3E73"/>
    <w:rsid w:val="00EE41BB"/>
    <w:rsid w:val="00EE42A9"/>
    <w:rsid w:val="00EE4590"/>
    <w:rsid w:val="00EE45B3"/>
    <w:rsid w:val="00EE5408"/>
    <w:rsid w:val="00EE544A"/>
    <w:rsid w:val="00EE557B"/>
    <w:rsid w:val="00EE558E"/>
    <w:rsid w:val="00EE5886"/>
    <w:rsid w:val="00EE5E30"/>
    <w:rsid w:val="00EE6157"/>
    <w:rsid w:val="00EE67D9"/>
    <w:rsid w:val="00EE690D"/>
    <w:rsid w:val="00EE6B4C"/>
    <w:rsid w:val="00EE6BC8"/>
    <w:rsid w:val="00EE6EE5"/>
    <w:rsid w:val="00EE6F13"/>
    <w:rsid w:val="00EE7279"/>
    <w:rsid w:val="00EE7377"/>
    <w:rsid w:val="00EE7816"/>
    <w:rsid w:val="00EF029D"/>
    <w:rsid w:val="00EF0776"/>
    <w:rsid w:val="00EF0D4A"/>
    <w:rsid w:val="00EF1267"/>
    <w:rsid w:val="00EF145E"/>
    <w:rsid w:val="00EF16D7"/>
    <w:rsid w:val="00EF2051"/>
    <w:rsid w:val="00EF2BC9"/>
    <w:rsid w:val="00EF3605"/>
    <w:rsid w:val="00EF3CB9"/>
    <w:rsid w:val="00EF4146"/>
    <w:rsid w:val="00EF4571"/>
    <w:rsid w:val="00EF49D7"/>
    <w:rsid w:val="00EF4C8C"/>
    <w:rsid w:val="00EF4CBC"/>
    <w:rsid w:val="00EF4DE0"/>
    <w:rsid w:val="00EF500F"/>
    <w:rsid w:val="00EF506C"/>
    <w:rsid w:val="00EF50F4"/>
    <w:rsid w:val="00EF51A1"/>
    <w:rsid w:val="00EF52F1"/>
    <w:rsid w:val="00EF54A6"/>
    <w:rsid w:val="00EF5629"/>
    <w:rsid w:val="00EF5755"/>
    <w:rsid w:val="00EF5990"/>
    <w:rsid w:val="00EF5FD2"/>
    <w:rsid w:val="00EF60D5"/>
    <w:rsid w:val="00EF6626"/>
    <w:rsid w:val="00EF668A"/>
    <w:rsid w:val="00EF6E73"/>
    <w:rsid w:val="00EF6F0E"/>
    <w:rsid w:val="00EF7215"/>
    <w:rsid w:val="00EF73E8"/>
    <w:rsid w:val="00EF77EF"/>
    <w:rsid w:val="00F00246"/>
    <w:rsid w:val="00F0035D"/>
    <w:rsid w:val="00F00720"/>
    <w:rsid w:val="00F009D4"/>
    <w:rsid w:val="00F0112D"/>
    <w:rsid w:val="00F0142C"/>
    <w:rsid w:val="00F01C04"/>
    <w:rsid w:val="00F02138"/>
    <w:rsid w:val="00F027D6"/>
    <w:rsid w:val="00F02B15"/>
    <w:rsid w:val="00F03239"/>
    <w:rsid w:val="00F03254"/>
    <w:rsid w:val="00F04564"/>
    <w:rsid w:val="00F0479A"/>
    <w:rsid w:val="00F04938"/>
    <w:rsid w:val="00F04DD8"/>
    <w:rsid w:val="00F04EF0"/>
    <w:rsid w:val="00F04FE0"/>
    <w:rsid w:val="00F053A2"/>
    <w:rsid w:val="00F053BB"/>
    <w:rsid w:val="00F06587"/>
    <w:rsid w:val="00F071AE"/>
    <w:rsid w:val="00F07D88"/>
    <w:rsid w:val="00F10286"/>
    <w:rsid w:val="00F102DA"/>
    <w:rsid w:val="00F10EDF"/>
    <w:rsid w:val="00F110E8"/>
    <w:rsid w:val="00F1120D"/>
    <w:rsid w:val="00F121BD"/>
    <w:rsid w:val="00F12B71"/>
    <w:rsid w:val="00F13074"/>
    <w:rsid w:val="00F1374E"/>
    <w:rsid w:val="00F13A41"/>
    <w:rsid w:val="00F13D37"/>
    <w:rsid w:val="00F14515"/>
    <w:rsid w:val="00F1456E"/>
    <w:rsid w:val="00F14AEB"/>
    <w:rsid w:val="00F14B59"/>
    <w:rsid w:val="00F14D9F"/>
    <w:rsid w:val="00F14EEF"/>
    <w:rsid w:val="00F15320"/>
    <w:rsid w:val="00F157D9"/>
    <w:rsid w:val="00F164D7"/>
    <w:rsid w:val="00F16A68"/>
    <w:rsid w:val="00F16FA1"/>
    <w:rsid w:val="00F17957"/>
    <w:rsid w:val="00F17A9C"/>
    <w:rsid w:val="00F17FA6"/>
    <w:rsid w:val="00F20559"/>
    <w:rsid w:val="00F20BDC"/>
    <w:rsid w:val="00F20F00"/>
    <w:rsid w:val="00F213B9"/>
    <w:rsid w:val="00F21B6F"/>
    <w:rsid w:val="00F21CFA"/>
    <w:rsid w:val="00F22A0D"/>
    <w:rsid w:val="00F22C7D"/>
    <w:rsid w:val="00F22E6B"/>
    <w:rsid w:val="00F23495"/>
    <w:rsid w:val="00F23807"/>
    <w:rsid w:val="00F23BBE"/>
    <w:rsid w:val="00F2479F"/>
    <w:rsid w:val="00F24883"/>
    <w:rsid w:val="00F24914"/>
    <w:rsid w:val="00F24BA2"/>
    <w:rsid w:val="00F25117"/>
    <w:rsid w:val="00F25924"/>
    <w:rsid w:val="00F25A76"/>
    <w:rsid w:val="00F25A8E"/>
    <w:rsid w:val="00F26243"/>
    <w:rsid w:val="00F26411"/>
    <w:rsid w:val="00F26AA2"/>
    <w:rsid w:val="00F274C4"/>
    <w:rsid w:val="00F277E2"/>
    <w:rsid w:val="00F3014F"/>
    <w:rsid w:val="00F30421"/>
    <w:rsid w:val="00F3057B"/>
    <w:rsid w:val="00F30F44"/>
    <w:rsid w:val="00F31D63"/>
    <w:rsid w:val="00F31DC3"/>
    <w:rsid w:val="00F32519"/>
    <w:rsid w:val="00F34580"/>
    <w:rsid w:val="00F34890"/>
    <w:rsid w:val="00F34DA8"/>
    <w:rsid w:val="00F35A88"/>
    <w:rsid w:val="00F363B8"/>
    <w:rsid w:val="00F367F5"/>
    <w:rsid w:val="00F36B19"/>
    <w:rsid w:val="00F379D3"/>
    <w:rsid w:val="00F37AB2"/>
    <w:rsid w:val="00F37E61"/>
    <w:rsid w:val="00F37F43"/>
    <w:rsid w:val="00F40427"/>
    <w:rsid w:val="00F40F0E"/>
    <w:rsid w:val="00F41031"/>
    <w:rsid w:val="00F41358"/>
    <w:rsid w:val="00F421EE"/>
    <w:rsid w:val="00F424DF"/>
    <w:rsid w:val="00F4410E"/>
    <w:rsid w:val="00F44753"/>
    <w:rsid w:val="00F44FD6"/>
    <w:rsid w:val="00F452D3"/>
    <w:rsid w:val="00F45968"/>
    <w:rsid w:val="00F45973"/>
    <w:rsid w:val="00F45CF9"/>
    <w:rsid w:val="00F45D48"/>
    <w:rsid w:val="00F46378"/>
    <w:rsid w:val="00F464BA"/>
    <w:rsid w:val="00F46803"/>
    <w:rsid w:val="00F46804"/>
    <w:rsid w:val="00F46905"/>
    <w:rsid w:val="00F47349"/>
    <w:rsid w:val="00F47B63"/>
    <w:rsid w:val="00F47B94"/>
    <w:rsid w:val="00F47BA6"/>
    <w:rsid w:val="00F47CA3"/>
    <w:rsid w:val="00F47DA9"/>
    <w:rsid w:val="00F47F20"/>
    <w:rsid w:val="00F50546"/>
    <w:rsid w:val="00F50C1C"/>
    <w:rsid w:val="00F51C0D"/>
    <w:rsid w:val="00F5237C"/>
    <w:rsid w:val="00F52581"/>
    <w:rsid w:val="00F52C89"/>
    <w:rsid w:val="00F53214"/>
    <w:rsid w:val="00F532E5"/>
    <w:rsid w:val="00F5364A"/>
    <w:rsid w:val="00F53C5A"/>
    <w:rsid w:val="00F53C85"/>
    <w:rsid w:val="00F53E8D"/>
    <w:rsid w:val="00F540A1"/>
    <w:rsid w:val="00F544B3"/>
    <w:rsid w:val="00F545C2"/>
    <w:rsid w:val="00F54BDD"/>
    <w:rsid w:val="00F5570D"/>
    <w:rsid w:val="00F55F8F"/>
    <w:rsid w:val="00F5629A"/>
    <w:rsid w:val="00F616FA"/>
    <w:rsid w:val="00F61A70"/>
    <w:rsid w:val="00F62B2B"/>
    <w:rsid w:val="00F62F87"/>
    <w:rsid w:val="00F6308E"/>
    <w:rsid w:val="00F6353B"/>
    <w:rsid w:val="00F63FBC"/>
    <w:rsid w:val="00F64372"/>
    <w:rsid w:val="00F645EE"/>
    <w:rsid w:val="00F648FD"/>
    <w:rsid w:val="00F6503B"/>
    <w:rsid w:val="00F65326"/>
    <w:rsid w:val="00F6558A"/>
    <w:rsid w:val="00F65D03"/>
    <w:rsid w:val="00F66002"/>
    <w:rsid w:val="00F660F1"/>
    <w:rsid w:val="00F6614B"/>
    <w:rsid w:val="00F663E3"/>
    <w:rsid w:val="00F66738"/>
    <w:rsid w:val="00F66E7F"/>
    <w:rsid w:val="00F67255"/>
    <w:rsid w:val="00F67377"/>
    <w:rsid w:val="00F70FEA"/>
    <w:rsid w:val="00F71AAB"/>
    <w:rsid w:val="00F71C97"/>
    <w:rsid w:val="00F71FF1"/>
    <w:rsid w:val="00F7249B"/>
    <w:rsid w:val="00F724B2"/>
    <w:rsid w:val="00F72E3B"/>
    <w:rsid w:val="00F72E4A"/>
    <w:rsid w:val="00F7372D"/>
    <w:rsid w:val="00F738B6"/>
    <w:rsid w:val="00F73BE7"/>
    <w:rsid w:val="00F73C5E"/>
    <w:rsid w:val="00F73F93"/>
    <w:rsid w:val="00F74982"/>
    <w:rsid w:val="00F74C61"/>
    <w:rsid w:val="00F7527A"/>
    <w:rsid w:val="00F7557F"/>
    <w:rsid w:val="00F75B30"/>
    <w:rsid w:val="00F75C87"/>
    <w:rsid w:val="00F76403"/>
    <w:rsid w:val="00F7698C"/>
    <w:rsid w:val="00F76D40"/>
    <w:rsid w:val="00F77233"/>
    <w:rsid w:val="00F772AE"/>
    <w:rsid w:val="00F7743B"/>
    <w:rsid w:val="00F77C80"/>
    <w:rsid w:val="00F77F47"/>
    <w:rsid w:val="00F80657"/>
    <w:rsid w:val="00F81437"/>
    <w:rsid w:val="00F81943"/>
    <w:rsid w:val="00F821B6"/>
    <w:rsid w:val="00F82716"/>
    <w:rsid w:val="00F829FC"/>
    <w:rsid w:val="00F82F5E"/>
    <w:rsid w:val="00F82FFE"/>
    <w:rsid w:val="00F8350B"/>
    <w:rsid w:val="00F8360F"/>
    <w:rsid w:val="00F84150"/>
    <w:rsid w:val="00F842AA"/>
    <w:rsid w:val="00F84490"/>
    <w:rsid w:val="00F84864"/>
    <w:rsid w:val="00F84D3B"/>
    <w:rsid w:val="00F8508C"/>
    <w:rsid w:val="00F8540E"/>
    <w:rsid w:val="00F85BB4"/>
    <w:rsid w:val="00F861B5"/>
    <w:rsid w:val="00F86252"/>
    <w:rsid w:val="00F865A7"/>
    <w:rsid w:val="00F8737C"/>
    <w:rsid w:val="00F87DC3"/>
    <w:rsid w:val="00F9091F"/>
    <w:rsid w:val="00F909EA"/>
    <w:rsid w:val="00F90C27"/>
    <w:rsid w:val="00F9111A"/>
    <w:rsid w:val="00F91516"/>
    <w:rsid w:val="00F91C25"/>
    <w:rsid w:val="00F91D96"/>
    <w:rsid w:val="00F91E73"/>
    <w:rsid w:val="00F932AC"/>
    <w:rsid w:val="00F934C8"/>
    <w:rsid w:val="00F936DA"/>
    <w:rsid w:val="00F93F33"/>
    <w:rsid w:val="00F94029"/>
    <w:rsid w:val="00F94821"/>
    <w:rsid w:val="00F948D2"/>
    <w:rsid w:val="00F94F99"/>
    <w:rsid w:val="00F95395"/>
    <w:rsid w:val="00F954F3"/>
    <w:rsid w:val="00F962FA"/>
    <w:rsid w:val="00F9637A"/>
    <w:rsid w:val="00F96962"/>
    <w:rsid w:val="00F9697E"/>
    <w:rsid w:val="00F96BCE"/>
    <w:rsid w:val="00F9720D"/>
    <w:rsid w:val="00F97681"/>
    <w:rsid w:val="00F97C5D"/>
    <w:rsid w:val="00F97E81"/>
    <w:rsid w:val="00FA0328"/>
    <w:rsid w:val="00FA112D"/>
    <w:rsid w:val="00FA1291"/>
    <w:rsid w:val="00FA1D97"/>
    <w:rsid w:val="00FA20F4"/>
    <w:rsid w:val="00FA2192"/>
    <w:rsid w:val="00FA296A"/>
    <w:rsid w:val="00FA2CDA"/>
    <w:rsid w:val="00FA3579"/>
    <w:rsid w:val="00FA37BC"/>
    <w:rsid w:val="00FA3BA5"/>
    <w:rsid w:val="00FA411E"/>
    <w:rsid w:val="00FA419D"/>
    <w:rsid w:val="00FA41EB"/>
    <w:rsid w:val="00FA424E"/>
    <w:rsid w:val="00FA4B51"/>
    <w:rsid w:val="00FA4EC7"/>
    <w:rsid w:val="00FA51F5"/>
    <w:rsid w:val="00FA552E"/>
    <w:rsid w:val="00FA55BB"/>
    <w:rsid w:val="00FA595E"/>
    <w:rsid w:val="00FA5B44"/>
    <w:rsid w:val="00FA6161"/>
    <w:rsid w:val="00FA6D0A"/>
    <w:rsid w:val="00FA6D76"/>
    <w:rsid w:val="00FA79D4"/>
    <w:rsid w:val="00FA7E85"/>
    <w:rsid w:val="00FA7FFC"/>
    <w:rsid w:val="00FB0379"/>
    <w:rsid w:val="00FB076B"/>
    <w:rsid w:val="00FB08DB"/>
    <w:rsid w:val="00FB08E5"/>
    <w:rsid w:val="00FB0BB6"/>
    <w:rsid w:val="00FB0C61"/>
    <w:rsid w:val="00FB0F43"/>
    <w:rsid w:val="00FB10BD"/>
    <w:rsid w:val="00FB16A0"/>
    <w:rsid w:val="00FB18E6"/>
    <w:rsid w:val="00FB1E7E"/>
    <w:rsid w:val="00FB304F"/>
    <w:rsid w:val="00FB36A5"/>
    <w:rsid w:val="00FB36D4"/>
    <w:rsid w:val="00FB3D67"/>
    <w:rsid w:val="00FB3E0D"/>
    <w:rsid w:val="00FB48AB"/>
    <w:rsid w:val="00FB4F7B"/>
    <w:rsid w:val="00FB4FC5"/>
    <w:rsid w:val="00FB4FD2"/>
    <w:rsid w:val="00FB5370"/>
    <w:rsid w:val="00FB538D"/>
    <w:rsid w:val="00FB5BC7"/>
    <w:rsid w:val="00FB653A"/>
    <w:rsid w:val="00FB6689"/>
    <w:rsid w:val="00FB6ACB"/>
    <w:rsid w:val="00FB6CD0"/>
    <w:rsid w:val="00FB6D1B"/>
    <w:rsid w:val="00FB6DBC"/>
    <w:rsid w:val="00FB6E0C"/>
    <w:rsid w:val="00FB6ECD"/>
    <w:rsid w:val="00FB74AE"/>
    <w:rsid w:val="00FB7562"/>
    <w:rsid w:val="00FB7A55"/>
    <w:rsid w:val="00FB7D9D"/>
    <w:rsid w:val="00FB7DB2"/>
    <w:rsid w:val="00FC01DC"/>
    <w:rsid w:val="00FC0E81"/>
    <w:rsid w:val="00FC1240"/>
    <w:rsid w:val="00FC1259"/>
    <w:rsid w:val="00FC1833"/>
    <w:rsid w:val="00FC2736"/>
    <w:rsid w:val="00FC284A"/>
    <w:rsid w:val="00FC29F1"/>
    <w:rsid w:val="00FC2F0C"/>
    <w:rsid w:val="00FC3049"/>
    <w:rsid w:val="00FC3363"/>
    <w:rsid w:val="00FC33FE"/>
    <w:rsid w:val="00FC35C4"/>
    <w:rsid w:val="00FC3C7A"/>
    <w:rsid w:val="00FC4292"/>
    <w:rsid w:val="00FC452E"/>
    <w:rsid w:val="00FC467C"/>
    <w:rsid w:val="00FC46E0"/>
    <w:rsid w:val="00FC4D72"/>
    <w:rsid w:val="00FC4DA8"/>
    <w:rsid w:val="00FC4FBB"/>
    <w:rsid w:val="00FC5197"/>
    <w:rsid w:val="00FC54A0"/>
    <w:rsid w:val="00FC644E"/>
    <w:rsid w:val="00FC6733"/>
    <w:rsid w:val="00FC6D9E"/>
    <w:rsid w:val="00FC70ED"/>
    <w:rsid w:val="00FC72E7"/>
    <w:rsid w:val="00FC747A"/>
    <w:rsid w:val="00FC7796"/>
    <w:rsid w:val="00FC7DB0"/>
    <w:rsid w:val="00FC7DEB"/>
    <w:rsid w:val="00FD04B1"/>
    <w:rsid w:val="00FD0559"/>
    <w:rsid w:val="00FD1527"/>
    <w:rsid w:val="00FD1576"/>
    <w:rsid w:val="00FD1691"/>
    <w:rsid w:val="00FD17F2"/>
    <w:rsid w:val="00FD190A"/>
    <w:rsid w:val="00FD1A4A"/>
    <w:rsid w:val="00FD1FA7"/>
    <w:rsid w:val="00FD240A"/>
    <w:rsid w:val="00FD2751"/>
    <w:rsid w:val="00FD2765"/>
    <w:rsid w:val="00FD27A0"/>
    <w:rsid w:val="00FD2CE9"/>
    <w:rsid w:val="00FD30CF"/>
    <w:rsid w:val="00FD3EE5"/>
    <w:rsid w:val="00FD47FC"/>
    <w:rsid w:val="00FD4CA1"/>
    <w:rsid w:val="00FD5894"/>
    <w:rsid w:val="00FD5CED"/>
    <w:rsid w:val="00FD5E3B"/>
    <w:rsid w:val="00FD6A76"/>
    <w:rsid w:val="00FD6B24"/>
    <w:rsid w:val="00FD6B32"/>
    <w:rsid w:val="00FD6B63"/>
    <w:rsid w:val="00FD7228"/>
    <w:rsid w:val="00FD732B"/>
    <w:rsid w:val="00FD7E7B"/>
    <w:rsid w:val="00FE0C8B"/>
    <w:rsid w:val="00FE0E3E"/>
    <w:rsid w:val="00FE28E4"/>
    <w:rsid w:val="00FE29EF"/>
    <w:rsid w:val="00FE2AB2"/>
    <w:rsid w:val="00FE3788"/>
    <w:rsid w:val="00FE3D17"/>
    <w:rsid w:val="00FE3F3A"/>
    <w:rsid w:val="00FE4503"/>
    <w:rsid w:val="00FE475B"/>
    <w:rsid w:val="00FE5069"/>
    <w:rsid w:val="00FE5B6C"/>
    <w:rsid w:val="00FE5E73"/>
    <w:rsid w:val="00FE625D"/>
    <w:rsid w:val="00FE67C4"/>
    <w:rsid w:val="00FE6937"/>
    <w:rsid w:val="00FE7023"/>
    <w:rsid w:val="00FE7C85"/>
    <w:rsid w:val="00FE7D99"/>
    <w:rsid w:val="00FE7FFA"/>
    <w:rsid w:val="00FF06AB"/>
    <w:rsid w:val="00FF0A50"/>
    <w:rsid w:val="00FF0CA6"/>
    <w:rsid w:val="00FF13B7"/>
    <w:rsid w:val="00FF2D77"/>
    <w:rsid w:val="00FF3C45"/>
    <w:rsid w:val="00FF4000"/>
    <w:rsid w:val="00FF4052"/>
    <w:rsid w:val="00FF4074"/>
    <w:rsid w:val="00FF42E4"/>
    <w:rsid w:val="00FF43F0"/>
    <w:rsid w:val="00FF455E"/>
    <w:rsid w:val="00FF4691"/>
    <w:rsid w:val="00FF5582"/>
    <w:rsid w:val="00FF574D"/>
    <w:rsid w:val="00FF5AE4"/>
    <w:rsid w:val="00FF6AFA"/>
    <w:rsid w:val="00FF6CF6"/>
    <w:rsid w:val="00FF793D"/>
    <w:rsid w:val="00FF79AD"/>
    <w:rsid w:val="0139E468"/>
    <w:rsid w:val="0175423F"/>
    <w:rsid w:val="019ACB08"/>
    <w:rsid w:val="01D8BFD8"/>
    <w:rsid w:val="02311A3A"/>
    <w:rsid w:val="03219754"/>
    <w:rsid w:val="036F2255"/>
    <w:rsid w:val="042D858A"/>
    <w:rsid w:val="04329C63"/>
    <w:rsid w:val="0439A1C1"/>
    <w:rsid w:val="0552BAC8"/>
    <w:rsid w:val="055D9330"/>
    <w:rsid w:val="0638CAB5"/>
    <w:rsid w:val="06A1420D"/>
    <w:rsid w:val="07191B91"/>
    <w:rsid w:val="0756317F"/>
    <w:rsid w:val="07CDC180"/>
    <w:rsid w:val="07D48FA9"/>
    <w:rsid w:val="08397851"/>
    <w:rsid w:val="084CC541"/>
    <w:rsid w:val="08641BA3"/>
    <w:rsid w:val="0890E885"/>
    <w:rsid w:val="0951819E"/>
    <w:rsid w:val="096781D2"/>
    <w:rsid w:val="098B8B52"/>
    <w:rsid w:val="09A71FF0"/>
    <w:rsid w:val="09C180DA"/>
    <w:rsid w:val="0A3E6612"/>
    <w:rsid w:val="0A44DEEF"/>
    <w:rsid w:val="0A7B0175"/>
    <w:rsid w:val="0A9406D8"/>
    <w:rsid w:val="0AE292DE"/>
    <w:rsid w:val="0C25A86D"/>
    <w:rsid w:val="0C470684"/>
    <w:rsid w:val="0CF49ADE"/>
    <w:rsid w:val="0D69D8FF"/>
    <w:rsid w:val="0E834C71"/>
    <w:rsid w:val="0EF9294E"/>
    <w:rsid w:val="0F8CB0FF"/>
    <w:rsid w:val="102359FA"/>
    <w:rsid w:val="105E96F2"/>
    <w:rsid w:val="109B0FF1"/>
    <w:rsid w:val="10EBBCF8"/>
    <w:rsid w:val="111A441B"/>
    <w:rsid w:val="1126DF81"/>
    <w:rsid w:val="11A4ECFF"/>
    <w:rsid w:val="131C5669"/>
    <w:rsid w:val="135B0D7B"/>
    <w:rsid w:val="13A1189C"/>
    <w:rsid w:val="141A9E53"/>
    <w:rsid w:val="14235DBA"/>
    <w:rsid w:val="14599793"/>
    <w:rsid w:val="15EBF134"/>
    <w:rsid w:val="16145097"/>
    <w:rsid w:val="16714229"/>
    <w:rsid w:val="16F5A3B5"/>
    <w:rsid w:val="16F792E8"/>
    <w:rsid w:val="171D179F"/>
    <w:rsid w:val="17659C94"/>
    <w:rsid w:val="17A1DA7E"/>
    <w:rsid w:val="17C249A6"/>
    <w:rsid w:val="1819A491"/>
    <w:rsid w:val="184A76F1"/>
    <w:rsid w:val="19CFA900"/>
    <w:rsid w:val="19E983BC"/>
    <w:rsid w:val="1A2269D8"/>
    <w:rsid w:val="1A574817"/>
    <w:rsid w:val="1AEF4AD4"/>
    <w:rsid w:val="1AFDB352"/>
    <w:rsid w:val="1B014ABA"/>
    <w:rsid w:val="1B9D436D"/>
    <w:rsid w:val="1BA9EFA0"/>
    <w:rsid w:val="1C07BA17"/>
    <w:rsid w:val="1CB9FCA7"/>
    <w:rsid w:val="1CCB501B"/>
    <w:rsid w:val="1CD6BB71"/>
    <w:rsid w:val="1CDA0984"/>
    <w:rsid w:val="1D6BC1D8"/>
    <w:rsid w:val="1D850EA8"/>
    <w:rsid w:val="1DB320EB"/>
    <w:rsid w:val="1DFE6E6F"/>
    <w:rsid w:val="1E25DFF9"/>
    <w:rsid w:val="1E46B374"/>
    <w:rsid w:val="1E96D6FC"/>
    <w:rsid w:val="1F493E6C"/>
    <w:rsid w:val="1F64E219"/>
    <w:rsid w:val="1F661061"/>
    <w:rsid w:val="1F6A57DE"/>
    <w:rsid w:val="1FD017A2"/>
    <w:rsid w:val="1FDF75DB"/>
    <w:rsid w:val="211531B6"/>
    <w:rsid w:val="223C5A9B"/>
    <w:rsid w:val="224361DB"/>
    <w:rsid w:val="229DB123"/>
    <w:rsid w:val="241CACFB"/>
    <w:rsid w:val="24FCCD6C"/>
    <w:rsid w:val="252D4477"/>
    <w:rsid w:val="25783349"/>
    <w:rsid w:val="25DC8585"/>
    <w:rsid w:val="267A8121"/>
    <w:rsid w:val="26DA930D"/>
    <w:rsid w:val="27790FCC"/>
    <w:rsid w:val="27A47F82"/>
    <w:rsid w:val="27DCBD6A"/>
    <w:rsid w:val="282BD157"/>
    <w:rsid w:val="28737721"/>
    <w:rsid w:val="294B880F"/>
    <w:rsid w:val="29A9D323"/>
    <w:rsid w:val="2B4760B7"/>
    <w:rsid w:val="2C46A986"/>
    <w:rsid w:val="2CD335D4"/>
    <w:rsid w:val="2CF80707"/>
    <w:rsid w:val="2D8B1D29"/>
    <w:rsid w:val="2E015174"/>
    <w:rsid w:val="2E274A64"/>
    <w:rsid w:val="2E2A07D8"/>
    <w:rsid w:val="2E465C76"/>
    <w:rsid w:val="2ED426BD"/>
    <w:rsid w:val="2FAE16B0"/>
    <w:rsid w:val="2FD18AAE"/>
    <w:rsid w:val="3003DDC1"/>
    <w:rsid w:val="30ADFF79"/>
    <w:rsid w:val="3113B439"/>
    <w:rsid w:val="3138F236"/>
    <w:rsid w:val="31AB5143"/>
    <w:rsid w:val="3201AFE5"/>
    <w:rsid w:val="327BBB1F"/>
    <w:rsid w:val="327E2C2A"/>
    <w:rsid w:val="32B5EB0A"/>
    <w:rsid w:val="32C40D43"/>
    <w:rsid w:val="32CE6E73"/>
    <w:rsid w:val="32D4C297"/>
    <w:rsid w:val="32D92918"/>
    <w:rsid w:val="339A3A5A"/>
    <w:rsid w:val="33DA2E1E"/>
    <w:rsid w:val="34E8DB73"/>
    <w:rsid w:val="35360CEC"/>
    <w:rsid w:val="353BBE19"/>
    <w:rsid w:val="356D0D95"/>
    <w:rsid w:val="35CAE64A"/>
    <w:rsid w:val="35F00F01"/>
    <w:rsid w:val="36217DB2"/>
    <w:rsid w:val="367B4F47"/>
    <w:rsid w:val="3683605B"/>
    <w:rsid w:val="368737E1"/>
    <w:rsid w:val="3744025E"/>
    <w:rsid w:val="378BF842"/>
    <w:rsid w:val="37C875C6"/>
    <w:rsid w:val="385E335E"/>
    <w:rsid w:val="3900D394"/>
    <w:rsid w:val="3969F273"/>
    <w:rsid w:val="3A1F8FDF"/>
    <w:rsid w:val="3A82301B"/>
    <w:rsid w:val="3A927835"/>
    <w:rsid w:val="3BBB4BA7"/>
    <w:rsid w:val="3BDAF24D"/>
    <w:rsid w:val="3C133659"/>
    <w:rsid w:val="3C28A4DD"/>
    <w:rsid w:val="3C5CCD50"/>
    <w:rsid w:val="3D0CC844"/>
    <w:rsid w:val="3E086576"/>
    <w:rsid w:val="3E28C9AD"/>
    <w:rsid w:val="3E9E8408"/>
    <w:rsid w:val="3EB4A1C4"/>
    <w:rsid w:val="3ECBA3E2"/>
    <w:rsid w:val="3EE1C62B"/>
    <w:rsid w:val="3FAE6E4D"/>
    <w:rsid w:val="404ABFBD"/>
    <w:rsid w:val="40A0CF7F"/>
    <w:rsid w:val="414ED004"/>
    <w:rsid w:val="4177B897"/>
    <w:rsid w:val="41E03967"/>
    <w:rsid w:val="41FF011A"/>
    <w:rsid w:val="42704673"/>
    <w:rsid w:val="428CDD59"/>
    <w:rsid w:val="42CD043A"/>
    <w:rsid w:val="42EBD08B"/>
    <w:rsid w:val="43A6A96A"/>
    <w:rsid w:val="43EC1A94"/>
    <w:rsid w:val="44EB0C94"/>
    <w:rsid w:val="451A3525"/>
    <w:rsid w:val="45615158"/>
    <w:rsid w:val="45DAA01A"/>
    <w:rsid w:val="4657E735"/>
    <w:rsid w:val="466350F9"/>
    <w:rsid w:val="4687746D"/>
    <w:rsid w:val="46992063"/>
    <w:rsid w:val="47BA86E9"/>
    <w:rsid w:val="486B1724"/>
    <w:rsid w:val="48777E56"/>
    <w:rsid w:val="487FF1F6"/>
    <w:rsid w:val="48BF9288"/>
    <w:rsid w:val="48D0A1D5"/>
    <w:rsid w:val="49D1A056"/>
    <w:rsid w:val="4A15EAEE"/>
    <w:rsid w:val="4B64BAF4"/>
    <w:rsid w:val="4B7B0DD7"/>
    <w:rsid w:val="4B8E4B49"/>
    <w:rsid w:val="4BFE2DA1"/>
    <w:rsid w:val="4C25124D"/>
    <w:rsid w:val="4C67E05E"/>
    <w:rsid w:val="4D15CCD0"/>
    <w:rsid w:val="4D840C16"/>
    <w:rsid w:val="4E3520EC"/>
    <w:rsid w:val="4E5B3E65"/>
    <w:rsid w:val="4E6132B2"/>
    <w:rsid w:val="4E67A543"/>
    <w:rsid w:val="4F0F3A4E"/>
    <w:rsid w:val="4FD0F14D"/>
    <w:rsid w:val="5028D555"/>
    <w:rsid w:val="5041424D"/>
    <w:rsid w:val="5055DE6A"/>
    <w:rsid w:val="51F62ABF"/>
    <w:rsid w:val="52850B48"/>
    <w:rsid w:val="5308920F"/>
    <w:rsid w:val="5312967E"/>
    <w:rsid w:val="53B2C1F9"/>
    <w:rsid w:val="53BAFA75"/>
    <w:rsid w:val="542E909B"/>
    <w:rsid w:val="5586FE9F"/>
    <w:rsid w:val="55DA47D6"/>
    <w:rsid w:val="55F5BC9F"/>
    <w:rsid w:val="5609D50E"/>
    <w:rsid w:val="569293FC"/>
    <w:rsid w:val="56AFE908"/>
    <w:rsid w:val="57451EA6"/>
    <w:rsid w:val="57C45B41"/>
    <w:rsid w:val="581C22CF"/>
    <w:rsid w:val="59089A4C"/>
    <w:rsid w:val="59791292"/>
    <w:rsid w:val="5989D8B3"/>
    <w:rsid w:val="59FD49E0"/>
    <w:rsid w:val="5A00808C"/>
    <w:rsid w:val="5AA7E139"/>
    <w:rsid w:val="5C8EDDAC"/>
    <w:rsid w:val="5C9204DA"/>
    <w:rsid w:val="5CA85118"/>
    <w:rsid w:val="5D64A4E0"/>
    <w:rsid w:val="5D6B9D00"/>
    <w:rsid w:val="5D8A748D"/>
    <w:rsid w:val="5D9B384E"/>
    <w:rsid w:val="5E2B562B"/>
    <w:rsid w:val="5E53323C"/>
    <w:rsid w:val="5E559FAE"/>
    <w:rsid w:val="5E709ACA"/>
    <w:rsid w:val="5E9FA781"/>
    <w:rsid w:val="5EBCBB47"/>
    <w:rsid w:val="5F7B525C"/>
    <w:rsid w:val="5FAF7ACF"/>
    <w:rsid w:val="5FBF9315"/>
    <w:rsid w:val="5FDFF1DA"/>
    <w:rsid w:val="5FF39AF4"/>
    <w:rsid w:val="601E6D91"/>
    <w:rsid w:val="603ED412"/>
    <w:rsid w:val="607EFD65"/>
    <w:rsid w:val="608929E7"/>
    <w:rsid w:val="60D2C346"/>
    <w:rsid w:val="611E4F75"/>
    <w:rsid w:val="616ABA35"/>
    <w:rsid w:val="6185AA9C"/>
    <w:rsid w:val="6203D686"/>
    <w:rsid w:val="6234C57F"/>
    <w:rsid w:val="623F0E23"/>
    <w:rsid w:val="626E93A7"/>
    <w:rsid w:val="6317929C"/>
    <w:rsid w:val="6401CEB2"/>
    <w:rsid w:val="64FB45B6"/>
    <w:rsid w:val="65CC2E54"/>
    <w:rsid w:val="665E4421"/>
    <w:rsid w:val="6674174F"/>
    <w:rsid w:val="66EEE457"/>
    <w:rsid w:val="6716177A"/>
    <w:rsid w:val="67270241"/>
    <w:rsid w:val="672F20D3"/>
    <w:rsid w:val="67C610A7"/>
    <w:rsid w:val="67EBB9E2"/>
    <w:rsid w:val="6837A36E"/>
    <w:rsid w:val="686DF89E"/>
    <w:rsid w:val="689FE2BB"/>
    <w:rsid w:val="6905BDF2"/>
    <w:rsid w:val="694383E3"/>
    <w:rsid w:val="69A250CF"/>
    <w:rsid w:val="69A3B3C6"/>
    <w:rsid w:val="69DB5F80"/>
    <w:rsid w:val="6A365647"/>
    <w:rsid w:val="6AF9DAAF"/>
    <w:rsid w:val="6BC82239"/>
    <w:rsid w:val="6C6CB3E1"/>
    <w:rsid w:val="6DA032B5"/>
    <w:rsid w:val="6DFD934B"/>
    <w:rsid w:val="6E2335F2"/>
    <w:rsid w:val="6EA4C345"/>
    <w:rsid w:val="6F58D5F3"/>
    <w:rsid w:val="6F81516E"/>
    <w:rsid w:val="6FA8E87E"/>
    <w:rsid w:val="71383C7D"/>
    <w:rsid w:val="71FE119D"/>
    <w:rsid w:val="72091A47"/>
    <w:rsid w:val="723C0990"/>
    <w:rsid w:val="7273BC70"/>
    <w:rsid w:val="72AD9FAB"/>
    <w:rsid w:val="739DF4FC"/>
    <w:rsid w:val="74DA12F7"/>
    <w:rsid w:val="7564556D"/>
    <w:rsid w:val="769535DC"/>
    <w:rsid w:val="76AF3450"/>
    <w:rsid w:val="76D4E3C3"/>
    <w:rsid w:val="76D90AA4"/>
    <w:rsid w:val="770025CE"/>
    <w:rsid w:val="772AA9DE"/>
    <w:rsid w:val="780250BD"/>
    <w:rsid w:val="789BF62F"/>
    <w:rsid w:val="78D3DB5F"/>
    <w:rsid w:val="78FBE67B"/>
    <w:rsid w:val="7910C6BF"/>
    <w:rsid w:val="79840DF1"/>
    <w:rsid w:val="79EB3492"/>
    <w:rsid w:val="7A578AC1"/>
    <w:rsid w:val="7A630375"/>
    <w:rsid w:val="7A9E4771"/>
    <w:rsid w:val="7AB09234"/>
    <w:rsid w:val="7B21B60B"/>
    <w:rsid w:val="7D91BB39"/>
    <w:rsid w:val="7DEB7EE6"/>
    <w:rsid w:val="7E516D3F"/>
    <w:rsid w:val="7E715C99"/>
    <w:rsid w:val="7E727F2A"/>
    <w:rsid w:val="7F3F6EB6"/>
    <w:rsid w:val="7FF5272E"/>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823B90"/>
  <w15:docId w15:val="{EB51C1BA-3B62-4070-8B71-486BB8A2A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C3C7A"/>
    <w:pPr>
      <w:spacing w:after="0" w:line="240" w:lineRule="auto"/>
    </w:pPr>
    <w:rPr>
      <w:rFonts w:ascii="Times New Roman" w:eastAsia="Times New Roman" w:hAnsi="Times New Roman" w:cs="Times New Roman"/>
      <w:sz w:val="20"/>
      <w:szCs w:val="20"/>
      <w:lang w:eastAsia="pl-PL"/>
    </w:rPr>
  </w:style>
  <w:style w:type="paragraph" w:styleId="Nagwek1">
    <w:name w:val="heading 1"/>
    <w:aliases w:val="Level 1,rozdział,H2,PBC,H1,Part,Level 11,h1,II+,I,Heading1,H1-Heading 1,Header 1,Legal Line 1,head 1,l1,Heading No. L1,list 1,11,12,13,111,14,112,15,113,121,131,1111,141,1121,16,114,122,132,1112,142,1122,151,1131,1211,1311,11111,1411,11211,17"/>
    <w:basedOn w:val="Normalny"/>
    <w:next w:val="Normalny"/>
    <w:link w:val="Nagwek1Znak"/>
    <w:qFormat/>
    <w:rsid w:val="00FC3C7A"/>
    <w:pPr>
      <w:keepNext/>
      <w:numPr>
        <w:numId w:val="10"/>
      </w:numPr>
      <w:outlineLvl w:val="0"/>
    </w:pPr>
    <w:rPr>
      <w:sz w:val="24"/>
    </w:rPr>
  </w:style>
  <w:style w:type="paragraph" w:styleId="Nagwek2">
    <w:name w:val="heading 2"/>
    <w:aliases w:val="2PBC,Paragraafkop,Sub-clause,Subsidiary clause,a,b,c,2,sub-sect,h2,section header,no section,21,sub-sect1,22,sub-sect2,23,sub-sect3,24,sub-sect4,25,sub-sect5,(1.1,1.2,1.3 etc),Lev 2,Reset numbering,Major,Clause,Niveau 1 1,Jhed2,(1,1,3 etc),ff"/>
    <w:basedOn w:val="Normalny"/>
    <w:next w:val="Normalny"/>
    <w:link w:val="Nagwek2Znak"/>
    <w:qFormat/>
    <w:rsid w:val="00FC3C7A"/>
    <w:pPr>
      <w:keepNext/>
      <w:numPr>
        <w:ilvl w:val="1"/>
        <w:numId w:val="10"/>
      </w:numPr>
      <w:outlineLvl w:val="1"/>
    </w:pPr>
    <w:rPr>
      <w:b/>
      <w:sz w:val="28"/>
      <w:lang w:val="x-none" w:eastAsia="x-none"/>
    </w:rPr>
  </w:style>
  <w:style w:type="paragraph" w:styleId="Nagwek3">
    <w:name w:val="heading 3"/>
    <w:aliases w:val="Subparagraafkop,H3,h3,3,h31,31,h32,32,h33,33,h34,34,h35,35,sub-sub,sub-sub1,sub-sub2,sub-sub3,sub-sub4,sub section header,H31,Controls,Section,Lev 3,Level 1 - 1,Minor,(a),Niveau 1 1 1,subhead,1.1.1 Heading 3,l3,CT,l31,CT1,Heading3,- 1),2),3)"/>
    <w:basedOn w:val="Normalny"/>
    <w:next w:val="Normalny"/>
    <w:link w:val="Nagwek3Znak"/>
    <w:qFormat/>
    <w:rsid w:val="00FC3C7A"/>
    <w:pPr>
      <w:keepNext/>
      <w:numPr>
        <w:ilvl w:val="2"/>
        <w:numId w:val="10"/>
      </w:numPr>
      <w:jc w:val="center"/>
      <w:outlineLvl w:val="2"/>
    </w:pPr>
    <w:rPr>
      <w:b/>
      <w:sz w:val="52"/>
    </w:rPr>
  </w:style>
  <w:style w:type="paragraph" w:styleId="Nagwek4">
    <w:name w:val="heading 4"/>
    <w:basedOn w:val="Normalny"/>
    <w:next w:val="Normalny"/>
    <w:link w:val="Nagwek4Znak"/>
    <w:qFormat/>
    <w:rsid w:val="00FC3C7A"/>
    <w:pPr>
      <w:keepNext/>
      <w:numPr>
        <w:ilvl w:val="3"/>
        <w:numId w:val="10"/>
      </w:numPr>
      <w:jc w:val="center"/>
      <w:outlineLvl w:val="3"/>
    </w:pPr>
    <w:rPr>
      <w:b/>
      <w:sz w:val="40"/>
    </w:rPr>
  </w:style>
  <w:style w:type="paragraph" w:styleId="Nagwek5">
    <w:name w:val="heading 5"/>
    <w:aliases w:val="h5,Second Subheading,- A,B,C,- A1,B1,C1,Level 3 - i,H5,test"/>
    <w:basedOn w:val="Normalny"/>
    <w:next w:val="Normalny"/>
    <w:link w:val="Nagwek5Znak"/>
    <w:qFormat/>
    <w:rsid w:val="00FC3C7A"/>
    <w:pPr>
      <w:keepNext/>
      <w:numPr>
        <w:ilvl w:val="4"/>
        <w:numId w:val="10"/>
      </w:numPr>
      <w:jc w:val="both"/>
      <w:outlineLvl w:val="4"/>
    </w:pPr>
    <w:rPr>
      <w:sz w:val="28"/>
    </w:rPr>
  </w:style>
  <w:style w:type="paragraph" w:styleId="Nagwek6">
    <w:name w:val="heading 6"/>
    <w:basedOn w:val="Normalny"/>
    <w:next w:val="Normalny"/>
    <w:link w:val="Nagwek6Znak"/>
    <w:qFormat/>
    <w:rsid w:val="00FC3C7A"/>
    <w:pPr>
      <w:numPr>
        <w:ilvl w:val="5"/>
        <w:numId w:val="10"/>
      </w:numPr>
      <w:spacing w:before="240" w:after="60"/>
      <w:outlineLvl w:val="5"/>
    </w:pPr>
    <w:rPr>
      <w:b/>
      <w:bCs/>
      <w:sz w:val="22"/>
      <w:szCs w:val="22"/>
    </w:rPr>
  </w:style>
  <w:style w:type="paragraph" w:styleId="Nagwek7">
    <w:name w:val="heading 7"/>
    <w:aliases w:val="E1 Marginal,Legal Level 1.1."/>
    <w:basedOn w:val="Normalny"/>
    <w:next w:val="Normalny"/>
    <w:link w:val="Nagwek7Znak"/>
    <w:qFormat/>
    <w:rsid w:val="00FC3C7A"/>
    <w:pPr>
      <w:keepNext/>
      <w:numPr>
        <w:ilvl w:val="6"/>
        <w:numId w:val="10"/>
      </w:numPr>
      <w:outlineLvl w:val="6"/>
    </w:pPr>
    <w:rPr>
      <w:b/>
      <w:i/>
      <w:sz w:val="28"/>
    </w:rPr>
  </w:style>
  <w:style w:type="paragraph" w:styleId="Nagwek8">
    <w:name w:val="heading 8"/>
    <w:basedOn w:val="Normalny"/>
    <w:next w:val="Normalny"/>
    <w:link w:val="Nagwek8Znak"/>
    <w:qFormat/>
    <w:rsid w:val="00FC3C7A"/>
    <w:pPr>
      <w:keepNext/>
      <w:outlineLvl w:val="7"/>
    </w:pPr>
    <w:rPr>
      <w:sz w:val="28"/>
    </w:rPr>
  </w:style>
  <w:style w:type="paragraph" w:styleId="Nagwek9">
    <w:name w:val="heading 9"/>
    <w:aliases w:val="E3 Marginal,Legal Level 1.1.1.1.,Heading 9 (defunct)"/>
    <w:basedOn w:val="Normalny"/>
    <w:next w:val="Normalny"/>
    <w:link w:val="Nagwek9Znak"/>
    <w:qFormat/>
    <w:rsid w:val="00FC3C7A"/>
    <w:pPr>
      <w:pageBreakBefore/>
      <w:tabs>
        <w:tab w:val="num" w:pos="0"/>
        <w:tab w:val="left" w:pos="1440"/>
      </w:tabs>
      <w:suppressAutoHyphens/>
      <w:spacing w:after="300" w:line="336" w:lineRule="auto"/>
      <w:jc w:val="center"/>
      <w:outlineLvl w:val="8"/>
    </w:pPr>
    <w:rPr>
      <w:b/>
      <w:smallCaps/>
      <w:sz w:val="21"/>
      <w:szCs w:val="22"/>
      <w:lang w:val="en-GB" w:eastAsia="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Level 1 Znak,rozdział Znak,H2 Znak,PBC Znak,H1 Znak,Part Znak,Level 11 Znak,h1 Znak,II+ Znak,I Znak,Heading1 Znak,H1-Heading 1 Znak,Header 1 Znak,Legal Line 1 Znak,head 1 Znak,l1 Znak,Heading No. L1 Znak,list 1 Znak,11 Znak,12 Znak"/>
    <w:basedOn w:val="Domylnaczcionkaakapitu"/>
    <w:link w:val="Nagwek1"/>
    <w:rsid w:val="00FC3C7A"/>
    <w:rPr>
      <w:rFonts w:ascii="Times New Roman" w:eastAsia="Times New Roman" w:hAnsi="Times New Roman" w:cs="Times New Roman"/>
      <w:sz w:val="24"/>
      <w:szCs w:val="20"/>
      <w:lang w:eastAsia="pl-PL"/>
    </w:rPr>
  </w:style>
  <w:style w:type="character" w:customStyle="1" w:styleId="Nagwek2Znak">
    <w:name w:val="Nagłówek 2 Znak"/>
    <w:aliases w:val="2PBC Znak,Paragraafkop Znak,Sub-clause Znak,Subsidiary clause Znak,a Znak,b Znak,c Znak,2 Znak,sub-sect Znak,h2 Znak,section header Znak,no section Znak,21 Znak,sub-sect1 Znak,22 Znak,sub-sect2 Znak,23 Znak,sub-sect3 Znak,24 Znak,25 Znak"/>
    <w:basedOn w:val="Domylnaczcionkaakapitu"/>
    <w:link w:val="Nagwek2"/>
    <w:rsid w:val="00FC3C7A"/>
    <w:rPr>
      <w:rFonts w:ascii="Times New Roman" w:eastAsia="Times New Roman" w:hAnsi="Times New Roman" w:cs="Times New Roman"/>
      <w:b/>
      <w:sz w:val="28"/>
      <w:szCs w:val="20"/>
      <w:lang w:val="x-none" w:eastAsia="x-none"/>
    </w:rPr>
  </w:style>
  <w:style w:type="character" w:customStyle="1" w:styleId="Nagwek3Znak">
    <w:name w:val="Nagłówek 3 Znak"/>
    <w:aliases w:val="Subparagraafkop Znak,H3 Znak,h3 Znak,3 Znak,h31 Znak,31 Znak,h32 Znak,32 Znak,h33 Znak,33 Znak,h34 Znak,34 Znak,h35 Znak,35 Znak,sub-sub Znak,sub-sub1 Znak,sub-sub2 Znak,sub-sub3 Znak,sub-sub4 Znak,sub section header Znak,H31 Znak"/>
    <w:basedOn w:val="Domylnaczcionkaakapitu"/>
    <w:link w:val="Nagwek3"/>
    <w:rsid w:val="00FC3C7A"/>
    <w:rPr>
      <w:rFonts w:ascii="Times New Roman" w:eastAsia="Times New Roman" w:hAnsi="Times New Roman" w:cs="Times New Roman"/>
      <w:b/>
      <w:sz w:val="52"/>
      <w:szCs w:val="20"/>
      <w:lang w:eastAsia="pl-PL"/>
    </w:rPr>
  </w:style>
  <w:style w:type="character" w:customStyle="1" w:styleId="Nagwek4Znak">
    <w:name w:val="Nagłówek 4 Znak"/>
    <w:basedOn w:val="Domylnaczcionkaakapitu"/>
    <w:link w:val="Nagwek4"/>
    <w:rsid w:val="00FC3C7A"/>
    <w:rPr>
      <w:rFonts w:ascii="Times New Roman" w:eastAsia="Times New Roman" w:hAnsi="Times New Roman" w:cs="Times New Roman"/>
      <w:b/>
      <w:sz w:val="40"/>
      <w:szCs w:val="20"/>
      <w:lang w:eastAsia="pl-PL"/>
    </w:rPr>
  </w:style>
  <w:style w:type="character" w:customStyle="1" w:styleId="Nagwek5Znak">
    <w:name w:val="Nagłówek 5 Znak"/>
    <w:aliases w:val="h5 Znak,Second Subheading Znak,- A Znak,B Znak,C Znak,- A1 Znak,B1 Znak,C1 Znak,Level 3 - i Znak,H5 Znak,test Znak"/>
    <w:basedOn w:val="Domylnaczcionkaakapitu"/>
    <w:link w:val="Nagwek5"/>
    <w:rsid w:val="00FC3C7A"/>
    <w:rPr>
      <w:rFonts w:ascii="Times New Roman" w:eastAsia="Times New Roman" w:hAnsi="Times New Roman" w:cs="Times New Roman"/>
      <w:sz w:val="28"/>
      <w:szCs w:val="20"/>
      <w:lang w:eastAsia="pl-PL"/>
    </w:rPr>
  </w:style>
  <w:style w:type="character" w:customStyle="1" w:styleId="Nagwek6Znak">
    <w:name w:val="Nagłówek 6 Znak"/>
    <w:basedOn w:val="Domylnaczcionkaakapitu"/>
    <w:link w:val="Nagwek6"/>
    <w:rsid w:val="00FC3C7A"/>
    <w:rPr>
      <w:rFonts w:ascii="Times New Roman" w:eastAsia="Times New Roman" w:hAnsi="Times New Roman" w:cs="Times New Roman"/>
      <w:b/>
      <w:bCs/>
      <w:lang w:eastAsia="pl-PL"/>
    </w:rPr>
  </w:style>
  <w:style w:type="character" w:customStyle="1" w:styleId="Nagwek7Znak">
    <w:name w:val="Nagłówek 7 Znak"/>
    <w:aliases w:val="E1 Marginal Znak,Legal Level 1.1. Znak"/>
    <w:basedOn w:val="Domylnaczcionkaakapitu"/>
    <w:link w:val="Nagwek7"/>
    <w:rsid w:val="00FC3C7A"/>
    <w:rPr>
      <w:rFonts w:ascii="Times New Roman" w:eastAsia="Times New Roman" w:hAnsi="Times New Roman" w:cs="Times New Roman"/>
      <w:b/>
      <w:i/>
      <w:sz w:val="28"/>
      <w:szCs w:val="20"/>
      <w:lang w:eastAsia="pl-PL"/>
    </w:rPr>
  </w:style>
  <w:style w:type="character" w:customStyle="1" w:styleId="Nagwek8Znak">
    <w:name w:val="Nagłówek 8 Znak"/>
    <w:basedOn w:val="Domylnaczcionkaakapitu"/>
    <w:link w:val="Nagwek8"/>
    <w:rsid w:val="00FC3C7A"/>
    <w:rPr>
      <w:rFonts w:ascii="Times New Roman" w:eastAsia="Times New Roman" w:hAnsi="Times New Roman" w:cs="Times New Roman"/>
      <w:sz w:val="28"/>
      <w:szCs w:val="20"/>
      <w:lang w:eastAsia="pl-PL"/>
    </w:rPr>
  </w:style>
  <w:style w:type="character" w:customStyle="1" w:styleId="Nagwek9Znak">
    <w:name w:val="Nagłówek 9 Znak"/>
    <w:aliases w:val="E3 Marginal Znak,Legal Level 1.1.1.1. Znak,Heading 9 (defunct) Znak"/>
    <w:basedOn w:val="Domylnaczcionkaakapitu"/>
    <w:link w:val="Nagwek9"/>
    <w:rsid w:val="00FC3C7A"/>
    <w:rPr>
      <w:rFonts w:ascii="Times New Roman" w:eastAsia="Times New Roman" w:hAnsi="Times New Roman" w:cs="Times New Roman"/>
      <w:b/>
      <w:smallCaps/>
      <w:sz w:val="21"/>
      <w:lang w:val="en-GB" w:eastAsia="en-GB"/>
    </w:rPr>
  </w:style>
  <w:style w:type="paragraph" w:styleId="Spistreci3">
    <w:name w:val="toc 3"/>
    <w:basedOn w:val="Normalny"/>
    <w:next w:val="Normalny"/>
    <w:autoRedefine/>
    <w:semiHidden/>
    <w:rsid w:val="00FC3C7A"/>
    <w:pPr>
      <w:numPr>
        <w:numId w:val="12"/>
      </w:numPr>
      <w:tabs>
        <w:tab w:val="left" w:pos="1440"/>
      </w:tabs>
      <w:spacing w:line="360" w:lineRule="auto"/>
      <w:ind w:firstLine="0"/>
      <w:jc w:val="both"/>
    </w:pPr>
  </w:style>
  <w:style w:type="paragraph" w:styleId="Spistreci2">
    <w:name w:val="toc 2"/>
    <w:basedOn w:val="Normalny"/>
    <w:next w:val="Normalny"/>
    <w:autoRedefine/>
    <w:semiHidden/>
    <w:rsid w:val="00FC3C7A"/>
    <w:pPr>
      <w:tabs>
        <w:tab w:val="left" w:pos="360"/>
      </w:tabs>
      <w:spacing w:before="240" w:line="360" w:lineRule="auto"/>
      <w:jc w:val="both"/>
    </w:pPr>
    <w:rPr>
      <w:rFonts w:ascii="Arial" w:hAnsi="Arial" w:cs="Arial"/>
      <w:bCs/>
      <w:sz w:val="22"/>
      <w:szCs w:val="22"/>
    </w:rPr>
  </w:style>
  <w:style w:type="paragraph" w:styleId="Tekstpodstawowywcity">
    <w:name w:val="Body Text Indent"/>
    <w:basedOn w:val="Normalny"/>
    <w:link w:val="TekstpodstawowywcityZnak"/>
    <w:rsid w:val="00FC3C7A"/>
    <w:pPr>
      <w:ind w:left="567" w:hanging="567"/>
      <w:jc w:val="both"/>
    </w:pPr>
    <w:rPr>
      <w:sz w:val="28"/>
    </w:rPr>
  </w:style>
  <w:style w:type="character" w:customStyle="1" w:styleId="TekstpodstawowywcityZnak">
    <w:name w:val="Tekst podstawowy wcięty Znak"/>
    <w:basedOn w:val="Domylnaczcionkaakapitu"/>
    <w:link w:val="Tekstpodstawowywcity"/>
    <w:rsid w:val="00FC3C7A"/>
    <w:rPr>
      <w:rFonts w:ascii="Times New Roman" w:eastAsia="Times New Roman" w:hAnsi="Times New Roman" w:cs="Times New Roman"/>
      <w:sz w:val="28"/>
      <w:szCs w:val="20"/>
      <w:lang w:eastAsia="pl-PL"/>
    </w:rPr>
  </w:style>
  <w:style w:type="paragraph" w:styleId="Tekstpodstawowy">
    <w:name w:val="Body Text"/>
    <w:aliases w:val="LOAN,Tekst podstawowy Znak Znak Znak,Tekst podstawowy Znak Znak"/>
    <w:basedOn w:val="Normalny"/>
    <w:link w:val="TekstpodstawowyZnak"/>
    <w:rsid w:val="00FC3C7A"/>
    <w:rPr>
      <w:sz w:val="24"/>
      <w:lang w:val="x-none" w:eastAsia="x-none"/>
    </w:rPr>
  </w:style>
  <w:style w:type="character" w:customStyle="1" w:styleId="TekstpodstawowyZnak">
    <w:name w:val="Tekst podstawowy Znak"/>
    <w:aliases w:val="LOAN Znak,Tekst podstawowy Znak Znak Znak Znak,Tekst podstawowy Znak Znak Znak1"/>
    <w:basedOn w:val="Domylnaczcionkaakapitu"/>
    <w:link w:val="Tekstpodstawowy"/>
    <w:rsid w:val="00FC3C7A"/>
    <w:rPr>
      <w:rFonts w:ascii="Times New Roman" w:eastAsia="Times New Roman" w:hAnsi="Times New Roman" w:cs="Times New Roman"/>
      <w:sz w:val="24"/>
      <w:szCs w:val="20"/>
      <w:lang w:val="x-none" w:eastAsia="x-none"/>
    </w:rPr>
  </w:style>
  <w:style w:type="paragraph" w:styleId="Tytu">
    <w:name w:val="Title"/>
    <w:basedOn w:val="Normalny"/>
    <w:link w:val="TytuZnak"/>
    <w:qFormat/>
    <w:rsid w:val="00FC3C7A"/>
    <w:pPr>
      <w:jc w:val="center"/>
    </w:pPr>
    <w:rPr>
      <w:b/>
      <w:sz w:val="24"/>
    </w:rPr>
  </w:style>
  <w:style w:type="character" w:customStyle="1" w:styleId="TytuZnak">
    <w:name w:val="Tytuł Znak"/>
    <w:basedOn w:val="Domylnaczcionkaakapitu"/>
    <w:link w:val="Tytu"/>
    <w:rsid w:val="00FC3C7A"/>
    <w:rPr>
      <w:rFonts w:ascii="Times New Roman" w:eastAsia="Times New Roman" w:hAnsi="Times New Roman" w:cs="Times New Roman"/>
      <w:b/>
      <w:sz w:val="24"/>
      <w:szCs w:val="20"/>
      <w:lang w:eastAsia="pl-PL"/>
    </w:rPr>
  </w:style>
  <w:style w:type="character" w:styleId="Numerstrony">
    <w:name w:val="page number"/>
    <w:basedOn w:val="Domylnaczcionkaakapitu"/>
    <w:rsid w:val="00FC3C7A"/>
  </w:style>
  <w:style w:type="paragraph" w:styleId="Stopka">
    <w:name w:val="footer"/>
    <w:basedOn w:val="Normalny"/>
    <w:link w:val="StopkaZnak"/>
    <w:rsid w:val="00FC3C7A"/>
    <w:pPr>
      <w:tabs>
        <w:tab w:val="center" w:pos="4536"/>
        <w:tab w:val="right" w:pos="9072"/>
      </w:tabs>
    </w:pPr>
  </w:style>
  <w:style w:type="character" w:customStyle="1" w:styleId="StopkaZnak">
    <w:name w:val="Stopka Znak"/>
    <w:basedOn w:val="Domylnaczcionkaakapitu"/>
    <w:link w:val="Stopka"/>
    <w:rsid w:val="00FC3C7A"/>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rsid w:val="00FC3C7A"/>
    <w:rPr>
      <w:sz w:val="28"/>
    </w:rPr>
  </w:style>
  <w:style w:type="character" w:customStyle="1" w:styleId="Tekstpodstawowy2Znak">
    <w:name w:val="Tekst podstawowy 2 Znak"/>
    <w:basedOn w:val="Domylnaczcionkaakapitu"/>
    <w:link w:val="Tekstpodstawowy2"/>
    <w:rsid w:val="00FC3C7A"/>
    <w:rPr>
      <w:rFonts w:ascii="Times New Roman" w:eastAsia="Times New Roman" w:hAnsi="Times New Roman" w:cs="Times New Roman"/>
      <w:sz w:val="28"/>
      <w:szCs w:val="20"/>
      <w:lang w:eastAsia="pl-PL"/>
    </w:rPr>
  </w:style>
  <w:style w:type="paragraph" w:styleId="Tekstpodstawowywcity2">
    <w:name w:val="Body Text Indent 2"/>
    <w:basedOn w:val="Normalny"/>
    <w:link w:val="Tekstpodstawowywcity2Znak"/>
    <w:rsid w:val="00FC3C7A"/>
    <w:pPr>
      <w:ind w:left="426"/>
    </w:pPr>
    <w:rPr>
      <w:sz w:val="24"/>
      <w:lang w:val="x-none" w:eastAsia="x-none"/>
    </w:rPr>
  </w:style>
  <w:style w:type="character" w:customStyle="1" w:styleId="Tekstpodstawowywcity2Znak">
    <w:name w:val="Tekst podstawowy wcięty 2 Znak"/>
    <w:basedOn w:val="Domylnaczcionkaakapitu"/>
    <w:link w:val="Tekstpodstawowywcity2"/>
    <w:rsid w:val="00FC3C7A"/>
    <w:rPr>
      <w:rFonts w:ascii="Times New Roman" w:eastAsia="Times New Roman" w:hAnsi="Times New Roman" w:cs="Times New Roman"/>
      <w:sz w:val="24"/>
      <w:szCs w:val="20"/>
      <w:lang w:val="x-none" w:eastAsia="x-none"/>
    </w:rPr>
  </w:style>
  <w:style w:type="paragraph" w:styleId="Tekstpodstawowywcity3">
    <w:name w:val="Body Text Indent 3"/>
    <w:basedOn w:val="Normalny"/>
    <w:link w:val="Tekstpodstawowywcity3Znak"/>
    <w:rsid w:val="00FC3C7A"/>
    <w:pPr>
      <w:ind w:left="420"/>
      <w:jc w:val="both"/>
    </w:pPr>
    <w:rPr>
      <w:b/>
      <w:bCs/>
      <w:sz w:val="24"/>
    </w:rPr>
  </w:style>
  <w:style w:type="character" w:customStyle="1" w:styleId="Tekstpodstawowywcity3Znak">
    <w:name w:val="Tekst podstawowy wcięty 3 Znak"/>
    <w:basedOn w:val="Domylnaczcionkaakapitu"/>
    <w:link w:val="Tekstpodstawowywcity3"/>
    <w:rsid w:val="00FC3C7A"/>
    <w:rPr>
      <w:rFonts w:ascii="Times New Roman" w:eastAsia="Times New Roman" w:hAnsi="Times New Roman" w:cs="Times New Roman"/>
      <w:b/>
      <w:bCs/>
      <w:sz w:val="24"/>
      <w:szCs w:val="20"/>
      <w:lang w:eastAsia="pl-PL"/>
    </w:rPr>
  </w:style>
  <w:style w:type="paragraph" w:styleId="Spistreci1">
    <w:name w:val="toc 1"/>
    <w:basedOn w:val="Normalny"/>
    <w:next w:val="Normalny"/>
    <w:autoRedefine/>
    <w:uiPriority w:val="39"/>
    <w:rsid w:val="00FF42E4"/>
    <w:pPr>
      <w:tabs>
        <w:tab w:val="right" w:leader="dot" w:pos="9372"/>
      </w:tabs>
      <w:spacing w:line="360" w:lineRule="auto"/>
      <w:pPrChange w:id="0" w:author="Bastuba Blanka" w:date="2024-03-07T12:26:00Z">
        <w:pPr>
          <w:tabs>
            <w:tab w:val="right" w:leader="dot" w:pos="9372"/>
          </w:tabs>
          <w:spacing w:line="360" w:lineRule="auto"/>
        </w:pPr>
      </w:pPrChange>
    </w:pPr>
    <w:rPr>
      <w:rFonts w:ascii="Arial" w:hAnsi="Arial" w:cs="Arial"/>
      <w:b/>
      <w:bCs/>
      <w:caps/>
      <w:noProof/>
      <w:sz w:val="24"/>
      <w:szCs w:val="24"/>
      <w:lang w:eastAsia="en-US"/>
      <w:rPrChange w:id="0" w:author="Bastuba Blanka" w:date="2024-03-07T12:26:00Z">
        <w:rPr>
          <w:rFonts w:ascii="Arial" w:hAnsi="Arial" w:cs="Arial"/>
          <w:b/>
          <w:bCs/>
          <w:caps/>
          <w:noProof/>
          <w:sz w:val="24"/>
          <w:szCs w:val="24"/>
          <w:lang w:val="pl-PL" w:eastAsia="en-US" w:bidi="ar-SA"/>
        </w:rPr>
      </w:rPrChange>
    </w:rPr>
  </w:style>
  <w:style w:type="paragraph" w:styleId="Nagwek">
    <w:name w:val="header"/>
    <w:basedOn w:val="Normalny"/>
    <w:link w:val="NagwekZnak"/>
    <w:uiPriority w:val="99"/>
    <w:rsid w:val="00FC3C7A"/>
    <w:pPr>
      <w:tabs>
        <w:tab w:val="center" w:pos="4536"/>
        <w:tab w:val="right" w:pos="9072"/>
      </w:tabs>
    </w:pPr>
  </w:style>
  <w:style w:type="character" w:customStyle="1" w:styleId="NagwekZnak">
    <w:name w:val="Nagłówek Znak"/>
    <w:basedOn w:val="Domylnaczcionkaakapitu"/>
    <w:link w:val="Nagwek"/>
    <w:uiPriority w:val="99"/>
    <w:rsid w:val="00FC3C7A"/>
    <w:rPr>
      <w:rFonts w:ascii="Times New Roman" w:eastAsia="Times New Roman" w:hAnsi="Times New Roman" w:cs="Times New Roman"/>
      <w:sz w:val="20"/>
      <w:szCs w:val="20"/>
      <w:lang w:eastAsia="pl-PL"/>
    </w:rPr>
  </w:style>
  <w:style w:type="paragraph" w:styleId="Tekstdymka">
    <w:name w:val="Balloon Text"/>
    <w:basedOn w:val="Normalny"/>
    <w:link w:val="TekstdymkaZnak"/>
    <w:semiHidden/>
    <w:rsid w:val="00FC3C7A"/>
    <w:rPr>
      <w:rFonts w:ascii="Tahoma" w:hAnsi="Tahoma" w:cs="Tahoma"/>
      <w:sz w:val="16"/>
      <w:szCs w:val="16"/>
    </w:rPr>
  </w:style>
  <w:style w:type="character" w:customStyle="1" w:styleId="TekstdymkaZnak">
    <w:name w:val="Tekst dymka Znak"/>
    <w:basedOn w:val="Domylnaczcionkaakapitu"/>
    <w:link w:val="Tekstdymka"/>
    <w:semiHidden/>
    <w:rsid w:val="00FC3C7A"/>
    <w:rPr>
      <w:rFonts w:ascii="Tahoma" w:eastAsia="Times New Roman" w:hAnsi="Tahoma" w:cs="Tahoma"/>
      <w:sz w:val="16"/>
      <w:szCs w:val="16"/>
      <w:lang w:eastAsia="pl-PL"/>
    </w:rPr>
  </w:style>
  <w:style w:type="paragraph" w:styleId="Tekstpodstawowy3">
    <w:name w:val="Body Text 3"/>
    <w:basedOn w:val="Normalny"/>
    <w:link w:val="Tekstpodstawowy3Znak"/>
    <w:rsid w:val="00FC3C7A"/>
    <w:pPr>
      <w:spacing w:before="240"/>
      <w:jc w:val="both"/>
    </w:pPr>
    <w:rPr>
      <w:sz w:val="24"/>
    </w:rPr>
  </w:style>
  <w:style w:type="character" w:customStyle="1" w:styleId="Tekstpodstawowy3Znak">
    <w:name w:val="Tekst podstawowy 3 Znak"/>
    <w:basedOn w:val="Domylnaczcionkaakapitu"/>
    <w:link w:val="Tekstpodstawowy3"/>
    <w:rsid w:val="00FC3C7A"/>
    <w:rPr>
      <w:rFonts w:ascii="Times New Roman" w:eastAsia="Times New Roman" w:hAnsi="Times New Roman" w:cs="Times New Roman"/>
      <w:sz w:val="24"/>
      <w:szCs w:val="20"/>
      <w:lang w:eastAsia="pl-PL"/>
    </w:rPr>
  </w:style>
  <w:style w:type="paragraph" w:styleId="Spistreci4">
    <w:name w:val="toc 4"/>
    <w:basedOn w:val="Normalny"/>
    <w:next w:val="Normalny"/>
    <w:autoRedefine/>
    <w:semiHidden/>
    <w:rsid w:val="00FC3C7A"/>
    <w:pPr>
      <w:tabs>
        <w:tab w:val="left" w:pos="1800"/>
      </w:tabs>
      <w:spacing w:line="360" w:lineRule="auto"/>
      <w:ind w:left="720" w:firstLine="1080"/>
      <w:jc w:val="both"/>
    </w:pPr>
  </w:style>
  <w:style w:type="paragraph" w:styleId="Spistreci5">
    <w:name w:val="toc 5"/>
    <w:basedOn w:val="Normalny"/>
    <w:next w:val="Normalny"/>
    <w:autoRedefine/>
    <w:semiHidden/>
    <w:rsid w:val="00FC3C7A"/>
    <w:pPr>
      <w:ind w:left="600"/>
    </w:pPr>
  </w:style>
  <w:style w:type="paragraph" w:styleId="Spistreci6">
    <w:name w:val="toc 6"/>
    <w:basedOn w:val="Normalny"/>
    <w:next w:val="Normalny"/>
    <w:autoRedefine/>
    <w:semiHidden/>
    <w:rsid w:val="00FC3C7A"/>
    <w:pPr>
      <w:ind w:left="800"/>
    </w:pPr>
  </w:style>
  <w:style w:type="paragraph" w:styleId="Spistreci7">
    <w:name w:val="toc 7"/>
    <w:basedOn w:val="Normalny"/>
    <w:next w:val="Normalny"/>
    <w:autoRedefine/>
    <w:semiHidden/>
    <w:rsid w:val="00FC3C7A"/>
    <w:pPr>
      <w:ind w:left="1000"/>
    </w:pPr>
  </w:style>
  <w:style w:type="paragraph" w:styleId="Spistreci8">
    <w:name w:val="toc 8"/>
    <w:basedOn w:val="Normalny"/>
    <w:next w:val="Normalny"/>
    <w:autoRedefine/>
    <w:semiHidden/>
    <w:rsid w:val="00FC3C7A"/>
    <w:pPr>
      <w:ind w:left="1200"/>
    </w:pPr>
  </w:style>
  <w:style w:type="paragraph" w:styleId="Spistreci9">
    <w:name w:val="toc 9"/>
    <w:basedOn w:val="Normalny"/>
    <w:next w:val="Normalny"/>
    <w:autoRedefine/>
    <w:semiHidden/>
    <w:rsid w:val="00FC3C7A"/>
    <w:pPr>
      <w:ind w:left="1400"/>
    </w:pPr>
  </w:style>
  <w:style w:type="paragraph" w:customStyle="1" w:styleId="BodyText21">
    <w:name w:val="Body Text 21"/>
    <w:basedOn w:val="Normalny"/>
    <w:rsid w:val="00FC3C7A"/>
    <w:pPr>
      <w:jc w:val="both"/>
    </w:pPr>
    <w:rPr>
      <w:sz w:val="24"/>
    </w:rPr>
  </w:style>
  <w:style w:type="character" w:styleId="Odwoaniedokomentarza">
    <w:name w:val="annotation reference"/>
    <w:uiPriority w:val="99"/>
    <w:rsid w:val="00FC3C7A"/>
    <w:rPr>
      <w:sz w:val="16"/>
      <w:szCs w:val="16"/>
    </w:rPr>
  </w:style>
  <w:style w:type="paragraph" w:styleId="Tekstkomentarza">
    <w:name w:val="annotation text"/>
    <w:basedOn w:val="Normalny"/>
    <w:link w:val="TekstkomentarzaZnak"/>
    <w:uiPriority w:val="99"/>
    <w:rsid w:val="00FC3C7A"/>
  </w:style>
  <w:style w:type="character" w:customStyle="1" w:styleId="TekstkomentarzaZnak">
    <w:name w:val="Tekst komentarza Znak"/>
    <w:basedOn w:val="Domylnaczcionkaakapitu"/>
    <w:link w:val="Tekstkomentarza"/>
    <w:uiPriority w:val="99"/>
    <w:rsid w:val="00FC3C7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FC3C7A"/>
    <w:rPr>
      <w:b/>
      <w:bCs/>
    </w:rPr>
  </w:style>
  <w:style w:type="character" w:customStyle="1" w:styleId="TematkomentarzaZnak">
    <w:name w:val="Temat komentarza Znak"/>
    <w:basedOn w:val="TekstkomentarzaZnak"/>
    <w:link w:val="Tematkomentarza"/>
    <w:semiHidden/>
    <w:rsid w:val="00FC3C7A"/>
    <w:rPr>
      <w:rFonts w:ascii="Times New Roman" w:eastAsia="Times New Roman" w:hAnsi="Times New Roman" w:cs="Times New Roman"/>
      <w:b/>
      <w:bCs/>
      <w:sz w:val="20"/>
      <w:szCs w:val="20"/>
      <w:lang w:eastAsia="pl-PL"/>
    </w:rPr>
  </w:style>
  <w:style w:type="paragraph" w:customStyle="1" w:styleId="Plandokumentu">
    <w:name w:val="Plan dokumentu"/>
    <w:basedOn w:val="Normalny"/>
    <w:semiHidden/>
    <w:rsid w:val="00FC3C7A"/>
    <w:pPr>
      <w:shd w:val="clear" w:color="auto" w:fill="000080"/>
    </w:pPr>
    <w:rPr>
      <w:rFonts w:ascii="Tahoma" w:hAnsi="Tahoma" w:cs="Tahoma"/>
    </w:rPr>
  </w:style>
  <w:style w:type="paragraph" w:styleId="Zwykytekst">
    <w:name w:val="Plain Text"/>
    <w:basedOn w:val="Normalny"/>
    <w:link w:val="ZwykytekstZnak"/>
    <w:rsid w:val="00FC3C7A"/>
    <w:pPr>
      <w:overflowPunct w:val="0"/>
      <w:autoSpaceDE w:val="0"/>
      <w:autoSpaceDN w:val="0"/>
      <w:adjustRightInd w:val="0"/>
      <w:textAlignment w:val="baseline"/>
    </w:pPr>
    <w:rPr>
      <w:sz w:val="24"/>
      <w:lang w:val="x-none" w:eastAsia="x-none"/>
    </w:rPr>
  </w:style>
  <w:style w:type="character" w:customStyle="1" w:styleId="ZwykytekstZnak">
    <w:name w:val="Zwykły tekst Znak"/>
    <w:basedOn w:val="Domylnaczcionkaakapitu"/>
    <w:link w:val="Zwykytekst"/>
    <w:rsid w:val="00FC3C7A"/>
    <w:rPr>
      <w:rFonts w:ascii="Times New Roman" w:eastAsia="Times New Roman" w:hAnsi="Times New Roman" w:cs="Times New Roman"/>
      <w:sz w:val="24"/>
      <w:szCs w:val="20"/>
      <w:lang w:val="x-none" w:eastAsia="x-none"/>
    </w:rPr>
  </w:style>
  <w:style w:type="paragraph" w:styleId="Lista">
    <w:name w:val="List"/>
    <w:basedOn w:val="Normalny"/>
    <w:rsid w:val="00FC3C7A"/>
    <w:pPr>
      <w:ind w:left="283" w:hanging="283"/>
    </w:pPr>
    <w:rPr>
      <w:sz w:val="22"/>
      <w:lang w:val="ru-RU" w:eastAsia="en-US"/>
    </w:rPr>
  </w:style>
  <w:style w:type="paragraph" w:customStyle="1" w:styleId="BodyTextIndent31">
    <w:name w:val="Body Text Indent 31"/>
    <w:basedOn w:val="Normalny"/>
    <w:rsid w:val="00FC3C7A"/>
    <w:pPr>
      <w:widowControl w:val="0"/>
      <w:ind w:left="566" w:hanging="283"/>
      <w:jc w:val="both"/>
    </w:pPr>
    <w:rPr>
      <w:rFonts w:ascii="Arial" w:hAnsi="Arial"/>
      <w:kern w:val="20"/>
      <w:sz w:val="22"/>
    </w:rPr>
  </w:style>
  <w:style w:type="paragraph" w:customStyle="1" w:styleId="BodyTextIndent21">
    <w:name w:val="Body Text Indent 21"/>
    <w:basedOn w:val="Normalny"/>
    <w:rsid w:val="00FC3C7A"/>
    <w:pPr>
      <w:tabs>
        <w:tab w:val="left" w:pos="709"/>
      </w:tabs>
      <w:overflowPunct w:val="0"/>
      <w:autoSpaceDE w:val="0"/>
      <w:autoSpaceDN w:val="0"/>
      <w:adjustRightInd w:val="0"/>
      <w:ind w:left="709" w:hanging="709"/>
      <w:jc w:val="both"/>
      <w:textAlignment w:val="baseline"/>
    </w:pPr>
    <w:rPr>
      <w:sz w:val="24"/>
    </w:rPr>
  </w:style>
  <w:style w:type="character" w:styleId="Hipercze">
    <w:name w:val="Hyperlink"/>
    <w:uiPriority w:val="99"/>
    <w:rsid w:val="00FC3C7A"/>
    <w:rPr>
      <w:color w:val="0000FF"/>
      <w:u w:val="single"/>
    </w:rPr>
  </w:style>
  <w:style w:type="paragraph" w:styleId="HTML-wstpniesformatowany">
    <w:name w:val="HTML Preformatted"/>
    <w:basedOn w:val="Normalny"/>
    <w:link w:val="HTML-wstpniesformatowanyZnak"/>
    <w:rsid w:val="00FC3C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wstpniesformatowanyZnak">
    <w:name w:val="HTML - wstępnie sformatowany Znak"/>
    <w:basedOn w:val="Domylnaczcionkaakapitu"/>
    <w:link w:val="HTML-wstpniesformatowany"/>
    <w:rsid w:val="00FC3C7A"/>
    <w:rPr>
      <w:rFonts w:ascii="Courier New" w:eastAsia="Times New Roman" w:hAnsi="Courier New" w:cs="Courier New"/>
      <w:sz w:val="20"/>
      <w:szCs w:val="20"/>
      <w:lang w:eastAsia="pl-PL"/>
    </w:rPr>
  </w:style>
  <w:style w:type="paragraph" w:customStyle="1" w:styleId="ZnakZnakZnakZnak">
    <w:name w:val="Znak Znak Znak Znak"/>
    <w:basedOn w:val="Normalny"/>
    <w:rsid w:val="00FC3C7A"/>
    <w:rPr>
      <w:sz w:val="24"/>
      <w:szCs w:val="24"/>
    </w:rPr>
  </w:style>
  <w:style w:type="paragraph" w:styleId="Poprawka">
    <w:name w:val="Revision"/>
    <w:hidden/>
    <w:uiPriority w:val="99"/>
    <w:semiHidden/>
    <w:rsid w:val="00FC3C7A"/>
    <w:pPr>
      <w:spacing w:after="0" w:line="240" w:lineRule="auto"/>
    </w:pPr>
    <w:rPr>
      <w:rFonts w:ascii="Times New Roman" w:eastAsia="Times New Roman" w:hAnsi="Times New Roman" w:cs="Times New Roman"/>
      <w:sz w:val="20"/>
      <w:szCs w:val="20"/>
      <w:lang w:eastAsia="pl-PL"/>
    </w:rPr>
  </w:style>
  <w:style w:type="paragraph" w:customStyle="1" w:styleId="Styl1">
    <w:name w:val="Styl1"/>
    <w:basedOn w:val="Normalny"/>
    <w:rsid w:val="00FC3C7A"/>
    <w:pPr>
      <w:numPr>
        <w:numId w:val="16"/>
      </w:numPr>
      <w:jc w:val="both"/>
    </w:pPr>
    <w:rPr>
      <w:rFonts w:ascii="Arial" w:hAnsi="Arial"/>
      <w:b/>
      <w:sz w:val="28"/>
    </w:rPr>
  </w:style>
  <w:style w:type="paragraph" w:styleId="Tekstpodstawowyzwciciem">
    <w:name w:val="Body Text First Indent"/>
    <w:basedOn w:val="Tekstpodstawowy"/>
    <w:link w:val="TekstpodstawowyzwciciemZnak"/>
    <w:rsid w:val="00FC3C7A"/>
    <w:pPr>
      <w:spacing w:after="120"/>
      <w:ind w:firstLine="210"/>
    </w:pPr>
    <w:rPr>
      <w:sz w:val="20"/>
    </w:rPr>
  </w:style>
  <w:style w:type="character" w:customStyle="1" w:styleId="TekstpodstawowyzwciciemZnak">
    <w:name w:val="Tekst podstawowy z wcięciem Znak"/>
    <w:basedOn w:val="TekstpodstawowyZnak"/>
    <w:link w:val="Tekstpodstawowyzwciciem"/>
    <w:rsid w:val="00FC3C7A"/>
    <w:rPr>
      <w:rFonts w:ascii="Times New Roman" w:eastAsia="Times New Roman" w:hAnsi="Times New Roman" w:cs="Times New Roman"/>
      <w:sz w:val="20"/>
      <w:szCs w:val="20"/>
      <w:lang w:val="x-none" w:eastAsia="x-none"/>
    </w:rPr>
  </w:style>
  <w:style w:type="paragraph" w:customStyle="1" w:styleId="Tekstpodstawowywciety2">
    <w:name w:val="Tekst podstawowy wciety2"/>
    <w:basedOn w:val="Normalny"/>
    <w:rsid w:val="00FC3C7A"/>
    <w:pPr>
      <w:widowControl w:val="0"/>
      <w:overflowPunct w:val="0"/>
      <w:autoSpaceDE w:val="0"/>
      <w:autoSpaceDN w:val="0"/>
      <w:adjustRightInd w:val="0"/>
      <w:ind w:left="284"/>
      <w:jc w:val="both"/>
      <w:textAlignment w:val="baseline"/>
    </w:pPr>
    <w:rPr>
      <w:rFonts w:ascii="Arial" w:hAnsi="Arial"/>
      <w:color w:val="000000"/>
      <w:sz w:val="28"/>
    </w:rPr>
  </w:style>
  <w:style w:type="character" w:customStyle="1" w:styleId="Gasstyl1">
    <w:name w:val="Gas_styl1"/>
    <w:rsid w:val="00FC3C7A"/>
    <w:rPr>
      <w:rFonts w:ascii="Century Gothic" w:hAnsi="Century Gothic"/>
      <w:sz w:val="20"/>
      <w:szCs w:val="20"/>
    </w:rPr>
  </w:style>
  <w:style w:type="paragraph" w:styleId="Tekstprzypisudolnego">
    <w:name w:val="footnote text"/>
    <w:basedOn w:val="Normalny"/>
    <w:link w:val="TekstprzypisudolnegoZnak"/>
    <w:rsid w:val="00FC3C7A"/>
  </w:style>
  <w:style w:type="character" w:customStyle="1" w:styleId="TekstprzypisudolnegoZnak">
    <w:name w:val="Tekst przypisu dolnego Znak"/>
    <w:basedOn w:val="Domylnaczcionkaakapitu"/>
    <w:link w:val="Tekstprzypisudolnego"/>
    <w:rsid w:val="00FC3C7A"/>
    <w:rPr>
      <w:rFonts w:ascii="Times New Roman" w:eastAsia="Times New Roman" w:hAnsi="Times New Roman" w:cs="Times New Roman"/>
      <w:sz w:val="20"/>
      <w:szCs w:val="20"/>
      <w:lang w:eastAsia="pl-PL"/>
    </w:rPr>
  </w:style>
  <w:style w:type="character" w:styleId="Odwoanieprzypisudolnego">
    <w:name w:val="footnote reference"/>
    <w:rsid w:val="00FC3C7A"/>
    <w:rPr>
      <w:vertAlign w:val="superscript"/>
    </w:rPr>
  </w:style>
  <w:style w:type="paragraph" w:styleId="Akapitzlist">
    <w:name w:val="List Paragraph"/>
    <w:aliases w:val="Nagłowek 3,EST_akapit z listą,Preambuła,Obiekt,List Paragraph1,List Paragraph,maz_wyliczenie,opis dzialania,K-P_odwolanie,A_wyliczenie,Akapit z listą5,Liste à puces retrait droite,Wyliczanie,Numerowanie,Akapit z listą31,Bullets,BulletC"/>
    <w:basedOn w:val="Normalny"/>
    <w:link w:val="AkapitzlistZnak"/>
    <w:uiPriority w:val="34"/>
    <w:qFormat/>
    <w:rsid w:val="00FC3C7A"/>
    <w:pPr>
      <w:ind w:left="708"/>
    </w:pPr>
  </w:style>
  <w:style w:type="paragraph" w:customStyle="1" w:styleId="bodytext">
    <w:name w:val="bodytext"/>
    <w:basedOn w:val="Normalny"/>
    <w:rsid w:val="00FC3C7A"/>
    <w:pPr>
      <w:spacing w:before="100" w:beforeAutospacing="1" w:after="100" w:afterAutospacing="1"/>
    </w:pPr>
    <w:rPr>
      <w:sz w:val="24"/>
      <w:szCs w:val="24"/>
    </w:rPr>
  </w:style>
  <w:style w:type="character" w:styleId="Pogrubienie">
    <w:name w:val="Strong"/>
    <w:uiPriority w:val="22"/>
    <w:qFormat/>
    <w:rsid w:val="00FC3C7A"/>
    <w:rPr>
      <w:b/>
      <w:bCs/>
    </w:rPr>
  </w:style>
  <w:style w:type="paragraph" w:styleId="Tekstprzypisukocowego">
    <w:name w:val="endnote text"/>
    <w:basedOn w:val="Normalny"/>
    <w:link w:val="TekstprzypisukocowegoZnak"/>
    <w:rsid w:val="00FC3C7A"/>
    <w:rPr>
      <w:lang w:val="x-none"/>
    </w:rPr>
  </w:style>
  <w:style w:type="character" w:customStyle="1" w:styleId="TekstprzypisukocowegoZnak">
    <w:name w:val="Tekst przypisu końcowego Znak"/>
    <w:basedOn w:val="Domylnaczcionkaakapitu"/>
    <w:link w:val="Tekstprzypisukocowego"/>
    <w:rsid w:val="00FC3C7A"/>
    <w:rPr>
      <w:rFonts w:ascii="Times New Roman" w:eastAsia="Times New Roman" w:hAnsi="Times New Roman" w:cs="Times New Roman"/>
      <w:sz w:val="20"/>
      <w:szCs w:val="20"/>
      <w:lang w:val="x-none" w:eastAsia="pl-PL"/>
    </w:rPr>
  </w:style>
  <w:style w:type="character" w:styleId="Odwoanieprzypisukocowego">
    <w:name w:val="endnote reference"/>
    <w:rsid w:val="00FC3C7A"/>
    <w:rPr>
      <w:vertAlign w:val="superscript"/>
    </w:rPr>
  </w:style>
  <w:style w:type="paragraph" w:styleId="Podtytu">
    <w:name w:val="Subtitle"/>
    <w:basedOn w:val="Normalny"/>
    <w:link w:val="PodtytuZnak"/>
    <w:qFormat/>
    <w:rsid w:val="00FC3C7A"/>
    <w:pPr>
      <w:spacing w:after="60"/>
      <w:jc w:val="center"/>
    </w:pPr>
    <w:rPr>
      <w:rFonts w:ascii="Arial" w:hAnsi="Arial"/>
      <w:sz w:val="24"/>
    </w:rPr>
  </w:style>
  <w:style w:type="character" w:customStyle="1" w:styleId="PodtytuZnak">
    <w:name w:val="Podtytuł Znak"/>
    <w:basedOn w:val="Domylnaczcionkaakapitu"/>
    <w:link w:val="Podtytu"/>
    <w:rsid w:val="00FC3C7A"/>
    <w:rPr>
      <w:rFonts w:ascii="Arial" w:eastAsia="Times New Roman" w:hAnsi="Arial" w:cs="Times New Roman"/>
      <w:sz w:val="24"/>
      <w:szCs w:val="20"/>
      <w:lang w:eastAsia="pl-PL"/>
    </w:rPr>
  </w:style>
  <w:style w:type="character" w:customStyle="1" w:styleId="AkapitzlistZnak">
    <w:name w:val="Akapit z listą Znak"/>
    <w:aliases w:val="Nagłowek 3 Znak,EST_akapit z listą Znak,Preambuła Znak,Obiekt Znak,List Paragraph1 Znak,List Paragraph Znak,maz_wyliczenie Znak,opis dzialania Znak,K-P_odwolanie Znak,A_wyliczenie Znak,Akapit z listą5 Znak,Wyliczanie Znak"/>
    <w:basedOn w:val="Domylnaczcionkaakapitu"/>
    <w:link w:val="Akapitzlist"/>
    <w:uiPriority w:val="34"/>
    <w:qFormat/>
    <w:locked/>
    <w:rsid w:val="00FC3C7A"/>
    <w:rPr>
      <w:rFonts w:ascii="Times New Roman" w:eastAsia="Times New Roman" w:hAnsi="Times New Roman" w:cs="Times New Roman"/>
      <w:sz w:val="20"/>
      <w:szCs w:val="20"/>
      <w:lang w:eastAsia="pl-PL"/>
    </w:rPr>
  </w:style>
  <w:style w:type="table" w:styleId="Tabela-Siatka">
    <w:name w:val="Table Grid"/>
    <w:basedOn w:val="Standardowy"/>
    <w:uiPriority w:val="39"/>
    <w:rsid w:val="00FC3C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uchili">
    <w:name w:val="luc_hili"/>
    <w:basedOn w:val="Domylnaczcionkaakapitu"/>
    <w:rsid w:val="00FC3C7A"/>
  </w:style>
  <w:style w:type="paragraph" w:customStyle="1" w:styleId="divparagraph">
    <w:name w:val="div.paragraph"/>
    <w:uiPriority w:val="99"/>
    <w:rsid w:val="00FC3C7A"/>
    <w:pPr>
      <w:widowControl w:val="0"/>
      <w:autoSpaceDE w:val="0"/>
      <w:autoSpaceDN w:val="0"/>
      <w:adjustRightInd w:val="0"/>
      <w:spacing w:after="0" w:line="40" w:lineRule="atLeast"/>
    </w:pPr>
    <w:rPr>
      <w:rFonts w:ascii="Helvetica" w:eastAsiaTheme="minorEastAsia" w:hAnsi="Helvetica" w:cs="Helvetica"/>
      <w:color w:val="000000"/>
      <w:sz w:val="18"/>
      <w:szCs w:val="18"/>
      <w:lang w:eastAsia="pl-PL"/>
    </w:rPr>
  </w:style>
  <w:style w:type="paragraph" w:customStyle="1" w:styleId="divpoint">
    <w:name w:val="div.point"/>
    <w:uiPriority w:val="99"/>
    <w:rsid w:val="00FC3C7A"/>
    <w:pPr>
      <w:widowControl w:val="0"/>
      <w:autoSpaceDE w:val="0"/>
      <w:autoSpaceDN w:val="0"/>
      <w:adjustRightInd w:val="0"/>
      <w:spacing w:after="0" w:line="40" w:lineRule="atLeast"/>
    </w:pPr>
    <w:rPr>
      <w:rFonts w:ascii="Helvetica" w:eastAsiaTheme="minorEastAsia" w:hAnsi="Helvetica" w:cs="Helvetica"/>
      <w:color w:val="000000"/>
      <w:sz w:val="18"/>
      <w:szCs w:val="18"/>
      <w:lang w:eastAsia="pl-PL"/>
    </w:rPr>
  </w:style>
  <w:style w:type="paragraph" w:customStyle="1" w:styleId="Default">
    <w:name w:val="Default"/>
    <w:rsid w:val="00FC3C7A"/>
    <w:pPr>
      <w:autoSpaceDE w:val="0"/>
      <w:autoSpaceDN w:val="0"/>
      <w:adjustRightInd w:val="0"/>
      <w:spacing w:after="0" w:line="240" w:lineRule="auto"/>
    </w:pPr>
    <w:rPr>
      <w:rFonts w:ascii="Palatino Linotype" w:hAnsi="Palatino Linotype" w:cs="Palatino Linotype"/>
      <w:color w:val="000000"/>
      <w:sz w:val="24"/>
      <w:szCs w:val="24"/>
    </w:rPr>
  </w:style>
  <w:style w:type="paragraph" w:styleId="Bezodstpw">
    <w:name w:val="No Spacing"/>
    <w:uiPriority w:val="1"/>
    <w:qFormat/>
    <w:rsid w:val="00FC3C7A"/>
    <w:pPr>
      <w:spacing w:after="0" w:line="240" w:lineRule="auto"/>
    </w:pPr>
  </w:style>
  <w:style w:type="character" w:customStyle="1" w:styleId="Teksttreci">
    <w:name w:val="Tekst treści_"/>
    <w:basedOn w:val="Domylnaczcionkaakapitu"/>
    <w:link w:val="Teksttreci1"/>
    <w:uiPriority w:val="99"/>
    <w:rsid w:val="0003105A"/>
    <w:rPr>
      <w:rFonts w:ascii="Arial" w:hAnsi="Arial" w:cs="Arial"/>
      <w:sz w:val="19"/>
      <w:szCs w:val="19"/>
      <w:shd w:val="clear" w:color="auto" w:fill="FFFFFF"/>
    </w:rPr>
  </w:style>
  <w:style w:type="paragraph" w:customStyle="1" w:styleId="Teksttreci1">
    <w:name w:val="Tekst treści1"/>
    <w:basedOn w:val="Normalny"/>
    <w:link w:val="Teksttreci"/>
    <w:uiPriority w:val="99"/>
    <w:rsid w:val="0003105A"/>
    <w:pPr>
      <w:widowControl w:val="0"/>
      <w:shd w:val="clear" w:color="auto" w:fill="FFFFFF"/>
      <w:spacing w:before="300" w:line="264" w:lineRule="exact"/>
      <w:ind w:hanging="420"/>
      <w:jc w:val="both"/>
    </w:pPr>
    <w:rPr>
      <w:rFonts w:ascii="Arial" w:eastAsiaTheme="minorHAnsi" w:hAnsi="Arial" w:cs="Arial"/>
      <w:sz w:val="19"/>
      <w:szCs w:val="19"/>
      <w:lang w:eastAsia="en-US"/>
    </w:rPr>
  </w:style>
  <w:style w:type="character" w:customStyle="1" w:styleId="Nierozpoznanawzmianka1">
    <w:name w:val="Nierozpoznana wzmianka1"/>
    <w:basedOn w:val="Domylnaczcionkaakapitu"/>
    <w:uiPriority w:val="99"/>
    <w:semiHidden/>
    <w:unhideWhenUsed/>
    <w:rsid w:val="007C6822"/>
    <w:rPr>
      <w:color w:val="605E5C"/>
      <w:shd w:val="clear" w:color="auto" w:fill="E1DFDD"/>
    </w:rPr>
  </w:style>
  <w:style w:type="character" w:styleId="Nierozpoznanawzmianka">
    <w:name w:val="Unresolved Mention"/>
    <w:basedOn w:val="Domylnaczcionkaakapitu"/>
    <w:uiPriority w:val="99"/>
    <w:semiHidden/>
    <w:unhideWhenUsed/>
    <w:rsid w:val="00194035"/>
    <w:rPr>
      <w:color w:val="605E5C"/>
      <w:shd w:val="clear" w:color="auto" w:fill="E1DFDD"/>
    </w:rPr>
  </w:style>
  <w:style w:type="table" w:customStyle="1" w:styleId="Tabela-Siatka1">
    <w:name w:val="Tabela - Siatka1"/>
    <w:basedOn w:val="Standardowy"/>
    <w:next w:val="Tabela-Siatka"/>
    <w:uiPriority w:val="39"/>
    <w:rsid w:val="003A68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g-binding">
    <w:name w:val="ng-binding"/>
    <w:basedOn w:val="Domylnaczcionkaakapitu"/>
    <w:rsid w:val="004C24B3"/>
  </w:style>
  <w:style w:type="character" w:customStyle="1" w:styleId="ui-provider">
    <w:name w:val="ui-provider"/>
    <w:basedOn w:val="Domylnaczcionkaakapitu"/>
    <w:rsid w:val="0059217D"/>
  </w:style>
  <w:style w:type="paragraph" w:styleId="NormalnyWeb">
    <w:name w:val="Normal (Web)"/>
    <w:basedOn w:val="Normalny"/>
    <w:uiPriority w:val="99"/>
    <w:unhideWhenUsed/>
    <w:rsid w:val="00EF6626"/>
    <w:pPr>
      <w:spacing w:before="100" w:beforeAutospacing="1" w:after="100" w:afterAutospacing="1"/>
    </w:pPr>
    <w:rPr>
      <w:sz w:val="24"/>
      <w:szCs w:val="24"/>
    </w:rPr>
  </w:style>
  <w:style w:type="character" w:customStyle="1" w:styleId="cf01">
    <w:name w:val="cf01"/>
    <w:basedOn w:val="Domylnaczcionkaakapitu"/>
    <w:rsid w:val="00834CAB"/>
    <w:rPr>
      <w:rFonts w:ascii="Segoe UI" w:hAnsi="Segoe UI" w:cs="Segoe UI" w:hint="default"/>
      <w:sz w:val="18"/>
      <w:szCs w:val="18"/>
    </w:rPr>
  </w:style>
  <w:style w:type="paragraph" w:customStyle="1" w:styleId="pf0">
    <w:name w:val="pf0"/>
    <w:basedOn w:val="Normalny"/>
    <w:rsid w:val="001C3F3E"/>
    <w:pPr>
      <w:spacing w:before="100" w:beforeAutospacing="1" w:after="100" w:afterAutospacing="1"/>
    </w:pPr>
    <w:rPr>
      <w:sz w:val="24"/>
      <w:szCs w:val="24"/>
    </w:rPr>
  </w:style>
  <w:style w:type="paragraph" w:customStyle="1" w:styleId="null">
    <w:name w:val="null"/>
    <w:basedOn w:val="Normalny"/>
    <w:rsid w:val="005E3703"/>
    <w:pPr>
      <w:spacing w:before="100" w:beforeAutospacing="1" w:after="100" w:afterAutospacing="1"/>
    </w:pPr>
    <w:rPr>
      <w:rFonts w:ascii="Calibri" w:eastAsiaTheme="minorHAnsi" w:hAnsi="Calibri" w:cs="Calibri"/>
      <w:sz w:val="22"/>
      <w:szCs w:val="22"/>
    </w:rPr>
  </w:style>
  <w:style w:type="character" w:customStyle="1" w:styleId="null1">
    <w:name w:val="null1"/>
    <w:basedOn w:val="Domylnaczcionkaakapitu"/>
    <w:rsid w:val="005E3703"/>
  </w:style>
  <w:style w:type="numbering" w:customStyle="1" w:styleId="Biecalista1">
    <w:name w:val="Bieżąca lista1"/>
    <w:uiPriority w:val="99"/>
    <w:rsid w:val="00215B36"/>
    <w:pPr>
      <w:numPr>
        <w:numId w:val="144"/>
      </w:numPr>
    </w:pPr>
  </w:style>
  <w:style w:type="paragraph" w:customStyle="1" w:styleId="pf1">
    <w:name w:val="pf1"/>
    <w:basedOn w:val="Normalny"/>
    <w:rsid w:val="007E7FF5"/>
    <w:pPr>
      <w:spacing w:before="100" w:beforeAutospacing="1" w:after="100" w:afterAutospacing="1"/>
    </w:pPr>
    <w:rPr>
      <w:sz w:val="24"/>
      <w:szCs w:val="24"/>
    </w:rPr>
  </w:style>
  <w:style w:type="character" w:customStyle="1" w:styleId="cf11">
    <w:name w:val="cf11"/>
    <w:basedOn w:val="Domylnaczcionkaakapitu"/>
    <w:rsid w:val="007E7FF5"/>
    <w:rPr>
      <w:rFonts w:ascii="Segoe UI" w:hAnsi="Segoe UI" w:cs="Segoe UI" w:hint="default"/>
      <w:b/>
      <w:bCs/>
      <w:sz w:val="18"/>
      <w:szCs w:val="18"/>
      <w:shd w:val="clear" w:color="auto" w:fill="00FFFF"/>
    </w:rPr>
  </w:style>
  <w:style w:type="paragraph" w:customStyle="1" w:styleId="pf2">
    <w:name w:val="pf2"/>
    <w:basedOn w:val="Normalny"/>
    <w:rsid w:val="007E7FF5"/>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43071">
      <w:bodyDiv w:val="1"/>
      <w:marLeft w:val="0"/>
      <w:marRight w:val="0"/>
      <w:marTop w:val="0"/>
      <w:marBottom w:val="0"/>
      <w:divBdr>
        <w:top w:val="none" w:sz="0" w:space="0" w:color="auto"/>
        <w:left w:val="none" w:sz="0" w:space="0" w:color="auto"/>
        <w:bottom w:val="none" w:sz="0" w:space="0" w:color="auto"/>
        <w:right w:val="none" w:sz="0" w:space="0" w:color="auto"/>
      </w:divBdr>
    </w:div>
    <w:div w:id="18436888">
      <w:bodyDiv w:val="1"/>
      <w:marLeft w:val="0"/>
      <w:marRight w:val="0"/>
      <w:marTop w:val="0"/>
      <w:marBottom w:val="0"/>
      <w:divBdr>
        <w:top w:val="none" w:sz="0" w:space="0" w:color="auto"/>
        <w:left w:val="none" w:sz="0" w:space="0" w:color="auto"/>
        <w:bottom w:val="none" w:sz="0" w:space="0" w:color="auto"/>
        <w:right w:val="none" w:sz="0" w:space="0" w:color="auto"/>
      </w:divBdr>
    </w:div>
    <w:div w:id="20981985">
      <w:bodyDiv w:val="1"/>
      <w:marLeft w:val="0"/>
      <w:marRight w:val="0"/>
      <w:marTop w:val="0"/>
      <w:marBottom w:val="0"/>
      <w:divBdr>
        <w:top w:val="none" w:sz="0" w:space="0" w:color="auto"/>
        <w:left w:val="none" w:sz="0" w:space="0" w:color="auto"/>
        <w:bottom w:val="none" w:sz="0" w:space="0" w:color="auto"/>
        <w:right w:val="none" w:sz="0" w:space="0" w:color="auto"/>
      </w:divBdr>
    </w:div>
    <w:div w:id="101533790">
      <w:bodyDiv w:val="1"/>
      <w:marLeft w:val="0"/>
      <w:marRight w:val="0"/>
      <w:marTop w:val="0"/>
      <w:marBottom w:val="0"/>
      <w:divBdr>
        <w:top w:val="none" w:sz="0" w:space="0" w:color="auto"/>
        <w:left w:val="none" w:sz="0" w:space="0" w:color="auto"/>
        <w:bottom w:val="none" w:sz="0" w:space="0" w:color="auto"/>
        <w:right w:val="none" w:sz="0" w:space="0" w:color="auto"/>
      </w:divBdr>
    </w:div>
    <w:div w:id="102698292">
      <w:bodyDiv w:val="1"/>
      <w:marLeft w:val="0"/>
      <w:marRight w:val="0"/>
      <w:marTop w:val="0"/>
      <w:marBottom w:val="0"/>
      <w:divBdr>
        <w:top w:val="none" w:sz="0" w:space="0" w:color="auto"/>
        <w:left w:val="none" w:sz="0" w:space="0" w:color="auto"/>
        <w:bottom w:val="none" w:sz="0" w:space="0" w:color="auto"/>
        <w:right w:val="none" w:sz="0" w:space="0" w:color="auto"/>
      </w:divBdr>
    </w:div>
    <w:div w:id="140848301">
      <w:bodyDiv w:val="1"/>
      <w:marLeft w:val="0"/>
      <w:marRight w:val="0"/>
      <w:marTop w:val="0"/>
      <w:marBottom w:val="0"/>
      <w:divBdr>
        <w:top w:val="none" w:sz="0" w:space="0" w:color="auto"/>
        <w:left w:val="none" w:sz="0" w:space="0" w:color="auto"/>
        <w:bottom w:val="none" w:sz="0" w:space="0" w:color="auto"/>
        <w:right w:val="none" w:sz="0" w:space="0" w:color="auto"/>
      </w:divBdr>
    </w:div>
    <w:div w:id="198470531">
      <w:bodyDiv w:val="1"/>
      <w:marLeft w:val="0"/>
      <w:marRight w:val="0"/>
      <w:marTop w:val="0"/>
      <w:marBottom w:val="0"/>
      <w:divBdr>
        <w:top w:val="none" w:sz="0" w:space="0" w:color="auto"/>
        <w:left w:val="none" w:sz="0" w:space="0" w:color="auto"/>
        <w:bottom w:val="none" w:sz="0" w:space="0" w:color="auto"/>
        <w:right w:val="none" w:sz="0" w:space="0" w:color="auto"/>
      </w:divBdr>
    </w:div>
    <w:div w:id="238639395">
      <w:bodyDiv w:val="1"/>
      <w:marLeft w:val="0"/>
      <w:marRight w:val="0"/>
      <w:marTop w:val="0"/>
      <w:marBottom w:val="0"/>
      <w:divBdr>
        <w:top w:val="none" w:sz="0" w:space="0" w:color="auto"/>
        <w:left w:val="none" w:sz="0" w:space="0" w:color="auto"/>
        <w:bottom w:val="none" w:sz="0" w:space="0" w:color="auto"/>
        <w:right w:val="none" w:sz="0" w:space="0" w:color="auto"/>
      </w:divBdr>
    </w:div>
    <w:div w:id="245575195">
      <w:bodyDiv w:val="1"/>
      <w:marLeft w:val="0"/>
      <w:marRight w:val="0"/>
      <w:marTop w:val="0"/>
      <w:marBottom w:val="0"/>
      <w:divBdr>
        <w:top w:val="none" w:sz="0" w:space="0" w:color="auto"/>
        <w:left w:val="none" w:sz="0" w:space="0" w:color="auto"/>
        <w:bottom w:val="none" w:sz="0" w:space="0" w:color="auto"/>
        <w:right w:val="none" w:sz="0" w:space="0" w:color="auto"/>
      </w:divBdr>
    </w:div>
    <w:div w:id="260915349">
      <w:bodyDiv w:val="1"/>
      <w:marLeft w:val="0"/>
      <w:marRight w:val="0"/>
      <w:marTop w:val="0"/>
      <w:marBottom w:val="0"/>
      <w:divBdr>
        <w:top w:val="none" w:sz="0" w:space="0" w:color="auto"/>
        <w:left w:val="none" w:sz="0" w:space="0" w:color="auto"/>
        <w:bottom w:val="none" w:sz="0" w:space="0" w:color="auto"/>
        <w:right w:val="none" w:sz="0" w:space="0" w:color="auto"/>
      </w:divBdr>
    </w:div>
    <w:div w:id="261692512">
      <w:bodyDiv w:val="1"/>
      <w:marLeft w:val="0"/>
      <w:marRight w:val="0"/>
      <w:marTop w:val="0"/>
      <w:marBottom w:val="0"/>
      <w:divBdr>
        <w:top w:val="none" w:sz="0" w:space="0" w:color="auto"/>
        <w:left w:val="none" w:sz="0" w:space="0" w:color="auto"/>
        <w:bottom w:val="none" w:sz="0" w:space="0" w:color="auto"/>
        <w:right w:val="none" w:sz="0" w:space="0" w:color="auto"/>
      </w:divBdr>
    </w:div>
    <w:div w:id="265386341">
      <w:bodyDiv w:val="1"/>
      <w:marLeft w:val="0"/>
      <w:marRight w:val="0"/>
      <w:marTop w:val="0"/>
      <w:marBottom w:val="0"/>
      <w:divBdr>
        <w:top w:val="none" w:sz="0" w:space="0" w:color="auto"/>
        <w:left w:val="none" w:sz="0" w:space="0" w:color="auto"/>
        <w:bottom w:val="none" w:sz="0" w:space="0" w:color="auto"/>
        <w:right w:val="none" w:sz="0" w:space="0" w:color="auto"/>
      </w:divBdr>
    </w:div>
    <w:div w:id="342825814">
      <w:bodyDiv w:val="1"/>
      <w:marLeft w:val="0"/>
      <w:marRight w:val="0"/>
      <w:marTop w:val="0"/>
      <w:marBottom w:val="0"/>
      <w:divBdr>
        <w:top w:val="none" w:sz="0" w:space="0" w:color="auto"/>
        <w:left w:val="none" w:sz="0" w:space="0" w:color="auto"/>
        <w:bottom w:val="none" w:sz="0" w:space="0" w:color="auto"/>
        <w:right w:val="none" w:sz="0" w:space="0" w:color="auto"/>
      </w:divBdr>
    </w:div>
    <w:div w:id="388455804">
      <w:bodyDiv w:val="1"/>
      <w:marLeft w:val="0"/>
      <w:marRight w:val="0"/>
      <w:marTop w:val="0"/>
      <w:marBottom w:val="0"/>
      <w:divBdr>
        <w:top w:val="none" w:sz="0" w:space="0" w:color="auto"/>
        <w:left w:val="none" w:sz="0" w:space="0" w:color="auto"/>
        <w:bottom w:val="none" w:sz="0" w:space="0" w:color="auto"/>
        <w:right w:val="none" w:sz="0" w:space="0" w:color="auto"/>
      </w:divBdr>
    </w:div>
    <w:div w:id="410809333">
      <w:bodyDiv w:val="1"/>
      <w:marLeft w:val="0"/>
      <w:marRight w:val="0"/>
      <w:marTop w:val="0"/>
      <w:marBottom w:val="0"/>
      <w:divBdr>
        <w:top w:val="none" w:sz="0" w:space="0" w:color="auto"/>
        <w:left w:val="none" w:sz="0" w:space="0" w:color="auto"/>
        <w:bottom w:val="none" w:sz="0" w:space="0" w:color="auto"/>
        <w:right w:val="none" w:sz="0" w:space="0" w:color="auto"/>
      </w:divBdr>
    </w:div>
    <w:div w:id="419763217">
      <w:bodyDiv w:val="1"/>
      <w:marLeft w:val="0"/>
      <w:marRight w:val="0"/>
      <w:marTop w:val="0"/>
      <w:marBottom w:val="0"/>
      <w:divBdr>
        <w:top w:val="none" w:sz="0" w:space="0" w:color="auto"/>
        <w:left w:val="none" w:sz="0" w:space="0" w:color="auto"/>
        <w:bottom w:val="none" w:sz="0" w:space="0" w:color="auto"/>
        <w:right w:val="none" w:sz="0" w:space="0" w:color="auto"/>
      </w:divBdr>
    </w:div>
    <w:div w:id="452359847">
      <w:bodyDiv w:val="1"/>
      <w:marLeft w:val="0"/>
      <w:marRight w:val="0"/>
      <w:marTop w:val="0"/>
      <w:marBottom w:val="0"/>
      <w:divBdr>
        <w:top w:val="none" w:sz="0" w:space="0" w:color="auto"/>
        <w:left w:val="none" w:sz="0" w:space="0" w:color="auto"/>
        <w:bottom w:val="none" w:sz="0" w:space="0" w:color="auto"/>
        <w:right w:val="none" w:sz="0" w:space="0" w:color="auto"/>
      </w:divBdr>
    </w:div>
    <w:div w:id="512426029">
      <w:bodyDiv w:val="1"/>
      <w:marLeft w:val="0"/>
      <w:marRight w:val="0"/>
      <w:marTop w:val="0"/>
      <w:marBottom w:val="0"/>
      <w:divBdr>
        <w:top w:val="none" w:sz="0" w:space="0" w:color="auto"/>
        <w:left w:val="none" w:sz="0" w:space="0" w:color="auto"/>
        <w:bottom w:val="none" w:sz="0" w:space="0" w:color="auto"/>
        <w:right w:val="none" w:sz="0" w:space="0" w:color="auto"/>
      </w:divBdr>
    </w:div>
    <w:div w:id="520363400">
      <w:bodyDiv w:val="1"/>
      <w:marLeft w:val="0"/>
      <w:marRight w:val="0"/>
      <w:marTop w:val="0"/>
      <w:marBottom w:val="0"/>
      <w:divBdr>
        <w:top w:val="none" w:sz="0" w:space="0" w:color="auto"/>
        <w:left w:val="none" w:sz="0" w:space="0" w:color="auto"/>
        <w:bottom w:val="none" w:sz="0" w:space="0" w:color="auto"/>
        <w:right w:val="none" w:sz="0" w:space="0" w:color="auto"/>
      </w:divBdr>
    </w:div>
    <w:div w:id="556404540">
      <w:bodyDiv w:val="1"/>
      <w:marLeft w:val="0"/>
      <w:marRight w:val="0"/>
      <w:marTop w:val="0"/>
      <w:marBottom w:val="0"/>
      <w:divBdr>
        <w:top w:val="none" w:sz="0" w:space="0" w:color="auto"/>
        <w:left w:val="none" w:sz="0" w:space="0" w:color="auto"/>
        <w:bottom w:val="none" w:sz="0" w:space="0" w:color="auto"/>
        <w:right w:val="none" w:sz="0" w:space="0" w:color="auto"/>
      </w:divBdr>
    </w:div>
    <w:div w:id="612903039">
      <w:bodyDiv w:val="1"/>
      <w:marLeft w:val="0"/>
      <w:marRight w:val="0"/>
      <w:marTop w:val="0"/>
      <w:marBottom w:val="0"/>
      <w:divBdr>
        <w:top w:val="none" w:sz="0" w:space="0" w:color="auto"/>
        <w:left w:val="none" w:sz="0" w:space="0" w:color="auto"/>
        <w:bottom w:val="none" w:sz="0" w:space="0" w:color="auto"/>
        <w:right w:val="none" w:sz="0" w:space="0" w:color="auto"/>
      </w:divBdr>
    </w:div>
    <w:div w:id="626278767">
      <w:bodyDiv w:val="1"/>
      <w:marLeft w:val="0"/>
      <w:marRight w:val="0"/>
      <w:marTop w:val="0"/>
      <w:marBottom w:val="0"/>
      <w:divBdr>
        <w:top w:val="none" w:sz="0" w:space="0" w:color="auto"/>
        <w:left w:val="none" w:sz="0" w:space="0" w:color="auto"/>
        <w:bottom w:val="none" w:sz="0" w:space="0" w:color="auto"/>
        <w:right w:val="none" w:sz="0" w:space="0" w:color="auto"/>
      </w:divBdr>
    </w:div>
    <w:div w:id="673536643">
      <w:bodyDiv w:val="1"/>
      <w:marLeft w:val="0"/>
      <w:marRight w:val="0"/>
      <w:marTop w:val="0"/>
      <w:marBottom w:val="0"/>
      <w:divBdr>
        <w:top w:val="none" w:sz="0" w:space="0" w:color="auto"/>
        <w:left w:val="none" w:sz="0" w:space="0" w:color="auto"/>
        <w:bottom w:val="none" w:sz="0" w:space="0" w:color="auto"/>
        <w:right w:val="none" w:sz="0" w:space="0" w:color="auto"/>
      </w:divBdr>
    </w:div>
    <w:div w:id="697511633">
      <w:bodyDiv w:val="1"/>
      <w:marLeft w:val="0"/>
      <w:marRight w:val="0"/>
      <w:marTop w:val="0"/>
      <w:marBottom w:val="0"/>
      <w:divBdr>
        <w:top w:val="none" w:sz="0" w:space="0" w:color="auto"/>
        <w:left w:val="none" w:sz="0" w:space="0" w:color="auto"/>
        <w:bottom w:val="none" w:sz="0" w:space="0" w:color="auto"/>
        <w:right w:val="none" w:sz="0" w:space="0" w:color="auto"/>
      </w:divBdr>
    </w:div>
    <w:div w:id="738095399">
      <w:bodyDiv w:val="1"/>
      <w:marLeft w:val="0"/>
      <w:marRight w:val="0"/>
      <w:marTop w:val="0"/>
      <w:marBottom w:val="0"/>
      <w:divBdr>
        <w:top w:val="none" w:sz="0" w:space="0" w:color="auto"/>
        <w:left w:val="none" w:sz="0" w:space="0" w:color="auto"/>
        <w:bottom w:val="none" w:sz="0" w:space="0" w:color="auto"/>
        <w:right w:val="none" w:sz="0" w:space="0" w:color="auto"/>
      </w:divBdr>
    </w:div>
    <w:div w:id="786313734">
      <w:bodyDiv w:val="1"/>
      <w:marLeft w:val="0"/>
      <w:marRight w:val="0"/>
      <w:marTop w:val="0"/>
      <w:marBottom w:val="0"/>
      <w:divBdr>
        <w:top w:val="none" w:sz="0" w:space="0" w:color="auto"/>
        <w:left w:val="none" w:sz="0" w:space="0" w:color="auto"/>
        <w:bottom w:val="none" w:sz="0" w:space="0" w:color="auto"/>
        <w:right w:val="none" w:sz="0" w:space="0" w:color="auto"/>
      </w:divBdr>
    </w:div>
    <w:div w:id="803234620">
      <w:bodyDiv w:val="1"/>
      <w:marLeft w:val="0"/>
      <w:marRight w:val="0"/>
      <w:marTop w:val="0"/>
      <w:marBottom w:val="0"/>
      <w:divBdr>
        <w:top w:val="none" w:sz="0" w:space="0" w:color="auto"/>
        <w:left w:val="none" w:sz="0" w:space="0" w:color="auto"/>
        <w:bottom w:val="none" w:sz="0" w:space="0" w:color="auto"/>
        <w:right w:val="none" w:sz="0" w:space="0" w:color="auto"/>
      </w:divBdr>
    </w:div>
    <w:div w:id="813638233">
      <w:bodyDiv w:val="1"/>
      <w:marLeft w:val="0"/>
      <w:marRight w:val="0"/>
      <w:marTop w:val="0"/>
      <w:marBottom w:val="0"/>
      <w:divBdr>
        <w:top w:val="none" w:sz="0" w:space="0" w:color="auto"/>
        <w:left w:val="none" w:sz="0" w:space="0" w:color="auto"/>
        <w:bottom w:val="none" w:sz="0" w:space="0" w:color="auto"/>
        <w:right w:val="none" w:sz="0" w:space="0" w:color="auto"/>
      </w:divBdr>
    </w:div>
    <w:div w:id="857235514">
      <w:bodyDiv w:val="1"/>
      <w:marLeft w:val="0"/>
      <w:marRight w:val="0"/>
      <w:marTop w:val="0"/>
      <w:marBottom w:val="0"/>
      <w:divBdr>
        <w:top w:val="none" w:sz="0" w:space="0" w:color="auto"/>
        <w:left w:val="none" w:sz="0" w:space="0" w:color="auto"/>
        <w:bottom w:val="none" w:sz="0" w:space="0" w:color="auto"/>
        <w:right w:val="none" w:sz="0" w:space="0" w:color="auto"/>
      </w:divBdr>
    </w:div>
    <w:div w:id="993097841">
      <w:bodyDiv w:val="1"/>
      <w:marLeft w:val="0"/>
      <w:marRight w:val="0"/>
      <w:marTop w:val="0"/>
      <w:marBottom w:val="0"/>
      <w:divBdr>
        <w:top w:val="none" w:sz="0" w:space="0" w:color="auto"/>
        <w:left w:val="none" w:sz="0" w:space="0" w:color="auto"/>
        <w:bottom w:val="none" w:sz="0" w:space="0" w:color="auto"/>
        <w:right w:val="none" w:sz="0" w:space="0" w:color="auto"/>
      </w:divBdr>
    </w:div>
    <w:div w:id="1036657800">
      <w:bodyDiv w:val="1"/>
      <w:marLeft w:val="0"/>
      <w:marRight w:val="0"/>
      <w:marTop w:val="0"/>
      <w:marBottom w:val="0"/>
      <w:divBdr>
        <w:top w:val="none" w:sz="0" w:space="0" w:color="auto"/>
        <w:left w:val="none" w:sz="0" w:space="0" w:color="auto"/>
        <w:bottom w:val="none" w:sz="0" w:space="0" w:color="auto"/>
        <w:right w:val="none" w:sz="0" w:space="0" w:color="auto"/>
      </w:divBdr>
    </w:div>
    <w:div w:id="1046300821">
      <w:bodyDiv w:val="1"/>
      <w:marLeft w:val="0"/>
      <w:marRight w:val="0"/>
      <w:marTop w:val="0"/>
      <w:marBottom w:val="0"/>
      <w:divBdr>
        <w:top w:val="none" w:sz="0" w:space="0" w:color="auto"/>
        <w:left w:val="none" w:sz="0" w:space="0" w:color="auto"/>
        <w:bottom w:val="none" w:sz="0" w:space="0" w:color="auto"/>
        <w:right w:val="none" w:sz="0" w:space="0" w:color="auto"/>
      </w:divBdr>
    </w:div>
    <w:div w:id="1097288909">
      <w:bodyDiv w:val="1"/>
      <w:marLeft w:val="0"/>
      <w:marRight w:val="0"/>
      <w:marTop w:val="0"/>
      <w:marBottom w:val="0"/>
      <w:divBdr>
        <w:top w:val="none" w:sz="0" w:space="0" w:color="auto"/>
        <w:left w:val="none" w:sz="0" w:space="0" w:color="auto"/>
        <w:bottom w:val="none" w:sz="0" w:space="0" w:color="auto"/>
        <w:right w:val="none" w:sz="0" w:space="0" w:color="auto"/>
      </w:divBdr>
    </w:div>
    <w:div w:id="1100443835">
      <w:bodyDiv w:val="1"/>
      <w:marLeft w:val="0"/>
      <w:marRight w:val="0"/>
      <w:marTop w:val="0"/>
      <w:marBottom w:val="0"/>
      <w:divBdr>
        <w:top w:val="none" w:sz="0" w:space="0" w:color="auto"/>
        <w:left w:val="none" w:sz="0" w:space="0" w:color="auto"/>
        <w:bottom w:val="none" w:sz="0" w:space="0" w:color="auto"/>
        <w:right w:val="none" w:sz="0" w:space="0" w:color="auto"/>
      </w:divBdr>
    </w:div>
    <w:div w:id="1110970636">
      <w:bodyDiv w:val="1"/>
      <w:marLeft w:val="0"/>
      <w:marRight w:val="0"/>
      <w:marTop w:val="0"/>
      <w:marBottom w:val="0"/>
      <w:divBdr>
        <w:top w:val="none" w:sz="0" w:space="0" w:color="auto"/>
        <w:left w:val="none" w:sz="0" w:space="0" w:color="auto"/>
        <w:bottom w:val="none" w:sz="0" w:space="0" w:color="auto"/>
        <w:right w:val="none" w:sz="0" w:space="0" w:color="auto"/>
      </w:divBdr>
    </w:div>
    <w:div w:id="1118142095">
      <w:bodyDiv w:val="1"/>
      <w:marLeft w:val="0"/>
      <w:marRight w:val="0"/>
      <w:marTop w:val="0"/>
      <w:marBottom w:val="0"/>
      <w:divBdr>
        <w:top w:val="none" w:sz="0" w:space="0" w:color="auto"/>
        <w:left w:val="none" w:sz="0" w:space="0" w:color="auto"/>
        <w:bottom w:val="none" w:sz="0" w:space="0" w:color="auto"/>
        <w:right w:val="none" w:sz="0" w:space="0" w:color="auto"/>
      </w:divBdr>
    </w:div>
    <w:div w:id="1144275550">
      <w:bodyDiv w:val="1"/>
      <w:marLeft w:val="0"/>
      <w:marRight w:val="0"/>
      <w:marTop w:val="0"/>
      <w:marBottom w:val="0"/>
      <w:divBdr>
        <w:top w:val="none" w:sz="0" w:space="0" w:color="auto"/>
        <w:left w:val="none" w:sz="0" w:space="0" w:color="auto"/>
        <w:bottom w:val="none" w:sz="0" w:space="0" w:color="auto"/>
        <w:right w:val="none" w:sz="0" w:space="0" w:color="auto"/>
      </w:divBdr>
      <w:divsChild>
        <w:div w:id="417094447">
          <w:marLeft w:val="0"/>
          <w:marRight w:val="0"/>
          <w:marTop w:val="0"/>
          <w:marBottom w:val="0"/>
          <w:divBdr>
            <w:top w:val="none" w:sz="0" w:space="0" w:color="auto"/>
            <w:left w:val="none" w:sz="0" w:space="0" w:color="auto"/>
            <w:bottom w:val="none" w:sz="0" w:space="0" w:color="auto"/>
            <w:right w:val="none" w:sz="0" w:space="0" w:color="auto"/>
          </w:divBdr>
          <w:divsChild>
            <w:div w:id="1734042955">
              <w:marLeft w:val="0"/>
              <w:marRight w:val="0"/>
              <w:marTop w:val="0"/>
              <w:marBottom w:val="0"/>
              <w:divBdr>
                <w:top w:val="none" w:sz="0" w:space="0" w:color="auto"/>
                <w:left w:val="none" w:sz="0" w:space="0" w:color="auto"/>
                <w:bottom w:val="none" w:sz="0" w:space="0" w:color="auto"/>
                <w:right w:val="none" w:sz="0" w:space="0" w:color="auto"/>
              </w:divBdr>
              <w:divsChild>
                <w:div w:id="1126891926">
                  <w:marLeft w:val="0"/>
                  <w:marRight w:val="0"/>
                  <w:marTop w:val="0"/>
                  <w:marBottom w:val="0"/>
                  <w:divBdr>
                    <w:top w:val="none" w:sz="0" w:space="0" w:color="auto"/>
                    <w:left w:val="none" w:sz="0" w:space="0" w:color="auto"/>
                    <w:bottom w:val="none" w:sz="0" w:space="0" w:color="auto"/>
                    <w:right w:val="none" w:sz="0" w:space="0" w:color="auto"/>
                  </w:divBdr>
                  <w:divsChild>
                    <w:div w:id="611205667">
                      <w:marLeft w:val="0"/>
                      <w:marRight w:val="0"/>
                      <w:marTop w:val="0"/>
                      <w:marBottom w:val="0"/>
                      <w:divBdr>
                        <w:top w:val="none" w:sz="0" w:space="0" w:color="auto"/>
                        <w:left w:val="none" w:sz="0" w:space="0" w:color="auto"/>
                        <w:bottom w:val="none" w:sz="0" w:space="0" w:color="auto"/>
                        <w:right w:val="none" w:sz="0" w:space="0" w:color="auto"/>
                      </w:divBdr>
                      <w:divsChild>
                        <w:div w:id="7022879">
                          <w:marLeft w:val="0"/>
                          <w:marRight w:val="0"/>
                          <w:marTop w:val="0"/>
                          <w:marBottom w:val="0"/>
                          <w:divBdr>
                            <w:top w:val="none" w:sz="0" w:space="0" w:color="auto"/>
                            <w:left w:val="none" w:sz="0" w:space="0" w:color="auto"/>
                            <w:bottom w:val="none" w:sz="0" w:space="0" w:color="auto"/>
                            <w:right w:val="none" w:sz="0" w:space="0" w:color="auto"/>
                          </w:divBdr>
                          <w:divsChild>
                            <w:div w:id="42023219">
                              <w:marLeft w:val="0"/>
                              <w:marRight w:val="0"/>
                              <w:marTop w:val="0"/>
                              <w:marBottom w:val="0"/>
                              <w:divBdr>
                                <w:top w:val="none" w:sz="0" w:space="0" w:color="auto"/>
                                <w:left w:val="none" w:sz="0" w:space="0" w:color="auto"/>
                                <w:bottom w:val="none" w:sz="0" w:space="0" w:color="auto"/>
                                <w:right w:val="none" w:sz="0" w:space="0" w:color="auto"/>
                              </w:divBdr>
                              <w:divsChild>
                                <w:div w:id="1587254">
                                  <w:marLeft w:val="0"/>
                                  <w:marRight w:val="0"/>
                                  <w:marTop w:val="0"/>
                                  <w:marBottom w:val="0"/>
                                  <w:divBdr>
                                    <w:top w:val="none" w:sz="0" w:space="0" w:color="auto"/>
                                    <w:left w:val="none" w:sz="0" w:space="0" w:color="auto"/>
                                    <w:bottom w:val="none" w:sz="0" w:space="0" w:color="auto"/>
                                    <w:right w:val="none" w:sz="0" w:space="0" w:color="auto"/>
                                  </w:divBdr>
                                  <w:divsChild>
                                    <w:div w:id="111291702">
                                      <w:marLeft w:val="0"/>
                                      <w:marRight w:val="0"/>
                                      <w:marTop w:val="0"/>
                                      <w:marBottom w:val="0"/>
                                      <w:divBdr>
                                        <w:top w:val="none" w:sz="0" w:space="0" w:color="auto"/>
                                        <w:left w:val="none" w:sz="0" w:space="0" w:color="auto"/>
                                        <w:bottom w:val="none" w:sz="0" w:space="0" w:color="auto"/>
                                        <w:right w:val="none" w:sz="0" w:space="0" w:color="auto"/>
                                      </w:divBdr>
                                      <w:divsChild>
                                        <w:div w:id="787821922">
                                          <w:marLeft w:val="0"/>
                                          <w:marRight w:val="0"/>
                                          <w:marTop w:val="0"/>
                                          <w:marBottom w:val="0"/>
                                          <w:divBdr>
                                            <w:top w:val="none" w:sz="0" w:space="0" w:color="auto"/>
                                            <w:left w:val="none" w:sz="0" w:space="0" w:color="auto"/>
                                            <w:bottom w:val="none" w:sz="0" w:space="0" w:color="auto"/>
                                            <w:right w:val="none" w:sz="0" w:space="0" w:color="auto"/>
                                          </w:divBdr>
                                          <w:divsChild>
                                            <w:div w:id="2074959466">
                                              <w:marLeft w:val="0"/>
                                              <w:marRight w:val="0"/>
                                              <w:marTop w:val="0"/>
                                              <w:marBottom w:val="0"/>
                                              <w:divBdr>
                                                <w:top w:val="none" w:sz="0" w:space="0" w:color="auto"/>
                                                <w:left w:val="none" w:sz="0" w:space="0" w:color="auto"/>
                                                <w:bottom w:val="none" w:sz="0" w:space="0" w:color="auto"/>
                                                <w:right w:val="none" w:sz="0" w:space="0" w:color="auto"/>
                                              </w:divBdr>
                                              <w:divsChild>
                                                <w:div w:id="1555583051">
                                                  <w:marLeft w:val="0"/>
                                                  <w:marRight w:val="0"/>
                                                  <w:marTop w:val="0"/>
                                                  <w:marBottom w:val="0"/>
                                                  <w:divBdr>
                                                    <w:top w:val="none" w:sz="0" w:space="0" w:color="auto"/>
                                                    <w:left w:val="none" w:sz="0" w:space="0" w:color="auto"/>
                                                    <w:bottom w:val="none" w:sz="0" w:space="0" w:color="auto"/>
                                                    <w:right w:val="none" w:sz="0" w:space="0" w:color="auto"/>
                                                  </w:divBdr>
                                                  <w:divsChild>
                                                    <w:div w:id="1662729926">
                                                      <w:marLeft w:val="0"/>
                                                      <w:marRight w:val="0"/>
                                                      <w:marTop w:val="0"/>
                                                      <w:marBottom w:val="0"/>
                                                      <w:divBdr>
                                                        <w:top w:val="none" w:sz="0" w:space="0" w:color="auto"/>
                                                        <w:left w:val="none" w:sz="0" w:space="0" w:color="auto"/>
                                                        <w:bottom w:val="none" w:sz="0" w:space="0" w:color="auto"/>
                                                        <w:right w:val="none" w:sz="0" w:space="0" w:color="auto"/>
                                                      </w:divBdr>
                                                      <w:divsChild>
                                                        <w:div w:id="788166744">
                                                          <w:marLeft w:val="0"/>
                                                          <w:marRight w:val="0"/>
                                                          <w:marTop w:val="0"/>
                                                          <w:marBottom w:val="0"/>
                                                          <w:divBdr>
                                                            <w:top w:val="none" w:sz="0" w:space="0" w:color="auto"/>
                                                            <w:left w:val="none" w:sz="0" w:space="0" w:color="auto"/>
                                                            <w:bottom w:val="none" w:sz="0" w:space="0" w:color="auto"/>
                                                            <w:right w:val="none" w:sz="0" w:space="0" w:color="auto"/>
                                                          </w:divBdr>
                                                          <w:divsChild>
                                                            <w:div w:id="265817056">
                                                              <w:marLeft w:val="0"/>
                                                              <w:marRight w:val="0"/>
                                                              <w:marTop w:val="0"/>
                                                              <w:marBottom w:val="0"/>
                                                              <w:divBdr>
                                                                <w:top w:val="none" w:sz="0" w:space="0" w:color="auto"/>
                                                                <w:left w:val="none" w:sz="0" w:space="0" w:color="auto"/>
                                                                <w:bottom w:val="none" w:sz="0" w:space="0" w:color="auto"/>
                                                                <w:right w:val="none" w:sz="0" w:space="0" w:color="auto"/>
                                                              </w:divBdr>
                                                              <w:divsChild>
                                                                <w:div w:id="1005279255">
                                                                  <w:marLeft w:val="0"/>
                                                                  <w:marRight w:val="0"/>
                                                                  <w:marTop w:val="0"/>
                                                                  <w:marBottom w:val="0"/>
                                                                  <w:divBdr>
                                                                    <w:top w:val="none" w:sz="0" w:space="0" w:color="auto"/>
                                                                    <w:left w:val="none" w:sz="0" w:space="0" w:color="auto"/>
                                                                    <w:bottom w:val="none" w:sz="0" w:space="0" w:color="auto"/>
                                                                    <w:right w:val="none" w:sz="0" w:space="0" w:color="auto"/>
                                                                  </w:divBdr>
                                                                  <w:divsChild>
                                                                    <w:div w:id="1099182359">
                                                                      <w:marLeft w:val="0"/>
                                                                      <w:marRight w:val="0"/>
                                                                      <w:marTop w:val="0"/>
                                                                      <w:marBottom w:val="0"/>
                                                                      <w:divBdr>
                                                                        <w:top w:val="none" w:sz="0" w:space="0" w:color="auto"/>
                                                                        <w:left w:val="none" w:sz="0" w:space="0" w:color="auto"/>
                                                                        <w:bottom w:val="none" w:sz="0" w:space="0" w:color="auto"/>
                                                                        <w:right w:val="none" w:sz="0" w:space="0" w:color="auto"/>
                                                                      </w:divBdr>
                                                                    </w:div>
                                                                    <w:div w:id="1205094029">
                                                                      <w:marLeft w:val="0"/>
                                                                      <w:marRight w:val="0"/>
                                                                      <w:marTop w:val="0"/>
                                                                      <w:marBottom w:val="0"/>
                                                                      <w:divBdr>
                                                                        <w:top w:val="none" w:sz="0" w:space="0" w:color="auto"/>
                                                                        <w:left w:val="none" w:sz="0" w:space="0" w:color="auto"/>
                                                                        <w:bottom w:val="none" w:sz="0" w:space="0" w:color="auto"/>
                                                                        <w:right w:val="none" w:sz="0" w:space="0" w:color="auto"/>
                                                                      </w:divBdr>
                                                                    </w:div>
                                                                  </w:divsChild>
                                                                </w:div>
                                                                <w:div w:id="197467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234311543">
      <w:bodyDiv w:val="1"/>
      <w:marLeft w:val="0"/>
      <w:marRight w:val="0"/>
      <w:marTop w:val="0"/>
      <w:marBottom w:val="0"/>
      <w:divBdr>
        <w:top w:val="none" w:sz="0" w:space="0" w:color="auto"/>
        <w:left w:val="none" w:sz="0" w:space="0" w:color="auto"/>
        <w:bottom w:val="none" w:sz="0" w:space="0" w:color="auto"/>
        <w:right w:val="none" w:sz="0" w:space="0" w:color="auto"/>
      </w:divBdr>
    </w:div>
    <w:div w:id="1239487365">
      <w:bodyDiv w:val="1"/>
      <w:marLeft w:val="0"/>
      <w:marRight w:val="0"/>
      <w:marTop w:val="0"/>
      <w:marBottom w:val="0"/>
      <w:divBdr>
        <w:top w:val="none" w:sz="0" w:space="0" w:color="auto"/>
        <w:left w:val="none" w:sz="0" w:space="0" w:color="auto"/>
        <w:bottom w:val="none" w:sz="0" w:space="0" w:color="auto"/>
        <w:right w:val="none" w:sz="0" w:space="0" w:color="auto"/>
      </w:divBdr>
    </w:div>
    <w:div w:id="1277441236">
      <w:bodyDiv w:val="1"/>
      <w:marLeft w:val="0"/>
      <w:marRight w:val="0"/>
      <w:marTop w:val="0"/>
      <w:marBottom w:val="0"/>
      <w:divBdr>
        <w:top w:val="none" w:sz="0" w:space="0" w:color="auto"/>
        <w:left w:val="none" w:sz="0" w:space="0" w:color="auto"/>
        <w:bottom w:val="none" w:sz="0" w:space="0" w:color="auto"/>
        <w:right w:val="none" w:sz="0" w:space="0" w:color="auto"/>
      </w:divBdr>
    </w:div>
    <w:div w:id="1353262585">
      <w:bodyDiv w:val="1"/>
      <w:marLeft w:val="0"/>
      <w:marRight w:val="0"/>
      <w:marTop w:val="0"/>
      <w:marBottom w:val="0"/>
      <w:divBdr>
        <w:top w:val="none" w:sz="0" w:space="0" w:color="auto"/>
        <w:left w:val="none" w:sz="0" w:space="0" w:color="auto"/>
        <w:bottom w:val="none" w:sz="0" w:space="0" w:color="auto"/>
        <w:right w:val="none" w:sz="0" w:space="0" w:color="auto"/>
      </w:divBdr>
    </w:div>
    <w:div w:id="1479610830">
      <w:bodyDiv w:val="1"/>
      <w:marLeft w:val="0"/>
      <w:marRight w:val="0"/>
      <w:marTop w:val="0"/>
      <w:marBottom w:val="0"/>
      <w:divBdr>
        <w:top w:val="none" w:sz="0" w:space="0" w:color="auto"/>
        <w:left w:val="none" w:sz="0" w:space="0" w:color="auto"/>
        <w:bottom w:val="none" w:sz="0" w:space="0" w:color="auto"/>
        <w:right w:val="none" w:sz="0" w:space="0" w:color="auto"/>
      </w:divBdr>
    </w:div>
    <w:div w:id="1506433159">
      <w:bodyDiv w:val="1"/>
      <w:marLeft w:val="0"/>
      <w:marRight w:val="0"/>
      <w:marTop w:val="0"/>
      <w:marBottom w:val="0"/>
      <w:divBdr>
        <w:top w:val="none" w:sz="0" w:space="0" w:color="auto"/>
        <w:left w:val="none" w:sz="0" w:space="0" w:color="auto"/>
        <w:bottom w:val="none" w:sz="0" w:space="0" w:color="auto"/>
        <w:right w:val="none" w:sz="0" w:space="0" w:color="auto"/>
      </w:divBdr>
    </w:div>
    <w:div w:id="1522358580">
      <w:bodyDiv w:val="1"/>
      <w:marLeft w:val="0"/>
      <w:marRight w:val="0"/>
      <w:marTop w:val="0"/>
      <w:marBottom w:val="0"/>
      <w:divBdr>
        <w:top w:val="none" w:sz="0" w:space="0" w:color="auto"/>
        <w:left w:val="none" w:sz="0" w:space="0" w:color="auto"/>
        <w:bottom w:val="none" w:sz="0" w:space="0" w:color="auto"/>
        <w:right w:val="none" w:sz="0" w:space="0" w:color="auto"/>
      </w:divBdr>
    </w:div>
    <w:div w:id="1547720212">
      <w:bodyDiv w:val="1"/>
      <w:marLeft w:val="0"/>
      <w:marRight w:val="0"/>
      <w:marTop w:val="0"/>
      <w:marBottom w:val="0"/>
      <w:divBdr>
        <w:top w:val="none" w:sz="0" w:space="0" w:color="auto"/>
        <w:left w:val="none" w:sz="0" w:space="0" w:color="auto"/>
        <w:bottom w:val="none" w:sz="0" w:space="0" w:color="auto"/>
        <w:right w:val="none" w:sz="0" w:space="0" w:color="auto"/>
      </w:divBdr>
    </w:div>
    <w:div w:id="1553883898">
      <w:bodyDiv w:val="1"/>
      <w:marLeft w:val="0"/>
      <w:marRight w:val="0"/>
      <w:marTop w:val="0"/>
      <w:marBottom w:val="0"/>
      <w:divBdr>
        <w:top w:val="none" w:sz="0" w:space="0" w:color="auto"/>
        <w:left w:val="none" w:sz="0" w:space="0" w:color="auto"/>
        <w:bottom w:val="none" w:sz="0" w:space="0" w:color="auto"/>
        <w:right w:val="none" w:sz="0" w:space="0" w:color="auto"/>
      </w:divBdr>
    </w:div>
    <w:div w:id="1693727417">
      <w:bodyDiv w:val="1"/>
      <w:marLeft w:val="0"/>
      <w:marRight w:val="0"/>
      <w:marTop w:val="0"/>
      <w:marBottom w:val="0"/>
      <w:divBdr>
        <w:top w:val="none" w:sz="0" w:space="0" w:color="auto"/>
        <w:left w:val="none" w:sz="0" w:space="0" w:color="auto"/>
        <w:bottom w:val="none" w:sz="0" w:space="0" w:color="auto"/>
        <w:right w:val="none" w:sz="0" w:space="0" w:color="auto"/>
      </w:divBdr>
    </w:div>
    <w:div w:id="1747652286">
      <w:bodyDiv w:val="1"/>
      <w:marLeft w:val="0"/>
      <w:marRight w:val="0"/>
      <w:marTop w:val="0"/>
      <w:marBottom w:val="0"/>
      <w:divBdr>
        <w:top w:val="none" w:sz="0" w:space="0" w:color="auto"/>
        <w:left w:val="none" w:sz="0" w:space="0" w:color="auto"/>
        <w:bottom w:val="none" w:sz="0" w:space="0" w:color="auto"/>
        <w:right w:val="none" w:sz="0" w:space="0" w:color="auto"/>
      </w:divBdr>
    </w:div>
    <w:div w:id="1761488930">
      <w:bodyDiv w:val="1"/>
      <w:marLeft w:val="0"/>
      <w:marRight w:val="0"/>
      <w:marTop w:val="0"/>
      <w:marBottom w:val="0"/>
      <w:divBdr>
        <w:top w:val="none" w:sz="0" w:space="0" w:color="auto"/>
        <w:left w:val="none" w:sz="0" w:space="0" w:color="auto"/>
        <w:bottom w:val="none" w:sz="0" w:space="0" w:color="auto"/>
        <w:right w:val="none" w:sz="0" w:space="0" w:color="auto"/>
      </w:divBdr>
    </w:div>
    <w:div w:id="1764762317">
      <w:bodyDiv w:val="1"/>
      <w:marLeft w:val="0"/>
      <w:marRight w:val="0"/>
      <w:marTop w:val="0"/>
      <w:marBottom w:val="0"/>
      <w:divBdr>
        <w:top w:val="none" w:sz="0" w:space="0" w:color="auto"/>
        <w:left w:val="none" w:sz="0" w:space="0" w:color="auto"/>
        <w:bottom w:val="none" w:sz="0" w:space="0" w:color="auto"/>
        <w:right w:val="none" w:sz="0" w:space="0" w:color="auto"/>
      </w:divBdr>
    </w:div>
    <w:div w:id="1813056116">
      <w:bodyDiv w:val="1"/>
      <w:marLeft w:val="0"/>
      <w:marRight w:val="0"/>
      <w:marTop w:val="0"/>
      <w:marBottom w:val="0"/>
      <w:divBdr>
        <w:top w:val="none" w:sz="0" w:space="0" w:color="auto"/>
        <w:left w:val="none" w:sz="0" w:space="0" w:color="auto"/>
        <w:bottom w:val="none" w:sz="0" w:space="0" w:color="auto"/>
        <w:right w:val="none" w:sz="0" w:space="0" w:color="auto"/>
      </w:divBdr>
    </w:div>
    <w:div w:id="1827696426">
      <w:bodyDiv w:val="1"/>
      <w:marLeft w:val="0"/>
      <w:marRight w:val="0"/>
      <w:marTop w:val="0"/>
      <w:marBottom w:val="0"/>
      <w:divBdr>
        <w:top w:val="none" w:sz="0" w:space="0" w:color="auto"/>
        <w:left w:val="none" w:sz="0" w:space="0" w:color="auto"/>
        <w:bottom w:val="none" w:sz="0" w:space="0" w:color="auto"/>
        <w:right w:val="none" w:sz="0" w:space="0" w:color="auto"/>
      </w:divBdr>
    </w:div>
    <w:div w:id="1873766280">
      <w:bodyDiv w:val="1"/>
      <w:marLeft w:val="0"/>
      <w:marRight w:val="0"/>
      <w:marTop w:val="0"/>
      <w:marBottom w:val="0"/>
      <w:divBdr>
        <w:top w:val="none" w:sz="0" w:space="0" w:color="auto"/>
        <w:left w:val="none" w:sz="0" w:space="0" w:color="auto"/>
        <w:bottom w:val="none" w:sz="0" w:space="0" w:color="auto"/>
        <w:right w:val="none" w:sz="0" w:space="0" w:color="auto"/>
      </w:divBdr>
    </w:div>
    <w:div w:id="1933515380">
      <w:bodyDiv w:val="1"/>
      <w:marLeft w:val="0"/>
      <w:marRight w:val="0"/>
      <w:marTop w:val="0"/>
      <w:marBottom w:val="0"/>
      <w:divBdr>
        <w:top w:val="none" w:sz="0" w:space="0" w:color="auto"/>
        <w:left w:val="none" w:sz="0" w:space="0" w:color="auto"/>
        <w:bottom w:val="none" w:sz="0" w:space="0" w:color="auto"/>
        <w:right w:val="none" w:sz="0" w:space="0" w:color="auto"/>
      </w:divBdr>
    </w:div>
    <w:div w:id="1943371311">
      <w:bodyDiv w:val="1"/>
      <w:marLeft w:val="0"/>
      <w:marRight w:val="0"/>
      <w:marTop w:val="0"/>
      <w:marBottom w:val="0"/>
      <w:divBdr>
        <w:top w:val="none" w:sz="0" w:space="0" w:color="auto"/>
        <w:left w:val="none" w:sz="0" w:space="0" w:color="auto"/>
        <w:bottom w:val="none" w:sz="0" w:space="0" w:color="auto"/>
        <w:right w:val="none" w:sz="0" w:space="0" w:color="auto"/>
      </w:divBdr>
    </w:div>
    <w:div w:id="1967814730">
      <w:bodyDiv w:val="1"/>
      <w:marLeft w:val="0"/>
      <w:marRight w:val="0"/>
      <w:marTop w:val="0"/>
      <w:marBottom w:val="0"/>
      <w:divBdr>
        <w:top w:val="none" w:sz="0" w:space="0" w:color="auto"/>
        <w:left w:val="none" w:sz="0" w:space="0" w:color="auto"/>
        <w:bottom w:val="none" w:sz="0" w:space="0" w:color="auto"/>
        <w:right w:val="none" w:sz="0" w:space="0" w:color="auto"/>
      </w:divBdr>
    </w:div>
    <w:div w:id="1999308522">
      <w:bodyDiv w:val="1"/>
      <w:marLeft w:val="0"/>
      <w:marRight w:val="0"/>
      <w:marTop w:val="0"/>
      <w:marBottom w:val="0"/>
      <w:divBdr>
        <w:top w:val="none" w:sz="0" w:space="0" w:color="auto"/>
        <w:left w:val="none" w:sz="0" w:space="0" w:color="auto"/>
        <w:bottom w:val="none" w:sz="0" w:space="0" w:color="auto"/>
        <w:right w:val="none" w:sz="0" w:space="0" w:color="auto"/>
      </w:divBdr>
    </w:div>
    <w:div w:id="2003002995">
      <w:bodyDiv w:val="1"/>
      <w:marLeft w:val="0"/>
      <w:marRight w:val="0"/>
      <w:marTop w:val="0"/>
      <w:marBottom w:val="0"/>
      <w:divBdr>
        <w:top w:val="none" w:sz="0" w:space="0" w:color="auto"/>
        <w:left w:val="none" w:sz="0" w:space="0" w:color="auto"/>
        <w:bottom w:val="none" w:sz="0" w:space="0" w:color="auto"/>
        <w:right w:val="none" w:sz="0" w:space="0" w:color="auto"/>
      </w:divBdr>
    </w:div>
    <w:div w:id="2006929415">
      <w:bodyDiv w:val="1"/>
      <w:marLeft w:val="0"/>
      <w:marRight w:val="0"/>
      <w:marTop w:val="0"/>
      <w:marBottom w:val="0"/>
      <w:divBdr>
        <w:top w:val="none" w:sz="0" w:space="0" w:color="auto"/>
        <w:left w:val="none" w:sz="0" w:space="0" w:color="auto"/>
        <w:bottom w:val="none" w:sz="0" w:space="0" w:color="auto"/>
        <w:right w:val="none" w:sz="0" w:space="0" w:color="auto"/>
      </w:divBdr>
    </w:div>
    <w:div w:id="2082747294">
      <w:bodyDiv w:val="1"/>
      <w:marLeft w:val="0"/>
      <w:marRight w:val="0"/>
      <w:marTop w:val="0"/>
      <w:marBottom w:val="0"/>
      <w:divBdr>
        <w:top w:val="none" w:sz="0" w:space="0" w:color="auto"/>
        <w:left w:val="none" w:sz="0" w:space="0" w:color="auto"/>
        <w:bottom w:val="none" w:sz="0" w:space="0" w:color="auto"/>
        <w:right w:val="none" w:sz="0" w:space="0" w:color="auto"/>
      </w:divBdr>
    </w:div>
    <w:div w:id="20907375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mailto:zgloszenie.gazsystem@polskigaztuw.pl"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gaz-system.pl/pl/polityka-prywatnosci/cele-i-podstawy-prawne-przetwarzania.html" TargetMode="Externa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faktury.gazsystem.cen@gaz-system.pl"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mailto:sekretariat.gdansk@gaz-system.pl" TargetMode="External"/><Relationship Id="rId20" Type="http://schemas.openxmlformats.org/officeDocument/2006/relationships/hyperlink" Target="mailto:remit@gaz-system.pl"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sip.legalis.pl/document-view.seam?documentId=mfrxilrtg4ytgnzuga2tkltqmfyc4nbzgiytgmzxgq" TargetMode="External"/><Relationship Id="rId23" Type="http://schemas.openxmlformats.org/officeDocument/2006/relationships/hyperlink" Target="https://www.gaz-system.pl/pl/polityka-prywatnosci/cele-i-podstawy-prawne-przetwarzania.html"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stat.gov.pl/obszary-tematyczne/ceny-handel/wskazniki-cen/wskazniki-cen-towarow-i-uslug-konsumpcyjnych-pot-inflacja-/kwartalne-wskazniki-cen-towarow-i-uslug-konsumpcyjnych-od-1995-roku/" TargetMode="Externa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https://www.gaz-system.pl/pl/polityka-prywatnosci/cele-i-podstawy-prawne-przetwarzania.html" TargetMode="External"/><Relationship Id="rId27" Type="http://schemas.openxmlformats.org/officeDocument/2006/relationships/footer" Target="footer2.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B9B296AA2FC8479C52837ABC34846A" ma:contentTypeVersion="5" ma:contentTypeDescription="Create a new document." ma:contentTypeScope="" ma:versionID="abcd9ea3e16267e605d5e047f7418431">
  <xsd:schema xmlns:xsd="http://www.w3.org/2001/XMLSchema" xmlns:xs="http://www.w3.org/2001/XMLSchema" xmlns:p="http://schemas.microsoft.com/office/2006/metadata/properties" xmlns:ns2="887dd817-99a0-483f-b18c-9819795365d7" xmlns:ns3="c9bdc024-b9cd-41ce-bd22-29496300ac77" targetNamespace="http://schemas.microsoft.com/office/2006/metadata/properties" ma:root="true" ma:fieldsID="19f5330fb91f46df03a80f9ca73019d8" ns2:_="" ns3:_="">
    <xsd:import namespace="887dd817-99a0-483f-b18c-9819795365d7"/>
    <xsd:import namespace="c9bdc024-b9cd-41ce-bd22-29496300ac7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7dd817-99a0-483f-b18c-9819795365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bdc024-b9cd-41ce-bd22-29496300ac7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B7A93D-AEF9-410C-9852-9411EC6DFA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7dd817-99a0-483f-b18c-9819795365d7"/>
    <ds:schemaRef ds:uri="c9bdc024-b9cd-41ce-bd22-29496300ac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313D2F-E0D9-4EC0-801E-ED30A0D71CF5}">
  <ds:schemaRefs>
    <ds:schemaRef ds:uri="http://schemas.microsoft.com/sharepoint/v3/contenttype/forms"/>
  </ds:schemaRefs>
</ds:datastoreItem>
</file>

<file path=customXml/itemProps3.xml><?xml version="1.0" encoding="utf-8"?>
<ds:datastoreItem xmlns:ds="http://schemas.openxmlformats.org/officeDocument/2006/customXml" ds:itemID="{5CD879F5-8141-4678-95D8-867DD4BEA6B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541018F-0762-4D7C-ADC6-B10DE3C2F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152</Pages>
  <Words>58667</Words>
  <Characters>352002</Characters>
  <Application>Microsoft Office Word</Application>
  <DocSecurity>0</DocSecurity>
  <Lines>2933</Lines>
  <Paragraphs>819</Paragraphs>
  <ScaleCrop>false</ScaleCrop>
  <HeadingPairs>
    <vt:vector size="2" baseType="variant">
      <vt:variant>
        <vt:lpstr>Tytuł</vt:lpstr>
      </vt:variant>
      <vt:variant>
        <vt:i4>1</vt:i4>
      </vt:variant>
    </vt:vector>
  </HeadingPairs>
  <TitlesOfParts>
    <vt:vector size="1" baseType="lpstr">
      <vt:lpstr>2019-09-03_Wzór umowy WRB PL-LT_N_wyczyszczony</vt:lpstr>
    </vt:vector>
  </TitlesOfParts>
  <Company/>
  <LinksUpToDate>false</LinksUpToDate>
  <CharactersWithSpaces>409850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2019-09-03_Wzór umowy WRB PL-LT_N_wyczyszczony</dc:title>
  <dc:subject/>
  <dc:creator>Kocjan Henryka</dc:creator>
  <cp:keywords/>
  <dc:description/>
  <cp:lastModifiedBy>Bastuba Blanka</cp:lastModifiedBy>
  <cp:revision>2</cp:revision>
  <cp:lastPrinted>2024-03-07T11:24:00Z</cp:lastPrinted>
  <dcterms:created xsi:type="dcterms:W3CDTF">2024-03-07T11:27:00Z</dcterms:created>
  <dcterms:modified xsi:type="dcterms:W3CDTF">2024-03-07T11:27:00Z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0x01010074B9B296AA2FC8479C52837ABC34846A</vt:lpwstr>
  </property>
</Properties>
</file>