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490F64F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887B36">
        <w:rPr>
          <w:rFonts w:ascii="Century Gothic" w:hAnsi="Century Gothic"/>
          <w:bCs/>
          <w:sz w:val="20"/>
          <w:szCs w:val="20"/>
        </w:rPr>
        <w:t>Z</w:t>
      </w:r>
      <w:r w:rsidRPr="00887B36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887B3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887B36">
        <w:rPr>
          <w:rFonts w:ascii="Century Gothic" w:hAnsi="Century Gothic"/>
          <w:bCs/>
          <w:sz w:val="20"/>
          <w:szCs w:val="20"/>
        </w:rPr>
        <w:t xml:space="preserve"> n</w:t>
      </w:r>
      <w:r w:rsidRPr="00887B3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887B3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887B36">
        <w:rPr>
          <w:rFonts w:ascii="Century Gothic" w:hAnsi="Century Gothic" w:cs="Arial"/>
          <w:b/>
          <w:bCs/>
          <w:sz w:val="20"/>
          <w:szCs w:val="20"/>
          <w:rPrChange w:id="1" w:author="Tochowicz Sylwia" w:date="2023-03-23T12:46:00Z">
            <w:rPr>
              <w:rFonts w:ascii="Century Gothic" w:hAnsi="Century Gothic" w:cs="Arial"/>
              <w:b/>
              <w:bCs/>
              <w:sz w:val="20"/>
              <w:szCs w:val="20"/>
              <w:highlight w:val="yellow"/>
            </w:rPr>
          </w:rPrChange>
        </w:rPr>
        <w:t>„</w:t>
      </w:r>
      <w:ins w:id="2" w:author="Tochowicz Sylwia" w:date="2023-03-23T12:46:00Z">
        <w:r w:rsidR="00887B36" w:rsidRPr="00887B36">
          <w:rPr>
            <w:rFonts w:ascii="Century Gothic" w:hAnsi="Century Gothic" w:cs="Arial"/>
            <w:b/>
            <w:bCs/>
            <w:sz w:val="20"/>
            <w:szCs w:val="20"/>
            <w:rPrChange w:id="3" w:author="Tochowicz Sylwia" w:date="2023-03-23T12:46:00Z">
              <w:rPr>
                <w:rFonts w:ascii="Century Gothic" w:hAnsi="Century Gothic" w:cs="Arial"/>
                <w:b/>
                <w:bCs/>
                <w:sz w:val="20"/>
                <w:szCs w:val="20"/>
                <w:highlight w:val="yellow"/>
              </w:rPr>
            </w:rPrChange>
          </w:rPr>
          <w:t>Opracowanie dokumentacji projektowej i wykonanie robót w zakresie przebudowy pola anodowego SOK Stobierna</w:t>
        </w:r>
      </w:ins>
      <w:del w:id="4" w:author="Tochowicz Sylwia" w:date="2023-03-23T12:46:00Z">
        <w:r w:rsidR="00960B20" w:rsidRPr="00887B36" w:rsidDel="00887B36">
          <w:rPr>
            <w:rFonts w:ascii="Century Gothic" w:hAnsi="Century Gothic"/>
            <w:b/>
            <w:bCs/>
            <w:sz w:val="20"/>
            <w:rPrChange w:id="5" w:author="Tochowicz Sylwia" w:date="2023-03-23T12:46:00Z">
              <w:rPr>
                <w:rFonts w:ascii="Century Gothic" w:hAnsi="Century Gothic"/>
                <w:b/>
                <w:bCs/>
                <w:sz w:val="20"/>
                <w:highlight w:val="yellow"/>
              </w:rPr>
            </w:rPrChange>
          </w:rPr>
          <w:delText>…………………………………..</w:delText>
        </w:r>
      </w:del>
      <w:r w:rsidR="009A671D" w:rsidRPr="00887B36">
        <w:rPr>
          <w:rFonts w:ascii="Century Gothic" w:hAnsi="Century Gothic"/>
          <w:b/>
          <w:bCs/>
          <w:sz w:val="20"/>
          <w:rPrChange w:id="6" w:author="Tochowicz Sylwia" w:date="2023-03-23T12:46:00Z">
            <w:rPr>
              <w:rFonts w:ascii="Century Gothic" w:hAnsi="Century Gothic"/>
              <w:b/>
              <w:bCs/>
              <w:sz w:val="20"/>
              <w:highlight w:val="yellow"/>
            </w:rPr>
          </w:rPrChange>
        </w:rPr>
        <w:t>"</w:t>
      </w:r>
      <w:r w:rsidR="00BB3342" w:rsidRPr="00887B36">
        <w:rPr>
          <w:rFonts w:ascii="Century Gothic" w:hAnsi="Century Gothic"/>
          <w:sz w:val="20"/>
        </w:rPr>
        <w:t xml:space="preserve"> </w:t>
      </w:r>
      <w:r w:rsidR="0028703A" w:rsidRPr="00887B36">
        <w:rPr>
          <w:rFonts w:ascii="Century Gothic" w:hAnsi="Century Gothic"/>
          <w:sz w:val="20"/>
        </w:rPr>
        <w:t>– nr</w:t>
      </w:r>
      <w:r w:rsidR="00BB3342" w:rsidRPr="00887B36">
        <w:rPr>
          <w:rFonts w:ascii="Century Gothic" w:hAnsi="Century Gothic"/>
          <w:sz w:val="20"/>
        </w:rPr>
        <w:t> </w:t>
      </w:r>
      <w:r w:rsidR="0028703A" w:rsidRPr="00887B36">
        <w:rPr>
          <w:rFonts w:ascii="Century Gothic" w:hAnsi="Century Gothic"/>
          <w:sz w:val="20"/>
        </w:rPr>
        <w:t xml:space="preserve">postępowania: </w:t>
      </w:r>
      <w:r w:rsidR="009A671D" w:rsidRPr="00887B36">
        <w:rPr>
          <w:rFonts w:ascii="Century Gothic" w:hAnsi="Century Gothic"/>
          <w:sz w:val="20"/>
          <w:rPrChange w:id="7" w:author="Tochowicz Sylwia" w:date="2023-03-23T12:46:00Z">
            <w:rPr>
              <w:rFonts w:ascii="Century Gothic" w:hAnsi="Century Gothic"/>
              <w:sz w:val="20"/>
              <w:highlight w:val="yellow"/>
            </w:rPr>
          </w:rPrChange>
        </w:rPr>
        <w:t>NP/</w:t>
      </w:r>
      <w:ins w:id="8" w:author="Tochowicz Sylwia" w:date="2023-03-23T12:46:00Z">
        <w:r w:rsidR="00887B36">
          <w:rPr>
            <w:rFonts w:ascii="Century Gothic" w:hAnsi="Century Gothic"/>
            <w:sz w:val="20"/>
          </w:rPr>
          <w:t>2023/</w:t>
        </w:r>
      </w:ins>
      <w:ins w:id="9" w:author="Tochowicz Sylwia" w:date="2023-03-23T12:47:00Z">
        <w:r w:rsidR="00887B36">
          <w:rPr>
            <w:rFonts w:ascii="Century Gothic" w:hAnsi="Century Gothic"/>
            <w:sz w:val="20"/>
          </w:rPr>
          <w:t>03/0115/TAR</w:t>
        </w:r>
      </w:ins>
      <w:del w:id="10" w:author="Tochowicz Sylwia" w:date="2023-03-23T12:46:00Z">
        <w:r w:rsidR="00960B20" w:rsidRPr="00887B36" w:rsidDel="00887B36">
          <w:rPr>
            <w:rFonts w:ascii="Century Gothic" w:hAnsi="Century Gothic"/>
            <w:sz w:val="20"/>
            <w:rPrChange w:id="11" w:author="Tochowicz Sylwia" w:date="2023-03-23T12:46:00Z">
              <w:rPr>
                <w:rFonts w:ascii="Century Gothic" w:hAnsi="Century Gothic"/>
                <w:sz w:val="20"/>
                <w:highlight w:val="yellow"/>
              </w:rPr>
            </w:rPrChange>
          </w:rPr>
          <w:delText>……………………</w:delText>
        </w:r>
      </w:del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2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2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3A79ADDE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ins w:id="13" w:author="Tochowicz Sylwia" w:date="2023-03-23T13:01:00Z">
        <w:r w:rsidR="00423EA6" w:rsidRPr="00423EA6">
          <w:rPr>
            <w:rStyle w:val="Odwoanieprzypisudolnego"/>
          </w:rPr>
          <w:t>1</w:t>
        </w:r>
      </w:ins>
      <w:del w:id="14" w:author="Tochowicz Sylwia" w:date="2023-03-23T13:01:00Z">
        <w:r w:rsidR="00726462" w:rsidRPr="00CC0EB8" w:rsidDel="00423EA6">
          <w:rPr>
            <w:rStyle w:val="Odwoanieprzypisudolnego"/>
          </w:rPr>
          <w:delText>1</w:delText>
        </w:r>
      </w:del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AC59000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del w:id="15" w:author="Tochowicz Sylwia" w:date="2023-03-23T12:47:00Z">
        <w:r w:rsidR="00960B20" w:rsidRPr="00726848" w:rsidDel="00887B36">
          <w:rPr>
            <w:rFonts w:ascii="Century Gothic" w:hAnsi="Century Gothic" w:cs="Arial"/>
            <w:sz w:val="20"/>
            <w:szCs w:val="20"/>
          </w:rPr>
          <w:delText xml:space="preserve"> </w:delText>
        </w:r>
        <w:r w:rsidR="00960B20" w:rsidRPr="00726848" w:rsidDel="00887B36">
          <w:rPr>
            <w:rFonts w:ascii="Century Gothic" w:hAnsi="Century Gothic" w:cs="Arial"/>
            <w:sz w:val="20"/>
            <w:szCs w:val="20"/>
            <w:highlight w:val="yellow"/>
          </w:rPr>
          <w:delText>w</w:delText>
        </w:r>
        <w:r w:rsidR="00960B20" w:rsidDel="00887B36">
          <w:rPr>
            <w:rFonts w:ascii="Century Gothic" w:hAnsi="Century Gothic" w:cs="Arial"/>
            <w:sz w:val="20"/>
            <w:szCs w:val="20"/>
            <w:highlight w:val="yellow"/>
          </w:rPr>
          <w:delText> </w:delText>
        </w:r>
        <w:r w:rsidR="00960B20" w:rsidRPr="00726848" w:rsidDel="00887B36">
          <w:rPr>
            <w:rFonts w:ascii="Century Gothic" w:hAnsi="Century Gothic" w:cs="Arial"/>
            <w:sz w:val="20"/>
            <w:szCs w:val="20"/>
            <w:highlight w:val="yellow"/>
          </w:rPr>
          <w:delText>zakresie Części nr 1</w:delText>
        </w:r>
        <w:bookmarkStart w:id="16" w:name="_Ref92799185"/>
        <w:r w:rsidR="00A21989" w:rsidDel="00887B36">
          <w:rPr>
            <w:rStyle w:val="Odwoanieprzypisudolnego"/>
            <w:rFonts w:ascii="Century Gothic" w:hAnsi="Century Gothic" w:cs="Arial"/>
            <w:sz w:val="20"/>
            <w:szCs w:val="20"/>
            <w:highlight w:val="yellow"/>
          </w:rPr>
          <w:footnoteReference w:id="2"/>
        </w:r>
        <w:bookmarkEnd w:id="16"/>
        <w:r w:rsidR="00960B20" w:rsidRPr="00726848" w:rsidDel="00887B36">
          <w:rPr>
            <w:rFonts w:ascii="Century Gothic" w:hAnsi="Century Gothic" w:cs="Arial"/>
            <w:sz w:val="20"/>
            <w:szCs w:val="20"/>
            <w:highlight w:val="yellow"/>
          </w:rPr>
          <w:delText>, Części nr 2</w:delText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fldChar w:fldCharType="begin"/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delInstrText xml:space="preserve"> NOTEREF _Ref92799185 \f \h  \* MERGEFORMAT </w:delInstrText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fldChar w:fldCharType="separate"/>
        </w:r>
        <w:r w:rsidR="00A21989" w:rsidRPr="00CC0EB8" w:rsidDel="00887B36">
          <w:rPr>
            <w:rStyle w:val="Odwoanieprzypisudolnego"/>
            <w:highlight w:val="yellow"/>
          </w:rPr>
          <w:delText>2</w:delText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fldChar w:fldCharType="end"/>
        </w:r>
        <w:r w:rsidR="00960B20" w:rsidRPr="00726848" w:rsidDel="00887B36">
          <w:rPr>
            <w:rFonts w:ascii="Century Gothic" w:hAnsi="Century Gothic" w:cs="Arial"/>
            <w:sz w:val="20"/>
            <w:szCs w:val="20"/>
            <w:highlight w:val="yellow"/>
          </w:rPr>
          <w:delText>, Części nr 3</w:delText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fldChar w:fldCharType="begin"/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delInstrText xml:space="preserve"> NOTEREF _Ref92799185 \f \h  \* MERGEFORMAT </w:delInstrText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fldChar w:fldCharType="separate"/>
        </w:r>
        <w:r w:rsidR="00A21989" w:rsidRPr="00AD520C" w:rsidDel="00887B36">
          <w:rPr>
            <w:rStyle w:val="Odwoanieprzypisudolnego"/>
            <w:rFonts w:ascii="Century Gothic" w:hAnsi="Century Gothic"/>
            <w:sz w:val="20"/>
            <w:szCs w:val="20"/>
            <w:highlight w:val="yellow"/>
          </w:rPr>
          <w:delText>2</w:delText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fldChar w:fldCharType="end"/>
        </w:r>
      </w:del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6791C4B1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del w:id="19" w:author="Kalisz Jarosław" w:date="2022-05-02T14:54:00Z">
        <w:r w:rsidRPr="00887B36" w:rsidDel="004D0D4E">
          <w:rPr>
            <w:rFonts w:ascii="Century Gothic" w:hAnsi="Century Gothic" w:cs="Century Gothic"/>
            <w:b/>
            <w:bCs/>
            <w:sz w:val="20"/>
            <w:szCs w:val="20"/>
          </w:rPr>
          <w:delText>1</w:delText>
        </w:r>
        <w:r w:rsidR="00CC0DC1" w:rsidRPr="00887B36" w:rsidDel="004D0D4E">
          <w:rPr>
            <w:rFonts w:ascii="Century Gothic" w:hAnsi="Century Gothic" w:cs="Century Gothic"/>
            <w:b/>
            <w:bCs/>
            <w:sz w:val="20"/>
            <w:szCs w:val="20"/>
          </w:rPr>
          <w:delText>3</w:delText>
        </w:r>
        <w:r w:rsidRPr="00887B36" w:rsidDel="004D0D4E">
          <w:rPr>
            <w:rFonts w:ascii="Century Gothic" w:hAnsi="Century Gothic" w:cs="Century Gothic"/>
            <w:b/>
            <w:bCs/>
            <w:sz w:val="20"/>
            <w:szCs w:val="20"/>
          </w:rPr>
          <w:delText xml:space="preserve"> </w:delText>
        </w:r>
      </w:del>
      <w:ins w:id="20" w:author="Kalisz Jarosław" w:date="2022-05-02T14:54:00Z">
        <w:r w:rsidR="004D0D4E" w:rsidRPr="00887B36">
          <w:rPr>
            <w:rFonts w:ascii="Century Gothic" w:hAnsi="Century Gothic" w:cs="Century Gothic"/>
            <w:b/>
            <w:bCs/>
            <w:sz w:val="20"/>
            <w:szCs w:val="20"/>
          </w:rPr>
          <w:t xml:space="preserve">14 </w:t>
        </w:r>
      </w:ins>
      <w:commentRangeStart w:id="21"/>
      <w:del w:id="22" w:author="Tochowicz Sylwia" w:date="2023-03-23T12:49:00Z">
        <w:r w:rsidR="001C559D" w:rsidRPr="00887B36" w:rsidDel="00887B36">
          <w:rPr>
            <w:rFonts w:ascii="Century Gothic" w:hAnsi="Century Gothic" w:cs="Century Gothic"/>
            <w:b/>
            <w:bCs/>
            <w:sz w:val="20"/>
            <w:szCs w:val="20"/>
            <w:rPrChange w:id="23" w:author="Tochowicz Sylwia" w:date="2023-03-23T12:49:00Z">
              <w:rPr>
                <w:rFonts w:ascii="Century Gothic" w:hAnsi="Century Gothic" w:cs="Century Gothic"/>
                <w:b/>
                <w:bCs/>
                <w:sz w:val="20"/>
                <w:szCs w:val="20"/>
                <w:highlight w:val="yellow"/>
              </w:rPr>
            </w:rPrChange>
          </w:rPr>
          <w:delText>oraz ust</w:delText>
        </w:r>
      </w:del>
      <w:del w:id="24" w:author="Kalisz Jarosław" w:date="2022-05-02T14:21:00Z">
        <w:r w:rsidR="001C559D" w:rsidRPr="00887B36" w:rsidDel="00437494">
          <w:rPr>
            <w:rFonts w:ascii="Century Gothic" w:hAnsi="Century Gothic" w:cs="Century Gothic"/>
            <w:b/>
            <w:bCs/>
            <w:sz w:val="20"/>
            <w:szCs w:val="20"/>
            <w:rPrChange w:id="25" w:author="Tochowicz Sylwia" w:date="2023-03-23T12:49:00Z">
              <w:rPr>
                <w:rFonts w:ascii="Century Gothic" w:hAnsi="Century Gothic" w:cs="Century Gothic"/>
                <w:b/>
                <w:bCs/>
                <w:sz w:val="20"/>
                <w:szCs w:val="20"/>
                <w:highlight w:val="yellow"/>
              </w:rPr>
            </w:rPrChange>
          </w:rPr>
          <w:delText xml:space="preserve">. </w:delText>
        </w:r>
      </w:del>
      <w:ins w:id="26" w:author="Kalisz Jarosław" w:date="2022-05-02T14:21:00Z">
        <w:del w:id="27" w:author="Tochowicz Sylwia" w:date="2023-03-23T12:49:00Z">
          <w:r w:rsidR="00437494" w:rsidRPr="00887B36" w:rsidDel="00887B36">
            <w:rPr>
              <w:rFonts w:ascii="Century Gothic" w:hAnsi="Century Gothic" w:cs="Century Gothic"/>
              <w:b/>
              <w:bCs/>
              <w:sz w:val="20"/>
              <w:szCs w:val="20"/>
              <w:rPrChange w:id="28" w:author="Tochowicz Sylwia" w:date="2023-03-23T12:49:00Z">
                <w:rPr>
                  <w:rFonts w:ascii="Century Gothic" w:hAnsi="Century Gothic" w:cs="Century Gothic"/>
                  <w:b/>
                  <w:bCs/>
                  <w:sz w:val="20"/>
                  <w:szCs w:val="20"/>
                  <w:highlight w:val="yellow"/>
                </w:rPr>
              </w:rPrChange>
            </w:rPr>
            <w:delText>. </w:delText>
          </w:r>
        </w:del>
      </w:ins>
      <w:del w:id="29" w:author="Kalisz Jarosław" w:date="2022-05-02T14:21:00Z">
        <w:r w:rsidR="001C559D" w:rsidRPr="00887B36" w:rsidDel="00437494">
          <w:rPr>
            <w:rFonts w:ascii="Century Gothic" w:hAnsi="Century Gothic" w:cs="Century Gothic"/>
            <w:b/>
            <w:bCs/>
            <w:sz w:val="20"/>
            <w:szCs w:val="20"/>
            <w:rPrChange w:id="30" w:author="Tochowicz Sylwia" w:date="2023-03-23T12:49:00Z">
              <w:rPr>
                <w:rFonts w:ascii="Century Gothic" w:hAnsi="Century Gothic" w:cs="Century Gothic"/>
                <w:b/>
                <w:bCs/>
                <w:sz w:val="20"/>
                <w:szCs w:val="20"/>
                <w:highlight w:val="yellow"/>
              </w:rPr>
            </w:rPrChange>
          </w:rPr>
          <w:delText xml:space="preserve">2 </w:delText>
        </w:r>
      </w:del>
      <w:ins w:id="31" w:author="Kalisz Jarosław" w:date="2022-05-02T14:21:00Z">
        <w:del w:id="32" w:author="Tochowicz Sylwia" w:date="2023-03-23T12:49:00Z">
          <w:r w:rsidR="00437494" w:rsidRPr="00887B36" w:rsidDel="00887B36">
            <w:rPr>
              <w:rFonts w:ascii="Century Gothic" w:hAnsi="Century Gothic" w:cs="Century Gothic"/>
              <w:b/>
              <w:bCs/>
              <w:sz w:val="20"/>
              <w:szCs w:val="20"/>
              <w:rPrChange w:id="33" w:author="Tochowicz Sylwia" w:date="2023-03-23T12:49:00Z">
                <w:rPr>
                  <w:rFonts w:ascii="Century Gothic" w:hAnsi="Century Gothic" w:cs="Century Gothic"/>
                  <w:b/>
                  <w:bCs/>
                  <w:sz w:val="20"/>
                  <w:szCs w:val="20"/>
                  <w:highlight w:val="yellow"/>
                </w:rPr>
              </w:rPrChange>
            </w:rPr>
            <w:delText xml:space="preserve">3 </w:delText>
          </w:r>
        </w:del>
      </w:ins>
      <w:del w:id="34" w:author="Tochowicz Sylwia" w:date="2023-03-23T12:49:00Z">
        <w:r w:rsidR="001C559D" w:rsidRPr="00887B36" w:rsidDel="00887B36">
          <w:rPr>
            <w:rFonts w:ascii="Century Gothic" w:hAnsi="Century Gothic" w:cs="Century Gothic"/>
            <w:b/>
            <w:bCs/>
            <w:sz w:val="20"/>
            <w:szCs w:val="20"/>
            <w:rPrChange w:id="35" w:author="Tochowicz Sylwia" w:date="2023-03-23T12:49:00Z">
              <w:rPr>
                <w:rFonts w:ascii="Century Gothic" w:hAnsi="Century Gothic" w:cs="Century Gothic"/>
                <w:b/>
                <w:bCs/>
                <w:sz w:val="20"/>
                <w:szCs w:val="20"/>
                <w:highlight w:val="yellow"/>
              </w:rPr>
            </w:rPrChange>
          </w:rPr>
          <w:delText xml:space="preserve">pkt </w:delText>
        </w:r>
      </w:del>
      <w:ins w:id="36" w:author="Tochowicz Sylwia" w:date="2023-03-23T12:49:00Z">
        <w:r w:rsidR="00887B36" w:rsidRPr="00887B36">
          <w:rPr>
            <w:rFonts w:ascii="Century Gothic" w:hAnsi="Century Gothic" w:cs="Century Gothic"/>
            <w:b/>
            <w:bCs/>
            <w:sz w:val="20"/>
            <w:szCs w:val="20"/>
            <w:rPrChange w:id="37" w:author="Tochowicz Sylwia" w:date="2023-03-23T12:49:00Z">
              <w:rPr>
                <w:rFonts w:ascii="Century Gothic" w:hAnsi="Century Gothic" w:cs="Century Gothic"/>
                <w:b/>
                <w:bCs/>
                <w:sz w:val="20"/>
                <w:szCs w:val="20"/>
                <w:highlight w:val="yellow"/>
              </w:rPr>
            </w:rPrChange>
          </w:rPr>
          <w:t>S</w:t>
        </w:r>
      </w:ins>
      <w:del w:id="38" w:author="Tochowicz Sylwia" w:date="2023-03-23T12:49:00Z">
        <w:r w:rsidR="001C559D" w:rsidRPr="00887B36" w:rsidDel="00887B36">
          <w:rPr>
            <w:rFonts w:ascii="Century Gothic" w:hAnsi="Century Gothic" w:cs="Century Gothic"/>
            <w:b/>
            <w:bCs/>
            <w:sz w:val="20"/>
            <w:szCs w:val="20"/>
            <w:rPrChange w:id="39" w:author="Tochowicz Sylwia" w:date="2023-03-23T12:49:00Z">
              <w:rPr>
                <w:rFonts w:ascii="Century Gothic" w:hAnsi="Century Gothic" w:cs="Century Gothic"/>
                <w:b/>
                <w:bCs/>
                <w:sz w:val="20"/>
                <w:szCs w:val="20"/>
                <w:highlight w:val="yellow"/>
              </w:rPr>
            </w:rPrChange>
          </w:rPr>
          <w:delText>1-2</w:delText>
        </w:r>
        <w:commentRangeEnd w:id="21"/>
        <w:r w:rsidR="001C559D" w:rsidRPr="00887B36" w:rsidDel="00887B36">
          <w:rPr>
            <w:rStyle w:val="Odwoaniedokomentarza"/>
            <w:rFonts w:ascii="Times New Roman" w:eastAsia="Times New Roman" w:hAnsi="Times New Roman"/>
            <w:lang w:eastAsia="pl-PL"/>
          </w:rPr>
          <w:commentReference w:id="21"/>
        </w:r>
        <w:r w:rsidR="001C559D" w:rsidRPr="00887B36" w:rsidDel="00887B36">
          <w:rPr>
            <w:rFonts w:ascii="Century Gothic" w:hAnsi="Century Gothic" w:cs="Century Gothic"/>
            <w:b/>
            <w:bCs/>
            <w:sz w:val="20"/>
            <w:szCs w:val="20"/>
          </w:rPr>
          <w:delText xml:space="preserve"> </w:delText>
        </w:r>
        <w:r w:rsidR="001F3B63" w:rsidRPr="00887B36" w:rsidDel="00887B36">
          <w:rPr>
            <w:rFonts w:ascii="Century Gothic" w:hAnsi="Century Gothic" w:cs="Century Gothic"/>
            <w:b/>
            <w:bCs/>
            <w:sz w:val="20"/>
            <w:szCs w:val="20"/>
          </w:rPr>
          <w:delText xml:space="preserve">oraz </w:delText>
        </w:r>
        <w:r w:rsidR="00DC1F07" w:rsidRPr="00887B36" w:rsidDel="00887B36">
          <w:rPr>
            <w:rFonts w:ascii="Century Gothic" w:hAnsi="Century Gothic" w:cs="Century Gothic"/>
            <w:b/>
            <w:bCs/>
            <w:sz w:val="20"/>
            <w:szCs w:val="20"/>
          </w:rPr>
          <w:delText>5</w:delText>
        </w:r>
        <w:r w:rsidR="001F3B63" w:rsidRPr="00887B36" w:rsidDel="00887B36">
          <w:rPr>
            <w:rFonts w:ascii="Century Gothic" w:hAnsi="Century Gothic" w:cs="Century Gothic"/>
            <w:b/>
            <w:bCs/>
            <w:sz w:val="20"/>
            <w:szCs w:val="20"/>
          </w:rPr>
          <w:delText>-</w:delText>
        </w:r>
        <w:r w:rsidR="00DC1F07" w:rsidRPr="00887B36" w:rsidDel="00887B36">
          <w:rPr>
            <w:rFonts w:ascii="Century Gothic" w:hAnsi="Century Gothic" w:cs="Century Gothic"/>
            <w:b/>
            <w:bCs/>
            <w:sz w:val="20"/>
            <w:szCs w:val="20"/>
          </w:rPr>
          <w:delText>6</w:delText>
        </w:r>
        <w:r w:rsidR="001F3B63" w:rsidRPr="00887B36" w:rsidDel="00887B36">
          <w:rPr>
            <w:rFonts w:ascii="Century Gothic" w:hAnsi="Century Gothic" w:cs="Century Gothic"/>
            <w:b/>
            <w:bCs/>
            <w:sz w:val="20"/>
            <w:szCs w:val="20"/>
          </w:rPr>
          <w:delText xml:space="preserve"> </w:delText>
        </w:r>
        <w:r w:rsidRPr="00887B36" w:rsidDel="00887B36">
          <w:rPr>
            <w:rFonts w:ascii="Century Gothic" w:hAnsi="Century Gothic" w:cs="Century Gothic"/>
            <w:b/>
            <w:bCs/>
            <w:sz w:val="20"/>
            <w:szCs w:val="20"/>
          </w:rPr>
          <w:delText>S</w:delText>
        </w:r>
      </w:del>
      <w:r w:rsidRPr="00887B36">
        <w:rPr>
          <w:rFonts w:ascii="Century Gothic" w:hAnsi="Century Gothic" w:cs="Century Gothic"/>
          <w:b/>
          <w:bCs/>
          <w:sz w:val="20"/>
          <w:szCs w:val="20"/>
        </w:rPr>
        <w:t>WZ</w:t>
      </w:r>
      <w:r w:rsidR="006561FF" w:rsidRPr="00887B36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3"/>
      </w:r>
      <w:r w:rsidRPr="00887B36">
        <w:rPr>
          <w:rFonts w:ascii="Century Gothic" w:hAnsi="Century Gothic" w:cs="Arial"/>
          <w:b/>
          <w:bCs/>
          <w:sz w:val="20"/>
          <w:szCs w:val="20"/>
        </w:rPr>
        <w:t>.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887B36">
        <w:rPr>
          <w:rFonts w:ascii="Century Gothic" w:hAnsi="Century Gothic" w:cs="Arial"/>
          <w:sz w:val="20"/>
          <w:szCs w:val="20"/>
          <w:rPrChange w:id="40" w:author="Tochowicz Sylwia" w:date="2023-03-23T12:49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  <w:t xml:space="preserve">Załącznik nr </w:t>
      </w:r>
      <w:r w:rsidR="00126C41" w:rsidRPr="00887B36">
        <w:rPr>
          <w:rFonts w:ascii="Century Gothic" w:hAnsi="Century Gothic" w:cs="Arial"/>
          <w:sz w:val="20"/>
          <w:szCs w:val="20"/>
          <w:rPrChange w:id="41" w:author="Tochowicz Sylwia" w:date="2023-03-23T12:49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  <w:t>1</w:t>
      </w:r>
      <w:r w:rsidRPr="00887B36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Del="00887B36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del w:id="42" w:author="Tochowicz Sylwia" w:date="2023-03-23T12:49:00Z"/>
          <w:rFonts w:ascii="Century Gothic" w:hAnsi="Century Gothic"/>
          <w:b/>
          <w:sz w:val="20"/>
          <w:szCs w:val="20"/>
        </w:rPr>
      </w:pPr>
    </w:p>
    <w:p w14:paraId="613C97BC" w14:textId="5BEC8924" w:rsidR="00960B20" w:rsidRPr="00726848" w:rsidRDefault="00960B20" w:rsidP="00887B36">
      <w:pPr>
        <w:tabs>
          <w:tab w:val="left" w:pos="851"/>
        </w:tabs>
        <w:spacing w:line="480" w:lineRule="auto"/>
        <w:jc w:val="both"/>
        <w:rPr>
          <w:rFonts w:ascii="Century Gothic" w:hAnsi="Century Gothic"/>
          <w:b/>
          <w:sz w:val="20"/>
          <w:szCs w:val="20"/>
          <w:highlight w:val="yellow"/>
        </w:rPr>
        <w:pPrChange w:id="43" w:author="Tochowicz Sylwia" w:date="2023-03-23T12:49:00Z">
          <w:pPr>
            <w:tabs>
              <w:tab w:val="left" w:pos="851"/>
            </w:tabs>
            <w:spacing w:line="480" w:lineRule="auto"/>
            <w:ind w:left="426"/>
            <w:jc w:val="both"/>
          </w:pPr>
        </w:pPrChange>
      </w:pPr>
      <w:del w:id="44" w:author="Tochowicz Sylwia" w:date="2023-03-23T12:49:00Z">
        <w:r w:rsidRPr="00726848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>a)</w:delText>
        </w:r>
        <w:r w:rsidRPr="00726848" w:rsidDel="00887B36">
          <w:rPr>
            <w:rFonts w:ascii="Century Gothic" w:hAnsi="Century Gothic"/>
            <w:b/>
            <w:sz w:val="20"/>
            <w:szCs w:val="20"/>
            <w:highlight w:val="yellow"/>
          </w:rPr>
          <w:tab/>
          <w:delText>Część nr 1</w:delText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fldChar w:fldCharType="begin"/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delInstrText xml:space="preserve"> NOTEREF _Ref92799185 \f \h  \* MERGEFORMAT </w:delInstrText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fldChar w:fldCharType="separate"/>
        </w:r>
        <w:r w:rsidR="00A21989" w:rsidRPr="00AD520C" w:rsidDel="00887B36">
          <w:rPr>
            <w:rStyle w:val="Odwoanieprzypisudolnego"/>
            <w:rFonts w:ascii="Century Gothic" w:hAnsi="Century Gothic"/>
            <w:sz w:val="20"/>
            <w:szCs w:val="20"/>
            <w:highlight w:val="yellow"/>
          </w:rPr>
          <w:delText>2</w:delText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fldChar w:fldCharType="end"/>
        </w:r>
        <w:r w:rsidRPr="00726848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 - ……….. nazwa części ……… :</w:delText>
        </w:r>
      </w:del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0349AEC4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ins w:id="45" w:author="Tochowicz Sylwia" w:date="2023-03-23T12:53:00Z"/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4B979D22" w14:textId="77777777" w:rsidR="00887B36" w:rsidRPr="00887B36" w:rsidRDefault="00887B36" w:rsidP="00887B3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ins w:id="46" w:author="Tochowicz Sylwia" w:date="2023-03-23T12:53:00Z"/>
          <w:rFonts w:ascii="Century Gothic" w:hAnsi="Century Gothic"/>
          <w:b/>
          <w:bCs/>
          <w:sz w:val="20"/>
          <w:szCs w:val="20"/>
        </w:rPr>
      </w:pPr>
      <w:ins w:id="47" w:author="Tochowicz Sylwia" w:date="2023-03-23T12:53:00Z">
        <w:r w:rsidRPr="00887B36">
          <w:rPr>
            <w:rFonts w:ascii="Century Gothic" w:hAnsi="Century Gothic"/>
            <w:b/>
            <w:bCs/>
            <w:sz w:val="20"/>
            <w:szCs w:val="20"/>
          </w:rPr>
          <w:t xml:space="preserve">W Tym: </w:t>
        </w:r>
      </w:ins>
    </w:p>
    <w:p w14:paraId="1273FB45" w14:textId="77777777" w:rsidR="00887B36" w:rsidRPr="00887B36" w:rsidRDefault="00887B36" w:rsidP="00887B3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ins w:id="48" w:author="Tochowicz Sylwia" w:date="2023-03-23T12:53:00Z"/>
          <w:rFonts w:ascii="Century Gothic" w:hAnsi="Century Gothic"/>
          <w:sz w:val="20"/>
          <w:szCs w:val="20"/>
        </w:rPr>
      </w:pPr>
      <w:ins w:id="49" w:author="Tochowicz Sylwia" w:date="2023-03-23T12:53:00Z">
        <w:r w:rsidRPr="00887B36">
          <w:rPr>
            <w:rFonts w:ascii="Century Gothic" w:hAnsi="Century Gothic"/>
            <w:sz w:val="20"/>
            <w:szCs w:val="20"/>
          </w:rPr>
          <w:t>-</w:t>
        </w:r>
        <w:r w:rsidRPr="00887B36">
          <w:rPr>
            <w:rFonts w:ascii="Century Gothic" w:hAnsi="Century Gothic"/>
            <w:b/>
            <w:sz w:val="20"/>
            <w:szCs w:val="20"/>
          </w:rPr>
          <w:t xml:space="preserve"> cena netto</w:t>
        </w:r>
        <w:r w:rsidRPr="00887B36">
          <w:rPr>
            <w:rFonts w:ascii="Century Gothic" w:hAnsi="Century Gothic"/>
            <w:sz w:val="20"/>
            <w:szCs w:val="20"/>
          </w:rPr>
          <w:t xml:space="preserve"> ………… zł (słownie ……………. zł) za część projektową; </w:t>
        </w:r>
      </w:ins>
    </w:p>
    <w:p w14:paraId="3CC23499" w14:textId="067B3859" w:rsidR="00887B36" w:rsidRDefault="00887B36" w:rsidP="00887B3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ins w:id="50" w:author="Tochowicz Sylwia" w:date="2023-03-23T12:53:00Z"/>
          <w:rFonts w:ascii="Century Gothic" w:hAnsi="Century Gothic"/>
          <w:sz w:val="20"/>
          <w:szCs w:val="20"/>
        </w:rPr>
      </w:pPr>
      <w:ins w:id="51" w:author="Tochowicz Sylwia" w:date="2023-03-23T12:53:00Z">
        <w:r w:rsidRPr="00887B36">
          <w:rPr>
            <w:rFonts w:ascii="Century Gothic" w:hAnsi="Century Gothic"/>
            <w:sz w:val="20"/>
            <w:szCs w:val="20"/>
          </w:rPr>
          <w:t xml:space="preserve">- </w:t>
        </w:r>
        <w:r w:rsidRPr="00887B36">
          <w:rPr>
            <w:rFonts w:ascii="Century Gothic" w:hAnsi="Century Gothic"/>
            <w:b/>
            <w:sz w:val="20"/>
            <w:szCs w:val="20"/>
          </w:rPr>
          <w:t xml:space="preserve">cena netto </w:t>
        </w:r>
        <w:r w:rsidRPr="00887B36">
          <w:rPr>
            <w:rFonts w:ascii="Century Gothic" w:hAnsi="Century Gothic"/>
            <w:sz w:val="20"/>
            <w:szCs w:val="20"/>
          </w:rPr>
          <w:t>………… zł (słownie ……………. zł) za część budowlaną</w:t>
        </w:r>
      </w:ins>
    </w:p>
    <w:p w14:paraId="0D7DEC29" w14:textId="4177F2D0" w:rsidR="00887B36" w:rsidDel="00E30A25" w:rsidRDefault="00887B36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52" w:author="Tochowicz Sylwia" w:date="2023-03-23T12:54:00Z"/>
          <w:rFonts w:ascii="Century Gothic" w:hAnsi="Century Gothic"/>
          <w:sz w:val="20"/>
          <w:szCs w:val="20"/>
        </w:rPr>
      </w:pPr>
    </w:p>
    <w:p w14:paraId="1B95EE9B" w14:textId="1899DEA1" w:rsidR="00960B20" w:rsidRPr="00726848" w:rsidDel="00887B36" w:rsidRDefault="00960B20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del w:id="53" w:author="Tochowicz Sylwia" w:date="2023-03-23T12:49:00Z"/>
          <w:rFonts w:ascii="Century Gothic" w:hAnsi="Century Gothic"/>
          <w:b/>
          <w:sz w:val="20"/>
          <w:szCs w:val="20"/>
          <w:highlight w:val="yellow"/>
        </w:rPr>
      </w:pPr>
      <w:del w:id="54" w:author="Tochowicz Sylwia" w:date="2023-03-23T12:49:00Z">
        <w:r w:rsidRPr="00726848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>Powyższa wycena zgodna jest z Formularzem Cenowym stanowiącym załącznik nr 1 do niniejszego Formularza.</w:delText>
        </w:r>
      </w:del>
    </w:p>
    <w:p w14:paraId="61EF7AA3" w14:textId="61FE7AF0" w:rsidR="00960B20" w:rsidDel="00887B36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55" w:author="Tochowicz Sylwia" w:date="2023-03-23T12:49:00Z"/>
          <w:rFonts w:ascii="Century Gothic" w:hAnsi="Century Gothic"/>
          <w:sz w:val="20"/>
          <w:szCs w:val="20"/>
        </w:rPr>
      </w:pPr>
    </w:p>
    <w:p w14:paraId="3B40A03F" w14:textId="1DFD4CA5" w:rsidR="00960B20" w:rsidRPr="00726848" w:rsidDel="00887B36" w:rsidRDefault="00960B20" w:rsidP="00960B20">
      <w:pPr>
        <w:tabs>
          <w:tab w:val="left" w:pos="851"/>
        </w:tabs>
        <w:spacing w:line="480" w:lineRule="auto"/>
        <w:ind w:left="426"/>
        <w:jc w:val="both"/>
        <w:rPr>
          <w:del w:id="56" w:author="Tochowicz Sylwia" w:date="2023-03-23T12:49:00Z"/>
          <w:rFonts w:ascii="Century Gothic" w:hAnsi="Century Gothic"/>
          <w:b/>
          <w:sz w:val="20"/>
          <w:szCs w:val="20"/>
          <w:highlight w:val="yellow"/>
        </w:rPr>
      </w:pPr>
      <w:del w:id="57" w:author="Tochowicz Sylwia" w:date="2023-03-23T12:49:00Z">
        <w:r w:rsidRPr="00726848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>b)</w:delText>
        </w:r>
        <w:r w:rsidRPr="00726848" w:rsidDel="00887B36">
          <w:rPr>
            <w:rFonts w:ascii="Century Gothic" w:hAnsi="Century Gothic"/>
            <w:b/>
            <w:sz w:val="20"/>
            <w:szCs w:val="20"/>
            <w:highlight w:val="yellow"/>
          </w:rPr>
          <w:tab/>
          <w:delText>Część nr 2</w:delText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fldChar w:fldCharType="begin"/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delInstrText xml:space="preserve"> NOTEREF _Ref92799185 \f \h  \* MERGEFORMAT </w:delInstrText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fldChar w:fldCharType="separate"/>
        </w:r>
        <w:r w:rsidR="00A21989" w:rsidRPr="00AD520C" w:rsidDel="00887B36">
          <w:rPr>
            <w:rStyle w:val="Odwoanieprzypisudolnego"/>
            <w:rFonts w:ascii="Century Gothic" w:hAnsi="Century Gothic"/>
            <w:sz w:val="20"/>
            <w:szCs w:val="20"/>
            <w:highlight w:val="yellow"/>
          </w:rPr>
          <w:delText>2</w:delText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fldChar w:fldCharType="end"/>
        </w:r>
        <w:r w:rsidRPr="00726848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 - ……….. nazwa części ……… :</w:delText>
        </w:r>
      </w:del>
    </w:p>
    <w:p w14:paraId="39507358" w14:textId="280331B2" w:rsidR="00960B20" w:rsidRPr="00960B20" w:rsidDel="00887B36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58" w:author="Tochowicz Sylwia" w:date="2023-03-23T12:49:00Z"/>
          <w:rFonts w:ascii="Century Gothic" w:hAnsi="Century Gothic"/>
          <w:b/>
          <w:sz w:val="20"/>
          <w:szCs w:val="20"/>
          <w:highlight w:val="yellow"/>
        </w:rPr>
      </w:pPr>
      <w:del w:id="59" w:author="Tochowicz Sylwia" w:date="2023-03-23T12:49:00Z"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cena netto </w:delText>
        </w:r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tab/>
          <w:delText xml:space="preserve"> </w:delText>
        </w:r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>PLN</w:delText>
        </w:r>
      </w:del>
    </w:p>
    <w:p w14:paraId="5E65C45E" w14:textId="2A2857E2" w:rsidR="00960B20" w:rsidRPr="00960B20" w:rsidDel="00887B36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60" w:author="Tochowicz Sylwia" w:date="2023-03-23T12:49:00Z"/>
          <w:rFonts w:ascii="Century Gothic" w:hAnsi="Century Gothic"/>
          <w:sz w:val="20"/>
          <w:szCs w:val="20"/>
          <w:highlight w:val="yellow"/>
        </w:rPr>
      </w:pPr>
      <w:del w:id="61" w:author="Tochowicz Sylwia" w:date="2023-03-23T12:49:00Z"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delText xml:space="preserve">(słownie: </w:delText>
        </w:r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tab/>
          <w:delText>)</w:delText>
        </w:r>
      </w:del>
    </w:p>
    <w:p w14:paraId="012B3C58" w14:textId="1FA98BE2" w:rsidR="00960B20" w:rsidRPr="00960B20" w:rsidDel="00887B36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62" w:author="Tochowicz Sylwia" w:date="2023-03-23T12:49:00Z"/>
          <w:rFonts w:ascii="Century Gothic" w:hAnsi="Century Gothic"/>
          <w:b/>
          <w:sz w:val="20"/>
          <w:szCs w:val="20"/>
          <w:highlight w:val="yellow"/>
        </w:rPr>
      </w:pPr>
      <w:del w:id="63" w:author="Tochowicz Sylwia" w:date="2023-03-23T12:49:00Z"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VAT </w:delText>
        </w:r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delText xml:space="preserve">.......... </w:delText>
        </w:r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%, kwota VAT </w:delText>
        </w:r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tab/>
        </w:r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 PLN</w:delText>
        </w:r>
      </w:del>
    </w:p>
    <w:p w14:paraId="72B6A88C" w14:textId="24532CC8" w:rsidR="00960B20" w:rsidRPr="00960B20" w:rsidDel="00887B36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64" w:author="Tochowicz Sylwia" w:date="2023-03-23T12:49:00Z"/>
          <w:rFonts w:ascii="Century Gothic" w:hAnsi="Century Gothic"/>
          <w:sz w:val="20"/>
          <w:szCs w:val="20"/>
          <w:highlight w:val="yellow"/>
        </w:rPr>
      </w:pPr>
      <w:del w:id="65" w:author="Tochowicz Sylwia" w:date="2023-03-23T12:49:00Z"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delText xml:space="preserve">(słownie: </w:delText>
        </w:r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tab/>
          <w:delText>)</w:delText>
        </w:r>
      </w:del>
    </w:p>
    <w:p w14:paraId="646D05FC" w14:textId="1B8608F3" w:rsidR="00960B20" w:rsidRPr="00960B20" w:rsidDel="00887B36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66" w:author="Tochowicz Sylwia" w:date="2023-03-23T12:49:00Z"/>
          <w:rFonts w:ascii="Century Gothic" w:hAnsi="Century Gothic"/>
          <w:b/>
          <w:sz w:val="20"/>
          <w:szCs w:val="20"/>
          <w:highlight w:val="yellow"/>
        </w:rPr>
      </w:pPr>
      <w:del w:id="67" w:author="Tochowicz Sylwia" w:date="2023-03-23T12:49:00Z"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>cena brutto</w:delText>
        </w:r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delText xml:space="preserve"> </w:delText>
        </w:r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tab/>
        </w:r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>PLN</w:delText>
        </w:r>
      </w:del>
    </w:p>
    <w:p w14:paraId="458B74FB" w14:textId="50003CF0" w:rsidR="00960B20" w:rsidRPr="00960B20" w:rsidDel="00887B36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68" w:author="Tochowicz Sylwia" w:date="2023-03-23T12:49:00Z"/>
          <w:rFonts w:ascii="Century Gothic" w:hAnsi="Century Gothic"/>
          <w:sz w:val="20"/>
          <w:szCs w:val="20"/>
          <w:highlight w:val="yellow"/>
        </w:rPr>
      </w:pPr>
      <w:del w:id="69" w:author="Tochowicz Sylwia" w:date="2023-03-23T12:49:00Z"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delText xml:space="preserve">(słownie: </w:delText>
        </w:r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tab/>
          <w:delText>)</w:delText>
        </w:r>
      </w:del>
    </w:p>
    <w:p w14:paraId="12139242" w14:textId="7C3C69FC" w:rsidR="00960B20" w:rsidRPr="00960B20" w:rsidDel="00887B36" w:rsidRDefault="00960B20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del w:id="70" w:author="Tochowicz Sylwia" w:date="2023-03-23T12:49:00Z"/>
          <w:rFonts w:ascii="Century Gothic" w:hAnsi="Century Gothic"/>
          <w:b/>
          <w:sz w:val="20"/>
          <w:szCs w:val="20"/>
          <w:highlight w:val="yellow"/>
        </w:rPr>
      </w:pPr>
      <w:del w:id="71" w:author="Tochowicz Sylwia" w:date="2023-03-23T12:49:00Z"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>Powyższa wycena zgodna jest z Formularzem Cenowym stanowiącym załącznik nr 2 do niniejszego Formularza.</w:delText>
        </w:r>
      </w:del>
    </w:p>
    <w:p w14:paraId="13DEB5FC" w14:textId="34BAE9A6" w:rsidR="00960B20" w:rsidRPr="00960B20" w:rsidDel="00887B36" w:rsidRDefault="00960B20" w:rsidP="00960B20">
      <w:pPr>
        <w:tabs>
          <w:tab w:val="left" w:pos="851"/>
        </w:tabs>
        <w:spacing w:line="360" w:lineRule="auto"/>
        <w:ind w:left="426"/>
        <w:jc w:val="both"/>
        <w:rPr>
          <w:del w:id="72" w:author="Tochowicz Sylwia" w:date="2023-03-23T12:49:00Z"/>
          <w:rFonts w:ascii="Century Gothic" w:hAnsi="Century Gothic"/>
          <w:b/>
          <w:sz w:val="20"/>
          <w:szCs w:val="20"/>
          <w:highlight w:val="yellow"/>
        </w:rPr>
      </w:pPr>
    </w:p>
    <w:p w14:paraId="61F84D60" w14:textId="439C72B0" w:rsidR="00960B20" w:rsidRPr="00960B20" w:rsidDel="00887B36" w:rsidRDefault="00960B20" w:rsidP="00960B20">
      <w:pPr>
        <w:tabs>
          <w:tab w:val="left" w:pos="851"/>
        </w:tabs>
        <w:spacing w:line="480" w:lineRule="auto"/>
        <w:ind w:left="426"/>
        <w:jc w:val="both"/>
        <w:rPr>
          <w:del w:id="73" w:author="Tochowicz Sylwia" w:date="2023-03-23T12:49:00Z"/>
          <w:rFonts w:ascii="Century Gothic" w:hAnsi="Century Gothic"/>
          <w:b/>
          <w:sz w:val="20"/>
          <w:szCs w:val="20"/>
          <w:highlight w:val="yellow"/>
        </w:rPr>
      </w:pPr>
      <w:del w:id="74" w:author="Tochowicz Sylwia" w:date="2023-03-23T12:49:00Z"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>c)</w:delText>
        </w:r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tab/>
          <w:delText>Część nr 3</w:delText>
        </w:r>
        <w:r w:rsidR="006561FF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fldChar w:fldCharType="begin"/>
        </w:r>
        <w:r w:rsidR="006561FF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delInstrText xml:space="preserve"> NOTEREF _Ref92799185 \f \h  \* MERGEFORMAT </w:delInstrText>
        </w:r>
        <w:r w:rsidR="006561FF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</w:r>
        <w:r w:rsidR="006561FF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fldChar w:fldCharType="separate"/>
        </w:r>
        <w:r w:rsidR="006561FF" w:rsidRPr="00AD520C" w:rsidDel="00887B36">
          <w:rPr>
            <w:rStyle w:val="Odwoanieprzypisudolnego"/>
            <w:rFonts w:ascii="Century Gothic" w:hAnsi="Century Gothic"/>
            <w:sz w:val="20"/>
            <w:szCs w:val="20"/>
            <w:highlight w:val="yellow"/>
          </w:rPr>
          <w:delText>2</w:delText>
        </w:r>
        <w:r w:rsidR="006561FF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fldChar w:fldCharType="end"/>
        </w:r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 - ……….. nazwa części ……… :</w:delText>
        </w:r>
      </w:del>
    </w:p>
    <w:p w14:paraId="0DBD4AFF" w14:textId="3CD6DC26" w:rsidR="00960B20" w:rsidRPr="00960B20" w:rsidDel="00887B36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75" w:author="Tochowicz Sylwia" w:date="2023-03-23T12:49:00Z"/>
          <w:rFonts w:ascii="Century Gothic" w:hAnsi="Century Gothic"/>
          <w:b/>
          <w:sz w:val="20"/>
          <w:szCs w:val="20"/>
          <w:highlight w:val="yellow"/>
        </w:rPr>
      </w:pPr>
      <w:del w:id="76" w:author="Tochowicz Sylwia" w:date="2023-03-23T12:49:00Z"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cena netto </w:delText>
        </w:r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tab/>
          <w:delText xml:space="preserve"> </w:delText>
        </w:r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>PLN</w:delText>
        </w:r>
      </w:del>
    </w:p>
    <w:p w14:paraId="31F2DA6D" w14:textId="3AB6E5B5" w:rsidR="00960B20" w:rsidRPr="00960B20" w:rsidDel="00887B36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77" w:author="Tochowicz Sylwia" w:date="2023-03-23T12:49:00Z"/>
          <w:rFonts w:ascii="Century Gothic" w:hAnsi="Century Gothic"/>
          <w:sz w:val="20"/>
          <w:szCs w:val="20"/>
          <w:highlight w:val="yellow"/>
        </w:rPr>
      </w:pPr>
      <w:del w:id="78" w:author="Tochowicz Sylwia" w:date="2023-03-23T12:49:00Z"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delText xml:space="preserve">(słownie: </w:delText>
        </w:r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tab/>
          <w:delText>)</w:delText>
        </w:r>
      </w:del>
    </w:p>
    <w:p w14:paraId="4CB24D81" w14:textId="213BA368" w:rsidR="00960B20" w:rsidRPr="00960B20" w:rsidDel="00887B36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79" w:author="Tochowicz Sylwia" w:date="2023-03-23T12:49:00Z"/>
          <w:rFonts w:ascii="Century Gothic" w:hAnsi="Century Gothic"/>
          <w:b/>
          <w:sz w:val="20"/>
          <w:szCs w:val="20"/>
          <w:highlight w:val="yellow"/>
        </w:rPr>
      </w:pPr>
      <w:del w:id="80" w:author="Tochowicz Sylwia" w:date="2023-03-23T12:49:00Z"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VAT </w:delText>
        </w:r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delText xml:space="preserve">.......... </w:delText>
        </w:r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%, kwota VAT </w:delText>
        </w:r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tab/>
        </w:r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 PLN</w:delText>
        </w:r>
      </w:del>
    </w:p>
    <w:p w14:paraId="6F5439C2" w14:textId="63E44F91" w:rsidR="00960B20" w:rsidRPr="00960B20" w:rsidDel="00887B36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81" w:author="Tochowicz Sylwia" w:date="2023-03-23T12:49:00Z"/>
          <w:rFonts w:ascii="Century Gothic" w:hAnsi="Century Gothic"/>
          <w:sz w:val="20"/>
          <w:szCs w:val="20"/>
          <w:highlight w:val="yellow"/>
        </w:rPr>
      </w:pPr>
      <w:del w:id="82" w:author="Tochowicz Sylwia" w:date="2023-03-23T12:49:00Z"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delText xml:space="preserve">(słownie: </w:delText>
        </w:r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tab/>
          <w:delText>)</w:delText>
        </w:r>
      </w:del>
    </w:p>
    <w:p w14:paraId="0D38B6E6" w14:textId="763D72B5" w:rsidR="00960B20" w:rsidRPr="00960B20" w:rsidDel="00887B36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83" w:author="Tochowicz Sylwia" w:date="2023-03-23T12:49:00Z"/>
          <w:rFonts w:ascii="Century Gothic" w:hAnsi="Century Gothic"/>
          <w:b/>
          <w:sz w:val="20"/>
          <w:szCs w:val="20"/>
          <w:highlight w:val="yellow"/>
        </w:rPr>
      </w:pPr>
      <w:del w:id="84" w:author="Tochowicz Sylwia" w:date="2023-03-23T12:49:00Z"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>cena brutto</w:delText>
        </w:r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delText xml:space="preserve"> </w:delText>
        </w:r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tab/>
        </w:r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>PLN</w:delText>
        </w:r>
      </w:del>
    </w:p>
    <w:p w14:paraId="53CD4CED" w14:textId="2BC7D035" w:rsidR="00960B20" w:rsidRPr="00960B20" w:rsidDel="00887B36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85" w:author="Tochowicz Sylwia" w:date="2023-03-23T12:49:00Z"/>
          <w:rFonts w:ascii="Century Gothic" w:hAnsi="Century Gothic"/>
          <w:sz w:val="20"/>
          <w:szCs w:val="20"/>
          <w:highlight w:val="yellow"/>
        </w:rPr>
      </w:pPr>
      <w:del w:id="86" w:author="Tochowicz Sylwia" w:date="2023-03-23T12:49:00Z"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delText xml:space="preserve">(słownie: </w:delText>
        </w:r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tab/>
          <w:delText>)</w:delText>
        </w:r>
      </w:del>
    </w:p>
    <w:p w14:paraId="060D02DB" w14:textId="0AEBE333" w:rsidR="00960B20" w:rsidRPr="00960B20" w:rsidDel="00887B36" w:rsidRDefault="00960B20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del w:id="87" w:author="Tochowicz Sylwia" w:date="2023-03-23T12:49:00Z"/>
          <w:rFonts w:ascii="Century Gothic" w:hAnsi="Century Gothic"/>
          <w:b/>
          <w:sz w:val="20"/>
          <w:szCs w:val="20"/>
          <w:highlight w:val="yellow"/>
        </w:rPr>
      </w:pPr>
      <w:del w:id="88" w:author="Tochowicz Sylwia" w:date="2023-03-23T12:49:00Z"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>Powyższa wycena zgodna jest z Formularzem Cenowym stanowiącym załącznik nr 3 do niniejszego Formularza.</w:delText>
        </w:r>
      </w:del>
    </w:p>
    <w:p w14:paraId="145DBA44" w14:textId="21E50851" w:rsidR="000E18E6" w:rsidDel="006A50CE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del w:id="89" w:author="Tochowicz Sylwia" w:date="2023-03-23T12:53:00Z"/>
          <w:rFonts w:ascii="Century Gothic" w:hAnsi="Century Gothic" w:cs="Arial"/>
          <w:sz w:val="20"/>
          <w:szCs w:val="20"/>
        </w:rPr>
      </w:pPr>
      <w:del w:id="90" w:author="Tochowicz Sylwia" w:date="2023-03-23T12:53:00Z">
        <w:r w:rsidRPr="00A62E3F" w:rsidDel="006A50CE">
          <w:rPr>
            <w:rFonts w:ascii="Century Gothic" w:hAnsi="Century Gothic" w:cs="Arial"/>
            <w:b/>
            <w:bCs/>
            <w:sz w:val="20"/>
            <w:szCs w:val="20"/>
          </w:rPr>
          <w:delText xml:space="preserve">OŚWIADCZAMY, </w:delText>
        </w:r>
        <w:r w:rsidRPr="00A62E3F" w:rsidDel="006A50CE">
          <w:rPr>
            <w:rFonts w:ascii="Century Gothic" w:hAnsi="Century Gothic" w:cs="Arial"/>
            <w:sz w:val="20"/>
            <w:szCs w:val="20"/>
          </w:rPr>
          <w:delText xml:space="preserve">że </w:delText>
        </w:r>
        <w:bookmarkStart w:id="91" w:name="_Hlk92294004"/>
        <w:r w:rsidRPr="00A62E3F" w:rsidDel="006A50CE">
          <w:rPr>
            <w:rFonts w:ascii="Century Gothic" w:hAnsi="Century Gothic" w:cs="Arial"/>
            <w:sz w:val="20"/>
            <w:szCs w:val="20"/>
          </w:rPr>
          <w:delText xml:space="preserve">wybór naszej oferty </w:delText>
        </w:r>
        <w:r w:rsidRPr="00A62E3F" w:rsidDel="006A50CE">
          <w:rPr>
            <w:rFonts w:ascii="Century Gothic" w:hAnsi="Century Gothic" w:cs="Arial"/>
            <w:b/>
            <w:bCs/>
            <w:sz w:val="20"/>
            <w:szCs w:val="20"/>
          </w:rPr>
          <w:delText>będzie / nie będzie</w:delText>
        </w:r>
        <w:r w:rsidR="006561FF" w:rsidRPr="00CC0EB8" w:rsidDel="006A50CE">
          <w:rPr>
            <w:rFonts w:ascii="Century Gothic" w:hAnsi="Century Gothic" w:cs="Arial"/>
            <w:sz w:val="20"/>
            <w:szCs w:val="20"/>
          </w:rPr>
          <w:fldChar w:fldCharType="begin"/>
        </w:r>
        <w:r w:rsidR="006561FF" w:rsidRPr="00CC0EB8" w:rsidDel="006A50CE">
          <w:rPr>
            <w:rFonts w:ascii="Century Gothic" w:hAnsi="Century Gothic" w:cs="Arial"/>
            <w:sz w:val="20"/>
            <w:szCs w:val="20"/>
          </w:rPr>
          <w:delInstrText xml:space="preserve"> NOTEREF _Ref92799185 \f \h  \* MERGEFORMAT </w:delInstrText>
        </w:r>
        <w:r w:rsidR="006561FF" w:rsidRPr="00CC0EB8" w:rsidDel="006A50CE">
          <w:rPr>
            <w:rFonts w:ascii="Century Gothic" w:hAnsi="Century Gothic" w:cs="Arial"/>
            <w:sz w:val="20"/>
            <w:szCs w:val="20"/>
          </w:rPr>
        </w:r>
        <w:r w:rsidR="006561FF" w:rsidRPr="00CC0EB8" w:rsidDel="006A50CE">
          <w:rPr>
            <w:rFonts w:ascii="Century Gothic" w:hAnsi="Century Gothic" w:cs="Arial"/>
            <w:sz w:val="20"/>
            <w:szCs w:val="20"/>
          </w:rPr>
          <w:fldChar w:fldCharType="separate"/>
        </w:r>
        <w:r w:rsidR="006561FF" w:rsidRPr="00CC0EB8" w:rsidDel="006A50CE">
          <w:rPr>
            <w:rStyle w:val="Odwoanieprzypisudolnego"/>
            <w:rFonts w:ascii="Century Gothic" w:hAnsi="Century Gothic"/>
            <w:sz w:val="20"/>
            <w:szCs w:val="20"/>
          </w:rPr>
          <w:delText>2</w:delText>
        </w:r>
        <w:r w:rsidR="006561FF" w:rsidRPr="00CC0EB8" w:rsidDel="006A50CE">
          <w:rPr>
            <w:rFonts w:ascii="Century Gothic" w:hAnsi="Century Gothic" w:cs="Arial"/>
            <w:sz w:val="20"/>
            <w:szCs w:val="20"/>
          </w:rPr>
          <w:fldChar w:fldCharType="end"/>
        </w:r>
        <w:r w:rsidRPr="00A62E3F" w:rsidDel="006A50CE">
          <w:rPr>
            <w:rFonts w:ascii="Century Gothic" w:hAnsi="Century Gothic" w:cs="Arial"/>
            <w:sz w:val="20"/>
            <w:szCs w:val="20"/>
          </w:rPr>
          <w:delText xml:space="preserve"> prowadził do powstania u</w:delText>
        </w:r>
        <w:r w:rsidDel="006A50CE">
          <w:rPr>
            <w:rFonts w:ascii="Century Gothic" w:hAnsi="Century Gothic" w:cs="Arial"/>
            <w:sz w:val="20"/>
            <w:szCs w:val="20"/>
          </w:rPr>
          <w:delText> </w:delText>
        </w:r>
        <w:r w:rsidRPr="00A62E3F" w:rsidDel="006A50CE">
          <w:rPr>
            <w:rFonts w:ascii="Century Gothic" w:hAnsi="Century Gothic" w:cs="Arial"/>
            <w:sz w:val="20"/>
            <w:szCs w:val="20"/>
          </w:rPr>
          <w:delText xml:space="preserve">Zamawiającego obowiązku podatkowego zgodnie z przepisami o podatku od towarów i usług. </w:delText>
        </w:r>
      </w:del>
    </w:p>
    <w:bookmarkEnd w:id="91"/>
    <w:p w14:paraId="48254988" w14:textId="63A0F5E4" w:rsidR="000E18E6" w:rsidDel="006A50CE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del w:id="92" w:author="Tochowicz Sylwia" w:date="2023-03-23T12:53:00Z"/>
          <w:rFonts w:ascii="Century Gothic" w:hAnsi="Century Gothic" w:cs="Arial"/>
          <w:sz w:val="20"/>
          <w:szCs w:val="20"/>
        </w:rPr>
      </w:pPr>
      <w:del w:id="93" w:author="Tochowicz Sylwia" w:date="2023-03-23T12:53:00Z">
        <w:r w:rsidRPr="00C23048" w:rsidDel="006A50CE">
          <w:rPr>
            <w:rFonts w:ascii="Century Gothic" w:hAnsi="Century Gothic" w:cs="Arial"/>
            <w:sz w:val="20"/>
            <w:szCs w:val="20"/>
          </w:rPr>
          <w:delText>W przypadku, gdy wybór oferty będzie prowadził do powstania u Zamawiającego obowiązku podatkowego</w:delText>
        </w:r>
        <w:r w:rsidDel="006A50CE">
          <w:rPr>
            <w:rFonts w:ascii="Century Gothic" w:hAnsi="Century Gothic" w:cs="Arial"/>
            <w:sz w:val="20"/>
            <w:szCs w:val="20"/>
          </w:rPr>
          <w:delText>,</w:delText>
        </w:r>
        <w:r w:rsidRPr="00C23048" w:rsidDel="006A50CE">
          <w:rPr>
            <w:rFonts w:ascii="Century Gothic" w:hAnsi="Century Gothic" w:cs="Arial"/>
            <w:sz w:val="20"/>
            <w:szCs w:val="20"/>
          </w:rPr>
          <w:delText xml:space="preserve"> wskazujemy:</w:delText>
        </w:r>
      </w:del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:rsidDel="006A50CE" w14:paraId="26F83A69" w14:textId="2B5AFCAC" w:rsidTr="004B502B">
        <w:trPr>
          <w:del w:id="94" w:author="Tochowicz Sylwia" w:date="2023-03-23T12:53:00Z"/>
        </w:trPr>
        <w:tc>
          <w:tcPr>
            <w:tcW w:w="696" w:type="dxa"/>
            <w:shd w:val="clear" w:color="auto" w:fill="BFBFBF" w:themeFill="background1" w:themeFillShade="BF"/>
          </w:tcPr>
          <w:p w14:paraId="5982CF88" w14:textId="51C623C1" w:rsidR="000E18E6" w:rsidDel="006A50C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95" w:author="Tochowicz Sylwia" w:date="2023-03-23T12:53:00Z"/>
                <w:rFonts w:ascii="Century Gothic" w:hAnsi="Century Gothic" w:cs="Arial"/>
                <w:sz w:val="20"/>
                <w:szCs w:val="20"/>
              </w:rPr>
            </w:pPr>
            <w:del w:id="96" w:author="Tochowicz Sylwia" w:date="2023-03-23T12:53:00Z">
              <w:r w:rsidDel="006A50CE">
                <w:rPr>
                  <w:rFonts w:ascii="Century Gothic" w:hAnsi="Century Gothic" w:cs="Arial"/>
                  <w:sz w:val="20"/>
                  <w:szCs w:val="20"/>
                </w:rPr>
                <w:delText>L.p.</w:delText>
              </w:r>
            </w:del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34FAB03" w:rsidR="000E18E6" w:rsidDel="006A50C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97" w:author="Tochowicz Sylwia" w:date="2023-03-23T12:53:00Z"/>
                <w:rFonts w:ascii="Century Gothic" w:hAnsi="Century Gothic" w:cs="Arial"/>
                <w:sz w:val="20"/>
                <w:szCs w:val="20"/>
              </w:rPr>
            </w:pPr>
            <w:del w:id="98" w:author="Tochowicz Sylwia" w:date="2023-03-23T12:53:00Z">
              <w:r w:rsidDel="006A50CE">
                <w:rPr>
                  <w:rFonts w:ascii="Century Gothic" w:hAnsi="Century Gothic" w:cs="Arial"/>
                  <w:sz w:val="20"/>
                  <w:szCs w:val="20"/>
                </w:rPr>
                <w:delText>N</w:delText>
              </w:r>
              <w:r w:rsidRPr="00635D57" w:rsidDel="006A50CE">
                <w:rPr>
                  <w:rFonts w:ascii="Century Gothic" w:hAnsi="Century Gothic" w:cs="Arial"/>
                  <w:sz w:val="20"/>
                  <w:szCs w:val="20"/>
                </w:rPr>
                <w:delText>azw</w:delText>
              </w:r>
              <w:r w:rsidDel="006A50CE">
                <w:rPr>
                  <w:rFonts w:ascii="Century Gothic" w:hAnsi="Century Gothic" w:cs="Arial"/>
                  <w:sz w:val="20"/>
                  <w:szCs w:val="20"/>
                </w:rPr>
                <w:delText>ę</w:delText>
              </w:r>
              <w:r w:rsidRPr="00635D57" w:rsidDel="006A50CE">
                <w:rPr>
                  <w:rFonts w:ascii="Century Gothic" w:hAnsi="Century Gothic" w:cs="Arial"/>
                  <w:sz w:val="20"/>
                  <w:szCs w:val="20"/>
                </w:rPr>
                <w:delText xml:space="preserve"> (rodzaj) towaru lub usługi, których dostawa lub świadczenie będą prowadziły do powstania obowiązku podatkowego</w:delText>
              </w:r>
            </w:del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4A08E236" w:rsidR="000E18E6" w:rsidDel="006A50C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99" w:author="Tochowicz Sylwia" w:date="2023-03-23T12:53:00Z"/>
                <w:rFonts w:ascii="Century Gothic" w:hAnsi="Century Gothic" w:cs="Arial"/>
                <w:sz w:val="20"/>
                <w:szCs w:val="20"/>
              </w:rPr>
            </w:pPr>
            <w:del w:id="100" w:author="Tochowicz Sylwia" w:date="2023-03-23T12:53:00Z">
              <w:r w:rsidDel="006A50CE">
                <w:rPr>
                  <w:rFonts w:ascii="Century Gothic" w:hAnsi="Century Gothic" w:cs="Arial"/>
                  <w:sz w:val="20"/>
                  <w:szCs w:val="20"/>
                </w:rPr>
                <w:delText>Wartość</w:delText>
              </w:r>
              <w:r w:rsidRPr="00635D57" w:rsidDel="006A50CE">
                <w:rPr>
                  <w:rFonts w:ascii="Century Gothic" w:hAnsi="Century Gothic" w:cs="Arial"/>
                  <w:sz w:val="20"/>
                  <w:szCs w:val="20"/>
                </w:rPr>
                <w:delText xml:space="preserve"> towaru lub usługi objętego obowiązkiem podatkowym </w:delText>
              </w:r>
              <w:r w:rsidDel="006A50CE">
                <w:rPr>
                  <w:rFonts w:ascii="Century Gothic" w:hAnsi="Century Gothic" w:cs="Arial"/>
                  <w:sz w:val="20"/>
                  <w:szCs w:val="20"/>
                </w:rPr>
                <w:delText>Z</w:delText>
              </w:r>
              <w:r w:rsidRPr="00635D57" w:rsidDel="006A50CE">
                <w:rPr>
                  <w:rFonts w:ascii="Century Gothic" w:hAnsi="Century Gothic" w:cs="Arial"/>
                  <w:sz w:val="20"/>
                  <w:szCs w:val="20"/>
                </w:rPr>
                <w:delText>amawiającego, bez kwoty podatku</w:delText>
              </w:r>
            </w:del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4BF5AF82" w:rsidR="000E18E6" w:rsidDel="006A50C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01" w:author="Tochowicz Sylwia" w:date="2023-03-23T12:53:00Z"/>
                <w:rFonts w:ascii="Century Gothic" w:hAnsi="Century Gothic" w:cs="Arial"/>
                <w:sz w:val="20"/>
                <w:szCs w:val="20"/>
              </w:rPr>
            </w:pPr>
            <w:del w:id="102" w:author="Tochowicz Sylwia" w:date="2023-03-23T12:53:00Z">
              <w:r w:rsidDel="006A50CE">
                <w:rPr>
                  <w:rFonts w:ascii="Century Gothic" w:hAnsi="Century Gothic" w:cs="Arial"/>
                  <w:sz w:val="20"/>
                  <w:szCs w:val="20"/>
                </w:rPr>
                <w:delText>Stawka</w:delText>
              </w:r>
              <w:r w:rsidRPr="00635D57" w:rsidDel="006A50CE">
                <w:rPr>
                  <w:rFonts w:ascii="Century Gothic" w:hAnsi="Century Gothic" w:cs="Arial"/>
                  <w:sz w:val="20"/>
                  <w:szCs w:val="20"/>
                </w:rPr>
                <w:delText xml:space="preserve"> podatku od towarów i usług, która zgodnie z wiedzą </w:delText>
              </w:r>
              <w:r w:rsidDel="006A50CE">
                <w:rPr>
                  <w:rFonts w:ascii="Century Gothic" w:hAnsi="Century Gothic" w:cs="Arial"/>
                  <w:sz w:val="20"/>
                  <w:szCs w:val="20"/>
                </w:rPr>
                <w:delText>W</w:delText>
              </w:r>
              <w:r w:rsidRPr="00635D57" w:rsidDel="006A50CE">
                <w:rPr>
                  <w:rFonts w:ascii="Century Gothic" w:hAnsi="Century Gothic" w:cs="Arial"/>
                  <w:sz w:val="20"/>
                  <w:szCs w:val="20"/>
                </w:rPr>
                <w:delText>ykonawcy, będzie miała zastosowanie</w:delText>
              </w:r>
            </w:del>
          </w:p>
        </w:tc>
      </w:tr>
      <w:tr w:rsidR="000E18E6" w:rsidDel="006A50CE" w14:paraId="11378C6D" w14:textId="155C07E3" w:rsidTr="004B502B">
        <w:trPr>
          <w:del w:id="103" w:author="Tochowicz Sylwia" w:date="2023-03-23T12:53:00Z"/>
        </w:trPr>
        <w:tc>
          <w:tcPr>
            <w:tcW w:w="696" w:type="dxa"/>
          </w:tcPr>
          <w:p w14:paraId="1BE5843F" w14:textId="5C9C2248" w:rsidR="000E18E6" w:rsidDel="006A50C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04" w:author="Tochowicz Sylwia" w:date="2023-03-23T12:53:00Z"/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CDC0F27" w:rsidR="000E18E6" w:rsidDel="006A50C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05" w:author="Tochowicz Sylwia" w:date="2023-03-23T12:53:00Z"/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513E33B1" w:rsidR="000E18E6" w:rsidDel="006A50C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06" w:author="Tochowicz Sylwia" w:date="2023-03-23T12:53:00Z"/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5A51F620" w:rsidR="000E18E6" w:rsidDel="006A50C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07" w:author="Tochowicz Sylwia" w:date="2023-03-23T12:53:00Z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:rsidDel="006A50CE" w14:paraId="3688AAB1" w14:textId="5E624399" w:rsidTr="004B502B">
        <w:trPr>
          <w:del w:id="108" w:author="Tochowicz Sylwia" w:date="2023-03-23T12:53:00Z"/>
        </w:trPr>
        <w:tc>
          <w:tcPr>
            <w:tcW w:w="696" w:type="dxa"/>
          </w:tcPr>
          <w:p w14:paraId="1B12DF15" w14:textId="04F64E86" w:rsidR="000E18E6" w:rsidDel="006A50CE" w:rsidRDefault="000E18E6" w:rsidP="006A50CE">
            <w:pPr>
              <w:rPr>
                <w:del w:id="109" w:author="Tochowicz Sylwia" w:date="2023-03-23T12:53:00Z"/>
                <w:rFonts w:ascii="Century Gothic" w:hAnsi="Century Gothic" w:cs="Arial"/>
                <w:sz w:val="20"/>
                <w:szCs w:val="20"/>
              </w:rPr>
              <w:pPrChange w:id="110" w:author="Tochowicz Sylwia" w:date="2023-03-23T12:53:00Z">
                <w:pPr>
                  <w:pStyle w:val="Zwykytekst"/>
                  <w:tabs>
                    <w:tab w:val="left" w:pos="600"/>
                  </w:tabs>
                  <w:autoSpaceDE w:val="0"/>
                  <w:autoSpaceDN w:val="0"/>
                  <w:spacing w:line="360" w:lineRule="auto"/>
                  <w:jc w:val="both"/>
                </w:pPr>
              </w:pPrChange>
            </w:pPr>
          </w:p>
        </w:tc>
        <w:tc>
          <w:tcPr>
            <w:tcW w:w="2927" w:type="dxa"/>
          </w:tcPr>
          <w:p w14:paraId="3E04E5EC" w14:textId="782F306F" w:rsidR="000E18E6" w:rsidDel="006A50C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11" w:author="Tochowicz Sylwia" w:date="2023-03-23T12:53:00Z"/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456216A6" w:rsidR="000E18E6" w:rsidDel="006A50C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12" w:author="Tochowicz Sylwia" w:date="2023-03-23T12:53:00Z"/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5F0BAFC0" w:rsidR="000E18E6" w:rsidDel="006A50C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13" w:author="Tochowicz Sylwia" w:date="2023-03-23T12:53:00Z"/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4967029A" w:rsidR="00A62E3F" w:rsidRPr="00A62E3F" w:rsidDel="006A50CE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del w:id="114" w:author="Tochowicz Sylwia" w:date="2023-03-23T12:53:00Z"/>
          <w:rFonts w:ascii="Century Gothic" w:hAnsi="Century Gothic" w:cs="Arial"/>
          <w:sz w:val="20"/>
          <w:szCs w:val="20"/>
        </w:rPr>
      </w:pPr>
      <w:del w:id="115" w:author="Tochowicz Sylwia" w:date="2023-03-23T12:53:00Z">
        <w:r w:rsidRPr="00A62E3F" w:rsidDel="006A50CE">
          <w:rPr>
            <w:rFonts w:ascii="Century Gothic" w:hAnsi="Century Gothic" w:cs="Arial"/>
            <w:sz w:val="20"/>
            <w:szCs w:val="20"/>
          </w:rPr>
          <w:delText>.</w:delText>
        </w:r>
      </w:del>
    </w:p>
    <w:p w14:paraId="1756334E" w14:textId="723572F7" w:rsidR="00960B20" w:rsidRPr="00BA495A" w:rsidDel="006A50CE" w:rsidRDefault="00960B20" w:rsidP="006A50CE">
      <w:pPr>
        <w:pStyle w:val="Zwykytekst"/>
        <w:autoSpaceDE w:val="0"/>
        <w:autoSpaceDN w:val="0"/>
        <w:spacing w:line="360" w:lineRule="auto"/>
        <w:ind w:left="357"/>
        <w:jc w:val="both"/>
        <w:rPr>
          <w:del w:id="116" w:author="Tochowicz Sylwia" w:date="2023-03-23T12:54:00Z"/>
          <w:rFonts w:ascii="Century Gothic" w:hAnsi="Century Gothic" w:cs="Arial"/>
          <w:b/>
          <w:bCs/>
          <w:sz w:val="20"/>
          <w:szCs w:val="20"/>
          <w:highlight w:val="yellow"/>
        </w:rPr>
        <w:pPrChange w:id="117" w:author="Tochowicz Sylwia" w:date="2023-03-23T12:53:00Z">
          <w:pPr>
            <w:pStyle w:val="Zwykytekst"/>
            <w:numPr>
              <w:numId w:val="2"/>
            </w:numPr>
            <w:tabs>
              <w:tab w:val="num" w:pos="357"/>
              <w:tab w:val="left" w:pos="600"/>
            </w:tabs>
            <w:autoSpaceDE w:val="0"/>
            <w:autoSpaceDN w:val="0"/>
            <w:spacing w:line="480" w:lineRule="auto"/>
            <w:ind w:left="357" w:hanging="357"/>
            <w:jc w:val="both"/>
          </w:pPr>
        </w:pPrChange>
      </w:pPr>
      <w:bookmarkStart w:id="118" w:name="_Hlk66350561"/>
      <w:del w:id="119" w:author="Tochowicz Sylwia" w:date="2023-03-23T12:54:00Z">
        <w:r w:rsidRPr="00BA495A" w:rsidDel="006A50CE">
          <w:rPr>
            <w:rFonts w:ascii="Century Gothic" w:hAnsi="Century Gothic" w:cs="Arial"/>
            <w:b/>
            <w:bCs/>
            <w:sz w:val="20"/>
            <w:szCs w:val="20"/>
            <w:highlight w:val="yellow"/>
          </w:rPr>
          <w:delText>OFERUJEMY w ramach realizacji przedmiotowego zamówienia następujące urządzenie:</w:delText>
        </w:r>
      </w:del>
    </w:p>
    <w:p w14:paraId="60FAE56A" w14:textId="0A637DF9" w:rsidR="00960B20" w:rsidRPr="00BA495A" w:rsidDel="006A50CE" w:rsidRDefault="00960B20" w:rsidP="00B354F0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426"/>
        <w:jc w:val="both"/>
        <w:rPr>
          <w:del w:id="120" w:author="Tochowicz Sylwia" w:date="2023-03-23T12:54:00Z"/>
          <w:rFonts w:ascii="Century Gothic" w:hAnsi="Century Gothic" w:cs="Arial"/>
          <w:b/>
          <w:bCs/>
          <w:sz w:val="20"/>
          <w:szCs w:val="20"/>
        </w:rPr>
      </w:pPr>
      <w:del w:id="121" w:author="Tochowicz Sylwia" w:date="2023-03-23T12:54:00Z">
        <w:r w:rsidRPr="00BA495A" w:rsidDel="006A50CE">
          <w:rPr>
            <w:rFonts w:ascii="Century Gothic" w:hAnsi="Century Gothic" w:cs="Arial"/>
            <w:b/>
            <w:bCs/>
            <w:sz w:val="20"/>
            <w:szCs w:val="20"/>
            <w:highlight w:val="yellow"/>
          </w:rPr>
          <w:delText xml:space="preserve">Producent: </w:delText>
        </w:r>
        <w:r w:rsidRPr="00BA495A" w:rsidDel="006A50CE">
          <w:rPr>
            <w:rFonts w:ascii="Century Gothic" w:hAnsi="Century Gothic" w:cs="Arial"/>
            <w:b/>
            <w:bCs/>
            <w:sz w:val="20"/>
            <w:szCs w:val="20"/>
          </w:rPr>
          <w:tab/>
        </w:r>
      </w:del>
    </w:p>
    <w:p w14:paraId="1440088C" w14:textId="42A8B2CC" w:rsidR="00960B20" w:rsidRDefault="00960B20" w:rsidP="00B354F0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426"/>
        <w:jc w:val="both"/>
        <w:rPr>
          <w:rFonts w:ascii="Century Gothic" w:hAnsi="Century Gothic" w:cs="Arial"/>
          <w:b/>
          <w:bCs/>
          <w:sz w:val="20"/>
          <w:szCs w:val="20"/>
        </w:rPr>
      </w:pPr>
      <w:del w:id="122" w:author="Tochowicz Sylwia" w:date="2023-03-23T12:54:00Z">
        <w:r w:rsidRPr="00BA495A" w:rsidDel="006A50CE">
          <w:rPr>
            <w:rFonts w:ascii="Century Gothic" w:hAnsi="Century Gothic" w:cs="Arial"/>
            <w:b/>
            <w:bCs/>
            <w:sz w:val="20"/>
            <w:szCs w:val="20"/>
            <w:highlight w:val="yellow"/>
          </w:rPr>
          <w:delText>Typ/model:</w:delText>
        </w:r>
        <w:r w:rsidDel="006A50CE">
          <w:rPr>
            <w:rFonts w:ascii="Century Gothic" w:hAnsi="Century Gothic" w:cs="Arial"/>
            <w:b/>
            <w:bCs/>
            <w:sz w:val="20"/>
            <w:szCs w:val="20"/>
          </w:rPr>
          <w:delText xml:space="preserve"> </w:delText>
        </w:r>
        <w:r w:rsidDel="00E30A25">
          <w:rPr>
            <w:rFonts w:ascii="Century Gothic" w:hAnsi="Century Gothic" w:cs="Arial"/>
            <w:b/>
            <w:bCs/>
            <w:sz w:val="20"/>
            <w:szCs w:val="20"/>
          </w:rPr>
          <w:tab/>
          <w:delText xml:space="preserve"> </w:delText>
        </w:r>
      </w:del>
    </w:p>
    <w:bookmarkEnd w:id="118"/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12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12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ins w:id="124" w:author="Kalisz Jarosław" w:date="2022-05-02T14:48:00Z">
        <w:r w:rsidR="00D621B3" w:rsidRPr="004D0D4E">
          <w:rPr>
            <w:rFonts w:ascii="Century Gothic" w:hAnsi="Century Gothic"/>
            <w:sz w:val="20"/>
            <w:szCs w:val="20"/>
          </w:rPr>
          <w:t xml:space="preserve"> W stosunku do Podwykonawców nie zachodzą </w:t>
        </w:r>
      </w:ins>
      <w:ins w:id="125" w:author="Kalisz Jarosław" w:date="2022-05-02T14:49:00Z">
        <w:r w:rsidR="00D621B3" w:rsidRPr="004D0D4E">
          <w:rPr>
            <w:rFonts w:ascii="Century Gothic" w:hAnsi="Century Gothic" w:cs="Segoe UI"/>
            <w:color w:val="242424"/>
            <w:sz w:val="20"/>
            <w:szCs w:val="20"/>
            <w:shd w:val="clear" w:color="auto" w:fill="FFFFFF"/>
          </w:rPr>
          <w:t xml:space="preserve">podstawy wykluczenia </w:t>
        </w:r>
      </w:ins>
      <w:ins w:id="126" w:author="Kalisz Jarosław" w:date="2022-05-02T14:52:00Z">
        <w:r w:rsidR="004D0D4E" w:rsidRPr="004D0D4E">
          <w:rPr>
            <w:rFonts w:ascii="Century Gothic" w:hAnsi="Century Gothic" w:cs="Segoe UI"/>
            <w:color w:val="242424"/>
            <w:sz w:val="20"/>
            <w:szCs w:val="20"/>
            <w:shd w:val="clear" w:color="auto" w:fill="FFFFFF"/>
          </w:rPr>
          <w:t xml:space="preserve">i zakaz określone </w:t>
        </w:r>
      </w:ins>
      <w:ins w:id="127" w:author="Kalisz Jarosław" w:date="2022-05-02T14:55:00Z">
        <w:r w:rsidR="004D0D4E" w:rsidRPr="004D0D4E">
          <w:rPr>
            <w:rFonts w:ascii="Century Gothic" w:hAnsi="Century Gothic" w:cs="Segoe UI"/>
            <w:color w:val="242424"/>
            <w:sz w:val="20"/>
            <w:szCs w:val="20"/>
            <w:shd w:val="clear" w:color="auto" w:fill="FFFFFF"/>
          </w:rPr>
          <w:t>w Rozdziale</w:t>
        </w:r>
      </w:ins>
      <w:ins w:id="128" w:author="Kalisz Jarosław" w:date="2022-05-02T14:56:00Z">
        <w:r w:rsidR="004D0D4E">
          <w:rPr>
            <w:rFonts w:ascii="Century Gothic" w:hAnsi="Century Gothic" w:cs="Segoe UI"/>
            <w:color w:val="242424"/>
            <w:sz w:val="20"/>
            <w:szCs w:val="20"/>
            <w:shd w:val="clear" w:color="auto" w:fill="FFFFFF"/>
          </w:rPr>
          <w:t> </w:t>
        </w:r>
      </w:ins>
      <w:ins w:id="129" w:author="Kalisz Jarosław" w:date="2022-05-02T14:55:00Z">
        <w:r w:rsidR="004D0D4E" w:rsidRPr="004D0D4E">
          <w:rPr>
            <w:rFonts w:ascii="Century Gothic" w:hAnsi="Century Gothic" w:cs="Segoe UI"/>
            <w:color w:val="242424"/>
            <w:sz w:val="20"/>
            <w:szCs w:val="20"/>
            <w:shd w:val="clear" w:color="auto" w:fill="FFFFFF"/>
          </w:rPr>
          <w:t>XXIV ust.</w:t>
        </w:r>
      </w:ins>
      <w:ins w:id="130" w:author="Kalisz Jarosław" w:date="2022-05-02T14:56:00Z">
        <w:r w:rsidR="004D0D4E">
          <w:rPr>
            <w:rFonts w:ascii="Century Gothic" w:hAnsi="Century Gothic" w:cs="Segoe UI"/>
            <w:color w:val="242424"/>
            <w:sz w:val="20"/>
            <w:szCs w:val="20"/>
            <w:shd w:val="clear" w:color="auto" w:fill="FFFFFF"/>
          </w:rPr>
          <w:t> </w:t>
        </w:r>
      </w:ins>
      <w:ins w:id="131" w:author="Kalisz Jarosław" w:date="2022-05-02T14:55:00Z">
        <w:r w:rsidR="004D0D4E" w:rsidRPr="004D0D4E">
          <w:rPr>
            <w:rFonts w:ascii="Century Gothic" w:hAnsi="Century Gothic" w:cs="Segoe UI"/>
            <w:color w:val="242424"/>
            <w:sz w:val="20"/>
            <w:szCs w:val="20"/>
            <w:shd w:val="clear" w:color="auto" w:fill="FFFFFF"/>
          </w:rPr>
          <w:t>3 SWZ.</w:t>
        </w:r>
      </w:ins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3100A0B4" w14:textId="107A5656" w:rsidR="00CC4E88" w:rsidRPr="00960B20" w:rsidDel="00E30A25" w:rsidRDefault="00CC4E88" w:rsidP="00CC4E88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del w:id="132" w:author="Tochowicz Sylwia" w:date="2023-03-23T12:56:00Z"/>
          <w:rFonts w:ascii="Century Gothic" w:hAnsi="Century Gothic" w:cs="Arial"/>
          <w:sz w:val="20"/>
          <w:szCs w:val="20"/>
          <w:highlight w:val="yellow"/>
        </w:rPr>
      </w:pPr>
      <w:del w:id="133" w:author="Tochowicz Sylwia" w:date="2023-03-23T12:56:00Z">
        <w:r w:rsidRPr="00960B20" w:rsidDel="00E30A25">
          <w:rPr>
            <w:rFonts w:ascii="Century Gothic" w:hAnsi="Century Gothic" w:cs="Arial"/>
            <w:b/>
            <w:sz w:val="20"/>
            <w:szCs w:val="20"/>
            <w:highlight w:val="yellow"/>
          </w:rPr>
          <w:delText xml:space="preserve">OŚWIADCZAMY, </w:delText>
        </w:r>
        <w:r w:rsidR="00960B20" w:rsidRPr="00960B20" w:rsidDel="00E30A25">
          <w:rPr>
            <w:rFonts w:ascii="Century Gothic" w:hAnsi="Century Gothic" w:cs="Arial"/>
            <w:sz w:val="20"/>
            <w:szCs w:val="20"/>
            <w:highlight w:val="yellow"/>
          </w:rPr>
          <w:delText xml:space="preserve">że wadium w wysokości </w:delText>
        </w:r>
        <w:r w:rsidR="00960B20" w:rsidRPr="00960B20" w:rsidDel="00E30A25">
          <w:rPr>
            <w:rFonts w:ascii="Century Gothic" w:hAnsi="Century Gothic" w:cs="Arial"/>
            <w:b/>
            <w:sz w:val="20"/>
            <w:szCs w:val="20"/>
            <w:highlight w:val="yellow"/>
          </w:rPr>
          <w:delText xml:space="preserve">…………..…….. </w:delText>
        </w:r>
        <w:r w:rsidR="00960B20" w:rsidRPr="00960B20" w:rsidDel="00E30A25">
          <w:rPr>
            <w:rFonts w:ascii="Century Gothic" w:hAnsi="Century Gothic" w:cs="Arial"/>
            <w:sz w:val="20"/>
            <w:szCs w:val="20"/>
            <w:highlight w:val="yellow"/>
          </w:rPr>
          <w:delText>(słownie: …………………… 00/100) złotych zostało wniesione przed upływem terminu składania ofert w formie</w:delText>
        </w:r>
        <w:r w:rsidRPr="00960B20" w:rsidDel="00E30A25">
          <w:rPr>
            <w:rFonts w:ascii="Century Gothic" w:hAnsi="Century Gothic" w:cs="Arial"/>
            <w:sz w:val="20"/>
            <w:szCs w:val="20"/>
            <w:highlight w:val="yellow"/>
          </w:rPr>
          <w:delText xml:space="preserve">: </w:delText>
        </w:r>
        <w:r w:rsidRPr="00960B20" w:rsidDel="00E30A25">
          <w:rPr>
            <w:rFonts w:ascii="Century Gothic" w:hAnsi="Century Gothic" w:cs="Arial"/>
            <w:sz w:val="20"/>
            <w:szCs w:val="20"/>
            <w:highlight w:val="yellow"/>
          </w:rPr>
          <w:tab/>
        </w:r>
      </w:del>
    </w:p>
    <w:p w14:paraId="0021F243" w14:textId="2D43117F" w:rsidR="00CC4E88" w:rsidRPr="00960B20" w:rsidDel="00E30A25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del w:id="134" w:author="Tochowicz Sylwia" w:date="2023-03-23T12:56:00Z"/>
          <w:rFonts w:ascii="Century Gothic" w:hAnsi="Century Gothic" w:cs="Arial"/>
          <w:sz w:val="20"/>
          <w:szCs w:val="20"/>
          <w:highlight w:val="yellow"/>
        </w:rPr>
      </w:pPr>
      <w:del w:id="135" w:author="Tochowicz Sylwia" w:date="2023-03-23T12:56:00Z">
        <w:r w:rsidRPr="00960B20" w:rsidDel="00E30A25">
          <w:rPr>
            <w:rFonts w:ascii="Century Gothic" w:hAnsi="Century Gothic" w:cs="Arial"/>
            <w:sz w:val="20"/>
            <w:szCs w:val="20"/>
            <w:highlight w:val="yellow"/>
          </w:rPr>
          <w:tab/>
        </w:r>
      </w:del>
    </w:p>
    <w:p w14:paraId="315791CA" w14:textId="6C9EE749" w:rsidR="00CC4E88" w:rsidRPr="00960B20" w:rsidDel="00E30A25" w:rsidRDefault="00CC4E88" w:rsidP="00CC4E88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del w:id="136" w:author="Tochowicz Sylwia" w:date="2023-03-23T12:56:00Z"/>
          <w:rFonts w:ascii="Century Gothic" w:hAnsi="Century Gothic" w:cs="Arial"/>
          <w:sz w:val="20"/>
          <w:szCs w:val="20"/>
          <w:highlight w:val="yellow"/>
        </w:rPr>
      </w:pPr>
      <w:del w:id="137" w:author="Tochowicz Sylwia" w:date="2023-03-23T12:56:00Z">
        <w:r w:rsidRPr="00960B20" w:rsidDel="00E30A25">
          <w:rPr>
            <w:rFonts w:ascii="Century Gothic" w:hAnsi="Century Gothic" w:cs="Arial"/>
            <w:sz w:val="20"/>
            <w:szCs w:val="20"/>
            <w:highlight w:val="yellow"/>
          </w:rPr>
          <w:delText xml:space="preserve">W przypadku wniesienia wadium w formie pieniądza, zwrotu należy dokonać na następujący </w:delText>
        </w:r>
        <w:r w:rsidRPr="00960B20" w:rsidDel="00E30A25">
          <w:rPr>
            <w:rFonts w:ascii="Century Gothic" w:hAnsi="Century Gothic" w:cs="Arial"/>
            <w:sz w:val="20"/>
            <w:szCs w:val="20"/>
            <w:highlight w:val="yellow"/>
          </w:rPr>
          <w:br/>
          <w:delText xml:space="preserve">nr rachunku bankowego: </w:delText>
        </w:r>
        <w:r w:rsidRPr="00960B20" w:rsidDel="00E30A25">
          <w:rPr>
            <w:rFonts w:ascii="Century Gothic" w:hAnsi="Century Gothic" w:cs="Arial"/>
            <w:sz w:val="20"/>
            <w:szCs w:val="20"/>
            <w:highlight w:val="yellow"/>
          </w:rPr>
          <w:tab/>
        </w:r>
      </w:del>
    </w:p>
    <w:p w14:paraId="0780B4A0" w14:textId="6EB8944E" w:rsidR="00CC4E88" w:rsidDel="00E30A25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del w:id="138" w:author="Tochowicz Sylwia" w:date="2023-03-23T12:56:00Z"/>
          <w:rFonts w:ascii="Century Gothic" w:hAnsi="Century Gothic" w:cs="Arial"/>
          <w:sz w:val="20"/>
          <w:szCs w:val="20"/>
        </w:rPr>
      </w:pPr>
      <w:del w:id="139" w:author="Tochowicz Sylwia" w:date="2023-03-23T12:56:00Z">
        <w:r w:rsidRPr="00581289" w:rsidDel="00E30A25">
          <w:rPr>
            <w:rFonts w:ascii="Century Gothic" w:hAnsi="Century Gothic" w:cs="Arial"/>
            <w:sz w:val="20"/>
            <w:szCs w:val="20"/>
          </w:rPr>
          <w:tab/>
        </w:r>
      </w:del>
    </w:p>
    <w:p w14:paraId="23797382" w14:textId="3F7AF4E2" w:rsidR="00CC4E88" w:rsidRPr="00960B20" w:rsidDel="00E30A25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del w:id="140" w:author="Tochowicz Sylwia" w:date="2023-03-23T12:56:00Z"/>
          <w:rFonts w:ascii="Century Gothic" w:hAnsi="Century Gothic" w:cs="Arial"/>
          <w:sz w:val="20"/>
          <w:szCs w:val="20"/>
          <w:highlight w:val="yellow"/>
        </w:rPr>
      </w:pPr>
      <w:del w:id="141" w:author="Tochowicz Sylwia" w:date="2023-03-23T12:56:00Z">
        <w:r w:rsidRPr="00960B20" w:rsidDel="00E30A25">
          <w:rPr>
            <w:rFonts w:ascii="Century Gothic" w:hAnsi="Century Gothic" w:cs="Arial"/>
            <w:b/>
            <w:sz w:val="20"/>
            <w:szCs w:val="20"/>
            <w:highlight w:val="yellow"/>
          </w:rPr>
          <w:delText xml:space="preserve">OŚWIADCZAMY, </w:delText>
        </w:r>
        <w:r w:rsidRPr="00960B20" w:rsidDel="00E30A25">
          <w:rPr>
            <w:rFonts w:ascii="Century Gothic" w:hAnsi="Century Gothic" w:cs="Arial"/>
            <w:sz w:val="20"/>
            <w:szCs w:val="20"/>
            <w:highlight w:val="yellow"/>
          </w:rPr>
          <w:delText xml:space="preserve">że w przypadku wyboru naszej oferty, dokonamy zabezpieczenia należytego wykonania umowy w wysokości </w:delText>
        </w:r>
        <w:r w:rsidR="00126C41" w:rsidDel="00E30A25">
          <w:rPr>
            <w:rFonts w:ascii="Century Gothic" w:hAnsi="Century Gothic" w:cs="Arial"/>
            <w:sz w:val="20"/>
            <w:szCs w:val="20"/>
            <w:highlight w:val="yellow"/>
          </w:rPr>
          <w:delText>…….</w:delText>
        </w:r>
        <w:r w:rsidRPr="00960B20" w:rsidDel="00E30A25">
          <w:rPr>
            <w:rFonts w:ascii="Century Gothic" w:hAnsi="Century Gothic" w:cs="Arial"/>
            <w:sz w:val="20"/>
            <w:szCs w:val="20"/>
            <w:highlight w:val="yellow"/>
          </w:rPr>
          <w:delText xml:space="preserve">% ceny całkowitej (brutto) podanej w ofercie, na warunkach określonych w SWZ i </w:delText>
        </w:r>
        <w:r w:rsidR="00B7503C" w:rsidDel="00E30A25">
          <w:rPr>
            <w:rFonts w:ascii="Century Gothic" w:hAnsi="Century Gothic" w:cs="Arial"/>
            <w:sz w:val="20"/>
            <w:szCs w:val="20"/>
            <w:highlight w:val="yellow"/>
          </w:rPr>
          <w:delText>Wzorze</w:delText>
        </w:r>
        <w:r w:rsidRPr="00960B20" w:rsidDel="00E30A25">
          <w:rPr>
            <w:rFonts w:ascii="Century Gothic" w:hAnsi="Century Gothic" w:cs="Arial"/>
            <w:sz w:val="20"/>
            <w:szCs w:val="20"/>
            <w:highlight w:val="yellow"/>
          </w:rPr>
          <w:delText xml:space="preserve"> Umowy.</w:delText>
        </w:r>
      </w:del>
    </w:p>
    <w:p w14:paraId="13A0CC1C" w14:textId="70C154E3" w:rsidR="00B823C6" w:rsidRPr="00E30A25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</w:t>
      </w:r>
      <w:r w:rsidRPr="00E30A25">
        <w:rPr>
          <w:rFonts w:ascii="Century Gothic" w:hAnsi="Century Gothic"/>
          <w:sz w:val="20"/>
          <w:szCs w:val="20"/>
        </w:rPr>
        <w:t xml:space="preserve">119 z 04.05.2016, str. 1), dalej „RODO”, wobec osób fizycznych, od których dane osobowe bezpośrednio lub pośrednio pozyskaliśmy, </w:t>
      </w:r>
      <w:commentRangeStart w:id="142"/>
      <w:r w:rsidRPr="00E30A25">
        <w:rPr>
          <w:rFonts w:ascii="Century Gothic" w:hAnsi="Century Gothic"/>
          <w:sz w:val="20"/>
          <w:szCs w:val="20"/>
        </w:rPr>
        <w:t xml:space="preserve">w szczególności osób wskazanych w Rozdziale VII ust. 2 pkt </w:t>
      </w:r>
      <w:ins w:id="143" w:author="Tochowicz Sylwia" w:date="2023-03-23T12:56:00Z">
        <w:r w:rsidR="00E30A25" w:rsidRPr="00E30A25">
          <w:rPr>
            <w:rFonts w:ascii="Century Gothic" w:hAnsi="Century Gothic"/>
            <w:sz w:val="20"/>
            <w:szCs w:val="20"/>
            <w:rPrChange w:id="144" w:author="Tochowicz Sylwia" w:date="2023-03-23T12:56:00Z">
              <w:rPr>
                <w:rFonts w:ascii="Century Gothic" w:hAnsi="Century Gothic"/>
                <w:sz w:val="20"/>
                <w:szCs w:val="20"/>
                <w:highlight w:val="yellow"/>
              </w:rPr>
            </w:rPrChange>
          </w:rPr>
          <w:t>3</w:t>
        </w:r>
      </w:ins>
      <w:del w:id="145" w:author="Tochowicz Sylwia" w:date="2023-03-23T12:56:00Z">
        <w:r w:rsidR="001C559D" w:rsidRPr="00E30A25" w:rsidDel="00E30A25">
          <w:rPr>
            <w:rFonts w:ascii="Century Gothic" w:hAnsi="Century Gothic"/>
            <w:sz w:val="20"/>
            <w:szCs w:val="20"/>
            <w:rPrChange w:id="146" w:author="Tochowicz Sylwia" w:date="2023-03-23T12:56:00Z">
              <w:rPr>
                <w:rFonts w:ascii="Century Gothic" w:hAnsi="Century Gothic"/>
                <w:sz w:val="20"/>
                <w:szCs w:val="20"/>
                <w:highlight w:val="yellow"/>
              </w:rPr>
            </w:rPrChange>
          </w:rPr>
          <w:delText>4</w:delText>
        </w:r>
      </w:del>
      <w:r w:rsidRPr="00E30A25">
        <w:rPr>
          <w:rFonts w:ascii="Century Gothic" w:hAnsi="Century Gothic"/>
          <w:sz w:val="20"/>
          <w:szCs w:val="20"/>
        </w:rPr>
        <w:t xml:space="preserve">) SWZ, </w:t>
      </w:r>
      <w:commentRangeEnd w:id="142"/>
      <w:r w:rsidR="00960B20" w:rsidRPr="00E30A25">
        <w:rPr>
          <w:rStyle w:val="Odwoaniedokomentarza"/>
          <w:rFonts w:ascii="Times New Roman" w:eastAsia="Times New Roman" w:hAnsi="Times New Roman"/>
          <w:lang w:eastAsia="pl-PL"/>
        </w:rPr>
        <w:commentReference w:id="142"/>
      </w:r>
      <w:r w:rsidRPr="00E30A25">
        <w:rPr>
          <w:rFonts w:ascii="Century Gothic" w:hAnsi="Century Gothic"/>
          <w:sz w:val="20"/>
          <w:szCs w:val="20"/>
        </w:rPr>
        <w:t>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E30A25">
        <w:rPr>
          <w:rFonts w:ascii="Century Gothic" w:hAnsi="Century Gothic"/>
          <w:sz w:val="20"/>
          <w:szCs w:val="20"/>
        </w:rPr>
        <w:t>Ponadto oświadczamy, że w przypadku pozyskania danych osobowych w przyszłości w celu ubiegania się o udzielenie niniejszego Zamówienia spełnimy obowiązki informacyjne przewidziane w art. 14 RODO</w:t>
      </w:r>
      <w:r w:rsidRPr="00F90662">
        <w:rPr>
          <w:rFonts w:ascii="Century Gothic" w:hAnsi="Century Gothic"/>
          <w:sz w:val="20"/>
          <w:szCs w:val="20"/>
        </w:rPr>
        <w:t xml:space="preserve">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027DDA0F" w:rsidR="000E18E6" w:rsidDel="00E30A25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del w:id="147" w:author="Tochowicz Sylwia" w:date="2023-03-23T12:58:00Z"/>
          <w:rFonts w:ascii="Century Gothic" w:hAnsi="Century Gothic" w:cs="Arial"/>
          <w:sz w:val="20"/>
          <w:szCs w:val="20"/>
        </w:rPr>
      </w:pPr>
      <w:del w:id="148" w:author="Tochowicz Sylwia" w:date="2023-03-23T12:58:00Z">
        <w:r w:rsidDel="00E30A25">
          <w:rPr>
            <w:rFonts w:ascii="Century Gothic" w:hAnsi="Century Gothic" w:cs="Arial"/>
            <w:b/>
            <w:bCs/>
            <w:sz w:val="20"/>
            <w:szCs w:val="20"/>
          </w:rPr>
          <w:delText>OŚWIADCZAMY</w:delText>
        </w:r>
        <w:r w:rsidDel="00E30A25">
          <w:rPr>
            <w:rFonts w:ascii="Century Gothic" w:hAnsi="Century Gothic" w:cs="Arial"/>
            <w:sz w:val="20"/>
            <w:szCs w:val="20"/>
          </w:rPr>
          <w:delText>, że</w:delText>
        </w:r>
        <w:r w:rsidR="00A95312" w:rsidDel="00E30A25">
          <w:rPr>
            <w:rFonts w:ascii="Century Gothic" w:hAnsi="Century Gothic" w:cs="Arial"/>
            <w:sz w:val="20"/>
            <w:szCs w:val="20"/>
          </w:rPr>
          <w:delText xml:space="preserve"> w</w:delText>
        </w:r>
        <w:r w:rsidR="00A95312" w:rsidRPr="00A95312" w:rsidDel="00E30A25">
          <w:delText xml:space="preserve"> </w:delText>
        </w:r>
        <w:r w:rsidR="00A95312" w:rsidRPr="00A95312" w:rsidDel="00E30A25">
          <w:rPr>
            <w:rFonts w:ascii="Century Gothic" w:hAnsi="Century Gothic" w:cs="Arial"/>
            <w:sz w:val="20"/>
            <w:szCs w:val="20"/>
          </w:rPr>
          <w:delText>odniesieniu do norm, ocen technicznych, specyfikacji technicznych i systemów referencji technicznych</w:delText>
        </w:r>
        <w:r w:rsidR="00A95312" w:rsidDel="00E30A25">
          <w:rPr>
            <w:rFonts w:ascii="Century Gothic" w:hAnsi="Century Gothic" w:cs="Arial"/>
            <w:sz w:val="20"/>
            <w:szCs w:val="20"/>
          </w:rPr>
          <w:delText>, o których mowa w SWZ i załącznikach do SWZ</w:delText>
        </w:r>
        <w:r w:rsidDel="00E30A25">
          <w:rPr>
            <w:rFonts w:ascii="Century Gothic" w:hAnsi="Century Gothic" w:cs="Arial"/>
            <w:sz w:val="20"/>
            <w:szCs w:val="20"/>
          </w:rPr>
          <w:delText xml:space="preserve">: </w:delText>
        </w:r>
      </w:del>
    </w:p>
    <w:p w14:paraId="0B132DDB" w14:textId="7B425E48" w:rsidR="000E18E6" w:rsidDel="00E30A25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del w:id="149" w:author="Tochowicz Sylwia" w:date="2023-03-23T12:58:00Z"/>
          <w:rFonts w:ascii="Century Gothic" w:hAnsi="Century Gothic" w:cs="Arial"/>
          <w:sz w:val="20"/>
          <w:szCs w:val="20"/>
        </w:rPr>
      </w:pPr>
      <w:del w:id="150" w:author="Tochowicz Sylwia" w:date="2023-03-23T12:58:00Z">
        <w:r w:rsidDel="00E30A25">
          <w:rPr>
            <w:rFonts w:ascii="Century Gothic" w:hAnsi="Century Gothic" w:cs="Arial"/>
            <w:sz w:val="20"/>
            <w:szCs w:val="20"/>
          </w:rPr>
          <w:delText>nie oferujemy rozwiązań równoważnych</w:delText>
        </w:r>
        <w:r w:rsidR="006561FF" w:rsidRPr="00CC0EB8" w:rsidDel="00E30A25">
          <w:rPr>
            <w:rFonts w:ascii="Century Gothic" w:hAnsi="Century Gothic" w:cs="Arial"/>
            <w:sz w:val="20"/>
            <w:szCs w:val="20"/>
          </w:rPr>
          <w:fldChar w:fldCharType="begin"/>
        </w:r>
        <w:r w:rsidR="006561FF" w:rsidRPr="00CC0EB8" w:rsidDel="00E30A25">
          <w:rPr>
            <w:rFonts w:ascii="Century Gothic" w:hAnsi="Century Gothic" w:cs="Arial"/>
            <w:sz w:val="20"/>
            <w:szCs w:val="20"/>
          </w:rPr>
          <w:delInstrText xml:space="preserve"> NOTEREF _Ref92799185 \f \h  \* MERGEFORMAT </w:delInstrText>
        </w:r>
        <w:r w:rsidR="006561FF" w:rsidRPr="00CC0EB8" w:rsidDel="00E30A25">
          <w:rPr>
            <w:rFonts w:ascii="Century Gothic" w:hAnsi="Century Gothic" w:cs="Arial"/>
            <w:sz w:val="20"/>
            <w:szCs w:val="20"/>
          </w:rPr>
        </w:r>
        <w:r w:rsidR="006561FF" w:rsidRPr="00CC0EB8" w:rsidDel="00E30A25">
          <w:rPr>
            <w:rFonts w:ascii="Century Gothic" w:hAnsi="Century Gothic" w:cs="Arial"/>
            <w:sz w:val="20"/>
            <w:szCs w:val="20"/>
          </w:rPr>
          <w:fldChar w:fldCharType="separate"/>
        </w:r>
        <w:r w:rsidR="006561FF" w:rsidRPr="00CC0EB8" w:rsidDel="00E30A25">
          <w:rPr>
            <w:rStyle w:val="Odwoanieprzypisudolnego"/>
            <w:rFonts w:ascii="Century Gothic" w:hAnsi="Century Gothic"/>
            <w:sz w:val="20"/>
            <w:szCs w:val="20"/>
          </w:rPr>
          <w:delText>2</w:delText>
        </w:r>
        <w:r w:rsidR="006561FF" w:rsidRPr="00CC0EB8" w:rsidDel="00E30A25">
          <w:rPr>
            <w:rFonts w:ascii="Century Gothic" w:hAnsi="Century Gothic" w:cs="Arial"/>
            <w:sz w:val="20"/>
            <w:szCs w:val="20"/>
          </w:rPr>
          <w:fldChar w:fldCharType="end"/>
        </w:r>
        <w:r w:rsidDel="00E30A25">
          <w:rPr>
            <w:rFonts w:ascii="Century Gothic" w:hAnsi="Century Gothic" w:cs="Arial"/>
            <w:sz w:val="20"/>
            <w:szCs w:val="20"/>
          </w:rPr>
          <w:delText xml:space="preserve"> </w:delText>
        </w:r>
      </w:del>
    </w:p>
    <w:p w14:paraId="79D2F110" w14:textId="247B74FD" w:rsidR="000E18E6" w:rsidDel="00E30A25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del w:id="151" w:author="Tochowicz Sylwia" w:date="2023-03-23T12:58:00Z"/>
          <w:rFonts w:ascii="Century Gothic" w:hAnsi="Century Gothic" w:cs="Arial"/>
          <w:sz w:val="20"/>
          <w:szCs w:val="20"/>
        </w:rPr>
      </w:pPr>
      <w:del w:id="152" w:author="Tochowicz Sylwia" w:date="2023-03-23T12:58:00Z">
        <w:r w:rsidDel="00E30A25">
          <w:rPr>
            <w:rFonts w:ascii="Century Gothic" w:hAnsi="Century Gothic" w:cs="Arial"/>
            <w:sz w:val="20"/>
            <w:szCs w:val="20"/>
          </w:rPr>
          <w:delText>oferujemy rozwiązania równoważne</w:delText>
        </w:r>
        <w:r w:rsidR="006561FF" w:rsidRPr="00CC0EB8" w:rsidDel="00E30A25">
          <w:rPr>
            <w:rFonts w:ascii="Century Gothic" w:hAnsi="Century Gothic" w:cs="Arial"/>
            <w:sz w:val="20"/>
            <w:szCs w:val="20"/>
          </w:rPr>
          <w:fldChar w:fldCharType="begin"/>
        </w:r>
        <w:r w:rsidR="006561FF" w:rsidRPr="00CC0EB8" w:rsidDel="00E30A25">
          <w:rPr>
            <w:rFonts w:ascii="Century Gothic" w:hAnsi="Century Gothic" w:cs="Arial"/>
            <w:sz w:val="20"/>
            <w:szCs w:val="20"/>
          </w:rPr>
          <w:delInstrText xml:space="preserve"> NOTEREF _Ref92799185 \f \h  \* MERGEFORMAT </w:delInstrText>
        </w:r>
        <w:r w:rsidR="006561FF" w:rsidRPr="00CC0EB8" w:rsidDel="00E30A25">
          <w:rPr>
            <w:rFonts w:ascii="Century Gothic" w:hAnsi="Century Gothic" w:cs="Arial"/>
            <w:sz w:val="20"/>
            <w:szCs w:val="20"/>
          </w:rPr>
        </w:r>
        <w:r w:rsidR="006561FF" w:rsidRPr="00CC0EB8" w:rsidDel="00E30A25">
          <w:rPr>
            <w:rFonts w:ascii="Century Gothic" w:hAnsi="Century Gothic" w:cs="Arial"/>
            <w:sz w:val="20"/>
            <w:szCs w:val="20"/>
          </w:rPr>
          <w:fldChar w:fldCharType="separate"/>
        </w:r>
        <w:r w:rsidR="006561FF" w:rsidRPr="00CC0EB8" w:rsidDel="00E30A25">
          <w:rPr>
            <w:rStyle w:val="Odwoanieprzypisudolnego"/>
            <w:rFonts w:ascii="Century Gothic" w:hAnsi="Century Gothic"/>
            <w:sz w:val="20"/>
            <w:szCs w:val="20"/>
          </w:rPr>
          <w:delText>2</w:delText>
        </w:r>
        <w:r w:rsidR="006561FF" w:rsidRPr="00CC0EB8" w:rsidDel="00E30A25">
          <w:rPr>
            <w:rFonts w:ascii="Century Gothic" w:hAnsi="Century Gothic" w:cs="Arial"/>
            <w:sz w:val="20"/>
            <w:szCs w:val="20"/>
          </w:rPr>
          <w:fldChar w:fldCharType="end"/>
        </w:r>
        <w:r w:rsidR="00A95312" w:rsidDel="00E30A25">
          <w:rPr>
            <w:rFonts w:ascii="Century Gothic" w:hAnsi="Century Gothic" w:cs="Arial"/>
            <w:sz w:val="20"/>
            <w:szCs w:val="20"/>
          </w:rPr>
          <w:delText>.</w:delText>
        </w:r>
      </w:del>
    </w:p>
    <w:p w14:paraId="69E5972B" w14:textId="35E16680" w:rsidR="000E18E6" w:rsidDel="00E30A25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del w:id="153" w:author="Tochowicz Sylwia" w:date="2023-03-23T12:58:00Z"/>
          <w:rFonts w:ascii="Century Gothic" w:hAnsi="Century Gothic" w:cs="Arial"/>
          <w:sz w:val="20"/>
          <w:szCs w:val="20"/>
        </w:rPr>
      </w:pPr>
      <w:del w:id="154" w:author="Tochowicz Sylwia" w:date="2023-03-23T12:58:00Z">
        <w:r w:rsidRPr="00A95312" w:rsidDel="00E30A25">
          <w:rPr>
            <w:rFonts w:ascii="Century Gothic" w:hAnsi="Century Gothic" w:cs="Arial"/>
            <w:sz w:val="20"/>
            <w:szCs w:val="20"/>
          </w:rPr>
          <w:delText>W przypadku oferowania rozwiązań równoważnych wskazujemy</w:delText>
        </w:r>
        <w:commentRangeStart w:id="155"/>
        <w:commentRangeStart w:id="156"/>
        <w:r w:rsidR="000E18E6" w:rsidDel="00E30A25">
          <w:rPr>
            <w:rFonts w:ascii="Century Gothic" w:hAnsi="Century Gothic" w:cs="Arial"/>
            <w:sz w:val="20"/>
            <w:szCs w:val="20"/>
          </w:rPr>
          <w:delText>:</w:delText>
        </w:r>
        <w:commentRangeEnd w:id="155"/>
        <w:r w:rsidR="000E18E6" w:rsidDel="00E30A25">
          <w:rPr>
            <w:rStyle w:val="Odwoaniedokomentarza"/>
            <w:rFonts w:ascii="Times New Roman" w:eastAsia="Times New Roman" w:hAnsi="Times New Roman"/>
            <w:lang w:eastAsia="pl-PL"/>
          </w:rPr>
          <w:commentReference w:id="155"/>
        </w:r>
        <w:commentRangeEnd w:id="156"/>
        <w:r w:rsidR="002310EB" w:rsidDel="00E30A25">
          <w:rPr>
            <w:rStyle w:val="Odwoaniedokomentarza"/>
            <w:rFonts w:ascii="Times New Roman" w:eastAsia="Times New Roman" w:hAnsi="Times New Roman"/>
            <w:lang w:eastAsia="pl-PL"/>
          </w:rPr>
          <w:commentReference w:id="156"/>
        </w:r>
      </w:del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:rsidDel="00E30A25" w14:paraId="09368194" w14:textId="0AF7E529" w:rsidTr="00B9282F">
        <w:trPr>
          <w:del w:id="157" w:author="Tochowicz Sylwia" w:date="2023-03-23T12:58:00Z"/>
        </w:trPr>
        <w:tc>
          <w:tcPr>
            <w:tcW w:w="4911" w:type="dxa"/>
            <w:shd w:val="clear" w:color="auto" w:fill="BFBFBF" w:themeFill="background1" w:themeFillShade="BF"/>
          </w:tcPr>
          <w:p w14:paraId="27E52D48" w14:textId="6B23522E" w:rsidR="000E18E6" w:rsidDel="00E30A25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58" w:author="Tochowicz Sylwia" w:date="2023-03-23T12:58:00Z"/>
                <w:rFonts w:ascii="Century Gothic" w:hAnsi="Century Gothic" w:cs="Arial"/>
                <w:sz w:val="20"/>
                <w:szCs w:val="20"/>
              </w:rPr>
            </w:pPr>
            <w:del w:id="159" w:author="Tochowicz Sylwia" w:date="2023-03-23T12:58:00Z">
              <w:r w:rsidRPr="00A95312" w:rsidDel="00E30A25">
                <w:rPr>
                  <w:rFonts w:ascii="Century Gothic" w:hAnsi="Century Gothic" w:cs="Arial"/>
                  <w:sz w:val="20"/>
                  <w:szCs w:val="20"/>
                </w:rPr>
                <w:lastRenderedPageBreak/>
                <w:delText xml:space="preserve">Norma, ocena techniczna, specyfikacja techniczna, system referencji technicznych, o których mowa w </w:delText>
              </w:r>
              <w:r w:rsidDel="00E30A25">
                <w:rPr>
                  <w:rFonts w:ascii="Century Gothic" w:hAnsi="Century Gothic" w:cs="Arial"/>
                  <w:sz w:val="20"/>
                  <w:szCs w:val="20"/>
                </w:rPr>
                <w:delText>SWZ i załącznikach do SWZ</w:delText>
              </w:r>
            </w:del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79173923" w:rsidR="000E18E6" w:rsidDel="00E30A25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60" w:author="Tochowicz Sylwia" w:date="2023-03-23T12:58:00Z"/>
                <w:rFonts w:ascii="Century Gothic" w:hAnsi="Century Gothic" w:cs="Arial"/>
                <w:sz w:val="20"/>
                <w:szCs w:val="20"/>
              </w:rPr>
            </w:pPr>
            <w:del w:id="161" w:author="Tochowicz Sylwia" w:date="2023-03-23T12:58:00Z">
              <w:r w:rsidRPr="00A95312" w:rsidDel="00E30A25">
                <w:rPr>
                  <w:rFonts w:ascii="Century Gothic" w:hAnsi="Century Gothic" w:cs="Arial"/>
                  <w:sz w:val="20"/>
                  <w:szCs w:val="20"/>
                </w:rPr>
                <w:delText>Oferowana przez nas równoważna norma,</w:delText>
              </w:r>
              <w:r w:rsidR="00915746" w:rsidDel="00E30A25">
                <w:rPr>
                  <w:rFonts w:ascii="Century Gothic" w:hAnsi="Century Gothic" w:cs="Arial"/>
                  <w:sz w:val="20"/>
                  <w:szCs w:val="20"/>
                </w:rPr>
                <w:delText xml:space="preserve">   </w:delText>
              </w:r>
              <w:r w:rsidDel="00E30A25">
                <w:rPr>
                  <w:rFonts w:ascii="Century Gothic" w:hAnsi="Century Gothic" w:cs="Arial"/>
                  <w:sz w:val="20"/>
                  <w:szCs w:val="20"/>
                </w:rPr>
                <w:delText xml:space="preserve"> </w:delText>
              </w:r>
              <w:r w:rsidRPr="00A95312" w:rsidDel="00E30A25">
                <w:rPr>
                  <w:rFonts w:ascii="Century Gothic" w:hAnsi="Century Gothic" w:cs="Arial"/>
                  <w:sz w:val="20"/>
                  <w:szCs w:val="20"/>
                </w:rPr>
                <w:delText xml:space="preserve">ocena techniczna, specyfikacja techniczna, system referencji </w:delText>
              </w:r>
              <w:r w:rsidR="00D65B55" w:rsidRPr="00A95312" w:rsidDel="00E30A25">
                <w:rPr>
                  <w:rFonts w:ascii="Century Gothic" w:hAnsi="Century Gothic" w:cs="Arial"/>
                  <w:sz w:val="20"/>
                  <w:szCs w:val="20"/>
                </w:rPr>
                <w:delText>technicznych</w:delText>
              </w:r>
            </w:del>
          </w:p>
        </w:tc>
      </w:tr>
      <w:tr w:rsidR="000E18E6" w:rsidDel="00E30A25" w14:paraId="6B4D00BB" w14:textId="2518B307" w:rsidTr="00B9282F">
        <w:trPr>
          <w:del w:id="162" w:author="Tochowicz Sylwia" w:date="2023-03-23T12:58:00Z"/>
        </w:trPr>
        <w:tc>
          <w:tcPr>
            <w:tcW w:w="4911" w:type="dxa"/>
          </w:tcPr>
          <w:p w14:paraId="0B15AE5C" w14:textId="631F09AB" w:rsidR="000E18E6" w:rsidRPr="00776674" w:rsidDel="00E30A25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63" w:author="Tochowicz Sylwia" w:date="2023-03-23T12:58:00Z"/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38C2D2AB" w:rsidR="000E18E6" w:rsidDel="00E30A25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64" w:author="Tochowicz Sylwia" w:date="2023-03-23T12:58:00Z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:rsidDel="00E30A25" w14:paraId="2FA7343D" w14:textId="0B247195" w:rsidTr="00B9282F">
        <w:trPr>
          <w:del w:id="165" w:author="Tochowicz Sylwia" w:date="2023-03-23T12:58:00Z"/>
        </w:trPr>
        <w:tc>
          <w:tcPr>
            <w:tcW w:w="4911" w:type="dxa"/>
          </w:tcPr>
          <w:p w14:paraId="0421F7D4" w14:textId="3F98E344" w:rsidR="000E18E6" w:rsidRPr="00776674" w:rsidDel="00E30A25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66" w:author="Tochowicz Sylwia" w:date="2023-03-23T12:58:00Z"/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67538BBB" w:rsidR="000E18E6" w:rsidDel="00E30A25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67" w:author="Tochowicz Sylwia" w:date="2023-03-23T12:58:00Z"/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168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168"/>
    <w:p w14:paraId="28417B6F" w14:textId="05CBC74B" w:rsidR="006D4606" w:rsidRPr="006D4606" w:rsidDel="00E30A25" w:rsidRDefault="006D4606" w:rsidP="00B823C6">
      <w:pPr>
        <w:tabs>
          <w:tab w:val="center" w:pos="7938"/>
        </w:tabs>
        <w:autoSpaceDE w:val="0"/>
        <w:autoSpaceDN w:val="0"/>
        <w:rPr>
          <w:del w:id="169" w:author="Tochowicz Sylwia" w:date="2023-03-23T12:59:00Z"/>
          <w:rFonts w:ascii="Century Gothic" w:hAnsi="Century Gothic" w:cs="Arial"/>
          <w:sz w:val="18"/>
          <w:szCs w:val="18"/>
          <w:u w:val="single"/>
        </w:rPr>
      </w:pPr>
      <w:del w:id="170" w:author="Tochowicz Sylwia" w:date="2023-03-23T12:59:00Z">
        <w:r w:rsidRPr="006D4606" w:rsidDel="00E30A25">
          <w:rPr>
            <w:rFonts w:ascii="Century Gothic" w:hAnsi="Century Gothic" w:cs="Arial"/>
            <w:sz w:val="18"/>
            <w:szCs w:val="18"/>
            <w:u w:val="single"/>
          </w:rPr>
          <w:delText>Załączniki:</w:delText>
        </w:r>
      </w:del>
    </w:p>
    <w:p w14:paraId="135EA2F3" w14:textId="737BD902" w:rsidR="00B7503C" w:rsidRPr="00E30A25" w:rsidDel="00E30A25" w:rsidRDefault="00B7503C" w:rsidP="00E30A25">
      <w:pPr>
        <w:rPr>
          <w:del w:id="171" w:author="Tochowicz Sylwia" w:date="2023-03-23T12:59:00Z"/>
          <w:rFonts w:ascii="Century Gothic" w:hAnsi="Century Gothic" w:cs="Arial"/>
          <w:sz w:val="18"/>
          <w:szCs w:val="18"/>
          <w:rPrChange w:id="172" w:author="Tochowicz Sylwia" w:date="2023-03-23T12:59:00Z">
            <w:rPr>
              <w:del w:id="173" w:author="Tochowicz Sylwia" w:date="2023-03-23T12:59:00Z"/>
            </w:rPr>
          </w:rPrChange>
        </w:rPr>
        <w:pPrChange w:id="174" w:author="Tochowicz Sylwia" w:date="2023-03-23T12:59:00Z">
          <w:pPr>
            <w:pStyle w:val="Akapitzlist"/>
            <w:numPr>
              <w:numId w:val="37"/>
            </w:numPr>
            <w:tabs>
              <w:tab w:val="center" w:pos="7938"/>
            </w:tabs>
            <w:autoSpaceDE w:val="0"/>
            <w:autoSpaceDN w:val="0"/>
            <w:ind w:left="720" w:hanging="360"/>
          </w:pPr>
        </w:pPrChange>
      </w:pPr>
      <w:del w:id="175" w:author="Tochowicz Sylwia" w:date="2023-03-23T12:59:00Z">
        <w:r w:rsidRPr="00E30A25" w:rsidDel="00E30A25">
          <w:rPr>
            <w:rFonts w:ascii="Century Gothic" w:hAnsi="Century Gothic" w:cs="Arial"/>
            <w:sz w:val="18"/>
            <w:szCs w:val="18"/>
            <w:rPrChange w:id="176" w:author="Tochowicz Sylwia" w:date="2023-03-23T12:59:00Z">
              <w:rPr/>
            </w:rPrChange>
          </w:rPr>
          <w:delText xml:space="preserve">Załącznik nr </w:delText>
        </w:r>
        <w:r w:rsidR="00B354F0" w:rsidRPr="00E30A25" w:rsidDel="00E30A25">
          <w:rPr>
            <w:rFonts w:ascii="Century Gothic" w:hAnsi="Century Gothic" w:cs="Arial"/>
            <w:sz w:val="18"/>
            <w:szCs w:val="18"/>
            <w:rPrChange w:id="177" w:author="Tochowicz Sylwia" w:date="2023-03-23T12:59:00Z">
              <w:rPr/>
            </w:rPrChange>
          </w:rPr>
          <w:delText>1</w:delText>
        </w:r>
        <w:r w:rsidRPr="00E30A25" w:rsidDel="00E30A25">
          <w:rPr>
            <w:rFonts w:ascii="Century Gothic" w:hAnsi="Century Gothic" w:cs="Arial"/>
            <w:sz w:val="18"/>
            <w:szCs w:val="18"/>
            <w:rPrChange w:id="178" w:author="Tochowicz Sylwia" w:date="2023-03-23T12:59:00Z">
              <w:rPr/>
            </w:rPrChange>
          </w:rPr>
          <w:delText xml:space="preserve"> – Formularz cenowy,</w:delText>
        </w:r>
      </w:del>
    </w:p>
    <w:p w14:paraId="75A93247" w14:textId="573CCC6C" w:rsidR="006D4606" w:rsidRPr="00E30A25" w:rsidRDefault="006D4606" w:rsidP="00E30A25">
      <w:pPr>
        <w:tabs>
          <w:tab w:val="center" w:pos="7938"/>
        </w:tabs>
        <w:autoSpaceDE w:val="0"/>
        <w:autoSpaceDN w:val="0"/>
        <w:pPrChange w:id="179" w:author="Tochowicz Sylwia" w:date="2023-03-23T12:59:00Z">
          <w:pPr>
            <w:pStyle w:val="Akapitzlist"/>
            <w:numPr>
              <w:numId w:val="37"/>
            </w:numPr>
            <w:tabs>
              <w:tab w:val="center" w:pos="7938"/>
            </w:tabs>
            <w:autoSpaceDE w:val="0"/>
            <w:autoSpaceDN w:val="0"/>
            <w:ind w:left="720" w:hanging="360"/>
          </w:pPr>
        </w:pPrChange>
      </w:pPr>
      <w:commentRangeStart w:id="180"/>
      <w:del w:id="181" w:author="Tochowicz Sylwia" w:date="2023-03-23T12:59:00Z">
        <w:r w:rsidRPr="00E30A25" w:rsidDel="00E30A25">
          <w:delText>Załączn</w:delText>
        </w:r>
      </w:del>
      <w:del w:id="182" w:author="Tochowicz Sylwia" w:date="2023-03-23T12:58:00Z">
        <w:r w:rsidRPr="00E30A25" w:rsidDel="00E30A25">
          <w:delText xml:space="preserve">ik nr </w:delText>
        </w:r>
        <w:r w:rsidR="00B354F0" w:rsidRPr="00E30A25" w:rsidDel="00E30A25">
          <w:delText>2</w:delText>
        </w:r>
        <w:r w:rsidRPr="00E30A25" w:rsidDel="00E30A25">
          <w:delText xml:space="preserve"> – Potwierdzenie odbycia wizji lokalnej</w:delText>
        </w:r>
        <w:r w:rsidR="00B7503C" w:rsidRPr="00E30A25" w:rsidDel="00E30A25">
          <w:delText>.</w:delText>
        </w:r>
        <w:commentRangeEnd w:id="180"/>
        <w:r w:rsidR="00B354F0" w:rsidDel="00E30A25">
          <w:rPr>
            <w:rStyle w:val="Odwoaniedokomentarza"/>
          </w:rPr>
          <w:commentReference w:id="180"/>
        </w:r>
      </w:del>
    </w:p>
    <w:sectPr w:rsidR="006D4606" w:rsidRPr="00E30A25" w:rsidSect="003750D8">
      <w:footerReference w:type="even" r:id="rId15"/>
      <w:footerReference w:type="default" r:id="rId16"/>
      <w:headerReference w:type="first" r:id="rId17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1" w:author="Krzysztof Fiedorako" w:date="2021-02-11T10:18:00Z" w:initials="FK">
    <w:p w14:paraId="1B18BC8E" w14:textId="523B2318" w:rsidR="001C559D" w:rsidRDefault="001C559D">
      <w:pPr>
        <w:pStyle w:val="Tekstkomentarza"/>
      </w:pPr>
      <w:r>
        <w:rPr>
          <w:rStyle w:val="Odwoaniedokomentarza"/>
        </w:rPr>
        <w:annotationRef/>
      </w:r>
      <w:r>
        <w:t>Do usunięcia w przypadku braku wskazania w SWZ przesłanek fakultatywnych</w:t>
      </w:r>
    </w:p>
  </w:comment>
  <w:comment w:id="142" w:author="Krzysztof Fiedorako" w:date="2020-08-04T12:51:00Z" w:initials="FK">
    <w:p w14:paraId="5B43F281" w14:textId="7D3BE9CF" w:rsidR="00960B20" w:rsidRDefault="00960B20">
      <w:pPr>
        <w:pStyle w:val="Tekstkomentarza"/>
      </w:pPr>
      <w:r>
        <w:rPr>
          <w:rStyle w:val="Odwoaniedokomentarza"/>
        </w:rPr>
        <w:annotationRef/>
      </w:r>
      <w:r>
        <w:t>Usunąć jeśli nie wymagamy wykazu osób (brak warunków w zakresie personelu).</w:t>
      </w:r>
    </w:p>
  </w:comment>
  <w:comment w:id="155" w:author="Jarosław Kalisz" w:date="2021-03-09T12:14:00Z" w:initials="KJ">
    <w:p w14:paraId="5C72B6CB" w14:textId="35E1AF89" w:rsidR="000E18E6" w:rsidRDefault="000E18E6" w:rsidP="000E18E6">
      <w:pPr>
        <w:pStyle w:val="Tekstkomentarza"/>
      </w:pPr>
      <w:r>
        <w:rPr>
          <w:rStyle w:val="Odwoaniedokomentarza"/>
        </w:rPr>
        <w:annotationRef/>
      </w:r>
      <w:r>
        <w:t>Cały pkt 19 wraz z tabelą do każdorazowego opracowania przez komisję. Intencją tego punktu jest jedynie zasygnalizowanie konieczności badania równoważności na etapie składania ofert w przypadku, gdy ma to wpływ na treść oferty.</w:t>
      </w:r>
    </w:p>
  </w:comment>
  <w:comment w:id="156" w:author="Kalisz Jarosław" w:date="2022-06-30T10:14:00Z" w:initials="KJ">
    <w:p w14:paraId="583BAD11" w14:textId="77777777" w:rsidR="002310EB" w:rsidRDefault="002310EB" w:rsidP="00CD6E17">
      <w:pPr>
        <w:pStyle w:val="Tekstkomentarza"/>
      </w:pPr>
      <w:r>
        <w:rPr>
          <w:rStyle w:val="Odwoaniedokomentarza"/>
        </w:rPr>
        <w:annotationRef/>
      </w:r>
      <w:r>
        <w:t>Pkt 19 do usunięcia w zależności od decyzji w rozdz. III ust. 5 SWZ</w:t>
      </w:r>
    </w:p>
  </w:comment>
  <w:comment w:id="180" w:author="Krzysztof Fiedorako" w:date="2021-02-11T08:34:00Z" w:initials="FK">
    <w:p w14:paraId="79FB2B8E" w14:textId="046B5965" w:rsidR="00B354F0" w:rsidRDefault="00B354F0">
      <w:pPr>
        <w:pStyle w:val="Tekstkomentarza"/>
      </w:pPr>
      <w:r>
        <w:rPr>
          <w:rStyle w:val="Odwoaniedokomentarza"/>
        </w:rPr>
        <w:annotationRef/>
      </w:r>
      <w:r>
        <w:t>Zapis do stosowania w przypadku obowiązkowej wizji lokalnej.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B18BC8E" w15:done="0"/>
  <w15:commentEx w15:paraId="5B43F281" w15:done="0"/>
  <w15:commentEx w15:paraId="5C72B6CB" w15:done="0"/>
  <w15:commentEx w15:paraId="583BAD11" w15:paraIdParent="5C72B6CB" w15:done="0"/>
  <w15:commentEx w15:paraId="79FB2B8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CF8301" w16cex:dateUtc="2021-02-11T09:18:00Z"/>
  <w16cex:commentExtensible w16cex:durableId="22D3D860" w16cex:dateUtc="2020-08-04T10:51:00Z"/>
  <w16cex:commentExtensible w16cex:durableId="23F1E522" w16cex:dateUtc="2021-03-09T11:14:00Z"/>
  <w16cex:commentExtensible w16cex:durableId="2667F5F2" w16cex:dateUtc="2022-06-30T08:14:00Z"/>
  <w16cex:commentExtensible w16cex:durableId="23CF6A9F" w16cex:dateUtc="2021-02-11T07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B18BC8E" w16cid:durableId="23CF8301"/>
  <w16cid:commentId w16cid:paraId="5B43F281" w16cid:durableId="22D3D860"/>
  <w16cid:commentId w16cid:paraId="5C72B6CB" w16cid:durableId="23F1E522"/>
  <w16cid:commentId w16cid:paraId="583BAD11" w16cid:durableId="2667F5F2"/>
  <w16cid:commentId w16cid:paraId="79FB2B8E" w16cid:durableId="23CF6A9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6D1EE54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887B36">
      <w:rPr>
        <w:rStyle w:val="Numerstrony"/>
      </w:rPr>
      <w:fldChar w:fldCharType="separate"/>
    </w:r>
    <w:r w:rsidR="00887B3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29D6A2E7" w14:textId="5AB74FAD" w:rsidR="00A21989" w:rsidDel="00887B36" w:rsidRDefault="00A21989">
      <w:pPr>
        <w:pStyle w:val="Tekstprzypisudolnego"/>
        <w:rPr>
          <w:del w:id="17" w:author="Tochowicz Sylwia" w:date="2023-03-23T12:47:00Z"/>
        </w:rPr>
      </w:pPr>
      <w:del w:id="18" w:author="Tochowicz Sylwia" w:date="2023-03-23T12:47:00Z">
        <w:r w:rsidDel="00887B36">
          <w:rPr>
            <w:rStyle w:val="Odwoanieprzypisudolnego"/>
          </w:rPr>
          <w:footnoteRef/>
        </w:r>
        <w:r w:rsidDel="00887B36">
          <w:delText xml:space="preserve"> </w:delText>
        </w:r>
        <w:r w:rsidRPr="00CC0EB8" w:rsidDel="00887B36">
          <w:rPr>
            <w:rFonts w:ascii="Century Gothic" w:hAnsi="Century Gothic"/>
            <w:sz w:val="16"/>
            <w:szCs w:val="16"/>
          </w:rPr>
          <w:delText>Niepotrzebne skreślić</w:delText>
        </w:r>
        <w:r w:rsidR="006561FF" w:rsidDel="00887B36">
          <w:rPr>
            <w:rFonts w:ascii="Century Gothic" w:hAnsi="Century Gothic"/>
            <w:sz w:val="16"/>
            <w:szCs w:val="16"/>
          </w:rPr>
          <w:delText>.</w:delText>
        </w:r>
      </w:del>
    </w:p>
  </w:footnote>
  <w:footnote w:id="3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62EFD691" w:rsidR="00682801" w:rsidRPr="00887B36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83" w:name="_Toc75503973"/>
    <w:r w:rsidRPr="00887B36">
      <w:rPr>
        <w:rFonts w:ascii="Century Gothic" w:hAnsi="Century Gothic"/>
        <w:sz w:val="20"/>
        <w:szCs w:val="20"/>
        <w:rPrChange w:id="184" w:author="Tochowicz Sylwia" w:date="2023-03-23T12:44:00Z">
          <w:rPr>
            <w:rFonts w:ascii="Century Gothic" w:hAnsi="Century Gothic"/>
            <w:sz w:val="20"/>
            <w:szCs w:val="20"/>
            <w:highlight w:val="yellow"/>
          </w:rPr>
        </w:rPrChange>
      </w:rPr>
      <w:t xml:space="preserve">Załącznik nr </w:t>
    </w:r>
    <w:ins w:id="185" w:author="Tochowicz Sylwia" w:date="2023-03-23T12:44:00Z">
      <w:r w:rsidR="00887B36" w:rsidRPr="00887B36">
        <w:rPr>
          <w:rFonts w:ascii="Century Gothic" w:hAnsi="Century Gothic"/>
          <w:sz w:val="20"/>
          <w:szCs w:val="20"/>
        </w:rPr>
        <w:t>2</w:t>
      </w:r>
    </w:ins>
    <w:del w:id="186" w:author="Tochowicz Sylwia" w:date="2023-03-23T12:44:00Z">
      <w:r w:rsidR="00CB06AE" w:rsidRPr="00887B36" w:rsidDel="00887B36">
        <w:rPr>
          <w:rFonts w:ascii="Century Gothic" w:hAnsi="Century Gothic"/>
          <w:sz w:val="20"/>
          <w:szCs w:val="20"/>
          <w:rPrChange w:id="187" w:author="Tochowicz Sylwia" w:date="2023-03-23T12:44:00Z">
            <w:rPr>
              <w:rFonts w:ascii="Century Gothic" w:hAnsi="Century Gothic"/>
              <w:sz w:val="20"/>
              <w:szCs w:val="20"/>
              <w:highlight w:val="yellow"/>
            </w:rPr>
          </w:rPrChange>
        </w:rPr>
        <w:delText>3</w:delText>
      </w:r>
      <w:r w:rsidRPr="00887B36" w:rsidDel="00887B36">
        <w:rPr>
          <w:rFonts w:ascii="Century Gothic" w:hAnsi="Century Gothic"/>
          <w:sz w:val="20"/>
          <w:szCs w:val="20"/>
        </w:rPr>
        <w:delText xml:space="preserve"> do SWZ</w:delText>
      </w:r>
    </w:del>
    <w:bookmarkEnd w:id="183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887B36">
      <w:rPr>
        <w:rFonts w:ascii="Century Gothic" w:hAnsi="Century Gothic"/>
        <w:sz w:val="20"/>
        <w:szCs w:val="20"/>
      </w:rPr>
      <w:t xml:space="preserve">- Formularz </w:t>
    </w:r>
    <w:r w:rsidR="00A06B10" w:rsidRPr="00887B36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chowicz Sylwia">
    <w15:presenceInfo w15:providerId="AD" w15:userId="S::sylwia.tochowicz@gaz-system.pl::10341e9a-44f1-45b4-a1b7-9c84326e7273"/>
  </w15:person>
  <w15:person w15:author="Kalisz Jarosław">
    <w15:presenceInfo w15:providerId="None" w15:userId="Kalisz Jarosław"/>
  </w15:person>
  <w15:person w15:author="Krzysztof Fiedorako">
    <w15:presenceInfo w15:providerId="AD" w15:userId="S::krzysztof.fiedorako@gaz-system.pl::bcd35674-867b-4bec-aa1f-9036765c4118"/>
  </w15:person>
  <w15:person w15:author="Jarosław Kalisz">
    <w15:presenceInfo w15:providerId="AD" w15:userId="S::jaroslaw.kalisz@gaz-system.pl::d28b6ee4-9eba-483c-877e-d922b15530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3EA6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50CE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275BD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87B36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0A25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644</Words>
  <Characters>7060</Characters>
  <Application>Microsoft Office Word</Application>
  <DocSecurity>0</DocSecurity>
  <Lines>58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Tochowicz Sylwia</cp:lastModifiedBy>
  <cp:revision>5</cp:revision>
  <cp:lastPrinted>2023-03-23T12:01:00Z</cp:lastPrinted>
  <dcterms:created xsi:type="dcterms:W3CDTF">2023-03-21T06:55:00Z</dcterms:created>
  <dcterms:modified xsi:type="dcterms:W3CDTF">2023-03-23T12:01:00Z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