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3F27FEF3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>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4A32" w14:textId="77777777" w:rsidR="00E93A63" w:rsidRDefault="00E93A63" w:rsidP="00790544">
      <w:pPr>
        <w:spacing w:after="0" w:line="240" w:lineRule="auto"/>
      </w:pPr>
      <w:r>
        <w:separator/>
      </w:r>
    </w:p>
  </w:endnote>
  <w:endnote w:type="continuationSeparator" w:id="0">
    <w:p w14:paraId="1BBBEDEF" w14:textId="77777777" w:rsidR="00E93A63" w:rsidRDefault="00E93A63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C01C" w14:textId="77777777" w:rsidR="00541CBA" w:rsidRDefault="00541C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9BD9" w14:textId="77777777" w:rsidR="00541CBA" w:rsidRDefault="00541C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541CBA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31E64" w14:textId="77777777" w:rsidR="00E93A63" w:rsidRDefault="00E93A63" w:rsidP="00790544">
      <w:pPr>
        <w:spacing w:after="0" w:line="240" w:lineRule="auto"/>
      </w:pPr>
      <w:r>
        <w:separator/>
      </w:r>
    </w:p>
  </w:footnote>
  <w:footnote w:type="continuationSeparator" w:id="0">
    <w:p w14:paraId="68A99EDE" w14:textId="77777777" w:rsidR="00E93A63" w:rsidRDefault="00E93A63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DFF6" w14:textId="77777777" w:rsidR="00541CBA" w:rsidRDefault="00541C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E2D80" w14:textId="77777777" w:rsidR="00541CBA" w:rsidRDefault="00541C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68CB363B" w:rsidR="0066374C" w:rsidRPr="0074415C" w:rsidRDefault="0066374C" w:rsidP="0074415C">
          <w:pPr>
            <w:pStyle w:val="Nagwek"/>
            <w:rPr>
              <w:sz w:val="24"/>
              <w:szCs w:val="24"/>
            </w:rPr>
          </w:pPr>
          <w:r w:rsidRPr="0074415C">
            <w:rPr>
              <w:sz w:val="24"/>
              <w:szCs w:val="24"/>
            </w:rPr>
            <w:t xml:space="preserve"> </w:t>
          </w:r>
          <w:r w:rsidR="00960FD2" w:rsidRPr="0074415C">
            <w:rPr>
              <w:b/>
              <w:bCs/>
              <w:sz w:val="24"/>
              <w:szCs w:val="24"/>
            </w:rPr>
            <w:t xml:space="preserve">Załącznik nr </w:t>
          </w:r>
          <w:r w:rsidR="00541CBA">
            <w:rPr>
              <w:b/>
              <w:bCs/>
              <w:sz w:val="24"/>
              <w:szCs w:val="24"/>
            </w:rPr>
            <w:t>2.</w:t>
          </w:r>
          <w:r w:rsidR="00960FD2" w:rsidRPr="0074415C">
            <w:rPr>
              <w:b/>
              <w:bCs/>
              <w:sz w:val="24"/>
              <w:szCs w:val="24"/>
            </w:rPr>
            <w:t>1</w:t>
          </w:r>
          <w:r w:rsidR="003274CE">
            <w:rPr>
              <w:b/>
              <w:bCs/>
              <w:sz w:val="24"/>
              <w:szCs w:val="24"/>
            </w:rPr>
            <w:t>7</w:t>
          </w:r>
          <w:r w:rsidR="009331C3" w:rsidRPr="0074415C">
            <w:rPr>
              <w:b/>
              <w:bCs/>
              <w:sz w:val="24"/>
              <w:szCs w:val="24"/>
            </w:rPr>
            <w:t xml:space="preserve"> do</w:t>
          </w:r>
          <w:r w:rsidR="0074415C" w:rsidRPr="0074415C">
            <w:rPr>
              <w:b/>
              <w:bCs/>
              <w:sz w:val="24"/>
              <w:szCs w:val="24"/>
            </w:rPr>
            <w:t xml:space="preserve"> OWU</w:t>
          </w:r>
          <w:r w:rsidR="009331C3" w:rsidRPr="0074415C">
            <w:rPr>
              <w:b/>
              <w:bCs/>
              <w:sz w:val="24"/>
              <w:szCs w:val="24"/>
            </w:rPr>
            <w:t xml:space="preserve"> 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>
    <w:abstractNumId w:val="6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4A84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3F5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274CE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1CBA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415C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63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688D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2021-10-26T13:29:00Z</dcterms:modified>
</cp:coreProperties>
</file>