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73361C4A"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F9563D">
        <w:rPr>
          <w:rFonts w:ascii="Trebuchet MS" w:hAnsi="Trebuchet MS" w:cstheme="minorHAnsi"/>
          <w:color w:val="17365D" w:themeColor="text2" w:themeShade="BF"/>
          <w:sz w:val="20"/>
        </w:rPr>
        <w:t>NA USŁUGI</w:t>
      </w:r>
      <w:r w:rsidR="00801DB8" w:rsidRPr="001D778B">
        <w:rPr>
          <w:rFonts w:ascii="Trebuchet MS" w:hAnsi="Trebuchet MS" w:cstheme="minorHAnsi"/>
          <w:color w:val="17365D" w:themeColor="text2" w:themeShade="BF"/>
          <w:sz w:val="20"/>
        </w:rPr>
        <w:t xml:space="preserve"> </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F9563D">
      <w:pPr>
        <w:pBdr>
          <w:top w:val="single" w:sz="4" w:space="1" w:color="auto"/>
          <w:left w:val="single" w:sz="4" w:space="5"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5F1B091E" w14:textId="77777777" w:rsidR="00F9563D" w:rsidRDefault="00F9563D" w:rsidP="00F9563D">
      <w:pPr>
        <w:pBdr>
          <w:top w:val="single" w:sz="4" w:space="1" w:color="auto"/>
          <w:left w:val="single" w:sz="4" w:space="5"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F9563D">
        <w:rPr>
          <w:rFonts w:ascii="Trebuchet MS" w:hAnsi="Trebuchet MS" w:cs="Calibri"/>
          <w:b/>
          <w:color w:val="323E4F"/>
          <w:kern w:val="28"/>
          <w:sz w:val="20"/>
          <w:szCs w:val="22"/>
          <w:lang w:eastAsia="pl-PL"/>
        </w:rPr>
        <w:t>Przegląd i pomiary wydajności oraz ciśnienia h</w:t>
      </w:r>
      <w:r>
        <w:rPr>
          <w:rFonts w:ascii="Trebuchet MS" w:hAnsi="Trebuchet MS" w:cs="Calibri"/>
          <w:b/>
          <w:color w:val="323E4F"/>
          <w:kern w:val="28"/>
          <w:sz w:val="20"/>
          <w:szCs w:val="22"/>
          <w:lang w:eastAsia="pl-PL"/>
        </w:rPr>
        <w:t>ydrantów, węży płaskoskładanych</w:t>
      </w:r>
    </w:p>
    <w:p w14:paraId="4380FD5D" w14:textId="3FB6B3C3" w:rsidR="00785A8A" w:rsidRDefault="00F9563D" w:rsidP="00F9563D">
      <w:pPr>
        <w:pBdr>
          <w:top w:val="single" w:sz="4" w:space="1" w:color="auto"/>
          <w:left w:val="single" w:sz="4" w:space="5"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F9563D">
        <w:rPr>
          <w:rFonts w:ascii="Trebuchet MS" w:hAnsi="Trebuchet MS" w:cs="Calibri"/>
          <w:b/>
          <w:color w:val="323E4F"/>
          <w:kern w:val="28"/>
          <w:sz w:val="20"/>
          <w:szCs w:val="22"/>
          <w:lang w:eastAsia="pl-PL"/>
        </w:rPr>
        <w:t xml:space="preserve">w PGE EC Oddział w Szczecinie – EC Szczecin oraz </w:t>
      </w:r>
      <w:r>
        <w:rPr>
          <w:rFonts w:ascii="Trebuchet MS" w:hAnsi="Trebuchet MS" w:cs="Calibri"/>
          <w:b/>
          <w:color w:val="323E4F"/>
          <w:kern w:val="28"/>
          <w:sz w:val="20"/>
          <w:szCs w:val="22"/>
          <w:lang w:eastAsia="pl-PL"/>
        </w:rPr>
        <w:t>EC Pomorzany na lata 2025- 2026</w:t>
      </w:r>
    </w:p>
    <w:p w14:paraId="28B26F2C" w14:textId="77777777" w:rsidR="00F9563D" w:rsidRPr="00690E30" w:rsidRDefault="00F9563D" w:rsidP="00F9563D">
      <w:pPr>
        <w:pBdr>
          <w:top w:val="single" w:sz="4" w:space="1" w:color="auto"/>
          <w:left w:val="single" w:sz="4" w:space="5"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3E882ED6" w14:textId="77777777" w:rsidR="00F9563D" w:rsidRDefault="00F9563D" w:rsidP="00690E30">
      <w:pPr>
        <w:suppressAutoHyphens/>
        <w:spacing w:before="120" w:after="120" w:line="240" w:lineRule="auto"/>
        <w:ind w:left="-284" w:right="-281"/>
        <w:jc w:val="center"/>
        <w:rPr>
          <w:rFonts w:ascii="Trebuchet MS" w:eastAsia="Calibri" w:hAnsi="Trebuchet MS"/>
          <w:color w:val="323E4F"/>
          <w:szCs w:val="22"/>
        </w:rPr>
      </w:pPr>
    </w:p>
    <w:p w14:paraId="035D8AD1" w14:textId="56EF89D9"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F9563D" w:rsidRPr="00F9563D">
        <w:rPr>
          <w:rFonts w:ascii="Trebuchet MS" w:eastAsia="Calibri" w:hAnsi="Trebuchet MS"/>
          <w:color w:val="323E4F"/>
          <w:szCs w:val="22"/>
        </w:rPr>
        <w:t>POST/PEC/PEC/ZWZ/01074/2024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77C11AC0" w:rsidR="00CD7551" w:rsidRPr="00F9563D"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F9563D">
        <w:rPr>
          <w:rFonts w:ascii="Verdana" w:hAnsi="Verdana" w:cstheme="minorHAnsi"/>
          <w:b/>
          <w:sz w:val="20"/>
        </w:rPr>
        <w:t>PGE Energia Ciepła S.A.</w:t>
      </w:r>
      <w:r w:rsidRPr="00F9563D">
        <w:rPr>
          <w:rFonts w:ascii="Verdana" w:hAnsi="Verdana" w:cstheme="minorHAnsi"/>
          <w:sz w:val="20"/>
        </w:rPr>
        <w:t>, z siedzibą w Warszawie, Budynek Skylight, XII p. przy ul. Złotej 59, zarejestrowana</w:t>
      </w:r>
      <w:r w:rsidR="00624AE0" w:rsidRPr="00F9563D">
        <w:rPr>
          <w:rFonts w:ascii="Verdana" w:hAnsi="Verdana" w:cstheme="minorHAnsi"/>
          <w:sz w:val="20"/>
        </w:rPr>
        <w:t xml:space="preserve"> </w:t>
      </w:r>
      <w:r w:rsidRPr="00F9563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F9563D">
        <w:rPr>
          <w:rFonts w:ascii="Verdana" w:hAnsi="Verdana" w:cstheme="minorHAnsi"/>
          <w:sz w:val="20"/>
        </w:rPr>
        <w:t>2 501 281 240 PLN</w:t>
      </w:r>
      <w:bookmarkStart w:id="37" w:name="_Toc40987092"/>
      <w:bookmarkStart w:id="38" w:name="_Toc51165976"/>
      <w:r w:rsidRPr="00F9563D">
        <w:rPr>
          <w:rFonts w:ascii="Verdana" w:hAnsi="Verdana" w:cstheme="minorHAnsi"/>
          <w:sz w:val="20"/>
        </w:rPr>
        <w:t xml:space="preserve"> opłacony w całości</w:t>
      </w:r>
      <w:r w:rsidR="00CD7551" w:rsidRPr="00F9563D">
        <w:rPr>
          <w:rFonts w:ascii="Verdana" w:hAnsi="Verdana" w:cstheme="minorHAnsi"/>
          <w:sz w:val="20"/>
        </w:rPr>
        <w:t xml:space="preserve">; </w:t>
      </w:r>
      <w:hyperlink r:id="rId12" w:history="1">
        <w:r w:rsidR="00CD7551" w:rsidRPr="00F9563D">
          <w:rPr>
            <w:rFonts w:ascii="Verdana" w:hAnsi="Verdana" w:cstheme="minorHAnsi"/>
            <w:color w:val="0000FF"/>
            <w:kern w:val="28"/>
            <w:sz w:val="20"/>
            <w:u w:val="single"/>
          </w:rPr>
          <w:t>www.pgeenergiaciepla.pl</w:t>
        </w:r>
      </w:hyperlink>
      <w:r w:rsidR="00C929BB" w:rsidRPr="00F9563D">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3A6250CA" w14:textId="4ADB7594" w:rsidR="004D33DB" w:rsidRPr="00F9563D" w:rsidRDefault="004D33DB" w:rsidP="004F0D02">
      <w:pPr>
        <w:pStyle w:val="Nagwek2"/>
        <w:keepNext w:val="0"/>
        <w:keepLines w:val="0"/>
        <w:numPr>
          <w:ilvl w:val="0"/>
          <w:numId w:val="25"/>
        </w:numPr>
        <w:suppressAutoHyphens/>
        <w:spacing w:before="120" w:after="120" w:line="240" w:lineRule="auto"/>
        <w:ind w:left="1560" w:hanging="284"/>
        <w:rPr>
          <w:rFonts w:ascii="Verdana" w:hAnsi="Verdana" w:cstheme="minorHAnsi"/>
          <w:sz w:val="20"/>
        </w:rPr>
      </w:pPr>
      <w:bookmarkStart w:id="40" w:name="_Toc115966596"/>
      <w:r w:rsidRPr="00F9563D">
        <w:rPr>
          <w:rFonts w:ascii="Verdana" w:hAnsi="Verdana" w:cstheme="minorHAnsi"/>
          <w:sz w:val="20"/>
        </w:rPr>
        <w:t>65-120 Zielona Góra</w:t>
      </w:r>
      <w:r w:rsidR="00232DD2" w:rsidRPr="00F9563D">
        <w:rPr>
          <w:rFonts w:ascii="Verdana" w:hAnsi="Verdana" w:cstheme="minorHAnsi"/>
          <w:sz w:val="20"/>
        </w:rPr>
        <w:t>;</w:t>
      </w:r>
      <w:r w:rsidRPr="00F9563D">
        <w:rPr>
          <w:rFonts w:ascii="Verdana" w:hAnsi="Verdana" w:cstheme="minorHAnsi"/>
          <w:sz w:val="20"/>
        </w:rPr>
        <w:t xml:space="preserve"> ul. Zjednoczenia 103</w:t>
      </w:r>
      <w:bookmarkEnd w:id="40"/>
      <w:r w:rsidR="00F9563D" w:rsidRPr="00F9563D">
        <w:rPr>
          <w:rFonts w:ascii="Verdana" w:hAnsi="Verdana" w:cstheme="minorHAnsi"/>
          <w:sz w:val="20"/>
        </w:rPr>
        <w:t>.</w:t>
      </w:r>
    </w:p>
    <w:p w14:paraId="03EC6779" w14:textId="722950EB" w:rsidR="00D103AF" w:rsidRPr="00F9563D" w:rsidRDefault="00D103AF" w:rsidP="00F72143">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F32D18">
        <w:rPr>
          <w:rFonts w:ascii="Verdana" w:hAnsi="Verdana" w:cstheme="minorHAnsi"/>
          <w:sz w:val="20"/>
        </w:rPr>
        <w:t xml:space="preserve">Osobą uprawnioną ze strony Zamawiającego do kontaktu z Wykonawcami jest </w:t>
      </w:r>
      <w:r w:rsidR="00F9563D">
        <w:rPr>
          <w:rFonts w:ascii="Verdana" w:hAnsi="Verdana" w:cstheme="minorHAnsi"/>
          <w:sz w:val="20"/>
        </w:rPr>
        <w:t xml:space="preserve">Beata </w:t>
      </w:r>
      <w:r w:rsidR="00F9563D" w:rsidRPr="00F9563D">
        <w:rPr>
          <w:rFonts w:ascii="Verdana" w:hAnsi="Verdana" w:cstheme="minorHAnsi"/>
          <w:sz w:val="20"/>
        </w:rPr>
        <w:t>Bącal</w:t>
      </w:r>
      <w:r w:rsidRPr="00F9563D">
        <w:rPr>
          <w:rFonts w:ascii="Verdana" w:hAnsi="Verdana" w:cstheme="minorHAnsi"/>
          <w:sz w:val="20"/>
        </w:rPr>
        <w:t xml:space="preserve">; e-mail: </w:t>
      </w:r>
      <w:r w:rsidR="00F9563D" w:rsidRPr="00F9563D">
        <w:rPr>
          <w:rStyle w:val="Hipercze"/>
          <w:rFonts w:ascii="Verdana" w:hAnsi="Verdana" w:cstheme="minorHAnsi"/>
          <w:color w:val="auto"/>
          <w:sz w:val="20"/>
        </w:rPr>
        <w:t>beata.bacal@gkpge.pl</w:t>
      </w:r>
    </w:p>
    <w:p w14:paraId="6D67EBDE" w14:textId="77777777" w:rsidR="00D103AF" w:rsidRPr="002A455B" w:rsidRDefault="00D103AF" w:rsidP="002A455B">
      <w:pPr>
        <w:rPr>
          <w:b/>
          <w:highlight w:val="cyan"/>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16853E5D" w14:textId="77777777" w:rsidR="00C93923" w:rsidRPr="00C93923" w:rsidRDefault="00CC2C46" w:rsidP="00C93923">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C93923" w:rsidRPr="00C93923">
        <w:rPr>
          <w:rFonts w:ascii="Verdana" w:eastAsia="Calibri" w:hAnsi="Verdana" w:cstheme="minorHAnsi"/>
          <w:b/>
          <w:bCs/>
          <w:sz w:val="20"/>
        </w:rPr>
        <w:t>Przegląd i pomiary wydajności oraz ciśnienia hydrantów, węży płaskoskładanych w PGE EC Oddział w Szczecinie – EC Szczecin oraz EC Pomorzany na lata 2025- 2026.</w:t>
      </w:r>
    </w:p>
    <w:p w14:paraId="56503804" w14:textId="1382A875" w:rsidR="00F32D18" w:rsidRPr="002A455B" w:rsidRDefault="00C929BB" w:rsidP="00957A89">
      <w:pPr>
        <w:pStyle w:val="Akapitzlist"/>
        <w:numPr>
          <w:ilvl w:val="1"/>
          <w:numId w:val="20"/>
        </w:numPr>
        <w:spacing w:before="120" w:after="120" w:line="240" w:lineRule="auto"/>
        <w:ind w:left="426" w:right="-284" w:hanging="710"/>
        <w:rPr>
          <w:rFonts w:ascii="Verdana" w:hAnsi="Verdana" w:cstheme="minorHAnsi"/>
          <w:sz w:val="20"/>
        </w:rPr>
      </w:pPr>
      <w:r>
        <w:rPr>
          <w:rFonts w:ascii="Verdana" w:eastAsia="Calibri" w:hAnsi="Verdana" w:cstheme="minorHAnsi"/>
          <w:sz w:val="20"/>
        </w:rPr>
        <w:t xml:space="preserve"> </w:t>
      </w:r>
      <w:r w:rsidR="00A70840" w:rsidRPr="002A455B">
        <w:rPr>
          <w:rFonts w:ascii="Verdana" w:eastAsia="Calibri" w:hAnsi="Verdana" w:cstheme="minorHAnsi"/>
          <w:sz w:val="20"/>
        </w:rPr>
        <w:t>Szczegółowy opis przedmiotu Zamówienia</w:t>
      </w:r>
      <w:r w:rsidR="003A19D3" w:rsidRPr="002A455B">
        <w:rPr>
          <w:rFonts w:ascii="Verdana" w:eastAsia="Calibri" w:hAnsi="Verdana" w:cstheme="minorHAnsi"/>
          <w:sz w:val="20"/>
        </w:rPr>
        <w:t xml:space="preserve"> </w:t>
      </w:r>
      <w:r w:rsidR="00A70840" w:rsidRPr="002A455B">
        <w:rPr>
          <w:rFonts w:ascii="Verdana" w:eastAsia="Calibri" w:hAnsi="Verdana" w:cstheme="minorHAnsi"/>
          <w:sz w:val="20"/>
        </w:rPr>
        <w:t xml:space="preserve">stanowi </w:t>
      </w:r>
      <w:r w:rsidR="00A70840" w:rsidRPr="002A455B">
        <w:rPr>
          <w:rFonts w:ascii="Verdana" w:eastAsia="Calibri" w:hAnsi="Verdana" w:cstheme="minorHAnsi"/>
          <w:b/>
          <w:sz w:val="20"/>
        </w:rPr>
        <w:t xml:space="preserve">Załącznik nr 1 do </w:t>
      </w:r>
      <w:r w:rsidR="00904E94" w:rsidRPr="002A455B">
        <w:rPr>
          <w:rFonts w:ascii="Verdana" w:eastAsia="Calibri" w:hAnsi="Verdana" w:cstheme="minorHAnsi"/>
          <w:b/>
          <w:sz w:val="20"/>
        </w:rPr>
        <w:t>SWZ</w:t>
      </w:r>
      <w:r w:rsidR="00676E53" w:rsidRPr="002A455B">
        <w:rPr>
          <w:rFonts w:ascii="Verdana" w:eastAsia="Calibri" w:hAnsi="Verdana" w:cstheme="minorHAnsi"/>
          <w:sz w:val="20"/>
        </w:rPr>
        <w:t xml:space="preserve"> </w:t>
      </w:r>
      <w:r w:rsidR="00562CD6" w:rsidRPr="002A455B">
        <w:rPr>
          <w:rFonts w:ascii="Verdana" w:eastAsia="Calibri" w:hAnsi="Verdana" w:cstheme="minorHAnsi"/>
          <w:sz w:val="20"/>
        </w:rPr>
        <w:t>–</w:t>
      </w:r>
      <w:r w:rsidR="00676E53" w:rsidRPr="002A455B">
        <w:rPr>
          <w:rFonts w:ascii="Verdana" w:eastAsia="Calibri" w:hAnsi="Verdana" w:cstheme="minorHAnsi"/>
          <w:sz w:val="20"/>
        </w:rPr>
        <w:t xml:space="preserve"> </w:t>
      </w:r>
      <w:r w:rsidR="00676E53" w:rsidRPr="002A455B">
        <w:rPr>
          <w:rFonts w:ascii="Verdana" w:eastAsia="Calibri" w:hAnsi="Verdana" w:cstheme="minorHAnsi"/>
          <w:b/>
          <w:sz w:val="20"/>
        </w:rPr>
        <w:t>OPZ</w:t>
      </w:r>
      <w:r w:rsidR="00F32D18">
        <w:rPr>
          <w:rFonts w:ascii="Verdana" w:eastAsia="Calibri" w:hAnsi="Verdana" w:cstheme="minorHAnsi"/>
          <w:b/>
          <w:sz w:val="20"/>
        </w:rPr>
        <w:t>.</w:t>
      </w:r>
    </w:p>
    <w:p w14:paraId="7D34AB23" w14:textId="15D04A4F" w:rsidR="007976E3" w:rsidRPr="003474D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0DA42550" w14:textId="348ED500" w:rsidR="00F24592" w:rsidRPr="00227E5A" w:rsidRDefault="00F24592" w:rsidP="003474D2">
      <w:pPr>
        <w:pStyle w:val="Nagwek2"/>
        <w:keepNext w:val="0"/>
        <w:keepLines w:val="0"/>
        <w:numPr>
          <w:ilvl w:val="0"/>
          <w:numId w:val="25"/>
        </w:numPr>
        <w:suppressAutoHyphens/>
        <w:spacing w:before="120" w:after="120" w:line="240" w:lineRule="auto"/>
        <w:ind w:left="709" w:right="-281" w:hanging="283"/>
        <w:rPr>
          <w:rFonts w:ascii="Verdana" w:hAnsi="Verdana" w:cstheme="minorHAnsi"/>
          <w:b w:val="0"/>
          <w:sz w:val="20"/>
          <w:lang w:val="pl-PL"/>
        </w:rPr>
      </w:pPr>
      <w:bookmarkStart w:id="61" w:name="_Toc115966613"/>
      <w:r w:rsidRPr="00227E5A">
        <w:rPr>
          <w:rFonts w:ascii="Verdana" w:hAnsi="Verdana" w:cstheme="minorHAnsi"/>
          <w:b w:val="0"/>
          <w:sz w:val="20"/>
          <w:lang w:val="pl-PL"/>
        </w:rPr>
        <w:t>PGE Energia Ciepła S.A.; Oddział w Szczecinie</w:t>
      </w:r>
      <w:bookmarkEnd w:id="61"/>
      <w:r w:rsidR="002F2681" w:rsidRPr="00227E5A">
        <w:rPr>
          <w:rFonts w:ascii="Verdana" w:hAnsi="Verdana" w:cstheme="minorHAnsi"/>
          <w:b w:val="0"/>
          <w:sz w:val="20"/>
          <w:lang w:val="pl-PL"/>
        </w:rPr>
        <w:t>:</w:t>
      </w:r>
    </w:p>
    <w:p w14:paraId="6D3817CC" w14:textId="77777777" w:rsidR="00F24592" w:rsidRPr="00227E5A" w:rsidRDefault="00F24592" w:rsidP="003474D2">
      <w:pPr>
        <w:pStyle w:val="Nagwek2"/>
        <w:keepNext w:val="0"/>
        <w:keepLines w:val="0"/>
        <w:numPr>
          <w:ilvl w:val="1"/>
          <w:numId w:val="25"/>
        </w:numPr>
        <w:suppressAutoHyphens/>
        <w:spacing w:before="120" w:after="120" w:line="240" w:lineRule="auto"/>
        <w:ind w:left="993" w:right="-281" w:hanging="284"/>
        <w:rPr>
          <w:rFonts w:ascii="Verdana" w:hAnsi="Verdana" w:cstheme="minorHAnsi"/>
          <w:b w:val="0"/>
          <w:sz w:val="20"/>
          <w:lang w:val="pl-PL"/>
        </w:rPr>
      </w:pPr>
      <w:bookmarkStart w:id="62" w:name="_Toc115966614"/>
      <w:r w:rsidRPr="00227E5A">
        <w:rPr>
          <w:rFonts w:ascii="Verdana" w:hAnsi="Verdana" w:cstheme="minorHAnsi"/>
          <w:b w:val="0"/>
          <w:sz w:val="20"/>
          <w:lang w:val="pl-PL"/>
        </w:rPr>
        <w:t>Elektrociepłownia Pomorzany - 70-010 Szczecin; ul. Szczawiowa 25/26;</w:t>
      </w:r>
      <w:bookmarkEnd w:id="62"/>
    </w:p>
    <w:p w14:paraId="1BF5CD9F" w14:textId="3DF9A288" w:rsidR="00F24592" w:rsidRPr="00227E5A" w:rsidRDefault="00F24592" w:rsidP="003474D2">
      <w:pPr>
        <w:pStyle w:val="Nagwek2"/>
        <w:keepNext w:val="0"/>
        <w:keepLines w:val="0"/>
        <w:numPr>
          <w:ilvl w:val="1"/>
          <w:numId w:val="25"/>
        </w:numPr>
        <w:suppressAutoHyphens/>
        <w:spacing w:before="120" w:after="120" w:line="240" w:lineRule="auto"/>
        <w:ind w:left="993" w:right="-281" w:hanging="284"/>
        <w:rPr>
          <w:rFonts w:ascii="Verdana" w:hAnsi="Verdana" w:cstheme="minorHAnsi"/>
          <w:b w:val="0"/>
          <w:sz w:val="20"/>
          <w:lang w:val="pl-PL"/>
        </w:rPr>
      </w:pPr>
      <w:bookmarkStart w:id="63" w:name="_Toc115966615"/>
      <w:r w:rsidRPr="00227E5A">
        <w:rPr>
          <w:rFonts w:ascii="Verdana" w:hAnsi="Verdana" w:cstheme="minorHAnsi"/>
          <w:b w:val="0"/>
          <w:sz w:val="20"/>
          <w:lang w:val="pl-PL"/>
        </w:rPr>
        <w:t>Elektrociepłownia Szczecin - 70-661 Szczecin; ul. Gdańska 34a</w:t>
      </w:r>
      <w:bookmarkEnd w:id="63"/>
      <w:r w:rsidR="002F2681" w:rsidRPr="00227E5A">
        <w:rPr>
          <w:rFonts w:ascii="Verdana" w:hAnsi="Verdana" w:cstheme="minorHAnsi"/>
          <w:b w:val="0"/>
          <w:sz w:val="20"/>
          <w:lang w:val="pl-PL"/>
        </w:rPr>
        <w:t>.</w:t>
      </w:r>
    </w:p>
    <w:p w14:paraId="501F8F98" w14:textId="36AA3A95" w:rsidR="005817FF" w:rsidRPr="00227E5A"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4" w:name="_Toc115966624"/>
      <w:r w:rsidRPr="00227E5A">
        <w:rPr>
          <w:rFonts w:ascii="Verdana" w:hAnsi="Verdana" w:cstheme="minorHAnsi"/>
          <w:caps w:val="0"/>
          <w:kern w:val="0"/>
          <w:sz w:val="20"/>
          <w:lang w:val="pl-PL"/>
        </w:rPr>
        <w:t>TERMIN WYKONANIA ZAMÓWIENIA</w:t>
      </w:r>
      <w:bookmarkEnd w:id="64"/>
    </w:p>
    <w:p w14:paraId="669EAC39" w14:textId="4830AA3F" w:rsidR="00F72049" w:rsidRPr="00227E5A" w:rsidRDefault="005C0BC2" w:rsidP="00AF0411">
      <w:pPr>
        <w:pStyle w:val="Akapitzlist"/>
        <w:spacing w:before="120" w:after="120" w:line="240" w:lineRule="auto"/>
        <w:ind w:left="426" w:right="-284"/>
        <w:rPr>
          <w:highlight w:val="cyan"/>
        </w:rPr>
      </w:pPr>
      <w:r w:rsidRPr="00227E5A">
        <w:rPr>
          <w:rFonts w:ascii="Verdana" w:eastAsia="Calibri" w:hAnsi="Verdana" w:cstheme="minorHAnsi"/>
          <w:sz w:val="20"/>
        </w:rPr>
        <w:t>Wymagany termin realizacji zamówienia –</w:t>
      </w:r>
      <w:r w:rsidR="002F2681" w:rsidRPr="00227E5A">
        <w:rPr>
          <w:rFonts w:ascii="Verdana" w:eastAsia="Calibri" w:hAnsi="Verdana" w:cstheme="minorHAnsi"/>
          <w:sz w:val="20"/>
        </w:rPr>
        <w:t xml:space="preserve"> </w:t>
      </w:r>
      <w:r w:rsidR="00682678">
        <w:rPr>
          <w:rFonts w:ascii="Verdana" w:eastAsia="Calibri" w:hAnsi="Verdana" w:cstheme="minorHAnsi"/>
          <w:sz w:val="20"/>
        </w:rPr>
        <w:t xml:space="preserve">od daty podpisania zamówienia </w:t>
      </w:r>
      <w:r w:rsidRPr="00227E5A">
        <w:rPr>
          <w:rFonts w:ascii="Verdana" w:eastAsia="Calibri" w:hAnsi="Verdana" w:cstheme="minorHAnsi"/>
          <w:sz w:val="20"/>
        </w:rPr>
        <w:t xml:space="preserve">do dnia </w:t>
      </w:r>
      <w:r w:rsidR="00E369C4" w:rsidRPr="00227E5A">
        <w:rPr>
          <w:rFonts w:ascii="Verdana" w:eastAsia="Calibri" w:hAnsi="Verdana" w:cstheme="minorHAnsi"/>
          <w:sz w:val="20"/>
        </w:rPr>
        <w:t>31.05</w:t>
      </w:r>
      <w:r w:rsidR="002F2681" w:rsidRPr="00227E5A">
        <w:rPr>
          <w:rFonts w:ascii="Verdana" w:eastAsia="Calibri" w:hAnsi="Verdana" w:cstheme="minorHAnsi"/>
          <w:sz w:val="20"/>
        </w:rPr>
        <w:t>.2026 r.</w:t>
      </w:r>
      <w:r w:rsidR="00682678">
        <w:rPr>
          <w:rFonts w:ascii="Verdana" w:eastAsia="Calibri" w:hAnsi="Verdana" w:cstheme="minorHAnsi"/>
          <w:sz w:val="20"/>
        </w:rPr>
        <w:t xml:space="preserve"> </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5" w:name="_Toc161208958"/>
      <w:bookmarkStart w:id="66" w:name="_Toc243294544"/>
      <w:bookmarkStart w:id="67" w:name="_Toc489350392"/>
      <w:bookmarkStart w:id="68" w:name="_Toc515896284"/>
      <w:bookmarkStart w:id="69" w:name="_Toc115966629"/>
      <w:r w:rsidRPr="006834FF">
        <w:rPr>
          <w:rFonts w:ascii="Verdana" w:eastAsia="Calibri" w:hAnsi="Verdana" w:cstheme="minorHAnsi"/>
          <w:caps w:val="0"/>
          <w:kern w:val="0"/>
          <w:sz w:val="20"/>
          <w:lang w:val="pl-PL"/>
        </w:rPr>
        <w:t>WARUNKI UDZIAŁU W POSTĘPOWANIU</w:t>
      </w:r>
      <w:bookmarkEnd w:id="65"/>
      <w:bookmarkEnd w:id="66"/>
      <w:r w:rsidRPr="006834FF">
        <w:rPr>
          <w:rFonts w:ascii="Verdana" w:eastAsia="Calibri" w:hAnsi="Verdana" w:cstheme="minorHAnsi"/>
          <w:caps w:val="0"/>
          <w:kern w:val="0"/>
          <w:sz w:val="20"/>
          <w:lang w:val="pl-PL"/>
        </w:rPr>
        <w:t xml:space="preserve"> ORAZ PODSTAWY WYKLUCZENIA</w:t>
      </w:r>
      <w:bookmarkEnd w:id="67"/>
      <w:bookmarkEnd w:id="68"/>
      <w:bookmarkEnd w:id="69"/>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4AF7EED4" w14:textId="616D98AE" w:rsidR="004C517F"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 xml:space="preserve">spełniają warunki udziału w Postępowaniu </w:t>
      </w:r>
      <w:r w:rsidR="001865C7">
        <w:rPr>
          <w:rFonts w:ascii="Verdana" w:eastAsia="Calibri" w:hAnsi="Verdana" w:cstheme="minorHAnsi"/>
          <w:sz w:val="20"/>
        </w:rPr>
        <w:t xml:space="preserve">zakupowym </w:t>
      </w:r>
      <w:r w:rsidRPr="00F72143">
        <w:rPr>
          <w:rFonts w:ascii="Verdana" w:eastAsia="Calibri" w:hAnsi="Verdana" w:cstheme="minorHAnsi"/>
          <w:sz w:val="20"/>
        </w:rPr>
        <w:t xml:space="preserve">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Warunków </w:t>
      </w:r>
      <w:r w:rsidR="00904E94" w:rsidRPr="00F72143">
        <w:rPr>
          <w:rFonts w:ascii="Verdana" w:eastAsia="Calibri" w:hAnsi="Verdana" w:cstheme="minorHAnsi"/>
          <w:sz w:val="20"/>
        </w:rPr>
        <w:t>SWZ</w:t>
      </w:r>
      <w:r w:rsidRPr="00F72143">
        <w:rPr>
          <w:rFonts w:ascii="Verdana" w:eastAsia="Calibri" w:hAnsi="Verdana" w:cstheme="minorHAnsi"/>
          <w:sz w:val="20"/>
        </w:rPr>
        <w:t>.</w:t>
      </w:r>
    </w:p>
    <w:p w14:paraId="63769841" w14:textId="77777777" w:rsidR="002F2681" w:rsidRPr="007D57EA" w:rsidRDefault="004C517F" w:rsidP="002F2681">
      <w:pPr>
        <w:pStyle w:val="Akapitzlist"/>
        <w:numPr>
          <w:ilvl w:val="2"/>
          <w:numId w:val="20"/>
        </w:numPr>
        <w:tabs>
          <w:tab w:val="left" w:pos="1276"/>
        </w:tabs>
        <w:spacing w:line="240" w:lineRule="auto"/>
        <w:ind w:right="-284" w:hanging="294"/>
        <w:rPr>
          <w:rFonts w:ascii="Verdana" w:eastAsia="Calibri" w:hAnsi="Verdana" w:cstheme="minorHAnsi"/>
          <w:sz w:val="20"/>
        </w:rPr>
      </w:pPr>
      <w:r w:rsidRPr="007D57EA">
        <w:rPr>
          <w:rFonts w:ascii="Verdana" w:eastAsia="Calibri" w:hAnsi="Verdana" w:cstheme="minorHAnsi"/>
          <w:sz w:val="20"/>
        </w:rPr>
        <w:t>spełniają dodatkowo następujące warunki udziału w Postępowaniu</w:t>
      </w:r>
      <w:r w:rsidR="001865C7" w:rsidRPr="007D57EA">
        <w:rPr>
          <w:rFonts w:ascii="Verdana" w:eastAsia="Calibri" w:hAnsi="Verdana" w:cstheme="minorHAnsi"/>
          <w:sz w:val="20"/>
        </w:rPr>
        <w:t xml:space="preserve"> zakupowym</w:t>
      </w:r>
      <w:r w:rsidRPr="007D57EA">
        <w:rPr>
          <w:rFonts w:ascii="Verdana" w:eastAsia="Calibri" w:hAnsi="Verdana" w:cstheme="minorHAnsi"/>
          <w:sz w:val="20"/>
        </w:rPr>
        <w:t>:</w:t>
      </w:r>
      <w:r w:rsidR="002F2681" w:rsidRPr="007D57EA">
        <w:rPr>
          <w:rFonts w:ascii="Verdana" w:eastAsia="Calibri" w:hAnsi="Verdana" w:cstheme="minorHAnsi"/>
          <w:sz w:val="20"/>
        </w:rPr>
        <w:t xml:space="preserve"> </w:t>
      </w:r>
    </w:p>
    <w:p w14:paraId="70970304" w14:textId="77777777" w:rsidR="002F2681" w:rsidRDefault="002F2681" w:rsidP="002F2681">
      <w:pPr>
        <w:pStyle w:val="Akapitzlist"/>
        <w:tabs>
          <w:tab w:val="left" w:pos="1276"/>
        </w:tabs>
        <w:spacing w:line="240" w:lineRule="auto"/>
        <w:ind w:right="-284"/>
        <w:rPr>
          <w:rFonts w:ascii="Verdana" w:eastAsia="Calibri" w:hAnsi="Verdana" w:cstheme="minorHAnsi"/>
          <w:sz w:val="20"/>
        </w:rPr>
      </w:pPr>
    </w:p>
    <w:p w14:paraId="38ACCDA2" w14:textId="09D9C0CA" w:rsidR="00B02314" w:rsidRPr="00227E5A" w:rsidRDefault="007D57EA" w:rsidP="007D57EA">
      <w:pPr>
        <w:pStyle w:val="Akapitzlist"/>
        <w:numPr>
          <w:ilvl w:val="0"/>
          <w:numId w:val="59"/>
        </w:numPr>
        <w:tabs>
          <w:tab w:val="left" w:pos="1276"/>
        </w:tabs>
        <w:spacing w:line="240" w:lineRule="auto"/>
        <w:ind w:left="1276" w:right="-284"/>
        <w:rPr>
          <w:rFonts w:ascii="Verdana" w:eastAsia="Calibri" w:hAnsi="Verdana" w:cstheme="minorHAnsi"/>
          <w:sz w:val="20"/>
        </w:rPr>
      </w:pPr>
      <w:r w:rsidRPr="00227E5A">
        <w:rPr>
          <w:rFonts w:ascii="Verdana" w:eastAsia="Calibri" w:hAnsi="Verdana" w:cstheme="minorHAnsi"/>
          <w:sz w:val="20"/>
        </w:rPr>
        <w:t>w okresie ostatnich</w:t>
      </w:r>
      <w:r w:rsidR="00893BD5" w:rsidRPr="00227E5A">
        <w:rPr>
          <w:rFonts w:ascii="Verdana" w:eastAsia="Calibri" w:hAnsi="Verdana" w:cstheme="minorHAnsi"/>
          <w:sz w:val="20"/>
        </w:rPr>
        <w:t xml:space="preserve"> </w:t>
      </w:r>
      <w:r w:rsidRPr="00227E5A">
        <w:rPr>
          <w:rFonts w:ascii="Verdana" w:eastAsia="Calibri" w:hAnsi="Verdana" w:cstheme="minorHAnsi"/>
          <w:sz w:val="20"/>
        </w:rPr>
        <w:t>3</w:t>
      </w:r>
      <w:r w:rsidR="002F2681" w:rsidRPr="00227E5A">
        <w:rPr>
          <w:rFonts w:ascii="Verdana" w:eastAsia="Calibri" w:hAnsi="Verdana" w:cstheme="minorHAnsi"/>
          <w:sz w:val="20"/>
        </w:rPr>
        <w:t xml:space="preserve"> lat przed upływem terminu składania ofert, a jeżeli okres prowadzonej działalności jest krótszy – w tym okresie, należycie wykonali</w:t>
      </w:r>
      <w:r w:rsidR="00E52AD1" w:rsidRPr="00227E5A">
        <w:rPr>
          <w:rFonts w:ascii="Verdana" w:eastAsia="Calibri" w:hAnsi="Verdana" w:cstheme="minorHAnsi"/>
          <w:sz w:val="20"/>
        </w:rPr>
        <w:t xml:space="preserve"> </w:t>
      </w:r>
      <w:r w:rsidR="002176CD" w:rsidRPr="00227E5A">
        <w:rPr>
          <w:rFonts w:ascii="Verdana" w:eastAsia="Calibri" w:hAnsi="Verdana" w:cstheme="minorHAnsi"/>
          <w:sz w:val="20"/>
        </w:rPr>
        <w:t>co najmniej         2 usługi</w:t>
      </w:r>
      <w:r w:rsidR="00E52AD1" w:rsidRPr="00227E5A">
        <w:rPr>
          <w:rFonts w:ascii="Verdana" w:eastAsia="Calibri" w:hAnsi="Verdana" w:cstheme="minorHAnsi"/>
          <w:sz w:val="20"/>
        </w:rPr>
        <w:t xml:space="preserve"> (każd</w:t>
      </w:r>
      <w:r w:rsidR="002176CD" w:rsidRPr="00227E5A">
        <w:rPr>
          <w:rFonts w:ascii="Verdana" w:eastAsia="Calibri" w:hAnsi="Verdana" w:cstheme="minorHAnsi"/>
          <w:sz w:val="20"/>
        </w:rPr>
        <w:t>a</w:t>
      </w:r>
      <w:r w:rsidR="00E52AD1" w:rsidRPr="00227E5A">
        <w:rPr>
          <w:rFonts w:ascii="Verdana" w:eastAsia="Calibri" w:hAnsi="Verdana" w:cstheme="minorHAnsi"/>
          <w:sz w:val="20"/>
        </w:rPr>
        <w:t xml:space="preserve"> w ramach odrębnego zamówienia) </w:t>
      </w:r>
      <w:r w:rsidRPr="00227E5A">
        <w:rPr>
          <w:rFonts w:ascii="Verdana" w:eastAsia="Calibri" w:hAnsi="Verdana" w:cstheme="minorHAnsi"/>
          <w:sz w:val="20"/>
        </w:rPr>
        <w:t>polegające na przeglądach i próbach ciśnieniowych hydrantów i węży przeciwpożarowych.</w:t>
      </w:r>
    </w:p>
    <w:p w14:paraId="48AA719D" w14:textId="77777777" w:rsidR="002F2681" w:rsidRPr="002F2681" w:rsidRDefault="002F2681" w:rsidP="002F2681">
      <w:pPr>
        <w:pStyle w:val="Akapitzlist"/>
        <w:tabs>
          <w:tab w:val="left" w:pos="1276"/>
        </w:tabs>
        <w:spacing w:line="240" w:lineRule="auto"/>
        <w:ind w:right="-284"/>
        <w:rPr>
          <w:rFonts w:ascii="Verdana" w:eastAsia="Calibri" w:hAnsi="Verdana" w:cstheme="minorHAnsi"/>
          <w:sz w:val="20"/>
          <w:highlight w:val="cyan"/>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0" w:name="_Toc489350394"/>
      <w:bookmarkStart w:id="71" w:name="_Toc515896286"/>
      <w:bookmarkStart w:id="72"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70"/>
      <w:bookmarkEnd w:id="71"/>
      <w:bookmarkEnd w:id="72"/>
    </w:p>
    <w:p w14:paraId="5BC5ED2F" w14:textId="2978ECBC" w:rsidR="008E5348" w:rsidRPr="00E44E66" w:rsidRDefault="00BD4897" w:rsidP="003474D2">
      <w:pPr>
        <w:pStyle w:val="Tekstpodstawowy"/>
        <w:numPr>
          <w:ilvl w:val="1"/>
          <w:numId w:val="39"/>
        </w:numPr>
        <w:spacing w:before="120" w:line="240" w:lineRule="auto"/>
        <w:ind w:left="426" w:right="-284" w:hanging="710"/>
        <w:rPr>
          <w:rFonts w:ascii="Verdana" w:eastAsia="Calibri" w:hAnsi="Verdana" w:cstheme="minorHAnsi"/>
          <w:sz w:val="20"/>
        </w:rPr>
      </w:pPr>
      <w:r w:rsidRPr="00E44E66">
        <w:rPr>
          <w:rFonts w:ascii="Verdana" w:eastAsia="Calibri" w:hAnsi="Verdana" w:cstheme="minorHAnsi"/>
          <w:sz w:val="20"/>
        </w:rPr>
        <w:t xml:space="preserve">W celu potwierdzenia </w:t>
      </w:r>
      <w:r w:rsidRPr="00E44E66">
        <w:rPr>
          <w:rFonts w:ascii="Verdana" w:eastAsia="Calibri" w:hAnsi="Verdana" w:cstheme="minorHAnsi"/>
          <w:b/>
          <w:sz w:val="20"/>
        </w:rPr>
        <w:t>braku podstaw wykluczenia</w:t>
      </w:r>
      <w:r w:rsidR="00360A69" w:rsidRPr="00E44E66">
        <w:rPr>
          <w:rFonts w:ascii="Verdana" w:eastAsia="Calibri" w:hAnsi="Verdana" w:cstheme="minorHAnsi"/>
          <w:b/>
          <w:sz w:val="20"/>
        </w:rPr>
        <w:t xml:space="preserve"> i spełnienia warunków udziału w postępowaniu</w:t>
      </w:r>
      <w:r w:rsidR="001865C7" w:rsidRPr="00E44E66">
        <w:rPr>
          <w:rFonts w:ascii="Verdana" w:eastAsia="Calibri" w:hAnsi="Verdana" w:cstheme="minorHAnsi"/>
          <w:b/>
          <w:sz w:val="20"/>
        </w:rPr>
        <w:t xml:space="preserve"> zakupowym</w:t>
      </w:r>
      <w:r w:rsidRPr="00E44E66">
        <w:rPr>
          <w:rFonts w:ascii="Verdana" w:eastAsia="Calibri" w:hAnsi="Verdana" w:cstheme="minorHAnsi"/>
          <w:sz w:val="20"/>
        </w:rPr>
        <w:t>, Wykonawca winien złożyć stosowne oświadczenia w treści Formularza Oferty.</w:t>
      </w:r>
    </w:p>
    <w:p w14:paraId="1AC20A5A" w14:textId="6E303542" w:rsidR="004C517F" w:rsidRPr="00E44E66" w:rsidRDefault="002D280D" w:rsidP="003474D2">
      <w:pPr>
        <w:pStyle w:val="Nagwek1"/>
        <w:keepNext w:val="0"/>
        <w:keepLines w:val="0"/>
        <w:numPr>
          <w:ilvl w:val="1"/>
          <w:numId w:val="39"/>
        </w:numPr>
        <w:suppressAutoHyphens/>
        <w:spacing w:before="120" w:after="120" w:line="240" w:lineRule="auto"/>
        <w:ind w:left="426" w:right="-284" w:hanging="710"/>
        <w:rPr>
          <w:rFonts w:ascii="Verdana" w:hAnsi="Verdana" w:cstheme="minorHAnsi"/>
          <w:b w:val="0"/>
          <w:caps w:val="0"/>
          <w:sz w:val="20"/>
        </w:rPr>
      </w:pPr>
      <w:bookmarkStart w:id="73" w:name="_Toc404679040"/>
      <w:bookmarkStart w:id="74" w:name="_Toc360717307"/>
      <w:bookmarkStart w:id="75" w:name="_Toc462325348"/>
      <w:bookmarkStart w:id="76" w:name="_Toc40987391"/>
      <w:bookmarkStart w:id="77" w:name="_Toc115966635"/>
      <w:bookmarkStart w:id="78" w:name="_Toc40987401"/>
      <w:r w:rsidRPr="00E44E66">
        <w:rPr>
          <w:rFonts w:ascii="Verdana" w:hAnsi="Verdana" w:cstheme="minorHAnsi"/>
          <w:b w:val="0"/>
          <w:caps w:val="0"/>
          <w:sz w:val="20"/>
        </w:rPr>
        <w:t xml:space="preserve">W celu potwierdzenia spełnienia określonych w pkt </w:t>
      </w:r>
      <w:r w:rsidR="00360A69" w:rsidRPr="00E44E66">
        <w:rPr>
          <w:rFonts w:ascii="Verdana" w:hAnsi="Verdana" w:cstheme="minorHAnsi"/>
          <w:b w:val="0"/>
          <w:caps w:val="0"/>
          <w:sz w:val="20"/>
        </w:rPr>
        <w:t>5</w:t>
      </w:r>
      <w:r w:rsidRPr="00E44E66">
        <w:rPr>
          <w:rFonts w:ascii="Verdana" w:hAnsi="Verdana" w:cstheme="minorHAnsi"/>
          <w:b w:val="0"/>
          <w:caps w:val="0"/>
          <w:sz w:val="20"/>
        </w:rPr>
        <w:t>.</w:t>
      </w:r>
      <w:r w:rsidR="004C517F" w:rsidRPr="00E44E66">
        <w:rPr>
          <w:rFonts w:ascii="Verdana" w:hAnsi="Verdana" w:cstheme="minorHAnsi"/>
          <w:b w:val="0"/>
          <w:caps w:val="0"/>
          <w:sz w:val="20"/>
        </w:rPr>
        <w:t>1.3</w:t>
      </w:r>
      <w:r w:rsidRPr="00E44E66">
        <w:rPr>
          <w:rFonts w:ascii="Verdana" w:hAnsi="Verdana" w:cstheme="minorHAnsi"/>
          <w:b w:val="0"/>
          <w:caps w:val="0"/>
          <w:sz w:val="20"/>
        </w:rPr>
        <w:t xml:space="preserve">. </w:t>
      </w:r>
      <w:r w:rsidR="00904E94" w:rsidRPr="00E44E66">
        <w:rPr>
          <w:rFonts w:ascii="Verdana" w:hAnsi="Verdana" w:cstheme="minorHAnsi"/>
          <w:b w:val="0"/>
          <w:caps w:val="0"/>
          <w:sz w:val="20"/>
        </w:rPr>
        <w:t>SWZ</w:t>
      </w:r>
      <w:r w:rsidRPr="00E44E66">
        <w:rPr>
          <w:rFonts w:ascii="Verdana" w:hAnsi="Verdana" w:cstheme="minorHAnsi"/>
          <w:b w:val="0"/>
          <w:caps w:val="0"/>
          <w:sz w:val="20"/>
        </w:rPr>
        <w:t xml:space="preserve"> </w:t>
      </w:r>
      <w:r w:rsidR="004C517F" w:rsidRPr="00E44E66">
        <w:rPr>
          <w:rFonts w:ascii="Verdana" w:hAnsi="Verdana" w:cstheme="minorHAnsi"/>
          <w:b w:val="0"/>
          <w:caps w:val="0"/>
          <w:sz w:val="20"/>
        </w:rPr>
        <w:t>warunków udziału w postępowaniu</w:t>
      </w:r>
      <w:r w:rsidR="001865C7" w:rsidRPr="00E44E66">
        <w:rPr>
          <w:rFonts w:ascii="Verdana" w:hAnsi="Verdana" w:cstheme="minorHAnsi"/>
          <w:b w:val="0"/>
          <w:caps w:val="0"/>
          <w:sz w:val="20"/>
        </w:rPr>
        <w:t xml:space="preserve"> zakupowym</w:t>
      </w:r>
      <w:r w:rsidRPr="00E44E66">
        <w:rPr>
          <w:rFonts w:ascii="Verdana" w:hAnsi="Verdana" w:cstheme="minorHAnsi"/>
          <w:b w:val="0"/>
          <w:caps w:val="0"/>
          <w:sz w:val="20"/>
        </w:rPr>
        <w:t>, Wykonawca jest zobowiąz</w:t>
      </w:r>
      <w:r w:rsidR="00411BFE" w:rsidRPr="00E44E66">
        <w:rPr>
          <w:rFonts w:ascii="Verdana" w:hAnsi="Verdana" w:cstheme="minorHAnsi"/>
          <w:b w:val="0"/>
          <w:caps w:val="0"/>
          <w:sz w:val="20"/>
        </w:rPr>
        <w:t>a</w:t>
      </w:r>
      <w:r w:rsidRPr="00E44E66">
        <w:rPr>
          <w:rFonts w:ascii="Verdana" w:hAnsi="Verdana" w:cstheme="minorHAnsi"/>
          <w:b w:val="0"/>
          <w:caps w:val="0"/>
          <w:sz w:val="20"/>
        </w:rPr>
        <w:t xml:space="preserve">ny złożyć następujące dokumenty </w:t>
      </w:r>
      <w:r w:rsidR="004C517F" w:rsidRPr="00E44E66">
        <w:rPr>
          <w:rFonts w:ascii="Verdana" w:hAnsi="Verdana" w:cstheme="minorHAnsi"/>
          <w:b w:val="0"/>
          <w:caps w:val="0"/>
          <w:sz w:val="20"/>
        </w:rPr>
        <w:t>lub</w:t>
      </w:r>
      <w:r w:rsidRPr="00E44E66">
        <w:rPr>
          <w:rFonts w:ascii="Verdana" w:hAnsi="Verdana" w:cstheme="minorHAnsi"/>
          <w:b w:val="0"/>
          <w:caps w:val="0"/>
          <w:sz w:val="20"/>
        </w:rPr>
        <w:t xml:space="preserve"> oświadczenia</w:t>
      </w:r>
      <w:bookmarkEnd w:id="73"/>
      <w:r w:rsidRPr="00E44E66">
        <w:rPr>
          <w:rFonts w:ascii="Verdana" w:hAnsi="Verdana" w:cstheme="minorHAnsi"/>
          <w:b w:val="0"/>
          <w:caps w:val="0"/>
          <w:sz w:val="20"/>
        </w:rPr>
        <w:t>:</w:t>
      </w:r>
      <w:bookmarkEnd w:id="74"/>
      <w:bookmarkEnd w:id="75"/>
      <w:bookmarkEnd w:id="76"/>
      <w:bookmarkEnd w:id="77"/>
    </w:p>
    <w:p w14:paraId="7864F15F" w14:textId="797AF83D" w:rsidR="00E52AD1" w:rsidRPr="00E44E66" w:rsidRDefault="00E52AD1" w:rsidP="00E52AD1">
      <w:pPr>
        <w:pStyle w:val="Tekstpodstawowy"/>
        <w:numPr>
          <w:ilvl w:val="0"/>
          <w:numId w:val="59"/>
        </w:numPr>
        <w:spacing w:before="120" w:line="240" w:lineRule="auto"/>
        <w:ind w:right="-283"/>
        <w:rPr>
          <w:rFonts w:ascii="Verdana" w:hAnsi="Verdana" w:cstheme="minorHAnsi"/>
          <w:sz w:val="20"/>
        </w:rPr>
      </w:pPr>
      <w:r w:rsidRPr="00E44E66">
        <w:rPr>
          <w:rFonts w:ascii="Verdana" w:hAnsi="Verdana" w:cstheme="minorHAnsi"/>
          <w:sz w:val="20"/>
        </w:rPr>
        <w:lastRenderedPageBreak/>
        <w:t>wykaz usług wykonanych w okresie ostatnich 3 lat przed upływem terminu składania Ofert, a jeżeli okres prowadzenia działalności jest krótszy – w tym okresie, wraz z podaniem ich rodzaj, daty i miejsca wykonania oraz dokumentów potwierdzających należyte ich wykonanie.</w:t>
      </w:r>
    </w:p>
    <w:p w14:paraId="69F1AE21" w14:textId="77777777" w:rsidR="00447D07" w:rsidRPr="00AA35B3" w:rsidRDefault="00447D07" w:rsidP="003474D2">
      <w:pPr>
        <w:pStyle w:val="Akapitzlist"/>
        <w:spacing w:line="276" w:lineRule="auto"/>
        <w:ind w:left="426" w:right="-284"/>
        <w:rPr>
          <w:rFonts w:ascii="Verdana" w:eastAsia="Calibri" w:hAnsi="Verdana" w:cstheme="minorHAnsi"/>
          <w:sz w:val="20"/>
          <w:highlight w:val="cyan"/>
        </w:rPr>
      </w:pPr>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9" w:name="_Toc115966643"/>
      <w:bookmarkEnd w:id="78"/>
      <w:r w:rsidRPr="001D778B">
        <w:rPr>
          <w:rFonts w:ascii="Verdana" w:eastAsia="Calibri" w:hAnsi="Verdana" w:cstheme="minorHAnsi"/>
          <w:caps w:val="0"/>
          <w:kern w:val="0"/>
          <w:sz w:val="20"/>
          <w:lang w:val="pl-PL"/>
        </w:rPr>
        <w:t>TERMIN ZWIĄZANIA OFERTĄ</w:t>
      </w:r>
      <w:bookmarkEnd w:id="79"/>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E52AD1">
        <w:rPr>
          <w:rFonts w:ascii="Verdana" w:eastAsia="Calibri" w:hAnsi="Verdana" w:cstheme="minorHAnsi"/>
          <w:sz w:val="20"/>
        </w:rPr>
        <w:t xml:space="preserve">okres </w:t>
      </w:r>
      <w:r w:rsidRPr="00E52AD1">
        <w:rPr>
          <w:rFonts w:ascii="Verdana" w:eastAsia="Calibri" w:hAnsi="Verdana" w:cstheme="minorHAnsi"/>
          <w:b/>
          <w:sz w:val="20"/>
        </w:rPr>
        <w:t>60</w:t>
      </w:r>
      <w:r w:rsidR="00957A89" w:rsidRPr="00E52AD1">
        <w:rPr>
          <w:rFonts w:ascii="Verdana" w:eastAsia="Calibri" w:hAnsi="Verdana" w:cstheme="minorHAnsi"/>
          <w:b/>
          <w:sz w:val="20"/>
        </w:rPr>
        <w:t xml:space="preserve"> </w:t>
      </w:r>
      <w:r w:rsidRPr="00E52AD1">
        <w:rPr>
          <w:rFonts w:ascii="Verdana" w:eastAsia="Calibri" w:hAnsi="Verdana" w:cstheme="minorHAnsi"/>
          <w:b/>
          <w:sz w:val="20"/>
        </w:rPr>
        <w:t>dni</w:t>
      </w:r>
      <w:r w:rsidRPr="00E52AD1">
        <w:rPr>
          <w:rFonts w:ascii="Verdana" w:eastAsia="Calibri" w:hAnsi="Verdana" w:cstheme="minorHAnsi"/>
          <w:sz w:val="20"/>
        </w:rPr>
        <w:t xml:space="preserve"> licząc</w:t>
      </w:r>
      <w:r w:rsidRPr="001D778B">
        <w:rPr>
          <w:rFonts w:ascii="Verdana" w:eastAsia="Calibri" w:hAnsi="Verdana" w:cstheme="minorHAnsi"/>
          <w:sz w:val="20"/>
        </w:rPr>
        <w:t xml:space="preserve">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0" w:name="_Toc137824138"/>
      <w:bookmarkStart w:id="81" w:name="_Toc154823354"/>
      <w:bookmarkStart w:id="82" w:name="_Toc165273920"/>
      <w:bookmarkStart w:id="83" w:name="_Toc165274189"/>
      <w:bookmarkStart w:id="84" w:name="_Toc243294549"/>
      <w:bookmarkStart w:id="85" w:name="_Toc489350398"/>
      <w:bookmarkStart w:id="86" w:name="_Toc515896290"/>
      <w:bookmarkStart w:id="87" w:name="_Toc115966644"/>
      <w:r w:rsidRPr="001D778B">
        <w:rPr>
          <w:rFonts w:ascii="Verdana" w:eastAsia="Calibri" w:hAnsi="Verdana" w:cstheme="minorHAnsi"/>
          <w:caps w:val="0"/>
          <w:kern w:val="0"/>
          <w:sz w:val="20"/>
          <w:lang w:val="pl-PL"/>
        </w:rPr>
        <w:t>OPIS SPOSOBU PRZYGOTOWANIA OFERT</w:t>
      </w:r>
      <w:bookmarkEnd w:id="80"/>
      <w:bookmarkEnd w:id="81"/>
      <w:bookmarkEnd w:id="82"/>
      <w:bookmarkEnd w:id="83"/>
      <w:bookmarkEnd w:id="84"/>
      <w:bookmarkEnd w:id="85"/>
      <w:bookmarkEnd w:id="86"/>
      <w:bookmarkEnd w:id="87"/>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02A2527E" w14:textId="1FCECD66" w:rsidR="007A51D2" w:rsidRPr="00E52AD1" w:rsidRDefault="0087525D"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E52AD1">
        <w:rPr>
          <w:rFonts w:ascii="Verdana" w:hAnsi="Verdana" w:cstheme="minorHAnsi"/>
          <w:b/>
          <w:bCs/>
          <w:iCs/>
          <w:spacing w:val="-6"/>
          <w:sz w:val="20"/>
        </w:rPr>
        <w:t xml:space="preserve">Formularz cenowy, którego wzór stanowi Załącznik nr </w:t>
      </w:r>
      <w:r w:rsidR="00AB4C0C" w:rsidRPr="00E52AD1">
        <w:rPr>
          <w:rFonts w:ascii="Verdana" w:hAnsi="Verdana" w:cstheme="minorHAnsi"/>
          <w:b/>
          <w:bCs/>
          <w:iCs/>
          <w:spacing w:val="-6"/>
          <w:sz w:val="20"/>
        </w:rPr>
        <w:t xml:space="preserve">5 </w:t>
      </w:r>
      <w:r w:rsidRPr="00E52AD1">
        <w:rPr>
          <w:rFonts w:ascii="Verdana" w:hAnsi="Verdana" w:cstheme="minorHAnsi"/>
          <w:b/>
          <w:bCs/>
          <w:iCs/>
          <w:spacing w:val="-6"/>
          <w:sz w:val="20"/>
        </w:rPr>
        <w:t xml:space="preserve">do </w:t>
      </w:r>
      <w:r w:rsidR="00904E94" w:rsidRPr="00E52AD1">
        <w:rPr>
          <w:rFonts w:ascii="Verdana" w:hAnsi="Verdana" w:cstheme="minorHAnsi"/>
          <w:b/>
          <w:bCs/>
          <w:iCs/>
          <w:spacing w:val="-6"/>
          <w:sz w:val="20"/>
        </w:rPr>
        <w:t>SWZ</w:t>
      </w:r>
      <w:r w:rsidR="007A51D2" w:rsidRPr="00E52AD1">
        <w:rPr>
          <w:rFonts w:ascii="Verdana" w:hAnsi="Verdana" w:cstheme="minorHAnsi"/>
          <w:b/>
          <w:bCs/>
          <w:iCs/>
          <w:spacing w:val="-6"/>
          <w:sz w:val="20"/>
        </w:rPr>
        <w:t>.</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1D778B"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0794B92" w14:textId="2C8D0BE4" w:rsidR="004141DE" w:rsidRPr="00E52AD1" w:rsidRDefault="004141D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E52AD1">
        <w:rPr>
          <w:rFonts w:ascii="Verdana" w:eastAsia="Calibri" w:hAnsi="Verdana" w:cstheme="minorHAnsi"/>
          <w:sz w:val="20"/>
          <w:lang w:eastAsia="pl-PL"/>
        </w:rPr>
        <w:t>Dokumenty</w:t>
      </w:r>
      <w:r w:rsidR="00AE64C8" w:rsidRPr="00E52AD1">
        <w:rPr>
          <w:rFonts w:ascii="Verdana" w:eastAsia="Calibri" w:hAnsi="Verdana" w:cstheme="minorHAnsi"/>
          <w:sz w:val="20"/>
          <w:lang w:eastAsia="pl-PL"/>
        </w:rPr>
        <w:t>/oświadczenia</w:t>
      </w:r>
      <w:r w:rsidRPr="00E52AD1">
        <w:rPr>
          <w:rFonts w:ascii="Verdana" w:eastAsia="Calibri" w:hAnsi="Verdana" w:cstheme="minorHAnsi"/>
          <w:sz w:val="20"/>
          <w:lang w:eastAsia="pl-PL"/>
        </w:rPr>
        <w:t xml:space="preserve"> wskazane w pkt.</w:t>
      </w:r>
      <w:r w:rsidR="004D27A4" w:rsidRPr="00E52AD1">
        <w:rPr>
          <w:rFonts w:ascii="Verdana" w:eastAsia="Calibri" w:hAnsi="Verdana" w:cstheme="minorHAnsi"/>
          <w:sz w:val="20"/>
          <w:lang w:eastAsia="pl-PL"/>
        </w:rPr>
        <w:t xml:space="preserve"> </w:t>
      </w:r>
      <w:r w:rsidR="00AE64C8" w:rsidRPr="00E52AD1">
        <w:rPr>
          <w:rFonts w:ascii="Verdana" w:eastAsia="Calibri" w:hAnsi="Verdana" w:cstheme="minorHAnsi"/>
          <w:sz w:val="20"/>
          <w:lang w:eastAsia="pl-PL"/>
        </w:rPr>
        <w:t>6</w:t>
      </w:r>
      <w:r w:rsidR="004D27A4" w:rsidRPr="00E52AD1">
        <w:rPr>
          <w:rFonts w:ascii="Verdana" w:eastAsia="Calibri" w:hAnsi="Verdana" w:cstheme="minorHAnsi"/>
          <w:sz w:val="20"/>
          <w:lang w:eastAsia="pl-PL"/>
        </w:rPr>
        <w:t>.2</w:t>
      </w:r>
      <w:r w:rsidR="00791D07" w:rsidRPr="00E52AD1">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8" w:name="_Toc165273921"/>
      <w:bookmarkStart w:id="89" w:name="_Toc165274190"/>
      <w:bookmarkStart w:id="90" w:name="_Toc243294550"/>
      <w:bookmarkStart w:id="91" w:name="_Toc489350399"/>
      <w:bookmarkStart w:id="92" w:name="_Toc515896292"/>
      <w:bookmarkStart w:id="93" w:name="_Toc115966645"/>
      <w:r w:rsidRPr="00206C54">
        <w:rPr>
          <w:rFonts w:ascii="Verdana" w:eastAsia="Calibri" w:hAnsi="Verdana" w:cstheme="minorHAnsi"/>
          <w:caps w:val="0"/>
          <w:kern w:val="0"/>
          <w:sz w:val="20"/>
          <w:lang w:val="pl-PL"/>
        </w:rPr>
        <w:t>TERMIN SKŁADANIA I OTWARCIA OFERT</w:t>
      </w:r>
      <w:bookmarkEnd w:id="88"/>
      <w:bookmarkEnd w:id="89"/>
      <w:bookmarkEnd w:id="90"/>
      <w:bookmarkEnd w:id="91"/>
      <w:bookmarkEnd w:id="92"/>
      <w:bookmarkEnd w:id="93"/>
    </w:p>
    <w:p w14:paraId="3FB9BBB0" w14:textId="4AF4E2AC"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w:t>
      </w:r>
      <w:r w:rsidR="00EA0F24" w:rsidRPr="00227E5A">
        <w:rPr>
          <w:rFonts w:ascii="Verdana" w:eastAsia="Calibri" w:hAnsi="Verdana" w:cstheme="minorHAnsi"/>
          <w:sz w:val="20"/>
        </w:rPr>
        <w:t>em Systemu Zakupowego GK PGE</w:t>
      </w:r>
      <w:r w:rsidRPr="00227E5A">
        <w:rPr>
          <w:rFonts w:ascii="Verdana" w:eastAsia="Calibri" w:hAnsi="Verdana" w:cstheme="minorHAnsi"/>
          <w:sz w:val="20"/>
        </w:rPr>
        <w:t xml:space="preserve">, </w:t>
      </w:r>
      <w:r w:rsidRPr="00227E5A">
        <w:rPr>
          <w:rFonts w:ascii="Verdana" w:eastAsia="Calibri" w:hAnsi="Verdana" w:cstheme="minorHAnsi"/>
          <w:b/>
          <w:sz w:val="20"/>
        </w:rPr>
        <w:t xml:space="preserve">w terminie do dnia </w:t>
      </w:r>
      <w:r w:rsidR="005F61FE" w:rsidRPr="00227E5A">
        <w:rPr>
          <w:rFonts w:ascii="Verdana" w:eastAsia="Calibri" w:hAnsi="Verdana" w:cstheme="minorHAnsi"/>
          <w:b/>
          <w:sz w:val="20"/>
        </w:rPr>
        <w:t xml:space="preserve">18.11.2024 r. </w:t>
      </w:r>
      <w:r w:rsidRPr="00227E5A">
        <w:rPr>
          <w:rFonts w:ascii="Verdana" w:eastAsia="Calibri" w:hAnsi="Verdana" w:cstheme="minorHAnsi"/>
          <w:b/>
          <w:sz w:val="20"/>
        </w:rPr>
        <w:t xml:space="preserve"> do godziny </w:t>
      </w:r>
      <w:r w:rsidR="005F61FE" w:rsidRPr="00227E5A">
        <w:rPr>
          <w:rFonts w:ascii="Verdana" w:eastAsia="Calibri" w:hAnsi="Verdana" w:cstheme="minorHAnsi"/>
          <w:b/>
          <w:sz w:val="20"/>
        </w:rPr>
        <w:t>12:00.</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4" w:name="_Toc137824141"/>
      <w:bookmarkStart w:id="95" w:name="_Toc154823357"/>
      <w:bookmarkStart w:id="96" w:name="_Toc165273923"/>
      <w:bookmarkStart w:id="97" w:name="_Toc165274192"/>
      <w:bookmarkStart w:id="98" w:name="_Toc243294552"/>
      <w:bookmarkStart w:id="99" w:name="_Toc489350401"/>
      <w:bookmarkStart w:id="100" w:name="_Toc515896294"/>
      <w:bookmarkStart w:id="101" w:name="_Toc115966647"/>
      <w:r w:rsidRPr="001D778B">
        <w:rPr>
          <w:rFonts w:ascii="Verdana" w:eastAsia="Calibri" w:hAnsi="Verdana" w:cstheme="minorHAnsi"/>
          <w:caps w:val="0"/>
          <w:kern w:val="0"/>
          <w:sz w:val="20"/>
          <w:lang w:val="pl-PL"/>
        </w:rPr>
        <w:t xml:space="preserve">OPIS KRYTERIÓW </w:t>
      </w:r>
      <w:bookmarkEnd w:id="94"/>
      <w:bookmarkEnd w:id="95"/>
      <w:bookmarkEnd w:id="96"/>
      <w:bookmarkEnd w:id="97"/>
      <w:bookmarkEnd w:id="98"/>
      <w:bookmarkEnd w:id="99"/>
      <w:bookmarkEnd w:id="100"/>
      <w:bookmarkEnd w:id="101"/>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lastRenderedPageBreak/>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Kc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102" w:name="_Toc531685150"/>
      <w:bookmarkStart w:id="103" w:name="_Toc7422300"/>
      <w:bookmarkStart w:id="104" w:name="_Toc115966648"/>
      <w:r w:rsidRPr="001A5F32">
        <w:rPr>
          <w:rFonts w:ascii="Verdana" w:eastAsia="Calibri" w:hAnsi="Verdana" w:cstheme="minorHAnsi"/>
          <w:caps w:val="0"/>
          <w:kern w:val="0"/>
          <w:sz w:val="20"/>
          <w:lang w:val="pl-PL"/>
        </w:rPr>
        <w:t>OCHRONA DANYCH OSOBOWYCH</w:t>
      </w:r>
      <w:bookmarkStart w:id="105" w:name="_Toc115966649"/>
      <w:bookmarkStart w:id="106" w:name="_Toc115966650"/>
      <w:bookmarkEnd w:id="102"/>
      <w:bookmarkEnd w:id="103"/>
      <w:bookmarkEnd w:id="104"/>
      <w:bookmarkEnd w:id="105"/>
      <w:bookmarkEnd w:id="106"/>
    </w:p>
    <w:p w14:paraId="1B5413C6" w14:textId="0D531267" w:rsidR="00BA4433" w:rsidRPr="00CC2AE2"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7" w:name="_Toc115966651"/>
      <w:r w:rsidRPr="001D778B">
        <w:rPr>
          <w:rFonts w:ascii="Verdana" w:hAnsi="Verdana"/>
          <w:b w:val="0"/>
          <w:sz w:val="20"/>
          <w:lang w:val="pl-PL" w:eastAsia="pl-PL"/>
        </w:rPr>
        <w:t xml:space="preserve">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CC2AE2">
        <w:rPr>
          <w:rFonts w:ascii="Verdana" w:hAnsi="Verdana"/>
          <w:b w:val="0"/>
          <w:sz w:val="20"/>
          <w:lang w:val="pl-PL" w:eastAsia="pl-PL"/>
        </w:rPr>
        <w:t>ochronie danych) (dalej „</w:t>
      </w:r>
      <w:r w:rsidRPr="00CC2AE2">
        <w:rPr>
          <w:rFonts w:ascii="Verdana" w:hAnsi="Verdana"/>
          <w:sz w:val="20"/>
          <w:lang w:val="pl-PL" w:eastAsia="pl-PL"/>
        </w:rPr>
        <w:t>RODO</w:t>
      </w:r>
      <w:r w:rsidRPr="00CC2AE2">
        <w:rPr>
          <w:rFonts w:ascii="Verdana" w:hAnsi="Verdana"/>
          <w:b w:val="0"/>
          <w:sz w:val="20"/>
          <w:lang w:val="pl-PL" w:eastAsia="pl-PL"/>
        </w:rPr>
        <w:t>”) informujemy, że:</w:t>
      </w:r>
      <w:bookmarkEnd w:id="107"/>
    </w:p>
    <w:p w14:paraId="523355C8" w14:textId="77777777" w:rsidR="00E52AD1" w:rsidRPr="00CC2AE2" w:rsidRDefault="00BA4433" w:rsidP="00E52AD1">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8" w:name="_Toc115966652"/>
      <w:r w:rsidRPr="00CC2AE2">
        <w:rPr>
          <w:rFonts w:ascii="Verdana" w:hAnsi="Verdana"/>
          <w:b w:val="0"/>
          <w:sz w:val="20"/>
          <w:lang w:val="pl-PL" w:eastAsia="pl-PL"/>
        </w:rPr>
        <w:t>Administratorem Pani / Pana danych osobowych („ADO”) jest:</w:t>
      </w:r>
      <w:bookmarkEnd w:id="108"/>
      <w:r w:rsidRPr="00CC2AE2">
        <w:rPr>
          <w:rFonts w:ascii="Verdana" w:hAnsi="Verdana"/>
          <w:b w:val="0"/>
          <w:sz w:val="20"/>
          <w:lang w:val="pl-PL" w:eastAsia="pl-PL"/>
        </w:rPr>
        <w:t xml:space="preserve"> </w:t>
      </w:r>
      <w:bookmarkStart w:id="109" w:name="_Toc115966654"/>
      <w:r w:rsidR="00E52AD1" w:rsidRPr="00CC2AE2">
        <w:rPr>
          <w:rFonts w:ascii="Verdana" w:hAnsi="Verdana"/>
          <w:sz w:val="20"/>
          <w:lang w:val="pl-PL" w:eastAsia="pl-PL"/>
        </w:rPr>
        <w:t>PGE Energia Ciepła S.A. z siedzibą w Warszawie (00-120) przy ul. Złotej 59.</w:t>
      </w:r>
    </w:p>
    <w:p w14:paraId="26DFA822" w14:textId="0CC3E4F5" w:rsidR="00BA4433" w:rsidRPr="00CC2AE2" w:rsidRDefault="00BA4433" w:rsidP="00E52AD1">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r w:rsidRPr="00CC2AE2">
        <w:rPr>
          <w:rFonts w:ascii="Verdana" w:hAnsi="Verdana"/>
          <w:b w:val="0"/>
          <w:sz w:val="20"/>
          <w:lang w:val="pl-PL" w:eastAsia="pl-PL"/>
        </w:rPr>
        <w:t xml:space="preserve">W sprawie ochrony swoich danych osobowych może Pani/Pan skontaktować się z: </w:t>
      </w:r>
      <w:hyperlink r:id="rId13" w:history="1">
        <w:r w:rsidR="00E52AD1" w:rsidRPr="00CC2AE2">
          <w:rPr>
            <w:rStyle w:val="Hipercze"/>
            <w:rFonts w:ascii="Verdana" w:hAnsi="Verdana"/>
            <w:b w:val="0"/>
            <w:sz w:val="20"/>
            <w:lang w:val="pl-PL" w:eastAsia="pl-PL"/>
          </w:rPr>
          <w:t>iod.pgeec@gkpge.p</w:t>
        </w:r>
      </w:hyperlink>
      <w:r w:rsidR="00E52AD1" w:rsidRPr="00CC2AE2">
        <w:rPr>
          <w:rFonts w:ascii="Verdana" w:hAnsi="Verdana"/>
          <w:b w:val="0"/>
          <w:sz w:val="20"/>
          <w:lang w:val="pl-PL" w:eastAsia="pl-PL"/>
        </w:rPr>
        <w:t xml:space="preserve"> </w:t>
      </w:r>
      <w:r w:rsidRPr="00CC2AE2">
        <w:rPr>
          <w:rFonts w:ascii="Verdana" w:hAnsi="Verdana"/>
          <w:b w:val="0"/>
          <w:sz w:val="20"/>
          <w:lang w:val="pl-PL" w:eastAsia="pl-PL"/>
        </w:rPr>
        <w:t xml:space="preserve">lub pisemnie na adres naszej siedziby wskazany w punkcie </w:t>
      </w:r>
      <w:r w:rsidR="0092369D" w:rsidRPr="00CC2AE2">
        <w:rPr>
          <w:rFonts w:ascii="Verdana" w:hAnsi="Verdana"/>
          <w:b w:val="0"/>
          <w:sz w:val="20"/>
          <w:lang w:val="pl-PL" w:eastAsia="pl-PL"/>
        </w:rPr>
        <w:t>11</w:t>
      </w:r>
      <w:r w:rsidRPr="00CC2AE2">
        <w:rPr>
          <w:rFonts w:ascii="Verdana" w:hAnsi="Verdana"/>
          <w:b w:val="0"/>
          <w:sz w:val="20"/>
          <w:lang w:val="pl-PL" w:eastAsia="pl-PL"/>
        </w:rPr>
        <w:t>.2.</w:t>
      </w:r>
      <w:bookmarkEnd w:id="109"/>
    </w:p>
    <w:p w14:paraId="0BE31091" w14:textId="5DDA31AA" w:rsidR="002E5574" w:rsidRPr="00CC2AE2"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10" w:name="_Toc115966655"/>
      <w:r w:rsidRPr="00CC2AE2">
        <w:rPr>
          <w:rFonts w:ascii="Verdana" w:hAnsi="Verdana"/>
          <w:b w:val="0"/>
          <w:sz w:val="20"/>
          <w:lang w:val="pl-PL" w:eastAsia="pl-PL"/>
        </w:rPr>
        <w:t>Szczegółowe informacje o sposobie i zakresie przetwarzania danych osobowych znajdują się w Ogólnych Warunkach SWZ</w:t>
      </w:r>
      <w:r w:rsidR="0092369D" w:rsidRPr="00CC2AE2">
        <w:rPr>
          <w:rFonts w:ascii="Verdana" w:hAnsi="Verdana"/>
          <w:b w:val="0"/>
          <w:sz w:val="20"/>
          <w:lang w:val="pl-PL" w:eastAsia="pl-PL"/>
        </w:rPr>
        <w:t xml:space="preserve"> w pkt 18</w:t>
      </w:r>
      <w:r w:rsidRPr="00CC2AE2">
        <w:rPr>
          <w:rFonts w:ascii="Verdana" w:hAnsi="Verdana"/>
          <w:b w:val="0"/>
          <w:sz w:val="20"/>
          <w:lang w:val="pl-PL" w:eastAsia="pl-PL"/>
        </w:rPr>
        <w:t>.</w:t>
      </w:r>
    </w:p>
    <w:p w14:paraId="19141D0F" w14:textId="621C918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11" w:name="_Toc115966673"/>
      <w:bookmarkEnd w:id="110"/>
      <w:r w:rsidRPr="00CC2AE2">
        <w:rPr>
          <w:rFonts w:ascii="Verdana" w:hAnsi="Verdana"/>
          <w:b w:val="0"/>
          <w:sz w:val="20"/>
          <w:lang w:val="pl-PL" w:eastAsia="pl-PL"/>
        </w:rPr>
        <w:t>Realizacja</w:t>
      </w:r>
      <w:r w:rsidRPr="00CC2AE2">
        <w:rPr>
          <w:rFonts w:ascii="Verdana" w:hAnsi="Verdana" w:cstheme="minorHAnsi"/>
          <w:b w:val="0"/>
          <w:sz w:val="20"/>
          <w:lang w:val="pl-PL" w:eastAsia="pl-PL"/>
        </w:rPr>
        <w:t xml:space="preserve"> obowiązku informacyjnego z art. 14 RODO.</w:t>
      </w:r>
      <w:r w:rsidRPr="001D778B">
        <w:rPr>
          <w:rFonts w:ascii="Verdana" w:hAnsi="Verdana" w:cstheme="minorHAnsi"/>
          <w:b w:val="0"/>
          <w:sz w:val="20"/>
          <w:lang w:val="pl-PL" w:eastAsia="pl-PL"/>
        </w:rPr>
        <w:t xml:space="preserve">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11"/>
    </w:p>
    <w:p w14:paraId="23FFCAEF" w14:textId="77777777" w:rsidR="008D24EB" w:rsidRPr="0035303E" w:rsidRDefault="008D24EB" w:rsidP="00C929BB">
      <w:pPr>
        <w:spacing w:line="276" w:lineRule="auto"/>
        <w:ind w:left="426"/>
        <w:rPr>
          <w:rFonts w:ascii="Verdana" w:hAnsi="Verdana" w:cstheme="minorHAnsi"/>
          <w:b/>
          <w:sz w:val="20"/>
        </w:rPr>
      </w:pPr>
      <w:bookmarkStart w:id="112" w:name="_Toc115966674"/>
      <w:r w:rsidRPr="0035303E">
        <w:rPr>
          <w:rFonts w:ascii="Verdana" w:hAnsi="Verdana" w:cstheme="minorHAnsi"/>
          <w:b/>
          <w:sz w:val="20"/>
        </w:rPr>
        <w:t>Klauzula informacyjna dla pracowników/współpracowników/osób trzecich, wskazanych przez Wykonawcę</w:t>
      </w:r>
      <w:bookmarkEnd w:id="112"/>
    </w:p>
    <w:p w14:paraId="12A803A4" w14:textId="0CE2CB89" w:rsidR="00BA4433" w:rsidRPr="0035303E" w:rsidRDefault="00BA4433" w:rsidP="00C929BB">
      <w:pPr>
        <w:spacing w:line="276" w:lineRule="auto"/>
        <w:ind w:left="426"/>
        <w:rPr>
          <w:rFonts w:ascii="Verdana" w:hAnsi="Verdana" w:cstheme="minorHAnsi"/>
          <w:sz w:val="20"/>
        </w:rPr>
      </w:pPr>
      <w:bookmarkStart w:id="113"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3"/>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4D613A03" w:rsidR="00BA4433" w:rsidRPr="00CC2AE2" w:rsidRDefault="00BA4433" w:rsidP="003474D2">
      <w:pPr>
        <w:numPr>
          <w:ilvl w:val="0"/>
          <w:numId w:val="32"/>
        </w:numPr>
        <w:spacing w:before="120" w:after="120" w:line="276" w:lineRule="auto"/>
        <w:rPr>
          <w:rFonts w:ascii="Verdana" w:hAnsi="Verdana" w:cstheme="minorHAnsi"/>
          <w:sz w:val="20"/>
        </w:rPr>
      </w:pPr>
      <w:r w:rsidRPr="00CC2AE2">
        <w:rPr>
          <w:rFonts w:ascii="Verdana" w:hAnsi="Verdana" w:cstheme="minorHAnsi"/>
          <w:b/>
          <w:sz w:val="20"/>
        </w:rPr>
        <w:t>Administratorem</w:t>
      </w:r>
      <w:r w:rsidRPr="00CC2AE2">
        <w:rPr>
          <w:rFonts w:ascii="Verdana" w:hAnsi="Verdana" w:cstheme="minorHAnsi"/>
          <w:sz w:val="20"/>
        </w:rPr>
        <w:t xml:space="preserve"> Pani/Pana danych osobowych jest </w:t>
      </w:r>
      <w:r w:rsidR="00CC2AE2" w:rsidRPr="00CC2AE2">
        <w:rPr>
          <w:rFonts w:ascii="Verdana" w:hAnsi="Verdana" w:cstheme="minorHAnsi"/>
          <w:sz w:val="20"/>
        </w:rPr>
        <w:t>PGE Energia Ciepła S.A. z siedzibą w Warszawie (00-120) przy ul. Złotej 59.</w:t>
      </w:r>
    </w:p>
    <w:p w14:paraId="0B23EB51" w14:textId="20E2E3EC" w:rsidR="00BA4433" w:rsidRPr="00CC2AE2" w:rsidRDefault="00BA4433" w:rsidP="00E52AD1">
      <w:pPr>
        <w:numPr>
          <w:ilvl w:val="0"/>
          <w:numId w:val="32"/>
        </w:numPr>
        <w:spacing w:before="120" w:after="120" w:line="276" w:lineRule="auto"/>
        <w:rPr>
          <w:rFonts w:ascii="Verdana" w:hAnsi="Verdana" w:cstheme="minorHAnsi"/>
          <w:sz w:val="20"/>
        </w:rPr>
      </w:pPr>
      <w:r w:rsidRPr="00CC2AE2">
        <w:rPr>
          <w:rFonts w:ascii="Verdana" w:hAnsi="Verdana" w:cstheme="minorHAnsi"/>
          <w:sz w:val="20"/>
        </w:rPr>
        <w:t xml:space="preserve">W sprawie ochrony Pani/Pana danych osobowych można skontaktować się z: </w:t>
      </w:r>
      <w:r w:rsidR="00E52AD1" w:rsidRPr="00CC2AE2">
        <w:rPr>
          <w:rFonts w:ascii="Verdana" w:hAnsi="Verdana" w:cstheme="minorHAnsi"/>
          <w:sz w:val="20"/>
        </w:rPr>
        <w:t>iod.pgeec@gkpge.p</w:t>
      </w:r>
      <w:r w:rsidRPr="00CC2AE2">
        <w:rPr>
          <w:rFonts w:ascii="Verdana" w:hAnsi="Verdana" w:cstheme="minorHAnsi"/>
          <w:sz w:val="20"/>
        </w:rPr>
        <w:t xml:space="preserve"> bądź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lastRenderedPageBreak/>
        <w:t>Źródło danych</w:t>
      </w:r>
    </w:p>
    <w:p w14:paraId="24BF7F4F" w14:textId="244A05ED"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Pani/Pana dane os</w:t>
      </w:r>
      <w:r w:rsidR="00CC2AE2">
        <w:rPr>
          <w:rFonts w:ascii="Verdana" w:hAnsi="Verdana" w:cstheme="minorHAnsi"/>
          <w:sz w:val="20"/>
        </w:rPr>
        <w:t xml:space="preserve">obowe zostały przekazane </w:t>
      </w:r>
      <w:r w:rsidR="00CC2AE2" w:rsidRPr="00CC2AE2">
        <w:rPr>
          <w:rFonts w:ascii="Verdana" w:hAnsi="Verdana" w:cstheme="minorHAnsi"/>
          <w:sz w:val="20"/>
        </w:rPr>
        <w:t>przez Wykonawcę</w:t>
      </w:r>
      <w:r w:rsidRPr="00CC2AE2">
        <w:rPr>
          <w:rFonts w:ascii="Verdana" w:hAnsi="Verdana" w:cstheme="minorHAnsi"/>
          <w:sz w:val="20"/>
        </w:rPr>
        <w:t xml:space="preserve">  tj. Stronę Postępowania o udzielnie zamówienia niepublicznego nr </w:t>
      </w:r>
      <w:r w:rsidR="00CC2AE2" w:rsidRPr="00CC2AE2">
        <w:rPr>
          <w:rFonts w:ascii="Verdana" w:hAnsi="Verdana" w:cstheme="minorHAnsi"/>
          <w:sz w:val="20"/>
        </w:rPr>
        <w:t>POST/PEC/PEC/ZWZ/01074/2024</w:t>
      </w:r>
      <w:r w:rsidR="00CC2AE2">
        <w:rPr>
          <w:rFonts w:ascii="Verdana" w:hAnsi="Verdana" w:cstheme="minorHAnsi"/>
          <w:sz w:val="20"/>
        </w:rPr>
        <w:t xml:space="preserve"> </w:t>
      </w:r>
      <w:r w:rsidRPr="001D778B">
        <w:rPr>
          <w:rFonts w:ascii="Verdana" w:hAnsi="Verdana" w:cstheme="minorHAnsi"/>
          <w:sz w:val="20"/>
        </w:rPr>
        <w:t>(dalej: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4" w:name="_Toc39813090"/>
      <w:bookmarkStart w:id="115" w:name="_Toc115966676"/>
      <w:bookmarkStart w:id="116" w:name="_Toc115966677"/>
      <w:bookmarkStart w:id="117" w:name="_Toc165273929"/>
      <w:bookmarkStart w:id="118" w:name="_Toc165274198"/>
      <w:bookmarkStart w:id="119" w:name="_Toc243294558"/>
      <w:bookmarkStart w:id="120" w:name="_Toc489350408"/>
      <w:bookmarkStart w:id="121" w:name="_Toc515896301"/>
      <w:bookmarkStart w:id="122" w:name="_Toc115966679"/>
      <w:bookmarkEnd w:id="114"/>
      <w:bookmarkEnd w:id="115"/>
      <w:bookmarkEnd w:id="116"/>
      <w:r w:rsidRPr="0011085F">
        <w:rPr>
          <w:rFonts w:ascii="Verdana" w:eastAsia="Calibri" w:hAnsi="Verdana" w:cstheme="minorHAnsi"/>
          <w:caps w:val="0"/>
          <w:kern w:val="0"/>
          <w:sz w:val="20"/>
          <w:lang w:val="pl-PL"/>
        </w:rPr>
        <w:t xml:space="preserve">ZAŁĄCZNIKI DO </w:t>
      </w:r>
      <w:bookmarkEnd w:id="117"/>
      <w:bookmarkEnd w:id="118"/>
      <w:bookmarkEnd w:id="119"/>
      <w:bookmarkEnd w:id="120"/>
      <w:bookmarkEnd w:id="121"/>
      <w:r w:rsidR="00904E94" w:rsidRPr="0011085F">
        <w:rPr>
          <w:rFonts w:ascii="Verdana" w:eastAsia="Calibri" w:hAnsi="Verdana" w:cstheme="minorHAnsi"/>
          <w:caps w:val="0"/>
          <w:kern w:val="0"/>
          <w:sz w:val="20"/>
          <w:lang w:val="pl-PL"/>
        </w:rPr>
        <w:t>SWZ</w:t>
      </w:r>
      <w:bookmarkEnd w:id="122"/>
    </w:p>
    <w:p w14:paraId="46D904DB" w14:textId="77777777" w:rsidR="0077555C" w:rsidRPr="00CC2AE2" w:rsidRDefault="0077555C" w:rsidP="0077555C">
      <w:pPr>
        <w:tabs>
          <w:tab w:val="left" w:pos="1980"/>
        </w:tabs>
        <w:spacing w:line="240" w:lineRule="auto"/>
        <w:ind w:left="709" w:hanging="283"/>
        <w:rPr>
          <w:rFonts w:ascii="Verdana" w:hAnsi="Verdana" w:cstheme="minorHAnsi"/>
          <w:i/>
          <w:sz w:val="20"/>
        </w:rPr>
      </w:pPr>
      <w:r w:rsidRPr="00CC2AE2">
        <w:rPr>
          <w:rFonts w:ascii="Verdana" w:hAnsi="Verdana" w:cstheme="minorHAnsi"/>
          <w:i/>
          <w:sz w:val="20"/>
        </w:rPr>
        <w:t>Załącznik Nr 1 – Opis przedmiotu Zamówienia (OPZ)</w:t>
      </w:r>
    </w:p>
    <w:p w14:paraId="0E9C229F" w14:textId="139C0334" w:rsidR="0077555C" w:rsidRPr="00CC2AE2" w:rsidRDefault="0077555C" w:rsidP="0077555C">
      <w:pPr>
        <w:tabs>
          <w:tab w:val="left" w:pos="1980"/>
        </w:tabs>
        <w:spacing w:line="240" w:lineRule="auto"/>
        <w:ind w:left="709" w:hanging="283"/>
        <w:rPr>
          <w:rFonts w:ascii="Verdana" w:hAnsi="Verdana" w:cstheme="minorHAnsi"/>
          <w:i/>
          <w:sz w:val="20"/>
        </w:rPr>
      </w:pPr>
      <w:r w:rsidRPr="00CC2AE2">
        <w:rPr>
          <w:rFonts w:ascii="Verdana" w:hAnsi="Verdana" w:cstheme="minorHAnsi"/>
          <w:i/>
          <w:sz w:val="20"/>
        </w:rPr>
        <w:t xml:space="preserve">Załącznik Nr 2 </w:t>
      </w:r>
      <w:r w:rsidR="00CC2AE2" w:rsidRPr="00CC2AE2">
        <w:rPr>
          <w:rFonts w:ascii="Verdana" w:hAnsi="Verdana" w:cstheme="minorHAnsi"/>
          <w:i/>
          <w:sz w:val="20"/>
        </w:rPr>
        <w:t xml:space="preserve">- </w:t>
      </w:r>
      <w:r w:rsidR="007858E3" w:rsidRPr="00CC2AE2">
        <w:rPr>
          <w:rFonts w:ascii="Verdana" w:hAnsi="Verdana" w:cstheme="minorHAnsi"/>
          <w:i/>
          <w:sz w:val="20"/>
        </w:rPr>
        <w:t>Ogólne Warunki Zamówienia</w:t>
      </w:r>
      <w:r w:rsidRPr="00CC2AE2">
        <w:rPr>
          <w:rFonts w:ascii="Verdana" w:hAnsi="Verdana" w:cstheme="minorHAnsi"/>
          <w:i/>
          <w:sz w:val="20"/>
        </w:rPr>
        <w:t xml:space="preserve"> </w:t>
      </w:r>
      <w:r w:rsidR="00CC2AE2" w:rsidRPr="00CC2AE2">
        <w:rPr>
          <w:rFonts w:ascii="Verdana" w:hAnsi="Verdana" w:cstheme="minorHAnsi"/>
          <w:i/>
          <w:sz w:val="20"/>
        </w:rPr>
        <w:t>(OWZ)</w:t>
      </w:r>
    </w:p>
    <w:p w14:paraId="3441792A" w14:textId="071F98E2" w:rsidR="00CF5364" w:rsidRPr="00CC2AE2" w:rsidRDefault="00CF5364" w:rsidP="0077555C">
      <w:pPr>
        <w:tabs>
          <w:tab w:val="left" w:pos="1980"/>
        </w:tabs>
        <w:spacing w:line="240" w:lineRule="auto"/>
        <w:ind w:left="709" w:hanging="283"/>
        <w:rPr>
          <w:rFonts w:ascii="Verdana" w:hAnsi="Verdana" w:cstheme="minorHAnsi"/>
          <w:i/>
          <w:color w:val="FF0000"/>
          <w:sz w:val="20"/>
        </w:rPr>
      </w:pPr>
      <w:r w:rsidRPr="00CC2AE2">
        <w:rPr>
          <w:rFonts w:ascii="Verdana" w:hAnsi="Verdana" w:cstheme="minorHAnsi"/>
          <w:i/>
          <w:sz w:val="20"/>
        </w:rPr>
        <w:t>Załącznik nr 2a – Zamówienie do OWZ - WZÓR</w:t>
      </w:r>
    </w:p>
    <w:p w14:paraId="16E8F82B" w14:textId="221F18B0" w:rsidR="0077555C" w:rsidRPr="00CC2AE2" w:rsidRDefault="0077555C" w:rsidP="0077555C">
      <w:pPr>
        <w:tabs>
          <w:tab w:val="left" w:pos="1980"/>
        </w:tabs>
        <w:spacing w:line="240" w:lineRule="auto"/>
        <w:ind w:left="709" w:hanging="283"/>
        <w:rPr>
          <w:rFonts w:ascii="Verdana" w:hAnsi="Verdana" w:cstheme="minorHAnsi"/>
          <w:i/>
          <w:sz w:val="20"/>
        </w:rPr>
      </w:pPr>
      <w:r w:rsidRPr="00CC2AE2">
        <w:rPr>
          <w:rFonts w:ascii="Verdana" w:hAnsi="Verdana" w:cstheme="minorHAnsi"/>
          <w:i/>
          <w:sz w:val="20"/>
        </w:rPr>
        <w:t xml:space="preserve">Załącznik Nr 3 – Formularz Oferty - WZÓR </w:t>
      </w:r>
    </w:p>
    <w:p w14:paraId="43C5A608" w14:textId="74039973" w:rsidR="00126219" w:rsidRPr="00CC2AE2" w:rsidRDefault="00126219" w:rsidP="0077555C">
      <w:pPr>
        <w:tabs>
          <w:tab w:val="left" w:pos="1980"/>
        </w:tabs>
        <w:spacing w:line="240" w:lineRule="auto"/>
        <w:ind w:left="709" w:hanging="283"/>
        <w:rPr>
          <w:rFonts w:ascii="Verdana" w:hAnsi="Verdana" w:cstheme="minorHAnsi"/>
          <w:i/>
          <w:sz w:val="20"/>
        </w:rPr>
      </w:pPr>
      <w:r w:rsidRPr="00CC2AE2">
        <w:rPr>
          <w:rFonts w:ascii="Verdana" w:hAnsi="Verdana" w:cstheme="minorHAnsi"/>
          <w:i/>
          <w:sz w:val="20"/>
        </w:rPr>
        <w:t xml:space="preserve">Załącznik </w:t>
      </w:r>
      <w:r w:rsidR="005A024F" w:rsidRPr="00CC2AE2">
        <w:rPr>
          <w:rFonts w:ascii="Verdana" w:hAnsi="Verdana" w:cstheme="minorHAnsi"/>
          <w:i/>
          <w:sz w:val="20"/>
        </w:rPr>
        <w:t>N</w:t>
      </w:r>
      <w:r w:rsidRPr="00CC2AE2">
        <w:rPr>
          <w:rFonts w:ascii="Verdana" w:hAnsi="Verdana" w:cstheme="minorHAnsi"/>
          <w:i/>
          <w:sz w:val="20"/>
        </w:rPr>
        <w:t xml:space="preserve">r </w:t>
      </w:r>
      <w:r w:rsidR="005A024F" w:rsidRPr="00CC2AE2">
        <w:rPr>
          <w:rFonts w:ascii="Verdana" w:hAnsi="Verdana" w:cstheme="minorHAnsi"/>
          <w:i/>
          <w:sz w:val="20"/>
        </w:rPr>
        <w:t>4</w:t>
      </w:r>
      <w:r w:rsidR="0011085F" w:rsidRPr="00CC2AE2">
        <w:rPr>
          <w:rFonts w:ascii="Verdana" w:hAnsi="Verdana" w:cstheme="minorHAnsi"/>
          <w:i/>
          <w:sz w:val="20"/>
        </w:rPr>
        <w:t xml:space="preserve"> </w:t>
      </w:r>
      <w:r w:rsidRPr="00CC2AE2">
        <w:rPr>
          <w:rFonts w:ascii="Verdana" w:hAnsi="Verdana" w:cstheme="minorHAnsi"/>
          <w:i/>
          <w:sz w:val="20"/>
        </w:rPr>
        <w:t>– Ogólne Warunki SWZ</w:t>
      </w:r>
    </w:p>
    <w:p w14:paraId="0C9FD814" w14:textId="3868BFF4" w:rsidR="005A024F" w:rsidRPr="001D778B" w:rsidRDefault="005A024F" w:rsidP="005A024F">
      <w:pPr>
        <w:tabs>
          <w:tab w:val="left" w:pos="1980"/>
        </w:tabs>
        <w:spacing w:line="240" w:lineRule="auto"/>
        <w:ind w:left="709" w:hanging="283"/>
        <w:rPr>
          <w:rFonts w:ascii="Verdana" w:hAnsi="Verdana" w:cstheme="minorHAnsi"/>
          <w:i/>
          <w:sz w:val="20"/>
        </w:rPr>
      </w:pPr>
      <w:r w:rsidRPr="00CC2AE2">
        <w:rPr>
          <w:rFonts w:ascii="Verdana" w:hAnsi="Verdana" w:cstheme="minorHAnsi"/>
          <w:i/>
          <w:sz w:val="20"/>
        </w:rPr>
        <w:t>Załącznik Nr 5 – Formularz cenowy – WZÓR</w:t>
      </w:r>
    </w:p>
    <w:p w14:paraId="3531D12B" w14:textId="0A6D722F" w:rsidR="005A024F" w:rsidRDefault="005A024F" w:rsidP="0077555C">
      <w:pPr>
        <w:tabs>
          <w:tab w:val="left" w:pos="1980"/>
        </w:tabs>
        <w:spacing w:line="240" w:lineRule="auto"/>
        <w:ind w:left="709" w:hanging="283"/>
        <w:rPr>
          <w:rFonts w:ascii="Verdana" w:hAnsi="Verdana" w:cstheme="minorHAnsi"/>
          <w:i/>
          <w:sz w:val="20"/>
        </w:rPr>
      </w:pP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64A27A28"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FC1219">
        <w:rPr>
          <w:rFonts w:ascii="Verdana" w:hAnsi="Verdana" w:cstheme="minorHAnsi"/>
          <w:b/>
          <w:caps/>
          <w:kern w:val="28"/>
          <w:sz w:val="20"/>
        </w:rPr>
        <w:t xml:space="preserve"> </w:t>
      </w:r>
      <w:r w:rsidR="00CF5364">
        <w:rPr>
          <w:rFonts w:ascii="Verdana" w:hAnsi="Verdana" w:cstheme="minorHAnsi"/>
          <w:b/>
          <w:caps/>
          <w:kern w:val="28"/>
          <w:sz w:val="20"/>
        </w:rPr>
        <w:t>OGÓLNE WARUNKI ZAMÓWIENIA</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23" w:name="_Toc531077252"/>
      <w:bookmarkStart w:id="124"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77777777" w:rsidR="00CF5364" w:rsidRPr="00E1611F" w:rsidRDefault="00CF5364" w:rsidP="00CF5364">
            <w:pPr>
              <w:autoSpaceDE w:val="0"/>
              <w:autoSpaceDN w:val="0"/>
              <w:adjustRightInd w:val="0"/>
              <w:spacing w:line="240" w:lineRule="auto"/>
              <w:jc w:val="left"/>
              <w:rPr>
                <w:rFonts w:cs="Calibri"/>
                <w:szCs w:val="22"/>
              </w:rPr>
            </w:pPr>
            <w:r w:rsidRPr="00E1611F">
              <w:rPr>
                <w:rFonts w:cs="Calibri"/>
                <w:szCs w:val="22"/>
              </w:rPr>
              <w:t xml:space="preserve">PGE Energia Ciepła S.A. </w:t>
            </w:r>
          </w:p>
          <w:p w14:paraId="75AC5CA7" w14:textId="77777777" w:rsidR="00CF5364" w:rsidRPr="00E1611F" w:rsidRDefault="00CF5364" w:rsidP="00CF5364">
            <w:pPr>
              <w:autoSpaceDE w:val="0"/>
              <w:autoSpaceDN w:val="0"/>
              <w:adjustRightInd w:val="0"/>
              <w:spacing w:line="240" w:lineRule="auto"/>
              <w:jc w:val="left"/>
              <w:rPr>
                <w:rFonts w:cs="Calibri"/>
                <w:szCs w:val="22"/>
              </w:rPr>
            </w:pPr>
            <w:r w:rsidRPr="00E1611F">
              <w:rPr>
                <w:rFonts w:cs="Calibri"/>
                <w:szCs w:val="22"/>
              </w:rPr>
              <w:t>ul. Złota 59, 00-120 Warszawa</w:t>
            </w:r>
          </w:p>
          <w:p w14:paraId="27C4DEAD" w14:textId="030A589E" w:rsidR="00CF5364" w:rsidRPr="00E1611F" w:rsidRDefault="00CF5364" w:rsidP="00CF5364">
            <w:pPr>
              <w:spacing w:line="240" w:lineRule="auto"/>
              <w:jc w:val="left"/>
              <w:rPr>
                <w:rFonts w:cs="Calibri"/>
                <w:szCs w:val="22"/>
              </w:rPr>
            </w:pPr>
          </w:p>
        </w:tc>
        <w:tc>
          <w:tcPr>
            <w:tcW w:w="5248" w:type="dxa"/>
            <w:gridSpan w:val="5"/>
            <w:tcBorders>
              <w:left w:val="nil"/>
            </w:tcBorders>
          </w:tcPr>
          <w:p w14:paraId="469F4BF1" w14:textId="77777777" w:rsidR="00CF5364" w:rsidRPr="00E1611F" w:rsidRDefault="00CF5364" w:rsidP="00CF5364">
            <w:pPr>
              <w:autoSpaceDE w:val="0"/>
              <w:autoSpaceDN w:val="0"/>
              <w:adjustRightInd w:val="0"/>
              <w:spacing w:line="240" w:lineRule="auto"/>
              <w:ind w:left="1305"/>
              <w:jc w:val="left"/>
              <w:rPr>
                <w:rFonts w:cs="Calibri"/>
                <w:szCs w:val="22"/>
              </w:rPr>
            </w:pPr>
            <w:r w:rsidRPr="00E1611F">
              <w:rPr>
                <w:rFonts w:cs="Calibri"/>
                <w:szCs w:val="22"/>
              </w:rPr>
              <w:t>NIP:PL6420000642</w:t>
            </w:r>
          </w:p>
          <w:p w14:paraId="0AA73623" w14:textId="475E1934" w:rsidR="00CF5364" w:rsidRPr="00E1611F"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CF5364" w:rsidRDefault="00CF5364" w:rsidP="00CF5364">
            <w:pPr>
              <w:spacing w:line="240" w:lineRule="auto"/>
              <w:jc w:val="center"/>
              <w:rPr>
                <w:rFonts w:cs="Calibri"/>
                <w:b/>
                <w:szCs w:val="22"/>
              </w:rPr>
            </w:pPr>
            <w:r w:rsidRPr="00CF5364">
              <w:rPr>
                <w:rFonts w:cs="Calibri"/>
                <w:b/>
                <w:szCs w:val="22"/>
              </w:rPr>
              <w:t>Adres dostawy/Miejsce wykonania</w:t>
            </w:r>
          </w:p>
        </w:tc>
      </w:tr>
      <w:tr w:rsidR="00CF5364" w:rsidRPr="00CF5364" w14:paraId="4FB104AA" w14:textId="77777777" w:rsidTr="003474D2">
        <w:tc>
          <w:tcPr>
            <w:tcW w:w="10352" w:type="dxa"/>
            <w:gridSpan w:val="9"/>
          </w:tcPr>
          <w:p w14:paraId="25A284E9" w14:textId="3BF36CCF" w:rsidR="00CF5364" w:rsidRDefault="00E1611F" w:rsidP="00CF5364">
            <w:pPr>
              <w:spacing w:line="240" w:lineRule="auto"/>
              <w:jc w:val="left"/>
              <w:rPr>
                <w:rFonts w:cs="Calibri"/>
                <w:szCs w:val="22"/>
              </w:rPr>
            </w:pPr>
            <w:r>
              <w:rPr>
                <w:rFonts w:cs="Calibri"/>
                <w:szCs w:val="22"/>
              </w:rPr>
              <w:t xml:space="preserve">PGE Energia Ciepła S.A. </w:t>
            </w:r>
            <w:r w:rsidR="00CF5364" w:rsidRPr="00E1611F">
              <w:rPr>
                <w:rFonts w:cs="Calibri"/>
                <w:szCs w:val="22"/>
              </w:rPr>
              <w:t>Oddział w Szczecinie</w:t>
            </w:r>
            <w:r>
              <w:rPr>
                <w:rFonts w:cs="Calibri"/>
                <w:szCs w:val="22"/>
              </w:rPr>
              <w:t xml:space="preserve"> </w:t>
            </w:r>
          </w:p>
          <w:p w14:paraId="24F16DF0" w14:textId="0B14B7D0" w:rsidR="00E1611F" w:rsidRDefault="00E1611F" w:rsidP="00CF5364">
            <w:pPr>
              <w:spacing w:line="240" w:lineRule="auto"/>
              <w:jc w:val="left"/>
              <w:rPr>
                <w:rFonts w:cs="Calibri"/>
                <w:szCs w:val="22"/>
              </w:rPr>
            </w:pPr>
          </w:p>
          <w:p w14:paraId="1C805240" w14:textId="492487A0" w:rsidR="00E1611F" w:rsidRPr="00E1611F" w:rsidRDefault="00E1611F" w:rsidP="00E1611F">
            <w:pPr>
              <w:spacing w:line="240" w:lineRule="auto"/>
              <w:jc w:val="left"/>
              <w:rPr>
                <w:rFonts w:cs="Calibri"/>
                <w:szCs w:val="22"/>
              </w:rPr>
            </w:pPr>
            <w:r w:rsidRPr="00E1611F">
              <w:rPr>
                <w:rFonts w:cs="Calibri"/>
                <w:szCs w:val="22"/>
              </w:rPr>
              <w:t>Elektrociepłownia Pomorzany - 70-010 Szczecin; ul. Szczawiowa 25/26;</w:t>
            </w:r>
          </w:p>
          <w:p w14:paraId="34DC5685" w14:textId="50111FC7" w:rsidR="00E1611F" w:rsidRDefault="00E1611F" w:rsidP="00E1611F">
            <w:pPr>
              <w:spacing w:line="240" w:lineRule="auto"/>
              <w:jc w:val="left"/>
              <w:rPr>
                <w:rFonts w:cs="Calibri"/>
                <w:szCs w:val="22"/>
              </w:rPr>
            </w:pPr>
            <w:r w:rsidRPr="00E1611F">
              <w:rPr>
                <w:rFonts w:cs="Calibri"/>
                <w:szCs w:val="22"/>
              </w:rPr>
              <w:t>Elektrociepłownia Szczecin - 70-661 Szczecin; ul. Gdańska 34a.</w:t>
            </w:r>
          </w:p>
          <w:p w14:paraId="7828C8EC" w14:textId="25FFFF59" w:rsidR="00CF5364" w:rsidRPr="00CF5364" w:rsidRDefault="00CF5364" w:rsidP="00E1611F">
            <w:pPr>
              <w:spacing w:line="240" w:lineRule="auto"/>
              <w:jc w:val="left"/>
              <w:rPr>
                <w:rFonts w:cs="Calibri"/>
                <w:szCs w:val="22"/>
                <w:highlight w:val="cyan"/>
              </w:rPr>
            </w:pP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08A37DC5" w14:textId="77777777" w:rsidR="00CF5364" w:rsidRPr="00CF5364" w:rsidRDefault="00CF5364" w:rsidP="00CF5364">
            <w:pPr>
              <w:spacing w:line="240" w:lineRule="auto"/>
              <w:jc w:val="left"/>
              <w:rPr>
                <w:rFonts w:cs="Calibri"/>
                <w:b/>
                <w:szCs w:val="22"/>
              </w:rPr>
            </w:pPr>
          </w:p>
        </w:tc>
        <w:tc>
          <w:tcPr>
            <w:tcW w:w="2272" w:type="dxa"/>
            <w:gridSpan w:val="2"/>
            <w:tcBorders>
              <w:left w:val="nil"/>
              <w:bottom w:val="nil"/>
              <w:right w:val="nil"/>
            </w:tcBorders>
            <w:shd w:val="clear" w:color="auto" w:fill="auto"/>
          </w:tcPr>
          <w:p w14:paraId="031CB1B5" w14:textId="77777777" w:rsidR="00CF5364" w:rsidRPr="00CF5364" w:rsidRDefault="00CF5364" w:rsidP="00CF5364">
            <w:pPr>
              <w:spacing w:line="240" w:lineRule="auto"/>
              <w:jc w:val="center"/>
              <w:rPr>
                <w:rFonts w:cs="Calibri"/>
                <w:b/>
                <w:szCs w:val="22"/>
              </w:rPr>
            </w:pPr>
          </w:p>
        </w:tc>
        <w:tc>
          <w:tcPr>
            <w:tcW w:w="580" w:type="dxa"/>
            <w:tcBorders>
              <w:left w:val="nil"/>
              <w:bottom w:val="nil"/>
              <w:right w:val="nil"/>
            </w:tcBorders>
            <w:shd w:val="clear" w:color="auto" w:fill="auto"/>
          </w:tcPr>
          <w:p w14:paraId="7EDA16A3" w14:textId="77777777" w:rsidR="00CF5364" w:rsidRPr="00CF5364" w:rsidRDefault="00CF5364" w:rsidP="00CF5364">
            <w:pPr>
              <w:spacing w:line="240" w:lineRule="auto"/>
              <w:jc w:val="center"/>
              <w:rPr>
                <w:rFonts w:cs="Calibri"/>
                <w:b/>
                <w:szCs w:val="22"/>
              </w:rPr>
            </w:pP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10B975A3" w14:textId="62053D35" w:rsidR="00AC3329" w:rsidRPr="00AC3329" w:rsidRDefault="00AC3329" w:rsidP="00AC3329">
            <w:pPr>
              <w:spacing w:line="240" w:lineRule="auto"/>
              <w:jc w:val="left"/>
              <w:rPr>
                <w:rFonts w:cs="Calibri"/>
                <w:color w:val="002060"/>
                <w:szCs w:val="22"/>
              </w:rPr>
            </w:pPr>
            <w:r w:rsidRPr="00AC3329">
              <w:rPr>
                <w:rFonts w:cs="Calibri"/>
                <w:color w:val="002060"/>
                <w:szCs w:val="22"/>
              </w:rPr>
              <w:t>Płatność nastąpi każdorazowo po wykonaniu usługi zgodnie z wymaganiami Zamawiajacego – w oparciu oceny</w:t>
            </w:r>
          </w:p>
          <w:p w14:paraId="32F183DE" w14:textId="77777777" w:rsidR="00CF5364" w:rsidRDefault="00AC3329" w:rsidP="00AC3329">
            <w:pPr>
              <w:spacing w:line="240" w:lineRule="auto"/>
              <w:jc w:val="left"/>
              <w:rPr>
                <w:rFonts w:cs="Calibri"/>
                <w:color w:val="002060"/>
                <w:szCs w:val="22"/>
              </w:rPr>
            </w:pPr>
            <w:r w:rsidRPr="00AC3329">
              <w:rPr>
                <w:rFonts w:cs="Calibri"/>
                <w:color w:val="002060"/>
                <w:szCs w:val="22"/>
              </w:rPr>
              <w:t>jednostkowe wskazane w Formularzu cenowym.</w:t>
            </w:r>
          </w:p>
          <w:p w14:paraId="7B1D07D4" w14:textId="64CD4C35" w:rsidR="00AC3329" w:rsidRPr="00CF5364" w:rsidRDefault="00AC3329" w:rsidP="00AC3329">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871467"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8F9A87"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77777777" w:rsidR="00CF5364" w:rsidRPr="00E44E66" w:rsidRDefault="00CF5364" w:rsidP="00CF5364">
            <w:pPr>
              <w:numPr>
                <w:ilvl w:val="0"/>
                <w:numId w:val="55"/>
              </w:numPr>
              <w:spacing w:line="240" w:lineRule="auto"/>
              <w:contextualSpacing/>
              <w:jc w:val="left"/>
              <w:rPr>
                <w:rFonts w:cs="Calibri"/>
                <w:szCs w:val="22"/>
              </w:rPr>
            </w:pPr>
            <w:r w:rsidRPr="00E44E66">
              <w:rPr>
                <w:rFonts w:cs="CIDFont+F2"/>
                <w:szCs w:val="22"/>
              </w:rPr>
              <w:t>Nr postępowania: POST/…</w:t>
            </w:r>
          </w:p>
        </w:tc>
      </w:tr>
      <w:tr w:rsidR="00CF5364" w:rsidRPr="00CF5364" w14:paraId="3F637EF0" w14:textId="77777777" w:rsidTr="003474D2">
        <w:tc>
          <w:tcPr>
            <w:tcW w:w="10065" w:type="dxa"/>
          </w:tcPr>
          <w:p w14:paraId="0E070BFC" w14:textId="77777777" w:rsidR="00CF5364" w:rsidRPr="00E44E66" w:rsidRDefault="00CF5364" w:rsidP="00CF5364">
            <w:pPr>
              <w:numPr>
                <w:ilvl w:val="0"/>
                <w:numId w:val="55"/>
              </w:numPr>
              <w:spacing w:line="240" w:lineRule="auto"/>
              <w:contextualSpacing/>
              <w:jc w:val="left"/>
              <w:rPr>
                <w:rFonts w:cs="Calibri"/>
                <w:szCs w:val="22"/>
              </w:rPr>
            </w:pPr>
            <w:r w:rsidRPr="00E44E66">
              <w:rPr>
                <w:rFonts w:cs="Calibri"/>
                <w:szCs w:val="22"/>
              </w:rPr>
              <w:t>Nazwa postępowania: …</w:t>
            </w:r>
          </w:p>
        </w:tc>
      </w:tr>
      <w:tr w:rsidR="00CF5364" w:rsidRPr="00CF5364" w14:paraId="7843DE92" w14:textId="77777777" w:rsidTr="003474D2">
        <w:tc>
          <w:tcPr>
            <w:tcW w:w="10065" w:type="dxa"/>
          </w:tcPr>
          <w:p w14:paraId="6709A676" w14:textId="77777777" w:rsidR="00CF5364" w:rsidRPr="00E44E66" w:rsidRDefault="00CF5364" w:rsidP="00CF5364">
            <w:pPr>
              <w:numPr>
                <w:ilvl w:val="0"/>
                <w:numId w:val="55"/>
              </w:numPr>
              <w:spacing w:line="240" w:lineRule="auto"/>
              <w:contextualSpacing/>
              <w:jc w:val="left"/>
              <w:rPr>
                <w:rFonts w:cs="Calibri"/>
                <w:szCs w:val="22"/>
              </w:rPr>
            </w:pPr>
            <w:r w:rsidRPr="00E44E66">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E44E66" w:rsidRDefault="00CF5364" w:rsidP="00CF5364">
            <w:pPr>
              <w:numPr>
                <w:ilvl w:val="0"/>
                <w:numId w:val="55"/>
              </w:numPr>
              <w:spacing w:line="240" w:lineRule="auto"/>
              <w:contextualSpacing/>
              <w:jc w:val="left"/>
              <w:rPr>
                <w:rFonts w:cs="Calibri"/>
                <w:szCs w:val="22"/>
              </w:rPr>
            </w:pPr>
            <w:r w:rsidRPr="00E44E66">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E44E66" w:rsidRDefault="00CF5364" w:rsidP="00CF5364">
            <w:pPr>
              <w:numPr>
                <w:ilvl w:val="0"/>
                <w:numId w:val="55"/>
              </w:numPr>
              <w:spacing w:line="240" w:lineRule="auto"/>
              <w:contextualSpacing/>
              <w:jc w:val="left"/>
              <w:rPr>
                <w:rFonts w:cs="Calibri"/>
                <w:szCs w:val="22"/>
              </w:rPr>
            </w:pPr>
            <w:r w:rsidRPr="00E44E66">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Osoba do kontaktu ze strony Zamawiającego:</w:t>
            </w:r>
          </w:p>
          <w:p w14:paraId="53159761" w14:textId="77777777" w:rsidR="00CF5364" w:rsidRPr="00E44E66" w:rsidRDefault="00CF5364" w:rsidP="00CF5364">
            <w:pPr>
              <w:spacing w:line="240" w:lineRule="auto"/>
              <w:ind w:left="360"/>
              <w:contextualSpacing/>
              <w:rPr>
                <w:rFonts w:cs="CIDFont+F2"/>
                <w:szCs w:val="22"/>
              </w:rPr>
            </w:pPr>
            <w:r w:rsidRPr="00E44E66">
              <w:rPr>
                <w:rFonts w:cs="CIDFont+F2"/>
                <w:szCs w:val="22"/>
              </w:rPr>
              <w:t>Imię i Nazwisko:</w:t>
            </w:r>
          </w:p>
          <w:p w14:paraId="7E5D3EF9" w14:textId="77777777" w:rsidR="00CF5364" w:rsidRPr="00E44E66" w:rsidRDefault="00CF5364" w:rsidP="00CF5364">
            <w:pPr>
              <w:spacing w:line="240" w:lineRule="auto"/>
              <w:ind w:left="360"/>
              <w:contextualSpacing/>
              <w:rPr>
                <w:rFonts w:cs="CIDFont+F2"/>
                <w:szCs w:val="22"/>
              </w:rPr>
            </w:pPr>
            <w:r w:rsidRPr="00E44E66">
              <w:rPr>
                <w:rFonts w:cs="CIDFont+F2"/>
                <w:szCs w:val="22"/>
              </w:rPr>
              <w:t>telefon:</w:t>
            </w:r>
          </w:p>
          <w:p w14:paraId="5A45D562" w14:textId="77777777" w:rsidR="00CF5364" w:rsidRPr="00E44E66" w:rsidRDefault="00CF5364" w:rsidP="00CF5364">
            <w:pPr>
              <w:spacing w:line="240" w:lineRule="auto"/>
              <w:ind w:left="360"/>
              <w:contextualSpacing/>
              <w:rPr>
                <w:rFonts w:cs="CIDFont+F2"/>
                <w:szCs w:val="22"/>
              </w:rPr>
            </w:pPr>
            <w:r w:rsidRPr="00E44E66">
              <w:rPr>
                <w:rFonts w:cs="CIDFont+F2"/>
                <w:szCs w:val="22"/>
              </w:rPr>
              <w:t>e-mail: imię.nazwisko@gkpge.pl</w:t>
            </w:r>
          </w:p>
        </w:tc>
      </w:tr>
      <w:tr w:rsidR="00CF5364" w:rsidRPr="00CF5364" w14:paraId="514711F0" w14:textId="77777777" w:rsidTr="003474D2">
        <w:tc>
          <w:tcPr>
            <w:tcW w:w="10065" w:type="dxa"/>
          </w:tcPr>
          <w:p w14:paraId="6894942A"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Osoba do kontaktu ze strony Wykonawcy:</w:t>
            </w:r>
          </w:p>
          <w:p w14:paraId="2704F53D" w14:textId="77777777" w:rsidR="00CF5364" w:rsidRPr="00E44E66" w:rsidRDefault="00CF5364" w:rsidP="00CF5364">
            <w:pPr>
              <w:spacing w:line="240" w:lineRule="auto"/>
              <w:ind w:left="360"/>
              <w:contextualSpacing/>
              <w:rPr>
                <w:rFonts w:cs="CIDFont+F2"/>
                <w:szCs w:val="22"/>
              </w:rPr>
            </w:pPr>
            <w:r w:rsidRPr="00E44E66">
              <w:rPr>
                <w:rFonts w:cs="CIDFont+F2"/>
                <w:szCs w:val="22"/>
              </w:rPr>
              <w:t>Imię i Nazwisko:</w:t>
            </w:r>
          </w:p>
          <w:p w14:paraId="0440E0CF" w14:textId="77777777" w:rsidR="00CF5364" w:rsidRPr="00E44E66" w:rsidRDefault="00CF5364" w:rsidP="00CF5364">
            <w:pPr>
              <w:spacing w:line="240" w:lineRule="auto"/>
              <w:ind w:left="360"/>
              <w:contextualSpacing/>
              <w:rPr>
                <w:rFonts w:cs="CIDFont+F2"/>
                <w:szCs w:val="22"/>
              </w:rPr>
            </w:pPr>
            <w:r w:rsidRPr="00E44E66">
              <w:rPr>
                <w:rFonts w:cs="CIDFont+F2"/>
                <w:szCs w:val="22"/>
              </w:rPr>
              <w:t>telefon: …</w:t>
            </w:r>
          </w:p>
          <w:p w14:paraId="47FD08CA" w14:textId="77777777" w:rsidR="00CF5364" w:rsidRPr="00E44E66" w:rsidRDefault="00CF5364" w:rsidP="00CF5364">
            <w:pPr>
              <w:spacing w:line="240" w:lineRule="auto"/>
              <w:ind w:left="360"/>
              <w:contextualSpacing/>
              <w:rPr>
                <w:rFonts w:cs="CIDFont+F2"/>
                <w:szCs w:val="22"/>
              </w:rPr>
            </w:pPr>
            <w:r w:rsidRPr="00E44E66">
              <w:rPr>
                <w:rFonts w:cs="CIDFont+F2"/>
                <w:szCs w:val="22"/>
              </w:rPr>
              <w:t>e-mail: …</w:t>
            </w:r>
          </w:p>
        </w:tc>
      </w:tr>
      <w:tr w:rsidR="00CF5364" w:rsidRPr="00CF5364" w14:paraId="30CA73FE" w14:textId="77777777" w:rsidTr="003474D2">
        <w:tc>
          <w:tcPr>
            <w:tcW w:w="10065" w:type="dxa"/>
          </w:tcPr>
          <w:p w14:paraId="2E87F4E3"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 xml:space="preserve">W związku z wykonaniem obowiązku wynikającego z art. 4c Ustawy o przeciwdziałaniu nadmiernym opóźnieniom w transakcjach handlowych </w:t>
            </w:r>
            <w:r w:rsidRPr="00E44E66">
              <w:rPr>
                <w:rFonts w:cs="CIDFont+F2"/>
                <w:b/>
                <w:szCs w:val="22"/>
              </w:rPr>
              <w:t>Wykonawca</w:t>
            </w:r>
            <w:r w:rsidRPr="00E44E66">
              <w:rPr>
                <w:rFonts w:cs="CIDFont+F2"/>
                <w:szCs w:val="22"/>
              </w:rPr>
              <w:t xml:space="preserve"> oświadcza, że na chwilę zawarcia Umowy </w:t>
            </w:r>
            <w:r w:rsidRPr="00E44E66">
              <w:rPr>
                <w:rFonts w:cs="CIDFont+F2"/>
                <w:b/>
                <w:szCs w:val="22"/>
              </w:rPr>
              <w:t>posiada/nie posiada statusu Dużego przedsiębiorcy</w:t>
            </w:r>
            <w:r w:rsidRPr="00E44E66">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E44E66">
              <w:rPr>
                <w:rFonts w:cs="CIDFont+F2"/>
                <w:b/>
                <w:szCs w:val="22"/>
              </w:rPr>
              <w:t>Wykonawca</w:t>
            </w:r>
            <w:r w:rsidRPr="00E44E66">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61D0B4B5"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Termin realizacji zamówienia:</w:t>
            </w:r>
          </w:p>
          <w:p w14:paraId="1EB17100" w14:textId="1D3F01D4" w:rsidR="00CF5364" w:rsidRPr="00E44E66" w:rsidRDefault="00E44E66" w:rsidP="00CF5364">
            <w:pPr>
              <w:numPr>
                <w:ilvl w:val="0"/>
                <w:numId w:val="57"/>
              </w:numPr>
              <w:spacing w:line="240" w:lineRule="auto"/>
              <w:contextualSpacing/>
              <w:jc w:val="left"/>
              <w:rPr>
                <w:rFonts w:cs="CIDFont+F2"/>
                <w:szCs w:val="22"/>
              </w:rPr>
            </w:pPr>
            <w:r w:rsidRPr="00E44E66">
              <w:rPr>
                <w:rFonts w:cs="CIDFont+F2"/>
                <w:szCs w:val="22"/>
              </w:rPr>
              <w:t>data rozpoczęcia prac  i data zakończenia prac</w:t>
            </w:r>
          </w:p>
          <w:p w14:paraId="1848E066" w14:textId="77777777" w:rsidR="00CF5364" w:rsidRPr="00E44E66" w:rsidRDefault="00CF5364" w:rsidP="00CF5364">
            <w:pPr>
              <w:numPr>
                <w:ilvl w:val="0"/>
                <w:numId w:val="57"/>
              </w:numPr>
              <w:spacing w:line="240" w:lineRule="auto"/>
              <w:contextualSpacing/>
              <w:jc w:val="left"/>
              <w:rPr>
                <w:rFonts w:cs="CIDFont+F2"/>
                <w:szCs w:val="22"/>
              </w:rPr>
            </w:pPr>
            <w:r w:rsidRPr="00E44E66">
              <w:rPr>
                <w:rFonts w:cs="CIDFont+F2"/>
                <w:szCs w:val="22"/>
              </w:rPr>
              <w:t>od dnia otrzymania Zamówienia przez Wykonawcę do (...)(dni/tygodni/miesięcy)</w:t>
            </w:r>
          </w:p>
        </w:tc>
      </w:tr>
      <w:tr w:rsidR="00CF5364" w:rsidRPr="00CF5364" w14:paraId="7F83C45C" w14:textId="77777777" w:rsidTr="003474D2">
        <w:tc>
          <w:tcPr>
            <w:tcW w:w="10065" w:type="dxa"/>
          </w:tcPr>
          <w:p w14:paraId="1B3FF417"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Na wykonany przedmiot Zamówienia Wykonawca udziela (…) miesięcznej gwarancji oraz (…) miesięcznej rękojmi.</w:t>
            </w:r>
          </w:p>
        </w:tc>
      </w:tr>
      <w:tr w:rsidR="00CF5364" w:rsidRPr="00CF5364" w14:paraId="0D27142C" w14:textId="77777777" w:rsidTr="003474D2">
        <w:tc>
          <w:tcPr>
            <w:tcW w:w="10065" w:type="dxa"/>
          </w:tcPr>
          <w:p w14:paraId="7D10EB7D" w14:textId="77777777" w:rsidR="00CF5364" w:rsidRPr="00E44E66" w:rsidRDefault="00CF5364" w:rsidP="00CF5364">
            <w:pPr>
              <w:numPr>
                <w:ilvl w:val="0"/>
                <w:numId w:val="55"/>
              </w:numPr>
              <w:spacing w:line="240" w:lineRule="auto"/>
              <w:contextualSpacing/>
              <w:jc w:val="left"/>
              <w:rPr>
                <w:rFonts w:cs="CIDFont+F2"/>
                <w:szCs w:val="22"/>
              </w:rPr>
            </w:pPr>
            <w:r w:rsidRPr="00E44E66">
              <w:rPr>
                <w:rFonts w:cs="CIDFont+F2"/>
                <w:szCs w:val="22"/>
              </w:rPr>
              <w:t>(…)</w:t>
            </w:r>
          </w:p>
        </w:tc>
      </w:tr>
      <w:tr w:rsidR="00CF5364" w:rsidRPr="00CF5364" w14:paraId="6A1741C4" w14:textId="77777777" w:rsidTr="003474D2">
        <w:tc>
          <w:tcPr>
            <w:tcW w:w="10065" w:type="dxa"/>
          </w:tcPr>
          <w:p w14:paraId="2F3D95E8" w14:textId="77777777" w:rsidR="00CF5364" w:rsidRPr="00E44E66" w:rsidRDefault="00CF5364" w:rsidP="00CF5364">
            <w:pPr>
              <w:spacing w:line="240" w:lineRule="auto"/>
              <w:rPr>
                <w:rFonts w:cs="CIDFont+F2"/>
                <w:szCs w:val="22"/>
              </w:rPr>
            </w:pPr>
            <w:r w:rsidRPr="00E44E66">
              <w:rPr>
                <w:rFonts w:cs="CIDFont+F2"/>
                <w:szCs w:val="22"/>
              </w:rPr>
              <w:t>Załącznikami do niniejszego Zamówienia stanowiącymi jego integralną część są:</w:t>
            </w:r>
          </w:p>
          <w:p w14:paraId="68ACA86A" w14:textId="77777777" w:rsidR="00CF5364" w:rsidRPr="00E44E66" w:rsidRDefault="00CF5364" w:rsidP="00CF5364">
            <w:pPr>
              <w:numPr>
                <w:ilvl w:val="0"/>
                <w:numId w:val="56"/>
              </w:numPr>
              <w:autoSpaceDE w:val="0"/>
              <w:autoSpaceDN w:val="0"/>
              <w:adjustRightInd w:val="0"/>
              <w:spacing w:line="240" w:lineRule="auto"/>
              <w:contextualSpacing/>
              <w:jc w:val="left"/>
              <w:rPr>
                <w:rFonts w:cs="CIDFont+F2"/>
                <w:szCs w:val="22"/>
              </w:rPr>
            </w:pPr>
            <w:r w:rsidRPr="00E44E66">
              <w:rPr>
                <w:rFonts w:cs="CIDFont+F2"/>
                <w:szCs w:val="22"/>
              </w:rPr>
              <w:t>Ogólne Warunki Zamówienia.</w:t>
            </w:r>
          </w:p>
          <w:p w14:paraId="42C5E11F" w14:textId="77777777" w:rsidR="00CF5364" w:rsidRPr="00E44E66" w:rsidRDefault="00CF5364" w:rsidP="00CF5364">
            <w:pPr>
              <w:numPr>
                <w:ilvl w:val="0"/>
                <w:numId w:val="56"/>
              </w:numPr>
              <w:autoSpaceDE w:val="0"/>
              <w:autoSpaceDN w:val="0"/>
              <w:adjustRightInd w:val="0"/>
              <w:spacing w:line="240" w:lineRule="auto"/>
              <w:contextualSpacing/>
              <w:jc w:val="left"/>
              <w:rPr>
                <w:rFonts w:cs="CIDFont+F2"/>
                <w:szCs w:val="22"/>
              </w:rPr>
            </w:pPr>
            <w:r w:rsidRPr="00E44E66">
              <w:rPr>
                <w:rFonts w:cs="CIDFont+F2"/>
                <w:szCs w:val="22"/>
              </w:rPr>
              <w:t>(Opis przedmiotu zamówienia.)</w:t>
            </w:r>
          </w:p>
          <w:p w14:paraId="3C5A2A58" w14:textId="63988131" w:rsidR="00CF5364" w:rsidRPr="00E44E66" w:rsidRDefault="00E44E66" w:rsidP="00CF5364">
            <w:pPr>
              <w:numPr>
                <w:ilvl w:val="0"/>
                <w:numId w:val="56"/>
              </w:numPr>
              <w:autoSpaceDE w:val="0"/>
              <w:autoSpaceDN w:val="0"/>
              <w:adjustRightInd w:val="0"/>
              <w:spacing w:line="240" w:lineRule="auto"/>
              <w:contextualSpacing/>
              <w:jc w:val="left"/>
              <w:rPr>
                <w:rFonts w:cs="CIDFont+F2"/>
                <w:szCs w:val="22"/>
              </w:rPr>
            </w:pPr>
            <w:r w:rsidRPr="00E44E66">
              <w:rPr>
                <w:rFonts w:cs="CIDFont+F2"/>
                <w:szCs w:val="22"/>
              </w:rPr>
              <w:t>…………………………</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3"/>
      <w:bookmarkEnd w:id="124"/>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7EDF54A3" w:rsidR="0042031F" w:rsidRPr="00E369C4" w:rsidRDefault="0042031F" w:rsidP="00E369C4">
      <w:pPr>
        <w:widowControl w:val="0"/>
        <w:suppressAutoHyphens/>
        <w:ind w:right="-281"/>
        <w:rPr>
          <w:rFonts w:ascii="Verdana" w:eastAsia="Calibri" w:hAnsi="Verdana" w:cstheme="minorHAnsi"/>
          <w:bCs/>
          <w:sz w:val="20"/>
          <w:lang w:eastAsia="pl-PL"/>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E369C4" w:rsidRPr="00E369C4">
        <w:rPr>
          <w:rFonts w:ascii="Verdana" w:eastAsia="Calibri" w:hAnsi="Verdana" w:cstheme="minorHAnsi"/>
          <w:bCs/>
          <w:sz w:val="20"/>
          <w:lang w:eastAsia="pl-PL"/>
        </w:rPr>
        <w:t>POST/PEC/PEC/ZWZ/01074/2024</w:t>
      </w:r>
      <w:r w:rsidR="00E369C4">
        <w:rPr>
          <w:rFonts w:ascii="Verdana" w:eastAsia="Calibri" w:hAnsi="Verdana" w:cstheme="minorHAnsi"/>
          <w:bCs/>
          <w:sz w:val="20"/>
          <w:lang w:eastAsia="pl-PL"/>
        </w:rPr>
        <w:t xml:space="preserve"> </w:t>
      </w:r>
      <w:r w:rsidRPr="001D778B">
        <w:rPr>
          <w:rFonts w:ascii="Verdana" w:hAnsi="Verdana" w:cstheme="minorHAnsi"/>
          <w:sz w:val="20"/>
        </w:rPr>
        <w:t xml:space="preserve">prowadzonego w trybie przetargu nieograniczonego pn. </w:t>
      </w:r>
      <w:r w:rsidR="00E369C4" w:rsidRPr="00E369C4">
        <w:rPr>
          <w:rFonts w:ascii="Verdana" w:hAnsi="Verdana" w:cstheme="minorHAnsi"/>
          <w:b/>
          <w:sz w:val="20"/>
        </w:rPr>
        <w:t>Przegląd i pomiary wydajności oraz ciśnienia hydrantów, węży płaskoskładanych w PGE EC Oddział w Szczecinie – EC Szczecin oraz EC Pomorzany na lata 2025- 2026</w:t>
      </w:r>
      <w:r w:rsidR="00E369C4">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4CF501D6" w:rsidR="00447D07"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6E543C37" w14:textId="77777777" w:rsidR="00924059" w:rsidRPr="002A6CA3" w:rsidRDefault="00924059" w:rsidP="003474D2">
      <w:pPr>
        <w:pStyle w:val="Akapitzlist"/>
        <w:widowControl w:val="0"/>
        <w:suppressAutoHyphens/>
        <w:spacing w:before="120"/>
        <w:ind w:left="426" w:right="-281"/>
        <w:rPr>
          <w:rFonts w:ascii="Verdana" w:hAnsi="Verdana" w:cs="Arial"/>
          <w:b/>
          <w:sz w:val="20"/>
        </w:rPr>
      </w:pPr>
      <w:bookmarkStart w:id="125" w:name="_GoBack"/>
      <w:bookmarkEnd w:id="125"/>
    </w:p>
    <w:p w14:paraId="2BA62D2D" w14:textId="2409D70B" w:rsidR="0042031F" w:rsidRPr="001D778B" w:rsidRDefault="0042031F" w:rsidP="00354E41">
      <w:pPr>
        <w:pStyle w:val="Akapitzlist"/>
        <w:widowControl w:val="0"/>
        <w:suppressAutoHyphens/>
        <w:spacing w:before="120"/>
        <w:ind w:left="426" w:right="-281"/>
        <w:rPr>
          <w:rFonts w:ascii="Verdana" w:hAnsi="Verdana" w:cs="Arial"/>
          <w:sz w:val="20"/>
        </w:rPr>
      </w:pPr>
      <w:r w:rsidRPr="00E44E66">
        <w:rPr>
          <w:rFonts w:ascii="Verdana" w:hAnsi="Verdana" w:cs="Arial"/>
          <w:sz w:val="20"/>
        </w:rPr>
        <w:t xml:space="preserve">Szczegółowe zestawienie pozycji cenowych składających się na ostateczną wartość Oferty stanowi </w:t>
      </w:r>
      <w:r w:rsidRPr="00E44E66">
        <w:rPr>
          <w:rFonts w:ascii="Verdana" w:hAnsi="Verdana" w:cs="Arial"/>
          <w:b/>
          <w:sz w:val="20"/>
        </w:rPr>
        <w:t xml:space="preserve">Załącznik nr </w:t>
      </w:r>
      <w:r w:rsidR="00A0753C" w:rsidRPr="00E44E66">
        <w:rPr>
          <w:rFonts w:ascii="Verdana" w:hAnsi="Verdana" w:cs="Arial"/>
          <w:b/>
          <w:sz w:val="20"/>
        </w:rPr>
        <w:t>5</w:t>
      </w:r>
      <w:r w:rsidRPr="00E44E66">
        <w:rPr>
          <w:rFonts w:ascii="Verdana" w:hAnsi="Verdana" w:cs="Arial"/>
          <w:b/>
          <w:sz w:val="20"/>
        </w:rPr>
        <w:t xml:space="preserve"> do </w:t>
      </w:r>
      <w:r w:rsidR="00904E94" w:rsidRPr="00E44E66">
        <w:rPr>
          <w:rFonts w:ascii="Verdana" w:hAnsi="Verdana" w:cs="Arial"/>
          <w:b/>
          <w:sz w:val="20"/>
        </w:rPr>
        <w:t>SWZ</w:t>
      </w:r>
      <w:r w:rsidRPr="00E44E66">
        <w:rPr>
          <w:rFonts w:ascii="Verdana" w:hAnsi="Verdana" w:cs="Arial"/>
          <w:b/>
          <w:sz w:val="20"/>
        </w:rPr>
        <w:t xml:space="preserve"> – Formularz Cenowy</w:t>
      </w:r>
      <w:r w:rsidR="00B04F39" w:rsidRPr="00E44E66">
        <w:rPr>
          <w:rFonts w:ascii="Verdana" w:hAnsi="Verdana" w:cs="Arial"/>
          <w:b/>
          <w:sz w:val="20"/>
        </w:rPr>
        <w:t>.</w:t>
      </w: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w:t>
      </w:r>
      <w:r w:rsidRPr="001D778B">
        <w:rPr>
          <w:rFonts w:ascii="Verdana" w:hAnsi="Verdana" w:cs="Arial"/>
          <w:sz w:val="20"/>
        </w:rPr>
        <w:lastRenderedPageBreak/>
        <w:t>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w:t>
      </w:r>
      <w:r w:rsidRPr="001D778B">
        <w:rPr>
          <w:rFonts w:ascii="Verdana" w:hAnsi="Verdana" w:cs="Arial"/>
          <w:sz w:val="20"/>
        </w:rPr>
        <w:lastRenderedPageBreak/>
        <w:t>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sidR="00570385" w:rsidRPr="00A0650B">
        <w:rPr>
          <w:rFonts w:ascii="Verdana" w:hAnsi="Verdana" w:cs="Arial"/>
          <w:sz w:val="20"/>
        </w:rPr>
        <w:lastRenderedPageBreak/>
        <w:t>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lastRenderedPageBreak/>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4"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6EE94798"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E369C4" w:rsidRPr="00E369C4">
        <w:rPr>
          <w:rFonts w:ascii="Verdana" w:hAnsi="Verdana" w:cstheme="minorHAnsi"/>
          <w:bCs/>
          <w:sz w:val="20"/>
        </w:rPr>
        <w:t>POST/PEC/PEC/ZWZ/01074/2024</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7"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77777777" w:rsidR="00F53A14" w:rsidRDefault="00F53A14">
      <w:pPr>
        <w:spacing w:line="240" w:lineRule="auto"/>
        <w:jc w:val="left"/>
        <w:rPr>
          <w:rFonts w:ascii="Verdana" w:hAnsi="Verdana" w:cstheme="minorHAnsi"/>
          <w:b/>
          <w:caps/>
          <w:kern w:val="28"/>
          <w:sz w:val="20"/>
        </w:rPr>
      </w:pPr>
      <w:r>
        <w:rPr>
          <w:rFonts w:ascii="Verdana" w:hAnsi="Verdana" w:cstheme="minorHAnsi"/>
          <w:sz w:val="20"/>
        </w:rPr>
        <w:br w:type="page"/>
      </w:r>
    </w:p>
    <w:p w14:paraId="69954FA2" w14:textId="4969BECF" w:rsidR="00EA7443" w:rsidRPr="001D778B"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FORMULARZ CENOWY</w:t>
      </w:r>
      <w:r w:rsidR="003731DA" w:rsidRPr="001D778B">
        <w:rPr>
          <w:rFonts w:ascii="Verdana" w:hAnsi="Verdana" w:cstheme="minorHAnsi"/>
          <w:sz w:val="20"/>
          <w:lang w:val="pl-PL"/>
        </w:rPr>
        <w:t xml:space="preserve"> </w:t>
      </w:r>
      <w:r w:rsidR="003731DA" w:rsidRPr="00E44E66">
        <w:rPr>
          <w:rFonts w:ascii="Verdana" w:hAnsi="Verdana" w:cstheme="minorHAnsi"/>
          <w:sz w:val="20"/>
          <w:lang w:val="pl-PL"/>
        </w:rPr>
        <w:t>- OSOBNY DOKUMENT</w:t>
      </w:r>
      <w:bookmarkEnd w:id="127"/>
    </w:p>
    <w:p w14:paraId="6894F642" w14:textId="6D2C7DBD" w:rsidR="0072669D" w:rsidRDefault="0072669D" w:rsidP="00FC1219">
      <w:pPr>
        <w:spacing w:line="240" w:lineRule="auto"/>
        <w:jc w:val="left"/>
        <w:rPr>
          <w:rFonts w:asciiTheme="minorHAnsi" w:hAnsiTheme="minorHAnsi" w:cstheme="minorHAnsi"/>
          <w:i/>
          <w:szCs w:val="22"/>
        </w:rPr>
      </w:pPr>
    </w:p>
    <w:sectPr w:rsidR="0072669D" w:rsidSect="001D778B">
      <w:headerReference w:type="default" r:id="rId15"/>
      <w:footerReference w:type="default" r:id="rId16"/>
      <w:headerReference w:type="first" r:id="rId17"/>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7B26" w14:textId="77777777" w:rsidR="00F9563D" w:rsidRDefault="00F9563D">
      <w:r>
        <w:separator/>
      </w:r>
    </w:p>
  </w:endnote>
  <w:endnote w:type="continuationSeparator" w:id="0">
    <w:p w14:paraId="429B4274" w14:textId="77777777" w:rsidR="00F9563D" w:rsidRDefault="00F9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F9563D" w:rsidRPr="0072383F" w:rsidRDefault="00F9563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C0C24CA" w:rsidR="00F9563D" w:rsidRPr="00796896" w:rsidRDefault="00F9563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24059">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24059">
              <w:rPr>
                <w:rFonts w:ascii="Arial" w:hAnsi="Arial" w:cs="Arial"/>
                <w:bCs/>
                <w:noProof/>
                <w:sz w:val="16"/>
                <w:szCs w:val="16"/>
                <w:lang w:eastAsia="pl-PL"/>
              </w:rPr>
              <w:t>16</w:t>
            </w:r>
            <w:r w:rsidRPr="00796896">
              <w:rPr>
                <w:rFonts w:ascii="Arial" w:hAnsi="Arial" w:cs="Arial"/>
                <w:bCs/>
                <w:sz w:val="16"/>
                <w:szCs w:val="16"/>
                <w:lang w:eastAsia="pl-PL"/>
              </w:rPr>
              <w:fldChar w:fldCharType="end"/>
            </w:r>
          </w:p>
        </w:sdtContent>
      </w:sdt>
    </w:sdtContent>
  </w:sdt>
  <w:p w14:paraId="270B7F7F" w14:textId="77777777" w:rsidR="00F9563D" w:rsidRDefault="00F956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60590" w14:textId="77777777" w:rsidR="00F9563D" w:rsidRDefault="00F9563D">
      <w:r>
        <w:separator/>
      </w:r>
    </w:p>
  </w:footnote>
  <w:footnote w:type="continuationSeparator" w:id="0">
    <w:p w14:paraId="4644D8AA" w14:textId="77777777" w:rsidR="00F9563D" w:rsidRDefault="00F9563D">
      <w:r>
        <w:continuationSeparator/>
      </w:r>
    </w:p>
  </w:footnote>
  <w:footnote w:id="1">
    <w:p w14:paraId="76090856" w14:textId="77777777" w:rsidR="00F9563D" w:rsidRPr="001D778B" w:rsidRDefault="00F9563D"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F9563D" w:rsidRPr="002A455B" w:rsidDel="00CB61BE" w:rsidRDefault="00F9563D" w:rsidP="0042031F">
      <w:pPr>
        <w:pStyle w:val="Tekstprzypisudolnego"/>
        <w:rPr>
          <w:del w:id="126"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F9563D" w:rsidRPr="002A455B" w:rsidRDefault="00F9563D"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F9563D" w:rsidRPr="002A455B" w:rsidRDefault="00F9563D"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F9563D" w:rsidRPr="002A455B" w:rsidRDefault="00F9563D"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9563D" w:rsidRPr="002A455B" w:rsidRDefault="00F9563D"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9563D" w:rsidRPr="003474D2" w:rsidRDefault="00F9563D"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F9563D" w:rsidRPr="002A455B" w:rsidRDefault="00F9563D"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9563D" w:rsidRPr="002A455B" w:rsidRDefault="00F9563D"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F9563D" w:rsidRPr="00796896" w14:paraId="6F2D8356" w14:textId="77777777" w:rsidTr="00563339">
      <w:trPr>
        <w:trHeight w:val="841"/>
      </w:trPr>
      <w:tc>
        <w:tcPr>
          <w:tcW w:w="1985" w:type="dxa"/>
        </w:tcPr>
        <w:p w14:paraId="100CED07" w14:textId="77777777" w:rsidR="00F9563D" w:rsidRPr="00796896" w:rsidRDefault="00F9563D"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F9563D" w:rsidRPr="00796896" w:rsidRDefault="00F9563D" w:rsidP="00796896">
          <w:pPr>
            <w:spacing w:line="240" w:lineRule="auto"/>
            <w:jc w:val="right"/>
            <w:rPr>
              <w:rFonts w:ascii="Arial" w:hAnsi="Arial" w:cs="Arial"/>
              <w:b/>
              <w:sz w:val="14"/>
              <w:lang w:eastAsia="pl-PL"/>
            </w:rPr>
          </w:pPr>
        </w:p>
        <w:p w14:paraId="72DEF8A6" w14:textId="77777777" w:rsidR="00F9563D" w:rsidRPr="00796896" w:rsidRDefault="00F9563D" w:rsidP="00796896">
          <w:pPr>
            <w:spacing w:line="240" w:lineRule="auto"/>
            <w:jc w:val="right"/>
            <w:rPr>
              <w:sz w:val="14"/>
              <w:lang w:eastAsia="pl-PL"/>
            </w:rPr>
          </w:pPr>
        </w:p>
      </w:tc>
      <w:tc>
        <w:tcPr>
          <w:tcW w:w="2092" w:type="dxa"/>
        </w:tcPr>
        <w:p w14:paraId="6EF5E519" w14:textId="77777777" w:rsidR="00F9563D" w:rsidRPr="00796896" w:rsidRDefault="00F9563D"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F9563D" w:rsidRPr="00245C0A" w:rsidRDefault="00F9563D"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F9563D" w:rsidRPr="00245C0A" w:rsidRDefault="00F9563D" w:rsidP="00796896">
                          <w:pPr>
                            <w:rPr>
                              <w:rFonts w:ascii="Arial" w:hAnsi="Arial" w:cs="Arial"/>
                              <w:sz w:val="14"/>
                              <w:szCs w:val="16"/>
                            </w:rPr>
                          </w:pPr>
                        </w:p>
                      </w:txbxContent>
                    </v:textbox>
                    <w10:wrap anchorx="margin"/>
                  </v:shape>
                </w:pict>
              </mc:Fallback>
            </mc:AlternateContent>
          </w:r>
        </w:p>
        <w:p w14:paraId="6A62E664" w14:textId="77777777" w:rsidR="00F9563D" w:rsidRPr="00796896" w:rsidRDefault="00F9563D" w:rsidP="00796896">
          <w:pPr>
            <w:spacing w:line="240" w:lineRule="auto"/>
            <w:ind w:firstLine="708"/>
            <w:jc w:val="left"/>
            <w:rPr>
              <w:lang w:eastAsia="pl-PL"/>
            </w:rPr>
          </w:pPr>
        </w:p>
      </w:tc>
    </w:tr>
  </w:tbl>
  <w:p w14:paraId="68ED044D" w14:textId="0D4ED5C2" w:rsidR="00F9563D" w:rsidRPr="0072383F" w:rsidRDefault="00F9563D"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F9563D" w:rsidRDefault="00F9563D"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4CF09E4C" w14:textId="18FE7CB0" w:rsidR="00F9563D" w:rsidRPr="00F9563D" w:rsidRDefault="00F9563D" w:rsidP="00F9563D">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F9563D">
      <w:rPr>
        <w:rFonts w:ascii="Calibri" w:hAnsi="Calibri"/>
        <w:b/>
        <w:bCs/>
        <w:szCs w:val="16"/>
      </w:rPr>
      <w:t xml:space="preserve">Przegląd i pomiary wydajności oraz ciśnienia hydrantów, węży płaskoskładanych w PGE EC Oddział w Szczecinie – EC Szczecin oraz </w:t>
    </w:r>
    <w:r>
      <w:rPr>
        <w:rFonts w:ascii="Calibri" w:hAnsi="Calibri"/>
        <w:b/>
        <w:bCs/>
        <w:szCs w:val="16"/>
      </w:rPr>
      <w:t xml:space="preserve">EC Pomorzany na lata 2025- 2026; </w:t>
    </w:r>
    <w:r>
      <w:rPr>
        <w:rFonts w:ascii="Calibri" w:hAnsi="Calibri"/>
        <w:szCs w:val="16"/>
      </w:rPr>
      <w:t xml:space="preserve">nr </w:t>
    </w:r>
    <w:r w:rsidRPr="00F9563D">
      <w:rPr>
        <w:rFonts w:ascii="Calibri" w:hAnsi="Calibri"/>
        <w:szCs w:val="16"/>
      </w:rPr>
      <w:t>POST/PEC/PEC/ZWZ/01074/2024</w:t>
    </w:r>
  </w:p>
  <w:p w14:paraId="45F5AF70" w14:textId="77777777" w:rsidR="00F9563D" w:rsidRPr="0072383F" w:rsidRDefault="00F9563D"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F9563D" w:rsidRPr="00796896" w:rsidRDefault="00F9563D"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C90304"/>
    <w:multiLevelType w:val="hybridMultilevel"/>
    <w:tmpl w:val="69CA077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AB84B22"/>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5"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5"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2"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32"/>
  </w:num>
  <w:num w:numId="3">
    <w:abstractNumId w:val="60"/>
  </w:num>
  <w:num w:numId="4">
    <w:abstractNumId w:val="45"/>
  </w:num>
  <w:num w:numId="5">
    <w:abstractNumId w:val="25"/>
  </w:num>
  <w:num w:numId="6">
    <w:abstractNumId w:val="49"/>
  </w:num>
  <w:num w:numId="7">
    <w:abstractNumId w:val="38"/>
  </w:num>
  <w:num w:numId="8">
    <w:abstractNumId w:val="54"/>
  </w:num>
  <w:num w:numId="9">
    <w:abstractNumId w:val="34"/>
  </w:num>
  <w:num w:numId="10">
    <w:abstractNumId w:val="33"/>
  </w:num>
  <w:num w:numId="11">
    <w:abstractNumId w:val="59"/>
  </w:num>
  <w:num w:numId="12">
    <w:abstractNumId w:val="50"/>
  </w:num>
  <w:num w:numId="13">
    <w:abstractNumId w:val="41"/>
  </w:num>
  <w:num w:numId="14">
    <w:abstractNumId w:val="21"/>
  </w:num>
  <w:num w:numId="15">
    <w:abstractNumId w:val="27"/>
  </w:num>
  <w:num w:numId="16">
    <w:abstractNumId w:val="63"/>
  </w:num>
  <w:num w:numId="17">
    <w:abstractNumId w:val="61"/>
  </w:num>
  <w:num w:numId="18">
    <w:abstractNumId w:val="1"/>
  </w:num>
  <w:num w:numId="19">
    <w:abstractNumId w:val="58"/>
  </w:num>
  <w:num w:numId="20">
    <w:abstractNumId w:val="19"/>
  </w:num>
  <w:num w:numId="21">
    <w:abstractNumId w:val="0"/>
  </w:num>
  <w:num w:numId="22">
    <w:abstractNumId w:val="52"/>
    <w:lvlOverride w:ilvl="0">
      <w:startOverride w:val="1"/>
    </w:lvlOverride>
  </w:num>
  <w:num w:numId="23">
    <w:abstractNumId w:val="51"/>
  </w:num>
  <w:num w:numId="24">
    <w:abstractNumId w:val="23"/>
  </w:num>
  <w:num w:numId="25">
    <w:abstractNumId w:val="39"/>
  </w:num>
  <w:num w:numId="26">
    <w:abstractNumId w:val="46"/>
    <w:lvlOverride w:ilvl="0">
      <w:startOverride w:val="1"/>
    </w:lvlOverride>
  </w:num>
  <w:num w:numId="27">
    <w:abstractNumId w:val="56"/>
    <w:lvlOverride w:ilvl="0">
      <w:startOverride w:val="1"/>
    </w:lvlOverride>
  </w:num>
  <w:num w:numId="28">
    <w:abstractNumId w:val="31"/>
  </w:num>
  <w:num w:numId="29">
    <w:abstractNumId w:val="44"/>
  </w:num>
  <w:num w:numId="30">
    <w:abstractNumId w:val="47"/>
  </w:num>
  <w:num w:numId="31">
    <w:abstractNumId w:val="43"/>
  </w:num>
  <w:num w:numId="32">
    <w:abstractNumId w:val="48"/>
  </w:num>
  <w:num w:numId="33">
    <w:abstractNumId w:val="57"/>
  </w:num>
  <w:num w:numId="34">
    <w:abstractNumId w:val="22"/>
  </w:num>
  <w:num w:numId="35">
    <w:abstractNumId w:val="17"/>
  </w:num>
  <w:num w:numId="36">
    <w:abstractNumId w:val="37"/>
  </w:num>
  <w:num w:numId="37">
    <w:abstractNumId w:val="20"/>
  </w:num>
  <w:num w:numId="38">
    <w:abstractNumId w:val="55"/>
  </w:num>
  <w:num w:numId="39">
    <w:abstractNumId w:val="30"/>
  </w:num>
  <w:num w:numId="40">
    <w:abstractNumId w:val="35"/>
  </w:num>
  <w:num w:numId="41">
    <w:abstractNumId w:val="24"/>
  </w:num>
  <w:num w:numId="42">
    <w:abstractNumId w:val="53"/>
  </w:num>
  <w:num w:numId="43">
    <w:abstractNumId w:val="26"/>
  </w:num>
  <w:num w:numId="44">
    <w:abstractNumId w:val="29"/>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2"/>
  </w:num>
  <w:num w:numId="56">
    <w:abstractNumId w:val="15"/>
  </w:num>
  <w:num w:numId="57">
    <w:abstractNumId w:val="42"/>
  </w:num>
  <w:num w:numId="58">
    <w:abstractNumId w:val="36"/>
  </w:num>
  <w:num w:numId="59">
    <w:abstractNumId w:val="16"/>
  </w:num>
  <w:num w:numId="60">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6CD"/>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27E5A"/>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68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61FE"/>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2678"/>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7EA"/>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D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4059"/>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32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E32"/>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923"/>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AE2"/>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11F"/>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9C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4E66"/>
    <w:rsid w:val="00E457B7"/>
    <w:rsid w:val="00E45810"/>
    <w:rsid w:val="00E45A2A"/>
    <w:rsid w:val="00E47329"/>
    <w:rsid w:val="00E4745D"/>
    <w:rsid w:val="00E47D57"/>
    <w:rsid w:val="00E502C6"/>
    <w:rsid w:val="00E507B4"/>
    <w:rsid w:val="00E50D3F"/>
    <w:rsid w:val="00E51939"/>
    <w:rsid w:val="00E52116"/>
    <w:rsid w:val="00E5227C"/>
    <w:rsid w:val="00E52AD1"/>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6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563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219"/>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64410860">
      <w:bodyDiv w:val="1"/>
      <w:marLeft w:val="0"/>
      <w:marRight w:val="0"/>
      <w:marTop w:val="0"/>
      <w:marBottom w:val="0"/>
      <w:divBdr>
        <w:top w:val="none" w:sz="0" w:space="0" w:color="auto"/>
        <w:left w:val="none" w:sz="0" w:space="0" w:color="auto"/>
        <w:bottom w:val="none" w:sz="0" w:space="0" w:color="auto"/>
        <w:right w:val="none" w:sz="0" w:space="0" w:color="auto"/>
      </w:divBdr>
    </w:div>
    <w:div w:id="372580572">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kpge.pl/bip/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niepubliczny.docx</dmsv2BaseFileName>
    <dmsv2BaseDisplayName xmlns="http://schemas.microsoft.com/sharepoint/v3">SWZ niepubliczny</dmsv2BaseDisplayName>
    <dmsv2SWPP2ObjectNumber xmlns="http://schemas.microsoft.com/sharepoint/v3">POST/PEC/PEC/ZWZ/01074/2024                       </dmsv2SWPP2ObjectNumber>
    <dmsv2SWPP2SumMD5 xmlns="http://schemas.microsoft.com/sharepoint/v3">afd9fc3de6c35c027243caf91d97473d</dmsv2SWPP2SumMD5>
    <dmsv2BaseMoved xmlns="http://schemas.microsoft.com/sharepoint/v3">false</dmsv2BaseMoved>
    <dmsv2BaseIsSensitive xmlns="http://schemas.microsoft.com/sharepoint/v3">true</dmsv2BaseIsSensitive>
    <dmsv2SWPP2IDSWPP2 xmlns="http://schemas.microsoft.com/sharepoint/v3">659789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20960717</dmsv2BaseClientSystemDocumentID>
    <dmsv2BaseModifiedByID xmlns="http://schemas.microsoft.com/sharepoint/v3">19100773</dmsv2BaseModifiedByID>
    <dmsv2BaseCreatedByID xmlns="http://schemas.microsoft.com/sharepoint/v3">19100773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AEASQFSYQUA4-1784930391-19032</_dlc_DocId>
    <_dlc_DocIdUrl xmlns="a19cb1c7-c5c7-46d4-85ae-d83685407bba">
      <Url>https://swpp2.dms.gkpge.pl/sites/32/_layouts/15/DocIdRedir.aspx?ID=AEASQFSYQUA4-1784930391-19032</Url>
      <Description>AEASQFSYQUA4-1784930391-19032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3.xml><?xml version="1.0" encoding="utf-8"?>
<ds:datastoreItem xmlns:ds="http://schemas.openxmlformats.org/officeDocument/2006/customXml" ds:itemID="{08404164-D9B1-495E-BBDE-CE1139B9CFB2}"/>
</file>

<file path=customXml/itemProps4.xml><?xml version="1.0" encoding="utf-8"?>
<ds:datastoreItem xmlns:ds="http://schemas.openxmlformats.org/officeDocument/2006/customXml" ds:itemID="{8B9E9DB0-8367-4AAF-B131-F19D70C0EB61}">
  <ds:schemaRefs>
    <ds:schemaRef ds:uri="http://schemas.openxmlformats.org/officeDocument/2006/bibliography"/>
  </ds:schemaRefs>
</ds:datastoreItem>
</file>

<file path=customXml/itemProps5.xml><?xml version="1.0" encoding="utf-8"?>
<ds:datastoreItem xmlns:ds="http://schemas.openxmlformats.org/officeDocument/2006/customXml" ds:itemID="{542C63E7-44A7-4CC3-AFDA-04C7233C4E39}"/>
</file>

<file path=docProps/app.xml><?xml version="1.0" encoding="utf-8"?>
<Properties xmlns="http://schemas.openxmlformats.org/officeDocument/2006/extended-properties" xmlns:vt="http://schemas.openxmlformats.org/officeDocument/2006/docPropsVTypes">
  <Template>Normal</Template>
  <TotalTime>0</TotalTime>
  <Pages>16</Pages>
  <Words>3189</Words>
  <Characters>20426</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2023-10-26T07:42:00Z</dcterms:created>
  <dcterms:modified xsi:type="dcterms:W3CDTF">2024-10-31T08:34:00Z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1a3666c8-b49b-4388-ac05-5a6748bd50d7</vt:lpwstr>
  </property>
</Properties>
</file>