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12F" w:rsidRPr="0028012F" w:rsidRDefault="0028012F" w:rsidP="0028012F">
      <w:pPr>
        <w:spacing w:after="80" w:line="240" w:lineRule="auto"/>
        <w:jc w:val="both"/>
        <w:rPr>
          <w:rFonts w:ascii="Verdana" w:eastAsia="Times New Roman" w:hAnsi="Verdana" w:cs="Times New Roman"/>
          <w:b/>
          <w:sz w:val="18"/>
          <w:szCs w:val="18"/>
        </w:rPr>
      </w:pPr>
      <w:bookmarkStart w:id="0" w:name="_Toc531077252"/>
      <w:bookmarkStart w:id="1" w:name="_Toc122344842"/>
      <w:r w:rsidRPr="0028012F">
        <w:rPr>
          <w:rFonts w:ascii="Verdana" w:eastAsia="Times New Roman" w:hAnsi="Verdana" w:cs="Times New Roman"/>
          <w:b/>
          <w:sz w:val="18"/>
          <w:szCs w:val="18"/>
        </w:rPr>
        <w:t>ZAŁĄCZNIK NR 3 DO SWZ – FORMULARZ OFERTY</w:t>
      </w:r>
      <w:bookmarkEnd w:id="0"/>
      <w:bookmarkEnd w:id="1"/>
    </w:p>
    <w:p w:rsidR="0028012F" w:rsidRPr="0028012F" w:rsidRDefault="0028012F" w:rsidP="0028012F">
      <w:pPr>
        <w:widowControl w:val="0"/>
        <w:suppressAutoHyphens/>
        <w:spacing w:before="120" w:after="0" w:line="360" w:lineRule="auto"/>
        <w:ind w:left="-180"/>
        <w:jc w:val="center"/>
        <w:rPr>
          <w:rFonts w:ascii="Verdana" w:eastAsia="Times New Roman" w:hAnsi="Verdana" w:cs="Arial"/>
          <w:b/>
          <w:bCs/>
          <w:sz w:val="20"/>
          <w:szCs w:val="20"/>
        </w:rPr>
      </w:pPr>
    </w:p>
    <w:p w:rsidR="0028012F" w:rsidRPr="0028012F" w:rsidRDefault="0028012F" w:rsidP="0028012F">
      <w:pPr>
        <w:widowControl w:val="0"/>
        <w:suppressAutoHyphens/>
        <w:spacing w:before="120" w:line="360" w:lineRule="auto"/>
        <w:ind w:left="-180"/>
        <w:jc w:val="center"/>
        <w:rPr>
          <w:rFonts w:ascii="Verdana" w:eastAsia="Times New Roman" w:hAnsi="Verdana" w:cs="Arial"/>
          <w:b/>
          <w:bCs/>
          <w:color w:val="1A7466"/>
          <w:sz w:val="20"/>
          <w:szCs w:val="20"/>
        </w:rPr>
      </w:pPr>
      <w:r w:rsidRPr="0028012F">
        <w:rPr>
          <w:rFonts w:ascii="Trebuchet MS" w:eastAsia="Calibri" w:hAnsi="Trebuchet MS" w:cs="Arial"/>
          <w:bCs/>
          <w:color w:val="1A7466"/>
          <w:sz w:val="32"/>
          <w:szCs w:val="32"/>
        </w:rPr>
        <w:t>OFERTA</w:t>
      </w:r>
      <w:r w:rsidRPr="0028012F">
        <w:rPr>
          <w:rFonts w:ascii="Verdana" w:eastAsia="Times New Roman" w:hAnsi="Verdana" w:cs="Arial"/>
          <w:b/>
          <w:bCs/>
          <w:color w:val="1A7466"/>
          <w:sz w:val="20"/>
          <w:szCs w:val="20"/>
        </w:rPr>
        <w:t xml:space="preserve"> </w:t>
      </w:r>
    </w:p>
    <w:p w:rsidR="0028012F" w:rsidRPr="0028012F" w:rsidRDefault="0028012F" w:rsidP="0028012F">
      <w:pPr>
        <w:widowControl w:val="0"/>
        <w:numPr>
          <w:ilvl w:val="0"/>
          <w:numId w:val="2"/>
        </w:numPr>
        <w:suppressAutoHyphens/>
        <w:spacing w:before="120" w:after="120" w:line="360" w:lineRule="auto"/>
        <w:ind w:left="142" w:hanging="142"/>
        <w:jc w:val="both"/>
        <w:rPr>
          <w:rFonts w:ascii="Verdana" w:eastAsia="Times New Roman" w:hAnsi="Verdana" w:cs="Arial"/>
          <w:sz w:val="20"/>
          <w:szCs w:val="20"/>
          <w:lang w:eastAsia="pl-PL"/>
        </w:rPr>
      </w:pPr>
      <w:r w:rsidRPr="0028012F">
        <w:rPr>
          <w:rFonts w:ascii="Verdana" w:eastAsia="Times New Roman" w:hAnsi="Verdana" w:cs="Arial"/>
          <w:b/>
          <w:caps/>
          <w:sz w:val="20"/>
          <w:szCs w:val="20"/>
          <w:lang w:eastAsia="pl-PL"/>
        </w:rPr>
        <w:t xml:space="preserve">Ofertę </w:t>
      </w:r>
      <w:r w:rsidRPr="0028012F">
        <w:rPr>
          <w:rFonts w:ascii="Verdana" w:eastAsia="Times New Roman" w:hAnsi="Verdana" w:cs="Arial"/>
          <w:b/>
          <w:sz w:val="20"/>
          <w:szCs w:val="20"/>
          <w:lang w:eastAsia="pl-PL"/>
        </w:rPr>
        <w:t>składa</w:t>
      </w:r>
      <w:r w:rsidRPr="0028012F">
        <w:rPr>
          <w:rFonts w:ascii="Verdana" w:eastAsia="Times New Roman" w:hAnsi="Verdana" w:cs="Arial"/>
          <w:sz w:val="20"/>
          <w:szCs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28012F" w:rsidRPr="0028012F" w:rsidTr="00805CDE">
        <w:trPr>
          <w:trHeight w:val="233"/>
        </w:trPr>
        <w:tc>
          <w:tcPr>
            <w:tcW w:w="4036" w:type="dxa"/>
            <w:tcBorders>
              <w:top w:val="single" w:sz="4" w:space="0" w:color="auto"/>
              <w:left w:val="single" w:sz="4" w:space="0" w:color="auto"/>
            </w:tcBorders>
            <w:vAlign w:val="center"/>
          </w:tcPr>
          <w:p w:rsidR="0028012F" w:rsidRPr="0028012F" w:rsidRDefault="0028012F" w:rsidP="0028012F">
            <w:pPr>
              <w:widowControl w:val="0"/>
              <w:suppressAutoHyphens/>
              <w:spacing w:after="0" w:line="240" w:lineRule="auto"/>
              <w:ind w:left="1134"/>
              <w:jc w:val="center"/>
              <w:rPr>
                <w:rFonts w:ascii="Verdana" w:eastAsia="Times New Roman" w:hAnsi="Verdana" w:cs="Arial"/>
                <w:sz w:val="20"/>
                <w:szCs w:val="20"/>
                <w:lang w:eastAsia="pl-PL"/>
              </w:rPr>
            </w:pPr>
          </w:p>
        </w:tc>
        <w:tc>
          <w:tcPr>
            <w:tcW w:w="6095" w:type="dxa"/>
            <w:shd w:val="clear" w:color="auto" w:fill="1A7466"/>
            <w:vAlign w:val="center"/>
          </w:tcPr>
          <w:p w:rsidR="0028012F" w:rsidRPr="0028012F" w:rsidRDefault="0028012F" w:rsidP="0028012F">
            <w:pPr>
              <w:widowControl w:val="0"/>
              <w:suppressAutoHyphens/>
              <w:spacing w:before="120" w:after="120" w:line="240" w:lineRule="auto"/>
              <w:ind w:left="-68"/>
              <w:jc w:val="center"/>
              <w:rPr>
                <w:rFonts w:ascii="Verdana" w:eastAsia="Times New Roman" w:hAnsi="Verdana" w:cs="Arial"/>
                <w:b/>
                <w:sz w:val="18"/>
                <w:szCs w:val="18"/>
                <w:lang w:eastAsia="pl-PL"/>
              </w:rPr>
            </w:pPr>
            <w:r w:rsidRPr="0028012F">
              <w:rPr>
                <w:rFonts w:ascii="Verdana" w:eastAsia="Times New Roman" w:hAnsi="Verdana" w:cs="Arial"/>
                <w:b/>
                <w:sz w:val="18"/>
                <w:szCs w:val="18"/>
                <w:lang w:eastAsia="pl-PL"/>
              </w:rPr>
              <w:t>Nazwa i adres Wykonawcy/ów, KRS, NIP, REGON</w:t>
            </w:r>
          </w:p>
        </w:tc>
      </w:tr>
      <w:tr w:rsidR="0028012F" w:rsidRPr="0028012F" w:rsidTr="00805CDE">
        <w:trPr>
          <w:trHeight w:val="672"/>
        </w:trPr>
        <w:tc>
          <w:tcPr>
            <w:tcW w:w="4036" w:type="dxa"/>
            <w:vAlign w:val="center"/>
          </w:tcPr>
          <w:p w:rsidR="0028012F" w:rsidRPr="0028012F" w:rsidRDefault="0028012F" w:rsidP="0028012F">
            <w:pPr>
              <w:widowControl w:val="0"/>
              <w:suppressAutoHyphens/>
              <w:spacing w:before="120" w:after="120" w:line="240" w:lineRule="auto"/>
              <w:ind w:left="170"/>
              <w:jc w:val="center"/>
              <w:rPr>
                <w:rFonts w:ascii="Verdana" w:eastAsia="Times New Roman" w:hAnsi="Verdana" w:cs="Arial"/>
                <w:sz w:val="20"/>
                <w:szCs w:val="20"/>
                <w:lang w:eastAsia="pl-PL"/>
              </w:rPr>
            </w:pPr>
            <w:r w:rsidRPr="0028012F">
              <w:rPr>
                <w:rFonts w:ascii="Verdana" w:eastAsia="Times New Roman" w:hAnsi="Verdana" w:cs="Arial"/>
                <w:sz w:val="20"/>
                <w:szCs w:val="20"/>
                <w:lang w:eastAsia="pl-PL"/>
              </w:rPr>
              <w:t>Wykonawca</w:t>
            </w:r>
            <w:r w:rsidRPr="0028012F">
              <w:rPr>
                <w:rFonts w:ascii="Verdana" w:eastAsia="Times New Roman" w:hAnsi="Verdana" w:cs="Arial"/>
                <w:sz w:val="20"/>
                <w:szCs w:val="20"/>
                <w:vertAlign w:val="superscript"/>
                <w:lang w:eastAsia="pl-PL"/>
              </w:rPr>
              <w:footnoteReference w:id="1"/>
            </w:r>
          </w:p>
        </w:tc>
        <w:tc>
          <w:tcPr>
            <w:tcW w:w="6095" w:type="dxa"/>
            <w:vAlign w:val="center"/>
          </w:tcPr>
          <w:p w:rsidR="0028012F" w:rsidRPr="0028012F" w:rsidRDefault="0028012F" w:rsidP="0028012F">
            <w:pPr>
              <w:widowControl w:val="0"/>
              <w:suppressAutoHyphens/>
              <w:spacing w:before="120" w:after="0" w:line="240" w:lineRule="auto"/>
              <w:ind w:left="-70"/>
              <w:jc w:val="center"/>
              <w:rPr>
                <w:rFonts w:ascii="Verdana" w:eastAsia="Times New Roman" w:hAnsi="Verdana" w:cs="Arial"/>
                <w:color w:val="000000"/>
                <w:sz w:val="20"/>
                <w:szCs w:val="20"/>
                <w:lang w:eastAsia="pl-PL"/>
              </w:rPr>
            </w:pPr>
          </w:p>
        </w:tc>
      </w:tr>
    </w:tbl>
    <w:p w:rsidR="0028012F" w:rsidRPr="0028012F" w:rsidRDefault="0028012F" w:rsidP="0028012F">
      <w:pPr>
        <w:widowControl w:val="0"/>
        <w:suppressAutoHyphens/>
        <w:spacing w:after="0" w:line="240" w:lineRule="auto"/>
        <w:ind w:left="1134"/>
        <w:rPr>
          <w:rFonts w:ascii="Verdana" w:eastAsia="Times New Roman" w:hAnsi="Verdana" w:cs="Arial"/>
          <w:sz w:val="20"/>
          <w:szCs w:val="20"/>
          <w:lang w:eastAsia="pl-PL"/>
        </w:rPr>
      </w:pPr>
    </w:p>
    <w:p w:rsidR="0028012F" w:rsidRPr="0028012F" w:rsidRDefault="0028012F" w:rsidP="0028012F">
      <w:pPr>
        <w:widowControl w:val="0"/>
        <w:numPr>
          <w:ilvl w:val="0"/>
          <w:numId w:val="2"/>
        </w:numPr>
        <w:suppressAutoHyphens/>
        <w:spacing w:before="120" w:after="120" w:line="360" w:lineRule="auto"/>
        <w:ind w:left="142" w:hanging="142"/>
        <w:jc w:val="both"/>
        <w:rPr>
          <w:rFonts w:ascii="Verdana" w:eastAsia="Times New Roman" w:hAnsi="Verdana" w:cs="Arial"/>
          <w:b/>
          <w:sz w:val="20"/>
          <w:szCs w:val="20"/>
          <w:lang w:eastAsia="pl-PL"/>
        </w:rPr>
      </w:pPr>
      <w:r w:rsidRPr="0028012F">
        <w:rPr>
          <w:rFonts w:ascii="Verdana" w:eastAsia="Times New Roman" w:hAnsi="Verdana" w:cs="Arial"/>
          <w:b/>
          <w:sz w:val="20"/>
          <w:szCs w:val="20"/>
          <w:lang w:eastAsia="pl-PL"/>
        </w:rPr>
        <w:t xml:space="preserve">OSOBA </w:t>
      </w:r>
      <w:r w:rsidRPr="0028012F">
        <w:rPr>
          <w:rFonts w:ascii="Verdana" w:eastAsia="Times New Roman" w:hAnsi="Verdana" w:cs="Arial"/>
          <w:b/>
          <w:caps/>
          <w:sz w:val="20"/>
          <w:szCs w:val="20"/>
          <w:lang w:eastAsia="pl-PL"/>
        </w:rPr>
        <w:t>uprawniona</w:t>
      </w:r>
      <w:r w:rsidRPr="0028012F">
        <w:rPr>
          <w:rFonts w:ascii="Verdana" w:eastAsia="Times New Roman" w:hAnsi="Verdana" w:cs="Arial"/>
          <w:b/>
          <w:sz w:val="20"/>
          <w:szCs w:val="20"/>
          <w:lang w:eastAsia="pl-PL"/>
        </w:rPr>
        <w:t xml:space="preserve"> DO KONTAKTÓW </w:t>
      </w:r>
      <w:r w:rsidRPr="0028012F">
        <w:rPr>
          <w:rFonts w:ascii="Verdana" w:eastAsia="Times New Roman" w:hAnsi="Verdana" w:cs="Arial"/>
          <w:b/>
          <w:caps/>
          <w:sz w:val="20"/>
          <w:szCs w:val="20"/>
          <w:lang w:eastAsia="pl-PL"/>
        </w:rPr>
        <w:t>z zamawiającym</w:t>
      </w:r>
      <w:r w:rsidRPr="0028012F">
        <w:rPr>
          <w:rFonts w:ascii="Verdana" w:eastAsia="Times New Roman" w:hAnsi="Verdana" w:cs="Arial"/>
          <w:b/>
          <w:sz w:val="20"/>
          <w:szCs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28012F" w:rsidRPr="0028012F" w:rsidTr="00805CDE">
        <w:tc>
          <w:tcPr>
            <w:tcW w:w="3327" w:type="dxa"/>
            <w:shd w:val="clear" w:color="auto" w:fill="1A7466"/>
          </w:tcPr>
          <w:p w:rsidR="0028012F" w:rsidRPr="0028012F" w:rsidRDefault="0028012F" w:rsidP="0028012F">
            <w:pPr>
              <w:widowControl w:val="0"/>
              <w:suppressAutoHyphens/>
              <w:spacing w:before="120" w:after="120" w:line="240" w:lineRule="auto"/>
              <w:ind w:left="215"/>
              <w:jc w:val="both"/>
              <w:rPr>
                <w:rFonts w:ascii="Verdana" w:eastAsia="Times New Roman" w:hAnsi="Verdana" w:cs="Arial"/>
                <w:b/>
                <w:sz w:val="18"/>
                <w:szCs w:val="18"/>
                <w:lang w:eastAsia="pl-PL"/>
              </w:rPr>
            </w:pPr>
            <w:r w:rsidRPr="0028012F">
              <w:rPr>
                <w:rFonts w:ascii="Verdana" w:eastAsia="Times New Roman" w:hAnsi="Verdana" w:cs="Arial"/>
                <w:b/>
                <w:sz w:val="18"/>
                <w:szCs w:val="18"/>
                <w:lang w:eastAsia="pl-PL"/>
              </w:rPr>
              <w:t>Imię i nazwisko:</w:t>
            </w:r>
          </w:p>
        </w:tc>
        <w:tc>
          <w:tcPr>
            <w:tcW w:w="6804" w:type="dxa"/>
          </w:tcPr>
          <w:p w:rsidR="0028012F" w:rsidRPr="0028012F" w:rsidRDefault="0028012F" w:rsidP="0028012F">
            <w:pPr>
              <w:widowControl w:val="0"/>
              <w:suppressAutoHyphens/>
              <w:spacing w:before="100" w:after="0" w:line="240" w:lineRule="auto"/>
              <w:ind w:left="1134"/>
              <w:rPr>
                <w:rFonts w:ascii="Verdana" w:eastAsia="Times New Roman" w:hAnsi="Verdana" w:cs="Arial"/>
                <w:sz w:val="20"/>
                <w:szCs w:val="20"/>
                <w:lang w:eastAsia="pl-PL"/>
              </w:rPr>
            </w:pPr>
          </w:p>
        </w:tc>
      </w:tr>
      <w:tr w:rsidR="0028012F" w:rsidRPr="0028012F" w:rsidTr="00805CDE">
        <w:tc>
          <w:tcPr>
            <w:tcW w:w="3327" w:type="dxa"/>
            <w:shd w:val="clear" w:color="auto" w:fill="1A7466"/>
          </w:tcPr>
          <w:p w:rsidR="0028012F" w:rsidRPr="0028012F" w:rsidRDefault="0028012F" w:rsidP="0028012F">
            <w:pPr>
              <w:widowControl w:val="0"/>
              <w:suppressAutoHyphens/>
              <w:spacing w:before="120" w:after="120" w:line="240" w:lineRule="auto"/>
              <w:ind w:left="215"/>
              <w:jc w:val="both"/>
              <w:rPr>
                <w:rFonts w:ascii="Verdana" w:eastAsia="Times New Roman" w:hAnsi="Verdana" w:cs="Arial"/>
                <w:b/>
                <w:sz w:val="18"/>
                <w:szCs w:val="18"/>
                <w:lang w:eastAsia="pl-PL"/>
              </w:rPr>
            </w:pPr>
            <w:r w:rsidRPr="0028012F">
              <w:rPr>
                <w:rFonts w:ascii="Verdana" w:eastAsia="Times New Roman" w:hAnsi="Verdana" w:cs="Arial"/>
                <w:b/>
                <w:sz w:val="18"/>
                <w:szCs w:val="18"/>
                <w:lang w:eastAsia="pl-PL"/>
              </w:rPr>
              <w:t>Firma:</w:t>
            </w:r>
          </w:p>
        </w:tc>
        <w:tc>
          <w:tcPr>
            <w:tcW w:w="6804" w:type="dxa"/>
          </w:tcPr>
          <w:p w:rsidR="0028012F" w:rsidRPr="0028012F" w:rsidRDefault="0028012F" w:rsidP="0028012F">
            <w:pPr>
              <w:widowControl w:val="0"/>
              <w:suppressAutoHyphens/>
              <w:spacing w:before="100" w:after="0" w:line="240" w:lineRule="auto"/>
              <w:ind w:left="1134"/>
              <w:rPr>
                <w:rFonts w:ascii="Verdana" w:eastAsia="Times New Roman" w:hAnsi="Verdana" w:cs="Arial"/>
                <w:sz w:val="20"/>
                <w:szCs w:val="20"/>
                <w:lang w:eastAsia="pl-PL"/>
              </w:rPr>
            </w:pPr>
          </w:p>
        </w:tc>
      </w:tr>
      <w:tr w:rsidR="0028012F" w:rsidRPr="0028012F" w:rsidTr="00805CDE">
        <w:tc>
          <w:tcPr>
            <w:tcW w:w="3327" w:type="dxa"/>
            <w:shd w:val="clear" w:color="auto" w:fill="1A7466"/>
          </w:tcPr>
          <w:p w:rsidR="0028012F" w:rsidRPr="0028012F" w:rsidRDefault="0028012F" w:rsidP="0028012F">
            <w:pPr>
              <w:widowControl w:val="0"/>
              <w:tabs>
                <w:tab w:val="center" w:pos="4536"/>
                <w:tab w:val="right" w:pos="9072"/>
              </w:tabs>
              <w:suppressAutoHyphens/>
              <w:spacing w:before="120" w:after="120" w:line="240" w:lineRule="auto"/>
              <w:ind w:left="215"/>
              <w:jc w:val="both"/>
              <w:rPr>
                <w:rFonts w:ascii="Verdana" w:eastAsia="Times New Roman" w:hAnsi="Verdana" w:cs="Arial"/>
                <w:b/>
                <w:sz w:val="18"/>
                <w:szCs w:val="18"/>
              </w:rPr>
            </w:pPr>
            <w:r w:rsidRPr="0028012F">
              <w:rPr>
                <w:rFonts w:ascii="Verdana" w:eastAsia="Times New Roman" w:hAnsi="Verdana" w:cs="Arial"/>
                <w:b/>
                <w:sz w:val="18"/>
                <w:szCs w:val="18"/>
              </w:rPr>
              <w:t>Telefon:</w:t>
            </w:r>
          </w:p>
        </w:tc>
        <w:tc>
          <w:tcPr>
            <w:tcW w:w="6804" w:type="dxa"/>
          </w:tcPr>
          <w:p w:rsidR="0028012F" w:rsidRPr="0028012F" w:rsidRDefault="0028012F" w:rsidP="0028012F">
            <w:pPr>
              <w:widowControl w:val="0"/>
              <w:suppressAutoHyphens/>
              <w:spacing w:before="100" w:after="0" w:line="240" w:lineRule="auto"/>
              <w:ind w:left="1134"/>
              <w:rPr>
                <w:rFonts w:ascii="Verdana" w:eastAsia="Times New Roman" w:hAnsi="Verdana" w:cs="Arial"/>
                <w:sz w:val="20"/>
                <w:szCs w:val="20"/>
                <w:lang w:eastAsia="pl-PL"/>
              </w:rPr>
            </w:pPr>
          </w:p>
        </w:tc>
      </w:tr>
      <w:tr w:rsidR="0028012F" w:rsidRPr="0028012F" w:rsidTr="00805CDE">
        <w:tc>
          <w:tcPr>
            <w:tcW w:w="3327" w:type="dxa"/>
            <w:shd w:val="clear" w:color="auto" w:fill="1A7466"/>
          </w:tcPr>
          <w:p w:rsidR="0028012F" w:rsidRPr="0028012F" w:rsidRDefault="0028012F" w:rsidP="0028012F">
            <w:pPr>
              <w:widowControl w:val="0"/>
              <w:suppressAutoHyphens/>
              <w:spacing w:before="120" w:after="120" w:line="240" w:lineRule="auto"/>
              <w:ind w:left="215"/>
              <w:jc w:val="both"/>
              <w:rPr>
                <w:rFonts w:ascii="Verdana" w:eastAsia="Times New Roman" w:hAnsi="Verdana" w:cs="Arial"/>
                <w:b/>
                <w:sz w:val="18"/>
                <w:szCs w:val="18"/>
                <w:lang w:eastAsia="pl-PL"/>
              </w:rPr>
            </w:pPr>
            <w:r w:rsidRPr="0028012F">
              <w:rPr>
                <w:rFonts w:ascii="Verdana" w:eastAsia="Times New Roman" w:hAnsi="Verdana" w:cs="Arial"/>
                <w:b/>
                <w:sz w:val="18"/>
                <w:szCs w:val="18"/>
                <w:lang w:eastAsia="pl-PL"/>
              </w:rPr>
              <w:t>e-mail:</w:t>
            </w:r>
          </w:p>
        </w:tc>
        <w:tc>
          <w:tcPr>
            <w:tcW w:w="6804" w:type="dxa"/>
          </w:tcPr>
          <w:p w:rsidR="0028012F" w:rsidRPr="0028012F" w:rsidRDefault="0028012F" w:rsidP="0028012F">
            <w:pPr>
              <w:widowControl w:val="0"/>
              <w:suppressAutoHyphens/>
              <w:spacing w:before="100" w:after="0" w:line="240" w:lineRule="auto"/>
              <w:ind w:left="1134"/>
              <w:rPr>
                <w:rFonts w:ascii="Verdana" w:eastAsia="Times New Roman" w:hAnsi="Verdana" w:cs="Arial"/>
                <w:sz w:val="20"/>
                <w:szCs w:val="20"/>
                <w:lang w:eastAsia="pl-PL"/>
              </w:rPr>
            </w:pPr>
          </w:p>
        </w:tc>
      </w:tr>
    </w:tbl>
    <w:p w:rsidR="0028012F" w:rsidRPr="0028012F" w:rsidRDefault="0028012F" w:rsidP="0028012F">
      <w:pPr>
        <w:widowControl w:val="0"/>
        <w:tabs>
          <w:tab w:val="left" w:pos="-1440"/>
          <w:tab w:val="left" w:pos="-720"/>
          <w:tab w:val="left" w:pos="714"/>
          <w:tab w:val="left" w:pos="1451"/>
          <w:tab w:val="left" w:pos="2131"/>
        </w:tabs>
        <w:suppressAutoHyphens/>
        <w:spacing w:after="0" w:line="240" w:lineRule="auto"/>
        <w:ind w:left="1134"/>
        <w:jc w:val="both"/>
        <w:rPr>
          <w:rFonts w:ascii="Verdana" w:eastAsia="Times New Roman" w:hAnsi="Verdana" w:cs="Arial"/>
          <w:spacing w:val="-3"/>
          <w:sz w:val="20"/>
          <w:szCs w:val="20"/>
          <w:lang w:eastAsia="pl-PL"/>
        </w:rPr>
      </w:pPr>
    </w:p>
    <w:p w:rsidR="0028012F" w:rsidRPr="0028012F" w:rsidRDefault="0028012F" w:rsidP="0028012F">
      <w:pPr>
        <w:widowControl w:val="0"/>
        <w:numPr>
          <w:ilvl w:val="0"/>
          <w:numId w:val="2"/>
        </w:numPr>
        <w:suppressAutoHyphens/>
        <w:spacing w:before="120" w:after="120" w:line="360" w:lineRule="auto"/>
        <w:ind w:left="142" w:hanging="142"/>
        <w:jc w:val="both"/>
        <w:rPr>
          <w:rFonts w:ascii="Verdana" w:eastAsia="Times New Roman" w:hAnsi="Verdana" w:cs="Arial"/>
          <w:b/>
          <w:sz w:val="20"/>
          <w:szCs w:val="20"/>
          <w:lang w:eastAsia="pl-PL"/>
        </w:rPr>
      </w:pPr>
      <w:r w:rsidRPr="0028012F">
        <w:rPr>
          <w:rFonts w:ascii="Verdana" w:eastAsia="Times New Roman" w:hAnsi="Verdana" w:cs="Arial"/>
          <w:b/>
          <w:sz w:val="20"/>
          <w:szCs w:val="20"/>
          <w:lang w:eastAsia="pl-PL"/>
        </w:rPr>
        <w:t>OFERTA WYKONAWCY</w:t>
      </w:r>
    </w:p>
    <w:p w:rsidR="0028012F" w:rsidRPr="0028012F" w:rsidRDefault="0028012F" w:rsidP="0028012F">
      <w:pPr>
        <w:widowControl w:val="0"/>
        <w:suppressAutoHyphens/>
        <w:spacing w:after="0" w:line="288" w:lineRule="auto"/>
        <w:jc w:val="both"/>
        <w:rPr>
          <w:rFonts w:ascii="Verdana" w:eastAsia="Times New Roman" w:hAnsi="Verdana" w:cs="Calibri"/>
          <w:b/>
          <w:bCs/>
          <w:sz w:val="18"/>
          <w:szCs w:val="18"/>
        </w:rPr>
      </w:pPr>
      <w:r w:rsidRPr="0028012F">
        <w:rPr>
          <w:rFonts w:ascii="Verdana" w:eastAsia="Times New Roman" w:hAnsi="Verdana" w:cs="Arial"/>
          <w:sz w:val="18"/>
          <w:szCs w:val="18"/>
        </w:rPr>
        <w:t xml:space="preserve">My, niżej podpisani, nawiązując do postępowania o udzielenie zamówienia </w:t>
      </w:r>
      <w:r w:rsidRPr="0028012F">
        <w:rPr>
          <w:rFonts w:ascii="Verdana" w:eastAsia="Times New Roman" w:hAnsi="Verdana" w:cs="Calibri"/>
          <w:sz w:val="18"/>
          <w:szCs w:val="18"/>
        </w:rPr>
        <w:t xml:space="preserve">nr </w:t>
      </w:r>
      <w:r w:rsidRPr="0028012F">
        <w:rPr>
          <w:rFonts w:ascii="Verdana" w:eastAsia="Calibri" w:hAnsi="Verdana" w:cs="Calibri"/>
          <w:b/>
          <w:bCs/>
          <w:sz w:val="18"/>
          <w:szCs w:val="18"/>
          <w:lang w:eastAsia="pl-PL"/>
        </w:rPr>
        <w:t xml:space="preserve">POST/PEC/PEC/ZWZ/00227/2025 </w:t>
      </w:r>
      <w:r w:rsidRPr="0028012F">
        <w:rPr>
          <w:rFonts w:ascii="Verdana" w:eastAsia="Times New Roman" w:hAnsi="Verdana" w:cs="Calibri"/>
          <w:sz w:val="18"/>
          <w:szCs w:val="18"/>
        </w:rPr>
        <w:t>prowadzonego w trybie przetargu nieograniczonego na wykonanie robót budowlanych pn. „</w:t>
      </w:r>
      <w:r w:rsidRPr="0028012F">
        <w:rPr>
          <w:rFonts w:ascii="Verdana" w:eastAsia="Times New Roman" w:hAnsi="Verdana" w:cs="Calibri"/>
          <w:b/>
          <w:bCs/>
          <w:sz w:val="18"/>
          <w:szCs w:val="18"/>
        </w:rPr>
        <w:t>Modernizacja sieci ciepłowniczej DN200 w Gryfinie ul. Żołnierzy Wyklętych, Kościelnej i Piastów, etap I”.</w:t>
      </w:r>
    </w:p>
    <w:p w:rsidR="0028012F" w:rsidRPr="0028012F" w:rsidRDefault="0028012F" w:rsidP="0028012F">
      <w:pPr>
        <w:widowControl w:val="0"/>
        <w:suppressAutoHyphens/>
        <w:spacing w:after="0" w:line="288" w:lineRule="auto"/>
        <w:jc w:val="both"/>
        <w:rPr>
          <w:rFonts w:ascii="Verdana" w:eastAsia="Times New Roman" w:hAnsi="Verdana" w:cs="Arial"/>
          <w:b/>
          <w:sz w:val="18"/>
          <w:szCs w:val="18"/>
        </w:rPr>
      </w:pPr>
      <w:r w:rsidRPr="0028012F">
        <w:rPr>
          <w:rFonts w:ascii="Verdana" w:eastAsia="Times New Roman" w:hAnsi="Verdana" w:cs="Calibri"/>
          <w:b/>
          <w:sz w:val="18"/>
          <w:szCs w:val="18"/>
        </w:rPr>
        <w:t xml:space="preserve"> </w:t>
      </w:r>
      <w:r w:rsidRPr="0028012F">
        <w:rPr>
          <w:rFonts w:ascii="Verdana" w:eastAsia="Times New Roman" w:hAnsi="Verdana" w:cs="Calibri"/>
          <w:sz w:val="18"/>
          <w:szCs w:val="18"/>
        </w:rPr>
        <w:t>niniejszym</w:t>
      </w:r>
      <w:r w:rsidRPr="0028012F">
        <w:rPr>
          <w:rFonts w:ascii="Verdana" w:eastAsia="Times New Roman" w:hAnsi="Verdana" w:cs="Arial"/>
          <w:sz w:val="18"/>
          <w:szCs w:val="18"/>
        </w:rPr>
        <w:t xml:space="preserve"> oświadczamy, że:</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rPr>
      </w:pPr>
      <w:r w:rsidRPr="0028012F">
        <w:rPr>
          <w:rFonts w:ascii="Verdana" w:eastAsia="Times New Roman" w:hAnsi="Verdana" w:cs="Arial"/>
          <w:sz w:val="18"/>
          <w:szCs w:val="18"/>
        </w:rPr>
        <w:t>Zrealizujemy Przedmiot Zamówienia za następującą Cenę w wysokości:</w:t>
      </w:r>
    </w:p>
    <w:p w:rsidR="0028012F" w:rsidRPr="0028012F" w:rsidRDefault="0028012F" w:rsidP="0028012F">
      <w:pPr>
        <w:widowControl w:val="0"/>
        <w:suppressAutoHyphens/>
        <w:spacing w:before="120" w:after="0" w:line="288" w:lineRule="auto"/>
        <w:ind w:left="426"/>
        <w:contextualSpacing/>
        <w:jc w:val="both"/>
        <w:rPr>
          <w:rFonts w:ascii="Verdana" w:eastAsia="Times New Roman" w:hAnsi="Verdana" w:cs="Arial"/>
          <w:b/>
          <w:sz w:val="18"/>
          <w:szCs w:val="18"/>
        </w:rPr>
      </w:pPr>
      <w:r w:rsidRPr="0028012F">
        <w:rPr>
          <w:rFonts w:ascii="Verdana" w:eastAsia="Times New Roman" w:hAnsi="Verdana" w:cs="Arial"/>
          <w:b/>
          <w:sz w:val="18"/>
          <w:szCs w:val="18"/>
        </w:rPr>
        <w:t xml:space="preserve">[......] PLN </w:t>
      </w:r>
      <w:r w:rsidRPr="0028012F">
        <w:rPr>
          <w:rFonts w:ascii="Verdana" w:eastAsia="Times New Roman" w:hAnsi="Verdana" w:cs="Arial"/>
          <w:sz w:val="18"/>
          <w:szCs w:val="18"/>
        </w:rPr>
        <w:t xml:space="preserve">słownie:  </w:t>
      </w:r>
      <w:r w:rsidRPr="0028012F">
        <w:rPr>
          <w:rFonts w:ascii="Verdana" w:eastAsia="Times New Roman" w:hAnsi="Verdana" w:cs="Arial"/>
          <w:b/>
          <w:sz w:val="18"/>
          <w:szCs w:val="18"/>
        </w:rPr>
        <w:t>[......] netto</w:t>
      </w:r>
      <w:r w:rsidRPr="0028012F">
        <w:rPr>
          <w:rFonts w:ascii="Verdana" w:eastAsia="Times New Roman" w:hAnsi="Verdana" w:cs="Arial"/>
          <w:sz w:val="18"/>
          <w:szCs w:val="18"/>
        </w:rPr>
        <w:t>,</w:t>
      </w:r>
      <w:r w:rsidRPr="0028012F">
        <w:rPr>
          <w:rFonts w:ascii="Verdana" w:eastAsia="Times New Roman" w:hAnsi="Verdana" w:cs="Arial"/>
          <w:b/>
          <w:sz w:val="18"/>
          <w:szCs w:val="18"/>
        </w:rPr>
        <w:t xml:space="preserve"> </w:t>
      </w:r>
      <w:r w:rsidRPr="0028012F">
        <w:rPr>
          <w:rFonts w:ascii="Verdana" w:eastAsia="Times New Roman" w:hAnsi="Verdana" w:cs="Arial"/>
          <w:sz w:val="18"/>
          <w:szCs w:val="18"/>
        </w:rPr>
        <w:t xml:space="preserve">powiększoną o wartość podatku (….%) </w:t>
      </w:r>
      <w:r w:rsidRPr="0028012F">
        <w:rPr>
          <w:rFonts w:ascii="Verdana" w:eastAsia="Times New Roman" w:hAnsi="Verdana" w:cs="Arial"/>
          <w:b/>
          <w:sz w:val="18"/>
          <w:szCs w:val="18"/>
        </w:rPr>
        <w:t>VAT w wysokości</w:t>
      </w:r>
      <w:r w:rsidRPr="0028012F">
        <w:rPr>
          <w:rFonts w:ascii="Verdana" w:eastAsia="Times New Roman" w:hAnsi="Verdana" w:cs="Arial"/>
          <w:sz w:val="18"/>
          <w:szCs w:val="18"/>
        </w:rPr>
        <w:t xml:space="preserve"> </w:t>
      </w:r>
      <w:r w:rsidRPr="0028012F">
        <w:rPr>
          <w:rFonts w:ascii="Verdana" w:eastAsia="Times New Roman" w:hAnsi="Verdana" w:cs="Arial"/>
          <w:b/>
          <w:sz w:val="18"/>
          <w:szCs w:val="18"/>
        </w:rPr>
        <w:t>[.....] PLN</w:t>
      </w:r>
      <w:r w:rsidRPr="0028012F">
        <w:rPr>
          <w:rFonts w:ascii="Verdana" w:eastAsia="Times New Roman" w:hAnsi="Verdana" w:cs="Arial"/>
          <w:sz w:val="18"/>
          <w:szCs w:val="18"/>
        </w:rPr>
        <w:t xml:space="preserve"> słownie: [......] wyliczoną zgodnie z aktualnie obowiązującymi przepisami prawa, co da cenę w wysokości: </w:t>
      </w:r>
      <w:r w:rsidRPr="0028012F">
        <w:rPr>
          <w:rFonts w:ascii="Verdana" w:eastAsia="Times New Roman" w:hAnsi="Verdana" w:cs="Arial"/>
          <w:b/>
          <w:sz w:val="18"/>
          <w:szCs w:val="18"/>
        </w:rPr>
        <w:t xml:space="preserve">[......] PLN </w:t>
      </w:r>
      <w:r w:rsidRPr="0028012F">
        <w:rPr>
          <w:rFonts w:ascii="Verdana" w:eastAsia="Times New Roman" w:hAnsi="Verdana" w:cs="Arial"/>
          <w:sz w:val="18"/>
          <w:szCs w:val="18"/>
        </w:rPr>
        <w:t>słownie:  [......]</w:t>
      </w:r>
      <w:r w:rsidRPr="0028012F">
        <w:rPr>
          <w:rFonts w:ascii="Verdana" w:eastAsia="Times New Roman" w:hAnsi="Verdana" w:cs="Arial"/>
          <w:b/>
          <w:sz w:val="18"/>
          <w:szCs w:val="18"/>
        </w:rPr>
        <w:t xml:space="preserve"> brutto.</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rPr>
      </w:pPr>
      <w:r w:rsidRPr="0028012F">
        <w:rPr>
          <w:rFonts w:ascii="Verdana" w:eastAsia="Times New Roman" w:hAnsi="Verdana" w:cs="Arial"/>
          <w:b/>
          <w:sz w:val="18"/>
          <w:szCs w:val="18"/>
        </w:rPr>
        <w:t>Oświadczamy,</w:t>
      </w:r>
      <w:r w:rsidRPr="0028012F">
        <w:rPr>
          <w:rFonts w:ascii="Verdana" w:eastAsia="Times New Roman" w:hAnsi="Verdana" w:cs="Arial"/>
          <w:sz w:val="18"/>
          <w:szCs w:val="18"/>
        </w:rPr>
        <w:t xml:space="preserve"> że nie podlegamy wykluczeniu z Postępowania </w:t>
      </w:r>
      <w:r w:rsidRPr="0028012F">
        <w:rPr>
          <w:rFonts w:ascii="Verdana" w:eastAsia="Times New Roman" w:hAnsi="Verdana" w:cs="Calibri"/>
          <w:sz w:val="18"/>
          <w:szCs w:val="18"/>
          <w:lang w:eastAsia="pl-PL"/>
        </w:rPr>
        <w:t xml:space="preserve">zakupowego </w:t>
      </w:r>
      <w:r w:rsidRPr="0028012F">
        <w:rPr>
          <w:rFonts w:ascii="Verdana" w:eastAsia="Times New Roman" w:hAnsi="Verdana" w:cs="Arial"/>
          <w:sz w:val="18"/>
          <w:szCs w:val="18"/>
        </w:rPr>
        <w:t>na podstawie przesłanek określonych w pkt 14.2 SWZ, w tym:</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spełniamy warunki udziału w Postępowaniu zakupowym,</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 xml:space="preserve">Wykonawcy będącego osobą fizyczną, a w przypadku pozostałych Wykonawców - </w:t>
      </w:r>
      <w:r w:rsidRPr="0028012F">
        <w:rPr>
          <w:rFonts w:ascii="Verdana" w:eastAsia="Times New Roman" w:hAnsi="Verdana" w:cs="Arial"/>
          <w:sz w:val="18"/>
          <w:szCs w:val="18"/>
        </w:rPr>
        <w:lastRenderedPageBreak/>
        <w:t>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wobec Wykonawcy nie orzeczono zakazu ubiegania się o zamówienia publiczne,</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Wykonawca nie zawarł z innymi Wykonawcami porozumienia mającego na celu zakłócenie konkurencji,</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rsidR="0028012F" w:rsidRPr="0028012F" w:rsidRDefault="0028012F" w:rsidP="0028012F">
      <w:pPr>
        <w:widowControl w:val="0"/>
        <w:numPr>
          <w:ilvl w:val="1"/>
          <w:numId w:val="4"/>
        </w:numPr>
        <w:suppressAutoHyphens/>
        <w:spacing w:after="0" w:line="288" w:lineRule="auto"/>
        <w:ind w:left="709" w:hanging="425"/>
        <w:jc w:val="both"/>
        <w:rPr>
          <w:rFonts w:ascii="Verdana" w:eastAsia="Times New Roman" w:hAnsi="Verdana" w:cs="Arial"/>
          <w:sz w:val="18"/>
          <w:szCs w:val="18"/>
        </w:rPr>
      </w:pPr>
      <w:r w:rsidRPr="0028012F">
        <w:rPr>
          <w:rFonts w:ascii="Verdana" w:eastAsia="Times New Roman"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rsidR="0028012F" w:rsidRPr="0028012F" w:rsidRDefault="0028012F" w:rsidP="0028012F">
      <w:pPr>
        <w:widowControl w:val="0"/>
        <w:suppressAutoHyphens/>
        <w:spacing w:after="0" w:line="288" w:lineRule="auto"/>
        <w:ind w:left="993" w:hanging="284"/>
        <w:jc w:val="both"/>
        <w:rPr>
          <w:rFonts w:ascii="Verdana" w:eastAsia="Times New Roman" w:hAnsi="Verdana" w:cs="Arial"/>
          <w:sz w:val="18"/>
          <w:szCs w:val="18"/>
        </w:rPr>
      </w:pPr>
      <w:r w:rsidRPr="0028012F">
        <w:rPr>
          <w:rFonts w:ascii="Verdana" w:eastAsia="Times New Roman" w:hAnsi="Verdana" w:cs="Arial"/>
          <w:sz w:val="18"/>
          <w:szCs w:val="18"/>
        </w:rPr>
        <w:t>-</w:t>
      </w:r>
      <w:r w:rsidRPr="0028012F">
        <w:rPr>
          <w:rFonts w:ascii="Verdana" w:eastAsia="Times New Roman"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8012F" w:rsidRPr="0028012F" w:rsidRDefault="0028012F" w:rsidP="0028012F">
      <w:pPr>
        <w:widowControl w:val="0"/>
        <w:suppressAutoHyphens/>
        <w:spacing w:after="0" w:line="288" w:lineRule="auto"/>
        <w:ind w:left="993" w:hanging="284"/>
        <w:jc w:val="both"/>
        <w:rPr>
          <w:rFonts w:ascii="Verdana" w:eastAsia="Times New Roman" w:hAnsi="Verdana" w:cs="Arial"/>
          <w:sz w:val="18"/>
          <w:szCs w:val="18"/>
        </w:rPr>
      </w:pPr>
      <w:r w:rsidRPr="0028012F">
        <w:rPr>
          <w:rFonts w:ascii="Verdana" w:eastAsia="Times New Roman" w:hAnsi="Verdana" w:cs="Arial"/>
          <w:sz w:val="18"/>
          <w:szCs w:val="18"/>
        </w:rPr>
        <w:t>-</w:t>
      </w:r>
      <w:r w:rsidRPr="0028012F">
        <w:rPr>
          <w:rFonts w:ascii="Verdana" w:eastAsia="Times New Roman" w:hAnsi="Verdana" w:cs="Arial"/>
          <w:sz w:val="18"/>
          <w:szCs w:val="18"/>
        </w:rPr>
        <w:tab/>
        <w:t>naszym beneficjentem rzeczywistym w rozumieniu ustawy z dnia 1 marca 2018 r. o przeciwdziałaniu praniu pieniędzy oraz finansowaniu terroryzmu (Dz. U. z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8012F" w:rsidRPr="0028012F" w:rsidRDefault="0028012F" w:rsidP="0028012F">
      <w:pPr>
        <w:widowControl w:val="0"/>
        <w:suppressAutoHyphens/>
        <w:spacing w:after="0" w:line="288" w:lineRule="auto"/>
        <w:ind w:left="993" w:hanging="284"/>
        <w:jc w:val="both"/>
        <w:rPr>
          <w:rFonts w:ascii="Verdana" w:eastAsia="Times New Roman" w:hAnsi="Verdana" w:cs="Arial"/>
          <w:sz w:val="18"/>
          <w:szCs w:val="18"/>
        </w:rPr>
      </w:pPr>
      <w:r w:rsidRPr="0028012F">
        <w:rPr>
          <w:rFonts w:ascii="Verdana" w:eastAsia="Times New Roman" w:hAnsi="Verdana" w:cs="Arial"/>
          <w:sz w:val="18"/>
          <w:szCs w:val="18"/>
        </w:rPr>
        <w:t>-</w:t>
      </w:r>
      <w:r w:rsidRPr="0028012F">
        <w:rPr>
          <w:rFonts w:ascii="Verdana" w:eastAsia="Times New Roman"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8012F" w:rsidRPr="0028012F" w:rsidRDefault="0028012F" w:rsidP="0028012F">
      <w:pPr>
        <w:widowControl w:val="0"/>
        <w:numPr>
          <w:ilvl w:val="1"/>
          <w:numId w:val="4"/>
        </w:numPr>
        <w:suppressAutoHyphens/>
        <w:spacing w:after="0" w:line="288"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nie jesteśmy:</w:t>
      </w:r>
    </w:p>
    <w:p w:rsidR="0028012F" w:rsidRPr="0028012F" w:rsidRDefault="0028012F" w:rsidP="0028012F">
      <w:pPr>
        <w:widowControl w:val="0"/>
        <w:numPr>
          <w:ilvl w:val="0"/>
          <w:numId w:val="6"/>
        </w:numPr>
        <w:suppressAutoHyphens/>
        <w:spacing w:after="0" w:line="288" w:lineRule="auto"/>
        <w:ind w:left="993" w:hanging="284"/>
        <w:jc w:val="both"/>
        <w:rPr>
          <w:rFonts w:ascii="Verdana" w:eastAsia="Times New Roman" w:hAnsi="Verdana" w:cs="Arial"/>
          <w:sz w:val="18"/>
          <w:szCs w:val="18"/>
        </w:rPr>
      </w:pPr>
      <w:r w:rsidRPr="0028012F">
        <w:rPr>
          <w:rFonts w:ascii="Verdana" w:eastAsia="Times New Roman" w:hAnsi="Verdana" w:cs="Arial"/>
          <w:sz w:val="18"/>
          <w:szCs w:val="18"/>
        </w:rPr>
        <w:t>obywatelem rosyjskim lub osobą fizyczną lub prawną, podmiotem lub organem z siedzibą w Rosji; osobą prawną, podmiotem lub organem, do których prawa własności bezpośrednio lub pośrednio w ponad 50 % należą do podmiotu, o którym mowa w pkt 1 powyżej; lub osobą fizyczną lub prawną, podmiotem lub organem działającym w imieniu lub pod kierunkiem podmiotu, o którym mowa w pkt 1 lub pkt 2 powyżej,</w:t>
      </w:r>
    </w:p>
    <w:p w:rsidR="0028012F" w:rsidRPr="0028012F" w:rsidRDefault="0028012F" w:rsidP="0028012F">
      <w:pPr>
        <w:widowControl w:val="0"/>
        <w:suppressAutoHyphens/>
        <w:spacing w:after="0" w:line="288" w:lineRule="auto"/>
        <w:ind w:left="709"/>
        <w:jc w:val="both"/>
        <w:rPr>
          <w:rFonts w:ascii="Verdana" w:eastAsia="Times New Roman" w:hAnsi="Verdana" w:cs="Arial"/>
          <w:sz w:val="18"/>
          <w:szCs w:val="18"/>
        </w:rPr>
      </w:pPr>
      <w:r w:rsidRPr="0028012F">
        <w:rPr>
          <w:rFonts w:ascii="Verdana" w:eastAsia="Times New Roman"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8012F">
        <w:rPr>
          <w:rFonts w:ascii="Verdana" w:eastAsia="Times New Roman" w:hAnsi="Verdana" w:cs="Arial"/>
          <w:sz w:val="18"/>
          <w:szCs w:val="18"/>
        </w:rPr>
        <w:t>tiret</w:t>
      </w:r>
      <w:proofErr w:type="spellEnd"/>
      <w:r w:rsidRPr="0028012F">
        <w:rPr>
          <w:rFonts w:ascii="Verdana" w:eastAsia="Times New Roman" w:hAnsi="Verdana" w:cs="Arial"/>
          <w:sz w:val="18"/>
          <w:szCs w:val="18"/>
        </w:rPr>
        <w:t xml:space="preserve"> 1-3 powyżej.</w:t>
      </w:r>
    </w:p>
    <w:p w:rsidR="0028012F" w:rsidRPr="0028012F" w:rsidDel="00A23FDE" w:rsidRDefault="0028012F" w:rsidP="0028012F">
      <w:pPr>
        <w:widowControl w:val="0"/>
        <w:suppressAutoHyphens/>
        <w:spacing w:after="0" w:line="288" w:lineRule="auto"/>
        <w:ind w:left="709"/>
        <w:jc w:val="both"/>
        <w:rPr>
          <w:rFonts w:ascii="Verdana" w:eastAsia="Times New Roman" w:hAnsi="Verdana" w:cs="Arial"/>
          <w:sz w:val="18"/>
          <w:szCs w:val="18"/>
        </w:rPr>
      </w:pPr>
      <w:r w:rsidRPr="0028012F" w:rsidDel="00A23FDE">
        <w:rPr>
          <w:rFonts w:ascii="Verdana" w:eastAsia="Times New Roman" w:hAnsi="Verdana" w:cs="Arial"/>
          <w:sz w:val="18"/>
          <w:szCs w:val="18"/>
        </w:rPr>
        <w:t xml:space="preserve">Ponadto zobowiązujemy się na żądanie Zamawiającego, na każdym etapie </w:t>
      </w:r>
      <w:r w:rsidRPr="0028012F">
        <w:rPr>
          <w:rFonts w:ascii="Verdana" w:eastAsia="Times New Roman" w:hAnsi="Verdana" w:cs="Arial"/>
          <w:sz w:val="18"/>
          <w:szCs w:val="18"/>
        </w:rPr>
        <w:t>P</w:t>
      </w:r>
      <w:r w:rsidRPr="0028012F" w:rsidDel="00A23FDE">
        <w:rPr>
          <w:rFonts w:ascii="Verdana" w:eastAsia="Times New Roman" w:hAnsi="Verdana" w:cs="Arial"/>
          <w:sz w:val="18"/>
          <w:szCs w:val="18"/>
        </w:rPr>
        <w:t xml:space="preserve">ostępowania </w:t>
      </w:r>
      <w:r w:rsidRPr="0028012F" w:rsidDel="00A23FDE">
        <w:rPr>
          <w:rFonts w:ascii="Verdana" w:eastAsia="Times New Roman" w:hAnsi="Verdana" w:cs="Calibri"/>
          <w:sz w:val="18"/>
          <w:szCs w:val="18"/>
          <w:lang w:eastAsia="pl-PL"/>
        </w:rPr>
        <w:t>zakupowego</w:t>
      </w:r>
      <w:r w:rsidRPr="0028012F" w:rsidDel="00A23FDE">
        <w:rPr>
          <w:rFonts w:ascii="Verdana" w:eastAsia="Times New Roman" w:hAnsi="Verdana" w:cs="Arial"/>
          <w:sz w:val="18"/>
          <w:szCs w:val="18"/>
        </w:rPr>
        <w:t>, złożyć dodatkowe dokumenty potwierdzające brak podstaw do wykluczenia Wykonawcy na podstawie ww. przepisów.</w:t>
      </w:r>
    </w:p>
    <w:p w:rsidR="0028012F" w:rsidRPr="0028012F" w:rsidRDefault="0028012F" w:rsidP="0028012F">
      <w:pPr>
        <w:widowControl w:val="0"/>
        <w:suppressAutoHyphens/>
        <w:spacing w:before="240" w:after="0" w:line="288" w:lineRule="auto"/>
        <w:ind w:left="425"/>
        <w:jc w:val="both"/>
        <w:rPr>
          <w:rFonts w:ascii="Verdana" w:eastAsia="Times New Roman" w:hAnsi="Verdana" w:cs="Arial"/>
          <w:sz w:val="18"/>
          <w:szCs w:val="18"/>
        </w:rPr>
      </w:pPr>
      <w:r w:rsidRPr="0028012F">
        <w:rPr>
          <w:rFonts w:ascii="Verdana" w:eastAsia="Times New Roman" w:hAnsi="Verdana" w:cs="Arial"/>
          <w:b/>
          <w:sz w:val="18"/>
          <w:szCs w:val="18"/>
        </w:rPr>
        <w:t>Oświadczamy,</w:t>
      </w:r>
      <w:r w:rsidRPr="0028012F">
        <w:rPr>
          <w:rFonts w:ascii="Verdana" w:eastAsia="Times New Roman" w:hAnsi="Verdana" w:cs="Arial"/>
          <w:sz w:val="18"/>
          <w:szCs w:val="18"/>
        </w:rPr>
        <w:t xml:space="preserve"> że nie podlegamy wykluczeniu z Postępowania </w:t>
      </w:r>
      <w:r w:rsidRPr="0028012F">
        <w:rPr>
          <w:rFonts w:ascii="Verdana" w:eastAsia="Times New Roman" w:hAnsi="Verdana" w:cs="Calibri"/>
          <w:sz w:val="18"/>
          <w:szCs w:val="18"/>
          <w:lang w:eastAsia="pl-PL"/>
        </w:rPr>
        <w:t xml:space="preserve">zakupowego </w:t>
      </w:r>
      <w:r w:rsidRPr="0028012F">
        <w:rPr>
          <w:rFonts w:ascii="Verdana" w:eastAsia="Times New Roman" w:hAnsi="Verdana" w:cs="Arial"/>
          <w:sz w:val="18"/>
          <w:szCs w:val="18"/>
        </w:rPr>
        <w:t>na podstawie przesłanek określonych w pkt 16.2 SWZ (dotyczy Wykonawców mających siedzibę lub miejsce zamieszkania poza terytorium Rzeczypospolitej Polskiej).</w:t>
      </w:r>
    </w:p>
    <w:p w:rsidR="0028012F" w:rsidRPr="0028012F" w:rsidRDefault="0028012F" w:rsidP="0028012F">
      <w:pPr>
        <w:widowControl w:val="0"/>
        <w:numPr>
          <w:ilvl w:val="3"/>
          <w:numId w:val="2"/>
        </w:numPr>
        <w:suppressAutoHyphens/>
        <w:spacing w:before="240" w:after="0" w:line="276" w:lineRule="auto"/>
        <w:ind w:left="425" w:hanging="425"/>
        <w:jc w:val="both"/>
        <w:rPr>
          <w:rFonts w:ascii="Verdana" w:eastAsia="Times New Roman" w:hAnsi="Verdana" w:cs="Arial"/>
          <w:sz w:val="18"/>
          <w:szCs w:val="18"/>
        </w:rPr>
      </w:pPr>
      <w:r w:rsidRPr="0028012F">
        <w:rPr>
          <w:rFonts w:ascii="Verdana" w:eastAsia="Times New Roman" w:hAnsi="Verdana" w:cs="Arial"/>
          <w:b/>
          <w:sz w:val="18"/>
          <w:szCs w:val="18"/>
        </w:rPr>
        <w:t>Oświadczamy,</w:t>
      </w:r>
      <w:r w:rsidRPr="0028012F">
        <w:rPr>
          <w:rFonts w:ascii="Verdana" w:eastAsia="Times New Roman" w:hAnsi="Verdana" w:cs="Arial"/>
          <w:sz w:val="18"/>
          <w:szCs w:val="18"/>
        </w:rPr>
        <w:t xml:space="preserve"> że spełniamy warunki udziału w Postępowaniu </w:t>
      </w:r>
      <w:r w:rsidRPr="0028012F">
        <w:rPr>
          <w:rFonts w:ascii="Verdana" w:eastAsia="Times New Roman" w:hAnsi="Verdana" w:cs="Calibri"/>
          <w:sz w:val="18"/>
          <w:szCs w:val="18"/>
          <w:lang w:eastAsia="pl-PL"/>
        </w:rPr>
        <w:t>zakupowym</w:t>
      </w:r>
      <w:r w:rsidRPr="0028012F">
        <w:rPr>
          <w:rFonts w:ascii="Verdana" w:eastAsia="Calibri" w:hAnsi="Verdana" w:cs="Calibri"/>
          <w:sz w:val="18"/>
          <w:szCs w:val="18"/>
        </w:rPr>
        <w:t xml:space="preserve"> </w:t>
      </w:r>
      <w:r w:rsidRPr="0028012F">
        <w:rPr>
          <w:rFonts w:ascii="Verdana" w:eastAsia="Times New Roman" w:hAnsi="Verdana" w:cs="Arial"/>
          <w:sz w:val="18"/>
          <w:szCs w:val="18"/>
        </w:rPr>
        <w:t>określone w pkt 14.3. SWZ, w tym:</w:t>
      </w:r>
    </w:p>
    <w:p w:rsidR="0028012F" w:rsidRPr="0028012F" w:rsidRDefault="0028012F" w:rsidP="0028012F">
      <w:pPr>
        <w:widowControl w:val="0"/>
        <w:numPr>
          <w:ilvl w:val="1"/>
          <w:numId w:val="5"/>
        </w:numPr>
        <w:suppressAutoHyphens/>
        <w:spacing w:after="0" w:line="276"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posiadamy uprawnienia do prowadzenia określonej działalności gospodarczej lub zawodowej, jeżeli odrębne przepisy nakładają obowiązek posiadania takich uprawnień,</w:t>
      </w:r>
    </w:p>
    <w:p w:rsidR="0028012F" w:rsidRPr="0028012F" w:rsidRDefault="0028012F" w:rsidP="0028012F">
      <w:pPr>
        <w:widowControl w:val="0"/>
        <w:numPr>
          <w:ilvl w:val="1"/>
          <w:numId w:val="5"/>
        </w:numPr>
        <w:suppressAutoHyphens/>
        <w:spacing w:after="0" w:line="276"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znajdujemy się w sytuacji ekonomicznej i finansowej zapewniającej wykonanie Zakupu,</w:t>
      </w:r>
    </w:p>
    <w:p w:rsidR="0028012F" w:rsidRPr="0028012F" w:rsidRDefault="0028012F" w:rsidP="0028012F">
      <w:pPr>
        <w:widowControl w:val="0"/>
        <w:numPr>
          <w:ilvl w:val="1"/>
          <w:numId w:val="5"/>
        </w:numPr>
        <w:suppressAutoHyphens/>
        <w:spacing w:after="0" w:line="276" w:lineRule="auto"/>
        <w:ind w:left="709" w:hanging="283"/>
        <w:jc w:val="both"/>
        <w:rPr>
          <w:rFonts w:ascii="Verdana" w:eastAsia="Times New Roman" w:hAnsi="Verdana" w:cs="Arial"/>
          <w:sz w:val="18"/>
          <w:szCs w:val="18"/>
        </w:rPr>
      </w:pPr>
      <w:r w:rsidRPr="0028012F">
        <w:rPr>
          <w:rFonts w:ascii="Verdana" w:eastAsia="Times New Roman" w:hAnsi="Verdana" w:cs="Arial"/>
          <w:sz w:val="18"/>
          <w:szCs w:val="18"/>
        </w:rPr>
        <w:t>posiadamy niezbędne zdolności techniczne lub zawodowe do zrealizowania Zakupu, w szczególności wiedzę i doświadczenie oraz dysponujemy potencjałem technicznym i osobami zdolnymi do realizacji Zakupu.</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rPr>
      </w:pPr>
      <w:r w:rsidRPr="0028012F">
        <w:rPr>
          <w:rFonts w:ascii="Verdana" w:eastAsia="Times New Roman" w:hAnsi="Verdana" w:cs="Arial"/>
          <w:sz w:val="18"/>
          <w:szCs w:val="18"/>
        </w:rPr>
        <w:t xml:space="preserve">Zapoznaliśmy się i w pełni </w:t>
      </w:r>
      <w:r w:rsidRPr="0028012F">
        <w:rPr>
          <w:rFonts w:ascii="Verdana" w:eastAsia="Times New Roman" w:hAnsi="Verdana" w:cs="Arial"/>
          <w:sz w:val="18"/>
          <w:szCs w:val="18"/>
          <w:u w:val="single"/>
        </w:rPr>
        <w:t>akceptujemy treść SWZ wraz ze wszystkimi załącznikami oraz wyjaśnieniami i zmianami SWZ i nie wnosimy do nich zastrzeżeń</w:t>
      </w:r>
      <w:r w:rsidRPr="0028012F">
        <w:rPr>
          <w:rFonts w:ascii="Verdana" w:eastAsia="Times New Roman" w:hAnsi="Verdana" w:cs="Arial"/>
          <w:sz w:val="18"/>
          <w:szCs w:val="18"/>
        </w:rPr>
        <w:t>, a w przypadku wyboru naszej Oferty zobowiązujemy się do zawarcia Umowy, zgodnie ze wzorem załączonym do SWZ</w:t>
      </w:r>
      <w:r w:rsidRPr="0028012F">
        <w:rPr>
          <w:rFonts w:ascii="Verdana" w:eastAsia="Times New Roman" w:hAnsi="Verdana" w:cs="Times New Roman"/>
          <w:sz w:val="18"/>
          <w:szCs w:val="18"/>
        </w:rPr>
        <w:t>.</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rPr>
      </w:pPr>
      <w:r w:rsidRPr="0028012F">
        <w:rPr>
          <w:rFonts w:ascii="Verdana" w:eastAsia="Times New Roman"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8012F">
        <w:rPr>
          <w:rFonts w:ascii="Verdana" w:eastAsia="Times New Roman" w:hAnsi="Verdana" w:cs="Calibri"/>
          <w:sz w:val="18"/>
          <w:szCs w:val="18"/>
        </w:rPr>
        <w:t>.</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rPr>
      </w:pPr>
      <w:r w:rsidRPr="0028012F">
        <w:rPr>
          <w:rFonts w:ascii="Verdana" w:eastAsia="Times New Roman" w:hAnsi="Verdana" w:cs="Arial"/>
          <w:sz w:val="18"/>
          <w:szCs w:val="18"/>
        </w:rPr>
        <w:t>Jesteśmy/nie jesteśmy</w:t>
      </w:r>
      <w:r w:rsidRPr="0028012F">
        <w:rPr>
          <w:rFonts w:ascii="Verdana" w:eastAsia="Times New Roman" w:hAnsi="Verdana" w:cs="Arial"/>
          <w:sz w:val="18"/>
          <w:szCs w:val="18"/>
          <w:vertAlign w:val="superscript"/>
        </w:rPr>
        <w:footnoteReference w:id="2"/>
      </w:r>
      <w:r w:rsidRPr="0028012F">
        <w:rPr>
          <w:rFonts w:ascii="Verdana" w:eastAsia="Times New Roman" w:hAnsi="Verdana" w:cs="Arial"/>
          <w:sz w:val="18"/>
          <w:szCs w:val="18"/>
        </w:rPr>
        <w:t xml:space="preserve"> czynnym podatnikiem VAT.</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rPr>
      </w:pPr>
      <w:r w:rsidRPr="0028012F">
        <w:rPr>
          <w:rFonts w:ascii="Verdana" w:eastAsia="Times New Roman" w:hAnsi="Verdana" w:cs="Calibri"/>
          <w:sz w:val="18"/>
          <w:szCs w:val="18"/>
        </w:rPr>
        <w:t>Oświadczamy, że jesteśmy/nie jesteśmy</w:t>
      </w:r>
      <w:r w:rsidRPr="0028012F">
        <w:rPr>
          <w:rFonts w:ascii="Verdana" w:eastAsia="Times New Roman" w:hAnsi="Verdana" w:cs="Times New Roman"/>
          <w:sz w:val="18"/>
          <w:szCs w:val="18"/>
          <w:vertAlign w:val="superscript"/>
        </w:rPr>
        <w:footnoteReference w:id="3"/>
      </w:r>
      <w:r w:rsidRPr="0028012F">
        <w:rPr>
          <w:rFonts w:ascii="Verdana" w:eastAsia="Times New Roman" w:hAnsi="Verdana" w:cs="Calibri"/>
          <w:sz w:val="18"/>
          <w:szCs w:val="18"/>
        </w:rPr>
        <w:t xml:space="preserve"> </w:t>
      </w:r>
      <w:proofErr w:type="spellStart"/>
      <w:r w:rsidRPr="0028012F">
        <w:rPr>
          <w:rFonts w:ascii="Verdana" w:eastAsia="Times New Roman" w:hAnsi="Verdana" w:cs="Calibri"/>
          <w:sz w:val="18"/>
          <w:szCs w:val="18"/>
        </w:rPr>
        <w:t>mikroprzedsiębiorcą</w:t>
      </w:r>
      <w:proofErr w:type="spellEnd"/>
      <w:r w:rsidRPr="0028012F">
        <w:rPr>
          <w:rFonts w:ascii="Verdana" w:eastAsia="Times New Roman" w:hAnsi="Verdana" w:cs="Calibri"/>
          <w:sz w:val="18"/>
          <w:szCs w:val="18"/>
        </w:rPr>
        <w:t xml:space="preserve"> bądź małym lub średnim przedsiębiorcą.</w:t>
      </w:r>
      <w:r w:rsidRPr="0028012F">
        <w:rPr>
          <w:rFonts w:ascii="Verdana" w:eastAsia="Times New Roman" w:hAnsi="Verdana" w:cs="Times New Roman"/>
          <w:sz w:val="18"/>
          <w:szCs w:val="18"/>
          <w:vertAlign w:val="superscript"/>
        </w:rPr>
        <w:footnoteReference w:id="4"/>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rPr>
      </w:pPr>
      <w:r w:rsidRPr="0028012F">
        <w:rPr>
          <w:rFonts w:ascii="Verdana" w:eastAsia="Times New Roman" w:hAnsi="Verdana" w:cs="Arial"/>
          <w:sz w:val="18"/>
          <w:szCs w:val="18"/>
        </w:rPr>
        <w:t>Otrzymaliśmy konieczne informacje do przygotowania Oferty i wykonania zamówienia.</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lang w:eastAsia="pl-PL"/>
        </w:rPr>
      </w:pPr>
      <w:r w:rsidRPr="0028012F">
        <w:rPr>
          <w:rFonts w:ascii="Verdana" w:eastAsia="Times New Roman"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8012F">
        <w:rPr>
          <w:rFonts w:ascii="Verdana" w:eastAsia="Times New Roman" w:hAnsi="Verdana" w:cs="Arial"/>
          <w:sz w:val="18"/>
          <w:szCs w:val="18"/>
          <w:vertAlign w:val="superscript"/>
          <w:lang w:eastAsia="pl-PL"/>
        </w:rPr>
        <w:footnoteReference w:id="5"/>
      </w:r>
      <w:r w:rsidRPr="0028012F">
        <w:rPr>
          <w:rFonts w:ascii="Verdana" w:eastAsia="Times New Roman"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28012F" w:rsidRPr="0028012F" w:rsidTr="00805CDE">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rsidR="0028012F" w:rsidRPr="0028012F" w:rsidRDefault="0028012F" w:rsidP="0028012F">
            <w:pPr>
              <w:widowControl w:val="0"/>
              <w:suppressAutoHyphens/>
              <w:spacing w:after="0" w:line="288" w:lineRule="auto"/>
              <w:jc w:val="center"/>
              <w:rPr>
                <w:rFonts w:ascii="Verdana" w:eastAsia="Times New Roman" w:hAnsi="Verdana" w:cs="Arial"/>
                <w:b/>
                <w:sz w:val="16"/>
                <w:szCs w:val="16"/>
              </w:rPr>
            </w:pPr>
            <w:r w:rsidRPr="0028012F">
              <w:rPr>
                <w:rFonts w:ascii="Verdana" w:eastAsia="Times New Roman"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rsidR="0028012F" w:rsidRPr="0028012F" w:rsidRDefault="0028012F" w:rsidP="0028012F">
            <w:pPr>
              <w:widowControl w:val="0"/>
              <w:suppressAutoHyphens/>
              <w:spacing w:after="0" w:line="288" w:lineRule="auto"/>
              <w:jc w:val="center"/>
              <w:rPr>
                <w:rFonts w:ascii="Verdana" w:eastAsia="Times New Roman" w:hAnsi="Verdana" w:cs="Arial"/>
                <w:b/>
                <w:sz w:val="16"/>
                <w:szCs w:val="16"/>
              </w:rPr>
            </w:pPr>
            <w:r w:rsidRPr="0028012F">
              <w:rPr>
                <w:rFonts w:ascii="Verdana" w:eastAsia="Times New Roman" w:hAnsi="Verdana" w:cs="Arial"/>
                <w:b/>
                <w:sz w:val="16"/>
                <w:szCs w:val="16"/>
              </w:rPr>
              <w:t>Podwykonawca /</w:t>
            </w:r>
            <w:r w:rsidRPr="0028012F">
              <w:rPr>
                <w:rFonts w:ascii="Verdana" w:eastAsia="Times New Roman"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rsidR="0028012F" w:rsidRPr="0028012F" w:rsidRDefault="0028012F" w:rsidP="0028012F">
            <w:pPr>
              <w:widowControl w:val="0"/>
              <w:suppressAutoHyphens/>
              <w:spacing w:after="0" w:line="288" w:lineRule="auto"/>
              <w:jc w:val="center"/>
              <w:rPr>
                <w:rFonts w:ascii="Verdana" w:eastAsia="Times New Roman" w:hAnsi="Verdana" w:cs="Arial"/>
                <w:b/>
                <w:sz w:val="16"/>
                <w:szCs w:val="16"/>
              </w:rPr>
            </w:pPr>
            <w:r w:rsidRPr="0028012F">
              <w:rPr>
                <w:rFonts w:ascii="Verdana" w:eastAsia="Times New Roman" w:hAnsi="Verdana" w:cs="Arial"/>
                <w:b/>
                <w:sz w:val="16"/>
                <w:szCs w:val="16"/>
              </w:rPr>
              <w:t>Punkt kontaktowy Podwykonawcy /</w:t>
            </w:r>
            <w:r w:rsidRPr="0028012F">
              <w:rPr>
                <w:rFonts w:ascii="Verdana" w:eastAsia="Times New Roman"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rsidR="0028012F" w:rsidRPr="0028012F" w:rsidRDefault="0028012F" w:rsidP="0028012F">
            <w:pPr>
              <w:widowControl w:val="0"/>
              <w:suppressAutoHyphens/>
              <w:spacing w:after="0" w:line="288" w:lineRule="auto"/>
              <w:jc w:val="center"/>
              <w:rPr>
                <w:rFonts w:ascii="Verdana" w:eastAsia="Times New Roman" w:hAnsi="Verdana" w:cs="Arial"/>
                <w:b/>
                <w:sz w:val="16"/>
                <w:szCs w:val="16"/>
              </w:rPr>
            </w:pPr>
            <w:r w:rsidRPr="0028012F">
              <w:rPr>
                <w:rFonts w:ascii="Verdana" w:eastAsia="Times New Roman" w:hAnsi="Verdana" w:cs="Arial"/>
                <w:b/>
                <w:sz w:val="16"/>
                <w:szCs w:val="16"/>
              </w:rPr>
              <w:t>Podwykonawca / Dalszy Podwykonawca Obiektowy</w:t>
            </w:r>
          </w:p>
          <w:p w:rsidR="0028012F" w:rsidRPr="0028012F" w:rsidRDefault="0028012F" w:rsidP="0028012F">
            <w:pPr>
              <w:widowControl w:val="0"/>
              <w:suppressAutoHyphens/>
              <w:spacing w:after="0" w:line="288" w:lineRule="auto"/>
              <w:jc w:val="center"/>
              <w:rPr>
                <w:rFonts w:ascii="Verdana" w:eastAsia="Times New Roman" w:hAnsi="Verdana" w:cs="Arial"/>
                <w:b/>
                <w:sz w:val="16"/>
                <w:szCs w:val="16"/>
              </w:rPr>
            </w:pPr>
            <w:r w:rsidRPr="0028012F">
              <w:rPr>
                <w:rFonts w:ascii="Verdana" w:eastAsia="Times New Roman" w:hAnsi="Verdana" w:cs="Arial"/>
                <w:b/>
                <w:sz w:val="16"/>
                <w:szCs w:val="16"/>
              </w:rPr>
              <w:t>[TAK / NIE]</w:t>
            </w:r>
          </w:p>
        </w:tc>
      </w:tr>
      <w:tr w:rsidR="0028012F" w:rsidRPr="0028012F" w:rsidTr="00805CD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r>
      <w:tr w:rsidR="0028012F" w:rsidRPr="0028012F" w:rsidTr="00805CD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r>
      <w:tr w:rsidR="0028012F" w:rsidRPr="0028012F" w:rsidTr="00805CD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28012F" w:rsidRPr="0028012F" w:rsidRDefault="0028012F" w:rsidP="0028012F">
            <w:pPr>
              <w:widowControl w:val="0"/>
              <w:suppressAutoHyphens/>
              <w:spacing w:after="0" w:line="288" w:lineRule="auto"/>
              <w:jc w:val="center"/>
              <w:rPr>
                <w:rFonts w:ascii="Verdana" w:eastAsia="Times New Roman" w:hAnsi="Verdana" w:cs="Arial"/>
                <w:sz w:val="18"/>
                <w:szCs w:val="18"/>
              </w:rPr>
            </w:pPr>
          </w:p>
        </w:tc>
      </w:tr>
    </w:tbl>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lang w:eastAsia="pl-PL"/>
        </w:rPr>
      </w:pPr>
      <w:r w:rsidRPr="0028012F">
        <w:rPr>
          <w:rFonts w:ascii="Verdana" w:eastAsia="Times New Roman" w:hAnsi="Verdana" w:cs="Arial"/>
          <w:bCs/>
          <w:sz w:val="18"/>
          <w:szCs w:val="18"/>
          <w:lang w:eastAsia="pl-PL"/>
        </w:rPr>
        <w:t xml:space="preserve">Oświadczamy, że w celu potwierdzenia spełniania warunków udziału w Postępowaniu </w:t>
      </w:r>
      <w:r w:rsidRPr="0028012F">
        <w:rPr>
          <w:rFonts w:ascii="Verdana" w:eastAsia="Times New Roman" w:hAnsi="Verdana" w:cs="Calibri"/>
          <w:sz w:val="18"/>
          <w:szCs w:val="18"/>
          <w:lang w:eastAsia="pl-PL"/>
        </w:rPr>
        <w:t>zakupowym</w:t>
      </w:r>
      <w:r w:rsidRPr="0028012F">
        <w:rPr>
          <w:rFonts w:ascii="Verdana" w:eastAsia="Times New Roman" w:hAnsi="Verdana" w:cs="Arial"/>
          <w:bCs/>
          <w:sz w:val="18"/>
          <w:szCs w:val="18"/>
          <w:vertAlign w:val="superscript"/>
          <w:lang w:eastAsia="pl-PL"/>
        </w:rPr>
        <w:footnoteReference w:id="6"/>
      </w:r>
      <w:r w:rsidRPr="0028012F">
        <w:rPr>
          <w:rFonts w:ascii="Verdana" w:eastAsia="Times New Roman" w:hAnsi="Verdana" w:cs="Arial"/>
          <w:bCs/>
          <w:sz w:val="18"/>
          <w:szCs w:val="18"/>
          <w:lang w:eastAsia="pl-PL"/>
        </w:rPr>
        <w:t>:</w:t>
      </w:r>
    </w:p>
    <w:p w:rsidR="0028012F" w:rsidRPr="0028012F" w:rsidRDefault="0028012F" w:rsidP="0028012F">
      <w:pPr>
        <w:widowControl w:val="0"/>
        <w:numPr>
          <w:ilvl w:val="0"/>
          <w:numId w:val="3"/>
        </w:numPr>
        <w:suppressAutoHyphens/>
        <w:spacing w:before="240" w:after="0" w:line="288" w:lineRule="auto"/>
        <w:ind w:left="851" w:hanging="284"/>
        <w:contextualSpacing/>
        <w:jc w:val="both"/>
        <w:rPr>
          <w:rFonts w:ascii="Verdana" w:eastAsia="Times New Roman" w:hAnsi="Verdana" w:cs="Arial"/>
          <w:sz w:val="18"/>
          <w:szCs w:val="18"/>
        </w:rPr>
      </w:pPr>
      <w:r w:rsidRPr="0028012F">
        <w:rPr>
          <w:rFonts w:ascii="Verdana" w:eastAsia="Times New Roman" w:hAnsi="Verdana" w:cs="Arial"/>
          <w:sz w:val="18"/>
          <w:szCs w:val="18"/>
        </w:rPr>
        <w:t>nie opieramy się na potencjale podmiotu udostępniającego zasoby *</w:t>
      </w:r>
    </w:p>
    <w:p w:rsidR="0028012F" w:rsidRPr="0028012F" w:rsidRDefault="0028012F" w:rsidP="0028012F">
      <w:pPr>
        <w:widowControl w:val="0"/>
        <w:numPr>
          <w:ilvl w:val="0"/>
          <w:numId w:val="3"/>
        </w:numPr>
        <w:suppressAutoHyphens/>
        <w:spacing w:before="240" w:after="0" w:line="288" w:lineRule="auto"/>
        <w:ind w:left="851" w:hanging="284"/>
        <w:contextualSpacing/>
        <w:jc w:val="both"/>
        <w:rPr>
          <w:rFonts w:ascii="Verdana" w:eastAsia="Times New Roman" w:hAnsi="Verdana" w:cs="Arial"/>
          <w:sz w:val="18"/>
          <w:szCs w:val="18"/>
        </w:rPr>
      </w:pPr>
      <w:r w:rsidRPr="0028012F">
        <w:rPr>
          <w:rFonts w:ascii="Verdana" w:eastAsia="Times New Roman" w:hAnsi="Verdana" w:cs="Arial"/>
          <w:sz w:val="18"/>
          <w:szCs w:val="18"/>
        </w:rPr>
        <w:t>opieramy się na potencjale podmiotu udostępniającego zasoby w niżej wymienionym zakresie (podać zakres oraz nazwę innego podmiotu)*</w:t>
      </w:r>
    </w:p>
    <w:p w:rsidR="0028012F" w:rsidRPr="0028012F" w:rsidRDefault="0028012F" w:rsidP="0028012F">
      <w:pPr>
        <w:widowControl w:val="0"/>
        <w:suppressAutoHyphens/>
        <w:spacing w:before="240" w:after="0" w:line="288" w:lineRule="auto"/>
        <w:ind w:left="851" w:hanging="425"/>
        <w:contextualSpacing/>
        <w:jc w:val="both"/>
        <w:rPr>
          <w:rFonts w:ascii="Verdana" w:eastAsia="Times New Roman" w:hAnsi="Verdana" w:cs="Arial"/>
          <w:sz w:val="18"/>
          <w:szCs w:val="18"/>
        </w:rPr>
      </w:pPr>
      <w:r w:rsidRPr="0028012F">
        <w:rPr>
          <w:rFonts w:ascii="Verdana" w:eastAsia="Times New Roman" w:hAnsi="Verdana" w:cs="Arial"/>
          <w:sz w:val="18"/>
          <w:szCs w:val="18"/>
        </w:rPr>
        <w:t>………………………………………………………………………………………………………………………</w:t>
      </w:r>
    </w:p>
    <w:p w:rsidR="0028012F" w:rsidRPr="0028012F" w:rsidRDefault="0028012F" w:rsidP="0028012F">
      <w:pPr>
        <w:numPr>
          <w:ilvl w:val="3"/>
          <w:numId w:val="2"/>
        </w:numPr>
        <w:spacing w:after="0" w:line="360" w:lineRule="auto"/>
        <w:ind w:left="425" w:right="2" w:hanging="425"/>
        <w:contextualSpacing/>
        <w:jc w:val="both"/>
        <w:rPr>
          <w:rFonts w:ascii="Verdana" w:eastAsia="Times New Roman" w:hAnsi="Verdana" w:cs="Calibri"/>
          <w:sz w:val="18"/>
          <w:szCs w:val="18"/>
        </w:rPr>
      </w:pPr>
      <w:r w:rsidRPr="0028012F">
        <w:rPr>
          <w:rFonts w:ascii="Verdana" w:eastAsia="Times New Roman" w:hAnsi="Verdana" w:cs="Calibri"/>
          <w:sz w:val="18"/>
          <w:szCs w:val="18"/>
        </w:rPr>
        <w:t>Oświadczam, że w stosunku do wskazanego/</w:t>
      </w:r>
      <w:proofErr w:type="spellStart"/>
      <w:r w:rsidRPr="0028012F">
        <w:rPr>
          <w:rFonts w:ascii="Verdana" w:eastAsia="Times New Roman" w:hAnsi="Verdana" w:cs="Calibri"/>
          <w:sz w:val="18"/>
          <w:szCs w:val="18"/>
        </w:rPr>
        <w:t>ych</w:t>
      </w:r>
      <w:proofErr w:type="spellEnd"/>
      <w:r w:rsidRPr="0028012F">
        <w:rPr>
          <w:rFonts w:ascii="Verdana" w:eastAsia="Times New Roman" w:hAnsi="Verdana" w:cs="Calibri"/>
          <w:sz w:val="18"/>
          <w:szCs w:val="18"/>
        </w:rPr>
        <w:t xml:space="preserve"> w pkt 10 podmiotu/ów, na którego/</w:t>
      </w:r>
      <w:proofErr w:type="spellStart"/>
      <w:r w:rsidRPr="0028012F">
        <w:rPr>
          <w:rFonts w:ascii="Verdana" w:eastAsia="Times New Roman" w:hAnsi="Verdana" w:cs="Calibri"/>
          <w:sz w:val="18"/>
          <w:szCs w:val="18"/>
        </w:rPr>
        <w:t>ych</w:t>
      </w:r>
      <w:proofErr w:type="spellEnd"/>
      <w:r w:rsidRPr="0028012F">
        <w:rPr>
          <w:rFonts w:ascii="Verdana" w:eastAsia="Times New Roman" w:hAnsi="Verdana" w:cs="Calibri"/>
          <w:sz w:val="18"/>
          <w:szCs w:val="18"/>
        </w:rPr>
        <w:t xml:space="preserve"> zasoby powołuję się w niniejszym Postępowaniu </w:t>
      </w:r>
      <w:r w:rsidRPr="0028012F">
        <w:rPr>
          <w:rFonts w:ascii="Verdana" w:eastAsia="Times New Roman" w:hAnsi="Verdana" w:cs="Calibri"/>
          <w:sz w:val="18"/>
          <w:szCs w:val="18"/>
          <w:lang w:eastAsia="pl-PL"/>
        </w:rPr>
        <w:t>zakupowym</w:t>
      </w:r>
      <w:r w:rsidRPr="0028012F">
        <w:rPr>
          <w:rFonts w:ascii="Verdana" w:eastAsia="Times New Roman" w:hAnsi="Verdana" w:cs="Calibri"/>
          <w:sz w:val="18"/>
          <w:szCs w:val="18"/>
        </w:rPr>
        <w:t>, </w:t>
      </w:r>
      <w:r w:rsidRPr="0028012F">
        <w:rPr>
          <w:rFonts w:ascii="Verdana" w:eastAsia="Times New Roman" w:hAnsi="Verdana" w:cs="Calibri"/>
          <w:i/>
          <w:sz w:val="18"/>
          <w:szCs w:val="18"/>
        </w:rPr>
        <w:t xml:space="preserve"> </w:t>
      </w:r>
      <w:r w:rsidRPr="0028012F">
        <w:rPr>
          <w:rFonts w:ascii="Verdana" w:eastAsia="Times New Roman" w:hAnsi="Verdana" w:cs="Calibri"/>
          <w:sz w:val="18"/>
          <w:szCs w:val="18"/>
        </w:rPr>
        <w:t>nie zachodzą podstawy wykluczenia z postępowania o udzielenie zamówienia niepublicznego określone w pkt 14.2 SWZ.</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bCs/>
          <w:sz w:val="18"/>
          <w:szCs w:val="18"/>
          <w:lang w:eastAsia="pl-PL"/>
        </w:rPr>
      </w:pPr>
      <w:r w:rsidRPr="0028012F">
        <w:rPr>
          <w:rFonts w:ascii="Verdana" w:eastAsia="Times New Roman" w:hAnsi="Verdana" w:cs="Arial"/>
          <w:bCs/>
          <w:sz w:val="18"/>
          <w:szCs w:val="18"/>
          <w:lang w:eastAsia="pl-PL"/>
        </w:rPr>
        <w:t>Uważamy się za związanych niniejszą ofertą przez okres określony w pkt. 18.1 SWZ.</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bCs/>
          <w:sz w:val="18"/>
          <w:szCs w:val="18"/>
          <w:lang w:eastAsia="pl-PL"/>
        </w:rPr>
      </w:pPr>
      <w:r w:rsidRPr="0028012F">
        <w:rPr>
          <w:rFonts w:ascii="Verdana" w:eastAsia="Times New Roman" w:hAnsi="Verdana" w:cs="Arial"/>
          <w:bCs/>
          <w:sz w:val="18"/>
          <w:szCs w:val="18"/>
          <w:lang w:eastAsia="pl-PL"/>
        </w:rPr>
        <w:t>Oświadczamy, iż zachowamy poufność danych uzyskanych w toku postępowania zakupowego.</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lang w:eastAsia="pl-PL"/>
        </w:rPr>
      </w:pPr>
      <w:r w:rsidRPr="0028012F">
        <w:rPr>
          <w:rFonts w:ascii="Verdana" w:eastAsia="Times New Roman"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7" w:history="1">
        <w:r w:rsidRPr="0028012F">
          <w:rPr>
            <w:rFonts w:ascii="Verdana" w:eastAsia="Times New Roman" w:hAnsi="Verdana" w:cs="Arial"/>
            <w:color w:val="00B0F0"/>
            <w:sz w:val="18"/>
            <w:szCs w:val="18"/>
            <w:u w:val="single"/>
            <w:lang w:eastAsia="pl-PL"/>
          </w:rPr>
          <w:t>www.gkpge.pl/bip/przetargi</w:t>
        </w:r>
      </w:hyperlink>
      <w:r w:rsidRPr="0028012F">
        <w:rPr>
          <w:rFonts w:ascii="Verdana" w:eastAsia="Times New Roman" w:hAnsi="Verdana" w:cs="Arial"/>
          <w:sz w:val="18"/>
          <w:szCs w:val="18"/>
          <w:lang w:eastAsia="pl-PL"/>
        </w:rPr>
        <w:t>.</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lang w:eastAsia="pl-PL"/>
        </w:rPr>
      </w:pPr>
      <w:r w:rsidRPr="0028012F">
        <w:rPr>
          <w:rFonts w:ascii="Verdana" w:eastAsia="Times New Roman" w:hAnsi="Verdana" w:cs="Arial"/>
          <w:sz w:val="18"/>
          <w:szCs w:val="18"/>
          <w:lang w:eastAsia="pl-PL"/>
        </w:rPr>
        <w:t xml:space="preserve">Zapewniamy wystarczające gwarancje wdrożenia odpowiednich środków technicznych </w:t>
      </w:r>
      <w:r w:rsidRPr="0028012F">
        <w:rPr>
          <w:rFonts w:ascii="Verdana" w:eastAsia="Times New Roman" w:hAnsi="Verdana" w:cs="Arial"/>
          <w:sz w:val="18"/>
          <w:szCs w:val="18"/>
          <w:lang w:eastAsia="pl-PL"/>
        </w:rPr>
        <w:br/>
        <w:t xml:space="preserve">i organizacyjnych, aby przetwarzanie danych osobowych spełniało wymogi wynikające </w:t>
      </w:r>
      <w:r w:rsidRPr="0028012F">
        <w:rPr>
          <w:rFonts w:ascii="Verdana" w:eastAsia="Times New Roman"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lang w:eastAsia="pl-PL"/>
        </w:rPr>
      </w:pPr>
      <w:r w:rsidRPr="0028012F">
        <w:rPr>
          <w:rFonts w:ascii="Verdana" w:eastAsia="Times New Roman"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sz w:val="18"/>
          <w:szCs w:val="18"/>
          <w:lang w:eastAsia="pl-PL"/>
        </w:rPr>
      </w:pPr>
      <w:r w:rsidRPr="0028012F">
        <w:rPr>
          <w:rFonts w:ascii="Verdana" w:eastAsia="Times New Roman"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Arial"/>
          <w:b/>
          <w:sz w:val="18"/>
          <w:szCs w:val="18"/>
          <w:lang w:eastAsia="pl-PL"/>
        </w:rPr>
      </w:pPr>
      <w:r w:rsidRPr="0028012F">
        <w:rPr>
          <w:rFonts w:ascii="Verdana" w:eastAsia="Times New Roman" w:hAnsi="Verdana" w:cs="Arial"/>
          <w:sz w:val="18"/>
          <w:szCs w:val="18"/>
          <w:lang w:eastAsia="pl-PL"/>
        </w:rPr>
        <w:t xml:space="preserve">Przekazywane przez nas dane osobowe mogą być wykorzystane wyłącznie w  celach związanych z prowadzonym postępowaniem niepublicznym nr </w:t>
      </w:r>
      <w:r w:rsidRPr="0028012F">
        <w:rPr>
          <w:rFonts w:ascii="Arial" w:eastAsia="Times New Roman" w:hAnsi="Arial" w:cs="Arial"/>
          <w:b/>
          <w:bCs/>
          <w:color w:val="000000"/>
          <w:sz w:val="18"/>
          <w:szCs w:val="18"/>
          <w:shd w:val="clear" w:color="auto" w:fill="FDFDFD"/>
        </w:rPr>
        <w:t>POST/PEC/PEC/ZWZ/00227/2025.</w:t>
      </w:r>
    </w:p>
    <w:p w:rsidR="0028012F" w:rsidRPr="0028012F" w:rsidRDefault="0028012F" w:rsidP="0028012F">
      <w:pPr>
        <w:autoSpaceDE w:val="0"/>
        <w:autoSpaceDN w:val="0"/>
        <w:spacing w:before="40" w:after="40" w:line="240" w:lineRule="auto"/>
        <w:jc w:val="both"/>
        <w:rPr>
          <w:rFonts w:ascii="Verdana" w:eastAsia="Times New Roman" w:hAnsi="Verdana" w:cs="Times New Roman"/>
          <w:sz w:val="18"/>
          <w:szCs w:val="18"/>
        </w:rPr>
      </w:pPr>
    </w:p>
    <w:p w:rsidR="0028012F" w:rsidRPr="0028012F" w:rsidRDefault="0028012F" w:rsidP="0028012F">
      <w:pPr>
        <w:numPr>
          <w:ilvl w:val="3"/>
          <w:numId w:val="2"/>
        </w:numPr>
        <w:autoSpaceDE w:val="0"/>
        <w:autoSpaceDN w:val="0"/>
        <w:spacing w:before="40" w:after="40" w:line="240" w:lineRule="auto"/>
        <w:ind w:left="426" w:hanging="426"/>
        <w:contextualSpacing/>
        <w:jc w:val="both"/>
        <w:rPr>
          <w:rFonts w:ascii="Verdana" w:eastAsia="Times New Roman" w:hAnsi="Verdana" w:cs="Calibri"/>
          <w:sz w:val="18"/>
          <w:szCs w:val="18"/>
        </w:rPr>
      </w:pPr>
      <w:r w:rsidRPr="0028012F">
        <w:rPr>
          <w:rFonts w:ascii="Verdana" w:eastAsia="Times New Roman" w:hAnsi="Verdana" w:cs="Calibri"/>
          <w:sz w:val="18"/>
          <w:szCs w:val="18"/>
        </w:rPr>
        <w:t xml:space="preserve">Następujące oświadczenia lub dokumenty, o których mowa w pkt ……. SWZ, znajdują się w posiadaniu Zamawiającego tj. w Postępowaniu </w:t>
      </w:r>
      <w:r w:rsidRPr="0028012F">
        <w:rPr>
          <w:rFonts w:ascii="Verdana" w:eastAsia="Times New Roman" w:hAnsi="Verdana" w:cs="Calibri"/>
          <w:sz w:val="18"/>
          <w:szCs w:val="18"/>
          <w:lang w:eastAsia="pl-PL"/>
        </w:rPr>
        <w:t>zakupowym</w:t>
      </w:r>
      <w:r w:rsidRPr="0028012F">
        <w:rPr>
          <w:rFonts w:ascii="Verdana" w:eastAsia="Calibri" w:hAnsi="Verdana" w:cs="Calibri"/>
          <w:sz w:val="18"/>
          <w:szCs w:val="18"/>
        </w:rPr>
        <w:t xml:space="preserve"> </w:t>
      </w:r>
      <w:r w:rsidRPr="0028012F">
        <w:rPr>
          <w:rFonts w:ascii="Verdana" w:eastAsia="Times New Roman" w:hAnsi="Verdana" w:cs="Calibri"/>
          <w:sz w:val="18"/>
          <w:szCs w:val="18"/>
        </w:rPr>
        <w:t>nr ………………………….., którego Organizatorem był ………………</w:t>
      </w:r>
      <w:r w:rsidRPr="0028012F">
        <w:rPr>
          <w:rFonts w:ascii="Verdana" w:eastAsia="Times New Roman" w:hAnsi="Verdana" w:cs="Calibri"/>
          <w:color w:val="000000"/>
          <w:sz w:val="18"/>
          <w:szCs w:val="18"/>
        </w:rPr>
        <w:t xml:space="preserve"> </w:t>
      </w:r>
    </w:p>
    <w:p w:rsidR="0028012F" w:rsidRPr="0028012F" w:rsidRDefault="0028012F" w:rsidP="0028012F">
      <w:pPr>
        <w:numPr>
          <w:ilvl w:val="3"/>
          <w:numId w:val="2"/>
        </w:numPr>
        <w:autoSpaceDE w:val="0"/>
        <w:autoSpaceDN w:val="0"/>
        <w:spacing w:before="40" w:after="40" w:line="300" w:lineRule="atLeast"/>
        <w:ind w:left="426" w:hanging="426"/>
        <w:contextualSpacing/>
        <w:jc w:val="both"/>
        <w:rPr>
          <w:rFonts w:ascii="Verdana" w:eastAsia="Times New Roman" w:hAnsi="Verdana" w:cs="Calibri"/>
          <w:sz w:val="18"/>
          <w:szCs w:val="18"/>
        </w:rPr>
      </w:pPr>
      <w:r w:rsidRPr="0028012F">
        <w:rPr>
          <w:rFonts w:ascii="Verdana" w:eastAsia="Times New Roman" w:hAnsi="Verdana" w:cs="Calibri"/>
          <w:bCs/>
          <w:sz w:val="18"/>
          <w:szCs w:val="18"/>
        </w:rPr>
        <w:t>Następujące dokumenty Zamawiający może pobrać bezpłatnie z ogólnodostępnych baz danych:……………………………….</w:t>
      </w:r>
    </w:p>
    <w:p w:rsidR="0028012F" w:rsidRPr="0028012F" w:rsidRDefault="0028012F" w:rsidP="0028012F">
      <w:pPr>
        <w:widowControl w:val="0"/>
        <w:numPr>
          <w:ilvl w:val="3"/>
          <w:numId w:val="2"/>
        </w:numPr>
        <w:suppressAutoHyphens/>
        <w:spacing w:before="240" w:after="0" w:line="288" w:lineRule="auto"/>
        <w:ind w:left="425" w:hanging="425"/>
        <w:jc w:val="both"/>
        <w:rPr>
          <w:rFonts w:ascii="Verdana" w:eastAsia="Times New Roman" w:hAnsi="Verdana" w:cs="Calibri"/>
          <w:sz w:val="18"/>
          <w:szCs w:val="18"/>
          <w:lang w:eastAsia="pl-PL"/>
        </w:rPr>
      </w:pPr>
      <w:r w:rsidRPr="0028012F">
        <w:rPr>
          <w:rFonts w:ascii="Verdana" w:eastAsia="Times New Roman" w:hAnsi="Verdana" w:cs="Calibri"/>
          <w:sz w:val="18"/>
          <w:szCs w:val="18"/>
          <w:lang w:eastAsia="pl-PL"/>
        </w:rPr>
        <w:t>Do niniejszej oferty są dołączone następujące załączniki:</w:t>
      </w:r>
    </w:p>
    <w:p w:rsidR="0028012F" w:rsidRPr="0028012F" w:rsidRDefault="0028012F" w:rsidP="0028012F">
      <w:pPr>
        <w:widowControl w:val="0"/>
        <w:tabs>
          <w:tab w:val="left" w:pos="2340"/>
        </w:tabs>
        <w:suppressAutoHyphens/>
        <w:spacing w:after="0" w:line="240" w:lineRule="auto"/>
        <w:ind w:firstLine="426"/>
        <w:rPr>
          <w:rFonts w:ascii="Verdana" w:eastAsia="Times New Roman" w:hAnsi="Verdana" w:cs="Arial"/>
          <w:bCs/>
          <w:i/>
          <w:sz w:val="18"/>
          <w:szCs w:val="18"/>
        </w:rPr>
      </w:pPr>
      <w:r w:rsidRPr="0028012F">
        <w:rPr>
          <w:rFonts w:ascii="Verdana" w:eastAsia="Times New Roman" w:hAnsi="Verdana" w:cs="Arial"/>
          <w:bCs/>
          <w:i/>
          <w:sz w:val="18"/>
          <w:szCs w:val="18"/>
        </w:rPr>
        <w:t>Załącznik nr 1 - …………</w:t>
      </w:r>
    </w:p>
    <w:p w:rsidR="0028012F" w:rsidRPr="0028012F" w:rsidRDefault="0028012F" w:rsidP="0028012F">
      <w:pPr>
        <w:widowControl w:val="0"/>
        <w:tabs>
          <w:tab w:val="left" w:pos="2340"/>
        </w:tabs>
        <w:suppressAutoHyphens/>
        <w:spacing w:after="0" w:line="240" w:lineRule="auto"/>
        <w:ind w:firstLine="426"/>
        <w:rPr>
          <w:rFonts w:ascii="Verdana" w:eastAsia="Times New Roman" w:hAnsi="Verdana" w:cs="Arial"/>
          <w:bCs/>
          <w:i/>
          <w:sz w:val="18"/>
          <w:szCs w:val="18"/>
        </w:rPr>
      </w:pPr>
      <w:r w:rsidRPr="0028012F">
        <w:rPr>
          <w:rFonts w:ascii="Verdana" w:eastAsia="Times New Roman" w:hAnsi="Verdana" w:cs="Arial"/>
          <w:bCs/>
          <w:i/>
          <w:sz w:val="18"/>
          <w:szCs w:val="18"/>
        </w:rPr>
        <w:t>Załącznik nr 2 - …………</w:t>
      </w:r>
    </w:p>
    <w:p w:rsidR="0028012F" w:rsidRPr="0028012F" w:rsidRDefault="0028012F" w:rsidP="0028012F">
      <w:pPr>
        <w:widowControl w:val="0"/>
        <w:tabs>
          <w:tab w:val="left" w:pos="2340"/>
        </w:tabs>
        <w:suppressAutoHyphens/>
        <w:spacing w:after="0" w:line="240" w:lineRule="auto"/>
        <w:rPr>
          <w:rFonts w:ascii="Verdana" w:eastAsia="Times New Roman" w:hAnsi="Verdana" w:cs="Arial"/>
          <w:bCs/>
          <w:i/>
          <w:sz w:val="18"/>
          <w:szCs w:val="18"/>
        </w:rPr>
      </w:pPr>
    </w:p>
    <w:p w:rsidR="0028012F" w:rsidRPr="0028012F" w:rsidRDefault="0028012F" w:rsidP="0028012F">
      <w:pPr>
        <w:widowControl w:val="0"/>
        <w:suppressAutoHyphens/>
        <w:spacing w:after="0" w:line="288" w:lineRule="auto"/>
        <w:ind w:left="2127" w:right="-993" w:hanging="1701"/>
        <w:jc w:val="both"/>
        <w:rPr>
          <w:rFonts w:ascii="Verdana" w:eastAsia="Times New Roman" w:hAnsi="Verdana" w:cs="Times New Roman"/>
          <w:sz w:val="20"/>
          <w:szCs w:val="20"/>
        </w:rPr>
      </w:pPr>
      <w:r w:rsidRPr="0028012F">
        <w:rPr>
          <w:rFonts w:ascii="Verdana" w:eastAsia="Times New Roman" w:hAnsi="Verdana" w:cs="Times New Roman"/>
          <w:sz w:val="18"/>
          <w:szCs w:val="18"/>
        </w:rPr>
        <w:t>.............................., dn. .........................</w:t>
      </w:r>
      <w:r w:rsidRPr="0028012F">
        <w:rPr>
          <w:rFonts w:ascii="Verdana" w:eastAsia="Times New Roman" w:hAnsi="Verdana" w:cs="Times New Roman"/>
          <w:sz w:val="20"/>
          <w:szCs w:val="20"/>
        </w:rPr>
        <w:tab/>
        <w:t xml:space="preserve">           </w:t>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t xml:space="preserve">   </w:t>
      </w:r>
      <w:r w:rsidRPr="0028012F">
        <w:rPr>
          <w:rFonts w:ascii="Verdana" w:eastAsia="Times New Roman" w:hAnsi="Verdana" w:cs="Times New Roman"/>
          <w:sz w:val="20"/>
          <w:szCs w:val="20"/>
        </w:rPr>
        <w:tab/>
      </w:r>
      <w:r w:rsidRPr="0028012F">
        <w:rPr>
          <w:rFonts w:ascii="Verdana" w:eastAsia="Times New Roman" w:hAnsi="Verdana" w:cs="Times New Roman"/>
          <w:sz w:val="20"/>
          <w:szCs w:val="20"/>
        </w:rPr>
        <w:tab/>
      </w:r>
    </w:p>
    <w:p w:rsidR="0028012F" w:rsidRPr="0028012F" w:rsidRDefault="0028012F" w:rsidP="0028012F">
      <w:pPr>
        <w:widowControl w:val="0"/>
        <w:suppressAutoHyphens/>
        <w:spacing w:after="0" w:line="288" w:lineRule="auto"/>
        <w:ind w:left="2127" w:right="426" w:hanging="1701"/>
        <w:jc w:val="right"/>
        <w:rPr>
          <w:rFonts w:ascii="Verdana" w:eastAsia="Times New Roman" w:hAnsi="Verdana" w:cs="Times New Roman"/>
          <w:sz w:val="18"/>
          <w:szCs w:val="18"/>
        </w:rPr>
      </w:pPr>
      <w:r w:rsidRPr="0028012F">
        <w:rPr>
          <w:rFonts w:ascii="Verdana" w:eastAsia="Times New Roman" w:hAnsi="Verdana" w:cs="Times New Roman"/>
          <w:sz w:val="18"/>
          <w:szCs w:val="18"/>
        </w:rPr>
        <w:t>...............................................................</w:t>
      </w:r>
    </w:p>
    <w:p w:rsidR="0028012F" w:rsidRPr="0028012F" w:rsidRDefault="0028012F" w:rsidP="0028012F">
      <w:pPr>
        <w:widowControl w:val="0"/>
        <w:suppressAutoHyphens/>
        <w:spacing w:after="0" w:line="240" w:lineRule="auto"/>
        <w:ind w:left="5398" w:right="68"/>
        <w:jc w:val="center"/>
        <w:rPr>
          <w:rFonts w:ascii="Verdana" w:eastAsia="Times New Roman" w:hAnsi="Verdana" w:cs="Times New Roman"/>
          <w:b/>
          <w:sz w:val="16"/>
          <w:szCs w:val="16"/>
        </w:rPr>
      </w:pPr>
      <w:r w:rsidRPr="0028012F">
        <w:rPr>
          <w:rFonts w:ascii="Verdana" w:eastAsia="Times New Roman" w:hAnsi="Verdana" w:cs="Times New Roman"/>
          <w:b/>
          <w:sz w:val="16"/>
          <w:szCs w:val="16"/>
        </w:rPr>
        <w:t xml:space="preserve">podpis osoby uprawnionej/ osób uprawnionych do składania oświadczeń woli w imieniu </w:t>
      </w:r>
    </w:p>
    <w:p w:rsidR="0028012F" w:rsidRPr="0028012F" w:rsidRDefault="0028012F" w:rsidP="0028012F">
      <w:pPr>
        <w:widowControl w:val="0"/>
        <w:suppressAutoHyphens/>
        <w:spacing w:after="0" w:line="240" w:lineRule="auto"/>
        <w:ind w:left="5398" w:right="68"/>
        <w:jc w:val="center"/>
        <w:rPr>
          <w:rFonts w:ascii="Verdana" w:eastAsia="Times New Roman" w:hAnsi="Verdana" w:cs="Times New Roman"/>
          <w:b/>
          <w:sz w:val="16"/>
          <w:szCs w:val="16"/>
        </w:rPr>
      </w:pPr>
      <w:r w:rsidRPr="0028012F">
        <w:rPr>
          <w:rFonts w:ascii="Verdana" w:eastAsia="Times New Roman" w:hAnsi="Verdana" w:cs="Times New Roman"/>
          <w:b/>
          <w:sz w:val="16"/>
          <w:szCs w:val="16"/>
        </w:rPr>
        <w:t xml:space="preserve">Wykonawcy </w:t>
      </w:r>
    </w:p>
    <w:p w:rsidR="0028012F" w:rsidRPr="0028012F" w:rsidRDefault="0028012F" w:rsidP="0028012F">
      <w:pPr>
        <w:widowControl w:val="0"/>
        <w:suppressAutoHyphens/>
        <w:spacing w:after="0" w:line="240" w:lineRule="auto"/>
        <w:ind w:left="5398" w:right="68"/>
        <w:jc w:val="center"/>
        <w:rPr>
          <w:rFonts w:ascii="Verdana" w:eastAsia="Times New Roman" w:hAnsi="Verdana" w:cs="Times New Roman"/>
          <w:i/>
          <w:sz w:val="20"/>
          <w:szCs w:val="20"/>
        </w:rPr>
      </w:pPr>
      <w:r w:rsidRPr="0028012F">
        <w:rPr>
          <w:rFonts w:ascii="Verdana" w:eastAsia="Times New Roman" w:hAnsi="Verdana" w:cs="Times New Roman"/>
          <w:i/>
          <w:sz w:val="20"/>
          <w:szCs w:val="20"/>
        </w:rPr>
        <w:t xml:space="preserve"> </w:t>
      </w:r>
    </w:p>
    <w:p w:rsidR="0028012F" w:rsidRPr="0028012F" w:rsidRDefault="0028012F" w:rsidP="0028012F">
      <w:pPr>
        <w:widowControl w:val="0"/>
        <w:suppressAutoHyphens/>
        <w:spacing w:after="0" w:line="240" w:lineRule="auto"/>
        <w:ind w:left="5398" w:right="68"/>
        <w:jc w:val="center"/>
        <w:rPr>
          <w:rFonts w:ascii="Verdana" w:eastAsia="Times New Roman" w:hAnsi="Verdana" w:cs="Times New Roman"/>
          <w:i/>
          <w:sz w:val="20"/>
          <w:szCs w:val="20"/>
        </w:rPr>
      </w:pPr>
    </w:p>
    <w:p w:rsidR="0028012F" w:rsidRPr="0028012F" w:rsidRDefault="0028012F" w:rsidP="0028012F">
      <w:pPr>
        <w:widowControl w:val="0"/>
        <w:suppressAutoHyphens/>
        <w:spacing w:after="0" w:line="240" w:lineRule="auto"/>
        <w:ind w:right="68"/>
        <w:jc w:val="both"/>
        <w:rPr>
          <w:rFonts w:ascii="Verdana" w:eastAsia="Times New Roman" w:hAnsi="Verdana" w:cs="Times New Roman"/>
          <w:i/>
          <w:sz w:val="20"/>
          <w:szCs w:val="20"/>
        </w:rPr>
      </w:pPr>
    </w:p>
    <w:p w:rsidR="0028012F" w:rsidRPr="0028012F" w:rsidRDefault="0028012F" w:rsidP="0028012F">
      <w:pPr>
        <w:spacing w:after="0" w:line="240" w:lineRule="auto"/>
        <w:rPr>
          <w:rFonts w:ascii="Verdana" w:eastAsia="Times New Roman" w:hAnsi="Verdana" w:cs="Times New Roman"/>
          <w:b/>
          <w:sz w:val="18"/>
          <w:szCs w:val="18"/>
        </w:rPr>
      </w:pPr>
      <w:bookmarkStart w:id="3" w:name="_Toc515896308"/>
      <w:bookmarkStart w:id="4" w:name="_Toc122344843"/>
      <w:r w:rsidRPr="0028012F">
        <w:rPr>
          <w:rFonts w:ascii="Verdana" w:eastAsia="Times New Roman" w:hAnsi="Verdana" w:cs="Times New Roman"/>
          <w:b/>
          <w:sz w:val="18"/>
          <w:szCs w:val="18"/>
        </w:rPr>
        <w:br w:type="page"/>
      </w:r>
    </w:p>
    <w:p w:rsidR="0028012F" w:rsidRPr="0028012F" w:rsidRDefault="0028012F" w:rsidP="0028012F">
      <w:pPr>
        <w:spacing w:after="80" w:line="240" w:lineRule="auto"/>
        <w:jc w:val="right"/>
        <w:rPr>
          <w:rFonts w:ascii="Verdana" w:eastAsia="Times New Roman" w:hAnsi="Verdana" w:cs="Times New Roman"/>
          <w:sz w:val="18"/>
          <w:szCs w:val="18"/>
        </w:rPr>
      </w:pPr>
      <w:r w:rsidRPr="0028012F">
        <w:rPr>
          <w:rFonts w:ascii="Verdana" w:eastAsia="Times New Roman" w:hAnsi="Verdana" w:cs="Times New Roman"/>
          <w:b/>
          <w:sz w:val="18"/>
          <w:szCs w:val="18"/>
        </w:rPr>
        <w:t>ZAŁĄCZNIK NR 4 DO SWZ – ZOBOWIĄZANIE PODMIOTU DO ODDANIA ZASOBÓW</w:t>
      </w:r>
      <w:bookmarkEnd w:id="3"/>
      <w:bookmarkEnd w:id="4"/>
    </w:p>
    <w:p w:rsidR="0028012F" w:rsidRPr="0028012F" w:rsidRDefault="0028012F" w:rsidP="0028012F">
      <w:pPr>
        <w:spacing w:after="0" w:line="288" w:lineRule="auto"/>
        <w:jc w:val="both"/>
        <w:rPr>
          <w:rFonts w:ascii="Verdana" w:eastAsia="Times New Roman" w:hAnsi="Verdana" w:cs="Calibri"/>
          <w:sz w:val="20"/>
          <w:szCs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28012F" w:rsidRPr="0028012F" w:rsidTr="00805CDE">
        <w:tc>
          <w:tcPr>
            <w:tcW w:w="10420" w:type="dxa"/>
          </w:tcPr>
          <w:p w:rsidR="0028012F" w:rsidRPr="0028012F" w:rsidRDefault="0028012F" w:rsidP="0028012F">
            <w:pPr>
              <w:suppressAutoHyphens/>
              <w:spacing w:before="240" w:after="120" w:line="240" w:lineRule="auto"/>
              <w:ind w:left="360"/>
              <w:jc w:val="center"/>
              <w:outlineLvl w:val="0"/>
              <w:rPr>
                <w:rFonts w:ascii="Trebuchet MS" w:eastAsia="Times New Roman" w:hAnsi="Trebuchet MS" w:cs="Times New Roman"/>
                <w:color w:val="1A7466"/>
                <w:kern w:val="28"/>
                <w:sz w:val="32"/>
                <w:szCs w:val="32"/>
              </w:rPr>
            </w:pPr>
            <w:r w:rsidRPr="0028012F">
              <w:rPr>
                <w:rFonts w:ascii="Trebuchet MS" w:eastAsia="Times New Roman" w:hAnsi="Trebuchet MS" w:cs="Times New Roman"/>
                <w:caps/>
                <w:color w:val="1A7466"/>
                <w:kern w:val="28"/>
                <w:sz w:val="32"/>
                <w:szCs w:val="32"/>
              </w:rPr>
              <w:t xml:space="preserve">ZOBOWIĄZANIE PODMIOTU DO ODDANIA WYKONAWCY </w:t>
            </w:r>
            <w:bookmarkStart w:id="5" w:name="_Toc40987563"/>
            <w:bookmarkStart w:id="6" w:name="_Toc51166480"/>
            <w:r w:rsidRPr="0028012F">
              <w:rPr>
                <w:rFonts w:ascii="Trebuchet MS" w:eastAsia="Times New Roman" w:hAnsi="Trebuchet MS" w:cs="Times New Roman"/>
                <w:color w:val="1A7466"/>
                <w:kern w:val="28"/>
                <w:sz w:val="32"/>
                <w:szCs w:val="32"/>
              </w:rPr>
              <w:t xml:space="preserve">DO DYSPOZYCJI NIEZBĘDNYCH ZASOBÓW </w:t>
            </w:r>
          </w:p>
          <w:p w:rsidR="0028012F" w:rsidRPr="0028012F" w:rsidRDefault="0028012F" w:rsidP="0028012F">
            <w:pPr>
              <w:suppressAutoHyphens/>
              <w:spacing w:before="120" w:after="120" w:line="240" w:lineRule="auto"/>
              <w:ind w:left="360" w:right="-284"/>
              <w:jc w:val="center"/>
              <w:outlineLvl w:val="0"/>
              <w:rPr>
                <w:rFonts w:ascii="Times New Roman" w:eastAsia="Times New Roman" w:hAnsi="Times New Roman" w:cs="Times New Roman"/>
                <w:caps/>
                <w:kern w:val="28"/>
                <w:sz w:val="18"/>
                <w:szCs w:val="18"/>
              </w:rPr>
            </w:pPr>
          </w:p>
          <w:p w:rsidR="0028012F" w:rsidRPr="0028012F" w:rsidRDefault="0028012F" w:rsidP="0028012F">
            <w:pPr>
              <w:suppressAutoHyphens/>
              <w:spacing w:before="120" w:after="120" w:line="240" w:lineRule="auto"/>
              <w:ind w:left="360" w:right="-284"/>
              <w:jc w:val="center"/>
              <w:outlineLvl w:val="0"/>
              <w:rPr>
                <w:rFonts w:ascii="Verdana" w:eastAsia="Times New Roman" w:hAnsi="Verdana" w:cs="Times New Roman"/>
                <w:b/>
                <w:bCs/>
                <w:caps/>
                <w:kern w:val="28"/>
                <w:sz w:val="18"/>
                <w:szCs w:val="18"/>
              </w:rPr>
            </w:pPr>
            <w:r w:rsidRPr="0028012F">
              <w:rPr>
                <w:rFonts w:ascii="Verdana" w:eastAsia="Times New Roman" w:hAnsi="Verdana" w:cs="Times New Roman"/>
                <w:caps/>
                <w:kern w:val="28"/>
                <w:sz w:val="18"/>
                <w:szCs w:val="18"/>
              </w:rPr>
              <w:t>w trakcie realizacji Zamówienia pn.:</w:t>
            </w:r>
            <w:bookmarkStart w:id="7" w:name="_Toc40987564"/>
            <w:bookmarkStart w:id="8" w:name="_Toc51166481"/>
            <w:bookmarkEnd w:id="5"/>
            <w:bookmarkEnd w:id="6"/>
            <w:r w:rsidRPr="0028012F">
              <w:rPr>
                <w:rFonts w:ascii="Verdana" w:eastAsia="Times New Roman" w:hAnsi="Verdana" w:cs="Times New Roman"/>
                <w:b/>
                <w:kern w:val="28"/>
                <w:sz w:val="18"/>
                <w:szCs w:val="18"/>
              </w:rPr>
              <w:t xml:space="preserve"> </w:t>
            </w:r>
            <w:r w:rsidRPr="0028012F">
              <w:rPr>
                <w:rFonts w:ascii="Verdana" w:eastAsia="Times New Roman" w:hAnsi="Verdana" w:cs="Times New Roman"/>
                <w:kern w:val="28"/>
                <w:sz w:val="18"/>
                <w:szCs w:val="18"/>
              </w:rPr>
              <w:t>„</w:t>
            </w:r>
            <w:r w:rsidRPr="0028012F">
              <w:rPr>
                <w:rFonts w:ascii="Verdana" w:eastAsia="Times New Roman" w:hAnsi="Verdana" w:cs="Times New Roman"/>
                <w:b/>
                <w:bCs/>
                <w:caps/>
                <w:kern w:val="28"/>
                <w:sz w:val="18"/>
                <w:szCs w:val="18"/>
              </w:rPr>
              <w:t>Modernizacja sieci ciepłowniczej DN200 w Gryfinie ul. Żołnierzy Wyklętych, Kościelnej i Piastów, etap I”</w:t>
            </w:r>
            <w:bookmarkEnd w:id="7"/>
            <w:bookmarkEnd w:id="8"/>
          </w:p>
          <w:p w:rsidR="0028012F" w:rsidRPr="0028012F" w:rsidRDefault="0028012F" w:rsidP="0028012F">
            <w:pPr>
              <w:spacing w:after="0" w:line="288" w:lineRule="auto"/>
              <w:jc w:val="center"/>
              <w:rPr>
                <w:rFonts w:ascii="Times New Roman" w:eastAsia="Times New Roman" w:hAnsi="Times New Roman" w:cs="Times New Roman"/>
                <w:sz w:val="18"/>
                <w:szCs w:val="18"/>
              </w:rPr>
            </w:pPr>
            <w:bookmarkStart w:id="9" w:name="_Toc40987565"/>
            <w:bookmarkStart w:id="10" w:name="_Toc51166482"/>
          </w:p>
          <w:p w:rsidR="0028012F" w:rsidRPr="0028012F" w:rsidRDefault="0028012F" w:rsidP="0028012F">
            <w:pPr>
              <w:spacing w:after="0" w:line="288" w:lineRule="auto"/>
              <w:jc w:val="center"/>
              <w:rPr>
                <w:rFonts w:ascii="Verdana" w:eastAsia="Times New Roman" w:hAnsi="Verdana" w:cs="Calibri"/>
                <w:b/>
                <w:bCs/>
                <w:iCs/>
                <w:color w:val="FF0000"/>
                <w:sz w:val="20"/>
                <w:szCs w:val="20"/>
              </w:rPr>
            </w:pPr>
            <w:r w:rsidRPr="0028012F">
              <w:rPr>
                <w:rFonts w:ascii="Verdana" w:eastAsia="Times New Roman" w:hAnsi="Verdana" w:cs="Times New Roman"/>
                <w:b/>
                <w:sz w:val="18"/>
                <w:szCs w:val="18"/>
              </w:rPr>
              <w:t xml:space="preserve">(numer ref. Postępowania: </w:t>
            </w:r>
            <w:r w:rsidRPr="0028012F">
              <w:rPr>
                <w:rFonts w:ascii="Verdana" w:eastAsia="Times New Roman" w:hAnsi="Verdana" w:cs="Times New Roman"/>
                <w:b/>
                <w:bCs/>
                <w:sz w:val="18"/>
                <w:szCs w:val="18"/>
              </w:rPr>
              <w:br/>
              <w:t>POST/PEC/PEC/ZWZ/00227/2025</w:t>
            </w:r>
            <w:r w:rsidRPr="0028012F">
              <w:rPr>
                <w:rFonts w:ascii="Verdana" w:eastAsia="Times New Roman" w:hAnsi="Verdana" w:cs="Times New Roman"/>
                <w:b/>
                <w:sz w:val="18"/>
                <w:szCs w:val="18"/>
              </w:rPr>
              <w:t>)</w:t>
            </w:r>
            <w:bookmarkEnd w:id="9"/>
            <w:bookmarkEnd w:id="10"/>
          </w:p>
        </w:tc>
      </w:tr>
    </w:tbl>
    <w:p w:rsidR="0028012F" w:rsidRPr="0028012F" w:rsidRDefault="0028012F" w:rsidP="0028012F">
      <w:pPr>
        <w:tabs>
          <w:tab w:val="left" w:pos="0"/>
        </w:tabs>
        <w:autoSpaceDE w:val="0"/>
        <w:autoSpaceDN w:val="0"/>
        <w:adjustRightInd w:val="0"/>
        <w:spacing w:after="0" w:line="288" w:lineRule="auto"/>
        <w:ind w:left="1418" w:hanging="1702"/>
        <w:jc w:val="both"/>
        <w:rPr>
          <w:rFonts w:ascii="Verdana" w:eastAsia="Times New Roman" w:hAnsi="Verdana" w:cs="Calibri"/>
          <w:b/>
          <w:bCs/>
          <w:sz w:val="20"/>
          <w:szCs w:val="20"/>
        </w:rPr>
      </w:pPr>
    </w:p>
    <w:p w:rsidR="0028012F" w:rsidRPr="0028012F" w:rsidRDefault="0028012F" w:rsidP="0028012F">
      <w:pPr>
        <w:autoSpaceDE w:val="0"/>
        <w:autoSpaceDN w:val="0"/>
        <w:adjustRightInd w:val="0"/>
        <w:spacing w:after="0" w:line="288" w:lineRule="auto"/>
        <w:ind w:left="1418" w:hanging="1418"/>
        <w:jc w:val="both"/>
        <w:rPr>
          <w:rFonts w:ascii="Verdana" w:eastAsia="Times New Roman" w:hAnsi="Verdana" w:cs="Calibri"/>
          <w:b/>
          <w:bCs/>
          <w:sz w:val="20"/>
          <w:szCs w:val="20"/>
        </w:rPr>
      </w:pPr>
      <w:r w:rsidRPr="0028012F">
        <w:rPr>
          <w:rFonts w:ascii="Verdana" w:eastAsia="Times New Roman" w:hAnsi="Verdana" w:cs="Calibri"/>
          <w:b/>
          <w:bCs/>
          <w:sz w:val="20"/>
          <w:szCs w:val="20"/>
        </w:rPr>
        <w:t>Działając w imieniu i na rzecz:</w:t>
      </w:r>
    </w:p>
    <w:p w:rsidR="0028012F" w:rsidRPr="0028012F" w:rsidRDefault="0028012F" w:rsidP="0028012F">
      <w:pPr>
        <w:tabs>
          <w:tab w:val="left" w:pos="0"/>
        </w:tabs>
        <w:autoSpaceDE w:val="0"/>
        <w:autoSpaceDN w:val="0"/>
        <w:adjustRightInd w:val="0"/>
        <w:spacing w:after="0" w:line="288" w:lineRule="auto"/>
        <w:ind w:left="1418" w:hanging="1418"/>
        <w:jc w:val="both"/>
        <w:rPr>
          <w:rFonts w:ascii="Verdana" w:eastAsia="Times New Roman" w:hAnsi="Verdana" w:cs="Calibri"/>
          <w:b/>
          <w:bCs/>
          <w:sz w:val="20"/>
          <w:szCs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28012F" w:rsidRPr="0028012F" w:rsidTr="00805CDE">
        <w:trPr>
          <w:cantSplit/>
          <w:trHeight w:val="532"/>
        </w:trPr>
        <w:tc>
          <w:tcPr>
            <w:tcW w:w="4536" w:type="dxa"/>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Pełna nazwa podmiotu oddającego do dyspozycji niezbędne zasoby</w:t>
            </w:r>
          </w:p>
        </w:tc>
        <w:tc>
          <w:tcPr>
            <w:tcW w:w="2835" w:type="dxa"/>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 xml:space="preserve">Adres podmiotu </w:t>
            </w:r>
          </w:p>
        </w:tc>
        <w:tc>
          <w:tcPr>
            <w:tcW w:w="2977" w:type="dxa"/>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NIP/REGON</w:t>
            </w:r>
          </w:p>
        </w:tc>
      </w:tr>
      <w:tr w:rsidR="0028012F" w:rsidRPr="0028012F" w:rsidTr="00805CDE">
        <w:trPr>
          <w:cantSplit/>
          <w:trHeight w:val="485"/>
        </w:trPr>
        <w:tc>
          <w:tcPr>
            <w:tcW w:w="4536" w:type="dxa"/>
          </w:tcPr>
          <w:p w:rsidR="0028012F" w:rsidRPr="0028012F" w:rsidRDefault="0028012F" w:rsidP="0028012F">
            <w:pPr>
              <w:spacing w:after="0" w:line="288" w:lineRule="auto"/>
              <w:jc w:val="center"/>
              <w:rPr>
                <w:rFonts w:ascii="Verdana" w:eastAsia="Times New Roman" w:hAnsi="Verdana" w:cs="Calibri"/>
                <w:sz w:val="20"/>
                <w:szCs w:val="20"/>
              </w:rPr>
            </w:pPr>
          </w:p>
          <w:p w:rsidR="0028012F" w:rsidRPr="0028012F" w:rsidRDefault="0028012F" w:rsidP="0028012F">
            <w:pPr>
              <w:spacing w:after="0" w:line="288" w:lineRule="auto"/>
              <w:jc w:val="both"/>
              <w:rPr>
                <w:rFonts w:ascii="Verdana" w:eastAsia="Times New Roman" w:hAnsi="Verdana" w:cs="Calibri"/>
                <w:sz w:val="20"/>
                <w:szCs w:val="20"/>
              </w:rPr>
            </w:pPr>
          </w:p>
        </w:tc>
        <w:tc>
          <w:tcPr>
            <w:tcW w:w="2835" w:type="dxa"/>
          </w:tcPr>
          <w:p w:rsidR="0028012F" w:rsidRPr="0028012F" w:rsidRDefault="0028012F" w:rsidP="0028012F">
            <w:pPr>
              <w:spacing w:after="0" w:line="288" w:lineRule="auto"/>
              <w:jc w:val="center"/>
              <w:rPr>
                <w:rFonts w:ascii="Verdana" w:eastAsia="Times New Roman" w:hAnsi="Verdana" w:cs="Calibri"/>
                <w:sz w:val="20"/>
                <w:szCs w:val="20"/>
              </w:rPr>
            </w:pPr>
          </w:p>
        </w:tc>
        <w:tc>
          <w:tcPr>
            <w:tcW w:w="2977" w:type="dxa"/>
          </w:tcPr>
          <w:p w:rsidR="0028012F" w:rsidRPr="0028012F" w:rsidRDefault="0028012F" w:rsidP="0028012F">
            <w:pPr>
              <w:spacing w:after="0" w:line="288" w:lineRule="auto"/>
              <w:jc w:val="center"/>
              <w:rPr>
                <w:rFonts w:ascii="Verdana" w:eastAsia="Times New Roman" w:hAnsi="Verdana" w:cs="Calibri"/>
                <w:sz w:val="20"/>
                <w:szCs w:val="20"/>
              </w:rPr>
            </w:pPr>
          </w:p>
        </w:tc>
      </w:tr>
    </w:tbl>
    <w:p w:rsidR="0028012F" w:rsidRPr="0028012F" w:rsidRDefault="0028012F" w:rsidP="0028012F">
      <w:pPr>
        <w:autoSpaceDE w:val="0"/>
        <w:autoSpaceDN w:val="0"/>
        <w:adjustRightInd w:val="0"/>
        <w:spacing w:after="0" w:line="288" w:lineRule="auto"/>
        <w:jc w:val="both"/>
        <w:rPr>
          <w:rFonts w:ascii="Verdana" w:eastAsia="Times New Roman" w:hAnsi="Verdana" w:cs="Calibri"/>
          <w:b/>
          <w:bCs/>
          <w:sz w:val="20"/>
          <w:szCs w:val="20"/>
        </w:rPr>
      </w:pPr>
    </w:p>
    <w:p w:rsidR="0028012F" w:rsidRPr="0028012F" w:rsidRDefault="0028012F" w:rsidP="0028012F">
      <w:pPr>
        <w:autoSpaceDE w:val="0"/>
        <w:autoSpaceDN w:val="0"/>
        <w:adjustRightInd w:val="0"/>
        <w:spacing w:before="120" w:after="120" w:line="240" w:lineRule="auto"/>
        <w:jc w:val="both"/>
        <w:rPr>
          <w:rFonts w:ascii="Verdana" w:eastAsia="Times New Roman" w:hAnsi="Verdana" w:cs="Calibri"/>
          <w:sz w:val="18"/>
          <w:szCs w:val="18"/>
        </w:rPr>
      </w:pPr>
      <w:r w:rsidRPr="0028012F">
        <w:rPr>
          <w:rFonts w:ascii="Verdana" w:eastAsia="Times New Roman" w:hAnsi="Verdana" w:cs="Calibri"/>
          <w:b/>
          <w:sz w:val="18"/>
          <w:szCs w:val="18"/>
        </w:rPr>
        <w:t>OŚWIADCZAMY</w:t>
      </w:r>
      <w:r w:rsidRPr="0028012F">
        <w:rPr>
          <w:rFonts w:ascii="Verdana" w:eastAsia="Times New Roman" w:hAnsi="Verdana" w:cs="Calibri"/>
          <w:sz w:val="18"/>
          <w:szCs w:val="18"/>
        </w:rPr>
        <w:t xml:space="preserve">, iż zobowiązujemy się do oddania Wykonawcy, tj. ………………………………….……... z siedzibą w …………………………………….., do dyspozycji niezbędne zasoby na potrzeby realizacji przedmiotowego Zamówienia 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28012F" w:rsidRPr="0028012F" w:rsidTr="00805CDE">
        <w:trPr>
          <w:trHeight w:val="1171"/>
        </w:trPr>
        <w:tc>
          <w:tcPr>
            <w:tcW w:w="2156" w:type="dxa"/>
            <w:shd w:val="clear" w:color="auto" w:fill="1A7466"/>
            <w:vAlign w:val="center"/>
          </w:tcPr>
          <w:p w:rsidR="0028012F" w:rsidRPr="0028012F" w:rsidRDefault="0028012F" w:rsidP="0028012F">
            <w:pPr>
              <w:autoSpaceDE w:val="0"/>
              <w:autoSpaceDN w:val="0"/>
              <w:adjustRightInd w:val="0"/>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Warunek, na spełnienie którego podmiot  udostępnia zasoby</w:t>
            </w:r>
          </w:p>
        </w:tc>
        <w:tc>
          <w:tcPr>
            <w:tcW w:w="1813" w:type="dxa"/>
            <w:shd w:val="clear" w:color="auto" w:fill="1A7466"/>
            <w:vAlign w:val="center"/>
          </w:tcPr>
          <w:p w:rsidR="0028012F" w:rsidRPr="0028012F" w:rsidRDefault="0028012F" w:rsidP="0028012F">
            <w:pPr>
              <w:autoSpaceDE w:val="0"/>
              <w:autoSpaceDN w:val="0"/>
              <w:adjustRightInd w:val="0"/>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Rodzaj zasobu</w:t>
            </w:r>
          </w:p>
        </w:tc>
        <w:tc>
          <w:tcPr>
            <w:tcW w:w="1701" w:type="dxa"/>
            <w:shd w:val="clear" w:color="auto" w:fill="1A7466"/>
            <w:vAlign w:val="center"/>
          </w:tcPr>
          <w:p w:rsidR="0028012F" w:rsidRPr="0028012F" w:rsidRDefault="0028012F" w:rsidP="0028012F">
            <w:pPr>
              <w:autoSpaceDE w:val="0"/>
              <w:autoSpaceDN w:val="0"/>
              <w:adjustRightInd w:val="0"/>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Zakres udostępnianych zasobów</w:t>
            </w:r>
          </w:p>
        </w:tc>
        <w:tc>
          <w:tcPr>
            <w:tcW w:w="2410" w:type="dxa"/>
            <w:shd w:val="clear" w:color="auto" w:fill="1A7466"/>
            <w:vAlign w:val="center"/>
          </w:tcPr>
          <w:p w:rsidR="0028012F" w:rsidRPr="0028012F" w:rsidRDefault="0028012F" w:rsidP="0028012F">
            <w:pPr>
              <w:autoSpaceDE w:val="0"/>
              <w:autoSpaceDN w:val="0"/>
              <w:adjustRightInd w:val="0"/>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Sposób wykorzystania zasobów przez Wykonawcę, przy wykonywaniu zamówienia niepublicznego</w:t>
            </w:r>
          </w:p>
        </w:tc>
        <w:tc>
          <w:tcPr>
            <w:tcW w:w="2269" w:type="dxa"/>
            <w:shd w:val="clear" w:color="auto" w:fill="1A7466"/>
            <w:vAlign w:val="center"/>
          </w:tcPr>
          <w:p w:rsidR="0028012F" w:rsidRPr="0028012F" w:rsidRDefault="0028012F" w:rsidP="0028012F">
            <w:pPr>
              <w:autoSpaceDE w:val="0"/>
              <w:autoSpaceDN w:val="0"/>
              <w:adjustRightInd w:val="0"/>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Czy zasoby są udostępniane na cały okres realizacji zamówienia/umowy (TAK/NIE</w:t>
            </w:r>
            <w:r w:rsidRPr="0028012F">
              <w:rPr>
                <w:rFonts w:ascii="Verdana" w:eastAsia="Times New Roman" w:hAnsi="Verdana" w:cs="Calibri"/>
                <w:b/>
                <w:sz w:val="16"/>
                <w:szCs w:val="16"/>
                <w:vertAlign w:val="superscript"/>
              </w:rPr>
              <w:footnoteReference w:id="7"/>
            </w:r>
            <w:r w:rsidRPr="0028012F">
              <w:rPr>
                <w:rFonts w:ascii="Verdana" w:eastAsia="Times New Roman" w:hAnsi="Verdana" w:cs="Calibri"/>
                <w:b/>
                <w:sz w:val="16"/>
                <w:szCs w:val="16"/>
              </w:rPr>
              <w:t>)</w:t>
            </w:r>
          </w:p>
        </w:tc>
      </w:tr>
      <w:tr w:rsidR="0028012F" w:rsidRPr="0028012F" w:rsidTr="0028012F">
        <w:trPr>
          <w:trHeight w:val="451"/>
        </w:trPr>
        <w:tc>
          <w:tcPr>
            <w:tcW w:w="2156" w:type="dxa"/>
            <w:shd w:val="clear" w:color="auto" w:fill="F2F2F2"/>
            <w:vAlign w:val="center"/>
          </w:tcPr>
          <w:p w:rsidR="0028012F" w:rsidRPr="0028012F" w:rsidRDefault="0028012F" w:rsidP="0028012F">
            <w:pPr>
              <w:autoSpaceDE w:val="0"/>
              <w:autoSpaceDN w:val="0"/>
              <w:adjustRightInd w:val="0"/>
              <w:spacing w:after="0" w:line="240" w:lineRule="auto"/>
              <w:jc w:val="center"/>
              <w:rPr>
                <w:rFonts w:ascii="Verdana" w:eastAsia="Times New Roman" w:hAnsi="Verdana" w:cs="Calibri"/>
                <w:sz w:val="16"/>
                <w:szCs w:val="16"/>
              </w:rPr>
            </w:pPr>
            <w:r w:rsidRPr="0028012F">
              <w:rPr>
                <w:rFonts w:ascii="Verdana" w:eastAsia="Times New Roman" w:hAnsi="Verdana" w:cs="Calibri"/>
                <w:sz w:val="16"/>
                <w:szCs w:val="16"/>
              </w:rPr>
              <w:t>doświadczenie</w:t>
            </w:r>
          </w:p>
        </w:tc>
        <w:tc>
          <w:tcPr>
            <w:tcW w:w="1813" w:type="dxa"/>
            <w:shd w:val="clear" w:color="auto" w:fill="F2F2F2"/>
            <w:vAlign w:val="center"/>
          </w:tcPr>
          <w:p w:rsidR="0028012F" w:rsidRPr="0028012F" w:rsidRDefault="0028012F" w:rsidP="0028012F">
            <w:pPr>
              <w:autoSpaceDE w:val="0"/>
              <w:autoSpaceDN w:val="0"/>
              <w:adjustRightInd w:val="0"/>
              <w:spacing w:after="0" w:line="288" w:lineRule="auto"/>
              <w:jc w:val="center"/>
              <w:rPr>
                <w:rFonts w:ascii="Verdana" w:eastAsia="Times New Roman" w:hAnsi="Verdana" w:cs="Calibri"/>
                <w:sz w:val="16"/>
                <w:szCs w:val="16"/>
              </w:rPr>
            </w:pPr>
            <w:r w:rsidRPr="0028012F">
              <w:rPr>
                <w:rFonts w:ascii="Verdana" w:eastAsia="Times New Roman" w:hAnsi="Verdana" w:cs="Calibri"/>
                <w:sz w:val="16"/>
                <w:szCs w:val="16"/>
              </w:rPr>
              <w:t>Doświadczenie</w:t>
            </w:r>
          </w:p>
        </w:tc>
        <w:tc>
          <w:tcPr>
            <w:tcW w:w="1701" w:type="dxa"/>
          </w:tcPr>
          <w:p w:rsidR="0028012F" w:rsidRPr="0028012F" w:rsidRDefault="0028012F" w:rsidP="0028012F">
            <w:pPr>
              <w:autoSpaceDE w:val="0"/>
              <w:autoSpaceDN w:val="0"/>
              <w:adjustRightInd w:val="0"/>
              <w:spacing w:after="0" w:line="288" w:lineRule="auto"/>
              <w:jc w:val="both"/>
              <w:rPr>
                <w:rFonts w:ascii="Verdana" w:eastAsia="Times New Roman" w:hAnsi="Verdana" w:cs="Calibri"/>
                <w:sz w:val="20"/>
                <w:szCs w:val="20"/>
              </w:rPr>
            </w:pPr>
          </w:p>
        </w:tc>
        <w:tc>
          <w:tcPr>
            <w:tcW w:w="2410" w:type="dxa"/>
          </w:tcPr>
          <w:p w:rsidR="0028012F" w:rsidRPr="0028012F" w:rsidRDefault="0028012F" w:rsidP="0028012F">
            <w:pPr>
              <w:autoSpaceDE w:val="0"/>
              <w:autoSpaceDN w:val="0"/>
              <w:adjustRightInd w:val="0"/>
              <w:spacing w:after="0" w:line="288" w:lineRule="auto"/>
              <w:jc w:val="both"/>
              <w:rPr>
                <w:rFonts w:ascii="Verdana" w:eastAsia="Times New Roman" w:hAnsi="Verdana" w:cs="Calibri"/>
                <w:sz w:val="20"/>
                <w:szCs w:val="20"/>
              </w:rPr>
            </w:pPr>
          </w:p>
        </w:tc>
        <w:tc>
          <w:tcPr>
            <w:tcW w:w="2269" w:type="dxa"/>
          </w:tcPr>
          <w:p w:rsidR="0028012F" w:rsidRPr="0028012F" w:rsidRDefault="0028012F" w:rsidP="0028012F">
            <w:pPr>
              <w:autoSpaceDE w:val="0"/>
              <w:autoSpaceDN w:val="0"/>
              <w:adjustRightInd w:val="0"/>
              <w:spacing w:after="0" w:line="288" w:lineRule="auto"/>
              <w:jc w:val="both"/>
              <w:rPr>
                <w:rFonts w:ascii="Verdana" w:eastAsia="Times New Roman" w:hAnsi="Verdana" w:cs="Calibri"/>
                <w:sz w:val="20"/>
                <w:szCs w:val="20"/>
              </w:rPr>
            </w:pPr>
          </w:p>
        </w:tc>
      </w:tr>
    </w:tbl>
    <w:p w:rsidR="0028012F" w:rsidRPr="0028012F" w:rsidRDefault="0028012F" w:rsidP="0028012F">
      <w:pPr>
        <w:autoSpaceDE w:val="0"/>
        <w:autoSpaceDN w:val="0"/>
        <w:adjustRightInd w:val="0"/>
        <w:spacing w:after="0" w:line="288" w:lineRule="auto"/>
        <w:jc w:val="both"/>
        <w:rPr>
          <w:rFonts w:ascii="Verdana" w:eastAsia="Times New Roman" w:hAnsi="Verdana" w:cs="Calibri"/>
          <w:i/>
          <w:sz w:val="18"/>
          <w:szCs w:val="18"/>
        </w:rPr>
      </w:pPr>
      <w:r w:rsidRPr="0028012F">
        <w:rPr>
          <w:rFonts w:ascii="Verdana" w:eastAsia="Times New Roman" w:hAnsi="Verdana" w:cs="Calibri"/>
          <w:b/>
          <w:i/>
          <w:sz w:val="18"/>
          <w:szCs w:val="18"/>
        </w:rPr>
        <w:t xml:space="preserve">Uwaga: </w:t>
      </w:r>
      <w:r w:rsidRPr="0028012F">
        <w:rPr>
          <w:rFonts w:ascii="Verdana" w:eastAsia="Times New Roman" w:hAnsi="Verdana" w:cs="Calibri"/>
          <w:i/>
          <w:sz w:val="18"/>
          <w:szCs w:val="18"/>
        </w:rPr>
        <w:t>Prosimy nie modyfikować pól tabeli oznaczonych kolorem szarym. Podmiot uzupełnia jedynie te pola (wiersze tabeli) w odniesieniu do których udostępnia zasoby. Pozostałe wiersze należy przekreślić, pozostawić puste lub usunąć.</w:t>
      </w:r>
    </w:p>
    <w:p w:rsidR="0028012F" w:rsidRPr="0028012F" w:rsidRDefault="0028012F" w:rsidP="0028012F">
      <w:pPr>
        <w:spacing w:after="0" w:line="288" w:lineRule="auto"/>
        <w:jc w:val="both"/>
        <w:rPr>
          <w:rFonts w:ascii="Verdana" w:eastAsia="Times New Roman" w:hAnsi="Verdana" w:cs="Calibri"/>
          <w:bCs/>
          <w:iCs/>
          <w:sz w:val="18"/>
          <w:szCs w:val="18"/>
        </w:rPr>
      </w:pPr>
    </w:p>
    <w:p w:rsidR="0028012F" w:rsidRPr="0028012F" w:rsidRDefault="0028012F" w:rsidP="0028012F">
      <w:pPr>
        <w:spacing w:after="0" w:line="288" w:lineRule="auto"/>
        <w:jc w:val="both"/>
        <w:rPr>
          <w:rFonts w:ascii="Verdana" w:eastAsia="Times New Roman" w:hAnsi="Verdana" w:cs="Calibri"/>
          <w:bCs/>
          <w:iCs/>
          <w:sz w:val="18"/>
          <w:szCs w:val="18"/>
        </w:rPr>
      </w:pPr>
      <w:r w:rsidRPr="0028012F">
        <w:rPr>
          <w:rFonts w:ascii="Verdana" w:eastAsia="Times New Roman" w:hAnsi="Verdana" w:cs="Calibri"/>
          <w:bCs/>
          <w:iCs/>
          <w:sz w:val="18"/>
          <w:szCs w:val="18"/>
        </w:rPr>
        <w:t xml:space="preserve">Oświadczamy, że nie zachodzą wobec nas podstawy wykluczenia, o których mowa w pkt. 14.2.10 – 14.2.13 SWZ. </w:t>
      </w:r>
    </w:p>
    <w:p w:rsidR="0028012F" w:rsidRPr="0028012F" w:rsidRDefault="0028012F" w:rsidP="0028012F">
      <w:pPr>
        <w:spacing w:after="0" w:line="288" w:lineRule="auto"/>
        <w:ind w:left="4254"/>
        <w:rPr>
          <w:rFonts w:ascii="Verdana" w:eastAsia="Times New Roman" w:hAnsi="Verdana" w:cs="Calibri"/>
          <w:bCs/>
          <w:iCs/>
          <w:sz w:val="20"/>
          <w:szCs w:val="20"/>
        </w:rPr>
      </w:pPr>
    </w:p>
    <w:p w:rsidR="0028012F" w:rsidRPr="0028012F" w:rsidRDefault="0028012F" w:rsidP="0028012F">
      <w:pPr>
        <w:spacing w:after="0" w:line="288" w:lineRule="auto"/>
        <w:ind w:left="5103"/>
        <w:rPr>
          <w:rFonts w:ascii="Verdana" w:eastAsia="Times New Roman" w:hAnsi="Verdana" w:cs="Calibri"/>
          <w:bCs/>
          <w:iCs/>
          <w:sz w:val="20"/>
          <w:szCs w:val="20"/>
        </w:rPr>
      </w:pPr>
      <w:r w:rsidRPr="0028012F">
        <w:rPr>
          <w:rFonts w:ascii="Verdana" w:eastAsia="Times New Roman" w:hAnsi="Verdana" w:cs="Calibri"/>
          <w:bCs/>
          <w:iCs/>
          <w:sz w:val="20"/>
          <w:szCs w:val="20"/>
        </w:rPr>
        <w:t xml:space="preserve">         </w:t>
      </w:r>
    </w:p>
    <w:p w:rsidR="0028012F" w:rsidRPr="0028012F" w:rsidRDefault="0028012F" w:rsidP="0028012F">
      <w:pPr>
        <w:spacing w:after="0" w:line="288" w:lineRule="auto"/>
        <w:ind w:left="5103"/>
        <w:rPr>
          <w:rFonts w:ascii="Verdana" w:eastAsia="Times New Roman" w:hAnsi="Verdana" w:cs="Calibri"/>
          <w:bCs/>
          <w:iCs/>
          <w:sz w:val="20"/>
          <w:szCs w:val="20"/>
        </w:rPr>
      </w:pPr>
    </w:p>
    <w:p w:rsidR="0028012F" w:rsidRPr="0028012F" w:rsidRDefault="0028012F" w:rsidP="0028012F">
      <w:pPr>
        <w:spacing w:after="0" w:line="288" w:lineRule="auto"/>
        <w:ind w:left="5103"/>
        <w:rPr>
          <w:rFonts w:ascii="Verdana" w:eastAsia="Times New Roman" w:hAnsi="Verdana" w:cs="Calibri"/>
          <w:bCs/>
          <w:iCs/>
          <w:sz w:val="18"/>
          <w:szCs w:val="18"/>
        </w:rPr>
      </w:pPr>
      <w:r w:rsidRPr="0028012F">
        <w:rPr>
          <w:rFonts w:ascii="Verdana" w:eastAsia="Times New Roman" w:hAnsi="Verdana" w:cs="Calibri"/>
          <w:bCs/>
          <w:iCs/>
          <w:sz w:val="20"/>
          <w:szCs w:val="20"/>
        </w:rPr>
        <w:t xml:space="preserve">                                                                                                       </w:t>
      </w:r>
      <w:r w:rsidRPr="0028012F">
        <w:rPr>
          <w:rFonts w:ascii="Verdana" w:eastAsia="Times New Roman" w:hAnsi="Verdana" w:cs="Calibri"/>
          <w:bCs/>
          <w:iCs/>
          <w:sz w:val="18"/>
          <w:szCs w:val="18"/>
        </w:rPr>
        <w:t>............................................................................</w:t>
      </w:r>
    </w:p>
    <w:p w:rsidR="0028012F" w:rsidRPr="0028012F" w:rsidRDefault="0028012F" w:rsidP="0028012F">
      <w:pPr>
        <w:autoSpaceDE w:val="0"/>
        <w:autoSpaceDN w:val="0"/>
        <w:adjustRightInd w:val="0"/>
        <w:spacing w:after="0" w:line="288" w:lineRule="auto"/>
        <w:ind w:left="4963"/>
        <w:jc w:val="both"/>
        <w:rPr>
          <w:rFonts w:ascii="Verdana" w:eastAsia="Times New Roman" w:hAnsi="Verdana" w:cs="Calibri"/>
          <w:b/>
          <w:sz w:val="16"/>
          <w:szCs w:val="16"/>
        </w:rPr>
      </w:pPr>
      <w:r w:rsidRPr="0028012F">
        <w:rPr>
          <w:rFonts w:ascii="Verdana" w:eastAsia="Times New Roman" w:hAnsi="Verdana" w:cs="Calibri"/>
          <w:b/>
          <w:sz w:val="16"/>
          <w:szCs w:val="16"/>
        </w:rPr>
        <w:t>podpis  osoby umocowanej / osób umocowanych do złożenia podpisu w imieniu podmiotu oddającego do dyspozycji niezbędne  zasoby</w:t>
      </w:r>
    </w:p>
    <w:p w:rsidR="0028012F" w:rsidRPr="0028012F" w:rsidRDefault="0028012F" w:rsidP="0028012F">
      <w:pPr>
        <w:spacing w:after="80" w:line="240" w:lineRule="auto"/>
        <w:jc w:val="right"/>
        <w:rPr>
          <w:rFonts w:ascii="Verdana" w:eastAsia="Times New Roman" w:hAnsi="Verdana" w:cs="Times New Roman"/>
          <w:sz w:val="18"/>
          <w:szCs w:val="18"/>
        </w:rPr>
      </w:pPr>
      <w:bookmarkStart w:id="11" w:name="_Toc122344844"/>
    </w:p>
    <w:p w:rsidR="0028012F" w:rsidRPr="0028012F" w:rsidRDefault="0028012F" w:rsidP="0028012F">
      <w:pPr>
        <w:spacing w:after="0" w:line="240" w:lineRule="auto"/>
        <w:rPr>
          <w:rFonts w:ascii="Verdana" w:eastAsia="Times New Roman" w:hAnsi="Verdana" w:cs="Times New Roman"/>
          <w:b/>
          <w:sz w:val="18"/>
          <w:szCs w:val="18"/>
        </w:rPr>
      </w:pPr>
      <w:r w:rsidRPr="0028012F">
        <w:rPr>
          <w:rFonts w:ascii="Verdana" w:eastAsia="Times New Roman" w:hAnsi="Verdana" w:cs="Times New Roman"/>
          <w:b/>
          <w:sz w:val="18"/>
          <w:szCs w:val="18"/>
        </w:rPr>
        <w:br w:type="page"/>
      </w:r>
    </w:p>
    <w:p w:rsidR="0028012F" w:rsidRPr="0028012F" w:rsidRDefault="0028012F" w:rsidP="0028012F">
      <w:pPr>
        <w:spacing w:after="80" w:line="240" w:lineRule="auto"/>
        <w:jc w:val="center"/>
        <w:rPr>
          <w:rFonts w:ascii="Verdana" w:eastAsia="Times New Roman" w:hAnsi="Verdana" w:cs="Times New Roman"/>
          <w:sz w:val="18"/>
          <w:szCs w:val="18"/>
        </w:rPr>
      </w:pPr>
      <w:bookmarkStart w:id="12" w:name="_Toc515896306"/>
      <w:bookmarkStart w:id="13" w:name="_Toc122344847"/>
      <w:bookmarkEnd w:id="11"/>
      <w:r w:rsidRPr="0028012F">
        <w:rPr>
          <w:rFonts w:ascii="Verdana" w:eastAsia="Times New Roman" w:hAnsi="Verdana" w:cs="Times New Roman"/>
          <w:b/>
          <w:sz w:val="18"/>
          <w:szCs w:val="18"/>
        </w:rPr>
        <w:t xml:space="preserve">ZAŁĄCZNIK NR 5 DO SWZ – </w:t>
      </w:r>
      <w:bookmarkEnd w:id="12"/>
      <w:r w:rsidRPr="0028012F">
        <w:rPr>
          <w:rFonts w:ascii="Verdana" w:eastAsia="Times New Roman" w:hAnsi="Verdana" w:cs="Times New Roman"/>
          <w:b/>
          <w:sz w:val="18"/>
          <w:szCs w:val="18"/>
        </w:rPr>
        <w:t>WYKAZ WYKONANYCH USŁUG/DOSTAW/ROBÓT BUDOWLANYCH</w:t>
      </w:r>
      <w:bookmarkEnd w:id="13"/>
    </w:p>
    <w:p w:rsidR="0028012F" w:rsidRPr="0028012F" w:rsidRDefault="0028012F" w:rsidP="0028012F">
      <w:pPr>
        <w:spacing w:after="0" w:line="288" w:lineRule="auto"/>
        <w:jc w:val="both"/>
        <w:rPr>
          <w:rFonts w:ascii="Verdana" w:eastAsia="Times New Roman" w:hAnsi="Verdana" w:cs="Calibri"/>
          <w:sz w:val="20"/>
          <w:szCs w:val="20"/>
        </w:rPr>
      </w:pPr>
    </w:p>
    <w:p w:rsidR="0028012F" w:rsidRPr="0028012F" w:rsidRDefault="0028012F" w:rsidP="0028012F">
      <w:pPr>
        <w:spacing w:after="0" w:line="240" w:lineRule="auto"/>
        <w:jc w:val="center"/>
        <w:rPr>
          <w:rFonts w:ascii="Verdana" w:eastAsia="Times New Roman" w:hAnsi="Verdana" w:cs="Calibri"/>
          <w:b/>
          <w:sz w:val="20"/>
          <w:szCs w:val="20"/>
        </w:rPr>
      </w:pPr>
      <w:r w:rsidRPr="0028012F">
        <w:rPr>
          <w:rFonts w:ascii="Trebuchet MS" w:eastAsia="Calibri" w:hAnsi="Trebuchet MS" w:cs="Arial"/>
          <w:bCs/>
          <w:color w:val="1A7466"/>
          <w:sz w:val="32"/>
          <w:szCs w:val="32"/>
        </w:rPr>
        <w:t>WYKAZ WYKONANYCH</w:t>
      </w:r>
      <w:r w:rsidRPr="0028012F">
        <w:rPr>
          <w:rFonts w:ascii="Trebuchet MS" w:eastAsia="Times New Roman" w:hAnsi="Trebuchet MS" w:cs="Times New Roman"/>
          <w:caps/>
          <w:color w:val="1A7466"/>
          <w:kern w:val="28"/>
          <w:sz w:val="32"/>
          <w:szCs w:val="32"/>
        </w:rPr>
        <w:t xml:space="preserve"> ROBÓT BUDOWALNYCH</w:t>
      </w:r>
      <w:r w:rsidRPr="0028012F">
        <w:rPr>
          <w:rFonts w:ascii="Verdana" w:eastAsia="Times New Roman" w:hAnsi="Verdana" w:cs="Calibri"/>
          <w:b/>
          <w:sz w:val="20"/>
          <w:szCs w:val="20"/>
        </w:rPr>
        <w:t xml:space="preserve"> </w:t>
      </w:r>
    </w:p>
    <w:p w:rsidR="0028012F" w:rsidRPr="0028012F" w:rsidRDefault="0028012F" w:rsidP="0028012F">
      <w:pPr>
        <w:spacing w:after="0" w:line="240" w:lineRule="auto"/>
        <w:jc w:val="center"/>
        <w:rPr>
          <w:rFonts w:ascii="Verdana" w:eastAsia="Times New Roman" w:hAnsi="Verdana" w:cs="Calibri"/>
          <w:b/>
          <w:sz w:val="18"/>
          <w:szCs w:val="18"/>
        </w:rPr>
      </w:pPr>
    </w:p>
    <w:p w:rsidR="0028012F" w:rsidRPr="0028012F" w:rsidRDefault="0028012F" w:rsidP="0028012F">
      <w:pPr>
        <w:spacing w:before="120" w:after="120" w:line="240" w:lineRule="auto"/>
        <w:jc w:val="center"/>
        <w:rPr>
          <w:rFonts w:ascii="Verdana" w:eastAsia="Times New Roman" w:hAnsi="Verdana" w:cs="Calibri"/>
          <w:b/>
          <w:sz w:val="18"/>
          <w:szCs w:val="18"/>
        </w:rPr>
      </w:pPr>
      <w:r w:rsidRPr="0028012F">
        <w:rPr>
          <w:rFonts w:ascii="Verdana" w:eastAsia="Times New Roman" w:hAnsi="Verdana" w:cs="Calibri"/>
          <w:b/>
          <w:sz w:val="18"/>
          <w:szCs w:val="18"/>
        </w:rPr>
        <w:t xml:space="preserve">w okresie ostatnich 5 lat z podaniem </w:t>
      </w:r>
    </w:p>
    <w:p w:rsidR="0028012F" w:rsidRPr="0028012F" w:rsidRDefault="0028012F" w:rsidP="0028012F">
      <w:pPr>
        <w:spacing w:before="120" w:after="120" w:line="240" w:lineRule="auto"/>
        <w:jc w:val="center"/>
        <w:rPr>
          <w:rFonts w:ascii="Verdana" w:eastAsia="Times New Roman" w:hAnsi="Verdana" w:cs="Calibri"/>
          <w:b/>
          <w:sz w:val="18"/>
          <w:szCs w:val="18"/>
        </w:rPr>
      </w:pPr>
      <w:r w:rsidRPr="0028012F">
        <w:rPr>
          <w:rFonts w:ascii="Verdana" w:eastAsia="Times New Roman" w:hAnsi="Verdana" w:cs="Calibri"/>
          <w:b/>
          <w:sz w:val="18"/>
          <w:szCs w:val="18"/>
        </w:rPr>
        <w:t>przedmiotu, dat ich wykonania i odbiorców</w:t>
      </w:r>
    </w:p>
    <w:p w:rsidR="0028012F" w:rsidRPr="0028012F" w:rsidRDefault="0028012F" w:rsidP="0028012F">
      <w:pPr>
        <w:spacing w:after="0" w:line="288" w:lineRule="auto"/>
        <w:jc w:val="both"/>
        <w:rPr>
          <w:rFonts w:ascii="Verdana" w:eastAsia="Times New Roman" w:hAnsi="Verdana" w:cs="Calibri"/>
          <w:sz w:val="20"/>
          <w:szCs w:val="20"/>
        </w:rPr>
      </w:pPr>
    </w:p>
    <w:p w:rsidR="0028012F" w:rsidRPr="0028012F" w:rsidRDefault="0028012F" w:rsidP="0028012F">
      <w:pPr>
        <w:spacing w:after="120" w:line="240" w:lineRule="auto"/>
        <w:jc w:val="both"/>
        <w:rPr>
          <w:rFonts w:ascii="Verdana" w:eastAsia="Times New Roman" w:hAnsi="Verdana" w:cs="Calibri"/>
          <w:b/>
          <w:bCs/>
          <w:i/>
          <w:sz w:val="18"/>
          <w:szCs w:val="18"/>
        </w:rPr>
      </w:pPr>
      <w:r w:rsidRPr="0028012F">
        <w:rPr>
          <w:rFonts w:ascii="Verdana" w:eastAsia="Times New Roman" w:hAnsi="Verdana" w:cs="Calibri"/>
          <w:sz w:val="18"/>
          <w:szCs w:val="18"/>
          <w:lang w:eastAsia="pl-PL"/>
        </w:rPr>
        <w:t>W związku z ubieganiem się o udzielenie zamówienia niepublicznego w postępowaniu zakupowym</w:t>
      </w:r>
      <w:r w:rsidRPr="0028012F">
        <w:rPr>
          <w:rFonts w:ascii="Verdana" w:eastAsia="Calibri" w:hAnsi="Verdana" w:cs="Calibri"/>
          <w:sz w:val="18"/>
          <w:szCs w:val="18"/>
        </w:rPr>
        <w:t xml:space="preserve"> </w:t>
      </w:r>
      <w:r w:rsidRPr="0028012F">
        <w:rPr>
          <w:rFonts w:ascii="Verdana" w:eastAsia="Times New Roman" w:hAnsi="Verdana" w:cs="Calibri"/>
          <w:sz w:val="18"/>
          <w:szCs w:val="18"/>
          <w:lang w:eastAsia="pl-PL"/>
        </w:rPr>
        <w:t>prowadzonym w trybie przetargu nieograniczonego na „</w:t>
      </w:r>
      <w:r w:rsidRPr="0028012F">
        <w:rPr>
          <w:rFonts w:ascii="Verdana" w:eastAsia="Times New Roman" w:hAnsi="Verdana" w:cs="Calibri"/>
          <w:b/>
          <w:bCs/>
          <w:i/>
          <w:sz w:val="18"/>
          <w:szCs w:val="18"/>
        </w:rPr>
        <w:t xml:space="preserve">Modernizację sieci ciepłowniczej DN200 w Gryfinie ul. Żołnierzy Wyklętych, Kościelnej i Piastów, etap I” </w:t>
      </w:r>
      <w:r w:rsidRPr="0028012F">
        <w:rPr>
          <w:rFonts w:ascii="Verdana" w:eastAsia="Times New Roman" w:hAnsi="Verdana" w:cs="Calibri"/>
          <w:sz w:val="18"/>
          <w:szCs w:val="18"/>
        </w:rPr>
        <w:t xml:space="preserve"> (numer ref. postępowania:</w:t>
      </w:r>
      <w:r w:rsidRPr="0028012F">
        <w:rPr>
          <w:rFonts w:ascii="Verdana" w:eastAsia="Times New Roman" w:hAnsi="Verdana" w:cs="Calibri"/>
          <w:b/>
          <w:sz w:val="18"/>
          <w:szCs w:val="18"/>
        </w:rPr>
        <w:t xml:space="preserve"> </w:t>
      </w:r>
      <w:r w:rsidRPr="0028012F">
        <w:rPr>
          <w:rFonts w:ascii="Verdana" w:eastAsia="Times New Roman" w:hAnsi="Verdana" w:cs="Calibri"/>
          <w:b/>
          <w:bCs/>
          <w:sz w:val="18"/>
          <w:szCs w:val="18"/>
        </w:rPr>
        <w:br/>
        <w:t>POST/PEC/PEC/ZWZ/00227/2025</w:t>
      </w:r>
      <w:r w:rsidRPr="0028012F">
        <w:rPr>
          <w:rFonts w:ascii="Verdana" w:eastAsia="Times New Roman" w:hAnsi="Verdana" w:cs="Calibri"/>
          <w:sz w:val="18"/>
          <w:szCs w:val="18"/>
        </w:rPr>
        <w:t>)</w:t>
      </w:r>
      <w:r w:rsidRPr="0028012F">
        <w:rPr>
          <w:rFonts w:ascii="Verdana" w:eastAsia="Times New Roman" w:hAnsi="Verdana" w:cs="Calibri"/>
          <w:b/>
          <w:sz w:val="18"/>
          <w:szCs w:val="18"/>
        </w:rPr>
        <w:t xml:space="preserve">, </w:t>
      </w:r>
      <w:r w:rsidRPr="0028012F">
        <w:rPr>
          <w:rFonts w:ascii="Verdana" w:eastAsia="Times New Roman" w:hAnsi="Verdana" w:cs="Calibri"/>
          <w:b/>
          <w:sz w:val="18"/>
          <w:szCs w:val="18"/>
          <w:lang w:eastAsia="pl-PL"/>
        </w:rPr>
        <w:t>OŚWIADCZAMY</w:t>
      </w:r>
      <w:r w:rsidRPr="0028012F">
        <w:rPr>
          <w:rFonts w:ascii="Verdana" w:eastAsia="Times New Roman" w:hAnsi="Verdana" w:cs="Calibri"/>
          <w:sz w:val="18"/>
          <w:szCs w:val="18"/>
          <w:lang w:eastAsia="pl-PL"/>
        </w:rPr>
        <w:t xml:space="preserve">, </w:t>
      </w:r>
      <w:r w:rsidRPr="0028012F">
        <w:rPr>
          <w:rFonts w:ascii="Verdana" w:eastAsia="Times New Roman" w:hAnsi="Verdana" w:cs="Calibri"/>
          <w:bCs/>
          <w:sz w:val="18"/>
          <w:szCs w:val="18"/>
          <w:lang w:eastAsia="pl-PL"/>
        </w:rPr>
        <w:t>że</w:t>
      </w:r>
      <w:r w:rsidRPr="0028012F">
        <w:rPr>
          <w:rFonts w:ascii="Verdana" w:eastAsia="Times New Roman" w:hAnsi="Verdana" w:cs="Calibri"/>
          <w:sz w:val="18"/>
          <w:szCs w:val="18"/>
          <w:lang w:eastAsia="pl-PL"/>
        </w:rPr>
        <w:t xml:space="preserve"> w okresie ostatnich 5 lat przed upływem terminu składania Ofert wykonaliśmy następujące roboty budowlane:</w:t>
      </w:r>
    </w:p>
    <w:p w:rsidR="0028012F" w:rsidRPr="0028012F" w:rsidRDefault="0028012F" w:rsidP="0028012F">
      <w:pPr>
        <w:spacing w:after="120" w:line="240" w:lineRule="auto"/>
        <w:jc w:val="both"/>
        <w:rPr>
          <w:rFonts w:ascii="Verdana" w:eastAsia="Times New Roman" w:hAnsi="Verdana" w:cs="Calibr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3118"/>
        <w:gridCol w:w="1276"/>
        <w:gridCol w:w="1843"/>
        <w:gridCol w:w="3543"/>
      </w:tblGrid>
      <w:tr w:rsidR="0028012F" w:rsidRPr="0028012F" w:rsidTr="00805CDE">
        <w:trPr>
          <w:cantSplit/>
          <w:trHeight w:val="737"/>
          <w:tblHeader/>
        </w:trPr>
        <w:tc>
          <w:tcPr>
            <w:tcW w:w="597" w:type="dxa"/>
            <w:vMerge w:val="restart"/>
            <w:tcBorders>
              <w:top w:val="single" w:sz="4" w:space="0" w:color="auto"/>
              <w:left w:val="single" w:sz="4" w:space="0" w:color="auto"/>
            </w:tcBorders>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p>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Lp.</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p>
          <w:p w:rsidR="0028012F" w:rsidRPr="0028012F" w:rsidRDefault="0028012F" w:rsidP="0028012F">
            <w:pPr>
              <w:spacing w:after="0" w:line="240" w:lineRule="auto"/>
              <w:jc w:val="center"/>
              <w:rPr>
                <w:rFonts w:ascii="Verdana" w:eastAsia="Times New Roman" w:hAnsi="Verdana" w:cs="Calibri"/>
                <w:b/>
                <w:sz w:val="16"/>
                <w:szCs w:val="16"/>
              </w:rPr>
            </w:pPr>
            <w:r w:rsidRPr="0028012F">
              <w:rPr>
                <w:rFonts w:ascii="Verdana" w:eastAsia="Times New Roman" w:hAnsi="Verdana" w:cs="Calibri"/>
                <w:b/>
                <w:sz w:val="16"/>
                <w:szCs w:val="16"/>
              </w:rPr>
              <w:t>Przedmiot zamówienia wraz ze wskazaniem średnicy oraz długości wykonanej preizolowanej sieci ciepłowniczej)</w:t>
            </w:r>
          </w:p>
          <w:p w:rsidR="0028012F" w:rsidRPr="0028012F" w:rsidRDefault="0028012F" w:rsidP="0028012F">
            <w:pPr>
              <w:spacing w:after="0" w:line="240" w:lineRule="auto"/>
              <w:jc w:val="center"/>
              <w:rPr>
                <w:rFonts w:ascii="Verdana" w:eastAsia="Times New Roman" w:hAnsi="Verdana" w:cs="Calibri"/>
                <w:b/>
                <w:sz w:val="16"/>
                <w:szCs w:val="16"/>
              </w:rPr>
            </w:pPr>
          </w:p>
        </w:tc>
        <w:tc>
          <w:tcPr>
            <w:tcW w:w="3119" w:type="dxa"/>
            <w:gridSpan w:val="2"/>
            <w:tcBorders>
              <w:top w:val="single" w:sz="4" w:space="0" w:color="auto"/>
              <w:bottom w:val="single" w:sz="4" w:space="0" w:color="auto"/>
            </w:tcBorders>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Termin realizacji robót</w:t>
            </w:r>
          </w:p>
        </w:tc>
        <w:tc>
          <w:tcPr>
            <w:tcW w:w="3543" w:type="dxa"/>
            <w:vMerge w:val="restart"/>
            <w:tcBorders>
              <w:top w:val="single" w:sz="4" w:space="0" w:color="auto"/>
              <w:left w:val="nil"/>
              <w:right w:val="single" w:sz="4" w:space="0" w:color="auto"/>
            </w:tcBorders>
            <w:shd w:val="clear" w:color="auto" w:fill="1A7466"/>
            <w:vAlign w:val="center"/>
          </w:tcPr>
          <w:p w:rsidR="0028012F" w:rsidRPr="0028012F" w:rsidRDefault="0028012F" w:rsidP="0028012F">
            <w:pPr>
              <w:spacing w:after="0" w:line="240" w:lineRule="auto"/>
              <w:jc w:val="center"/>
              <w:rPr>
                <w:rFonts w:ascii="Verdana" w:eastAsia="Times New Roman" w:hAnsi="Verdana" w:cs="Calibri"/>
                <w:b/>
                <w:sz w:val="16"/>
                <w:szCs w:val="16"/>
                <w:lang w:eastAsia="pl-PL"/>
              </w:rPr>
            </w:pPr>
            <w:r w:rsidRPr="0028012F">
              <w:rPr>
                <w:rFonts w:ascii="Verdana" w:eastAsia="Times New Roman" w:hAnsi="Verdana" w:cs="Calibri"/>
                <w:b/>
                <w:sz w:val="16"/>
                <w:szCs w:val="16"/>
                <w:lang w:eastAsia="pl-PL"/>
              </w:rPr>
              <w:t>Nazwa Odbiorcy</w:t>
            </w:r>
          </w:p>
          <w:p w:rsidR="0028012F" w:rsidRPr="0028012F" w:rsidRDefault="0028012F" w:rsidP="0028012F">
            <w:pPr>
              <w:spacing w:after="0" w:line="240" w:lineRule="auto"/>
              <w:jc w:val="center"/>
              <w:rPr>
                <w:rFonts w:ascii="Verdana" w:eastAsia="Times New Roman" w:hAnsi="Verdana" w:cs="Calibri"/>
                <w:sz w:val="16"/>
                <w:szCs w:val="16"/>
                <w:lang w:eastAsia="pl-PL"/>
              </w:rPr>
            </w:pPr>
            <w:r w:rsidRPr="0028012F">
              <w:rPr>
                <w:rFonts w:ascii="Verdana" w:eastAsia="Times New Roman" w:hAnsi="Verdana" w:cs="Calibri"/>
                <w:b/>
                <w:sz w:val="16"/>
                <w:szCs w:val="16"/>
                <w:lang w:eastAsia="pl-PL"/>
              </w:rPr>
              <w:t>(wraz z adresem i nr telefonu)</w:t>
            </w:r>
          </w:p>
        </w:tc>
      </w:tr>
      <w:tr w:rsidR="0028012F" w:rsidRPr="0028012F" w:rsidTr="00805CDE">
        <w:trPr>
          <w:cantSplit/>
          <w:trHeight w:val="504"/>
          <w:tblHeader/>
        </w:trPr>
        <w:tc>
          <w:tcPr>
            <w:tcW w:w="597" w:type="dxa"/>
            <w:vMerge/>
            <w:tcBorders>
              <w:left w:val="single" w:sz="4" w:space="0" w:color="auto"/>
            </w:tcBorders>
            <w:shd w:val="clear" w:color="auto" w:fill="00B050"/>
            <w:vAlign w:val="center"/>
          </w:tcPr>
          <w:p w:rsidR="0028012F" w:rsidRPr="0028012F" w:rsidRDefault="0028012F" w:rsidP="0028012F">
            <w:pPr>
              <w:spacing w:after="0" w:line="288" w:lineRule="auto"/>
              <w:jc w:val="center"/>
              <w:rPr>
                <w:rFonts w:ascii="Verdana" w:eastAsia="Times New Roman" w:hAnsi="Verdana" w:cs="Calibri"/>
                <w:b/>
                <w:sz w:val="16"/>
                <w:szCs w:val="16"/>
              </w:rPr>
            </w:pPr>
          </w:p>
        </w:tc>
        <w:tc>
          <w:tcPr>
            <w:tcW w:w="3118" w:type="dxa"/>
            <w:vMerge/>
            <w:tcBorders>
              <w:top w:val="nil"/>
              <w:right w:val="single" w:sz="4" w:space="0" w:color="auto"/>
            </w:tcBorders>
            <w:shd w:val="clear" w:color="auto" w:fill="00B050"/>
            <w:vAlign w:val="center"/>
          </w:tcPr>
          <w:p w:rsidR="0028012F" w:rsidRPr="0028012F" w:rsidRDefault="0028012F" w:rsidP="0028012F">
            <w:pPr>
              <w:spacing w:after="0" w:line="288" w:lineRule="auto"/>
              <w:jc w:val="center"/>
              <w:rPr>
                <w:rFonts w:ascii="Verdana" w:eastAsia="Times New Roman" w:hAnsi="Verdana" w:cs="Calibri"/>
                <w:b/>
                <w:sz w:val="16"/>
                <w:szCs w:val="16"/>
              </w:rPr>
            </w:pPr>
          </w:p>
        </w:tc>
        <w:tc>
          <w:tcPr>
            <w:tcW w:w="1276" w:type="dxa"/>
            <w:tcBorders>
              <w:top w:val="nil"/>
            </w:tcBorders>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Data</w:t>
            </w:r>
          </w:p>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rozpoczęcia</w:t>
            </w:r>
          </w:p>
        </w:tc>
        <w:tc>
          <w:tcPr>
            <w:tcW w:w="1843" w:type="dxa"/>
            <w:tcBorders>
              <w:top w:val="nil"/>
              <w:right w:val="single" w:sz="4" w:space="0" w:color="auto"/>
            </w:tcBorders>
            <w:shd w:val="clear" w:color="auto" w:fill="1A7466"/>
            <w:vAlign w:val="center"/>
          </w:tcPr>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Data</w:t>
            </w:r>
          </w:p>
          <w:p w:rsidR="0028012F" w:rsidRPr="0028012F" w:rsidRDefault="0028012F" w:rsidP="0028012F">
            <w:pPr>
              <w:spacing w:after="0" w:line="288" w:lineRule="auto"/>
              <w:jc w:val="center"/>
              <w:rPr>
                <w:rFonts w:ascii="Verdana" w:eastAsia="Times New Roman" w:hAnsi="Verdana" w:cs="Calibri"/>
                <w:b/>
                <w:sz w:val="16"/>
                <w:szCs w:val="16"/>
              </w:rPr>
            </w:pPr>
            <w:r w:rsidRPr="0028012F">
              <w:rPr>
                <w:rFonts w:ascii="Verdana" w:eastAsia="Times New Roman" w:hAnsi="Verdana" w:cs="Calibri"/>
                <w:b/>
                <w:sz w:val="16"/>
                <w:szCs w:val="16"/>
              </w:rPr>
              <w:t>zakończenia</w:t>
            </w:r>
          </w:p>
        </w:tc>
        <w:tc>
          <w:tcPr>
            <w:tcW w:w="3543" w:type="dxa"/>
            <w:vMerge/>
            <w:tcBorders>
              <w:left w:val="single" w:sz="4" w:space="0" w:color="auto"/>
              <w:bottom w:val="single" w:sz="4" w:space="0" w:color="auto"/>
              <w:right w:val="single" w:sz="4" w:space="0" w:color="auto"/>
            </w:tcBorders>
            <w:shd w:val="clear" w:color="auto" w:fill="00B050"/>
          </w:tcPr>
          <w:p w:rsidR="0028012F" w:rsidRPr="0028012F" w:rsidRDefault="0028012F" w:rsidP="0028012F">
            <w:pPr>
              <w:spacing w:after="0" w:line="288" w:lineRule="auto"/>
              <w:jc w:val="center"/>
              <w:rPr>
                <w:rFonts w:ascii="Verdana" w:eastAsia="Times New Roman" w:hAnsi="Verdana" w:cs="Calibri"/>
                <w:sz w:val="16"/>
                <w:szCs w:val="16"/>
              </w:rPr>
            </w:pPr>
          </w:p>
        </w:tc>
      </w:tr>
      <w:tr w:rsidR="0028012F" w:rsidRPr="0028012F" w:rsidTr="00805CDE">
        <w:trPr>
          <w:trHeight w:val="443"/>
        </w:trPr>
        <w:tc>
          <w:tcPr>
            <w:tcW w:w="597" w:type="dxa"/>
          </w:tcPr>
          <w:p w:rsidR="0028012F" w:rsidRPr="0028012F" w:rsidRDefault="0028012F" w:rsidP="0028012F">
            <w:pPr>
              <w:numPr>
                <w:ilvl w:val="0"/>
                <w:numId w:val="1"/>
              </w:numPr>
              <w:autoSpaceDE w:val="0"/>
              <w:autoSpaceDN w:val="0"/>
              <w:spacing w:before="120" w:after="200" w:line="240" w:lineRule="auto"/>
              <w:jc w:val="both"/>
              <w:rPr>
                <w:rFonts w:ascii="Verdana" w:eastAsia="Times New Roman" w:hAnsi="Verdana" w:cs="Calibri"/>
                <w:sz w:val="16"/>
                <w:szCs w:val="16"/>
              </w:rPr>
            </w:pPr>
          </w:p>
        </w:tc>
        <w:tc>
          <w:tcPr>
            <w:tcW w:w="3118" w:type="dxa"/>
            <w:tcBorders>
              <w:right w:val="single" w:sz="4" w:space="0" w:color="auto"/>
            </w:tcBorders>
          </w:tcPr>
          <w:p w:rsidR="0028012F" w:rsidRPr="0028012F" w:rsidRDefault="0028012F" w:rsidP="0028012F">
            <w:pPr>
              <w:spacing w:before="120" w:after="0" w:line="288" w:lineRule="auto"/>
              <w:jc w:val="both"/>
              <w:rPr>
                <w:rFonts w:ascii="Verdana" w:eastAsia="Times New Roman" w:hAnsi="Verdana" w:cs="Calibri"/>
                <w:sz w:val="16"/>
                <w:szCs w:val="16"/>
              </w:rPr>
            </w:pPr>
          </w:p>
        </w:tc>
        <w:tc>
          <w:tcPr>
            <w:tcW w:w="1276" w:type="dxa"/>
            <w:tcBorders>
              <w:top w:val="nil"/>
            </w:tcBorders>
          </w:tcPr>
          <w:p w:rsidR="0028012F" w:rsidRPr="0028012F" w:rsidRDefault="0028012F" w:rsidP="0028012F">
            <w:pPr>
              <w:spacing w:before="120" w:after="0" w:line="288" w:lineRule="auto"/>
              <w:jc w:val="both"/>
              <w:rPr>
                <w:rFonts w:ascii="Verdana" w:eastAsia="Times New Roman" w:hAnsi="Verdana" w:cs="Calibri"/>
                <w:sz w:val="16"/>
                <w:szCs w:val="16"/>
              </w:rPr>
            </w:pPr>
          </w:p>
        </w:tc>
        <w:tc>
          <w:tcPr>
            <w:tcW w:w="1843" w:type="dxa"/>
            <w:tcBorders>
              <w:top w:val="nil"/>
              <w:right w:val="single" w:sz="4" w:space="0" w:color="auto"/>
            </w:tcBorders>
          </w:tcPr>
          <w:p w:rsidR="0028012F" w:rsidRPr="0028012F" w:rsidRDefault="0028012F" w:rsidP="0028012F">
            <w:pPr>
              <w:spacing w:before="120" w:after="0" w:line="288" w:lineRule="auto"/>
              <w:jc w:val="both"/>
              <w:rPr>
                <w:rFonts w:ascii="Verdana" w:eastAsia="Times New Roman" w:hAnsi="Verdana" w:cs="Calibri"/>
                <w:sz w:val="16"/>
                <w:szCs w:val="16"/>
              </w:rPr>
            </w:pPr>
          </w:p>
        </w:tc>
        <w:tc>
          <w:tcPr>
            <w:tcW w:w="3543" w:type="dxa"/>
            <w:tcBorders>
              <w:top w:val="single" w:sz="4" w:space="0" w:color="auto"/>
              <w:left w:val="single" w:sz="4" w:space="0" w:color="auto"/>
              <w:bottom w:val="single" w:sz="4" w:space="0" w:color="auto"/>
              <w:right w:val="single" w:sz="4" w:space="0" w:color="auto"/>
            </w:tcBorders>
          </w:tcPr>
          <w:p w:rsidR="0028012F" w:rsidRPr="0028012F" w:rsidRDefault="0028012F" w:rsidP="0028012F">
            <w:pPr>
              <w:spacing w:before="120" w:after="0" w:line="288" w:lineRule="auto"/>
              <w:jc w:val="both"/>
              <w:rPr>
                <w:rFonts w:ascii="Verdana" w:eastAsia="Times New Roman" w:hAnsi="Verdana" w:cs="Calibri"/>
                <w:sz w:val="16"/>
                <w:szCs w:val="16"/>
              </w:rPr>
            </w:pPr>
          </w:p>
        </w:tc>
      </w:tr>
    </w:tbl>
    <w:p w:rsidR="0028012F" w:rsidRPr="0028012F" w:rsidRDefault="0028012F" w:rsidP="0028012F">
      <w:pPr>
        <w:spacing w:before="120" w:after="0" w:line="288" w:lineRule="auto"/>
        <w:ind w:right="1"/>
        <w:jc w:val="both"/>
        <w:outlineLvl w:val="0"/>
        <w:rPr>
          <w:rFonts w:ascii="Verdana" w:eastAsia="Times New Roman" w:hAnsi="Verdana" w:cs="Calibri"/>
          <w:sz w:val="18"/>
          <w:szCs w:val="18"/>
        </w:rPr>
      </w:pPr>
      <w:bookmarkStart w:id="14" w:name="_Toc515896307"/>
      <w:bookmarkStart w:id="15" w:name="_Toc122344848"/>
      <w:r w:rsidRPr="0028012F">
        <w:rPr>
          <w:rFonts w:ascii="Verdana" w:eastAsia="Times New Roman" w:hAnsi="Verdana" w:cs="Calibri"/>
          <w:sz w:val="18"/>
          <w:szCs w:val="18"/>
        </w:rPr>
        <w:t>UWAGA: Należy dostosować ilość wierszy do ilości wykazywanych zadań</w:t>
      </w:r>
      <w:bookmarkEnd w:id="14"/>
      <w:bookmarkEnd w:id="15"/>
    </w:p>
    <w:p w:rsidR="0028012F" w:rsidRPr="0028012F" w:rsidRDefault="0028012F" w:rsidP="0028012F">
      <w:pPr>
        <w:spacing w:before="120" w:after="0" w:line="288" w:lineRule="auto"/>
        <w:ind w:right="1"/>
        <w:jc w:val="both"/>
        <w:rPr>
          <w:rFonts w:ascii="Verdana" w:eastAsia="Times New Roman" w:hAnsi="Verdana" w:cs="Calibri"/>
          <w:sz w:val="18"/>
          <w:szCs w:val="18"/>
        </w:rPr>
      </w:pPr>
      <w:r w:rsidRPr="0028012F">
        <w:rPr>
          <w:rFonts w:ascii="Verdana" w:eastAsia="Times New Roman" w:hAnsi="Verdana" w:cs="Calibri"/>
          <w:sz w:val="18"/>
          <w:szCs w:val="18"/>
        </w:rPr>
        <w:t xml:space="preserve">Do niniejszego wykazu dołączam dowody potwierdzające, że ww. zamówienia zostały wykonane należycie </w:t>
      </w:r>
    </w:p>
    <w:p w:rsidR="0028012F" w:rsidRPr="0028012F" w:rsidRDefault="0028012F" w:rsidP="0028012F">
      <w:pPr>
        <w:spacing w:after="0" w:line="288" w:lineRule="auto"/>
        <w:ind w:right="-993"/>
        <w:jc w:val="both"/>
        <w:rPr>
          <w:rFonts w:ascii="Verdana" w:eastAsia="Times New Roman" w:hAnsi="Verdana" w:cs="Calibri"/>
          <w:sz w:val="20"/>
          <w:szCs w:val="20"/>
        </w:rPr>
      </w:pPr>
    </w:p>
    <w:p w:rsidR="0028012F" w:rsidRPr="0028012F" w:rsidRDefault="0028012F" w:rsidP="0028012F">
      <w:pPr>
        <w:spacing w:after="0" w:line="288" w:lineRule="auto"/>
        <w:ind w:left="-284" w:right="-993"/>
        <w:jc w:val="both"/>
        <w:rPr>
          <w:rFonts w:ascii="Verdana" w:eastAsia="Times New Roman" w:hAnsi="Verdana" w:cs="Calibri"/>
          <w:sz w:val="20"/>
          <w:szCs w:val="20"/>
        </w:rPr>
      </w:pPr>
    </w:p>
    <w:p w:rsidR="0028012F" w:rsidRPr="0028012F" w:rsidRDefault="0028012F" w:rsidP="0028012F">
      <w:pPr>
        <w:spacing w:after="0" w:line="288" w:lineRule="auto"/>
        <w:ind w:left="-284" w:right="-993"/>
        <w:jc w:val="both"/>
        <w:rPr>
          <w:rFonts w:ascii="Verdana" w:eastAsia="Times New Roman" w:hAnsi="Verdana" w:cs="Calibri"/>
          <w:sz w:val="20"/>
          <w:szCs w:val="20"/>
        </w:rPr>
      </w:pPr>
    </w:p>
    <w:p w:rsidR="0028012F" w:rsidRPr="0028012F" w:rsidRDefault="0028012F" w:rsidP="0028012F">
      <w:pPr>
        <w:spacing w:after="0" w:line="288" w:lineRule="auto"/>
        <w:ind w:left="5670" w:right="-993"/>
        <w:jc w:val="both"/>
        <w:rPr>
          <w:rFonts w:ascii="Verdana" w:eastAsia="Times New Roman" w:hAnsi="Verdana" w:cs="Calibri"/>
          <w:sz w:val="16"/>
          <w:szCs w:val="16"/>
        </w:rPr>
      </w:pPr>
      <w:r w:rsidRPr="0028012F">
        <w:rPr>
          <w:rFonts w:ascii="Verdana" w:eastAsia="Times New Roman" w:hAnsi="Verdana" w:cs="Calibri"/>
          <w:sz w:val="20"/>
          <w:szCs w:val="20"/>
        </w:rPr>
        <w:tab/>
        <w:t xml:space="preserve">        </w:t>
      </w:r>
      <w:r w:rsidRPr="0028012F">
        <w:rPr>
          <w:rFonts w:ascii="Verdana" w:eastAsia="Times New Roman" w:hAnsi="Verdana" w:cs="Calibri"/>
          <w:sz w:val="20"/>
          <w:szCs w:val="20"/>
        </w:rPr>
        <w:tab/>
        <w:t xml:space="preserve">                                                                                                          </w:t>
      </w:r>
      <w:r w:rsidRPr="0028012F">
        <w:rPr>
          <w:rFonts w:ascii="Verdana" w:eastAsia="Times New Roman" w:hAnsi="Verdana" w:cs="Calibri"/>
          <w:sz w:val="16"/>
          <w:szCs w:val="16"/>
        </w:rPr>
        <w:t>…….………..…........................................................</w:t>
      </w:r>
    </w:p>
    <w:p w:rsidR="0028012F" w:rsidRPr="0028012F" w:rsidRDefault="0028012F" w:rsidP="0028012F">
      <w:pPr>
        <w:spacing w:after="0" w:line="240" w:lineRule="auto"/>
        <w:ind w:left="5398" w:right="68"/>
        <w:jc w:val="center"/>
        <w:rPr>
          <w:rFonts w:ascii="Verdana" w:eastAsia="Times New Roman" w:hAnsi="Verdana" w:cs="Calibri"/>
          <w:b/>
          <w:sz w:val="16"/>
          <w:szCs w:val="16"/>
        </w:rPr>
      </w:pPr>
      <w:r w:rsidRPr="0028012F">
        <w:rPr>
          <w:rFonts w:ascii="Verdana" w:eastAsia="Times New Roman" w:hAnsi="Verdana" w:cs="Calibri"/>
          <w:b/>
          <w:sz w:val="16"/>
          <w:szCs w:val="16"/>
        </w:rPr>
        <w:t xml:space="preserve">podpis osoby uprawnionej/ osób uprawnionych do składania oświadczeń woli w imieniu Wykonawcy </w:t>
      </w:r>
    </w:p>
    <w:p w:rsidR="008001E6" w:rsidRDefault="0028012F">
      <w:bookmarkStart w:id="16" w:name="_GoBack"/>
      <w:bookmarkEnd w:id="16"/>
    </w:p>
    <w:sectPr w:rsidR="008001E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12F" w:rsidRDefault="0028012F" w:rsidP="0028012F">
      <w:pPr>
        <w:spacing w:after="0" w:line="240" w:lineRule="auto"/>
      </w:pPr>
      <w:r>
        <w:separator/>
      </w:r>
    </w:p>
  </w:endnote>
  <w:endnote w:type="continuationSeparator" w:id="0">
    <w:p w:rsidR="0028012F" w:rsidRDefault="0028012F" w:rsidP="00280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12F" w:rsidRDefault="0028012F" w:rsidP="0028012F">
      <w:pPr>
        <w:spacing w:after="0" w:line="240" w:lineRule="auto"/>
      </w:pPr>
      <w:r>
        <w:separator/>
      </w:r>
    </w:p>
  </w:footnote>
  <w:footnote w:type="continuationSeparator" w:id="0">
    <w:p w:rsidR="0028012F" w:rsidRDefault="0028012F" w:rsidP="0028012F">
      <w:pPr>
        <w:spacing w:after="0" w:line="240" w:lineRule="auto"/>
      </w:pPr>
      <w:r>
        <w:continuationSeparator/>
      </w:r>
    </w:p>
  </w:footnote>
  <w:footnote w:id="1">
    <w:p w:rsidR="0028012F" w:rsidRPr="0028012F" w:rsidRDefault="0028012F" w:rsidP="0028012F">
      <w:pPr>
        <w:pStyle w:val="Tekstprzypisudolnego"/>
        <w:jc w:val="both"/>
        <w:rPr>
          <w:rFonts w:ascii="Verdana" w:hAnsi="Verdana" w:cs="Calibri"/>
          <w:sz w:val="14"/>
          <w:szCs w:val="14"/>
        </w:rPr>
      </w:pPr>
      <w:r w:rsidRPr="0028012F">
        <w:rPr>
          <w:rStyle w:val="Odwoanieprzypisudolnego"/>
          <w:rFonts w:ascii="Verdana" w:hAnsi="Verdana" w:cs="Calibri"/>
          <w:sz w:val="14"/>
          <w:szCs w:val="14"/>
        </w:rPr>
        <w:footnoteRef/>
      </w:r>
      <w:r w:rsidRPr="0028012F">
        <w:rPr>
          <w:rFonts w:ascii="Verdana" w:hAnsi="Verdana" w:cs="Calibri"/>
          <w:sz w:val="14"/>
          <w:szCs w:val="14"/>
        </w:rPr>
        <w:t xml:space="preserve"> W przypadku konsorcjum należy wpisać wszystkich wykonawców oraz wskazać lidera.</w:t>
      </w:r>
    </w:p>
  </w:footnote>
  <w:footnote w:id="2">
    <w:p w:rsidR="0028012F" w:rsidRPr="0028012F" w:rsidDel="00900F4B" w:rsidRDefault="0028012F" w:rsidP="0028012F">
      <w:pPr>
        <w:pStyle w:val="Tekstprzypisudolnego"/>
        <w:rPr>
          <w:del w:id="2" w:author="Autor"/>
          <w:rFonts w:ascii="Verdana" w:hAnsi="Verdana" w:cs="Calibri"/>
          <w:sz w:val="14"/>
          <w:szCs w:val="14"/>
        </w:rPr>
      </w:pPr>
      <w:r w:rsidRPr="0028012F">
        <w:rPr>
          <w:rStyle w:val="Odwoanieprzypisudolnego"/>
          <w:rFonts w:ascii="Verdana" w:hAnsi="Verdana" w:cs="Calibri"/>
          <w:sz w:val="14"/>
          <w:szCs w:val="14"/>
        </w:rPr>
        <w:footnoteRef/>
      </w:r>
      <w:r w:rsidRPr="0028012F">
        <w:rPr>
          <w:rFonts w:ascii="Verdana" w:hAnsi="Verdana" w:cs="Calibri"/>
          <w:sz w:val="14"/>
          <w:szCs w:val="14"/>
        </w:rPr>
        <w:t xml:space="preserve"> Niewłaściwe skreślić</w:t>
      </w:r>
    </w:p>
  </w:footnote>
  <w:footnote w:id="3">
    <w:p w:rsidR="0028012F" w:rsidRPr="0028012F" w:rsidRDefault="0028012F" w:rsidP="0028012F">
      <w:pPr>
        <w:pStyle w:val="Tekstprzypisudolnego"/>
        <w:jc w:val="both"/>
        <w:rPr>
          <w:rFonts w:ascii="Verdana" w:hAnsi="Verdana" w:cs="Calibri"/>
          <w:sz w:val="14"/>
          <w:szCs w:val="14"/>
        </w:rPr>
      </w:pPr>
      <w:r w:rsidRPr="0028012F">
        <w:rPr>
          <w:rStyle w:val="Odwoanieprzypisudolnego"/>
          <w:rFonts w:ascii="Verdana" w:hAnsi="Verdana" w:cs="Calibri"/>
          <w:sz w:val="14"/>
          <w:szCs w:val="14"/>
        </w:rPr>
        <w:footnoteRef/>
      </w:r>
      <w:r w:rsidRPr="0028012F">
        <w:rPr>
          <w:rFonts w:ascii="Verdana" w:hAnsi="Verdana" w:cs="Calibri"/>
          <w:sz w:val="14"/>
          <w:szCs w:val="14"/>
        </w:rPr>
        <w:t xml:space="preserve"> Niewłaściwe skreślić</w:t>
      </w:r>
    </w:p>
  </w:footnote>
  <w:footnote w:id="4">
    <w:p w:rsidR="0028012F" w:rsidRPr="0028012F" w:rsidRDefault="0028012F" w:rsidP="0028012F">
      <w:pPr>
        <w:pStyle w:val="Default"/>
        <w:jc w:val="both"/>
        <w:rPr>
          <w:rFonts w:ascii="Verdana" w:eastAsia="Calibri" w:hAnsi="Verdana" w:cs="Calibri"/>
          <w:color w:val="auto"/>
          <w:sz w:val="14"/>
          <w:szCs w:val="14"/>
          <w:lang w:eastAsia="en-US"/>
        </w:rPr>
      </w:pPr>
      <w:r w:rsidRPr="0028012F">
        <w:rPr>
          <w:rStyle w:val="Odwoanieprzypisudolnego"/>
          <w:rFonts w:ascii="Verdana" w:hAnsi="Verdana" w:cs="Calibri"/>
          <w:sz w:val="14"/>
          <w:szCs w:val="14"/>
        </w:rPr>
        <w:footnoteRef/>
      </w:r>
      <w:r w:rsidRPr="0028012F">
        <w:rPr>
          <w:rFonts w:ascii="Verdana" w:hAnsi="Verdana" w:cs="Calibri"/>
          <w:sz w:val="14"/>
          <w:szCs w:val="14"/>
        </w:rPr>
        <w:t xml:space="preserve"> </w:t>
      </w:r>
      <w:proofErr w:type="spellStart"/>
      <w:r w:rsidRPr="0028012F">
        <w:rPr>
          <w:rFonts w:ascii="Verdana" w:eastAsia="Calibri" w:hAnsi="Verdana" w:cs="Calibri"/>
          <w:sz w:val="14"/>
          <w:szCs w:val="14"/>
          <w:lang w:eastAsia="en-US"/>
        </w:rPr>
        <w:t>mikroprzedsiębiorca</w:t>
      </w:r>
      <w:proofErr w:type="spellEnd"/>
      <w:r w:rsidRPr="0028012F">
        <w:rPr>
          <w:rFonts w:ascii="Verdana" w:eastAsia="Calibri" w:hAnsi="Verdana" w:cs="Calibr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8012F">
        <w:rPr>
          <w:rFonts w:ascii="Verdana" w:eastAsia="Calibri" w:hAnsi="Verdana" w:cs="Calibri"/>
          <w:color w:val="auto"/>
          <w:sz w:val="14"/>
          <w:szCs w:val="14"/>
          <w:lang w:eastAsia="en-US"/>
        </w:rPr>
        <w:t xml:space="preserve">koniec jednego z tych lat nie przekroczyły równowartości w złotych 2 milionów euro; </w:t>
      </w:r>
    </w:p>
    <w:p w:rsidR="0028012F" w:rsidRPr="0028012F" w:rsidRDefault="0028012F" w:rsidP="0028012F">
      <w:pPr>
        <w:autoSpaceDE w:val="0"/>
        <w:autoSpaceDN w:val="0"/>
        <w:adjustRightInd w:val="0"/>
        <w:spacing w:line="240" w:lineRule="auto"/>
        <w:rPr>
          <w:rFonts w:ascii="Verdana" w:hAnsi="Verdana" w:cs="Calibri"/>
          <w:sz w:val="14"/>
          <w:szCs w:val="14"/>
        </w:rPr>
      </w:pPr>
      <w:r w:rsidRPr="0028012F">
        <w:rPr>
          <w:rFonts w:ascii="Verdana" w:hAnsi="Verdana" w:cs="Calibr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28012F" w:rsidRPr="0028012F" w:rsidRDefault="0028012F" w:rsidP="0028012F">
      <w:pPr>
        <w:autoSpaceDE w:val="0"/>
        <w:autoSpaceDN w:val="0"/>
        <w:adjustRightInd w:val="0"/>
        <w:spacing w:line="240" w:lineRule="auto"/>
        <w:rPr>
          <w:rFonts w:ascii="Verdana" w:hAnsi="Verdana" w:cs="Calibri"/>
          <w:sz w:val="14"/>
          <w:szCs w:val="14"/>
        </w:rPr>
      </w:pPr>
      <w:r w:rsidRPr="0028012F">
        <w:rPr>
          <w:rFonts w:ascii="Verdana" w:hAnsi="Verdana" w:cs="Calibri"/>
          <w:sz w:val="14"/>
          <w:szCs w:val="14"/>
        </w:rPr>
        <w:t>średni przedsiębiorca – oznacza przedsiębiorcę,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rsidR="0028012F" w:rsidRPr="0028012F" w:rsidRDefault="0028012F" w:rsidP="0028012F">
      <w:pPr>
        <w:pStyle w:val="Tekstprzypisudolnego"/>
        <w:rPr>
          <w:rFonts w:ascii="Verdana" w:hAnsi="Verdana" w:cs="Calibri"/>
          <w:sz w:val="14"/>
          <w:szCs w:val="14"/>
        </w:rPr>
      </w:pPr>
      <w:r w:rsidRPr="0028012F">
        <w:rPr>
          <w:rStyle w:val="Odwoanieprzypisudolnego"/>
          <w:rFonts w:ascii="Verdana" w:hAnsi="Verdana" w:cs="Calibri"/>
          <w:sz w:val="14"/>
          <w:szCs w:val="14"/>
        </w:rPr>
        <w:footnoteRef/>
      </w:r>
      <w:r w:rsidRPr="0028012F">
        <w:rPr>
          <w:rFonts w:ascii="Verdana" w:hAnsi="Verdana" w:cs="Calibri"/>
          <w:sz w:val="14"/>
          <w:szCs w:val="14"/>
        </w:rPr>
        <w:t xml:space="preserve"> Niewłaściwe skreślić. </w:t>
      </w:r>
      <w:r w:rsidRPr="0028012F">
        <w:rPr>
          <w:rFonts w:ascii="Verdana" w:hAnsi="Verdana" w:cs="Calibri"/>
          <w:sz w:val="14"/>
          <w:szCs w:val="14"/>
        </w:rPr>
        <w:br/>
        <w:t>- brak skreślenia oznacza, że Wykonawca przy realizacji zamówienia nie będzie korzystać z podwykonawców.</w:t>
      </w:r>
    </w:p>
  </w:footnote>
  <w:footnote w:id="6">
    <w:p w:rsidR="0028012F" w:rsidRPr="0028012F" w:rsidRDefault="0028012F" w:rsidP="0028012F">
      <w:pPr>
        <w:pStyle w:val="Tekstprzypisudolnego"/>
        <w:rPr>
          <w:rFonts w:ascii="Verdana" w:hAnsi="Verdana" w:cs="Calibri"/>
          <w:sz w:val="14"/>
          <w:szCs w:val="14"/>
        </w:rPr>
      </w:pPr>
      <w:r w:rsidRPr="0028012F">
        <w:rPr>
          <w:rStyle w:val="Odwoanieprzypisudolnego"/>
          <w:rFonts w:ascii="Verdana" w:hAnsi="Verdana" w:cs="Calibri"/>
          <w:sz w:val="14"/>
          <w:szCs w:val="14"/>
        </w:rPr>
        <w:footnoteRef/>
      </w:r>
      <w:r w:rsidRPr="0028012F">
        <w:rPr>
          <w:rFonts w:ascii="Verdana" w:hAnsi="Verdana" w:cs="Calibri"/>
          <w:sz w:val="14"/>
          <w:szCs w:val="14"/>
        </w:rPr>
        <w:t xml:space="preserve"> *) niepotrzebne skreślić</w:t>
      </w:r>
    </w:p>
    <w:p w:rsidR="0028012F" w:rsidRPr="0028012F" w:rsidRDefault="0028012F" w:rsidP="0028012F">
      <w:pPr>
        <w:pStyle w:val="Tekstprzypisudolnego"/>
        <w:jc w:val="both"/>
        <w:rPr>
          <w:rFonts w:cs="Calibri"/>
          <w:sz w:val="14"/>
          <w:szCs w:val="14"/>
        </w:rPr>
      </w:pPr>
      <w:r w:rsidRPr="0028012F">
        <w:rPr>
          <w:rFonts w:ascii="Verdana" w:hAnsi="Verdana" w:cs="Calibr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rsidR="0028012F" w:rsidRPr="0028012F" w:rsidRDefault="0028012F" w:rsidP="0028012F">
      <w:pPr>
        <w:pStyle w:val="Tekstprzypisudolnego"/>
        <w:rPr>
          <w:rFonts w:ascii="Verdana" w:hAnsi="Verdana" w:cs="Calibri"/>
          <w:sz w:val="14"/>
          <w:szCs w:val="14"/>
        </w:rPr>
      </w:pPr>
      <w:r w:rsidRPr="0028012F">
        <w:rPr>
          <w:rStyle w:val="Odwoanieprzypisudolnego"/>
          <w:rFonts w:ascii="Verdana" w:hAnsi="Verdana" w:cs="Calibri"/>
          <w:sz w:val="14"/>
          <w:szCs w:val="14"/>
        </w:rPr>
        <w:footnoteRef/>
      </w:r>
      <w:r w:rsidRPr="0028012F">
        <w:rPr>
          <w:rFonts w:ascii="Verdana" w:hAnsi="Verdana" w:cs="Calibri"/>
          <w:sz w:val="14"/>
          <w:szCs w:val="14"/>
        </w:rPr>
        <w:t xml:space="preserve"> Jeśli NIE - prosimy wskazać okres/etap realizacji zamówienia/umowy w sprawie zamówienia na jaki będą udostępnione zasoby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12F"/>
    <w:rsid w:val="0028012F"/>
    <w:rsid w:val="003C3121"/>
    <w:rsid w:val="00A634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45FAE9-5168-4822-B10C-C993891AF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8012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012F"/>
    <w:rPr>
      <w:sz w:val="20"/>
      <w:szCs w:val="20"/>
    </w:rPr>
  </w:style>
  <w:style w:type="character" w:styleId="Odwoanieprzypisudolnego">
    <w:name w:val="footnote reference"/>
    <w:basedOn w:val="Domylnaczcionkaakapitu"/>
    <w:rsid w:val="0028012F"/>
    <w:rPr>
      <w:rFonts w:cs="Times New Roman"/>
      <w:vertAlign w:val="superscript"/>
    </w:rPr>
  </w:style>
  <w:style w:type="paragraph" w:customStyle="1" w:styleId="Default">
    <w:name w:val="Default"/>
    <w:rsid w:val="0028012F"/>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Formularze edytowalne.docx</dmsv2BaseFileName>
    <dmsv2BaseDisplayName xmlns="http://schemas.microsoft.com/sharepoint/v3">Formularze edytowalne</dmsv2BaseDisplayName>
    <dmsv2SWPP2ObjectNumber xmlns="http://schemas.microsoft.com/sharepoint/v3">POST/PEC/PEC/ZWZ/00227/2025                       </dmsv2SWPP2ObjectNumber>
    <dmsv2SWPP2SumMD5 xmlns="http://schemas.microsoft.com/sharepoint/v3">61c18ba05011d580660efd6d1fcaf73a</dmsv2SWPP2SumMD5>
    <dmsv2BaseMoved xmlns="http://schemas.microsoft.com/sharepoint/v3">false</dmsv2BaseMoved>
    <dmsv2BaseIsSensitive xmlns="http://schemas.microsoft.com/sharepoint/v3">true</dmsv2BaseIsSensitive>
    <dmsv2SWPP2IDSWPP2 xmlns="http://schemas.microsoft.com/sharepoint/v3">671825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22052824</dmsv2BaseClientSystemDocumentID>
    <dmsv2BaseModifiedByID xmlns="http://schemas.microsoft.com/sharepoint/v3">19100937</dmsv2BaseModifiedByID>
    <dmsv2BaseCreatedByID xmlns="http://schemas.microsoft.com/sharepoint/v3">19100937</dmsv2BaseCreatedByID>
    <dmsv2SWPP2ObjectDepartment xmlns="http://schemas.microsoft.com/sharepoint/v3">00000001000l0003000m</dmsv2SWPP2ObjectDepartment>
    <dmsv2SWPP2ObjectName xmlns="http://schemas.microsoft.com/sharepoint/v3">Postępowanie</dmsv2SWPP2ObjectName>
    <_dlc_DocId xmlns="a19cb1c7-c5c7-46d4-85ae-d83685407bba">MUFVPD5EPY3P-1754216884-17368</_dlc_DocId>
    <_dlc_DocIdUrl xmlns="a19cb1c7-c5c7-46d4-85ae-d83685407bba">
      <Url>https://swpp2.dms.gkpge.pl/sites/36/_layouts/15/DocIdRedir.aspx?ID=MUFVPD5EPY3P-1754216884-17368</Url>
      <Description>MUFVPD5EPY3P-1754216884-17368</Description>
    </_dlc_DocIdUrl>
  </documentManagement>
</p:properties>
</file>

<file path=customXml/itemProps1.xml><?xml version="1.0" encoding="utf-8"?>
<ds:datastoreItem xmlns:ds="http://schemas.openxmlformats.org/officeDocument/2006/customXml" ds:itemID="{5A36F337-FC83-4C81-A2F0-9F0F95E2662E}"/>
</file>

<file path=customXml/itemProps2.xml><?xml version="1.0" encoding="utf-8"?>
<ds:datastoreItem xmlns:ds="http://schemas.openxmlformats.org/officeDocument/2006/customXml" ds:itemID="{80712ADB-5015-42CF-B3D4-A5B73A1F6641}"/>
</file>

<file path=customXml/itemProps3.xml><?xml version="1.0" encoding="utf-8"?>
<ds:datastoreItem xmlns:ds="http://schemas.openxmlformats.org/officeDocument/2006/customXml" ds:itemID="{310ADAD6-74E4-486E-B243-CF54A41BA4DB}"/>
</file>

<file path=customXml/itemProps4.xml><?xml version="1.0" encoding="utf-8"?>
<ds:datastoreItem xmlns:ds="http://schemas.openxmlformats.org/officeDocument/2006/customXml" ds:itemID="{F5260D32-64C2-436C-AEE3-49FA67C5D6CE}"/>
</file>

<file path=docProps/app.xml><?xml version="1.0" encoding="utf-8"?>
<Properties xmlns="http://schemas.openxmlformats.org/officeDocument/2006/extended-properties" xmlns:vt="http://schemas.openxmlformats.org/officeDocument/2006/docPropsVTypes">
  <Template>Normal</Template>
  <TotalTime>0</TotalTime>
  <Pages>7</Pages>
  <Words>2009</Words>
  <Characters>12055</Characters>
  <Application>Microsoft Office Word</Application>
  <DocSecurity>0</DocSecurity>
  <Lines>100</Lines>
  <Paragraphs>28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UWAGA: Należy dostosować ilość wierszy do ilości wykazywanych zadań</vt:lpstr>
    </vt:vector>
  </TitlesOfParts>
  <Company>PGE Systemy</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Brudło Klaudia [PGE EC S.A.]</dc:creator>
  <cp:keywords/>
  <dc:description/>
  <cp:lastModifiedBy>Brudło Klaudia [PGE EC S.A.]</cp:lastModifiedBy>
  <cp:revision>1</cp:revision>
  <dcterms:created xsi:type="dcterms:W3CDTF">2025-04-01T07:23:00Z</dcterms:created>
  <dcterms:modified xsi:type="dcterms:W3CDTF">2025-04-01T07:24:00Z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97f19c82-d284-4dc1-957c-7c75e774976e</vt:lpwstr>
  </property>
</Properties>
</file>