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15966682"/>
      <w:r w:rsidRPr="001D778B">
        <w:rPr>
          <w:rFonts w:ascii="Verdana" w:hAnsi="Verdana" w:cs="Arial"/>
          <w:b/>
          <w:sz w:val="20"/>
        </w:rPr>
        <w:t xml:space="preserve">ZAŁĄCZNIK NR 3 DO </w:t>
      </w:r>
      <w:r w:rsidR="00904E94" w:rsidRPr="001D778B">
        <w:rPr>
          <w:rFonts w:ascii="Verdana" w:hAnsi="Verdana" w:cs="Arial"/>
          <w:b/>
          <w:sz w:val="20"/>
        </w:rPr>
        <w:t>SW</w:t>
      </w:r>
      <w:bookmarkStart w:id="2" w:name="_GoBack"/>
      <w:bookmarkEnd w:id="2"/>
      <w:r w:rsidR="00904E94" w:rsidRPr="001D778B">
        <w:rPr>
          <w:rFonts w:ascii="Verdana" w:hAnsi="Verdana" w:cs="Arial"/>
          <w:b/>
          <w:sz w:val="20"/>
        </w:rPr>
        <w:t>Z</w:t>
      </w:r>
      <w:r w:rsidRPr="001D778B">
        <w:rPr>
          <w:rFonts w:ascii="Verdana" w:hAnsi="Verdana" w:cs="Arial"/>
          <w:b/>
          <w:sz w:val="20"/>
        </w:rPr>
        <w:t xml:space="preserve"> – FORMULARZ OFERTY</w:t>
      </w:r>
      <w:bookmarkEnd w:id="0"/>
      <w:bookmarkEnd w:id="1"/>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6EBAD813" w:rsidR="0042031F" w:rsidRPr="001D778B" w:rsidRDefault="0042031F" w:rsidP="00354E41">
      <w:pPr>
        <w:widowControl w:val="0"/>
        <w:suppressAutoHyphens/>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FB586D">
        <w:rPr>
          <w:rFonts w:ascii="Verdana" w:eastAsia="Calibri" w:hAnsi="Verdana" w:cstheme="minorHAnsi"/>
          <w:bCs/>
          <w:sz w:val="20"/>
          <w:lang w:eastAsia="pl-PL"/>
        </w:rPr>
        <w:t xml:space="preserve">POST/PEC/PEC/ZWS/00831/2024 </w:t>
      </w:r>
      <w:r w:rsidRPr="001D778B">
        <w:rPr>
          <w:rFonts w:ascii="Verdana" w:hAnsi="Verdana" w:cstheme="minorHAnsi"/>
          <w:sz w:val="20"/>
        </w:rPr>
        <w:t xml:space="preserve">prowadzonego w trybie przetargu nieograniczonego pn. </w:t>
      </w:r>
      <w:r w:rsidR="00FB586D">
        <w:rPr>
          <w:rFonts w:ascii="Verdana" w:hAnsi="Verdana" w:cstheme="minorHAnsi"/>
          <w:b/>
          <w:sz w:val="20"/>
        </w:rPr>
        <w:t>„Montaż bramy wjazdowej do Budynku Warsztatu Samochodowego na terenie PGE Energia Ciepła S.A. Oddział w Szczecinie”</w:t>
      </w:r>
      <w:r w:rsidR="009B4E6B" w:rsidRPr="001D778B">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w:t>
      </w:r>
      <w:r w:rsidR="00A6553F" w:rsidRPr="001D778B">
        <w:rPr>
          <w:rFonts w:ascii="Verdana" w:hAnsi="Verdana" w:cs="Arial"/>
          <w:sz w:val="20"/>
        </w:rPr>
        <w:lastRenderedPageBreak/>
        <w:t xml:space="preserve">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w:t>
      </w:r>
      <w:r w:rsidRPr="00A0650B">
        <w:rPr>
          <w:rFonts w:ascii="Verdana" w:hAnsi="Verdana" w:cs="Arial"/>
          <w:sz w:val="20"/>
        </w:rPr>
        <w:lastRenderedPageBreak/>
        <w:t xml:space="preserve">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CC5D81">
        <w:rPr>
          <w:rFonts w:ascii="Verdana" w:hAnsi="Verdana" w:cs="Arial"/>
          <w:sz w:val="20"/>
        </w:rPr>
        <w:t>Jesteśmy/nie jesteśmy</w:t>
      </w:r>
      <w:r w:rsidRPr="00CC5D81">
        <w:rPr>
          <w:rStyle w:val="Odwoanieprzypisudolnego"/>
          <w:rFonts w:ascii="Verdana" w:hAnsi="Verdana" w:cs="Arial"/>
          <w:sz w:val="20"/>
        </w:rPr>
        <w:footnoteReference w:id="2"/>
      </w:r>
      <w:r w:rsidRPr="00CC5D81">
        <w:rPr>
          <w:rFonts w:ascii="Verdana" w:hAnsi="Verdana" w:cs="Arial"/>
          <w:sz w:val="20"/>
        </w:rPr>
        <w:t xml:space="preserve"> czynnym</w:t>
      </w:r>
      <w:r w:rsidRPr="001D778B">
        <w:rPr>
          <w:rFonts w:ascii="Verdana" w:hAnsi="Verdana" w:cs="Arial"/>
          <w:sz w:val="20"/>
        </w:rPr>
        <w:t xml:space="preserve"> podatnikiem VAT</w:t>
      </w:r>
      <w:r w:rsidR="00B300E8">
        <w:rPr>
          <w:rFonts w:ascii="Verdana" w:hAnsi="Verdana" w:cs="Arial"/>
          <w:sz w:val="20"/>
        </w:rPr>
        <w:t>.</w:t>
      </w:r>
    </w:p>
    <w:p w14:paraId="7E388266" w14:textId="77777777" w:rsidR="003F6267" w:rsidRPr="00CC5D81"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lastRenderedPageBreak/>
        <w:t xml:space="preserve">Oświadczamy, </w:t>
      </w:r>
      <w:r w:rsidRPr="00CC5D81">
        <w:rPr>
          <w:rFonts w:ascii="Verdana" w:hAnsi="Verdana" w:cs="Calibri"/>
          <w:sz w:val="20"/>
        </w:rPr>
        <w:t>że jesteśmy/nie jesteśmy</w:t>
      </w:r>
      <w:r w:rsidRPr="00CC5D81">
        <w:rPr>
          <w:rFonts w:ascii="Verdana" w:hAnsi="Verdana"/>
          <w:sz w:val="20"/>
          <w:vertAlign w:val="superscript"/>
        </w:rPr>
        <w:footnoteReference w:id="3"/>
      </w:r>
      <w:r w:rsidRPr="00CC5D81">
        <w:rPr>
          <w:rFonts w:ascii="Verdana" w:hAnsi="Verdana" w:cs="Calibri"/>
          <w:sz w:val="20"/>
        </w:rPr>
        <w:t xml:space="preserve"> mikroprzedsiębiorcą bądź małym lub średnim przedsiębiorcą.</w:t>
      </w:r>
      <w:r w:rsidRPr="00CC5D81">
        <w:rPr>
          <w:rFonts w:ascii="Verdana" w:hAnsi="Verdana"/>
          <w:sz w:val="20"/>
          <w:vertAlign w:val="superscript"/>
        </w:rPr>
        <w:footnoteReference w:id="4"/>
      </w:r>
    </w:p>
    <w:p w14:paraId="58EF8774" w14:textId="7BEBAA40" w:rsidR="0042031F" w:rsidRPr="00CC5D81"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CC5D81">
        <w:rPr>
          <w:rFonts w:ascii="Verdana" w:hAnsi="Verdana" w:cs="Arial"/>
          <w:sz w:val="20"/>
        </w:rPr>
        <w:t xml:space="preserve">Otrzymaliśmy </w:t>
      </w:r>
      <w:r w:rsidR="00B04F39" w:rsidRPr="00CC5D81">
        <w:rPr>
          <w:rFonts w:ascii="Verdana" w:hAnsi="Verdana" w:cs="Arial"/>
          <w:sz w:val="20"/>
        </w:rPr>
        <w:t xml:space="preserve">konieczne </w:t>
      </w:r>
      <w:r w:rsidRPr="00CC5D81">
        <w:rPr>
          <w:rFonts w:ascii="Verdana" w:hAnsi="Verdana" w:cs="Arial"/>
          <w:sz w:val="20"/>
        </w:rPr>
        <w:t>informacje do przygotowania Oferty i wykonania zamówienia.</w:t>
      </w:r>
    </w:p>
    <w:p w14:paraId="1DC4CDDB" w14:textId="77777777" w:rsidR="00447D07" w:rsidRPr="00CC5D81"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CC5D81">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CC5D81">
        <w:rPr>
          <w:rStyle w:val="Odwoanieprzypisudolnego"/>
          <w:rFonts w:ascii="Verdana" w:hAnsi="Verdana" w:cs="Arial"/>
          <w:sz w:val="20"/>
          <w:lang w:eastAsia="pl-PL"/>
        </w:rPr>
        <w:footnoteReference w:id="5"/>
      </w:r>
      <w:r w:rsidRPr="00CC5D81">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1"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62B405E0"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CC5D81">
        <w:rPr>
          <w:rFonts w:ascii="Verdana" w:hAnsi="Verdana" w:cstheme="minorHAnsi"/>
          <w:bCs/>
          <w:sz w:val="20"/>
        </w:rPr>
        <w:t>POST/PEC/PEC/ZWS/00831/2024.</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6894F642" w14:textId="77777777" w:rsidR="0072669D" w:rsidRDefault="0072669D" w:rsidP="001D778B">
      <w:pPr>
        <w:spacing w:line="240" w:lineRule="auto"/>
        <w:ind w:right="68"/>
        <w:rPr>
          <w:rFonts w:asciiTheme="minorHAnsi" w:hAnsiTheme="minorHAnsi" w:cstheme="minorHAnsi"/>
          <w:i/>
          <w:szCs w:val="22"/>
        </w:rPr>
      </w:pPr>
    </w:p>
    <w:sectPr w:rsidR="0072669D" w:rsidSect="00FF7D22">
      <w:headerReference w:type="default" r:id="rId12"/>
      <w:footerReference w:type="default" r:id="rId13"/>
      <w:headerReference w:type="first" r:id="rId14"/>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7B26" w14:textId="77777777" w:rsidR="004F0D02" w:rsidRDefault="004F0D02">
      <w:r>
        <w:separator/>
      </w:r>
    </w:p>
  </w:endnote>
  <w:endnote w:type="continuationSeparator" w:id="0">
    <w:p w14:paraId="429B4274" w14:textId="77777777" w:rsidR="004F0D02" w:rsidRDefault="004F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4F0D02" w:rsidRPr="0072383F" w:rsidRDefault="004F0D0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FEE9BDF" w:rsidR="004F0D02" w:rsidRPr="00796896" w:rsidRDefault="004F0D0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F7D22">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F7D22">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4F0D02" w:rsidRDefault="004F0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60590" w14:textId="77777777" w:rsidR="004F0D02" w:rsidRDefault="004F0D02">
      <w:r>
        <w:separator/>
      </w:r>
    </w:p>
  </w:footnote>
  <w:footnote w:type="continuationSeparator" w:id="0">
    <w:p w14:paraId="4644D8AA" w14:textId="77777777" w:rsidR="004F0D02" w:rsidRDefault="004F0D02">
      <w:r>
        <w:continuationSeparator/>
      </w:r>
    </w:p>
  </w:footnote>
  <w:footnote w:id="1">
    <w:p w14:paraId="76090856" w14:textId="77777777" w:rsidR="004F0D02" w:rsidRPr="001D778B" w:rsidRDefault="004F0D02"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4F0D02" w:rsidRPr="002A455B" w:rsidDel="00CB61BE" w:rsidRDefault="004F0D02" w:rsidP="0042031F">
      <w:pPr>
        <w:pStyle w:val="Tekstprzypisudolnego"/>
        <w:rPr>
          <w:del w:id="3"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4F0D02" w:rsidRPr="002A455B" w:rsidRDefault="004F0D02"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4F0D02" w:rsidRPr="002A455B" w:rsidRDefault="004F0D02"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4F0D02" w:rsidRPr="002A455B" w:rsidRDefault="004F0D02"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4F0D02" w:rsidRPr="002A455B" w:rsidRDefault="004F0D02"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4F0D02" w:rsidRPr="003474D2" w:rsidRDefault="004F0D02"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4F0D02" w:rsidRPr="00796896" w14:paraId="6F2D8356" w14:textId="77777777" w:rsidTr="00563339">
      <w:trPr>
        <w:trHeight w:val="841"/>
      </w:trPr>
      <w:tc>
        <w:tcPr>
          <w:tcW w:w="1985" w:type="dxa"/>
        </w:tcPr>
        <w:p w14:paraId="100CED07" w14:textId="77777777" w:rsidR="004F0D02" w:rsidRPr="00796896" w:rsidRDefault="004F0D0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4F0D02" w:rsidRPr="00796896" w:rsidRDefault="004F0D02" w:rsidP="00796896">
          <w:pPr>
            <w:spacing w:line="240" w:lineRule="auto"/>
            <w:jc w:val="right"/>
            <w:rPr>
              <w:rFonts w:ascii="Arial" w:hAnsi="Arial" w:cs="Arial"/>
              <w:b/>
              <w:sz w:val="14"/>
              <w:lang w:eastAsia="pl-PL"/>
            </w:rPr>
          </w:pPr>
        </w:p>
        <w:p w14:paraId="72DEF8A6" w14:textId="77777777" w:rsidR="004F0D02" w:rsidRPr="00796896" w:rsidRDefault="004F0D02" w:rsidP="00796896">
          <w:pPr>
            <w:spacing w:line="240" w:lineRule="auto"/>
            <w:jc w:val="right"/>
            <w:rPr>
              <w:sz w:val="14"/>
              <w:lang w:eastAsia="pl-PL"/>
            </w:rPr>
          </w:pPr>
        </w:p>
      </w:tc>
      <w:tc>
        <w:tcPr>
          <w:tcW w:w="2092" w:type="dxa"/>
        </w:tcPr>
        <w:p w14:paraId="6EF5E519" w14:textId="77777777" w:rsidR="004F0D02" w:rsidRPr="00796896" w:rsidRDefault="004F0D0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4F0D02" w:rsidRPr="00245C0A" w:rsidRDefault="004F0D0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4F0D02" w:rsidRPr="00245C0A" w:rsidRDefault="004F0D02" w:rsidP="00796896">
                          <w:pPr>
                            <w:rPr>
                              <w:rFonts w:ascii="Arial" w:hAnsi="Arial" w:cs="Arial"/>
                              <w:sz w:val="14"/>
                              <w:szCs w:val="16"/>
                            </w:rPr>
                          </w:pPr>
                        </w:p>
                      </w:txbxContent>
                    </v:textbox>
                    <w10:wrap anchorx="margin"/>
                  </v:shape>
                </w:pict>
              </mc:Fallback>
            </mc:AlternateContent>
          </w:r>
        </w:p>
        <w:p w14:paraId="6A62E664" w14:textId="77777777" w:rsidR="004F0D02" w:rsidRPr="00796896" w:rsidRDefault="004F0D02" w:rsidP="00796896">
          <w:pPr>
            <w:spacing w:line="240" w:lineRule="auto"/>
            <w:ind w:firstLine="708"/>
            <w:jc w:val="left"/>
            <w:rPr>
              <w:lang w:eastAsia="pl-PL"/>
            </w:rPr>
          </w:pPr>
        </w:p>
      </w:tc>
    </w:tr>
  </w:tbl>
  <w:p w14:paraId="67CADC88" w14:textId="138A222D" w:rsidR="004F0D02" w:rsidRDefault="004F0D02" w:rsidP="0084552D">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6C7B3016" w14:textId="1608B036" w:rsidR="004F0D02" w:rsidRPr="0072383F" w:rsidRDefault="0084552D"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„Montaż</w:t>
    </w:r>
    <w:r>
      <w:rPr>
        <w:rFonts w:ascii="Calibri" w:hAnsi="Calibri"/>
        <w:b/>
        <w:szCs w:val="16"/>
      </w:rPr>
      <w:t xml:space="preserve"> bramy wjazdowej do Budynku Warsztatu Samochodowego na terenie PGE Energia Ciepła S.A. Oddział w Szczecinie”</w:t>
    </w:r>
  </w:p>
  <w:p w14:paraId="4CF09E4C" w14:textId="3C6D90BE" w:rsidR="004F0D02" w:rsidRPr="0084552D" w:rsidRDefault="004F0D02" w:rsidP="004B2A5B">
    <w:pPr>
      <w:pStyle w:val="Nagwek"/>
      <w:spacing w:line="240" w:lineRule="auto"/>
      <w:jc w:val="center"/>
      <w:rPr>
        <w:rFonts w:ascii="Calibri" w:hAnsi="Calibri"/>
        <w:szCs w:val="16"/>
        <w:lang w:val="en-GB"/>
      </w:rPr>
    </w:pPr>
    <w:r w:rsidRPr="0084552D">
      <w:rPr>
        <w:rFonts w:ascii="Calibri" w:hAnsi="Calibri"/>
        <w:szCs w:val="16"/>
        <w:lang w:val="en-GB"/>
      </w:rPr>
      <w:t>nr</w:t>
    </w:r>
    <w:r w:rsidR="0084552D" w:rsidRPr="0084552D">
      <w:rPr>
        <w:rFonts w:ascii="Calibri" w:hAnsi="Calibri"/>
        <w:szCs w:val="16"/>
        <w:lang w:val="en-GB"/>
      </w:rPr>
      <w:t xml:space="preserve"> POST/PEC/PEC/ZWS/00831/2024</w:t>
    </w:r>
  </w:p>
  <w:p w14:paraId="45F5AF70" w14:textId="77777777" w:rsidR="004F0D02" w:rsidRPr="0072383F" w:rsidRDefault="004F0D0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4F0D02" w:rsidRPr="00796896" w:rsidRDefault="004F0D0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85349AE6"/>
    <w:lvl w:ilvl="0">
      <w:start w:val="7"/>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3"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0"/>
  </w:num>
  <w:num w:numId="3">
    <w:abstractNumId w:val="58"/>
  </w:num>
  <w:num w:numId="4">
    <w:abstractNumId w:val="43"/>
  </w:num>
  <w:num w:numId="5">
    <w:abstractNumId w:val="24"/>
  </w:num>
  <w:num w:numId="6">
    <w:abstractNumId w:val="47"/>
  </w:num>
  <w:num w:numId="7">
    <w:abstractNumId w:val="36"/>
  </w:num>
  <w:num w:numId="8">
    <w:abstractNumId w:val="52"/>
  </w:num>
  <w:num w:numId="9">
    <w:abstractNumId w:val="32"/>
  </w:num>
  <w:num w:numId="10">
    <w:abstractNumId w:val="31"/>
  </w:num>
  <w:num w:numId="11">
    <w:abstractNumId w:val="57"/>
  </w:num>
  <w:num w:numId="12">
    <w:abstractNumId w:val="48"/>
  </w:num>
  <w:num w:numId="13">
    <w:abstractNumId w:val="39"/>
  </w:num>
  <w:num w:numId="14">
    <w:abstractNumId w:val="20"/>
  </w:num>
  <w:num w:numId="15">
    <w:abstractNumId w:val="26"/>
  </w:num>
  <w:num w:numId="16">
    <w:abstractNumId w:val="61"/>
  </w:num>
  <w:num w:numId="17">
    <w:abstractNumId w:val="59"/>
  </w:num>
  <w:num w:numId="18">
    <w:abstractNumId w:val="1"/>
  </w:num>
  <w:num w:numId="19">
    <w:abstractNumId w:val="56"/>
  </w:num>
  <w:num w:numId="20">
    <w:abstractNumId w:val="18"/>
  </w:num>
  <w:num w:numId="21">
    <w:abstractNumId w:val="0"/>
  </w:num>
  <w:num w:numId="22">
    <w:abstractNumId w:val="50"/>
    <w:lvlOverride w:ilvl="0">
      <w:startOverride w:val="1"/>
    </w:lvlOverride>
  </w:num>
  <w:num w:numId="23">
    <w:abstractNumId w:val="49"/>
  </w:num>
  <w:num w:numId="24">
    <w:abstractNumId w:val="22"/>
  </w:num>
  <w:num w:numId="25">
    <w:abstractNumId w:val="37"/>
  </w:num>
  <w:num w:numId="26">
    <w:abstractNumId w:val="44"/>
    <w:lvlOverride w:ilvl="0">
      <w:startOverride w:val="1"/>
    </w:lvlOverride>
  </w:num>
  <w:num w:numId="27">
    <w:abstractNumId w:val="54"/>
    <w:lvlOverride w:ilvl="0">
      <w:startOverride w:val="1"/>
    </w:lvlOverride>
  </w:num>
  <w:num w:numId="28">
    <w:abstractNumId w:val="29"/>
  </w:num>
  <w:num w:numId="29">
    <w:abstractNumId w:val="42"/>
  </w:num>
  <w:num w:numId="30">
    <w:abstractNumId w:val="45"/>
  </w:num>
  <w:num w:numId="31">
    <w:abstractNumId w:val="41"/>
  </w:num>
  <w:num w:numId="32">
    <w:abstractNumId w:val="46"/>
  </w:num>
  <w:num w:numId="33">
    <w:abstractNumId w:val="55"/>
  </w:num>
  <w:num w:numId="34">
    <w:abstractNumId w:val="21"/>
  </w:num>
  <w:num w:numId="35">
    <w:abstractNumId w:val="16"/>
  </w:num>
  <w:num w:numId="36">
    <w:abstractNumId w:val="35"/>
  </w:num>
  <w:num w:numId="37">
    <w:abstractNumId w:val="19"/>
  </w:num>
  <w:num w:numId="38">
    <w:abstractNumId w:val="53"/>
  </w:num>
  <w:num w:numId="39">
    <w:abstractNumId w:val="28"/>
  </w:num>
  <w:num w:numId="40">
    <w:abstractNumId w:val="33"/>
  </w:num>
  <w:num w:numId="41">
    <w:abstractNumId w:val="23"/>
  </w:num>
  <w:num w:numId="42">
    <w:abstractNumId w:val="51"/>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15"/>
  </w:num>
  <w:num w:numId="57">
    <w:abstractNumId w:val="40"/>
  </w:num>
  <w:num w:numId="58">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5F"/>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EA4"/>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702"/>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17A5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288"/>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52D"/>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44C7"/>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8C"/>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523"/>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B90"/>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015"/>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547"/>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D81"/>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13"/>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7CB"/>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6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D22"/>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Oferty).docx</dmsv2BaseFileName>
    <dmsv2BaseDisplayName xmlns="http://schemas.microsoft.com/sharepoint/v3">Załącznik nr 3 do SWZ (Formularz Oferty)</dmsv2BaseDisplayName>
    <dmsv2SWPP2ObjectNumber xmlns="http://schemas.microsoft.com/sharepoint/v3">POST/PEC/PEC/ZWS/00831/2024                       </dmsv2SWPP2ObjectNumber>
    <dmsv2SWPP2SumMD5 xmlns="http://schemas.microsoft.com/sharepoint/v3">b8c0886da5f29efa3e3ea3ee3b2157c4</dmsv2SWPP2SumMD5>
    <dmsv2BaseMoved xmlns="http://schemas.microsoft.com/sharepoint/v3">false</dmsv2BaseMoved>
    <dmsv2BaseIsSensitive xmlns="http://schemas.microsoft.com/sharepoint/v3">true</dmsv2BaseIsSensitive>
    <dmsv2SWPP2IDSWPP2 xmlns="http://schemas.microsoft.com/sharepoint/v3">652780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20311923</dmsv2BaseClientSystemDocumentID>
    <dmsv2BaseModifiedByID xmlns="http://schemas.microsoft.com/sharepoint/v3">19101038</dmsv2BaseModifiedByID>
    <dmsv2BaseCreatedByID xmlns="http://schemas.microsoft.com/sharepoint/v3">19101038</dmsv2BaseCreatedByID>
    <dmsv2SWPP2ObjectDepartment xmlns="http://schemas.microsoft.com/sharepoint/v3">00000001000l0003000x0001</dmsv2SWPP2ObjectDepartment>
    <dmsv2SWPP2ObjectName xmlns="http://schemas.microsoft.com/sharepoint/v3">Postępowanie</dmsv2SWPP2ObjectName>
    <_dlc_DocId xmlns="a19cb1c7-c5c7-46d4-85ae-d83685407bba">ZKQJDXMXURTQ-1256211335-24813</_dlc_DocId>
    <_dlc_DocIdUrl xmlns="a19cb1c7-c5c7-46d4-85ae-d83685407bba">
      <Url>https://swpp2.dms.gkpge.pl/sites/31/_layouts/15/DocIdRedir.aspx?ID=ZKQJDXMXURTQ-1256211335-24813</Url>
      <Description>ZKQJDXMXURTQ-1256211335-24813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24261B-5DCB-43A8-AE6C-68DA1BB49A1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2.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3.xml><?xml version="1.0" encoding="utf-8"?>
<ds:datastoreItem xmlns:ds="http://schemas.openxmlformats.org/officeDocument/2006/customXml" ds:itemID="{CF1F2BFC-FC37-4FDB-9CBA-2A824EC7EB99}"/>
</file>

<file path=customXml/itemProps4.xml><?xml version="1.0" encoding="utf-8"?>
<ds:datastoreItem xmlns:ds="http://schemas.openxmlformats.org/officeDocument/2006/customXml" ds:itemID="{8194ADA3-EBFF-4BAC-B1E2-21A471F58B46}">
  <ds:schemaRefs>
    <ds:schemaRef ds:uri="http://schemas.openxmlformats.org/officeDocument/2006/bibliography"/>
  </ds:schemaRefs>
</ds:datastoreItem>
</file>

<file path=customXml/itemProps5.xml><?xml version="1.0" encoding="utf-8"?>
<ds:datastoreItem xmlns:ds="http://schemas.openxmlformats.org/officeDocument/2006/customXml" ds:itemID="{7F079570-04B3-4058-88EC-20D1D39065C0}"/>
</file>

<file path=docProps/app.xml><?xml version="1.0" encoding="utf-8"?>
<Properties xmlns="http://schemas.openxmlformats.org/officeDocument/2006/extended-properties" xmlns:vt="http://schemas.openxmlformats.org/officeDocument/2006/docPropsVTypes">
  <Template>Normal</Template>
  <TotalTime>0</TotalTime>
  <Pages>5</Pages>
  <Words>1463</Words>
  <Characters>9470</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2024-08-06T07:48:00Z</dcterms:created>
  <dcterms:modified xsi:type="dcterms:W3CDTF">2024-08-06T09:28:00Z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1d5f554c-c0a2-4650-b8b7-72c4c2c3c85e</vt:lpwstr>
  </property>
</Properties>
</file>