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BFCF67D" w14:textId="292571EB" w:rsidR="00690E30" w:rsidRPr="00692564" w:rsidRDefault="005614E8" w:rsidP="00396676">
      <w:pPr>
        <w:suppressAutoHyphens/>
        <w:autoSpaceDE w:val="0"/>
        <w:autoSpaceDN w:val="0"/>
        <w:spacing w:before="120" w:after="120" w:line="240" w:lineRule="auto"/>
        <w:jc w:val="center"/>
        <w:rPr>
          <w:rFonts w:ascii="Trebuchet MS" w:hAnsi="Trebuchet MS" w:cs="Calibri"/>
          <w:color w:val="1A7466"/>
          <w:kern w:val="28"/>
          <w:sz w:val="32"/>
          <w:szCs w:val="32"/>
          <w:lang w:eastAsia="pl-PL"/>
        </w:rPr>
      </w:pPr>
      <w:r w:rsidRPr="00692564">
        <w:rPr>
          <w:rFonts w:ascii="Trebuchet MS" w:hAnsi="Trebuchet MS" w:cs="Calibri"/>
          <w:b/>
          <w:iCs/>
          <w:color w:val="1A7466"/>
          <w:kern w:val="28"/>
          <w:sz w:val="48"/>
          <w:szCs w:val="48"/>
          <w:lang w:eastAsia="pl-PL"/>
        </w:rPr>
        <w:t>Z</w:t>
      </w:r>
      <w:bookmarkStart w:id="0" w:name="_GoBack"/>
      <w:bookmarkEnd w:id="0"/>
      <w:r w:rsidRPr="00692564">
        <w:rPr>
          <w:rFonts w:ascii="Trebuchet MS" w:hAnsi="Trebuchet MS" w:cs="Calibri"/>
          <w:b/>
          <w:iCs/>
          <w:color w:val="1A7466"/>
          <w:kern w:val="28"/>
          <w:sz w:val="48"/>
          <w:szCs w:val="48"/>
          <w:lang w:eastAsia="pl-PL"/>
        </w:rPr>
        <w:t xml:space="preserve">APROSZENIE DO UDZIAŁU W POSTĘPOWANIU </w:t>
      </w:r>
      <w:r w:rsidRPr="00692564">
        <w:rPr>
          <w:rFonts w:ascii="Trebuchet MS" w:hAnsi="Trebuchet MS" w:cs="Calibri"/>
          <w:b/>
          <w:iCs/>
          <w:color w:val="1A7466"/>
          <w:kern w:val="28"/>
          <w:sz w:val="48"/>
          <w:szCs w:val="48"/>
          <w:lang w:eastAsia="pl-PL"/>
        </w:rPr>
        <w:br/>
      </w:r>
      <w:r w:rsidRPr="00692564">
        <w:rPr>
          <w:rFonts w:ascii="Trebuchet MS" w:hAnsi="Trebuchet MS" w:cs="Calibri"/>
          <w:b/>
          <w:iCs/>
          <w:color w:val="1A7466"/>
          <w:kern w:val="28"/>
          <w:sz w:val="32"/>
          <w:szCs w:val="32"/>
          <w:lang w:eastAsia="pl-PL"/>
        </w:rPr>
        <w:t>(</w:t>
      </w:r>
      <w:r w:rsidR="00690E30" w:rsidRPr="00692564">
        <w:rPr>
          <w:rFonts w:ascii="Trebuchet MS" w:hAnsi="Trebuchet MS" w:cs="Calibri"/>
          <w:b/>
          <w:iCs/>
          <w:color w:val="1A7466"/>
          <w:kern w:val="28"/>
          <w:sz w:val="32"/>
          <w:szCs w:val="32"/>
          <w:lang w:eastAsia="pl-PL"/>
        </w:rPr>
        <w:t>SPECYFIKACJA WARUNKÓW ZAMÓWIENIA</w:t>
      </w:r>
      <w:r w:rsidRPr="00692564">
        <w:rPr>
          <w:rFonts w:ascii="Trebuchet MS" w:hAnsi="Trebuchet MS" w:cs="Calibri"/>
          <w:b/>
          <w:iCs/>
          <w:color w:val="1A7466"/>
          <w:kern w:val="28"/>
          <w:sz w:val="32"/>
          <w:szCs w:val="32"/>
          <w:lang w:eastAsia="pl-PL"/>
        </w:rPr>
        <w:t xml:space="preserve"> – SWZ)</w:t>
      </w:r>
      <w:r w:rsidR="00690E30" w:rsidRPr="00692564">
        <w:rPr>
          <w:rFonts w:ascii="Trebuchet MS" w:hAnsi="Trebuchet MS" w:cs="Calibri"/>
          <w:b/>
          <w:iCs/>
          <w:color w:val="1A7466"/>
          <w:kern w:val="28"/>
          <w:sz w:val="32"/>
          <w:szCs w:val="32"/>
          <w:lang w:eastAsia="pl-PL"/>
        </w:rPr>
        <w:t xml:space="preserve"> </w:t>
      </w:r>
    </w:p>
    <w:p w14:paraId="3625C527" w14:textId="77777777" w:rsidR="002419BC" w:rsidRDefault="002419BC" w:rsidP="00396676">
      <w:pPr>
        <w:pStyle w:val="Tekstpodstawowy"/>
        <w:jc w:val="center"/>
        <w:rPr>
          <w:rFonts w:ascii="Trebuchet MS" w:hAnsi="Trebuchet MS" w:cstheme="minorHAnsi"/>
          <w:color w:val="17365D" w:themeColor="text2" w:themeShade="BF"/>
          <w:sz w:val="20"/>
        </w:rPr>
      </w:pPr>
    </w:p>
    <w:p w14:paraId="66009981" w14:textId="68C9D86F" w:rsidR="00396676" w:rsidRDefault="006649D1" w:rsidP="00396676">
      <w:pPr>
        <w:pStyle w:val="Tekstpodstawowy"/>
        <w:jc w:val="center"/>
        <w:rPr>
          <w:rFonts w:ascii="Trebuchet MS" w:hAnsi="Trebuchet MS" w:cstheme="minorHAnsi"/>
          <w:sz w:val="32"/>
          <w:szCs w:val="32"/>
        </w:rPr>
      </w:pPr>
      <w:r w:rsidRPr="000F37AB">
        <w:rPr>
          <w:noProof/>
          <w:lang w:eastAsia="pl-PL"/>
        </w:rPr>
        <w:drawing>
          <wp:anchor distT="0" distB="0" distL="114300" distR="114300" simplePos="0" relativeHeight="251658240" behindDoc="0" locked="0" layoutInCell="1" allowOverlap="1" wp14:anchorId="5FB17092" wp14:editId="31716D42">
            <wp:simplePos x="0" y="0"/>
            <wp:positionH relativeFrom="column">
              <wp:posOffset>125730</wp:posOffset>
            </wp:positionH>
            <wp:positionV relativeFrom="paragraph">
              <wp:posOffset>3175</wp:posOffset>
            </wp:positionV>
            <wp:extent cx="1382400" cy="79200"/>
            <wp:effectExtent l="0" t="0" r="0" b="0"/>
            <wp:wrapNone/>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anchor>
        </w:drawing>
      </w:r>
    </w:p>
    <w:p w14:paraId="1AAD1DDC" w14:textId="5FD769BE" w:rsidR="005817FF" w:rsidRPr="00692564" w:rsidRDefault="002419BC" w:rsidP="00396676">
      <w:pPr>
        <w:pStyle w:val="Tekstpodstawowy"/>
        <w:jc w:val="center"/>
        <w:rPr>
          <w:rFonts w:ascii="Trebuchet MS" w:hAnsi="Trebuchet MS" w:cstheme="minorHAnsi"/>
          <w:sz w:val="32"/>
          <w:szCs w:val="32"/>
        </w:rPr>
      </w:pPr>
      <w:r w:rsidRPr="00692564">
        <w:rPr>
          <w:rFonts w:ascii="Trebuchet MS" w:hAnsi="Trebuchet MS" w:cstheme="minorHAnsi"/>
          <w:sz w:val="32"/>
          <w:szCs w:val="32"/>
        </w:rPr>
        <w:t>POSTĘPOWANIE ZAKUPOWE O UDZIELENIE ZAMÓWIENIA NIEPUBLICZNEGO</w:t>
      </w:r>
    </w:p>
    <w:p w14:paraId="4CA7F8EB" w14:textId="6991B5BB" w:rsidR="002419BC" w:rsidRPr="00692564" w:rsidRDefault="002419BC" w:rsidP="00396676">
      <w:pPr>
        <w:pStyle w:val="Tekstpodstawowy"/>
        <w:jc w:val="center"/>
        <w:rPr>
          <w:rFonts w:ascii="Trebuchet MS" w:hAnsi="Trebuchet MS" w:cstheme="minorHAnsi"/>
          <w:sz w:val="32"/>
          <w:szCs w:val="32"/>
        </w:rPr>
      </w:pPr>
      <w:r w:rsidRPr="00692564">
        <w:rPr>
          <w:rFonts w:ascii="Trebuchet MS" w:hAnsi="Trebuchet MS" w:cstheme="minorHAnsi"/>
          <w:sz w:val="32"/>
          <w:szCs w:val="32"/>
        </w:rPr>
        <w:t>N</w:t>
      </w:r>
      <w:r w:rsidRPr="00660825">
        <w:rPr>
          <w:rFonts w:ascii="Trebuchet MS" w:hAnsi="Trebuchet MS" w:cstheme="minorHAnsi"/>
          <w:sz w:val="32"/>
          <w:szCs w:val="32"/>
        </w:rPr>
        <w:t xml:space="preserve">A </w:t>
      </w:r>
      <w:r w:rsidR="00443895">
        <w:rPr>
          <w:rFonts w:ascii="Trebuchet MS" w:hAnsi="Trebuchet MS" w:cstheme="minorHAnsi"/>
          <w:sz w:val="32"/>
          <w:szCs w:val="32"/>
        </w:rPr>
        <w:t>USŁUGI</w:t>
      </w:r>
    </w:p>
    <w:p w14:paraId="173CFAF8" w14:textId="732990D6" w:rsidR="002419BC"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1CA64E2A" w14:textId="77777777" w:rsidR="002419BC"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5785A09D" w14:textId="37C18CA2" w:rsidR="002419BC" w:rsidRPr="00692564"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92564">
        <w:rPr>
          <w:rFonts w:ascii="Trebuchet MS" w:hAnsi="Trebuchet MS" w:cstheme="minorHAnsi"/>
          <w:kern w:val="28"/>
          <w:sz w:val="32"/>
          <w:szCs w:val="32"/>
          <w:lang w:eastAsia="pl-PL"/>
        </w:rPr>
        <w:t>na podstawie Procedury Zakupów w Grupie PGE EC</w:t>
      </w:r>
    </w:p>
    <w:p w14:paraId="3C6F86A5" w14:textId="77777777" w:rsidR="002419BC" w:rsidRPr="00692564"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92564">
        <w:rPr>
          <w:rFonts w:ascii="Trebuchet MS" w:hAnsi="Trebuchet MS" w:cstheme="minorHAnsi"/>
          <w:kern w:val="28"/>
          <w:sz w:val="32"/>
          <w:szCs w:val="32"/>
          <w:lang w:eastAsia="pl-PL"/>
        </w:rPr>
        <w:t>w trybie przetargu nieograniczonego</w:t>
      </w:r>
    </w:p>
    <w:p w14:paraId="22902644" w14:textId="1EDB03DF" w:rsidR="002419BC" w:rsidRPr="004C7F0D" w:rsidRDefault="002419BC" w:rsidP="002932B9">
      <w:pPr>
        <w:pStyle w:val="Tekstpodstawowy"/>
        <w:jc w:val="center"/>
        <w:rPr>
          <w:rFonts w:asciiTheme="minorHAnsi" w:hAnsiTheme="minorHAnsi" w:cstheme="minorHAnsi"/>
          <w:color w:val="17365D" w:themeColor="text2" w:themeShade="BF"/>
          <w:szCs w:val="22"/>
        </w:rPr>
      </w:pPr>
    </w:p>
    <w:p w14:paraId="3A485655" w14:textId="77777777" w:rsidR="004E1391" w:rsidRDefault="00C722A8" w:rsidP="00C722A8">
      <w:pPr>
        <w:pStyle w:val="PODTYTU0"/>
        <w:spacing w:before="2160"/>
        <w:jc w:val="center"/>
      </w:pPr>
      <w:r w:rsidRPr="00692564">
        <w:rPr>
          <w:rFonts w:ascii="Trebuchet MS" w:hAnsi="Trebuchet MS"/>
        </w:rPr>
        <w:t>NAZWA ZAMÓWIENIA</w:t>
      </w:r>
      <w:r w:rsidRPr="007C3313">
        <w:t>:</w:t>
      </w:r>
      <w:r w:rsidR="009F0D34">
        <w:t xml:space="preserve"> </w:t>
      </w:r>
    </w:p>
    <w:p w14:paraId="1C761D7C" w14:textId="0B37DEF1" w:rsidR="00821860" w:rsidRPr="00821860" w:rsidRDefault="008B0BD2" w:rsidP="008B0BD2">
      <w:pPr>
        <w:pStyle w:val="PODTYTU0"/>
        <w:spacing w:before="0" w:after="0"/>
        <w:jc w:val="center"/>
      </w:pPr>
      <w:r>
        <w:t xml:space="preserve"> „</w:t>
      </w:r>
      <w:r w:rsidR="00821860" w:rsidRPr="00821860">
        <w:t>Remont kleszcza szynowego ZWA-75</w:t>
      </w:r>
      <w:r w:rsidRPr="008B0BD2">
        <w:t xml:space="preserve"> </w:t>
      </w:r>
      <w:r w:rsidRPr="00821860">
        <w:t>w PGE Energia Ciepła S.A. Oddział w Szczecinie</w:t>
      </w:r>
      <w:r>
        <w:t>.”</w:t>
      </w:r>
      <w:r w:rsidR="00821860" w:rsidRPr="00821860">
        <w:t xml:space="preserve"> </w:t>
      </w:r>
    </w:p>
    <w:p w14:paraId="1516672F" w14:textId="61775810" w:rsidR="00C722A8" w:rsidRPr="00692564" w:rsidRDefault="00B67F4C" w:rsidP="00C61170">
      <w:pPr>
        <w:pStyle w:val="tekst"/>
        <w:spacing w:before="720"/>
        <w:ind w:left="2127"/>
        <w:rPr>
          <w:rFonts w:ascii="Verdana" w:hAnsi="Verdana"/>
        </w:rPr>
      </w:pPr>
      <w:r>
        <w:rPr>
          <w:rFonts w:ascii="Verdana" w:hAnsi="Verdana"/>
        </w:rPr>
        <w:t xml:space="preserve">Numer </w:t>
      </w:r>
      <w:r w:rsidR="00912225">
        <w:rPr>
          <w:rFonts w:ascii="Verdana" w:hAnsi="Verdana"/>
        </w:rPr>
        <w:t>Postępowania: POST</w:t>
      </w:r>
      <w:r w:rsidR="00D94E6B">
        <w:rPr>
          <w:rFonts w:ascii="Verdana" w:hAnsi="Verdana"/>
        </w:rPr>
        <w:t>/PEC/PEC/ZWS/00363</w:t>
      </w:r>
      <w:r w:rsidR="00660825" w:rsidRPr="00660825">
        <w:rPr>
          <w:rFonts w:ascii="Verdana" w:hAnsi="Verdana"/>
        </w:rPr>
        <w:t>/2025</w:t>
      </w:r>
    </w:p>
    <w:p w14:paraId="42DB6D7B" w14:textId="34339016" w:rsidR="00992E3B" w:rsidRPr="004C7F0D" w:rsidRDefault="00992E3B" w:rsidP="00692564">
      <w:pPr>
        <w:spacing w:before="120" w:after="120"/>
        <w:ind w:right="544"/>
        <w:jc w:val="center"/>
      </w:pPr>
    </w:p>
    <w:p w14:paraId="0E3D2503" w14:textId="4D08E855" w:rsidR="00396676" w:rsidRPr="00293FE5" w:rsidRDefault="00396676" w:rsidP="00692564">
      <w:pPr>
        <w:rPr>
          <w:rFonts w:eastAsiaTheme="majorEastAsia"/>
        </w:rPr>
      </w:pPr>
      <w:bookmarkStart w:id="1" w:name="_Toc243294531"/>
      <w:bookmarkStart w:id="2" w:name="_Toc489350382"/>
      <w:bookmarkStart w:id="3" w:name="_Toc515896259"/>
      <w:bookmarkStart w:id="4" w:name="_Toc115966579"/>
      <w:bookmarkStart w:id="5" w:name="_Toc43108575"/>
    </w:p>
    <w:p w14:paraId="6AA39C7E" w14:textId="7AA94972" w:rsidR="00396676" w:rsidRDefault="0022764B">
      <w:pPr>
        <w:spacing w:line="240" w:lineRule="auto"/>
        <w:jc w:val="left"/>
        <w:rPr>
          <w:rFonts w:ascii="Trebuchet MS" w:eastAsiaTheme="majorEastAsia" w:hAnsi="Trebuchet MS" w:cstheme="majorBidi"/>
          <w:color w:val="1A7466"/>
          <w:sz w:val="32"/>
          <w:szCs w:val="32"/>
        </w:rPr>
      </w:pPr>
      <w:r w:rsidRPr="00582CE9">
        <w:rPr>
          <w:noProof/>
          <w:lang w:eastAsia="pl-PL"/>
        </w:rPr>
        <w:drawing>
          <wp:anchor distT="0" distB="0" distL="114300" distR="114300" simplePos="0" relativeHeight="251660288" behindDoc="1" locked="0" layoutInCell="1" allowOverlap="1" wp14:anchorId="0331E987" wp14:editId="0F1E0387">
            <wp:simplePos x="0" y="0"/>
            <wp:positionH relativeFrom="column">
              <wp:posOffset>-623570</wp:posOffset>
            </wp:positionH>
            <wp:positionV relativeFrom="paragraph">
              <wp:posOffset>584200</wp:posOffset>
            </wp:positionV>
            <wp:extent cx="7565282" cy="2414905"/>
            <wp:effectExtent l="0" t="0" r="0" b="444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575820" cy="24182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96676">
        <w:rPr>
          <w:rFonts w:ascii="Trebuchet MS" w:eastAsiaTheme="majorEastAsia" w:hAnsi="Trebuchet MS" w:cstheme="majorBidi"/>
          <w:b/>
          <w:caps/>
          <w:color w:val="1A7466"/>
          <w:sz w:val="32"/>
          <w:szCs w:val="32"/>
        </w:rPr>
        <w:br w:type="page"/>
      </w:r>
    </w:p>
    <w:p w14:paraId="7D23F652" w14:textId="635262C2" w:rsidR="005817FF" w:rsidRPr="00692564" w:rsidRDefault="005817FF" w:rsidP="008D69F2">
      <w:pPr>
        <w:pStyle w:val="Nagwek1"/>
        <w:keepNext w:val="0"/>
        <w:keepLines w:val="0"/>
        <w:widowControl w:val="0"/>
        <w:numPr>
          <w:ilvl w:val="0"/>
          <w:numId w:val="37"/>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92564">
        <w:rPr>
          <w:rFonts w:ascii="Trebuchet MS" w:eastAsiaTheme="majorEastAsia" w:hAnsi="Trebuchet MS" w:cstheme="majorBidi"/>
          <w:b w:val="0"/>
          <w:caps w:val="0"/>
          <w:color w:val="1A7466"/>
          <w:kern w:val="0"/>
          <w:sz w:val="32"/>
          <w:szCs w:val="32"/>
          <w:lang w:val="pl-PL"/>
        </w:rPr>
        <w:lastRenderedPageBreak/>
        <w:t>ZAMAWIAJĄCY</w:t>
      </w:r>
      <w:bookmarkEnd w:id="1"/>
      <w:bookmarkEnd w:id="2"/>
      <w:bookmarkEnd w:id="3"/>
      <w:bookmarkEnd w:id="4"/>
    </w:p>
    <w:bookmarkEnd w:id="5"/>
    <w:p w14:paraId="67AD9482" w14:textId="08D2E9DB" w:rsidR="005817FF" w:rsidRPr="00F373BF" w:rsidRDefault="005817FF" w:rsidP="00331A36">
      <w:pPr>
        <w:pStyle w:val="Akapitzlist"/>
        <w:numPr>
          <w:ilvl w:val="1"/>
          <w:numId w:val="19"/>
        </w:numPr>
        <w:shd w:val="clear" w:color="auto" w:fill="FFFFFF" w:themeFill="background1"/>
        <w:spacing w:before="120" w:after="120"/>
        <w:ind w:left="1134" w:right="-284" w:hanging="1134"/>
        <w:contextualSpacing w:val="0"/>
        <w:rPr>
          <w:rFonts w:ascii="Verdana" w:hAnsi="Verdana" w:cstheme="minorHAnsi"/>
          <w:b/>
          <w:bCs/>
          <w:sz w:val="18"/>
          <w:szCs w:val="18"/>
        </w:rPr>
      </w:pPr>
      <w:r w:rsidRPr="00F373BF">
        <w:rPr>
          <w:rFonts w:ascii="Verdana" w:hAnsi="Verdana" w:cstheme="minorHAnsi"/>
          <w:bCs/>
          <w:sz w:val="18"/>
          <w:szCs w:val="18"/>
        </w:rPr>
        <w:t xml:space="preserve">Zamawiającym w </w:t>
      </w:r>
      <w:r w:rsidR="001865C7" w:rsidRPr="00F373BF">
        <w:rPr>
          <w:rFonts w:ascii="Verdana" w:hAnsi="Verdana" w:cstheme="minorHAnsi"/>
          <w:bCs/>
          <w:sz w:val="18"/>
          <w:szCs w:val="18"/>
        </w:rPr>
        <w:t>P</w:t>
      </w:r>
      <w:r w:rsidRPr="00F373BF">
        <w:rPr>
          <w:rFonts w:ascii="Verdana" w:hAnsi="Verdana" w:cstheme="minorHAnsi"/>
          <w:bCs/>
          <w:sz w:val="18"/>
          <w:szCs w:val="18"/>
        </w:rPr>
        <w:t xml:space="preserve">ostępowaniu </w:t>
      </w:r>
      <w:r w:rsidR="001865C7" w:rsidRPr="00F373BF">
        <w:rPr>
          <w:rFonts w:ascii="Verdana" w:hAnsi="Verdana" w:cstheme="minorHAnsi"/>
          <w:bCs/>
          <w:sz w:val="18"/>
          <w:szCs w:val="18"/>
        </w:rPr>
        <w:t xml:space="preserve">zakupowym </w:t>
      </w:r>
      <w:r w:rsidRPr="00F373BF">
        <w:rPr>
          <w:rFonts w:ascii="Verdana" w:hAnsi="Verdana" w:cstheme="minorHAnsi"/>
          <w:bCs/>
          <w:sz w:val="18"/>
          <w:szCs w:val="18"/>
        </w:rPr>
        <w:t>jest</w:t>
      </w:r>
      <w:bookmarkStart w:id="6" w:name="_Toc183253848"/>
      <w:bookmarkStart w:id="7" w:name="_Toc183253886"/>
      <w:bookmarkStart w:id="8" w:name="_Toc183256029"/>
      <w:bookmarkStart w:id="9" w:name="_Toc183253852"/>
      <w:bookmarkStart w:id="10" w:name="_Toc183253890"/>
      <w:bookmarkStart w:id="11" w:name="_Toc183256033"/>
      <w:bookmarkStart w:id="12" w:name="_Toc183250739"/>
      <w:bookmarkStart w:id="13" w:name="_Toc183253863"/>
      <w:bookmarkStart w:id="14" w:name="_Toc183253901"/>
      <w:bookmarkStart w:id="15" w:name="_Toc183256044"/>
      <w:bookmarkStart w:id="16" w:name="_Toc183250740"/>
      <w:bookmarkStart w:id="17" w:name="_Toc183253864"/>
      <w:bookmarkStart w:id="18" w:name="_Toc183253902"/>
      <w:bookmarkStart w:id="19" w:name="_Toc183256045"/>
      <w:bookmarkStart w:id="20" w:name="_Toc183250743"/>
      <w:bookmarkStart w:id="21" w:name="_Toc183253867"/>
      <w:bookmarkStart w:id="22" w:name="_Toc183253905"/>
      <w:bookmarkStart w:id="23" w:name="_Toc183256048"/>
      <w:bookmarkStart w:id="24" w:name="_Toc183250744"/>
      <w:bookmarkStart w:id="25" w:name="_Toc183253868"/>
      <w:bookmarkStart w:id="26" w:name="_Toc183253906"/>
      <w:bookmarkStart w:id="27" w:name="_Toc183256049"/>
      <w:bookmarkStart w:id="28" w:name="_Toc183250746"/>
      <w:bookmarkStart w:id="29" w:name="_Toc183253870"/>
      <w:bookmarkStart w:id="30" w:name="_Toc183253908"/>
      <w:bookmarkStart w:id="31" w:name="_Toc183256051"/>
      <w:bookmarkStart w:id="32" w:name="_Toc183250747"/>
      <w:bookmarkStart w:id="33" w:name="_Toc183253871"/>
      <w:bookmarkStart w:id="34" w:name="_Toc183253909"/>
      <w:bookmarkStart w:id="35" w:name="_Toc183256052"/>
      <w:bookmarkStart w:id="36" w:name="_Toc19232214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0026239E" w:rsidRPr="00F373BF">
        <w:rPr>
          <w:rFonts w:ascii="Verdana" w:hAnsi="Verdana" w:cstheme="minorHAnsi"/>
          <w:bCs/>
          <w:sz w:val="18"/>
          <w:szCs w:val="18"/>
        </w:rPr>
        <w:t>:</w:t>
      </w:r>
    </w:p>
    <w:p w14:paraId="28DCB731" w14:textId="74393E63" w:rsidR="00F373BF" w:rsidRPr="00F373BF" w:rsidRDefault="00F373BF" w:rsidP="00F373BF">
      <w:pPr>
        <w:pStyle w:val="Akapitzlist"/>
        <w:suppressAutoHyphens/>
        <w:spacing w:before="120" w:after="120" w:line="240" w:lineRule="auto"/>
        <w:ind w:left="1134" w:right="2"/>
        <w:outlineLvl w:val="0"/>
        <w:rPr>
          <w:rFonts w:ascii="Verdana" w:hAnsi="Verdana" w:cstheme="minorHAnsi"/>
          <w:kern w:val="28"/>
          <w:sz w:val="18"/>
          <w:szCs w:val="18"/>
        </w:rPr>
      </w:pPr>
      <w:r w:rsidRPr="00F373BF">
        <w:rPr>
          <w:rFonts w:ascii="Verdana" w:hAnsi="Verdana" w:cstheme="minorHAnsi"/>
          <w:b/>
          <w:sz w:val="18"/>
          <w:szCs w:val="18"/>
        </w:rPr>
        <w:t>PGE Energia Ciepła S.A.</w:t>
      </w:r>
      <w:r w:rsidRPr="00F373BF">
        <w:rPr>
          <w:rFonts w:ascii="Verdana" w:hAnsi="Verdana" w:cstheme="minorHAnsi"/>
          <w:sz w:val="18"/>
          <w:szCs w:val="18"/>
        </w:rPr>
        <w:t>, z siedzibą w Warszawie, Budynek Skylight, XII p. przy ul. Złotej 59, zarejestrowana w Sądzie Rejonowym dla m. st. Warszawy w Warszawie, XII Wydział Gospodarczy Krajowego Rejestru Sądowego pod numerem KRS 0000013479, NIP 6420000642, kapitał zakładowy: 2 501 281 240 PLN</w:t>
      </w:r>
      <w:bookmarkStart w:id="37" w:name="_Toc40987092"/>
      <w:bookmarkStart w:id="38" w:name="_Toc51165976"/>
      <w:r w:rsidRPr="00F373BF">
        <w:rPr>
          <w:rFonts w:ascii="Verdana" w:hAnsi="Verdana" w:cstheme="minorHAnsi"/>
          <w:sz w:val="18"/>
          <w:szCs w:val="18"/>
        </w:rPr>
        <w:t xml:space="preserve"> opłacony w całości; </w:t>
      </w:r>
      <w:hyperlink r:id="rId13" w:history="1">
        <w:r w:rsidRPr="00F373BF">
          <w:rPr>
            <w:rFonts w:ascii="Verdana" w:hAnsi="Verdana" w:cstheme="minorHAnsi"/>
            <w:color w:val="00B0F0"/>
            <w:kern w:val="28"/>
            <w:sz w:val="18"/>
            <w:szCs w:val="18"/>
            <w:u w:val="single"/>
          </w:rPr>
          <w:t>www.pgeenergiaciepla.pl</w:t>
        </w:r>
      </w:hyperlink>
    </w:p>
    <w:bookmarkEnd w:id="37"/>
    <w:bookmarkEnd w:id="38"/>
    <w:p w14:paraId="4F4F2B7B" w14:textId="2DACF789" w:rsidR="00CE4C3E" w:rsidRPr="00692564" w:rsidRDefault="00CD7551" w:rsidP="00331A36">
      <w:pPr>
        <w:pStyle w:val="Akapitzlist"/>
        <w:numPr>
          <w:ilvl w:val="1"/>
          <w:numId w:val="19"/>
        </w:numPr>
        <w:spacing w:before="240" w:after="240" w:line="240" w:lineRule="auto"/>
        <w:ind w:left="1134" w:right="2" w:hanging="1134"/>
        <w:contextualSpacing w:val="0"/>
        <w:rPr>
          <w:rFonts w:ascii="Verdana" w:hAnsi="Verdana" w:cstheme="minorHAnsi"/>
          <w:b/>
          <w:sz w:val="18"/>
          <w:szCs w:val="18"/>
        </w:rPr>
      </w:pPr>
      <w:r w:rsidRPr="00692564">
        <w:rPr>
          <w:rFonts w:ascii="Verdana" w:hAnsi="Verdana" w:cstheme="minorHAnsi"/>
          <w:b/>
          <w:sz w:val="18"/>
          <w:szCs w:val="18"/>
        </w:rPr>
        <w:t xml:space="preserve">Za przygotowanie i prowadzenie </w:t>
      </w:r>
      <w:r w:rsidR="001865C7" w:rsidRPr="00692564">
        <w:rPr>
          <w:rFonts w:ascii="Verdana" w:hAnsi="Verdana" w:cstheme="minorHAnsi"/>
          <w:b/>
          <w:sz w:val="18"/>
          <w:szCs w:val="18"/>
        </w:rPr>
        <w:t>P</w:t>
      </w:r>
      <w:r w:rsidRPr="00692564">
        <w:rPr>
          <w:rFonts w:ascii="Verdana" w:hAnsi="Verdana" w:cstheme="minorHAnsi"/>
          <w:b/>
          <w:sz w:val="18"/>
          <w:szCs w:val="18"/>
        </w:rPr>
        <w:t xml:space="preserve">ostępowania </w:t>
      </w:r>
      <w:r w:rsidR="001865C7" w:rsidRPr="00692564">
        <w:rPr>
          <w:rFonts w:ascii="Verdana" w:hAnsi="Verdana" w:cstheme="minorHAnsi"/>
          <w:b/>
          <w:sz w:val="18"/>
          <w:szCs w:val="18"/>
        </w:rPr>
        <w:t xml:space="preserve">zakupowego </w:t>
      </w:r>
      <w:r w:rsidRPr="00692564">
        <w:rPr>
          <w:rFonts w:ascii="Verdana" w:hAnsi="Verdana" w:cstheme="minorHAnsi"/>
          <w:b/>
          <w:sz w:val="18"/>
          <w:szCs w:val="18"/>
        </w:rPr>
        <w:t>odpowiedzialny jest</w:t>
      </w:r>
      <w:r w:rsidR="00850D5F" w:rsidRPr="00692564">
        <w:rPr>
          <w:rFonts w:ascii="Verdana" w:hAnsi="Verdana" w:cstheme="minorHAnsi"/>
          <w:b/>
          <w:sz w:val="18"/>
          <w:szCs w:val="18"/>
        </w:rPr>
        <w:t xml:space="preserve"> </w:t>
      </w:r>
      <w:r w:rsidR="00015397" w:rsidRPr="00692564">
        <w:rPr>
          <w:rFonts w:ascii="Verdana" w:hAnsi="Verdana" w:cstheme="minorHAnsi"/>
          <w:b/>
          <w:sz w:val="18"/>
          <w:szCs w:val="18"/>
        </w:rPr>
        <w:t xml:space="preserve">Departament Zakupów </w:t>
      </w:r>
      <w:r w:rsidR="00850D5F" w:rsidRPr="00692564">
        <w:rPr>
          <w:rFonts w:ascii="Verdana" w:hAnsi="Verdana" w:cstheme="minorHAnsi"/>
          <w:b/>
          <w:sz w:val="18"/>
          <w:szCs w:val="18"/>
        </w:rPr>
        <w:t>PGE Energia Ciepła S.A.</w:t>
      </w:r>
      <w:bookmarkStart w:id="39" w:name="_Toc43108578"/>
    </w:p>
    <w:p w14:paraId="6807467C" w14:textId="69391FBC" w:rsidR="00AC03DF" w:rsidRPr="00692564" w:rsidRDefault="00AC03DF" w:rsidP="00331A36">
      <w:pPr>
        <w:pStyle w:val="Akapitzlist"/>
        <w:numPr>
          <w:ilvl w:val="2"/>
          <w:numId w:val="19"/>
        </w:numPr>
        <w:spacing w:before="240" w:after="240" w:line="240" w:lineRule="auto"/>
        <w:ind w:left="1134" w:right="2" w:hanging="1144"/>
        <w:contextualSpacing w:val="0"/>
        <w:rPr>
          <w:rFonts w:ascii="Verdana" w:hAnsi="Verdana" w:cs="Calibri"/>
          <w:bCs/>
          <w:sz w:val="18"/>
          <w:szCs w:val="18"/>
        </w:rPr>
      </w:pPr>
      <w:r w:rsidRPr="00692564">
        <w:rPr>
          <w:rFonts w:ascii="Verdana" w:hAnsi="Verdana" w:cs="Calibri"/>
          <w:bCs/>
          <w:sz w:val="18"/>
          <w:szCs w:val="18"/>
        </w:rPr>
        <w:t xml:space="preserve">Adres do korespondencji: </w:t>
      </w:r>
    </w:p>
    <w:p w14:paraId="7A2801E6" w14:textId="77777777" w:rsidR="00E623DA" w:rsidRPr="00692564" w:rsidRDefault="006941DE" w:rsidP="00692564">
      <w:pPr>
        <w:spacing w:before="240" w:after="240" w:line="240" w:lineRule="auto"/>
        <w:ind w:left="709" w:right="2" w:firstLine="425"/>
        <w:rPr>
          <w:rFonts w:ascii="Verdana" w:hAnsi="Verdana" w:cs="Calibri"/>
          <w:bCs/>
          <w:sz w:val="18"/>
          <w:szCs w:val="18"/>
        </w:rPr>
      </w:pPr>
      <w:r w:rsidRPr="00692564">
        <w:rPr>
          <w:rFonts w:ascii="Verdana" w:hAnsi="Verdana" w:cs="Calibri"/>
          <w:bCs/>
          <w:sz w:val="18"/>
          <w:szCs w:val="18"/>
        </w:rPr>
        <w:t xml:space="preserve">PGE Energia Ciepła S.A. </w:t>
      </w:r>
      <w:r w:rsidR="00E623DA" w:rsidRPr="00692564">
        <w:rPr>
          <w:rFonts w:ascii="Verdana" w:hAnsi="Verdana" w:cs="Calibri"/>
          <w:bCs/>
          <w:sz w:val="18"/>
          <w:szCs w:val="18"/>
        </w:rPr>
        <w:t>Departament Zakupów</w:t>
      </w:r>
      <w:r w:rsidR="00C66D66" w:rsidRPr="00692564">
        <w:rPr>
          <w:rFonts w:ascii="Verdana" w:hAnsi="Verdana" w:cs="Calibri"/>
          <w:bCs/>
          <w:sz w:val="18"/>
          <w:szCs w:val="18"/>
        </w:rPr>
        <w:t>:</w:t>
      </w:r>
    </w:p>
    <w:p w14:paraId="796A141B" w14:textId="038D323A" w:rsidR="004D33DB" w:rsidRPr="006E2C20" w:rsidRDefault="00443895" w:rsidP="006E2C20">
      <w:pPr>
        <w:pStyle w:val="Nagwek2"/>
        <w:keepNext w:val="0"/>
        <w:keepLines w:val="0"/>
        <w:suppressAutoHyphens/>
        <w:spacing w:before="120" w:after="120" w:line="240" w:lineRule="auto"/>
        <w:ind w:left="425" w:right="2" w:firstLine="709"/>
        <w:rPr>
          <w:rFonts w:ascii="Verdana" w:hAnsi="Verdana" w:cstheme="minorHAnsi"/>
          <w:sz w:val="18"/>
          <w:szCs w:val="18"/>
          <w:lang w:val="pl-PL"/>
        </w:rPr>
      </w:pPr>
      <w:bookmarkStart w:id="40" w:name="_Toc115966599"/>
      <w:r>
        <w:rPr>
          <w:rFonts w:ascii="Verdana" w:hAnsi="Verdana" w:cstheme="minorHAnsi"/>
          <w:sz w:val="18"/>
          <w:szCs w:val="18"/>
          <w:lang w:val="pl-PL"/>
        </w:rPr>
        <w:t>70-010 Szczecin,</w:t>
      </w:r>
      <w:r w:rsidR="00E06682" w:rsidRPr="006E2C20">
        <w:rPr>
          <w:rFonts w:ascii="Verdana" w:hAnsi="Verdana" w:cstheme="minorHAnsi"/>
          <w:sz w:val="18"/>
          <w:szCs w:val="18"/>
          <w:lang w:val="pl-PL"/>
        </w:rPr>
        <w:t xml:space="preserve"> ul. Szczawiowa 25/26.</w:t>
      </w:r>
      <w:bookmarkEnd w:id="40"/>
    </w:p>
    <w:p w14:paraId="03EC6779" w14:textId="464D89F7" w:rsidR="00D103AF" w:rsidRPr="00692564" w:rsidRDefault="00D103AF" w:rsidP="00331A36">
      <w:pPr>
        <w:pStyle w:val="Akapitzlist"/>
        <w:numPr>
          <w:ilvl w:val="2"/>
          <w:numId w:val="19"/>
        </w:numPr>
        <w:spacing w:line="240" w:lineRule="auto"/>
        <w:ind w:left="1134" w:right="2" w:hanging="1134"/>
        <w:rPr>
          <w:rStyle w:val="Hipercze"/>
          <w:rFonts w:ascii="Verdana" w:hAnsi="Verdana" w:cstheme="minorHAnsi"/>
          <w:color w:val="auto"/>
          <w:sz w:val="18"/>
          <w:szCs w:val="18"/>
        </w:rPr>
      </w:pPr>
      <w:r w:rsidRPr="00692564">
        <w:rPr>
          <w:rFonts w:ascii="Verdana" w:hAnsi="Verdana" w:cstheme="minorHAnsi"/>
          <w:sz w:val="18"/>
          <w:szCs w:val="18"/>
        </w:rPr>
        <w:t xml:space="preserve">Osobą uprawnioną ze strony Zamawiającego do kontaktu z </w:t>
      </w:r>
      <w:r w:rsidRPr="006E2C20">
        <w:rPr>
          <w:rFonts w:ascii="Verdana" w:hAnsi="Verdana" w:cstheme="minorHAnsi"/>
          <w:sz w:val="18"/>
          <w:szCs w:val="18"/>
        </w:rPr>
        <w:t>Wykonawcami jest</w:t>
      </w:r>
      <w:r w:rsidR="00DF65B2">
        <w:rPr>
          <w:rFonts w:ascii="Verdana" w:hAnsi="Verdana" w:cstheme="minorHAnsi"/>
          <w:sz w:val="18"/>
          <w:szCs w:val="18"/>
        </w:rPr>
        <w:t xml:space="preserve"> Monika Pawłowicz</w:t>
      </w:r>
      <w:r w:rsidRPr="006E2C20">
        <w:rPr>
          <w:rFonts w:ascii="Verdana" w:hAnsi="Verdana" w:cstheme="minorHAnsi"/>
          <w:sz w:val="18"/>
          <w:szCs w:val="18"/>
        </w:rPr>
        <w:t>;</w:t>
      </w:r>
      <w:r w:rsidRPr="00692564">
        <w:rPr>
          <w:rFonts w:ascii="Verdana" w:hAnsi="Verdana" w:cstheme="minorHAnsi"/>
          <w:sz w:val="18"/>
          <w:szCs w:val="18"/>
        </w:rPr>
        <w:t xml:space="preserve"> </w:t>
      </w:r>
      <w:r w:rsidRPr="00692564">
        <w:rPr>
          <w:rFonts w:ascii="Verdana" w:hAnsi="Verdana" w:cstheme="minorHAnsi"/>
          <w:sz w:val="18"/>
          <w:szCs w:val="18"/>
        </w:rPr>
        <w:br/>
        <w:t xml:space="preserve">e-mail: </w:t>
      </w:r>
      <w:hyperlink r:id="rId14" w:history="1">
        <w:r w:rsidR="00443895" w:rsidRPr="00262263">
          <w:rPr>
            <w:rStyle w:val="Hipercze"/>
            <w:rFonts w:ascii="Verdana" w:hAnsi="Verdana" w:cstheme="minorHAnsi"/>
            <w:sz w:val="18"/>
            <w:szCs w:val="18"/>
          </w:rPr>
          <w:t>monika.pawlowicz@gkpge.pl</w:t>
        </w:r>
      </w:hyperlink>
      <w:r w:rsidR="006E2C20">
        <w:rPr>
          <w:rStyle w:val="Hipercze"/>
          <w:rFonts w:ascii="Verdana" w:hAnsi="Verdana" w:cstheme="minorHAnsi"/>
          <w:color w:val="auto"/>
          <w:sz w:val="18"/>
          <w:szCs w:val="18"/>
        </w:rPr>
        <w:t xml:space="preserve"> </w:t>
      </w:r>
    </w:p>
    <w:p w14:paraId="6D67EBDE" w14:textId="77777777" w:rsidR="00D103AF" w:rsidRPr="00692564" w:rsidRDefault="00D103AF" w:rsidP="00DB114A">
      <w:pPr>
        <w:ind w:right="2"/>
        <w:rPr>
          <w:rFonts w:ascii="Verdana" w:hAnsi="Verdana"/>
          <w:b/>
          <w:sz w:val="18"/>
          <w:szCs w:val="18"/>
          <w:highlight w:val="cyan"/>
        </w:rPr>
      </w:pPr>
    </w:p>
    <w:p w14:paraId="411FFBE5" w14:textId="6BEA247F" w:rsidR="005817FF" w:rsidRPr="00692564" w:rsidRDefault="00A70840" w:rsidP="008D69F2">
      <w:pPr>
        <w:pStyle w:val="Nagwek1"/>
        <w:keepNext w:val="0"/>
        <w:keepLines w:val="0"/>
        <w:widowControl w:val="0"/>
        <w:numPr>
          <w:ilvl w:val="0"/>
          <w:numId w:val="37"/>
        </w:numPr>
        <w:spacing w:before="40" w:line="240" w:lineRule="auto"/>
        <w:ind w:left="1134" w:right="2" w:hanging="1134"/>
        <w:rPr>
          <w:rFonts w:ascii="Trebuchet MS" w:eastAsiaTheme="majorEastAsia" w:hAnsi="Trebuchet MS" w:cstheme="majorBidi"/>
          <w:b w:val="0"/>
          <w:caps w:val="0"/>
          <w:color w:val="1A7466"/>
          <w:kern w:val="0"/>
          <w:sz w:val="32"/>
          <w:szCs w:val="32"/>
          <w:lang w:val="pl-PL"/>
        </w:rPr>
      </w:pPr>
      <w:bookmarkStart w:id="41" w:name="_Toc243294536"/>
      <w:bookmarkStart w:id="42" w:name="_Toc489350384"/>
      <w:bookmarkStart w:id="43" w:name="_Toc515896271"/>
      <w:bookmarkStart w:id="44" w:name="_Toc115966602"/>
      <w:bookmarkStart w:id="45" w:name="_Toc43108598"/>
      <w:bookmarkEnd w:id="39"/>
      <w:r w:rsidRPr="00692564">
        <w:rPr>
          <w:rFonts w:ascii="Trebuchet MS" w:eastAsiaTheme="majorEastAsia" w:hAnsi="Trebuchet MS" w:cstheme="majorBidi"/>
          <w:b w:val="0"/>
          <w:caps w:val="0"/>
          <w:color w:val="1A7466"/>
          <w:kern w:val="0"/>
          <w:sz w:val="32"/>
          <w:szCs w:val="32"/>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040EB297" w14:textId="77777777" w:rsidR="0084422A" w:rsidRPr="0084422A" w:rsidRDefault="0084422A" w:rsidP="00331A36">
      <w:pPr>
        <w:pStyle w:val="Akapitzlist"/>
        <w:numPr>
          <w:ilvl w:val="0"/>
          <w:numId w:val="19"/>
        </w:numPr>
        <w:spacing w:before="120" w:after="120" w:line="240" w:lineRule="auto"/>
        <w:ind w:right="2"/>
        <w:rPr>
          <w:rFonts w:ascii="Verdana" w:eastAsia="Calibri" w:hAnsi="Verdana" w:cstheme="minorHAnsi"/>
          <w:vanish/>
          <w:sz w:val="18"/>
          <w:szCs w:val="18"/>
        </w:rPr>
      </w:pPr>
      <w:bookmarkStart w:id="56" w:name="_Toc515881663"/>
      <w:bookmarkStart w:id="57" w:name="_Toc515881844"/>
      <w:bookmarkStart w:id="58" w:name="_Toc515896273"/>
    </w:p>
    <w:p w14:paraId="56503804" w14:textId="47186A00" w:rsidR="00F32D18" w:rsidRPr="00C61170" w:rsidRDefault="00CC2C46" w:rsidP="00C61170">
      <w:pPr>
        <w:pStyle w:val="Akapitzlist"/>
        <w:numPr>
          <w:ilvl w:val="1"/>
          <w:numId w:val="19"/>
        </w:numPr>
        <w:spacing w:before="240" w:after="240" w:line="240" w:lineRule="auto"/>
        <w:ind w:left="1134" w:right="2" w:hanging="1134"/>
        <w:contextualSpacing w:val="0"/>
        <w:rPr>
          <w:rFonts w:ascii="Verdana" w:hAnsi="Verdana" w:cstheme="minorHAnsi"/>
          <w:sz w:val="18"/>
          <w:szCs w:val="18"/>
        </w:rPr>
      </w:pPr>
      <w:r w:rsidRPr="00692564">
        <w:rPr>
          <w:rFonts w:ascii="Verdana" w:eastAsia="Calibri" w:hAnsi="Verdana" w:cstheme="minorHAnsi"/>
          <w:sz w:val="18"/>
          <w:szCs w:val="18"/>
        </w:rPr>
        <w:t>Przedmiotem zamówienia jest</w:t>
      </w:r>
      <w:r w:rsidR="008B0BD2">
        <w:rPr>
          <w:rFonts w:ascii="Verdana" w:eastAsia="Calibri" w:hAnsi="Verdana" w:cstheme="minorHAnsi"/>
          <w:sz w:val="18"/>
          <w:szCs w:val="18"/>
        </w:rPr>
        <w:t xml:space="preserve"> </w:t>
      </w:r>
      <w:r w:rsidR="00A5601B">
        <w:rPr>
          <w:rFonts w:ascii="Verdana" w:eastAsia="Calibri" w:hAnsi="Verdana" w:cstheme="minorHAnsi"/>
          <w:sz w:val="18"/>
          <w:szCs w:val="18"/>
        </w:rPr>
        <w:t>r</w:t>
      </w:r>
      <w:r w:rsidR="008B0BD2" w:rsidRPr="008B0BD2">
        <w:rPr>
          <w:rFonts w:ascii="Verdana" w:eastAsia="Calibri" w:hAnsi="Verdana" w:cstheme="minorHAnsi"/>
          <w:sz w:val="18"/>
          <w:szCs w:val="18"/>
        </w:rPr>
        <w:t>emont kleszcza szynowego ZWA-75 w PGE Energia Ciepła S.A. Oddział w Szczecinie</w:t>
      </w:r>
      <w:r w:rsidR="008B0BD2">
        <w:rPr>
          <w:rFonts w:ascii="Verdana" w:eastAsia="Calibri" w:hAnsi="Verdana" w:cstheme="minorHAnsi"/>
          <w:sz w:val="18"/>
          <w:szCs w:val="18"/>
        </w:rPr>
        <w:t>.</w:t>
      </w:r>
      <w:r w:rsidR="00F373BF" w:rsidRPr="00C61170">
        <w:rPr>
          <w:rFonts w:ascii="Verdana" w:eastAsia="Calibri" w:hAnsi="Verdana" w:cstheme="minorHAnsi"/>
          <w:sz w:val="18"/>
          <w:szCs w:val="18"/>
        </w:rPr>
        <w:t xml:space="preserve"> </w:t>
      </w:r>
      <w:r w:rsidR="00A70840" w:rsidRPr="00C61170">
        <w:rPr>
          <w:rFonts w:ascii="Verdana" w:eastAsia="Calibri" w:hAnsi="Verdana" w:cstheme="minorHAnsi"/>
          <w:sz w:val="18"/>
          <w:szCs w:val="18"/>
        </w:rPr>
        <w:t>Szczegółowy opis przedmiotu Zamówienia</w:t>
      </w:r>
      <w:r w:rsidR="003A19D3" w:rsidRPr="00C61170">
        <w:rPr>
          <w:rFonts w:ascii="Verdana" w:eastAsia="Calibri" w:hAnsi="Verdana" w:cstheme="minorHAnsi"/>
          <w:sz w:val="18"/>
          <w:szCs w:val="18"/>
        </w:rPr>
        <w:t xml:space="preserve"> </w:t>
      </w:r>
      <w:r w:rsidR="00A70840" w:rsidRPr="00C61170">
        <w:rPr>
          <w:rFonts w:ascii="Verdana" w:eastAsia="Calibri" w:hAnsi="Verdana" w:cstheme="minorHAnsi"/>
          <w:sz w:val="18"/>
          <w:szCs w:val="18"/>
        </w:rPr>
        <w:t xml:space="preserve">stanowi </w:t>
      </w:r>
      <w:r w:rsidR="00A70840" w:rsidRPr="00C61170">
        <w:rPr>
          <w:rFonts w:ascii="Verdana" w:eastAsia="Calibri" w:hAnsi="Verdana" w:cstheme="minorHAnsi"/>
          <w:b/>
          <w:sz w:val="18"/>
          <w:szCs w:val="18"/>
        </w:rPr>
        <w:t xml:space="preserve">Załącznik nr 1 do </w:t>
      </w:r>
      <w:r w:rsidR="00904E94" w:rsidRPr="00C61170">
        <w:rPr>
          <w:rFonts w:ascii="Verdana" w:eastAsia="Calibri" w:hAnsi="Verdana" w:cstheme="minorHAnsi"/>
          <w:b/>
          <w:sz w:val="18"/>
          <w:szCs w:val="18"/>
        </w:rPr>
        <w:t>SWZ</w:t>
      </w:r>
      <w:r w:rsidR="00676E53" w:rsidRPr="00C61170">
        <w:rPr>
          <w:rFonts w:ascii="Verdana" w:eastAsia="Calibri" w:hAnsi="Verdana" w:cstheme="minorHAnsi"/>
          <w:sz w:val="18"/>
          <w:szCs w:val="18"/>
        </w:rPr>
        <w:t xml:space="preserve"> </w:t>
      </w:r>
      <w:r w:rsidR="00562CD6" w:rsidRPr="00C61170">
        <w:rPr>
          <w:rFonts w:ascii="Verdana" w:eastAsia="Calibri" w:hAnsi="Verdana" w:cstheme="minorHAnsi"/>
          <w:sz w:val="18"/>
          <w:szCs w:val="18"/>
        </w:rPr>
        <w:t>–</w:t>
      </w:r>
      <w:r w:rsidR="00676E53" w:rsidRPr="00C61170">
        <w:rPr>
          <w:rFonts w:ascii="Verdana" w:eastAsia="Calibri" w:hAnsi="Verdana" w:cstheme="minorHAnsi"/>
          <w:sz w:val="18"/>
          <w:szCs w:val="18"/>
        </w:rPr>
        <w:t xml:space="preserve"> </w:t>
      </w:r>
      <w:r w:rsidR="00676E53" w:rsidRPr="00C61170">
        <w:rPr>
          <w:rFonts w:ascii="Verdana" w:eastAsia="Calibri" w:hAnsi="Verdana" w:cstheme="minorHAnsi"/>
          <w:b/>
          <w:sz w:val="18"/>
          <w:szCs w:val="18"/>
        </w:rPr>
        <w:t>OPZ</w:t>
      </w:r>
      <w:r w:rsidR="00F32D18" w:rsidRPr="00C61170">
        <w:rPr>
          <w:rFonts w:ascii="Verdana" w:eastAsia="Calibri" w:hAnsi="Verdana" w:cstheme="minorHAnsi"/>
          <w:b/>
          <w:sz w:val="18"/>
          <w:szCs w:val="18"/>
        </w:rPr>
        <w:t>.</w:t>
      </w:r>
    </w:p>
    <w:p w14:paraId="7D34AB23" w14:textId="15D04A4F" w:rsidR="007976E3" w:rsidRPr="00692564" w:rsidRDefault="00F32D18" w:rsidP="00331A36">
      <w:pPr>
        <w:pStyle w:val="Akapitzlist"/>
        <w:numPr>
          <w:ilvl w:val="1"/>
          <w:numId w:val="19"/>
        </w:numPr>
        <w:spacing w:before="240" w:after="240" w:line="240" w:lineRule="auto"/>
        <w:ind w:left="1134" w:right="2" w:hanging="1134"/>
        <w:contextualSpacing w:val="0"/>
        <w:rPr>
          <w:rFonts w:ascii="Verdana" w:hAnsi="Verdana" w:cstheme="minorHAnsi"/>
          <w:sz w:val="18"/>
          <w:szCs w:val="18"/>
        </w:rPr>
      </w:pPr>
      <w:r w:rsidRPr="00692564">
        <w:rPr>
          <w:rFonts w:ascii="Verdana" w:eastAsia="Calibri" w:hAnsi="Verdana" w:cstheme="minorHAnsi"/>
          <w:sz w:val="18"/>
          <w:szCs w:val="18"/>
        </w:rPr>
        <w:t>Zamawiający nie dopuszcza składania Ofert częściowych</w:t>
      </w:r>
      <w:r w:rsidR="004E0DAE" w:rsidRPr="00692564">
        <w:rPr>
          <w:rFonts w:ascii="Verdana" w:eastAsia="Calibri" w:hAnsi="Verdana" w:cstheme="minorHAnsi"/>
          <w:sz w:val="18"/>
          <w:szCs w:val="18"/>
        </w:rPr>
        <w:t xml:space="preserve"> oraz wariantowych</w:t>
      </w:r>
      <w:r w:rsidRPr="00692564">
        <w:rPr>
          <w:rFonts w:ascii="Verdana" w:eastAsia="Calibri" w:hAnsi="Verdana" w:cstheme="minorHAnsi"/>
          <w:sz w:val="18"/>
          <w:szCs w:val="18"/>
        </w:rPr>
        <w:t>.</w:t>
      </w:r>
      <w:bookmarkStart w:id="59" w:name="_Toc40987175"/>
      <w:bookmarkEnd w:id="56"/>
      <w:bookmarkEnd w:id="57"/>
      <w:bookmarkEnd w:id="58"/>
    </w:p>
    <w:p w14:paraId="54C8E0A8" w14:textId="7D5B8453" w:rsidR="00C61170" w:rsidRPr="008B0BD2" w:rsidRDefault="000B47DF" w:rsidP="008B0BD2">
      <w:pPr>
        <w:pStyle w:val="Nagwek1"/>
        <w:keepNext w:val="0"/>
        <w:keepLines w:val="0"/>
        <w:widowControl w:val="0"/>
        <w:numPr>
          <w:ilvl w:val="0"/>
          <w:numId w:val="37"/>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0" w:name="_Toc115966604"/>
      <w:bookmarkEnd w:id="59"/>
      <w:r w:rsidRPr="00F373BF">
        <w:rPr>
          <w:rFonts w:ascii="Trebuchet MS" w:eastAsiaTheme="majorEastAsia" w:hAnsi="Trebuchet MS" w:cstheme="majorBidi"/>
          <w:b w:val="0"/>
          <w:caps w:val="0"/>
          <w:color w:val="1A7466"/>
          <w:kern w:val="0"/>
          <w:sz w:val="32"/>
          <w:szCs w:val="32"/>
          <w:lang w:val="pl-PL"/>
        </w:rPr>
        <w:t>M</w:t>
      </w:r>
      <w:r w:rsidR="00A506FB" w:rsidRPr="00F373BF">
        <w:rPr>
          <w:rFonts w:ascii="Trebuchet MS" w:eastAsiaTheme="majorEastAsia" w:hAnsi="Trebuchet MS" w:cstheme="majorBidi"/>
          <w:b w:val="0"/>
          <w:caps w:val="0"/>
          <w:color w:val="1A7466"/>
          <w:kern w:val="0"/>
          <w:sz w:val="32"/>
          <w:szCs w:val="32"/>
          <w:lang w:val="pl-PL"/>
        </w:rPr>
        <w:t>IEJSCE REALIZACJI</w:t>
      </w:r>
      <w:r w:rsidRPr="00F373BF">
        <w:rPr>
          <w:rFonts w:ascii="Trebuchet MS" w:eastAsiaTheme="majorEastAsia" w:hAnsi="Trebuchet MS" w:cstheme="majorBidi"/>
          <w:b w:val="0"/>
          <w:caps w:val="0"/>
          <w:color w:val="1A7466"/>
          <w:kern w:val="0"/>
          <w:sz w:val="32"/>
          <w:szCs w:val="32"/>
          <w:lang w:val="pl-PL"/>
        </w:rPr>
        <w:t xml:space="preserve"> Z</w:t>
      </w:r>
      <w:r w:rsidR="00A506FB" w:rsidRPr="00F373BF">
        <w:rPr>
          <w:rFonts w:ascii="Trebuchet MS" w:eastAsiaTheme="majorEastAsia" w:hAnsi="Trebuchet MS" w:cstheme="majorBidi"/>
          <w:b w:val="0"/>
          <w:caps w:val="0"/>
          <w:color w:val="1A7466"/>
          <w:kern w:val="0"/>
          <w:sz w:val="32"/>
          <w:szCs w:val="32"/>
          <w:lang w:val="pl-PL"/>
        </w:rPr>
        <w:t>AMÓWIENIA</w:t>
      </w:r>
      <w:bookmarkStart w:id="61" w:name="_Toc115966624"/>
      <w:bookmarkEnd w:id="60"/>
    </w:p>
    <w:p w14:paraId="6A0E14FB" w14:textId="5299B028" w:rsidR="008B0BD2" w:rsidRPr="008B0BD2" w:rsidRDefault="008B0BD2" w:rsidP="008B0BD2">
      <w:pPr>
        <w:pStyle w:val="Nagwek2"/>
        <w:keepNext w:val="0"/>
        <w:keepLines w:val="0"/>
        <w:numPr>
          <w:ilvl w:val="0"/>
          <w:numId w:val="24"/>
        </w:numPr>
        <w:spacing w:before="120" w:after="120" w:line="240" w:lineRule="auto"/>
        <w:ind w:left="1418" w:right="2" w:hanging="284"/>
        <w:rPr>
          <w:rFonts w:ascii="Verdana" w:hAnsi="Verdana" w:cstheme="minorHAnsi"/>
          <w:b w:val="0"/>
          <w:sz w:val="18"/>
          <w:szCs w:val="18"/>
        </w:rPr>
      </w:pPr>
      <w:bookmarkStart w:id="62" w:name="_Toc115966613"/>
      <w:r>
        <w:rPr>
          <w:rFonts w:ascii="Verdana" w:hAnsi="Verdana" w:cstheme="minorHAnsi"/>
          <w:b w:val="0"/>
          <w:sz w:val="18"/>
          <w:szCs w:val="18"/>
        </w:rPr>
        <w:t xml:space="preserve">PGE Energia Ciepła S.A. </w:t>
      </w:r>
      <w:r w:rsidRPr="008B0BD2">
        <w:rPr>
          <w:rFonts w:ascii="Verdana" w:hAnsi="Verdana" w:cstheme="minorHAnsi"/>
          <w:b w:val="0"/>
          <w:sz w:val="18"/>
          <w:szCs w:val="18"/>
        </w:rPr>
        <w:t xml:space="preserve">Oddział w Szczecinie </w:t>
      </w:r>
      <w:bookmarkEnd w:id="62"/>
    </w:p>
    <w:p w14:paraId="7B9974A7" w14:textId="52EDDE91" w:rsidR="008B0BD2" w:rsidRDefault="008B0BD2" w:rsidP="008B0BD2">
      <w:pPr>
        <w:pStyle w:val="Nagwek2"/>
        <w:keepNext w:val="0"/>
        <w:keepLines w:val="0"/>
        <w:numPr>
          <w:ilvl w:val="1"/>
          <w:numId w:val="24"/>
        </w:numPr>
        <w:spacing w:before="120" w:after="120" w:line="240" w:lineRule="auto"/>
        <w:ind w:left="1701" w:right="2" w:hanging="283"/>
        <w:rPr>
          <w:rFonts w:ascii="Verdana" w:hAnsi="Verdana" w:cstheme="minorHAnsi"/>
          <w:b w:val="0"/>
          <w:sz w:val="18"/>
          <w:szCs w:val="18"/>
        </w:rPr>
      </w:pPr>
      <w:bookmarkStart w:id="63" w:name="_Toc115966614"/>
      <w:r w:rsidRPr="008B0BD2">
        <w:rPr>
          <w:rFonts w:ascii="Verdana" w:hAnsi="Verdana" w:cstheme="minorHAnsi"/>
          <w:b w:val="0"/>
          <w:sz w:val="18"/>
          <w:szCs w:val="18"/>
        </w:rPr>
        <w:t>Elektrociepłow</w:t>
      </w:r>
      <w:r>
        <w:rPr>
          <w:rFonts w:ascii="Verdana" w:hAnsi="Verdana" w:cstheme="minorHAnsi"/>
          <w:b w:val="0"/>
          <w:sz w:val="18"/>
          <w:szCs w:val="18"/>
        </w:rPr>
        <w:t>nia Pomorzany - 70-010 Szczecin,</w:t>
      </w:r>
      <w:r w:rsidRPr="008B0BD2">
        <w:rPr>
          <w:rFonts w:ascii="Verdana" w:hAnsi="Verdana" w:cstheme="minorHAnsi"/>
          <w:b w:val="0"/>
          <w:sz w:val="18"/>
          <w:szCs w:val="18"/>
        </w:rPr>
        <w:t xml:space="preserve"> ul. Szczawiowa 25/26</w:t>
      </w:r>
      <w:bookmarkEnd w:id="63"/>
      <w:r w:rsidR="00A5601B">
        <w:rPr>
          <w:rFonts w:ascii="Verdana" w:hAnsi="Verdana" w:cstheme="minorHAnsi"/>
          <w:b w:val="0"/>
          <w:sz w:val="18"/>
          <w:szCs w:val="18"/>
        </w:rPr>
        <w:t>.</w:t>
      </w:r>
    </w:p>
    <w:p w14:paraId="501F8F98" w14:textId="36AA3A95" w:rsidR="005817FF" w:rsidRPr="00692564" w:rsidRDefault="000B47DF" w:rsidP="008D69F2">
      <w:pPr>
        <w:pStyle w:val="Nagwek1"/>
        <w:keepNext w:val="0"/>
        <w:keepLines w:val="0"/>
        <w:widowControl w:val="0"/>
        <w:numPr>
          <w:ilvl w:val="0"/>
          <w:numId w:val="37"/>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r w:rsidRPr="00692564">
        <w:rPr>
          <w:rFonts w:ascii="Trebuchet MS" w:eastAsiaTheme="majorEastAsia" w:hAnsi="Trebuchet MS" w:cstheme="majorBidi"/>
          <w:b w:val="0"/>
          <w:caps w:val="0"/>
          <w:color w:val="1A7466"/>
          <w:kern w:val="0"/>
          <w:sz w:val="32"/>
          <w:szCs w:val="32"/>
          <w:lang w:val="pl-PL"/>
        </w:rPr>
        <w:t>TERMIN WYKONANIA ZAMÓWIENIA</w:t>
      </w:r>
      <w:bookmarkEnd w:id="61"/>
    </w:p>
    <w:p w14:paraId="56C3CDFD" w14:textId="20B47C67" w:rsidR="00293FE5" w:rsidRPr="00D133D2" w:rsidRDefault="005C0BC2" w:rsidP="00D133D2">
      <w:pPr>
        <w:pStyle w:val="Akapitzlist"/>
        <w:spacing w:before="120" w:after="120" w:line="240" w:lineRule="auto"/>
        <w:ind w:left="1134" w:right="2"/>
        <w:rPr>
          <w:rFonts w:ascii="Verdana" w:eastAsia="Calibri" w:hAnsi="Verdana" w:cstheme="minorHAnsi"/>
          <w:sz w:val="18"/>
          <w:szCs w:val="18"/>
        </w:rPr>
      </w:pPr>
      <w:r w:rsidRPr="007865B6">
        <w:rPr>
          <w:rFonts w:ascii="Verdana" w:eastAsia="Calibri" w:hAnsi="Verdana" w:cstheme="minorHAnsi"/>
          <w:sz w:val="18"/>
          <w:szCs w:val="18"/>
        </w:rPr>
        <w:t>Wymagany termin realizacji zamówienia –</w:t>
      </w:r>
      <w:r w:rsidR="00EB089D" w:rsidRPr="007865B6">
        <w:rPr>
          <w:rFonts w:ascii="Verdana" w:eastAsia="Calibri" w:hAnsi="Verdana" w:cstheme="minorHAnsi"/>
          <w:sz w:val="18"/>
          <w:szCs w:val="18"/>
        </w:rPr>
        <w:t xml:space="preserve"> </w:t>
      </w:r>
      <w:r w:rsidR="00F37FE7" w:rsidRPr="007865B6">
        <w:rPr>
          <w:rFonts w:ascii="Verdana" w:eastAsia="Calibri" w:hAnsi="Verdana" w:cstheme="minorHAnsi"/>
          <w:sz w:val="18"/>
          <w:szCs w:val="18"/>
        </w:rPr>
        <w:t xml:space="preserve">Zamówienie </w:t>
      </w:r>
      <w:r w:rsidR="000B04A7" w:rsidRPr="000B04A7">
        <w:rPr>
          <w:rFonts w:ascii="Verdana" w:eastAsia="Calibri" w:hAnsi="Verdana" w:cstheme="minorHAnsi"/>
          <w:sz w:val="18"/>
          <w:szCs w:val="18"/>
        </w:rPr>
        <w:t xml:space="preserve">będzie realizowane </w:t>
      </w:r>
      <w:r w:rsidR="00D133D2">
        <w:rPr>
          <w:rFonts w:ascii="Verdana" w:eastAsia="Calibri" w:hAnsi="Verdana" w:cstheme="minorHAnsi"/>
          <w:sz w:val="18"/>
          <w:szCs w:val="18"/>
        </w:rPr>
        <w:t xml:space="preserve">do 6 tygodni od </w:t>
      </w:r>
      <w:r w:rsidR="000B04A7" w:rsidRPr="000B04A7">
        <w:rPr>
          <w:rFonts w:ascii="Verdana" w:eastAsia="Calibri" w:hAnsi="Verdana" w:cstheme="minorHAnsi"/>
          <w:sz w:val="18"/>
          <w:szCs w:val="18"/>
        </w:rPr>
        <w:t xml:space="preserve">daty </w:t>
      </w:r>
      <w:r w:rsidR="00C945DE">
        <w:rPr>
          <w:rFonts w:ascii="Verdana" w:eastAsia="Calibri" w:hAnsi="Verdana" w:cstheme="minorHAnsi"/>
          <w:sz w:val="18"/>
          <w:szCs w:val="18"/>
        </w:rPr>
        <w:t xml:space="preserve">udzielenia </w:t>
      </w:r>
      <w:r w:rsidR="00D133D2">
        <w:rPr>
          <w:rFonts w:ascii="Verdana" w:eastAsia="Calibri" w:hAnsi="Verdana" w:cstheme="minorHAnsi"/>
          <w:sz w:val="18"/>
          <w:szCs w:val="18"/>
        </w:rPr>
        <w:t>Zamówienia.</w:t>
      </w:r>
    </w:p>
    <w:p w14:paraId="7A8A2D7F" w14:textId="5335B0EE" w:rsidR="005D30B6" w:rsidRPr="00692564" w:rsidRDefault="000B04A7" w:rsidP="008D69F2">
      <w:pPr>
        <w:pStyle w:val="Nagwek1"/>
        <w:keepNext w:val="0"/>
        <w:keepLines w:val="0"/>
        <w:widowControl w:val="0"/>
        <w:numPr>
          <w:ilvl w:val="0"/>
          <w:numId w:val="37"/>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r w:rsidRPr="000B04A7">
        <w:rPr>
          <w:rFonts w:ascii="Verdana" w:eastAsia="Calibri" w:hAnsi="Verdana" w:cstheme="minorHAnsi"/>
          <w:sz w:val="18"/>
          <w:szCs w:val="18"/>
        </w:rPr>
        <w:t xml:space="preserve"> </w:t>
      </w:r>
      <w:bookmarkStart w:id="64" w:name="_Toc161208958"/>
      <w:bookmarkStart w:id="65" w:name="_Toc243294544"/>
      <w:bookmarkStart w:id="66" w:name="_Toc489350392"/>
      <w:bookmarkStart w:id="67" w:name="_Toc515896284"/>
      <w:bookmarkStart w:id="68" w:name="_Toc115966629"/>
      <w:r w:rsidR="00F4103E" w:rsidRPr="00692564">
        <w:rPr>
          <w:rFonts w:ascii="Trebuchet MS" w:eastAsiaTheme="majorEastAsia" w:hAnsi="Trebuchet MS" w:cstheme="majorBidi"/>
          <w:b w:val="0"/>
          <w:caps w:val="0"/>
          <w:color w:val="1A7466"/>
          <w:kern w:val="0"/>
          <w:sz w:val="32"/>
          <w:szCs w:val="32"/>
          <w:lang w:val="pl-PL"/>
        </w:rPr>
        <w:t>WARUNKI UDZIAŁU W POSTĘPOWANIU</w:t>
      </w:r>
      <w:bookmarkEnd w:id="64"/>
      <w:bookmarkEnd w:id="65"/>
      <w:r w:rsidR="00F4103E" w:rsidRPr="00692564">
        <w:rPr>
          <w:rFonts w:ascii="Trebuchet MS" w:eastAsiaTheme="majorEastAsia" w:hAnsi="Trebuchet MS" w:cstheme="majorBidi"/>
          <w:b w:val="0"/>
          <w:caps w:val="0"/>
          <w:color w:val="1A7466"/>
          <w:kern w:val="0"/>
          <w:sz w:val="32"/>
          <w:szCs w:val="32"/>
          <w:lang w:val="pl-PL"/>
        </w:rPr>
        <w:t xml:space="preserve"> ORAZ PODSTAWY WYKLUCZENIA</w:t>
      </w:r>
      <w:bookmarkEnd w:id="66"/>
      <w:bookmarkEnd w:id="67"/>
      <w:bookmarkEnd w:id="68"/>
    </w:p>
    <w:p w14:paraId="1A5CBCCD" w14:textId="77777777" w:rsidR="00396676" w:rsidRPr="00396676" w:rsidRDefault="00396676" w:rsidP="00331A36">
      <w:pPr>
        <w:pStyle w:val="Akapitzlist"/>
        <w:numPr>
          <w:ilvl w:val="0"/>
          <w:numId w:val="19"/>
        </w:numPr>
        <w:spacing w:before="120" w:after="120" w:line="240" w:lineRule="auto"/>
        <w:ind w:right="2"/>
        <w:rPr>
          <w:rFonts w:ascii="Verdana" w:eastAsia="Calibri" w:hAnsi="Verdana" w:cstheme="minorHAnsi"/>
          <w:vanish/>
          <w:sz w:val="18"/>
          <w:szCs w:val="18"/>
        </w:rPr>
      </w:pPr>
    </w:p>
    <w:p w14:paraId="5BB50D05" w14:textId="77777777" w:rsidR="00396676" w:rsidRPr="00396676" w:rsidRDefault="00396676" w:rsidP="00331A36">
      <w:pPr>
        <w:pStyle w:val="Akapitzlist"/>
        <w:numPr>
          <w:ilvl w:val="0"/>
          <w:numId w:val="19"/>
        </w:numPr>
        <w:spacing w:before="120" w:after="120" w:line="240" w:lineRule="auto"/>
        <w:ind w:right="2"/>
        <w:rPr>
          <w:rFonts w:ascii="Verdana" w:eastAsia="Calibri" w:hAnsi="Verdana" w:cstheme="minorHAnsi"/>
          <w:vanish/>
          <w:sz w:val="18"/>
          <w:szCs w:val="18"/>
        </w:rPr>
      </w:pPr>
    </w:p>
    <w:p w14:paraId="5247CBCE" w14:textId="77777777" w:rsidR="00396676" w:rsidRPr="00396676" w:rsidRDefault="00396676" w:rsidP="00331A36">
      <w:pPr>
        <w:pStyle w:val="Akapitzlist"/>
        <w:numPr>
          <w:ilvl w:val="0"/>
          <w:numId w:val="19"/>
        </w:numPr>
        <w:spacing w:before="120" w:after="120" w:line="240" w:lineRule="auto"/>
        <w:ind w:right="2"/>
        <w:rPr>
          <w:rFonts w:ascii="Verdana" w:eastAsia="Calibri" w:hAnsi="Verdana" w:cstheme="minorHAnsi"/>
          <w:vanish/>
          <w:sz w:val="18"/>
          <w:szCs w:val="18"/>
        </w:rPr>
      </w:pPr>
    </w:p>
    <w:p w14:paraId="22005CEC" w14:textId="4BC150DB" w:rsidR="005817FF" w:rsidRPr="00692564" w:rsidRDefault="005817FF" w:rsidP="00331A36">
      <w:pPr>
        <w:pStyle w:val="Akapitzlist"/>
        <w:numPr>
          <w:ilvl w:val="1"/>
          <w:numId w:val="19"/>
        </w:numPr>
        <w:spacing w:before="120" w:after="120" w:line="240" w:lineRule="auto"/>
        <w:ind w:left="1134" w:right="2" w:hanging="1134"/>
        <w:rPr>
          <w:rFonts w:ascii="Verdana" w:eastAsia="Calibri" w:hAnsi="Verdana" w:cstheme="minorHAnsi"/>
          <w:sz w:val="18"/>
          <w:szCs w:val="18"/>
        </w:rPr>
      </w:pPr>
      <w:r w:rsidRPr="00692564">
        <w:rPr>
          <w:rFonts w:ascii="Verdana" w:eastAsia="Calibri" w:hAnsi="Verdana" w:cstheme="minorHAnsi"/>
          <w:sz w:val="18"/>
          <w:szCs w:val="18"/>
        </w:rPr>
        <w:t xml:space="preserve">W niniejszym Postępowaniu </w:t>
      </w:r>
      <w:r w:rsidR="001865C7" w:rsidRPr="00692564">
        <w:rPr>
          <w:rFonts w:ascii="Verdana" w:eastAsia="Calibri" w:hAnsi="Verdana" w:cstheme="minorHAnsi"/>
          <w:sz w:val="18"/>
          <w:szCs w:val="18"/>
        </w:rPr>
        <w:t xml:space="preserve">zakupowym </w:t>
      </w:r>
      <w:r w:rsidR="00B76E34" w:rsidRPr="00692564">
        <w:rPr>
          <w:rFonts w:ascii="Verdana" w:eastAsia="Calibri" w:hAnsi="Verdana" w:cstheme="minorHAnsi"/>
          <w:sz w:val="18"/>
          <w:szCs w:val="18"/>
        </w:rPr>
        <w:t>mogą brać udział Wykonawcy, którzy</w:t>
      </w:r>
      <w:r w:rsidRPr="00692564">
        <w:rPr>
          <w:rFonts w:ascii="Verdana" w:eastAsia="Calibri" w:hAnsi="Verdana" w:cstheme="minorHAnsi"/>
          <w:sz w:val="18"/>
          <w:szCs w:val="18"/>
        </w:rPr>
        <w:t>:</w:t>
      </w:r>
    </w:p>
    <w:p w14:paraId="02F97FE9" w14:textId="47F39957" w:rsidR="00B02314" w:rsidRPr="00692564" w:rsidRDefault="00B02314" w:rsidP="00331A36">
      <w:pPr>
        <w:pStyle w:val="Akapitzlist"/>
        <w:numPr>
          <w:ilvl w:val="2"/>
          <w:numId w:val="19"/>
        </w:numPr>
        <w:tabs>
          <w:tab w:val="left" w:pos="1276"/>
        </w:tabs>
        <w:spacing w:line="240" w:lineRule="auto"/>
        <w:ind w:left="1134" w:right="2" w:hanging="1134"/>
        <w:rPr>
          <w:rFonts w:ascii="Verdana" w:hAnsi="Verdana" w:cs="Calibri"/>
          <w:bCs/>
          <w:sz w:val="18"/>
          <w:szCs w:val="18"/>
        </w:rPr>
      </w:pPr>
      <w:r w:rsidRPr="00692564">
        <w:rPr>
          <w:rFonts w:ascii="Verdana" w:hAnsi="Verdana" w:cs="Calibri"/>
          <w:bCs/>
          <w:sz w:val="18"/>
          <w:szCs w:val="18"/>
        </w:rPr>
        <w:t xml:space="preserve">nie podlegają wykluczeniu zgodnie z </w:t>
      </w:r>
      <w:r w:rsidR="000B54B1" w:rsidRPr="00692564">
        <w:rPr>
          <w:rFonts w:ascii="Verdana" w:hAnsi="Verdana" w:cs="Calibri"/>
          <w:bCs/>
          <w:sz w:val="18"/>
          <w:szCs w:val="18"/>
        </w:rPr>
        <w:t xml:space="preserve">pkt </w:t>
      </w:r>
      <w:r w:rsidR="005614E8" w:rsidRPr="00692564">
        <w:rPr>
          <w:rFonts w:ascii="Verdana" w:hAnsi="Verdana" w:cs="Calibri"/>
          <w:bCs/>
          <w:sz w:val="18"/>
          <w:szCs w:val="18"/>
        </w:rPr>
        <w:t>8</w:t>
      </w:r>
      <w:r w:rsidR="000B54B1" w:rsidRPr="00692564">
        <w:rPr>
          <w:rFonts w:ascii="Verdana" w:hAnsi="Verdana" w:cs="Calibri"/>
          <w:bCs/>
          <w:sz w:val="18"/>
          <w:szCs w:val="18"/>
        </w:rPr>
        <w:t>.2.</w:t>
      </w:r>
      <w:r w:rsidR="006D2B1E" w:rsidRPr="00692564">
        <w:rPr>
          <w:rFonts w:ascii="Verdana" w:hAnsi="Verdana" w:cs="Calibri"/>
          <w:bCs/>
          <w:sz w:val="18"/>
          <w:szCs w:val="18"/>
        </w:rPr>
        <w:t xml:space="preserve"> Ogólnych Warunków SWZ</w:t>
      </w:r>
      <w:r w:rsidR="00447D07" w:rsidRPr="00692564">
        <w:rPr>
          <w:rFonts w:ascii="Verdana" w:hAnsi="Verdana" w:cs="Calibri"/>
          <w:bCs/>
          <w:sz w:val="18"/>
          <w:szCs w:val="18"/>
        </w:rPr>
        <w:t>.</w:t>
      </w:r>
    </w:p>
    <w:p w14:paraId="2F282908" w14:textId="77777777" w:rsidR="00EB010E" w:rsidRDefault="00B02314" w:rsidP="00EB010E">
      <w:pPr>
        <w:pStyle w:val="Akapitzlist"/>
        <w:numPr>
          <w:ilvl w:val="2"/>
          <w:numId w:val="19"/>
        </w:numPr>
        <w:tabs>
          <w:tab w:val="left" w:pos="1276"/>
        </w:tabs>
        <w:spacing w:line="240" w:lineRule="auto"/>
        <w:ind w:left="1134" w:right="2" w:hanging="1134"/>
        <w:rPr>
          <w:rFonts w:ascii="Verdana" w:eastAsia="Calibri" w:hAnsi="Verdana" w:cstheme="minorHAnsi"/>
          <w:sz w:val="18"/>
          <w:szCs w:val="18"/>
        </w:rPr>
      </w:pPr>
      <w:r w:rsidRPr="00692564">
        <w:rPr>
          <w:rFonts w:ascii="Verdana" w:eastAsia="Calibri" w:hAnsi="Verdana" w:cstheme="minorHAnsi"/>
          <w:sz w:val="18"/>
          <w:szCs w:val="18"/>
        </w:rPr>
        <w:t xml:space="preserve">spełniają warunki udziału w Postępowaniu </w:t>
      </w:r>
      <w:r w:rsidR="001865C7" w:rsidRPr="00692564">
        <w:rPr>
          <w:rFonts w:ascii="Verdana" w:eastAsia="Calibri" w:hAnsi="Verdana" w:cstheme="minorHAnsi"/>
          <w:sz w:val="18"/>
          <w:szCs w:val="18"/>
        </w:rPr>
        <w:t xml:space="preserve">zakupowym </w:t>
      </w:r>
      <w:r w:rsidRPr="00692564">
        <w:rPr>
          <w:rFonts w:ascii="Verdana" w:eastAsia="Calibri" w:hAnsi="Verdana" w:cstheme="minorHAnsi"/>
          <w:sz w:val="18"/>
          <w:szCs w:val="18"/>
        </w:rPr>
        <w:t xml:space="preserve">zgodnie z pkt </w:t>
      </w:r>
      <w:r w:rsidR="005614E8" w:rsidRPr="00692564">
        <w:rPr>
          <w:rFonts w:ascii="Verdana" w:eastAsia="Calibri" w:hAnsi="Verdana" w:cstheme="minorHAnsi"/>
          <w:sz w:val="18"/>
          <w:szCs w:val="18"/>
        </w:rPr>
        <w:t>9</w:t>
      </w:r>
      <w:r w:rsidRPr="00692564">
        <w:rPr>
          <w:rFonts w:ascii="Verdana" w:eastAsia="Calibri" w:hAnsi="Verdana" w:cstheme="minorHAnsi"/>
          <w:sz w:val="18"/>
          <w:szCs w:val="18"/>
        </w:rPr>
        <w:t>.</w:t>
      </w:r>
      <w:r w:rsidR="000B54B1" w:rsidRPr="00692564">
        <w:rPr>
          <w:rFonts w:ascii="Verdana" w:eastAsia="Calibri" w:hAnsi="Verdana" w:cstheme="minorHAnsi"/>
          <w:sz w:val="18"/>
          <w:szCs w:val="18"/>
        </w:rPr>
        <w:t>2</w:t>
      </w:r>
      <w:r w:rsidRPr="00692564">
        <w:rPr>
          <w:rFonts w:ascii="Verdana" w:eastAsia="Calibri" w:hAnsi="Verdana" w:cstheme="minorHAnsi"/>
          <w:sz w:val="18"/>
          <w:szCs w:val="18"/>
        </w:rPr>
        <w:t xml:space="preserve">. </w:t>
      </w:r>
      <w:r w:rsidR="00D74AE2" w:rsidRPr="00692564">
        <w:rPr>
          <w:rFonts w:ascii="Verdana" w:eastAsia="Calibri" w:hAnsi="Verdana" w:cstheme="minorHAnsi"/>
          <w:sz w:val="18"/>
          <w:szCs w:val="18"/>
        </w:rPr>
        <w:t xml:space="preserve">Ogólnych Warunków </w:t>
      </w:r>
      <w:r w:rsidR="00904E94" w:rsidRPr="00692564">
        <w:rPr>
          <w:rFonts w:ascii="Verdana" w:eastAsia="Calibri" w:hAnsi="Verdana" w:cstheme="minorHAnsi"/>
          <w:sz w:val="18"/>
          <w:szCs w:val="18"/>
        </w:rPr>
        <w:t>SWZ</w:t>
      </w:r>
      <w:r w:rsidRPr="00692564">
        <w:rPr>
          <w:rFonts w:ascii="Verdana" w:eastAsia="Calibri" w:hAnsi="Verdana" w:cstheme="minorHAnsi"/>
          <w:sz w:val="18"/>
          <w:szCs w:val="18"/>
        </w:rPr>
        <w:t>.</w:t>
      </w:r>
    </w:p>
    <w:p w14:paraId="642E0ED0" w14:textId="74FC55F4" w:rsidR="00F37FE7" w:rsidRPr="009F57EA" w:rsidRDefault="00F37FE7" w:rsidP="009F57EA">
      <w:pPr>
        <w:tabs>
          <w:tab w:val="left" w:pos="1276"/>
        </w:tabs>
        <w:spacing w:line="240" w:lineRule="auto"/>
        <w:ind w:right="2"/>
        <w:rPr>
          <w:rFonts w:ascii="Verdana" w:eastAsia="Calibri" w:hAnsi="Verdana" w:cstheme="minorHAnsi"/>
          <w:sz w:val="18"/>
          <w:szCs w:val="18"/>
        </w:rPr>
      </w:pPr>
    </w:p>
    <w:p w14:paraId="2806213C" w14:textId="72445883" w:rsidR="00A519A9" w:rsidRPr="00692564" w:rsidRDefault="00F50732" w:rsidP="008D69F2">
      <w:pPr>
        <w:pStyle w:val="Nagwek1"/>
        <w:keepNext w:val="0"/>
        <w:keepLines w:val="0"/>
        <w:widowControl w:val="0"/>
        <w:numPr>
          <w:ilvl w:val="0"/>
          <w:numId w:val="37"/>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9" w:name="_Toc489350394"/>
      <w:bookmarkStart w:id="70" w:name="_Toc515896286"/>
      <w:bookmarkStart w:id="71" w:name="_Toc115966634"/>
      <w:r w:rsidRPr="00692564">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69"/>
      <w:bookmarkEnd w:id="70"/>
      <w:bookmarkEnd w:id="71"/>
    </w:p>
    <w:p w14:paraId="2081D86B" w14:textId="13D0FF46" w:rsidR="00F37FE7" w:rsidRDefault="00BD4897" w:rsidP="00331A36">
      <w:pPr>
        <w:pStyle w:val="Tekstpodstawowy"/>
        <w:numPr>
          <w:ilvl w:val="1"/>
          <w:numId w:val="34"/>
        </w:numPr>
        <w:spacing w:before="120" w:line="240" w:lineRule="auto"/>
        <w:ind w:right="2"/>
        <w:rPr>
          <w:rFonts w:ascii="Verdana" w:eastAsia="Calibri" w:hAnsi="Verdana" w:cstheme="minorHAnsi"/>
          <w:sz w:val="18"/>
          <w:szCs w:val="18"/>
        </w:rPr>
      </w:pPr>
      <w:r w:rsidRPr="00692564">
        <w:rPr>
          <w:rFonts w:ascii="Verdana" w:eastAsia="Calibri" w:hAnsi="Verdana" w:cstheme="minorHAnsi"/>
          <w:sz w:val="18"/>
          <w:szCs w:val="18"/>
        </w:rPr>
        <w:t xml:space="preserve">W celu potwierdzenia </w:t>
      </w:r>
      <w:r w:rsidRPr="00692564">
        <w:rPr>
          <w:rFonts w:ascii="Verdana" w:eastAsia="Calibri" w:hAnsi="Verdana" w:cstheme="minorHAnsi"/>
          <w:b/>
          <w:sz w:val="18"/>
          <w:szCs w:val="18"/>
        </w:rPr>
        <w:t>braku podstaw wykluczenia</w:t>
      </w:r>
      <w:r w:rsidR="00360A69" w:rsidRPr="00692564">
        <w:rPr>
          <w:rFonts w:ascii="Verdana" w:eastAsia="Calibri" w:hAnsi="Verdana" w:cstheme="minorHAnsi"/>
          <w:b/>
          <w:sz w:val="18"/>
          <w:szCs w:val="18"/>
        </w:rPr>
        <w:t xml:space="preserve"> i spełnienia warunków udziału w postępowaniu</w:t>
      </w:r>
      <w:r w:rsidR="001865C7" w:rsidRPr="00692564">
        <w:rPr>
          <w:rFonts w:ascii="Verdana" w:eastAsia="Calibri" w:hAnsi="Verdana" w:cstheme="minorHAnsi"/>
          <w:b/>
          <w:sz w:val="18"/>
          <w:szCs w:val="18"/>
        </w:rPr>
        <w:t xml:space="preserve"> zakupowym</w:t>
      </w:r>
      <w:r w:rsidRPr="00692564">
        <w:rPr>
          <w:rFonts w:ascii="Verdana" w:eastAsia="Calibri" w:hAnsi="Verdana" w:cstheme="minorHAnsi"/>
          <w:sz w:val="18"/>
          <w:szCs w:val="18"/>
        </w:rPr>
        <w:t>, Wykonawca winien złożyć stosowne oświadczenia w treści Formularza Oferty.</w:t>
      </w:r>
      <w:bookmarkStart w:id="72" w:name="_Toc404679040"/>
      <w:bookmarkStart w:id="73" w:name="_Toc360717307"/>
      <w:bookmarkStart w:id="74" w:name="_Toc462325348"/>
      <w:bookmarkStart w:id="75" w:name="_Toc40987391"/>
      <w:bookmarkStart w:id="76" w:name="_Toc115966635"/>
      <w:bookmarkStart w:id="77" w:name="_Toc40987401"/>
    </w:p>
    <w:p w14:paraId="53DDE464" w14:textId="506E68EC" w:rsidR="00A5601B" w:rsidRDefault="00A5601B" w:rsidP="00A5601B">
      <w:pPr>
        <w:pStyle w:val="Tekstpodstawowy"/>
        <w:spacing w:before="120" w:line="240" w:lineRule="auto"/>
        <w:ind w:left="1145" w:right="2"/>
        <w:rPr>
          <w:rFonts w:ascii="Verdana" w:eastAsia="Calibri" w:hAnsi="Verdana" w:cstheme="minorHAnsi"/>
          <w:sz w:val="18"/>
          <w:szCs w:val="18"/>
        </w:rPr>
      </w:pPr>
    </w:p>
    <w:p w14:paraId="36BC09B1" w14:textId="77777777" w:rsidR="00A5601B" w:rsidRDefault="00A5601B" w:rsidP="00A5601B">
      <w:pPr>
        <w:pStyle w:val="Tekstpodstawowy"/>
        <w:spacing w:before="120" w:line="240" w:lineRule="auto"/>
        <w:ind w:left="1145" w:right="2"/>
        <w:rPr>
          <w:rFonts w:ascii="Verdana" w:eastAsia="Calibri" w:hAnsi="Verdana" w:cstheme="minorHAnsi"/>
          <w:sz w:val="18"/>
          <w:szCs w:val="18"/>
        </w:rPr>
      </w:pPr>
    </w:p>
    <w:p w14:paraId="30DD6E8D" w14:textId="54079748" w:rsidR="005817FF" w:rsidRPr="00692564" w:rsidRDefault="009305E7" w:rsidP="008D69F2">
      <w:pPr>
        <w:pStyle w:val="Nagwek1"/>
        <w:keepNext w:val="0"/>
        <w:keepLines w:val="0"/>
        <w:widowControl w:val="0"/>
        <w:numPr>
          <w:ilvl w:val="0"/>
          <w:numId w:val="37"/>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8" w:name="_Toc115966643"/>
      <w:bookmarkEnd w:id="72"/>
      <w:bookmarkEnd w:id="73"/>
      <w:bookmarkEnd w:id="74"/>
      <w:bookmarkEnd w:id="75"/>
      <w:bookmarkEnd w:id="76"/>
      <w:bookmarkEnd w:id="77"/>
      <w:r w:rsidRPr="00692564">
        <w:rPr>
          <w:rFonts w:ascii="Trebuchet MS" w:eastAsiaTheme="majorEastAsia" w:hAnsi="Trebuchet MS" w:cstheme="majorBidi"/>
          <w:b w:val="0"/>
          <w:caps w:val="0"/>
          <w:color w:val="1A7466"/>
          <w:kern w:val="0"/>
          <w:sz w:val="32"/>
          <w:szCs w:val="32"/>
          <w:lang w:val="pl-PL"/>
        </w:rPr>
        <w:lastRenderedPageBreak/>
        <w:t>TERMIN ZWIĄZANIA OFERTĄ</w:t>
      </w:r>
      <w:bookmarkEnd w:id="78"/>
    </w:p>
    <w:p w14:paraId="5282C020" w14:textId="0A092028" w:rsidR="00A4745F" w:rsidRPr="00692564" w:rsidRDefault="009305E7" w:rsidP="00DB114A">
      <w:pPr>
        <w:pStyle w:val="Tekstpodstawowy"/>
        <w:shd w:val="clear" w:color="auto" w:fill="FFFFFF"/>
        <w:spacing w:before="120" w:line="240" w:lineRule="auto"/>
        <w:ind w:left="1134" w:right="2"/>
        <w:rPr>
          <w:rFonts w:ascii="Verdana" w:hAnsi="Verdana" w:cstheme="minorHAnsi"/>
          <w:sz w:val="18"/>
          <w:szCs w:val="18"/>
        </w:rPr>
      </w:pPr>
      <w:r w:rsidRPr="00692564">
        <w:rPr>
          <w:rFonts w:ascii="Verdana" w:eastAsia="Calibri" w:hAnsi="Verdana" w:cstheme="minorHAnsi"/>
          <w:sz w:val="18"/>
          <w:szCs w:val="18"/>
        </w:rPr>
        <w:t>Wykonawca składając Ofertę pozostaje nią związany przez okre</w:t>
      </w:r>
      <w:r w:rsidRPr="00847179">
        <w:rPr>
          <w:rFonts w:ascii="Verdana" w:eastAsia="Calibri" w:hAnsi="Verdana" w:cstheme="minorHAnsi"/>
          <w:sz w:val="18"/>
          <w:szCs w:val="18"/>
        </w:rPr>
        <w:t xml:space="preserve">s </w:t>
      </w:r>
      <w:r w:rsidRPr="00847179">
        <w:rPr>
          <w:rFonts w:ascii="Verdana" w:eastAsia="Calibri" w:hAnsi="Verdana" w:cstheme="minorHAnsi"/>
          <w:b/>
          <w:sz w:val="18"/>
          <w:szCs w:val="18"/>
        </w:rPr>
        <w:t>60</w:t>
      </w:r>
      <w:r w:rsidR="00957A89" w:rsidRPr="00692564">
        <w:rPr>
          <w:rFonts w:ascii="Verdana" w:eastAsia="Calibri" w:hAnsi="Verdana" w:cstheme="minorHAnsi"/>
          <w:b/>
          <w:sz w:val="18"/>
          <w:szCs w:val="18"/>
        </w:rPr>
        <w:t xml:space="preserve"> </w:t>
      </w:r>
      <w:r w:rsidRPr="00692564">
        <w:rPr>
          <w:rFonts w:ascii="Verdana" w:eastAsia="Calibri" w:hAnsi="Verdana" w:cstheme="minorHAnsi"/>
          <w:b/>
          <w:sz w:val="18"/>
          <w:szCs w:val="18"/>
        </w:rPr>
        <w:t>dni</w:t>
      </w:r>
      <w:r w:rsidRPr="00692564">
        <w:rPr>
          <w:rFonts w:ascii="Verdana" w:eastAsia="Calibri" w:hAnsi="Verdana" w:cstheme="minorHAnsi"/>
          <w:sz w:val="18"/>
          <w:szCs w:val="18"/>
        </w:rPr>
        <w:t xml:space="preserve"> licząc od dnia upływu terminu składania Ofert.</w:t>
      </w:r>
    </w:p>
    <w:p w14:paraId="72E30CE5" w14:textId="3384D136" w:rsidR="00504C98" w:rsidRDefault="00317077" w:rsidP="008D69F2">
      <w:pPr>
        <w:pStyle w:val="Nagwek1"/>
        <w:keepNext w:val="0"/>
        <w:keepLines w:val="0"/>
        <w:widowControl w:val="0"/>
        <w:numPr>
          <w:ilvl w:val="0"/>
          <w:numId w:val="37"/>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9" w:name="_Toc137824138"/>
      <w:bookmarkStart w:id="80" w:name="_Toc154823354"/>
      <w:bookmarkStart w:id="81" w:name="_Toc165273920"/>
      <w:bookmarkStart w:id="82" w:name="_Toc165274189"/>
      <w:bookmarkStart w:id="83" w:name="_Toc243294549"/>
      <w:bookmarkStart w:id="84" w:name="_Toc489350398"/>
      <w:bookmarkStart w:id="85" w:name="_Toc515896290"/>
      <w:bookmarkStart w:id="86" w:name="_Toc115966644"/>
      <w:r w:rsidRPr="00692564">
        <w:rPr>
          <w:rFonts w:ascii="Trebuchet MS" w:eastAsiaTheme="majorEastAsia" w:hAnsi="Trebuchet MS" w:cstheme="majorBidi"/>
          <w:b w:val="0"/>
          <w:caps w:val="0"/>
          <w:color w:val="1A7466"/>
          <w:kern w:val="0"/>
          <w:sz w:val="32"/>
          <w:szCs w:val="32"/>
          <w:lang w:val="pl-PL"/>
        </w:rPr>
        <w:t>OPIS SPOSOBU PRZYGOTOWANIA OFERT</w:t>
      </w:r>
      <w:bookmarkEnd w:id="79"/>
      <w:bookmarkEnd w:id="80"/>
      <w:bookmarkEnd w:id="81"/>
      <w:bookmarkEnd w:id="82"/>
      <w:bookmarkEnd w:id="83"/>
      <w:bookmarkEnd w:id="84"/>
      <w:bookmarkEnd w:id="85"/>
      <w:bookmarkEnd w:id="86"/>
    </w:p>
    <w:p w14:paraId="6EB5EADC" w14:textId="77777777" w:rsidR="00F37FE7" w:rsidRDefault="00F37FE7" w:rsidP="008D69F2">
      <w:pPr>
        <w:pStyle w:val="Tekstpodstawowy"/>
        <w:numPr>
          <w:ilvl w:val="1"/>
          <w:numId w:val="38"/>
        </w:numPr>
        <w:shd w:val="clear" w:color="auto" w:fill="FFFFFF"/>
        <w:spacing w:before="120" w:line="240" w:lineRule="auto"/>
        <w:ind w:right="2"/>
        <w:rPr>
          <w:rFonts w:ascii="Verdana" w:hAnsi="Verdana" w:cstheme="minorHAnsi"/>
          <w:sz w:val="18"/>
          <w:szCs w:val="18"/>
        </w:rPr>
      </w:pPr>
      <w:r w:rsidRPr="00692564">
        <w:rPr>
          <w:rFonts w:ascii="Verdana" w:eastAsia="Calibri" w:hAnsi="Verdana" w:cstheme="minorHAnsi"/>
          <w:sz w:val="18"/>
          <w:szCs w:val="18"/>
          <w:lang w:eastAsia="pl-PL"/>
        </w:rPr>
        <w:t>Wykonawca może złożyć tylko jedną Ofertę. Dotyczy to zarówno Ofert składanych indywidualnie, jak i Ofert Wykonawców ubiegających się wspólnie o udzielenie zamówienia. Złożenie większej liczby Ofert spowoduje odrzucenie Ofert.</w:t>
      </w:r>
    </w:p>
    <w:p w14:paraId="5AA16AB0" w14:textId="77777777" w:rsidR="00F37FE7" w:rsidRDefault="00F37FE7" w:rsidP="008D69F2">
      <w:pPr>
        <w:pStyle w:val="Tekstpodstawowy"/>
        <w:numPr>
          <w:ilvl w:val="1"/>
          <w:numId w:val="38"/>
        </w:numPr>
        <w:shd w:val="clear" w:color="auto" w:fill="FFFFFF"/>
        <w:spacing w:before="120" w:line="240" w:lineRule="auto"/>
        <w:ind w:right="2"/>
        <w:rPr>
          <w:rFonts w:ascii="Verdana" w:hAnsi="Verdana" w:cstheme="minorHAnsi"/>
          <w:sz w:val="18"/>
          <w:szCs w:val="18"/>
        </w:rPr>
      </w:pPr>
      <w:r w:rsidRPr="00F37FE7">
        <w:rPr>
          <w:rFonts w:ascii="Verdana" w:eastAsia="Calibri" w:hAnsi="Verdana" w:cstheme="minorHAnsi"/>
          <w:sz w:val="18"/>
          <w:szCs w:val="18"/>
          <w:lang w:eastAsia="pl-PL"/>
        </w:rPr>
        <w:t xml:space="preserve">Ofertę należy złożyć w Systemie Zakupowym GK PGE. </w:t>
      </w:r>
      <w:r w:rsidRPr="00F37FE7">
        <w:rPr>
          <w:rFonts w:ascii="Verdana" w:eastAsia="Calibri" w:hAnsi="Verdana" w:cstheme="minorHAnsi"/>
          <w:sz w:val="18"/>
          <w:szCs w:val="18"/>
        </w:rPr>
        <w:t>Wymaga się, aby Oferta i oświadczenia Wykonawcy, podpisane przez osobę lub osoby uprawnione do reprezentowania Wykonawcy były złożone w formie skanu oryginału sporządzonego w formie pisemnej lub w postaci elektronicznej podpisanej kwalifikowanym podpisem elektronicznym. Każdy dokument składający się na Ofertę powinien być czytelny.</w:t>
      </w:r>
    </w:p>
    <w:p w14:paraId="29B813A1" w14:textId="12517926" w:rsidR="00F37FE7" w:rsidRPr="00F37FE7" w:rsidRDefault="00F37FE7" w:rsidP="008D69F2">
      <w:pPr>
        <w:pStyle w:val="Tekstpodstawowy"/>
        <w:numPr>
          <w:ilvl w:val="1"/>
          <w:numId w:val="38"/>
        </w:numPr>
        <w:shd w:val="clear" w:color="auto" w:fill="FFFFFF"/>
        <w:spacing w:before="120" w:line="240" w:lineRule="auto"/>
        <w:ind w:right="2"/>
        <w:rPr>
          <w:rFonts w:ascii="Verdana" w:hAnsi="Verdana" w:cstheme="minorHAnsi"/>
          <w:sz w:val="18"/>
          <w:szCs w:val="18"/>
        </w:rPr>
      </w:pPr>
      <w:r w:rsidRPr="00F37FE7">
        <w:rPr>
          <w:rFonts w:ascii="Verdana" w:eastAsia="Calibri" w:hAnsi="Verdana" w:cstheme="minorHAnsi"/>
          <w:sz w:val="18"/>
          <w:szCs w:val="18"/>
          <w:lang w:eastAsia="pl-PL"/>
        </w:rPr>
        <w:t>Zamawiający wymaga, aby Oferta zawierała:</w:t>
      </w:r>
    </w:p>
    <w:p w14:paraId="15D5C6A8" w14:textId="048EA700" w:rsidR="00F37FE7" w:rsidRPr="004818CF" w:rsidRDefault="00F37FE7" w:rsidP="008D69F2">
      <w:pPr>
        <w:pStyle w:val="Tekstpodstawowy"/>
        <w:numPr>
          <w:ilvl w:val="2"/>
          <w:numId w:val="38"/>
        </w:numPr>
        <w:spacing w:before="120" w:line="240" w:lineRule="auto"/>
        <w:ind w:right="2"/>
        <w:rPr>
          <w:rFonts w:ascii="Verdana" w:hAnsi="Verdana" w:cstheme="minorHAnsi"/>
          <w:b/>
          <w:bCs/>
          <w:iCs/>
          <w:spacing w:val="-6"/>
          <w:sz w:val="18"/>
          <w:szCs w:val="18"/>
        </w:rPr>
      </w:pPr>
      <w:r w:rsidRPr="00692564">
        <w:rPr>
          <w:rFonts w:ascii="Verdana" w:hAnsi="Verdana" w:cstheme="minorHAnsi"/>
          <w:iCs/>
          <w:sz w:val="18"/>
          <w:szCs w:val="18"/>
        </w:rPr>
        <w:t xml:space="preserve">Formularz Oferty, </w:t>
      </w:r>
      <w:r w:rsidRPr="00692564">
        <w:rPr>
          <w:rFonts w:ascii="Verdana" w:hAnsi="Verdana" w:cstheme="minorHAnsi"/>
          <w:b/>
          <w:iCs/>
          <w:sz w:val="18"/>
          <w:szCs w:val="18"/>
        </w:rPr>
        <w:t>którego wzór stanowi Załącznik nr 3 do SWZ</w:t>
      </w:r>
      <w:r w:rsidRPr="00692564">
        <w:rPr>
          <w:rFonts w:ascii="Verdana" w:eastAsia="Calibri" w:hAnsi="Verdana" w:cstheme="minorHAnsi"/>
          <w:sz w:val="18"/>
          <w:szCs w:val="18"/>
        </w:rPr>
        <w:t xml:space="preserve">; dodatkowo cenę Oferty należy wskazać w Systemie Zakupowym GK PGE. </w:t>
      </w:r>
    </w:p>
    <w:p w14:paraId="49DE3AC0" w14:textId="77777777" w:rsidR="00F37FE7" w:rsidRPr="00692564" w:rsidRDefault="00F37FE7" w:rsidP="008D69F2">
      <w:pPr>
        <w:pStyle w:val="Tekstpodstawowy"/>
        <w:numPr>
          <w:ilvl w:val="1"/>
          <w:numId w:val="38"/>
        </w:numPr>
        <w:shd w:val="clear" w:color="auto" w:fill="FFFFFF"/>
        <w:spacing w:before="120" w:line="240" w:lineRule="auto"/>
        <w:ind w:right="2"/>
        <w:rPr>
          <w:rFonts w:ascii="Verdana" w:hAnsi="Verdana" w:cstheme="minorHAnsi"/>
          <w:sz w:val="18"/>
          <w:szCs w:val="18"/>
        </w:rPr>
      </w:pPr>
      <w:r w:rsidRPr="00692564">
        <w:rPr>
          <w:rFonts w:ascii="Verdana" w:eastAsia="Calibri" w:hAnsi="Verdana" w:cstheme="minorHAnsi"/>
          <w:sz w:val="18"/>
          <w:szCs w:val="18"/>
          <w:lang w:eastAsia="pl-PL"/>
        </w:rPr>
        <w:t>Wraz z Ofertą Wykonawca winien złożyć:</w:t>
      </w:r>
    </w:p>
    <w:p w14:paraId="6D80BA0E" w14:textId="77777777" w:rsidR="00F37FE7" w:rsidRPr="00692564" w:rsidRDefault="00F37FE7" w:rsidP="008D69F2">
      <w:pPr>
        <w:pStyle w:val="Tekstpodstawowy"/>
        <w:numPr>
          <w:ilvl w:val="2"/>
          <w:numId w:val="38"/>
        </w:numPr>
        <w:spacing w:before="120" w:line="240" w:lineRule="auto"/>
        <w:ind w:right="2"/>
        <w:rPr>
          <w:rFonts w:ascii="Verdana" w:eastAsia="Calibri" w:hAnsi="Verdana" w:cstheme="minorHAnsi"/>
          <w:sz w:val="18"/>
          <w:szCs w:val="18"/>
          <w:lang w:eastAsia="pl-PL"/>
        </w:rPr>
      </w:pPr>
      <w:r w:rsidRPr="00692564">
        <w:rPr>
          <w:rFonts w:ascii="Verdana" w:eastAsia="Calibri" w:hAnsi="Verdana" w:cstheme="minorHAnsi"/>
          <w:sz w:val="18"/>
          <w:szCs w:val="18"/>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7E6E90E9" w14:textId="77777777" w:rsidR="00F37FE7" w:rsidRPr="00692564" w:rsidRDefault="00F37FE7" w:rsidP="008D69F2">
      <w:pPr>
        <w:pStyle w:val="Tekstpodstawowy"/>
        <w:numPr>
          <w:ilvl w:val="2"/>
          <w:numId w:val="38"/>
        </w:numPr>
        <w:spacing w:before="120" w:line="240" w:lineRule="auto"/>
        <w:ind w:right="2"/>
        <w:rPr>
          <w:rFonts w:ascii="Verdana" w:hAnsi="Verdana" w:cstheme="minorHAnsi"/>
          <w:b/>
          <w:bCs/>
          <w:iCs/>
          <w:spacing w:val="-6"/>
          <w:sz w:val="18"/>
          <w:szCs w:val="18"/>
        </w:rPr>
      </w:pPr>
      <w:r w:rsidRPr="00692564">
        <w:rPr>
          <w:rFonts w:ascii="Verdana" w:eastAsia="Calibri" w:hAnsi="Verdana" w:cstheme="minorHAnsi"/>
          <w:sz w:val="18"/>
          <w:szCs w:val="18"/>
          <w:lang w:eastAsia="pl-PL"/>
        </w:rPr>
        <w:t>Pełnomocnictwo do reprezentowania wszystkich Wykonawców wspólnie ubiegających się o udzielenie zamówienia;</w:t>
      </w:r>
    </w:p>
    <w:p w14:paraId="72BA3526" w14:textId="01625ECC" w:rsidR="00F37FE7" w:rsidRPr="00C15320" w:rsidRDefault="000B04A7" w:rsidP="008D69F2">
      <w:pPr>
        <w:pStyle w:val="Tekstpodstawowy"/>
        <w:numPr>
          <w:ilvl w:val="2"/>
          <w:numId w:val="38"/>
        </w:numPr>
        <w:spacing w:before="120" w:line="240" w:lineRule="auto"/>
        <w:ind w:right="2"/>
        <w:rPr>
          <w:rFonts w:ascii="Verdana" w:hAnsi="Verdana" w:cstheme="minorHAnsi"/>
          <w:b/>
          <w:bCs/>
          <w:iCs/>
          <w:spacing w:val="-6"/>
          <w:sz w:val="18"/>
          <w:szCs w:val="18"/>
        </w:rPr>
      </w:pPr>
      <w:r>
        <w:rPr>
          <w:rFonts w:ascii="Verdana" w:eastAsia="Calibri" w:hAnsi="Verdana" w:cstheme="minorHAnsi"/>
          <w:sz w:val="18"/>
          <w:szCs w:val="18"/>
          <w:lang w:eastAsia="pl-PL"/>
        </w:rPr>
        <w:t>Nie dotyczy</w:t>
      </w:r>
      <w:r w:rsidR="00F37FE7" w:rsidRPr="00C15320">
        <w:rPr>
          <w:rFonts w:ascii="Verdana" w:eastAsia="Calibri" w:hAnsi="Verdana" w:cstheme="minorHAnsi"/>
          <w:sz w:val="18"/>
          <w:szCs w:val="18"/>
          <w:lang w:eastAsia="pl-PL"/>
        </w:rPr>
        <w:t>.</w:t>
      </w:r>
    </w:p>
    <w:p w14:paraId="095AD16C" w14:textId="2BD392BB" w:rsidR="00F37FE7" w:rsidRPr="00331A36" w:rsidRDefault="00F37FE7" w:rsidP="008D69F2">
      <w:pPr>
        <w:pStyle w:val="Tekstpodstawowy"/>
        <w:numPr>
          <w:ilvl w:val="1"/>
          <w:numId w:val="38"/>
        </w:numPr>
        <w:spacing w:before="120" w:line="240" w:lineRule="auto"/>
        <w:ind w:right="2"/>
        <w:rPr>
          <w:rFonts w:ascii="Verdana" w:hAnsi="Verdana" w:cstheme="minorHAnsi"/>
          <w:sz w:val="18"/>
          <w:szCs w:val="18"/>
        </w:rPr>
      </w:pPr>
      <w:r w:rsidRPr="00692564">
        <w:rPr>
          <w:rFonts w:ascii="Verdana" w:eastAsia="Calibri" w:hAnsi="Verdana" w:cstheme="minorHAnsi"/>
          <w:sz w:val="18"/>
          <w:szCs w:val="18"/>
        </w:rPr>
        <w:t>Wykonawca może przed upływem terminu do składania Ofert zmienić lub wycofać Ofertę za pośrednictwem Systemu Zakupowego GK PGE. Sposób zmiany/wycofania Oferty został opisany w Instrukcji „Wykonawcy – Instrukcja użytkowników końcowych”.</w:t>
      </w:r>
    </w:p>
    <w:p w14:paraId="39572A30" w14:textId="77777777" w:rsidR="00BD4987" w:rsidRPr="00BD4987" w:rsidRDefault="00BD4987" w:rsidP="008D69F2">
      <w:pPr>
        <w:pStyle w:val="Akapitzlist"/>
        <w:numPr>
          <w:ilvl w:val="0"/>
          <w:numId w:val="38"/>
        </w:numPr>
        <w:shd w:val="clear" w:color="auto" w:fill="FFFFFF"/>
        <w:spacing w:before="120" w:after="120" w:line="240" w:lineRule="auto"/>
        <w:ind w:right="2"/>
        <w:contextualSpacing w:val="0"/>
        <w:rPr>
          <w:rFonts w:ascii="Verdana" w:eastAsia="Calibri" w:hAnsi="Verdana" w:cstheme="minorHAnsi"/>
          <w:vanish/>
          <w:sz w:val="18"/>
          <w:szCs w:val="18"/>
          <w:lang w:eastAsia="pl-PL"/>
        </w:rPr>
      </w:pPr>
    </w:p>
    <w:p w14:paraId="20C6CAB7" w14:textId="77777777" w:rsidR="00BD4987" w:rsidRPr="00BD4987" w:rsidRDefault="00BD4987" w:rsidP="008D69F2">
      <w:pPr>
        <w:pStyle w:val="Akapitzlist"/>
        <w:numPr>
          <w:ilvl w:val="0"/>
          <w:numId w:val="38"/>
        </w:numPr>
        <w:shd w:val="clear" w:color="auto" w:fill="FFFFFF"/>
        <w:spacing w:before="120" w:after="120" w:line="240" w:lineRule="auto"/>
        <w:ind w:right="2"/>
        <w:contextualSpacing w:val="0"/>
        <w:rPr>
          <w:rFonts w:ascii="Verdana" w:eastAsia="Calibri" w:hAnsi="Verdana" w:cstheme="minorHAnsi"/>
          <w:vanish/>
          <w:sz w:val="18"/>
          <w:szCs w:val="18"/>
          <w:lang w:eastAsia="pl-PL"/>
        </w:rPr>
      </w:pPr>
    </w:p>
    <w:p w14:paraId="279A4BDE" w14:textId="77777777" w:rsidR="00BD4987" w:rsidRPr="00BD4987" w:rsidRDefault="00BD4987" w:rsidP="008D69F2">
      <w:pPr>
        <w:pStyle w:val="Akapitzlist"/>
        <w:numPr>
          <w:ilvl w:val="0"/>
          <w:numId w:val="38"/>
        </w:numPr>
        <w:shd w:val="clear" w:color="auto" w:fill="FFFFFF"/>
        <w:spacing w:before="120" w:after="120" w:line="240" w:lineRule="auto"/>
        <w:ind w:right="2"/>
        <w:contextualSpacing w:val="0"/>
        <w:rPr>
          <w:rFonts w:ascii="Verdana" w:eastAsia="Calibri" w:hAnsi="Verdana" w:cstheme="minorHAnsi"/>
          <w:vanish/>
          <w:sz w:val="18"/>
          <w:szCs w:val="18"/>
          <w:lang w:eastAsia="pl-PL"/>
        </w:rPr>
      </w:pPr>
    </w:p>
    <w:p w14:paraId="76C35C52" w14:textId="028EC48F" w:rsidR="005817FF" w:rsidRPr="00692564" w:rsidRDefault="008D69F2" w:rsidP="008D69F2">
      <w:pPr>
        <w:pStyle w:val="Nagwek1"/>
        <w:keepNext w:val="0"/>
        <w:keepLines w:val="0"/>
        <w:widowControl w:val="0"/>
        <w:numPr>
          <w:ilvl w:val="0"/>
          <w:numId w:val="39"/>
        </w:numPr>
        <w:spacing w:before="240" w:line="240" w:lineRule="auto"/>
        <w:ind w:right="2"/>
        <w:rPr>
          <w:rFonts w:ascii="Trebuchet MS" w:eastAsiaTheme="majorEastAsia" w:hAnsi="Trebuchet MS" w:cstheme="majorBidi"/>
          <w:b w:val="0"/>
          <w:caps w:val="0"/>
          <w:color w:val="1A7466"/>
          <w:kern w:val="0"/>
          <w:sz w:val="32"/>
          <w:szCs w:val="32"/>
          <w:lang w:val="pl-PL"/>
        </w:rPr>
      </w:pPr>
      <w:bookmarkStart w:id="87" w:name="_Toc165273921"/>
      <w:bookmarkStart w:id="88" w:name="_Toc165274190"/>
      <w:bookmarkStart w:id="89" w:name="_Toc243294550"/>
      <w:bookmarkStart w:id="90" w:name="_Toc489350399"/>
      <w:bookmarkStart w:id="91" w:name="_Toc515896292"/>
      <w:bookmarkStart w:id="92" w:name="_Toc115966645"/>
      <w:r>
        <w:rPr>
          <w:rFonts w:ascii="Trebuchet MS" w:eastAsiaTheme="majorEastAsia" w:hAnsi="Trebuchet MS" w:cstheme="majorBidi"/>
          <w:b w:val="0"/>
          <w:caps w:val="0"/>
          <w:color w:val="1A7466"/>
          <w:kern w:val="0"/>
          <w:sz w:val="32"/>
          <w:szCs w:val="32"/>
          <w:lang w:val="pl-PL"/>
        </w:rPr>
        <w:t xml:space="preserve">   </w:t>
      </w:r>
      <w:r w:rsidR="007427F4" w:rsidRPr="00692564">
        <w:rPr>
          <w:rFonts w:ascii="Trebuchet MS" w:eastAsiaTheme="majorEastAsia" w:hAnsi="Trebuchet MS" w:cstheme="majorBidi"/>
          <w:b w:val="0"/>
          <w:caps w:val="0"/>
          <w:color w:val="1A7466"/>
          <w:kern w:val="0"/>
          <w:sz w:val="32"/>
          <w:szCs w:val="32"/>
          <w:lang w:val="pl-PL"/>
        </w:rPr>
        <w:t>TERMIN SKŁADANIA I OTWARCIA OFERT</w:t>
      </w:r>
      <w:bookmarkEnd w:id="87"/>
      <w:bookmarkEnd w:id="88"/>
      <w:bookmarkEnd w:id="89"/>
      <w:bookmarkEnd w:id="90"/>
      <w:bookmarkEnd w:id="91"/>
      <w:bookmarkEnd w:id="92"/>
    </w:p>
    <w:p w14:paraId="07FE0AEC" w14:textId="77777777" w:rsidR="00396676" w:rsidRPr="00396676" w:rsidRDefault="00396676" w:rsidP="008D69F2">
      <w:pPr>
        <w:pStyle w:val="Akapitzlist"/>
        <w:numPr>
          <w:ilvl w:val="0"/>
          <w:numId w:val="37"/>
        </w:numPr>
        <w:spacing w:before="120" w:after="120" w:line="240" w:lineRule="auto"/>
        <w:ind w:right="2"/>
        <w:contextualSpacing w:val="0"/>
        <w:rPr>
          <w:rFonts w:ascii="Verdana" w:eastAsia="Calibri" w:hAnsi="Verdana" w:cstheme="minorHAnsi"/>
          <w:vanish/>
          <w:sz w:val="18"/>
          <w:szCs w:val="18"/>
        </w:rPr>
      </w:pPr>
    </w:p>
    <w:p w14:paraId="06FB8D57" w14:textId="5330C9CF" w:rsidR="00331A36" w:rsidRDefault="007427F4" w:rsidP="008D69F2">
      <w:pPr>
        <w:pStyle w:val="Tekstpodstawowy"/>
        <w:numPr>
          <w:ilvl w:val="1"/>
          <w:numId w:val="39"/>
        </w:numPr>
        <w:spacing w:before="120" w:line="240" w:lineRule="auto"/>
        <w:ind w:right="2"/>
        <w:rPr>
          <w:rFonts w:ascii="Verdana" w:eastAsia="Calibri" w:hAnsi="Verdana" w:cstheme="minorHAnsi"/>
          <w:sz w:val="18"/>
          <w:szCs w:val="18"/>
        </w:rPr>
      </w:pPr>
      <w:r w:rsidRPr="00692564">
        <w:rPr>
          <w:rFonts w:ascii="Verdana" w:eastAsia="Calibri" w:hAnsi="Verdana" w:cstheme="minorHAnsi"/>
          <w:sz w:val="18"/>
          <w:szCs w:val="18"/>
        </w:rPr>
        <w:t xml:space="preserve">Oferty powinny być złożone </w:t>
      </w:r>
      <w:r w:rsidR="00EA0F24" w:rsidRPr="00692564">
        <w:rPr>
          <w:rFonts w:ascii="Verdana" w:eastAsia="Calibri" w:hAnsi="Verdana" w:cstheme="minorHAnsi"/>
          <w:sz w:val="18"/>
          <w:szCs w:val="18"/>
        </w:rPr>
        <w:t>za pośrednictwem Systemu Zakupowego GK PGE</w:t>
      </w:r>
      <w:r w:rsidRPr="00692564">
        <w:rPr>
          <w:rFonts w:ascii="Verdana" w:eastAsia="Calibri" w:hAnsi="Verdana" w:cstheme="minorHAnsi"/>
          <w:sz w:val="18"/>
          <w:szCs w:val="18"/>
        </w:rPr>
        <w:t xml:space="preserve">, w terminie do dnia </w:t>
      </w:r>
      <w:r w:rsidR="00423C01" w:rsidRPr="00423C01">
        <w:rPr>
          <w:rFonts w:ascii="Verdana" w:eastAsia="Calibri" w:hAnsi="Verdana" w:cstheme="minorHAnsi"/>
          <w:b/>
          <w:sz w:val="18"/>
          <w:szCs w:val="18"/>
        </w:rPr>
        <w:t>28.</w:t>
      </w:r>
      <w:r w:rsidR="000B04A7" w:rsidRPr="00423C01">
        <w:rPr>
          <w:rFonts w:ascii="Verdana" w:eastAsia="Calibri" w:hAnsi="Verdana" w:cstheme="minorHAnsi"/>
          <w:b/>
          <w:sz w:val="18"/>
          <w:szCs w:val="18"/>
        </w:rPr>
        <w:t>04</w:t>
      </w:r>
      <w:r w:rsidR="00897C96" w:rsidRPr="00423C01">
        <w:rPr>
          <w:rFonts w:ascii="Verdana" w:eastAsia="Calibri" w:hAnsi="Verdana" w:cstheme="minorHAnsi"/>
          <w:b/>
          <w:sz w:val="18"/>
          <w:szCs w:val="18"/>
        </w:rPr>
        <w:t>.</w:t>
      </w:r>
      <w:r w:rsidR="00F94C8C">
        <w:rPr>
          <w:rFonts w:ascii="Verdana" w:eastAsia="Calibri" w:hAnsi="Verdana" w:cstheme="minorHAnsi"/>
          <w:b/>
          <w:sz w:val="18"/>
          <w:szCs w:val="18"/>
        </w:rPr>
        <w:t xml:space="preserve">2025 </w:t>
      </w:r>
      <w:r w:rsidR="008A6D99" w:rsidRPr="00423C01">
        <w:rPr>
          <w:rFonts w:ascii="Verdana" w:eastAsia="Calibri" w:hAnsi="Verdana" w:cstheme="minorHAnsi"/>
          <w:b/>
          <w:sz w:val="18"/>
          <w:szCs w:val="18"/>
        </w:rPr>
        <w:t>r.</w:t>
      </w:r>
      <w:r w:rsidRPr="00423C01">
        <w:rPr>
          <w:rFonts w:ascii="Verdana" w:eastAsia="Calibri" w:hAnsi="Verdana" w:cstheme="minorHAnsi"/>
          <w:b/>
          <w:sz w:val="18"/>
          <w:szCs w:val="18"/>
        </w:rPr>
        <w:t xml:space="preserve"> do godziny </w:t>
      </w:r>
      <w:r w:rsidR="008A6D99" w:rsidRPr="00423C01">
        <w:rPr>
          <w:rFonts w:ascii="Verdana" w:eastAsia="Calibri" w:hAnsi="Verdana" w:cstheme="minorHAnsi"/>
          <w:b/>
          <w:bCs/>
          <w:sz w:val="18"/>
          <w:szCs w:val="18"/>
        </w:rPr>
        <w:t>11:00.</w:t>
      </w:r>
      <w:r w:rsidR="008A6D99">
        <w:rPr>
          <w:rFonts w:ascii="Verdana" w:eastAsia="Calibri" w:hAnsi="Verdana" w:cstheme="minorHAnsi"/>
          <w:sz w:val="18"/>
          <w:szCs w:val="18"/>
        </w:rPr>
        <w:t xml:space="preserve"> </w:t>
      </w:r>
      <w:r w:rsidR="00B72A6D" w:rsidRPr="00692564">
        <w:rPr>
          <w:rFonts w:ascii="Verdana" w:eastAsia="Calibri" w:hAnsi="Verdana" w:cstheme="minorHAnsi"/>
          <w:sz w:val="18"/>
          <w:szCs w:val="18"/>
        </w:rPr>
        <w:t>Do upływu tego terminu Zamawiający nie ma możliwości zapoznania z treścią złożonych dokumentów. Wykonawcy proszeni</w:t>
      </w:r>
      <w:r w:rsidR="00250B1A" w:rsidRPr="00692564">
        <w:rPr>
          <w:rFonts w:ascii="Verdana" w:eastAsia="Calibri" w:hAnsi="Verdana" w:cstheme="minorHAnsi"/>
          <w:sz w:val="18"/>
          <w:szCs w:val="18"/>
        </w:rPr>
        <w:t xml:space="preserve"> są o składanie dokumentów w Systemie Zakupowym</w:t>
      </w:r>
      <w:r w:rsidR="00B72A6D" w:rsidRPr="00692564">
        <w:rPr>
          <w:rFonts w:ascii="Verdana" w:eastAsia="Calibri" w:hAnsi="Verdana" w:cstheme="minorHAnsi"/>
          <w:sz w:val="18"/>
          <w:szCs w:val="18"/>
        </w:rPr>
        <w:t xml:space="preserve"> </w:t>
      </w:r>
      <w:r w:rsidR="00905C2A" w:rsidRPr="00692564">
        <w:rPr>
          <w:rFonts w:ascii="Verdana" w:eastAsia="Calibri" w:hAnsi="Verdana" w:cstheme="minorHAnsi"/>
          <w:sz w:val="18"/>
          <w:szCs w:val="18"/>
        </w:rPr>
        <w:t xml:space="preserve">GK PGE </w:t>
      </w:r>
      <w:r w:rsidR="00250B1A" w:rsidRPr="00692564">
        <w:rPr>
          <w:rFonts w:ascii="Verdana" w:eastAsia="Calibri" w:hAnsi="Verdana" w:cstheme="minorHAnsi"/>
          <w:sz w:val="18"/>
          <w:szCs w:val="18"/>
        </w:rPr>
        <w:t>z odpowiednim wyprzedzeniem czasowym.</w:t>
      </w:r>
      <w:r w:rsidR="004D17A2" w:rsidRPr="00692564">
        <w:rPr>
          <w:rFonts w:ascii="Verdana" w:eastAsia="Calibri" w:hAnsi="Verdana" w:cstheme="minorHAnsi"/>
          <w:sz w:val="18"/>
          <w:szCs w:val="18"/>
        </w:rPr>
        <w:t xml:space="preserve"> </w:t>
      </w:r>
      <w:r w:rsidR="004D17A2" w:rsidRPr="00692564">
        <w:rPr>
          <w:rFonts w:ascii="Verdana" w:hAnsi="Verdana" w:cstheme="minorHAnsi"/>
          <w:sz w:val="18"/>
          <w:szCs w:val="18"/>
        </w:rPr>
        <w:t xml:space="preserve">Moment złożenia </w:t>
      </w:r>
      <w:r w:rsidR="00905C2A" w:rsidRPr="00692564">
        <w:rPr>
          <w:rFonts w:ascii="Verdana" w:hAnsi="Verdana" w:cstheme="minorHAnsi"/>
          <w:sz w:val="18"/>
          <w:szCs w:val="18"/>
        </w:rPr>
        <w:t>Oferty</w:t>
      </w:r>
      <w:r w:rsidR="004D17A2" w:rsidRPr="00692564">
        <w:rPr>
          <w:rFonts w:ascii="Verdana" w:hAnsi="Verdana" w:cstheme="minorHAnsi"/>
          <w:sz w:val="18"/>
          <w:szCs w:val="18"/>
        </w:rPr>
        <w:t>/wniosku następuje wraz z zakończeniem procesu składania tj. kliknięciu na</w:t>
      </w:r>
      <w:r w:rsidR="000023D8" w:rsidRPr="00692564">
        <w:rPr>
          <w:rFonts w:ascii="Verdana" w:hAnsi="Verdana" w:cstheme="minorHAnsi"/>
          <w:sz w:val="18"/>
          <w:szCs w:val="18"/>
        </w:rPr>
        <w:t xml:space="preserve"> przycisk „Złóż wniosek/ofertę” </w:t>
      </w:r>
      <w:r w:rsidR="004D17A2" w:rsidRPr="00692564">
        <w:rPr>
          <w:rFonts w:ascii="Verdana" w:hAnsi="Verdana" w:cstheme="minorHAnsi"/>
          <w:b/>
          <w:sz w:val="18"/>
          <w:szCs w:val="18"/>
          <w:u w:val="single"/>
        </w:rPr>
        <w:t xml:space="preserve">i wyświetleniu przez </w:t>
      </w:r>
      <w:r w:rsidR="00905C2A" w:rsidRPr="00692564">
        <w:rPr>
          <w:rFonts w:ascii="Verdana" w:hAnsi="Verdana" w:cstheme="minorHAnsi"/>
          <w:b/>
          <w:sz w:val="18"/>
          <w:szCs w:val="18"/>
          <w:u w:val="single"/>
        </w:rPr>
        <w:t xml:space="preserve">System </w:t>
      </w:r>
      <w:r w:rsidR="004D17A2" w:rsidRPr="00692564">
        <w:rPr>
          <w:rFonts w:ascii="Verdana" w:hAnsi="Verdana" w:cstheme="minorHAnsi"/>
          <w:b/>
          <w:sz w:val="18"/>
          <w:szCs w:val="18"/>
          <w:u w:val="single"/>
        </w:rPr>
        <w:t>komunikatu „Oferta złożona poprawnie”.</w:t>
      </w:r>
    </w:p>
    <w:p w14:paraId="3ED95D79" w14:textId="2B93BFF2" w:rsidR="002E68B9" w:rsidRDefault="000023D8" w:rsidP="008D69F2">
      <w:pPr>
        <w:pStyle w:val="Tekstpodstawowy"/>
        <w:numPr>
          <w:ilvl w:val="1"/>
          <w:numId w:val="39"/>
        </w:numPr>
        <w:spacing w:before="120" w:line="240" w:lineRule="auto"/>
        <w:ind w:right="2"/>
        <w:rPr>
          <w:rStyle w:val="Odwoaniedokomentarza"/>
          <w:rFonts w:ascii="Verdana" w:eastAsia="Calibri" w:hAnsi="Verdana" w:cstheme="minorHAnsi"/>
          <w:sz w:val="18"/>
          <w:szCs w:val="18"/>
        </w:rPr>
      </w:pPr>
      <w:r w:rsidRPr="00331A36">
        <w:rPr>
          <w:rFonts w:ascii="Verdana" w:eastAsia="Calibri" w:hAnsi="Verdana" w:cstheme="minorHAnsi"/>
          <w:sz w:val="18"/>
          <w:szCs w:val="18"/>
        </w:rPr>
        <w:t xml:space="preserve">Niepubliczne (bez udziału Wykonawców) </w:t>
      </w:r>
      <w:r w:rsidR="00DF2594" w:rsidRPr="00331A36">
        <w:rPr>
          <w:rFonts w:ascii="Verdana" w:eastAsia="Calibri" w:hAnsi="Verdana" w:cstheme="minorHAnsi"/>
          <w:sz w:val="18"/>
          <w:szCs w:val="18"/>
        </w:rPr>
        <w:t>otwarci</w:t>
      </w:r>
      <w:r w:rsidRPr="00331A36">
        <w:rPr>
          <w:rFonts w:ascii="Verdana" w:eastAsia="Calibri" w:hAnsi="Verdana" w:cstheme="minorHAnsi"/>
          <w:sz w:val="18"/>
          <w:szCs w:val="18"/>
        </w:rPr>
        <w:t xml:space="preserve">e </w:t>
      </w:r>
      <w:r w:rsidR="00DF2594" w:rsidRPr="00331A36">
        <w:rPr>
          <w:rFonts w:ascii="Verdana" w:eastAsia="Calibri" w:hAnsi="Verdana" w:cstheme="minorHAnsi"/>
          <w:sz w:val="18"/>
          <w:szCs w:val="18"/>
        </w:rPr>
        <w:t xml:space="preserve">ofert </w:t>
      </w:r>
      <w:r w:rsidRPr="00331A36">
        <w:rPr>
          <w:rFonts w:ascii="Verdana" w:eastAsia="Calibri" w:hAnsi="Verdana" w:cstheme="minorHAnsi"/>
          <w:sz w:val="18"/>
          <w:szCs w:val="18"/>
        </w:rPr>
        <w:t>nastąpi</w:t>
      </w:r>
      <w:r w:rsidRPr="00331A36">
        <w:rPr>
          <w:rStyle w:val="Odwoaniedokomentarza"/>
          <w:rFonts w:ascii="Verdana" w:hAnsi="Verdana" w:cstheme="minorHAnsi"/>
          <w:sz w:val="18"/>
          <w:szCs w:val="18"/>
          <w:lang w:eastAsia="pl-PL"/>
        </w:rPr>
        <w:t xml:space="preserve"> po upływie określonego w pkt </w:t>
      </w:r>
      <w:r w:rsidR="00A477FD">
        <w:rPr>
          <w:rStyle w:val="Odwoaniedokomentarza"/>
          <w:rFonts w:ascii="Verdana" w:hAnsi="Verdana" w:cstheme="minorHAnsi"/>
          <w:sz w:val="18"/>
          <w:szCs w:val="18"/>
          <w:lang w:eastAsia="pl-PL"/>
        </w:rPr>
        <w:t>9.1</w:t>
      </w:r>
      <w:r w:rsidRPr="00331A36">
        <w:rPr>
          <w:rStyle w:val="Odwoaniedokomentarza"/>
          <w:rFonts w:ascii="Verdana" w:hAnsi="Verdana" w:cstheme="minorHAnsi"/>
          <w:sz w:val="18"/>
          <w:szCs w:val="18"/>
          <w:lang w:eastAsia="pl-PL"/>
        </w:rPr>
        <w:t xml:space="preserve"> </w:t>
      </w:r>
      <w:r w:rsidR="00904E94" w:rsidRPr="00331A36">
        <w:rPr>
          <w:rStyle w:val="Odwoaniedokomentarza"/>
          <w:rFonts w:ascii="Verdana" w:hAnsi="Verdana" w:cstheme="minorHAnsi"/>
          <w:sz w:val="18"/>
          <w:szCs w:val="18"/>
          <w:lang w:eastAsia="pl-PL"/>
        </w:rPr>
        <w:t>SWZ</w:t>
      </w:r>
      <w:r w:rsidRPr="00331A36">
        <w:rPr>
          <w:rStyle w:val="Odwoaniedokomentarza"/>
          <w:rFonts w:ascii="Verdana" w:hAnsi="Verdana" w:cstheme="minorHAnsi"/>
          <w:sz w:val="18"/>
          <w:szCs w:val="18"/>
          <w:lang w:eastAsia="pl-PL"/>
        </w:rPr>
        <w:t>, ter</w:t>
      </w:r>
      <w:r w:rsidR="00327A09" w:rsidRPr="00331A36">
        <w:rPr>
          <w:rStyle w:val="Odwoaniedokomentarza"/>
          <w:rFonts w:ascii="Verdana" w:hAnsi="Verdana" w:cstheme="minorHAnsi"/>
          <w:sz w:val="18"/>
          <w:szCs w:val="18"/>
          <w:lang w:eastAsia="pl-PL"/>
        </w:rPr>
        <w:t>m</w:t>
      </w:r>
      <w:r w:rsidRPr="00331A36">
        <w:rPr>
          <w:rStyle w:val="Odwoaniedokomentarza"/>
          <w:rFonts w:ascii="Verdana" w:hAnsi="Verdana" w:cstheme="minorHAnsi"/>
          <w:sz w:val="18"/>
          <w:szCs w:val="18"/>
          <w:lang w:eastAsia="pl-PL"/>
        </w:rPr>
        <w:t>inu składania ofert.</w:t>
      </w:r>
    </w:p>
    <w:p w14:paraId="356C170B" w14:textId="77777777" w:rsidR="008D69F2" w:rsidRPr="008D69F2" w:rsidRDefault="008D69F2" w:rsidP="008D69F2">
      <w:pPr>
        <w:pStyle w:val="Tekstpodstawowy"/>
        <w:spacing w:before="120" w:line="240" w:lineRule="auto"/>
        <w:ind w:left="1145" w:right="2"/>
        <w:rPr>
          <w:rFonts w:ascii="Verdana" w:eastAsia="Calibri" w:hAnsi="Verdana" w:cstheme="minorHAnsi"/>
          <w:sz w:val="18"/>
          <w:szCs w:val="18"/>
        </w:rPr>
      </w:pPr>
    </w:p>
    <w:p w14:paraId="1C768FE8" w14:textId="3A475701" w:rsidR="00331A36" w:rsidRPr="00692564" w:rsidRDefault="00331A36" w:rsidP="008D69F2">
      <w:pPr>
        <w:pStyle w:val="Nagwek1"/>
        <w:keepNext w:val="0"/>
        <w:keepLines w:val="0"/>
        <w:widowControl w:val="0"/>
        <w:numPr>
          <w:ilvl w:val="0"/>
          <w:numId w:val="39"/>
        </w:numPr>
        <w:spacing w:before="240" w:line="240" w:lineRule="auto"/>
        <w:ind w:right="2"/>
        <w:rPr>
          <w:rFonts w:ascii="Trebuchet MS" w:eastAsiaTheme="majorEastAsia" w:hAnsi="Trebuchet MS" w:cstheme="majorBidi"/>
          <w:b w:val="0"/>
          <w:caps w:val="0"/>
          <w:color w:val="1A7466"/>
          <w:kern w:val="0"/>
          <w:sz w:val="32"/>
          <w:szCs w:val="32"/>
          <w:lang w:val="pl-PL"/>
        </w:rPr>
      </w:pPr>
      <w:bookmarkStart w:id="93" w:name="_Toc137824141"/>
      <w:bookmarkStart w:id="94" w:name="_Toc154823357"/>
      <w:bookmarkStart w:id="95" w:name="_Toc165273923"/>
      <w:bookmarkStart w:id="96" w:name="_Toc165274192"/>
      <w:bookmarkStart w:id="97" w:name="_Toc243294552"/>
      <w:bookmarkStart w:id="98" w:name="_Toc489350401"/>
      <w:bookmarkStart w:id="99" w:name="_Toc515896294"/>
      <w:bookmarkStart w:id="100" w:name="_Toc115966647"/>
      <w:r w:rsidRPr="00692564">
        <w:rPr>
          <w:rFonts w:ascii="Trebuchet MS" w:eastAsiaTheme="majorEastAsia" w:hAnsi="Trebuchet MS" w:cstheme="majorBidi"/>
          <w:b w:val="0"/>
          <w:caps w:val="0"/>
          <w:color w:val="1A7466"/>
          <w:kern w:val="0"/>
          <w:sz w:val="32"/>
          <w:szCs w:val="32"/>
          <w:lang w:val="pl-PL"/>
        </w:rPr>
        <w:t xml:space="preserve">OPIS KRYTERIÓW </w:t>
      </w:r>
    </w:p>
    <w:bookmarkEnd w:id="93"/>
    <w:bookmarkEnd w:id="94"/>
    <w:bookmarkEnd w:id="95"/>
    <w:bookmarkEnd w:id="96"/>
    <w:bookmarkEnd w:id="97"/>
    <w:bookmarkEnd w:id="98"/>
    <w:bookmarkEnd w:id="99"/>
    <w:bookmarkEnd w:id="100"/>
    <w:p w14:paraId="5807F79A" w14:textId="76B16D6E" w:rsidR="00395A0E" w:rsidRPr="00692564" w:rsidRDefault="00DF2594" w:rsidP="008D69F2">
      <w:pPr>
        <w:pStyle w:val="Lista2"/>
        <w:numPr>
          <w:ilvl w:val="1"/>
          <w:numId w:val="39"/>
        </w:numPr>
        <w:spacing w:before="120" w:after="120" w:line="276" w:lineRule="auto"/>
        <w:ind w:right="2"/>
        <w:jc w:val="both"/>
        <w:rPr>
          <w:rFonts w:ascii="Verdana" w:hAnsi="Verdana" w:cstheme="minorHAnsi"/>
          <w:sz w:val="18"/>
          <w:szCs w:val="18"/>
        </w:rPr>
      </w:pPr>
      <w:r w:rsidRPr="00692564">
        <w:rPr>
          <w:rFonts w:ascii="Verdana" w:eastAsia="Calibri" w:hAnsi="Verdana" w:cstheme="minorHAnsi"/>
          <w:sz w:val="18"/>
          <w:szCs w:val="18"/>
          <w:lang w:eastAsia="en-US"/>
        </w:rPr>
        <w:t xml:space="preserve">Spośród Ofert niepodlegających odrzuceniu, Zamawiający wybierze najkorzystniejszą </w:t>
      </w:r>
      <w:r w:rsidRPr="002246FF">
        <w:rPr>
          <w:rFonts w:ascii="Verdana" w:eastAsia="Calibri" w:hAnsi="Verdana" w:cstheme="minorHAnsi"/>
          <w:sz w:val="18"/>
          <w:szCs w:val="18"/>
          <w:lang w:eastAsia="en-US"/>
        </w:rPr>
        <w:t>Ofertę</w:t>
      </w:r>
      <w:r w:rsidR="00DE00BF" w:rsidRPr="002246FF">
        <w:rPr>
          <w:rFonts w:ascii="Verdana" w:eastAsia="Calibri" w:hAnsi="Verdana" w:cstheme="minorHAnsi"/>
          <w:sz w:val="18"/>
          <w:szCs w:val="18"/>
          <w:lang w:eastAsia="en-US"/>
        </w:rPr>
        <w:t xml:space="preserve">, </w:t>
      </w:r>
      <w:r w:rsidRPr="002246FF">
        <w:rPr>
          <w:rFonts w:ascii="Verdana" w:eastAsia="Calibri" w:hAnsi="Verdana" w:cstheme="minorHAnsi"/>
          <w:sz w:val="18"/>
          <w:szCs w:val="18"/>
          <w:lang w:eastAsia="en-US"/>
        </w:rPr>
        <w:t>kierując</w:t>
      </w:r>
      <w:r w:rsidRPr="00692564">
        <w:rPr>
          <w:rFonts w:ascii="Verdana" w:eastAsia="Calibri" w:hAnsi="Verdana" w:cstheme="minorHAnsi"/>
          <w:sz w:val="18"/>
          <w:szCs w:val="18"/>
          <w:lang w:eastAsia="en-US"/>
        </w:rPr>
        <w:t xml:space="preserve"> się kryterium:</w:t>
      </w:r>
    </w:p>
    <w:p w14:paraId="44B2B645" w14:textId="566660C4" w:rsidR="00DF2594" w:rsidRPr="00692564" w:rsidRDefault="00DF2594" w:rsidP="00DB114A">
      <w:pPr>
        <w:spacing w:before="120" w:after="120" w:line="276" w:lineRule="auto"/>
        <w:ind w:left="1134" w:right="2"/>
        <w:jc w:val="center"/>
        <w:rPr>
          <w:rFonts w:ascii="Verdana" w:hAnsi="Verdana" w:cstheme="minorHAnsi"/>
          <w:b/>
          <w:sz w:val="18"/>
          <w:szCs w:val="18"/>
        </w:rPr>
      </w:pPr>
      <w:r w:rsidRPr="00692564">
        <w:rPr>
          <w:rFonts w:ascii="Verdana" w:hAnsi="Verdana" w:cstheme="minorHAnsi"/>
          <w:b/>
          <w:sz w:val="18"/>
          <w:szCs w:val="18"/>
        </w:rPr>
        <w:t>Kryterium: Cena</w:t>
      </w:r>
      <w:r w:rsidR="00740FAF" w:rsidRPr="00692564">
        <w:rPr>
          <w:rFonts w:ascii="Verdana" w:hAnsi="Verdana" w:cstheme="minorHAnsi"/>
          <w:b/>
          <w:sz w:val="18"/>
          <w:szCs w:val="18"/>
        </w:rPr>
        <w:t xml:space="preserve"> netto</w:t>
      </w:r>
      <w:r w:rsidRPr="00692564">
        <w:rPr>
          <w:rFonts w:ascii="Verdana" w:hAnsi="Verdana" w:cstheme="minorHAnsi"/>
          <w:b/>
          <w:sz w:val="18"/>
          <w:szCs w:val="18"/>
        </w:rPr>
        <w:t xml:space="preserve">. Waga kryterium - </w:t>
      </w:r>
      <w:r w:rsidR="00AE64C8" w:rsidRPr="00692564">
        <w:rPr>
          <w:rFonts w:ascii="Verdana" w:hAnsi="Verdana" w:cstheme="minorHAnsi"/>
          <w:b/>
          <w:sz w:val="18"/>
          <w:szCs w:val="18"/>
        </w:rPr>
        <w:t>100</w:t>
      </w:r>
      <w:r w:rsidR="00AE64C8" w:rsidRPr="00692564">
        <w:rPr>
          <w:rFonts w:ascii="Verdana" w:hAnsi="Verdana" w:cstheme="minorHAnsi"/>
          <w:b/>
          <w:bCs/>
          <w:iCs/>
          <w:sz w:val="18"/>
          <w:szCs w:val="18"/>
        </w:rPr>
        <w:t>%:</w:t>
      </w:r>
    </w:p>
    <w:p w14:paraId="1707616A" w14:textId="77777777" w:rsidR="00DF2594" w:rsidRPr="00692564" w:rsidRDefault="00DF2594" w:rsidP="00DB114A">
      <w:pPr>
        <w:spacing w:before="120" w:after="120" w:line="276" w:lineRule="auto"/>
        <w:ind w:left="1134" w:right="2"/>
        <w:jc w:val="center"/>
        <w:rPr>
          <w:rFonts w:ascii="Verdana" w:hAnsi="Verdana" w:cstheme="minorHAnsi"/>
          <w:sz w:val="18"/>
          <w:szCs w:val="18"/>
        </w:rPr>
      </w:pPr>
      <w:r w:rsidRPr="00692564">
        <w:rPr>
          <w:rFonts w:ascii="Verdana" w:hAnsi="Verdana" w:cstheme="minorHAnsi"/>
          <w:sz w:val="18"/>
          <w:szCs w:val="18"/>
        </w:rPr>
        <w:t>Sposób oceny ofert dla Kryterium Ceny:</w:t>
      </w:r>
    </w:p>
    <w:p w14:paraId="1130EC03" w14:textId="212C1B16" w:rsidR="006D1E8E" w:rsidRPr="00692564" w:rsidRDefault="006D1E8E" w:rsidP="00DB114A">
      <w:pPr>
        <w:pStyle w:val="Akapitzlist"/>
        <w:suppressAutoHyphens/>
        <w:spacing w:before="120" w:after="120" w:line="240" w:lineRule="auto"/>
        <w:ind w:left="1134" w:right="2"/>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692564" w:rsidRDefault="00DF2594" w:rsidP="00DB114A">
      <w:pPr>
        <w:spacing w:before="120" w:after="120" w:line="276" w:lineRule="auto"/>
        <w:ind w:right="2"/>
        <w:jc w:val="center"/>
        <w:rPr>
          <w:rFonts w:ascii="Verdana" w:hAnsi="Verdana" w:cstheme="minorHAnsi"/>
          <w:sz w:val="18"/>
          <w:szCs w:val="18"/>
        </w:rPr>
      </w:pPr>
    </w:p>
    <w:p w14:paraId="16D06838" w14:textId="77777777" w:rsidR="00425D97" w:rsidRPr="00692564" w:rsidRDefault="00DF2594" w:rsidP="00692564">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t xml:space="preserve">gdzie: </w:t>
      </w:r>
    </w:p>
    <w:p w14:paraId="543ADE3F" w14:textId="77777777" w:rsidR="00DF2594" w:rsidRPr="00692564" w:rsidRDefault="00DF2594" w:rsidP="00DB114A">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t>A -</w:t>
      </w:r>
      <w:r w:rsidRPr="00692564">
        <w:rPr>
          <w:rFonts w:ascii="Verdana" w:hAnsi="Verdana" w:cstheme="minorHAnsi"/>
          <w:sz w:val="18"/>
          <w:szCs w:val="18"/>
        </w:rPr>
        <w:tab/>
        <w:t>najniższa Cena</w:t>
      </w:r>
      <w:r w:rsidR="00DE00BF" w:rsidRPr="00692564">
        <w:rPr>
          <w:rFonts w:ascii="Verdana" w:hAnsi="Verdana" w:cstheme="minorHAnsi"/>
          <w:sz w:val="18"/>
          <w:szCs w:val="18"/>
        </w:rPr>
        <w:t xml:space="preserve"> </w:t>
      </w:r>
      <w:r w:rsidR="00B71EE2" w:rsidRPr="00692564">
        <w:rPr>
          <w:rFonts w:ascii="Verdana" w:hAnsi="Verdana" w:cstheme="minorHAnsi"/>
          <w:sz w:val="18"/>
          <w:szCs w:val="18"/>
        </w:rPr>
        <w:t xml:space="preserve">netto </w:t>
      </w:r>
      <w:r w:rsidR="00DE00BF" w:rsidRPr="00692564">
        <w:rPr>
          <w:rFonts w:ascii="Verdana" w:hAnsi="Verdana" w:cstheme="minorHAnsi"/>
          <w:sz w:val="18"/>
          <w:szCs w:val="18"/>
        </w:rPr>
        <w:t>spośród wszystkich ofert niepodlegających odrzuceniu</w:t>
      </w:r>
    </w:p>
    <w:p w14:paraId="716CEFAD" w14:textId="4A2A808F" w:rsidR="00DF2594" w:rsidRPr="00692564" w:rsidRDefault="00DF2594" w:rsidP="00DB114A">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t xml:space="preserve">B - </w:t>
      </w:r>
      <w:r w:rsidRPr="00692564">
        <w:rPr>
          <w:rFonts w:ascii="Verdana" w:hAnsi="Verdana" w:cstheme="minorHAnsi"/>
          <w:sz w:val="18"/>
          <w:szCs w:val="18"/>
        </w:rPr>
        <w:tab/>
        <w:t xml:space="preserve">Cena </w:t>
      </w:r>
      <w:r w:rsidR="0007523E" w:rsidRPr="00692564">
        <w:rPr>
          <w:rFonts w:ascii="Verdana" w:hAnsi="Verdana" w:cstheme="minorHAnsi"/>
          <w:sz w:val="18"/>
          <w:szCs w:val="18"/>
        </w:rPr>
        <w:t xml:space="preserve">netto </w:t>
      </w:r>
      <w:r w:rsidRPr="00692564">
        <w:rPr>
          <w:rFonts w:ascii="Verdana" w:hAnsi="Verdana" w:cstheme="minorHAnsi"/>
          <w:sz w:val="18"/>
          <w:szCs w:val="18"/>
        </w:rPr>
        <w:t>oferty ocenianej</w:t>
      </w:r>
    </w:p>
    <w:p w14:paraId="07031673" w14:textId="01537058" w:rsidR="00DF2594" w:rsidRPr="00331A36" w:rsidRDefault="00DF2594" w:rsidP="00331A36">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lastRenderedPageBreak/>
        <w:t>Kc - liczba uzyskanych punktów w kryterium Cena</w:t>
      </w:r>
    </w:p>
    <w:p w14:paraId="369371F7" w14:textId="13A1DF8B" w:rsidR="005D3279" w:rsidRPr="00692564" w:rsidRDefault="00425D97" w:rsidP="008D69F2">
      <w:pPr>
        <w:pStyle w:val="Lista2"/>
        <w:numPr>
          <w:ilvl w:val="1"/>
          <w:numId w:val="39"/>
        </w:numPr>
        <w:spacing w:before="120" w:after="120" w:line="276" w:lineRule="auto"/>
        <w:ind w:left="1134" w:right="2" w:hanging="1145"/>
        <w:jc w:val="both"/>
        <w:rPr>
          <w:rFonts w:ascii="Verdana" w:eastAsia="Calibri" w:hAnsi="Verdana" w:cstheme="minorHAnsi"/>
          <w:sz w:val="18"/>
          <w:szCs w:val="18"/>
          <w:lang w:eastAsia="en-US"/>
        </w:rPr>
      </w:pPr>
      <w:r w:rsidRPr="00692564">
        <w:rPr>
          <w:rFonts w:ascii="Verdana" w:eastAsia="Calibri" w:hAnsi="Verdana" w:cstheme="minorHAnsi"/>
          <w:sz w:val="18"/>
          <w:szCs w:val="18"/>
          <w:lang w:eastAsia="en-US"/>
        </w:rPr>
        <w:t>Wszystkie obliczenia będą dokonywane z dokładnością do dwóch miejsc po przecinku.</w:t>
      </w:r>
      <w:r w:rsidR="002E5574" w:rsidRPr="00692564">
        <w:rPr>
          <w:rFonts w:ascii="Verdana" w:eastAsia="Calibri" w:hAnsi="Verdana" w:cstheme="minorHAnsi"/>
          <w:sz w:val="18"/>
          <w:szCs w:val="18"/>
          <w:lang w:eastAsia="en-US"/>
        </w:rPr>
        <w:t xml:space="preserve"> Za najkorzystniejszą Ofertę zostanie uznana ta, która uzyska najwyższą liczbę punktów na podstawie ww. kryterium oceny Ofert</w:t>
      </w:r>
    </w:p>
    <w:p w14:paraId="0A785B7B" w14:textId="3A83FD22" w:rsidR="00690615" w:rsidRPr="00692564" w:rsidRDefault="0077555C" w:rsidP="008D69F2">
      <w:pPr>
        <w:pStyle w:val="Nagwek1"/>
        <w:keepNext w:val="0"/>
        <w:keepLines w:val="0"/>
        <w:widowControl w:val="0"/>
        <w:numPr>
          <w:ilvl w:val="0"/>
          <w:numId w:val="39"/>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01" w:name="_Toc531685150"/>
      <w:bookmarkStart w:id="102" w:name="_Toc7422300"/>
      <w:bookmarkStart w:id="103" w:name="_Toc115966648"/>
      <w:r w:rsidRPr="00692564">
        <w:rPr>
          <w:rFonts w:ascii="Trebuchet MS" w:eastAsiaTheme="majorEastAsia" w:hAnsi="Trebuchet MS" w:cstheme="majorBidi"/>
          <w:b w:val="0"/>
          <w:caps w:val="0"/>
          <w:color w:val="1A7466"/>
          <w:kern w:val="0"/>
          <w:sz w:val="32"/>
          <w:szCs w:val="32"/>
          <w:lang w:val="pl-PL"/>
        </w:rPr>
        <w:t>OCHRONA DANYCH OSOBOWYCH</w:t>
      </w:r>
      <w:bookmarkStart w:id="104" w:name="_Toc115966649"/>
      <w:bookmarkStart w:id="105" w:name="_Toc115966650"/>
      <w:bookmarkEnd w:id="101"/>
      <w:bookmarkEnd w:id="102"/>
      <w:bookmarkEnd w:id="103"/>
      <w:bookmarkEnd w:id="104"/>
      <w:bookmarkEnd w:id="105"/>
    </w:p>
    <w:p w14:paraId="1B5413C6" w14:textId="0D531267" w:rsidR="00BA4433" w:rsidRPr="00692564" w:rsidRDefault="00BA4433" w:rsidP="008D69F2">
      <w:pPr>
        <w:pStyle w:val="Nagwek2"/>
        <w:keepNext w:val="0"/>
        <w:keepLines w:val="0"/>
        <w:widowControl w:val="0"/>
        <w:numPr>
          <w:ilvl w:val="1"/>
          <w:numId w:val="39"/>
        </w:numPr>
        <w:spacing w:before="120" w:after="120" w:line="240" w:lineRule="auto"/>
        <w:ind w:left="1134" w:right="2" w:hanging="1145"/>
        <w:rPr>
          <w:rFonts w:ascii="Verdana" w:hAnsi="Verdana"/>
          <w:b w:val="0"/>
          <w:sz w:val="18"/>
          <w:szCs w:val="18"/>
          <w:lang w:val="pl-PL" w:eastAsia="pl-PL"/>
        </w:rPr>
      </w:pPr>
      <w:bookmarkStart w:id="106" w:name="_Toc115966651"/>
      <w:r w:rsidRPr="00692564">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92564">
        <w:rPr>
          <w:rFonts w:ascii="Verdana" w:hAnsi="Verdana"/>
          <w:sz w:val="18"/>
          <w:szCs w:val="18"/>
          <w:lang w:val="pl-PL" w:eastAsia="pl-PL"/>
        </w:rPr>
        <w:t>RODO</w:t>
      </w:r>
      <w:r w:rsidRPr="00692564">
        <w:rPr>
          <w:rFonts w:ascii="Verdana" w:hAnsi="Verdana"/>
          <w:b w:val="0"/>
          <w:sz w:val="18"/>
          <w:szCs w:val="18"/>
          <w:lang w:val="pl-PL" w:eastAsia="pl-PL"/>
        </w:rPr>
        <w:t>”) informujemy, że:</w:t>
      </w:r>
      <w:bookmarkEnd w:id="106"/>
    </w:p>
    <w:p w14:paraId="36B946A7" w14:textId="630DC393" w:rsidR="00A969FE" w:rsidRPr="00A969FE" w:rsidRDefault="00BA4433" w:rsidP="00A969FE">
      <w:pPr>
        <w:pStyle w:val="Nagwek2"/>
        <w:keepNext w:val="0"/>
        <w:keepLines w:val="0"/>
        <w:widowControl w:val="0"/>
        <w:numPr>
          <w:ilvl w:val="1"/>
          <w:numId w:val="39"/>
        </w:numPr>
        <w:spacing w:before="120" w:after="120" w:line="240" w:lineRule="auto"/>
        <w:ind w:left="1134" w:right="2" w:hanging="1145"/>
        <w:rPr>
          <w:rFonts w:ascii="Verdana" w:hAnsi="Verdana"/>
          <w:b w:val="0"/>
          <w:sz w:val="18"/>
          <w:szCs w:val="18"/>
          <w:lang w:val="pl-PL" w:eastAsia="pl-PL"/>
        </w:rPr>
      </w:pPr>
      <w:bookmarkStart w:id="107" w:name="_Toc115966652"/>
      <w:r w:rsidRPr="0081092A">
        <w:rPr>
          <w:rFonts w:ascii="Verdana" w:hAnsi="Verdana"/>
          <w:b w:val="0"/>
          <w:sz w:val="18"/>
          <w:szCs w:val="18"/>
          <w:lang w:val="pl-PL" w:eastAsia="pl-PL"/>
        </w:rPr>
        <w:t>Administratorem Pani / Pana danych osobowych („ADO”) jest:</w:t>
      </w:r>
      <w:bookmarkEnd w:id="107"/>
      <w:r w:rsidRPr="0081092A">
        <w:rPr>
          <w:rFonts w:ascii="Verdana" w:hAnsi="Verdana"/>
          <w:b w:val="0"/>
          <w:sz w:val="18"/>
          <w:szCs w:val="18"/>
          <w:lang w:val="pl-PL" w:eastAsia="pl-PL"/>
        </w:rPr>
        <w:t xml:space="preserve"> </w:t>
      </w:r>
      <w:bookmarkStart w:id="108" w:name="_Toc115966654"/>
      <w:r w:rsidR="00A969FE" w:rsidRPr="00A969FE">
        <w:rPr>
          <w:rFonts w:ascii="Verdana" w:hAnsi="Verdana"/>
          <w:bCs/>
          <w:sz w:val="18"/>
          <w:szCs w:val="18"/>
          <w:lang w:val="pl-PL" w:eastAsia="pl-PL"/>
        </w:rPr>
        <w:t xml:space="preserve">PGE Energia Ciepła S.A. z siedzibą w Warszawie (00-120) przy ul. </w:t>
      </w:r>
      <w:r w:rsidR="00A969FE" w:rsidRPr="00A969FE">
        <w:rPr>
          <w:rFonts w:ascii="Verdana" w:hAnsi="Verdana"/>
          <w:bCs/>
          <w:sz w:val="18"/>
          <w:szCs w:val="18"/>
          <w:lang w:eastAsia="pl-PL"/>
        </w:rPr>
        <w:t>Złotej 59.</w:t>
      </w:r>
    </w:p>
    <w:p w14:paraId="26DFA822" w14:textId="2FB2E20B" w:rsidR="00BA4433" w:rsidRPr="0081092A" w:rsidRDefault="00BA4433" w:rsidP="008D69F2">
      <w:pPr>
        <w:pStyle w:val="Nagwek2"/>
        <w:keepNext w:val="0"/>
        <w:keepLines w:val="0"/>
        <w:widowControl w:val="0"/>
        <w:numPr>
          <w:ilvl w:val="1"/>
          <w:numId w:val="39"/>
        </w:numPr>
        <w:spacing w:before="120" w:after="120" w:line="240" w:lineRule="auto"/>
        <w:ind w:left="1134" w:right="2" w:hanging="1135"/>
        <w:rPr>
          <w:rFonts w:ascii="Verdana" w:hAnsi="Verdana"/>
          <w:b w:val="0"/>
          <w:sz w:val="18"/>
          <w:szCs w:val="18"/>
          <w:lang w:val="pl-PL" w:eastAsia="pl-PL"/>
        </w:rPr>
      </w:pPr>
      <w:r w:rsidRPr="0081092A">
        <w:rPr>
          <w:rFonts w:ascii="Verdana" w:hAnsi="Verdana"/>
          <w:b w:val="0"/>
          <w:sz w:val="18"/>
          <w:szCs w:val="18"/>
          <w:lang w:val="pl-PL" w:eastAsia="pl-PL"/>
        </w:rPr>
        <w:t>W sprawie ochrony swoich danych osobowych może Pani/Pan skontaktować się z</w:t>
      </w:r>
      <w:r w:rsidR="00A969FE" w:rsidRPr="00A969FE">
        <w:rPr>
          <w:rFonts w:ascii="Verdana" w:hAnsi="Verdana" w:cstheme="minorHAnsi"/>
          <w:bCs/>
          <w:sz w:val="18"/>
          <w:szCs w:val="18"/>
          <w:lang w:val="pl-PL"/>
        </w:rPr>
        <w:t xml:space="preserve"> </w:t>
      </w:r>
      <w:r w:rsidR="00A969FE" w:rsidRPr="00710FAA">
        <w:rPr>
          <w:rFonts w:ascii="Verdana" w:hAnsi="Verdana" w:cstheme="minorHAnsi"/>
          <w:bCs/>
          <w:sz w:val="18"/>
          <w:szCs w:val="18"/>
          <w:lang w:val="pl-PL"/>
        </w:rPr>
        <w:t xml:space="preserve">Inspektorem Ochrony Danych PGE Energia Ciepła S.A.: </w:t>
      </w:r>
      <w:hyperlink r:id="rId15" w:history="1">
        <w:r w:rsidR="00A969FE" w:rsidRPr="00630932">
          <w:rPr>
            <w:rStyle w:val="Hipercze"/>
            <w:rFonts w:ascii="Verdana" w:hAnsi="Verdana" w:cs="Calibri"/>
            <w:b w:val="0"/>
            <w:bCs/>
            <w:color w:val="00B0F0"/>
            <w:sz w:val="18"/>
            <w:szCs w:val="18"/>
            <w:lang w:val="pl-PL"/>
          </w:rPr>
          <w:t>iod.pgeec@gkpge.pl</w:t>
        </w:r>
      </w:hyperlink>
      <w:r w:rsidR="00331A36" w:rsidRPr="00331A36">
        <w:rPr>
          <w:rStyle w:val="Hipercze"/>
          <w:rFonts w:ascii="Verdana" w:hAnsi="Verdana" w:cstheme="minorHAnsi"/>
          <w:sz w:val="18"/>
          <w:szCs w:val="18"/>
          <w:lang w:val="pl-PL"/>
        </w:rPr>
        <w:t xml:space="preserve"> </w:t>
      </w:r>
      <w:r w:rsidRPr="0081092A">
        <w:rPr>
          <w:rFonts w:ascii="Verdana" w:hAnsi="Verdana"/>
          <w:b w:val="0"/>
          <w:sz w:val="18"/>
          <w:szCs w:val="18"/>
          <w:lang w:val="pl-PL" w:eastAsia="pl-PL"/>
        </w:rPr>
        <w:t xml:space="preserve">lub pisemnie na adres naszej siedziby wskazany w punkcie </w:t>
      </w:r>
      <w:r w:rsidR="0092369D" w:rsidRPr="0081092A">
        <w:rPr>
          <w:rFonts w:ascii="Verdana" w:hAnsi="Verdana"/>
          <w:b w:val="0"/>
          <w:sz w:val="18"/>
          <w:szCs w:val="18"/>
          <w:lang w:val="pl-PL" w:eastAsia="pl-PL"/>
        </w:rPr>
        <w:t>11</w:t>
      </w:r>
      <w:r w:rsidRPr="0081092A">
        <w:rPr>
          <w:rFonts w:ascii="Verdana" w:hAnsi="Verdana"/>
          <w:b w:val="0"/>
          <w:sz w:val="18"/>
          <w:szCs w:val="18"/>
          <w:lang w:val="pl-PL" w:eastAsia="pl-PL"/>
        </w:rPr>
        <w:t>.2.</w:t>
      </w:r>
      <w:bookmarkEnd w:id="108"/>
    </w:p>
    <w:p w14:paraId="0BE31091" w14:textId="5DDA31AA" w:rsidR="002E5574" w:rsidRPr="00692564" w:rsidRDefault="002E5574" w:rsidP="008D69F2">
      <w:pPr>
        <w:pStyle w:val="Nagwek2"/>
        <w:keepNext w:val="0"/>
        <w:keepLines w:val="0"/>
        <w:widowControl w:val="0"/>
        <w:numPr>
          <w:ilvl w:val="1"/>
          <w:numId w:val="39"/>
        </w:numPr>
        <w:spacing w:before="120" w:after="120" w:line="240" w:lineRule="auto"/>
        <w:ind w:left="1134" w:right="2" w:hanging="1135"/>
        <w:rPr>
          <w:rFonts w:ascii="Verdana" w:hAnsi="Verdana"/>
          <w:b w:val="0"/>
          <w:sz w:val="18"/>
          <w:szCs w:val="18"/>
          <w:lang w:val="pl-PL" w:eastAsia="pl-PL"/>
        </w:rPr>
      </w:pPr>
      <w:bookmarkStart w:id="109" w:name="_Toc115966655"/>
      <w:r w:rsidRPr="00692564">
        <w:rPr>
          <w:rFonts w:ascii="Verdana" w:hAnsi="Verdana"/>
          <w:b w:val="0"/>
          <w:sz w:val="18"/>
          <w:szCs w:val="18"/>
          <w:lang w:val="pl-PL" w:eastAsia="pl-PL"/>
        </w:rPr>
        <w:t>Szczegółowe informacje o sposobie i zakresie przetwarzania danych osobowych znajdują się w Ogólnych Warunkach SWZ</w:t>
      </w:r>
      <w:r w:rsidR="0092369D" w:rsidRPr="00692564">
        <w:rPr>
          <w:rFonts w:ascii="Verdana" w:hAnsi="Verdana"/>
          <w:b w:val="0"/>
          <w:sz w:val="18"/>
          <w:szCs w:val="18"/>
          <w:lang w:val="pl-PL" w:eastAsia="pl-PL"/>
        </w:rPr>
        <w:t xml:space="preserve"> w pkt 18</w:t>
      </w:r>
      <w:r w:rsidRPr="00692564">
        <w:rPr>
          <w:rFonts w:ascii="Verdana" w:hAnsi="Verdana"/>
          <w:b w:val="0"/>
          <w:sz w:val="18"/>
          <w:szCs w:val="18"/>
          <w:lang w:val="pl-PL" w:eastAsia="pl-PL"/>
        </w:rPr>
        <w:t>.</w:t>
      </w:r>
    </w:p>
    <w:p w14:paraId="19141D0F" w14:textId="621C918C" w:rsidR="00BA4433" w:rsidRPr="00692564" w:rsidRDefault="00BA4433" w:rsidP="008D69F2">
      <w:pPr>
        <w:pStyle w:val="Nagwek2"/>
        <w:keepNext w:val="0"/>
        <w:keepLines w:val="0"/>
        <w:widowControl w:val="0"/>
        <w:numPr>
          <w:ilvl w:val="1"/>
          <w:numId w:val="39"/>
        </w:numPr>
        <w:spacing w:before="120" w:after="120" w:line="240" w:lineRule="auto"/>
        <w:ind w:left="1134" w:right="2" w:hanging="1135"/>
        <w:rPr>
          <w:rFonts w:ascii="Verdana" w:hAnsi="Verdana" w:cstheme="minorHAnsi"/>
          <w:b w:val="0"/>
          <w:sz w:val="18"/>
          <w:szCs w:val="18"/>
          <w:lang w:val="pl-PL" w:eastAsia="pl-PL"/>
        </w:rPr>
      </w:pPr>
      <w:bookmarkStart w:id="110" w:name="_Toc115966673"/>
      <w:bookmarkEnd w:id="109"/>
      <w:r w:rsidRPr="00692564">
        <w:rPr>
          <w:rFonts w:ascii="Verdana" w:hAnsi="Verdana"/>
          <w:b w:val="0"/>
          <w:sz w:val="18"/>
          <w:szCs w:val="18"/>
          <w:lang w:val="pl-PL" w:eastAsia="pl-PL"/>
        </w:rPr>
        <w:t>Realizacja</w:t>
      </w:r>
      <w:r w:rsidRPr="00692564">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sidRPr="00692564">
        <w:rPr>
          <w:rFonts w:ascii="Verdana" w:hAnsi="Verdana" w:cstheme="minorHAnsi"/>
          <w:b w:val="0"/>
          <w:sz w:val="18"/>
          <w:szCs w:val="18"/>
          <w:lang w:val="pl-PL" w:eastAsia="pl-PL"/>
        </w:rPr>
        <w:t xml:space="preserve"> </w:t>
      </w:r>
      <w:r w:rsidR="001865C7" w:rsidRPr="00847179">
        <w:rPr>
          <w:rFonts w:ascii="Verdana" w:eastAsia="Calibri" w:hAnsi="Verdana" w:cstheme="minorHAnsi"/>
          <w:b w:val="0"/>
          <w:sz w:val="18"/>
          <w:szCs w:val="18"/>
          <w:lang w:val="pl-PL"/>
        </w:rPr>
        <w:t>zakupowego</w:t>
      </w:r>
      <w:r w:rsidRPr="00692564">
        <w:rPr>
          <w:rFonts w:ascii="Verdana" w:hAnsi="Verdana" w:cstheme="minorHAnsi"/>
          <w:b w:val="0"/>
          <w:sz w:val="18"/>
          <w:szCs w:val="18"/>
          <w:lang w:val="pl-PL" w:eastAsia="pl-PL"/>
        </w:rPr>
        <w:t xml:space="preserve">, </w:t>
      </w:r>
      <w:r w:rsidR="0092369D" w:rsidRPr="00692564">
        <w:rPr>
          <w:rFonts w:ascii="Verdana" w:hAnsi="Verdana" w:cstheme="minorHAnsi"/>
          <w:b w:val="0"/>
          <w:sz w:val="18"/>
          <w:szCs w:val="18"/>
          <w:lang w:val="pl-PL" w:eastAsia="pl-PL"/>
        </w:rPr>
        <w:t xml:space="preserve">jednocześnie przekazując informację na temat Administratora danych, </w:t>
      </w:r>
      <w:r w:rsidRPr="00692564">
        <w:rPr>
          <w:rFonts w:ascii="Verdana" w:hAnsi="Verdana" w:cstheme="minorHAnsi"/>
          <w:b w:val="0"/>
          <w:sz w:val="18"/>
          <w:szCs w:val="18"/>
          <w:lang w:val="pl-PL" w:eastAsia="pl-PL"/>
        </w:rPr>
        <w:t>wykorzystując następującą klauzulę informacyjną:</w:t>
      </w:r>
      <w:bookmarkEnd w:id="110"/>
    </w:p>
    <w:p w14:paraId="23FFCAEF" w14:textId="4627A0EE" w:rsidR="008D24EB" w:rsidRPr="00692564" w:rsidRDefault="008D24EB" w:rsidP="00DB114A">
      <w:pPr>
        <w:spacing w:line="276" w:lineRule="auto"/>
        <w:ind w:left="1134" w:right="2"/>
        <w:rPr>
          <w:rFonts w:ascii="Verdana" w:hAnsi="Verdana" w:cstheme="minorHAnsi"/>
          <w:b/>
          <w:sz w:val="18"/>
          <w:szCs w:val="18"/>
        </w:rPr>
      </w:pPr>
      <w:bookmarkStart w:id="111" w:name="_Toc115966674"/>
      <w:r w:rsidRPr="00692564">
        <w:rPr>
          <w:rFonts w:ascii="Verdana" w:hAnsi="Verdana" w:cstheme="minorHAnsi"/>
          <w:b/>
          <w:sz w:val="18"/>
          <w:szCs w:val="18"/>
        </w:rPr>
        <w:t>Klauzula informacyjna dla pracowników/współpracowników/osób trzecich, wskazanych przez Wykonawcę</w:t>
      </w:r>
      <w:bookmarkEnd w:id="111"/>
      <w:r w:rsidR="00DB114A">
        <w:rPr>
          <w:rFonts w:ascii="Verdana" w:hAnsi="Verdana" w:cstheme="minorHAnsi"/>
          <w:b/>
          <w:sz w:val="18"/>
          <w:szCs w:val="18"/>
        </w:rPr>
        <w:t>.</w:t>
      </w:r>
    </w:p>
    <w:p w14:paraId="12A803A4" w14:textId="0CE2CB89" w:rsidR="00BA4433" w:rsidRPr="00692564" w:rsidRDefault="00BA4433" w:rsidP="00DB114A">
      <w:pPr>
        <w:spacing w:line="276" w:lineRule="auto"/>
        <w:ind w:left="1134" w:right="2"/>
        <w:rPr>
          <w:rFonts w:ascii="Verdana" w:hAnsi="Verdana" w:cstheme="minorHAnsi"/>
          <w:sz w:val="18"/>
          <w:szCs w:val="18"/>
        </w:rPr>
      </w:pPr>
      <w:bookmarkStart w:id="112" w:name="_Toc115966675"/>
      <w:r w:rsidRPr="00692564">
        <w:rPr>
          <w:rFonts w:ascii="Verdana" w:hAnsi="Verdana" w:cstheme="minorHAnsi"/>
          <w:sz w:val="18"/>
          <w:szCs w:val="18"/>
        </w:rPr>
        <w:t>Jeżeli Wykonawca udostępniać będzie dane osobowe swoich pracowników i/lub współpracowników i/lub innych osób fizycznych - zobowiązany jest spełnić wobec tych osób, w imieniu Zamawiającego obowiązek informacyjny o treści</w:t>
      </w:r>
      <w:r w:rsidR="00844ED8" w:rsidRPr="00692564">
        <w:rPr>
          <w:rFonts w:ascii="Verdana" w:hAnsi="Verdana" w:cstheme="minorHAnsi"/>
          <w:sz w:val="18"/>
          <w:szCs w:val="18"/>
        </w:rPr>
        <w:t xml:space="preserve"> wskazanej w </w:t>
      </w:r>
      <w:r w:rsidR="007029B1" w:rsidRPr="00692564">
        <w:rPr>
          <w:rFonts w:ascii="Verdana" w:hAnsi="Verdana" w:cstheme="minorHAnsi"/>
          <w:sz w:val="18"/>
          <w:szCs w:val="18"/>
        </w:rPr>
        <w:t xml:space="preserve">pkt 19 </w:t>
      </w:r>
      <w:r w:rsidR="00844ED8" w:rsidRPr="00692564">
        <w:rPr>
          <w:rFonts w:ascii="Verdana" w:hAnsi="Verdana" w:cstheme="minorHAnsi"/>
          <w:sz w:val="18"/>
          <w:szCs w:val="18"/>
        </w:rPr>
        <w:t>Ogólnych W</w:t>
      </w:r>
      <w:r w:rsidR="007029B1" w:rsidRPr="00692564">
        <w:rPr>
          <w:rFonts w:ascii="Verdana" w:hAnsi="Verdana" w:cstheme="minorHAnsi"/>
          <w:sz w:val="18"/>
          <w:szCs w:val="18"/>
        </w:rPr>
        <w:t>arunków</w:t>
      </w:r>
      <w:r w:rsidR="00844ED8" w:rsidRPr="00692564">
        <w:rPr>
          <w:rFonts w:ascii="Verdana" w:hAnsi="Verdana" w:cstheme="minorHAnsi"/>
          <w:sz w:val="18"/>
          <w:szCs w:val="18"/>
        </w:rPr>
        <w:t xml:space="preserve"> SWZ, z zastrzeżeniem, że:</w:t>
      </w:r>
      <w:bookmarkEnd w:id="112"/>
    </w:p>
    <w:p w14:paraId="52A06D57" w14:textId="77777777" w:rsidR="00BA4433" w:rsidRPr="00692564" w:rsidRDefault="00BA4433" w:rsidP="00BA4433">
      <w:pPr>
        <w:rPr>
          <w:rFonts w:ascii="Verdana" w:hAnsi="Verdana"/>
          <w:sz w:val="18"/>
          <w:szCs w:val="18"/>
        </w:rPr>
      </w:pPr>
    </w:p>
    <w:p w14:paraId="6F8F765F" w14:textId="77777777" w:rsidR="00BA4433" w:rsidRPr="00692564" w:rsidRDefault="00BA4433" w:rsidP="00DB114A">
      <w:pPr>
        <w:spacing w:line="276" w:lineRule="auto"/>
        <w:ind w:left="1134"/>
        <w:rPr>
          <w:rFonts w:ascii="Verdana" w:hAnsi="Verdana" w:cstheme="minorHAnsi"/>
          <w:b/>
          <w:sz w:val="18"/>
          <w:szCs w:val="18"/>
        </w:rPr>
      </w:pPr>
      <w:r w:rsidRPr="00692564">
        <w:rPr>
          <w:rFonts w:ascii="Verdana" w:hAnsi="Verdana" w:cstheme="minorHAnsi"/>
          <w:sz w:val="18"/>
          <w:szCs w:val="18"/>
        </w:rPr>
        <w:t xml:space="preserve">Zgodnie z art. 14 ust. 1-2 RODO informujemy, że: </w:t>
      </w:r>
    </w:p>
    <w:p w14:paraId="13B48A2E" w14:textId="5FF6E4F5" w:rsidR="00331A36" w:rsidRPr="00A969FE" w:rsidRDefault="00BA4433" w:rsidP="00331A36">
      <w:pPr>
        <w:numPr>
          <w:ilvl w:val="0"/>
          <w:numId w:val="31"/>
        </w:numPr>
        <w:spacing w:before="120" w:after="120" w:line="276" w:lineRule="auto"/>
        <w:ind w:left="1560" w:hanging="426"/>
        <w:rPr>
          <w:rFonts w:ascii="Verdana" w:hAnsi="Verdana" w:cstheme="minorHAnsi"/>
          <w:b/>
          <w:sz w:val="18"/>
          <w:szCs w:val="18"/>
        </w:rPr>
      </w:pPr>
      <w:r w:rsidRPr="0081092A">
        <w:rPr>
          <w:rFonts w:ascii="Verdana" w:hAnsi="Verdana" w:cstheme="minorHAnsi"/>
          <w:b/>
          <w:sz w:val="18"/>
          <w:szCs w:val="18"/>
        </w:rPr>
        <w:t>Administratorem</w:t>
      </w:r>
      <w:r w:rsidRPr="0081092A">
        <w:rPr>
          <w:rFonts w:ascii="Verdana" w:hAnsi="Verdana" w:cstheme="minorHAnsi"/>
          <w:sz w:val="18"/>
          <w:szCs w:val="18"/>
        </w:rPr>
        <w:t xml:space="preserve"> Pani/Pana danych osobowych jest </w:t>
      </w:r>
      <w:r w:rsidR="00A969FE" w:rsidRPr="00A969FE">
        <w:rPr>
          <w:rFonts w:ascii="Verdana" w:hAnsi="Verdana"/>
          <w:b/>
          <w:bCs/>
          <w:sz w:val="18"/>
          <w:szCs w:val="18"/>
          <w:lang w:eastAsia="pl-PL"/>
        </w:rPr>
        <w:t>PGE Energia Ciepła S.A. z siedzibą w Warszawie (00-120) przy ul. Złotej 59.</w:t>
      </w:r>
    </w:p>
    <w:p w14:paraId="0B23EB51" w14:textId="1E073462" w:rsidR="00BA4433" w:rsidRPr="0081092A" w:rsidRDefault="00BA4433" w:rsidP="00331A36">
      <w:pPr>
        <w:numPr>
          <w:ilvl w:val="0"/>
          <w:numId w:val="31"/>
        </w:numPr>
        <w:spacing w:before="120" w:after="120" w:line="276" w:lineRule="auto"/>
        <w:ind w:left="1560" w:hanging="426"/>
        <w:rPr>
          <w:rFonts w:ascii="Verdana" w:hAnsi="Verdana" w:cstheme="minorHAnsi"/>
          <w:sz w:val="18"/>
          <w:szCs w:val="18"/>
        </w:rPr>
      </w:pPr>
      <w:r w:rsidRPr="0081092A">
        <w:rPr>
          <w:rFonts w:ascii="Verdana" w:hAnsi="Verdana" w:cstheme="minorHAnsi"/>
          <w:sz w:val="18"/>
          <w:szCs w:val="18"/>
        </w:rPr>
        <w:t>W sprawie ochrony Pani/Pana danych osobowych można skontaktować się z</w:t>
      </w:r>
      <w:r w:rsidR="00A969FE">
        <w:rPr>
          <w:rFonts w:ascii="Verdana" w:hAnsi="Verdana" w:cstheme="minorHAnsi"/>
          <w:sz w:val="18"/>
          <w:szCs w:val="18"/>
        </w:rPr>
        <w:t xml:space="preserve"> </w:t>
      </w:r>
      <w:r w:rsidR="00A969FE" w:rsidRPr="00710FAA">
        <w:rPr>
          <w:rFonts w:ascii="Verdana" w:hAnsi="Verdana" w:cstheme="minorHAnsi"/>
          <w:bCs/>
          <w:sz w:val="18"/>
          <w:szCs w:val="18"/>
        </w:rPr>
        <w:t xml:space="preserve">Inspektorem Ochrony Danych PGE Energia Ciepła S.A.: </w:t>
      </w:r>
      <w:hyperlink r:id="rId16" w:history="1">
        <w:r w:rsidR="00A969FE" w:rsidRPr="00630932">
          <w:rPr>
            <w:rStyle w:val="Hipercze"/>
            <w:rFonts w:ascii="Verdana" w:hAnsi="Verdana" w:cs="Calibri"/>
            <w:bCs/>
            <w:color w:val="00B0F0"/>
            <w:sz w:val="18"/>
            <w:szCs w:val="18"/>
          </w:rPr>
          <w:t>iod.pgeec@gkpge.pl</w:t>
        </w:r>
      </w:hyperlink>
      <w:r w:rsidRPr="0081092A">
        <w:rPr>
          <w:rFonts w:ascii="Verdana" w:hAnsi="Verdana" w:cstheme="minorHAnsi"/>
          <w:sz w:val="18"/>
          <w:szCs w:val="18"/>
        </w:rPr>
        <w:t xml:space="preserve">, bądź pisemnie na adres naszej siedziby wskazany w punkcie I powyżej. </w:t>
      </w:r>
    </w:p>
    <w:p w14:paraId="7C073958" w14:textId="77777777" w:rsidR="00BA4433" w:rsidRPr="00692564" w:rsidRDefault="00BA4433" w:rsidP="00331A36">
      <w:pPr>
        <w:numPr>
          <w:ilvl w:val="0"/>
          <w:numId w:val="31"/>
        </w:numPr>
        <w:spacing w:before="120" w:after="120" w:line="276" w:lineRule="auto"/>
        <w:ind w:left="1560" w:hanging="426"/>
        <w:rPr>
          <w:rFonts w:ascii="Verdana" w:hAnsi="Verdana" w:cstheme="minorHAnsi"/>
          <w:b/>
          <w:sz w:val="18"/>
          <w:szCs w:val="18"/>
        </w:rPr>
      </w:pPr>
      <w:r w:rsidRPr="00692564">
        <w:rPr>
          <w:rFonts w:ascii="Verdana" w:hAnsi="Verdana" w:cstheme="minorHAnsi"/>
          <w:b/>
          <w:sz w:val="18"/>
          <w:szCs w:val="18"/>
        </w:rPr>
        <w:t>Źródło danych</w:t>
      </w:r>
    </w:p>
    <w:p w14:paraId="24BF7F4F" w14:textId="4738B238" w:rsidR="0011085F" w:rsidRDefault="00BA4433" w:rsidP="00DB114A">
      <w:pPr>
        <w:spacing w:before="120" w:after="120" w:line="276" w:lineRule="auto"/>
        <w:ind w:left="1134"/>
        <w:rPr>
          <w:rFonts w:ascii="Verdana" w:hAnsi="Verdana" w:cstheme="minorHAnsi"/>
          <w:sz w:val="18"/>
          <w:szCs w:val="18"/>
        </w:rPr>
      </w:pPr>
      <w:r w:rsidRPr="00692564">
        <w:rPr>
          <w:rFonts w:ascii="Verdana" w:hAnsi="Verdana" w:cstheme="minorHAnsi"/>
          <w:sz w:val="18"/>
          <w:szCs w:val="18"/>
        </w:rPr>
        <w:t xml:space="preserve">Pani/Pana dane osobowe zostały przekazane </w:t>
      </w:r>
      <w:r w:rsidRPr="004B79B0">
        <w:rPr>
          <w:rFonts w:ascii="Verdana" w:hAnsi="Verdana" w:cstheme="minorHAnsi"/>
          <w:sz w:val="18"/>
          <w:szCs w:val="18"/>
        </w:rPr>
        <w:t>przez [nazwa i adres Wykonawcy],</w:t>
      </w:r>
      <w:r w:rsidRPr="00692564">
        <w:rPr>
          <w:rFonts w:ascii="Verdana" w:hAnsi="Verdana" w:cstheme="minorHAnsi"/>
          <w:sz w:val="18"/>
          <w:szCs w:val="18"/>
        </w:rPr>
        <w:t xml:space="preserve">  tj. Stronę Postępowania o udzielnie zamówienia niepublicznego nr </w:t>
      </w:r>
      <w:r w:rsidR="00A5601B">
        <w:rPr>
          <w:rFonts w:ascii="Verdana" w:hAnsi="Verdana" w:cstheme="minorHAnsi"/>
          <w:sz w:val="18"/>
          <w:szCs w:val="18"/>
        </w:rPr>
        <w:t>POST/PEC/PEC/ZWS/00363</w:t>
      </w:r>
      <w:r w:rsidR="004B79B0" w:rsidRPr="002246FF">
        <w:rPr>
          <w:rFonts w:ascii="Verdana" w:hAnsi="Verdana" w:cstheme="minorHAnsi"/>
          <w:sz w:val="18"/>
          <w:szCs w:val="18"/>
        </w:rPr>
        <w:t>/2025</w:t>
      </w:r>
      <w:r w:rsidR="004B79B0" w:rsidRPr="00692564">
        <w:rPr>
          <w:rFonts w:ascii="Verdana" w:hAnsi="Verdana" w:cstheme="minorHAnsi"/>
          <w:sz w:val="18"/>
          <w:szCs w:val="18"/>
        </w:rPr>
        <w:t xml:space="preserve"> </w:t>
      </w:r>
      <w:r w:rsidRPr="00692564">
        <w:rPr>
          <w:rFonts w:ascii="Verdana" w:hAnsi="Verdana" w:cstheme="minorHAnsi"/>
          <w:sz w:val="18"/>
          <w:szCs w:val="18"/>
        </w:rPr>
        <w:t>(dalej: „</w:t>
      </w:r>
      <w:r w:rsidRPr="00692564">
        <w:rPr>
          <w:rFonts w:ascii="Verdana" w:hAnsi="Verdana" w:cstheme="minorHAnsi"/>
          <w:b/>
          <w:sz w:val="18"/>
          <w:szCs w:val="18"/>
        </w:rPr>
        <w:t>Wykonawca</w:t>
      </w:r>
      <w:r w:rsidRPr="00692564">
        <w:rPr>
          <w:rFonts w:ascii="Verdana" w:hAnsi="Verdana" w:cstheme="minorHAnsi"/>
          <w:sz w:val="18"/>
          <w:szCs w:val="18"/>
        </w:rPr>
        <w:t>”).</w:t>
      </w:r>
    </w:p>
    <w:p w14:paraId="2B626637" w14:textId="345CFFB7" w:rsidR="00C15320" w:rsidRDefault="00C15320" w:rsidP="00DB114A">
      <w:pPr>
        <w:spacing w:before="120" w:after="120" w:line="276" w:lineRule="auto"/>
        <w:ind w:left="1134"/>
        <w:rPr>
          <w:rFonts w:ascii="Verdana" w:hAnsi="Verdana" w:cstheme="minorHAnsi"/>
          <w:sz w:val="18"/>
          <w:szCs w:val="18"/>
        </w:rPr>
      </w:pPr>
    </w:p>
    <w:p w14:paraId="6ECACC05" w14:textId="1F422A1F" w:rsidR="000B04A7" w:rsidRDefault="000B04A7" w:rsidP="00DB114A">
      <w:pPr>
        <w:spacing w:before="120" w:after="120" w:line="276" w:lineRule="auto"/>
        <w:ind w:left="1134"/>
        <w:rPr>
          <w:rFonts w:ascii="Verdana" w:hAnsi="Verdana" w:cstheme="minorHAnsi"/>
          <w:sz w:val="18"/>
          <w:szCs w:val="18"/>
        </w:rPr>
      </w:pPr>
    </w:p>
    <w:p w14:paraId="48569963" w14:textId="5BBF3601" w:rsidR="000B04A7" w:rsidRDefault="000B04A7" w:rsidP="00DB114A">
      <w:pPr>
        <w:spacing w:before="120" w:after="120" w:line="276" w:lineRule="auto"/>
        <w:ind w:left="1134"/>
        <w:rPr>
          <w:rFonts w:ascii="Verdana" w:hAnsi="Verdana" w:cstheme="minorHAnsi"/>
          <w:sz w:val="18"/>
          <w:szCs w:val="18"/>
        </w:rPr>
      </w:pPr>
    </w:p>
    <w:p w14:paraId="5187AEB0" w14:textId="1068D989" w:rsidR="000B04A7" w:rsidRDefault="000B04A7" w:rsidP="00DB114A">
      <w:pPr>
        <w:spacing w:before="120" w:after="120" w:line="276" w:lineRule="auto"/>
        <w:ind w:left="1134"/>
        <w:rPr>
          <w:rFonts w:ascii="Verdana" w:hAnsi="Verdana" w:cstheme="minorHAnsi"/>
          <w:sz w:val="18"/>
          <w:szCs w:val="18"/>
        </w:rPr>
      </w:pPr>
    </w:p>
    <w:p w14:paraId="216E162B" w14:textId="2C334C57" w:rsidR="008D22B4" w:rsidRDefault="008D22B4" w:rsidP="00DB114A">
      <w:pPr>
        <w:spacing w:before="120" w:after="120" w:line="276" w:lineRule="auto"/>
        <w:ind w:left="1134"/>
        <w:rPr>
          <w:rFonts w:ascii="Verdana" w:hAnsi="Verdana" w:cstheme="minorHAnsi"/>
          <w:sz w:val="18"/>
          <w:szCs w:val="18"/>
        </w:rPr>
      </w:pPr>
    </w:p>
    <w:p w14:paraId="47045F4D" w14:textId="79E9B589" w:rsidR="008D22B4" w:rsidRDefault="008D22B4" w:rsidP="00DB114A">
      <w:pPr>
        <w:spacing w:before="120" w:after="120" w:line="276" w:lineRule="auto"/>
        <w:ind w:left="1134"/>
        <w:rPr>
          <w:rFonts w:ascii="Verdana" w:hAnsi="Verdana" w:cstheme="minorHAnsi"/>
          <w:sz w:val="18"/>
          <w:szCs w:val="18"/>
        </w:rPr>
      </w:pPr>
    </w:p>
    <w:p w14:paraId="15E637E4" w14:textId="19E08A8E" w:rsidR="008D22B4" w:rsidRDefault="008D22B4" w:rsidP="00DB114A">
      <w:pPr>
        <w:spacing w:before="120" w:after="120" w:line="276" w:lineRule="auto"/>
        <w:ind w:left="1134"/>
        <w:rPr>
          <w:rFonts w:ascii="Verdana" w:hAnsi="Verdana" w:cstheme="minorHAnsi"/>
          <w:sz w:val="18"/>
          <w:szCs w:val="18"/>
        </w:rPr>
      </w:pPr>
    </w:p>
    <w:p w14:paraId="563016B1" w14:textId="14925651" w:rsidR="008D22B4" w:rsidRDefault="008D22B4" w:rsidP="00DB114A">
      <w:pPr>
        <w:spacing w:before="120" w:after="120" w:line="276" w:lineRule="auto"/>
        <w:ind w:left="1134"/>
        <w:rPr>
          <w:rFonts w:ascii="Verdana" w:hAnsi="Verdana" w:cstheme="minorHAnsi"/>
          <w:sz w:val="18"/>
          <w:szCs w:val="18"/>
        </w:rPr>
      </w:pPr>
    </w:p>
    <w:p w14:paraId="4D062589" w14:textId="77777777" w:rsidR="008D22B4" w:rsidRDefault="008D22B4" w:rsidP="00DB114A">
      <w:pPr>
        <w:spacing w:before="120" w:after="120" w:line="276" w:lineRule="auto"/>
        <w:ind w:left="1134"/>
        <w:rPr>
          <w:rFonts w:ascii="Verdana" w:hAnsi="Verdana" w:cstheme="minorHAnsi"/>
          <w:sz w:val="18"/>
          <w:szCs w:val="18"/>
        </w:rPr>
      </w:pPr>
    </w:p>
    <w:p w14:paraId="3AF68BAA" w14:textId="77777777" w:rsidR="000B04A7" w:rsidRPr="00692564" w:rsidRDefault="000B04A7" w:rsidP="00DB114A">
      <w:pPr>
        <w:spacing w:before="120" w:after="120" w:line="276" w:lineRule="auto"/>
        <w:ind w:left="1134"/>
        <w:rPr>
          <w:rFonts w:ascii="Verdana" w:hAnsi="Verdana" w:cstheme="minorHAnsi"/>
          <w:sz w:val="18"/>
          <w:szCs w:val="18"/>
        </w:rPr>
      </w:pPr>
    </w:p>
    <w:p w14:paraId="26F2ACB9" w14:textId="0765D17B" w:rsidR="0077555C" w:rsidRPr="00692564" w:rsidRDefault="0077555C" w:rsidP="008D69F2">
      <w:pPr>
        <w:pStyle w:val="Nagwek1"/>
        <w:keepNext w:val="0"/>
        <w:keepLines w:val="0"/>
        <w:widowControl w:val="0"/>
        <w:numPr>
          <w:ilvl w:val="0"/>
          <w:numId w:val="39"/>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13" w:name="_Toc39813090"/>
      <w:bookmarkStart w:id="114" w:name="_Toc115966676"/>
      <w:bookmarkStart w:id="115" w:name="_Toc115966677"/>
      <w:bookmarkStart w:id="116" w:name="_Toc165273929"/>
      <w:bookmarkStart w:id="117" w:name="_Toc165274198"/>
      <w:bookmarkStart w:id="118" w:name="_Toc243294558"/>
      <w:bookmarkStart w:id="119" w:name="_Toc489350408"/>
      <w:bookmarkStart w:id="120" w:name="_Toc515896301"/>
      <w:bookmarkStart w:id="121" w:name="_Toc115966679"/>
      <w:bookmarkEnd w:id="113"/>
      <w:bookmarkEnd w:id="114"/>
      <w:bookmarkEnd w:id="115"/>
      <w:r w:rsidRPr="00692564">
        <w:rPr>
          <w:rFonts w:ascii="Trebuchet MS" w:eastAsiaTheme="majorEastAsia" w:hAnsi="Trebuchet MS" w:cstheme="majorBidi"/>
          <w:b w:val="0"/>
          <w:caps w:val="0"/>
          <w:color w:val="1A7466"/>
          <w:kern w:val="0"/>
          <w:sz w:val="32"/>
          <w:szCs w:val="32"/>
          <w:lang w:val="pl-PL"/>
        </w:rPr>
        <w:lastRenderedPageBreak/>
        <w:t xml:space="preserve">ZAŁĄCZNIKI DO </w:t>
      </w:r>
      <w:bookmarkEnd w:id="116"/>
      <w:bookmarkEnd w:id="117"/>
      <w:bookmarkEnd w:id="118"/>
      <w:bookmarkEnd w:id="119"/>
      <w:bookmarkEnd w:id="120"/>
      <w:r w:rsidR="00904E94" w:rsidRPr="00692564">
        <w:rPr>
          <w:rFonts w:ascii="Trebuchet MS" w:eastAsiaTheme="majorEastAsia" w:hAnsi="Trebuchet MS" w:cstheme="majorBidi"/>
          <w:b w:val="0"/>
          <w:caps w:val="0"/>
          <w:color w:val="1A7466"/>
          <w:kern w:val="0"/>
          <w:sz w:val="32"/>
          <w:szCs w:val="32"/>
          <w:lang w:val="pl-PL"/>
        </w:rPr>
        <w:t>SWZ</w:t>
      </w:r>
      <w:bookmarkEnd w:id="121"/>
    </w:p>
    <w:tbl>
      <w:tblPr>
        <w:tblStyle w:val="Tabela-Siatka3"/>
        <w:tblW w:w="8789" w:type="dxa"/>
        <w:tblInd w:w="1129" w:type="dxa"/>
        <w:tblLook w:val="04A0" w:firstRow="1" w:lastRow="0" w:firstColumn="1" w:lastColumn="0" w:noHBand="0" w:noVBand="1"/>
      </w:tblPr>
      <w:tblGrid>
        <w:gridCol w:w="1843"/>
        <w:gridCol w:w="6946"/>
      </w:tblGrid>
      <w:tr w:rsidR="00F54F13" w:rsidRPr="003B3CFF" w14:paraId="0EC11707" w14:textId="77777777" w:rsidTr="00F54F13">
        <w:trPr>
          <w:trHeight w:val="424"/>
        </w:trPr>
        <w:tc>
          <w:tcPr>
            <w:tcW w:w="1843" w:type="dxa"/>
            <w:shd w:val="clear" w:color="auto" w:fill="1A7466"/>
            <w:vAlign w:val="center"/>
          </w:tcPr>
          <w:p w14:paraId="051FF25C" w14:textId="77777777" w:rsidR="00F54F13" w:rsidRPr="00973A01" w:rsidRDefault="00F54F13" w:rsidP="00F54F13">
            <w:pPr>
              <w:spacing w:before="120" w:after="120" w:line="276" w:lineRule="auto"/>
              <w:jc w:val="left"/>
              <w:rPr>
                <w:rFonts w:ascii="Verdana" w:hAnsi="Verdana" w:cs="Calibri"/>
                <w:b/>
                <w:color w:val="002060"/>
                <w:sz w:val="16"/>
                <w:szCs w:val="16"/>
              </w:rPr>
            </w:pPr>
            <w:r w:rsidRPr="00973A01">
              <w:rPr>
                <w:rFonts w:ascii="Verdana" w:hAnsi="Verdana" w:cs="Calibri"/>
                <w:b/>
                <w:color w:val="002060"/>
                <w:sz w:val="16"/>
                <w:szCs w:val="16"/>
              </w:rPr>
              <w:t xml:space="preserve">Załącznik nr 1 </w:t>
            </w:r>
          </w:p>
        </w:tc>
        <w:tc>
          <w:tcPr>
            <w:tcW w:w="6946" w:type="dxa"/>
            <w:shd w:val="clear" w:color="auto" w:fill="1A7466"/>
            <w:vAlign w:val="center"/>
          </w:tcPr>
          <w:p w14:paraId="35A1798E" w14:textId="77777777" w:rsidR="00F54F13" w:rsidRPr="00973A01" w:rsidRDefault="00F54F13" w:rsidP="00F54F13">
            <w:pPr>
              <w:tabs>
                <w:tab w:val="left" w:pos="1980"/>
              </w:tabs>
              <w:spacing w:before="120" w:after="120" w:line="276" w:lineRule="auto"/>
              <w:rPr>
                <w:rFonts w:ascii="Verdana" w:hAnsi="Verdana" w:cs="Calibri"/>
                <w:b/>
                <w:color w:val="002060"/>
                <w:sz w:val="16"/>
                <w:szCs w:val="16"/>
              </w:rPr>
            </w:pPr>
            <w:r w:rsidRPr="00973A01">
              <w:rPr>
                <w:rFonts w:ascii="Verdana" w:hAnsi="Verdana" w:cs="Calibri"/>
                <w:b/>
                <w:sz w:val="16"/>
                <w:szCs w:val="16"/>
              </w:rPr>
              <w:t>Opis Przedmiotu Zamówienia (OPZ)</w:t>
            </w:r>
          </w:p>
        </w:tc>
      </w:tr>
      <w:tr w:rsidR="00F54F13" w:rsidRPr="00185AAB" w14:paraId="2BB1555A" w14:textId="77777777" w:rsidTr="00F54F13">
        <w:trPr>
          <w:trHeight w:val="488"/>
        </w:trPr>
        <w:tc>
          <w:tcPr>
            <w:tcW w:w="1843" w:type="dxa"/>
            <w:shd w:val="clear" w:color="auto" w:fill="1A7466"/>
            <w:vAlign w:val="center"/>
          </w:tcPr>
          <w:p w14:paraId="209D243D" w14:textId="77777777" w:rsidR="00F54F13" w:rsidRPr="00973A01" w:rsidRDefault="00F54F13" w:rsidP="00F54F13">
            <w:pPr>
              <w:spacing w:before="120" w:after="120" w:line="276" w:lineRule="auto"/>
              <w:jc w:val="left"/>
              <w:rPr>
                <w:rFonts w:ascii="Verdana" w:hAnsi="Verdana" w:cs="Calibri"/>
                <w:b/>
                <w:color w:val="002060"/>
                <w:sz w:val="16"/>
                <w:szCs w:val="16"/>
              </w:rPr>
            </w:pPr>
            <w:r w:rsidRPr="00973A01">
              <w:rPr>
                <w:rFonts w:ascii="Verdana" w:hAnsi="Verdana" w:cs="Calibri"/>
                <w:b/>
                <w:color w:val="002060"/>
                <w:sz w:val="16"/>
                <w:szCs w:val="16"/>
              </w:rPr>
              <w:t>Załącznik nr 2</w:t>
            </w:r>
          </w:p>
        </w:tc>
        <w:tc>
          <w:tcPr>
            <w:tcW w:w="6946" w:type="dxa"/>
            <w:shd w:val="clear" w:color="auto" w:fill="1A7466"/>
            <w:vAlign w:val="center"/>
          </w:tcPr>
          <w:p w14:paraId="4783F095" w14:textId="1AB9A9FA" w:rsidR="00F54F13" w:rsidRPr="00973A01" w:rsidDel="0065578D" w:rsidRDefault="00F54F13" w:rsidP="00F54F13">
            <w:pPr>
              <w:tabs>
                <w:tab w:val="left" w:pos="1980"/>
              </w:tabs>
              <w:spacing w:before="120" w:after="120" w:line="276" w:lineRule="auto"/>
              <w:rPr>
                <w:rFonts w:ascii="Verdana" w:hAnsi="Verdana" w:cstheme="minorHAnsi"/>
                <w:b/>
                <w:sz w:val="16"/>
                <w:szCs w:val="16"/>
              </w:rPr>
            </w:pPr>
            <w:r w:rsidRPr="00973A01">
              <w:rPr>
                <w:rFonts w:ascii="Verdana" w:hAnsi="Verdana" w:cstheme="minorHAnsi"/>
                <w:b/>
                <w:sz w:val="16"/>
                <w:szCs w:val="16"/>
              </w:rPr>
              <w:t>Ogólne Warunki Zamówienia</w:t>
            </w:r>
          </w:p>
        </w:tc>
      </w:tr>
      <w:tr w:rsidR="00F54F13" w:rsidRPr="00185AAB" w14:paraId="5A2DCA20" w14:textId="77777777" w:rsidTr="00F54F13">
        <w:trPr>
          <w:trHeight w:val="488"/>
        </w:trPr>
        <w:tc>
          <w:tcPr>
            <w:tcW w:w="1843" w:type="dxa"/>
            <w:shd w:val="clear" w:color="auto" w:fill="1A7466"/>
            <w:vAlign w:val="center"/>
          </w:tcPr>
          <w:p w14:paraId="4D2433A3" w14:textId="77777777" w:rsidR="00F54F13" w:rsidRPr="00973A01" w:rsidRDefault="00F54F13" w:rsidP="00F54F13">
            <w:pPr>
              <w:spacing w:before="120" w:after="120" w:line="276" w:lineRule="auto"/>
              <w:jc w:val="left"/>
              <w:rPr>
                <w:rFonts w:ascii="Verdana" w:hAnsi="Verdana" w:cs="Calibri"/>
                <w:b/>
                <w:color w:val="002060"/>
                <w:sz w:val="16"/>
                <w:szCs w:val="16"/>
              </w:rPr>
            </w:pPr>
            <w:r w:rsidRPr="00973A01">
              <w:rPr>
                <w:rFonts w:ascii="Verdana" w:hAnsi="Verdana" w:cs="Calibri"/>
                <w:b/>
                <w:color w:val="002060"/>
                <w:sz w:val="16"/>
                <w:szCs w:val="16"/>
              </w:rPr>
              <w:t>Załącznik nr 2a</w:t>
            </w:r>
          </w:p>
        </w:tc>
        <w:tc>
          <w:tcPr>
            <w:tcW w:w="6946" w:type="dxa"/>
            <w:shd w:val="clear" w:color="auto" w:fill="1A7466"/>
            <w:vAlign w:val="center"/>
          </w:tcPr>
          <w:p w14:paraId="00DDDB2C" w14:textId="77777777" w:rsidR="00F54F13" w:rsidRPr="00973A01" w:rsidRDefault="00F54F13" w:rsidP="00F54F13">
            <w:pPr>
              <w:tabs>
                <w:tab w:val="left" w:pos="1980"/>
              </w:tabs>
              <w:spacing w:before="120" w:after="120" w:line="276" w:lineRule="auto"/>
              <w:rPr>
                <w:rFonts w:ascii="Verdana" w:hAnsi="Verdana" w:cs="Calibri"/>
                <w:b/>
                <w:sz w:val="16"/>
                <w:szCs w:val="16"/>
              </w:rPr>
            </w:pPr>
            <w:r w:rsidRPr="00973A01">
              <w:rPr>
                <w:rFonts w:ascii="Verdana" w:hAnsi="Verdana" w:cstheme="minorHAnsi"/>
                <w:b/>
                <w:sz w:val="16"/>
                <w:szCs w:val="16"/>
              </w:rPr>
              <w:t>Zamówienie do OWZ - WZÓR</w:t>
            </w:r>
          </w:p>
        </w:tc>
      </w:tr>
      <w:tr w:rsidR="00F54F13" w:rsidRPr="00185AAB" w14:paraId="35BC2FEA" w14:textId="77777777" w:rsidTr="00F54F13">
        <w:trPr>
          <w:trHeight w:val="488"/>
        </w:trPr>
        <w:tc>
          <w:tcPr>
            <w:tcW w:w="1843" w:type="dxa"/>
            <w:shd w:val="clear" w:color="auto" w:fill="1A7466"/>
            <w:vAlign w:val="center"/>
          </w:tcPr>
          <w:p w14:paraId="29B00EBC" w14:textId="77777777" w:rsidR="00F54F13" w:rsidRPr="00973A01" w:rsidRDefault="00F54F13" w:rsidP="00F54F13">
            <w:pPr>
              <w:spacing w:before="120" w:after="120" w:line="276" w:lineRule="auto"/>
              <w:jc w:val="left"/>
              <w:rPr>
                <w:rFonts w:ascii="Verdana" w:hAnsi="Verdana" w:cs="Calibri"/>
                <w:b/>
                <w:color w:val="002060"/>
                <w:sz w:val="16"/>
                <w:szCs w:val="16"/>
              </w:rPr>
            </w:pPr>
            <w:r w:rsidRPr="00973A01">
              <w:rPr>
                <w:rFonts w:ascii="Verdana" w:hAnsi="Verdana" w:cs="Calibri"/>
                <w:b/>
                <w:color w:val="002060"/>
                <w:sz w:val="16"/>
                <w:szCs w:val="16"/>
              </w:rPr>
              <w:t>Załącznik Nr 3</w:t>
            </w:r>
          </w:p>
        </w:tc>
        <w:tc>
          <w:tcPr>
            <w:tcW w:w="6946" w:type="dxa"/>
            <w:shd w:val="clear" w:color="auto" w:fill="1A7466"/>
            <w:vAlign w:val="center"/>
          </w:tcPr>
          <w:p w14:paraId="623210D2" w14:textId="77777777" w:rsidR="00F54F13" w:rsidRPr="00973A01" w:rsidRDefault="00F54F13" w:rsidP="00F54F13">
            <w:pPr>
              <w:tabs>
                <w:tab w:val="left" w:pos="1980"/>
              </w:tabs>
              <w:spacing w:before="120" w:after="120" w:line="276" w:lineRule="auto"/>
              <w:rPr>
                <w:rFonts w:ascii="Verdana" w:hAnsi="Verdana" w:cs="Calibri"/>
                <w:b/>
                <w:sz w:val="16"/>
                <w:szCs w:val="16"/>
              </w:rPr>
            </w:pPr>
            <w:r w:rsidRPr="00973A01">
              <w:rPr>
                <w:rFonts w:ascii="Verdana" w:hAnsi="Verdana" w:cstheme="minorHAnsi"/>
                <w:b/>
                <w:sz w:val="16"/>
                <w:szCs w:val="16"/>
              </w:rPr>
              <w:t>Formularz Oferty - WZÓR</w:t>
            </w:r>
          </w:p>
        </w:tc>
      </w:tr>
      <w:tr w:rsidR="00F54F13" w:rsidRPr="00185AAB" w14:paraId="6990538D" w14:textId="77777777" w:rsidTr="00F54F13">
        <w:trPr>
          <w:trHeight w:val="488"/>
        </w:trPr>
        <w:tc>
          <w:tcPr>
            <w:tcW w:w="1843" w:type="dxa"/>
            <w:shd w:val="clear" w:color="auto" w:fill="1A7466"/>
            <w:vAlign w:val="center"/>
          </w:tcPr>
          <w:p w14:paraId="0F8705DE" w14:textId="77777777" w:rsidR="00F54F13" w:rsidRPr="00973A01" w:rsidRDefault="00F54F13" w:rsidP="00F54F13">
            <w:pPr>
              <w:spacing w:before="120" w:after="120" w:line="276" w:lineRule="auto"/>
              <w:jc w:val="left"/>
              <w:rPr>
                <w:rFonts w:ascii="Verdana" w:hAnsi="Verdana" w:cs="Calibri"/>
                <w:b/>
                <w:color w:val="002060"/>
                <w:sz w:val="16"/>
                <w:szCs w:val="16"/>
              </w:rPr>
            </w:pPr>
            <w:r w:rsidRPr="00973A01">
              <w:rPr>
                <w:rFonts w:ascii="Verdana" w:hAnsi="Verdana" w:cs="Calibri"/>
                <w:b/>
                <w:color w:val="002060"/>
                <w:sz w:val="16"/>
                <w:szCs w:val="16"/>
              </w:rPr>
              <w:t>Załącznik Nr 4</w:t>
            </w:r>
          </w:p>
        </w:tc>
        <w:tc>
          <w:tcPr>
            <w:tcW w:w="6946" w:type="dxa"/>
            <w:shd w:val="clear" w:color="auto" w:fill="1A7466"/>
            <w:vAlign w:val="center"/>
          </w:tcPr>
          <w:p w14:paraId="49F8D1AA" w14:textId="56EE3578" w:rsidR="00F54F13" w:rsidRPr="00973A01" w:rsidRDefault="00F54F13" w:rsidP="00F54F13">
            <w:pPr>
              <w:tabs>
                <w:tab w:val="left" w:pos="1980"/>
              </w:tabs>
              <w:spacing w:before="120" w:after="120" w:line="276" w:lineRule="auto"/>
              <w:rPr>
                <w:rFonts w:ascii="Verdana" w:hAnsi="Verdana" w:cstheme="minorHAnsi"/>
                <w:b/>
                <w:sz w:val="16"/>
                <w:szCs w:val="16"/>
              </w:rPr>
            </w:pPr>
            <w:r w:rsidRPr="00973A01">
              <w:rPr>
                <w:rFonts w:ascii="Verdana" w:hAnsi="Verdana" w:cstheme="minorHAnsi"/>
                <w:b/>
                <w:sz w:val="16"/>
                <w:szCs w:val="16"/>
              </w:rPr>
              <w:t>Ogólne Warunki SWZ</w:t>
            </w:r>
          </w:p>
        </w:tc>
      </w:tr>
    </w:tbl>
    <w:p w14:paraId="6945A019" w14:textId="77777777" w:rsidR="00F54F13" w:rsidRDefault="00F54F13" w:rsidP="00DB114A">
      <w:pPr>
        <w:spacing w:line="240" w:lineRule="auto"/>
        <w:ind w:left="1418" w:hanging="284"/>
        <w:rPr>
          <w:rFonts w:ascii="Verdana" w:hAnsi="Verdana" w:cstheme="minorHAnsi"/>
          <w:i/>
          <w:sz w:val="18"/>
          <w:szCs w:val="18"/>
        </w:rPr>
      </w:pPr>
    </w:p>
    <w:p w14:paraId="1A358BF6" w14:textId="2288BD68" w:rsidR="005A024F" w:rsidRPr="00692564" w:rsidRDefault="005A024F" w:rsidP="0077555C">
      <w:pPr>
        <w:tabs>
          <w:tab w:val="left" w:pos="1980"/>
        </w:tabs>
        <w:spacing w:line="240" w:lineRule="auto"/>
        <w:ind w:left="709" w:hanging="283"/>
        <w:rPr>
          <w:rFonts w:ascii="Verdana" w:hAnsi="Verdana" w:cstheme="minorHAnsi"/>
          <w:i/>
          <w:sz w:val="18"/>
          <w:szCs w:val="18"/>
        </w:rPr>
      </w:pPr>
    </w:p>
    <w:p w14:paraId="437813D1" w14:textId="7064738B" w:rsidR="00302352" w:rsidRDefault="00302352">
      <w:pPr>
        <w:spacing w:line="240" w:lineRule="auto"/>
        <w:jc w:val="left"/>
        <w:rPr>
          <w:rFonts w:ascii="Verdana" w:hAnsi="Verdana" w:cstheme="minorHAnsi"/>
          <w:b/>
          <w:caps/>
          <w:kern w:val="28"/>
          <w:sz w:val="20"/>
        </w:rPr>
      </w:pPr>
    </w:p>
    <w:p w14:paraId="30D7F98E" w14:textId="4DF319B6" w:rsidR="00246DBB" w:rsidRDefault="00246DBB" w:rsidP="00692564">
      <w:pPr>
        <w:spacing w:after="80" w:line="240" w:lineRule="auto"/>
        <w:jc w:val="right"/>
        <w:rPr>
          <w:rFonts w:ascii="Verdana" w:hAnsi="Verdana"/>
          <w:b/>
          <w:sz w:val="18"/>
          <w:szCs w:val="18"/>
        </w:rPr>
      </w:pPr>
    </w:p>
    <w:p w14:paraId="022E2959" w14:textId="5BC4BE3F" w:rsidR="000B04A7" w:rsidRDefault="000B04A7" w:rsidP="00692564">
      <w:pPr>
        <w:spacing w:after="80" w:line="240" w:lineRule="auto"/>
        <w:jc w:val="right"/>
        <w:rPr>
          <w:rFonts w:ascii="Verdana" w:hAnsi="Verdana"/>
          <w:b/>
          <w:sz w:val="18"/>
          <w:szCs w:val="18"/>
        </w:rPr>
      </w:pPr>
    </w:p>
    <w:p w14:paraId="25C35C0B" w14:textId="2A8ECB49" w:rsidR="000B04A7" w:rsidRDefault="000B04A7" w:rsidP="00692564">
      <w:pPr>
        <w:spacing w:after="80" w:line="240" w:lineRule="auto"/>
        <w:jc w:val="right"/>
        <w:rPr>
          <w:rFonts w:ascii="Verdana" w:hAnsi="Verdana"/>
          <w:b/>
          <w:sz w:val="18"/>
          <w:szCs w:val="18"/>
        </w:rPr>
      </w:pPr>
    </w:p>
    <w:p w14:paraId="43197521" w14:textId="31475E50" w:rsidR="000B04A7" w:rsidRDefault="000B04A7" w:rsidP="00692564">
      <w:pPr>
        <w:spacing w:after="80" w:line="240" w:lineRule="auto"/>
        <w:jc w:val="right"/>
        <w:rPr>
          <w:rFonts w:ascii="Verdana" w:hAnsi="Verdana"/>
          <w:b/>
          <w:sz w:val="18"/>
          <w:szCs w:val="18"/>
        </w:rPr>
      </w:pPr>
    </w:p>
    <w:p w14:paraId="19F9F5C9" w14:textId="76F4184D" w:rsidR="000B04A7" w:rsidRDefault="000B04A7" w:rsidP="00692564">
      <w:pPr>
        <w:spacing w:after="80" w:line="240" w:lineRule="auto"/>
        <w:jc w:val="right"/>
        <w:rPr>
          <w:rFonts w:ascii="Verdana" w:hAnsi="Verdana"/>
          <w:b/>
          <w:sz w:val="18"/>
          <w:szCs w:val="18"/>
        </w:rPr>
      </w:pPr>
    </w:p>
    <w:p w14:paraId="0D554301" w14:textId="09E4F17A" w:rsidR="000B04A7" w:rsidRDefault="000B04A7" w:rsidP="00692564">
      <w:pPr>
        <w:spacing w:after="80" w:line="240" w:lineRule="auto"/>
        <w:jc w:val="right"/>
        <w:rPr>
          <w:rFonts w:ascii="Verdana" w:hAnsi="Verdana"/>
          <w:b/>
          <w:sz w:val="18"/>
          <w:szCs w:val="18"/>
        </w:rPr>
      </w:pPr>
    </w:p>
    <w:p w14:paraId="2F109250" w14:textId="2A38B0AA" w:rsidR="000B04A7" w:rsidRDefault="000B04A7" w:rsidP="00692564">
      <w:pPr>
        <w:spacing w:after="80" w:line="240" w:lineRule="auto"/>
        <w:jc w:val="right"/>
        <w:rPr>
          <w:rFonts w:ascii="Verdana" w:hAnsi="Verdana"/>
          <w:b/>
          <w:sz w:val="18"/>
          <w:szCs w:val="18"/>
        </w:rPr>
      </w:pPr>
    </w:p>
    <w:p w14:paraId="5BDE3249" w14:textId="7E9BD9AA" w:rsidR="000B04A7" w:rsidRDefault="000B04A7" w:rsidP="00692564">
      <w:pPr>
        <w:spacing w:after="80" w:line="240" w:lineRule="auto"/>
        <w:jc w:val="right"/>
        <w:rPr>
          <w:rFonts w:ascii="Verdana" w:hAnsi="Verdana"/>
          <w:b/>
          <w:sz w:val="18"/>
          <w:szCs w:val="18"/>
        </w:rPr>
      </w:pPr>
    </w:p>
    <w:p w14:paraId="3BFA5960" w14:textId="225CC479" w:rsidR="000B04A7" w:rsidRDefault="000B04A7" w:rsidP="00692564">
      <w:pPr>
        <w:spacing w:after="80" w:line="240" w:lineRule="auto"/>
        <w:jc w:val="right"/>
        <w:rPr>
          <w:rFonts w:ascii="Verdana" w:hAnsi="Verdana"/>
          <w:b/>
          <w:sz w:val="18"/>
          <w:szCs w:val="18"/>
        </w:rPr>
      </w:pPr>
    </w:p>
    <w:p w14:paraId="5BEA1C8A" w14:textId="6EF4851A" w:rsidR="000B04A7" w:rsidRDefault="000B04A7" w:rsidP="00692564">
      <w:pPr>
        <w:spacing w:after="80" w:line="240" w:lineRule="auto"/>
        <w:jc w:val="right"/>
        <w:rPr>
          <w:rFonts w:ascii="Verdana" w:hAnsi="Verdana"/>
          <w:b/>
          <w:sz w:val="18"/>
          <w:szCs w:val="18"/>
        </w:rPr>
      </w:pPr>
    </w:p>
    <w:p w14:paraId="35A32EEE" w14:textId="25754EC4" w:rsidR="000B04A7" w:rsidRDefault="000B04A7" w:rsidP="00692564">
      <w:pPr>
        <w:spacing w:after="80" w:line="240" w:lineRule="auto"/>
        <w:jc w:val="right"/>
        <w:rPr>
          <w:rFonts w:ascii="Verdana" w:hAnsi="Verdana"/>
          <w:b/>
          <w:sz w:val="18"/>
          <w:szCs w:val="18"/>
        </w:rPr>
      </w:pPr>
    </w:p>
    <w:p w14:paraId="205B774B" w14:textId="514E8257" w:rsidR="000B04A7" w:rsidRDefault="000B04A7" w:rsidP="00692564">
      <w:pPr>
        <w:spacing w:after="80" w:line="240" w:lineRule="auto"/>
        <w:jc w:val="right"/>
        <w:rPr>
          <w:rFonts w:ascii="Verdana" w:hAnsi="Verdana"/>
          <w:b/>
          <w:sz w:val="18"/>
          <w:szCs w:val="18"/>
        </w:rPr>
      </w:pPr>
    </w:p>
    <w:p w14:paraId="4BEB307A" w14:textId="28E24619" w:rsidR="000B04A7" w:rsidRDefault="000B04A7" w:rsidP="00692564">
      <w:pPr>
        <w:spacing w:after="80" w:line="240" w:lineRule="auto"/>
        <w:jc w:val="right"/>
        <w:rPr>
          <w:rFonts w:ascii="Verdana" w:hAnsi="Verdana"/>
          <w:b/>
          <w:sz w:val="18"/>
          <w:szCs w:val="18"/>
        </w:rPr>
      </w:pPr>
    </w:p>
    <w:p w14:paraId="0BA7E428" w14:textId="1C4DA337" w:rsidR="000B04A7" w:rsidRDefault="000B04A7" w:rsidP="00692564">
      <w:pPr>
        <w:spacing w:after="80" w:line="240" w:lineRule="auto"/>
        <w:jc w:val="right"/>
        <w:rPr>
          <w:rFonts w:ascii="Verdana" w:hAnsi="Verdana"/>
          <w:b/>
          <w:sz w:val="18"/>
          <w:szCs w:val="18"/>
        </w:rPr>
      </w:pPr>
    </w:p>
    <w:p w14:paraId="697B22FC" w14:textId="71A25639" w:rsidR="000B04A7" w:rsidRDefault="000B04A7" w:rsidP="00692564">
      <w:pPr>
        <w:spacing w:after="80" w:line="240" w:lineRule="auto"/>
        <w:jc w:val="right"/>
        <w:rPr>
          <w:rFonts w:ascii="Verdana" w:hAnsi="Verdana"/>
          <w:b/>
          <w:sz w:val="18"/>
          <w:szCs w:val="18"/>
        </w:rPr>
      </w:pPr>
    </w:p>
    <w:p w14:paraId="7BD2B384" w14:textId="16BB1C48" w:rsidR="000B04A7" w:rsidRDefault="000B04A7" w:rsidP="00692564">
      <w:pPr>
        <w:spacing w:after="80" w:line="240" w:lineRule="auto"/>
        <w:jc w:val="right"/>
        <w:rPr>
          <w:rFonts w:ascii="Verdana" w:hAnsi="Verdana"/>
          <w:b/>
          <w:sz w:val="18"/>
          <w:szCs w:val="18"/>
        </w:rPr>
      </w:pPr>
    </w:p>
    <w:p w14:paraId="2338BA1E" w14:textId="6BDB1171" w:rsidR="000B04A7" w:rsidRDefault="000B04A7" w:rsidP="00692564">
      <w:pPr>
        <w:spacing w:after="80" w:line="240" w:lineRule="auto"/>
        <w:jc w:val="right"/>
        <w:rPr>
          <w:rFonts w:ascii="Verdana" w:hAnsi="Verdana"/>
          <w:b/>
          <w:sz w:val="18"/>
          <w:szCs w:val="18"/>
        </w:rPr>
      </w:pPr>
    </w:p>
    <w:p w14:paraId="4E390194" w14:textId="5A30C546" w:rsidR="000B04A7" w:rsidRDefault="000B04A7" w:rsidP="00692564">
      <w:pPr>
        <w:spacing w:after="80" w:line="240" w:lineRule="auto"/>
        <w:jc w:val="right"/>
        <w:rPr>
          <w:rFonts w:ascii="Verdana" w:hAnsi="Verdana"/>
          <w:b/>
          <w:sz w:val="18"/>
          <w:szCs w:val="18"/>
        </w:rPr>
      </w:pPr>
    </w:p>
    <w:p w14:paraId="1C0CF4B6" w14:textId="56924D5C" w:rsidR="000B04A7" w:rsidRDefault="000B04A7" w:rsidP="00692564">
      <w:pPr>
        <w:spacing w:after="80" w:line="240" w:lineRule="auto"/>
        <w:jc w:val="right"/>
        <w:rPr>
          <w:rFonts w:ascii="Verdana" w:hAnsi="Verdana"/>
          <w:b/>
          <w:sz w:val="18"/>
          <w:szCs w:val="18"/>
        </w:rPr>
      </w:pPr>
    </w:p>
    <w:p w14:paraId="45AEA507" w14:textId="18BDDD04" w:rsidR="000B04A7" w:rsidRDefault="000B04A7" w:rsidP="00692564">
      <w:pPr>
        <w:spacing w:after="80" w:line="240" w:lineRule="auto"/>
        <w:jc w:val="right"/>
        <w:rPr>
          <w:rFonts w:ascii="Verdana" w:hAnsi="Verdana"/>
          <w:b/>
          <w:sz w:val="18"/>
          <w:szCs w:val="18"/>
        </w:rPr>
      </w:pPr>
    </w:p>
    <w:p w14:paraId="46D4A909" w14:textId="1A0DFF6A" w:rsidR="000B04A7" w:rsidRDefault="000B04A7" w:rsidP="00692564">
      <w:pPr>
        <w:spacing w:after="80" w:line="240" w:lineRule="auto"/>
        <w:jc w:val="right"/>
        <w:rPr>
          <w:rFonts w:ascii="Verdana" w:hAnsi="Verdana"/>
          <w:b/>
          <w:sz w:val="18"/>
          <w:szCs w:val="18"/>
        </w:rPr>
      </w:pPr>
    </w:p>
    <w:p w14:paraId="260C5875" w14:textId="245B3F66" w:rsidR="000B04A7" w:rsidRDefault="000B04A7" w:rsidP="00692564">
      <w:pPr>
        <w:spacing w:after="80" w:line="240" w:lineRule="auto"/>
        <w:jc w:val="right"/>
        <w:rPr>
          <w:rFonts w:ascii="Verdana" w:hAnsi="Verdana"/>
          <w:b/>
          <w:sz w:val="18"/>
          <w:szCs w:val="18"/>
        </w:rPr>
      </w:pPr>
    </w:p>
    <w:p w14:paraId="5B9BE4ED" w14:textId="0CD04DC7" w:rsidR="000B04A7" w:rsidRDefault="000B04A7" w:rsidP="00692564">
      <w:pPr>
        <w:spacing w:after="80" w:line="240" w:lineRule="auto"/>
        <w:jc w:val="right"/>
        <w:rPr>
          <w:rFonts w:ascii="Verdana" w:hAnsi="Verdana"/>
          <w:b/>
          <w:sz w:val="18"/>
          <w:szCs w:val="18"/>
        </w:rPr>
      </w:pPr>
    </w:p>
    <w:p w14:paraId="2E44848A" w14:textId="79B58740" w:rsidR="000B04A7" w:rsidRDefault="000B04A7" w:rsidP="00692564">
      <w:pPr>
        <w:spacing w:after="80" w:line="240" w:lineRule="auto"/>
        <w:jc w:val="right"/>
        <w:rPr>
          <w:rFonts w:ascii="Verdana" w:hAnsi="Verdana"/>
          <w:b/>
          <w:sz w:val="18"/>
          <w:szCs w:val="18"/>
        </w:rPr>
      </w:pPr>
    </w:p>
    <w:p w14:paraId="4412AE84" w14:textId="681CCAE9" w:rsidR="000B04A7" w:rsidRDefault="000B04A7" w:rsidP="00692564">
      <w:pPr>
        <w:spacing w:after="80" w:line="240" w:lineRule="auto"/>
        <w:jc w:val="right"/>
        <w:rPr>
          <w:rFonts w:ascii="Verdana" w:hAnsi="Verdana"/>
          <w:b/>
          <w:sz w:val="18"/>
          <w:szCs w:val="18"/>
        </w:rPr>
      </w:pPr>
    </w:p>
    <w:p w14:paraId="33A13240" w14:textId="1B03545A" w:rsidR="000B04A7" w:rsidRDefault="000B04A7" w:rsidP="00692564">
      <w:pPr>
        <w:spacing w:after="80" w:line="240" w:lineRule="auto"/>
        <w:jc w:val="right"/>
        <w:rPr>
          <w:rFonts w:ascii="Verdana" w:hAnsi="Verdana"/>
          <w:b/>
          <w:sz w:val="18"/>
          <w:szCs w:val="18"/>
        </w:rPr>
      </w:pPr>
    </w:p>
    <w:p w14:paraId="69C7B751" w14:textId="1BC3995C" w:rsidR="000B04A7" w:rsidRDefault="000B04A7" w:rsidP="00692564">
      <w:pPr>
        <w:spacing w:after="80" w:line="240" w:lineRule="auto"/>
        <w:jc w:val="right"/>
        <w:rPr>
          <w:rFonts w:ascii="Verdana" w:hAnsi="Verdana"/>
          <w:b/>
          <w:sz w:val="18"/>
          <w:szCs w:val="18"/>
        </w:rPr>
      </w:pPr>
    </w:p>
    <w:p w14:paraId="39DF14BF" w14:textId="5AF47982" w:rsidR="000B04A7" w:rsidRDefault="000B04A7" w:rsidP="00692564">
      <w:pPr>
        <w:spacing w:after="80" w:line="240" w:lineRule="auto"/>
        <w:jc w:val="right"/>
        <w:rPr>
          <w:rFonts w:ascii="Verdana" w:hAnsi="Verdana"/>
          <w:b/>
          <w:sz w:val="18"/>
          <w:szCs w:val="18"/>
        </w:rPr>
      </w:pPr>
    </w:p>
    <w:p w14:paraId="6FE650F5" w14:textId="321D20A4" w:rsidR="000B04A7" w:rsidRDefault="000B04A7" w:rsidP="00692564">
      <w:pPr>
        <w:spacing w:after="80" w:line="240" w:lineRule="auto"/>
        <w:jc w:val="right"/>
        <w:rPr>
          <w:rFonts w:ascii="Verdana" w:hAnsi="Verdana"/>
          <w:b/>
          <w:sz w:val="18"/>
          <w:szCs w:val="18"/>
        </w:rPr>
      </w:pPr>
    </w:p>
    <w:p w14:paraId="227A0208" w14:textId="7DBEC321" w:rsidR="000B04A7" w:rsidRDefault="000B04A7" w:rsidP="00692564">
      <w:pPr>
        <w:spacing w:after="80" w:line="240" w:lineRule="auto"/>
        <w:jc w:val="right"/>
        <w:rPr>
          <w:rFonts w:ascii="Verdana" w:hAnsi="Verdana"/>
          <w:b/>
          <w:sz w:val="18"/>
          <w:szCs w:val="18"/>
        </w:rPr>
      </w:pPr>
    </w:p>
    <w:p w14:paraId="1A50C06D" w14:textId="4C203829" w:rsidR="000B04A7" w:rsidRDefault="000B04A7" w:rsidP="00692564">
      <w:pPr>
        <w:spacing w:after="80" w:line="240" w:lineRule="auto"/>
        <w:jc w:val="right"/>
        <w:rPr>
          <w:rFonts w:ascii="Verdana" w:hAnsi="Verdana"/>
          <w:b/>
          <w:sz w:val="18"/>
          <w:szCs w:val="18"/>
        </w:rPr>
      </w:pPr>
    </w:p>
    <w:p w14:paraId="0B175F34" w14:textId="74DED232" w:rsidR="000B04A7" w:rsidRDefault="000B04A7" w:rsidP="00692564">
      <w:pPr>
        <w:spacing w:after="80" w:line="240" w:lineRule="auto"/>
        <w:jc w:val="right"/>
        <w:rPr>
          <w:rFonts w:ascii="Verdana" w:hAnsi="Verdana"/>
          <w:b/>
          <w:sz w:val="18"/>
          <w:szCs w:val="18"/>
        </w:rPr>
      </w:pPr>
    </w:p>
    <w:p w14:paraId="2332C5D2" w14:textId="677CFD3F" w:rsidR="001D1B83" w:rsidRDefault="001D1B83" w:rsidP="00692564">
      <w:pPr>
        <w:spacing w:after="80" w:line="240" w:lineRule="auto"/>
        <w:jc w:val="right"/>
        <w:rPr>
          <w:rFonts w:ascii="Verdana" w:hAnsi="Verdana"/>
          <w:b/>
          <w:sz w:val="18"/>
          <w:szCs w:val="18"/>
        </w:rPr>
      </w:pPr>
    </w:p>
    <w:p w14:paraId="410C56A5" w14:textId="77777777" w:rsidR="001D1B83" w:rsidRDefault="001D1B83" w:rsidP="00692564">
      <w:pPr>
        <w:spacing w:after="80" w:line="240" w:lineRule="auto"/>
        <w:jc w:val="right"/>
        <w:rPr>
          <w:rFonts w:ascii="Verdana" w:hAnsi="Verdana"/>
          <w:b/>
          <w:sz w:val="18"/>
          <w:szCs w:val="18"/>
        </w:rPr>
      </w:pPr>
    </w:p>
    <w:p w14:paraId="4735A33E" w14:textId="77777777" w:rsidR="000B04A7" w:rsidRDefault="000B04A7" w:rsidP="00692564">
      <w:pPr>
        <w:spacing w:after="80" w:line="240" w:lineRule="auto"/>
        <w:jc w:val="right"/>
        <w:rPr>
          <w:rFonts w:ascii="Verdana" w:hAnsi="Verdana"/>
          <w:b/>
          <w:sz w:val="18"/>
          <w:szCs w:val="18"/>
        </w:rPr>
      </w:pPr>
    </w:p>
    <w:p w14:paraId="3C507893" w14:textId="77777777" w:rsidR="00246DBB" w:rsidRDefault="00246DBB" w:rsidP="00692564">
      <w:pPr>
        <w:spacing w:after="80" w:line="240" w:lineRule="auto"/>
        <w:jc w:val="right"/>
        <w:rPr>
          <w:rFonts w:ascii="Verdana" w:hAnsi="Verdana"/>
          <w:b/>
          <w:sz w:val="18"/>
          <w:szCs w:val="18"/>
        </w:rPr>
      </w:pPr>
    </w:p>
    <w:p w14:paraId="5C70A3A2" w14:textId="1347FAE9" w:rsidR="00957A89" w:rsidRPr="00692564" w:rsidRDefault="00957A89" w:rsidP="007B63CA">
      <w:pPr>
        <w:spacing w:after="80" w:line="240" w:lineRule="auto"/>
        <w:jc w:val="right"/>
        <w:rPr>
          <w:rFonts w:ascii="Verdana" w:hAnsi="Verdana"/>
          <w:b/>
          <w:sz w:val="18"/>
          <w:szCs w:val="18"/>
          <w:specVanish/>
        </w:rPr>
      </w:pPr>
      <w:r w:rsidRPr="00692564">
        <w:rPr>
          <w:rFonts w:ascii="Verdana" w:hAnsi="Verdana"/>
          <w:b/>
          <w:sz w:val="18"/>
          <w:szCs w:val="18"/>
        </w:rPr>
        <w:lastRenderedPageBreak/>
        <w:t>ZAŁĄCZNIK NR 1 DO SWZ – OPIS PRZEDMIOTU ZAMÓWIENIA (OPZ) – ODRĘBNY DOKUMENT</w:t>
      </w:r>
    </w:p>
    <w:p w14:paraId="71A4E465" w14:textId="77777777" w:rsidR="00302352" w:rsidRPr="00692564" w:rsidRDefault="00302352" w:rsidP="00692564">
      <w:pPr>
        <w:spacing w:after="80" w:line="240" w:lineRule="auto"/>
        <w:jc w:val="right"/>
        <w:rPr>
          <w:rFonts w:asciiTheme="minorHAnsi" w:hAnsiTheme="minorHAnsi"/>
          <w:b/>
          <w:sz w:val="18"/>
          <w:szCs w:val="18"/>
        </w:rPr>
      </w:pPr>
      <w:r w:rsidRPr="00692564">
        <w:rPr>
          <w:rFonts w:asciiTheme="minorHAnsi" w:hAnsiTheme="minorHAnsi"/>
          <w:b/>
          <w:sz w:val="18"/>
          <w:szCs w:val="18"/>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041E7C84" w:rsidR="00957A89" w:rsidRPr="00692564" w:rsidRDefault="00957A89" w:rsidP="00692564">
      <w:pPr>
        <w:spacing w:after="80" w:line="240" w:lineRule="auto"/>
        <w:jc w:val="right"/>
        <w:rPr>
          <w:rFonts w:ascii="Verdana" w:hAnsi="Verdana"/>
          <w:b/>
          <w:sz w:val="18"/>
          <w:szCs w:val="18"/>
        </w:rPr>
      </w:pPr>
      <w:r w:rsidRPr="00692564">
        <w:rPr>
          <w:rFonts w:ascii="Verdana" w:hAnsi="Verdana"/>
          <w:b/>
          <w:sz w:val="18"/>
          <w:szCs w:val="18"/>
        </w:rPr>
        <w:lastRenderedPageBreak/>
        <w:t>ZAŁĄCZNIK NR 2 DO SWZ –</w:t>
      </w:r>
      <w:r w:rsidR="003F3C77">
        <w:rPr>
          <w:rFonts w:ascii="Verdana" w:hAnsi="Verdana"/>
          <w:b/>
          <w:sz w:val="18"/>
          <w:szCs w:val="18"/>
        </w:rPr>
        <w:t xml:space="preserve"> </w:t>
      </w:r>
      <w:r w:rsidR="00CF5364" w:rsidRPr="00692564">
        <w:rPr>
          <w:rFonts w:ascii="Verdana" w:hAnsi="Verdana"/>
          <w:b/>
          <w:sz w:val="18"/>
          <w:szCs w:val="18"/>
        </w:rPr>
        <w:t>OGÓLNE WARUNKI ZAMÓWIENIA</w:t>
      </w:r>
      <w:r w:rsidRPr="00692564">
        <w:rPr>
          <w:rFonts w:ascii="Verdana" w:hAnsi="Verdana"/>
          <w:b/>
          <w:sz w:val="18"/>
          <w:szCs w:val="18"/>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0542C155" w14:textId="77777777" w:rsidR="0084422A" w:rsidRDefault="0084422A">
      <w:pPr>
        <w:spacing w:line="240" w:lineRule="auto"/>
        <w:jc w:val="left"/>
        <w:rPr>
          <w:rFonts w:ascii="Verdana" w:hAnsi="Verdana"/>
          <w:b/>
          <w:sz w:val="18"/>
          <w:szCs w:val="18"/>
        </w:rPr>
      </w:pPr>
      <w:bookmarkStart w:id="122" w:name="_Toc531077252"/>
      <w:bookmarkStart w:id="123" w:name="_Toc115966682"/>
      <w:bookmarkEnd w:id="45"/>
      <w:r>
        <w:rPr>
          <w:rFonts w:ascii="Verdana" w:hAnsi="Verdana"/>
          <w:b/>
          <w:sz w:val="18"/>
          <w:szCs w:val="18"/>
        </w:rPr>
        <w:br w:type="page"/>
      </w:r>
    </w:p>
    <w:p w14:paraId="437F90C1" w14:textId="5CD547DE" w:rsidR="00FF276F" w:rsidRPr="006A5DF0" w:rsidRDefault="00FF276F" w:rsidP="00692564">
      <w:pPr>
        <w:spacing w:after="80" w:line="240" w:lineRule="auto"/>
        <w:jc w:val="right"/>
        <w:rPr>
          <w:rFonts w:ascii="Verdana" w:hAnsi="Verdana"/>
          <w:b/>
          <w:color w:val="FF0000"/>
          <w:sz w:val="18"/>
          <w:szCs w:val="18"/>
        </w:rPr>
      </w:pPr>
      <w:r w:rsidRPr="00692564">
        <w:rPr>
          <w:rFonts w:ascii="Verdana" w:hAnsi="Verdana"/>
          <w:b/>
          <w:sz w:val="18"/>
          <w:szCs w:val="18"/>
        </w:rPr>
        <w:lastRenderedPageBreak/>
        <w:t>ZAŁĄCZNIK NR 2A DO SWZ – ZAMÓWIENIE DO OWZ</w:t>
      </w:r>
      <w:r w:rsidR="006A5DF0">
        <w:rPr>
          <w:rFonts w:ascii="Verdana" w:hAnsi="Verdana"/>
          <w:b/>
          <w:sz w:val="18"/>
          <w:szCs w:val="18"/>
        </w:rPr>
        <w:t xml:space="preserve"> </w:t>
      </w:r>
      <w:r w:rsidR="00FC67B3">
        <w:rPr>
          <w:rFonts w:ascii="Verdana" w:hAnsi="Verdana"/>
          <w:b/>
          <w:color w:val="FF0000"/>
          <w:sz w:val="18"/>
          <w:szCs w:val="18"/>
        </w:rPr>
        <w:t>– nie składać wraz</w:t>
      </w:r>
      <w:r w:rsidR="006A5DF0">
        <w:rPr>
          <w:rFonts w:ascii="Verdana" w:hAnsi="Verdana"/>
          <w:b/>
          <w:color w:val="FF0000"/>
          <w:sz w:val="18"/>
          <w:szCs w:val="18"/>
        </w:rPr>
        <w:t xml:space="preserve"> z ofertą</w:t>
      </w:r>
    </w:p>
    <w:tbl>
      <w:tblPr>
        <w:tblStyle w:val="Tabela-Siatka6"/>
        <w:tblW w:w="10207" w:type="dxa"/>
        <w:tblInd w:w="-289" w:type="dxa"/>
        <w:tblLook w:val="04A0" w:firstRow="1" w:lastRow="0" w:firstColumn="1" w:lastColumn="0" w:noHBand="0" w:noVBand="1"/>
      </w:tblPr>
      <w:tblGrid>
        <w:gridCol w:w="522"/>
        <w:gridCol w:w="3196"/>
        <w:gridCol w:w="1486"/>
        <w:gridCol w:w="1098"/>
        <w:gridCol w:w="953"/>
        <w:gridCol w:w="901"/>
        <w:gridCol w:w="1119"/>
        <w:gridCol w:w="932"/>
      </w:tblGrid>
      <w:tr w:rsidR="00CF5364" w:rsidRPr="00CF5364" w14:paraId="50EB64BA" w14:textId="77777777" w:rsidTr="00847179">
        <w:tc>
          <w:tcPr>
            <w:tcW w:w="10207" w:type="dxa"/>
            <w:gridSpan w:val="8"/>
            <w:tcBorders>
              <w:bottom w:val="single" w:sz="4" w:space="0" w:color="auto"/>
            </w:tcBorders>
            <w:shd w:val="clear" w:color="auto" w:fill="1A7466"/>
          </w:tcPr>
          <w:p w14:paraId="737E5763"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Zamawiający</w:t>
            </w:r>
          </w:p>
        </w:tc>
      </w:tr>
      <w:tr w:rsidR="00CF5364" w:rsidRPr="00CF5364" w14:paraId="4BD49DFA" w14:textId="77777777" w:rsidTr="00177404">
        <w:tc>
          <w:tcPr>
            <w:tcW w:w="5458" w:type="dxa"/>
            <w:gridSpan w:val="3"/>
            <w:tcBorders>
              <w:right w:val="nil"/>
            </w:tcBorders>
          </w:tcPr>
          <w:p w14:paraId="12A571A7" w14:textId="77777777" w:rsidR="00C66AA5" w:rsidRPr="00C66AA5" w:rsidRDefault="00C66AA5" w:rsidP="00C66AA5">
            <w:pPr>
              <w:autoSpaceDE w:val="0"/>
              <w:autoSpaceDN w:val="0"/>
              <w:adjustRightInd w:val="0"/>
              <w:spacing w:line="240" w:lineRule="auto"/>
              <w:jc w:val="left"/>
              <w:rPr>
                <w:rFonts w:ascii="Verdana" w:hAnsi="Verdana" w:cs="Calibri"/>
                <w:sz w:val="18"/>
                <w:szCs w:val="18"/>
              </w:rPr>
            </w:pPr>
            <w:r w:rsidRPr="00C66AA5">
              <w:rPr>
                <w:rFonts w:ascii="Verdana" w:hAnsi="Verdana" w:cs="Calibri"/>
                <w:sz w:val="18"/>
                <w:szCs w:val="18"/>
              </w:rPr>
              <w:t xml:space="preserve">PGE Energia Ciepła S.A. </w:t>
            </w:r>
          </w:p>
          <w:p w14:paraId="30D4ED70" w14:textId="77777777" w:rsidR="00CF5364" w:rsidRPr="00C66AA5" w:rsidRDefault="00C66AA5" w:rsidP="00C66AA5">
            <w:pPr>
              <w:spacing w:line="240" w:lineRule="auto"/>
              <w:jc w:val="left"/>
              <w:rPr>
                <w:rFonts w:ascii="Verdana" w:hAnsi="Verdana" w:cs="Calibri"/>
                <w:sz w:val="18"/>
                <w:szCs w:val="18"/>
              </w:rPr>
            </w:pPr>
            <w:r w:rsidRPr="00C66AA5">
              <w:rPr>
                <w:rFonts w:ascii="Verdana" w:hAnsi="Verdana" w:cs="Calibri"/>
                <w:sz w:val="18"/>
                <w:szCs w:val="18"/>
              </w:rPr>
              <w:t>ul. Złota 59, 00-120 Warszawa</w:t>
            </w:r>
          </w:p>
          <w:p w14:paraId="51CF80E2" w14:textId="77777777" w:rsidR="00C66AA5" w:rsidRPr="00C66AA5" w:rsidRDefault="00C66AA5" w:rsidP="00C66AA5">
            <w:pPr>
              <w:spacing w:line="240" w:lineRule="auto"/>
              <w:jc w:val="left"/>
              <w:rPr>
                <w:rFonts w:ascii="Verdana" w:hAnsi="Verdana" w:cs="Calibri"/>
                <w:sz w:val="18"/>
                <w:szCs w:val="18"/>
              </w:rPr>
            </w:pPr>
            <w:r w:rsidRPr="00C66AA5">
              <w:rPr>
                <w:rFonts w:ascii="Verdana" w:hAnsi="Verdana" w:cs="Calibri"/>
                <w:sz w:val="18"/>
                <w:szCs w:val="18"/>
              </w:rPr>
              <w:t>Oddział w Szczecinie</w:t>
            </w:r>
          </w:p>
          <w:p w14:paraId="27C4DEAD" w14:textId="38AD0030" w:rsidR="00C66AA5" w:rsidRPr="00C66AA5" w:rsidRDefault="00C66AA5" w:rsidP="00C66AA5">
            <w:pPr>
              <w:spacing w:line="240" w:lineRule="auto"/>
              <w:jc w:val="left"/>
              <w:rPr>
                <w:rFonts w:ascii="Verdana" w:hAnsi="Verdana" w:cs="Calibri"/>
                <w:sz w:val="18"/>
                <w:szCs w:val="18"/>
              </w:rPr>
            </w:pPr>
            <w:r w:rsidRPr="00C66AA5">
              <w:rPr>
                <w:rFonts w:ascii="Verdana" w:hAnsi="Verdana" w:cs="Calibri"/>
                <w:sz w:val="18"/>
                <w:szCs w:val="18"/>
              </w:rPr>
              <w:t>ul. Gdańska 34a, 70-661 Szczecin</w:t>
            </w:r>
          </w:p>
        </w:tc>
        <w:tc>
          <w:tcPr>
            <w:tcW w:w="4749" w:type="dxa"/>
            <w:gridSpan w:val="5"/>
            <w:tcBorders>
              <w:left w:val="nil"/>
            </w:tcBorders>
          </w:tcPr>
          <w:p w14:paraId="469F4BF1" w14:textId="408368DC" w:rsidR="00CF5364" w:rsidRPr="00C66AA5" w:rsidRDefault="00CF5364" w:rsidP="00CF5364">
            <w:pPr>
              <w:autoSpaceDE w:val="0"/>
              <w:autoSpaceDN w:val="0"/>
              <w:adjustRightInd w:val="0"/>
              <w:spacing w:line="240" w:lineRule="auto"/>
              <w:ind w:left="1305"/>
              <w:jc w:val="left"/>
              <w:rPr>
                <w:rFonts w:ascii="Verdana" w:hAnsi="Verdana" w:cs="Calibri"/>
                <w:sz w:val="18"/>
                <w:szCs w:val="18"/>
              </w:rPr>
            </w:pPr>
            <w:r w:rsidRPr="00C66AA5">
              <w:rPr>
                <w:rFonts w:ascii="Verdana" w:hAnsi="Verdana" w:cs="Calibri"/>
                <w:sz w:val="18"/>
                <w:szCs w:val="18"/>
              </w:rPr>
              <w:t>NIP:PL</w:t>
            </w:r>
            <w:r w:rsidR="00C66AA5" w:rsidRPr="00C66AA5">
              <w:rPr>
                <w:rFonts w:ascii="Verdana" w:hAnsi="Verdana" w:cs="Calibri"/>
                <w:sz w:val="18"/>
                <w:szCs w:val="18"/>
              </w:rPr>
              <w:t>6420000642</w:t>
            </w:r>
            <w:r w:rsidR="00246DBB" w:rsidRPr="00C66AA5">
              <w:rPr>
                <w:rFonts w:ascii="Verdana" w:hAnsi="Verdana" w:cs="Calibri"/>
                <w:sz w:val="18"/>
                <w:szCs w:val="18"/>
              </w:rPr>
              <w:t xml:space="preserve"> </w:t>
            </w:r>
          </w:p>
          <w:p w14:paraId="0AA73623" w14:textId="7EF993DE" w:rsidR="00CF5364" w:rsidRPr="00C66AA5" w:rsidRDefault="00CF5364" w:rsidP="00CF5364">
            <w:pPr>
              <w:autoSpaceDE w:val="0"/>
              <w:autoSpaceDN w:val="0"/>
              <w:adjustRightInd w:val="0"/>
              <w:spacing w:line="240" w:lineRule="auto"/>
              <w:ind w:left="1305"/>
              <w:jc w:val="left"/>
              <w:rPr>
                <w:rFonts w:cs="Calibri"/>
                <w:szCs w:val="22"/>
              </w:rPr>
            </w:pPr>
          </w:p>
        </w:tc>
      </w:tr>
      <w:tr w:rsidR="00CF5364" w:rsidRPr="00CF5364" w14:paraId="1A590C3B" w14:textId="77777777" w:rsidTr="00847179">
        <w:tc>
          <w:tcPr>
            <w:tcW w:w="10207" w:type="dxa"/>
            <w:gridSpan w:val="8"/>
            <w:shd w:val="clear" w:color="auto" w:fill="1A7466"/>
          </w:tcPr>
          <w:p w14:paraId="36BD61AD"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Adres dostawy/Miejsce wykonania</w:t>
            </w:r>
          </w:p>
        </w:tc>
      </w:tr>
      <w:tr w:rsidR="00CF5364" w:rsidRPr="00CF5364" w14:paraId="4FB104AA" w14:textId="77777777" w:rsidTr="00847179">
        <w:tc>
          <w:tcPr>
            <w:tcW w:w="10207" w:type="dxa"/>
            <w:gridSpan w:val="8"/>
          </w:tcPr>
          <w:p w14:paraId="32CE2C23" w14:textId="77777777" w:rsidR="00273EDD" w:rsidRDefault="00C66AA5" w:rsidP="00273EDD">
            <w:pPr>
              <w:spacing w:line="240" w:lineRule="auto"/>
              <w:jc w:val="left"/>
              <w:rPr>
                <w:rFonts w:ascii="Verdana" w:hAnsi="Verdana" w:cs="Calibri"/>
                <w:sz w:val="18"/>
                <w:szCs w:val="18"/>
              </w:rPr>
            </w:pPr>
            <w:r w:rsidRPr="00C66AA5">
              <w:rPr>
                <w:rFonts w:ascii="Verdana" w:hAnsi="Verdana" w:cs="Calibri"/>
                <w:sz w:val="18"/>
                <w:szCs w:val="18"/>
              </w:rPr>
              <w:t xml:space="preserve">PGE Energia Ciepła S.A. Oddział w Szczecinie </w:t>
            </w:r>
          </w:p>
          <w:p w14:paraId="7828C8EC" w14:textId="7A5D3AED" w:rsidR="00C66AA5" w:rsidRPr="001D1B83" w:rsidRDefault="00C66AA5" w:rsidP="00273EDD">
            <w:pPr>
              <w:spacing w:line="240" w:lineRule="auto"/>
              <w:jc w:val="left"/>
              <w:rPr>
                <w:rFonts w:ascii="Verdana" w:hAnsi="Verdana" w:cs="Calibri"/>
                <w:sz w:val="18"/>
                <w:szCs w:val="18"/>
              </w:rPr>
            </w:pPr>
            <w:r w:rsidRPr="00C66AA5">
              <w:rPr>
                <w:rFonts w:ascii="Verdana" w:hAnsi="Verdana" w:cs="Calibri"/>
                <w:sz w:val="18"/>
                <w:szCs w:val="18"/>
              </w:rPr>
              <w:t>E</w:t>
            </w:r>
            <w:r w:rsidR="00273EDD">
              <w:rPr>
                <w:rFonts w:ascii="Verdana" w:hAnsi="Verdana" w:cs="Calibri"/>
                <w:sz w:val="18"/>
                <w:szCs w:val="18"/>
              </w:rPr>
              <w:t>lektrociepłownia Pomorzany, ul. Szczawiowa 25/26, 70-010 Szczecin</w:t>
            </w:r>
          </w:p>
        </w:tc>
      </w:tr>
      <w:tr w:rsidR="00CF5364" w:rsidRPr="00CF5364" w14:paraId="649D1DE9" w14:textId="77777777" w:rsidTr="00847179">
        <w:tc>
          <w:tcPr>
            <w:tcW w:w="10207" w:type="dxa"/>
            <w:gridSpan w:val="8"/>
            <w:shd w:val="clear" w:color="auto" w:fill="1A7466"/>
          </w:tcPr>
          <w:p w14:paraId="550CBC35"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Dostawca/Wykonawca</w:t>
            </w:r>
          </w:p>
        </w:tc>
      </w:tr>
      <w:tr w:rsidR="00CF5364" w:rsidRPr="00CF5364" w14:paraId="3A239E18" w14:textId="77777777" w:rsidTr="00177404">
        <w:tc>
          <w:tcPr>
            <w:tcW w:w="5458" w:type="dxa"/>
            <w:gridSpan w:val="3"/>
          </w:tcPr>
          <w:p w14:paraId="7A91599E" w14:textId="77777777" w:rsidR="00CF5364" w:rsidRPr="00692564" w:rsidRDefault="00CF5364" w:rsidP="00CF5364">
            <w:pPr>
              <w:autoSpaceDE w:val="0"/>
              <w:autoSpaceDN w:val="0"/>
              <w:adjustRightInd w:val="0"/>
              <w:spacing w:line="240" w:lineRule="auto"/>
              <w:jc w:val="left"/>
              <w:rPr>
                <w:rFonts w:ascii="Verdana" w:hAnsi="Verdana" w:cs="Calibri"/>
                <w:sz w:val="18"/>
                <w:szCs w:val="18"/>
              </w:rPr>
            </w:pPr>
            <w:r w:rsidRPr="00692564">
              <w:rPr>
                <w:rFonts w:ascii="Verdana" w:hAnsi="Verdana" w:cs="Calibri"/>
                <w:sz w:val="18"/>
                <w:szCs w:val="18"/>
              </w:rPr>
              <w:t>Nazwa Wykonawcy</w:t>
            </w:r>
          </w:p>
          <w:p w14:paraId="35280AC5" w14:textId="77777777" w:rsidR="00CF5364" w:rsidRPr="00692564" w:rsidRDefault="00CF5364" w:rsidP="00CF5364">
            <w:pPr>
              <w:tabs>
                <w:tab w:val="left" w:pos="1320"/>
              </w:tabs>
              <w:spacing w:line="240" w:lineRule="auto"/>
              <w:jc w:val="left"/>
              <w:rPr>
                <w:rFonts w:ascii="Verdana" w:hAnsi="Verdana" w:cs="Calibri"/>
                <w:sz w:val="18"/>
                <w:szCs w:val="18"/>
              </w:rPr>
            </w:pPr>
          </w:p>
          <w:p w14:paraId="5C31F185" w14:textId="77777777" w:rsidR="00CF5364" w:rsidRPr="00692564" w:rsidRDefault="00CF5364" w:rsidP="00CF5364">
            <w:pPr>
              <w:tabs>
                <w:tab w:val="left" w:pos="1320"/>
              </w:tabs>
              <w:spacing w:line="240" w:lineRule="auto"/>
              <w:jc w:val="left"/>
              <w:rPr>
                <w:rFonts w:ascii="Verdana" w:hAnsi="Verdana" w:cs="Calibri"/>
                <w:sz w:val="18"/>
                <w:szCs w:val="18"/>
              </w:rPr>
            </w:pPr>
            <w:r w:rsidRPr="00692564">
              <w:rPr>
                <w:rFonts w:ascii="Verdana" w:hAnsi="Verdana" w:cs="Calibri"/>
                <w:sz w:val="18"/>
                <w:szCs w:val="18"/>
              </w:rPr>
              <w:t>Adres Wykonawcy</w:t>
            </w:r>
          </w:p>
        </w:tc>
        <w:tc>
          <w:tcPr>
            <w:tcW w:w="4749" w:type="dxa"/>
            <w:gridSpan w:val="5"/>
          </w:tcPr>
          <w:p w14:paraId="030B5FE0" w14:textId="77777777" w:rsidR="00CF5364" w:rsidRPr="00692564" w:rsidRDefault="00CF5364" w:rsidP="008D14AB">
            <w:pPr>
              <w:autoSpaceDE w:val="0"/>
              <w:autoSpaceDN w:val="0"/>
              <w:adjustRightInd w:val="0"/>
              <w:spacing w:line="240" w:lineRule="auto"/>
              <w:jc w:val="left"/>
              <w:rPr>
                <w:rFonts w:ascii="Verdana" w:hAnsi="Verdana" w:cs="Calibri"/>
                <w:sz w:val="18"/>
                <w:szCs w:val="18"/>
              </w:rPr>
            </w:pPr>
            <w:r w:rsidRPr="00692564">
              <w:rPr>
                <w:rFonts w:ascii="Verdana" w:hAnsi="Verdana" w:cs="Calibri"/>
                <w:sz w:val="18"/>
                <w:szCs w:val="18"/>
              </w:rPr>
              <w:t>NIP:</w:t>
            </w:r>
          </w:p>
          <w:p w14:paraId="6669BEB5" w14:textId="77777777" w:rsidR="00CF5364" w:rsidRPr="00692564" w:rsidRDefault="00CF5364" w:rsidP="00CF5364">
            <w:pPr>
              <w:autoSpaceDE w:val="0"/>
              <w:autoSpaceDN w:val="0"/>
              <w:adjustRightInd w:val="0"/>
              <w:spacing w:line="240" w:lineRule="auto"/>
              <w:ind w:left="1305"/>
              <w:jc w:val="left"/>
              <w:rPr>
                <w:rFonts w:ascii="Verdana" w:hAnsi="Verdana" w:cs="Calibri"/>
                <w:sz w:val="18"/>
                <w:szCs w:val="18"/>
              </w:rPr>
            </w:pPr>
          </w:p>
          <w:p w14:paraId="01C617A7" w14:textId="77777777" w:rsidR="00CF5364" w:rsidRPr="00692564" w:rsidRDefault="00CF5364" w:rsidP="008D14AB">
            <w:pPr>
              <w:autoSpaceDE w:val="0"/>
              <w:autoSpaceDN w:val="0"/>
              <w:adjustRightInd w:val="0"/>
              <w:spacing w:line="240" w:lineRule="auto"/>
              <w:jc w:val="left"/>
              <w:rPr>
                <w:rFonts w:ascii="Verdana" w:hAnsi="Verdana" w:cs="Calibri"/>
                <w:sz w:val="18"/>
                <w:szCs w:val="18"/>
              </w:rPr>
            </w:pPr>
            <w:r w:rsidRPr="00692564">
              <w:rPr>
                <w:rFonts w:ascii="Verdana" w:hAnsi="Verdana" w:cs="Calibri"/>
                <w:sz w:val="18"/>
                <w:szCs w:val="18"/>
              </w:rPr>
              <w:t>T:</w:t>
            </w:r>
          </w:p>
          <w:p w14:paraId="27860962" w14:textId="77777777" w:rsidR="00CF5364" w:rsidRPr="00692564" w:rsidRDefault="00CF5364" w:rsidP="008D14AB">
            <w:pPr>
              <w:autoSpaceDE w:val="0"/>
              <w:autoSpaceDN w:val="0"/>
              <w:adjustRightInd w:val="0"/>
              <w:spacing w:line="240" w:lineRule="auto"/>
              <w:jc w:val="left"/>
              <w:rPr>
                <w:rFonts w:ascii="Verdana" w:hAnsi="Verdana" w:cs="Calibri"/>
                <w:sz w:val="18"/>
                <w:szCs w:val="18"/>
              </w:rPr>
            </w:pPr>
            <w:r w:rsidRPr="00692564">
              <w:rPr>
                <w:rFonts w:ascii="Verdana" w:hAnsi="Verdana" w:cs="Calibri"/>
                <w:sz w:val="18"/>
                <w:szCs w:val="18"/>
              </w:rPr>
              <w:t>NR DOSTAWCY/</w:t>
            </w:r>
          </w:p>
          <w:p w14:paraId="5C22B26B" w14:textId="77777777" w:rsidR="00CF5364" w:rsidRPr="00692564" w:rsidRDefault="00CF5364" w:rsidP="008D14AB">
            <w:pPr>
              <w:spacing w:line="240" w:lineRule="auto"/>
              <w:jc w:val="left"/>
              <w:rPr>
                <w:rFonts w:ascii="Verdana" w:hAnsi="Verdana" w:cs="Calibri"/>
                <w:sz w:val="18"/>
                <w:szCs w:val="18"/>
              </w:rPr>
            </w:pPr>
            <w:r w:rsidRPr="00692564">
              <w:rPr>
                <w:rFonts w:ascii="Verdana" w:hAnsi="Verdana" w:cs="Calibri"/>
                <w:sz w:val="18"/>
                <w:szCs w:val="18"/>
              </w:rPr>
              <w:t>WYKONAWCY:</w:t>
            </w:r>
          </w:p>
        </w:tc>
      </w:tr>
      <w:tr w:rsidR="00CF5364" w:rsidRPr="00CF5364" w14:paraId="687A96E3" w14:textId="77777777" w:rsidTr="00177404">
        <w:tc>
          <w:tcPr>
            <w:tcW w:w="3972" w:type="dxa"/>
            <w:gridSpan w:val="2"/>
            <w:shd w:val="clear" w:color="auto" w:fill="1A7466"/>
          </w:tcPr>
          <w:p w14:paraId="0374D5CA"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Numer umowy</w:t>
            </w:r>
          </w:p>
        </w:tc>
        <w:tc>
          <w:tcPr>
            <w:tcW w:w="1486" w:type="dxa"/>
            <w:shd w:val="clear" w:color="auto" w:fill="1A7466"/>
          </w:tcPr>
          <w:p w14:paraId="343A5C68"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Termin dostawy</w:t>
            </w:r>
          </w:p>
        </w:tc>
        <w:tc>
          <w:tcPr>
            <w:tcW w:w="4749" w:type="dxa"/>
            <w:gridSpan w:val="5"/>
            <w:shd w:val="clear" w:color="auto" w:fill="1A7466"/>
          </w:tcPr>
          <w:p w14:paraId="3DF7DA32"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Prowadzący</w:t>
            </w:r>
          </w:p>
        </w:tc>
      </w:tr>
      <w:tr w:rsidR="00CF5364" w:rsidRPr="00CF5364" w14:paraId="549BFD43" w14:textId="77777777" w:rsidTr="00177404">
        <w:tc>
          <w:tcPr>
            <w:tcW w:w="3972" w:type="dxa"/>
            <w:gridSpan w:val="2"/>
          </w:tcPr>
          <w:p w14:paraId="41FB83CB" w14:textId="77777777" w:rsidR="00CF5364" w:rsidRPr="00692564" w:rsidRDefault="00CF5364" w:rsidP="00CF5364">
            <w:pPr>
              <w:spacing w:line="240" w:lineRule="auto"/>
              <w:jc w:val="left"/>
              <w:rPr>
                <w:rFonts w:ascii="Verdana" w:hAnsi="Verdana" w:cs="Calibri"/>
                <w:sz w:val="18"/>
                <w:szCs w:val="18"/>
              </w:rPr>
            </w:pPr>
          </w:p>
        </w:tc>
        <w:tc>
          <w:tcPr>
            <w:tcW w:w="1486" w:type="dxa"/>
          </w:tcPr>
          <w:p w14:paraId="68FBC9DA" w14:textId="77777777" w:rsidR="00CF5364" w:rsidRPr="00692564" w:rsidRDefault="00CF5364" w:rsidP="00CF5364">
            <w:pPr>
              <w:spacing w:line="240" w:lineRule="auto"/>
              <w:jc w:val="left"/>
              <w:rPr>
                <w:rFonts w:ascii="Verdana" w:hAnsi="Verdana" w:cs="Calibri"/>
                <w:sz w:val="18"/>
                <w:szCs w:val="18"/>
              </w:rPr>
            </w:pPr>
          </w:p>
        </w:tc>
        <w:tc>
          <w:tcPr>
            <w:tcW w:w="4749" w:type="dxa"/>
            <w:gridSpan w:val="5"/>
            <w:vMerge w:val="restart"/>
          </w:tcPr>
          <w:p w14:paraId="1E7B987F"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sz w:val="18"/>
                <w:szCs w:val="18"/>
              </w:rPr>
              <w:t>Imię Nazwisko</w:t>
            </w:r>
          </w:p>
          <w:p w14:paraId="069613FC"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sz w:val="18"/>
                <w:szCs w:val="18"/>
              </w:rPr>
              <w:t>E-mail:</w:t>
            </w:r>
          </w:p>
          <w:p w14:paraId="468967D7" w14:textId="77777777" w:rsidR="00CF5364" w:rsidRPr="00692564" w:rsidRDefault="00CF5364" w:rsidP="00CF5364">
            <w:pPr>
              <w:autoSpaceDE w:val="0"/>
              <w:autoSpaceDN w:val="0"/>
              <w:adjustRightInd w:val="0"/>
              <w:spacing w:line="240" w:lineRule="auto"/>
              <w:jc w:val="left"/>
              <w:rPr>
                <w:rFonts w:ascii="Verdana" w:hAnsi="Verdana" w:cs="Calibri"/>
                <w:sz w:val="18"/>
                <w:szCs w:val="18"/>
              </w:rPr>
            </w:pPr>
            <w:r w:rsidRPr="00692564">
              <w:rPr>
                <w:rFonts w:ascii="Verdana" w:hAnsi="Verdana" w:cs="Calibri"/>
                <w:sz w:val="18"/>
                <w:szCs w:val="18"/>
              </w:rPr>
              <w:t>T:</w:t>
            </w:r>
          </w:p>
          <w:p w14:paraId="20616CE9"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sz w:val="18"/>
                <w:szCs w:val="18"/>
              </w:rPr>
              <w:t>F:</w:t>
            </w:r>
          </w:p>
        </w:tc>
      </w:tr>
      <w:tr w:rsidR="00CF5364" w:rsidRPr="00CF5364" w14:paraId="48642ACE" w14:textId="77777777" w:rsidTr="00177404">
        <w:tc>
          <w:tcPr>
            <w:tcW w:w="3972" w:type="dxa"/>
            <w:gridSpan w:val="2"/>
            <w:shd w:val="clear" w:color="auto" w:fill="1A7466"/>
          </w:tcPr>
          <w:p w14:paraId="7F4FCC47"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Miejsce wystawienia</w:t>
            </w:r>
          </w:p>
        </w:tc>
        <w:tc>
          <w:tcPr>
            <w:tcW w:w="1486" w:type="dxa"/>
            <w:shd w:val="clear" w:color="auto" w:fill="1A7466"/>
          </w:tcPr>
          <w:p w14:paraId="335CB0F0"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Data wystawienia</w:t>
            </w:r>
          </w:p>
        </w:tc>
        <w:tc>
          <w:tcPr>
            <w:tcW w:w="4749" w:type="dxa"/>
            <w:gridSpan w:val="5"/>
            <w:vMerge/>
          </w:tcPr>
          <w:p w14:paraId="05FCA575"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6CDD9EEA" w14:textId="77777777" w:rsidTr="00177404">
        <w:tc>
          <w:tcPr>
            <w:tcW w:w="3972" w:type="dxa"/>
            <w:gridSpan w:val="2"/>
          </w:tcPr>
          <w:p w14:paraId="45CB0E9B" w14:textId="0C0B693B" w:rsidR="00CF5364" w:rsidRPr="00692564" w:rsidRDefault="00944F0B" w:rsidP="00273EDD">
            <w:pPr>
              <w:spacing w:line="240" w:lineRule="auto"/>
              <w:jc w:val="center"/>
              <w:rPr>
                <w:rFonts w:ascii="Verdana" w:hAnsi="Verdana" w:cs="Calibri"/>
                <w:sz w:val="18"/>
                <w:szCs w:val="18"/>
              </w:rPr>
            </w:pPr>
            <w:r>
              <w:rPr>
                <w:rFonts w:ascii="Verdana" w:hAnsi="Verdana" w:cs="Calibri"/>
                <w:sz w:val="18"/>
                <w:szCs w:val="18"/>
              </w:rPr>
              <w:t>Szczecin</w:t>
            </w:r>
          </w:p>
        </w:tc>
        <w:tc>
          <w:tcPr>
            <w:tcW w:w="1486" w:type="dxa"/>
          </w:tcPr>
          <w:p w14:paraId="19FC2E1F" w14:textId="77777777" w:rsidR="00CF5364" w:rsidRPr="00692564" w:rsidRDefault="00CF5364" w:rsidP="00CF5364">
            <w:pPr>
              <w:spacing w:line="240" w:lineRule="auto"/>
              <w:jc w:val="left"/>
              <w:rPr>
                <w:rFonts w:ascii="Verdana" w:hAnsi="Verdana" w:cs="Calibri"/>
                <w:sz w:val="18"/>
                <w:szCs w:val="18"/>
              </w:rPr>
            </w:pPr>
          </w:p>
        </w:tc>
        <w:tc>
          <w:tcPr>
            <w:tcW w:w="4749" w:type="dxa"/>
            <w:gridSpan w:val="5"/>
            <w:vMerge/>
          </w:tcPr>
          <w:p w14:paraId="7A821E9E"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40526FE1" w14:textId="77777777" w:rsidTr="00177404">
        <w:tc>
          <w:tcPr>
            <w:tcW w:w="5458" w:type="dxa"/>
            <w:gridSpan w:val="3"/>
            <w:shd w:val="clear" w:color="auto" w:fill="1A7466"/>
          </w:tcPr>
          <w:p w14:paraId="0D26593E"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Warunki płatności</w:t>
            </w:r>
          </w:p>
        </w:tc>
        <w:tc>
          <w:tcPr>
            <w:tcW w:w="4749" w:type="dxa"/>
            <w:gridSpan w:val="5"/>
            <w:vMerge/>
          </w:tcPr>
          <w:p w14:paraId="133A5819"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6D1046C9" w14:textId="77777777" w:rsidTr="00177404">
        <w:tc>
          <w:tcPr>
            <w:tcW w:w="5458" w:type="dxa"/>
            <w:gridSpan w:val="3"/>
            <w:tcBorders>
              <w:bottom w:val="single" w:sz="4" w:space="0" w:color="auto"/>
            </w:tcBorders>
          </w:tcPr>
          <w:p w14:paraId="359AD871" w14:textId="77777777" w:rsidR="00CF5364" w:rsidRPr="00692564" w:rsidRDefault="00CF5364" w:rsidP="00273EDD">
            <w:pPr>
              <w:spacing w:line="240" w:lineRule="auto"/>
              <w:jc w:val="center"/>
              <w:rPr>
                <w:rFonts w:ascii="Verdana" w:hAnsi="Verdana" w:cs="Calibri"/>
                <w:sz w:val="18"/>
                <w:szCs w:val="18"/>
              </w:rPr>
            </w:pPr>
            <w:r w:rsidRPr="00692564">
              <w:rPr>
                <w:rFonts w:ascii="Verdana" w:hAnsi="Verdana" w:cs="Calibri"/>
                <w:sz w:val="18"/>
                <w:szCs w:val="18"/>
              </w:rPr>
              <w:t>30 dni od otrzymania dokumentu</w:t>
            </w:r>
          </w:p>
        </w:tc>
        <w:tc>
          <w:tcPr>
            <w:tcW w:w="4749" w:type="dxa"/>
            <w:gridSpan w:val="5"/>
            <w:vMerge/>
            <w:tcBorders>
              <w:bottom w:val="single" w:sz="4" w:space="0" w:color="auto"/>
            </w:tcBorders>
          </w:tcPr>
          <w:p w14:paraId="106E2864"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5D85AAEB" w14:textId="77777777" w:rsidTr="00177404">
        <w:tc>
          <w:tcPr>
            <w:tcW w:w="5458" w:type="dxa"/>
            <w:gridSpan w:val="3"/>
            <w:tcBorders>
              <w:left w:val="nil"/>
              <w:bottom w:val="nil"/>
              <w:right w:val="nil"/>
            </w:tcBorders>
          </w:tcPr>
          <w:p w14:paraId="247891A5" w14:textId="77777777" w:rsidR="00CF5364" w:rsidRPr="00692564" w:rsidRDefault="00CF5364" w:rsidP="00CF5364">
            <w:pPr>
              <w:spacing w:line="240" w:lineRule="auto"/>
              <w:jc w:val="left"/>
              <w:rPr>
                <w:rFonts w:ascii="Verdana" w:hAnsi="Verdana" w:cs="Calibri"/>
                <w:sz w:val="18"/>
                <w:szCs w:val="18"/>
              </w:rPr>
            </w:pPr>
          </w:p>
        </w:tc>
        <w:tc>
          <w:tcPr>
            <w:tcW w:w="4749" w:type="dxa"/>
            <w:gridSpan w:val="5"/>
            <w:tcBorders>
              <w:left w:val="nil"/>
              <w:bottom w:val="nil"/>
              <w:right w:val="nil"/>
            </w:tcBorders>
          </w:tcPr>
          <w:p w14:paraId="40782DE6"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10DBCC6A" w14:textId="77777777" w:rsidTr="00847179">
        <w:tc>
          <w:tcPr>
            <w:tcW w:w="10207" w:type="dxa"/>
            <w:gridSpan w:val="8"/>
            <w:tcBorders>
              <w:top w:val="nil"/>
              <w:left w:val="nil"/>
              <w:bottom w:val="nil"/>
              <w:right w:val="nil"/>
            </w:tcBorders>
          </w:tcPr>
          <w:p w14:paraId="6BFAD575" w14:textId="7EDFDEF4" w:rsidR="00CF5364" w:rsidRPr="00692564" w:rsidRDefault="008D14AB" w:rsidP="00CF5364">
            <w:pPr>
              <w:spacing w:line="240" w:lineRule="auto"/>
              <w:jc w:val="center"/>
              <w:rPr>
                <w:rFonts w:ascii="Verdana" w:hAnsi="Verdana" w:cs="Calibri"/>
                <w:sz w:val="18"/>
                <w:szCs w:val="18"/>
              </w:rPr>
            </w:pPr>
            <w:r>
              <w:rPr>
                <w:rFonts w:ascii="Verdana" w:hAnsi="Verdana" w:cs="Calibri"/>
                <w:b/>
                <w:sz w:val="18"/>
                <w:szCs w:val="18"/>
              </w:rPr>
              <w:t xml:space="preserve">ZAMÓWIENIE NR: </w:t>
            </w:r>
            <w:r w:rsidR="00CF5364" w:rsidRPr="00692564">
              <w:rPr>
                <w:rFonts w:ascii="Verdana" w:hAnsi="Verdana" w:cs="Calibri"/>
                <w:b/>
                <w:sz w:val="18"/>
                <w:szCs w:val="18"/>
              </w:rPr>
              <w:t>………</w:t>
            </w:r>
          </w:p>
        </w:tc>
      </w:tr>
      <w:tr w:rsidR="00CF5364" w:rsidRPr="00CF5364" w14:paraId="0BAEB4DB" w14:textId="77777777" w:rsidTr="00177404">
        <w:tc>
          <w:tcPr>
            <w:tcW w:w="5458" w:type="dxa"/>
            <w:gridSpan w:val="3"/>
            <w:tcBorders>
              <w:top w:val="nil"/>
              <w:left w:val="nil"/>
              <w:right w:val="nil"/>
            </w:tcBorders>
          </w:tcPr>
          <w:p w14:paraId="5B3DA8FE" w14:textId="77777777" w:rsidR="00CF5364" w:rsidRPr="00692564" w:rsidRDefault="00CF5364" w:rsidP="00CF5364">
            <w:pPr>
              <w:spacing w:line="240" w:lineRule="auto"/>
              <w:jc w:val="left"/>
              <w:rPr>
                <w:rFonts w:ascii="Verdana" w:hAnsi="Verdana" w:cs="Calibri"/>
                <w:sz w:val="18"/>
                <w:szCs w:val="18"/>
              </w:rPr>
            </w:pPr>
          </w:p>
        </w:tc>
        <w:tc>
          <w:tcPr>
            <w:tcW w:w="4749" w:type="dxa"/>
            <w:gridSpan w:val="5"/>
            <w:tcBorders>
              <w:top w:val="nil"/>
              <w:left w:val="nil"/>
              <w:right w:val="nil"/>
            </w:tcBorders>
          </w:tcPr>
          <w:p w14:paraId="6788F1BC"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4A71C675" w14:textId="77777777" w:rsidTr="00177404">
        <w:tc>
          <w:tcPr>
            <w:tcW w:w="522" w:type="dxa"/>
            <w:vMerge w:val="restart"/>
            <w:shd w:val="clear" w:color="auto" w:fill="1A7466"/>
          </w:tcPr>
          <w:p w14:paraId="485CFD31"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Lp.</w:t>
            </w:r>
          </w:p>
        </w:tc>
        <w:tc>
          <w:tcPr>
            <w:tcW w:w="4936" w:type="dxa"/>
            <w:gridSpan w:val="2"/>
            <w:shd w:val="clear" w:color="auto" w:fill="1A7466"/>
          </w:tcPr>
          <w:p w14:paraId="326A0D27" w14:textId="77777777" w:rsidR="00CF5364" w:rsidRPr="00692564" w:rsidRDefault="00CF5364" w:rsidP="00CF5364">
            <w:pPr>
              <w:spacing w:line="240" w:lineRule="auto"/>
              <w:jc w:val="left"/>
              <w:rPr>
                <w:rFonts w:ascii="Verdana" w:hAnsi="Verdana" w:cs="Calibri"/>
                <w:b/>
                <w:sz w:val="18"/>
                <w:szCs w:val="18"/>
              </w:rPr>
            </w:pPr>
            <w:r w:rsidRPr="00692564">
              <w:rPr>
                <w:rFonts w:ascii="Verdana" w:hAnsi="Verdana" w:cs="Calibri"/>
                <w:b/>
                <w:sz w:val="18"/>
                <w:szCs w:val="18"/>
              </w:rPr>
              <w:t>Nr materiału/usługi</w:t>
            </w:r>
          </w:p>
        </w:tc>
        <w:tc>
          <w:tcPr>
            <w:tcW w:w="1142" w:type="dxa"/>
            <w:vMerge w:val="restart"/>
            <w:shd w:val="clear" w:color="auto" w:fill="1A7466"/>
          </w:tcPr>
          <w:p w14:paraId="29876E88"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Ilość</w:t>
            </w:r>
          </w:p>
        </w:tc>
        <w:tc>
          <w:tcPr>
            <w:tcW w:w="630" w:type="dxa"/>
            <w:vMerge w:val="restart"/>
            <w:shd w:val="clear" w:color="auto" w:fill="1A7466"/>
          </w:tcPr>
          <w:p w14:paraId="4BA81752"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JM</w:t>
            </w:r>
          </w:p>
        </w:tc>
        <w:tc>
          <w:tcPr>
            <w:tcW w:w="918" w:type="dxa"/>
            <w:vMerge w:val="restart"/>
            <w:shd w:val="clear" w:color="auto" w:fill="1A7466"/>
          </w:tcPr>
          <w:p w14:paraId="0A937C4F"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Cena jedn. netto</w:t>
            </w:r>
          </w:p>
        </w:tc>
        <w:tc>
          <w:tcPr>
            <w:tcW w:w="1127" w:type="dxa"/>
            <w:vMerge w:val="restart"/>
            <w:shd w:val="clear" w:color="auto" w:fill="1A7466"/>
          </w:tcPr>
          <w:p w14:paraId="57149C2B"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Wartość netto</w:t>
            </w:r>
          </w:p>
        </w:tc>
        <w:tc>
          <w:tcPr>
            <w:tcW w:w="932" w:type="dxa"/>
            <w:vMerge w:val="restart"/>
            <w:shd w:val="clear" w:color="auto" w:fill="1A7466"/>
          </w:tcPr>
          <w:p w14:paraId="4CB803AC"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Waluta</w:t>
            </w:r>
          </w:p>
        </w:tc>
      </w:tr>
      <w:tr w:rsidR="00CF5364" w:rsidRPr="00CF5364" w14:paraId="34656AC9" w14:textId="77777777" w:rsidTr="00177404">
        <w:tc>
          <w:tcPr>
            <w:tcW w:w="522" w:type="dxa"/>
            <w:vMerge/>
            <w:shd w:val="clear" w:color="auto" w:fill="1A7466"/>
          </w:tcPr>
          <w:p w14:paraId="09D762B4" w14:textId="77777777" w:rsidR="00CF5364" w:rsidRPr="00692564" w:rsidRDefault="00CF5364" w:rsidP="00CF5364">
            <w:pPr>
              <w:spacing w:line="240" w:lineRule="auto"/>
              <w:jc w:val="center"/>
              <w:rPr>
                <w:rFonts w:ascii="Verdana" w:hAnsi="Verdana" w:cs="Calibri"/>
                <w:b/>
                <w:sz w:val="18"/>
                <w:szCs w:val="18"/>
              </w:rPr>
            </w:pPr>
          </w:p>
        </w:tc>
        <w:tc>
          <w:tcPr>
            <w:tcW w:w="4936" w:type="dxa"/>
            <w:gridSpan w:val="2"/>
            <w:shd w:val="clear" w:color="auto" w:fill="1A7466"/>
          </w:tcPr>
          <w:p w14:paraId="26F251F5" w14:textId="77777777" w:rsidR="00CF5364" w:rsidRPr="00692564" w:rsidRDefault="00CF5364" w:rsidP="00CF5364">
            <w:pPr>
              <w:spacing w:line="240" w:lineRule="auto"/>
              <w:jc w:val="left"/>
              <w:rPr>
                <w:rFonts w:ascii="Verdana" w:hAnsi="Verdana" w:cs="Calibri"/>
                <w:b/>
                <w:sz w:val="18"/>
                <w:szCs w:val="18"/>
              </w:rPr>
            </w:pPr>
            <w:r w:rsidRPr="00692564">
              <w:rPr>
                <w:rFonts w:ascii="Verdana" w:hAnsi="Verdana" w:cs="Calibri"/>
                <w:b/>
                <w:sz w:val="18"/>
                <w:szCs w:val="18"/>
              </w:rPr>
              <w:t>Opis materiału/usługi</w:t>
            </w:r>
          </w:p>
        </w:tc>
        <w:tc>
          <w:tcPr>
            <w:tcW w:w="1142" w:type="dxa"/>
            <w:vMerge/>
            <w:shd w:val="clear" w:color="auto" w:fill="BFBFBF"/>
          </w:tcPr>
          <w:p w14:paraId="393EF12E" w14:textId="77777777" w:rsidR="00CF5364" w:rsidRPr="00692564" w:rsidRDefault="00CF5364" w:rsidP="00CF5364">
            <w:pPr>
              <w:spacing w:line="240" w:lineRule="auto"/>
              <w:jc w:val="center"/>
              <w:rPr>
                <w:rFonts w:ascii="Verdana" w:hAnsi="Verdana" w:cs="Calibri"/>
                <w:b/>
                <w:sz w:val="18"/>
                <w:szCs w:val="18"/>
              </w:rPr>
            </w:pPr>
          </w:p>
        </w:tc>
        <w:tc>
          <w:tcPr>
            <w:tcW w:w="630" w:type="dxa"/>
            <w:vMerge/>
            <w:shd w:val="clear" w:color="auto" w:fill="BFBFBF"/>
          </w:tcPr>
          <w:p w14:paraId="3EB74EFF" w14:textId="77777777" w:rsidR="00CF5364" w:rsidRPr="00692564" w:rsidRDefault="00CF5364" w:rsidP="00CF5364">
            <w:pPr>
              <w:spacing w:line="240" w:lineRule="auto"/>
              <w:jc w:val="center"/>
              <w:rPr>
                <w:rFonts w:ascii="Verdana" w:hAnsi="Verdana" w:cs="Calibri"/>
                <w:b/>
                <w:sz w:val="18"/>
                <w:szCs w:val="18"/>
              </w:rPr>
            </w:pPr>
          </w:p>
        </w:tc>
        <w:tc>
          <w:tcPr>
            <w:tcW w:w="918" w:type="dxa"/>
            <w:vMerge/>
            <w:shd w:val="clear" w:color="auto" w:fill="BFBFBF"/>
          </w:tcPr>
          <w:p w14:paraId="195E6BF3" w14:textId="77777777" w:rsidR="00CF5364" w:rsidRPr="00692564" w:rsidRDefault="00CF5364" w:rsidP="00CF5364">
            <w:pPr>
              <w:spacing w:line="240" w:lineRule="auto"/>
              <w:jc w:val="center"/>
              <w:rPr>
                <w:rFonts w:ascii="Verdana" w:hAnsi="Verdana" w:cs="Calibri"/>
                <w:b/>
                <w:sz w:val="18"/>
                <w:szCs w:val="18"/>
              </w:rPr>
            </w:pPr>
          </w:p>
        </w:tc>
        <w:tc>
          <w:tcPr>
            <w:tcW w:w="1127" w:type="dxa"/>
            <w:vMerge/>
            <w:shd w:val="clear" w:color="auto" w:fill="BFBFBF"/>
          </w:tcPr>
          <w:p w14:paraId="565FFE8D" w14:textId="77777777" w:rsidR="00CF5364" w:rsidRPr="00692564" w:rsidRDefault="00CF5364" w:rsidP="00CF5364">
            <w:pPr>
              <w:spacing w:line="240" w:lineRule="auto"/>
              <w:jc w:val="center"/>
              <w:rPr>
                <w:rFonts w:ascii="Verdana" w:hAnsi="Verdana" w:cs="Calibri"/>
                <w:b/>
                <w:sz w:val="18"/>
                <w:szCs w:val="18"/>
              </w:rPr>
            </w:pPr>
          </w:p>
        </w:tc>
        <w:tc>
          <w:tcPr>
            <w:tcW w:w="932" w:type="dxa"/>
            <w:vMerge/>
            <w:shd w:val="clear" w:color="auto" w:fill="BFBFBF"/>
          </w:tcPr>
          <w:p w14:paraId="3BB546AF"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2A972FE2" w14:textId="77777777" w:rsidTr="00177404">
        <w:tc>
          <w:tcPr>
            <w:tcW w:w="522" w:type="dxa"/>
            <w:vMerge/>
            <w:shd w:val="clear" w:color="auto" w:fill="BFBFBF"/>
          </w:tcPr>
          <w:p w14:paraId="31BE783D" w14:textId="77777777" w:rsidR="00CF5364" w:rsidRPr="00692564" w:rsidRDefault="00CF5364" w:rsidP="00CF5364">
            <w:pPr>
              <w:spacing w:line="240" w:lineRule="auto"/>
              <w:jc w:val="center"/>
              <w:rPr>
                <w:rFonts w:ascii="Verdana" w:hAnsi="Verdana" w:cs="Calibri"/>
                <w:b/>
                <w:sz w:val="18"/>
                <w:szCs w:val="18"/>
              </w:rPr>
            </w:pPr>
          </w:p>
        </w:tc>
        <w:tc>
          <w:tcPr>
            <w:tcW w:w="4936" w:type="dxa"/>
            <w:gridSpan w:val="2"/>
            <w:tcBorders>
              <w:bottom w:val="single" w:sz="4" w:space="0" w:color="auto"/>
            </w:tcBorders>
            <w:shd w:val="clear" w:color="auto" w:fill="1A7466"/>
          </w:tcPr>
          <w:p w14:paraId="7317801E" w14:textId="77777777" w:rsidR="00CF5364" w:rsidRPr="00692564" w:rsidRDefault="00CF5364" w:rsidP="00CF5364">
            <w:pPr>
              <w:spacing w:line="240" w:lineRule="auto"/>
              <w:jc w:val="left"/>
              <w:rPr>
                <w:rFonts w:ascii="Verdana" w:hAnsi="Verdana" w:cs="Calibri"/>
                <w:b/>
                <w:sz w:val="18"/>
                <w:szCs w:val="18"/>
              </w:rPr>
            </w:pPr>
            <w:r w:rsidRPr="00692564">
              <w:rPr>
                <w:rFonts w:ascii="Verdana" w:hAnsi="Verdana" w:cs="Calibri"/>
                <w:b/>
                <w:sz w:val="18"/>
                <w:szCs w:val="18"/>
              </w:rPr>
              <w:t>Informacje dodatkowe</w:t>
            </w:r>
          </w:p>
        </w:tc>
        <w:tc>
          <w:tcPr>
            <w:tcW w:w="1142" w:type="dxa"/>
            <w:vMerge/>
            <w:tcBorders>
              <w:bottom w:val="single" w:sz="4" w:space="0" w:color="auto"/>
            </w:tcBorders>
            <w:shd w:val="clear" w:color="auto" w:fill="BFBFBF"/>
          </w:tcPr>
          <w:p w14:paraId="679AF56F" w14:textId="77777777" w:rsidR="00CF5364" w:rsidRPr="00692564" w:rsidRDefault="00CF5364" w:rsidP="00CF5364">
            <w:pPr>
              <w:spacing w:line="240" w:lineRule="auto"/>
              <w:jc w:val="center"/>
              <w:rPr>
                <w:rFonts w:ascii="Verdana" w:hAnsi="Verdana" w:cs="Calibri"/>
                <w:b/>
                <w:sz w:val="18"/>
                <w:szCs w:val="18"/>
              </w:rPr>
            </w:pPr>
          </w:p>
        </w:tc>
        <w:tc>
          <w:tcPr>
            <w:tcW w:w="630" w:type="dxa"/>
            <w:vMerge/>
            <w:tcBorders>
              <w:bottom w:val="single" w:sz="4" w:space="0" w:color="auto"/>
            </w:tcBorders>
            <w:shd w:val="clear" w:color="auto" w:fill="BFBFBF"/>
          </w:tcPr>
          <w:p w14:paraId="3EC68AF3" w14:textId="77777777" w:rsidR="00CF5364" w:rsidRPr="00692564" w:rsidRDefault="00CF5364" w:rsidP="00CF5364">
            <w:pPr>
              <w:spacing w:line="240" w:lineRule="auto"/>
              <w:jc w:val="center"/>
              <w:rPr>
                <w:rFonts w:ascii="Verdana" w:hAnsi="Verdana" w:cs="Calibri"/>
                <w:b/>
                <w:sz w:val="18"/>
                <w:szCs w:val="18"/>
              </w:rPr>
            </w:pPr>
          </w:p>
        </w:tc>
        <w:tc>
          <w:tcPr>
            <w:tcW w:w="918" w:type="dxa"/>
            <w:vMerge/>
            <w:tcBorders>
              <w:bottom w:val="single" w:sz="4" w:space="0" w:color="auto"/>
            </w:tcBorders>
            <w:shd w:val="clear" w:color="auto" w:fill="BFBFBF"/>
          </w:tcPr>
          <w:p w14:paraId="61CD6E22" w14:textId="77777777" w:rsidR="00CF5364" w:rsidRPr="00692564" w:rsidRDefault="00CF5364" w:rsidP="00CF5364">
            <w:pPr>
              <w:spacing w:line="240" w:lineRule="auto"/>
              <w:jc w:val="center"/>
              <w:rPr>
                <w:rFonts w:ascii="Verdana" w:hAnsi="Verdana" w:cs="Calibri"/>
                <w:b/>
                <w:sz w:val="18"/>
                <w:szCs w:val="18"/>
              </w:rPr>
            </w:pPr>
          </w:p>
        </w:tc>
        <w:tc>
          <w:tcPr>
            <w:tcW w:w="1127" w:type="dxa"/>
            <w:vMerge/>
            <w:tcBorders>
              <w:bottom w:val="single" w:sz="4" w:space="0" w:color="auto"/>
            </w:tcBorders>
            <w:shd w:val="clear" w:color="auto" w:fill="BFBFBF"/>
          </w:tcPr>
          <w:p w14:paraId="2106F0BC" w14:textId="77777777" w:rsidR="00CF5364" w:rsidRPr="00692564" w:rsidRDefault="00CF5364" w:rsidP="00CF5364">
            <w:pPr>
              <w:spacing w:line="240" w:lineRule="auto"/>
              <w:jc w:val="center"/>
              <w:rPr>
                <w:rFonts w:ascii="Verdana" w:hAnsi="Verdana" w:cs="Calibri"/>
                <w:b/>
                <w:sz w:val="18"/>
                <w:szCs w:val="18"/>
              </w:rPr>
            </w:pPr>
          </w:p>
        </w:tc>
        <w:tc>
          <w:tcPr>
            <w:tcW w:w="932" w:type="dxa"/>
            <w:vMerge/>
            <w:tcBorders>
              <w:bottom w:val="single" w:sz="4" w:space="0" w:color="auto"/>
            </w:tcBorders>
            <w:shd w:val="clear" w:color="auto" w:fill="BFBFBF"/>
          </w:tcPr>
          <w:p w14:paraId="224E22BB" w14:textId="77777777" w:rsidR="00CF5364" w:rsidRPr="00692564" w:rsidRDefault="00CF5364" w:rsidP="00CF5364">
            <w:pPr>
              <w:spacing w:line="240" w:lineRule="auto"/>
              <w:jc w:val="center"/>
              <w:rPr>
                <w:rFonts w:ascii="Verdana" w:hAnsi="Verdana" w:cs="Calibri"/>
                <w:b/>
                <w:sz w:val="18"/>
                <w:szCs w:val="18"/>
              </w:rPr>
            </w:pPr>
          </w:p>
        </w:tc>
      </w:tr>
      <w:tr w:rsidR="000B04A7" w:rsidRPr="00CF5364" w14:paraId="5DE3C86E" w14:textId="77777777" w:rsidTr="00177404">
        <w:tc>
          <w:tcPr>
            <w:tcW w:w="522" w:type="dxa"/>
            <w:shd w:val="clear" w:color="auto" w:fill="auto"/>
          </w:tcPr>
          <w:p w14:paraId="307A2C0F" w14:textId="7B21AC05" w:rsidR="000B04A7" w:rsidRPr="000B04A7" w:rsidRDefault="000B04A7" w:rsidP="00CF5364">
            <w:pPr>
              <w:spacing w:line="240" w:lineRule="auto"/>
              <w:jc w:val="center"/>
              <w:rPr>
                <w:rFonts w:ascii="Verdana" w:hAnsi="Verdana" w:cs="Calibri"/>
                <w:sz w:val="18"/>
                <w:szCs w:val="18"/>
              </w:rPr>
            </w:pPr>
            <w:r w:rsidRPr="000B04A7">
              <w:rPr>
                <w:rFonts w:ascii="Verdana" w:hAnsi="Verdana" w:cs="Calibri"/>
                <w:sz w:val="18"/>
                <w:szCs w:val="18"/>
              </w:rPr>
              <w:t>1.</w:t>
            </w:r>
          </w:p>
        </w:tc>
        <w:tc>
          <w:tcPr>
            <w:tcW w:w="4936" w:type="dxa"/>
            <w:gridSpan w:val="2"/>
            <w:tcBorders>
              <w:bottom w:val="nil"/>
              <w:right w:val="single" w:sz="4" w:space="0" w:color="auto"/>
            </w:tcBorders>
            <w:shd w:val="clear" w:color="auto" w:fill="auto"/>
          </w:tcPr>
          <w:p w14:paraId="59F8F61E" w14:textId="02716D63" w:rsidR="000B04A7" w:rsidRPr="00177404" w:rsidRDefault="00320A65" w:rsidP="00CF5364">
            <w:pPr>
              <w:spacing w:line="240" w:lineRule="auto"/>
              <w:jc w:val="left"/>
              <w:rPr>
                <w:rFonts w:asciiTheme="minorHAnsi" w:hAnsiTheme="minorHAnsi" w:cstheme="minorHAnsi"/>
                <w:sz w:val="20"/>
              </w:rPr>
            </w:pPr>
            <w:hyperlink r:id="rId17" w:history="1">
              <w:r w:rsidR="00177404" w:rsidRPr="00177404">
                <w:rPr>
                  <w:rStyle w:val="Hipercze"/>
                  <w:rFonts w:asciiTheme="minorHAnsi" w:hAnsiTheme="minorHAnsi" w:cstheme="minorHAnsi"/>
                  <w:color w:val="auto"/>
                  <w:sz w:val="20"/>
                  <w:u w:val="none"/>
                  <w:shd w:val="clear" w:color="auto" w:fill="FDFDFD"/>
                </w:rPr>
                <w:t>REMONT KLESZCZY SZYNOWYCH ZWA-75</w:t>
              </w:r>
            </w:hyperlink>
          </w:p>
        </w:tc>
        <w:tc>
          <w:tcPr>
            <w:tcW w:w="1142" w:type="dxa"/>
            <w:tcBorders>
              <w:left w:val="single" w:sz="4" w:space="0" w:color="auto"/>
              <w:bottom w:val="nil"/>
              <w:right w:val="single" w:sz="4" w:space="0" w:color="auto"/>
            </w:tcBorders>
            <w:shd w:val="clear" w:color="auto" w:fill="auto"/>
          </w:tcPr>
          <w:p w14:paraId="3F06BF5B" w14:textId="53463389" w:rsidR="000B04A7" w:rsidRPr="000B04A7" w:rsidRDefault="00177404" w:rsidP="00CF5364">
            <w:pPr>
              <w:spacing w:line="240" w:lineRule="auto"/>
              <w:jc w:val="center"/>
              <w:rPr>
                <w:rFonts w:ascii="Verdana" w:hAnsi="Verdana" w:cs="Calibri"/>
                <w:sz w:val="18"/>
                <w:szCs w:val="18"/>
              </w:rPr>
            </w:pPr>
            <w:r>
              <w:rPr>
                <w:rFonts w:ascii="Verdana" w:hAnsi="Verdana" w:cs="Calibri"/>
                <w:sz w:val="18"/>
                <w:szCs w:val="18"/>
              </w:rPr>
              <w:t>1</w:t>
            </w:r>
          </w:p>
        </w:tc>
        <w:tc>
          <w:tcPr>
            <w:tcW w:w="630" w:type="dxa"/>
            <w:tcBorders>
              <w:left w:val="single" w:sz="4" w:space="0" w:color="auto"/>
              <w:bottom w:val="nil"/>
              <w:right w:val="single" w:sz="4" w:space="0" w:color="auto"/>
            </w:tcBorders>
            <w:shd w:val="clear" w:color="auto" w:fill="auto"/>
          </w:tcPr>
          <w:p w14:paraId="00E7D377" w14:textId="3911F0ED" w:rsidR="000B04A7" w:rsidRPr="000B04A7" w:rsidRDefault="00177404" w:rsidP="00CF5364">
            <w:pPr>
              <w:spacing w:line="240" w:lineRule="auto"/>
              <w:jc w:val="center"/>
              <w:rPr>
                <w:rFonts w:ascii="Verdana" w:hAnsi="Verdana" w:cs="Calibri"/>
                <w:sz w:val="18"/>
                <w:szCs w:val="18"/>
              </w:rPr>
            </w:pPr>
            <w:r>
              <w:rPr>
                <w:rFonts w:ascii="Verdana" w:hAnsi="Verdana" w:cs="Calibri"/>
                <w:sz w:val="18"/>
                <w:szCs w:val="18"/>
              </w:rPr>
              <w:t>SZTUKA</w:t>
            </w:r>
          </w:p>
        </w:tc>
        <w:tc>
          <w:tcPr>
            <w:tcW w:w="918" w:type="dxa"/>
            <w:tcBorders>
              <w:left w:val="single" w:sz="4" w:space="0" w:color="auto"/>
              <w:bottom w:val="nil"/>
              <w:right w:val="single" w:sz="4" w:space="0" w:color="auto"/>
            </w:tcBorders>
            <w:shd w:val="clear" w:color="auto" w:fill="auto"/>
          </w:tcPr>
          <w:p w14:paraId="58A821B2" w14:textId="77777777" w:rsidR="000B04A7" w:rsidRPr="000B04A7" w:rsidRDefault="000B04A7" w:rsidP="00CF5364">
            <w:pPr>
              <w:spacing w:line="240" w:lineRule="auto"/>
              <w:jc w:val="center"/>
              <w:rPr>
                <w:rFonts w:ascii="Verdana" w:hAnsi="Verdana" w:cs="Calibri"/>
                <w:sz w:val="18"/>
                <w:szCs w:val="18"/>
              </w:rPr>
            </w:pPr>
          </w:p>
        </w:tc>
        <w:tc>
          <w:tcPr>
            <w:tcW w:w="1127" w:type="dxa"/>
            <w:tcBorders>
              <w:left w:val="single" w:sz="4" w:space="0" w:color="auto"/>
              <w:bottom w:val="nil"/>
              <w:right w:val="single" w:sz="4" w:space="0" w:color="auto"/>
            </w:tcBorders>
            <w:shd w:val="clear" w:color="auto" w:fill="auto"/>
          </w:tcPr>
          <w:p w14:paraId="45217C9C" w14:textId="77777777" w:rsidR="000B04A7" w:rsidRPr="000B04A7" w:rsidRDefault="000B04A7" w:rsidP="00CF5364">
            <w:pPr>
              <w:spacing w:line="240" w:lineRule="auto"/>
              <w:jc w:val="center"/>
              <w:rPr>
                <w:rFonts w:ascii="Verdana" w:hAnsi="Verdana" w:cs="Calibri"/>
                <w:sz w:val="18"/>
                <w:szCs w:val="18"/>
              </w:rPr>
            </w:pPr>
          </w:p>
        </w:tc>
        <w:tc>
          <w:tcPr>
            <w:tcW w:w="932" w:type="dxa"/>
            <w:tcBorders>
              <w:left w:val="single" w:sz="4" w:space="0" w:color="auto"/>
              <w:bottom w:val="nil"/>
            </w:tcBorders>
            <w:shd w:val="clear" w:color="auto" w:fill="auto"/>
          </w:tcPr>
          <w:p w14:paraId="30B654E6" w14:textId="0053E49E" w:rsidR="000B04A7" w:rsidRPr="000B04A7" w:rsidRDefault="000B04A7" w:rsidP="00CF5364">
            <w:pPr>
              <w:spacing w:line="240" w:lineRule="auto"/>
              <w:jc w:val="center"/>
              <w:rPr>
                <w:rFonts w:ascii="Verdana" w:hAnsi="Verdana" w:cs="Calibri"/>
                <w:sz w:val="18"/>
                <w:szCs w:val="18"/>
              </w:rPr>
            </w:pPr>
            <w:r w:rsidRPr="000B04A7">
              <w:rPr>
                <w:rFonts w:ascii="Verdana" w:hAnsi="Verdana" w:cs="Calibri"/>
                <w:sz w:val="18"/>
                <w:szCs w:val="18"/>
              </w:rPr>
              <w:t>PLN</w:t>
            </w:r>
          </w:p>
        </w:tc>
      </w:tr>
      <w:tr w:rsidR="0022405A" w:rsidRPr="00CF5364" w14:paraId="103F3DD2" w14:textId="77777777" w:rsidTr="00177404">
        <w:tc>
          <w:tcPr>
            <w:tcW w:w="522" w:type="dxa"/>
            <w:tcBorders>
              <w:top w:val="single" w:sz="4" w:space="0" w:color="auto"/>
              <w:left w:val="nil"/>
              <w:bottom w:val="nil"/>
              <w:right w:val="nil"/>
            </w:tcBorders>
            <w:shd w:val="clear" w:color="auto" w:fill="auto"/>
          </w:tcPr>
          <w:p w14:paraId="6B15D82A" w14:textId="77777777" w:rsidR="0022405A" w:rsidRPr="00692564" w:rsidRDefault="0022405A" w:rsidP="00CF5364">
            <w:pPr>
              <w:spacing w:line="240" w:lineRule="auto"/>
              <w:jc w:val="center"/>
              <w:rPr>
                <w:rFonts w:ascii="Verdana" w:hAnsi="Verdana" w:cs="Calibri"/>
                <w:b/>
                <w:sz w:val="18"/>
                <w:szCs w:val="18"/>
              </w:rPr>
            </w:pPr>
          </w:p>
        </w:tc>
        <w:tc>
          <w:tcPr>
            <w:tcW w:w="4936" w:type="dxa"/>
            <w:gridSpan w:val="2"/>
            <w:tcBorders>
              <w:top w:val="single" w:sz="4" w:space="0" w:color="auto"/>
              <w:left w:val="nil"/>
              <w:bottom w:val="nil"/>
              <w:right w:val="single" w:sz="4" w:space="0" w:color="auto"/>
            </w:tcBorders>
            <w:shd w:val="clear" w:color="auto" w:fill="auto"/>
          </w:tcPr>
          <w:p w14:paraId="4012B5F9" w14:textId="77777777" w:rsidR="0022405A" w:rsidRPr="00692564" w:rsidRDefault="0022405A" w:rsidP="00CF5364">
            <w:pPr>
              <w:spacing w:line="240" w:lineRule="auto"/>
              <w:jc w:val="left"/>
              <w:rPr>
                <w:rFonts w:ascii="Verdana" w:hAnsi="Verdana" w:cs="Calibri"/>
                <w:b/>
                <w:sz w:val="18"/>
                <w:szCs w:val="18"/>
              </w:rPr>
            </w:pPr>
          </w:p>
        </w:tc>
        <w:tc>
          <w:tcPr>
            <w:tcW w:w="2690" w:type="dxa"/>
            <w:gridSpan w:val="3"/>
            <w:tcBorders>
              <w:top w:val="single" w:sz="4" w:space="0" w:color="auto"/>
              <w:left w:val="single" w:sz="4" w:space="0" w:color="auto"/>
              <w:bottom w:val="single" w:sz="4" w:space="0" w:color="auto"/>
              <w:right w:val="single" w:sz="4" w:space="0" w:color="auto"/>
            </w:tcBorders>
            <w:shd w:val="clear" w:color="auto" w:fill="1A7466"/>
          </w:tcPr>
          <w:p w14:paraId="28DBEEE5" w14:textId="77777777" w:rsidR="0022405A" w:rsidRPr="00692564" w:rsidRDefault="0022405A" w:rsidP="00CF5364">
            <w:pPr>
              <w:spacing w:line="240" w:lineRule="auto"/>
              <w:jc w:val="right"/>
              <w:rPr>
                <w:rFonts w:ascii="Verdana" w:hAnsi="Verdana" w:cs="Calibri"/>
                <w:b/>
                <w:sz w:val="18"/>
                <w:szCs w:val="18"/>
              </w:rPr>
            </w:pPr>
            <w:r w:rsidRPr="00692564">
              <w:rPr>
                <w:rFonts w:ascii="Verdana" w:hAnsi="Verdana" w:cs="CIDFont+F1"/>
                <w:b/>
                <w:sz w:val="18"/>
                <w:szCs w:val="18"/>
              </w:rPr>
              <w:t>Ogółem wartość zamówienia</w:t>
            </w:r>
          </w:p>
        </w:tc>
        <w:tc>
          <w:tcPr>
            <w:tcW w:w="2059" w:type="dxa"/>
            <w:gridSpan w:val="2"/>
            <w:tcBorders>
              <w:top w:val="single" w:sz="4" w:space="0" w:color="auto"/>
              <w:left w:val="single" w:sz="4" w:space="0" w:color="auto"/>
              <w:bottom w:val="single" w:sz="4" w:space="0" w:color="auto"/>
            </w:tcBorders>
            <w:shd w:val="clear" w:color="auto" w:fill="auto"/>
          </w:tcPr>
          <w:p w14:paraId="7E1F424B" w14:textId="77777777" w:rsidR="0022405A" w:rsidRPr="00692564" w:rsidRDefault="0022405A" w:rsidP="00CF5364">
            <w:pPr>
              <w:spacing w:line="240" w:lineRule="auto"/>
              <w:jc w:val="center"/>
              <w:rPr>
                <w:rFonts w:ascii="Verdana" w:hAnsi="Verdana" w:cs="Calibri"/>
                <w:b/>
                <w:sz w:val="18"/>
                <w:szCs w:val="18"/>
              </w:rPr>
            </w:pPr>
          </w:p>
        </w:tc>
      </w:tr>
      <w:tr w:rsidR="00CF5364" w:rsidRPr="00CF5364" w14:paraId="41BBD563" w14:textId="77777777" w:rsidTr="00177404">
        <w:tc>
          <w:tcPr>
            <w:tcW w:w="522" w:type="dxa"/>
            <w:tcBorders>
              <w:top w:val="nil"/>
              <w:left w:val="nil"/>
              <w:bottom w:val="nil"/>
              <w:right w:val="nil"/>
            </w:tcBorders>
            <w:shd w:val="clear" w:color="auto" w:fill="auto"/>
          </w:tcPr>
          <w:p w14:paraId="65335D74" w14:textId="77777777" w:rsidR="00CF5364" w:rsidRPr="00692564" w:rsidRDefault="00CF5364" w:rsidP="00CF5364">
            <w:pPr>
              <w:spacing w:line="240" w:lineRule="auto"/>
              <w:jc w:val="center"/>
              <w:rPr>
                <w:rFonts w:ascii="Verdana" w:hAnsi="Verdana" w:cs="Calibri"/>
                <w:b/>
                <w:sz w:val="18"/>
                <w:szCs w:val="18"/>
              </w:rPr>
            </w:pPr>
          </w:p>
        </w:tc>
        <w:tc>
          <w:tcPr>
            <w:tcW w:w="4936" w:type="dxa"/>
            <w:gridSpan w:val="2"/>
            <w:tcBorders>
              <w:top w:val="nil"/>
              <w:left w:val="nil"/>
              <w:bottom w:val="nil"/>
              <w:right w:val="single" w:sz="4" w:space="0" w:color="auto"/>
            </w:tcBorders>
            <w:shd w:val="clear" w:color="auto" w:fill="auto"/>
          </w:tcPr>
          <w:p w14:paraId="7E9525DF" w14:textId="77777777" w:rsidR="00CF5364" w:rsidRPr="00692564" w:rsidRDefault="00CF5364" w:rsidP="00CF5364">
            <w:pPr>
              <w:spacing w:line="240" w:lineRule="auto"/>
              <w:jc w:val="left"/>
              <w:rPr>
                <w:rFonts w:ascii="Verdana" w:hAnsi="Verdana" w:cs="Calibri"/>
                <w:b/>
                <w:sz w:val="18"/>
                <w:szCs w:val="18"/>
              </w:rPr>
            </w:pPr>
          </w:p>
        </w:tc>
        <w:tc>
          <w:tcPr>
            <w:tcW w:w="2690" w:type="dxa"/>
            <w:gridSpan w:val="3"/>
            <w:tcBorders>
              <w:top w:val="single" w:sz="4" w:space="0" w:color="auto"/>
              <w:left w:val="single" w:sz="4" w:space="0" w:color="auto"/>
              <w:bottom w:val="single" w:sz="4" w:space="0" w:color="auto"/>
              <w:right w:val="single" w:sz="4" w:space="0" w:color="auto"/>
            </w:tcBorders>
            <w:shd w:val="clear" w:color="auto" w:fill="1A7466"/>
          </w:tcPr>
          <w:p w14:paraId="3ADACA15" w14:textId="77777777" w:rsidR="00CF5364" w:rsidRPr="00692564" w:rsidRDefault="00CF5364" w:rsidP="00CF5364">
            <w:pPr>
              <w:spacing w:line="240" w:lineRule="auto"/>
              <w:jc w:val="right"/>
              <w:rPr>
                <w:rFonts w:ascii="Verdana" w:hAnsi="Verdana" w:cs="Calibri"/>
                <w:b/>
                <w:sz w:val="18"/>
                <w:szCs w:val="18"/>
              </w:rPr>
            </w:pPr>
            <w:r w:rsidRPr="00692564">
              <w:rPr>
                <w:rFonts w:ascii="Verdana" w:hAnsi="Verdana" w:cs="CIDFont+F1"/>
                <w:b/>
                <w:sz w:val="18"/>
                <w:szCs w:val="18"/>
              </w:rPr>
              <w:t>Ilość pozycji zamówienia</w:t>
            </w:r>
          </w:p>
        </w:tc>
        <w:tc>
          <w:tcPr>
            <w:tcW w:w="2059" w:type="dxa"/>
            <w:gridSpan w:val="2"/>
            <w:tcBorders>
              <w:top w:val="single" w:sz="4" w:space="0" w:color="auto"/>
              <w:left w:val="single" w:sz="4" w:space="0" w:color="auto"/>
              <w:bottom w:val="single" w:sz="4" w:space="0" w:color="auto"/>
            </w:tcBorders>
            <w:shd w:val="clear" w:color="auto" w:fill="auto"/>
          </w:tcPr>
          <w:p w14:paraId="76875B05" w14:textId="0C8204E5" w:rsidR="00CF5364" w:rsidRPr="00692564" w:rsidRDefault="00177404" w:rsidP="00CF5364">
            <w:pPr>
              <w:spacing w:line="240" w:lineRule="auto"/>
              <w:jc w:val="center"/>
              <w:rPr>
                <w:rFonts w:ascii="Verdana" w:hAnsi="Verdana" w:cs="Calibri"/>
                <w:b/>
                <w:sz w:val="18"/>
                <w:szCs w:val="18"/>
              </w:rPr>
            </w:pPr>
            <w:r>
              <w:rPr>
                <w:rFonts w:ascii="Verdana" w:hAnsi="Verdana" w:cs="Calibri"/>
                <w:b/>
                <w:sz w:val="18"/>
                <w:szCs w:val="18"/>
              </w:rPr>
              <w:t>1</w:t>
            </w:r>
          </w:p>
        </w:tc>
      </w:tr>
      <w:tr w:rsidR="00CF5364" w:rsidRPr="00CF5364" w14:paraId="4E09CFEF" w14:textId="77777777" w:rsidTr="00177404">
        <w:tc>
          <w:tcPr>
            <w:tcW w:w="5458" w:type="dxa"/>
            <w:gridSpan w:val="3"/>
            <w:tcBorders>
              <w:top w:val="nil"/>
              <w:left w:val="nil"/>
              <w:bottom w:val="nil"/>
              <w:right w:val="nil"/>
            </w:tcBorders>
          </w:tcPr>
          <w:p w14:paraId="5DF6197E" w14:textId="77777777" w:rsidR="00CF5364" w:rsidRPr="00692564" w:rsidRDefault="00CF5364" w:rsidP="00CF5364">
            <w:pPr>
              <w:spacing w:line="240" w:lineRule="auto"/>
              <w:jc w:val="left"/>
              <w:rPr>
                <w:rFonts w:ascii="Verdana" w:hAnsi="Verdana" w:cs="Calibri"/>
                <w:sz w:val="18"/>
                <w:szCs w:val="18"/>
              </w:rPr>
            </w:pPr>
          </w:p>
        </w:tc>
        <w:tc>
          <w:tcPr>
            <w:tcW w:w="4749" w:type="dxa"/>
            <w:gridSpan w:val="5"/>
            <w:tcBorders>
              <w:top w:val="nil"/>
              <w:left w:val="nil"/>
              <w:bottom w:val="nil"/>
              <w:right w:val="nil"/>
            </w:tcBorders>
          </w:tcPr>
          <w:p w14:paraId="453CF182"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16DB1CDE" w14:textId="77777777" w:rsidTr="00177404">
        <w:tc>
          <w:tcPr>
            <w:tcW w:w="5458" w:type="dxa"/>
            <w:gridSpan w:val="3"/>
            <w:tcBorders>
              <w:top w:val="nil"/>
              <w:left w:val="nil"/>
              <w:bottom w:val="nil"/>
              <w:right w:val="nil"/>
            </w:tcBorders>
          </w:tcPr>
          <w:p w14:paraId="697AD724" w14:textId="77777777" w:rsidR="00CF5364" w:rsidRPr="00692564" w:rsidRDefault="00CF5364" w:rsidP="00CF5364">
            <w:pPr>
              <w:spacing w:line="240" w:lineRule="auto"/>
              <w:jc w:val="left"/>
              <w:rPr>
                <w:rFonts w:ascii="Verdana" w:hAnsi="Verdana" w:cs="Calibri"/>
                <w:sz w:val="18"/>
                <w:szCs w:val="18"/>
              </w:rPr>
            </w:pPr>
          </w:p>
        </w:tc>
        <w:tc>
          <w:tcPr>
            <w:tcW w:w="4749" w:type="dxa"/>
            <w:gridSpan w:val="5"/>
            <w:tcBorders>
              <w:top w:val="nil"/>
              <w:left w:val="nil"/>
              <w:bottom w:val="nil"/>
              <w:right w:val="nil"/>
            </w:tcBorders>
          </w:tcPr>
          <w:p w14:paraId="38136890" w14:textId="77777777" w:rsidR="00CF5364" w:rsidRDefault="00CF5364" w:rsidP="00CF5364">
            <w:pPr>
              <w:spacing w:line="240" w:lineRule="auto"/>
              <w:jc w:val="left"/>
              <w:rPr>
                <w:rFonts w:ascii="Verdana" w:hAnsi="Verdana" w:cs="Calibri"/>
                <w:sz w:val="18"/>
                <w:szCs w:val="18"/>
              </w:rPr>
            </w:pPr>
          </w:p>
          <w:p w14:paraId="289C7FAF" w14:textId="77777777" w:rsidR="00651808" w:rsidRPr="00692564" w:rsidRDefault="00651808" w:rsidP="00CF5364">
            <w:pPr>
              <w:spacing w:line="240" w:lineRule="auto"/>
              <w:jc w:val="left"/>
              <w:rPr>
                <w:rFonts w:ascii="Verdana" w:hAnsi="Verdana" w:cs="Calibri"/>
                <w:sz w:val="18"/>
                <w:szCs w:val="18"/>
              </w:rPr>
            </w:pPr>
          </w:p>
        </w:tc>
      </w:tr>
      <w:tr w:rsidR="00CF5364" w:rsidRPr="00CF5364" w14:paraId="77AF4686" w14:textId="77777777" w:rsidTr="00177404">
        <w:tc>
          <w:tcPr>
            <w:tcW w:w="5458" w:type="dxa"/>
            <w:gridSpan w:val="3"/>
            <w:tcBorders>
              <w:top w:val="nil"/>
              <w:left w:val="nil"/>
              <w:bottom w:val="nil"/>
              <w:right w:val="nil"/>
            </w:tcBorders>
          </w:tcPr>
          <w:p w14:paraId="6EEF1E47" w14:textId="77777777" w:rsidR="00CF5364" w:rsidRPr="00692564" w:rsidRDefault="00CF5364" w:rsidP="00CF5364">
            <w:pPr>
              <w:spacing w:line="240" w:lineRule="auto"/>
              <w:jc w:val="left"/>
              <w:rPr>
                <w:rFonts w:ascii="Verdana" w:hAnsi="Verdana" w:cs="Calibri"/>
                <w:sz w:val="18"/>
                <w:szCs w:val="18"/>
              </w:rPr>
            </w:pPr>
          </w:p>
        </w:tc>
        <w:tc>
          <w:tcPr>
            <w:tcW w:w="4749" w:type="dxa"/>
            <w:gridSpan w:val="5"/>
            <w:tcBorders>
              <w:top w:val="nil"/>
              <w:left w:val="nil"/>
              <w:bottom w:val="nil"/>
              <w:right w:val="nil"/>
            </w:tcBorders>
          </w:tcPr>
          <w:p w14:paraId="66697B62"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noProof/>
                <w:sz w:val="18"/>
                <w:szCs w:val="18"/>
                <w:lang w:eastAsia="pl-PL"/>
              </w:rPr>
              <mc:AlternateContent>
                <mc:Choice Requires="wps">
                  <w:drawing>
                    <wp:anchor distT="0" distB="0" distL="114300" distR="114300" simplePos="0" relativeHeight="25165516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B8EEEE" id="Łącznik prosty 2"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177404">
        <w:tc>
          <w:tcPr>
            <w:tcW w:w="5458" w:type="dxa"/>
            <w:gridSpan w:val="3"/>
            <w:tcBorders>
              <w:top w:val="nil"/>
              <w:left w:val="nil"/>
              <w:bottom w:val="nil"/>
              <w:right w:val="nil"/>
            </w:tcBorders>
          </w:tcPr>
          <w:p w14:paraId="5F2DF774" w14:textId="77777777" w:rsidR="00651808" w:rsidRDefault="00651808" w:rsidP="00CF5364">
            <w:pPr>
              <w:spacing w:line="240" w:lineRule="auto"/>
              <w:jc w:val="center"/>
              <w:rPr>
                <w:rFonts w:ascii="Verdana" w:hAnsi="Verdana" w:cs="CIDFont+F2"/>
                <w:sz w:val="18"/>
                <w:szCs w:val="18"/>
              </w:rPr>
            </w:pPr>
          </w:p>
          <w:p w14:paraId="1A318069" w14:textId="1488CD05" w:rsidR="00CF5364" w:rsidRPr="00692564" w:rsidRDefault="00CF5364" w:rsidP="00CF5364">
            <w:pPr>
              <w:spacing w:line="240" w:lineRule="auto"/>
              <w:jc w:val="center"/>
              <w:rPr>
                <w:rFonts w:ascii="Verdana" w:hAnsi="Verdana" w:cs="Calibri"/>
                <w:sz w:val="18"/>
                <w:szCs w:val="18"/>
              </w:rPr>
            </w:pPr>
            <w:r w:rsidRPr="00692564">
              <w:rPr>
                <w:rFonts w:ascii="Verdana" w:hAnsi="Verdana" w:cs="CIDFont+F2"/>
                <w:sz w:val="18"/>
                <w:szCs w:val="18"/>
              </w:rPr>
              <w:t>Podpis osoby upoważnionej</w:t>
            </w:r>
          </w:p>
        </w:tc>
        <w:tc>
          <w:tcPr>
            <w:tcW w:w="4749" w:type="dxa"/>
            <w:gridSpan w:val="5"/>
            <w:tcBorders>
              <w:top w:val="nil"/>
              <w:left w:val="nil"/>
              <w:bottom w:val="nil"/>
              <w:right w:val="nil"/>
            </w:tcBorders>
          </w:tcPr>
          <w:p w14:paraId="550BE3EA" w14:textId="77777777" w:rsidR="00651808" w:rsidRDefault="00651808" w:rsidP="00CF5364">
            <w:pPr>
              <w:spacing w:line="240" w:lineRule="auto"/>
              <w:jc w:val="center"/>
              <w:rPr>
                <w:rFonts w:ascii="Verdana" w:hAnsi="Verdana" w:cs="CIDFont+F2"/>
                <w:sz w:val="18"/>
                <w:szCs w:val="18"/>
              </w:rPr>
            </w:pPr>
          </w:p>
          <w:p w14:paraId="78180E30" w14:textId="359FF878" w:rsidR="00CF5364" w:rsidRPr="00692564" w:rsidRDefault="00CF5364" w:rsidP="00CF5364">
            <w:pPr>
              <w:spacing w:line="240" w:lineRule="auto"/>
              <w:jc w:val="center"/>
              <w:rPr>
                <w:rFonts w:ascii="Verdana" w:hAnsi="Verdana" w:cs="Calibri"/>
                <w:sz w:val="18"/>
                <w:szCs w:val="18"/>
              </w:rPr>
            </w:pPr>
            <w:r w:rsidRPr="00692564">
              <w:rPr>
                <w:rFonts w:ascii="Verdana" w:hAnsi="Verdana" w:cs="CIDFont+F2"/>
                <w:sz w:val="18"/>
                <w:szCs w:val="18"/>
              </w:rPr>
              <w:t>Zatwierdził</w:t>
            </w:r>
          </w:p>
        </w:tc>
      </w:tr>
    </w:tbl>
    <w:p w14:paraId="6F61D740"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414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5400D26" id="Łącznik prosty 1"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CF5364" w14:paraId="4628912E" w14:textId="77777777" w:rsidTr="003474D2">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8D14AB">
        <w:trPr>
          <w:trHeight w:val="372"/>
        </w:trPr>
        <w:tc>
          <w:tcPr>
            <w:tcW w:w="10065" w:type="dxa"/>
          </w:tcPr>
          <w:p w14:paraId="1D566050" w14:textId="4A50A84D" w:rsidR="00CF5364" w:rsidRPr="00973A01" w:rsidRDefault="00CF5364" w:rsidP="008D69F2">
            <w:pPr>
              <w:numPr>
                <w:ilvl w:val="0"/>
                <w:numId w:val="35"/>
              </w:numPr>
              <w:spacing w:line="240" w:lineRule="auto"/>
              <w:contextualSpacing/>
              <w:jc w:val="left"/>
              <w:rPr>
                <w:rFonts w:asciiTheme="minorHAnsi" w:hAnsiTheme="minorHAnsi" w:cstheme="minorHAnsi"/>
                <w:szCs w:val="22"/>
              </w:rPr>
            </w:pPr>
            <w:r w:rsidRPr="00973A01">
              <w:rPr>
                <w:rFonts w:asciiTheme="minorHAnsi" w:hAnsiTheme="minorHAnsi" w:cstheme="minorHAnsi"/>
                <w:szCs w:val="22"/>
              </w:rPr>
              <w:t xml:space="preserve">Nr postępowania: </w:t>
            </w:r>
            <w:r w:rsidR="00A74424">
              <w:rPr>
                <w:rFonts w:asciiTheme="minorHAnsi" w:hAnsiTheme="minorHAnsi" w:cstheme="minorHAnsi"/>
                <w:szCs w:val="22"/>
              </w:rPr>
              <w:t>POST/PEC/PEC/ZWS/00363</w:t>
            </w:r>
            <w:r w:rsidR="00973A01" w:rsidRPr="00973A01">
              <w:rPr>
                <w:rFonts w:asciiTheme="minorHAnsi" w:hAnsiTheme="minorHAnsi" w:cstheme="minorHAnsi"/>
                <w:szCs w:val="22"/>
              </w:rPr>
              <w:t>/2025</w:t>
            </w:r>
          </w:p>
        </w:tc>
      </w:tr>
      <w:tr w:rsidR="00CF5364" w:rsidRPr="00CF5364" w14:paraId="3F637EF0" w14:textId="77777777" w:rsidTr="003474D2">
        <w:tc>
          <w:tcPr>
            <w:tcW w:w="10065" w:type="dxa"/>
          </w:tcPr>
          <w:p w14:paraId="0E070BFC" w14:textId="3867982E" w:rsidR="00CF5364" w:rsidRPr="00A74424" w:rsidRDefault="00CF5364" w:rsidP="00A74424">
            <w:pPr>
              <w:pStyle w:val="Nagwek2"/>
              <w:numPr>
                <w:ilvl w:val="0"/>
                <w:numId w:val="35"/>
              </w:numPr>
              <w:spacing w:before="0"/>
              <w:outlineLvl w:val="1"/>
              <w:rPr>
                <w:rFonts w:asciiTheme="minorHAnsi" w:hAnsiTheme="minorHAnsi" w:cstheme="minorHAnsi"/>
                <w:b w:val="0"/>
                <w:szCs w:val="22"/>
                <w:lang w:val="pl-PL"/>
              </w:rPr>
            </w:pPr>
            <w:r w:rsidRPr="00A74424">
              <w:rPr>
                <w:rFonts w:asciiTheme="minorHAnsi" w:hAnsiTheme="minorHAnsi" w:cstheme="minorHAnsi"/>
                <w:b w:val="0"/>
                <w:szCs w:val="22"/>
                <w:lang w:val="pl-PL"/>
              </w:rPr>
              <w:t>Nazwa postępowania:</w:t>
            </w:r>
            <w:r w:rsidR="008D14AB" w:rsidRPr="00A74424">
              <w:rPr>
                <w:rFonts w:asciiTheme="minorHAnsi" w:hAnsiTheme="minorHAnsi" w:cstheme="minorHAnsi"/>
                <w:b w:val="0"/>
                <w:szCs w:val="22"/>
                <w:lang w:val="pl-PL"/>
              </w:rPr>
              <w:t xml:space="preserve"> </w:t>
            </w:r>
            <w:r w:rsidR="00A74424" w:rsidRPr="00A74424">
              <w:rPr>
                <w:rFonts w:asciiTheme="minorHAnsi" w:hAnsiTheme="minorHAnsi" w:cstheme="minorHAnsi"/>
                <w:b w:val="0"/>
                <w:szCs w:val="22"/>
                <w:lang w:val="pl-PL"/>
              </w:rPr>
              <w:t>Remont kleszcza szynowego ZWA-75 w PGE Energia Ciepła S.A. Oddział w Szczecinie</w:t>
            </w:r>
            <w:r w:rsidR="00A74424">
              <w:rPr>
                <w:rFonts w:asciiTheme="minorHAnsi" w:hAnsiTheme="minorHAnsi" w:cstheme="minorHAnsi"/>
                <w:b w:val="0"/>
                <w:szCs w:val="22"/>
                <w:lang w:val="pl-PL"/>
              </w:rPr>
              <w:t>.</w:t>
            </w:r>
          </w:p>
        </w:tc>
      </w:tr>
      <w:tr w:rsidR="00CF5364" w:rsidRPr="00CF5364" w14:paraId="7843DE92" w14:textId="77777777" w:rsidTr="003474D2">
        <w:tc>
          <w:tcPr>
            <w:tcW w:w="10065" w:type="dxa"/>
          </w:tcPr>
          <w:p w14:paraId="6709A676" w14:textId="77777777" w:rsidR="00CF5364" w:rsidRPr="00CF5364" w:rsidRDefault="00CF5364" w:rsidP="008D69F2">
            <w:pPr>
              <w:numPr>
                <w:ilvl w:val="0"/>
                <w:numId w:val="3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CF5364" w:rsidRPr="00CF5364" w14:paraId="4D883095" w14:textId="77777777" w:rsidTr="003474D2">
        <w:tc>
          <w:tcPr>
            <w:tcW w:w="10065" w:type="dxa"/>
          </w:tcPr>
          <w:p w14:paraId="5EBE81D8" w14:textId="77777777" w:rsidR="00CF5364" w:rsidRPr="00CF5364" w:rsidRDefault="00CF5364" w:rsidP="008D69F2">
            <w:pPr>
              <w:numPr>
                <w:ilvl w:val="0"/>
                <w:numId w:val="35"/>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3474D2">
        <w:tc>
          <w:tcPr>
            <w:tcW w:w="10065" w:type="dxa"/>
          </w:tcPr>
          <w:p w14:paraId="7CBC9A4B" w14:textId="77777777" w:rsidR="00CF5364" w:rsidRPr="00CF5364" w:rsidRDefault="00CF5364" w:rsidP="008D69F2">
            <w:pPr>
              <w:numPr>
                <w:ilvl w:val="0"/>
                <w:numId w:val="35"/>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3474D2">
        <w:tc>
          <w:tcPr>
            <w:tcW w:w="10065" w:type="dxa"/>
          </w:tcPr>
          <w:p w14:paraId="1F1A6807" w14:textId="77777777" w:rsidR="00CF5364" w:rsidRPr="00CF5364" w:rsidRDefault="00CF5364" w:rsidP="008D69F2">
            <w:pPr>
              <w:numPr>
                <w:ilvl w:val="0"/>
                <w:numId w:val="35"/>
              </w:numPr>
              <w:spacing w:line="240" w:lineRule="auto"/>
              <w:contextualSpacing/>
              <w:jc w:val="left"/>
              <w:rPr>
                <w:rFonts w:cs="CIDFont+F2"/>
                <w:szCs w:val="22"/>
              </w:rPr>
            </w:pPr>
            <w:r w:rsidRPr="00CF5364">
              <w:rPr>
                <w:rFonts w:cs="CIDFont+F2"/>
                <w:szCs w:val="22"/>
              </w:rPr>
              <w:t>Osoba do kontaktu ze strony Zamawiającego:</w:t>
            </w:r>
          </w:p>
          <w:p w14:paraId="53159761" w14:textId="77777777" w:rsidR="00CF5364" w:rsidRPr="00847179" w:rsidRDefault="00CF5364" w:rsidP="00CF5364">
            <w:pPr>
              <w:spacing w:line="240" w:lineRule="auto"/>
              <w:ind w:left="360"/>
              <w:contextualSpacing/>
              <w:rPr>
                <w:rFonts w:cs="CIDFont+F2"/>
                <w:szCs w:val="22"/>
                <w:highlight w:val="lightGray"/>
              </w:rPr>
            </w:pPr>
            <w:r w:rsidRPr="00847179">
              <w:rPr>
                <w:rFonts w:cs="CIDFont+F2"/>
                <w:szCs w:val="22"/>
                <w:highlight w:val="lightGray"/>
              </w:rPr>
              <w:t>Imię i Nazwisko:</w:t>
            </w:r>
          </w:p>
          <w:p w14:paraId="7E5D3EF9" w14:textId="77777777" w:rsidR="00CF5364" w:rsidRPr="00847179" w:rsidRDefault="00CF5364" w:rsidP="00CF5364">
            <w:pPr>
              <w:spacing w:line="240" w:lineRule="auto"/>
              <w:ind w:left="360"/>
              <w:contextualSpacing/>
              <w:rPr>
                <w:rFonts w:cs="CIDFont+F2"/>
                <w:szCs w:val="22"/>
                <w:highlight w:val="lightGray"/>
              </w:rPr>
            </w:pPr>
            <w:r w:rsidRPr="00847179">
              <w:rPr>
                <w:rFonts w:cs="CIDFont+F2"/>
                <w:szCs w:val="22"/>
                <w:highlight w:val="lightGray"/>
              </w:rPr>
              <w:t>telefon:</w:t>
            </w:r>
          </w:p>
          <w:p w14:paraId="5A45D562" w14:textId="77777777" w:rsidR="00CF5364" w:rsidRPr="00CF5364" w:rsidRDefault="00CF5364" w:rsidP="00CF5364">
            <w:pPr>
              <w:spacing w:line="240" w:lineRule="auto"/>
              <w:ind w:left="360"/>
              <w:contextualSpacing/>
              <w:rPr>
                <w:rFonts w:cs="CIDFont+F2"/>
                <w:szCs w:val="22"/>
              </w:rPr>
            </w:pPr>
            <w:r w:rsidRPr="00847179">
              <w:rPr>
                <w:rFonts w:cs="CIDFont+F2"/>
                <w:szCs w:val="22"/>
                <w:highlight w:val="lightGray"/>
              </w:rPr>
              <w:t>e-mail: imię.nazwisko@gkpge.pl</w:t>
            </w:r>
          </w:p>
        </w:tc>
      </w:tr>
      <w:tr w:rsidR="00CF5364" w:rsidRPr="00CF5364" w14:paraId="514711F0" w14:textId="77777777" w:rsidTr="003474D2">
        <w:tc>
          <w:tcPr>
            <w:tcW w:w="10065" w:type="dxa"/>
          </w:tcPr>
          <w:p w14:paraId="6894942A" w14:textId="77777777" w:rsidR="00CF5364" w:rsidRPr="00CF5364" w:rsidRDefault="00CF5364" w:rsidP="008D69F2">
            <w:pPr>
              <w:numPr>
                <w:ilvl w:val="0"/>
                <w:numId w:val="35"/>
              </w:numPr>
              <w:spacing w:line="240" w:lineRule="auto"/>
              <w:contextualSpacing/>
              <w:jc w:val="left"/>
              <w:rPr>
                <w:rFonts w:cs="CIDFont+F2"/>
                <w:szCs w:val="22"/>
              </w:rPr>
            </w:pPr>
            <w:r w:rsidRPr="00CF5364">
              <w:rPr>
                <w:rFonts w:cs="CIDFont+F2"/>
                <w:szCs w:val="22"/>
              </w:rPr>
              <w:t>Osoba do kontaktu ze strony Wykonawcy:</w:t>
            </w:r>
          </w:p>
          <w:p w14:paraId="2704F53D" w14:textId="77777777" w:rsidR="00CF5364" w:rsidRPr="00973A01" w:rsidRDefault="00CF5364" w:rsidP="00CF5364">
            <w:pPr>
              <w:spacing w:line="240" w:lineRule="auto"/>
              <w:ind w:left="360"/>
              <w:contextualSpacing/>
              <w:rPr>
                <w:rFonts w:cs="CIDFont+F2"/>
                <w:szCs w:val="22"/>
                <w:highlight w:val="lightGray"/>
              </w:rPr>
            </w:pPr>
            <w:r w:rsidRPr="00973A01">
              <w:rPr>
                <w:rFonts w:cs="CIDFont+F2"/>
                <w:szCs w:val="22"/>
                <w:highlight w:val="lightGray"/>
              </w:rPr>
              <w:t>Imię i Nazwisko:</w:t>
            </w:r>
          </w:p>
          <w:p w14:paraId="0440E0CF" w14:textId="77777777" w:rsidR="00CF5364" w:rsidRPr="00973A01" w:rsidRDefault="00CF5364" w:rsidP="00CF5364">
            <w:pPr>
              <w:spacing w:line="240" w:lineRule="auto"/>
              <w:ind w:left="360"/>
              <w:contextualSpacing/>
              <w:rPr>
                <w:rFonts w:cs="CIDFont+F2"/>
                <w:szCs w:val="22"/>
                <w:highlight w:val="lightGray"/>
              </w:rPr>
            </w:pPr>
            <w:r w:rsidRPr="00973A01">
              <w:rPr>
                <w:rFonts w:cs="CIDFont+F2"/>
                <w:szCs w:val="22"/>
                <w:highlight w:val="lightGray"/>
              </w:rPr>
              <w:t>telefon: …</w:t>
            </w:r>
          </w:p>
          <w:p w14:paraId="47FD08CA" w14:textId="77777777" w:rsidR="00CF5364" w:rsidRPr="00CF5364" w:rsidRDefault="00CF5364" w:rsidP="00CF5364">
            <w:pPr>
              <w:spacing w:line="240" w:lineRule="auto"/>
              <w:ind w:left="360"/>
              <w:contextualSpacing/>
              <w:rPr>
                <w:rFonts w:cs="CIDFont+F2"/>
                <w:szCs w:val="22"/>
              </w:rPr>
            </w:pPr>
            <w:r w:rsidRPr="00973A01">
              <w:rPr>
                <w:rFonts w:cs="CIDFont+F2"/>
                <w:szCs w:val="22"/>
                <w:highlight w:val="lightGray"/>
              </w:rPr>
              <w:t>e-mail: …</w:t>
            </w:r>
          </w:p>
        </w:tc>
      </w:tr>
      <w:tr w:rsidR="00CF5364" w:rsidRPr="00CF5364" w14:paraId="30CA73FE" w14:textId="77777777" w:rsidTr="003474D2">
        <w:tc>
          <w:tcPr>
            <w:tcW w:w="10065" w:type="dxa"/>
          </w:tcPr>
          <w:p w14:paraId="2E87F4E3" w14:textId="77777777" w:rsidR="00CF5364" w:rsidRPr="00973A01" w:rsidRDefault="00CF5364" w:rsidP="008D69F2">
            <w:pPr>
              <w:numPr>
                <w:ilvl w:val="0"/>
                <w:numId w:val="35"/>
              </w:numPr>
              <w:spacing w:line="240" w:lineRule="auto"/>
              <w:contextualSpacing/>
              <w:rPr>
                <w:rFonts w:cs="CIDFont+F2"/>
                <w:szCs w:val="22"/>
              </w:rPr>
            </w:pPr>
            <w:r w:rsidRPr="00973A01">
              <w:rPr>
                <w:rFonts w:cs="CIDFont+F2"/>
                <w:szCs w:val="22"/>
              </w:rPr>
              <w:t xml:space="preserve">W związku z wykonaniem obowiązku wynikającego z art. 4c Ustawy o przeciwdziałaniu nadmiernym opóźnieniom w transakcjach handlowych </w:t>
            </w:r>
            <w:r w:rsidRPr="00973A01">
              <w:rPr>
                <w:rFonts w:cs="CIDFont+F2"/>
                <w:b/>
                <w:szCs w:val="22"/>
              </w:rPr>
              <w:t>Wykonawca</w:t>
            </w:r>
            <w:r w:rsidRPr="00973A01">
              <w:rPr>
                <w:rFonts w:cs="CIDFont+F2"/>
                <w:szCs w:val="22"/>
              </w:rPr>
              <w:t xml:space="preserve"> oświadcza, że na chwilę zawarcia Umowy </w:t>
            </w:r>
            <w:r w:rsidRPr="00973A01">
              <w:rPr>
                <w:rFonts w:cs="CIDFont+F2"/>
                <w:b/>
                <w:szCs w:val="22"/>
                <w:highlight w:val="lightGray"/>
              </w:rPr>
              <w:t>posiada/nie posiada</w:t>
            </w:r>
            <w:r w:rsidRPr="00973A01">
              <w:rPr>
                <w:rFonts w:cs="CIDFont+F2"/>
                <w:b/>
                <w:szCs w:val="22"/>
              </w:rPr>
              <w:t xml:space="preserve"> statusu Dużego przedsiębiorcy</w:t>
            </w:r>
            <w:r w:rsidRPr="00973A01">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973A01">
              <w:rPr>
                <w:rFonts w:cs="CIDFont+F2"/>
                <w:b/>
                <w:szCs w:val="22"/>
              </w:rPr>
              <w:t>Wykonawca</w:t>
            </w:r>
            <w:r w:rsidRPr="00973A01">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3474D2">
        <w:tc>
          <w:tcPr>
            <w:tcW w:w="10065" w:type="dxa"/>
          </w:tcPr>
          <w:p w14:paraId="1848E066" w14:textId="57834F53" w:rsidR="00CF5364" w:rsidRPr="008B11AD" w:rsidRDefault="00CF5364" w:rsidP="00A74424">
            <w:pPr>
              <w:pStyle w:val="Akapitzlist"/>
              <w:numPr>
                <w:ilvl w:val="0"/>
                <w:numId w:val="35"/>
              </w:numPr>
              <w:spacing w:before="120" w:after="120" w:line="240" w:lineRule="auto"/>
              <w:ind w:right="2"/>
              <w:rPr>
                <w:rFonts w:ascii="Verdana" w:hAnsi="Verdana" w:cstheme="minorHAnsi"/>
                <w:sz w:val="18"/>
                <w:szCs w:val="18"/>
              </w:rPr>
            </w:pPr>
            <w:r w:rsidRPr="008D14AB">
              <w:rPr>
                <w:rFonts w:cs="CIDFont+F2"/>
                <w:szCs w:val="22"/>
              </w:rPr>
              <w:t>Termin realizacji zamówienia:</w:t>
            </w:r>
            <w:r w:rsidR="008D14AB">
              <w:rPr>
                <w:rFonts w:cs="CIDFont+F2"/>
                <w:szCs w:val="22"/>
              </w:rPr>
              <w:t xml:space="preserve"> </w:t>
            </w:r>
            <w:r w:rsidR="008D14AB" w:rsidRPr="00C7090D">
              <w:rPr>
                <w:rFonts w:cs="CIDFont+F2"/>
                <w:szCs w:val="22"/>
              </w:rPr>
              <w:t xml:space="preserve">Zamówienie będzie realizowane </w:t>
            </w:r>
            <w:r w:rsidR="00A74424">
              <w:rPr>
                <w:rFonts w:cs="CIDFont+F2"/>
                <w:szCs w:val="22"/>
              </w:rPr>
              <w:t xml:space="preserve">do 6 tygodni </w:t>
            </w:r>
            <w:r w:rsidR="008D14AB" w:rsidRPr="008D14AB">
              <w:rPr>
                <w:rFonts w:cs="CIDFont+F2"/>
                <w:szCs w:val="22"/>
              </w:rPr>
              <w:t xml:space="preserve">od daty </w:t>
            </w:r>
            <w:r w:rsidR="00C945DE">
              <w:rPr>
                <w:rFonts w:cs="CIDFont+F2"/>
                <w:szCs w:val="22"/>
              </w:rPr>
              <w:t xml:space="preserve">udzielenia </w:t>
            </w:r>
            <w:r w:rsidR="008D14AB" w:rsidRPr="008D14AB">
              <w:rPr>
                <w:rFonts w:cs="CIDFont+F2"/>
                <w:szCs w:val="22"/>
              </w:rPr>
              <w:t>Zamówienia</w:t>
            </w:r>
            <w:r w:rsidR="00A74424">
              <w:rPr>
                <w:rFonts w:cs="CIDFont+F2"/>
                <w:szCs w:val="22"/>
              </w:rPr>
              <w:t xml:space="preserve">. </w:t>
            </w:r>
          </w:p>
        </w:tc>
      </w:tr>
      <w:tr w:rsidR="008B11AD" w:rsidRPr="00CF5364" w14:paraId="4AA207CE" w14:textId="77777777" w:rsidTr="003474D2">
        <w:tc>
          <w:tcPr>
            <w:tcW w:w="10065" w:type="dxa"/>
          </w:tcPr>
          <w:p w14:paraId="6B1974C8" w14:textId="6CD3A07F" w:rsidR="00FE3E2F" w:rsidRPr="00FE3E2F" w:rsidRDefault="00A74424" w:rsidP="00051191">
            <w:pPr>
              <w:pStyle w:val="Akapitzlist"/>
              <w:numPr>
                <w:ilvl w:val="0"/>
                <w:numId w:val="35"/>
              </w:numPr>
              <w:spacing w:after="120" w:line="240" w:lineRule="auto"/>
              <w:ind w:right="2"/>
              <w:rPr>
                <w:rFonts w:cs="CIDFont+F2"/>
                <w:szCs w:val="22"/>
              </w:rPr>
            </w:pPr>
            <w:r>
              <w:rPr>
                <w:rFonts w:asciiTheme="minorHAnsi" w:hAnsiTheme="minorHAnsi" w:cstheme="minorHAnsi"/>
              </w:rPr>
              <w:t xml:space="preserve">Wynagrodzenie płatne będzie jednorazowo po należytym wykonaniu pełnego zakresu prac </w:t>
            </w:r>
            <w:r w:rsidRPr="002961F1">
              <w:rPr>
                <w:rFonts w:asciiTheme="minorHAnsi" w:hAnsiTheme="minorHAnsi" w:cstheme="minorHAnsi"/>
              </w:rPr>
              <w:t>na podstawie</w:t>
            </w:r>
            <w:r w:rsidR="002C7716">
              <w:rPr>
                <w:rFonts w:asciiTheme="minorHAnsi" w:hAnsiTheme="minorHAnsi" w:cstheme="minorHAnsi"/>
              </w:rPr>
              <w:t xml:space="preserve"> Końcowego</w:t>
            </w:r>
            <w:r w:rsidRPr="002961F1">
              <w:rPr>
                <w:rFonts w:asciiTheme="minorHAnsi" w:hAnsiTheme="minorHAnsi" w:cstheme="minorHAnsi"/>
              </w:rPr>
              <w:t xml:space="preserve"> Protokołu </w:t>
            </w:r>
            <w:r w:rsidR="00051191">
              <w:rPr>
                <w:rFonts w:asciiTheme="minorHAnsi" w:hAnsiTheme="minorHAnsi" w:cstheme="minorHAnsi"/>
              </w:rPr>
              <w:t>Odbioru Prac</w:t>
            </w:r>
            <w:r>
              <w:rPr>
                <w:rFonts w:asciiTheme="minorHAnsi" w:hAnsiTheme="minorHAnsi" w:cstheme="minorHAnsi"/>
              </w:rPr>
              <w:t>.</w:t>
            </w:r>
          </w:p>
        </w:tc>
      </w:tr>
      <w:tr w:rsidR="00051191" w:rsidRPr="00CF5364" w14:paraId="09AC3073" w14:textId="77777777" w:rsidTr="003474D2">
        <w:tc>
          <w:tcPr>
            <w:tcW w:w="10065" w:type="dxa"/>
          </w:tcPr>
          <w:p w14:paraId="30D22A44" w14:textId="7063C7FD" w:rsidR="00051191" w:rsidRDefault="00051191" w:rsidP="002C7716">
            <w:pPr>
              <w:pStyle w:val="Akapitzlist"/>
              <w:numPr>
                <w:ilvl w:val="0"/>
                <w:numId w:val="35"/>
              </w:numPr>
              <w:spacing w:after="120" w:line="240" w:lineRule="auto"/>
              <w:ind w:right="2"/>
              <w:rPr>
                <w:rFonts w:asciiTheme="minorHAnsi" w:hAnsiTheme="minorHAnsi" w:cstheme="minorHAnsi"/>
              </w:rPr>
            </w:pPr>
            <w:r w:rsidRPr="00051191">
              <w:rPr>
                <w:rFonts w:cs="CIDFont+F2"/>
                <w:szCs w:val="22"/>
              </w:rPr>
              <w:t>Na wykonany przedmiot zamówienia Wykonawca udziela Zamawiającemu gwarancji na okres 24 miesięcy, licząc od daty podpisania przez Zamawiającego</w:t>
            </w:r>
            <w:r w:rsidR="002C7716">
              <w:rPr>
                <w:rFonts w:cs="CIDFont+F2"/>
                <w:szCs w:val="22"/>
              </w:rPr>
              <w:t xml:space="preserve"> Końcowego</w:t>
            </w:r>
            <w:r w:rsidRPr="00051191">
              <w:rPr>
                <w:rFonts w:cs="CIDFont+F2"/>
                <w:szCs w:val="22"/>
              </w:rPr>
              <w:t xml:space="preserve"> </w:t>
            </w:r>
            <w:r>
              <w:rPr>
                <w:rFonts w:cs="CIDFont+F2"/>
                <w:szCs w:val="22"/>
              </w:rPr>
              <w:t>Protokołu Odbioru Prac</w:t>
            </w:r>
            <w:r w:rsidRPr="00051191">
              <w:rPr>
                <w:rFonts w:cs="CIDFont+F2"/>
                <w:szCs w:val="22"/>
              </w:rPr>
              <w:t>. Gw</w:t>
            </w:r>
            <w:r w:rsidR="00237D80">
              <w:rPr>
                <w:rFonts w:cs="CIDFont+F2"/>
                <w:szCs w:val="22"/>
              </w:rPr>
              <w:t xml:space="preserve">arancja obejmuje swoim zakresem </w:t>
            </w:r>
            <w:r w:rsidRPr="00051191">
              <w:rPr>
                <w:rFonts w:cs="CIDFont+F2"/>
                <w:szCs w:val="22"/>
              </w:rPr>
              <w:t>rzeczowym wszelkie prace oraz zainstalowane urządzenia będące przedmiotem</w:t>
            </w:r>
            <w:r w:rsidR="002C7716">
              <w:rPr>
                <w:rFonts w:cs="CIDFont+F2"/>
                <w:szCs w:val="22"/>
              </w:rPr>
              <w:t xml:space="preserve"> zamówienia</w:t>
            </w:r>
            <w:r>
              <w:rPr>
                <w:rFonts w:ascii="Arial" w:hAnsi="Arial" w:cs="Arial"/>
                <w:color w:val="474747"/>
                <w:sz w:val="21"/>
                <w:szCs w:val="21"/>
                <w:shd w:val="clear" w:color="auto" w:fill="FFFFFF"/>
              </w:rPr>
              <w:t>. </w:t>
            </w:r>
          </w:p>
        </w:tc>
      </w:tr>
      <w:tr w:rsidR="00CF5364" w:rsidRPr="00CF5364" w14:paraId="6A1741C4" w14:textId="77777777" w:rsidTr="003474D2">
        <w:tc>
          <w:tcPr>
            <w:tcW w:w="10065" w:type="dxa"/>
          </w:tcPr>
          <w:p w14:paraId="2F3D95E8" w14:textId="77777777" w:rsidR="00CF5364" w:rsidRPr="006A5DF0" w:rsidRDefault="00CF5364" w:rsidP="00CF5364">
            <w:pPr>
              <w:spacing w:line="240" w:lineRule="auto"/>
              <w:rPr>
                <w:rFonts w:cs="CIDFont+F2"/>
                <w:szCs w:val="22"/>
              </w:rPr>
            </w:pPr>
            <w:r w:rsidRPr="006A5DF0">
              <w:rPr>
                <w:rFonts w:cs="CIDFont+F2"/>
                <w:szCs w:val="22"/>
              </w:rPr>
              <w:t>Załącznikami do niniejszego Zamówienia stanowiącymi jego integralną część są:</w:t>
            </w:r>
          </w:p>
          <w:p w14:paraId="68ACA86A" w14:textId="08A3642C" w:rsidR="00CF5364" w:rsidRPr="006A5DF0" w:rsidRDefault="00CF5364" w:rsidP="008D69F2">
            <w:pPr>
              <w:numPr>
                <w:ilvl w:val="0"/>
                <w:numId w:val="36"/>
              </w:numPr>
              <w:autoSpaceDE w:val="0"/>
              <w:autoSpaceDN w:val="0"/>
              <w:adjustRightInd w:val="0"/>
              <w:spacing w:line="240" w:lineRule="auto"/>
              <w:contextualSpacing/>
              <w:jc w:val="left"/>
              <w:rPr>
                <w:rFonts w:cs="CIDFont+F2"/>
                <w:szCs w:val="22"/>
              </w:rPr>
            </w:pPr>
            <w:r w:rsidRPr="006A5DF0">
              <w:rPr>
                <w:rFonts w:cs="CIDFont+F2"/>
                <w:szCs w:val="22"/>
              </w:rPr>
              <w:t>Ogólne Warunki Zamówienia</w:t>
            </w:r>
            <w:r w:rsidR="00847179">
              <w:rPr>
                <w:rFonts w:cs="CIDFont+F2"/>
                <w:szCs w:val="22"/>
              </w:rPr>
              <w:t xml:space="preserve"> (OWZ)</w:t>
            </w:r>
          </w:p>
          <w:p w14:paraId="3C5A2A58" w14:textId="65A38AE4" w:rsidR="008B11AD" w:rsidRPr="00D80D75" w:rsidRDefault="00CF5364" w:rsidP="00D80D75">
            <w:pPr>
              <w:numPr>
                <w:ilvl w:val="0"/>
                <w:numId w:val="36"/>
              </w:numPr>
              <w:autoSpaceDE w:val="0"/>
              <w:autoSpaceDN w:val="0"/>
              <w:adjustRightInd w:val="0"/>
              <w:spacing w:line="240" w:lineRule="auto"/>
              <w:contextualSpacing/>
              <w:jc w:val="left"/>
              <w:rPr>
                <w:rFonts w:cs="CIDFont+F2"/>
                <w:szCs w:val="22"/>
              </w:rPr>
            </w:pPr>
            <w:r w:rsidRPr="006A5DF0">
              <w:rPr>
                <w:rFonts w:cs="CIDFont+F2"/>
                <w:szCs w:val="22"/>
              </w:rPr>
              <w:t xml:space="preserve">Opis </w:t>
            </w:r>
            <w:r w:rsidR="00847179">
              <w:rPr>
                <w:rFonts w:cs="CIDFont+F2"/>
                <w:szCs w:val="22"/>
              </w:rPr>
              <w:t>P</w:t>
            </w:r>
            <w:r w:rsidRPr="006A5DF0">
              <w:rPr>
                <w:rFonts w:cs="CIDFont+F2"/>
                <w:szCs w:val="22"/>
              </w:rPr>
              <w:t xml:space="preserve">rzedmiotu </w:t>
            </w:r>
            <w:r w:rsidR="00847179">
              <w:rPr>
                <w:rFonts w:cs="CIDFont+F2"/>
                <w:szCs w:val="22"/>
              </w:rPr>
              <w:t>Z</w:t>
            </w:r>
            <w:r w:rsidRPr="006A5DF0">
              <w:rPr>
                <w:rFonts w:cs="CIDFont+F2"/>
                <w:szCs w:val="22"/>
              </w:rPr>
              <w:t>amówienia</w:t>
            </w:r>
            <w:r w:rsidR="00847179">
              <w:rPr>
                <w:rFonts w:cs="CIDFont+F2"/>
                <w:szCs w:val="22"/>
              </w:rPr>
              <w:t xml:space="preserve"> (OPZ)</w:t>
            </w: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3C33CE51" w14:textId="77777777" w:rsidR="0084422A" w:rsidRDefault="0084422A">
      <w:pPr>
        <w:spacing w:line="240" w:lineRule="auto"/>
        <w:jc w:val="left"/>
        <w:rPr>
          <w:rFonts w:ascii="Verdana" w:hAnsi="Verdana"/>
          <w:b/>
          <w:sz w:val="18"/>
          <w:szCs w:val="18"/>
        </w:rPr>
      </w:pPr>
      <w:r>
        <w:rPr>
          <w:rFonts w:ascii="Verdana" w:hAnsi="Verdana"/>
          <w:b/>
          <w:sz w:val="18"/>
          <w:szCs w:val="18"/>
        </w:rPr>
        <w:br w:type="page"/>
      </w:r>
    </w:p>
    <w:p w14:paraId="2742507A" w14:textId="3F33AAFF" w:rsidR="0042031F" w:rsidRPr="00692564" w:rsidRDefault="0042031F" w:rsidP="00692564">
      <w:pPr>
        <w:spacing w:after="80" w:line="240" w:lineRule="auto"/>
        <w:jc w:val="right"/>
        <w:rPr>
          <w:rFonts w:ascii="Verdana" w:hAnsi="Verdana"/>
          <w:b/>
          <w:sz w:val="18"/>
          <w:szCs w:val="18"/>
        </w:rPr>
      </w:pPr>
      <w:r w:rsidRPr="00692564">
        <w:rPr>
          <w:rFonts w:ascii="Verdana" w:hAnsi="Verdana"/>
          <w:b/>
          <w:sz w:val="18"/>
          <w:szCs w:val="18"/>
        </w:rPr>
        <w:lastRenderedPageBreak/>
        <w:t xml:space="preserve">ZAŁĄCZNIK NR 3 DO </w:t>
      </w:r>
      <w:r w:rsidR="00904E94" w:rsidRPr="00692564">
        <w:rPr>
          <w:rFonts w:ascii="Verdana" w:hAnsi="Verdana"/>
          <w:b/>
          <w:sz w:val="18"/>
          <w:szCs w:val="18"/>
        </w:rPr>
        <w:t>SWZ</w:t>
      </w:r>
      <w:r w:rsidRPr="00692564">
        <w:rPr>
          <w:rFonts w:ascii="Verdana" w:hAnsi="Verdana"/>
          <w:b/>
          <w:sz w:val="18"/>
          <w:szCs w:val="18"/>
        </w:rPr>
        <w:t xml:space="preserve"> – FORMULARZ OFERTY</w:t>
      </w:r>
      <w:bookmarkEnd w:id="122"/>
      <w:bookmarkEnd w:id="123"/>
    </w:p>
    <w:p w14:paraId="0C028C5B" w14:textId="77777777" w:rsidR="00DB114A"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692564"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692564">
        <w:rPr>
          <w:rFonts w:ascii="Trebuchet MS" w:hAnsi="Trebuchet MS" w:cstheme="minorHAnsi"/>
          <w:color w:val="1A7466"/>
          <w:kern w:val="28"/>
          <w:sz w:val="32"/>
          <w:szCs w:val="32"/>
          <w:lang w:eastAsia="pl-PL"/>
        </w:rPr>
        <w:t xml:space="preserve">OFERTA </w:t>
      </w:r>
    </w:p>
    <w:p w14:paraId="09563CB1" w14:textId="77777777" w:rsidR="0042031F" w:rsidRPr="001D778B" w:rsidRDefault="0042031F" w:rsidP="00331A36">
      <w:pPr>
        <w:widowControl w:val="0"/>
        <w:numPr>
          <w:ilvl w:val="0"/>
          <w:numId w:val="28"/>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624AE0"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692564"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692564"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692564">
              <w:rPr>
                <w:rFonts w:ascii="Verdana" w:hAnsi="Verdana" w:cs="Arial"/>
                <w:b/>
                <w:sz w:val="18"/>
                <w:szCs w:val="18"/>
                <w:lang w:eastAsia="pl-PL"/>
              </w:rPr>
              <w:t>Nazwa i adres Wykonawcy/ów, KRS, NIP, REGON</w:t>
            </w:r>
          </w:p>
        </w:tc>
      </w:tr>
      <w:tr w:rsidR="0042031F" w:rsidRPr="00624AE0" w14:paraId="3C124400" w14:textId="77777777" w:rsidTr="00692564">
        <w:trPr>
          <w:trHeight w:val="672"/>
        </w:trPr>
        <w:tc>
          <w:tcPr>
            <w:tcW w:w="3469" w:type="dxa"/>
            <w:vAlign w:val="center"/>
          </w:tcPr>
          <w:p w14:paraId="05D9C519" w14:textId="77777777" w:rsidR="0042031F" w:rsidRPr="00692564"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692564">
              <w:rPr>
                <w:rFonts w:ascii="Verdana" w:hAnsi="Verdana" w:cs="Arial"/>
                <w:sz w:val="18"/>
                <w:szCs w:val="18"/>
                <w:lang w:eastAsia="pl-PL"/>
              </w:rPr>
              <w:t>Wykonawca</w:t>
            </w:r>
            <w:r w:rsidRPr="00692564">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692564"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31A36">
      <w:pPr>
        <w:widowControl w:val="0"/>
        <w:numPr>
          <w:ilvl w:val="0"/>
          <w:numId w:val="28"/>
        </w:numPr>
        <w:suppressAutoHyphens/>
        <w:spacing w:before="120" w:after="120" w:line="360" w:lineRule="auto"/>
        <w:ind w:left="142" w:hanging="142"/>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624AE0" w14:paraId="1021A775" w14:textId="77777777" w:rsidTr="00692564">
        <w:tc>
          <w:tcPr>
            <w:tcW w:w="3469" w:type="dxa"/>
            <w:shd w:val="clear" w:color="auto" w:fill="1A7466"/>
          </w:tcPr>
          <w:p w14:paraId="4FF9E494"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eastAsia="pl-PL"/>
              </w:rPr>
            </w:pPr>
            <w:r w:rsidRPr="00692564">
              <w:rPr>
                <w:rFonts w:ascii="Verdana" w:hAnsi="Verdana" w:cs="Arial"/>
                <w:b/>
                <w:sz w:val="18"/>
                <w:szCs w:val="18"/>
                <w:lang w:eastAsia="pl-PL"/>
              </w:rPr>
              <w:t>Imię i nazwisko:</w:t>
            </w:r>
          </w:p>
        </w:tc>
        <w:tc>
          <w:tcPr>
            <w:tcW w:w="6521"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692564">
        <w:tc>
          <w:tcPr>
            <w:tcW w:w="3469" w:type="dxa"/>
            <w:shd w:val="clear" w:color="auto" w:fill="1A7466"/>
          </w:tcPr>
          <w:p w14:paraId="7621DE0F"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eastAsia="pl-PL"/>
              </w:rPr>
            </w:pPr>
            <w:r w:rsidRPr="00692564">
              <w:rPr>
                <w:rFonts w:ascii="Verdana" w:hAnsi="Verdana" w:cs="Arial"/>
                <w:b/>
                <w:sz w:val="18"/>
                <w:szCs w:val="18"/>
                <w:lang w:eastAsia="pl-PL"/>
              </w:rPr>
              <w:t>Firma:</w:t>
            </w:r>
          </w:p>
        </w:tc>
        <w:tc>
          <w:tcPr>
            <w:tcW w:w="6521"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692564">
        <w:tc>
          <w:tcPr>
            <w:tcW w:w="3469" w:type="dxa"/>
            <w:shd w:val="clear" w:color="auto" w:fill="1A7466"/>
          </w:tcPr>
          <w:p w14:paraId="3DB56E3F" w14:textId="77777777" w:rsidR="0042031F" w:rsidRPr="00692564"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692564">
              <w:rPr>
                <w:rFonts w:ascii="Verdana" w:hAnsi="Verdana" w:cs="Arial"/>
                <w:b/>
                <w:sz w:val="18"/>
                <w:szCs w:val="18"/>
              </w:rPr>
              <w:t>Telefon:</w:t>
            </w:r>
          </w:p>
        </w:tc>
        <w:tc>
          <w:tcPr>
            <w:tcW w:w="6521"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692564">
        <w:tc>
          <w:tcPr>
            <w:tcW w:w="3469" w:type="dxa"/>
            <w:shd w:val="clear" w:color="auto" w:fill="1A7466"/>
          </w:tcPr>
          <w:p w14:paraId="15310BC0"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val="de-DE" w:eastAsia="pl-PL"/>
              </w:rPr>
            </w:pPr>
            <w:r w:rsidRPr="00692564">
              <w:rPr>
                <w:rFonts w:ascii="Verdana" w:hAnsi="Verdana" w:cs="Arial"/>
                <w:b/>
                <w:sz w:val="18"/>
                <w:szCs w:val="18"/>
                <w:lang w:val="de-DE" w:eastAsia="pl-PL"/>
              </w:rPr>
              <w:t>e-mail:</w:t>
            </w:r>
          </w:p>
        </w:tc>
        <w:tc>
          <w:tcPr>
            <w:tcW w:w="6521"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31A36">
      <w:pPr>
        <w:widowControl w:val="0"/>
        <w:numPr>
          <w:ilvl w:val="0"/>
          <w:numId w:val="28"/>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1582E753" w:rsidR="0042031F" w:rsidRPr="00A5601B" w:rsidRDefault="0042031F" w:rsidP="00A5601B">
      <w:pPr>
        <w:pStyle w:val="Nagwek2"/>
        <w:spacing w:before="0"/>
        <w:rPr>
          <w:rFonts w:ascii="Verdana" w:hAnsi="Verdana" w:cstheme="minorHAnsi"/>
          <w:sz w:val="18"/>
          <w:szCs w:val="18"/>
        </w:rPr>
      </w:pPr>
      <w:r w:rsidRPr="00CD7AAD">
        <w:rPr>
          <w:rFonts w:ascii="Verdana" w:hAnsi="Verdana" w:cstheme="minorHAnsi"/>
          <w:sz w:val="18"/>
          <w:szCs w:val="18"/>
        </w:rPr>
        <w:t xml:space="preserve">My, niżej podpisani, nawiązując do postępowania o udzielenie zamówienia </w:t>
      </w:r>
      <w:r w:rsidRPr="00973A01">
        <w:rPr>
          <w:rFonts w:ascii="Verdana" w:hAnsi="Verdana" w:cstheme="minorHAnsi"/>
          <w:sz w:val="18"/>
          <w:szCs w:val="18"/>
        </w:rPr>
        <w:t xml:space="preserve">nr </w:t>
      </w:r>
      <w:r w:rsidR="00A5601B" w:rsidRPr="00A5601B">
        <w:rPr>
          <w:rFonts w:ascii="Verdana" w:hAnsi="Verdana" w:cstheme="minorHAnsi"/>
          <w:sz w:val="18"/>
          <w:szCs w:val="18"/>
        </w:rPr>
        <w:t>POST/PEC/PEC/ZWS/00363</w:t>
      </w:r>
      <w:r w:rsidR="00973A01" w:rsidRPr="00A5601B">
        <w:rPr>
          <w:rFonts w:ascii="Verdana" w:hAnsi="Verdana" w:cstheme="minorHAnsi"/>
          <w:sz w:val="18"/>
          <w:szCs w:val="18"/>
        </w:rPr>
        <w:t>/2025</w:t>
      </w:r>
      <w:r w:rsidR="00F421E3" w:rsidRPr="00CD7AAD">
        <w:rPr>
          <w:rFonts w:ascii="Verdana" w:hAnsi="Verdana" w:cstheme="minorHAnsi"/>
          <w:sz w:val="18"/>
          <w:szCs w:val="18"/>
        </w:rPr>
        <w:t xml:space="preserve"> </w:t>
      </w:r>
      <w:r w:rsidRPr="00973A01">
        <w:rPr>
          <w:rFonts w:ascii="Verdana" w:hAnsi="Verdana" w:cstheme="minorHAnsi"/>
          <w:sz w:val="18"/>
          <w:szCs w:val="18"/>
        </w:rPr>
        <w:t>prowadzonego w trybie przetargu nieograniczonego pn.</w:t>
      </w:r>
      <w:r w:rsidR="006701F0" w:rsidRPr="00CD7AAD">
        <w:rPr>
          <w:rFonts w:ascii="Verdana" w:hAnsi="Verdana" w:cstheme="minorHAnsi"/>
          <w:sz w:val="18"/>
          <w:szCs w:val="18"/>
        </w:rPr>
        <w:t xml:space="preserve"> </w:t>
      </w:r>
      <w:r w:rsidR="00CD7AAD" w:rsidRPr="00CD7AAD">
        <w:rPr>
          <w:rFonts w:ascii="Verdana" w:hAnsi="Verdana" w:cstheme="minorHAnsi"/>
          <w:sz w:val="18"/>
          <w:szCs w:val="18"/>
        </w:rPr>
        <w:t>,,</w:t>
      </w:r>
      <w:r w:rsidR="00A5601B" w:rsidRPr="00A5601B">
        <w:rPr>
          <w:rFonts w:ascii="Verdana" w:hAnsi="Verdana" w:cstheme="minorHAnsi"/>
          <w:sz w:val="18"/>
          <w:szCs w:val="18"/>
        </w:rPr>
        <w:t>Remont kleszcza szynowego ZWA-75 w PGE Energia Ciepła S.A. Oddział w Szczecinie</w:t>
      </w:r>
      <w:r w:rsidR="00CD7AAD" w:rsidRPr="00A5601B">
        <w:rPr>
          <w:rFonts w:ascii="Verdana" w:hAnsi="Verdana" w:cstheme="minorHAnsi"/>
          <w:sz w:val="18"/>
          <w:szCs w:val="18"/>
        </w:rPr>
        <w:t>”</w:t>
      </w:r>
      <w:r w:rsidR="00CD7AAD" w:rsidRPr="00A5601B">
        <w:rPr>
          <w:rFonts w:ascii="Verdana" w:hAnsi="Verdana" w:cstheme="minorHAnsi"/>
          <w:b w:val="0"/>
          <w:sz w:val="18"/>
          <w:szCs w:val="18"/>
        </w:rPr>
        <w:t xml:space="preserve"> </w:t>
      </w:r>
      <w:r w:rsidRPr="00A5601B">
        <w:rPr>
          <w:rFonts w:ascii="Verdana" w:hAnsi="Verdana" w:cstheme="minorHAnsi"/>
          <w:b w:val="0"/>
          <w:sz w:val="18"/>
          <w:szCs w:val="18"/>
        </w:rPr>
        <w:t>niniejszym oświadczamy, że:</w:t>
      </w:r>
    </w:p>
    <w:p w14:paraId="05584691" w14:textId="77777777"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Zrealizujemy Przedmiot Zamówienia za następującą Cenę w wysokości:</w:t>
      </w:r>
    </w:p>
    <w:p w14:paraId="7F961447" w14:textId="74188B7C" w:rsidR="00CD7AAD" w:rsidRPr="00A5601B" w:rsidRDefault="00447D07" w:rsidP="00A5601B">
      <w:pPr>
        <w:pStyle w:val="Akapitzlist"/>
        <w:widowControl w:val="0"/>
        <w:suppressAutoHyphens/>
        <w:spacing w:before="120"/>
        <w:ind w:left="426" w:right="-281"/>
        <w:rPr>
          <w:rFonts w:ascii="Verdana" w:hAnsi="Verdana" w:cs="Arial"/>
          <w:sz w:val="18"/>
          <w:szCs w:val="18"/>
          <w:highlight w:val="green"/>
        </w:rPr>
      </w:pPr>
      <w:r w:rsidRPr="00692564">
        <w:rPr>
          <w:rFonts w:ascii="Verdana" w:hAnsi="Verdana" w:cs="Arial"/>
          <w:b/>
          <w:sz w:val="18"/>
          <w:szCs w:val="18"/>
        </w:rPr>
        <w:t>[.....</w:t>
      </w:r>
      <w:r w:rsidR="00A5601B">
        <w:rPr>
          <w:rFonts w:ascii="Verdana" w:hAnsi="Verdana" w:cs="Arial"/>
          <w:b/>
          <w:sz w:val="18"/>
          <w:szCs w:val="18"/>
        </w:rPr>
        <w:t>..........................</w:t>
      </w:r>
      <w:r w:rsidRPr="00692564">
        <w:rPr>
          <w:rFonts w:ascii="Verdana" w:hAnsi="Verdana" w:cs="Arial"/>
          <w:b/>
          <w:sz w:val="18"/>
          <w:szCs w:val="18"/>
        </w:rPr>
        <w:t xml:space="preserve">.] PLN </w:t>
      </w:r>
      <w:r w:rsidRPr="00692564">
        <w:rPr>
          <w:rFonts w:ascii="Verdana" w:hAnsi="Verdana" w:cs="Arial"/>
          <w:sz w:val="18"/>
          <w:szCs w:val="18"/>
        </w:rPr>
        <w:t xml:space="preserve">słownie:  </w:t>
      </w:r>
      <w:r w:rsidRPr="00692564">
        <w:rPr>
          <w:rFonts w:ascii="Verdana" w:hAnsi="Verdana" w:cs="Arial"/>
          <w:b/>
          <w:sz w:val="18"/>
          <w:szCs w:val="18"/>
        </w:rPr>
        <w:t>[.....</w:t>
      </w:r>
      <w:r w:rsidR="00A5601B">
        <w:rPr>
          <w:rFonts w:ascii="Verdana" w:hAnsi="Verdana" w:cs="Arial"/>
          <w:b/>
          <w:sz w:val="18"/>
          <w:szCs w:val="18"/>
        </w:rPr>
        <w:t>..............</w:t>
      </w:r>
      <w:r w:rsidRPr="00692564">
        <w:rPr>
          <w:rFonts w:ascii="Verdana" w:hAnsi="Verdana" w:cs="Arial"/>
          <w:b/>
          <w:sz w:val="18"/>
          <w:szCs w:val="18"/>
        </w:rPr>
        <w:t>.] netto</w:t>
      </w:r>
      <w:r w:rsidRPr="00692564">
        <w:rPr>
          <w:rFonts w:ascii="Verdana" w:hAnsi="Verdana" w:cs="Arial"/>
          <w:sz w:val="18"/>
          <w:szCs w:val="18"/>
        </w:rPr>
        <w:t>,</w:t>
      </w:r>
      <w:r w:rsidRPr="00692564">
        <w:rPr>
          <w:rFonts w:ascii="Verdana" w:hAnsi="Verdana" w:cs="Arial"/>
          <w:b/>
          <w:sz w:val="18"/>
          <w:szCs w:val="18"/>
        </w:rPr>
        <w:t xml:space="preserve"> </w:t>
      </w:r>
      <w:r w:rsidRPr="00692564">
        <w:rPr>
          <w:rFonts w:ascii="Verdana" w:hAnsi="Verdana" w:cs="Arial"/>
          <w:sz w:val="18"/>
          <w:szCs w:val="18"/>
        </w:rPr>
        <w:t>powiększoną o wartość podatku (…</w:t>
      </w:r>
      <w:r w:rsidR="00A5601B">
        <w:rPr>
          <w:rFonts w:ascii="Verdana" w:hAnsi="Verdana" w:cs="Arial"/>
          <w:sz w:val="18"/>
          <w:szCs w:val="18"/>
        </w:rPr>
        <w:t>…………</w:t>
      </w:r>
      <w:r w:rsidRPr="00692564">
        <w:rPr>
          <w:rFonts w:ascii="Verdana" w:hAnsi="Verdana" w:cs="Arial"/>
          <w:sz w:val="18"/>
          <w:szCs w:val="18"/>
        </w:rPr>
        <w:t xml:space="preserve">.%) </w:t>
      </w:r>
      <w:r w:rsidRPr="00692564">
        <w:rPr>
          <w:rFonts w:ascii="Verdana" w:hAnsi="Verdana" w:cs="Arial"/>
          <w:b/>
          <w:sz w:val="18"/>
          <w:szCs w:val="18"/>
        </w:rPr>
        <w:t>VAT w wysokości</w:t>
      </w:r>
      <w:r w:rsidRPr="00692564">
        <w:rPr>
          <w:rFonts w:ascii="Verdana" w:hAnsi="Verdana" w:cs="Arial"/>
          <w:sz w:val="18"/>
          <w:szCs w:val="18"/>
        </w:rPr>
        <w:t xml:space="preserve"> </w:t>
      </w:r>
      <w:r w:rsidRPr="00692564">
        <w:rPr>
          <w:rFonts w:ascii="Verdana" w:hAnsi="Verdana" w:cs="Arial"/>
          <w:b/>
          <w:sz w:val="18"/>
          <w:szCs w:val="18"/>
        </w:rPr>
        <w:t>[.....</w:t>
      </w:r>
      <w:r w:rsidR="00A5601B">
        <w:rPr>
          <w:rFonts w:ascii="Verdana" w:hAnsi="Verdana" w:cs="Arial"/>
          <w:b/>
          <w:sz w:val="18"/>
          <w:szCs w:val="18"/>
        </w:rPr>
        <w:t>.........................</w:t>
      </w:r>
      <w:r w:rsidRPr="00692564">
        <w:rPr>
          <w:rFonts w:ascii="Verdana" w:hAnsi="Verdana" w:cs="Arial"/>
          <w:b/>
          <w:sz w:val="18"/>
          <w:szCs w:val="18"/>
        </w:rPr>
        <w:t>] PLN</w:t>
      </w:r>
      <w:r w:rsidRPr="00692564">
        <w:rPr>
          <w:rFonts w:ascii="Verdana" w:hAnsi="Verdana" w:cs="Arial"/>
          <w:sz w:val="18"/>
          <w:szCs w:val="18"/>
        </w:rPr>
        <w:t xml:space="preserve"> słownie: [....</w:t>
      </w:r>
      <w:r w:rsidR="00A5601B">
        <w:rPr>
          <w:rFonts w:ascii="Verdana" w:hAnsi="Verdana" w:cs="Arial"/>
          <w:sz w:val="18"/>
          <w:szCs w:val="18"/>
        </w:rPr>
        <w:t>......................</w:t>
      </w:r>
      <w:r w:rsidRPr="00692564">
        <w:rPr>
          <w:rFonts w:ascii="Verdana" w:hAnsi="Verdana" w:cs="Arial"/>
          <w:sz w:val="18"/>
          <w:szCs w:val="18"/>
        </w:rPr>
        <w:t xml:space="preserve">..] wyliczoną zgodnie z aktualnie obowiązującymi przepisami prawa, co da cenę w wysokości: </w:t>
      </w:r>
      <w:r w:rsidRPr="00692564">
        <w:rPr>
          <w:rFonts w:ascii="Verdana" w:hAnsi="Verdana" w:cs="Arial"/>
          <w:b/>
          <w:sz w:val="18"/>
          <w:szCs w:val="18"/>
        </w:rPr>
        <w:t>[...</w:t>
      </w:r>
      <w:r w:rsidR="00A5601B">
        <w:rPr>
          <w:rFonts w:ascii="Verdana" w:hAnsi="Verdana" w:cs="Arial"/>
          <w:b/>
          <w:sz w:val="18"/>
          <w:szCs w:val="18"/>
        </w:rPr>
        <w:t>...............</w:t>
      </w:r>
      <w:r w:rsidRPr="00692564">
        <w:rPr>
          <w:rFonts w:ascii="Verdana" w:hAnsi="Verdana" w:cs="Arial"/>
          <w:b/>
          <w:sz w:val="18"/>
          <w:szCs w:val="18"/>
        </w:rPr>
        <w:t xml:space="preserve">...] PLN </w:t>
      </w:r>
      <w:r w:rsidRPr="00692564">
        <w:rPr>
          <w:rFonts w:ascii="Verdana" w:hAnsi="Verdana" w:cs="Arial"/>
          <w:sz w:val="18"/>
          <w:szCs w:val="18"/>
        </w:rPr>
        <w:t>słownie:  [....</w:t>
      </w:r>
      <w:r w:rsidR="00A5601B">
        <w:rPr>
          <w:rFonts w:ascii="Verdana" w:hAnsi="Verdana" w:cs="Arial"/>
          <w:sz w:val="18"/>
          <w:szCs w:val="18"/>
        </w:rPr>
        <w:t>....................</w:t>
      </w:r>
      <w:r w:rsidRPr="00692564">
        <w:rPr>
          <w:rFonts w:ascii="Verdana" w:hAnsi="Verdana" w:cs="Arial"/>
          <w:sz w:val="18"/>
          <w:szCs w:val="18"/>
        </w:rPr>
        <w:t>..]</w:t>
      </w:r>
      <w:r w:rsidRPr="00692564">
        <w:rPr>
          <w:rFonts w:ascii="Verdana" w:hAnsi="Verdana" w:cs="Arial"/>
          <w:b/>
          <w:sz w:val="18"/>
          <w:szCs w:val="18"/>
        </w:rPr>
        <w:t xml:space="preserve"> brutto.</w:t>
      </w:r>
      <w:r w:rsidR="006701F0" w:rsidRPr="006701F0">
        <w:rPr>
          <w:rFonts w:ascii="Verdana" w:hAnsi="Verdana" w:cs="Arial"/>
          <w:sz w:val="18"/>
          <w:szCs w:val="18"/>
          <w:highlight w:val="green"/>
        </w:rPr>
        <w:t xml:space="preserve"> </w:t>
      </w:r>
    </w:p>
    <w:p w14:paraId="5AE6CCAB" w14:textId="13C0BA7B" w:rsidR="00AE1D9D"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 nie podlegamy wykluczeniu </w:t>
      </w:r>
      <w:r w:rsidR="00A0753C" w:rsidRPr="00692564">
        <w:rPr>
          <w:rFonts w:ascii="Verdana" w:hAnsi="Verdana" w:cs="Arial"/>
          <w:sz w:val="18"/>
          <w:szCs w:val="18"/>
        </w:rPr>
        <w:t xml:space="preserve">z Postępowania </w:t>
      </w:r>
      <w:r w:rsidR="001865C7" w:rsidRPr="00692564">
        <w:rPr>
          <w:rFonts w:ascii="Verdana" w:eastAsia="Calibri" w:hAnsi="Verdana" w:cstheme="minorHAnsi"/>
          <w:sz w:val="18"/>
          <w:szCs w:val="18"/>
        </w:rPr>
        <w:t xml:space="preserve">zakupowego </w:t>
      </w:r>
      <w:r w:rsidR="00A0753C" w:rsidRPr="00692564">
        <w:rPr>
          <w:rFonts w:ascii="Verdana" w:hAnsi="Verdana" w:cs="Arial"/>
          <w:sz w:val="18"/>
          <w:szCs w:val="18"/>
        </w:rPr>
        <w:t xml:space="preserve">na podstawie przesłanek określonych w pkt </w:t>
      </w:r>
      <w:r w:rsidR="00B04F39" w:rsidRPr="00692564">
        <w:rPr>
          <w:rFonts w:ascii="Verdana" w:hAnsi="Verdana" w:cs="Arial"/>
          <w:sz w:val="18"/>
          <w:szCs w:val="18"/>
        </w:rPr>
        <w:t>5</w:t>
      </w:r>
      <w:r w:rsidR="00BF1B92" w:rsidRPr="00692564">
        <w:rPr>
          <w:rFonts w:ascii="Verdana" w:hAnsi="Verdana" w:cs="Arial"/>
          <w:sz w:val="18"/>
          <w:szCs w:val="18"/>
        </w:rPr>
        <w:t>.</w:t>
      </w:r>
      <w:r w:rsidR="00D42E53" w:rsidRPr="00692564">
        <w:rPr>
          <w:rFonts w:ascii="Verdana" w:hAnsi="Verdana" w:cs="Arial"/>
          <w:sz w:val="18"/>
          <w:szCs w:val="18"/>
        </w:rPr>
        <w:t>1.1</w:t>
      </w:r>
      <w:r w:rsidR="00A0753C" w:rsidRPr="00692564">
        <w:rPr>
          <w:rFonts w:ascii="Verdana" w:hAnsi="Verdana" w:cs="Arial"/>
          <w:sz w:val="18"/>
          <w:szCs w:val="18"/>
        </w:rPr>
        <w:t xml:space="preserve"> </w:t>
      </w:r>
      <w:r w:rsidR="00904E94" w:rsidRPr="00692564">
        <w:rPr>
          <w:rFonts w:ascii="Verdana" w:hAnsi="Verdana" w:cs="Arial"/>
          <w:sz w:val="18"/>
          <w:szCs w:val="18"/>
        </w:rPr>
        <w:t>SWZ</w:t>
      </w:r>
      <w:r w:rsidR="00AE1D9D" w:rsidRPr="00692564">
        <w:rPr>
          <w:rFonts w:ascii="Verdana" w:hAnsi="Verdana" w:cs="Arial"/>
          <w:sz w:val="18"/>
          <w:szCs w:val="18"/>
        </w:rPr>
        <w:t>, w tym:</w:t>
      </w:r>
    </w:p>
    <w:p w14:paraId="5D85C32A" w14:textId="35C24D94" w:rsidR="00105495" w:rsidRPr="00692564" w:rsidRDefault="00A6553F"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spełnia</w:t>
      </w:r>
      <w:r w:rsidR="00563A80" w:rsidRPr="00692564">
        <w:rPr>
          <w:rFonts w:ascii="Verdana" w:hAnsi="Verdana" w:cs="Arial"/>
          <w:sz w:val="18"/>
          <w:szCs w:val="18"/>
        </w:rPr>
        <w:t>my warunki</w:t>
      </w:r>
      <w:r w:rsidRPr="00692564">
        <w:rPr>
          <w:rFonts w:ascii="Verdana" w:hAnsi="Verdana" w:cs="Arial"/>
          <w:sz w:val="18"/>
          <w:szCs w:val="18"/>
        </w:rPr>
        <w:t xml:space="preserve"> udziału w Postępowaniu zakupowym</w:t>
      </w:r>
      <w:r w:rsidR="00105495" w:rsidRPr="00692564">
        <w:rPr>
          <w:rFonts w:ascii="Verdana" w:hAnsi="Verdana" w:cs="Arial"/>
          <w:sz w:val="18"/>
          <w:szCs w:val="18"/>
        </w:rPr>
        <w:t>,</w:t>
      </w:r>
    </w:p>
    <w:p w14:paraId="49CCEEF5" w14:textId="7A26FDD4" w:rsidR="00105495" w:rsidRPr="00692564" w:rsidRDefault="00563A80"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nie </w:t>
      </w:r>
      <w:r w:rsidR="00A6553F" w:rsidRPr="00692564">
        <w:rPr>
          <w:rFonts w:ascii="Verdana" w:hAnsi="Verdana" w:cs="Arial"/>
          <w:sz w:val="18"/>
          <w:szCs w:val="18"/>
        </w:rPr>
        <w:t>zalega</w:t>
      </w:r>
      <w:r w:rsidRPr="00692564">
        <w:rPr>
          <w:rFonts w:ascii="Verdana" w:hAnsi="Verdana" w:cs="Arial"/>
          <w:sz w:val="18"/>
          <w:szCs w:val="18"/>
        </w:rPr>
        <w:t>my</w:t>
      </w:r>
      <w:r w:rsidR="00A6553F" w:rsidRPr="00692564">
        <w:rPr>
          <w:rFonts w:ascii="Verdana" w:hAnsi="Verdana" w:cs="Arial"/>
          <w:sz w:val="18"/>
          <w:szCs w:val="18"/>
        </w:rPr>
        <w:t xml:space="preserve"> z uiszczeniem podatków, opłat lub składek na ubezpieczenie społeczne lub zdrowotne</w:t>
      </w:r>
      <w:r w:rsidR="00126EA5" w:rsidRPr="00692564">
        <w:rPr>
          <w:rFonts w:ascii="Verdana" w:hAnsi="Verdana" w:cs="Arial"/>
          <w:sz w:val="18"/>
          <w:szCs w:val="18"/>
        </w:rPr>
        <w:t>, a jeśli</w:t>
      </w:r>
      <w:r w:rsidR="00A6553F" w:rsidRPr="00692564">
        <w:rPr>
          <w:rFonts w:ascii="Verdana" w:hAnsi="Verdana" w:cs="Arial"/>
          <w:sz w:val="18"/>
          <w:szCs w:val="18"/>
        </w:rPr>
        <w:t xml:space="preserve"> </w:t>
      </w:r>
      <w:r w:rsidR="000B7FAB" w:rsidRPr="00692564">
        <w:rPr>
          <w:rFonts w:ascii="Verdana" w:hAnsi="Verdana" w:cs="Arial"/>
          <w:sz w:val="18"/>
          <w:szCs w:val="18"/>
        </w:rPr>
        <w:t>zalegamy z uiszczeniem podatków, opłat lub składek na ubezpieczenie społeczne l</w:t>
      </w:r>
      <w:r w:rsidR="00126EA5" w:rsidRPr="00692564">
        <w:rPr>
          <w:rFonts w:ascii="Verdana" w:hAnsi="Verdana" w:cs="Arial"/>
          <w:sz w:val="18"/>
          <w:szCs w:val="18"/>
        </w:rPr>
        <w:t>ub zdrowotne, to</w:t>
      </w:r>
      <w:r w:rsidR="000B7FAB" w:rsidRPr="00692564">
        <w:rPr>
          <w:rFonts w:ascii="Verdana" w:hAnsi="Verdana" w:cs="Arial"/>
          <w:sz w:val="18"/>
          <w:szCs w:val="18"/>
        </w:rPr>
        <w:t xml:space="preserve"> przed upływem składania Ofert dokonaliśmy płatności należnych podatków, opłat lub składek co będziemy w stanie wykazać Zamawiającemu</w:t>
      </w:r>
      <w:r w:rsidR="00126EA5" w:rsidRPr="00692564">
        <w:rPr>
          <w:rFonts w:ascii="Verdana" w:hAnsi="Verdana"/>
          <w:sz w:val="18"/>
          <w:szCs w:val="18"/>
        </w:rPr>
        <w:t>,</w:t>
      </w:r>
    </w:p>
    <w:p w14:paraId="1B69572D" w14:textId="44E4B0C4" w:rsidR="00105495" w:rsidRPr="00692564" w:rsidRDefault="00A6553F"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 wyniku zamierzonego działania lub rażącego niedbalstwa </w:t>
      </w:r>
      <w:r w:rsidR="00026932" w:rsidRPr="00692564">
        <w:rPr>
          <w:rFonts w:ascii="Verdana" w:hAnsi="Verdana" w:cs="Arial"/>
          <w:sz w:val="18"/>
          <w:szCs w:val="18"/>
        </w:rPr>
        <w:t>nie wprowadzi</w:t>
      </w:r>
      <w:r w:rsidR="003D611B" w:rsidRPr="00692564">
        <w:rPr>
          <w:rFonts w:ascii="Verdana" w:hAnsi="Verdana" w:cs="Arial"/>
          <w:sz w:val="18"/>
          <w:szCs w:val="18"/>
        </w:rPr>
        <w:t>li</w:t>
      </w:r>
      <w:r w:rsidR="00026932" w:rsidRPr="00692564">
        <w:rPr>
          <w:rFonts w:ascii="Verdana" w:hAnsi="Verdana" w:cs="Arial"/>
          <w:sz w:val="18"/>
          <w:szCs w:val="18"/>
        </w:rPr>
        <w:t>śmy</w:t>
      </w:r>
      <w:r w:rsidRPr="00692564">
        <w:rPr>
          <w:rFonts w:ascii="Verdana" w:hAnsi="Verdana" w:cs="Arial"/>
          <w:sz w:val="18"/>
          <w:szCs w:val="18"/>
        </w:rPr>
        <w:t xml:space="preserve"> Zamawiającego w błąd przy przedstawianiu informacji, że nie podlega</w:t>
      </w:r>
      <w:r w:rsidR="00026932" w:rsidRPr="00692564">
        <w:rPr>
          <w:rFonts w:ascii="Verdana" w:hAnsi="Verdana" w:cs="Arial"/>
          <w:sz w:val="18"/>
          <w:szCs w:val="18"/>
        </w:rPr>
        <w:t>my</w:t>
      </w:r>
      <w:r w:rsidRPr="00692564">
        <w:rPr>
          <w:rFonts w:ascii="Verdana" w:hAnsi="Verdana" w:cs="Arial"/>
          <w:sz w:val="18"/>
          <w:szCs w:val="18"/>
        </w:rPr>
        <w:t xml:space="preserve"> wykluczeniu, spełnia</w:t>
      </w:r>
      <w:r w:rsidR="00026932" w:rsidRPr="00692564">
        <w:rPr>
          <w:rFonts w:ascii="Verdana" w:hAnsi="Verdana" w:cs="Arial"/>
          <w:sz w:val="18"/>
          <w:szCs w:val="18"/>
        </w:rPr>
        <w:t>my</w:t>
      </w:r>
      <w:r w:rsidRPr="00692564">
        <w:rPr>
          <w:rFonts w:ascii="Verdana" w:hAnsi="Verdana" w:cs="Arial"/>
          <w:sz w:val="18"/>
          <w:szCs w:val="18"/>
        </w:rPr>
        <w:t xml:space="preserve"> warunki udziału w Postępowaniu zakupowym lub kryteria selekcji, co mogło mieć istotny wpływ na decyzje podejmowane przez Zamawiającego w P</w:t>
      </w:r>
      <w:r w:rsidR="00026932" w:rsidRPr="00692564">
        <w:rPr>
          <w:rFonts w:ascii="Verdana" w:hAnsi="Verdana" w:cs="Arial"/>
          <w:sz w:val="18"/>
          <w:szCs w:val="18"/>
        </w:rPr>
        <w:t>ostępowaniu zakupowym, a także nie zatailiśmy tych informacji</w:t>
      </w:r>
      <w:r w:rsidR="00105495" w:rsidRPr="00692564">
        <w:rPr>
          <w:rFonts w:ascii="Verdana" w:hAnsi="Verdana" w:cs="Arial"/>
          <w:sz w:val="18"/>
          <w:szCs w:val="18"/>
        </w:rPr>
        <w:t>,</w:t>
      </w:r>
    </w:p>
    <w:p w14:paraId="180474EA" w14:textId="1E21E8CC" w:rsidR="00A6553F" w:rsidRPr="00692564" w:rsidRDefault="009C63A0"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Wykonawcy</w:t>
      </w:r>
      <w:r w:rsidR="00A6553F" w:rsidRPr="00692564">
        <w:rPr>
          <w:rFonts w:ascii="Verdana" w:hAnsi="Verdana" w:cs="Arial"/>
          <w:sz w:val="18"/>
          <w:szCs w:val="18"/>
        </w:rPr>
        <w:t xml:space="preserve"> będącego osobą fizyc</w:t>
      </w:r>
      <w:r w:rsidRPr="00692564">
        <w:rPr>
          <w:rFonts w:ascii="Verdana" w:hAnsi="Verdana" w:cs="Arial"/>
          <w:sz w:val="18"/>
          <w:szCs w:val="18"/>
        </w:rPr>
        <w:t>zną, a w przypadku pozostałych W</w:t>
      </w:r>
      <w:r w:rsidR="00A6553F" w:rsidRPr="00692564">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92564">
        <w:rPr>
          <w:rFonts w:ascii="Verdana" w:hAnsi="Verdana" w:cs="Arial"/>
          <w:sz w:val="18"/>
          <w:szCs w:val="18"/>
        </w:rPr>
        <w:t>nie skazano prawomocnie</w:t>
      </w:r>
      <w:r w:rsidR="00A6553F" w:rsidRPr="00692564">
        <w:rPr>
          <w:rFonts w:ascii="Verdana" w:hAnsi="Verdana" w:cs="Arial"/>
          <w:sz w:val="18"/>
          <w:szCs w:val="18"/>
        </w:rPr>
        <w:t xml:space="preserve"> za </w:t>
      </w:r>
      <w:r w:rsidR="00026932" w:rsidRPr="00692564">
        <w:rPr>
          <w:rFonts w:ascii="Verdana" w:hAnsi="Verdana" w:cs="Arial"/>
          <w:sz w:val="18"/>
          <w:szCs w:val="18"/>
        </w:rPr>
        <w:t>żadne z przestępstw wymienionych</w:t>
      </w:r>
      <w:r w:rsidR="00D42E53" w:rsidRPr="00692564">
        <w:rPr>
          <w:rFonts w:ascii="Verdana" w:hAnsi="Verdana" w:cs="Arial"/>
          <w:sz w:val="18"/>
          <w:szCs w:val="18"/>
        </w:rPr>
        <w:t xml:space="preserve"> w pkt </w:t>
      </w:r>
      <w:r w:rsidR="005A024F" w:rsidRPr="00692564">
        <w:rPr>
          <w:rFonts w:ascii="Verdana" w:hAnsi="Verdana" w:cs="Arial"/>
          <w:sz w:val="18"/>
          <w:szCs w:val="18"/>
        </w:rPr>
        <w:t>8</w:t>
      </w:r>
      <w:r w:rsidR="00A6553F" w:rsidRPr="00692564">
        <w:rPr>
          <w:rFonts w:ascii="Verdana" w:hAnsi="Verdana" w:cs="Arial"/>
          <w:sz w:val="18"/>
          <w:szCs w:val="18"/>
        </w:rPr>
        <w:t xml:space="preserve">.2.4 </w:t>
      </w:r>
      <w:r w:rsidR="00D42E53" w:rsidRPr="00692564">
        <w:rPr>
          <w:rFonts w:ascii="Verdana" w:hAnsi="Verdana" w:cs="Arial"/>
          <w:sz w:val="18"/>
          <w:szCs w:val="18"/>
        </w:rPr>
        <w:t xml:space="preserve">Ogólnych Warunków </w:t>
      </w:r>
      <w:r w:rsidR="00A6553F" w:rsidRPr="00692564">
        <w:rPr>
          <w:rFonts w:ascii="Verdana" w:hAnsi="Verdana" w:cs="Arial"/>
          <w:sz w:val="18"/>
          <w:szCs w:val="18"/>
        </w:rPr>
        <w:t>SWZ,</w:t>
      </w:r>
    </w:p>
    <w:p w14:paraId="4C0A397E" w14:textId="7B259EFE" w:rsidR="00A6553F" w:rsidRPr="00692564" w:rsidRDefault="00A6553F"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lastRenderedPageBreak/>
        <w:t xml:space="preserve">wobec Wykonawcy </w:t>
      </w:r>
      <w:r w:rsidR="00026932" w:rsidRPr="00692564">
        <w:rPr>
          <w:rFonts w:ascii="Verdana" w:hAnsi="Verdana" w:cs="Arial"/>
          <w:sz w:val="18"/>
          <w:szCs w:val="18"/>
        </w:rPr>
        <w:t xml:space="preserve">nie </w:t>
      </w:r>
      <w:r w:rsidRPr="00692564">
        <w:rPr>
          <w:rFonts w:ascii="Verdana" w:hAnsi="Verdana" w:cs="Arial"/>
          <w:sz w:val="18"/>
          <w:szCs w:val="18"/>
        </w:rPr>
        <w:t>orzeczono zakaz</w:t>
      </w:r>
      <w:r w:rsidR="00026932" w:rsidRPr="00692564">
        <w:rPr>
          <w:rFonts w:ascii="Verdana" w:hAnsi="Verdana" w:cs="Arial"/>
          <w:sz w:val="18"/>
          <w:szCs w:val="18"/>
        </w:rPr>
        <w:t>u</w:t>
      </w:r>
      <w:r w:rsidRPr="00692564">
        <w:rPr>
          <w:rFonts w:ascii="Verdana" w:hAnsi="Verdana" w:cs="Arial"/>
          <w:sz w:val="18"/>
          <w:szCs w:val="18"/>
        </w:rPr>
        <w:t xml:space="preserve"> ubiegania się o zamówienia publiczne,</w:t>
      </w:r>
    </w:p>
    <w:p w14:paraId="6C0C7143" w14:textId="6D51737A" w:rsidR="00A6553F" w:rsidRPr="00692564" w:rsidRDefault="00A6553F"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Wykonawca </w:t>
      </w:r>
      <w:r w:rsidR="003D611B" w:rsidRPr="00692564">
        <w:rPr>
          <w:rFonts w:ascii="Verdana" w:hAnsi="Verdana" w:cs="Arial"/>
          <w:sz w:val="18"/>
          <w:szCs w:val="18"/>
        </w:rPr>
        <w:t xml:space="preserve">nie </w:t>
      </w:r>
      <w:r w:rsidRPr="00692564">
        <w:rPr>
          <w:rFonts w:ascii="Verdana" w:hAnsi="Verdana" w:cs="Arial"/>
          <w:sz w:val="18"/>
          <w:szCs w:val="18"/>
        </w:rPr>
        <w:t>zawarł z innymi Wykonawcami porozumieni</w:t>
      </w:r>
      <w:r w:rsidR="003D611B" w:rsidRPr="00692564">
        <w:rPr>
          <w:rFonts w:ascii="Verdana" w:hAnsi="Verdana" w:cs="Arial"/>
          <w:sz w:val="18"/>
          <w:szCs w:val="18"/>
        </w:rPr>
        <w:t>a</w:t>
      </w:r>
      <w:r w:rsidRPr="00692564">
        <w:rPr>
          <w:rFonts w:ascii="Verdana" w:hAnsi="Verdana" w:cs="Arial"/>
          <w:sz w:val="18"/>
          <w:szCs w:val="18"/>
        </w:rPr>
        <w:t xml:space="preserve"> mając</w:t>
      </w:r>
      <w:r w:rsidR="003D611B" w:rsidRPr="00692564">
        <w:rPr>
          <w:rFonts w:ascii="Verdana" w:hAnsi="Verdana" w:cs="Arial"/>
          <w:sz w:val="18"/>
          <w:szCs w:val="18"/>
        </w:rPr>
        <w:t>ego</w:t>
      </w:r>
      <w:r w:rsidRPr="00692564">
        <w:rPr>
          <w:rFonts w:ascii="Verdana" w:hAnsi="Verdana" w:cs="Arial"/>
          <w:sz w:val="18"/>
          <w:szCs w:val="18"/>
        </w:rPr>
        <w:t xml:space="preserve"> </w:t>
      </w:r>
      <w:r w:rsidR="00026932" w:rsidRPr="00692564">
        <w:rPr>
          <w:rFonts w:ascii="Verdana" w:hAnsi="Verdana" w:cs="Arial"/>
          <w:sz w:val="18"/>
          <w:szCs w:val="18"/>
        </w:rPr>
        <w:t>na celu zakłócenie konkurencji,</w:t>
      </w:r>
    </w:p>
    <w:p w14:paraId="0BC01507" w14:textId="68C7FD3D" w:rsidR="00A6553F" w:rsidRPr="00692564" w:rsidRDefault="00A6553F"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bezprawnie </w:t>
      </w:r>
      <w:r w:rsidR="00026932" w:rsidRPr="00692564">
        <w:rPr>
          <w:rFonts w:ascii="Verdana" w:hAnsi="Verdana" w:cs="Arial"/>
          <w:sz w:val="18"/>
          <w:szCs w:val="18"/>
        </w:rPr>
        <w:t>nie wpływaliśmy, nie próbowaliśmy</w:t>
      </w:r>
      <w:r w:rsidRPr="00692564">
        <w:rPr>
          <w:rFonts w:ascii="Verdana" w:hAnsi="Verdana" w:cs="Arial"/>
          <w:sz w:val="18"/>
          <w:szCs w:val="18"/>
        </w:rPr>
        <w:t xml:space="preserve"> wpływać na czynności Zamawia</w:t>
      </w:r>
      <w:r w:rsidR="00026932" w:rsidRPr="00692564">
        <w:rPr>
          <w:rFonts w:ascii="Verdana" w:hAnsi="Verdana" w:cs="Arial"/>
          <w:sz w:val="18"/>
          <w:szCs w:val="18"/>
        </w:rPr>
        <w:t>jącego, nie próbowaliśmy pozyskać, a także</w:t>
      </w:r>
      <w:r w:rsidRPr="00692564">
        <w:rPr>
          <w:rFonts w:ascii="Verdana" w:hAnsi="Verdana" w:cs="Arial"/>
          <w:sz w:val="18"/>
          <w:szCs w:val="18"/>
        </w:rPr>
        <w:t xml:space="preserve"> </w:t>
      </w:r>
      <w:r w:rsidR="00026932" w:rsidRPr="00692564">
        <w:rPr>
          <w:rFonts w:ascii="Verdana" w:hAnsi="Verdana" w:cs="Arial"/>
          <w:sz w:val="18"/>
          <w:szCs w:val="18"/>
        </w:rPr>
        <w:t>nie pozyskaliśmy informacji poufnych, mogących dać Wykonawcy</w:t>
      </w:r>
      <w:r w:rsidRPr="00692564">
        <w:rPr>
          <w:rFonts w:ascii="Verdana" w:hAnsi="Verdana" w:cs="Arial"/>
          <w:sz w:val="18"/>
          <w:szCs w:val="18"/>
        </w:rPr>
        <w:t xml:space="preserve"> przewagę w Postępowaniu zakupowym</w:t>
      </w:r>
      <w:r w:rsidR="008968EB" w:rsidRPr="00692564">
        <w:rPr>
          <w:rFonts w:ascii="Verdana" w:hAnsi="Verdana" w:cs="Arial"/>
          <w:sz w:val="18"/>
          <w:szCs w:val="18"/>
        </w:rPr>
        <w:t>,</w:t>
      </w:r>
    </w:p>
    <w:p w14:paraId="37D9E74A" w14:textId="6AF1E5ED" w:rsidR="00A6553F" w:rsidRPr="00692564" w:rsidRDefault="00A6553F"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daje</w:t>
      </w:r>
      <w:r w:rsidR="00026932" w:rsidRPr="00692564">
        <w:rPr>
          <w:rFonts w:ascii="Verdana" w:hAnsi="Verdana" w:cs="Arial"/>
          <w:sz w:val="18"/>
          <w:szCs w:val="18"/>
        </w:rPr>
        <w:t>my</w:t>
      </w:r>
      <w:r w:rsidRPr="00692564">
        <w:rPr>
          <w:rFonts w:ascii="Verdana" w:hAnsi="Verdana" w:cs="Arial"/>
          <w:sz w:val="18"/>
          <w:szCs w:val="18"/>
        </w:rPr>
        <w:t xml:space="preserve"> rękojmi</w:t>
      </w:r>
      <w:r w:rsidR="00026932" w:rsidRPr="00692564">
        <w:rPr>
          <w:rFonts w:ascii="Verdana" w:hAnsi="Verdana" w:cs="Arial"/>
          <w:sz w:val="18"/>
          <w:szCs w:val="18"/>
        </w:rPr>
        <w:t>ę</w:t>
      </w:r>
      <w:r w:rsidRPr="00692564">
        <w:rPr>
          <w:rFonts w:ascii="Verdana" w:hAnsi="Verdana" w:cs="Arial"/>
          <w:sz w:val="18"/>
          <w:szCs w:val="18"/>
        </w:rPr>
        <w:t xml:space="preserve"> należytego wykonania Zakupu z uwagi na </w:t>
      </w:r>
      <w:r w:rsidR="00026932" w:rsidRPr="00692564">
        <w:rPr>
          <w:rFonts w:ascii="Verdana" w:hAnsi="Verdana" w:cs="Arial"/>
          <w:sz w:val="18"/>
          <w:szCs w:val="18"/>
        </w:rPr>
        <w:t xml:space="preserve">brak </w:t>
      </w:r>
      <w:r w:rsidRPr="00692564">
        <w:rPr>
          <w:rFonts w:ascii="Verdana" w:hAnsi="Verdana" w:cs="Arial"/>
          <w:sz w:val="18"/>
          <w:szCs w:val="18"/>
        </w:rPr>
        <w:t>prowadzone</w:t>
      </w:r>
      <w:r w:rsidR="00026932" w:rsidRPr="00692564">
        <w:rPr>
          <w:rFonts w:ascii="Verdana" w:hAnsi="Verdana" w:cs="Arial"/>
          <w:sz w:val="18"/>
          <w:szCs w:val="18"/>
        </w:rPr>
        <w:t>go przeciwko Wykonawcy</w:t>
      </w:r>
      <w:r w:rsidRPr="00692564">
        <w:rPr>
          <w:rFonts w:ascii="Verdana" w:hAnsi="Verdana" w:cs="Arial"/>
          <w:sz w:val="18"/>
          <w:szCs w:val="18"/>
        </w:rPr>
        <w:t xml:space="preserve"> lub członkom organ</w:t>
      </w:r>
      <w:r w:rsidR="00026932" w:rsidRPr="00692564">
        <w:rPr>
          <w:rFonts w:ascii="Verdana" w:hAnsi="Verdana" w:cs="Arial"/>
          <w:sz w:val="18"/>
          <w:szCs w:val="18"/>
        </w:rPr>
        <w:t>ów spółki Wykonawcy postępowania</w:t>
      </w:r>
      <w:r w:rsidRPr="00692564">
        <w:rPr>
          <w:rFonts w:ascii="Verdana" w:hAnsi="Verdana" w:cs="Arial"/>
          <w:sz w:val="18"/>
          <w:szCs w:val="18"/>
        </w:rPr>
        <w:t xml:space="preserve"> o popełnienie przestępstwa w związku z prowadzoną działalnością gospodarczą</w:t>
      </w:r>
      <w:r w:rsidR="00563A80" w:rsidRPr="00692564">
        <w:rPr>
          <w:rFonts w:ascii="Verdana" w:hAnsi="Verdana" w:cs="Arial"/>
          <w:sz w:val="18"/>
          <w:szCs w:val="18"/>
        </w:rPr>
        <w:t>,</w:t>
      </w:r>
    </w:p>
    <w:p w14:paraId="65388AEC" w14:textId="0B7E3AEC" w:rsidR="00BF7966" w:rsidRPr="00692564" w:rsidRDefault="009B3E18"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692564" w:rsidRDefault="00447D07" w:rsidP="00331A36">
      <w:pPr>
        <w:pStyle w:val="Akapitzlist"/>
        <w:widowControl w:val="0"/>
        <w:numPr>
          <w:ilvl w:val="1"/>
          <w:numId w:val="33"/>
        </w:numPr>
        <w:suppressAutoHyphens/>
        <w:ind w:left="851" w:hanging="425"/>
        <w:contextualSpacing w:val="0"/>
        <w:rPr>
          <w:rFonts w:ascii="Verdana" w:hAnsi="Verdana" w:cs="Arial"/>
          <w:sz w:val="18"/>
          <w:szCs w:val="18"/>
        </w:rPr>
      </w:pPr>
      <w:r w:rsidRPr="00692564">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 xml:space="preserve">naszym beneficjentem rzeczywistym w rozumieniu ustawy z dnia 1 marca 2018 r. o przeciwdziałaniu praniu pieniędzy oraz finansowaniu terroryzmu (Dz. U. z 2022 r. poz. 593 </w:t>
      </w:r>
      <w:r w:rsidR="00F8319E" w:rsidRPr="00692564">
        <w:rPr>
          <w:rFonts w:ascii="Verdana" w:hAnsi="Verdana" w:cs="Arial"/>
          <w:sz w:val="18"/>
          <w:szCs w:val="18"/>
        </w:rPr>
        <w:t>ze zm.</w:t>
      </w:r>
      <w:r w:rsidRPr="00692564">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sidRPr="00692564">
        <w:rPr>
          <w:rFonts w:ascii="Verdana" w:hAnsi="Verdana" w:cs="Arial"/>
          <w:sz w:val="18"/>
          <w:szCs w:val="18"/>
        </w:rPr>
        <w:t>,</w:t>
      </w:r>
    </w:p>
    <w:p w14:paraId="6DD9254F" w14:textId="170D7CFA" w:rsidR="00570385" w:rsidRPr="00692564" w:rsidRDefault="00570385" w:rsidP="00331A36">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sidRPr="00692564">
        <w:rPr>
          <w:rFonts w:ascii="Verdana" w:hAnsi="Verdana" w:cs="Arial"/>
          <w:sz w:val="18"/>
          <w:szCs w:val="18"/>
        </w:rPr>
        <w:t>P</w:t>
      </w:r>
      <w:r w:rsidRPr="00692564">
        <w:rPr>
          <w:rFonts w:ascii="Verdana" w:hAnsi="Verdana" w:cs="Arial"/>
          <w:sz w:val="18"/>
          <w:szCs w:val="18"/>
        </w:rPr>
        <w:t xml:space="preserve">ostępowania </w:t>
      </w:r>
      <w:r w:rsidR="001865C7" w:rsidRPr="00692564">
        <w:rPr>
          <w:rFonts w:ascii="Verdana" w:eastAsia="Calibri" w:hAnsi="Verdana" w:cstheme="minorHAnsi"/>
          <w:sz w:val="18"/>
          <w:szCs w:val="18"/>
        </w:rPr>
        <w:t xml:space="preserve">zakupowego </w:t>
      </w:r>
      <w:r w:rsidRPr="00692564">
        <w:rPr>
          <w:rFonts w:ascii="Verdana" w:hAnsi="Verdana" w:cs="Arial"/>
          <w:sz w:val="18"/>
          <w:szCs w:val="18"/>
        </w:rPr>
        <w:t>na podstawie art. 5k tego rozporządzenia, w tym nie jesteśmy:</w:t>
      </w:r>
    </w:p>
    <w:p w14:paraId="29E9138E" w14:textId="77777777" w:rsidR="00570385" w:rsidRPr="00692564" w:rsidRDefault="00570385" w:rsidP="00331A36">
      <w:pPr>
        <w:pStyle w:val="Akapitzlist"/>
        <w:widowControl w:val="0"/>
        <w:numPr>
          <w:ilvl w:val="0"/>
          <w:numId w:val="32"/>
        </w:numPr>
        <w:suppressAutoHyphens/>
        <w:ind w:left="1134" w:right="-281" w:hanging="284"/>
        <w:rPr>
          <w:rFonts w:ascii="Verdana" w:hAnsi="Verdana" w:cs="Arial"/>
          <w:sz w:val="18"/>
          <w:szCs w:val="18"/>
        </w:rPr>
      </w:pPr>
      <w:r w:rsidRPr="00692564">
        <w:rPr>
          <w:rFonts w:ascii="Verdana" w:hAnsi="Verdana" w:cs="Arial"/>
          <w:sz w:val="18"/>
          <w:szCs w:val="18"/>
        </w:rPr>
        <w:t>obywatelem rosyjskim lub osobą fizyczną lub prawną, podmiotem lub organem z siedzibą w Rosji;</w:t>
      </w:r>
    </w:p>
    <w:p w14:paraId="6DA0080C" w14:textId="77777777" w:rsidR="00570385" w:rsidRPr="00692564" w:rsidRDefault="00570385" w:rsidP="00331A36">
      <w:pPr>
        <w:pStyle w:val="Akapitzlist"/>
        <w:widowControl w:val="0"/>
        <w:numPr>
          <w:ilvl w:val="0"/>
          <w:numId w:val="32"/>
        </w:numPr>
        <w:suppressAutoHyphens/>
        <w:ind w:left="1134" w:right="-281" w:hanging="284"/>
        <w:rPr>
          <w:rFonts w:ascii="Verdana" w:hAnsi="Verdana" w:cs="Arial"/>
          <w:sz w:val="18"/>
          <w:szCs w:val="18"/>
        </w:rPr>
      </w:pPr>
      <w:r w:rsidRPr="00692564">
        <w:rPr>
          <w:rFonts w:ascii="Verdana" w:hAnsi="Verdana" w:cs="Arial"/>
          <w:sz w:val="18"/>
          <w:szCs w:val="18"/>
        </w:rPr>
        <w:t>osobą prawną, podmiotem lub organem, do których prawa własności bezpośrednio lub pośrednio w ponad 50 % należą do podmiotu, o którym mowa w pkt 1 powyżej; lub</w:t>
      </w:r>
    </w:p>
    <w:p w14:paraId="2F61AFEB" w14:textId="77777777" w:rsidR="00570385" w:rsidRPr="00692564" w:rsidRDefault="00570385" w:rsidP="00331A36">
      <w:pPr>
        <w:pStyle w:val="Akapitzlist"/>
        <w:widowControl w:val="0"/>
        <w:numPr>
          <w:ilvl w:val="0"/>
          <w:numId w:val="32"/>
        </w:numPr>
        <w:suppressAutoHyphens/>
        <w:ind w:left="1134" w:right="-281" w:hanging="284"/>
        <w:rPr>
          <w:rFonts w:ascii="Verdana" w:hAnsi="Verdana" w:cs="Arial"/>
          <w:sz w:val="18"/>
          <w:szCs w:val="18"/>
        </w:rPr>
      </w:pPr>
      <w:r w:rsidRPr="00692564">
        <w:rPr>
          <w:rFonts w:ascii="Verdana" w:hAnsi="Verdana" w:cs="Arial"/>
          <w:sz w:val="18"/>
          <w:szCs w:val="18"/>
        </w:rPr>
        <w:t>osobą fizyczną lub prawną, podmiotem lub organem działającym w imieniu lub pod kierunkiem podmiotu, o którym mowa w pkt 1 lub pkt 2 powyżej,</w:t>
      </w:r>
    </w:p>
    <w:p w14:paraId="1925052D" w14:textId="51A69214" w:rsidR="00570385" w:rsidRPr="00692564" w:rsidRDefault="00570385" w:rsidP="009B3E18">
      <w:pPr>
        <w:widowControl w:val="0"/>
        <w:suppressAutoHyphens/>
        <w:ind w:left="851" w:right="-281"/>
        <w:rPr>
          <w:rFonts w:ascii="Verdana" w:hAnsi="Verdana" w:cs="Arial"/>
          <w:sz w:val="18"/>
          <w:szCs w:val="18"/>
        </w:rPr>
      </w:pPr>
      <w:r w:rsidRPr="00692564">
        <w:rPr>
          <w:rFonts w:ascii="Verdana" w:hAnsi="Verdana"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692564" w:rsidRDefault="00BF7966" w:rsidP="00354E41">
      <w:pPr>
        <w:widowControl w:val="0"/>
        <w:suppressAutoHyphens/>
        <w:ind w:left="709" w:right="-281" w:hanging="283"/>
        <w:rPr>
          <w:rFonts w:ascii="Verdana" w:hAnsi="Verdana" w:cs="Arial"/>
          <w:sz w:val="18"/>
          <w:szCs w:val="18"/>
        </w:rPr>
      </w:pPr>
    </w:p>
    <w:p w14:paraId="69E52117" w14:textId="142A4846" w:rsidR="00563A80" w:rsidRPr="00692564" w:rsidRDefault="00BF7966" w:rsidP="009B3E18">
      <w:pPr>
        <w:widowControl w:val="0"/>
        <w:suppressAutoHyphens/>
        <w:ind w:left="851" w:right="-281"/>
        <w:rPr>
          <w:rFonts w:ascii="Verdana" w:hAnsi="Verdana" w:cs="Arial"/>
          <w:sz w:val="18"/>
          <w:szCs w:val="18"/>
        </w:rPr>
      </w:pPr>
      <w:r w:rsidRPr="00692564">
        <w:rPr>
          <w:rFonts w:ascii="Verdana" w:hAnsi="Verdana" w:cs="Arial"/>
          <w:sz w:val="18"/>
          <w:szCs w:val="18"/>
        </w:rPr>
        <w:t xml:space="preserve">Ponadto zobowiązujemy się na żądanie Zamawiającego, na każdym etapie </w:t>
      </w:r>
      <w:r w:rsidR="001865C7" w:rsidRPr="00692564">
        <w:rPr>
          <w:rFonts w:ascii="Verdana" w:hAnsi="Verdana" w:cs="Arial"/>
          <w:sz w:val="18"/>
          <w:szCs w:val="18"/>
        </w:rPr>
        <w:t>P</w:t>
      </w:r>
      <w:r w:rsidRPr="00692564">
        <w:rPr>
          <w:rFonts w:ascii="Verdana" w:hAnsi="Verdana" w:cs="Arial"/>
          <w:sz w:val="18"/>
          <w:szCs w:val="18"/>
        </w:rPr>
        <w:t>ostępowania</w:t>
      </w:r>
      <w:r w:rsidR="001865C7" w:rsidRPr="00692564">
        <w:rPr>
          <w:rFonts w:ascii="Verdana" w:hAnsi="Verdana" w:cs="Arial"/>
          <w:sz w:val="18"/>
          <w:szCs w:val="18"/>
        </w:rPr>
        <w:t xml:space="preserve"> </w:t>
      </w:r>
      <w:r w:rsidR="001865C7" w:rsidRPr="00692564">
        <w:rPr>
          <w:rFonts w:ascii="Verdana" w:eastAsia="Calibri" w:hAnsi="Verdana" w:cstheme="minorHAnsi"/>
          <w:sz w:val="18"/>
          <w:szCs w:val="18"/>
        </w:rPr>
        <w:t>zakupowego</w:t>
      </w:r>
      <w:r w:rsidRPr="00692564">
        <w:rPr>
          <w:rFonts w:ascii="Verdana" w:hAnsi="Verdana" w:cs="Arial"/>
          <w:sz w:val="18"/>
          <w:szCs w:val="18"/>
        </w:rPr>
        <w:t>, złożyć dodatkowe dokumenty potwierdzające brak podstaw do wykluczenia Wykonawcy na podstawie ww. przepisów</w:t>
      </w:r>
      <w:r w:rsidR="00563A80" w:rsidRPr="00692564">
        <w:rPr>
          <w:rFonts w:ascii="Verdana" w:hAnsi="Verdana" w:cs="Arial"/>
          <w:sz w:val="18"/>
          <w:szCs w:val="18"/>
        </w:rPr>
        <w:t>.</w:t>
      </w:r>
    </w:p>
    <w:p w14:paraId="099CCB70" w14:textId="4A14EF9F" w:rsidR="00A6553F" w:rsidRPr="00692564" w:rsidRDefault="00AA524E" w:rsidP="005A6F13">
      <w:pPr>
        <w:pStyle w:val="Akapitzlist"/>
        <w:widowControl w:val="0"/>
        <w:suppressAutoHyphens/>
        <w:spacing w:before="240"/>
        <w:ind w:left="425" w:right="-281"/>
        <w:contextualSpacing w:val="0"/>
        <w:rPr>
          <w:rFonts w:ascii="Verdana" w:hAnsi="Verdana" w:cs="Arial"/>
          <w:sz w:val="18"/>
          <w:szCs w:val="18"/>
        </w:rPr>
      </w:pPr>
      <w:r w:rsidRPr="00692564">
        <w:rPr>
          <w:rFonts w:ascii="Verdana" w:hAnsi="Verdana" w:cs="Arial"/>
          <w:b/>
          <w:sz w:val="18"/>
          <w:szCs w:val="18"/>
        </w:rPr>
        <w:lastRenderedPageBreak/>
        <w:t>Oświadczamy,</w:t>
      </w:r>
      <w:r w:rsidRPr="00692564">
        <w:rPr>
          <w:rFonts w:ascii="Verdana" w:hAnsi="Verdana" w:cs="Arial"/>
          <w:sz w:val="18"/>
          <w:szCs w:val="18"/>
        </w:rPr>
        <w:t xml:space="preserve"> że nie podlegamy wykluczeniu z Postępowania </w:t>
      </w:r>
      <w:r w:rsidR="001865C7" w:rsidRPr="00692564">
        <w:rPr>
          <w:rFonts w:ascii="Verdana" w:eastAsia="Calibri" w:hAnsi="Verdana" w:cstheme="minorHAnsi"/>
          <w:sz w:val="18"/>
          <w:szCs w:val="18"/>
        </w:rPr>
        <w:t xml:space="preserve">zakupowego </w:t>
      </w:r>
      <w:r w:rsidRPr="00692564">
        <w:rPr>
          <w:rFonts w:ascii="Verdana" w:hAnsi="Verdana" w:cs="Arial"/>
          <w:sz w:val="18"/>
          <w:szCs w:val="18"/>
        </w:rPr>
        <w:t xml:space="preserve">na podstawie przesłanek określonych w pkt </w:t>
      </w:r>
      <w:r w:rsidR="005A024F" w:rsidRPr="00692564">
        <w:rPr>
          <w:rFonts w:ascii="Verdana" w:hAnsi="Verdana" w:cs="Arial"/>
          <w:sz w:val="18"/>
          <w:szCs w:val="18"/>
        </w:rPr>
        <w:t>8</w:t>
      </w:r>
      <w:r w:rsidR="00E0297B" w:rsidRPr="00692564">
        <w:rPr>
          <w:rFonts w:ascii="Verdana" w:hAnsi="Verdana" w:cs="Arial"/>
          <w:sz w:val="18"/>
          <w:szCs w:val="18"/>
        </w:rPr>
        <w:t>.</w:t>
      </w:r>
      <w:r w:rsidR="0007579D" w:rsidRPr="00692564">
        <w:rPr>
          <w:rFonts w:ascii="Verdana" w:hAnsi="Verdana" w:cs="Arial"/>
          <w:sz w:val="18"/>
          <w:szCs w:val="18"/>
        </w:rPr>
        <w:t>3</w:t>
      </w:r>
      <w:r w:rsidR="00E0297B" w:rsidRPr="00692564">
        <w:rPr>
          <w:rFonts w:ascii="Verdana" w:hAnsi="Verdana" w:cs="Arial"/>
          <w:sz w:val="18"/>
          <w:szCs w:val="18"/>
        </w:rPr>
        <w:t xml:space="preserve"> Ogólnych Warunków SWZ</w:t>
      </w:r>
      <w:r w:rsidRPr="00692564">
        <w:rPr>
          <w:rFonts w:ascii="Verdana" w:hAnsi="Verdana" w:cs="Arial"/>
          <w:sz w:val="18"/>
          <w:szCs w:val="18"/>
        </w:rPr>
        <w:t xml:space="preserve"> (dotyczy Wykonawców mających siedzibę lub miejsce zamieszkania poza terytorium Rzeczypospolitej Polskiej).</w:t>
      </w:r>
    </w:p>
    <w:p w14:paraId="7E7295DD" w14:textId="794C5DF6" w:rsidR="00563A80" w:rsidRPr="00692564" w:rsidRDefault="00AE1D9D" w:rsidP="00331A36">
      <w:pPr>
        <w:pStyle w:val="Akapitzlist"/>
        <w:widowControl w:val="0"/>
        <w:numPr>
          <w:ilvl w:val="3"/>
          <w:numId w:val="28"/>
        </w:numPr>
        <w:suppressAutoHyphens/>
        <w:spacing w:before="240" w:line="276" w:lineRule="auto"/>
        <w:ind w:left="425" w:right="-281" w:hanging="425"/>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w:t>
      </w:r>
      <w:r w:rsidR="00BF1B92" w:rsidRPr="00692564">
        <w:rPr>
          <w:rFonts w:ascii="Verdana" w:hAnsi="Verdana" w:cs="Arial"/>
          <w:sz w:val="18"/>
          <w:szCs w:val="18"/>
        </w:rPr>
        <w:t xml:space="preserve"> spełniamy warunki udziału </w:t>
      </w:r>
      <w:r w:rsidR="0042031F" w:rsidRPr="00692564">
        <w:rPr>
          <w:rFonts w:ascii="Verdana" w:hAnsi="Verdana" w:cs="Arial"/>
          <w:sz w:val="18"/>
          <w:szCs w:val="18"/>
        </w:rPr>
        <w:t xml:space="preserve">w </w:t>
      </w:r>
      <w:r w:rsidR="00A0753C" w:rsidRPr="00692564">
        <w:rPr>
          <w:rFonts w:ascii="Verdana" w:hAnsi="Verdana" w:cs="Arial"/>
          <w:sz w:val="18"/>
          <w:szCs w:val="18"/>
        </w:rPr>
        <w:t>P</w:t>
      </w:r>
      <w:r w:rsidR="0042031F" w:rsidRPr="00692564">
        <w:rPr>
          <w:rFonts w:ascii="Verdana" w:hAnsi="Verdana" w:cs="Arial"/>
          <w:sz w:val="18"/>
          <w:szCs w:val="18"/>
        </w:rPr>
        <w:t xml:space="preserve">ostępowaniu </w:t>
      </w:r>
      <w:r w:rsidR="001865C7" w:rsidRPr="00692564">
        <w:rPr>
          <w:rFonts w:ascii="Verdana" w:eastAsia="Calibri" w:hAnsi="Verdana" w:cstheme="minorHAnsi"/>
          <w:sz w:val="18"/>
          <w:szCs w:val="18"/>
        </w:rPr>
        <w:t xml:space="preserve">zakupowym </w:t>
      </w:r>
      <w:r w:rsidR="009D68E1" w:rsidRPr="00692564">
        <w:rPr>
          <w:rFonts w:ascii="Verdana" w:hAnsi="Verdana" w:cs="Arial"/>
          <w:sz w:val="18"/>
          <w:szCs w:val="18"/>
        </w:rPr>
        <w:t xml:space="preserve">określone w pkt </w:t>
      </w:r>
      <w:r w:rsidR="005A024F" w:rsidRPr="00692564">
        <w:rPr>
          <w:rFonts w:ascii="Verdana" w:hAnsi="Verdana" w:cs="Arial"/>
          <w:sz w:val="18"/>
          <w:szCs w:val="18"/>
        </w:rPr>
        <w:t>9</w:t>
      </w:r>
      <w:r w:rsidR="00BF1B92" w:rsidRPr="00692564">
        <w:rPr>
          <w:rFonts w:ascii="Verdana" w:hAnsi="Verdana" w:cs="Arial"/>
          <w:sz w:val="18"/>
          <w:szCs w:val="18"/>
        </w:rPr>
        <w:t>.</w:t>
      </w:r>
      <w:r w:rsidR="00D42E53" w:rsidRPr="00692564">
        <w:rPr>
          <w:rFonts w:ascii="Verdana" w:hAnsi="Verdana" w:cs="Arial"/>
          <w:sz w:val="18"/>
          <w:szCs w:val="18"/>
        </w:rPr>
        <w:t>2</w:t>
      </w:r>
      <w:r w:rsidR="00BF1B92" w:rsidRPr="00692564">
        <w:rPr>
          <w:rFonts w:ascii="Verdana" w:hAnsi="Verdana" w:cs="Arial"/>
          <w:sz w:val="18"/>
          <w:szCs w:val="18"/>
        </w:rPr>
        <w:t xml:space="preserve">. </w:t>
      </w:r>
      <w:r w:rsidR="00B04F39" w:rsidRPr="00692564">
        <w:rPr>
          <w:rFonts w:ascii="Verdana" w:hAnsi="Verdana" w:cs="Arial"/>
          <w:sz w:val="18"/>
          <w:szCs w:val="18"/>
        </w:rPr>
        <w:t xml:space="preserve">Ogólnych Warunków </w:t>
      </w:r>
      <w:r w:rsidR="00904E94" w:rsidRPr="00692564">
        <w:rPr>
          <w:rFonts w:ascii="Verdana" w:hAnsi="Verdana" w:cs="Arial"/>
          <w:sz w:val="18"/>
          <w:szCs w:val="18"/>
        </w:rPr>
        <w:t>SWZ</w:t>
      </w:r>
      <w:r w:rsidRPr="00692564">
        <w:rPr>
          <w:rFonts w:ascii="Verdana" w:hAnsi="Verdana" w:cs="Arial"/>
          <w:sz w:val="18"/>
          <w:szCs w:val="18"/>
        </w:rPr>
        <w:t>, w tym:</w:t>
      </w:r>
    </w:p>
    <w:p w14:paraId="05F55BB8" w14:textId="1FF50FDE" w:rsidR="00563A80" w:rsidRPr="00692564" w:rsidRDefault="00563A80" w:rsidP="00331A36">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92564" w:rsidRDefault="00563A80" w:rsidP="00331A36">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 xml:space="preserve">znajdujemy się w sytuacji ekonomicznej </w:t>
      </w:r>
      <w:r w:rsidR="008968EB" w:rsidRPr="00692564">
        <w:rPr>
          <w:rFonts w:ascii="Verdana" w:hAnsi="Verdana" w:cs="Arial"/>
          <w:sz w:val="18"/>
          <w:szCs w:val="18"/>
        </w:rPr>
        <w:t xml:space="preserve">i </w:t>
      </w:r>
      <w:r w:rsidRPr="00692564">
        <w:rPr>
          <w:rFonts w:ascii="Verdana" w:hAnsi="Verdana" w:cs="Arial"/>
          <w:sz w:val="18"/>
          <w:szCs w:val="18"/>
        </w:rPr>
        <w:t>finansowej zapewniającej wykonanie Zakupu,</w:t>
      </w:r>
    </w:p>
    <w:p w14:paraId="211FE92C" w14:textId="50D2B92B" w:rsidR="0042031F" w:rsidRPr="00692564" w:rsidRDefault="00563A80" w:rsidP="00331A36">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692564">
        <w:rPr>
          <w:rFonts w:ascii="Verdana" w:hAnsi="Verdana" w:cs="Arial"/>
          <w:sz w:val="18"/>
          <w:szCs w:val="18"/>
        </w:rPr>
        <w:t>.</w:t>
      </w:r>
    </w:p>
    <w:p w14:paraId="6040FDF2" w14:textId="56AA2EB6"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 xml:space="preserve">Zapoznaliśmy się i w pełni </w:t>
      </w:r>
      <w:r w:rsidRPr="00692564">
        <w:rPr>
          <w:rFonts w:ascii="Verdana" w:hAnsi="Verdana" w:cs="Arial"/>
          <w:sz w:val="18"/>
          <w:szCs w:val="18"/>
          <w:u w:val="single"/>
        </w:rPr>
        <w:t xml:space="preserve">akceptujemy treść </w:t>
      </w:r>
      <w:r w:rsidR="00904E94" w:rsidRPr="00692564">
        <w:rPr>
          <w:rFonts w:ascii="Verdana" w:hAnsi="Verdana" w:cs="Arial"/>
          <w:sz w:val="18"/>
          <w:szCs w:val="18"/>
          <w:u w:val="single"/>
        </w:rPr>
        <w:t>SWZ</w:t>
      </w:r>
      <w:r w:rsidRPr="00692564">
        <w:rPr>
          <w:rFonts w:ascii="Verdana" w:hAnsi="Verdana" w:cs="Arial"/>
          <w:sz w:val="18"/>
          <w:szCs w:val="18"/>
          <w:u w:val="single"/>
        </w:rPr>
        <w:t xml:space="preserve"> wraz ze wszystkimi załącznikami </w:t>
      </w:r>
      <w:r w:rsidR="009D68E1" w:rsidRPr="00692564">
        <w:rPr>
          <w:rFonts w:ascii="Verdana" w:hAnsi="Verdana" w:cs="Arial"/>
          <w:sz w:val="18"/>
          <w:szCs w:val="18"/>
          <w:u w:val="single"/>
        </w:rPr>
        <w:t xml:space="preserve">oraz wyjaśnieniami i zmianami </w:t>
      </w:r>
      <w:r w:rsidR="00904E94" w:rsidRPr="00692564">
        <w:rPr>
          <w:rFonts w:ascii="Verdana" w:hAnsi="Verdana" w:cs="Arial"/>
          <w:sz w:val="18"/>
          <w:szCs w:val="18"/>
          <w:u w:val="single"/>
        </w:rPr>
        <w:t>SWZ</w:t>
      </w:r>
      <w:r w:rsidR="009D68E1" w:rsidRPr="00692564">
        <w:rPr>
          <w:rFonts w:ascii="Verdana" w:hAnsi="Verdana" w:cs="Arial"/>
          <w:sz w:val="18"/>
          <w:szCs w:val="18"/>
          <w:u w:val="single"/>
        </w:rPr>
        <w:t xml:space="preserve"> </w:t>
      </w:r>
      <w:r w:rsidRPr="00692564">
        <w:rPr>
          <w:rFonts w:ascii="Verdana" w:hAnsi="Verdana" w:cs="Arial"/>
          <w:sz w:val="18"/>
          <w:szCs w:val="18"/>
          <w:u w:val="single"/>
        </w:rPr>
        <w:t>i nie wnosimy do nich zastrzeżeń</w:t>
      </w:r>
      <w:r w:rsidRPr="00692564">
        <w:rPr>
          <w:rFonts w:ascii="Verdana" w:hAnsi="Verdana" w:cs="Arial"/>
          <w:sz w:val="18"/>
          <w:szCs w:val="18"/>
        </w:rPr>
        <w:t>, a w przypadku wyboru naszej Oferty zobowiązujemy się do z</w:t>
      </w:r>
      <w:r w:rsidR="00E93E6D" w:rsidRPr="00692564">
        <w:rPr>
          <w:rFonts w:ascii="Verdana" w:hAnsi="Verdana" w:cs="Arial"/>
          <w:sz w:val="18"/>
          <w:szCs w:val="18"/>
        </w:rPr>
        <w:t xml:space="preserve">awarcia Umowy </w:t>
      </w:r>
      <w:r w:rsidR="00971939" w:rsidRPr="00692564">
        <w:rPr>
          <w:rFonts w:ascii="Verdana" w:hAnsi="Verdana" w:cs="Arial"/>
          <w:sz w:val="18"/>
          <w:szCs w:val="18"/>
        </w:rPr>
        <w:t xml:space="preserve">na warunkach określonych w niniejszym </w:t>
      </w:r>
      <w:r w:rsidR="001865C7" w:rsidRPr="00692564">
        <w:rPr>
          <w:rFonts w:ascii="Verdana" w:hAnsi="Verdana" w:cs="Arial"/>
          <w:sz w:val="18"/>
          <w:szCs w:val="18"/>
        </w:rPr>
        <w:t>P</w:t>
      </w:r>
      <w:r w:rsidR="00971939" w:rsidRPr="00692564">
        <w:rPr>
          <w:rFonts w:ascii="Verdana" w:hAnsi="Verdana" w:cs="Arial"/>
          <w:sz w:val="18"/>
          <w:szCs w:val="18"/>
        </w:rPr>
        <w:t>ostępowaniu</w:t>
      </w:r>
      <w:r w:rsidR="001865C7" w:rsidRPr="00692564">
        <w:rPr>
          <w:rFonts w:ascii="Verdana" w:hAnsi="Verdana" w:cs="Arial"/>
          <w:sz w:val="18"/>
          <w:szCs w:val="18"/>
        </w:rPr>
        <w:t xml:space="preserve"> </w:t>
      </w:r>
      <w:r w:rsidR="001865C7" w:rsidRPr="00692564">
        <w:rPr>
          <w:rFonts w:ascii="Verdana" w:eastAsia="Calibri" w:hAnsi="Verdana" w:cstheme="minorHAnsi"/>
          <w:sz w:val="18"/>
          <w:szCs w:val="18"/>
        </w:rPr>
        <w:t>zakupowym</w:t>
      </w:r>
      <w:r w:rsidR="008A6166" w:rsidRPr="00692564">
        <w:rPr>
          <w:rFonts w:ascii="Verdana" w:hAnsi="Verdana" w:cs="Arial"/>
          <w:sz w:val="18"/>
          <w:szCs w:val="18"/>
        </w:rPr>
        <w:t>, w tym zgodnie ze wzorem załączonym do SWZ</w:t>
      </w:r>
      <w:r w:rsidR="001B2760" w:rsidRPr="00692564">
        <w:rPr>
          <w:rFonts w:ascii="Verdana" w:hAnsi="Verdana"/>
          <w:sz w:val="18"/>
          <w:szCs w:val="18"/>
        </w:rPr>
        <w:t>.</w:t>
      </w:r>
    </w:p>
    <w:p w14:paraId="385B1943" w14:textId="51AE222F" w:rsidR="003F6267" w:rsidRPr="00692564" w:rsidRDefault="00B82D58"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Oświadczamy, że z</w:t>
      </w:r>
      <w:r w:rsidR="00570385" w:rsidRPr="00692564">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692564">
        <w:rPr>
          <w:rFonts w:ascii="Verdana" w:hAnsi="Verdana" w:cs="Calibri"/>
          <w:sz w:val="18"/>
          <w:szCs w:val="18"/>
        </w:rPr>
        <w:t>.</w:t>
      </w:r>
    </w:p>
    <w:p w14:paraId="19E4EBD8" w14:textId="27D68507" w:rsidR="003F6267"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Jesteśmy/nie jesteśmy</w:t>
      </w:r>
      <w:r w:rsidRPr="00692564">
        <w:rPr>
          <w:rStyle w:val="Odwoanieprzypisudolnego"/>
          <w:rFonts w:ascii="Verdana" w:hAnsi="Verdana" w:cs="Arial"/>
          <w:sz w:val="18"/>
          <w:szCs w:val="18"/>
        </w:rPr>
        <w:footnoteReference w:id="2"/>
      </w:r>
      <w:r w:rsidRPr="00692564">
        <w:rPr>
          <w:rFonts w:ascii="Verdana" w:hAnsi="Verdana" w:cs="Arial"/>
          <w:sz w:val="18"/>
          <w:szCs w:val="18"/>
        </w:rPr>
        <w:t xml:space="preserve"> czynnym podatnikiem VAT</w:t>
      </w:r>
      <w:r w:rsidR="00B300E8" w:rsidRPr="00692564">
        <w:rPr>
          <w:rFonts w:ascii="Verdana" w:hAnsi="Verdana" w:cs="Arial"/>
          <w:sz w:val="18"/>
          <w:szCs w:val="18"/>
        </w:rPr>
        <w:t>.</w:t>
      </w:r>
    </w:p>
    <w:p w14:paraId="7E388266" w14:textId="77777777" w:rsidR="003F6267" w:rsidRPr="00692564" w:rsidRDefault="003F6267"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Calibri"/>
          <w:sz w:val="18"/>
          <w:szCs w:val="18"/>
        </w:rPr>
        <w:t>Oświadczamy, że jesteśmy/nie jesteśmy</w:t>
      </w:r>
      <w:r w:rsidRPr="00692564">
        <w:rPr>
          <w:rFonts w:ascii="Verdana" w:hAnsi="Verdana"/>
          <w:sz w:val="18"/>
          <w:szCs w:val="18"/>
          <w:vertAlign w:val="superscript"/>
        </w:rPr>
        <w:footnoteReference w:id="3"/>
      </w:r>
      <w:r w:rsidRPr="00692564">
        <w:rPr>
          <w:rFonts w:ascii="Verdana" w:hAnsi="Verdana" w:cs="Calibri"/>
          <w:sz w:val="18"/>
          <w:szCs w:val="18"/>
        </w:rPr>
        <w:t xml:space="preserve"> mikroprzedsiębiorcą bądź małym lub średnim przedsiębiorcą.</w:t>
      </w:r>
      <w:r w:rsidRPr="00692564">
        <w:rPr>
          <w:rFonts w:ascii="Verdana" w:hAnsi="Verdana"/>
          <w:sz w:val="18"/>
          <w:szCs w:val="18"/>
          <w:vertAlign w:val="superscript"/>
        </w:rPr>
        <w:footnoteReference w:id="4"/>
      </w:r>
    </w:p>
    <w:p w14:paraId="58EF8774" w14:textId="7BEBAA40"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 xml:space="preserve">Otrzymaliśmy </w:t>
      </w:r>
      <w:r w:rsidR="00B04F39" w:rsidRPr="00692564">
        <w:rPr>
          <w:rFonts w:ascii="Verdana" w:hAnsi="Verdana" w:cs="Arial"/>
          <w:sz w:val="18"/>
          <w:szCs w:val="18"/>
        </w:rPr>
        <w:t xml:space="preserve">konieczne </w:t>
      </w:r>
      <w:r w:rsidRPr="00692564">
        <w:rPr>
          <w:rFonts w:ascii="Verdana" w:hAnsi="Verdana" w:cs="Arial"/>
          <w:sz w:val="18"/>
          <w:szCs w:val="18"/>
        </w:rPr>
        <w:t>informacje do przygotowania Oferty i wykonania zamówienia.</w:t>
      </w:r>
    </w:p>
    <w:p w14:paraId="1DC4CDDB" w14:textId="77777777" w:rsidR="00447D07" w:rsidRPr="00692564" w:rsidRDefault="00447D07" w:rsidP="00331A36">
      <w:pPr>
        <w:pStyle w:val="Akapitzlist"/>
        <w:widowControl w:val="0"/>
        <w:numPr>
          <w:ilvl w:val="3"/>
          <w:numId w:val="28"/>
        </w:numPr>
        <w:suppressAutoHyphens/>
        <w:spacing w:before="240"/>
        <w:ind w:left="425" w:hanging="425"/>
        <w:contextualSpacing w:val="0"/>
        <w:rPr>
          <w:rFonts w:ascii="Verdana" w:hAnsi="Verdana" w:cs="Arial"/>
          <w:sz w:val="18"/>
          <w:szCs w:val="18"/>
          <w:lang w:eastAsia="pl-PL"/>
        </w:rPr>
      </w:pPr>
      <w:r w:rsidRPr="00692564">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692564">
        <w:rPr>
          <w:rStyle w:val="Odwoanieprzypisudolnego"/>
          <w:rFonts w:ascii="Verdana" w:hAnsi="Verdana" w:cs="Arial"/>
          <w:sz w:val="18"/>
          <w:szCs w:val="18"/>
          <w:lang w:eastAsia="pl-PL"/>
        </w:rPr>
        <w:footnoteReference w:id="5"/>
      </w:r>
      <w:r w:rsidRPr="00692564">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624AE0"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Podwykonawca /</w:t>
            </w:r>
            <w:r w:rsidRPr="00692564">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Punkt kontaktowy Podwykonawcy /</w:t>
            </w:r>
            <w:r w:rsidRPr="00692564">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Podwykonawca / Dalszy Podwykonawca Obiektowy</w:t>
            </w:r>
          </w:p>
          <w:p w14:paraId="3204D07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[TAK / NIE]</w:t>
            </w:r>
          </w:p>
        </w:tc>
      </w:tr>
      <w:tr w:rsidR="00F421E3" w:rsidRPr="00624AE0"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1D778B" w:rsidRDefault="00F421E3" w:rsidP="00F421E3">
            <w:pPr>
              <w:widowControl w:val="0"/>
              <w:suppressAutoHyphens/>
              <w:jc w:val="center"/>
              <w:rPr>
                <w:rFonts w:ascii="Verdana" w:hAnsi="Verdana" w:cs="Arial"/>
                <w:sz w:val="20"/>
              </w:rPr>
            </w:pPr>
          </w:p>
        </w:tc>
      </w:tr>
      <w:tr w:rsidR="00F421E3" w:rsidRPr="00624AE0"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1D778B" w:rsidRDefault="00F421E3" w:rsidP="00F421E3">
            <w:pPr>
              <w:widowControl w:val="0"/>
              <w:suppressAutoHyphens/>
              <w:jc w:val="center"/>
              <w:rPr>
                <w:rFonts w:ascii="Verdana" w:hAnsi="Verdana" w:cs="Arial"/>
                <w:sz w:val="20"/>
              </w:rPr>
            </w:pPr>
          </w:p>
        </w:tc>
      </w:tr>
      <w:tr w:rsidR="00F421E3" w:rsidRPr="00624AE0"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1D778B" w:rsidRDefault="00F421E3" w:rsidP="00F421E3">
            <w:pPr>
              <w:widowControl w:val="0"/>
              <w:suppressAutoHyphens/>
              <w:jc w:val="center"/>
              <w:rPr>
                <w:rFonts w:ascii="Verdana" w:hAnsi="Verdana" w:cs="Arial"/>
                <w:sz w:val="20"/>
              </w:rPr>
            </w:pPr>
          </w:p>
        </w:tc>
      </w:tr>
    </w:tbl>
    <w:p w14:paraId="460197F1" w14:textId="39875250"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bCs/>
          <w:sz w:val="18"/>
          <w:szCs w:val="18"/>
          <w:lang w:eastAsia="pl-PL"/>
        </w:rPr>
        <w:t>Oświadczamy, że w celu potwierdzenia spełniania warunków udziału w </w:t>
      </w:r>
      <w:r w:rsidR="001865C7" w:rsidRPr="00692564">
        <w:rPr>
          <w:rFonts w:ascii="Verdana" w:hAnsi="Verdana" w:cs="Arial"/>
          <w:bCs/>
          <w:sz w:val="18"/>
          <w:szCs w:val="18"/>
          <w:lang w:eastAsia="pl-PL"/>
        </w:rPr>
        <w:t>P</w:t>
      </w:r>
      <w:r w:rsidRPr="00692564">
        <w:rPr>
          <w:rFonts w:ascii="Verdana" w:hAnsi="Verdana" w:cs="Arial"/>
          <w:bCs/>
          <w:sz w:val="18"/>
          <w:szCs w:val="18"/>
          <w:lang w:eastAsia="pl-PL"/>
        </w:rPr>
        <w:t>ostępowaniu</w:t>
      </w:r>
      <w:r w:rsidR="001865C7" w:rsidRPr="00692564">
        <w:rPr>
          <w:rFonts w:ascii="Verdana" w:hAnsi="Verdana" w:cs="Arial"/>
          <w:bCs/>
          <w:sz w:val="18"/>
          <w:szCs w:val="18"/>
          <w:lang w:eastAsia="pl-PL"/>
        </w:rPr>
        <w:t xml:space="preserve"> </w:t>
      </w:r>
      <w:r w:rsidR="001865C7" w:rsidRPr="00692564">
        <w:rPr>
          <w:rFonts w:ascii="Verdana" w:eastAsia="Calibri" w:hAnsi="Verdana" w:cstheme="minorHAnsi"/>
          <w:sz w:val="18"/>
          <w:szCs w:val="18"/>
        </w:rPr>
        <w:t xml:space="preserve">zakupowym </w:t>
      </w:r>
      <w:r w:rsidRPr="00692564">
        <w:rPr>
          <w:rStyle w:val="Odwoanieprzypisudolnego"/>
          <w:rFonts w:ascii="Verdana" w:hAnsi="Verdana" w:cs="Arial"/>
          <w:bCs/>
          <w:sz w:val="18"/>
          <w:szCs w:val="18"/>
          <w:lang w:eastAsia="pl-PL"/>
        </w:rPr>
        <w:footnoteReference w:id="6"/>
      </w:r>
      <w:r w:rsidRPr="00692564">
        <w:rPr>
          <w:rFonts w:ascii="Verdana" w:hAnsi="Verdana" w:cs="Arial"/>
          <w:bCs/>
          <w:sz w:val="18"/>
          <w:szCs w:val="18"/>
          <w:lang w:eastAsia="pl-PL"/>
        </w:rPr>
        <w:t>:</w:t>
      </w:r>
    </w:p>
    <w:p w14:paraId="462EDB88" w14:textId="79F1BBDB" w:rsidR="0042031F" w:rsidRPr="00692564" w:rsidRDefault="0042031F" w:rsidP="00331A36">
      <w:pPr>
        <w:pStyle w:val="Akapitzlist"/>
        <w:widowControl w:val="0"/>
        <w:numPr>
          <w:ilvl w:val="0"/>
          <w:numId w:val="29"/>
        </w:numPr>
        <w:suppressAutoHyphens/>
        <w:spacing w:before="240"/>
        <w:ind w:left="851" w:hanging="142"/>
        <w:rPr>
          <w:rFonts w:ascii="Verdana" w:hAnsi="Verdana" w:cs="Arial"/>
          <w:sz w:val="18"/>
          <w:szCs w:val="18"/>
        </w:rPr>
      </w:pPr>
      <w:r w:rsidRPr="00692564">
        <w:rPr>
          <w:rFonts w:ascii="Verdana" w:hAnsi="Verdana" w:cs="Arial"/>
          <w:sz w:val="18"/>
          <w:szCs w:val="18"/>
        </w:rPr>
        <w:lastRenderedPageBreak/>
        <w:t xml:space="preserve">nie opieramy się na potencjale </w:t>
      </w:r>
      <w:r w:rsidR="00BC5B0F" w:rsidRPr="00692564">
        <w:rPr>
          <w:rFonts w:ascii="Verdana" w:hAnsi="Verdana" w:cs="Arial"/>
          <w:sz w:val="18"/>
          <w:szCs w:val="18"/>
        </w:rPr>
        <w:t>podmiotu udostępniającego zasoby</w:t>
      </w:r>
      <w:r w:rsidRPr="00692564">
        <w:rPr>
          <w:rFonts w:ascii="Verdana" w:hAnsi="Verdana" w:cs="Arial"/>
          <w:sz w:val="18"/>
          <w:szCs w:val="18"/>
        </w:rPr>
        <w:t xml:space="preserve"> *</w:t>
      </w:r>
    </w:p>
    <w:p w14:paraId="0EA8C83A" w14:textId="4C2B7F2B" w:rsidR="0042031F" w:rsidRPr="00692564" w:rsidRDefault="0042031F" w:rsidP="00331A36">
      <w:pPr>
        <w:pStyle w:val="Akapitzlist"/>
        <w:widowControl w:val="0"/>
        <w:numPr>
          <w:ilvl w:val="0"/>
          <w:numId w:val="29"/>
        </w:numPr>
        <w:suppressAutoHyphens/>
        <w:spacing w:before="240"/>
        <w:ind w:left="851" w:right="-281" w:hanging="142"/>
        <w:rPr>
          <w:rFonts w:ascii="Verdana" w:hAnsi="Verdana" w:cs="Arial"/>
          <w:sz w:val="18"/>
          <w:szCs w:val="18"/>
        </w:rPr>
      </w:pPr>
      <w:r w:rsidRPr="00692564">
        <w:rPr>
          <w:rFonts w:ascii="Verdana" w:hAnsi="Verdana" w:cs="Arial"/>
          <w:sz w:val="18"/>
          <w:szCs w:val="18"/>
        </w:rPr>
        <w:t xml:space="preserve">opieramy się na potencjale </w:t>
      </w:r>
      <w:r w:rsidR="00BC5B0F" w:rsidRPr="00692564">
        <w:rPr>
          <w:rFonts w:ascii="Verdana" w:hAnsi="Verdana" w:cs="Arial"/>
          <w:sz w:val="18"/>
          <w:szCs w:val="18"/>
        </w:rPr>
        <w:t>podmiotu udostępniającego zasoby</w:t>
      </w:r>
      <w:r w:rsidRPr="00692564">
        <w:rPr>
          <w:rFonts w:ascii="Verdana" w:hAnsi="Verdana" w:cs="Arial"/>
          <w:sz w:val="18"/>
          <w:szCs w:val="18"/>
        </w:rPr>
        <w:t xml:space="preserve"> w niżej wymienionym zakresie (podać zakres oraz nazwę </w:t>
      </w:r>
      <w:r w:rsidR="00A0753C" w:rsidRPr="00692564">
        <w:rPr>
          <w:rFonts w:ascii="Verdana" w:hAnsi="Verdana" w:cs="Arial"/>
          <w:sz w:val="18"/>
          <w:szCs w:val="18"/>
        </w:rPr>
        <w:t xml:space="preserve">innego </w:t>
      </w:r>
      <w:r w:rsidRPr="00692564">
        <w:rPr>
          <w:rFonts w:ascii="Verdana" w:hAnsi="Verdana" w:cs="Arial"/>
          <w:sz w:val="18"/>
          <w:szCs w:val="18"/>
        </w:rPr>
        <w:t>podmiotu</w:t>
      </w:r>
      <w:r w:rsidR="00BE4A39" w:rsidRPr="00692564">
        <w:rPr>
          <w:rFonts w:ascii="Verdana" w:hAnsi="Verdana" w:cs="Arial"/>
          <w:sz w:val="18"/>
          <w:szCs w:val="18"/>
        </w:rPr>
        <w:t>)</w:t>
      </w:r>
      <w:r w:rsidRPr="00692564">
        <w:rPr>
          <w:rFonts w:ascii="Verdana" w:hAnsi="Verdana" w:cs="Arial"/>
          <w:sz w:val="18"/>
          <w:szCs w:val="18"/>
        </w:rPr>
        <w:t>*</w:t>
      </w:r>
    </w:p>
    <w:p w14:paraId="7C16080C" w14:textId="77777777" w:rsidR="0042031F" w:rsidRPr="00692564" w:rsidRDefault="0042031F" w:rsidP="00354E41">
      <w:pPr>
        <w:pStyle w:val="Akapitzlist"/>
        <w:widowControl w:val="0"/>
        <w:suppressAutoHyphens/>
        <w:spacing w:before="240"/>
        <w:ind w:left="851" w:right="-281" w:hanging="425"/>
        <w:rPr>
          <w:rFonts w:ascii="Verdana" w:hAnsi="Verdana" w:cs="Arial"/>
          <w:sz w:val="18"/>
          <w:szCs w:val="18"/>
        </w:rPr>
      </w:pPr>
      <w:r w:rsidRPr="00692564">
        <w:rPr>
          <w:rFonts w:ascii="Verdana" w:hAnsi="Verdana" w:cs="Arial"/>
          <w:sz w:val="18"/>
          <w:szCs w:val="18"/>
        </w:rPr>
        <w:t>………………………………………………………………………………………………………………………</w:t>
      </w:r>
    </w:p>
    <w:p w14:paraId="743FB04A" w14:textId="528C19A7" w:rsidR="008D0ACB" w:rsidRPr="00692564" w:rsidRDefault="008D0ACB" w:rsidP="00331A36">
      <w:pPr>
        <w:pStyle w:val="Akapitzlist"/>
        <w:numPr>
          <w:ilvl w:val="3"/>
          <w:numId w:val="28"/>
        </w:numPr>
        <w:spacing w:line="360" w:lineRule="auto"/>
        <w:ind w:left="425" w:right="-281" w:hanging="425"/>
        <w:rPr>
          <w:rFonts w:ascii="Verdana" w:hAnsi="Verdana" w:cstheme="minorHAnsi"/>
          <w:sz w:val="18"/>
          <w:szCs w:val="18"/>
        </w:rPr>
      </w:pPr>
      <w:r w:rsidRPr="00692564">
        <w:rPr>
          <w:rFonts w:ascii="Verdana" w:hAnsi="Verdana" w:cstheme="minorHAnsi"/>
          <w:sz w:val="18"/>
          <w:szCs w:val="18"/>
        </w:rPr>
        <w:t>Oświadczam, że w stosunku do wska</w:t>
      </w:r>
      <w:r w:rsidR="00875B53" w:rsidRPr="00692564">
        <w:rPr>
          <w:rFonts w:ascii="Verdana" w:hAnsi="Verdana" w:cstheme="minorHAnsi"/>
          <w:sz w:val="18"/>
          <w:szCs w:val="18"/>
        </w:rPr>
        <w:t>zanego/nych</w:t>
      </w:r>
      <w:r w:rsidRPr="00692564">
        <w:rPr>
          <w:rFonts w:ascii="Verdana" w:hAnsi="Verdana" w:cstheme="minorHAnsi"/>
          <w:sz w:val="18"/>
          <w:szCs w:val="18"/>
        </w:rPr>
        <w:t xml:space="preserve"> w pkt </w:t>
      </w:r>
      <w:r w:rsidR="00E16521" w:rsidRPr="00692564">
        <w:rPr>
          <w:rFonts w:ascii="Verdana" w:hAnsi="Verdana" w:cstheme="minorHAnsi"/>
          <w:sz w:val="18"/>
          <w:szCs w:val="18"/>
        </w:rPr>
        <w:t>10</w:t>
      </w:r>
      <w:r w:rsidRPr="00692564">
        <w:rPr>
          <w:rFonts w:ascii="Verdana" w:hAnsi="Verdana" w:cstheme="minorHAnsi"/>
          <w:sz w:val="18"/>
          <w:szCs w:val="18"/>
        </w:rPr>
        <w:t xml:space="preserve"> podmiotu/tów, na którego/ych zasoby powołuję się w niniejszym </w:t>
      </w:r>
      <w:r w:rsidR="001865C7" w:rsidRPr="00692564">
        <w:rPr>
          <w:rFonts w:ascii="Verdana" w:hAnsi="Verdana" w:cstheme="minorHAnsi"/>
          <w:sz w:val="18"/>
          <w:szCs w:val="18"/>
        </w:rPr>
        <w:t>P</w:t>
      </w:r>
      <w:r w:rsidRPr="00692564">
        <w:rPr>
          <w:rFonts w:ascii="Verdana" w:hAnsi="Verdana" w:cstheme="minorHAnsi"/>
          <w:sz w:val="18"/>
          <w:szCs w:val="18"/>
        </w:rPr>
        <w:t>ostępowaniu</w:t>
      </w:r>
      <w:r w:rsidR="001865C7" w:rsidRPr="00692564">
        <w:rPr>
          <w:rFonts w:ascii="Verdana" w:hAnsi="Verdana" w:cstheme="minorHAnsi"/>
          <w:sz w:val="18"/>
          <w:szCs w:val="18"/>
        </w:rPr>
        <w:t xml:space="preserve"> </w:t>
      </w:r>
      <w:r w:rsidR="001865C7" w:rsidRPr="00692564">
        <w:rPr>
          <w:rFonts w:ascii="Verdana" w:eastAsia="Calibri" w:hAnsi="Verdana" w:cstheme="minorHAnsi"/>
          <w:sz w:val="18"/>
          <w:szCs w:val="18"/>
        </w:rPr>
        <w:t>zakupowym</w:t>
      </w:r>
      <w:r w:rsidRPr="00692564">
        <w:rPr>
          <w:rFonts w:ascii="Verdana" w:hAnsi="Verdana" w:cstheme="minorHAnsi"/>
          <w:sz w:val="18"/>
          <w:szCs w:val="18"/>
        </w:rPr>
        <w:t>, nie zachodzą podstawy wykluczenia z postępowania o udzielenie zamówienia niepublicznego</w:t>
      </w:r>
      <w:r w:rsidR="00FA3219" w:rsidRPr="00692564">
        <w:rPr>
          <w:rFonts w:ascii="Verdana" w:hAnsi="Verdana" w:cstheme="minorHAnsi"/>
          <w:sz w:val="18"/>
          <w:szCs w:val="18"/>
        </w:rPr>
        <w:t xml:space="preserve"> określone w pkt </w:t>
      </w:r>
      <w:r w:rsidR="00E85016" w:rsidRPr="00692564">
        <w:rPr>
          <w:rFonts w:ascii="Verdana" w:hAnsi="Verdana" w:cstheme="minorHAnsi"/>
          <w:sz w:val="18"/>
          <w:szCs w:val="18"/>
        </w:rPr>
        <w:t>5</w:t>
      </w:r>
      <w:r w:rsidR="00C73493" w:rsidRPr="00692564">
        <w:rPr>
          <w:rFonts w:ascii="Verdana" w:hAnsi="Verdana" w:cstheme="minorHAnsi"/>
          <w:sz w:val="18"/>
          <w:szCs w:val="18"/>
        </w:rPr>
        <w:t>.1.1</w:t>
      </w:r>
      <w:r w:rsidR="00FA3219" w:rsidRPr="00692564">
        <w:rPr>
          <w:rFonts w:ascii="Verdana" w:hAnsi="Verdana" w:cstheme="minorHAnsi"/>
          <w:sz w:val="18"/>
          <w:szCs w:val="18"/>
        </w:rPr>
        <w:t xml:space="preserve"> </w:t>
      </w:r>
      <w:r w:rsidR="00904E94" w:rsidRPr="00692564">
        <w:rPr>
          <w:rFonts w:ascii="Verdana" w:hAnsi="Verdana" w:cstheme="minorHAnsi"/>
          <w:sz w:val="18"/>
          <w:szCs w:val="18"/>
        </w:rPr>
        <w:t>SWZ</w:t>
      </w:r>
      <w:r w:rsidRPr="00692564">
        <w:rPr>
          <w:rFonts w:ascii="Verdana" w:hAnsi="Verdana" w:cstheme="minorHAnsi"/>
          <w:sz w:val="18"/>
          <w:szCs w:val="18"/>
        </w:rPr>
        <w:t>.</w:t>
      </w:r>
    </w:p>
    <w:p w14:paraId="4A5AF181" w14:textId="4808DD34"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692564">
        <w:rPr>
          <w:rFonts w:ascii="Verdana" w:hAnsi="Verdana" w:cs="Arial"/>
          <w:bCs/>
          <w:sz w:val="18"/>
          <w:szCs w:val="18"/>
          <w:lang w:eastAsia="pl-PL"/>
        </w:rPr>
        <w:t xml:space="preserve">Uważamy się za związanych niniejszą ofertą </w:t>
      </w:r>
      <w:r w:rsidR="00B61ABA" w:rsidRPr="00692564">
        <w:rPr>
          <w:rFonts w:ascii="Verdana" w:hAnsi="Verdana" w:cs="Arial"/>
          <w:bCs/>
          <w:sz w:val="18"/>
          <w:szCs w:val="18"/>
          <w:lang w:eastAsia="pl-PL"/>
        </w:rPr>
        <w:t>przez okres określony</w:t>
      </w:r>
      <w:r w:rsidR="000F6F3E" w:rsidRPr="00692564">
        <w:rPr>
          <w:rFonts w:ascii="Verdana" w:hAnsi="Verdana" w:cs="Arial"/>
          <w:bCs/>
          <w:sz w:val="18"/>
          <w:szCs w:val="18"/>
          <w:lang w:eastAsia="pl-PL"/>
        </w:rPr>
        <w:t xml:space="preserve"> w pkt. </w:t>
      </w:r>
      <w:r w:rsidR="008D14AB">
        <w:rPr>
          <w:rFonts w:ascii="Verdana" w:hAnsi="Verdana" w:cs="Arial"/>
          <w:bCs/>
          <w:sz w:val="18"/>
          <w:szCs w:val="18"/>
          <w:lang w:eastAsia="pl-PL"/>
        </w:rPr>
        <w:t>7</w:t>
      </w:r>
      <w:r w:rsidR="000F6F3E" w:rsidRPr="00692564">
        <w:rPr>
          <w:rFonts w:ascii="Verdana" w:hAnsi="Verdana" w:cs="Arial"/>
          <w:bCs/>
          <w:sz w:val="18"/>
          <w:szCs w:val="18"/>
          <w:lang w:eastAsia="pl-PL"/>
        </w:rPr>
        <w:t xml:space="preserve"> SWZ.</w:t>
      </w:r>
    </w:p>
    <w:p w14:paraId="1DEFCDFD" w14:textId="77777777"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692564">
        <w:rPr>
          <w:rFonts w:ascii="Verdana" w:hAnsi="Verdana" w:cs="Arial"/>
          <w:bCs/>
          <w:sz w:val="18"/>
          <w:szCs w:val="18"/>
          <w:lang w:eastAsia="pl-PL"/>
        </w:rPr>
        <w:t>Oświadczamy, iż zachowamy poufność danych uzyskanych w toku postępowania zakupowego.</w:t>
      </w:r>
    </w:p>
    <w:p w14:paraId="13BE1A83" w14:textId="11FA2983"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Zapoznaliśmy się z Komunikatem dot. obowią</w:t>
      </w:r>
      <w:r w:rsidR="009B3E18" w:rsidRPr="00692564">
        <w:rPr>
          <w:rFonts w:ascii="Verdana" w:hAnsi="Verdana" w:cs="Arial"/>
          <w:sz w:val="18"/>
          <w:szCs w:val="18"/>
          <w:lang w:eastAsia="pl-PL"/>
        </w:rPr>
        <w:t xml:space="preserve">zku informacyjnego wynikającym </w:t>
      </w:r>
      <w:r w:rsidRPr="00692564">
        <w:rPr>
          <w:rFonts w:ascii="Verdana" w:hAnsi="Verdana" w:cs="Arial"/>
          <w:sz w:val="18"/>
          <w:szCs w:val="18"/>
          <w:lang w:eastAsia="pl-PL"/>
        </w:rPr>
        <w:t>z Rozporządzenia Parlamentu Europejskiego i Rady (UE) 2016/</w:t>
      </w:r>
      <w:r w:rsidR="009B3E18" w:rsidRPr="00692564">
        <w:rPr>
          <w:rFonts w:ascii="Verdana" w:hAnsi="Verdana" w:cs="Arial"/>
          <w:sz w:val="18"/>
          <w:szCs w:val="18"/>
          <w:lang w:eastAsia="pl-PL"/>
        </w:rPr>
        <w:t xml:space="preserve">679 z dnia 27 kwietnia 2016 r. </w:t>
      </w:r>
      <w:r w:rsidRPr="00692564">
        <w:rPr>
          <w:rFonts w:ascii="Verdana" w:hAnsi="Verdana" w:cs="Arial"/>
          <w:sz w:val="18"/>
          <w:szCs w:val="18"/>
          <w:lang w:eastAsia="pl-PL"/>
        </w:rPr>
        <w:t>w sprawie ochrony osób fizycznych w związku z  p</w:t>
      </w:r>
      <w:r w:rsidR="009B3E18" w:rsidRPr="00692564">
        <w:rPr>
          <w:rFonts w:ascii="Verdana" w:hAnsi="Verdana" w:cs="Arial"/>
          <w:sz w:val="18"/>
          <w:szCs w:val="18"/>
          <w:lang w:eastAsia="pl-PL"/>
        </w:rPr>
        <w:t xml:space="preserve">rzetwarzaniem danych osobowych </w:t>
      </w:r>
      <w:r w:rsidRPr="00692564">
        <w:rPr>
          <w:rFonts w:ascii="Verdana" w:hAnsi="Verdana" w:cs="Arial"/>
          <w:sz w:val="18"/>
          <w:szCs w:val="18"/>
          <w:lang w:eastAsia="pl-PL"/>
        </w:rPr>
        <w:t xml:space="preserve">i w sprawie swobodnego przepływu takich danych oraz uchylenia dyrektywy 95/46/WE (dalej „Rozporządzenie”), znajdującym się na stronie internetowej: </w:t>
      </w:r>
      <w:hyperlink r:id="rId18" w:history="1">
        <w:r w:rsidRPr="00692564">
          <w:rPr>
            <w:rStyle w:val="Hipercze"/>
            <w:rFonts w:ascii="Verdana" w:hAnsi="Verdana" w:cs="Arial"/>
            <w:color w:val="00B0F0"/>
            <w:sz w:val="18"/>
            <w:szCs w:val="18"/>
            <w:lang w:eastAsia="pl-PL"/>
          </w:rPr>
          <w:t>www.gkpge.pl/bip/przetargi</w:t>
        </w:r>
      </w:hyperlink>
      <w:r w:rsidRPr="00692564">
        <w:rPr>
          <w:rFonts w:ascii="Verdana" w:hAnsi="Verdana" w:cs="Arial"/>
          <w:sz w:val="18"/>
          <w:szCs w:val="18"/>
          <w:lang w:eastAsia="pl-PL"/>
        </w:rPr>
        <w:t>.</w:t>
      </w:r>
    </w:p>
    <w:p w14:paraId="7F0BBE85" w14:textId="77777777"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 xml:space="preserve">Zapewniamy wystarczające gwarancje wdrożenia odpowiednich środków technicznych </w:t>
      </w:r>
      <w:r w:rsidRPr="00692564">
        <w:rPr>
          <w:rFonts w:ascii="Verdana" w:hAnsi="Verdana" w:cs="Arial"/>
          <w:sz w:val="18"/>
          <w:szCs w:val="18"/>
          <w:lang w:eastAsia="pl-PL"/>
        </w:rPr>
        <w:br/>
        <w:t xml:space="preserve">i organizacyjnych, aby przetwarzanie danych osobowych spełniało wymogi wynikające </w:t>
      </w:r>
      <w:r w:rsidRPr="00692564">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92564">
        <w:rPr>
          <w:rFonts w:ascii="Verdana" w:hAnsi="Verdana" w:cs="Arial"/>
          <w:sz w:val="18"/>
          <w:szCs w:val="18"/>
          <w:lang w:eastAsia="pl-PL"/>
        </w:rPr>
        <w:t>.</w:t>
      </w:r>
      <w:r w:rsidRPr="00692564">
        <w:rPr>
          <w:rFonts w:ascii="Verdana" w:hAnsi="Verdana" w:cs="Arial"/>
          <w:sz w:val="18"/>
          <w:szCs w:val="18"/>
          <w:lang w:eastAsia="pl-PL"/>
        </w:rPr>
        <w:t xml:space="preserve"> </w:t>
      </w:r>
    </w:p>
    <w:p w14:paraId="0098F798" w14:textId="77777777"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92564">
        <w:rPr>
          <w:rFonts w:ascii="Verdana" w:hAnsi="Verdana" w:cs="Arial"/>
          <w:sz w:val="18"/>
          <w:szCs w:val="18"/>
          <w:lang w:eastAsia="pl-PL"/>
        </w:rPr>
        <w:t>.</w:t>
      </w:r>
      <w:r w:rsidRPr="00692564">
        <w:rPr>
          <w:rFonts w:ascii="Verdana" w:hAnsi="Verdana" w:cs="Arial"/>
          <w:sz w:val="18"/>
          <w:szCs w:val="18"/>
          <w:lang w:eastAsia="pl-PL"/>
        </w:rPr>
        <w:t xml:space="preserve"> </w:t>
      </w:r>
    </w:p>
    <w:p w14:paraId="075F3EB1" w14:textId="77777777" w:rsidR="0042031F" w:rsidRPr="00692564" w:rsidRDefault="0042031F" w:rsidP="00331A36">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 xml:space="preserve">Dopełniliśmy wszelkich obowiązków w stosunku do osób, których dane przekazujemy oraz </w:t>
      </w:r>
      <w:r w:rsidRPr="00692564">
        <w:rPr>
          <w:rFonts w:ascii="Verdana" w:hAnsi="Verdana" w:cs="Arial"/>
          <w:sz w:val="18"/>
          <w:szCs w:val="18"/>
          <w:lang w:eastAsia="pl-PL"/>
        </w:rPr>
        <w:br/>
        <w:t xml:space="preserve">w stosunku do Zamawiającego wynikających z przepisów o  ochronie danych osobowych </w:t>
      </w:r>
      <w:r w:rsidRPr="00692564">
        <w:rPr>
          <w:rFonts w:ascii="Verdana" w:hAnsi="Verdana" w:cs="Arial"/>
          <w:sz w:val="18"/>
          <w:szCs w:val="18"/>
          <w:lang w:eastAsia="pl-PL"/>
        </w:rPr>
        <w:br/>
        <w:t xml:space="preserve">i przepisów RODO. </w:t>
      </w:r>
    </w:p>
    <w:p w14:paraId="6BF4AFD1" w14:textId="6137FFAF" w:rsidR="0042031F" w:rsidRPr="00692564" w:rsidRDefault="0042031F" w:rsidP="00331A36">
      <w:pPr>
        <w:pStyle w:val="Akapitzlist"/>
        <w:numPr>
          <w:ilvl w:val="3"/>
          <w:numId w:val="28"/>
        </w:numPr>
        <w:autoSpaceDE w:val="0"/>
        <w:autoSpaceDN w:val="0"/>
        <w:spacing w:before="40" w:after="40" w:line="300" w:lineRule="atLeast"/>
        <w:ind w:left="426" w:right="-281" w:hanging="426"/>
        <w:rPr>
          <w:rFonts w:ascii="Verdana" w:hAnsi="Verdana" w:cstheme="minorHAnsi"/>
          <w:bCs/>
          <w:sz w:val="18"/>
          <w:szCs w:val="18"/>
        </w:rPr>
      </w:pPr>
      <w:r w:rsidRPr="00692564">
        <w:rPr>
          <w:rFonts w:ascii="Verdana" w:hAnsi="Verdana" w:cs="Arial"/>
          <w:sz w:val="18"/>
          <w:szCs w:val="18"/>
          <w:lang w:eastAsia="pl-PL"/>
        </w:rPr>
        <w:t xml:space="preserve">Przekazywane przez nas dane osobowe mogą być wykorzystane wyłącznie w  celach związanych </w:t>
      </w:r>
      <w:r w:rsidRPr="00692564">
        <w:rPr>
          <w:rFonts w:ascii="Verdana" w:hAnsi="Verdana" w:cstheme="minorHAnsi"/>
          <w:bCs/>
          <w:sz w:val="18"/>
          <w:szCs w:val="18"/>
        </w:rPr>
        <w:t xml:space="preserve">z prowadzonym postępowaniem </w:t>
      </w:r>
      <w:r w:rsidRPr="006701F0">
        <w:rPr>
          <w:rFonts w:ascii="Verdana" w:hAnsi="Verdana" w:cs="Arial"/>
          <w:sz w:val="18"/>
          <w:szCs w:val="18"/>
          <w:lang w:eastAsia="pl-PL"/>
        </w:rPr>
        <w:t>niepublicznym nr</w:t>
      </w:r>
      <w:r w:rsidR="00940FD2">
        <w:rPr>
          <w:rFonts w:ascii="Verdana" w:hAnsi="Verdana" w:cs="Arial"/>
          <w:sz w:val="18"/>
          <w:szCs w:val="18"/>
          <w:lang w:eastAsia="pl-PL"/>
        </w:rPr>
        <w:t xml:space="preserve"> POST/PEC/PEC/ZWS/00363</w:t>
      </w:r>
      <w:r w:rsidR="006701F0" w:rsidRPr="006701F0">
        <w:rPr>
          <w:rFonts w:ascii="Verdana" w:hAnsi="Verdana" w:cs="Arial"/>
          <w:sz w:val="18"/>
          <w:szCs w:val="18"/>
          <w:lang w:eastAsia="pl-PL"/>
        </w:rPr>
        <w:t>/2025</w:t>
      </w:r>
      <w:r w:rsidR="006701F0">
        <w:rPr>
          <w:rFonts w:ascii="Trebuchet MS" w:hAnsi="Trebuchet MS"/>
          <w:sz w:val="14"/>
          <w:szCs w:val="14"/>
        </w:rPr>
        <w:t>.</w:t>
      </w:r>
    </w:p>
    <w:p w14:paraId="1C867588" w14:textId="77777777" w:rsidR="0042031F" w:rsidRPr="00692564" w:rsidRDefault="0042031F" w:rsidP="00331A36">
      <w:pPr>
        <w:pStyle w:val="Akapitzlist"/>
        <w:widowControl w:val="0"/>
        <w:numPr>
          <w:ilvl w:val="3"/>
          <w:numId w:val="28"/>
        </w:numPr>
        <w:suppressAutoHyphens/>
        <w:spacing w:before="240"/>
        <w:ind w:left="425" w:hanging="425"/>
        <w:contextualSpacing w:val="0"/>
        <w:rPr>
          <w:rFonts w:ascii="Verdana" w:hAnsi="Verdana" w:cstheme="minorHAnsi"/>
          <w:sz w:val="18"/>
          <w:szCs w:val="18"/>
          <w:lang w:eastAsia="pl-PL"/>
        </w:rPr>
      </w:pPr>
      <w:r w:rsidRPr="00692564">
        <w:rPr>
          <w:rFonts w:ascii="Verdana" w:hAnsi="Verdana" w:cstheme="minorHAnsi"/>
          <w:sz w:val="18"/>
          <w:szCs w:val="18"/>
          <w:lang w:eastAsia="pl-PL"/>
        </w:rPr>
        <w:t>Do niniejszej oferty są dołączone następujące załączniki:</w:t>
      </w:r>
    </w:p>
    <w:p w14:paraId="6D5794AE" w14:textId="77777777" w:rsidR="0042031F" w:rsidRPr="0069256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92564">
        <w:rPr>
          <w:rFonts w:ascii="Verdana" w:hAnsi="Verdana" w:cs="Arial"/>
          <w:bCs/>
          <w:i/>
          <w:sz w:val="18"/>
          <w:szCs w:val="18"/>
        </w:rPr>
        <w:t>Załącznik nr 1 - …………</w:t>
      </w:r>
    </w:p>
    <w:p w14:paraId="53EFD2D7" w14:textId="77777777" w:rsidR="0042031F" w:rsidRPr="0069256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92564">
        <w:rPr>
          <w:rFonts w:ascii="Verdana" w:hAnsi="Verdana" w:cs="Arial"/>
          <w:bCs/>
          <w:i/>
          <w:sz w:val="18"/>
          <w:szCs w:val="18"/>
        </w:rPr>
        <w:t>Załącznik nr 2 - …………</w:t>
      </w:r>
    </w:p>
    <w:p w14:paraId="32787738" w14:textId="2376B059" w:rsidR="0042031F" w:rsidRPr="00692564"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692564" w:rsidRDefault="009B3E18" w:rsidP="0042031F">
      <w:pPr>
        <w:widowControl w:val="0"/>
        <w:tabs>
          <w:tab w:val="left" w:pos="2340"/>
        </w:tabs>
        <w:suppressAutoHyphens/>
        <w:spacing w:line="240" w:lineRule="auto"/>
        <w:jc w:val="left"/>
        <w:rPr>
          <w:rFonts w:ascii="Verdana" w:hAnsi="Verdana" w:cs="Arial"/>
          <w:bCs/>
          <w:i/>
          <w:sz w:val="18"/>
          <w:szCs w:val="18"/>
        </w:rPr>
      </w:pPr>
    </w:p>
    <w:p w14:paraId="540DBE33" w14:textId="77777777" w:rsidR="00230BF9" w:rsidRDefault="0042031F" w:rsidP="00692564">
      <w:pPr>
        <w:widowControl w:val="0"/>
        <w:suppressAutoHyphens/>
        <w:ind w:left="2127" w:right="427" w:hanging="1701"/>
        <w:jc w:val="right"/>
        <w:rPr>
          <w:rFonts w:ascii="Verdana" w:hAnsi="Verdana"/>
          <w:sz w:val="20"/>
        </w:rPr>
      </w:pPr>
      <w:r w:rsidRPr="00692564">
        <w:rPr>
          <w:rFonts w:ascii="Verdana" w:hAnsi="Verdana"/>
          <w:sz w:val="18"/>
          <w:szCs w:val="18"/>
        </w:rPr>
        <w:t>.............................., dn. .........................</w:t>
      </w:r>
      <w:r w:rsidRPr="00692564">
        <w:rPr>
          <w:rFonts w:ascii="Verdana" w:hAnsi="Verdana"/>
          <w:sz w:val="18"/>
          <w:szCs w:val="18"/>
        </w:rPr>
        <w:tab/>
        <w:t xml:space="preserve">           </w:t>
      </w:r>
      <w:r w:rsidRPr="00692564">
        <w:rPr>
          <w:rFonts w:ascii="Verdana" w:hAnsi="Verdana"/>
          <w:sz w:val="18"/>
          <w:szCs w:val="18"/>
        </w:rPr>
        <w:tab/>
      </w:r>
      <w:r w:rsidRPr="00692564">
        <w:rPr>
          <w:rFonts w:ascii="Verdana" w:hAnsi="Verdana"/>
          <w:sz w:val="18"/>
          <w:szCs w:val="18"/>
        </w:rPr>
        <w:tab/>
      </w:r>
      <w:r w:rsidRPr="00692564">
        <w:rPr>
          <w:rFonts w:ascii="Verdana" w:hAnsi="Verdana"/>
          <w:sz w:val="18"/>
          <w:szCs w:val="18"/>
        </w:rPr>
        <w:tab/>
      </w:r>
      <w:r w:rsidR="00797279" w:rsidRPr="00692564">
        <w:rPr>
          <w:rFonts w:ascii="Verdana" w:hAnsi="Verdana"/>
          <w:sz w:val="18"/>
          <w:szCs w:val="18"/>
        </w:rPr>
        <w:tab/>
      </w:r>
      <w:r w:rsidR="00797279" w:rsidRPr="00692564">
        <w:rPr>
          <w:rFonts w:ascii="Verdana" w:hAnsi="Verdana"/>
          <w:sz w:val="18"/>
          <w:szCs w:val="18"/>
        </w:rPr>
        <w:tab/>
      </w:r>
      <w:r w:rsidR="00797279" w:rsidRPr="00692564">
        <w:rPr>
          <w:rFonts w:ascii="Verdana" w:hAnsi="Verdana"/>
          <w:sz w:val="18"/>
          <w:szCs w:val="18"/>
        </w:rPr>
        <w:tab/>
      </w:r>
      <w:r w:rsidR="00797279">
        <w:rPr>
          <w:rFonts w:ascii="Verdana" w:hAnsi="Verdana"/>
          <w:sz w:val="20"/>
        </w:rPr>
        <w:tab/>
      </w:r>
      <w:r w:rsidRPr="001D778B">
        <w:rPr>
          <w:rFonts w:ascii="Verdana" w:hAnsi="Verdana"/>
          <w:sz w:val="20"/>
        </w:rPr>
        <w:tab/>
      </w:r>
    </w:p>
    <w:p w14:paraId="768CEEFA" w14:textId="1B20CAB8" w:rsidR="00F421E3" w:rsidRDefault="0042031F" w:rsidP="00692564">
      <w:pPr>
        <w:widowControl w:val="0"/>
        <w:suppressAutoHyphens/>
        <w:ind w:left="2127" w:right="427" w:hanging="1701"/>
        <w:jc w:val="right"/>
        <w:rPr>
          <w:rFonts w:ascii="Verdana" w:hAnsi="Verdana"/>
          <w:sz w:val="20"/>
        </w:rPr>
      </w:pPr>
      <w:r w:rsidRPr="001D778B">
        <w:rPr>
          <w:rFonts w:ascii="Verdana" w:hAnsi="Verdana"/>
          <w:sz w:val="20"/>
        </w:rPr>
        <w:t xml:space="preserve">   </w:t>
      </w:r>
      <w:r w:rsidR="00797279">
        <w:rPr>
          <w:rFonts w:ascii="Verdana" w:hAnsi="Verdana"/>
          <w:sz w:val="20"/>
        </w:rPr>
        <w:tab/>
      </w:r>
      <w:r w:rsidR="00797279">
        <w:rPr>
          <w:rFonts w:ascii="Verdana" w:hAnsi="Verdana"/>
          <w:sz w:val="20"/>
        </w:rPr>
        <w:tab/>
      </w:r>
    </w:p>
    <w:p w14:paraId="52827583" w14:textId="7F0B7B7A" w:rsidR="0042031F" w:rsidRPr="00692564" w:rsidRDefault="0042031F" w:rsidP="00692564">
      <w:pPr>
        <w:widowControl w:val="0"/>
        <w:suppressAutoHyphens/>
        <w:ind w:left="2127" w:right="427" w:hanging="1701"/>
        <w:jc w:val="right"/>
        <w:rPr>
          <w:rFonts w:ascii="Verdana" w:hAnsi="Verdana"/>
          <w:sz w:val="16"/>
          <w:szCs w:val="16"/>
        </w:rPr>
      </w:pPr>
      <w:r w:rsidRPr="00692564">
        <w:rPr>
          <w:rFonts w:ascii="Verdana" w:hAnsi="Verdana"/>
          <w:sz w:val="20"/>
        </w:rPr>
        <w:t xml:space="preserve"> </w:t>
      </w:r>
      <w:r w:rsidRPr="00692564">
        <w:rPr>
          <w:rFonts w:ascii="Verdana" w:hAnsi="Verdana"/>
          <w:sz w:val="16"/>
          <w:szCs w:val="16"/>
        </w:rPr>
        <w:t>...............................................................</w:t>
      </w:r>
    </w:p>
    <w:p w14:paraId="2478130A" w14:textId="77777777" w:rsidR="00794A5D" w:rsidRPr="00692564" w:rsidRDefault="00794A5D" w:rsidP="00794A5D">
      <w:pPr>
        <w:widowControl w:val="0"/>
        <w:suppressAutoHyphens/>
        <w:spacing w:line="240" w:lineRule="auto"/>
        <w:ind w:left="5398" w:right="68"/>
        <w:jc w:val="center"/>
        <w:rPr>
          <w:rFonts w:ascii="Verdana" w:hAnsi="Verdana"/>
          <w:b/>
          <w:sz w:val="16"/>
          <w:szCs w:val="16"/>
        </w:rPr>
      </w:pPr>
      <w:r w:rsidRPr="00692564">
        <w:rPr>
          <w:rFonts w:ascii="Verdana" w:hAnsi="Verdana"/>
          <w:b/>
          <w:sz w:val="16"/>
          <w:szCs w:val="16"/>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692564">
        <w:rPr>
          <w:rFonts w:ascii="Verdana" w:hAnsi="Verdana"/>
          <w:b/>
          <w:sz w:val="16"/>
          <w:szCs w:val="16"/>
        </w:rPr>
        <w:t>Wykonawcy</w:t>
      </w:r>
      <w:r w:rsidRPr="001D778B">
        <w:rPr>
          <w:rFonts w:ascii="Verdana" w:hAnsi="Verdana"/>
          <w:i/>
          <w:sz w:val="18"/>
          <w:szCs w:val="18"/>
        </w:rPr>
        <w:t xml:space="preserve">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6E71CA64" w14:textId="77777777" w:rsidR="0084422A" w:rsidRDefault="0084422A">
      <w:pPr>
        <w:spacing w:line="240" w:lineRule="auto"/>
        <w:jc w:val="left"/>
        <w:rPr>
          <w:rFonts w:ascii="Verdana" w:hAnsi="Verdana"/>
          <w:b/>
          <w:sz w:val="18"/>
          <w:szCs w:val="18"/>
        </w:rPr>
      </w:pPr>
      <w:bookmarkStart w:id="125" w:name="_Toc115966684"/>
      <w:r>
        <w:rPr>
          <w:rFonts w:ascii="Verdana" w:hAnsi="Verdana"/>
          <w:b/>
          <w:sz w:val="18"/>
          <w:szCs w:val="18"/>
        </w:rPr>
        <w:br w:type="page"/>
      </w:r>
    </w:p>
    <w:p w14:paraId="75F5F390" w14:textId="0094FB1A" w:rsidR="00A14271" w:rsidRPr="00692564" w:rsidRDefault="00A14271" w:rsidP="00692564">
      <w:pPr>
        <w:spacing w:after="80" w:line="240" w:lineRule="auto"/>
        <w:jc w:val="right"/>
        <w:rPr>
          <w:rFonts w:ascii="Verdana" w:hAnsi="Verdana"/>
          <w:sz w:val="18"/>
          <w:szCs w:val="18"/>
        </w:rPr>
      </w:pPr>
      <w:r w:rsidRPr="00692564">
        <w:rPr>
          <w:rFonts w:ascii="Verdana" w:hAnsi="Verdana"/>
          <w:b/>
          <w:sz w:val="18"/>
          <w:szCs w:val="18"/>
        </w:rPr>
        <w:lastRenderedPageBreak/>
        <w:t xml:space="preserve">ZAŁĄCZNIK NR 4 DO SWZ – OGÓLNE WARUNKI SWZ – ODRĘBNY DOKUMENT </w:t>
      </w:r>
    </w:p>
    <w:bookmarkEnd w:id="125"/>
    <w:p w14:paraId="6894F642" w14:textId="011A0933" w:rsidR="0072669D" w:rsidRDefault="0072669D" w:rsidP="00847179">
      <w:pPr>
        <w:spacing w:line="240" w:lineRule="auto"/>
        <w:jc w:val="left"/>
        <w:rPr>
          <w:rFonts w:ascii="Verdana" w:hAnsi="Verdana" w:cstheme="minorHAnsi"/>
          <w:b/>
          <w:caps/>
          <w:kern w:val="28"/>
          <w:sz w:val="20"/>
        </w:rPr>
      </w:pPr>
    </w:p>
    <w:p w14:paraId="5EDFA864" w14:textId="40DA0B8F" w:rsidR="00D870AA" w:rsidRDefault="00D870AA" w:rsidP="00847179">
      <w:pPr>
        <w:spacing w:line="240" w:lineRule="auto"/>
        <w:jc w:val="left"/>
        <w:rPr>
          <w:rFonts w:ascii="Verdana" w:hAnsi="Verdana" w:cstheme="minorHAnsi"/>
          <w:b/>
          <w:caps/>
          <w:kern w:val="28"/>
          <w:sz w:val="20"/>
        </w:rPr>
      </w:pPr>
    </w:p>
    <w:p w14:paraId="07FA3B54" w14:textId="107B3C54" w:rsidR="00D870AA" w:rsidRDefault="00D870AA" w:rsidP="00847179">
      <w:pPr>
        <w:spacing w:line="240" w:lineRule="auto"/>
        <w:jc w:val="left"/>
        <w:rPr>
          <w:rFonts w:ascii="Verdana" w:hAnsi="Verdana" w:cstheme="minorHAnsi"/>
          <w:b/>
          <w:caps/>
          <w:kern w:val="28"/>
          <w:sz w:val="20"/>
        </w:rPr>
      </w:pPr>
    </w:p>
    <w:p w14:paraId="62C61072" w14:textId="410C3107" w:rsidR="00D870AA" w:rsidRDefault="00D870AA" w:rsidP="00847179">
      <w:pPr>
        <w:spacing w:line="240" w:lineRule="auto"/>
        <w:jc w:val="left"/>
        <w:rPr>
          <w:rFonts w:ascii="Verdana" w:hAnsi="Verdana" w:cstheme="minorHAnsi"/>
          <w:b/>
          <w:caps/>
          <w:kern w:val="28"/>
          <w:sz w:val="20"/>
        </w:rPr>
      </w:pPr>
    </w:p>
    <w:p w14:paraId="0BC19E41" w14:textId="55F0B426" w:rsidR="00D870AA" w:rsidRDefault="00D870AA" w:rsidP="00847179">
      <w:pPr>
        <w:spacing w:line="240" w:lineRule="auto"/>
        <w:jc w:val="left"/>
        <w:rPr>
          <w:rFonts w:ascii="Verdana" w:hAnsi="Verdana" w:cstheme="minorHAnsi"/>
          <w:b/>
          <w:caps/>
          <w:kern w:val="28"/>
          <w:sz w:val="20"/>
        </w:rPr>
      </w:pPr>
    </w:p>
    <w:p w14:paraId="0E3BE7EE" w14:textId="527E9273" w:rsidR="00D870AA" w:rsidRDefault="00D870AA" w:rsidP="00847179">
      <w:pPr>
        <w:spacing w:line="240" w:lineRule="auto"/>
        <w:jc w:val="left"/>
        <w:rPr>
          <w:rFonts w:ascii="Verdana" w:hAnsi="Verdana" w:cstheme="minorHAnsi"/>
          <w:b/>
          <w:caps/>
          <w:kern w:val="28"/>
          <w:sz w:val="20"/>
        </w:rPr>
      </w:pPr>
    </w:p>
    <w:p w14:paraId="5CC52D1A" w14:textId="792B9AC6" w:rsidR="00D870AA" w:rsidRDefault="00D870AA" w:rsidP="00847179">
      <w:pPr>
        <w:spacing w:line="240" w:lineRule="auto"/>
        <w:jc w:val="left"/>
        <w:rPr>
          <w:rFonts w:ascii="Verdana" w:hAnsi="Verdana" w:cstheme="minorHAnsi"/>
          <w:b/>
          <w:caps/>
          <w:kern w:val="28"/>
          <w:sz w:val="20"/>
        </w:rPr>
      </w:pPr>
    </w:p>
    <w:p w14:paraId="18DDA208" w14:textId="575BDF1B" w:rsidR="00D870AA" w:rsidRDefault="00D870AA" w:rsidP="00847179">
      <w:pPr>
        <w:spacing w:line="240" w:lineRule="auto"/>
        <w:jc w:val="left"/>
        <w:rPr>
          <w:rFonts w:ascii="Verdana" w:hAnsi="Verdana" w:cstheme="minorHAnsi"/>
          <w:b/>
          <w:caps/>
          <w:kern w:val="28"/>
          <w:sz w:val="20"/>
        </w:rPr>
      </w:pPr>
    </w:p>
    <w:p w14:paraId="7A8AE5F2" w14:textId="4F41DDE6" w:rsidR="00D870AA" w:rsidRDefault="00D870AA" w:rsidP="00847179">
      <w:pPr>
        <w:spacing w:line="240" w:lineRule="auto"/>
        <w:jc w:val="left"/>
        <w:rPr>
          <w:rFonts w:ascii="Verdana" w:hAnsi="Verdana" w:cstheme="minorHAnsi"/>
          <w:b/>
          <w:caps/>
          <w:kern w:val="28"/>
          <w:sz w:val="20"/>
        </w:rPr>
      </w:pPr>
    </w:p>
    <w:p w14:paraId="2CEA9CF1" w14:textId="21F115DE" w:rsidR="00D870AA" w:rsidRDefault="00D870AA" w:rsidP="00847179">
      <w:pPr>
        <w:spacing w:line="240" w:lineRule="auto"/>
        <w:jc w:val="left"/>
        <w:rPr>
          <w:rFonts w:ascii="Verdana" w:hAnsi="Verdana" w:cstheme="minorHAnsi"/>
          <w:b/>
          <w:caps/>
          <w:kern w:val="28"/>
          <w:sz w:val="20"/>
        </w:rPr>
      </w:pPr>
    </w:p>
    <w:p w14:paraId="38E0AB8F" w14:textId="2CC31870" w:rsidR="00D870AA" w:rsidRDefault="00D870AA" w:rsidP="00847179">
      <w:pPr>
        <w:spacing w:line="240" w:lineRule="auto"/>
        <w:jc w:val="left"/>
        <w:rPr>
          <w:rFonts w:ascii="Verdana" w:hAnsi="Verdana" w:cstheme="minorHAnsi"/>
          <w:b/>
          <w:caps/>
          <w:kern w:val="28"/>
          <w:sz w:val="20"/>
        </w:rPr>
      </w:pPr>
    </w:p>
    <w:p w14:paraId="538D4818" w14:textId="6C7F691A" w:rsidR="00D870AA" w:rsidRDefault="00D870AA" w:rsidP="00847179">
      <w:pPr>
        <w:spacing w:line="240" w:lineRule="auto"/>
        <w:jc w:val="left"/>
        <w:rPr>
          <w:rFonts w:ascii="Verdana" w:hAnsi="Verdana" w:cstheme="minorHAnsi"/>
          <w:b/>
          <w:caps/>
          <w:kern w:val="28"/>
          <w:sz w:val="20"/>
        </w:rPr>
      </w:pPr>
    </w:p>
    <w:p w14:paraId="6EF00A58" w14:textId="177F897C" w:rsidR="00D870AA" w:rsidRDefault="00D870AA" w:rsidP="00847179">
      <w:pPr>
        <w:spacing w:line="240" w:lineRule="auto"/>
        <w:jc w:val="left"/>
        <w:rPr>
          <w:rFonts w:ascii="Verdana" w:hAnsi="Verdana" w:cstheme="minorHAnsi"/>
          <w:b/>
          <w:caps/>
          <w:kern w:val="28"/>
          <w:sz w:val="20"/>
        </w:rPr>
      </w:pPr>
    </w:p>
    <w:p w14:paraId="12CA159E" w14:textId="04F63D56" w:rsidR="00D870AA" w:rsidRDefault="00D870AA" w:rsidP="00847179">
      <w:pPr>
        <w:spacing w:line="240" w:lineRule="auto"/>
        <w:jc w:val="left"/>
        <w:rPr>
          <w:rFonts w:ascii="Verdana" w:hAnsi="Verdana" w:cstheme="minorHAnsi"/>
          <w:b/>
          <w:caps/>
          <w:kern w:val="28"/>
          <w:sz w:val="20"/>
        </w:rPr>
      </w:pPr>
    </w:p>
    <w:p w14:paraId="759BD00D" w14:textId="2059505C" w:rsidR="00D870AA" w:rsidRDefault="00D870AA" w:rsidP="00847179">
      <w:pPr>
        <w:spacing w:line="240" w:lineRule="auto"/>
        <w:jc w:val="left"/>
        <w:rPr>
          <w:rFonts w:ascii="Verdana" w:hAnsi="Verdana" w:cstheme="minorHAnsi"/>
          <w:b/>
          <w:caps/>
          <w:kern w:val="28"/>
          <w:sz w:val="20"/>
        </w:rPr>
      </w:pPr>
    </w:p>
    <w:p w14:paraId="1D6C8E79" w14:textId="37C6BFF2" w:rsidR="00D870AA" w:rsidRDefault="00D870AA" w:rsidP="00847179">
      <w:pPr>
        <w:spacing w:line="240" w:lineRule="auto"/>
        <w:jc w:val="left"/>
        <w:rPr>
          <w:rFonts w:ascii="Verdana" w:hAnsi="Verdana" w:cstheme="minorHAnsi"/>
          <w:b/>
          <w:caps/>
          <w:kern w:val="28"/>
          <w:sz w:val="20"/>
        </w:rPr>
      </w:pPr>
    </w:p>
    <w:p w14:paraId="5EBE7117" w14:textId="63A82552" w:rsidR="00D870AA" w:rsidRDefault="00D870AA" w:rsidP="00847179">
      <w:pPr>
        <w:spacing w:line="240" w:lineRule="auto"/>
        <w:jc w:val="left"/>
        <w:rPr>
          <w:rFonts w:ascii="Verdana" w:hAnsi="Verdana" w:cstheme="minorHAnsi"/>
          <w:b/>
          <w:caps/>
          <w:kern w:val="28"/>
          <w:sz w:val="20"/>
        </w:rPr>
      </w:pPr>
    </w:p>
    <w:p w14:paraId="44AC966D" w14:textId="2C68D66F" w:rsidR="00D870AA" w:rsidRDefault="00D870AA" w:rsidP="00847179">
      <w:pPr>
        <w:spacing w:line="240" w:lineRule="auto"/>
        <w:jc w:val="left"/>
        <w:rPr>
          <w:rFonts w:ascii="Verdana" w:hAnsi="Verdana" w:cstheme="minorHAnsi"/>
          <w:b/>
          <w:caps/>
          <w:kern w:val="28"/>
          <w:sz w:val="20"/>
        </w:rPr>
      </w:pPr>
    </w:p>
    <w:p w14:paraId="4CF72722" w14:textId="690333BD" w:rsidR="00EA6922" w:rsidRDefault="00EA6922" w:rsidP="00847179">
      <w:pPr>
        <w:spacing w:line="240" w:lineRule="auto"/>
        <w:jc w:val="left"/>
        <w:rPr>
          <w:rFonts w:ascii="Verdana" w:hAnsi="Verdana" w:cstheme="minorHAnsi"/>
          <w:b/>
          <w:caps/>
          <w:kern w:val="28"/>
          <w:sz w:val="20"/>
        </w:rPr>
      </w:pPr>
    </w:p>
    <w:p w14:paraId="3AE4C52F" w14:textId="117903FC" w:rsidR="00EA6922" w:rsidRDefault="00EA6922" w:rsidP="00847179">
      <w:pPr>
        <w:spacing w:line="240" w:lineRule="auto"/>
        <w:jc w:val="left"/>
        <w:rPr>
          <w:rFonts w:ascii="Verdana" w:hAnsi="Verdana" w:cstheme="minorHAnsi"/>
          <w:b/>
          <w:caps/>
          <w:kern w:val="28"/>
          <w:sz w:val="20"/>
        </w:rPr>
      </w:pPr>
    </w:p>
    <w:p w14:paraId="6A9A99DC" w14:textId="03CA29A2" w:rsidR="00EA6922" w:rsidRDefault="00EA6922" w:rsidP="00847179">
      <w:pPr>
        <w:spacing w:line="240" w:lineRule="auto"/>
        <w:jc w:val="left"/>
        <w:rPr>
          <w:rFonts w:ascii="Verdana" w:hAnsi="Verdana" w:cstheme="minorHAnsi"/>
          <w:b/>
          <w:caps/>
          <w:kern w:val="28"/>
          <w:sz w:val="20"/>
        </w:rPr>
      </w:pPr>
    </w:p>
    <w:p w14:paraId="7DABD283" w14:textId="669E3FF9" w:rsidR="00EA6922" w:rsidRDefault="00EA6922" w:rsidP="00847179">
      <w:pPr>
        <w:spacing w:line="240" w:lineRule="auto"/>
        <w:jc w:val="left"/>
        <w:rPr>
          <w:rFonts w:ascii="Verdana" w:hAnsi="Verdana" w:cstheme="minorHAnsi"/>
          <w:b/>
          <w:caps/>
          <w:kern w:val="28"/>
          <w:sz w:val="20"/>
        </w:rPr>
      </w:pPr>
    </w:p>
    <w:p w14:paraId="600924BF" w14:textId="3BB1704D" w:rsidR="00EA6922" w:rsidRDefault="00EA6922" w:rsidP="00847179">
      <w:pPr>
        <w:spacing w:line="240" w:lineRule="auto"/>
        <w:jc w:val="left"/>
        <w:rPr>
          <w:rFonts w:ascii="Verdana" w:hAnsi="Verdana" w:cstheme="minorHAnsi"/>
          <w:b/>
          <w:caps/>
          <w:kern w:val="28"/>
          <w:sz w:val="20"/>
        </w:rPr>
      </w:pPr>
    </w:p>
    <w:p w14:paraId="212E1C35" w14:textId="61B21D0F" w:rsidR="00EA6922" w:rsidRDefault="00EA6922" w:rsidP="00847179">
      <w:pPr>
        <w:spacing w:line="240" w:lineRule="auto"/>
        <w:jc w:val="left"/>
        <w:rPr>
          <w:rFonts w:ascii="Verdana" w:hAnsi="Verdana" w:cstheme="minorHAnsi"/>
          <w:b/>
          <w:caps/>
          <w:kern w:val="28"/>
          <w:sz w:val="20"/>
        </w:rPr>
      </w:pPr>
    </w:p>
    <w:p w14:paraId="0911A37E" w14:textId="06AE050B" w:rsidR="00EA6922" w:rsidRDefault="00EA6922" w:rsidP="00847179">
      <w:pPr>
        <w:spacing w:line="240" w:lineRule="auto"/>
        <w:jc w:val="left"/>
        <w:rPr>
          <w:rFonts w:ascii="Verdana" w:hAnsi="Verdana" w:cstheme="minorHAnsi"/>
          <w:b/>
          <w:caps/>
          <w:kern w:val="28"/>
          <w:sz w:val="20"/>
        </w:rPr>
      </w:pPr>
    </w:p>
    <w:p w14:paraId="5D0437CF" w14:textId="77C56FF6" w:rsidR="00EA6922" w:rsidRDefault="00EA6922" w:rsidP="00847179">
      <w:pPr>
        <w:spacing w:line="240" w:lineRule="auto"/>
        <w:jc w:val="left"/>
        <w:rPr>
          <w:rFonts w:ascii="Verdana" w:hAnsi="Verdana" w:cstheme="minorHAnsi"/>
          <w:b/>
          <w:caps/>
          <w:kern w:val="28"/>
          <w:sz w:val="20"/>
        </w:rPr>
      </w:pPr>
    </w:p>
    <w:p w14:paraId="6C651F1C" w14:textId="2801DC9C" w:rsidR="00EA6922" w:rsidRDefault="00EA6922" w:rsidP="00847179">
      <w:pPr>
        <w:spacing w:line="240" w:lineRule="auto"/>
        <w:jc w:val="left"/>
        <w:rPr>
          <w:rFonts w:ascii="Verdana" w:hAnsi="Verdana" w:cstheme="minorHAnsi"/>
          <w:b/>
          <w:caps/>
          <w:kern w:val="28"/>
          <w:sz w:val="20"/>
        </w:rPr>
      </w:pPr>
    </w:p>
    <w:p w14:paraId="6A791487" w14:textId="530585DE" w:rsidR="00EA6922" w:rsidRDefault="00EA6922" w:rsidP="00847179">
      <w:pPr>
        <w:spacing w:line="240" w:lineRule="auto"/>
        <w:jc w:val="left"/>
        <w:rPr>
          <w:rFonts w:ascii="Verdana" w:hAnsi="Verdana" w:cstheme="minorHAnsi"/>
          <w:b/>
          <w:caps/>
          <w:kern w:val="28"/>
          <w:sz w:val="20"/>
        </w:rPr>
      </w:pPr>
    </w:p>
    <w:p w14:paraId="15ED7F26" w14:textId="0C97AD62" w:rsidR="00EA6922" w:rsidRDefault="00EA6922" w:rsidP="00847179">
      <w:pPr>
        <w:spacing w:line="240" w:lineRule="auto"/>
        <w:jc w:val="left"/>
        <w:rPr>
          <w:rFonts w:ascii="Verdana" w:hAnsi="Verdana" w:cstheme="minorHAnsi"/>
          <w:b/>
          <w:caps/>
          <w:kern w:val="28"/>
          <w:sz w:val="20"/>
        </w:rPr>
      </w:pPr>
    </w:p>
    <w:p w14:paraId="31E3357C" w14:textId="29964FAC" w:rsidR="00EA6922" w:rsidRDefault="00EA6922" w:rsidP="00847179">
      <w:pPr>
        <w:spacing w:line="240" w:lineRule="auto"/>
        <w:jc w:val="left"/>
        <w:rPr>
          <w:rFonts w:ascii="Verdana" w:hAnsi="Verdana" w:cstheme="minorHAnsi"/>
          <w:b/>
          <w:caps/>
          <w:kern w:val="28"/>
          <w:sz w:val="20"/>
        </w:rPr>
      </w:pPr>
    </w:p>
    <w:p w14:paraId="067B4757" w14:textId="65649535" w:rsidR="00EA6922" w:rsidRDefault="00EA6922" w:rsidP="00847179">
      <w:pPr>
        <w:spacing w:line="240" w:lineRule="auto"/>
        <w:jc w:val="left"/>
        <w:rPr>
          <w:rFonts w:ascii="Verdana" w:hAnsi="Verdana" w:cstheme="minorHAnsi"/>
          <w:b/>
          <w:caps/>
          <w:kern w:val="28"/>
          <w:sz w:val="20"/>
        </w:rPr>
      </w:pPr>
    </w:p>
    <w:p w14:paraId="5EBCFC47" w14:textId="3E0E0ACD" w:rsidR="00EA6922" w:rsidRDefault="00EA6922" w:rsidP="00847179">
      <w:pPr>
        <w:spacing w:line="240" w:lineRule="auto"/>
        <w:jc w:val="left"/>
        <w:rPr>
          <w:rFonts w:ascii="Verdana" w:hAnsi="Verdana" w:cstheme="minorHAnsi"/>
          <w:b/>
          <w:caps/>
          <w:kern w:val="28"/>
          <w:sz w:val="20"/>
        </w:rPr>
      </w:pPr>
    </w:p>
    <w:p w14:paraId="3BC13D61" w14:textId="40822704" w:rsidR="00EA6922" w:rsidRDefault="00EA6922" w:rsidP="00847179">
      <w:pPr>
        <w:spacing w:line="240" w:lineRule="auto"/>
        <w:jc w:val="left"/>
        <w:rPr>
          <w:rFonts w:ascii="Verdana" w:hAnsi="Verdana" w:cstheme="minorHAnsi"/>
          <w:b/>
          <w:caps/>
          <w:kern w:val="28"/>
          <w:sz w:val="20"/>
        </w:rPr>
      </w:pPr>
    </w:p>
    <w:p w14:paraId="5C1FA290" w14:textId="18BF56C1" w:rsidR="00EA6922" w:rsidRDefault="00EA6922" w:rsidP="00847179">
      <w:pPr>
        <w:spacing w:line="240" w:lineRule="auto"/>
        <w:jc w:val="left"/>
        <w:rPr>
          <w:rFonts w:ascii="Verdana" w:hAnsi="Verdana" w:cstheme="minorHAnsi"/>
          <w:b/>
          <w:caps/>
          <w:kern w:val="28"/>
          <w:sz w:val="20"/>
        </w:rPr>
      </w:pPr>
    </w:p>
    <w:p w14:paraId="7F6FD857" w14:textId="548831DA" w:rsidR="00EA6922" w:rsidRDefault="00EA6922" w:rsidP="00847179">
      <w:pPr>
        <w:spacing w:line="240" w:lineRule="auto"/>
        <w:jc w:val="left"/>
        <w:rPr>
          <w:rFonts w:ascii="Verdana" w:hAnsi="Verdana" w:cstheme="minorHAnsi"/>
          <w:b/>
          <w:caps/>
          <w:kern w:val="28"/>
          <w:sz w:val="20"/>
        </w:rPr>
      </w:pPr>
    </w:p>
    <w:p w14:paraId="07ED6A04" w14:textId="14E6D69B" w:rsidR="00EA6922" w:rsidRDefault="00EA6922" w:rsidP="00847179">
      <w:pPr>
        <w:spacing w:line="240" w:lineRule="auto"/>
        <w:jc w:val="left"/>
        <w:rPr>
          <w:rFonts w:ascii="Verdana" w:hAnsi="Verdana" w:cstheme="minorHAnsi"/>
          <w:b/>
          <w:caps/>
          <w:kern w:val="28"/>
          <w:sz w:val="20"/>
        </w:rPr>
      </w:pPr>
    </w:p>
    <w:p w14:paraId="76C3AE2E" w14:textId="39CE3CCF" w:rsidR="00EA6922" w:rsidRDefault="00EA6922" w:rsidP="00847179">
      <w:pPr>
        <w:spacing w:line="240" w:lineRule="auto"/>
        <w:jc w:val="left"/>
        <w:rPr>
          <w:rFonts w:ascii="Verdana" w:hAnsi="Verdana" w:cstheme="minorHAnsi"/>
          <w:b/>
          <w:caps/>
          <w:kern w:val="28"/>
          <w:sz w:val="20"/>
        </w:rPr>
      </w:pPr>
    </w:p>
    <w:p w14:paraId="37FFB11C" w14:textId="6BACA865" w:rsidR="00EA6922" w:rsidRDefault="00EA6922" w:rsidP="00847179">
      <w:pPr>
        <w:spacing w:line="240" w:lineRule="auto"/>
        <w:jc w:val="left"/>
        <w:rPr>
          <w:rFonts w:ascii="Verdana" w:hAnsi="Verdana" w:cstheme="minorHAnsi"/>
          <w:b/>
          <w:caps/>
          <w:kern w:val="28"/>
          <w:sz w:val="20"/>
        </w:rPr>
      </w:pPr>
    </w:p>
    <w:p w14:paraId="59C52772" w14:textId="0A064B58" w:rsidR="00EA6922" w:rsidRDefault="00EA6922" w:rsidP="00847179">
      <w:pPr>
        <w:spacing w:line="240" w:lineRule="auto"/>
        <w:jc w:val="left"/>
        <w:rPr>
          <w:rFonts w:ascii="Verdana" w:hAnsi="Verdana" w:cstheme="minorHAnsi"/>
          <w:b/>
          <w:caps/>
          <w:kern w:val="28"/>
          <w:sz w:val="20"/>
        </w:rPr>
      </w:pPr>
    </w:p>
    <w:p w14:paraId="2E852A8A" w14:textId="6DA556F0" w:rsidR="00EA6922" w:rsidRDefault="00EA6922" w:rsidP="00847179">
      <w:pPr>
        <w:spacing w:line="240" w:lineRule="auto"/>
        <w:jc w:val="left"/>
        <w:rPr>
          <w:rFonts w:ascii="Verdana" w:hAnsi="Verdana" w:cstheme="minorHAnsi"/>
          <w:b/>
          <w:caps/>
          <w:kern w:val="28"/>
          <w:sz w:val="20"/>
        </w:rPr>
      </w:pPr>
    </w:p>
    <w:p w14:paraId="7B051611" w14:textId="7469D9A1" w:rsidR="00EA6922" w:rsidRDefault="00EA6922" w:rsidP="00847179">
      <w:pPr>
        <w:spacing w:line="240" w:lineRule="auto"/>
        <w:jc w:val="left"/>
        <w:rPr>
          <w:rFonts w:ascii="Verdana" w:hAnsi="Verdana" w:cstheme="minorHAnsi"/>
          <w:b/>
          <w:caps/>
          <w:kern w:val="28"/>
          <w:sz w:val="20"/>
        </w:rPr>
      </w:pPr>
    </w:p>
    <w:p w14:paraId="1BCEF000" w14:textId="01A8D620" w:rsidR="00EA6922" w:rsidRDefault="00EA6922" w:rsidP="00847179">
      <w:pPr>
        <w:spacing w:line="240" w:lineRule="auto"/>
        <w:jc w:val="left"/>
        <w:rPr>
          <w:rFonts w:ascii="Verdana" w:hAnsi="Verdana" w:cstheme="minorHAnsi"/>
          <w:b/>
          <w:caps/>
          <w:kern w:val="28"/>
          <w:sz w:val="20"/>
        </w:rPr>
      </w:pPr>
    </w:p>
    <w:p w14:paraId="452B414C" w14:textId="70E21792" w:rsidR="00EA6922" w:rsidRDefault="00EA6922" w:rsidP="00847179">
      <w:pPr>
        <w:spacing w:line="240" w:lineRule="auto"/>
        <w:jc w:val="left"/>
        <w:rPr>
          <w:rFonts w:ascii="Verdana" w:hAnsi="Verdana" w:cstheme="minorHAnsi"/>
          <w:b/>
          <w:caps/>
          <w:kern w:val="28"/>
          <w:sz w:val="20"/>
        </w:rPr>
      </w:pPr>
    </w:p>
    <w:p w14:paraId="2CAF2A69" w14:textId="18922529" w:rsidR="00EA6922" w:rsidRDefault="00EA6922" w:rsidP="00847179">
      <w:pPr>
        <w:spacing w:line="240" w:lineRule="auto"/>
        <w:jc w:val="left"/>
        <w:rPr>
          <w:rFonts w:ascii="Verdana" w:hAnsi="Verdana" w:cstheme="minorHAnsi"/>
          <w:b/>
          <w:caps/>
          <w:kern w:val="28"/>
          <w:sz w:val="20"/>
        </w:rPr>
      </w:pPr>
    </w:p>
    <w:p w14:paraId="004AA642" w14:textId="3C000D84" w:rsidR="00D870AA" w:rsidRDefault="00D870AA" w:rsidP="00D870AA">
      <w:pPr>
        <w:tabs>
          <w:tab w:val="left" w:pos="3033"/>
          <w:tab w:val="center" w:pos="4536"/>
        </w:tabs>
        <w:spacing w:before="120" w:after="120" w:line="276" w:lineRule="auto"/>
        <w:jc w:val="left"/>
        <w:rPr>
          <w:rFonts w:ascii="Verdana" w:eastAsia="Calibri" w:hAnsi="Verdana" w:cs="Arial"/>
          <w:b/>
          <w:sz w:val="20"/>
        </w:rPr>
      </w:pPr>
    </w:p>
    <w:sectPr w:rsidR="00D870AA" w:rsidSect="00692564">
      <w:headerReference w:type="default" r:id="rId19"/>
      <w:footerReference w:type="default" r:id="rId20"/>
      <w:headerReference w:type="first" r:id="rId21"/>
      <w:type w:val="continuous"/>
      <w:pgSz w:w="11909" w:h="16834" w:code="9"/>
      <w:pgMar w:top="560" w:right="992" w:bottom="992" w:left="992" w:header="142" w:footer="278" w:gutter="0"/>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591C4F" w16cid:durableId="2B862F8C"/>
  <w16cid:commentId w16cid:paraId="74CE08F0" w16cid:durableId="2B862FCE"/>
  <w16cid:commentId w16cid:paraId="18976649" w16cid:durableId="2B862F8D"/>
  <w16cid:commentId w16cid:paraId="2A473F95" w16cid:durableId="2B862FF5"/>
  <w16cid:commentId w16cid:paraId="595514E3" w16cid:durableId="2B862F8E"/>
  <w16cid:commentId w16cid:paraId="3D068AD9" w16cid:durableId="2B862FDB"/>
  <w16cid:commentId w16cid:paraId="6DCB5807" w16cid:durableId="2B862F8F"/>
  <w16cid:commentId w16cid:paraId="7AE47E18" w16cid:durableId="2B863013"/>
  <w16cid:commentId w16cid:paraId="7152C4D3" w16cid:durableId="2B862F90"/>
  <w16cid:commentId w16cid:paraId="600FA30F" w16cid:durableId="2B862F91"/>
  <w16cid:commentId w16cid:paraId="7E92F42B" w16cid:durableId="2B862F92"/>
  <w16cid:commentId w16cid:paraId="1FC06A8B" w16cid:durableId="2B8630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B7F8A" w14:textId="77777777" w:rsidR="00387176" w:rsidRDefault="00387176">
      <w:r>
        <w:separator/>
      </w:r>
    </w:p>
  </w:endnote>
  <w:endnote w:type="continuationSeparator" w:id="0">
    <w:p w14:paraId="4FFD31C8" w14:textId="77777777" w:rsidR="00387176" w:rsidRDefault="00387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387176" w:rsidRPr="0072383F" w:rsidRDefault="00387176"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4A9CFC68" w:rsidR="00387176" w:rsidRPr="00796896" w:rsidRDefault="00387176"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20A65">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20A65">
              <w:rPr>
                <w:rFonts w:ascii="Arial" w:hAnsi="Arial" w:cs="Arial"/>
                <w:bCs/>
                <w:noProof/>
                <w:sz w:val="16"/>
                <w:szCs w:val="16"/>
                <w:lang w:eastAsia="pl-PL"/>
              </w:rPr>
              <w:t>14</w:t>
            </w:r>
            <w:r w:rsidRPr="00796896">
              <w:rPr>
                <w:rFonts w:ascii="Arial" w:hAnsi="Arial" w:cs="Arial"/>
                <w:bCs/>
                <w:sz w:val="16"/>
                <w:szCs w:val="16"/>
                <w:lang w:eastAsia="pl-PL"/>
              </w:rPr>
              <w:fldChar w:fldCharType="end"/>
            </w:r>
          </w:p>
        </w:sdtContent>
      </w:sdt>
    </w:sdtContent>
  </w:sdt>
  <w:p w14:paraId="270B7F7F" w14:textId="77777777" w:rsidR="00387176" w:rsidRDefault="003871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A5893" w14:textId="77777777" w:rsidR="00387176" w:rsidRDefault="00387176">
      <w:r>
        <w:separator/>
      </w:r>
    </w:p>
  </w:footnote>
  <w:footnote w:type="continuationSeparator" w:id="0">
    <w:p w14:paraId="4AB200E7" w14:textId="77777777" w:rsidR="00387176" w:rsidRDefault="00387176">
      <w:r>
        <w:continuationSeparator/>
      </w:r>
    </w:p>
  </w:footnote>
  <w:footnote w:id="1">
    <w:p w14:paraId="76090856" w14:textId="77777777" w:rsidR="00387176" w:rsidRPr="00692564" w:rsidRDefault="00387176"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5391D389" w14:textId="77777777" w:rsidR="00387176" w:rsidRPr="006701F0" w:rsidDel="00CB61BE" w:rsidRDefault="00387176" w:rsidP="0042031F">
      <w:pPr>
        <w:pStyle w:val="Tekstprzypisudolnego"/>
        <w:rPr>
          <w:del w:id="124" w:author="Auto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387176" w:rsidRPr="00692564" w:rsidRDefault="00387176"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77777777" w:rsidR="00387176" w:rsidRPr="00692564" w:rsidRDefault="00387176"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r w:rsidRPr="00692564">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387176" w:rsidRPr="00692564" w:rsidRDefault="00387176"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387176" w:rsidRPr="00692564" w:rsidRDefault="00387176"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387176" w:rsidRPr="00692564" w:rsidRDefault="00387176"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387176" w:rsidRPr="002A455B" w:rsidRDefault="00387176"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387176" w:rsidRPr="00692564" w:rsidRDefault="00387176" w:rsidP="00354E41">
      <w:pPr>
        <w:pStyle w:val="Tekstprzypisudolnego"/>
        <w:ind w:right="-281"/>
        <w:jc w:val="both"/>
        <w:rPr>
          <w:rFonts w:asciiTheme="minorHAnsi" w:hAnsiTheme="minorHAnsi" w:cstheme="minorHAnsi"/>
          <w:sz w:val="14"/>
          <w:szCs w:val="14"/>
        </w:rPr>
      </w:pPr>
      <w:r w:rsidRPr="00692564">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387176" w14:paraId="51480A57" w14:textId="77777777" w:rsidTr="00692564">
      <w:trPr>
        <w:trHeight w:val="606"/>
      </w:trPr>
      <w:tc>
        <w:tcPr>
          <w:tcW w:w="5094" w:type="dxa"/>
        </w:tcPr>
        <w:p w14:paraId="21EB0AC7" w14:textId="77777777" w:rsidR="00387176" w:rsidRDefault="00387176" w:rsidP="0084422A">
          <w:pPr>
            <w:suppressAutoHyphens/>
            <w:ind w:right="187"/>
            <w:rPr>
              <w:rFonts w:ascii="Trebuchet MS" w:hAnsi="Trebuchet MS"/>
              <w:color w:val="000000" w:themeColor="text1"/>
              <w:sz w:val="14"/>
              <w:szCs w:val="18"/>
            </w:rPr>
          </w:pPr>
          <w:r>
            <w:rPr>
              <w:rFonts w:ascii="Trebuchet MS" w:hAnsi="Trebuchet MS"/>
              <w:color w:val="000000" w:themeColor="text1"/>
              <w:sz w:val="14"/>
              <w:szCs w:val="18"/>
            </w:rPr>
            <w:t>Zaproszenie do udziału w postępowaniu</w:t>
          </w:r>
        </w:p>
        <w:p w14:paraId="73032F83" w14:textId="02634EE0" w:rsidR="008D22B4" w:rsidRPr="008D22B4" w:rsidRDefault="008D22B4" w:rsidP="008D22B4">
          <w:pPr>
            <w:pStyle w:val="Nagwek2"/>
            <w:spacing w:before="0"/>
            <w:outlineLvl w:val="1"/>
            <w:rPr>
              <w:rFonts w:ascii="Trebuchet MS" w:hAnsi="Trebuchet MS"/>
              <w:b w:val="0"/>
              <w:color w:val="000000" w:themeColor="text1"/>
              <w:sz w:val="14"/>
              <w:szCs w:val="18"/>
              <w:lang w:val="pl-PL"/>
            </w:rPr>
          </w:pPr>
          <w:r w:rsidRPr="008D22B4">
            <w:rPr>
              <w:rFonts w:ascii="Trebuchet MS" w:hAnsi="Trebuchet MS"/>
              <w:b w:val="0"/>
              <w:color w:val="000000" w:themeColor="text1"/>
              <w:sz w:val="14"/>
              <w:szCs w:val="18"/>
              <w:lang w:val="pl-PL"/>
            </w:rPr>
            <w:t xml:space="preserve">Remont kleszcza szynowego ZWA-75 </w:t>
          </w:r>
          <w:r w:rsidRPr="00821860">
            <w:rPr>
              <w:rFonts w:ascii="Trebuchet MS" w:hAnsi="Trebuchet MS"/>
              <w:b w:val="0"/>
              <w:color w:val="000000" w:themeColor="text1"/>
              <w:sz w:val="14"/>
              <w:szCs w:val="18"/>
              <w:lang w:val="pl-PL"/>
            </w:rPr>
            <w:t>w PGE Energia Ciepła S.A. Oddział w Szczecinie</w:t>
          </w:r>
        </w:p>
        <w:p w14:paraId="2EC7CB66" w14:textId="0F557F6D" w:rsidR="00387176" w:rsidRPr="00973A01" w:rsidRDefault="008D22B4" w:rsidP="0084422A">
          <w:pPr>
            <w:suppressAutoHyphens/>
            <w:ind w:right="187"/>
            <w:rPr>
              <w:rFonts w:ascii="Trebuchet MS" w:hAnsi="Trebuchet MS"/>
              <w:color w:val="000000" w:themeColor="text1"/>
              <w:sz w:val="14"/>
              <w:szCs w:val="14"/>
            </w:rPr>
          </w:pPr>
          <w:r w:rsidRPr="008D22B4">
            <w:rPr>
              <w:rFonts w:ascii="Trebuchet MS" w:hAnsi="Trebuchet MS"/>
              <w:color w:val="000000" w:themeColor="text1"/>
              <w:sz w:val="14"/>
              <w:szCs w:val="18"/>
            </w:rPr>
            <w:t>POST/PEC/PEC/ZWS/00363</w:t>
          </w:r>
          <w:r w:rsidR="00387176" w:rsidRPr="008D22B4">
            <w:rPr>
              <w:rFonts w:ascii="Trebuchet MS" w:hAnsi="Trebuchet MS"/>
              <w:color w:val="000000" w:themeColor="text1"/>
              <w:sz w:val="14"/>
              <w:szCs w:val="18"/>
            </w:rPr>
            <w:t>/2025</w:t>
          </w:r>
        </w:p>
      </w:tc>
      <w:tc>
        <w:tcPr>
          <w:tcW w:w="5095" w:type="dxa"/>
        </w:tcPr>
        <w:p w14:paraId="41D2DBD3" w14:textId="77777777" w:rsidR="00387176" w:rsidRPr="00E14220" w:rsidRDefault="00387176"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pt">
                <v:imagedata r:id="rId1" o:title=""/>
              </v:shape>
              <o:OLEObject Type="Embed" ProgID="PBrush" ShapeID="_x0000_i1025" DrawAspect="Content" ObjectID="_1805874593" r:id="rId2"/>
            </w:object>
          </w:r>
        </w:p>
      </w:tc>
    </w:tr>
  </w:tbl>
  <w:p w14:paraId="45F5AF70" w14:textId="110B6367" w:rsidR="00387176" w:rsidRPr="0072383F" w:rsidRDefault="00387176" w:rsidP="00692564">
    <w:pPr>
      <w:pStyle w:val="Nagwek"/>
      <w:spacing w:line="240" w:lineRule="auto"/>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387176" w14:paraId="4E249600" w14:textId="77777777" w:rsidTr="00692564">
      <w:trPr>
        <w:trHeight w:val="606"/>
      </w:trPr>
      <w:tc>
        <w:tcPr>
          <w:tcW w:w="5094" w:type="dxa"/>
        </w:tcPr>
        <w:p w14:paraId="2B45F7EB" w14:textId="57377163" w:rsidR="00387176" w:rsidRPr="00660825" w:rsidRDefault="00387176" w:rsidP="00660825">
          <w:pPr>
            <w:jc w:val="left"/>
            <w:rPr>
              <w:rFonts w:ascii="Arial" w:hAnsi="Arial" w:cs="Arial"/>
              <w:sz w:val="16"/>
              <w:lang w:eastAsia="pl-PL"/>
            </w:rPr>
          </w:pPr>
          <w:r>
            <w:rPr>
              <w:rFonts w:ascii="Trebuchet MS" w:hAnsi="Trebuchet MS"/>
              <w:color w:val="000000" w:themeColor="text1"/>
              <w:sz w:val="14"/>
              <w:szCs w:val="18"/>
            </w:rPr>
            <w:t>Specyfikacja Warunków Zamówienia (SWZ)</w:t>
          </w:r>
          <w:r w:rsidRPr="00FD45DE">
            <w:rPr>
              <w:rFonts w:ascii="Calibri" w:hAnsi="Calibri" w:cs="Calibri"/>
              <w:color w:val="008000"/>
            </w:rPr>
            <w:t xml:space="preserve"> </w:t>
          </w:r>
        </w:p>
        <w:p w14:paraId="07529131" w14:textId="20D724C4" w:rsidR="00387176" w:rsidRPr="00443895" w:rsidRDefault="00821860" w:rsidP="00F373BF">
          <w:pPr>
            <w:pStyle w:val="Nagwek2"/>
            <w:spacing w:before="0"/>
            <w:jc w:val="left"/>
            <w:outlineLvl w:val="1"/>
            <w:rPr>
              <w:rFonts w:ascii="Trebuchet MS" w:hAnsi="Trebuchet MS"/>
              <w:b w:val="0"/>
              <w:color w:val="000000" w:themeColor="text1"/>
              <w:sz w:val="14"/>
              <w:szCs w:val="18"/>
              <w:lang w:val="pl-PL"/>
            </w:rPr>
          </w:pPr>
          <w:r w:rsidRPr="00821860">
            <w:rPr>
              <w:rFonts w:ascii="Trebuchet MS" w:hAnsi="Trebuchet MS"/>
              <w:b w:val="0"/>
              <w:color w:val="000000" w:themeColor="text1"/>
              <w:sz w:val="14"/>
              <w:szCs w:val="18"/>
              <w:lang w:val="pl-PL"/>
            </w:rPr>
            <w:t>Remont kleszcza szynowego ZWA-75</w:t>
          </w:r>
          <w:r>
            <w:rPr>
              <w:rFonts w:ascii="Trebuchet MS" w:hAnsi="Trebuchet MS"/>
              <w:b w:val="0"/>
              <w:color w:val="000000" w:themeColor="text1"/>
              <w:sz w:val="14"/>
              <w:szCs w:val="18"/>
              <w:lang w:val="pl-PL"/>
            </w:rPr>
            <w:t xml:space="preserve"> </w:t>
          </w:r>
          <w:r w:rsidRPr="00821860">
            <w:rPr>
              <w:rFonts w:ascii="Trebuchet MS" w:hAnsi="Trebuchet MS"/>
              <w:b w:val="0"/>
              <w:color w:val="000000" w:themeColor="text1"/>
              <w:sz w:val="14"/>
              <w:szCs w:val="18"/>
              <w:lang w:val="pl-PL"/>
            </w:rPr>
            <w:t>w PGE Energia Ciepła S.A. Oddział w Szczecinie</w:t>
          </w:r>
          <w:r w:rsidR="00387176" w:rsidRPr="00293FE5">
            <w:rPr>
              <w:rFonts w:ascii="Trebuchet MS" w:hAnsi="Trebuchet MS"/>
              <w:sz w:val="14"/>
              <w:szCs w:val="14"/>
              <w:lang w:val="pl-PL"/>
            </w:rPr>
            <w:br/>
          </w:r>
          <w:r>
            <w:rPr>
              <w:rFonts w:ascii="Trebuchet MS" w:hAnsi="Trebuchet MS"/>
              <w:b w:val="0"/>
              <w:color w:val="000000" w:themeColor="text1"/>
              <w:sz w:val="14"/>
              <w:szCs w:val="18"/>
              <w:lang w:val="pl-PL"/>
            </w:rPr>
            <w:t>POST/PEC/PEC/ZWS/00363</w:t>
          </w:r>
          <w:r w:rsidR="00387176" w:rsidRPr="00443895">
            <w:rPr>
              <w:rFonts w:ascii="Trebuchet MS" w:hAnsi="Trebuchet MS"/>
              <w:b w:val="0"/>
              <w:color w:val="000000" w:themeColor="text1"/>
              <w:sz w:val="14"/>
              <w:szCs w:val="18"/>
              <w:lang w:val="pl-PL"/>
            </w:rPr>
            <w:t>/2025</w:t>
          </w:r>
        </w:p>
      </w:tc>
      <w:tc>
        <w:tcPr>
          <w:tcW w:w="5095" w:type="dxa"/>
        </w:tcPr>
        <w:p w14:paraId="3C927773" w14:textId="3EA9DF3F" w:rsidR="00387176" w:rsidRPr="00796896" w:rsidRDefault="00387176"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pt">
                <v:imagedata r:id="rId1" o:title=""/>
              </v:shape>
              <o:OLEObject Type="Embed" ProgID="PBrush" ShapeID="_x0000_i1026" DrawAspect="Content" ObjectID="_1805874594" r:id="rId2"/>
            </w:object>
          </w:r>
        </w:p>
        <w:p w14:paraId="0598B356" w14:textId="1522C0F1" w:rsidR="00387176" w:rsidRPr="00E14220" w:rsidRDefault="00387176" w:rsidP="00C722A8">
          <w:pPr>
            <w:suppressAutoHyphens/>
            <w:jc w:val="right"/>
            <w:rPr>
              <w:rFonts w:eastAsia="Verdana" w:cs="Calibri"/>
              <w:color w:val="008000"/>
              <w:szCs w:val="22"/>
            </w:rPr>
          </w:pPr>
        </w:p>
      </w:tc>
    </w:tr>
  </w:tbl>
  <w:p w14:paraId="14A0D765" w14:textId="7B6AB82D" w:rsidR="00387176" w:rsidRPr="00796896" w:rsidRDefault="00387176"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97E6273"/>
    <w:multiLevelType w:val="hybridMultilevel"/>
    <w:tmpl w:val="40B492EA"/>
    <w:lvl w:ilvl="0" w:tplc="9524F24C">
      <w:start w:val="1"/>
      <w:numFmt w:val="bullet"/>
      <w:lvlText w:val=""/>
      <w:lvlJc w:val="left"/>
      <w:pPr>
        <w:ind w:left="360" w:hanging="360"/>
      </w:pPr>
      <w:rPr>
        <w:rFonts w:ascii="Symbol" w:hAnsi="Symbol" w:hint="default"/>
      </w:rPr>
    </w:lvl>
    <w:lvl w:ilvl="1" w:tplc="04150003" w:tentative="1">
      <w:start w:val="1"/>
      <w:numFmt w:val="bullet"/>
      <w:lvlText w:val="o"/>
      <w:lvlJc w:val="left"/>
      <w:pPr>
        <w:ind w:left="2298" w:hanging="360"/>
      </w:pPr>
      <w:rPr>
        <w:rFonts w:ascii="Courier New" w:hAnsi="Courier New" w:cs="Courier New" w:hint="default"/>
      </w:rPr>
    </w:lvl>
    <w:lvl w:ilvl="2" w:tplc="04150005" w:tentative="1">
      <w:start w:val="1"/>
      <w:numFmt w:val="bullet"/>
      <w:lvlText w:val=""/>
      <w:lvlJc w:val="left"/>
      <w:pPr>
        <w:ind w:left="3018" w:hanging="360"/>
      </w:pPr>
      <w:rPr>
        <w:rFonts w:ascii="Wingdings" w:hAnsi="Wingdings" w:hint="default"/>
      </w:rPr>
    </w:lvl>
    <w:lvl w:ilvl="3" w:tplc="04150001" w:tentative="1">
      <w:start w:val="1"/>
      <w:numFmt w:val="bullet"/>
      <w:lvlText w:val=""/>
      <w:lvlJc w:val="left"/>
      <w:pPr>
        <w:ind w:left="3738" w:hanging="360"/>
      </w:pPr>
      <w:rPr>
        <w:rFonts w:ascii="Symbol" w:hAnsi="Symbol" w:hint="default"/>
      </w:rPr>
    </w:lvl>
    <w:lvl w:ilvl="4" w:tplc="04150003" w:tentative="1">
      <w:start w:val="1"/>
      <w:numFmt w:val="bullet"/>
      <w:lvlText w:val="o"/>
      <w:lvlJc w:val="left"/>
      <w:pPr>
        <w:ind w:left="4458" w:hanging="360"/>
      </w:pPr>
      <w:rPr>
        <w:rFonts w:ascii="Courier New" w:hAnsi="Courier New" w:cs="Courier New" w:hint="default"/>
      </w:rPr>
    </w:lvl>
    <w:lvl w:ilvl="5" w:tplc="04150005" w:tentative="1">
      <w:start w:val="1"/>
      <w:numFmt w:val="bullet"/>
      <w:lvlText w:val=""/>
      <w:lvlJc w:val="left"/>
      <w:pPr>
        <w:ind w:left="5178" w:hanging="360"/>
      </w:pPr>
      <w:rPr>
        <w:rFonts w:ascii="Wingdings" w:hAnsi="Wingdings" w:hint="default"/>
      </w:rPr>
    </w:lvl>
    <w:lvl w:ilvl="6" w:tplc="04150001" w:tentative="1">
      <w:start w:val="1"/>
      <w:numFmt w:val="bullet"/>
      <w:lvlText w:val=""/>
      <w:lvlJc w:val="left"/>
      <w:pPr>
        <w:ind w:left="5898" w:hanging="360"/>
      </w:pPr>
      <w:rPr>
        <w:rFonts w:ascii="Symbol" w:hAnsi="Symbol" w:hint="default"/>
      </w:rPr>
    </w:lvl>
    <w:lvl w:ilvl="7" w:tplc="04150003" w:tentative="1">
      <w:start w:val="1"/>
      <w:numFmt w:val="bullet"/>
      <w:lvlText w:val="o"/>
      <w:lvlJc w:val="left"/>
      <w:pPr>
        <w:ind w:left="6618" w:hanging="360"/>
      </w:pPr>
      <w:rPr>
        <w:rFonts w:ascii="Courier New" w:hAnsi="Courier New" w:cs="Courier New" w:hint="default"/>
      </w:rPr>
    </w:lvl>
    <w:lvl w:ilvl="8" w:tplc="04150005" w:tentative="1">
      <w:start w:val="1"/>
      <w:numFmt w:val="bullet"/>
      <w:lvlText w:val=""/>
      <w:lvlJc w:val="left"/>
      <w:pPr>
        <w:ind w:left="7338" w:hanging="360"/>
      </w:pPr>
      <w:rPr>
        <w:rFonts w:ascii="Wingdings" w:hAnsi="Wingdings" w:hint="default"/>
      </w:rPr>
    </w:lvl>
  </w:abstractNum>
  <w:abstractNum w:abstractNumId="19"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1146"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5" w15:restartNumberingAfterBreak="0">
    <w:nsid w:val="17CB6F01"/>
    <w:multiLevelType w:val="multilevel"/>
    <w:tmpl w:val="9F808F66"/>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6"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7"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5"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6" w15:restartNumberingAfterBreak="0">
    <w:nsid w:val="48BD3634"/>
    <w:multiLevelType w:val="multilevel"/>
    <w:tmpl w:val="6A0E2D46"/>
    <w:lvl w:ilvl="0">
      <w:start w:val="7"/>
      <w:numFmt w:val="decimal"/>
      <w:lvlText w:val="%1."/>
      <w:lvlJc w:val="left"/>
      <w:pPr>
        <w:ind w:left="360" w:hanging="360"/>
      </w:pPr>
      <w:rPr>
        <w:rFonts w:eastAsia="Calibri" w:hint="default"/>
        <w:b w:val="0"/>
      </w:rPr>
    </w:lvl>
    <w:lvl w:ilvl="1">
      <w:start w:val="1"/>
      <w:numFmt w:val="decimal"/>
      <w:lvlText w:val="%1.%2."/>
      <w:lvlJc w:val="left"/>
      <w:pPr>
        <w:ind w:left="1003" w:hanging="720"/>
      </w:pPr>
      <w:rPr>
        <w:rFonts w:eastAsia="Calibri" w:hint="default"/>
        <w:b w:val="0"/>
      </w:rPr>
    </w:lvl>
    <w:lvl w:ilvl="2">
      <w:start w:val="1"/>
      <w:numFmt w:val="decimal"/>
      <w:lvlText w:val="%1.%2.%3."/>
      <w:lvlJc w:val="left"/>
      <w:pPr>
        <w:ind w:left="1145" w:hanging="720"/>
      </w:pPr>
      <w:rPr>
        <w:rFonts w:eastAsia="Calibri" w:hint="default"/>
        <w:b w:val="0"/>
      </w:rPr>
    </w:lvl>
    <w:lvl w:ilvl="3">
      <w:start w:val="1"/>
      <w:numFmt w:val="decimal"/>
      <w:lvlText w:val="%1.%2.%3.%4."/>
      <w:lvlJc w:val="left"/>
      <w:pPr>
        <w:ind w:left="3240" w:hanging="1080"/>
      </w:pPr>
      <w:rPr>
        <w:rFonts w:eastAsia="Calibri" w:hint="default"/>
        <w:b w:val="0"/>
      </w:rPr>
    </w:lvl>
    <w:lvl w:ilvl="4">
      <w:start w:val="1"/>
      <w:numFmt w:val="decimal"/>
      <w:lvlText w:val="%1.%2.%3.%4.%5."/>
      <w:lvlJc w:val="left"/>
      <w:pPr>
        <w:ind w:left="4320" w:hanging="1440"/>
      </w:pPr>
      <w:rPr>
        <w:rFonts w:eastAsia="Calibri" w:hint="default"/>
        <w:b w:val="0"/>
      </w:rPr>
    </w:lvl>
    <w:lvl w:ilvl="5">
      <w:start w:val="1"/>
      <w:numFmt w:val="decimal"/>
      <w:lvlText w:val="%1.%2.%3.%4.%5.%6."/>
      <w:lvlJc w:val="left"/>
      <w:pPr>
        <w:ind w:left="5040" w:hanging="1440"/>
      </w:pPr>
      <w:rPr>
        <w:rFonts w:eastAsia="Calibri" w:hint="default"/>
        <w:b w:val="0"/>
      </w:rPr>
    </w:lvl>
    <w:lvl w:ilvl="6">
      <w:start w:val="1"/>
      <w:numFmt w:val="decimal"/>
      <w:lvlText w:val="%1.%2.%3.%4.%5.%6.%7."/>
      <w:lvlJc w:val="left"/>
      <w:pPr>
        <w:ind w:left="6120" w:hanging="1800"/>
      </w:pPr>
      <w:rPr>
        <w:rFonts w:eastAsia="Calibri" w:hint="default"/>
        <w:b w:val="0"/>
      </w:rPr>
    </w:lvl>
    <w:lvl w:ilvl="7">
      <w:start w:val="1"/>
      <w:numFmt w:val="decimal"/>
      <w:lvlText w:val="%1.%2.%3.%4.%5.%6.%7.%8."/>
      <w:lvlJc w:val="left"/>
      <w:pPr>
        <w:ind w:left="6840" w:hanging="1800"/>
      </w:pPr>
      <w:rPr>
        <w:rFonts w:eastAsia="Calibri" w:hint="default"/>
        <w:b w:val="0"/>
      </w:rPr>
    </w:lvl>
    <w:lvl w:ilvl="8">
      <w:start w:val="1"/>
      <w:numFmt w:val="decimal"/>
      <w:lvlText w:val="%1.%2.%3.%4.%5.%6.%7.%8.%9."/>
      <w:lvlJc w:val="left"/>
      <w:pPr>
        <w:ind w:left="7920" w:hanging="2160"/>
      </w:pPr>
      <w:rPr>
        <w:rFonts w:eastAsia="Calibri" w:hint="default"/>
        <w:b w:val="0"/>
      </w:rPr>
    </w:lvl>
  </w:abstractNum>
  <w:abstractNum w:abstractNumId="4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8" w15:restartNumberingAfterBreak="0">
    <w:nsid w:val="4C9D5BD7"/>
    <w:multiLevelType w:val="hybridMultilevel"/>
    <w:tmpl w:val="3BE88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2"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5BF63442"/>
    <w:multiLevelType w:val="multilevel"/>
    <w:tmpl w:val="1FD6D8EE"/>
    <w:lvl w:ilvl="0">
      <w:start w:val="9"/>
      <w:numFmt w:val="decimal"/>
      <w:lvlText w:val="%1."/>
      <w:lvlJc w:val="left"/>
      <w:pPr>
        <w:ind w:left="785"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585" w:hanging="720"/>
      </w:pPr>
      <w:rPr>
        <w:rFonts w:hint="default"/>
      </w:rPr>
    </w:lvl>
    <w:lvl w:ilvl="3">
      <w:start w:val="1"/>
      <w:numFmt w:val="decimal"/>
      <w:lvlText w:val="%1.%2.%3.%4."/>
      <w:lvlJc w:val="left"/>
      <w:pPr>
        <w:ind w:left="3665" w:hanging="1080"/>
      </w:pPr>
      <w:rPr>
        <w:rFonts w:hint="default"/>
      </w:rPr>
    </w:lvl>
    <w:lvl w:ilvl="4">
      <w:start w:val="1"/>
      <w:numFmt w:val="decimal"/>
      <w:lvlText w:val="%1.%2.%3.%4.%5."/>
      <w:lvlJc w:val="left"/>
      <w:pPr>
        <w:ind w:left="4385" w:hanging="1080"/>
      </w:pPr>
      <w:rPr>
        <w:rFonts w:hint="default"/>
      </w:rPr>
    </w:lvl>
    <w:lvl w:ilvl="5">
      <w:start w:val="1"/>
      <w:numFmt w:val="decimal"/>
      <w:lvlText w:val="%1.%2.%3.%4.%5.%6."/>
      <w:lvlJc w:val="left"/>
      <w:pPr>
        <w:ind w:left="5465" w:hanging="1440"/>
      </w:pPr>
      <w:rPr>
        <w:rFonts w:hint="default"/>
      </w:rPr>
    </w:lvl>
    <w:lvl w:ilvl="6">
      <w:start w:val="1"/>
      <w:numFmt w:val="decimal"/>
      <w:lvlText w:val="%1.%2.%3.%4.%5.%6.%7."/>
      <w:lvlJc w:val="left"/>
      <w:pPr>
        <w:ind w:left="6545" w:hanging="1800"/>
      </w:pPr>
      <w:rPr>
        <w:rFonts w:hint="default"/>
      </w:rPr>
    </w:lvl>
    <w:lvl w:ilvl="7">
      <w:start w:val="1"/>
      <w:numFmt w:val="decimal"/>
      <w:lvlText w:val="%1.%2.%3.%4.%5.%6.%7.%8."/>
      <w:lvlJc w:val="left"/>
      <w:pPr>
        <w:ind w:left="7265" w:hanging="1800"/>
      </w:pPr>
      <w:rPr>
        <w:rFonts w:hint="default"/>
      </w:rPr>
    </w:lvl>
    <w:lvl w:ilvl="8">
      <w:start w:val="1"/>
      <w:numFmt w:val="decimal"/>
      <w:lvlText w:val="%1.%2.%3.%4.%5.%6.%7.%8.%9."/>
      <w:lvlJc w:val="left"/>
      <w:pPr>
        <w:ind w:left="8345" w:hanging="2160"/>
      </w:pPr>
      <w:rPr>
        <w:rFonts w:hint="default"/>
      </w:rPr>
    </w:lvl>
  </w:abstractNum>
  <w:abstractNum w:abstractNumId="54"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EA76E06"/>
    <w:multiLevelType w:val="hybridMultilevel"/>
    <w:tmpl w:val="5A8E6EAE"/>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7"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58" w15:restartNumberingAfterBreak="0">
    <w:nsid w:val="638479DF"/>
    <w:multiLevelType w:val="hybridMultilevel"/>
    <w:tmpl w:val="732020FC"/>
    <w:lvl w:ilvl="0" w:tplc="E5325908">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9"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3" w15:restartNumberingAfterBreak="0">
    <w:nsid w:val="7541224F"/>
    <w:multiLevelType w:val="hybridMultilevel"/>
    <w:tmpl w:val="CEA426B6"/>
    <w:lvl w:ilvl="0" w:tplc="561A75BC">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F135DFC"/>
    <w:multiLevelType w:val="multilevel"/>
    <w:tmpl w:val="A0FA0858"/>
    <w:lvl w:ilvl="0">
      <w:start w:val="8"/>
      <w:numFmt w:val="decimal"/>
      <w:lvlText w:val="%1."/>
      <w:lvlJc w:val="left"/>
      <w:pPr>
        <w:ind w:left="360" w:hanging="360"/>
      </w:pPr>
      <w:rPr>
        <w:rFonts w:eastAsia="Calibri" w:hint="default"/>
      </w:rPr>
    </w:lvl>
    <w:lvl w:ilvl="1">
      <w:start w:val="1"/>
      <w:numFmt w:val="decimal"/>
      <w:lvlText w:val="%1.%2."/>
      <w:lvlJc w:val="left"/>
      <w:pPr>
        <w:ind w:left="1145" w:hanging="720"/>
      </w:pPr>
      <w:rPr>
        <w:rFonts w:eastAsia="Calibri" w:hint="default"/>
      </w:rPr>
    </w:lvl>
    <w:lvl w:ilvl="2">
      <w:start w:val="1"/>
      <w:numFmt w:val="decimal"/>
      <w:lvlText w:val="%1.%2.%3."/>
      <w:lvlJc w:val="left"/>
      <w:pPr>
        <w:ind w:left="1145" w:hanging="720"/>
      </w:pPr>
      <w:rPr>
        <w:rFonts w:eastAsia="Calibri" w:hint="default"/>
      </w:rPr>
    </w:lvl>
    <w:lvl w:ilvl="3">
      <w:start w:val="1"/>
      <w:numFmt w:val="decimal"/>
      <w:lvlText w:val="%1.%2.%3.%4."/>
      <w:lvlJc w:val="left"/>
      <w:pPr>
        <w:ind w:left="5400" w:hanging="1080"/>
      </w:pPr>
      <w:rPr>
        <w:rFonts w:eastAsia="Calibri" w:hint="default"/>
      </w:rPr>
    </w:lvl>
    <w:lvl w:ilvl="4">
      <w:start w:val="1"/>
      <w:numFmt w:val="decimal"/>
      <w:lvlText w:val="%1.%2.%3.%4.%5."/>
      <w:lvlJc w:val="left"/>
      <w:pPr>
        <w:ind w:left="6840" w:hanging="1080"/>
      </w:pPr>
      <w:rPr>
        <w:rFonts w:eastAsia="Calibri" w:hint="default"/>
      </w:rPr>
    </w:lvl>
    <w:lvl w:ilvl="5">
      <w:start w:val="1"/>
      <w:numFmt w:val="decimal"/>
      <w:lvlText w:val="%1.%2.%3.%4.%5.%6."/>
      <w:lvlJc w:val="left"/>
      <w:pPr>
        <w:ind w:left="8640" w:hanging="1440"/>
      </w:pPr>
      <w:rPr>
        <w:rFonts w:eastAsia="Calibri" w:hint="default"/>
      </w:rPr>
    </w:lvl>
    <w:lvl w:ilvl="6">
      <w:start w:val="1"/>
      <w:numFmt w:val="decimal"/>
      <w:lvlText w:val="%1.%2.%3.%4.%5.%6.%7."/>
      <w:lvlJc w:val="left"/>
      <w:pPr>
        <w:ind w:left="10440" w:hanging="1800"/>
      </w:pPr>
      <w:rPr>
        <w:rFonts w:eastAsia="Calibri" w:hint="default"/>
      </w:rPr>
    </w:lvl>
    <w:lvl w:ilvl="7">
      <w:start w:val="1"/>
      <w:numFmt w:val="decimal"/>
      <w:lvlText w:val="%1.%2.%3.%4.%5.%6.%7.%8."/>
      <w:lvlJc w:val="left"/>
      <w:pPr>
        <w:ind w:left="11880" w:hanging="1800"/>
      </w:pPr>
      <w:rPr>
        <w:rFonts w:eastAsia="Calibri" w:hint="default"/>
      </w:rPr>
    </w:lvl>
    <w:lvl w:ilvl="8">
      <w:start w:val="1"/>
      <w:numFmt w:val="decimal"/>
      <w:lvlText w:val="%1.%2.%3.%4.%5.%6.%7.%8.%9."/>
      <w:lvlJc w:val="left"/>
      <w:pPr>
        <w:ind w:left="13680" w:hanging="2160"/>
      </w:pPr>
      <w:rPr>
        <w:rFonts w:eastAsia="Calibri" w:hint="default"/>
      </w:rPr>
    </w:lvl>
  </w:abstractNum>
  <w:abstractNum w:abstractNumId="6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9"/>
  </w:num>
  <w:num w:numId="3">
    <w:abstractNumId w:val="61"/>
  </w:num>
  <w:num w:numId="4">
    <w:abstractNumId w:val="40"/>
  </w:num>
  <w:num w:numId="5">
    <w:abstractNumId w:val="23"/>
  </w:num>
  <w:num w:numId="6">
    <w:abstractNumId w:val="44"/>
  </w:num>
  <w:num w:numId="7">
    <w:abstractNumId w:val="34"/>
  </w:num>
  <w:num w:numId="8">
    <w:abstractNumId w:val="51"/>
  </w:num>
  <w:num w:numId="9">
    <w:abstractNumId w:val="31"/>
  </w:num>
  <w:num w:numId="10">
    <w:abstractNumId w:val="30"/>
  </w:num>
  <w:num w:numId="11">
    <w:abstractNumId w:val="60"/>
  </w:num>
  <w:num w:numId="12">
    <w:abstractNumId w:val="47"/>
  </w:num>
  <w:num w:numId="13">
    <w:abstractNumId w:val="37"/>
  </w:num>
  <w:num w:numId="14">
    <w:abstractNumId w:val="21"/>
  </w:num>
  <w:num w:numId="15">
    <w:abstractNumId w:val="24"/>
  </w:num>
  <w:num w:numId="16">
    <w:abstractNumId w:val="66"/>
  </w:num>
  <w:num w:numId="17">
    <w:abstractNumId w:val="62"/>
  </w:num>
  <w:num w:numId="18">
    <w:abstractNumId w:val="1"/>
  </w:num>
  <w:num w:numId="19">
    <w:abstractNumId w:val="19"/>
  </w:num>
  <w:num w:numId="20">
    <w:abstractNumId w:val="0"/>
  </w:num>
  <w:num w:numId="21">
    <w:abstractNumId w:val="50"/>
    <w:lvlOverride w:ilvl="0">
      <w:startOverride w:val="1"/>
    </w:lvlOverride>
  </w:num>
  <w:num w:numId="22">
    <w:abstractNumId w:val="49"/>
  </w:num>
  <w:num w:numId="23">
    <w:abstractNumId w:val="22"/>
  </w:num>
  <w:num w:numId="24">
    <w:abstractNumId w:val="35"/>
  </w:num>
  <w:num w:numId="25">
    <w:abstractNumId w:val="41"/>
    <w:lvlOverride w:ilvl="0">
      <w:startOverride w:val="1"/>
    </w:lvlOverride>
  </w:num>
  <w:num w:numId="26">
    <w:abstractNumId w:val="55"/>
    <w:lvlOverride w:ilvl="0">
      <w:startOverride w:val="1"/>
    </w:lvlOverride>
  </w:num>
  <w:num w:numId="27">
    <w:abstractNumId w:val="28"/>
  </w:num>
  <w:num w:numId="28">
    <w:abstractNumId w:val="39"/>
  </w:num>
  <w:num w:numId="29">
    <w:abstractNumId w:val="42"/>
  </w:num>
  <w:num w:numId="30">
    <w:abstractNumId w:val="38"/>
  </w:num>
  <w:num w:numId="31">
    <w:abstractNumId w:val="43"/>
  </w:num>
  <w:num w:numId="32">
    <w:abstractNumId w:val="20"/>
  </w:num>
  <w:num w:numId="33">
    <w:abstractNumId w:val="54"/>
  </w:num>
  <w:num w:numId="34">
    <w:abstractNumId w:val="27"/>
  </w:num>
  <w:num w:numId="35">
    <w:abstractNumId w:val="63"/>
  </w:num>
  <w:num w:numId="36">
    <w:abstractNumId w:val="16"/>
  </w:num>
  <w:num w:numId="37">
    <w:abstractNumId w:val="48"/>
  </w:num>
  <w:num w:numId="38">
    <w:abstractNumId w:val="65"/>
  </w:num>
  <w:num w:numId="39">
    <w:abstractNumId w:val="53"/>
  </w:num>
  <w:num w:numId="40">
    <w:abstractNumId w:val="33"/>
  </w:num>
  <w:num w:numId="41">
    <w:abstractNumId w:val="58"/>
  </w:num>
  <w:num w:numId="42">
    <w:abstractNumId w:val="45"/>
  </w:num>
  <w:num w:numId="43">
    <w:abstractNumId w:val="32"/>
  </w:num>
  <w:num w:numId="44">
    <w:abstractNumId w:val="15"/>
  </w:num>
  <w:num w:numId="45">
    <w:abstractNumId w:val="64"/>
  </w:num>
  <w:num w:numId="46">
    <w:abstractNumId w:val="57"/>
  </w:num>
  <w:num w:numId="47">
    <w:abstractNumId w:val="52"/>
  </w:num>
  <w:num w:numId="48">
    <w:abstractNumId w:val="46"/>
  </w:num>
  <w:num w:numId="49">
    <w:abstractNumId w:val="25"/>
  </w:num>
  <w:num w:numId="50">
    <w:abstractNumId w:val="26"/>
  </w:num>
  <w:num w:numId="51">
    <w:abstractNumId w:val="18"/>
  </w:num>
  <w:num w:numId="52">
    <w:abstractNumId w:val="56"/>
  </w:num>
  <w:num w:numId="53">
    <w:abstractNumId w:val="5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1D5F"/>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191"/>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1C60"/>
    <w:rsid w:val="000821A9"/>
    <w:rsid w:val="00082BF7"/>
    <w:rsid w:val="00082CA3"/>
    <w:rsid w:val="00082D21"/>
    <w:rsid w:val="00083AF2"/>
    <w:rsid w:val="00084E27"/>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1C85"/>
    <w:rsid w:val="000A26FC"/>
    <w:rsid w:val="000A2788"/>
    <w:rsid w:val="000A3F0F"/>
    <w:rsid w:val="000A4098"/>
    <w:rsid w:val="000A509D"/>
    <w:rsid w:val="000A5836"/>
    <w:rsid w:val="000A5F4F"/>
    <w:rsid w:val="000A62E7"/>
    <w:rsid w:val="000A6772"/>
    <w:rsid w:val="000A68A4"/>
    <w:rsid w:val="000A7053"/>
    <w:rsid w:val="000A75AB"/>
    <w:rsid w:val="000A7AD3"/>
    <w:rsid w:val="000A7CF6"/>
    <w:rsid w:val="000A7FE1"/>
    <w:rsid w:val="000B04A7"/>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27"/>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7D6"/>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119"/>
    <w:rsid w:val="00100C1A"/>
    <w:rsid w:val="00100C39"/>
    <w:rsid w:val="001013BE"/>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490"/>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831"/>
    <w:rsid w:val="00126A2D"/>
    <w:rsid w:val="00126EA5"/>
    <w:rsid w:val="001271D3"/>
    <w:rsid w:val="0012771D"/>
    <w:rsid w:val="00127817"/>
    <w:rsid w:val="00130F43"/>
    <w:rsid w:val="00131A9B"/>
    <w:rsid w:val="00132508"/>
    <w:rsid w:val="0013351B"/>
    <w:rsid w:val="001338B8"/>
    <w:rsid w:val="00135394"/>
    <w:rsid w:val="00136670"/>
    <w:rsid w:val="00136701"/>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404"/>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665"/>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6EFE"/>
    <w:rsid w:val="001C7160"/>
    <w:rsid w:val="001C716C"/>
    <w:rsid w:val="001C7B7D"/>
    <w:rsid w:val="001C7E23"/>
    <w:rsid w:val="001D03CC"/>
    <w:rsid w:val="001D1B83"/>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05A"/>
    <w:rsid w:val="002246FF"/>
    <w:rsid w:val="00224A86"/>
    <w:rsid w:val="00224B30"/>
    <w:rsid w:val="00224DE6"/>
    <w:rsid w:val="0022514B"/>
    <w:rsid w:val="002251C7"/>
    <w:rsid w:val="0022764B"/>
    <w:rsid w:val="00227B23"/>
    <w:rsid w:val="00227C44"/>
    <w:rsid w:val="00230149"/>
    <w:rsid w:val="0023074C"/>
    <w:rsid w:val="00230BF9"/>
    <w:rsid w:val="00231B24"/>
    <w:rsid w:val="00231B41"/>
    <w:rsid w:val="0023254E"/>
    <w:rsid w:val="00232DD2"/>
    <w:rsid w:val="0023365F"/>
    <w:rsid w:val="00234006"/>
    <w:rsid w:val="0023423D"/>
    <w:rsid w:val="00234947"/>
    <w:rsid w:val="00234A7B"/>
    <w:rsid w:val="00234AB8"/>
    <w:rsid w:val="00234C83"/>
    <w:rsid w:val="002355F2"/>
    <w:rsid w:val="0023579B"/>
    <w:rsid w:val="00235FB8"/>
    <w:rsid w:val="00235FBB"/>
    <w:rsid w:val="0023738B"/>
    <w:rsid w:val="00237D80"/>
    <w:rsid w:val="002413C3"/>
    <w:rsid w:val="00241668"/>
    <w:rsid w:val="002419BC"/>
    <w:rsid w:val="00241BBA"/>
    <w:rsid w:val="00241EE9"/>
    <w:rsid w:val="00242181"/>
    <w:rsid w:val="0024384D"/>
    <w:rsid w:val="00243DFA"/>
    <w:rsid w:val="00244570"/>
    <w:rsid w:val="0024465D"/>
    <w:rsid w:val="00246D9C"/>
    <w:rsid w:val="00246DBB"/>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3ED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3FE5"/>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1C5"/>
    <w:rsid w:val="002B6600"/>
    <w:rsid w:val="002B6C1A"/>
    <w:rsid w:val="002C058E"/>
    <w:rsid w:val="002C08CB"/>
    <w:rsid w:val="002C0BE4"/>
    <w:rsid w:val="002C0F7A"/>
    <w:rsid w:val="002C1434"/>
    <w:rsid w:val="002C2A75"/>
    <w:rsid w:val="002C2C9C"/>
    <w:rsid w:val="002C3402"/>
    <w:rsid w:val="002C34B5"/>
    <w:rsid w:val="002C3773"/>
    <w:rsid w:val="002C390A"/>
    <w:rsid w:val="002C411F"/>
    <w:rsid w:val="002C452E"/>
    <w:rsid w:val="002C4892"/>
    <w:rsid w:val="002C4961"/>
    <w:rsid w:val="002C4A4B"/>
    <w:rsid w:val="002C4FA0"/>
    <w:rsid w:val="002C51CB"/>
    <w:rsid w:val="002C5376"/>
    <w:rsid w:val="002C6F8F"/>
    <w:rsid w:val="002C771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7ED"/>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68B9"/>
    <w:rsid w:val="002E7AE3"/>
    <w:rsid w:val="002E7FE7"/>
    <w:rsid w:val="002F033A"/>
    <w:rsid w:val="002F0D76"/>
    <w:rsid w:val="002F17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A65"/>
    <w:rsid w:val="00320E4E"/>
    <w:rsid w:val="00321081"/>
    <w:rsid w:val="00321A44"/>
    <w:rsid w:val="00321D8D"/>
    <w:rsid w:val="00323BAF"/>
    <w:rsid w:val="00323C59"/>
    <w:rsid w:val="00325439"/>
    <w:rsid w:val="00325C87"/>
    <w:rsid w:val="00327A09"/>
    <w:rsid w:val="00327F42"/>
    <w:rsid w:val="00330CBF"/>
    <w:rsid w:val="00331286"/>
    <w:rsid w:val="00331A3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162"/>
    <w:rsid w:val="00343601"/>
    <w:rsid w:val="003439D4"/>
    <w:rsid w:val="00343F2C"/>
    <w:rsid w:val="00344032"/>
    <w:rsid w:val="0034428B"/>
    <w:rsid w:val="0034436C"/>
    <w:rsid w:val="003444FA"/>
    <w:rsid w:val="00344554"/>
    <w:rsid w:val="00347036"/>
    <w:rsid w:val="00347328"/>
    <w:rsid w:val="003474D2"/>
    <w:rsid w:val="003509B2"/>
    <w:rsid w:val="00350EE5"/>
    <w:rsid w:val="003516B3"/>
    <w:rsid w:val="00351B03"/>
    <w:rsid w:val="00351B07"/>
    <w:rsid w:val="0035303E"/>
    <w:rsid w:val="003532FD"/>
    <w:rsid w:val="00353524"/>
    <w:rsid w:val="003545FC"/>
    <w:rsid w:val="00354621"/>
    <w:rsid w:val="00354CFA"/>
    <w:rsid w:val="00354E41"/>
    <w:rsid w:val="003552E8"/>
    <w:rsid w:val="00356797"/>
    <w:rsid w:val="00356B10"/>
    <w:rsid w:val="00357D7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176"/>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A50"/>
    <w:rsid w:val="003B3BE0"/>
    <w:rsid w:val="003B43D8"/>
    <w:rsid w:val="003B499B"/>
    <w:rsid w:val="003B4D5F"/>
    <w:rsid w:val="003B5071"/>
    <w:rsid w:val="003B5DDD"/>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13"/>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1B2"/>
    <w:rsid w:val="003E3771"/>
    <w:rsid w:val="003E4225"/>
    <w:rsid w:val="003E4419"/>
    <w:rsid w:val="003E52DC"/>
    <w:rsid w:val="003E55AB"/>
    <w:rsid w:val="003E55E4"/>
    <w:rsid w:val="003E5FA8"/>
    <w:rsid w:val="003E60A7"/>
    <w:rsid w:val="003E7066"/>
    <w:rsid w:val="003F15B3"/>
    <w:rsid w:val="003F16B4"/>
    <w:rsid w:val="003F19B9"/>
    <w:rsid w:val="003F20C5"/>
    <w:rsid w:val="003F28F2"/>
    <w:rsid w:val="003F34DB"/>
    <w:rsid w:val="003F3805"/>
    <w:rsid w:val="003F3C77"/>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0F84"/>
    <w:rsid w:val="004210C9"/>
    <w:rsid w:val="00421B2D"/>
    <w:rsid w:val="00421E7A"/>
    <w:rsid w:val="00422C09"/>
    <w:rsid w:val="0042325F"/>
    <w:rsid w:val="004233E6"/>
    <w:rsid w:val="00423884"/>
    <w:rsid w:val="00423B8F"/>
    <w:rsid w:val="00423C01"/>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64B"/>
    <w:rsid w:val="004347B5"/>
    <w:rsid w:val="00434A23"/>
    <w:rsid w:val="00437B85"/>
    <w:rsid w:val="00437FB1"/>
    <w:rsid w:val="00441885"/>
    <w:rsid w:val="004422B4"/>
    <w:rsid w:val="004426B9"/>
    <w:rsid w:val="00442711"/>
    <w:rsid w:val="00443125"/>
    <w:rsid w:val="0044389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09C3"/>
    <w:rsid w:val="004818CF"/>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5C8C"/>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9B0"/>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FF8"/>
    <w:rsid w:val="004E7F7B"/>
    <w:rsid w:val="004F010C"/>
    <w:rsid w:val="004F02E3"/>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1DCD"/>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170"/>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4B4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029"/>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ACD"/>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48E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B5B"/>
    <w:rsid w:val="005A6E14"/>
    <w:rsid w:val="005A6F13"/>
    <w:rsid w:val="005A6F2B"/>
    <w:rsid w:val="005A7E25"/>
    <w:rsid w:val="005B08B8"/>
    <w:rsid w:val="005B0D29"/>
    <w:rsid w:val="005B0FC9"/>
    <w:rsid w:val="005B114D"/>
    <w:rsid w:val="005B12B5"/>
    <w:rsid w:val="005B266A"/>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6E7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5CCE"/>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1808"/>
    <w:rsid w:val="00652149"/>
    <w:rsid w:val="006524F7"/>
    <w:rsid w:val="006526FE"/>
    <w:rsid w:val="00653090"/>
    <w:rsid w:val="00653F1E"/>
    <w:rsid w:val="006550FA"/>
    <w:rsid w:val="00655330"/>
    <w:rsid w:val="00656590"/>
    <w:rsid w:val="006570CE"/>
    <w:rsid w:val="00657F66"/>
    <w:rsid w:val="00660334"/>
    <w:rsid w:val="00660825"/>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1F0"/>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5DF0"/>
    <w:rsid w:val="006A6266"/>
    <w:rsid w:val="006A6445"/>
    <w:rsid w:val="006A6DEC"/>
    <w:rsid w:val="006A7262"/>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5FBB"/>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0BA7"/>
    <w:rsid w:val="006E11AE"/>
    <w:rsid w:val="006E205B"/>
    <w:rsid w:val="006E2865"/>
    <w:rsid w:val="006E293F"/>
    <w:rsid w:val="006E2C20"/>
    <w:rsid w:val="006E3458"/>
    <w:rsid w:val="006E376A"/>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57DD"/>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2AC9"/>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67F65"/>
    <w:rsid w:val="0077054D"/>
    <w:rsid w:val="00771741"/>
    <w:rsid w:val="00771911"/>
    <w:rsid w:val="0077233C"/>
    <w:rsid w:val="0077352B"/>
    <w:rsid w:val="007736E2"/>
    <w:rsid w:val="0077396C"/>
    <w:rsid w:val="007744B2"/>
    <w:rsid w:val="007752D6"/>
    <w:rsid w:val="0077555C"/>
    <w:rsid w:val="007758F4"/>
    <w:rsid w:val="00775D3E"/>
    <w:rsid w:val="0077699F"/>
    <w:rsid w:val="00776FCE"/>
    <w:rsid w:val="00777CAC"/>
    <w:rsid w:val="00777D96"/>
    <w:rsid w:val="00781140"/>
    <w:rsid w:val="00781FD8"/>
    <w:rsid w:val="00782439"/>
    <w:rsid w:val="00782F70"/>
    <w:rsid w:val="0078350B"/>
    <w:rsid w:val="00783602"/>
    <w:rsid w:val="0078410A"/>
    <w:rsid w:val="00784785"/>
    <w:rsid w:val="0078513D"/>
    <w:rsid w:val="007852D3"/>
    <w:rsid w:val="0078585B"/>
    <w:rsid w:val="007858E3"/>
    <w:rsid w:val="00785A07"/>
    <w:rsid w:val="00785A8A"/>
    <w:rsid w:val="00785B86"/>
    <w:rsid w:val="0078601C"/>
    <w:rsid w:val="00786592"/>
    <w:rsid w:val="007865B6"/>
    <w:rsid w:val="0078759E"/>
    <w:rsid w:val="007877F6"/>
    <w:rsid w:val="00790083"/>
    <w:rsid w:val="00790A5A"/>
    <w:rsid w:val="0079140A"/>
    <w:rsid w:val="00791D07"/>
    <w:rsid w:val="00791F71"/>
    <w:rsid w:val="007928BC"/>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6F54"/>
    <w:rsid w:val="007A7681"/>
    <w:rsid w:val="007A7C7B"/>
    <w:rsid w:val="007B02FB"/>
    <w:rsid w:val="007B0A32"/>
    <w:rsid w:val="007B1EA3"/>
    <w:rsid w:val="007B288D"/>
    <w:rsid w:val="007B33A6"/>
    <w:rsid w:val="007B3CD9"/>
    <w:rsid w:val="007B3D3A"/>
    <w:rsid w:val="007B4547"/>
    <w:rsid w:val="007B5647"/>
    <w:rsid w:val="007B6230"/>
    <w:rsid w:val="007B63CA"/>
    <w:rsid w:val="007B643D"/>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092A"/>
    <w:rsid w:val="00811314"/>
    <w:rsid w:val="0081146D"/>
    <w:rsid w:val="00811654"/>
    <w:rsid w:val="0081165A"/>
    <w:rsid w:val="00811C55"/>
    <w:rsid w:val="008120C6"/>
    <w:rsid w:val="0081296C"/>
    <w:rsid w:val="00812A5F"/>
    <w:rsid w:val="00812D98"/>
    <w:rsid w:val="00813465"/>
    <w:rsid w:val="008135A8"/>
    <w:rsid w:val="008139DF"/>
    <w:rsid w:val="0081421A"/>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6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0D1"/>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5E36"/>
    <w:rsid w:val="008464A2"/>
    <w:rsid w:val="0084677B"/>
    <w:rsid w:val="00847179"/>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C96"/>
    <w:rsid w:val="00897DB4"/>
    <w:rsid w:val="008A0840"/>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6D99"/>
    <w:rsid w:val="008A756B"/>
    <w:rsid w:val="008A7A65"/>
    <w:rsid w:val="008A7D85"/>
    <w:rsid w:val="008B075B"/>
    <w:rsid w:val="008B0BD2"/>
    <w:rsid w:val="008B11AD"/>
    <w:rsid w:val="008B1781"/>
    <w:rsid w:val="008B1B33"/>
    <w:rsid w:val="008B22F1"/>
    <w:rsid w:val="008B2AFE"/>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AB"/>
    <w:rsid w:val="008D14F9"/>
    <w:rsid w:val="008D22B4"/>
    <w:rsid w:val="008D24EB"/>
    <w:rsid w:val="008D2AB5"/>
    <w:rsid w:val="008D3124"/>
    <w:rsid w:val="008D44F9"/>
    <w:rsid w:val="008D494D"/>
    <w:rsid w:val="008D5FC5"/>
    <w:rsid w:val="008D6090"/>
    <w:rsid w:val="008D64FA"/>
    <w:rsid w:val="008D666D"/>
    <w:rsid w:val="008D6786"/>
    <w:rsid w:val="008D69F2"/>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37E"/>
    <w:rsid w:val="00911917"/>
    <w:rsid w:val="00912225"/>
    <w:rsid w:val="00912B98"/>
    <w:rsid w:val="00912E8F"/>
    <w:rsid w:val="00913718"/>
    <w:rsid w:val="0091392F"/>
    <w:rsid w:val="00913E96"/>
    <w:rsid w:val="009141E0"/>
    <w:rsid w:val="00914FE9"/>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4305"/>
    <w:rsid w:val="0092675A"/>
    <w:rsid w:val="00926D91"/>
    <w:rsid w:val="009270DD"/>
    <w:rsid w:val="0092723B"/>
    <w:rsid w:val="009274FB"/>
    <w:rsid w:val="00930269"/>
    <w:rsid w:val="009305E7"/>
    <w:rsid w:val="00932258"/>
    <w:rsid w:val="00932498"/>
    <w:rsid w:val="009324F2"/>
    <w:rsid w:val="00932C86"/>
    <w:rsid w:val="009334FB"/>
    <w:rsid w:val="00933DA7"/>
    <w:rsid w:val="00934967"/>
    <w:rsid w:val="00937452"/>
    <w:rsid w:val="00940843"/>
    <w:rsid w:val="00940F7F"/>
    <w:rsid w:val="00940FD2"/>
    <w:rsid w:val="009411E9"/>
    <w:rsid w:val="00941CBA"/>
    <w:rsid w:val="00941F37"/>
    <w:rsid w:val="009431A3"/>
    <w:rsid w:val="009434D9"/>
    <w:rsid w:val="009436FD"/>
    <w:rsid w:val="00943CE8"/>
    <w:rsid w:val="00944236"/>
    <w:rsid w:val="00944F0B"/>
    <w:rsid w:val="009457C9"/>
    <w:rsid w:val="00945873"/>
    <w:rsid w:val="0094595F"/>
    <w:rsid w:val="009463BE"/>
    <w:rsid w:val="00946EDC"/>
    <w:rsid w:val="00947565"/>
    <w:rsid w:val="009502BE"/>
    <w:rsid w:val="00951423"/>
    <w:rsid w:val="0095179F"/>
    <w:rsid w:val="00951B78"/>
    <w:rsid w:val="00952034"/>
    <w:rsid w:val="0095212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A01"/>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3EF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2F38"/>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3F04"/>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7EA"/>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27"/>
    <w:rsid w:val="00A17568"/>
    <w:rsid w:val="00A175C1"/>
    <w:rsid w:val="00A175F8"/>
    <w:rsid w:val="00A204C8"/>
    <w:rsid w:val="00A2148C"/>
    <w:rsid w:val="00A21774"/>
    <w:rsid w:val="00A2226D"/>
    <w:rsid w:val="00A234FC"/>
    <w:rsid w:val="00A2433F"/>
    <w:rsid w:val="00A24AB0"/>
    <w:rsid w:val="00A25232"/>
    <w:rsid w:val="00A260AA"/>
    <w:rsid w:val="00A269F1"/>
    <w:rsid w:val="00A26A08"/>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477FD"/>
    <w:rsid w:val="00A5056D"/>
    <w:rsid w:val="00A506FB"/>
    <w:rsid w:val="00A51192"/>
    <w:rsid w:val="00A51313"/>
    <w:rsid w:val="00A519A9"/>
    <w:rsid w:val="00A51B5A"/>
    <w:rsid w:val="00A523FB"/>
    <w:rsid w:val="00A52E01"/>
    <w:rsid w:val="00A532C0"/>
    <w:rsid w:val="00A53477"/>
    <w:rsid w:val="00A53697"/>
    <w:rsid w:val="00A53A01"/>
    <w:rsid w:val="00A546EA"/>
    <w:rsid w:val="00A54FC4"/>
    <w:rsid w:val="00A55B60"/>
    <w:rsid w:val="00A55F8A"/>
    <w:rsid w:val="00A5601B"/>
    <w:rsid w:val="00A56C47"/>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675F2"/>
    <w:rsid w:val="00A7007D"/>
    <w:rsid w:val="00A70840"/>
    <w:rsid w:val="00A711E0"/>
    <w:rsid w:val="00A71A68"/>
    <w:rsid w:val="00A71E71"/>
    <w:rsid w:val="00A7281A"/>
    <w:rsid w:val="00A72968"/>
    <w:rsid w:val="00A72ACE"/>
    <w:rsid w:val="00A733C8"/>
    <w:rsid w:val="00A737F2"/>
    <w:rsid w:val="00A73811"/>
    <w:rsid w:val="00A740E6"/>
    <w:rsid w:val="00A74266"/>
    <w:rsid w:val="00A74424"/>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69FE"/>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A7C55"/>
    <w:rsid w:val="00AB0937"/>
    <w:rsid w:val="00AB0EBD"/>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7D1"/>
    <w:rsid w:val="00AC48DA"/>
    <w:rsid w:val="00AC4EB5"/>
    <w:rsid w:val="00AC514D"/>
    <w:rsid w:val="00AC5233"/>
    <w:rsid w:val="00AC5EDA"/>
    <w:rsid w:val="00AC624A"/>
    <w:rsid w:val="00AC666F"/>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A8"/>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2F2B"/>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0E9"/>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67F4C"/>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68B7"/>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87"/>
    <w:rsid w:val="00BD49C4"/>
    <w:rsid w:val="00BD5B23"/>
    <w:rsid w:val="00BD5CCF"/>
    <w:rsid w:val="00BD5DDC"/>
    <w:rsid w:val="00BD7A24"/>
    <w:rsid w:val="00BD7BEE"/>
    <w:rsid w:val="00BE0769"/>
    <w:rsid w:val="00BE1833"/>
    <w:rsid w:val="00BE1928"/>
    <w:rsid w:val="00BE197C"/>
    <w:rsid w:val="00BE1DDB"/>
    <w:rsid w:val="00BE3687"/>
    <w:rsid w:val="00BE3729"/>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320"/>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538C"/>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170"/>
    <w:rsid w:val="00C61FCD"/>
    <w:rsid w:val="00C62084"/>
    <w:rsid w:val="00C62716"/>
    <w:rsid w:val="00C62AE2"/>
    <w:rsid w:val="00C64044"/>
    <w:rsid w:val="00C64547"/>
    <w:rsid w:val="00C648B1"/>
    <w:rsid w:val="00C65DE2"/>
    <w:rsid w:val="00C65E9D"/>
    <w:rsid w:val="00C66AA5"/>
    <w:rsid w:val="00C66D66"/>
    <w:rsid w:val="00C66F0E"/>
    <w:rsid w:val="00C6765F"/>
    <w:rsid w:val="00C67727"/>
    <w:rsid w:val="00C70471"/>
    <w:rsid w:val="00C70968"/>
    <w:rsid w:val="00C719F9"/>
    <w:rsid w:val="00C722A8"/>
    <w:rsid w:val="00C73493"/>
    <w:rsid w:val="00C734F0"/>
    <w:rsid w:val="00C75798"/>
    <w:rsid w:val="00C759C6"/>
    <w:rsid w:val="00C75B44"/>
    <w:rsid w:val="00C75E1D"/>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45DE"/>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D7AAD"/>
    <w:rsid w:val="00CD7F75"/>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32E"/>
    <w:rsid w:val="00D12EC3"/>
    <w:rsid w:val="00D13078"/>
    <w:rsid w:val="00D133D2"/>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19AD"/>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1D8"/>
    <w:rsid w:val="00D7270A"/>
    <w:rsid w:val="00D72D21"/>
    <w:rsid w:val="00D73AC0"/>
    <w:rsid w:val="00D740A4"/>
    <w:rsid w:val="00D746CB"/>
    <w:rsid w:val="00D74AE2"/>
    <w:rsid w:val="00D74CB9"/>
    <w:rsid w:val="00D7643E"/>
    <w:rsid w:val="00D7785E"/>
    <w:rsid w:val="00D77C71"/>
    <w:rsid w:val="00D80039"/>
    <w:rsid w:val="00D80C56"/>
    <w:rsid w:val="00D80D75"/>
    <w:rsid w:val="00D81382"/>
    <w:rsid w:val="00D82314"/>
    <w:rsid w:val="00D82368"/>
    <w:rsid w:val="00D8294D"/>
    <w:rsid w:val="00D8318B"/>
    <w:rsid w:val="00D845FF"/>
    <w:rsid w:val="00D86073"/>
    <w:rsid w:val="00D870AA"/>
    <w:rsid w:val="00D8728A"/>
    <w:rsid w:val="00D8773D"/>
    <w:rsid w:val="00D90009"/>
    <w:rsid w:val="00D910A6"/>
    <w:rsid w:val="00D91177"/>
    <w:rsid w:val="00D91907"/>
    <w:rsid w:val="00D923C2"/>
    <w:rsid w:val="00D928BE"/>
    <w:rsid w:val="00D93BF4"/>
    <w:rsid w:val="00D941A2"/>
    <w:rsid w:val="00D94527"/>
    <w:rsid w:val="00D94CBF"/>
    <w:rsid w:val="00D94E6B"/>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14A"/>
    <w:rsid w:val="00DB17EE"/>
    <w:rsid w:val="00DB1DB8"/>
    <w:rsid w:val="00DB2046"/>
    <w:rsid w:val="00DB2898"/>
    <w:rsid w:val="00DB3465"/>
    <w:rsid w:val="00DB35B3"/>
    <w:rsid w:val="00DB3802"/>
    <w:rsid w:val="00DB39B4"/>
    <w:rsid w:val="00DB413D"/>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8D7"/>
    <w:rsid w:val="00DE2B08"/>
    <w:rsid w:val="00DE2FEF"/>
    <w:rsid w:val="00DE30F4"/>
    <w:rsid w:val="00DE3652"/>
    <w:rsid w:val="00DE36E3"/>
    <w:rsid w:val="00DE3F2D"/>
    <w:rsid w:val="00DE4B36"/>
    <w:rsid w:val="00DE4ECC"/>
    <w:rsid w:val="00DE716F"/>
    <w:rsid w:val="00DE7310"/>
    <w:rsid w:val="00DE7409"/>
    <w:rsid w:val="00DE7584"/>
    <w:rsid w:val="00DE7ACD"/>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65B2"/>
    <w:rsid w:val="00DF72F3"/>
    <w:rsid w:val="00DF76A8"/>
    <w:rsid w:val="00E003AC"/>
    <w:rsid w:val="00E00768"/>
    <w:rsid w:val="00E0165F"/>
    <w:rsid w:val="00E01CE9"/>
    <w:rsid w:val="00E025D1"/>
    <w:rsid w:val="00E0297B"/>
    <w:rsid w:val="00E02C54"/>
    <w:rsid w:val="00E037B0"/>
    <w:rsid w:val="00E03CF4"/>
    <w:rsid w:val="00E03FE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03"/>
    <w:rsid w:val="00E13A50"/>
    <w:rsid w:val="00E140D5"/>
    <w:rsid w:val="00E1462F"/>
    <w:rsid w:val="00E146AE"/>
    <w:rsid w:val="00E14726"/>
    <w:rsid w:val="00E14782"/>
    <w:rsid w:val="00E14D24"/>
    <w:rsid w:val="00E15444"/>
    <w:rsid w:val="00E156A2"/>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77C"/>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7E9"/>
    <w:rsid w:val="00E649F8"/>
    <w:rsid w:val="00E653F9"/>
    <w:rsid w:val="00E65FFE"/>
    <w:rsid w:val="00E66247"/>
    <w:rsid w:val="00E6650A"/>
    <w:rsid w:val="00E66B45"/>
    <w:rsid w:val="00E66B89"/>
    <w:rsid w:val="00E67B08"/>
    <w:rsid w:val="00E708DC"/>
    <w:rsid w:val="00E71278"/>
    <w:rsid w:val="00E712C7"/>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23B"/>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97266"/>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6922"/>
    <w:rsid w:val="00EA7078"/>
    <w:rsid w:val="00EA7443"/>
    <w:rsid w:val="00EA7A79"/>
    <w:rsid w:val="00EB010E"/>
    <w:rsid w:val="00EB089D"/>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B7B53"/>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3AD4"/>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9BA"/>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63F"/>
    <w:rsid w:val="00F32D18"/>
    <w:rsid w:val="00F32E9D"/>
    <w:rsid w:val="00F33861"/>
    <w:rsid w:val="00F33ED3"/>
    <w:rsid w:val="00F3402D"/>
    <w:rsid w:val="00F34258"/>
    <w:rsid w:val="00F34508"/>
    <w:rsid w:val="00F34B13"/>
    <w:rsid w:val="00F353C9"/>
    <w:rsid w:val="00F35AD4"/>
    <w:rsid w:val="00F373BF"/>
    <w:rsid w:val="00F37FE7"/>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682A"/>
    <w:rsid w:val="00F471FD"/>
    <w:rsid w:val="00F473AA"/>
    <w:rsid w:val="00F4788E"/>
    <w:rsid w:val="00F50732"/>
    <w:rsid w:val="00F509AD"/>
    <w:rsid w:val="00F509FD"/>
    <w:rsid w:val="00F50FC7"/>
    <w:rsid w:val="00F51429"/>
    <w:rsid w:val="00F51442"/>
    <w:rsid w:val="00F51602"/>
    <w:rsid w:val="00F516EB"/>
    <w:rsid w:val="00F519F8"/>
    <w:rsid w:val="00F51C43"/>
    <w:rsid w:val="00F526DD"/>
    <w:rsid w:val="00F52DD0"/>
    <w:rsid w:val="00F52E7F"/>
    <w:rsid w:val="00F53A14"/>
    <w:rsid w:val="00F53D8A"/>
    <w:rsid w:val="00F54F13"/>
    <w:rsid w:val="00F555B5"/>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4C8C"/>
    <w:rsid w:val="00F9518D"/>
    <w:rsid w:val="00F96777"/>
    <w:rsid w:val="00F96D8C"/>
    <w:rsid w:val="00F978F4"/>
    <w:rsid w:val="00F97984"/>
    <w:rsid w:val="00F97CCA"/>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67B3"/>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E2F"/>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287"/>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5"/>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AA7C55"/>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AA7C55"/>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0"/>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 w:type="character" w:customStyle="1" w:styleId="Nierozpoznanawzmianka1">
    <w:name w:val="Nierozpoznana wzmianka1"/>
    <w:basedOn w:val="Domylnaczcionkaakapitu"/>
    <w:uiPriority w:val="99"/>
    <w:semiHidden/>
    <w:unhideWhenUsed/>
    <w:rsid w:val="006E2C20"/>
    <w:rPr>
      <w:color w:val="605E5C"/>
      <w:shd w:val="clear" w:color="auto" w:fill="E1DFDD"/>
    </w:rPr>
  </w:style>
  <w:style w:type="paragraph" w:customStyle="1" w:styleId="pf0">
    <w:name w:val="pf0"/>
    <w:basedOn w:val="Normalny"/>
    <w:rsid w:val="0081092A"/>
    <w:pPr>
      <w:spacing w:before="100" w:beforeAutospacing="1" w:after="100" w:afterAutospacing="1" w:line="240" w:lineRule="auto"/>
      <w:jc w:val="left"/>
    </w:pPr>
    <w:rPr>
      <w:sz w:val="24"/>
      <w:szCs w:val="24"/>
      <w:lang w:eastAsia="pl-PL"/>
    </w:rPr>
  </w:style>
  <w:style w:type="character" w:customStyle="1" w:styleId="cf01">
    <w:name w:val="cf01"/>
    <w:basedOn w:val="Domylnaczcionkaakapitu"/>
    <w:rsid w:val="0081092A"/>
    <w:rPr>
      <w:rFonts w:ascii="Segoe UI" w:hAnsi="Segoe UI" w:cs="Segoe UI" w:hint="default"/>
      <w:sz w:val="18"/>
      <w:szCs w:val="18"/>
      <w:shd w:val="clear" w:color="auto" w:fill="FFFF00"/>
    </w:rPr>
  </w:style>
  <w:style w:type="character" w:customStyle="1" w:styleId="FontStyle57">
    <w:name w:val="Font Style57"/>
    <w:uiPriority w:val="99"/>
    <w:rsid w:val="00387176"/>
    <w:rPr>
      <w:rFonts w:ascii="Arial" w:hAnsi="Arial" w:cs="Arial"/>
      <w:sz w:val="24"/>
      <w:szCs w:val="24"/>
    </w:rPr>
  </w:style>
  <w:style w:type="character" w:styleId="Uwydatnienie">
    <w:name w:val="Emphasis"/>
    <w:basedOn w:val="Domylnaczcionkaakapitu"/>
    <w:uiPriority w:val="20"/>
    <w:qFormat/>
    <w:locked/>
    <w:rsid w:val="000511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474371784">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81219139">
      <w:bodyDiv w:val="1"/>
      <w:marLeft w:val="0"/>
      <w:marRight w:val="0"/>
      <w:marTop w:val="0"/>
      <w:marBottom w:val="0"/>
      <w:divBdr>
        <w:top w:val="none" w:sz="0" w:space="0" w:color="auto"/>
        <w:left w:val="none" w:sz="0" w:space="0" w:color="auto"/>
        <w:bottom w:val="none" w:sz="0" w:space="0" w:color="auto"/>
        <w:right w:val="none" w:sz="0" w:space="0" w:color="auto"/>
      </w:divBdr>
    </w:div>
    <w:div w:id="782574216">
      <w:bodyDiv w:val="1"/>
      <w:marLeft w:val="0"/>
      <w:marRight w:val="0"/>
      <w:marTop w:val="0"/>
      <w:marBottom w:val="0"/>
      <w:divBdr>
        <w:top w:val="none" w:sz="0" w:space="0" w:color="auto"/>
        <w:left w:val="none" w:sz="0" w:space="0" w:color="auto"/>
        <w:bottom w:val="none" w:sz="0" w:space="0" w:color="auto"/>
        <w:right w:val="none" w:sz="0" w:space="0" w:color="auto"/>
      </w:divBdr>
    </w:div>
    <w:div w:id="81017704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98211">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354259077">
      <w:bodyDiv w:val="1"/>
      <w:marLeft w:val="0"/>
      <w:marRight w:val="0"/>
      <w:marTop w:val="0"/>
      <w:marBottom w:val="0"/>
      <w:divBdr>
        <w:top w:val="none" w:sz="0" w:space="0" w:color="auto"/>
        <w:left w:val="none" w:sz="0" w:space="0" w:color="auto"/>
        <w:bottom w:val="none" w:sz="0" w:space="0" w:color="auto"/>
        <w:right w:val="none" w:sz="0" w:space="0" w:color="auto"/>
      </w:divBdr>
    </w:div>
    <w:div w:id="1395085758">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www.gkpge.pl/bip/przetargi"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pp2.gkpge.pl/servlet/HomeServlet?MP_module=demand&amp;MP_action=dealing_tab&amp;demandIdentity=676357" TargetMode="External"/><Relationship Id="rId2" Type="http://schemas.openxmlformats.org/officeDocument/2006/relationships/customXml" Target="../customXml/item2.xml"/><Relationship Id="rId16" Type="http://schemas.openxmlformats.org/officeDocument/2006/relationships/hyperlink" Target="mailto:iod.pgeec@gkpg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iod.pgeec@gkpge.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nika.pawlowicz@gkpge.pl" TargetMode="External"/><Relationship Id="rId22" Type="http://schemas.openxmlformats.org/officeDocument/2006/relationships/fontTable" Target="fontTable.xml"/><Relationship Id="rId27" Type="http://schemas.openxmlformats.org/officeDocument/2006/relationships/customXml" Target="../customXml/item5.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(SWZ) wraz z załącznikami.docx</dmsv2BaseFileName>
    <dmsv2BaseDisplayName xmlns="http://schemas.microsoft.com/sharepoint/v3">Specyfikacja Warunków Zamówienia (SWZ) wraz z załącznikami</dmsv2BaseDisplayName>
    <dmsv2SWPP2ObjectNumber xmlns="http://schemas.microsoft.com/sharepoint/v3">POST/PEC/PEC/ZWS/00363/2025                       </dmsv2SWPP2ObjectNumber>
    <dmsv2SWPP2SumMD5 xmlns="http://schemas.microsoft.com/sharepoint/v3">dbe05cd3aa09f40dcac4659f7459c384</dmsv2SWPP2SumMD5>
    <dmsv2BaseMoved xmlns="http://schemas.microsoft.com/sharepoint/v3">false</dmsv2BaseMoved>
    <dmsv2BaseIsSensitive xmlns="http://schemas.microsoft.com/sharepoint/v3">true</dmsv2BaseIsSensitive>
    <dmsv2SWPP2IDSWPP2 xmlns="http://schemas.microsoft.com/sharepoint/v3">676357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22165861</dmsv2BaseClientSystemDocumentID>
    <dmsv2BaseModifiedByID xmlns="http://schemas.microsoft.com/sharepoint/v3">19101021</dmsv2BaseModifiedByID>
    <dmsv2BaseCreatedByID xmlns="http://schemas.microsoft.com/sharepoint/v3">19101021</dmsv2BaseCreatedByID>
    <dmsv2SWPP2ObjectDepartment xmlns="http://schemas.microsoft.com/sharepoint/v3">00000001000l0003000m</dmsv2SWPP2ObjectDepartment>
    <dmsv2SWPP2ObjectName xmlns="http://schemas.microsoft.com/sharepoint/v3">Postępowanie</dmsv2SWPP2ObjectName>
    <_dlc_DocId xmlns="a19cb1c7-c5c7-46d4-85ae-d83685407bba">MUFVPD5EPY3P-1521707631-10891</_dlc_DocId>
    <_dlc_DocIdUrl xmlns="a19cb1c7-c5c7-46d4-85ae-d83685407bba">
      <Url>https://swpp2.dms.gkpge.pl/sites/36/_layouts/15/DocIdRedir.aspx?ID=MUFVPD5EPY3P-1521707631-10891</Url>
      <Description>MUFVPD5EPY3P-1521707631-10891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0AC5FFA-D997-415C-BA26-125546CFDC2B}"/>
</file>

<file path=customXml/itemProps2.xml><?xml version="1.0" encoding="utf-8"?>
<ds:datastoreItem xmlns:ds="http://schemas.openxmlformats.org/officeDocument/2006/customXml" ds:itemID="{CF8C9FE8-95F3-4CBF-8E31-8E19AF1C40E9}">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3eb562a4-c42a-451e-8373-6e70472c357b"/>
    <ds:schemaRef ds:uri="http://www.w3.org/XML/1998/namespace"/>
    <ds:schemaRef ds:uri="http://purl.org/dc/elements/1.1/"/>
  </ds:schemaRefs>
</ds:datastoreItem>
</file>

<file path=customXml/itemProps3.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4.xml><?xml version="1.0" encoding="utf-8"?>
<ds:datastoreItem xmlns:ds="http://schemas.openxmlformats.org/officeDocument/2006/customXml" ds:itemID="{DF677C2B-06A7-4284-8977-2EA29F311D86}">
  <ds:schemaRefs>
    <ds:schemaRef ds:uri="http://schemas.openxmlformats.org/officeDocument/2006/bibliography"/>
  </ds:schemaRefs>
</ds:datastoreItem>
</file>

<file path=customXml/itemProps5.xml><?xml version="1.0" encoding="utf-8"?>
<ds:datastoreItem xmlns:ds="http://schemas.openxmlformats.org/officeDocument/2006/customXml" ds:itemID="{FC73CA72-16FE-42CE-A0CC-11EFE7C21CF2}"/>
</file>

<file path=docProps/app.xml><?xml version="1.0" encoding="utf-8"?>
<Properties xmlns="http://schemas.openxmlformats.org/officeDocument/2006/extended-properties" xmlns:vt="http://schemas.openxmlformats.org/officeDocument/2006/docPropsVTypes">
  <Template>Normal</Template>
  <TotalTime>0</TotalTime>
  <Pages>14</Pages>
  <Words>3037</Words>
  <Characters>19977</Characters>
  <Application>Microsoft Office Word</Application>
  <DocSecurity>0</DocSecurity>
  <Lines>166</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2025-04-11T09:03:00Z</dcterms:created>
  <dcterms:modified xsi:type="dcterms:W3CDTF">2025-04-11T09:03:00Z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be5e7081-bdc7-4a36-82d3-bce36da4d111</vt:lpwstr>
  </property>
</Properties>
</file>