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3F74F7E5" w:rsidR="005817FF" w:rsidRPr="004A2092"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4A2092">
        <w:rPr>
          <w:rFonts w:ascii="Trebuchet MS" w:hAnsi="Trebuchet MS" w:cstheme="minorHAnsi"/>
          <w:color w:val="17365D" w:themeColor="text2" w:themeShade="BF"/>
          <w:szCs w:val="22"/>
        </w:rPr>
        <w:t>NA DOSTAWY</w:t>
      </w:r>
    </w:p>
    <w:p w14:paraId="5EAA6A2B" w14:textId="6663A032" w:rsidR="0052207C" w:rsidRPr="004A2092"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4A2092"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4A2092"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4A2092">
        <w:rPr>
          <w:rFonts w:ascii="Trebuchet MS" w:hAnsi="Trebuchet MS" w:cstheme="minorHAnsi"/>
          <w:b/>
          <w:color w:val="17365D" w:themeColor="text2" w:themeShade="BF"/>
          <w:szCs w:val="22"/>
        </w:rPr>
        <w:t xml:space="preserve">na podstawie </w:t>
      </w:r>
      <w:r w:rsidR="00253813" w:rsidRPr="004A2092">
        <w:rPr>
          <w:rFonts w:ascii="Trebuchet MS" w:hAnsi="Trebuchet MS" w:cstheme="minorHAnsi"/>
          <w:b/>
          <w:color w:val="17365D" w:themeColor="text2" w:themeShade="BF"/>
          <w:szCs w:val="22"/>
        </w:rPr>
        <w:t>Procedury Zakupów w Grupie PGE E</w:t>
      </w:r>
      <w:r w:rsidR="00B351A3" w:rsidRPr="004A2092">
        <w:rPr>
          <w:rFonts w:ascii="Trebuchet MS" w:hAnsi="Trebuchet MS" w:cstheme="minorHAnsi"/>
          <w:b/>
          <w:color w:val="17365D" w:themeColor="text2" w:themeShade="BF"/>
          <w:szCs w:val="22"/>
        </w:rPr>
        <w:t>C</w:t>
      </w:r>
      <w:r w:rsidR="00253813" w:rsidRPr="004A2092">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4A2092">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22623FF7" w:rsidR="00384C22" w:rsidRDefault="004A209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009F1722" w:rsidRPr="009F1722">
        <w:rPr>
          <w:rFonts w:ascii="Trebuchet MS" w:hAnsi="Trebuchet MS" w:cs="Calibri"/>
          <w:b/>
          <w:color w:val="323E4F"/>
          <w:kern w:val="28"/>
          <w:sz w:val="20"/>
          <w:szCs w:val="22"/>
          <w:lang w:eastAsia="pl-PL"/>
        </w:rPr>
        <w:t>Części mechaniczne do urządzeń pomocniczych kotła w EC Szczecin</w:t>
      </w:r>
      <w:r w:rsidR="00384C22"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162BBF4E"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9F1722" w:rsidRPr="009F1722">
        <w:rPr>
          <w:rFonts w:ascii="Trebuchet MS" w:hAnsi="Trebuchet MS" w:cstheme="minorHAnsi"/>
          <w:color w:val="17365D" w:themeColor="text2" w:themeShade="BF"/>
          <w:szCs w:val="22"/>
        </w:rPr>
        <w:t>POST/PEC/PEC/ZWR/01124/2024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263C0FD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3</w:t>
            </w:r>
            <w:r w:rsidR="00D16C4C" w:rsidRPr="00632716">
              <w:rPr>
                <w:rFonts w:ascii="Verdana" w:hAnsi="Verdana"/>
                <w:noProof/>
                <w:webHidden/>
                <w:sz w:val="20"/>
              </w:rPr>
              <w:fldChar w:fldCharType="end"/>
            </w:r>
          </w:hyperlink>
        </w:p>
        <w:p w14:paraId="44B89A9E" w14:textId="00ECDD5E"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3</w:t>
            </w:r>
            <w:r w:rsidR="00D16C4C" w:rsidRPr="00632716">
              <w:rPr>
                <w:rFonts w:ascii="Verdana" w:hAnsi="Verdana"/>
                <w:noProof/>
                <w:webHidden/>
                <w:sz w:val="20"/>
              </w:rPr>
              <w:fldChar w:fldCharType="end"/>
            </w:r>
          </w:hyperlink>
        </w:p>
        <w:p w14:paraId="2FD25DDD" w14:textId="1A041937"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5</w:t>
            </w:r>
            <w:r w:rsidR="00D16C4C" w:rsidRPr="00632716">
              <w:rPr>
                <w:rFonts w:ascii="Verdana" w:hAnsi="Verdana"/>
                <w:noProof/>
                <w:webHidden/>
                <w:sz w:val="20"/>
              </w:rPr>
              <w:fldChar w:fldCharType="end"/>
            </w:r>
          </w:hyperlink>
        </w:p>
        <w:p w14:paraId="723D343C" w14:textId="3B924B5A"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3109D650" w14:textId="5D40AF9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616F7FEB" w14:textId="4588733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0D8B57CE" w14:textId="7BB38EB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35B42FDC" w14:textId="7122A72F"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1CB33D1C" w14:textId="68116C34"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53BC2CA2" w14:textId="1F02136D"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6</w:t>
            </w:r>
            <w:r w:rsidR="00D16C4C" w:rsidRPr="00632716">
              <w:rPr>
                <w:rFonts w:ascii="Verdana" w:hAnsi="Verdana"/>
                <w:noProof/>
                <w:webHidden/>
                <w:sz w:val="20"/>
              </w:rPr>
              <w:fldChar w:fldCharType="end"/>
            </w:r>
          </w:hyperlink>
        </w:p>
        <w:p w14:paraId="7A453C78" w14:textId="2004A438"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7</w:t>
            </w:r>
            <w:r w:rsidR="00D16C4C" w:rsidRPr="00632716">
              <w:rPr>
                <w:rFonts w:ascii="Verdana" w:hAnsi="Verdana"/>
                <w:noProof/>
                <w:webHidden/>
                <w:sz w:val="20"/>
              </w:rPr>
              <w:fldChar w:fldCharType="end"/>
            </w:r>
          </w:hyperlink>
        </w:p>
        <w:p w14:paraId="5B013E6F" w14:textId="636538FC"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7</w:t>
            </w:r>
            <w:r w:rsidR="00D16C4C" w:rsidRPr="00632716">
              <w:rPr>
                <w:rFonts w:ascii="Verdana" w:hAnsi="Verdana"/>
                <w:noProof/>
                <w:webHidden/>
                <w:sz w:val="20"/>
              </w:rPr>
              <w:fldChar w:fldCharType="end"/>
            </w:r>
          </w:hyperlink>
        </w:p>
        <w:p w14:paraId="59C4FF9D" w14:textId="582FA387"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7</w:t>
            </w:r>
            <w:r w:rsidR="00D16C4C" w:rsidRPr="00632716">
              <w:rPr>
                <w:rFonts w:ascii="Verdana" w:hAnsi="Verdana"/>
                <w:noProof/>
                <w:webHidden/>
                <w:sz w:val="20"/>
              </w:rPr>
              <w:fldChar w:fldCharType="end"/>
            </w:r>
          </w:hyperlink>
        </w:p>
        <w:p w14:paraId="758F1B53" w14:textId="56A086E4"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7</w:t>
            </w:r>
            <w:r w:rsidR="00D16C4C" w:rsidRPr="00632716">
              <w:rPr>
                <w:rFonts w:ascii="Verdana" w:hAnsi="Verdana"/>
                <w:noProof/>
                <w:webHidden/>
                <w:sz w:val="20"/>
              </w:rPr>
              <w:fldChar w:fldCharType="end"/>
            </w:r>
          </w:hyperlink>
        </w:p>
        <w:p w14:paraId="2FB239D9" w14:textId="61E120E7"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10</w:t>
            </w:r>
            <w:r w:rsidR="00D16C4C" w:rsidRPr="00632716">
              <w:rPr>
                <w:rFonts w:ascii="Verdana" w:hAnsi="Verdana"/>
                <w:noProof/>
                <w:webHidden/>
                <w:sz w:val="20"/>
              </w:rPr>
              <w:fldChar w:fldCharType="end"/>
            </w:r>
          </w:hyperlink>
        </w:p>
        <w:p w14:paraId="636213D2" w14:textId="3BFA64C6"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10</w:t>
            </w:r>
            <w:r w:rsidR="00D16C4C" w:rsidRPr="00632716">
              <w:rPr>
                <w:rFonts w:ascii="Verdana" w:hAnsi="Verdana"/>
                <w:noProof/>
                <w:webHidden/>
                <w:sz w:val="20"/>
              </w:rPr>
              <w:fldChar w:fldCharType="end"/>
            </w:r>
          </w:hyperlink>
        </w:p>
        <w:p w14:paraId="1F8374D4" w14:textId="67ECF73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12</w:t>
            </w:r>
            <w:r w:rsidR="00D16C4C" w:rsidRPr="00632716">
              <w:rPr>
                <w:rFonts w:ascii="Verdana" w:hAnsi="Verdana"/>
                <w:noProof/>
                <w:webHidden/>
                <w:sz w:val="20"/>
              </w:rPr>
              <w:fldChar w:fldCharType="end"/>
            </w:r>
          </w:hyperlink>
        </w:p>
        <w:p w14:paraId="11259BAC" w14:textId="56BB64F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12</w:t>
            </w:r>
            <w:r w:rsidR="00D16C4C" w:rsidRPr="00632716">
              <w:rPr>
                <w:rFonts w:ascii="Verdana" w:hAnsi="Verdana"/>
                <w:noProof/>
                <w:webHidden/>
                <w:sz w:val="20"/>
              </w:rPr>
              <w:fldChar w:fldCharType="end"/>
            </w:r>
          </w:hyperlink>
        </w:p>
        <w:p w14:paraId="6AD1C0DE" w14:textId="06D301BF"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12</w:t>
            </w:r>
            <w:r w:rsidR="00D16C4C" w:rsidRPr="00632716">
              <w:rPr>
                <w:rFonts w:ascii="Verdana" w:hAnsi="Verdana"/>
                <w:noProof/>
                <w:webHidden/>
                <w:sz w:val="20"/>
              </w:rPr>
              <w:fldChar w:fldCharType="end"/>
            </w:r>
          </w:hyperlink>
        </w:p>
        <w:p w14:paraId="17DC4240" w14:textId="32C528A2"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13</w:t>
            </w:r>
            <w:r w:rsidR="00D16C4C" w:rsidRPr="00632716">
              <w:rPr>
                <w:rFonts w:ascii="Verdana" w:hAnsi="Verdana"/>
                <w:noProof/>
                <w:webHidden/>
                <w:sz w:val="20"/>
              </w:rPr>
              <w:fldChar w:fldCharType="end"/>
            </w:r>
          </w:hyperlink>
        </w:p>
        <w:p w14:paraId="77E65176" w14:textId="7F759EF5"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13</w:t>
            </w:r>
            <w:r w:rsidR="00D16C4C" w:rsidRPr="00632716">
              <w:rPr>
                <w:rFonts w:ascii="Verdana" w:hAnsi="Verdana"/>
                <w:noProof/>
                <w:webHidden/>
                <w:sz w:val="20"/>
              </w:rPr>
              <w:fldChar w:fldCharType="end"/>
            </w:r>
          </w:hyperlink>
        </w:p>
        <w:p w14:paraId="59D00F41" w14:textId="1D2A9210"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14</w:t>
            </w:r>
            <w:r w:rsidR="00D16C4C" w:rsidRPr="00632716">
              <w:rPr>
                <w:rFonts w:ascii="Verdana" w:hAnsi="Verdana"/>
                <w:noProof/>
                <w:webHidden/>
                <w:sz w:val="20"/>
              </w:rPr>
              <w:fldChar w:fldCharType="end"/>
            </w:r>
          </w:hyperlink>
        </w:p>
        <w:p w14:paraId="1DE62654" w14:textId="014F22D3"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15</w:t>
            </w:r>
            <w:r w:rsidR="00D16C4C" w:rsidRPr="00632716">
              <w:rPr>
                <w:rFonts w:ascii="Verdana" w:hAnsi="Verdana"/>
                <w:noProof/>
                <w:webHidden/>
                <w:sz w:val="20"/>
              </w:rPr>
              <w:fldChar w:fldCharType="end"/>
            </w:r>
          </w:hyperlink>
        </w:p>
        <w:p w14:paraId="215925B5" w14:textId="58E0A24C"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15</w:t>
            </w:r>
            <w:r w:rsidR="00D16C4C" w:rsidRPr="00632716">
              <w:rPr>
                <w:rFonts w:ascii="Verdana" w:hAnsi="Verdana"/>
                <w:noProof/>
                <w:webHidden/>
                <w:sz w:val="20"/>
              </w:rPr>
              <w:fldChar w:fldCharType="end"/>
            </w:r>
          </w:hyperlink>
        </w:p>
        <w:p w14:paraId="74084547" w14:textId="02A64127"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17</w:t>
            </w:r>
            <w:r w:rsidR="00D16C4C" w:rsidRPr="00632716">
              <w:rPr>
                <w:rFonts w:ascii="Verdana" w:hAnsi="Verdana"/>
                <w:noProof/>
                <w:webHidden/>
                <w:sz w:val="20"/>
              </w:rPr>
              <w:fldChar w:fldCharType="end"/>
            </w:r>
          </w:hyperlink>
        </w:p>
        <w:p w14:paraId="7C569B4B" w14:textId="14DADD3C"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17</w:t>
            </w:r>
            <w:r w:rsidR="00D16C4C" w:rsidRPr="00632716">
              <w:rPr>
                <w:rFonts w:ascii="Verdana" w:hAnsi="Verdana"/>
                <w:noProof/>
                <w:webHidden/>
                <w:sz w:val="20"/>
              </w:rPr>
              <w:fldChar w:fldCharType="end"/>
            </w:r>
          </w:hyperlink>
        </w:p>
        <w:p w14:paraId="1A168636" w14:textId="3B514401"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17</w:t>
            </w:r>
            <w:r w:rsidR="00D16C4C" w:rsidRPr="00632716">
              <w:rPr>
                <w:rFonts w:ascii="Verdana" w:hAnsi="Verdana"/>
                <w:noProof/>
                <w:webHidden/>
                <w:sz w:val="20"/>
              </w:rPr>
              <w:fldChar w:fldCharType="end"/>
            </w:r>
          </w:hyperlink>
        </w:p>
        <w:p w14:paraId="5BCD49AE" w14:textId="04B58DBA"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17</w:t>
            </w:r>
            <w:r w:rsidR="00D16C4C" w:rsidRPr="00632716">
              <w:rPr>
                <w:rFonts w:ascii="Verdana" w:hAnsi="Verdana"/>
                <w:noProof/>
                <w:webHidden/>
                <w:sz w:val="20"/>
              </w:rPr>
              <w:fldChar w:fldCharType="end"/>
            </w:r>
          </w:hyperlink>
        </w:p>
        <w:p w14:paraId="56C48855" w14:textId="5D0F76B4" w:rsidR="00D16C4C" w:rsidRPr="00632716" w:rsidRDefault="001B7F5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21</w:t>
            </w:r>
            <w:r w:rsidR="00D16C4C" w:rsidRPr="00632716">
              <w:rPr>
                <w:rFonts w:ascii="Verdana" w:hAnsi="Verdana"/>
                <w:noProof/>
                <w:webHidden/>
                <w:sz w:val="20"/>
              </w:rPr>
              <w:fldChar w:fldCharType="end"/>
            </w:r>
          </w:hyperlink>
        </w:p>
        <w:p w14:paraId="4CAF0589" w14:textId="6DF9CA16" w:rsidR="00D16C4C" w:rsidRDefault="001B7F59"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F559D7">
              <w:rPr>
                <w:rFonts w:ascii="Verdana" w:hAnsi="Verdana"/>
                <w:noProof/>
                <w:webHidden/>
                <w:sz w:val="20"/>
              </w:rPr>
              <w:t>21</w:t>
            </w:r>
            <w:r w:rsidR="00D16C4C" w:rsidRPr="00632716">
              <w:rPr>
                <w:rFonts w:ascii="Verdana" w:hAnsi="Verdana"/>
                <w:noProof/>
                <w:webHidden/>
                <w:sz w:val="20"/>
              </w:rPr>
              <w:fldChar w:fldCharType="end"/>
            </w:r>
          </w:hyperlink>
        </w:p>
        <w:p w14:paraId="6104F9FA" w14:textId="648E1B7A"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033063E4" w:rsidR="005817FF" w:rsidRPr="004E5C5C"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4E5C5C">
        <w:rPr>
          <w:rFonts w:ascii="Verdana" w:hAnsi="Verdana" w:cstheme="minorHAnsi"/>
          <w:bCs/>
          <w:sz w:val="20"/>
        </w:rPr>
        <w:t xml:space="preserve">Zamawiającym w </w:t>
      </w:r>
      <w:r w:rsidR="008521EE" w:rsidRPr="004E5C5C">
        <w:rPr>
          <w:rFonts w:ascii="Verdana" w:hAnsi="Verdana" w:cstheme="minorHAnsi"/>
          <w:bCs/>
          <w:sz w:val="20"/>
        </w:rPr>
        <w:t>P</w:t>
      </w:r>
      <w:r w:rsidRPr="004E5C5C">
        <w:rPr>
          <w:rFonts w:ascii="Verdana" w:hAnsi="Verdana" w:cstheme="minorHAnsi"/>
          <w:bCs/>
          <w:sz w:val="20"/>
        </w:rPr>
        <w:t xml:space="preserve">ostępowaniu </w:t>
      </w:r>
      <w:r w:rsidR="008521EE" w:rsidRPr="004E5C5C">
        <w:rPr>
          <w:rFonts w:ascii="Verdana" w:hAnsi="Verdana" w:cstheme="minorHAnsi"/>
          <w:bCs/>
          <w:sz w:val="20"/>
        </w:rPr>
        <w:t xml:space="preserve">zakupowym </w:t>
      </w:r>
      <w:r w:rsidRPr="004E5C5C">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4E5C5C" w:rsidRPr="004E5C5C">
        <w:rPr>
          <w:rFonts w:ascii="Verdana" w:hAnsi="Verdana" w:cstheme="minorHAnsi"/>
          <w:bCs/>
          <w:sz w:val="20"/>
        </w:rPr>
        <w:t>:</w:t>
      </w:r>
      <w:r w:rsidR="004E5C5C" w:rsidRPr="004E5C5C">
        <w:rPr>
          <w:rFonts w:ascii="Verdana" w:hAnsi="Verdana" w:cstheme="minorHAnsi"/>
          <w:b/>
          <w:bCs/>
          <w:sz w:val="20"/>
        </w:rPr>
        <w:t xml:space="preserve"> </w:t>
      </w:r>
    </w:p>
    <w:p w14:paraId="4B4A3BE2" w14:textId="39EE5B03" w:rsidR="00615B23" w:rsidRPr="004E5C5C"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4E5C5C">
        <w:rPr>
          <w:rFonts w:ascii="Verdana" w:hAnsi="Verdana" w:cstheme="minorHAnsi"/>
          <w:caps w:val="0"/>
          <w:sz w:val="20"/>
          <w:lang w:val="pl-PL"/>
        </w:rPr>
        <w:t>PGE Energia Ciepła S.A.</w:t>
      </w:r>
      <w:r w:rsidRPr="004E5C5C">
        <w:rPr>
          <w:rFonts w:ascii="Verdana" w:hAnsi="Verdana" w:cstheme="minorHAnsi"/>
          <w:b w:val="0"/>
          <w:caps w:val="0"/>
          <w:sz w:val="20"/>
          <w:lang w:val="pl-PL"/>
        </w:rPr>
        <w:t>, z siedzibą w Warszawie, Budynek Skylight, XII p. przy ul. Złotej 59, zarejestrowana</w:t>
      </w:r>
      <w:r w:rsidR="00624AE0" w:rsidRPr="004E5C5C">
        <w:rPr>
          <w:rFonts w:ascii="Verdana" w:hAnsi="Verdana" w:cstheme="minorHAnsi"/>
          <w:b w:val="0"/>
          <w:caps w:val="0"/>
          <w:sz w:val="20"/>
          <w:lang w:val="pl-PL"/>
        </w:rPr>
        <w:t xml:space="preserve"> </w:t>
      </w:r>
      <w:r w:rsidRPr="004E5C5C">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4E5C5C">
        <w:rPr>
          <w:rFonts w:ascii="Verdana" w:hAnsi="Verdana" w:cstheme="minorHAnsi"/>
          <w:b w:val="0"/>
          <w:caps w:val="0"/>
          <w:sz w:val="20"/>
          <w:lang w:val="pl-PL"/>
        </w:rPr>
        <w:t>2 501 281 240 PLN</w:t>
      </w:r>
      <w:bookmarkStart w:id="37" w:name="_Toc40987092"/>
      <w:bookmarkStart w:id="38" w:name="_Toc51165976"/>
      <w:r w:rsidRPr="004E5C5C">
        <w:rPr>
          <w:rFonts w:ascii="Verdana" w:hAnsi="Verdana" w:cstheme="minorHAnsi"/>
          <w:b w:val="0"/>
          <w:caps w:val="0"/>
          <w:sz w:val="20"/>
          <w:lang w:val="pl-PL"/>
        </w:rPr>
        <w:t xml:space="preserve"> opłacony w całości;</w:t>
      </w:r>
      <w:bookmarkEnd w:id="36"/>
      <w:bookmarkEnd w:id="37"/>
      <w:bookmarkEnd w:id="38"/>
    </w:p>
    <w:p w14:paraId="106DE000" w14:textId="6CE0D8ED" w:rsidR="00976E39" w:rsidRPr="004E5C5C"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4E5C5C">
        <w:rPr>
          <w:rFonts w:ascii="Verdana" w:hAnsi="Verdana" w:cstheme="minorHAnsi"/>
          <w:bCs/>
          <w:sz w:val="20"/>
        </w:rPr>
        <w:t>Adr</w:t>
      </w:r>
      <w:r w:rsidR="00623AF0" w:rsidRPr="004E5C5C">
        <w:rPr>
          <w:rFonts w:ascii="Verdana" w:hAnsi="Verdana" w:cstheme="minorHAnsi"/>
          <w:bCs/>
          <w:sz w:val="20"/>
        </w:rPr>
        <w:t>es strony internetowej</w:t>
      </w:r>
      <w:r w:rsidRPr="004E5C5C">
        <w:rPr>
          <w:rFonts w:ascii="Verdana" w:hAnsi="Verdana" w:cstheme="minorHAnsi"/>
          <w:bCs/>
          <w:sz w:val="20"/>
        </w:rPr>
        <w:t xml:space="preserve"> Zamawiającego</w:t>
      </w:r>
      <w:r w:rsidR="00976E39" w:rsidRPr="004E5C5C">
        <w:rPr>
          <w:rFonts w:ascii="Verdana" w:hAnsi="Verdana" w:cstheme="minorHAnsi"/>
          <w:bCs/>
          <w:sz w:val="20"/>
        </w:rPr>
        <w:t>:</w:t>
      </w:r>
    </w:p>
    <w:p w14:paraId="19E37AE4" w14:textId="5314C586" w:rsidR="00615B23" w:rsidRPr="004E5C5C" w:rsidRDefault="001B7F59"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4E5C5C">
          <w:rPr>
            <w:rFonts w:ascii="Verdana" w:hAnsi="Verdana" w:cstheme="minorHAnsi"/>
            <w:color w:val="0000FF"/>
            <w:kern w:val="28"/>
            <w:sz w:val="20"/>
            <w:u w:val="single"/>
          </w:rPr>
          <w:t>www.pgeenergiaciepla.pl</w:t>
        </w:r>
        <w:bookmarkEnd w:id="39"/>
        <w:bookmarkEnd w:id="40"/>
      </w:hyperlink>
      <w:bookmarkEnd w:id="41"/>
    </w:p>
    <w:p w14:paraId="4F4F2B7B" w14:textId="42CE5E96"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77777777" w:rsidR="004D33DB" w:rsidRPr="004E5C5C"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20"/>
        </w:rPr>
      </w:pPr>
      <w:bookmarkStart w:id="43" w:name="_Toc122344682"/>
      <w:r w:rsidRPr="004E5C5C">
        <w:rPr>
          <w:rFonts w:ascii="Verdana" w:hAnsi="Verdana" w:cstheme="minorHAnsi"/>
          <w:sz w:val="20"/>
        </w:rPr>
        <w:t>50-220 Wrocław; ul. Łowiecka 24;</w:t>
      </w:r>
      <w:bookmarkEnd w:id="43"/>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41002336" w:rsidR="00682375" w:rsidRPr="009C659E"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 xml:space="preserve">do kontaktu z Wykonawcami </w:t>
      </w:r>
      <w:r w:rsidRPr="009C659E">
        <w:rPr>
          <w:rFonts w:ascii="Verdana" w:hAnsi="Verdana" w:cstheme="minorHAnsi"/>
          <w:b w:val="0"/>
          <w:sz w:val="20"/>
          <w:lang w:val="pl-PL"/>
        </w:rPr>
        <w:t>jest</w:t>
      </w:r>
      <w:r w:rsidR="00C33B09" w:rsidRPr="009C659E">
        <w:rPr>
          <w:rFonts w:ascii="Verdana" w:hAnsi="Verdana" w:cstheme="minorHAnsi"/>
          <w:b w:val="0"/>
          <w:sz w:val="20"/>
          <w:lang w:val="pl-PL"/>
        </w:rPr>
        <w:t xml:space="preserve"> </w:t>
      </w:r>
      <w:r w:rsidR="009C659E" w:rsidRPr="009C659E">
        <w:rPr>
          <w:rFonts w:ascii="Verdana" w:hAnsi="Verdana" w:cstheme="minorHAnsi"/>
          <w:b w:val="0"/>
          <w:sz w:val="20"/>
          <w:lang w:val="pl-PL"/>
        </w:rPr>
        <w:t>Kinga Paradowska,</w:t>
      </w:r>
      <w:r w:rsidR="009273F4" w:rsidRPr="009C659E">
        <w:rPr>
          <w:rFonts w:ascii="Verdana" w:hAnsi="Verdana" w:cstheme="minorHAnsi"/>
          <w:b w:val="0"/>
          <w:sz w:val="20"/>
          <w:lang w:val="pl-PL"/>
        </w:rPr>
        <w:t xml:space="preserve">  e-</w:t>
      </w:r>
      <w:r w:rsidRPr="009C659E">
        <w:rPr>
          <w:rFonts w:ascii="Verdana" w:hAnsi="Verdana" w:cstheme="minorHAnsi"/>
          <w:b w:val="0"/>
          <w:sz w:val="20"/>
          <w:lang w:val="pl-PL"/>
        </w:rPr>
        <w:t xml:space="preserve">mail: </w:t>
      </w:r>
      <w:bookmarkStart w:id="63" w:name="_Toc243294533"/>
      <w:bookmarkStart w:id="64" w:name="_Toc43108581"/>
      <w:bookmarkEnd w:id="42"/>
      <w:bookmarkEnd w:id="62"/>
      <w:r w:rsidR="009C659E" w:rsidRPr="009C659E">
        <w:rPr>
          <w:rStyle w:val="Hipercze"/>
          <w:rFonts w:ascii="Verdana" w:hAnsi="Verdana" w:cstheme="minorHAnsi"/>
          <w:b w:val="0"/>
          <w:color w:val="auto"/>
          <w:sz w:val="20"/>
          <w:lang w:val="pl-PL"/>
        </w:rPr>
        <w:t>kinga.paradowska@gkpge.pl</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9C659E">
        <w:rPr>
          <w:rFonts w:ascii="Verdana" w:hAnsi="Verdana" w:cstheme="minorHAnsi"/>
          <w:b w:val="0"/>
          <w:caps w:val="0"/>
          <w:sz w:val="20"/>
          <w:lang w:val="pl-PL"/>
        </w:rPr>
        <w:t>Wykonawca może zwrócić się do Zamawiającego o wyjaśnienie treści SWZ, kierując wniosek</w:t>
      </w:r>
      <w:r w:rsidRPr="002A6CA3">
        <w:rPr>
          <w:rFonts w:ascii="Verdana" w:hAnsi="Verdana" w:cstheme="minorHAnsi"/>
          <w:b w:val="0"/>
          <w:caps w:val="0"/>
          <w:sz w:val="20"/>
          <w:lang w:val="pl-PL"/>
        </w:rPr>
        <w:t xml:space="preserve">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2A6CA3"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postępowanie o udzielenie zamówienia prowadzone jest </w:t>
      </w:r>
      <w:r w:rsidR="00B351A3" w:rsidRPr="00B53EF6">
        <w:rPr>
          <w:rFonts w:ascii="Verdana" w:eastAsia="Calibri" w:hAnsi="Verdana" w:cstheme="minorHAnsi"/>
          <w:b w:val="0"/>
          <w:sz w:val="20"/>
          <w:lang w:val="pl-PL"/>
        </w:rPr>
        <w:t xml:space="preserve">w trybie przetargu nieograniczonego, </w:t>
      </w:r>
      <w:r w:rsidRPr="00B53EF6">
        <w:rPr>
          <w:rFonts w:ascii="Verdana" w:eastAsia="Calibri" w:hAnsi="Verdana" w:cstheme="minorHAnsi"/>
          <w:b w:val="0"/>
          <w:sz w:val="20"/>
          <w:lang w:val="pl-PL"/>
        </w:rPr>
        <w:t xml:space="preserve">na podstawie </w:t>
      </w:r>
      <w:r w:rsidR="00B351A3" w:rsidRPr="00B53EF6">
        <w:rPr>
          <w:rFonts w:ascii="Verdana" w:eastAsia="Calibri" w:hAnsi="Verdana" w:cstheme="minorHAnsi"/>
          <w:b w:val="0"/>
          <w:sz w:val="20"/>
          <w:lang w:val="pl-PL"/>
        </w:rPr>
        <w:t xml:space="preserve">niniejszej </w:t>
      </w:r>
      <w:r w:rsidR="00904E94" w:rsidRPr="00B53EF6">
        <w:rPr>
          <w:rFonts w:ascii="Verdana" w:eastAsia="Calibri" w:hAnsi="Verdana" w:cstheme="minorHAnsi"/>
          <w:b w:val="0"/>
          <w:sz w:val="20"/>
          <w:lang w:val="pl-PL"/>
        </w:rPr>
        <w:t>SWZ</w:t>
      </w:r>
      <w:r w:rsidR="00B351A3" w:rsidRPr="00B53EF6">
        <w:rPr>
          <w:rFonts w:ascii="Verdana" w:eastAsia="Calibri" w:hAnsi="Verdana" w:cstheme="minorHAnsi"/>
          <w:b w:val="0"/>
          <w:sz w:val="20"/>
          <w:lang w:val="pl-PL"/>
        </w:rPr>
        <w:t xml:space="preserve"> oraz na podstawie Procedury </w:t>
      </w:r>
      <w:r w:rsidR="000B383C" w:rsidRPr="00B53EF6">
        <w:rPr>
          <w:rFonts w:ascii="Verdana" w:eastAsia="Calibri" w:hAnsi="Verdana" w:cstheme="minorHAnsi"/>
          <w:b w:val="0"/>
          <w:sz w:val="20"/>
          <w:lang w:val="pl-PL"/>
        </w:rPr>
        <w:t>z</w:t>
      </w:r>
      <w:r w:rsidR="00B351A3" w:rsidRPr="00B53EF6">
        <w:rPr>
          <w:rFonts w:ascii="Verdana" w:eastAsia="Calibri" w:hAnsi="Verdana" w:cstheme="minorHAnsi"/>
          <w:b w:val="0"/>
          <w:sz w:val="20"/>
          <w:lang w:val="pl-PL"/>
        </w:rPr>
        <w:t>akupów w Grupie PGE</w:t>
      </w:r>
      <w:r w:rsidR="00B351A3" w:rsidRPr="002A6CA3">
        <w:rPr>
          <w:rFonts w:ascii="Verdana" w:eastAsia="Calibri" w:hAnsi="Verdana" w:cstheme="minorHAnsi"/>
          <w:b w:val="0"/>
          <w:sz w:val="20"/>
          <w:lang w:val="pl-PL"/>
        </w:rPr>
        <w:t xml:space="preserve"> EC</w:t>
      </w:r>
      <w:bookmarkEnd w:id="68"/>
      <w:r w:rsidR="00D06CC2" w:rsidRPr="002A6CA3">
        <w:rPr>
          <w:rFonts w:ascii="Verdana" w:eastAsia="Calibri" w:hAnsi="Verdana" w:cstheme="minorHAnsi"/>
          <w:b w:val="0"/>
          <w:sz w:val="20"/>
          <w:lang w:val="pl-PL"/>
        </w:rPr>
        <w:t xml:space="preserve"> i Procedury Ogólnej Zakupów GK PGE</w:t>
      </w:r>
      <w:r w:rsidRPr="002A6CA3">
        <w:rPr>
          <w:rFonts w:ascii="Verdana" w:eastAsia="Calibri" w:hAnsi="Verdana" w:cstheme="minorHAnsi"/>
          <w:b w:val="0"/>
          <w:sz w:val="20"/>
          <w:lang w:val="pl-PL"/>
        </w:rPr>
        <w:t>.</w:t>
      </w:r>
      <w:bookmarkEnd w:id="69"/>
      <w:bookmarkEnd w:id="70"/>
      <w:bookmarkEnd w:id="71"/>
      <w:r w:rsidR="00EB3001" w:rsidRPr="002A6CA3">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zastosowania przepisy ustawy z dnia </w:t>
      </w:r>
      <w:r w:rsidR="00FD2058" w:rsidRPr="002A6CA3">
        <w:rPr>
          <w:rFonts w:ascii="Verdana" w:eastAsia="Calibri" w:hAnsi="Verdana" w:cstheme="minorHAnsi"/>
          <w:b w:val="0"/>
          <w:sz w:val="20"/>
          <w:lang w:val="pl-PL"/>
        </w:rPr>
        <w:t xml:space="preserve">11 </w:t>
      </w:r>
      <w:r w:rsidR="00904E94" w:rsidRPr="002A6CA3">
        <w:rPr>
          <w:rFonts w:ascii="Verdana" w:eastAsia="Calibri" w:hAnsi="Verdana" w:cstheme="minorHAnsi"/>
          <w:b w:val="0"/>
          <w:sz w:val="20"/>
          <w:lang w:val="pl-PL"/>
        </w:rPr>
        <w:t>września 2019</w:t>
      </w:r>
      <w:r w:rsidR="00300C17" w:rsidRPr="002A6CA3">
        <w:rPr>
          <w:rFonts w:ascii="Verdana" w:eastAsia="Calibri" w:hAnsi="Verdana" w:cstheme="minorHAnsi"/>
          <w:b w:val="0"/>
          <w:sz w:val="20"/>
          <w:lang w:val="pl-PL"/>
        </w:rPr>
        <w:t xml:space="preserve"> r. Prawo zamówień publicznych.</w:t>
      </w:r>
      <w:bookmarkEnd w:id="72"/>
      <w:r w:rsidR="00300C17" w:rsidRPr="002A6CA3">
        <w:rPr>
          <w:rFonts w:ascii="Verdana" w:eastAsia="Calibri" w:hAnsi="Verdana" w:cstheme="minorHAnsi"/>
          <w:b w:val="0"/>
          <w:sz w:val="20"/>
          <w:lang w:val="pl-PL"/>
        </w:rPr>
        <w:t xml:space="preserve"> </w:t>
      </w:r>
    </w:p>
    <w:p w14:paraId="25A13959" w14:textId="60463D28" w:rsidR="00A11EF6" w:rsidRPr="00B53EF6"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B53EF6">
        <w:rPr>
          <w:rFonts w:ascii="Verdana" w:eastAsia="Calibri" w:hAnsi="Verdana" w:cstheme="minorHAnsi"/>
          <w:b w:val="0"/>
          <w:sz w:val="20"/>
          <w:lang w:val="pl-PL"/>
        </w:rPr>
        <w:t xml:space="preserve">Przetarg nieograniczony jest trybem udzielania zamówienia, w którym w odpowiedzi na </w:t>
      </w:r>
      <w:r w:rsidR="00904E94" w:rsidRPr="00B53EF6">
        <w:rPr>
          <w:rFonts w:ascii="Verdana" w:eastAsia="Calibri" w:hAnsi="Verdana" w:cstheme="minorHAnsi"/>
          <w:b w:val="0"/>
          <w:sz w:val="20"/>
          <w:lang w:val="pl-PL"/>
        </w:rPr>
        <w:t>SWZ</w:t>
      </w:r>
      <w:r w:rsidR="00B351A3" w:rsidRPr="00B53EF6">
        <w:rPr>
          <w:rFonts w:ascii="Verdana" w:eastAsia="Calibri" w:hAnsi="Verdana" w:cstheme="minorHAnsi"/>
          <w:b w:val="0"/>
          <w:sz w:val="20"/>
          <w:lang w:val="pl-PL"/>
        </w:rPr>
        <w:t xml:space="preserve"> opublikowaną w Systemie Zakupowym GK PGE,</w:t>
      </w:r>
      <w:r w:rsidRPr="00B53EF6">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B53EF6"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B53EF6">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139DA8AB" w:rsidR="007976E3" w:rsidRPr="0050704E" w:rsidRDefault="00A70840" w:rsidP="00B53EF6">
      <w:pPr>
        <w:pStyle w:val="Akapitzlist"/>
        <w:numPr>
          <w:ilvl w:val="1"/>
          <w:numId w:val="27"/>
        </w:numPr>
        <w:spacing w:before="120" w:after="120" w:line="240" w:lineRule="auto"/>
        <w:ind w:left="425" w:right="-284" w:hanging="709"/>
        <w:rPr>
          <w:rFonts w:ascii="Verdana" w:eastAsia="Calibri" w:hAnsi="Verdana" w:cstheme="minorHAnsi"/>
          <w:bCs/>
          <w:sz w:val="20"/>
        </w:rPr>
      </w:pPr>
      <w:bookmarkStart w:id="108" w:name="_Toc243294537"/>
      <w:bookmarkStart w:id="109" w:name="_Toc514847131"/>
      <w:r w:rsidRPr="00B53EF6">
        <w:rPr>
          <w:rFonts w:ascii="Verdana" w:eastAsia="Calibri" w:hAnsi="Verdana" w:cstheme="minorHAnsi"/>
          <w:sz w:val="20"/>
        </w:rPr>
        <w:t xml:space="preserve">Przedmiotem Zamówienia </w:t>
      </w:r>
      <w:bookmarkEnd w:id="108"/>
      <w:r w:rsidR="00B53EF6" w:rsidRPr="00B53EF6">
        <w:rPr>
          <w:rFonts w:ascii="Verdana" w:eastAsia="Calibri" w:hAnsi="Verdana" w:cstheme="minorHAnsi"/>
          <w:sz w:val="20"/>
        </w:rPr>
        <w:t>jest</w:t>
      </w:r>
      <w:r w:rsidRPr="00B53EF6">
        <w:rPr>
          <w:rFonts w:ascii="Verdana" w:eastAsia="Calibri" w:hAnsi="Verdana" w:cstheme="minorHAnsi"/>
          <w:sz w:val="20"/>
        </w:rPr>
        <w:t xml:space="preserve"> </w:t>
      </w:r>
      <w:bookmarkStart w:id="110" w:name="_Toc515881663"/>
      <w:bookmarkStart w:id="111" w:name="_Toc515881844"/>
      <w:bookmarkStart w:id="112" w:name="_Toc515896273"/>
      <w:bookmarkEnd w:id="109"/>
      <w:r w:rsidR="0050704E">
        <w:rPr>
          <w:rFonts w:ascii="Verdana" w:eastAsia="Calibri" w:hAnsi="Verdana" w:cstheme="minorHAnsi"/>
          <w:sz w:val="20"/>
        </w:rPr>
        <w:t xml:space="preserve">dostawa </w:t>
      </w:r>
      <w:r w:rsidR="0050704E">
        <w:rPr>
          <w:rFonts w:ascii="Verdana" w:eastAsia="Calibri" w:hAnsi="Verdana" w:cstheme="minorHAnsi"/>
          <w:bCs/>
          <w:sz w:val="20"/>
        </w:rPr>
        <w:t>części mechanicznych</w:t>
      </w:r>
      <w:r w:rsidR="0050704E" w:rsidRPr="0050704E">
        <w:rPr>
          <w:rFonts w:ascii="Verdana" w:eastAsia="Calibri" w:hAnsi="Verdana" w:cstheme="minorHAnsi"/>
          <w:bCs/>
          <w:sz w:val="20"/>
        </w:rPr>
        <w:t xml:space="preserve"> do urządzeń pomocniczych kotła w EC Szczecin</w:t>
      </w:r>
      <w:r w:rsidR="00B53EF6" w:rsidRPr="0050704E">
        <w:rPr>
          <w:rFonts w:ascii="Verdana" w:eastAsia="Calibri" w:hAnsi="Verdana" w:cstheme="minorHAnsi"/>
          <w:bCs/>
          <w:sz w:val="20"/>
        </w:rPr>
        <w:t>.</w:t>
      </w:r>
    </w:p>
    <w:p w14:paraId="6A5610C8" w14:textId="26636159" w:rsidR="007D25C8" w:rsidRPr="00B53EF6" w:rsidRDefault="00A70840" w:rsidP="00B53EF6">
      <w:pPr>
        <w:pStyle w:val="Akapitzlist"/>
        <w:numPr>
          <w:ilvl w:val="1"/>
          <w:numId w:val="27"/>
        </w:numPr>
        <w:spacing w:before="120" w:after="120" w:line="240" w:lineRule="auto"/>
        <w:ind w:left="425" w:right="-284" w:hanging="709"/>
        <w:rPr>
          <w:rFonts w:ascii="Verdana" w:hAnsi="Verdana" w:cstheme="minorHAnsi"/>
          <w:sz w:val="20"/>
        </w:rPr>
      </w:pPr>
      <w:r w:rsidRPr="00B53EF6">
        <w:rPr>
          <w:rFonts w:ascii="Verdana" w:eastAsia="Calibri" w:hAnsi="Verdana" w:cstheme="minorHAnsi"/>
          <w:sz w:val="20"/>
        </w:rPr>
        <w:t>Szczegółowy opis przedmiotu Zamówienia</w:t>
      </w:r>
      <w:r w:rsidR="003A19D3" w:rsidRPr="00B53EF6">
        <w:rPr>
          <w:rFonts w:ascii="Verdana" w:eastAsia="Calibri" w:hAnsi="Verdana" w:cstheme="minorHAnsi"/>
          <w:sz w:val="20"/>
        </w:rPr>
        <w:t xml:space="preserve"> </w:t>
      </w:r>
      <w:r w:rsidRPr="00B53EF6">
        <w:rPr>
          <w:rFonts w:ascii="Verdana" w:eastAsia="Calibri" w:hAnsi="Verdana" w:cstheme="minorHAnsi"/>
          <w:sz w:val="20"/>
        </w:rPr>
        <w:t xml:space="preserve">stanowi </w:t>
      </w:r>
      <w:r w:rsidRPr="00B53EF6">
        <w:rPr>
          <w:rFonts w:ascii="Verdana" w:eastAsia="Calibri" w:hAnsi="Verdana" w:cstheme="minorHAnsi"/>
          <w:b/>
          <w:sz w:val="20"/>
        </w:rPr>
        <w:t xml:space="preserve">Załącznik nr 1 do </w:t>
      </w:r>
      <w:r w:rsidR="00904E94" w:rsidRPr="00B53EF6">
        <w:rPr>
          <w:rFonts w:ascii="Verdana" w:eastAsia="Calibri" w:hAnsi="Verdana" w:cstheme="minorHAnsi"/>
          <w:b/>
          <w:sz w:val="20"/>
        </w:rPr>
        <w:t>SWZ</w:t>
      </w:r>
      <w:r w:rsidR="00676E53" w:rsidRPr="00B53EF6">
        <w:rPr>
          <w:rFonts w:ascii="Verdana" w:eastAsia="Calibri" w:hAnsi="Verdana" w:cstheme="minorHAnsi"/>
          <w:sz w:val="20"/>
        </w:rPr>
        <w:t xml:space="preserve"> </w:t>
      </w:r>
      <w:r w:rsidR="00562CD6" w:rsidRPr="00B53EF6">
        <w:rPr>
          <w:rFonts w:ascii="Verdana" w:eastAsia="Calibri" w:hAnsi="Verdana" w:cstheme="minorHAnsi"/>
          <w:sz w:val="20"/>
        </w:rPr>
        <w:t>–</w:t>
      </w:r>
      <w:r w:rsidR="00676E53" w:rsidRPr="00B53EF6">
        <w:rPr>
          <w:rFonts w:ascii="Verdana" w:eastAsia="Calibri" w:hAnsi="Verdana" w:cstheme="minorHAnsi"/>
          <w:sz w:val="20"/>
        </w:rPr>
        <w:t xml:space="preserve"> </w:t>
      </w:r>
      <w:r w:rsidR="00676E53" w:rsidRPr="00B53EF6">
        <w:rPr>
          <w:rFonts w:ascii="Verdana" w:eastAsia="Calibri" w:hAnsi="Verdana" w:cstheme="minorHAnsi"/>
          <w:b/>
          <w:sz w:val="20"/>
        </w:rPr>
        <w:t>OPZ</w:t>
      </w:r>
      <w:r w:rsidRPr="00B53EF6">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629E10C1" w14:textId="0C97D374" w:rsidR="005817FF"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Zamawiający dopuszcza</w:t>
      </w:r>
      <w:r w:rsidR="00894072" w:rsidRPr="00B53EF6">
        <w:rPr>
          <w:rFonts w:ascii="Verdana" w:eastAsia="Calibri" w:hAnsi="Verdana" w:cstheme="minorHAnsi"/>
          <w:sz w:val="20"/>
        </w:rPr>
        <w:t xml:space="preserve"> składanie</w:t>
      </w:r>
      <w:r w:rsidR="00B53EF6" w:rsidRPr="00B53EF6">
        <w:rPr>
          <w:rFonts w:ascii="Verdana" w:eastAsia="Calibri" w:hAnsi="Verdana" w:cstheme="minorHAnsi"/>
          <w:sz w:val="20"/>
        </w:rPr>
        <w:t xml:space="preserve"> </w:t>
      </w:r>
      <w:r w:rsidRPr="00B53EF6">
        <w:rPr>
          <w:rFonts w:ascii="Verdana" w:eastAsia="Calibri" w:hAnsi="Verdana" w:cstheme="minorHAnsi"/>
          <w:sz w:val="20"/>
        </w:rPr>
        <w:t>Ofert częściowych</w:t>
      </w:r>
      <w:r w:rsidR="002672FF" w:rsidRPr="00B53EF6">
        <w:rPr>
          <w:rFonts w:ascii="Verdana" w:eastAsia="Calibri" w:hAnsi="Verdana" w:cstheme="minorHAnsi"/>
          <w:sz w:val="20"/>
        </w:rPr>
        <w:t>.</w:t>
      </w:r>
    </w:p>
    <w:p w14:paraId="64F5A5E9" w14:textId="5CFCDE34" w:rsidR="002C058E"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 xml:space="preserve">Przedmiot </w:t>
      </w:r>
      <w:r w:rsidR="00EB3001" w:rsidRPr="00B53EF6">
        <w:rPr>
          <w:rFonts w:ascii="Verdana" w:eastAsia="Calibri" w:hAnsi="Verdana" w:cstheme="minorHAnsi"/>
          <w:sz w:val="20"/>
        </w:rPr>
        <w:t>Z</w:t>
      </w:r>
      <w:r w:rsidRPr="00B53EF6">
        <w:rPr>
          <w:rFonts w:ascii="Verdana" w:eastAsia="Calibri" w:hAnsi="Verdana" w:cstheme="minorHAnsi"/>
          <w:sz w:val="20"/>
        </w:rPr>
        <w:t xml:space="preserve">amówienia został podzielony na </w:t>
      </w:r>
      <w:r w:rsidR="00B53EF6" w:rsidRPr="00B53EF6">
        <w:rPr>
          <w:rFonts w:ascii="Verdana" w:eastAsia="Calibri" w:hAnsi="Verdana" w:cstheme="minorHAnsi"/>
          <w:sz w:val="20"/>
        </w:rPr>
        <w:t>2</w:t>
      </w:r>
      <w:r w:rsidRPr="00B53EF6">
        <w:rPr>
          <w:rFonts w:ascii="Verdana" w:eastAsia="Calibri" w:hAnsi="Verdana" w:cstheme="minorHAnsi"/>
          <w:sz w:val="20"/>
        </w:rPr>
        <w:t xml:space="preserve"> części:</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7513"/>
      </w:tblGrid>
      <w:tr w:rsidR="002C058E" w:rsidRPr="00B53EF6" w14:paraId="787C187E" w14:textId="77777777" w:rsidTr="001E452E">
        <w:trPr>
          <w:trHeight w:val="447"/>
        </w:trPr>
        <w:tc>
          <w:tcPr>
            <w:tcW w:w="2013" w:type="dxa"/>
            <w:shd w:val="clear" w:color="auto" w:fill="F2F2F2"/>
            <w:vAlign w:val="center"/>
          </w:tcPr>
          <w:p w14:paraId="4FFE882A" w14:textId="4C549B46" w:rsidR="002C058E" w:rsidRPr="00B53EF6" w:rsidRDefault="002C058E" w:rsidP="00C35398">
            <w:pPr>
              <w:spacing w:after="160" w:line="276" w:lineRule="auto"/>
              <w:ind w:left="426" w:hanging="676"/>
              <w:jc w:val="center"/>
              <w:rPr>
                <w:rFonts w:ascii="Verdana" w:eastAsia="Calibri" w:hAnsi="Verdana" w:cstheme="minorHAnsi"/>
                <w:b/>
                <w:sz w:val="20"/>
              </w:rPr>
            </w:pPr>
            <w:r w:rsidRPr="00B53EF6">
              <w:rPr>
                <w:rFonts w:ascii="Verdana" w:eastAsia="Calibri" w:hAnsi="Verdana" w:cstheme="minorHAnsi"/>
                <w:b/>
                <w:sz w:val="20"/>
              </w:rPr>
              <w:t xml:space="preserve">   N</w:t>
            </w:r>
            <w:r w:rsidR="00C35398" w:rsidRPr="00B53EF6">
              <w:rPr>
                <w:rFonts w:ascii="Verdana" w:eastAsia="Calibri" w:hAnsi="Verdana" w:cstheme="minorHAnsi"/>
                <w:b/>
                <w:sz w:val="20"/>
              </w:rPr>
              <w:t>umer</w:t>
            </w:r>
            <w:r w:rsidRPr="00B53EF6">
              <w:rPr>
                <w:rFonts w:ascii="Verdana" w:eastAsia="Calibri" w:hAnsi="Verdana" w:cstheme="minorHAnsi"/>
                <w:b/>
                <w:sz w:val="20"/>
              </w:rPr>
              <w:t xml:space="preserve"> Części</w:t>
            </w:r>
          </w:p>
        </w:tc>
        <w:tc>
          <w:tcPr>
            <w:tcW w:w="7513" w:type="dxa"/>
            <w:shd w:val="clear" w:color="auto" w:fill="F2F2F2"/>
            <w:vAlign w:val="center"/>
          </w:tcPr>
          <w:p w14:paraId="72BA848D" w14:textId="77777777" w:rsidR="002C058E" w:rsidRPr="00B53EF6" w:rsidRDefault="002C058E" w:rsidP="00C35398">
            <w:pPr>
              <w:spacing w:before="120" w:after="160" w:line="276" w:lineRule="auto"/>
              <w:jc w:val="center"/>
              <w:rPr>
                <w:rFonts w:ascii="Verdana" w:eastAsia="Calibri" w:hAnsi="Verdana" w:cstheme="minorHAnsi"/>
                <w:b/>
                <w:sz w:val="20"/>
              </w:rPr>
            </w:pPr>
            <w:r w:rsidRPr="00B53EF6">
              <w:rPr>
                <w:rFonts w:ascii="Verdana" w:eastAsia="Calibri" w:hAnsi="Verdana" w:cstheme="minorHAnsi"/>
                <w:b/>
                <w:sz w:val="20"/>
              </w:rPr>
              <w:t xml:space="preserve">Nazwa części </w:t>
            </w:r>
            <w:r w:rsidR="00EE6215" w:rsidRPr="00B53EF6">
              <w:rPr>
                <w:rFonts w:ascii="Verdana" w:eastAsia="Calibri" w:hAnsi="Verdana" w:cstheme="minorHAnsi"/>
                <w:b/>
                <w:sz w:val="20"/>
              </w:rPr>
              <w:t xml:space="preserve">Przedmiotu </w:t>
            </w:r>
            <w:r w:rsidRPr="00B53EF6">
              <w:rPr>
                <w:rFonts w:ascii="Verdana" w:eastAsia="Calibri" w:hAnsi="Verdana" w:cstheme="minorHAnsi"/>
                <w:b/>
                <w:sz w:val="20"/>
              </w:rPr>
              <w:t xml:space="preserve">Zamówienia </w:t>
            </w:r>
          </w:p>
        </w:tc>
      </w:tr>
      <w:tr w:rsidR="002C058E" w:rsidRPr="00B53EF6" w14:paraId="6D6986E9" w14:textId="77777777" w:rsidTr="001E452E">
        <w:tc>
          <w:tcPr>
            <w:tcW w:w="2013" w:type="dxa"/>
            <w:shd w:val="clear" w:color="auto" w:fill="auto"/>
          </w:tcPr>
          <w:p w14:paraId="4BC4A2F7" w14:textId="77777777" w:rsidR="002C058E" w:rsidRPr="00B53EF6" w:rsidRDefault="002C058E" w:rsidP="002C058E">
            <w:pPr>
              <w:spacing w:before="120" w:after="120" w:line="276" w:lineRule="auto"/>
              <w:ind w:left="426" w:hanging="710"/>
              <w:jc w:val="center"/>
              <w:rPr>
                <w:rFonts w:ascii="Verdana" w:eastAsia="Calibri" w:hAnsi="Verdana" w:cstheme="minorHAnsi"/>
                <w:b/>
                <w:sz w:val="20"/>
              </w:rPr>
            </w:pPr>
            <w:r w:rsidRPr="00B53EF6">
              <w:rPr>
                <w:rFonts w:ascii="Verdana" w:eastAsia="Calibri" w:hAnsi="Verdana" w:cstheme="minorHAnsi"/>
                <w:b/>
                <w:sz w:val="20"/>
              </w:rPr>
              <w:t xml:space="preserve">   I</w:t>
            </w:r>
          </w:p>
        </w:tc>
        <w:tc>
          <w:tcPr>
            <w:tcW w:w="7513" w:type="dxa"/>
            <w:shd w:val="clear" w:color="auto" w:fill="auto"/>
          </w:tcPr>
          <w:p w14:paraId="5ACC9A25" w14:textId="77777777" w:rsidR="002C058E" w:rsidRDefault="0050704E" w:rsidP="00B53EF6">
            <w:pPr>
              <w:spacing w:before="120" w:after="120" w:line="276" w:lineRule="auto"/>
              <w:ind w:left="426" w:hanging="710"/>
              <w:jc w:val="center"/>
              <w:rPr>
                <w:rFonts w:ascii="Verdana" w:eastAsia="Calibri" w:hAnsi="Verdana" w:cstheme="minorHAnsi"/>
                <w:sz w:val="20"/>
              </w:rPr>
            </w:pPr>
            <w:r w:rsidRPr="0050704E">
              <w:rPr>
                <w:rFonts w:ascii="Verdana" w:eastAsia="Calibri" w:hAnsi="Verdana" w:cstheme="minorHAnsi"/>
                <w:sz w:val="20"/>
              </w:rPr>
              <w:t>Przekładnia typu KUMERA RFM-4200 H1 LA 1 szt. bez silnika</w:t>
            </w:r>
          </w:p>
          <w:p w14:paraId="58D75916" w14:textId="77777777" w:rsidR="0050704E" w:rsidRDefault="0050704E" w:rsidP="00B53EF6">
            <w:pPr>
              <w:spacing w:before="120" w:after="120" w:line="276" w:lineRule="auto"/>
              <w:ind w:left="426" w:hanging="710"/>
              <w:jc w:val="center"/>
              <w:rPr>
                <w:rFonts w:ascii="Verdana" w:eastAsia="Calibri" w:hAnsi="Verdana" w:cstheme="minorHAnsi"/>
                <w:sz w:val="20"/>
              </w:rPr>
            </w:pPr>
            <w:r w:rsidRPr="0050704E">
              <w:rPr>
                <w:rFonts w:ascii="Verdana" w:eastAsia="Calibri" w:hAnsi="Verdana" w:cstheme="minorHAnsi"/>
                <w:sz w:val="20"/>
              </w:rPr>
              <w:t>Przekładnia typu KUMERA RFM-4200 H1 RA 1 szt. bez silnika</w:t>
            </w:r>
          </w:p>
          <w:p w14:paraId="51ACCE0C" w14:textId="38F7DDF6" w:rsidR="0050704E" w:rsidRPr="00B53EF6" w:rsidRDefault="0050704E" w:rsidP="00B53EF6">
            <w:pPr>
              <w:spacing w:before="120" w:after="120" w:line="276" w:lineRule="auto"/>
              <w:ind w:left="426" w:hanging="710"/>
              <w:jc w:val="center"/>
              <w:rPr>
                <w:rFonts w:ascii="Verdana" w:eastAsia="Calibri" w:hAnsi="Verdana" w:cstheme="minorHAnsi"/>
                <w:sz w:val="20"/>
              </w:rPr>
            </w:pPr>
            <w:r w:rsidRPr="0050704E">
              <w:rPr>
                <w:rFonts w:ascii="Verdana" w:eastAsia="Calibri" w:hAnsi="Verdana" w:cstheme="minorHAnsi"/>
                <w:sz w:val="20"/>
              </w:rPr>
              <w:t>Przekładnia typu KUMERA RGM-4225 H1 RA 1 szt. bez silnika</w:t>
            </w:r>
          </w:p>
        </w:tc>
      </w:tr>
      <w:tr w:rsidR="002C058E" w:rsidRPr="00624AE0" w14:paraId="7BF12D76" w14:textId="77777777" w:rsidTr="001E452E">
        <w:trPr>
          <w:trHeight w:val="329"/>
        </w:trPr>
        <w:tc>
          <w:tcPr>
            <w:tcW w:w="2013" w:type="dxa"/>
            <w:shd w:val="clear" w:color="auto" w:fill="auto"/>
          </w:tcPr>
          <w:p w14:paraId="04698FB6" w14:textId="77777777" w:rsidR="002C058E" w:rsidRPr="00B53EF6" w:rsidRDefault="002C058E" w:rsidP="002C058E">
            <w:pPr>
              <w:spacing w:before="120" w:after="120" w:line="276" w:lineRule="auto"/>
              <w:ind w:left="426" w:hanging="710"/>
              <w:jc w:val="center"/>
              <w:rPr>
                <w:rFonts w:ascii="Verdana" w:eastAsia="Calibri" w:hAnsi="Verdana" w:cstheme="minorHAnsi"/>
                <w:b/>
                <w:sz w:val="20"/>
              </w:rPr>
            </w:pPr>
            <w:r w:rsidRPr="00B53EF6">
              <w:rPr>
                <w:rFonts w:ascii="Verdana" w:eastAsia="Calibri" w:hAnsi="Verdana" w:cstheme="minorHAnsi"/>
                <w:b/>
                <w:sz w:val="20"/>
              </w:rPr>
              <w:t xml:space="preserve">   II</w:t>
            </w:r>
          </w:p>
        </w:tc>
        <w:tc>
          <w:tcPr>
            <w:tcW w:w="7513" w:type="dxa"/>
            <w:shd w:val="clear" w:color="auto" w:fill="auto"/>
          </w:tcPr>
          <w:p w14:paraId="60BADE5B" w14:textId="789361C1" w:rsidR="002C058E" w:rsidRPr="00B53EF6" w:rsidRDefault="0050704E" w:rsidP="00B53EF6">
            <w:pPr>
              <w:spacing w:before="120" w:after="120" w:line="276" w:lineRule="auto"/>
              <w:ind w:left="426" w:hanging="710"/>
              <w:jc w:val="center"/>
              <w:rPr>
                <w:rFonts w:ascii="Verdana" w:eastAsia="Calibri" w:hAnsi="Verdana" w:cstheme="minorHAnsi"/>
                <w:sz w:val="20"/>
              </w:rPr>
            </w:pPr>
            <w:r w:rsidRPr="0050704E">
              <w:rPr>
                <w:rFonts w:ascii="Verdana" w:eastAsia="Calibri" w:hAnsi="Verdana" w:cstheme="minorHAnsi"/>
                <w:sz w:val="20"/>
              </w:rPr>
              <w:t>Przekładnia typu SEW EURODIVE KA 107 AL 180 1 szt. bez silnika</w:t>
            </w:r>
          </w:p>
        </w:tc>
      </w:tr>
    </w:tbl>
    <w:p w14:paraId="6E69F0FD" w14:textId="77777777" w:rsidR="002C058E"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Nie dopuszcza się sk</w:t>
      </w:r>
      <w:r w:rsidR="008708DF" w:rsidRPr="00B53EF6">
        <w:rPr>
          <w:rFonts w:ascii="Verdana" w:eastAsia="Calibri" w:hAnsi="Verdana" w:cstheme="minorHAnsi"/>
          <w:sz w:val="20"/>
        </w:rPr>
        <w:t>ładania Ofert, które dzielą dane</w:t>
      </w:r>
      <w:r w:rsidRPr="00B53EF6">
        <w:rPr>
          <w:rFonts w:ascii="Verdana" w:eastAsia="Calibri" w:hAnsi="Verdana" w:cstheme="minorHAnsi"/>
          <w:sz w:val="20"/>
        </w:rPr>
        <w:t xml:space="preserve"> części </w:t>
      </w:r>
      <w:r w:rsidR="00EE6215" w:rsidRPr="00B53EF6">
        <w:rPr>
          <w:rFonts w:ascii="Verdana" w:eastAsia="Calibri" w:hAnsi="Verdana" w:cstheme="minorHAnsi"/>
          <w:sz w:val="20"/>
        </w:rPr>
        <w:t xml:space="preserve">Przedmiotu </w:t>
      </w:r>
      <w:r w:rsidRPr="00B53EF6">
        <w:rPr>
          <w:rFonts w:ascii="Verdana" w:eastAsia="Calibri" w:hAnsi="Verdana" w:cstheme="minorHAnsi"/>
          <w:sz w:val="20"/>
        </w:rPr>
        <w:t>Zamówienia</w:t>
      </w:r>
      <w:r w:rsidR="00D62449" w:rsidRPr="00B53EF6">
        <w:rPr>
          <w:rFonts w:ascii="Verdana" w:eastAsia="Calibri" w:hAnsi="Verdana" w:cstheme="minorHAnsi"/>
          <w:sz w:val="20"/>
        </w:rPr>
        <w:t xml:space="preserve"> na mniejsze</w:t>
      </w:r>
      <w:r w:rsidRPr="00B53EF6">
        <w:rPr>
          <w:rFonts w:ascii="Verdana" w:eastAsia="Calibri" w:hAnsi="Verdana" w:cstheme="minorHAnsi"/>
          <w:sz w:val="20"/>
        </w:rPr>
        <w:t xml:space="preserve"> fragmenty lub łączą fragmenty części </w:t>
      </w:r>
      <w:r w:rsidR="00EE6215" w:rsidRPr="00B53EF6">
        <w:rPr>
          <w:rFonts w:ascii="Verdana" w:eastAsia="Calibri" w:hAnsi="Verdana" w:cstheme="minorHAnsi"/>
          <w:sz w:val="20"/>
        </w:rPr>
        <w:t xml:space="preserve">Przedmiotu </w:t>
      </w:r>
      <w:r w:rsidRPr="00B53EF6">
        <w:rPr>
          <w:rFonts w:ascii="Verdana" w:eastAsia="Calibri" w:hAnsi="Verdana" w:cstheme="minorHAnsi"/>
          <w:sz w:val="20"/>
        </w:rPr>
        <w:t>Zamówienia</w:t>
      </w:r>
      <w:r w:rsidR="00D62449" w:rsidRPr="00B53EF6">
        <w:rPr>
          <w:rFonts w:ascii="Verdana" w:eastAsia="Calibri" w:hAnsi="Verdana" w:cstheme="minorHAnsi"/>
          <w:sz w:val="20"/>
        </w:rPr>
        <w:t xml:space="preserve"> z naruszeniem ustalonego podziału na części</w:t>
      </w:r>
      <w:r w:rsidRPr="00B53EF6">
        <w:rPr>
          <w:rFonts w:ascii="Verdana" w:eastAsia="Calibri" w:hAnsi="Verdana" w:cstheme="minorHAnsi"/>
          <w:sz w:val="20"/>
        </w:rPr>
        <w:t>.</w:t>
      </w:r>
    </w:p>
    <w:p w14:paraId="714F141E" w14:textId="5C4A3CD2" w:rsidR="002C058E"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 xml:space="preserve">Wykonawcy mogą złożyć </w:t>
      </w:r>
      <w:r w:rsidR="008B519B" w:rsidRPr="00B53EF6">
        <w:rPr>
          <w:rFonts w:ascii="Verdana" w:eastAsia="Calibri" w:hAnsi="Verdana" w:cstheme="minorHAnsi"/>
          <w:sz w:val="20"/>
        </w:rPr>
        <w:t>O</w:t>
      </w:r>
      <w:r w:rsidRPr="00B53EF6">
        <w:rPr>
          <w:rFonts w:ascii="Verdana" w:eastAsia="Calibri" w:hAnsi="Verdana" w:cstheme="minorHAnsi"/>
          <w:sz w:val="20"/>
        </w:rPr>
        <w:t>fertę na j</w:t>
      </w:r>
      <w:r w:rsidR="00B53EF6" w:rsidRPr="00B53EF6">
        <w:rPr>
          <w:rFonts w:ascii="Verdana" w:eastAsia="Calibri" w:hAnsi="Verdana" w:cstheme="minorHAnsi"/>
          <w:sz w:val="20"/>
        </w:rPr>
        <w:t xml:space="preserve">edną lub </w:t>
      </w:r>
      <w:r w:rsidRPr="00B53EF6">
        <w:rPr>
          <w:rFonts w:ascii="Verdana" w:eastAsia="Calibri" w:hAnsi="Verdana" w:cstheme="minorHAnsi"/>
          <w:sz w:val="20"/>
        </w:rPr>
        <w:t>wszystkie części Przedmiotu Zamówienia. Niedopuszczalne jest złożenie przez Wykonawcę więcej niż jednej oferty</w:t>
      </w:r>
      <w:r w:rsidR="002009EF" w:rsidRPr="00B53EF6">
        <w:rPr>
          <w:rFonts w:ascii="Verdana" w:eastAsia="Calibri" w:hAnsi="Verdana" w:cstheme="minorHAnsi"/>
          <w:sz w:val="20"/>
        </w:rPr>
        <w:t xml:space="preserve"> </w:t>
      </w:r>
      <w:r w:rsidR="001145CB" w:rsidRPr="00B53EF6">
        <w:rPr>
          <w:rFonts w:ascii="Verdana" w:eastAsia="Calibri" w:hAnsi="Verdana" w:cstheme="minorHAnsi"/>
          <w:sz w:val="20"/>
        </w:rPr>
        <w:t>dla</w:t>
      </w:r>
      <w:r w:rsidRPr="00B53EF6">
        <w:rPr>
          <w:rFonts w:ascii="Verdana" w:eastAsia="Calibri" w:hAnsi="Verdana" w:cstheme="minorHAnsi"/>
          <w:sz w:val="20"/>
        </w:rPr>
        <w:t xml:space="preserve"> danej części Przedmiotu Zamówienia. </w:t>
      </w:r>
    </w:p>
    <w:p w14:paraId="01C3A6A2" w14:textId="01B0ECE9" w:rsidR="002C058E"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 xml:space="preserve">Zamawiający dokona odrębnej oceny i wyboru najkorzystniejszej </w:t>
      </w:r>
      <w:r w:rsidR="008521EE" w:rsidRPr="00B53EF6">
        <w:rPr>
          <w:rFonts w:ascii="Verdana" w:eastAsia="Calibri" w:hAnsi="Verdana" w:cstheme="minorHAnsi"/>
          <w:sz w:val="20"/>
        </w:rPr>
        <w:t xml:space="preserve">Oferty </w:t>
      </w:r>
      <w:r w:rsidRPr="00B53EF6">
        <w:rPr>
          <w:rFonts w:ascii="Verdana" w:eastAsia="Calibri" w:hAnsi="Verdana" w:cstheme="minorHAnsi"/>
          <w:sz w:val="20"/>
        </w:rPr>
        <w:t xml:space="preserve">w każdej z części </w:t>
      </w:r>
      <w:r w:rsidR="008B519B" w:rsidRPr="00B53EF6">
        <w:rPr>
          <w:rFonts w:ascii="Verdana" w:eastAsia="Calibri" w:hAnsi="Verdana" w:cstheme="minorHAnsi"/>
          <w:sz w:val="20"/>
        </w:rPr>
        <w:t>Przedmiotu Z</w:t>
      </w:r>
      <w:r w:rsidRPr="00B53EF6">
        <w:rPr>
          <w:rFonts w:ascii="Verdana" w:eastAsia="Calibri" w:hAnsi="Verdana" w:cstheme="minorHAnsi"/>
          <w:sz w:val="20"/>
        </w:rPr>
        <w:t>amówienia osobno.</w:t>
      </w:r>
    </w:p>
    <w:p w14:paraId="21769FB6" w14:textId="29DE54C4" w:rsidR="007976E3" w:rsidRPr="00B53EF6"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53EF6">
        <w:rPr>
          <w:rFonts w:ascii="Verdana" w:eastAsia="Calibri" w:hAnsi="Verdana" w:cstheme="minorHAnsi"/>
          <w:sz w:val="20"/>
        </w:rPr>
        <w:t xml:space="preserve">W przypadku </w:t>
      </w:r>
      <w:r w:rsidR="008B519B" w:rsidRPr="00B53EF6">
        <w:rPr>
          <w:rFonts w:ascii="Verdana" w:eastAsia="Calibri" w:hAnsi="Verdana" w:cstheme="minorHAnsi"/>
          <w:sz w:val="20"/>
        </w:rPr>
        <w:t xml:space="preserve">zaistnienia </w:t>
      </w:r>
      <w:r w:rsidRPr="00B53EF6">
        <w:rPr>
          <w:rFonts w:ascii="Verdana" w:eastAsia="Calibri" w:hAnsi="Verdana" w:cstheme="minorHAnsi"/>
          <w:sz w:val="20"/>
        </w:rPr>
        <w:t xml:space="preserve">okoliczności unieważnienia postępowania </w:t>
      </w:r>
      <w:r w:rsidR="008521EE" w:rsidRPr="00B53EF6">
        <w:rPr>
          <w:rFonts w:ascii="Verdana" w:hAnsi="Verdana" w:cstheme="minorHAnsi"/>
          <w:sz w:val="20"/>
          <w:lang w:eastAsia="pl-PL"/>
        </w:rPr>
        <w:t>zakupowe</w:t>
      </w:r>
      <w:r w:rsidR="008521EE" w:rsidRPr="00B53EF6">
        <w:rPr>
          <w:rFonts w:ascii="Verdana" w:hAnsi="Verdana" w:cstheme="minorHAnsi"/>
          <w:bCs/>
          <w:sz w:val="20"/>
        </w:rPr>
        <w:t xml:space="preserve">go </w:t>
      </w:r>
      <w:r w:rsidR="00C1181B" w:rsidRPr="00B53EF6">
        <w:rPr>
          <w:rFonts w:ascii="Verdana" w:eastAsia="Calibri" w:hAnsi="Verdana" w:cstheme="minorHAnsi"/>
          <w:sz w:val="20"/>
        </w:rPr>
        <w:t xml:space="preserve">w danej części, </w:t>
      </w:r>
      <w:r w:rsidRPr="00B53EF6">
        <w:rPr>
          <w:rFonts w:ascii="Verdana" w:eastAsia="Calibri" w:hAnsi="Verdana" w:cstheme="minorHAnsi"/>
          <w:sz w:val="20"/>
        </w:rPr>
        <w:t xml:space="preserve">Zamawiający unieważni </w:t>
      </w:r>
      <w:r w:rsidR="00CD7678" w:rsidRPr="00B53EF6">
        <w:rPr>
          <w:rFonts w:ascii="Verdana" w:eastAsia="Calibri" w:hAnsi="Verdana" w:cstheme="minorHAnsi"/>
          <w:sz w:val="20"/>
        </w:rPr>
        <w:t>P</w:t>
      </w:r>
      <w:r w:rsidRPr="00B53EF6">
        <w:rPr>
          <w:rFonts w:ascii="Verdana" w:eastAsia="Calibri" w:hAnsi="Verdana" w:cstheme="minorHAnsi"/>
          <w:sz w:val="20"/>
        </w:rPr>
        <w:t xml:space="preserve">ostępowanie </w:t>
      </w:r>
      <w:r w:rsidR="008521EE" w:rsidRPr="00B53EF6">
        <w:rPr>
          <w:rFonts w:ascii="Verdana" w:hAnsi="Verdana" w:cstheme="minorHAnsi"/>
          <w:sz w:val="20"/>
          <w:lang w:eastAsia="pl-PL"/>
        </w:rPr>
        <w:t>zakupowe</w:t>
      </w:r>
      <w:r w:rsidR="008521EE" w:rsidRPr="00B53EF6">
        <w:rPr>
          <w:rFonts w:ascii="Verdana" w:hAnsi="Verdana" w:cstheme="minorHAnsi"/>
          <w:bCs/>
          <w:sz w:val="20"/>
        </w:rPr>
        <w:t xml:space="preserve"> </w:t>
      </w:r>
      <w:r w:rsidRPr="00B53EF6">
        <w:rPr>
          <w:rFonts w:ascii="Verdana" w:eastAsia="Calibri" w:hAnsi="Verdana" w:cstheme="minorHAnsi"/>
          <w:sz w:val="20"/>
        </w:rPr>
        <w:t xml:space="preserve">tylko w </w:t>
      </w:r>
      <w:r w:rsidR="00C1181B" w:rsidRPr="00B53EF6">
        <w:rPr>
          <w:rFonts w:ascii="Verdana" w:eastAsia="Calibri" w:hAnsi="Verdana" w:cstheme="minorHAnsi"/>
          <w:sz w:val="20"/>
        </w:rPr>
        <w:t>tej</w:t>
      </w:r>
      <w:r w:rsidRPr="00B53EF6">
        <w:rPr>
          <w:rFonts w:ascii="Verdana" w:eastAsia="Calibri" w:hAnsi="Verdana" w:cstheme="minorHAnsi"/>
          <w:sz w:val="20"/>
        </w:rPr>
        <w:t xml:space="preserve"> części.</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4D000C09" w14:textId="1E8E6EAB" w:rsidR="007976E3" w:rsidRPr="00B53EF6" w:rsidRDefault="002C058E" w:rsidP="00B53EF6">
      <w:pPr>
        <w:pStyle w:val="Akapitzlist"/>
        <w:numPr>
          <w:ilvl w:val="1"/>
          <w:numId w:val="21"/>
        </w:numPr>
        <w:spacing w:before="120" w:after="120" w:line="240" w:lineRule="auto"/>
        <w:ind w:left="425" w:right="-284" w:hanging="709"/>
        <w:contextualSpacing w:val="0"/>
        <w:rPr>
          <w:rFonts w:ascii="Verdana" w:hAnsi="Verdana" w:cstheme="minorHAnsi"/>
          <w:sz w:val="20"/>
        </w:rPr>
      </w:pPr>
      <w:r w:rsidRPr="00B53EF6">
        <w:rPr>
          <w:rFonts w:ascii="Verdana" w:eastAsia="Calibri" w:hAnsi="Verdana" w:cstheme="minorHAnsi"/>
          <w:sz w:val="20"/>
        </w:rPr>
        <w:t>Zamawiający nie dopuszcza składania Ofert wariantowych</w:t>
      </w:r>
      <w:r w:rsidR="00B53EF6" w:rsidRPr="00B53EF6">
        <w:rPr>
          <w:rFonts w:ascii="Verdana" w:eastAsia="Calibri" w:hAnsi="Verdana" w:cstheme="minorHAnsi"/>
          <w:sz w:val="20"/>
        </w:rPr>
        <w:t>.</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1E7EB9D8" w:rsidR="005817FF" w:rsidRPr="00B53EF6" w:rsidRDefault="002C058E" w:rsidP="006D28BA">
      <w:pPr>
        <w:pStyle w:val="Akapitzlist"/>
        <w:numPr>
          <w:ilvl w:val="1"/>
          <w:numId w:val="23"/>
        </w:numPr>
        <w:spacing w:line="240" w:lineRule="auto"/>
        <w:ind w:left="425" w:right="-284" w:hanging="709"/>
        <w:rPr>
          <w:rFonts w:ascii="Verdana" w:hAnsi="Verdana" w:cstheme="minorHAnsi"/>
          <w:sz w:val="20"/>
        </w:rPr>
      </w:pPr>
      <w:r w:rsidRPr="00B53EF6">
        <w:rPr>
          <w:rFonts w:ascii="Verdana" w:eastAsia="Calibri" w:hAnsi="Verdana" w:cstheme="minorHAnsi"/>
          <w:sz w:val="20"/>
        </w:rPr>
        <w:t>Zamawiający nie przewiduje zawarcia Umowy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t>INFORMACJA O PRAWIE OPCJI</w:t>
      </w:r>
      <w:bookmarkEnd w:id="117"/>
    </w:p>
    <w:p w14:paraId="1330F1F8" w14:textId="0D8982CF" w:rsidR="00302E46" w:rsidRPr="00B53EF6" w:rsidRDefault="00B53EF6" w:rsidP="00B53EF6">
      <w:pPr>
        <w:pStyle w:val="Akapitzlist"/>
        <w:numPr>
          <w:ilvl w:val="1"/>
          <w:numId w:val="21"/>
        </w:numPr>
        <w:spacing w:before="120" w:after="120" w:line="240" w:lineRule="auto"/>
        <w:ind w:left="426" w:right="-284" w:hanging="710"/>
        <w:rPr>
          <w:rFonts w:ascii="Verdana" w:hAnsi="Verdana" w:cstheme="minorHAnsi"/>
          <w:kern w:val="28"/>
          <w:sz w:val="20"/>
          <w:lang w:val="en-GB"/>
        </w:rPr>
      </w:pPr>
      <w:r>
        <w:rPr>
          <w:rFonts w:ascii="Verdana" w:hAnsi="Verdana" w:cstheme="minorHAnsi"/>
          <w:sz w:val="20"/>
        </w:rPr>
        <w:t>Zamawiają</w:t>
      </w:r>
      <w:r w:rsidR="00FC0566" w:rsidRPr="00B53EF6">
        <w:rPr>
          <w:rFonts w:ascii="Verdana" w:hAnsi="Verdana" w:cstheme="minorHAnsi"/>
          <w:sz w:val="20"/>
        </w:rPr>
        <w:t>cy nie przewiduje prawa opcji</w:t>
      </w:r>
      <w:bookmarkStart w:id="118" w:name="_Toc122344714"/>
      <w:bookmarkStart w:id="119" w:name="_Toc122344722"/>
      <w:bookmarkEnd w:id="118"/>
      <w:bookmarkEnd w:id="119"/>
      <w:r w:rsidRPr="00B53EF6">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0" w:name="_Toc122344724"/>
      <w:r w:rsidRPr="00FB28DD">
        <w:rPr>
          <w:rFonts w:ascii="Verdana" w:eastAsia="Calibri" w:hAnsi="Verdana" w:cstheme="minorHAnsi"/>
          <w:kern w:val="0"/>
          <w:sz w:val="20"/>
          <w:lang w:val="pl-PL"/>
        </w:rPr>
        <w:t>Miejsce realizacji Zamówienia</w:t>
      </w:r>
      <w:bookmarkEnd w:id="120"/>
    </w:p>
    <w:p w14:paraId="6FF3434C" w14:textId="48CE7842" w:rsidR="0050704E" w:rsidRPr="0050704E" w:rsidRDefault="0050704E" w:rsidP="0050704E">
      <w:pPr>
        <w:pStyle w:val="Nagwek2"/>
        <w:suppressAutoHyphens/>
        <w:spacing w:before="120" w:after="120" w:line="240" w:lineRule="auto"/>
        <w:ind w:firstLine="425"/>
        <w:rPr>
          <w:rFonts w:ascii="Verdana" w:hAnsi="Verdana" w:cstheme="minorHAnsi"/>
          <w:b w:val="0"/>
          <w:sz w:val="20"/>
          <w:lang w:val="pl-PL"/>
        </w:rPr>
      </w:pPr>
      <w:r>
        <w:rPr>
          <w:rFonts w:ascii="Verdana" w:hAnsi="Verdana" w:cstheme="minorHAnsi"/>
          <w:b w:val="0"/>
          <w:sz w:val="20"/>
          <w:lang w:val="pl-PL"/>
        </w:rPr>
        <w:t>PGE</w:t>
      </w:r>
      <w:r w:rsidRPr="0050704E">
        <w:rPr>
          <w:rFonts w:ascii="Verdana" w:hAnsi="Verdana" w:cstheme="minorHAnsi"/>
          <w:b w:val="0"/>
          <w:sz w:val="20"/>
          <w:lang w:val="pl-PL"/>
        </w:rPr>
        <w:t xml:space="preserve"> Energia Ciepła S.A. Oddział </w:t>
      </w:r>
      <w:r>
        <w:rPr>
          <w:rFonts w:ascii="Verdana" w:hAnsi="Verdana" w:cstheme="minorHAnsi"/>
          <w:b w:val="0"/>
          <w:sz w:val="20"/>
          <w:lang w:val="pl-PL"/>
        </w:rPr>
        <w:t>w</w:t>
      </w:r>
      <w:r w:rsidRPr="0050704E">
        <w:rPr>
          <w:rFonts w:ascii="Verdana" w:hAnsi="Verdana" w:cstheme="minorHAnsi"/>
          <w:b w:val="0"/>
          <w:sz w:val="20"/>
          <w:lang w:val="pl-PL"/>
        </w:rPr>
        <w:t xml:space="preserve"> Szczecinie</w:t>
      </w:r>
      <w:r>
        <w:rPr>
          <w:rFonts w:ascii="Verdana" w:hAnsi="Verdana" w:cstheme="minorHAnsi"/>
          <w:b w:val="0"/>
          <w:sz w:val="20"/>
          <w:lang w:val="pl-PL"/>
        </w:rPr>
        <w:t xml:space="preserve">, </w:t>
      </w:r>
      <w:r w:rsidRPr="0050704E">
        <w:rPr>
          <w:rFonts w:ascii="Verdana" w:hAnsi="Verdana" w:cstheme="minorHAnsi"/>
          <w:b w:val="0"/>
          <w:sz w:val="20"/>
          <w:lang w:val="pl-PL"/>
        </w:rPr>
        <w:t>U</w:t>
      </w:r>
      <w:r>
        <w:rPr>
          <w:rFonts w:ascii="Verdana" w:hAnsi="Verdana" w:cstheme="minorHAnsi"/>
          <w:b w:val="0"/>
          <w:sz w:val="20"/>
          <w:lang w:val="pl-PL"/>
        </w:rPr>
        <w:t>l</w:t>
      </w:r>
      <w:r w:rsidRPr="0050704E">
        <w:rPr>
          <w:rFonts w:ascii="Verdana" w:hAnsi="Verdana" w:cstheme="minorHAnsi"/>
          <w:b w:val="0"/>
          <w:sz w:val="20"/>
          <w:lang w:val="pl-PL"/>
        </w:rPr>
        <w:t>. Gdańska 34a</w:t>
      </w:r>
      <w:r>
        <w:rPr>
          <w:rFonts w:ascii="Verdana" w:hAnsi="Verdana" w:cstheme="minorHAnsi"/>
          <w:b w:val="0"/>
          <w:sz w:val="20"/>
          <w:lang w:val="pl-PL"/>
        </w:rPr>
        <w:t xml:space="preserve">, </w:t>
      </w:r>
      <w:r w:rsidRPr="0050704E">
        <w:rPr>
          <w:rFonts w:ascii="Verdana" w:hAnsi="Verdana" w:cstheme="minorHAnsi"/>
          <w:b w:val="0"/>
          <w:sz w:val="20"/>
          <w:lang w:val="pl-PL"/>
        </w:rPr>
        <w:t>70-661 Szczecin</w:t>
      </w:r>
    </w:p>
    <w:p w14:paraId="6D3817CC" w14:textId="6269A00F" w:rsidR="00F24592" w:rsidRPr="00B6439E" w:rsidRDefault="0050704E" w:rsidP="0050704E">
      <w:pPr>
        <w:pStyle w:val="Nagwek2"/>
        <w:keepNext w:val="0"/>
        <w:keepLines w:val="0"/>
        <w:suppressAutoHyphens/>
        <w:spacing w:before="120" w:after="120" w:line="240" w:lineRule="auto"/>
        <w:ind w:firstLine="425"/>
        <w:rPr>
          <w:rFonts w:ascii="Verdana" w:hAnsi="Verdana" w:cstheme="minorHAnsi"/>
          <w:b w:val="0"/>
          <w:sz w:val="20"/>
          <w:lang w:val="pl-PL"/>
        </w:rPr>
      </w:pPr>
      <w:r w:rsidRPr="0050704E">
        <w:rPr>
          <w:rFonts w:ascii="Verdana" w:hAnsi="Verdana" w:cstheme="minorHAnsi"/>
          <w:b w:val="0"/>
          <w:sz w:val="20"/>
          <w:lang w:val="pl-PL"/>
        </w:rPr>
        <w:t>Magazyn G201</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1" w:name="_Toc122344744"/>
      <w:r w:rsidRPr="009273F4">
        <w:rPr>
          <w:rFonts w:ascii="Verdana" w:hAnsi="Verdana" w:cstheme="minorHAnsi"/>
          <w:caps w:val="0"/>
          <w:kern w:val="0"/>
          <w:sz w:val="20"/>
          <w:lang w:val="pl-PL"/>
        </w:rPr>
        <w:t>TERMIN WYKONANIA ZAMÓWIENIA</w:t>
      </w:r>
      <w:bookmarkStart w:id="122" w:name="_Toc122344745"/>
      <w:bookmarkEnd w:id="121"/>
    </w:p>
    <w:p w14:paraId="65D4A6CA" w14:textId="5C3AD719" w:rsidR="00E90787" w:rsidRPr="00B6439E"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b w:val="0"/>
          <w:caps w:val="0"/>
          <w:sz w:val="20"/>
          <w:lang w:val="pl-PL"/>
        </w:rPr>
      </w:pPr>
      <w:r w:rsidRPr="00B6439E">
        <w:rPr>
          <w:rFonts w:ascii="Verdana" w:hAnsi="Verdana" w:cstheme="minorHAnsi"/>
          <w:b w:val="0"/>
          <w:caps w:val="0"/>
          <w:sz w:val="20"/>
          <w:lang w:val="pl-PL"/>
        </w:rPr>
        <w:t>Zamówienie będzie realizowane</w:t>
      </w:r>
      <w:bookmarkEnd w:id="122"/>
      <w:r w:rsidR="00B6439E" w:rsidRPr="00B6439E">
        <w:rPr>
          <w:rFonts w:ascii="Verdana" w:hAnsi="Verdana" w:cstheme="minorHAnsi"/>
          <w:b w:val="0"/>
          <w:caps w:val="0"/>
          <w:sz w:val="20"/>
          <w:lang w:val="pl-PL"/>
        </w:rPr>
        <w:t xml:space="preserve"> w terminie:</w:t>
      </w:r>
    </w:p>
    <w:p w14:paraId="22E60F6F" w14:textId="57BCF8EF" w:rsidR="00B6439E" w:rsidRPr="00B6439E" w:rsidRDefault="00B6439E" w:rsidP="00B6439E">
      <w:pPr>
        <w:ind w:firstLine="567"/>
        <w:rPr>
          <w:rFonts w:ascii="Verdana" w:eastAsia="Calibri" w:hAnsi="Verdana" w:cstheme="minorHAnsi"/>
          <w:sz w:val="20"/>
        </w:rPr>
      </w:pPr>
      <w:r>
        <w:rPr>
          <w:rFonts w:ascii="Verdana" w:eastAsia="Calibri" w:hAnsi="Verdana" w:cstheme="minorHAnsi"/>
          <w:sz w:val="20"/>
        </w:rPr>
        <w:t>d</w:t>
      </w:r>
      <w:r w:rsidRPr="00B6439E">
        <w:rPr>
          <w:rFonts w:ascii="Verdana" w:eastAsia="Calibri" w:hAnsi="Verdana" w:cstheme="minorHAnsi"/>
          <w:sz w:val="20"/>
        </w:rPr>
        <w:t>la części 1:</w:t>
      </w:r>
      <w:r>
        <w:rPr>
          <w:rFonts w:ascii="Verdana" w:eastAsia="Calibri" w:hAnsi="Verdana" w:cstheme="minorHAnsi"/>
          <w:sz w:val="20"/>
        </w:rPr>
        <w:t xml:space="preserve"> do </w:t>
      </w:r>
      <w:r w:rsidR="0050704E">
        <w:rPr>
          <w:rFonts w:ascii="Verdana" w:eastAsia="Calibri" w:hAnsi="Verdana" w:cstheme="minorHAnsi"/>
          <w:sz w:val="20"/>
        </w:rPr>
        <w:t>20</w:t>
      </w:r>
      <w:r>
        <w:rPr>
          <w:rFonts w:ascii="Verdana" w:eastAsia="Calibri" w:hAnsi="Verdana" w:cstheme="minorHAnsi"/>
          <w:sz w:val="20"/>
        </w:rPr>
        <w:t xml:space="preserve"> tygodni od dnia podpisania Zamówienia przez Zamawiającego</w:t>
      </w:r>
      <w:r w:rsidR="00BF4ED2">
        <w:rPr>
          <w:rFonts w:ascii="Verdana" w:eastAsia="Calibri" w:hAnsi="Verdana" w:cstheme="minorHAnsi"/>
          <w:sz w:val="20"/>
        </w:rPr>
        <w:t>,</w:t>
      </w:r>
    </w:p>
    <w:p w14:paraId="29BC4E51" w14:textId="1D7252BA" w:rsidR="00B6439E" w:rsidRPr="00B6439E" w:rsidRDefault="00B6439E" w:rsidP="00B6439E">
      <w:pPr>
        <w:ind w:firstLine="567"/>
        <w:rPr>
          <w:rFonts w:ascii="Verdana" w:eastAsia="Calibri" w:hAnsi="Verdana" w:cstheme="minorHAnsi"/>
          <w:sz w:val="20"/>
        </w:rPr>
      </w:pPr>
      <w:r>
        <w:rPr>
          <w:rFonts w:ascii="Verdana" w:eastAsia="Calibri" w:hAnsi="Verdana" w:cstheme="minorHAnsi"/>
          <w:sz w:val="20"/>
        </w:rPr>
        <w:lastRenderedPageBreak/>
        <w:t>d</w:t>
      </w:r>
      <w:r w:rsidRPr="00B6439E">
        <w:rPr>
          <w:rFonts w:ascii="Verdana" w:eastAsia="Calibri" w:hAnsi="Verdana" w:cstheme="minorHAnsi"/>
          <w:sz w:val="20"/>
        </w:rPr>
        <w:t>la części 2:</w:t>
      </w:r>
      <w:r w:rsidR="00BF4ED2">
        <w:rPr>
          <w:rFonts w:ascii="Verdana" w:eastAsia="Calibri" w:hAnsi="Verdana" w:cstheme="minorHAnsi"/>
          <w:sz w:val="20"/>
        </w:rPr>
        <w:t xml:space="preserve"> do </w:t>
      </w:r>
      <w:r w:rsidR="0050704E">
        <w:rPr>
          <w:rFonts w:ascii="Verdana" w:eastAsia="Calibri" w:hAnsi="Verdana" w:cstheme="minorHAnsi"/>
          <w:sz w:val="20"/>
        </w:rPr>
        <w:t>6</w:t>
      </w:r>
      <w:r w:rsidR="00BF4ED2">
        <w:rPr>
          <w:rFonts w:ascii="Verdana" w:eastAsia="Calibri" w:hAnsi="Verdana" w:cstheme="minorHAnsi"/>
          <w:sz w:val="20"/>
        </w:rPr>
        <w:t xml:space="preserve"> tygodni</w:t>
      </w:r>
      <w:r>
        <w:rPr>
          <w:rFonts w:ascii="Verdana" w:eastAsia="Calibri" w:hAnsi="Verdana" w:cstheme="minorHAnsi"/>
          <w:sz w:val="20"/>
        </w:rPr>
        <w:t xml:space="preserve"> od dnia podpisania Zamówienia przez Zamawiającego</w:t>
      </w:r>
      <w:r w:rsidR="00BF4ED2">
        <w:rPr>
          <w:rFonts w:ascii="Verdana" w:eastAsia="Calibri" w:hAnsi="Verdana" w:cstheme="minorHAnsi"/>
          <w:sz w:val="20"/>
        </w:rPr>
        <w:t>.</w:t>
      </w:r>
    </w:p>
    <w:p w14:paraId="2E004852" w14:textId="7D9F025E"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w:t>
      </w:r>
      <w:r w:rsidRPr="00B6439E">
        <w:rPr>
          <w:rFonts w:ascii="Verdana" w:eastAsia="Calibri" w:hAnsi="Verdana" w:cstheme="minorHAnsi"/>
          <w:sz w:val="20"/>
        </w:rPr>
        <w:t xml:space="preserve">poszczególnych </w:t>
      </w:r>
      <w:r w:rsidR="00FF326B" w:rsidRPr="00B6439E">
        <w:rPr>
          <w:rFonts w:ascii="Verdana" w:eastAsia="Calibri" w:hAnsi="Verdana" w:cstheme="minorHAnsi"/>
          <w:sz w:val="20"/>
        </w:rPr>
        <w:t>prac</w:t>
      </w:r>
      <w:r w:rsidRPr="00B6439E">
        <w:rPr>
          <w:rFonts w:ascii="Verdana" w:eastAsia="Calibri" w:hAnsi="Verdana" w:cstheme="minorHAnsi"/>
          <w:sz w:val="20"/>
        </w:rPr>
        <w:t xml:space="preserve"> w ramach wykonania przedmiotu Zamówienia określa</w:t>
      </w:r>
      <w:r w:rsidR="00B6439E">
        <w:rPr>
          <w:rFonts w:ascii="Verdana" w:eastAsia="Calibri" w:hAnsi="Verdana" w:cstheme="minorHAnsi"/>
          <w:sz w:val="20"/>
        </w:rPr>
        <w:t>ją</w:t>
      </w:r>
      <w:r w:rsidRPr="00B6439E">
        <w:rPr>
          <w:rFonts w:ascii="Verdana" w:eastAsia="Calibri" w:hAnsi="Verdana" w:cstheme="minorHAnsi"/>
          <w:sz w:val="20"/>
        </w:rPr>
        <w:t xml:space="preserve"> </w:t>
      </w:r>
      <w:r w:rsidR="00B6439E">
        <w:rPr>
          <w:rFonts w:ascii="Verdana" w:eastAsia="Calibri" w:hAnsi="Verdana" w:cstheme="minorHAnsi"/>
          <w:sz w:val="20"/>
        </w:rPr>
        <w:t>Ogólne Warunki Zamówienia</w:t>
      </w:r>
      <w:r w:rsidRPr="00B6439E">
        <w:rPr>
          <w:rFonts w:ascii="Verdana" w:eastAsia="Calibri" w:hAnsi="Verdana" w:cstheme="minorHAnsi"/>
          <w:sz w:val="20"/>
        </w:rPr>
        <w:t>, któr</w:t>
      </w:r>
      <w:r w:rsidR="00B6439E">
        <w:rPr>
          <w:rFonts w:ascii="Verdana" w:eastAsia="Calibri" w:hAnsi="Verdana" w:cstheme="minorHAnsi"/>
          <w:sz w:val="20"/>
        </w:rPr>
        <w:t>ych</w:t>
      </w:r>
      <w:r w:rsidRPr="00B6439E">
        <w:rPr>
          <w:rFonts w:ascii="Verdana" w:eastAsia="Calibri" w:hAnsi="Verdana" w:cstheme="minorHAnsi"/>
          <w:sz w:val="20"/>
        </w:rPr>
        <w:t xml:space="preserve"> wzór stanowi Załącznik</w:t>
      </w:r>
      <w:r w:rsidRPr="002A6CA3">
        <w:rPr>
          <w:rFonts w:ascii="Verdana" w:eastAsia="Calibri" w:hAnsi="Verdana" w:cstheme="minorHAnsi"/>
          <w:sz w:val="20"/>
        </w:rPr>
        <w:t xml:space="preserve">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3" w:name="_Toc122344746"/>
      <w:r w:rsidRPr="002A6CA3">
        <w:rPr>
          <w:rFonts w:ascii="Verdana" w:eastAsia="Calibri" w:hAnsi="Verdana" w:cstheme="minorHAnsi"/>
          <w:caps w:val="0"/>
          <w:kern w:val="0"/>
          <w:sz w:val="20"/>
          <w:lang w:val="pl-PL"/>
        </w:rPr>
        <w:t>WIZJA LOKALNA</w:t>
      </w:r>
      <w:bookmarkEnd w:id="123"/>
    </w:p>
    <w:p w14:paraId="14AC0CB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3ACD521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75571D19" w14:textId="1F070CCF" w:rsidR="00332AC1" w:rsidRPr="00995A2F" w:rsidRDefault="00995A2F" w:rsidP="00995A2F">
      <w:pPr>
        <w:pStyle w:val="Tekstpodstawowy"/>
        <w:numPr>
          <w:ilvl w:val="1"/>
          <w:numId w:val="21"/>
        </w:numPr>
        <w:spacing w:after="0" w:line="264" w:lineRule="auto"/>
        <w:ind w:left="425" w:right="-284" w:hanging="709"/>
        <w:rPr>
          <w:rFonts w:ascii="Verdana" w:hAnsi="Verdana" w:cstheme="minorHAnsi"/>
          <w:b/>
          <w:sz w:val="20"/>
        </w:rPr>
      </w:pPr>
      <w:bookmarkStart w:id="124" w:name="_Toc51166117"/>
      <w:r w:rsidRPr="00995A2F">
        <w:rPr>
          <w:rFonts w:ascii="Verdana" w:eastAsia="Calibri" w:hAnsi="Verdana" w:cstheme="minorHAnsi"/>
          <w:sz w:val="20"/>
        </w:rPr>
        <w:t xml:space="preserve">Zamawiający nie przewiduje przeprowadzenia wizji lokalnej. </w:t>
      </w:r>
      <w:bookmarkEnd w:id="124"/>
    </w:p>
    <w:p w14:paraId="0D27E8A1" w14:textId="7634A2D7" w:rsidR="00492F12" w:rsidRPr="00995A2F" w:rsidRDefault="000B47DF" w:rsidP="00995A2F">
      <w:pPr>
        <w:pStyle w:val="Nagwek1"/>
        <w:keepLines w:val="0"/>
        <w:numPr>
          <w:ilvl w:val="0"/>
          <w:numId w:val="21"/>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25" w:name="_Toc122344751"/>
      <w:r w:rsidRPr="00995A2F">
        <w:rPr>
          <w:rFonts w:ascii="Verdana" w:eastAsia="Calibri" w:hAnsi="Verdana" w:cstheme="minorHAnsi"/>
          <w:caps w:val="0"/>
          <w:kern w:val="0"/>
          <w:sz w:val="20"/>
          <w:lang w:val="pl-PL"/>
        </w:rPr>
        <w:t>PODWYKONAWCY</w:t>
      </w:r>
      <w:bookmarkEnd w:id="125"/>
    </w:p>
    <w:p w14:paraId="7E2E2EAE" w14:textId="4B7C7D1D" w:rsidR="000D21E1" w:rsidRPr="00B6439E"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B6439E">
        <w:rPr>
          <w:rFonts w:ascii="Verdana" w:eastAsia="Calibri" w:hAnsi="Verdana" w:cstheme="minorHAnsi"/>
          <w:sz w:val="20"/>
        </w:rPr>
        <w:t xml:space="preserve">Zamawiający nie zastrzega obowiązku osobistego wykonania przez Wykonawcę </w:t>
      </w:r>
      <w:r w:rsidR="00212F9B" w:rsidRPr="00B6439E">
        <w:rPr>
          <w:rFonts w:ascii="Verdana" w:eastAsia="Calibri" w:hAnsi="Verdana" w:cstheme="minorHAnsi"/>
          <w:sz w:val="20"/>
        </w:rPr>
        <w:t xml:space="preserve">kluczowych </w:t>
      </w:r>
      <w:r w:rsidR="006330BC" w:rsidRPr="00B6439E">
        <w:rPr>
          <w:rFonts w:ascii="Verdana" w:eastAsia="Calibri" w:hAnsi="Verdana" w:cstheme="minorHAnsi"/>
          <w:sz w:val="20"/>
        </w:rPr>
        <w:t>zadań</w:t>
      </w:r>
      <w:r w:rsidRPr="00B6439E">
        <w:rPr>
          <w:rFonts w:ascii="Verdana" w:eastAsia="Calibri" w:hAnsi="Verdana" w:cstheme="minorHAnsi"/>
          <w:sz w:val="20"/>
        </w:rPr>
        <w:t xml:space="preserve">. </w:t>
      </w:r>
    </w:p>
    <w:p w14:paraId="4CC1B7A8" w14:textId="31364804" w:rsidR="000D21E1" w:rsidRPr="00B6439E"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B6439E">
        <w:rPr>
          <w:rFonts w:ascii="Verdana" w:eastAsia="Calibri" w:hAnsi="Verdana" w:cstheme="minorHAnsi"/>
          <w:sz w:val="20"/>
        </w:rPr>
        <w:t>Wykonawca może powierzyć wykonanie części Przedm</w:t>
      </w:r>
      <w:r w:rsidR="009273F4" w:rsidRPr="00B6439E">
        <w:rPr>
          <w:rFonts w:ascii="Verdana" w:eastAsia="Calibri" w:hAnsi="Verdana" w:cstheme="minorHAnsi"/>
          <w:sz w:val="20"/>
        </w:rPr>
        <w:t>iotu Zamówienia Podwykonawcy, z </w:t>
      </w:r>
      <w:r w:rsidRPr="00B6439E">
        <w:rPr>
          <w:rFonts w:ascii="Verdana" w:eastAsia="Calibri" w:hAnsi="Verdana" w:cstheme="minorHAnsi"/>
          <w:sz w:val="20"/>
        </w:rPr>
        <w:t>zastrzeżeniem pkt 12.1 SWZ</w:t>
      </w:r>
      <w:r w:rsidR="00B6439E" w:rsidRPr="00B6439E">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6" w:name="_Toc122344752"/>
      <w:r w:rsidRPr="002A6CA3">
        <w:rPr>
          <w:rFonts w:ascii="Verdana" w:eastAsia="Calibri" w:hAnsi="Verdana" w:cstheme="minorHAnsi"/>
          <w:caps w:val="0"/>
          <w:color w:val="000000"/>
          <w:kern w:val="0"/>
          <w:sz w:val="20"/>
          <w:lang w:val="pl-PL"/>
        </w:rPr>
        <w:t>WYKONAWCY WSPÓLNIE UBIEGAJĄCY SIĘ O ZAMÓWIENIE</w:t>
      </w:r>
      <w:bookmarkEnd w:id="126"/>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7" w:name="_Toc161208958"/>
      <w:bookmarkStart w:id="128" w:name="_Toc243294544"/>
      <w:bookmarkStart w:id="129" w:name="_Toc489350392"/>
      <w:bookmarkStart w:id="130" w:name="_Toc515896284"/>
      <w:bookmarkStart w:id="131" w:name="_Toc122344753"/>
      <w:r w:rsidRPr="002A6CA3">
        <w:rPr>
          <w:rFonts w:ascii="Verdana" w:eastAsia="Calibri" w:hAnsi="Verdana" w:cstheme="minorHAnsi"/>
          <w:kern w:val="0"/>
          <w:sz w:val="20"/>
          <w:lang w:val="pl-PL"/>
        </w:rPr>
        <w:t>WARUNKI UDZIAŁU W POSTĘPOWANIU</w:t>
      </w:r>
      <w:bookmarkEnd w:id="127"/>
      <w:bookmarkEnd w:id="128"/>
      <w:r w:rsidRPr="002A6CA3">
        <w:rPr>
          <w:rFonts w:ascii="Verdana" w:eastAsia="Calibri" w:hAnsi="Verdana" w:cstheme="minorHAnsi"/>
          <w:kern w:val="0"/>
          <w:sz w:val="20"/>
          <w:lang w:val="pl-PL"/>
        </w:rPr>
        <w:t xml:space="preserve"> ORAZ PODSTAWY WYKLUCZENIA</w:t>
      </w:r>
      <w:bookmarkEnd w:id="129"/>
      <w:bookmarkEnd w:id="130"/>
      <w:bookmarkEnd w:id="131"/>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2" w:name="_Toc122344754"/>
      <w:r w:rsidRPr="002A6CA3">
        <w:rPr>
          <w:rFonts w:ascii="Verdana" w:hAnsi="Verdana" w:cstheme="minorHAnsi"/>
          <w:spacing w:val="-3"/>
          <w:sz w:val="20"/>
          <w:lang w:eastAsia="pl-PL"/>
        </w:rPr>
        <w:t xml:space="preserve">Wykonawca podlega wykluczeniu jeżeli: </w:t>
      </w:r>
      <w:bookmarkEnd w:id="132"/>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3"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3"/>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4" w:name="_Toc122344756"/>
      <w:r w:rsidRPr="002A6CA3">
        <w:rPr>
          <w:rFonts w:ascii="Verdana" w:hAnsi="Verdana" w:cstheme="minorHAnsi"/>
          <w:sz w:val="20"/>
        </w:rPr>
        <w:t xml:space="preserve">zalega z uiszczeniem podatków, opłat lub składek na ubezpieczenie społeczne lub zdrowotne, chyba że wykonawca przed upływem składania wniosków o dopuszczenie do udziału w postepowaniu lub Ofert dokonał płatności należnych podatków, opłat lub składek co będzie </w:t>
      </w:r>
      <w:r w:rsidRPr="002A6CA3">
        <w:rPr>
          <w:rFonts w:ascii="Verdana" w:hAnsi="Verdana" w:cstheme="minorHAnsi"/>
          <w:sz w:val="20"/>
        </w:rPr>
        <w:lastRenderedPageBreak/>
        <w:t>w stanie wykazać Zamawiającemu,</w:t>
      </w:r>
      <w:bookmarkEnd w:id="134"/>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5"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5"/>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6"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6"/>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7"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7"/>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8"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8"/>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39" w:name="_Toc122344761"/>
      <w:r w:rsidRPr="002A6CA3">
        <w:rPr>
          <w:rFonts w:ascii="Verdana" w:hAnsi="Verdana" w:cs="Arial"/>
          <w:sz w:val="20"/>
        </w:rPr>
        <w:t>Wykluczenie Wykonawcy następuje na okres, na jaki został prawomocnie orzeczony zakaz ubiegania się o zamówienia publiczne.</w:t>
      </w:r>
      <w:bookmarkEnd w:id="139"/>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0"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 xml:space="preserve">szczególności jeżeli należąc do tej samej grupy kapitałowej w rozumieniu ustawy z dnia </w:t>
      </w:r>
      <w:r w:rsidRPr="002A6CA3">
        <w:rPr>
          <w:rFonts w:ascii="Verdana" w:hAnsi="Verdana" w:cs="Arial"/>
          <w:sz w:val="20"/>
        </w:rPr>
        <w:lastRenderedPageBreak/>
        <w:t>16 lutego 2007 r. o ochronie konkurencji i konsumentów, złożyli Oferty, chyba że wykażą, że przygotowali Oferty niezależnie od siebie</w:t>
      </w:r>
      <w:r w:rsidR="003E1204" w:rsidRPr="002A6CA3">
        <w:rPr>
          <w:rFonts w:ascii="Verdana" w:hAnsi="Verdana" w:cs="Arial"/>
          <w:sz w:val="20"/>
        </w:rPr>
        <w:t>.</w:t>
      </w:r>
      <w:bookmarkEnd w:id="140"/>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1"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1"/>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2"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2"/>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3" w:name="_Toc122344765"/>
      <w:r w:rsidRPr="002A6CA3">
        <w:rPr>
          <w:rFonts w:ascii="Verdana" w:hAnsi="Verdana" w:cs="Arial"/>
          <w:sz w:val="20"/>
        </w:rPr>
        <w:t>Wykluczenie Wykonawcy następuje przez okres 3 lat od zaistnienia zdarzenia będącego podstawą wykluczenia.</w:t>
      </w:r>
      <w:bookmarkEnd w:id="143"/>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4"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4"/>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5"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5"/>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6"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6"/>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7"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7"/>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8"/>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49"/>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72"/>
      <w:r w:rsidRPr="009273F4">
        <w:rPr>
          <w:rFonts w:ascii="Verdana" w:hAnsi="Verdana" w:cs="Arial"/>
          <w:sz w:val="20"/>
        </w:rPr>
        <w:t>Jest Wykonawcą z udziałem:</w:t>
      </w:r>
      <w:bookmarkEnd w:id="150"/>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lastRenderedPageBreak/>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38FFC1DA"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00BC4B9A">
        <w:rPr>
          <w:rFonts w:ascii="Verdana" w:eastAsia="Calibri" w:hAnsi="Verdana" w:cstheme="minorHAnsi"/>
          <w:sz w:val="20"/>
        </w:rPr>
        <w:t>- w tym podwykonawców lub dostawców</w:t>
      </w:r>
      <w:r w:rsidRPr="002A6CA3">
        <w:rPr>
          <w:rFonts w:ascii="Verdana" w:eastAsia="Calibri" w:hAnsi="Verdana" w:cstheme="minorHAnsi"/>
          <w:sz w:val="20"/>
        </w:rPr>
        <w:t>,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1"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1"/>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46D1ECC9" w:rsidR="00B02314" w:rsidRPr="00BA2EE9"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7EC19DE5" w14:textId="07D9E704" w:rsidR="00BA2EE9" w:rsidRPr="00954D3D" w:rsidRDefault="00BA2EE9" w:rsidP="00954D3D">
      <w:pPr>
        <w:spacing w:line="240" w:lineRule="auto"/>
        <w:ind w:right="-284"/>
        <w:rPr>
          <w:rFonts w:ascii="Verdana" w:hAnsi="Verdana" w:cstheme="minorHAnsi"/>
          <w:sz w:val="20"/>
        </w:rPr>
      </w:pPr>
    </w:p>
    <w:p w14:paraId="27E43ACA" w14:textId="09367009" w:rsidR="00921E5C" w:rsidRPr="002A6CA3" w:rsidRDefault="00BA2EE9" w:rsidP="00492F12">
      <w:pPr>
        <w:pStyle w:val="Akapitzlist"/>
        <w:spacing w:line="240" w:lineRule="auto"/>
        <w:ind w:left="1117" w:right="-283"/>
        <w:rPr>
          <w:rFonts w:ascii="Verdana" w:hAnsi="Verdana" w:cstheme="minorHAnsi"/>
          <w:color w:val="000000"/>
          <w:sz w:val="20"/>
          <w:highlight w:val="cyan"/>
        </w:rPr>
      </w:pPr>
      <w:r w:rsidRPr="00954D3D">
        <w:rPr>
          <w:rFonts w:ascii="Verdana" w:hAnsi="Verdana" w:cstheme="minorHAnsi"/>
          <w:color w:val="000000"/>
          <w:sz w:val="20"/>
        </w:rPr>
        <w:t xml:space="preserve">  </w:t>
      </w:r>
      <w:r w:rsidR="00954D3D">
        <w:rPr>
          <w:rFonts w:ascii="Verdana" w:hAnsi="Verdana" w:cstheme="minorHAnsi"/>
          <w:color w:val="000000"/>
          <w:sz w:val="20"/>
        </w:rPr>
        <w:t xml:space="preserve">  </w:t>
      </w:r>
      <w:r w:rsidRPr="00954D3D">
        <w:rPr>
          <w:rFonts w:ascii="Verdana" w:hAnsi="Verdana" w:cstheme="minorHAnsi"/>
          <w:color w:val="000000"/>
          <w:sz w:val="20"/>
        </w:rPr>
        <w:t xml:space="preserve"> </w:t>
      </w:r>
      <w:r w:rsidR="00DC3866" w:rsidRPr="00954D3D">
        <w:rPr>
          <w:rFonts w:ascii="Verdana" w:hAnsi="Verdana" w:cstheme="minorHAnsi"/>
          <w:color w:val="000000"/>
          <w:sz w:val="20"/>
        </w:rPr>
        <w:t>Zamawiający nie stawia szczególnych wymagań w zakresie spełnienia tego warunku.</w:t>
      </w:r>
    </w:p>
    <w:p w14:paraId="328FDE18" w14:textId="2ED537EE" w:rsidR="00025F2D" w:rsidRPr="002A6CA3" w:rsidRDefault="00025F2D" w:rsidP="00954D3D">
      <w:pPr>
        <w:spacing w:line="240" w:lineRule="auto"/>
        <w:ind w:right="-283"/>
        <w:rPr>
          <w:rFonts w:ascii="Verdana" w:hAnsi="Verdana" w:cstheme="minorHAnsi"/>
          <w:b/>
          <w:color w:val="000000"/>
          <w:sz w:val="20"/>
        </w:rPr>
      </w:pPr>
    </w:p>
    <w:p w14:paraId="5448059A" w14:textId="0ACF1FAB" w:rsidR="00F50732" w:rsidRPr="00954D3D" w:rsidRDefault="0063280E" w:rsidP="00954D3D">
      <w:pPr>
        <w:pStyle w:val="Akapitzlist"/>
        <w:numPr>
          <w:ilvl w:val="2"/>
          <w:numId w:val="89"/>
        </w:numPr>
        <w:spacing w:line="240" w:lineRule="auto"/>
        <w:ind w:left="1418" w:right="-284" w:hanging="1021"/>
        <w:rPr>
          <w:rFonts w:ascii="Verdana" w:eastAsia="Calibri" w:hAnsi="Verdana" w:cstheme="minorHAnsi"/>
          <w:b/>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503470DD" w:rsidR="00DC3866" w:rsidRPr="002A6CA3" w:rsidRDefault="00954D3D" w:rsidP="00492F12">
      <w:pPr>
        <w:pStyle w:val="Akapitzlist"/>
        <w:spacing w:before="120" w:line="240" w:lineRule="auto"/>
        <w:ind w:left="1117" w:right="-283"/>
        <w:rPr>
          <w:rFonts w:ascii="Verdana" w:hAnsi="Verdana" w:cstheme="minorHAnsi"/>
          <w:sz w:val="20"/>
        </w:rPr>
      </w:pPr>
      <w:r>
        <w:rPr>
          <w:rFonts w:ascii="Verdana" w:hAnsi="Verdana" w:cstheme="minorHAnsi"/>
          <w:color w:val="000000"/>
          <w:sz w:val="20"/>
        </w:rPr>
        <w:t xml:space="preserve">     </w:t>
      </w:r>
      <w:r w:rsidR="00DC3866" w:rsidRPr="0073674B">
        <w:rPr>
          <w:rFonts w:ascii="Verdana" w:hAnsi="Verdana" w:cstheme="minorHAnsi"/>
          <w:color w:val="000000"/>
          <w:sz w:val="20"/>
        </w:rPr>
        <w:t>Zamawiający nie stawia szczególnych wymagań w zakresie spełnienia tego warunku</w:t>
      </w: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786E23C7" w:rsidR="00F50732" w:rsidRPr="00954D3D" w:rsidRDefault="00460B67" w:rsidP="00954D3D">
      <w:pPr>
        <w:pStyle w:val="Akapitzlist"/>
        <w:numPr>
          <w:ilvl w:val="2"/>
          <w:numId w:val="89"/>
        </w:numPr>
        <w:spacing w:line="240" w:lineRule="auto"/>
        <w:ind w:left="1418" w:right="-284" w:hanging="1021"/>
        <w:rPr>
          <w:rFonts w:ascii="Verdana" w:eastAsia="Calibri" w:hAnsi="Verdana" w:cstheme="minorHAnsi"/>
          <w:b/>
          <w:sz w:val="20"/>
        </w:rPr>
      </w:pPr>
      <w:r w:rsidRPr="00954D3D">
        <w:rPr>
          <w:rFonts w:ascii="Verdana" w:eastAsia="Calibri" w:hAnsi="Verdana" w:cstheme="minorHAnsi"/>
          <w:b/>
          <w:sz w:val="20"/>
        </w:rPr>
        <w:t>posiadają</w:t>
      </w:r>
      <w:r w:rsidR="00EA0696" w:rsidRPr="00954D3D">
        <w:rPr>
          <w:rFonts w:ascii="Verdana" w:eastAsia="Calibri" w:hAnsi="Verdana" w:cstheme="minorHAnsi"/>
          <w:b/>
          <w:sz w:val="20"/>
        </w:rPr>
        <w:t xml:space="preserve"> </w:t>
      </w:r>
      <w:r w:rsidR="00FE3379" w:rsidRPr="00954D3D">
        <w:rPr>
          <w:rFonts w:ascii="Verdana" w:eastAsia="Calibri" w:hAnsi="Verdana" w:cstheme="minorHAnsi"/>
          <w:b/>
          <w:sz w:val="20"/>
        </w:rPr>
        <w:t>niezbędn</w:t>
      </w:r>
      <w:r w:rsidRPr="00954D3D">
        <w:rPr>
          <w:rFonts w:ascii="Verdana" w:eastAsia="Calibri" w:hAnsi="Verdana" w:cstheme="minorHAnsi"/>
          <w:b/>
          <w:sz w:val="20"/>
        </w:rPr>
        <w:t>e</w:t>
      </w:r>
      <w:r w:rsidR="00FE3379" w:rsidRPr="00954D3D">
        <w:rPr>
          <w:rFonts w:ascii="Verdana" w:eastAsia="Calibri" w:hAnsi="Verdana" w:cstheme="minorHAnsi"/>
          <w:b/>
          <w:sz w:val="20"/>
        </w:rPr>
        <w:t xml:space="preserve"> zdolności techniczn</w:t>
      </w:r>
      <w:r w:rsidRPr="00954D3D">
        <w:rPr>
          <w:rFonts w:ascii="Verdana" w:eastAsia="Calibri" w:hAnsi="Verdana" w:cstheme="minorHAnsi"/>
          <w:b/>
          <w:sz w:val="20"/>
        </w:rPr>
        <w:t>e</w:t>
      </w:r>
      <w:r w:rsidR="00FE3379" w:rsidRPr="00954D3D">
        <w:rPr>
          <w:rFonts w:ascii="Verdana" w:eastAsia="Calibri" w:hAnsi="Verdana" w:cstheme="minorHAnsi"/>
          <w:b/>
          <w:sz w:val="20"/>
        </w:rPr>
        <w:t xml:space="preserve"> lub zawodow</w:t>
      </w:r>
      <w:r w:rsidRPr="00954D3D">
        <w:rPr>
          <w:rFonts w:ascii="Verdana" w:eastAsia="Calibri" w:hAnsi="Verdana" w:cstheme="minorHAnsi"/>
          <w:b/>
          <w:sz w:val="20"/>
        </w:rPr>
        <w:t>e</w:t>
      </w:r>
      <w:r w:rsidR="009273F4" w:rsidRPr="00954D3D">
        <w:rPr>
          <w:rFonts w:ascii="Verdana" w:eastAsia="Calibri" w:hAnsi="Verdana" w:cstheme="minorHAnsi"/>
          <w:b/>
          <w:sz w:val="20"/>
        </w:rPr>
        <w:t xml:space="preserve"> do zrealizowania Zakupu, w </w:t>
      </w:r>
      <w:r w:rsidR="00FE3379" w:rsidRPr="00954D3D">
        <w:rPr>
          <w:rFonts w:ascii="Verdana" w:eastAsia="Calibri" w:hAnsi="Verdana" w:cstheme="minorHAnsi"/>
          <w:b/>
          <w:sz w:val="20"/>
        </w:rPr>
        <w:t>szczególności wiedzę i doświadczenie oraz dyspon</w:t>
      </w:r>
      <w:r w:rsidRPr="00954D3D">
        <w:rPr>
          <w:rFonts w:ascii="Verdana" w:eastAsia="Calibri" w:hAnsi="Verdana" w:cstheme="minorHAnsi"/>
          <w:b/>
          <w:sz w:val="20"/>
        </w:rPr>
        <w:t>ują</w:t>
      </w:r>
      <w:r w:rsidR="009273F4" w:rsidRPr="00954D3D">
        <w:rPr>
          <w:rFonts w:ascii="Verdana" w:eastAsia="Calibri" w:hAnsi="Verdana" w:cstheme="minorHAnsi"/>
          <w:b/>
          <w:sz w:val="20"/>
        </w:rPr>
        <w:t xml:space="preserve"> potencjałem technicznym i </w:t>
      </w:r>
      <w:r w:rsidR="00FE3379" w:rsidRPr="00954D3D">
        <w:rPr>
          <w:rFonts w:ascii="Verdana" w:eastAsia="Calibri" w:hAnsi="Verdana" w:cstheme="minorHAnsi"/>
          <w:b/>
          <w:sz w:val="20"/>
        </w:rPr>
        <w:t>osobami zdolnymi do realizacji Zakupu</w:t>
      </w:r>
      <w:r w:rsidRPr="00954D3D">
        <w:rPr>
          <w:rFonts w:ascii="Verdana" w:eastAsia="Calibri"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345F7DF5" w14:textId="77777777" w:rsidR="0073674B" w:rsidRPr="002A6CA3" w:rsidRDefault="0073674B" w:rsidP="0073674B">
      <w:pPr>
        <w:pStyle w:val="Akapitzlist"/>
        <w:spacing w:line="240" w:lineRule="auto"/>
        <w:ind w:left="1134" w:right="-283"/>
        <w:rPr>
          <w:rFonts w:ascii="Verdana" w:hAnsi="Verdana" w:cstheme="minorHAnsi"/>
          <w:b/>
          <w:sz w:val="20"/>
        </w:rPr>
      </w:pPr>
    </w:p>
    <w:p w14:paraId="7804C784" w14:textId="313E4BE5" w:rsidR="009D6EFA" w:rsidRPr="002A6CA3" w:rsidRDefault="00954D3D" w:rsidP="00492F12">
      <w:pPr>
        <w:spacing w:line="240" w:lineRule="auto"/>
        <w:ind w:left="1117" w:right="-283"/>
        <w:rPr>
          <w:rFonts w:ascii="Verdana" w:hAnsi="Verdana" w:cstheme="minorHAnsi"/>
          <w:color w:val="000000"/>
          <w:sz w:val="20"/>
        </w:rPr>
      </w:pPr>
      <w:r>
        <w:rPr>
          <w:rFonts w:ascii="Verdana" w:hAnsi="Verdana" w:cstheme="minorHAnsi"/>
          <w:color w:val="000000"/>
          <w:sz w:val="20"/>
        </w:rPr>
        <w:t xml:space="preserve">     </w:t>
      </w:r>
      <w:r w:rsidR="009D6EFA" w:rsidRPr="0073674B">
        <w:rPr>
          <w:rFonts w:ascii="Verdana" w:hAnsi="Verdana" w:cstheme="minorHAnsi"/>
          <w:color w:val="000000"/>
          <w:sz w:val="20"/>
        </w:rPr>
        <w:t>Zamawiający nie stawia szczególnych wymagań w zakresie spełnienia tego warunku</w:t>
      </w:r>
      <w:r w:rsidR="0073674B" w:rsidRPr="0073674B">
        <w:rPr>
          <w:rFonts w:ascii="Verdana" w:hAnsi="Verdana" w:cstheme="minorHAnsi"/>
          <w:color w:val="000000"/>
          <w:sz w:val="20"/>
        </w:rPr>
        <w:t>.</w:t>
      </w:r>
    </w:p>
    <w:p w14:paraId="7F612E5C" w14:textId="77777777" w:rsidR="00034296" w:rsidRPr="002A6CA3" w:rsidRDefault="00034296" w:rsidP="00492F12">
      <w:pPr>
        <w:pStyle w:val="Akapitzlist"/>
        <w:spacing w:line="240" w:lineRule="auto"/>
        <w:ind w:left="1768" w:right="-283"/>
        <w:rPr>
          <w:rFonts w:ascii="Verdana" w:hAnsi="Verdana" w:cstheme="minorHAnsi"/>
          <w:sz w:val="20"/>
          <w:highlight w:val="cyan"/>
        </w:rPr>
      </w:pPr>
    </w:p>
    <w:p w14:paraId="1D9BC8BB" w14:textId="0FE3E461" w:rsidR="00DB5CEB" w:rsidRPr="0073674B" w:rsidRDefault="0073674B" w:rsidP="0073674B">
      <w:pPr>
        <w:numPr>
          <w:ilvl w:val="1"/>
          <w:numId w:val="89"/>
        </w:numPr>
        <w:spacing w:before="120" w:line="240" w:lineRule="auto"/>
        <w:ind w:left="425" w:right="-283" w:hanging="709"/>
        <w:rPr>
          <w:rFonts w:ascii="Verdana" w:hAnsi="Verdana" w:cs="Calibri"/>
          <w:b/>
          <w:sz w:val="20"/>
        </w:rPr>
      </w:pPr>
      <w:r w:rsidRPr="0073674B">
        <w:rPr>
          <w:rFonts w:ascii="Verdana" w:eastAsia="Calibri" w:hAnsi="Verdana" w:cstheme="minorHAnsi"/>
          <w:sz w:val="20"/>
        </w:rPr>
        <w:t xml:space="preserve">Nie dotyczy. </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73674B">
        <w:rPr>
          <w:rFonts w:ascii="Verdana" w:eastAsia="Calibri" w:hAnsi="Verdana" w:cstheme="minorHAnsi"/>
          <w:sz w:val="20"/>
        </w:rPr>
        <w:t xml:space="preserve">Ocena spełnienia warunków udziału w Postępowaniu </w:t>
      </w:r>
      <w:r w:rsidR="009D5BC2" w:rsidRPr="0073674B">
        <w:rPr>
          <w:rFonts w:ascii="Verdana" w:hAnsi="Verdana" w:cstheme="minorHAnsi"/>
          <w:sz w:val="20"/>
          <w:lang w:eastAsia="pl-PL"/>
        </w:rPr>
        <w:t>zakupowym</w:t>
      </w:r>
      <w:r w:rsidR="009D5BC2" w:rsidRPr="0073674B">
        <w:rPr>
          <w:rFonts w:ascii="Verdana" w:eastAsia="Calibri" w:hAnsi="Verdana" w:cstheme="minorHAnsi"/>
          <w:sz w:val="20"/>
        </w:rPr>
        <w:t xml:space="preserve"> </w:t>
      </w:r>
      <w:r w:rsidRPr="0073674B">
        <w:rPr>
          <w:rFonts w:ascii="Verdana" w:eastAsia="Calibri" w:hAnsi="Verdana" w:cstheme="minorHAnsi"/>
          <w:sz w:val="20"/>
        </w:rPr>
        <w:t xml:space="preserve">oraz ocena braku podstaw do wykluczenia z udziału w Postępowaniu </w:t>
      </w:r>
      <w:r w:rsidR="009D5BC2" w:rsidRPr="0073674B">
        <w:rPr>
          <w:rFonts w:ascii="Verdana" w:hAnsi="Verdana" w:cstheme="minorHAnsi"/>
          <w:sz w:val="20"/>
          <w:lang w:eastAsia="pl-PL"/>
        </w:rPr>
        <w:t>zakupowym</w:t>
      </w:r>
      <w:r w:rsidR="009D5BC2" w:rsidRPr="0073674B">
        <w:rPr>
          <w:rFonts w:ascii="Verdana" w:eastAsia="Calibri" w:hAnsi="Verdana" w:cstheme="minorHAnsi"/>
          <w:sz w:val="20"/>
        </w:rPr>
        <w:t xml:space="preserve"> </w:t>
      </w:r>
      <w:r w:rsidRPr="0073674B">
        <w:rPr>
          <w:rFonts w:ascii="Verdana" w:eastAsia="Calibri" w:hAnsi="Verdana" w:cstheme="minorHAnsi"/>
          <w:sz w:val="20"/>
        </w:rPr>
        <w:t>zostanie dokonana wg formuły „spełnia - nie spełnia”, w oparciu o informacje zawarte</w:t>
      </w:r>
      <w:r w:rsidRPr="002A6CA3">
        <w:rPr>
          <w:rFonts w:ascii="Verdana" w:eastAsia="Calibri" w:hAnsi="Verdana" w:cstheme="minorHAnsi"/>
          <w:sz w:val="20"/>
        </w:rPr>
        <w:t xml:space="preserv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01D7F783" w:rsidR="005817FF"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eastAsia="Calibri" w:hAnsi="Verdana" w:cstheme="minorHAnsi"/>
          <w:caps w:val="0"/>
          <w:kern w:val="0"/>
          <w:sz w:val="20"/>
          <w:lang w:val="pl-PL"/>
        </w:rPr>
      </w:pPr>
      <w:bookmarkStart w:id="152" w:name="_Toc122344778"/>
      <w:r w:rsidRPr="00BF4ED2">
        <w:rPr>
          <w:rFonts w:ascii="Verdana" w:eastAsia="Calibri" w:hAnsi="Verdana" w:cstheme="minorHAnsi"/>
          <w:caps w:val="0"/>
          <w:kern w:val="0"/>
          <w:sz w:val="20"/>
          <w:lang w:val="pl-PL"/>
        </w:rPr>
        <w:t xml:space="preserve">KORZYSTANIE Z POTENCJAŁU </w:t>
      </w:r>
      <w:r w:rsidR="00EA3BA1" w:rsidRPr="00BF4ED2">
        <w:rPr>
          <w:rFonts w:ascii="Verdana" w:eastAsia="Calibri" w:hAnsi="Verdana" w:cstheme="minorHAnsi"/>
          <w:caps w:val="0"/>
          <w:kern w:val="0"/>
          <w:sz w:val="20"/>
          <w:lang w:val="pl-PL"/>
        </w:rPr>
        <w:t xml:space="preserve">PODMIOTÓW </w:t>
      </w:r>
      <w:r w:rsidR="00951423" w:rsidRPr="00BF4ED2">
        <w:rPr>
          <w:rFonts w:ascii="Verdana" w:eastAsia="Calibri" w:hAnsi="Verdana" w:cstheme="minorHAnsi"/>
          <w:caps w:val="0"/>
          <w:kern w:val="0"/>
          <w:sz w:val="20"/>
          <w:lang w:val="pl-PL"/>
        </w:rPr>
        <w:t>UDOSTĘPNIAJĄCYCH ZASOBY</w:t>
      </w:r>
      <w:bookmarkEnd w:id="152"/>
      <w:r w:rsidR="00BF4ED2">
        <w:rPr>
          <w:rFonts w:ascii="Verdana" w:eastAsia="Calibri" w:hAnsi="Verdana" w:cstheme="minorHAnsi"/>
          <w:caps w:val="0"/>
          <w:kern w:val="0"/>
          <w:sz w:val="20"/>
          <w:lang w:val="pl-PL"/>
        </w:rPr>
        <w:t xml:space="preserve"> – NIE DOTYCZY</w:t>
      </w:r>
    </w:p>
    <w:p w14:paraId="553F081F" w14:textId="77777777" w:rsidR="00BF4ED2" w:rsidRPr="00BF4ED2" w:rsidRDefault="00BF4ED2" w:rsidP="00BF4ED2"/>
    <w:p w14:paraId="4B0BA9A8" w14:textId="77777777" w:rsidR="00B33A86" w:rsidRPr="00F01719"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highlight w:val="yellow"/>
        </w:rPr>
      </w:pPr>
    </w:p>
    <w:p w14:paraId="33A54737" w14:textId="77777777" w:rsidR="00EA3BA1" w:rsidRPr="00F01719" w:rsidRDefault="00EA3BA1" w:rsidP="00980BFF">
      <w:pPr>
        <w:pStyle w:val="Akapitzlist"/>
        <w:numPr>
          <w:ilvl w:val="0"/>
          <w:numId w:val="48"/>
        </w:numPr>
        <w:spacing w:before="240" w:after="120" w:line="240" w:lineRule="auto"/>
        <w:ind w:right="-284"/>
        <w:rPr>
          <w:rFonts w:ascii="Verdana" w:eastAsia="Calibri" w:hAnsi="Verdana" w:cstheme="minorHAnsi"/>
          <w:vanish/>
          <w:sz w:val="20"/>
          <w:highlight w:val="yellow"/>
        </w:rPr>
      </w:pPr>
    </w:p>
    <w:p w14:paraId="1B6FE67E" w14:textId="77777777" w:rsidR="00EA3BA1" w:rsidRPr="00F01719" w:rsidRDefault="00EA3BA1" w:rsidP="00980BFF">
      <w:pPr>
        <w:pStyle w:val="Akapitzlist"/>
        <w:numPr>
          <w:ilvl w:val="0"/>
          <w:numId w:val="48"/>
        </w:numPr>
        <w:spacing w:before="240" w:after="120" w:line="240" w:lineRule="auto"/>
        <w:ind w:right="-284"/>
        <w:rPr>
          <w:rFonts w:ascii="Verdana" w:eastAsia="Calibri" w:hAnsi="Verdana" w:cstheme="minorHAnsi"/>
          <w:vanish/>
          <w:sz w:val="20"/>
          <w:highlight w:val="yellow"/>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3" w:name="_Toc489350394"/>
      <w:bookmarkStart w:id="154" w:name="_Toc515896286"/>
      <w:bookmarkStart w:id="155"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3"/>
      <w:bookmarkEnd w:id="154"/>
      <w:bookmarkEnd w:id="155"/>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247BA366" w14:textId="73715D74" w:rsidR="00DF50BD" w:rsidRPr="00851D79" w:rsidRDefault="00B85629" w:rsidP="00851D79">
      <w:pPr>
        <w:pStyle w:val="Akapitzlist"/>
        <w:numPr>
          <w:ilvl w:val="1"/>
          <w:numId w:val="49"/>
        </w:numPr>
        <w:spacing w:before="120" w:after="120" w:line="240" w:lineRule="auto"/>
        <w:ind w:left="426" w:right="-284" w:hanging="710"/>
        <w:rPr>
          <w:rFonts w:ascii="Verdana" w:hAnsi="Verdana" w:cstheme="minorHAnsi"/>
          <w:sz w:val="20"/>
        </w:rPr>
      </w:pPr>
      <w:r w:rsidRPr="00851D79">
        <w:rPr>
          <w:rFonts w:ascii="Verdana" w:hAnsi="Verdana" w:cstheme="minorHAnsi"/>
          <w:sz w:val="20"/>
        </w:rPr>
        <w:t xml:space="preserve">Wykonawca, w </w:t>
      </w:r>
      <w:r w:rsidR="00B41C59" w:rsidRPr="00851D79">
        <w:rPr>
          <w:rFonts w:ascii="Verdana" w:hAnsi="Verdana" w:cstheme="minorHAnsi"/>
          <w:sz w:val="20"/>
        </w:rPr>
        <w:t>celu wykazania braku podstaw do wykluczenia z </w:t>
      </w:r>
      <w:r w:rsidR="005133E6" w:rsidRPr="00851D79">
        <w:rPr>
          <w:rFonts w:ascii="Verdana" w:hAnsi="Verdana" w:cstheme="minorHAnsi"/>
          <w:sz w:val="20"/>
        </w:rPr>
        <w:t xml:space="preserve">Postępowania </w:t>
      </w:r>
      <w:r w:rsidR="009D5BC2" w:rsidRPr="00851D79">
        <w:rPr>
          <w:rFonts w:ascii="Verdana" w:hAnsi="Verdana" w:cstheme="minorHAnsi"/>
          <w:sz w:val="20"/>
          <w:lang w:eastAsia="pl-PL"/>
        </w:rPr>
        <w:t>zakupowego</w:t>
      </w:r>
      <w:r w:rsidR="009D5BC2" w:rsidRPr="00851D79">
        <w:rPr>
          <w:rFonts w:ascii="Verdana" w:eastAsia="Calibri" w:hAnsi="Verdana" w:cstheme="minorHAnsi"/>
          <w:sz w:val="20"/>
        </w:rPr>
        <w:t xml:space="preserve"> </w:t>
      </w:r>
      <w:r w:rsidR="00B41C59" w:rsidRPr="00851D79">
        <w:rPr>
          <w:rFonts w:ascii="Verdana" w:hAnsi="Verdana" w:cstheme="minorHAnsi"/>
          <w:sz w:val="20"/>
        </w:rPr>
        <w:t>oraz spełnienia warunków udziału w postępowaniu</w:t>
      </w:r>
      <w:r w:rsidR="009D5BC2" w:rsidRPr="00851D79">
        <w:rPr>
          <w:rFonts w:ascii="Verdana" w:hAnsi="Verdana" w:cstheme="minorHAnsi"/>
          <w:sz w:val="20"/>
        </w:rPr>
        <w:t xml:space="preserve"> </w:t>
      </w:r>
      <w:r w:rsidR="009D5BC2" w:rsidRPr="00851D79">
        <w:rPr>
          <w:rFonts w:ascii="Verdana" w:hAnsi="Verdana" w:cstheme="minorHAnsi"/>
          <w:sz w:val="20"/>
          <w:lang w:eastAsia="pl-PL"/>
        </w:rPr>
        <w:t>zakupowym</w:t>
      </w:r>
      <w:r w:rsidR="00B41C59" w:rsidRPr="00851D79">
        <w:rPr>
          <w:rFonts w:ascii="Verdana" w:hAnsi="Verdana" w:cstheme="minorHAnsi"/>
          <w:sz w:val="20"/>
        </w:rPr>
        <w:t xml:space="preserve">, </w:t>
      </w:r>
      <w:r w:rsidRPr="00851D79">
        <w:rPr>
          <w:rFonts w:ascii="Verdana" w:hAnsi="Verdana" w:cstheme="minorHAnsi"/>
          <w:sz w:val="20"/>
        </w:rPr>
        <w:t>zobowiązany jest złożyć wraz z Ofertą następujące dokumenty</w:t>
      </w:r>
      <w:r w:rsidR="00BD4897" w:rsidRPr="00851D79">
        <w:rPr>
          <w:rFonts w:ascii="Verdana" w:hAnsi="Verdana" w:cstheme="minorHAnsi"/>
          <w:sz w:val="20"/>
        </w:rPr>
        <w:t>/oświadczenia</w:t>
      </w:r>
      <w:r w:rsidRPr="00851D79">
        <w:rPr>
          <w:rFonts w:ascii="Verdana" w:hAnsi="Verdana" w:cstheme="minorHAnsi"/>
          <w:sz w:val="20"/>
        </w:rPr>
        <w:t>:</w:t>
      </w:r>
    </w:p>
    <w:p w14:paraId="23E3FD70" w14:textId="77777777" w:rsidR="0076398B" w:rsidRPr="00851D79"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1CA79822" w14:textId="77777777" w:rsidR="0076398B" w:rsidRPr="00851D79"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39541983" w14:textId="77777777" w:rsidR="0076398B" w:rsidRPr="00851D79"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rPr>
      </w:pPr>
    </w:p>
    <w:p w14:paraId="09FBCE60" w14:textId="77777777" w:rsidR="0076398B" w:rsidRPr="00851D79"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rPr>
      </w:pPr>
    </w:p>
    <w:p w14:paraId="0F1CB183" w14:textId="1E7BB1B3" w:rsidR="00BD4897" w:rsidRPr="00851D79" w:rsidRDefault="00BD4897" w:rsidP="00851D79">
      <w:pPr>
        <w:pStyle w:val="Akapitzlist"/>
        <w:spacing w:before="120" w:after="120" w:line="240" w:lineRule="auto"/>
        <w:ind w:right="-283"/>
        <w:contextualSpacing w:val="0"/>
        <w:rPr>
          <w:rFonts w:ascii="Verdana" w:hAnsi="Verdana" w:cstheme="minorHAnsi"/>
          <w:sz w:val="20"/>
        </w:rPr>
      </w:pPr>
    </w:p>
    <w:p w14:paraId="3C8C7712" w14:textId="77777777" w:rsidR="00A519A9" w:rsidRPr="00851D79"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470C5622" w14:textId="77777777" w:rsidR="00A519A9" w:rsidRPr="00851D79"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2806213C" w14:textId="77777777" w:rsidR="00A519A9" w:rsidRPr="00851D79"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rPr>
      </w:pPr>
    </w:p>
    <w:p w14:paraId="5AD295B3" w14:textId="2A708458" w:rsidR="00BD4897" w:rsidRPr="00851D79" w:rsidRDefault="00BD4897" w:rsidP="007D157E">
      <w:pPr>
        <w:pStyle w:val="Tekstpodstawowy"/>
        <w:numPr>
          <w:ilvl w:val="2"/>
          <w:numId w:val="65"/>
        </w:numPr>
        <w:spacing w:before="120" w:line="240" w:lineRule="auto"/>
        <w:ind w:left="1276" w:right="-284" w:hanging="879"/>
        <w:rPr>
          <w:rFonts w:ascii="Verdana" w:hAnsi="Verdana" w:cstheme="minorHAnsi"/>
          <w:sz w:val="20"/>
        </w:rPr>
      </w:pPr>
      <w:r w:rsidRPr="00851D79">
        <w:rPr>
          <w:rFonts w:ascii="Verdana" w:eastAsia="Calibri" w:hAnsi="Verdana" w:cstheme="minorHAnsi"/>
          <w:sz w:val="20"/>
        </w:rPr>
        <w:t xml:space="preserve">W celu potwierdzenia </w:t>
      </w:r>
      <w:r w:rsidRPr="00851D79">
        <w:rPr>
          <w:rFonts w:ascii="Verdana" w:eastAsia="Calibri" w:hAnsi="Verdana" w:cstheme="minorHAnsi"/>
          <w:b/>
          <w:sz w:val="20"/>
        </w:rPr>
        <w:t>braku podstaw wykluczenia</w:t>
      </w:r>
      <w:r w:rsidRPr="00851D79">
        <w:rPr>
          <w:rFonts w:ascii="Verdana" w:eastAsia="Calibri" w:hAnsi="Verdana" w:cstheme="minorHAnsi"/>
          <w:sz w:val="20"/>
        </w:rPr>
        <w:t xml:space="preserve"> Wykonawcy, o których mowa w pkt </w:t>
      </w:r>
      <w:r w:rsidR="00A76A4D" w:rsidRPr="00851D79">
        <w:rPr>
          <w:rFonts w:ascii="Verdana" w:eastAsia="Calibri" w:hAnsi="Verdana" w:cstheme="minorHAnsi"/>
          <w:sz w:val="20"/>
        </w:rPr>
        <w:t>14</w:t>
      </w:r>
      <w:r w:rsidRPr="00851D79">
        <w:rPr>
          <w:rFonts w:ascii="Verdana" w:eastAsia="Calibri" w:hAnsi="Verdana" w:cstheme="minorHAnsi"/>
          <w:sz w:val="20"/>
        </w:rPr>
        <w:t>.2.</w:t>
      </w:r>
      <w:r w:rsidR="00A76A4D" w:rsidRPr="00851D79" w:rsidDel="00A76A4D">
        <w:rPr>
          <w:rFonts w:ascii="Verdana" w:eastAsia="Calibri" w:hAnsi="Verdana" w:cstheme="minorHAnsi"/>
          <w:sz w:val="20"/>
        </w:rPr>
        <w:t xml:space="preserve"> </w:t>
      </w:r>
      <w:r w:rsidRPr="00851D79">
        <w:rPr>
          <w:rFonts w:ascii="Verdana" w:eastAsia="Calibri" w:hAnsi="Verdana" w:cstheme="minorHAnsi"/>
          <w:sz w:val="20"/>
        </w:rPr>
        <w:t xml:space="preserve"> </w:t>
      </w:r>
      <w:r w:rsidR="00904E94" w:rsidRPr="00851D79">
        <w:rPr>
          <w:rFonts w:ascii="Verdana" w:eastAsia="Calibri" w:hAnsi="Verdana" w:cstheme="minorHAnsi"/>
          <w:sz w:val="20"/>
        </w:rPr>
        <w:t>SWZ</w:t>
      </w:r>
      <w:r w:rsidRPr="00851D79">
        <w:rPr>
          <w:rFonts w:ascii="Verdana" w:eastAsia="Calibri" w:hAnsi="Verdana" w:cstheme="minorHAnsi"/>
          <w:sz w:val="20"/>
        </w:rPr>
        <w:t>, Wykonawca winien złożyć stosowne oświadczenia w treści Formularza Oferty.</w:t>
      </w:r>
    </w:p>
    <w:p w14:paraId="3991E143" w14:textId="77777777" w:rsidR="00851D79" w:rsidRPr="000F3AAE" w:rsidRDefault="00851D79" w:rsidP="00851D79">
      <w:pPr>
        <w:pStyle w:val="Tekstpodstawowy"/>
        <w:spacing w:before="120" w:line="240" w:lineRule="auto"/>
        <w:ind w:left="1276" w:right="-284"/>
        <w:rPr>
          <w:rFonts w:ascii="Verdana" w:hAnsi="Verdana" w:cstheme="minorHAnsi"/>
          <w:sz w:val="20"/>
          <w:highlight w:val="cyan"/>
        </w:rPr>
      </w:pPr>
    </w:p>
    <w:p w14:paraId="0D0947F7" w14:textId="77777777" w:rsidR="00851D79" w:rsidRPr="002A6CA3" w:rsidRDefault="00851D79" w:rsidP="00851D79">
      <w:pPr>
        <w:pStyle w:val="Tekstpodstawowy"/>
        <w:spacing w:before="120" w:line="276" w:lineRule="auto"/>
        <w:ind w:right="-283"/>
        <w:rPr>
          <w:rFonts w:ascii="Verdana" w:hAnsi="Verdana" w:cstheme="minorHAnsi"/>
          <w:b/>
          <w:snapToGrid w:val="0"/>
          <w:sz w:val="20"/>
        </w:rPr>
      </w:pPr>
      <w:r w:rsidRPr="002A6CA3">
        <w:rPr>
          <w:rFonts w:ascii="Verdana" w:hAnsi="Verdana" w:cstheme="minorHAnsi"/>
          <w:b/>
          <w:sz w:val="20"/>
        </w:rPr>
        <w:lastRenderedPageBreak/>
        <w:t>Wykonawcy wspólnie ubiegający się o udzielenie zamówienia, poprzez ustanowionego pełnomocnika do reprezentowania w Postępowaniu</w:t>
      </w:r>
      <w:r>
        <w:rPr>
          <w:rFonts w:ascii="Verdana" w:hAnsi="Verdana" w:cstheme="minorHAnsi"/>
          <w:b/>
          <w:sz w:val="20"/>
        </w:rPr>
        <w:t xml:space="preserve"> </w:t>
      </w:r>
      <w:r w:rsidRPr="006D28BA">
        <w:rPr>
          <w:rFonts w:ascii="Verdana" w:hAnsi="Verdana" w:cstheme="minorHAnsi"/>
          <w:b/>
          <w:sz w:val="20"/>
          <w:lang w:eastAsia="pl-PL"/>
        </w:rPr>
        <w:t>zakupowym</w:t>
      </w:r>
      <w:r w:rsidRPr="002A6CA3">
        <w:rPr>
          <w:rFonts w:ascii="Verdana" w:hAnsi="Verdana" w:cstheme="minorHAnsi"/>
          <w:b/>
          <w:sz w:val="20"/>
        </w:rPr>
        <w:t xml:space="preserve">, </w:t>
      </w:r>
      <w:r>
        <w:rPr>
          <w:rFonts w:ascii="Verdana" w:hAnsi="Verdana" w:cstheme="minorHAnsi"/>
          <w:b/>
          <w:sz w:val="20"/>
        </w:rPr>
        <w:t>mogą złożyć</w:t>
      </w:r>
      <w:r w:rsidRPr="002A6CA3">
        <w:rPr>
          <w:rFonts w:ascii="Verdana" w:hAnsi="Verdana" w:cstheme="minorHAnsi"/>
          <w:b/>
          <w:sz w:val="20"/>
        </w:rPr>
        <w:t xml:space="preserve"> wspólne oświadczenia zgodnie z treścią Formularza Oferty.</w:t>
      </w:r>
    </w:p>
    <w:p w14:paraId="46AA5B3B" w14:textId="77777777" w:rsidR="0044259B"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D157E">
      <w:pPr>
        <w:pStyle w:val="Tekstpodstawowy"/>
        <w:numPr>
          <w:ilvl w:val="2"/>
          <w:numId w:val="76"/>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7849EC79" w14:textId="0D9B81CD" w:rsidR="00044FA9" w:rsidRPr="00B46D7F" w:rsidRDefault="00407A74" w:rsidP="00B46D7F">
      <w:pPr>
        <w:pStyle w:val="Tekstpodstawowy"/>
        <w:numPr>
          <w:ilvl w:val="3"/>
          <w:numId w:val="76"/>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B46D7F">
        <w:rPr>
          <w:rFonts w:ascii="Verdana" w:hAnsi="Verdana" w:cstheme="minorHAnsi"/>
          <w:sz w:val="20"/>
        </w:rPr>
        <w:t xml:space="preserve"> Nie dotyczy.</w:t>
      </w:r>
    </w:p>
    <w:p w14:paraId="4701C489" w14:textId="50EC566A" w:rsidR="00407A74" w:rsidRPr="00851D79"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851D79">
        <w:rPr>
          <w:rFonts w:ascii="Verdana" w:eastAsia="Calibri" w:hAnsi="Verdana" w:cstheme="minorHAnsi"/>
          <w:sz w:val="20"/>
        </w:rPr>
        <w:t>W celu wykazania spełnienia przez Wykonawcę warunków, o których mowa</w:t>
      </w:r>
      <w:r w:rsidR="00921FCD" w:rsidRPr="00851D79">
        <w:rPr>
          <w:rFonts w:ascii="Verdana" w:eastAsia="Calibri" w:hAnsi="Verdana" w:cstheme="minorHAnsi"/>
          <w:sz w:val="20"/>
        </w:rPr>
        <w:t xml:space="preserve"> </w:t>
      </w:r>
      <w:r w:rsidRPr="00851D79">
        <w:rPr>
          <w:rFonts w:ascii="Verdana" w:eastAsia="Calibri" w:hAnsi="Verdana" w:cstheme="minorHAnsi"/>
          <w:sz w:val="20"/>
        </w:rPr>
        <w:t xml:space="preserve">w pkt </w:t>
      </w:r>
      <w:r w:rsidR="00122B27" w:rsidRPr="00851D79">
        <w:rPr>
          <w:rFonts w:ascii="Verdana" w:eastAsia="Calibri" w:hAnsi="Verdana" w:cstheme="minorHAnsi"/>
          <w:sz w:val="20"/>
        </w:rPr>
        <w:t>14</w:t>
      </w:r>
      <w:r w:rsidR="0097580E" w:rsidRPr="00851D79">
        <w:rPr>
          <w:rFonts w:ascii="Verdana" w:eastAsia="Calibri" w:hAnsi="Verdana" w:cstheme="minorHAnsi"/>
          <w:sz w:val="20"/>
        </w:rPr>
        <w:t>.</w:t>
      </w:r>
      <w:r w:rsidR="00122B27" w:rsidRPr="00851D79">
        <w:rPr>
          <w:rFonts w:ascii="Verdana" w:eastAsia="Calibri" w:hAnsi="Verdana" w:cstheme="minorHAnsi"/>
          <w:sz w:val="20"/>
        </w:rPr>
        <w:t>3</w:t>
      </w:r>
      <w:r w:rsidR="0097580E" w:rsidRPr="00851D79">
        <w:rPr>
          <w:rFonts w:ascii="Verdana" w:eastAsia="Calibri" w:hAnsi="Verdana" w:cstheme="minorHAnsi"/>
          <w:sz w:val="20"/>
        </w:rPr>
        <w:t>.2</w:t>
      </w:r>
      <w:r w:rsidRPr="00851D79">
        <w:rPr>
          <w:rFonts w:ascii="Verdana" w:eastAsia="Calibri" w:hAnsi="Verdana" w:cstheme="minorHAnsi"/>
          <w:sz w:val="20"/>
        </w:rPr>
        <w:t>.:</w:t>
      </w:r>
      <w:r w:rsidR="00851D79" w:rsidRPr="00851D79">
        <w:rPr>
          <w:rFonts w:ascii="Verdana" w:eastAsia="Calibri" w:hAnsi="Verdana" w:cstheme="minorHAnsi"/>
          <w:sz w:val="20"/>
        </w:rPr>
        <w:t xml:space="preserve"> Nie dotyczy. </w:t>
      </w:r>
    </w:p>
    <w:p w14:paraId="117D9856" w14:textId="3CD23CEC" w:rsidR="00407A74" w:rsidRPr="002A6CA3"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r w:rsidR="00851D79">
        <w:rPr>
          <w:rFonts w:ascii="Verdana" w:eastAsia="Calibri" w:hAnsi="Verdana" w:cstheme="minorHAnsi"/>
          <w:sz w:val="20"/>
        </w:rPr>
        <w:t xml:space="preserve"> Nie dotyczy. </w:t>
      </w: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03453F18" w14:textId="4539C9AC" w:rsidR="002D280D" w:rsidRPr="00851D79" w:rsidRDefault="00851D79" w:rsidP="00851D79">
      <w:pPr>
        <w:pStyle w:val="Nagwek1"/>
        <w:keepNext w:val="0"/>
        <w:keepLines w:val="0"/>
        <w:numPr>
          <w:ilvl w:val="1"/>
          <w:numId w:val="76"/>
        </w:numPr>
        <w:suppressAutoHyphens/>
        <w:spacing w:before="120" w:after="120" w:line="240" w:lineRule="auto"/>
        <w:ind w:left="425" w:right="-284" w:hanging="709"/>
        <w:rPr>
          <w:rFonts w:ascii="Verdana" w:hAnsi="Verdana" w:cstheme="minorHAnsi"/>
          <w:b w:val="0"/>
          <w:i/>
          <w:caps w:val="0"/>
          <w:sz w:val="20"/>
        </w:rPr>
      </w:pPr>
      <w:bookmarkStart w:id="156" w:name="_Toc404679040"/>
      <w:bookmarkStart w:id="157" w:name="_Toc360717307"/>
      <w:bookmarkStart w:id="158" w:name="_Toc462325348"/>
      <w:bookmarkStart w:id="159" w:name="_Toc40987391"/>
      <w:bookmarkStart w:id="160" w:name="_Toc122344780"/>
      <w:bookmarkStart w:id="161" w:name="_Toc40987401"/>
      <w:r w:rsidRPr="00851D79">
        <w:rPr>
          <w:rFonts w:ascii="Verdana" w:hAnsi="Verdana" w:cstheme="minorHAnsi"/>
          <w:b w:val="0"/>
          <w:caps w:val="0"/>
          <w:sz w:val="20"/>
        </w:rPr>
        <w:lastRenderedPageBreak/>
        <w:t xml:space="preserve">Nie dotyczy. </w:t>
      </w:r>
      <w:bookmarkEnd w:id="156"/>
      <w:bookmarkEnd w:id="157"/>
      <w:bookmarkEnd w:id="158"/>
      <w:bookmarkEnd w:id="159"/>
      <w:bookmarkEnd w:id="160"/>
    </w:p>
    <w:bookmarkEnd w:id="161"/>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3A2403A6"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w:t>
      </w:r>
      <w:r w:rsidR="00BC4B9A">
        <w:rPr>
          <w:rFonts w:ascii="Verdana" w:eastAsia="Calibri" w:hAnsi="Verdana" w:cstheme="minorHAnsi"/>
          <w:sz w:val="20"/>
        </w:rPr>
        <w:t>dokonuje odpowiednio Wykonawca</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38B0B778" w14:textId="7E2DE0FB" w:rsidR="00FB20E0" w:rsidRPr="005616EE" w:rsidRDefault="00FB20E0" w:rsidP="005616EE">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2" w:name="_Toc122344788"/>
      <w:r w:rsidRPr="002A6CA3">
        <w:rPr>
          <w:rFonts w:ascii="Verdana" w:eastAsia="Calibri" w:hAnsi="Verdana" w:cstheme="minorHAnsi"/>
          <w:kern w:val="0"/>
          <w:sz w:val="20"/>
          <w:lang w:val="pl-PL"/>
        </w:rPr>
        <w:t>WYMAGANIA DOTYCZĄCE WADIUM</w:t>
      </w:r>
      <w:bookmarkEnd w:id="162"/>
    </w:p>
    <w:p w14:paraId="75A54F6D"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63B4F9BB" w14:textId="4BB6E44D" w:rsidR="00247230" w:rsidRPr="005616EE" w:rsidRDefault="009305E7" w:rsidP="005616EE">
      <w:pPr>
        <w:pStyle w:val="Tekstpodstawowy"/>
        <w:numPr>
          <w:ilvl w:val="1"/>
          <w:numId w:val="50"/>
        </w:numPr>
        <w:shd w:val="clear" w:color="auto" w:fill="FFFFFF"/>
        <w:spacing w:before="120" w:line="240" w:lineRule="auto"/>
        <w:ind w:left="426" w:right="-284" w:hanging="710"/>
        <w:rPr>
          <w:rFonts w:ascii="Verdana" w:hAnsi="Verdana" w:cstheme="minorHAnsi"/>
          <w:sz w:val="20"/>
        </w:rPr>
      </w:pPr>
      <w:r w:rsidRPr="005616EE">
        <w:rPr>
          <w:rFonts w:ascii="Verdana" w:eastAsia="Calibri" w:hAnsi="Verdana" w:cstheme="minorHAnsi"/>
          <w:sz w:val="20"/>
        </w:rPr>
        <w:t xml:space="preserve">Zamawiający </w:t>
      </w:r>
      <w:r w:rsidRPr="005616EE">
        <w:rPr>
          <w:rFonts w:ascii="Verdana" w:eastAsia="Calibri" w:hAnsi="Verdana" w:cstheme="minorHAnsi"/>
          <w:b/>
          <w:sz w:val="20"/>
        </w:rPr>
        <w:t>odstępuje od żądania wadium</w:t>
      </w:r>
      <w:r w:rsidRPr="005616EE">
        <w:rPr>
          <w:rFonts w:ascii="Verdana" w:eastAsia="Calibri" w:hAnsi="Verdana" w:cstheme="minorHAnsi"/>
          <w:sz w:val="20"/>
        </w:rPr>
        <w:t xml:space="preserve"> w niniejszym Postępowaniu</w:t>
      </w:r>
      <w:r w:rsidR="009D5BC2" w:rsidRPr="005616EE">
        <w:rPr>
          <w:rFonts w:ascii="Verdana" w:eastAsia="Calibri" w:hAnsi="Verdana" w:cstheme="minorHAnsi"/>
          <w:sz w:val="20"/>
        </w:rPr>
        <w:t xml:space="preserve"> </w:t>
      </w:r>
      <w:r w:rsidR="009D5BC2" w:rsidRPr="005616EE">
        <w:rPr>
          <w:rFonts w:ascii="Verdana" w:hAnsi="Verdana" w:cstheme="minorHAnsi"/>
          <w:sz w:val="20"/>
          <w:lang w:eastAsia="pl-PL"/>
        </w:rPr>
        <w:t>zakupowym</w:t>
      </w:r>
      <w:r w:rsidRPr="005616EE">
        <w:rPr>
          <w:rFonts w:ascii="Verdana" w:eastAsia="Calibri" w:hAnsi="Verdana" w:cstheme="minorHAnsi"/>
          <w:sz w:val="20"/>
        </w:rPr>
        <w:t>.</w:t>
      </w:r>
      <w:bookmarkStart w:id="163" w:name="_Toc137824140"/>
      <w:bookmarkStart w:id="164" w:name="_Toc154823356"/>
      <w:r w:rsidR="005616EE" w:rsidRPr="005616EE">
        <w:rPr>
          <w:rFonts w:ascii="Verdana" w:hAnsi="Verdana" w:cstheme="minorHAnsi"/>
          <w:sz w:val="20"/>
        </w:rPr>
        <w:t xml:space="preserve"> </w:t>
      </w:r>
    </w:p>
    <w:p w14:paraId="30DD6E8D" w14:textId="7777777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5" w:name="_Toc122344789"/>
      <w:bookmarkEnd w:id="163"/>
      <w:bookmarkEnd w:id="164"/>
      <w:r w:rsidRPr="002A6CA3">
        <w:rPr>
          <w:rFonts w:ascii="Verdana" w:eastAsia="Calibri" w:hAnsi="Verdana" w:cstheme="minorHAnsi"/>
          <w:caps w:val="0"/>
          <w:kern w:val="0"/>
          <w:sz w:val="20"/>
          <w:lang w:val="pl-PL"/>
        </w:rPr>
        <w:t>TERMIN ZWIĄZANIA OFERTĄ</w:t>
      </w:r>
      <w:bookmarkEnd w:id="165"/>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2FEA6A03"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5616EE">
        <w:rPr>
          <w:rFonts w:ascii="Verdana" w:eastAsia="Calibri" w:hAnsi="Verdana" w:cstheme="minorHAnsi"/>
          <w:sz w:val="20"/>
        </w:rPr>
        <w:t>okres 60</w:t>
      </w:r>
      <w:r w:rsidR="005616EE" w:rsidRPr="005616EE">
        <w:rPr>
          <w:rFonts w:ascii="Verdana" w:eastAsia="Calibri" w:hAnsi="Verdana" w:cstheme="minorHAnsi"/>
          <w:sz w:val="20"/>
        </w:rPr>
        <w:t xml:space="preserve"> </w:t>
      </w:r>
      <w:r w:rsidRPr="005616EE">
        <w:rPr>
          <w:rFonts w:ascii="Verdana" w:eastAsia="Calibri" w:hAnsi="Verdana" w:cstheme="minorHAnsi"/>
          <w:sz w:val="20"/>
        </w:rPr>
        <w:t>dni licząc</w:t>
      </w:r>
      <w:r w:rsidRPr="002A6CA3">
        <w:rPr>
          <w:rFonts w:ascii="Verdana" w:eastAsia="Calibri" w:hAnsi="Verdana" w:cstheme="minorHAnsi"/>
          <w:sz w:val="20"/>
        </w:rPr>
        <w:t xml:space="preserve">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6"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6"/>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7" w:name="_Toc122344791"/>
      <w:bookmarkEnd w:id="167"/>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8" w:name="_Toc122344792"/>
      <w:bookmarkEnd w:id="168"/>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69"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9"/>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70" w:name="_Toc354752433"/>
      <w:bookmarkStart w:id="171" w:name="_Toc516566372"/>
      <w:bookmarkStart w:id="172" w:name="_Toc516581642"/>
      <w:bookmarkStart w:id="173" w:name="_Toc516734827"/>
      <w:bookmarkStart w:id="174" w:name="_Toc516738857"/>
      <w:bookmarkStart w:id="175"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0"/>
      <w:bookmarkEnd w:id="171"/>
      <w:bookmarkEnd w:id="172"/>
      <w:bookmarkEnd w:id="173"/>
      <w:bookmarkEnd w:id="174"/>
      <w:bookmarkEnd w:id="175"/>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6" w:name="_Toc137824138"/>
      <w:bookmarkStart w:id="177" w:name="_Toc154823354"/>
      <w:bookmarkStart w:id="178" w:name="_Toc165273920"/>
      <w:bookmarkStart w:id="179" w:name="_Toc165274189"/>
      <w:bookmarkStart w:id="180" w:name="_Toc243294549"/>
      <w:bookmarkStart w:id="181" w:name="_Toc489350398"/>
      <w:bookmarkStart w:id="182" w:name="_Toc515896290"/>
      <w:bookmarkStart w:id="183" w:name="_Toc122344795"/>
      <w:r w:rsidRPr="002A6CA3">
        <w:rPr>
          <w:rFonts w:ascii="Verdana" w:eastAsia="Calibri" w:hAnsi="Verdana" w:cstheme="minorHAnsi"/>
          <w:caps w:val="0"/>
          <w:kern w:val="0"/>
          <w:sz w:val="20"/>
          <w:lang w:val="pl-PL"/>
        </w:rPr>
        <w:lastRenderedPageBreak/>
        <w:t>OPIS SPOSOBU PRZYGOTOWANIA OFERT</w:t>
      </w:r>
      <w:bookmarkEnd w:id="176"/>
      <w:bookmarkEnd w:id="177"/>
      <w:bookmarkEnd w:id="178"/>
      <w:bookmarkEnd w:id="179"/>
      <w:bookmarkEnd w:id="180"/>
      <w:bookmarkEnd w:id="181"/>
      <w:bookmarkEnd w:id="182"/>
      <w:bookmarkEnd w:id="183"/>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13AA26AA" w:rsidR="00DB3802" w:rsidRPr="000F3AAE" w:rsidRDefault="00BC4B9A"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2BD0D8F9" w:rsidR="007A51D2" w:rsidRPr="005616EE" w:rsidRDefault="005616E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5616EE">
        <w:rPr>
          <w:rFonts w:ascii="Verdana" w:eastAsia="Calibri" w:hAnsi="Verdana" w:cstheme="minorHAnsi"/>
          <w:sz w:val="20"/>
          <w:lang w:eastAsia="pl-PL"/>
        </w:rPr>
        <w:t>Nie dotyczy;</w:t>
      </w:r>
    </w:p>
    <w:p w14:paraId="4E5AE456" w14:textId="290AA08C" w:rsidR="00DC1851" w:rsidRPr="005616EE"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5616EE">
        <w:rPr>
          <w:rFonts w:ascii="Verdana" w:eastAsia="Calibri" w:hAnsi="Verdana" w:cstheme="minorHAnsi"/>
          <w:sz w:val="20"/>
          <w:lang w:eastAsia="pl-PL"/>
        </w:rPr>
        <w:t>Dokumenty wskazane w pkt. 1</w:t>
      </w:r>
      <w:r w:rsidR="008F78C3" w:rsidRPr="005616EE">
        <w:rPr>
          <w:rFonts w:ascii="Verdana" w:eastAsia="Calibri" w:hAnsi="Verdana" w:cstheme="minorHAnsi"/>
          <w:sz w:val="20"/>
          <w:lang w:eastAsia="pl-PL"/>
        </w:rPr>
        <w:t>6</w:t>
      </w:r>
      <w:r w:rsidRPr="005616EE">
        <w:rPr>
          <w:rFonts w:ascii="Verdana" w:eastAsia="Calibri" w:hAnsi="Verdana" w:cstheme="minorHAnsi"/>
          <w:sz w:val="20"/>
          <w:lang w:eastAsia="pl-PL"/>
        </w:rPr>
        <w:t>.1., 1</w:t>
      </w:r>
      <w:r w:rsidR="008F78C3" w:rsidRPr="005616EE">
        <w:rPr>
          <w:rFonts w:ascii="Verdana" w:eastAsia="Calibri" w:hAnsi="Verdana" w:cstheme="minorHAnsi"/>
          <w:sz w:val="20"/>
          <w:lang w:eastAsia="pl-PL"/>
        </w:rPr>
        <w:t>6</w:t>
      </w:r>
      <w:r w:rsidR="005616EE" w:rsidRPr="005616EE">
        <w:rPr>
          <w:rFonts w:ascii="Verdana" w:eastAsia="Calibri" w:hAnsi="Verdana" w:cstheme="minorHAnsi"/>
          <w:sz w:val="20"/>
          <w:lang w:eastAsia="pl-PL"/>
        </w:rPr>
        <w:t>.2.</w:t>
      </w:r>
      <w:r w:rsidRPr="005616EE">
        <w:rPr>
          <w:rFonts w:ascii="Verdana" w:eastAsia="Calibri" w:hAnsi="Verdana" w:cstheme="minorHAnsi"/>
          <w:sz w:val="20"/>
          <w:lang w:eastAsia="pl-PL"/>
        </w:rPr>
        <w:t xml:space="preserve"> (o ile dotyczy)</w:t>
      </w:r>
      <w:r w:rsidR="00BF5D6B" w:rsidRPr="005616EE">
        <w:rPr>
          <w:rFonts w:ascii="Verdana" w:eastAsia="Calibri" w:hAnsi="Verdana" w:cstheme="minorHAnsi"/>
          <w:sz w:val="20"/>
          <w:lang w:eastAsia="pl-PL"/>
        </w:rPr>
        <w:t>.</w:t>
      </w:r>
    </w:p>
    <w:p w14:paraId="09C9828C" w14:textId="3CB0CDEF" w:rsidR="00DC1851" w:rsidRPr="005616EE"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5616EE">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5616EE">
        <w:rPr>
          <w:rFonts w:ascii="Verdana" w:hAnsi="Verdana" w:cstheme="minorHAnsi"/>
          <w:bCs/>
          <w:iCs/>
          <w:spacing w:val="-6"/>
          <w:sz w:val="20"/>
        </w:rPr>
        <w:t xml:space="preserve">i k) </w:t>
      </w:r>
      <w:r w:rsidRPr="005616EE">
        <w:rPr>
          <w:rFonts w:ascii="Verdana" w:hAnsi="Verdana" w:cstheme="minorHAnsi"/>
          <w:bCs/>
          <w:iCs/>
          <w:spacing w:val="-6"/>
          <w:sz w:val="20"/>
        </w:rPr>
        <w:t>Formularza oferty.</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5616EE">
        <w:rPr>
          <w:rFonts w:ascii="Verdana" w:eastAsia="Calibri" w:hAnsi="Verdana" w:cstheme="minorHAnsi"/>
          <w:sz w:val="20"/>
        </w:rPr>
        <w:t>Wykonawca odpowiada za kompletność</w:t>
      </w:r>
      <w:r w:rsidRPr="002A6CA3">
        <w:rPr>
          <w:rFonts w:ascii="Verdana" w:eastAsia="Calibri" w:hAnsi="Verdana" w:cstheme="minorHAnsi"/>
          <w:sz w:val="20"/>
        </w:rPr>
        <w:t xml:space="preserve">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D71186F" w14:textId="3D2D9B22" w:rsidR="000C1758" w:rsidRPr="005616EE" w:rsidRDefault="00476AE2" w:rsidP="005616E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4" w:name="_Toc165273921"/>
      <w:bookmarkStart w:id="185" w:name="_Toc165274190"/>
      <w:bookmarkStart w:id="186" w:name="_Toc243294550"/>
      <w:bookmarkStart w:id="187" w:name="_Toc489350399"/>
      <w:bookmarkStart w:id="188" w:name="_Toc515896292"/>
      <w:bookmarkStart w:id="189"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4"/>
      <w:bookmarkEnd w:id="185"/>
      <w:bookmarkEnd w:id="186"/>
      <w:bookmarkEnd w:id="187"/>
      <w:bookmarkEnd w:id="188"/>
      <w:bookmarkEnd w:id="189"/>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3152F699"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8C1512">
        <w:rPr>
          <w:rFonts w:ascii="Verdana" w:eastAsia="Calibri" w:hAnsi="Verdana" w:cstheme="minorHAnsi"/>
          <w:b/>
          <w:sz w:val="20"/>
        </w:rPr>
        <w:t>21.11.2024</w:t>
      </w:r>
      <w:r w:rsidR="001956F5">
        <w:rPr>
          <w:rFonts w:ascii="Verdana" w:eastAsia="Calibri" w:hAnsi="Verdana" w:cstheme="minorHAnsi"/>
          <w:b/>
          <w:sz w:val="20"/>
        </w:rPr>
        <w:t xml:space="preserve"> r.</w:t>
      </w:r>
      <w:r w:rsidRPr="002A6CA3">
        <w:rPr>
          <w:rFonts w:ascii="Verdana" w:eastAsia="Calibri" w:hAnsi="Verdana" w:cstheme="minorHAnsi"/>
          <w:sz w:val="20"/>
        </w:rPr>
        <w:t xml:space="preserve"> do godziny </w:t>
      </w:r>
      <w:r w:rsidR="008C1512">
        <w:rPr>
          <w:rFonts w:ascii="Verdana" w:eastAsia="Calibri" w:hAnsi="Verdana" w:cstheme="minorHAnsi"/>
          <w:sz w:val="20"/>
        </w:rPr>
        <w:t>12:00.</w:t>
      </w:r>
      <w:bookmarkStart w:id="190" w:name="_GoBack"/>
      <w:bookmarkEnd w:id="190"/>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1" w:name="_Toc354752480"/>
      <w:bookmarkStart w:id="192" w:name="_Toc516566408"/>
      <w:bookmarkStart w:id="193" w:name="_Toc516581682"/>
      <w:bookmarkStart w:id="194" w:name="_Toc516734868"/>
      <w:bookmarkStart w:id="195"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1"/>
      <w:bookmarkEnd w:id="192"/>
      <w:bookmarkEnd w:id="193"/>
      <w:bookmarkEnd w:id="194"/>
      <w:bookmarkEnd w:id="195"/>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6" w:name="_Toc122344797"/>
      <w:r w:rsidRPr="002A6CA3">
        <w:rPr>
          <w:rFonts w:ascii="Verdana" w:eastAsia="Calibri" w:hAnsi="Verdana" w:cstheme="minorHAnsi"/>
          <w:bCs/>
          <w:caps w:val="0"/>
          <w:kern w:val="0"/>
          <w:sz w:val="20"/>
          <w:lang w:val="pl-PL"/>
        </w:rPr>
        <w:t>OPIS SPOSOBU OBLICZENIA CENY</w:t>
      </w:r>
      <w:bookmarkEnd w:id="196"/>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1C4D3D07" w:rsidR="00630DAE" w:rsidRPr="00674174"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674174">
        <w:rPr>
          <w:rFonts w:ascii="Verdana" w:eastAsia="Calibri" w:hAnsi="Verdana" w:cstheme="minorHAnsi"/>
          <w:sz w:val="20"/>
        </w:rPr>
        <w:t xml:space="preserve">Cena Oferty </w:t>
      </w:r>
      <w:r w:rsidR="007A51D2" w:rsidRPr="00674174">
        <w:rPr>
          <w:rFonts w:ascii="Verdana" w:eastAsia="Calibri" w:hAnsi="Verdana" w:cstheme="minorHAnsi"/>
          <w:sz w:val="20"/>
        </w:rPr>
        <w:t>w każdej części Z</w:t>
      </w:r>
      <w:r w:rsidR="002D0528" w:rsidRPr="00674174">
        <w:rPr>
          <w:rFonts w:ascii="Verdana" w:eastAsia="Calibri" w:hAnsi="Verdana" w:cstheme="minorHAnsi"/>
          <w:sz w:val="20"/>
        </w:rPr>
        <w:t xml:space="preserve">amówienia </w:t>
      </w:r>
      <w:r w:rsidRPr="00674174">
        <w:rPr>
          <w:rFonts w:ascii="Verdana" w:eastAsia="Calibri" w:hAnsi="Verdana" w:cstheme="minorHAnsi"/>
          <w:sz w:val="20"/>
        </w:rPr>
        <w:t xml:space="preserve">musi być podana w polskich złotych. Całość rozliczeń między </w:t>
      </w:r>
      <w:r w:rsidR="007A51D2" w:rsidRPr="00674174">
        <w:rPr>
          <w:rFonts w:ascii="Verdana" w:eastAsia="Calibri" w:hAnsi="Verdana" w:cstheme="minorHAnsi"/>
          <w:sz w:val="20"/>
        </w:rPr>
        <w:t>Zamawiającym</w:t>
      </w:r>
      <w:r w:rsidRPr="00674174">
        <w:rPr>
          <w:rFonts w:ascii="Verdana" w:eastAsia="Calibri" w:hAnsi="Verdana" w:cstheme="minorHAnsi"/>
          <w:sz w:val="20"/>
        </w:rPr>
        <w:t xml:space="preserve"> a Wykonawcą będzie prowadzona w złotych polskich.</w:t>
      </w:r>
    </w:p>
    <w:p w14:paraId="7AFB124E" w14:textId="665AD053" w:rsidR="00003E6E"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w:t>
      </w:r>
      <w:r w:rsidRPr="00674174">
        <w:rPr>
          <w:rFonts w:ascii="Verdana" w:eastAsia="Calibri" w:hAnsi="Verdana" w:cstheme="minorHAnsi"/>
          <w:sz w:val="20"/>
        </w:rPr>
        <w:t xml:space="preserve">Oferty </w:t>
      </w:r>
      <w:r w:rsidR="002D0528" w:rsidRPr="00674174">
        <w:rPr>
          <w:rFonts w:ascii="Verdana" w:eastAsia="Calibri" w:hAnsi="Verdana" w:cstheme="minorHAnsi"/>
          <w:sz w:val="20"/>
        </w:rPr>
        <w:t xml:space="preserve">w każdej części </w:t>
      </w:r>
      <w:r w:rsidR="007A51D2" w:rsidRPr="00674174">
        <w:rPr>
          <w:rFonts w:ascii="Verdana" w:eastAsia="Calibri" w:hAnsi="Verdana" w:cstheme="minorHAnsi"/>
          <w:sz w:val="20"/>
        </w:rPr>
        <w:t>Z</w:t>
      </w:r>
      <w:r w:rsidR="002D0528" w:rsidRPr="00674174">
        <w:rPr>
          <w:rFonts w:ascii="Verdana" w:eastAsia="Calibri" w:hAnsi="Verdana" w:cstheme="minorHAnsi"/>
          <w:sz w:val="20"/>
        </w:rPr>
        <w:t xml:space="preserve">amówienia </w:t>
      </w:r>
      <w:r w:rsidRPr="00674174">
        <w:rPr>
          <w:rFonts w:ascii="Verdana" w:eastAsia="Calibri" w:hAnsi="Verdana" w:cstheme="minorHAnsi"/>
          <w:sz w:val="20"/>
        </w:rPr>
        <w:t>uwzględnia</w:t>
      </w:r>
      <w:r w:rsidRPr="002A6CA3">
        <w:rPr>
          <w:rFonts w:ascii="Verdana" w:eastAsia="Calibri" w:hAnsi="Verdana" w:cstheme="minorHAnsi"/>
          <w:sz w:val="20"/>
        </w:rPr>
        <w:t xml:space="preserve"> wszelkiego rodzaju opłaty oraz podatki oraz wszystkie koszty związane z realizacją Zamówienia, transport, ewentualne upusty i rabaty oraz pozostałe składniki cenotwórcze. Podana cena nie ulega zmianie przez okres realizacji (wykonania) Zamówienia, z zastrz</w:t>
      </w:r>
      <w:r w:rsidR="00674174">
        <w:rPr>
          <w:rFonts w:ascii="Verdana" w:eastAsia="Calibri" w:hAnsi="Verdana" w:cstheme="minorHAnsi"/>
          <w:sz w:val="20"/>
        </w:rPr>
        <w:t>eżeniem warunków wynikających z Ogólnych Warunków Zamówienia</w:t>
      </w:r>
      <w:r w:rsidRPr="002A6CA3">
        <w:rPr>
          <w:rFonts w:ascii="Verdana" w:eastAsia="Calibri" w:hAnsi="Verdana" w:cstheme="minorHAnsi"/>
          <w:sz w:val="20"/>
        </w:rPr>
        <w:t xml:space="preserve"> w sprawie </w:t>
      </w:r>
      <w:r w:rsidR="007A51D2" w:rsidRPr="002A6CA3">
        <w:rPr>
          <w:rFonts w:ascii="Verdana" w:eastAsia="Calibri" w:hAnsi="Verdana" w:cstheme="minorHAnsi"/>
          <w:sz w:val="20"/>
        </w:rPr>
        <w:t>Z</w:t>
      </w:r>
      <w:r w:rsidR="00674174">
        <w:rPr>
          <w:rFonts w:ascii="Verdana" w:eastAsia="Calibri" w:hAnsi="Verdana" w:cstheme="minorHAnsi"/>
          <w:sz w:val="20"/>
        </w:rPr>
        <w:t>amówienia, których</w:t>
      </w:r>
      <w:r w:rsidRPr="002A6CA3">
        <w:rPr>
          <w:rFonts w:ascii="Verdana" w:eastAsia="Calibri" w:hAnsi="Verdana" w:cstheme="minorHAnsi"/>
          <w:sz w:val="20"/>
        </w:rPr>
        <w:t xml:space="preserve"> projekt stanowi </w:t>
      </w:r>
      <w:r w:rsidRPr="00674174">
        <w:rPr>
          <w:rFonts w:ascii="Verdana" w:eastAsia="Calibri" w:hAnsi="Verdana" w:cstheme="minorHAnsi"/>
          <w:sz w:val="20"/>
        </w:rPr>
        <w:t xml:space="preserve">Załącznik nr </w:t>
      </w:r>
      <w:r w:rsidR="00250B1A" w:rsidRPr="00674174">
        <w:rPr>
          <w:rFonts w:ascii="Verdana" w:eastAsia="Calibri" w:hAnsi="Verdana" w:cstheme="minorHAnsi"/>
          <w:sz w:val="20"/>
        </w:rPr>
        <w:t>2</w:t>
      </w:r>
      <w:r w:rsidRPr="00674174">
        <w:rPr>
          <w:rFonts w:ascii="Verdana" w:eastAsia="Calibri" w:hAnsi="Verdana" w:cstheme="minorHAnsi"/>
          <w:sz w:val="20"/>
        </w:rPr>
        <w:t xml:space="preserve"> do</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2A276323" w:rsidR="00DF2594"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lastRenderedPageBreak/>
        <w:t xml:space="preserve">Wykonawca określi cenę realizacji Przedmiotu </w:t>
      </w:r>
      <w:r w:rsidRPr="00674174">
        <w:rPr>
          <w:rFonts w:ascii="Verdana" w:eastAsia="Calibri" w:hAnsi="Verdana" w:cstheme="minorHAnsi"/>
          <w:sz w:val="20"/>
        </w:rPr>
        <w:t xml:space="preserve">zamówienia </w:t>
      </w:r>
      <w:r w:rsidR="002D0528" w:rsidRPr="00674174">
        <w:rPr>
          <w:rFonts w:ascii="Verdana" w:eastAsia="Calibri" w:hAnsi="Verdana" w:cstheme="minorHAnsi"/>
          <w:sz w:val="20"/>
        </w:rPr>
        <w:t xml:space="preserve">w każdej części </w:t>
      </w:r>
      <w:r w:rsidR="007A51D2" w:rsidRPr="00674174">
        <w:rPr>
          <w:rFonts w:ascii="Verdana" w:eastAsia="Calibri" w:hAnsi="Verdana" w:cstheme="minorHAnsi"/>
          <w:sz w:val="20"/>
        </w:rPr>
        <w:t>Z</w:t>
      </w:r>
      <w:r w:rsidR="002D0528" w:rsidRPr="00674174">
        <w:rPr>
          <w:rFonts w:ascii="Verdana" w:eastAsia="Calibri" w:hAnsi="Verdana" w:cstheme="minorHAnsi"/>
          <w:sz w:val="20"/>
        </w:rPr>
        <w:t>amówienia</w:t>
      </w:r>
      <w:r w:rsidR="002D0528" w:rsidRPr="002A6CA3">
        <w:rPr>
          <w:rFonts w:ascii="Verdana" w:eastAsia="Calibri" w:hAnsi="Verdana" w:cstheme="minorHAnsi"/>
          <w:sz w:val="20"/>
        </w:rPr>
        <w:t xml:space="preserve"> </w:t>
      </w:r>
      <w:r w:rsidRPr="002A6CA3">
        <w:rPr>
          <w:rFonts w:ascii="Verdana" w:eastAsia="Calibri" w:hAnsi="Verdana" w:cstheme="minorHAnsi"/>
          <w:sz w:val="20"/>
        </w:rPr>
        <w:t xml:space="preserve">poprzez wskazanie łącznej ceny netto, podatku VAT oraz ceny brutto zamówienia. </w:t>
      </w:r>
      <w:r w:rsidR="000077C9" w:rsidRPr="002A6CA3">
        <w:rPr>
          <w:rFonts w:ascii="Verdana" w:eastAsia="Calibri" w:hAnsi="Verdana" w:cstheme="minorHAnsi"/>
          <w:sz w:val="20"/>
        </w:rPr>
        <w:t xml:space="preserve">Cenę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7" w:name="_Toc137824141"/>
      <w:bookmarkStart w:id="198" w:name="_Toc154823357"/>
      <w:bookmarkStart w:id="199" w:name="_Toc165273923"/>
      <w:bookmarkStart w:id="200" w:name="_Toc165274192"/>
      <w:bookmarkStart w:id="201" w:name="_Toc243294552"/>
      <w:bookmarkStart w:id="202" w:name="_Toc489350401"/>
      <w:bookmarkStart w:id="203" w:name="_Toc515896294"/>
      <w:bookmarkStart w:id="204" w:name="_Toc122344798"/>
      <w:r w:rsidRPr="002A6CA3">
        <w:rPr>
          <w:rFonts w:ascii="Verdana" w:eastAsia="Calibri" w:hAnsi="Verdana" w:cstheme="minorHAnsi"/>
          <w:caps w:val="0"/>
          <w:kern w:val="0"/>
          <w:sz w:val="20"/>
          <w:lang w:val="pl-PL"/>
        </w:rPr>
        <w:t>OPIS KRYTERIÓW I SPOSÓB OCENY OFERT</w:t>
      </w:r>
      <w:bookmarkEnd w:id="197"/>
      <w:bookmarkEnd w:id="198"/>
      <w:bookmarkEnd w:id="199"/>
      <w:bookmarkEnd w:id="200"/>
      <w:bookmarkEnd w:id="201"/>
      <w:bookmarkEnd w:id="202"/>
      <w:bookmarkEnd w:id="203"/>
      <w:bookmarkEnd w:id="204"/>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646D73EC" w:rsidR="00395A0E" w:rsidRPr="00674174"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w:t>
      </w:r>
      <w:r w:rsidRPr="00674174">
        <w:rPr>
          <w:rFonts w:ascii="Verdana" w:eastAsia="Calibri" w:hAnsi="Verdana" w:cstheme="minorHAnsi"/>
          <w:sz w:val="20"/>
          <w:szCs w:val="20"/>
          <w:lang w:eastAsia="en-US"/>
        </w:rPr>
        <w:t>Ofert niepodlegających odrzuceniu, Zamawiający wybierze najkorzystniejszą Ofertę</w:t>
      </w:r>
      <w:r w:rsidR="00DE00BF" w:rsidRPr="00674174">
        <w:rPr>
          <w:rFonts w:ascii="Verdana" w:eastAsia="Calibri" w:hAnsi="Verdana" w:cstheme="minorHAnsi"/>
          <w:sz w:val="20"/>
          <w:szCs w:val="20"/>
          <w:lang w:eastAsia="en-US"/>
        </w:rPr>
        <w:t xml:space="preserve">, odrębnie </w:t>
      </w:r>
      <w:r w:rsidR="00E62AA4" w:rsidRPr="00674174">
        <w:rPr>
          <w:rFonts w:ascii="Verdana" w:eastAsia="Calibri" w:hAnsi="Verdana" w:cstheme="minorHAnsi"/>
          <w:sz w:val="20"/>
          <w:szCs w:val="20"/>
          <w:lang w:eastAsia="en-US"/>
        </w:rPr>
        <w:t>w ramach każdej części Zamówienia</w:t>
      </w:r>
      <w:r w:rsidR="00DE00BF" w:rsidRPr="00674174">
        <w:rPr>
          <w:rFonts w:ascii="Verdana" w:eastAsia="Calibri" w:hAnsi="Verdana" w:cstheme="minorHAnsi"/>
          <w:sz w:val="20"/>
          <w:szCs w:val="20"/>
          <w:lang w:eastAsia="en-US"/>
        </w:rPr>
        <w:t>,</w:t>
      </w:r>
      <w:r w:rsidRPr="00674174">
        <w:rPr>
          <w:rFonts w:ascii="Verdana" w:eastAsia="Calibri" w:hAnsi="Verdana" w:cstheme="minorHAnsi"/>
          <w:sz w:val="20"/>
          <w:szCs w:val="20"/>
          <w:lang w:eastAsia="en-US"/>
        </w:rPr>
        <w:t xml:space="preserve"> kierując się kryterium:</w:t>
      </w:r>
    </w:p>
    <w:p w14:paraId="44B2B645" w14:textId="5D6FF2E9" w:rsidR="00DF2594" w:rsidRPr="00674174" w:rsidRDefault="00DF2594" w:rsidP="00DF2594">
      <w:pPr>
        <w:spacing w:before="120" w:after="120" w:line="276" w:lineRule="auto"/>
        <w:ind w:firstLine="567"/>
        <w:jc w:val="center"/>
        <w:rPr>
          <w:rFonts w:ascii="Verdana" w:hAnsi="Verdana" w:cstheme="minorHAnsi"/>
          <w:b/>
          <w:sz w:val="20"/>
        </w:rPr>
      </w:pPr>
      <w:r w:rsidRPr="00674174">
        <w:rPr>
          <w:rFonts w:ascii="Verdana" w:hAnsi="Verdana" w:cstheme="minorHAnsi"/>
          <w:b/>
          <w:sz w:val="20"/>
        </w:rPr>
        <w:t>Kryterium: Cena</w:t>
      </w:r>
      <w:r w:rsidR="00740FAF" w:rsidRPr="00674174">
        <w:rPr>
          <w:rFonts w:ascii="Verdana" w:hAnsi="Verdana" w:cstheme="minorHAnsi"/>
          <w:b/>
          <w:sz w:val="20"/>
        </w:rPr>
        <w:t xml:space="preserve"> netto</w:t>
      </w:r>
      <w:r w:rsidRPr="00674174">
        <w:rPr>
          <w:rFonts w:ascii="Verdana" w:hAnsi="Verdana" w:cstheme="minorHAnsi"/>
          <w:b/>
          <w:sz w:val="20"/>
        </w:rPr>
        <w:t xml:space="preserve">. Waga kryterium - </w:t>
      </w:r>
      <w:r w:rsidR="00674174" w:rsidRPr="00674174">
        <w:rPr>
          <w:rFonts w:ascii="Verdana" w:hAnsi="Verdana" w:cstheme="minorHAnsi"/>
          <w:b/>
          <w:sz w:val="20"/>
        </w:rPr>
        <w:t>100</w:t>
      </w:r>
      <w:r w:rsidRPr="00674174">
        <w:rPr>
          <w:rFonts w:ascii="Verdana" w:hAnsi="Verdana" w:cstheme="minorHAnsi"/>
          <w:b/>
          <w:bCs/>
          <w:iCs/>
          <w:sz w:val="20"/>
        </w:rPr>
        <w:t>%:</w:t>
      </w:r>
    </w:p>
    <w:p w14:paraId="1707616A" w14:textId="77777777" w:rsidR="00DF2594" w:rsidRPr="00674174" w:rsidRDefault="00DF2594" w:rsidP="00DF2594">
      <w:pPr>
        <w:spacing w:before="120" w:after="120" w:line="276" w:lineRule="auto"/>
        <w:ind w:firstLine="567"/>
        <w:jc w:val="center"/>
        <w:rPr>
          <w:rFonts w:ascii="Verdana" w:hAnsi="Verdana" w:cstheme="minorHAnsi"/>
          <w:sz w:val="20"/>
        </w:rPr>
      </w:pPr>
      <w:r w:rsidRPr="00674174">
        <w:rPr>
          <w:rFonts w:ascii="Verdana" w:hAnsi="Verdana" w:cstheme="minorHAnsi"/>
          <w:sz w:val="20"/>
        </w:rPr>
        <w:t>Sposób oceny ofert dla Kryterium Ceny:</w:t>
      </w:r>
    </w:p>
    <w:p w14:paraId="1130EC03" w14:textId="22F4715E" w:rsidR="006D1E8E" w:rsidRPr="00674174"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674174" w:rsidRDefault="00DF2594" w:rsidP="00DF2594">
      <w:pPr>
        <w:spacing w:before="120" w:after="120" w:line="276" w:lineRule="auto"/>
        <w:jc w:val="center"/>
        <w:rPr>
          <w:rFonts w:ascii="Verdana" w:hAnsi="Verdana" w:cstheme="minorHAnsi"/>
          <w:sz w:val="20"/>
        </w:rPr>
      </w:pPr>
    </w:p>
    <w:p w14:paraId="16D06838" w14:textId="77777777" w:rsidR="00425D97" w:rsidRPr="00674174" w:rsidRDefault="00DF2594" w:rsidP="00425D97">
      <w:pPr>
        <w:spacing w:before="120" w:after="120" w:line="276" w:lineRule="auto"/>
        <w:jc w:val="center"/>
        <w:rPr>
          <w:rFonts w:ascii="Verdana" w:hAnsi="Verdana" w:cstheme="minorHAnsi"/>
          <w:sz w:val="20"/>
        </w:rPr>
      </w:pPr>
      <w:r w:rsidRPr="00674174">
        <w:rPr>
          <w:rFonts w:ascii="Verdana" w:hAnsi="Verdana" w:cstheme="minorHAnsi"/>
          <w:sz w:val="20"/>
        </w:rPr>
        <w:t xml:space="preserve">gdzie: </w:t>
      </w:r>
    </w:p>
    <w:p w14:paraId="543ADE3F" w14:textId="77777777" w:rsidR="00DF2594" w:rsidRPr="00674174" w:rsidRDefault="00DF2594" w:rsidP="00425D97">
      <w:pPr>
        <w:spacing w:before="120" w:after="120" w:line="276" w:lineRule="auto"/>
        <w:ind w:left="993"/>
        <w:jc w:val="left"/>
        <w:rPr>
          <w:rFonts w:ascii="Verdana" w:hAnsi="Verdana" w:cstheme="minorHAnsi"/>
          <w:sz w:val="20"/>
        </w:rPr>
      </w:pPr>
      <w:r w:rsidRPr="00674174">
        <w:rPr>
          <w:rFonts w:ascii="Verdana" w:hAnsi="Verdana" w:cstheme="minorHAnsi"/>
          <w:sz w:val="20"/>
        </w:rPr>
        <w:t>A -</w:t>
      </w:r>
      <w:r w:rsidRPr="00674174">
        <w:rPr>
          <w:rFonts w:ascii="Verdana" w:hAnsi="Verdana" w:cstheme="minorHAnsi"/>
          <w:sz w:val="20"/>
        </w:rPr>
        <w:tab/>
        <w:t>najniższa Cena</w:t>
      </w:r>
      <w:r w:rsidR="00DE00BF" w:rsidRPr="00674174">
        <w:rPr>
          <w:rFonts w:ascii="Verdana" w:hAnsi="Verdana" w:cstheme="minorHAnsi"/>
          <w:sz w:val="20"/>
        </w:rPr>
        <w:t xml:space="preserve"> </w:t>
      </w:r>
      <w:r w:rsidR="00B71EE2" w:rsidRPr="00674174">
        <w:rPr>
          <w:rFonts w:ascii="Verdana" w:hAnsi="Verdana" w:cstheme="minorHAnsi"/>
          <w:sz w:val="20"/>
        </w:rPr>
        <w:t xml:space="preserve">netto </w:t>
      </w:r>
      <w:r w:rsidR="00DE00BF" w:rsidRPr="00674174">
        <w:rPr>
          <w:rFonts w:ascii="Verdana" w:hAnsi="Verdana" w:cstheme="minorHAnsi"/>
          <w:sz w:val="20"/>
        </w:rPr>
        <w:t>spośród wszystkich ofert niepodlegających odrzuceniu</w:t>
      </w:r>
    </w:p>
    <w:p w14:paraId="716CEFAD" w14:textId="4A2A808F" w:rsidR="00DF2594" w:rsidRPr="00674174" w:rsidRDefault="00DF2594" w:rsidP="00425D97">
      <w:pPr>
        <w:spacing w:before="120" w:after="120" w:line="276" w:lineRule="auto"/>
        <w:ind w:left="284" w:firstLine="709"/>
        <w:jc w:val="left"/>
        <w:rPr>
          <w:rFonts w:ascii="Verdana" w:hAnsi="Verdana" w:cstheme="minorHAnsi"/>
          <w:sz w:val="20"/>
        </w:rPr>
      </w:pPr>
      <w:r w:rsidRPr="00674174">
        <w:rPr>
          <w:rFonts w:ascii="Verdana" w:hAnsi="Verdana" w:cstheme="minorHAnsi"/>
          <w:sz w:val="20"/>
        </w:rPr>
        <w:t xml:space="preserve">B - </w:t>
      </w:r>
      <w:r w:rsidRPr="00674174">
        <w:rPr>
          <w:rFonts w:ascii="Verdana" w:hAnsi="Verdana" w:cstheme="minorHAnsi"/>
          <w:sz w:val="20"/>
        </w:rPr>
        <w:tab/>
        <w:t xml:space="preserve">Cena </w:t>
      </w:r>
      <w:r w:rsidR="0007523E" w:rsidRPr="00674174">
        <w:rPr>
          <w:rFonts w:ascii="Verdana" w:hAnsi="Verdana" w:cstheme="minorHAnsi"/>
          <w:sz w:val="20"/>
        </w:rPr>
        <w:t xml:space="preserve">netto </w:t>
      </w:r>
      <w:r w:rsidRPr="00674174">
        <w:rPr>
          <w:rFonts w:ascii="Verdana" w:hAnsi="Verdana" w:cstheme="minorHAnsi"/>
          <w:sz w:val="20"/>
        </w:rPr>
        <w:t>oferty ocenianej</w:t>
      </w:r>
    </w:p>
    <w:p w14:paraId="7B33A30D" w14:textId="64E8473C" w:rsidR="00DF2594" w:rsidRPr="00674174" w:rsidRDefault="00674174" w:rsidP="00425D97">
      <w:pPr>
        <w:spacing w:before="120" w:after="120" w:line="276" w:lineRule="auto"/>
        <w:ind w:left="284" w:firstLine="709"/>
        <w:jc w:val="left"/>
        <w:rPr>
          <w:rFonts w:ascii="Verdana" w:hAnsi="Verdana" w:cstheme="minorHAnsi"/>
          <w:sz w:val="20"/>
        </w:rPr>
      </w:pPr>
      <w:r w:rsidRPr="00674174">
        <w:rPr>
          <w:rFonts w:ascii="Verdana" w:hAnsi="Verdana" w:cstheme="minorHAnsi"/>
          <w:sz w:val="20"/>
        </w:rPr>
        <w:t xml:space="preserve">Kc - </w:t>
      </w:r>
      <w:r w:rsidR="00DF2594" w:rsidRPr="00674174">
        <w:rPr>
          <w:rFonts w:ascii="Verdana" w:hAnsi="Verdana" w:cstheme="minorHAnsi"/>
          <w:sz w:val="20"/>
        </w:rPr>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674174"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Wszystkie </w:t>
      </w:r>
      <w:r w:rsidRPr="00674174">
        <w:rPr>
          <w:rFonts w:ascii="Verdana" w:eastAsia="Calibri" w:hAnsi="Verdana" w:cstheme="minorHAnsi"/>
          <w:sz w:val="20"/>
          <w:szCs w:val="20"/>
          <w:lang w:eastAsia="en-US"/>
        </w:rPr>
        <w:t>obliczenia będą dokonywane z dokładnością do dwóch miejsc po przecinku.</w:t>
      </w:r>
    </w:p>
    <w:p w14:paraId="6128DAEC" w14:textId="2337C59E" w:rsidR="00E573ED" w:rsidRPr="00674174"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674174">
        <w:rPr>
          <w:rFonts w:ascii="Verdana" w:eastAsia="Calibri" w:hAnsi="Verdana" w:cstheme="minorHAnsi"/>
          <w:sz w:val="20"/>
          <w:szCs w:val="20"/>
          <w:lang w:eastAsia="en-US"/>
        </w:rPr>
        <w:t xml:space="preserve">Za najkorzystniejszą Ofertę </w:t>
      </w:r>
      <w:r w:rsidR="00BC2725" w:rsidRPr="00674174">
        <w:rPr>
          <w:rFonts w:ascii="Verdana" w:eastAsia="Calibri" w:hAnsi="Verdana" w:cstheme="minorHAnsi"/>
          <w:sz w:val="20"/>
          <w:szCs w:val="20"/>
          <w:lang w:eastAsia="en-US"/>
        </w:rPr>
        <w:t xml:space="preserve">w każdej części </w:t>
      </w:r>
      <w:r w:rsidR="007A51D2" w:rsidRPr="00674174">
        <w:rPr>
          <w:rFonts w:ascii="Verdana" w:eastAsia="Calibri" w:hAnsi="Verdana" w:cstheme="minorHAnsi"/>
          <w:sz w:val="20"/>
          <w:szCs w:val="20"/>
          <w:lang w:eastAsia="en-US"/>
        </w:rPr>
        <w:t>Z</w:t>
      </w:r>
      <w:r w:rsidR="00BC2725" w:rsidRPr="00674174">
        <w:rPr>
          <w:rFonts w:ascii="Verdana" w:eastAsia="Calibri" w:hAnsi="Verdana" w:cstheme="minorHAnsi"/>
          <w:sz w:val="20"/>
          <w:szCs w:val="20"/>
          <w:lang w:eastAsia="en-US"/>
        </w:rPr>
        <w:t xml:space="preserve">amówienia </w:t>
      </w:r>
      <w:r w:rsidRPr="00674174">
        <w:rPr>
          <w:rFonts w:ascii="Verdana" w:eastAsia="Calibri" w:hAnsi="Verdana" w:cstheme="minorHAnsi"/>
          <w:sz w:val="20"/>
          <w:szCs w:val="20"/>
          <w:lang w:eastAsia="en-US"/>
        </w:rPr>
        <w:t>zostanie uznana ta, która uzyska najwyższą liczbę punktów na podstawie ww. kryterium oceny Ofert.</w:t>
      </w:r>
      <w:r w:rsidR="005817FF" w:rsidRPr="00674174">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5" w:name="_Toc489350402"/>
      <w:bookmarkStart w:id="206" w:name="_Toc515896295"/>
      <w:bookmarkStart w:id="207"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5"/>
      <w:bookmarkEnd w:id="206"/>
      <w:r w:rsidR="008D2AB5" w:rsidRPr="002A6CA3">
        <w:rPr>
          <w:rFonts w:ascii="Verdana" w:eastAsia="Calibri" w:hAnsi="Verdana" w:cstheme="minorHAnsi"/>
          <w:caps w:val="0"/>
          <w:kern w:val="0"/>
          <w:sz w:val="20"/>
          <w:lang w:val="pl-PL"/>
        </w:rPr>
        <w:t>, WYBÓR OFERTY NAJKORZYSTNIEJSZEJ</w:t>
      </w:r>
      <w:bookmarkEnd w:id="207"/>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lastRenderedPageBreak/>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8" w:name="_Toc137824145"/>
      <w:bookmarkStart w:id="209" w:name="_Toc154823362"/>
      <w:bookmarkStart w:id="210" w:name="_Toc165273928"/>
      <w:bookmarkStart w:id="211" w:name="_Toc165274197"/>
      <w:bookmarkStart w:id="212" w:name="_Toc243294557"/>
      <w:bookmarkStart w:id="213" w:name="_Toc489350407"/>
      <w:bookmarkStart w:id="214" w:name="_Toc243294553"/>
      <w:bookmarkStart w:id="215" w:name="_Toc489350403"/>
      <w:bookmarkStart w:id="216" w:name="_Toc515896296"/>
      <w:bookmarkStart w:id="217" w:name="_Toc122344800"/>
      <w:r w:rsidRPr="000F3AAE">
        <w:rPr>
          <w:rFonts w:ascii="Verdana" w:eastAsia="Calibri" w:hAnsi="Verdana" w:cstheme="minorHAnsi"/>
          <w:caps w:val="0"/>
          <w:kern w:val="0"/>
          <w:sz w:val="20"/>
          <w:lang w:val="pl-PL"/>
        </w:rPr>
        <w:lastRenderedPageBreak/>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8"/>
      <w:bookmarkEnd w:id="209"/>
      <w:bookmarkEnd w:id="210"/>
      <w:bookmarkEnd w:id="211"/>
      <w:bookmarkEnd w:id="212"/>
      <w:bookmarkEnd w:id="213"/>
      <w:bookmarkEnd w:id="214"/>
      <w:bookmarkEnd w:id="215"/>
      <w:bookmarkEnd w:id="216"/>
      <w:bookmarkEnd w:id="217"/>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58845F2F"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674174">
        <w:rPr>
          <w:rFonts w:ascii="Verdana" w:hAnsi="Verdana" w:cstheme="minorHAnsi"/>
          <w:sz w:val="20"/>
        </w:rPr>
        <w:t>nie</w:t>
      </w:r>
      <w:r w:rsidRPr="00674174">
        <w:rPr>
          <w:rFonts w:ascii="Verdana" w:hAnsi="Verdana" w:cstheme="minorHAnsi"/>
          <w:sz w:val="20"/>
        </w:rPr>
        <w:t>publicznego, Zamawiający</w:t>
      </w:r>
      <w:r w:rsidRPr="002A6CA3">
        <w:rPr>
          <w:rFonts w:ascii="Verdana" w:hAnsi="Verdana" w:cstheme="minorHAnsi"/>
          <w:sz w:val="20"/>
        </w:rPr>
        <w:t xml:space="preserve">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8" w:name="_Toc137824143"/>
      <w:bookmarkStart w:id="219" w:name="_Toc154823359"/>
      <w:bookmarkStart w:id="220" w:name="_Toc165273925"/>
      <w:bookmarkStart w:id="221" w:name="_Toc165274194"/>
      <w:bookmarkStart w:id="222" w:name="_Toc243294554"/>
      <w:bookmarkStart w:id="223" w:name="_Toc489350404"/>
      <w:bookmarkStart w:id="224" w:name="_Toc515896297"/>
      <w:bookmarkStart w:id="225" w:name="_Toc122344801"/>
      <w:r w:rsidRPr="002A6CA3">
        <w:rPr>
          <w:rFonts w:ascii="Verdana" w:eastAsia="Calibri" w:hAnsi="Verdana" w:cstheme="minorHAnsi"/>
          <w:caps w:val="0"/>
          <w:kern w:val="0"/>
          <w:sz w:val="20"/>
          <w:lang w:val="pl-PL"/>
        </w:rPr>
        <w:t>WYMAGANIA DOTYCZĄCE ZABEZPIECZENIA NALEŻYTEGO WYKONANIA UMOWY</w:t>
      </w:r>
      <w:bookmarkEnd w:id="218"/>
      <w:bookmarkEnd w:id="219"/>
      <w:bookmarkEnd w:id="220"/>
      <w:bookmarkEnd w:id="221"/>
      <w:bookmarkEnd w:id="222"/>
      <w:bookmarkEnd w:id="223"/>
      <w:bookmarkEnd w:id="224"/>
      <w:bookmarkEnd w:id="225"/>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6747E89D" w14:textId="5696DAAC" w:rsidR="007175C5" w:rsidRPr="00674174" w:rsidRDefault="005D3279" w:rsidP="00674174">
      <w:pPr>
        <w:pStyle w:val="Akapitzlist"/>
        <w:numPr>
          <w:ilvl w:val="1"/>
          <w:numId w:val="58"/>
        </w:numPr>
        <w:spacing w:before="120" w:after="120" w:line="240" w:lineRule="auto"/>
        <w:ind w:left="426" w:right="-284" w:hanging="710"/>
        <w:rPr>
          <w:rFonts w:ascii="Verdana" w:eastAsia="Calibri" w:hAnsi="Verdana" w:cstheme="minorHAnsi"/>
          <w:sz w:val="20"/>
        </w:rPr>
      </w:pPr>
      <w:r w:rsidRPr="00674174">
        <w:rPr>
          <w:rFonts w:ascii="Verdana" w:eastAsia="Calibri" w:hAnsi="Verdana" w:cstheme="minorHAnsi"/>
          <w:sz w:val="20"/>
        </w:rPr>
        <w:t>Zamawiający odstępuje od żądania zabezpieczenia należytego wykonania umowy w niniejszym Postępowaniu</w:t>
      </w:r>
      <w:r w:rsidR="009D5BC2" w:rsidRPr="00674174">
        <w:rPr>
          <w:rFonts w:ascii="Verdana" w:eastAsia="Calibri" w:hAnsi="Verdana" w:cstheme="minorHAnsi"/>
          <w:sz w:val="20"/>
        </w:rPr>
        <w:t xml:space="preserve"> </w:t>
      </w:r>
      <w:r w:rsidR="009D5BC2" w:rsidRPr="00674174">
        <w:rPr>
          <w:rFonts w:ascii="Verdana" w:hAnsi="Verdana" w:cstheme="minorHAnsi"/>
          <w:sz w:val="20"/>
          <w:lang w:eastAsia="pl-PL"/>
        </w:rPr>
        <w:t>zakupowym</w:t>
      </w:r>
      <w:r w:rsidRPr="00674174">
        <w:rPr>
          <w:rFonts w:ascii="Verdana" w:eastAsia="Calibri" w:hAnsi="Verdana" w:cstheme="minorHAnsi"/>
          <w:sz w:val="20"/>
        </w:rPr>
        <w:t>.</w:t>
      </w:r>
    </w:p>
    <w:p w14:paraId="4CB3BA08" w14:textId="77777777"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6" w:name="_Toc360717346"/>
      <w:bookmarkStart w:id="227" w:name="_Toc404679081"/>
      <w:bookmarkStart w:id="228" w:name="_Toc462325366"/>
      <w:bookmarkStart w:id="229"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6"/>
      <w:bookmarkEnd w:id="227"/>
      <w:bookmarkEnd w:id="228"/>
      <w:bookmarkEnd w:id="229"/>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7FA7031E" w:rsidR="00BF1B92" w:rsidRPr="00674174"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0" w:name="_Toc122344806"/>
      <w:r w:rsidRPr="00674174">
        <w:rPr>
          <w:rFonts w:ascii="Verdana" w:hAnsi="Verdana" w:cstheme="minorHAnsi"/>
          <w:b w:val="0"/>
          <w:caps w:val="0"/>
          <w:sz w:val="20"/>
        </w:rPr>
        <w:t>Zamawiający oświadcza, iż Przedmiot Zamówienia nie będzie finansowany z udziałem środków z Funduszy UE lub innych środków zewnętrznych</w:t>
      </w:r>
      <w:bookmarkEnd w:id="230"/>
      <w:r w:rsidR="00674174" w:rsidRPr="00674174">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1" w:name="_Toc531685150"/>
      <w:bookmarkStart w:id="232" w:name="_Toc7422300"/>
      <w:bookmarkStart w:id="233" w:name="_Toc122344808"/>
      <w:r w:rsidRPr="002A6CA3">
        <w:rPr>
          <w:rFonts w:ascii="Verdana" w:hAnsi="Verdana" w:cs="Arial"/>
          <w:caps w:val="0"/>
          <w:smallCaps/>
          <w:snapToGrid w:val="0"/>
          <w:sz w:val="20"/>
          <w:lang w:val="pl-PL" w:eastAsia="pl-PL"/>
        </w:rPr>
        <w:t>OCHRONA DANYCH OSOBOWYCH</w:t>
      </w:r>
      <w:bookmarkEnd w:id="231"/>
      <w:bookmarkEnd w:id="232"/>
      <w:bookmarkEnd w:id="233"/>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4" w:name="_Toc122344809"/>
      <w:bookmarkEnd w:id="234"/>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5" w:name="_Toc122344810"/>
      <w:bookmarkEnd w:id="235"/>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6"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6"/>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7" w:name="_Toc122344812"/>
      <w:r w:rsidRPr="002A6CA3">
        <w:rPr>
          <w:rFonts w:ascii="Verdana" w:hAnsi="Verdana"/>
          <w:b w:val="0"/>
          <w:sz w:val="20"/>
          <w:lang w:val="pl-PL" w:eastAsia="pl-PL"/>
        </w:rPr>
        <w:t>Administratorem Pani / Pana danych osobowych („ADO”) jest:</w:t>
      </w:r>
      <w:bookmarkEnd w:id="237"/>
      <w:r w:rsidRPr="002A6CA3">
        <w:rPr>
          <w:rFonts w:ascii="Verdana" w:hAnsi="Verdana"/>
          <w:b w:val="0"/>
          <w:sz w:val="20"/>
          <w:lang w:val="pl-PL" w:eastAsia="pl-PL"/>
        </w:rPr>
        <w:t xml:space="preserve"> </w:t>
      </w:r>
    </w:p>
    <w:p w14:paraId="46BB8957" w14:textId="01C36539" w:rsidR="00674174" w:rsidRPr="00674174" w:rsidRDefault="00674174" w:rsidP="00674174">
      <w:pPr>
        <w:pStyle w:val="Nagwek2"/>
        <w:keepNext w:val="0"/>
        <w:keepLines w:val="0"/>
        <w:widowControl w:val="0"/>
        <w:spacing w:before="120" w:after="120" w:line="240" w:lineRule="auto"/>
        <w:ind w:left="426" w:right="-283"/>
        <w:rPr>
          <w:rFonts w:ascii="Verdana" w:hAnsi="Verdana"/>
          <w:b w:val="0"/>
          <w:sz w:val="20"/>
          <w:lang w:val="pl-PL" w:eastAsia="pl-PL"/>
        </w:rPr>
      </w:pPr>
      <w:bookmarkStart w:id="238" w:name="_Toc122344814"/>
      <w:r w:rsidRPr="00674174">
        <w:rPr>
          <w:rFonts w:ascii="Verdana" w:hAnsi="Verdana"/>
          <w:sz w:val="20"/>
          <w:lang w:val="pl-PL" w:eastAsia="pl-PL"/>
        </w:rPr>
        <w:t>PGE Energia Ciepła S.A. z siedzibą w Warszawie (00-120) przy ul. Złotej 59</w:t>
      </w:r>
      <w:r w:rsidR="00772E36">
        <w:rPr>
          <w:rFonts w:ascii="Verdana" w:hAnsi="Verdana"/>
          <w:sz w:val="20"/>
          <w:lang w:val="pl-PL" w:eastAsia="pl-PL"/>
        </w:rPr>
        <w:t>.</w:t>
      </w:r>
    </w:p>
    <w:p w14:paraId="26DFA822" w14:textId="3CBF5554" w:rsidR="00BA4433" w:rsidRPr="002A6CA3" w:rsidRDefault="00BA4433" w:rsidP="00674174">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r w:rsidRPr="002A6CA3">
        <w:rPr>
          <w:rFonts w:ascii="Verdana" w:hAnsi="Verdana"/>
          <w:b w:val="0"/>
          <w:sz w:val="20"/>
          <w:lang w:val="pl-PL" w:eastAsia="pl-PL"/>
        </w:rPr>
        <w:t xml:space="preserve">W sprawie ochrony swoich danych osobowych może Pani/Pan skontaktować się </w:t>
      </w:r>
      <w:r w:rsidR="00674174">
        <w:rPr>
          <w:rFonts w:ascii="Verdana" w:hAnsi="Verdana"/>
          <w:b w:val="0"/>
          <w:sz w:val="20"/>
          <w:lang w:val="pl-PL" w:eastAsia="pl-PL"/>
        </w:rPr>
        <w:t xml:space="preserve">z </w:t>
      </w:r>
      <w:r w:rsidR="00674174" w:rsidRPr="00674174">
        <w:rPr>
          <w:rFonts w:ascii="Verdana" w:hAnsi="Verdana"/>
          <w:b w:val="0"/>
          <w:sz w:val="20"/>
          <w:lang w:val="pl-PL" w:eastAsia="pl-PL"/>
        </w:rPr>
        <w:t>Inspektorem Ochrony Danych PGE Energia Ciepła S.A.: iod.pgeec@gkpge.pl</w:t>
      </w:r>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38"/>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9" w:name="_Toc122344815"/>
      <w:r w:rsidRPr="002A6CA3">
        <w:rPr>
          <w:rFonts w:ascii="Verdana" w:hAnsi="Verdana"/>
          <w:b w:val="0"/>
          <w:sz w:val="20"/>
          <w:lang w:val="pl-PL" w:eastAsia="pl-PL"/>
        </w:rPr>
        <w:t>Pani/Pana dane osobowe będą przetwarzane na podstawie:</w:t>
      </w:r>
      <w:bookmarkEnd w:id="239"/>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0"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0"/>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1"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1"/>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2" w:name="_Toc122344818"/>
      <w:r w:rsidRPr="002A6CA3">
        <w:rPr>
          <w:rFonts w:ascii="Verdana" w:hAnsi="Verdana"/>
          <w:b w:val="0"/>
          <w:sz w:val="20"/>
          <w:lang w:val="pl-PL" w:eastAsia="pl-PL"/>
        </w:rPr>
        <w:t>art. 6 ust. 1 lit. f) RODO (prawnie uzasadniony interes Administratora):</w:t>
      </w:r>
      <w:bookmarkEnd w:id="242"/>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3"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3"/>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4"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4"/>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5" w:name="_Toc122344821"/>
      <w:r w:rsidRPr="002A6CA3">
        <w:rPr>
          <w:rFonts w:ascii="Verdana" w:hAnsi="Verdana" w:cstheme="minorHAnsi"/>
          <w:b w:val="0"/>
          <w:sz w:val="20"/>
          <w:lang w:val="pl-PL" w:eastAsia="pl-PL"/>
        </w:rPr>
        <w:t>w celu ewentualnego ustalenia, dochodzenia lub obrony przed roszczeniami,</w:t>
      </w:r>
      <w:bookmarkEnd w:id="245"/>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6" w:name="_Toc122344822"/>
      <w:r w:rsidRPr="002A6CA3">
        <w:rPr>
          <w:rFonts w:ascii="Verdana" w:hAnsi="Verdana" w:cstheme="minorHAnsi"/>
          <w:b w:val="0"/>
          <w:sz w:val="20"/>
          <w:lang w:val="pl-PL" w:eastAsia="pl-PL"/>
        </w:rPr>
        <w:t>w celu ułatwienia komunikacji między podmiotami Grupy Kapitałowej PGE.</w:t>
      </w:r>
      <w:bookmarkEnd w:id="246"/>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47" w:name="_Toc122344823"/>
      <w:r w:rsidRPr="002A6CA3">
        <w:rPr>
          <w:rFonts w:ascii="Verdana" w:hAnsi="Verdana"/>
          <w:b w:val="0"/>
          <w:color w:val="1D1B11" w:themeColor="background2" w:themeShade="1A"/>
          <w:sz w:val="20"/>
          <w:lang w:val="pl-PL" w:eastAsia="pl-PL"/>
        </w:rPr>
        <w:t xml:space="preserve">Okres przetwarzania Pani/Pana danych osobowych związany jest ze wskazanymi powyżej celami ich </w:t>
      </w:r>
      <w:r w:rsidRPr="002A6CA3">
        <w:rPr>
          <w:rFonts w:ascii="Verdana" w:hAnsi="Verdana"/>
          <w:b w:val="0"/>
          <w:color w:val="1D1B11" w:themeColor="background2" w:themeShade="1A"/>
          <w:sz w:val="20"/>
          <w:lang w:val="pl-PL" w:eastAsia="pl-PL"/>
        </w:rPr>
        <w:lastRenderedPageBreak/>
        <w:t>przetwarzania. Wobec powyższego dane osobowe będą przetwarzane przez czas:</w:t>
      </w:r>
      <w:bookmarkEnd w:id="247"/>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8"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8"/>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9"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9"/>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0"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0"/>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1"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1"/>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2"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2"/>
    </w:p>
    <w:p w14:paraId="0F3BF60B" w14:textId="4A67F4C3"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3"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3"/>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4"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4"/>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31"/>
      <w:r w:rsidRPr="002A6CA3">
        <w:rPr>
          <w:rFonts w:ascii="Verdana" w:hAnsi="Verdana"/>
          <w:b w:val="0"/>
          <w:sz w:val="20"/>
          <w:lang w:val="pl-PL" w:eastAsia="pl-PL"/>
        </w:rPr>
        <w:t xml:space="preserve">Informacja o dobrowolności podania danych. Podanie danych jest wymagane w celu wzięcia udziału </w:t>
      </w:r>
      <w:r w:rsidRPr="002A6CA3">
        <w:rPr>
          <w:rFonts w:ascii="Verdana" w:hAnsi="Verdana"/>
          <w:b w:val="0"/>
          <w:sz w:val="20"/>
          <w:lang w:val="pl-PL" w:eastAsia="pl-PL"/>
        </w:rPr>
        <w:lastRenderedPageBreak/>
        <w:t>w Postępowaniu</w:t>
      </w:r>
      <w:r w:rsidRPr="009D5BC2">
        <w:rPr>
          <w:rFonts w:ascii="Verdana" w:hAnsi="Verdana"/>
          <w:b w:val="0"/>
          <w:sz w:val="20"/>
          <w:lang w:val="pl-PL" w:eastAsia="pl-PL"/>
        </w:rPr>
        <w:t>.</w:t>
      </w:r>
      <w:bookmarkEnd w:id="255"/>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6"/>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57"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7"/>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8" w:name="_Toc122344834"/>
      <w:r w:rsidRPr="002A6CA3">
        <w:rPr>
          <w:rFonts w:ascii="Verdana" w:hAnsi="Verdana" w:cstheme="minorHAnsi"/>
          <w:b/>
          <w:caps/>
          <w:kern w:val="28"/>
          <w:sz w:val="20"/>
        </w:rPr>
        <w:t>Klauzula informacyjna dla pracowników/współpracowników/osób trzecich, wskazanych przez Wykonawcę</w:t>
      </w:r>
      <w:bookmarkEnd w:id="258"/>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9"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9"/>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1BB0A57E" w:rsidR="00BA4433" w:rsidRPr="002A6CA3" w:rsidRDefault="00BA4433" w:rsidP="002823BF">
      <w:pPr>
        <w:numPr>
          <w:ilvl w:val="0"/>
          <w:numId w:val="75"/>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2823BF" w:rsidRPr="002823BF">
        <w:rPr>
          <w:rFonts w:ascii="Verdana" w:hAnsi="Verdana" w:cstheme="minorHAnsi"/>
          <w:sz w:val="20"/>
        </w:rPr>
        <w:t>PGE Energia Ciepła S.A. z siedzibą w Warszawie (00-120) przy ul. Złotej 59</w:t>
      </w:r>
      <w:r w:rsidR="002823BF">
        <w:rPr>
          <w:rFonts w:ascii="Verdana" w:hAnsi="Verdana" w:cstheme="minorHAnsi"/>
          <w:sz w:val="20"/>
        </w:rPr>
        <w:t>.</w:t>
      </w:r>
    </w:p>
    <w:p w14:paraId="0B23EB51" w14:textId="19EA3813" w:rsidR="00BA4433" w:rsidRPr="002A6CA3" w:rsidRDefault="00BA4433" w:rsidP="002823BF">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w:t>
      </w:r>
      <w:r w:rsidR="002823BF">
        <w:rPr>
          <w:rFonts w:ascii="Verdana" w:hAnsi="Verdana" w:cstheme="minorHAnsi"/>
          <w:sz w:val="20"/>
        </w:rPr>
        <w:t>owych można skontaktować się z</w:t>
      </w:r>
      <w:r w:rsidR="002823BF" w:rsidRPr="002823BF">
        <w:rPr>
          <w:rFonts w:ascii="Verdana" w:hAnsi="Verdana" w:cstheme="minorHAnsi"/>
          <w:sz w:val="20"/>
        </w:rPr>
        <w:tab/>
        <w:t>Inspektorem Ochrony Danych PGE Energia Ciepła S.A.: iod.pgeec@gkpge.pl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1D824503"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2823BF" w:rsidRPr="002823BF">
        <w:rPr>
          <w:rFonts w:ascii="Verdana" w:hAnsi="Verdana" w:cstheme="minorHAnsi"/>
          <w:sz w:val="20"/>
        </w:rPr>
        <w:t>POST/PEC/PEC/ZWR/00857/2024</w:t>
      </w:r>
      <w:r w:rsidRPr="002A6CA3">
        <w:rPr>
          <w:rFonts w:ascii="Verdana" w:hAnsi="Verdana" w:cstheme="minorHAnsi"/>
          <w:sz w:val="20"/>
        </w:rPr>
        <w:t>]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lastRenderedPageBreak/>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3124F9D1"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lastRenderedPageBreak/>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0" w:name="_Toc39813090"/>
      <w:bookmarkStart w:id="261" w:name="_Toc122344836"/>
      <w:bookmarkEnd w:id="260"/>
      <w:bookmarkEnd w:id="261"/>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2" w:name="_Toc122344837"/>
      <w:bookmarkEnd w:id="262"/>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3" w:name="_Toc122344838"/>
      <w:r w:rsidRPr="002A6CA3">
        <w:rPr>
          <w:rFonts w:ascii="Verdana" w:eastAsia="Calibri" w:hAnsi="Verdana" w:cstheme="minorHAnsi"/>
          <w:caps w:val="0"/>
          <w:kern w:val="0"/>
          <w:sz w:val="20"/>
          <w:lang w:val="pl-PL"/>
        </w:rPr>
        <w:t>INNE INFORMACJE</w:t>
      </w:r>
      <w:bookmarkEnd w:id="263"/>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4" w:name="_Toc165273929"/>
      <w:bookmarkStart w:id="265" w:name="_Toc165274198"/>
      <w:bookmarkStart w:id="266" w:name="_Toc243294558"/>
      <w:bookmarkStart w:id="267" w:name="_Toc489350408"/>
      <w:bookmarkStart w:id="268" w:name="_Toc515896301"/>
      <w:bookmarkStart w:id="269" w:name="_Toc122344839"/>
      <w:r w:rsidRPr="002A6CA3">
        <w:rPr>
          <w:rFonts w:ascii="Verdana" w:eastAsia="Calibri" w:hAnsi="Verdana" w:cstheme="minorHAnsi"/>
          <w:caps w:val="0"/>
          <w:kern w:val="0"/>
          <w:sz w:val="20"/>
          <w:lang w:val="pl-PL"/>
        </w:rPr>
        <w:t xml:space="preserve">ZAŁĄCZNIKI DO </w:t>
      </w:r>
      <w:bookmarkEnd w:id="264"/>
      <w:bookmarkEnd w:id="265"/>
      <w:bookmarkEnd w:id="266"/>
      <w:bookmarkEnd w:id="267"/>
      <w:bookmarkEnd w:id="268"/>
      <w:r w:rsidR="00904E94" w:rsidRPr="002A6CA3">
        <w:rPr>
          <w:rFonts w:ascii="Verdana" w:eastAsia="Calibri" w:hAnsi="Verdana" w:cstheme="minorHAnsi"/>
          <w:caps w:val="0"/>
          <w:kern w:val="0"/>
          <w:sz w:val="20"/>
          <w:lang w:val="pl-PL"/>
        </w:rPr>
        <w:t>SWZ</w:t>
      </w:r>
      <w:bookmarkEnd w:id="269"/>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132CE517"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00F01719">
        <w:rPr>
          <w:rFonts w:ascii="Verdana" w:hAnsi="Verdana" w:cstheme="minorHAnsi"/>
          <w:i/>
          <w:sz w:val="20"/>
        </w:rPr>
        <w:t>Ogólne Warunki Zamówienia (OWZ)</w:t>
      </w:r>
      <w:r w:rsidRPr="002A6CA3">
        <w:rPr>
          <w:rFonts w:ascii="Verdana" w:hAnsi="Verdana" w:cstheme="minorHAnsi"/>
          <w:i/>
          <w:sz w:val="20"/>
        </w:rPr>
        <w:t xml:space="preserve"> </w:t>
      </w:r>
    </w:p>
    <w:p w14:paraId="086403C1" w14:textId="77777777"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F01719">
        <w:rPr>
          <w:rFonts w:ascii="Verdana" w:hAnsi="Verdana" w:cstheme="minorHAnsi"/>
          <w:i/>
          <w:sz w:val="20"/>
        </w:rPr>
        <w:t>Załącznik nr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0" w:name="_Toc515896302"/>
      <w:bookmarkStart w:id="271"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0"/>
      <w:r w:rsidR="002965D7" w:rsidRPr="002A6CA3">
        <w:rPr>
          <w:rFonts w:ascii="Verdana" w:hAnsi="Verdana" w:cstheme="minorHAnsi"/>
          <w:sz w:val="20"/>
          <w:lang w:val="pl-PL"/>
        </w:rPr>
        <w:t xml:space="preserve"> – ODRĘBNY DOKUMENT</w:t>
      </w:r>
      <w:bookmarkEnd w:id="271"/>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14ABAD8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2" w:name="_Toc515896303"/>
      <w:bookmarkStart w:id="273"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72"/>
      <w:r w:rsidR="00F01719">
        <w:rPr>
          <w:rFonts w:ascii="Verdana" w:hAnsi="Verdana" w:cstheme="minorHAnsi"/>
          <w:sz w:val="20"/>
          <w:lang w:val="pl-PL"/>
        </w:rPr>
        <w:t xml:space="preserve">OGÓLNE WARUNKI ZAMÓWIENIA </w:t>
      </w:r>
      <w:r w:rsidR="002965D7" w:rsidRPr="002A6CA3">
        <w:rPr>
          <w:rFonts w:ascii="Verdana" w:hAnsi="Verdana" w:cstheme="minorHAnsi"/>
          <w:sz w:val="20"/>
          <w:lang w:val="pl-PL"/>
        </w:rPr>
        <w:t>– ODRĘBNY DOKUMENT</w:t>
      </w:r>
      <w:bookmarkEnd w:id="273"/>
      <w:r w:rsidR="002965D7" w:rsidRPr="002A6CA3">
        <w:rPr>
          <w:rFonts w:ascii="Verdana" w:hAnsi="Verdana" w:cstheme="minorHAnsi"/>
          <w:sz w:val="20"/>
          <w:lang w:val="pl-PL"/>
        </w:rPr>
        <w:t xml:space="preserve"> </w:t>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14:paraId="629B901B" w14:textId="77777777" w:rsidTr="00121F7A">
        <w:tc>
          <w:tcPr>
            <w:tcW w:w="10352" w:type="dxa"/>
            <w:gridSpan w:val="9"/>
            <w:tcBorders>
              <w:bottom w:val="single" w:sz="4" w:space="0" w:color="auto"/>
            </w:tcBorders>
            <w:shd w:val="clear" w:color="auto" w:fill="BFBFBF"/>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14:paraId="05B8DB29" w14:textId="77777777" w:rsidTr="00121F7A">
        <w:tc>
          <w:tcPr>
            <w:tcW w:w="5104" w:type="dxa"/>
            <w:gridSpan w:val="4"/>
            <w:tcBorders>
              <w:right w:val="nil"/>
            </w:tcBorders>
          </w:tcPr>
          <w:p w14:paraId="04F452F3" w14:textId="77777777" w:rsidR="00BE386D" w:rsidRPr="00025283" w:rsidRDefault="00BE386D" w:rsidP="00121F7A">
            <w:pPr>
              <w:autoSpaceDE w:val="0"/>
              <w:autoSpaceDN w:val="0"/>
              <w:adjustRightInd w:val="0"/>
              <w:spacing w:line="240" w:lineRule="auto"/>
              <w:jc w:val="left"/>
              <w:rPr>
                <w:rFonts w:cs="Calibri"/>
                <w:szCs w:val="22"/>
              </w:rPr>
            </w:pPr>
            <w:r w:rsidRPr="00025283">
              <w:rPr>
                <w:rFonts w:cs="Calibri"/>
                <w:szCs w:val="22"/>
              </w:rPr>
              <w:t xml:space="preserve">PGE Energia Ciepła S.A. </w:t>
            </w:r>
          </w:p>
          <w:p w14:paraId="2C1EE069" w14:textId="77777777" w:rsidR="00BE386D" w:rsidRPr="00025283" w:rsidRDefault="00BE386D" w:rsidP="00121F7A">
            <w:pPr>
              <w:autoSpaceDE w:val="0"/>
              <w:autoSpaceDN w:val="0"/>
              <w:adjustRightInd w:val="0"/>
              <w:spacing w:line="240" w:lineRule="auto"/>
              <w:jc w:val="left"/>
              <w:rPr>
                <w:rFonts w:cs="Calibri"/>
                <w:szCs w:val="22"/>
              </w:rPr>
            </w:pPr>
            <w:r w:rsidRPr="00025283">
              <w:rPr>
                <w:rFonts w:cs="Calibri"/>
                <w:szCs w:val="22"/>
              </w:rPr>
              <w:t>ul. Złota 59, 00-120 Warszawa</w:t>
            </w:r>
          </w:p>
          <w:p w14:paraId="038C05AD" w14:textId="2D2BF32A" w:rsidR="00BE386D" w:rsidRPr="00CF5364" w:rsidRDefault="00BE386D" w:rsidP="00121F7A">
            <w:pPr>
              <w:spacing w:line="240" w:lineRule="auto"/>
              <w:jc w:val="left"/>
              <w:rPr>
                <w:rFonts w:cs="Calibri"/>
                <w:szCs w:val="22"/>
                <w:highlight w:val="cyan"/>
              </w:rPr>
            </w:pPr>
          </w:p>
        </w:tc>
        <w:tc>
          <w:tcPr>
            <w:tcW w:w="5248" w:type="dxa"/>
            <w:gridSpan w:val="5"/>
            <w:tcBorders>
              <w:left w:val="nil"/>
            </w:tcBorders>
          </w:tcPr>
          <w:p w14:paraId="2DC27D17" w14:textId="77777777" w:rsidR="00BE386D" w:rsidRPr="00025283" w:rsidRDefault="00BE386D" w:rsidP="00121F7A">
            <w:pPr>
              <w:autoSpaceDE w:val="0"/>
              <w:autoSpaceDN w:val="0"/>
              <w:adjustRightInd w:val="0"/>
              <w:spacing w:line="240" w:lineRule="auto"/>
              <w:ind w:left="1305"/>
              <w:jc w:val="left"/>
              <w:rPr>
                <w:rFonts w:cs="Calibri"/>
                <w:szCs w:val="22"/>
              </w:rPr>
            </w:pPr>
            <w:r w:rsidRPr="00025283">
              <w:rPr>
                <w:rFonts w:cs="Calibri"/>
                <w:szCs w:val="22"/>
              </w:rPr>
              <w:t>NIP:PL6420000642</w:t>
            </w:r>
          </w:p>
          <w:p w14:paraId="642F4D64" w14:textId="2AE0BCCD"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14:paraId="18F92325" w14:textId="77777777" w:rsidTr="00121F7A">
        <w:tc>
          <w:tcPr>
            <w:tcW w:w="10352" w:type="dxa"/>
            <w:gridSpan w:val="9"/>
            <w:shd w:val="clear" w:color="auto" w:fill="BFBFBF"/>
          </w:tcPr>
          <w:p w14:paraId="1FBC619A" w14:textId="77777777" w:rsidR="00BE386D" w:rsidRPr="00CF5364" w:rsidRDefault="00BE386D" w:rsidP="00121F7A">
            <w:pPr>
              <w:spacing w:line="240" w:lineRule="auto"/>
              <w:jc w:val="center"/>
              <w:rPr>
                <w:rFonts w:cs="Calibri"/>
                <w:b/>
                <w:szCs w:val="22"/>
              </w:rPr>
            </w:pPr>
            <w:r w:rsidRPr="00CF5364">
              <w:rPr>
                <w:rFonts w:cs="Calibri"/>
                <w:b/>
                <w:szCs w:val="22"/>
              </w:rPr>
              <w:t>Adres dostawy/Miejsce wykonania</w:t>
            </w:r>
          </w:p>
        </w:tc>
      </w:tr>
      <w:tr w:rsidR="00BE386D" w:rsidRPr="00CF5364" w14:paraId="5579A1C9" w14:textId="77777777" w:rsidTr="00121F7A">
        <w:tc>
          <w:tcPr>
            <w:tcW w:w="10352" w:type="dxa"/>
            <w:gridSpan w:val="9"/>
          </w:tcPr>
          <w:p w14:paraId="25099D88" w14:textId="77777777" w:rsidR="00BE386D" w:rsidRPr="00025283" w:rsidRDefault="00BE386D" w:rsidP="00121F7A">
            <w:pPr>
              <w:spacing w:line="240" w:lineRule="auto"/>
              <w:jc w:val="left"/>
              <w:rPr>
                <w:rFonts w:cs="Calibri"/>
                <w:szCs w:val="22"/>
              </w:rPr>
            </w:pPr>
            <w:r w:rsidRPr="00025283">
              <w:rPr>
                <w:rFonts w:cs="Calibri"/>
                <w:szCs w:val="22"/>
              </w:rPr>
              <w:t>PGE Energia Ciepła S.A. Oddział w Szczecinie</w:t>
            </w:r>
          </w:p>
          <w:p w14:paraId="64CD7D5D" w14:textId="77777777" w:rsidR="00BE386D" w:rsidRDefault="00BE386D" w:rsidP="00121F7A">
            <w:pPr>
              <w:spacing w:line="240" w:lineRule="auto"/>
              <w:jc w:val="left"/>
              <w:rPr>
                <w:rFonts w:cs="Calibri"/>
                <w:szCs w:val="22"/>
              </w:rPr>
            </w:pPr>
            <w:r w:rsidRPr="00025283">
              <w:rPr>
                <w:rFonts w:cs="Calibri"/>
                <w:szCs w:val="22"/>
              </w:rPr>
              <w:t>ul. Gdańska 34a, 70-661 Szczecin</w:t>
            </w:r>
          </w:p>
          <w:p w14:paraId="48ED5F9B" w14:textId="278B35E5" w:rsidR="00955BB3" w:rsidRPr="00CF5364" w:rsidRDefault="00955BB3" w:rsidP="00121F7A">
            <w:pPr>
              <w:spacing w:line="240" w:lineRule="auto"/>
              <w:jc w:val="left"/>
              <w:rPr>
                <w:rFonts w:cs="Calibri"/>
                <w:szCs w:val="22"/>
                <w:highlight w:val="cyan"/>
              </w:rPr>
            </w:pPr>
            <w:r w:rsidRPr="00955BB3">
              <w:rPr>
                <w:rFonts w:cs="Calibri"/>
                <w:szCs w:val="22"/>
              </w:rPr>
              <w:t>Magazyn G201</w:t>
            </w:r>
          </w:p>
        </w:tc>
      </w:tr>
      <w:tr w:rsidR="00BE386D" w:rsidRPr="00CF5364" w14:paraId="654C042F" w14:textId="77777777" w:rsidTr="00121F7A">
        <w:tc>
          <w:tcPr>
            <w:tcW w:w="10352" w:type="dxa"/>
            <w:gridSpan w:val="9"/>
            <w:shd w:val="clear" w:color="auto" w:fill="BFBFBF"/>
          </w:tcPr>
          <w:p w14:paraId="36408C1D" w14:textId="77777777"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14:paraId="0625B8E6" w14:textId="77777777" w:rsidTr="00121F7A">
        <w:tc>
          <w:tcPr>
            <w:tcW w:w="5104" w:type="dxa"/>
            <w:gridSpan w:val="4"/>
          </w:tcPr>
          <w:p w14:paraId="30495C23"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14:paraId="0960751F" w14:textId="77777777" w:rsidR="00BE386D" w:rsidRPr="00CF5364" w:rsidRDefault="00BE386D" w:rsidP="00121F7A">
            <w:pPr>
              <w:tabs>
                <w:tab w:val="left" w:pos="1320"/>
              </w:tabs>
              <w:spacing w:line="240" w:lineRule="auto"/>
              <w:jc w:val="left"/>
              <w:rPr>
                <w:rFonts w:cs="Calibri"/>
                <w:szCs w:val="22"/>
              </w:rPr>
            </w:pPr>
          </w:p>
          <w:p w14:paraId="5479E7E6" w14:textId="77777777"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63C240E3"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14:paraId="2E40389B" w14:textId="77777777" w:rsidR="00BE386D" w:rsidRPr="00CF5364" w:rsidRDefault="00BE386D" w:rsidP="00121F7A">
            <w:pPr>
              <w:autoSpaceDE w:val="0"/>
              <w:autoSpaceDN w:val="0"/>
              <w:adjustRightInd w:val="0"/>
              <w:spacing w:line="240" w:lineRule="auto"/>
              <w:ind w:left="1305"/>
              <w:jc w:val="left"/>
              <w:rPr>
                <w:rFonts w:cs="Calibri"/>
                <w:szCs w:val="22"/>
              </w:rPr>
            </w:pPr>
          </w:p>
          <w:p w14:paraId="70C85A9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14:paraId="51491DB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14:paraId="7D06BA4B" w14:textId="77777777"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14:paraId="070B16BE" w14:textId="77777777" w:rsidTr="00121F7A">
        <w:tc>
          <w:tcPr>
            <w:tcW w:w="2757" w:type="dxa"/>
            <w:gridSpan w:val="2"/>
            <w:shd w:val="clear" w:color="auto" w:fill="BFBFBF"/>
          </w:tcPr>
          <w:p w14:paraId="70330786" w14:textId="77777777"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70B493D1" w14:textId="77777777"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5A97A7BE" w14:textId="77777777"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14:paraId="6C48DFE5" w14:textId="77777777" w:rsidTr="00121F7A">
        <w:tc>
          <w:tcPr>
            <w:tcW w:w="2757" w:type="dxa"/>
            <w:gridSpan w:val="2"/>
          </w:tcPr>
          <w:p w14:paraId="4F742E05" w14:textId="77777777" w:rsidR="00BE386D" w:rsidRPr="00CF5364" w:rsidRDefault="00BE386D" w:rsidP="00121F7A">
            <w:pPr>
              <w:spacing w:line="240" w:lineRule="auto"/>
              <w:jc w:val="left"/>
              <w:rPr>
                <w:rFonts w:cs="Calibri"/>
                <w:szCs w:val="22"/>
              </w:rPr>
            </w:pPr>
          </w:p>
        </w:tc>
        <w:tc>
          <w:tcPr>
            <w:tcW w:w="2347" w:type="dxa"/>
            <w:gridSpan w:val="2"/>
          </w:tcPr>
          <w:p w14:paraId="37165C18" w14:textId="77777777" w:rsidR="00BE386D" w:rsidRPr="00CF5364" w:rsidRDefault="00BE386D" w:rsidP="00121F7A">
            <w:pPr>
              <w:spacing w:line="240" w:lineRule="auto"/>
              <w:jc w:val="left"/>
              <w:rPr>
                <w:rFonts w:cs="Calibri"/>
                <w:szCs w:val="22"/>
              </w:rPr>
            </w:pPr>
          </w:p>
        </w:tc>
        <w:tc>
          <w:tcPr>
            <w:tcW w:w="5248" w:type="dxa"/>
            <w:gridSpan w:val="5"/>
            <w:vMerge w:val="restart"/>
          </w:tcPr>
          <w:p w14:paraId="6FD7DC3B" w14:textId="77777777" w:rsidR="00BE386D" w:rsidRPr="00CF5364" w:rsidRDefault="00BE386D" w:rsidP="00121F7A">
            <w:pPr>
              <w:spacing w:line="240" w:lineRule="auto"/>
              <w:jc w:val="left"/>
              <w:rPr>
                <w:rFonts w:cs="Calibri"/>
                <w:szCs w:val="22"/>
              </w:rPr>
            </w:pPr>
            <w:r w:rsidRPr="00CF5364">
              <w:rPr>
                <w:rFonts w:cs="Calibri"/>
                <w:szCs w:val="22"/>
              </w:rPr>
              <w:t>Imię Nazwisko</w:t>
            </w:r>
          </w:p>
          <w:p w14:paraId="4728C9A1" w14:textId="77777777" w:rsidR="00BE386D" w:rsidRPr="00CF5364" w:rsidRDefault="00BE386D" w:rsidP="00121F7A">
            <w:pPr>
              <w:spacing w:line="240" w:lineRule="auto"/>
              <w:jc w:val="left"/>
              <w:rPr>
                <w:rFonts w:cs="Calibri"/>
                <w:szCs w:val="22"/>
              </w:rPr>
            </w:pPr>
            <w:r w:rsidRPr="00CF5364">
              <w:rPr>
                <w:rFonts w:cs="Calibri"/>
                <w:szCs w:val="22"/>
              </w:rPr>
              <w:t>E-mail:</w:t>
            </w:r>
          </w:p>
          <w:p w14:paraId="02CC0B9F"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14:paraId="68E675FA" w14:textId="77777777"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14:paraId="03ECE8EC" w14:textId="77777777" w:rsidTr="00121F7A">
        <w:tc>
          <w:tcPr>
            <w:tcW w:w="2757" w:type="dxa"/>
            <w:gridSpan w:val="2"/>
            <w:shd w:val="clear" w:color="auto" w:fill="BFBFBF"/>
          </w:tcPr>
          <w:p w14:paraId="42C2507F" w14:textId="77777777"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96FF2A" w14:textId="77777777"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14:paraId="42C7BEBB" w14:textId="77777777" w:rsidR="00BE386D" w:rsidRPr="00CF5364" w:rsidRDefault="00BE386D" w:rsidP="00121F7A">
            <w:pPr>
              <w:spacing w:line="240" w:lineRule="auto"/>
              <w:jc w:val="left"/>
              <w:rPr>
                <w:rFonts w:cs="Calibri"/>
                <w:szCs w:val="22"/>
              </w:rPr>
            </w:pPr>
          </w:p>
        </w:tc>
      </w:tr>
      <w:tr w:rsidR="00BE386D" w:rsidRPr="00CF5364" w14:paraId="6751E4D8" w14:textId="77777777" w:rsidTr="00121F7A">
        <w:tc>
          <w:tcPr>
            <w:tcW w:w="2757" w:type="dxa"/>
            <w:gridSpan w:val="2"/>
          </w:tcPr>
          <w:p w14:paraId="32B0692C" w14:textId="77777777" w:rsidR="00BE386D" w:rsidRPr="00CF5364" w:rsidRDefault="00BE386D" w:rsidP="00121F7A">
            <w:pPr>
              <w:spacing w:line="240" w:lineRule="auto"/>
              <w:jc w:val="left"/>
              <w:rPr>
                <w:rFonts w:cs="Calibri"/>
                <w:szCs w:val="22"/>
              </w:rPr>
            </w:pPr>
          </w:p>
        </w:tc>
        <w:tc>
          <w:tcPr>
            <w:tcW w:w="2347" w:type="dxa"/>
            <w:gridSpan w:val="2"/>
          </w:tcPr>
          <w:p w14:paraId="34BF82BE" w14:textId="77777777" w:rsidR="00BE386D" w:rsidRPr="00CF5364" w:rsidRDefault="00BE386D" w:rsidP="00121F7A">
            <w:pPr>
              <w:spacing w:line="240" w:lineRule="auto"/>
              <w:jc w:val="left"/>
              <w:rPr>
                <w:rFonts w:cs="Calibri"/>
                <w:szCs w:val="22"/>
              </w:rPr>
            </w:pPr>
          </w:p>
        </w:tc>
        <w:tc>
          <w:tcPr>
            <w:tcW w:w="5248" w:type="dxa"/>
            <w:gridSpan w:val="5"/>
            <w:vMerge/>
          </w:tcPr>
          <w:p w14:paraId="320790FC" w14:textId="77777777" w:rsidR="00BE386D" w:rsidRPr="00CF5364" w:rsidRDefault="00BE386D" w:rsidP="00121F7A">
            <w:pPr>
              <w:spacing w:line="240" w:lineRule="auto"/>
              <w:jc w:val="left"/>
              <w:rPr>
                <w:rFonts w:cs="Calibri"/>
                <w:szCs w:val="22"/>
              </w:rPr>
            </w:pPr>
          </w:p>
        </w:tc>
      </w:tr>
      <w:tr w:rsidR="00BE386D" w:rsidRPr="00CF5364" w14:paraId="30D97F6B" w14:textId="77777777" w:rsidTr="00121F7A">
        <w:tc>
          <w:tcPr>
            <w:tcW w:w="5104" w:type="dxa"/>
            <w:gridSpan w:val="4"/>
            <w:shd w:val="clear" w:color="auto" w:fill="BFBFBF"/>
          </w:tcPr>
          <w:p w14:paraId="4BC50F61" w14:textId="77777777"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14:paraId="61EBDF11" w14:textId="77777777" w:rsidR="00BE386D" w:rsidRPr="00CF5364" w:rsidRDefault="00BE386D" w:rsidP="00121F7A">
            <w:pPr>
              <w:spacing w:line="240" w:lineRule="auto"/>
              <w:jc w:val="left"/>
              <w:rPr>
                <w:rFonts w:cs="Calibri"/>
                <w:szCs w:val="22"/>
              </w:rPr>
            </w:pPr>
          </w:p>
        </w:tc>
      </w:tr>
      <w:tr w:rsidR="00BE386D" w:rsidRPr="00CF5364" w14:paraId="3CE5154E" w14:textId="77777777" w:rsidTr="00121F7A">
        <w:tc>
          <w:tcPr>
            <w:tcW w:w="5104" w:type="dxa"/>
            <w:gridSpan w:val="4"/>
            <w:tcBorders>
              <w:bottom w:val="single" w:sz="4" w:space="0" w:color="auto"/>
            </w:tcBorders>
          </w:tcPr>
          <w:p w14:paraId="22FA0975" w14:textId="77777777"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6D49A252" w14:textId="77777777" w:rsidR="00BE386D" w:rsidRPr="00CF5364" w:rsidRDefault="00BE386D" w:rsidP="00121F7A">
            <w:pPr>
              <w:spacing w:line="240" w:lineRule="auto"/>
              <w:jc w:val="left"/>
              <w:rPr>
                <w:rFonts w:cs="Calibri"/>
                <w:szCs w:val="22"/>
              </w:rPr>
            </w:pPr>
          </w:p>
        </w:tc>
      </w:tr>
      <w:tr w:rsidR="00BE386D" w:rsidRPr="00CF5364" w14:paraId="04F861B7" w14:textId="77777777" w:rsidTr="00121F7A">
        <w:tc>
          <w:tcPr>
            <w:tcW w:w="5104" w:type="dxa"/>
            <w:gridSpan w:val="4"/>
            <w:tcBorders>
              <w:left w:val="nil"/>
              <w:bottom w:val="nil"/>
              <w:right w:val="nil"/>
            </w:tcBorders>
          </w:tcPr>
          <w:p w14:paraId="3B6F325E" w14:textId="77777777"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14:paraId="33EC229B" w14:textId="77777777" w:rsidR="00BE386D" w:rsidRPr="00CF5364" w:rsidRDefault="00BE386D" w:rsidP="00121F7A">
            <w:pPr>
              <w:spacing w:line="240" w:lineRule="auto"/>
              <w:jc w:val="left"/>
              <w:rPr>
                <w:rFonts w:cs="Calibri"/>
                <w:szCs w:val="22"/>
              </w:rPr>
            </w:pPr>
          </w:p>
        </w:tc>
      </w:tr>
      <w:tr w:rsidR="00BE386D" w:rsidRPr="00CF5364" w14:paraId="10E66CDD" w14:textId="77777777" w:rsidTr="00121F7A">
        <w:tc>
          <w:tcPr>
            <w:tcW w:w="10352" w:type="dxa"/>
            <w:gridSpan w:val="9"/>
            <w:tcBorders>
              <w:top w:val="nil"/>
              <w:left w:val="nil"/>
              <w:bottom w:val="nil"/>
              <w:right w:val="nil"/>
            </w:tcBorders>
          </w:tcPr>
          <w:p w14:paraId="47C94EF2" w14:textId="77777777"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14:paraId="79C273C9" w14:textId="77777777" w:rsidTr="00121F7A">
        <w:tc>
          <w:tcPr>
            <w:tcW w:w="5104" w:type="dxa"/>
            <w:gridSpan w:val="4"/>
            <w:tcBorders>
              <w:top w:val="nil"/>
              <w:left w:val="nil"/>
              <w:right w:val="nil"/>
            </w:tcBorders>
          </w:tcPr>
          <w:p w14:paraId="72EB10AE" w14:textId="77777777"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14:paraId="3EEBDE78" w14:textId="77777777" w:rsidR="00BE386D" w:rsidRPr="00CF5364" w:rsidRDefault="00BE386D" w:rsidP="00121F7A">
            <w:pPr>
              <w:spacing w:line="240" w:lineRule="auto"/>
              <w:jc w:val="left"/>
              <w:rPr>
                <w:rFonts w:cs="Calibri"/>
                <w:szCs w:val="22"/>
              </w:rPr>
            </w:pPr>
          </w:p>
        </w:tc>
      </w:tr>
      <w:tr w:rsidR="00BE386D" w:rsidRPr="00CF5364" w14:paraId="3F137DDB" w14:textId="77777777" w:rsidTr="00121F7A">
        <w:tc>
          <w:tcPr>
            <w:tcW w:w="426" w:type="dxa"/>
            <w:vMerge w:val="restart"/>
            <w:shd w:val="clear" w:color="auto" w:fill="BFBFBF"/>
          </w:tcPr>
          <w:p w14:paraId="33E0F030" w14:textId="77777777"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576B392D" w14:textId="77777777"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477D6816" w14:textId="77777777"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10EEDAF" w14:textId="77777777"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24C11650" w14:textId="77777777"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1E81B655" w14:textId="77777777"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713CA85A" w14:textId="77777777"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14:paraId="7EFD8C5E" w14:textId="77777777" w:rsidTr="00121F7A">
        <w:tc>
          <w:tcPr>
            <w:tcW w:w="426" w:type="dxa"/>
            <w:vMerge/>
            <w:shd w:val="clear" w:color="auto" w:fill="BFBFBF"/>
          </w:tcPr>
          <w:p w14:paraId="69D00975" w14:textId="77777777" w:rsidR="00BE386D" w:rsidRPr="00CF5364" w:rsidRDefault="00BE386D" w:rsidP="00121F7A">
            <w:pPr>
              <w:spacing w:line="240" w:lineRule="auto"/>
              <w:jc w:val="center"/>
              <w:rPr>
                <w:rFonts w:cs="Calibri"/>
                <w:b/>
                <w:szCs w:val="22"/>
              </w:rPr>
            </w:pPr>
          </w:p>
        </w:tc>
        <w:tc>
          <w:tcPr>
            <w:tcW w:w="2693" w:type="dxa"/>
            <w:gridSpan w:val="2"/>
            <w:shd w:val="clear" w:color="auto" w:fill="BFBFBF"/>
          </w:tcPr>
          <w:p w14:paraId="6D07B19B" w14:textId="77777777"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B357AEC" w14:textId="77777777" w:rsidR="00BE386D" w:rsidRPr="00CF5364" w:rsidRDefault="00BE386D" w:rsidP="00121F7A">
            <w:pPr>
              <w:spacing w:line="240" w:lineRule="auto"/>
              <w:jc w:val="center"/>
              <w:rPr>
                <w:rFonts w:cs="Calibri"/>
                <w:b/>
                <w:szCs w:val="22"/>
              </w:rPr>
            </w:pPr>
          </w:p>
        </w:tc>
        <w:tc>
          <w:tcPr>
            <w:tcW w:w="580" w:type="dxa"/>
            <w:vMerge/>
            <w:shd w:val="clear" w:color="auto" w:fill="BFBFBF"/>
          </w:tcPr>
          <w:p w14:paraId="2DB99411" w14:textId="77777777" w:rsidR="00BE386D" w:rsidRPr="00CF5364" w:rsidRDefault="00BE386D" w:rsidP="00121F7A">
            <w:pPr>
              <w:spacing w:line="240" w:lineRule="auto"/>
              <w:jc w:val="center"/>
              <w:rPr>
                <w:rFonts w:cs="Calibri"/>
                <w:b/>
                <w:szCs w:val="22"/>
              </w:rPr>
            </w:pPr>
          </w:p>
        </w:tc>
        <w:tc>
          <w:tcPr>
            <w:tcW w:w="1830" w:type="dxa"/>
            <w:vMerge/>
            <w:shd w:val="clear" w:color="auto" w:fill="BFBFBF"/>
          </w:tcPr>
          <w:p w14:paraId="43720BF8" w14:textId="77777777" w:rsidR="00BE386D" w:rsidRPr="00CF5364" w:rsidRDefault="00BE386D" w:rsidP="00121F7A">
            <w:pPr>
              <w:spacing w:line="240" w:lineRule="auto"/>
              <w:jc w:val="center"/>
              <w:rPr>
                <w:rFonts w:cs="Calibri"/>
                <w:b/>
                <w:szCs w:val="22"/>
              </w:rPr>
            </w:pPr>
          </w:p>
        </w:tc>
        <w:tc>
          <w:tcPr>
            <w:tcW w:w="1559" w:type="dxa"/>
            <w:vMerge/>
            <w:shd w:val="clear" w:color="auto" w:fill="BFBFBF"/>
          </w:tcPr>
          <w:p w14:paraId="094200FD" w14:textId="77777777" w:rsidR="00BE386D" w:rsidRPr="00CF5364" w:rsidRDefault="00BE386D" w:rsidP="00121F7A">
            <w:pPr>
              <w:spacing w:line="240" w:lineRule="auto"/>
              <w:jc w:val="center"/>
              <w:rPr>
                <w:rFonts w:cs="Calibri"/>
                <w:b/>
                <w:szCs w:val="22"/>
              </w:rPr>
            </w:pPr>
          </w:p>
        </w:tc>
        <w:tc>
          <w:tcPr>
            <w:tcW w:w="992" w:type="dxa"/>
            <w:vMerge/>
            <w:shd w:val="clear" w:color="auto" w:fill="BFBFBF"/>
          </w:tcPr>
          <w:p w14:paraId="442C9FDC" w14:textId="77777777" w:rsidR="00BE386D" w:rsidRPr="00CF5364" w:rsidRDefault="00BE386D" w:rsidP="00121F7A">
            <w:pPr>
              <w:spacing w:line="240" w:lineRule="auto"/>
              <w:jc w:val="center"/>
              <w:rPr>
                <w:rFonts w:cs="Calibri"/>
                <w:b/>
                <w:szCs w:val="22"/>
              </w:rPr>
            </w:pPr>
          </w:p>
        </w:tc>
      </w:tr>
      <w:tr w:rsidR="00BE386D" w:rsidRPr="00CF5364" w14:paraId="6359D229" w14:textId="77777777" w:rsidTr="00121F7A">
        <w:tc>
          <w:tcPr>
            <w:tcW w:w="426" w:type="dxa"/>
            <w:vMerge/>
            <w:shd w:val="clear" w:color="auto" w:fill="BFBFBF"/>
          </w:tcPr>
          <w:p w14:paraId="5FFEDCFF" w14:textId="77777777"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14:paraId="4F70FD60" w14:textId="77777777"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3CB52471" w14:textId="77777777"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14:paraId="0C43D15B" w14:textId="77777777"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14:paraId="20C33C6B" w14:textId="77777777"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14:paraId="7CF19CB9" w14:textId="77777777"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14:paraId="5C166CD3" w14:textId="77777777" w:rsidR="00BE386D" w:rsidRPr="00CF5364" w:rsidRDefault="00BE386D" w:rsidP="00121F7A">
            <w:pPr>
              <w:spacing w:line="240" w:lineRule="auto"/>
              <w:jc w:val="center"/>
              <w:rPr>
                <w:rFonts w:cs="Calibri"/>
                <w:b/>
                <w:szCs w:val="22"/>
              </w:rPr>
            </w:pPr>
          </w:p>
        </w:tc>
      </w:tr>
      <w:tr w:rsidR="00BE386D" w:rsidRPr="00CF5364" w14:paraId="4B410F9B" w14:textId="77777777" w:rsidTr="00121F7A">
        <w:tc>
          <w:tcPr>
            <w:tcW w:w="426" w:type="dxa"/>
            <w:vMerge w:val="restart"/>
            <w:shd w:val="clear" w:color="auto" w:fill="auto"/>
          </w:tcPr>
          <w:p w14:paraId="07E0643C" w14:textId="77777777"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14:paraId="46721682" w14:textId="77777777"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14:paraId="21D6425C" w14:textId="77777777"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14:paraId="33BC81B0" w14:textId="77777777"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14:paraId="61C8149A" w14:textId="77777777"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14:paraId="53CB45B7" w14:textId="77777777"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14:paraId="383E5B4B" w14:textId="77777777" w:rsidR="00BE386D" w:rsidRPr="00CF5364" w:rsidRDefault="00BE386D" w:rsidP="00121F7A">
            <w:pPr>
              <w:spacing w:line="240" w:lineRule="auto"/>
              <w:jc w:val="center"/>
              <w:rPr>
                <w:rFonts w:cs="Calibri"/>
                <w:b/>
                <w:szCs w:val="22"/>
              </w:rPr>
            </w:pPr>
          </w:p>
        </w:tc>
      </w:tr>
      <w:tr w:rsidR="00BE386D" w:rsidRPr="00CF5364" w14:paraId="14EF13E8" w14:textId="77777777" w:rsidTr="00121F7A">
        <w:tc>
          <w:tcPr>
            <w:tcW w:w="426" w:type="dxa"/>
            <w:vMerge/>
            <w:tcBorders>
              <w:bottom w:val="single" w:sz="4" w:space="0" w:color="auto"/>
            </w:tcBorders>
            <w:shd w:val="clear" w:color="auto" w:fill="auto"/>
          </w:tcPr>
          <w:p w14:paraId="1A009277" w14:textId="77777777"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22FF9AF3" w14:textId="77777777"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2E82D33" w14:textId="77777777"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601ADDF5" w14:textId="77777777"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1C1F772" w14:textId="77777777"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093E720F" w14:textId="77777777"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3BAA7248" w14:textId="77777777" w:rsidR="00BE386D" w:rsidRPr="00CF5364" w:rsidRDefault="00BE386D" w:rsidP="00121F7A">
            <w:pPr>
              <w:spacing w:line="240" w:lineRule="auto"/>
              <w:jc w:val="center"/>
              <w:rPr>
                <w:rFonts w:cs="Calibri"/>
                <w:b/>
                <w:szCs w:val="22"/>
              </w:rPr>
            </w:pPr>
          </w:p>
        </w:tc>
      </w:tr>
      <w:tr w:rsidR="00BE386D" w:rsidRPr="00CF5364" w14:paraId="1CE3F13E" w14:textId="77777777" w:rsidTr="00121F7A">
        <w:tc>
          <w:tcPr>
            <w:tcW w:w="426" w:type="dxa"/>
            <w:tcBorders>
              <w:top w:val="single" w:sz="4" w:space="0" w:color="auto"/>
              <w:left w:val="nil"/>
              <w:bottom w:val="nil"/>
              <w:right w:val="nil"/>
            </w:tcBorders>
            <w:shd w:val="clear" w:color="auto" w:fill="auto"/>
          </w:tcPr>
          <w:p w14:paraId="32DB7B15" w14:textId="77777777"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9BD87DE" w14:textId="77777777"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CF5364" w:rsidRDefault="00BE386D" w:rsidP="00121F7A">
            <w:pPr>
              <w:spacing w:line="240" w:lineRule="auto"/>
              <w:jc w:val="center"/>
              <w:rPr>
                <w:rFonts w:cs="Calibri"/>
                <w:b/>
                <w:szCs w:val="22"/>
              </w:rPr>
            </w:pPr>
          </w:p>
        </w:tc>
      </w:tr>
      <w:tr w:rsidR="00BE386D" w:rsidRPr="00CF5364" w14:paraId="231D9CE6" w14:textId="77777777" w:rsidTr="00121F7A">
        <w:tc>
          <w:tcPr>
            <w:tcW w:w="426" w:type="dxa"/>
            <w:tcBorders>
              <w:top w:val="nil"/>
              <w:left w:val="nil"/>
              <w:bottom w:val="nil"/>
              <w:right w:val="nil"/>
            </w:tcBorders>
            <w:shd w:val="clear" w:color="auto" w:fill="auto"/>
          </w:tcPr>
          <w:p w14:paraId="6FAAA393" w14:textId="77777777"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00522642"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6A925C29" w14:textId="77777777"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CF5364" w:rsidRDefault="00BE386D" w:rsidP="00121F7A">
            <w:pPr>
              <w:spacing w:line="240" w:lineRule="auto"/>
              <w:jc w:val="center"/>
              <w:rPr>
                <w:rFonts w:cs="Calibri"/>
                <w:b/>
                <w:szCs w:val="22"/>
              </w:rPr>
            </w:pPr>
          </w:p>
        </w:tc>
      </w:tr>
      <w:tr w:rsidR="00BE386D" w:rsidRPr="00CF5364" w14:paraId="59F0CFED" w14:textId="77777777" w:rsidTr="00121F7A">
        <w:tc>
          <w:tcPr>
            <w:tcW w:w="5104" w:type="dxa"/>
            <w:gridSpan w:val="4"/>
            <w:tcBorders>
              <w:top w:val="nil"/>
              <w:left w:val="nil"/>
              <w:bottom w:val="nil"/>
              <w:right w:val="nil"/>
            </w:tcBorders>
          </w:tcPr>
          <w:p w14:paraId="4218E4E4"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5011E7A7" w14:textId="77777777" w:rsidR="00BE386D" w:rsidRPr="00CF5364" w:rsidRDefault="00BE386D" w:rsidP="00121F7A">
            <w:pPr>
              <w:spacing w:line="240" w:lineRule="auto"/>
              <w:jc w:val="left"/>
              <w:rPr>
                <w:rFonts w:cs="Calibri"/>
                <w:szCs w:val="22"/>
              </w:rPr>
            </w:pPr>
          </w:p>
        </w:tc>
      </w:tr>
      <w:tr w:rsidR="00BE386D" w:rsidRPr="00CF5364" w14:paraId="4D9B411A" w14:textId="77777777" w:rsidTr="00121F7A">
        <w:tc>
          <w:tcPr>
            <w:tcW w:w="5104" w:type="dxa"/>
            <w:gridSpan w:val="4"/>
            <w:tcBorders>
              <w:top w:val="nil"/>
              <w:left w:val="nil"/>
              <w:bottom w:val="nil"/>
              <w:right w:val="nil"/>
            </w:tcBorders>
          </w:tcPr>
          <w:p w14:paraId="0665A446"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045BB77F" w14:textId="77777777" w:rsidR="00BE386D" w:rsidRPr="00CF5364" w:rsidRDefault="00BE386D" w:rsidP="00121F7A">
            <w:pPr>
              <w:spacing w:line="240" w:lineRule="auto"/>
              <w:jc w:val="left"/>
              <w:rPr>
                <w:rFonts w:cs="Calibri"/>
                <w:szCs w:val="22"/>
              </w:rPr>
            </w:pPr>
          </w:p>
        </w:tc>
      </w:tr>
      <w:tr w:rsidR="00BE386D" w:rsidRPr="00CF5364" w14:paraId="4A02D10E" w14:textId="77777777" w:rsidTr="00121F7A">
        <w:tc>
          <w:tcPr>
            <w:tcW w:w="5104" w:type="dxa"/>
            <w:gridSpan w:val="4"/>
            <w:tcBorders>
              <w:top w:val="nil"/>
              <w:left w:val="nil"/>
              <w:bottom w:val="nil"/>
              <w:right w:val="nil"/>
            </w:tcBorders>
          </w:tcPr>
          <w:p w14:paraId="581D649A"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7AA93FD5" w14:textId="77777777"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9AF552"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14:paraId="27450334" w14:textId="77777777" w:rsidTr="00121F7A">
        <w:tc>
          <w:tcPr>
            <w:tcW w:w="5104" w:type="dxa"/>
            <w:gridSpan w:val="4"/>
            <w:tcBorders>
              <w:top w:val="nil"/>
              <w:left w:val="nil"/>
              <w:bottom w:val="nil"/>
              <w:right w:val="nil"/>
            </w:tcBorders>
          </w:tcPr>
          <w:p w14:paraId="691AD788" w14:textId="77777777"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5CB6741" w14:textId="77777777" w:rsidR="00BE386D" w:rsidRPr="00CF5364" w:rsidRDefault="00BE386D" w:rsidP="00121F7A">
            <w:pPr>
              <w:spacing w:line="240" w:lineRule="auto"/>
              <w:jc w:val="center"/>
              <w:rPr>
                <w:rFonts w:cs="Calibri"/>
                <w:szCs w:val="22"/>
              </w:rPr>
            </w:pPr>
            <w:r w:rsidRPr="00CF5364">
              <w:rPr>
                <w:rFonts w:cs="CIDFont+F2"/>
                <w:szCs w:val="22"/>
              </w:rPr>
              <w:t>Zatwierdził</w:t>
            </w:r>
          </w:p>
        </w:tc>
      </w:tr>
    </w:tbl>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87D66FC"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14:paraId="1E706518" w14:textId="77777777" w:rsidTr="00121F7A">
        <w:tc>
          <w:tcPr>
            <w:tcW w:w="10065" w:type="dxa"/>
          </w:tcPr>
          <w:p w14:paraId="1B0809E5" w14:textId="77777777"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14:paraId="18A2071F" w14:textId="77777777" w:rsidTr="00121F7A">
        <w:tc>
          <w:tcPr>
            <w:tcW w:w="10065" w:type="dxa"/>
          </w:tcPr>
          <w:p w14:paraId="58E30775" w14:textId="51DE15C5" w:rsidR="00BE386D" w:rsidRPr="00CF5364" w:rsidRDefault="00BE386D" w:rsidP="00955BB3">
            <w:pPr>
              <w:numPr>
                <w:ilvl w:val="0"/>
                <w:numId w:val="104"/>
              </w:numPr>
              <w:spacing w:line="240" w:lineRule="auto"/>
              <w:contextualSpacing/>
              <w:jc w:val="left"/>
              <w:rPr>
                <w:rFonts w:cs="Calibri"/>
                <w:szCs w:val="22"/>
              </w:rPr>
            </w:pPr>
            <w:r w:rsidRPr="00CF5364">
              <w:rPr>
                <w:rFonts w:cs="CIDFont+F2"/>
                <w:szCs w:val="22"/>
              </w:rPr>
              <w:t xml:space="preserve">Nr postępowania: </w:t>
            </w:r>
            <w:r w:rsidR="00955BB3" w:rsidRPr="00955BB3">
              <w:rPr>
                <w:rFonts w:cs="CIDFont+F2"/>
                <w:szCs w:val="22"/>
              </w:rPr>
              <w:t>POST/PEC/PEC/ZWR/01124/2024</w:t>
            </w:r>
          </w:p>
        </w:tc>
      </w:tr>
      <w:tr w:rsidR="00BE386D" w:rsidRPr="00CF5364" w14:paraId="3478295B" w14:textId="77777777" w:rsidTr="00121F7A">
        <w:tc>
          <w:tcPr>
            <w:tcW w:w="10065" w:type="dxa"/>
          </w:tcPr>
          <w:p w14:paraId="1AF7EE28" w14:textId="230ADF63" w:rsidR="00BE386D" w:rsidRPr="00CF5364" w:rsidRDefault="00BE386D" w:rsidP="00955BB3">
            <w:pPr>
              <w:numPr>
                <w:ilvl w:val="0"/>
                <w:numId w:val="104"/>
              </w:numPr>
              <w:spacing w:line="240" w:lineRule="auto"/>
              <w:contextualSpacing/>
              <w:jc w:val="left"/>
              <w:rPr>
                <w:rFonts w:cs="Calibri"/>
                <w:szCs w:val="22"/>
              </w:rPr>
            </w:pPr>
            <w:r w:rsidRPr="00CF5364">
              <w:rPr>
                <w:rFonts w:cs="Calibri"/>
                <w:szCs w:val="22"/>
              </w:rPr>
              <w:t xml:space="preserve">Nazwa postępowania: </w:t>
            </w:r>
            <w:r w:rsidR="00955BB3" w:rsidRPr="00955BB3">
              <w:rPr>
                <w:rFonts w:cs="Calibri"/>
                <w:szCs w:val="22"/>
              </w:rPr>
              <w:t>Części mechaniczne do urządzeń pomocniczych kotła w EC Szczecin</w:t>
            </w:r>
          </w:p>
        </w:tc>
      </w:tr>
      <w:tr w:rsidR="00BE386D" w:rsidRPr="00CF5364" w14:paraId="6226E279" w14:textId="77777777" w:rsidTr="00121F7A">
        <w:tc>
          <w:tcPr>
            <w:tcW w:w="10065" w:type="dxa"/>
          </w:tcPr>
          <w:p w14:paraId="00D76413"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14:paraId="7714F66F" w14:textId="77777777" w:rsidTr="00121F7A">
        <w:tc>
          <w:tcPr>
            <w:tcW w:w="10065" w:type="dxa"/>
          </w:tcPr>
          <w:p w14:paraId="08CB374B"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14:paraId="5CA55C91" w14:textId="77777777" w:rsidTr="00121F7A">
        <w:tc>
          <w:tcPr>
            <w:tcW w:w="10065" w:type="dxa"/>
          </w:tcPr>
          <w:p w14:paraId="7A3EF762"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14:paraId="4DAE4CDC" w14:textId="77777777" w:rsidTr="00121F7A">
        <w:tc>
          <w:tcPr>
            <w:tcW w:w="10065" w:type="dxa"/>
          </w:tcPr>
          <w:p w14:paraId="4EDD0B27" w14:textId="77777777" w:rsidR="00BE386D" w:rsidRPr="00DB42B2" w:rsidRDefault="00BE386D" w:rsidP="00BE386D">
            <w:pPr>
              <w:numPr>
                <w:ilvl w:val="0"/>
                <w:numId w:val="104"/>
              </w:numPr>
              <w:spacing w:line="240" w:lineRule="auto"/>
              <w:contextualSpacing/>
              <w:jc w:val="left"/>
              <w:rPr>
                <w:rFonts w:cs="CIDFont+F2"/>
                <w:szCs w:val="22"/>
              </w:rPr>
            </w:pPr>
            <w:r w:rsidRPr="00DB42B2">
              <w:rPr>
                <w:rFonts w:cs="CIDFont+F2"/>
                <w:szCs w:val="22"/>
              </w:rPr>
              <w:t>Osoba do kontaktu ze strony Zamawiającego:</w:t>
            </w:r>
          </w:p>
          <w:p w14:paraId="1101C744" w14:textId="77777777" w:rsidR="00BE386D" w:rsidRPr="00DB42B2" w:rsidRDefault="00BE386D" w:rsidP="00121F7A">
            <w:pPr>
              <w:spacing w:line="240" w:lineRule="auto"/>
              <w:ind w:left="360"/>
              <w:contextualSpacing/>
              <w:rPr>
                <w:rFonts w:cs="CIDFont+F2"/>
                <w:szCs w:val="22"/>
              </w:rPr>
            </w:pPr>
            <w:r w:rsidRPr="00DB42B2">
              <w:rPr>
                <w:rFonts w:cs="CIDFont+F2"/>
                <w:szCs w:val="22"/>
              </w:rPr>
              <w:t>Imię i Nazwisko:</w:t>
            </w:r>
          </w:p>
          <w:p w14:paraId="0C4624FE" w14:textId="77777777" w:rsidR="00BE386D" w:rsidRPr="00DB42B2" w:rsidRDefault="00BE386D" w:rsidP="00121F7A">
            <w:pPr>
              <w:spacing w:line="240" w:lineRule="auto"/>
              <w:ind w:left="360"/>
              <w:contextualSpacing/>
              <w:rPr>
                <w:rFonts w:cs="CIDFont+F2"/>
                <w:szCs w:val="22"/>
              </w:rPr>
            </w:pPr>
            <w:r w:rsidRPr="00DB42B2">
              <w:rPr>
                <w:rFonts w:cs="CIDFont+F2"/>
                <w:szCs w:val="22"/>
              </w:rPr>
              <w:t>telefon:</w:t>
            </w:r>
          </w:p>
          <w:p w14:paraId="7A05DAF8" w14:textId="77777777" w:rsidR="00BE386D" w:rsidRPr="00DB42B2" w:rsidRDefault="00BE386D" w:rsidP="00121F7A">
            <w:pPr>
              <w:spacing w:line="240" w:lineRule="auto"/>
              <w:ind w:left="360"/>
              <w:contextualSpacing/>
              <w:rPr>
                <w:rFonts w:cs="CIDFont+F2"/>
                <w:szCs w:val="22"/>
              </w:rPr>
            </w:pPr>
            <w:r w:rsidRPr="00DB42B2">
              <w:rPr>
                <w:rFonts w:cs="CIDFont+F2"/>
                <w:szCs w:val="22"/>
              </w:rPr>
              <w:t>e-mail: imię.nazwisko@gkpge.pl</w:t>
            </w:r>
          </w:p>
        </w:tc>
      </w:tr>
      <w:tr w:rsidR="00BE386D" w:rsidRPr="00CF5364" w14:paraId="1F8E3829" w14:textId="77777777" w:rsidTr="00121F7A">
        <w:tc>
          <w:tcPr>
            <w:tcW w:w="10065" w:type="dxa"/>
          </w:tcPr>
          <w:p w14:paraId="32C77C00" w14:textId="77777777" w:rsidR="00BE386D" w:rsidRPr="00DB42B2" w:rsidRDefault="00BE386D" w:rsidP="00BE386D">
            <w:pPr>
              <w:numPr>
                <w:ilvl w:val="0"/>
                <w:numId w:val="104"/>
              </w:numPr>
              <w:spacing w:line="240" w:lineRule="auto"/>
              <w:contextualSpacing/>
              <w:jc w:val="left"/>
              <w:rPr>
                <w:rFonts w:cs="CIDFont+F2"/>
                <w:szCs w:val="22"/>
              </w:rPr>
            </w:pPr>
            <w:r w:rsidRPr="00DB42B2">
              <w:rPr>
                <w:rFonts w:cs="CIDFont+F2"/>
                <w:szCs w:val="22"/>
              </w:rPr>
              <w:t>Osoba do kontaktu ze strony Wykonawcy:</w:t>
            </w:r>
          </w:p>
          <w:p w14:paraId="29ECCAF1" w14:textId="77777777" w:rsidR="00BE386D" w:rsidRPr="00DB42B2" w:rsidRDefault="00BE386D" w:rsidP="00121F7A">
            <w:pPr>
              <w:spacing w:line="240" w:lineRule="auto"/>
              <w:ind w:left="360"/>
              <w:contextualSpacing/>
              <w:rPr>
                <w:rFonts w:cs="CIDFont+F2"/>
                <w:szCs w:val="22"/>
              </w:rPr>
            </w:pPr>
            <w:r w:rsidRPr="00DB42B2">
              <w:rPr>
                <w:rFonts w:cs="CIDFont+F2"/>
                <w:szCs w:val="22"/>
              </w:rPr>
              <w:t>Imię i Nazwisko:</w:t>
            </w:r>
          </w:p>
          <w:p w14:paraId="7C324934" w14:textId="77777777" w:rsidR="00BE386D" w:rsidRPr="00DB42B2" w:rsidRDefault="00BE386D" w:rsidP="00121F7A">
            <w:pPr>
              <w:spacing w:line="240" w:lineRule="auto"/>
              <w:ind w:left="360"/>
              <w:contextualSpacing/>
              <w:rPr>
                <w:rFonts w:cs="CIDFont+F2"/>
                <w:szCs w:val="22"/>
              </w:rPr>
            </w:pPr>
            <w:r w:rsidRPr="00DB42B2">
              <w:rPr>
                <w:rFonts w:cs="CIDFont+F2"/>
                <w:szCs w:val="22"/>
              </w:rPr>
              <w:t>telefon: …</w:t>
            </w:r>
          </w:p>
          <w:p w14:paraId="302F3EF0" w14:textId="77777777" w:rsidR="00BE386D" w:rsidRPr="00DB42B2" w:rsidRDefault="00BE386D" w:rsidP="00121F7A">
            <w:pPr>
              <w:spacing w:line="240" w:lineRule="auto"/>
              <w:ind w:left="360"/>
              <w:contextualSpacing/>
              <w:rPr>
                <w:rFonts w:cs="CIDFont+F2"/>
                <w:szCs w:val="22"/>
              </w:rPr>
            </w:pPr>
            <w:r w:rsidRPr="00DB42B2">
              <w:rPr>
                <w:rFonts w:cs="CIDFont+F2"/>
                <w:szCs w:val="22"/>
              </w:rPr>
              <w:t>e-mail: …</w:t>
            </w:r>
          </w:p>
        </w:tc>
      </w:tr>
      <w:tr w:rsidR="00BE386D" w:rsidRPr="00CF5364" w14:paraId="4ABDA16B" w14:textId="77777777" w:rsidTr="00121F7A">
        <w:tc>
          <w:tcPr>
            <w:tcW w:w="10065" w:type="dxa"/>
          </w:tcPr>
          <w:p w14:paraId="2E0D2E80" w14:textId="77777777" w:rsidR="00BE386D" w:rsidRPr="00DB42B2" w:rsidRDefault="00BE386D" w:rsidP="00BE386D">
            <w:pPr>
              <w:numPr>
                <w:ilvl w:val="0"/>
                <w:numId w:val="104"/>
              </w:numPr>
              <w:spacing w:line="240" w:lineRule="auto"/>
              <w:contextualSpacing/>
              <w:jc w:val="left"/>
              <w:rPr>
                <w:rFonts w:cs="CIDFont+F2"/>
                <w:szCs w:val="22"/>
              </w:rPr>
            </w:pPr>
            <w:r w:rsidRPr="00DB42B2">
              <w:rPr>
                <w:rFonts w:cs="CIDFont+F2"/>
                <w:szCs w:val="22"/>
              </w:rPr>
              <w:t xml:space="preserve">W związku z wykonaniem obowiązku wynikającego z art. 4c Ustawy o przeciwdziałaniu nadmiernym opóźnieniom w transakcjach handlowych </w:t>
            </w:r>
            <w:r w:rsidRPr="00DB42B2">
              <w:rPr>
                <w:rFonts w:cs="CIDFont+F2"/>
                <w:b/>
                <w:szCs w:val="22"/>
              </w:rPr>
              <w:t>Wykonawca</w:t>
            </w:r>
            <w:r w:rsidRPr="00DB42B2">
              <w:rPr>
                <w:rFonts w:cs="CIDFont+F2"/>
                <w:szCs w:val="22"/>
              </w:rPr>
              <w:t xml:space="preserve"> oświadcza, że na chwilę zawarcia Umowy </w:t>
            </w:r>
            <w:r w:rsidRPr="00DB42B2">
              <w:rPr>
                <w:rFonts w:cs="CIDFont+F2"/>
                <w:b/>
                <w:szCs w:val="22"/>
              </w:rPr>
              <w:t>posiada/nie posiada statusu Dużego przedsiębiorcy</w:t>
            </w:r>
            <w:r w:rsidRPr="00DB42B2">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DB42B2">
              <w:rPr>
                <w:rFonts w:cs="CIDFont+F2"/>
                <w:b/>
                <w:szCs w:val="22"/>
              </w:rPr>
              <w:t>Wykonawca</w:t>
            </w:r>
            <w:r w:rsidRPr="00DB42B2">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CF5364" w14:paraId="1CACF84C" w14:textId="77777777" w:rsidTr="00121F7A">
        <w:tc>
          <w:tcPr>
            <w:tcW w:w="10065" w:type="dxa"/>
          </w:tcPr>
          <w:p w14:paraId="67E65332" w14:textId="77777777" w:rsidR="00BE386D" w:rsidRPr="00DB42B2" w:rsidRDefault="00BE386D" w:rsidP="00BE386D">
            <w:pPr>
              <w:numPr>
                <w:ilvl w:val="0"/>
                <w:numId w:val="104"/>
              </w:numPr>
              <w:spacing w:line="240" w:lineRule="auto"/>
              <w:contextualSpacing/>
              <w:jc w:val="left"/>
              <w:rPr>
                <w:rFonts w:cs="CIDFont+F2"/>
                <w:szCs w:val="22"/>
              </w:rPr>
            </w:pPr>
            <w:r w:rsidRPr="00DB42B2">
              <w:rPr>
                <w:rFonts w:cs="CIDFont+F2"/>
                <w:szCs w:val="22"/>
              </w:rPr>
              <w:t>Termin realizacji zamówienia:</w:t>
            </w:r>
          </w:p>
          <w:p w14:paraId="7E9D6BE7" w14:textId="2B8060EF" w:rsidR="00DB42B2" w:rsidRPr="00DB42B2" w:rsidRDefault="00DB42B2" w:rsidP="00DB42B2">
            <w:pPr>
              <w:numPr>
                <w:ilvl w:val="0"/>
                <w:numId w:val="106"/>
              </w:numPr>
              <w:spacing w:line="240" w:lineRule="auto"/>
              <w:contextualSpacing/>
              <w:jc w:val="left"/>
              <w:rPr>
                <w:rFonts w:cs="CIDFont+F2"/>
                <w:szCs w:val="22"/>
              </w:rPr>
            </w:pPr>
            <w:r w:rsidRPr="00DB42B2">
              <w:rPr>
                <w:rFonts w:cs="CIDFont+F2"/>
                <w:szCs w:val="22"/>
              </w:rPr>
              <w:t xml:space="preserve">dla części 1: do </w:t>
            </w:r>
            <w:r w:rsidR="00955BB3">
              <w:rPr>
                <w:rFonts w:cs="CIDFont+F2"/>
                <w:szCs w:val="22"/>
              </w:rPr>
              <w:t>20</w:t>
            </w:r>
            <w:r w:rsidRPr="00DB42B2">
              <w:rPr>
                <w:rFonts w:cs="CIDFont+F2"/>
                <w:szCs w:val="22"/>
              </w:rPr>
              <w:t xml:space="preserve"> tygodni od dnia podpisania Zamówienia przez Zamawiającego</w:t>
            </w:r>
          </w:p>
          <w:p w14:paraId="0539FD09" w14:textId="5805BD9C" w:rsidR="00BE386D" w:rsidRPr="00DB42B2" w:rsidRDefault="000B4133" w:rsidP="00955BB3">
            <w:pPr>
              <w:numPr>
                <w:ilvl w:val="0"/>
                <w:numId w:val="106"/>
              </w:numPr>
              <w:spacing w:line="240" w:lineRule="auto"/>
              <w:contextualSpacing/>
              <w:jc w:val="left"/>
              <w:rPr>
                <w:rFonts w:cs="CIDFont+F2"/>
                <w:szCs w:val="22"/>
              </w:rPr>
            </w:pPr>
            <w:r>
              <w:rPr>
                <w:rFonts w:cs="CIDFont+F2"/>
                <w:szCs w:val="22"/>
              </w:rPr>
              <w:t xml:space="preserve">dla części 2: do </w:t>
            </w:r>
            <w:r w:rsidR="00955BB3">
              <w:rPr>
                <w:rFonts w:cs="CIDFont+F2"/>
                <w:szCs w:val="22"/>
              </w:rPr>
              <w:t>6</w:t>
            </w:r>
            <w:r>
              <w:rPr>
                <w:rFonts w:cs="CIDFont+F2"/>
                <w:szCs w:val="22"/>
              </w:rPr>
              <w:t xml:space="preserve"> tygodni</w:t>
            </w:r>
            <w:r w:rsidR="00DB42B2" w:rsidRPr="00DB42B2">
              <w:rPr>
                <w:rFonts w:cs="CIDFont+F2"/>
                <w:szCs w:val="22"/>
              </w:rPr>
              <w:t xml:space="preserve"> od dnia podpisania Zamówienia przez Zamawiającego</w:t>
            </w:r>
          </w:p>
        </w:tc>
      </w:tr>
      <w:tr w:rsidR="00D24F4A" w:rsidRPr="00CF5364" w14:paraId="61166C94" w14:textId="77777777" w:rsidTr="00121F7A">
        <w:tc>
          <w:tcPr>
            <w:tcW w:w="10065" w:type="dxa"/>
          </w:tcPr>
          <w:p w14:paraId="705DFF42" w14:textId="61AF6FBD" w:rsidR="00D24F4A" w:rsidRPr="00DB42B2" w:rsidRDefault="00D24F4A" w:rsidP="00BE386D">
            <w:pPr>
              <w:numPr>
                <w:ilvl w:val="0"/>
                <w:numId w:val="104"/>
              </w:numPr>
              <w:spacing w:line="240" w:lineRule="auto"/>
              <w:contextualSpacing/>
              <w:jc w:val="left"/>
              <w:rPr>
                <w:rFonts w:cs="CIDFont+F2"/>
                <w:szCs w:val="22"/>
              </w:rPr>
            </w:pPr>
            <w:r w:rsidRPr="00D24F4A">
              <w:rPr>
                <w:rFonts w:cs="CIDFont+F2"/>
                <w:szCs w:val="22"/>
                <w:highlight w:val="yellow"/>
              </w:rPr>
              <w:t>Termin gwarancji: 12 miesięcy</w:t>
            </w:r>
          </w:p>
        </w:tc>
      </w:tr>
      <w:tr w:rsidR="00BE386D" w:rsidRPr="00CF5364" w14:paraId="2EFCA8C6" w14:textId="77777777" w:rsidTr="00121F7A">
        <w:tc>
          <w:tcPr>
            <w:tcW w:w="10065" w:type="dxa"/>
          </w:tcPr>
          <w:p w14:paraId="125A9DBA" w14:textId="77777777" w:rsidR="00BE386D" w:rsidRPr="00DB42B2" w:rsidRDefault="00BE386D" w:rsidP="00121F7A">
            <w:pPr>
              <w:spacing w:line="240" w:lineRule="auto"/>
              <w:rPr>
                <w:rFonts w:cs="CIDFont+F2"/>
                <w:szCs w:val="22"/>
              </w:rPr>
            </w:pPr>
            <w:r w:rsidRPr="00DB42B2">
              <w:rPr>
                <w:rFonts w:cs="CIDFont+F2"/>
                <w:szCs w:val="22"/>
              </w:rPr>
              <w:t>Załącznikami do niniejszego Zamówienia stanowiącymi jego integralną część są:</w:t>
            </w:r>
          </w:p>
          <w:p w14:paraId="39619D06" w14:textId="77777777" w:rsidR="00BE386D" w:rsidRPr="00DB42B2" w:rsidRDefault="00BE386D" w:rsidP="00BE386D">
            <w:pPr>
              <w:numPr>
                <w:ilvl w:val="0"/>
                <w:numId w:val="105"/>
              </w:numPr>
              <w:autoSpaceDE w:val="0"/>
              <w:autoSpaceDN w:val="0"/>
              <w:adjustRightInd w:val="0"/>
              <w:spacing w:line="240" w:lineRule="auto"/>
              <w:contextualSpacing/>
              <w:jc w:val="left"/>
              <w:rPr>
                <w:rFonts w:cs="CIDFont+F2"/>
                <w:szCs w:val="22"/>
              </w:rPr>
            </w:pPr>
            <w:r w:rsidRPr="00DB42B2">
              <w:rPr>
                <w:rFonts w:cs="CIDFont+F2"/>
                <w:szCs w:val="22"/>
              </w:rPr>
              <w:t>Ogólne Warunki Zamówienia.</w:t>
            </w:r>
          </w:p>
          <w:p w14:paraId="70D1B3D9" w14:textId="2DE6D868" w:rsidR="00BE386D" w:rsidRPr="00DB42B2" w:rsidRDefault="00DB42B2" w:rsidP="00BE386D">
            <w:pPr>
              <w:numPr>
                <w:ilvl w:val="0"/>
                <w:numId w:val="105"/>
              </w:numPr>
              <w:autoSpaceDE w:val="0"/>
              <w:autoSpaceDN w:val="0"/>
              <w:adjustRightInd w:val="0"/>
              <w:spacing w:line="240" w:lineRule="auto"/>
              <w:contextualSpacing/>
              <w:jc w:val="left"/>
              <w:rPr>
                <w:rFonts w:cs="CIDFont+F2"/>
                <w:szCs w:val="22"/>
              </w:rPr>
            </w:pPr>
            <w:r w:rsidRPr="00DB42B2">
              <w:rPr>
                <w:rFonts w:cs="CIDFont+F2"/>
                <w:szCs w:val="22"/>
              </w:rPr>
              <w:t>Opis przedmiotu zamówienia.</w:t>
            </w:r>
          </w:p>
          <w:p w14:paraId="37ED8B10" w14:textId="75FAD62B" w:rsidR="00BE386D" w:rsidRPr="00CF5364" w:rsidRDefault="00BE386D" w:rsidP="00DB42B2">
            <w:pPr>
              <w:autoSpaceDE w:val="0"/>
              <w:autoSpaceDN w:val="0"/>
              <w:adjustRightInd w:val="0"/>
              <w:spacing w:line="240" w:lineRule="auto"/>
              <w:ind w:left="360"/>
              <w:contextualSpacing/>
              <w:jc w:val="left"/>
              <w:rPr>
                <w:rFonts w:cs="CIDFont+F2"/>
                <w:szCs w:val="22"/>
                <w:highlight w:val="cyan"/>
              </w:rPr>
            </w:pP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4" w:name="_Toc531077252"/>
      <w:bookmarkStart w:id="275"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4"/>
      <w:bookmarkEnd w:id="275"/>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D58260C"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0B4133" w:rsidRPr="000B4133">
        <w:rPr>
          <w:rFonts w:ascii="Verdana" w:eastAsia="Calibri" w:hAnsi="Verdana" w:cstheme="minorHAnsi"/>
          <w:bCs/>
          <w:sz w:val="20"/>
          <w:lang w:eastAsia="pl-PL"/>
        </w:rPr>
        <w:t>POST/PEC/PEC/ZWR/0</w:t>
      </w:r>
      <w:r w:rsidR="00D24F4A">
        <w:rPr>
          <w:rFonts w:ascii="Verdana" w:eastAsia="Calibri" w:hAnsi="Verdana" w:cstheme="minorHAnsi"/>
          <w:bCs/>
          <w:sz w:val="20"/>
          <w:lang w:eastAsia="pl-PL"/>
        </w:rPr>
        <w:t>1124</w:t>
      </w:r>
      <w:r w:rsidR="000B4133" w:rsidRPr="000B4133">
        <w:rPr>
          <w:rFonts w:ascii="Verdana" w:eastAsia="Calibri" w:hAnsi="Verdana" w:cstheme="minorHAnsi"/>
          <w:bCs/>
          <w:sz w:val="20"/>
          <w:lang w:eastAsia="pl-PL"/>
        </w:rPr>
        <w:t>/2024</w:t>
      </w:r>
      <w:r w:rsidR="000B4133">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0B4133">
        <w:rPr>
          <w:rFonts w:ascii="Verdana" w:hAnsi="Verdana" w:cstheme="minorHAnsi"/>
          <w:sz w:val="20"/>
        </w:rPr>
        <w:t xml:space="preserve">wykonanie </w:t>
      </w:r>
      <w:r w:rsidR="00BC5FAB" w:rsidRPr="000B4133">
        <w:rPr>
          <w:rFonts w:ascii="Verdana" w:hAnsi="Verdana" w:cstheme="minorHAnsi"/>
          <w:sz w:val="20"/>
        </w:rPr>
        <w:t>dostaw</w:t>
      </w:r>
      <w:r w:rsidRPr="002A6CA3">
        <w:rPr>
          <w:rFonts w:ascii="Verdana" w:hAnsi="Verdana" w:cstheme="minorHAnsi"/>
          <w:sz w:val="20"/>
        </w:rPr>
        <w:t xml:space="preserve"> pn. </w:t>
      </w:r>
      <w:r w:rsidR="00D24F4A" w:rsidRPr="00D24F4A">
        <w:rPr>
          <w:rFonts w:ascii="Verdana" w:hAnsi="Verdana" w:cstheme="minorHAnsi"/>
          <w:b/>
          <w:sz w:val="20"/>
        </w:rPr>
        <w:t xml:space="preserve">Części mechaniczne do urządzeń pomocniczych kotła w EC Szczecin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1E5395FC" w:rsidR="0042031F"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07ADA969" w14:textId="243FA4E8" w:rsidR="000B4133" w:rsidRPr="000B4133" w:rsidRDefault="000B4133" w:rsidP="000B4133">
      <w:pPr>
        <w:pStyle w:val="Akapitzlist"/>
        <w:widowControl w:val="0"/>
        <w:suppressAutoHyphens/>
        <w:spacing w:before="240"/>
        <w:ind w:left="425"/>
        <w:contextualSpacing w:val="0"/>
        <w:rPr>
          <w:rFonts w:ascii="Verdana" w:hAnsi="Verdana" w:cs="Arial"/>
          <w:b/>
          <w:sz w:val="20"/>
        </w:rPr>
      </w:pPr>
      <w:r w:rsidRPr="000B4133">
        <w:rPr>
          <w:rFonts w:ascii="Verdana" w:hAnsi="Verdana" w:cs="Arial"/>
          <w:b/>
          <w:sz w:val="20"/>
        </w:rPr>
        <w:t>Część 1:</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66FE78D3" w14:textId="33E933AE" w:rsidR="000B4133" w:rsidRDefault="000B4133" w:rsidP="0042031F">
      <w:pPr>
        <w:pStyle w:val="Akapitzlist"/>
        <w:widowControl w:val="0"/>
        <w:suppressAutoHyphens/>
        <w:spacing w:before="120"/>
        <w:ind w:left="426"/>
        <w:rPr>
          <w:rFonts w:ascii="Verdana" w:hAnsi="Verdana" w:cs="Arial"/>
          <w:b/>
          <w:sz w:val="20"/>
        </w:rPr>
      </w:pPr>
    </w:p>
    <w:p w14:paraId="14706285" w14:textId="0BF05967" w:rsidR="000B4133" w:rsidRDefault="000B4133" w:rsidP="0042031F">
      <w:pPr>
        <w:pStyle w:val="Akapitzlist"/>
        <w:widowControl w:val="0"/>
        <w:suppressAutoHyphens/>
        <w:spacing w:before="120"/>
        <w:ind w:left="426"/>
        <w:rPr>
          <w:rFonts w:ascii="Verdana" w:hAnsi="Verdana" w:cs="Arial"/>
          <w:b/>
          <w:sz w:val="20"/>
        </w:rPr>
      </w:pPr>
      <w:r>
        <w:rPr>
          <w:rFonts w:ascii="Verdana" w:hAnsi="Verdana" w:cs="Arial"/>
          <w:b/>
          <w:sz w:val="20"/>
        </w:rPr>
        <w:t>Część 2:</w:t>
      </w:r>
    </w:p>
    <w:p w14:paraId="209A8A9E" w14:textId="77777777" w:rsidR="000B4133" w:rsidRPr="000B4133" w:rsidRDefault="000B4133" w:rsidP="000B4133">
      <w:pPr>
        <w:pStyle w:val="Akapitzlist"/>
        <w:widowControl w:val="0"/>
        <w:suppressAutoHyphens/>
        <w:spacing w:before="120"/>
        <w:ind w:left="426"/>
        <w:rPr>
          <w:rFonts w:ascii="Verdana" w:hAnsi="Verdana" w:cs="Arial"/>
          <w:sz w:val="20"/>
        </w:rPr>
      </w:pPr>
      <w:r w:rsidRPr="000B4133">
        <w:rPr>
          <w:rFonts w:ascii="Verdana" w:hAnsi="Verdana" w:cs="Arial"/>
          <w:sz w:val="20"/>
        </w:rPr>
        <w:t>[......] PLN słownie:  [......] netto, powiększoną o wartość podatku (….%) VAT w wysokości [.....] PLN słownie: [......] wyliczoną zgodnie z aktualnie obowiązującymi przepisami prawa, co da cenę w wysokości: [......] PLN słownie:  [......]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t>
      </w:r>
      <w:r w:rsidRPr="002A6CA3">
        <w:rPr>
          <w:rFonts w:ascii="Verdana" w:hAnsi="Verdana" w:cs="Arial"/>
          <w:sz w:val="20"/>
        </w:rPr>
        <w:lastRenderedPageBreak/>
        <w:t>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w:t>
      </w:r>
      <w:r w:rsidRPr="002A6CA3">
        <w:rPr>
          <w:rFonts w:ascii="Verdana" w:hAnsi="Verdana" w:cs="Arial"/>
          <w:sz w:val="20"/>
        </w:rPr>
        <w:lastRenderedPageBreak/>
        <w:t xml:space="preserve">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2482FA49"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t>
      </w:r>
      <w:r w:rsidR="004A19E4">
        <w:rPr>
          <w:rFonts w:ascii="Verdana" w:hAnsi="Verdana" w:cs="Arial"/>
          <w:sz w:val="20"/>
        </w:rPr>
        <w:t>wienia z udziałem podwykonawców lub</w:t>
      </w:r>
      <w:r w:rsidRPr="002A6CA3">
        <w:rPr>
          <w:rFonts w:ascii="Verdana" w:hAnsi="Verdana" w:cs="Arial"/>
          <w:sz w:val="20"/>
        </w:rPr>
        <w:t xml:space="preserve"> dostawców,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lastRenderedPageBreak/>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FEC936" w14:textId="01DE5FAB" w:rsidR="00772E36" w:rsidRPr="00772E36" w:rsidRDefault="00772E36" w:rsidP="00772E36">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Pr>
          <w:rFonts w:ascii="Verdana" w:hAnsi="Verdana" w:cs="Arial"/>
          <w:bCs/>
          <w:sz w:val="20"/>
          <w:lang w:eastAsia="pl-PL"/>
        </w:rPr>
        <w:t>Nie dotyczy.</w:t>
      </w:r>
    </w:p>
    <w:p w14:paraId="743FB04A" w14:textId="49E578DE" w:rsidR="008D0ACB" w:rsidRPr="00772E36" w:rsidRDefault="00772E36" w:rsidP="00772E36">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772E36">
        <w:rPr>
          <w:rFonts w:ascii="Verdana" w:hAnsi="Verdana" w:cs="Arial"/>
          <w:bCs/>
          <w:sz w:val="20"/>
          <w:lang w:eastAsia="pl-PL"/>
        </w:rPr>
        <w:t xml:space="preserve">Nie dotyczy. </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3"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AF4128E"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E9166F" w:rsidRPr="00E9166F">
        <w:rPr>
          <w:rFonts w:ascii="Verdana" w:eastAsia="Calibri" w:hAnsi="Verdana" w:cstheme="minorHAnsi"/>
          <w:bCs/>
          <w:sz w:val="20"/>
          <w:lang w:eastAsia="pl-PL"/>
        </w:rPr>
        <w:t>POST/PEC/PEC/ZWR/0</w:t>
      </w:r>
      <w:r w:rsidR="00D24F4A">
        <w:rPr>
          <w:rFonts w:ascii="Verdana" w:eastAsia="Calibri" w:hAnsi="Verdana" w:cstheme="minorHAnsi"/>
          <w:bCs/>
          <w:sz w:val="20"/>
          <w:lang w:eastAsia="pl-PL"/>
        </w:rPr>
        <w:t>1124</w:t>
      </w:r>
      <w:r w:rsidR="00E9166F" w:rsidRPr="00E9166F">
        <w:rPr>
          <w:rFonts w:ascii="Verdana" w:eastAsia="Calibri" w:hAnsi="Verdana" w:cstheme="minorHAnsi"/>
          <w:bCs/>
          <w:sz w:val="20"/>
          <w:lang w:eastAsia="pl-PL"/>
        </w:rPr>
        <w:t>/2024</w:t>
      </w:r>
      <w:r w:rsidR="00E9166F">
        <w:rPr>
          <w:rFonts w:ascii="Verdana" w:eastAsia="Calibri" w:hAnsi="Verdana" w:cstheme="minorHAnsi"/>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81B99D4" w:rsidR="00C121A1" w:rsidRPr="00E9166F"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45E91F8D" w14:textId="3750D7D4" w:rsidR="00E9166F" w:rsidRPr="00E9166F" w:rsidRDefault="00E9166F" w:rsidP="00E9166F">
      <w:pPr>
        <w:autoSpaceDE w:val="0"/>
        <w:autoSpaceDN w:val="0"/>
        <w:spacing w:before="40" w:after="40" w:line="240" w:lineRule="auto"/>
        <w:rPr>
          <w:rFonts w:ascii="Verdana" w:hAnsi="Verdana" w:cstheme="minorHAnsi"/>
          <w:sz w:val="20"/>
        </w:rPr>
      </w:pP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2898609" w14:textId="1EA808A3" w:rsidR="00B95166" w:rsidRPr="00E9166F" w:rsidRDefault="00794A5D" w:rsidP="00E9166F">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EBD36" w14:textId="77777777" w:rsidR="001B7F59" w:rsidRDefault="001B7F59">
      <w:r>
        <w:separator/>
      </w:r>
    </w:p>
  </w:endnote>
  <w:endnote w:type="continuationSeparator" w:id="0">
    <w:p w14:paraId="7039D2C9" w14:textId="77777777" w:rsidR="001B7F59" w:rsidRDefault="001B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altName w:val="Palatino Linotype"/>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9F1722" w:rsidRPr="0072383F" w:rsidRDefault="009F172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91A007A" w:rsidR="009F1722" w:rsidRPr="00796896" w:rsidRDefault="009F172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C1512">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C1512">
              <w:rPr>
                <w:rFonts w:ascii="Arial" w:hAnsi="Arial" w:cs="Arial"/>
                <w:bCs/>
                <w:noProof/>
                <w:sz w:val="16"/>
                <w:szCs w:val="16"/>
                <w:lang w:eastAsia="pl-PL"/>
              </w:rPr>
              <w:t>30</w:t>
            </w:r>
            <w:r w:rsidRPr="00796896">
              <w:rPr>
                <w:rFonts w:ascii="Arial" w:hAnsi="Arial" w:cs="Arial"/>
                <w:bCs/>
                <w:sz w:val="16"/>
                <w:szCs w:val="16"/>
                <w:lang w:eastAsia="pl-PL"/>
              </w:rPr>
              <w:fldChar w:fldCharType="end"/>
            </w:r>
          </w:p>
        </w:sdtContent>
      </w:sdt>
    </w:sdtContent>
  </w:sdt>
  <w:p w14:paraId="270B7F7F" w14:textId="77777777" w:rsidR="009F1722" w:rsidRDefault="009F17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69A5C" w14:textId="77777777" w:rsidR="001B7F59" w:rsidRDefault="001B7F59">
      <w:r>
        <w:separator/>
      </w:r>
    </w:p>
  </w:footnote>
  <w:footnote w:type="continuationSeparator" w:id="0">
    <w:p w14:paraId="5D0A84C5" w14:textId="77777777" w:rsidR="001B7F59" w:rsidRDefault="001B7F59">
      <w:r>
        <w:continuationSeparator/>
      </w:r>
    </w:p>
  </w:footnote>
  <w:footnote w:id="1">
    <w:p w14:paraId="76090856" w14:textId="77777777" w:rsidR="009F1722" w:rsidRPr="002A6CA3" w:rsidRDefault="009F1722"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9F1722" w:rsidRPr="002A6CA3" w:rsidDel="00900F4B" w:rsidRDefault="009F1722" w:rsidP="0042031F">
      <w:pPr>
        <w:pStyle w:val="Tekstprzypisudolnego"/>
        <w:rPr>
          <w:del w:id="276"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9F1722" w:rsidRPr="002A6CA3" w:rsidRDefault="009F1722"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9F1722" w:rsidRPr="002A6CA3" w:rsidRDefault="009F1722"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9F1722" w:rsidRPr="002A6CA3" w:rsidRDefault="009F1722"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9F1722" w:rsidRPr="002A6CA3" w:rsidRDefault="009F1722"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9F1722" w:rsidRPr="002A6CA3" w:rsidRDefault="009F172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9F1722" w:rsidRPr="00796896" w14:paraId="6F2D8356" w14:textId="77777777" w:rsidTr="00563339">
      <w:trPr>
        <w:trHeight w:val="841"/>
      </w:trPr>
      <w:tc>
        <w:tcPr>
          <w:tcW w:w="1985" w:type="dxa"/>
        </w:tcPr>
        <w:p w14:paraId="100CED07" w14:textId="77777777" w:rsidR="009F1722" w:rsidRPr="00796896" w:rsidRDefault="009F172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9F1722" w:rsidRPr="00796896" w:rsidRDefault="009F1722" w:rsidP="00796896">
          <w:pPr>
            <w:spacing w:line="240" w:lineRule="auto"/>
            <w:jc w:val="right"/>
            <w:rPr>
              <w:rFonts w:ascii="Arial" w:hAnsi="Arial" w:cs="Arial"/>
              <w:b/>
              <w:sz w:val="14"/>
              <w:lang w:eastAsia="pl-PL"/>
            </w:rPr>
          </w:pPr>
        </w:p>
        <w:p w14:paraId="72DEF8A6" w14:textId="77777777" w:rsidR="009F1722" w:rsidRPr="00796896" w:rsidRDefault="009F1722" w:rsidP="00796896">
          <w:pPr>
            <w:spacing w:line="240" w:lineRule="auto"/>
            <w:jc w:val="right"/>
            <w:rPr>
              <w:sz w:val="14"/>
              <w:lang w:eastAsia="pl-PL"/>
            </w:rPr>
          </w:pPr>
        </w:p>
      </w:tc>
      <w:tc>
        <w:tcPr>
          <w:tcW w:w="2092" w:type="dxa"/>
        </w:tcPr>
        <w:p w14:paraId="6EF5E519" w14:textId="77777777" w:rsidR="009F1722" w:rsidRPr="00796896" w:rsidRDefault="009F172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9F1722" w:rsidRPr="00245C0A" w:rsidRDefault="009F172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9F1722" w:rsidRPr="00245C0A" w:rsidRDefault="009F1722" w:rsidP="00796896">
                          <w:pPr>
                            <w:rPr>
                              <w:rFonts w:ascii="Arial" w:hAnsi="Arial" w:cs="Arial"/>
                              <w:sz w:val="14"/>
                              <w:szCs w:val="16"/>
                            </w:rPr>
                          </w:pPr>
                        </w:p>
                      </w:txbxContent>
                    </v:textbox>
                    <w10:wrap anchorx="margin"/>
                  </v:shape>
                </w:pict>
              </mc:Fallback>
            </mc:AlternateContent>
          </w:r>
        </w:p>
        <w:p w14:paraId="6A62E664" w14:textId="77777777" w:rsidR="009F1722" w:rsidRPr="00796896" w:rsidRDefault="009F1722" w:rsidP="00796896">
          <w:pPr>
            <w:spacing w:line="240" w:lineRule="auto"/>
            <w:ind w:firstLine="708"/>
            <w:jc w:val="left"/>
            <w:rPr>
              <w:lang w:eastAsia="pl-PL"/>
            </w:rPr>
          </w:pPr>
        </w:p>
      </w:tc>
    </w:tr>
  </w:tbl>
  <w:p w14:paraId="68ED044D" w14:textId="0D4ED5C2" w:rsidR="009F1722" w:rsidRPr="0072383F" w:rsidRDefault="009F172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9F1722" w:rsidRDefault="009F172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31B9C19F" w14:textId="77777777" w:rsidR="009F1722" w:rsidRDefault="009F1722" w:rsidP="009F172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9F1722">
      <w:rPr>
        <w:rFonts w:ascii="Calibri" w:hAnsi="Calibri"/>
        <w:b/>
        <w:szCs w:val="16"/>
      </w:rPr>
      <w:t xml:space="preserve">Części mechaniczne do urządzeń pomocniczych kotła w EC Szczecin </w:t>
    </w:r>
  </w:p>
  <w:p w14:paraId="4CF09E4C" w14:textId="48B3B87F" w:rsidR="009F1722" w:rsidRPr="009F1722" w:rsidRDefault="009F1722" w:rsidP="009F1722">
    <w:pPr>
      <w:pStyle w:val="Nagwek"/>
      <w:jc w:val="center"/>
      <w:rPr>
        <w:rFonts w:ascii="Calibri" w:hAnsi="Calibri"/>
        <w:b/>
        <w:szCs w:val="16"/>
      </w:rPr>
    </w:pPr>
    <w:r w:rsidRPr="009F1722">
      <w:rPr>
        <w:rFonts w:ascii="Calibri" w:hAnsi="Calibri"/>
        <w:b/>
        <w:szCs w:val="16"/>
      </w:rPr>
      <w:t>nr POST/PEC/PEC/ZWR/01124/2024</w:t>
    </w:r>
  </w:p>
  <w:p w14:paraId="45F5AF70" w14:textId="77777777" w:rsidR="009F1722" w:rsidRPr="0072383F" w:rsidRDefault="009F172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9F1722" w:rsidRPr="00796896" w:rsidRDefault="009F172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BE8EF3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283"/>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133"/>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360"/>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BDC"/>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57DB0"/>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6F5"/>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B7F59"/>
    <w:rsid w:val="001C04B8"/>
    <w:rsid w:val="001C0506"/>
    <w:rsid w:val="001C1222"/>
    <w:rsid w:val="001C1543"/>
    <w:rsid w:val="001C2A9B"/>
    <w:rsid w:val="001C2D29"/>
    <w:rsid w:val="001C307B"/>
    <w:rsid w:val="001C3120"/>
    <w:rsid w:val="001C3968"/>
    <w:rsid w:val="001C3A80"/>
    <w:rsid w:val="001C3F83"/>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2F"/>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3BF"/>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67BF"/>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33A0"/>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9E4"/>
    <w:rsid w:val="004A1E51"/>
    <w:rsid w:val="004A2092"/>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5C5C"/>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4E"/>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16EE"/>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251"/>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174"/>
    <w:rsid w:val="006746A6"/>
    <w:rsid w:val="006749E6"/>
    <w:rsid w:val="00674A04"/>
    <w:rsid w:val="0067598F"/>
    <w:rsid w:val="00675CBC"/>
    <w:rsid w:val="00676C20"/>
    <w:rsid w:val="00676C71"/>
    <w:rsid w:val="00676E53"/>
    <w:rsid w:val="006770B0"/>
    <w:rsid w:val="006770EC"/>
    <w:rsid w:val="006775A7"/>
    <w:rsid w:val="006808D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4B"/>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2E36"/>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D79"/>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1512"/>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33C"/>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4D3D"/>
    <w:rsid w:val="009555C6"/>
    <w:rsid w:val="009557F2"/>
    <w:rsid w:val="00955B01"/>
    <w:rsid w:val="00955BB3"/>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A2F"/>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59E"/>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722"/>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FBF"/>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3C8E"/>
    <w:rsid w:val="00B44212"/>
    <w:rsid w:val="00B44276"/>
    <w:rsid w:val="00B4457C"/>
    <w:rsid w:val="00B448DD"/>
    <w:rsid w:val="00B44EAD"/>
    <w:rsid w:val="00B451E1"/>
    <w:rsid w:val="00B4570A"/>
    <w:rsid w:val="00B45CBA"/>
    <w:rsid w:val="00B46D7F"/>
    <w:rsid w:val="00B46F91"/>
    <w:rsid w:val="00B474A3"/>
    <w:rsid w:val="00B47771"/>
    <w:rsid w:val="00B5022A"/>
    <w:rsid w:val="00B50731"/>
    <w:rsid w:val="00B50DBE"/>
    <w:rsid w:val="00B5135A"/>
    <w:rsid w:val="00B51D01"/>
    <w:rsid w:val="00B5287E"/>
    <w:rsid w:val="00B52A19"/>
    <w:rsid w:val="00B52E10"/>
    <w:rsid w:val="00B53EF6"/>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439E"/>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7B2"/>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EE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9A"/>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A53"/>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ED2"/>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2B1A"/>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FD8"/>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4F4A"/>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5D99"/>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2B2"/>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1F7"/>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66F"/>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719"/>
    <w:rsid w:val="00F01C1B"/>
    <w:rsid w:val="00F0213A"/>
    <w:rsid w:val="00F0220C"/>
    <w:rsid w:val="00F025EF"/>
    <w:rsid w:val="00F03956"/>
    <w:rsid w:val="00F03960"/>
    <w:rsid w:val="00F0408A"/>
    <w:rsid w:val="00F04299"/>
    <w:rsid w:val="00F04499"/>
    <w:rsid w:val="00F044CD"/>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9D7"/>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20"/>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7133368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1124-24.docx</dmsv2BaseFileName>
    <dmsv2BaseDisplayName xmlns="http://schemas.microsoft.com/sharepoint/v3">SWZ 1124-24</dmsv2BaseDisplayName>
    <dmsv2SWPP2ObjectNumber xmlns="http://schemas.microsoft.com/sharepoint/v3">POST/PEC/PEC/ZWR/01124/2024                       </dmsv2SWPP2ObjectNumber>
    <dmsv2SWPP2SumMD5 xmlns="http://schemas.microsoft.com/sharepoint/v3">fc751600c9f9829f6a9ad4eecb5c5027</dmsv2SWPP2SumMD5>
    <dmsv2BaseMoved xmlns="http://schemas.microsoft.com/sharepoint/v3">false</dmsv2BaseMoved>
    <dmsv2BaseIsSensitive xmlns="http://schemas.microsoft.com/sharepoint/v3">true</dmsv2BaseIsSensitive>
    <dmsv2SWPP2IDSWPP2 xmlns="http://schemas.microsoft.com/sharepoint/v3">661440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21006837</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AEASQFSYQUA4-921679528-14468</_dlc_DocId>
    <_dlc_DocIdUrl xmlns="a19cb1c7-c5c7-46d4-85ae-d83685407bba">
      <Url>https://swpp2.dms.gkpge.pl/sites/32/_layouts/15/DocIdRedir.aspx?ID=AEASQFSYQUA4-921679528-14468</Url>
      <Description>AEASQFSYQUA4-921679528-14468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7DE35DB8-7145-4920-A396-EE032FD838D8}"/>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A5ED55D3-3D00-4139-B6D8-2BEB65A1C08E}">
  <ds:schemaRefs>
    <ds:schemaRef ds:uri="http://schemas.openxmlformats.org/officeDocument/2006/bibliography"/>
  </ds:schemaRefs>
</ds:datastoreItem>
</file>

<file path=customXml/itemProps5.xml><?xml version="1.0" encoding="utf-8"?>
<ds:datastoreItem xmlns:ds="http://schemas.openxmlformats.org/officeDocument/2006/customXml" ds:itemID="{3A4934DD-E378-499D-B5A7-198E6A6ECAEF}"/>
</file>

<file path=docProps/app.xml><?xml version="1.0" encoding="utf-8"?>
<Properties xmlns="http://schemas.openxmlformats.org/officeDocument/2006/extended-properties" xmlns:vt="http://schemas.openxmlformats.org/officeDocument/2006/docPropsVTypes">
  <Template>Normal</Template>
  <TotalTime>0</TotalTime>
  <Pages>30</Pages>
  <Words>10492</Words>
  <Characters>62955</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2024-08-13T08:25:00Z</dcterms:created>
  <dcterms:modified xsi:type="dcterms:W3CDTF">2024-11-07T13:45:00Z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14bd716f-10c6-448b-b06d-f06910689601</vt:lpwstr>
  </property>
</Properties>
</file>